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B2F9B" w14:textId="77777777" w:rsidR="00F7208E" w:rsidRPr="00991F16" w:rsidRDefault="008C7CF7">
      <w:pPr>
        <w:spacing w:before="91"/>
        <w:ind w:right="116"/>
        <w:jc w:val="right"/>
        <w:rPr>
          <w:rFonts w:asciiTheme="minorHAnsi" w:hAnsiTheme="minorHAnsi" w:cstheme="minorHAnsi"/>
          <w:b/>
          <w:i/>
        </w:rPr>
      </w:pPr>
      <w:r w:rsidRPr="00991F16">
        <w:rPr>
          <w:rFonts w:asciiTheme="minorHAnsi" w:hAnsiTheme="minorHAnsi" w:cstheme="minorHAnsi"/>
          <w:b/>
          <w:i/>
        </w:rPr>
        <w:t>Załącznik Nr 1 do SWZ</w:t>
      </w:r>
    </w:p>
    <w:p w14:paraId="43BE03C8" w14:textId="77777777" w:rsidR="00F7208E" w:rsidRPr="00991F16" w:rsidRDefault="00F7208E">
      <w:pPr>
        <w:pStyle w:val="Tekstpodstawowy"/>
        <w:rPr>
          <w:rFonts w:asciiTheme="minorHAnsi" w:hAnsiTheme="minorHAnsi" w:cstheme="minorHAnsi"/>
          <w:b/>
          <w:i/>
        </w:rPr>
      </w:pPr>
    </w:p>
    <w:p w14:paraId="6BA3EB84" w14:textId="77777777" w:rsidR="00F7208E" w:rsidRPr="00991F16" w:rsidRDefault="00F7208E">
      <w:pPr>
        <w:pStyle w:val="Tekstpodstawowy"/>
        <w:spacing w:before="8"/>
        <w:rPr>
          <w:rFonts w:asciiTheme="minorHAnsi" w:hAnsiTheme="minorHAnsi" w:cstheme="minorHAnsi"/>
          <w:b/>
          <w:i/>
        </w:rPr>
      </w:pPr>
    </w:p>
    <w:p w14:paraId="10B21E52" w14:textId="77777777" w:rsidR="00584561" w:rsidRPr="00991F16" w:rsidRDefault="00584561">
      <w:pPr>
        <w:spacing w:before="136"/>
        <w:ind w:left="749" w:right="611"/>
        <w:jc w:val="center"/>
        <w:rPr>
          <w:rFonts w:asciiTheme="minorHAnsi" w:hAnsiTheme="minorHAnsi" w:cstheme="minorHAnsi"/>
          <w:b/>
        </w:rPr>
      </w:pPr>
    </w:p>
    <w:p w14:paraId="73E2F4E9" w14:textId="77777777" w:rsidR="00E449CC" w:rsidRPr="00E449CC" w:rsidRDefault="00E449CC" w:rsidP="00E449CC">
      <w:pPr>
        <w:spacing w:line="276" w:lineRule="auto"/>
        <w:ind w:left="749" w:right="611"/>
        <w:jc w:val="center"/>
        <w:outlineLvl w:val="0"/>
        <w:rPr>
          <w:rFonts w:asciiTheme="minorHAnsi" w:hAnsiTheme="minorHAnsi" w:cstheme="minorHAnsi"/>
          <w:b/>
          <w:bCs/>
        </w:rPr>
      </w:pPr>
      <w:r w:rsidRPr="00E449CC">
        <w:rPr>
          <w:rFonts w:asciiTheme="minorHAnsi" w:hAnsiTheme="minorHAnsi" w:cstheme="minorHAnsi"/>
          <w:b/>
          <w:bCs/>
        </w:rPr>
        <w:t>FORMULARZ OFERTY</w:t>
      </w:r>
    </w:p>
    <w:p w14:paraId="64DA81CF" w14:textId="77777777" w:rsidR="00E449CC" w:rsidRPr="00E449CC" w:rsidRDefault="00E449CC" w:rsidP="00E449CC">
      <w:pPr>
        <w:spacing w:line="276" w:lineRule="auto"/>
        <w:ind w:left="749" w:right="611"/>
        <w:jc w:val="center"/>
        <w:rPr>
          <w:rFonts w:asciiTheme="minorHAnsi" w:hAnsiTheme="minorHAnsi" w:cstheme="minorHAnsi"/>
          <w:b/>
        </w:rPr>
      </w:pPr>
      <w:r w:rsidRPr="00E449CC">
        <w:rPr>
          <w:rFonts w:asciiTheme="minorHAnsi" w:hAnsiTheme="minorHAnsi" w:cstheme="minorHAnsi"/>
          <w:b/>
        </w:rPr>
        <w:t>dla Centrum Projektów Europejskich w Warszawie</w:t>
      </w:r>
    </w:p>
    <w:p w14:paraId="2DB2C315" w14:textId="77777777" w:rsidR="00E449CC" w:rsidRPr="00E449CC" w:rsidRDefault="00E449CC" w:rsidP="00E449CC">
      <w:pPr>
        <w:spacing w:line="276" w:lineRule="auto"/>
        <w:ind w:left="258"/>
        <w:rPr>
          <w:rFonts w:asciiTheme="minorHAnsi" w:hAnsiTheme="minorHAnsi" w:cstheme="minorHAnsi"/>
        </w:rPr>
      </w:pPr>
    </w:p>
    <w:p w14:paraId="3DF2D126"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Ja/my* niżej podpisani:</w:t>
      </w:r>
    </w:p>
    <w:p w14:paraId="274E7473"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t>
      </w:r>
    </w:p>
    <w:p w14:paraId="07D62ADC" w14:textId="77777777" w:rsidR="00E449CC" w:rsidRPr="00E449CC" w:rsidRDefault="00E449CC" w:rsidP="00E449CC">
      <w:pPr>
        <w:spacing w:line="276" w:lineRule="auto"/>
        <w:ind w:left="749" w:right="611"/>
        <w:jc w:val="center"/>
        <w:rPr>
          <w:rFonts w:asciiTheme="minorHAnsi" w:hAnsiTheme="minorHAnsi" w:cstheme="minorHAnsi"/>
          <w:i/>
        </w:rPr>
      </w:pPr>
      <w:r w:rsidRPr="00E449CC">
        <w:rPr>
          <w:rFonts w:asciiTheme="minorHAnsi" w:hAnsiTheme="minorHAnsi" w:cstheme="minorHAnsi"/>
          <w:i/>
        </w:rPr>
        <w:t>(imię, nazwisko, stanowisko/podstawa do reprezentacji)</w:t>
      </w:r>
    </w:p>
    <w:p w14:paraId="3E36ED8C"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działając w imieniu i na rzecz:</w:t>
      </w:r>
    </w:p>
    <w:p w14:paraId="5C43F377" w14:textId="39B2511D"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t>
      </w:r>
    </w:p>
    <w:p w14:paraId="35E013BE" w14:textId="7DD12CDC"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t>
      </w:r>
      <w:r>
        <w:rPr>
          <w:rFonts w:asciiTheme="minorHAnsi" w:hAnsiTheme="minorHAnsi" w:cstheme="minorHAnsi"/>
        </w:rPr>
        <w:t>................................................................................................................................</w:t>
      </w:r>
    </w:p>
    <w:p w14:paraId="70622EFF" w14:textId="77777777" w:rsidR="00E449CC" w:rsidRPr="00E449CC" w:rsidRDefault="00E449CC" w:rsidP="00E449CC">
      <w:pPr>
        <w:spacing w:line="276" w:lineRule="auto"/>
        <w:ind w:left="313" w:right="172"/>
        <w:jc w:val="center"/>
        <w:rPr>
          <w:rFonts w:asciiTheme="minorHAnsi" w:hAnsiTheme="minorHAnsi" w:cstheme="minorHAnsi"/>
          <w:i/>
        </w:rPr>
      </w:pPr>
      <w:r w:rsidRPr="00E449CC">
        <w:rPr>
          <w:rFonts w:asciiTheme="minorHAnsi" w:hAnsiTheme="minorHAnsi" w:cstheme="minorHAnsi"/>
          <w:i/>
        </w:rPr>
        <w:t>(pełna nazwa Wykonawcy/Wykonawców w przypadku wykonawców wspólnie ubiegających się o udzielenie zamówienia)</w:t>
      </w:r>
    </w:p>
    <w:p w14:paraId="01B1D7B7"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Adres:</w:t>
      </w:r>
    </w:p>
    <w:p w14:paraId="1EAD2A53" w14:textId="77777777" w:rsidR="00E449CC" w:rsidRPr="00E449CC" w:rsidRDefault="00E449CC" w:rsidP="00E449CC">
      <w:pPr>
        <w:spacing w:line="276" w:lineRule="auto"/>
        <w:ind w:left="258" w:right="152"/>
        <w:rPr>
          <w:rFonts w:asciiTheme="minorHAnsi" w:hAnsiTheme="minorHAnsi" w:cstheme="minorHAnsi"/>
        </w:rPr>
      </w:pPr>
      <w:r w:rsidRPr="00E449CC">
        <w:rPr>
          <w:rFonts w:asciiTheme="minorHAnsi" w:hAnsiTheme="minorHAnsi" w:cstheme="minorHAnsi"/>
        </w:rPr>
        <w:t>…………………………………………………………………………………………………………… Kraj</w:t>
      </w:r>
      <w:r w:rsidRPr="00E449CC">
        <w:rPr>
          <w:rFonts w:asciiTheme="minorHAnsi" w:hAnsiTheme="minorHAnsi" w:cstheme="minorHAnsi"/>
          <w:spacing w:val="-2"/>
        </w:rPr>
        <w:t xml:space="preserve"> </w:t>
      </w:r>
      <w:r w:rsidRPr="00E449CC">
        <w:rPr>
          <w:rFonts w:asciiTheme="minorHAnsi" w:hAnsiTheme="minorHAnsi" w:cstheme="minorHAnsi"/>
        </w:rPr>
        <w:t>…………………………………..</w:t>
      </w:r>
    </w:p>
    <w:p w14:paraId="743D7763"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REGON</w:t>
      </w:r>
      <w:r w:rsidRPr="00E449CC">
        <w:rPr>
          <w:rFonts w:asciiTheme="minorHAnsi" w:hAnsiTheme="minorHAnsi" w:cstheme="minorHAnsi"/>
          <w:spacing w:val="-5"/>
        </w:rPr>
        <w:t xml:space="preserve"> </w:t>
      </w:r>
      <w:r w:rsidRPr="00E449CC">
        <w:rPr>
          <w:rFonts w:asciiTheme="minorHAnsi" w:hAnsiTheme="minorHAnsi" w:cstheme="minorHAnsi"/>
        </w:rPr>
        <w:t>………………………………</w:t>
      </w:r>
    </w:p>
    <w:p w14:paraId="7519FB83"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NIP:</w:t>
      </w:r>
      <w:r w:rsidRPr="00E449CC">
        <w:rPr>
          <w:rFonts w:asciiTheme="minorHAnsi" w:hAnsiTheme="minorHAnsi" w:cstheme="minorHAnsi"/>
          <w:spacing w:val="-4"/>
        </w:rPr>
        <w:t xml:space="preserve"> </w:t>
      </w:r>
      <w:r w:rsidRPr="00E449CC">
        <w:rPr>
          <w:rFonts w:asciiTheme="minorHAnsi" w:hAnsiTheme="minorHAnsi" w:cstheme="minorHAnsi"/>
        </w:rPr>
        <w:t>…………………………………..</w:t>
      </w:r>
    </w:p>
    <w:p w14:paraId="00D2B5D2"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TEL.</w:t>
      </w:r>
      <w:r w:rsidRPr="00E449CC">
        <w:rPr>
          <w:rFonts w:asciiTheme="minorHAnsi" w:hAnsiTheme="minorHAnsi" w:cstheme="minorHAnsi"/>
          <w:spacing w:val="-4"/>
        </w:rPr>
        <w:t xml:space="preserve"> </w:t>
      </w:r>
      <w:r w:rsidRPr="00E449CC">
        <w:rPr>
          <w:rFonts w:asciiTheme="minorHAnsi" w:hAnsiTheme="minorHAnsi" w:cstheme="minorHAnsi"/>
        </w:rPr>
        <w:t>…………………………………..</w:t>
      </w:r>
    </w:p>
    <w:p w14:paraId="2E95FC0D"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 xml:space="preserve">Adres skrzynki </w:t>
      </w:r>
      <w:proofErr w:type="spellStart"/>
      <w:r w:rsidRPr="00E449CC">
        <w:rPr>
          <w:rFonts w:asciiTheme="minorHAnsi" w:hAnsiTheme="minorHAnsi" w:cstheme="minorHAnsi"/>
        </w:rPr>
        <w:t>ePUAP</w:t>
      </w:r>
      <w:proofErr w:type="spellEnd"/>
      <w:r w:rsidRPr="00E449CC">
        <w:rPr>
          <w:rFonts w:asciiTheme="minorHAnsi" w:hAnsiTheme="minorHAnsi" w:cstheme="minorHAnsi"/>
        </w:rPr>
        <w:t xml:space="preserve"> ……………………………………………</w:t>
      </w:r>
    </w:p>
    <w:p w14:paraId="4AF3527E"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adres e-mail:……………………………………</w:t>
      </w:r>
    </w:p>
    <w:p w14:paraId="73B093F5" w14:textId="77777777" w:rsidR="00E449CC" w:rsidRPr="00E449CC" w:rsidRDefault="00E449CC" w:rsidP="00E449CC">
      <w:pPr>
        <w:spacing w:line="276" w:lineRule="auto"/>
        <w:ind w:left="258"/>
        <w:rPr>
          <w:rFonts w:asciiTheme="minorHAnsi" w:hAnsiTheme="minorHAnsi" w:cstheme="minorHAnsi"/>
          <w:i/>
        </w:rPr>
      </w:pPr>
      <w:r w:rsidRPr="00E449CC">
        <w:rPr>
          <w:rFonts w:asciiTheme="minorHAnsi" w:hAnsiTheme="minorHAnsi" w:cstheme="minorHAnsi"/>
          <w:i/>
        </w:rPr>
        <w:t>(na który Zamawiający ma przesyłać korespondencję)</w:t>
      </w:r>
    </w:p>
    <w:p w14:paraId="582920FA" w14:textId="77777777" w:rsidR="00E449CC" w:rsidRPr="00E449CC" w:rsidRDefault="00E449CC" w:rsidP="00E449CC">
      <w:pPr>
        <w:spacing w:line="276" w:lineRule="auto"/>
        <w:ind w:left="258"/>
        <w:rPr>
          <w:rFonts w:asciiTheme="minorHAnsi" w:hAnsiTheme="minorHAnsi" w:cstheme="minorHAnsi"/>
          <w:i/>
        </w:rPr>
      </w:pPr>
    </w:p>
    <w:p w14:paraId="3CE30424"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Wykonawca jest:</w:t>
      </w:r>
    </w:p>
    <w:p w14:paraId="6C22B370"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sym w:font="Symbol" w:char="F07F"/>
      </w:r>
      <w:r w:rsidRPr="00E449CC">
        <w:rPr>
          <w:rFonts w:asciiTheme="minorHAnsi" w:hAnsiTheme="minorHAnsi" w:cstheme="minorHAnsi"/>
        </w:rPr>
        <w:t xml:space="preserve"> mikro przedsiębiorcą*</w:t>
      </w:r>
    </w:p>
    <w:p w14:paraId="0A4AD224"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sym w:font="Symbol" w:char="F07F"/>
      </w:r>
      <w:r w:rsidRPr="00E449CC">
        <w:rPr>
          <w:rFonts w:asciiTheme="minorHAnsi" w:hAnsiTheme="minorHAnsi" w:cstheme="minorHAnsi"/>
        </w:rPr>
        <w:t xml:space="preserve"> małym przedsiębiorcą*</w:t>
      </w:r>
    </w:p>
    <w:p w14:paraId="736C6BB1"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sym w:font="Symbol" w:char="F07F"/>
      </w:r>
      <w:r w:rsidRPr="00E449CC">
        <w:rPr>
          <w:rFonts w:asciiTheme="minorHAnsi" w:hAnsiTheme="minorHAnsi" w:cstheme="minorHAnsi"/>
        </w:rPr>
        <w:t xml:space="preserve"> średnim przedsiębiorcą*</w:t>
      </w:r>
    </w:p>
    <w:p w14:paraId="2F458171" w14:textId="77777777" w:rsidR="004932A1" w:rsidRDefault="004932A1" w:rsidP="00584561">
      <w:pPr>
        <w:jc w:val="both"/>
        <w:rPr>
          <w:rFonts w:ascii="Calibri" w:hAnsi="Calibri" w:cs="Calibri"/>
          <w:b/>
          <w:bCs/>
        </w:rPr>
      </w:pPr>
    </w:p>
    <w:p w14:paraId="4023AFBC" w14:textId="4ACB7742" w:rsidR="00E449CC" w:rsidRDefault="009237AB" w:rsidP="00E449CC">
      <w:pPr>
        <w:spacing w:line="276" w:lineRule="auto"/>
        <w:jc w:val="both"/>
        <w:rPr>
          <w:rFonts w:ascii="Calibri" w:hAnsi="Calibri" w:cs="Calibri"/>
          <w:i/>
          <w:iCs/>
        </w:rPr>
      </w:pPr>
      <w:bookmarkStart w:id="0" w:name="_Hlk72831651"/>
      <w:r w:rsidRPr="001832DE">
        <w:rPr>
          <w:bCs/>
        </w:rPr>
        <w:t xml:space="preserve"> </w:t>
      </w:r>
      <w:r w:rsidR="00E449CC" w:rsidRPr="00BC3BD6">
        <w:rPr>
          <w:rFonts w:ascii="Calibri" w:hAnsi="Calibri" w:cs="Calibri"/>
        </w:rPr>
        <w:t>*</w:t>
      </w:r>
      <w:r w:rsidR="00E449CC" w:rsidRPr="00E449CC">
        <w:rPr>
          <w:rFonts w:ascii="Calibri" w:hAnsi="Calibri" w:cs="Calibri"/>
          <w:i/>
          <w:iCs/>
        </w:rPr>
        <w:t>proszę wskazać właściwe</w:t>
      </w:r>
    </w:p>
    <w:p w14:paraId="7AAAFBF6" w14:textId="77777777" w:rsidR="00E449CC" w:rsidRPr="00BC3BD6" w:rsidRDefault="00E449CC" w:rsidP="00E449CC">
      <w:pPr>
        <w:spacing w:line="276" w:lineRule="auto"/>
        <w:jc w:val="both"/>
        <w:rPr>
          <w:rFonts w:ascii="Calibri" w:hAnsi="Calibri" w:cs="Calibri"/>
        </w:rPr>
      </w:pPr>
    </w:p>
    <w:p w14:paraId="5608FA65" w14:textId="3D2E82F2" w:rsidR="00E449CC" w:rsidRPr="00BC3BD6" w:rsidRDefault="00E449CC" w:rsidP="00897B5B">
      <w:pPr>
        <w:ind w:right="-427"/>
        <w:jc w:val="both"/>
        <w:rPr>
          <w:rFonts w:ascii="Calibri" w:hAnsi="Calibri" w:cs="Calibri"/>
        </w:rPr>
      </w:pPr>
      <w:r w:rsidRPr="00BC3BD6">
        <w:rPr>
          <w:rFonts w:ascii="Calibri" w:hAnsi="Calibri" w:cs="Calibri"/>
        </w:rPr>
        <w:t xml:space="preserve">w odpowiedzi na publiczne ogłoszenie o zamówieniu nr </w:t>
      </w:r>
      <w:r w:rsidRPr="00F7567E">
        <w:rPr>
          <w:rFonts w:ascii="Calibri" w:hAnsi="Calibri" w:cs="Calibri"/>
          <w:b/>
          <w:bCs/>
        </w:rPr>
        <w:t>WA.263.</w:t>
      </w:r>
      <w:r w:rsidR="00B0716F" w:rsidRPr="00F7567E">
        <w:rPr>
          <w:rFonts w:ascii="Calibri" w:hAnsi="Calibri" w:cs="Calibri"/>
          <w:b/>
          <w:bCs/>
        </w:rPr>
        <w:t>42</w:t>
      </w:r>
      <w:r w:rsidRPr="00F7567E">
        <w:rPr>
          <w:rFonts w:ascii="Calibri" w:hAnsi="Calibri" w:cs="Calibri"/>
          <w:b/>
          <w:bCs/>
        </w:rPr>
        <w:t>.2021.BS</w:t>
      </w:r>
      <w:r w:rsidRPr="00BC3BD6">
        <w:rPr>
          <w:rFonts w:ascii="Calibri" w:hAnsi="Calibri" w:cs="Calibri"/>
        </w:rPr>
        <w:t xml:space="preserve"> dotyczące postępowania prowadzonego przez Centrum Projektów Europejskich w trybie art. </w:t>
      </w:r>
      <w:r>
        <w:rPr>
          <w:rFonts w:ascii="Calibri" w:hAnsi="Calibri" w:cs="Calibri"/>
        </w:rPr>
        <w:t xml:space="preserve">275 pkt 1 </w:t>
      </w:r>
      <w:r w:rsidRPr="00BC3BD6">
        <w:rPr>
          <w:rFonts w:ascii="Calibri" w:hAnsi="Calibri" w:cs="Calibri"/>
        </w:rPr>
        <w:t xml:space="preserve"> ustawy </w:t>
      </w:r>
      <w:proofErr w:type="spellStart"/>
      <w:r w:rsidRPr="00BC3BD6">
        <w:rPr>
          <w:rFonts w:ascii="Calibri" w:hAnsi="Calibri" w:cs="Calibri"/>
        </w:rPr>
        <w:t>Pzp</w:t>
      </w:r>
      <w:proofErr w:type="spellEnd"/>
      <w:r w:rsidRPr="00BC3BD6">
        <w:rPr>
          <w:rFonts w:ascii="Calibri" w:hAnsi="Calibri" w:cs="Calibri"/>
        </w:rPr>
        <w:t xml:space="preserve"> </w:t>
      </w:r>
      <w:r w:rsidRPr="00495984">
        <w:rPr>
          <w:rFonts w:ascii="Calibri" w:hAnsi="Calibri" w:cs="Calibri"/>
        </w:rPr>
        <w:t>na</w:t>
      </w:r>
      <w:r w:rsidR="00B0716F" w:rsidRPr="00B0716F">
        <w:rPr>
          <w:rFonts w:ascii="Calibri" w:hAnsi="Calibri" w:cs="Calibri"/>
        </w:rPr>
        <w:t xml:space="preserve"> dostawę materiałów biurowych i archiwizacyjnych na potrzeby komórek organizacyjnych CPE</w:t>
      </w:r>
      <w:r w:rsidR="00897B5B">
        <w:rPr>
          <w:rFonts w:ascii="Calibri" w:hAnsi="Calibri" w:cs="Calibri"/>
        </w:rPr>
        <w:t xml:space="preserve">, </w:t>
      </w:r>
      <w:r w:rsidRPr="00BC3BD6">
        <w:rPr>
          <w:rFonts w:ascii="Calibri" w:hAnsi="Calibri" w:cs="Calibri"/>
          <w:u w:val="single"/>
        </w:rPr>
        <w:t>składam/składamy niniejszą ofertę</w:t>
      </w:r>
      <w:r w:rsidRPr="00BC3BD6">
        <w:rPr>
          <w:rFonts w:ascii="Calibri" w:hAnsi="Calibri" w:cs="Calibri"/>
        </w:rPr>
        <w:t>:</w:t>
      </w:r>
    </w:p>
    <w:bookmarkEnd w:id="0"/>
    <w:p w14:paraId="2A8ECF4C" w14:textId="77777777" w:rsidR="00CB3F5D" w:rsidRDefault="00CB3F5D" w:rsidP="009237AB">
      <w:pPr>
        <w:jc w:val="both"/>
        <w:rPr>
          <w:rFonts w:ascii="Calibri" w:hAnsi="Calibri" w:cs="Calibri"/>
          <w:b/>
          <w:bCs/>
        </w:rPr>
        <w:sectPr w:rsidR="00CB3F5D" w:rsidSect="004268A4">
          <w:footerReference w:type="default" r:id="rId8"/>
          <w:pgSz w:w="11910" w:h="16840"/>
          <w:pgMar w:top="1580" w:right="1300" w:bottom="680" w:left="1160" w:header="0" w:footer="400" w:gutter="0"/>
          <w:cols w:space="708"/>
          <w:docGrid w:linePitch="299"/>
        </w:sectPr>
      </w:pPr>
    </w:p>
    <w:p w14:paraId="79C33FBA" w14:textId="0A9C55A8" w:rsidR="000230BD" w:rsidRDefault="000230BD" w:rsidP="009237AB">
      <w:pPr>
        <w:jc w:val="both"/>
        <w:rPr>
          <w:rFonts w:ascii="Calibri" w:hAnsi="Calibri" w:cs="Calibri"/>
          <w:b/>
          <w:bCs/>
        </w:rPr>
      </w:pPr>
    </w:p>
    <w:p w14:paraId="0BFC5FBD" w14:textId="1C3D1300" w:rsidR="009237AB" w:rsidRDefault="005969E3" w:rsidP="009237AB">
      <w:pPr>
        <w:tabs>
          <w:tab w:val="left" w:pos="284"/>
        </w:tabs>
        <w:jc w:val="both"/>
        <w:rPr>
          <w:rFonts w:ascii="Calibri" w:hAnsi="Calibri" w:cs="Calibri"/>
          <w:b/>
        </w:rPr>
      </w:pPr>
      <w:r>
        <w:rPr>
          <w:rFonts w:ascii="Calibri" w:hAnsi="Calibri" w:cs="Calibri"/>
          <w:b/>
        </w:rPr>
        <w:t xml:space="preserve">I </w:t>
      </w:r>
      <w:r w:rsidR="009237AB" w:rsidRPr="00BC3BD6">
        <w:rPr>
          <w:rFonts w:ascii="Calibri" w:hAnsi="Calibri" w:cs="Calibri"/>
          <w:b/>
        </w:rPr>
        <w:t>Kryterium cena brutto zamówienia</w:t>
      </w:r>
    </w:p>
    <w:p w14:paraId="6E0E96BA" w14:textId="40B95275" w:rsidR="005969E3" w:rsidRDefault="005969E3" w:rsidP="009237AB">
      <w:pPr>
        <w:tabs>
          <w:tab w:val="left" w:pos="284"/>
        </w:tabs>
        <w:jc w:val="both"/>
        <w:rPr>
          <w:rFonts w:ascii="Calibri" w:hAnsi="Calibri" w:cs="Calibri"/>
          <w:b/>
        </w:rPr>
      </w:pPr>
    </w:p>
    <w:tbl>
      <w:tblPr>
        <w:tblW w:w="9105" w:type="dxa"/>
        <w:tblInd w:w="45" w:type="dxa"/>
        <w:tblCellMar>
          <w:left w:w="70" w:type="dxa"/>
          <w:right w:w="70" w:type="dxa"/>
        </w:tblCellMar>
        <w:tblLook w:val="04A0" w:firstRow="1" w:lastRow="0" w:firstColumn="1" w:lastColumn="0" w:noHBand="0" w:noVBand="1"/>
      </w:tblPr>
      <w:tblGrid>
        <w:gridCol w:w="10"/>
        <w:gridCol w:w="815"/>
        <w:gridCol w:w="40"/>
        <w:gridCol w:w="4157"/>
        <w:gridCol w:w="975"/>
        <w:gridCol w:w="1612"/>
        <w:gridCol w:w="1488"/>
        <w:gridCol w:w="8"/>
      </w:tblGrid>
      <w:tr w:rsidR="00A4021A" w:rsidRPr="004549BF" w14:paraId="4C990EA6" w14:textId="77777777" w:rsidTr="00AC3727">
        <w:trPr>
          <w:gridBefore w:val="1"/>
          <w:gridAfter w:val="1"/>
          <w:wBefore w:w="10" w:type="dxa"/>
          <w:wAfter w:w="8" w:type="dxa"/>
          <w:trHeight w:val="29"/>
        </w:trPr>
        <w:tc>
          <w:tcPr>
            <w:tcW w:w="855" w:type="dxa"/>
            <w:gridSpan w:val="2"/>
            <w:vMerge w:val="restart"/>
            <w:tcBorders>
              <w:top w:val="single" w:sz="8" w:space="0" w:color="FFFFFF"/>
              <w:left w:val="single" w:sz="8" w:space="0" w:color="FFFFFF"/>
              <w:bottom w:val="single" w:sz="8" w:space="0" w:color="FFFFFF"/>
              <w:right w:val="single" w:sz="8" w:space="0" w:color="FFFFFF"/>
            </w:tcBorders>
            <w:shd w:val="clear" w:color="000000" w:fill="000000"/>
            <w:vAlign w:val="bottom"/>
            <w:hideMark/>
          </w:tcPr>
          <w:p w14:paraId="4ADE1850" w14:textId="77777777" w:rsidR="00A4021A" w:rsidRPr="002D4B10" w:rsidRDefault="00A4021A" w:rsidP="00C50FCE">
            <w:pPr>
              <w:jc w:val="center"/>
              <w:rPr>
                <w:b/>
                <w:bCs/>
                <w:color w:val="FFFFFF"/>
              </w:rPr>
            </w:pPr>
            <w:bookmarkStart w:id="1" w:name="_Hlk17457509"/>
            <w:r w:rsidRPr="002D4B10">
              <w:rPr>
                <w:b/>
                <w:bCs/>
                <w:color w:val="FFFFFF"/>
              </w:rPr>
              <w:t>Lp.</w:t>
            </w:r>
          </w:p>
        </w:tc>
        <w:tc>
          <w:tcPr>
            <w:tcW w:w="4157" w:type="dxa"/>
            <w:vMerge w:val="restart"/>
            <w:tcBorders>
              <w:top w:val="single" w:sz="8" w:space="0" w:color="FFFFFF"/>
              <w:left w:val="single" w:sz="8" w:space="0" w:color="FFFFFF"/>
              <w:bottom w:val="single" w:sz="8" w:space="0" w:color="FFFFFF"/>
              <w:right w:val="single" w:sz="8" w:space="0" w:color="FFFFFF"/>
            </w:tcBorders>
            <w:shd w:val="clear" w:color="000000" w:fill="000000"/>
            <w:vAlign w:val="bottom"/>
            <w:hideMark/>
          </w:tcPr>
          <w:p w14:paraId="455798B8" w14:textId="77777777" w:rsidR="00A4021A" w:rsidRPr="002D4B10" w:rsidRDefault="00A4021A" w:rsidP="00C50FCE">
            <w:pPr>
              <w:jc w:val="center"/>
              <w:rPr>
                <w:b/>
                <w:bCs/>
                <w:color w:val="FFFFFF"/>
              </w:rPr>
            </w:pPr>
            <w:r w:rsidRPr="002D4B10">
              <w:rPr>
                <w:b/>
                <w:bCs/>
                <w:color w:val="FFFFFF"/>
              </w:rPr>
              <w:t>PRZEDMIOT ZAMÓWIENIA</w:t>
            </w:r>
          </w:p>
        </w:tc>
        <w:tc>
          <w:tcPr>
            <w:tcW w:w="975" w:type="dxa"/>
            <w:vMerge w:val="restart"/>
            <w:tcBorders>
              <w:top w:val="single" w:sz="8" w:space="0" w:color="FFFFFF"/>
              <w:left w:val="single" w:sz="8" w:space="0" w:color="FFFFFF"/>
              <w:bottom w:val="single" w:sz="8" w:space="0" w:color="FFFFFF"/>
              <w:right w:val="single" w:sz="8" w:space="0" w:color="FFFFFF"/>
            </w:tcBorders>
            <w:shd w:val="clear" w:color="000000" w:fill="000000"/>
            <w:vAlign w:val="bottom"/>
            <w:hideMark/>
          </w:tcPr>
          <w:p w14:paraId="4C8AA01D" w14:textId="77777777" w:rsidR="00A4021A" w:rsidRPr="002D4B10" w:rsidRDefault="00A4021A" w:rsidP="00C50FCE">
            <w:pPr>
              <w:jc w:val="center"/>
              <w:rPr>
                <w:b/>
                <w:bCs/>
                <w:color w:val="FFFFFF"/>
              </w:rPr>
            </w:pPr>
            <w:r w:rsidRPr="002D4B10">
              <w:rPr>
                <w:b/>
                <w:bCs/>
                <w:color w:val="FFFFFF"/>
              </w:rPr>
              <w:t>ILOŚĆ (szt./</w:t>
            </w:r>
            <w:proofErr w:type="spellStart"/>
            <w:r w:rsidRPr="002D4B10">
              <w:rPr>
                <w:b/>
                <w:bCs/>
                <w:color w:val="FFFFFF"/>
              </w:rPr>
              <w:t>op</w:t>
            </w:r>
            <w:proofErr w:type="spellEnd"/>
            <w:r w:rsidRPr="002D4B10">
              <w:rPr>
                <w:b/>
                <w:bCs/>
                <w:color w:val="FFFFFF"/>
              </w:rPr>
              <w:t>)</w:t>
            </w:r>
          </w:p>
        </w:tc>
        <w:tc>
          <w:tcPr>
            <w:tcW w:w="1612" w:type="dxa"/>
            <w:vMerge w:val="restart"/>
            <w:tcBorders>
              <w:top w:val="single" w:sz="8" w:space="0" w:color="FFFFFF"/>
              <w:left w:val="single" w:sz="8" w:space="0" w:color="FFFFFF"/>
              <w:bottom w:val="single" w:sz="8" w:space="0" w:color="FFFFFF"/>
              <w:right w:val="single" w:sz="8" w:space="0" w:color="FFFFFF"/>
            </w:tcBorders>
            <w:shd w:val="clear" w:color="000000" w:fill="000000"/>
            <w:vAlign w:val="bottom"/>
            <w:hideMark/>
          </w:tcPr>
          <w:p w14:paraId="7D2D4722" w14:textId="77777777" w:rsidR="00A4021A" w:rsidRPr="002D4B10" w:rsidRDefault="00A4021A" w:rsidP="00C50FCE">
            <w:pPr>
              <w:jc w:val="center"/>
              <w:rPr>
                <w:b/>
                <w:bCs/>
                <w:color w:val="FFFFFF"/>
              </w:rPr>
            </w:pPr>
            <w:r w:rsidRPr="002D4B10">
              <w:rPr>
                <w:b/>
                <w:bCs/>
                <w:color w:val="FFFFFF"/>
              </w:rPr>
              <w:t>Cena jedn. brutto (zł)</w:t>
            </w:r>
          </w:p>
        </w:tc>
        <w:tc>
          <w:tcPr>
            <w:tcW w:w="1488" w:type="dxa"/>
            <w:tcBorders>
              <w:top w:val="nil"/>
              <w:left w:val="nil"/>
              <w:bottom w:val="nil"/>
              <w:right w:val="single" w:sz="8" w:space="0" w:color="FFFFFF"/>
            </w:tcBorders>
            <w:shd w:val="clear" w:color="000000" w:fill="000000"/>
            <w:vAlign w:val="bottom"/>
            <w:hideMark/>
          </w:tcPr>
          <w:p w14:paraId="4D0ED1F2" w14:textId="77777777" w:rsidR="00A4021A" w:rsidRPr="002D4B10" w:rsidRDefault="00A4021A" w:rsidP="00C50FCE">
            <w:pPr>
              <w:jc w:val="center"/>
              <w:rPr>
                <w:b/>
                <w:bCs/>
                <w:color w:val="FFFFFF"/>
              </w:rPr>
            </w:pPr>
            <w:r w:rsidRPr="002D4B10">
              <w:rPr>
                <w:b/>
                <w:bCs/>
                <w:color w:val="FFFFFF"/>
              </w:rPr>
              <w:t>Wartość brutto (zł)</w:t>
            </w:r>
          </w:p>
        </w:tc>
      </w:tr>
      <w:tr w:rsidR="00A4021A" w:rsidRPr="004549BF" w14:paraId="6200CCFE" w14:textId="77777777" w:rsidTr="00AC3727">
        <w:trPr>
          <w:gridBefore w:val="1"/>
          <w:gridAfter w:val="1"/>
          <w:wBefore w:w="10" w:type="dxa"/>
          <w:wAfter w:w="8" w:type="dxa"/>
          <w:trHeight w:val="6"/>
        </w:trPr>
        <w:tc>
          <w:tcPr>
            <w:tcW w:w="855" w:type="dxa"/>
            <w:gridSpan w:val="2"/>
            <w:vMerge/>
            <w:tcBorders>
              <w:top w:val="single" w:sz="8" w:space="0" w:color="FFFFFF"/>
              <w:left w:val="single" w:sz="8" w:space="0" w:color="FFFFFF"/>
              <w:bottom w:val="single" w:sz="8" w:space="0" w:color="FFFFFF"/>
              <w:right w:val="single" w:sz="8" w:space="0" w:color="FFFFFF"/>
            </w:tcBorders>
            <w:vAlign w:val="center"/>
            <w:hideMark/>
          </w:tcPr>
          <w:p w14:paraId="26D3D910" w14:textId="77777777" w:rsidR="00A4021A" w:rsidRPr="002D4B10" w:rsidRDefault="00A4021A" w:rsidP="00C50FCE">
            <w:pPr>
              <w:rPr>
                <w:b/>
                <w:bCs/>
                <w:color w:val="FFFFFF"/>
              </w:rPr>
            </w:pPr>
          </w:p>
        </w:tc>
        <w:tc>
          <w:tcPr>
            <w:tcW w:w="4157" w:type="dxa"/>
            <w:vMerge/>
            <w:tcBorders>
              <w:top w:val="single" w:sz="8" w:space="0" w:color="FFFFFF"/>
              <w:left w:val="single" w:sz="8" w:space="0" w:color="FFFFFF"/>
              <w:bottom w:val="single" w:sz="8" w:space="0" w:color="FFFFFF"/>
              <w:right w:val="single" w:sz="8" w:space="0" w:color="FFFFFF"/>
            </w:tcBorders>
            <w:vAlign w:val="center"/>
            <w:hideMark/>
          </w:tcPr>
          <w:p w14:paraId="283AFDBA" w14:textId="77777777" w:rsidR="00A4021A" w:rsidRPr="002D4B10" w:rsidRDefault="00A4021A" w:rsidP="00C50FCE">
            <w:pPr>
              <w:rPr>
                <w:b/>
                <w:bCs/>
                <w:color w:val="FFFFFF"/>
              </w:rPr>
            </w:pPr>
          </w:p>
        </w:tc>
        <w:tc>
          <w:tcPr>
            <w:tcW w:w="975" w:type="dxa"/>
            <w:vMerge/>
            <w:tcBorders>
              <w:top w:val="single" w:sz="8" w:space="0" w:color="FFFFFF"/>
              <w:left w:val="single" w:sz="8" w:space="0" w:color="FFFFFF"/>
              <w:bottom w:val="single" w:sz="8" w:space="0" w:color="FFFFFF"/>
              <w:right w:val="single" w:sz="8" w:space="0" w:color="FFFFFF"/>
            </w:tcBorders>
            <w:vAlign w:val="center"/>
            <w:hideMark/>
          </w:tcPr>
          <w:p w14:paraId="7A2483E9" w14:textId="77777777" w:rsidR="00A4021A" w:rsidRPr="002D4B10" w:rsidRDefault="00A4021A" w:rsidP="00C50FCE">
            <w:pPr>
              <w:rPr>
                <w:b/>
                <w:bCs/>
                <w:color w:val="FFFFFF"/>
              </w:rPr>
            </w:pPr>
          </w:p>
        </w:tc>
        <w:tc>
          <w:tcPr>
            <w:tcW w:w="1612" w:type="dxa"/>
            <w:vMerge/>
            <w:tcBorders>
              <w:top w:val="single" w:sz="8" w:space="0" w:color="FFFFFF"/>
              <w:left w:val="single" w:sz="8" w:space="0" w:color="FFFFFF"/>
              <w:bottom w:val="single" w:sz="8" w:space="0" w:color="FFFFFF"/>
              <w:right w:val="single" w:sz="8" w:space="0" w:color="FFFFFF"/>
            </w:tcBorders>
            <w:vAlign w:val="center"/>
            <w:hideMark/>
          </w:tcPr>
          <w:p w14:paraId="65E57C73" w14:textId="77777777" w:rsidR="00A4021A" w:rsidRPr="002D4B10" w:rsidRDefault="00A4021A" w:rsidP="00C50FCE">
            <w:pPr>
              <w:rPr>
                <w:b/>
                <w:bCs/>
                <w:color w:val="FFFFFF"/>
              </w:rPr>
            </w:pPr>
          </w:p>
        </w:tc>
        <w:tc>
          <w:tcPr>
            <w:tcW w:w="1488" w:type="dxa"/>
            <w:tcBorders>
              <w:top w:val="nil"/>
              <w:left w:val="nil"/>
              <w:bottom w:val="single" w:sz="8" w:space="0" w:color="FFFFFF"/>
              <w:right w:val="single" w:sz="8" w:space="0" w:color="FFFFFF"/>
            </w:tcBorders>
            <w:shd w:val="clear" w:color="000000" w:fill="000000"/>
            <w:vAlign w:val="bottom"/>
            <w:hideMark/>
          </w:tcPr>
          <w:p w14:paraId="2FE43CE4" w14:textId="77777777" w:rsidR="00A4021A" w:rsidRPr="002D4B10" w:rsidRDefault="00A4021A" w:rsidP="00C50FCE">
            <w:pPr>
              <w:jc w:val="center"/>
              <w:rPr>
                <w:b/>
                <w:bCs/>
                <w:color w:val="FFFFFF"/>
              </w:rPr>
            </w:pPr>
            <w:r w:rsidRPr="002D4B10">
              <w:rPr>
                <w:b/>
                <w:bCs/>
                <w:color w:val="FFFFFF"/>
              </w:rPr>
              <w:t>(C x D)</w:t>
            </w:r>
          </w:p>
        </w:tc>
      </w:tr>
      <w:tr w:rsidR="00A4021A" w:rsidRPr="004549BF" w14:paraId="05509161" w14:textId="77777777" w:rsidTr="00AC3727">
        <w:trPr>
          <w:gridBefore w:val="1"/>
          <w:gridAfter w:val="1"/>
          <w:wBefore w:w="10" w:type="dxa"/>
          <w:wAfter w:w="8" w:type="dxa"/>
          <w:trHeight w:val="5"/>
        </w:trPr>
        <w:tc>
          <w:tcPr>
            <w:tcW w:w="855" w:type="dxa"/>
            <w:gridSpan w:val="2"/>
            <w:tcBorders>
              <w:top w:val="nil"/>
              <w:left w:val="single" w:sz="8" w:space="0" w:color="FFFFFF"/>
              <w:bottom w:val="single" w:sz="8" w:space="0" w:color="FFFFFF"/>
              <w:right w:val="single" w:sz="8" w:space="0" w:color="FFFFFF"/>
            </w:tcBorders>
            <w:shd w:val="clear" w:color="000000" w:fill="000000"/>
            <w:hideMark/>
          </w:tcPr>
          <w:p w14:paraId="53C52821" w14:textId="77777777" w:rsidR="00A4021A" w:rsidRPr="002D4B10" w:rsidRDefault="00A4021A" w:rsidP="00C50FCE">
            <w:pPr>
              <w:jc w:val="center"/>
              <w:rPr>
                <w:b/>
                <w:bCs/>
                <w:color w:val="FFFFFF"/>
              </w:rPr>
            </w:pPr>
            <w:r w:rsidRPr="002D4B10">
              <w:rPr>
                <w:b/>
                <w:bCs/>
                <w:color w:val="FFFFFF"/>
              </w:rPr>
              <w:t>A</w:t>
            </w:r>
          </w:p>
        </w:tc>
        <w:tc>
          <w:tcPr>
            <w:tcW w:w="4157" w:type="dxa"/>
            <w:tcBorders>
              <w:top w:val="nil"/>
              <w:left w:val="nil"/>
              <w:bottom w:val="single" w:sz="8" w:space="0" w:color="FFFFFF"/>
              <w:right w:val="single" w:sz="8" w:space="0" w:color="FFFFFF"/>
            </w:tcBorders>
            <w:shd w:val="clear" w:color="000000" w:fill="000000"/>
            <w:hideMark/>
          </w:tcPr>
          <w:p w14:paraId="4DA15D7E" w14:textId="77777777" w:rsidR="00A4021A" w:rsidRPr="002D4B10" w:rsidRDefault="00A4021A" w:rsidP="00C50FCE">
            <w:pPr>
              <w:jc w:val="center"/>
              <w:rPr>
                <w:b/>
                <w:bCs/>
                <w:color w:val="FFFFFF"/>
              </w:rPr>
            </w:pPr>
            <w:r w:rsidRPr="002D4B10">
              <w:rPr>
                <w:b/>
                <w:bCs/>
                <w:color w:val="FFFFFF"/>
              </w:rPr>
              <w:t>B</w:t>
            </w:r>
          </w:p>
        </w:tc>
        <w:tc>
          <w:tcPr>
            <w:tcW w:w="975" w:type="dxa"/>
            <w:tcBorders>
              <w:top w:val="nil"/>
              <w:left w:val="nil"/>
              <w:bottom w:val="single" w:sz="8" w:space="0" w:color="FFFFFF"/>
              <w:right w:val="single" w:sz="8" w:space="0" w:color="FFFFFF"/>
            </w:tcBorders>
            <w:shd w:val="clear" w:color="000000" w:fill="000000"/>
            <w:hideMark/>
          </w:tcPr>
          <w:p w14:paraId="428C8D01" w14:textId="77777777" w:rsidR="00A4021A" w:rsidRPr="002D4B10" w:rsidRDefault="00A4021A" w:rsidP="00C50FCE">
            <w:pPr>
              <w:jc w:val="center"/>
              <w:rPr>
                <w:b/>
                <w:bCs/>
                <w:color w:val="FFFFFF"/>
              </w:rPr>
            </w:pPr>
            <w:r w:rsidRPr="002D4B10">
              <w:rPr>
                <w:b/>
                <w:bCs/>
                <w:color w:val="FFFFFF"/>
              </w:rPr>
              <w:t>C</w:t>
            </w:r>
          </w:p>
        </w:tc>
        <w:tc>
          <w:tcPr>
            <w:tcW w:w="1612" w:type="dxa"/>
            <w:tcBorders>
              <w:top w:val="nil"/>
              <w:left w:val="nil"/>
              <w:bottom w:val="single" w:sz="8" w:space="0" w:color="FFFFFF"/>
              <w:right w:val="single" w:sz="8" w:space="0" w:color="FFFFFF"/>
            </w:tcBorders>
            <w:shd w:val="clear" w:color="000000" w:fill="000000"/>
            <w:hideMark/>
          </w:tcPr>
          <w:p w14:paraId="250A3E39" w14:textId="77777777" w:rsidR="00A4021A" w:rsidRPr="002D4B10" w:rsidRDefault="00A4021A" w:rsidP="00C50FCE">
            <w:pPr>
              <w:jc w:val="center"/>
              <w:rPr>
                <w:b/>
                <w:bCs/>
                <w:color w:val="FFFFFF"/>
              </w:rPr>
            </w:pPr>
            <w:r w:rsidRPr="002D4B10">
              <w:rPr>
                <w:b/>
                <w:bCs/>
                <w:color w:val="FFFFFF"/>
              </w:rPr>
              <w:t>D</w:t>
            </w:r>
          </w:p>
        </w:tc>
        <w:tc>
          <w:tcPr>
            <w:tcW w:w="1488" w:type="dxa"/>
            <w:tcBorders>
              <w:top w:val="nil"/>
              <w:left w:val="nil"/>
              <w:bottom w:val="nil"/>
              <w:right w:val="single" w:sz="8" w:space="0" w:color="FFFFFF"/>
            </w:tcBorders>
            <w:shd w:val="clear" w:color="000000" w:fill="000000"/>
            <w:hideMark/>
          </w:tcPr>
          <w:p w14:paraId="1501E8E7" w14:textId="77777777" w:rsidR="00A4021A" w:rsidRPr="002D4B10" w:rsidRDefault="00A4021A" w:rsidP="00C50FCE">
            <w:pPr>
              <w:jc w:val="center"/>
              <w:rPr>
                <w:b/>
                <w:bCs/>
                <w:color w:val="FFFFFF"/>
              </w:rPr>
            </w:pPr>
            <w:r w:rsidRPr="002D4B10">
              <w:rPr>
                <w:b/>
                <w:bCs/>
                <w:color w:val="FFFFFF"/>
              </w:rPr>
              <w:t>E</w:t>
            </w:r>
          </w:p>
        </w:tc>
      </w:tr>
      <w:tr w:rsidR="00A4021A" w:rsidRPr="004549BF" w14:paraId="6FB9630F"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EE5F733" w14:textId="77777777" w:rsidR="00A4021A" w:rsidRPr="002D4B10" w:rsidRDefault="00A4021A" w:rsidP="00C50FCE">
            <w:pPr>
              <w:rPr>
                <w:color w:val="000000"/>
              </w:rPr>
            </w:pPr>
            <w:r>
              <w:rPr>
                <w:color w:val="000000"/>
              </w:rPr>
              <w:t>1.</w:t>
            </w:r>
          </w:p>
        </w:tc>
        <w:tc>
          <w:tcPr>
            <w:tcW w:w="4157" w:type="dxa"/>
            <w:tcBorders>
              <w:top w:val="nil"/>
              <w:left w:val="nil"/>
              <w:bottom w:val="single" w:sz="8" w:space="0" w:color="000000"/>
              <w:right w:val="single" w:sz="8" w:space="0" w:color="000000"/>
            </w:tcBorders>
            <w:shd w:val="clear" w:color="000000" w:fill="FFFFFF"/>
            <w:vAlign w:val="bottom"/>
            <w:hideMark/>
          </w:tcPr>
          <w:p w14:paraId="57494BDF" w14:textId="77777777" w:rsidR="00A4021A" w:rsidRPr="002D4B10" w:rsidRDefault="00A4021A" w:rsidP="00C50FCE">
            <w:pPr>
              <w:rPr>
                <w:color w:val="000000"/>
              </w:rPr>
            </w:pPr>
            <w:r>
              <w:rPr>
                <w:color w:val="000000"/>
              </w:rPr>
              <w:t>SEGREGATOR KARTON Z MECHANIZMEM A4 75MM NIEBIESKI</w:t>
            </w:r>
          </w:p>
        </w:tc>
        <w:tc>
          <w:tcPr>
            <w:tcW w:w="975" w:type="dxa"/>
            <w:tcBorders>
              <w:top w:val="nil"/>
              <w:left w:val="nil"/>
              <w:bottom w:val="single" w:sz="8" w:space="0" w:color="000000"/>
              <w:right w:val="single" w:sz="8" w:space="0" w:color="000000"/>
            </w:tcBorders>
            <w:shd w:val="clear" w:color="000000" w:fill="FFFFFF"/>
            <w:vAlign w:val="bottom"/>
            <w:hideMark/>
          </w:tcPr>
          <w:p w14:paraId="31F09D07" w14:textId="77777777" w:rsidR="00A4021A" w:rsidRPr="002D4B10" w:rsidRDefault="00A4021A" w:rsidP="00C50FCE">
            <w:pPr>
              <w:jc w:val="right"/>
              <w:rPr>
                <w:color w:val="000000"/>
              </w:rPr>
            </w:pPr>
            <w:r>
              <w:rPr>
                <w:color w:val="000000"/>
              </w:rPr>
              <w:t>40</w:t>
            </w:r>
          </w:p>
        </w:tc>
        <w:tc>
          <w:tcPr>
            <w:tcW w:w="1612" w:type="dxa"/>
            <w:tcBorders>
              <w:top w:val="nil"/>
              <w:left w:val="nil"/>
              <w:bottom w:val="single" w:sz="8" w:space="0" w:color="000000"/>
              <w:right w:val="nil"/>
            </w:tcBorders>
            <w:shd w:val="clear" w:color="000000" w:fill="FFFFFF"/>
            <w:vAlign w:val="bottom"/>
          </w:tcPr>
          <w:p w14:paraId="76C4E869" w14:textId="69495F6D" w:rsidR="00A4021A" w:rsidRPr="002D4B10" w:rsidRDefault="00A4021A" w:rsidP="00C50FCE">
            <w:pPr>
              <w:jc w:val="right"/>
              <w:rPr>
                <w:color w:val="000000"/>
              </w:rPr>
            </w:pPr>
          </w:p>
        </w:tc>
        <w:tc>
          <w:tcPr>
            <w:tcW w:w="1488" w:type="dxa"/>
            <w:tcBorders>
              <w:top w:val="single" w:sz="8" w:space="0" w:color="auto"/>
              <w:left w:val="single" w:sz="8" w:space="0" w:color="auto"/>
              <w:bottom w:val="single" w:sz="8" w:space="0" w:color="000000"/>
              <w:right w:val="single" w:sz="8" w:space="0" w:color="auto"/>
            </w:tcBorders>
            <w:shd w:val="clear" w:color="auto" w:fill="auto"/>
            <w:vAlign w:val="bottom"/>
            <w:hideMark/>
          </w:tcPr>
          <w:p w14:paraId="7B15004C" w14:textId="77777777" w:rsidR="00A4021A" w:rsidRPr="002D4B10" w:rsidRDefault="00A4021A" w:rsidP="00C50FCE">
            <w:pPr>
              <w:jc w:val="right"/>
              <w:rPr>
                <w:color w:val="000000"/>
              </w:rPr>
            </w:pPr>
          </w:p>
        </w:tc>
      </w:tr>
      <w:tr w:rsidR="00A4021A" w:rsidRPr="004549BF" w14:paraId="514E6070"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61A359A" w14:textId="77777777" w:rsidR="00A4021A" w:rsidRPr="002D4B10" w:rsidRDefault="00A4021A" w:rsidP="00C50FCE">
            <w:pPr>
              <w:rPr>
                <w:color w:val="000000"/>
              </w:rPr>
            </w:pPr>
            <w:r>
              <w:rPr>
                <w:color w:val="000000"/>
              </w:rPr>
              <w:t>2.</w:t>
            </w:r>
          </w:p>
        </w:tc>
        <w:tc>
          <w:tcPr>
            <w:tcW w:w="4157" w:type="dxa"/>
            <w:tcBorders>
              <w:top w:val="nil"/>
              <w:left w:val="nil"/>
              <w:bottom w:val="single" w:sz="8" w:space="0" w:color="000000"/>
              <w:right w:val="single" w:sz="8" w:space="0" w:color="000000"/>
            </w:tcBorders>
            <w:shd w:val="clear" w:color="000000" w:fill="FFFFFF"/>
            <w:vAlign w:val="bottom"/>
            <w:hideMark/>
          </w:tcPr>
          <w:p w14:paraId="2687383A" w14:textId="77777777" w:rsidR="00A4021A" w:rsidRPr="002D4B10" w:rsidRDefault="00A4021A" w:rsidP="00C50FCE">
            <w:pPr>
              <w:rPr>
                <w:color w:val="000000"/>
              </w:rPr>
            </w:pPr>
            <w:r>
              <w:rPr>
                <w:color w:val="000000"/>
              </w:rPr>
              <w:t>SEGREGATOR KARTON Z MECHANIZMEM A4 75MM ZIELONY</w:t>
            </w:r>
          </w:p>
        </w:tc>
        <w:tc>
          <w:tcPr>
            <w:tcW w:w="975" w:type="dxa"/>
            <w:tcBorders>
              <w:top w:val="nil"/>
              <w:left w:val="nil"/>
              <w:bottom w:val="single" w:sz="8" w:space="0" w:color="000000"/>
              <w:right w:val="single" w:sz="8" w:space="0" w:color="000000"/>
            </w:tcBorders>
            <w:shd w:val="clear" w:color="000000" w:fill="FFFFFF"/>
            <w:vAlign w:val="bottom"/>
            <w:hideMark/>
          </w:tcPr>
          <w:p w14:paraId="2C84D666" w14:textId="77777777" w:rsidR="00A4021A" w:rsidRPr="002D4B10" w:rsidRDefault="00A4021A" w:rsidP="00C50FCE">
            <w:pPr>
              <w:jc w:val="right"/>
              <w:rPr>
                <w:color w:val="000000"/>
              </w:rPr>
            </w:pPr>
            <w:r>
              <w:rPr>
                <w:color w:val="000000"/>
              </w:rPr>
              <w:t>40</w:t>
            </w:r>
          </w:p>
        </w:tc>
        <w:tc>
          <w:tcPr>
            <w:tcW w:w="1612" w:type="dxa"/>
            <w:tcBorders>
              <w:top w:val="nil"/>
              <w:left w:val="nil"/>
              <w:bottom w:val="single" w:sz="8" w:space="0" w:color="000000"/>
              <w:right w:val="nil"/>
            </w:tcBorders>
            <w:shd w:val="clear" w:color="000000" w:fill="FFFFFF"/>
            <w:vAlign w:val="bottom"/>
          </w:tcPr>
          <w:p w14:paraId="7F21CBE9" w14:textId="3EDEC924"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4E98A713" w14:textId="77777777" w:rsidR="00A4021A" w:rsidRPr="002D4B10" w:rsidRDefault="00A4021A" w:rsidP="00C50FCE">
            <w:pPr>
              <w:jc w:val="right"/>
              <w:rPr>
                <w:color w:val="000000"/>
              </w:rPr>
            </w:pPr>
          </w:p>
        </w:tc>
      </w:tr>
      <w:tr w:rsidR="00A4021A" w:rsidRPr="004549BF" w14:paraId="3345955D"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6D68F0A" w14:textId="77777777" w:rsidR="00A4021A" w:rsidRPr="002D4B10" w:rsidRDefault="00A4021A" w:rsidP="00C50FCE">
            <w:pPr>
              <w:rPr>
                <w:color w:val="000000"/>
              </w:rPr>
            </w:pPr>
            <w:r>
              <w:rPr>
                <w:color w:val="000000"/>
              </w:rPr>
              <w:t>3.</w:t>
            </w:r>
          </w:p>
        </w:tc>
        <w:tc>
          <w:tcPr>
            <w:tcW w:w="4157" w:type="dxa"/>
            <w:tcBorders>
              <w:top w:val="nil"/>
              <w:left w:val="nil"/>
              <w:bottom w:val="single" w:sz="8" w:space="0" w:color="000000"/>
              <w:right w:val="single" w:sz="8" w:space="0" w:color="000000"/>
            </w:tcBorders>
            <w:shd w:val="clear" w:color="000000" w:fill="FFFFFF"/>
            <w:vAlign w:val="bottom"/>
            <w:hideMark/>
          </w:tcPr>
          <w:p w14:paraId="303A511E" w14:textId="77777777" w:rsidR="00A4021A" w:rsidRPr="002D4B10" w:rsidRDefault="00A4021A" w:rsidP="00C50FCE">
            <w:pPr>
              <w:rPr>
                <w:color w:val="000000"/>
              </w:rPr>
            </w:pPr>
            <w:r>
              <w:rPr>
                <w:color w:val="000000"/>
              </w:rPr>
              <w:t>SEGREGATOR KARTON Z MECHANIZMEM A4 75MM CZERWONY</w:t>
            </w:r>
          </w:p>
        </w:tc>
        <w:tc>
          <w:tcPr>
            <w:tcW w:w="975" w:type="dxa"/>
            <w:tcBorders>
              <w:top w:val="nil"/>
              <w:left w:val="nil"/>
              <w:bottom w:val="single" w:sz="8" w:space="0" w:color="000000"/>
              <w:right w:val="single" w:sz="8" w:space="0" w:color="000000"/>
            </w:tcBorders>
            <w:shd w:val="clear" w:color="000000" w:fill="FFFFFF"/>
            <w:vAlign w:val="bottom"/>
            <w:hideMark/>
          </w:tcPr>
          <w:p w14:paraId="4846C79C" w14:textId="77777777" w:rsidR="00A4021A" w:rsidRPr="002D4B10" w:rsidRDefault="00A4021A" w:rsidP="00C50FCE">
            <w:pPr>
              <w:jc w:val="right"/>
              <w:rPr>
                <w:color w:val="000000"/>
              </w:rPr>
            </w:pPr>
            <w:r>
              <w:rPr>
                <w:color w:val="000000"/>
              </w:rPr>
              <w:t>40</w:t>
            </w:r>
          </w:p>
        </w:tc>
        <w:tc>
          <w:tcPr>
            <w:tcW w:w="1612" w:type="dxa"/>
            <w:tcBorders>
              <w:top w:val="nil"/>
              <w:left w:val="nil"/>
              <w:bottom w:val="single" w:sz="8" w:space="0" w:color="000000"/>
              <w:right w:val="nil"/>
            </w:tcBorders>
            <w:shd w:val="clear" w:color="000000" w:fill="FFFFFF"/>
            <w:vAlign w:val="bottom"/>
          </w:tcPr>
          <w:p w14:paraId="5E649219" w14:textId="03D73D2D"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5345AE89" w14:textId="77777777" w:rsidR="00A4021A" w:rsidRPr="002D4B10" w:rsidRDefault="00A4021A" w:rsidP="00C50FCE">
            <w:pPr>
              <w:jc w:val="right"/>
              <w:rPr>
                <w:color w:val="000000"/>
              </w:rPr>
            </w:pPr>
          </w:p>
        </w:tc>
      </w:tr>
      <w:tr w:rsidR="00A4021A" w:rsidRPr="004549BF" w14:paraId="606B11D8"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F7FD13A" w14:textId="77777777" w:rsidR="00A4021A" w:rsidRPr="002D4B10" w:rsidRDefault="00A4021A" w:rsidP="00C50FCE">
            <w:pPr>
              <w:rPr>
                <w:color w:val="000000"/>
              </w:rPr>
            </w:pPr>
            <w:r>
              <w:rPr>
                <w:color w:val="000000"/>
              </w:rPr>
              <w:t>4.</w:t>
            </w:r>
          </w:p>
        </w:tc>
        <w:tc>
          <w:tcPr>
            <w:tcW w:w="4157" w:type="dxa"/>
            <w:tcBorders>
              <w:top w:val="nil"/>
              <w:left w:val="nil"/>
              <w:bottom w:val="single" w:sz="8" w:space="0" w:color="000000"/>
              <w:right w:val="single" w:sz="8" w:space="0" w:color="000000"/>
            </w:tcBorders>
            <w:shd w:val="clear" w:color="000000" w:fill="FFFFFF"/>
            <w:vAlign w:val="bottom"/>
            <w:hideMark/>
          </w:tcPr>
          <w:p w14:paraId="358A59A4" w14:textId="77777777" w:rsidR="00A4021A" w:rsidRPr="002D4B10" w:rsidRDefault="00A4021A" w:rsidP="00C50FCE">
            <w:pPr>
              <w:rPr>
                <w:color w:val="000000"/>
              </w:rPr>
            </w:pPr>
            <w:r>
              <w:rPr>
                <w:color w:val="000000"/>
              </w:rPr>
              <w:t>SEGREGATOR KARTON Z MECHANIZMEM A4 75MM CZARNY</w:t>
            </w:r>
          </w:p>
        </w:tc>
        <w:tc>
          <w:tcPr>
            <w:tcW w:w="975" w:type="dxa"/>
            <w:tcBorders>
              <w:top w:val="nil"/>
              <w:left w:val="nil"/>
              <w:bottom w:val="single" w:sz="8" w:space="0" w:color="000000"/>
              <w:right w:val="single" w:sz="8" w:space="0" w:color="000000"/>
            </w:tcBorders>
            <w:shd w:val="clear" w:color="000000" w:fill="FFFFFF"/>
            <w:vAlign w:val="bottom"/>
            <w:hideMark/>
          </w:tcPr>
          <w:p w14:paraId="179DAB91" w14:textId="77777777" w:rsidR="00A4021A" w:rsidRPr="002D4B10" w:rsidRDefault="00A4021A" w:rsidP="00C50FCE">
            <w:pPr>
              <w:jc w:val="right"/>
              <w:rPr>
                <w:color w:val="000000"/>
              </w:rPr>
            </w:pPr>
            <w:r>
              <w:rPr>
                <w:color w:val="000000"/>
              </w:rPr>
              <w:t>40</w:t>
            </w:r>
          </w:p>
        </w:tc>
        <w:tc>
          <w:tcPr>
            <w:tcW w:w="1612" w:type="dxa"/>
            <w:tcBorders>
              <w:top w:val="nil"/>
              <w:left w:val="nil"/>
              <w:bottom w:val="single" w:sz="8" w:space="0" w:color="000000"/>
              <w:right w:val="nil"/>
            </w:tcBorders>
            <w:shd w:val="clear" w:color="000000" w:fill="FFFFFF"/>
            <w:vAlign w:val="bottom"/>
          </w:tcPr>
          <w:p w14:paraId="16CB9BFD" w14:textId="7352ABAE"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1C2C093C" w14:textId="77777777" w:rsidR="00A4021A" w:rsidRPr="002D4B10" w:rsidRDefault="00A4021A" w:rsidP="00C50FCE">
            <w:pPr>
              <w:jc w:val="right"/>
              <w:rPr>
                <w:color w:val="000000"/>
              </w:rPr>
            </w:pPr>
          </w:p>
        </w:tc>
      </w:tr>
      <w:tr w:rsidR="00A4021A" w:rsidRPr="004549BF" w14:paraId="26902DEC"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6987D83" w14:textId="77777777" w:rsidR="00A4021A" w:rsidRPr="002D4B10" w:rsidRDefault="00A4021A" w:rsidP="00C50FCE">
            <w:pPr>
              <w:rPr>
                <w:color w:val="000000"/>
              </w:rPr>
            </w:pPr>
            <w:r>
              <w:rPr>
                <w:color w:val="000000"/>
              </w:rPr>
              <w:t>5.</w:t>
            </w:r>
          </w:p>
        </w:tc>
        <w:tc>
          <w:tcPr>
            <w:tcW w:w="4157" w:type="dxa"/>
            <w:tcBorders>
              <w:top w:val="nil"/>
              <w:left w:val="nil"/>
              <w:bottom w:val="single" w:sz="8" w:space="0" w:color="000000"/>
              <w:right w:val="single" w:sz="8" w:space="0" w:color="000000"/>
            </w:tcBorders>
            <w:shd w:val="clear" w:color="000000" w:fill="FFFFFF"/>
            <w:vAlign w:val="bottom"/>
            <w:hideMark/>
          </w:tcPr>
          <w:p w14:paraId="2313CF9A" w14:textId="77777777" w:rsidR="00A4021A" w:rsidRPr="002D4B10" w:rsidRDefault="00A4021A" w:rsidP="00C50FCE">
            <w:pPr>
              <w:rPr>
                <w:color w:val="000000"/>
              </w:rPr>
            </w:pPr>
            <w:r>
              <w:rPr>
                <w:color w:val="000000"/>
              </w:rPr>
              <w:t>SEGREGATOR KARTON Z MECHANIZMEM A4 75MM FIOLETOWY</w:t>
            </w:r>
          </w:p>
        </w:tc>
        <w:tc>
          <w:tcPr>
            <w:tcW w:w="975" w:type="dxa"/>
            <w:tcBorders>
              <w:top w:val="nil"/>
              <w:left w:val="nil"/>
              <w:bottom w:val="single" w:sz="8" w:space="0" w:color="000000"/>
              <w:right w:val="single" w:sz="8" w:space="0" w:color="000000"/>
            </w:tcBorders>
            <w:shd w:val="clear" w:color="000000" w:fill="FFFFFF"/>
            <w:vAlign w:val="bottom"/>
            <w:hideMark/>
          </w:tcPr>
          <w:p w14:paraId="4A100596" w14:textId="77777777" w:rsidR="00A4021A" w:rsidRPr="002D4B10" w:rsidRDefault="00A4021A" w:rsidP="00C50FCE">
            <w:pPr>
              <w:jc w:val="right"/>
              <w:rPr>
                <w:color w:val="000000"/>
              </w:rPr>
            </w:pPr>
            <w:r>
              <w:rPr>
                <w:color w:val="000000"/>
              </w:rPr>
              <w:t>40</w:t>
            </w:r>
          </w:p>
        </w:tc>
        <w:tc>
          <w:tcPr>
            <w:tcW w:w="1612" w:type="dxa"/>
            <w:tcBorders>
              <w:top w:val="nil"/>
              <w:left w:val="nil"/>
              <w:bottom w:val="single" w:sz="8" w:space="0" w:color="000000"/>
              <w:right w:val="nil"/>
            </w:tcBorders>
            <w:shd w:val="clear" w:color="000000" w:fill="FFFFFF"/>
            <w:vAlign w:val="bottom"/>
          </w:tcPr>
          <w:p w14:paraId="63B31FA3" w14:textId="4591253A"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69D18961" w14:textId="77777777" w:rsidR="00A4021A" w:rsidRPr="002D4B10" w:rsidRDefault="00A4021A" w:rsidP="00C50FCE">
            <w:pPr>
              <w:jc w:val="right"/>
              <w:rPr>
                <w:color w:val="000000"/>
              </w:rPr>
            </w:pPr>
          </w:p>
        </w:tc>
      </w:tr>
      <w:tr w:rsidR="00A4021A" w:rsidRPr="004549BF" w14:paraId="2FBA9207"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43E8EDB" w14:textId="77777777" w:rsidR="00A4021A" w:rsidRPr="002D4B10" w:rsidRDefault="00A4021A" w:rsidP="00C50FCE">
            <w:pPr>
              <w:rPr>
                <w:color w:val="000000"/>
              </w:rPr>
            </w:pPr>
            <w:r>
              <w:rPr>
                <w:color w:val="000000"/>
              </w:rPr>
              <w:t>6.</w:t>
            </w:r>
          </w:p>
        </w:tc>
        <w:tc>
          <w:tcPr>
            <w:tcW w:w="4157" w:type="dxa"/>
            <w:tcBorders>
              <w:top w:val="nil"/>
              <w:left w:val="nil"/>
              <w:bottom w:val="single" w:sz="8" w:space="0" w:color="000000"/>
              <w:right w:val="single" w:sz="8" w:space="0" w:color="000000"/>
            </w:tcBorders>
            <w:shd w:val="clear" w:color="000000" w:fill="FFFFFF"/>
            <w:vAlign w:val="bottom"/>
            <w:hideMark/>
          </w:tcPr>
          <w:p w14:paraId="6EFB0C0C" w14:textId="77777777" w:rsidR="00A4021A" w:rsidRPr="002D4B10" w:rsidRDefault="00A4021A" w:rsidP="00C50FCE">
            <w:pPr>
              <w:rPr>
                <w:color w:val="000000"/>
              </w:rPr>
            </w:pPr>
            <w:r>
              <w:rPr>
                <w:color w:val="000000"/>
              </w:rPr>
              <w:t>SEGREGATOR KARTON Z MECHANIZMEM A4 75MM ŻÓŁTY</w:t>
            </w:r>
          </w:p>
        </w:tc>
        <w:tc>
          <w:tcPr>
            <w:tcW w:w="975" w:type="dxa"/>
            <w:tcBorders>
              <w:top w:val="nil"/>
              <w:left w:val="nil"/>
              <w:bottom w:val="single" w:sz="8" w:space="0" w:color="000000"/>
              <w:right w:val="single" w:sz="8" w:space="0" w:color="000000"/>
            </w:tcBorders>
            <w:shd w:val="clear" w:color="000000" w:fill="FFFFFF"/>
            <w:vAlign w:val="bottom"/>
            <w:hideMark/>
          </w:tcPr>
          <w:p w14:paraId="300A13CF" w14:textId="77777777" w:rsidR="00A4021A" w:rsidRPr="002D4B10" w:rsidRDefault="00A4021A" w:rsidP="00C50FCE">
            <w:pPr>
              <w:jc w:val="right"/>
              <w:rPr>
                <w:color w:val="000000"/>
              </w:rPr>
            </w:pPr>
            <w:r>
              <w:rPr>
                <w:color w:val="000000"/>
              </w:rPr>
              <w:t>40</w:t>
            </w:r>
          </w:p>
        </w:tc>
        <w:tc>
          <w:tcPr>
            <w:tcW w:w="1612" w:type="dxa"/>
            <w:tcBorders>
              <w:top w:val="nil"/>
              <w:left w:val="nil"/>
              <w:bottom w:val="single" w:sz="8" w:space="0" w:color="000000"/>
              <w:right w:val="nil"/>
            </w:tcBorders>
            <w:shd w:val="clear" w:color="000000" w:fill="FFFFFF"/>
            <w:vAlign w:val="bottom"/>
          </w:tcPr>
          <w:p w14:paraId="0DA6B1F6" w14:textId="6C4DF503"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4F05E1F7" w14:textId="77777777" w:rsidR="00A4021A" w:rsidRPr="002D4B10" w:rsidRDefault="00A4021A" w:rsidP="00C50FCE">
            <w:pPr>
              <w:jc w:val="right"/>
              <w:rPr>
                <w:color w:val="000000"/>
              </w:rPr>
            </w:pPr>
          </w:p>
        </w:tc>
      </w:tr>
      <w:tr w:rsidR="00A4021A" w:rsidRPr="004549BF" w14:paraId="493F2EE5"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380F375" w14:textId="77777777" w:rsidR="00A4021A" w:rsidRPr="002D4B10" w:rsidRDefault="00A4021A" w:rsidP="00C50FCE">
            <w:pPr>
              <w:rPr>
                <w:color w:val="000000"/>
              </w:rPr>
            </w:pPr>
            <w:r>
              <w:rPr>
                <w:color w:val="000000"/>
              </w:rPr>
              <w:t>7.</w:t>
            </w:r>
          </w:p>
        </w:tc>
        <w:tc>
          <w:tcPr>
            <w:tcW w:w="4157" w:type="dxa"/>
            <w:tcBorders>
              <w:top w:val="nil"/>
              <w:left w:val="nil"/>
              <w:bottom w:val="single" w:sz="8" w:space="0" w:color="000000"/>
              <w:right w:val="single" w:sz="8" w:space="0" w:color="000000"/>
            </w:tcBorders>
            <w:shd w:val="clear" w:color="000000" w:fill="FFFFFF"/>
            <w:vAlign w:val="bottom"/>
            <w:hideMark/>
          </w:tcPr>
          <w:p w14:paraId="25088BF9" w14:textId="77777777" w:rsidR="00A4021A" w:rsidRPr="002D4B10" w:rsidRDefault="00A4021A" w:rsidP="00C50FCE">
            <w:pPr>
              <w:rPr>
                <w:color w:val="000000"/>
              </w:rPr>
            </w:pPr>
            <w:r>
              <w:rPr>
                <w:color w:val="000000"/>
              </w:rPr>
              <w:t>SEGREGATOR KARTON Z MECHANIZMEM A4 75MM POMARAŃCZOWY</w:t>
            </w:r>
          </w:p>
        </w:tc>
        <w:tc>
          <w:tcPr>
            <w:tcW w:w="975" w:type="dxa"/>
            <w:tcBorders>
              <w:top w:val="nil"/>
              <w:left w:val="nil"/>
              <w:bottom w:val="single" w:sz="8" w:space="0" w:color="000000"/>
              <w:right w:val="single" w:sz="8" w:space="0" w:color="000000"/>
            </w:tcBorders>
            <w:shd w:val="clear" w:color="000000" w:fill="FFFFFF"/>
            <w:vAlign w:val="bottom"/>
            <w:hideMark/>
          </w:tcPr>
          <w:p w14:paraId="53EE9956" w14:textId="77777777" w:rsidR="00A4021A" w:rsidRPr="002D4B10" w:rsidRDefault="00A4021A" w:rsidP="00C50FCE">
            <w:pPr>
              <w:jc w:val="right"/>
              <w:rPr>
                <w:color w:val="000000"/>
              </w:rPr>
            </w:pPr>
            <w:r>
              <w:rPr>
                <w:color w:val="000000"/>
              </w:rPr>
              <w:t>40</w:t>
            </w:r>
          </w:p>
        </w:tc>
        <w:tc>
          <w:tcPr>
            <w:tcW w:w="1612" w:type="dxa"/>
            <w:tcBorders>
              <w:top w:val="nil"/>
              <w:left w:val="nil"/>
              <w:bottom w:val="single" w:sz="8" w:space="0" w:color="000000"/>
              <w:right w:val="nil"/>
            </w:tcBorders>
            <w:shd w:val="clear" w:color="000000" w:fill="FFFFFF"/>
            <w:vAlign w:val="bottom"/>
          </w:tcPr>
          <w:p w14:paraId="037D55D5" w14:textId="05BD7738"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7A527AD5" w14:textId="77777777" w:rsidR="00A4021A" w:rsidRPr="002D4B10" w:rsidRDefault="00A4021A" w:rsidP="00C50FCE">
            <w:pPr>
              <w:jc w:val="right"/>
              <w:rPr>
                <w:color w:val="000000"/>
              </w:rPr>
            </w:pPr>
          </w:p>
        </w:tc>
      </w:tr>
      <w:tr w:rsidR="00A4021A" w:rsidRPr="004549BF" w14:paraId="6A3BAA51"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7F6E83A" w14:textId="77777777" w:rsidR="00A4021A" w:rsidRPr="002D4B10" w:rsidRDefault="00A4021A" w:rsidP="00C50FCE">
            <w:pPr>
              <w:rPr>
                <w:color w:val="000000"/>
              </w:rPr>
            </w:pPr>
            <w:r>
              <w:rPr>
                <w:color w:val="000000"/>
              </w:rPr>
              <w:t>8.</w:t>
            </w:r>
          </w:p>
        </w:tc>
        <w:tc>
          <w:tcPr>
            <w:tcW w:w="4157" w:type="dxa"/>
            <w:tcBorders>
              <w:top w:val="nil"/>
              <w:left w:val="nil"/>
              <w:bottom w:val="single" w:sz="8" w:space="0" w:color="000000"/>
              <w:right w:val="single" w:sz="8" w:space="0" w:color="000000"/>
            </w:tcBorders>
            <w:shd w:val="clear" w:color="000000" w:fill="FFFFFF"/>
            <w:vAlign w:val="bottom"/>
            <w:hideMark/>
          </w:tcPr>
          <w:p w14:paraId="7637B529" w14:textId="77777777" w:rsidR="00A4021A" w:rsidRPr="002D4B10" w:rsidRDefault="00A4021A" w:rsidP="00C50FCE">
            <w:pPr>
              <w:rPr>
                <w:color w:val="000000"/>
              </w:rPr>
            </w:pPr>
            <w:r>
              <w:rPr>
                <w:color w:val="000000"/>
              </w:rPr>
              <w:t>SEGREGATOR KARTON Z MECHANIZMEM A4 75MM TURKUS</w:t>
            </w:r>
          </w:p>
        </w:tc>
        <w:tc>
          <w:tcPr>
            <w:tcW w:w="975" w:type="dxa"/>
            <w:tcBorders>
              <w:top w:val="nil"/>
              <w:left w:val="nil"/>
              <w:bottom w:val="single" w:sz="8" w:space="0" w:color="000000"/>
              <w:right w:val="single" w:sz="8" w:space="0" w:color="000000"/>
            </w:tcBorders>
            <w:shd w:val="clear" w:color="000000" w:fill="FFFFFF"/>
            <w:vAlign w:val="bottom"/>
            <w:hideMark/>
          </w:tcPr>
          <w:p w14:paraId="522DD9A8" w14:textId="77777777" w:rsidR="00A4021A" w:rsidRPr="002D4B10" w:rsidRDefault="00A4021A" w:rsidP="00C50FCE">
            <w:pPr>
              <w:jc w:val="right"/>
              <w:rPr>
                <w:color w:val="000000"/>
              </w:rPr>
            </w:pPr>
            <w:r>
              <w:rPr>
                <w:color w:val="000000"/>
              </w:rPr>
              <w:t>40</w:t>
            </w:r>
          </w:p>
        </w:tc>
        <w:tc>
          <w:tcPr>
            <w:tcW w:w="1612" w:type="dxa"/>
            <w:tcBorders>
              <w:top w:val="nil"/>
              <w:left w:val="nil"/>
              <w:bottom w:val="single" w:sz="8" w:space="0" w:color="000000"/>
              <w:right w:val="nil"/>
            </w:tcBorders>
            <w:shd w:val="clear" w:color="000000" w:fill="FFFFFF"/>
            <w:vAlign w:val="bottom"/>
          </w:tcPr>
          <w:p w14:paraId="4403F44C" w14:textId="50934E06"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66BFE185" w14:textId="77777777" w:rsidR="00A4021A" w:rsidRPr="002D4B10" w:rsidRDefault="00A4021A" w:rsidP="00C50FCE">
            <w:pPr>
              <w:jc w:val="right"/>
              <w:rPr>
                <w:color w:val="000000"/>
              </w:rPr>
            </w:pPr>
          </w:p>
        </w:tc>
      </w:tr>
      <w:tr w:rsidR="00A4021A" w:rsidRPr="004549BF" w14:paraId="6DD2B5A1"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E01E110" w14:textId="77777777" w:rsidR="00A4021A" w:rsidRPr="002D4B10" w:rsidRDefault="00A4021A" w:rsidP="00C50FCE">
            <w:pPr>
              <w:rPr>
                <w:color w:val="000000"/>
              </w:rPr>
            </w:pPr>
            <w:r>
              <w:rPr>
                <w:color w:val="000000"/>
              </w:rPr>
              <w:t>9.</w:t>
            </w:r>
          </w:p>
        </w:tc>
        <w:tc>
          <w:tcPr>
            <w:tcW w:w="4157" w:type="dxa"/>
            <w:tcBorders>
              <w:top w:val="nil"/>
              <w:left w:val="nil"/>
              <w:bottom w:val="single" w:sz="8" w:space="0" w:color="000000"/>
              <w:right w:val="single" w:sz="8" w:space="0" w:color="000000"/>
            </w:tcBorders>
            <w:shd w:val="clear" w:color="000000" w:fill="FFFFFF"/>
            <w:vAlign w:val="bottom"/>
            <w:hideMark/>
          </w:tcPr>
          <w:p w14:paraId="7923CB0C" w14:textId="77777777" w:rsidR="00A4021A" w:rsidRPr="002D4B10" w:rsidRDefault="00A4021A" w:rsidP="00C50FCE">
            <w:pPr>
              <w:rPr>
                <w:color w:val="000000"/>
              </w:rPr>
            </w:pPr>
            <w:r>
              <w:rPr>
                <w:color w:val="000000"/>
              </w:rPr>
              <w:t>SEGREGATOR KARTON Z MECHANIZMEM A4 75MM SZARY</w:t>
            </w:r>
          </w:p>
        </w:tc>
        <w:tc>
          <w:tcPr>
            <w:tcW w:w="975" w:type="dxa"/>
            <w:tcBorders>
              <w:top w:val="nil"/>
              <w:left w:val="nil"/>
              <w:bottom w:val="single" w:sz="8" w:space="0" w:color="000000"/>
              <w:right w:val="single" w:sz="8" w:space="0" w:color="000000"/>
            </w:tcBorders>
            <w:shd w:val="clear" w:color="000000" w:fill="FFFFFF"/>
            <w:vAlign w:val="bottom"/>
            <w:hideMark/>
          </w:tcPr>
          <w:p w14:paraId="6D3179F3" w14:textId="77777777" w:rsidR="00A4021A" w:rsidRPr="002D4B10" w:rsidRDefault="00A4021A" w:rsidP="00C50FCE">
            <w:pPr>
              <w:jc w:val="right"/>
              <w:rPr>
                <w:color w:val="000000"/>
              </w:rPr>
            </w:pPr>
            <w:r>
              <w:rPr>
                <w:color w:val="000000"/>
              </w:rPr>
              <w:t>40</w:t>
            </w:r>
          </w:p>
        </w:tc>
        <w:tc>
          <w:tcPr>
            <w:tcW w:w="1612" w:type="dxa"/>
            <w:tcBorders>
              <w:top w:val="nil"/>
              <w:left w:val="nil"/>
              <w:bottom w:val="single" w:sz="8" w:space="0" w:color="000000"/>
              <w:right w:val="nil"/>
            </w:tcBorders>
            <w:shd w:val="clear" w:color="000000" w:fill="FFFFFF"/>
            <w:vAlign w:val="bottom"/>
          </w:tcPr>
          <w:p w14:paraId="1E206361" w14:textId="3E251C3D"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5B913CB4" w14:textId="77777777" w:rsidR="00A4021A" w:rsidRPr="002D4B10" w:rsidRDefault="00A4021A" w:rsidP="00C50FCE">
            <w:pPr>
              <w:jc w:val="right"/>
              <w:rPr>
                <w:color w:val="000000"/>
              </w:rPr>
            </w:pPr>
          </w:p>
        </w:tc>
      </w:tr>
      <w:tr w:rsidR="00A4021A" w:rsidRPr="004549BF" w14:paraId="0C48CA90"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78EE570" w14:textId="77777777" w:rsidR="00A4021A" w:rsidRPr="002D4B10" w:rsidRDefault="00A4021A" w:rsidP="00C50FCE">
            <w:pPr>
              <w:rPr>
                <w:color w:val="000000"/>
              </w:rPr>
            </w:pPr>
            <w:r>
              <w:rPr>
                <w:color w:val="000000"/>
              </w:rPr>
              <w:t>10.</w:t>
            </w:r>
          </w:p>
        </w:tc>
        <w:tc>
          <w:tcPr>
            <w:tcW w:w="4157" w:type="dxa"/>
            <w:tcBorders>
              <w:top w:val="nil"/>
              <w:left w:val="nil"/>
              <w:bottom w:val="single" w:sz="8" w:space="0" w:color="000000"/>
              <w:right w:val="single" w:sz="8" w:space="0" w:color="000000"/>
            </w:tcBorders>
            <w:shd w:val="clear" w:color="000000" w:fill="FFFFFF"/>
            <w:vAlign w:val="bottom"/>
            <w:hideMark/>
          </w:tcPr>
          <w:p w14:paraId="5004CE95" w14:textId="77777777" w:rsidR="00A4021A" w:rsidRPr="002D4B10" w:rsidRDefault="00A4021A" w:rsidP="00C50FCE">
            <w:pPr>
              <w:rPr>
                <w:color w:val="000000"/>
              </w:rPr>
            </w:pPr>
            <w:r>
              <w:rPr>
                <w:color w:val="000000"/>
              </w:rPr>
              <w:t>SEGREGATOR KARTON Z MECHANIZMEM A4 75MM BEŻOWY</w:t>
            </w:r>
          </w:p>
        </w:tc>
        <w:tc>
          <w:tcPr>
            <w:tcW w:w="975" w:type="dxa"/>
            <w:tcBorders>
              <w:top w:val="nil"/>
              <w:left w:val="nil"/>
              <w:bottom w:val="single" w:sz="8" w:space="0" w:color="000000"/>
              <w:right w:val="single" w:sz="8" w:space="0" w:color="000000"/>
            </w:tcBorders>
            <w:shd w:val="clear" w:color="000000" w:fill="FFFFFF"/>
            <w:vAlign w:val="bottom"/>
            <w:hideMark/>
          </w:tcPr>
          <w:p w14:paraId="6375FC40" w14:textId="77777777" w:rsidR="00A4021A" w:rsidRPr="002D4B10" w:rsidRDefault="00A4021A" w:rsidP="00C50FCE">
            <w:pPr>
              <w:jc w:val="right"/>
              <w:rPr>
                <w:color w:val="000000"/>
              </w:rPr>
            </w:pPr>
            <w:r>
              <w:rPr>
                <w:color w:val="000000"/>
              </w:rPr>
              <w:t>40</w:t>
            </w:r>
          </w:p>
        </w:tc>
        <w:tc>
          <w:tcPr>
            <w:tcW w:w="1612" w:type="dxa"/>
            <w:tcBorders>
              <w:top w:val="nil"/>
              <w:left w:val="nil"/>
              <w:bottom w:val="single" w:sz="8" w:space="0" w:color="000000"/>
              <w:right w:val="nil"/>
            </w:tcBorders>
            <w:shd w:val="clear" w:color="000000" w:fill="FFFFFF"/>
            <w:vAlign w:val="bottom"/>
          </w:tcPr>
          <w:p w14:paraId="405B0016" w14:textId="30B924C1"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7E1F27DA" w14:textId="77777777" w:rsidR="00A4021A" w:rsidRPr="002D4B10" w:rsidRDefault="00A4021A" w:rsidP="00C50FCE">
            <w:pPr>
              <w:jc w:val="right"/>
              <w:rPr>
                <w:color w:val="000000"/>
              </w:rPr>
            </w:pPr>
          </w:p>
        </w:tc>
      </w:tr>
      <w:tr w:rsidR="00A4021A" w:rsidRPr="004549BF" w14:paraId="09B882CA"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F8FAD3C" w14:textId="77777777" w:rsidR="00A4021A" w:rsidRPr="002D4B10" w:rsidRDefault="00A4021A" w:rsidP="00C50FCE">
            <w:pPr>
              <w:rPr>
                <w:color w:val="000000"/>
              </w:rPr>
            </w:pPr>
            <w:r>
              <w:rPr>
                <w:color w:val="000000"/>
              </w:rPr>
              <w:t>11.</w:t>
            </w:r>
          </w:p>
        </w:tc>
        <w:tc>
          <w:tcPr>
            <w:tcW w:w="4157" w:type="dxa"/>
            <w:tcBorders>
              <w:top w:val="nil"/>
              <w:left w:val="nil"/>
              <w:bottom w:val="single" w:sz="8" w:space="0" w:color="000000"/>
              <w:right w:val="single" w:sz="8" w:space="0" w:color="000000"/>
            </w:tcBorders>
            <w:shd w:val="clear" w:color="000000" w:fill="FFFFFF"/>
            <w:vAlign w:val="bottom"/>
            <w:hideMark/>
          </w:tcPr>
          <w:p w14:paraId="25F5B61C" w14:textId="77777777" w:rsidR="00A4021A" w:rsidRPr="002D4B10" w:rsidRDefault="00A4021A" w:rsidP="00C50FCE">
            <w:pPr>
              <w:rPr>
                <w:color w:val="000000"/>
              </w:rPr>
            </w:pPr>
            <w:r>
              <w:rPr>
                <w:color w:val="000000"/>
              </w:rPr>
              <w:t>SEGREGATOR KARTON Z MECHANIZMEM A4 75MM BIAŁY</w:t>
            </w:r>
          </w:p>
        </w:tc>
        <w:tc>
          <w:tcPr>
            <w:tcW w:w="975" w:type="dxa"/>
            <w:tcBorders>
              <w:top w:val="nil"/>
              <w:left w:val="nil"/>
              <w:bottom w:val="single" w:sz="8" w:space="0" w:color="000000"/>
              <w:right w:val="single" w:sz="8" w:space="0" w:color="000000"/>
            </w:tcBorders>
            <w:shd w:val="clear" w:color="000000" w:fill="FFFFFF"/>
            <w:vAlign w:val="bottom"/>
            <w:hideMark/>
          </w:tcPr>
          <w:p w14:paraId="5E580572" w14:textId="77777777" w:rsidR="00A4021A" w:rsidRPr="002D4B10" w:rsidRDefault="00A4021A" w:rsidP="00C50FCE">
            <w:pPr>
              <w:jc w:val="right"/>
              <w:rPr>
                <w:color w:val="000000"/>
              </w:rPr>
            </w:pPr>
            <w:r>
              <w:rPr>
                <w:color w:val="000000"/>
              </w:rPr>
              <w:t>40</w:t>
            </w:r>
          </w:p>
        </w:tc>
        <w:tc>
          <w:tcPr>
            <w:tcW w:w="1612" w:type="dxa"/>
            <w:tcBorders>
              <w:top w:val="nil"/>
              <w:left w:val="nil"/>
              <w:bottom w:val="single" w:sz="8" w:space="0" w:color="000000"/>
              <w:right w:val="nil"/>
            </w:tcBorders>
            <w:shd w:val="clear" w:color="000000" w:fill="FFFFFF"/>
            <w:vAlign w:val="bottom"/>
          </w:tcPr>
          <w:p w14:paraId="71D5C5DF" w14:textId="49C3DCB9"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3114E596" w14:textId="77777777" w:rsidR="00A4021A" w:rsidRPr="002D4B10" w:rsidRDefault="00A4021A" w:rsidP="00C50FCE">
            <w:pPr>
              <w:jc w:val="right"/>
              <w:rPr>
                <w:color w:val="000000"/>
              </w:rPr>
            </w:pPr>
          </w:p>
        </w:tc>
      </w:tr>
      <w:tr w:rsidR="00A4021A" w:rsidRPr="004549BF" w14:paraId="3394984C"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67E23F4" w14:textId="77777777" w:rsidR="00A4021A" w:rsidRPr="002D4B10" w:rsidRDefault="00A4021A" w:rsidP="00C50FCE">
            <w:pPr>
              <w:rPr>
                <w:color w:val="000000"/>
              </w:rPr>
            </w:pPr>
            <w:r>
              <w:rPr>
                <w:color w:val="000000"/>
              </w:rPr>
              <w:t>12.</w:t>
            </w:r>
          </w:p>
        </w:tc>
        <w:tc>
          <w:tcPr>
            <w:tcW w:w="4157" w:type="dxa"/>
            <w:tcBorders>
              <w:top w:val="nil"/>
              <w:left w:val="nil"/>
              <w:bottom w:val="single" w:sz="8" w:space="0" w:color="000000"/>
              <w:right w:val="single" w:sz="8" w:space="0" w:color="000000"/>
            </w:tcBorders>
            <w:shd w:val="clear" w:color="000000" w:fill="FFFFFF"/>
            <w:vAlign w:val="bottom"/>
            <w:hideMark/>
          </w:tcPr>
          <w:p w14:paraId="3035ED55" w14:textId="77777777" w:rsidR="00A4021A" w:rsidRPr="002D4B10" w:rsidRDefault="00A4021A" w:rsidP="00C50FCE">
            <w:pPr>
              <w:rPr>
                <w:color w:val="000000"/>
              </w:rPr>
            </w:pPr>
            <w:r>
              <w:rPr>
                <w:color w:val="000000"/>
              </w:rPr>
              <w:t>SEGREGATOR KARTON Z MECHANIZMEM A4 75MM RÓŻOWY</w:t>
            </w:r>
          </w:p>
        </w:tc>
        <w:tc>
          <w:tcPr>
            <w:tcW w:w="975" w:type="dxa"/>
            <w:tcBorders>
              <w:top w:val="nil"/>
              <w:left w:val="nil"/>
              <w:bottom w:val="single" w:sz="8" w:space="0" w:color="000000"/>
              <w:right w:val="single" w:sz="8" w:space="0" w:color="000000"/>
            </w:tcBorders>
            <w:shd w:val="clear" w:color="000000" w:fill="FFFFFF"/>
            <w:vAlign w:val="bottom"/>
            <w:hideMark/>
          </w:tcPr>
          <w:p w14:paraId="1FDE975E" w14:textId="77777777" w:rsidR="00A4021A" w:rsidRPr="002D4B10" w:rsidRDefault="00A4021A" w:rsidP="00C50FCE">
            <w:pPr>
              <w:jc w:val="right"/>
              <w:rPr>
                <w:color w:val="000000"/>
              </w:rPr>
            </w:pPr>
            <w:r>
              <w:rPr>
                <w:color w:val="000000"/>
              </w:rPr>
              <w:t>40</w:t>
            </w:r>
          </w:p>
        </w:tc>
        <w:tc>
          <w:tcPr>
            <w:tcW w:w="1612" w:type="dxa"/>
            <w:tcBorders>
              <w:top w:val="nil"/>
              <w:left w:val="nil"/>
              <w:bottom w:val="single" w:sz="8" w:space="0" w:color="000000"/>
              <w:right w:val="nil"/>
            </w:tcBorders>
            <w:shd w:val="clear" w:color="000000" w:fill="FFFFFF"/>
            <w:vAlign w:val="bottom"/>
          </w:tcPr>
          <w:p w14:paraId="3961C18C" w14:textId="79F79286"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764AEDE0" w14:textId="77777777" w:rsidR="00A4021A" w:rsidRPr="002D4B10" w:rsidRDefault="00A4021A" w:rsidP="00C50FCE">
            <w:pPr>
              <w:jc w:val="right"/>
              <w:rPr>
                <w:color w:val="000000"/>
              </w:rPr>
            </w:pPr>
          </w:p>
        </w:tc>
      </w:tr>
      <w:tr w:rsidR="00A4021A" w:rsidRPr="004549BF" w14:paraId="07730DEC"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6A36111" w14:textId="77777777" w:rsidR="00A4021A" w:rsidRPr="002D4B10" w:rsidRDefault="00A4021A" w:rsidP="00C50FCE">
            <w:pPr>
              <w:rPr>
                <w:color w:val="000000"/>
              </w:rPr>
            </w:pPr>
            <w:r>
              <w:rPr>
                <w:color w:val="000000"/>
              </w:rPr>
              <w:t>13.</w:t>
            </w:r>
          </w:p>
        </w:tc>
        <w:tc>
          <w:tcPr>
            <w:tcW w:w="4157" w:type="dxa"/>
            <w:tcBorders>
              <w:top w:val="nil"/>
              <w:left w:val="nil"/>
              <w:bottom w:val="single" w:sz="8" w:space="0" w:color="000000"/>
              <w:right w:val="single" w:sz="8" w:space="0" w:color="000000"/>
            </w:tcBorders>
            <w:shd w:val="clear" w:color="000000" w:fill="FFFFFF"/>
            <w:vAlign w:val="bottom"/>
            <w:hideMark/>
          </w:tcPr>
          <w:p w14:paraId="24CFB1A1" w14:textId="77777777" w:rsidR="00A4021A" w:rsidRPr="002D4B10" w:rsidRDefault="00A4021A" w:rsidP="00C50FCE">
            <w:pPr>
              <w:rPr>
                <w:color w:val="000000"/>
              </w:rPr>
            </w:pPr>
            <w:r>
              <w:rPr>
                <w:color w:val="000000"/>
              </w:rPr>
              <w:t>SEGREGATOR KARTON Z MECHANIZMEM A4 50MM ZIELONY</w:t>
            </w:r>
          </w:p>
        </w:tc>
        <w:tc>
          <w:tcPr>
            <w:tcW w:w="975" w:type="dxa"/>
            <w:tcBorders>
              <w:top w:val="nil"/>
              <w:left w:val="nil"/>
              <w:bottom w:val="single" w:sz="8" w:space="0" w:color="000000"/>
              <w:right w:val="single" w:sz="8" w:space="0" w:color="000000"/>
            </w:tcBorders>
            <w:shd w:val="clear" w:color="000000" w:fill="FFFFFF"/>
            <w:vAlign w:val="bottom"/>
            <w:hideMark/>
          </w:tcPr>
          <w:p w14:paraId="4EDE28E8" w14:textId="77777777" w:rsidR="00A4021A" w:rsidRPr="002D4B10" w:rsidRDefault="00A4021A" w:rsidP="00C50FCE">
            <w:pPr>
              <w:jc w:val="right"/>
              <w:rPr>
                <w:color w:val="000000"/>
              </w:rPr>
            </w:pPr>
            <w:r>
              <w:rPr>
                <w:color w:val="000000"/>
              </w:rPr>
              <w:t>40</w:t>
            </w:r>
          </w:p>
        </w:tc>
        <w:tc>
          <w:tcPr>
            <w:tcW w:w="1612" w:type="dxa"/>
            <w:tcBorders>
              <w:top w:val="nil"/>
              <w:left w:val="nil"/>
              <w:bottom w:val="single" w:sz="8" w:space="0" w:color="000000"/>
              <w:right w:val="nil"/>
            </w:tcBorders>
            <w:shd w:val="clear" w:color="000000" w:fill="FFFFFF"/>
            <w:vAlign w:val="bottom"/>
          </w:tcPr>
          <w:p w14:paraId="3BD427B2" w14:textId="29BD1F68"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5503A237" w14:textId="77777777" w:rsidR="00A4021A" w:rsidRPr="002D4B10" w:rsidRDefault="00A4021A" w:rsidP="00C50FCE">
            <w:pPr>
              <w:jc w:val="right"/>
              <w:rPr>
                <w:color w:val="000000"/>
              </w:rPr>
            </w:pPr>
          </w:p>
        </w:tc>
      </w:tr>
      <w:tr w:rsidR="00A4021A" w:rsidRPr="004549BF" w14:paraId="1006BFC1"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3E9C676" w14:textId="77777777" w:rsidR="00A4021A" w:rsidRPr="002D4B10" w:rsidRDefault="00A4021A" w:rsidP="00C50FCE">
            <w:pPr>
              <w:rPr>
                <w:color w:val="000000"/>
              </w:rPr>
            </w:pPr>
            <w:r>
              <w:rPr>
                <w:color w:val="000000"/>
              </w:rPr>
              <w:t>14.</w:t>
            </w:r>
          </w:p>
        </w:tc>
        <w:tc>
          <w:tcPr>
            <w:tcW w:w="4157" w:type="dxa"/>
            <w:tcBorders>
              <w:top w:val="nil"/>
              <w:left w:val="nil"/>
              <w:bottom w:val="single" w:sz="8" w:space="0" w:color="000000"/>
              <w:right w:val="single" w:sz="8" w:space="0" w:color="000000"/>
            </w:tcBorders>
            <w:shd w:val="clear" w:color="000000" w:fill="FFFFFF"/>
            <w:vAlign w:val="bottom"/>
            <w:hideMark/>
          </w:tcPr>
          <w:p w14:paraId="1A6F91C2" w14:textId="77777777" w:rsidR="00A4021A" w:rsidRPr="002D4B10" w:rsidRDefault="00A4021A" w:rsidP="00C50FCE">
            <w:pPr>
              <w:rPr>
                <w:color w:val="000000"/>
              </w:rPr>
            </w:pPr>
            <w:r>
              <w:rPr>
                <w:color w:val="000000"/>
              </w:rPr>
              <w:t>SEGREGATOR KARTON Z MECHANIZMEM A4 50MM CZARNY</w:t>
            </w:r>
          </w:p>
        </w:tc>
        <w:tc>
          <w:tcPr>
            <w:tcW w:w="975" w:type="dxa"/>
            <w:tcBorders>
              <w:top w:val="nil"/>
              <w:left w:val="nil"/>
              <w:bottom w:val="single" w:sz="8" w:space="0" w:color="000000"/>
              <w:right w:val="single" w:sz="8" w:space="0" w:color="000000"/>
            </w:tcBorders>
            <w:shd w:val="clear" w:color="000000" w:fill="FFFFFF"/>
            <w:vAlign w:val="bottom"/>
            <w:hideMark/>
          </w:tcPr>
          <w:p w14:paraId="453780BD" w14:textId="77777777" w:rsidR="00A4021A" w:rsidRPr="002D4B10" w:rsidRDefault="00A4021A" w:rsidP="00C50FCE">
            <w:pPr>
              <w:jc w:val="right"/>
              <w:rPr>
                <w:color w:val="000000"/>
              </w:rPr>
            </w:pPr>
            <w:r>
              <w:rPr>
                <w:color w:val="000000"/>
              </w:rPr>
              <w:t>40</w:t>
            </w:r>
          </w:p>
        </w:tc>
        <w:tc>
          <w:tcPr>
            <w:tcW w:w="1612" w:type="dxa"/>
            <w:tcBorders>
              <w:top w:val="nil"/>
              <w:left w:val="nil"/>
              <w:bottom w:val="single" w:sz="8" w:space="0" w:color="000000"/>
              <w:right w:val="nil"/>
            </w:tcBorders>
            <w:shd w:val="clear" w:color="000000" w:fill="FFFFFF"/>
            <w:vAlign w:val="bottom"/>
          </w:tcPr>
          <w:p w14:paraId="7D52B483" w14:textId="576AB504"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68E40E55" w14:textId="77777777" w:rsidR="00A4021A" w:rsidRPr="002D4B10" w:rsidRDefault="00A4021A" w:rsidP="00C50FCE">
            <w:pPr>
              <w:jc w:val="right"/>
              <w:rPr>
                <w:color w:val="000000"/>
              </w:rPr>
            </w:pPr>
          </w:p>
        </w:tc>
      </w:tr>
      <w:tr w:rsidR="00A4021A" w:rsidRPr="004549BF" w14:paraId="264A5DA7"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DF6FFAA" w14:textId="77777777" w:rsidR="00A4021A" w:rsidRPr="002D4B10" w:rsidRDefault="00A4021A" w:rsidP="00C50FCE">
            <w:pPr>
              <w:rPr>
                <w:color w:val="000000"/>
              </w:rPr>
            </w:pPr>
            <w:r>
              <w:rPr>
                <w:color w:val="000000"/>
              </w:rPr>
              <w:t>15.</w:t>
            </w:r>
          </w:p>
        </w:tc>
        <w:tc>
          <w:tcPr>
            <w:tcW w:w="4157" w:type="dxa"/>
            <w:tcBorders>
              <w:top w:val="nil"/>
              <w:left w:val="nil"/>
              <w:bottom w:val="single" w:sz="8" w:space="0" w:color="000000"/>
              <w:right w:val="single" w:sz="8" w:space="0" w:color="000000"/>
            </w:tcBorders>
            <w:shd w:val="clear" w:color="000000" w:fill="FFFFFF"/>
            <w:vAlign w:val="bottom"/>
            <w:hideMark/>
          </w:tcPr>
          <w:p w14:paraId="37BB1192" w14:textId="77777777" w:rsidR="00A4021A" w:rsidRPr="002D4B10" w:rsidRDefault="00A4021A" w:rsidP="00C50FCE">
            <w:pPr>
              <w:rPr>
                <w:color w:val="000000"/>
              </w:rPr>
            </w:pPr>
            <w:r>
              <w:rPr>
                <w:color w:val="000000"/>
              </w:rPr>
              <w:t>SEGREGATOR KARTON Z MECHANIZMEM A4 50MM CZERWONY</w:t>
            </w:r>
          </w:p>
        </w:tc>
        <w:tc>
          <w:tcPr>
            <w:tcW w:w="975" w:type="dxa"/>
            <w:tcBorders>
              <w:top w:val="nil"/>
              <w:left w:val="nil"/>
              <w:bottom w:val="single" w:sz="8" w:space="0" w:color="000000"/>
              <w:right w:val="single" w:sz="8" w:space="0" w:color="000000"/>
            </w:tcBorders>
            <w:shd w:val="clear" w:color="000000" w:fill="FFFFFF"/>
            <w:vAlign w:val="bottom"/>
            <w:hideMark/>
          </w:tcPr>
          <w:p w14:paraId="1E9DEEC6" w14:textId="77777777" w:rsidR="00A4021A" w:rsidRPr="002D4B10" w:rsidRDefault="00A4021A" w:rsidP="00C50FCE">
            <w:pPr>
              <w:jc w:val="right"/>
              <w:rPr>
                <w:color w:val="000000"/>
              </w:rPr>
            </w:pPr>
            <w:r>
              <w:rPr>
                <w:color w:val="000000"/>
              </w:rPr>
              <w:t>40</w:t>
            </w:r>
          </w:p>
        </w:tc>
        <w:tc>
          <w:tcPr>
            <w:tcW w:w="1612" w:type="dxa"/>
            <w:tcBorders>
              <w:top w:val="nil"/>
              <w:left w:val="nil"/>
              <w:bottom w:val="single" w:sz="8" w:space="0" w:color="000000"/>
              <w:right w:val="nil"/>
            </w:tcBorders>
            <w:shd w:val="clear" w:color="000000" w:fill="FFFFFF"/>
            <w:vAlign w:val="bottom"/>
          </w:tcPr>
          <w:p w14:paraId="2BDDE884" w14:textId="33AF4B4C"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7B2DC779" w14:textId="77777777" w:rsidR="00A4021A" w:rsidRPr="002D4B10" w:rsidRDefault="00A4021A" w:rsidP="00C50FCE">
            <w:pPr>
              <w:jc w:val="right"/>
              <w:rPr>
                <w:color w:val="000000"/>
              </w:rPr>
            </w:pPr>
          </w:p>
        </w:tc>
      </w:tr>
      <w:tr w:rsidR="00A4021A" w:rsidRPr="004549BF" w14:paraId="2C97EB0A"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DF78A57" w14:textId="77777777" w:rsidR="00A4021A" w:rsidRPr="002D4B10" w:rsidRDefault="00A4021A" w:rsidP="00C50FCE">
            <w:pPr>
              <w:rPr>
                <w:color w:val="000000"/>
              </w:rPr>
            </w:pPr>
            <w:r>
              <w:rPr>
                <w:color w:val="000000"/>
              </w:rPr>
              <w:t>16.</w:t>
            </w:r>
          </w:p>
        </w:tc>
        <w:tc>
          <w:tcPr>
            <w:tcW w:w="4157" w:type="dxa"/>
            <w:tcBorders>
              <w:top w:val="nil"/>
              <w:left w:val="nil"/>
              <w:bottom w:val="single" w:sz="8" w:space="0" w:color="000000"/>
              <w:right w:val="single" w:sz="8" w:space="0" w:color="000000"/>
            </w:tcBorders>
            <w:shd w:val="clear" w:color="000000" w:fill="FFFFFF"/>
            <w:vAlign w:val="bottom"/>
            <w:hideMark/>
          </w:tcPr>
          <w:p w14:paraId="6C82E7B2" w14:textId="77777777" w:rsidR="00A4021A" w:rsidRPr="002D4B10" w:rsidRDefault="00A4021A" w:rsidP="00C50FCE">
            <w:pPr>
              <w:rPr>
                <w:color w:val="000000"/>
              </w:rPr>
            </w:pPr>
            <w:r>
              <w:rPr>
                <w:color w:val="000000"/>
              </w:rPr>
              <w:t>SEGREGATOR KARTON Z MECHANIZMEM A4 50MM  NIEBIESKI</w:t>
            </w:r>
          </w:p>
        </w:tc>
        <w:tc>
          <w:tcPr>
            <w:tcW w:w="975" w:type="dxa"/>
            <w:tcBorders>
              <w:top w:val="nil"/>
              <w:left w:val="nil"/>
              <w:bottom w:val="single" w:sz="8" w:space="0" w:color="000000"/>
              <w:right w:val="single" w:sz="8" w:space="0" w:color="000000"/>
            </w:tcBorders>
            <w:shd w:val="clear" w:color="000000" w:fill="FFFFFF"/>
            <w:vAlign w:val="bottom"/>
            <w:hideMark/>
          </w:tcPr>
          <w:p w14:paraId="74FF8B6D" w14:textId="77777777" w:rsidR="00A4021A" w:rsidRPr="002D4B10" w:rsidRDefault="00A4021A" w:rsidP="00C50FCE">
            <w:pPr>
              <w:jc w:val="right"/>
              <w:rPr>
                <w:color w:val="000000"/>
              </w:rPr>
            </w:pPr>
            <w:r>
              <w:rPr>
                <w:color w:val="000000"/>
              </w:rPr>
              <w:t>40</w:t>
            </w:r>
          </w:p>
        </w:tc>
        <w:tc>
          <w:tcPr>
            <w:tcW w:w="1612" w:type="dxa"/>
            <w:tcBorders>
              <w:top w:val="nil"/>
              <w:left w:val="nil"/>
              <w:bottom w:val="single" w:sz="8" w:space="0" w:color="000000"/>
              <w:right w:val="nil"/>
            </w:tcBorders>
            <w:shd w:val="clear" w:color="000000" w:fill="FFFFFF"/>
            <w:vAlign w:val="bottom"/>
          </w:tcPr>
          <w:p w14:paraId="0A94C6DE" w14:textId="66E86B36"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089DE647" w14:textId="77777777" w:rsidR="00A4021A" w:rsidRPr="002D4B10" w:rsidRDefault="00A4021A" w:rsidP="00C50FCE">
            <w:pPr>
              <w:jc w:val="right"/>
              <w:rPr>
                <w:color w:val="000000"/>
              </w:rPr>
            </w:pPr>
          </w:p>
        </w:tc>
      </w:tr>
      <w:tr w:rsidR="00A4021A" w:rsidRPr="004549BF" w14:paraId="0F0747E1"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B20AFC7" w14:textId="77777777" w:rsidR="00A4021A" w:rsidRPr="002D4B10" w:rsidRDefault="00A4021A" w:rsidP="00C50FCE">
            <w:pPr>
              <w:rPr>
                <w:color w:val="000000"/>
              </w:rPr>
            </w:pPr>
            <w:r>
              <w:rPr>
                <w:color w:val="000000"/>
              </w:rPr>
              <w:t>17.</w:t>
            </w:r>
          </w:p>
        </w:tc>
        <w:tc>
          <w:tcPr>
            <w:tcW w:w="4157" w:type="dxa"/>
            <w:tcBorders>
              <w:top w:val="nil"/>
              <w:left w:val="nil"/>
              <w:bottom w:val="single" w:sz="8" w:space="0" w:color="000000"/>
              <w:right w:val="single" w:sz="8" w:space="0" w:color="000000"/>
            </w:tcBorders>
            <w:shd w:val="clear" w:color="000000" w:fill="FFFFFF"/>
            <w:vAlign w:val="bottom"/>
            <w:hideMark/>
          </w:tcPr>
          <w:p w14:paraId="10045AA2" w14:textId="77777777" w:rsidR="00A4021A" w:rsidRPr="002D4B10" w:rsidRDefault="00A4021A" w:rsidP="00C50FCE">
            <w:pPr>
              <w:rPr>
                <w:color w:val="000000"/>
              </w:rPr>
            </w:pPr>
            <w:r>
              <w:rPr>
                <w:color w:val="000000"/>
              </w:rPr>
              <w:t>SEGREGATOR KARTON Z MECHANIZMEM A4 50MM GRANAT</w:t>
            </w:r>
          </w:p>
        </w:tc>
        <w:tc>
          <w:tcPr>
            <w:tcW w:w="975" w:type="dxa"/>
            <w:tcBorders>
              <w:top w:val="nil"/>
              <w:left w:val="nil"/>
              <w:bottom w:val="single" w:sz="8" w:space="0" w:color="000000"/>
              <w:right w:val="single" w:sz="8" w:space="0" w:color="000000"/>
            </w:tcBorders>
            <w:shd w:val="clear" w:color="000000" w:fill="FFFFFF"/>
            <w:vAlign w:val="bottom"/>
            <w:hideMark/>
          </w:tcPr>
          <w:p w14:paraId="1215BD90" w14:textId="77777777" w:rsidR="00A4021A" w:rsidRPr="002D4B10" w:rsidRDefault="00A4021A" w:rsidP="00C50FCE">
            <w:pPr>
              <w:jc w:val="right"/>
              <w:rPr>
                <w:color w:val="000000"/>
              </w:rPr>
            </w:pPr>
            <w:r>
              <w:rPr>
                <w:color w:val="000000"/>
              </w:rPr>
              <w:t>40</w:t>
            </w:r>
          </w:p>
        </w:tc>
        <w:tc>
          <w:tcPr>
            <w:tcW w:w="1612" w:type="dxa"/>
            <w:tcBorders>
              <w:top w:val="nil"/>
              <w:left w:val="nil"/>
              <w:bottom w:val="single" w:sz="8" w:space="0" w:color="000000"/>
              <w:right w:val="nil"/>
            </w:tcBorders>
            <w:shd w:val="clear" w:color="000000" w:fill="FFFFFF"/>
            <w:vAlign w:val="bottom"/>
          </w:tcPr>
          <w:p w14:paraId="67160671" w14:textId="7D65F731" w:rsidR="00A4021A" w:rsidRPr="002D4B10" w:rsidRDefault="00A4021A" w:rsidP="00C50FCE">
            <w:pPr>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530201AE" w14:textId="77777777" w:rsidR="00A4021A" w:rsidRPr="002D4B10" w:rsidRDefault="00A4021A" w:rsidP="00C50FCE">
            <w:pPr>
              <w:rPr>
                <w:color w:val="000000"/>
              </w:rPr>
            </w:pPr>
          </w:p>
        </w:tc>
      </w:tr>
      <w:tr w:rsidR="00A4021A" w:rsidRPr="004549BF" w14:paraId="731B0F08"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55D4A26" w14:textId="77777777" w:rsidR="00A4021A" w:rsidRPr="002D4B10" w:rsidRDefault="00A4021A" w:rsidP="00C50FCE">
            <w:pPr>
              <w:rPr>
                <w:color w:val="000000"/>
              </w:rPr>
            </w:pPr>
            <w:r>
              <w:rPr>
                <w:color w:val="000000"/>
              </w:rPr>
              <w:t>18.</w:t>
            </w:r>
          </w:p>
        </w:tc>
        <w:tc>
          <w:tcPr>
            <w:tcW w:w="4157" w:type="dxa"/>
            <w:tcBorders>
              <w:top w:val="nil"/>
              <w:left w:val="nil"/>
              <w:bottom w:val="single" w:sz="8" w:space="0" w:color="000000"/>
              <w:right w:val="single" w:sz="8" w:space="0" w:color="000000"/>
            </w:tcBorders>
            <w:shd w:val="clear" w:color="000000" w:fill="FFFFFF"/>
            <w:vAlign w:val="bottom"/>
            <w:hideMark/>
          </w:tcPr>
          <w:p w14:paraId="06F24B41" w14:textId="77777777" w:rsidR="00A4021A" w:rsidRPr="002D4B10" w:rsidRDefault="00A4021A" w:rsidP="00C50FCE">
            <w:pPr>
              <w:rPr>
                <w:color w:val="000000"/>
              </w:rPr>
            </w:pPr>
            <w:r>
              <w:rPr>
                <w:color w:val="000000"/>
              </w:rPr>
              <w:t>SEGREGATOR KARTON Z MECHANIZMEM A4 80MM NIEBIESKI</w:t>
            </w:r>
          </w:p>
        </w:tc>
        <w:tc>
          <w:tcPr>
            <w:tcW w:w="975" w:type="dxa"/>
            <w:tcBorders>
              <w:top w:val="nil"/>
              <w:left w:val="nil"/>
              <w:bottom w:val="single" w:sz="8" w:space="0" w:color="000000"/>
              <w:right w:val="single" w:sz="8" w:space="0" w:color="000000"/>
            </w:tcBorders>
            <w:shd w:val="clear" w:color="000000" w:fill="FFFFFF"/>
            <w:vAlign w:val="bottom"/>
            <w:hideMark/>
          </w:tcPr>
          <w:p w14:paraId="183DBFFA" w14:textId="77777777" w:rsidR="00A4021A" w:rsidRPr="002D4B10" w:rsidRDefault="00A4021A" w:rsidP="00C50FCE">
            <w:pPr>
              <w:jc w:val="right"/>
              <w:rPr>
                <w:color w:val="000000"/>
              </w:rPr>
            </w:pPr>
            <w:r>
              <w:rPr>
                <w:color w:val="000000"/>
              </w:rPr>
              <w:t>40</w:t>
            </w:r>
          </w:p>
        </w:tc>
        <w:tc>
          <w:tcPr>
            <w:tcW w:w="1612" w:type="dxa"/>
            <w:tcBorders>
              <w:top w:val="nil"/>
              <w:left w:val="nil"/>
              <w:bottom w:val="single" w:sz="8" w:space="0" w:color="000000"/>
              <w:right w:val="nil"/>
            </w:tcBorders>
            <w:shd w:val="clear" w:color="000000" w:fill="FFFFFF"/>
            <w:vAlign w:val="bottom"/>
          </w:tcPr>
          <w:p w14:paraId="13FA989D" w14:textId="4BC90750"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0FBD7AC2" w14:textId="77777777" w:rsidR="00A4021A" w:rsidRPr="002D4B10" w:rsidRDefault="00A4021A" w:rsidP="00C50FCE">
            <w:pPr>
              <w:jc w:val="right"/>
              <w:rPr>
                <w:color w:val="000000"/>
              </w:rPr>
            </w:pPr>
          </w:p>
        </w:tc>
      </w:tr>
      <w:tr w:rsidR="00A4021A" w:rsidRPr="004549BF" w14:paraId="21FA7444"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01CACB3" w14:textId="77777777" w:rsidR="00A4021A" w:rsidRPr="002D4B10" w:rsidRDefault="00A4021A" w:rsidP="00C50FCE">
            <w:pPr>
              <w:rPr>
                <w:color w:val="000000"/>
              </w:rPr>
            </w:pPr>
            <w:r>
              <w:rPr>
                <w:color w:val="000000"/>
              </w:rPr>
              <w:t>19.</w:t>
            </w:r>
          </w:p>
        </w:tc>
        <w:tc>
          <w:tcPr>
            <w:tcW w:w="4157" w:type="dxa"/>
            <w:tcBorders>
              <w:top w:val="nil"/>
              <w:left w:val="nil"/>
              <w:bottom w:val="single" w:sz="8" w:space="0" w:color="000000"/>
              <w:right w:val="single" w:sz="8" w:space="0" w:color="000000"/>
            </w:tcBorders>
            <w:shd w:val="clear" w:color="000000" w:fill="FFFFFF"/>
            <w:vAlign w:val="bottom"/>
            <w:hideMark/>
          </w:tcPr>
          <w:p w14:paraId="171A468A" w14:textId="77777777" w:rsidR="00A4021A" w:rsidRPr="002D4B10" w:rsidRDefault="00A4021A" w:rsidP="00C50FCE">
            <w:pPr>
              <w:rPr>
                <w:color w:val="000000"/>
              </w:rPr>
            </w:pPr>
            <w:r>
              <w:rPr>
                <w:color w:val="000000"/>
              </w:rPr>
              <w:t>SEGREGATOR KARTON Z MECHANIZMEM A4 80MM CZERWONY</w:t>
            </w:r>
          </w:p>
        </w:tc>
        <w:tc>
          <w:tcPr>
            <w:tcW w:w="975" w:type="dxa"/>
            <w:tcBorders>
              <w:top w:val="nil"/>
              <w:left w:val="nil"/>
              <w:bottom w:val="single" w:sz="8" w:space="0" w:color="000000"/>
              <w:right w:val="single" w:sz="8" w:space="0" w:color="000000"/>
            </w:tcBorders>
            <w:shd w:val="clear" w:color="000000" w:fill="FFFFFF"/>
            <w:vAlign w:val="bottom"/>
            <w:hideMark/>
          </w:tcPr>
          <w:p w14:paraId="6610EB2E" w14:textId="77777777" w:rsidR="00A4021A" w:rsidRPr="002D4B10" w:rsidRDefault="00A4021A" w:rsidP="00C50FCE">
            <w:pPr>
              <w:jc w:val="right"/>
              <w:rPr>
                <w:color w:val="000000"/>
              </w:rPr>
            </w:pPr>
            <w:r>
              <w:rPr>
                <w:color w:val="000000"/>
              </w:rPr>
              <w:t>40</w:t>
            </w:r>
          </w:p>
        </w:tc>
        <w:tc>
          <w:tcPr>
            <w:tcW w:w="1612" w:type="dxa"/>
            <w:tcBorders>
              <w:top w:val="nil"/>
              <w:left w:val="nil"/>
              <w:bottom w:val="single" w:sz="8" w:space="0" w:color="000000"/>
              <w:right w:val="nil"/>
            </w:tcBorders>
            <w:shd w:val="clear" w:color="000000" w:fill="FFFFFF"/>
            <w:vAlign w:val="bottom"/>
          </w:tcPr>
          <w:p w14:paraId="321B35C1" w14:textId="7A2A7348"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58E9F21F" w14:textId="77777777" w:rsidR="00A4021A" w:rsidRPr="002D4B10" w:rsidRDefault="00A4021A" w:rsidP="00C50FCE">
            <w:pPr>
              <w:jc w:val="right"/>
              <w:rPr>
                <w:color w:val="000000"/>
              </w:rPr>
            </w:pPr>
          </w:p>
        </w:tc>
      </w:tr>
      <w:tr w:rsidR="00A4021A" w:rsidRPr="004549BF" w14:paraId="5688ACB0"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04B28DA" w14:textId="77777777" w:rsidR="00A4021A" w:rsidRPr="002D4B10" w:rsidRDefault="00A4021A" w:rsidP="00C50FCE">
            <w:pPr>
              <w:rPr>
                <w:color w:val="000000"/>
              </w:rPr>
            </w:pPr>
            <w:r>
              <w:rPr>
                <w:color w:val="000000"/>
              </w:rPr>
              <w:t>20.</w:t>
            </w:r>
          </w:p>
        </w:tc>
        <w:tc>
          <w:tcPr>
            <w:tcW w:w="4157" w:type="dxa"/>
            <w:tcBorders>
              <w:top w:val="nil"/>
              <w:left w:val="nil"/>
              <w:bottom w:val="single" w:sz="8" w:space="0" w:color="000000"/>
              <w:right w:val="single" w:sz="8" w:space="0" w:color="000000"/>
            </w:tcBorders>
            <w:shd w:val="clear" w:color="000000" w:fill="FFFFFF"/>
            <w:vAlign w:val="bottom"/>
            <w:hideMark/>
          </w:tcPr>
          <w:p w14:paraId="7E6AE5FE" w14:textId="77777777" w:rsidR="00A4021A" w:rsidRPr="002D4B10" w:rsidRDefault="00A4021A" w:rsidP="00C50FCE">
            <w:pPr>
              <w:rPr>
                <w:color w:val="000000"/>
              </w:rPr>
            </w:pPr>
            <w:r>
              <w:rPr>
                <w:color w:val="000000"/>
              </w:rPr>
              <w:t>SEGREGATOR KARTON Z MECHANIZMEM A4 80MM ZIELONY</w:t>
            </w:r>
          </w:p>
        </w:tc>
        <w:tc>
          <w:tcPr>
            <w:tcW w:w="975" w:type="dxa"/>
            <w:tcBorders>
              <w:top w:val="nil"/>
              <w:left w:val="nil"/>
              <w:bottom w:val="single" w:sz="8" w:space="0" w:color="000000"/>
              <w:right w:val="single" w:sz="8" w:space="0" w:color="000000"/>
            </w:tcBorders>
            <w:shd w:val="clear" w:color="000000" w:fill="FFFFFF"/>
            <w:vAlign w:val="bottom"/>
            <w:hideMark/>
          </w:tcPr>
          <w:p w14:paraId="66064751" w14:textId="77777777" w:rsidR="00A4021A" w:rsidRPr="002D4B10" w:rsidRDefault="00A4021A" w:rsidP="00C50FCE">
            <w:pPr>
              <w:jc w:val="right"/>
              <w:rPr>
                <w:color w:val="000000"/>
              </w:rPr>
            </w:pPr>
            <w:r>
              <w:rPr>
                <w:color w:val="000000"/>
              </w:rPr>
              <w:t>40</w:t>
            </w:r>
          </w:p>
        </w:tc>
        <w:tc>
          <w:tcPr>
            <w:tcW w:w="1612" w:type="dxa"/>
            <w:tcBorders>
              <w:top w:val="nil"/>
              <w:left w:val="nil"/>
              <w:bottom w:val="single" w:sz="8" w:space="0" w:color="000000"/>
              <w:right w:val="nil"/>
            </w:tcBorders>
            <w:shd w:val="clear" w:color="000000" w:fill="FFFFFF"/>
            <w:vAlign w:val="bottom"/>
          </w:tcPr>
          <w:p w14:paraId="19EAECFB" w14:textId="49958E96"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64922B01" w14:textId="77777777" w:rsidR="00A4021A" w:rsidRPr="002D4B10" w:rsidRDefault="00A4021A" w:rsidP="00C50FCE">
            <w:pPr>
              <w:jc w:val="right"/>
              <w:rPr>
                <w:color w:val="000000"/>
              </w:rPr>
            </w:pPr>
          </w:p>
        </w:tc>
      </w:tr>
      <w:tr w:rsidR="00A4021A" w:rsidRPr="004549BF" w14:paraId="511FF020"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455C848" w14:textId="77777777" w:rsidR="00A4021A" w:rsidRPr="002D4B10" w:rsidRDefault="00A4021A" w:rsidP="00C50FCE">
            <w:pPr>
              <w:rPr>
                <w:color w:val="000000"/>
              </w:rPr>
            </w:pPr>
            <w:r>
              <w:rPr>
                <w:color w:val="000000"/>
              </w:rPr>
              <w:t>21.</w:t>
            </w:r>
          </w:p>
        </w:tc>
        <w:tc>
          <w:tcPr>
            <w:tcW w:w="4157" w:type="dxa"/>
            <w:tcBorders>
              <w:top w:val="nil"/>
              <w:left w:val="nil"/>
              <w:bottom w:val="single" w:sz="8" w:space="0" w:color="000000"/>
              <w:right w:val="single" w:sz="8" w:space="0" w:color="000000"/>
            </w:tcBorders>
            <w:shd w:val="clear" w:color="000000" w:fill="FFFFFF"/>
            <w:vAlign w:val="bottom"/>
            <w:hideMark/>
          </w:tcPr>
          <w:p w14:paraId="79F16505" w14:textId="77777777" w:rsidR="00A4021A" w:rsidRPr="002D4B10" w:rsidRDefault="00A4021A" w:rsidP="00C50FCE">
            <w:pPr>
              <w:rPr>
                <w:color w:val="000000"/>
              </w:rPr>
            </w:pPr>
            <w:r>
              <w:rPr>
                <w:color w:val="000000"/>
              </w:rPr>
              <w:t>SEGREGATOR KARTON Z MECHANIZMEM A4 80MM CZARNY</w:t>
            </w:r>
          </w:p>
        </w:tc>
        <w:tc>
          <w:tcPr>
            <w:tcW w:w="975" w:type="dxa"/>
            <w:tcBorders>
              <w:top w:val="nil"/>
              <w:left w:val="nil"/>
              <w:bottom w:val="single" w:sz="8" w:space="0" w:color="000000"/>
              <w:right w:val="single" w:sz="8" w:space="0" w:color="000000"/>
            </w:tcBorders>
            <w:shd w:val="clear" w:color="000000" w:fill="FFFFFF"/>
            <w:vAlign w:val="bottom"/>
            <w:hideMark/>
          </w:tcPr>
          <w:p w14:paraId="3CBD5C1D" w14:textId="77777777" w:rsidR="00A4021A" w:rsidRPr="002D4B10" w:rsidRDefault="00A4021A" w:rsidP="00C50FCE">
            <w:pPr>
              <w:jc w:val="right"/>
              <w:rPr>
                <w:color w:val="000000"/>
              </w:rPr>
            </w:pPr>
            <w:r>
              <w:rPr>
                <w:color w:val="000000"/>
              </w:rPr>
              <w:t>40</w:t>
            </w:r>
          </w:p>
        </w:tc>
        <w:tc>
          <w:tcPr>
            <w:tcW w:w="1612" w:type="dxa"/>
            <w:tcBorders>
              <w:top w:val="nil"/>
              <w:left w:val="nil"/>
              <w:bottom w:val="single" w:sz="8" w:space="0" w:color="000000"/>
              <w:right w:val="nil"/>
            </w:tcBorders>
            <w:shd w:val="clear" w:color="000000" w:fill="FFFFFF"/>
            <w:vAlign w:val="bottom"/>
          </w:tcPr>
          <w:p w14:paraId="4783A292" w14:textId="098BED08"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2000934F" w14:textId="77777777" w:rsidR="00A4021A" w:rsidRPr="002D4B10" w:rsidRDefault="00A4021A" w:rsidP="00C50FCE">
            <w:pPr>
              <w:jc w:val="right"/>
              <w:rPr>
                <w:color w:val="000000"/>
              </w:rPr>
            </w:pPr>
          </w:p>
        </w:tc>
      </w:tr>
      <w:tr w:rsidR="00A4021A" w:rsidRPr="004549BF" w14:paraId="7924A379"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14BDED4" w14:textId="77777777" w:rsidR="00A4021A" w:rsidRPr="002D4B10" w:rsidRDefault="00A4021A" w:rsidP="00C50FCE">
            <w:pPr>
              <w:rPr>
                <w:color w:val="000000"/>
              </w:rPr>
            </w:pPr>
            <w:r>
              <w:rPr>
                <w:color w:val="000000"/>
              </w:rPr>
              <w:t>22.</w:t>
            </w:r>
          </w:p>
        </w:tc>
        <w:tc>
          <w:tcPr>
            <w:tcW w:w="4157" w:type="dxa"/>
            <w:tcBorders>
              <w:top w:val="nil"/>
              <w:left w:val="nil"/>
              <w:bottom w:val="single" w:sz="8" w:space="0" w:color="000000"/>
              <w:right w:val="single" w:sz="8" w:space="0" w:color="000000"/>
            </w:tcBorders>
            <w:shd w:val="clear" w:color="000000" w:fill="FFFFFF"/>
            <w:vAlign w:val="bottom"/>
            <w:hideMark/>
          </w:tcPr>
          <w:p w14:paraId="66B057BC" w14:textId="77777777" w:rsidR="00A4021A" w:rsidRPr="002D4B10" w:rsidRDefault="00A4021A" w:rsidP="00C50FCE">
            <w:pPr>
              <w:rPr>
                <w:color w:val="000000"/>
              </w:rPr>
            </w:pPr>
            <w:r>
              <w:rPr>
                <w:color w:val="000000"/>
              </w:rPr>
              <w:t>SEGREGATOR KARTON Z MECHANIZMEM A4 80MM GRANAT</w:t>
            </w:r>
          </w:p>
        </w:tc>
        <w:tc>
          <w:tcPr>
            <w:tcW w:w="975" w:type="dxa"/>
            <w:tcBorders>
              <w:top w:val="nil"/>
              <w:left w:val="nil"/>
              <w:bottom w:val="single" w:sz="8" w:space="0" w:color="000000"/>
              <w:right w:val="single" w:sz="8" w:space="0" w:color="000000"/>
            </w:tcBorders>
            <w:shd w:val="clear" w:color="000000" w:fill="FFFFFF"/>
            <w:vAlign w:val="bottom"/>
            <w:hideMark/>
          </w:tcPr>
          <w:p w14:paraId="1622B6A5" w14:textId="77777777" w:rsidR="00A4021A" w:rsidRPr="002D4B10" w:rsidRDefault="00A4021A" w:rsidP="00C50FCE">
            <w:pPr>
              <w:jc w:val="right"/>
              <w:rPr>
                <w:color w:val="000000"/>
              </w:rPr>
            </w:pPr>
            <w:r>
              <w:rPr>
                <w:color w:val="000000"/>
              </w:rPr>
              <w:t>40</w:t>
            </w:r>
          </w:p>
        </w:tc>
        <w:tc>
          <w:tcPr>
            <w:tcW w:w="1612" w:type="dxa"/>
            <w:tcBorders>
              <w:top w:val="nil"/>
              <w:left w:val="nil"/>
              <w:bottom w:val="single" w:sz="8" w:space="0" w:color="000000"/>
              <w:right w:val="nil"/>
            </w:tcBorders>
            <w:shd w:val="clear" w:color="000000" w:fill="FFFFFF"/>
            <w:vAlign w:val="bottom"/>
          </w:tcPr>
          <w:p w14:paraId="4CC58845" w14:textId="58110BE5"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51099EF9" w14:textId="77777777" w:rsidR="00A4021A" w:rsidRPr="002D4B10" w:rsidRDefault="00A4021A" w:rsidP="00C50FCE">
            <w:pPr>
              <w:jc w:val="right"/>
              <w:rPr>
                <w:color w:val="000000"/>
              </w:rPr>
            </w:pPr>
          </w:p>
        </w:tc>
      </w:tr>
      <w:tr w:rsidR="00A4021A" w:rsidRPr="004549BF" w14:paraId="5F20B5F2"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DA0642D" w14:textId="77777777" w:rsidR="00A4021A" w:rsidRPr="002D4B10" w:rsidRDefault="00A4021A" w:rsidP="00C50FCE">
            <w:pPr>
              <w:rPr>
                <w:color w:val="000000"/>
              </w:rPr>
            </w:pPr>
            <w:r>
              <w:rPr>
                <w:color w:val="000000"/>
              </w:rPr>
              <w:lastRenderedPageBreak/>
              <w:t>23.</w:t>
            </w:r>
          </w:p>
        </w:tc>
        <w:tc>
          <w:tcPr>
            <w:tcW w:w="4157" w:type="dxa"/>
            <w:tcBorders>
              <w:top w:val="nil"/>
              <w:left w:val="nil"/>
              <w:bottom w:val="single" w:sz="8" w:space="0" w:color="000000"/>
              <w:right w:val="single" w:sz="8" w:space="0" w:color="000000"/>
            </w:tcBorders>
            <w:shd w:val="clear" w:color="000000" w:fill="FFFFFF"/>
            <w:vAlign w:val="bottom"/>
            <w:hideMark/>
          </w:tcPr>
          <w:p w14:paraId="5D2FD8B4" w14:textId="77777777" w:rsidR="00A4021A" w:rsidRPr="002D4B10" w:rsidRDefault="00A4021A" w:rsidP="00C50FCE">
            <w:pPr>
              <w:rPr>
                <w:color w:val="000000"/>
              </w:rPr>
            </w:pPr>
            <w:r>
              <w:rPr>
                <w:color w:val="000000"/>
              </w:rPr>
              <w:t>PRZEKŁADKI 5-CZ KARTONOWE A4, MINIMUM 160G</w:t>
            </w:r>
          </w:p>
        </w:tc>
        <w:tc>
          <w:tcPr>
            <w:tcW w:w="975" w:type="dxa"/>
            <w:tcBorders>
              <w:top w:val="nil"/>
              <w:left w:val="nil"/>
              <w:bottom w:val="single" w:sz="8" w:space="0" w:color="000000"/>
              <w:right w:val="single" w:sz="8" w:space="0" w:color="000000"/>
            </w:tcBorders>
            <w:shd w:val="clear" w:color="000000" w:fill="FFFFFF"/>
            <w:vAlign w:val="bottom"/>
            <w:hideMark/>
          </w:tcPr>
          <w:p w14:paraId="0F9960BD"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nil"/>
            </w:tcBorders>
            <w:shd w:val="clear" w:color="000000" w:fill="FFFFFF"/>
            <w:vAlign w:val="bottom"/>
          </w:tcPr>
          <w:p w14:paraId="0A20E2FE" w14:textId="21022EAE"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2AB0E3D2" w14:textId="77777777" w:rsidR="00A4021A" w:rsidRPr="002D4B10" w:rsidRDefault="00A4021A" w:rsidP="00C50FCE">
            <w:pPr>
              <w:jc w:val="right"/>
              <w:rPr>
                <w:color w:val="000000"/>
              </w:rPr>
            </w:pPr>
          </w:p>
        </w:tc>
      </w:tr>
      <w:tr w:rsidR="00A4021A" w:rsidRPr="004549BF" w14:paraId="4ED654ED"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4F0E9C5" w14:textId="77777777" w:rsidR="00A4021A" w:rsidRPr="002D4B10" w:rsidRDefault="00A4021A" w:rsidP="00C50FCE">
            <w:pPr>
              <w:rPr>
                <w:color w:val="000000"/>
              </w:rPr>
            </w:pPr>
            <w:r>
              <w:rPr>
                <w:color w:val="000000"/>
              </w:rPr>
              <w:t>24.</w:t>
            </w:r>
          </w:p>
        </w:tc>
        <w:tc>
          <w:tcPr>
            <w:tcW w:w="4157" w:type="dxa"/>
            <w:tcBorders>
              <w:top w:val="nil"/>
              <w:left w:val="nil"/>
              <w:bottom w:val="single" w:sz="8" w:space="0" w:color="000000"/>
              <w:right w:val="single" w:sz="8" w:space="0" w:color="000000"/>
            </w:tcBorders>
            <w:shd w:val="clear" w:color="000000" w:fill="FFFFFF"/>
            <w:vAlign w:val="bottom"/>
            <w:hideMark/>
          </w:tcPr>
          <w:p w14:paraId="2944F0C7" w14:textId="77777777" w:rsidR="00A4021A" w:rsidRPr="002D4B10" w:rsidRDefault="00A4021A" w:rsidP="00C50FCE">
            <w:pPr>
              <w:rPr>
                <w:color w:val="000000"/>
              </w:rPr>
            </w:pPr>
            <w:r>
              <w:rPr>
                <w:color w:val="000000"/>
              </w:rPr>
              <w:t>PRZEKŁADKI 10-CZ KARTONOWE A4, MINIMUM 160G</w:t>
            </w:r>
          </w:p>
        </w:tc>
        <w:tc>
          <w:tcPr>
            <w:tcW w:w="975" w:type="dxa"/>
            <w:tcBorders>
              <w:top w:val="nil"/>
              <w:left w:val="nil"/>
              <w:bottom w:val="single" w:sz="8" w:space="0" w:color="000000"/>
              <w:right w:val="single" w:sz="8" w:space="0" w:color="000000"/>
            </w:tcBorders>
            <w:shd w:val="clear" w:color="000000" w:fill="FFFFFF"/>
            <w:vAlign w:val="bottom"/>
            <w:hideMark/>
          </w:tcPr>
          <w:p w14:paraId="54D5BD56"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nil"/>
            </w:tcBorders>
            <w:shd w:val="clear" w:color="000000" w:fill="FFFFFF"/>
            <w:vAlign w:val="bottom"/>
          </w:tcPr>
          <w:p w14:paraId="26CD6B2E" w14:textId="6BC57E8F"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31957C82" w14:textId="77777777" w:rsidR="00A4021A" w:rsidRPr="002D4B10" w:rsidRDefault="00A4021A" w:rsidP="00C50FCE">
            <w:pPr>
              <w:jc w:val="right"/>
              <w:rPr>
                <w:color w:val="000000"/>
              </w:rPr>
            </w:pPr>
          </w:p>
        </w:tc>
      </w:tr>
      <w:tr w:rsidR="00A4021A" w:rsidRPr="004549BF" w14:paraId="00E08DAB"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F84EFCD" w14:textId="77777777" w:rsidR="00A4021A" w:rsidRPr="002D4B10" w:rsidRDefault="00A4021A" w:rsidP="00C50FCE">
            <w:pPr>
              <w:rPr>
                <w:color w:val="000000"/>
              </w:rPr>
            </w:pPr>
            <w:r>
              <w:rPr>
                <w:color w:val="000000"/>
              </w:rPr>
              <w:t>25.</w:t>
            </w:r>
          </w:p>
        </w:tc>
        <w:tc>
          <w:tcPr>
            <w:tcW w:w="4157" w:type="dxa"/>
            <w:tcBorders>
              <w:top w:val="nil"/>
              <w:left w:val="nil"/>
              <w:bottom w:val="single" w:sz="8" w:space="0" w:color="000000"/>
              <w:right w:val="single" w:sz="8" w:space="0" w:color="000000"/>
            </w:tcBorders>
            <w:shd w:val="clear" w:color="000000" w:fill="FFFFFF"/>
            <w:vAlign w:val="bottom"/>
            <w:hideMark/>
          </w:tcPr>
          <w:p w14:paraId="79F04DEE" w14:textId="77777777" w:rsidR="00A4021A" w:rsidRPr="002D4B10" w:rsidRDefault="00A4021A" w:rsidP="00C50FCE">
            <w:pPr>
              <w:rPr>
                <w:color w:val="000000"/>
              </w:rPr>
            </w:pPr>
            <w:r>
              <w:rPr>
                <w:color w:val="000000"/>
              </w:rPr>
              <w:t>PRZEKŁADKI  6-CZ KARTONOWE A4, MINIMUM 160G</w:t>
            </w:r>
          </w:p>
        </w:tc>
        <w:tc>
          <w:tcPr>
            <w:tcW w:w="975" w:type="dxa"/>
            <w:tcBorders>
              <w:top w:val="nil"/>
              <w:left w:val="nil"/>
              <w:bottom w:val="single" w:sz="8" w:space="0" w:color="000000"/>
              <w:right w:val="single" w:sz="8" w:space="0" w:color="000000"/>
            </w:tcBorders>
            <w:shd w:val="clear" w:color="000000" w:fill="FFFFFF"/>
            <w:vAlign w:val="bottom"/>
            <w:hideMark/>
          </w:tcPr>
          <w:p w14:paraId="12EAA816"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nil"/>
            </w:tcBorders>
            <w:shd w:val="clear" w:color="000000" w:fill="FFFFFF"/>
            <w:vAlign w:val="bottom"/>
          </w:tcPr>
          <w:p w14:paraId="4F3F1AF3" w14:textId="12951A61"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42F9B6A4" w14:textId="77777777" w:rsidR="00A4021A" w:rsidRPr="002D4B10" w:rsidRDefault="00A4021A" w:rsidP="00C50FCE">
            <w:pPr>
              <w:jc w:val="right"/>
              <w:rPr>
                <w:color w:val="000000"/>
              </w:rPr>
            </w:pPr>
          </w:p>
        </w:tc>
      </w:tr>
      <w:tr w:rsidR="00A4021A" w:rsidRPr="004549BF" w14:paraId="4AA9095A"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1A795AA" w14:textId="77777777" w:rsidR="00A4021A" w:rsidRPr="002D4B10" w:rsidRDefault="00A4021A" w:rsidP="00C50FCE">
            <w:pPr>
              <w:rPr>
                <w:color w:val="000000"/>
              </w:rPr>
            </w:pPr>
            <w:r>
              <w:rPr>
                <w:color w:val="000000"/>
              </w:rPr>
              <w:t>26.</w:t>
            </w:r>
          </w:p>
        </w:tc>
        <w:tc>
          <w:tcPr>
            <w:tcW w:w="4157" w:type="dxa"/>
            <w:tcBorders>
              <w:top w:val="nil"/>
              <w:left w:val="nil"/>
              <w:bottom w:val="single" w:sz="8" w:space="0" w:color="000000"/>
              <w:right w:val="single" w:sz="8" w:space="0" w:color="000000"/>
            </w:tcBorders>
            <w:shd w:val="clear" w:color="000000" w:fill="FFFFFF"/>
            <w:vAlign w:val="bottom"/>
            <w:hideMark/>
          </w:tcPr>
          <w:p w14:paraId="55256B9B" w14:textId="77777777" w:rsidR="00A4021A" w:rsidRPr="002D4B10" w:rsidRDefault="00A4021A" w:rsidP="00C50FCE">
            <w:pPr>
              <w:rPr>
                <w:color w:val="000000"/>
              </w:rPr>
            </w:pPr>
            <w:r>
              <w:rPr>
                <w:color w:val="000000"/>
              </w:rPr>
              <w:t>PRZEKŁADKI 12-CZ KARTONOWE A4, MINIMUM 160G</w:t>
            </w:r>
          </w:p>
        </w:tc>
        <w:tc>
          <w:tcPr>
            <w:tcW w:w="975" w:type="dxa"/>
            <w:tcBorders>
              <w:top w:val="nil"/>
              <w:left w:val="nil"/>
              <w:bottom w:val="single" w:sz="8" w:space="0" w:color="000000"/>
              <w:right w:val="single" w:sz="8" w:space="0" w:color="000000"/>
            </w:tcBorders>
            <w:shd w:val="clear" w:color="000000" w:fill="FFFFFF"/>
            <w:vAlign w:val="bottom"/>
            <w:hideMark/>
          </w:tcPr>
          <w:p w14:paraId="179DFE3D"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nil"/>
            </w:tcBorders>
            <w:shd w:val="clear" w:color="000000" w:fill="FFFFFF"/>
            <w:vAlign w:val="bottom"/>
          </w:tcPr>
          <w:p w14:paraId="232F3757" w14:textId="7D21BA66"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656ABB87" w14:textId="77777777" w:rsidR="00A4021A" w:rsidRPr="002D4B10" w:rsidRDefault="00A4021A" w:rsidP="00C50FCE">
            <w:pPr>
              <w:jc w:val="right"/>
              <w:rPr>
                <w:color w:val="000000"/>
              </w:rPr>
            </w:pPr>
          </w:p>
        </w:tc>
      </w:tr>
      <w:tr w:rsidR="00A4021A" w:rsidRPr="004549BF" w14:paraId="6D173E7B"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1D89D55" w14:textId="77777777" w:rsidR="00A4021A" w:rsidRPr="002D4B10" w:rsidRDefault="00A4021A" w:rsidP="00C50FCE">
            <w:pPr>
              <w:rPr>
                <w:color w:val="000000"/>
              </w:rPr>
            </w:pPr>
            <w:r>
              <w:rPr>
                <w:color w:val="000000"/>
              </w:rPr>
              <w:t>27.</w:t>
            </w:r>
          </w:p>
        </w:tc>
        <w:tc>
          <w:tcPr>
            <w:tcW w:w="4157" w:type="dxa"/>
            <w:tcBorders>
              <w:top w:val="nil"/>
              <w:left w:val="nil"/>
              <w:bottom w:val="single" w:sz="8" w:space="0" w:color="000000"/>
              <w:right w:val="single" w:sz="8" w:space="0" w:color="000000"/>
            </w:tcBorders>
            <w:shd w:val="clear" w:color="000000" w:fill="FFFFFF"/>
            <w:vAlign w:val="bottom"/>
            <w:hideMark/>
          </w:tcPr>
          <w:p w14:paraId="7E18A556" w14:textId="77777777" w:rsidR="00A4021A" w:rsidRPr="002D4B10" w:rsidRDefault="00A4021A" w:rsidP="00C50FCE">
            <w:pPr>
              <w:rPr>
                <w:color w:val="000000"/>
              </w:rPr>
            </w:pPr>
            <w:r>
              <w:rPr>
                <w:color w:val="000000"/>
              </w:rPr>
              <w:t>PRZEKŁADKI KARTONOWE NIEBIESKIE 240 x 105 MM OP.100 SZT.</w:t>
            </w:r>
          </w:p>
        </w:tc>
        <w:tc>
          <w:tcPr>
            <w:tcW w:w="975" w:type="dxa"/>
            <w:tcBorders>
              <w:top w:val="nil"/>
              <w:left w:val="nil"/>
              <w:bottom w:val="single" w:sz="8" w:space="0" w:color="000000"/>
              <w:right w:val="single" w:sz="8" w:space="0" w:color="000000"/>
            </w:tcBorders>
            <w:shd w:val="clear" w:color="000000" w:fill="FFFFFF"/>
            <w:vAlign w:val="bottom"/>
            <w:hideMark/>
          </w:tcPr>
          <w:p w14:paraId="128BBDD2" w14:textId="77777777" w:rsidR="00A4021A" w:rsidRPr="002D4B10" w:rsidRDefault="00A4021A" w:rsidP="00C50FCE">
            <w:pPr>
              <w:jc w:val="right"/>
              <w:rPr>
                <w:color w:val="000000"/>
              </w:rPr>
            </w:pPr>
            <w:r>
              <w:rPr>
                <w:color w:val="000000"/>
              </w:rPr>
              <w:t>120</w:t>
            </w:r>
          </w:p>
        </w:tc>
        <w:tc>
          <w:tcPr>
            <w:tcW w:w="1612" w:type="dxa"/>
            <w:tcBorders>
              <w:top w:val="nil"/>
              <w:left w:val="nil"/>
              <w:bottom w:val="single" w:sz="8" w:space="0" w:color="000000"/>
              <w:right w:val="nil"/>
            </w:tcBorders>
            <w:shd w:val="clear" w:color="000000" w:fill="FFFFFF"/>
            <w:vAlign w:val="bottom"/>
          </w:tcPr>
          <w:p w14:paraId="15FDD238" w14:textId="11F8DFFB"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45767946" w14:textId="77777777" w:rsidR="00A4021A" w:rsidRPr="002D4B10" w:rsidRDefault="00A4021A" w:rsidP="00C50FCE">
            <w:pPr>
              <w:jc w:val="right"/>
              <w:rPr>
                <w:color w:val="000000"/>
              </w:rPr>
            </w:pPr>
          </w:p>
        </w:tc>
      </w:tr>
      <w:tr w:rsidR="00A4021A" w:rsidRPr="004549BF" w14:paraId="73421D4D"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FC4DC89" w14:textId="77777777" w:rsidR="00A4021A" w:rsidRPr="002D4B10" w:rsidRDefault="00A4021A" w:rsidP="00C50FCE">
            <w:pPr>
              <w:rPr>
                <w:color w:val="000000"/>
              </w:rPr>
            </w:pPr>
            <w:r>
              <w:rPr>
                <w:color w:val="000000"/>
              </w:rPr>
              <w:t>28.</w:t>
            </w:r>
          </w:p>
        </w:tc>
        <w:tc>
          <w:tcPr>
            <w:tcW w:w="4157" w:type="dxa"/>
            <w:tcBorders>
              <w:top w:val="nil"/>
              <w:left w:val="nil"/>
              <w:bottom w:val="single" w:sz="8" w:space="0" w:color="000000"/>
              <w:right w:val="single" w:sz="8" w:space="0" w:color="000000"/>
            </w:tcBorders>
            <w:shd w:val="clear" w:color="000000" w:fill="FFFFFF"/>
            <w:vAlign w:val="bottom"/>
            <w:hideMark/>
          </w:tcPr>
          <w:p w14:paraId="2E4D4452" w14:textId="77777777" w:rsidR="00A4021A" w:rsidRPr="002D4B10" w:rsidRDefault="00A4021A" w:rsidP="00C50FCE">
            <w:pPr>
              <w:rPr>
                <w:color w:val="000000"/>
              </w:rPr>
            </w:pPr>
            <w:r>
              <w:rPr>
                <w:color w:val="000000"/>
              </w:rPr>
              <w:t>PRZEKŁADKI KARTONOWE ŻÓŁTE 240 x 105 MM  OP.100 SZT.</w:t>
            </w:r>
          </w:p>
        </w:tc>
        <w:tc>
          <w:tcPr>
            <w:tcW w:w="975" w:type="dxa"/>
            <w:tcBorders>
              <w:top w:val="nil"/>
              <w:left w:val="nil"/>
              <w:bottom w:val="single" w:sz="8" w:space="0" w:color="000000"/>
              <w:right w:val="single" w:sz="8" w:space="0" w:color="000000"/>
            </w:tcBorders>
            <w:shd w:val="clear" w:color="000000" w:fill="FFFFFF"/>
            <w:vAlign w:val="bottom"/>
            <w:hideMark/>
          </w:tcPr>
          <w:p w14:paraId="6542BB61" w14:textId="77777777" w:rsidR="00A4021A" w:rsidRPr="002D4B10" w:rsidRDefault="00A4021A" w:rsidP="00C50FCE">
            <w:pPr>
              <w:jc w:val="right"/>
              <w:rPr>
                <w:color w:val="000000"/>
              </w:rPr>
            </w:pPr>
            <w:r>
              <w:rPr>
                <w:color w:val="000000"/>
              </w:rPr>
              <w:t>120</w:t>
            </w:r>
          </w:p>
        </w:tc>
        <w:tc>
          <w:tcPr>
            <w:tcW w:w="1612" w:type="dxa"/>
            <w:tcBorders>
              <w:top w:val="nil"/>
              <w:left w:val="nil"/>
              <w:bottom w:val="single" w:sz="8" w:space="0" w:color="000000"/>
              <w:right w:val="nil"/>
            </w:tcBorders>
            <w:shd w:val="clear" w:color="000000" w:fill="FFFFFF"/>
            <w:vAlign w:val="bottom"/>
          </w:tcPr>
          <w:p w14:paraId="4C1B5DEA" w14:textId="13B55CA7"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50EEC681" w14:textId="77777777" w:rsidR="00A4021A" w:rsidRPr="002D4B10" w:rsidRDefault="00A4021A" w:rsidP="00C50FCE">
            <w:pPr>
              <w:jc w:val="right"/>
              <w:rPr>
                <w:color w:val="000000"/>
              </w:rPr>
            </w:pPr>
          </w:p>
        </w:tc>
      </w:tr>
      <w:tr w:rsidR="00A4021A" w:rsidRPr="004549BF" w14:paraId="6408A5AB"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A6AF607" w14:textId="77777777" w:rsidR="00A4021A" w:rsidRPr="002D4B10" w:rsidRDefault="00A4021A" w:rsidP="00C50FCE">
            <w:pPr>
              <w:rPr>
                <w:color w:val="000000"/>
              </w:rPr>
            </w:pPr>
            <w:r>
              <w:rPr>
                <w:color w:val="000000"/>
              </w:rPr>
              <w:t>29.</w:t>
            </w:r>
          </w:p>
        </w:tc>
        <w:tc>
          <w:tcPr>
            <w:tcW w:w="4157" w:type="dxa"/>
            <w:tcBorders>
              <w:top w:val="nil"/>
              <w:left w:val="nil"/>
              <w:bottom w:val="single" w:sz="8" w:space="0" w:color="000000"/>
              <w:right w:val="single" w:sz="8" w:space="0" w:color="000000"/>
            </w:tcBorders>
            <w:shd w:val="clear" w:color="000000" w:fill="FFFFFF"/>
            <w:vAlign w:val="bottom"/>
            <w:hideMark/>
          </w:tcPr>
          <w:p w14:paraId="046D497B" w14:textId="77777777" w:rsidR="00A4021A" w:rsidRPr="002D4B10" w:rsidRDefault="00A4021A" w:rsidP="00C50FCE">
            <w:pPr>
              <w:rPr>
                <w:color w:val="000000"/>
              </w:rPr>
            </w:pPr>
            <w:r>
              <w:rPr>
                <w:color w:val="000000"/>
              </w:rPr>
              <w:t>PRZEKŁADKI KARTONOWE RÓŻOWE 240 x 105 MM OP.100 SZT.</w:t>
            </w:r>
          </w:p>
        </w:tc>
        <w:tc>
          <w:tcPr>
            <w:tcW w:w="975" w:type="dxa"/>
            <w:tcBorders>
              <w:top w:val="nil"/>
              <w:left w:val="nil"/>
              <w:bottom w:val="single" w:sz="8" w:space="0" w:color="000000"/>
              <w:right w:val="single" w:sz="8" w:space="0" w:color="000000"/>
            </w:tcBorders>
            <w:shd w:val="clear" w:color="000000" w:fill="FFFFFF"/>
            <w:vAlign w:val="bottom"/>
            <w:hideMark/>
          </w:tcPr>
          <w:p w14:paraId="6FA8AC7A" w14:textId="77777777" w:rsidR="00A4021A" w:rsidRPr="002D4B10" w:rsidRDefault="00A4021A" w:rsidP="00C50FCE">
            <w:pPr>
              <w:jc w:val="right"/>
              <w:rPr>
                <w:color w:val="000000"/>
              </w:rPr>
            </w:pPr>
            <w:r>
              <w:rPr>
                <w:color w:val="000000"/>
              </w:rPr>
              <w:t>120</w:t>
            </w:r>
          </w:p>
        </w:tc>
        <w:tc>
          <w:tcPr>
            <w:tcW w:w="1612" w:type="dxa"/>
            <w:tcBorders>
              <w:top w:val="nil"/>
              <w:left w:val="nil"/>
              <w:bottom w:val="single" w:sz="8" w:space="0" w:color="000000"/>
              <w:right w:val="nil"/>
            </w:tcBorders>
            <w:shd w:val="clear" w:color="000000" w:fill="FFFFFF"/>
            <w:vAlign w:val="bottom"/>
          </w:tcPr>
          <w:p w14:paraId="34EDB863" w14:textId="2FB03C8C"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1EC76F61" w14:textId="77777777" w:rsidR="00A4021A" w:rsidRPr="002D4B10" w:rsidRDefault="00A4021A" w:rsidP="00C50FCE">
            <w:pPr>
              <w:jc w:val="right"/>
              <w:rPr>
                <w:color w:val="000000"/>
              </w:rPr>
            </w:pPr>
          </w:p>
        </w:tc>
      </w:tr>
      <w:tr w:rsidR="00A4021A" w:rsidRPr="004549BF" w14:paraId="4240AE5F"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AC86B43" w14:textId="77777777" w:rsidR="00A4021A" w:rsidRPr="002D4B10" w:rsidRDefault="00A4021A" w:rsidP="00C50FCE">
            <w:pPr>
              <w:rPr>
                <w:color w:val="000000"/>
              </w:rPr>
            </w:pPr>
            <w:r>
              <w:rPr>
                <w:color w:val="000000"/>
              </w:rPr>
              <w:t>30.</w:t>
            </w:r>
          </w:p>
        </w:tc>
        <w:tc>
          <w:tcPr>
            <w:tcW w:w="4157" w:type="dxa"/>
            <w:tcBorders>
              <w:top w:val="nil"/>
              <w:left w:val="nil"/>
              <w:bottom w:val="single" w:sz="8" w:space="0" w:color="000000"/>
              <w:right w:val="single" w:sz="8" w:space="0" w:color="000000"/>
            </w:tcBorders>
            <w:shd w:val="clear" w:color="000000" w:fill="FFFFFF"/>
            <w:vAlign w:val="bottom"/>
            <w:hideMark/>
          </w:tcPr>
          <w:p w14:paraId="35C7B086" w14:textId="77777777" w:rsidR="00A4021A" w:rsidRPr="002D4B10" w:rsidRDefault="00A4021A" w:rsidP="00C50FCE">
            <w:pPr>
              <w:rPr>
                <w:color w:val="000000"/>
              </w:rPr>
            </w:pPr>
            <w:r>
              <w:rPr>
                <w:color w:val="000000"/>
              </w:rPr>
              <w:t>PRZEKŁADKI KARTONOWE ZIELONE  240 x 105 MM OP.100 SZT.</w:t>
            </w:r>
          </w:p>
        </w:tc>
        <w:tc>
          <w:tcPr>
            <w:tcW w:w="975" w:type="dxa"/>
            <w:tcBorders>
              <w:top w:val="nil"/>
              <w:left w:val="nil"/>
              <w:bottom w:val="single" w:sz="8" w:space="0" w:color="000000"/>
              <w:right w:val="single" w:sz="8" w:space="0" w:color="000000"/>
            </w:tcBorders>
            <w:shd w:val="clear" w:color="000000" w:fill="FFFFFF"/>
            <w:vAlign w:val="bottom"/>
            <w:hideMark/>
          </w:tcPr>
          <w:p w14:paraId="48CBCD96" w14:textId="77777777" w:rsidR="00A4021A" w:rsidRPr="002D4B10" w:rsidRDefault="00A4021A" w:rsidP="00C50FCE">
            <w:pPr>
              <w:jc w:val="right"/>
              <w:rPr>
                <w:color w:val="000000"/>
              </w:rPr>
            </w:pPr>
            <w:r>
              <w:rPr>
                <w:color w:val="000000"/>
              </w:rPr>
              <w:t>120</w:t>
            </w:r>
          </w:p>
        </w:tc>
        <w:tc>
          <w:tcPr>
            <w:tcW w:w="1612" w:type="dxa"/>
            <w:tcBorders>
              <w:top w:val="nil"/>
              <w:left w:val="nil"/>
              <w:bottom w:val="single" w:sz="8" w:space="0" w:color="000000"/>
              <w:right w:val="nil"/>
            </w:tcBorders>
            <w:shd w:val="clear" w:color="000000" w:fill="FFFFFF"/>
            <w:vAlign w:val="bottom"/>
          </w:tcPr>
          <w:p w14:paraId="4D9AC337" w14:textId="170FA473" w:rsidR="00A4021A" w:rsidRPr="002D4B10" w:rsidRDefault="00A4021A" w:rsidP="00C50FCE">
            <w:pPr>
              <w:jc w:val="right"/>
              <w:rPr>
                <w:color w:val="000000"/>
              </w:rPr>
            </w:pPr>
          </w:p>
        </w:tc>
        <w:tc>
          <w:tcPr>
            <w:tcW w:w="1488" w:type="dxa"/>
            <w:tcBorders>
              <w:top w:val="nil"/>
              <w:left w:val="single" w:sz="8" w:space="0" w:color="auto"/>
              <w:bottom w:val="single" w:sz="8" w:space="0" w:color="000000"/>
              <w:right w:val="single" w:sz="8" w:space="0" w:color="auto"/>
            </w:tcBorders>
            <w:shd w:val="clear" w:color="auto" w:fill="auto"/>
            <w:vAlign w:val="bottom"/>
            <w:hideMark/>
          </w:tcPr>
          <w:p w14:paraId="453FF902" w14:textId="77777777" w:rsidR="00A4021A" w:rsidRPr="002D4B10" w:rsidRDefault="00A4021A" w:rsidP="00C50FCE">
            <w:pPr>
              <w:jc w:val="right"/>
              <w:rPr>
                <w:color w:val="000000"/>
              </w:rPr>
            </w:pPr>
          </w:p>
        </w:tc>
      </w:tr>
      <w:tr w:rsidR="00A4021A" w:rsidRPr="004549BF" w14:paraId="2E35702D"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66E5AE3" w14:textId="77777777" w:rsidR="00A4021A" w:rsidRPr="002D4B10" w:rsidRDefault="00A4021A" w:rsidP="00C50FCE">
            <w:pPr>
              <w:rPr>
                <w:color w:val="000000"/>
              </w:rPr>
            </w:pPr>
            <w:r>
              <w:rPr>
                <w:color w:val="000000"/>
              </w:rPr>
              <w:t>31.</w:t>
            </w:r>
          </w:p>
        </w:tc>
        <w:tc>
          <w:tcPr>
            <w:tcW w:w="4157" w:type="dxa"/>
            <w:tcBorders>
              <w:top w:val="nil"/>
              <w:left w:val="nil"/>
              <w:bottom w:val="single" w:sz="8" w:space="0" w:color="000000"/>
              <w:right w:val="single" w:sz="8" w:space="0" w:color="000000"/>
            </w:tcBorders>
            <w:shd w:val="clear" w:color="000000" w:fill="FFFFFF"/>
            <w:vAlign w:val="bottom"/>
            <w:hideMark/>
          </w:tcPr>
          <w:p w14:paraId="12A19148" w14:textId="77777777" w:rsidR="00A4021A" w:rsidRPr="002D4B10" w:rsidRDefault="00A4021A" w:rsidP="00C50FCE">
            <w:pPr>
              <w:rPr>
                <w:color w:val="000000"/>
              </w:rPr>
            </w:pPr>
            <w:r>
              <w:rPr>
                <w:color w:val="000000"/>
              </w:rPr>
              <w:t>TECZKA Z GUMKĄ KARTONOWA NIEBIESKA A4</w:t>
            </w:r>
          </w:p>
        </w:tc>
        <w:tc>
          <w:tcPr>
            <w:tcW w:w="975" w:type="dxa"/>
            <w:tcBorders>
              <w:top w:val="nil"/>
              <w:left w:val="nil"/>
              <w:bottom w:val="single" w:sz="8" w:space="0" w:color="000000"/>
              <w:right w:val="single" w:sz="8" w:space="0" w:color="000000"/>
            </w:tcBorders>
            <w:shd w:val="clear" w:color="000000" w:fill="FFFFFF"/>
            <w:vAlign w:val="bottom"/>
            <w:hideMark/>
          </w:tcPr>
          <w:p w14:paraId="5B4F3053"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07FDD0B3" w14:textId="4E247E3B"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2F3C0FC3" w14:textId="77777777" w:rsidR="00A4021A" w:rsidRPr="002D4B10" w:rsidRDefault="00A4021A" w:rsidP="00C50FCE">
            <w:pPr>
              <w:jc w:val="right"/>
              <w:rPr>
                <w:color w:val="000000"/>
              </w:rPr>
            </w:pPr>
          </w:p>
        </w:tc>
      </w:tr>
      <w:tr w:rsidR="00A4021A" w:rsidRPr="004549BF" w14:paraId="4ACD09E9"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31D3B00" w14:textId="77777777" w:rsidR="00A4021A" w:rsidRPr="002D4B10" w:rsidRDefault="00A4021A" w:rsidP="00C50FCE">
            <w:pPr>
              <w:rPr>
                <w:color w:val="000000"/>
              </w:rPr>
            </w:pPr>
            <w:r>
              <w:rPr>
                <w:color w:val="000000"/>
              </w:rPr>
              <w:t>32.</w:t>
            </w:r>
          </w:p>
        </w:tc>
        <w:tc>
          <w:tcPr>
            <w:tcW w:w="4157" w:type="dxa"/>
            <w:tcBorders>
              <w:top w:val="nil"/>
              <w:left w:val="nil"/>
              <w:bottom w:val="single" w:sz="8" w:space="0" w:color="000000"/>
              <w:right w:val="single" w:sz="8" w:space="0" w:color="000000"/>
            </w:tcBorders>
            <w:shd w:val="clear" w:color="000000" w:fill="FFFFFF"/>
            <w:vAlign w:val="bottom"/>
            <w:hideMark/>
          </w:tcPr>
          <w:p w14:paraId="236D41DF" w14:textId="77777777" w:rsidR="00A4021A" w:rsidRPr="002D4B10" w:rsidRDefault="00A4021A" w:rsidP="00C50FCE">
            <w:pPr>
              <w:rPr>
                <w:color w:val="000000"/>
              </w:rPr>
            </w:pPr>
            <w:r>
              <w:rPr>
                <w:color w:val="000000"/>
              </w:rPr>
              <w:t>TECZKA Z GUMKĄ KARTONOWA MIX KOLORÓW A4</w:t>
            </w:r>
          </w:p>
        </w:tc>
        <w:tc>
          <w:tcPr>
            <w:tcW w:w="975" w:type="dxa"/>
            <w:tcBorders>
              <w:top w:val="nil"/>
              <w:left w:val="nil"/>
              <w:bottom w:val="single" w:sz="8" w:space="0" w:color="000000"/>
              <w:right w:val="single" w:sz="8" w:space="0" w:color="000000"/>
            </w:tcBorders>
            <w:shd w:val="clear" w:color="000000" w:fill="FFFFFF"/>
            <w:vAlign w:val="bottom"/>
            <w:hideMark/>
          </w:tcPr>
          <w:p w14:paraId="3184DDCE"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513E00DA" w14:textId="690B8EF3"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52B37CF1" w14:textId="77777777" w:rsidR="00A4021A" w:rsidRPr="002D4B10" w:rsidRDefault="00A4021A" w:rsidP="00C50FCE">
            <w:pPr>
              <w:jc w:val="right"/>
              <w:rPr>
                <w:color w:val="000000"/>
              </w:rPr>
            </w:pPr>
          </w:p>
        </w:tc>
      </w:tr>
      <w:tr w:rsidR="00A4021A" w:rsidRPr="004549BF" w14:paraId="539AEA86"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701F9C0" w14:textId="77777777" w:rsidR="00A4021A" w:rsidRPr="002D4B10" w:rsidRDefault="00A4021A" w:rsidP="00C50FCE">
            <w:pPr>
              <w:rPr>
                <w:color w:val="000000"/>
              </w:rPr>
            </w:pPr>
            <w:r>
              <w:rPr>
                <w:color w:val="000000"/>
              </w:rPr>
              <w:t>33.</w:t>
            </w:r>
          </w:p>
        </w:tc>
        <w:tc>
          <w:tcPr>
            <w:tcW w:w="4157" w:type="dxa"/>
            <w:tcBorders>
              <w:top w:val="nil"/>
              <w:left w:val="nil"/>
              <w:bottom w:val="single" w:sz="8" w:space="0" w:color="000000"/>
              <w:right w:val="single" w:sz="8" w:space="0" w:color="000000"/>
            </w:tcBorders>
            <w:shd w:val="clear" w:color="000000" w:fill="FFFFFF"/>
            <w:vAlign w:val="bottom"/>
            <w:hideMark/>
          </w:tcPr>
          <w:p w14:paraId="61D706E0" w14:textId="77777777" w:rsidR="00A4021A" w:rsidRPr="002D4B10" w:rsidRDefault="00A4021A" w:rsidP="00C50FCE">
            <w:pPr>
              <w:rPr>
                <w:color w:val="000000"/>
              </w:rPr>
            </w:pPr>
            <w:r>
              <w:rPr>
                <w:color w:val="000000"/>
              </w:rPr>
              <w:t>TECZKA SKRZYDŁOWA Z RZEPEM A4  40MM</w:t>
            </w:r>
          </w:p>
        </w:tc>
        <w:tc>
          <w:tcPr>
            <w:tcW w:w="975" w:type="dxa"/>
            <w:tcBorders>
              <w:top w:val="nil"/>
              <w:left w:val="nil"/>
              <w:bottom w:val="single" w:sz="8" w:space="0" w:color="000000"/>
              <w:right w:val="single" w:sz="8" w:space="0" w:color="000000"/>
            </w:tcBorders>
            <w:shd w:val="clear" w:color="000000" w:fill="FFFFFF"/>
            <w:vAlign w:val="bottom"/>
            <w:hideMark/>
          </w:tcPr>
          <w:p w14:paraId="112FAE32"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6D3A8070" w14:textId="7B77E13B"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785E4571" w14:textId="77777777" w:rsidR="00A4021A" w:rsidRPr="002D4B10" w:rsidRDefault="00A4021A" w:rsidP="00C50FCE">
            <w:pPr>
              <w:jc w:val="right"/>
              <w:rPr>
                <w:color w:val="000000"/>
              </w:rPr>
            </w:pPr>
          </w:p>
        </w:tc>
      </w:tr>
      <w:tr w:rsidR="00A4021A" w:rsidRPr="004549BF" w14:paraId="7D1ADE98"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923F4DD" w14:textId="77777777" w:rsidR="00A4021A" w:rsidRPr="002D4B10" w:rsidRDefault="00A4021A" w:rsidP="00C50FCE">
            <w:pPr>
              <w:rPr>
                <w:color w:val="000000"/>
              </w:rPr>
            </w:pPr>
            <w:r>
              <w:rPr>
                <w:color w:val="000000"/>
              </w:rPr>
              <w:t>34.</w:t>
            </w:r>
          </w:p>
        </w:tc>
        <w:tc>
          <w:tcPr>
            <w:tcW w:w="4157" w:type="dxa"/>
            <w:tcBorders>
              <w:top w:val="nil"/>
              <w:left w:val="nil"/>
              <w:bottom w:val="single" w:sz="8" w:space="0" w:color="000000"/>
              <w:right w:val="single" w:sz="8" w:space="0" w:color="000000"/>
            </w:tcBorders>
            <w:shd w:val="clear" w:color="000000" w:fill="FFFFFF"/>
            <w:vAlign w:val="bottom"/>
            <w:hideMark/>
          </w:tcPr>
          <w:p w14:paraId="7375A87C" w14:textId="77777777" w:rsidR="00A4021A" w:rsidRPr="002D4B10" w:rsidRDefault="00A4021A" w:rsidP="00C50FCE">
            <w:pPr>
              <w:rPr>
                <w:color w:val="000000"/>
              </w:rPr>
            </w:pPr>
            <w:r>
              <w:rPr>
                <w:color w:val="000000"/>
              </w:rPr>
              <w:t>TECZKA SKRZYDŁOWA Z RZEPEM A4 15MM</w:t>
            </w:r>
          </w:p>
        </w:tc>
        <w:tc>
          <w:tcPr>
            <w:tcW w:w="975" w:type="dxa"/>
            <w:tcBorders>
              <w:top w:val="nil"/>
              <w:left w:val="nil"/>
              <w:bottom w:val="single" w:sz="8" w:space="0" w:color="000000"/>
              <w:right w:val="single" w:sz="8" w:space="0" w:color="000000"/>
            </w:tcBorders>
            <w:shd w:val="clear" w:color="000000" w:fill="FFFFFF"/>
            <w:vAlign w:val="bottom"/>
            <w:hideMark/>
          </w:tcPr>
          <w:p w14:paraId="03CD93F6"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00B2020A" w14:textId="41089649"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4804D98D" w14:textId="77777777" w:rsidR="00A4021A" w:rsidRPr="002D4B10" w:rsidRDefault="00A4021A" w:rsidP="00C50FCE">
            <w:pPr>
              <w:jc w:val="right"/>
              <w:rPr>
                <w:color w:val="000000"/>
              </w:rPr>
            </w:pPr>
          </w:p>
        </w:tc>
      </w:tr>
      <w:tr w:rsidR="00A4021A" w:rsidRPr="004549BF" w14:paraId="1646CBD4"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ADA79DD" w14:textId="77777777" w:rsidR="00A4021A" w:rsidRPr="002D4B10" w:rsidRDefault="00A4021A" w:rsidP="00C50FCE">
            <w:pPr>
              <w:rPr>
                <w:color w:val="000000"/>
              </w:rPr>
            </w:pPr>
            <w:r>
              <w:rPr>
                <w:color w:val="000000"/>
              </w:rPr>
              <w:t>35.</w:t>
            </w:r>
          </w:p>
        </w:tc>
        <w:tc>
          <w:tcPr>
            <w:tcW w:w="4157" w:type="dxa"/>
            <w:tcBorders>
              <w:top w:val="nil"/>
              <w:left w:val="nil"/>
              <w:bottom w:val="single" w:sz="8" w:space="0" w:color="000000"/>
              <w:right w:val="single" w:sz="8" w:space="0" w:color="000000"/>
            </w:tcBorders>
            <w:shd w:val="clear" w:color="000000" w:fill="FFFFFF"/>
            <w:vAlign w:val="bottom"/>
            <w:hideMark/>
          </w:tcPr>
          <w:p w14:paraId="7A81C483" w14:textId="77777777" w:rsidR="00A4021A" w:rsidRPr="002D4B10" w:rsidRDefault="00A4021A" w:rsidP="00C50FCE">
            <w:pPr>
              <w:rPr>
                <w:color w:val="000000"/>
              </w:rPr>
            </w:pPr>
            <w:r>
              <w:rPr>
                <w:color w:val="000000"/>
              </w:rPr>
              <w:t>TECZKA SKRZYDŁOWA Z GUMKĄ A4  40MM</w:t>
            </w:r>
          </w:p>
        </w:tc>
        <w:tc>
          <w:tcPr>
            <w:tcW w:w="975" w:type="dxa"/>
            <w:tcBorders>
              <w:top w:val="nil"/>
              <w:left w:val="nil"/>
              <w:bottom w:val="single" w:sz="8" w:space="0" w:color="000000"/>
              <w:right w:val="single" w:sz="8" w:space="0" w:color="000000"/>
            </w:tcBorders>
            <w:shd w:val="clear" w:color="000000" w:fill="FFFFFF"/>
            <w:vAlign w:val="bottom"/>
            <w:hideMark/>
          </w:tcPr>
          <w:p w14:paraId="5F5CBC64"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03B42A43" w14:textId="017A401F"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31C60F54" w14:textId="77777777" w:rsidR="00A4021A" w:rsidRPr="002D4B10" w:rsidRDefault="00A4021A" w:rsidP="00C50FCE">
            <w:pPr>
              <w:jc w:val="right"/>
              <w:rPr>
                <w:color w:val="000000"/>
              </w:rPr>
            </w:pPr>
          </w:p>
        </w:tc>
      </w:tr>
      <w:tr w:rsidR="00A4021A" w:rsidRPr="004549BF" w14:paraId="1C4C7BA3" w14:textId="77777777" w:rsidTr="00AC3727">
        <w:trPr>
          <w:gridBefore w:val="1"/>
          <w:gridAfter w:val="1"/>
          <w:wBefore w:w="10" w:type="dxa"/>
          <w:wAfter w:w="8" w:type="dxa"/>
          <w:trHeight w:val="58"/>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5065457" w14:textId="77777777" w:rsidR="00A4021A" w:rsidRPr="002D4B10" w:rsidRDefault="00A4021A" w:rsidP="00C50FCE">
            <w:pPr>
              <w:rPr>
                <w:color w:val="000000"/>
              </w:rPr>
            </w:pPr>
            <w:r>
              <w:rPr>
                <w:color w:val="000000"/>
              </w:rPr>
              <w:t>36.</w:t>
            </w:r>
          </w:p>
        </w:tc>
        <w:tc>
          <w:tcPr>
            <w:tcW w:w="4157" w:type="dxa"/>
            <w:tcBorders>
              <w:top w:val="nil"/>
              <w:left w:val="nil"/>
              <w:bottom w:val="single" w:sz="8" w:space="0" w:color="000000"/>
              <w:right w:val="single" w:sz="8" w:space="0" w:color="000000"/>
            </w:tcBorders>
            <w:shd w:val="clear" w:color="000000" w:fill="FFFFFF"/>
            <w:vAlign w:val="bottom"/>
            <w:hideMark/>
          </w:tcPr>
          <w:p w14:paraId="4EDE5CA7" w14:textId="77777777" w:rsidR="00A4021A" w:rsidRPr="002D4B10" w:rsidRDefault="00A4021A" w:rsidP="00C50FCE">
            <w:pPr>
              <w:rPr>
                <w:color w:val="000000"/>
              </w:rPr>
            </w:pPr>
            <w:r>
              <w:rPr>
                <w:color w:val="000000"/>
              </w:rPr>
              <w:t>TECZKA HARMONIJKOWA, 12 PRZEGRÓDEK ZAOPATRZONYCH W INDEKSY Z WYMIENNYMI ETYKIETAMI, WYKONANA Z GRUBEJ FOLII POLIPROPYLENOWEJ A4</w:t>
            </w:r>
          </w:p>
        </w:tc>
        <w:tc>
          <w:tcPr>
            <w:tcW w:w="975" w:type="dxa"/>
            <w:tcBorders>
              <w:top w:val="nil"/>
              <w:left w:val="nil"/>
              <w:bottom w:val="single" w:sz="8" w:space="0" w:color="000000"/>
              <w:right w:val="single" w:sz="8" w:space="0" w:color="000000"/>
            </w:tcBorders>
            <w:shd w:val="clear" w:color="000000" w:fill="FFFFFF"/>
            <w:vAlign w:val="bottom"/>
            <w:hideMark/>
          </w:tcPr>
          <w:p w14:paraId="439564B5" w14:textId="77777777" w:rsidR="00A4021A" w:rsidRPr="002D4B10" w:rsidRDefault="00A4021A" w:rsidP="00C50FCE">
            <w:pPr>
              <w:jc w:val="right"/>
              <w:rPr>
                <w:color w:val="000000"/>
              </w:rPr>
            </w:pPr>
            <w:r>
              <w:rPr>
                <w:color w:val="000000"/>
              </w:rPr>
              <w:t>2</w:t>
            </w:r>
          </w:p>
        </w:tc>
        <w:tc>
          <w:tcPr>
            <w:tcW w:w="1612" w:type="dxa"/>
            <w:tcBorders>
              <w:top w:val="nil"/>
              <w:left w:val="nil"/>
              <w:bottom w:val="single" w:sz="8" w:space="0" w:color="000000"/>
              <w:right w:val="single" w:sz="8" w:space="0" w:color="000000"/>
            </w:tcBorders>
            <w:shd w:val="clear" w:color="000000" w:fill="FFFFFF"/>
            <w:vAlign w:val="bottom"/>
          </w:tcPr>
          <w:p w14:paraId="55455F20" w14:textId="49FA9152"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615F33A0" w14:textId="77777777" w:rsidR="00A4021A" w:rsidRPr="002D4B10" w:rsidRDefault="00A4021A" w:rsidP="00C50FCE">
            <w:pPr>
              <w:jc w:val="right"/>
              <w:rPr>
                <w:color w:val="000000"/>
              </w:rPr>
            </w:pPr>
          </w:p>
        </w:tc>
      </w:tr>
      <w:tr w:rsidR="00A4021A" w:rsidRPr="004549BF" w14:paraId="2EDADDB6" w14:textId="77777777" w:rsidTr="00AC3727">
        <w:trPr>
          <w:gridBefore w:val="1"/>
          <w:gridAfter w:val="1"/>
          <w:wBefore w:w="10" w:type="dxa"/>
          <w:wAfter w:w="8" w:type="dxa"/>
          <w:trHeight w:val="3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D2FCF04" w14:textId="77777777" w:rsidR="00A4021A" w:rsidRPr="002D4B10" w:rsidRDefault="00A4021A" w:rsidP="00C50FCE">
            <w:pPr>
              <w:rPr>
                <w:color w:val="000000"/>
              </w:rPr>
            </w:pPr>
            <w:r>
              <w:rPr>
                <w:color w:val="000000"/>
              </w:rPr>
              <w:t>37.</w:t>
            </w:r>
          </w:p>
        </w:tc>
        <w:tc>
          <w:tcPr>
            <w:tcW w:w="4157" w:type="dxa"/>
            <w:tcBorders>
              <w:top w:val="nil"/>
              <w:left w:val="nil"/>
              <w:bottom w:val="single" w:sz="8" w:space="0" w:color="000000"/>
              <w:right w:val="single" w:sz="8" w:space="0" w:color="000000"/>
            </w:tcBorders>
            <w:shd w:val="clear" w:color="000000" w:fill="FFFFFF"/>
            <w:vAlign w:val="bottom"/>
            <w:hideMark/>
          </w:tcPr>
          <w:p w14:paraId="6E25AC22" w14:textId="77777777" w:rsidR="00A4021A" w:rsidRPr="002D4B10" w:rsidRDefault="00A4021A" w:rsidP="00C50FCE">
            <w:pPr>
              <w:rPr>
                <w:color w:val="000000"/>
              </w:rPr>
            </w:pPr>
            <w:r>
              <w:rPr>
                <w:color w:val="000000"/>
              </w:rPr>
              <w:t>TECZKA HARMONIJKOWA Z PRZEGRÓDKAMI, PP Z RĄCZKĄ I ZAMKIEM ZATRZASKOWYM</w:t>
            </w:r>
          </w:p>
        </w:tc>
        <w:tc>
          <w:tcPr>
            <w:tcW w:w="975" w:type="dxa"/>
            <w:tcBorders>
              <w:top w:val="nil"/>
              <w:left w:val="nil"/>
              <w:bottom w:val="single" w:sz="8" w:space="0" w:color="000000"/>
              <w:right w:val="single" w:sz="8" w:space="0" w:color="000000"/>
            </w:tcBorders>
            <w:shd w:val="clear" w:color="000000" w:fill="FFFFFF"/>
            <w:vAlign w:val="bottom"/>
            <w:hideMark/>
          </w:tcPr>
          <w:p w14:paraId="364992D5" w14:textId="77777777" w:rsidR="00A4021A" w:rsidRPr="002D4B10" w:rsidRDefault="00A4021A" w:rsidP="00C50FCE">
            <w:pPr>
              <w:jc w:val="right"/>
              <w:rPr>
                <w:color w:val="000000"/>
              </w:rPr>
            </w:pPr>
            <w:r>
              <w:rPr>
                <w:color w:val="000000"/>
              </w:rPr>
              <w:t>2</w:t>
            </w:r>
          </w:p>
        </w:tc>
        <w:tc>
          <w:tcPr>
            <w:tcW w:w="1612" w:type="dxa"/>
            <w:tcBorders>
              <w:top w:val="nil"/>
              <w:left w:val="nil"/>
              <w:bottom w:val="single" w:sz="8" w:space="0" w:color="000000"/>
              <w:right w:val="single" w:sz="8" w:space="0" w:color="000000"/>
            </w:tcBorders>
            <w:shd w:val="clear" w:color="000000" w:fill="FFFFFF"/>
            <w:vAlign w:val="bottom"/>
          </w:tcPr>
          <w:p w14:paraId="3F92C03C" w14:textId="2CA5C923"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7BE582E1" w14:textId="77777777" w:rsidR="00A4021A" w:rsidRPr="002D4B10" w:rsidRDefault="00A4021A" w:rsidP="00C50FCE">
            <w:pPr>
              <w:jc w:val="right"/>
              <w:rPr>
                <w:color w:val="000000"/>
              </w:rPr>
            </w:pPr>
          </w:p>
        </w:tc>
      </w:tr>
      <w:tr w:rsidR="00A4021A" w:rsidRPr="004549BF" w14:paraId="5A86D1B9"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D785F38" w14:textId="77777777" w:rsidR="00A4021A" w:rsidRPr="002D4B10" w:rsidRDefault="00A4021A" w:rsidP="00C50FCE">
            <w:pPr>
              <w:rPr>
                <w:color w:val="000000"/>
              </w:rPr>
            </w:pPr>
            <w:r>
              <w:rPr>
                <w:color w:val="000000"/>
              </w:rPr>
              <w:t>38.</w:t>
            </w:r>
          </w:p>
        </w:tc>
        <w:tc>
          <w:tcPr>
            <w:tcW w:w="4157" w:type="dxa"/>
            <w:tcBorders>
              <w:top w:val="nil"/>
              <w:left w:val="nil"/>
              <w:bottom w:val="single" w:sz="8" w:space="0" w:color="000000"/>
              <w:right w:val="single" w:sz="8" w:space="0" w:color="000000"/>
            </w:tcBorders>
            <w:shd w:val="clear" w:color="000000" w:fill="FFFFFF"/>
            <w:vAlign w:val="bottom"/>
            <w:hideMark/>
          </w:tcPr>
          <w:p w14:paraId="2DE9A17D" w14:textId="77777777" w:rsidR="00A4021A" w:rsidRPr="002D4B10" w:rsidRDefault="00A4021A" w:rsidP="00C50FCE">
            <w:pPr>
              <w:rPr>
                <w:color w:val="000000"/>
              </w:rPr>
            </w:pPr>
            <w:r>
              <w:rPr>
                <w:color w:val="000000"/>
              </w:rPr>
              <w:t>TECZKA ZAWIESZKOWA NIEBIESKA PAKOWANE PO 25 SZT.</w:t>
            </w:r>
          </w:p>
        </w:tc>
        <w:tc>
          <w:tcPr>
            <w:tcW w:w="975" w:type="dxa"/>
            <w:tcBorders>
              <w:top w:val="nil"/>
              <w:left w:val="nil"/>
              <w:bottom w:val="single" w:sz="8" w:space="0" w:color="000000"/>
              <w:right w:val="single" w:sz="8" w:space="0" w:color="000000"/>
            </w:tcBorders>
            <w:shd w:val="clear" w:color="000000" w:fill="FFFFFF"/>
            <w:vAlign w:val="bottom"/>
            <w:hideMark/>
          </w:tcPr>
          <w:p w14:paraId="76E51073" w14:textId="77777777" w:rsidR="00A4021A" w:rsidRPr="002D4B10" w:rsidRDefault="00A4021A" w:rsidP="00C50FCE">
            <w:pPr>
              <w:jc w:val="right"/>
              <w:rPr>
                <w:color w:val="000000"/>
              </w:rPr>
            </w:pPr>
            <w:r>
              <w:rPr>
                <w:color w:val="000000"/>
              </w:rPr>
              <w:t>1</w:t>
            </w:r>
          </w:p>
        </w:tc>
        <w:tc>
          <w:tcPr>
            <w:tcW w:w="1612" w:type="dxa"/>
            <w:tcBorders>
              <w:top w:val="nil"/>
              <w:left w:val="nil"/>
              <w:bottom w:val="single" w:sz="8" w:space="0" w:color="000000"/>
              <w:right w:val="single" w:sz="8" w:space="0" w:color="000000"/>
            </w:tcBorders>
            <w:shd w:val="clear" w:color="000000" w:fill="FFFFFF"/>
            <w:vAlign w:val="bottom"/>
          </w:tcPr>
          <w:p w14:paraId="4CB4F606" w14:textId="6F221A8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554F33E6" w14:textId="77777777" w:rsidR="00A4021A" w:rsidRPr="002D4B10" w:rsidRDefault="00A4021A" w:rsidP="00C50FCE">
            <w:pPr>
              <w:jc w:val="right"/>
              <w:rPr>
                <w:color w:val="000000"/>
              </w:rPr>
            </w:pPr>
          </w:p>
        </w:tc>
      </w:tr>
      <w:tr w:rsidR="00A4021A" w:rsidRPr="004549BF" w14:paraId="50497AA5"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12897E1" w14:textId="77777777" w:rsidR="00A4021A" w:rsidRPr="002D4B10" w:rsidRDefault="00A4021A" w:rsidP="00C50FCE">
            <w:pPr>
              <w:rPr>
                <w:color w:val="000000"/>
              </w:rPr>
            </w:pPr>
            <w:r>
              <w:rPr>
                <w:color w:val="000000"/>
              </w:rPr>
              <w:t>39.</w:t>
            </w:r>
          </w:p>
        </w:tc>
        <w:tc>
          <w:tcPr>
            <w:tcW w:w="4157" w:type="dxa"/>
            <w:tcBorders>
              <w:top w:val="nil"/>
              <w:left w:val="nil"/>
              <w:bottom w:val="single" w:sz="8" w:space="0" w:color="000000"/>
              <w:right w:val="single" w:sz="8" w:space="0" w:color="000000"/>
            </w:tcBorders>
            <w:shd w:val="clear" w:color="000000" w:fill="FFFFFF"/>
            <w:vAlign w:val="bottom"/>
            <w:hideMark/>
          </w:tcPr>
          <w:p w14:paraId="0D5734E9" w14:textId="77777777" w:rsidR="00A4021A" w:rsidRPr="002D4B10" w:rsidRDefault="00A4021A" w:rsidP="00C50FCE">
            <w:pPr>
              <w:rPr>
                <w:color w:val="000000"/>
              </w:rPr>
            </w:pPr>
            <w:r>
              <w:rPr>
                <w:color w:val="000000"/>
              </w:rPr>
              <w:t>TECZKA ZAWIESZKOWA ŻÓŁTA PAKOWANE PO 25 SZT.</w:t>
            </w:r>
          </w:p>
        </w:tc>
        <w:tc>
          <w:tcPr>
            <w:tcW w:w="975" w:type="dxa"/>
            <w:tcBorders>
              <w:top w:val="nil"/>
              <w:left w:val="nil"/>
              <w:bottom w:val="single" w:sz="8" w:space="0" w:color="000000"/>
              <w:right w:val="single" w:sz="8" w:space="0" w:color="000000"/>
            </w:tcBorders>
            <w:shd w:val="clear" w:color="000000" w:fill="FFFFFF"/>
            <w:vAlign w:val="bottom"/>
            <w:hideMark/>
          </w:tcPr>
          <w:p w14:paraId="65957B87" w14:textId="77777777" w:rsidR="00A4021A" w:rsidRPr="002D4B10" w:rsidRDefault="00A4021A" w:rsidP="00C50FCE">
            <w:pPr>
              <w:jc w:val="right"/>
              <w:rPr>
                <w:color w:val="000000"/>
              </w:rPr>
            </w:pPr>
            <w:r>
              <w:rPr>
                <w:color w:val="000000"/>
              </w:rPr>
              <w:t>1</w:t>
            </w:r>
          </w:p>
        </w:tc>
        <w:tc>
          <w:tcPr>
            <w:tcW w:w="1612" w:type="dxa"/>
            <w:tcBorders>
              <w:top w:val="nil"/>
              <w:left w:val="nil"/>
              <w:bottom w:val="single" w:sz="8" w:space="0" w:color="000000"/>
              <w:right w:val="single" w:sz="8" w:space="0" w:color="000000"/>
            </w:tcBorders>
            <w:shd w:val="clear" w:color="000000" w:fill="FFFFFF"/>
            <w:vAlign w:val="bottom"/>
          </w:tcPr>
          <w:p w14:paraId="32B0C7D1" w14:textId="0A61A76F"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42EE6FF2" w14:textId="77777777" w:rsidR="00A4021A" w:rsidRPr="002D4B10" w:rsidRDefault="00A4021A" w:rsidP="00C50FCE">
            <w:pPr>
              <w:jc w:val="right"/>
              <w:rPr>
                <w:color w:val="000000"/>
              </w:rPr>
            </w:pPr>
          </w:p>
        </w:tc>
      </w:tr>
      <w:tr w:rsidR="00A4021A" w:rsidRPr="004549BF" w14:paraId="0596CF5B"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DF2DCB7" w14:textId="77777777" w:rsidR="00A4021A" w:rsidRPr="002D4B10" w:rsidRDefault="00A4021A" w:rsidP="00C50FCE">
            <w:pPr>
              <w:rPr>
                <w:color w:val="000000"/>
              </w:rPr>
            </w:pPr>
            <w:r>
              <w:rPr>
                <w:color w:val="000000"/>
              </w:rPr>
              <w:t>40.</w:t>
            </w:r>
          </w:p>
        </w:tc>
        <w:tc>
          <w:tcPr>
            <w:tcW w:w="4157" w:type="dxa"/>
            <w:tcBorders>
              <w:top w:val="nil"/>
              <w:left w:val="nil"/>
              <w:bottom w:val="single" w:sz="8" w:space="0" w:color="000000"/>
              <w:right w:val="single" w:sz="8" w:space="0" w:color="000000"/>
            </w:tcBorders>
            <w:shd w:val="clear" w:color="000000" w:fill="FFFFFF"/>
            <w:vAlign w:val="bottom"/>
            <w:hideMark/>
          </w:tcPr>
          <w:p w14:paraId="590A2AFA" w14:textId="77777777" w:rsidR="00A4021A" w:rsidRPr="002D4B10" w:rsidRDefault="00A4021A" w:rsidP="00C50FCE">
            <w:pPr>
              <w:rPr>
                <w:color w:val="000000"/>
              </w:rPr>
            </w:pPr>
            <w:r>
              <w:rPr>
                <w:color w:val="000000"/>
              </w:rPr>
              <w:t>TECZKA NA ZATRZASK A4</w:t>
            </w:r>
          </w:p>
        </w:tc>
        <w:tc>
          <w:tcPr>
            <w:tcW w:w="975" w:type="dxa"/>
            <w:tcBorders>
              <w:top w:val="nil"/>
              <w:left w:val="nil"/>
              <w:bottom w:val="single" w:sz="8" w:space="0" w:color="000000"/>
              <w:right w:val="single" w:sz="8" w:space="0" w:color="000000"/>
            </w:tcBorders>
            <w:shd w:val="clear" w:color="000000" w:fill="FFFFFF"/>
            <w:vAlign w:val="bottom"/>
            <w:hideMark/>
          </w:tcPr>
          <w:p w14:paraId="761F9222"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34360FF9" w14:textId="5F610BE3"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190F9369" w14:textId="77777777" w:rsidR="00A4021A" w:rsidRPr="002D4B10" w:rsidRDefault="00A4021A" w:rsidP="00C50FCE">
            <w:pPr>
              <w:jc w:val="right"/>
              <w:rPr>
                <w:color w:val="000000"/>
              </w:rPr>
            </w:pPr>
          </w:p>
        </w:tc>
      </w:tr>
      <w:tr w:rsidR="00A4021A" w:rsidRPr="004549BF" w14:paraId="57AD5ECA" w14:textId="77777777" w:rsidTr="00AC3727">
        <w:trPr>
          <w:gridBefore w:val="1"/>
          <w:gridAfter w:val="1"/>
          <w:wBefore w:w="10" w:type="dxa"/>
          <w:wAfter w:w="8" w:type="dxa"/>
          <w:trHeight w:val="3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59D8FFB" w14:textId="77777777" w:rsidR="00A4021A" w:rsidRPr="002D4B10" w:rsidRDefault="00A4021A" w:rsidP="00C50FCE">
            <w:pPr>
              <w:rPr>
                <w:color w:val="000000"/>
              </w:rPr>
            </w:pPr>
            <w:r>
              <w:rPr>
                <w:color w:val="000000"/>
              </w:rPr>
              <w:t>41.</w:t>
            </w:r>
          </w:p>
        </w:tc>
        <w:tc>
          <w:tcPr>
            <w:tcW w:w="4157" w:type="dxa"/>
            <w:tcBorders>
              <w:top w:val="nil"/>
              <w:left w:val="nil"/>
              <w:bottom w:val="single" w:sz="8" w:space="0" w:color="000000"/>
              <w:right w:val="single" w:sz="8" w:space="0" w:color="000000"/>
            </w:tcBorders>
            <w:shd w:val="clear" w:color="000000" w:fill="FFFFFF"/>
            <w:vAlign w:val="bottom"/>
            <w:hideMark/>
          </w:tcPr>
          <w:p w14:paraId="08A95353" w14:textId="77777777" w:rsidR="00A4021A" w:rsidRPr="002D4B10" w:rsidRDefault="00A4021A" w:rsidP="00C50FCE">
            <w:pPr>
              <w:rPr>
                <w:color w:val="000000"/>
              </w:rPr>
            </w:pPr>
            <w:r>
              <w:rPr>
                <w:color w:val="000000"/>
              </w:rPr>
              <w:t>TECZKA ZAWIESZKOWA NIEBIESKA Z BOCZKAMI PAKOWANE PO 25 SZT.</w:t>
            </w:r>
          </w:p>
        </w:tc>
        <w:tc>
          <w:tcPr>
            <w:tcW w:w="975" w:type="dxa"/>
            <w:tcBorders>
              <w:top w:val="nil"/>
              <w:left w:val="nil"/>
              <w:bottom w:val="single" w:sz="8" w:space="0" w:color="000000"/>
              <w:right w:val="single" w:sz="8" w:space="0" w:color="000000"/>
            </w:tcBorders>
            <w:shd w:val="clear" w:color="000000" w:fill="FFFFFF"/>
            <w:vAlign w:val="bottom"/>
            <w:hideMark/>
          </w:tcPr>
          <w:p w14:paraId="62EE4109" w14:textId="77777777" w:rsidR="00A4021A" w:rsidRPr="002D4B10" w:rsidRDefault="00A4021A" w:rsidP="00C50FCE">
            <w:pPr>
              <w:jc w:val="right"/>
              <w:rPr>
                <w:color w:val="000000"/>
              </w:rPr>
            </w:pPr>
            <w:r>
              <w:rPr>
                <w:color w:val="000000"/>
              </w:rPr>
              <w:t>1</w:t>
            </w:r>
          </w:p>
        </w:tc>
        <w:tc>
          <w:tcPr>
            <w:tcW w:w="1612" w:type="dxa"/>
            <w:tcBorders>
              <w:top w:val="nil"/>
              <w:left w:val="nil"/>
              <w:bottom w:val="single" w:sz="8" w:space="0" w:color="000000"/>
              <w:right w:val="single" w:sz="8" w:space="0" w:color="000000"/>
            </w:tcBorders>
            <w:shd w:val="clear" w:color="000000" w:fill="FFFFFF"/>
            <w:vAlign w:val="bottom"/>
          </w:tcPr>
          <w:p w14:paraId="6941E4B6" w14:textId="2911F702"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1FF01048" w14:textId="77777777" w:rsidR="00A4021A" w:rsidRPr="002D4B10" w:rsidRDefault="00A4021A" w:rsidP="00C50FCE">
            <w:pPr>
              <w:jc w:val="right"/>
              <w:rPr>
                <w:color w:val="000000"/>
              </w:rPr>
            </w:pPr>
          </w:p>
        </w:tc>
      </w:tr>
      <w:tr w:rsidR="00A4021A" w:rsidRPr="004549BF" w14:paraId="118D2071"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11A53E9" w14:textId="77777777" w:rsidR="00A4021A" w:rsidRPr="002D4B10" w:rsidRDefault="00A4021A" w:rsidP="00C50FCE">
            <w:pPr>
              <w:rPr>
                <w:color w:val="000000"/>
              </w:rPr>
            </w:pPr>
            <w:r>
              <w:rPr>
                <w:color w:val="000000"/>
              </w:rPr>
              <w:t>42.</w:t>
            </w:r>
          </w:p>
        </w:tc>
        <w:tc>
          <w:tcPr>
            <w:tcW w:w="4157" w:type="dxa"/>
            <w:tcBorders>
              <w:top w:val="nil"/>
              <w:left w:val="nil"/>
              <w:bottom w:val="single" w:sz="8" w:space="0" w:color="000000"/>
              <w:right w:val="single" w:sz="8" w:space="0" w:color="000000"/>
            </w:tcBorders>
            <w:shd w:val="clear" w:color="000000" w:fill="FFFFFF"/>
            <w:vAlign w:val="bottom"/>
            <w:hideMark/>
          </w:tcPr>
          <w:p w14:paraId="5A11D408" w14:textId="77777777" w:rsidR="00A4021A" w:rsidRPr="002D4B10" w:rsidRDefault="00A4021A" w:rsidP="00C50FCE">
            <w:pPr>
              <w:rPr>
                <w:color w:val="000000"/>
              </w:rPr>
            </w:pPr>
            <w:r>
              <w:rPr>
                <w:color w:val="000000"/>
              </w:rPr>
              <w:t>TECZKA ZAWIESZKOWA ŻÓŁTA PAKOWANE Z BOCZKAMI PO 25 SZT.</w:t>
            </w:r>
          </w:p>
        </w:tc>
        <w:tc>
          <w:tcPr>
            <w:tcW w:w="975" w:type="dxa"/>
            <w:tcBorders>
              <w:top w:val="nil"/>
              <w:left w:val="nil"/>
              <w:bottom w:val="single" w:sz="8" w:space="0" w:color="000000"/>
              <w:right w:val="single" w:sz="8" w:space="0" w:color="000000"/>
            </w:tcBorders>
            <w:shd w:val="clear" w:color="000000" w:fill="FFFFFF"/>
            <w:vAlign w:val="bottom"/>
            <w:hideMark/>
          </w:tcPr>
          <w:p w14:paraId="79000E32" w14:textId="77777777" w:rsidR="00A4021A" w:rsidRPr="002D4B10" w:rsidRDefault="00A4021A" w:rsidP="00C50FCE">
            <w:pPr>
              <w:jc w:val="right"/>
              <w:rPr>
                <w:color w:val="000000"/>
              </w:rPr>
            </w:pPr>
            <w:r>
              <w:rPr>
                <w:color w:val="000000"/>
              </w:rPr>
              <w:t>1</w:t>
            </w:r>
          </w:p>
        </w:tc>
        <w:tc>
          <w:tcPr>
            <w:tcW w:w="1612" w:type="dxa"/>
            <w:tcBorders>
              <w:top w:val="nil"/>
              <w:left w:val="nil"/>
              <w:bottom w:val="single" w:sz="8" w:space="0" w:color="000000"/>
              <w:right w:val="single" w:sz="8" w:space="0" w:color="000000"/>
            </w:tcBorders>
            <w:shd w:val="clear" w:color="000000" w:fill="FFFFFF"/>
            <w:vAlign w:val="bottom"/>
          </w:tcPr>
          <w:p w14:paraId="122D8575" w14:textId="313DBEA6"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7765A58E" w14:textId="77777777" w:rsidR="00A4021A" w:rsidRPr="002D4B10" w:rsidRDefault="00A4021A" w:rsidP="00C50FCE">
            <w:pPr>
              <w:jc w:val="right"/>
              <w:rPr>
                <w:color w:val="000000"/>
              </w:rPr>
            </w:pPr>
          </w:p>
        </w:tc>
      </w:tr>
      <w:tr w:rsidR="00A4021A" w:rsidRPr="004549BF" w14:paraId="6FC6A7BB" w14:textId="77777777" w:rsidTr="00AC3727">
        <w:trPr>
          <w:gridBefore w:val="1"/>
          <w:gridAfter w:val="1"/>
          <w:wBefore w:w="10" w:type="dxa"/>
          <w:wAfter w:w="8" w:type="dxa"/>
          <w:trHeight w:val="47"/>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E22393C" w14:textId="77777777" w:rsidR="00A4021A" w:rsidRPr="002D4B10" w:rsidRDefault="00A4021A" w:rsidP="00C50FCE">
            <w:pPr>
              <w:rPr>
                <w:color w:val="000000"/>
              </w:rPr>
            </w:pPr>
            <w:r>
              <w:rPr>
                <w:color w:val="000000"/>
              </w:rPr>
              <w:t>43.</w:t>
            </w:r>
          </w:p>
        </w:tc>
        <w:tc>
          <w:tcPr>
            <w:tcW w:w="4157" w:type="dxa"/>
            <w:tcBorders>
              <w:top w:val="nil"/>
              <w:left w:val="nil"/>
              <w:bottom w:val="single" w:sz="8" w:space="0" w:color="000000"/>
              <w:right w:val="single" w:sz="8" w:space="0" w:color="000000"/>
            </w:tcBorders>
            <w:shd w:val="clear" w:color="000000" w:fill="FFFFFF"/>
            <w:vAlign w:val="bottom"/>
            <w:hideMark/>
          </w:tcPr>
          <w:p w14:paraId="31FA96C1" w14:textId="77777777" w:rsidR="00A4021A" w:rsidRPr="002D4B10" w:rsidRDefault="00A4021A" w:rsidP="00C50FCE">
            <w:pPr>
              <w:rPr>
                <w:color w:val="000000"/>
              </w:rPr>
            </w:pPr>
            <w:r>
              <w:rPr>
                <w:color w:val="000000"/>
              </w:rPr>
              <w:t>TECZKA DO PODPISU Z 20 PRZEKŁADKAMI, WYKONANA Z KARTONU, Z ZEWNĄTRZ POKRYTA FOLIĄ POLIPROPYLENOWĄ A4</w:t>
            </w:r>
          </w:p>
        </w:tc>
        <w:tc>
          <w:tcPr>
            <w:tcW w:w="975" w:type="dxa"/>
            <w:tcBorders>
              <w:top w:val="nil"/>
              <w:left w:val="nil"/>
              <w:bottom w:val="single" w:sz="8" w:space="0" w:color="000000"/>
              <w:right w:val="single" w:sz="8" w:space="0" w:color="000000"/>
            </w:tcBorders>
            <w:shd w:val="clear" w:color="000000" w:fill="FFFFFF"/>
            <w:vAlign w:val="bottom"/>
            <w:hideMark/>
          </w:tcPr>
          <w:p w14:paraId="75762993"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5125E6D6" w14:textId="28C7C59D"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36157217" w14:textId="77777777" w:rsidR="00A4021A" w:rsidRPr="002D4B10" w:rsidRDefault="00A4021A" w:rsidP="00C50FCE">
            <w:pPr>
              <w:jc w:val="right"/>
              <w:rPr>
                <w:color w:val="000000"/>
              </w:rPr>
            </w:pPr>
          </w:p>
        </w:tc>
      </w:tr>
      <w:tr w:rsidR="00A4021A" w:rsidRPr="004549BF" w14:paraId="46396CB0" w14:textId="77777777" w:rsidTr="00AC3727">
        <w:trPr>
          <w:gridBefore w:val="1"/>
          <w:gridAfter w:val="1"/>
          <w:wBefore w:w="10" w:type="dxa"/>
          <w:wAfter w:w="8" w:type="dxa"/>
          <w:trHeight w:val="37"/>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31DA6CC" w14:textId="77777777" w:rsidR="00A4021A" w:rsidRPr="002D4B10" w:rsidRDefault="00A4021A" w:rsidP="00C50FCE">
            <w:pPr>
              <w:rPr>
                <w:color w:val="000000"/>
              </w:rPr>
            </w:pPr>
            <w:r>
              <w:rPr>
                <w:color w:val="000000"/>
              </w:rPr>
              <w:t>44.</w:t>
            </w:r>
          </w:p>
        </w:tc>
        <w:tc>
          <w:tcPr>
            <w:tcW w:w="4157" w:type="dxa"/>
            <w:tcBorders>
              <w:top w:val="nil"/>
              <w:left w:val="nil"/>
              <w:bottom w:val="single" w:sz="8" w:space="0" w:color="000000"/>
              <w:right w:val="single" w:sz="8" w:space="0" w:color="000000"/>
            </w:tcBorders>
            <w:shd w:val="clear" w:color="000000" w:fill="FFFFFF"/>
            <w:vAlign w:val="bottom"/>
            <w:hideMark/>
          </w:tcPr>
          <w:p w14:paraId="1394AF50" w14:textId="77777777" w:rsidR="00A4021A" w:rsidRPr="002D4B10" w:rsidRDefault="00A4021A" w:rsidP="00C50FCE">
            <w:pPr>
              <w:rPr>
                <w:color w:val="000000"/>
              </w:rPr>
            </w:pPr>
            <w:r>
              <w:rPr>
                <w:color w:val="000000"/>
              </w:rPr>
              <w:t>TECZKA WYKONANA Z POLIPROPYLENU Z 6-8 PRZEKŁADEK ZABEZPIECZONA NAROŻNYMI GUMKAMI A4</w:t>
            </w:r>
          </w:p>
        </w:tc>
        <w:tc>
          <w:tcPr>
            <w:tcW w:w="975" w:type="dxa"/>
            <w:tcBorders>
              <w:top w:val="nil"/>
              <w:left w:val="nil"/>
              <w:bottom w:val="single" w:sz="8" w:space="0" w:color="000000"/>
              <w:right w:val="single" w:sz="8" w:space="0" w:color="000000"/>
            </w:tcBorders>
            <w:shd w:val="clear" w:color="000000" w:fill="FFFFFF"/>
            <w:vAlign w:val="bottom"/>
            <w:hideMark/>
          </w:tcPr>
          <w:p w14:paraId="4A164350" w14:textId="77777777" w:rsidR="00A4021A" w:rsidRPr="002D4B10" w:rsidRDefault="00A4021A" w:rsidP="00C50FCE">
            <w:pPr>
              <w:jc w:val="right"/>
              <w:rPr>
                <w:color w:val="000000"/>
              </w:rPr>
            </w:pPr>
            <w:r>
              <w:rPr>
                <w:color w:val="000000"/>
              </w:rPr>
              <w:t>2</w:t>
            </w:r>
          </w:p>
        </w:tc>
        <w:tc>
          <w:tcPr>
            <w:tcW w:w="1612" w:type="dxa"/>
            <w:tcBorders>
              <w:top w:val="nil"/>
              <w:left w:val="nil"/>
              <w:bottom w:val="single" w:sz="8" w:space="0" w:color="000000"/>
              <w:right w:val="single" w:sz="8" w:space="0" w:color="000000"/>
            </w:tcBorders>
            <w:shd w:val="clear" w:color="000000" w:fill="FFFFFF"/>
            <w:vAlign w:val="bottom"/>
          </w:tcPr>
          <w:p w14:paraId="53213731" w14:textId="12F4F3AD"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3C4F388E" w14:textId="77777777" w:rsidR="00A4021A" w:rsidRPr="002D4B10" w:rsidRDefault="00A4021A" w:rsidP="00C50FCE">
            <w:pPr>
              <w:jc w:val="right"/>
              <w:rPr>
                <w:color w:val="000000"/>
              </w:rPr>
            </w:pPr>
          </w:p>
        </w:tc>
      </w:tr>
      <w:tr w:rsidR="00A4021A" w:rsidRPr="004549BF" w14:paraId="6FF1D9A1" w14:textId="77777777" w:rsidTr="00AC3727">
        <w:trPr>
          <w:gridBefore w:val="1"/>
          <w:gridAfter w:val="1"/>
          <w:wBefore w:w="10" w:type="dxa"/>
          <w:wAfter w:w="8" w:type="dxa"/>
          <w:trHeight w:val="3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40B7242" w14:textId="77777777" w:rsidR="00A4021A" w:rsidRPr="002D4B10" w:rsidRDefault="00A4021A" w:rsidP="00C50FCE">
            <w:pPr>
              <w:rPr>
                <w:color w:val="000000"/>
              </w:rPr>
            </w:pPr>
            <w:r>
              <w:rPr>
                <w:color w:val="000000"/>
              </w:rPr>
              <w:t>45.</w:t>
            </w:r>
          </w:p>
        </w:tc>
        <w:tc>
          <w:tcPr>
            <w:tcW w:w="4157" w:type="dxa"/>
            <w:tcBorders>
              <w:top w:val="nil"/>
              <w:left w:val="nil"/>
              <w:bottom w:val="single" w:sz="8" w:space="0" w:color="000000"/>
              <w:right w:val="single" w:sz="8" w:space="0" w:color="000000"/>
            </w:tcBorders>
            <w:shd w:val="clear" w:color="000000" w:fill="FFFFFF"/>
            <w:vAlign w:val="bottom"/>
            <w:hideMark/>
          </w:tcPr>
          <w:p w14:paraId="662B0B0B" w14:textId="77777777" w:rsidR="00A4021A" w:rsidRPr="002D4B10" w:rsidRDefault="00A4021A" w:rsidP="00C50FCE">
            <w:pPr>
              <w:rPr>
                <w:color w:val="000000"/>
              </w:rPr>
            </w:pPr>
            <w:r>
              <w:rPr>
                <w:color w:val="000000"/>
              </w:rPr>
              <w:t xml:space="preserve">TECZKA KARTONOWA Z 12 </w:t>
            </w:r>
            <w:r>
              <w:rPr>
                <w:color w:val="000000"/>
              </w:rPr>
              <w:lastRenderedPageBreak/>
              <w:t>PRZEKŁADKAMI ZABEZPIECZONA NAROŻNYMI GUMKAMI A4</w:t>
            </w:r>
          </w:p>
        </w:tc>
        <w:tc>
          <w:tcPr>
            <w:tcW w:w="975" w:type="dxa"/>
            <w:tcBorders>
              <w:top w:val="nil"/>
              <w:left w:val="nil"/>
              <w:bottom w:val="single" w:sz="8" w:space="0" w:color="000000"/>
              <w:right w:val="single" w:sz="8" w:space="0" w:color="000000"/>
            </w:tcBorders>
            <w:shd w:val="clear" w:color="000000" w:fill="FFFFFF"/>
            <w:vAlign w:val="bottom"/>
            <w:hideMark/>
          </w:tcPr>
          <w:p w14:paraId="1C538043" w14:textId="77777777" w:rsidR="00A4021A" w:rsidRPr="002D4B10" w:rsidRDefault="00A4021A" w:rsidP="00C50FCE">
            <w:pPr>
              <w:jc w:val="right"/>
              <w:rPr>
                <w:color w:val="000000"/>
              </w:rPr>
            </w:pPr>
            <w:r>
              <w:rPr>
                <w:color w:val="000000"/>
              </w:rPr>
              <w:lastRenderedPageBreak/>
              <w:t>2</w:t>
            </w:r>
          </w:p>
        </w:tc>
        <w:tc>
          <w:tcPr>
            <w:tcW w:w="1612" w:type="dxa"/>
            <w:tcBorders>
              <w:top w:val="nil"/>
              <w:left w:val="nil"/>
              <w:bottom w:val="single" w:sz="8" w:space="0" w:color="000000"/>
              <w:right w:val="single" w:sz="8" w:space="0" w:color="000000"/>
            </w:tcBorders>
            <w:shd w:val="clear" w:color="000000" w:fill="FFFFFF"/>
            <w:vAlign w:val="bottom"/>
          </w:tcPr>
          <w:p w14:paraId="4A6C46F5" w14:textId="5A34ECF1"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36EAFCD2" w14:textId="77777777" w:rsidR="00A4021A" w:rsidRPr="002D4B10" w:rsidRDefault="00A4021A" w:rsidP="00C50FCE">
            <w:pPr>
              <w:jc w:val="right"/>
              <w:rPr>
                <w:color w:val="000000"/>
              </w:rPr>
            </w:pPr>
          </w:p>
        </w:tc>
      </w:tr>
      <w:tr w:rsidR="00A4021A" w:rsidRPr="004549BF" w14:paraId="06762EF1" w14:textId="77777777" w:rsidTr="00AC3727">
        <w:trPr>
          <w:gridBefore w:val="1"/>
          <w:gridAfter w:val="1"/>
          <w:wBefore w:w="10" w:type="dxa"/>
          <w:wAfter w:w="8" w:type="dxa"/>
          <w:trHeight w:val="4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C36F16C" w14:textId="77777777" w:rsidR="00A4021A" w:rsidRPr="002D4B10" w:rsidRDefault="00A4021A" w:rsidP="00C50FCE">
            <w:pPr>
              <w:rPr>
                <w:color w:val="000000"/>
              </w:rPr>
            </w:pPr>
            <w:r>
              <w:rPr>
                <w:color w:val="000000"/>
              </w:rPr>
              <w:t>46.</w:t>
            </w:r>
          </w:p>
        </w:tc>
        <w:tc>
          <w:tcPr>
            <w:tcW w:w="4157" w:type="dxa"/>
            <w:tcBorders>
              <w:top w:val="nil"/>
              <w:left w:val="nil"/>
              <w:bottom w:val="single" w:sz="8" w:space="0" w:color="000000"/>
              <w:right w:val="single" w:sz="8" w:space="0" w:color="000000"/>
            </w:tcBorders>
            <w:shd w:val="clear" w:color="000000" w:fill="FFFFFF"/>
            <w:vAlign w:val="bottom"/>
            <w:hideMark/>
          </w:tcPr>
          <w:p w14:paraId="52D8807E" w14:textId="77777777" w:rsidR="00A4021A" w:rsidRPr="002D4B10" w:rsidRDefault="00A4021A" w:rsidP="00C50FCE">
            <w:pPr>
              <w:rPr>
                <w:color w:val="000000"/>
              </w:rPr>
            </w:pPr>
            <w:r>
              <w:rPr>
                <w:color w:val="000000"/>
              </w:rPr>
              <w:t>TWARDE OKŁADKI DO DYPLOMÓW, FORMAT A4, WYKOŃCZONE SKÓROPODOBNĄ OKLEINĄ Z BIAŁĄ WKLEJKĄ. KOLOR GRANATOWY</w:t>
            </w:r>
          </w:p>
        </w:tc>
        <w:tc>
          <w:tcPr>
            <w:tcW w:w="975" w:type="dxa"/>
            <w:tcBorders>
              <w:top w:val="nil"/>
              <w:left w:val="nil"/>
              <w:bottom w:val="single" w:sz="8" w:space="0" w:color="000000"/>
              <w:right w:val="single" w:sz="8" w:space="0" w:color="000000"/>
            </w:tcBorders>
            <w:shd w:val="clear" w:color="000000" w:fill="FFFFFF"/>
            <w:vAlign w:val="bottom"/>
            <w:hideMark/>
          </w:tcPr>
          <w:p w14:paraId="56C64DD2"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10A44849" w14:textId="3B72C320"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0975C794" w14:textId="77777777" w:rsidR="00A4021A" w:rsidRPr="002D4B10" w:rsidRDefault="00A4021A" w:rsidP="00C50FCE">
            <w:pPr>
              <w:jc w:val="right"/>
              <w:rPr>
                <w:color w:val="000000"/>
              </w:rPr>
            </w:pPr>
          </w:p>
        </w:tc>
      </w:tr>
      <w:tr w:rsidR="00A4021A" w:rsidRPr="004549BF" w14:paraId="07BD1011"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EF39389" w14:textId="77777777" w:rsidR="00A4021A" w:rsidRPr="002D4B10" w:rsidRDefault="00A4021A" w:rsidP="00C50FCE">
            <w:pPr>
              <w:rPr>
                <w:color w:val="000000"/>
              </w:rPr>
            </w:pPr>
            <w:r>
              <w:rPr>
                <w:color w:val="000000"/>
              </w:rPr>
              <w:t>47.</w:t>
            </w:r>
          </w:p>
        </w:tc>
        <w:tc>
          <w:tcPr>
            <w:tcW w:w="4157" w:type="dxa"/>
            <w:tcBorders>
              <w:top w:val="nil"/>
              <w:left w:val="nil"/>
              <w:bottom w:val="single" w:sz="8" w:space="0" w:color="000000"/>
              <w:right w:val="single" w:sz="8" w:space="0" w:color="000000"/>
            </w:tcBorders>
            <w:shd w:val="clear" w:color="000000" w:fill="FFFFFF"/>
            <w:vAlign w:val="bottom"/>
            <w:hideMark/>
          </w:tcPr>
          <w:p w14:paraId="616FF39E" w14:textId="77777777" w:rsidR="00A4021A" w:rsidRPr="002D4B10" w:rsidRDefault="00A4021A" w:rsidP="00C50FCE">
            <w:pPr>
              <w:rPr>
                <w:color w:val="000000"/>
              </w:rPr>
            </w:pPr>
            <w:r>
              <w:rPr>
                <w:color w:val="000000"/>
              </w:rPr>
              <w:t>WIĄZANA TECZKA KARTONOWA FORMAT A4</w:t>
            </w:r>
          </w:p>
        </w:tc>
        <w:tc>
          <w:tcPr>
            <w:tcW w:w="975" w:type="dxa"/>
            <w:tcBorders>
              <w:top w:val="nil"/>
              <w:left w:val="nil"/>
              <w:bottom w:val="single" w:sz="8" w:space="0" w:color="000000"/>
              <w:right w:val="single" w:sz="8" w:space="0" w:color="000000"/>
            </w:tcBorders>
            <w:shd w:val="clear" w:color="000000" w:fill="FFFFFF"/>
            <w:vAlign w:val="bottom"/>
            <w:hideMark/>
          </w:tcPr>
          <w:p w14:paraId="1EE1D030" w14:textId="77777777" w:rsidR="00A4021A" w:rsidRPr="002D4B10" w:rsidRDefault="00A4021A" w:rsidP="00C50FCE">
            <w:pPr>
              <w:jc w:val="right"/>
              <w:rPr>
                <w:color w:val="000000"/>
              </w:rPr>
            </w:pPr>
            <w:r>
              <w:rPr>
                <w:color w:val="000000"/>
              </w:rPr>
              <w:t>600</w:t>
            </w:r>
          </w:p>
        </w:tc>
        <w:tc>
          <w:tcPr>
            <w:tcW w:w="1612" w:type="dxa"/>
            <w:tcBorders>
              <w:top w:val="nil"/>
              <w:left w:val="nil"/>
              <w:bottom w:val="single" w:sz="8" w:space="0" w:color="000000"/>
              <w:right w:val="single" w:sz="8" w:space="0" w:color="000000"/>
            </w:tcBorders>
            <w:shd w:val="clear" w:color="000000" w:fill="FFFFFF"/>
            <w:vAlign w:val="bottom"/>
          </w:tcPr>
          <w:p w14:paraId="57FC8878" w14:textId="3CB479D8"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0E0C44EE" w14:textId="77777777" w:rsidR="00A4021A" w:rsidRPr="002D4B10" w:rsidRDefault="00A4021A" w:rsidP="00C50FCE">
            <w:pPr>
              <w:jc w:val="right"/>
              <w:rPr>
                <w:color w:val="000000"/>
              </w:rPr>
            </w:pPr>
          </w:p>
        </w:tc>
      </w:tr>
      <w:tr w:rsidR="00A4021A" w:rsidRPr="004549BF" w14:paraId="188604D3"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B1E1917" w14:textId="77777777" w:rsidR="00A4021A" w:rsidRPr="002D4B10" w:rsidRDefault="00A4021A" w:rsidP="00C50FCE">
            <w:pPr>
              <w:rPr>
                <w:color w:val="000000"/>
              </w:rPr>
            </w:pPr>
            <w:r>
              <w:rPr>
                <w:color w:val="000000"/>
              </w:rPr>
              <w:t>48.</w:t>
            </w:r>
          </w:p>
        </w:tc>
        <w:tc>
          <w:tcPr>
            <w:tcW w:w="4157" w:type="dxa"/>
            <w:tcBorders>
              <w:top w:val="nil"/>
              <w:left w:val="nil"/>
              <w:bottom w:val="single" w:sz="8" w:space="0" w:color="000000"/>
              <w:right w:val="single" w:sz="8" w:space="0" w:color="000000"/>
            </w:tcBorders>
            <w:shd w:val="clear" w:color="000000" w:fill="FFFFFF"/>
            <w:vAlign w:val="bottom"/>
            <w:hideMark/>
          </w:tcPr>
          <w:p w14:paraId="4CB57B0B" w14:textId="77777777" w:rsidR="00A4021A" w:rsidRPr="002D4B10" w:rsidRDefault="00A4021A" w:rsidP="00C50FCE">
            <w:pPr>
              <w:rPr>
                <w:color w:val="000000"/>
              </w:rPr>
            </w:pPr>
            <w:r>
              <w:rPr>
                <w:color w:val="000000"/>
              </w:rPr>
              <w:t>WIĄZANA TECZKA KARTONOWA FORMAT A3</w:t>
            </w:r>
          </w:p>
        </w:tc>
        <w:tc>
          <w:tcPr>
            <w:tcW w:w="975" w:type="dxa"/>
            <w:tcBorders>
              <w:top w:val="nil"/>
              <w:left w:val="nil"/>
              <w:bottom w:val="single" w:sz="8" w:space="0" w:color="000000"/>
              <w:right w:val="single" w:sz="8" w:space="0" w:color="000000"/>
            </w:tcBorders>
            <w:shd w:val="clear" w:color="000000" w:fill="FFFFFF"/>
            <w:vAlign w:val="bottom"/>
            <w:hideMark/>
          </w:tcPr>
          <w:p w14:paraId="693E4037" w14:textId="77777777" w:rsidR="00A4021A" w:rsidRPr="002D4B10" w:rsidRDefault="00A4021A" w:rsidP="00C50FCE">
            <w:pPr>
              <w:jc w:val="right"/>
              <w:rPr>
                <w:color w:val="000000"/>
              </w:rPr>
            </w:pPr>
            <w:r>
              <w:rPr>
                <w:color w:val="000000"/>
              </w:rPr>
              <w:t>20</w:t>
            </w:r>
          </w:p>
        </w:tc>
        <w:tc>
          <w:tcPr>
            <w:tcW w:w="1612" w:type="dxa"/>
            <w:tcBorders>
              <w:top w:val="nil"/>
              <w:left w:val="nil"/>
              <w:bottom w:val="single" w:sz="8" w:space="0" w:color="000000"/>
              <w:right w:val="single" w:sz="8" w:space="0" w:color="000000"/>
            </w:tcBorders>
            <w:shd w:val="clear" w:color="000000" w:fill="FFFFFF"/>
            <w:vAlign w:val="bottom"/>
          </w:tcPr>
          <w:p w14:paraId="14327B6A" w14:textId="72B3176D"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6FB54787" w14:textId="77777777" w:rsidR="00A4021A" w:rsidRPr="002D4B10" w:rsidRDefault="00A4021A" w:rsidP="00C50FCE">
            <w:pPr>
              <w:jc w:val="right"/>
              <w:rPr>
                <w:color w:val="000000"/>
              </w:rPr>
            </w:pPr>
          </w:p>
        </w:tc>
      </w:tr>
      <w:tr w:rsidR="00A4021A" w:rsidRPr="004549BF" w14:paraId="462D9177" w14:textId="77777777" w:rsidTr="00AC3727">
        <w:trPr>
          <w:gridBefore w:val="1"/>
          <w:gridAfter w:val="1"/>
          <w:wBefore w:w="10" w:type="dxa"/>
          <w:wAfter w:w="8" w:type="dxa"/>
          <w:trHeight w:val="37"/>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873D303" w14:textId="77777777" w:rsidR="00A4021A" w:rsidRPr="002D4B10" w:rsidRDefault="00A4021A" w:rsidP="00C50FCE">
            <w:pPr>
              <w:rPr>
                <w:color w:val="000000"/>
              </w:rPr>
            </w:pPr>
            <w:r>
              <w:rPr>
                <w:color w:val="000000"/>
              </w:rPr>
              <w:t>49.</w:t>
            </w:r>
          </w:p>
        </w:tc>
        <w:tc>
          <w:tcPr>
            <w:tcW w:w="4157" w:type="dxa"/>
            <w:tcBorders>
              <w:top w:val="nil"/>
              <w:left w:val="nil"/>
              <w:bottom w:val="single" w:sz="8" w:space="0" w:color="000000"/>
              <w:right w:val="single" w:sz="8" w:space="0" w:color="000000"/>
            </w:tcBorders>
            <w:shd w:val="clear" w:color="000000" w:fill="FFFFFF"/>
            <w:vAlign w:val="bottom"/>
            <w:hideMark/>
          </w:tcPr>
          <w:p w14:paraId="3E731B6B" w14:textId="77777777" w:rsidR="00A4021A" w:rsidRPr="002D4B10" w:rsidRDefault="00A4021A" w:rsidP="00C50FCE">
            <w:pPr>
              <w:rPr>
                <w:color w:val="000000"/>
              </w:rPr>
            </w:pPr>
            <w:r>
              <w:rPr>
                <w:color w:val="000000"/>
              </w:rPr>
              <w:t>TECZKA Z RĄCZKĄ, KARTONOWA, POKRYTA FOLIĄ POLIPROPYLENOWĄ, SZER. GRZBIETU MINIMUM 50 MM, A4</w:t>
            </w:r>
          </w:p>
        </w:tc>
        <w:tc>
          <w:tcPr>
            <w:tcW w:w="975" w:type="dxa"/>
            <w:tcBorders>
              <w:top w:val="nil"/>
              <w:left w:val="nil"/>
              <w:bottom w:val="single" w:sz="8" w:space="0" w:color="000000"/>
              <w:right w:val="single" w:sz="8" w:space="0" w:color="000000"/>
            </w:tcBorders>
            <w:shd w:val="clear" w:color="000000" w:fill="FFFFFF"/>
            <w:vAlign w:val="bottom"/>
            <w:hideMark/>
          </w:tcPr>
          <w:p w14:paraId="60EF9EFA"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63B2C51E" w14:textId="5B96A722"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5C410A1B" w14:textId="77777777" w:rsidR="00A4021A" w:rsidRPr="002D4B10" w:rsidRDefault="00A4021A" w:rsidP="00C50FCE">
            <w:pPr>
              <w:jc w:val="right"/>
              <w:rPr>
                <w:color w:val="000000"/>
              </w:rPr>
            </w:pPr>
          </w:p>
        </w:tc>
      </w:tr>
      <w:tr w:rsidR="00A4021A" w:rsidRPr="004549BF" w14:paraId="2F9EE5BB"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D324C09" w14:textId="77777777" w:rsidR="00A4021A" w:rsidRPr="002D4B10" w:rsidRDefault="00A4021A" w:rsidP="00C50FCE">
            <w:pPr>
              <w:rPr>
                <w:color w:val="000000"/>
              </w:rPr>
            </w:pPr>
            <w:r>
              <w:rPr>
                <w:color w:val="000000"/>
              </w:rPr>
              <w:t>50.</w:t>
            </w:r>
          </w:p>
        </w:tc>
        <w:tc>
          <w:tcPr>
            <w:tcW w:w="4157" w:type="dxa"/>
            <w:tcBorders>
              <w:top w:val="nil"/>
              <w:left w:val="nil"/>
              <w:bottom w:val="single" w:sz="8" w:space="0" w:color="000000"/>
              <w:right w:val="single" w:sz="8" w:space="0" w:color="000000"/>
            </w:tcBorders>
            <w:shd w:val="clear" w:color="000000" w:fill="FFFFFF"/>
            <w:vAlign w:val="bottom"/>
            <w:hideMark/>
          </w:tcPr>
          <w:p w14:paraId="6D9BCBE2" w14:textId="77777777" w:rsidR="00A4021A" w:rsidRPr="002D4B10" w:rsidRDefault="00A4021A" w:rsidP="00C50FCE">
            <w:pPr>
              <w:rPr>
                <w:color w:val="000000"/>
              </w:rPr>
            </w:pPr>
            <w:r>
              <w:rPr>
                <w:color w:val="000000"/>
              </w:rPr>
              <w:t>SKOROSZYT TWARDY PCV CZARNY A4</w:t>
            </w:r>
          </w:p>
        </w:tc>
        <w:tc>
          <w:tcPr>
            <w:tcW w:w="975" w:type="dxa"/>
            <w:tcBorders>
              <w:top w:val="nil"/>
              <w:left w:val="nil"/>
              <w:bottom w:val="single" w:sz="8" w:space="0" w:color="000000"/>
              <w:right w:val="single" w:sz="8" w:space="0" w:color="000000"/>
            </w:tcBorders>
            <w:shd w:val="clear" w:color="000000" w:fill="FFFFFF"/>
            <w:vAlign w:val="bottom"/>
            <w:hideMark/>
          </w:tcPr>
          <w:p w14:paraId="0CE99C68"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79220CA2" w14:textId="3D96AAFA"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2A4B8E4D" w14:textId="77777777" w:rsidR="00A4021A" w:rsidRPr="002D4B10" w:rsidRDefault="00A4021A" w:rsidP="00C50FCE">
            <w:pPr>
              <w:jc w:val="right"/>
              <w:rPr>
                <w:color w:val="000000"/>
              </w:rPr>
            </w:pPr>
          </w:p>
        </w:tc>
      </w:tr>
      <w:tr w:rsidR="00A4021A" w:rsidRPr="004549BF" w14:paraId="2FF5945E"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DE014E4" w14:textId="77777777" w:rsidR="00A4021A" w:rsidRPr="002D4B10" w:rsidRDefault="00A4021A" w:rsidP="00C50FCE">
            <w:pPr>
              <w:rPr>
                <w:color w:val="000000"/>
              </w:rPr>
            </w:pPr>
            <w:r>
              <w:rPr>
                <w:color w:val="000000"/>
              </w:rPr>
              <w:t>51.</w:t>
            </w:r>
          </w:p>
        </w:tc>
        <w:tc>
          <w:tcPr>
            <w:tcW w:w="4157" w:type="dxa"/>
            <w:tcBorders>
              <w:top w:val="nil"/>
              <w:left w:val="nil"/>
              <w:bottom w:val="single" w:sz="8" w:space="0" w:color="000000"/>
              <w:right w:val="single" w:sz="8" w:space="0" w:color="000000"/>
            </w:tcBorders>
            <w:shd w:val="clear" w:color="000000" w:fill="FFFFFF"/>
            <w:vAlign w:val="bottom"/>
            <w:hideMark/>
          </w:tcPr>
          <w:p w14:paraId="188E667E" w14:textId="77777777" w:rsidR="00A4021A" w:rsidRPr="002D4B10" w:rsidRDefault="00A4021A" w:rsidP="00C50FCE">
            <w:pPr>
              <w:rPr>
                <w:color w:val="000000"/>
              </w:rPr>
            </w:pPr>
            <w:r>
              <w:rPr>
                <w:color w:val="000000"/>
              </w:rPr>
              <w:t>SKOROSZYT TWARDY PCV ZIELONY A4</w:t>
            </w:r>
          </w:p>
        </w:tc>
        <w:tc>
          <w:tcPr>
            <w:tcW w:w="975" w:type="dxa"/>
            <w:tcBorders>
              <w:top w:val="nil"/>
              <w:left w:val="nil"/>
              <w:bottom w:val="single" w:sz="8" w:space="0" w:color="000000"/>
              <w:right w:val="single" w:sz="8" w:space="0" w:color="000000"/>
            </w:tcBorders>
            <w:shd w:val="clear" w:color="000000" w:fill="FFFFFF"/>
            <w:vAlign w:val="bottom"/>
            <w:hideMark/>
          </w:tcPr>
          <w:p w14:paraId="29FEA666"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29425A7E" w14:textId="582A1AAD"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71965987" w14:textId="77777777" w:rsidR="00A4021A" w:rsidRPr="002D4B10" w:rsidRDefault="00A4021A" w:rsidP="00C50FCE">
            <w:pPr>
              <w:jc w:val="right"/>
              <w:rPr>
                <w:color w:val="000000"/>
              </w:rPr>
            </w:pPr>
          </w:p>
        </w:tc>
      </w:tr>
      <w:tr w:rsidR="00A4021A" w:rsidRPr="004549BF" w14:paraId="0D96BD1D"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B49AB98" w14:textId="77777777" w:rsidR="00A4021A" w:rsidRPr="002D4B10" w:rsidRDefault="00A4021A" w:rsidP="00C50FCE">
            <w:pPr>
              <w:rPr>
                <w:color w:val="000000"/>
              </w:rPr>
            </w:pPr>
            <w:r>
              <w:rPr>
                <w:color w:val="000000"/>
              </w:rPr>
              <w:t>52.</w:t>
            </w:r>
          </w:p>
        </w:tc>
        <w:tc>
          <w:tcPr>
            <w:tcW w:w="4157" w:type="dxa"/>
            <w:tcBorders>
              <w:top w:val="nil"/>
              <w:left w:val="nil"/>
              <w:bottom w:val="single" w:sz="8" w:space="0" w:color="000000"/>
              <w:right w:val="single" w:sz="8" w:space="0" w:color="000000"/>
            </w:tcBorders>
            <w:shd w:val="clear" w:color="000000" w:fill="FFFFFF"/>
            <w:vAlign w:val="bottom"/>
            <w:hideMark/>
          </w:tcPr>
          <w:p w14:paraId="5448D111" w14:textId="77777777" w:rsidR="00A4021A" w:rsidRPr="002D4B10" w:rsidRDefault="00A4021A" w:rsidP="00C50FCE">
            <w:pPr>
              <w:rPr>
                <w:color w:val="000000"/>
              </w:rPr>
            </w:pPr>
            <w:r>
              <w:rPr>
                <w:color w:val="000000"/>
              </w:rPr>
              <w:t>SKOROSZYT TWARDY PCV CZERWONY A4</w:t>
            </w:r>
          </w:p>
        </w:tc>
        <w:tc>
          <w:tcPr>
            <w:tcW w:w="975" w:type="dxa"/>
            <w:tcBorders>
              <w:top w:val="nil"/>
              <w:left w:val="nil"/>
              <w:bottom w:val="single" w:sz="8" w:space="0" w:color="000000"/>
              <w:right w:val="single" w:sz="8" w:space="0" w:color="000000"/>
            </w:tcBorders>
            <w:shd w:val="clear" w:color="000000" w:fill="FFFFFF"/>
            <w:vAlign w:val="bottom"/>
            <w:hideMark/>
          </w:tcPr>
          <w:p w14:paraId="088953EB"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17651093" w14:textId="624E413A"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1B39A5B4" w14:textId="77777777" w:rsidR="00A4021A" w:rsidRPr="002D4B10" w:rsidRDefault="00A4021A" w:rsidP="00C50FCE">
            <w:pPr>
              <w:jc w:val="right"/>
              <w:rPr>
                <w:color w:val="000000"/>
              </w:rPr>
            </w:pPr>
          </w:p>
        </w:tc>
      </w:tr>
      <w:tr w:rsidR="00A4021A" w:rsidRPr="004549BF" w14:paraId="3DCEDDA1"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AE1C964" w14:textId="77777777" w:rsidR="00A4021A" w:rsidRPr="002D4B10" w:rsidRDefault="00A4021A" w:rsidP="00C50FCE">
            <w:pPr>
              <w:rPr>
                <w:color w:val="000000"/>
              </w:rPr>
            </w:pPr>
            <w:r>
              <w:rPr>
                <w:color w:val="000000"/>
              </w:rPr>
              <w:t>53.</w:t>
            </w:r>
          </w:p>
        </w:tc>
        <w:tc>
          <w:tcPr>
            <w:tcW w:w="4157" w:type="dxa"/>
            <w:tcBorders>
              <w:top w:val="nil"/>
              <w:left w:val="nil"/>
              <w:bottom w:val="single" w:sz="8" w:space="0" w:color="000000"/>
              <w:right w:val="single" w:sz="8" w:space="0" w:color="000000"/>
            </w:tcBorders>
            <w:shd w:val="clear" w:color="000000" w:fill="FFFFFF"/>
            <w:vAlign w:val="bottom"/>
            <w:hideMark/>
          </w:tcPr>
          <w:p w14:paraId="72F7E295" w14:textId="77777777" w:rsidR="00A4021A" w:rsidRPr="002D4B10" w:rsidRDefault="00A4021A" w:rsidP="00C50FCE">
            <w:pPr>
              <w:rPr>
                <w:color w:val="000000"/>
              </w:rPr>
            </w:pPr>
            <w:r>
              <w:rPr>
                <w:color w:val="000000"/>
              </w:rPr>
              <w:t>SKOROSZYT TWARDY PCV GRANATOWY A4</w:t>
            </w:r>
          </w:p>
        </w:tc>
        <w:tc>
          <w:tcPr>
            <w:tcW w:w="975" w:type="dxa"/>
            <w:tcBorders>
              <w:top w:val="nil"/>
              <w:left w:val="nil"/>
              <w:bottom w:val="single" w:sz="8" w:space="0" w:color="000000"/>
              <w:right w:val="single" w:sz="8" w:space="0" w:color="000000"/>
            </w:tcBorders>
            <w:shd w:val="clear" w:color="000000" w:fill="FFFFFF"/>
            <w:vAlign w:val="bottom"/>
            <w:hideMark/>
          </w:tcPr>
          <w:p w14:paraId="2ABC65A4"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189413A1" w14:textId="6F293ADD"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03C1D32B" w14:textId="77777777" w:rsidR="00A4021A" w:rsidRPr="002D4B10" w:rsidRDefault="00A4021A" w:rsidP="00C50FCE">
            <w:pPr>
              <w:jc w:val="right"/>
              <w:rPr>
                <w:color w:val="000000"/>
              </w:rPr>
            </w:pPr>
          </w:p>
        </w:tc>
      </w:tr>
      <w:tr w:rsidR="00A4021A" w:rsidRPr="004549BF" w14:paraId="30CE01D6"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4194E7E" w14:textId="77777777" w:rsidR="00A4021A" w:rsidRPr="002D4B10" w:rsidRDefault="00A4021A" w:rsidP="00C50FCE">
            <w:pPr>
              <w:rPr>
                <w:color w:val="000000"/>
              </w:rPr>
            </w:pPr>
            <w:r>
              <w:rPr>
                <w:color w:val="000000"/>
              </w:rPr>
              <w:t>54.</w:t>
            </w:r>
          </w:p>
        </w:tc>
        <w:tc>
          <w:tcPr>
            <w:tcW w:w="4157" w:type="dxa"/>
            <w:tcBorders>
              <w:top w:val="nil"/>
              <w:left w:val="nil"/>
              <w:bottom w:val="single" w:sz="8" w:space="0" w:color="000000"/>
              <w:right w:val="single" w:sz="8" w:space="0" w:color="000000"/>
            </w:tcBorders>
            <w:shd w:val="clear" w:color="000000" w:fill="FFFFFF"/>
            <w:vAlign w:val="bottom"/>
            <w:hideMark/>
          </w:tcPr>
          <w:p w14:paraId="19E50BEC" w14:textId="77777777" w:rsidR="00A4021A" w:rsidRPr="002D4B10" w:rsidRDefault="00A4021A" w:rsidP="00C50FCE">
            <w:pPr>
              <w:rPr>
                <w:color w:val="000000"/>
              </w:rPr>
            </w:pPr>
            <w:r>
              <w:rPr>
                <w:color w:val="000000"/>
              </w:rPr>
              <w:t>SKOROSZYT WPINANY TWARDY PCV NIEBIESKI A4</w:t>
            </w:r>
          </w:p>
        </w:tc>
        <w:tc>
          <w:tcPr>
            <w:tcW w:w="975" w:type="dxa"/>
            <w:tcBorders>
              <w:top w:val="nil"/>
              <w:left w:val="nil"/>
              <w:bottom w:val="single" w:sz="8" w:space="0" w:color="000000"/>
              <w:right w:val="single" w:sz="8" w:space="0" w:color="000000"/>
            </w:tcBorders>
            <w:shd w:val="clear" w:color="000000" w:fill="FFFFFF"/>
            <w:vAlign w:val="bottom"/>
            <w:hideMark/>
          </w:tcPr>
          <w:p w14:paraId="03070F8A"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40EBDA74" w14:textId="1BC42699"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33286C42" w14:textId="77777777" w:rsidR="00A4021A" w:rsidRPr="002D4B10" w:rsidRDefault="00A4021A" w:rsidP="00C50FCE">
            <w:pPr>
              <w:jc w:val="right"/>
              <w:rPr>
                <w:color w:val="000000"/>
              </w:rPr>
            </w:pPr>
          </w:p>
        </w:tc>
      </w:tr>
      <w:tr w:rsidR="00A4021A" w:rsidRPr="004549BF" w14:paraId="122B8E30"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A292AC2" w14:textId="77777777" w:rsidR="00A4021A" w:rsidRPr="002D4B10" w:rsidRDefault="00A4021A" w:rsidP="00C50FCE">
            <w:pPr>
              <w:rPr>
                <w:color w:val="000000"/>
              </w:rPr>
            </w:pPr>
            <w:r>
              <w:rPr>
                <w:color w:val="000000"/>
              </w:rPr>
              <w:t>55.</w:t>
            </w:r>
          </w:p>
        </w:tc>
        <w:tc>
          <w:tcPr>
            <w:tcW w:w="4157" w:type="dxa"/>
            <w:tcBorders>
              <w:top w:val="nil"/>
              <w:left w:val="nil"/>
              <w:bottom w:val="single" w:sz="8" w:space="0" w:color="000000"/>
              <w:right w:val="single" w:sz="8" w:space="0" w:color="000000"/>
            </w:tcBorders>
            <w:shd w:val="clear" w:color="000000" w:fill="FFFFFF"/>
            <w:vAlign w:val="bottom"/>
            <w:hideMark/>
          </w:tcPr>
          <w:p w14:paraId="485A4146" w14:textId="77777777" w:rsidR="00A4021A" w:rsidRPr="002D4B10" w:rsidRDefault="00A4021A" w:rsidP="00C50FCE">
            <w:pPr>
              <w:rPr>
                <w:color w:val="000000"/>
              </w:rPr>
            </w:pPr>
            <w:r>
              <w:rPr>
                <w:color w:val="000000"/>
              </w:rPr>
              <w:t>SKOROSZYT WPINANY TWARDY PCV  CZERWONY A4</w:t>
            </w:r>
          </w:p>
        </w:tc>
        <w:tc>
          <w:tcPr>
            <w:tcW w:w="975" w:type="dxa"/>
            <w:tcBorders>
              <w:top w:val="nil"/>
              <w:left w:val="nil"/>
              <w:bottom w:val="single" w:sz="8" w:space="0" w:color="000000"/>
              <w:right w:val="single" w:sz="8" w:space="0" w:color="000000"/>
            </w:tcBorders>
            <w:shd w:val="clear" w:color="000000" w:fill="FFFFFF"/>
            <w:vAlign w:val="bottom"/>
            <w:hideMark/>
          </w:tcPr>
          <w:p w14:paraId="4986EA61"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57DA5DCF" w14:textId="4F098E3A"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6F4DAE7B" w14:textId="77777777" w:rsidR="00A4021A" w:rsidRPr="002D4B10" w:rsidRDefault="00A4021A" w:rsidP="00C50FCE">
            <w:pPr>
              <w:jc w:val="right"/>
              <w:rPr>
                <w:color w:val="000000"/>
              </w:rPr>
            </w:pPr>
          </w:p>
        </w:tc>
      </w:tr>
      <w:tr w:rsidR="00A4021A" w:rsidRPr="004549BF" w14:paraId="486E239D"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BFA7153" w14:textId="77777777" w:rsidR="00A4021A" w:rsidRPr="002D4B10" w:rsidRDefault="00A4021A" w:rsidP="00C50FCE">
            <w:pPr>
              <w:rPr>
                <w:color w:val="000000"/>
              </w:rPr>
            </w:pPr>
            <w:r>
              <w:rPr>
                <w:color w:val="000000"/>
              </w:rPr>
              <w:t>56.</w:t>
            </w:r>
          </w:p>
        </w:tc>
        <w:tc>
          <w:tcPr>
            <w:tcW w:w="4157" w:type="dxa"/>
            <w:tcBorders>
              <w:top w:val="nil"/>
              <w:left w:val="nil"/>
              <w:bottom w:val="single" w:sz="8" w:space="0" w:color="000000"/>
              <w:right w:val="single" w:sz="8" w:space="0" w:color="000000"/>
            </w:tcBorders>
            <w:shd w:val="clear" w:color="000000" w:fill="FFFFFF"/>
            <w:vAlign w:val="bottom"/>
            <w:hideMark/>
          </w:tcPr>
          <w:p w14:paraId="41DA453C" w14:textId="77777777" w:rsidR="00A4021A" w:rsidRPr="002D4B10" w:rsidRDefault="00A4021A" w:rsidP="00C50FCE">
            <w:pPr>
              <w:rPr>
                <w:color w:val="000000"/>
              </w:rPr>
            </w:pPr>
            <w:r>
              <w:rPr>
                <w:color w:val="000000"/>
              </w:rPr>
              <w:t>SKOROSZYT WPINANY TWARDY PCV ZIELONY A4</w:t>
            </w:r>
          </w:p>
        </w:tc>
        <w:tc>
          <w:tcPr>
            <w:tcW w:w="975" w:type="dxa"/>
            <w:tcBorders>
              <w:top w:val="nil"/>
              <w:left w:val="nil"/>
              <w:bottom w:val="single" w:sz="8" w:space="0" w:color="000000"/>
              <w:right w:val="single" w:sz="8" w:space="0" w:color="000000"/>
            </w:tcBorders>
            <w:shd w:val="clear" w:color="000000" w:fill="FFFFFF"/>
            <w:vAlign w:val="bottom"/>
            <w:hideMark/>
          </w:tcPr>
          <w:p w14:paraId="6D9EDE98"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02CE5838" w14:textId="3CA22E52"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411B1E81" w14:textId="77777777" w:rsidR="00A4021A" w:rsidRPr="002D4B10" w:rsidRDefault="00A4021A" w:rsidP="00C50FCE">
            <w:pPr>
              <w:jc w:val="right"/>
              <w:rPr>
                <w:color w:val="000000"/>
              </w:rPr>
            </w:pPr>
          </w:p>
        </w:tc>
      </w:tr>
      <w:tr w:rsidR="00A4021A" w:rsidRPr="004549BF" w14:paraId="60ACE8D6"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4592C54" w14:textId="77777777" w:rsidR="00A4021A" w:rsidRPr="002D4B10" w:rsidRDefault="00A4021A" w:rsidP="00C50FCE">
            <w:pPr>
              <w:rPr>
                <w:color w:val="000000"/>
              </w:rPr>
            </w:pPr>
            <w:r>
              <w:rPr>
                <w:color w:val="000000"/>
              </w:rPr>
              <w:t>57.</w:t>
            </w:r>
          </w:p>
        </w:tc>
        <w:tc>
          <w:tcPr>
            <w:tcW w:w="4157" w:type="dxa"/>
            <w:tcBorders>
              <w:top w:val="nil"/>
              <w:left w:val="nil"/>
              <w:bottom w:val="single" w:sz="8" w:space="0" w:color="000000"/>
              <w:right w:val="single" w:sz="8" w:space="0" w:color="000000"/>
            </w:tcBorders>
            <w:shd w:val="clear" w:color="000000" w:fill="FFFFFF"/>
            <w:vAlign w:val="bottom"/>
            <w:hideMark/>
          </w:tcPr>
          <w:p w14:paraId="2C067ABE" w14:textId="77777777" w:rsidR="00A4021A" w:rsidRPr="002D4B10" w:rsidRDefault="00A4021A" w:rsidP="00C50FCE">
            <w:pPr>
              <w:rPr>
                <w:color w:val="000000"/>
              </w:rPr>
            </w:pPr>
            <w:r>
              <w:rPr>
                <w:color w:val="000000"/>
              </w:rPr>
              <w:t>SKOROSZYT WPINANY TWARDY PCV ZIELONY A4</w:t>
            </w:r>
          </w:p>
        </w:tc>
        <w:tc>
          <w:tcPr>
            <w:tcW w:w="975" w:type="dxa"/>
            <w:tcBorders>
              <w:top w:val="nil"/>
              <w:left w:val="nil"/>
              <w:bottom w:val="single" w:sz="8" w:space="0" w:color="000000"/>
              <w:right w:val="single" w:sz="8" w:space="0" w:color="000000"/>
            </w:tcBorders>
            <w:shd w:val="clear" w:color="000000" w:fill="FFFFFF"/>
            <w:vAlign w:val="bottom"/>
            <w:hideMark/>
          </w:tcPr>
          <w:p w14:paraId="0F9F97E7"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78933A54" w14:textId="34D7E52B"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4331984F" w14:textId="77777777" w:rsidR="00A4021A" w:rsidRPr="002D4B10" w:rsidRDefault="00A4021A" w:rsidP="00C50FCE">
            <w:pPr>
              <w:jc w:val="right"/>
              <w:rPr>
                <w:color w:val="000000"/>
              </w:rPr>
            </w:pPr>
          </w:p>
        </w:tc>
      </w:tr>
      <w:tr w:rsidR="00A4021A" w:rsidRPr="004549BF" w14:paraId="4DADBE49"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46D4749" w14:textId="77777777" w:rsidR="00A4021A" w:rsidRPr="002D4B10" w:rsidRDefault="00A4021A" w:rsidP="00C50FCE">
            <w:pPr>
              <w:rPr>
                <w:color w:val="000000"/>
              </w:rPr>
            </w:pPr>
            <w:r>
              <w:rPr>
                <w:color w:val="000000"/>
              </w:rPr>
              <w:t>58.</w:t>
            </w:r>
          </w:p>
        </w:tc>
        <w:tc>
          <w:tcPr>
            <w:tcW w:w="4157" w:type="dxa"/>
            <w:tcBorders>
              <w:top w:val="nil"/>
              <w:left w:val="nil"/>
              <w:bottom w:val="single" w:sz="8" w:space="0" w:color="000000"/>
              <w:right w:val="single" w:sz="8" w:space="0" w:color="000000"/>
            </w:tcBorders>
            <w:shd w:val="clear" w:color="000000" w:fill="FFFFFF"/>
            <w:vAlign w:val="bottom"/>
            <w:hideMark/>
          </w:tcPr>
          <w:p w14:paraId="4F54AACA" w14:textId="77777777" w:rsidR="00A4021A" w:rsidRPr="002D4B10" w:rsidRDefault="00A4021A" w:rsidP="00C50FCE">
            <w:pPr>
              <w:rPr>
                <w:color w:val="000000"/>
              </w:rPr>
            </w:pPr>
            <w:r>
              <w:rPr>
                <w:color w:val="000000"/>
              </w:rPr>
              <w:t>SKOROSZYT WPINANY MIĘKKI CZERWONY TYŁ A4</w:t>
            </w:r>
          </w:p>
        </w:tc>
        <w:tc>
          <w:tcPr>
            <w:tcW w:w="975" w:type="dxa"/>
            <w:tcBorders>
              <w:top w:val="nil"/>
              <w:left w:val="nil"/>
              <w:bottom w:val="single" w:sz="8" w:space="0" w:color="000000"/>
              <w:right w:val="single" w:sz="8" w:space="0" w:color="000000"/>
            </w:tcBorders>
            <w:shd w:val="clear" w:color="000000" w:fill="FFFFFF"/>
            <w:vAlign w:val="bottom"/>
            <w:hideMark/>
          </w:tcPr>
          <w:p w14:paraId="7E28D71A"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7FD10AD6" w14:textId="597F733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1199A077" w14:textId="77777777" w:rsidR="00A4021A" w:rsidRPr="002D4B10" w:rsidRDefault="00A4021A" w:rsidP="00C50FCE">
            <w:pPr>
              <w:jc w:val="right"/>
              <w:rPr>
                <w:color w:val="000000"/>
              </w:rPr>
            </w:pPr>
          </w:p>
        </w:tc>
      </w:tr>
      <w:tr w:rsidR="00A4021A" w:rsidRPr="004549BF" w14:paraId="343CBE68"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D69D42F" w14:textId="77777777" w:rsidR="00A4021A" w:rsidRPr="002D4B10" w:rsidRDefault="00A4021A" w:rsidP="00C50FCE">
            <w:pPr>
              <w:rPr>
                <w:color w:val="000000"/>
              </w:rPr>
            </w:pPr>
            <w:r>
              <w:rPr>
                <w:color w:val="000000"/>
              </w:rPr>
              <w:t>59.</w:t>
            </w:r>
          </w:p>
        </w:tc>
        <w:tc>
          <w:tcPr>
            <w:tcW w:w="4157" w:type="dxa"/>
            <w:tcBorders>
              <w:top w:val="nil"/>
              <w:left w:val="nil"/>
              <w:bottom w:val="single" w:sz="8" w:space="0" w:color="000000"/>
              <w:right w:val="single" w:sz="8" w:space="0" w:color="000000"/>
            </w:tcBorders>
            <w:shd w:val="clear" w:color="000000" w:fill="FFFFFF"/>
            <w:vAlign w:val="bottom"/>
            <w:hideMark/>
          </w:tcPr>
          <w:p w14:paraId="7FFDC47F" w14:textId="77777777" w:rsidR="00A4021A" w:rsidRPr="002D4B10" w:rsidRDefault="00A4021A" w:rsidP="00C50FCE">
            <w:pPr>
              <w:rPr>
                <w:color w:val="000000"/>
              </w:rPr>
            </w:pPr>
            <w:r>
              <w:rPr>
                <w:color w:val="000000"/>
              </w:rPr>
              <w:t>SKOROSZYT WPINANY MIĘKKI NIEBIESKI TYŁ A4</w:t>
            </w:r>
          </w:p>
        </w:tc>
        <w:tc>
          <w:tcPr>
            <w:tcW w:w="975" w:type="dxa"/>
            <w:tcBorders>
              <w:top w:val="nil"/>
              <w:left w:val="nil"/>
              <w:bottom w:val="single" w:sz="8" w:space="0" w:color="000000"/>
              <w:right w:val="single" w:sz="8" w:space="0" w:color="000000"/>
            </w:tcBorders>
            <w:shd w:val="clear" w:color="000000" w:fill="FFFFFF"/>
            <w:vAlign w:val="bottom"/>
            <w:hideMark/>
          </w:tcPr>
          <w:p w14:paraId="45682988"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480E27BD" w14:textId="0974FC73"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621755A0" w14:textId="77777777" w:rsidR="00A4021A" w:rsidRPr="002D4B10" w:rsidRDefault="00A4021A" w:rsidP="00C50FCE">
            <w:pPr>
              <w:jc w:val="right"/>
              <w:rPr>
                <w:color w:val="000000"/>
              </w:rPr>
            </w:pPr>
          </w:p>
        </w:tc>
      </w:tr>
      <w:tr w:rsidR="00A4021A" w:rsidRPr="004549BF" w14:paraId="0552F7D5"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961691C" w14:textId="77777777" w:rsidR="00A4021A" w:rsidRPr="002D4B10" w:rsidRDefault="00A4021A" w:rsidP="00C50FCE">
            <w:pPr>
              <w:rPr>
                <w:color w:val="000000"/>
              </w:rPr>
            </w:pPr>
            <w:r>
              <w:rPr>
                <w:color w:val="000000"/>
              </w:rPr>
              <w:t>60.</w:t>
            </w:r>
          </w:p>
        </w:tc>
        <w:tc>
          <w:tcPr>
            <w:tcW w:w="4157" w:type="dxa"/>
            <w:tcBorders>
              <w:top w:val="nil"/>
              <w:left w:val="nil"/>
              <w:bottom w:val="single" w:sz="8" w:space="0" w:color="000000"/>
              <w:right w:val="single" w:sz="8" w:space="0" w:color="000000"/>
            </w:tcBorders>
            <w:shd w:val="clear" w:color="000000" w:fill="FFFFFF"/>
            <w:vAlign w:val="bottom"/>
            <w:hideMark/>
          </w:tcPr>
          <w:p w14:paraId="490A1C08" w14:textId="77777777" w:rsidR="00A4021A" w:rsidRPr="002D4B10" w:rsidRDefault="00A4021A" w:rsidP="00C50FCE">
            <w:pPr>
              <w:rPr>
                <w:color w:val="000000"/>
              </w:rPr>
            </w:pPr>
            <w:r>
              <w:rPr>
                <w:color w:val="000000"/>
              </w:rPr>
              <w:t>SKOROSZYT WPINANY MIĘKKI CZARNY TYŁ A4</w:t>
            </w:r>
          </w:p>
        </w:tc>
        <w:tc>
          <w:tcPr>
            <w:tcW w:w="975" w:type="dxa"/>
            <w:tcBorders>
              <w:top w:val="nil"/>
              <w:left w:val="nil"/>
              <w:bottom w:val="single" w:sz="8" w:space="0" w:color="000000"/>
              <w:right w:val="single" w:sz="8" w:space="0" w:color="000000"/>
            </w:tcBorders>
            <w:shd w:val="clear" w:color="000000" w:fill="FFFFFF"/>
            <w:vAlign w:val="bottom"/>
            <w:hideMark/>
          </w:tcPr>
          <w:p w14:paraId="23E235FA"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383D6DD8" w14:textId="680582F8"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27ABCFE3" w14:textId="77777777" w:rsidR="00A4021A" w:rsidRPr="002D4B10" w:rsidRDefault="00A4021A" w:rsidP="00C50FCE">
            <w:pPr>
              <w:jc w:val="right"/>
              <w:rPr>
                <w:color w:val="000000"/>
              </w:rPr>
            </w:pPr>
          </w:p>
        </w:tc>
      </w:tr>
      <w:tr w:rsidR="00A4021A" w:rsidRPr="004549BF" w14:paraId="5CF5E459"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AFA5AFA" w14:textId="77777777" w:rsidR="00A4021A" w:rsidRPr="002D4B10" w:rsidRDefault="00A4021A" w:rsidP="00C50FCE">
            <w:pPr>
              <w:rPr>
                <w:color w:val="000000"/>
              </w:rPr>
            </w:pPr>
            <w:r>
              <w:rPr>
                <w:color w:val="000000"/>
              </w:rPr>
              <w:t>61.</w:t>
            </w:r>
          </w:p>
        </w:tc>
        <w:tc>
          <w:tcPr>
            <w:tcW w:w="4157" w:type="dxa"/>
            <w:tcBorders>
              <w:top w:val="nil"/>
              <w:left w:val="nil"/>
              <w:bottom w:val="single" w:sz="8" w:space="0" w:color="000000"/>
              <w:right w:val="single" w:sz="8" w:space="0" w:color="000000"/>
            </w:tcBorders>
            <w:shd w:val="clear" w:color="000000" w:fill="FFFFFF"/>
            <w:vAlign w:val="bottom"/>
            <w:hideMark/>
          </w:tcPr>
          <w:p w14:paraId="5181164A" w14:textId="77777777" w:rsidR="00A4021A" w:rsidRPr="002D4B10" w:rsidRDefault="00A4021A" w:rsidP="00C50FCE">
            <w:pPr>
              <w:rPr>
                <w:color w:val="000000"/>
              </w:rPr>
            </w:pPr>
            <w:r>
              <w:rPr>
                <w:color w:val="000000"/>
              </w:rPr>
              <w:t>WĄSY DO SKOROSZYTU OP. 25 SZT.</w:t>
            </w:r>
          </w:p>
        </w:tc>
        <w:tc>
          <w:tcPr>
            <w:tcW w:w="975" w:type="dxa"/>
            <w:tcBorders>
              <w:top w:val="nil"/>
              <w:left w:val="nil"/>
              <w:bottom w:val="single" w:sz="8" w:space="0" w:color="000000"/>
              <w:right w:val="single" w:sz="8" w:space="0" w:color="000000"/>
            </w:tcBorders>
            <w:shd w:val="clear" w:color="000000" w:fill="FFFFFF"/>
            <w:vAlign w:val="bottom"/>
            <w:hideMark/>
          </w:tcPr>
          <w:p w14:paraId="6040FD2E" w14:textId="77777777" w:rsidR="00A4021A" w:rsidRPr="002D4B10" w:rsidRDefault="00A4021A" w:rsidP="00C50FCE">
            <w:pPr>
              <w:jc w:val="right"/>
              <w:rPr>
                <w:color w:val="000000"/>
              </w:rPr>
            </w:pPr>
            <w:r>
              <w:rPr>
                <w:color w:val="000000"/>
              </w:rPr>
              <w:t>3</w:t>
            </w:r>
          </w:p>
        </w:tc>
        <w:tc>
          <w:tcPr>
            <w:tcW w:w="1612" w:type="dxa"/>
            <w:tcBorders>
              <w:top w:val="nil"/>
              <w:left w:val="nil"/>
              <w:bottom w:val="single" w:sz="8" w:space="0" w:color="000000"/>
              <w:right w:val="single" w:sz="8" w:space="0" w:color="000000"/>
            </w:tcBorders>
            <w:shd w:val="clear" w:color="000000" w:fill="FFFFFF"/>
            <w:vAlign w:val="bottom"/>
          </w:tcPr>
          <w:p w14:paraId="383DC7EB" w14:textId="367E50F7"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352B6607" w14:textId="77777777" w:rsidR="00A4021A" w:rsidRPr="002D4B10" w:rsidRDefault="00A4021A" w:rsidP="00C50FCE">
            <w:pPr>
              <w:jc w:val="right"/>
              <w:rPr>
                <w:color w:val="000000"/>
              </w:rPr>
            </w:pPr>
          </w:p>
        </w:tc>
      </w:tr>
      <w:tr w:rsidR="00A4021A" w:rsidRPr="004549BF" w14:paraId="1E85B88C"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04600F3" w14:textId="77777777" w:rsidR="00A4021A" w:rsidRPr="002D4B10" w:rsidRDefault="00A4021A" w:rsidP="00C50FCE">
            <w:pPr>
              <w:rPr>
                <w:color w:val="000000"/>
              </w:rPr>
            </w:pPr>
            <w:r>
              <w:rPr>
                <w:color w:val="000000"/>
              </w:rPr>
              <w:t>62.</w:t>
            </w:r>
          </w:p>
        </w:tc>
        <w:tc>
          <w:tcPr>
            <w:tcW w:w="4157" w:type="dxa"/>
            <w:tcBorders>
              <w:top w:val="nil"/>
              <w:left w:val="nil"/>
              <w:bottom w:val="single" w:sz="8" w:space="0" w:color="000000"/>
              <w:right w:val="single" w:sz="8" w:space="0" w:color="000000"/>
            </w:tcBorders>
            <w:shd w:val="clear" w:color="000000" w:fill="FFFFFF"/>
            <w:vAlign w:val="bottom"/>
            <w:hideMark/>
          </w:tcPr>
          <w:p w14:paraId="789F4337" w14:textId="77777777" w:rsidR="00A4021A" w:rsidRPr="002D4B10" w:rsidRDefault="00A4021A" w:rsidP="00C50FCE">
            <w:pPr>
              <w:rPr>
                <w:color w:val="000000"/>
              </w:rPr>
            </w:pPr>
            <w:r>
              <w:rPr>
                <w:color w:val="000000"/>
              </w:rPr>
              <w:t>WĄSY DO SKOROSZYTU MIX KOLORÓW OP. 125 SZT.</w:t>
            </w:r>
          </w:p>
        </w:tc>
        <w:tc>
          <w:tcPr>
            <w:tcW w:w="975" w:type="dxa"/>
            <w:tcBorders>
              <w:top w:val="nil"/>
              <w:left w:val="nil"/>
              <w:bottom w:val="single" w:sz="8" w:space="0" w:color="000000"/>
              <w:right w:val="single" w:sz="8" w:space="0" w:color="000000"/>
            </w:tcBorders>
            <w:shd w:val="clear" w:color="000000" w:fill="FFFFFF"/>
            <w:vAlign w:val="bottom"/>
            <w:hideMark/>
          </w:tcPr>
          <w:p w14:paraId="10E28620" w14:textId="77777777" w:rsidR="00A4021A" w:rsidRPr="002D4B10" w:rsidRDefault="00A4021A" w:rsidP="00C50FCE">
            <w:pPr>
              <w:jc w:val="right"/>
              <w:rPr>
                <w:color w:val="000000"/>
              </w:rPr>
            </w:pPr>
            <w:r>
              <w:rPr>
                <w:color w:val="000000"/>
              </w:rPr>
              <w:t>3</w:t>
            </w:r>
          </w:p>
        </w:tc>
        <w:tc>
          <w:tcPr>
            <w:tcW w:w="1612" w:type="dxa"/>
            <w:tcBorders>
              <w:top w:val="nil"/>
              <w:left w:val="nil"/>
              <w:bottom w:val="single" w:sz="8" w:space="0" w:color="000000"/>
              <w:right w:val="single" w:sz="8" w:space="0" w:color="000000"/>
            </w:tcBorders>
            <w:shd w:val="clear" w:color="000000" w:fill="FFFFFF"/>
            <w:vAlign w:val="bottom"/>
          </w:tcPr>
          <w:p w14:paraId="5D4037E4" w14:textId="26F4EAA6"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03ACFD80" w14:textId="77777777" w:rsidR="00A4021A" w:rsidRPr="002D4B10" w:rsidRDefault="00A4021A" w:rsidP="00C50FCE">
            <w:pPr>
              <w:jc w:val="right"/>
              <w:rPr>
                <w:color w:val="000000"/>
              </w:rPr>
            </w:pPr>
          </w:p>
        </w:tc>
      </w:tr>
      <w:tr w:rsidR="00A4021A" w:rsidRPr="004549BF" w14:paraId="1E4D2872"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B058A4F" w14:textId="77777777" w:rsidR="00A4021A" w:rsidRPr="002D4B10" w:rsidRDefault="00A4021A" w:rsidP="00C50FCE">
            <w:pPr>
              <w:rPr>
                <w:color w:val="000000"/>
              </w:rPr>
            </w:pPr>
            <w:r>
              <w:rPr>
                <w:color w:val="000000"/>
              </w:rPr>
              <w:t>63.</w:t>
            </w:r>
          </w:p>
        </w:tc>
        <w:tc>
          <w:tcPr>
            <w:tcW w:w="4157" w:type="dxa"/>
            <w:tcBorders>
              <w:top w:val="nil"/>
              <w:left w:val="nil"/>
              <w:bottom w:val="single" w:sz="8" w:space="0" w:color="000000"/>
              <w:right w:val="single" w:sz="8" w:space="0" w:color="000000"/>
            </w:tcBorders>
            <w:shd w:val="clear" w:color="000000" w:fill="FFFFFF"/>
            <w:vAlign w:val="bottom"/>
            <w:hideMark/>
          </w:tcPr>
          <w:p w14:paraId="6E97BC0F" w14:textId="77777777" w:rsidR="00A4021A" w:rsidRPr="002D4B10" w:rsidRDefault="00A4021A" w:rsidP="00C50FCE">
            <w:pPr>
              <w:rPr>
                <w:color w:val="000000"/>
              </w:rPr>
            </w:pPr>
            <w:r>
              <w:rPr>
                <w:color w:val="000000"/>
              </w:rPr>
              <w:t>OFERTÓWKA PRZEZROCZYSTA TWARDA A4</w:t>
            </w:r>
          </w:p>
        </w:tc>
        <w:tc>
          <w:tcPr>
            <w:tcW w:w="975" w:type="dxa"/>
            <w:tcBorders>
              <w:top w:val="nil"/>
              <w:left w:val="nil"/>
              <w:bottom w:val="single" w:sz="8" w:space="0" w:color="000000"/>
              <w:right w:val="single" w:sz="8" w:space="0" w:color="000000"/>
            </w:tcBorders>
            <w:shd w:val="clear" w:color="000000" w:fill="FFFFFF"/>
            <w:vAlign w:val="bottom"/>
            <w:hideMark/>
          </w:tcPr>
          <w:p w14:paraId="4E16709A"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4DEAA62D" w14:textId="1CDAB0C2"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3DF5EB35" w14:textId="77777777" w:rsidR="00A4021A" w:rsidRPr="002D4B10" w:rsidRDefault="00A4021A" w:rsidP="00C50FCE">
            <w:pPr>
              <w:jc w:val="right"/>
              <w:rPr>
                <w:color w:val="000000"/>
              </w:rPr>
            </w:pPr>
          </w:p>
        </w:tc>
      </w:tr>
      <w:tr w:rsidR="00A4021A" w:rsidRPr="004549BF" w14:paraId="1ACBF4FA"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1156F3D" w14:textId="77777777" w:rsidR="00A4021A" w:rsidRPr="002D4B10" w:rsidRDefault="00A4021A" w:rsidP="00C50FCE">
            <w:pPr>
              <w:rPr>
                <w:color w:val="000000"/>
              </w:rPr>
            </w:pPr>
            <w:r>
              <w:rPr>
                <w:color w:val="000000"/>
              </w:rPr>
              <w:t>64.</w:t>
            </w:r>
          </w:p>
        </w:tc>
        <w:tc>
          <w:tcPr>
            <w:tcW w:w="4157" w:type="dxa"/>
            <w:tcBorders>
              <w:top w:val="nil"/>
              <w:left w:val="nil"/>
              <w:bottom w:val="single" w:sz="8" w:space="0" w:color="000000"/>
              <w:right w:val="single" w:sz="8" w:space="0" w:color="000000"/>
            </w:tcBorders>
            <w:shd w:val="clear" w:color="000000" w:fill="FFFFFF"/>
            <w:vAlign w:val="bottom"/>
            <w:hideMark/>
          </w:tcPr>
          <w:p w14:paraId="7E59381F" w14:textId="77777777" w:rsidR="00A4021A" w:rsidRPr="002D4B10" w:rsidRDefault="00A4021A" w:rsidP="00C50FCE">
            <w:pPr>
              <w:rPr>
                <w:color w:val="000000"/>
              </w:rPr>
            </w:pPr>
            <w:r>
              <w:rPr>
                <w:color w:val="000000"/>
              </w:rPr>
              <w:t>OFERTÓWKA PRZEZROCZYSTA GROSZKOWA A4</w:t>
            </w:r>
          </w:p>
        </w:tc>
        <w:tc>
          <w:tcPr>
            <w:tcW w:w="975" w:type="dxa"/>
            <w:tcBorders>
              <w:top w:val="nil"/>
              <w:left w:val="nil"/>
              <w:bottom w:val="single" w:sz="8" w:space="0" w:color="000000"/>
              <w:right w:val="single" w:sz="8" w:space="0" w:color="000000"/>
            </w:tcBorders>
            <w:shd w:val="clear" w:color="000000" w:fill="FFFFFF"/>
            <w:vAlign w:val="bottom"/>
            <w:hideMark/>
          </w:tcPr>
          <w:p w14:paraId="3FCAE99C"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6670D252" w14:textId="0CBBBCC6"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11418D07" w14:textId="77777777" w:rsidR="00A4021A" w:rsidRPr="002D4B10" w:rsidRDefault="00A4021A" w:rsidP="00C50FCE">
            <w:pPr>
              <w:jc w:val="right"/>
              <w:rPr>
                <w:color w:val="000000"/>
              </w:rPr>
            </w:pPr>
          </w:p>
        </w:tc>
      </w:tr>
      <w:tr w:rsidR="00A4021A" w:rsidRPr="004549BF" w14:paraId="694DC143" w14:textId="77777777" w:rsidTr="00AC3727">
        <w:trPr>
          <w:gridBefore w:val="1"/>
          <w:gridAfter w:val="1"/>
          <w:wBefore w:w="10" w:type="dxa"/>
          <w:wAfter w:w="8" w:type="dxa"/>
          <w:trHeight w:val="5"/>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D81CD79" w14:textId="77777777" w:rsidR="00A4021A" w:rsidRPr="002D4B10" w:rsidRDefault="00A4021A" w:rsidP="00C50FCE">
            <w:pPr>
              <w:rPr>
                <w:color w:val="000000"/>
              </w:rPr>
            </w:pPr>
            <w:r>
              <w:rPr>
                <w:color w:val="000000"/>
              </w:rPr>
              <w:t>65.</w:t>
            </w:r>
          </w:p>
        </w:tc>
        <w:tc>
          <w:tcPr>
            <w:tcW w:w="4157" w:type="dxa"/>
            <w:tcBorders>
              <w:top w:val="nil"/>
              <w:left w:val="nil"/>
              <w:bottom w:val="single" w:sz="8" w:space="0" w:color="000000"/>
              <w:right w:val="single" w:sz="8" w:space="0" w:color="000000"/>
            </w:tcBorders>
            <w:shd w:val="clear" w:color="000000" w:fill="FFFFFF"/>
            <w:vAlign w:val="bottom"/>
            <w:hideMark/>
          </w:tcPr>
          <w:p w14:paraId="17B46CB5" w14:textId="77777777" w:rsidR="00A4021A" w:rsidRPr="002D4B10" w:rsidRDefault="00A4021A" w:rsidP="00C50FCE">
            <w:pPr>
              <w:rPr>
                <w:color w:val="000000"/>
              </w:rPr>
            </w:pPr>
            <w:r>
              <w:rPr>
                <w:color w:val="000000"/>
              </w:rPr>
              <w:t>DESKA Z KLIPEM A4</w:t>
            </w:r>
          </w:p>
        </w:tc>
        <w:tc>
          <w:tcPr>
            <w:tcW w:w="975" w:type="dxa"/>
            <w:tcBorders>
              <w:top w:val="nil"/>
              <w:left w:val="nil"/>
              <w:bottom w:val="single" w:sz="8" w:space="0" w:color="000000"/>
              <w:right w:val="single" w:sz="8" w:space="0" w:color="000000"/>
            </w:tcBorders>
            <w:shd w:val="clear" w:color="000000" w:fill="FFFFFF"/>
            <w:vAlign w:val="bottom"/>
            <w:hideMark/>
          </w:tcPr>
          <w:p w14:paraId="7FBB15BF" w14:textId="77777777" w:rsidR="00A4021A" w:rsidRPr="002D4B10" w:rsidRDefault="00A4021A" w:rsidP="00C50FCE">
            <w:pPr>
              <w:jc w:val="right"/>
              <w:rPr>
                <w:color w:val="000000"/>
              </w:rPr>
            </w:pPr>
            <w:r>
              <w:rPr>
                <w:color w:val="000000"/>
              </w:rPr>
              <w:t>2</w:t>
            </w:r>
          </w:p>
        </w:tc>
        <w:tc>
          <w:tcPr>
            <w:tcW w:w="1612" w:type="dxa"/>
            <w:tcBorders>
              <w:top w:val="nil"/>
              <w:left w:val="nil"/>
              <w:bottom w:val="single" w:sz="8" w:space="0" w:color="000000"/>
              <w:right w:val="single" w:sz="8" w:space="0" w:color="000000"/>
            </w:tcBorders>
            <w:shd w:val="clear" w:color="000000" w:fill="FFFFFF"/>
            <w:vAlign w:val="bottom"/>
          </w:tcPr>
          <w:p w14:paraId="473E30DB" w14:textId="1945B78C"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37E50DC3" w14:textId="77777777" w:rsidR="00A4021A" w:rsidRPr="002D4B10" w:rsidRDefault="00A4021A" w:rsidP="00C50FCE">
            <w:pPr>
              <w:jc w:val="right"/>
              <w:rPr>
                <w:color w:val="000000"/>
              </w:rPr>
            </w:pPr>
          </w:p>
        </w:tc>
      </w:tr>
      <w:tr w:rsidR="00A4021A" w:rsidRPr="004549BF" w14:paraId="3D5160A9"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6FC15DB" w14:textId="77777777" w:rsidR="00A4021A" w:rsidRPr="002D4B10" w:rsidRDefault="00A4021A" w:rsidP="00C50FCE">
            <w:pPr>
              <w:rPr>
                <w:color w:val="000000"/>
              </w:rPr>
            </w:pPr>
            <w:r>
              <w:rPr>
                <w:color w:val="000000"/>
              </w:rPr>
              <w:t>66.</w:t>
            </w:r>
          </w:p>
        </w:tc>
        <w:tc>
          <w:tcPr>
            <w:tcW w:w="4157" w:type="dxa"/>
            <w:tcBorders>
              <w:top w:val="nil"/>
              <w:left w:val="nil"/>
              <w:bottom w:val="single" w:sz="8" w:space="0" w:color="000000"/>
              <w:right w:val="single" w:sz="8" w:space="0" w:color="000000"/>
            </w:tcBorders>
            <w:shd w:val="clear" w:color="000000" w:fill="FFFFFF"/>
            <w:vAlign w:val="bottom"/>
            <w:hideMark/>
          </w:tcPr>
          <w:p w14:paraId="6FDF6FB0" w14:textId="77777777" w:rsidR="00A4021A" w:rsidRPr="002D4B10" w:rsidRDefault="00A4021A" w:rsidP="00C50FCE">
            <w:pPr>
              <w:rPr>
                <w:color w:val="000000"/>
              </w:rPr>
            </w:pPr>
            <w:r>
              <w:rPr>
                <w:color w:val="000000"/>
              </w:rPr>
              <w:t>KOSZULKA GROSZKOWA OP. 100 SZT. A4</w:t>
            </w:r>
          </w:p>
        </w:tc>
        <w:tc>
          <w:tcPr>
            <w:tcW w:w="975" w:type="dxa"/>
            <w:tcBorders>
              <w:top w:val="nil"/>
              <w:left w:val="nil"/>
              <w:bottom w:val="single" w:sz="8" w:space="0" w:color="000000"/>
              <w:right w:val="single" w:sz="8" w:space="0" w:color="000000"/>
            </w:tcBorders>
            <w:shd w:val="clear" w:color="000000" w:fill="FFFFFF"/>
            <w:vAlign w:val="bottom"/>
            <w:hideMark/>
          </w:tcPr>
          <w:p w14:paraId="69CC99D0" w14:textId="77777777" w:rsidR="00A4021A" w:rsidRPr="002D4B10" w:rsidRDefault="00A4021A" w:rsidP="00C50FCE">
            <w:pPr>
              <w:jc w:val="right"/>
              <w:rPr>
                <w:color w:val="000000"/>
              </w:rPr>
            </w:pPr>
            <w:r>
              <w:rPr>
                <w:color w:val="000000"/>
              </w:rPr>
              <w:t>50</w:t>
            </w:r>
          </w:p>
        </w:tc>
        <w:tc>
          <w:tcPr>
            <w:tcW w:w="1612" w:type="dxa"/>
            <w:tcBorders>
              <w:top w:val="nil"/>
              <w:left w:val="nil"/>
              <w:bottom w:val="single" w:sz="8" w:space="0" w:color="000000"/>
              <w:right w:val="single" w:sz="8" w:space="0" w:color="000000"/>
            </w:tcBorders>
            <w:shd w:val="clear" w:color="000000" w:fill="FFFFFF"/>
            <w:vAlign w:val="bottom"/>
          </w:tcPr>
          <w:p w14:paraId="6935A989" w14:textId="229F3181"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4AB5D8F7" w14:textId="77777777" w:rsidR="00A4021A" w:rsidRPr="002D4B10" w:rsidRDefault="00A4021A" w:rsidP="00C50FCE">
            <w:pPr>
              <w:jc w:val="right"/>
              <w:rPr>
                <w:color w:val="000000"/>
              </w:rPr>
            </w:pPr>
          </w:p>
        </w:tc>
      </w:tr>
      <w:tr w:rsidR="00A4021A" w:rsidRPr="004549BF" w14:paraId="24B6D475"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5F60091" w14:textId="77777777" w:rsidR="00A4021A" w:rsidRPr="002D4B10" w:rsidRDefault="00A4021A" w:rsidP="00C50FCE">
            <w:pPr>
              <w:rPr>
                <w:color w:val="000000"/>
              </w:rPr>
            </w:pPr>
            <w:r>
              <w:rPr>
                <w:color w:val="000000"/>
              </w:rPr>
              <w:t>67.</w:t>
            </w:r>
          </w:p>
        </w:tc>
        <w:tc>
          <w:tcPr>
            <w:tcW w:w="4157" w:type="dxa"/>
            <w:tcBorders>
              <w:top w:val="nil"/>
              <w:left w:val="nil"/>
              <w:bottom w:val="single" w:sz="8" w:space="0" w:color="000000"/>
              <w:right w:val="single" w:sz="8" w:space="0" w:color="000000"/>
            </w:tcBorders>
            <w:shd w:val="clear" w:color="000000" w:fill="FFFFFF"/>
            <w:vAlign w:val="bottom"/>
            <w:hideMark/>
          </w:tcPr>
          <w:p w14:paraId="7980BE52" w14:textId="77777777" w:rsidR="00A4021A" w:rsidRPr="002D4B10" w:rsidRDefault="00A4021A" w:rsidP="00C50FCE">
            <w:pPr>
              <w:rPr>
                <w:color w:val="000000"/>
              </w:rPr>
            </w:pPr>
            <w:r>
              <w:rPr>
                <w:color w:val="000000"/>
              </w:rPr>
              <w:t>KOSZULKA Z ROZSZERZANYMI BOKAMI OP. 25 SZT A4</w:t>
            </w:r>
          </w:p>
        </w:tc>
        <w:tc>
          <w:tcPr>
            <w:tcW w:w="975" w:type="dxa"/>
            <w:tcBorders>
              <w:top w:val="nil"/>
              <w:left w:val="nil"/>
              <w:bottom w:val="single" w:sz="8" w:space="0" w:color="000000"/>
              <w:right w:val="single" w:sz="8" w:space="0" w:color="000000"/>
            </w:tcBorders>
            <w:shd w:val="clear" w:color="000000" w:fill="FFFFFF"/>
            <w:vAlign w:val="bottom"/>
            <w:hideMark/>
          </w:tcPr>
          <w:p w14:paraId="5B125589"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69684B73" w14:textId="503AEBD1"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61235D15" w14:textId="77777777" w:rsidR="00A4021A" w:rsidRPr="002D4B10" w:rsidRDefault="00A4021A" w:rsidP="00C50FCE">
            <w:pPr>
              <w:jc w:val="right"/>
              <w:rPr>
                <w:color w:val="000000"/>
              </w:rPr>
            </w:pPr>
          </w:p>
        </w:tc>
      </w:tr>
      <w:tr w:rsidR="00A4021A" w:rsidRPr="004549BF" w14:paraId="77DE34AD"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5016094" w14:textId="77777777" w:rsidR="00A4021A" w:rsidRPr="002D4B10" w:rsidRDefault="00A4021A" w:rsidP="00C50FCE">
            <w:pPr>
              <w:rPr>
                <w:color w:val="000000"/>
              </w:rPr>
            </w:pPr>
            <w:r>
              <w:rPr>
                <w:color w:val="000000"/>
              </w:rPr>
              <w:t>68.</w:t>
            </w:r>
          </w:p>
        </w:tc>
        <w:tc>
          <w:tcPr>
            <w:tcW w:w="4157" w:type="dxa"/>
            <w:tcBorders>
              <w:top w:val="nil"/>
              <w:left w:val="nil"/>
              <w:bottom w:val="single" w:sz="8" w:space="0" w:color="000000"/>
              <w:right w:val="single" w:sz="8" w:space="0" w:color="000000"/>
            </w:tcBorders>
            <w:shd w:val="clear" w:color="000000" w:fill="FFFFFF"/>
            <w:vAlign w:val="bottom"/>
            <w:hideMark/>
          </w:tcPr>
          <w:p w14:paraId="70E2B999" w14:textId="77777777" w:rsidR="00A4021A" w:rsidRPr="002D4B10" w:rsidRDefault="00A4021A" w:rsidP="00C50FCE">
            <w:pPr>
              <w:rPr>
                <w:color w:val="000000"/>
              </w:rPr>
            </w:pPr>
            <w:r>
              <w:rPr>
                <w:color w:val="000000"/>
              </w:rPr>
              <w:t>KOSZULKA KRYSTALICZNA   OP.100 SZT. A4</w:t>
            </w:r>
          </w:p>
        </w:tc>
        <w:tc>
          <w:tcPr>
            <w:tcW w:w="975" w:type="dxa"/>
            <w:tcBorders>
              <w:top w:val="nil"/>
              <w:left w:val="nil"/>
              <w:bottom w:val="single" w:sz="8" w:space="0" w:color="000000"/>
              <w:right w:val="single" w:sz="8" w:space="0" w:color="000000"/>
            </w:tcBorders>
            <w:shd w:val="clear" w:color="000000" w:fill="FFFFFF"/>
            <w:vAlign w:val="bottom"/>
            <w:hideMark/>
          </w:tcPr>
          <w:p w14:paraId="44F70663" w14:textId="77777777" w:rsidR="00A4021A" w:rsidRPr="002D4B10" w:rsidRDefault="00A4021A" w:rsidP="00C50FCE">
            <w:pPr>
              <w:jc w:val="right"/>
              <w:rPr>
                <w:color w:val="000000"/>
              </w:rPr>
            </w:pPr>
            <w:r>
              <w:rPr>
                <w:color w:val="000000"/>
              </w:rPr>
              <w:t>300</w:t>
            </w:r>
          </w:p>
        </w:tc>
        <w:tc>
          <w:tcPr>
            <w:tcW w:w="1612" w:type="dxa"/>
            <w:tcBorders>
              <w:top w:val="nil"/>
              <w:left w:val="nil"/>
              <w:bottom w:val="single" w:sz="8" w:space="0" w:color="000000"/>
              <w:right w:val="single" w:sz="8" w:space="0" w:color="000000"/>
            </w:tcBorders>
            <w:shd w:val="clear" w:color="000000" w:fill="FFFFFF"/>
            <w:vAlign w:val="bottom"/>
          </w:tcPr>
          <w:p w14:paraId="53BCDBB4" w14:textId="7F75957A"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0F457D22" w14:textId="77777777" w:rsidR="00A4021A" w:rsidRPr="002D4B10" w:rsidRDefault="00A4021A" w:rsidP="00C50FCE">
            <w:pPr>
              <w:jc w:val="right"/>
              <w:rPr>
                <w:color w:val="000000"/>
              </w:rPr>
            </w:pPr>
          </w:p>
        </w:tc>
      </w:tr>
      <w:tr w:rsidR="00A4021A" w:rsidRPr="004549BF" w14:paraId="576CF0A3"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297BAF3" w14:textId="77777777" w:rsidR="00A4021A" w:rsidRPr="002D4B10" w:rsidRDefault="00A4021A" w:rsidP="00C50FCE">
            <w:pPr>
              <w:rPr>
                <w:color w:val="000000"/>
              </w:rPr>
            </w:pPr>
            <w:r>
              <w:rPr>
                <w:color w:val="000000"/>
              </w:rPr>
              <w:t>69.</w:t>
            </w:r>
          </w:p>
        </w:tc>
        <w:tc>
          <w:tcPr>
            <w:tcW w:w="4157" w:type="dxa"/>
            <w:tcBorders>
              <w:top w:val="nil"/>
              <w:left w:val="nil"/>
              <w:bottom w:val="single" w:sz="8" w:space="0" w:color="000000"/>
              <w:right w:val="single" w:sz="8" w:space="0" w:color="000000"/>
            </w:tcBorders>
            <w:shd w:val="clear" w:color="000000" w:fill="FFFFFF"/>
            <w:vAlign w:val="bottom"/>
            <w:hideMark/>
          </w:tcPr>
          <w:p w14:paraId="31EBB78C" w14:textId="77777777" w:rsidR="00A4021A" w:rsidRPr="002D4B10" w:rsidRDefault="00A4021A" w:rsidP="00C50FCE">
            <w:pPr>
              <w:rPr>
                <w:color w:val="000000"/>
              </w:rPr>
            </w:pPr>
            <w:r>
              <w:rPr>
                <w:color w:val="000000"/>
              </w:rPr>
              <w:t>KOSZULKA Z KLAPKĄ  BOCZNĄ OP.25 SZT. A4</w:t>
            </w:r>
          </w:p>
        </w:tc>
        <w:tc>
          <w:tcPr>
            <w:tcW w:w="975" w:type="dxa"/>
            <w:tcBorders>
              <w:top w:val="nil"/>
              <w:left w:val="nil"/>
              <w:bottom w:val="single" w:sz="8" w:space="0" w:color="000000"/>
              <w:right w:val="single" w:sz="8" w:space="0" w:color="000000"/>
            </w:tcBorders>
            <w:shd w:val="clear" w:color="000000" w:fill="FFFFFF"/>
            <w:vAlign w:val="bottom"/>
            <w:hideMark/>
          </w:tcPr>
          <w:p w14:paraId="3AED4356"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3B3D0D0A" w14:textId="5CF46061"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302A0775" w14:textId="77777777" w:rsidR="00A4021A" w:rsidRPr="002D4B10" w:rsidRDefault="00A4021A" w:rsidP="00C50FCE">
            <w:pPr>
              <w:jc w:val="right"/>
              <w:rPr>
                <w:color w:val="000000"/>
              </w:rPr>
            </w:pPr>
          </w:p>
        </w:tc>
      </w:tr>
      <w:tr w:rsidR="00A4021A" w:rsidRPr="004549BF" w14:paraId="4C999C81"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95894F4" w14:textId="77777777" w:rsidR="00A4021A" w:rsidRPr="002D4B10" w:rsidRDefault="00A4021A" w:rsidP="00C50FCE">
            <w:pPr>
              <w:rPr>
                <w:color w:val="000000"/>
              </w:rPr>
            </w:pPr>
            <w:r>
              <w:rPr>
                <w:color w:val="000000"/>
              </w:rPr>
              <w:t>70.</w:t>
            </w:r>
          </w:p>
        </w:tc>
        <w:tc>
          <w:tcPr>
            <w:tcW w:w="4157" w:type="dxa"/>
            <w:tcBorders>
              <w:top w:val="nil"/>
              <w:left w:val="nil"/>
              <w:bottom w:val="single" w:sz="8" w:space="0" w:color="000000"/>
              <w:right w:val="single" w:sz="8" w:space="0" w:color="000000"/>
            </w:tcBorders>
            <w:shd w:val="clear" w:color="000000" w:fill="FFFFFF"/>
            <w:vAlign w:val="bottom"/>
            <w:hideMark/>
          </w:tcPr>
          <w:p w14:paraId="26571229" w14:textId="77777777" w:rsidR="00A4021A" w:rsidRPr="002D4B10" w:rsidRDefault="00A4021A" w:rsidP="00C50FCE">
            <w:pPr>
              <w:rPr>
                <w:color w:val="000000"/>
              </w:rPr>
            </w:pPr>
            <w:r>
              <w:rPr>
                <w:color w:val="000000"/>
              </w:rPr>
              <w:t xml:space="preserve">KOSZULKA NA KATALOGI OP. 10 SZT. </w:t>
            </w:r>
            <w:r>
              <w:rPr>
                <w:color w:val="000000"/>
              </w:rPr>
              <w:lastRenderedPageBreak/>
              <w:t>A4</w:t>
            </w:r>
          </w:p>
        </w:tc>
        <w:tc>
          <w:tcPr>
            <w:tcW w:w="975" w:type="dxa"/>
            <w:tcBorders>
              <w:top w:val="nil"/>
              <w:left w:val="nil"/>
              <w:bottom w:val="single" w:sz="8" w:space="0" w:color="000000"/>
              <w:right w:val="single" w:sz="8" w:space="0" w:color="000000"/>
            </w:tcBorders>
            <w:shd w:val="clear" w:color="000000" w:fill="FFFFFF"/>
            <w:vAlign w:val="bottom"/>
            <w:hideMark/>
          </w:tcPr>
          <w:p w14:paraId="7560673D" w14:textId="77777777" w:rsidR="00A4021A" w:rsidRPr="002D4B10" w:rsidRDefault="00A4021A" w:rsidP="00C50FCE">
            <w:pPr>
              <w:jc w:val="right"/>
              <w:rPr>
                <w:color w:val="000000"/>
              </w:rPr>
            </w:pPr>
            <w:r>
              <w:rPr>
                <w:color w:val="000000"/>
              </w:rPr>
              <w:lastRenderedPageBreak/>
              <w:t>30</w:t>
            </w:r>
          </w:p>
        </w:tc>
        <w:tc>
          <w:tcPr>
            <w:tcW w:w="1612" w:type="dxa"/>
            <w:tcBorders>
              <w:top w:val="nil"/>
              <w:left w:val="nil"/>
              <w:bottom w:val="single" w:sz="8" w:space="0" w:color="000000"/>
              <w:right w:val="single" w:sz="8" w:space="0" w:color="000000"/>
            </w:tcBorders>
            <w:shd w:val="clear" w:color="000000" w:fill="FFFFFF"/>
            <w:vAlign w:val="bottom"/>
          </w:tcPr>
          <w:p w14:paraId="0E657FC8" w14:textId="26225B35"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66E3CF6E" w14:textId="77777777" w:rsidR="00A4021A" w:rsidRPr="002D4B10" w:rsidRDefault="00A4021A" w:rsidP="00C50FCE">
            <w:pPr>
              <w:jc w:val="right"/>
              <w:rPr>
                <w:color w:val="000000"/>
              </w:rPr>
            </w:pPr>
          </w:p>
        </w:tc>
      </w:tr>
      <w:tr w:rsidR="00A4021A" w:rsidRPr="004549BF" w14:paraId="46CA5CF6"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C15F022" w14:textId="77777777" w:rsidR="00A4021A" w:rsidRPr="002D4B10" w:rsidRDefault="00A4021A" w:rsidP="00C50FCE">
            <w:pPr>
              <w:rPr>
                <w:color w:val="000000"/>
              </w:rPr>
            </w:pPr>
            <w:r>
              <w:rPr>
                <w:color w:val="000000"/>
              </w:rPr>
              <w:t>71.</w:t>
            </w:r>
          </w:p>
        </w:tc>
        <w:tc>
          <w:tcPr>
            <w:tcW w:w="4157" w:type="dxa"/>
            <w:tcBorders>
              <w:top w:val="nil"/>
              <w:left w:val="nil"/>
              <w:bottom w:val="single" w:sz="8" w:space="0" w:color="000000"/>
              <w:right w:val="single" w:sz="8" w:space="0" w:color="000000"/>
            </w:tcBorders>
            <w:shd w:val="clear" w:color="000000" w:fill="FFFFFF"/>
            <w:vAlign w:val="bottom"/>
            <w:hideMark/>
          </w:tcPr>
          <w:p w14:paraId="30AA1814" w14:textId="77777777" w:rsidR="00A4021A" w:rsidRPr="002D4B10" w:rsidRDefault="00A4021A" w:rsidP="00C50FCE">
            <w:pPr>
              <w:rPr>
                <w:color w:val="000000"/>
              </w:rPr>
            </w:pPr>
            <w:r>
              <w:rPr>
                <w:color w:val="000000"/>
              </w:rPr>
              <w:t>KOSZULKA NA KATALOGI Z METALOWĄ LISTWĄ OP. 3 SZT. A4</w:t>
            </w:r>
          </w:p>
        </w:tc>
        <w:tc>
          <w:tcPr>
            <w:tcW w:w="975" w:type="dxa"/>
            <w:tcBorders>
              <w:top w:val="nil"/>
              <w:left w:val="nil"/>
              <w:bottom w:val="single" w:sz="8" w:space="0" w:color="000000"/>
              <w:right w:val="single" w:sz="8" w:space="0" w:color="000000"/>
            </w:tcBorders>
            <w:shd w:val="clear" w:color="000000" w:fill="FFFFFF"/>
            <w:vAlign w:val="bottom"/>
            <w:hideMark/>
          </w:tcPr>
          <w:p w14:paraId="086A74EF"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7714BB1B" w14:textId="0F11BE4C"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715AE32E" w14:textId="77777777" w:rsidR="00A4021A" w:rsidRPr="002D4B10" w:rsidRDefault="00A4021A" w:rsidP="00C50FCE">
            <w:pPr>
              <w:jc w:val="right"/>
              <w:rPr>
                <w:color w:val="000000"/>
              </w:rPr>
            </w:pPr>
          </w:p>
        </w:tc>
      </w:tr>
      <w:tr w:rsidR="00A4021A" w:rsidRPr="004549BF" w14:paraId="2AA5510F"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C5D2FF1" w14:textId="77777777" w:rsidR="00A4021A" w:rsidRPr="002D4B10" w:rsidRDefault="00A4021A" w:rsidP="00C50FCE">
            <w:pPr>
              <w:rPr>
                <w:color w:val="000000"/>
              </w:rPr>
            </w:pPr>
            <w:r>
              <w:rPr>
                <w:color w:val="000000"/>
              </w:rPr>
              <w:t>72.</w:t>
            </w:r>
          </w:p>
        </w:tc>
        <w:tc>
          <w:tcPr>
            <w:tcW w:w="4157" w:type="dxa"/>
            <w:tcBorders>
              <w:top w:val="nil"/>
              <w:left w:val="nil"/>
              <w:bottom w:val="single" w:sz="8" w:space="0" w:color="000000"/>
              <w:right w:val="single" w:sz="8" w:space="0" w:color="000000"/>
            </w:tcBorders>
            <w:shd w:val="clear" w:color="000000" w:fill="FFFFFF"/>
            <w:vAlign w:val="bottom"/>
            <w:hideMark/>
          </w:tcPr>
          <w:p w14:paraId="7E0523F0" w14:textId="77777777" w:rsidR="00A4021A" w:rsidRPr="002D4B10" w:rsidRDefault="00A4021A" w:rsidP="00C50FCE">
            <w:pPr>
              <w:rPr>
                <w:color w:val="000000"/>
              </w:rPr>
            </w:pPr>
            <w:r>
              <w:rPr>
                <w:color w:val="000000"/>
              </w:rPr>
              <w:t>KOSZULKI A5 OP. 100 SZT.</w:t>
            </w:r>
          </w:p>
        </w:tc>
        <w:tc>
          <w:tcPr>
            <w:tcW w:w="975" w:type="dxa"/>
            <w:tcBorders>
              <w:top w:val="nil"/>
              <w:left w:val="nil"/>
              <w:bottom w:val="single" w:sz="8" w:space="0" w:color="000000"/>
              <w:right w:val="single" w:sz="8" w:space="0" w:color="000000"/>
            </w:tcBorders>
            <w:shd w:val="clear" w:color="000000" w:fill="FFFFFF"/>
            <w:vAlign w:val="bottom"/>
            <w:hideMark/>
          </w:tcPr>
          <w:p w14:paraId="2640A3E7"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18DC962F" w14:textId="36BE2C5F"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617A4491" w14:textId="77777777" w:rsidR="00A4021A" w:rsidRPr="002D4B10" w:rsidRDefault="00A4021A" w:rsidP="00C50FCE">
            <w:pPr>
              <w:jc w:val="right"/>
              <w:rPr>
                <w:color w:val="000000"/>
              </w:rPr>
            </w:pPr>
          </w:p>
        </w:tc>
      </w:tr>
      <w:tr w:rsidR="00A4021A" w:rsidRPr="004549BF" w14:paraId="4CB3EEBE"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32372E2" w14:textId="77777777" w:rsidR="00A4021A" w:rsidRPr="002D4B10" w:rsidRDefault="00A4021A" w:rsidP="00C50FCE">
            <w:pPr>
              <w:rPr>
                <w:color w:val="000000"/>
              </w:rPr>
            </w:pPr>
            <w:r>
              <w:rPr>
                <w:color w:val="000000"/>
              </w:rPr>
              <w:t>73.</w:t>
            </w:r>
          </w:p>
        </w:tc>
        <w:tc>
          <w:tcPr>
            <w:tcW w:w="4157" w:type="dxa"/>
            <w:tcBorders>
              <w:top w:val="nil"/>
              <w:left w:val="nil"/>
              <w:bottom w:val="single" w:sz="8" w:space="0" w:color="000000"/>
              <w:right w:val="single" w:sz="8" w:space="0" w:color="000000"/>
            </w:tcBorders>
            <w:shd w:val="clear" w:color="000000" w:fill="FFFFFF"/>
            <w:vAlign w:val="bottom"/>
            <w:hideMark/>
          </w:tcPr>
          <w:p w14:paraId="21FB180D" w14:textId="77777777" w:rsidR="00A4021A" w:rsidRPr="002D4B10" w:rsidRDefault="00A4021A" w:rsidP="00C50FCE">
            <w:pPr>
              <w:rPr>
                <w:color w:val="000000"/>
              </w:rPr>
            </w:pPr>
            <w:r>
              <w:rPr>
                <w:color w:val="000000"/>
              </w:rPr>
              <w:t>KOSZULKA NA DOKUMENTY I CD OP. 5 SZT. A4</w:t>
            </w:r>
          </w:p>
        </w:tc>
        <w:tc>
          <w:tcPr>
            <w:tcW w:w="975" w:type="dxa"/>
            <w:tcBorders>
              <w:top w:val="nil"/>
              <w:left w:val="nil"/>
              <w:bottom w:val="single" w:sz="8" w:space="0" w:color="000000"/>
              <w:right w:val="single" w:sz="8" w:space="0" w:color="000000"/>
            </w:tcBorders>
            <w:shd w:val="clear" w:color="000000" w:fill="FFFFFF"/>
            <w:vAlign w:val="bottom"/>
            <w:hideMark/>
          </w:tcPr>
          <w:p w14:paraId="38D67D4B"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17918688" w14:textId="38B90C48"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44E2D28B" w14:textId="77777777" w:rsidR="00A4021A" w:rsidRPr="002D4B10" w:rsidRDefault="00A4021A" w:rsidP="00C50FCE">
            <w:pPr>
              <w:jc w:val="right"/>
              <w:rPr>
                <w:color w:val="000000"/>
              </w:rPr>
            </w:pPr>
          </w:p>
        </w:tc>
      </w:tr>
      <w:tr w:rsidR="00A4021A" w:rsidRPr="004549BF" w14:paraId="657A205F"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DDADD78" w14:textId="77777777" w:rsidR="00A4021A" w:rsidRPr="002D4B10" w:rsidRDefault="00A4021A" w:rsidP="00C50FCE">
            <w:pPr>
              <w:rPr>
                <w:color w:val="000000"/>
              </w:rPr>
            </w:pPr>
            <w:r>
              <w:rPr>
                <w:color w:val="000000"/>
              </w:rPr>
              <w:t>74.</w:t>
            </w:r>
          </w:p>
        </w:tc>
        <w:tc>
          <w:tcPr>
            <w:tcW w:w="4157" w:type="dxa"/>
            <w:tcBorders>
              <w:top w:val="nil"/>
              <w:left w:val="nil"/>
              <w:bottom w:val="single" w:sz="8" w:space="0" w:color="000000"/>
              <w:right w:val="single" w:sz="8" w:space="0" w:color="000000"/>
            </w:tcBorders>
            <w:shd w:val="clear" w:color="000000" w:fill="FFFFFF"/>
            <w:vAlign w:val="bottom"/>
            <w:hideMark/>
          </w:tcPr>
          <w:p w14:paraId="406F1465" w14:textId="77777777" w:rsidR="00A4021A" w:rsidRPr="002D4B10" w:rsidRDefault="00A4021A" w:rsidP="00C50FCE">
            <w:pPr>
              <w:rPr>
                <w:color w:val="000000"/>
              </w:rPr>
            </w:pPr>
            <w:r>
              <w:rPr>
                <w:color w:val="000000"/>
              </w:rPr>
              <w:t>KOSZULKA ZASUWANA NA SUWAK OP. 5 SZT. A4</w:t>
            </w:r>
          </w:p>
        </w:tc>
        <w:tc>
          <w:tcPr>
            <w:tcW w:w="975" w:type="dxa"/>
            <w:tcBorders>
              <w:top w:val="nil"/>
              <w:left w:val="nil"/>
              <w:bottom w:val="single" w:sz="8" w:space="0" w:color="000000"/>
              <w:right w:val="single" w:sz="8" w:space="0" w:color="000000"/>
            </w:tcBorders>
            <w:shd w:val="clear" w:color="000000" w:fill="FFFFFF"/>
            <w:vAlign w:val="bottom"/>
            <w:hideMark/>
          </w:tcPr>
          <w:p w14:paraId="006E2B54" w14:textId="77777777" w:rsidR="00A4021A" w:rsidRPr="002D4B10" w:rsidRDefault="00A4021A" w:rsidP="00C50FCE">
            <w:pPr>
              <w:jc w:val="right"/>
              <w:rPr>
                <w:color w:val="000000"/>
              </w:rPr>
            </w:pPr>
            <w:r>
              <w:rPr>
                <w:color w:val="000000"/>
              </w:rPr>
              <w:t>7</w:t>
            </w:r>
          </w:p>
        </w:tc>
        <w:tc>
          <w:tcPr>
            <w:tcW w:w="1612" w:type="dxa"/>
            <w:tcBorders>
              <w:top w:val="nil"/>
              <w:left w:val="nil"/>
              <w:bottom w:val="single" w:sz="8" w:space="0" w:color="000000"/>
              <w:right w:val="single" w:sz="8" w:space="0" w:color="000000"/>
            </w:tcBorders>
            <w:shd w:val="clear" w:color="000000" w:fill="FFFFFF"/>
            <w:vAlign w:val="bottom"/>
          </w:tcPr>
          <w:p w14:paraId="1D80F7AE" w14:textId="2E1902D8"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77AA9098" w14:textId="77777777" w:rsidR="00A4021A" w:rsidRPr="002D4B10" w:rsidRDefault="00A4021A" w:rsidP="00C50FCE">
            <w:pPr>
              <w:jc w:val="right"/>
              <w:rPr>
                <w:color w:val="000000"/>
              </w:rPr>
            </w:pPr>
          </w:p>
        </w:tc>
      </w:tr>
      <w:tr w:rsidR="00A4021A" w:rsidRPr="004549BF" w14:paraId="63AC3412"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938DC91" w14:textId="77777777" w:rsidR="00A4021A" w:rsidRPr="002D4B10" w:rsidRDefault="00A4021A" w:rsidP="00C50FCE">
            <w:pPr>
              <w:rPr>
                <w:color w:val="000000"/>
              </w:rPr>
            </w:pPr>
            <w:r>
              <w:rPr>
                <w:color w:val="000000"/>
              </w:rPr>
              <w:t>75.</w:t>
            </w:r>
          </w:p>
        </w:tc>
        <w:tc>
          <w:tcPr>
            <w:tcW w:w="4157" w:type="dxa"/>
            <w:tcBorders>
              <w:top w:val="nil"/>
              <w:left w:val="nil"/>
              <w:bottom w:val="single" w:sz="8" w:space="0" w:color="000000"/>
              <w:right w:val="single" w:sz="8" w:space="0" w:color="000000"/>
            </w:tcBorders>
            <w:shd w:val="clear" w:color="000000" w:fill="FFFFFF"/>
            <w:vAlign w:val="bottom"/>
            <w:hideMark/>
          </w:tcPr>
          <w:p w14:paraId="35726A69" w14:textId="77777777" w:rsidR="00A4021A" w:rsidRPr="002D4B10" w:rsidRDefault="00A4021A" w:rsidP="00C50FCE">
            <w:pPr>
              <w:rPr>
                <w:color w:val="000000"/>
              </w:rPr>
            </w:pPr>
            <w:r>
              <w:rPr>
                <w:color w:val="000000"/>
              </w:rPr>
              <w:t>OKŁADKI KARTONOWE A4 NIEBIESKIE OP.100 SZT.</w:t>
            </w:r>
          </w:p>
        </w:tc>
        <w:tc>
          <w:tcPr>
            <w:tcW w:w="975" w:type="dxa"/>
            <w:tcBorders>
              <w:top w:val="nil"/>
              <w:left w:val="nil"/>
              <w:bottom w:val="single" w:sz="8" w:space="0" w:color="000000"/>
              <w:right w:val="single" w:sz="8" w:space="0" w:color="000000"/>
            </w:tcBorders>
            <w:shd w:val="clear" w:color="000000" w:fill="FFFFFF"/>
            <w:vAlign w:val="bottom"/>
            <w:hideMark/>
          </w:tcPr>
          <w:p w14:paraId="01691FC8"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38F4E2C5" w14:textId="108EE666"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25AC725E" w14:textId="77777777" w:rsidR="00A4021A" w:rsidRPr="002D4B10" w:rsidRDefault="00A4021A" w:rsidP="00C50FCE">
            <w:pPr>
              <w:jc w:val="right"/>
              <w:rPr>
                <w:color w:val="000000"/>
              </w:rPr>
            </w:pPr>
          </w:p>
        </w:tc>
      </w:tr>
      <w:tr w:rsidR="00A4021A" w:rsidRPr="004549BF" w14:paraId="62C24773"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0569205" w14:textId="77777777" w:rsidR="00A4021A" w:rsidRPr="002D4B10" w:rsidRDefault="00A4021A" w:rsidP="00C50FCE">
            <w:pPr>
              <w:rPr>
                <w:color w:val="000000"/>
              </w:rPr>
            </w:pPr>
            <w:r>
              <w:rPr>
                <w:color w:val="000000"/>
              </w:rPr>
              <w:t>76.</w:t>
            </w:r>
          </w:p>
        </w:tc>
        <w:tc>
          <w:tcPr>
            <w:tcW w:w="4157" w:type="dxa"/>
            <w:tcBorders>
              <w:top w:val="nil"/>
              <w:left w:val="nil"/>
              <w:bottom w:val="single" w:sz="8" w:space="0" w:color="000000"/>
              <w:right w:val="single" w:sz="8" w:space="0" w:color="000000"/>
            </w:tcBorders>
            <w:shd w:val="clear" w:color="000000" w:fill="FFFFFF"/>
            <w:vAlign w:val="bottom"/>
            <w:hideMark/>
          </w:tcPr>
          <w:p w14:paraId="742CB0D7" w14:textId="77777777" w:rsidR="00A4021A" w:rsidRPr="002D4B10" w:rsidRDefault="00A4021A" w:rsidP="00C50FCE">
            <w:pPr>
              <w:rPr>
                <w:color w:val="000000"/>
              </w:rPr>
            </w:pPr>
            <w:r>
              <w:rPr>
                <w:color w:val="000000"/>
              </w:rPr>
              <w:t>OKŁADKI DO BINDOWNICY MIN. 150 MIC PRZEZROCZYSTE OP. 100 SZT. A4</w:t>
            </w:r>
          </w:p>
        </w:tc>
        <w:tc>
          <w:tcPr>
            <w:tcW w:w="975" w:type="dxa"/>
            <w:tcBorders>
              <w:top w:val="nil"/>
              <w:left w:val="nil"/>
              <w:bottom w:val="single" w:sz="8" w:space="0" w:color="000000"/>
              <w:right w:val="single" w:sz="8" w:space="0" w:color="000000"/>
            </w:tcBorders>
            <w:shd w:val="clear" w:color="000000" w:fill="FFFFFF"/>
            <w:vAlign w:val="bottom"/>
            <w:hideMark/>
          </w:tcPr>
          <w:p w14:paraId="71891EF0"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3474E0B0" w14:textId="552986EF"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02DC9163" w14:textId="77777777" w:rsidR="00A4021A" w:rsidRPr="002D4B10" w:rsidRDefault="00A4021A" w:rsidP="00C50FCE">
            <w:pPr>
              <w:jc w:val="right"/>
              <w:rPr>
                <w:color w:val="000000"/>
              </w:rPr>
            </w:pPr>
          </w:p>
        </w:tc>
      </w:tr>
      <w:tr w:rsidR="00A4021A" w:rsidRPr="004549BF" w14:paraId="0803D2A1"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23BE15E" w14:textId="77777777" w:rsidR="00A4021A" w:rsidRPr="002D4B10" w:rsidRDefault="00A4021A" w:rsidP="00C50FCE">
            <w:pPr>
              <w:rPr>
                <w:color w:val="000000"/>
              </w:rPr>
            </w:pPr>
            <w:r>
              <w:rPr>
                <w:color w:val="000000"/>
              </w:rPr>
              <w:t>77.</w:t>
            </w:r>
          </w:p>
        </w:tc>
        <w:tc>
          <w:tcPr>
            <w:tcW w:w="4157" w:type="dxa"/>
            <w:tcBorders>
              <w:top w:val="nil"/>
              <w:left w:val="nil"/>
              <w:bottom w:val="single" w:sz="8" w:space="0" w:color="000000"/>
              <w:right w:val="single" w:sz="8" w:space="0" w:color="000000"/>
            </w:tcBorders>
            <w:shd w:val="clear" w:color="000000" w:fill="FFFFFF"/>
            <w:vAlign w:val="bottom"/>
            <w:hideMark/>
          </w:tcPr>
          <w:p w14:paraId="5E41B4C7" w14:textId="77777777" w:rsidR="00A4021A" w:rsidRPr="002D4B10" w:rsidRDefault="00A4021A" w:rsidP="00C50FCE">
            <w:pPr>
              <w:rPr>
                <w:color w:val="000000"/>
              </w:rPr>
            </w:pPr>
            <w:r>
              <w:rPr>
                <w:color w:val="000000"/>
              </w:rPr>
              <w:t>PASKI DO VELOBINDERA 200K BIAŁE OP. MIN. 25 SZT.</w:t>
            </w:r>
          </w:p>
        </w:tc>
        <w:tc>
          <w:tcPr>
            <w:tcW w:w="975" w:type="dxa"/>
            <w:tcBorders>
              <w:top w:val="nil"/>
              <w:left w:val="nil"/>
              <w:bottom w:val="single" w:sz="8" w:space="0" w:color="000000"/>
              <w:right w:val="single" w:sz="8" w:space="0" w:color="000000"/>
            </w:tcBorders>
            <w:shd w:val="clear" w:color="000000" w:fill="FFFFFF"/>
            <w:vAlign w:val="bottom"/>
            <w:hideMark/>
          </w:tcPr>
          <w:p w14:paraId="19C12A22" w14:textId="77777777" w:rsidR="00A4021A" w:rsidRPr="002D4B10" w:rsidRDefault="00A4021A" w:rsidP="00C50FCE">
            <w:pPr>
              <w:jc w:val="right"/>
              <w:rPr>
                <w:color w:val="000000"/>
              </w:rPr>
            </w:pPr>
            <w:r>
              <w:rPr>
                <w:color w:val="000000"/>
              </w:rPr>
              <w:t>2</w:t>
            </w:r>
          </w:p>
        </w:tc>
        <w:tc>
          <w:tcPr>
            <w:tcW w:w="1612" w:type="dxa"/>
            <w:tcBorders>
              <w:top w:val="nil"/>
              <w:left w:val="nil"/>
              <w:bottom w:val="single" w:sz="8" w:space="0" w:color="000000"/>
              <w:right w:val="single" w:sz="8" w:space="0" w:color="000000"/>
            </w:tcBorders>
            <w:shd w:val="clear" w:color="000000" w:fill="FFFFFF"/>
            <w:vAlign w:val="bottom"/>
          </w:tcPr>
          <w:p w14:paraId="227A2D26" w14:textId="352A5B49"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4422D9A1" w14:textId="77777777" w:rsidR="00A4021A" w:rsidRPr="002D4B10" w:rsidRDefault="00A4021A" w:rsidP="00C50FCE">
            <w:pPr>
              <w:jc w:val="right"/>
              <w:rPr>
                <w:color w:val="000000"/>
              </w:rPr>
            </w:pPr>
          </w:p>
        </w:tc>
      </w:tr>
      <w:tr w:rsidR="00A4021A" w:rsidRPr="004549BF" w14:paraId="5ADB8E3E"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5B41580" w14:textId="77777777" w:rsidR="00A4021A" w:rsidRPr="002D4B10" w:rsidRDefault="00A4021A" w:rsidP="00C50FCE">
            <w:pPr>
              <w:rPr>
                <w:color w:val="000000"/>
              </w:rPr>
            </w:pPr>
            <w:r>
              <w:rPr>
                <w:color w:val="000000"/>
              </w:rPr>
              <w:t>78.</w:t>
            </w:r>
          </w:p>
        </w:tc>
        <w:tc>
          <w:tcPr>
            <w:tcW w:w="4157" w:type="dxa"/>
            <w:tcBorders>
              <w:top w:val="nil"/>
              <w:left w:val="nil"/>
              <w:bottom w:val="single" w:sz="8" w:space="0" w:color="000000"/>
              <w:right w:val="single" w:sz="8" w:space="0" w:color="000000"/>
            </w:tcBorders>
            <w:shd w:val="clear" w:color="000000" w:fill="FFFFFF"/>
            <w:vAlign w:val="bottom"/>
            <w:hideMark/>
          </w:tcPr>
          <w:p w14:paraId="38A98D04" w14:textId="77777777" w:rsidR="00A4021A" w:rsidRPr="002D4B10" w:rsidRDefault="00A4021A" w:rsidP="00C50FCE">
            <w:pPr>
              <w:rPr>
                <w:color w:val="000000"/>
              </w:rPr>
            </w:pPr>
            <w:r>
              <w:rPr>
                <w:color w:val="000000"/>
              </w:rPr>
              <w:t>GRZBIET DO BINDOWNICY 16 MM CZARNE   OP. 100 SZT.</w:t>
            </w:r>
          </w:p>
        </w:tc>
        <w:tc>
          <w:tcPr>
            <w:tcW w:w="975" w:type="dxa"/>
            <w:tcBorders>
              <w:top w:val="nil"/>
              <w:left w:val="nil"/>
              <w:bottom w:val="single" w:sz="8" w:space="0" w:color="000000"/>
              <w:right w:val="single" w:sz="8" w:space="0" w:color="000000"/>
            </w:tcBorders>
            <w:shd w:val="clear" w:color="000000" w:fill="FFFFFF"/>
            <w:vAlign w:val="bottom"/>
            <w:hideMark/>
          </w:tcPr>
          <w:p w14:paraId="5B93B129" w14:textId="77777777" w:rsidR="00A4021A" w:rsidRPr="002D4B10" w:rsidRDefault="00A4021A" w:rsidP="00C50FCE">
            <w:pPr>
              <w:jc w:val="right"/>
              <w:rPr>
                <w:color w:val="000000"/>
              </w:rPr>
            </w:pPr>
            <w:r>
              <w:rPr>
                <w:color w:val="000000"/>
              </w:rPr>
              <w:t>4</w:t>
            </w:r>
          </w:p>
        </w:tc>
        <w:tc>
          <w:tcPr>
            <w:tcW w:w="1612" w:type="dxa"/>
            <w:tcBorders>
              <w:top w:val="nil"/>
              <w:left w:val="nil"/>
              <w:bottom w:val="single" w:sz="8" w:space="0" w:color="000000"/>
              <w:right w:val="single" w:sz="8" w:space="0" w:color="000000"/>
            </w:tcBorders>
            <w:shd w:val="clear" w:color="000000" w:fill="FFFFFF"/>
            <w:vAlign w:val="bottom"/>
          </w:tcPr>
          <w:p w14:paraId="4C006283" w14:textId="34FCDEE7"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45D015A7" w14:textId="77777777" w:rsidR="00A4021A" w:rsidRPr="002D4B10" w:rsidRDefault="00A4021A" w:rsidP="00C50FCE">
            <w:pPr>
              <w:jc w:val="right"/>
              <w:rPr>
                <w:color w:val="000000"/>
              </w:rPr>
            </w:pPr>
          </w:p>
        </w:tc>
      </w:tr>
      <w:tr w:rsidR="00A4021A" w:rsidRPr="004549BF" w14:paraId="00CDE834"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3ECD3EA" w14:textId="77777777" w:rsidR="00A4021A" w:rsidRPr="002D4B10" w:rsidRDefault="00A4021A" w:rsidP="00C50FCE">
            <w:pPr>
              <w:rPr>
                <w:color w:val="000000"/>
              </w:rPr>
            </w:pPr>
            <w:r>
              <w:rPr>
                <w:color w:val="000000"/>
              </w:rPr>
              <w:t>79.</w:t>
            </w:r>
          </w:p>
        </w:tc>
        <w:tc>
          <w:tcPr>
            <w:tcW w:w="4157" w:type="dxa"/>
            <w:tcBorders>
              <w:top w:val="nil"/>
              <w:left w:val="nil"/>
              <w:bottom w:val="single" w:sz="8" w:space="0" w:color="000000"/>
              <w:right w:val="single" w:sz="8" w:space="0" w:color="000000"/>
            </w:tcBorders>
            <w:shd w:val="clear" w:color="000000" w:fill="FFFFFF"/>
            <w:vAlign w:val="bottom"/>
            <w:hideMark/>
          </w:tcPr>
          <w:p w14:paraId="1F8A875C" w14:textId="77777777" w:rsidR="00A4021A" w:rsidRPr="002D4B10" w:rsidRDefault="00A4021A" w:rsidP="00C50FCE">
            <w:pPr>
              <w:rPr>
                <w:color w:val="000000"/>
              </w:rPr>
            </w:pPr>
            <w:r>
              <w:rPr>
                <w:color w:val="000000"/>
              </w:rPr>
              <w:t>GRZBIET DO BINDOWNICY 12,5 MM CZARNE OP. 100 SZT.</w:t>
            </w:r>
          </w:p>
        </w:tc>
        <w:tc>
          <w:tcPr>
            <w:tcW w:w="975" w:type="dxa"/>
            <w:tcBorders>
              <w:top w:val="nil"/>
              <w:left w:val="nil"/>
              <w:bottom w:val="single" w:sz="8" w:space="0" w:color="000000"/>
              <w:right w:val="single" w:sz="8" w:space="0" w:color="000000"/>
            </w:tcBorders>
            <w:shd w:val="clear" w:color="000000" w:fill="FFFFFF"/>
            <w:vAlign w:val="bottom"/>
            <w:hideMark/>
          </w:tcPr>
          <w:p w14:paraId="2077959D" w14:textId="77777777" w:rsidR="00A4021A" w:rsidRPr="002D4B10" w:rsidRDefault="00A4021A" w:rsidP="00C50FCE">
            <w:pPr>
              <w:jc w:val="right"/>
              <w:rPr>
                <w:color w:val="000000"/>
              </w:rPr>
            </w:pPr>
            <w:r>
              <w:rPr>
                <w:color w:val="000000"/>
              </w:rPr>
              <w:t>4</w:t>
            </w:r>
          </w:p>
        </w:tc>
        <w:tc>
          <w:tcPr>
            <w:tcW w:w="1612" w:type="dxa"/>
            <w:tcBorders>
              <w:top w:val="nil"/>
              <w:left w:val="nil"/>
              <w:bottom w:val="single" w:sz="8" w:space="0" w:color="000000"/>
              <w:right w:val="single" w:sz="8" w:space="0" w:color="000000"/>
            </w:tcBorders>
            <w:shd w:val="clear" w:color="000000" w:fill="FFFFFF"/>
            <w:vAlign w:val="bottom"/>
          </w:tcPr>
          <w:p w14:paraId="26B35C90" w14:textId="64002686"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49F2C073" w14:textId="77777777" w:rsidR="00A4021A" w:rsidRPr="002D4B10" w:rsidRDefault="00A4021A" w:rsidP="00C50FCE">
            <w:pPr>
              <w:jc w:val="right"/>
              <w:rPr>
                <w:color w:val="000000"/>
              </w:rPr>
            </w:pPr>
          </w:p>
        </w:tc>
      </w:tr>
      <w:tr w:rsidR="00A4021A" w:rsidRPr="004549BF" w14:paraId="1BE1FA69"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651BFFF" w14:textId="77777777" w:rsidR="00A4021A" w:rsidRPr="002D4B10" w:rsidRDefault="00A4021A" w:rsidP="00C50FCE">
            <w:pPr>
              <w:rPr>
                <w:color w:val="000000"/>
              </w:rPr>
            </w:pPr>
            <w:r>
              <w:rPr>
                <w:color w:val="000000"/>
              </w:rPr>
              <w:t>80.</w:t>
            </w:r>
          </w:p>
        </w:tc>
        <w:tc>
          <w:tcPr>
            <w:tcW w:w="4157" w:type="dxa"/>
            <w:tcBorders>
              <w:top w:val="nil"/>
              <w:left w:val="nil"/>
              <w:bottom w:val="single" w:sz="8" w:space="0" w:color="000000"/>
              <w:right w:val="single" w:sz="8" w:space="0" w:color="000000"/>
            </w:tcBorders>
            <w:shd w:val="clear" w:color="000000" w:fill="FFFFFF"/>
            <w:vAlign w:val="bottom"/>
            <w:hideMark/>
          </w:tcPr>
          <w:p w14:paraId="393F80D1" w14:textId="77777777" w:rsidR="00A4021A" w:rsidRPr="002D4B10" w:rsidRDefault="00A4021A" w:rsidP="00C50FCE">
            <w:pPr>
              <w:rPr>
                <w:color w:val="000000"/>
              </w:rPr>
            </w:pPr>
            <w:r>
              <w:rPr>
                <w:color w:val="000000"/>
              </w:rPr>
              <w:t>GRZBIET DO BINDOWNICY 8 MM CZARNE OP. 100 SZT.</w:t>
            </w:r>
          </w:p>
        </w:tc>
        <w:tc>
          <w:tcPr>
            <w:tcW w:w="975" w:type="dxa"/>
            <w:tcBorders>
              <w:top w:val="nil"/>
              <w:left w:val="nil"/>
              <w:bottom w:val="single" w:sz="8" w:space="0" w:color="000000"/>
              <w:right w:val="single" w:sz="8" w:space="0" w:color="000000"/>
            </w:tcBorders>
            <w:shd w:val="clear" w:color="000000" w:fill="FFFFFF"/>
            <w:vAlign w:val="bottom"/>
            <w:hideMark/>
          </w:tcPr>
          <w:p w14:paraId="543D9596" w14:textId="77777777" w:rsidR="00A4021A" w:rsidRPr="002D4B10" w:rsidRDefault="00A4021A" w:rsidP="00C50FCE">
            <w:pPr>
              <w:jc w:val="right"/>
              <w:rPr>
                <w:color w:val="000000"/>
              </w:rPr>
            </w:pPr>
            <w:r>
              <w:rPr>
                <w:color w:val="000000"/>
              </w:rPr>
              <w:t>4</w:t>
            </w:r>
          </w:p>
        </w:tc>
        <w:tc>
          <w:tcPr>
            <w:tcW w:w="1612" w:type="dxa"/>
            <w:tcBorders>
              <w:top w:val="nil"/>
              <w:left w:val="nil"/>
              <w:bottom w:val="single" w:sz="8" w:space="0" w:color="000000"/>
              <w:right w:val="single" w:sz="8" w:space="0" w:color="000000"/>
            </w:tcBorders>
            <w:shd w:val="clear" w:color="000000" w:fill="FFFFFF"/>
            <w:vAlign w:val="bottom"/>
          </w:tcPr>
          <w:p w14:paraId="59A07627" w14:textId="74D2BE04"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7BE1AE20" w14:textId="77777777" w:rsidR="00A4021A" w:rsidRPr="002D4B10" w:rsidRDefault="00A4021A" w:rsidP="00C50FCE">
            <w:pPr>
              <w:jc w:val="right"/>
              <w:rPr>
                <w:color w:val="000000"/>
              </w:rPr>
            </w:pPr>
          </w:p>
        </w:tc>
      </w:tr>
      <w:tr w:rsidR="00A4021A" w:rsidRPr="004549BF" w14:paraId="3EC5908C"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750607E" w14:textId="77777777" w:rsidR="00A4021A" w:rsidRPr="002D4B10" w:rsidRDefault="00A4021A" w:rsidP="00C50FCE">
            <w:pPr>
              <w:rPr>
                <w:color w:val="000000"/>
              </w:rPr>
            </w:pPr>
            <w:r>
              <w:rPr>
                <w:color w:val="000000"/>
              </w:rPr>
              <w:t>81.</w:t>
            </w:r>
          </w:p>
        </w:tc>
        <w:tc>
          <w:tcPr>
            <w:tcW w:w="4157" w:type="dxa"/>
            <w:tcBorders>
              <w:top w:val="nil"/>
              <w:left w:val="nil"/>
              <w:bottom w:val="single" w:sz="8" w:space="0" w:color="000000"/>
              <w:right w:val="single" w:sz="8" w:space="0" w:color="000000"/>
            </w:tcBorders>
            <w:shd w:val="clear" w:color="000000" w:fill="FFFFFF"/>
            <w:vAlign w:val="bottom"/>
            <w:hideMark/>
          </w:tcPr>
          <w:p w14:paraId="71928D26" w14:textId="77777777" w:rsidR="00A4021A" w:rsidRPr="002D4B10" w:rsidRDefault="00A4021A" w:rsidP="00C50FCE">
            <w:pPr>
              <w:rPr>
                <w:color w:val="000000"/>
              </w:rPr>
            </w:pPr>
            <w:r>
              <w:rPr>
                <w:color w:val="000000"/>
              </w:rPr>
              <w:t>GRZBIET DO BINDOWNICY 20 MM CZARNE OP. 100 SZT.</w:t>
            </w:r>
          </w:p>
        </w:tc>
        <w:tc>
          <w:tcPr>
            <w:tcW w:w="975" w:type="dxa"/>
            <w:tcBorders>
              <w:top w:val="nil"/>
              <w:left w:val="nil"/>
              <w:bottom w:val="single" w:sz="8" w:space="0" w:color="000000"/>
              <w:right w:val="single" w:sz="8" w:space="0" w:color="000000"/>
            </w:tcBorders>
            <w:shd w:val="clear" w:color="000000" w:fill="FFFFFF"/>
            <w:vAlign w:val="bottom"/>
            <w:hideMark/>
          </w:tcPr>
          <w:p w14:paraId="1E3DE0AB" w14:textId="77777777" w:rsidR="00A4021A" w:rsidRPr="002D4B10" w:rsidRDefault="00A4021A" w:rsidP="00C50FCE">
            <w:pPr>
              <w:jc w:val="right"/>
              <w:rPr>
                <w:color w:val="000000"/>
              </w:rPr>
            </w:pPr>
            <w:r>
              <w:rPr>
                <w:color w:val="000000"/>
              </w:rPr>
              <w:t>4</w:t>
            </w:r>
          </w:p>
        </w:tc>
        <w:tc>
          <w:tcPr>
            <w:tcW w:w="1612" w:type="dxa"/>
            <w:tcBorders>
              <w:top w:val="nil"/>
              <w:left w:val="nil"/>
              <w:bottom w:val="single" w:sz="8" w:space="0" w:color="000000"/>
              <w:right w:val="single" w:sz="8" w:space="0" w:color="000000"/>
            </w:tcBorders>
            <w:shd w:val="clear" w:color="000000" w:fill="FFFFFF"/>
            <w:vAlign w:val="bottom"/>
          </w:tcPr>
          <w:p w14:paraId="46E0CF52" w14:textId="53D08967"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auto"/>
            </w:tcBorders>
            <w:shd w:val="clear" w:color="auto" w:fill="auto"/>
            <w:vAlign w:val="bottom"/>
            <w:hideMark/>
          </w:tcPr>
          <w:p w14:paraId="397E5667" w14:textId="77777777" w:rsidR="00A4021A" w:rsidRPr="002D4B10" w:rsidRDefault="00A4021A" w:rsidP="00C50FCE">
            <w:pPr>
              <w:jc w:val="right"/>
              <w:rPr>
                <w:color w:val="000000"/>
              </w:rPr>
            </w:pPr>
          </w:p>
        </w:tc>
      </w:tr>
      <w:tr w:rsidR="00A4021A" w:rsidRPr="004549BF" w14:paraId="4659F0D8"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C47309D" w14:textId="77777777" w:rsidR="00A4021A" w:rsidRPr="002D4B10" w:rsidRDefault="00A4021A" w:rsidP="00C50FCE">
            <w:pPr>
              <w:rPr>
                <w:color w:val="000000"/>
              </w:rPr>
            </w:pPr>
            <w:r>
              <w:rPr>
                <w:color w:val="000000"/>
              </w:rPr>
              <w:t>82.</w:t>
            </w:r>
          </w:p>
        </w:tc>
        <w:tc>
          <w:tcPr>
            <w:tcW w:w="4157" w:type="dxa"/>
            <w:tcBorders>
              <w:top w:val="nil"/>
              <w:left w:val="nil"/>
              <w:bottom w:val="single" w:sz="8" w:space="0" w:color="000000"/>
              <w:right w:val="single" w:sz="8" w:space="0" w:color="000000"/>
            </w:tcBorders>
            <w:shd w:val="clear" w:color="000000" w:fill="FFFFFF"/>
            <w:vAlign w:val="bottom"/>
            <w:hideMark/>
          </w:tcPr>
          <w:p w14:paraId="1220C424" w14:textId="77777777" w:rsidR="00A4021A" w:rsidRPr="002D4B10" w:rsidRDefault="00A4021A" w:rsidP="00C50FCE">
            <w:pPr>
              <w:rPr>
                <w:color w:val="000000"/>
              </w:rPr>
            </w:pPr>
            <w:r>
              <w:rPr>
                <w:color w:val="000000"/>
              </w:rPr>
              <w:t>GRZBIET DO BINDOWNICY 25 MM CZARNE OP. 100 SZT.</w:t>
            </w:r>
          </w:p>
        </w:tc>
        <w:tc>
          <w:tcPr>
            <w:tcW w:w="975" w:type="dxa"/>
            <w:tcBorders>
              <w:top w:val="nil"/>
              <w:left w:val="nil"/>
              <w:bottom w:val="single" w:sz="8" w:space="0" w:color="000000"/>
              <w:right w:val="single" w:sz="8" w:space="0" w:color="000000"/>
            </w:tcBorders>
            <w:shd w:val="clear" w:color="000000" w:fill="FFFFFF"/>
            <w:vAlign w:val="bottom"/>
            <w:hideMark/>
          </w:tcPr>
          <w:p w14:paraId="0E114909" w14:textId="77777777" w:rsidR="00A4021A" w:rsidRPr="002D4B10" w:rsidRDefault="00A4021A" w:rsidP="00C50FCE">
            <w:pPr>
              <w:jc w:val="right"/>
              <w:rPr>
                <w:color w:val="000000"/>
              </w:rPr>
            </w:pPr>
            <w:r>
              <w:rPr>
                <w:color w:val="000000"/>
              </w:rPr>
              <w:t>4</w:t>
            </w:r>
          </w:p>
        </w:tc>
        <w:tc>
          <w:tcPr>
            <w:tcW w:w="1612" w:type="dxa"/>
            <w:tcBorders>
              <w:top w:val="nil"/>
              <w:left w:val="nil"/>
              <w:bottom w:val="single" w:sz="8" w:space="0" w:color="000000"/>
              <w:right w:val="single" w:sz="8" w:space="0" w:color="000000"/>
            </w:tcBorders>
            <w:shd w:val="clear" w:color="000000" w:fill="FFFFFF"/>
            <w:vAlign w:val="bottom"/>
          </w:tcPr>
          <w:p w14:paraId="482B9B56" w14:textId="02340844"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BF30D81" w14:textId="77777777" w:rsidR="00A4021A" w:rsidRPr="002D4B10" w:rsidRDefault="00A4021A" w:rsidP="00C50FCE">
            <w:pPr>
              <w:jc w:val="right"/>
              <w:rPr>
                <w:color w:val="000000"/>
              </w:rPr>
            </w:pPr>
          </w:p>
        </w:tc>
      </w:tr>
      <w:tr w:rsidR="00A4021A" w:rsidRPr="004549BF" w14:paraId="0F475B8B"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379664A" w14:textId="77777777" w:rsidR="00A4021A" w:rsidRPr="002D4B10" w:rsidRDefault="00A4021A" w:rsidP="00C50FCE">
            <w:pPr>
              <w:rPr>
                <w:color w:val="000000"/>
              </w:rPr>
            </w:pPr>
            <w:r>
              <w:rPr>
                <w:color w:val="000000"/>
              </w:rPr>
              <w:t>83.</w:t>
            </w:r>
          </w:p>
        </w:tc>
        <w:tc>
          <w:tcPr>
            <w:tcW w:w="4157" w:type="dxa"/>
            <w:tcBorders>
              <w:top w:val="nil"/>
              <w:left w:val="nil"/>
              <w:bottom w:val="single" w:sz="8" w:space="0" w:color="000000"/>
              <w:right w:val="single" w:sz="8" w:space="0" w:color="000000"/>
            </w:tcBorders>
            <w:shd w:val="clear" w:color="000000" w:fill="FFFFFF"/>
            <w:vAlign w:val="bottom"/>
            <w:hideMark/>
          </w:tcPr>
          <w:p w14:paraId="6355D3DC" w14:textId="77777777" w:rsidR="00A4021A" w:rsidRPr="002D4B10" w:rsidRDefault="00A4021A" w:rsidP="00C50FCE">
            <w:pPr>
              <w:rPr>
                <w:color w:val="000000"/>
              </w:rPr>
            </w:pPr>
            <w:r>
              <w:rPr>
                <w:color w:val="000000"/>
              </w:rPr>
              <w:t>GRZBIET DO BINDOWNICY 45 MM CZARNE OP. 50 SZT.</w:t>
            </w:r>
          </w:p>
        </w:tc>
        <w:tc>
          <w:tcPr>
            <w:tcW w:w="975" w:type="dxa"/>
            <w:tcBorders>
              <w:top w:val="nil"/>
              <w:left w:val="nil"/>
              <w:bottom w:val="single" w:sz="8" w:space="0" w:color="000000"/>
              <w:right w:val="single" w:sz="8" w:space="0" w:color="000000"/>
            </w:tcBorders>
            <w:shd w:val="clear" w:color="000000" w:fill="FFFFFF"/>
            <w:vAlign w:val="bottom"/>
            <w:hideMark/>
          </w:tcPr>
          <w:p w14:paraId="6EAD9ADA" w14:textId="77777777" w:rsidR="00A4021A" w:rsidRPr="002D4B10" w:rsidRDefault="00A4021A" w:rsidP="00C50FCE">
            <w:pPr>
              <w:jc w:val="right"/>
              <w:rPr>
                <w:color w:val="000000"/>
              </w:rPr>
            </w:pPr>
            <w:r>
              <w:rPr>
                <w:color w:val="000000"/>
              </w:rPr>
              <w:t>8</w:t>
            </w:r>
          </w:p>
        </w:tc>
        <w:tc>
          <w:tcPr>
            <w:tcW w:w="1612" w:type="dxa"/>
            <w:tcBorders>
              <w:top w:val="nil"/>
              <w:left w:val="nil"/>
              <w:bottom w:val="single" w:sz="8" w:space="0" w:color="000000"/>
              <w:right w:val="single" w:sz="8" w:space="0" w:color="000000"/>
            </w:tcBorders>
            <w:shd w:val="clear" w:color="000000" w:fill="FFFFFF"/>
            <w:vAlign w:val="bottom"/>
          </w:tcPr>
          <w:p w14:paraId="151A87AC" w14:textId="212DD5FF"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5D3894F" w14:textId="77777777" w:rsidR="00A4021A" w:rsidRPr="002D4B10" w:rsidRDefault="00A4021A" w:rsidP="00C50FCE">
            <w:pPr>
              <w:jc w:val="right"/>
              <w:rPr>
                <w:color w:val="000000"/>
              </w:rPr>
            </w:pPr>
          </w:p>
        </w:tc>
      </w:tr>
      <w:tr w:rsidR="00A4021A" w:rsidRPr="004549BF" w14:paraId="6E96F956"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F8F8DAE" w14:textId="77777777" w:rsidR="00A4021A" w:rsidRPr="002D4B10" w:rsidRDefault="00A4021A" w:rsidP="00C50FCE">
            <w:pPr>
              <w:rPr>
                <w:color w:val="000000"/>
              </w:rPr>
            </w:pPr>
            <w:r>
              <w:rPr>
                <w:color w:val="000000"/>
              </w:rPr>
              <w:t>84.</w:t>
            </w:r>
          </w:p>
        </w:tc>
        <w:tc>
          <w:tcPr>
            <w:tcW w:w="4157" w:type="dxa"/>
            <w:tcBorders>
              <w:top w:val="nil"/>
              <w:left w:val="nil"/>
              <w:bottom w:val="single" w:sz="8" w:space="0" w:color="000000"/>
              <w:right w:val="single" w:sz="8" w:space="0" w:color="000000"/>
            </w:tcBorders>
            <w:shd w:val="clear" w:color="000000" w:fill="FFFFFF"/>
            <w:vAlign w:val="bottom"/>
            <w:hideMark/>
          </w:tcPr>
          <w:p w14:paraId="013B302B" w14:textId="77777777" w:rsidR="00A4021A" w:rsidRPr="002D4B10" w:rsidRDefault="00A4021A" w:rsidP="00C50FCE">
            <w:pPr>
              <w:rPr>
                <w:color w:val="000000"/>
              </w:rPr>
            </w:pPr>
            <w:r>
              <w:rPr>
                <w:color w:val="000000"/>
              </w:rPr>
              <w:t>FLIPCHART MIN. 66 x 100 CM, WYSOKOŚĆ CAŁEJ TABLICY 186 CM</w:t>
            </w:r>
          </w:p>
        </w:tc>
        <w:tc>
          <w:tcPr>
            <w:tcW w:w="975" w:type="dxa"/>
            <w:tcBorders>
              <w:top w:val="nil"/>
              <w:left w:val="nil"/>
              <w:bottom w:val="single" w:sz="8" w:space="0" w:color="000000"/>
              <w:right w:val="single" w:sz="8" w:space="0" w:color="000000"/>
            </w:tcBorders>
            <w:shd w:val="clear" w:color="000000" w:fill="FFFFFF"/>
            <w:vAlign w:val="bottom"/>
            <w:hideMark/>
          </w:tcPr>
          <w:p w14:paraId="56B3A0EF" w14:textId="77777777" w:rsidR="00A4021A" w:rsidRPr="002D4B10" w:rsidRDefault="00A4021A" w:rsidP="00C50FCE">
            <w:pPr>
              <w:jc w:val="right"/>
              <w:rPr>
                <w:color w:val="000000"/>
              </w:rPr>
            </w:pPr>
            <w:r>
              <w:rPr>
                <w:color w:val="000000"/>
              </w:rPr>
              <w:t>2</w:t>
            </w:r>
          </w:p>
        </w:tc>
        <w:tc>
          <w:tcPr>
            <w:tcW w:w="1612" w:type="dxa"/>
            <w:tcBorders>
              <w:top w:val="nil"/>
              <w:left w:val="nil"/>
              <w:bottom w:val="single" w:sz="8" w:space="0" w:color="000000"/>
              <w:right w:val="single" w:sz="8" w:space="0" w:color="000000"/>
            </w:tcBorders>
            <w:shd w:val="clear" w:color="000000" w:fill="FFFFFF"/>
            <w:vAlign w:val="bottom"/>
          </w:tcPr>
          <w:p w14:paraId="4431DD52" w14:textId="76776171"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80478B1" w14:textId="77777777" w:rsidR="00A4021A" w:rsidRPr="002D4B10" w:rsidRDefault="00A4021A" w:rsidP="00C50FCE">
            <w:pPr>
              <w:jc w:val="right"/>
              <w:rPr>
                <w:color w:val="000000"/>
              </w:rPr>
            </w:pPr>
          </w:p>
        </w:tc>
      </w:tr>
      <w:tr w:rsidR="00A4021A" w:rsidRPr="004549BF" w14:paraId="7B7034F8"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0E84CAF" w14:textId="77777777" w:rsidR="00A4021A" w:rsidRPr="002D4B10" w:rsidRDefault="00A4021A" w:rsidP="00C50FCE">
            <w:pPr>
              <w:rPr>
                <w:color w:val="000000"/>
              </w:rPr>
            </w:pPr>
            <w:r>
              <w:rPr>
                <w:color w:val="000000"/>
              </w:rPr>
              <w:t>85.</w:t>
            </w:r>
          </w:p>
        </w:tc>
        <w:tc>
          <w:tcPr>
            <w:tcW w:w="4157" w:type="dxa"/>
            <w:tcBorders>
              <w:top w:val="nil"/>
              <w:left w:val="nil"/>
              <w:bottom w:val="single" w:sz="8" w:space="0" w:color="000000"/>
              <w:right w:val="single" w:sz="8" w:space="0" w:color="000000"/>
            </w:tcBorders>
            <w:shd w:val="clear" w:color="000000" w:fill="FFFFFF"/>
            <w:vAlign w:val="bottom"/>
            <w:hideMark/>
          </w:tcPr>
          <w:p w14:paraId="5AD2938A" w14:textId="77777777" w:rsidR="00A4021A" w:rsidRPr="002D4B10" w:rsidRDefault="00A4021A" w:rsidP="00C50FCE">
            <w:pPr>
              <w:rPr>
                <w:color w:val="000000"/>
              </w:rPr>
            </w:pPr>
            <w:r>
              <w:rPr>
                <w:color w:val="000000"/>
              </w:rPr>
              <w:t>TABLICA KORKOWA 90X60CM RAMA MDF</w:t>
            </w:r>
          </w:p>
        </w:tc>
        <w:tc>
          <w:tcPr>
            <w:tcW w:w="975" w:type="dxa"/>
            <w:tcBorders>
              <w:top w:val="nil"/>
              <w:left w:val="nil"/>
              <w:bottom w:val="single" w:sz="8" w:space="0" w:color="000000"/>
              <w:right w:val="single" w:sz="8" w:space="0" w:color="000000"/>
            </w:tcBorders>
            <w:shd w:val="clear" w:color="000000" w:fill="FFFFFF"/>
            <w:vAlign w:val="bottom"/>
            <w:hideMark/>
          </w:tcPr>
          <w:p w14:paraId="5B72F74A"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6485A9C6" w14:textId="5CE219AB"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6CEED3D" w14:textId="77777777" w:rsidR="00A4021A" w:rsidRPr="002D4B10" w:rsidRDefault="00A4021A" w:rsidP="00C50FCE">
            <w:pPr>
              <w:jc w:val="right"/>
              <w:rPr>
                <w:color w:val="000000"/>
              </w:rPr>
            </w:pPr>
          </w:p>
        </w:tc>
      </w:tr>
      <w:tr w:rsidR="00A4021A" w:rsidRPr="004549BF" w14:paraId="3B757316"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AACF905" w14:textId="77777777" w:rsidR="00A4021A" w:rsidRPr="002D4B10" w:rsidRDefault="00A4021A" w:rsidP="00C50FCE">
            <w:pPr>
              <w:rPr>
                <w:color w:val="000000"/>
              </w:rPr>
            </w:pPr>
            <w:r>
              <w:rPr>
                <w:color w:val="000000"/>
              </w:rPr>
              <w:t>86.</w:t>
            </w:r>
          </w:p>
        </w:tc>
        <w:tc>
          <w:tcPr>
            <w:tcW w:w="4157" w:type="dxa"/>
            <w:tcBorders>
              <w:top w:val="nil"/>
              <w:left w:val="nil"/>
              <w:bottom w:val="single" w:sz="8" w:space="0" w:color="000000"/>
              <w:right w:val="single" w:sz="8" w:space="0" w:color="000000"/>
            </w:tcBorders>
            <w:shd w:val="clear" w:color="000000" w:fill="FFFFFF"/>
            <w:vAlign w:val="bottom"/>
            <w:hideMark/>
          </w:tcPr>
          <w:p w14:paraId="78D9F015" w14:textId="77777777" w:rsidR="00A4021A" w:rsidRPr="002D4B10" w:rsidRDefault="00A4021A" w:rsidP="00C50FCE">
            <w:pPr>
              <w:rPr>
                <w:color w:val="000000"/>
              </w:rPr>
            </w:pPr>
            <w:r>
              <w:rPr>
                <w:color w:val="000000"/>
              </w:rPr>
              <w:t>TABLICA SUCHOŚCIERALNO- MAGNETYCZNA 60X90CM</w:t>
            </w:r>
          </w:p>
        </w:tc>
        <w:tc>
          <w:tcPr>
            <w:tcW w:w="975" w:type="dxa"/>
            <w:tcBorders>
              <w:top w:val="nil"/>
              <w:left w:val="nil"/>
              <w:bottom w:val="single" w:sz="8" w:space="0" w:color="000000"/>
              <w:right w:val="single" w:sz="8" w:space="0" w:color="000000"/>
            </w:tcBorders>
            <w:shd w:val="clear" w:color="000000" w:fill="FFFFFF"/>
            <w:vAlign w:val="bottom"/>
            <w:hideMark/>
          </w:tcPr>
          <w:p w14:paraId="5BDC4977" w14:textId="77777777" w:rsidR="00A4021A" w:rsidRPr="002D4B10" w:rsidRDefault="00A4021A" w:rsidP="00C50FCE">
            <w:pPr>
              <w:jc w:val="right"/>
              <w:rPr>
                <w:color w:val="000000"/>
              </w:rPr>
            </w:pPr>
            <w:r>
              <w:rPr>
                <w:color w:val="000000"/>
              </w:rPr>
              <w:t>2</w:t>
            </w:r>
          </w:p>
        </w:tc>
        <w:tc>
          <w:tcPr>
            <w:tcW w:w="1612" w:type="dxa"/>
            <w:tcBorders>
              <w:top w:val="nil"/>
              <w:left w:val="nil"/>
              <w:bottom w:val="single" w:sz="8" w:space="0" w:color="000000"/>
              <w:right w:val="single" w:sz="8" w:space="0" w:color="000000"/>
            </w:tcBorders>
            <w:shd w:val="clear" w:color="000000" w:fill="FFFFFF"/>
            <w:vAlign w:val="bottom"/>
          </w:tcPr>
          <w:p w14:paraId="2CFB538A" w14:textId="68FFAB6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0C0B1E5" w14:textId="77777777" w:rsidR="00A4021A" w:rsidRPr="002D4B10" w:rsidRDefault="00A4021A" w:rsidP="00C50FCE">
            <w:pPr>
              <w:jc w:val="right"/>
              <w:rPr>
                <w:color w:val="000000"/>
              </w:rPr>
            </w:pPr>
          </w:p>
        </w:tc>
      </w:tr>
      <w:tr w:rsidR="00A4021A" w:rsidRPr="004549BF" w14:paraId="6CA0B6D5"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3CCE51E" w14:textId="77777777" w:rsidR="00A4021A" w:rsidRPr="002D4B10" w:rsidRDefault="00A4021A" w:rsidP="00C50FCE">
            <w:pPr>
              <w:rPr>
                <w:color w:val="000000"/>
              </w:rPr>
            </w:pPr>
            <w:r>
              <w:rPr>
                <w:color w:val="000000"/>
              </w:rPr>
              <w:t>87.</w:t>
            </w:r>
          </w:p>
        </w:tc>
        <w:tc>
          <w:tcPr>
            <w:tcW w:w="4157" w:type="dxa"/>
            <w:tcBorders>
              <w:top w:val="nil"/>
              <w:left w:val="nil"/>
              <w:bottom w:val="single" w:sz="8" w:space="0" w:color="000000"/>
              <w:right w:val="single" w:sz="8" w:space="0" w:color="000000"/>
            </w:tcBorders>
            <w:shd w:val="clear" w:color="000000" w:fill="FFFFFF"/>
            <w:vAlign w:val="bottom"/>
            <w:hideMark/>
          </w:tcPr>
          <w:p w14:paraId="067E6660" w14:textId="77777777" w:rsidR="00A4021A" w:rsidRPr="002D4B10" w:rsidRDefault="00A4021A" w:rsidP="00C50FCE">
            <w:pPr>
              <w:rPr>
                <w:color w:val="000000"/>
              </w:rPr>
            </w:pPr>
            <w:r>
              <w:rPr>
                <w:color w:val="000000"/>
              </w:rPr>
              <w:t>TABLICA SUCHOŚCIERALNO- MAGNETYCZNA 100X80CM</w:t>
            </w:r>
          </w:p>
        </w:tc>
        <w:tc>
          <w:tcPr>
            <w:tcW w:w="975" w:type="dxa"/>
            <w:tcBorders>
              <w:top w:val="nil"/>
              <w:left w:val="nil"/>
              <w:bottom w:val="single" w:sz="8" w:space="0" w:color="000000"/>
              <w:right w:val="single" w:sz="8" w:space="0" w:color="000000"/>
            </w:tcBorders>
            <w:shd w:val="clear" w:color="000000" w:fill="FFFFFF"/>
            <w:vAlign w:val="bottom"/>
            <w:hideMark/>
          </w:tcPr>
          <w:p w14:paraId="3A2A2660" w14:textId="77777777" w:rsidR="00A4021A" w:rsidRPr="002D4B10" w:rsidRDefault="00A4021A" w:rsidP="00C50FCE">
            <w:pPr>
              <w:jc w:val="right"/>
              <w:rPr>
                <w:color w:val="000000"/>
              </w:rPr>
            </w:pPr>
            <w:r>
              <w:rPr>
                <w:color w:val="000000"/>
              </w:rPr>
              <w:t>2</w:t>
            </w:r>
          </w:p>
        </w:tc>
        <w:tc>
          <w:tcPr>
            <w:tcW w:w="1612" w:type="dxa"/>
            <w:tcBorders>
              <w:top w:val="nil"/>
              <w:left w:val="nil"/>
              <w:bottom w:val="single" w:sz="8" w:space="0" w:color="000000"/>
              <w:right w:val="single" w:sz="8" w:space="0" w:color="000000"/>
            </w:tcBorders>
            <w:shd w:val="clear" w:color="000000" w:fill="FFFFFF"/>
            <w:vAlign w:val="bottom"/>
          </w:tcPr>
          <w:p w14:paraId="7E0EFEDF" w14:textId="336093E5"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054B497" w14:textId="77777777" w:rsidR="00A4021A" w:rsidRPr="002D4B10" w:rsidRDefault="00A4021A" w:rsidP="00C50FCE">
            <w:pPr>
              <w:jc w:val="right"/>
              <w:rPr>
                <w:color w:val="000000"/>
              </w:rPr>
            </w:pPr>
          </w:p>
        </w:tc>
      </w:tr>
      <w:tr w:rsidR="00A4021A" w:rsidRPr="004549BF" w14:paraId="50621479"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C92E923" w14:textId="77777777" w:rsidR="00A4021A" w:rsidRPr="002D4B10" w:rsidRDefault="00A4021A" w:rsidP="00C50FCE">
            <w:pPr>
              <w:rPr>
                <w:color w:val="000000"/>
              </w:rPr>
            </w:pPr>
            <w:r>
              <w:rPr>
                <w:color w:val="000000"/>
              </w:rPr>
              <w:t>88.</w:t>
            </w:r>
          </w:p>
        </w:tc>
        <w:tc>
          <w:tcPr>
            <w:tcW w:w="4157" w:type="dxa"/>
            <w:tcBorders>
              <w:top w:val="nil"/>
              <w:left w:val="nil"/>
              <w:bottom w:val="single" w:sz="8" w:space="0" w:color="000000"/>
              <w:right w:val="single" w:sz="8" w:space="0" w:color="000000"/>
            </w:tcBorders>
            <w:shd w:val="clear" w:color="000000" w:fill="FFFFFF"/>
            <w:vAlign w:val="bottom"/>
            <w:hideMark/>
          </w:tcPr>
          <w:p w14:paraId="5B06C2F3" w14:textId="77777777" w:rsidR="00A4021A" w:rsidRPr="002D4B10" w:rsidRDefault="00A4021A" w:rsidP="00C50FCE">
            <w:pPr>
              <w:rPr>
                <w:color w:val="000000"/>
              </w:rPr>
            </w:pPr>
            <w:r>
              <w:rPr>
                <w:color w:val="000000"/>
              </w:rPr>
              <w:t>TABLICA SUCHOŚCIERALNO- MAGNETYCZNA 120X80CM</w:t>
            </w:r>
          </w:p>
        </w:tc>
        <w:tc>
          <w:tcPr>
            <w:tcW w:w="975" w:type="dxa"/>
            <w:tcBorders>
              <w:top w:val="nil"/>
              <w:left w:val="nil"/>
              <w:bottom w:val="single" w:sz="8" w:space="0" w:color="000000"/>
              <w:right w:val="single" w:sz="8" w:space="0" w:color="000000"/>
            </w:tcBorders>
            <w:shd w:val="clear" w:color="000000" w:fill="FFFFFF"/>
            <w:vAlign w:val="bottom"/>
            <w:hideMark/>
          </w:tcPr>
          <w:p w14:paraId="2D71B906" w14:textId="77777777" w:rsidR="00A4021A" w:rsidRPr="002D4B10" w:rsidRDefault="00A4021A" w:rsidP="00C50FCE">
            <w:pPr>
              <w:jc w:val="right"/>
              <w:rPr>
                <w:color w:val="000000"/>
              </w:rPr>
            </w:pPr>
            <w:r>
              <w:rPr>
                <w:color w:val="000000"/>
              </w:rPr>
              <w:t>2</w:t>
            </w:r>
          </w:p>
        </w:tc>
        <w:tc>
          <w:tcPr>
            <w:tcW w:w="1612" w:type="dxa"/>
            <w:tcBorders>
              <w:top w:val="nil"/>
              <w:left w:val="nil"/>
              <w:bottom w:val="single" w:sz="8" w:space="0" w:color="000000"/>
              <w:right w:val="single" w:sz="8" w:space="0" w:color="000000"/>
            </w:tcBorders>
            <w:shd w:val="clear" w:color="000000" w:fill="FFFFFF"/>
            <w:vAlign w:val="bottom"/>
          </w:tcPr>
          <w:p w14:paraId="7ED3DF5C" w14:textId="1B16987A"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12CD7DE" w14:textId="77777777" w:rsidR="00A4021A" w:rsidRPr="002D4B10" w:rsidRDefault="00A4021A" w:rsidP="00C50FCE">
            <w:pPr>
              <w:jc w:val="right"/>
              <w:rPr>
                <w:color w:val="000000"/>
              </w:rPr>
            </w:pPr>
          </w:p>
        </w:tc>
      </w:tr>
      <w:tr w:rsidR="00A4021A" w:rsidRPr="004549BF" w14:paraId="4DBF774B" w14:textId="77777777" w:rsidTr="00AC3727">
        <w:trPr>
          <w:gridBefore w:val="1"/>
          <w:gridAfter w:val="1"/>
          <w:wBefore w:w="10" w:type="dxa"/>
          <w:wAfter w:w="8" w:type="dxa"/>
          <w:trHeight w:val="37"/>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DB841F8" w14:textId="77777777" w:rsidR="00A4021A" w:rsidRPr="002D4B10" w:rsidRDefault="00A4021A" w:rsidP="00C50FCE">
            <w:pPr>
              <w:rPr>
                <w:color w:val="000000"/>
              </w:rPr>
            </w:pPr>
            <w:r>
              <w:rPr>
                <w:color w:val="000000"/>
              </w:rPr>
              <w:t>89.</w:t>
            </w:r>
          </w:p>
        </w:tc>
        <w:tc>
          <w:tcPr>
            <w:tcW w:w="4157" w:type="dxa"/>
            <w:tcBorders>
              <w:top w:val="nil"/>
              <w:left w:val="nil"/>
              <w:bottom w:val="single" w:sz="8" w:space="0" w:color="000000"/>
              <w:right w:val="single" w:sz="8" w:space="0" w:color="000000"/>
            </w:tcBorders>
            <w:shd w:val="clear" w:color="000000" w:fill="FFFFFF"/>
            <w:vAlign w:val="bottom"/>
            <w:hideMark/>
          </w:tcPr>
          <w:p w14:paraId="00C7A309" w14:textId="77777777" w:rsidR="00A4021A" w:rsidRPr="002D4B10" w:rsidRDefault="00A4021A" w:rsidP="00C50FCE">
            <w:pPr>
              <w:rPr>
                <w:color w:val="000000"/>
              </w:rPr>
            </w:pPr>
            <w:r>
              <w:rPr>
                <w:color w:val="000000"/>
              </w:rPr>
              <w:t>PŁYN  DO CZYSZCZENIA  TABLIC SUCHOŚCIERALNYCH, MAGNETYCZNYCH, MINIMUM 250 ML</w:t>
            </w:r>
          </w:p>
        </w:tc>
        <w:tc>
          <w:tcPr>
            <w:tcW w:w="975" w:type="dxa"/>
            <w:tcBorders>
              <w:top w:val="nil"/>
              <w:left w:val="nil"/>
              <w:bottom w:val="single" w:sz="8" w:space="0" w:color="000000"/>
              <w:right w:val="single" w:sz="8" w:space="0" w:color="000000"/>
            </w:tcBorders>
            <w:shd w:val="clear" w:color="000000" w:fill="FFFFFF"/>
            <w:vAlign w:val="bottom"/>
            <w:hideMark/>
          </w:tcPr>
          <w:p w14:paraId="05C63EE1"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2166F078" w14:textId="4CE44375"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523E972" w14:textId="77777777" w:rsidR="00A4021A" w:rsidRPr="002D4B10" w:rsidRDefault="00A4021A" w:rsidP="00C50FCE">
            <w:pPr>
              <w:jc w:val="right"/>
              <w:rPr>
                <w:color w:val="000000"/>
              </w:rPr>
            </w:pPr>
          </w:p>
        </w:tc>
      </w:tr>
      <w:tr w:rsidR="00A4021A" w:rsidRPr="004549BF" w14:paraId="679DCB35"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5505545" w14:textId="77777777" w:rsidR="00A4021A" w:rsidRPr="002D4B10" w:rsidRDefault="00A4021A" w:rsidP="00C50FCE">
            <w:pPr>
              <w:rPr>
                <w:color w:val="000000"/>
              </w:rPr>
            </w:pPr>
            <w:r>
              <w:rPr>
                <w:color w:val="000000"/>
              </w:rPr>
              <w:t>90.</w:t>
            </w:r>
          </w:p>
        </w:tc>
        <w:tc>
          <w:tcPr>
            <w:tcW w:w="4157" w:type="dxa"/>
            <w:tcBorders>
              <w:top w:val="nil"/>
              <w:left w:val="nil"/>
              <w:bottom w:val="single" w:sz="8" w:space="0" w:color="000000"/>
              <w:right w:val="single" w:sz="8" w:space="0" w:color="000000"/>
            </w:tcBorders>
            <w:shd w:val="clear" w:color="000000" w:fill="FFFFFF"/>
            <w:vAlign w:val="bottom"/>
            <w:hideMark/>
          </w:tcPr>
          <w:p w14:paraId="35E41222" w14:textId="77777777" w:rsidR="00A4021A" w:rsidRPr="002D4B10" w:rsidRDefault="00A4021A" w:rsidP="00C50FCE">
            <w:pPr>
              <w:rPr>
                <w:color w:val="000000"/>
              </w:rPr>
            </w:pPr>
            <w:r>
              <w:rPr>
                <w:color w:val="000000"/>
              </w:rPr>
              <w:t>SPRĘŻONE POWIETRZE MINIMUM 400 ML</w:t>
            </w:r>
          </w:p>
        </w:tc>
        <w:tc>
          <w:tcPr>
            <w:tcW w:w="975" w:type="dxa"/>
            <w:tcBorders>
              <w:top w:val="nil"/>
              <w:left w:val="nil"/>
              <w:bottom w:val="single" w:sz="8" w:space="0" w:color="000000"/>
              <w:right w:val="single" w:sz="8" w:space="0" w:color="000000"/>
            </w:tcBorders>
            <w:shd w:val="clear" w:color="000000" w:fill="FFFFFF"/>
            <w:vAlign w:val="bottom"/>
            <w:hideMark/>
          </w:tcPr>
          <w:p w14:paraId="09986292" w14:textId="77777777" w:rsidR="00A4021A" w:rsidRPr="002D4B10" w:rsidRDefault="00A4021A" w:rsidP="00C50FCE">
            <w:pPr>
              <w:jc w:val="right"/>
              <w:rPr>
                <w:color w:val="000000"/>
              </w:rPr>
            </w:pPr>
            <w:r>
              <w:rPr>
                <w:color w:val="000000"/>
              </w:rPr>
              <w:t>30</w:t>
            </w:r>
          </w:p>
        </w:tc>
        <w:tc>
          <w:tcPr>
            <w:tcW w:w="1612" w:type="dxa"/>
            <w:tcBorders>
              <w:top w:val="nil"/>
              <w:left w:val="nil"/>
              <w:bottom w:val="single" w:sz="8" w:space="0" w:color="000000"/>
              <w:right w:val="single" w:sz="8" w:space="0" w:color="000000"/>
            </w:tcBorders>
            <w:shd w:val="clear" w:color="000000" w:fill="FFFFFF"/>
            <w:vAlign w:val="bottom"/>
          </w:tcPr>
          <w:p w14:paraId="360A21B4" w14:textId="6BFCAFC0"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DBBC5BD" w14:textId="77777777" w:rsidR="00A4021A" w:rsidRPr="002D4B10" w:rsidRDefault="00A4021A" w:rsidP="00C50FCE">
            <w:pPr>
              <w:jc w:val="right"/>
              <w:rPr>
                <w:color w:val="000000"/>
              </w:rPr>
            </w:pPr>
          </w:p>
        </w:tc>
      </w:tr>
      <w:tr w:rsidR="00A4021A" w:rsidRPr="004549BF" w14:paraId="6387E602" w14:textId="77777777" w:rsidTr="00AC3727">
        <w:trPr>
          <w:gridBefore w:val="1"/>
          <w:gridAfter w:val="1"/>
          <w:wBefore w:w="10" w:type="dxa"/>
          <w:wAfter w:w="8" w:type="dxa"/>
          <w:trHeight w:val="63"/>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B89B182" w14:textId="77777777" w:rsidR="00A4021A" w:rsidRPr="002D4B10" w:rsidRDefault="00A4021A" w:rsidP="00C50FCE">
            <w:pPr>
              <w:rPr>
                <w:color w:val="000000"/>
              </w:rPr>
            </w:pPr>
            <w:r>
              <w:rPr>
                <w:color w:val="000000"/>
              </w:rPr>
              <w:t>91.</w:t>
            </w:r>
          </w:p>
        </w:tc>
        <w:tc>
          <w:tcPr>
            <w:tcW w:w="4157" w:type="dxa"/>
            <w:tcBorders>
              <w:top w:val="nil"/>
              <w:left w:val="nil"/>
              <w:bottom w:val="single" w:sz="8" w:space="0" w:color="000000"/>
              <w:right w:val="single" w:sz="8" w:space="0" w:color="000000"/>
            </w:tcBorders>
            <w:shd w:val="clear" w:color="000000" w:fill="FFFFFF"/>
            <w:vAlign w:val="bottom"/>
            <w:hideMark/>
          </w:tcPr>
          <w:p w14:paraId="5C6B885D" w14:textId="77777777" w:rsidR="00A4021A" w:rsidRPr="002D4B10" w:rsidRDefault="00A4021A" w:rsidP="00C50FCE">
            <w:pPr>
              <w:rPr>
                <w:color w:val="000000"/>
              </w:rPr>
            </w:pPr>
            <w:r>
              <w:rPr>
                <w:color w:val="000000"/>
              </w:rPr>
              <w:t>ŚCIERECZKI WILGOTNE DO CZYSZCZENIA EKRANÓW, POWIERZCHNI METALOWYCH I SZKLANYCH, DRUKAREK, KLAWIATUR, TELEFONÓW, ANTYSTATYCZNE, OP. 100 SZT.</w:t>
            </w:r>
          </w:p>
        </w:tc>
        <w:tc>
          <w:tcPr>
            <w:tcW w:w="975" w:type="dxa"/>
            <w:tcBorders>
              <w:top w:val="nil"/>
              <w:left w:val="nil"/>
              <w:bottom w:val="single" w:sz="8" w:space="0" w:color="000000"/>
              <w:right w:val="single" w:sz="8" w:space="0" w:color="000000"/>
            </w:tcBorders>
            <w:shd w:val="clear" w:color="000000" w:fill="FFFFFF"/>
            <w:vAlign w:val="bottom"/>
            <w:hideMark/>
          </w:tcPr>
          <w:p w14:paraId="245B4435" w14:textId="77777777" w:rsidR="00A4021A" w:rsidRPr="002D4B10" w:rsidRDefault="00A4021A" w:rsidP="00C50FCE">
            <w:pPr>
              <w:jc w:val="right"/>
              <w:rPr>
                <w:color w:val="000000"/>
              </w:rPr>
            </w:pPr>
            <w:r>
              <w:rPr>
                <w:color w:val="000000"/>
              </w:rPr>
              <w:t>15</w:t>
            </w:r>
          </w:p>
        </w:tc>
        <w:tc>
          <w:tcPr>
            <w:tcW w:w="1612" w:type="dxa"/>
            <w:tcBorders>
              <w:top w:val="nil"/>
              <w:left w:val="nil"/>
              <w:bottom w:val="single" w:sz="8" w:space="0" w:color="000000"/>
              <w:right w:val="single" w:sz="8" w:space="0" w:color="000000"/>
            </w:tcBorders>
            <w:shd w:val="clear" w:color="000000" w:fill="FFFFFF"/>
            <w:vAlign w:val="bottom"/>
          </w:tcPr>
          <w:p w14:paraId="5C5478B9" w14:textId="57EF4731"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FA83862" w14:textId="77777777" w:rsidR="00A4021A" w:rsidRPr="002D4B10" w:rsidRDefault="00A4021A" w:rsidP="00C50FCE">
            <w:pPr>
              <w:jc w:val="right"/>
              <w:rPr>
                <w:color w:val="000000"/>
              </w:rPr>
            </w:pPr>
          </w:p>
        </w:tc>
      </w:tr>
      <w:tr w:rsidR="00A4021A" w:rsidRPr="004549BF" w14:paraId="3FC9B000"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F8FD5D5" w14:textId="77777777" w:rsidR="00A4021A" w:rsidRPr="002D4B10" w:rsidRDefault="00A4021A" w:rsidP="00C50FCE">
            <w:pPr>
              <w:rPr>
                <w:color w:val="000000"/>
              </w:rPr>
            </w:pPr>
            <w:r>
              <w:rPr>
                <w:color w:val="000000"/>
              </w:rPr>
              <w:t>92.</w:t>
            </w:r>
          </w:p>
        </w:tc>
        <w:tc>
          <w:tcPr>
            <w:tcW w:w="4157" w:type="dxa"/>
            <w:tcBorders>
              <w:top w:val="nil"/>
              <w:left w:val="nil"/>
              <w:bottom w:val="single" w:sz="8" w:space="0" w:color="000000"/>
              <w:right w:val="single" w:sz="8" w:space="0" w:color="000000"/>
            </w:tcBorders>
            <w:shd w:val="clear" w:color="000000" w:fill="FFFFFF"/>
            <w:vAlign w:val="bottom"/>
            <w:hideMark/>
          </w:tcPr>
          <w:p w14:paraId="7C0B36EC" w14:textId="77777777" w:rsidR="00A4021A" w:rsidRPr="002D4B10" w:rsidRDefault="00A4021A" w:rsidP="00C50FCE">
            <w:pPr>
              <w:rPr>
                <w:color w:val="000000"/>
              </w:rPr>
            </w:pPr>
            <w:r>
              <w:rPr>
                <w:color w:val="000000"/>
              </w:rPr>
              <w:t>PŁYN DO CZYSZCZENIA EKRANÓW, ANTYSTATYCZNY,  MINIMUM 250 ML</w:t>
            </w:r>
          </w:p>
        </w:tc>
        <w:tc>
          <w:tcPr>
            <w:tcW w:w="975" w:type="dxa"/>
            <w:tcBorders>
              <w:top w:val="nil"/>
              <w:left w:val="nil"/>
              <w:bottom w:val="single" w:sz="8" w:space="0" w:color="000000"/>
              <w:right w:val="single" w:sz="8" w:space="0" w:color="000000"/>
            </w:tcBorders>
            <w:shd w:val="clear" w:color="000000" w:fill="FFFFFF"/>
            <w:vAlign w:val="bottom"/>
            <w:hideMark/>
          </w:tcPr>
          <w:p w14:paraId="55470753"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20F0E447" w14:textId="118B191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4724B90" w14:textId="77777777" w:rsidR="00A4021A" w:rsidRPr="002D4B10" w:rsidRDefault="00A4021A" w:rsidP="00C50FCE">
            <w:pPr>
              <w:jc w:val="right"/>
              <w:rPr>
                <w:color w:val="000000"/>
              </w:rPr>
            </w:pPr>
          </w:p>
        </w:tc>
      </w:tr>
      <w:tr w:rsidR="00A4021A" w:rsidRPr="004549BF" w14:paraId="118C26ED" w14:textId="77777777" w:rsidTr="00AC3727">
        <w:trPr>
          <w:gridBefore w:val="1"/>
          <w:gridAfter w:val="1"/>
          <w:wBefore w:w="10" w:type="dxa"/>
          <w:wAfter w:w="8" w:type="dxa"/>
          <w:trHeight w:val="4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771BDED" w14:textId="77777777" w:rsidR="00A4021A" w:rsidRPr="002D4B10" w:rsidRDefault="00A4021A" w:rsidP="00C50FCE">
            <w:pPr>
              <w:rPr>
                <w:color w:val="000000"/>
              </w:rPr>
            </w:pPr>
            <w:r>
              <w:rPr>
                <w:color w:val="000000"/>
              </w:rPr>
              <w:t>93.</w:t>
            </w:r>
          </w:p>
        </w:tc>
        <w:tc>
          <w:tcPr>
            <w:tcW w:w="4157" w:type="dxa"/>
            <w:tcBorders>
              <w:top w:val="nil"/>
              <w:left w:val="nil"/>
              <w:bottom w:val="single" w:sz="8" w:space="0" w:color="000000"/>
              <w:right w:val="single" w:sz="8" w:space="0" w:color="000000"/>
            </w:tcBorders>
            <w:shd w:val="clear" w:color="000000" w:fill="FFFFFF"/>
            <w:vAlign w:val="bottom"/>
            <w:hideMark/>
          </w:tcPr>
          <w:p w14:paraId="21900358" w14:textId="77777777" w:rsidR="00A4021A" w:rsidRPr="002D4B10" w:rsidRDefault="00A4021A" w:rsidP="00C50FCE">
            <w:pPr>
              <w:rPr>
                <w:color w:val="000000"/>
              </w:rPr>
            </w:pPr>
            <w:r>
              <w:rPr>
                <w:color w:val="000000"/>
              </w:rPr>
              <w:t xml:space="preserve">PIANKA ANTYSTATYCZNA DO CZYSZCZENIA POWIERZCHNI METALOWYCH I PLASTIKOWYCH, </w:t>
            </w:r>
            <w:r>
              <w:rPr>
                <w:color w:val="000000"/>
              </w:rPr>
              <w:lastRenderedPageBreak/>
              <w:t>ANTYSTATYCZNA, MINIMUM 400 ML</w:t>
            </w:r>
          </w:p>
        </w:tc>
        <w:tc>
          <w:tcPr>
            <w:tcW w:w="975" w:type="dxa"/>
            <w:tcBorders>
              <w:top w:val="nil"/>
              <w:left w:val="nil"/>
              <w:bottom w:val="single" w:sz="8" w:space="0" w:color="000000"/>
              <w:right w:val="single" w:sz="8" w:space="0" w:color="000000"/>
            </w:tcBorders>
            <w:shd w:val="clear" w:color="000000" w:fill="FFFFFF"/>
            <w:vAlign w:val="bottom"/>
            <w:hideMark/>
          </w:tcPr>
          <w:p w14:paraId="2CDCFD12" w14:textId="77777777" w:rsidR="00A4021A" w:rsidRPr="002D4B10" w:rsidRDefault="00A4021A" w:rsidP="00C50FCE">
            <w:pPr>
              <w:jc w:val="right"/>
              <w:rPr>
                <w:color w:val="000000"/>
              </w:rPr>
            </w:pPr>
            <w:r>
              <w:rPr>
                <w:color w:val="000000"/>
              </w:rPr>
              <w:lastRenderedPageBreak/>
              <w:t>5</w:t>
            </w:r>
          </w:p>
        </w:tc>
        <w:tc>
          <w:tcPr>
            <w:tcW w:w="1612" w:type="dxa"/>
            <w:tcBorders>
              <w:top w:val="nil"/>
              <w:left w:val="nil"/>
              <w:bottom w:val="single" w:sz="8" w:space="0" w:color="000000"/>
              <w:right w:val="single" w:sz="8" w:space="0" w:color="000000"/>
            </w:tcBorders>
            <w:shd w:val="clear" w:color="000000" w:fill="FFFFFF"/>
            <w:vAlign w:val="bottom"/>
          </w:tcPr>
          <w:p w14:paraId="34E5548F" w14:textId="204F401C"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CE9D48E" w14:textId="77777777" w:rsidR="00A4021A" w:rsidRPr="002D4B10" w:rsidRDefault="00A4021A" w:rsidP="00C50FCE">
            <w:pPr>
              <w:jc w:val="right"/>
              <w:rPr>
                <w:color w:val="000000"/>
              </w:rPr>
            </w:pPr>
          </w:p>
        </w:tc>
      </w:tr>
      <w:tr w:rsidR="00A4021A" w:rsidRPr="004549BF" w14:paraId="2C2B4321"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8BE15AF" w14:textId="77777777" w:rsidR="00A4021A" w:rsidRPr="002D4B10" w:rsidRDefault="00A4021A" w:rsidP="00C50FCE">
            <w:pPr>
              <w:rPr>
                <w:color w:val="000000"/>
              </w:rPr>
            </w:pPr>
            <w:r>
              <w:rPr>
                <w:color w:val="000000"/>
              </w:rPr>
              <w:t>94.</w:t>
            </w:r>
          </w:p>
        </w:tc>
        <w:tc>
          <w:tcPr>
            <w:tcW w:w="4157" w:type="dxa"/>
            <w:tcBorders>
              <w:top w:val="nil"/>
              <w:left w:val="nil"/>
              <w:bottom w:val="single" w:sz="8" w:space="0" w:color="000000"/>
              <w:right w:val="single" w:sz="8" w:space="0" w:color="000000"/>
            </w:tcBorders>
            <w:shd w:val="clear" w:color="000000" w:fill="FFFFFF"/>
            <w:vAlign w:val="bottom"/>
            <w:hideMark/>
          </w:tcPr>
          <w:p w14:paraId="3F52AE45" w14:textId="77777777" w:rsidR="00A4021A" w:rsidRPr="002D4B10" w:rsidRDefault="00A4021A" w:rsidP="00C50FCE">
            <w:pPr>
              <w:rPr>
                <w:color w:val="000000"/>
              </w:rPr>
            </w:pPr>
            <w:r>
              <w:rPr>
                <w:color w:val="000000"/>
              </w:rPr>
              <w:t>PŁYN DO CZYSZCZENIA PLASTIKU, ANTYSTATYCZNY, MINIMUM 250 ML</w:t>
            </w:r>
          </w:p>
        </w:tc>
        <w:tc>
          <w:tcPr>
            <w:tcW w:w="975" w:type="dxa"/>
            <w:tcBorders>
              <w:top w:val="nil"/>
              <w:left w:val="nil"/>
              <w:bottom w:val="single" w:sz="8" w:space="0" w:color="000000"/>
              <w:right w:val="single" w:sz="8" w:space="0" w:color="000000"/>
            </w:tcBorders>
            <w:shd w:val="clear" w:color="000000" w:fill="FFFFFF"/>
            <w:vAlign w:val="bottom"/>
            <w:hideMark/>
          </w:tcPr>
          <w:p w14:paraId="61F462C8"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777E8B10" w14:textId="1B5B2C18"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CA9E10B" w14:textId="77777777" w:rsidR="00A4021A" w:rsidRPr="002D4B10" w:rsidRDefault="00A4021A" w:rsidP="00C50FCE">
            <w:pPr>
              <w:jc w:val="right"/>
              <w:rPr>
                <w:color w:val="000000"/>
              </w:rPr>
            </w:pPr>
          </w:p>
        </w:tc>
      </w:tr>
      <w:tr w:rsidR="00A4021A" w:rsidRPr="004549BF" w14:paraId="2376E61F"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2BB248E" w14:textId="77777777" w:rsidR="00A4021A" w:rsidRPr="002D4B10" w:rsidRDefault="00A4021A" w:rsidP="00C50FCE">
            <w:pPr>
              <w:rPr>
                <w:color w:val="000000"/>
              </w:rPr>
            </w:pPr>
            <w:r>
              <w:rPr>
                <w:color w:val="000000"/>
              </w:rPr>
              <w:t>95.</w:t>
            </w:r>
          </w:p>
        </w:tc>
        <w:tc>
          <w:tcPr>
            <w:tcW w:w="4157" w:type="dxa"/>
            <w:tcBorders>
              <w:top w:val="nil"/>
              <w:left w:val="nil"/>
              <w:bottom w:val="single" w:sz="8" w:space="0" w:color="000000"/>
              <w:right w:val="single" w:sz="8" w:space="0" w:color="000000"/>
            </w:tcBorders>
            <w:shd w:val="clear" w:color="000000" w:fill="FFFFFF"/>
            <w:vAlign w:val="bottom"/>
            <w:hideMark/>
          </w:tcPr>
          <w:p w14:paraId="30760DB7" w14:textId="77777777" w:rsidR="00A4021A" w:rsidRPr="002D4B10" w:rsidRDefault="00A4021A" w:rsidP="00C50FCE">
            <w:pPr>
              <w:rPr>
                <w:color w:val="000000"/>
              </w:rPr>
            </w:pPr>
            <w:r>
              <w:rPr>
                <w:color w:val="000000"/>
              </w:rPr>
              <w:t>BLOK DO FLIPCHARTA, MIN.  30 KARTEK GŁADKI</w:t>
            </w:r>
          </w:p>
        </w:tc>
        <w:tc>
          <w:tcPr>
            <w:tcW w:w="975" w:type="dxa"/>
            <w:tcBorders>
              <w:top w:val="nil"/>
              <w:left w:val="nil"/>
              <w:bottom w:val="single" w:sz="8" w:space="0" w:color="000000"/>
              <w:right w:val="single" w:sz="8" w:space="0" w:color="000000"/>
            </w:tcBorders>
            <w:shd w:val="clear" w:color="000000" w:fill="FFFFFF"/>
            <w:vAlign w:val="bottom"/>
            <w:hideMark/>
          </w:tcPr>
          <w:p w14:paraId="3BF8ECD0" w14:textId="77777777" w:rsidR="00A4021A" w:rsidRPr="002D4B10" w:rsidRDefault="00A4021A" w:rsidP="00C50FCE">
            <w:pPr>
              <w:jc w:val="right"/>
              <w:rPr>
                <w:color w:val="000000"/>
              </w:rPr>
            </w:pPr>
            <w:r>
              <w:rPr>
                <w:color w:val="000000"/>
              </w:rPr>
              <w:t>20</w:t>
            </w:r>
          </w:p>
        </w:tc>
        <w:tc>
          <w:tcPr>
            <w:tcW w:w="1612" w:type="dxa"/>
            <w:tcBorders>
              <w:top w:val="nil"/>
              <w:left w:val="nil"/>
              <w:bottom w:val="single" w:sz="8" w:space="0" w:color="000000"/>
              <w:right w:val="single" w:sz="8" w:space="0" w:color="000000"/>
            </w:tcBorders>
            <w:shd w:val="clear" w:color="000000" w:fill="FFFFFF"/>
            <w:vAlign w:val="bottom"/>
          </w:tcPr>
          <w:p w14:paraId="57A1BE67" w14:textId="13B757DC"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3126343" w14:textId="77777777" w:rsidR="00A4021A" w:rsidRPr="002D4B10" w:rsidRDefault="00A4021A" w:rsidP="00C50FCE">
            <w:pPr>
              <w:jc w:val="right"/>
              <w:rPr>
                <w:color w:val="000000"/>
              </w:rPr>
            </w:pPr>
          </w:p>
        </w:tc>
      </w:tr>
      <w:tr w:rsidR="00A4021A" w:rsidRPr="004549BF" w14:paraId="35A5B4CF"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366F294" w14:textId="77777777" w:rsidR="00A4021A" w:rsidRPr="002D4B10" w:rsidRDefault="00A4021A" w:rsidP="00C50FCE">
            <w:pPr>
              <w:rPr>
                <w:color w:val="000000"/>
              </w:rPr>
            </w:pPr>
            <w:r>
              <w:rPr>
                <w:color w:val="000000"/>
              </w:rPr>
              <w:t>96.</w:t>
            </w:r>
          </w:p>
        </w:tc>
        <w:tc>
          <w:tcPr>
            <w:tcW w:w="4157" w:type="dxa"/>
            <w:tcBorders>
              <w:top w:val="nil"/>
              <w:left w:val="nil"/>
              <w:bottom w:val="single" w:sz="8" w:space="0" w:color="000000"/>
              <w:right w:val="single" w:sz="8" w:space="0" w:color="000000"/>
            </w:tcBorders>
            <w:shd w:val="clear" w:color="000000" w:fill="FFFFFF"/>
            <w:vAlign w:val="bottom"/>
            <w:hideMark/>
          </w:tcPr>
          <w:p w14:paraId="3F74DDE6" w14:textId="77777777" w:rsidR="00A4021A" w:rsidRPr="002D4B10" w:rsidRDefault="00A4021A" w:rsidP="00C50FCE">
            <w:pPr>
              <w:rPr>
                <w:color w:val="000000"/>
              </w:rPr>
            </w:pPr>
            <w:r>
              <w:rPr>
                <w:color w:val="000000"/>
              </w:rPr>
              <w:t>KARTON ARCHIWIZACYJNY 355x250x80 MM</w:t>
            </w:r>
          </w:p>
        </w:tc>
        <w:tc>
          <w:tcPr>
            <w:tcW w:w="975" w:type="dxa"/>
            <w:tcBorders>
              <w:top w:val="nil"/>
              <w:left w:val="nil"/>
              <w:bottom w:val="single" w:sz="8" w:space="0" w:color="000000"/>
              <w:right w:val="single" w:sz="8" w:space="0" w:color="000000"/>
            </w:tcBorders>
            <w:shd w:val="clear" w:color="000000" w:fill="FFFFFF"/>
            <w:vAlign w:val="bottom"/>
            <w:hideMark/>
          </w:tcPr>
          <w:p w14:paraId="01719AFF"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7E53E553" w14:textId="7BB23CC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000000" w:fill="FFFFFF"/>
            <w:vAlign w:val="bottom"/>
            <w:hideMark/>
          </w:tcPr>
          <w:p w14:paraId="7391A64C" w14:textId="77777777" w:rsidR="00A4021A" w:rsidRPr="002D4B10" w:rsidRDefault="00A4021A" w:rsidP="00C50FCE">
            <w:pPr>
              <w:jc w:val="right"/>
              <w:rPr>
                <w:color w:val="000000"/>
              </w:rPr>
            </w:pPr>
          </w:p>
        </w:tc>
      </w:tr>
      <w:tr w:rsidR="00A4021A" w:rsidRPr="004549BF" w14:paraId="2E2EAEA5"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1164523" w14:textId="77777777" w:rsidR="00A4021A" w:rsidRPr="002D4B10" w:rsidRDefault="00A4021A" w:rsidP="00C50FCE">
            <w:pPr>
              <w:rPr>
                <w:color w:val="000000"/>
              </w:rPr>
            </w:pPr>
            <w:r>
              <w:rPr>
                <w:color w:val="000000"/>
              </w:rPr>
              <w:t>97.</w:t>
            </w:r>
          </w:p>
        </w:tc>
        <w:tc>
          <w:tcPr>
            <w:tcW w:w="4157" w:type="dxa"/>
            <w:tcBorders>
              <w:top w:val="nil"/>
              <w:left w:val="nil"/>
              <w:bottom w:val="single" w:sz="8" w:space="0" w:color="000000"/>
              <w:right w:val="single" w:sz="8" w:space="0" w:color="000000"/>
            </w:tcBorders>
            <w:shd w:val="clear" w:color="000000" w:fill="FFFFFF"/>
            <w:vAlign w:val="bottom"/>
            <w:hideMark/>
          </w:tcPr>
          <w:p w14:paraId="3E6724AF" w14:textId="77777777" w:rsidR="00A4021A" w:rsidRPr="002D4B10" w:rsidRDefault="00A4021A" w:rsidP="00C50FCE">
            <w:pPr>
              <w:rPr>
                <w:color w:val="000000"/>
              </w:rPr>
            </w:pPr>
            <w:r>
              <w:rPr>
                <w:color w:val="000000"/>
              </w:rPr>
              <w:t>KARTON ARCHIWIZACYJNY 355x250x100 MM</w:t>
            </w:r>
          </w:p>
        </w:tc>
        <w:tc>
          <w:tcPr>
            <w:tcW w:w="975" w:type="dxa"/>
            <w:tcBorders>
              <w:top w:val="nil"/>
              <w:left w:val="nil"/>
              <w:bottom w:val="single" w:sz="8" w:space="0" w:color="000000"/>
              <w:right w:val="single" w:sz="8" w:space="0" w:color="000000"/>
            </w:tcBorders>
            <w:shd w:val="clear" w:color="000000" w:fill="FFFFFF"/>
            <w:vAlign w:val="bottom"/>
            <w:hideMark/>
          </w:tcPr>
          <w:p w14:paraId="15F726AB"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45932079" w14:textId="7FD39947"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000000" w:fill="FFFFFF"/>
            <w:vAlign w:val="bottom"/>
            <w:hideMark/>
          </w:tcPr>
          <w:p w14:paraId="38519E32" w14:textId="77777777" w:rsidR="00A4021A" w:rsidRPr="002D4B10" w:rsidRDefault="00A4021A" w:rsidP="00C50FCE">
            <w:pPr>
              <w:jc w:val="right"/>
              <w:rPr>
                <w:color w:val="000000"/>
              </w:rPr>
            </w:pPr>
          </w:p>
        </w:tc>
      </w:tr>
      <w:tr w:rsidR="00A4021A" w:rsidRPr="004549BF" w14:paraId="1BAB86AF" w14:textId="77777777" w:rsidTr="00AC3727">
        <w:trPr>
          <w:gridBefore w:val="1"/>
          <w:gridAfter w:val="1"/>
          <w:wBefore w:w="10" w:type="dxa"/>
          <w:wAfter w:w="8" w:type="dxa"/>
          <w:trHeight w:val="3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FEEB88C" w14:textId="77777777" w:rsidR="00A4021A" w:rsidRPr="002D4B10" w:rsidRDefault="00A4021A" w:rsidP="00C50FCE">
            <w:pPr>
              <w:rPr>
                <w:color w:val="000000"/>
              </w:rPr>
            </w:pPr>
            <w:r>
              <w:rPr>
                <w:color w:val="000000"/>
              </w:rPr>
              <w:t>98.</w:t>
            </w:r>
          </w:p>
        </w:tc>
        <w:tc>
          <w:tcPr>
            <w:tcW w:w="4157" w:type="dxa"/>
            <w:tcBorders>
              <w:top w:val="nil"/>
              <w:left w:val="nil"/>
              <w:bottom w:val="single" w:sz="8" w:space="0" w:color="000000"/>
              <w:right w:val="single" w:sz="8" w:space="0" w:color="000000"/>
            </w:tcBorders>
            <w:shd w:val="clear" w:color="000000" w:fill="FFFFFF"/>
            <w:vAlign w:val="bottom"/>
            <w:hideMark/>
          </w:tcPr>
          <w:p w14:paraId="142AAD13" w14:textId="77777777" w:rsidR="00A4021A" w:rsidRPr="002D4B10" w:rsidRDefault="00A4021A" w:rsidP="00C50FCE">
            <w:pPr>
              <w:rPr>
                <w:color w:val="000000"/>
              </w:rPr>
            </w:pPr>
            <w:r>
              <w:rPr>
                <w:color w:val="000000"/>
              </w:rPr>
              <w:t>KARTON ARCHIWIZACYJNY 550x370x270 MM (MIEŚCI 6 PUDEŁ 80 MM LUB 5 PUDEŁ 100 MM)</w:t>
            </w:r>
          </w:p>
        </w:tc>
        <w:tc>
          <w:tcPr>
            <w:tcW w:w="975" w:type="dxa"/>
            <w:tcBorders>
              <w:top w:val="nil"/>
              <w:left w:val="nil"/>
              <w:bottom w:val="single" w:sz="8" w:space="0" w:color="000000"/>
              <w:right w:val="single" w:sz="8" w:space="0" w:color="000000"/>
            </w:tcBorders>
            <w:shd w:val="clear" w:color="000000" w:fill="FFFFFF"/>
            <w:vAlign w:val="bottom"/>
            <w:hideMark/>
          </w:tcPr>
          <w:p w14:paraId="443E800D"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2CC35DDF" w14:textId="73AC2F1A"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000000" w:fill="FFFFFF"/>
            <w:vAlign w:val="bottom"/>
            <w:hideMark/>
          </w:tcPr>
          <w:p w14:paraId="5DF5041C" w14:textId="77777777" w:rsidR="00A4021A" w:rsidRPr="002D4B10" w:rsidRDefault="00A4021A" w:rsidP="00C50FCE">
            <w:pPr>
              <w:jc w:val="right"/>
              <w:rPr>
                <w:color w:val="000000"/>
              </w:rPr>
            </w:pPr>
          </w:p>
        </w:tc>
      </w:tr>
      <w:tr w:rsidR="00A4021A" w:rsidRPr="004549BF" w14:paraId="675AC648" w14:textId="77777777" w:rsidTr="00AC3727">
        <w:trPr>
          <w:gridBefore w:val="1"/>
          <w:gridAfter w:val="1"/>
          <w:wBefore w:w="10" w:type="dxa"/>
          <w:wAfter w:w="8" w:type="dxa"/>
          <w:trHeight w:val="3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E5A9941" w14:textId="77777777" w:rsidR="00A4021A" w:rsidRPr="002D4B10" w:rsidRDefault="00A4021A" w:rsidP="00C50FCE">
            <w:pPr>
              <w:rPr>
                <w:color w:val="000000"/>
              </w:rPr>
            </w:pPr>
            <w:r>
              <w:rPr>
                <w:color w:val="000000"/>
              </w:rPr>
              <w:t>99.</w:t>
            </w:r>
          </w:p>
        </w:tc>
        <w:tc>
          <w:tcPr>
            <w:tcW w:w="4157" w:type="dxa"/>
            <w:tcBorders>
              <w:top w:val="nil"/>
              <w:left w:val="nil"/>
              <w:bottom w:val="single" w:sz="8" w:space="0" w:color="000000"/>
              <w:right w:val="single" w:sz="8" w:space="0" w:color="000000"/>
            </w:tcBorders>
            <w:shd w:val="clear" w:color="000000" w:fill="FFFFFF"/>
            <w:vAlign w:val="bottom"/>
            <w:hideMark/>
          </w:tcPr>
          <w:p w14:paraId="14B61680" w14:textId="77777777" w:rsidR="00A4021A" w:rsidRPr="002D4B10" w:rsidRDefault="00A4021A" w:rsidP="00C50FCE">
            <w:pPr>
              <w:rPr>
                <w:color w:val="000000"/>
              </w:rPr>
            </w:pPr>
            <w:r>
              <w:rPr>
                <w:color w:val="000000"/>
              </w:rPr>
              <w:t>KARTON ARCHIWIZACYJNY 392x301x334 MM (MIEŚCI 5 SEGREGATORÓW 75 MM)</w:t>
            </w:r>
          </w:p>
        </w:tc>
        <w:tc>
          <w:tcPr>
            <w:tcW w:w="975" w:type="dxa"/>
            <w:tcBorders>
              <w:top w:val="nil"/>
              <w:left w:val="nil"/>
              <w:bottom w:val="single" w:sz="8" w:space="0" w:color="000000"/>
              <w:right w:val="single" w:sz="8" w:space="0" w:color="000000"/>
            </w:tcBorders>
            <w:shd w:val="clear" w:color="000000" w:fill="FFFFFF"/>
            <w:vAlign w:val="bottom"/>
            <w:hideMark/>
          </w:tcPr>
          <w:p w14:paraId="2889F5B5"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4FA3E5FD" w14:textId="2F97F175"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000000" w:fill="FFFFFF"/>
            <w:vAlign w:val="bottom"/>
            <w:hideMark/>
          </w:tcPr>
          <w:p w14:paraId="5DBAEE74" w14:textId="77777777" w:rsidR="00A4021A" w:rsidRPr="002D4B10" w:rsidRDefault="00A4021A" w:rsidP="00C50FCE">
            <w:pPr>
              <w:jc w:val="right"/>
              <w:rPr>
                <w:color w:val="000000"/>
              </w:rPr>
            </w:pPr>
          </w:p>
        </w:tc>
      </w:tr>
      <w:tr w:rsidR="00A4021A" w:rsidRPr="004549BF" w14:paraId="3AA8C39E" w14:textId="77777777" w:rsidTr="00AC3727">
        <w:trPr>
          <w:gridBefore w:val="1"/>
          <w:gridAfter w:val="1"/>
          <w:wBefore w:w="10" w:type="dxa"/>
          <w:wAfter w:w="8" w:type="dxa"/>
          <w:trHeight w:val="3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075B8CF" w14:textId="77777777" w:rsidR="00A4021A" w:rsidRPr="002D4B10" w:rsidRDefault="00A4021A" w:rsidP="00C50FCE">
            <w:pPr>
              <w:rPr>
                <w:color w:val="000000"/>
              </w:rPr>
            </w:pPr>
            <w:r>
              <w:rPr>
                <w:color w:val="000000"/>
              </w:rPr>
              <w:t>100.</w:t>
            </w:r>
          </w:p>
        </w:tc>
        <w:tc>
          <w:tcPr>
            <w:tcW w:w="4157" w:type="dxa"/>
            <w:tcBorders>
              <w:top w:val="nil"/>
              <w:left w:val="nil"/>
              <w:bottom w:val="single" w:sz="8" w:space="0" w:color="000000"/>
              <w:right w:val="single" w:sz="8" w:space="0" w:color="000000"/>
            </w:tcBorders>
            <w:shd w:val="clear" w:color="000000" w:fill="FFFFFF"/>
            <w:vAlign w:val="bottom"/>
            <w:hideMark/>
          </w:tcPr>
          <w:p w14:paraId="5F3FB251" w14:textId="77777777" w:rsidR="00A4021A" w:rsidRPr="002D4B10" w:rsidRDefault="00A4021A" w:rsidP="00C50FCE">
            <w:pPr>
              <w:rPr>
                <w:color w:val="000000"/>
              </w:rPr>
            </w:pPr>
            <w:r>
              <w:rPr>
                <w:color w:val="000000"/>
              </w:rPr>
              <w:t>KARTON ARCHIWIZACYJNY 525x338x306 MM (MIEŚCI 7 SEGREGATORÓW 75 MM)</w:t>
            </w:r>
          </w:p>
        </w:tc>
        <w:tc>
          <w:tcPr>
            <w:tcW w:w="975" w:type="dxa"/>
            <w:tcBorders>
              <w:top w:val="nil"/>
              <w:left w:val="nil"/>
              <w:bottom w:val="single" w:sz="8" w:space="0" w:color="000000"/>
              <w:right w:val="single" w:sz="8" w:space="0" w:color="000000"/>
            </w:tcBorders>
            <w:shd w:val="clear" w:color="000000" w:fill="FFFFFF"/>
            <w:vAlign w:val="bottom"/>
            <w:hideMark/>
          </w:tcPr>
          <w:p w14:paraId="29A8B474"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481F969D" w14:textId="7316D677"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000000" w:fill="FFFFFF"/>
            <w:vAlign w:val="bottom"/>
            <w:hideMark/>
          </w:tcPr>
          <w:p w14:paraId="7EE1E205" w14:textId="77777777" w:rsidR="00A4021A" w:rsidRPr="002D4B10" w:rsidRDefault="00A4021A" w:rsidP="00C50FCE">
            <w:pPr>
              <w:jc w:val="right"/>
              <w:rPr>
                <w:color w:val="000000"/>
              </w:rPr>
            </w:pPr>
          </w:p>
        </w:tc>
      </w:tr>
      <w:tr w:rsidR="00A4021A" w:rsidRPr="004549BF" w14:paraId="1D6F54C7"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7654A27" w14:textId="77777777" w:rsidR="00A4021A" w:rsidRPr="002D4B10" w:rsidRDefault="00A4021A" w:rsidP="00C50FCE">
            <w:pPr>
              <w:rPr>
                <w:color w:val="000000"/>
              </w:rPr>
            </w:pPr>
            <w:r>
              <w:rPr>
                <w:color w:val="000000"/>
              </w:rPr>
              <w:t>101.</w:t>
            </w:r>
          </w:p>
        </w:tc>
        <w:tc>
          <w:tcPr>
            <w:tcW w:w="4157" w:type="dxa"/>
            <w:tcBorders>
              <w:top w:val="nil"/>
              <w:left w:val="nil"/>
              <w:bottom w:val="single" w:sz="8" w:space="0" w:color="000000"/>
              <w:right w:val="single" w:sz="8" w:space="0" w:color="000000"/>
            </w:tcBorders>
            <w:shd w:val="clear" w:color="000000" w:fill="FFFFFF"/>
            <w:vAlign w:val="bottom"/>
            <w:hideMark/>
          </w:tcPr>
          <w:p w14:paraId="03DABE7F" w14:textId="77777777" w:rsidR="00A4021A" w:rsidRPr="002D4B10" w:rsidRDefault="00A4021A" w:rsidP="00C50FCE">
            <w:pPr>
              <w:rPr>
                <w:color w:val="000000"/>
              </w:rPr>
            </w:pPr>
            <w:r>
              <w:rPr>
                <w:color w:val="000000"/>
              </w:rPr>
              <w:t>KARTON ARCHIWIZACYJNY  ŚCIĘTY A4</w:t>
            </w:r>
          </w:p>
        </w:tc>
        <w:tc>
          <w:tcPr>
            <w:tcW w:w="975" w:type="dxa"/>
            <w:tcBorders>
              <w:top w:val="nil"/>
              <w:left w:val="nil"/>
              <w:bottom w:val="single" w:sz="8" w:space="0" w:color="000000"/>
              <w:right w:val="single" w:sz="8" w:space="0" w:color="000000"/>
            </w:tcBorders>
            <w:shd w:val="clear" w:color="000000" w:fill="FFFFFF"/>
            <w:vAlign w:val="bottom"/>
            <w:hideMark/>
          </w:tcPr>
          <w:p w14:paraId="79CAB938" w14:textId="77777777" w:rsidR="00A4021A" w:rsidRPr="002D4B10" w:rsidRDefault="00A4021A" w:rsidP="00C50FCE">
            <w:pPr>
              <w:jc w:val="right"/>
              <w:rPr>
                <w:color w:val="000000"/>
              </w:rPr>
            </w:pPr>
            <w:r>
              <w:rPr>
                <w:color w:val="000000"/>
              </w:rPr>
              <w:t>80</w:t>
            </w:r>
          </w:p>
        </w:tc>
        <w:tc>
          <w:tcPr>
            <w:tcW w:w="1612" w:type="dxa"/>
            <w:tcBorders>
              <w:top w:val="nil"/>
              <w:left w:val="nil"/>
              <w:bottom w:val="single" w:sz="8" w:space="0" w:color="000000"/>
              <w:right w:val="single" w:sz="8" w:space="0" w:color="000000"/>
            </w:tcBorders>
            <w:shd w:val="clear" w:color="000000" w:fill="FFFFFF"/>
            <w:vAlign w:val="bottom"/>
          </w:tcPr>
          <w:p w14:paraId="71308430" w14:textId="4E2E7F94"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000000" w:fill="FFFFFF"/>
            <w:vAlign w:val="bottom"/>
            <w:hideMark/>
          </w:tcPr>
          <w:p w14:paraId="6D4C2689" w14:textId="77777777" w:rsidR="00A4021A" w:rsidRPr="002D4B10" w:rsidRDefault="00A4021A" w:rsidP="00C50FCE">
            <w:pPr>
              <w:jc w:val="right"/>
              <w:rPr>
                <w:color w:val="000000"/>
              </w:rPr>
            </w:pPr>
          </w:p>
        </w:tc>
      </w:tr>
      <w:tr w:rsidR="00A4021A" w:rsidRPr="004549BF" w14:paraId="2F03FE00"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3140546" w14:textId="77777777" w:rsidR="00A4021A" w:rsidRPr="002D4B10" w:rsidRDefault="00A4021A" w:rsidP="00C50FCE">
            <w:pPr>
              <w:rPr>
                <w:color w:val="000000"/>
              </w:rPr>
            </w:pPr>
            <w:r>
              <w:rPr>
                <w:color w:val="000000"/>
              </w:rPr>
              <w:t>102.</w:t>
            </w:r>
          </w:p>
        </w:tc>
        <w:tc>
          <w:tcPr>
            <w:tcW w:w="4157" w:type="dxa"/>
            <w:tcBorders>
              <w:top w:val="nil"/>
              <w:left w:val="nil"/>
              <w:bottom w:val="single" w:sz="8" w:space="0" w:color="000000"/>
              <w:right w:val="single" w:sz="8" w:space="0" w:color="000000"/>
            </w:tcBorders>
            <w:shd w:val="clear" w:color="000000" w:fill="FFFFFF"/>
            <w:vAlign w:val="bottom"/>
            <w:hideMark/>
          </w:tcPr>
          <w:p w14:paraId="421B23FF" w14:textId="77777777" w:rsidR="00A4021A" w:rsidRPr="002D4B10" w:rsidRDefault="00A4021A" w:rsidP="00C50FCE">
            <w:pPr>
              <w:rPr>
                <w:color w:val="000000"/>
              </w:rPr>
            </w:pPr>
            <w:r>
              <w:rPr>
                <w:color w:val="000000"/>
              </w:rPr>
              <w:t>WIZYTOWNIK OBROTOWY NA 400 WIZYTÓWEK</w:t>
            </w:r>
          </w:p>
        </w:tc>
        <w:tc>
          <w:tcPr>
            <w:tcW w:w="975" w:type="dxa"/>
            <w:tcBorders>
              <w:top w:val="nil"/>
              <w:left w:val="nil"/>
              <w:bottom w:val="single" w:sz="8" w:space="0" w:color="000000"/>
              <w:right w:val="single" w:sz="8" w:space="0" w:color="000000"/>
            </w:tcBorders>
            <w:shd w:val="clear" w:color="000000" w:fill="FFFFFF"/>
            <w:vAlign w:val="bottom"/>
            <w:hideMark/>
          </w:tcPr>
          <w:p w14:paraId="2640D81D" w14:textId="77777777" w:rsidR="00A4021A" w:rsidRPr="002D4B10" w:rsidRDefault="00A4021A" w:rsidP="00C50FCE">
            <w:pPr>
              <w:jc w:val="right"/>
              <w:rPr>
                <w:color w:val="000000"/>
              </w:rPr>
            </w:pPr>
            <w:r>
              <w:rPr>
                <w:color w:val="000000"/>
              </w:rPr>
              <w:t>2</w:t>
            </w:r>
          </w:p>
        </w:tc>
        <w:tc>
          <w:tcPr>
            <w:tcW w:w="1612" w:type="dxa"/>
            <w:tcBorders>
              <w:top w:val="nil"/>
              <w:left w:val="nil"/>
              <w:bottom w:val="single" w:sz="8" w:space="0" w:color="000000"/>
              <w:right w:val="single" w:sz="8" w:space="0" w:color="000000"/>
            </w:tcBorders>
            <w:shd w:val="clear" w:color="000000" w:fill="FFFFFF"/>
            <w:vAlign w:val="bottom"/>
          </w:tcPr>
          <w:p w14:paraId="20AF8849" w14:textId="68E11D6A"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90C1165" w14:textId="77777777" w:rsidR="00A4021A" w:rsidRPr="002D4B10" w:rsidRDefault="00A4021A" w:rsidP="00C50FCE">
            <w:pPr>
              <w:jc w:val="right"/>
              <w:rPr>
                <w:color w:val="000000"/>
              </w:rPr>
            </w:pPr>
          </w:p>
        </w:tc>
      </w:tr>
      <w:tr w:rsidR="00A4021A" w:rsidRPr="004549BF" w14:paraId="42897CCA"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7340337" w14:textId="77777777" w:rsidR="00A4021A" w:rsidRPr="002D4B10" w:rsidRDefault="00A4021A" w:rsidP="00C50FCE">
            <w:pPr>
              <w:rPr>
                <w:color w:val="000000"/>
              </w:rPr>
            </w:pPr>
            <w:r>
              <w:rPr>
                <w:color w:val="000000"/>
              </w:rPr>
              <w:t>103.</w:t>
            </w:r>
          </w:p>
        </w:tc>
        <w:tc>
          <w:tcPr>
            <w:tcW w:w="4157" w:type="dxa"/>
            <w:tcBorders>
              <w:top w:val="nil"/>
              <w:left w:val="nil"/>
              <w:bottom w:val="single" w:sz="8" w:space="0" w:color="000000"/>
              <w:right w:val="single" w:sz="8" w:space="0" w:color="000000"/>
            </w:tcBorders>
            <w:shd w:val="clear" w:color="000000" w:fill="FFFFFF"/>
            <w:vAlign w:val="bottom"/>
            <w:hideMark/>
          </w:tcPr>
          <w:p w14:paraId="316C3E2E" w14:textId="77777777" w:rsidR="00A4021A" w:rsidRPr="002D4B10" w:rsidRDefault="00A4021A" w:rsidP="00C50FCE">
            <w:pPr>
              <w:rPr>
                <w:color w:val="000000"/>
              </w:rPr>
            </w:pPr>
            <w:r>
              <w:rPr>
                <w:color w:val="000000"/>
              </w:rPr>
              <w:t>WIZYTOWNIK KSIĄŻKOWY 200 WIZYTÓWEK</w:t>
            </w:r>
          </w:p>
        </w:tc>
        <w:tc>
          <w:tcPr>
            <w:tcW w:w="975" w:type="dxa"/>
            <w:tcBorders>
              <w:top w:val="nil"/>
              <w:left w:val="nil"/>
              <w:bottom w:val="single" w:sz="8" w:space="0" w:color="000000"/>
              <w:right w:val="single" w:sz="8" w:space="0" w:color="000000"/>
            </w:tcBorders>
            <w:shd w:val="clear" w:color="000000" w:fill="FFFFFF"/>
            <w:vAlign w:val="bottom"/>
            <w:hideMark/>
          </w:tcPr>
          <w:p w14:paraId="209A4574" w14:textId="77777777" w:rsidR="00A4021A" w:rsidRPr="002D4B10" w:rsidRDefault="00A4021A" w:rsidP="00C50FCE">
            <w:pPr>
              <w:jc w:val="right"/>
              <w:rPr>
                <w:color w:val="000000"/>
              </w:rPr>
            </w:pPr>
            <w:r>
              <w:rPr>
                <w:color w:val="000000"/>
              </w:rPr>
              <w:t>1</w:t>
            </w:r>
          </w:p>
        </w:tc>
        <w:tc>
          <w:tcPr>
            <w:tcW w:w="1612" w:type="dxa"/>
            <w:tcBorders>
              <w:top w:val="nil"/>
              <w:left w:val="nil"/>
              <w:bottom w:val="single" w:sz="8" w:space="0" w:color="000000"/>
              <w:right w:val="single" w:sz="8" w:space="0" w:color="000000"/>
            </w:tcBorders>
            <w:shd w:val="clear" w:color="000000" w:fill="FFFFFF"/>
            <w:vAlign w:val="bottom"/>
          </w:tcPr>
          <w:p w14:paraId="59672557" w14:textId="1F3264B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5106F44" w14:textId="77777777" w:rsidR="00A4021A" w:rsidRPr="002D4B10" w:rsidRDefault="00A4021A" w:rsidP="00C50FCE">
            <w:pPr>
              <w:jc w:val="right"/>
              <w:rPr>
                <w:color w:val="000000"/>
              </w:rPr>
            </w:pPr>
          </w:p>
        </w:tc>
      </w:tr>
      <w:tr w:rsidR="00A4021A" w:rsidRPr="004549BF" w14:paraId="21421B3C" w14:textId="77777777" w:rsidTr="00AC3727">
        <w:trPr>
          <w:gridBefore w:val="1"/>
          <w:gridAfter w:val="1"/>
          <w:wBefore w:w="10" w:type="dxa"/>
          <w:wAfter w:w="8" w:type="dxa"/>
          <w:trHeight w:val="63"/>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F85193E" w14:textId="77777777" w:rsidR="00A4021A" w:rsidRPr="002D4B10" w:rsidRDefault="00A4021A" w:rsidP="00C50FCE">
            <w:pPr>
              <w:rPr>
                <w:color w:val="000000"/>
              </w:rPr>
            </w:pPr>
            <w:r>
              <w:rPr>
                <w:color w:val="000000"/>
              </w:rPr>
              <w:t>104.</w:t>
            </w:r>
          </w:p>
        </w:tc>
        <w:tc>
          <w:tcPr>
            <w:tcW w:w="4157" w:type="dxa"/>
            <w:tcBorders>
              <w:top w:val="nil"/>
              <w:left w:val="nil"/>
              <w:bottom w:val="single" w:sz="8" w:space="0" w:color="000000"/>
              <w:right w:val="single" w:sz="8" w:space="0" w:color="000000"/>
            </w:tcBorders>
            <w:shd w:val="clear" w:color="000000" w:fill="FFFFFF"/>
            <w:vAlign w:val="bottom"/>
            <w:hideMark/>
          </w:tcPr>
          <w:p w14:paraId="20261A6B" w14:textId="621DC641" w:rsidR="00A4021A" w:rsidRPr="002D4B10" w:rsidRDefault="00A4021A" w:rsidP="00C50FCE">
            <w:pPr>
              <w:rPr>
                <w:color w:val="000000"/>
              </w:rPr>
            </w:pPr>
            <w:r>
              <w:rPr>
                <w:color w:val="000000"/>
              </w:rPr>
              <w:t xml:space="preserve">IDENTYFIKATOR KONFERENCYJNY  OP. 50 SZT. WYMIARY </w:t>
            </w:r>
            <w:r w:rsidR="007337A7">
              <w:rPr>
                <w:color w:val="000000"/>
              </w:rPr>
              <w:t xml:space="preserve">MIN. </w:t>
            </w:r>
            <w:r>
              <w:rPr>
                <w:color w:val="000000"/>
              </w:rPr>
              <w:t>9 X 5,5 CM, Z MOŻLIWOŚCIĄ PRZYPIĘCIA SMYCZY W PIONIE I POZIOMIE. WYKONANY Z PRZEZROCZYSTEJ PLEXI</w:t>
            </w:r>
          </w:p>
        </w:tc>
        <w:tc>
          <w:tcPr>
            <w:tcW w:w="975" w:type="dxa"/>
            <w:tcBorders>
              <w:top w:val="nil"/>
              <w:left w:val="nil"/>
              <w:bottom w:val="single" w:sz="8" w:space="0" w:color="000000"/>
              <w:right w:val="single" w:sz="8" w:space="0" w:color="000000"/>
            </w:tcBorders>
            <w:shd w:val="clear" w:color="000000" w:fill="FFFFFF"/>
            <w:vAlign w:val="bottom"/>
            <w:hideMark/>
          </w:tcPr>
          <w:p w14:paraId="70D04BDE" w14:textId="77777777" w:rsidR="00A4021A" w:rsidRPr="002D4B10" w:rsidRDefault="00A4021A" w:rsidP="00C50FCE">
            <w:pPr>
              <w:jc w:val="right"/>
              <w:rPr>
                <w:color w:val="000000"/>
              </w:rPr>
            </w:pPr>
            <w:r>
              <w:rPr>
                <w:color w:val="000000"/>
              </w:rPr>
              <w:t>1</w:t>
            </w:r>
          </w:p>
        </w:tc>
        <w:tc>
          <w:tcPr>
            <w:tcW w:w="1612" w:type="dxa"/>
            <w:tcBorders>
              <w:top w:val="nil"/>
              <w:left w:val="nil"/>
              <w:bottom w:val="single" w:sz="8" w:space="0" w:color="000000"/>
              <w:right w:val="single" w:sz="8" w:space="0" w:color="000000"/>
            </w:tcBorders>
            <w:shd w:val="clear" w:color="000000" w:fill="FFFFFF"/>
            <w:vAlign w:val="bottom"/>
          </w:tcPr>
          <w:p w14:paraId="01FB6B0E" w14:textId="6B4FA2D0"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5469EAD" w14:textId="77777777" w:rsidR="00A4021A" w:rsidRPr="002D4B10" w:rsidRDefault="00A4021A" w:rsidP="00C50FCE">
            <w:pPr>
              <w:jc w:val="right"/>
              <w:rPr>
                <w:color w:val="000000"/>
              </w:rPr>
            </w:pPr>
          </w:p>
        </w:tc>
      </w:tr>
      <w:tr w:rsidR="00A4021A" w:rsidRPr="004549BF" w14:paraId="28973FBC" w14:textId="77777777" w:rsidTr="00AC3727">
        <w:trPr>
          <w:gridBefore w:val="1"/>
          <w:gridAfter w:val="1"/>
          <w:wBefore w:w="10" w:type="dxa"/>
          <w:wAfter w:w="8" w:type="dxa"/>
          <w:trHeight w:val="73"/>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01B82C0" w14:textId="77777777" w:rsidR="00A4021A" w:rsidRPr="002D4B10" w:rsidRDefault="00A4021A" w:rsidP="00C50FCE">
            <w:pPr>
              <w:rPr>
                <w:color w:val="000000"/>
              </w:rPr>
            </w:pPr>
            <w:r>
              <w:rPr>
                <w:color w:val="000000"/>
              </w:rPr>
              <w:t>105.</w:t>
            </w:r>
          </w:p>
        </w:tc>
        <w:tc>
          <w:tcPr>
            <w:tcW w:w="4157" w:type="dxa"/>
            <w:tcBorders>
              <w:top w:val="nil"/>
              <w:left w:val="nil"/>
              <w:bottom w:val="single" w:sz="8" w:space="0" w:color="000000"/>
              <w:right w:val="single" w:sz="8" w:space="0" w:color="000000"/>
            </w:tcBorders>
            <w:shd w:val="clear" w:color="000000" w:fill="FFFFFF"/>
            <w:vAlign w:val="bottom"/>
            <w:hideMark/>
          </w:tcPr>
          <w:p w14:paraId="3A73AAD6" w14:textId="77777777" w:rsidR="00A4021A" w:rsidRPr="002D4B10" w:rsidRDefault="00A4021A" w:rsidP="00C50FCE">
            <w:pPr>
              <w:rPr>
                <w:color w:val="000000"/>
              </w:rPr>
            </w:pPr>
            <w:r>
              <w:rPr>
                <w:color w:val="000000"/>
              </w:rPr>
              <w:t>IDENTYFIKATOR KONFERENCYJNY  OP. 50 SZT. WYMIARY MIN. 86 X 140 MM, KIERUNEK WSUWANIA PIONOWY Z MOŻLIWOŚCIĄ PRZYPIĘCIA SMYCZY. WYKONANY Z ELASTYCZNEJ PRZEZROCZYSTEJ FOLII</w:t>
            </w:r>
          </w:p>
        </w:tc>
        <w:tc>
          <w:tcPr>
            <w:tcW w:w="975" w:type="dxa"/>
            <w:tcBorders>
              <w:top w:val="nil"/>
              <w:left w:val="nil"/>
              <w:bottom w:val="single" w:sz="8" w:space="0" w:color="000000"/>
              <w:right w:val="single" w:sz="8" w:space="0" w:color="000000"/>
            </w:tcBorders>
            <w:shd w:val="clear" w:color="000000" w:fill="FFFFFF"/>
            <w:vAlign w:val="bottom"/>
            <w:hideMark/>
          </w:tcPr>
          <w:p w14:paraId="026D983B" w14:textId="77777777" w:rsidR="00A4021A" w:rsidRPr="002D4B10" w:rsidRDefault="00A4021A" w:rsidP="00C50FCE">
            <w:pPr>
              <w:jc w:val="right"/>
              <w:rPr>
                <w:color w:val="000000"/>
              </w:rPr>
            </w:pPr>
            <w:r>
              <w:rPr>
                <w:color w:val="000000"/>
              </w:rPr>
              <w:t>1</w:t>
            </w:r>
          </w:p>
        </w:tc>
        <w:tc>
          <w:tcPr>
            <w:tcW w:w="1612" w:type="dxa"/>
            <w:tcBorders>
              <w:top w:val="nil"/>
              <w:left w:val="nil"/>
              <w:bottom w:val="single" w:sz="8" w:space="0" w:color="000000"/>
              <w:right w:val="single" w:sz="8" w:space="0" w:color="000000"/>
            </w:tcBorders>
            <w:shd w:val="clear" w:color="000000" w:fill="FFFFFF"/>
            <w:vAlign w:val="bottom"/>
          </w:tcPr>
          <w:p w14:paraId="4175D20C" w14:textId="692604F0"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007DC31" w14:textId="77777777" w:rsidR="00A4021A" w:rsidRPr="002D4B10" w:rsidRDefault="00A4021A" w:rsidP="00C50FCE">
            <w:pPr>
              <w:jc w:val="right"/>
              <w:rPr>
                <w:color w:val="000000"/>
              </w:rPr>
            </w:pPr>
          </w:p>
        </w:tc>
      </w:tr>
      <w:tr w:rsidR="00A4021A" w:rsidRPr="004549BF" w14:paraId="42BFB38A" w14:textId="77777777" w:rsidTr="00AC3727">
        <w:trPr>
          <w:gridBefore w:val="1"/>
          <w:gridAfter w:val="1"/>
          <w:wBefore w:w="10" w:type="dxa"/>
          <w:wAfter w:w="8" w:type="dxa"/>
          <w:trHeight w:val="73"/>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D74D368" w14:textId="77777777" w:rsidR="00A4021A" w:rsidRPr="002D4B10" w:rsidRDefault="00A4021A" w:rsidP="00C50FCE">
            <w:pPr>
              <w:rPr>
                <w:color w:val="000000"/>
              </w:rPr>
            </w:pPr>
            <w:r>
              <w:rPr>
                <w:color w:val="000000"/>
              </w:rPr>
              <w:t>106.</w:t>
            </w:r>
          </w:p>
        </w:tc>
        <w:tc>
          <w:tcPr>
            <w:tcW w:w="4157" w:type="dxa"/>
            <w:tcBorders>
              <w:top w:val="nil"/>
              <w:left w:val="nil"/>
              <w:bottom w:val="single" w:sz="8" w:space="0" w:color="000000"/>
              <w:right w:val="single" w:sz="8" w:space="0" w:color="000000"/>
            </w:tcBorders>
            <w:shd w:val="clear" w:color="000000" w:fill="FFFFFF"/>
            <w:vAlign w:val="bottom"/>
            <w:hideMark/>
          </w:tcPr>
          <w:p w14:paraId="15DF1AE5" w14:textId="77777777" w:rsidR="00A4021A" w:rsidRPr="002D4B10" w:rsidRDefault="00A4021A" w:rsidP="00C50FCE">
            <w:pPr>
              <w:rPr>
                <w:color w:val="000000"/>
              </w:rPr>
            </w:pPr>
            <w:r>
              <w:rPr>
                <w:color w:val="000000"/>
              </w:rPr>
              <w:t>IDENTYFIKATOR KONFERENCYJNY  OP. 50 SZT. WYMIARY MIN. 86 X 140 MM KIERUNEK WSUWANIA POZIOMY Z MOŻLIWOŚCIĄ PRZYPIĘCIA SMYCZY. WYKONANY Z ELASTYCZNEJ PRZEZROCZYSTEJ FOLII</w:t>
            </w:r>
          </w:p>
        </w:tc>
        <w:tc>
          <w:tcPr>
            <w:tcW w:w="975" w:type="dxa"/>
            <w:tcBorders>
              <w:top w:val="nil"/>
              <w:left w:val="nil"/>
              <w:bottom w:val="single" w:sz="8" w:space="0" w:color="000000"/>
              <w:right w:val="single" w:sz="8" w:space="0" w:color="000000"/>
            </w:tcBorders>
            <w:shd w:val="clear" w:color="000000" w:fill="FFFFFF"/>
            <w:vAlign w:val="bottom"/>
            <w:hideMark/>
          </w:tcPr>
          <w:p w14:paraId="2B177C10" w14:textId="77777777" w:rsidR="00A4021A" w:rsidRPr="002D4B10" w:rsidRDefault="00A4021A" w:rsidP="00C50FCE">
            <w:pPr>
              <w:jc w:val="right"/>
              <w:rPr>
                <w:color w:val="000000"/>
              </w:rPr>
            </w:pPr>
            <w:r>
              <w:rPr>
                <w:color w:val="000000"/>
              </w:rPr>
              <w:t>1</w:t>
            </w:r>
          </w:p>
        </w:tc>
        <w:tc>
          <w:tcPr>
            <w:tcW w:w="1612" w:type="dxa"/>
            <w:tcBorders>
              <w:top w:val="nil"/>
              <w:left w:val="nil"/>
              <w:bottom w:val="single" w:sz="8" w:space="0" w:color="000000"/>
              <w:right w:val="single" w:sz="8" w:space="0" w:color="000000"/>
            </w:tcBorders>
            <w:shd w:val="clear" w:color="000000" w:fill="FFFFFF"/>
            <w:vAlign w:val="bottom"/>
          </w:tcPr>
          <w:p w14:paraId="3EFF467B" w14:textId="7298634B"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23FC043" w14:textId="77777777" w:rsidR="00A4021A" w:rsidRPr="002D4B10" w:rsidRDefault="00A4021A" w:rsidP="00C50FCE">
            <w:pPr>
              <w:jc w:val="right"/>
              <w:rPr>
                <w:color w:val="000000"/>
              </w:rPr>
            </w:pPr>
          </w:p>
        </w:tc>
      </w:tr>
      <w:tr w:rsidR="00A4021A" w:rsidRPr="004549BF" w14:paraId="57BC9A3D"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F578FDF" w14:textId="77777777" w:rsidR="00A4021A" w:rsidRPr="002D4B10" w:rsidRDefault="00A4021A" w:rsidP="00C50FCE">
            <w:pPr>
              <w:rPr>
                <w:color w:val="000000"/>
              </w:rPr>
            </w:pPr>
            <w:r>
              <w:rPr>
                <w:color w:val="000000"/>
              </w:rPr>
              <w:t>107.</w:t>
            </w:r>
          </w:p>
        </w:tc>
        <w:tc>
          <w:tcPr>
            <w:tcW w:w="4157" w:type="dxa"/>
            <w:tcBorders>
              <w:top w:val="nil"/>
              <w:left w:val="nil"/>
              <w:bottom w:val="single" w:sz="8" w:space="0" w:color="000000"/>
              <w:right w:val="single" w:sz="8" w:space="0" w:color="000000"/>
            </w:tcBorders>
            <w:shd w:val="clear" w:color="000000" w:fill="FFFFFF"/>
            <w:vAlign w:val="bottom"/>
            <w:hideMark/>
          </w:tcPr>
          <w:p w14:paraId="6D373693" w14:textId="77777777" w:rsidR="00A4021A" w:rsidRPr="002D4B10" w:rsidRDefault="00A4021A" w:rsidP="00C50FCE">
            <w:pPr>
              <w:rPr>
                <w:color w:val="000000"/>
              </w:rPr>
            </w:pPr>
            <w:r>
              <w:rPr>
                <w:color w:val="000000"/>
              </w:rPr>
              <w:t>ETYKIETY WYSYŁKOWE 105X57 MM OP.1000 ETYKIET.</w:t>
            </w:r>
          </w:p>
        </w:tc>
        <w:tc>
          <w:tcPr>
            <w:tcW w:w="975" w:type="dxa"/>
            <w:tcBorders>
              <w:top w:val="nil"/>
              <w:left w:val="nil"/>
              <w:bottom w:val="single" w:sz="8" w:space="0" w:color="000000"/>
              <w:right w:val="single" w:sz="8" w:space="0" w:color="000000"/>
            </w:tcBorders>
            <w:shd w:val="clear" w:color="000000" w:fill="FFFFFF"/>
            <w:vAlign w:val="bottom"/>
            <w:hideMark/>
          </w:tcPr>
          <w:p w14:paraId="7A359A10"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756450F8" w14:textId="5B263AF7"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4832F5C" w14:textId="77777777" w:rsidR="00A4021A" w:rsidRPr="002D4B10" w:rsidRDefault="00A4021A" w:rsidP="00C50FCE">
            <w:pPr>
              <w:jc w:val="right"/>
              <w:rPr>
                <w:color w:val="000000"/>
              </w:rPr>
            </w:pPr>
          </w:p>
        </w:tc>
      </w:tr>
      <w:tr w:rsidR="00A4021A" w:rsidRPr="004549BF" w14:paraId="5921DB39"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975EA60" w14:textId="77777777" w:rsidR="00A4021A" w:rsidRPr="002D4B10" w:rsidRDefault="00A4021A" w:rsidP="00C50FCE">
            <w:pPr>
              <w:rPr>
                <w:color w:val="000000"/>
              </w:rPr>
            </w:pPr>
            <w:r>
              <w:rPr>
                <w:color w:val="000000"/>
              </w:rPr>
              <w:t>108.</w:t>
            </w:r>
          </w:p>
        </w:tc>
        <w:tc>
          <w:tcPr>
            <w:tcW w:w="4157" w:type="dxa"/>
            <w:tcBorders>
              <w:top w:val="nil"/>
              <w:left w:val="nil"/>
              <w:bottom w:val="single" w:sz="8" w:space="0" w:color="000000"/>
              <w:right w:val="single" w:sz="8" w:space="0" w:color="000000"/>
            </w:tcBorders>
            <w:shd w:val="clear" w:color="000000" w:fill="FFFFFF"/>
            <w:vAlign w:val="bottom"/>
            <w:hideMark/>
          </w:tcPr>
          <w:p w14:paraId="3BAD6B5F" w14:textId="77777777" w:rsidR="00A4021A" w:rsidRPr="002D4B10" w:rsidRDefault="00A4021A" w:rsidP="00C50FCE">
            <w:pPr>
              <w:rPr>
                <w:color w:val="000000"/>
              </w:rPr>
            </w:pPr>
            <w:r>
              <w:rPr>
                <w:color w:val="000000"/>
              </w:rPr>
              <w:t>ETYKIETY WYSYŁKOWE  105X37 MM OP. 2000  ETYKIET.</w:t>
            </w:r>
          </w:p>
        </w:tc>
        <w:tc>
          <w:tcPr>
            <w:tcW w:w="975" w:type="dxa"/>
            <w:tcBorders>
              <w:top w:val="nil"/>
              <w:left w:val="nil"/>
              <w:bottom w:val="single" w:sz="8" w:space="0" w:color="000000"/>
              <w:right w:val="single" w:sz="8" w:space="0" w:color="000000"/>
            </w:tcBorders>
            <w:shd w:val="clear" w:color="000000" w:fill="FFFFFF"/>
            <w:vAlign w:val="bottom"/>
            <w:hideMark/>
          </w:tcPr>
          <w:p w14:paraId="06FCF727"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31A24C44" w14:textId="64B10659"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A548FEA" w14:textId="77777777" w:rsidR="00A4021A" w:rsidRPr="002D4B10" w:rsidRDefault="00A4021A" w:rsidP="00C50FCE">
            <w:pPr>
              <w:jc w:val="right"/>
              <w:rPr>
                <w:color w:val="000000"/>
              </w:rPr>
            </w:pPr>
          </w:p>
        </w:tc>
      </w:tr>
      <w:tr w:rsidR="00A4021A" w:rsidRPr="004549BF" w14:paraId="741B8CB8"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2E40409" w14:textId="77777777" w:rsidR="00A4021A" w:rsidRPr="002D4B10" w:rsidRDefault="00A4021A" w:rsidP="00C50FCE">
            <w:pPr>
              <w:rPr>
                <w:color w:val="000000"/>
              </w:rPr>
            </w:pPr>
            <w:r>
              <w:rPr>
                <w:color w:val="000000"/>
              </w:rPr>
              <w:t>109.</w:t>
            </w:r>
          </w:p>
        </w:tc>
        <w:tc>
          <w:tcPr>
            <w:tcW w:w="4157" w:type="dxa"/>
            <w:tcBorders>
              <w:top w:val="nil"/>
              <w:left w:val="nil"/>
              <w:bottom w:val="single" w:sz="8" w:space="0" w:color="000000"/>
              <w:right w:val="single" w:sz="8" w:space="0" w:color="000000"/>
            </w:tcBorders>
            <w:shd w:val="clear" w:color="000000" w:fill="FFFFFF"/>
            <w:vAlign w:val="bottom"/>
            <w:hideMark/>
          </w:tcPr>
          <w:p w14:paraId="007B7715" w14:textId="77777777" w:rsidR="00A4021A" w:rsidRPr="002D4B10" w:rsidRDefault="00A4021A" w:rsidP="00C50FCE">
            <w:pPr>
              <w:rPr>
                <w:color w:val="000000"/>
              </w:rPr>
            </w:pPr>
            <w:r>
              <w:rPr>
                <w:color w:val="000000"/>
              </w:rPr>
              <w:t>ETYKIETY WYSYŁKOWE 63,5x38,1 MM OP. 2100 ETYKIET.</w:t>
            </w:r>
          </w:p>
        </w:tc>
        <w:tc>
          <w:tcPr>
            <w:tcW w:w="975" w:type="dxa"/>
            <w:tcBorders>
              <w:top w:val="nil"/>
              <w:left w:val="nil"/>
              <w:bottom w:val="single" w:sz="8" w:space="0" w:color="000000"/>
              <w:right w:val="single" w:sz="8" w:space="0" w:color="000000"/>
            </w:tcBorders>
            <w:shd w:val="clear" w:color="000000" w:fill="FFFFFF"/>
            <w:vAlign w:val="bottom"/>
            <w:hideMark/>
          </w:tcPr>
          <w:p w14:paraId="1B9421BF" w14:textId="77777777" w:rsidR="00A4021A" w:rsidRPr="002D4B10" w:rsidRDefault="00A4021A" w:rsidP="00C50FCE">
            <w:pPr>
              <w:jc w:val="right"/>
              <w:rPr>
                <w:color w:val="000000"/>
              </w:rPr>
            </w:pPr>
            <w:r>
              <w:rPr>
                <w:color w:val="000000"/>
              </w:rPr>
              <w:t>1</w:t>
            </w:r>
          </w:p>
        </w:tc>
        <w:tc>
          <w:tcPr>
            <w:tcW w:w="1612" w:type="dxa"/>
            <w:tcBorders>
              <w:top w:val="nil"/>
              <w:left w:val="nil"/>
              <w:bottom w:val="single" w:sz="8" w:space="0" w:color="000000"/>
              <w:right w:val="single" w:sz="8" w:space="0" w:color="000000"/>
            </w:tcBorders>
            <w:shd w:val="clear" w:color="000000" w:fill="FFFFFF"/>
            <w:vAlign w:val="bottom"/>
          </w:tcPr>
          <w:p w14:paraId="1CDF60F1" w14:textId="764D5E65"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096CBF7" w14:textId="77777777" w:rsidR="00A4021A" w:rsidRPr="002D4B10" w:rsidRDefault="00A4021A" w:rsidP="00C50FCE">
            <w:pPr>
              <w:jc w:val="right"/>
              <w:rPr>
                <w:color w:val="000000"/>
              </w:rPr>
            </w:pPr>
          </w:p>
        </w:tc>
      </w:tr>
      <w:tr w:rsidR="00A4021A" w:rsidRPr="004549BF" w14:paraId="2A4AE42A"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FF26A06" w14:textId="77777777" w:rsidR="00A4021A" w:rsidRPr="002D4B10" w:rsidRDefault="00A4021A" w:rsidP="00C50FCE">
            <w:pPr>
              <w:rPr>
                <w:color w:val="000000"/>
              </w:rPr>
            </w:pPr>
            <w:r>
              <w:rPr>
                <w:color w:val="000000"/>
              </w:rPr>
              <w:t>110.</w:t>
            </w:r>
          </w:p>
        </w:tc>
        <w:tc>
          <w:tcPr>
            <w:tcW w:w="4157" w:type="dxa"/>
            <w:tcBorders>
              <w:top w:val="nil"/>
              <w:left w:val="nil"/>
              <w:bottom w:val="single" w:sz="8" w:space="0" w:color="000000"/>
              <w:right w:val="single" w:sz="8" w:space="0" w:color="000000"/>
            </w:tcBorders>
            <w:shd w:val="clear" w:color="000000" w:fill="FFFFFF"/>
            <w:vAlign w:val="bottom"/>
            <w:hideMark/>
          </w:tcPr>
          <w:p w14:paraId="71DA59B1" w14:textId="77777777" w:rsidR="00A4021A" w:rsidRPr="002D4B10" w:rsidRDefault="00A4021A" w:rsidP="00C50FCE">
            <w:pPr>
              <w:rPr>
                <w:color w:val="000000"/>
              </w:rPr>
            </w:pPr>
            <w:r>
              <w:rPr>
                <w:color w:val="000000"/>
              </w:rPr>
              <w:t>ETYKIETY WYSYŁKOWE 70x42,3 MM OP. 2100 ETYKIET.</w:t>
            </w:r>
          </w:p>
        </w:tc>
        <w:tc>
          <w:tcPr>
            <w:tcW w:w="975" w:type="dxa"/>
            <w:tcBorders>
              <w:top w:val="nil"/>
              <w:left w:val="nil"/>
              <w:bottom w:val="single" w:sz="8" w:space="0" w:color="000000"/>
              <w:right w:val="single" w:sz="8" w:space="0" w:color="000000"/>
            </w:tcBorders>
            <w:shd w:val="clear" w:color="000000" w:fill="FFFFFF"/>
            <w:vAlign w:val="bottom"/>
            <w:hideMark/>
          </w:tcPr>
          <w:p w14:paraId="60AFE29F" w14:textId="77777777" w:rsidR="00A4021A" w:rsidRPr="002D4B10" w:rsidRDefault="00A4021A" w:rsidP="00C50FCE">
            <w:pPr>
              <w:jc w:val="right"/>
              <w:rPr>
                <w:color w:val="000000"/>
              </w:rPr>
            </w:pPr>
            <w:r>
              <w:rPr>
                <w:color w:val="000000"/>
              </w:rPr>
              <w:t>1</w:t>
            </w:r>
          </w:p>
        </w:tc>
        <w:tc>
          <w:tcPr>
            <w:tcW w:w="1612" w:type="dxa"/>
            <w:tcBorders>
              <w:top w:val="nil"/>
              <w:left w:val="nil"/>
              <w:bottom w:val="single" w:sz="8" w:space="0" w:color="000000"/>
              <w:right w:val="single" w:sz="8" w:space="0" w:color="000000"/>
            </w:tcBorders>
            <w:shd w:val="clear" w:color="000000" w:fill="FFFFFF"/>
            <w:vAlign w:val="bottom"/>
          </w:tcPr>
          <w:p w14:paraId="5695C966" w14:textId="112B2F45"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B5C2D83" w14:textId="77777777" w:rsidR="00A4021A" w:rsidRPr="002D4B10" w:rsidRDefault="00A4021A" w:rsidP="00C50FCE">
            <w:pPr>
              <w:jc w:val="right"/>
              <w:rPr>
                <w:color w:val="000000"/>
              </w:rPr>
            </w:pPr>
          </w:p>
        </w:tc>
      </w:tr>
      <w:tr w:rsidR="00A4021A" w:rsidRPr="004549BF" w14:paraId="15E6C76D"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61FF67A" w14:textId="77777777" w:rsidR="00A4021A" w:rsidRPr="002D4B10" w:rsidRDefault="00A4021A" w:rsidP="00C50FCE">
            <w:pPr>
              <w:rPr>
                <w:color w:val="000000"/>
              </w:rPr>
            </w:pPr>
            <w:r>
              <w:rPr>
                <w:color w:val="000000"/>
              </w:rPr>
              <w:t>111.</w:t>
            </w:r>
          </w:p>
        </w:tc>
        <w:tc>
          <w:tcPr>
            <w:tcW w:w="4157" w:type="dxa"/>
            <w:tcBorders>
              <w:top w:val="nil"/>
              <w:left w:val="nil"/>
              <w:bottom w:val="single" w:sz="8" w:space="0" w:color="000000"/>
              <w:right w:val="single" w:sz="8" w:space="0" w:color="000000"/>
            </w:tcBorders>
            <w:shd w:val="clear" w:color="000000" w:fill="FFFFFF"/>
            <w:vAlign w:val="bottom"/>
            <w:hideMark/>
          </w:tcPr>
          <w:p w14:paraId="633F6A47" w14:textId="77777777" w:rsidR="00A4021A" w:rsidRPr="002D4B10" w:rsidRDefault="00A4021A" w:rsidP="00C50FCE">
            <w:pPr>
              <w:rPr>
                <w:color w:val="000000"/>
              </w:rPr>
            </w:pPr>
            <w:r>
              <w:rPr>
                <w:color w:val="000000"/>
              </w:rPr>
              <w:t xml:space="preserve">ETYKIETY WYSYŁKOWE 52,5x29,7 MM </w:t>
            </w:r>
            <w:r>
              <w:rPr>
                <w:color w:val="000000"/>
              </w:rPr>
              <w:lastRenderedPageBreak/>
              <w:t>OP. 4000 ETYKIET.</w:t>
            </w:r>
          </w:p>
        </w:tc>
        <w:tc>
          <w:tcPr>
            <w:tcW w:w="975" w:type="dxa"/>
            <w:tcBorders>
              <w:top w:val="nil"/>
              <w:left w:val="nil"/>
              <w:bottom w:val="single" w:sz="8" w:space="0" w:color="000000"/>
              <w:right w:val="single" w:sz="8" w:space="0" w:color="000000"/>
            </w:tcBorders>
            <w:shd w:val="clear" w:color="000000" w:fill="FFFFFF"/>
            <w:vAlign w:val="bottom"/>
            <w:hideMark/>
          </w:tcPr>
          <w:p w14:paraId="12DD1C55" w14:textId="77777777" w:rsidR="00A4021A" w:rsidRPr="002D4B10" w:rsidRDefault="00A4021A" w:rsidP="00C50FCE">
            <w:pPr>
              <w:jc w:val="right"/>
              <w:rPr>
                <w:color w:val="000000"/>
              </w:rPr>
            </w:pPr>
            <w:r>
              <w:rPr>
                <w:color w:val="000000"/>
              </w:rPr>
              <w:lastRenderedPageBreak/>
              <w:t>1</w:t>
            </w:r>
          </w:p>
        </w:tc>
        <w:tc>
          <w:tcPr>
            <w:tcW w:w="1612" w:type="dxa"/>
            <w:tcBorders>
              <w:top w:val="nil"/>
              <w:left w:val="nil"/>
              <w:bottom w:val="single" w:sz="8" w:space="0" w:color="000000"/>
              <w:right w:val="single" w:sz="8" w:space="0" w:color="000000"/>
            </w:tcBorders>
            <w:shd w:val="clear" w:color="000000" w:fill="FFFFFF"/>
            <w:vAlign w:val="bottom"/>
          </w:tcPr>
          <w:p w14:paraId="4794A9FE" w14:textId="40C1372B"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D4A4932" w14:textId="77777777" w:rsidR="00A4021A" w:rsidRPr="002D4B10" w:rsidRDefault="00A4021A" w:rsidP="00C50FCE">
            <w:pPr>
              <w:jc w:val="right"/>
              <w:rPr>
                <w:color w:val="000000"/>
              </w:rPr>
            </w:pPr>
          </w:p>
        </w:tc>
      </w:tr>
      <w:tr w:rsidR="00A4021A" w:rsidRPr="004549BF" w14:paraId="091C40DD"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17D6648" w14:textId="77777777" w:rsidR="00A4021A" w:rsidRPr="002D4B10" w:rsidRDefault="00A4021A" w:rsidP="00C50FCE">
            <w:pPr>
              <w:rPr>
                <w:color w:val="000000"/>
              </w:rPr>
            </w:pPr>
            <w:r>
              <w:rPr>
                <w:color w:val="000000"/>
              </w:rPr>
              <w:t>112.</w:t>
            </w:r>
          </w:p>
        </w:tc>
        <w:tc>
          <w:tcPr>
            <w:tcW w:w="4157" w:type="dxa"/>
            <w:tcBorders>
              <w:top w:val="nil"/>
              <w:left w:val="nil"/>
              <w:bottom w:val="single" w:sz="8" w:space="0" w:color="000000"/>
              <w:right w:val="single" w:sz="8" w:space="0" w:color="000000"/>
            </w:tcBorders>
            <w:shd w:val="clear" w:color="000000" w:fill="FFFFFF"/>
            <w:vAlign w:val="bottom"/>
            <w:hideMark/>
          </w:tcPr>
          <w:p w14:paraId="52C9AF26" w14:textId="77777777" w:rsidR="00A4021A" w:rsidRPr="002D4B10" w:rsidRDefault="00A4021A" w:rsidP="00C50FCE">
            <w:pPr>
              <w:rPr>
                <w:color w:val="000000"/>
              </w:rPr>
            </w:pPr>
            <w:r>
              <w:rPr>
                <w:color w:val="000000"/>
              </w:rPr>
              <w:t>ETYKIETY WYSYŁKOWE 70x37 MM OP. 2400 ETYKIET.</w:t>
            </w:r>
          </w:p>
        </w:tc>
        <w:tc>
          <w:tcPr>
            <w:tcW w:w="975" w:type="dxa"/>
            <w:tcBorders>
              <w:top w:val="nil"/>
              <w:left w:val="nil"/>
              <w:bottom w:val="single" w:sz="8" w:space="0" w:color="000000"/>
              <w:right w:val="single" w:sz="8" w:space="0" w:color="000000"/>
            </w:tcBorders>
            <w:shd w:val="clear" w:color="000000" w:fill="FFFFFF"/>
            <w:vAlign w:val="bottom"/>
            <w:hideMark/>
          </w:tcPr>
          <w:p w14:paraId="1E511A3A" w14:textId="77777777" w:rsidR="00A4021A" w:rsidRPr="002D4B10" w:rsidRDefault="00A4021A" w:rsidP="00C50FCE">
            <w:pPr>
              <w:jc w:val="right"/>
              <w:rPr>
                <w:color w:val="000000"/>
              </w:rPr>
            </w:pPr>
            <w:r>
              <w:rPr>
                <w:color w:val="000000"/>
              </w:rPr>
              <w:t>1</w:t>
            </w:r>
          </w:p>
        </w:tc>
        <w:tc>
          <w:tcPr>
            <w:tcW w:w="1612" w:type="dxa"/>
            <w:tcBorders>
              <w:top w:val="nil"/>
              <w:left w:val="nil"/>
              <w:bottom w:val="single" w:sz="8" w:space="0" w:color="000000"/>
              <w:right w:val="single" w:sz="8" w:space="0" w:color="000000"/>
            </w:tcBorders>
            <w:shd w:val="clear" w:color="000000" w:fill="FFFFFF"/>
            <w:vAlign w:val="bottom"/>
          </w:tcPr>
          <w:p w14:paraId="2867D93F" w14:textId="4F6E42F0"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30605E0" w14:textId="77777777" w:rsidR="00A4021A" w:rsidRPr="002D4B10" w:rsidRDefault="00A4021A" w:rsidP="00C50FCE">
            <w:pPr>
              <w:jc w:val="right"/>
              <w:rPr>
                <w:color w:val="000000"/>
              </w:rPr>
            </w:pPr>
          </w:p>
        </w:tc>
      </w:tr>
      <w:tr w:rsidR="00A4021A" w:rsidRPr="004549BF" w14:paraId="6C1B2331"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BF113A3" w14:textId="77777777" w:rsidR="00A4021A" w:rsidRPr="002D4B10" w:rsidRDefault="00A4021A" w:rsidP="00C50FCE">
            <w:pPr>
              <w:rPr>
                <w:color w:val="000000"/>
              </w:rPr>
            </w:pPr>
            <w:r>
              <w:rPr>
                <w:color w:val="000000"/>
              </w:rPr>
              <w:t>113.</w:t>
            </w:r>
          </w:p>
        </w:tc>
        <w:tc>
          <w:tcPr>
            <w:tcW w:w="4157" w:type="dxa"/>
            <w:tcBorders>
              <w:top w:val="nil"/>
              <w:left w:val="nil"/>
              <w:bottom w:val="single" w:sz="8" w:space="0" w:color="000000"/>
              <w:right w:val="single" w:sz="8" w:space="0" w:color="000000"/>
            </w:tcBorders>
            <w:shd w:val="clear" w:color="000000" w:fill="FFFFFF"/>
            <w:vAlign w:val="bottom"/>
            <w:hideMark/>
          </w:tcPr>
          <w:p w14:paraId="0A8B1448" w14:textId="77777777" w:rsidR="00A4021A" w:rsidRPr="002D4B10" w:rsidRDefault="00A4021A" w:rsidP="00C50FCE">
            <w:pPr>
              <w:rPr>
                <w:color w:val="000000"/>
              </w:rPr>
            </w:pPr>
            <w:r>
              <w:rPr>
                <w:color w:val="000000"/>
              </w:rPr>
              <w:t>ETYKIETY WYSYŁKOWE 105x41 MM OP. 1400 ETYKIET.</w:t>
            </w:r>
          </w:p>
        </w:tc>
        <w:tc>
          <w:tcPr>
            <w:tcW w:w="975" w:type="dxa"/>
            <w:tcBorders>
              <w:top w:val="nil"/>
              <w:left w:val="nil"/>
              <w:bottom w:val="single" w:sz="8" w:space="0" w:color="000000"/>
              <w:right w:val="single" w:sz="8" w:space="0" w:color="000000"/>
            </w:tcBorders>
            <w:shd w:val="clear" w:color="000000" w:fill="FFFFFF"/>
            <w:vAlign w:val="bottom"/>
            <w:hideMark/>
          </w:tcPr>
          <w:p w14:paraId="1495CD40" w14:textId="77777777" w:rsidR="00A4021A" w:rsidRPr="002D4B10" w:rsidRDefault="00A4021A" w:rsidP="00C50FCE">
            <w:pPr>
              <w:jc w:val="right"/>
              <w:rPr>
                <w:color w:val="000000"/>
              </w:rPr>
            </w:pPr>
            <w:r>
              <w:rPr>
                <w:color w:val="000000"/>
              </w:rPr>
              <w:t>1</w:t>
            </w:r>
          </w:p>
        </w:tc>
        <w:tc>
          <w:tcPr>
            <w:tcW w:w="1612" w:type="dxa"/>
            <w:tcBorders>
              <w:top w:val="nil"/>
              <w:left w:val="nil"/>
              <w:bottom w:val="single" w:sz="8" w:space="0" w:color="000000"/>
              <w:right w:val="single" w:sz="8" w:space="0" w:color="000000"/>
            </w:tcBorders>
            <w:shd w:val="clear" w:color="000000" w:fill="FFFFFF"/>
            <w:vAlign w:val="bottom"/>
          </w:tcPr>
          <w:p w14:paraId="51EFC17A" w14:textId="540AD49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5DE4C1E" w14:textId="77777777" w:rsidR="00A4021A" w:rsidRPr="002D4B10" w:rsidRDefault="00A4021A" w:rsidP="00C50FCE">
            <w:pPr>
              <w:jc w:val="right"/>
              <w:rPr>
                <w:color w:val="000000"/>
              </w:rPr>
            </w:pPr>
          </w:p>
        </w:tc>
      </w:tr>
      <w:tr w:rsidR="00A4021A" w:rsidRPr="004549BF" w14:paraId="2554D7FD"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821F839" w14:textId="77777777" w:rsidR="00A4021A" w:rsidRPr="002D4B10" w:rsidRDefault="00A4021A" w:rsidP="00C50FCE">
            <w:pPr>
              <w:rPr>
                <w:color w:val="000000"/>
              </w:rPr>
            </w:pPr>
            <w:r>
              <w:rPr>
                <w:color w:val="000000"/>
              </w:rPr>
              <w:t>114.</w:t>
            </w:r>
          </w:p>
        </w:tc>
        <w:tc>
          <w:tcPr>
            <w:tcW w:w="4157" w:type="dxa"/>
            <w:tcBorders>
              <w:top w:val="nil"/>
              <w:left w:val="nil"/>
              <w:bottom w:val="single" w:sz="8" w:space="0" w:color="000000"/>
              <w:right w:val="single" w:sz="8" w:space="0" w:color="000000"/>
            </w:tcBorders>
            <w:shd w:val="clear" w:color="000000" w:fill="FFFFFF"/>
            <w:vAlign w:val="bottom"/>
            <w:hideMark/>
          </w:tcPr>
          <w:p w14:paraId="7A3C926C" w14:textId="77777777" w:rsidR="00A4021A" w:rsidRPr="002D4B10" w:rsidRDefault="00A4021A" w:rsidP="00C50FCE">
            <w:pPr>
              <w:rPr>
                <w:color w:val="000000"/>
              </w:rPr>
            </w:pPr>
            <w:r>
              <w:rPr>
                <w:color w:val="000000"/>
              </w:rPr>
              <w:t>UNIWERSALNY ROZPUSZCZALNIK DO ETYKIET W SPRAYU, POJ. MIN. 200 ML.</w:t>
            </w:r>
          </w:p>
        </w:tc>
        <w:tc>
          <w:tcPr>
            <w:tcW w:w="975" w:type="dxa"/>
            <w:tcBorders>
              <w:top w:val="nil"/>
              <w:left w:val="nil"/>
              <w:bottom w:val="single" w:sz="8" w:space="0" w:color="000000"/>
              <w:right w:val="single" w:sz="8" w:space="0" w:color="000000"/>
            </w:tcBorders>
            <w:shd w:val="clear" w:color="000000" w:fill="FFFFFF"/>
            <w:vAlign w:val="bottom"/>
            <w:hideMark/>
          </w:tcPr>
          <w:p w14:paraId="00CA32C6" w14:textId="77777777" w:rsidR="00A4021A" w:rsidRPr="002D4B10" w:rsidRDefault="00A4021A" w:rsidP="00C50FCE">
            <w:pPr>
              <w:jc w:val="right"/>
              <w:rPr>
                <w:color w:val="000000"/>
              </w:rPr>
            </w:pPr>
            <w:r>
              <w:rPr>
                <w:color w:val="000000"/>
              </w:rPr>
              <w:t>1</w:t>
            </w:r>
          </w:p>
        </w:tc>
        <w:tc>
          <w:tcPr>
            <w:tcW w:w="1612" w:type="dxa"/>
            <w:tcBorders>
              <w:top w:val="nil"/>
              <w:left w:val="nil"/>
              <w:bottom w:val="single" w:sz="8" w:space="0" w:color="000000"/>
              <w:right w:val="single" w:sz="8" w:space="0" w:color="000000"/>
            </w:tcBorders>
            <w:shd w:val="clear" w:color="000000" w:fill="FFFFFF"/>
            <w:vAlign w:val="bottom"/>
          </w:tcPr>
          <w:p w14:paraId="680A7B04" w14:textId="3E8B8CA9"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51E4548" w14:textId="77777777" w:rsidR="00A4021A" w:rsidRPr="002D4B10" w:rsidRDefault="00A4021A" w:rsidP="00C50FCE">
            <w:pPr>
              <w:jc w:val="right"/>
              <w:rPr>
                <w:color w:val="000000"/>
              </w:rPr>
            </w:pPr>
          </w:p>
        </w:tc>
      </w:tr>
      <w:tr w:rsidR="00A4021A" w:rsidRPr="004549BF" w14:paraId="7849F317"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2EED010" w14:textId="77777777" w:rsidR="00A4021A" w:rsidRPr="002D4B10" w:rsidRDefault="00A4021A" w:rsidP="00C50FCE">
            <w:pPr>
              <w:rPr>
                <w:color w:val="000000"/>
              </w:rPr>
            </w:pPr>
            <w:r>
              <w:rPr>
                <w:color w:val="000000"/>
              </w:rPr>
              <w:t>115.</w:t>
            </w:r>
          </w:p>
        </w:tc>
        <w:tc>
          <w:tcPr>
            <w:tcW w:w="4157" w:type="dxa"/>
            <w:tcBorders>
              <w:top w:val="nil"/>
              <w:left w:val="nil"/>
              <w:bottom w:val="single" w:sz="8" w:space="0" w:color="000000"/>
              <w:right w:val="single" w:sz="8" w:space="0" w:color="000000"/>
            </w:tcBorders>
            <w:shd w:val="clear" w:color="000000" w:fill="FFFFFF"/>
            <w:vAlign w:val="bottom"/>
            <w:hideMark/>
          </w:tcPr>
          <w:p w14:paraId="5EB0D6C5" w14:textId="77777777" w:rsidR="00A4021A" w:rsidRPr="002D4B10" w:rsidRDefault="00A4021A" w:rsidP="00C50FCE">
            <w:pPr>
              <w:rPr>
                <w:color w:val="000000"/>
              </w:rPr>
            </w:pPr>
            <w:r>
              <w:rPr>
                <w:color w:val="000000"/>
              </w:rPr>
              <w:t>TAŚMA OPAKOWANIOWA 48MMX50M BIAŁA</w:t>
            </w:r>
          </w:p>
        </w:tc>
        <w:tc>
          <w:tcPr>
            <w:tcW w:w="975" w:type="dxa"/>
            <w:tcBorders>
              <w:top w:val="nil"/>
              <w:left w:val="nil"/>
              <w:bottom w:val="single" w:sz="8" w:space="0" w:color="000000"/>
              <w:right w:val="single" w:sz="8" w:space="0" w:color="000000"/>
            </w:tcBorders>
            <w:shd w:val="clear" w:color="000000" w:fill="FFFFFF"/>
            <w:vAlign w:val="bottom"/>
            <w:hideMark/>
          </w:tcPr>
          <w:p w14:paraId="412C1F0E"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54B02D9B" w14:textId="0AA01261"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5D28521" w14:textId="77777777" w:rsidR="00A4021A" w:rsidRPr="002D4B10" w:rsidRDefault="00A4021A" w:rsidP="00C50FCE">
            <w:pPr>
              <w:jc w:val="right"/>
              <w:rPr>
                <w:color w:val="000000"/>
              </w:rPr>
            </w:pPr>
          </w:p>
        </w:tc>
      </w:tr>
      <w:tr w:rsidR="00A4021A" w:rsidRPr="004549BF" w14:paraId="471ADA49"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7FFAAB9" w14:textId="77777777" w:rsidR="00A4021A" w:rsidRPr="002D4B10" w:rsidRDefault="00A4021A" w:rsidP="00C50FCE">
            <w:pPr>
              <w:rPr>
                <w:color w:val="000000"/>
              </w:rPr>
            </w:pPr>
            <w:r>
              <w:rPr>
                <w:color w:val="000000"/>
              </w:rPr>
              <w:t>116.</w:t>
            </w:r>
          </w:p>
        </w:tc>
        <w:tc>
          <w:tcPr>
            <w:tcW w:w="4157" w:type="dxa"/>
            <w:tcBorders>
              <w:top w:val="nil"/>
              <w:left w:val="nil"/>
              <w:bottom w:val="single" w:sz="8" w:space="0" w:color="000000"/>
              <w:right w:val="single" w:sz="8" w:space="0" w:color="000000"/>
            </w:tcBorders>
            <w:shd w:val="clear" w:color="000000" w:fill="FFFFFF"/>
            <w:vAlign w:val="bottom"/>
            <w:hideMark/>
          </w:tcPr>
          <w:p w14:paraId="36454E4E" w14:textId="77777777" w:rsidR="00A4021A" w:rsidRPr="002D4B10" w:rsidRDefault="00A4021A" w:rsidP="00C50FCE">
            <w:pPr>
              <w:rPr>
                <w:color w:val="000000"/>
              </w:rPr>
            </w:pPr>
            <w:r>
              <w:rPr>
                <w:color w:val="000000"/>
              </w:rPr>
              <w:t>TAŚMA OPAKOWANIOWA 48MMX39M PRZEZROCZYSTA</w:t>
            </w:r>
          </w:p>
        </w:tc>
        <w:tc>
          <w:tcPr>
            <w:tcW w:w="975" w:type="dxa"/>
            <w:tcBorders>
              <w:top w:val="nil"/>
              <w:left w:val="nil"/>
              <w:bottom w:val="single" w:sz="8" w:space="0" w:color="000000"/>
              <w:right w:val="single" w:sz="8" w:space="0" w:color="000000"/>
            </w:tcBorders>
            <w:shd w:val="clear" w:color="000000" w:fill="FFFFFF"/>
            <w:vAlign w:val="bottom"/>
            <w:hideMark/>
          </w:tcPr>
          <w:p w14:paraId="1BD9CAAC" w14:textId="77777777" w:rsidR="00A4021A" w:rsidRPr="002D4B10" w:rsidRDefault="00A4021A" w:rsidP="00C50FCE">
            <w:pPr>
              <w:jc w:val="right"/>
              <w:rPr>
                <w:color w:val="000000"/>
              </w:rPr>
            </w:pPr>
            <w:r>
              <w:rPr>
                <w:color w:val="000000"/>
              </w:rPr>
              <w:t>20</w:t>
            </w:r>
          </w:p>
        </w:tc>
        <w:tc>
          <w:tcPr>
            <w:tcW w:w="1612" w:type="dxa"/>
            <w:tcBorders>
              <w:top w:val="nil"/>
              <w:left w:val="nil"/>
              <w:bottom w:val="single" w:sz="8" w:space="0" w:color="000000"/>
              <w:right w:val="single" w:sz="8" w:space="0" w:color="000000"/>
            </w:tcBorders>
            <w:shd w:val="clear" w:color="000000" w:fill="FFFFFF"/>
            <w:vAlign w:val="bottom"/>
          </w:tcPr>
          <w:p w14:paraId="0D40F524" w14:textId="39EDC4B1"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10091297" w14:textId="77777777" w:rsidR="00A4021A" w:rsidRPr="002D4B10" w:rsidRDefault="00A4021A" w:rsidP="00C50FCE">
            <w:pPr>
              <w:jc w:val="right"/>
              <w:rPr>
                <w:color w:val="000000"/>
              </w:rPr>
            </w:pPr>
          </w:p>
        </w:tc>
      </w:tr>
      <w:tr w:rsidR="00A4021A" w:rsidRPr="004549BF" w14:paraId="3D2C9669"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C34FB88" w14:textId="77777777" w:rsidR="00A4021A" w:rsidRPr="002D4B10" w:rsidRDefault="00A4021A" w:rsidP="00C50FCE">
            <w:pPr>
              <w:rPr>
                <w:color w:val="000000"/>
              </w:rPr>
            </w:pPr>
            <w:r>
              <w:rPr>
                <w:color w:val="000000"/>
              </w:rPr>
              <w:t>117.</w:t>
            </w:r>
          </w:p>
        </w:tc>
        <w:tc>
          <w:tcPr>
            <w:tcW w:w="4157" w:type="dxa"/>
            <w:tcBorders>
              <w:top w:val="nil"/>
              <w:left w:val="nil"/>
              <w:bottom w:val="single" w:sz="8" w:space="0" w:color="000000"/>
              <w:right w:val="single" w:sz="8" w:space="0" w:color="000000"/>
            </w:tcBorders>
            <w:shd w:val="clear" w:color="000000" w:fill="FFFFFF"/>
            <w:vAlign w:val="bottom"/>
            <w:hideMark/>
          </w:tcPr>
          <w:p w14:paraId="47A28884" w14:textId="77777777" w:rsidR="00A4021A" w:rsidRPr="002D4B10" w:rsidRDefault="00A4021A" w:rsidP="00C50FCE">
            <w:pPr>
              <w:rPr>
                <w:color w:val="000000"/>
              </w:rPr>
            </w:pPr>
            <w:r>
              <w:rPr>
                <w:color w:val="000000"/>
              </w:rPr>
              <w:t>TAŚMA PAKOWA  PCV 50X66 PRZEZROCZYSTA</w:t>
            </w:r>
          </w:p>
        </w:tc>
        <w:tc>
          <w:tcPr>
            <w:tcW w:w="975" w:type="dxa"/>
            <w:tcBorders>
              <w:top w:val="nil"/>
              <w:left w:val="nil"/>
              <w:bottom w:val="single" w:sz="8" w:space="0" w:color="000000"/>
              <w:right w:val="single" w:sz="8" w:space="0" w:color="000000"/>
            </w:tcBorders>
            <w:shd w:val="clear" w:color="000000" w:fill="FFFFFF"/>
            <w:vAlign w:val="bottom"/>
            <w:hideMark/>
          </w:tcPr>
          <w:p w14:paraId="415C1063" w14:textId="77777777" w:rsidR="00A4021A" w:rsidRPr="002D4B10" w:rsidRDefault="00A4021A" w:rsidP="00C50FCE">
            <w:pPr>
              <w:jc w:val="right"/>
              <w:rPr>
                <w:color w:val="000000"/>
              </w:rPr>
            </w:pPr>
            <w:r>
              <w:rPr>
                <w:color w:val="000000"/>
              </w:rPr>
              <w:t>20</w:t>
            </w:r>
          </w:p>
        </w:tc>
        <w:tc>
          <w:tcPr>
            <w:tcW w:w="1612" w:type="dxa"/>
            <w:tcBorders>
              <w:top w:val="nil"/>
              <w:left w:val="nil"/>
              <w:bottom w:val="single" w:sz="8" w:space="0" w:color="000000"/>
              <w:right w:val="single" w:sz="8" w:space="0" w:color="000000"/>
            </w:tcBorders>
            <w:shd w:val="clear" w:color="000000" w:fill="FFFFFF"/>
            <w:vAlign w:val="bottom"/>
          </w:tcPr>
          <w:p w14:paraId="03ED770B" w14:textId="719F8FA4"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7FC82A4" w14:textId="77777777" w:rsidR="00A4021A" w:rsidRPr="002D4B10" w:rsidRDefault="00A4021A" w:rsidP="00C50FCE">
            <w:pPr>
              <w:jc w:val="right"/>
              <w:rPr>
                <w:color w:val="000000"/>
              </w:rPr>
            </w:pPr>
          </w:p>
        </w:tc>
      </w:tr>
      <w:tr w:rsidR="00A4021A" w:rsidRPr="004549BF" w14:paraId="0F054EC9"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29302E6" w14:textId="77777777" w:rsidR="00A4021A" w:rsidRPr="002D4B10" w:rsidRDefault="00A4021A" w:rsidP="00C50FCE">
            <w:pPr>
              <w:rPr>
                <w:color w:val="000000"/>
              </w:rPr>
            </w:pPr>
            <w:r>
              <w:rPr>
                <w:color w:val="000000"/>
              </w:rPr>
              <w:t>118.</w:t>
            </w:r>
          </w:p>
        </w:tc>
        <w:tc>
          <w:tcPr>
            <w:tcW w:w="4157" w:type="dxa"/>
            <w:tcBorders>
              <w:top w:val="nil"/>
              <w:left w:val="nil"/>
              <w:bottom w:val="single" w:sz="8" w:space="0" w:color="000000"/>
              <w:right w:val="single" w:sz="8" w:space="0" w:color="000000"/>
            </w:tcBorders>
            <w:shd w:val="clear" w:color="000000" w:fill="FFFFFF"/>
            <w:vAlign w:val="bottom"/>
            <w:hideMark/>
          </w:tcPr>
          <w:p w14:paraId="0CE319B5" w14:textId="77777777" w:rsidR="00A4021A" w:rsidRPr="002D4B10" w:rsidRDefault="00A4021A" w:rsidP="00C50FCE">
            <w:pPr>
              <w:rPr>
                <w:color w:val="000000"/>
              </w:rPr>
            </w:pPr>
            <w:r>
              <w:rPr>
                <w:color w:val="000000"/>
              </w:rPr>
              <w:t>TAŚMA PAKOWA  PCV 50X66 BRĄZOWA</w:t>
            </w:r>
          </w:p>
        </w:tc>
        <w:tc>
          <w:tcPr>
            <w:tcW w:w="975" w:type="dxa"/>
            <w:tcBorders>
              <w:top w:val="nil"/>
              <w:left w:val="nil"/>
              <w:bottom w:val="single" w:sz="8" w:space="0" w:color="000000"/>
              <w:right w:val="single" w:sz="8" w:space="0" w:color="000000"/>
            </w:tcBorders>
            <w:shd w:val="clear" w:color="000000" w:fill="FFFFFF"/>
            <w:vAlign w:val="bottom"/>
            <w:hideMark/>
          </w:tcPr>
          <w:p w14:paraId="7F5DFACF" w14:textId="77777777" w:rsidR="00A4021A" w:rsidRPr="002D4B10" w:rsidRDefault="00A4021A" w:rsidP="00C50FCE">
            <w:pPr>
              <w:jc w:val="right"/>
              <w:rPr>
                <w:color w:val="000000"/>
              </w:rPr>
            </w:pPr>
            <w:r>
              <w:rPr>
                <w:color w:val="000000"/>
              </w:rPr>
              <w:t>20</w:t>
            </w:r>
          </w:p>
        </w:tc>
        <w:tc>
          <w:tcPr>
            <w:tcW w:w="1612" w:type="dxa"/>
            <w:tcBorders>
              <w:top w:val="nil"/>
              <w:left w:val="nil"/>
              <w:bottom w:val="single" w:sz="8" w:space="0" w:color="000000"/>
              <w:right w:val="single" w:sz="8" w:space="0" w:color="000000"/>
            </w:tcBorders>
            <w:shd w:val="clear" w:color="000000" w:fill="FFFFFF"/>
            <w:vAlign w:val="bottom"/>
          </w:tcPr>
          <w:p w14:paraId="536BD108" w14:textId="11568283"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A3F073B" w14:textId="77777777" w:rsidR="00A4021A" w:rsidRPr="002D4B10" w:rsidRDefault="00A4021A" w:rsidP="00C50FCE">
            <w:pPr>
              <w:jc w:val="right"/>
              <w:rPr>
                <w:color w:val="000000"/>
              </w:rPr>
            </w:pPr>
          </w:p>
        </w:tc>
      </w:tr>
      <w:tr w:rsidR="00A4021A" w:rsidRPr="004549BF" w14:paraId="3DB2313C"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9AC1B28" w14:textId="77777777" w:rsidR="00A4021A" w:rsidRPr="002D4B10" w:rsidRDefault="00A4021A" w:rsidP="00C50FCE">
            <w:pPr>
              <w:rPr>
                <w:color w:val="000000"/>
              </w:rPr>
            </w:pPr>
            <w:r>
              <w:rPr>
                <w:color w:val="000000"/>
              </w:rPr>
              <w:t>119.</w:t>
            </w:r>
          </w:p>
        </w:tc>
        <w:tc>
          <w:tcPr>
            <w:tcW w:w="4157" w:type="dxa"/>
            <w:tcBorders>
              <w:top w:val="nil"/>
              <w:left w:val="nil"/>
              <w:bottom w:val="single" w:sz="8" w:space="0" w:color="000000"/>
              <w:right w:val="single" w:sz="8" w:space="0" w:color="000000"/>
            </w:tcBorders>
            <w:shd w:val="clear" w:color="000000" w:fill="FFFFFF"/>
            <w:vAlign w:val="bottom"/>
            <w:hideMark/>
          </w:tcPr>
          <w:p w14:paraId="3A9AB8D4" w14:textId="77777777" w:rsidR="00A4021A" w:rsidRPr="002D4B10" w:rsidRDefault="00A4021A" w:rsidP="00C50FCE">
            <w:pPr>
              <w:rPr>
                <w:color w:val="000000"/>
              </w:rPr>
            </w:pPr>
            <w:r>
              <w:rPr>
                <w:color w:val="000000"/>
              </w:rPr>
              <w:t>TAŚMA PAKOWA  66X48 BRĄZOWA</w:t>
            </w:r>
          </w:p>
        </w:tc>
        <w:tc>
          <w:tcPr>
            <w:tcW w:w="975" w:type="dxa"/>
            <w:tcBorders>
              <w:top w:val="nil"/>
              <w:left w:val="nil"/>
              <w:bottom w:val="single" w:sz="8" w:space="0" w:color="000000"/>
              <w:right w:val="single" w:sz="8" w:space="0" w:color="000000"/>
            </w:tcBorders>
            <w:shd w:val="clear" w:color="000000" w:fill="FFFFFF"/>
            <w:vAlign w:val="bottom"/>
            <w:hideMark/>
          </w:tcPr>
          <w:p w14:paraId="5CB17B0D" w14:textId="77777777" w:rsidR="00A4021A" w:rsidRPr="002D4B10" w:rsidRDefault="00A4021A" w:rsidP="00C50FCE">
            <w:pPr>
              <w:jc w:val="right"/>
              <w:rPr>
                <w:color w:val="000000"/>
              </w:rPr>
            </w:pPr>
            <w:r>
              <w:rPr>
                <w:color w:val="000000"/>
              </w:rPr>
              <w:t>20</w:t>
            </w:r>
          </w:p>
        </w:tc>
        <w:tc>
          <w:tcPr>
            <w:tcW w:w="1612" w:type="dxa"/>
            <w:tcBorders>
              <w:top w:val="nil"/>
              <w:left w:val="nil"/>
              <w:bottom w:val="single" w:sz="8" w:space="0" w:color="000000"/>
              <w:right w:val="single" w:sz="8" w:space="0" w:color="000000"/>
            </w:tcBorders>
            <w:shd w:val="clear" w:color="000000" w:fill="FFFFFF"/>
            <w:vAlign w:val="bottom"/>
          </w:tcPr>
          <w:p w14:paraId="1FCA79FE" w14:textId="3ED99FDA"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5B6B7B3" w14:textId="77777777" w:rsidR="00A4021A" w:rsidRPr="002D4B10" w:rsidRDefault="00A4021A" w:rsidP="00C50FCE">
            <w:pPr>
              <w:jc w:val="right"/>
              <w:rPr>
                <w:color w:val="000000"/>
              </w:rPr>
            </w:pPr>
          </w:p>
        </w:tc>
      </w:tr>
      <w:tr w:rsidR="00A4021A" w:rsidRPr="004549BF" w14:paraId="30ADC0A4"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8179127" w14:textId="77777777" w:rsidR="00A4021A" w:rsidRPr="002D4B10" w:rsidRDefault="00A4021A" w:rsidP="00C50FCE">
            <w:pPr>
              <w:rPr>
                <w:color w:val="000000"/>
              </w:rPr>
            </w:pPr>
            <w:r>
              <w:rPr>
                <w:color w:val="000000"/>
              </w:rPr>
              <w:t>120.</w:t>
            </w:r>
          </w:p>
        </w:tc>
        <w:tc>
          <w:tcPr>
            <w:tcW w:w="4157" w:type="dxa"/>
            <w:tcBorders>
              <w:top w:val="nil"/>
              <w:left w:val="nil"/>
              <w:bottom w:val="single" w:sz="8" w:space="0" w:color="000000"/>
              <w:right w:val="single" w:sz="8" w:space="0" w:color="000000"/>
            </w:tcBorders>
            <w:shd w:val="clear" w:color="000000" w:fill="FFFFFF"/>
            <w:vAlign w:val="bottom"/>
            <w:hideMark/>
          </w:tcPr>
          <w:p w14:paraId="3B287483" w14:textId="77777777" w:rsidR="00A4021A" w:rsidRPr="002D4B10" w:rsidRDefault="00A4021A" w:rsidP="00C50FCE">
            <w:pPr>
              <w:rPr>
                <w:color w:val="000000"/>
              </w:rPr>
            </w:pPr>
            <w:r>
              <w:rPr>
                <w:color w:val="000000"/>
              </w:rPr>
              <w:t>TAŚMA PAKOWA  66X48 PRZEZROCZYSTA</w:t>
            </w:r>
          </w:p>
        </w:tc>
        <w:tc>
          <w:tcPr>
            <w:tcW w:w="975" w:type="dxa"/>
            <w:tcBorders>
              <w:top w:val="nil"/>
              <w:left w:val="nil"/>
              <w:bottom w:val="single" w:sz="8" w:space="0" w:color="000000"/>
              <w:right w:val="single" w:sz="8" w:space="0" w:color="000000"/>
            </w:tcBorders>
            <w:shd w:val="clear" w:color="000000" w:fill="FFFFFF"/>
            <w:vAlign w:val="bottom"/>
            <w:hideMark/>
          </w:tcPr>
          <w:p w14:paraId="1A0A9C6F"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242015CF" w14:textId="3DD633E1"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DF1649C" w14:textId="77777777" w:rsidR="00A4021A" w:rsidRPr="002D4B10" w:rsidRDefault="00A4021A" w:rsidP="00C50FCE">
            <w:pPr>
              <w:jc w:val="right"/>
              <w:rPr>
                <w:color w:val="000000"/>
              </w:rPr>
            </w:pPr>
          </w:p>
        </w:tc>
      </w:tr>
      <w:tr w:rsidR="00A4021A" w:rsidRPr="004549BF" w14:paraId="03D98A60"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4C412BF" w14:textId="77777777" w:rsidR="00A4021A" w:rsidRPr="002D4B10" w:rsidRDefault="00A4021A" w:rsidP="00C50FCE">
            <w:pPr>
              <w:rPr>
                <w:color w:val="000000"/>
              </w:rPr>
            </w:pPr>
            <w:r>
              <w:rPr>
                <w:color w:val="000000"/>
              </w:rPr>
              <w:t>121.</w:t>
            </w:r>
          </w:p>
        </w:tc>
        <w:tc>
          <w:tcPr>
            <w:tcW w:w="4157" w:type="dxa"/>
            <w:tcBorders>
              <w:top w:val="nil"/>
              <w:left w:val="nil"/>
              <w:bottom w:val="single" w:sz="8" w:space="0" w:color="000000"/>
              <w:right w:val="single" w:sz="8" w:space="0" w:color="000000"/>
            </w:tcBorders>
            <w:shd w:val="clear" w:color="000000" w:fill="FFFFFF"/>
            <w:vAlign w:val="bottom"/>
            <w:hideMark/>
          </w:tcPr>
          <w:p w14:paraId="410FE195" w14:textId="77777777" w:rsidR="00A4021A" w:rsidRPr="002D4B10" w:rsidRDefault="00A4021A" w:rsidP="00C50FCE">
            <w:pPr>
              <w:rPr>
                <w:color w:val="000000"/>
              </w:rPr>
            </w:pPr>
            <w:r>
              <w:rPr>
                <w:color w:val="000000"/>
              </w:rPr>
              <w:t>TAŚMA NAPRAWCZA 10 M x 50 MM</w:t>
            </w:r>
          </w:p>
        </w:tc>
        <w:tc>
          <w:tcPr>
            <w:tcW w:w="975" w:type="dxa"/>
            <w:tcBorders>
              <w:top w:val="nil"/>
              <w:left w:val="nil"/>
              <w:bottom w:val="single" w:sz="8" w:space="0" w:color="000000"/>
              <w:right w:val="single" w:sz="8" w:space="0" w:color="000000"/>
            </w:tcBorders>
            <w:shd w:val="clear" w:color="000000" w:fill="FFFFFF"/>
            <w:vAlign w:val="bottom"/>
            <w:hideMark/>
          </w:tcPr>
          <w:p w14:paraId="194DF3D0"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5E8F2E81" w14:textId="5D9115BB"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5F7F0B1" w14:textId="77777777" w:rsidR="00A4021A" w:rsidRPr="002D4B10" w:rsidRDefault="00A4021A" w:rsidP="00C50FCE">
            <w:pPr>
              <w:jc w:val="right"/>
              <w:rPr>
                <w:color w:val="000000"/>
              </w:rPr>
            </w:pPr>
          </w:p>
        </w:tc>
      </w:tr>
      <w:tr w:rsidR="00A4021A" w:rsidRPr="004549BF" w14:paraId="5EA58FDE"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B9E30B5" w14:textId="77777777" w:rsidR="00A4021A" w:rsidRPr="002D4B10" w:rsidRDefault="00A4021A" w:rsidP="00C50FCE">
            <w:pPr>
              <w:rPr>
                <w:color w:val="000000"/>
              </w:rPr>
            </w:pPr>
            <w:r>
              <w:rPr>
                <w:color w:val="000000"/>
              </w:rPr>
              <w:t>122.</w:t>
            </w:r>
          </w:p>
        </w:tc>
        <w:tc>
          <w:tcPr>
            <w:tcW w:w="4157" w:type="dxa"/>
            <w:tcBorders>
              <w:top w:val="nil"/>
              <w:left w:val="nil"/>
              <w:bottom w:val="single" w:sz="8" w:space="0" w:color="000000"/>
              <w:right w:val="single" w:sz="8" w:space="0" w:color="000000"/>
            </w:tcBorders>
            <w:shd w:val="clear" w:color="000000" w:fill="FFFFFF"/>
            <w:vAlign w:val="bottom"/>
            <w:hideMark/>
          </w:tcPr>
          <w:p w14:paraId="0EBF7390" w14:textId="77777777" w:rsidR="00A4021A" w:rsidRPr="002D4B10" w:rsidRDefault="00A4021A" w:rsidP="00C50FCE">
            <w:pPr>
              <w:rPr>
                <w:color w:val="000000"/>
              </w:rPr>
            </w:pPr>
            <w:r>
              <w:rPr>
                <w:color w:val="000000"/>
              </w:rPr>
              <w:t>TAŚMA DWUSTRONNIE KLEJĄCA 50 MM x 10 M</w:t>
            </w:r>
          </w:p>
        </w:tc>
        <w:tc>
          <w:tcPr>
            <w:tcW w:w="975" w:type="dxa"/>
            <w:tcBorders>
              <w:top w:val="nil"/>
              <w:left w:val="nil"/>
              <w:bottom w:val="single" w:sz="8" w:space="0" w:color="000000"/>
              <w:right w:val="single" w:sz="8" w:space="0" w:color="000000"/>
            </w:tcBorders>
            <w:shd w:val="clear" w:color="000000" w:fill="FFFFFF"/>
            <w:vAlign w:val="bottom"/>
            <w:hideMark/>
          </w:tcPr>
          <w:p w14:paraId="61C10CB0"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4610B0AD" w14:textId="21FB7C5B"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956B68A" w14:textId="77777777" w:rsidR="00A4021A" w:rsidRPr="002D4B10" w:rsidRDefault="00A4021A" w:rsidP="00C50FCE">
            <w:pPr>
              <w:jc w:val="right"/>
              <w:rPr>
                <w:color w:val="000000"/>
              </w:rPr>
            </w:pPr>
          </w:p>
        </w:tc>
      </w:tr>
      <w:tr w:rsidR="00A4021A" w:rsidRPr="004549BF" w14:paraId="524E2012"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08D1949" w14:textId="77777777" w:rsidR="00A4021A" w:rsidRPr="002D4B10" w:rsidRDefault="00A4021A" w:rsidP="00C50FCE">
            <w:pPr>
              <w:rPr>
                <w:color w:val="000000"/>
              </w:rPr>
            </w:pPr>
            <w:r>
              <w:rPr>
                <w:color w:val="000000"/>
              </w:rPr>
              <w:t>123.</w:t>
            </w:r>
          </w:p>
        </w:tc>
        <w:tc>
          <w:tcPr>
            <w:tcW w:w="4157" w:type="dxa"/>
            <w:tcBorders>
              <w:top w:val="nil"/>
              <w:left w:val="nil"/>
              <w:bottom w:val="single" w:sz="8" w:space="0" w:color="000000"/>
              <w:right w:val="single" w:sz="8" w:space="0" w:color="000000"/>
            </w:tcBorders>
            <w:shd w:val="clear" w:color="000000" w:fill="FFFFFF"/>
            <w:vAlign w:val="bottom"/>
            <w:hideMark/>
          </w:tcPr>
          <w:p w14:paraId="100FACA3" w14:textId="77777777" w:rsidR="00A4021A" w:rsidRPr="002D4B10" w:rsidRDefault="00A4021A" w:rsidP="00C50FCE">
            <w:pPr>
              <w:rPr>
                <w:color w:val="000000"/>
              </w:rPr>
            </w:pPr>
            <w:r>
              <w:rPr>
                <w:color w:val="000000"/>
              </w:rPr>
              <w:t>TAŚMA DWUSTRONNIE KLEJĄCA 50 MM x 25 M</w:t>
            </w:r>
          </w:p>
        </w:tc>
        <w:tc>
          <w:tcPr>
            <w:tcW w:w="975" w:type="dxa"/>
            <w:tcBorders>
              <w:top w:val="nil"/>
              <w:left w:val="nil"/>
              <w:bottom w:val="single" w:sz="8" w:space="0" w:color="000000"/>
              <w:right w:val="single" w:sz="8" w:space="0" w:color="000000"/>
            </w:tcBorders>
            <w:shd w:val="clear" w:color="000000" w:fill="FFFFFF"/>
            <w:vAlign w:val="bottom"/>
            <w:hideMark/>
          </w:tcPr>
          <w:p w14:paraId="445E95A6" w14:textId="77777777" w:rsidR="00A4021A" w:rsidRPr="002D4B10" w:rsidRDefault="00A4021A" w:rsidP="00C50FCE">
            <w:pPr>
              <w:jc w:val="right"/>
              <w:rPr>
                <w:color w:val="000000"/>
              </w:rPr>
            </w:pPr>
            <w:r>
              <w:rPr>
                <w:color w:val="000000"/>
              </w:rPr>
              <w:t>3</w:t>
            </w:r>
          </w:p>
        </w:tc>
        <w:tc>
          <w:tcPr>
            <w:tcW w:w="1612" w:type="dxa"/>
            <w:tcBorders>
              <w:top w:val="nil"/>
              <w:left w:val="nil"/>
              <w:bottom w:val="single" w:sz="8" w:space="0" w:color="000000"/>
              <w:right w:val="single" w:sz="8" w:space="0" w:color="000000"/>
            </w:tcBorders>
            <w:shd w:val="clear" w:color="000000" w:fill="FFFFFF"/>
            <w:vAlign w:val="bottom"/>
          </w:tcPr>
          <w:p w14:paraId="7B9FD020" w14:textId="47DE653B"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D005F20" w14:textId="77777777" w:rsidR="00A4021A" w:rsidRPr="002D4B10" w:rsidRDefault="00A4021A" w:rsidP="00C50FCE">
            <w:pPr>
              <w:jc w:val="right"/>
              <w:rPr>
                <w:color w:val="000000"/>
              </w:rPr>
            </w:pPr>
          </w:p>
        </w:tc>
      </w:tr>
      <w:tr w:rsidR="00A4021A" w:rsidRPr="004549BF" w14:paraId="37177A70"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A313D64" w14:textId="77777777" w:rsidR="00A4021A" w:rsidRPr="002D4B10" w:rsidRDefault="00A4021A" w:rsidP="00C50FCE">
            <w:pPr>
              <w:rPr>
                <w:color w:val="000000"/>
              </w:rPr>
            </w:pPr>
            <w:r>
              <w:rPr>
                <w:color w:val="000000"/>
              </w:rPr>
              <w:t>124.</w:t>
            </w:r>
          </w:p>
        </w:tc>
        <w:tc>
          <w:tcPr>
            <w:tcW w:w="4157" w:type="dxa"/>
            <w:tcBorders>
              <w:top w:val="nil"/>
              <w:left w:val="nil"/>
              <w:bottom w:val="single" w:sz="8" w:space="0" w:color="000000"/>
              <w:right w:val="single" w:sz="8" w:space="0" w:color="000000"/>
            </w:tcBorders>
            <w:shd w:val="clear" w:color="000000" w:fill="FFFFFF"/>
            <w:vAlign w:val="bottom"/>
            <w:hideMark/>
          </w:tcPr>
          <w:p w14:paraId="6E0CD98D" w14:textId="77777777" w:rsidR="00A4021A" w:rsidRPr="002D4B10" w:rsidRDefault="00A4021A" w:rsidP="00C50FCE">
            <w:pPr>
              <w:rPr>
                <w:color w:val="000000"/>
              </w:rPr>
            </w:pPr>
            <w:r>
              <w:rPr>
                <w:color w:val="000000"/>
              </w:rPr>
              <w:t>TAŚMA DWUSTRONNIE KLEJĄCA 12 MM x 7,5 M</w:t>
            </w:r>
          </w:p>
        </w:tc>
        <w:tc>
          <w:tcPr>
            <w:tcW w:w="975" w:type="dxa"/>
            <w:tcBorders>
              <w:top w:val="nil"/>
              <w:left w:val="nil"/>
              <w:bottom w:val="single" w:sz="8" w:space="0" w:color="000000"/>
              <w:right w:val="single" w:sz="8" w:space="0" w:color="000000"/>
            </w:tcBorders>
            <w:shd w:val="clear" w:color="000000" w:fill="FFFFFF"/>
            <w:vAlign w:val="bottom"/>
            <w:hideMark/>
          </w:tcPr>
          <w:p w14:paraId="7E02E736" w14:textId="77777777" w:rsidR="00A4021A" w:rsidRPr="002D4B10" w:rsidRDefault="00A4021A" w:rsidP="00C50FCE">
            <w:pPr>
              <w:jc w:val="right"/>
              <w:rPr>
                <w:color w:val="000000"/>
              </w:rPr>
            </w:pPr>
            <w:r>
              <w:rPr>
                <w:color w:val="000000"/>
              </w:rPr>
              <w:t>3</w:t>
            </w:r>
          </w:p>
        </w:tc>
        <w:tc>
          <w:tcPr>
            <w:tcW w:w="1612" w:type="dxa"/>
            <w:tcBorders>
              <w:top w:val="nil"/>
              <w:left w:val="nil"/>
              <w:bottom w:val="single" w:sz="8" w:space="0" w:color="000000"/>
              <w:right w:val="single" w:sz="8" w:space="0" w:color="000000"/>
            </w:tcBorders>
            <w:shd w:val="clear" w:color="000000" w:fill="FFFFFF"/>
            <w:vAlign w:val="bottom"/>
          </w:tcPr>
          <w:p w14:paraId="506CFF86" w14:textId="39DE6EC9"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09389BB" w14:textId="77777777" w:rsidR="00A4021A" w:rsidRPr="002D4B10" w:rsidRDefault="00A4021A" w:rsidP="00C50FCE">
            <w:pPr>
              <w:jc w:val="right"/>
              <w:rPr>
                <w:color w:val="000000"/>
              </w:rPr>
            </w:pPr>
          </w:p>
        </w:tc>
      </w:tr>
      <w:tr w:rsidR="00A4021A" w:rsidRPr="004549BF" w14:paraId="77359FEB"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AC0FAAD" w14:textId="77777777" w:rsidR="00A4021A" w:rsidRPr="002D4B10" w:rsidRDefault="00A4021A" w:rsidP="00C50FCE">
            <w:pPr>
              <w:rPr>
                <w:color w:val="000000"/>
              </w:rPr>
            </w:pPr>
            <w:r>
              <w:rPr>
                <w:color w:val="000000"/>
              </w:rPr>
              <w:t>125.</w:t>
            </w:r>
          </w:p>
        </w:tc>
        <w:tc>
          <w:tcPr>
            <w:tcW w:w="4157" w:type="dxa"/>
            <w:tcBorders>
              <w:top w:val="nil"/>
              <w:left w:val="nil"/>
              <w:bottom w:val="single" w:sz="8" w:space="0" w:color="000000"/>
              <w:right w:val="single" w:sz="8" w:space="0" w:color="000000"/>
            </w:tcBorders>
            <w:shd w:val="clear" w:color="000000" w:fill="FFFFFF"/>
            <w:vAlign w:val="bottom"/>
            <w:hideMark/>
          </w:tcPr>
          <w:p w14:paraId="785D7192" w14:textId="77777777" w:rsidR="00A4021A" w:rsidRPr="002D4B10" w:rsidRDefault="00A4021A" w:rsidP="00C50FCE">
            <w:pPr>
              <w:rPr>
                <w:color w:val="000000"/>
              </w:rPr>
            </w:pPr>
            <w:r>
              <w:rPr>
                <w:color w:val="000000"/>
              </w:rPr>
              <w:t>TAŚMA KLEJĄCA PAPIEROWA 30mm x 50 M</w:t>
            </w:r>
          </w:p>
        </w:tc>
        <w:tc>
          <w:tcPr>
            <w:tcW w:w="975" w:type="dxa"/>
            <w:tcBorders>
              <w:top w:val="nil"/>
              <w:left w:val="nil"/>
              <w:bottom w:val="single" w:sz="8" w:space="0" w:color="000000"/>
              <w:right w:val="single" w:sz="8" w:space="0" w:color="000000"/>
            </w:tcBorders>
            <w:shd w:val="clear" w:color="000000" w:fill="FFFFFF"/>
            <w:vAlign w:val="bottom"/>
            <w:hideMark/>
          </w:tcPr>
          <w:p w14:paraId="33DAED1E"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70C77422" w14:textId="254CF382"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EBF2D32" w14:textId="77777777" w:rsidR="00A4021A" w:rsidRPr="002D4B10" w:rsidRDefault="00A4021A" w:rsidP="00C50FCE">
            <w:pPr>
              <w:jc w:val="right"/>
              <w:rPr>
                <w:color w:val="000000"/>
              </w:rPr>
            </w:pPr>
          </w:p>
        </w:tc>
      </w:tr>
      <w:tr w:rsidR="00A4021A" w:rsidRPr="004549BF" w14:paraId="7CBA80A5"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F44E285" w14:textId="77777777" w:rsidR="00A4021A" w:rsidRPr="002D4B10" w:rsidRDefault="00A4021A" w:rsidP="00C50FCE">
            <w:pPr>
              <w:rPr>
                <w:color w:val="000000"/>
              </w:rPr>
            </w:pPr>
            <w:r>
              <w:rPr>
                <w:color w:val="000000"/>
              </w:rPr>
              <w:t>126.</w:t>
            </w:r>
          </w:p>
        </w:tc>
        <w:tc>
          <w:tcPr>
            <w:tcW w:w="4157" w:type="dxa"/>
            <w:tcBorders>
              <w:top w:val="nil"/>
              <w:left w:val="nil"/>
              <w:bottom w:val="single" w:sz="8" w:space="0" w:color="000000"/>
              <w:right w:val="single" w:sz="8" w:space="0" w:color="000000"/>
            </w:tcBorders>
            <w:shd w:val="clear" w:color="000000" w:fill="FFFFFF"/>
            <w:vAlign w:val="bottom"/>
            <w:hideMark/>
          </w:tcPr>
          <w:p w14:paraId="70B2F4BC" w14:textId="77777777" w:rsidR="00A4021A" w:rsidRPr="002D4B10" w:rsidRDefault="00A4021A" w:rsidP="00C50FCE">
            <w:pPr>
              <w:rPr>
                <w:color w:val="000000"/>
              </w:rPr>
            </w:pPr>
            <w:r>
              <w:rPr>
                <w:color w:val="000000"/>
              </w:rPr>
              <w:t xml:space="preserve">DYSPENSER  Z RĄCZKĄ DO OKLEJANIA KARTONÓW TAŚMĄ </w:t>
            </w:r>
          </w:p>
        </w:tc>
        <w:tc>
          <w:tcPr>
            <w:tcW w:w="975" w:type="dxa"/>
            <w:tcBorders>
              <w:top w:val="nil"/>
              <w:left w:val="nil"/>
              <w:bottom w:val="single" w:sz="8" w:space="0" w:color="000000"/>
              <w:right w:val="single" w:sz="8" w:space="0" w:color="000000"/>
            </w:tcBorders>
            <w:shd w:val="clear" w:color="000000" w:fill="FFFFFF"/>
            <w:vAlign w:val="bottom"/>
            <w:hideMark/>
          </w:tcPr>
          <w:p w14:paraId="1C63CA22" w14:textId="77777777" w:rsidR="00A4021A" w:rsidRPr="002D4B10" w:rsidRDefault="00A4021A" w:rsidP="00C50FCE">
            <w:pPr>
              <w:jc w:val="right"/>
              <w:rPr>
                <w:color w:val="000000"/>
              </w:rPr>
            </w:pPr>
            <w:r>
              <w:rPr>
                <w:color w:val="000000"/>
              </w:rPr>
              <w:t>1</w:t>
            </w:r>
          </w:p>
        </w:tc>
        <w:tc>
          <w:tcPr>
            <w:tcW w:w="1612" w:type="dxa"/>
            <w:tcBorders>
              <w:top w:val="nil"/>
              <w:left w:val="nil"/>
              <w:bottom w:val="single" w:sz="8" w:space="0" w:color="000000"/>
              <w:right w:val="single" w:sz="8" w:space="0" w:color="000000"/>
            </w:tcBorders>
            <w:shd w:val="clear" w:color="000000" w:fill="FFFFFF"/>
            <w:vAlign w:val="bottom"/>
          </w:tcPr>
          <w:p w14:paraId="3B4E3B51" w14:textId="14267794"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3465869" w14:textId="77777777" w:rsidR="00A4021A" w:rsidRPr="002D4B10" w:rsidRDefault="00A4021A" w:rsidP="00C50FCE">
            <w:pPr>
              <w:jc w:val="right"/>
              <w:rPr>
                <w:color w:val="000000"/>
              </w:rPr>
            </w:pPr>
          </w:p>
        </w:tc>
      </w:tr>
      <w:tr w:rsidR="00A4021A" w:rsidRPr="004549BF" w14:paraId="6CE60A5C"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9E6253E" w14:textId="77777777" w:rsidR="00A4021A" w:rsidRPr="002D4B10" w:rsidRDefault="00A4021A" w:rsidP="00C50FCE">
            <w:pPr>
              <w:rPr>
                <w:color w:val="000000"/>
              </w:rPr>
            </w:pPr>
            <w:r>
              <w:rPr>
                <w:color w:val="000000"/>
              </w:rPr>
              <w:t>127.</w:t>
            </w:r>
          </w:p>
        </w:tc>
        <w:tc>
          <w:tcPr>
            <w:tcW w:w="4157" w:type="dxa"/>
            <w:tcBorders>
              <w:top w:val="nil"/>
              <w:left w:val="nil"/>
              <w:bottom w:val="single" w:sz="8" w:space="0" w:color="000000"/>
              <w:right w:val="single" w:sz="8" w:space="0" w:color="000000"/>
            </w:tcBorders>
            <w:shd w:val="clear" w:color="000000" w:fill="FFFFFF"/>
            <w:vAlign w:val="bottom"/>
            <w:hideMark/>
          </w:tcPr>
          <w:p w14:paraId="2D2F7332" w14:textId="77777777" w:rsidR="00A4021A" w:rsidRPr="002D4B10" w:rsidRDefault="00A4021A" w:rsidP="00C50FCE">
            <w:pPr>
              <w:rPr>
                <w:color w:val="000000"/>
              </w:rPr>
            </w:pPr>
            <w:r>
              <w:rPr>
                <w:color w:val="000000"/>
              </w:rPr>
              <w:t>KOPERTY SAMOKLEJĄCE C6 BIAŁE OP. 1000 SZT. 114 x 162 MM</w:t>
            </w:r>
          </w:p>
        </w:tc>
        <w:tc>
          <w:tcPr>
            <w:tcW w:w="975" w:type="dxa"/>
            <w:tcBorders>
              <w:top w:val="nil"/>
              <w:left w:val="nil"/>
              <w:bottom w:val="single" w:sz="8" w:space="0" w:color="000000"/>
              <w:right w:val="single" w:sz="8" w:space="0" w:color="000000"/>
            </w:tcBorders>
            <w:shd w:val="clear" w:color="000000" w:fill="FFFFFF"/>
            <w:vAlign w:val="bottom"/>
            <w:hideMark/>
          </w:tcPr>
          <w:p w14:paraId="10631D6F" w14:textId="77777777" w:rsidR="00A4021A" w:rsidRPr="002D4B10" w:rsidRDefault="00A4021A" w:rsidP="00C50FCE">
            <w:pPr>
              <w:jc w:val="right"/>
              <w:rPr>
                <w:color w:val="000000"/>
              </w:rPr>
            </w:pPr>
            <w:r>
              <w:rPr>
                <w:color w:val="000000"/>
              </w:rPr>
              <w:t>7</w:t>
            </w:r>
          </w:p>
        </w:tc>
        <w:tc>
          <w:tcPr>
            <w:tcW w:w="1612" w:type="dxa"/>
            <w:tcBorders>
              <w:top w:val="nil"/>
              <w:left w:val="nil"/>
              <w:bottom w:val="single" w:sz="8" w:space="0" w:color="000000"/>
              <w:right w:val="single" w:sz="8" w:space="0" w:color="000000"/>
            </w:tcBorders>
            <w:shd w:val="clear" w:color="000000" w:fill="FFFFFF"/>
            <w:vAlign w:val="bottom"/>
          </w:tcPr>
          <w:p w14:paraId="456CDDC0" w14:textId="22C628D5"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C83F1F4" w14:textId="77777777" w:rsidR="00A4021A" w:rsidRPr="002D4B10" w:rsidRDefault="00A4021A" w:rsidP="00C50FCE">
            <w:pPr>
              <w:jc w:val="right"/>
              <w:rPr>
                <w:color w:val="000000"/>
              </w:rPr>
            </w:pPr>
          </w:p>
        </w:tc>
      </w:tr>
      <w:tr w:rsidR="00A4021A" w:rsidRPr="004549BF" w14:paraId="35B76475"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0285AD7" w14:textId="77777777" w:rsidR="00A4021A" w:rsidRPr="002D4B10" w:rsidRDefault="00A4021A" w:rsidP="00C50FCE">
            <w:pPr>
              <w:rPr>
                <w:color w:val="000000"/>
              </w:rPr>
            </w:pPr>
            <w:r>
              <w:rPr>
                <w:color w:val="000000"/>
              </w:rPr>
              <w:t>128.</w:t>
            </w:r>
          </w:p>
        </w:tc>
        <w:tc>
          <w:tcPr>
            <w:tcW w:w="4157" w:type="dxa"/>
            <w:tcBorders>
              <w:top w:val="nil"/>
              <w:left w:val="nil"/>
              <w:bottom w:val="single" w:sz="8" w:space="0" w:color="000000"/>
              <w:right w:val="single" w:sz="8" w:space="0" w:color="000000"/>
            </w:tcBorders>
            <w:shd w:val="clear" w:color="000000" w:fill="FFFFFF"/>
            <w:vAlign w:val="bottom"/>
            <w:hideMark/>
          </w:tcPr>
          <w:p w14:paraId="3731C7D7" w14:textId="77777777" w:rsidR="00A4021A" w:rsidRPr="002D4B10" w:rsidRDefault="00A4021A" w:rsidP="00C50FCE">
            <w:pPr>
              <w:rPr>
                <w:color w:val="000000"/>
              </w:rPr>
            </w:pPr>
            <w:r>
              <w:rPr>
                <w:color w:val="000000"/>
              </w:rPr>
              <w:t>KOPERTY SAMOKLEJĄCE C4 BIAŁE OP. 250 SZT. 229 x 324 MM</w:t>
            </w:r>
          </w:p>
        </w:tc>
        <w:tc>
          <w:tcPr>
            <w:tcW w:w="975" w:type="dxa"/>
            <w:tcBorders>
              <w:top w:val="nil"/>
              <w:left w:val="nil"/>
              <w:bottom w:val="single" w:sz="8" w:space="0" w:color="000000"/>
              <w:right w:val="single" w:sz="8" w:space="0" w:color="000000"/>
            </w:tcBorders>
            <w:shd w:val="clear" w:color="000000" w:fill="FFFFFF"/>
            <w:vAlign w:val="bottom"/>
            <w:hideMark/>
          </w:tcPr>
          <w:p w14:paraId="0BCC65DD" w14:textId="77777777" w:rsidR="00A4021A" w:rsidRPr="002D4B10" w:rsidRDefault="00A4021A" w:rsidP="00C50FCE">
            <w:pPr>
              <w:jc w:val="right"/>
              <w:rPr>
                <w:color w:val="000000"/>
              </w:rPr>
            </w:pPr>
            <w:r>
              <w:rPr>
                <w:color w:val="000000"/>
              </w:rPr>
              <w:t>50</w:t>
            </w:r>
          </w:p>
        </w:tc>
        <w:tc>
          <w:tcPr>
            <w:tcW w:w="1612" w:type="dxa"/>
            <w:tcBorders>
              <w:top w:val="nil"/>
              <w:left w:val="nil"/>
              <w:bottom w:val="single" w:sz="8" w:space="0" w:color="000000"/>
              <w:right w:val="single" w:sz="8" w:space="0" w:color="000000"/>
            </w:tcBorders>
            <w:shd w:val="clear" w:color="000000" w:fill="FFFFFF"/>
            <w:vAlign w:val="bottom"/>
          </w:tcPr>
          <w:p w14:paraId="3B6C9232" w14:textId="27193278"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F3169DF" w14:textId="77777777" w:rsidR="00A4021A" w:rsidRPr="002D4B10" w:rsidRDefault="00A4021A" w:rsidP="00C50FCE">
            <w:pPr>
              <w:jc w:val="right"/>
              <w:rPr>
                <w:color w:val="000000"/>
              </w:rPr>
            </w:pPr>
          </w:p>
        </w:tc>
      </w:tr>
      <w:tr w:rsidR="00A4021A" w:rsidRPr="004549BF" w14:paraId="0929736B"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795AB2D" w14:textId="77777777" w:rsidR="00A4021A" w:rsidRPr="002D4B10" w:rsidRDefault="00A4021A" w:rsidP="00C50FCE">
            <w:pPr>
              <w:rPr>
                <w:color w:val="000000"/>
              </w:rPr>
            </w:pPr>
            <w:r>
              <w:rPr>
                <w:color w:val="000000"/>
              </w:rPr>
              <w:t>129.</w:t>
            </w:r>
          </w:p>
        </w:tc>
        <w:tc>
          <w:tcPr>
            <w:tcW w:w="4157" w:type="dxa"/>
            <w:tcBorders>
              <w:top w:val="nil"/>
              <w:left w:val="nil"/>
              <w:bottom w:val="single" w:sz="8" w:space="0" w:color="000000"/>
              <w:right w:val="single" w:sz="8" w:space="0" w:color="000000"/>
            </w:tcBorders>
            <w:shd w:val="clear" w:color="000000" w:fill="FFFFFF"/>
            <w:vAlign w:val="bottom"/>
            <w:hideMark/>
          </w:tcPr>
          <w:p w14:paraId="23D4D2EA" w14:textId="77777777" w:rsidR="00A4021A" w:rsidRPr="002D4B10" w:rsidRDefault="00A4021A" w:rsidP="00C50FCE">
            <w:pPr>
              <w:rPr>
                <w:color w:val="000000"/>
              </w:rPr>
            </w:pPr>
            <w:r>
              <w:rPr>
                <w:color w:val="000000"/>
              </w:rPr>
              <w:t>KOPERTY SAMOKLEJĄCE C5 BIAŁE OP. 500 SZT. 162 x 229 MM</w:t>
            </w:r>
          </w:p>
        </w:tc>
        <w:tc>
          <w:tcPr>
            <w:tcW w:w="975" w:type="dxa"/>
            <w:tcBorders>
              <w:top w:val="nil"/>
              <w:left w:val="nil"/>
              <w:bottom w:val="single" w:sz="8" w:space="0" w:color="000000"/>
              <w:right w:val="single" w:sz="8" w:space="0" w:color="000000"/>
            </w:tcBorders>
            <w:shd w:val="clear" w:color="000000" w:fill="FFFFFF"/>
            <w:vAlign w:val="bottom"/>
            <w:hideMark/>
          </w:tcPr>
          <w:p w14:paraId="36AC0E42" w14:textId="77777777" w:rsidR="00A4021A" w:rsidRPr="002D4B10" w:rsidRDefault="00A4021A" w:rsidP="00C50FCE">
            <w:pPr>
              <w:jc w:val="right"/>
              <w:rPr>
                <w:color w:val="000000"/>
              </w:rPr>
            </w:pPr>
            <w:r>
              <w:rPr>
                <w:color w:val="000000"/>
              </w:rPr>
              <w:t>25</w:t>
            </w:r>
          </w:p>
        </w:tc>
        <w:tc>
          <w:tcPr>
            <w:tcW w:w="1612" w:type="dxa"/>
            <w:tcBorders>
              <w:top w:val="nil"/>
              <w:left w:val="nil"/>
              <w:bottom w:val="single" w:sz="8" w:space="0" w:color="000000"/>
              <w:right w:val="single" w:sz="8" w:space="0" w:color="000000"/>
            </w:tcBorders>
            <w:shd w:val="clear" w:color="000000" w:fill="FFFFFF"/>
            <w:vAlign w:val="bottom"/>
          </w:tcPr>
          <w:p w14:paraId="01ABDD1C" w14:textId="0CB1FD30"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94E3A90" w14:textId="77777777" w:rsidR="00A4021A" w:rsidRPr="002D4B10" w:rsidRDefault="00A4021A" w:rsidP="00C50FCE">
            <w:pPr>
              <w:jc w:val="right"/>
              <w:rPr>
                <w:color w:val="000000"/>
              </w:rPr>
            </w:pPr>
          </w:p>
        </w:tc>
      </w:tr>
      <w:tr w:rsidR="00A4021A" w:rsidRPr="004549BF" w14:paraId="081DDE14"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63D96D5" w14:textId="77777777" w:rsidR="00A4021A" w:rsidRPr="002D4B10" w:rsidRDefault="00A4021A" w:rsidP="00C50FCE">
            <w:pPr>
              <w:rPr>
                <w:color w:val="000000"/>
              </w:rPr>
            </w:pPr>
            <w:r>
              <w:rPr>
                <w:color w:val="000000"/>
              </w:rPr>
              <w:t>130.</w:t>
            </w:r>
          </w:p>
        </w:tc>
        <w:tc>
          <w:tcPr>
            <w:tcW w:w="4157" w:type="dxa"/>
            <w:tcBorders>
              <w:top w:val="nil"/>
              <w:left w:val="nil"/>
              <w:bottom w:val="single" w:sz="8" w:space="0" w:color="000000"/>
              <w:right w:val="single" w:sz="8" w:space="0" w:color="000000"/>
            </w:tcBorders>
            <w:shd w:val="clear" w:color="000000" w:fill="FFFFFF"/>
            <w:vAlign w:val="bottom"/>
            <w:hideMark/>
          </w:tcPr>
          <w:p w14:paraId="53D01D61" w14:textId="77777777" w:rsidR="00A4021A" w:rsidRPr="002D4B10" w:rsidRDefault="00A4021A" w:rsidP="00C50FCE">
            <w:pPr>
              <w:rPr>
                <w:color w:val="000000"/>
              </w:rPr>
            </w:pPr>
            <w:r>
              <w:rPr>
                <w:color w:val="000000"/>
              </w:rPr>
              <w:t>KOPERTY SAMOKLEJĄCE FORMAT DL 110x220 MM OP. 100 SZT.</w:t>
            </w:r>
          </w:p>
        </w:tc>
        <w:tc>
          <w:tcPr>
            <w:tcW w:w="975" w:type="dxa"/>
            <w:tcBorders>
              <w:top w:val="nil"/>
              <w:left w:val="nil"/>
              <w:bottom w:val="single" w:sz="8" w:space="0" w:color="000000"/>
              <w:right w:val="single" w:sz="8" w:space="0" w:color="000000"/>
            </w:tcBorders>
            <w:shd w:val="clear" w:color="000000" w:fill="FFFFFF"/>
            <w:vAlign w:val="bottom"/>
            <w:hideMark/>
          </w:tcPr>
          <w:p w14:paraId="7203EE53" w14:textId="77777777" w:rsidR="00A4021A" w:rsidRPr="002D4B10" w:rsidRDefault="00A4021A" w:rsidP="00C50FCE">
            <w:pPr>
              <w:jc w:val="right"/>
              <w:rPr>
                <w:color w:val="000000"/>
              </w:rPr>
            </w:pPr>
            <w:r>
              <w:rPr>
                <w:color w:val="000000"/>
              </w:rPr>
              <w:t>15</w:t>
            </w:r>
          </w:p>
        </w:tc>
        <w:tc>
          <w:tcPr>
            <w:tcW w:w="1612" w:type="dxa"/>
            <w:tcBorders>
              <w:top w:val="nil"/>
              <w:left w:val="nil"/>
              <w:bottom w:val="single" w:sz="8" w:space="0" w:color="000000"/>
              <w:right w:val="single" w:sz="8" w:space="0" w:color="000000"/>
            </w:tcBorders>
            <w:shd w:val="clear" w:color="000000" w:fill="FFFFFF"/>
            <w:vAlign w:val="bottom"/>
          </w:tcPr>
          <w:p w14:paraId="1BDAC90F" w14:textId="234ADAE1"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360154C" w14:textId="77777777" w:rsidR="00A4021A" w:rsidRPr="002D4B10" w:rsidRDefault="00A4021A" w:rsidP="00C50FCE">
            <w:pPr>
              <w:jc w:val="right"/>
              <w:rPr>
                <w:color w:val="000000"/>
              </w:rPr>
            </w:pPr>
          </w:p>
        </w:tc>
      </w:tr>
      <w:tr w:rsidR="00A4021A" w:rsidRPr="004549BF" w14:paraId="09D27C52"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CDD5418" w14:textId="77777777" w:rsidR="00A4021A" w:rsidRPr="002D4B10" w:rsidRDefault="00A4021A" w:rsidP="00C50FCE">
            <w:pPr>
              <w:rPr>
                <w:color w:val="000000"/>
              </w:rPr>
            </w:pPr>
            <w:r>
              <w:rPr>
                <w:color w:val="000000"/>
              </w:rPr>
              <w:t>131.</w:t>
            </w:r>
          </w:p>
        </w:tc>
        <w:tc>
          <w:tcPr>
            <w:tcW w:w="4157" w:type="dxa"/>
            <w:tcBorders>
              <w:top w:val="nil"/>
              <w:left w:val="nil"/>
              <w:bottom w:val="single" w:sz="8" w:space="0" w:color="000000"/>
              <w:right w:val="single" w:sz="8" w:space="0" w:color="000000"/>
            </w:tcBorders>
            <w:shd w:val="clear" w:color="000000" w:fill="FFFFFF"/>
            <w:vAlign w:val="bottom"/>
            <w:hideMark/>
          </w:tcPr>
          <w:p w14:paraId="51F00AB6" w14:textId="77777777" w:rsidR="00A4021A" w:rsidRPr="002D4B10" w:rsidRDefault="00A4021A" w:rsidP="00C50FCE">
            <w:pPr>
              <w:rPr>
                <w:color w:val="000000"/>
              </w:rPr>
            </w:pPr>
            <w:r>
              <w:rPr>
                <w:color w:val="000000"/>
              </w:rPr>
              <w:t>KOPERTY ROZSZERZANE BOKI B5 BIAŁE OP. 50 SZT. 176 x 250 x 32 MM</w:t>
            </w:r>
          </w:p>
        </w:tc>
        <w:tc>
          <w:tcPr>
            <w:tcW w:w="975" w:type="dxa"/>
            <w:tcBorders>
              <w:top w:val="nil"/>
              <w:left w:val="nil"/>
              <w:bottom w:val="single" w:sz="8" w:space="0" w:color="000000"/>
              <w:right w:val="single" w:sz="8" w:space="0" w:color="000000"/>
            </w:tcBorders>
            <w:shd w:val="clear" w:color="000000" w:fill="FFFFFF"/>
            <w:vAlign w:val="bottom"/>
            <w:hideMark/>
          </w:tcPr>
          <w:p w14:paraId="00D7DAD6" w14:textId="77777777" w:rsidR="00A4021A" w:rsidRPr="002D4B10" w:rsidRDefault="00A4021A" w:rsidP="00C50FCE">
            <w:pPr>
              <w:jc w:val="right"/>
              <w:rPr>
                <w:color w:val="000000"/>
              </w:rPr>
            </w:pPr>
            <w:r>
              <w:rPr>
                <w:color w:val="000000"/>
              </w:rPr>
              <w:t>15</w:t>
            </w:r>
          </w:p>
        </w:tc>
        <w:tc>
          <w:tcPr>
            <w:tcW w:w="1612" w:type="dxa"/>
            <w:tcBorders>
              <w:top w:val="nil"/>
              <w:left w:val="nil"/>
              <w:bottom w:val="single" w:sz="8" w:space="0" w:color="000000"/>
              <w:right w:val="single" w:sz="8" w:space="0" w:color="000000"/>
            </w:tcBorders>
            <w:shd w:val="clear" w:color="000000" w:fill="FFFFFF"/>
            <w:vAlign w:val="bottom"/>
          </w:tcPr>
          <w:p w14:paraId="73F2FABD" w14:textId="09BBA54F"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B8A0AF0" w14:textId="77777777" w:rsidR="00A4021A" w:rsidRPr="002D4B10" w:rsidRDefault="00A4021A" w:rsidP="00C50FCE">
            <w:pPr>
              <w:jc w:val="right"/>
              <w:rPr>
                <w:color w:val="000000"/>
              </w:rPr>
            </w:pPr>
          </w:p>
        </w:tc>
      </w:tr>
      <w:tr w:rsidR="00A4021A" w:rsidRPr="004549BF" w14:paraId="16D2574A"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AF8152D" w14:textId="77777777" w:rsidR="00A4021A" w:rsidRPr="002D4B10" w:rsidRDefault="00A4021A" w:rsidP="00C50FCE">
            <w:pPr>
              <w:rPr>
                <w:color w:val="000000"/>
              </w:rPr>
            </w:pPr>
            <w:r>
              <w:rPr>
                <w:color w:val="000000"/>
              </w:rPr>
              <w:t>132.</w:t>
            </w:r>
          </w:p>
        </w:tc>
        <w:tc>
          <w:tcPr>
            <w:tcW w:w="4157" w:type="dxa"/>
            <w:tcBorders>
              <w:top w:val="nil"/>
              <w:left w:val="nil"/>
              <w:bottom w:val="single" w:sz="8" w:space="0" w:color="000000"/>
              <w:right w:val="single" w:sz="8" w:space="0" w:color="000000"/>
            </w:tcBorders>
            <w:shd w:val="clear" w:color="000000" w:fill="FFFFFF"/>
            <w:vAlign w:val="bottom"/>
            <w:hideMark/>
          </w:tcPr>
          <w:p w14:paraId="4A5152D0" w14:textId="77777777" w:rsidR="00A4021A" w:rsidRPr="002D4B10" w:rsidRDefault="00A4021A" w:rsidP="00C50FCE">
            <w:pPr>
              <w:rPr>
                <w:color w:val="000000"/>
              </w:rPr>
            </w:pPr>
            <w:r>
              <w:rPr>
                <w:color w:val="000000"/>
              </w:rPr>
              <w:t>KOPERTY ROZSZERZANE BOKI C4 BIAŁE OP. 250 SZT. 229 x 324 x 38 MM</w:t>
            </w:r>
          </w:p>
        </w:tc>
        <w:tc>
          <w:tcPr>
            <w:tcW w:w="975" w:type="dxa"/>
            <w:tcBorders>
              <w:top w:val="nil"/>
              <w:left w:val="nil"/>
              <w:bottom w:val="single" w:sz="8" w:space="0" w:color="000000"/>
              <w:right w:val="single" w:sz="8" w:space="0" w:color="000000"/>
            </w:tcBorders>
            <w:shd w:val="clear" w:color="000000" w:fill="FFFFFF"/>
            <w:vAlign w:val="bottom"/>
            <w:hideMark/>
          </w:tcPr>
          <w:p w14:paraId="2CE2CBF5"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13B73A0B" w14:textId="7EC18AA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73A68C5" w14:textId="77777777" w:rsidR="00A4021A" w:rsidRPr="002D4B10" w:rsidRDefault="00A4021A" w:rsidP="00C50FCE">
            <w:pPr>
              <w:jc w:val="right"/>
              <w:rPr>
                <w:color w:val="000000"/>
              </w:rPr>
            </w:pPr>
          </w:p>
        </w:tc>
      </w:tr>
      <w:tr w:rsidR="00A4021A" w:rsidRPr="004549BF" w14:paraId="48FD89EA"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E6B5FF7" w14:textId="77777777" w:rsidR="00A4021A" w:rsidRPr="002D4B10" w:rsidRDefault="00A4021A" w:rsidP="00C50FCE">
            <w:pPr>
              <w:rPr>
                <w:color w:val="000000"/>
              </w:rPr>
            </w:pPr>
            <w:r>
              <w:rPr>
                <w:color w:val="000000"/>
              </w:rPr>
              <w:t>133.</w:t>
            </w:r>
          </w:p>
        </w:tc>
        <w:tc>
          <w:tcPr>
            <w:tcW w:w="4157" w:type="dxa"/>
            <w:tcBorders>
              <w:top w:val="nil"/>
              <w:left w:val="nil"/>
              <w:bottom w:val="single" w:sz="8" w:space="0" w:color="000000"/>
              <w:right w:val="single" w:sz="8" w:space="0" w:color="000000"/>
            </w:tcBorders>
            <w:shd w:val="clear" w:color="000000" w:fill="FFFFFF"/>
            <w:vAlign w:val="bottom"/>
            <w:hideMark/>
          </w:tcPr>
          <w:p w14:paraId="184D5568" w14:textId="77777777" w:rsidR="00A4021A" w:rsidRPr="002D4B10" w:rsidRDefault="00A4021A" w:rsidP="00C50FCE">
            <w:pPr>
              <w:rPr>
                <w:color w:val="000000"/>
              </w:rPr>
            </w:pPr>
            <w:r>
              <w:rPr>
                <w:color w:val="000000"/>
              </w:rPr>
              <w:t>KOPERTY ROZSZERZANE BOKI E4 BIAŁE OP. 250 SZT. 280 x 400 x 40 MM</w:t>
            </w:r>
          </w:p>
        </w:tc>
        <w:tc>
          <w:tcPr>
            <w:tcW w:w="975" w:type="dxa"/>
            <w:tcBorders>
              <w:top w:val="nil"/>
              <w:left w:val="nil"/>
              <w:bottom w:val="single" w:sz="8" w:space="0" w:color="000000"/>
              <w:right w:val="single" w:sz="8" w:space="0" w:color="000000"/>
            </w:tcBorders>
            <w:shd w:val="clear" w:color="000000" w:fill="FFFFFF"/>
            <w:vAlign w:val="bottom"/>
            <w:hideMark/>
          </w:tcPr>
          <w:p w14:paraId="69D245FA"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42D387CC" w14:textId="61F2443F"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80D803D" w14:textId="77777777" w:rsidR="00A4021A" w:rsidRPr="002D4B10" w:rsidRDefault="00A4021A" w:rsidP="00C50FCE">
            <w:pPr>
              <w:jc w:val="right"/>
              <w:rPr>
                <w:color w:val="000000"/>
              </w:rPr>
            </w:pPr>
          </w:p>
        </w:tc>
      </w:tr>
      <w:tr w:rsidR="00A4021A" w:rsidRPr="004549BF" w14:paraId="2AD7AECE"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1A0A31C" w14:textId="77777777" w:rsidR="00A4021A" w:rsidRPr="002D4B10" w:rsidRDefault="00A4021A" w:rsidP="00C50FCE">
            <w:pPr>
              <w:rPr>
                <w:color w:val="000000"/>
              </w:rPr>
            </w:pPr>
            <w:r>
              <w:rPr>
                <w:color w:val="000000"/>
              </w:rPr>
              <w:t>134.</w:t>
            </w:r>
          </w:p>
        </w:tc>
        <w:tc>
          <w:tcPr>
            <w:tcW w:w="4157" w:type="dxa"/>
            <w:tcBorders>
              <w:top w:val="nil"/>
              <w:left w:val="nil"/>
              <w:bottom w:val="single" w:sz="8" w:space="0" w:color="000000"/>
              <w:right w:val="single" w:sz="8" w:space="0" w:color="000000"/>
            </w:tcBorders>
            <w:shd w:val="clear" w:color="000000" w:fill="FFFFFF"/>
            <w:vAlign w:val="bottom"/>
            <w:hideMark/>
          </w:tcPr>
          <w:p w14:paraId="4A9E3F7D" w14:textId="77777777" w:rsidR="00A4021A" w:rsidRPr="002D4B10" w:rsidRDefault="00A4021A" w:rsidP="00C50FCE">
            <w:pPr>
              <w:rPr>
                <w:color w:val="000000"/>
              </w:rPr>
            </w:pPr>
            <w:r>
              <w:rPr>
                <w:color w:val="000000"/>
              </w:rPr>
              <w:t>KOPERTY BĄBELKOWE 170X225MM OP. 10 SZT.</w:t>
            </w:r>
          </w:p>
        </w:tc>
        <w:tc>
          <w:tcPr>
            <w:tcW w:w="975" w:type="dxa"/>
            <w:tcBorders>
              <w:top w:val="nil"/>
              <w:left w:val="nil"/>
              <w:bottom w:val="single" w:sz="8" w:space="0" w:color="000000"/>
              <w:right w:val="single" w:sz="8" w:space="0" w:color="000000"/>
            </w:tcBorders>
            <w:shd w:val="clear" w:color="000000" w:fill="FFFFFF"/>
            <w:vAlign w:val="bottom"/>
            <w:hideMark/>
          </w:tcPr>
          <w:p w14:paraId="33F681D7"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12DFF05F" w14:textId="26311BA6"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4152921" w14:textId="77777777" w:rsidR="00A4021A" w:rsidRPr="002D4B10" w:rsidRDefault="00A4021A" w:rsidP="00C50FCE">
            <w:pPr>
              <w:jc w:val="right"/>
              <w:rPr>
                <w:color w:val="000000"/>
              </w:rPr>
            </w:pPr>
          </w:p>
        </w:tc>
      </w:tr>
      <w:tr w:rsidR="00A4021A" w:rsidRPr="004549BF" w14:paraId="6D8348C7"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F59EA2E" w14:textId="77777777" w:rsidR="00A4021A" w:rsidRPr="002D4B10" w:rsidRDefault="00A4021A" w:rsidP="00C50FCE">
            <w:pPr>
              <w:rPr>
                <w:color w:val="000000"/>
              </w:rPr>
            </w:pPr>
            <w:r>
              <w:rPr>
                <w:color w:val="000000"/>
              </w:rPr>
              <w:t>135.</w:t>
            </w:r>
          </w:p>
        </w:tc>
        <w:tc>
          <w:tcPr>
            <w:tcW w:w="4157" w:type="dxa"/>
            <w:tcBorders>
              <w:top w:val="nil"/>
              <w:left w:val="nil"/>
              <w:bottom w:val="single" w:sz="8" w:space="0" w:color="000000"/>
              <w:right w:val="single" w:sz="8" w:space="0" w:color="000000"/>
            </w:tcBorders>
            <w:shd w:val="clear" w:color="000000" w:fill="FFFFFF"/>
            <w:vAlign w:val="bottom"/>
            <w:hideMark/>
          </w:tcPr>
          <w:p w14:paraId="2779BC48" w14:textId="77777777" w:rsidR="00A4021A" w:rsidRPr="002D4B10" w:rsidRDefault="00A4021A" w:rsidP="00C50FCE">
            <w:pPr>
              <w:rPr>
                <w:color w:val="000000"/>
              </w:rPr>
            </w:pPr>
            <w:r>
              <w:rPr>
                <w:color w:val="000000"/>
              </w:rPr>
              <w:t>KOPERTY BĄBELKOWE 200X275MM OP. 10 SZT.</w:t>
            </w:r>
          </w:p>
        </w:tc>
        <w:tc>
          <w:tcPr>
            <w:tcW w:w="975" w:type="dxa"/>
            <w:tcBorders>
              <w:top w:val="nil"/>
              <w:left w:val="nil"/>
              <w:bottom w:val="single" w:sz="8" w:space="0" w:color="000000"/>
              <w:right w:val="single" w:sz="8" w:space="0" w:color="000000"/>
            </w:tcBorders>
            <w:shd w:val="clear" w:color="000000" w:fill="FFFFFF"/>
            <w:vAlign w:val="bottom"/>
            <w:hideMark/>
          </w:tcPr>
          <w:p w14:paraId="0438DA45"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141A40D1" w14:textId="44FE8553"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E354ACC" w14:textId="77777777" w:rsidR="00A4021A" w:rsidRPr="002D4B10" w:rsidRDefault="00A4021A" w:rsidP="00C50FCE">
            <w:pPr>
              <w:jc w:val="right"/>
              <w:rPr>
                <w:color w:val="000000"/>
              </w:rPr>
            </w:pPr>
          </w:p>
        </w:tc>
      </w:tr>
      <w:tr w:rsidR="00A4021A" w:rsidRPr="004549BF" w14:paraId="0A4321B2"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08BDDDF" w14:textId="77777777" w:rsidR="00A4021A" w:rsidRPr="002D4B10" w:rsidRDefault="00A4021A" w:rsidP="00C50FCE">
            <w:pPr>
              <w:rPr>
                <w:color w:val="000000"/>
              </w:rPr>
            </w:pPr>
            <w:r>
              <w:rPr>
                <w:color w:val="000000"/>
              </w:rPr>
              <w:t>136.</w:t>
            </w:r>
          </w:p>
        </w:tc>
        <w:tc>
          <w:tcPr>
            <w:tcW w:w="4157" w:type="dxa"/>
            <w:tcBorders>
              <w:top w:val="nil"/>
              <w:left w:val="nil"/>
              <w:bottom w:val="single" w:sz="8" w:space="0" w:color="000000"/>
              <w:right w:val="single" w:sz="8" w:space="0" w:color="000000"/>
            </w:tcBorders>
            <w:shd w:val="clear" w:color="000000" w:fill="FFFFFF"/>
            <w:vAlign w:val="bottom"/>
            <w:hideMark/>
          </w:tcPr>
          <w:p w14:paraId="70CB9D49" w14:textId="77777777" w:rsidR="00A4021A" w:rsidRPr="002D4B10" w:rsidRDefault="00A4021A" w:rsidP="00C50FCE">
            <w:pPr>
              <w:rPr>
                <w:color w:val="000000"/>
              </w:rPr>
            </w:pPr>
            <w:r>
              <w:rPr>
                <w:color w:val="000000"/>
              </w:rPr>
              <w:t>KOPERTY BĄBELKOWE 240X350MM OP. 10 SZT.</w:t>
            </w:r>
          </w:p>
        </w:tc>
        <w:tc>
          <w:tcPr>
            <w:tcW w:w="975" w:type="dxa"/>
            <w:tcBorders>
              <w:top w:val="nil"/>
              <w:left w:val="nil"/>
              <w:bottom w:val="single" w:sz="8" w:space="0" w:color="000000"/>
              <w:right w:val="single" w:sz="8" w:space="0" w:color="000000"/>
            </w:tcBorders>
            <w:shd w:val="clear" w:color="000000" w:fill="FFFFFF"/>
            <w:vAlign w:val="bottom"/>
            <w:hideMark/>
          </w:tcPr>
          <w:p w14:paraId="4E5DDB3A"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01B01485" w14:textId="734D88B5"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B0FDAA0" w14:textId="77777777" w:rsidR="00A4021A" w:rsidRPr="002D4B10" w:rsidRDefault="00A4021A" w:rsidP="00C50FCE">
            <w:pPr>
              <w:jc w:val="right"/>
              <w:rPr>
                <w:color w:val="000000"/>
              </w:rPr>
            </w:pPr>
          </w:p>
        </w:tc>
      </w:tr>
      <w:tr w:rsidR="00A4021A" w:rsidRPr="004549BF" w14:paraId="452A42CB"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C704D8E" w14:textId="77777777" w:rsidR="00A4021A" w:rsidRPr="002D4B10" w:rsidRDefault="00A4021A" w:rsidP="00C50FCE">
            <w:pPr>
              <w:rPr>
                <w:color w:val="000000"/>
              </w:rPr>
            </w:pPr>
            <w:r>
              <w:rPr>
                <w:color w:val="000000"/>
              </w:rPr>
              <w:t>137.</w:t>
            </w:r>
          </w:p>
        </w:tc>
        <w:tc>
          <w:tcPr>
            <w:tcW w:w="4157" w:type="dxa"/>
            <w:tcBorders>
              <w:top w:val="nil"/>
              <w:left w:val="nil"/>
              <w:bottom w:val="single" w:sz="8" w:space="0" w:color="000000"/>
              <w:right w:val="single" w:sz="8" w:space="0" w:color="000000"/>
            </w:tcBorders>
            <w:shd w:val="clear" w:color="000000" w:fill="FFFFFF"/>
            <w:vAlign w:val="bottom"/>
            <w:hideMark/>
          </w:tcPr>
          <w:p w14:paraId="0B5C1AA7" w14:textId="77777777" w:rsidR="00A4021A" w:rsidRPr="002D4B10" w:rsidRDefault="00A4021A" w:rsidP="00C50FCE">
            <w:pPr>
              <w:rPr>
                <w:color w:val="000000"/>
              </w:rPr>
            </w:pPr>
            <w:r>
              <w:rPr>
                <w:color w:val="000000"/>
              </w:rPr>
              <w:t>KOPERTY BĄBELKOWE 320X455MM OP. 10 SZT.</w:t>
            </w:r>
          </w:p>
        </w:tc>
        <w:tc>
          <w:tcPr>
            <w:tcW w:w="975" w:type="dxa"/>
            <w:tcBorders>
              <w:top w:val="nil"/>
              <w:left w:val="nil"/>
              <w:bottom w:val="single" w:sz="8" w:space="0" w:color="000000"/>
              <w:right w:val="single" w:sz="8" w:space="0" w:color="000000"/>
            </w:tcBorders>
            <w:shd w:val="clear" w:color="000000" w:fill="FFFFFF"/>
            <w:vAlign w:val="bottom"/>
            <w:hideMark/>
          </w:tcPr>
          <w:p w14:paraId="677738E1"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63CE0320" w14:textId="00827381"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15AD856" w14:textId="77777777" w:rsidR="00A4021A" w:rsidRPr="002D4B10" w:rsidRDefault="00A4021A" w:rsidP="00C50FCE">
            <w:pPr>
              <w:jc w:val="right"/>
              <w:rPr>
                <w:color w:val="000000"/>
              </w:rPr>
            </w:pPr>
          </w:p>
        </w:tc>
      </w:tr>
      <w:tr w:rsidR="00A4021A" w:rsidRPr="004549BF" w14:paraId="33D6A7B5"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15140CA" w14:textId="77777777" w:rsidR="00A4021A" w:rsidRPr="002D4B10" w:rsidRDefault="00A4021A" w:rsidP="00C50FCE">
            <w:pPr>
              <w:rPr>
                <w:color w:val="000000"/>
              </w:rPr>
            </w:pPr>
            <w:r>
              <w:rPr>
                <w:color w:val="000000"/>
              </w:rPr>
              <w:t>138.</w:t>
            </w:r>
          </w:p>
        </w:tc>
        <w:tc>
          <w:tcPr>
            <w:tcW w:w="4157" w:type="dxa"/>
            <w:tcBorders>
              <w:top w:val="nil"/>
              <w:left w:val="nil"/>
              <w:bottom w:val="single" w:sz="8" w:space="0" w:color="000000"/>
              <w:right w:val="single" w:sz="8" w:space="0" w:color="000000"/>
            </w:tcBorders>
            <w:shd w:val="clear" w:color="000000" w:fill="FFFFFF"/>
            <w:vAlign w:val="bottom"/>
            <w:hideMark/>
          </w:tcPr>
          <w:p w14:paraId="252F2D19" w14:textId="77777777" w:rsidR="00A4021A" w:rsidRPr="002D4B10" w:rsidRDefault="00A4021A" w:rsidP="00C50FCE">
            <w:pPr>
              <w:rPr>
                <w:color w:val="000000"/>
              </w:rPr>
            </w:pPr>
            <w:r>
              <w:rPr>
                <w:color w:val="000000"/>
              </w:rPr>
              <w:t xml:space="preserve">KOPERTY BĄBELKOWE 370X480MM </w:t>
            </w:r>
            <w:r>
              <w:rPr>
                <w:color w:val="000000"/>
              </w:rPr>
              <w:lastRenderedPageBreak/>
              <w:t>OP. 10 SZT.</w:t>
            </w:r>
          </w:p>
        </w:tc>
        <w:tc>
          <w:tcPr>
            <w:tcW w:w="975" w:type="dxa"/>
            <w:tcBorders>
              <w:top w:val="nil"/>
              <w:left w:val="nil"/>
              <w:bottom w:val="single" w:sz="8" w:space="0" w:color="000000"/>
              <w:right w:val="single" w:sz="8" w:space="0" w:color="000000"/>
            </w:tcBorders>
            <w:shd w:val="clear" w:color="000000" w:fill="FFFFFF"/>
            <w:vAlign w:val="bottom"/>
            <w:hideMark/>
          </w:tcPr>
          <w:p w14:paraId="1DE1D5E7" w14:textId="77777777" w:rsidR="00A4021A" w:rsidRPr="002D4B10" w:rsidRDefault="00A4021A" w:rsidP="00C50FCE">
            <w:pPr>
              <w:jc w:val="right"/>
              <w:rPr>
                <w:color w:val="000000"/>
              </w:rPr>
            </w:pPr>
            <w:r>
              <w:rPr>
                <w:color w:val="000000"/>
              </w:rPr>
              <w:lastRenderedPageBreak/>
              <w:t>10</w:t>
            </w:r>
          </w:p>
        </w:tc>
        <w:tc>
          <w:tcPr>
            <w:tcW w:w="1612" w:type="dxa"/>
            <w:tcBorders>
              <w:top w:val="nil"/>
              <w:left w:val="nil"/>
              <w:bottom w:val="single" w:sz="8" w:space="0" w:color="000000"/>
              <w:right w:val="single" w:sz="8" w:space="0" w:color="000000"/>
            </w:tcBorders>
            <w:shd w:val="clear" w:color="000000" w:fill="FFFFFF"/>
            <w:vAlign w:val="bottom"/>
          </w:tcPr>
          <w:p w14:paraId="7BD7B846" w14:textId="2795D722"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1DC54437" w14:textId="77777777" w:rsidR="00A4021A" w:rsidRPr="002D4B10" w:rsidRDefault="00A4021A" w:rsidP="00C50FCE">
            <w:pPr>
              <w:jc w:val="right"/>
              <w:rPr>
                <w:color w:val="000000"/>
              </w:rPr>
            </w:pPr>
          </w:p>
        </w:tc>
      </w:tr>
      <w:tr w:rsidR="00A4021A" w:rsidRPr="004549BF" w14:paraId="406FC54E" w14:textId="77777777" w:rsidTr="00AC3727">
        <w:trPr>
          <w:gridBefore w:val="1"/>
          <w:gridAfter w:val="1"/>
          <w:wBefore w:w="10" w:type="dxa"/>
          <w:wAfter w:w="8" w:type="dxa"/>
          <w:trHeight w:val="73"/>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CEC874C" w14:textId="77777777" w:rsidR="00A4021A" w:rsidRPr="002D4B10" w:rsidRDefault="00A4021A" w:rsidP="00C50FCE">
            <w:pPr>
              <w:rPr>
                <w:color w:val="000000"/>
              </w:rPr>
            </w:pPr>
            <w:r>
              <w:rPr>
                <w:color w:val="000000"/>
              </w:rPr>
              <w:t>139.</w:t>
            </w:r>
          </w:p>
        </w:tc>
        <w:tc>
          <w:tcPr>
            <w:tcW w:w="4157" w:type="dxa"/>
            <w:tcBorders>
              <w:top w:val="nil"/>
              <w:left w:val="nil"/>
              <w:bottom w:val="single" w:sz="8" w:space="0" w:color="000000"/>
              <w:right w:val="single" w:sz="8" w:space="0" w:color="000000"/>
            </w:tcBorders>
            <w:shd w:val="clear" w:color="000000" w:fill="FFFFFF"/>
            <w:vAlign w:val="bottom"/>
            <w:hideMark/>
          </w:tcPr>
          <w:p w14:paraId="290F3F75" w14:textId="77777777" w:rsidR="00A4021A" w:rsidRPr="002D4B10" w:rsidRDefault="00A4021A" w:rsidP="00C50FCE">
            <w:pPr>
              <w:rPr>
                <w:color w:val="000000"/>
              </w:rPr>
            </w:pPr>
            <w:r>
              <w:rPr>
                <w:color w:val="000000"/>
              </w:rPr>
              <w:t>TUBA KARTONOWA OKRĄGŁA, BRĄZOWA, WYM. Ø 50, DŁUGOŚĆ 325-350 MM. ; FORMAT A3, WYKONANA ZE SPIRALNEJ TEKTURY POKRYTEJ PAPIEREM, GRAMATURA 80 G/M3, GRUBOŚĆ 20-30 MM, ZAMYKANA PLASTIKOWYMI ZATYCZKAMI</w:t>
            </w:r>
          </w:p>
        </w:tc>
        <w:tc>
          <w:tcPr>
            <w:tcW w:w="975" w:type="dxa"/>
            <w:tcBorders>
              <w:top w:val="nil"/>
              <w:left w:val="nil"/>
              <w:bottom w:val="single" w:sz="8" w:space="0" w:color="000000"/>
              <w:right w:val="single" w:sz="8" w:space="0" w:color="000000"/>
            </w:tcBorders>
            <w:shd w:val="clear" w:color="000000" w:fill="FFFFFF"/>
            <w:vAlign w:val="bottom"/>
            <w:hideMark/>
          </w:tcPr>
          <w:p w14:paraId="490244F8"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771CB349" w14:textId="3A6B00D4"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316E584" w14:textId="77777777" w:rsidR="00A4021A" w:rsidRPr="002D4B10" w:rsidRDefault="00A4021A" w:rsidP="00C50FCE">
            <w:pPr>
              <w:jc w:val="right"/>
              <w:rPr>
                <w:color w:val="000000"/>
              </w:rPr>
            </w:pPr>
          </w:p>
        </w:tc>
      </w:tr>
      <w:tr w:rsidR="00A4021A" w:rsidRPr="004549BF" w14:paraId="0EE37245" w14:textId="77777777" w:rsidTr="00AC3727">
        <w:trPr>
          <w:gridBefore w:val="1"/>
          <w:gridAfter w:val="1"/>
          <w:wBefore w:w="10" w:type="dxa"/>
          <w:wAfter w:w="8" w:type="dxa"/>
          <w:trHeight w:val="73"/>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AF11EB3" w14:textId="77777777" w:rsidR="00A4021A" w:rsidRPr="002D4B10" w:rsidRDefault="00A4021A" w:rsidP="00C50FCE">
            <w:pPr>
              <w:rPr>
                <w:color w:val="000000"/>
              </w:rPr>
            </w:pPr>
            <w:r>
              <w:rPr>
                <w:color w:val="000000"/>
              </w:rPr>
              <w:t>140.</w:t>
            </w:r>
          </w:p>
        </w:tc>
        <w:tc>
          <w:tcPr>
            <w:tcW w:w="4157" w:type="dxa"/>
            <w:tcBorders>
              <w:top w:val="nil"/>
              <w:left w:val="nil"/>
              <w:bottom w:val="single" w:sz="8" w:space="0" w:color="000000"/>
              <w:right w:val="single" w:sz="8" w:space="0" w:color="000000"/>
            </w:tcBorders>
            <w:shd w:val="clear" w:color="000000" w:fill="FFFFFF"/>
            <w:vAlign w:val="bottom"/>
            <w:hideMark/>
          </w:tcPr>
          <w:p w14:paraId="2F3378F1" w14:textId="77777777" w:rsidR="00A4021A" w:rsidRPr="002D4B10" w:rsidRDefault="00A4021A" w:rsidP="00C50FCE">
            <w:pPr>
              <w:rPr>
                <w:color w:val="000000"/>
              </w:rPr>
            </w:pPr>
            <w:r>
              <w:rPr>
                <w:color w:val="000000"/>
              </w:rPr>
              <w:t>TUBA KARTONOWA OKRĄGLA, BRĄZOWA, WYM. Ø 50, DŁUGOŚĆ 425-460 MM, FORMAT A3/A2,  WYKONANA ZE SPIRALNEJ TEKTURY POKRYTEJ PAPIEREM, GRAMATURA 80 G/M3, GRUBOŚĆ 20-30 MM, ZAMYKANA PLASTIKOWYMI ZATYCZKAMI</w:t>
            </w:r>
          </w:p>
        </w:tc>
        <w:tc>
          <w:tcPr>
            <w:tcW w:w="975" w:type="dxa"/>
            <w:tcBorders>
              <w:top w:val="nil"/>
              <w:left w:val="nil"/>
              <w:bottom w:val="single" w:sz="8" w:space="0" w:color="000000"/>
              <w:right w:val="single" w:sz="8" w:space="0" w:color="000000"/>
            </w:tcBorders>
            <w:shd w:val="clear" w:color="000000" w:fill="FFFFFF"/>
            <w:vAlign w:val="bottom"/>
            <w:hideMark/>
          </w:tcPr>
          <w:p w14:paraId="64B38D11"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5737A502" w14:textId="360BA350"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CC223C8" w14:textId="77777777" w:rsidR="00A4021A" w:rsidRPr="002D4B10" w:rsidRDefault="00A4021A" w:rsidP="00C50FCE">
            <w:pPr>
              <w:jc w:val="right"/>
              <w:rPr>
                <w:color w:val="000000"/>
              </w:rPr>
            </w:pPr>
          </w:p>
        </w:tc>
      </w:tr>
      <w:tr w:rsidR="00A4021A" w:rsidRPr="004549BF" w14:paraId="179CF5C5" w14:textId="77777777" w:rsidTr="00AC3727">
        <w:trPr>
          <w:gridBefore w:val="1"/>
          <w:gridAfter w:val="1"/>
          <w:wBefore w:w="10" w:type="dxa"/>
          <w:wAfter w:w="8" w:type="dxa"/>
          <w:trHeight w:val="73"/>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6A386E6" w14:textId="77777777" w:rsidR="00A4021A" w:rsidRPr="002D4B10" w:rsidRDefault="00A4021A" w:rsidP="00C50FCE">
            <w:pPr>
              <w:rPr>
                <w:color w:val="000000"/>
              </w:rPr>
            </w:pPr>
            <w:r>
              <w:rPr>
                <w:color w:val="000000"/>
              </w:rPr>
              <w:t>141.</w:t>
            </w:r>
          </w:p>
        </w:tc>
        <w:tc>
          <w:tcPr>
            <w:tcW w:w="4157" w:type="dxa"/>
            <w:tcBorders>
              <w:top w:val="nil"/>
              <w:left w:val="nil"/>
              <w:bottom w:val="single" w:sz="8" w:space="0" w:color="000000"/>
              <w:right w:val="single" w:sz="8" w:space="0" w:color="000000"/>
            </w:tcBorders>
            <w:shd w:val="clear" w:color="000000" w:fill="FFFFFF"/>
            <w:vAlign w:val="bottom"/>
            <w:hideMark/>
          </w:tcPr>
          <w:p w14:paraId="0A7B0A7D" w14:textId="77777777" w:rsidR="00A4021A" w:rsidRPr="002D4B10" w:rsidRDefault="00A4021A" w:rsidP="00C50FCE">
            <w:pPr>
              <w:rPr>
                <w:color w:val="000000"/>
              </w:rPr>
            </w:pPr>
            <w:r>
              <w:rPr>
                <w:color w:val="000000"/>
              </w:rPr>
              <w:t>TUBA KARTONOWA OKRĄGŁA, BRĄZOWA, WYM. Ø 50, DŁUGOŚĆ 525-560 MM, FORMAT A2,  WYKONANA ZE SPIRALNEJ TEKTURY POKRYTEJ PAPIEREM, GRAMATURA 80 G/M3, GRUBOŚĆ 20-30 MM, ZAMYKANA PLASTIKOWYMI ZATYCZKAMI</w:t>
            </w:r>
          </w:p>
        </w:tc>
        <w:tc>
          <w:tcPr>
            <w:tcW w:w="975" w:type="dxa"/>
            <w:tcBorders>
              <w:top w:val="nil"/>
              <w:left w:val="nil"/>
              <w:bottom w:val="single" w:sz="8" w:space="0" w:color="000000"/>
              <w:right w:val="single" w:sz="8" w:space="0" w:color="000000"/>
            </w:tcBorders>
            <w:shd w:val="clear" w:color="000000" w:fill="FFFFFF"/>
            <w:vAlign w:val="bottom"/>
            <w:hideMark/>
          </w:tcPr>
          <w:p w14:paraId="2D4E0439"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2504DBFF" w14:textId="77851192"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6787E95" w14:textId="77777777" w:rsidR="00A4021A" w:rsidRPr="002D4B10" w:rsidRDefault="00A4021A" w:rsidP="00C50FCE">
            <w:pPr>
              <w:jc w:val="right"/>
              <w:rPr>
                <w:color w:val="000000"/>
              </w:rPr>
            </w:pPr>
          </w:p>
        </w:tc>
      </w:tr>
      <w:tr w:rsidR="00A4021A" w:rsidRPr="004549BF" w14:paraId="5BBFF922" w14:textId="77777777" w:rsidTr="00AC3727">
        <w:trPr>
          <w:gridBefore w:val="1"/>
          <w:gridAfter w:val="1"/>
          <w:wBefore w:w="10" w:type="dxa"/>
          <w:wAfter w:w="8" w:type="dxa"/>
          <w:trHeight w:val="79"/>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B8D3FA9" w14:textId="77777777" w:rsidR="00A4021A" w:rsidRPr="002D4B10" w:rsidRDefault="00A4021A" w:rsidP="00C50FCE">
            <w:pPr>
              <w:rPr>
                <w:color w:val="000000"/>
              </w:rPr>
            </w:pPr>
            <w:r>
              <w:rPr>
                <w:color w:val="000000"/>
              </w:rPr>
              <w:t>142.</w:t>
            </w:r>
          </w:p>
        </w:tc>
        <w:tc>
          <w:tcPr>
            <w:tcW w:w="4157" w:type="dxa"/>
            <w:tcBorders>
              <w:top w:val="nil"/>
              <w:left w:val="nil"/>
              <w:bottom w:val="single" w:sz="8" w:space="0" w:color="000000"/>
              <w:right w:val="single" w:sz="8" w:space="0" w:color="000000"/>
            </w:tcBorders>
            <w:shd w:val="clear" w:color="000000" w:fill="FFFFFF"/>
            <w:vAlign w:val="bottom"/>
            <w:hideMark/>
          </w:tcPr>
          <w:p w14:paraId="74D01FF7" w14:textId="77777777" w:rsidR="00A4021A" w:rsidRPr="002D4B10" w:rsidRDefault="00A4021A" w:rsidP="00C50FCE">
            <w:pPr>
              <w:rPr>
                <w:color w:val="000000"/>
              </w:rPr>
            </w:pPr>
            <w:r>
              <w:rPr>
                <w:color w:val="000000"/>
              </w:rPr>
              <w:t>TUBA KARTONOWA OKRĄGŁA, BRĄZOWA, WYM. Ø 50, DŁUGOŚĆ 625-650 FORMAT A1,  WYKONANA ZE SPIRALNEJ TEKTURY POKRYTEJ PAPIEREM, GRAMATURA 80 G/M3, GRUBOŚĆ 20-30 MM, ZAMYKANA PLASTIKOWYMI ZATYCZKAMI</w:t>
            </w:r>
          </w:p>
        </w:tc>
        <w:tc>
          <w:tcPr>
            <w:tcW w:w="975" w:type="dxa"/>
            <w:tcBorders>
              <w:top w:val="nil"/>
              <w:left w:val="nil"/>
              <w:bottom w:val="single" w:sz="8" w:space="0" w:color="000000"/>
              <w:right w:val="single" w:sz="8" w:space="0" w:color="000000"/>
            </w:tcBorders>
            <w:shd w:val="clear" w:color="000000" w:fill="FFFFFF"/>
            <w:vAlign w:val="bottom"/>
            <w:hideMark/>
          </w:tcPr>
          <w:p w14:paraId="6F674462"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67B754F7" w14:textId="47000241"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F438130" w14:textId="77777777" w:rsidR="00A4021A" w:rsidRPr="002D4B10" w:rsidRDefault="00A4021A" w:rsidP="00C50FCE">
            <w:pPr>
              <w:jc w:val="right"/>
              <w:rPr>
                <w:color w:val="000000"/>
              </w:rPr>
            </w:pPr>
          </w:p>
        </w:tc>
      </w:tr>
      <w:tr w:rsidR="00A4021A" w:rsidRPr="004549BF" w14:paraId="0302EA57" w14:textId="77777777" w:rsidTr="00AC3727">
        <w:trPr>
          <w:gridBefore w:val="1"/>
          <w:gridAfter w:val="1"/>
          <w:wBefore w:w="10" w:type="dxa"/>
          <w:wAfter w:w="8" w:type="dxa"/>
          <w:trHeight w:val="73"/>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EC5805D" w14:textId="77777777" w:rsidR="00A4021A" w:rsidRPr="002D4B10" w:rsidRDefault="00A4021A" w:rsidP="00C50FCE">
            <w:pPr>
              <w:rPr>
                <w:color w:val="000000"/>
              </w:rPr>
            </w:pPr>
            <w:r>
              <w:rPr>
                <w:color w:val="000000"/>
              </w:rPr>
              <w:t>143.</w:t>
            </w:r>
          </w:p>
        </w:tc>
        <w:tc>
          <w:tcPr>
            <w:tcW w:w="4157" w:type="dxa"/>
            <w:tcBorders>
              <w:top w:val="nil"/>
              <w:left w:val="nil"/>
              <w:bottom w:val="single" w:sz="8" w:space="0" w:color="000000"/>
              <w:right w:val="single" w:sz="8" w:space="0" w:color="000000"/>
            </w:tcBorders>
            <w:shd w:val="clear" w:color="000000" w:fill="FFFFFF"/>
            <w:vAlign w:val="bottom"/>
            <w:hideMark/>
          </w:tcPr>
          <w:p w14:paraId="29DA6905" w14:textId="77777777" w:rsidR="00A4021A" w:rsidRPr="002D4B10" w:rsidRDefault="00A4021A" w:rsidP="00C50FCE">
            <w:pPr>
              <w:rPr>
                <w:color w:val="000000"/>
              </w:rPr>
            </w:pPr>
            <w:r>
              <w:rPr>
                <w:color w:val="000000"/>
              </w:rPr>
              <w:t>TUBA KARTONOWA OKRĄGŁA, BRĄZOWA, WYM. Ø 60, DŁUGOŚĆ 725-800 FORMAT A1,  WYKONANA ZE SPIRALNEJ TEKTURY POKRYTEJ PAPIEREM, GRAMATURA 80 G/M3, GRUBOŚĆ 20-30 MM, ZAMYKANA PLASTIKOWYMI ZATYCZKAMI</w:t>
            </w:r>
          </w:p>
        </w:tc>
        <w:tc>
          <w:tcPr>
            <w:tcW w:w="975" w:type="dxa"/>
            <w:tcBorders>
              <w:top w:val="nil"/>
              <w:left w:val="nil"/>
              <w:bottom w:val="single" w:sz="8" w:space="0" w:color="000000"/>
              <w:right w:val="single" w:sz="8" w:space="0" w:color="000000"/>
            </w:tcBorders>
            <w:shd w:val="clear" w:color="000000" w:fill="FFFFFF"/>
            <w:vAlign w:val="bottom"/>
            <w:hideMark/>
          </w:tcPr>
          <w:p w14:paraId="3AFBBAC3"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66388B6D" w14:textId="666346F6"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249C478" w14:textId="77777777" w:rsidR="00A4021A" w:rsidRPr="002D4B10" w:rsidRDefault="00A4021A" w:rsidP="00C50FCE">
            <w:pPr>
              <w:jc w:val="right"/>
              <w:rPr>
                <w:color w:val="000000"/>
              </w:rPr>
            </w:pPr>
          </w:p>
        </w:tc>
      </w:tr>
      <w:tr w:rsidR="00A4021A" w:rsidRPr="004549BF" w14:paraId="3754D23C" w14:textId="77777777" w:rsidTr="00AC3727">
        <w:trPr>
          <w:gridBefore w:val="1"/>
          <w:gridAfter w:val="1"/>
          <w:wBefore w:w="10" w:type="dxa"/>
          <w:wAfter w:w="8" w:type="dxa"/>
          <w:trHeight w:val="73"/>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1E4CEAB" w14:textId="77777777" w:rsidR="00A4021A" w:rsidRPr="002D4B10" w:rsidRDefault="00A4021A" w:rsidP="00C50FCE">
            <w:pPr>
              <w:rPr>
                <w:color w:val="000000"/>
              </w:rPr>
            </w:pPr>
            <w:r>
              <w:rPr>
                <w:color w:val="000000"/>
              </w:rPr>
              <w:t>144.</w:t>
            </w:r>
          </w:p>
        </w:tc>
        <w:tc>
          <w:tcPr>
            <w:tcW w:w="4157" w:type="dxa"/>
            <w:tcBorders>
              <w:top w:val="nil"/>
              <w:left w:val="nil"/>
              <w:bottom w:val="single" w:sz="8" w:space="0" w:color="000000"/>
              <w:right w:val="single" w:sz="8" w:space="0" w:color="000000"/>
            </w:tcBorders>
            <w:shd w:val="clear" w:color="000000" w:fill="FFFFFF"/>
            <w:vAlign w:val="bottom"/>
            <w:hideMark/>
          </w:tcPr>
          <w:p w14:paraId="61D93F67" w14:textId="77777777" w:rsidR="00A4021A" w:rsidRPr="002D4B10" w:rsidRDefault="00A4021A" w:rsidP="00C50FCE">
            <w:pPr>
              <w:rPr>
                <w:color w:val="000000"/>
              </w:rPr>
            </w:pPr>
            <w:r>
              <w:rPr>
                <w:color w:val="000000"/>
              </w:rPr>
              <w:t>TUBA KARTONOWA OKRĄGŁA, BRĄZOWA, WYM. Ø 70 MM, DŁUGOŚĆ 450 - 525 FORMAT A2,  WYKONANA ZE SPIRALNEJ TEKTURY POKRYTEJ PAPIEREM, GRAMATURA 80 G/M3, GRUBOŚĆ 20-30 MM, ZAMYKANA PLASTIKOWYMI ZATYCZKAMI</w:t>
            </w:r>
          </w:p>
        </w:tc>
        <w:tc>
          <w:tcPr>
            <w:tcW w:w="975" w:type="dxa"/>
            <w:tcBorders>
              <w:top w:val="nil"/>
              <w:left w:val="nil"/>
              <w:bottom w:val="single" w:sz="8" w:space="0" w:color="000000"/>
              <w:right w:val="single" w:sz="8" w:space="0" w:color="000000"/>
            </w:tcBorders>
            <w:shd w:val="clear" w:color="000000" w:fill="FFFFFF"/>
            <w:vAlign w:val="bottom"/>
            <w:hideMark/>
          </w:tcPr>
          <w:p w14:paraId="6662359F"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60B0017B" w14:textId="09A632EC"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B35BB07" w14:textId="77777777" w:rsidR="00A4021A" w:rsidRPr="002D4B10" w:rsidRDefault="00A4021A" w:rsidP="00C50FCE">
            <w:pPr>
              <w:jc w:val="right"/>
              <w:rPr>
                <w:color w:val="000000"/>
              </w:rPr>
            </w:pPr>
          </w:p>
        </w:tc>
      </w:tr>
      <w:tr w:rsidR="00A4021A" w:rsidRPr="004549BF" w14:paraId="1F8ACC1D" w14:textId="77777777" w:rsidTr="00AC3727">
        <w:trPr>
          <w:gridBefore w:val="1"/>
          <w:gridAfter w:val="1"/>
          <w:wBefore w:w="10" w:type="dxa"/>
          <w:wAfter w:w="8" w:type="dxa"/>
          <w:trHeight w:val="73"/>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C1227B4" w14:textId="77777777" w:rsidR="00A4021A" w:rsidRPr="002D4B10" w:rsidRDefault="00A4021A" w:rsidP="00C50FCE">
            <w:pPr>
              <w:rPr>
                <w:color w:val="000000"/>
              </w:rPr>
            </w:pPr>
            <w:r>
              <w:rPr>
                <w:color w:val="000000"/>
              </w:rPr>
              <w:t>145.</w:t>
            </w:r>
          </w:p>
        </w:tc>
        <w:tc>
          <w:tcPr>
            <w:tcW w:w="4157" w:type="dxa"/>
            <w:tcBorders>
              <w:top w:val="nil"/>
              <w:left w:val="nil"/>
              <w:bottom w:val="single" w:sz="8" w:space="0" w:color="000000"/>
              <w:right w:val="single" w:sz="8" w:space="0" w:color="000000"/>
            </w:tcBorders>
            <w:shd w:val="clear" w:color="000000" w:fill="FFFFFF"/>
            <w:vAlign w:val="bottom"/>
            <w:hideMark/>
          </w:tcPr>
          <w:p w14:paraId="6F8A1169" w14:textId="77777777" w:rsidR="00A4021A" w:rsidRPr="002D4B10" w:rsidRDefault="00A4021A" w:rsidP="00C50FCE">
            <w:pPr>
              <w:rPr>
                <w:color w:val="000000"/>
              </w:rPr>
            </w:pPr>
            <w:r>
              <w:rPr>
                <w:color w:val="000000"/>
              </w:rPr>
              <w:t>TUBA KARTONOWA OKRĄGŁA, BRĄZOWA, WYM. Ø 70, DŁUGOŚĆ 725-750 FORMAT A1,  WYKONANA ZE SPIRALNEJ TEKTURY POKRYTEJ PAPIEREM, GRAMATURA 80 G/M3, GRUBOŚĆ 20-30 MM, ZAMYKANA PLASTIKOWYMI ZATYCZKAMI</w:t>
            </w:r>
          </w:p>
        </w:tc>
        <w:tc>
          <w:tcPr>
            <w:tcW w:w="975" w:type="dxa"/>
            <w:tcBorders>
              <w:top w:val="nil"/>
              <w:left w:val="nil"/>
              <w:bottom w:val="single" w:sz="8" w:space="0" w:color="000000"/>
              <w:right w:val="single" w:sz="8" w:space="0" w:color="000000"/>
            </w:tcBorders>
            <w:shd w:val="clear" w:color="000000" w:fill="FFFFFF"/>
            <w:vAlign w:val="bottom"/>
            <w:hideMark/>
          </w:tcPr>
          <w:p w14:paraId="1ECACE00"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654D9C5B" w14:textId="47FC3C42"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D743E66" w14:textId="77777777" w:rsidR="00A4021A" w:rsidRPr="002D4B10" w:rsidRDefault="00A4021A" w:rsidP="00C50FCE">
            <w:pPr>
              <w:jc w:val="right"/>
              <w:rPr>
                <w:color w:val="000000"/>
              </w:rPr>
            </w:pPr>
          </w:p>
        </w:tc>
      </w:tr>
      <w:tr w:rsidR="00A4021A" w:rsidRPr="004549BF" w14:paraId="650FA21C" w14:textId="77777777" w:rsidTr="00AC3727">
        <w:trPr>
          <w:gridBefore w:val="1"/>
          <w:gridAfter w:val="1"/>
          <w:wBefore w:w="10" w:type="dxa"/>
          <w:wAfter w:w="8" w:type="dxa"/>
          <w:trHeight w:val="73"/>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AC52E28" w14:textId="77777777" w:rsidR="00A4021A" w:rsidRPr="002D4B10" w:rsidRDefault="00A4021A" w:rsidP="00C50FCE">
            <w:pPr>
              <w:rPr>
                <w:color w:val="000000"/>
              </w:rPr>
            </w:pPr>
            <w:r>
              <w:rPr>
                <w:color w:val="000000"/>
              </w:rPr>
              <w:t>146.</w:t>
            </w:r>
          </w:p>
        </w:tc>
        <w:tc>
          <w:tcPr>
            <w:tcW w:w="4157" w:type="dxa"/>
            <w:tcBorders>
              <w:top w:val="nil"/>
              <w:left w:val="nil"/>
              <w:bottom w:val="single" w:sz="8" w:space="0" w:color="000000"/>
              <w:right w:val="single" w:sz="8" w:space="0" w:color="000000"/>
            </w:tcBorders>
            <w:shd w:val="clear" w:color="000000" w:fill="FFFFFF"/>
            <w:vAlign w:val="bottom"/>
            <w:hideMark/>
          </w:tcPr>
          <w:p w14:paraId="69888228" w14:textId="77777777" w:rsidR="00A4021A" w:rsidRPr="002D4B10" w:rsidRDefault="00A4021A" w:rsidP="00C50FCE">
            <w:pPr>
              <w:rPr>
                <w:color w:val="000000"/>
              </w:rPr>
            </w:pPr>
            <w:r>
              <w:rPr>
                <w:color w:val="000000"/>
              </w:rPr>
              <w:t xml:space="preserve">TUBA KARTONOWA KWADRATOWA, BRĄZOWA, WYM.  Ø 100-105 MM, DŁUGOŚĆ 430-460 MM, FORMAT A2,  </w:t>
            </w:r>
            <w:r>
              <w:rPr>
                <w:color w:val="000000"/>
              </w:rPr>
              <w:lastRenderedPageBreak/>
              <w:t>WYKONANA 3 - WARSTWOWEJ TEKTURY, GRUBOŚĆ 20-30 MM, ZAMYKANA PLASTIKOWYMI ZATYCZKAMI</w:t>
            </w:r>
          </w:p>
        </w:tc>
        <w:tc>
          <w:tcPr>
            <w:tcW w:w="975" w:type="dxa"/>
            <w:tcBorders>
              <w:top w:val="nil"/>
              <w:left w:val="nil"/>
              <w:bottom w:val="single" w:sz="8" w:space="0" w:color="000000"/>
              <w:right w:val="single" w:sz="8" w:space="0" w:color="000000"/>
            </w:tcBorders>
            <w:shd w:val="clear" w:color="000000" w:fill="FFFFFF"/>
            <w:vAlign w:val="bottom"/>
            <w:hideMark/>
          </w:tcPr>
          <w:p w14:paraId="34F61944" w14:textId="77777777" w:rsidR="00A4021A" w:rsidRPr="002D4B10" w:rsidRDefault="00A4021A" w:rsidP="00C50FCE">
            <w:pPr>
              <w:jc w:val="right"/>
              <w:rPr>
                <w:color w:val="000000"/>
              </w:rPr>
            </w:pPr>
            <w:r>
              <w:rPr>
                <w:color w:val="000000"/>
              </w:rPr>
              <w:lastRenderedPageBreak/>
              <w:t>10</w:t>
            </w:r>
          </w:p>
        </w:tc>
        <w:tc>
          <w:tcPr>
            <w:tcW w:w="1612" w:type="dxa"/>
            <w:tcBorders>
              <w:top w:val="nil"/>
              <w:left w:val="nil"/>
              <w:bottom w:val="single" w:sz="8" w:space="0" w:color="000000"/>
              <w:right w:val="single" w:sz="8" w:space="0" w:color="000000"/>
            </w:tcBorders>
            <w:shd w:val="clear" w:color="000000" w:fill="FFFFFF"/>
            <w:vAlign w:val="bottom"/>
          </w:tcPr>
          <w:p w14:paraId="60340C49" w14:textId="32A0967B"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7C82A68" w14:textId="77777777" w:rsidR="00A4021A" w:rsidRPr="002D4B10" w:rsidRDefault="00A4021A" w:rsidP="00C50FCE">
            <w:pPr>
              <w:jc w:val="right"/>
              <w:rPr>
                <w:color w:val="000000"/>
              </w:rPr>
            </w:pPr>
          </w:p>
        </w:tc>
      </w:tr>
      <w:tr w:rsidR="00A4021A" w:rsidRPr="004549BF" w14:paraId="408030CE" w14:textId="77777777" w:rsidTr="00AC3727">
        <w:trPr>
          <w:gridBefore w:val="1"/>
          <w:gridAfter w:val="1"/>
          <w:wBefore w:w="10" w:type="dxa"/>
          <w:wAfter w:w="8" w:type="dxa"/>
          <w:trHeight w:val="73"/>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3CAED35" w14:textId="77777777" w:rsidR="00A4021A" w:rsidRPr="002D4B10" w:rsidRDefault="00A4021A" w:rsidP="00C50FCE">
            <w:pPr>
              <w:rPr>
                <w:color w:val="000000"/>
              </w:rPr>
            </w:pPr>
            <w:r>
              <w:rPr>
                <w:color w:val="000000"/>
              </w:rPr>
              <w:t>147.</w:t>
            </w:r>
          </w:p>
        </w:tc>
        <w:tc>
          <w:tcPr>
            <w:tcW w:w="4157" w:type="dxa"/>
            <w:tcBorders>
              <w:top w:val="nil"/>
              <w:left w:val="nil"/>
              <w:bottom w:val="single" w:sz="8" w:space="0" w:color="000000"/>
              <w:right w:val="single" w:sz="8" w:space="0" w:color="000000"/>
            </w:tcBorders>
            <w:shd w:val="clear" w:color="000000" w:fill="FFFFFF"/>
            <w:vAlign w:val="bottom"/>
            <w:hideMark/>
          </w:tcPr>
          <w:p w14:paraId="3AFAC659" w14:textId="77777777" w:rsidR="00A4021A" w:rsidRPr="002D4B10" w:rsidRDefault="00A4021A" w:rsidP="00C50FCE">
            <w:pPr>
              <w:rPr>
                <w:color w:val="000000"/>
              </w:rPr>
            </w:pPr>
            <w:r>
              <w:rPr>
                <w:color w:val="000000"/>
              </w:rPr>
              <w:t>TUBA KARTONOWA KWADRATOWA, BRĄZOWA, WYM.  Ø 100-105 MM, DŁUGOŚĆ 6500-750 MM, FORMAT A1/B2,  WYKONANA 3 - WARSTWOWEJ TEKTURY,  GRUBOŚĆ 20-30 MM, ZAMYKANA PLASTIKOWYMI ZATYCZKAMI</w:t>
            </w:r>
          </w:p>
        </w:tc>
        <w:tc>
          <w:tcPr>
            <w:tcW w:w="975" w:type="dxa"/>
            <w:tcBorders>
              <w:top w:val="nil"/>
              <w:left w:val="nil"/>
              <w:bottom w:val="single" w:sz="8" w:space="0" w:color="000000"/>
              <w:right w:val="single" w:sz="8" w:space="0" w:color="000000"/>
            </w:tcBorders>
            <w:shd w:val="clear" w:color="000000" w:fill="FFFFFF"/>
            <w:vAlign w:val="bottom"/>
            <w:hideMark/>
          </w:tcPr>
          <w:p w14:paraId="419811BC"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01ED2521" w14:textId="55B9B2B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1B60F93" w14:textId="77777777" w:rsidR="00A4021A" w:rsidRPr="002D4B10" w:rsidRDefault="00A4021A" w:rsidP="00C50FCE">
            <w:pPr>
              <w:jc w:val="right"/>
              <w:rPr>
                <w:color w:val="000000"/>
              </w:rPr>
            </w:pPr>
          </w:p>
        </w:tc>
      </w:tr>
      <w:tr w:rsidR="00A4021A" w:rsidRPr="004549BF" w14:paraId="6C8A48F4" w14:textId="77777777" w:rsidTr="00AC3727">
        <w:trPr>
          <w:gridBefore w:val="1"/>
          <w:gridAfter w:val="1"/>
          <w:wBefore w:w="10" w:type="dxa"/>
          <w:wAfter w:w="8" w:type="dxa"/>
          <w:trHeight w:val="58"/>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0DD145E" w14:textId="77777777" w:rsidR="00A4021A" w:rsidRPr="002D4B10" w:rsidRDefault="00A4021A" w:rsidP="00C50FCE">
            <w:pPr>
              <w:rPr>
                <w:color w:val="000000"/>
              </w:rPr>
            </w:pPr>
            <w:r>
              <w:rPr>
                <w:color w:val="000000"/>
              </w:rPr>
              <w:t>148.</w:t>
            </w:r>
          </w:p>
        </w:tc>
        <w:tc>
          <w:tcPr>
            <w:tcW w:w="4157" w:type="dxa"/>
            <w:tcBorders>
              <w:top w:val="nil"/>
              <w:left w:val="nil"/>
              <w:bottom w:val="single" w:sz="8" w:space="0" w:color="000000"/>
              <w:right w:val="single" w:sz="8" w:space="0" w:color="000000"/>
            </w:tcBorders>
            <w:shd w:val="clear" w:color="000000" w:fill="FFFFFF"/>
            <w:vAlign w:val="bottom"/>
            <w:hideMark/>
          </w:tcPr>
          <w:p w14:paraId="0C631B90" w14:textId="2B4B98DC" w:rsidR="00A4021A" w:rsidRPr="002D4B10" w:rsidRDefault="00A4021A" w:rsidP="00C50FCE">
            <w:pPr>
              <w:rPr>
                <w:color w:val="000000"/>
              </w:rPr>
            </w:pPr>
            <w:r>
              <w:rPr>
                <w:color w:val="000000"/>
              </w:rPr>
              <w:t>KARTON POCZTOWY, BRĄZOWY, WYM. 350X250X90, WYKONANY Z 3-WARSTWOWEJ TEKTURY, WYPOSAŻONY W ZAKŁADKĘ ZABEZPIECZAJĄCĄ ZAMKNIĘCIE,</w:t>
            </w:r>
            <w:r w:rsidR="007337A7">
              <w:rPr>
                <w:color w:val="000000"/>
              </w:rPr>
              <w:t xml:space="preserve"> </w:t>
            </w:r>
            <w:r>
              <w:rPr>
                <w:color w:val="000000"/>
              </w:rPr>
              <w:t>podane wymiary mogą różnic się o ok. 10 % (+/-)</w:t>
            </w:r>
          </w:p>
        </w:tc>
        <w:tc>
          <w:tcPr>
            <w:tcW w:w="975" w:type="dxa"/>
            <w:tcBorders>
              <w:top w:val="nil"/>
              <w:left w:val="nil"/>
              <w:bottom w:val="single" w:sz="8" w:space="0" w:color="000000"/>
              <w:right w:val="single" w:sz="8" w:space="0" w:color="000000"/>
            </w:tcBorders>
            <w:shd w:val="clear" w:color="000000" w:fill="FFFFFF"/>
            <w:vAlign w:val="bottom"/>
            <w:hideMark/>
          </w:tcPr>
          <w:p w14:paraId="51252CBE"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1A324F2A" w14:textId="500AF67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1713C571" w14:textId="77777777" w:rsidR="00A4021A" w:rsidRPr="002D4B10" w:rsidRDefault="00A4021A" w:rsidP="00C50FCE">
            <w:pPr>
              <w:jc w:val="right"/>
              <w:rPr>
                <w:color w:val="000000"/>
              </w:rPr>
            </w:pPr>
          </w:p>
        </w:tc>
      </w:tr>
      <w:tr w:rsidR="00A4021A" w:rsidRPr="004549BF" w14:paraId="69816C9A" w14:textId="77777777" w:rsidTr="00AC3727">
        <w:trPr>
          <w:gridBefore w:val="1"/>
          <w:gridAfter w:val="1"/>
          <w:wBefore w:w="10" w:type="dxa"/>
          <w:wAfter w:w="8" w:type="dxa"/>
          <w:trHeight w:val="5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01DAEBB" w14:textId="77777777" w:rsidR="00A4021A" w:rsidRPr="002D4B10" w:rsidRDefault="00A4021A" w:rsidP="00C50FCE">
            <w:pPr>
              <w:rPr>
                <w:color w:val="000000"/>
              </w:rPr>
            </w:pPr>
            <w:r>
              <w:rPr>
                <w:color w:val="000000"/>
              </w:rPr>
              <w:t>149.</w:t>
            </w:r>
          </w:p>
        </w:tc>
        <w:tc>
          <w:tcPr>
            <w:tcW w:w="4157" w:type="dxa"/>
            <w:tcBorders>
              <w:top w:val="nil"/>
              <w:left w:val="nil"/>
              <w:bottom w:val="single" w:sz="8" w:space="0" w:color="000000"/>
              <w:right w:val="single" w:sz="8" w:space="0" w:color="000000"/>
            </w:tcBorders>
            <w:shd w:val="clear" w:color="000000" w:fill="FFFFFF"/>
            <w:vAlign w:val="bottom"/>
            <w:hideMark/>
          </w:tcPr>
          <w:p w14:paraId="5DC4F999" w14:textId="77777777" w:rsidR="00A4021A" w:rsidRPr="002D4B10" w:rsidRDefault="00A4021A" w:rsidP="00C50FCE">
            <w:pPr>
              <w:rPr>
                <w:color w:val="000000"/>
              </w:rPr>
            </w:pPr>
            <w:r>
              <w:rPr>
                <w:color w:val="000000"/>
              </w:rPr>
              <w:t>KARTON POCZTOWY, BIAŁY, WYM. 250X160X100, WYKONANY Z 3-WARSTWOWEJ TEKTURY, WYPOSAŻONY W ZAKŁADKĘ ZABEZPIECZAJĄCĄ ZAMKNIĘCIE , podane wymiary mogą różnic się o ok. 10 % (+/-)</w:t>
            </w:r>
          </w:p>
        </w:tc>
        <w:tc>
          <w:tcPr>
            <w:tcW w:w="975" w:type="dxa"/>
            <w:tcBorders>
              <w:top w:val="nil"/>
              <w:left w:val="nil"/>
              <w:bottom w:val="single" w:sz="8" w:space="0" w:color="000000"/>
              <w:right w:val="single" w:sz="8" w:space="0" w:color="000000"/>
            </w:tcBorders>
            <w:shd w:val="clear" w:color="000000" w:fill="FFFFFF"/>
            <w:vAlign w:val="bottom"/>
            <w:hideMark/>
          </w:tcPr>
          <w:p w14:paraId="68A84F3A"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1BF44C73" w14:textId="4F9F26F3"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6258C3B" w14:textId="77777777" w:rsidR="00A4021A" w:rsidRPr="002D4B10" w:rsidRDefault="00A4021A" w:rsidP="00C50FCE">
            <w:pPr>
              <w:jc w:val="right"/>
              <w:rPr>
                <w:color w:val="000000"/>
              </w:rPr>
            </w:pPr>
          </w:p>
        </w:tc>
      </w:tr>
      <w:tr w:rsidR="00A4021A" w:rsidRPr="004549BF" w14:paraId="4A4970E3" w14:textId="77777777" w:rsidTr="00AC3727">
        <w:trPr>
          <w:gridBefore w:val="1"/>
          <w:gridAfter w:val="1"/>
          <w:wBefore w:w="10" w:type="dxa"/>
          <w:wAfter w:w="8" w:type="dxa"/>
          <w:trHeight w:val="58"/>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530407D" w14:textId="77777777" w:rsidR="00A4021A" w:rsidRPr="002D4B10" w:rsidRDefault="00A4021A" w:rsidP="00C50FCE">
            <w:pPr>
              <w:rPr>
                <w:color w:val="000000"/>
              </w:rPr>
            </w:pPr>
            <w:r>
              <w:rPr>
                <w:color w:val="000000"/>
              </w:rPr>
              <w:t>150.</w:t>
            </w:r>
          </w:p>
        </w:tc>
        <w:tc>
          <w:tcPr>
            <w:tcW w:w="4157" w:type="dxa"/>
            <w:tcBorders>
              <w:top w:val="nil"/>
              <w:left w:val="nil"/>
              <w:bottom w:val="single" w:sz="8" w:space="0" w:color="000000"/>
              <w:right w:val="single" w:sz="8" w:space="0" w:color="000000"/>
            </w:tcBorders>
            <w:shd w:val="clear" w:color="000000" w:fill="FFFFFF"/>
            <w:vAlign w:val="bottom"/>
            <w:hideMark/>
          </w:tcPr>
          <w:p w14:paraId="4726CE81" w14:textId="77777777" w:rsidR="00A4021A" w:rsidRPr="002D4B10" w:rsidRDefault="00A4021A" w:rsidP="00C50FCE">
            <w:pPr>
              <w:rPr>
                <w:color w:val="000000"/>
              </w:rPr>
            </w:pPr>
            <w:r>
              <w:rPr>
                <w:color w:val="000000"/>
              </w:rPr>
              <w:t>KARTON POCZTOWY, BRĄZOWY, WYM. 250X160X100, WYKONANY Z 3-WARSTWOWEJ TEKTURY, WYPOSAŻONY W ZAKŁADKĘ ZABEZPIECZAJĄCĄ ZAMKNIĘCIE, podane wymiary mogą różnic się o ok. 10 % (+/-)</w:t>
            </w:r>
          </w:p>
        </w:tc>
        <w:tc>
          <w:tcPr>
            <w:tcW w:w="975" w:type="dxa"/>
            <w:tcBorders>
              <w:top w:val="nil"/>
              <w:left w:val="nil"/>
              <w:bottom w:val="single" w:sz="8" w:space="0" w:color="000000"/>
              <w:right w:val="single" w:sz="8" w:space="0" w:color="000000"/>
            </w:tcBorders>
            <w:shd w:val="clear" w:color="000000" w:fill="FFFFFF"/>
            <w:vAlign w:val="bottom"/>
            <w:hideMark/>
          </w:tcPr>
          <w:p w14:paraId="36CD1590"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74C101F6" w14:textId="27A616B0"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B75339A" w14:textId="77777777" w:rsidR="00A4021A" w:rsidRPr="002D4B10" w:rsidRDefault="00A4021A" w:rsidP="00C50FCE">
            <w:pPr>
              <w:jc w:val="right"/>
              <w:rPr>
                <w:color w:val="000000"/>
              </w:rPr>
            </w:pPr>
          </w:p>
        </w:tc>
      </w:tr>
      <w:tr w:rsidR="00A4021A" w:rsidRPr="004549BF" w14:paraId="7765080B" w14:textId="77777777" w:rsidTr="00AC3727">
        <w:trPr>
          <w:gridBefore w:val="1"/>
          <w:gridAfter w:val="1"/>
          <w:wBefore w:w="10" w:type="dxa"/>
          <w:wAfter w:w="8" w:type="dxa"/>
          <w:trHeight w:val="58"/>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E7C9B6A" w14:textId="77777777" w:rsidR="00A4021A" w:rsidRPr="002D4B10" w:rsidRDefault="00A4021A" w:rsidP="00C50FCE">
            <w:pPr>
              <w:rPr>
                <w:color w:val="000000"/>
              </w:rPr>
            </w:pPr>
            <w:r>
              <w:rPr>
                <w:color w:val="000000"/>
              </w:rPr>
              <w:t>151.</w:t>
            </w:r>
          </w:p>
        </w:tc>
        <w:tc>
          <w:tcPr>
            <w:tcW w:w="4157" w:type="dxa"/>
            <w:tcBorders>
              <w:top w:val="nil"/>
              <w:left w:val="nil"/>
              <w:bottom w:val="single" w:sz="8" w:space="0" w:color="000000"/>
              <w:right w:val="single" w:sz="8" w:space="0" w:color="000000"/>
            </w:tcBorders>
            <w:shd w:val="clear" w:color="000000" w:fill="FFFFFF"/>
            <w:vAlign w:val="bottom"/>
            <w:hideMark/>
          </w:tcPr>
          <w:p w14:paraId="0D632161" w14:textId="77777777" w:rsidR="00A4021A" w:rsidRPr="002D4B10" w:rsidRDefault="00A4021A" w:rsidP="00C50FCE">
            <w:pPr>
              <w:rPr>
                <w:color w:val="000000"/>
              </w:rPr>
            </w:pPr>
            <w:r>
              <w:rPr>
                <w:color w:val="000000"/>
              </w:rPr>
              <w:t>KARTON POCZTOWY, BRĄZOWY, WYM. 350X250X150, WYKONANY Z 3-WARSTWOWEJ TEKTURY, WYPOSAŻONY W ZAKŁADKĘ ZABEZPIECZAJĄCĄ ZAMKNIĘCIE, podane wymiary mogą różnic się o ok. 10 % (+/-)</w:t>
            </w:r>
          </w:p>
        </w:tc>
        <w:tc>
          <w:tcPr>
            <w:tcW w:w="975" w:type="dxa"/>
            <w:tcBorders>
              <w:top w:val="nil"/>
              <w:left w:val="nil"/>
              <w:bottom w:val="single" w:sz="8" w:space="0" w:color="000000"/>
              <w:right w:val="single" w:sz="8" w:space="0" w:color="000000"/>
            </w:tcBorders>
            <w:shd w:val="clear" w:color="000000" w:fill="FFFFFF"/>
            <w:vAlign w:val="bottom"/>
            <w:hideMark/>
          </w:tcPr>
          <w:p w14:paraId="2F04410F"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5140A67A" w14:textId="29C132AF"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83F81D8" w14:textId="77777777" w:rsidR="00A4021A" w:rsidRPr="002D4B10" w:rsidRDefault="00A4021A" w:rsidP="00C50FCE">
            <w:pPr>
              <w:jc w:val="right"/>
              <w:rPr>
                <w:color w:val="000000"/>
              </w:rPr>
            </w:pPr>
          </w:p>
        </w:tc>
      </w:tr>
      <w:tr w:rsidR="00A4021A" w:rsidRPr="004549BF" w14:paraId="6CA19931" w14:textId="77777777" w:rsidTr="00AC3727">
        <w:trPr>
          <w:gridBefore w:val="1"/>
          <w:gridAfter w:val="1"/>
          <w:wBefore w:w="10" w:type="dxa"/>
          <w:wAfter w:w="8" w:type="dxa"/>
          <w:trHeight w:val="58"/>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9F28042" w14:textId="77777777" w:rsidR="00A4021A" w:rsidRPr="002D4B10" w:rsidRDefault="00A4021A" w:rsidP="00C50FCE">
            <w:pPr>
              <w:rPr>
                <w:color w:val="000000"/>
              </w:rPr>
            </w:pPr>
            <w:r>
              <w:rPr>
                <w:color w:val="000000"/>
              </w:rPr>
              <w:t>152.</w:t>
            </w:r>
          </w:p>
        </w:tc>
        <w:tc>
          <w:tcPr>
            <w:tcW w:w="4157" w:type="dxa"/>
            <w:tcBorders>
              <w:top w:val="nil"/>
              <w:left w:val="nil"/>
              <w:bottom w:val="single" w:sz="8" w:space="0" w:color="000000"/>
              <w:right w:val="single" w:sz="8" w:space="0" w:color="000000"/>
            </w:tcBorders>
            <w:shd w:val="clear" w:color="000000" w:fill="FFFFFF"/>
            <w:vAlign w:val="bottom"/>
            <w:hideMark/>
          </w:tcPr>
          <w:p w14:paraId="672F6454" w14:textId="77777777" w:rsidR="00A4021A" w:rsidRPr="002D4B10" w:rsidRDefault="00A4021A" w:rsidP="00C50FCE">
            <w:pPr>
              <w:rPr>
                <w:color w:val="000000"/>
              </w:rPr>
            </w:pPr>
            <w:r>
              <w:rPr>
                <w:color w:val="000000"/>
              </w:rPr>
              <w:t>KARTON POCZTOWY, BRĄZOWY, WYM. 330X220X70, WYKONANY Z 3-WARSTWOWEJ TEKTURY, WYPOSAŻONY W ZAKŁADKĘ ZABEZPIECZAJĄCĄ ZAMKNIĘCIE, podane wymiary mogą różnic się o ok. 10 % (+/-)</w:t>
            </w:r>
          </w:p>
        </w:tc>
        <w:tc>
          <w:tcPr>
            <w:tcW w:w="975" w:type="dxa"/>
            <w:tcBorders>
              <w:top w:val="nil"/>
              <w:left w:val="nil"/>
              <w:bottom w:val="single" w:sz="8" w:space="0" w:color="000000"/>
              <w:right w:val="single" w:sz="8" w:space="0" w:color="000000"/>
            </w:tcBorders>
            <w:shd w:val="clear" w:color="000000" w:fill="FFFFFF"/>
            <w:vAlign w:val="bottom"/>
            <w:hideMark/>
          </w:tcPr>
          <w:p w14:paraId="2028CA34"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57E1DEA4" w14:textId="73C227C2"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F272ACC" w14:textId="77777777" w:rsidR="00A4021A" w:rsidRPr="002D4B10" w:rsidRDefault="00A4021A" w:rsidP="00C50FCE">
            <w:pPr>
              <w:jc w:val="right"/>
              <w:rPr>
                <w:color w:val="000000"/>
              </w:rPr>
            </w:pPr>
          </w:p>
        </w:tc>
      </w:tr>
      <w:tr w:rsidR="00A4021A" w:rsidRPr="004549BF" w14:paraId="0161416F" w14:textId="77777777" w:rsidTr="00AC3727">
        <w:trPr>
          <w:gridBefore w:val="1"/>
          <w:gridAfter w:val="1"/>
          <w:wBefore w:w="10" w:type="dxa"/>
          <w:wAfter w:w="8" w:type="dxa"/>
          <w:trHeight w:val="58"/>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E7ED8C7" w14:textId="77777777" w:rsidR="00A4021A" w:rsidRPr="002D4B10" w:rsidRDefault="00A4021A" w:rsidP="00C50FCE">
            <w:pPr>
              <w:rPr>
                <w:color w:val="000000"/>
              </w:rPr>
            </w:pPr>
            <w:r>
              <w:rPr>
                <w:color w:val="000000"/>
              </w:rPr>
              <w:t>153.</w:t>
            </w:r>
          </w:p>
        </w:tc>
        <w:tc>
          <w:tcPr>
            <w:tcW w:w="4157" w:type="dxa"/>
            <w:tcBorders>
              <w:top w:val="nil"/>
              <w:left w:val="nil"/>
              <w:bottom w:val="single" w:sz="8" w:space="0" w:color="000000"/>
              <w:right w:val="single" w:sz="8" w:space="0" w:color="000000"/>
            </w:tcBorders>
            <w:shd w:val="clear" w:color="000000" w:fill="FFFFFF"/>
            <w:vAlign w:val="bottom"/>
            <w:hideMark/>
          </w:tcPr>
          <w:p w14:paraId="334EF407" w14:textId="77777777" w:rsidR="00A4021A" w:rsidRPr="002D4B10" w:rsidRDefault="00A4021A" w:rsidP="00C50FCE">
            <w:pPr>
              <w:rPr>
                <w:color w:val="000000"/>
              </w:rPr>
            </w:pPr>
            <w:r>
              <w:rPr>
                <w:color w:val="000000"/>
              </w:rPr>
              <w:t>KARTON POCZTOWY, BRĄZOWY, WYM. 310X220X55, WYKONANY Z 3-WARSTWOWEJ TEKTURY, WYPOSAŻONY W ZAKŁADKĘ ZABEZPIECZAJĄCĄ ZAMKNIĘCIE, podane wymiary mogą różnic się o ok. 10 % (+/-)</w:t>
            </w:r>
          </w:p>
        </w:tc>
        <w:tc>
          <w:tcPr>
            <w:tcW w:w="975" w:type="dxa"/>
            <w:tcBorders>
              <w:top w:val="nil"/>
              <w:left w:val="nil"/>
              <w:bottom w:val="single" w:sz="8" w:space="0" w:color="000000"/>
              <w:right w:val="single" w:sz="8" w:space="0" w:color="000000"/>
            </w:tcBorders>
            <w:shd w:val="clear" w:color="000000" w:fill="FFFFFF"/>
            <w:vAlign w:val="bottom"/>
            <w:hideMark/>
          </w:tcPr>
          <w:p w14:paraId="76F4910C"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1F6D77C4" w14:textId="7A7C228D"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5985E2A" w14:textId="77777777" w:rsidR="00A4021A" w:rsidRPr="002D4B10" w:rsidRDefault="00A4021A" w:rsidP="00C50FCE">
            <w:pPr>
              <w:jc w:val="right"/>
              <w:rPr>
                <w:color w:val="000000"/>
              </w:rPr>
            </w:pPr>
          </w:p>
        </w:tc>
      </w:tr>
      <w:tr w:rsidR="00A4021A" w:rsidRPr="004549BF" w14:paraId="002080F5" w14:textId="77777777" w:rsidTr="00AC3727">
        <w:trPr>
          <w:gridBefore w:val="1"/>
          <w:gridAfter w:val="1"/>
          <w:wBefore w:w="10" w:type="dxa"/>
          <w:wAfter w:w="8" w:type="dxa"/>
          <w:trHeight w:val="58"/>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B180071" w14:textId="77777777" w:rsidR="00A4021A" w:rsidRPr="002D4B10" w:rsidRDefault="00A4021A" w:rsidP="00C50FCE">
            <w:pPr>
              <w:rPr>
                <w:color w:val="000000"/>
              </w:rPr>
            </w:pPr>
            <w:r>
              <w:rPr>
                <w:color w:val="000000"/>
              </w:rPr>
              <w:lastRenderedPageBreak/>
              <w:t>154.</w:t>
            </w:r>
          </w:p>
        </w:tc>
        <w:tc>
          <w:tcPr>
            <w:tcW w:w="4157" w:type="dxa"/>
            <w:tcBorders>
              <w:top w:val="nil"/>
              <w:left w:val="nil"/>
              <w:bottom w:val="single" w:sz="8" w:space="0" w:color="000000"/>
              <w:right w:val="single" w:sz="8" w:space="0" w:color="000000"/>
            </w:tcBorders>
            <w:shd w:val="clear" w:color="000000" w:fill="FFFFFF"/>
            <w:vAlign w:val="bottom"/>
            <w:hideMark/>
          </w:tcPr>
          <w:p w14:paraId="32D59C9C" w14:textId="77777777" w:rsidR="00A4021A" w:rsidRPr="002D4B10" w:rsidRDefault="00A4021A" w:rsidP="00C50FCE">
            <w:pPr>
              <w:rPr>
                <w:color w:val="000000"/>
              </w:rPr>
            </w:pPr>
            <w:r>
              <w:rPr>
                <w:color w:val="000000"/>
              </w:rPr>
              <w:t>KARTON POCZTOWY PŁASKI, BRĄZOWY, WYM. 180X120X40, WYKONANY Z 3-WARSTWOWEJ TEKTURY, WYPOSAŻONY W ZAKŁADKĘ ZABEZPIECZAJĄCĄ ZAMKNIĘCIE, podane wymiary mogą różnic się o ok. 10 % (+/-)</w:t>
            </w:r>
          </w:p>
        </w:tc>
        <w:tc>
          <w:tcPr>
            <w:tcW w:w="975" w:type="dxa"/>
            <w:tcBorders>
              <w:top w:val="nil"/>
              <w:left w:val="nil"/>
              <w:bottom w:val="single" w:sz="8" w:space="0" w:color="000000"/>
              <w:right w:val="single" w:sz="8" w:space="0" w:color="000000"/>
            </w:tcBorders>
            <w:shd w:val="clear" w:color="000000" w:fill="FFFFFF"/>
            <w:vAlign w:val="bottom"/>
            <w:hideMark/>
          </w:tcPr>
          <w:p w14:paraId="47E5DC6F"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584662A8" w14:textId="07467CC7"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1F439E66" w14:textId="77777777" w:rsidR="00A4021A" w:rsidRPr="002D4B10" w:rsidRDefault="00A4021A" w:rsidP="00C50FCE">
            <w:pPr>
              <w:jc w:val="right"/>
              <w:rPr>
                <w:color w:val="000000"/>
              </w:rPr>
            </w:pPr>
          </w:p>
        </w:tc>
      </w:tr>
      <w:tr w:rsidR="00A4021A" w:rsidRPr="004549BF" w14:paraId="3F2A1D1D" w14:textId="77777777" w:rsidTr="00AC3727">
        <w:trPr>
          <w:gridBefore w:val="1"/>
          <w:gridAfter w:val="1"/>
          <w:wBefore w:w="10" w:type="dxa"/>
          <w:wAfter w:w="8" w:type="dxa"/>
          <w:trHeight w:val="58"/>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9FFD892" w14:textId="77777777" w:rsidR="00A4021A" w:rsidRPr="002D4B10" w:rsidRDefault="00A4021A" w:rsidP="00C50FCE">
            <w:pPr>
              <w:rPr>
                <w:color w:val="000000"/>
              </w:rPr>
            </w:pPr>
            <w:r>
              <w:rPr>
                <w:color w:val="000000"/>
              </w:rPr>
              <w:t>155.</w:t>
            </w:r>
          </w:p>
        </w:tc>
        <w:tc>
          <w:tcPr>
            <w:tcW w:w="4157" w:type="dxa"/>
            <w:tcBorders>
              <w:top w:val="nil"/>
              <w:left w:val="nil"/>
              <w:bottom w:val="single" w:sz="8" w:space="0" w:color="000000"/>
              <w:right w:val="single" w:sz="8" w:space="0" w:color="000000"/>
            </w:tcBorders>
            <w:shd w:val="clear" w:color="000000" w:fill="FFFFFF"/>
            <w:vAlign w:val="bottom"/>
            <w:hideMark/>
          </w:tcPr>
          <w:p w14:paraId="67244144" w14:textId="77777777" w:rsidR="00A4021A" w:rsidRPr="002D4B10" w:rsidRDefault="00A4021A" w:rsidP="00C50FCE">
            <w:pPr>
              <w:rPr>
                <w:color w:val="000000"/>
              </w:rPr>
            </w:pPr>
            <w:r>
              <w:rPr>
                <w:color w:val="000000"/>
              </w:rPr>
              <w:t>KARTON POCZTOWY PŁASKI, BIAŁY, WYM. 180X120X40, WYKONANY Z 3-WARSTWOWEJ TEKTURY, WYPOSAŻONY W ZAKŁADKĘ ZABEZPIECZAJĄCĄ ZAMKNIĘCIE, podane wymiary mogą różnic się o ok. 10 % (+/-)</w:t>
            </w:r>
          </w:p>
        </w:tc>
        <w:tc>
          <w:tcPr>
            <w:tcW w:w="975" w:type="dxa"/>
            <w:tcBorders>
              <w:top w:val="nil"/>
              <w:left w:val="nil"/>
              <w:bottom w:val="single" w:sz="8" w:space="0" w:color="000000"/>
              <w:right w:val="single" w:sz="8" w:space="0" w:color="000000"/>
            </w:tcBorders>
            <w:shd w:val="clear" w:color="000000" w:fill="FFFFFF"/>
            <w:vAlign w:val="bottom"/>
            <w:hideMark/>
          </w:tcPr>
          <w:p w14:paraId="74E8A90A"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1CA9CE95" w14:textId="362D9404"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966FDF9" w14:textId="77777777" w:rsidR="00A4021A" w:rsidRPr="002D4B10" w:rsidRDefault="00A4021A" w:rsidP="00C50FCE">
            <w:pPr>
              <w:jc w:val="right"/>
              <w:rPr>
                <w:color w:val="000000"/>
              </w:rPr>
            </w:pPr>
          </w:p>
        </w:tc>
      </w:tr>
      <w:tr w:rsidR="00A4021A" w:rsidRPr="004549BF" w14:paraId="18B6FEE7" w14:textId="77777777" w:rsidTr="00AC3727">
        <w:trPr>
          <w:gridBefore w:val="1"/>
          <w:gridAfter w:val="1"/>
          <w:wBefore w:w="10" w:type="dxa"/>
          <w:wAfter w:w="8" w:type="dxa"/>
          <w:trHeight w:val="68"/>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DABAB57" w14:textId="77777777" w:rsidR="00A4021A" w:rsidRPr="002D4B10" w:rsidRDefault="00A4021A" w:rsidP="00C50FCE">
            <w:pPr>
              <w:rPr>
                <w:color w:val="000000"/>
              </w:rPr>
            </w:pPr>
            <w:r>
              <w:rPr>
                <w:color w:val="000000"/>
              </w:rPr>
              <w:t>156.</w:t>
            </w:r>
          </w:p>
        </w:tc>
        <w:tc>
          <w:tcPr>
            <w:tcW w:w="4157" w:type="dxa"/>
            <w:tcBorders>
              <w:top w:val="nil"/>
              <w:left w:val="nil"/>
              <w:bottom w:val="single" w:sz="8" w:space="0" w:color="000000"/>
              <w:right w:val="single" w:sz="8" w:space="0" w:color="000000"/>
            </w:tcBorders>
            <w:shd w:val="clear" w:color="000000" w:fill="FFFFFF"/>
            <w:vAlign w:val="bottom"/>
            <w:hideMark/>
          </w:tcPr>
          <w:p w14:paraId="4DD8FF39" w14:textId="77777777" w:rsidR="00A4021A" w:rsidRPr="002D4B10" w:rsidRDefault="00A4021A" w:rsidP="00C50FCE">
            <w:pPr>
              <w:rPr>
                <w:color w:val="000000"/>
              </w:rPr>
            </w:pPr>
            <w:r>
              <w:rPr>
                <w:color w:val="000000"/>
              </w:rPr>
              <w:t>FOLIA STRETCH PRZEZROCZYSTA, ODPORNA NA ROZDARCIA I ODKSZTAŁCENIA, ROZCIĄGNIĘCIE 150%, POLIETYLENOWA 3-WARSTWOWA, SZEROKOŚĆ 500 MM, DŁUGOŚĆ MIN. 300 M, GRUBOŚĆ 23 MIKRONY.</w:t>
            </w:r>
          </w:p>
        </w:tc>
        <w:tc>
          <w:tcPr>
            <w:tcW w:w="975" w:type="dxa"/>
            <w:tcBorders>
              <w:top w:val="nil"/>
              <w:left w:val="nil"/>
              <w:bottom w:val="single" w:sz="8" w:space="0" w:color="000000"/>
              <w:right w:val="single" w:sz="8" w:space="0" w:color="000000"/>
            </w:tcBorders>
            <w:shd w:val="clear" w:color="000000" w:fill="FFFFFF"/>
            <w:vAlign w:val="bottom"/>
            <w:hideMark/>
          </w:tcPr>
          <w:p w14:paraId="18C406A6" w14:textId="77777777" w:rsidR="00A4021A" w:rsidRPr="002D4B10" w:rsidRDefault="00A4021A" w:rsidP="00C50FCE">
            <w:pPr>
              <w:jc w:val="right"/>
              <w:rPr>
                <w:color w:val="000000"/>
              </w:rPr>
            </w:pPr>
            <w:r>
              <w:rPr>
                <w:color w:val="000000"/>
              </w:rPr>
              <w:t>8</w:t>
            </w:r>
          </w:p>
        </w:tc>
        <w:tc>
          <w:tcPr>
            <w:tcW w:w="1612" w:type="dxa"/>
            <w:tcBorders>
              <w:top w:val="nil"/>
              <w:left w:val="nil"/>
              <w:bottom w:val="single" w:sz="8" w:space="0" w:color="000000"/>
              <w:right w:val="single" w:sz="8" w:space="0" w:color="000000"/>
            </w:tcBorders>
            <w:shd w:val="clear" w:color="000000" w:fill="FFFFFF"/>
            <w:vAlign w:val="bottom"/>
          </w:tcPr>
          <w:p w14:paraId="333FD916" w14:textId="0D94405D"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377DF1C" w14:textId="77777777" w:rsidR="00A4021A" w:rsidRPr="002D4B10" w:rsidRDefault="00A4021A" w:rsidP="00C50FCE">
            <w:pPr>
              <w:jc w:val="right"/>
              <w:rPr>
                <w:color w:val="000000"/>
              </w:rPr>
            </w:pPr>
          </w:p>
        </w:tc>
      </w:tr>
      <w:tr w:rsidR="00A4021A" w:rsidRPr="004549BF" w14:paraId="24078E55" w14:textId="77777777" w:rsidTr="00AC3727">
        <w:trPr>
          <w:gridBefore w:val="1"/>
          <w:gridAfter w:val="1"/>
          <w:wBefore w:w="10" w:type="dxa"/>
          <w:wAfter w:w="8" w:type="dxa"/>
          <w:trHeight w:val="63"/>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F5DB391" w14:textId="77777777" w:rsidR="00A4021A" w:rsidRPr="002D4B10" w:rsidRDefault="00A4021A" w:rsidP="00C50FCE">
            <w:pPr>
              <w:rPr>
                <w:color w:val="000000"/>
              </w:rPr>
            </w:pPr>
            <w:r>
              <w:rPr>
                <w:color w:val="000000"/>
              </w:rPr>
              <w:t>157.</w:t>
            </w:r>
          </w:p>
        </w:tc>
        <w:tc>
          <w:tcPr>
            <w:tcW w:w="4157" w:type="dxa"/>
            <w:tcBorders>
              <w:top w:val="nil"/>
              <w:left w:val="nil"/>
              <w:bottom w:val="single" w:sz="8" w:space="0" w:color="000000"/>
              <w:right w:val="single" w:sz="8" w:space="0" w:color="000000"/>
            </w:tcBorders>
            <w:shd w:val="clear" w:color="000000" w:fill="FFFFFF"/>
            <w:vAlign w:val="bottom"/>
            <w:hideMark/>
          </w:tcPr>
          <w:p w14:paraId="08BE9EBE" w14:textId="77777777" w:rsidR="00A4021A" w:rsidRPr="002D4B10" w:rsidRDefault="00A4021A" w:rsidP="00C50FCE">
            <w:pPr>
              <w:rPr>
                <w:color w:val="000000"/>
              </w:rPr>
            </w:pPr>
            <w:r>
              <w:rPr>
                <w:color w:val="000000"/>
              </w:rPr>
              <w:t>FOLIA STRETCH CZARNA, ODPORNA NA ROZDARCIA I ODKSZTAŁCENIA, ROZCIĄGNIĘCIE 150%, POLIETYLENOWA 3-WARSTWOWA, SZEROKOŚĆ 500 MM, DŁUGOŚĆ MIN. 300 M, GRUBOŚĆ 23 MIKRONY.</w:t>
            </w:r>
          </w:p>
        </w:tc>
        <w:tc>
          <w:tcPr>
            <w:tcW w:w="975" w:type="dxa"/>
            <w:tcBorders>
              <w:top w:val="nil"/>
              <w:left w:val="nil"/>
              <w:bottom w:val="single" w:sz="8" w:space="0" w:color="000000"/>
              <w:right w:val="single" w:sz="8" w:space="0" w:color="000000"/>
            </w:tcBorders>
            <w:shd w:val="clear" w:color="000000" w:fill="FFFFFF"/>
            <w:vAlign w:val="bottom"/>
            <w:hideMark/>
          </w:tcPr>
          <w:p w14:paraId="13DC8311" w14:textId="77777777" w:rsidR="00A4021A" w:rsidRPr="002D4B10" w:rsidRDefault="00A4021A" w:rsidP="00C50FCE">
            <w:pPr>
              <w:jc w:val="right"/>
              <w:rPr>
                <w:color w:val="000000"/>
              </w:rPr>
            </w:pPr>
            <w:r>
              <w:rPr>
                <w:color w:val="000000"/>
              </w:rPr>
              <w:t>8</w:t>
            </w:r>
          </w:p>
        </w:tc>
        <w:tc>
          <w:tcPr>
            <w:tcW w:w="1612" w:type="dxa"/>
            <w:tcBorders>
              <w:top w:val="nil"/>
              <w:left w:val="nil"/>
              <w:bottom w:val="single" w:sz="8" w:space="0" w:color="000000"/>
              <w:right w:val="single" w:sz="8" w:space="0" w:color="000000"/>
            </w:tcBorders>
            <w:shd w:val="clear" w:color="000000" w:fill="FFFFFF"/>
            <w:vAlign w:val="bottom"/>
          </w:tcPr>
          <w:p w14:paraId="0D9CE4D1" w14:textId="0B75DA46"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702DDE5" w14:textId="77777777" w:rsidR="00A4021A" w:rsidRPr="002D4B10" w:rsidRDefault="00A4021A" w:rsidP="00C50FCE">
            <w:pPr>
              <w:jc w:val="right"/>
              <w:rPr>
                <w:color w:val="000000"/>
              </w:rPr>
            </w:pPr>
          </w:p>
        </w:tc>
      </w:tr>
      <w:tr w:rsidR="00A4021A" w:rsidRPr="004549BF" w14:paraId="286F533E" w14:textId="77777777" w:rsidTr="00AC3727">
        <w:trPr>
          <w:gridBefore w:val="1"/>
          <w:gridAfter w:val="1"/>
          <w:wBefore w:w="10" w:type="dxa"/>
          <w:wAfter w:w="8" w:type="dxa"/>
          <w:trHeight w:val="63"/>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0EC1B2F" w14:textId="77777777" w:rsidR="00A4021A" w:rsidRPr="002D4B10" w:rsidRDefault="00A4021A" w:rsidP="00C50FCE">
            <w:pPr>
              <w:rPr>
                <w:color w:val="000000"/>
              </w:rPr>
            </w:pPr>
            <w:r>
              <w:rPr>
                <w:color w:val="000000"/>
              </w:rPr>
              <w:t>158.</w:t>
            </w:r>
          </w:p>
        </w:tc>
        <w:tc>
          <w:tcPr>
            <w:tcW w:w="4157" w:type="dxa"/>
            <w:tcBorders>
              <w:top w:val="nil"/>
              <w:left w:val="nil"/>
              <w:bottom w:val="single" w:sz="8" w:space="0" w:color="000000"/>
              <w:right w:val="single" w:sz="8" w:space="0" w:color="000000"/>
            </w:tcBorders>
            <w:shd w:val="clear" w:color="000000" w:fill="FFFFFF"/>
            <w:vAlign w:val="bottom"/>
            <w:hideMark/>
          </w:tcPr>
          <w:p w14:paraId="0CDBBEC8" w14:textId="77777777" w:rsidR="00A4021A" w:rsidRPr="002D4B10" w:rsidRDefault="00A4021A" w:rsidP="00C50FCE">
            <w:pPr>
              <w:rPr>
                <w:color w:val="000000"/>
              </w:rPr>
            </w:pPr>
            <w:r>
              <w:rPr>
                <w:color w:val="000000"/>
              </w:rPr>
              <w:t>UNIWERSALNA FOLIA BĄBELKOWA Z PERFORACJĄ CO 300 MM, BĄBLE Ø 10, WYSOKOŚĆ 4 MM, SZEROKOŚĆ 1000 MM, DŁUGOŚĆ 100 M,  WYKONANA Z FOLII POLIETYLENOWEJ O GRUBOŚCI 60 MIKRONÓW</w:t>
            </w:r>
          </w:p>
        </w:tc>
        <w:tc>
          <w:tcPr>
            <w:tcW w:w="975" w:type="dxa"/>
            <w:tcBorders>
              <w:top w:val="nil"/>
              <w:left w:val="nil"/>
              <w:bottom w:val="single" w:sz="8" w:space="0" w:color="000000"/>
              <w:right w:val="single" w:sz="8" w:space="0" w:color="000000"/>
            </w:tcBorders>
            <w:shd w:val="clear" w:color="000000" w:fill="FFFFFF"/>
            <w:vAlign w:val="bottom"/>
            <w:hideMark/>
          </w:tcPr>
          <w:p w14:paraId="6532B6ED" w14:textId="77777777" w:rsidR="00A4021A" w:rsidRPr="002D4B10" w:rsidRDefault="00A4021A" w:rsidP="00C50FCE">
            <w:pPr>
              <w:jc w:val="right"/>
              <w:rPr>
                <w:color w:val="000000"/>
              </w:rPr>
            </w:pPr>
            <w:r>
              <w:rPr>
                <w:color w:val="000000"/>
              </w:rPr>
              <w:t>2</w:t>
            </w:r>
          </w:p>
        </w:tc>
        <w:tc>
          <w:tcPr>
            <w:tcW w:w="1612" w:type="dxa"/>
            <w:tcBorders>
              <w:top w:val="nil"/>
              <w:left w:val="nil"/>
              <w:bottom w:val="single" w:sz="8" w:space="0" w:color="000000"/>
              <w:right w:val="single" w:sz="8" w:space="0" w:color="000000"/>
            </w:tcBorders>
            <w:shd w:val="clear" w:color="000000" w:fill="FFFFFF"/>
            <w:vAlign w:val="bottom"/>
          </w:tcPr>
          <w:p w14:paraId="65A08BBF" w14:textId="43436288"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B1DFC92" w14:textId="77777777" w:rsidR="00A4021A" w:rsidRPr="002D4B10" w:rsidRDefault="00A4021A" w:rsidP="00C50FCE">
            <w:pPr>
              <w:jc w:val="right"/>
              <w:rPr>
                <w:color w:val="000000"/>
              </w:rPr>
            </w:pPr>
          </w:p>
        </w:tc>
      </w:tr>
      <w:tr w:rsidR="00A4021A" w:rsidRPr="004549BF" w14:paraId="7B8C9DB3" w14:textId="77777777" w:rsidTr="00AC3727">
        <w:trPr>
          <w:gridBefore w:val="1"/>
          <w:gridAfter w:val="1"/>
          <w:wBefore w:w="10" w:type="dxa"/>
          <w:wAfter w:w="8" w:type="dxa"/>
          <w:trHeight w:val="63"/>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1D94212" w14:textId="77777777" w:rsidR="00A4021A" w:rsidRPr="002D4B10" w:rsidRDefault="00A4021A" w:rsidP="00C50FCE">
            <w:pPr>
              <w:rPr>
                <w:color w:val="000000"/>
              </w:rPr>
            </w:pPr>
            <w:r>
              <w:rPr>
                <w:color w:val="000000"/>
              </w:rPr>
              <w:t>159.</w:t>
            </w:r>
          </w:p>
        </w:tc>
        <w:tc>
          <w:tcPr>
            <w:tcW w:w="4157" w:type="dxa"/>
            <w:tcBorders>
              <w:top w:val="nil"/>
              <w:left w:val="nil"/>
              <w:bottom w:val="single" w:sz="8" w:space="0" w:color="000000"/>
              <w:right w:val="single" w:sz="8" w:space="0" w:color="000000"/>
            </w:tcBorders>
            <w:shd w:val="clear" w:color="000000" w:fill="FFFFFF"/>
            <w:vAlign w:val="bottom"/>
            <w:hideMark/>
          </w:tcPr>
          <w:p w14:paraId="16C8907F" w14:textId="77777777" w:rsidR="00A4021A" w:rsidRPr="002D4B10" w:rsidRDefault="00A4021A" w:rsidP="00C50FCE">
            <w:pPr>
              <w:rPr>
                <w:color w:val="000000"/>
              </w:rPr>
            </w:pPr>
            <w:r>
              <w:rPr>
                <w:color w:val="000000"/>
              </w:rPr>
              <w:t>UNIWERSALNA FOLIA BĄBELKOWA Z PERFORACJĄ CO 300 MM, BĄBLE Ø 10, WYSOKOŚĆ 4 MM, SZEROKOŚĆ 500 MM, DŁUGOŚĆ 100 M, WYKONANA Z FOLII POLIETYLENOWEJ O GRUBOŚCI 60 MIKRONÓW</w:t>
            </w:r>
          </w:p>
        </w:tc>
        <w:tc>
          <w:tcPr>
            <w:tcW w:w="975" w:type="dxa"/>
            <w:tcBorders>
              <w:top w:val="nil"/>
              <w:left w:val="nil"/>
              <w:bottom w:val="single" w:sz="8" w:space="0" w:color="000000"/>
              <w:right w:val="single" w:sz="8" w:space="0" w:color="000000"/>
            </w:tcBorders>
            <w:shd w:val="clear" w:color="000000" w:fill="FFFFFF"/>
            <w:vAlign w:val="bottom"/>
            <w:hideMark/>
          </w:tcPr>
          <w:p w14:paraId="275C1774" w14:textId="77777777" w:rsidR="00A4021A" w:rsidRPr="002D4B10" w:rsidRDefault="00A4021A" w:rsidP="00C50FCE">
            <w:pPr>
              <w:jc w:val="right"/>
              <w:rPr>
                <w:color w:val="000000"/>
              </w:rPr>
            </w:pPr>
            <w:r>
              <w:rPr>
                <w:color w:val="000000"/>
              </w:rPr>
              <w:t>2</w:t>
            </w:r>
          </w:p>
        </w:tc>
        <w:tc>
          <w:tcPr>
            <w:tcW w:w="1612" w:type="dxa"/>
            <w:tcBorders>
              <w:top w:val="nil"/>
              <w:left w:val="nil"/>
              <w:bottom w:val="single" w:sz="8" w:space="0" w:color="000000"/>
              <w:right w:val="single" w:sz="8" w:space="0" w:color="000000"/>
            </w:tcBorders>
            <w:shd w:val="clear" w:color="000000" w:fill="FFFFFF"/>
            <w:vAlign w:val="bottom"/>
          </w:tcPr>
          <w:p w14:paraId="12FC8347" w14:textId="0B27D09A"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C44EEDD" w14:textId="77777777" w:rsidR="00A4021A" w:rsidRPr="002D4B10" w:rsidRDefault="00A4021A" w:rsidP="00C50FCE">
            <w:pPr>
              <w:jc w:val="right"/>
              <w:rPr>
                <w:color w:val="000000"/>
              </w:rPr>
            </w:pPr>
          </w:p>
        </w:tc>
      </w:tr>
      <w:tr w:rsidR="00A4021A" w:rsidRPr="004549BF" w14:paraId="7089C8A1"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C8AE153" w14:textId="77777777" w:rsidR="00A4021A" w:rsidRPr="002D4B10" w:rsidRDefault="00A4021A" w:rsidP="00C50FCE">
            <w:pPr>
              <w:rPr>
                <w:color w:val="000000"/>
              </w:rPr>
            </w:pPr>
            <w:r>
              <w:rPr>
                <w:color w:val="000000"/>
              </w:rPr>
              <w:t>160.</w:t>
            </w:r>
          </w:p>
        </w:tc>
        <w:tc>
          <w:tcPr>
            <w:tcW w:w="4157" w:type="dxa"/>
            <w:tcBorders>
              <w:top w:val="nil"/>
              <w:left w:val="nil"/>
              <w:bottom w:val="single" w:sz="8" w:space="0" w:color="000000"/>
              <w:right w:val="single" w:sz="8" w:space="0" w:color="000000"/>
            </w:tcBorders>
            <w:shd w:val="clear" w:color="000000" w:fill="FFFFFF"/>
            <w:vAlign w:val="bottom"/>
            <w:hideMark/>
          </w:tcPr>
          <w:p w14:paraId="56F30C63" w14:textId="77777777" w:rsidR="00A4021A" w:rsidRPr="002D4B10" w:rsidRDefault="00A4021A" w:rsidP="00C50FCE">
            <w:pPr>
              <w:rPr>
                <w:color w:val="000000"/>
              </w:rPr>
            </w:pPr>
            <w:r>
              <w:rPr>
                <w:color w:val="000000"/>
              </w:rPr>
              <w:t>PAPIER PAKOWY ROLKA MIN. 5MX100CM</w:t>
            </w:r>
          </w:p>
        </w:tc>
        <w:tc>
          <w:tcPr>
            <w:tcW w:w="975" w:type="dxa"/>
            <w:tcBorders>
              <w:top w:val="nil"/>
              <w:left w:val="nil"/>
              <w:bottom w:val="single" w:sz="8" w:space="0" w:color="000000"/>
              <w:right w:val="single" w:sz="8" w:space="0" w:color="000000"/>
            </w:tcBorders>
            <w:shd w:val="clear" w:color="000000" w:fill="FFFFFF"/>
            <w:vAlign w:val="bottom"/>
            <w:hideMark/>
          </w:tcPr>
          <w:p w14:paraId="452F06A2"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381E586F" w14:textId="117A6B94"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F335D28" w14:textId="77777777" w:rsidR="00A4021A" w:rsidRPr="002D4B10" w:rsidRDefault="00A4021A" w:rsidP="00C50FCE">
            <w:pPr>
              <w:jc w:val="right"/>
              <w:rPr>
                <w:color w:val="000000"/>
              </w:rPr>
            </w:pPr>
          </w:p>
        </w:tc>
      </w:tr>
      <w:tr w:rsidR="00A4021A" w:rsidRPr="004549BF" w14:paraId="4788B5F0"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0E2C77D" w14:textId="77777777" w:rsidR="00A4021A" w:rsidRPr="002D4B10" w:rsidRDefault="00A4021A" w:rsidP="00C50FCE">
            <w:pPr>
              <w:rPr>
                <w:color w:val="000000"/>
              </w:rPr>
            </w:pPr>
            <w:r>
              <w:rPr>
                <w:color w:val="000000"/>
              </w:rPr>
              <w:t>161.</w:t>
            </w:r>
          </w:p>
        </w:tc>
        <w:tc>
          <w:tcPr>
            <w:tcW w:w="4157" w:type="dxa"/>
            <w:tcBorders>
              <w:top w:val="nil"/>
              <w:left w:val="nil"/>
              <w:bottom w:val="single" w:sz="8" w:space="0" w:color="000000"/>
              <w:right w:val="single" w:sz="8" w:space="0" w:color="000000"/>
            </w:tcBorders>
            <w:shd w:val="clear" w:color="000000" w:fill="FFFFFF"/>
            <w:vAlign w:val="bottom"/>
            <w:hideMark/>
          </w:tcPr>
          <w:p w14:paraId="470C021E" w14:textId="77777777" w:rsidR="00A4021A" w:rsidRPr="002D4B10" w:rsidRDefault="00A4021A" w:rsidP="00C50FCE">
            <w:pPr>
              <w:rPr>
                <w:color w:val="000000"/>
              </w:rPr>
            </w:pPr>
            <w:r>
              <w:rPr>
                <w:color w:val="000000"/>
              </w:rPr>
              <w:t>PAPIER PAKOWY ROLKA MIN. 10MX100CM</w:t>
            </w:r>
          </w:p>
        </w:tc>
        <w:tc>
          <w:tcPr>
            <w:tcW w:w="975" w:type="dxa"/>
            <w:tcBorders>
              <w:top w:val="nil"/>
              <w:left w:val="nil"/>
              <w:bottom w:val="single" w:sz="8" w:space="0" w:color="000000"/>
              <w:right w:val="single" w:sz="8" w:space="0" w:color="000000"/>
            </w:tcBorders>
            <w:shd w:val="clear" w:color="000000" w:fill="FFFFFF"/>
            <w:vAlign w:val="bottom"/>
            <w:hideMark/>
          </w:tcPr>
          <w:p w14:paraId="32BA0E8B"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26CCB593" w14:textId="207DD91F"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165EA265" w14:textId="77777777" w:rsidR="00A4021A" w:rsidRPr="002D4B10" w:rsidRDefault="00A4021A" w:rsidP="00C50FCE">
            <w:pPr>
              <w:jc w:val="right"/>
              <w:rPr>
                <w:color w:val="000000"/>
              </w:rPr>
            </w:pPr>
          </w:p>
        </w:tc>
      </w:tr>
      <w:tr w:rsidR="00A4021A" w:rsidRPr="004549BF" w14:paraId="06E3F857"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2B88955" w14:textId="77777777" w:rsidR="00A4021A" w:rsidRPr="002D4B10" w:rsidRDefault="00A4021A" w:rsidP="00C50FCE">
            <w:pPr>
              <w:rPr>
                <w:color w:val="000000"/>
              </w:rPr>
            </w:pPr>
            <w:r>
              <w:rPr>
                <w:color w:val="000000"/>
              </w:rPr>
              <w:t>162.</w:t>
            </w:r>
          </w:p>
        </w:tc>
        <w:tc>
          <w:tcPr>
            <w:tcW w:w="4157" w:type="dxa"/>
            <w:tcBorders>
              <w:top w:val="nil"/>
              <w:left w:val="nil"/>
              <w:bottom w:val="single" w:sz="8" w:space="0" w:color="000000"/>
              <w:right w:val="single" w:sz="8" w:space="0" w:color="000000"/>
            </w:tcBorders>
            <w:shd w:val="clear" w:color="000000" w:fill="FFFFFF"/>
            <w:vAlign w:val="bottom"/>
            <w:hideMark/>
          </w:tcPr>
          <w:p w14:paraId="5C797737" w14:textId="77777777" w:rsidR="00A4021A" w:rsidRPr="002D4B10" w:rsidRDefault="00A4021A" w:rsidP="00C50FCE">
            <w:pPr>
              <w:rPr>
                <w:color w:val="000000"/>
              </w:rPr>
            </w:pPr>
            <w:r>
              <w:rPr>
                <w:color w:val="000000"/>
              </w:rPr>
              <w:t>KOŁONOTATNIK PÓŁTWARDA OKŁADKA  A4/80K KRATKA</w:t>
            </w:r>
          </w:p>
        </w:tc>
        <w:tc>
          <w:tcPr>
            <w:tcW w:w="975" w:type="dxa"/>
            <w:tcBorders>
              <w:top w:val="nil"/>
              <w:left w:val="nil"/>
              <w:bottom w:val="single" w:sz="8" w:space="0" w:color="000000"/>
              <w:right w:val="single" w:sz="8" w:space="0" w:color="000000"/>
            </w:tcBorders>
            <w:shd w:val="clear" w:color="000000" w:fill="FFFFFF"/>
            <w:vAlign w:val="bottom"/>
            <w:hideMark/>
          </w:tcPr>
          <w:p w14:paraId="3ADF640E" w14:textId="77777777" w:rsidR="00A4021A" w:rsidRPr="002D4B10" w:rsidRDefault="00A4021A" w:rsidP="00C50FCE">
            <w:pPr>
              <w:jc w:val="right"/>
              <w:rPr>
                <w:color w:val="000000"/>
              </w:rPr>
            </w:pPr>
            <w:r>
              <w:rPr>
                <w:color w:val="000000"/>
              </w:rPr>
              <w:t>30</w:t>
            </w:r>
          </w:p>
        </w:tc>
        <w:tc>
          <w:tcPr>
            <w:tcW w:w="1612" w:type="dxa"/>
            <w:tcBorders>
              <w:top w:val="nil"/>
              <w:left w:val="nil"/>
              <w:bottom w:val="single" w:sz="8" w:space="0" w:color="000000"/>
              <w:right w:val="single" w:sz="8" w:space="0" w:color="000000"/>
            </w:tcBorders>
            <w:shd w:val="clear" w:color="000000" w:fill="FFFFFF"/>
            <w:vAlign w:val="bottom"/>
          </w:tcPr>
          <w:p w14:paraId="270E3638" w14:textId="16FF3143"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742C09B" w14:textId="77777777" w:rsidR="00A4021A" w:rsidRPr="002D4B10" w:rsidRDefault="00A4021A" w:rsidP="00C50FCE">
            <w:pPr>
              <w:jc w:val="right"/>
              <w:rPr>
                <w:color w:val="000000"/>
              </w:rPr>
            </w:pPr>
          </w:p>
        </w:tc>
      </w:tr>
      <w:tr w:rsidR="00A4021A" w:rsidRPr="004549BF" w14:paraId="2C562A90"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2BAE902" w14:textId="77777777" w:rsidR="00A4021A" w:rsidRPr="002D4B10" w:rsidRDefault="00A4021A" w:rsidP="00C50FCE">
            <w:pPr>
              <w:rPr>
                <w:color w:val="000000"/>
              </w:rPr>
            </w:pPr>
            <w:r>
              <w:rPr>
                <w:color w:val="000000"/>
              </w:rPr>
              <w:t>163.</w:t>
            </w:r>
          </w:p>
        </w:tc>
        <w:tc>
          <w:tcPr>
            <w:tcW w:w="4157" w:type="dxa"/>
            <w:tcBorders>
              <w:top w:val="nil"/>
              <w:left w:val="nil"/>
              <w:bottom w:val="single" w:sz="8" w:space="0" w:color="000000"/>
              <w:right w:val="single" w:sz="8" w:space="0" w:color="000000"/>
            </w:tcBorders>
            <w:shd w:val="clear" w:color="000000" w:fill="FFFFFF"/>
            <w:vAlign w:val="bottom"/>
            <w:hideMark/>
          </w:tcPr>
          <w:p w14:paraId="0789F5E7" w14:textId="77777777" w:rsidR="00A4021A" w:rsidRPr="002D4B10" w:rsidRDefault="00A4021A" w:rsidP="00C50FCE">
            <w:pPr>
              <w:rPr>
                <w:color w:val="000000"/>
              </w:rPr>
            </w:pPr>
            <w:r>
              <w:rPr>
                <w:color w:val="000000"/>
              </w:rPr>
              <w:t>KOŁONOTATNIK PÓŁTWARDA OKŁADKA  A5/80K KRATKA</w:t>
            </w:r>
          </w:p>
        </w:tc>
        <w:tc>
          <w:tcPr>
            <w:tcW w:w="975" w:type="dxa"/>
            <w:tcBorders>
              <w:top w:val="nil"/>
              <w:left w:val="nil"/>
              <w:bottom w:val="single" w:sz="8" w:space="0" w:color="000000"/>
              <w:right w:val="single" w:sz="8" w:space="0" w:color="000000"/>
            </w:tcBorders>
            <w:shd w:val="clear" w:color="000000" w:fill="FFFFFF"/>
            <w:vAlign w:val="bottom"/>
            <w:hideMark/>
          </w:tcPr>
          <w:p w14:paraId="52AB6247" w14:textId="77777777" w:rsidR="00A4021A" w:rsidRPr="002D4B10" w:rsidRDefault="00A4021A" w:rsidP="00C50FCE">
            <w:pPr>
              <w:jc w:val="right"/>
              <w:rPr>
                <w:color w:val="000000"/>
              </w:rPr>
            </w:pPr>
            <w:r>
              <w:rPr>
                <w:color w:val="000000"/>
              </w:rPr>
              <w:t>20</w:t>
            </w:r>
          </w:p>
        </w:tc>
        <w:tc>
          <w:tcPr>
            <w:tcW w:w="1612" w:type="dxa"/>
            <w:tcBorders>
              <w:top w:val="nil"/>
              <w:left w:val="nil"/>
              <w:bottom w:val="single" w:sz="8" w:space="0" w:color="000000"/>
              <w:right w:val="single" w:sz="8" w:space="0" w:color="000000"/>
            </w:tcBorders>
            <w:shd w:val="clear" w:color="000000" w:fill="FFFFFF"/>
            <w:vAlign w:val="bottom"/>
          </w:tcPr>
          <w:p w14:paraId="13E622F3" w14:textId="57119741"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ED77FFE" w14:textId="77777777" w:rsidR="00A4021A" w:rsidRPr="002D4B10" w:rsidRDefault="00A4021A" w:rsidP="00C50FCE">
            <w:pPr>
              <w:jc w:val="right"/>
              <w:rPr>
                <w:color w:val="000000"/>
              </w:rPr>
            </w:pPr>
          </w:p>
        </w:tc>
      </w:tr>
      <w:tr w:rsidR="00A4021A" w:rsidRPr="004549BF" w14:paraId="31E3260D" w14:textId="77777777" w:rsidTr="00AC3727">
        <w:trPr>
          <w:gridBefore w:val="1"/>
          <w:gridAfter w:val="1"/>
          <w:wBefore w:w="10" w:type="dxa"/>
          <w:wAfter w:w="8" w:type="dxa"/>
          <w:trHeight w:val="5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0AB9063" w14:textId="77777777" w:rsidR="00A4021A" w:rsidRPr="002D4B10" w:rsidRDefault="00A4021A" w:rsidP="00C50FCE">
            <w:pPr>
              <w:rPr>
                <w:color w:val="000000"/>
              </w:rPr>
            </w:pPr>
            <w:r>
              <w:rPr>
                <w:color w:val="000000"/>
              </w:rPr>
              <w:t>164.</w:t>
            </w:r>
          </w:p>
        </w:tc>
        <w:tc>
          <w:tcPr>
            <w:tcW w:w="4157" w:type="dxa"/>
            <w:tcBorders>
              <w:top w:val="nil"/>
              <w:left w:val="nil"/>
              <w:bottom w:val="single" w:sz="8" w:space="0" w:color="000000"/>
              <w:right w:val="single" w:sz="8" w:space="0" w:color="000000"/>
            </w:tcBorders>
            <w:shd w:val="clear" w:color="000000" w:fill="FFFFFF"/>
            <w:vAlign w:val="bottom"/>
            <w:hideMark/>
          </w:tcPr>
          <w:p w14:paraId="50CED0AC" w14:textId="77777777" w:rsidR="00A4021A" w:rsidRPr="002D4B10" w:rsidRDefault="00A4021A" w:rsidP="00C50FCE">
            <w:pPr>
              <w:rPr>
                <w:color w:val="000000"/>
              </w:rPr>
            </w:pPr>
            <w:r>
              <w:rPr>
                <w:color w:val="000000"/>
              </w:rPr>
              <w:t>NOTES TELEADRESOWY A5, MIN. 330 STRON, OKŁADKA OBSZYWANA WKOŁO Z PRZESZYCIAMI NA GRZBIECIE, WKŁADY ZSZYWANE, PAPIER W LINIE.</w:t>
            </w:r>
          </w:p>
        </w:tc>
        <w:tc>
          <w:tcPr>
            <w:tcW w:w="975" w:type="dxa"/>
            <w:tcBorders>
              <w:top w:val="nil"/>
              <w:left w:val="nil"/>
              <w:bottom w:val="single" w:sz="8" w:space="0" w:color="000000"/>
              <w:right w:val="single" w:sz="8" w:space="0" w:color="000000"/>
            </w:tcBorders>
            <w:shd w:val="clear" w:color="000000" w:fill="FFFFFF"/>
            <w:vAlign w:val="bottom"/>
            <w:hideMark/>
          </w:tcPr>
          <w:p w14:paraId="292844DB" w14:textId="77777777" w:rsidR="00A4021A" w:rsidRPr="002D4B10" w:rsidRDefault="00A4021A" w:rsidP="00C50FCE">
            <w:pPr>
              <w:jc w:val="right"/>
              <w:rPr>
                <w:color w:val="000000"/>
              </w:rPr>
            </w:pPr>
            <w:r>
              <w:rPr>
                <w:color w:val="000000"/>
              </w:rPr>
              <w:t>7</w:t>
            </w:r>
          </w:p>
        </w:tc>
        <w:tc>
          <w:tcPr>
            <w:tcW w:w="1612" w:type="dxa"/>
            <w:tcBorders>
              <w:top w:val="nil"/>
              <w:left w:val="nil"/>
              <w:bottom w:val="single" w:sz="8" w:space="0" w:color="000000"/>
              <w:right w:val="single" w:sz="8" w:space="0" w:color="000000"/>
            </w:tcBorders>
            <w:shd w:val="clear" w:color="000000" w:fill="FFFFFF"/>
            <w:vAlign w:val="bottom"/>
          </w:tcPr>
          <w:p w14:paraId="08E659DB" w14:textId="58E47021"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811E74D" w14:textId="77777777" w:rsidR="00A4021A" w:rsidRPr="002D4B10" w:rsidRDefault="00A4021A" w:rsidP="00C50FCE">
            <w:pPr>
              <w:jc w:val="right"/>
              <w:rPr>
                <w:color w:val="000000"/>
              </w:rPr>
            </w:pPr>
          </w:p>
        </w:tc>
      </w:tr>
      <w:tr w:rsidR="00A4021A" w:rsidRPr="004549BF" w14:paraId="6452B6CF" w14:textId="77777777" w:rsidTr="00AC3727">
        <w:trPr>
          <w:gridBefore w:val="1"/>
          <w:gridAfter w:val="1"/>
          <w:wBefore w:w="10" w:type="dxa"/>
          <w:wAfter w:w="8" w:type="dxa"/>
          <w:trHeight w:val="3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2379996" w14:textId="77777777" w:rsidR="00A4021A" w:rsidRPr="002D4B10" w:rsidRDefault="00A4021A" w:rsidP="00C50FCE">
            <w:pPr>
              <w:rPr>
                <w:color w:val="000000"/>
              </w:rPr>
            </w:pPr>
            <w:r>
              <w:rPr>
                <w:color w:val="000000"/>
              </w:rPr>
              <w:t>165.</w:t>
            </w:r>
          </w:p>
        </w:tc>
        <w:tc>
          <w:tcPr>
            <w:tcW w:w="4157" w:type="dxa"/>
            <w:tcBorders>
              <w:top w:val="nil"/>
              <w:left w:val="nil"/>
              <w:bottom w:val="single" w:sz="8" w:space="0" w:color="000000"/>
              <w:right w:val="single" w:sz="8" w:space="0" w:color="000000"/>
            </w:tcBorders>
            <w:shd w:val="clear" w:color="000000" w:fill="FFFFFF"/>
            <w:vAlign w:val="bottom"/>
            <w:hideMark/>
          </w:tcPr>
          <w:p w14:paraId="5A0BF9AA" w14:textId="77777777" w:rsidR="00A4021A" w:rsidRPr="002D4B10" w:rsidRDefault="00A4021A" w:rsidP="00C50FCE">
            <w:pPr>
              <w:rPr>
                <w:color w:val="000000"/>
              </w:rPr>
            </w:pPr>
            <w:r>
              <w:rPr>
                <w:color w:val="000000"/>
              </w:rPr>
              <w:t xml:space="preserve">BLOCZEK SAMOPRZYLEPNY  76X76 </w:t>
            </w:r>
            <w:r>
              <w:rPr>
                <w:color w:val="000000"/>
              </w:rPr>
              <w:lastRenderedPageBreak/>
              <w:t>MM (KOLOR ZÓŁTY, ZIELONY, RÓŻOWY LUB NIEBIESKI)</w:t>
            </w:r>
          </w:p>
        </w:tc>
        <w:tc>
          <w:tcPr>
            <w:tcW w:w="975" w:type="dxa"/>
            <w:tcBorders>
              <w:top w:val="nil"/>
              <w:left w:val="nil"/>
              <w:bottom w:val="single" w:sz="8" w:space="0" w:color="000000"/>
              <w:right w:val="single" w:sz="8" w:space="0" w:color="000000"/>
            </w:tcBorders>
            <w:shd w:val="clear" w:color="000000" w:fill="FFFFFF"/>
            <w:vAlign w:val="bottom"/>
            <w:hideMark/>
          </w:tcPr>
          <w:p w14:paraId="1875D76F" w14:textId="77777777" w:rsidR="00A4021A" w:rsidRPr="002D4B10" w:rsidRDefault="00A4021A" w:rsidP="00C50FCE">
            <w:pPr>
              <w:jc w:val="right"/>
              <w:rPr>
                <w:color w:val="000000"/>
              </w:rPr>
            </w:pPr>
            <w:r>
              <w:rPr>
                <w:color w:val="000000"/>
              </w:rPr>
              <w:lastRenderedPageBreak/>
              <w:t>100</w:t>
            </w:r>
          </w:p>
        </w:tc>
        <w:tc>
          <w:tcPr>
            <w:tcW w:w="1612" w:type="dxa"/>
            <w:tcBorders>
              <w:top w:val="nil"/>
              <w:left w:val="nil"/>
              <w:bottom w:val="single" w:sz="8" w:space="0" w:color="000000"/>
              <w:right w:val="single" w:sz="8" w:space="0" w:color="000000"/>
            </w:tcBorders>
            <w:shd w:val="clear" w:color="000000" w:fill="FFFFFF"/>
            <w:vAlign w:val="bottom"/>
          </w:tcPr>
          <w:p w14:paraId="7BD68DA5" w14:textId="4EAE81D2"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104E85A" w14:textId="77777777" w:rsidR="00A4021A" w:rsidRPr="002D4B10" w:rsidRDefault="00A4021A" w:rsidP="00C50FCE">
            <w:pPr>
              <w:jc w:val="right"/>
              <w:rPr>
                <w:color w:val="000000"/>
              </w:rPr>
            </w:pPr>
          </w:p>
        </w:tc>
      </w:tr>
      <w:tr w:rsidR="00A4021A" w:rsidRPr="004549BF" w14:paraId="308A4894" w14:textId="77777777" w:rsidTr="00AC3727">
        <w:trPr>
          <w:gridBefore w:val="1"/>
          <w:gridAfter w:val="1"/>
          <w:wBefore w:w="10" w:type="dxa"/>
          <w:wAfter w:w="8" w:type="dxa"/>
          <w:trHeight w:val="37"/>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43C159D" w14:textId="77777777" w:rsidR="00A4021A" w:rsidRPr="002D4B10" w:rsidRDefault="00A4021A" w:rsidP="00C50FCE">
            <w:pPr>
              <w:rPr>
                <w:color w:val="000000"/>
              </w:rPr>
            </w:pPr>
            <w:r>
              <w:rPr>
                <w:color w:val="000000"/>
              </w:rPr>
              <w:t>166.</w:t>
            </w:r>
          </w:p>
        </w:tc>
        <w:tc>
          <w:tcPr>
            <w:tcW w:w="4157" w:type="dxa"/>
            <w:tcBorders>
              <w:top w:val="nil"/>
              <w:left w:val="nil"/>
              <w:bottom w:val="single" w:sz="8" w:space="0" w:color="000000"/>
              <w:right w:val="single" w:sz="8" w:space="0" w:color="000000"/>
            </w:tcBorders>
            <w:shd w:val="clear" w:color="000000" w:fill="FFFFFF"/>
            <w:vAlign w:val="bottom"/>
            <w:hideMark/>
          </w:tcPr>
          <w:p w14:paraId="20160FE3" w14:textId="77777777" w:rsidR="00A4021A" w:rsidRPr="002D4B10" w:rsidRDefault="00A4021A" w:rsidP="00C50FCE">
            <w:pPr>
              <w:rPr>
                <w:color w:val="000000"/>
              </w:rPr>
            </w:pPr>
            <w:r>
              <w:rPr>
                <w:color w:val="000000"/>
              </w:rPr>
              <w:t>BLOCZEK SAMOPRZYLEPNY  76X76 MM HARMONIJKA (KOLOR ZÓŁTY, ZIELONY, RÓŻOWY LUB NIEBIESKI)</w:t>
            </w:r>
          </w:p>
        </w:tc>
        <w:tc>
          <w:tcPr>
            <w:tcW w:w="975" w:type="dxa"/>
            <w:tcBorders>
              <w:top w:val="nil"/>
              <w:left w:val="nil"/>
              <w:bottom w:val="single" w:sz="8" w:space="0" w:color="000000"/>
              <w:right w:val="single" w:sz="8" w:space="0" w:color="000000"/>
            </w:tcBorders>
            <w:shd w:val="clear" w:color="000000" w:fill="FFFFFF"/>
            <w:vAlign w:val="bottom"/>
            <w:hideMark/>
          </w:tcPr>
          <w:p w14:paraId="096C47DE"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1A0DBF4E" w14:textId="17B73B58"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1C70DAE5" w14:textId="77777777" w:rsidR="00A4021A" w:rsidRPr="002D4B10" w:rsidRDefault="00A4021A" w:rsidP="00C50FCE">
            <w:pPr>
              <w:jc w:val="right"/>
              <w:rPr>
                <w:color w:val="000000"/>
              </w:rPr>
            </w:pPr>
          </w:p>
        </w:tc>
      </w:tr>
      <w:tr w:rsidR="00A4021A" w:rsidRPr="004549BF" w14:paraId="48F9739A" w14:textId="77777777" w:rsidTr="00AC3727">
        <w:trPr>
          <w:gridBefore w:val="1"/>
          <w:gridAfter w:val="1"/>
          <w:wBefore w:w="10" w:type="dxa"/>
          <w:wAfter w:w="8" w:type="dxa"/>
          <w:trHeight w:val="3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40F10E2" w14:textId="77777777" w:rsidR="00A4021A" w:rsidRPr="002D4B10" w:rsidRDefault="00A4021A" w:rsidP="00C50FCE">
            <w:pPr>
              <w:rPr>
                <w:color w:val="000000"/>
              </w:rPr>
            </w:pPr>
            <w:r>
              <w:rPr>
                <w:color w:val="000000"/>
              </w:rPr>
              <w:t>167.</w:t>
            </w:r>
          </w:p>
        </w:tc>
        <w:tc>
          <w:tcPr>
            <w:tcW w:w="4157" w:type="dxa"/>
            <w:tcBorders>
              <w:top w:val="nil"/>
              <w:left w:val="nil"/>
              <w:bottom w:val="single" w:sz="8" w:space="0" w:color="000000"/>
              <w:right w:val="single" w:sz="8" w:space="0" w:color="000000"/>
            </w:tcBorders>
            <w:shd w:val="clear" w:color="000000" w:fill="FFFFFF"/>
            <w:vAlign w:val="bottom"/>
            <w:hideMark/>
          </w:tcPr>
          <w:p w14:paraId="11079402" w14:textId="77777777" w:rsidR="00A4021A" w:rsidRPr="002D4B10" w:rsidRDefault="00A4021A" w:rsidP="00C50FCE">
            <w:pPr>
              <w:rPr>
                <w:color w:val="000000"/>
              </w:rPr>
            </w:pPr>
            <w:r>
              <w:rPr>
                <w:color w:val="000000"/>
              </w:rPr>
              <w:t>BLOCZEK SAMOPRZYLEPNY 76X127 MM (KOLOR ZÓŁTY, ZIELONY, RÓŻOWY LUB NIEBIESKI)</w:t>
            </w:r>
          </w:p>
        </w:tc>
        <w:tc>
          <w:tcPr>
            <w:tcW w:w="975" w:type="dxa"/>
            <w:tcBorders>
              <w:top w:val="nil"/>
              <w:left w:val="nil"/>
              <w:bottom w:val="single" w:sz="8" w:space="0" w:color="000000"/>
              <w:right w:val="single" w:sz="8" w:space="0" w:color="000000"/>
            </w:tcBorders>
            <w:shd w:val="clear" w:color="000000" w:fill="FFFFFF"/>
            <w:vAlign w:val="bottom"/>
            <w:hideMark/>
          </w:tcPr>
          <w:p w14:paraId="6AC5C566" w14:textId="77777777" w:rsidR="00A4021A" w:rsidRPr="002D4B10" w:rsidRDefault="00A4021A" w:rsidP="00C50FCE">
            <w:pPr>
              <w:jc w:val="right"/>
              <w:rPr>
                <w:color w:val="000000"/>
              </w:rPr>
            </w:pPr>
            <w:r>
              <w:rPr>
                <w:color w:val="000000"/>
              </w:rPr>
              <w:t>60</w:t>
            </w:r>
          </w:p>
        </w:tc>
        <w:tc>
          <w:tcPr>
            <w:tcW w:w="1612" w:type="dxa"/>
            <w:tcBorders>
              <w:top w:val="nil"/>
              <w:left w:val="nil"/>
              <w:bottom w:val="single" w:sz="8" w:space="0" w:color="000000"/>
              <w:right w:val="single" w:sz="8" w:space="0" w:color="000000"/>
            </w:tcBorders>
            <w:shd w:val="clear" w:color="000000" w:fill="FFFFFF"/>
            <w:vAlign w:val="bottom"/>
          </w:tcPr>
          <w:p w14:paraId="4032CE7E" w14:textId="6B6C6194"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8289C19" w14:textId="77777777" w:rsidR="00A4021A" w:rsidRPr="002D4B10" w:rsidRDefault="00A4021A" w:rsidP="00C50FCE">
            <w:pPr>
              <w:jc w:val="right"/>
              <w:rPr>
                <w:color w:val="000000"/>
              </w:rPr>
            </w:pPr>
          </w:p>
        </w:tc>
      </w:tr>
      <w:tr w:rsidR="00A4021A" w:rsidRPr="004549BF" w14:paraId="4B12A955" w14:textId="77777777" w:rsidTr="00AC3727">
        <w:trPr>
          <w:gridBefore w:val="1"/>
          <w:gridAfter w:val="1"/>
          <w:wBefore w:w="10" w:type="dxa"/>
          <w:wAfter w:w="8" w:type="dxa"/>
          <w:trHeight w:val="37"/>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4D4B2FD" w14:textId="77777777" w:rsidR="00A4021A" w:rsidRPr="002D4B10" w:rsidRDefault="00A4021A" w:rsidP="00C50FCE">
            <w:pPr>
              <w:rPr>
                <w:color w:val="000000"/>
              </w:rPr>
            </w:pPr>
            <w:r>
              <w:rPr>
                <w:color w:val="000000"/>
              </w:rPr>
              <w:t>168.</w:t>
            </w:r>
          </w:p>
        </w:tc>
        <w:tc>
          <w:tcPr>
            <w:tcW w:w="4157" w:type="dxa"/>
            <w:tcBorders>
              <w:top w:val="nil"/>
              <w:left w:val="nil"/>
              <w:bottom w:val="single" w:sz="8" w:space="0" w:color="000000"/>
              <w:right w:val="single" w:sz="8" w:space="0" w:color="000000"/>
            </w:tcBorders>
            <w:shd w:val="clear" w:color="000000" w:fill="FFFFFF"/>
            <w:vAlign w:val="bottom"/>
            <w:hideMark/>
          </w:tcPr>
          <w:p w14:paraId="0EE357CC" w14:textId="77777777" w:rsidR="00A4021A" w:rsidRPr="002D4B10" w:rsidRDefault="00A4021A" w:rsidP="00C50FCE">
            <w:pPr>
              <w:rPr>
                <w:color w:val="000000"/>
              </w:rPr>
            </w:pPr>
            <w:r>
              <w:rPr>
                <w:color w:val="000000"/>
              </w:rPr>
              <w:t>BLOCZKI SAMOPRZYLEPNE  51X38 MM OP.12 SZT. (KOLOR ZÓŁTY, ZIELONY, RÓŻOWY LUB NIEBIESKI)</w:t>
            </w:r>
          </w:p>
        </w:tc>
        <w:tc>
          <w:tcPr>
            <w:tcW w:w="975" w:type="dxa"/>
            <w:tcBorders>
              <w:top w:val="nil"/>
              <w:left w:val="nil"/>
              <w:bottom w:val="single" w:sz="8" w:space="0" w:color="000000"/>
              <w:right w:val="single" w:sz="8" w:space="0" w:color="000000"/>
            </w:tcBorders>
            <w:shd w:val="clear" w:color="000000" w:fill="FFFFFF"/>
            <w:vAlign w:val="bottom"/>
            <w:hideMark/>
          </w:tcPr>
          <w:p w14:paraId="42ABF651" w14:textId="77777777" w:rsidR="00A4021A" w:rsidRPr="002D4B10" w:rsidRDefault="00A4021A" w:rsidP="00C50FCE">
            <w:pPr>
              <w:jc w:val="right"/>
              <w:rPr>
                <w:color w:val="000000"/>
              </w:rPr>
            </w:pPr>
            <w:r>
              <w:rPr>
                <w:color w:val="000000"/>
              </w:rPr>
              <w:t>40</w:t>
            </w:r>
          </w:p>
        </w:tc>
        <w:tc>
          <w:tcPr>
            <w:tcW w:w="1612" w:type="dxa"/>
            <w:tcBorders>
              <w:top w:val="nil"/>
              <w:left w:val="nil"/>
              <w:bottom w:val="single" w:sz="8" w:space="0" w:color="000000"/>
              <w:right w:val="single" w:sz="8" w:space="0" w:color="000000"/>
            </w:tcBorders>
            <w:shd w:val="clear" w:color="000000" w:fill="FFFFFF"/>
            <w:vAlign w:val="bottom"/>
          </w:tcPr>
          <w:p w14:paraId="5A1546A9" w14:textId="37E856F7"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D4494F0" w14:textId="77777777" w:rsidR="00A4021A" w:rsidRPr="002D4B10" w:rsidRDefault="00A4021A" w:rsidP="00C50FCE">
            <w:pPr>
              <w:jc w:val="right"/>
              <w:rPr>
                <w:color w:val="000000"/>
              </w:rPr>
            </w:pPr>
          </w:p>
        </w:tc>
      </w:tr>
      <w:tr w:rsidR="00A4021A" w:rsidRPr="004549BF" w14:paraId="76203599"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5F6FC52" w14:textId="77777777" w:rsidR="00A4021A" w:rsidRPr="002D4B10" w:rsidRDefault="00A4021A" w:rsidP="00C50FCE">
            <w:pPr>
              <w:rPr>
                <w:color w:val="000000"/>
              </w:rPr>
            </w:pPr>
            <w:r>
              <w:rPr>
                <w:color w:val="000000"/>
              </w:rPr>
              <w:t>169.</w:t>
            </w:r>
          </w:p>
        </w:tc>
        <w:tc>
          <w:tcPr>
            <w:tcW w:w="4157" w:type="dxa"/>
            <w:tcBorders>
              <w:top w:val="nil"/>
              <w:left w:val="nil"/>
              <w:bottom w:val="single" w:sz="8" w:space="0" w:color="000000"/>
              <w:right w:val="single" w:sz="8" w:space="0" w:color="000000"/>
            </w:tcBorders>
            <w:shd w:val="clear" w:color="000000" w:fill="FFFFFF"/>
            <w:vAlign w:val="bottom"/>
            <w:hideMark/>
          </w:tcPr>
          <w:p w14:paraId="0F3A927C" w14:textId="77777777" w:rsidR="00A4021A" w:rsidRPr="002D4B10" w:rsidRDefault="00A4021A" w:rsidP="00C50FCE">
            <w:pPr>
              <w:rPr>
                <w:color w:val="000000"/>
              </w:rPr>
            </w:pPr>
            <w:r>
              <w:rPr>
                <w:color w:val="000000"/>
              </w:rPr>
              <w:t>BLOCZKI SAMOPRZYLEPNE 76X76 MM MIX KOLORÓW OP. 6 SZT.</w:t>
            </w:r>
          </w:p>
        </w:tc>
        <w:tc>
          <w:tcPr>
            <w:tcW w:w="975" w:type="dxa"/>
            <w:tcBorders>
              <w:top w:val="nil"/>
              <w:left w:val="nil"/>
              <w:bottom w:val="single" w:sz="8" w:space="0" w:color="000000"/>
              <w:right w:val="single" w:sz="8" w:space="0" w:color="000000"/>
            </w:tcBorders>
            <w:shd w:val="clear" w:color="000000" w:fill="FFFFFF"/>
            <w:vAlign w:val="bottom"/>
            <w:hideMark/>
          </w:tcPr>
          <w:p w14:paraId="55125778"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3BB267D1" w14:textId="675D004B"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64592DE" w14:textId="77777777" w:rsidR="00A4021A" w:rsidRPr="002D4B10" w:rsidRDefault="00A4021A" w:rsidP="00C50FCE">
            <w:pPr>
              <w:jc w:val="right"/>
              <w:rPr>
                <w:color w:val="000000"/>
              </w:rPr>
            </w:pPr>
          </w:p>
        </w:tc>
      </w:tr>
      <w:tr w:rsidR="00A4021A" w:rsidRPr="004549BF" w14:paraId="249DBF01"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CB51E73" w14:textId="77777777" w:rsidR="00A4021A" w:rsidRPr="002D4B10" w:rsidRDefault="00A4021A" w:rsidP="00C50FCE">
            <w:pPr>
              <w:rPr>
                <w:color w:val="000000"/>
              </w:rPr>
            </w:pPr>
            <w:r>
              <w:rPr>
                <w:color w:val="000000"/>
              </w:rPr>
              <w:t>170.</w:t>
            </w:r>
          </w:p>
        </w:tc>
        <w:tc>
          <w:tcPr>
            <w:tcW w:w="4157" w:type="dxa"/>
            <w:tcBorders>
              <w:top w:val="nil"/>
              <w:left w:val="nil"/>
              <w:bottom w:val="single" w:sz="8" w:space="0" w:color="000000"/>
              <w:right w:val="single" w:sz="8" w:space="0" w:color="000000"/>
            </w:tcBorders>
            <w:shd w:val="clear" w:color="000000" w:fill="FFFFFF"/>
            <w:vAlign w:val="bottom"/>
            <w:hideMark/>
          </w:tcPr>
          <w:p w14:paraId="5B5E02F5" w14:textId="7E0EA117" w:rsidR="00A4021A" w:rsidRPr="002D4B10" w:rsidRDefault="00A4021A" w:rsidP="00C50FCE">
            <w:pPr>
              <w:rPr>
                <w:color w:val="000000"/>
              </w:rPr>
            </w:pPr>
            <w:r>
              <w:rPr>
                <w:color w:val="000000"/>
              </w:rPr>
              <w:t xml:space="preserve">WKŁAD PAPIEROWY 85 X 85 MM, </w:t>
            </w:r>
            <w:r w:rsidR="00977C2C">
              <w:rPr>
                <w:color w:val="000000"/>
              </w:rPr>
              <w:t>MIN 5</w:t>
            </w:r>
            <w:r>
              <w:rPr>
                <w:color w:val="000000"/>
              </w:rPr>
              <w:t>00 KARTEK, BIAŁY</w:t>
            </w:r>
          </w:p>
        </w:tc>
        <w:tc>
          <w:tcPr>
            <w:tcW w:w="975" w:type="dxa"/>
            <w:tcBorders>
              <w:top w:val="nil"/>
              <w:left w:val="nil"/>
              <w:bottom w:val="single" w:sz="8" w:space="0" w:color="000000"/>
              <w:right w:val="single" w:sz="8" w:space="0" w:color="000000"/>
            </w:tcBorders>
            <w:shd w:val="clear" w:color="000000" w:fill="FFFFFF"/>
            <w:vAlign w:val="bottom"/>
            <w:hideMark/>
          </w:tcPr>
          <w:p w14:paraId="40A46166"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7D394B36" w14:textId="75E130C8"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1A07498F" w14:textId="77777777" w:rsidR="00A4021A" w:rsidRPr="002D4B10" w:rsidRDefault="00A4021A" w:rsidP="00C50FCE">
            <w:pPr>
              <w:jc w:val="right"/>
              <w:rPr>
                <w:color w:val="000000"/>
              </w:rPr>
            </w:pPr>
          </w:p>
        </w:tc>
      </w:tr>
      <w:tr w:rsidR="00A4021A" w:rsidRPr="004549BF" w14:paraId="5BA80B8D"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2B54ADA" w14:textId="77777777" w:rsidR="00A4021A" w:rsidRPr="002D4B10" w:rsidRDefault="00A4021A" w:rsidP="00C50FCE">
            <w:pPr>
              <w:rPr>
                <w:color w:val="000000"/>
              </w:rPr>
            </w:pPr>
            <w:r>
              <w:rPr>
                <w:color w:val="000000"/>
              </w:rPr>
              <w:t>171.</w:t>
            </w:r>
          </w:p>
        </w:tc>
        <w:tc>
          <w:tcPr>
            <w:tcW w:w="4157" w:type="dxa"/>
            <w:tcBorders>
              <w:top w:val="nil"/>
              <w:left w:val="nil"/>
              <w:bottom w:val="single" w:sz="8" w:space="0" w:color="000000"/>
              <w:right w:val="single" w:sz="8" w:space="0" w:color="000000"/>
            </w:tcBorders>
            <w:shd w:val="clear" w:color="000000" w:fill="FFFFFF"/>
            <w:vAlign w:val="bottom"/>
            <w:hideMark/>
          </w:tcPr>
          <w:p w14:paraId="10055D99" w14:textId="77777777" w:rsidR="00A4021A" w:rsidRPr="002D4B10" w:rsidRDefault="00A4021A" w:rsidP="00C50FCE">
            <w:pPr>
              <w:rPr>
                <w:color w:val="000000"/>
              </w:rPr>
            </w:pPr>
            <w:r>
              <w:rPr>
                <w:color w:val="000000"/>
              </w:rPr>
              <w:t>WKŁAD PAPIEROWY 85 X 85 MM, min. 350 KARTEK, MIX KOLORÓW</w:t>
            </w:r>
          </w:p>
        </w:tc>
        <w:tc>
          <w:tcPr>
            <w:tcW w:w="975" w:type="dxa"/>
            <w:tcBorders>
              <w:top w:val="nil"/>
              <w:left w:val="nil"/>
              <w:bottom w:val="single" w:sz="8" w:space="0" w:color="000000"/>
              <w:right w:val="single" w:sz="8" w:space="0" w:color="000000"/>
            </w:tcBorders>
            <w:shd w:val="clear" w:color="000000" w:fill="FFFFFF"/>
            <w:vAlign w:val="bottom"/>
            <w:hideMark/>
          </w:tcPr>
          <w:p w14:paraId="38E4663D" w14:textId="77777777" w:rsidR="00A4021A" w:rsidRPr="002D4B10" w:rsidRDefault="00A4021A" w:rsidP="00C50FCE">
            <w:pPr>
              <w:jc w:val="right"/>
              <w:rPr>
                <w:color w:val="000000"/>
              </w:rPr>
            </w:pPr>
            <w:r>
              <w:rPr>
                <w:color w:val="000000"/>
              </w:rPr>
              <w:t>15</w:t>
            </w:r>
          </w:p>
        </w:tc>
        <w:tc>
          <w:tcPr>
            <w:tcW w:w="1612" w:type="dxa"/>
            <w:tcBorders>
              <w:top w:val="nil"/>
              <w:left w:val="nil"/>
              <w:bottom w:val="single" w:sz="8" w:space="0" w:color="000000"/>
              <w:right w:val="single" w:sz="8" w:space="0" w:color="000000"/>
            </w:tcBorders>
            <w:shd w:val="clear" w:color="000000" w:fill="FFFFFF"/>
            <w:vAlign w:val="bottom"/>
          </w:tcPr>
          <w:p w14:paraId="2D32F9B8" w14:textId="5B196C4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17A2CD3B" w14:textId="77777777" w:rsidR="00A4021A" w:rsidRPr="002D4B10" w:rsidRDefault="00A4021A" w:rsidP="00C50FCE">
            <w:pPr>
              <w:jc w:val="right"/>
              <w:rPr>
                <w:color w:val="000000"/>
              </w:rPr>
            </w:pPr>
          </w:p>
        </w:tc>
      </w:tr>
      <w:tr w:rsidR="00A4021A" w:rsidRPr="004549BF" w14:paraId="60BA49C1"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8D00620" w14:textId="77777777" w:rsidR="00A4021A" w:rsidRPr="002D4B10" w:rsidRDefault="00A4021A" w:rsidP="00C50FCE">
            <w:pPr>
              <w:rPr>
                <w:color w:val="000000"/>
              </w:rPr>
            </w:pPr>
            <w:r>
              <w:rPr>
                <w:color w:val="000000"/>
              </w:rPr>
              <w:t>172.</w:t>
            </w:r>
          </w:p>
        </w:tc>
        <w:tc>
          <w:tcPr>
            <w:tcW w:w="4157" w:type="dxa"/>
            <w:tcBorders>
              <w:top w:val="nil"/>
              <w:left w:val="nil"/>
              <w:bottom w:val="single" w:sz="8" w:space="0" w:color="000000"/>
              <w:right w:val="single" w:sz="8" w:space="0" w:color="000000"/>
            </w:tcBorders>
            <w:shd w:val="clear" w:color="000000" w:fill="FFFFFF"/>
            <w:vAlign w:val="bottom"/>
            <w:hideMark/>
          </w:tcPr>
          <w:p w14:paraId="3F87D4AA" w14:textId="77777777" w:rsidR="00A4021A" w:rsidRPr="002D4B10" w:rsidRDefault="00A4021A" w:rsidP="00C50FCE">
            <w:pPr>
              <w:rPr>
                <w:color w:val="000000"/>
              </w:rPr>
            </w:pPr>
            <w:r>
              <w:rPr>
                <w:color w:val="000000"/>
              </w:rPr>
              <w:t>DZIENNIK KORESPONDENCJI 96 KARTEK</w:t>
            </w:r>
          </w:p>
        </w:tc>
        <w:tc>
          <w:tcPr>
            <w:tcW w:w="975" w:type="dxa"/>
            <w:tcBorders>
              <w:top w:val="nil"/>
              <w:left w:val="nil"/>
              <w:bottom w:val="single" w:sz="8" w:space="0" w:color="000000"/>
              <w:right w:val="single" w:sz="8" w:space="0" w:color="000000"/>
            </w:tcBorders>
            <w:shd w:val="clear" w:color="000000" w:fill="FFFFFF"/>
            <w:vAlign w:val="bottom"/>
            <w:hideMark/>
          </w:tcPr>
          <w:p w14:paraId="58F64BD5" w14:textId="77777777" w:rsidR="00A4021A" w:rsidRPr="002D4B10" w:rsidRDefault="00A4021A" w:rsidP="00C50FCE">
            <w:pPr>
              <w:jc w:val="right"/>
              <w:rPr>
                <w:color w:val="000000"/>
              </w:rPr>
            </w:pPr>
            <w:r>
              <w:rPr>
                <w:color w:val="000000"/>
              </w:rPr>
              <w:t>30</w:t>
            </w:r>
          </w:p>
        </w:tc>
        <w:tc>
          <w:tcPr>
            <w:tcW w:w="1612" w:type="dxa"/>
            <w:tcBorders>
              <w:top w:val="nil"/>
              <w:left w:val="nil"/>
              <w:bottom w:val="single" w:sz="8" w:space="0" w:color="000000"/>
              <w:right w:val="single" w:sz="8" w:space="0" w:color="000000"/>
            </w:tcBorders>
            <w:shd w:val="clear" w:color="000000" w:fill="FFFFFF"/>
            <w:vAlign w:val="bottom"/>
          </w:tcPr>
          <w:p w14:paraId="7BC80E8E" w14:textId="795CCBB7"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4E3582B" w14:textId="77777777" w:rsidR="00A4021A" w:rsidRPr="002D4B10" w:rsidRDefault="00A4021A" w:rsidP="00C50FCE">
            <w:pPr>
              <w:jc w:val="right"/>
              <w:rPr>
                <w:color w:val="000000"/>
              </w:rPr>
            </w:pPr>
          </w:p>
        </w:tc>
      </w:tr>
      <w:tr w:rsidR="00A4021A" w:rsidRPr="004549BF" w14:paraId="6BF36BB0"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5AC4CAC" w14:textId="77777777" w:rsidR="00A4021A" w:rsidRPr="002D4B10" w:rsidRDefault="00A4021A" w:rsidP="00C50FCE">
            <w:pPr>
              <w:rPr>
                <w:color w:val="000000"/>
              </w:rPr>
            </w:pPr>
            <w:r>
              <w:rPr>
                <w:color w:val="000000"/>
              </w:rPr>
              <w:t>173.</w:t>
            </w:r>
          </w:p>
        </w:tc>
        <w:tc>
          <w:tcPr>
            <w:tcW w:w="4157" w:type="dxa"/>
            <w:tcBorders>
              <w:top w:val="nil"/>
              <w:left w:val="nil"/>
              <w:bottom w:val="single" w:sz="8" w:space="0" w:color="000000"/>
              <w:right w:val="single" w:sz="8" w:space="0" w:color="000000"/>
            </w:tcBorders>
            <w:shd w:val="clear" w:color="000000" w:fill="FFFFFF"/>
            <w:vAlign w:val="bottom"/>
            <w:hideMark/>
          </w:tcPr>
          <w:p w14:paraId="1E066157" w14:textId="77777777" w:rsidR="00A4021A" w:rsidRPr="002D4B10" w:rsidRDefault="00A4021A" w:rsidP="00C50FCE">
            <w:pPr>
              <w:rPr>
                <w:color w:val="000000"/>
              </w:rPr>
            </w:pPr>
            <w:r>
              <w:rPr>
                <w:color w:val="000000"/>
              </w:rPr>
              <w:t>DZIENNIK KORESPONDENCJI 192 KARTEK</w:t>
            </w:r>
          </w:p>
        </w:tc>
        <w:tc>
          <w:tcPr>
            <w:tcW w:w="975" w:type="dxa"/>
            <w:tcBorders>
              <w:top w:val="nil"/>
              <w:left w:val="nil"/>
              <w:bottom w:val="single" w:sz="8" w:space="0" w:color="000000"/>
              <w:right w:val="single" w:sz="8" w:space="0" w:color="000000"/>
            </w:tcBorders>
            <w:shd w:val="clear" w:color="000000" w:fill="FFFFFF"/>
            <w:vAlign w:val="bottom"/>
            <w:hideMark/>
          </w:tcPr>
          <w:p w14:paraId="75D10DEF" w14:textId="77777777" w:rsidR="00A4021A" w:rsidRPr="002D4B10" w:rsidRDefault="00A4021A" w:rsidP="00C50FCE">
            <w:pPr>
              <w:jc w:val="right"/>
              <w:rPr>
                <w:color w:val="000000"/>
              </w:rPr>
            </w:pPr>
            <w:r>
              <w:rPr>
                <w:color w:val="000000"/>
              </w:rPr>
              <w:t>30</w:t>
            </w:r>
          </w:p>
        </w:tc>
        <w:tc>
          <w:tcPr>
            <w:tcW w:w="1612" w:type="dxa"/>
            <w:tcBorders>
              <w:top w:val="nil"/>
              <w:left w:val="nil"/>
              <w:bottom w:val="single" w:sz="8" w:space="0" w:color="000000"/>
              <w:right w:val="single" w:sz="8" w:space="0" w:color="000000"/>
            </w:tcBorders>
            <w:shd w:val="clear" w:color="000000" w:fill="FFFFFF"/>
            <w:vAlign w:val="bottom"/>
          </w:tcPr>
          <w:p w14:paraId="70108707" w14:textId="78003472"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5190576" w14:textId="77777777" w:rsidR="00A4021A" w:rsidRPr="002D4B10" w:rsidRDefault="00A4021A" w:rsidP="00C50FCE">
            <w:pPr>
              <w:jc w:val="right"/>
              <w:rPr>
                <w:color w:val="000000"/>
              </w:rPr>
            </w:pPr>
          </w:p>
        </w:tc>
      </w:tr>
      <w:tr w:rsidR="00A4021A" w:rsidRPr="004549BF" w14:paraId="3A84FEEF"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4772762" w14:textId="77777777" w:rsidR="00A4021A" w:rsidRPr="002D4B10" w:rsidRDefault="00A4021A" w:rsidP="00C50FCE">
            <w:pPr>
              <w:rPr>
                <w:color w:val="000000"/>
              </w:rPr>
            </w:pPr>
            <w:r>
              <w:rPr>
                <w:color w:val="000000"/>
              </w:rPr>
              <w:t>174.</w:t>
            </w:r>
          </w:p>
        </w:tc>
        <w:tc>
          <w:tcPr>
            <w:tcW w:w="4157" w:type="dxa"/>
            <w:tcBorders>
              <w:top w:val="nil"/>
              <w:left w:val="nil"/>
              <w:bottom w:val="single" w:sz="8" w:space="0" w:color="000000"/>
              <w:right w:val="single" w:sz="8" w:space="0" w:color="000000"/>
            </w:tcBorders>
            <w:shd w:val="clear" w:color="000000" w:fill="FFFFFF"/>
            <w:vAlign w:val="bottom"/>
            <w:hideMark/>
          </w:tcPr>
          <w:p w14:paraId="1A2EE2E6" w14:textId="77777777" w:rsidR="00A4021A" w:rsidRPr="002D4B10" w:rsidRDefault="00A4021A" w:rsidP="00C50FCE">
            <w:pPr>
              <w:rPr>
                <w:color w:val="000000"/>
              </w:rPr>
            </w:pPr>
            <w:r>
              <w:rPr>
                <w:color w:val="000000"/>
              </w:rPr>
              <w:t>KSIĄŻKA DO PODPISU A4 20 PRZEGRÓDEK WEW.</w:t>
            </w:r>
          </w:p>
        </w:tc>
        <w:tc>
          <w:tcPr>
            <w:tcW w:w="975" w:type="dxa"/>
            <w:tcBorders>
              <w:top w:val="nil"/>
              <w:left w:val="nil"/>
              <w:bottom w:val="single" w:sz="8" w:space="0" w:color="000000"/>
              <w:right w:val="single" w:sz="8" w:space="0" w:color="000000"/>
            </w:tcBorders>
            <w:shd w:val="clear" w:color="000000" w:fill="FFFFFF"/>
            <w:vAlign w:val="bottom"/>
            <w:hideMark/>
          </w:tcPr>
          <w:p w14:paraId="13C3549E"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4791FAAE" w14:textId="3AE8FB1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64AB16A" w14:textId="77777777" w:rsidR="00A4021A" w:rsidRPr="002D4B10" w:rsidRDefault="00A4021A" w:rsidP="00C50FCE">
            <w:pPr>
              <w:jc w:val="right"/>
              <w:rPr>
                <w:color w:val="000000"/>
              </w:rPr>
            </w:pPr>
          </w:p>
        </w:tc>
      </w:tr>
      <w:tr w:rsidR="00A4021A" w:rsidRPr="004549BF" w14:paraId="6D61EC77"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B34DEFC" w14:textId="77777777" w:rsidR="00A4021A" w:rsidRPr="002D4B10" w:rsidRDefault="00A4021A" w:rsidP="00C50FCE">
            <w:pPr>
              <w:rPr>
                <w:color w:val="000000"/>
              </w:rPr>
            </w:pPr>
            <w:r>
              <w:rPr>
                <w:color w:val="000000"/>
              </w:rPr>
              <w:t>175.</w:t>
            </w:r>
          </w:p>
        </w:tc>
        <w:tc>
          <w:tcPr>
            <w:tcW w:w="4157" w:type="dxa"/>
            <w:tcBorders>
              <w:top w:val="nil"/>
              <w:left w:val="nil"/>
              <w:bottom w:val="single" w:sz="8" w:space="0" w:color="000000"/>
              <w:right w:val="single" w:sz="8" w:space="0" w:color="000000"/>
            </w:tcBorders>
            <w:shd w:val="clear" w:color="000000" w:fill="FFFFFF"/>
            <w:vAlign w:val="bottom"/>
            <w:hideMark/>
          </w:tcPr>
          <w:p w14:paraId="565B19F3" w14:textId="77777777" w:rsidR="00A4021A" w:rsidRPr="002D4B10" w:rsidRDefault="00A4021A" w:rsidP="00C50FCE">
            <w:pPr>
              <w:rPr>
                <w:color w:val="000000"/>
              </w:rPr>
            </w:pPr>
            <w:r>
              <w:rPr>
                <w:color w:val="000000"/>
              </w:rPr>
              <w:t>ZAKŁADKI INDEKSUJĄCE PAPIEROWE 20x50 MM</w:t>
            </w:r>
          </w:p>
        </w:tc>
        <w:tc>
          <w:tcPr>
            <w:tcW w:w="975" w:type="dxa"/>
            <w:tcBorders>
              <w:top w:val="nil"/>
              <w:left w:val="nil"/>
              <w:bottom w:val="single" w:sz="8" w:space="0" w:color="000000"/>
              <w:right w:val="single" w:sz="8" w:space="0" w:color="000000"/>
            </w:tcBorders>
            <w:shd w:val="clear" w:color="000000" w:fill="FFFFFF"/>
            <w:vAlign w:val="bottom"/>
            <w:hideMark/>
          </w:tcPr>
          <w:p w14:paraId="7FFF6626" w14:textId="77777777" w:rsidR="00A4021A" w:rsidRPr="002D4B10" w:rsidRDefault="00A4021A" w:rsidP="00C50FCE">
            <w:pPr>
              <w:jc w:val="right"/>
              <w:rPr>
                <w:color w:val="000000"/>
              </w:rPr>
            </w:pPr>
            <w:r>
              <w:rPr>
                <w:color w:val="000000"/>
              </w:rPr>
              <w:t>120</w:t>
            </w:r>
          </w:p>
        </w:tc>
        <w:tc>
          <w:tcPr>
            <w:tcW w:w="1612" w:type="dxa"/>
            <w:tcBorders>
              <w:top w:val="nil"/>
              <w:left w:val="nil"/>
              <w:bottom w:val="single" w:sz="8" w:space="0" w:color="000000"/>
              <w:right w:val="single" w:sz="8" w:space="0" w:color="000000"/>
            </w:tcBorders>
            <w:shd w:val="clear" w:color="000000" w:fill="FFFFFF"/>
            <w:vAlign w:val="bottom"/>
          </w:tcPr>
          <w:p w14:paraId="03FECF12" w14:textId="16F67190"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15AA467" w14:textId="77777777" w:rsidR="00A4021A" w:rsidRPr="002D4B10" w:rsidRDefault="00A4021A" w:rsidP="00C50FCE">
            <w:pPr>
              <w:jc w:val="right"/>
              <w:rPr>
                <w:color w:val="000000"/>
              </w:rPr>
            </w:pPr>
          </w:p>
        </w:tc>
      </w:tr>
      <w:tr w:rsidR="00A4021A" w:rsidRPr="004549BF" w14:paraId="098685F5"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0B98465" w14:textId="77777777" w:rsidR="00A4021A" w:rsidRPr="002D4B10" w:rsidRDefault="00A4021A" w:rsidP="00C50FCE">
            <w:pPr>
              <w:rPr>
                <w:color w:val="000000"/>
              </w:rPr>
            </w:pPr>
            <w:r>
              <w:rPr>
                <w:color w:val="000000"/>
              </w:rPr>
              <w:t>176.</w:t>
            </w:r>
          </w:p>
        </w:tc>
        <w:tc>
          <w:tcPr>
            <w:tcW w:w="4157" w:type="dxa"/>
            <w:tcBorders>
              <w:top w:val="nil"/>
              <w:left w:val="nil"/>
              <w:bottom w:val="single" w:sz="8" w:space="0" w:color="000000"/>
              <w:right w:val="single" w:sz="8" w:space="0" w:color="000000"/>
            </w:tcBorders>
            <w:shd w:val="clear" w:color="000000" w:fill="FFFFFF"/>
            <w:vAlign w:val="bottom"/>
            <w:hideMark/>
          </w:tcPr>
          <w:p w14:paraId="4818F793" w14:textId="77777777" w:rsidR="00A4021A" w:rsidRPr="002D4B10" w:rsidRDefault="00A4021A" w:rsidP="00C50FCE">
            <w:pPr>
              <w:rPr>
                <w:color w:val="000000"/>
              </w:rPr>
            </w:pPr>
            <w:r>
              <w:rPr>
                <w:color w:val="000000"/>
              </w:rPr>
              <w:t xml:space="preserve">ZAKŁADKI INDEKSUJĄCE </w:t>
            </w:r>
            <w:r>
              <w:rPr>
                <w:color w:val="000000"/>
              </w:rPr>
              <w:br/>
              <w:t>25X43-45 MM</w:t>
            </w:r>
          </w:p>
        </w:tc>
        <w:tc>
          <w:tcPr>
            <w:tcW w:w="975" w:type="dxa"/>
            <w:tcBorders>
              <w:top w:val="nil"/>
              <w:left w:val="nil"/>
              <w:bottom w:val="single" w:sz="8" w:space="0" w:color="000000"/>
              <w:right w:val="single" w:sz="8" w:space="0" w:color="000000"/>
            </w:tcBorders>
            <w:shd w:val="clear" w:color="000000" w:fill="FFFFFF"/>
            <w:vAlign w:val="bottom"/>
            <w:hideMark/>
          </w:tcPr>
          <w:p w14:paraId="00DE96ED" w14:textId="77777777" w:rsidR="00A4021A" w:rsidRPr="002D4B10" w:rsidRDefault="00A4021A" w:rsidP="00C50FCE">
            <w:pPr>
              <w:jc w:val="right"/>
              <w:rPr>
                <w:color w:val="000000"/>
              </w:rPr>
            </w:pPr>
            <w:r>
              <w:rPr>
                <w:color w:val="000000"/>
              </w:rPr>
              <w:t>160</w:t>
            </w:r>
          </w:p>
        </w:tc>
        <w:tc>
          <w:tcPr>
            <w:tcW w:w="1612" w:type="dxa"/>
            <w:tcBorders>
              <w:top w:val="nil"/>
              <w:left w:val="nil"/>
              <w:bottom w:val="single" w:sz="8" w:space="0" w:color="000000"/>
              <w:right w:val="single" w:sz="8" w:space="0" w:color="000000"/>
            </w:tcBorders>
            <w:shd w:val="clear" w:color="000000" w:fill="FFFFFF"/>
            <w:vAlign w:val="bottom"/>
          </w:tcPr>
          <w:p w14:paraId="7650B160" w14:textId="076F559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10B1A152" w14:textId="77777777" w:rsidR="00A4021A" w:rsidRPr="002D4B10" w:rsidRDefault="00A4021A" w:rsidP="00C50FCE">
            <w:pPr>
              <w:jc w:val="right"/>
              <w:rPr>
                <w:color w:val="000000"/>
              </w:rPr>
            </w:pPr>
          </w:p>
        </w:tc>
      </w:tr>
      <w:tr w:rsidR="00A4021A" w:rsidRPr="004549BF" w14:paraId="134550FC"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8CDC034" w14:textId="77777777" w:rsidR="00A4021A" w:rsidRPr="002D4B10" w:rsidRDefault="00A4021A" w:rsidP="00C50FCE">
            <w:pPr>
              <w:rPr>
                <w:color w:val="000000"/>
              </w:rPr>
            </w:pPr>
            <w:r>
              <w:rPr>
                <w:color w:val="000000"/>
              </w:rPr>
              <w:t>177.</w:t>
            </w:r>
          </w:p>
        </w:tc>
        <w:tc>
          <w:tcPr>
            <w:tcW w:w="4157" w:type="dxa"/>
            <w:tcBorders>
              <w:top w:val="nil"/>
              <w:left w:val="nil"/>
              <w:bottom w:val="single" w:sz="8" w:space="0" w:color="000000"/>
              <w:right w:val="single" w:sz="8" w:space="0" w:color="000000"/>
            </w:tcBorders>
            <w:shd w:val="clear" w:color="000000" w:fill="FFFFFF"/>
            <w:vAlign w:val="bottom"/>
            <w:hideMark/>
          </w:tcPr>
          <w:p w14:paraId="58534735" w14:textId="77777777" w:rsidR="00A4021A" w:rsidRPr="002D4B10" w:rsidRDefault="00A4021A" w:rsidP="00C50FCE">
            <w:pPr>
              <w:rPr>
                <w:color w:val="000000"/>
              </w:rPr>
            </w:pPr>
            <w:r>
              <w:rPr>
                <w:color w:val="000000"/>
              </w:rPr>
              <w:t>ZAKŁADKI INDEKSUJĄCE PAPIEROWE 15x50 MM MIX KOLORÓW</w:t>
            </w:r>
          </w:p>
        </w:tc>
        <w:tc>
          <w:tcPr>
            <w:tcW w:w="975" w:type="dxa"/>
            <w:tcBorders>
              <w:top w:val="nil"/>
              <w:left w:val="nil"/>
              <w:bottom w:val="single" w:sz="8" w:space="0" w:color="000000"/>
              <w:right w:val="single" w:sz="8" w:space="0" w:color="000000"/>
            </w:tcBorders>
            <w:shd w:val="clear" w:color="000000" w:fill="FFFFFF"/>
            <w:vAlign w:val="bottom"/>
            <w:hideMark/>
          </w:tcPr>
          <w:p w14:paraId="0DDF9E90" w14:textId="77777777" w:rsidR="00A4021A" w:rsidRPr="002D4B10" w:rsidRDefault="00A4021A" w:rsidP="00C50FCE">
            <w:pPr>
              <w:jc w:val="right"/>
              <w:rPr>
                <w:color w:val="000000"/>
              </w:rPr>
            </w:pPr>
            <w:r>
              <w:rPr>
                <w:color w:val="000000"/>
              </w:rPr>
              <w:t>50</w:t>
            </w:r>
          </w:p>
        </w:tc>
        <w:tc>
          <w:tcPr>
            <w:tcW w:w="1612" w:type="dxa"/>
            <w:tcBorders>
              <w:top w:val="nil"/>
              <w:left w:val="nil"/>
              <w:bottom w:val="single" w:sz="8" w:space="0" w:color="000000"/>
              <w:right w:val="single" w:sz="8" w:space="0" w:color="000000"/>
            </w:tcBorders>
            <w:shd w:val="clear" w:color="000000" w:fill="FFFFFF"/>
            <w:vAlign w:val="bottom"/>
          </w:tcPr>
          <w:p w14:paraId="56D2B9C7" w14:textId="553439A2"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D2DDB5C" w14:textId="77777777" w:rsidR="00A4021A" w:rsidRPr="002D4B10" w:rsidRDefault="00A4021A" w:rsidP="00C50FCE">
            <w:pPr>
              <w:jc w:val="right"/>
              <w:rPr>
                <w:color w:val="000000"/>
              </w:rPr>
            </w:pPr>
          </w:p>
        </w:tc>
      </w:tr>
      <w:tr w:rsidR="00A4021A" w:rsidRPr="004549BF" w14:paraId="1D22CCEA"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5409110" w14:textId="77777777" w:rsidR="00A4021A" w:rsidRPr="002D4B10" w:rsidRDefault="00A4021A" w:rsidP="00C50FCE">
            <w:pPr>
              <w:rPr>
                <w:color w:val="000000"/>
              </w:rPr>
            </w:pPr>
            <w:r>
              <w:rPr>
                <w:color w:val="000000"/>
              </w:rPr>
              <w:t>178.</w:t>
            </w:r>
          </w:p>
        </w:tc>
        <w:tc>
          <w:tcPr>
            <w:tcW w:w="4157" w:type="dxa"/>
            <w:tcBorders>
              <w:top w:val="nil"/>
              <w:left w:val="nil"/>
              <w:bottom w:val="single" w:sz="8" w:space="0" w:color="000000"/>
              <w:right w:val="single" w:sz="8" w:space="0" w:color="000000"/>
            </w:tcBorders>
            <w:shd w:val="clear" w:color="000000" w:fill="FFFFFF"/>
            <w:vAlign w:val="bottom"/>
            <w:hideMark/>
          </w:tcPr>
          <w:p w14:paraId="7909F185" w14:textId="77777777" w:rsidR="00A4021A" w:rsidRPr="002D4B10" w:rsidRDefault="00A4021A" w:rsidP="00C50FCE">
            <w:pPr>
              <w:rPr>
                <w:color w:val="000000"/>
              </w:rPr>
            </w:pPr>
            <w:r>
              <w:rPr>
                <w:color w:val="000000"/>
              </w:rPr>
              <w:t xml:space="preserve">ZAKŁADKI INDEKSUJĄCE </w:t>
            </w:r>
            <w:r>
              <w:rPr>
                <w:color w:val="000000"/>
              </w:rPr>
              <w:br/>
              <w:t>12x43-45 MM MIX KOLORÓW</w:t>
            </w:r>
          </w:p>
        </w:tc>
        <w:tc>
          <w:tcPr>
            <w:tcW w:w="975" w:type="dxa"/>
            <w:tcBorders>
              <w:top w:val="nil"/>
              <w:left w:val="nil"/>
              <w:bottom w:val="single" w:sz="8" w:space="0" w:color="000000"/>
              <w:right w:val="single" w:sz="8" w:space="0" w:color="000000"/>
            </w:tcBorders>
            <w:shd w:val="clear" w:color="000000" w:fill="FFFFFF"/>
            <w:vAlign w:val="bottom"/>
            <w:hideMark/>
          </w:tcPr>
          <w:p w14:paraId="0D836BF0" w14:textId="77777777" w:rsidR="00A4021A" w:rsidRPr="002D4B10" w:rsidRDefault="00A4021A" w:rsidP="00C50FCE">
            <w:pPr>
              <w:jc w:val="right"/>
              <w:rPr>
                <w:color w:val="000000"/>
              </w:rPr>
            </w:pPr>
            <w:r>
              <w:rPr>
                <w:color w:val="000000"/>
              </w:rPr>
              <w:t>200</w:t>
            </w:r>
          </w:p>
        </w:tc>
        <w:tc>
          <w:tcPr>
            <w:tcW w:w="1612" w:type="dxa"/>
            <w:tcBorders>
              <w:top w:val="nil"/>
              <w:left w:val="nil"/>
              <w:bottom w:val="single" w:sz="8" w:space="0" w:color="000000"/>
              <w:right w:val="single" w:sz="8" w:space="0" w:color="000000"/>
            </w:tcBorders>
            <w:shd w:val="clear" w:color="000000" w:fill="FFFFFF"/>
            <w:vAlign w:val="bottom"/>
          </w:tcPr>
          <w:p w14:paraId="05D089F8" w14:textId="4F93CE46"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C498FEA" w14:textId="77777777" w:rsidR="00A4021A" w:rsidRPr="002D4B10" w:rsidRDefault="00A4021A" w:rsidP="00C50FCE">
            <w:pPr>
              <w:jc w:val="right"/>
              <w:rPr>
                <w:color w:val="000000"/>
              </w:rPr>
            </w:pPr>
          </w:p>
        </w:tc>
      </w:tr>
      <w:tr w:rsidR="00A4021A" w:rsidRPr="004549BF" w14:paraId="5DE65F87"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B1BFCBB" w14:textId="77777777" w:rsidR="00A4021A" w:rsidRPr="002D4B10" w:rsidRDefault="00A4021A" w:rsidP="00C50FCE">
            <w:pPr>
              <w:rPr>
                <w:color w:val="000000"/>
              </w:rPr>
            </w:pPr>
            <w:r>
              <w:rPr>
                <w:color w:val="000000"/>
              </w:rPr>
              <w:t>179.</w:t>
            </w:r>
          </w:p>
        </w:tc>
        <w:tc>
          <w:tcPr>
            <w:tcW w:w="4157" w:type="dxa"/>
            <w:tcBorders>
              <w:top w:val="nil"/>
              <w:left w:val="nil"/>
              <w:bottom w:val="single" w:sz="8" w:space="0" w:color="000000"/>
              <w:right w:val="single" w:sz="8" w:space="0" w:color="000000"/>
            </w:tcBorders>
            <w:shd w:val="clear" w:color="000000" w:fill="FFFFFF"/>
            <w:vAlign w:val="bottom"/>
            <w:hideMark/>
          </w:tcPr>
          <w:p w14:paraId="5BBB75F6" w14:textId="77777777" w:rsidR="00A4021A" w:rsidRPr="002D4B10" w:rsidRDefault="00A4021A" w:rsidP="00C50FCE">
            <w:pPr>
              <w:rPr>
                <w:color w:val="000000"/>
              </w:rPr>
            </w:pPr>
            <w:r>
              <w:rPr>
                <w:color w:val="000000"/>
              </w:rPr>
              <w:t>ZAKŁADKI INDEKSUJĄCE  25x38 MM MIX KOLORÓW</w:t>
            </w:r>
          </w:p>
        </w:tc>
        <w:tc>
          <w:tcPr>
            <w:tcW w:w="975" w:type="dxa"/>
            <w:tcBorders>
              <w:top w:val="nil"/>
              <w:left w:val="nil"/>
              <w:bottom w:val="single" w:sz="8" w:space="0" w:color="000000"/>
              <w:right w:val="single" w:sz="8" w:space="0" w:color="000000"/>
            </w:tcBorders>
            <w:shd w:val="clear" w:color="000000" w:fill="FFFFFF"/>
            <w:vAlign w:val="bottom"/>
            <w:hideMark/>
          </w:tcPr>
          <w:p w14:paraId="41A94B03"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16AF9A78" w14:textId="745D25C6"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9C5A20B" w14:textId="77777777" w:rsidR="00A4021A" w:rsidRPr="002D4B10" w:rsidRDefault="00A4021A" w:rsidP="00C50FCE">
            <w:pPr>
              <w:jc w:val="right"/>
              <w:rPr>
                <w:color w:val="000000"/>
              </w:rPr>
            </w:pPr>
          </w:p>
        </w:tc>
      </w:tr>
      <w:tr w:rsidR="00A4021A" w:rsidRPr="004549BF" w14:paraId="3EA6B9E2"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9EBAE95" w14:textId="77777777" w:rsidR="00A4021A" w:rsidRPr="002D4B10" w:rsidRDefault="00A4021A" w:rsidP="00C50FCE">
            <w:pPr>
              <w:rPr>
                <w:color w:val="000000"/>
              </w:rPr>
            </w:pPr>
            <w:r>
              <w:rPr>
                <w:color w:val="000000"/>
              </w:rPr>
              <w:t>180.</w:t>
            </w:r>
          </w:p>
        </w:tc>
        <w:tc>
          <w:tcPr>
            <w:tcW w:w="4157" w:type="dxa"/>
            <w:tcBorders>
              <w:top w:val="nil"/>
              <w:left w:val="nil"/>
              <w:bottom w:val="single" w:sz="8" w:space="0" w:color="000000"/>
              <w:right w:val="single" w:sz="8" w:space="0" w:color="000000"/>
            </w:tcBorders>
            <w:shd w:val="clear" w:color="000000" w:fill="FFFFFF"/>
            <w:vAlign w:val="bottom"/>
            <w:hideMark/>
          </w:tcPr>
          <w:p w14:paraId="11958397" w14:textId="77777777" w:rsidR="00A4021A" w:rsidRPr="002D4B10" w:rsidRDefault="00A4021A" w:rsidP="00C50FCE">
            <w:pPr>
              <w:rPr>
                <w:color w:val="000000"/>
              </w:rPr>
            </w:pPr>
            <w:r>
              <w:rPr>
                <w:color w:val="000000"/>
              </w:rPr>
              <w:t>PODAJNIK DO KARTECZEK I ZAKŁADEK INDEKSUJĄCYCH</w:t>
            </w:r>
          </w:p>
        </w:tc>
        <w:tc>
          <w:tcPr>
            <w:tcW w:w="975" w:type="dxa"/>
            <w:tcBorders>
              <w:top w:val="nil"/>
              <w:left w:val="nil"/>
              <w:bottom w:val="single" w:sz="8" w:space="0" w:color="000000"/>
              <w:right w:val="single" w:sz="8" w:space="0" w:color="000000"/>
            </w:tcBorders>
            <w:shd w:val="clear" w:color="000000" w:fill="FFFFFF"/>
            <w:vAlign w:val="bottom"/>
            <w:hideMark/>
          </w:tcPr>
          <w:p w14:paraId="2FE5FC31"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2508B074" w14:textId="347F0EAC"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9662503" w14:textId="77777777" w:rsidR="00A4021A" w:rsidRPr="002D4B10" w:rsidRDefault="00A4021A" w:rsidP="00C50FCE">
            <w:pPr>
              <w:jc w:val="right"/>
              <w:rPr>
                <w:color w:val="000000"/>
              </w:rPr>
            </w:pPr>
          </w:p>
        </w:tc>
      </w:tr>
      <w:tr w:rsidR="00A4021A" w:rsidRPr="004549BF" w14:paraId="22B26C26"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D35EC1E" w14:textId="77777777" w:rsidR="00A4021A" w:rsidRPr="002D4B10" w:rsidRDefault="00A4021A" w:rsidP="00C50FCE">
            <w:pPr>
              <w:rPr>
                <w:color w:val="000000"/>
              </w:rPr>
            </w:pPr>
            <w:r>
              <w:rPr>
                <w:color w:val="000000"/>
              </w:rPr>
              <w:t>181.</w:t>
            </w:r>
          </w:p>
        </w:tc>
        <w:tc>
          <w:tcPr>
            <w:tcW w:w="4157" w:type="dxa"/>
            <w:tcBorders>
              <w:top w:val="nil"/>
              <w:left w:val="nil"/>
              <w:bottom w:val="single" w:sz="8" w:space="0" w:color="000000"/>
              <w:right w:val="single" w:sz="8" w:space="0" w:color="000000"/>
            </w:tcBorders>
            <w:shd w:val="clear" w:color="000000" w:fill="FFFFFF"/>
            <w:vAlign w:val="bottom"/>
            <w:hideMark/>
          </w:tcPr>
          <w:p w14:paraId="38B00CA5" w14:textId="77777777" w:rsidR="00A4021A" w:rsidRPr="002D4B10" w:rsidRDefault="00A4021A" w:rsidP="00C50FCE">
            <w:pPr>
              <w:rPr>
                <w:color w:val="000000"/>
              </w:rPr>
            </w:pPr>
            <w:r>
              <w:rPr>
                <w:color w:val="000000"/>
              </w:rPr>
              <w:t>OŁÓWEK  HB    OP. 12 SZT.</w:t>
            </w:r>
          </w:p>
        </w:tc>
        <w:tc>
          <w:tcPr>
            <w:tcW w:w="975" w:type="dxa"/>
            <w:tcBorders>
              <w:top w:val="nil"/>
              <w:left w:val="nil"/>
              <w:bottom w:val="single" w:sz="8" w:space="0" w:color="000000"/>
              <w:right w:val="single" w:sz="8" w:space="0" w:color="000000"/>
            </w:tcBorders>
            <w:shd w:val="clear" w:color="000000" w:fill="FFFFFF"/>
            <w:vAlign w:val="bottom"/>
            <w:hideMark/>
          </w:tcPr>
          <w:p w14:paraId="54E1F64C" w14:textId="77777777" w:rsidR="00A4021A" w:rsidRPr="002D4B10" w:rsidRDefault="00A4021A" w:rsidP="00C50FCE">
            <w:pPr>
              <w:jc w:val="right"/>
              <w:rPr>
                <w:color w:val="000000"/>
              </w:rPr>
            </w:pPr>
            <w:r>
              <w:rPr>
                <w:color w:val="000000"/>
              </w:rPr>
              <w:t>15</w:t>
            </w:r>
          </w:p>
        </w:tc>
        <w:tc>
          <w:tcPr>
            <w:tcW w:w="1612" w:type="dxa"/>
            <w:tcBorders>
              <w:top w:val="nil"/>
              <w:left w:val="nil"/>
              <w:bottom w:val="single" w:sz="8" w:space="0" w:color="000000"/>
              <w:right w:val="single" w:sz="8" w:space="0" w:color="000000"/>
            </w:tcBorders>
            <w:shd w:val="clear" w:color="000000" w:fill="FFFFFF"/>
            <w:vAlign w:val="bottom"/>
          </w:tcPr>
          <w:p w14:paraId="7BB2B213" w14:textId="0962AC23"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11667565" w14:textId="77777777" w:rsidR="00A4021A" w:rsidRPr="002D4B10" w:rsidRDefault="00A4021A" w:rsidP="00C50FCE">
            <w:pPr>
              <w:jc w:val="right"/>
              <w:rPr>
                <w:color w:val="000000"/>
              </w:rPr>
            </w:pPr>
          </w:p>
        </w:tc>
      </w:tr>
      <w:tr w:rsidR="00A4021A" w:rsidRPr="004549BF" w14:paraId="2219A6D8"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1EBBA15" w14:textId="77777777" w:rsidR="00A4021A" w:rsidRPr="002D4B10" w:rsidRDefault="00A4021A" w:rsidP="00C50FCE">
            <w:pPr>
              <w:rPr>
                <w:color w:val="000000"/>
              </w:rPr>
            </w:pPr>
            <w:r>
              <w:rPr>
                <w:color w:val="000000"/>
              </w:rPr>
              <w:t>182.</w:t>
            </w:r>
          </w:p>
        </w:tc>
        <w:tc>
          <w:tcPr>
            <w:tcW w:w="4157" w:type="dxa"/>
            <w:tcBorders>
              <w:top w:val="nil"/>
              <w:left w:val="nil"/>
              <w:bottom w:val="single" w:sz="8" w:space="0" w:color="000000"/>
              <w:right w:val="single" w:sz="8" w:space="0" w:color="000000"/>
            </w:tcBorders>
            <w:shd w:val="clear" w:color="000000" w:fill="FFFFFF"/>
            <w:vAlign w:val="bottom"/>
            <w:hideMark/>
          </w:tcPr>
          <w:p w14:paraId="3B4E8E06" w14:textId="77777777" w:rsidR="00A4021A" w:rsidRPr="002D4B10" w:rsidRDefault="00A4021A" w:rsidP="00C50FCE">
            <w:pPr>
              <w:rPr>
                <w:color w:val="000000"/>
              </w:rPr>
            </w:pPr>
            <w:r>
              <w:rPr>
                <w:color w:val="000000"/>
              </w:rPr>
              <w:t>OŁÓWEK  2B    OP. 12 SZT.</w:t>
            </w:r>
          </w:p>
        </w:tc>
        <w:tc>
          <w:tcPr>
            <w:tcW w:w="975" w:type="dxa"/>
            <w:tcBorders>
              <w:top w:val="nil"/>
              <w:left w:val="nil"/>
              <w:bottom w:val="single" w:sz="8" w:space="0" w:color="000000"/>
              <w:right w:val="single" w:sz="8" w:space="0" w:color="000000"/>
            </w:tcBorders>
            <w:shd w:val="clear" w:color="000000" w:fill="FFFFFF"/>
            <w:vAlign w:val="bottom"/>
            <w:hideMark/>
          </w:tcPr>
          <w:p w14:paraId="4FAB4037" w14:textId="77777777" w:rsidR="00A4021A" w:rsidRPr="002D4B10" w:rsidRDefault="00A4021A" w:rsidP="00C50FCE">
            <w:pPr>
              <w:jc w:val="right"/>
              <w:rPr>
                <w:color w:val="000000"/>
              </w:rPr>
            </w:pPr>
            <w:r>
              <w:rPr>
                <w:color w:val="000000"/>
              </w:rPr>
              <w:t>15</w:t>
            </w:r>
          </w:p>
        </w:tc>
        <w:tc>
          <w:tcPr>
            <w:tcW w:w="1612" w:type="dxa"/>
            <w:tcBorders>
              <w:top w:val="nil"/>
              <w:left w:val="nil"/>
              <w:bottom w:val="single" w:sz="8" w:space="0" w:color="000000"/>
              <w:right w:val="single" w:sz="8" w:space="0" w:color="000000"/>
            </w:tcBorders>
            <w:shd w:val="clear" w:color="000000" w:fill="FFFFFF"/>
            <w:vAlign w:val="bottom"/>
          </w:tcPr>
          <w:p w14:paraId="77CB551E" w14:textId="2972716A"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E8D699E" w14:textId="77777777" w:rsidR="00A4021A" w:rsidRPr="002D4B10" w:rsidRDefault="00A4021A" w:rsidP="00C50FCE">
            <w:pPr>
              <w:jc w:val="right"/>
              <w:rPr>
                <w:color w:val="000000"/>
              </w:rPr>
            </w:pPr>
          </w:p>
        </w:tc>
      </w:tr>
      <w:tr w:rsidR="00A4021A" w:rsidRPr="004549BF" w14:paraId="56243EF4"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D227B25" w14:textId="77777777" w:rsidR="00A4021A" w:rsidRPr="002D4B10" w:rsidRDefault="00A4021A" w:rsidP="00C50FCE">
            <w:pPr>
              <w:rPr>
                <w:color w:val="000000"/>
              </w:rPr>
            </w:pPr>
            <w:r>
              <w:rPr>
                <w:color w:val="000000"/>
              </w:rPr>
              <w:t>183.</w:t>
            </w:r>
          </w:p>
        </w:tc>
        <w:tc>
          <w:tcPr>
            <w:tcW w:w="4157" w:type="dxa"/>
            <w:tcBorders>
              <w:top w:val="nil"/>
              <w:left w:val="nil"/>
              <w:bottom w:val="single" w:sz="8" w:space="0" w:color="000000"/>
              <w:right w:val="single" w:sz="8" w:space="0" w:color="000000"/>
            </w:tcBorders>
            <w:shd w:val="clear" w:color="000000" w:fill="FFFFFF"/>
            <w:vAlign w:val="bottom"/>
            <w:hideMark/>
          </w:tcPr>
          <w:p w14:paraId="3EDB09A4" w14:textId="77777777" w:rsidR="00A4021A" w:rsidRPr="002D4B10" w:rsidRDefault="00A4021A" w:rsidP="00C50FCE">
            <w:pPr>
              <w:rPr>
                <w:color w:val="000000"/>
              </w:rPr>
            </w:pPr>
            <w:r>
              <w:rPr>
                <w:color w:val="000000"/>
              </w:rPr>
              <w:t>OŁÓWEK AUTOMATYCZNY 0,5 MM</w:t>
            </w:r>
          </w:p>
        </w:tc>
        <w:tc>
          <w:tcPr>
            <w:tcW w:w="975" w:type="dxa"/>
            <w:tcBorders>
              <w:top w:val="nil"/>
              <w:left w:val="nil"/>
              <w:bottom w:val="single" w:sz="8" w:space="0" w:color="000000"/>
              <w:right w:val="single" w:sz="8" w:space="0" w:color="000000"/>
            </w:tcBorders>
            <w:shd w:val="clear" w:color="000000" w:fill="FFFFFF"/>
            <w:vAlign w:val="bottom"/>
            <w:hideMark/>
          </w:tcPr>
          <w:p w14:paraId="740DB231" w14:textId="77777777" w:rsidR="00A4021A" w:rsidRPr="002D4B10" w:rsidRDefault="00A4021A" w:rsidP="00C50FCE">
            <w:pPr>
              <w:jc w:val="right"/>
              <w:rPr>
                <w:color w:val="000000"/>
              </w:rPr>
            </w:pPr>
            <w:r>
              <w:rPr>
                <w:color w:val="000000"/>
              </w:rPr>
              <w:t>20</w:t>
            </w:r>
          </w:p>
        </w:tc>
        <w:tc>
          <w:tcPr>
            <w:tcW w:w="1612" w:type="dxa"/>
            <w:tcBorders>
              <w:top w:val="nil"/>
              <w:left w:val="nil"/>
              <w:bottom w:val="single" w:sz="8" w:space="0" w:color="000000"/>
              <w:right w:val="single" w:sz="8" w:space="0" w:color="000000"/>
            </w:tcBorders>
            <w:shd w:val="clear" w:color="000000" w:fill="FFFFFF"/>
            <w:vAlign w:val="bottom"/>
          </w:tcPr>
          <w:p w14:paraId="4C79E4EE" w14:textId="2675B9EA"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B506449" w14:textId="77777777" w:rsidR="00A4021A" w:rsidRPr="002D4B10" w:rsidRDefault="00A4021A" w:rsidP="00C50FCE">
            <w:pPr>
              <w:jc w:val="right"/>
              <w:rPr>
                <w:color w:val="000000"/>
              </w:rPr>
            </w:pPr>
          </w:p>
        </w:tc>
      </w:tr>
      <w:tr w:rsidR="00A4021A" w:rsidRPr="004549BF" w14:paraId="27263220" w14:textId="77777777" w:rsidTr="00AC3727">
        <w:trPr>
          <w:gridBefore w:val="1"/>
          <w:gridAfter w:val="1"/>
          <w:wBefore w:w="10" w:type="dxa"/>
          <w:wAfter w:w="8" w:type="dxa"/>
          <w:trHeight w:val="50"/>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78FE8FD" w14:textId="77777777" w:rsidR="00A4021A" w:rsidRPr="002D4B10" w:rsidRDefault="00A4021A" w:rsidP="00C50FCE">
            <w:pPr>
              <w:rPr>
                <w:color w:val="000000"/>
              </w:rPr>
            </w:pPr>
            <w:r>
              <w:rPr>
                <w:color w:val="000000"/>
              </w:rPr>
              <w:t>184.</w:t>
            </w:r>
          </w:p>
        </w:tc>
        <w:tc>
          <w:tcPr>
            <w:tcW w:w="4157" w:type="dxa"/>
            <w:tcBorders>
              <w:top w:val="nil"/>
              <w:left w:val="nil"/>
              <w:bottom w:val="single" w:sz="8" w:space="0" w:color="000000"/>
              <w:right w:val="single" w:sz="8" w:space="0" w:color="000000"/>
            </w:tcBorders>
            <w:shd w:val="clear" w:color="000000" w:fill="FFFFFF"/>
            <w:vAlign w:val="bottom"/>
            <w:hideMark/>
          </w:tcPr>
          <w:p w14:paraId="76E9FD49" w14:textId="77777777" w:rsidR="00A4021A" w:rsidRPr="002D4B10" w:rsidRDefault="00A4021A" w:rsidP="00C50FCE">
            <w:pPr>
              <w:rPr>
                <w:color w:val="000000"/>
              </w:rPr>
            </w:pPr>
            <w:r>
              <w:rPr>
                <w:color w:val="000000"/>
              </w:rPr>
              <w:t>DŁUGOPIS  CZARNY Z KOŃCÓWKĄ 0,3-0,4 MM, WENTYLOWANA SKUWKA I KOŃCÓWKA, TRANSPARENTNY KORPUS W KOLORZE TUSZU</w:t>
            </w:r>
          </w:p>
        </w:tc>
        <w:tc>
          <w:tcPr>
            <w:tcW w:w="975" w:type="dxa"/>
            <w:tcBorders>
              <w:top w:val="nil"/>
              <w:left w:val="nil"/>
              <w:bottom w:val="single" w:sz="8" w:space="0" w:color="000000"/>
              <w:right w:val="single" w:sz="8" w:space="0" w:color="000000"/>
            </w:tcBorders>
            <w:shd w:val="clear" w:color="000000" w:fill="FFFFFF"/>
            <w:vAlign w:val="bottom"/>
            <w:hideMark/>
          </w:tcPr>
          <w:p w14:paraId="09A6CF63" w14:textId="77777777" w:rsidR="00A4021A" w:rsidRPr="002D4B10" w:rsidRDefault="00A4021A" w:rsidP="00C50FCE">
            <w:pPr>
              <w:jc w:val="right"/>
              <w:rPr>
                <w:color w:val="000000"/>
              </w:rPr>
            </w:pPr>
            <w:r>
              <w:rPr>
                <w:color w:val="000000"/>
              </w:rPr>
              <w:t>200</w:t>
            </w:r>
          </w:p>
        </w:tc>
        <w:tc>
          <w:tcPr>
            <w:tcW w:w="1612" w:type="dxa"/>
            <w:tcBorders>
              <w:top w:val="nil"/>
              <w:left w:val="nil"/>
              <w:bottom w:val="single" w:sz="8" w:space="0" w:color="000000"/>
              <w:right w:val="single" w:sz="8" w:space="0" w:color="000000"/>
            </w:tcBorders>
            <w:shd w:val="clear" w:color="000000" w:fill="FFFFFF"/>
            <w:vAlign w:val="bottom"/>
          </w:tcPr>
          <w:p w14:paraId="5F6EB1CD" w14:textId="0D6A07A6"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4A7DF17" w14:textId="77777777" w:rsidR="00A4021A" w:rsidRPr="002D4B10" w:rsidRDefault="00A4021A" w:rsidP="00C50FCE">
            <w:pPr>
              <w:jc w:val="right"/>
              <w:rPr>
                <w:color w:val="000000"/>
              </w:rPr>
            </w:pPr>
          </w:p>
        </w:tc>
      </w:tr>
      <w:tr w:rsidR="00A4021A" w:rsidRPr="004549BF" w14:paraId="13BC7868" w14:textId="77777777" w:rsidTr="00AC3727">
        <w:trPr>
          <w:gridBefore w:val="1"/>
          <w:gridAfter w:val="1"/>
          <w:wBefore w:w="10" w:type="dxa"/>
          <w:wAfter w:w="8" w:type="dxa"/>
          <w:trHeight w:val="44"/>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F5DB503" w14:textId="77777777" w:rsidR="00A4021A" w:rsidRPr="002D4B10" w:rsidRDefault="00A4021A" w:rsidP="00C50FCE">
            <w:pPr>
              <w:rPr>
                <w:color w:val="000000"/>
              </w:rPr>
            </w:pPr>
            <w:r>
              <w:rPr>
                <w:color w:val="000000"/>
              </w:rPr>
              <w:t>185.</w:t>
            </w:r>
          </w:p>
        </w:tc>
        <w:tc>
          <w:tcPr>
            <w:tcW w:w="4157" w:type="dxa"/>
            <w:tcBorders>
              <w:top w:val="nil"/>
              <w:left w:val="nil"/>
              <w:bottom w:val="single" w:sz="8" w:space="0" w:color="000000"/>
              <w:right w:val="single" w:sz="8" w:space="0" w:color="000000"/>
            </w:tcBorders>
            <w:shd w:val="clear" w:color="000000" w:fill="FFFFFF"/>
            <w:vAlign w:val="bottom"/>
            <w:hideMark/>
          </w:tcPr>
          <w:p w14:paraId="48F6278E" w14:textId="77777777" w:rsidR="00A4021A" w:rsidRPr="002D4B10" w:rsidRDefault="00A4021A" w:rsidP="00C50FCE">
            <w:pPr>
              <w:rPr>
                <w:color w:val="000000"/>
              </w:rPr>
            </w:pPr>
            <w:r>
              <w:rPr>
                <w:color w:val="000000"/>
              </w:rPr>
              <w:t>DŁUGOPIS NIEBIESKI  Z KOŃCÓWKĄ  0,3-0,4 MM, WENTYLOWANA SKUWKA I KOŃCÓWKA, TRANSPARENTNY KORPUS W KOLORZE TUSZU</w:t>
            </w:r>
          </w:p>
        </w:tc>
        <w:tc>
          <w:tcPr>
            <w:tcW w:w="975" w:type="dxa"/>
            <w:tcBorders>
              <w:top w:val="nil"/>
              <w:left w:val="nil"/>
              <w:bottom w:val="single" w:sz="8" w:space="0" w:color="000000"/>
              <w:right w:val="single" w:sz="8" w:space="0" w:color="000000"/>
            </w:tcBorders>
            <w:shd w:val="clear" w:color="000000" w:fill="FFFFFF"/>
            <w:vAlign w:val="bottom"/>
            <w:hideMark/>
          </w:tcPr>
          <w:p w14:paraId="265848FB" w14:textId="77777777" w:rsidR="00A4021A" w:rsidRPr="002D4B10" w:rsidRDefault="00A4021A" w:rsidP="00C50FCE">
            <w:pPr>
              <w:jc w:val="right"/>
              <w:rPr>
                <w:color w:val="000000"/>
              </w:rPr>
            </w:pPr>
            <w:r>
              <w:rPr>
                <w:color w:val="000000"/>
              </w:rPr>
              <w:t>200</w:t>
            </w:r>
          </w:p>
        </w:tc>
        <w:tc>
          <w:tcPr>
            <w:tcW w:w="1612" w:type="dxa"/>
            <w:tcBorders>
              <w:top w:val="nil"/>
              <w:left w:val="nil"/>
              <w:bottom w:val="single" w:sz="8" w:space="0" w:color="000000"/>
              <w:right w:val="single" w:sz="8" w:space="0" w:color="000000"/>
            </w:tcBorders>
            <w:shd w:val="clear" w:color="000000" w:fill="FFFFFF"/>
            <w:vAlign w:val="bottom"/>
          </w:tcPr>
          <w:p w14:paraId="23F48938" w14:textId="37B42347"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741007B" w14:textId="77777777" w:rsidR="00A4021A" w:rsidRPr="002D4B10" w:rsidRDefault="00A4021A" w:rsidP="00C50FCE">
            <w:pPr>
              <w:jc w:val="right"/>
              <w:rPr>
                <w:color w:val="000000"/>
              </w:rPr>
            </w:pPr>
          </w:p>
        </w:tc>
      </w:tr>
      <w:tr w:rsidR="00A4021A" w:rsidRPr="004549BF" w14:paraId="535925EB" w14:textId="77777777" w:rsidTr="00AC3727">
        <w:trPr>
          <w:gridBefore w:val="1"/>
          <w:gridAfter w:val="1"/>
          <w:wBefore w:w="10" w:type="dxa"/>
          <w:wAfter w:w="8" w:type="dxa"/>
          <w:trHeight w:val="57"/>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063DBDD" w14:textId="77777777" w:rsidR="00A4021A" w:rsidRPr="002D4B10" w:rsidRDefault="00A4021A" w:rsidP="00C50FCE">
            <w:pPr>
              <w:rPr>
                <w:color w:val="000000"/>
              </w:rPr>
            </w:pPr>
            <w:r>
              <w:rPr>
                <w:color w:val="000000"/>
              </w:rPr>
              <w:t>186.</w:t>
            </w:r>
          </w:p>
        </w:tc>
        <w:tc>
          <w:tcPr>
            <w:tcW w:w="4157" w:type="dxa"/>
            <w:tcBorders>
              <w:top w:val="nil"/>
              <w:left w:val="nil"/>
              <w:bottom w:val="single" w:sz="8" w:space="0" w:color="000000"/>
              <w:right w:val="single" w:sz="8" w:space="0" w:color="000000"/>
            </w:tcBorders>
            <w:shd w:val="clear" w:color="000000" w:fill="FFFFFF"/>
            <w:vAlign w:val="bottom"/>
            <w:hideMark/>
          </w:tcPr>
          <w:p w14:paraId="51F67BF6" w14:textId="77777777" w:rsidR="00A4021A" w:rsidRPr="002D4B10" w:rsidRDefault="00A4021A" w:rsidP="00C50FCE">
            <w:pPr>
              <w:rPr>
                <w:color w:val="000000"/>
              </w:rPr>
            </w:pPr>
            <w:r>
              <w:rPr>
                <w:color w:val="000000"/>
              </w:rPr>
              <w:t>CIENKOPIS KULKOWY Z SILIKONOWĄ KULKĄ UMOŻLIWIAJĄCĄ USUNIĘCIE TEKSTU, GRUBOŚĆ LINII PISANIA 0,25 MM, CZARNY</w:t>
            </w:r>
          </w:p>
        </w:tc>
        <w:tc>
          <w:tcPr>
            <w:tcW w:w="975" w:type="dxa"/>
            <w:tcBorders>
              <w:top w:val="nil"/>
              <w:left w:val="nil"/>
              <w:bottom w:val="single" w:sz="8" w:space="0" w:color="000000"/>
              <w:right w:val="single" w:sz="8" w:space="0" w:color="000000"/>
            </w:tcBorders>
            <w:shd w:val="clear" w:color="000000" w:fill="FFFFFF"/>
            <w:vAlign w:val="bottom"/>
            <w:hideMark/>
          </w:tcPr>
          <w:p w14:paraId="77FE5B90" w14:textId="77777777" w:rsidR="00A4021A" w:rsidRPr="002D4B10" w:rsidRDefault="00A4021A" w:rsidP="00C50FCE">
            <w:pPr>
              <w:jc w:val="right"/>
              <w:rPr>
                <w:color w:val="000000"/>
              </w:rPr>
            </w:pPr>
            <w:r>
              <w:rPr>
                <w:color w:val="000000"/>
              </w:rPr>
              <w:t>150</w:t>
            </w:r>
          </w:p>
        </w:tc>
        <w:tc>
          <w:tcPr>
            <w:tcW w:w="1612" w:type="dxa"/>
            <w:tcBorders>
              <w:top w:val="nil"/>
              <w:left w:val="nil"/>
              <w:bottom w:val="single" w:sz="8" w:space="0" w:color="000000"/>
              <w:right w:val="single" w:sz="8" w:space="0" w:color="000000"/>
            </w:tcBorders>
            <w:shd w:val="clear" w:color="000000" w:fill="FFFFFF"/>
            <w:vAlign w:val="bottom"/>
          </w:tcPr>
          <w:p w14:paraId="740BA34A" w14:textId="14BA2892"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D843102" w14:textId="77777777" w:rsidR="00A4021A" w:rsidRPr="002D4B10" w:rsidRDefault="00A4021A" w:rsidP="00C50FCE">
            <w:pPr>
              <w:jc w:val="right"/>
              <w:rPr>
                <w:color w:val="000000"/>
              </w:rPr>
            </w:pPr>
          </w:p>
        </w:tc>
      </w:tr>
      <w:tr w:rsidR="00A4021A" w:rsidRPr="004549BF" w14:paraId="78E2B5FF" w14:textId="77777777" w:rsidTr="00AC3727">
        <w:trPr>
          <w:gridBefore w:val="1"/>
          <w:gridAfter w:val="1"/>
          <w:wBefore w:w="10" w:type="dxa"/>
          <w:wAfter w:w="8" w:type="dxa"/>
          <w:trHeight w:val="5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E107C85" w14:textId="77777777" w:rsidR="00A4021A" w:rsidRPr="002D4B10" w:rsidRDefault="00A4021A" w:rsidP="00C50FCE">
            <w:pPr>
              <w:rPr>
                <w:color w:val="000000"/>
              </w:rPr>
            </w:pPr>
            <w:r>
              <w:rPr>
                <w:color w:val="000000"/>
              </w:rPr>
              <w:t>187.</w:t>
            </w:r>
          </w:p>
        </w:tc>
        <w:tc>
          <w:tcPr>
            <w:tcW w:w="4157" w:type="dxa"/>
            <w:tcBorders>
              <w:top w:val="nil"/>
              <w:left w:val="nil"/>
              <w:bottom w:val="single" w:sz="8" w:space="0" w:color="000000"/>
              <w:right w:val="single" w:sz="8" w:space="0" w:color="000000"/>
            </w:tcBorders>
            <w:shd w:val="clear" w:color="000000" w:fill="FFFFFF"/>
            <w:vAlign w:val="bottom"/>
            <w:hideMark/>
          </w:tcPr>
          <w:p w14:paraId="7985AD1D" w14:textId="77777777" w:rsidR="00A4021A" w:rsidRPr="002D4B10" w:rsidRDefault="00A4021A" w:rsidP="00C50FCE">
            <w:pPr>
              <w:rPr>
                <w:color w:val="000000"/>
              </w:rPr>
            </w:pPr>
            <w:r>
              <w:rPr>
                <w:color w:val="000000"/>
              </w:rPr>
              <w:t xml:space="preserve">CIENKOPIS KULKOWY Z SILIKONOWĄ KULKĄ UMOŻLIWIAJĄCĄ USUNIĘCIE </w:t>
            </w:r>
            <w:r>
              <w:rPr>
                <w:color w:val="000000"/>
              </w:rPr>
              <w:lastRenderedPageBreak/>
              <w:t>TEKSTU, GRUBOŚĆ LINII PISANIA 0,25 MM, NIEBIESKI</w:t>
            </w:r>
          </w:p>
        </w:tc>
        <w:tc>
          <w:tcPr>
            <w:tcW w:w="975" w:type="dxa"/>
            <w:tcBorders>
              <w:top w:val="nil"/>
              <w:left w:val="nil"/>
              <w:bottom w:val="single" w:sz="8" w:space="0" w:color="000000"/>
              <w:right w:val="single" w:sz="8" w:space="0" w:color="000000"/>
            </w:tcBorders>
            <w:shd w:val="clear" w:color="000000" w:fill="FFFFFF"/>
            <w:vAlign w:val="bottom"/>
            <w:hideMark/>
          </w:tcPr>
          <w:p w14:paraId="184F3796" w14:textId="77777777" w:rsidR="00A4021A" w:rsidRPr="002D4B10" w:rsidRDefault="00A4021A" w:rsidP="00C50FCE">
            <w:pPr>
              <w:jc w:val="right"/>
              <w:rPr>
                <w:color w:val="000000"/>
              </w:rPr>
            </w:pPr>
            <w:r>
              <w:rPr>
                <w:color w:val="000000"/>
              </w:rPr>
              <w:lastRenderedPageBreak/>
              <w:t>150</w:t>
            </w:r>
          </w:p>
        </w:tc>
        <w:tc>
          <w:tcPr>
            <w:tcW w:w="1612" w:type="dxa"/>
            <w:tcBorders>
              <w:top w:val="nil"/>
              <w:left w:val="nil"/>
              <w:bottom w:val="single" w:sz="8" w:space="0" w:color="000000"/>
              <w:right w:val="single" w:sz="8" w:space="0" w:color="000000"/>
            </w:tcBorders>
            <w:shd w:val="clear" w:color="000000" w:fill="FFFFFF"/>
            <w:vAlign w:val="bottom"/>
          </w:tcPr>
          <w:p w14:paraId="32142752" w14:textId="44B33158"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A35469C" w14:textId="77777777" w:rsidR="00A4021A" w:rsidRPr="002D4B10" w:rsidRDefault="00A4021A" w:rsidP="00C50FCE">
            <w:pPr>
              <w:jc w:val="right"/>
              <w:rPr>
                <w:color w:val="000000"/>
              </w:rPr>
            </w:pPr>
          </w:p>
        </w:tc>
      </w:tr>
      <w:tr w:rsidR="00A4021A" w:rsidRPr="004549BF" w14:paraId="2AC7B795" w14:textId="77777777" w:rsidTr="00AC3727">
        <w:trPr>
          <w:gridBefore w:val="1"/>
          <w:gridAfter w:val="1"/>
          <w:wBefore w:w="10" w:type="dxa"/>
          <w:wAfter w:w="8" w:type="dxa"/>
          <w:trHeight w:val="5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C6CE3FC" w14:textId="77777777" w:rsidR="00A4021A" w:rsidRPr="002D4B10" w:rsidRDefault="00A4021A" w:rsidP="00C50FCE">
            <w:pPr>
              <w:rPr>
                <w:color w:val="000000"/>
              </w:rPr>
            </w:pPr>
            <w:r>
              <w:rPr>
                <w:color w:val="000000"/>
              </w:rPr>
              <w:t>188.</w:t>
            </w:r>
          </w:p>
        </w:tc>
        <w:tc>
          <w:tcPr>
            <w:tcW w:w="4157" w:type="dxa"/>
            <w:tcBorders>
              <w:top w:val="nil"/>
              <w:left w:val="nil"/>
              <w:bottom w:val="single" w:sz="8" w:space="0" w:color="000000"/>
              <w:right w:val="single" w:sz="8" w:space="0" w:color="000000"/>
            </w:tcBorders>
            <w:shd w:val="clear" w:color="000000" w:fill="FFFFFF"/>
            <w:vAlign w:val="bottom"/>
            <w:hideMark/>
          </w:tcPr>
          <w:p w14:paraId="68730732" w14:textId="77777777" w:rsidR="00A4021A" w:rsidRPr="002D4B10" w:rsidRDefault="00A4021A" w:rsidP="00C50FCE">
            <w:pPr>
              <w:rPr>
                <w:color w:val="000000"/>
              </w:rPr>
            </w:pPr>
            <w:r>
              <w:rPr>
                <w:color w:val="000000"/>
              </w:rPr>
              <w:t>DŁUGOPIS ŻELOWY AUTOMATYCZNY - CZERWONY Z KOŃCÓWKĄ 0,7 MM, PRZEZROCZYSTY KORPUS, GUMOWY UCHWYT, TUSZ WODOODPORNY I NIEBLAKNĄCY</w:t>
            </w:r>
          </w:p>
        </w:tc>
        <w:tc>
          <w:tcPr>
            <w:tcW w:w="975" w:type="dxa"/>
            <w:tcBorders>
              <w:top w:val="nil"/>
              <w:left w:val="nil"/>
              <w:bottom w:val="single" w:sz="8" w:space="0" w:color="000000"/>
              <w:right w:val="single" w:sz="8" w:space="0" w:color="000000"/>
            </w:tcBorders>
            <w:shd w:val="clear" w:color="000000" w:fill="FFFFFF"/>
            <w:vAlign w:val="bottom"/>
            <w:hideMark/>
          </w:tcPr>
          <w:p w14:paraId="1FE80266" w14:textId="77777777" w:rsidR="00A4021A" w:rsidRPr="002D4B10" w:rsidRDefault="00A4021A" w:rsidP="00C50FCE">
            <w:pPr>
              <w:jc w:val="right"/>
              <w:rPr>
                <w:color w:val="000000"/>
              </w:rPr>
            </w:pPr>
            <w:r>
              <w:rPr>
                <w:color w:val="000000"/>
              </w:rPr>
              <w:t>150</w:t>
            </w:r>
          </w:p>
        </w:tc>
        <w:tc>
          <w:tcPr>
            <w:tcW w:w="1612" w:type="dxa"/>
            <w:tcBorders>
              <w:top w:val="nil"/>
              <w:left w:val="nil"/>
              <w:bottom w:val="single" w:sz="8" w:space="0" w:color="000000"/>
              <w:right w:val="single" w:sz="8" w:space="0" w:color="000000"/>
            </w:tcBorders>
            <w:shd w:val="clear" w:color="000000" w:fill="FFFFFF"/>
            <w:vAlign w:val="bottom"/>
          </w:tcPr>
          <w:p w14:paraId="22B0D8DA" w14:textId="2978E1AD"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57BD5D8" w14:textId="77777777" w:rsidR="00A4021A" w:rsidRPr="002D4B10" w:rsidRDefault="00A4021A" w:rsidP="00C50FCE">
            <w:pPr>
              <w:jc w:val="right"/>
              <w:rPr>
                <w:color w:val="000000"/>
              </w:rPr>
            </w:pPr>
          </w:p>
        </w:tc>
      </w:tr>
      <w:tr w:rsidR="00A4021A" w:rsidRPr="004549BF" w14:paraId="2511B245" w14:textId="77777777" w:rsidTr="00AC3727">
        <w:trPr>
          <w:gridBefore w:val="1"/>
          <w:gridAfter w:val="1"/>
          <w:wBefore w:w="10" w:type="dxa"/>
          <w:wAfter w:w="8" w:type="dxa"/>
          <w:trHeight w:val="5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ADA8933" w14:textId="77777777" w:rsidR="00A4021A" w:rsidRPr="002D4B10" w:rsidRDefault="00A4021A" w:rsidP="00C50FCE">
            <w:pPr>
              <w:rPr>
                <w:color w:val="000000"/>
              </w:rPr>
            </w:pPr>
            <w:r>
              <w:rPr>
                <w:color w:val="000000"/>
              </w:rPr>
              <w:t>189.</w:t>
            </w:r>
          </w:p>
        </w:tc>
        <w:tc>
          <w:tcPr>
            <w:tcW w:w="4157" w:type="dxa"/>
            <w:tcBorders>
              <w:top w:val="nil"/>
              <w:left w:val="nil"/>
              <w:bottom w:val="single" w:sz="8" w:space="0" w:color="000000"/>
              <w:right w:val="single" w:sz="8" w:space="0" w:color="000000"/>
            </w:tcBorders>
            <w:shd w:val="clear" w:color="000000" w:fill="FFFFFF"/>
            <w:vAlign w:val="bottom"/>
            <w:hideMark/>
          </w:tcPr>
          <w:p w14:paraId="3CCE3A9A" w14:textId="77777777" w:rsidR="00A4021A" w:rsidRPr="002D4B10" w:rsidRDefault="00A4021A" w:rsidP="00C50FCE">
            <w:pPr>
              <w:rPr>
                <w:color w:val="000000"/>
              </w:rPr>
            </w:pPr>
            <w:r>
              <w:rPr>
                <w:color w:val="000000"/>
              </w:rPr>
              <w:t>DŁUGOPIS ŻELOWY AUTOMATYCZNY - CZARNY Z KOŃCÓWKĄ  0,7 MM, PRZEZROCZYSTY KORPUS, GUMOWY UCHWYT, TUSZ WODOODPORNY I NIEBLAKNĄCY</w:t>
            </w:r>
          </w:p>
        </w:tc>
        <w:tc>
          <w:tcPr>
            <w:tcW w:w="975" w:type="dxa"/>
            <w:tcBorders>
              <w:top w:val="nil"/>
              <w:left w:val="nil"/>
              <w:bottom w:val="single" w:sz="8" w:space="0" w:color="000000"/>
              <w:right w:val="single" w:sz="8" w:space="0" w:color="000000"/>
            </w:tcBorders>
            <w:shd w:val="clear" w:color="000000" w:fill="FFFFFF"/>
            <w:vAlign w:val="bottom"/>
            <w:hideMark/>
          </w:tcPr>
          <w:p w14:paraId="4EAAEDF3" w14:textId="77777777" w:rsidR="00A4021A" w:rsidRPr="002D4B10" w:rsidRDefault="00A4021A" w:rsidP="00C50FCE">
            <w:pPr>
              <w:jc w:val="right"/>
              <w:rPr>
                <w:color w:val="000000"/>
              </w:rPr>
            </w:pPr>
            <w:r>
              <w:rPr>
                <w:color w:val="000000"/>
              </w:rPr>
              <w:t>150</w:t>
            </w:r>
          </w:p>
        </w:tc>
        <w:tc>
          <w:tcPr>
            <w:tcW w:w="1612" w:type="dxa"/>
            <w:tcBorders>
              <w:top w:val="nil"/>
              <w:left w:val="nil"/>
              <w:bottom w:val="single" w:sz="8" w:space="0" w:color="000000"/>
              <w:right w:val="single" w:sz="8" w:space="0" w:color="000000"/>
            </w:tcBorders>
            <w:shd w:val="clear" w:color="000000" w:fill="FFFFFF"/>
            <w:vAlign w:val="bottom"/>
          </w:tcPr>
          <w:p w14:paraId="0E777279" w14:textId="1D76621F"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176F54B7" w14:textId="77777777" w:rsidR="00A4021A" w:rsidRPr="002D4B10" w:rsidRDefault="00A4021A" w:rsidP="00C50FCE">
            <w:pPr>
              <w:jc w:val="right"/>
              <w:rPr>
                <w:color w:val="000000"/>
              </w:rPr>
            </w:pPr>
          </w:p>
        </w:tc>
      </w:tr>
      <w:tr w:rsidR="00A4021A" w:rsidRPr="004549BF" w14:paraId="5E8D386A" w14:textId="77777777" w:rsidTr="00AC3727">
        <w:trPr>
          <w:gridBefore w:val="1"/>
          <w:gridAfter w:val="1"/>
          <w:wBefore w:w="10" w:type="dxa"/>
          <w:wAfter w:w="8" w:type="dxa"/>
          <w:trHeight w:val="5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2F0C6FA" w14:textId="77777777" w:rsidR="00A4021A" w:rsidRPr="002D4B10" w:rsidRDefault="00A4021A" w:rsidP="00C50FCE">
            <w:pPr>
              <w:rPr>
                <w:color w:val="000000"/>
              </w:rPr>
            </w:pPr>
            <w:r>
              <w:rPr>
                <w:color w:val="000000"/>
              </w:rPr>
              <w:t>190.</w:t>
            </w:r>
          </w:p>
        </w:tc>
        <w:tc>
          <w:tcPr>
            <w:tcW w:w="4157" w:type="dxa"/>
            <w:tcBorders>
              <w:top w:val="nil"/>
              <w:left w:val="nil"/>
              <w:bottom w:val="single" w:sz="8" w:space="0" w:color="000000"/>
              <w:right w:val="single" w:sz="8" w:space="0" w:color="000000"/>
            </w:tcBorders>
            <w:shd w:val="clear" w:color="000000" w:fill="FFFFFF"/>
            <w:vAlign w:val="bottom"/>
            <w:hideMark/>
          </w:tcPr>
          <w:p w14:paraId="5A0E2A5A" w14:textId="77777777" w:rsidR="00A4021A" w:rsidRPr="002D4B10" w:rsidRDefault="00A4021A" w:rsidP="00C50FCE">
            <w:pPr>
              <w:rPr>
                <w:color w:val="000000"/>
              </w:rPr>
            </w:pPr>
            <w:r>
              <w:rPr>
                <w:color w:val="000000"/>
              </w:rPr>
              <w:t>DŁUGOPIS ŻELOWY AUTOMATYCZNY - NIEBIESKI  Z KOŃCÓWKĄ 0,7 MM, PRZEZROCZYSTY KORPUS, GUMOWY UCHWYT, TUSZ WODOODPORNY I NIEBLAKNĄCY</w:t>
            </w:r>
          </w:p>
        </w:tc>
        <w:tc>
          <w:tcPr>
            <w:tcW w:w="975" w:type="dxa"/>
            <w:tcBorders>
              <w:top w:val="nil"/>
              <w:left w:val="nil"/>
              <w:bottom w:val="single" w:sz="8" w:space="0" w:color="000000"/>
              <w:right w:val="single" w:sz="8" w:space="0" w:color="000000"/>
            </w:tcBorders>
            <w:shd w:val="clear" w:color="000000" w:fill="FFFFFF"/>
            <w:vAlign w:val="bottom"/>
            <w:hideMark/>
          </w:tcPr>
          <w:p w14:paraId="6C7BAE1C" w14:textId="77777777" w:rsidR="00A4021A" w:rsidRPr="002D4B10" w:rsidRDefault="00A4021A" w:rsidP="00C50FCE">
            <w:pPr>
              <w:jc w:val="right"/>
              <w:rPr>
                <w:color w:val="000000"/>
              </w:rPr>
            </w:pPr>
            <w:r>
              <w:rPr>
                <w:color w:val="000000"/>
              </w:rPr>
              <w:t>160</w:t>
            </w:r>
          </w:p>
        </w:tc>
        <w:tc>
          <w:tcPr>
            <w:tcW w:w="1612" w:type="dxa"/>
            <w:tcBorders>
              <w:top w:val="nil"/>
              <w:left w:val="nil"/>
              <w:bottom w:val="single" w:sz="8" w:space="0" w:color="000000"/>
              <w:right w:val="single" w:sz="8" w:space="0" w:color="000000"/>
            </w:tcBorders>
            <w:shd w:val="clear" w:color="000000" w:fill="FFFFFF"/>
            <w:vAlign w:val="bottom"/>
          </w:tcPr>
          <w:p w14:paraId="5FD36C32" w14:textId="619F028C"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CEA961A" w14:textId="77777777" w:rsidR="00A4021A" w:rsidRPr="002D4B10" w:rsidRDefault="00A4021A" w:rsidP="00C50FCE">
            <w:pPr>
              <w:jc w:val="right"/>
              <w:rPr>
                <w:color w:val="000000"/>
              </w:rPr>
            </w:pPr>
          </w:p>
        </w:tc>
      </w:tr>
      <w:tr w:rsidR="00A4021A" w:rsidRPr="004549BF" w14:paraId="5A57F439" w14:textId="77777777" w:rsidTr="00AC3727">
        <w:trPr>
          <w:gridBefore w:val="1"/>
          <w:gridAfter w:val="1"/>
          <w:wBefore w:w="10" w:type="dxa"/>
          <w:wAfter w:w="8" w:type="dxa"/>
          <w:trHeight w:val="93"/>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ABA1398" w14:textId="77777777" w:rsidR="00A4021A" w:rsidRPr="002D4B10" w:rsidRDefault="00A4021A" w:rsidP="00C50FCE">
            <w:pPr>
              <w:rPr>
                <w:color w:val="000000"/>
              </w:rPr>
            </w:pPr>
            <w:r>
              <w:rPr>
                <w:color w:val="000000"/>
              </w:rPr>
              <w:t>191.</w:t>
            </w:r>
          </w:p>
        </w:tc>
        <w:tc>
          <w:tcPr>
            <w:tcW w:w="4157" w:type="dxa"/>
            <w:tcBorders>
              <w:top w:val="nil"/>
              <w:left w:val="nil"/>
              <w:bottom w:val="single" w:sz="8" w:space="0" w:color="000000"/>
              <w:right w:val="single" w:sz="8" w:space="0" w:color="000000"/>
            </w:tcBorders>
            <w:shd w:val="clear" w:color="000000" w:fill="FFFFFF"/>
            <w:vAlign w:val="bottom"/>
            <w:hideMark/>
          </w:tcPr>
          <w:p w14:paraId="7F8EAD4B" w14:textId="77777777" w:rsidR="00A4021A" w:rsidRPr="002D4B10" w:rsidRDefault="00A4021A" w:rsidP="00C50FCE">
            <w:pPr>
              <w:rPr>
                <w:color w:val="000000"/>
              </w:rPr>
            </w:pPr>
            <w:r>
              <w:rPr>
                <w:color w:val="000000"/>
              </w:rPr>
              <w:t>PIÓRO WIECZNE O ERGONOMICZNYM KSZTAŁCIE DLA PRAWO I LEWORĘCZNYCH, ROZMIAR STALÓWKI M, STALÓWKA ZE STALI NIERDZEWNEJ, SKRĘCONY  KSZTAŁT OBUDOWY ZAPOBIEGA TOCZENIU SIĘ PIÓRA PO PŁASKIEJ POWIERZCHNI. RÓZNE KOLORY</w:t>
            </w:r>
          </w:p>
        </w:tc>
        <w:tc>
          <w:tcPr>
            <w:tcW w:w="975" w:type="dxa"/>
            <w:tcBorders>
              <w:top w:val="nil"/>
              <w:left w:val="nil"/>
              <w:bottom w:val="single" w:sz="8" w:space="0" w:color="000000"/>
              <w:right w:val="single" w:sz="8" w:space="0" w:color="000000"/>
            </w:tcBorders>
            <w:shd w:val="clear" w:color="000000" w:fill="FFFFFF"/>
            <w:vAlign w:val="bottom"/>
            <w:hideMark/>
          </w:tcPr>
          <w:p w14:paraId="1F9B18D9" w14:textId="77777777" w:rsidR="00A4021A" w:rsidRPr="002D4B10" w:rsidRDefault="00A4021A" w:rsidP="00C50FCE">
            <w:pPr>
              <w:jc w:val="right"/>
              <w:rPr>
                <w:color w:val="000000"/>
              </w:rPr>
            </w:pPr>
            <w:r>
              <w:rPr>
                <w:color w:val="000000"/>
              </w:rPr>
              <w:t>15</w:t>
            </w:r>
          </w:p>
        </w:tc>
        <w:tc>
          <w:tcPr>
            <w:tcW w:w="1612" w:type="dxa"/>
            <w:tcBorders>
              <w:top w:val="nil"/>
              <w:left w:val="nil"/>
              <w:bottom w:val="single" w:sz="8" w:space="0" w:color="000000"/>
              <w:right w:val="single" w:sz="8" w:space="0" w:color="000000"/>
            </w:tcBorders>
            <w:shd w:val="clear" w:color="000000" w:fill="FFFFFF"/>
            <w:vAlign w:val="bottom"/>
          </w:tcPr>
          <w:p w14:paraId="1C150763" w14:textId="2C31930C"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DC93089" w14:textId="77777777" w:rsidR="00A4021A" w:rsidRPr="002D4B10" w:rsidRDefault="00A4021A" w:rsidP="00C50FCE">
            <w:pPr>
              <w:jc w:val="right"/>
              <w:rPr>
                <w:color w:val="000000"/>
              </w:rPr>
            </w:pPr>
          </w:p>
        </w:tc>
      </w:tr>
      <w:tr w:rsidR="00A4021A" w:rsidRPr="004549BF" w14:paraId="769A4ABE" w14:textId="77777777" w:rsidTr="00AC3727">
        <w:trPr>
          <w:gridBefore w:val="1"/>
          <w:gridAfter w:val="1"/>
          <w:wBefore w:w="10" w:type="dxa"/>
          <w:wAfter w:w="8" w:type="dxa"/>
          <w:trHeight w:val="93"/>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B4123AB" w14:textId="77777777" w:rsidR="00A4021A" w:rsidRPr="002D4B10" w:rsidRDefault="00A4021A" w:rsidP="00C50FCE">
            <w:pPr>
              <w:rPr>
                <w:color w:val="000000"/>
              </w:rPr>
            </w:pPr>
            <w:r>
              <w:rPr>
                <w:color w:val="000000"/>
              </w:rPr>
              <w:t>192.</w:t>
            </w:r>
          </w:p>
        </w:tc>
        <w:tc>
          <w:tcPr>
            <w:tcW w:w="4157" w:type="dxa"/>
            <w:tcBorders>
              <w:top w:val="nil"/>
              <w:left w:val="nil"/>
              <w:bottom w:val="single" w:sz="8" w:space="0" w:color="000000"/>
              <w:right w:val="single" w:sz="8" w:space="0" w:color="000000"/>
            </w:tcBorders>
            <w:shd w:val="clear" w:color="000000" w:fill="FFFFFF"/>
            <w:vAlign w:val="bottom"/>
            <w:hideMark/>
          </w:tcPr>
          <w:p w14:paraId="0D0245B8" w14:textId="77777777" w:rsidR="00A4021A" w:rsidRPr="002D4B10" w:rsidRDefault="00A4021A" w:rsidP="00C50FCE">
            <w:pPr>
              <w:rPr>
                <w:color w:val="000000"/>
              </w:rPr>
            </w:pPr>
            <w:r>
              <w:rPr>
                <w:color w:val="000000"/>
              </w:rPr>
              <w:t>PIÓRO WIECZNE O ERGONOMICZNYM KSZTAŁCIE DLA PRAWO I LEWORĘCZNYCH, ROZMIAR STALÓWKI M, STALÓWKA ZE STALI NIERDZEWNEJ, TRÓJKĄTNY KSZTAŁT OBUDOWY ZAPOBIEGA TOCZENIU SIĘ PIÓRA PO PŁASKIEJ POWIERZCHNI. . RÓŻNE KOLORY</w:t>
            </w:r>
          </w:p>
        </w:tc>
        <w:tc>
          <w:tcPr>
            <w:tcW w:w="975" w:type="dxa"/>
            <w:tcBorders>
              <w:top w:val="nil"/>
              <w:left w:val="nil"/>
              <w:bottom w:val="single" w:sz="8" w:space="0" w:color="000000"/>
              <w:right w:val="single" w:sz="8" w:space="0" w:color="000000"/>
            </w:tcBorders>
            <w:shd w:val="clear" w:color="000000" w:fill="FFFFFF"/>
            <w:vAlign w:val="bottom"/>
            <w:hideMark/>
          </w:tcPr>
          <w:p w14:paraId="2B395B38"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526D2FBC" w14:textId="04E2F334"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1CD2892" w14:textId="77777777" w:rsidR="00A4021A" w:rsidRPr="002D4B10" w:rsidRDefault="00A4021A" w:rsidP="00C50FCE">
            <w:pPr>
              <w:jc w:val="right"/>
              <w:rPr>
                <w:color w:val="000000"/>
              </w:rPr>
            </w:pPr>
          </w:p>
        </w:tc>
      </w:tr>
      <w:tr w:rsidR="00A4021A" w:rsidRPr="004549BF" w14:paraId="244307CF" w14:textId="77777777" w:rsidTr="00AC3727">
        <w:trPr>
          <w:gridBefore w:val="1"/>
          <w:gridAfter w:val="1"/>
          <w:wBefore w:w="10" w:type="dxa"/>
          <w:wAfter w:w="8" w:type="dxa"/>
          <w:trHeight w:val="129"/>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83255D5" w14:textId="77777777" w:rsidR="00A4021A" w:rsidRPr="002D4B10" w:rsidRDefault="00A4021A" w:rsidP="00C50FCE">
            <w:pPr>
              <w:rPr>
                <w:color w:val="000000"/>
              </w:rPr>
            </w:pPr>
            <w:r>
              <w:rPr>
                <w:color w:val="000000"/>
              </w:rPr>
              <w:t>193.</w:t>
            </w:r>
          </w:p>
        </w:tc>
        <w:tc>
          <w:tcPr>
            <w:tcW w:w="4157" w:type="dxa"/>
            <w:tcBorders>
              <w:top w:val="nil"/>
              <w:left w:val="nil"/>
              <w:bottom w:val="single" w:sz="8" w:space="0" w:color="000000"/>
              <w:right w:val="single" w:sz="8" w:space="0" w:color="000000"/>
            </w:tcBorders>
            <w:shd w:val="clear" w:color="000000" w:fill="FFFFFF"/>
            <w:vAlign w:val="bottom"/>
            <w:hideMark/>
          </w:tcPr>
          <w:p w14:paraId="5E139B21" w14:textId="77777777" w:rsidR="00A4021A" w:rsidRPr="002D4B10" w:rsidRDefault="00A4021A" w:rsidP="00C50FCE">
            <w:pPr>
              <w:rPr>
                <w:color w:val="000000"/>
              </w:rPr>
            </w:pPr>
            <w:r>
              <w:rPr>
                <w:color w:val="000000"/>
              </w:rPr>
              <w:t>PIÓRO WIECZNE W KSZTAŁCIE CYGARA, KORPUS WYKONANY ZE STALI NIERDZEWNEJ Z METALICZNYM POŁYSKIEM, STALÓWKA WYKONANA ZE STALI NIERDZEWNEJ, UCHWYT POKRYTY GUMĄ, DWUKANAŁOWY SYSTEM PODAWANIA ATRAMENTU, DLA OSÓB PRAWO I LEWORĘCZNYCH. MOŻLIWOŚĆ UŻYCIA TŁOCZKA DO ATRAMENTU LUB NABOI ATRAMENTOWYCH.</w:t>
            </w:r>
          </w:p>
        </w:tc>
        <w:tc>
          <w:tcPr>
            <w:tcW w:w="975" w:type="dxa"/>
            <w:tcBorders>
              <w:top w:val="nil"/>
              <w:left w:val="nil"/>
              <w:bottom w:val="single" w:sz="8" w:space="0" w:color="000000"/>
              <w:right w:val="single" w:sz="8" w:space="0" w:color="000000"/>
            </w:tcBorders>
            <w:shd w:val="clear" w:color="000000" w:fill="FFFFFF"/>
            <w:vAlign w:val="bottom"/>
            <w:hideMark/>
          </w:tcPr>
          <w:p w14:paraId="31331728"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100C2F07" w14:textId="1198BC14"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E74DCAF" w14:textId="77777777" w:rsidR="00A4021A" w:rsidRPr="002D4B10" w:rsidRDefault="00A4021A" w:rsidP="00C50FCE">
            <w:pPr>
              <w:jc w:val="right"/>
              <w:rPr>
                <w:color w:val="000000"/>
              </w:rPr>
            </w:pPr>
          </w:p>
        </w:tc>
      </w:tr>
      <w:tr w:rsidR="00A4021A" w:rsidRPr="004549BF" w14:paraId="290A2AE6" w14:textId="77777777" w:rsidTr="00AC3727">
        <w:trPr>
          <w:gridBefore w:val="1"/>
          <w:gridAfter w:val="1"/>
          <w:wBefore w:w="10" w:type="dxa"/>
          <w:wAfter w:w="8" w:type="dxa"/>
          <w:trHeight w:val="4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A8F48B2" w14:textId="77777777" w:rsidR="00A4021A" w:rsidRPr="002D4B10" w:rsidRDefault="00A4021A" w:rsidP="00C50FCE">
            <w:pPr>
              <w:rPr>
                <w:color w:val="000000"/>
              </w:rPr>
            </w:pPr>
            <w:r>
              <w:rPr>
                <w:color w:val="000000"/>
              </w:rPr>
              <w:t>194.</w:t>
            </w:r>
          </w:p>
        </w:tc>
        <w:tc>
          <w:tcPr>
            <w:tcW w:w="4157" w:type="dxa"/>
            <w:tcBorders>
              <w:top w:val="nil"/>
              <w:left w:val="nil"/>
              <w:bottom w:val="single" w:sz="8" w:space="0" w:color="000000"/>
              <w:right w:val="single" w:sz="8" w:space="0" w:color="000000"/>
            </w:tcBorders>
            <w:shd w:val="clear" w:color="000000" w:fill="FFFFFF"/>
            <w:vAlign w:val="bottom"/>
            <w:hideMark/>
          </w:tcPr>
          <w:p w14:paraId="25E4ACDB" w14:textId="77777777" w:rsidR="00A4021A" w:rsidRPr="002D4B10" w:rsidRDefault="00A4021A" w:rsidP="00C50FCE">
            <w:pPr>
              <w:rPr>
                <w:color w:val="000000"/>
              </w:rPr>
            </w:pPr>
            <w:r>
              <w:rPr>
                <w:color w:val="000000"/>
              </w:rPr>
              <w:t>DWUSTRONNY MARKER PERMANENTNY, SZYBKOSCHNĄCY, CZARNY, GRUBOŚĆ LINII PISANIA 0,3-0,6 MM I 0,7-0,8MM</w:t>
            </w:r>
          </w:p>
        </w:tc>
        <w:tc>
          <w:tcPr>
            <w:tcW w:w="975" w:type="dxa"/>
            <w:tcBorders>
              <w:top w:val="nil"/>
              <w:left w:val="nil"/>
              <w:bottom w:val="single" w:sz="8" w:space="0" w:color="000000"/>
              <w:right w:val="single" w:sz="8" w:space="0" w:color="000000"/>
            </w:tcBorders>
            <w:shd w:val="clear" w:color="000000" w:fill="FFFFFF"/>
            <w:vAlign w:val="bottom"/>
            <w:hideMark/>
          </w:tcPr>
          <w:p w14:paraId="50C81F61" w14:textId="77777777" w:rsidR="00A4021A" w:rsidRPr="002D4B10" w:rsidRDefault="00A4021A" w:rsidP="00C50FCE">
            <w:pPr>
              <w:jc w:val="right"/>
              <w:rPr>
                <w:color w:val="000000"/>
              </w:rPr>
            </w:pPr>
            <w:r>
              <w:rPr>
                <w:color w:val="000000"/>
              </w:rPr>
              <w:t>25</w:t>
            </w:r>
          </w:p>
        </w:tc>
        <w:tc>
          <w:tcPr>
            <w:tcW w:w="1612" w:type="dxa"/>
            <w:tcBorders>
              <w:top w:val="nil"/>
              <w:left w:val="nil"/>
              <w:bottom w:val="single" w:sz="8" w:space="0" w:color="000000"/>
              <w:right w:val="single" w:sz="8" w:space="0" w:color="000000"/>
            </w:tcBorders>
            <w:shd w:val="clear" w:color="000000" w:fill="FFFFFF"/>
            <w:vAlign w:val="bottom"/>
          </w:tcPr>
          <w:p w14:paraId="2868B391" w14:textId="2B7408DC"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3BD87A8" w14:textId="77777777" w:rsidR="00A4021A" w:rsidRPr="002D4B10" w:rsidRDefault="00A4021A" w:rsidP="00C50FCE">
            <w:pPr>
              <w:jc w:val="right"/>
              <w:rPr>
                <w:color w:val="000000"/>
              </w:rPr>
            </w:pPr>
          </w:p>
        </w:tc>
      </w:tr>
      <w:tr w:rsidR="00A4021A" w:rsidRPr="004549BF" w14:paraId="6E448A7B"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61C7E7E" w14:textId="77777777" w:rsidR="00A4021A" w:rsidRPr="002D4B10" w:rsidRDefault="00A4021A" w:rsidP="00C50FCE">
            <w:pPr>
              <w:rPr>
                <w:color w:val="000000"/>
              </w:rPr>
            </w:pPr>
            <w:r>
              <w:rPr>
                <w:color w:val="000000"/>
              </w:rPr>
              <w:t>195.</w:t>
            </w:r>
          </w:p>
        </w:tc>
        <w:tc>
          <w:tcPr>
            <w:tcW w:w="4157" w:type="dxa"/>
            <w:tcBorders>
              <w:top w:val="nil"/>
              <w:left w:val="nil"/>
              <w:bottom w:val="single" w:sz="8" w:space="0" w:color="000000"/>
              <w:right w:val="single" w:sz="8" w:space="0" w:color="000000"/>
            </w:tcBorders>
            <w:shd w:val="clear" w:color="000000" w:fill="FFFFFF"/>
            <w:vAlign w:val="bottom"/>
            <w:hideMark/>
          </w:tcPr>
          <w:p w14:paraId="0E2D5F73" w14:textId="77777777" w:rsidR="00A4021A" w:rsidRPr="002D4B10" w:rsidRDefault="00A4021A" w:rsidP="00C50FCE">
            <w:pPr>
              <w:rPr>
                <w:color w:val="000000"/>
              </w:rPr>
            </w:pPr>
            <w:r>
              <w:rPr>
                <w:color w:val="000000"/>
              </w:rPr>
              <w:t>CIENKOPIS NIEBIESKI  Z KOŃCÓWKĄ 0,4 MM</w:t>
            </w:r>
          </w:p>
        </w:tc>
        <w:tc>
          <w:tcPr>
            <w:tcW w:w="975" w:type="dxa"/>
            <w:tcBorders>
              <w:top w:val="nil"/>
              <w:left w:val="nil"/>
              <w:bottom w:val="single" w:sz="8" w:space="0" w:color="000000"/>
              <w:right w:val="single" w:sz="8" w:space="0" w:color="000000"/>
            </w:tcBorders>
            <w:shd w:val="clear" w:color="000000" w:fill="FFFFFF"/>
            <w:vAlign w:val="bottom"/>
            <w:hideMark/>
          </w:tcPr>
          <w:p w14:paraId="7DB370AD" w14:textId="77777777" w:rsidR="00A4021A" w:rsidRPr="002D4B10" w:rsidRDefault="00A4021A" w:rsidP="00C50FCE">
            <w:pPr>
              <w:jc w:val="right"/>
              <w:rPr>
                <w:color w:val="000000"/>
              </w:rPr>
            </w:pPr>
            <w:r>
              <w:rPr>
                <w:color w:val="000000"/>
              </w:rPr>
              <w:t>30</w:t>
            </w:r>
          </w:p>
        </w:tc>
        <w:tc>
          <w:tcPr>
            <w:tcW w:w="1612" w:type="dxa"/>
            <w:tcBorders>
              <w:top w:val="nil"/>
              <w:left w:val="nil"/>
              <w:bottom w:val="single" w:sz="8" w:space="0" w:color="000000"/>
              <w:right w:val="single" w:sz="8" w:space="0" w:color="000000"/>
            </w:tcBorders>
            <w:shd w:val="clear" w:color="000000" w:fill="FFFFFF"/>
            <w:vAlign w:val="bottom"/>
          </w:tcPr>
          <w:p w14:paraId="67F69C00" w14:textId="1D849F3D"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ACB8F47" w14:textId="77777777" w:rsidR="00A4021A" w:rsidRPr="002D4B10" w:rsidRDefault="00A4021A" w:rsidP="00C50FCE">
            <w:pPr>
              <w:jc w:val="right"/>
              <w:rPr>
                <w:color w:val="000000"/>
              </w:rPr>
            </w:pPr>
          </w:p>
        </w:tc>
      </w:tr>
      <w:tr w:rsidR="00A4021A" w:rsidRPr="004549BF" w14:paraId="0DC774BA"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6817BE8" w14:textId="77777777" w:rsidR="00A4021A" w:rsidRPr="002D4B10" w:rsidRDefault="00A4021A" w:rsidP="00C50FCE">
            <w:pPr>
              <w:rPr>
                <w:color w:val="000000"/>
              </w:rPr>
            </w:pPr>
            <w:r>
              <w:rPr>
                <w:color w:val="000000"/>
              </w:rPr>
              <w:t>196.</w:t>
            </w:r>
          </w:p>
        </w:tc>
        <w:tc>
          <w:tcPr>
            <w:tcW w:w="4157" w:type="dxa"/>
            <w:tcBorders>
              <w:top w:val="nil"/>
              <w:left w:val="nil"/>
              <w:bottom w:val="single" w:sz="8" w:space="0" w:color="000000"/>
              <w:right w:val="single" w:sz="8" w:space="0" w:color="000000"/>
            </w:tcBorders>
            <w:shd w:val="clear" w:color="000000" w:fill="FFFFFF"/>
            <w:vAlign w:val="bottom"/>
            <w:hideMark/>
          </w:tcPr>
          <w:p w14:paraId="407B4A6C" w14:textId="77777777" w:rsidR="00A4021A" w:rsidRPr="002D4B10" w:rsidRDefault="00A4021A" w:rsidP="00C50FCE">
            <w:pPr>
              <w:rPr>
                <w:color w:val="000000"/>
              </w:rPr>
            </w:pPr>
            <w:r>
              <w:rPr>
                <w:color w:val="000000"/>
              </w:rPr>
              <w:t>CIENKOPIS CZARNY  Z KOŃCÓWKĄ 0,4 MM</w:t>
            </w:r>
          </w:p>
        </w:tc>
        <w:tc>
          <w:tcPr>
            <w:tcW w:w="975" w:type="dxa"/>
            <w:tcBorders>
              <w:top w:val="nil"/>
              <w:left w:val="nil"/>
              <w:bottom w:val="single" w:sz="8" w:space="0" w:color="000000"/>
              <w:right w:val="single" w:sz="8" w:space="0" w:color="000000"/>
            </w:tcBorders>
            <w:shd w:val="clear" w:color="000000" w:fill="FFFFFF"/>
            <w:vAlign w:val="bottom"/>
            <w:hideMark/>
          </w:tcPr>
          <w:p w14:paraId="54E2F497" w14:textId="77777777" w:rsidR="00A4021A" w:rsidRPr="002D4B10" w:rsidRDefault="00A4021A" w:rsidP="00C50FCE">
            <w:pPr>
              <w:jc w:val="right"/>
              <w:rPr>
                <w:color w:val="000000"/>
              </w:rPr>
            </w:pPr>
            <w:r>
              <w:rPr>
                <w:color w:val="000000"/>
              </w:rPr>
              <w:t>30</w:t>
            </w:r>
          </w:p>
        </w:tc>
        <w:tc>
          <w:tcPr>
            <w:tcW w:w="1612" w:type="dxa"/>
            <w:tcBorders>
              <w:top w:val="nil"/>
              <w:left w:val="nil"/>
              <w:bottom w:val="single" w:sz="8" w:space="0" w:color="000000"/>
              <w:right w:val="single" w:sz="8" w:space="0" w:color="000000"/>
            </w:tcBorders>
            <w:shd w:val="clear" w:color="000000" w:fill="FFFFFF"/>
            <w:vAlign w:val="bottom"/>
          </w:tcPr>
          <w:p w14:paraId="21CE1927" w14:textId="03DDAD4C"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AA7ADE7" w14:textId="77777777" w:rsidR="00A4021A" w:rsidRPr="002D4B10" w:rsidRDefault="00A4021A" w:rsidP="00C50FCE">
            <w:pPr>
              <w:jc w:val="right"/>
              <w:rPr>
                <w:color w:val="000000"/>
              </w:rPr>
            </w:pPr>
          </w:p>
        </w:tc>
      </w:tr>
      <w:tr w:rsidR="00A4021A" w:rsidRPr="004549BF" w14:paraId="1200183D"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7D5B626" w14:textId="77777777" w:rsidR="00A4021A" w:rsidRPr="002D4B10" w:rsidRDefault="00A4021A" w:rsidP="00C50FCE">
            <w:pPr>
              <w:rPr>
                <w:color w:val="000000"/>
              </w:rPr>
            </w:pPr>
            <w:r>
              <w:rPr>
                <w:color w:val="000000"/>
              </w:rPr>
              <w:lastRenderedPageBreak/>
              <w:t>197.</w:t>
            </w:r>
          </w:p>
        </w:tc>
        <w:tc>
          <w:tcPr>
            <w:tcW w:w="4157" w:type="dxa"/>
            <w:tcBorders>
              <w:top w:val="nil"/>
              <w:left w:val="nil"/>
              <w:bottom w:val="single" w:sz="8" w:space="0" w:color="000000"/>
              <w:right w:val="single" w:sz="8" w:space="0" w:color="000000"/>
            </w:tcBorders>
            <w:shd w:val="clear" w:color="000000" w:fill="FFFFFF"/>
            <w:vAlign w:val="bottom"/>
            <w:hideMark/>
          </w:tcPr>
          <w:p w14:paraId="1CB99A96" w14:textId="77777777" w:rsidR="00A4021A" w:rsidRPr="002D4B10" w:rsidRDefault="00A4021A" w:rsidP="00C50FCE">
            <w:pPr>
              <w:rPr>
                <w:color w:val="000000"/>
              </w:rPr>
            </w:pPr>
            <w:r>
              <w:rPr>
                <w:color w:val="000000"/>
              </w:rPr>
              <w:t>CIENKOPIS CZERWONY  Z KOŃCÓWKĄ 0,4 MM</w:t>
            </w:r>
          </w:p>
        </w:tc>
        <w:tc>
          <w:tcPr>
            <w:tcW w:w="975" w:type="dxa"/>
            <w:tcBorders>
              <w:top w:val="nil"/>
              <w:left w:val="nil"/>
              <w:bottom w:val="single" w:sz="8" w:space="0" w:color="000000"/>
              <w:right w:val="single" w:sz="8" w:space="0" w:color="000000"/>
            </w:tcBorders>
            <w:shd w:val="clear" w:color="000000" w:fill="FFFFFF"/>
            <w:vAlign w:val="bottom"/>
            <w:hideMark/>
          </w:tcPr>
          <w:p w14:paraId="176C2A9C" w14:textId="77777777" w:rsidR="00A4021A" w:rsidRPr="002D4B10" w:rsidRDefault="00A4021A" w:rsidP="00C50FCE">
            <w:pPr>
              <w:jc w:val="right"/>
              <w:rPr>
                <w:color w:val="000000"/>
              </w:rPr>
            </w:pPr>
            <w:r>
              <w:rPr>
                <w:color w:val="000000"/>
              </w:rPr>
              <w:t>54</w:t>
            </w:r>
          </w:p>
        </w:tc>
        <w:tc>
          <w:tcPr>
            <w:tcW w:w="1612" w:type="dxa"/>
            <w:tcBorders>
              <w:top w:val="nil"/>
              <w:left w:val="nil"/>
              <w:bottom w:val="single" w:sz="8" w:space="0" w:color="000000"/>
              <w:right w:val="single" w:sz="8" w:space="0" w:color="000000"/>
            </w:tcBorders>
            <w:shd w:val="clear" w:color="000000" w:fill="FFFFFF"/>
            <w:vAlign w:val="bottom"/>
          </w:tcPr>
          <w:p w14:paraId="2BAB6C67" w14:textId="6A4DF0AF"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A6A7B11" w14:textId="77777777" w:rsidR="00A4021A" w:rsidRPr="002D4B10" w:rsidRDefault="00A4021A" w:rsidP="00C50FCE">
            <w:pPr>
              <w:jc w:val="right"/>
              <w:rPr>
                <w:color w:val="000000"/>
              </w:rPr>
            </w:pPr>
          </w:p>
        </w:tc>
      </w:tr>
      <w:tr w:rsidR="00A4021A" w:rsidRPr="004549BF" w14:paraId="46789C5A"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8AEA691" w14:textId="77777777" w:rsidR="00A4021A" w:rsidRPr="002D4B10" w:rsidRDefault="00A4021A" w:rsidP="00C50FCE">
            <w:pPr>
              <w:rPr>
                <w:color w:val="000000"/>
              </w:rPr>
            </w:pPr>
            <w:r>
              <w:rPr>
                <w:color w:val="000000"/>
              </w:rPr>
              <w:t>198.</w:t>
            </w:r>
          </w:p>
        </w:tc>
        <w:tc>
          <w:tcPr>
            <w:tcW w:w="4157" w:type="dxa"/>
            <w:tcBorders>
              <w:top w:val="nil"/>
              <w:left w:val="nil"/>
              <w:bottom w:val="single" w:sz="8" w:space="0" w:color="000000"/>
              <w:right w:val="single" w:sz="8" w:space="0" w:color="000000"/>
            </w:tcBorders>
            <w:shd w:val="clear" w:color="000000" w:fill="FFFFFF"/>
            <w:vAlign w:val="bottom"/>
            <w:hideMark/>
          </w:tcPr>
          <w:p w14:paraId="4F38CA50" w14:textId="77777777" w:rsidR="00A4021A" w:rsidRPr="002D4B10" w:rsidRDefault="00A4021A" w:rsidP="00C50FCE">
            <w:pPr>
              <w:rPr>
                <w:color w:val="000000"/>
              </w:rPr>
            </w:pPr>
            <w:r>
              <w:rPr>
                <w:color w:val="000000"/>
              </w:rPr>
              <w:t>CIENKOPIS ZIELONY  Z KOŃCÓWKĄ 0,4 MM</w:t>
            </w:r>
          </w:p>
        </w:tc>
        <w:tc>
          <w:tcPr>
            <w:tcW w:w="975" w:type="dxa"/>
            <w:tcBorders>
              <w:top w:val="nil"/>
              <w:left w:val="nil"/>
              <w:bottom w:val="single" w:sz="8" w:space="0" w:color="000000"/>
              <w:right w:val="single" w:sz="8" w:space="0" w:color="000000"/>
            </w:tcBorders>
            <w:shd w:val="clear" w:color="000000" w:fill="FFFFFF"/>
            <w:vAlign w:val="bottom"/>
            <w:hideMark/>
          </w:tcPr>
          <w:p w14:paraId="50B63D66" w14:textId="77777777" w:rsidR="00A4021A" w:rsidRPr="002D4B10" w:rsidRDefault="00A4021A" w:rsidP="00C50FCE">
            <w:pPr>
              <w:jc w:val="right"/>
              <w:rPr>
                <w:color w:val="000000"/>
              </w:rPr>
            </w:pPr>
            <w:r>
              <w:rPr>
                <w:color w:val="000000"/>
              </w:rPr>
              <w:t>120</w:t>
            </w:r>
          </w:p>
        </w:tc>
        <w:tc>
          <w:tcPr>
            <w:tcW w:w="1612" w:type="dxa"/>
            <w:tcBorders>
              <w:top w:val="nil"/>
              <w:left w:val="nil"/>
              <w:bottom w:val="single" w:sz="8" w:space="0" w:color="000000"/>
              <w:right w:val="single" w:sz="8" w:space="0" w:color="000000"/>
            </w:tcBorders>
            <w:shd w:val="clear" w:color="000000" w:fill="FFFFFF"/>
            <w:vAlign w:val="bottom"/>
          </w:tcPr>
          <w:p w14:paraId="7A5E3FD4" w14:textId="4B174CA1"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CC396B0" w14:textId="77777777" w:rsidR="00A4021A" w:rsidRPr="002D4B10" w:rsidRDefault="00A4021A" w:rsidP="00C50FCE">
            <w:pPr>
              <w:jc w:val="right"/>
              <w:rPr>
                <w:color w:val="000000"/>
              </w:rPr>
            </w:pPr>
          </w:p>
        </w:tc>
      </w:tr>
      <w:tr w:rsidR="00A4021A" w:rsidRPr="004549BF" w14:paraId="39A6F226"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C130E4D" w14:textId="77777777" w:rsidR="00A4021A" w:rsidRPr="002D4B10" w:rsidRDefault="00A4021A" w:rsidP="00C50FCE">
            <w:pPr>
              <w:rPr>
                <w:color w:val="000000"/>
              </w:rPr>
            </w:pPr>
            <w:r>
              <w:rPr>
                <w:color w:val="000000"/>
              </w:rPr>
              <w:t>199.</w:t>
            </w:r>
          </w:p>
        </w:tc>
        <w:tc>
          <w:tcPr>
            <w:tcW w:w="4157" w:type="dxa"/>
            <w:tcBorders>
              <w:top w:val="nil"/>
              <w:left w:val="nil"/>
              <w:bottom w:val="single" w:sz="8" w:space="0" w:color="000000"/>
              <w:right w:val="single" w:sz="8" w:space="0" w:color="000000"/>
            </w:tcBorders>
            <w:shd w:val="clear" w:color="000000" w:fill="FFFFFF"/>
            <w:vAlign w:val="bottom"/>
            <w:hideMark/>
          </w:tcPr>
          <w:p w14:paraId="22185F24" w14:textId="77777777" w:rsidR="00A4021A" w:rsidRPr="002D4B10" w:rsidRDefault="00A4021A" w:rsidP="00C50FCE">
            <w:pPr>
              <w:rPr>
                <w:color w:val="000000"/>
              </w:rPr>
            </w:pPr>
            <w:r>
              <w:rPr>
                <w:color w:val="000000"/>
              </w:rPr>
              <w:t>CIENKOPIS FIOLETOWY  Z KOŃCÓWKĄ 0,4 MM</w:t>
            </w:r>
          </w:p>
        </w:tc>
        <w:tc>
          <w:tcPr>
            <w:tcW w:w="975" w:type="dxa"/>
            <w:tcBorders>
              <w:top w:val="nil"/>
              <w:left w:val="nil"/>
              <w:bottom w:val="single" w:sz="8" w:space="0" w:color="000000"/>
              <w:right w:val="single" w:sz="8" w:space="0" w:color="000000"/>
            </w:tcBorders>
            <w:shd w:val="clear" w:color="000000" w:fill="FFFFFF"/>
            <w:vAlign w:val="bottom"/>
            <w:hideMark/>
          </w:tcPr>
          <w:p w14:paraId="1C06A047" w14:textId="77777777" w:rsidR="00A4021A" w:rsidRPr="002D4B10" w:rsidRDefault="00A4021A" w:rsidP="00C50FCE">
            <w:pPr>
              <w:jc w:val="right"/>
              <w:rPr>
                <w:color w:val="000000"/>
              </w:rPr>
            </w:pPr>
            <w:r>
              <w:rPr>
                <w:color w:val="000000"/>
              </w:rPr>
              <w:t>24</w:t>
            </w:r>
          </w:p>
        </w:tc>
        <w:tc>
          <w:tcPr>
            <w:tcW w:w="1612" w:type="dxa"/>
            <w:tcBorders>
              <w:top w:val="nil"/>
              <w:left w:val="nil"/>
              <w:bottom w:val="single" w:sz="8" w:space="0" w:color="000000"/>
              <w:right w:val="single" w:sz="8" w:space="0" w:color="000000"/>
            </w:tcBorders>
            <w:shd w:val="clear" w:color="000000" w:fill="FFFFFF"/>
            <w:vAlign w:val="bottom"/>
          </w:tcPr>
          <w:p w14:paraId="453F801C" w14:textId="57E39B45"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022947B" w14:textId="77777777" w:rsidR="00A4021A" w:rsidRPr="002D4B10" w:rsidRDefault="00A4021A" w:rsidP="00C50FCE">
            <w:pPr>
              <w:jc w:val="right"/>
              <w:rPr>
                <w:color w:val="000000"/>
              </w:rPr>
            </w:pPr>
          </w:p>
        </w:tc>
      </w:tr>
      <w:tr w:rsidR="00A4021A" w:rsidRPr="004549BF" w14:paraId="1465EAF7" w14:textId="77777777" w:rsidTr="00AC3727">
        <w:trPr>
          <w:gridBefore w:val="1"/>
          <w:gridAfter w:val="1"/>
          <w:wBefore w:w="10" w:type="dxa"/>
          <w:wAfter w:w="8" w:type="dxa"/>
          <w:trHeight w:val="3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4A46FE0" w14:textId="77777777" w:rsidR="00A4021A" w:rsidRPr="002D4B10" w:rsidRDefault="00A4021A" w:rsidP="00C50FCE">
            <w:pPr>
              <w:rPr>
                <w:color w:val="000000"/>
              </w:rPr>
            </w:pPr>
            <w:r>
              <w:rPr>
                <w:color w:val="000000"/>
              </w:rPr>
              <w:t>200.</w:t>
            </w:r>
          </w:p>
        </w:tc>
        <w:tc>
          <w:tcPr>
            <w:tcW w:w="4157" w:type="dxa"/>
            <w:tcBorders>
              <w:top w:val="nil"/>
              <w:left w:val="nil"/>
              <w:bottom w:val="single" w:sz="8" w:space="0" w:color="000000"/>
              <w:right w:val="single" w:sz="8" w:space="0" w:color="000000"/>
            </w:tcBorders>
            <w:shd w:val="clear" w:color="000000" w:fill="FFFFFF"/>
            <w:vAlign w:val="bottom"/>
            <w:hideMark/>
          </w:tcPr>
          <w:p w14:paraId="4364B692" w14:textId="77777777" w:rsidR="00A4021A" w:rsidRPr="002D4B10" w:rsidRDefault="00A4021A" w:rsidP="00C50FCE">
            <w:pPr>
              <w:rPr>
                <w:color w:val="000000"/>
              </w:rPr>
            </w:pPr>
            <w:r>
              <w:rPr>
                <w:color w:val="000000"/>
              </w:rPr>
              <w:t>KOMPLET CIENKOPISÓW KOLOROWYCH Z KOŃCÓWKĄ 0,4 MM OP. MINIMUM 12 SZT.</w:t>
            </w:r>
          </w:p>
        </w:tc>
        <w:tc>
          <w:tcPr>
            <w:tcW w:w="975" w:type="dxa"/>
            <w:tcBorders>
              <w:top w:val="nil"/>
              <w:left w:val="nil"/>
              <w:bottom w:val="single" w:sz="8" w:space="0" w:color="000000"/>
              <w:right w:val="single" w:sz="8" w:space="0" w:color="000000"/>
            </w:tcBorders>
            <w:shd w:val="clear" w:color="000000" w:fill="FFFFFF"/>
            <w:vAlign w:val="bottom"/>
            <w:hideMark/>
          </w:tcPr>
          <w:p w14:paraId="09BCE2D9" w14:textId="77777777" w:rsidR="00A4021A" w:rsidRPr="002D4B10" w:rsidRDefault="00A4021A" w:rsidP="00C50FCE">
            <w:pPr>
              <w:jc w:val="right"/>
              <w:rPr>
                <w:color w:val="000000"/>
              </w:rPr>
            </w:pPr>
            <w:r>
              <w:rPr>
                <w:color w:val="000000"/>
              </w:rPr>
              <w:t>13</w:t>
            </w:r>
          </w:p>
        </w:tc>
        <w:tc>
          <w:tcPr>
            <w:tcW w:w="1612" w:type="dxa"/>
            <w:tcBorders>
              <w:top w:val="nil"/>
              <w:left w:val="nil"/>
              <w:bottom w:val="single" w:sz="8" w:space="0" w:color="000000"/>
              <w:right w:val="single" w:sz="8" w:space="0" w:color="000000"/>
            </w:tcBorders>
            <w:shd w:val="clear" w:color="000000" w:fill="FFFFFF"/>
            <w:vAlign w:val="bottom"/>
          </w:tcPr>
          <w:p w14:paraId="2E575036" w14:textId="51C89DA7"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6ACF5FD" w14:textId="77777777" w:rsidR="00A4021A" w:rsidRPr="002D4B10" w:rsidRDefault="00A4021A" w:rsidP="00C50FCE">
            <w:pPr>
              <w:jc w:val="right"/>
              <w:rPr>
                <w:color w:val="000000"/>
              </w:rPr>
            </w:pPr>
          </w:p>
        </w:tc>
      </w:tr>
      <w:tr w:rsidR="00A4021A" w:rsidRPr="004549BF" w14:paraId="44B8EDA4" w14:textId="77777777" w:rsidTr="00AC3727">
        <w:trPr>
          <w:gridBefore w:val="1"/>
          <w:gridAfter w:val="1"/>
          <w:wBefore w:w="10" w:type="dxa"/>
          <w:wAfter w:w="8" w:type="dxa"/>
          <w:trHeight w:val="3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4F3C978" w14:textId="77777777" w:rsidR="00A4021A" w:rsidRPr="002D4B10" w:rsidRDefault="00A4021A" w:rsidP="00C50FCE">
            <w:pPr>
              <w:rPr>
                <w:color w:val="000000"/>
              </w:rPr>
            </w:pPr>
            <w:r>
              <w:rPr>
                <w:color w:val="000000"/>
              </w:rPr>
              <w:t>201.</w:t>
            </w:r>
          </w:p>
        </w:tc>
        <w:tc>
          <w:tcPr>
            <w:tcW w:w="4157" w:type="dxa"/>
            <w:tcBorders>
              <w:top w:val="nil"/>
              <w:left w:val="nil"/>
              <w:bottom w:val="single" w:sz="8" w:space="0" w:color="000000"/>
              <w:right w:val="single" w:sz="8" w:space="0" w:color="000000"/>
            </w:tcBorders>
            <w:shd w:val="clear" w:color="000000" w:fill="FFFFFF"/>
            <w:vAlign w:val="bottom"/>
            <w:hideMark/>
          </w:tcPr>
          <w:p w14:paraId="3784BBDD" w14:textId="77777777" w:rsidR="00A4021A" w:rsidRPr="002D4B10" w:rsidRDefault="00A4021A" w:rsidP="00C50FCE">
            <w:pPr>
              <w:rPr>
                <w:color w:val="000000"/>
              </w:rPr>
            </w:pPr>
            <w:r>
              <w:rPr>
                <w:color w:val="000000"/>
              </w:rPr>
              <w:t>KOMPLET CIENKOPISÓW KOLOROWYCH Z KOŃCÓWKĄ 0,4 MM OP. MINIMUM 20 SZT.</w:t>
            </w:r>
          </w:p>
        </w:tc>
        <w:tc>
          <w:tcPr>
            <w:tcW w:w="975" w:type="dxa"/>
            <w:tcBorders>
              <w:top w:val="nil"/>
              <w:left w:val="nil"/>
              <w:bottom w:val="single" w:sz="8" w:space="0" w:color="000000"/>
              <w:right w:val="single" w:sz="8" w:space="0" w:color="000000"/>
            </w:tcBorders>
            <w:shd w:val="clear" w:color="000000" w:fill="FFFFFF"/>
            <w:vAlign w:val="bottom"/>
            <w:hideMark/>
          </w:tcPr>
          <w:p w14:paraId="7A27DAC2"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66003DA2" w14:textId="1854E59D"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249651E" w14:textId="77777777" w:rsidR="00A4021A" w:rsidRPr="002D4B10" w:rsidRDefault="00A4021A" w:rsidP="00C50FCE">
            <w:pPr>
              <w:jc w:val="right"/>
              <w:rPr>
                <w:color w:val="000000"/>
              </w:rPr>
            </w:pPr>
          </w:p>
        </w:tc>
      </w:tr>
      <w:tr w:rsidR="00A4021A" w:rsidRPr="004549BF" w14:paraId="199A11C9"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58179D5" w14:textId="77777777" w:rsidR="00A4021A" w:rsidRPr="002D4B10" w:rsidRDefault="00A4021A" w:rsidP="00C50FCE">
            <w:pPr>
              <w:rPr>
                <w:color w:val="000000"/>
              </w:rPr>
            </w:pPr>
            <w:r>
              <w:rPr>
                <w:color w:val="000000"/>
              </w:rPr>
              <w:t>202.</w:t>
            </w:r>
          </w:p>
        </w:tc>
        <w:tc>
          <w:tcPr>
            <w:tcW w:w="4157" w:type="dxa"/>
            <w:tcBorders>
              <w:top w:val="nil"/>
              <w:left w:val="nil"/>
              <w:bottom w:val="single" w:sz="8" w:space="0" w:color="000000"/>
              <w:right w:val="single" w:sz="8" w:space="0" w:color="000000"/>
            </w:tcBorders>
            <w:shd w:val="clear" w:color="000000" w:fill="FFFFFF"/>
            <w:vAlign w:val="bottom"/>
            <w:hideMark/>
          </w:tcPr>
          <w:p w14:paraId="532B9E45" w14:textId="1413FB76" w:rsidR="00A4021A" w:rsidRPr="002D4B10" w:rsidRDefault="00A4021A" w:rsidP="00C50FCE">
            <w:pPr>
              <w:rPr>
                <w:color w:val="000000"/>
              </w:rPr>
            </w:pPr>
            <w:r>
              <w:rPr>
                <w:color w:val="000000"/>
              </w:rPr>
              <w:t>FLAMASTER CZARNY  2 GRU</w:t>
            </w:r>
            <w:r w:rsidR="00A670A3">
              <w:rPr>
                <w:color w:val="000000"/>
              </w:rPr>
              <w:t>B</w:t>
            </w:r>
            <w:r>
              <w:rPr>
                <w:color w:val="000000"/>
              </w:rPr>
              <w:t>OŚCI KOŃCÓWKI;  0,4-0,5 MM I 0,7-0,8 MM</w:t>
            </w:r>
          </w:p>
        </w:tc>
        <w:tc>
          <w:tcPr>
            <w:tcW w:w="975" w:type="dxa"/>
            <w:tcBorders>
              <w:top w:val="nil"/>
              <w:left w:val="nil"/>
              <w:bottom w:val="single" w:sz="8" w:space="0" w:color="000000"/>
              <w:right w:val="single" w:sz="8" w:space="0" w:color="000000"/>
            </w:tcBorders>
            <w:shd w:val="clear" w:color="000000" w:fill="FFFFFF"/>
            <w:vAlign w:val="bottom"/>
            <w:hideMark/>
          </w:tcPr>
          <w:p w14:paraId="4B639841" w14:textId="77777777" w:rsidR="00A4021A" w:rsidRPr="002D4B10" w:rsidRDefault="00A4021A" w:rsidP="00C50FCE">
            <w:pPr>
              <w:jc w:val="right"/>
              <w:rPr>
                <w:color w:val="000000"/>
              </w:rPr>
            </w:pPr>
            <w:r>
              <w:rPr>
                <w:color w:val="000000"/>
              </w:rPr>
              <w:t>20</w:t>
            </w:r>
          </w:p>
        </w:tc>
        <w:tc>
          <w:tcPr>
            <w:tcW w:w="1612" w:type="dxa"/>
            <w:tcBorders>
              <w:top w:val="nil"/>
              <w:left w:val="nil"/>
              <w:bottom w:val="single" w:sz="8" w:space="0" w:color="000000"/>
              <w:right w:val="single" w:sz="8" w:space="0" w:color="000000"/>
            </w:tcBorders>
            <w:shd w:val="clear" w:color="000000" w:fill="FFFFFF"/>
            <w:vAlign w:val="bottom"/>
          </w:tcPr>
          <w:p w14:paraId="46D4D1A0" w14:textId="0BF978A0"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D7AC30F" w14:textId="77777777" w:rsidR="00A4021A" w:rsidRPr="002D4B10" w:rsidRDefault="00A4021A" w:rsidP="00C50FCE">
            <w:pPr>
              <w:jc w:val="right"/>
              <w:rPr>
                <w:color w:val="000000"/>
              </w:rPr>
            </w:pPr>
          </w:p>
        </w:tc>
      </w:tr>
      <w:tr w:rsidR="00A4021A" w:rsidRPr="004549BF" w14:paraId="0791AA55"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6A8FEE5" w14:textId="77777777" w:rsidR="00A4021A" w:rsidRPr="002D4B10" w:rsidRDefault="00A4021A" w:rsidP="00C50FCE">
            <w:pPr>
              <w:rPr>
                <w:color w:val="000000"/>
              </w:rPr>
            </w:pPr>
            <w:r>
              <w:rPr>
                <w:color w:val="000000"/>
              </w:rPr>
              <w:t>203.</w:t>
            </w:r>
          </w:p>
        </w:tc>
        <w:tc>
          <w:tcPr>
            <w:tcW w:w="4157" w:type="dxa"/>
            <w:tcBorders>
              <w:top w:val="nil"/>
              <w:left w:val="nil"/>
              <w:bottom w:val="single" w:sz="8" w:space="0" w:color="000000"/>
              <w:right w:val="single" w:sz="8" w:space="0" w:color="000000"/>
            </w:tcBorders>
            <w:shd w:val="clear" w:color="000000" w:fill="FFFFFF"/>
            <w:vAlign w:val="bottom"/>
            <w:hideMark/>
          </w:tcPr>
          <w:p w14:paraId="5C477DD7" w14:textId="77777777" w:rsidR="00A4021A" w:rsidRPr="002D4B10" w:rsidRDefault="00A4021A" w:rsidP="00C50FCE">
            <w:pPr>
              <w:rPr>
                <w:color w:val="000000"/>
              </w:rPr>
            </w:pPr>
            <w:r>
              <w:rPr>
                <w:color w:val="000000"/>
              </w:rPr>
              <w:t>FLAMASTER CZERWONY   2 GRUGOŚCI KOŃCÓWKI, 0,4-0,5 MM I 0,7-0,8 MM</w:t>
            </w:r>
          </w:p>
        </w:tc>
        <w:tc>
          <w:tcPr>
            <w:tcW w:w="975" w:type="dxa"/>
            <w:tcBorders>
              <w:top w:val="nil"/>
              <w:left w:val="nil"/>
              <w:bottom w:val="single" w:sz="8" w:space="0" w:color="000000"/>
              <w:right w:val="single" w:sz="8" w:space="0" w:color="000000"/>
            </w:tcBorders>
            <w:shd w:val="clear" w:color="000000" w:fill="FFFFFF"/>
            <w:vAlign w:val="bottom"/>
            <w:hideMark/>
          </w:tcPr>
          <w:p w14:paraId="3DB39B77" w14:textId="77777777" w:rsidR="00A4021A" w:rsidRPr="002D4B10" w:rsidRDefault="00A4021A" w:rsidP="00C50FCE">
            <w:pPr>
              <w:jc w:val="right"/>
              <w:rPr>
                <w:color w:val="000000"/>
              </w:rPr>
            </w:pPr>
            <w:r>
              <w:rPr>
                <w:color w:val="000000"/>
              </w:rPr>
              <w:t>20</w:t>
            </w:r>
          </w:p>
        </w:tc>
        <w:tc>
          <w:tcPr>
            <w:tcW w:w="1612" w:type="dxa"/>
            <w:tcBorders>
              <w:top w:val="nil"/>
              <w:left w:val="nil"/>
              <w:bottom w:val="single" w:sz="8" w:space="0" w:color="000000"/>
              <w:right w:val="single" w:sz="8" w:space="0" w:color="000000"/>
            </w:tcBorders>
            <w:shd w:val="clear" w:color="000000" w:fill="FFFFFF"/>
            <w:vAlign w:val="bottom"/>
          </w:tcPr>
          <w:p w14:paraId="2E5FEF76" w14:textId="7C955BA0"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172436E" w14:textId="77777777" w:rsidR="00A4021A" w:rsidRPr="002D4B10" w:rsidRDefault="00A4021A" w:rsidP="00C50FCE">
            <w:pPr>
              <w:jc w:val="right"/>
              <w:rPr>
                <w:color w:val="000000"/>
              </w:rPr>
            </w:pPr>
          </w:p>
        </w:tc>
      </w:tr>
      <w:tr w:rsidR="00A4021A" w:rsidRPr="004549BF" w14:paraId="0A47B32C"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A402A69" w14:textId="77777777" w:rsidR="00A4021A" w:rsidRPr="002D4B10" w:rsidRDefault="00A4021A" w:rsidP="00C50FCE">
            <w:pPr>
              <w:rPr>
                <w:color w:val="000000"/>
              </w:rPr>
            </w:pPr>
            <w:r>
              <w:rPr>
                <w:color w:val="000000"/>
              </w:rPr>
              <w:t>204.</w:t>
            </w:r>
          </w:p>
        </w:tc>
        <w:tc>
          <w:tcPr>
            <w:tcW w:w="4157" w:type="dxa"/>
            <w:tcBorders>
              <w:top w:val="nil"/>
              <w:left w:val="nil"/>
              <w:bottom w:val="single" w:sz="8" w:space="0" w:color="000000"/>
              <w:right w:val="single" w:sz="8" w:space="0" w:color="000000"/>
            </w:tcBorders>
            <w:shd w:val="clear" w:color="000000" w:fill="FFFFFF"/>
            <w:vAlign w:val="bottom"/>
            <w:hideMark/>
          </w:tcPr>
          <w:p w14:paraId="0AA7EC71" w14:textId="77777777" w:rsidR="00A4021A" w:rsidRPr="002D4B10" w:rsidRDefault="00A4021A" w:rsidP="00C50FCE">
            <w:pPr>
              <w:rPr>
                <w:color w:val="000000"/>
              </w:rPr>
            </w:pPr>
            <w:r>
              <w:rPr>
                <w:color w:val="000000"/>
              </w:rPr>
              <w:t>FLAMASTER ZIELONY  2 GRUGOŚCI KOŃCÓWKI, 0,4 MM I 0,7 MM</w:t>
            </w:r>
          </w:p>
        </w:tc>
        <w:tc>
          <w:tcPr>
            <w:tcW w:w="975" w:type="dxa"/>
            <w:tcBorders>
              <w:top w:val="nil"/>
              <w:left w:val="nil"/>
              <w:bottom w:val="single" w:sz="8" w:space="0" w:color="000000"/>
              <w:right w:val="single" w:sz="8" w:space="0" w:color="000000"/>
            </w:tcBorders>
            <w:shd w:val="clear" w:color="000000" w:fill="FFFFFF"/>
            <w:vAlign w:val="bottom"/>
            <w:hideMark/>
          </w:tcPr>
          <w:p w14:paraId="67266CE9" w14:textId="77777777" w:rsidR="00A4021A" w:rsidRPr="002D4B10" w:rsidRDefault="00A4021A" w:rsidP="00C50FCE">
            <w:pPr>
              <w:jc w:val="right"/>
              <w:rPr>
                <w:color w:val="000000"/>
              </w:rPr>
            </w:pPr>
            <w:r>
              <w:rPr>
                <w:color w:val="000000"/>
              </w:rPr>
              <w:t>20</w:t>
            </w:r>
          </w:p>
        </w:tc>
        <w:tc>
          <w:tcPr>
            <w:tcW w:w="1612" w:type="dxa"/>
            <w:tcBorders>
              <w:top w:val="nil"/>
              <w:left w:val="nil"/>
              <w:bottom w:val="single" w:sz="8" w:space="0" w:color="000000"/>
              <w:right w:val="single" w:sz="8" w:space="0" w:color="000000"/>
            </w:tcBorders>
            <w:shd w:val="clear" w:color="000000" w:fill="FFFFFF"/>
            <w:vAlign w:val="bottom"/>
          </w:tcPr>
          <w:p w14:paraId="482D19E2" w14:textId="08E91099"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546DAE2" w14:textId="77777777" w:rsidR="00A4021A" w:rsidRPr="002D4B10" w:rsidRDefault="00A4021A" w:rsidP="00C50FCE">
            <w:pPr>
              <w:jc w:val="right"/>
              <w:rPr>
                <w:color w:val="000000"/>
              </w:rPr>
            </w:pPr>
          </w:p>
        </w:tc>
      </w:tr>
      <w:tr w:rsidR="00A4021A" w:rsidRPr="004549BF" w14:paraId="437F6005"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BB152C2" w14:textId="77777777" w:rsidR="00A4021A" w:rsidRPr="002D4B10" w:rsidRDefault="00A4021A" w:rsidP="00C50FCE">
            <w:pPr>
              <w:rPr>
                <w:color w:val="000000"/>
              </w:rPr>
            </w:pPr>
            <w:r>
              <w:rPr>
                <w:color w:val="000000"/>
              </w:rPr>
              <w:t>205.</w:t>
            </w:r>
          </w:p>
        </w:tc>
        <w:tc>
          <w:tcPr>
            <w:tcW w:w="4157" w:type="dxa"/>
            <w:tcBorders>
              <w:top w:val="nil"/>
              <w:left w:val="nil"/>
              <w:bottom w:val="single" w:sz="8" w:space="0" w:color="000000"/>
              <w:right w:val="single" w:sz="8" w:space="0" w:color="000000"/>
            </w:tcBorders>
            <w:shd w:val="clear" w:color="000000" w:fill="FFFFFF"/>
            <w:vAlign w:val="bottom"/>
            <w:hideMark/>
          </w:tcPr>
          <w:p w14:paraId="5CC0CA05" w14:textId="77777777" w:rsidR="00A4021A" w:rsidRPr="002D4B10" w:rsidRDefault="00A4021A" w:rsidP="00C50FCE">
            <w:pPr>
              <w:rPr>
                <w:color w:val="000000"/>
              </w:rPr>
            </w:pPr>
            <w:r>
              <w:rPr>
                <w:color w:val="000000"/>
              </w:rPr>
              <w:t>ZAKREŚLACZE MIX KOLORÓW GRUBOŚĆ LINII MIN.1 DO 5 MM  OP. MINIMUM 6 SZT.</w:t>
            </w:r>
          </w:p>
        </w:tc>
        <w:tc>
          <w:tcPr>
            <w:tcW w:w="975" w:type="dxa"/>
            <w:tcBorders>
              <w:top w:val="nil"/>
              <w:left w:val="nil"/>
              <w:bottom w:val="single" w:sz="8" w:space="0" w:color="000000"/>
              <w:right w:val="single" w:sz="8" w:space="0" w:color="000000"/>
            </w:tcBorders>
            <w:shd w:val="clear" w:color="000000" w:fill="FFFFFF"/>
            <w:vAlign w:val="bottom"/>
            <w:hideMark/>
          </w:tcPr>
          <w:p w14:paraId="6B13113C" w14:textId="77777777" w:rsidR="00A4021A" w:rsidRPr="002D4B10" w:rsidRDefault="00A4021A" w:rsidP="00C50FCE">
            <w:pPr>
              <w:jc w:val="right"/>
              <w:rPr>
                <w:color w:val="000000"/>
              </w:rPr>
            </w:pPr>
            <w:r>
              <w:rPr>
                <w:color w:val="000000"/>
              </w:rPr>
              <w:t>90</w:t>
            </w:r>
          </w:p>
        </w:tc>
        <w:tc>
          <w:tcPr>
            <w:tcW w:w="1612" w:type="dxa"/>
            <w:tcBorders>
              <w:top w:val="nil"/>
              <w:left w:val="nil"/>
              <w:bottom w:val="single" w:sz="8" w:space="0" w:color="000000"/>
              <w:right w:val="single" w:sz="8" w:space="0" w:color="000000"/>
            </w:tcBorders>
            <w:shd w:val="clear" w:color="000000" w:fill="FFFFFF"/>
            <w:vAlign w:val="bottom"/>
          </w:tcPr>
          <w:p w14:paraId="55890875" w14:textId="702E80A4"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5164C72" w14:textId="77777777" w:rsidR="00A4021A" w:rsidRPr="002D4B10" w:rsidRDefault="00A4021A" w:rsidP="00C50FCE">
            <w:pPr>
              <w:jc w:val="right"/>
              <w:rPr>
                <w:color w:val="000000"/>
              </w:rPr>
            </w:pPr>
          </w:p>
        </w:tc>
      </w:tr>
      <w:tr w:rsidR="00A4021A" w:rsidRPr="004549BF" w14:paraId="1F6C5879"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89378E9" w14:textId="77777777" w:rsidR="00A4021A" w:rsidRPr="002D4B10" w:rsidRDefault="00A4021A" w:rsidP="00C50FCE">
            <w:pPr>
              <w:rPr>
                <w:color w:val="000000"/>
              </w:rPr>
            </w:pPr>
            <w:r>
              <w:rPr>
                <w:color w:val="000000"/>
              </w:rPr>
              <w:t>206.</w:t>
            </w:r>
          </w:p>
        </w:tc>
        <w:tc>
          <w:tcPr>
            <w:tcW w:w="4157" w:type="dxa"/>
            <w:tcBorders>
              <w:top w:val="nil"/>
              <w:left w:val="nil"/>
              <w:bottom w:val="single" w:sz="8" w:space="0" w:color="000000"/>
              <w:right w:val="single" w:sz="8" w:space="0" w:color="000000"/>
            </w:tcBorders>
            <w:shd w:val="clear" w:color="000000" w:fill="FFFFFF"/>
            <w:vAlign w:val="bottom"/>
            <w:hideMark/>
          </w:tcPr>
          <w:p w14:paraId="1C923500" w14:textId="77777777" w:rsidR="00A4021A" w:rsidRPr="002D4B10" w:rsidRDefault="00A4021A" w:rsidP="00C50FCE">
            <w:pPr>
              <w:rPr>
                <w:color w:val="000000"/>
              </w:rPr>
            </w:pPr>
            <w:r>
              <w:rPr>
                <w:color w:val="000000"/>
              </w:rPr>
              <w:t>ZAKREŚLACZE MIX KOLORÓW GRUBOŚĆ LINII MIN. 1 DO 5 MM  OP. MINIMUM 4 SZT.</w:t>
            </w:r>
          </w:p>
        </w:tc>
        <w:tc>
          <w:tcPr>
            <w:tcW w:w="975" w:type="dxa"/>
            <w:tcBorders>
              <w:top w:val="nil"/>
              <w:left w:val="nil"/>
              <w:bottom w:val="single" w:sz="8" w:space="0" w:color="000000"/>
              <w:right w:val="single" w:sz="8" w:space="0" w:color="000000"/>
            </w:tcBorders>
            <w:shd w:val="clear" w:color="000000" w:fill="FFFFFF"/>
            <w:vAlign w:val="bottom"/>
            <w:hideMark/>
          </w:tcPr>
          <w:p w14:paraId="3007F6E0" w14:textId="77777777" w:rsidR="00A4021A" w:rsidRPr="002D4B10" w:rsidRDefault="00A4021A" w:rsidP="00C50FCE">
            <w:pPr>
              <w:jc w:val="right"/>
              <w:rPr>
                <w:color w:val="000000"/>
              </w:rPr>
            </w:pPr>
            <w:r>
              <w:rPr>
                <w:color w:val="000000"/>
              </w:rPr>
              <w:t>25</w:t>
            </w:r>
          </w:p>
        </w:tc>
        <w:tc>
          <w:tcPr>
            <w:tcW w:w="1612" w:type="dxa"/>
            <w:tcBorders>
              <w:top w:val="nil"/>
              <w:left w:val="nil"/>
              <w:bottom w:val="single" w:sz="8" w:space="0" w:color="000000"/>
              <w:right w:val="single" w:sz="8" w:space="0" w:color="000000"/>
            </w:tcBorders>
            <w:shd w:val="clear" w:color="000000" w:fill="FFFFFF"/>
            <w:vAlign w:val="bottom"/>
          </w:tcPr>
          <w:p w14:paraId="3C96B9DB" w14:textId="430A0339"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D64CF29" w14:textId="77777777" w:rsidR="00A4021A" w:rsidRPr="002D4B10" w:rsidRDefault="00A4021A" w:rsidP="00C50FCE">
            <w:pPr>
              <w:jc w:val="right"/>
              <w:rPr>
                <w:color w:val="000000"/>
              </w:rPr>
            </w:pPr>
          </w:p>
        </w:tc>
      </w:tr>
      <w:tr w:rsidR="00A4021A" w:rsidRPr="004549BF" w14:paraId="5D60B375" w14:textId="77777777" w:rsidTr="00AC3727">
        <w:trPr>
          <w:gridBefore w:val="1"/>
          <w:gridAfter w:val="1"/>
          <w:wBefore w:w="10" w:type="dxa"/>
          <w:wAfter w:w="8" w:type="dxa"/>
          <w:trHeight w:val="5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A8AE81C" w14:textId="77777777" w:rsidR="00A4021A" w:rsidRPr="002D4B10" w:rsidRDefault="00A4021A" w:rsidP="00C50FCE">
            <w:pPr>
              <w:rPr>
                <w:color w:val="000000"/>
              </w:rPr>
            </w:pPr>
            <w:r>
              <w:rPr>
                <w:color w:val="000000"/>
              </w:rPr>
              <w:t>207.</w:t>
            </w:r>
          </w:p>
        </w:tc>
        <w:tc>
          <w:tcPr>
            <w:tcW w:w="4157" w:type="dxa"/>
            <w:tcBorders>
              <w:top w:val="nil"/>
              <w:left w:val="nil"/>
              <w:bottom w:val="single" w:sz="8" w:space="0" w:color="000000"/>
              <w:right w:val="single" w:sz="8" w:space="0" w:color="000000"/>
            </w:tcBorders>
            <w:shd w:val="clear" w:color="000000" w:fill="FFFFFF"/>
            <w:vAlign w:val="bottom"/>
            <w:hideMark/>
          </w:tcPr>
          <w:p w14:paraId="5DF73EF4" w14:textId="77777777" w:rsidR="00A4021A" w:rsidRPr="002D4B10" w:rsidRDefault="00A4021A" w:rsidP="00C50FCE">
            <w:pPr>
              <w:rPr>
                <w:color w:val="000000"/>
              </w:rPr>
            </w:pPr>
            <w:r>
              <w:rPr>
                <w:color w:val="000000"/>
              </w:rPr>
              <w:t>ZAKREŚLACZE TYPU ZAKREŚL-USUŃ-POPRAW (BEZ GUMKI I KOREKTORA) GRUBOŚĆ LINII PISANIA 3 - 3,5 MM, MIX KOLORÓW, MIN. 3 SZT. W OPAKOWANIU</w:t>
            </w:r>
          </w:p>
        </w:tc>
        <w:tc>
          <w:tcPr>
            <w:tcW w:w="975" w:type="dxa"/>
            <w:tcBorders>
              <w:top w:val="nil"/>
              <w:left w:val="nil"/>
              <w:bottom w:val="single" w:sz="8" w:space="0" w:color="000000"/>
              <w:right w:val="single" w:sz="8" w:space="0" w:color="000000"/>
            </w:tcBorders>
            <w:shd w:val="clear" w:color="000000" w:fill="FFFFFF"/>
            <w:vAlign w:val="bottom"/>
            <w:hideMark/>
          </w:tcPr>
          <w:p w14:paraId="71370D19"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67FE7EF3" w14:textId="722A6E0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9592EAF" w14:textId="77777777" w:rsidR="00A4021A" w:rsidRPr="002D4B10" w:rsidRDefault="00A4021A" w:rsidP="00C50FCE">
            <w:pPr>
              <w:jc w:val="right"/>
              <w:rPr>
                <w:color w:val="000000"/>
              </w:rPr>
            </w:pPr>
          </w:p>
        </w:tc>
      </w:tr>
      <w:tr w:rsidR="00A4021A" w:rsidRPr="004549BF" w14:paraId="2B44A616" w14:textId="77777777" w:rsidTr="00AC3727">
        <w:trPr>
          <w:gridBefore w:val="1"/>
          <w:gridAfter w:val="1"/>
          <w:wBefore w:w="10" w:type="dxa"/>
          <w:wAfter w:w="8" w:type="dxa"/>
          <w:trHeight w:val="37"/>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1D17F12" w14:textId="77777777" w:rsidR="00A4021A" w:rsidRPr="002D4B10" w:rsidRDefault="00A4021A" w:rsidP="00C50FCE">
            <w:pPr>
              <w:rPr>
                <w:color w:val="000000"/>
              </w:rPr>
            </w:pPr>
            <w:r>
              <w:rPr>
                <w:color w:val="000000"/>
              </w:rPr>
              <w:t>208.</w:t>
            </w:r>
          </w:p>
        </w:tc>
        <w:tc>
          <w:tcPr>
            <w:tcW w:w="4157" w:type="dxa"/>
            <w:tcBorders>
              <w:top w:val="nil"/>
              <w:left w:val="nil"/>
              <w:bottom w:val="single" w:sz="8" w:space="0" w:color="000000"/>
              <w:right w:val="single" w:sz="8" w:space="0" w:color="000000"/>
            </w:tcBorders>
            <w:shd w:val="clear" w:color="000000" w:fill="FFFFFF"/>
            <w:vAlign w:val="bottom"/>
            <w:hideMark/>
          </w:tcPr>
          <w:p w14:paraId="3D04C123" w14:textId="77777777" w:rsidR="00A4021A" w:rsidRPr="002D4B10" w:rsidRDefault="00A4021A" w:rsidP="00C50FCE">
            <w:pPr>
              <w:rPr>
                <w:color w:val="000000"/>
              </w:rPr>
            </w:pPr>
            <w:r>
              <w:rPr>
                <w:color w:val="000000"/>
              </w:rPr>
              <w:t>MARKER PERMANENTNY KOŃCÓWKA ŚCIĘTA, GRUBOŚĆ LINII PISANIA OD 1- 2 MM DO 4,5-5 MM,  CZARNY</w:t>
            </w:r>
          </w:p>
        </w:tc>
        <w:tc>
          <w:tcPr>
            <w:tcW w:w="975" w:type="dxa"/>
            <w:tcBorders>
              <w:top w:val="nil"/>
              <w:left w:val="nil"/>
              <w:bottom w:val="single" w:sz="8" w:space="0" w:color="000000"/>
              <w:right w:val="single" w:sz="8" w:space="0" w:color="000000"/>
            </w:tcBorders>
            <w:shd w:val="clear" w:color="000000" w:fill="FFFFFF"/>
            <w:vAlign w:val="bottom"/>
            <w:hideMark/>
          </w:tcPr>
          <w:p w14:paraId="7A722F42" w14:textId="77777777" w:rsidR="00A4021A" w:rsidRPr="002D4B10" w:rsidRDefault="00A4021A" w:rsidP="00C50FCE">
            <w:pPr>
              <w:jc w:val="right"/>
              <w:rPr>
                <w:color w:val="000000"/>
              </w:rPr>
            </w:pPr>
            <w:r>
              <w:rPr>
                <w:color w:val="000000"/>
              </w:rPr>
              <w:t>225</w:t>
            </w:r>
          </w:p>
        </w:tc>
        <w:tc>
          <w:tcPr>
            <w:tcW w:w="1612" w:type="dxa"/>
            <w:tcBorders>
              <w:top w:val="nil"/>
              <w:left w:val="nil"/>
              <w:bottom w:val="single" w:sz="8" w:space="0" w:color="000000"/>
              <w:right w:val="single" w:sz="8" w:space="0" w:color="000000"/>
            </w:tcBorders>
            <w:shd w:val="clear" w:color="000000" w:fill="FFFFFF"/>
            <w:vAlign w:val="bottom"/>
          </w:tcPr>
          <w:p w14:paraId="098BE520" w14:textId="60CD12CF"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6E1B0B3" w14:textId="77777777" w:rsidR="00A4021A" w:rsidRPr="002D4B10" w:rsidRDefault="00A4021A" w:rsidP="00C50FCE">
            <w:pPr>
              <w:jc w:val="right"/>
              <w:rPr>
                <w:color w:val="000000"/>
              </w:rPr>
            </w:pPr>
          </w:p>
        </w:tc>
      </w:tr>
      <w:tr w:rsidR="00A4021A" w:rsidRPr="004549BF" w14:paraId="2F490CED" w14:textId="77777777" w:rsidTr="00AC3727">
        <w:trPr>
          <w:gridBefore w:val="1"/>
          <w:gridAfter w:val="1"/>
          <w:wBefore w:w="10" w:type="dxa"/>
          <w:wAfter w:w="8" w:type="dxa"/>
          <w:trHeight w:val="3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3A4526B" w14:textId="77777777" w:rsidR="00A4021A" w:rsidRPr="002D4B10" w:rsidRDefault="00A4021A" w:rsidP="00C50FCE">
            <w:pPr>
              <w:rPr>
                <w:color w:val="000000"/>
              </w:rPr>
            </w:pPr>
            <w:r>
              <w:rPr>
                <w:color w:val="000000"/>
              </w:rPr>
              <w:t>209.</w:t>
            </w:r>
          </w:p>
        </w:tc>
        <w:tc>
          <w:tcPr>
            <w:tcW w:w="4157" w:type="dxa"/>
            <w:tcBorders>
              <w:top w:val="nil"/>
              <w:left w:val="nil"/>
              <w:bottom w:val="single" w:sz="8" w:space="0" w:color="000000"/>
              <w:right w:val="single" w:sz="8" w:space="0" w:color="000000"/>
            </w:tcBorders>
            <w:shd w:val="clear" w:color="000000" w:fill="FFFFFF"/>
            <w:vAlign w:val="bottom"/>
            <w:hideMark/>
          </w:tcPr>
          <w:p w14:paraId="51FA7DBB" w14:textId="77777777" w:rsidR="00A4021A" w:rsidRPr="002D4B10" w:rsidRDefault="00A4021A" w:rsidP="00C50FCE">
            <w:pPr>
              <w:rPr>
                <w:color w:val="000000"/>
              </w:rPr>
            </w:pPr>
            <w:r>
              <w:rPr>
                <w:color w:val="000000"/>
              </w:rPr>
              <w:t>MARKER SUCHOŚCIERNY KOŃCÓWKA OKRĄGŁA ZIELONY GRUBOŚĆ LINII PISANIA 2-3 MM</w:t>
            </w:r>
          </w:p>
        </w:tc>
        <w:tc>
          <w:tcPr>
            <w:tcW w:w="975" w:type="dxa"/>
            <w:tcBorders>
              <w:top w:val="nil"/>
              <w:left w:val="nil"/>
              <w:bottom w:val="single" w:sz="8" w:space="0" w:color="000000"/>
              <w:right w:val="single" w:sz="8" w:space="0" w:color="000000"/>
            </w:tcBorders>
            <w:shd w:val="clear" w:color="000000" w:fill="FFFFFF"/>
            <w:vAlign w:val="bottom"/>
            <w:hideMark/>
          </w:tcPr>
          <w:p w14:paraId="11B644E1" w14:textId="77777777" w:rsidR="00A4021A" w:rsidRPr="002D4B10" w:rsidRDefault="00A4021A" w:rsidP="00C50FCE">
            <w:pPr>
              <w:jc w:val="right"/>
              <w:rPr>
                <w:color w:val="000000"/>
              </w:rPr>
            </w:pPr>
            <w:r>
              <w:rPr>
                <w:color w:val="000000"/>
              </w:rPr>
              <w:t>50</w:t>
            </w:r>
          </w:p>
        </w:tc>
        <w:tc>
          <w:tcPr>
            <w:tcW w:w="1612" w:type="dxa"/>
            <w:tcBorders>
              <w:top w:val="nil"/>
              <w:left w:val="nil"/>
              <w:bottom w:val="single" w:sz="8" w:space="0" w:color="000000"/>
              <w:right w:val="single" w:sz="8" w:space="0" w:color="000000"/>
            </w:tcBorders>
            <w:shd w:val="clear" w:color="000000" w:fill="FFFFFF"/>
            <w:vAlign w:val="bottom"/>
          </w:tcPr>
          <w:p w14:paraId="187D2C54" w14:textId="365775A1"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151A5C06" w14:textId="77777777" w:rsidR="00A4021A" w:rsidRPr="002D4B10" w:rsidRDefault="00A4021A" w:rsidP="00C50FCE">
            <w:pPr>
              <w:jc w:val="right"/>
              <w:rPr>
                <w:color w:val="000000"/>
              </w:rPr>
            </w:pPr>
          </w:p>
        </w:tc>
      </w:tr>
      <w:tr w:rsidR="00A4021A" w:rsidRPr="004549BF" w14:paraId="11B1E4A3" w14:textId="77777777" w:rsidTr="00AC3727">
        <w:trPr>
          <w:gridBefore w:val="1"/>
          <w:gridAfter w:val="1"/>
          <w:wBefore w:w="10" w:type="dxa"/>
          <w:wAfter w:w="8" w:type="dxa"/>
          <w:trHeight w:val="3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081A329" w14:textId="77777777" w:rsidR="00A4021A" w:rsidRPr="002D4B10" w:rsidRDefault="00A4021A" w:rsidP="00C50FCE">
            <w:pPr>
              <w:rPr>
                <w:color w:val="000000"/>
              </w:rPr>
            </w:pPr>
            <w:r>
              <w:rPr>
                <w:color w:val="000000"/>
              </w:rPr>
              <w:t>210.</w:t>
            </w:r>
          </w:p>
        </w:tc>
        <w:tc>
          <w:tcPr>
            <w:tcW w:w="4157" w:type="dxa"/>
            <w:tcBorders>
              <w:top w:val="nil"/>
              <w:left w:val="nil"/>
              <w:bottom w:val="single" w:sz="8" w:space="0" w:color="000000"/>
              <w:right w:val="single" w:sz="8" w:space="0" w:color="000000"/>
            </w:tcBorders>
            <w:shd w:val="clear" w:color="000000" w:fill="FFFFFF"/>
            <w:vAlign w:val="bottom"/>
            <w:hideMark/>
          </w:tcPr>
          <w:p w14:paraId="285D252D" w14:textId="77777777" w:rsidR="00A4021A" w:rsidRPr="002D4B10" w:rsidRDefault="00A4021A" w:rsidP="00C50FCE">
            <w:pPr>
              <w:rPr>
                <w:color w:val="000000"/>
              </w:rPr>
            </w:pPr>
            <w:r>
              <w:rPr>
                <w:color w:val="000000"/>
              </w:rPr>
              <w:t>MARKER SUCHOŚCIERNY  KOŃCÓWKA OKRĄGŁA CZARNY GRUBOŚĆ LINII PISANIA 2-3 MM</w:t>
            </w:r>
          </w:p>
        </w:tc>
        <w:tc>
          <w:tcPr>
            <w:tcW w:w="975" w:type="dxa"/>
            <w:tcBorders>
              <w:top w:val="nil"/>
              <w:left w:val="nil"/>
              <w:bottom w:val="single" w:sz="8" w:space="0" w:color="000000"/>
              <w:right w:val="single" w:sz="8" w:space="0" w:color="000000"/>
            </w:tcBorders>
            <w:shd w:val="clear" w:color="000000" w:fill="FFFFFF"/>
            <w:vAlign w:val="bottom"/>
            <w:hideMark/>
          </w:tcPr>
          <w:p w14:paraId="1867FB8D" w14:textId="77777777" w:rsidR="00A4021A" w:rsidRPr="002D4B10" w:rsidRDefault="00A4021A" w:rsidP="00C50FCE">
            <w:pPr>
              <w:jc w:val="right"/>
              <w:rPr>
                <w:color w:val="000000"/>
              </w:rPr>
            </w:pPr>
            <w:r>
              <w:rPr>
                <w:color w:val="000000"/>
              </w:rPr>
              <w:t>50</w:t>
            </w:r>
          </w:p>
        </w:tc>
        <w:tc>
          <w:tcPr>
            <w:tcW w:w="1612" w:type="dxa"/>
            <w:tcBorders>
              <w:top w:val="nil"/>
              <w:left w:val="nil"/>
              <w:bottom w:val="single" w:sz="8" w:space="0" w:color="000000"/>
              <w:right w:val="single" w:sz="8" w:space="0" w:color="000000"/>
            </w:tcBorders>
            <w:shd w:val="clear" w:color="000000" w:fill="FFFFFF"/>
            <w:vAlign w:val="bottom"/>
          </w:tcPr>
          <w:p w14:paraId="682A1FA5" w14:textId="54486094"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30CEB76" w14:textId="77777777" w:rsidR="00A4021A" w:rsidRPr="002D4B10" w:rsidRDefault="00A4021A" w:rsidP="00C50FCE">
            <w:pPr>
              <w:jc w:val="right"/>
              <w:rPr>
                <w:color w:val="000000"/>
              </w:rPr>
            </w:pPr>
          </w:p>
        </w:tc>
      </w:tr>
      <w:tr w:rsidR="00A4021A" w:rsidRPr="004549BF" w14:paraId="592BF296" w14:textId="77777777" w:rsidTr="00AC3727">
        <w:trPr>
          <w:gridBefore w:val="1"/>
          <w:gridAfter w:val="1"/>
          <w:wBefore w:w="10" w:type="dxa"/>
          <w:wAfter w:w="8" w:type="dxa"/>
          <w:trHeight w:val="37"/>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09D01BA" w14:textId="77777777" w:rsidR="00A4021A" w:rsidRPr="002D4B10" w:rsidRDefault="00A4021A" w:rsidP="00C50FCE">
            <w:pPr>
              <w:rPr>
                <w:color w:val="000000"/>
              </w:rPr>
            </w:pPr>
            <w:r>
              <w:rPr>
                <w:color w:val="000000"/>
              </w:rPr>
              <w:t>211.</w:t>
            </w:r>
          </w:p>
        </w:tc>
        <w:tc>
          <w:tcPr>
            <w:tcW w:w="4157" w:type="dxa"/>
            <w:tcBorders>
              <w:top w:val="nil"/>
              <w:left w:val="nil"/>
              <w:bottom w:val="single" w:sz="8" w:space="0" w:color="000000"/>
              <w:right w:val="single" w:sz="8" w:space="0" w:color="000000"/>
            </w:tcBorders>
            <w:shd w:val="clear" w:color="000000" w:fill="FFFFFF"/>
            <w:vAlign w:val="bottom"/>
            <w:hideMark/>
          </w:tcPr>
          <w:p w14:paraId="52582578" w14:textId="77777777" w:rsidR="00A4021A" w:rsidRPr="002D4B10" w:rsidRDefault="00A4021A" w:rsidP="00C50FCE">
            <w:pPr>
              <w:rPr>
                <w:color w:val="000000"/>
              </w:rPr>
            </w:pPr>
            <w:r>
              <w:rPr>
                <w:color w:val="000000"/>
              </w:rPr>
              <w:t>MARKER SUCHOŚCIERNY  KOŃCÓWKA OKRĄGŁA NIEBIESKI GRUBOŚĆ LINII PISANIA 2-3 MM</w:t>
            </w:r>
          </w:p>
        </w:tc>
        <w:tc>
          <w:tcPr>
            <w:tcW w:w="975" w:type="dxa"/>
            <w:tcBorders>
              <w:top w:val="nil"/>
              <w:left w:val="nil"/>
              <w:bottom w:val="single" w:sz="8" w:space="0" w:color="000000"/>
              <w:right w:val="single" w:sz="8" w:space="0" w:color="000000"/>
            </w:tcBorders>
            <w:shd w:val="clear" w:color="000000" w:fill="FFFFFF"/>
            <w:vAlign w:val="bottom"/>
            <w:hideMark/>
          </w:tcPr>
          <w:p w14:paraId="1AA251D3" w14:textId="77777777" w:rsidR="00A4021A" w:rsidRPr="002D4B10" w:rsidRDefault="00A4021A" w:rsidP="00C50FCE">
            <w:pPr>
              <w:jc w:val="right"/>
              <w:rPr>
                <w:color w:val="000000"/>
              </w:rPr>
            </w:pPr>
            <w:r>
              <w:rPr>
                <w:color w:val="000000"/>
              </w:rPr>
              <w:t>50</w:t>
            </w:r>
          </w:p>
        </w:tc>
        <w:tc>
          <w:tcPr>
            <w:tcW w:w="1612" w:type="dxa"/>
            <w:tcBorders>
              <w:top w:val="nil"/>
              <w:left w:val="nil"/>
              <w:bottom w:val="single" w:sz="8" w:space="0" w:color="000000"/>
              <w:right w:val="single" w:sz="8" w:space="0" w:color="000000"/>
            </w:tcBorders>
            <w:shd w:val="clear" w:color="000000" w:fill="FFFFFF"/>
            <w:vAlign w:val="bottom"/>
          </w:tcPr>
          <w:p w14:paraId="6029CE56" w14:textId="77ADE55B"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EDDAC68" w14:textId="77777777" w:rsidR="00A4021A" w:rsidRPr="002D4B10" w:rsidRDefault="00A4021A" w:rsidP="00C50FCE">
            <w:pPr>
              <w:jc w:val="right"/>
              <w:rPr>
                <w:color w:val="000000"/>
              </w:rPr>
            </w:pPr>
          </w:p>
        </w:tc>
      </w:tr>
      <w:tr w:rsidR="00A4021A" w:rsidRPr="004549BF" w14:paraId="64B30923" w14:textId="77777777" w:rsidTr="00AC3727">
        <w:trPr>
          <w:gridBefore w:val="1"/>
          <w:gridAfter w:val="1"/>
          <w:wBefore w:w="10" w:type="dxa"/>
          <w:wAfter w:w="8" w:type="dxa"/>
          <w:trHeight w:val="37"/>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6065869" w14:textId="77777777" w:rsidR="00A4021A" w:rsidRPr="002D4B10" w:rsidRDefault="00A4021A" w:rsidP="00C50FCE">
            <w:pPr>
              <w:rPr>
                <w:color w:val="000000"/>
              </w:rPr>
            </w:pPr>
            <w:r>
              <w:rPr>
                <w:color w:val="000000"/>
              </w:rPr>
              <w:t>212.</w:t>
            </w:r>
          </w:p>
        </w:tc>
        <w:tc>
          <w:tcPr>
            <w:tcW w:w="4157" w:type="dxa"/>
            <w:tcBorders>
              <w:top w:val="nil"/>
              <w:left w:val="nil"/>
              <w:bottom w:val="single" w:sz="8" w:space="0" w:color="000000"/>
              <w:right w:val="single" w:sz="8" w:space="0" w:color="000000"/>
            </w:tcBorders>
            <w:shd w:val="clear" w:color="000000" w:fill="FFFFFF"/>
            <w:vAlign w:val="bottom"/>
            <w:hideMark/>
          </w:tcPr>
          <w:p w14:paraId="3C7A678C" w14:textId="77777777" w:rsidR="00A4021A" w:rsidRPr="002D4B10" w:rsidRDefault="00A4021A" w:rsidP="00C50FCE">
            <w:pPr>
              <w:rPr>
                <w:color w:val="000000"/>
              </w:rPr>
            </w:pPr>
            <w:r>
              <w:rPr>
                <w:color w:val="000000"/>
              </w:rPr>
              <w:t>MARKER SUCHOŚCIERNY  KOŃCÓWKA OKRĄGŁA CZERWONY GRUBOŚĆ LINII PISANIA 2-3 MM</w:t>
            </w:r>
          </w:p>
        </w:tc>
        <w:tc>
          <w:tcPr>
            <w:tcW w:w="975" w:type="dxa"/>
            <w:tcBorders>
              <w:top w:val="nil"/>
              <w:left w:val="nil"/>
              <w:bottom w:val="single" w:sz="8" w:space="0" w:color="000000"/>
              <w:right w:val="single" w:sz="8" w:space="0" w:color="000000"/>
            </w:tcBorders>
            <w:shd w:val="clear" w:color="000000" w:fill="FFFFFF"/>
            <w:vAlign w:val="bottom"/>
            <w:hideMark/>
          </w:tcPr>
          <w:p w14:paraId="3EE33090" w14:textId="77777777" w:rsidR="00A4021A" w:rsidRPr="002D4B10" w:rsidRDefault="00A4021A" w:rsidP="00C50FCE">
            <w:pPr>
              <w:jc w:val="right"/>
              <w:rPr>
                <w:color w:val="000000"/>
              </w:rPr>
            </w:pPr>
            <w:r>
              <w:rPr>
                <w:color w:val="000000"/>
              </w:rPr>
              <w:t>50</w:t>
            </w:r>
          </w:p>
        </w:tc>
        <w:tc>
          <w:tcPr>
            <w:tcW w:w="1612" w:type="dxa"/>
            <w:tcBorders>
              <w:top w:val="nil"/>
              <w:left w:val="nil"/>
              <w:bottom w:val="single" w:sz="8" w:space="0" w:color="000000"/>
              <w:right w:val="single" w:sz="8" w:space="0" w:color="000000"/>
            </w:tcBorders>
            <w:shd w:val="clear" w:color="000000" w:fill="FFFFFF"/>
            <w:vAlign w:val="bottom"/>
          </w:tcPr>
          <w:p w14:paraId="2CCAE1D3" w14:textId="6544BADC"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E462980" w14:textId="77777777" w:rsidR="00A4021A" w:rsidRPr="002D4B10" w:rsidRDefault="00A4021A" w:rsidP="00C50FCE">
            <w:pPr>
              <w:jc w:val="right"/>
              <w:rPr>
                <w:color w:val="000000"/>
              </w:rPr>
            </w:pPr>
          </w:p>
        </w:tc>
      </w:tr>
      <w:tr w:rsidR="00A4021A" w:rsidRPr="004549BF" w14:paraId="7434E4EE"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3726473" w14:textId="77777777" w:rsidR="00A4021A" w:rsidRPr="002D4B10" w:rsidRDefault="00A4021A" w:rsidP="00C50FCE">
            <w:pPr>
              <w:rPr>
                <w:color w:val="000000"/>
              </w:rPr>
            </w:pPr>
            <w:r>
              <w:rPr>
                <w:color w:val="000000"/>
              </w:rPr>
              <w:t>213.</w:t>
            </w:r>
          </w:p>
        </w:tc>
        <w:tc>
          <w:tcPr>
            <w:tcW w:w="4157" w:type="dxa"/>
            <w:tcBorders>
              <w:top w:val="nil"/>
              <w:left w:val="nil"/>
              <w:bottom w:val="single" w:sz="8" w:space="0" w:color="000000"/>
              <w:right w:val="single" w:sz="8" w:space="0" w:color="000000"/>
            </w:tcBorders>
            <w:shd w:val="clear" w:color="000000" w:fill="FFFFFF"/>
            <w:vAlign w:val="bottom"/>
            <w:hideMark/>
          </w:tcPr>
          <w:p w14:paraId="1684565D" w14:textId="77777777" w:rsidR="00A4021A" w:rsidRPr="002D4B10" w:rsidRDefault="00A4021A" w:rsidP="00C50FCE">
            <w:pPr>
              <w:rPr>
                <w:color w:val="000000"/>
              </w:rPr>
            </w:pPr>
            <w:r>
              <w:rPr>
                <w:color w:val="000000"/>
              </w:rPr>
              <w:t>ZESTAW 4 MARKERY I GĄBKA DO TABLIC SUCHOŚCIERALNYCH</w:t>
            </w:r>
          </w:p>
        </w:tc>
        <w:tc>
          <w:tcPr>
            <w:tcW w:w="975" w:type="dxa"/>
            <w:tcBorders>
              <w:top w:val="nil"/>
              <w:left w:val="nil"/>
              <w:bottom w:val="single" w:sz="8" w:space="0" w:color="000000"/>
              <w:right w:val="single" w:sz="8" w:space="0" w:color="000000"/>
            </w:tcBorders>
            <w:shd w:val="clear" w:color="000000" w:fill="FFFFFF"/>
            <w:vAlign w:val="bottom"/>
            <w:hideMark/>
          </w:tcPr>
          <w:p w14:paraId="6DF1E54E" w14:textId="77777777" w:rsidR="00A4021A" w:rsidRPr="002D4B10" w:rsidRDefault="00A4021A" w:rsidP="00C50FCE">
            <w:pPr>
              <w:jc w:val="right"/>
              <w:rPr>
                <w:color w:val="000000"/>
              </w:rPr>
            </w:pPr>
            <w:r>
              <w:rPr>
                <w:color w:val="000000"/>
              </w:rPr>
              <w:t>12</w:t>
            </w:r>
          </w:p>
        </w:tc>
        <w:tc>
          <w:tcPr>
            <w:tcW w:w="1612" w:type="dxa"/>
            <w:tcBorders>
              <w:top w:val="nil"/>
              <w:left w:val="nil"/>
              <w:bottom w:val="single" w:sz="8" w:space="0" w:color="000000"/>
              <w:right w:val="single" w:sz="8" w:space="0" w:color="000000"/>
            </w:tcBorders>
            <w:shd w:val="clear" w:color="000000" w:fill="FFFFFF"/>
            <w:vAlign w:val="bottom"/>
          </w:tcPr>
          <w:p w14:paraId="73F6D206" w14:textId="18C16BDB"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EE43793" w14:textId="77777777" w:rsidR="00A4021A" w:rsidRPr="002D4B10" w:rsidRDefault="00A4021A" w:rsidP="00C50FCE">
            <w:pPr>
              <w:jc w:val="right"/>
              <w:rPr>
                <w:color w:val="000000"/>
              </w:rPr>
            </w:pPr>
          </w:p>
        </w:tc>
      </w:tr>
      <w:tr w:rsidR="00A4021A" w:rsidRPr="004549BF" w14:paraId="1ECDAAF5"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C3F7932" w14:textId="77777777" w:rsidR="00A4021A" w:rsidRPr="002D4B10" w:rsidRDefault="00A4021A" w:rsidP="00C50FCE">
            <w:pPr>
              <w:rPr>
                <w:color w:val="000000"/>
              </w:rPr>
            </w:pPr>
            <w:r>
              <w:rPr>
                <w:color w:val="000000"/>
              </w:rPr>
              <w:t>214.</w:t>
            </w:r>
          </w:p>
        </w:tc>
        <w:tc>
          <w:tcPr>
            <w:tcW w:w="4157" w:type="dxa"/>
            <w:tcBorders>
              <w:top w:val="nil"/>
              <w:left w:val="nil"/>
              <w:bottom w:val="single" w:sz="8" w:space="0" w:color="000000"/>
              <w:right w:val="single" w:sz="8" w:space="0" w:color="000000"/>
            </w:tcBorders>
            <w:shd w:val="clear" w:color="000000" w:fill="FFFFFF"/>
            <w:vAlign w:val="bottom"/>
            <w:hideMark/>
          </w:tcPr>
          <w:p w14:paraId="1A193B06" w14:textId="77777777" w:rsidR="00A4021A" w:rsidRPr="002D4B10" w:rsidRDefault="00A4021A" w:rsidP="00C50FCE">
            <w:pPr>
              <w:rPr>
                <w:color w:val="000000"/>
              </w:rPr>
            </w:pPr>
            <w:r>
              <w:rPr>
                <w:color w:val="000000"/>
              </w:rPr>
              <w:t>FOLIOPISY  KOLOROWE 0,6-0,8 MM  OP. 4 SZT.</w:t>
            </w:r>
          </w:p>
        </w:tc>
        <w:tc>
          <w:tcPr>
            <w:tcW w:w="975" w:type="dxa"/>
            <w:tcBorders>
              <w:top w:val="nil"/>
              <w:left w:val="nil"/>
              <w:bottom w:val="single" w:sz="8" w:space="0" w:color="000000"/>
              <w:right w:val="single" w:sz="8" w:space="0" w:color="000000"/>
            </w:tcBorders>
            <w:shd w:val="clear" w:color="000000" w:fill="FFFFFF"/>
            <w:vAlign w:val="bottom"/>
            <w:hideMark/>
          </w:tcPr>
          <w:p w14:paraId="54FA1013" w14:textId="77777777" w:rsidR="00A4021A" w:rsidRPr="002D4B10" w:rsidRDefault="00A4021A" w:rsidP="00C50FCE">
            <w:pPr>
              <w:jc w:val="right"/>
              <w:rPr>
                <w:color w:val="000000"/>
              </w:rPr>
            </w:pPr>
            <w:r>
              <w:rPr>
                <w:color w:val="000000"/>
              </w:rPr>
              <w:t>3</w:t>
            </w:r>
          </w:p>
        </w:tc>
        <w:tc>
          <w:tcPr>
            <w:tcW w:w="1612" w:type="dxa"/>
            <w:tcBorders>
              <w:top w:val="nil"/>
              <w:left w:val="nil"/>
              <w:bottom w:val="single" w:sz="8" w:space="0" w:color="000000"/>
              <w:right w:val="single" w:sz="8" w:space="0" w:color="000000"/>
            </w:tcBorders>
            <w:shd w:val="clear" w:color="000000" w:fill="FFFFFF"/>
            <w:vAlign w:val="bottom"/>
          </w:tcPr>
          <w:p w14:paraId="184779E7" w14:textId="4F53738B"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91C53F6" w14:textId="77777777" w:rsidR="00A4021A" w:rsidRPr="002D4B10" w:rsidRDefault="00A4021A" w:rsidP="00C50FCE">
            <w:pPr>
              <w:jc w:val="right"/>
              <w:rPr>
                <w:color w:val="000000"/>
              </w:rPr>
            </w:pPr>
          </w:p>
        </w:tc>
      </w:tr>
      <w:tr w:rsidR="00A4021A" w:rsidRPr="004549BF" w14:paraId="449061C6"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3244162" w14:textId="77777777" w:rsidR="00A4021A" w:rsidRPr="002D4B10" w:rsidRDefault="00A4021A" w:rsidP="00C50FCE">
            <w:pPr>
              <w:rPr>
                <w:color w:val="000000"/>
              </w:rPr>
            </w:pPr>
            <w:r>
              <w:rPr>
                <w:color w:val="000000"/>
              </w:rPr>
              <w:t>215.</w:t>
            </w:r>
          </w:p>
        </w:tc>
        <w:tc>
          <w:tcPr>
            <w:tcW w:w="4157" w:type="dxa"/>
            <w:tcBorders>
              <w:top w:val="nil"/>
              <w:left w:val="nil"/>
              <w:bottom w:val="single" w:sz="8" w:space="0" w:color="000000"/>
              <w:right w:val="single" w:sz="8" w:space="0" w:color="000000"/>
            </w:tcBorders>
            <w:shd w:val="clear" w:color="000000" w:fill="FFFFFF"/>
            <w:vAlign w:val="bottom"/>
            <w:hideMark/>
          </w:tcPr>
          <w:p w14:paraId="30ED3846" w14:textId="77777777" w:rsidR="00A4021A" w:rsidRPr="002D4B10" w:rsidRDefault="00A4021A" w:rsidP="00C50FCE">
            <w:pPr>
              <w:rPr>
                <w:color w:val="000000"/>
              </w:rPr>
            </w:pPr>
            <w:r>
              <w:rPr>
                <w:color w:val="000000"/>
              </w:rPr>
              <w:t>KOREKTOR W PŁYNIE NA BAZIE ROZPUSZCZALNIKA MINIMUM 20 ML</w:t>
            </w:r>
          </w:p>
        </w:tc>
        <w:tc>
          <w:tcPr>
            <w:tcW w:w="975" w:type="dxa"/>
            <w:tcBorders>
              <w:top w:val="nil"/>
              <w:left w:val="nil"/>
              <w:bottom w:val="single" w:sz="8" w:space="0" w:color="000000"/>
              <w:right w:val="single" w:sz="8" w:space="0" w:color="000000"/>
            </w:tcBorders>
            <w:shd w:val="clear" w:color="000000" w:fill="FFFFFF"/>
            <w:vAlign w:val="bottom"/>
            <w:hideMark/>
          </w:tcPr>
          <w:p w14:paraId="1794AFF2" w14:textId="77777777" w:rsidR="00A4021A" w:rsidRPr="002D4B10" w:rsidRDefault="00A4021A" w:rsidP="00C50FCE">
            <w:pPr>
              <w:jc w:val="right"/>
              <w:rPr>
                <w:color w:val="000000"/>
              </w:rPr>
            </w:pPr>
            <w:r>
              <w:rPr>
                <w:color w:val="000000"/>
              </w:rPr>
              <w:t>40</w:t>
            </w:r>
          </w:p>
        </w:tc>
        <w:tc>
          <w:tcPr>
            <w:tcW w:w="1612" w:type="dxa"/>
            <w:tcBorders>
              <w:top w:val="nil"/>
              <w:left w:val="nil"/>
              <w:bottom w:val="single" w:sz="8" w:space="0" w:color="000000"/>
              <w:right w:val="single" w:sz="8" w:space="0" w:color="000000"/>
            </w:tcBorders>
            <w:shd w:val="clear" w:color="000000" w:fill="FFFFFF"/>
            <w:vAlign w:val="bottom"/>
          </w:tcPr>
          <w:p w14:paraId="3E2E9A93" w14:textId="4F84842C"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1CECD411" w14:textId="77777777" w:rsidR="00A4021A" w:rsidRPr="002D4B10" w:rsidRDefault="00A4021A" w:rsidP="00C50FCE">
            <w:pPr>
              <w:jc w:val="right"/>
              <w:rPr>
                <w:color w:val="000000"/>
              </w:rPr>
            </w:pPr>
          </w:p>
        </w:tc>
      </w:tr>
      <w:tr w:rsidR="00A4021A" w:rsidRPr="004549BF" w14:paraId="188661ED"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203BB59" w14:textId="77777777" w:rsidR="00A4021A" w:rsidRPr="002D4B10" w:rsidRDefault="00A4021A" w:rsidP="00C50FCE">
            <w:pPr>
              <w:rPr>
                <w:color w:val="000000"/>
              </w:rPr>
            </w:pPr>
            <w:r>
              <w:rPr>
                <w:color w:val="000000"/>
              </w:rPr>
              <w:t>216.</w:t>
            </w:r>
          </w:p>
        </w:tc>
        <w:tc>
          <w:tcPr>
            <w:tcW w:w="4157" w:type="dxa"/>
            <w:tcBorders>
              <w:top w:val="nil"/>
              <w:left w:val="nil"/>
              <w:bottom w:val="single" w:sz="8" w:space="0" w:color="000000"/>
              <w:right w:val="single" w:sz="8" w:space="0" w:color="000000"/>
            </w:tcBorders>
            <w:shd w:val="clear" w:color="000000" w:fill="FFFFFF"/>
            <w:vAlign w:val="bottom"/>
            <w:hideMark/>
          </w:tcPr>
          <w:p w14:paraId="14373E0B" w14:textId="77777777" w:rsidR="00A4021A" w:rsidRPr="002D4B10" w:rsidRDefault="00A4021A" w:rsidP="00C50FCE">
            <w:pPr>
              <w:rPr>
                <w:color w:val="000000"/>
              </w:rPr>
            </w:pPr>
            <w:r>
              <w:rPr>
                <w:color w:val="000000"/>
              </w:rPr>
              <w:t xml:space="preserve">KOREKTOR W DŁUGOPISIE MINIMUM </w:t>
            </w:r>
            <w:r>
              <w:rPr>
                <w:color w:val="000000"/>
              </w:rPr>
              <w:lastRenderedPageBreak/>
              <w:t>8ML</w:t>
            </w:r>
          </w:p>
        </w:tc>
        <w:tc>
          <w:tcPr>
            <w:tcW w:w="975" w:type="dxa"/>
            <w:tcBorders>
              <w:top w:val="nil"/>
              <w:left w:val="nil"/>
              <w:bottom w:val="single" w:sz="8" w:space="0" w:color="000000"/>
              <w:right w:val="single" w:sz="8" w:space="0" w:color="000000"/>
            </w:tcBorders>
            <w:shd w:val="clear" w:color="000000" w:fill="FFFFFF"/>
            <w:vAlign w:val="bottom"/>
            <w:hideMark/>
          </w:tcPr>
          <w:p w14:paraId="2653F773" w14:textId="77777777" w:rsidR="00A4021A" w:rsidRPr="002D4B10" w:rsidRDefault="00A4021A" w:rsidP="00C50FCE">
            <w:pPr>
              <w:jc w:val="right"/>
              <w:rPr>
                <w:color w:val="000000"/>
              </w:rPr>
            </w:pPr>
            <w:r>
              <w:rPr>
                <w:color w:val="000000"/>
              </w:rPr>
              <w:lastRenderedPageBreak/>
              <w:t>32</w:t>
            </w:r>
          </w:p>
        </w:tc>
        <w:tc>
          <w:tcPr>
            <w:tcW w:w="1612" w:type="dxa"/>
            <w:tcBorders>
              <w:top w:val="nil"/>
              <w:left w:val="nil"/>
              <w:bottom w:val="single" w:sz="8" w:space="0" w:color="000000"/>
              <w:right w:val="single" w:sz="8" w:space="0" w:color="000000"/>
            </w:tcBorders>
            <w:shd w:val="clear" w:color="000000" w:fill="FFFFFF"/>
            <w:vAlign w:val="bottom"/>
          </w:tcPr>
          <w:p w14:paraId="7E48CD3E" w14:textId="29CF5C4F"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9F6B4E4" w14:textId="77777777" w:rsidR="00A4021A" w:rsidRPr="002D4B10" w:rsidRDefault="00A4021A" w:rsidP="00C50FCE">
            <w:pPr>
              <w:jc w:val="right"/>
              <w:rPr>
                <w:color w:val="000000"/>
              </w:rPr>
            </w:pPr>
          </w:p>
        </w:tc>
      </w:tr>
      <w:tr w:rsidR="00A4021A" w:rsidRPr="004549BF" w14:paraId="171F3D03"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667856E" w14:textId="77777777" w:rsidR="00A4021A" w:rsidRPr="002D4B10" w:rsidRDefault="00A4021A" w:rsidP="00C50FCE">
            <w:pPr>
              <w:rPr>
                <w:color w:val="000000"/>
              </w:rPr>
            </w:pPr>
            <w:r>
              <w:rPr>
                <w:color w:val="000000"/>
              </w:rPr>
              <w:t>217.</w:t>
            </w:r>
          </w:p>
        </w:tc>
        <w:tc>
          <w:tcPr>
            <w:tcW w:w="4157" w:type="dxa"/>
            <w:tcBorders>
              <w:top w:val="nil"/>
              <w:left w:val="nil"/>
              <w:bottom w:val="single" w:sz="8" w:space="0" w:color="000000"/>
              <w:right w:val="single" w:sz="8" w:space="0" w:color="000000"/>
            </w:tcBorders>
            <w:shd w:val="clear" w:color="000000" w:fill="FFFFFF"/>
            <w:vAlign w:val="bottom"/>
            <w:hideMark/>
          </w:tcPr>
          <w:p w14:paraId="7C76BFF9" w14:textId="77777777" w:rsidR="00A4021A" w:rsidRPr="002D4B10" w:rsidRDefault="00A4021A" w:rsidP="00C50FCE">
            <w:pPr>
              <w:rPr>
                <w:color w:val="000000"/>
              </w:rPr>
            </w:pPr>
            <w:r>
              <w:rPr>
                <w:color w:val="000000"/>
              </w:rPr>
              <w:t>KOREKTOR BOCZNY DŁUGOŚĆ TAŚMY MIN. 8 - 8,5 M SZEROKOŚĆ 4 - 5 MM</w:t>
            </w:r>
          </w:p>
        </w:tc>
        <w:tc>
          <w:tcPr>
            <w:tcW w:w="975" w:type="dxa"/>
            <w:tcBorders>
              <w:top w:val="nil"/>
              <w:left w:val="nil"/>
              <w:bottom w:val="single" w:sz="8" w:space="0" w:color="000000"/>
              <w:right w:val="single" w:sz="8" w:space="0" w:color="000000"/>
            </w:tcBorders>
            <w:shd w:val="clear" w:color="000000" w:fill="FFFFFF"/>
            <w:vAlign w:val="bottom"/>
            <w:hideMark/>
          </w:tcPr>
          <w:p w14:paraId="72AFACC3" w14:textId="77777777" w:rsidR="00A4021A" w:rsidRPr="002D4B10" w:rsidRDefault="00A4021A" w:rsidP="00C50FCE">
            <w:pPr>
              <w:jc w:val="right"/>
              <w:rPr>
                <w:color w:val="000000"/>
              </w:rPr>
            </w:pPr>
            <w:r>
              <w:rPr>
                <w:color w:val="000000"/>
              </w:rPr>
              <w:t>250</w:t>
            </w:r>
          </w:p>
        </w:tc>
        <w:tc>
          <w:tcPr>
            <w:tcW w:w="1612" w:type="dxa"/>
            <w:tcBorders>
              <w:top w:val="nil"/>
              <w:left w:val="nil"/>
              <w:bottom w:val="single" w:sz="8" w:space="0" w:color="000000"/>
              <w:right w:val="single" w:sz="8" w:space="0" w:color="000000"/>
            </w:tcBorders>
            <w:shd w:val="clear" w:color="000000" w:fill="FFFFFF"/>
            <w:vAlign w:val="bottom"/>
          </w:tcPr>
          <w:p w14:paraId="5883B80A" w14:textId="131511C0"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0383392" w14:textId="77777777" w:rsidR="00A4021A" w:rsidRPr="002D4B10" w:rsidRDefault="00A4021A" w:rsidP="00C50FCE">
            <w:pPr>
              <w:jc w:val="right"/>
              <w:rPr>
                <w:color w:val="000000"/>
              </w:rPr>
            </w:pPr>
          </w:p>
        </w:tc>
      </w:tr>
      <w:tr w:rsidR="00A4021A" w:rsidRPr="004549BF" w14:paraId="19077D2E"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4744ED1" w14:textId="77777777" w:rsidR="00A4021A" w:rsidRPr="002D4B10" w:rsidRDefault="00A4021A" w:rsidP="00C50FCE">
            <w:pPr>
              <w:rPr>
                <w:color w:val="000000"/>
              </w:rPr>
            </w:pPr>
            <w:r>
              <w:rPr>
                <w:color w:val="000000"/>
              </w:rPr>
              <w:t>218.</w:t>
            </w:r>
          </w:p>
        </w:tc>
        <w:tc>
          <w:tcPr>
            <w:tcW w:w="4157" w:type="dxa"/>
            <w:tcBorders>
              <w:top w:val="nil"/>
              <w:left w:val="nil"/>
              <w:bottom w:val="single" w:sz="8" w:space="0" w:color="000000"/>
              <w:right w:val="single" w:sz="8" w:space="0" w:color="000000"/>
            </w:tcBorders>
            <w:shd w:val="clear" w:color="000000" w:fill="FFFFFF"/>
            <w:vAlign w:val="bottom"/>
            <w:hideMark/>
          </w:tcPr>
          <w:p w14:paraId="1D0080A5" w14:textId="77777777" w:rsidR="00A4021A" w:rsidRPr="002D4B10" w:rsidRDefault="00A4021A" w:rsidP="00C50FCE">
            <w:pPr>
              <w:rPr>
                <w:color w:val="000000"/>
              </w:rPr>
            </w:pPr>
            <w:r>
              <w:rPr>
                <w:color w:val="000000"/>
              </w:rPr>
              <w:t>GUMKA DO ŚCIERANIA  OŁÓWKOWA</w:t>
            </w:r>
          </w:p>
        </w:tc>
        <w:tc>
          <w:tcPr>
            <w:tcW w:w="975" w:type="dxa"/>
            <w:tcBorders>
              <w:top w:val="nil"/>
              <w:left w:val="nil"/>
              <w:bottom w:val="single" w:sz="8" w:space="0" w:color="000000"/>
              <w:right w:val="single" w:sz="8" w:space="0" w:color="000000"/>
            </w:tcBorders>
            <w:shd w:val="clear" w:color="000000" w:fill="FFFFFF"/>
            <w:vAlign w:val="bottom"/>
            <w:hideMark/>
          </w:tcPr>
          <w:p w14:paraId="3753EFD1" w14:textId="77777777" w:rsidR="00A4021A" w:rsidRPr="002D4B10" w:rsidRDefault="00A4021A" w:rsidP="00C50FCE">
            <w:pPr>
              <w:jc w:val="right"/>
              <w:rPr>
                <w:color w:val="000000"/>
              </w:rPr>
            </w:pPr>
            <w:r>
              <w:rPr>
                <w:color w:val="000000"/>
              </w:rPr>
              <w:t>15</w:t>
            </w:r>
          </w:p>
        </w:tc>
        <w:tc>
          <w:tcPr>
            <w:tcW w:w="1612" w:type="dxa"/>
            <w:tcBorders>
              <w:top w:val="nil"/>
              <w:left w:val="nil"/>
              <w:bottom w:val="single" w:sz="8" w:space="0" w:color="000000"/>
              <w:right w:val="single" w:sz="8" w:space="0" w:color="000000"/>
            </w:tcBorders>
            <w:shd w:val="clear" w:color="000000" w:fill="FFFFFF"/>
            <w:vAlign w:val="bottom"/>
          </w:tcPr>
          <w:p w14:paraId="2A23EF68" w14:textId="2A56BE6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FA43163" w14:textId="77777777" w:rsidR="00A4021A" w:rsidRPr="002D4B10" w:rsidRDefault="00A4021A" w:rsidP="00C50FCE">
            <w:pPr>
              <w:jc w:val="right"/>
              <w:rPr>
                <w:color w:val="000000"/>
              </w:rPr>
            </w:pPr>
          </w:p>
        </w:tc>
      </w:tr>
      <w:tr w:rsidR="00A4021A" w:rsidRPr="004549BF" w14:paraId="19635923"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F5A1BDC" w14:textId="77777777" w:rsidR="00A4021A" w:rsidRPr="002D4B10" w:rsidRDefault="00A4021A" w:rsidP="00C50FCE">
            <w:pPr>
              <w:rPr>
                <w:color w:val="000000"/>
              </w:rPr>
            </w:pPr>
            <w:r>
              <w:rPr>
                <w:color w:val="000000"/>
              </w:rPr>
              <w:t>219.</w:t>
            </w:r>
          </w:p>
        </w:tc>
        <w:tc>
          <w:tcPr>
            <w:tcW w:w="4157" w:type="dxa"/>
            <w:tcBorders>
              <w:top w:val="nil"/>
              <w:left w:val="nil"/>
              <w:bottom w:val="single" w:sz="8" w:space="0" w:color="000000"/>
              <w:right w:val="single" w:sz="8" w:space="0" w:color="000000"/>
            </w:tcBorders>
            <w:shd w:val="clear" w:color="000000" w:fill="FFFFFF"/>
            <w:vAlign w:val="bottom"/>
            <w:hideMark/>
          </w:tcPr>
          <w:p w14:paraId="4EEBB212" w14:textId="77777777" w:rsidR="00A4021A" w:rsidRPr="002D4B10" w:rsidRDefault="00A4021A" w:rsidP="00C50FCE">
            <w:pPr>
              <w:rPr>
                <w:color w:val="000000"/>
              </w:rPr>
            </w:pPr>
            <w:r>
              <w:rPr>
                <w:color w:val="000000"/>
              </w:rPr>
              <w:t>TEMPERÓWKA ALUMINIOWA 2 OTWORY</w:t>
            </w:r>
          </w:p>
        </w:tc>
        <w:tc>
          <w:tcPr>
            <w:tcW w:w="975" w:type="dxa"/>
            <w:tcBorders>
              <w:top w:val="nil"/>
              <w:left w:val="nil"/>
              <w:bottom w:val="single" w:sz="8" w:space="0" w:color="000000"/>
              <w:right w:val="single" w:sz="8" w:space="0" w:color="000000"/>
            </w:tcBorders>
            <w:shd w:val="clear" w:color="000000" w:fill="FFFFFF"/>
            <w:vAlign w:val="bottom"/>
            <w:hideMark/>
          </w:tcPr>
          <w:p w14:paraId="431B2CA3"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048C49BA" w14:textId="5CD446F8"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14F51640" w14:textId="77777777" w:rsidR="00A4021A" w:rsidRPr="002D4B10" w:rsidRDefault="00A4021A" w:rsidP="00C50FCE">
            <w:pPr>
              <w:jc w:val="right"/>
              <w:rPr>
                <w:color w:val="000000"/>
              </w:rPr>
            </w:pPr>
          </w:p>
        </w:tc>
      </w:tr>
      <w:tr w:rsidR="00A4021A" w:rsidRPr="004549BF" w14:paraId="1CFEA43D"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35F5CEC" w14:textId="77777777" w:rsidR="00A4021A" w:rsidRPr="002D4B10" w:rsidRDefault="00A4021A" w:rsidP="00C50FCE">
            <w:pPr>
              <w:rPr>
                <w:color w:val="000000"/>
              </w:rPr>
            </w:pPr>
            <w:r>
              <w:rPr>
                <w:color w:val="000000"/>
              </w:rPr>
              <w:t>220.</w:t>
            </w:r>
          </w:p>
        </w:tc>
        <w:tc>
          <w:tcPr>
            <w:tcW w:w="4157" w:type="dxa"/>
            <w:tcBorders>
              <w:top w:val="nil"/>
              <w:left w:val="nil"/>
              <w:bottom w:val="single" w:sz="8" w:space="0" w:color="000000"/>
              <w:right w:val="single" w:sz="8" w:space="0" w:color="000000"/>
            </w:tcBorders>
            <w:shd w:val="clear" w:color="000000" w:fill="FFFFFF"/>
            <w:hideMark/>
          </w:tcPr>
          <w:p w14:paraId="4C7C8EF8" w14:textId="77777777" w:rsidR="00A4021A" w:rsidRPr="002D4B10" w:rsidRDefault="00A4021A" w:rsidP="00C50FCE">
            <w:pPr>
              <w:rPr>
                <w:color w:val="000000"/>
              </w:rPr>
            </w:pPr>
            <w:r>
              <w:rPr>
                <w:color w:val="000000"/>
              </w:rPr>
              <w:t>TEMPERÓWKA METALOWA POJEDYNCZA</w:t>
            </w:r>
          </w:p>
        </w:tc>
        <w:tc>
          <w:tcPr>
            <w:tcW w:w="975" w:type="dxa"/>
            <w:tcBorders>
              <w:top w:val="nil"/>
              <w:left w:val="nil"/>
              <w:bottom w:val="single" w:sz="8" w:space="0" w:color="000000"/>
              <w:right w:val="single" w:sz="8" w:space="0" w:color="000000"/>
            </w:tcBorders>
            <w:shd w:val="clear" w:color="000000" w:fill="FFFFFF"/>
            <w:vAlign w:val="bottom"/>
            <w:hideMark/>
          </w:tcPr>
          <w:p w14:paraId="618593A3"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5C7DC25C" w14:textId="56B37D19"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F961DB5" w14:textId="77777777" w:rsidR="00A4021A" w:rsidRPr="002D4B10" w:rsidRDefault="00A4021A" w:rsidP="00C50FCE">
            <w:pPr>
              <w:jc w:val="right"/>
              <w:rPr>
                <w:color w:val="000000"/>
              </w:rPr>
            </w:pPr>
          </w:p>
        </w:tc>
      </w:tr>
      <w:tr w:rsidR="00A4021A" w:rsidRPr="004549BF" w14:paraId="29BEEED9"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FEF78D2" w14:textId="77777777" w:rsidR="00A4021A" w:rsidRPr="002D4B10" w:rsidRDefault="00A4021A" w:rsidP="00C50FCE">
            <w:pPr>
              <w:rPr>
                <w:color w:val="000000"/>
              </w:rPr>
            </w:pPr>
            <w:r>
              <w:rPr>
                <w:color w:val="000000"/>
              </w:rPr>
              <w:t>221.</w:t>
            </w:r>
          </w:p>
        </w:tc>
        <w:tc>
          <w:tcPr>
            <w:tcW w:w="4157" w:type="dxa"/>
            <w:tcBorders>
              <w:top w:val="nil"/>
              <w:left w:val="nil"/>
              <w:bottom w:val="single" w:sz="8" w:space="0" w:color="000000"/>
              <w:right w:val="single" w:sz="8" w:space="0" w:color="000000"/>
            </w:tcBorders>
            <w:shd w:val="clear" w:color="000000" w:fill="FFFFFF"/>
            <w:vAlign w:val="bottom"/>
            <w:hideMark/>
          </w:tcPr>
          <w:p w14:paraId="50FB0720" w14:textId="77777777" w:rsidR="00A4021A" w:rsidRPr="002D4B10" w:rsidRDefault="00A4021A" w:rsidP="00C50FCE">
            <w:pPr>
              <w:rPr>
                <w:color w:val="000000"/>
              </w:rPr>
            </w:pPr>
            <w:r>
              <w:rPr>
                <w:color w:val="000000"/>
              </w:rPr>
              <w:t>TEMPERÓWKA Z POJEMNIKIEM NA ŚCINKI</w:t>
            </w:r>
          </w:p>
        </w:tc>
        <w:tc>
          <w:tcPr>
            <w:tcW w:w="975" w:type="dxa"/>
            <w:tcBorders>
              <w:top w:val="nil"/>
              <w:left w:val="nil"/>
              <w:bottom w:val="single" w:sz="8" w:space="0" w:color="000000"/>
              <w:right w:val="single" w:sz="8" w:space="0" w:color="000000"/>
            </w:tcBorders>
            <w:shd w:val="clear" w:color="000000" w:fill="FFFFFF"/>
            <w:vAlign w:val="bottom"/>
            <w:hideMark/>
          </w:tcPr>
          <w:p w14:paraId="494D33C3"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31C79137" w14:textId="3ED2FC3A"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01AA87F" w14:textId="77777777" w:rsidR="00A4021A" w:rsidRPr="002D4B10" w:rsidRDefault="00A4021A" w:rsidP="00C50FCE">
            <w:pPr>
              <w:jc w:val="right"/>
              <w:rPr>
                <w:color w:val="000000"/>
              </w:rPr>
            </w:pPr>
          </w:p>
        </w:tc>
      </w:tr>
      <w:tr w:rsidR="00A4021A" w:rsidRPr="004549BF" w14:paraId="682C43FF"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CDDC517" w14:textId="77777777" w:rsidR="00A4021A" w:rsidRPr="002D4B10" w:rsidRDefault="00A4021A" w:rsidP="00C50FCE">
            <w:pPr>
              <w:rPr>
                <w:color w:val="000000"/>
              </w:rPr>
            </w:pPr>
            <w:r>
              <w:rPr>
                <w:color w:val="000000"/>
              </w:rPr>
              <w:t>222.</w:t>
            </w:r>
          </w:p>
        </w:tc>
        <w:tc>
          <w:tcPr>
            <w:tcW w:w="4157" w:type="dxa"/>
            <w:tcBorders>
              <w:top w:val="nil"/>
              <w:left w:val="nil"/>
              <w:bottom w:val="single" w:sz="8" w:space="0" w:color="000000"/>
              <w:right w:val="single" w:sz="8" w:space="0" w:color="000000"/>
            </w:tcBorders>
            <w:shd w:val="clear" w:color="000000" w:fill="FFFFFF"/>
            <w:vAlign w:val="bottom"/>
            <w:hideMark/>
          </w:tcPr>
          <w:p w14:paraId="02DEB70F" w14:textId="77777777" w:rsidR="00A4021A" w:rsidRPr="002D4B10" w:rsidRDefault="00A4021A" w:rsidP="00C50FCE">
            <w:pPr>
              <w:rPr>
                <w:color w:val="000000"/>
              </w:rPr>
            </w:pPr>
            <w:r>
              <w:rPr>
                <w:color w:val="000000"/>
              </w:rPr>
              <w:t>GRAFITY DO OŁÓWKÓW 0.5 MM HB</w:t>
            </w:r>
          </w:p>
        </w:tc>
        <w:tc>
          <w:tcPr>
            <w:tcW w:w="975" w:type="dxa"/>
            <w:tcBorders>
              <w:top w:val="nil"/>
              <w:left w:val="nil"/>
              <w:bottom w:val="single" w:sz="8" w:space="0" w:color="000000"/>
              <w:right w:val="single" w:sz="8" w:space="0" w:color="000000"/>
            </w:tcBorders>
            <w:shd w:val="clear" w:color="000000" w:fill="FFFFFF"/>
            <w:vAlign w:val="bottom"/>
            <w:hideMark/>
          </w:tcPr>
          <w:p w14:paraId="35217AAA" w14:textId="77777777" w:rsidR="00A4021A" w:rsidRPr="002D4B10" w:rsidRDefault="00A4021A" w:rsidP="00C50FCE">
            <w:pPr>
              <w:jc w:val="right"/>
              <w:rPr>
                <w:color w:val="000000"/>
              </w:rPr>
            </w:pPr>
            <w:r>
              <w:rPr>
                <w:color w:val="000000"/>
              </w:rPr>
              <w:t>30</w:t>
            </w:r>
          </w:p>
        </w:tc>
        <w:tc>
          <w:tcPr>
            <w:tcW w:w="1612" w:type="dxa"/>
            <w:tcBorders>
              <w:top w:val="nil"/>
              <w:left w:val="nil"/>
              <w:bottom w:val="single" w:sz="8" w:space="0" w:color="000000"/>
              <w:right w:val="single" w:sz="8" w:space="0" w:color="000000"/>
            </w:tcBorders>
            <w:shd w:val="clear" w:color="000000" w:fill="FFFFFF"/>
            <w:vAlign w:val="bottom"/>
          </w:tcPr>
          <w:p w14:paraId="606B98C9" w14:textId="3F23163C"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1AD13D60" w14:textId="77777777" w:rsidR="00A4021A" w:rsidRPr="002D4B10" w:rsidRDefault="00A4021A" w:rsidP="00C50FCE">
            <w:pPr>
              <w:jc w:val="right"/>
              <w:rPr>
                <w:color w:val="000000"/>
              </w:rPr>
            </w:pPr>
          </w:p>
        </w:tc>
      </w:tr>
      <w:tr w:rsidR="00A4021A" w:rsidRPr="004549BF" w14:paraId="3C66E19D"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539695A" w14:textId="77777777" w:rsidR="00A4021A" w:rsidRPr="002D4B10" w:rsidRDefault="00A4021A" w:rsidP="00C50FCE">
            <w:pPr>
              <w:rPr>
                <w:color w:val="000000"/>
              </w:rPr>
            </w:pPr>
            <w:r>
              <w:rPr>
                <w:color w:val="000000"/>
              </w:rPr>
              <w:t>223.</w:t>
            </w:r>
          </w:p>
        </w:tc>
        <w:tc>
          <w:tcPr>
            <w:tcW w:w="4157" w:type="dxa"/>
            <w:tcBorders>
              <w:top w:val="nil"/>
              <w:left w:val="nil"/>
              <w:bottom w:val="single" w:sz="8" w:space="0" w:color="000000"/>
              <w:right w:val="single" w:sz="8" w:space="0" w:color="000000"/>
            </w:tcBorders>
            <w:shd w:val="clear" w:color="000000" w:fill="FFFFFF"/>
            <w:vAlign w:val="bottom"/>
            <w:hideMark/>
          </w:tcPr>
          <w:p w14:paraId="068B61C3" w14:textId="77777777" w:rsidR="00A4021A" w:rsidRPr="002D4B10" w:rsidRDefault="00A4021A" w:rsidP="00C50FCE">
            <w:pPr>
              <w:rPr>
                <w:color w:val="000000"/>
              </w:rPr>
            </w:pPr>
            <w:r>
              <w:rPr>
                <w:color w:val="000000"/>
              </w:rPr>
              <w:t>NABOJE DO PIÓRA PARKER CZARNE OP. 5 SZT., DŁUGIE</w:t>
            </w:r>
          </w:p>
        </w:tc>
        <w:tc>
          <w:tcPr>
            <w:tcW w:w="975" w:type="dxa"/>
            <w:tcBorders>
              <w:top w:val="nil"/>
              <w:left w:val="nil"/>
              <w:bottom w:val="single" w:sz="8" w:space="0" w:color="000000"/>
              <w:right w:val="single" w:sz="8" w:space="0" w:color="000000"/>
            </w:tcBorders>
            <w:shd w:val="clear" w:color="000000" w:fill="FFFFFF"/>
            <w:vAlign w:val="bottom"/>
            <w:hideMark/>
          </w:tcPr>
          <w:p w14:paraId="2C3234EE" w14:textId="77777777" w:rsidR="00A4021A" w:rsidRPr="002D4B10" w:rsidRDefault="00A4021A" w:rsidP="00C50FCE">
            <w:pPr>
              <w:jc w:val="right"/>
              <w:rPr>
                <w:color w:val="000000"/>
              </w:rPr>
            </w:pPr>
            <w:r>
              <w:rPr>
                <w:color w:val="000000"/>
              </w:rPr>
              <w:t>25</w:t>
            </w:r>
          </w:p>
        </w:tc>
        <w:tc>
          <w:tcPr>
            <w:tcW w:w="1612" w:type="dxa"/>
            <w:tcBorders>
              <w:top w:val="nil"/>
              <w:left w:val="nil"/>
              <w:bottom w:val="single" w:sz="8" w:space="0" w:color="000000"/>
              <w:right w:val="single" w:sz="8" w:space="0" w:color="000000"/>
            </w:tcBorders>
            <w:shd w:val="clear" w:color="000000" w:fill="FFFFFF"/>
            <w:vAlign w:val="bottom"/>
          </w:tcPr>
          <w:p w14:paraId="1D25660E" w14:textId="4018DB7B"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EC8E786" w14:textId="77777777" w:rsidR="00A4021A" w:rsidRPr="002D4B10" w:rsidRDefault="00A4021A" w:rsidP="00C50FCE">
            <w:pPr>
              <w:jc w:val="right"/>
              <w:rPr>
                <w:color w:val="000000"/>
              </w:rPr>
            </w:pPr>
          </w:p>
        </w:tc>
      </w:tr>
      <w:tr w:rsidR="00A4021A" w:rsidRPr="004549BF" w14:paraId="0D7466EB"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1EA0705" w14:textId="77777777" w:rsidR="00A4021A" w:rsidRPr="002D4B10" w:rsidRDefault="00A4021A" w:rsidP="00C50FCE">
            <w:pPr>
              <w:rPr>
                <w:color w:val="000000"/>
              </w:rPr>
            </w:pPr>
            <w:r>
              <w:rPr>
                <w:color w:val="000000"/>
              </w:rPr>
              <w:t>224.</w:t>
            </w:r>
          </w:p>
        </w:tc>
        <w:tc>
          <w:tcPr>
            <w:tcW w:w="4157" w:type="dxa"/>
            <w:tcBorders>
              <w:top w:val="nil"/>
              <w:left w:val="nil"/>
              <w:bottom w:val="single" w:sz="8" w:space="0" w:color="000000"/>
              <w:right w:val="single" w:sz="8" w:space="0" w:color="000000"/>
            </w:tcBorders>
            <w:shd w:val="clear" w:color="000000" w:fill="FFFFFF"/>
            <w:vAlign w:val="bottom"/>
            <w:hideMark/>
          </w:tcPr>
          <w:p w14:paraId="1A1C337E" w14:textId="77777777" w:rsidR="00A4021A" w:rsidRPr="002D4B10" w:rsidRDefault="00A4021A" w:rsidP="00C50FCE">
            <w:pPr>
              <w:rPr>
                <w:color w:val="000000"/>
              </w:rPr>
            </w:pPr>
            <w:r>
              <w:rPr>
                <w:color w:val="000000"/>
              </w:rPr>
              <w:t>NABOJE DO PIÓRA PARKER NIEBIESKIE OP. 5 SZT., DŁUGIE</w:t>
            </w:r>
          </w:p>
        </w:tc>
        <w:tc>
          <w:tcPr>
            <w:tcW w:w="975" w:type="dxa"/>
            <w:tcBorders>
              <w:top w:val="nil"/>
              <w:left w:val="nil"/>
              <w:bottom w:val="single" w:sz="8" w:space="0" w:color="000000"/>
              <w:right w:val="single" w:sz="8" w:space="0" w:color="000000"/>
            </w:tcBorders>
            <w:shd w:val="clear" w:color="000000" w:fill="FFFFFF"/>
            <w:vAlign w:val="bottom"/>
            <w:hideMark/>
          </w:tcPr>
          <w:p w14:paraId="46F03919" w14:textId="77777777" w:rsidR="00A4021A" w:rsidRPr="002D4B10" w:rsidRDefault="00A4021A" w:rsidP="00C50FCE">
            <w:pPr>
              <w:jc w:val="right"/>
              <w:rPr>
                <w:color w:val="000000"/>
              </w:rPr>
            </w:pPr>
            <w:r>
              <w:rPr>
                <w:color w:val="000000"/>
              </w:rPr>
              <w:t>25</w:t>
            </w:r>
          </w:p>
        </w:tc>
        <w:tc>
          <w:tcPr>
            <w:tcW w:w="1612" w:type="dxa"/>
            <w:tcBorders>
              <w:top w:val="nil"/>
              <w:left w:val="nil"/>
              <w:bottom w:val="single" w:sz="8" w:space="0" w:color="000000"/>
              <w:right w:val="single" w:sz="8" w:space="0" w:color="000000"/>
            </w:tcBorders>
            <w:shd w:val="clear" w:color="000000" w:fill="FFFFFF"/>
            <w:vAlign w:val="bottom"/>
          </w:tcPr>
          <w:p w14:paraId="08CB4323" w14:textId="14A8D5CD"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8DB3B07" w14:textId="77777777" w:rsidR="00A4021A" w:rsidRPr="002D4B10" w:rsidRDefault="00A4021A" w:rsidP="00C50FCE">
            <w:pPr>
              <w:jc w:val="right"/>
              <w:rPr>
                <w:color w:val="000000"/>
              </w:rPr>
            </w:pPr>
          </w:p>
        </w:tc>
      </w:tr>
      <w:tr w:rsidR="00A4021A" w:rsidRPr="004549BF" w14:paraId="3ED6E5DE"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59D0416" w14:textId="77777777" w:rsidR="00A4021A" w:rsidRPr="002D4B10" w:rsidRDefault="00A4021A" w:rsidP="00C50FCE">
            <w:pPr>
              <w:rPr>
                <w:color w:val="000000"/>
              </w:rPr>
            </w:pPr>
            <w:r>
              <w:rPr>
                <w:color w:val="000000"/>
              </w:rPr>
              <w:t>225.</w:t>
            </w:r>
          </w:p>
        </w:tc>
        <w:tc>
          <w:tcPr>
            <w:tcW w:w="4157" w:type="dxa"/>
            <w:tcBorders>
              <w:top w:val="nil"/>
              <w:left w:val="nil"/>
              <w:bottom w:val="single" w:sz="8" w:space="0" w:color="000000"/>
              <w:right w:val="single" w:sz="8" w:space="0" w:color="000000"/>
            </w:tcBorders>
            <w:shd w:val="clear" w:color="000000" w:fill="FFFFFF"/>
            <w:vAlign w:val="bottom"/>
            <w:hideMark/>
          </w:tcPr>
          <w:p w14:paraId="33B29B1B" w14:textId="77777777" w:rsidR="00A4021A" w:rsidRPr="002D4B10" w:rsidRDefault="00A4021A" w:rsidP="00C50FCE">
            <w:pPr>
              <w:rPr>
                <w:color w:val="000000"/>
              </w:rPr>
            </w:pPr>
            <w:r>
              <w:rPr>
                <w:color w:val="000000"/>
              </w:rPr>
              <w:t xml:space="preserve">NABOJE DO PIÓRA SCHEAFFER CZARNE OP. 6 SZT. </w:t>
            </w:r>
          </w:p>
        </w:tc>
        <w:tc>
          <w:tcPr>
            <w:tcW w:w="975" w:type="dxa"/>
            <w:tcBorders>
              <w:top w:val="nil"/>
              <w:left w:val="nil"/>
              <w:bottom w:val="single" w:sz="8" w:space="0" w:color="000000"/>
              <w:right w:val="single" w:sz="8" w:space="0" w:color="000000"/>
            </w:tcBorders>
            <w:shd w:val="clear" w:color="000000" w:fill="FFFFFF"/>
            <w:vAlign w:val="bottom"/>
            <w:hideMark/>
          </w:tcPr>
          <w:p w14:paraId="65F52FDA"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0A399E42" w14:textId="2C1EE454"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F78F835" w14:textId="77777777" w:rsidR="00A4021A" w:rsidRPr="002D4B10" w:rsidRDefault="00A4021A" w:rsidP="00C50FCE">
            <w:pPr>
              <w:jc w:val="right"/>
              <w:rPr>
                <w:color w:val="000000"/>
              </w:rPr>
            </w:pPr>
          </w:p>
        </w:tc>
      </w:tr>
      <w:tr w:rsidR="00A4021A" w:rsidRPr="004549BF" w14:paraId="4CCA7B4E"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53D3C9B" w14:textId="77777777" w:rsidR="00A4021A" w:rsidRPr="002D4B10" w:rsidRDefault="00A4021A" w:rsidP="00C50FCE">
            <w:pPr>
              <w:rPr>
                <w:color w:val="000000"/>
              </w:rPr>
            </w:pPr>
            <w:r>
              <w:rPr>
                <w:color w:val="000000"/>
              </w:rPr>
              <w:t>226.</w:t>
            </w:r>
          </w:p>
        </w:tc>
        <w:tc>
          <w:tcPr>
            <w:tcW w:w="4157" w:type="dxa"/>
            <w:tcBorders>
              <w:top w:val="nil"/>
              <w:left w:val="nil"/>
              <w:bottom w:val="single" w:sz="8" w:space="0" w:color="000000"/>
              <w:right w:val="single" w:sz="8" w:space="0" w:color="000000"/>
            </w:tcBorders>
            <w:shd w:val="clear" w:color="000000" w:fill="FFFFFF"/>
            <w:vAlign w:val="bottom"/>
            <w:hideMark/>
          </w:tcPr>
          <w:p w14:paraId="294AE0AC" w14:textId="77777777" w:rsidR="00A4021A" w:rsidRPr="002D4B10" w:rsidRDefault="00A4021A" w:rsidP="00C50FCE">
            <w:pPr>
              <w:rPr>
                <w:color w:val="000000"/>
              </w:rPr>
            </w:pPr>
            <w:r>
              <w:rPr>
                <w:color w:val="000000"/>
              </w:rPr>
              <w:t xml:space="preserve">NABOJE DO PIÓRA SCHEAFFER NIEBIESKIE OP. 6 SZT. </w:t>
            </w:r>
          </w:p>
        </w:tc>
        <w:tc>
          <w:tcPr>
            <w:tcW w:w="975" w:type="dxa"/>
            <w:tcBorders>
              <w:top w:val="nil"/>
              <w:left w:val="nil"/>
              <w:bottom w:val="single" w:sz="8" w:space="0" w:color="000000"/>
              <w:right w:val="single" w:sz="8" w:space="0" w:color="000000"/>
            </w:tcBorders>
            <w:shd w:val="clear" w:color="000000" w:fill="FFFFFF"/>
            <w:vAlign w:val="bottom"/>
            <w:hideMark/>
          </w:tcPr>
          <w:p w14:paraId="389A0292"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07617DF3" w14:textId="382A2F9A"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2297DC3" w14:textId="77777777" w:rsidR="00A4021A" w:rsidRPr="002D4B10" w:rsidRDefault="00A4021A" w:rsidP="00C50FCE">
            <w:pPr>
              <w:jc w:val="right"/>
              <w:rPr>
                <w:color w:val="000000"/>
              </w:rPr>
            </w:pPr>
          </w:p>
        </w:tc>
      </w:tr>
      <w:tr w:rsidR="00A4021A" w:rsidRPr="004549BF" w14:paraId="3214BB77"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EE93488" w14:textId="77777777" w:rsidR="00A4021A" w:rsidRPr="002D4B10" w:rsidRDefault="00A4021A" w:rsidP="00C50FCE">
            <w:pPr>
              <w:rPr>
                <w:color w:val="000000"/>
              </w:rPr>
            </w:pPr>
            <w:r>
              <w:rPr>
                <w:color w:val="000000"/>
              </w:rPr>
              <w:t>227.</w:t>
            </w:r>
          </w:p>
        </w:tc>
        <w:tc>
          <w:tcPr>
            <w:tcW w:w="4157" w:type="dxa"/>
            <w:tcBorders>
              <w:top w:val="nil"/>
              <w:left w:val="nil"/>
              <w:bottom w:val="single" w:sz="8" w:space="0" w:color="000000"/>
              <w:right w:val="single" w:sz="8" w:space="0" w:color="000000"/>
            </w:tcBorders>
            <w:shd w:val="clear" w:color="000000" w:fill="FFFFFF"/>
            <w:vAlign w:val="bottom"/>
            <w:hideMark/>
          </w:tcPr>
          <w:p w14:paraId="23910D0A" w14:textId="77777777" w:rsidR="00A4021A" w:rsidRPr="002D4B10" w:rsidRDefault="00A4021A" w:rsidP="00C50FCE">
            <w:pPr>
              <w:rPr>
                <w:color w:val="000000"/>
              </w:rPr>
            </w:pPr>
            <w:r>
              <w:rPr>
                <w:color w:val="000000"/>
              </w:rPr>
              <w:t>NABOJE DO PIÓRA WATERMAN CZARNE OP. 8 SZT., DŁUGIE</w:t>
            </w:r>
          </w:p>
        </w:tc>
        <w:tc>
          <w:tcPr>
            <w:tcW w:w="975" w:type="dxa"/>
            <w:tcBorders>
              <w:top w:val="nil"/>
              <w:left w:val="nil"/>
              <w:bottom w:val="single" w:sz="8" w:space="0" w:color="000000"/>
              <w:right w:val="single" w:sz="8" w:space="0" w:color="000000"/>
            </w:tcBorders>
            <w:shd w:val="clear" w:color="000000" w:fill="FFFFFF"/>
            <w:vAlign w:val="bottom"/>
            <w:hideMark/>
          </w:tcPr>
          <w:p w14:paraId="0EAE04FD"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450214E8" w14:textId="4570EC8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BE8EE8E" w14:textId="77777777" w:rsidR="00A4021A" w:rsidRPr="002D4B10" w:rsidRDefault="00A4021A" w:rsidP="00C50FCE">
            <w:pPr>
              <w:jc w:val="right"/>
              <w:rPr>
                <w:color w:val="000000"/>
              </w:rPr>
            </w:pPr>
          </w:p>
        </w:tc>
      </w:tr>
      <w:tr w:rsidR="00A4021A" w:rsidRPr="004549BF" w14:paraId="147C6C30"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068A410" w14:textId="77777777" w:rsidR="00A4021A" w:rsidRPr="002D4B10" w:rsidRDefault="00A4021A" w:rsidP="00C50FCE">
            <w:pPr>
              <w:rPr>
                <w:color w:val="000000"/>
              </w:rPr>
            </w:pPr>
            <w:r>
              <w:rPr>
                <w:color w:val="000000"/>
              </w:rPr>
              <w:t>228.</w:t>
            </w:r>
          </w:p>
        </w:tc>
        <w:tc>
          <w:tcPr>
            <w:tcW w:w="4157" w:type="dxa"/>
            <w:tcBorders>
              <w:top w:val="nil"/>
              <w:left w:val="nil"/>
              <w:bottom w:val="single" w:sz="8" w:space="0" w:color="000000"/>
              <w:right w:val="single" w:sz="8" w:space="0" w:color="000000"/>
            </w:tcBorders>
            <w:shd w:val="clear" w:color="000000" w:fill="FFFFFF"/>
            <w:vAlign w:val="bottom"/>
            <w:hideMark/>
          </w:tcPr>
          <w:p w14:paraId="296ADFDE" w14:textId="77777777" w:rsidR="00A4021A" w:rsidRPr="002D4B10" w:rsidRDefault="00A4021A" w:rsidP="00C50FCE">
            <w:pPr>
              <w:rPr>
                <w:color w:val="000000"/>
              </w:rPr>
            </w:pPr>
            <w:r>
              <w:rPr>
                <w:color w:val="000000"/>
              </w:rPr>
              <w:t>NABOJE DO PIÓRA WATERMAN NIEBIESKIE OP. 8 SZT., DŁUGIE</w:t>
            </w:r>
          </w:p>
        </w:tc>
        <w:tc>
          <w:tcPr>
            <w:tcW w:w="975" w:type="dxa"/>
            <w:tcBorders>
              <w:top w:val="nil"/>
              <w:left w:val="nil"/>
              <w:bottom w:val="single" w:sz="8" w:space="0" w:color="000000"/>
              <w:right w:val="single" w:sz="8" w:space="0" w:color="000000"/>
            </w:tcBorders>
            <w:shd w:val="clear" w:color="000000" w:fill="FFFFFF"/>
            <w:vAlign w:val="bottom"/>
            <w:hideMark/>
          </w:tcPr>
          <w:p w14:paraId="041B0A44"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1C65722D" w14:textId="182FD39D"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AD9E6E9" w14:textId="77777777" w:rsidR="00A4021A" w:rsidRPr="002D4B10" w:rsidRDefault="00A4021A" w:rsidP="00C50FCE">
            <w:pPr>
              <w:jc w:val="right"/>
              <w:rPr>
                <w:color w:val="000000"/>
              </w:rPr>
            </w:pPr>
          </w:p>
        </w:tc>
      </w:tr>
      <w:tr w:rsidR="00A4021A" w:rsidRPr="004549BF" w14:paraId="414B1AFC"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44F2484" w14:textId="77777777" w:rsidR="00A4021A" w:rsidRPr="002D4B10" w:rsidRDefault="00A4021A" w:rsidP="00C50FCE">
            <w:pPr>
              <w:rPr>
                <w:color w:val="000000"/>
              </w:rPr>
            </w:pPr>
            <w:r>
              <w:rPr>
                <w:color w:val="000000"/>
              </w:rPr>
              <w:t>229.</w:t>
            </w:r>
          </w:p>
        </w:tc>
        <w:tc>
          <w:tcPr>
            <w:tcW w:w="4157" w:type="dxa"/>
            <w:tcBorders>
              <w:top w:val="nil"/>
              <w:left w:val="nil"/>
              <w:bottom w:val="single" w:sz="8" w:space="0" w:color="000000"/>
              <w:right w:val="single" w:sz="8" w:space="0" w:color="000000"/>
            </w:tcBorders>
            <w:shd w:val="clear" w:color="000000" w:fill="FFFFFF"/>
            <w:vAlign w:val="bottom"/>
            <w:hideMark/>
          </w:tcPr>
          <w:p w14:paraId="6B387C78" w14:textId="77777777" w:rsidR="00A4021A" w:rsidRPr="002D4B10" w:rsidRDefault="00A4021A" w:rsidP="00C50FCE">
            <w:pPr>
              <w:rPr>
                <w:color w:val="000000"/>
              </w:rPr>
            </w:pPr>
            <w:r>
              <w:rPr>
                <w:color w:val="000000"/>
              </w:rPr>
              <w:t>NABOJE DO PIÓRA PELIKAN CZARNE OP. 5 SZT., DŁUGIE</w:t>
            </w:r>
          </w:p>
        </w:tc>
        <w:tc>
          <w:tcPr>
            <w:tcW w:w="975" w:type="dxa"/>
            <w:tcBorders>
              <w:top w:val="nil"/>
              <w:left w:val="nil"/>
              <w:bottom w:val="single" w:sz="8" w:space="0" w:color="000000"/>
              <w:right w:val="single" w:sz="8" w:space="0" w:color="000000"/>
            </w:tcBorders>
            <w:shd w:val="clear" w:color="000000" w:fill="FFFFFF"/>
            <w:vAlign w:val="bottom"/>
            <w:hideMark/>
          </w:tcPr>
          <w:p w14:paraId="710C0159"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749CB9FA" w14:textId="7DD5E135"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B979565" w14:textId="77777777" w:rsidR="00A4021A" w:rsidRPr="002D4B10" w:rsidRDefault="00A4021A" w:rsidP="00C50FCE">
            <w:pPr>
              <w:jc w:val="right"/>
              <w:rPr>
                <w:color w:val="000000"/>
              </w:rPr>
            </w:pPr>
          </w:p>
        </w:tc>
      </w:tr>
      <w:tr w:rsidR="00A4021A" w:rsidRPr="004549BF" w14:paraId="765A358D"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9570079" w14:textId="77777777" w:rsidR="00A4021A" w:rsidRPr="002D4B10" w:rsidRDefault="00A4021A" w:rsidP="00C50FCE">
            <w:pPr>
              <w:rPr>
                <w:color w:val="000000"/>
              </w:rPr>
            </w:pPr>
            <w:r>
              <w:rPr>
                <w:color w:val="000000"/>
              </w:rPr>
              <w:t>230.</w:t>
            </w:r>
          </w:p>
        </w:tc>
        <w:tc>
          <w:tcPr>
            <w:tcW w:w="4157" w:type="dxa"/>
            <w:tcBorders>
              <w:top w:val="nil"/>
              <w:left w:val="nil"/>
              <w:bottom w:val="single" w:sz="8" w:space="0" w:color="000000"/>
              <w:right w:val="single" w:sz="8" w:space="0" w:color="000000"/>
            </w:tcBorders>
            <w:shd w:val="clear" w:color="000000" w:fill="FFFFFF"/>
            <w:vAlign w:val="bottom"/>
            <w:hideMark/>
          </w:tcPr>
          <w:p w14:paraId="19BA1460" w14:textId="77777777" w:rsidR="00A4021A" w:rsidRPr="002D4B10" w:rsidRDefault="00A4021A" w:rsidP="00C50FCE">
            <w:pPr>
              <w:rPr>
                <w:color w:val="000000"/>
              </w:rPr>
            </w:pPr>
            <w:r>
              <w:rPr>
                <w:color w:val="000000"/>
              </w:rPr>
              <w:t>NABOJE DO PIÓRA PELIKAN NIEBIESKIE OP. 5 SZT., DŁUGIE</w:t>
            </w:r>
          </w:p>
        </w:tc>
        <w:tc>
          <w:tcPr>
            <w:tcW w:w="975" w:type="dxa"/>
            <w:tcBorders>
              <w:top w:val="nil"/>
              <w:left w:val="nil"/>
              <w:bottom w:val="single" w:sz="8" w:space="0" w:color="000000"/>
              <w:right w:val="single" w:sz="8" w:space="0" w:color="000000"/>
            </w:tcBorders>
            <w:shd w:val="clear" w:color="000000" w:fill="FFFFFF"/>
            <w:vAlign w:val="bottom"/>
            <w:hideMark/>
          </w:tcPr>
          <w:p w14:paraId="12AC6871"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7B2F680D" w14:textId="112DB0C8"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4B7B2FB" w14:textId="77777777" w:rsidR="00A4021A" w:rsidRPr="002D4B10" w:rsidRDefault="00A4021A" w:rsidP="00C50FCE">
            <w:pPr>
              <w:jc w:val="right"/>
              <w:rPr>
                <w:color w:val="000000"/>
              </w:rPr>
            </w:pPr>
          </w:p>
        </w:tc>
      </w:tr>
      <w:tr w:rsidR="00A4021A" w:rsidRPr="004549BF" w14:paraId="25151C5C"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DC5516A" w14:textId="77777777" w:rsidR="00A4021A" w:rsidRPr="002D4B10" w:rsidRDefault="00A4021A" w:rsidP="00C50FCE">
            <w:pPr>
              <w:rPr>
                <w:color w:val="000000"/>
              </w:rPr>
            </w:pPr>
            <w:r>
              <w:rPr>
                <w:color w:val="000000"/>
              </w:rPr>
              <w:t>231.</w:t>
            </w:r>
          </w:p>
        </w:tc>
        <w:tc>
          <w:tcPr>
            <w:tcW w:w="4157" w:type="dxa"/>
            <w:tcBorders>
              <w:top w:val="nil"/>
              <w:left w:val="nil"/>
              <w:bottom w:val="single" w:sz="8" w:space="0" w:color="000000"/>
              <w:right w:val="single" w:sz="8" w:space="0" w:color="000000"/>
            </w:tcBorders>
            <w:shd w:val="clear" w:color="000000" w:fill="FFFFFF"/>
            <w:vAlign w:val="bottom"/>
            <w:hideMark/>
          </w:tcPr>
          <w:p w14:paraId="15D13EA1" w14:textId="77777777" w:rsidR="00A4021A" w:rsidRPr="002D4B10" w:rsidRDefault="00A4021A" w:rsidP="00C50FCE">
            <w:pPr>
              <w:rPr>
                <w:color w:val="000000"/>
              </w:rPr>
            </w:pPr>
            <w:r>
              <w:rPr>
                <w:color w:val="000000"/>
              </w:rPr>
              <w:t>NABOJE DO PIÓRA PELIKAN ZIELONE OP. 5 SZT., DŁUGIE</w:t>
            </w:r>
          </w:p>
        </w:tc>
        <w:tc>
          <w:tcPr>
            <w:tcW w:w="975" w:type="dxa"/>
            <w:tcBorders>
              <w:top w:val="nil"/>
              <w:left w:val="nil"/>
              <w:bottom w:val="single" w:sz="8" w:space="0" w:color="000000"/>
              <w:right w:val="single" w:sz="8" w:space="0" w:color="000000"/>
            </w:tcBorders>
            <w:shd w:val="clear" w:color="000000" w:fill="FFFFFF"/>
            <w:vAlign w:val="bottom"/>
            <w:hideMark/>
          </w:tcPr>
          <w:p w14:paraId="175C685A"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4F1C1192" w14:textId="20E3AC52"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2DAF5D2" w14:textId="77777777" w:rsidR="00A4021A" w:rsidRPr="002D4B10" w:rsidRDefault="00A4021A" w:rsidP="00C50FCE">
            <w:pPr>
              <w:jc w:val="right"/>
              <w:rPr>
                <w:color w:val="000000"/>
              </w:rPr>
            </w:pPr>
          </w:p>
        </w:tc>
      </w:tr>
      <w:tr w:rsidR="00A4021A" w:rsidRPr="004549BF" w14:paraId="19398BD8"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5EDA933" w14:textId="77777777" w:rsidR="00A4021A" w:rsidRPr="002D4B10" w:rsidRDefault="00A4021A" w:rsidP="00C50FCE">
            <w:pPr>
              <w:rPr>
                <w:color w:val="000000"/>
              </w:rPr>
            </w:pPr>
            <w:r>
              <w:rPr>
                <w:color w:val="000000"/>
              </w:rPr>
              <w:t>232.</w:t>
            </w:r>
          </w:p>
        </w:tc>
        <w:tc>
          <w:tcPr>
            <w:tcW w:w="4157" w:type="dxa"/>
            <w:tcBorders>
              <w:top w:val="nil"/>
              <w:left w:val="nil"/>
              <w:bottom w:val="single" w:sz="8" w:space="0" w:color="000000"/>
              <w:right w:val="single" w:sz="8" w:space="0" w:color="000000"/>
            </w:tcBorders>
            <w:shd w:val="clear" w:color="000000" w:fill="FFFFFF"/>
            <w:vAlign w:val="bottom"/>
            <w:hideMark/>
          </w:tcPr>
          <w:p w14:paraId="7980E7B6" w14:textId="77777777" w:rsidR="00A4021A" w:rsidRPr="002D4B10" w:rsidRDefault="00A4021A" w:rsidP="00C50FCE">
            <w:pPr>
              <w:rPr>
                <w:color w:val="000000"/>
              </w:rPr>
            </w:pPr>
            <w:r>
              <w:rPr>
                <w:color w:val="000000"/>
              </w:rPr>
              <w:t>NABOJE DO PIÓR HERLITZ CZARNE OP. 5 SZT., DŁUGIE</w:t>
            </w:r>
          </w:p>
        </w:tc>
        <w:tc>
          <w:tcPr>
            <w:tcW w:w="975" w:type="dxa"/>
            <w:tcBorders>
              <w:top w:val="nil"/>
              <w:left w:val="nil"/>
              <w:bottom w:val="single" w:sz="8" w:space="0" w:color="000000"/>
              <w:right w:val="single" w:sz="8" w:space="0" w:color="000000"/>
            </w:tcBorders>
            <w:shd w:val="clear" w:color="000000" w:fill="FFFFFF"/>
            <w:vAlign w:val="bottom"/>
            <w:hideMark/>
          </w:tcPr>
          <w:p w14:paraId="61461751"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58F97556" w14:textId="59567A16"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5174832" w14:textId="77777777" w:rsidR="00A4021A" w:rsidRPr="002D4B10" w:rsidRDefault="00A4021A" w:rsidP="00C50FCE">
            <w:pPr>
              <w:jc w:val="right"/>
              <w:rPr>
                <w:color w:val="000000"/>
              </w:rPr>
            </w:pPr>
          </w:p>
        </w:tc>
      </w:tr>
      <w:tr w:rsidR="00A4021A" w:rsidRPr="004549BF" w14:paraId="662B33A7"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FB6A3AD" w14:textId="77777777" w:rsidR="00A4021A" w:rsidRPr="002D4B10" w:rsidRDefault="00A4021A" w:rsidP="00C50FCE">
            <w:pPr>
              <w:rPr>
                <w:color w:val="000000"/>
              </w:rPr>
            </w:pPr>
            <w:r>
              <w:rPr>
                <w:color w:val="000000"/>
              </w:rPr>
              <w:t>233.</w:t>
            </w:r>
          </w:p>
        </w:tc>
        <w:tc>
          <w:tcPr>
            <w:tcW w:w="4157" w:type="dxa"/>
            <w:tcBorders>
              <w:top w:val="nil"/>
              <w:left w:val="nil"/>
              <w:bottom w:val="single" w:sz="8" w:space="0" w:color="000000"/>
              <w:right w:val="single" w:sz="8" w:space="0" w:color="000000"/>
            </w:tcBorders>
            <w:shd w:val="clear" w:color="000000" w:fill="FFFFFF"/>
            <w:vAlign w:val="bottom"/>
            <w:hideMark/>
          </w:tcPr>
          <w:p w14:paraId="2CB20542" w14:textId="77777777" w:rsidR="00A4021A" w:rsidRPr="002D4B10" w:rsidRDefault="00A4021A" w:rsidP="00C50FCE">
            <w:pPr>
              <w:rPr>
                <w:color w:val="000000"/>
              </w:rPr>
            </w:pPr>
            <w:r>
              <w:rPr>
                <w:color w:val="000000"/>
              </w:rPr>
              <w:t>NABOJE DO PIÓR HERLITZ NIEBIESKIE OP. 5 SZT., DŁUGIE</w:t>
            </w:r>
          </w:p>
        </w:tc>
        <w:tc>
          <w:tcPr>
            <w:tcW w:w="975" w:type="dxa"/>
            <w:tcBorders>
              <w:top w:val="nil"/>
              <w:left w:val="nil"/>
              <w:bottom w:val="single" w:sz="8" w:space="0" w:color="000000"/>
              <w:right w:val="single" w:sz="8" w:space="0" w:color="000000"/>
            </w:tcBorders>
            <w:shd w:val="clear" w:color="000000" w:fill="FFFFFF"/>
            <w:vAlign w:val="bottom"/>
            <w:hideMark/>
          </w:tcPr>
          <w:p w14:paraId="44806D8C"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0DF77306" w14:textId="659695F3"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9045484" w14:textId="77777777" w:rsidR="00A4021A" w:rsidRPr="002D4B10" w:rsidRDefault="00A4021A" w:rsidP="00C50FCE">
            <w:pPr>
              <w:jc w:val="right"/>
              <w:rPr>
                <w:color w:val="000000"/>
              </w:rPr>
            </w:pPr>
          </w:p>
        </w:tc>
      </w:tr>
      <w:tr w:rsidR="00A4021A" w:rsidRPr="004549BF" w14:paraId="0D3485A6"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269767F" w14:textId="77777777" w:rsidR="00A4021A" w:rsidRPr="002D4B10" w:rsidRDefault="00A4021A" w:rsidP="00C50FCE">
            <w:pPr>
              <w:rPr>
                <w:color w:val="000000"/>
              </w:rPr>
            </w:pPr>
            <w:r>
              <w:rPr>
                <w:color w:val="000000"/>
              </w:rPr>
              <w:t>234.</w:t>
            </w:r>
          </w:p>
        </w:tc>
        <w:tc>
          <w:tcPr>
            <w:tcW w:w="4157" w:type="dxa"/>
            <w:tcBorders>
              <w:top w:val="nil"/>
              <w:left w:val="nil"/>
              <w:bottom w:val="single" w:sz="8" w:space="0" w:color="000000"/>
              <w:right w:val="single" w:sz="8" w:space="0" w:color="000000"/>
            </w:tcBorders>
            <w:shd w:val="clear" w:color="000000" w:fill="FFFFFF"/>
            <w:vAlign w:val="bottom"/>
            <w:hideMark/>
          </w:tcPr>
          <w:p w14:paraId="42F39E09" w14:textId="77777777" w:rsidR="00A4021A" w:rsidRPr="002D4B10" w:rsidRDefault="00A4021A" w:rsidP="00C50FCE">
            <w:pPr>
              <w:rPr>
                <w:color w:val="000000"/>
              </w:rPr>
            </w:pPr>
            <w:r>
              <w:rPr>
                <w:color w:val="000000"/>
              </w:rPr>
              <w:t xml:space="preserve">NABOJE ATRAMENTOWE KRÓTKIE </w:t>
            </w:r>
          </w:p>
        </w:tc>
        <w:tc>
          <w:tcPr>
            <w:tcW w:w="975" w:type="dxa"/>
            <w:tcBorders>
              <w:top w:val="nil"/>
              <w:left w:val="nil"/>
              <w:bottom w:val="single" w:sz="8" w:space="0" w:color="000000"/>
              <w:right w:val="single" w:sz="8" w:space="0" w:color="000000"/>
            </w:tcBorders>
            <w:shd w:val="clear" w:color="000000" w:fill="FFFFFF"/>
            <w:vAlign w:val="bottom"/>
            <w:hideMark/>
          </w:tcPr>
          <w:p w14:paraId="17028614"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56DE79B1" w14:textId="5D03840F"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FEF5FA2" w14:textId="77777777" w:rsidR="00A4021A" w:rsidRPr="002D4B10" w:rsidRDefault="00A4021A" w:rsidP="00C50FCE">
            <w:pPr>
              <w:jc w:val="right"/>
              <w:rPr>
                <w:color w:val="000000"/>
              </w:rPr>
            </w:pPr>
          </w:p>
        </w:tc>
      </w:tr>
      <w:tr w:rsidR="00A4021A" w:rsidRPr="004549BF" w14:paraId="74B1407B"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2F7E2D5" w14:textId="77777777" w:rsidR="00A4021A" w:rsidRPr="002D4B10" w:rsidRDefault="00A4021A" w:rsidP="00C50FCE">
            <w:pPr>
              <w:rPr>
                <w:color w:val="000000"/>
              </w:rPr>
            </w:pPr>
            <w:r>
              <w:rPr>
                <w:color w:val="000000"/>
              </w:rPr>
              <w:t>235.</w:t>
            </w:r>
          </w:p>
        </w:tc>
        <w:tc>
          <w:tcPr>
            <w:tcW w:w="4157" w:type="dxa"/>
            <w:tcBorders>
              <w:top w:val="nil"/>
              <w:left w:val="nil"/>
              <w:bottom w:val="single" w:sz="8" w:space="0" w:color="000000"/>
              <w:right w:val="single" w:sz="8" w:space="0" w:color="000000"/>
            </w:tcBorders>
            <w:shd w:val="clear" w:color="000000" w:fill="FFFFFF"/>
            <w:vAlign w:val="bottom"/>
            <w:hideMark/>
          </w:tcPr>
          <w:p w14:paraId="6AC5E1B0" w14:textId="77777777" w:rsidR="00A4021A" w:rsidRPr="002D4B10" w:rsidRDefault="00A4021A" w:rsidP="00C50FCE">
            <w:pPr>
              <w:rPr>
                <w:color w:val="000000"/>
              </w:rPr>
            </w:pPr>
            <w:r>
              <w:rPr>
                <w:color w:val="000000"/>
              </w:rPr>
              <w:t>WKŁAD DO PIÓRA KULKOWEGO PENTEL BLN75 NIEBIESKI</w:t>
            </w:r>
          </w:p>
        </w:tc>
        <w:tc>
          <w:tcPr>
            <w:tcW w:w="975" w:type="dxa"/>
            <w:tcBorders>
              <w:top w:val="nil"/>
              <w:left w:val="nil"/>
              <w:bottom w:val="single" w:sz="8" w:space="0" w:color="000000"/>
              <w:right w:val="single" w:sz="8" w:space="0" w:color="000000"/>
            </w:tcBorders>
            <w:shd w:val="clear" w:color="000000" w:fill="FFFFFF"/>
            <w:vAlign w:val="bottom"/>
            <w:hideMark/>
          </w:tcPr>
          <w:p w14:paraId="447014BF"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1AD8CE50" w14:textId="6AEE2C28"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A6F8E42" w14:textId="77777777" w:rsidR="00A4021A" w:rsidRPr="002D4B10" w:rsidRDefault="00A4021A" w:rsidP="00C50FCE">
            <w:pPr>
              <w:jc w:val="right"/>
              <w:rPr>
                <w:color w:val="000000"/>
              </w:rPr>
            </w:pPr>
          </w:p>
        </w:tc>
      </w:tr>
      <w:tr w:rsidR="00A4021A" w:rsidRPr="004549BF" w14:paraId="31E95FCF"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F03ABF7" w14:textId="77777777" w:rsidR="00A4021A" w:rsidRPr="002D4B10" w:rsidRDefault="00A4021A" w:rsidP="00C50FCE">
            <w:pPr>
              <w:rPr>
                <w:color w:val="000000"/>
              </w:rPr>
            </w:pPr>
            <w:r>
              <w:rPr>
                <w:color w:val="000000"/>
              </w:rPr>
              <w:t>236.</w:t>
            </w:r>
          </w:p>
        </w:tc>
        <w:tc>
          <w:tcPr>
            <w:tcW w:w="4157" w:type="dxa"/>
            <w:tcBorders>
              <w:top w:val="nil"/>
              <w:left w:val="nil"/>
              <w:bottom w:val="single" w:sz="8" w:space="0" w:color="000000"/>
              <w:right w:val="single" w:sz="8" w:space="0" w:color="000000"/>
            </w:tcBorders>
            <w:shd w:val="clear" w:color="000000" w:fill="FFFFFF"/>
            <w:vAlign w:val="bottom"/>
            <w:hideMark/>
          </w:tcPr>
          <w:p w14:paraId="5AE8F12E" w14:textId="77777777" w:rsidR="00A4021A" w:rsidRPr="002D4B10" w:rsidRDefault="00A4021A" w:rsidP="00C50FCE">
            <w:pPr>
              <w:rPr>
                <w:color w:val="000000"/>
              </w:rPr>
            </w:pPr>
            <w:r>
              <w:rPr>
                <w:color w:val="000000"/>
              </w:rPr>
              <w:t>WKŁAD DO PIÓRA KULKOWEGO PENTEL BLN75 CZARNY</w:t>
            </w:r>
          </w:p>
        </w:tc>
        <w:tc>
          <w:tcPr>
            <w:tcW w:w="975" w:type="dxa"/>
            <w:tcBorders>
              <w:top w:val="nil"/>
              <w:left w:val="nil"/>
              <w:bottom w:val="single" w:sz="8" w:space="0" w:color="000000"/>
              <w:right w:val="single" w:sz="8" w:space="0" w:color="000000"/>
            </w:tcBorders>
            <w:shd w:val="clear" w:color="000000" w:fill="FFFFFF"/>
            <w:vAlign w:val="bottom"/>
            <w:hideMark/>
          </w:tcPr>
          <w:p w14:paraId="3579525F"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0A59C621" w14:textId="4E20EC46"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1129BA2" w14:textId="77777777" w:rsidR="00A4021A" w:rsidRPr="002D4B10" w:rsidRDefault="00A4021A" w:rsidP="00C50FCE">
            <w:pPr>
              <w:jc w:val="right"/>
              <w:rPr>
                <w:color w:val="000000"/>
              </w:rPr>
            </w:pPr>
          </w:p>
        </w:tc>
      </w:tr>
      <w:tr w:rsidR="00A4021A" w:rsidRPr="004549BF" w14:paraId="5C249FC9" w14:textId="77777777" w:rsidTr="00AC3727">
        <w:trPr>
          <w:gridBefore w:val="1"/>
          <w:gridAfter w:val="1"/>
          <w:wBefore w:w="10" w:type="dxa"/>
          <w:wAfter w:w="8" w:type="dxa"/>
          <w:trHeight w:val="4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10D4663" w14:textId="77777777" w:rsidR="00A4021A" w:rsidRPr="002D4B10" w:rsidRDefault="00A4021A" w:rsidP="00C50FCE">
            <w:pPr>
              <w:rPr>
                <w:color w:val="000000"/>
              </w:rPr>
            </w:pPr>
            <w:r>
              <w:rPr>
                <w:color w:val="000000"/>
              </w:rPr>
              <w:t>237.</w:t>
            </w:r>
          </w:p>
        </w:tc>
        <w:tc>
          <w:tcPr>
            <w:tcW w:w="4157" w:type="dxa"/>
            <w:tcBorders>
              <w:top w:val="nil"/>
              <w:left w:val="nil"/>
              <w:bottom w:val="single" w:sz="8" w:space="0" w:color="000000"/>
              <w:right w:val="single" w:sz="8" w:space="0" w:color="000000"/>
            </w:tcBorders>
            <w:shd w:val="clear" w:color="000000" w:fill="FFFFFF"/>
            <w:vAlign w:val="bottom"/>
            <w:hideMark/>
          </w:tcPr>
          <w:p w14:paraId="55523B06" w14:textId="77777777" w:rsidR="00A4021A" w:rsidRPr="002D4B10" w:rsidRDefault="00A4021A" w:rsidP="00C50FCE">
            <w:pPr>
              <w:rPr>
                <w:color w:val="000000"/>
              </w:rPr>
            </w:pPr>
            <w:r>
              <w:rPr>
                <w:color w:val="000000"/>
              </w:rPr>
              <w:t>WKŁAD DO ŚCIERALNEGO PIÓRA KULKOWEGO, GRUBOŚĆ LINII PISANIA 0,25, KOLOR CZARNY, OP. MIN. 3 SZT.</w:t>
            </w:r>
          </w:p>
        </w:tc>
        <w:tc>
          <w:tcPr>
            <w:tcW w:w="975" w:type="dxa"/>
            <w:tcBorders>
              <w:top w:val="nil"/>
              <w:left w:val="nil"/>
              <w:bottom w:val="single" w:sz="8" w:space="0" w:color="000000"/>
              <w:right w:val="single" w:sz="8" w:space="0" w:color="000000"/>
            </w:tcBorders>
            <w:shd w:val="clear" w:color="000000" w:fill="FFFFFF"/>
            <w:vAlign w:val="bottom"/>
            <w:hideMark/>
          </w:tcPr>
          <w:p w14:paraId="4EAF4712"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35465AFA" w14:textId="60150914"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71CEFB3" w14:textId="77777777" w:rsidR="00A4021A" w:rsidRPr="002D4B10" w:rsidRDefault="00A4021A" w:rsidP="00C50FCE">
            <w:pPr>
              <w:jc w:val="right"/>
              <w:rPr>
                <w:color w:val="000000"/>
              </w:rPr>
            </w:pPr>
          </w:p>
        </w:tc>
      </w:tr>
      <w:tr w:rsidR="00A4021A" w:rsidRPr="004549BF" w14:paraId="7A288697" w14:textId="77777777" w:rsidTr="00AC3727">
        <w:trPr>
          <w:gridBefore w:val="1"/>
          <w:gridAfter w:val="1"/>
          <w:wBefore w:w="10" w:type="dxa"/>
          <w:wAfter w:w="8" w:type="dxa"/>
          <w:trHeight w:val="4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412C23B" w14:textId="77777777" w:rsidR="00A4021A" w:rsidRPr="002D4B10" w:rsidRDefault="00A4021A" w:rsidP="00C50FCE">
            <w:pPr>
              <w:rPr>
                <w:color w:val="000000"/>
              </w:rPr>
            </w:pPr>
            <w:r>
              <w:rPr>
                <w:color w:val="000000"/>
              </w:rPr>
              <w:t>238.</w:t>
            </w:r>
          </w:p>
        </w:tc>
        <w:tc>
          <w:tcPr>
            <w:tcW w:w="4157" w:type="dxa"/>
            <w:tcBorders>
              <w:top w:val="nil"/>
              <w:left w:val="nil"/>
              <w:bottom w:val="single" w:sz="8" w:space="0" w:color="000000"/>
              <w:right w:val="single" w:sz="8" w:space="0" w:color="000000"/>
            </w:tcBorders>
            <w:shd w:val="clear" w:color="000000" w:fill="FFFFFF"/>
            <w:vAlign w:val="bottom"/>
            <w:hideMark/>
          </w:tcPr>
          <w:p w14:paraId="5EB20D99" w14:textId="77777777" w:rsidR="00A4021A" w:rsidRPr="002D4B10" w:rsidRDefault="00A4021A" w:rsidP="00C50FCE">
            <w:pPr>
              <w:rPr>
                <w:color w:val="000000"/>
              </w:rPr>
            </w:pPr>
            <w:r>
              <w:rPr>
                <w:color w:val="000000"/>
              </w:rPr>
              <w:t>WKŁAD DO ŚCIERALNEGO PIÓRA KULKOWEGO, GRUBOŚĆ LINII PISANIA 0,25, KOLOR NIEBIESKI, OP. MIN. 3 SZT.</w:t>
            </w:r>
          </w:p>
        </w:tc>
        <w:tc>
          <w:tcPr>
            <w:tcW w:w="975" w:type="dxa"/>
            <w:tcBorders>
              <w:top w:val="nil"/>
              <w:left w:val="nil"/>
              <w:bottom w:val="single" w:sz="8" w:space="0" w:color="000000"/>
              <w:right w:val="single" w:sz="8" w:space="0" w:color="000000"/>
            </w:tcBorders>
            <w:shd w:val="clear" w:color="000000" w:fill="FFFFFF"/>
            <w:vAlign w:val="bottom"/>
            <w:hideMark/>
          </w:tcPr>
          <w:p w14:paraId="6FC0A150"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4BF96822" w14:textId="220A2154"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A1CB3BF" w14:textId="77777777" w:rsidR="00A4021A" w:rsidRPr="002D4B10" w:rsidRDefault="00A4021A" w:rsidP="00C50FCE">
            <w:pPr>
              <w:jc w:val="right"/>
              <w:rPr>
                <w:color w:val="000000"/>
              </w:rPr>
            </w:pPr>
          </w:p>
        </w:tc>
      </w:tr>
      <w:tr w:rsidR="00A4021A" w:rsidRPr="004549BF" w14:paraId="3FE9A29C"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FC057BF" w14:textId="77777777" w:rsidR="00A4021A" w:rsidRPr="002D4B10" w:rsidRDefault="00A4021A" w:rsidP="00C50FCE">
            <w:pPr>
              <w:rPr>
                <w:color w:val="000000"/>
              </w:rPr>
            </w:pPr>
            <w:r>
              <w:rPr>
                <w:color w:val="000000"/>
              </w:rPr>
              <w:t>239.</w:t>
            </w:r>
          </w:p>
        </w:tc>
        <w:tc>
          <w:tcPr>
            <w:tcW w:w="4157" w:type="dxa"/>
            <w:tcBorders>
              <w:top w:val="nil"/>
              <w:left w:val="nil"/>
              <w:bottom w:val="single" w:sz="8" w:space="0" w:color="000000"/>
              <w:right w:val="single" w:sz="8" w:space="0" w:color="000000"/>
            </w:tcBorders>
            <w:shd w:val="clear" w:color="000000" w:fill="FFFFFF"/>
            <w:vAlign w:val="bottom"/>
            <w:hideMark/>
          </w:tcPr>
          <w:p w14:paraId="10F33533" w14:textId="77777777" w:rsidR="00A4021A" w:rsidRPr="002D4B10" w:rsidRDefault="00A4021A" w:rsidP="00C50FCE">
            <w:pPr>
              <w:rPr>
                <w:color w:val="000000"/>
              </w:rPr>
            </w:pPr>
            <w:r>
              <w:rPr>
                <w:color w:val="000000"/>
              </w:rPr>
              <w:t>WKŁAD DO DŁUGOPISU, METALOWY, WIELKOPOJEMNY; O DŁUGOŚCI 10 CM; ŚREDNICA KULKI 0,8 MM, SZEROKOŚĆ LINII PISANIA 0,5-0,7 MM; CZARNY</w:t>
            </w:r>
          </w:p>
        </w:tc>
        <w:tc>
          <w:tcPr>
            <w:tcW w:w="975" w:type="dxa"/>
            <w:tcBorders>
              <w:top w:val="nil"/>
              <w:left w:val="nil"/>
              <w:bottom w:val="single" w:sz="8" w:space="0" w:color="000000"/>
              <w:right w:val="single" w:sz="8" w:space="0" w:color="000000"/>
            </w:tcBorders>
            <w:shd w:val="clear" w:color="000000" w:fill="FFFFFF"/>
            <w:vAlign w:val="bottom"/>
            <w:hideMark/>
          </w:tcPr>
          <w:p w14:paraId="5D4C8DEA" w14:textId="77777777" w:rsidR="00A4021A" w:rsidRPr="002D4B10" w:rsidRDefault="00A4021A" w:rsidP="00C50FCE">
            <w:pPr>
              <w:jc w:val="right"/>
              <w:rPr>
                <w:color w:val="000000"/>
              </w:rPr>
            </w:pPr>
            <w:r>
              <w:rPr>
                <w:color w:val="000000"/>
              </w:rPr>
              <w:t>15</w:t>
            </w:r>
          </w:p>
        </w:tc>
        <w:tc>
          <w:tcPr>
            <w:tcW w:w="1612" w:type="dxa"/>
            <w:tcBorders>
              <w:top w:val="nil"/>
              <w:left w:val="nil"/>
              <w:bottom w:val="single" w:sz="8" w:space="0" w:color="000000"/>
              <w:right w:val="single" w:sz="8" w:space="0" w:color="000000"/>
            </w:tcBorders>
            <w:shd w:val="clear" w:color="000000" w:fill="FFFFFF"/>
            <w:vAlign w:val="bottom"/>
          </w:tcPr>
          <w:p w14:paraId="5CED202D" w14:textId="79AD5DEB"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FF833D8" w14:textId="77777777" w:rsidR="00A4021A" w:rsidRPr="002D4B10" w:rsidRDefault="00A4021A" w:rsidP="00C50FCE">
            <w:pPr>
              <w:jc w:val="right"/>
              <w:rPr>
                <w:color w:val="000000"/>
              </w:rPr>
            </w:pPr>
          </w:p>
        </w:tc>
      </w:tr>
      <w:tr w:rsidR="00A4021A" w:rsidRPr="004549BF" w14:paraId="712BB512"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1101CE8" w14:textId="77777777" w:rsidR="00A4021A" w:rsidRPr="002D4B10" w:rsidRDefault="00A4021A" w:rsidP="00C50FCE">
            <w:pPr>
              <w:rPr>
                <w:color w:val="000000"/>
              </w:rPr>
            </w:pPr>
            <w:r>
              <w:rPr>
                <w:color w:val="000000"/>
              </w:rPr>
              <w:lastRenderedPageBreak/>
              <w:t>240.</w:t>
            </w:r>
          </w:p>
        </w:tc>
        <w:tc>
          <w:tcPr>
            <w:tcW w:w="4157" w:type="dxa"/>
            <w:tcBorders>
              <w:top w:val="nil"/>
              <w:left w:val="nil"/>
              <w:bottom w:val="single" w:sz="8" w:space="0" w:color="000000"/>
              <w:right w:val="single" w:sz="8" w:space="0" w:color="000000"/>
            </w:tcBorders>
            <w:shd w:val="clear" w:color="000000" w:fill="FFFFFF"/>
            <w:vAlign w:val="bottom"/>
            <w:hideMark/>
          </w:tcPr>
          <w:p w14:paraId="6231A8C7" w14:textId="77777777" w:rsidR="00A4021A" w:rsidRPr="002D4B10" w:rsidRDefault="00A4021A" w:rsidP="00C50FCE">
            <w:pPr>
              <w:rPr>
                <w:color w:val="000000"/>
              </w:rPr>
            </w:pPr>
            <w:r>
              <w:rPr>
                <w:color w:val="000000"/>
              </w:rPr>
              <w:t xml:space="preserve">WKŁAD DO DŁUGOPISU, METALOWY, WIELKOPOJEMNY; O DŁUGOŚCI 10 CM; ŚREDNICA KULKI 0,8 MM, SZEROKOŚĆ LINII PISANIA 0,5-0,7 MM; NIEBIESKI </w:t>
            </w:r>
          </w:p>
        </w:tc>
        <w:tc>
          <w:tcPr>
            <w:tcW w:w="975" w:type="dxa"/>
            <w:tcBorders>
              <w:top w:val="nil"/>
              <w:left w:val="nil"/>
              <w:bottom w:val="single" w:sz="8" w:space="0" w:color="000000"/>
              <w:right w:val="single" w:sz="8" w:space="0" w:color="000000"/>
            </w:tcBorders>
            <w:shd w:val="clear" w:color="000000" w:fill="FFFFFF"/>
            <w:vAlign w:val="bottom"/>
            <w:hideMark/>
          </w:tcPr>
          <w:p w14:paraId="2624B27D" w14:textId="77777777" w:rsidR="00A4021A" w:rsidRPr="002D4B10" w:rsidRDefault="00A4021A" w:rsidP="00C50FCE">
            <w:pPr>
              <w:jc w:val="right"/>
              <w:rPr>
                <w:color w:val="000000"/>
              </w:rPr>
            </w:pPr>
            <w:r>
              <w:rPr>
                <w:color w:val="000000"/>
              </w:rPr>
              <w:t>15</w:t>
            </w:r>
          </w:p>
        </w:tc>
        <w:tc>
          <w:tcPr>
            <w:tcW w:w="1612" w:type="dxa"/>
            <w:tcBorders>
              <w:top w:val="nil"/>
              <w:left w:val="nil"/>
              <w:bottom w:val="single" w:sz="8" w:space="0" w:color="000000"/>
              <w:right w:val="single" w:sz="8" w:space="0" w:color="000000"/>
            </w:tcBorders>
            <w:shd w:val="clear" w:color="000000" w:fill="FFFFFF"/>
            <w:vAlign w:val="bottom"/>
          </w:tcPr>
          <w:p w14:paraId="68E01C55" w14:textId="0AF8E860"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8ABC82F" w14:textId="77777777" w:rsidR="00A4021A" w:rsidRPr="002D4B10" w:rsidRDefault="00A4021A" w:rsidP="00C50FCE">
            <w:pPr>
              <w:jc w:val="right"/>
              <w:rPr>
                <w:color w:val="000000"/>
              </w:rPr>
            </w:pPr>
          </w:p>
        </w:tc>
      </w:tr>
      <w:tr w:rsidR="00A4021A" w:rsidRPr="004549BF" w14:paraId="282A2BF2"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4CE7970" w14:textId="77777777" w:rsidR="00A4021A" w:rsidRPr="002D4B10" w:rsidRDefault="00A4021A" w:rsidP="00C50FCE">
            <w:pPr>
              <w:rPr>
                <w:color w:val="000000"/>
              </w:rPr>
            </w:pPr>
            <w:r>
              <w:rPr>
                <w:color w:val="000000"/>
              </w:rPr>
              <w:t>241.</w:t>
            </w:r>
          </w:p>
        </w:tc>
        <w:tc>
          <w:tcPr>
            <w:tcW w:w="4157" w:type="dxa"/>
            <w:tcBorders>
              <w:top w:val="nil"/>
              <w:left w:val="nil"/>
              <w:bottom w:val="single" w:sz="8" w:space="0" w:color="000000"/>
              <w:right w:val="single" w:sz="8" w:space="0" w:color="000000"/>
            </w:tcBorders>
            <w:shd w:val="clear" w:color="000000" w:fill="FFFFFF"/>
            <w:vAlign w:val="bottom"/>
            <w:hideMark/>
          </w:tcPr>
          <w:p w14:paraId="701587F0" w14:textId="77777777" w:rsidR="00A4021A" w:rsidRPr="002D4B10" w:rsidRDefault="00A4021A" w:rsidP="00C50FCE">
            <w:pPr>
              <w:rPr>
                <w:color w:val="000000"/>
              </w:rPr>
            </w:pPr>
            <w:r>
              <w:rPr>
                <w:color w:val="000000"/>
              </w:rPr>
              <w:t>KLEJ W SZTYFCIE  20-22G</w:t>
            </w:r>
          </w:p>
        </w:tc>
        <w:tc>
          <w:tcPr>
            <w:tcW w:w="975" w:type="dxa"/>
            <w:tcBorders>
              <w:top w:val="nil"/>
              <w:left w:val="nil"/>
              <w:bottom w:val="single" w:sz="8" w:space="0" w:color="000000"/>
              <w:right w:val="single" w:sz="8" w:space="0" w:color="000000"/>
            </w:tcBorders>
            <w:shd w:val="clear" w:color="000000" w:fill="FFFFFF"/>
            <w:vAlign w:val="bottom"/>
            <w:hideMark/>
          </w:tcPr>
          <w:p w14:paraId="050D029E"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5F2A27C3" w14:textId="09F762DA"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F443ECD" w14:textId="77777777" w:rsidR="00A4021A" w:rsidRPr="002D4B10" w:rsidRDefault="00A4021A" w:rsidP="00C50FCE">
            <w:pPr>
              <w:jc w:val="right"/>
              <w:rPr>
                <w:color w:val="000000"/>
              </w:rPr>
            </w:pPr>
          </w:p>
        </w:tc>
      </w:tr>
      <w:tr w:rsidR="00A4021A" w:rsidRPr="004549BF" w14:paraId="7055CBBA"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4E4A4EC" w14:textId="77777777" w:rsidR="00A4021A" w:rsidRPr="002D4B10" w:rsidRDefault="00A4021A" w:rsidP="00C50FCE">
            <w:pPr>
              <w:rPr>
                <w:color w:val="000000"/>
              </w:rPr>
            </w:pPr>
            <w:r>
              <w:rPr>
                <w:color w:val="000000"/>
              </w:rPr>
              <w:t>242.</w:t>
            </w:r>
          </w:p>
        </w:tc>
        <w:tc>
          <w:tcPr>
            <w:tcW w:w="4157" w:type="dxa"/>
            <w:tcBorders>
              <w:top w:val="nil"/>
              <w:left w:val="nil"/>
              <w:bottom w:val="single" w:sz="8" w:space="0" w:color="000000"/>
              <w:right w:val="single" w:sz="8" w:space="0" w:color="000000"/>
            </w:tcBorders>
            <w:shd w:val="clear" w:color="000000" w:fill="FFFFFF"/>
            <w:vAlign w:val="bottom"/>
            <w:hideMark/>
          </w:tcPr>
          <w:p w14:paraId="0297F2EA" w14:textId="77777777" w:rsidR="00A4021A" w:rsidRPr="002D4B10" w:rsidRDefault="00A4021A" w:rsidP="00C50FCE">
            <w:pPr>
              <w:rPr>
                <w:color w:val="000000"/>
              </w:rPr>
            </w:pPr>
            <w:r>
              <w:rPr>
                <w:color w:val="000000"/>
              </w:rPr>
              <w:t>KLEJ W PŁYNIE  30-50 ML</w:t>
            </w:r>
          </w:p>
        </w:tc>
        <w:tc>
          <w:tcPr>
            <w:tcW w:w="975" w:type="dxa"/>
            <w:tcBorders>
              <w:top w:val="nil"/>
              <w:left w:val="nil"/>
              <w:bottom w:val="single" w:sz="8" w:space="0" w:color="000000"/>
              <w:right w:val="single" w:sz="8" w:space="0" w:color="000000"/>
            </w:tcBorders>
            <w:shd w:val="clear" w:color="000000" w:fill="FFFFFF"/>
            <w:vAlign w:val="bottom"/>
            <w:hideMark/>
          </w:tcPr>
          <w:p w14:paraId="1A4EB42E" w14:textId="77777777" w:rsidR="00A4021A" w:rsidRPr="002D4B10" w:rsidRDefault="00A4021A" w:rsidP="00C50FCE">
            <w:pPr>
              <w:jc w:val="right"/>
              <w:rPr>
                <w:color w:val="000000"/>
              </w:rPr>
            </w:pPr>
            <w:r>
              <w:rPr>
                <w:color w:val="000000"/>
              </w:rPr>
              <w:t>35</w:t>
            </w:r>
          </w:p>
        </w:tc>
        <w:tc>
          <w:tcPr>
            <w:tcW w:w="1612" w:type="dxa"/>
            <w:tcBorders>
              <w:top w:val="nil"/>
              <w:left w:val="nil"/>
              <w:bottom w:val="single" w:sz="8" w:space="0" w:color="000000"/>
              <w:right w:val="single" w:sz="8" w:space="0" w:color="000000"/>
            </w:tcBorders>
            <w:shd w:val="clear" w:color="000000" w:fill="FFFFFF"/>
            <w:vAlign w:val="bottom"/>
          </w:tcPr>
          <w:p w14:paraId="586312E4" w14:textId="7297EC9B"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BD89EED" w14:textId="77777777" w:rsidR="00A4021A" w:rsidRPr="002D4B10" w:rsidRDefault="00A4021A" w:rsidP="00C50FCE">
            <w:pPr>
              <w:jc w:val="right"/>
              <w:rPr>
                <w:color w:val="000000"/>
              </w:rPr>
            </w:pPr>
          </w:p>
        </w:tc>
      </w:tr>
      <w:tr w:rsidR="00A4021A" w:rsidRPr="004549BF" w14:paraId="2E8B5506" w14:textId="77777777" w:rsidTr="00AC3727">
        <w:trPr>
          <w:gridBefore w:val="1"/>
          <w:gridAfter w:val="1"/>
          <w:wBefore w:w="10" w:type="dxa"/>
          <w:wAfter w:w="8" w:type="dxa"/>
          <w:trHeight w:val="5"/>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675927C" w14:textId="77777777" w:rsidR="00A4021A" w:rsidRPr="002D4B10" w:rsidRDefault="00A4021A" w:rsidP="00C50FCE">
            <w:pPr>
              <w:rPr>
                <w:color w:val="000000"/>
              </w:rPr>
            </w:pPr>
            <w:r>
              <w:rPr>
                <w:color w:val="000000"/>
              </w:rPr>
              <w:t>243.</w:t>
            </w:r>
          </w:p>
        </w:tc>
        <w:tc>
          <w:tcPr>
            <w:tcW w:w="4157" w:type="dxa"/>
            <w:tcBorders>
              <w:top w:val="nil"/>
              <w:left w:val="nil"/>
              <w:bottom w:val="single" w:sz="8" w:space="0" w:color="000000"/>
              <w:right w:val="single" w:sz="8" w:space="0" w:color="000000"/>
            </w:tcBorders>
            <w:shd w:val="clear" w:color="000000" w:fill="FFFFFF"/>
            <w:vAlign w:val="bottom"/>
            <w:hideMark/>
          </w:tcPr>
          <w:p w14:paraId="078178E4" w14:textId="77777777" w:rsidR="00A4021A" w:rsidRPr="002D4B10" w:rsidRDefault="00A4021A" w:rsidP="00C50FCE">
            <w:pPr>
              <w:rPr>
                <w:color w:val="000000"/>
              </w:rPr>
            </w:pPr>
            <w:r>
              <w:rPr>
                <w:color w:val="000000"/>
              </w:rPr>
              <w:t xml:space="preserve">KLEJ W TAŚMIE </w:t>
            </w:r>
          </w:p>
        </w:tc>
        <w:tc>
          <w:tcPr>
            <w:tcW w:w="975" w:type="dxa"/>
            <w:tcBorders>
              <w:top w:val="nil"/>
              <w:left w:val="nil"/>
              <w:bottom w:val="single" w:sz="8" w:space="0" w:color="000000"/>
              <w:right w:val="single" w:sz="8" w:space="0" w:color="000000"/>
            </w:tcBorders>
            <w:shd w:val="clear" w:color="000000" w:fill="FFFFFF"/>
            <w:vAlign w:val="bottom"/>
            <w:hideMark/>
          </w:tcPr>
          <w:p w14:paraId="0D076E24" w14:textId="77777777" w:rsidR="00A4021A" w:rsidRPr="002D4B10" w:rsidRDefault="00A4021A" w:rsidP="00C50FCE">
            <w:pPr>
              <w:jc w:val="right"/>
              <w:rPr>
                <w:color w:val="000000"/>
              </w:rPr>
            </w:pPr>
            <w:r>
              <w:rPr>
                <w:color w:val="000000"/>
              </w:rPr>
              <w:t>25</w:t>
            </w:r>
          </w:p>
        </w:tc>
        <w:tc>
          <w:tcPr>
            <w:tcW w:w="1612" w:type="dxa"/>
            <w:tcBorders>
              <w:top w:val="nil"/>
              <w:left w:val="nil"/>
              <w:bottom w:val="single" w:sz="8" w:space="0" w:color="000000"/>
              <w:right w:val="single" w:sz="8" w:space="0" w:color="000000"/>
            </w:tcBorders>
            <w:shd w:val="clear" w:color="000000" w:fill="FFFFFF"/>
            <w:vAlign w:val="bottom"/>
          </w:tcPr>
          <w:p w14:paraId="71190E1A" w14:textId="495CE4FA"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93EF008" w14:textId="77777777" w:rsidR="00A4021A" w:rsidRPr="002D4B10" w:rsidRDefault="00A4021A" w:rsidP="00C50FCE">
            <w:pPr>
              <w:jc w:val="right"/>
              <w:rPr>
                <w:color w:val="000000"/>
              </w:rPr>
            </w:pPr>
          </w:p>
        </w:tc>
      </w:tr>
      <w:tr w:rsidR="00A4021A" w:rsidRPr="004549BF" w14:paraId="624558F1"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2499328" w14:textId="77777777" w:rsidR="00A4021A" w:rsidRPr="002D4B10" w:rsidRDefault="00A4021A" w:rsidP="00C50FCE">
            <w:pPr>
              <w:rPr>
                <w:color w:val="000000"/>
              </w:rPr>
            </w:pPr>
            <w:r>
              <w:rPr>
                <w:color w:val="000000"/>
              </w:rPr>
              <w:t>244.</w:t>
            </w:r>
          </w:p>
        </w:tc>
        <w:tc>
          <w:tcPr>
            <w:tcW w:w="4157" w:type="dxa"/>
            <w:tcBorders>
              <w:top w:val="nil"/>
              <w:left w:val="nil"/>
              <w:bottom w:val="single" w:sz="8" w:space="0" w:color="000000"/>
              <w:right w:val="single" w:sz="8" w:space="0" w:color="000000"/>
            </w:tcBorders>
            <w:shd w:val="clear" w:color="000000" w:fill="FFFFFF"/>
            <w:vAlign w:val="bottom"/>
            <w:hideMark/>
          </w:tcPr>
          <w:p w14:paraId="4B9F466A" w14:textId="0CA91816" w:rsidR="00A4021A" w:rsidRPr="002D4B10" w:rsidRDefault="00A4021A" w:rsidP="00C50FCE">
            <w:pPr>
              <w:rPr>
                <w:color w:val="000000"/>
              </w:rPr>
            </w:pPr>
            <w:r>
              <w:rPr>
                <w:color w:val="000000"/>
              </w:rPr>
              <w:t>KLEJ BŁYSKAWICZNY W ŻELU, POJ. 3 G</w:t>
            </w:r>
          </w:p>
        </w:tc>
        <w:tc>
          <w:tcPr>
            <w:tcW w:w="975" w:type="dxa"/>
            <w:tcBorders>
              <w:top w:val="nil"/>
              <w:left w:val="nil"/>
              <w:bottom w:val="single" w:sz="8" w:space="0" w:color="000000"/>
              <w:right w:val="single" w:sz="8" w:space="0" w:color="000000"/>
            </w:tcBorders>
            <w:shd w:val="clear" w:color="000000" w:fill="FFFFFF"/>
            <w:vAlign w:val="bottom"/>
            <w:hideMark/>
          </w:tcPr>
          <w:p w14:paraId="385D2507"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6862532F" w14:textId="0BC92F9A"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1F1E2385" w14:textId="77777777" w:rsidR="00A4021A" w:rsidRPr="002D4B10" w:rsidRDefault="00A4021A" w:rsidP="00C50FCE">
            <w:pPr>
              <w:jc w:val="right"/>
              <w:rPr>
                <w:color w:val="000000"/>
              </w:rPr>
            </w:pPr>
          </w:p>
        </w:tc>
      </w:tr>
      <w:tr w:rsidR="00A4021A" w:rsidRPr="004549BF" w14:paraId="785E2460" w14:textId="77777777" w:rsidTr="00AC3727">
        <w:trPr>
          <w:gridBefore w:val="1"/>
          <w:gridAfter w:val="1"/>
          <w:wBefore w:w="10" w:type="dxa"/>
          <w:wAfter w:w="8" w:type="dxa"/>
          <w:trHeight w:val="5"/>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971F529" w14:textId="77777777" w:rsidR="00A4021A" w:rsidRPr="002D4B10" w:rsidRDefault="00A4021A" w:rsidP="00C50FCE">
            <w:pPr>
              <w:rPr>
                <w:color w:val="000000"/>
              </w:rPr>
            </w:pPr>
            <w:r>
              <w:rPr>
                <w:color w:val="000000"/>
              </w:rPr>
              <w:t>245.</w:t>
            </w:r>
          </w:p>
        </w:tc>
        <w:tc>
          <w:tcPr>
            <w:tcW w:w="4157" w:type="dxa"/>
            <w:tcBorders>
              <w:top w:val="nil"/>
              <w:left w:val="nil"/>
              <w:bottom w:val="single" w:sz="8" w:space="0" w:color="000000"/>
              <w:right w:val="single" w:sz="8" w:space="0" w:color="000000"/>
            </w:tcBorders>
            <w:shd w:val="clear" w:color="000000" w:fill="FFFFFF"/>
            <w:vAlign w:val="bottom"/>
            <w:hideMark/>
          </w:tcPr>
          <w:p w14:paraId="43D6F70B" w14:textId="77777777" w:rsidR="00A4021A" w:rsidRPr="002D4B10" w:rsidRDefault="00A4021A" w:rsidP="00C50FCE">
            <w:pPr>
              <w:rPr>
                <w:color w:val="000000"/>
              </w:rPr>
            </w:pPr>
            <w:r>
              <w:rPr>
                <w:color w:val="000000"/>
              </w:rPr>
              <w:t>MASA  MOCUJĄCA</w:t>
            </w:r>
          </w:p>
        </w:tc>
        <w:tc>
          <w:tcPr>
            <w:tcW w:w="975" w:type="dxa"/>
            <w:tcBorders>
              <w:top w:val="nil"/>
              <w:left w:val="nil"/>
              <w:bottom w:val="single" w:sz="8" w:space="0" w:color="000000"/>
              <w:right w:val="single" w:sz="8" w:space="0" w:color="000000"/>
            </w:tcBorders>
            <w:shd w:val="clear" w:color="000000" w:fill="FFFFFF"/>
            <w:vAlign w:val="bottom"/>
            <w:hideMark/>
          </w:tcPr>
          <w:p w14:paraId="28D02FF9"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55CD282A" w14:textId="4033E62F"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A8AC2C0" w14:textId="77777777" w:rsidR="00A4021A" w:rsidRPr="002D4B10" w:rsidRDefault="00A4021A" w:rsidP="00C50FCE">
            <w:pPr>
              <w:jc w:val="right"/>
              <w:rPr>
                <w:color w:val="000000"/>
              </w:rPr>
            </w:pPr>
          </w:p>
        </w:tc>
      </w:tr>
      <w:tr w:rsidR="00A4021A" w:rsidRPr="004549BF" w14:paraId="4A2EFCF9"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EA674E7" w14:textId="77777777" w:rsidR="00A4021A" w:rsidRPr="002D4B10" w:rsidRDefault="00A4021A" w:rsidP="00C50FCE">
            <w:pPr>
              <w:rPr>
                <w:color w:val="000000"/>
              </w:rPr>
            </w:pPr>
            <w:r>
              <w:rPr>
                <w:color w:val="000000"/>
              </w:rPr>
              <w:t>246.</w:t>
            </w:r>
          </w:p>
        </w:tc>
        <w:tc>
          <w:tcPr>
            <w:tcW w:w="4157" w:type="dxa"/>
            <w:tcBorders>
              <w:top w:val="nil"/>
              <w:left w:val="nil"/>
              <w:bottom w:val="single" w:sz="8" w:space="0" w:color="000000"/>
              <w:right w:val="single" w:sz="8" w:space="0" w:color="000000"/>
            </w:tcBorders>
            <w:shd w:val="clear" w:color="000000" w:fill="FFFFFF"/>
            <w:vAlign w:val="bottom"/>
            <w:hideMark/>
          </w:tcPr>
          <w:p w14:paraId="62DFAFD6" w14:textId="77777777" w:rsidR="00A4021A" w:rsidRPr="002D4B10" w:rsidRDefault="00A4021A" w:rsidP="00C50FCE">
            <w:pPr>
              <w:rPr>
                <w:color w:val="000000"/>
              </w:rPr>
            </w:pPr>
            <w:r>
              <w:rPr>
                <w:color w:val="000000"/>
              </w:rPr>
              <w:t>PLASTELINA MIN. 10 KOLORÓW</w:t>
            </w:r>
          </w:p>
        </w:tc>
        <w:tc>
          <w:tcPr>
            <w:tcW w:w="975" w:type="dxa"/>
            <w:tcBorders>
              <w:top w:val="nil"/>
              <w:left w:val="nil"/>
              <w:bottom w:val="single" w:sz="8" w:space="0" w:color="000000"/>
              <w:right w:val="single" w:sz="8" w:space="0" w:color="000000"/>
            </w:tcBorders>
            <w:shd w:val="clear" w:color="000000" w:fill="FFFFFF"/>
            <w:vAlign w:val="bottom"/>
            <w:hideMark/>
          </w:tcPr>
          <w:p w14:paraId="3A69907D" w14:textId="77777777" w:rsidR="00A4021A" w:rsidRPr="002D4B10" w:rsidRDefault="00A4021A" w:rsidP="00C50FCE">
            <w:pPr>
              <w:jc w:val="right"/>
              <w:rPr>
                <w:color w:val="000000"/>
              </w:rPr>
            </w:pPr>
            <w:r>
              <w:rPr>
                <w:color w:val="000000"/>
              </w:rPr>
              <w:t>1</w:t>
            </w:r>
          </w:p>
        </w:tc>
        <w:tc>
          <w:tcPr>
            <w:tcW w:w="1612" w:type="dxa"/>
            <w:tcBorders>
              <w:top w:val="nil"/>
              <w:left w:val="nil"/>
              <w:bottom w:val="single" w:sz="8" w:space="0" w:color="000000"/>
              <w:right w:val="single" w:sz="8" w:space="0" w:color="000000"/>
            </w:tcBorders>
            <w:shd w:val="clear" w:color="000000" w:fill="FFFFFF"/>
            <w:vAlign w:val="bottom"/>
          </w:tcPr>
          <w:p w14:paraId="7ED8ECE3" w14:textId="22127E9B"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304CCBB" w14:textId="77777777" w:rsidR="00A4021A" w:rsidRPr="002D4B10" w:rsidRDefault="00A4021A" w:rsidP="00C50FCE">
            <w:pPr>
              <w:jc w:val="right"/>
              <w:rPr>
                <w:color w:val="000000"/>
              </w:rPr>
            </w:pPr>
          </w:p>
        </w:tc>
      </w:tr>
      <w:tr w:rsidR="00A4021A" w:rsidRPr="004549BF" w14:paraId="5E2760FF"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7ABAA89" w14:textId="77777777" w:rsidR="00A4021A" w:rsidRPr="002D4B10" w:rsidRDefault="00A4021A" w:rsidP="00C50FCE">
            <w:pPr>
              <w:rPr>
                <w:color w:val="000000"/>
              </w:rPr>
            </w:pPr>
            <w:r>
              <w:rPr>
                <w:color w:val="000000"/>
              </w:rPr>
              <w:t>247.</w:t>
            </w:r>
          </w:p>
        </w:tc>
        <w:tc>
          <w:tcPr>
            <w:tcW w:w="4157" w:type="dxa"/>
            <w:tcBorders>
              <w:top w:val="nil"/>
              <w:left w:val="nil"/>
              <w:bottom w:val="single" w:sz="8" w:space="0" w:color="000000"/>
              <w:right w:val="single" w:sz="8" w:space="0" w:color="000000"/>
            </w:tcBorders>
            <w:shd w:val="clear" w:color="000000" w:fill="FFFFFF"/>
            <w:vAlign w:val="bottom"/>
            <w:hideMark/>
          </w:tcPr>
          <w:p w14:paraId="5FBA0795" w14:textId="77777777" w:rsidR="00A4021A" w:rsidRPr="002D4B10" w:rsidRDefault="00A4021A" w:rsidP="00C50FCE">
            <w:pPr>
              <w:rPr>
                <w:color w:val="000000"/>
              </w:rPr>
            </w:pPr>
            <w:r>
              <w:rPr>
                <w:color w:val="000000"/>
              </w:rPr>
              <w:t>TAŚMA KLEJĄCA UNIWERSALNA 24 MM x 30-33 MM</w:t>
            </w:r>
          </w:p>
        </w:tc>
        <w:tc>
          <w:tcPr>
            <w:tcW w:w="975" w:type="dxa"/>
            <w:tcBorders>
              <w:top w:val="nil"/>
              <w:left w:val="nil"/>
              <w:bottom w:val="single" w:sz="8" w:space="0" w:color="000000"/>
              <w:right w:val="single" w:sz="8" w:space="0" w:color="000000"/>
            </w:tcBorders>
            <w:shd w:val="clear" w:color="000000" w:fill="FFFFFF"/>
            <w:vAlign w:val="bottom"/>
            <w:hideMark/>
          </w:tcPr>
          <w:p w14:paraId="7EC1D9B5" w14:textId="77777777" w:rsidR="00A4021A" w:rsidRPr="002D4B10" w:rsidRDefault="00A4021A" w:rsidP="00C50FCE">
            <w:pPr>
              <w:jc w:val="right"/>
              <w:rPr>
                <w:color w:val="000000"/>
              </w:rPr>
            </w:pPr>
            <w:r>
              <w:rPr>
                <w:color w:val="000000"/>
              </w:rPr>
              <w:t>150</w:t>
            </w:r>
          </w:p>
        </w:tc>
        <w:tc>
          <w:tcPr>
            <w:tcW w:w="1612" w:type="dxa"/>
            <w:tcBorders>
              <w:top w:val="nil"/>
              <w:left w:val="nil"/>
              <w:bottom w:val="single" w:sz="8" w:space="0" w:color="000000"/>
              <w:right w:val="single" w:sz="8" w:space="0" w:color="000000"/>
            </w:tcBorders>
            <w:shd w:val="clear" w:color="000000" w:fill="FFFFFF"/>
            <w:vAlign w:val="bottom"/>
          </w:tcPr>
          <w:p w14:paraId="6DC9FB3F" w14:textId="3A8FB881"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8B8A1E2" w14:textId="77777777" w:rsidR="00A4021A" w:rsidRPr="002D4B10" w:rsidRDefault="00A4021A" w:rsidP="00C50FCE">
            <w:pPr>
              <w:jc w:val="right"/>
              <w:rPr>
                <w:color w:val="000000"/>
              </w:rPr>
            </w:pPr>
          </w:p>
        </w:tc>
      </w:tr>
      <w:tr w:rsidR="00A4021A" w:rsidRPr="004549BF" w14:paraId="41EFA182"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7C10741" w14:textId="77777777" w:rsidR="00A4021A" w:rsidRPr="002D4B10" w:rsidRDefault="00A4021A" w:rsidP="00C50FCE">
            <w:pPr>
              <w:rPr>
                <w:color w:val="000000"/>
              </w:rPr>
            </w:pPr>
            <w:r>
              <w:rPr>
                <w:color w:val="000000"/>
              </w:rPr>
              <w:t>248.</w:t>
            </w:r>
          </w:p>
        </w:tc>
        <w:tc>
          <w:tcPr>
            <w:tcW w:w="4157" w:type="dxa"/>
            <w:tcBorders>
              <w:top w:val="nil"/>
              <w:left w:val="nil"/>
              <w:bottom w:val="single" w:sz="8" w:space="0" w:color="000000"/>
              <w:right w:val="single" w:sz="8" w:space="0" w:color="000000"/>
            </w:tcBorders>
            <w:shd w:val="clear" w:color="000000" w:fill="FFFFFF"/>
            <w:vAlign w:val="bottom"/>
            <w:hideMark/>
          </w:tcPr>
          <w:p w14:paraId="334022AE" w14:textId="77777777" w:rsidR="00A4021A" w:rsidRPr="002D4B10" w:rsidRDefault="00A4021A" w:rsidP="00C50FCE">
            <w:pPr>
              <w:rPr>
                <w:color w:val="000000"/>
              </w:rPr>
            </w:pPr>
            <w:r>
              <w:rPr>
                <w:color w:val="000000"/>
              </w:rPr>
              <w:t>TAŚMA KLEJĄCA  UNIWERSALNA  18-19 MM x 30-33 M</w:t>
            </w:r>
          </w:p>
        </w:tc>
        <w:tc>
          <w:tcPr>
            <w:tcW w:w="975" w:type="dxa"/>
            <w:tcBorders>
              <w:top w:val="nil"/>
              <w:left w:val="nil"/>
              <w:bottom w:val="single" w:sz="8" w:space="0" w:color="000000"/>
              <w:right w:val="single" w:sz="8" w:space="0" w:color="000000"/>
            </w:tcBorders>
            <w:shd w:val="clear" w:color="000000" w:fill="FFFFFF"/>
            <w:vAlign w:val="bottom"/>
            <w:hideMark/>
          </w:tcPr>
          <w:p w14:paraId="3E7F2D6D"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2FFE7BA0" w14:textId="36A60F8B"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0D97879" w14:textId="77777777" w:rsidR="00A4021A" w:rsidRPr="002D4B10" w:rsidRDefault="00A4021A" w:rsidP="00C50FCE">
            <w:pPr>
              <w:jc w:val="right"/>
              <w:rPr>
                <w:color w:val="000000"/>
              </w:rPr>
            </w:pPr>
          </w:p>
        </w:tc>
      </w:tr>
      <w:tr w:rsidR="00A4021A" w:rsidRPr="004549BF" w14:paraId="191F9370" w14:textId="77777777" w:rsidTr="00AC3727">
        <w:trPr>
          <w:gridBefore w:val="1"/>
          <w:gridAfter w:val="1"/>
          <w:wBefore w:w="10" w:type="dxa"/>
          <w:wAfter w:w="8" w:type="dxa"/>
          <w:trHeight w:val="65"/>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113D31E" w14:textId="77777777" w:rsidR="00A4021A" w:rsidRPr="002D4B10" w:rsidRDefault="00A4021A" w:rsidP="00C50FCE">
            <w:pPr>
              <w:rPr>
                <w:color w:val="000000"/>
              </w:rPr>
            </w:pPr>
            <w:r>
              <w:rPr>
                <w:color w:val="000000"/>
              </w:rPr>
              <w:t>249.</w:t>
            </w:r>
          </w:p>
        </w:tc>
        <w:tc>
          <w:tcPr>
            <w:tcW w:w="4157" w:type="dxa"/>
            <w:tcBorders>
              <w:top w:val="nil"/>
              <w:left w:val="nil"/>
              <w:bottom w:val="single" w:sz="8" w:space="0" w:color="000000"/>
              <w:right w:val="single" w:sz="8" w:space="0" w:color="000000"/>
            </w:tcBorders>
            <w:shd w:val="clear" w:color="000000" w:fill="FFFFFF"/>
            <w:vAlign w:val="bottom"/>
            <w:hideMark/>
          </w:tcPr>
          <w:p w14:paraId="1096E60A" w14:textId="6E112AC3" w:rsidR="00A4021A" w:rsidRPr="002D4B10" w:rsidRDefault="00A4021A" w:rsidP="00C50FCE">
            <w:pPr>
              <w:rPr>
                <w:color w:val="000000"/>
              </w:rPr>
            </w:pPr>
            <w:r>
              <w:rPr>
                <w:color w:val="000000"/>
              </w:rPr>
              <w:t xml:space="preserve">POJEMNIK DO TAŚMY  </w:t>
            </w:r>
            <w:r w:rsidR="00A670A3">
              <w:rPr>
                <w:color w:val="000000"/>
              </w:rPr>
              <w:t xml:space="preserve">MIN. </w:t>
            </w:r>
            <w:r>
              <w:rPr>
                <w:color w:val="000000"/>
              </w:rPr>
              <w:t>4,7 CM X 15 CM, WYKONANY Z TWORZYWA SZTUCZNEGO, ANTYPOŚLIZGOWA PODSTAWA, PRZEZNACZONY DO TAŚM O MAKSYMALNYCH WYM. 19 MM X 33 M</w:t>
            </w:r>
          </w:p>
        </w:tc>
        <w:tc>
          <w:tcPr>
            <w:tcW w:w="975" w:type="dxa"/>
            <w:tcBorders>
              <w:top w:val="nil"/>
              <w:left w:val="nil"/>
              <w:bottom w:val="single" w:sz="8" w:space="0" w:color="000000"/>
              <w:right w:val="single" w:sz="8" w:space="0" w:color="000000"/>
            </w:tcBorders>
            <w:shd w:val="clear" w:color="000000" w:fill="FFFFFF"/>
            <w:vAlign w:val="bottom"/>
            <w:hideMark/>
          </w:tcPr>
          <w:p w14:paraId="0803D3B2"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15DD00C6" w14:textId="1BAF29C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A736CBE" w14:textId="77777777" w:rsidR="00A4021A" w:rsidRPr="002D4B10" w:rsidRDefault="00A4021A" w:rsidP="00C50FCE">
            <w:pPr>
              <w:jc w:val="right"/>
              <w:rPr>
                <w:color w:val="000000"/>
              </w:rPr>
            </w:pPr>
          </w:p>
        </w:tc>
      </w:tr>
      <w:tr w:rsidR="00A4021A" w:rsidRPr="004549BF" w14:paraId="7356F5BA" w14:textId="77777777" w:rsidTr="00AC3727">
        <w:trPr>
          <w:gridBefore w:val="1"/>
          <w:gridAfter w:val="1"/>
          <w:wBefore w:w="10" w:type="dxa"/>
          <w:wAfter w:w="8" w:type="dxa"/>
          <w:trHeight w:val="7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B67DE11" w14:textId="77777777" w:rsidR="00A4021A" w:rsidRPr="002D4B10" w:rsidRDefault="00A4021A" w:rsidP="00C50FCE">
            <w:pPr>
              <w:rPr>
                <w:color w:val="000000"/>
              </w:rPr>
            </w:pPr>
            <w:r>
              <w:rPr>
                <w:color w:val="000000"/>
              </w:rPr>
              <w:t>250.</w:t>
            </w:r>
          </w:p>
        </w:tc>
        <w:tc>
          <w:tcPr>
            <w:tcW w:w="4157" w:type="dxa"/>
            <w:tcBorders>
              <w:top w:val="nil"/>
              <w:left w:val="nil"/>
              <w:bottom w:val="single" w:sz="8" w:space="0" w:color="000000"/>
              <w:right w:val="single" w:sz="8" w:space="0" w:color="000000"/>
            </w:tcBorders>
            <w:shd w:val="clear" w:color="000000" w:fill="FFFFFF"/>
            <w:vAlign w:val="bottom"/>
            <w:hideMark/>
          </w:tcPr>
          <w:p w14:paraId="0ABF1CBA" w14:textId="77777777" w:rsidR="00A4021A" w:rsidRPr="002D4B10" w:rsidRDefault="00A4021A" w:rsidP="00C50FCE">
            <w:pPr>
              <w:rPr>
                <w:color w:val="000000"/>
              </w:rPr>
            </w:pPr>
            <w:r>
              <w:rPr>
                <w:color w:val="000000"/>
              </w:rPr>
              <w:t>ZSZYWACZ BIUROWY, ZSZYWAJĄCY DO 30 KARTEK, NA ZSZYWKI 24/6 LUB 26/6, WYKONANY Z METALU, ZSZYWANIE OTWARTE I ZAMKNIĘTE, ZSZYWACZ NIE MNIEJSZY NIŻ 15 CM</w:t>
            </w:r>
          </w:p>
        </w:tc>
        <w:tc>
          <w:tcPr>
            <w:tcW w:w="975" w:type="dxa"/>
            <w:tcBorders>
              <w:top w:val="nil"/>
              <w:left w:val="nil"/>
              <w:bottom w:val="single" w:sz="8" w:space="0" w:color="000000"/>
              <w:right w:val="single" w:sz="8" w:space="0" w:color="000000"/>
            </w:tcBorders>
            <w:shd w:val="clear" w:color="000000" w:fill="FFFFFF"/>
            <w:vAlign w:val="bottom"/>
            <w:hideMark/>
          </w:tcPr>
          <w:p w14:paraId="60BDCA6F" w14:textId="77777777" w:rsidR="00A4021A" w:rsidRPr="002D4B10" w:rsidRDefault="00A4021A" w:rsidP="00C50FCE">
            <w:pPr>
              <w:jc w:val="right"/>
              <w:rPr>
                <w:color w:val="000000"/>
              </w:rPr>
            </w:pPr>
            <w:r>
              <w:rPr>
                <w:color w:val="000000"/>
              </w:rPr>
              <w:t>30</w:t>
            </w:r>
          </w:p>
        </w:tc>
        <w:tc>
          <w:tcPr>
            <w:tcW w:w="1612" w:type="dxa"/>
            <w:tcBorders>
              <w:top w:val="nil"/>
              <w:left w:val="nil"/>
              <w:bottom w:val="single" w:sz="8" w:space="0" w:color="000000"/>
              <w:right w:val="single" w:sz="8" w:space="0" w:color="000000"/>
            </w:tcBorders>
            <w:shd w:val="clear" w:color="000000" w:fill="FFFFFF"/>
            <w:vAlign w:val="bottom"/>
          </w:tcPr>
          <w:p w14:paraId="6C0BED5F" w14:textId="29E3834D"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09E48AE" w14:textId="77777777" w:rsidR="00A4021A" w:rsidRPr="002D4B10" w:rsidRDefault="00A4021A" w:rsidP="00C50FCE">
            <w:pPr>
              <w:jc w:val="right"/>
              <w:rPr>
                <w:color w:val="000000"/>
              </w:rPr>
            </w:pPr>
          </w:p>
        </w:tc>
      </w:tr>
      <w:tr w:rsidR="00A4021A" w:rsidRPr="004549BF" w14:paraId="044DE5F5" w14:textId="77777777" w:rsidTr="00AC3727">
        <w:trPr>
          <w:gridBefore w:val="1"/>
          <w:gridAfter w:val="1"/>
          <w:wBefore w:w="10" w:type="dxa"/>
          <w:wAfter w:w="8" w:type="dxa"/>
          <w:trHeight w:val="114"/>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A1DDB73" w14:textId="77777777" w:rsidR="00A4021A" w:rsidRPr="002D4B10" w:rsidRDefault="00A4021A" w:rsidP="00C50FCE">
            <w:pPr>
              <w:rPr>
                <w:color w:val="000000"/>
              </w:rPr>
            </w:pPr>
            <w:r>
              <w:rPr>
                <w:color w:val="000000"/>
              </w:rPr>
              <w:t>251.</w:t>
            </w:r>
          </w:p>
        </w:tc>
        <w:tc>
          <w:tcPr>
            <w:tcW w:w="4157" w:type="dxa"/>
            <w:tcBorders>
              <w:top w:val="nil"/>
              <w:left w:val="nil"/>
              <w:bottom w:val="single" w:sz="8" w:space="0" w:color="000000"/>
              <w:right w:val="single" w:sz="8" w:space="0" w:color="000000"/>
            </w:tcBorders>
            <w:shd w:val="clear" w:color="000000" w:fill="FFFFFF"/>
            <w:vAlign w:val="bottom"/>
            <w:hideMark/>
          </w:tcPr>
          <w:p w14:paraId="1678C6C9" w14:textId="77777777" w:rsidR="00A4021A" w:rsidRPr="002D4B10" w:rsidRDefault="00A4021A" w:rsidP="00C50FCE">
            <w:pPr>
              <w:rPr>
                <w:color w:val="000000"/>
              </w:rPr>
            </w:pPr>
            <w:r>
              <w:rPr>
                <w:color w:val="000000"/>
              </w:rPr>
              <w:t>ZSZYWACZ BIUROWY, SYSTEM PŁASKIEGO ZAGINANIA ZSZYWEK, ANTYPOŚLIZGOWA PODSTAWA Z TWORZYWA SZTUCZNEGO, BLOKADA REGULUJĄCA PRAWIDŁOWE UŁOŻENIE I ZSZYCIE PAPIERU, METALOWA KONSTRUKCJA Z PLASTIKOWĄ OBUDOWĄ, ZSZYWAJĄCY DO 100-120 KARTEK, NA ZSZYWKI 23/15, 23/15 XL LUB 23/10</w:t>
            </w:r>
          </w:p>
        </w:tc>
        <w:tc>
          <w:tcPr>
            <w:tcW w:w="975" w:type="dxa"/>
            <w:tcBorders>
              <w:top w:val="nil"/>
              <w:left w:val="nil"/>
              <w:bottom w:val="single" w:sz="8" w:space="0" w:color="000000"/>
              <w:right w:val="single" w:sz="8" w:space="0" w:color="000000"/>
            </w:tcBorders>
            <w:shd w:val="clear" w:color="000000" w:fill="FFFFFF"/>
            <w:vAlign w:val="bottom"/>
            <w:hideMark/>
          </w:tcPr>
          <w:p w14:paraId="326ED819"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61651112" w14:textId="1830F50C"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D4CBF25" w14:textId="77777777" w:rsidR="00A4021A" w:rsidRPr="002D4B10" w:rsidRDefault="00A4021A" w:rsidP="00C50FCE">
            <w:pPr>
              <w:jc w:val="right"/>
              <w:rPr>
                <w:color w:val="000000"/>
              </w:rPr>
            </w:pPr>
          </w:p>
        </w:tc>
      </w:tr>
      <w:tr w:rsidR="00A4021A" w:rsidRPr="004549BF" w14:paraId="640D9759"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B7B90B1" w14:textId="77777777" w:rsidR="00A4021A" w:rsidRPr="002D4B10" w:rsidRDefault="00A4021A" w:rsidP="00C50FCE">
            <w:pPr>
              <w:rPr>
                <w:color w:val="000000"/>
              </w:rPr>
            </w:pPr>
            <w:r>
              <w:rPr>
                <w:color w:val="000000"/>
              </w:rPr>
              <w:t>252.</w:t>
            </w:r>
          </w:p>
        </w:tc>
        <w:tc>
          <w:tcPr>
            <w:tcW w:w="4157" w:type="dxa"/>
            <w:tcBorders>
              <w:top w:val="nil"/>
              <w:left w:val="nil"/>
              <w:bottom w:val="single" w:sz="8" w:space="0" w:color="000000"/>
              <w:right w:val="single" w:sz="8" w:space="0" w:color="000000"/>
            </w:tcBorders>
            <w:shd w:val="clear" w:color="000000" w:fill="FFFFFF"/>
            <w:vAlign w:val="bottom"/>
            <w:hideMark/>
          </w:tcPr>
          <w:p w14:paraId="0E6AA1FB" w14:textId="77777777" w:rsidR="00A4021A" w:rsidRPr="002D4B10" w:rsidRDefault="00A4021A" w:rsidP="00C50FCE">
            <w:pPr>
              <w:rPr>
                <w:color w:val="000000"/>
              </w:rPr>
            </w:pPr>
            <w:r>
              <w:rPr>
                <w:color w:val="000000"/>
              </w:rPr>
              <w:t>ZSZYWKI, GALWANIZOWANE, OSTRZONE 24/6  OP. 1000 SZT.</w:t>
            </w:r>
          </w:p>
        </w:tc>
        <w:tc>
          <w:tcPr>
            <w:tcW w:w="975" w:type="dxa"/>
            <w:tcBorders>
              <w:top w:val="nil"/>
              <w:left w:val="nil"/>
              <w:bottom w:val="single" w:sz="8" w:space="0" w:color="000000"/>
              <w:right w:val="single" w:sz="8" w:space="0" w:color="000000"/>
            </w:tcBorders>
            <w:shd w:val="clear" w:color="000000" w:fill="FFFFFF"/>
            <w:vAlign w:val="bottom"/>
            <w:hideMark/>
          </w:tcPr>
          <w:p w14:paraId="2BD4DF32" w14:textId="77777777" w:rsidR="00A4021A" w:rsidRPr="002D4B10" w:rsidRDefault="00A4021A" w:rsidP="00C50FCE">
            <w:pPr>
              <w:jc w:val="right"/>
              <w:rPr>
                <w:color w:val="000000"/>
              </w:rPr>
            </w:pPr>
            <w:r>
              <w:rPr>
                <w:color w:val="000000"/>
              </w:rPr>
              <w:t>500</w:t>
            </w:r>
          </w:p>
        </w:tc>
        <w:tc>
          <w:tcPr>
            <w:tcW w:w="1612" w:type="dxa"/>
            <w:tcBorders>
              <w:top w:val="nil"/>
              <w:left w:val="nil"/>
              <w:bottom w:val="single" w:sz="8" w:space="0" w:color="000000"/>
              <w:right w:val="single" w:sz="8" w:space="0" w:color="000000"/>
            </w:tcBorders>
            <w:shd w:val="clear" w:color="000000" w:fill="FFFFFF"/>
            <w:vAlign w:val="bottom"/>
          </w:tcPr>
          <w:p w14:paraId="20833FCE" w14:textId="29357932"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63395FA" w14:textId="77777777" w:rsidR="00A4021A" w:rsidRPr="002D4B10" w:rsidRDefault="00A4021A" w:rsidP="00C50FCE">
            <w:pPr>
              <w:jc w:val="right"/>
              <w:rPr>
                <w:color w:val="000000"/>
              </w:rPr>
            </w:pPr>
          </w:p>
        </w:tc>
      </w:tr>
      <w:tr w:rsidR="00A4021A" w:rsidRPr="004549BF" w14:paraId="6C0EFF70"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8741103" w14:textId="77777777" w:rsidR="00A4021A" w:rsidRPr="002D4B10" w:rsidRDefault="00A4021A" w:rsidP="00C50FCE">
            <w:pPr>
              <w:rPr>
                <w:color w:val="000000"/>
              </w:rPr>
            </w:pPr>
            <w:r>
              <w:rPr>
                <w:color w:val="000000"/>
              </w:rPr>
              <w:t>253.</w:t>
            </w:r>
          </w:p>
        </w:tc>
        <w:tc>
          <w:tcPr>
            <w:tcW w:w="4157" w:type="dxa"/>
            <w:tcBorders>
              <w:top w:val="nil"/>
              <w:left w:val="nil"/>
              <w:bottom w:val="single" w:sz="8" w:space="0" w:color="000000"/>
              <w:right w:val="single" w:sz="8" w:space="0" w:color="000000"/>
            </w:tcBorders>
            <w:shd w:val="clear" w:color="000000" w:fill="FFFFFF"/>
            <w:vAlign w:val="bottom"/>
            <w:hideMark/>
          </w:tcPr>
          <w:p w14:paraId="17BD9E92" w14:textId="77777777" w:rsidR="00A4021A" w:rsidRPr="002D4B10" w:rsidRDefault="00A4021A" w:rsidP="00C50FCE">
            <w:pPr>
              <w:rPr>
                <w:color w:val="000000"/>
              </w:rPr>
            </w:pPr>
            <w:r>
              <w:rPr>
                <w:color w:val="000000"/>
              </w:rPr>
              <w:t>ZSZYWKI, GALWANIZOWANE, OSTRZONE26/6  OP. 5000 SZT.</w:t>
            </w:r>
          </w:p>
        </w:tc>
        <w:tc>
          <w:tcPr>
            <w:tcW w:w="975" w:type="dxa"/>
            <w:tcBorders>
              <w:top w:val="nil"/>
              <w:left w:val="nil"/>
              <w:bottom w:val="single" w:sz="8" w:space="0" w:color="000000"/>
              <w:right w:val="single" w:sz="8" w:space="0" w:color="000000"/>
            </w:tcBorders>
            <w:shd w:val="clear" w:color="000000" w:fill="FFFFFF"/>
            <w:vAlign w:val="bottom"/>
            <w:hideMark/>
          </w:tcPr>
          <w:p w14:paraId="607911E4" w14:textId="77777777" w:rsidR="00A4021A" w:rsidRPr="002D4B10" w:rsidRDefault="00A4021A" w:rsidP="00C50FCE">
            <w:pPr>
              <w:jc w:val="right"/>
              <w:rPr>
                <w:color w:val="000000"/>
              </w:rPr>
            </w:pPr>
            <w:r>
              <w:rPr>
                <w:color w:val="000000"/>
              </w:rPr>
              <w:t>25</w:t>
            </w:r>
          </w:p>
        </w:tc>
        <w:tc>
          <w:tcPr>
            <w:tcW w:w="1612" w:type="dxa"/>
            <w:tcBorders>
              <w:top w:val="nil"/>
              <w:left w:val="nil"/>
              <w:bottom w:val="single" w:sz="8" w:space="0" w:color="000000"/>
              <w:right w:val="single" w:sz="8" w:space="0" w:color="000000"/>
            </w:tcBorders>
            <w:shd w:val="clear" w:color="000000" w:fill="FFFFFF"/>
            <w:vAlign w:val="bottom"/>
          </w:tcPr>
          <w:p w14:paraId="1FB04347" w14:textId="0377309C"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811C067" w14:textId="77777777" w:rsidR="00A4021A" w:rsidRPr="002D4B10" w:rsidRDefault="00A4021A" w:rsidP="00C50FCE">
            <w:pPr>
              <w:jc w:val="right"/>
              <w:rPr>
                <w:color w:val="000000"/>
              </w:rPr>
            </w:pPr>
          </w:p>
        </w:tc>
      </w:tr>
      <w:tr w:rsidR="00A4021A" w:rsidRPr="004549BF" w14:paraId="631D12D3"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66A6B98" w14:textId="77777777" w:rsidR="00A4021A" w:rsidRPr="002D4B10" w:rsidRDefault="00A4021A" w:rsidP="00C50FCE">
            <w:pPr>
              <w:rPr>
                <w:color w:val="000000"/>
              </w:rPr>
            </w:pPr>
            <w:r>
              <w:rPr>
                <w:color w:val="000000"/>
              </w:rPr>
              <w:t>254.</w:t>
            </w:r>
          </w:p>
        </w:tc>
        <w:tc>
          <w:tcPr>
            <w:tcW w:w="4157" w:type="dxa"/>
            <w:tcBorders>
              <w:top w:val="nil"/>
              <w:left w:val="nil"/>
              <w:bottom w:val="single" w:sz="8" w:space="0" w:color="000000"/>
              <w:right w:val="single" w:sz="8" w:space="0" w:color="000000"/>
            </w:tcBorders>
            <w:shd w:val="clear" w:color="000000" w:fill="FFFFFF"/>
            <w:vAlign w:val="bottom"/>
            <w:hideMark/>
          </w:tcPr>
          <w:p w14:paraId="0BAE5C19" w14:textId="77777777" w:rsidR="00A4021A" w:rsidRPr="002D4B10" w:rsidRDefault="00A4021A" w:rsidP="00C50FCE">
            <w:pPr>
              <w:rPr>
                <w:color w:val="000000"/>
              </w:rPr>
            </w:pPr>
            <w:r>
              <w:rPr>
                <w:color w:val="000000"/>
              </w:rPr>
              <w:t>ZSZYWKI, GALWANIZOWANE, OSTRZONE 23/15 OP. 1000 SZT</w:t>
            </w:r>
          </w:p>
        </w:tc>
        <w:tc>
          <w:tcPr>
            <w:tcW w:w="975" w:type="dxa"/>
            <w:tcBorders>
              <w:top w:val="nil"/>
              <w:left w:val="nil"/>
              <w:bottom w:val="single" w:sz="8" w:space="0" w:color="000000"/>
              <w:right w:val="single" w:sz="8" w:space="0" w:color="000000"/>
            </w:tcBorders>
            <w:shd w:val="clear" w:color="000000" w:fill="FFFFFF"/>
            <w:vAlign w:val="bottom"/>
            <w:hideMark/>
          </w:tcPr>
          <w:p w14:paraId="3B0FCF33" w14:textId="77777777" w:rsidR="00A4021A" w:rsidRPr="002D4B10" w:rsidRDefault="00A4021A" w:rsidP="00C50FCE">
            <w:pPr>
              <w:jc w:val="right"/>
              <w:rPr>
                <w:color w:val="000000"/>
              </w:rPr>
            </w:pPr>
            <w:r>
              <w:rPr>
                <w:color w:val="000000"/>
              </w:rPr>
              <w:t>20</w:t>
            </w:r>
          </w:p>
        </w:tc>
        <w:tc>
          <w:tcPr>
            <w:tcW w:w="1612" w:type="dxa"/>
            <w:tcBorders>
              <w:top w:val="nil"/>
              <w:left w:val="nil"/>
              <w:bottom w:val="single" w:sz="8" w:space="0" w:color="000000"/>
              <w:right w:val="single" w:sz="8" w:space="0" w:color="000000"/>
            </w:tcBorders>
            <w:shd w:val="clear" w:color="000000" w:fill="FFFFFF"/>
            <w:vAlign w:val="bottom"/>
          </w:tcPr>
          <w:p w14:paraId="688CA021" w14:textId="0E90820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5E81290" w14:textId="77777777" w:rsidR="00A4021A" w:rsidRPr="002D4B10" w:rsidRDefault="00A4021A" w:rsidP="00C50FCE">
            <w:pPr>
              <w:jc w:val="right"/>
              <w:rPr>
                <w:color w:val="000000"/>
              </w:rPr>
            </w:pPr>
          </w:p>
        </w:tc>
      </w:tr>
      <w:tr w:rsidR="00A4021A" w:rsidRPr="004549BF" w14:paraId="5B640E5A"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D6813DF" w14:textId="77777777" w:rsidR="00A4021A" w:rsidRPr="002D4B10" w:rsidRDefault="00A4021A" w:rsidP="00C50FCE">
            <w:pPr>
              <w:rPr>
                <w:color w:val="000000"/>
              </w:rPr>
            </w:pPr>
            <w:r>
              <w:rPr>
                <w:color w:val="000000"/>
              </w:rPr>
              <w:t>255.</w:t>
            </w:r>
          </w:p>
        </w:tc>
        <w:tc>
          <w:tcPr>
            <w:tcW w:w="4157" w:type="dxa"/>
            <w:tcBorders>
              <w:top w:val="nil"/>
              <w:left w:val="nil"/>
              <w:bottom w:val="single" w:sz="8" w:space="0" w:color="000000"/>
              <w:right w:val="single" w:sz="8" w:space="0" w:color="000000"/>
            </w:tcBorders>
            <w:shd w:val="clear" w:color="000000" w:fill="FFFFFF"/>
            <w:vAlign w:val="bottom"/>
            <w:hideMark/>
          </w:tcPr>
          <w:p w14:paraId="4CCF4F71" w14:textId="77777777" w:rsidR="00A4021A" w:rsidRPr="002D4B10" w:rsidRDefault="00A4021A" w:rsidP="00C50FCE">
            <w:pPr>
              <w:rPr>
                <w:color w:val="000000"/>
              </w:rPr>
            </w:pPr>
            <w:r>
              <w:rPr>
                <w:color w:val="000000"/>
              </w:rPr>
              <w:t>ZSZYWKI,GALWANIZOWANE, OSTRZONE 23/15 XL  OP. 1000 SZT.</w:t>
            </w:r>
          </w:p>
        </w:tc>
        <w:tc>
          <w:tcPr>
            <w:tcW w:w="975" w:type="dxa"/>
            <w:tcBorders>
              <w:top w:val="nil"/>
              <w:left w:val="nil"/>
              <w:bottom w:val="single" w:sz="8" w:space="0" w:color="000000"/>
              <w:right w:val="single" w:sz="8" w:space="0" w:color="000000"/>
            </w:tcBorders>
            <w:shd w:val="clear" w:color="000000" w:fill="FFFFFF"/>
            <w:vAlign w:val="bottom"/>
            <w:hideMark/>
          </w:tcPr>
          <w:p w14:paraId="48277E96" w14:textId="77777777" w:rsidR="00A4021A" w:rsidRPr="002D4B10" w:rsidRDefault="00A4021A" w:rsidP="00C50FCE">
            <w:pPr>
              <w:jc w:val="right"/>
              <w:rPr>
                <w:color w:val="000000"/>
              </w:rPr>
            </w:pPr>
            <w:r>
              <w:rPr>
                <w:color w:val="000000"/>
              </w:rPr>
              <w:t>20</w:t>
            </w:r>
          </w:p>
        </w:tc>
        <w:tc>
          <w:tcPr>
            <w:tcW w:w="1612" w:type="dxa"/>
            <w:tcBorders>
              <w:top w:val="nil"/>
              <w:left w:val="nil"/>
              <w:bottom w:val="single" w:sz="8" w:space="0" w:color="000000"/>
              <w:right w:val="single" w:sz="8" w:space="0" w:color="000000"/>
            </w:tcBorders>
            <w:shd w:val="clear" w:color="000000" w:fill="FFFFFF"/>
            <w:vAlign w:val="bottom"/>
          </w:tcPr>
          <w:p w14:paraId="2E3026D8" w14:textId="58D9FB19"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84F0AF5" w14:textId="77777777" w:rsidR="00A4021A" w:rsidRPr="002D4B10" w:rsidRDefault="00A4021A" w:rsidP="00C50FCE">
            <w:pPr>
              <w:jc w:val="right"/>
              <w:rPr>
                <w:color w:val="000000"/>
              </w:rPr>
            </w:pPr>
          </w:p>
        </w:tc>
      </w:tr>
      <w:tr w:rsidR="00A4021A" w:rsidRPr="004549BF" w14:paraId="55F05E02"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8877920" w14:textId="77777777" w:rsidR="00A4021A" w:rsidRPr="002D4B10" w:rsidRDefault="00A4021A" w:rsidP="00C50FCE">
            <w:pPr>
              <w:rPr>
                <w:color w:val="000000"/>
              </w:rPr>
            </w:pPr>
            <w:r>
              <w:rPr>
                <w:color w:val="000000"/>
              </w:rPr>
              <w:t>256.</w:t>
            </w:r>
          </w:p>
        </w:tc>
        <w:tc>
          <w:tcPr>
            <w:tcW w:w="4157" w:type="dxa"/>
            <w:tcBorders>
              <w:top w:val="nil"/>
              <w:left w:val="nil"/>
              <w:bottom w:val="single" w:sz="8" w:space="0" w:color="000000"/>
              <w:right w:val="single" w:sz="8" w:space="0" w:color="000000"/>
            </w:tcBorders>
            <w:shd w:val="clear" w:color="000000" w:fill="FFFFFF"/>
            <w:vAlign w:val="bottom"/>
            <w:hideMark/>
          </w:tcPr>
          <w:p w14:paraId="703E7FB6" w14:textId="77777777" w:rsidR="00A4021A" w:rsidRPr="002D4B10" w:rsidRDefault="00A4021A" w:rsidP="00C50FCE">
            <w:pPr>
              <w:rPr>
                <w:color w:val="000000"/>
              </w:rPr>
            </w:pPr>
            <w:r>
              <w:rPr>
                <w:color w:val="000000"/>
              </w:rPr>
              <w:t>ZSZYWKI,GALWANIZOWANE, OSTRZONE 23/10  OP. 1000 SZT.</w:t>
            </w:r>
          </w:p>
        </w:tc>
        <w:tc>
          <w:tcPr>
            <w:tcW w:w="975" w:type="dxa"/>
            <w:tcBorders>
              <w:top w:val="nil"/>
              <w:left w:val="nil"/>
              <w:bottom w:val="single" w:sz="8" w:space="0" w:color="000000"/>
              <w:right w:val="single" w:sz="8" w:space="0" w:color="000000"/>
            </w:tcBorders>
            <w:shd w:val="clear" w:color="000000" w:fill="FFFFFF"/>
            <w:vAlign w:val="bottom"/>
            <w:hideMark/>
          </w:tcPr>
          <w:p w14:paraId="28B66713" w14:textId="77777777" w:rsidR="00A4021A" w:rsidRPr="002D4B10" w:rsidRDefault="00A4021A" w:rsidP="00C50FCE">
            <w:pPr>
              <w:jc w:val="right"/>
              <w:rPr>
                <w:color w:val="000000"/>
              </w:rPr>
            </w:pPr>
            <w:r>
              <w:rPr>
                <w:color w:val="000000"/>
              </w:rPr>
              <w:t>20</w:t>
            </w:r>
          </w:p>
        </w:tc>
        <w:tc>
          <w:tcPr>
            <w:tcW w:w="1612" w:type="dxa"/>
            <w:tcBorders>
              <w:top w:val="nil"/>
              <w:left w:val="nil"/>
              <w:bottom w:val="single" w:sz="8" w:space="0" w:color="000000"/>
              <w:right w:val="single" w:sz="8" w:space="0" w:color="000000"/>
            </w:tcBorders>
            <w:shd w:val="clear" w:color="000000" w:fill="FFFFFF"/>
            <w:vAlign w:val="bottom"/>
          </w:tcPr>
          <w:p w14:paraId="789D046A" w14:textId="3D82C7C6"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ABF3F68" w14:textId="77777777" w:rsidR="00A4021A" w:rsidRPr="002D4B10" w:rsidRDefault="00A4021A" w:rsidP="00C50FCE">
            <w:pPr>
              <w:jc w:val="right"/>
              <w:rPr>
                <w:color w:val="000000"/>
              </w:rPr>
            </w:pPr>
          </w:p>
        </w:tc>
      </w:tr>
      <w:tr w:rsidR="00A4021A" w:rsidRPr="004549BF" w14:paraId="5EB51469"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1535BC8" w14:textId="77777777" w:rsidR="00A4021A" w:rsidRPr="002D4B10" w:rsidRDefault="00A4021A" w:rsidP="00C50FCE">
            <w:pPr>
              <w:rPr>
                <w:color w:val="000000"/>
              </w:rPr>
            </w:pPr>
            <w:r>
              <w:rPr>
                <w:color w:val="000000"/>
              </w:rPr>
              <w:t>257.</w:t>
            </w:r>
          </w:p>
        </w:tc>
        <w:tc>
          <w:tcPr>
            <w:tcW w:w="4157" w:type="dxa"/>
            <w:tcBorders>
              <w:top w:val="nil"/>
              <w:left w:val="nil"/>
              <w:bottom w:val="single" w:sz="8" w:space="0" w:color="000000"/>
              <w:right w:val="single" w:sz="8" w:space="0" w:color="000000"/>
            </w:tcBorders>
            <w:shd w:val="clear" w:color="000000" w:fill="FFFFFF"/>
            <w:vAlign w:val="bottom"/>
            <w:hideMark/>
          </w:tcPr>
          <w:p w14:paraId="75F4AE17" w14:textId="77777777" w:rsidR="00A4021A" w:rsidRPr="002D4B10" w:rsidRDefault="00A4021A" w:rsidP="00C50FCE">
            <w:pPr>
              <w:rPr>
                <w:color w:val="000000"/>
              </w:rPr>
            </w:pPr>
            <w:r>
              <w:rPr>
                <w:color w:val="000000"/>
              </w:rPr>
              <w:t>ZSZYWKI, GALWANIZOWANE, OSTRZONE 24/8 OP. 1000 SZT.</w:t>
            </w:r>
          </w:p>
        </w:tc>
        <w:tc>
          <w:tcPr>
            <w:tcW w:w="975" w:type="dxa"/>
            <w:tcBorders>
              <w:top w:val="nil"/>
              <w:left w:val="nil"/>
              <w:bottom w:val="single" w:sz="8" w:space="0" w:color="000000"/>
              <w:right w:val="single" w:sz="8" w:space="0" w:color="000000"/>
            </w:tcBorders>
            <w:shd w:val="clear" w:color="000000" w:fill="FFFFFF"/>
            <w:vAlign w:val="bottom"/>
            <w:hideMark/>
          </w:tcPr>
          <w:p w14:paraId="46C7AF87"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75A5A721" w14:textId="5D36BAAA"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F099C10" w14:textId="77777777" w:rsidR="00A4021A" w:rsidRPr="002D4B10" w:rsidRDefault="00A4021A" w:rsidP="00C50FCE">
            <w:pPr>
              <w:jc w:val="right"/>
              <w:rPr>
                <w:color w:val="000000"/>
              </w:rPr>
            </w:pPr>
          </w:p>
        </w:tc>
      </w:tr>
      <w:tr w:rsidR="00A4021A" w:rsidRPr="004549BF" w14:paraId="4137527C"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3DCF10F" w14:textId="77777777" w:rsidR="00A4021A" w:rsidRPr="002D4B10" w:rsidRDefault="00A4021A" w:rsidP="00C50FCE">
            <w:pPr>
              <w:rPr>
                <w:color w:val="000000"/>
              </w:rPr>
            </w:pPr>
            <w:r>
              <w:rPr>
                <w:color w:val="000000"/>
              </w:rPr>
              <w:t>258.</w:t>
            </w:r>
          </w:p>
        </w:tc>
        <w:tc>
          <w:tcPr>
            <w:tcW w:w="4157" w:type="dxa"/>
            <w:tcBorders>
              <w:top w:val="nil"/>
              <w:left w:val="nil"/>
              <w:bottom w:val="single" w:sz="8" w:space="0" w:color="000000"/>
              <w:right w:val="single" w:sz="8" w:space="0" w:color="000000"/>
            </w:tcBorders>
            <w:shd w:val="clear" w:color="000000" w:fill="FFFFFF"/>
            <w:vAlign w:val="bottom"/>
            <w:hideMark/>
          </w:tcPr>
          <w:p w14:paraId="2E18C263" w14:textId="77777777" w:rsidR="00A4021A" w:rsidRPr="002D4B10" w:rsidRDefault="00A4021A" w:rsidP="00C50FCE">
            <w:pPr>
              <w:rPr>
                <w:color w:val="000000"/>
              </w:rPr>
            </w:pPr>
            <w:r>
              <w:rPr>
                <w:color w:val="000000"/>
              </w:rPr>
              <w:t>ZSZYWKI, GALWANIZOWANE, OSTRZONE 24/10 OP. 1000 SZT.</w:t>
            </w:r>
          </w:p>
        </w:tc>
        <w:tc>
          <w:tcPr>
            <w:tcW w:w="975" w:type="dxa"/>
            <w:tcBorders>
              <w:top w:val="nil"/>
              <w:left w:val="nil"/>
              <w:bottom w:val="single" w:sz="8" w:space="0" w:color="000000"/>
              <w:right w:val="single" w:sz="8" w:space="0" w:color="000000"/>
            </w:tcBorders>
            <w:shd w:val="clear" w:color="000000" w:fill="FFFFFF"/>
            <w:vAlign w:val="bottom"/>
            <w:hideMark/>
          </w:tcPr>
          <w:p w14:paraId="06E62610"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464EDBF9" w14:textId="17A3ED64"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A59C715" w14:textId="77777777" w:rsidR="00A4021A" w:rsidRPr="002D4B10" w:rsidRDefault="00A4021A" w:rsidP="00C50FCE">
            <w:pPr>
              <w:jc w:val="right"/>
              <w:rPr>
                <w:color w:val="000000"/>
              </w:rPr>
            </w:pPr>
          </w:p>
        </w:tc>
      </w:tr>
      <w:tr w:rsidR="00A4021A" w:rsidRPr="004549BF" w14:paraId="77301AEC"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264416F" w14:textId="77777777" w:rsidR="00A4021A" w:rsidRPr="002D4B10" w:rsidRDefault="00A4021A" w:rsidP="00C50FCE">
            <w:pPr>
              <w:rPr>
                <w:color w:val="000000"/>
              </w:rPr>
            </w:pPr>
            <w:r>
              <w:rPr>
                <w:color w:val="000000"/>
              </w:rPr>
              <w:t>259.</w:t>
            </w:r>
          </w:p>
        </w:tc>
        <w:tc>
          <w:tcPr>
            <w:tcW w:w="4157" w:type="dxa"/>
            <w:tcBorders>
              <w:top w:val="nil"/>
              <w:left w:val="nil"/>
              <w:bottom w:val="single" w:sz="8" w:space="0" w:color="000000"/>
              <w:right w:val="single" w:sz="8" w:space="0" w:color="000000"/>
            </w:tcBorders>
            <w:shd w:val="clear" w:color="000000" w:fill="FFFFFF"/>
            <w:vAlign w:val="bottom"/>
            <w:hideMark/>
          </w:tcPr>
          <w:p w14:paraId="5B2EDF64" w14:textId="77777777" w:rsidR="00A4021A" w:rsidRPr="002D4B10" w:rsidRDefault="00A4021A" w:rsidP="00C50FCE">
            <w:pPr>
              <w:rPr>
                <w:color w:val="000000"/>
              </w:rPr>
            </w:pPr>
            <w:r>
              <w:rPr>
                <w:color w:val="000000"/>
              </w:rPr>
              <w:t>ZSZYWKI, GALWANIZOWANE, OSTRZONE 23/13 OP. 1000 SZT.</w:t>
            </w:r>
          </w:p>
        </w:tc>
        <w:tc>
          <w:tcPr>
            <w:tcW w:w="975" w:type="dxa"/>
            <w:tcBorders>
              <w:top w:val="nil"/>
              <w:left w:val="nil"/>
              <w:bottom w:val="single" w:sz="8" w:space="0" w:color="000000"/>
              <w:right w:val="single" w:sz="8" w:space="0" w:color="000000"/>
            </w:tcBorders>
            <w:shd w:val="clear" w:color="000000" w:fill="FFFFFF"/>
            <w:vAlign w:val="bottom"/>
            <w:hideMark/>
          </w:tcPr>
          <w:p w14:paraId="303CF5A5"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2DA87E27" w14:textId="06D6E2CF"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3FC7563" w14:textId="77777777" w:rsidR="00A4021A" w:rsidRPr="002D4B10" w:rsidRDefault="00A4021A" w:rsidP="00C50FCE">
            <w:pPr>
              <w:jc w:val="right"/>
              <w:rPr>
                <w:color w:val="000000"/>
              </w:rPr>
            </w:pPr>
          </w:p>
        </w:tc>
      </w:tr>
      <w:tr w:rsidR="00A4021A" w:rsidRPr="004549BF" w14:paraId="23CE8DF2" w14:textId="77777777" w:rsidTr="00AC3727">
        <w:trPr>
          <w:gridBefore w:val="1"/>
          <w:gridAfter w:val="1"/>
          <w:wBefore w:w="10" w:type="dxa"/>
          <w:wAfter w:w="8" w:type="dxa"/>
          <w:trHeight w:val="5"/>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B85C646" w14:textId="77777777" w:rsidR="00A4021A" w:rsidRPr="002D4B10" w:rsidRDefault="00A4021A" w:rsidP="00C50FCE">
            <w:pPr>
              <w:rPr>
                <w:color w:val="000000"/>
              </w:rPr>
            </w:pPr>
            <w:r>
              <w:rPr>
                <w:color w:val="000000"/>
              </w:rPr>
              <w:lastRenderedPageBreak/>
              <w:t>260.</w:t>
            </w:r>
          </w:p>
        </w:tc>
        <w:tc>
          <w:tcPr>
            <w:tcW w:w="4157" w:type="dxa"/>
            <w:tcBorders>
              <w:top w:val="nil"/>
              <w:left w:val="nil"/>
              <w:bottom w:val="single" w:sz="8" w:space="0" w:color="000000"/>
              <w:right w:val="single" w:sz="8" w:space="0" w:color="000000"/>
            </w:tcBorders>
            <w:shd w:val="clear" w:color="000000" w:fill="FFFFFF"/>
            <w:vAlign w:val="bottom"/>
            <w:hideMark/>
          </w:tcPr>
          <w:p w14:paraId="26142CB2" w14:textId="77777777" w:rsidR="00A4021A" w:rsidRPr="002D4B10" w:rsidRDefault="00A4021A" w:rsidP="00C50FCE">
            <w:pPr>
              <w:rPr>
                <w:color w:val="000000"/>
              </w:rPr>
            </w:pPr>
            <w:r>
              <w:rPr>
                <w:color w:val="000000"/>
              </w:rPr>
              <w:t>ROZSZYWACZ</w:t>
            </w:r>
          </w:p>
        </w:tc>
        <w:tc>
          <w:tcPr>
            <w:tcW w:w="975" w:type="dxa"/>
            <w:tcBorders>
              <w:top w:val="nil"/>
              <w:left w:val="nil"/>
              <w:bottom w:val="single" w:sz="8" w:space="0" w:color="000000"/>
              <w:right w:val="single" w:sz="8" w:space="0" w:color="000000"/>
            </w:tcBorders>
            <w:shd w:val="clear" w:color="000000" w:fill="FFFFFF"/>
            <w:vAlign w:val="bottom"/>
            <w:hideMark/>
          </w:tcPr>
          <w:p w14:paraId="6F036428" w14:textId="77777777" w:rsidR="00A4021A" w:rsidRPr="002D4B10" w:rsidRDefault="00A4021A" w:rsidP="00C50FCE">
            <w:pPr>
              <w:jc w:val="right"/>
              <w:rPr>
                <w:color w:val="000000"/>
              </w:rPr>
            </w:pPr>
            <w:r>
              <w:rPr>
                <w:color w:val="000000"/>
              </w:rPr>
              <w:t>30</w:t>
            </w:r>
          </w:p>
        </w:tc>
        <w:tc>
          <w:tcPr>
            <w:tcW w:w="1612" w:type="dxa"/>
            <w:tcBorders>
              <w:top w:val="nil"/>
              <w:left w:val="nil"/>
              <w:bottom w:val="single" w:sz="8" w:space="0" w:color="000000"/>
              <w:right w:val="single" w:sz="8" w:space="0" w:color="000000"/>
            </w:tcBorders>
            <w:shd w:val="clear" w:color="000000" w:fill="FFFFFF"/>
            <w:vAlign w:val="bottom"/>
          </w:tcPr>
          <w:p w14:paraId="702634E9" w14:textId="7CC7CBA1"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4C8BB85" w14:textId="77777777" w:rsidR="00A4021A" w:rsidRPr="002D4B10" w:rsidRDefault="00A4021A" w:rsidP="00C50FCE">
            <w:pPr>
              <w:jc w:val="right"/>
              <w:rPr>
                <w:color w:val="000000"/>
              </w:rPr>
            </w:pPr>
          </w:p>
        </w:tc>
      </w:tr>
      <w:tr w:rsidR="00A4021A" w:rsidRPr="004549BF" w14:paraId="39069634"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6285255" w14:textId="77777777" w:rsidR="00A4021A" w:rsidRPr="002D4B10" w:rsidRDefault="00A4021A" w:rsidP="00C50FCE">
            <w:pPr>
              <w:rPr>
                <w:color w:val="000000"/>
              </w:rPr>
            </w:pPr>
            <w:r>
              <w:rPr>
                <w:color w:val="000000"/>
              </w:rPr>
              <w:t>261.</w:t>
            </w:r>
          </w:p>
        </w:tc>
        <w:tc>
          <w:tcPr>
            <w:tcW w:w="4157" w:type="dxa"/>
            <w:tcBorders>
              <w:top w:val="nil"/>
              <w:left w:val="nil"/>
              <w:bottom w:val="single" w:sz="8" w:space="0" w:color="000000"/>
              <w:right w:val="single" w:sz="8" w:space="0" w:color="000000"/>
            </w:tcBorders>
            <w:shd w:val="clear" w:color="000000" w:fill="FFFFFF"/>
            <w:vAlign w:val="bottom"/>
            <w:hideMark/>
          </w:tcPr>
          <w:p w14:paraId="13EB636B" w14:textId="77777777" w:rsidR="00A4021A" w:rsidRPr="002D4B10" w:rsidRDefault="00A4021A" w:rsidP="00C50FCE">
            <w:pPr>
              <w:rPr>
                <w:color w:val="000000"/>
              </w:rPr>
            </w:pPr>
            <w:r>
              <w:rPr>
                <w:color w:val="000000"/>
              </w:rPr>
              <w:t>SZNUREK MIN. 120M WYTRZYMAŁOŚĆ 31KG</w:t>
            </w:r>
          </w:p>
        </w:tc>
        <w:tc>
          <w:tcPr>
            <w:tcW w:w="975" w:type="dxa"/>
            <w:tcBorders>
              <w:top w:val="nil"/>
              <w:left w:val="nil"/>
              <w:bottom w:val="single" w:sz="8" w:space="0" w:color="000000"/>
              <w:right w:val="single" w:sz="8" w:space="0" w:color="000000"/>
            </w:tcBorders>
            <w:shd w:val="clear" w:color="000000" w:fill="FFFFFF"/>
            <w:vAlign w:val="bottom"/>
            <w:hideMark/>
          </w:tcPr>
          <w:p w14:paraId="4851BFDC"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033A3969" w14:textId="17DBD4A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BB9267E" w14:textId="77777777" w:rsidR="00A4021A" w:rsidRPr="002D4B10" w:rsidRDefault="00A4021A" w:rsidP="00C50FCE">
            <w:pPr>
              <w:jc w:val="right"/>
              <w:rPr>
                <w:color w:val="000000"/>
              </w:rPr>
            </w:pPr>
          </w:p>
        </w:tc>
      </w:tr>
      <w:tr w:rsidR="00A4021A" w:rsidRPr="004549BF" w14:paraId="40175ECE"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CBD1EFC" w14:textId="77777777" w:rsidR="00A4021A" w:rsidRPr="002D4B10" w:rsidRDefault="00A4021A" w:rsidP="00C50FCE">
            <w:pPr>
              <w:rPr>
                <w:color w:val="000000"/>
              </w:rPr>
            </w:pPr>
            <w:r>
              <w:rPr>
                <w:color w:val="000000"/>
              </w:rPr>
              <w:t>262.</w:t>
            </w:r>
          </w:p>
        </w:tc>
        <w:tc>
          <w:tcPr>
            <w:tcW w:w="4157" w:type="dxa"/>
            <w:tcBorders>
              <w:top w:val="nil"/>
              <w:left w:val="nil"/>
              <w:bottom w:val="single" w:sz="8" w:space="0" w:color="000000"/>
              <w:right w:val="single" w:sz="8" w:space="0" w:color="000000"/>
            </w:tcBorders>
            <w:shd w:val="clear" w:color="000000" w:fill="FFFFFF"/>
            <w:vAlign w:val="bottom"/>
            <w:hideMark/>
          </w:tcPr>
          <w:p w14:paraId="0E5A7813" w14:textId="77777777" w:rsidR="00A4021A" w:rsidRPr="002D4B10" w:rsidRDefault="00A4021A" w:rsidP="00C50FCE">
            <w:pPr>
              <w:rPr>
                <w:color w:val="000000"/>
              </w:rPr>
            </w:pPr>
            <w:r>
              <w:rPr>
                <w:color w:val="000000"/>
              </w:rPr>
              <w:t>KLIPSY DO PAPIERU 19MM    OP. 12 SZT.</w:t>
            </w:r>
          </w:p>
        </w:tc>
        <w:tc>
          <w:tcPr>
            <w:tcW w:w="975" w:type="dxa"/>
            <w:tcBorders>
              <w:top w:val="nil"/>
              <w:left w:val="nil"/>
              <w:bottom w:val="single" w:sz="8" w:space="0" w:color="000000"/>
              <w:right w:val="single" w:sz="8" w:space="0" w:color="000000"/>
            </w:tcBorders>
            <w:shd w:val="clear" w:color="000000" w:fill="FFFFFF"/>
            <w:vAlign w:val="bottom"/>
            <w:hideMark/>
          </w:tcPr>
          <w:p w14:paraId="3FBD322A" w14:textId="77777777" w:rsidR="00A4021A" w:rsidRPr="002D4B10" w:rsidRDefault="00A4021A" w:rsidP="00C50FCE">
            <w:pPr>
              <w:jc w:val="right"/>
              <w:rPr>
                <w:color w:val="000000"/>
              </w:rPr>
            </w:pPr>
            <w:r>
              <w:rPr>
                <w:color w:val="000000"/>
              </w:rPr>
              <w:t>150</w:t>
            </w:r>
          </w:p>
        </w:tc>
        <w:tc>
          <w:tcPr>
            <w:tcW w:w="1612" w:type="dxa"/>
            <w:tcBorders>
              <w:top w:val="nil"/>
              <w:left w:val="nil"/>
              <w:bottom w:val="single" w:sz="8" w:space="0" w:color="000000"/>
              <w:right w:val="single" w:sz="8" w:space="0" w:color="000000"/>
            </w:tcBorders>
            <w:shd w:val="clear" w:color="000000" w:fill="FFFFFF"/>
            <w:vAlign w:val="bottom"/>
          </w:tcPr>
          <w:p w14:paraId="583A571D" w14:textId="677ACDFB"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12CD5EA" w14:textId="77777777" w:rsidR="00A4021A" w:rsidRPr="002D4B10" w:rsidRDefault="00A4021A" w:rsidP="00C50FCE">
            <w:pPr>
              <w:jc w:val="right"/>
              <w:rPr>
                <w:color w:val="000000"/>
              </w:rPr>
            </w:pPr>
          </w:p>
        </w:tc>
      </w:tr>
      <w:tr w:rsidR="00A4021A" w:rsidRPr="004549BF" w14:paraId="52F8A784"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B9CD4C8" w14:textId="77777777" w:rsidR="00A4021A" w:rsidRPr="002D4B10" w:rsidRDefault="00A4021A" w:rsidP="00C50FCE">
            <w:pPr>
              <w:rPr>
                <w:color w:val="000000"/>
              </w:rPr>
            </w:pPr>
            <w:r>
              <w:rPr>
                <w:color w:val="000000"/>
              </w:rPr>
              <w:t>263.</w:t>
            </w:r>
          </w:p>
        </w:tc>
        <w:tc>
          <w:tcPr>
            <w:tcW w:w="4157" w:type="dxa"/>
            <w:tcBorders>
              <w:top w:val="nil"/>
              <w:left w:val="nil"/>
              <w:bottom w:val="single" w:sz="8" w:space="0" w:color="000000"/>
              <w:right w:val="single" w:sz="8" w:space="0" w:color="000000"/>
            </w:tcBorders>
            <w:shd w:val="clear" w:color="000000" w:fill="FFFFFF"/>
            <w:vAlign w:val="bottom"/>
            <w:hideMark/>
          </w:tcPr>
          <w:p w14:paraId="2A9BF598" w14:textId="77777777" w:rsidR="00A4021A" w:rsidRPr="002D4B10" w:rsidRDefault="00A4021A" w:rsidP="00C50FCE">
            <w:pPr>
              <w:rPr>
                <w:color w:val="000000"/>
              </w:rPr>
            </w:pPr>
            <w:r>
              <w:rPr>
                <w:color w:val="000000"/>
              </w:rPr>
              <w:t>KLIPSY DO PAPIERU 25MM   OP. 12 SZT.</w:t>
            </w:r>
          </w:p>
        </w:tc>
        <w:tc>
          <w:tcPr>
            <w:tcW w:w="975" w:type="dxa"/>
            <w:tcBorders>
              <w:top w:val="nil"/>
              <w:left w:val="nil"/>
              <w:bottom w:val="single" w:sz="8" w:space="0" w:color="000000"/>
              <w:right w:val="single" w:sz="8" w:space="0" w:color="000000"/>
            </w:tcBorders>
            <w:shd w:val="clear" w:color="000000" w:fill="FFFFFF"/>
            <w:vAlign w:val="bottom"/>
            <w:hideMark/>
          </w:tcPr>
          <w:p w14:paraId="3C298224" w14:textId="77777777" w:rsidR="00A4021A" w:rsidRPr="002D4B10" w:rsidRDefault="00A4021A" w:rsidP="00C50FCE">
            <w:pPr>
              <w:jc w:val="right"/>
              <w:rPr>
                <w:color w:val="000000"/>
              </w:rPr>
            </w:pPr>
            <w:r>
              <w:rPr>
                <w:color w:val="000000"/>
              </w:rPr>
              <w:t>150</w:t>
            </w:r>
          </w:p>
        </w:tc>
        <w:tc>
          <w:tcPr>
            <w:tcW w:w="1612" w:type="dxa"/>
            <w:tcBorders>
              <w:top w:val="nil"/>
              <w:left w:val="nil"/>
              <w:bottom w:val="single" w:sz="8" w:space="0" w:color="000000"/>
              <w:right w:val="single" w:sz="8" w:space="0" w:color="000000"/>
            </w:tcBorders>
            <w:shd w:val="clear" w:color="000000" w:fill="FFFFFF"/>
            <w:vAlign w:val="bottom"/>
          </w:tcPr>
          <w:p w14:paraId="1F726237" w14:textId="6D3D0DEB"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22EA83C" w14:textId="77777777" w:rsidR="00A4021A" w:rsidRPr="002D4B10" w:rsidRDefault="00A4021A" w:rsidP="00C50FCE">
            <w:pPr>
              <w:jc w:val="right"/>
              <w:rPr>
                <w:color w:val="000000"/>
              </w:rPr>
            </w:pPr>
          </w:p>
        </w:tc>
      </w:tr>
      <w:tr w:rsidR="00A4021A" w:rsidRPr="004549BF" w14:paraId="66B061C1"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83F42C2" w14:textId="77777777" w:rsidR="00A4021A" w:rsidRPr="002D4B10" w:rsidRDefault="00A4021A" w:rsidP="00C50FCE">
            <w:pPr>
              <w:rPr>
                <w:color w:val="000000"/>
              </w:rPr>
            </w:pPr>
            <w:r>
              <w:rPr>
                <w:color w:val="000000"/>
              </w:rPr>
              <w:t>264.</w:t>
            </w:r>
          </w:p>
        </w:tc>
        <w:tc>
          <w:tcPr>
            <w:tcW w:w="4157" w:type="dxa"/>
            <w:tcBorders>
              <w:top w:val="nil"/>
              <w:left w:val="nil"/>
              <w:bottom w:val="single" w:sz="8" w:space="0" w:color="000000"/>
              <w:right w:val="single" w:sz="8" w:space="0" w:color="000000"/>
            </w:tcBorders>
            <w:shd w:val="clear" w:color="000000" w:fill="FFFFFF"/>
            <w:vAlign w:val="bottom"/>
            <w:hideMark/>
          </w:tcPr>
          <w:p w14:paraId="1DF0C1C1" w14:textId="77777777" w:rsidR="00A4021A" w:rsidRPr="002D4B10" w:rsidRDefault="00A4021A" w:rsidP="00C50FCE">
            <w:pPr>
              <w:rPr>
                <w:color w:val="000000"/>
              </w:rPr>
            </w:pPr>
            <w:r>
              <w:rPr>
                <w:color w:val="000000"/>
              </w:rPr>
              <w:t>KLIPSY DO PAPIERU 32MM   OP. 12 SZT.</w:t>
            </w:r>
          </w:p>
        </w:tc>
        <w:tc>
          <w:tcPr>
            <w:tcW w:w="975" w:type="dxa"/>
            <w:tcBorders>
              <w:top w:val="nil"/>
              <w:left w:val="nil"/>
              <w:bottom w:val="single" w:sz="8" w:space="0" w:color="000000"/>
              <w:right w:val="single" w:sz="8" w:space="0" w:color="000000"/>
            </w:tcBorders>
            <w:shd w:val="clear" w:color="000000" w:fill="FFFFFF"/>
            <w:vAlign w:val="bottom"/>
            <w:hideMark/>
          </w:tcPr>
          <w:p w14:paraId="3845C236" w14:textId="77777777" w:rsidR="00A4021A" w:rsidRPr="002D4B10" w:rsidRDefault="00A4021A" w:rsidP="00C50FCE">
            <w:pPr>
              <w:jc w:val="right"/>
              <w:rPr>
                <w:color w:val="000000"/>
              </w:rPr>
            </w:pPr>
            <w:r>
              <w:rPr>
                <w:color w:val="000000"/>
              </w:rPr>
              <w:t>150</w:t>
            </w:r>
          </w:p>
        </w:tc>
        <w:tc>
          <w:tcPr>
            <w:tcW w:w="1612" w:type="dxa"/>
            <w:tcBorders>
              <w:top w:val="nil"/>
              <w:left w:val="nil"/>
              <w:bottom w:val="single" w:sz="8" w:space="0" w:color="000000"/>
              <w:right w:val="single" w:sz="8" w:space="0" w:color="000000"/>
            </w:tcBorders>
            <w:shd w:val="clear" w:color="000000" w:fill="FFFFFF"/>
            <w:vAlign w:val="bottom"/>
          </w:tcPr>
          <w:p w14:paraId="673854D3" w14:textId="5A4BD440"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71B203B" w14:textId="77777777" w:rsidR="00A4021A" w:rsidRPr="002D4B10" w:rsidRDefault="00A4021A" w:rsidP="00C50FCE">
            <w:pPr>
              <w:jc w:val="right"/>
              <w:rPr>
                <w:color w:val="000000"/>
              </w:rPr>
            </w:pPr>
          </w:p>
        </w:tc>
      </w:tr>
      <w:tr w:rsidR="00A4021A" w:rsidRPr="004549BF" w14:paraId="04AD3D0C"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7A31FBA" w14:textId="77777777" w:rsidR="00A4021A" w:rsidRPr="002D4B10" w:rsidRDefault="00A4021A" w:rsidP="00C50FCE">
            <w:pPr>
              <w:rPr>
                <w:color w:val="000000"/>
              </w:rPr>
            </w:pPr>
            <w:r>
              <w:rPr>
                <w:color w:val="000000"/>
              </w:rPr>
              <w:t>265.</w:t>
            </w:r>
          </w:p>
        </w:tc>
        <w:tc>
          <w:tcPr>
            <w:tcW w:w="4157" w:type="dxa"/>
            <w:tcBorders>
              <w:top w:val="nil"/>
              <w:left w:val="nil"/>
              <w:bottom w:val="single" w:sz="8" w:space="0" w:color="000000"/>
              <w:right w:val="single" w:sz="8" w:space="0" w:color="000000"/>
            </w:tcBorders>
            <w:shd w:val="clear" w:color="000000" w:fill="FFFFFF"/>
            <w:vAlign w:val="bottom"/>
            <w:hideMark/>
          </w:tcPr>
          <w:p w14:paraId="6804EAA6" w14:textId="77777777" w:rsidR="00A4021A" w:rsidRPr="002D4B10" w:rsidRDefault="00A4021A" w:rsidP="00C50FCE">
            <w:pPr>
              <w:rPr>
                <w:color w:val="000000"/>
              </w:rPr>
            </w:pPr>
            <w:r>
              <w:rPr>
                <w:color w:val="000000"/>
              </w:rPr>
              <w:t>KLIPSY DO PAPIERU 41MM   OP. 12 SZT.</w:t>
            </w:r>
          </w:p>
        </w:tc>
        <w:tc>
          <w:tcPr>
            <w:tcW w:w="975" w:type="dxa"/>
            <w:tcBorders>
              <w:top w:val="nil"/>
              <w:left w:val="nil"/>
              <w:bottom w:val="single" w:sz="8" w:space="0" w:color="000000"/>
              <w:right w:val="single" w:sz="8" w:space="0" w:color="000000"/>
            </w:tcBorders>
            <w:shd w:val="clear" w:color="000000" w:fill="FFFFFF"/>
            <w:vAlign w:val="bottom"/>
            <w:hideMark/>
          </w:tcPr>
          <w:p w14:paraId="1FAAD878"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783F383A" w14:textId="2A1A7A09"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C5CF199" w14:textId="77777777" w:rsidR="00A4021A" w:rsidRPr="002D4B10" w:rsidRDefault="00A4021A" w:rsidP="00C50FCE">
            <w:pPr>
              <w:jc w:val="right"/>
              <w:rPr>
                <w:color w:val="000000"/>
              </w:rPr>
            </w:pPr>
          </w:p>
        </w:tc>
      </w:tr>
      <w:tr w:rsidR="00A4021A" w:rsidRPr="004549BF" w14:paraId="602CB68C"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50BAD43" w14:textId="77777777" w:rsidR="00A4021A" w:rsidRPr="002D4B10" w:rsidRDefault="00A4021A" w:rsidP="00C50FCE">
            <w:pPr>
              <w:rPr>
                <w:color w:val="000000"/>
              </w:rPr>
            </w:pPr>
            <w:r>
              <w:rPr>
                <w:color w:val="000000"/>
              </w:rPr>
              <w:t>266.</w:t>
            </w:r>
          </w:p>
        </w:tc>
        <w:tc>
          <w:tcPr>
            <w:tcW w:w="4157" w:type="dxa"/>
            <w:tcBorders>
              <w:top w:val="nil"/>
              <w:left w:val="nil"/>
              <w:bottom w:val="single" w:sz="8" w:space="0" w:color="000000"/>
              <w:right w:val="single" w:sz="8" w:space="0" w:color="000000"/>
            </w:tcBorders>
            <w:shd w:val="clear" w:color="000000" w:fill="FFFFFF"/>
            <w:vAlign w:val="bottom"/>
            <w:hideMark/>
          </w:tcPr>
          <w:p w14:paraId="2C0283C9" w14:textId="77777777" w:rsidR="00A4021A" w:rsidRPr="002D4B10" w:rsidRDefault="00A4021A" w:rsidP="00C50FCE">
            <w:pPr>
              <w:rPr>
                <w:color w:val="000000"/>
              </w:rPr>
            </w:pPr>
            <w:r>
              <w:rPr>
                <w:color w:val="000000"/>
              </w:rPr>
              <w:t>KLIPSY DO PAPIERU 51MM  OP. 12  SZT.</w:t>
            </w:r>
          </w:p>
        </w:tc>
        <w:tc>
          <w:tcPr>
            <w:tcW w:w="975" w:type="dxa"/>
            <w:tcBorders>
              <w:top w:val="nil"/>
              <w:left w:val="nil"/>
              <w:bottom w:val="single" w:sz="8" w:space="0" w:color="000000"/>
              <w:right w:val="single" w:sz="8" w:space="0" w:color="000000"/>
            </w:tcBorders>
            <w:shd w:val="clear" w:color="000000" w:fill="FFFFFF"/>
            <w:vAlign w:val="bottom"/>
            <w:hideMark/>
          </w:tcPr>
          <w:p w14:paraId="77868271"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7E4733BD" w14:textId="54C87C7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C98E242" w14:textId="77777777" w:rsidR="00A4021A" w:rsidRPr="002D4B10" w:rsidRDefault="00A4021A" w:rsidP="00C50FCE">
            <w:pPr>
              <w:jc w:val="right"/>
              <w:rPr>
                <w:color w:val="000000"/>
              </w:rPr>
            </w:pPr>
          </w:p>
        </w:tc>
      </w:tr>
      <w:tr w:rsidR="00A4021A" w:rsidRPr="004549BF" w14:paraId="3325A714"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E63F805" w14:textId="77777777" w:rsidR="00A4021A" w:rsidRPr="002D4B10" w:rsidRDefault="00A4021A" w:rsidP="00C50FCE">
            <w:pPr>
              <w:rPr>
                <w:color w:val="000000"/>
              </w:rPr>
            </w:pPr>
            <w:r>
              <w:rPr>
                <w:color w:val="000000"/>
              </w:rPr>
              <w:t>267.</w:t>
            </w:r>
          </w:p>
        </w:tc>
        <w:tc>
          <w:tcPr>
            <w:tcW w:w="4157" w:type="dxa"/>
            <w:tcBorders>
              <w:top w:val="nil"/>
              <w:left w:val="nil"/>
              <w:bottom w:val="single" w:sz="8" w:space="0" w:color="000000"/>
              <w:right w:val="single" w:sz="8" w:space="0" w:color="000000"/>
            </w:tcBorders>
            <w:shd w:val="clear" w:color="000000" w:fill="FFFFFF"/>
            <w:vAlign w:val="bottom"/>
            <w:hideMark/>
          </w:tcPr>
          <w:p w14:paraId="4C2EA584" w14:textId="77777777" w:rsidR="00A4021A" w:rsidRPr="002D4B10" w:rsidRDefault="00A4021A" w:rsidP="00C50FCE">
            <w:pPr>
              <w:rPr>
                <w:color w:val="000000"/>
              </w:rPr>
            </w:pPr>
            <w:r>
              <w:rPr>
                <w:color w:val="000000"/>
              </w:rPr>
              <w:t>KLIPSY PLASTIKOWE DO ARCHIWIZACJI DOKUMENTÓW, OP. 100 SZT.</w:t>
            </w:r>
          </w:p>
        </w:tc>
        <w:tc>
          <w:tcPr>
            <w:tcW w:w="975" w:type="dxa"/>
            <w:tcBorders>
              <w:top w:val="nil"/>
              <w:left w:val="nil"/>
              <w:bottom w:val="single" w:sz="8" w:space="0" w:color="000000"/>
              <w:right w:val="single" w:sz="8" w:space="0" w:color="000000"/>
            </w:tcBorders>
            <w:shd w:val="clear" w:color="000000" w:fill="FFFFFF"/>
            <w:vAlign w:val="bottom"/>
            <w:hideMark/>
          </w:tcPr>
          <w:p w14:paraId="3490A0A8"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2B700F7F" w14:textId="2A5CC3B8"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50F330A" w14:textId="77777777" w:rsidR="00A4021A" w:rsidRPr="002D4B10" w:rsidRDefault="00A4021A" w:rsidP="00C50FCE">
            <w:pPr>
              <w:jc w:val="right"/>
              <w:rPr>
                <w:color w:val="000000"/>
              </w:rPr>
            </w:pPr>
          </w:p>
        </w:tc>
      </w:tr>
      <w:tr w:rsidR="00A4021A" w:rsidRPr="004549BF" w14:paraId="33AE4DC0"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68776B1" w14:textId="77777777" w:rsidR="00A4021A" w:rsidRPr="002D4B10" w:rsidRDefault="00A4021A" w:rsidP="00C50FCE">
            <w:pPr>
              <w:rPr>
                <w:color w:val="000000"/>
              </w:rPr>
            </w:pPr>
            <w:r>
              <w:rPr>
                <w:color w:val="000000"/>
              </w:rPr>
              <w:t>268.</w:t>
            </w:r>
          </w:p>
        </w:tc>
        <w:tc>
          <w:tcPr>
            <w:tcW w:w="4157" w:type="dxa"/>
            <w:tcBorders>
              <w:top w:val="nil"/>
              <w:left w:val="nil"/>
              <w:bottom w:val="single" w:sz="8" w:space="0" w:color="000000"/>
              <w:right w:val="single" w:sz="8" w:space="0" w:color="000000"/>
            </w:tcBorders>
            <w:shd w:val="clear" w:color="000000" w:fill="FFFFFF"/>
            <w:vAlign w:val="bottom"/>
            <w:hideMark/>
          </w:tcPr>
          <w:p w14:paraId="55E148A1" w14:textId="77777777" w:rsidR="00A4021A" w:rsidRPr="002D4B10" w:rsidRDefault="00A4021A" w:rsidP="00C50FCE">
            <w:pPr>
              <w:rPr>
                <w:color w:val="000000"/>
              </w:rPr>
            </w:pPr>
            <w:r>
              <w:rPr>
                <w:color w:val="000000"/>
              </w:rPr>
              <w:t>SPINACZE OWALNE 28MM    OP. 100  SZT.</w:t>
            </w:r>
          </w:p>
        </w:tc>
        <w:tc>
          <w:tcPr>
            <w:tcW w:w="975" w:type="dxa"/>
            <w:tcBorders>
              <w:top w:val="nil"/>
              <w:left w:val="nil"/>
              <w:bottom w:val="single" w:sz="8" w:space="0" w:color="000000"/>
              <w:right w:val="single" w:sz="8" w:space="0" w:color="000000"/>
            </w:tcBorders>
            <w:shd w:val="clear" w:color="000000" w:fill="FFFFFF"/>
            <w:vAlign w:val="bottom"/>
            <w:hideMark/>
          </w:tcPr>
          <w:p w14:paraId="3EAC2AA5" w14:textId="77777777" w:rsidR="00A4021A" w:rsidRPr="002D4B10" w:rsidRDefault="00A4021A" w:rsidP="00C50FCE">
            <w:pPr>
              <w:jc w:val="right"/>
              <w:rPr>
                <w:color w:val="000000"/>
              </w:rPr>
            </w:pPr>
            <w:r>
              <w:rPr>
                <w:color w:val="000000"/>
              </w:rPr>
              <w:t>100</w:t>
            </w:r>
          </w:p>
        </w:tc>
        <w:tc>
          <w:tcPr>
            <w:tcW w:w="1612" w:type="dxa"/>
            <w:tcBorders>
              <w:top w:val="nil"/>
              <w:left w:val="nil"/>
              <w:bottom w:val="single" w:sz="8" w:space="0" w:color="000000"/>
              <w:right w:val="single" w:sz="8" w:space="0" w:color="000000"/>
            </w:tcBorders>
            <w:shd w:val="clear" w:color="000000" w:fill="FFFFFF"/>
            <w:vAlign w:val="bottom"/>
          </w:tcPr>
          <w:p w14:paraId="6DECD3D4" w14:textId="43CD2A6F"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1876EB1" w14:textId="77777777" w:rsidR="00A4021A" w:rsidRPr="002D4B10" w:rsidRDefault="00A4021A" w:rsidP="00C50FCE">
            <w:pPr>
              <w:jc w:val="right"/>
              <w:rPr>
                <w:color w:val="000000"/>
              </w:rPr>
            </w:pPr>
          </w:p>
        </w:tc>
      </w:tr>
      <w:tr w:rsidR="00A4021A" w:rsidRPr="004549BF" w14:paraId="7576A076"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0E9833C" w14:textId="77777777" w:rsidR="00A4021A" w:rsidRPr="002D4B10" w:rsidRDefault="00A4021A" w:rsidP="00C50FCE">
            <w:pPr>
              <w:rPr>
                <w:color w:val="000000"/>
              </w:rPr>
            </w:pPr>
            <w:r>
              <w:rPr>
                <w:color w:val="000000"/>
              </w:rPr>
              <w:t>269.</w:t>
            </w:r>
          </w:p>
        </w:tc>
        <w:tc>
          <w:tcPr>
            <w:tcW w:w="4157" w:type="dxa"/>
            <w:tcBorders>
              <w:top w:val="nil"/>
              <w:left w:val="nil"/>
              <w:bottom w:val="single" w:sz="8" w:space="0" w:color="000000"/>
              <w:right w:val="single" w:sz="8" w:space="0" w:color="000000"/>
            </w:tcBorders>
            <w:shd w:val="clear" w:color="000000" w:fill="FFFFFF"/>
            <w:vAlign w:val="bottom"/>
            <w:hideMark/>
          </w:tcPr>
          <w:p w14:paraId="595C6F62" w14:textId="77777777" w:rsidR="00A4021A" w:rsidRPr="002D4B10" w:rsidRDefault="00A4021A" w:rsidP="00C50FCE">
            <w:pPr>
              <w:rPr>
                <w:color w:val="000000"/>
              </w:rPr>
            </w:pPr>
            <w:r>
              <w:rPr>
                <w:color w:val="000000"/>
              </w:rPr>
              <w:t>SPINACZE OWALNE 33MM   OP. 100 SZT.</w:t>
            </w:r>
          </w:p>
        </w:tc>
        <w:tc>
          <w:tcPr>
            <w:tcW w:w="975" w:type="dxa"/>
            <w:tcBorders>
              <w:top w:val="nil"/>
              <w:left w:val="nil"/>
              <w:bottom w:val="single" w:sz="8" w:space="0" w:color="000000"/>
              <w:right w:val="single" w:sz="8" w:space="0" w:color="000000"/>
            </w:tcBorders>
            <w:shd w:val="clear" w:color="000000" w:fill="FFFFFF"/>
            <w:vAlign w:val="bottom"/>
            <w:hideMark/>
          </w:tcPr>
          <w:p w14:paraId="4A29F398" w14:textId="77777777" w:rsidR="00A4021A" w:rsidRPr="002D4B10" w:rsidRDefault="00A4021A" w:rsidP="00C50FCE">
            <w:pPr>
              <w:jc w:val="right"/>
              <w:rPr>
                <w:color w:val="000000"/>
              </w:rPr>
            </w:pPr>
            <w:r>
              <w:rPr>
                <w:color w:val="000000"/>
              </w:rPr>
              <w:t>250</w:t>
            </w:r>
          </w:p>
        </w:tc>
        <w:tc>
          <w:tcPr>
            <w:tcW w:w="1612" w:type="dxa"/>
            <w:tcBorders>
              <w:top w:val="nil"/>
              <w:left w:val="nil"/>
              <w:bottom w:val="single" w:sz="8" w:space="0" w:color="000000"/>
              <w:right w:val="single" w:sz="8" w:space="0" w:color="000000"/>
            </w:tcBorders>
            <w:shd w:val="clear" w:color="000000" w:fill="FFFFFF"/>
            <w:vAlign w:val="bottom"/>
          </w:tcPr>
          <w:p w14:paraId="4672E4C3" w14:textId="30E1ADD5"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0BEDED0" w14:textId="77777777" w:rsidR="00A4021A" w:rsidRPr="002D4B10" w:rsidRDefault="00A4021A" w:rsidP="00C50FCE">
            <w:pPr>
              <w:jc w:val="right"/>
              <w:rPr>
                <w:color w:val="000000"/>
              </w:rPr>
            </w:pPr>
          </w:p>
        </w:tc>
      </w:tr>
      <w:tr w:rsidR="00A4021A" w:rsidRPr="004549BF" w14:paraId="7E5ADEC0"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2F6B2F8" w14:textId="77777777" w:rsidR="00A4021A" w:rsidRPr="002D4B10" w:rsidRDefault="00A4021A" w:rsidP="00C50FCE">
            <w:pPr>
              <w:rPr>
                <w:color w:val="000000"/>
              </w:rPr>
            </w:pPr>
            <w:r>
              <w:rPr>
                <w:color w:val="000000"/>
              </w:rPr>
              <w:t>270.</w:t>
            </w:r>
          </w:p>
        </w:tc>
        <w:tc>
          <w:tcPr>
            <w:tcW w:w="4157" w:type="dxa"/>
            <w:tcBorders>
              <w:top w:val="nil"/>
              <w:left w:val="nil"/>
              <w:bottom w:val="single" w:sz="8" w:space="0" w:color="000000"/>
              <w:right w:val="single" w:sz="8" w:space="0" w:color="000000"/>
            </w:tcBorders>
            <w:shd w:val="clear" w:color="000000" w:fill="FFFFFF"/>
            <w:vAlign w:val="bottom"/>
            <w:hideMark/>
          </w:tcPr>
          <w:p w14:paraId="2D3CC7B6" w14:textId="77777777" w:rsidR="00A4021A" w:rsidRPr="002D4B10" w:rsidRDefault="00A4021A" w:rsidP="00C50FCE">
            <w:pPr>
              <w:rPr>
                <w:color w:val="000000"/>
              </w:rPr>
            </w:pPr>
            <w:r>
              <w:rPr>
                <w:color w:val="000000"/>
              </w:rPr>
              <w:t>SPINACZE OWALNE 50MM  OP. 100 SZT.</w:t>
            </w:r>
          </w:p>
        </w:tc>
        <w:tc>
          <w:tcPr>
            <w:tcW w:w="975" w:type="dxa"/>
            <w:tcBorders>
              <w:top w:val="nil"/>
              <w:left w:val="nil"/>
              <w:bottom w:val="single" w:sz="8" w:space="0" w:color="000000"/>
              <w:right w:val="single" w:sz="8" w:space="0" w:color="000000"/>
            </w:tcBorders>
            <w:shd w:val="clear" w:color="000000" w:fill="FFFFFF"/>
            <w:vAlign w:val="bottom"/>
            <w:hideMark/>
          </w:tcPr>
          <w:p w14:paraId="0FC64F03" w14:textId="77777777" w:rsidR="00A4021A" w:rsidRPr="002D4B10" w:rsidRDefault="00A4021A" w:rsidP="00C50FCE">
            <w:pPr>
              <w:jc w:val="right"/>
              <w:rPr>
                <w:color w:val="000000"/>
              </w:rPr>
            </w:pPr>
            <w:r>
              <w:rPr>
                <w:color w:val="000000"/>
              </w:rPr>
              <w:t>150</w:t>
            </w:r>
          </w:p>
        </w:tc>
        <w:tc>
          <w:tcPr>
            <w:tcW w:w="1612" w:type="dxa"/>
            <w:tcBorders>
              <w:top w:val="nil"/>
              <w:left w:val="nil"/>
              <w:bottom w:val="single" w:sz="8" w:space="0" w:color="000000"/>
              <w:right w:val="single" w:sz="8" w:space="0" w:color="000000"/>
            </w:tcBorders>
            <w:shd w:val="clear" w:color="000000" w:fill="FFFFFF"/>
            <w:vAlign w:val="bottom"/>
          </w:tcPr>
          <w:p w14:paraId="45D1DAEA" w14:textId="5CD67F1F"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1EC81F06" w14:textId="77777777" w:rsidR="00A4021A" w:rsidRPr="002D4B10" w:rsidRDefault="00A4021A" w:rsidP="00C50FCE">
            <w:pPr>
              <w:jc w:val="right"/>
              <w:rPr>
                <w:color w:val="000000"/>
              </w:rPr>
            </w:pPr>
          </w:p>
        </w:tc>
      </w:tr>
      <w:tr w:rsidR="00A4021A" w:rsidRPr="004549BF" w14:paraId="601617EA"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F206714" w14:textId="77777777" w:rsidR="00A4021A" w:rsidRPr="002D4B10" w:rsidRDefault="00A4021A" w:rsidP="00C50FCE">
            <w:pPr>
              <w:rPr>
                <w:color w:val="000000"/>
              </w:rPr>
            </w:pPr>
            <w:r>
              <w:rPr>
                <w:color w:val="000000"/>
              </w:rPr>
              <w:t>271.</w:t>
            </w:r>
          </w:p>
        </w:tc>
        <w:tc>
          <w:tcPr>
            <w:tcW w:w="4157" w:type="dxa"/>
            <w:tcBorders>
              <w:top w:val="nil"/>
              <w:left w:val="nil"/>
              <w:bottom w:val="single" w:sz="8" w:space="0" w:color="000000"/>
              <w:right w:val="single" w:sz="8" w:space="0" w:color="000000"/>
            </w:tcBorders>
            <w:shd w:val="clear" w:color="000000" w:fill="FFFFFF"/>
            <w:vAlign w:val="bottom"/>
            <w:hideMark/>
          </w:tcPr>
          <w:p w14:paraId="191F69DF" w14:textId="77777777" w:rsidR="00A4021A" w:rsidRPr="002D4B10" w:rsidRDefault="00A4021A" w:rsidP="00C50FCE">
            <w:pPr>
              <w:rPr>
                <w:color w:val="000000"/>
              </w:rPr>
            </w:pPr>
            <w:r>
              <w:rPr>
                <w:color w:val="000000"/>
              </w:rPr>
              <w:t>SPINACZE KRZYŻOWE 41MM   OP. 50 SZT.</w:t>
            </w:r>
          </w:p>
        </w:tc>
        <w:tc>
          <w:tcPr>
            <w:tcW w:w="975" w:type="dxa"/>
            <w:tcBorders>
              <w:top w:val="nil"/>
              <w:left w:val="nil"/>
              <w:bottom w:val="single" w:sz="8" w:space="0" w:color="000000"/>
              <w:right w:val="single" w:sz="8" w:space="0" w:color="000000"/>
            </w:tcBorders>
            <w:shd w:val="clear" w:color="000000" w:fill="FFFFFF"/>
            <w:vAlign w:val="bottom"/>
            <w:hideMark/>
          </w:tcPr>
          <w:p w14:paraId="652D5060" w14:textId="77777777" w:rsidR="00A4021A" w:rsidRPr="002D4B10" w:rsidRDefault="00A4021A" w:rsidP="00C50FCE">
            <w:pPr>
              <w:jc w:val="right"/>
              <w:rPr>
                <w:color w:val="000000"/>
              </w:rPr>
            </w:pPr>
            <w:r>
              <w:rPr>
                <w:color w:val="000000"/>
              </w:rPr>
              <w:t>50</w:t>
            </w:r>
          </w:p>
        </w:tc>
        <w:tc>
          <w:tcPr>
            <w:tcW w:w="1612" w:type="dxa"/>
            <w:tcBorders>
              <w:top w:val="nil"/>
              <w:left w:val="nil"/>
              <w:bottom w:val="single" w:sz="8" w:space="0" w:color="000000"/>
              <w:right w:val="single" w:sz="8" w:space="0" w:color="000000"/>
            </w:tcBorders>
            <w:shd w:val="clear" w:color="000000" w:fill="FFFFFF"/>
            <w:vAlign w:val="bottom"/>
          </w:tcPr>
          <w:p w14:paraId="16714DD7" w14:textId="2BD7B1B0"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13C3F837" w14:textId="77777777" w:rsidR="00A4021A" w:rsidRPr="002D4B10" w:rsidRDefault="00A4021A" w:rsidP="00C50FCE">
            <w:pPr>
              <w:jc w:val="right"/>
              <w:rPr>
                <w:color w:val="000000"/>
              </w:rPr>
            </w:pPr>
          </w:p>
        </w:tc>
      </w:tr>
      <w:tr w:rsidR="00A4021A" w:rsidRPr="004549BF" w14:paraId="6616E27B"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AA06637" w14:textId="77777777" w:rsidR="00A4021A" w:rsidRPr="002D4B10" w:rsidRDefault="00A4021A" w:rsidP="00C50FCE">
            <w:pPr>
              <w:rPr>
                <w:color w:val="000000"/>
              </w:rPr>
            </w:pPr>
            <w:r>
              <w:rPr>
                <w:color w:val="000000"/>
              </w:rPr>
              <w:t>272.</w:t>
            </w:r>
          </w:p>
        </w:tc>
        <w:tc>
          <w:tcPr>
            <w:tcW w:w="4157" w:type="dxa"/>
            <w:tcBorders>
              <w:top w:val="nil"/>
              <w:left w:val="nil"/>
              <w:bottom w:val="single" w:sz="8" w:space="0" w:color="000000"/>
              <w:right w:val="single" w:sz="8" w:space="0" w:color="000000"/>
            </w:tcBorders>
            <w:shd w:val="clear" w:color="000000" w:fill="FFFFFF"/>
            <w:vAlign w:val="bottom"/>
            <w:hideMark/>
          </w:tcPr>
          <w:p w14:paraId="067E2FA4" w14:textId="77777777" w:rsidR="00A4021A" w:rsidRPr="002D4B10" w:rsidRDefault="00A4021A" w:rsidP="00C50FCE">
            <w:pPr>
              <w:rPr>
                <w:color w:val="000000"/>
              </w:rPr>
            </w:pPr>
            <w:r>
              <w:rPr>
                <w:color w:val="000000"/>
              </w:rPr>
              <w:t>SPINACZE TRÓJKĄTNE 28MM   OP. 100 SZT.</w:t>
            </w:r>
          </w:p>
        </w:tc>
        <w:tc>
          <w:tcPr>
            <w:tcW w:w="975" w:type="dxa"/>
            <w:tcBorders>
              <w:top w:val="nil"/>
              <w:left w:val="nil"/>
              <w:bottom w:val="single" w:sz="8" w:space="0" w:color="000000"/>
              <w:right w:val="single" w:sz="8" w:space="0" w:color="000000"/>
            </w:tcBorders>
            <w:shd w:val="clear" w:color="000000" w:fill="FFFFFF"/>
            <w:vAlign w:val="bottom"/>
            <w:hideMark/>
          </w:tcPr>
          <w:p w14:paraId="31F64A05" w14:textId="77777777" w:rsidR="00A4021A" w:rsidRPr="002D4B10" w:rsidRDefault="00A4021A" w:rsidP="00C50FCE">
            <w:pPr>
              <w:jc w:val="right"/>
              <w:rPr>
                <w:color w:val="000000"/>
              </w:rPr>
            </w:pPr>
            <w:r>
              <w:rPr>
                <w:color w:val="000000"/>
              </w:rPr>
              <w:t>250</w:t>
            </w:r>
          </w:p>
        </w:tc>
        <w:tc>
          <w:tcPr>
            <w:tcW w:w="1612" w:type="dxa"/>
            <w:tcBorders>
              <w:top w:val="nil"/>
              <w:left w:val="nil"/>
              <w:bottom w:val="single" w:sz="8" w:space="0" w:color="000000"/>
              <w:right w:val="single" w:sz="8" w:space="0" w:color="000000"/>
            </w:tcBorders>
            <w:shd w:val="clear" w:color="000000" w:fill="FFFFFF"/>
            <w:vAlign w:val="bottom"/>
          </w:tcPr>
          <w:p w14:paraId="5082786F" w14:textId="0CC87639"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8531344" w14:textId="77777777" w:rsidR="00A4021A" w:rsidRPr="002D4B10" w:rsidRDefault="00A4021A" w:rsidP="00C50FCE">
            <w:pPr>
              <w:jc w:val="right"/>
              <w:rPr>
                <w:color w:val="000000"/>
              </w:rPr>
            </w:pPr>
          </w:p>
        </w:tc>
      </w:tr>
      <w:tr w:rsidR="00A4021A" w:rsidRPr="004549BF" w14:paraId="663DAFD9"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6FB6D2A" w14:textId="77777777" w:rsidR="00A4021A" w:rsidRPr="002D4B10" w:rsidRDefault="00A4021A" w:rsidP="00C50FCE">
            <w:pPr>
              <w:rPr>
                <w:color w:val="000000"/>
              </w:rPr>
            </w:pPr>
            <w:r>
              <w:rPr>
                <w:color w:val="000000"/>
              </w:rPr>
              <w:t>273.</w:t>
            </w:r>
          </w:p>
        </w:tc>
        <w:tc>
          <w:tcPr>
            <w:tcW w:w="4157" w:type="dxa"/>
            <w:tcBorders>
              <w:top w:val="nil"/>
              <w:left w:val="nil"/>
              <w:bottom w:val="single" w:sz="8" w:space="0" w:color="000000"/>
              <w:right w:val="single" w:sz="8" w:space="0" w:color="000000"/>
            </w:tcBorders>
            <w:shd w:val="clear" w:color="000000" w:fill="FFFFFF"/>
            <w:vAlign w:val="bottom"/>
            <w:hideMark/>
          </w:tcPr>
          <w:p w14:paraId="4697ADFD" w14:textId="77777777" w:rsidR="00A4021A" w:rsidRPr="002D4B10" w:rsidRDefault="00A4021A" w:rsidP="00C50FCE">
            <w:pPr>
              <w:rPr>
                <w:color w:val="000000"/>
              </w:rPr>
            </w:pPr>
            <w:r>
              <w:rPr>
                <w:color w:val="000000"/>
              </w:rPr>
              <w:t>PINEZKI BECZUŁKI  OP. 100 SZT.</w:t>
            </w:r>
          </w:p>
        </w:tc>
        <w:tc>
          <w:tcPr>
            <w:tcW w:w="975" w:type="dxa"/>
            <w:tcBorders>
              <w:top w:val="nil"/>
              <w:left w:val="nil"/>
              <w:bottom w:val="single" w:sz="8" w:space="0" w:color="000000"/>
              <w:right w:val="single" w:sz="8" w:space="0" w:color="000000"/>
            </w:tcBorders>
            <w:shd w:val="clear" w:color="000000" w:fill="FFFFFF"/>
            <w:vAlign w:val="bottom"/>
            <w:hideMark/>
          </w:tcPr>
          <w:p w14:paraId="43FA928F" w14:textId="77777777" w:rsidR="00A4021A" w:rsidRPr="002D4B10" w:rsidRDefault="00A4021A" w:rsidP="00C50FCE">
            <w:pPr>
              <w:jc w:val="right"/>
              <w:rPr>
                <w:color w:val="000000"/>
              </w:rPr>
            </w:pPr>
            <w:r>
              <w:rPr>
                <w:color w:val="000000"/>
              </w:rPr>
              <w:t>20</w:t>
            </w:r>
          </w:p>
        </w:tc>
        <w:tc>
          <w:tcPr>
            <w:tcW w:w="1612" w:type="dxa"/>
            <w:tcBorders>
              <w:top w:val="nil"/>
              <w:left w:val="nil"/>
              <w:bottom w:val="single" w:sz="8" w:space="0" w:color="000000"/>
              <w:right w:val="single" w:sz="8" w:space="0" w:color="000000"/>
            </w:tcBorders>
            <w:shd w:val="clear" w:color="000000" w:fill="FFFFFF"/>
            <w:vAlign w:val="bottom"/>
          </w:tcPr>
          <w:p w14:paraId="7ED55502" w14:textId="016C0E8D"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92B1E7E" w14:textId="77777777" w:rsidR="00A4021A" w:rsidRPr="002D4B10" w:rsidRDefault="00A4021A" w:rsidP="00C50FCE">
            <w:pPr>
              <w:jc w:val="right"/>
              <w:rPr>
                <w:color w:val="000000"/>
              </w:rPr>
            </w:pPr>
          </w:p>
        </w:tc>
      </w:tr>
      <w:tr w:rsidR="00A4021A" w:rsidRPr="004549BF" w14:paraId="2721DDCC"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78FFD22" w14:textId="77777777" w:rsidR="00A4021A" w:rsidRPr="002D4B10" w:rsidRDefault="00A4021A" w:rsidP="00C50FCE">
            <w:pPr>
              <w:rPr>
                <w:color w:val="000000"/>
              </w:rPr>
            </w:pPr>
            <w:r>
              <w:rPr>
                <w:color w:val="000000"/>
              </w:rPr>
              <w:t>274.</w:t>
            </w:r>
          </w:p>
        </w:tc>
        <w:tc>
          <w:tcPr>
            <w:tcW w:w="4157" w:type="dxa"/>
            <w:tcBorders>
              <w:top w:val="nil"/>
              <w:left w:val="nil"/>
              <w:bottom w:val="single" w:sz="8" w:space="0" w:color="000000"/>
              <w:right w:val="single" w:sz="8" w:space="0" w:color="000000"/>
            </w:tcBorders>
            <w:shd w:val="clear" w:color="000000" w:fill="FFFFFF"/>
            <w:vAlign w:val="bottom"/>
            <w:hideMark/>
          </w:tcPr>
          <w:p w14:paraId="19EEF15F" w14:textId="77777777" w:rsidR="00A4021A" w:rsidRPr="002D4B10" w:rsidRDefault="00A4021A" w:rsidP="00C50FCE">
            <w:pPr>
              <w:rPr>
                <w:color w:val="000000"/>
              </w:rPr>
            </w:pPr>
            <w:r>
              <w:rPr>
                <w:color w:val="000000"/>
              </w:rPr>
              <w:t>MAGNESY  20 MM, OP. MINIMUM 5 SZT.</w:t>
            </w:r>
          </w:p>
        </w:tc>
        <w:tc>
          <w:tcPr>
            <w:tcW w:w="975" w:type="dxa"/>
            <w:tcBorders>
              <w:top w:val="nil"/>
              <w:left w:val="nil"/>
              <w:bottom w:val="single" w:sz="8" w:space="0" w:color="000000"/>
              <w:right w:val="single" w:sz="8" w:space="0" w:color="000000"/>
            </w:tcBorders>
            <w:shd w:val="clear" w:color="000000" w:fill="FFFFFF"/>
            <w:vAlign w:val="bottom"/>
            <w:hideMark/>
          </w:tcPr>
          <w:p w14:paraId="7EAE9230" w14:textId="77777777" w:rsidR="00A4021A" w:rsidRPr="002D4B10" w:rsidRDefault="00A4021A" w:rsidP="00C50FCE">
            <w:pPr>
              <w:jc w:val="right"/>
              <w:rPr>
                <w:color w:val="000000"/>
              </w:rPr>
            </w:pPr>
            <w:r>
              <w:rPr>
                <w:color w:val="000000"/>
              </w:rPr>
              <w:t>30</w:t>
            </w:r>
          </w:p>
        </w:tc>
        <w:tc>
          <w:tcPr>
            <w:tcW w:w="1612" w:type="dxa"/>
            <w:tcBorders>
              <w:top w:val="nil"/>
              <w:left w:val="nil"/>
              <w:bottom w:val="single" w:sz="8" w:space="0" w:color="000000"/>
              <w:right w:val="single" w:sz="8" w:space="0" w:color="000000"/>
            </w:tcBorders>
            <w:shd w:val="clear" w:color="000000" w:fill="FFFFFF"/>
            <w:vAlign w:val="bottom"/>
          </w:tcPr>
          <w:p w14:paraId="0A2B42FD" w14:textId="2976E049"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8B587A7" w14:textId="77777777" w:rsidR="00A4021A" w:rsidRPr="002D4B10" w:rsidRDefault="00A4021A" w:rsidP="00C50FCE">
            <w:pPr>
              <w:jc w:val="right"/>
              <w:rPr>
                <w:color w:val="000000"/>
              </w:rPr>
            </w:pPr>
          </w:p>
        </w:tc>
      </w:tr>
      <w:tr w:rsidR="00A4021A" w:rsidRPr="004549BF" w14:paraId="04314BAE"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946A390" w14:textId="77777777" w:rsidR="00A4021A" w:rsidRPr="002D4B10" w:rsidRDefault="00A4021A" w:rsidP="00C50FCE">
            <w:pPr>
              <w:rPr>
                <w:color w:val="000000"/>
              </w:rPr>
            </w:pPr>
            <w:r>
              <w:rPr>
                <w:color w:val="000000"/>
              </w:rPr>
              <w:t>275.</w:t>
            </w:r>
          </w:p>
        </w:tc>
        <w:tc>
          <w:tcPr>
            <w:tcW w:w="4157" w:type="dxa"/>
            <w:tcBorders>
              <w:top w:val="nil"/>
              <w:left w:val="nil"/>
              <w:bottom w:val="single" w:sz="8" w:space="0" w:color="000000"/>
              <w:right w:val="single" w:sz="8" w:space="0" w:color="000000"/>
            </w:tcBorders>
            <w:shd w:val="clear" w:color="000000" w:fill="FFFFFF"/>
            <w:vAlign w:val="bottom"/>
            <w:hideMark/>
          </w:tcPr>
          <w:p w14:paraId="05FDBDF5" w14:textId="77777777" w:rsidR="00A4021A" w:rsidRPr="002D4B10" w:rsidRDefault="00A4021A" w:rsidP="00C50FCE">
            <w:pPr>
              <w:rPr>
                <w:color w:val="000000"/>
              </w:rPr>
            </w:pPr>
            <w:r>
              <w:rPr>
                <w:color w:val="000000"/>
              </w:rPr>
              <w:t>NOŻYCZKI BIUROWE 13-14 CM</w:t>
            </w:r>
          </w:p>
        </w:tc>
        <w:tc>
          <w:tcPr>
            <w:tcW w:w="975" w:type="dxa"/>
            <w:tcBorders>
              <w:top w:val="nil"/>
              <w:left w:val="nil"/>
              <w:bottom w:val="single" w:sz="8" w:space="0" w:color="000000"/>
              <w:right w:val="single" w:sz="8" w:space="0" w:color="000000"/>
            </w:tcBorders>
            <w:shd w:val="clear" w:color="000000" w:fill="FFFFFF"/>
            <w:vAlign w:val="bottom"/>
            <w:hideMark/>
          </w:tcPr>
          <w:p w14:paraId="726D1008" w14:textId="77777777" w:rsidR="00A4021A" w:rsidRPr="002D4B10" w:rsidRDefault="00A4021A" w:rsidP="00C50FCE">
            <w:pPr>
              <w:jc w:val="right"/>
              <w:rPr>
                <w:color w:val="000000"/>
              </w:rPr>
            </w:pPr>
            <w:r>
              <w:rPr>
                <w:color w:val="000000"/>
              </w:rPr>
              <w:t>15</w:t>
            </w:r>
          </w:p>
        </w:tc>
        <w:tc>
          <w:tcPr>
            <w:tcW w:w="1612" w:type="dxa"/>
            <w:tcBorders>
              <w:top w:val="nil"/>
              <w:left w:val="nil"/>
              <w:bottom w:val="single" w:sz="8" w:space="0" w:color="000000"/>
              <w:right w:val="single" w:sz="8" w:space="0" w:color="000000"/>
            </w:tcBorders>
            <w:shd w:val="clear" w:color="000000" w:fill="FFFFFF"/>
            <w:vAlign w:val="bottom"/>
          </w:tcPr>
          <w:p w14:paraId="5D0CED4E" w14:textId="508718AD"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3F8A07A" w14:textId="77777777" w:rsidR="00A4021A" w:rsidRPr="002D4B10" w:rsidRDefault="00A4021A" w:rsidP="00C50FCE">
            <w:pPr>
              <w:jc w:val="right"/>
              <w:rPr>
                <w:color w:val="000000"/>
              </w:rPr>
            </w:pPr>
          </w:p>
        </w:tc>
      </w:tr>
      <w:tr w:rsidR="00A4021A" w:rsidRPr="004549BF" w14:paraId="3501E19C"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2310024" w14:textId="77777777" w:rsidR="00A4021A" w:rsidRPr="002D4B10" w:rsidRDefault="00A4021A" w:rsidP="00C50FCE">
            <w:pPr>
              <w:rPr>
                <w:color w:val="000000"/>
              </w:rPr>
            </w:pPr>
            <w:r>
              <w:rPr>
                <w:color w:val="000000"/>
              </w:rPr>
              <w:t>276.</w:t>
            </w:r>
          </w:p>
        </w:tc>
        <w:tc>
          <w:tcPr>
            <w:tcW w:w="4157" w:type="dxa"/>
            <w:tcBorders>
              <w:top w:val="nil"/>
              <w:left w:val="nil"/>
              <w:bottom w:val="single" w:sz="8" w:space="0" w:color="000000"/>
              <w:right w:val="single" w:sz="8" w:space="0" w:color="000000"/>
            </w:tcBorders>
            <w:shd w:val="clear" w:color="000000" w:fill="FFFFFF"/>
            <w:vAlign w:val="bottom"/>
            <w:hideMark/>
          </w:tcPr>
          <w:p w14:paraId="5CDF4C2E" w14:textId="77777777" w:rsidR="00A4021A" w:rsidRPr="002D4B10" w:rsidRDefault="00A4021A" w:rsidP="00C50FCE">
            <w:pPr>
              <w:rPr>
                <w:color w:val="000000"/>
              </w:rPr>
            </w:pPr>
            <w:r>
              <w:rPr>
                <w:color w:val="000000"/>
              </w:rPr>
              <w:t>NOŻYCZKI BIUROWE 15-16CM</w:t>
            </w:r>
          </w:p>
        </w:tc>
        <w:tc>
          <w:tcPr>
            <w:tcW w:w="975" w:type="dxa"/>
            <w:tcBorders>
              <w:top w:val="nil"/>
              <w:left w:val="nil"/>
              <w:bottom w:val="single" w:sz="8" w:space="0" w:color="000000"/>
              <w:right w:val="single" w:sz="8" w:space="0" w:color="000000"/>
            </w:tcBorders>
            <w:shd w:val="clear" w:color="000000" w:fill="FFFFFF"/>
            <w:vAlign w:val="bottom"/>
            <w:hideMark/>
          </w:tcPr>
          <w:p w14:paraId="7D7A5826" w14:textId="77777777" w:rsidR="00A4021A" w:rsidRPr="002D4B10" w:rsidRDefault="00A4021A" w:rsidP="00C50FCE">
            <w:pPr>
              <w:jc w:val="right"/>
              <w:rPr>
                <w:color w:val="000000"/>
              </w:rPr>
            </w:pPr>
            <w:r>
              <w:rPr>
                <w:color w:val="000000"/>
              </w:rPr>
              <w:t>15</w:t>
            </w:r>
          </w:p>
        </w:tc>
        <w:tc>
          <w:tcPr>
            <w:tcW w:w="1612" w:type="dxa"/>
            <w:tcBorders>
              <w:top w:val="nil"/>
              <w:left w:val="nil"/>
              <w:bottom w:val="single" w:sz="8" w:space="0" w:color="000000"/>
              <w:right w:val="single" w:sz="8" w:space="0" w:color="000000"/>
            </w:tcBorders>
            <w:shd w:val="clear" w:color="000000" w:fill="FFFFFF"/>
            <w:vAlign w:val="bottom"/>
          </w:tcPr>
          <w:p w14:paraId="5994A908" w14:textId="69CA871D"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725823B" w14:textId="77777777" w:rsidR="00A4021A" w:rsidRPr="002D4B10" w:rsidRDefault="00A4021A" w:rsidP="00C50FCE">
            <w:pPr>
              <w:jc w:val="right"/>
              <w:rPr>
                <w:color w:val="000000"/>
              </w:rPr>
            </w:pPr>
          </w:p>
        </w:tc>
      </w:tr>
      <w:tr w:rsidR="00A4021A" w:rsidRPr="004549BF" w14:paraId="66150E3B"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438DEC9" w14:textId="77777777" w:rsidR="00A4021A" w:rsidRPr="002D4B10" w:rsidRDefault="00A4021A" w:rsidP="00C50FCE">
            <w:pPr>
              <w:rPr>
                <w:color w:val="000000"/>
              </w:rPr>
            </w:pPr>
            <w:r>
              <w:rPr>
                <w:color w:val="000000"/>
              </w:rPr>
              <w:t>277.</w:t>
            </w:r>
          </w:p>
        </w:tc>
        <w:tc>
          <w:tcPr>
            <w:tcW w:w="4157" w:type="dxa"/>
            <w:tcBorders>
              <w:top w:val="nil"/>
              <w:left w:val="nil"/>
              <w:bottom w:val="single" w:sz="8" w:space="0" w:color="000000"/>
              <w:right w:val="single" w:sz="8" w:space="0" w:color="000000"/>
            </w:tcBorders>
            <w:shd w:val="clear" w:color="000000" w:fill="FFFFFF"/>
            <w:vAlign w:val="bottom"/>
            <w:hideMark/>
          </w:tcPr>
          <w:p w14:paraId="34C798F1" w14:textId="77777777" w:rsidR="00A4021A" w:rsidRPr="002D4B10" w:rsidRDefault="00A4021A" w:rsidP="00C50FCE">
            <w:pPr>
              <w:rPr>
                <w:color w:val="000000"/>
              </w:rPr>
            </w:pPr>
            <w:r>
              <w:rPr>
                <w:color w:val="000000"/>
              </w:rPr>
              <w:t>NOŻYCZKI BIUROWE 20-21CM</w:t>
            </w:r>
          </w:p>
        </w:tc>
        <w:tc>
          <w:tcPr>
            <w:tcW w:w="975" w:type="dxa"/>
            <w:tcBorders>
              <w:top w:val="nil"/>
              <w:left w:val="nil"/>
              <w:bottom w:val="single" w:sz="8" w:space="0" w:color="000000"/>
              <w:right w:val="single" w:sz="8" w:space="0" w:color="000000"/>
            </w:tcBorders>
            <w:shd w:val="clear" w:color="000000" w:fill="FFFFFF"/>
            <w:vAlign w:val="bottom"/>
            <w:hideMark/>
          </w:tcPr>
          <w:p w14:paraId="684319CF" w14:textId="77777777" w:rsidR="00A4021A" w:rsidRPr="002D4B10" w:rsidRDefault="00A4021A" w:rsidP="00C50FCE">
            <w:pPr>
              <w:jc w:val="right"/>
              <w:rPr>
                <w:color w:val="000000"/>
              </w:rPr>
            </w:pPr>
            <w:r>
              <w:rPr>
                <w:color w:val="000000"/>
              </w:rPr>
              <w:t>15</w:t>
            </w:r>
          </w:p>
        </w:tc>
        <w:tc>
          <w:tcPr>
            <w:tcW w:w="1612" w:type="dxa"/>
            <w:tcBorders>
              <w:top w:val="nil"/>
              <w:left w:val="nil"/>
              <w:bottom w:val="single" w:sz="8" w:space="0" w:color="000000"/>
              <w:right w:val="single" w:sz="8" w:space="0" w:color="000000"/>
            </w:tcBorders>
            <w:shd w:val="clear" w:color="000000" w:fill="FFFFFF"/>
            <w:vAlign w:val="bottom"/>
          </w:tcPr>
          <w:p w14:paraId="7142063E" w14:textId="19AE5906"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CF675E2" w14:textId="77777777" w:rsidR="00A4021A" w:rsidRPr="002D4B10" w:rsidRDefault="00A4021A" w:rsidP="00C50FCE">
            <w:pPr>
              <w:jc w:val="right"/>
              <w:rPr>
                <w:color w:val="000000"/>
              </w:rPr>
            </w:pPr>
          </w:p>
        </w:tc>
      </w:tr>
      <w:tr w:rsidR="00A4021A" w:rsidRPr="004549BF" w14:paraId="772A8FBD"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0CFD0F0" w14:textId="77777777" w:rsidR="00A4021A" w:rsidRPr="002D4B10" w:rsidRDefault="00A4021A" w:rsidP="00C50FCE">
            <w:pPr>
              <w:rPr>
                <w:color w:val="000000"/>
              </w:rPr>
            </w:pPr>
            <w:r>
              <w:rPr>
                <w:color w:val="000000"/>
              </w:rPr>
              <w:t>278.</w:t>
            </w:r>
          </w:p>
        </w:tc>
        <w:tc>
          <w:tcPr>
            <w:tcW w:w="4157" w:type="dxa"/>
            <w:tcBorders>
              <w:top w:val="nil"/>
              <w:left w:val="nil"/>
              <w:bottom w:val="single" w:sz="8" w:space="0" w:color="000000"/>
              <w:right w:val="single" w:sz="8" w:space="0" w:color="000000"/>
            </w:tcBorders>
            <w:shd w:val="clear" w:color="000000" w:fill="FFFFFF"/>
            <w:vAlign w:val="bottom"/>
            <w:hideMark/>
          </w:tcPr>
          <w:p w14:paraId="4F8F696B" w14:textId="77777777" w:rsidR="00A4021A" w:rsidRPr="002D4B10" w:rsidRDefault="00A4021A" w:rsidP="00C50FCE">
            <w:pPr>
              <w:rPr>
                <w:color w:val="000000"/>
              </w:rPr>
            </w:pPr>
            <w:r>
              <w:rPr>
                <w:color w:val="000000"/>
              </w:rPr>
              <w:t>NOŻYCZKI BIUROWE 24-25,5 CM</w:t>
            </w:r>
          </w:p>
        </w:tc>
        <w:tc>
          <w:tcPr>
            <w:tcW w:w="975" w:type="dxa"/>
            <w:tcBorders>
              <w:top w:val="nil"/>
              <w:left w:val="nil"/>
              <w:bottom w:val="single" w:sz="8" w:space="0" w:color="000000"/>
              <w:right w:val="single" w:sz="8" w:space="0" w:color="000000"/>
            </w:tcBorders>
            <w:shd w:val="clear" w:color="000000" w:fill="FFFFFF"/>
            <w:vAlign w:val="bottom"/>
            <w:hideMark/>
          </w:tcPr>
          <w:p w14:paraId="4BCC0CBB" w14:textId="77777777" w:rsidR="00A4021A" w:rsidRPr="002D4B10" w:rsidRDefault="00A4021A" w:rsidP="00C50FCE">
            <w:pPr>
              <w:jc w:val="right"/>
              <w:rPr>
                <w:color w:val="000000"/>
              </w:rPr>
            </w:pPr>
            <w:r>
              <w:rPr>
                <w:color w:val="000000"/>
              </w:rPr>
              <w:t>15</w:t>
            </w:r>
          </w:p>
        </w:tc>
        <w:tc>
          <w:tcPr>
            <w:tcW w:w="1612" w:type="dxa"/>
            <w:tcBorders>
              <w:top w:val="nil"/>
              <w:left w:val="nil"/>
              <w:bottom w:val="single" w:sz="8" w:space="0" w:color="000000"/>
              <w:right w:val="single" w:sz="8" w:space="0" w:color="000000"/>
            </w:tcBorders>
            <w:shd w:val="clear" w:color="000000" w:fill="FFFFFF"/>
            <w:vAlign w:val="bottom"/>
          </w:tcPr>
          <w:p w14:paraId="6E113A1F" w14:textId="509A0DD3"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5EFAF73" w14:textId="77777777" w:rsidR="00A4021A" w:rsidRPr="002D4B10" w:rsidRDefault="00A4021A" w:rsidP="00C50FCE">
            <w:pPr>
              <w:jc w:val="right"/>
              <w:rPr>
                <w:color w:val="000000"/>
              </w:rPr>
            </w:pPr>
          </w:p>
        </w:tc>
      </w:tr>
      <w:tr w:rsidR="00A4021A" w:rsidRPr="004549BF" w14:paraId="686C5B22" w14:textId="77777777" w:rsidTr="00AC3727">
        <w:trPr>
          <w:gridBefore w:val="1"/>
          <w:gridAfter w:val="1"/>
          <w:wBefore w:w="10" w:type="dxa"/>
          <w:wAfter w:w="8" w:type="dxa"/>
          <w:trHeight w:val="4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6D93202" w14:textId="77777777" w:rsidR="00A4021A" w:rsidRPr="002D4B10" w:rsidRDefault="00A4021A" w:rsidP="00C50FCE">
            <w:pPr>
              <w:rPr>
                <w:color w:val="000000"/>
              </w:rPr>
            </w:pPr>
            <w:r>
              <w:rPr>
                <w:color w:val="000000"/>
              </w:rPr>
              <w:t>279.</w:t>
            </w:r>
          </w:p>
        </w:tc>
        <w:tc>
          <w:tcPr>
            <w:tcW w:w="4157" w:type="dxa"/>
            <w:tcBorders>
              <w:top w:val="nil"/>
              <w:left w:val="nil"/>
              <w:bottom w:val="single" w:sz="8" w:space="0" w:color="000000"/>
              <w:right w:val="single" w:sz="8" w:space="0" w:color="000000"/>
            </w:tcBorders>
            <w:shd w:val="clear" w:color="000000" w:fill="FFFFFF"/>
            <w:vAlign w:val="bottom"/>
            <w:hideMark/>
          </w:tcPr>
          <w:p w14:paraId="45604361" w14:textId="77777777" w:rsidR="00A4021A" w:rsidRPr="002D4B10" w:rsidRDefault="00A4021A" w:rsidP="00C50FCE">
            <w:pPr>
              <w:rPr>
                <w:color w:val="000000"/>
              </w:rPr>
            </w:pPr>
            <w:r>
              <w:rPr>
                <w:color w:val="000000"/>
              </w:rPr>
              <w:t>NOŻYK BIUROWY DO CIĘCIA PAPIERU, TEKTURY, FOLII ITP., WYPOSAŻONY W BLOKADĘ BEZPIECZEŃSTWA POZYCJI OSTRZA</w:t>
            </w:r>
          </w:p>
        </w:tc>
        <w:tc>
          <w:tcPr>
            <w:tcW w:w="975" w:type="dxa"/>
            <w:tcBorders>
              <w:top w:val="nil"/>
              <w:left w:val="nil"/>
              <w:bottom w:val="single" w:sz="8" w:space="0" w:color="000000"/>
              <w:right w:val="single" w:sz="8" w:space="0" w:color="000000"/>
            </w:tcBorders>
            <w:shd w:val="clear" w:color="000000" w:fill="FFFFFF"/>
            <w:vAlign w:val="bottom"/>
            <w:hideMark/>
          </w:tcPr>
          <w:p w14:paraId="1905B31D"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0AB50EF8" w14:textId="41113EE7"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F0BF2BE" w14:textId="77777777" w:rsidR="00A4021A" w:rsidRPr="002D4B10" w:rsidRDefault="00A4021A" w:rsidP="00C50FCE">
            <w:pPr>
              <w:jc w:val="right"/>
              <w:rPr>
                <w:color w:val="000000"/>
              </w:rPr>
            </w:pPr>
          </w:p>
        </w:tc>
      </w:tr>
      <w:tr w:rsidR="00A4021A" w:rsidRPr="004549BF" w14:paraId="4768C83A"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FF107B6" w14:textId="77777777" w:rsidR="00A4021A" w:rsidRPr="002D4B10" w:rsidRDefault="00A4021A" w:rsidP="00C50FCE">
            <w:pPr>
              <w:rPr>
                <w:color w:val="000000"/>
              </w:rPr>
            </w:pPr>
            <w:r>
              <w:rPr>
                <w:color w:val="000000"/>
              </w:rPr>
              <w:t>280.</w:t>
            </w:r>
          </w:p>
        </w:tc>
        <w:tc>
          <w:tcPr>
            <w:tcW w:w="4157" w:type="dxa"/>
            <w:tcBorders>
              <w:top w:val="nil"/>
              <w:left w:val="nil"/>
              <w:bottom w:val="single" w:sz="8" w:space="0" w:color="000000"/>
              <w:right w:val="single" w:sz="8" w:space="0" w:color="000000"/>
            </w:tcBorders>
            <w:shd w:val="clear" w:color="000000" w:fill="FFFFFF"/>
            <w:vAlign w:val="bottom"/>
            <w:hideMark/>
          </w:tcPr>
          <w:p w14:paraId="7CC19B38" w14:textId="77777777" w:rsidR="00A4021A" w:rsidRPr="002D4B10" w:rsidRDefault="00A4021A" w:rsidP="00C50FCE">
            <w:pPr>
              <w:rPr>
                <w:color w:val="000000"/>
              </w:rPr>
            </w:pPr>
            <w:r>
              <w:rPr>
                <w:color w:val="000000"/>
              </w:rPr>
              <w:t>OSTRZA DO NOŻA BIUROWEGO TYPU W/1 OP. 10 SZT.</w:t>
            </w:r>
          </w:p>
        </w:tc>
        <w:tc>
          <w:tcPr>
            <w:tcW w:w="975" w:type="dxa"/>
            <w:tcBorders>
              <w:top w:val="nil"/>
              <w:left w:val="nil"/>
              <w:bottom w:val="single" w:sz="8" w:space="0" w:color="000000"/>
              <w:right w:val="single" w:sz="8" w:space="0" w:color="000000"/>
            </w:tcBorders>
            <w:shd w:val="clear" w:color="000000" w:fill="FFFFFF"/>
            <w:vAlign w:val="bottom"/>
            <w:hideMark/>
          </w:tcPr>
          <w:p w14:paraId="2A6CA5D6" w14:textId="77777777" w:rsidR="00A4021A" w:rsidRPr="002D4B10" w:rsidRDefault="00A4021A" w:rsidP="00C50FCE">
            <w:pPr>
              <w:jc w:val="right"/>
              <w:rPr>
                <w:color w:val="000000"/>
              </w:rPr>
            </w:pPr>
            <w:r>
              <w:rPr>
                <w:color w:val="000000"/>
              </w:rPr>
              <w:t>2</w:t>
            </w:r>
          </w:p>
        </w:tc>
        <w:tc>
          <w:tcPr>
            <w:tcW w:w="1612" w:type="dxa"/>
            <w:tcBorders>
              <w:top w:val="nil"/>
              <w:left w:val="nil"/>
              <w:bottom w:val="single" w:sz="8" w:space="0" w:color="000000"/>
              <w:right w:val="single" w:sz="8" w:space="0" w:color="000000"/>
            </w:tcBorders>
            <w:shd w:val="clear" w:color="000000" w:fill="FFFFFF"/>
            <w:vAlign w:val="bottom"/>
          </w:tcPr>
          <w:p w14:paraId="2522CB33" w14:textId="4DA7094C"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2DA2FCE" w14:textId="77777777" w:rsidR="00A4021A" w:rsidRPr="002D4B10" w:rsidRDefault="00A4021A" w:rsidP="00C50FCE">
            <w:pPr>
              <w:jc w:val="right"/>
              <w:rPr>
                <w:color w:val="000000"/>
              </w:rPr>
            </w:pPr>
          </w:p>
        </w:tc>
      </w:tr>
      <w:tr w:rsidR="00A4021A" w:rsidRPr="004549BF" w14:paraId="59B4D4E8" w14:textId="77777777" w:rsidTr="00AC3727">
        <w:trPr>
          <w:gridBefore w:val="1"/>
          <w:gridAfter w:val="1"/>
          <w:wBefore w:w="10" w:type="dxa"/>
          <w:wAfter w:w="8" w:type="dxa"/>
          <w:trHeight w:val="5"/>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9D64379" w14:textId="77777777" w:rsidR="00A4021A" w:rsidRPr="002D4B10" w:rsidRDefault="00A4021A" w:rsidP="00C50FCE">
            <w:pPr>
              <w:rPr>
                <w:color w:val="000000"/>
              </w:rPr>
            </w:pPr>
            <w:r>
              <w:rPr>
                <w:color w:val="000000"/>
              </w:rPr>
              <w:t>281.</w:t>
            </w:r>
          </w:p>
        </w:tc>
        <w:tc>
          <w:tcPr>
            <w:tcW w:w="4157" w:type="dxa"/>
            <w:tcBorders>
              <w:top w:val="nil"/>
              <w:left w:val="nil"/>
              <w:bottom w:val="single" w:sz="8" w:space="0" w:color="000000"/>
              <w:right w:val="single" w:sz="8" w:space="0" w:color="000000"/>
            </w:tcBorders>
            <w:shd w:val="clear" w:color="000000" w:fill="FFFFFF"/>
            <w:vAlign w:val="bottom"/>
            <w:hideMark/>
          </w:tcPr>
          <w:p w14:paraId="4BE729BC" w14:textId="77777777" w:rsidR="00A4021A" w:rsidRPr="002D4B10" w:rsidRDefault="00A4021A" w:rsidP="00C50FCE">
            <w:pPr>
              <w:rPr>
                <w:color w:val="000000"/>
              </w:rPr>
            </w:pPr>
            <w:r>
              <w:rPr>
                <w:color w:val="000000"/>
              </w:rPr>
              <w:t>LINIJKA 30 CM</w:t>
            </w:r>
          </w:p>
        </w:tc>
        <w:tc>
          <w:tcPr>
            <w:tcW w:w="975" w:type="dxa"/>
            <w:tcBorders>
              <w:top w:val="nil"/>
              <w:left w:val="nil"/>
              <w:bottom w:val="single" w:sz="8" w:space="0" w:color="000000"/>
              <w:right w:val="single" w:sz="8" w:space="0" w:color="000000"/>
            </w:tcBorders>
            <w:shd w:val="clear" w:color="000000" w:fill="FFFFFF"/>
            <w:vAlign w:val="bottom"/>
            <w:hideMark/>
          </w:tcPr>
          <w:p w14:paraId="7E38F4A6" w14:textId="77777777" w:rsidR="00A4021A" w:rsidRPr="002D4B10" w:rsidRDefault="00A4021A" w:rsidP="00C50FCE">
            <w:pPr>
              <w:jc w:val="right"/>
              <w:rPr>
                <w:color w:val="000000"/>
              </w:rPr>
            </w:pPr>
            <w:r>
              <w:rPr>
                <w:color w:val="000000"/>
              </w:rPr>
              <w:t>45</w:t>
            </w:r>
          </w:p>
        </w:tc>
        <w:tc>
          <w:tcPr>
            <w:tcW w:w="1612" w:type="dxa"/>
            <w:tcBorders>
              <w:top w:val="nil"/>
              <w:left w:val="nil"/>
              <w:bottom w:val="single" w:sz="8" w:space="0" w:color="000000"/>
              <w:right w:val="single" w:sz="8" w:space="0" w:color="000000"/>
            </w:tcBorders>
            <w:shd w:val="clear" w:color="000000" w:fill="FFFFFF"/>
            <w:vAlign w:val="bottom"/>
          </w:tcPr>
          <w:p w14:paraId="6A0E7EF6" w14:textId="1C1C793C"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9298A8B" w14:textId="77777777" w:rsidR="00A4021A" w:rsidRPr="002D4B10" w:rsidRDefault="00A4021A" w:rsidP="00C50FCE">
            <w:pPr>
              <w:jc w:val="right"/>
              <w:rPr>
                <w:color w:val="000000"/>
              </w:rPr>
            </w:pPr>
          </w:p>
        </w:tc>
      </w:tr>
      <w:tr w:rsidR="00A4021A" w:rsidRPr="004549BF" w14:paraId="70610A23" w14:textId="77777777" w:rsidTr="00AC3727">
        <w:trPr>
          <w:gridBefore w:val="1"/>
          <w:gridAfter w:val="1"/>
          <w:wBefore w:w="10" w:type="dxa"/>
          <w:wAfter w:w="8" w:type="dxa"/>
          <w:trHeight w:val="5"/>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9589D07" w14:textId="77777777" w:rsidR="00A4021A" w:rsidRPr="002D4B10" w:rsidRDefault="00A4021A" w:rsidP="00C50FCE">
            <w:pPr>
              <w:rPr>
                <w:color w:val="000000"/>
              </w:rPr>
            </w:pPr>
            <w:r>
              <w:rPr>
                <w:color w:val="000000"/>
              </w:rPr>
              <w:t>282.</w:t>
            </w:r>
          </w:p>
        </w:tc>
        <w:tc>
          <w:tcPr>
            <w:tcW w:w="4157" w:type="dxa"/>
            <w:tcBorders>
              <w:top w:val="nil"/>
              <w:left w:val="nil"/>
              <w:bottom w:val="single" w:sz="8" w:space="0" w:color="000000"/>
              <w:right w:val="single" w:sz="8" w:space="0" w:color="000000"/>
            </w:tcBorders>
            <w:shd w:val="clear" w:color="000000" w:fill="FFFFFF"/>
            <w:vAlign w:val="bottom"/>
            <w:hideMark/>
          </w:tcPr>
          <w:p w14:paraId="278CD9BB" w14:textId="77777777" w:rsidR="00A4021A" w:rsidRPr="002D4B10" w:rsidRDefault="00A4021A" w:rsidP="00C50FCE">
            <w:pPr>
              <w:rPr>
                <w:color w:val="000000"/>
              </w:rPr>
            </w:pPr>
            <w:r>
              <w:rPr>
                <w:color w:val="000000"/>
              </w:rPr>
              <w:t>LINIJKA 15 CM</w:t>
            </w:r>
          </w:p>
        </w:tc>
        <w:tc>
          <w:tcPr>
            <w:tcW w:w="975" w:type="dxa"/>
            <w:tcBorders>
              <w:top w:val="nil"/>
              <w:left w:val="nil"/>
              <w:bottom w:val="single" w:sz="8" w:space="0" w:color="000000"/>
              <w:right w:val="single" w:sz="8" w:space="0" w:color="000000"/>
            </w:tcBorders>
            <w:shd w:val="clear" w:color="000000" w:fill="FFFFFF"/>
            <w:vAlign w:val="bottom"/>
            <w:hideMark/>
          </w:tcPr>
          <w:p w14:paraId="618999A6" w14:textId="77777777" w:rsidR="00A4021A" w:rsidRPr="002D4B10" w:rsidRDefault="00A4021A" w:rsidP="00C50FCE">
            <w:pPr>
              <w:jc w:val="right"/>
              <w:rPr>
                <w:color w:val="000000"/>
              </w:rPr>
            </w:pPr>
            <w:r>
              <w:rPr>
                <w:color w:val="000000"/>
              </w:rPr>
              <w:t>38</w:t>
            </w:r>
          </w:p>
        </w:tc>
        <w:tc>
          <w:tcPr>
            <w:tcW w:w="1612" w:type="dxa"/>
            <w:tcBorders>
              <w:top w:val="nil"/>
              <w:left w:val="nil"/>
              <w:bottom w:val="single" w:sz="8" w:space="0" w:color="000000"/>
              <w:right w:val="single" w:sz="8" w:space="0" w:color="000000"/>
            </w:tcBorders>
            <w:shd w:val="clear" w:color="000000" w:fill="FFFFFF"/>
            <w:vAlign w:val="bottom"/>
          </w:tcPr>
          <w:p w14:paraId="76D8506A" w14:textId="0B63B75C"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391EDEA" w14:textId="77777777" w:rsidR="00A4021A" w:rsidRPr="002D4B10" w:rsidRDefault="00A4021A" w:rsidP="00C50FCE">
            <w:pPr>
              <w:jc w:val="right"/>
              <w:rPr>
                <w:color w:val="000000"/>
              </w:rPr>
            </w:pPr>
          </w:p>
        </w:tc>
      </w:tr>
      <w:tr w:rsidR="00A4021A" w:rsidRPr="004549BF" w14:paraId="30C747EF" w14:textId="77777777" w:rsidTr="00AC3727">
        <w:trPr>
          <w:gridBefore w:val="1"/>
          <w:gridAfter w:val="1"/>
          <w:wBefore w:w="10" w:type="dxa"/>
          <w:wAfter w:w="8" w:type="dxa"/>
          <w:trHeight w:val="34"/>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5CEE2A4" w14:textId="77777777" w:rsidR="00A4021A" w:rsidRPr="002D4B10" w:rsidRDefault="00A4021A" w:rsidP="00C50FCE">
            <w:pPr>
              <w:rPr>
                <w:color w:val="000000"/>
              </w:rPr>
            </w:pPr>
            <w:r>
              <w:rPr>
                <w:color w:val="000000"/>
              </w:rPr>
              <w:t>283.</w:t>
            </w:r>
          </w:p>
        </w:tc>
        <w:tc>
          <w:tcPr>
            <w:tcW w:w="4157" w:type="dxa"/>
            <w:tcBorders>
              <w:top w:val="nil"/>
              <w:left w:val="nil"/>
              <w:bottom w:val="single" w:sz="8" w:space="0" w:color="000000"/>
              <w:right w:val="single" w:sz="8" w:space="0" w:color="000000"/>
            </w:tcBorders>
            <w:shd w:val="clear" w:color="000000" w:fill="FFFFFF"/>
            <w:vAlign w:val="bottom"/>
            <w:hideMark/>
          </w:tcPr>
          <w:p w14:paraId="7CD98637" w14:textId="77777777" w:rsidR="00A4021A" w:rsidRPr="002D4B10" w:rsidRDefault="00A4021A" w:rsidP="00C50FCE">
            <w:pPr>
              <w:rPr>
                <w:color w:val="000000"/>
              </w:rPr>
            </w:pPr>
            <w:r>
              <w:rPr>
                <w:color w:val="000000"/>
              </w:rPr>
              <w:t>DZIURKACZ Z OGRANICZNIKIEM FORMATU, WYKONANY Z METALU, 20 KARTEK</w:t>
            </w:r>
          </w:p>
        </w:tc>
        <w:tc>
          <w:tcPr>
            <w:tcW w:w="975" w:type="dxa"/>
            <w:tcBorders>
              <w:top w:val="nil"/>
              <w:left w:val="nil"/>
              <w:bottom w:val="single" w:sz="8" w:space="0" w:color="000000"/>
              <w:right w:val="single" w:sz="8" w:space="0" w:color="000000"/>
            </w:tcBorders>
            <w:shd w:val="clear" w:color="000000" w:fill="FFFFFF"/>
            <w:vAlign w:val="bottom"/>
            <w:hideMark/>
          </w:tcPr>
          <w:p w14:paraId="3FFEE79D" w14:textId="77777777" w:rsidR="00A4021A" w:rsidRPr="002D4B10" w:rsidRDefault="00A4021A" w:rsidP="00C50FCE">
            <w:pPr>
              <w:jc w:val="right"/>
              <w:rPr>
                <w:color w:val="000000"/>
              </w:rPr>
            </w:pPr>
            <w:r>
              <w:rPr>
                <w:color w:val="000000"/>
              </w:rPr>
              <w:t>25</w:t>
            </w:r>
          </w:p>
        </w:tc>
        <w:tc>
          <w:tcPr>
            <w:tcW w:w="1612" w:type="dxa"/>
            <w:tcBorders>
              <w:top w:val="nil"/>
              <w:left w:val="nil"/>
              <w:bottom w:val="single" w:sz="8" w:space="0" w:color="000000"/>
              <w:right w:val="single" w:sz="8" w:space="0" w:color="000000"/>
            </w:tcBorders>
            <w:shd w:val="clear" w:color="000000" w:fill="FFFFFF"/>
            <w:vAlign w:val="bottom"/>
          </w:tcPr>
          <w:p w14:paraId="310840C9" w14:textId="0B7DFF9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4AA3530" w14:textId="77777777" w:rsidR="00A4021A" w:rsidRPr="002D4B10" w:rsidRDefault="00A4021A" w:rsidP="00C50FCE">
            <w:pPr>
              <w:jc w:val="right"/>
              <w:rPr>
                <w:color w:val="000000"/>
              </w:rPr>
            </w:pPr>
          </w:p>
        </w:tc>
      </w:tr>
      <w:tr w:rsidR="00A4021A" w:rsidRPr="004549BF" w14:paraId="2F75822B"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81F58F7" w14:textId="77777777" w:rsidR="00A4021A" w:rsidRPr="002D4B10" w:rsidRDefault="00A4021A" w:rsidP="00C50FCE">
            <w:pPr>
              <w:rPr>
                <w:color w:val="000000"/>
              </w:rPr>
            </w:pPr>
            <w:r>
              <w:rPr>
                <w:color w:val="000000"/>
              </w:rPr>
              <w:t>284.</w:t>
            </w:r>
          </w:p>
        </w:tc>
        <w:tc>
          <w:tcPr>
            <w:tcW w:w="4157" w:type="dxa"/>
            <w:tcBorders>
              <w:top w:val="nil"/>
              <w:left w:val="nil"/>
              <w:bottom w:val="single" w:sz="8" w:space="0" w:color="000000"/>
              <w:right w:val="single" w:sz="8" w:space="0" w:color="000000"/>
            </w:tcBorders>
            <w:shd w:val="clear" w:color="000000" w:fill="FFFFFF"/>
            <w:vAlign w:val="bottom"/>
            <w:hideMark/>
          </w:tcPr>
          <w:p w14:paraId="15A4DDF7" w14:textId="77777777" w:rsidR="00A4021A" w:rsidRPr="002D4B10" w:rsidRDefault="00A4021A" w:rsidP="00C50FCE">
            <w:pPr>
              <w:rPr>
                <w:color w:val="000000"/>
              </w:rPr>
            </w:pPr>
            <w:r>
              <w:rPr>
                <w:color w:val="000000"/>
              </w:rPr>
              <w:t>DZIURKACZ  Z OGRANICZNIKIEM FORMATU, 70 KARTEK</w:t>
            </w:r>
          </w:p>
        </w:tc>
        <w:tc>
          <w:tcPr>
            <w:tcW w:w="975" w:type="dxa"/>
            <w:tcBorders>
              <w:top w:val="nil"/>
              <w:left w:val="nil"/>
              <w:bottom w:val="single" w:sz="8" w:space="0" w:color="000000"/>
              <w:right w:val="single" w:sz="8" w:space="0" w:color="000000"/>
            </w:tcBorders>
            <w:shd w:val="clear" w:color="000000" w:fill="FFFFFF"/>
            <w:vAlign w:val="bottom"/>
            <w:hideMark/>
          </w:tcPr>
          <w:p w14:paraId="70E40539" w14:textId="77777777" w:rsidR="00A4021A" w:rsidRPr="002D4B10" w:rsidRDefault="00A4021A" w:rsidP="00C50FCE">
            <w:pPr>
              <w:jc w:val="right"/>
              <w:rPr>
                <w:color w:val="000000"/>
              </w:rPr>
            </w:pPr>
            <w:r>
              <w:rPr>
                <w:color w:val="000000"/>
              </w:rPr>
              <w:t>8</w:t>
            </w:r>
          </w:p>
        </w:tc>
        <w:tc>
          <w:tcPr>
            <w:tcW w:w="1612" w:type="dxa"/>
            <w:tcBorders>
              <w:top w:val="nil"/>
              <w:left w:val="nil"/>
              <w:bottom w:val="single" w:sz="8" w:space="0" w:color="000000"/>
              <w:right w:val="single" w:sz="8" w:space="0" w:color="000000"/>
            </w:tcBorders>
            <w:shd w:val="clear" w:color="000000" w:fill="FFFFFF"/>
            <w:vAlign w:val="bottom"/>
          </w:tcPr>
          <w:p w14:paraId="76A95A42" w14:textId="7BC416E7"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9F88E3C" w14:textId="77777777" w:rsidR="00A4021A" w:rsidRPr="002D4B10" w:rsidRDefault="00A4021A" w:rsidP="00C50FCE">
            <w:pPr>
              <w:jc w:val="right"/>
              <w:rPr>
                <w:color w:val="000000"/>
              </w:rPr>
            </w:pPr>
          </w:p>
        </w:tc>
      </w:tr>
      <w:tr w:rsidR="00A4021A" w:rsidRPr="004549BF" w14:paraId="4D43D77C" w14:textId="77777777" w:rsidTr="00AC3727">
        <w:trPr>
          <w:gridBefore w:val="1"/>
          <w:gridAfter w:val="1"/>
          <w:wBefore w:w="10" w:type="dxa"/>
          <w:wAfter w:w="8" w:type="dxa"/>
          <w:trHeight w:val="58"/>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A0F7473" w14:textId="77777777" w:rsidR="00A4021A" w:rsidRPr="002D4B10" w:rsidRDefault="00A4021A" w:rsidP="00C50FCE">
            <w:pPr>
              <w:rPr>
                <w:color w:val="000000"/>
              </w:rPr>
            </w:pPr>
            <w:r>
              <w:rPr>
                <w:color w:val="000000"/>
              </w:rPr>
              <w:t>285.</w:t>
            </w:r>
          </w:p>
        </w:tc>
        <w:tc>
          <w:tcPr>
            <w:tcW w:w="4157" w:type="dxa"/>
            <w:tcBorders>
              <w:top w:val="nil"/>
              <w:left w:val="nil"/>
              <w:bottom w:val="single" w:sz="8" w:space="0" w:color="000000"/>
              <w:right w:val="single" w:sz="8" w:space="0" w:color="000000"/>
            </w:tcBorders>
            <w:shd w:val="clear" w:color="000000" w:fill="FFFFFF"/>
            <w:vAlign w:val="bottom"/>
            <w:hideMark/>
          </w:tcPr>
          <w:p w14:paraId="4DF34EE5" w14:textId="77777777" w:rsidR="00A4021A" w:rsidRPr="002D4B10" w:rsidRDefault="00A4021A" w:rsidP="00C50FCE">
            <w:pPr>
              <w:rPr>
                <w:color w:val="000000"/>
              </w:rPr>
            </w:pPr>
            <w:r>
              <w:rPr>
                <w:color w:val="000000"/>
              </w:rPr>
              <w:t>DZIURKACZ NA 4 OTWORY Z BLOKADĄ I OGRANICZNIKIEM FORMATU, ODLEGŁOŚĆ MIĘDZY OTWORAMI DO 80 MM, ŚREDNICA OTWORÓW 5,5 MM, 25-30 KARTEK</w:t>
            </w:r>
          </w:p>
        </w:tc>
        <w:tc>
          <w:tcPr>
            <w:tcW w:w="975" w:type="dxa"/>
            <w:tcBorders>
              <w:top w:val="nil"/>
              <w:left w:val="nil"/>
              <w:bottom w:val="single" w:sz="8" w:space="0" w:color="000000"/>
              <w:right w:val="single" w:sz="8" w:space="0" w:color="000000"/>
            </w:tcBorders>
            <w:shd w:val="clear" w:color="000000" w:fill="FFFFFF"/>
            <w:vAlign w:val="bottom"/>
            <w:hideMark/>
          </w:tcPr>
          <w:p w14:paraId="0A268F58" w14:textId="77777777" w:rsidR="00A4021A" w:rsidRPr="002D4B10" w:rsidRDefault="00A4021A" w:rsidP="00C50FCE">
            <w:pPr>
              <w:jc w:val="right"/>
              <w:rPr>
                <w:color w:val="000000"/>
              </w:rPr>
            </w:pPr>
            <w:r>
              <w:rPr>
                <w:color w:val="000000"/>
              </w:rPr>
              <w:t>3</w:t>
            </w:r>
          </w:p>
        </w:tc>
        <w:tc>
          <w:tcPr>
            <w:tcW w:w="1612" w:type="dxa"/>
            <w:tcBorders>
              <w:top w:val="nil"/>
              <w:left w:val="nil"/>
              <w:bottom w:val="single" w:sz="8" w:space="0" w:color="000000"/>
              <w:right w:val="single" w:sz="8" w:space="0" w:color="000000"/>
            </w:tcBorders>
            <w:shd w:val="clear" w:color="000000" w:fill="FFFFFF"/>
            <w:vAlign w:val="bottom"/>
          </w:tcPr>
          <w:p w14:paraId="0455E8E1" w14:textId="2CAF9933"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ED3C545" w14:textId="77777777" w:rsidR="00A4021A" w:rsidRPr="002D4B10" w:rsidRDefault="00A4021A" w:rsidP="00C50FCE">
            <w:pPr>
              <w:jc w:val="right"/>
              <w:rPr>
                <w:color w:val="000000"/>
              </w:rPr>
            </w:pPr>
          </w:p>
        </w:tc>
      </w:tr>
      <w:tr w:rsidR="00A4021A" w:rsidRPr="004549BF" w14:paraId="2243E74B"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EAE8DC8" w14:textId="77777777" w:rsidR="00A4021A" w:rsidRPr="002D4B10" w:rsidRDefault="00A4021A" w:rsidP="00C50FCE">
            <w:pPr>
              <w:rPr>
                <w:color w:val="000000"/>
              </w:rPr>
            </w:pPr>
            <w:r>
              <w:rPr>
                <w:color w:val="000000"/>
              </w:rPr>
              <w:t>286.</w:t>
            </w:r>
          </w:p>
        </w:tc>
        <w:tc>
          <w:tcPr>
            <w:tcW w:w="4157" w:type="dxa"/>
            <w:tcBorders>
              <w:top w:val="nil"/>
              <w:left w:val="nil"/>
              <w:bottom w:val="single" w:sz="8" w:space="0" w:color="000000"/>
              <w:right w:val="single" w:sz="8" w:space="0" w:color="000000"/>
            </w:tcBorders>
            <w:shd w:val="clear" w:color="000000" w:fill="FFFFFF"/>
            <w:vAlign w:val="bottom"/>
            <w:hideMark/>
          </w:tcPr>
          <w:p w14:paraId="49821469" w14:textId="77777777" w:rsidR="00A4021A" w:rsidRPr="002D4B10" w:rsidRDefault="00A4021A" w:rsidP="00C50FCE">
            <w:pPr>
              <w:rPr>
                <w:color w:val="000000"/>
              </w:rPr>
            </w:pPr>
            <w:r>
              <w:rPr>
                <w:color w:val="000000"/>
              </w:rPr>
              <w:t xml:space="preserve">KOSZ NA ŚMIECI WYKONANY Z </w:t>
            </w:r>
            <w:r>
              <w:rPr>
                <w:color w:val="000000"/>
              </w:rPr>
              <w:lastRenderedPageBreak/>
              <w:t>METALOWEJ SIATKI, POJ. MINIMUM 19 L</w:t>
            </w:r>
          </w:p>
        </w:tc>
        <w:tc>
          <w:tcPr>
            <w:tcW w:w="975" w:type="dxa"/>
            <w:tcBorders>
              <w:top w:val="nil"/>
              <w:left w:val="nil"/>
              <w:bottom w:val="single" w:sz="8" w:space="0" w:color="000000"/>
              <w:right w:val="single" w:sz="8" w:space="0" w:color="000000"/>
            </w:tcBorders>
            <w:shd w:val="clear" w:color="000000" w:fill="FFFFFF"/>
            <w:vAlign w:val="bottom"/>
            <w:hideMark/>
          </w:tcPr>
          <w:p w14:paraId="1E55E96C" w14:textId="77777777" w:rsidR="00A4021A" w:rsidRPr="002D4B10" w:rsidRDefault="00A4021A" w:rsidP="00C50FCE">
            <w:pPr>
              <w:jc w:val="right"/>
              <w:rPr>
                <w:color w:val="000000"/>
              </w:rPr>
            </w:pPr>
            <w:r>
              <w:rPr>
                <w:color w:val="000000"/>
              </w:rPr>
              <w:lastRenderedPageBreak/>
              <w:t>10</w:t>
            </w:r>
          </w:p>
        </w:tc>
        <w:tc>
          <w:tcPr>
            <w:tcW w:w="1612" w:type="dxa"/>
            <w:tcBorders>
              <w:top w:val="nil"/>
              <w:left w:val="nil"/>
              <w:bottom w:val="single" w:sz="8" w:space="0" w:color="000000"/>
              <w:right w:val="single" w:sz="8" w:space="0" w:color="000000"/>
            </w:tcBorders>
            <w:shd w:val="clear" w:color="000000" w:fill="FFFFFF"/>
            <w:vAlign w:val="bottom"/>
          </w:tcPr>
          <w:p w14:paraId="60E88F93" w14:textId="679507FA"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4D8F535" w14:textId="77777777" w:rsidR="00A4021A" w:rsidRPr="002D4B10" w:rsidRDefault="00A4021A" w:rsidP="00C50FCE">
            <w:pPr>
              <w:jc w:val="right"/>
              <w:rPr>
                <w:color w:val="000000"/>
              </w:rPr>
            </w:pPr>
          </w:p>
        </w:tc>
      </w:tr>
      <w:tr w:rsidR="00A4021A" w:rsidRPr="004549BF" w14:paraId="492FAE66" w14:textId="77777777" w:rsidTr="00AC3727">
        <w:trPr>
          <w:gridBefore w:val="1"/>
          <w:gridAfter w:val="1"/>
          <w:wBefore w:w="10" w:type="dxa"/>
          <w:wAfter w:w="8" w:type="dxa"/>
          <w:trHeight w:val="3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20CF773" w14:textId="77777777" w:rsidR="00A4021A" w:rsidRPr="002D4B10" w:rsidRDefault="00A4021A" w:rsidP="00C50FCE">
            <w:pPr>
              <w:rPr>
                <w:color w:val="000000"/>
              </w:rPr>
            </w:pPr>
            <w:r>
              <w:rPr>
                <w:color w:val="000000"/>
              </w:rPr>
              <w:t>287.</w:t>
            </w:r>
          </w:p>
        </w:tc>
        <w:tc>
          <w:tcPr>
            <w:tcW w:w="4157" w:type="dxa"/>
            <w:tcBorders>
              <w:top w:val="nil"/>
              <w:left w:val="nil"/>
              <w:bottom w:val="single" w:sz="8" w:space="0" w:color="000000"/>
              <w:right w:val="single" w:sz="8" w:space="0" w:color="000000"/>
            </w:tcBorders>
            <w:shd w:val="clear" w:color="000000" w:fill="FFFFFF"/>
            <w:vAlign w:val="bottom"/>
            <w:hideMark/>
          </w:tcPr>
          <w:p w14:paraId="667DAA07" w14:textId="77777777" w:rsidR="00A4021A" w:rsidRPr="002D4B10" w:rsidRDefault="00A4021A" w:rsidP="00C50FCE">
            <w:pPr>
              <w:rPr>
                <w:color w:val="000000"/>
              </w:rPr>
            </w:pPr>
            <w:r>
              <w:rPr>
                <w:color w:val="000000"/>
              </w:rPr>
              <w:t>PÓŁKA NA DOKUMENTY WYKONANA Z TWORZYWA SZTUCZNEGO, PRZEZROCZYSTA</w:t>
            </w:r>
          </w:p>
        </w:tc>
        <w:tc>
          <w:tcPr>
            <w:tcW w:w="975" w:type="dxa"/>
            <w:tcBorders>
              <w:top w:val="nil"/>
              <w:left w:val="nil"/>
              <w:bottom w:val="single" w:sz="8" w:space="0" w:color="000000"/>
              <w:right w:val="single" w:sz="8" w:space="0" w:color="000000"/>
            </w:tcBorders>
            <w:shd w:val="clear" w:color="000000" w:fill="FFFFFF"/>
            <w:vAlign w:val="bottom"/>
            <w:hideMark/>
          </w:tcPr>
          <w:p w14:paraId="7DF0B1AB" w14:textId="77777777" w:rsidR="00A4021A" w:rsidRPr="002D4B10" w:rsidRDefault="00A4021A" w:rsidP="00C50FCE">
            <w:pPr>
              <w:jc w:val="right"/>
              <w:rPr>
                <w:color w:val="000000"/>
              </w:rPr>
            </w:pPr>
            <w:r>
              <w:rPr>
                <w:color w:val="000000"/>
              </w:rPr>
              <w:t>40</w:t>
            </w:r>
          </w:p>
        </w:tc>
        <w:tc>
          <w:tcPr>
            <w:tcW w:w="1612" w:type="dxa"/>
            <w:tcBorders>
              <w:top w:val="nil"/>
              <w:left w:val="nil"/>
              <w:bottom w:val="single" w:sz="8" w:space="0" w:color="000000"/>
              <w:right w:val="single" w:sz="8" w:space="0" w:color="000000"/>
            </w:tcBorders>
            <w:shd w:val="clear" w:color="000000" w:fill="FFFFFF"/>
            <w:vAlign w:val="bottom"/>
          </w:tcPr>
          <w:p w14:paraId="15DCF93D" w14:textId="5B5FE27A"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9526669" w14:textId="77777777" w:rsidR="00A4021A" w:rsidRPr="002D4B10" w:rsidRDefault="00A4021A" w:rsidP="00C50FCE">
            <w:pPr>
              <w:jc w:val="right"/>
              <w:rPr>
                <w:color w:val="000000"/>
              </w:rPr>
            </w:pPr>
          </w:p>
        </w:tc>
      </w:tr>
      <w:tr w:rsidR="00A4021A" w:rsidRPr="004549BF" w14:paraId="5CE72153" w14:textId="77777777" w:rsidTr="00AC3727">
        <w:trPr>
          <w:gridBefore w:val="1"/>
          <w:gridAfter w:val="1"/>
          <w:wBefore w:w="10" w:type="dxa"/>
          <w:wAfter w:w="8" w:type="dxa"/>
          <w:trHeight w:val="3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5425A3E" w14:textId="77777777" w:rsidR="00A4021A" w:rsidRPr="002D4B10" w:rsidRDefault="00A4021A" w:rsidP="00C50FCE">
            <w:pPr>
              <w:rPr>
                <w:color w:val="000000"/>
              </w:rPr>
            </w:pPr>
            <w:r>
              <w:rPr>
                <w:color w:val="000000"/>
              </w:rPr>
              <w:t>288.</w:t>
            </w:r>
          </w:p>
        </w:tc>
        <w:tc>
          <w:tcPr>
            <w:tcW w:w="4157" w:type="dxa"/>
            <w:tcBorders>
              <w:top w:val="nil"/>
              <w:left w:val="nil"/>
              <w:bottom w:val="single" w:sz="8" w:space="0" w:color="000000"/>
              <w:right w:val="single" w:sz="8" w:space="0" w:color="000000"/>
            </w:tcBorders>
            <w:shd w:val="clear" w:color="000000" w:fill="FFFFFF"/>
            <w:vAlign w:val="bottom"/>
            <w:hideMark/>
          </w:tcPr>
          <w:p w14:paraId="1D8CD88A" w14:textId="77777777" w:rsidR="00A4021A" w:rsidRPr="002D4B10" w:rsidRDefault="00A4021A" w:rsidP="00C50FCE">
            <w:pPr>
              <w:rPr>
                <w:color w:val="000000"/>
              </w:rPr>
            </w:pPr>
            <w:r>
              <w:rPr>
                <w:color w:val="000000"/>
              </w:rPr>
              <w:t>PÓŁKA NA DOKUMENTY WYKONANA Z TWORZYWA SZTUCZNEGO, RÓŻOWA</w:t>
            </w:r>
          </w:p>
        </w:tc>
        <w:tc>
          <w:tcPr>
            <w:tcW w:w="975" w:type="dxa"/>
            <w:tcBorders>
              <w:top w:val="nil"/>
              <w:left w:val="nil"/>
              <w:bottom w:val="single" w:sz="8" w:space="0" w:color="000000"/>
              <w:right w:val="single" w:sz="8" w:space="0" w:color="000000"/>
            </w:tcBorders>
            <w:shd w:val="clear" w:color="000000" w:fill="FFFFFF"/>
            <w:vAlign w:val="bottom"/>
            <w:hideMark/>
          </w:tcPr>
          <w:p w14:paraId="3F5BDBB5" w14:textId="77777777" w:rsidR="00A4021A" w:rsidRPr="002D4B10" w:rsidRDefault="00A4021A" w:rsidP="00C50FCE">
            <w:pPr>
              <w:jc w:val="right"/>
              <w:rPr>
                <w:color w:val="000000"/>
              </w:rPr>
            </w:pPr>
            <w:r>
              <w:rPr>
                <w:color w:val="000000"/>
              </w:rPr>
              <w:t>12</w:t>
            </w:r>
          </w:p>
        </w:tc>
        <w:tc>
          <w:tcPr>
            <w:tcW w:w="1612" w:type="dxa"/>
            <w:tcBorders>
              <w:top w:val="nil"/>
              <w:left w:val="nil"/>
              <w:bottom w:val="single" w:sz="8" w:space="0" w:color="000000"/>
              <w:right w:val="single" w:sz="8" w:space="0" w:color="000000"/>
            </w:tcBorders>
            <w:shd w:val="clear" w:color="000000" w:fill="FFFFFF"/>
            <w:vAlign w:val="bottom"/>
          </w:tcPr>
          <w:p w14:paraId="420883B9" w14:textId="0880484D"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BB2294C" w14:textId="77777777" w:rsidR="00A4021A" w:rsidRPr="002D4B10" w:rsidRDefault="00A4021A" w:rsidP="00C50FCE">
            <w:pPr>
              <w:jc w:val="right"/>
              <w:rPr>
                <w:color w:val="000000"/>
              </w:rPr>
            </w:pPr>
          </w:p>
        </w:tc>
      </w:tr>
      <w:tr w:rsidR="00A4021A" w:rsidRPr="004549BF" w14:paraId="5DEA9328" w14:textId="77777777" w:rsidTr="00AC3727">
        <w:trPr>
          <w:gridBefore w:val="1"/>
          <w:gridAfter w:val="1"/>
          <w:wBefore w:w="10" w:type="dxa"/>
          <w:wAfter w:w="8" w:type="dxa"/>
          <w:trHeight w:val="3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9F64964" w14:textId="77777777" w:rsidR="00A4021A" w:rsidRPr="002D4B10" w:rsidRDefault="00A4021A" w:rsidP="00C50FCE">
            <w:pPr>
              <w:rPr>
                <w:color w:val="000000"/>
              </w:rPr>
            </w:pPr>
            <w:r>
              <w:rPr>
                <w:color w:val="000000"/>
              </w:rPr>
              <w:t>289.</w:t>
            </w:r>
          </w:p>
        </w:tc>
        <w:tc>
          <w:tcPr>
            <w:tcW w:w="4157" w:type="dxa"/>
            <w:tcBorders>
              <w:top w:val="nil"/>
              <w:left w:val="nil"/>
              <w:bottom w:val="single" w:sz="8" w:space="0" w:color="000000"/>
              <w:right w:val="single" w:sz="8" w:space="0" w:color="000000"/>
            </w:tcBorders>
            <w:shd w:val="clear" w:color="000000" w:fill="FFFFFF"/>
            <w:vAlign w:val="bottom"/>
            <w:hideMark/>
          </w:tcPr>
          <w:p w14:paraId="686A4BCE" w14:textId="77777777" w:rsidR="00A4021A" w:rsidRPr="002D4B10" w:rsidRDefault="00A4021A" w:rsidP="00C50FCE">
            <w:pPr>
              <w:rPr>
                <w:color w:val="000000"/>
              </w:rPr>
            </w:pPr>
            <w:r>
              <w:rPr>
                <w:color w:val="000000"/>
              </w:rPr>
              <w:t>PÓŁKA NA DOKUMENTY WYKONANA Z TWORZYWA SZTUCZNEGO, ZIELONA</w:t>
            </w:r>
          </w:p>
        </w:tc>
        <w:tc>
          <w:tcPr>
            <w:tcW w:w="975" w:type="dxa"/>
            <w:tcBorders>
              <w:top w:val="nil"/>
              <w:left w:val="nil"/>
              <w:bottom w:val="single" w:sz="8" w:space="0" w:color="000000"/>
              <w:right w:val="single" w:sz="8" w:space="0" w:color="000000"/>
            </w:tcBorders>
            <w:shd w:val="clear" w:color="000000" w:fill="FFFFFF"/>
            <w:vAlign w:val="bottom"/>
            <w:hideMark/>
          </w:tcPr>
          <w:p w14:paraId="50EB0CCE" w14:textId="77777777" w:rsidR="00A4021A" w:rsidRPr="002D4B10" w:rsidRDefault="00A4021A" w:rsidP="00C50FCE">
            <w:pPr>
              <w:jc w:val="right"/>
              <w:rPr>
                <w:color w:val="000000"/>
              </w:rPr>
            </w:pPr>
            <w:r>
              <w:rPr>
                <w:color w:val="000000"/>
              </w:rPr>
              <w:t>12</w:t>
            </w:r>
          </w:p>
        </w:tc>
        <w:tc>
          <w:tcPr>
            <w:tcW w:w="1612" w:type="dxa"/>
            <w:tcBorders>
              <w:top w:val="nil"/>
              <w:left w:val="nil"/>
              <w:bottom w:val="single" w:sz="8" w:space="0" w:color="000000"/>
              <w:right w:val="single" w:sz="8" w:space="0" w:color="000000"/>
            </w:tcBorders>
            <w:shd w:val="clear" w:color="000000" w:fill="FFFFFF"/>
            <w:vAlign w:val="bottom"/>
          </w:tcPr>
          <w:p w14:paraId="6457150C" w14:textId="3C626D9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BCF61DF" w14:textId="77777777" w:rsidR="00A4021A" w:rsidRPr="002D4B10" w:rsidRDefault="00A4021A" w:rsidP="00C50FCE">
            <w:pPr>
              <w:jc w:val="right"/>
              <w:rPr>
                <w:color w:val="000000"/>
              </w:rPr>
            </w:pPr>
          </w:p>
        </w:tc>
      </w:tr>
      <w:tr w:rsidR="00A4021A" w:rsidRPr="004549BF" w14:paraId="3002C007" w14:textId="77777777" w:rsidTr="00AC3727">
        <w:trPr>
          <w:gridBefore w:val="1"/>
          <w:gridAfter w:val="1"/>
          <w:wBefore w:w="10" w:type="dxa"/>
          <w:wAfter w:w="8" w:type="dxa"/>
          <w:trHeight w:val="3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B1C5C25" w14:textId="77777777" w:rsidR="00A4021A" w:rsidRPr="002D4B10" w:rsidRDefault="00A4021A" w:rsidP="00C50FCE">
            <w:pPr>
              <w:rPr>
                <w:color w:val="000000"/>
              </w:rPr>
            </w:pPr>
            <w:r>
              <w:rPr>
                <w:color w:val="000000"/>
              </w:rPr>
              <w:t>290.</w:t>
            </w:r>
          </w:p>
        </w:tc>
        <w:tc>
          <w:tcPr>
            <w:tcW w:w="4157" w:type="dxa"/>
            <w:tcBorders>
              <w:top w:val="nil"/>
              <w:left w:val="nil"/>
              <w:bottom w:val="single" w:sz="8" w:space="0" w:color="000000"/>
              <w:right w:val="single" w:sz="8" w:space="0" w:color="000000"/>
            </w:tcBorders>
            <w:shd w:val="clear" w:color="000000" w:fill="FFFFFF"/>
            <w:vAlign w:val="bottom"/>
            <w:hideMark/>
          </w:tcPr>
          <w:p w14:paraId="5A07BF85" w14:textId="77777777" w:rsidR="00A4021A" w:rsidRPr="002D4B10" w:rsidRDefault="00A4021A" w:rsidP="00C50FCE">
            <w:pPr>
              <w:rPr>
                <w:color w:val="000000"/>
              </w:rPr>
            </w:pPr>
            <w:r>
              <w:rPr>
                <w:color w:val="000000"/>
              </w:rPr>
              <w:t>PÓŁKA NA DOKUMENTY WYKONANA Z TWORZYWA SZTUCZNEGO, NIEBIESKA</w:t>
            </w:r>
          </w:p>
        </w:tc>
        <w:tc>
          <w:tcPr>
            <w:tcW w:w="975" w:type="dxa"/>
            <w:tcBorders>
              <w:top w:val="nil"/>
              <w:left w:val="nil"/>
              <w:bottom w:val="single" w:sz="8" w:space="0" w:color="000000"/>
              <w:right w:val="single" w:sz="8" w:space="0" w:color="000000"/>
            </w:tcBorders>
            <w:shd w:val="clear" w:color="000000" w:fill="FFFFFF"/>
            <w:vAlign w:val="bottom"/>
            <w:hideMark/>
          </w:tcPr>
          <w:p w14:paraId="764B477A" w14:textId="77777777" w:rsidR="00A4021A" w:rsidRPr="002D4B10" w:rsidRDefault="00A4021A" w:rsidP="00C50FCE">
            <w:pPr>
              <w:jc w:val="right"/>
              <w:rPr>
                <w:color w:val="000000"/>
              </w:rPr>
            </w:pPr>
            <w:r>
              <w:rPr>
                <w:color w:val="000000"/>
              </w:rPr>
              <w:t>12</w:t>
            </w:r>
          </w:p>
        </w:tc>
        <w:tc>
          <w:tcPr>
            <w:tcW w:w="1612" w:type="dxa"/>
            <w:tcBorders>
              <w:top w:val="nil"/>
              <w:left w:val="nil"/>
              <w:bottom w:val="single" w:sz="8" w:space="0" w:color="000000"/>
              <w:right w:val="single" w:sz="8" w:space="0" w:color="000000"/>
            </w:tcBorders>
            <w:shd w:val="clear" w:color="000000" w:fill="FFFFFF"/>
            <w:vAlign w:val="bottom"/>
          </w:tcPr>
          <w:p w14:paraId="4101FE51" w14:textId="2714105B"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48651F4" w14:textId="77777777" w:rsidR="00A4021A" w:rsidRPr="002D4B10" w:rsidRDefault="00A4021A" w:rsidP="00C50FCE">
            <w:pPr>
              <w:jc w:val="right"/>
              <w:rPr>
                <w:color w:val="000000"/>
              </w:rPr>
            </w:pPr>
          </w:p>
        </w:tc>
      </w:tr>
      <w:tr w:rsidR="00A4021A" w:rsidRPr="004549BF" w14:paraId="13FC7CCE" w14:textId="77777777" w:rsidTr="00AC3727">
        <w:trPr>
          <w:gridBefore w:val="1"/>
          <w:gridAfter w:val="1"/>
          <w:wBefore w:w="10" w:type="dxa"/>
          <w:wAfter w:w="8" w:type="dxa"/>
          <w:trHeight w:val="3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48DA3D5" w14:textId="77777777" w:rsidR="00A4021A" w:rsidRPr="002D4B10" w:rsidRDefault="00A4021A" w:rsidP="00C50FCE">
            <w:pPr>
              <w:rPr>
                <w:color w:val="000000"/>
              </w:rPr>
            </w:pPr>
            <w:r>
              <w:rPr>
                <w:color w:val="000000"/>
              </w:rPr>
              <w:t>291.</w:t>
            </w:r>
          </w:p>
        </w:tc>
        <w:tc>
          <w:tcPr>
            <w:tcW w:w="4157" w:type="dxa"/>
            <w:tcBorders>
              <w:top w:val="nil"/>
              <w:left w:val="nil"/>
              <w:bottom w:val="single" w:sz="8" w:space="0" w:color="000000"/>
              <w:right w:val="single" w:sz="8" w:space="0" w:color="000000"/>
            </w:tcBorders>
            <w:shd w:val="clear" w:color="000000" w:fill="FFFFFF"/>
            <w:vAlign w:val="bottom"/>
            <w:hideMark/>
          </w:tcPr>
          <w:p w14:paraId="78D313AB" w14:textId="77777777" w:rsidR="00A4021A" w:rsidRPr="002D4B10" w:rsidRDefault="00A4021A" w:rsidP="00C50FCE">
            <w:pPr>
              <w:rPr>
                <w:color w:val="000000"/>
              </w:rPr>
            </w:pPr>
            <w:r>
              <w:rPr>
                <w:color w:val="000000"/>
              </w:rPr>
              <w:t>PÓŁKA NA DOKUMENTY WYKONANA Z TWORZYWA SZTUCZNEGO, BIAŁA</w:t>
            </w:r>
          </w:p>
        </w:tc>
        <w:tc>
          <w:tcPr>
            <w:tcW w:w="975" w:type="dxa"/>
            <w:tcBorders>
              <w:top w:val="nil"/>
              <w:left w:val="nil"/>
              <w:bottom w:val="single" w:sz="8" w:space="0" w:color="000000"/>
              <w:right w:val="single" w:sz="8" w:space="0" w:color="000000"/>
            </w:tcBorders>
            <w:shd w:val="clear" w:color="000000" w:fill="FFFFFF"/>
            <w:vAlign w:val="bottom"/>
            <w:hideMark/>
          </w:tcPr>
          <w:p w14:paraId="54A67989" w14:textId="77777777" w:rsidR="00A4021A" w:rsidRPr="002D4B10" w:rsidRDefault="00A4021A" w:rsidP="00C50FCE">
            <w:pPr>
              <w:jc w:val="right"/>
              <w:rPr>
                <w:color w:val="000000"/>
              </w:rPr>
            </w:pPr>
            <w:r>
              <w:rPr>
                <w:color w:val="000000"/>
              </w:rPr>
              <w:t>12</w:t>
            </w:r>
          </w:p>
        </w:tc>
        <w:tc>
          <w:tcPr>
            <w:tcW w:w="1612" w:type="dxa"/>
            <w:tcBorders>
              <w:top w:val="nil"/>
              <w:left w:val="nil"/>
              <w:bottom w:val="single" w:sz="8" w:space="0" w:color="000000"/>
              <w:right w:val="single" w:sz="8" w:space="0" w:color="000000"/>
            </w:tcBorders>
            <w:shd w:val="clear" w:color="000000" w:fill="FFFFFF"/>
            <w:vAlign w:val="bottom"/>
          </w:tcPr>
          <w:p w14:paraId="119164B3" w14:textId="47C43140"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11D0D809" w14:textId="77777777" w:rsidR="00A4021A" w:rsidRPr="002D4B10" w:rsidRDefault="00A4021A" w:rsidP="00C50FCE">
            <w:pPr>
              <w:jc w:val="right"/>
              <w:rPr>
                <w:color w:val="000000"/>
              </w:rPr>
            </w:pPr>
          </w:p>
        </w:tc>
      </w:tr>
      <w:tr w:rsidR="00A4021A" w:rsidRPr="004549BF" w14:paraId="7FFAAA06" w14:textId="77777777" w:rsidTr="00AC3727">
        <w:trPr>
          <w:gridBefore w:val="1"/>
          <w:gridAfter w:val="1"/>
          <w:wBefore w:w="10" w:type="dxa"/>
          <w:wAfter w:w="8" w:type="dxa"/>
          <w:trHeight w:val="3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84CB2C4" w14:textId="77777777" w:rsidR="00A4021A" w:rsidRPr="002D4B10" w:rsidRDefault="00A4021A" w:rsidP="00C50FCE">
            <w:pPr>
              <w:rPr>
                <w:color w:val="000000"/>
              </w:rPr>
            </w:pPr>
            <w:r>
              <w:rPr>
                <w:color w:val="000000"/>
              </w:rPr>
              <w:t>292.</w:t>
            </w:r>
          </w:p>
        </w:tc>
        <w:tc>
          <w:tcPr>
            <w:tcW w:w="4157" w:type="dxa"/>
            <w:tcBorders>
              <w:top w:val="nil"/>
              <w:left w:val="nil"/>
              <w:bottom w:val="single" w:sz="8" w:space="0" w:color="000000"/>
              <w:right w:val="single" w:sz="8" w:space="0" w:color="000000"/>
            </w:tcBorders>
            <w:shd w:val="clear" w:color="000000" w:fill="FFFFFF"/>
            <w:vAlign w:val="bottom"/>
            <w:hideMark/>
          </w:tcPr>
          <w:p w14:paraId="1172F16E" w14:textId="77777777" w:rsidR="00A4021A" w:rsidRPr="002D4B10" w:rsidRDefault="00A4021A" w:rsidP="00C50FCE">
            <w:pPr>
              <w:rPr>
                <w:color w:val="000000"/>
              </w:rPr>
            </w:pPr>
            <w:r>
              <w:rPr>
                <w:color w:val="000000"/>
              </w:rPr>
              <w:t>STOJAK NA KATALOGI A4 PRZEZROCZYSTY, WYKONANY Z TWORZYWA SZTUCZNEGO</w:t>
            </w:r>
          </w:p>
        </w:tc>
        <w:tc>
          <w:tcPr>
            <w:tcW w:w="975" w:type="dxa"/>
            <w:tcBorders>
              <w:top w:val="nil"/>
              <w:left w:val="nil"/>
              <w:bottom w:val="single" w:sz="8" w:space="0" w:color="000000"/>
              <w:right w:val="single" w:sz="8" w:space="0" w:color="000000"/>
            </w:tcBorders>
            <w:shd w:val="clear" w:color="000000" w:fill="FFFFFF"/>
            <w:vAlign w:val="bottom"/>
            <w:hideMark/>
          </w:tcPr>
          <w:p w14:paraId="01A4D5D7" w14:textId="77777777" w:rsidR="00A4021A" w:rsidRPr="002D4B10" w:rsidRDefault="00A4021A" w:rsidP="00C50FCE">
            <w:pPr>
              <w:jc w:val="right"/>
              <w:rPr>
                <w:color w:val="000000"/>
              </w:rPr>
            </w:pPr>
            <w:r>
              <w:rPr>
                <w:color w:val="000000"/>
              </w:rPr>
              <w:t>15</w:t>
            </w:r>
          </w:p>
        </w:tc>
        <w:tc>
          <w:tcPr>
            <w:tcW w:w="1612" w:type="dxa"/>
            <w:tcBorders>
              <w:top w:val="nil"/>
              <w:left w:val="nil"/>
              <w:bottom w:val="single" w:sz="8" w:space="0" w:color="000000"/>
              <w:right w:val="single" w:sz="8" w:space="0" w:color="000000"/>
            </w:tcBorders>
            <w:shd w:val="clear" w:color="000000" w:fill="FFFFFF"/>
            <w:vAlign w:val="bottom"/>
          </w:tcPr>
          <w:p w14:paraId="2BAC5A85" w14:textId="4CA234F3"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E1969C0" w14:textId="77777777" w:rsidR="00A4021A" w:rsidRPr="002D4B10" w:rsidRDefault="00A4021A" w:rsidP="00C50FCE">
            <w:pPr>
              <w:jc w:val="right"/>
              <w:rPr>
                <w:color w:val="000000"/>
              </w:rPr>
            </w:pPr>
          </w:p>
        </w:tc>
      </w:tr>
      <w:tr w:rsidR="00A4021A" w:rsidRPr="004549BF" w14:paraId="74923FEB" w14:textId="77777777" w:rsidTr="00AC3727">
        <w:trPr>
          <w:gridBefore w:val="1"/>
          <w:gridAfter w:val="1"/>
          <w:wBefore w:w="10" w:type="dxa"/>
          <w:wAfter w:w="8" w:type="dxa"/>
          <w:trHeight w:val="3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E59A45F" w14:textId="77777777" w:rsidR="00A4021A" w:rsidRPr="002D4B10" w:rsidRDefault="00A4021A" w:rsidP="00C50FCE">
            <w:pPr>
              <w:rPr>
                <w:color w:val="000000"/>
              </w:rPr>
            </w:pPr>
            <w:r>
              <w:rPr>
                <w:color w:val="000000"/>
              </w:rPr>
              <w:t>293.</w:t>
            </w:r>
          </w:p>
        </w:tc>
        <w:tc>
          <w:tcPr>
            <w:tcW w:w="4157" w:type="dxa"/>
            <w:tcBorders>
              <w:top w:val="nil"/>
              <w:left w:val="nil"/>
              <w:bottom w:val="single" w:sz="8" w:space="0" w:color="000000"/>
              <w:right w:val="single" w:sz="8" w:space="0" w:color="000000"/>
            </w:tcBorders>
            <w:shd w:val="clear" w:color="000000" w:fill="FFFFFF"/>
            <w:vAlign w:val="bottom"/>
            <w:hideMark/>
          </w:tcPr>
          <w:p w14:paraId="6003C03A" w14:textId="0209F977" w:rsidR="00A4021A" w:rsidRPr="002D4B10" w:rsidRDefault="00A4021A" w:rsidP="00C50FCE">
            <w:pPr>
              <w:rPr>
                <w:color w:val="000000"/>
              </w:rPr>
            </w:pPr>
            <w:r>
              <w:rPr>
                <w:color w:val="000000"/>
              </w:rPr>
              <w:t xml:space="preserve">STOJAK NA KATALOGI A4, WYKONANY Z TWORZYWA SZTUCZNEGO, KOLOR </w:t>
            </w:r>
            <w:r w:rsidR="002D00C9">
              <w:rPr>
                <w:color w:val="000000"/>
              </w:rPr>
              <w:t>BIAŁY</w:t>
            </w:r>
          </w:p>
        </w:tc>
        <w:tc>
          <w:tcPr>
            <w:tcW w:w="975" w:type="dxa"/>
            <w:tcBorders>
              <w:top w:val="nil"/>
              <w:left w:val="nil"/>
              <w:bottom w:val="single" w:sz="8" w:space="0" w:color="000000"/>
              <w:right w:val="single" w:sz="8" w:space="0" w:color="000000"/>
            </w:tcBorders>
            <w:shd w:val="clear" w:color="000000" w:fill="FFFFFF"/>
            <w:vAlign w:val="bottom"/>
            <w:hideMark/>
          </w:tcPr>
          <w:p w14:paraId="0AF26A9C" w14:textId="1D02CE2A" w:rsidR="00A4021A" w:rsidRPr="002D4B10" w:rsidRDefault="002D00C9" w:rsidP="00C50FCE">
            <w:pPr>
              <w:jc w:val="right"/>
              <w:rPr>
                <w:color w:val="000000"/>
              </w:rPr>
            </w:pPr>
            <w:r>
              <w:rPr>
                <w:color w:val="000000"/>
              </w:rPr>
              <w:t>2</w:t>
            </w:r>
            <w:r w:rsidR="00A4021A">
              <w:rPr>
                <w:color w:val="000000"/>
              </w:rPr>
              <w:t>0</w:t>
            </w:r>
          </w:p>
        </w:tc>
        <w:tc>
          <w:tcPr>
            <w:tcW w:w="1612" w:type="dxa"/>
            <w:tcBorders>
              <w:top w:val="nil"/>
              <w:left w:val="nil"/>
              <w:bottom w:val="single" w:sz="8" w:space="0" w:color="000000"/>
              <w:right w:val="single" w:sz="8" w:space="0" w:color="000000"/>
            </w:tcBorders>
            <w:shd w:val="clear" w:color="000000" w:fill="FFFFFF"/>
            <w:vAlign w:val="bottom"/>
          </w:tcPr>
          <w:p w14:paraId="10F0879D" w14:textId="05D619CF"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000000" w:fill="FFFFFF"/>
            <w:vAlign w:val="bottom"/>
            <w:hideMark/>
          </w:tcPr>
          <w:p w14:paraId="768F5A90" w14:textId="77777777" w:rsidR="00A4021A" w:rsidRPr="002D4B10" w:rsidRDefault="00A4021A" w:rsidP="00C50FCE">
            <w:pPr>
              <w:jc w:val="right"/>
              <w:rPr>
                <w:color w:val="000000"/>
              </w:rPr>
            </w:pPr>
          </w:p>
        </w:tc>
      </w:tr>
      <w:tr w:rsidR="00A4021A" w:rsidRPr="004549BF" w14:paraId="39E317B1" w14:textId="77777777" w:rsidTr="00AC3727">
        <w:trPr>
          <w:gridBefore w:val="1"/>
          <w:gridAfter w:val="1"/>
          <w:wBefore w:w="10" w:type="dxa"/>
          <w:wAfter w:w="8" w:type="dxa"/>
          <w:trHeight w:val="3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9AB1315" w14:textId="77777777" w:rsidR="00A4021A" w:rsidRPr="002D4B10" w:rsidRDefault="00A4021A" w:rsidP="00C50FCE">
            <w:pPr>
              <w:rPr>
                <w:color w:val="000000"/>
              </w:rPr>
            </w:pPr>
            <w:r>
              <w:rPr>
                <w:color w:val="000000"/>
              </w:rPr>
              <w:t>294.</w:t>
            </w:r>
          </w:p>
        </w:tc>
        <w:tc>
          <w:tcPr>
            <w:tcW w:w="4157" w:type="dxa"/>
            <w:tcBorders>
              <w:top w:val="nil"/>
              <w:left w:val="nil"/>
              <w:bottom w:val="single" w:sz="8" w:space="0" w:color="000000"/>
              <w:right w:val="single" w:sz="8" w:space="0" w:color="000000"/>
            </w:tcBorders>
            <w:shd w:val="clear" w:color="000000" w:fill="FFFFFF"/>
            <w:vAlign w:val="bottom"/>
            <w:hideMark/>
          </w:tcPr>
          <w:p w14:paraId="2307D815" w14:textId="4383BFF5" w:rsidR="00A4021A" w:rsidRPr="002D4B10" w:rsidRDefault="00A4021A" w:rsidP="00C50FCE">
            <w:pPr>
              <w:rPr>
                <w:color w:val="000000"/>
              </w:rPr>
            </w:pPr>
            <w:r>
              <w:rPr>
                <w:color w:val="000000"/>
              </w:rPr>
              <w:t xml:space="preserve">STOJAK NA KATALOGI A4, WYKONANY Z TWORZYWA SZTUCZNEGO, KOLOR </w:t>
            </w:r>
            <w:r w:rsidR="002D00C9">
              <w:rPr>
                <w:color w:val="000000"/>
              </w:rPr>
              <w:t>NIEBIESKI</w:t>
            </w:r>
          </w:p>
        </w:tc>
        <w:tc>
          <w:tcPr>
            <w:tcW w:w="975" w:type="dxa"/>
            <w:tcBorders>
              <w:top w:val="nil"/>
              <w:left w:val="nil"/>
              <w:bottom w:val="single" w:sz="8" w:space="0" w:color="000000"/>
              <w:right w:val="single" w:sz="8" w:space="0" w:color="000000"/>
            </w:tcBorders>
            <w:shd w:val="clear" w:color="000000" w:fill="FFFFFF"/>
            <w:vAlign w:val="bottom"/>
            <w:hideMark/>
          </w:tcPr>
          <w:p w14:paraId="7EF97418" w14:textId="4EADFABA" w:rsidR="00A4021A" w:rsidRPr="002D4B10" w:rsidRDefault="002D00C9" w:rsidP="00C50FCE">
            <w:pPr>
              <w:jc w:val="right"/>
              <w:rPr>
                <w:color w:val="000000"/>
              </w:rPr>
            </w:pPr>
            <w:r>
              <w:rPr>
                <w:color w:val="000000"/>
              </w:rPr>
              <w:t>2</w:t>
            </w:r>
            <w:r w:rsidR="00A4021A">
              <w:rPr>
                <w:color w:val="000000"/>
              </w:rPr>
              <w:t>0</w:t>
            </w:r>
          </w:p>
        </w:tc>
        <w:tc>
          <w:tcPr>
            <w:tcW w:w="1612" w:type="dxa"/>
            <w:tcBorders>
              <w:top w:val="nil"/>
              <w:left w:val="nil"/>
              <w:bottom w:val="single" w:sz="8" w:space="0" w:color="000000"/>
              <w:right w:val="single" w:sz="8" w:space="0" w:color="000000"/>
            </w:tcBorders>
            <w:shd w:val="clear" w:color="000000" w:fill="FFFFFF"/>
            <w:vAlign w:val="bottom"/>
          </w:tcPr>
          <w:p w14:paraId="42E7AE16" w14:textId="01A8D147"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000000" w:fill="FFFFFF"/>
            <w:vAlign w:val="bottom"/>
            <w:hideMark/>
          </w:tcPr>
          <w:p w14:paraId="4D0E5516" w14:textId="77777777" w:rsidR="00A4021A" w:rsidRPr="002D4B10" w:rsidRDefault="00A4021A" w:rsidP="00C50FCE">
            <w:pPr>
              <w:jc w:val="right"/>
              <w:rPr>
                <w:color w:val="000000"/>
              </w:rPr>
            </w:pPr>
          </w:p>
        </w:tc>
      </w:tr>
      <w:tr w:rsidR="00A4021A" w:rsidRPr="004549BF" w14:paraId="36DD22BD" w14:textId="77777777" w:rsidTr="00E95503">
        <w:trPr>
          <w:gridBefore w:val="1"/>
          <w:gridAfter w:val="1"/>
          <w:wBefore w:w="10" w:type="dxa"/>
          <w:wAfter w:w="8" w:type="dxa"/>
          <w:trHeight w:val="68"/>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B098AD3" w14:textId="698D50ED" w:rsidR="00A4021A" w:rsidRPr="002D4B10" w:rsidRDefault="00A4021A" w:rsidP="00C50FCE">
            <w:pPr>
              <w:rPr>
                <w:color w:val="000000"/>
              </w:rPr>
            </w:pPr>
            <w:r>
              <w:rPr>
                <w:color w:val="000000"/>
              </w:rPr>
              <w:t>29</w:t>
            </w:r>
            <w:r w:rsidR="008B05A7">
              <w:rPr>
                <w:color w:val="000000"/>
              </w:rPr>
              <w:t>5</w:t>
            </w:r>
            <w:r>
              <w:rPr>
                <w:color w:val="000000"/>
              </w:rPr>
              <w:t>.</w:t>
            </w:r>
          </w:p>
        </w:tc>
        <w:tc>
          <w:tcPr>
            <w:tcW w:w="4157" w:type="dxa"/>
            <w:tcBorders>
              <w:top w:val="nil"/>
              <w:left w:val="nil"/>
              <w:bottom w:val="single" w:sz="8" w:space="0" w:color="000000"/>
              <w:right w:val="single" w:sz="8" w:space="0" w:color="000000"/>
            </w:tcBorders>
            <w:shd w:val="clear" w:color="auto" w:fill="auto"/>
            <w:vAlign w:val="bottom"/>
            <w:hideMark/>
          </w:tcPr>
          <w:p w14:paraId="781FA07C" w14:textId="3CECEF16" w:rsidR="00A4021A" w:rsidRPr="00E95503" w:rsidRDefault="00A4021A" w:rsidP="00C50FCE">
            <w:pPr>
              <w:rPr>
                <w:color w:val="000000"/>
              </w:rPr>
            </w:pPr>
            <w:r w:rsidRPr="00E95503">
              <w:rPr>
                <w:color w:val="000000"/>
              </w:rPr>
              <w:t xml:space="preserve">POJEMNIK </w:t>
            </w:r>
            <w:r w:rsidR="00CE1BDA" w:rsidRPr="00E95503">
              <w:rPr>
                <w:color w:val="000000"/>
              </w:rPr>
              <w:t xml:space="preserve">NA DOKUMENTY </w:t>
            </w:r>
            <w:r w:rsidRPr="00E95503">
              <w:rPr>
                <w:color w:val="000000"/>
              </w:rPr>
              <w:t>Z 5 SZUFLADAMI,</w:t>
            </w:r>
            <w:r w:rsidR="00CE1BDA" w:rsidRPr="00E95503">
              <w:rPr>
                <w:color w:val="000000"/>
              </w:rPr>
              <w:t xml:space="preserve"> WYKONANY Z WYSOKIEJ JAKOŚCI TWORZYWA SZTUCZNEGO,</w:t>
            </w:r>
            <w:r w:rsidRPr="00E95503">
              <w:rPr>
                <w:color w:val="000000"/>
              </w:rPr>
              <w:t xml:space="preserve"> </w:t>
            </w:r>
            <w:r w:rsidR="001E367C" w:rsidRPr="00E95503">
              <w:rPr>
                <w:color w:val="000000"/>
              </w:rPr>
              <w:t xml:space="preserve">SZUFLADY JEDNAKOWEJ WYSOKOŚCI, </w:t>
            </w:r>
            <w:r w:rsidRPr="00E95503">
              <w:rPr>
                <w:color w:val="000000"/>
              </w:rPr>
              <w:t xml:space="preserve">BLOKADA ZABEZPIECZAJĄCA PRZED </w:t>
            </w:r>
            <w:r w:rsidR="00CD35D0" w:rsidRPr="00E95503">
              <w:rPr>
                <w:color w:val="000000"/>
              </w:rPr>
              <w:t xml:space="preserve">CAŁKOWITYM </w:t>
            </w:r>
            <w:r w:rsidRPr="00E95503">
              <w:rPr>
                <w:color w:val="000000"/>
              </w:rPr>
              <w:t>WYSUNIĘCIEM, ANTYPOŚLIZGOW</w:t>
            </w:r>
            <w:r w:rsidR="00CE1BDA" w:rsidRPr="00E95503">
              <w:rPr>
                <w:color w:val="000000"/>
              </w:rPr>
              <w:t xml:space="preserve">Y SPÓD </w:t>
            </w:r>
          </w:p>
        </w:tc>
        <w:tc>
          <w:tcPr>
            <w:tcW w:w="975" w:type="dxa"/>
            <w:tcBorders>
              <w:top w:val="nil"/>
              <w:left w:val="nil"/>
              <w:bottom w:val="single" w:sz="8" w:space="0" w:color="000000"/>
              <w:right w:val="single" w:sz="8" w:space="0" w:color="000000"/>
            </w:tcBorders>
            <w:shd w:val="clear" w:color="000000" w:fill="FFFFFF"/>
            <w:vAlign w:val="bottom"/>
            <w:hideMark/>
          </w:tcPr>
          <w:p w14:paraId="705C9B19" w14:textId="26869DE2" w:rsidR="00A4021A" w:rsidRPr="002D4B10" w:rsidRDefault="00A4021A" w:rsidP="00C50FCE">
            <w:pPr>
              <w:jc w:val="right"/>
              <w:rPr>
                <w:color w:val="000000"/>
              </w:rPr>
            </w:pPr>
            <w:r>
              <w:rPr>
                <w:color w:val="000000"/>
              </w:rPr>
              <w:t>2</w:t>
            </w:r>
            <w:r w:rsidR="00965D35">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2BB6F735" w14:textId="7F0E7D2C"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536801A" w14:textId="77777777" w:rsidR="00A4021A" w:rsidRPr="002D4B10" w:rsidRDefault="00A4021A" w:rsidP="00C50FCE">
            <w:pPr>
              <w:jc w:val="right"/>
              <w:rPr>
                <w:color w:val="000000"/>
              </w:rPr>
            </w:pPr>
          </w:p>
        </w:tc>
      </w:tr>
      <w:tr w:rsidR="00A4021A" w:rsidRPr="004549BF" w14:paraId="29EA4B58" w14:textId="77777777" w:rsidTr="00E95503">
        <w:trPr>
          <w:gridBefore w:val="1"/>
          <w:gridAfter w:val="1"/>
          <w:wBefore w:w="10" w:type="dxa"/>
          <w:wAfter w:w="8" w:type="dxa"/>
          <w:trHeight w:val="68"/>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C8A7677" w14:textId="12D5A557" w:rsidR="00A4021A" w:rsidRPr="00E95503" w:rsidRDefault="00A4021A" w:rsidP="00C50FCE">
            <w:pPr>
              <w:rPr>
                <w:color w:val="000000" w:themeColor="text1"/>
              </w:rPr>
            </w:pPr>
            <w:r>
              <w:rPr>
                <w:color w:val="000000"/>
              </w:rPr>
              <w:t>29</w:t>
            </w:r>
            <w:r w:rsidR="008B05A7">
              <w:rPr>
                <w:color w:val="000000"/>
              </w:rPr>
              <w:t>6</w:t>
            </w:r>
            <w:r>
              <w:rPr>
                <w:color w:val="000000"/>
              </w:rPr>
              <w:t>.</w:t>
            </w:r>
          </w:p>
        </w:tc>
        <w:tc>
          <w:tcPr>
            <w:tcW w:w="4157" w:type="dxa"/>
            <w:tcBorders>
              <w:top w:val="nil"/>
              <w:left w:val="nil"/>
              <w:bottom w:val="single" w:sz="8" w:space="0" w:color="000000"/>
              <w:right w:val="single" w:sz="8" w:space="0" w:color="000000"/>
            </w:tcBorders>
            <w:shd w:val="clear" w:color="auto" w:fill="auto"/>
            <w:vAlign w:val="bottom"/>
            <w:hideMark/>
          </w:tcPr>
          <w:p w14:paraId="46EF89D9" w14:textId="69CD2CCB" w:rsidR="00A4021A" w:rsidRPr="00E95503" w:rsidRDefault="00A4021A" w:rsidP="00C50FCE">
            <w:pPr>
              <w:rPr>
                <w:color w:val="000000"/>
              </w:rPr>
            </w:pPr>
            <w:r w:rsidRPr="00E95503">
              <w:rPr>
                <w:color w:val="000000"/>
              </w:rPr>
              <w:t xml:space="preserve">POJEMNIK </w:t>
            </w:r>
            <w:r w:rsidR="00F400CB" w:rsidRPr="00E95503">
              <w:rPr>
                <w:color w:val="000000"/>
              </w:rPr>
              <w:t>NA DOKUMENTY</w:t>
            </w:r>
            <w:r w:rsidR="00965D35" w:rsidRPr="00E95503">
              <w:rPr>
                <w:color w:val="000000"/>
              </w:rPr>
              <w:t xml:space="preserve"> Z 4-5 SZUFLADAMI</w:t>
            </w:r>
            <w:r w:rsidR="00F400CB" w:rsidRPr="00E95503">
              <w:rPr>
                <w:color w:val="000000"/>
              </w:rPr>
              <w:t>, WYKONANY Z WYSOKIEJ JAKOŚCI TWORZYWA SZTUCZNEGO</w:t>
            </w:r>
            <w:r w:rsidRPr="00E95503">
              <w:rPr>
                <w:color w:val="000000"/>
              </w:rPr>
              <w:t>,</w:t>
            </w:r>
            <w:r w:rsidR="00F400CB" w:rsidRPr="00E95503">
              <w:rPr>
                <w:color w:val="000000"/>
              </w:rPr>
              <w:t xml:space="preserve">SZUFLADY MAŁE I DUŻE W DOWOLNEJ KONFIGURACJI, </w:t>
            </w:r>
            <w:r w:rsidRPr="00E95503">
              <w:rPr>
                <w:color w:val="000000"/>
              </w:rPr>
              <w:t xml:space="preserve">BLOKADA ZABEZPIECZAJĄCA PRZED </w:t>
            </w:r>
            <w:r w:rsidR="00CD35D0" w:rsidRPr="00E95503">
              <w:rPr>
                <w:color w:val="000000"/>
              </w:rPr>
              <w:t xml:space="preserve">CAŁKOWITYM </w:t>
            </w:r>
            <w:r w:rsidRPr="00E95503">
              <w:rPr>
                <w:color w:val="000000"/>
              </w:rPr>
              <w:t>WYSUNIĘCIEM, ANTYPOŚLIZGOW</w:t>
            </w:r>
            <w:r w:rsidR="00965D35" w:rsidRPr="00E95503">
              <w:rPr>
                <w:color w:val="000000"/>
              </w:rPr>
              <w:t xml:space="preserve">Y SPÓD </w:t>
            </w:r>
            <w:r w:rsidRPr="00E95503">
              <w:rPr>
                <w:color w:val="000000"/>
              </w:rPr>
              <w:t xml:space="preserve"> </w:t>
            </w:r>
          </w:p>
        </w:tc>
        <w:tc>
          <w:tcPr>
            <w:tcW w:w="975" w:type="dxa"/>
            <w:tcBorders>
              <w:top w:val="nil"/>
              <w:left w:val="nil"/>
              <w:bottom w:val="single" w:sz="8" w:space="0" w:color="000000"/>
              <w:right w:val="single" w:sz="8" w:space="0" w:color="000000"/>
            </w:tcBorders>
            <w:shd w:val="clear" w:color="000000" w:fill="FFFFFF"/>
            <w:vAlign w:val="bottom"/>
            <w:hideMark/>
          </w:tcPr>
          <w:p w14:paraId="6E8822C5" w14:textId="0D2FA97D" w:rsidR="00A4021A" w:rsidRPr="002D4B10" w:rsidRDefault="00965D35" w:rsidP="00C50FCE">
            <w:pPr>
              <w:jc w:val="right"/>
              <w:rPr>
                <w:color w:val="000000"/>
              </w:rPr>
            </w:pPr>
            <w:r>
              <w:rPr>
                <w:color w:val="000000"/>
              </w:rPr>
              <w:t>30</w:t>
            </w:r>
          </w:p>
        </w:tc>
        <w:tc>
          <w:tcPr>
            <w:tcW w:w="1612" w:type="dxa"/>
            <w:tcBorders>
              <w:top w:val="nil"/>
              <w:left w:val="nil"/>
              <w:bottom w:val="single" w:sz="8" w:space="0" w:color="000000"/>
              <w:right w:val="single" w:sz="8" w:space="0" w:color="000000"/>
            </w:tcBorders>
            <w:shd w:val="clear" w:color="000000" w:fill="FFFFFF"/>
            <w:vAlign w:val="bottom"/>
          </w:tcPr>
          <w:p w14:paraId="77AAD0B4" w14:textId="69E501DC"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F159461" w14:textId="77777777" w:rsidR="00A4021A" w:rsidRPr="002D4B10" w:rsidRDefault="00A4021A" w:rsidP="00C50FCE">
            <w:pPr>
              <w:jc w:val="right"/>
              <w:rPr>
                <w:color w:val="000000"/>
              </w:rPr>
            </w:pPr>
          </w:p>
        </w:tc>
      </w:tr>
      <w:tr w:rsidR="00A4021A" w:rsidRPr="004549BF" w14:paraId="1A9C898C" w14:textId="77777777" w:rsidTr="00AC3727">
        <w:trPr>
          <w:gridBefore w:val="1"/>
          <w:gridAfter w:val="1"/>
          <w:wBefore w:w="10" w:type="dxa"/>
          <w:wAfter w:w="8" w:type="dxa"/>
          <w:trHeight w:val="37"/>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EEC3CFC" w14:textId="20B8E7EC" w:rsidR="00A4021A" w:rsidRPr="002D4B10" w:rsidRDefault="008B05A7" w:rsidP="00C50FCE">
            <w:pPr>
              <w:rPr>
                <w:color w:val="000000"/>
              </w:rPr>
            </w:pPr>
            <w:r>
              <w:rPr>
                <w:color w:val="000000"/>
              </w:rPr>
              <w:t>297</w:t>
            </w:r>
            <w:r w:rsidR="00A4021A">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37EC5B13" w14:textId="77777777" w:rsidR="00A4021A" w:rsidRPr="002D4B10" w:rsidRDefault="00A4021A" w:rsidP="00C50FCE">
            <w:pPr>
              <w:rPr>
                <w:color w:val="000000"/>
              </w:rPr>
            </w:pPr>
            <w:r>
              <w:rPr>
                <w:color w:val="000000"/>
              </w:rPr>
              <w:t>SZAFKA BIUROWA Z SZUFLADAMI A4,  ZAMYKANA NA KLUCZ, 4 - 6 SZUFLAD, OKNA OPISOWE</w:t>
            </w:r>
          </w:p>
        </w:tc>
        <w:tc>
          <w:tcPr>
            <w:tcW w:w="975" w:type="dxa"/>
            <w:tcBorders>
              <w:top w:val="nil"/>
              <w:left w:val="nil"/>
              <w:bottom w:val="single" w:sz="8" w:space="0" w:color="000000"/>
              <w:right w:val="single" w:sz="8" w:space="0" w:color="000000"/>
            </w:tcBorders>
            <w:shd w:val="clear" w:color="000000" w:fill="FFFFFF"/>
            <w:vAlign w:val="bottom"/>
            <w:hideMark/>
          </w:tcPr>
          <w:p w14:paraId="016EC558" w14:textId="77777777" w:rsidR="00A4021A" w:rsidRPr="002D4B10" w:rsidRDefault="00A4021A" w:rsidP="00C50FCE">
            <w:pPr>
              <w:jc w:val="right"/>
              <w:rPr>
                <w:color w:val="000000"/>
              </w:rPr>
            </w:pPr>
            <w:r>
              <w:rPr>
                <w:color w:val="000000"/>
              </w:rPr>
              <w:t>1</w:t>
            </w:r>
          </w:p>
        </w:tc>
        <w:tc>
          <w:tcPr>
            <w:tcW w:w="1612" w:type="dxa"/>
            <w:tcBorders>
              <w:top w:val="nil"/>
              <w:left w:val="nil"/>
              <w:bottom w:val="single" w:sz="8" w:space="0" w:color="000000"/>
              <w:right w:val="single" w:sz="8" w:space="0" w:color="000000"/>
            </w:tcBorders>
            <w:shd w:val="clear" w:color="000000" w:fill="FFFFFF"/>
            <w:vAlign w:val="bottom"/>
          </w:tcPr>
          <w:p w14:paraId="1195617E" w14:textId="3FCCA494"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AC9CBCF" w14:textId="77777777" w:rsidR="00A4021A" w:rsidRPr="002D4B10" w:rsidRDefault="00A4021A" w:rsidP="00C50FCE">
            <w:pPr>
              <w:jc w:val="right"/>
              <w:rPr>
                <w:color w:val="000000"/>
              </w:rPr>
            </w:pPr>
          </w:p>
        </w:tc>
      </w:tr>
      <w:tr w:rsidR="00A4021A" w:rsidRPr="004549BF" w14:paraId="587E4973"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2558AAE" w14:textId="1E36E272" w:rsidR="00A4021A" w:rsidRPr="002D4B10" w:rsidRDefault="008B05A7" w:rsidP="00C50FCE">
            <w:pPr>
              <w:rPr>
                <w:color w:val="000000"/>
              </w:rPr>
            </w:pPr>
            <w:r>
              <w:rPr>
                <w:color w:val="000000"/>
              </w:rPr>
              <w:t>298</w:t>
            </w:r>
            <w:r w:rsidR="00A4021A">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26B5E3A2" w14:textId="77777777" w:rsidR="00A4021A" w:rsidRPr="002D4B10" w:rsidRDefault="00A4021A" w:rsidP="00C50FCE">
            <w:pPr>
              <w:rPr>
                <w:color w:val="000000"/>
              </w:rPr>
            </w:pPr>
            <w:r>
              <w:rPr>
                <w:color w:val="000000"/>
              </w:rPr>
              <w:t>PÓŁKA NA DOKUMENTY METALOWA, WERSJA POTRÓJNA</w:t>
            </w:r>
          </w:p>
        </w:tc>
        <w:tc>
          <w:tcPr>
            <w:tcW w:w="975" w:type="dxa"/>
            <w:tcBorders>
              <w:top w:val="nil"/>
              <w:left w:val="nil"/>
              <w:bottom w:val="single" w:sz="8" w:space="0" w:color="000000"/>
              <w:right w:val="single" w:sz="8" w:space="0" w:color="000000"/>
            </w:tcBorders>
            <w:shd w:val="clear" w:color="000000" w:fill="FFFFFF"/>
            <w:vAlign w:val="bottom"/>
            <w:hideMark/>
          </w:tcPr>
          <w:p w14:paraId="2AEA7258"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7F315A71" w14:textId="28D2935D"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36799A6" w14:textId="77777777" w:rsidR="00A4021A" w:rsidRPr="002D4B10" w:rsidRDefault="00A4021A" w:rsidP="00C50FCE">
            <w:pPr>
              <w:jc w:val="right"/>
              <w:rPr>
                <w:color w:val="000000"/>
              </w:rPr>
            </w:pPr>
          </w:p>
        </w:tc>
      </w:tr>
      <w:tr w:rsidR="00A4021A" w:rsidRPr="004549BF" w14:paraId="03D31754" w14:textId="77777777" w:rsidTr="00AC3727">
        <w:trPr>
          <w:gridBefore w:val="1"/>
          <w:gridAfter w:val="1"/>
          <w:wBefore w:w="10" w:type="dxa"/>
          <w:wAfter w:w="8" w:type="dxa"/>
          <w:trHeight w:val="37"/>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FD499F0" w14:textId="0F3CB136" w:rsidR="00A4021A" w:rsidRPr="002D4B10" w:rsidRDefault="008B05A7" w:rsidP="00C50FCE">
            <w:pPr>
              <w:rPr>
                <w:color w:val="000000"/>
              </w:rPr>
            </w:pPr>
            <w:r>
              <w:rPr>
                <w:color w:val="000000"/>
              </w:rPr>
              <w:t>299</w:t>
            </w:r>
            <w:r w:rsidR="00A4021A">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1A22923D" w14:textId="77777777" w:rsidR="00A4021A" w:rsidRPr="002D4B10" w:rsidRDefault="00A4021A" w:rsidP="00C50FCE">
            <w:pPr>
              <w:rPr>
                <w:color w:val="000000"/>
              </w:rPr>
            </w:pPr>
            <w:r>
              <w:rPr>
                <w:color w:val="000000"/>
              </w:rPr>
              <w:t>PÓŁKA ŚCIENNA NA DOKUMENTY A4, Z 4 - 5 KIESZENIAMI, WYKONANA Z POLISTYRENU</w:t>
            </w:r>
          </w:p>
        </w:tc>
        <w:tc>
          <w:tcPr>
            <w:tcW w:w="975" w:type="dxa"/>
            <w:tcBorders>
              <w:top w:val="nil"/>
              <w:left w:val="nil"/>
              <w:bottom w:val="single" w:sz="8" w:space="0" w:color="000000"/>
              <w:right w:val="single" w:sz="8" w:space="0" w:color="000000"/>
            </w:tcBorders>
            <w:shd w:val="clear" w:color="000000" w:fill="FFFFFF"/>
            <w:vAlign w:val="bottom"/>
            <w:hideMark/>
          </w:tcPr>
          <w:p w14:paraId="3B50DFFD"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28ADBEBC" w14:textId="316C2935"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C7AF343" w14:textId="77777777" w:rsidR="00A4021A" w:rsidRPr="002D4B10" w:rsidRDefault="00A4021A" w:rsidP="00C50FCE">
            <w:pPr>
              <w:jc w:val="right"/>
              <w:rPr>
                <w:color w:val="000000"/>
              </w:rPr>
            </w:pPr>
          </w:p>
        </w:tc>
      </w:tr>
      <w:tr w:rsidR="00A4021A" w:rsidRPr="004549BF" w14:paraId="1D489B97" w14:textId="77777777" w:rsidTr="00AC3727">
        <w:trPr>
          <w:gridBefore w:val="1"/>
          <w:gridAfter w:val="1"/>
          <w:wBefore w:w="10" w:type="dxa"/>
          <w:wAfter w:w="8" w:type="dxa"/>
          <w:trHeight w:val="68"/>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65BE98F" w14:textId="5DC90EBB" w:rsidR="00A4021A" w:rsidRPr="002D4B10" w:rsidRDefault="00A4021A" w:rsidP="00C50FCE">
            <w:pPr>
              <w:rPr>
                <w:color w:val="000000"/>
              </w:rPr>
            </w:pPr>
            <w:r>
              <w:rPr>
                <w:color w:val="000000"/>
              </w:rPr>
              <w:t>30</w:t>
            </w:r>
            <w:r w:rsidR="008B05A7">
              <w:rPr>
                <w:color w:val="000000"/>
              </w:rPr>
              <w:t>0</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5F1BDBEE" w14:textId="77777777" w:rsidR="00A4021A" w:rsidRPr="002D4B10" w:rsidRDefault="00A4021A" w:rsidP="00C50FCE">
            <w:pPr>
              <w:rPr>
                <w:color w:val="000000"/>
              </w:rPr>
            </w:pPr>
            <w:r>
              <w:rPr>
                <w:color w:val="000000"/>
              </w:rPr>
              <w:t xml:space="preserve">ORGANIZER NABIURKOWY O WYM. MIN. 120X140X90 MM, MIESZCZĄCY MIN. 20 DŁUGOPISÓW, 3 ZAKREŚLACZE, POSIADAJĄCY </w:t>
            </w:r>
            <w:r>
              <w:rPr>
                <w:color w:val="000000"/>
              </w:rPr>
              <w:lastRenderedPageBreak/>
              <w:t>DODATKOWE PRZEGRÓDKI NA ZNACZNIKI, GUMKI DO ŚCIERANIA ITP.. KOLOR BIAŁY</w:t>
            </w:r>
          </w:p>
        </w:tc>
        <w:tc>
          <w:tcPr>
            <w:tcW w:w="975" w:type="dxa"/>
            <w:tcBorders>
              <w:top w:val="nil"/>
              <w:left w:val="nil"/>
              <w:bottom w:val="single" w:sz="8" w:space="0" w:color="000000"/>
              <w:right w:val="single" w:sz="8" w:space="0" w:color="000000"/>
            </w:tcBorders>
            <w:shd w:val="clear" w:color="000000" w:fill="FFFFFF"/>
            <w:vAlign w:val="bottom"/>
            <w:hideMark/>
          </w:tcPr>
          <w:p w14:paraId="4AD11027" w14:textId="77777777" w:rsidR="00A4021A" w:rsidRPr="002D4B10" w:rsidRDefault="00A4021A" w:rsidP="00C50FCE">
            <w:pPr>
              <w:jc w:val="right"/>
              <w:rPr>
                <w:color w:val="000000"/>
              </w:rPr>
            </w:pPr>
            <w:r>
              <w:rPr>
                <w:color w:val="000000"/>
              </w:rPr>
              <w:lastRenderedPageBreak/>
              <w:t>5</w:t>
            </w:r>
          </w:p>
        </w:tc>
        <w:tc>
          <w:tcPr>
            <w:tcW w:w="1612" w:type="dxa"/>
            <w:tcBorders>
              <w:top w:val="nil"/>
              <w:left w:val="nil"/>
              <w:bottom w:val="single" w:sz="8" w:space="0" w:color="000000"/>
              <w:right w:val="single" w:sz="8" w:space="0" w:color="000000"/>
            </w:tcBorders>
            <w:shd w:val="clear" w:color="000000" w:fill="FFFFFF"/>
            <w:vAlign w:val="bottom"/>
          </w:tcPr>
          <w:p w14:paraId="51658813" w14:textId="1D75A89A"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F222DEC" w14:textId="77777777" w:rsidR="00A4021A" w:rsidRPr="002D4B10" w:rsidRDefault="00A4021A" w:rsidP="00C50FCE">
            <w:pPr>
              <w:jc w:val="right"/>
              <w:rPr>
                <w:color w:val="000000"/>
              </w:rPr>
            </w:pPr>
          </w:p>
        </w:tc>
      </w:tr>
      <w:tr w:rsidR="00A4021A" w:rsidRPr="004549BF" w14:paraId="58F05732" w14:textId="77777777" w:rsidTr="00AC3727">
        <w:trPr>
          <w:gridBefore w:val="1"/>
          <w:gridAfter w:val="1"/>
          <w:wBefore w:w="10" w:type="dxa"/>
          <w:wAfter w:w="8" w:type="dxa"/>
          <w:trHeight w:val="68"/>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585B611" w14:textId="121B12E4" w:rsidR="00A4021A" w:rsidRPr="002D4B10" w:rsidRDefault="00A4021A" w:rsidP="00C50FCE">
            <w:pPr>
              <w:rPr>
                <w:color w:val="000000"/>
              </w:rPr>
            </w:pPr>
            <w:r>
              <w:rPr>
                <w:color w:val="000000"/>
              </w:rPr>
              <w:t>30</w:t>
            </w:r>
            <w:r w:rsidR="008B05A7">
              <w:rPr>
                <w:color w:val="000000"/>
              </w:rPr>
              <w:t>1</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75A66537" w14:textId="77777777" w:rsidR="00A4021A" w:rsidRPr="002D4B10" w:rsidRDefault="00A4021A" w:rsidP="00C50FCE">
            <w:pPr>
              <w:rPr>
                <w:color w:val="000000"/>
              </w:rPr>
            </w:pPr>
            <w:r>
              <w:rPr>
                <w:color w:val="000000"/>
              </w:rPr>
              <w:t>ORGANIZER NABIURKOWY O WYM. MIN. 120X140X90 MM, MIESZCZĄCY MIN. 20 DŁUGOPISÓW, 3 ZAKREŚLACZE, POSIADAJĄCY DODATKOWE PRZEGRÓDKI NA ZNACZNIKI, GUMKI DO ŚCIERANIA ITP.. KOLOR CZARNY</w:t>
            </w:r>
          </w:p>
        </w:tc>
        <w:tc>
          <w:tcPr>
            <w:tcW w:w="975" w:type="dxa"/>
            <w:tcBorders>
              <w:top w:val="nil"/>
              <w:left w:val="nil"/>
              <w:bottom w:val="single" w:sz="8" w:space="0" w:color="000000"/>
              <w:right w:val="single" w:sz="8" w:space="0" w:color="000000"/>
            </w:tcBorders>
            <w:shd w:val="clear" w:color="000000" w:fill="FFFFFF"/>
            <w:vAlign w:val="bottom"/>
            <w:hideMark/>
          </w:tcPr>
          <w:p w14:paraId="0B85F448" w14:textId="4A4B1ED6" w:rsidR="00A4021A" w:rsidRPr="002D4B10" w:rsidRDefault="00AC5C44"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2CF92707" w14:textId="20A42AA7"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D5B0C36" w14:textId="77777777" w:rsidR="00A4021A" w:rsidRPr="002D4B10" w:rsidRDefault="00A4021A" w:rsidP="00C50FCE">
            <w:pPr>
              <w:jc w:val="right"/>
              <w:rPr>
                <w:color w:val="000000"/>
              </w:rPr>
            </w:pPr>
          </w:p>
        </w:tc>
      </w:tr>
      <w:tr w:rsidR="00A4021A" w:rsidRPr="004549BF" w14:paraId="5CF27FA8" w14:textId="77777777" w:rsidTr="00AC3727">
        <w:trPr>
          <w:gridBefore w:val="1"/>
          <w:gridAfter w:val="1"/>
          <w:wBefore w:w="10" w:type="dxa"/>
          <w:wAfter w:w="8" w:type="dxa"/>
          <w:trHeight w:val="68"/>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74E0271" w14:textId="15869D01" w:rsidR="00A4021A" w:rsidRPr="002D4B10" w:rsidRDefault="00A4021A" w:rsidP="00C50FCE">
            <w:pPr>
              <w:rPr>
                <w:color w:val="000000"/>
              </w:rPr>
            </w:pPr>
            <w:r>
              <w:rPr>
                <w:color w:val="000000"/>
              </w:rPr>
              <w:t>30</w:t>
            </w:r>
            <w:r w:rsidR="008B05A7">
              <w:rPr>
                <w:color w:val="000000"/>
              </w:rPr>
              <w:t>2</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26C06465" w14:textId="77777777" w:rsidR="00A4021A" w:rsidRPr="002D4B10" w:rsidRDefault="00A4021A" w:rsidP="00C50FCE">
            <w:pPr>
              <w:rPr>
                <w:color w:val="000000"/>
              </w:rPr>
            </w:pPr>
            <w:r>
              <w:rPr>
                <w:color w:val="000000"/>
              </w:rPr>
              <w:t>ORGANIZER NABIURKOWY O WYM. MIN. 120X140X90 MM, MIESZCZĄCY MIN. 20 DŁUGOPISÓW, 3 ZAKREŚLACZE, POSIADAJĄCY DODATKOWE PRZEGRÓDKI NA ZNACZNIKI, GUMKI DO ŚCIERANIA ITP.. KOLOR PRZEZROCZYSTY</w:t>
            </w:r>
          </w:p>
        </w:tc>
        <w:tc>
          <w:tcPr>
            <w:tcW w:w="975" w:type="dxa"/>
            <w:tcBorders>
              <w:top w:val="nil"/>
              <w:left w:val="nil"/>
              <w:bottom w:val="single" w:sz="8" w:space="0" w:color="000000"/>
              <w:right w:val="single" w:sz="8" w:space="0" w:color="000000"/>
            </w:tcBorders>
            <w:shd w:val="clear" w:color="000000" w:fill="FFFFFF"/>
            <w:vAlign w:val="bottom"/>
            <w:hideMark/>
          </w:tcPr>
          <w:p w14:paraId="3DD84B23"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2DC74C64" w14:textId="3F6E9964"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1CA6787" w14:textId="77777777" w:rsidR="00A4021A" w:rsidRPr="002D4B10" w:rsidRDefault="00A4021A" w:rsidP="00C50FCE">
            <w:pPr>
              <w:jc w:val="right"/>
              <w:rPr>
                <w:color w:val="000000"/>
              </w:rPr>
            </w:pPr>
          </w:p>
        </w:tc>
      </w:tr>
      <w:tr w:rsidR="00A4021A" w:rsidRPr="004549BF" w14:paraId="5E94E4DA" w14:textId="77777777" w:rsidTr="00AC3727">
        <w:trPr>
          <w:gridBefore w:val="1"/>
          <w:gridAfter w:val="1"/>
          <w:wBefore w:w="10" w:type="dxa"/>
          <w:wAfter w:w="8" w:type="dxa"/>
          <w:trHeight w:val="4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E183329" w14:textId="46233BB0" w:rsidR="00A4021A" w:rsidRPr="002D4B10" w:rsidRDefault="00A4021A" w:rsidP="00C50FCE">
            <w:pPr>
              <w:rPr>
                <w:color w:val="000000"/>
              </w:rPr>
            </w:pPr>
            <w:r>
              <w:rPr>
                <w:color w:val="000000"/>
              </w:rPr>
              <w:t>30</w:t>
            </w:r>
            <w:r w:rsidR="008B05A7">
              <w:rPr>
                <w:color w:val="000000"/>
              </w:rPr>
              <w:t>3</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616F91A5" w14:textId="65D730DE" w:rsidR="00A4021A" w:rsidRPr="002D4B10" w:rsidRDefault="00A4021A" w:rsidP="00C50FCE">
            <w:pPr>
              <w:rPr>
                <w:color w:val="000000"/>
              </w:rPr>
            </w:pPr>
            <w:r>
              <w:rPr>
                <w:color w:val="000000"/>
              </w:rPr>
              <w:t xml:space="preserve">WIZYTOWNIK NABIURKOWY, WYKONANY Z PRZEZROCZYSTEGO TWORZYWA NA OK.. 80 WIZYTÓWEK, WYM. </w:t>
            </w:r>
            <w:r w:rsidR="00F62EDA">
              <w:rPr>
                <w:color w:val="000000"/>
              </w:rPr>
              <w:t xml:space="preserve">MIN. </w:t>
            </w:r>
            <w:r>
              <w:rPr>
                <w:color w:val="000000"/>
              </w:rPr>
              <w:t>45X110X55 MM</w:t>
            </w:r>
          </w:p>
        </w:tc>
        <w:tc>
          <w:tcPr>
            <w:tcW w:w="975" w:type="dxa"/>
            <w:tcBorders>
              <w:top w:val="nil"/>
              <w:left w:val="nil"/>
              <w:bottom w:val="single" w:sz="8" w:space="0" w:color="000000"/>
              <w:right w:val="single" w:sz="8" w:space="0" w:color="000000"/>
            </w:tcBorders>
            <w:shd w:val="clear" w:color="000000" w:fill="FFFFFF"/>
            <w:vAlign w:val="bottom"/>
            <w:hideMark/>
          </w:tcPr>
          <w:p w14:paraId="10335A69"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1D201E1A" w14:textId="33C1AB25"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42F8882" w14:textId="77777777" w:rsidR="00A4021A" w:rsidRPr="002D4B10" w:rsidRDefault="00A4021A" w:rsidP="00C50FCE">
            <w:pPr>
              <w:jc w:val="right"/>
              <w:rPr>
                <w:color w:val="000000"/>
              </w:rPr>
            </w:pPr>
          </w:p>
        </w:tc>
      </w:tr>
      <w:tr w:rsidR="00A4021A" w:rsidRPr="004549BF" w14:paraId="64A366BC"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11C6254" w14:textId="624CC0A8" w:rsidR="00A4021A" w:rsidRPr="002D4B10" w:rsidRDefault="00A4021A" w:rsidP="00C50FCE">
            <w:pPr>
              <w:rPr>
                <w:color w:val="000000"/>
              </w:rPr>
            </w:pPr>
            <w:r>
              <w:rPr>
                <w:color w:val="000000"/>
              </w:rPr>
              <w:t>30</w:t>
            </w:r>
            <w:r w:rsidR="008B05A7">
              <w:rPr>
                <w:color w:val="000000"/>
              </w:rPr>
              <w:t>4</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08F4EFE9" w14:textId="77777777" w:rsidR="00A4021A" w:rsidRPr="002D4B10" w:rsidRDefault="00A4021A" w:rsidP="00C50FCE">
            <w:pPr>
              <w:rPr>
                <w:color w:val="000000"/>
              </w:rPr>
            </w:pPr>
            <w:r>
              <w:rPr>
                <w:color w:val="000000"/>
              </w:rPr>
              <w:t>POJEMNIK MAGNETYCZNY NA SPINACZE, PROSTOKĄTNY, WYM. MIN. 70 X 42 X 42 MM +/- 2 MM</w:t>
            </w:r>
          </w:p>
        </w:tc>
        <w:tc>
          <w:tcPr>
            <w:tcW w:w="975" w:type="dxa"/>
            <w:tcBorders>
              <w:top w:val="nil"/>
              <w:left w:val="nil"/>
              <w:bottom w:val="single" w:sz="8" w:space="0" w:color="000000"/>
              <w:right w:val="single" w:sz="8" w:space="0" w:color="000000"/>
            </w:tcBorders>
            <w:shd w:val="clear" w:color="000000" w:fill="FFFFFF"/>
            <w:vAlign w:val="bottom"/>
            <w:hideMark/>
          </w:tcPr>
          <w:p w14:paraId="37A46462" w14:textId="77777777" w:rsidR="00A4021A" w:rsidRPr="002D4B10" w:rsidRDefault="00A4021A" w:rsidP="00C50FCE">
            <w:pPr>
              <w:jc w:val="right"/>
              <w:rPr>
                <w:color w:val="000000"/>
              </w:rPr>
            </w:pPr>
            <w:r>
              <w:rPr>
                <w:color w:val="000000"/>
              </w:rPr>
              <w:t>20</w:t>
            </w:r>
          </w:p>
        </w:tc>
        <w:tc>
          <w:tcPr>
            <w:tcW w:w="1612" w:type="dxa"/>
            <w:tcBorders>
              <w:top w:val="nil"/>
              <w:left w:val="nil"/>
              <w:bottom w:val="single" w:sz="8" w:space="0" w:color="000000"/>
              <w:right w:val="single" w:sz="8" w:space="0" w:color="000000"/>
            </w:tcBorders>
            <w:shd w:val="clear" w:color="000000" w:fill="FFFFFF"/>
            <w:vAlign w:val="bottom"/>
          </w:tcPr>
          <w:p w14:paraId="38ABD9EB" w14:textId="5DB0FFBC"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3D3EFCD" w14:textId="77777777" w:rsidR="00A4021A" w:rsidRPr="002D4B10" w:rsidRDefault="00A4021A" w:rsidP="00C50FCE">
            <w:pPr>
              <w:jc w:val="right"/>
              <w:rPr>
                <w:color w:val="000000"/>
              </w:rPr>
            </w:pPr>
          </w:p>
        </w:tc>
      </w:tr>
      <w:tr w:rsidR="00A4021A" w:rsidRPr="004549BF" w14:paraId="4738EFBC"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BA91D46" w14:textId="35E7DF0C" w:rsidR="00A4021A" w:rsidRPr="002D4B10" w:rsidRDefault="00A4021A" w:rsidP="00C50FCE">
            <w:pPr>
              <w:rPr>
                <w:color w:val="000000"/>
              </w:rPr>
            </w:pPr>
            <w:r>
              <w:rPr>
                <w:color w:val="000000"/>
              </w:rPr>
              <w:t>30</w:t>
            </w:r>
            <w:r w:rsidR="008B05A7">
              <w:rPr>
                <w:color w:val="000000"/>
              </w:rPr>
              <w:t>5</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51D5049C" w14:textId="77777777" w:rsidR="00A4021A" w:rsidRPr="002D4B10" w:rsidRDefault="00A4021A" w:rsidP="00C50FCE">
            <w:pPr>
              <w:rPr>
                <w:color w:val="000000"/>
              </w:rPr>
            </w:pPr>
            <w:r>
              <w:rPr>
                <w:color w:val="000000"/>
              </w:rPr>
              <w:t xml:space="preserve">POJEMNIK NA DŁUGOPISY, WYKONANY Z BŁYSZCZĄCEGO POLISTYRENU, PRZEZROCZYSTY </w:t>
            </w:r>
          </w:p>
        </w:tc>
        <w:tc>
          <w:tcPr>
            <w:tcW w:w="975" w:type="dxa"/>
            <w:tcBorders>
              <w:top w:val="nil"/>
              <w:left w:val="nil"/>
              <w:bottom w:val="single" w:sz="8" w:space="0" w:color="000000"/>
              <w:right w:val="single" w:sz="8" w:space="0" w:color="000000"/>
            </w:tcBorders>
            <w:shd w:val="clear" w:color="000000" w:fill="FFFFFF"/>
            <w:vAlign w:val="bottom"/>
            <w:hideMark/>
          </w:tcPr>
          <w:p w14:paraId="741EAA03"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576D3105" w14:textId="0E408812" w:rsidR="00A4021A" w:rsidRPr="002D4B10" w:rsidRDefault="00A4021A" w:rsidP="00C50FCE">
            <w:pPr>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12FE7771" w14:textId="77777777" w:rsidR="00A4021A" w:rsidRPr="002D4B10" w:rsidRDefault="00A4021A" w:rsidP="00C50FCE">
            <w:pPr>
              <w:jc w:val="right"/>
              <w:rPr>
                <w:color w:val="000000"/>
              </w:rPr>
            </w:pPr>
          </w:p>
        </w:tc>
      </w:tr>
      <w:tr w:rsidR="00A4021A" w:rsidRPr="004549BF" w14:paraId="5433BFF6" w14:textId="77777777" w:rsidTr="00AC3727">
        <w:trPr>
          <w:gridBefore w:val="1"/>
          <w:gridAfter w:val="1"/>
          <w:wBefore w:w="10" w:type="dxa"/>
          <w:wAfter w:w="8" w:type="dxa"/>
          <w:trHeight w:val="37"/>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E51D649" w14:textId="7BD38834" w:rsidR="00A4021A" w:rsidRPr="002D4B10" w:rsidRDefault="00A4021A" w:rsidP="00C50FCE">
            <w:pPr>
              <w:rPr>
                <w:color w:val="000000"/>
              </w:rPr>
            </w:pPr>
            <w:r>
              <w:rPr>
                <w:color w:val="000000"/>
              </w:rPr>
              <w:t>3</w:t>
            </w:r>
            <w:r w:rsidR="00564080">
              <w:rPr>
                <w:color w:val="000000"/>
              </w:rPr>
              <w:t>0</w:t>
            </w:r>
            <w:r w:rsidR="008B05A7">
              <w:rPr>
                <w:color w:val="000000"/>
              </w:rPr>
              <w:t>6</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5496AA4D" w14:textId="4A1B4E23" w:rsidR="00A4021A" w:rsidRPr="002D4B10" w:rsidRDefault="00A4021A" w:rsidP="00C50FCE">
            <w:pPr>
              <w:rPr>
                <w:color w:val="000000"/>
              </w:rPr>
            </w:pPr>
            <w:r>
              <w:rPr>
                <w:color w:val="000000"/>
              </w:rPr>
              <w:t>POJEMNIK NA DŁUGOPISY METALOWY, WYM. MIN. WYSOKOŚĆ 9 CM, ŚREDNICA 8 CM, KOLOR CZARNY</w:t>
            </w:r>
            <w:r w:rsidR="00F62EDA">
              <w:rPr>
                <w:color w:val="000000"/>
              </w:rPr>
              <w:t xml:space="preserve">/BIAŁY </w:t>
            </w:r>
            <w:r>
              <w:rPr>
                <w:color w:val="000000"/>
              </w:rPr>
              <w:t xml:space="preserve"> </w:t>
            </w:r>
          </w:p>
        </w:tc>
        <w:tc>
          <w:tcPr>
            <w:tcW w:w="975" w:type="dxa"/>
            <w:tcBorders>
              <w:top w:val="nil"/>
              <w:left w:val="nil"/>
              <w:bottom w:val="single" w:sz="8" w:space="0" w:color="000000"/>
              <w:right w:val="single" w:sz="8" w:space="0" w:color="000000"/>
            </w:tcBorders>
            <w:shd w:val="clear" w:color="000000" w:fill="FFFFFF"/>
            <w:vAlign w:val="bottom"/>
            <w:hideMark/>
          </w:tcPr>
          <w:p w14:paraId="33102883" w14:textId="77777777" w:rsidR="00A4021A" w:rsidRPr="002D4B10" w:rsidRDefault="00A4021A" w:rsidP="00C50FCE">
            <w:pPr>
              <w:jc w:val="right"/>
              <w:rPr>
                <w:color w:val="000000"/>
              </w:rPr>
            </w:pPr>
            <w:r>
              <w:rPr>
                <w:color w:val="000000"/>
              </w:rPr>
              <w:t>30</w:t>
            </w:r>
          </w:p>
        </w:tc>
        <w:tc>
          <w:tcPr>
            <w:tcW w:w="1612" w:type="dxa"/>
            <w:tcBorders>
              <w:top w:val="nil"/>
              <w:left w:val="nil"/>
              <w:bottom w:val="single" w:sz="8" w:space="0" w:color="000000"/>
              <w:right w:val="single" w:sz="8" w:space="0" w:color="000000"/>
            </w:tcBorders>
            <w:shd w:val="clear" w:color="000000" w:fill="FFFFFF"/>
            <w:vAlign w:val="bottom"/>
          </w:tcPr>
          <w:p w14:paraId="0DEEE995" w14:textId="056C262C"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183B141" w14:textId="77777777" w:rsidR="00A4021A" w:rsidRPr="002D4B10" w:rsidRDefault="00A4021A" w:rsidP="00C50FCE">
            <w:pPr>
              <w:jc w:val="right"/>
              <w:rPr>
                <w:color w:val="000000"/>
              </w:rPr>
            </w:pPr>
          </w:p>
        </w:tc>
      </w:tr>
      <w:tr w:rsidR="00A4021A" w:rsidRPr="004549BF" w14:paraId="0A4D0C5B"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05826CB" w14:textId="1CBE638B" w:rsidR="00A4021A" w:rsidRPr="002D4B10" w:rsidRDefault="00A4021A" w:rsidP="00C50FCE">
            <w:pPr>
              <w:rPr>
                <w:color w:val="000000"/>
              </w:rPr>
            </w:pPr>
            <w:r>
              <w:rPr>
                <w:color w:val="000000"/>
              </w:rPr>
              <w:t>3</w:t>
            </w:r>
            <w:r w:rsidR="008B05A7">
              <w:rPr>
                <w:color w:val="000000"/>
              </w:rPr>
              <w:t>07</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30D51F33" w14:textId="77777777" w:rsidR="00A4021A" w:rsidRPr="002D4B10" w:rsidRDefault="00A4021A" w:rsidP="00C50FCE">
            <w:pPr>
              <w:rPr>
                <w:color w:val="000000"/>
                <w:lang w:val="en-GB"/>
              </w:rPr>
            </w:pPr>
            <w:r w:rsidRPr="007337A7">
              <w:rPr>
                <w:color w:val="000000"/>
                <w:lang w:val="en-US"/>
              </w:rPr>
              <w:t>DVD+R  16X CAKE   OP. 25 SZT.</w:t>
            </w:r>
          </w:p>
        </w:tc>
        <w:tc>
          <w:tcPr>
            <w:tcW w:w="975" w:type="dxa"/>
            <w:tcBorders>
              <w:top w:val="nil"/>
              <w:left w:val="nil"/>
              <w:bottom w:val="single" w:sz="8" w:space="0" w:color="000000"/>
              <w:right w:val="single" w:sz="8" w:space="0" w:color="000000"/>
            </w:tcBorders>
            <w:shd w:val="clear" w:color="000000" w:fill="FFFFFF"/>
            <w:vAlign w:val="bottom"/>
            <w:hideMark/>
          </w:tcPr>
          <w:p w14:paraId="7B1ABF1E" w14:textId="77777777" w:rsidR="00A4021A" w:rsidRPr="002D4B10" w:rsidRDefault="00A4021A" w:rsidP="00C50FCE">
            <w:pPr>
              <w:jc w:val="right"/>
              <w:rPr>
                <w:color w:val="000000"/>
              </w:rPr>
            </w:pPr>
            <w:r>
              <w:rPr>
                <w:color w:val="000000"/>
              </w:rPr>
              <w:t>15</w:t>
            </w:r>
          </w:p>
        </w:tc>
        <w:tc>
          <w:tcPr>
            <w:tcW w:w="1612" w:type="dxa"/>
            <w:tcBorders>
              <w:top w:val="nil"/>
              <w:left w:val="nil"/>
              <w:bottom w:val="single" w:sz="8" w:space="0" w:color="000000"/>
              <w:right w:val="single" w:sz="8" w:space="0" w:color="000000"/>
            </w:tcBorders>
            <w:shd w:val="clear" w:color="000000" w:fill="FFFFFF"/>
            <w:vAlign w:val="bottom"/>
          </w:tcPr>
          <w:p w14:paraId="4C22C8B3" w14:textId="434029C5"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D7A5CF5" w14:textId="77777777" w:rsidR="00A4021A" w:rsidRPr="002D4B10" w:rsidRDefault="00A4021A" w:rsidP="00C50FCE">
            <w:pPr>
              <w:jc w:val="right"/>
              <w:rPr>
                <w:color w:val="000000"/>
              </w:rPr>
            </w:pPr>
          </w:p>
        </w:tc>
      </w:tr>
      <w:tr w:rsidR="00A4021A" w:rsidRPr="004549BF" w14:paraId="4D931F20"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8DFC185" w14:textId="1C4E44A2" w:rsidR="00A4021A" w:rsidRPr="002D4B10" w:rsidRDefault="00A4021A" w:rsidP="00C50FCE">
            <w:pPr>
              <w:rPr>
                <w:color w:val="000000"/>
              </w:rPr>
            </w:pPr>
            <w:r>
              <w:rPr>
                <w:color w:val="000000"/>
              </w:rPr>
              <w:t>3</w:t>
            </w:r>
            <w:r w:rsidR="008B05A7">
              <w:rPr>
                <w:color w:val="000000"/>
              </w:rPr>
              <w:t>08</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4B0FE993" w14:textId="77777777" w:rsidR="00A4021A" w:rsidRPr="002D4B10" w:rsidRDefault="00A4021A" w:rsidP="00C50FCE">
            <w:pPr>
              <w:rPr>
                <w:color w:val="000000"/>
                <w:lang w:val="en-GB"/>
              </w:rPr>
            </w:pPr>
            <w:r w:rsidRPr="007337A7">
              <w:rPr>
                <w:color w:val="000000"/>
                <w:lang w:val="en-US"/>
              </w:rPr>
              <w:t>DVD-R  16X CAKE   OP. 25 SZT.</w:t>
            </w:r>
          </w:p>
        </w:tc>
        <w:tc>
          <w:tcPr>
            <w:tcW w:w="975" w:type="dxa"/>
            <w:tcBorders>
              <w:top w:val="nil"/>
              <w:left w:val="nil"/>
              <w:bottom w:val="single" w:sz="8" w:space="0" w:color="000000"/>
              <w:right w:val="single" w:sz="8" w:space="0" w:color="000000"/>
            </w:tcBorders>
            <w:shd w:val="clear" w:color="000000" w:fill="FFFFFF"/>
            <w:vAlign w:val="bottom"/>
            <w:hideMark/>
          </w:tcPr>
          <w:p w14:paraId="3C809993" w14:textId="77777777" w:rsidR="00A4021A" w:rsidRPr="002D4B10" w:rsidRDefault="00A4021A" w:rsidP="00C50FCE">
            <w:pPr>
              <w:jc w:val="right"/>
              <w:rPr>
                <w:color w:val="000000"/>
              </w:rPr>
            </w:pPr>
            <w:r>
              <w:rPr>
                <w:color w:val="000000"/>
              </w:rPr>
              <w:t>15</w:t>
            </w:r>
          </w:p>
        </w:tc>
        <w:tc>
          <w:tcPr>
            <w:tcW w:w="1612" w:type="dxa"/>
            <w:tcBorders>
              <w:top w:val="nil"/>
              <w:left w:val="nil"/>
              <w:bottom w:val="single" w:sz="8" w:space="0" w:color="000000"/>
              <w:right w:val="single" w:sz="8" w:space="0" w:color="000000"/>
            </w:tcBorders>
            <w:shd w:val="clear" w:color="000000" w:fill="FFFFFF"/>
            <w:vAlign w:val="bottom"/>
          </w:tcPr>
          <w:p w14:paraId="2C9068D5" w14:textId="07796D5C"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B127158" w14:textId="77777777" w:rsidR="00A4021A" w:rsidRPr="002D4B10" w:rsidRDefault="00A4021A" w:rsidP="00C50FCE">
            <w:pPr>
              <w:jc w:val="right"/>
              <w:rPr>
                <w:color w:val="000000"/>
              </w:rPr>
            </w:pPr>
          </w:p>
        </w:tc>
      </w:tr>
      <w:tr w:rsidR="00A4021A" w:rsidRPr="004549BF" w14:paraId="6D42C39A"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01DE685" w14:textId="193D6191" w:rsidR="00A4021A" w:rsidRPr="002D4B10" w:rsidRDefault="00A4021A" w:rsidP="00C50FCE">
            <w:pPr>
              <w:rPr>
                <w:color w:val="000000"/>
              </w:rPr>
            </w:pPr>
            <w:r>
              <w:rPr>
                <w:color w:val="000000"/>
              </w:rPr>
              <w:t>3</w:t>
            </w:r>
            <w:r w:rsidR="008B05A7">
              <w:rPr>
                <w:color w:val="000000"/>
              </w:rPr>
              <w:t>09</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36213244" w14:textId="77777777" w:rsidR="00A4021A" w:rsidRPr="002D4B10" w:rsidRDefault="00A4021A" w:rsidP="00C50FCE">
            <w:pPr>
              <w:rPr>
                <w:color w:val="000000"/>
                <w:lang w:val="en-GB"/>
              </w:rPr>
            </w:pPr>
            <w:r w:rsidRPr="007337A7">
              <w:rPr>
                <w:color w:val="000000"/>
                <w:lang w:val="en-US"/>
              </w:rPr>
              <w:t>CD-R  52X CAKE  OP.50 SZT.</w:t>
            </w:r>
          </w:p>
        </w:tc>
        <w:tc>
          <w:tcPr>
            <w:tcW w:w="975" w:type="dxa"/>
            <w:tcBorders>
              <w:top w:val="nil"/>
              <w:left w:val="nil"/>
              <w:bottom w:val="single" w:sz="8" w:space="0" w:color="000000"/>
              <w:right w:val="single" w:sz="8" w:space="0" w:color="000000"/>
            </w:tcBorders>
            <w:shd w:val="clear" w:color="000000" w:fill="FFFFFF"/>
            <w:vAlign w:val="bottom"/>
            <w:hideMark/>
          </w:tcPr>
          <w:p w14:paraId="32922C27"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2CB498A7" w14:textId="3AA0F7BC"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7511942" w14:textId="77777777" w:rsidR="00A4021A" w:rsidRPr="002D4B10" w:rsidRDefault="00A4021A" w:rsidP="00C50FCE">
            <w:pPr>
              <w:jc w:val="right"/>
              <w:rPr>
                <w:color w:val="000000"/>
              </w:rPr>
            </w:pPr>
          </w:p>
        </w:tc>
      </w:tr>
      <w:tr w:rsidR="00A4021A" w:rsidRPr="004549BF" w14:paraId="2264E6AC"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556E7DA" w14:textId="40BE5ABC" w:rsidR="00A4021A" w:rsidRPr="002D4B10" w:rsidRDefault="00A4021A" w:rsidP="00C50FCE">
            <w:pPr>
              <w:rPr>
                <w:color w:val="000000"/>
              </w:rPr>
            </w:pPr>
            <w:r>
              <w:rPr>
                <w:color w:val="000000"/>
              </w:rPr>
              <w:t>3</w:t>
            </w:r>
            <w:r w:rsidR="008B05A7">
              <w:rPr>
                <w:color w:val="000000"/>
              </w:rPr>
              <w:t>10</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6209683D" w14:textId="77777777" w:rsidR="00A4021A" w:rsidRPr="007337A7" w:rsidRDefault="00A4021A" w:rsidP="00C50FCE">
            <w:pPr>
              <w:rPr>
                <w:color w:val="000000"/>
              </w:rPr>
            </w:pPr>
            <w:r>
              <w:rPr>
                <w:color w:val="000000"/>
              </w:rPr>
              <w:t>PUDEŁKO PLASTIKOWE NA PŁYTĘ CD OP 25 SZT.</w:t>
            </w:r>
          </w:p>
        </w:tc>
        <w:tc>
          <w:tcPr>
            <w:tcW w:w="975" w:type="dxa"/>
            <w:tcBorders>
              <w:top w:val="nil"/>
              <w:left w:val="nil"/>
              <w:bottom w:val="single" w:sz="8" w:space="0" w:color="000000"/>
              <w:right w:val="single" w:sz="8" w:space="0" w:color="000000"/>
            </w:tcBorders>
            <w:shd w:val="clear" w:color="000000" w:fill="FFFFFF"/>
            <w:vAlign w:val="bottom"/>
            <w:hideMark/>
          </w:tcPr>
          <w:p w14:paraId="1DF0E865"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3E102450" w14:textId="35752617"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C4DDEB1" w14:textId="77777777" w:rsidR="00A4021A" w:rsidRPr="002D4B10" w:rsidRDefault="00A4021A" w:rsidP="00C50FCE">
            <w:pPr>
              <w:jc w:val="right"/>
              <w:rPr>
                <w:color w:val="000000"/>
              </w:rPr>
            </w:pPr>
          </w:p>
        </w:tc>
      </w:tr>
      <w:tr w:rsidR="00A4021A" w:rsidRPr="004549BF" w14:paraId="0F56A0E4"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3F21B12" w14:textId="14AF9DC9" w:rsidR="00A4021A" w:rsidRPr="002D4B10" w:rsidRDefault="00A4021A" w:rsidP="00C50FCE">
            <w:pPr>
              <w:rPr>
                <w:color w:val="000000"/>
              </w:rPr>
            </w:pPr>
            <w:r>
              <w:rPr>
                <w:color w:val="000000"/>
              </w:rPr>
              <w:t>31</w:t>
            </w:r>
            <w:r w:rsidR="008B05A7">
              <w:rPr>
                <w:color w:val="000000"/>
              </w:rPr>
              <w:t>1</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4A053910" w14:textId="77777777" w:rsidR="00A4021A" w:rsidRPr="002D4B10" w:rsidRDefault="00A4021A" w:rsidP="00C50FCE">
            <w:pPr>
              <w:rPr>
                <w:color w:val="000000"/>
              </w:rPr>
            </w:pPr>
            <w:r>
              <w:rPr>
                <w:color w:val="000000"/>
              </w:rPr>
              <w:t>KOPERTY PAPIEROWE NA 1 PŁYTĘ CD/DVD OP. Min. 50 SZT.</w:t>
            </w:r>
          </w:p>
        </w:tc>
        <w:tc>
          <w:tcPr>
            <w:tcW w:w="975" w:type="dxa"/>
            <w:tcBorders>
              <w:top w:val="nil"/>
              <w:left w:val="nil"/>
              <w:bottom w:val="single" w:sz="8" w:space="0" w:color="000000"/>
              <w:right w:val="single" w:sz="8" w:space="0" w:color="000000"/>
            </w:tcBorders>
            <w:shd w:val="clear" w:color="000000" w:fill="FFFFFF"/>
            <w:vAlign w:val="bottom"/>
            <w:hideMark/>
          </w:tcPr>
          <w:p w14:paraId="456AE524" w14:textId="77777777" w:rsidR="00A4021A" w:rsidRPr="002D4B10" w:rsidRDefault="00A4021A" w:rsidP="00C50FCE">
            <w:pPr>
              <w:jc w:val="right"/>
              <w:rPr>
                <w:color w:val="000000"/>
              </w:rPr>
            </w:pPr>
            <w:r>
              <w:rPr>
                <w:color w:val="000000"/>
              </w:rPr>
              <w:t>30</w:t>
            </w:r>
          </w:p>
        </w:tc>
        <w:tc>
          <w:tcPr>
            <w:tcW w:w="1612" w:type="dxa"/>
            <w:tcBorders>
              <w:top w:val="nil"/>
              <w:left w:val="nil"/>
              <w:bottom w:val="single" w:sz="8" w:space="0" w:color="000000"/>
              <w:right w:val="single" w:sz="8" w:space="0" w:color="000000"/>
            </w:tcBorders>
            <w:shd w:val="clear" w:color="000000" w:fill="FFFFFF"/>
            <w:vAlign w:val="bottom"/>
          </w:tcPr>
          <w:p w14:paraId="30E5771D" w14:textId="2879828F"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E174FA0" w14:textId="77777777" w:rsidR="00A4021A" w:rsidRPr="002D4B10" w:rsidRDefault="00A4021A" w:rsidP="00C50FCE">
            <w:pPr>
              <w:jc w:val="right"/>
              <w:rPr>
                <w:color w:val="000000"/>
              </w:rPr>
            </w:pPr>
          </w:p>
        </w:tc>
      </w:tr>
      <w:tr w:rsidR="00A4021A" w:rsidRPr="004549BF" w14:paraId="0DB99E89"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96716BC" w14:textId="5DADDCE9" w:rsidR="00A4021A" w:rsidRPr="002D4B10" w:rsidRDefault="00A4021A" w:rsidP="00C50FCE">
            <w:pPr>
              <w:rPr>
                <w:color w:val="000000"/>
              </w:rPr>
            </w:pPr>
            <w:r>
              <w:rPr>
                <w:color w:val="000000"/>
              </w:rPr>
              <w:t>31</w:t>
            </w:r>
            <w:r w:rsidR="008B05A7">
              <w:rPr>
                <w:color w:val="000000"/>
              </w:rPr>
              <w:t>2</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52DFDDD9" w14:textId="77777777" w:rsidR="00A4021A" w:rsidRPr="002D4B10" w:rsidRDefault="00A4021A" w:rsidP="00C50FCE">
            <w:pPr>
              <w:rPr>
                <w:color w:val="000000"/>
              </w:rPr>
            </w:pPr>
            <w:r>
              <w:rPr>
                <w:color w:val="000000"/>
              </w:rPr>
              <w:t>KALKULATOR 145 x 103 x 30,7 MM +/- 2 CM</w:t>
            </w:r>
          </w:p>
        </w:tc>
        <w:tc>
          <w:tcPr>
            <w:tcW w:w="975" w:type="dxa"/>
            <w:tcBorders>
              <w:top w:val="nil"/>
              <w:left w:val="nil"/>
              <w:bottom w:val="single" w:sz="8" w:space="0" w:color="000000"/>
              <w:right w:val="single" w:sz="8" w:space="0" w:color="000000"/>
            </w:tcBorders>
            <w:shd w:val="clear" w:color="000000" w:fill="FFFFFF"/>
            <w:vAlign w:val="bottom"/>
            <w:hideMark/>
          </w:tcPr>
          <w:p w14:paraId="714EA678"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71554539" w14:textId="02BE8B48"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F4D90D1" w14:textId="77777777" w:rsidR="00A4021A" w:rsidRPr="002D4B10" w:rsidRDefault="00A4021A" w:rsidP="00C50FCE">
            <w:pPr>
              <w:jc w:val="right"/>
              <w:rPr>
                <w:color w:val="000000"/>
              </w:rPr>
            </w:pPr>
          </w:p>
        </w:tc>
      </w:tr>
      <w:tr w:rsidR="00A4021A" w:rsidRPr="004549BF" w14:paraId="1255E8F7"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503A3F2" w14:textId="201A8FBD" w:rsidR="00A4021A" w:rsidRPr="002D4B10" w:rsidRDefault="00A4021A" w:rsidP="00C50FCE">
            <w:pPr>
              <w:rPr>
                <w:color w:val="000000"/>
              </w:rPr>
            </w:pPr>
            <w:r>
              <w:rPr>
                <w:color w:val="000000"/>
              </w:rPr>
              <w:t>31</w:t>
            </w:r>
            <w:r w:rsidR="008B05A7">
              <w:rPr>
                <w:color w:val="000000"/>
              </w:rPr>
              <w:t>3</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17B53AE8" w14:textId="77777777" w:rsidR="00A4021A" w:rsidRPr="002D4B10" w:rsidRDefault="00A4021A" w:rsidP="00C50FCE">
            <w:pPr>
              <w:rPr>
                <w:color w:val="000000"/>
              </w:rPr>
            </w:pPr>
            <w:r>
              <w:rPr>
                <w:color w:val="000000"/>
              </w:rPr>
              <w:t>KALKULATOR 185 x 142 x 44 MM +/- 2 CM</w:t>
            </w:r>
          </w:p>
        </w:tc>
        <w:tc>
          <w:tcPr>
            <w:tcW w:w="975" w:type="dxa"/>
            <w:tcBorders>
              <w:top w:val="nil"/>
              <w:left w:val="nil"/>
              <w:bottom w:val="single" w:sz="8" w:space="0" w:color="000000"/>
              <w:right w:val="single" w:sz="8" w:space="0" w:color="000000"/>
            </w:tcBorders>
            <w:shd w:val="clear" w:color="000000" w:fill="FFFFFF"/>
            <w:vAlign w:val="bottom"/>
            <w:hideMark/>
          </w:tcPr>
          <w:p w14:paraId="1EA18E68"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36E0E122" w14:textId="77A3CDF7"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C29956A" w14:textId="77777777" w:rsidR="00A4021A" w:rsidRPr="002D4B10" w:rsidRDefault="00A4021A" w:rsidP="00C50FCE">
            <w:pPr>
              <w:jc w:val="right"/>
              <w:rPr>
                <w:color w:val="000000"/>
              </w:rPr>
            </w:pPr>
          </w:p>
        </w:tc>
      </w:tr>
      <w:tr w:rsidR="00A4021A" w:rsidRPr="004549BF" w14:paraId="3BA7D3B1"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4D6FD1D" w14:textId="125E78F9" w:rsidR="00A4021A" w:rsidRPr="002D4B10" w:rsidRDefault="00A4021A" w:rsidP="00C50FCE">
            <w:pPr>
              <w:rPr>
                <w:color w:val="000000"/>
              </w:rPr>
            </w:pPr>
            <w:r>
              <w:rPr>
                <w:color w:val="000000"/>
              </w:rPr>
              <w:t>31</w:t>
            </w:r>
            <w:r w:rsidR="008B05A7">
              <w:rPr>
                <w:color w:val="000000"/>
              </w:rPr>
              <w:t>4</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46B8E98C" w14:textId="77777777" w:rsidR="00A4021A" w:rsidRPr="002D4B10" w:rsidRDefault="00A4021A" w:rsidP="00C50FCE">
            <w:pPr>
              <w:rPr>
                <w:color w:val="000000"/>
              </w:rPr>
            </w:pPr>
            <w:r>
              <w:rPr>
                <w:color w:val="000000"/>
              </w:rPr>
              <w:t>KALKULATOR 210X155X35,5 MM  +/-2 CM</w:t>
            </w:r>
          </w:p>
        </w:tc>
        <w:tc>
          <w:tcPr>
            <w:tcW w:w="975" w:type="dxa"/>
            <w:tcBorders>
              <w:top w:val="nil"/>
              <w:left w:val="nil"/>
              <w:bottom w:val="single" w:sz="8" w:space="0" w:color="000000"/>
              <w:right w:val="single" w:sz="8" w:space="0" w:color="000000"/>
            </w:tcBorders>
            <w:shd w:val="clear" w:color="000000" w:fill="FFFFFF"/>
            <w:vAlign w:val="bottom"/>
            <w:hideMark/>
          </w:tcPr>
          <w:p w14:paraId="3EE4798D"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5E17D9F5" w14:textId="367B5456"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4116DA2" w14:textId="77777777" w:rsidR="00A4021A" w:rsidRPr="002D4B10" w:rsidRDefault="00A4021A" w:rsidP="00C50FCE">
            <w:pPr>
              <w:jc w:val="right"/>
              <w:rPr>
                <w:color w:val="000000"/>
              </w:rPr>
            </w:pPr>
          </w:p>
        </w:tc>
      </w:tr>
      <w:tr w:rsidR="00A4021A" w:rsidRPr="004549BF" w14:paraId="0E6FDA2C"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0710019" w14:textId="1F7484C0" w:rsidR="00A4021A" w:rsidRPr="002D4B10" w:rsidRDefault="00A4021A" w:rsidP="00C50FCE">
            <w:pPr>
              <w:rPr>
                <w:color w:val="000000"/>
              </w:rPr>
            </w:pPr>
            <w:r>
              <w:rPr>
                <w:color w:val="000000"/>
              </w:rPr>
              <w:t>31</w:t>
            </w:r>
            <w:r w:rsidR="008B05A7">
              <w:rPr>
                <w:color w:val="000000"/>
              </w:rPr>
              <w:t>5</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7A1D8DE7" w14:textId="77777777" w:rsidR="00A4021A" w:rsidRPr="002D4B10" w:rsidRDefault="00A4021A" w:rsidP="00C50FCE">
            <w:pPr>
              <w:rPr>
                <w:color w:val="000000"/>
              </w:rPr>
            </w:pPr>
            <w:r>
              <w:rPr>
                <w:color w:val="000000"/>
              </w:rPr>
              <w:t>PRZEDŁUŻACZ SIECIOWY  Z WYŁĄCZNIKIEM 6 GNIAZD Z UZIEMIENIEM O DŁUGOŚCI MIN. 5 M</w:t>
            </w:r>
          </w:p>
        </w:tc>
        <w:tc>
          <w:tcPr>
            <w:tcW w:w="975" w:type="dxa"/>
            <w:tcBorders>
              <w:top w:val="nil"/>
              <w:left w:val="nil"/>
              <w:bottom w:val="single" w:sz="8" w:space="0" w:color="000000"/>
              <w:right w:val="single" w:sz="8" w:space="0" w:color="000000"/>
            </w:tcBorders>
            <w:shd w:val="clear" w:color="000000" w:fill="FFFFFF"/>
            <w:vAlign w:val="bottom"/>
            <w:hideMark/>
          </w:tcPr>
          <w:p w14:paraId="5AD9DA6A"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729D0C51" w14:textId="42A752F3"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DEE6A47" w14:textId="77777777" w:rsidR="00A4021A" w:rsidRPr="002D4B10" w:rsidRDefault="00A4021A" w:rsidP="00C50FCE">
            <w:pPr>
              <w:jc w:val="right"/>
              <w:rPr>
                <w:color w:val="000000"/>
              </w:rPr>
            </w:pPr>
          </w:p>
        </w:tc>
      </w:tr>
      <w:tr w:rsidR="00A4021A" w:rsidRPr="004549BF" w14:paraId="1A65A21E" w14:textId="77777777" w:rsidTr="00AC3727">
        <w:trPr>
          <w:gridBefore w:val="1"/>
          <w:gridAfter w:val="1"/>
          <w:wBefore w:w="10" w:type="dxa"/>
          <w:wAfter w:w="8" w:type="dxa"/>
          <w:trHeight w:val="3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4117C2F" w14:textId="59C3656D" w:rsidR="00A4021A" w:rsidRPr="002D4B10" w:rsidRDefault="00A4021A" w:rsidP="00C50FCE">
            <w:pPr>
              <w:rPr>
                <w:color w:val="000000"/>
              </w:rPr>
            </w:pPr>
            <w:r>
              <w:rPr>
                <w:color w:val="000000"/>
              </w:rPr>
              <w:t>3</w:t>
            </w:r>
            <w:r w:rsidR="00564080">
              <w:rPr>
                <w:color w:val="000000"/>
              </w:rPr>
              <w:t>1</w:t>
            </w:r>
            <w:r w:rsidR="008B05A7">
              <w:rPr>
                <w:color w:val="000000"/>
              </w:rPr>
              <w:t>6</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5DD60BBC" w14:textId="77777777" w:rsidR="00A4021A" w:rsidRPr="002D4B10" w:rsidRDefault="00A4021A" w:rsidP="00C50FCE">
            <w:pPr>
              <w:rPr>
                <w:color w:val="000000"/>
              </w:rPr>
            </w:pPr>
            <w:r>
              <w:rPr>
                <w:color w:val="000000"/>
              </w:rPr>
              <w:t>PRZEDŁUŻACZ SIECIOWY 6 GNIAZD Z UZIEMIENIEM O DŁUGOŚCI MIN. 3 M</w:t>
            </w:r>
          </w:p>
        </w:tc>
        <w:tc>
          <w:tcPr>
            <w:tcW w:w="975" w:type="dxa"/>
            <w:tcBorders>
              <w:top w:val="nil"/>
              <w:left w:val="nil"/>
              <w:bottom w:val="single" w:sz="8" w:space="0" w:color="000000"/>
              <w:right w:val="single" w:sz="8" w:space="0" w:color="000000"/>
            </w:tcBorders>
            <w:shd w:val="clear" w:color="000000" w:fill="FFFFFF"/>
            <w:vAlign w:val="bottom"/>
            <w:hideMark/>
          </w:tcPr>
          <w:p w14:paraId="778D2474"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7CBC6B53" w14:textId="598AA8F4"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36E52A6" w14:textId="77777777" w:rsidR="00A4021A" w:rsidRPr="002D4B10" w:rsidRDefault="00A4021A" w:rsidP="00C50FCE">
            <w:pPr>
              <w:jc w:val="right"/>
              <w:rPr>
                <w:color w:val="000000"/>
              </w:rPr>
            </w:pPr>
          </w:p>
        </w:tc>
      </w:tr>
      <w:tr w:rsidR="00A4021A" w:rsidRPr="004549BF" w14:paraId="2EC31D97"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8091D62" w14:textId="309A7068" w:rsidR="00A4021A" w:rsidRPr="002D4B10" w:rsidRDefault="00A4021A" w:rsidP="00C50FCE">
            <w:pPr>
              <w:rPr>
                <w:color w:val="000000"/>
              </w:rPr>
            </w:pPr>
            <w:r>
              <w:rPr>
                <w:color w:val="000000"/>
              </w:rPr>
              <w:t>3</w:t>
            </w:r>
            <w:r w:rsidR="008B05A7">
              <w:rPr>
                <w:color w:val="000000"/>
              </w:rPr>
              <w:t>17</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20B91331" w14:textId="77777777" w:rsidR="00A4021A" w:rsidRPr="002D4B10" w:rsidRDefault="00A4021A" w:rsidP="00C50FCE">
            <w:pPr>
              <w:rPr>
                <w:color w:val="000000"/>
              </w:rPr>
            </w:pPr>
            <w:r>
              <w:rPr>
                <w:color w:val="000000"/>
              </w:rPr>
              <w:t xml:space="preserve">PRZEDŁUŻACZ SIECIOWY 8 GNIAZD Z FILTREM PRZECIWPRZEPIĘCIOWYM, CZASEM REAKCJI PONIŻEJ 1 NANOSEKUNDY, PRZEWÓD O </w:t>
            </w:r>
            <w:r>
              <w:rPr>
                <w:color w:val="000000"/>
              </w:rPr>
              <w:lastRenderedPageBreak/>
              <w:t>DŁUGOŚCI CO NAJMNIEJ 3 M</w:t>
            </w:r>
          </w:p>
        </w:tc>
        <w:tc>
          <w:tcPr>
            <w:tcW w:w="975" w:type="dxa"/>
            <w:tcBorders>
              <w:top w:val="nil"/>
              <w:left w:val="nil"/>
              <w:bottom w:val="single" w:sz="8" w:space="0" w:color="000000"/>
              <w:right w:val="single" w:sz="8" w:space="0" w:color="000000"/>
            </w:tcBorders>
            <w:shd w:val="clear" w:color="000000" w:fill="FFFFFF"/>
            <w:vAlign w:val="bottom"/>
            <w:hideMark/>
          </w:tcPr>
          <w:p w14:paraId="7722096D" w14:textId="77777777" w:rsidR="00A4021A" w:rsidRPr="002D4B10" w:rsidRDefault="00A4021A" w:rsidP="00C50FCE">
            <w:pPr>
              <w:jc w:val="right"/>
              <w:rPr>
                <w:color w:val="000000"/>
              </w:rPr>
            </w:pPr>
            <w:r>
              <w:rPr>
                <w:color w:val="000000"/>
              </w:rPr>
              <w:lastRenderedPageBreak/>
              <w:t>10</w:t>
            </w:r>
          </w:p>
        </w:tc>
        <w:tc>
          <w:tcPr>
            <w:tcW w:w="1612" w:type="dxa"/>
            <w:tcBorders>
              <w:top w:val="nil"/>
              <w:left w:val="nil"/>
              <w:bottom w:val="single" w:sz="8" w:space="0" w:color="000000"/>
              <w:right w:val="single" w:sz="8" w:space="0" w:color="000000"/>
            </w:tcBorders>
            <w:shd w:val="clear" w:color="000000" w:fill="FFFFFF"/>
            <w:vAlign w:val="bottom"/>
          </w:tcPr>
          <w:p w14:paraId="6FD09780" w14:textId="57F0B09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05101E9" w14:textId="77777777" w:rsidR="00A4021A" w:rsidRPr="002D4B10" w:rsidRDefault="00A4021A" w:rsidP="00C50FCE">
            <w:pPr>
              <w:jc w:val="right"/>
              <w:rPr>
                <w:color w:val="000000"/>
              </w:rPr>
            </w:pPr>
          </w:p>
        </w:tc>
      </w:tr>
      <w:tr w:rsidR="00A4021A" w:rsidRPr="004549BF" w14:paraId="7D4DE531" w14:textId="77777777" w:rsidTr="00AC3727">
        <w:trPr>
          <w:gridBefore w:val="1"/>
          <w:gridAfter w:val="1"/>
          <w:wBefore w:w="10" w:type="dxa"/>
          <w:wAfter w:w="8" w:type="dxa"/>
          <w:trHeight w:val="5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E52EA72" w14:textId="57A13213" w:rsidR="00A4021A" w:rsidRPr="002D4B10" w:rsidRDefault="00A4021A" w:rsidP="00C50FCE">
            <w:pPr>
              <w:rPr>
                <w:color w:val="000000"/>
              </w:rPr>
            </w:pPr>
            <w:r>
              <w:rPr>
                <w:color w:val="000000"/>
              </w:rPr>
              <w:t>3</w:t>
            </w:r>
            <w:r w:rsidR="008B05A7">
              <w:rPr>
                <w:color w:val="000000"/>
              </w:rPr>
              <w:t>18</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1DF8E0EC" w14:textId="77777777" w:rsidR="00A4021A" w:rsidRPr="002D4B10" w:rsidRDefault="00A4021A" w:rsidP="00C50FCE">
            <w:pPr>
              <w:rPr>
                <w:color w:val="000000"/>
              </w:rPr>
            </w:pPr>
            <w:r>
              <w:rPr>
                <w:color w:val="000000"/>
              </w:rPr>
              <w:t xml:space="preserve">ŁADOWARKA AKUMULATOROWA, AKUMULATORKI </w:t>
            </w:r>
            <w:proofErr w:type="spellStart"/>
            <w:r>
              <w:rPr>
                <w:color w:val="000000"/>
              </w:rPr>
              <w:t>NiMH</w:t>
            </w:r>
            <w:proofErr w:type="spellEnd"/>
            <w:r>
              <w:rPr>
                <w:color w:val="000000"/>
              </w:rPr>
              <w:t xml:space="preserve"> W ROZMIARZE AA i AAA, MOŻLIWOŚĆ ŁADOWANIA min 4 BATERII JEDNOCZEŚNIE</w:t>
            </w:r>
          </w:p>
        </w:tc>
        <w:tc>
          <w:tcPr>
            <w:tcW w:w="975" w:type="dxa"/>
            <w:tcBorders>
              <w:top w:val="nil"/>
              <w:left w:val="nil"/>
              <w:bottom w:val="single" w:sz="8" w:space="0" w:color="000000"/>
              <w:right w:val="single" w:sz="8" w:space="0" w:color="000000"/>
            </w:tcBorders>
            <w:shd w:val="clear" w:color="000000" w:fill="FFFFFF"/>
            <w:vAlign w:val="bottom"/>
            <w:hideMark/>
          </w:tcPr>
          <w:p w14:paraId="6FD9787A"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04EFC9C0" w14:textId="74D2E85A"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E1B6DBD" w14:textId="77777777" w:rsidR="00A4021A" w:rsidRPr="002D4B10" w:rsidRDefault="00A4021A" w:rsidP="00C50FCE">
            <w:pPr>
              <w:jc w:val="right"/>
              <w:rPr>
                <w:color w:val="000000"/>
              </w:rPr>
            </w:pPr>
          </w:p>
        </w:tc>
      </w:tr>
      <w:tr w:rsidR="00A4021A" w:rsidRPr="004549BF" w14:paraId="2B1A3044" w14:textId="77777777" w:rsidTr="00AC3727">
        <w:trPr>
          <w:gridBefore w:val="1"/>
          <w:gridAfter w:val="1"/>
          <w:wBefore w:w="10" w:type="dxa"/>
          <w:wAfter w:w="8" w:type="dxa"/>
          <w:trHeight w:val="47"/>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05E7A9E" w14:textId="324A7672" w:rsidR="00A4021A" w:rsidRPr="002D4B10" w:rsidRDefault="00A4021A" w:rsidP="00C50FCE">
            <w:pPr>
              <w:rPr>
                <w:color w:val="000000"/>
              </w:rPr>
            </w:pPr>
            <w:r>
              <w:rPr>
                <w:color w:val="000000"/>
              </w:rPr>
              <w:t>3</w:t>
            </w:r>
            <w:r w:rsidR="008B05A7">
              <w:rPr>
                <w:color w:val="000000"/>
              </w:rPr>
              <w:t>19</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3392D5F1" w14:textId="77777777" w:rsidR="00A4021A" w:rsidRPr="002D4B10" w:rsidRDefault="00A4021A" w:rsidP="00C50FCE">
            <w:pPr>
              <w:rPr>
                <w:color w:val="000000"/>
              </w:rPr>
            </w:pPr>
            <w:r>
              <w:rPr>
                <w:color w:val="000000"/>
              </w:rPr>
              <w:t xml:space="preserve">AKUMULATORKI </w:t>
            </w:r>
            <w:proofErr w:type="spellStart"/>
            <w:r>
              <w:rPr>
                <w:color w:val="000000"/>
              </w:rPr>
              <w:t>NiMH</w:t>
            </w:r>
            <w:proofErr w:type="spellEnd"/>
            <w:r>
              <w:rPr>
                <w:color w:val="000000"/>
              </w:rPr>
              <w:t xml:space="preserve"> W ROZMIARZE AA. 2000mAh  OP. MIN. 2 SZT</w:t>
            </w:r>
          </w:p>
        </w:tc>
        <w:tc>
          <w:tcPr>
            <w:tcW w:w="975" w:type="dxa"/>
            <w:tcBorders>
              <w:top w:val="nil"/>
              <w:left w:val="nil"/>
              <w:bottom w:val="single" w:sz="8" w:space="0" w:color="000000"/>
              <w:right w:val="single" w:sz="8" w:space="0" w:color="000000"/>
            </w:tcBorders>
            <w:shd w:val="clear" w:color="000000" w:fill="FFFFFF"/>
            <w:vAlign w:val="bottom"/>
            <w:hideMark/>
          </w:tcPr>
          <w:p w14:paraId="23265086"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0FEBF395" w14:textId="65704768"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9EC58DE" w14:textId="77777777" w:rsidR="00A4021A" w:rsidRPr="002D4B10" w:rsidRDefault="00A4021A" w:rsidP="00C50FCE">
            <w:pPr>
              <w:jc w:val="right"/>
              <w:rPr>
                <w:color w:val="000000"/>
              </w:rPr>
            </w:pPr>
          </w:p>
        </w:tc>
      </w:tr>
      <w:tr w:rsidR="00A4021A" w:rsidRPr="004549BF" w14:paraId="4277FFBC"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6BA5E99" w14:textId="2E807494" w:rsidR="00A4021A" w:rsidRPr="002D4B10" w:rsidRDefault="00A4021A" w:rsidP="00C50FCE">
            <w:pPr>
              <w:rPr>
                <w:color w:val="000000"/>
              </w:rPr>
            </w:pPr>
            <w:r>
              <w:rPr>
                <w:color w:val="000000"/>
              </w:rPr>
              <w:t>3</w:t>
            </w:r>
            <w:r w:rsidR="008B05A7">
              <w:rPr>
                <w:color w:val="000000"/>
              </w:rPr>
              <w:t>20</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56CBC868" w14:textId="77777777" w:rsidR="00A4021A" w:rsidRPr="002D4B10" w:rsidRDefault="00A4021A" w:rsidP="00C50FCE">
            <w:pPr>
              <w:rPr>
                <w:color w:val="000000"/>
              </w:rPr>
            </w:pPr>
            <w:r>
              <w:rPr>
                <w:color w:val="000000"/>
              </w:rPr>
              <w:t xml:space="preserve">AKUMULATORKI </w:t>
            </w:r>
            <w:proofErr w:type="spellStart"/>
            <w:r>
              <w:rPr>
                <w:color w:val="000000"/>
              </w:rPr>
              <w:t>NiMH</w:t>
            </w:r>
            <w:proofErr w:type="spellEnd"/>
            <w:r>
              <w:rPr>
                <w:color w:val="000000"/>
              </w:rPr>
              <w:t xml:space="preserve"> W ROZMIARZE AAA</w:t>
            </w:r>
            <w:r>
              <w:rPr>
                <w:color w:val="FF0000"/>
              </w:rPr>
              <w:t xml:space="preserve">. </w:t>
            </w:r>
            <w:r>
              <w:rPr>
                <w:color w:val="000000"/>
              </w:rPr>
              <w:t xml:space="preserve">850mAh OP. 4 SZT. </w:t>
            </w:r>
          </w:p>
        </w:tc>
        <w:tc>
          <w:tcPr>
            <w:tcW w:w="975" w:type="dxa"/>
            <w:tcBorders>
              <w:top w:val="nil"/>
              <w:left w:val="nil"/>
              <w:bottom w:val="single" w:sz="8" w:space="0" w:color="000000"/>
              <w:right w:val="single" w:sz="8" w:space="0" w:color="000000"/>
            </w:tcBorders>
            <w:shd w:val="clear" w:color="000000" w:fill="FFFFFF"/>
            <w:vAlign w:val="bottom"/>
            <w:hideMark/>
          </w:tcPr>
          <w:p w14:paraId="62D419CB"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7DEE5CAE" w14:textId="3109C5FA"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C667A8B" w14:textId="77777777" w:rsidR="00A4021A" w:rsidRPr="002D4B10" w:rsidRDefault="00A4021A" w:rsidP="00C50FCE">
            <w:pPr>
              <w:jc w:val="right"/>
              <w:rPr>
                <w:color w:val="000000"/>
              </w:rPr>
            </w:pPr>
          </w:p>
        </w:tc>
      </w:tr>
      <w:tr w:rsidR="00A4021A" w:rsidRPr="004549BF" w14:paraId="05D8EF6A"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09AB5F4" w14:textId="0F246273" w:rsidR="00A4021A" w:rsidRPr="002D4B10" w:rsidRDefault="00A4021A" w:rsidP="00C50FCE">
            <w:pPr>
              <w:rPr>
                <w:color w:val="000000"/>
              </w:rPr>
            </w:pPr>
            <w:r>
              <w:rPr>
                <w:color w:val="000000"/>
              </w:rPr>
              <w:t>32</w:t>
            </w:r>
            <w:r w:rsidR="008B05A7">
              <w:rPr>
                <w:color w:val="000000"/>
              </w:rPr>
              <w:t>1</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1A42FF46" w14:textId="77777777" w:rsidR="00A4021A" w:rsidRPr="002D4B10" w:rsidRDefault="00A4021A" w:rsidP="00C50FCE">
            <w:pPr>
              <w:rPr>
                <w:color w:val="000000"/>
              </w:rPr>
            </w:pPr>
            <w:r>
              <w:rPr>
                <w:color w:val="000000"/>
              </w:rPr>
              <w:t>BATERIE  ALKAICZNE AA 12 szt.</w:t>
            </w:r>
          </w:p>
        </w:tc>
        <w:tc>
          <w:tcPr>
            <w:tcW w:w="975" w:type="dxa"/>
            <w:tcBorders>
              <w:top w:val="nil"/>
              <w:left w:val="nil"/>
              <w:bottom w:val="single" w:sz="8" w:space="0" w:color="000000"/>
              <w:right w:val="single" w:sz="8" w:space="0" w:color="000000"/>
            </w:tcBorders>
            <w:shd w:val="clear" w:color="000000" w:fill="FFFFFF"/>
            <w:vAlign w:val="bottom"/>
            <w:hideMark/>
          </w:tcPr>
          <w:p w14:paraId="1747EBA9"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3D2873F5" w14:textId="2375E415"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3F5555F" w14:textId="77777777" w:rsidR="00A4021A" w:rsidRPr="002D4B10" w:rsidRDefault="00A4021A" w:rsidP="00C50FCE">
            <w:pPr>
              <w:jc w:val="right"/>
              <w:rPr>
                <w:color w:val="000000"/>
              </w:rPr>
            </w:pPr>
          </w:p>
        </w:tc>
      </w:tr>
      <w:tr w:rsidR="00A4021A" w:rsidRPr="004549BF" w14:paraId="4D730FF0"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E655713" w14:textId="43C5DB03" w:rsidR="00A4021A" w:rsidRPr="002D4B10" w:rsidRDefault="00A4021A" w:rsidP="00C50FCE">
            <w:pPr>
              <w:rPr>
                <w:color w:val="000000"/>
              </w:rPr>
            </w:pPr>
            <w:r>
              <w:rPr>
                <w:color w:val="000000"/>
              </w:rPr>
              <w:t>32</w:t>
            </w:r>
            <w:r w:rsidR="008B05A7">
              <w:rPr>
                <w:color w:val="000000"/>
              </w:rPr>
              <w:t>2</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40CA5C21" w14:textId="77777777" w:rsidR="00A4021A" w:rsidRPr="002D4B10" w:rsidRDefault="00A4021A" w:rsidP="00C50FCE">
            <w:pPr>
              <w:rPr>
                <w:color w:val="000000"/>
              </w:rPr>
            </w:pPr>
            <w:r>
              <w:rPr>
                <w:color w:val="000000"/>
              </w:rPr>
              <w:t>BATERIE  ALKAICZNE AAA 12 szt.</w:t>
            </w:r>
          </w:p>
        </w:tc>
        <w:tc>
          <w:tcPr>
            <w:tcW w:w="975" w:type="dxa"/>
            <w:tcBorders>
              <w:top w:val="nil"/>
              <w:left w:val="nil"/>
              <w:bottom w:val="single" w:sz="8" w:space="0" w:color="000000"/>
              <w:right w:val="single" w:sz="8" w:space="0" w:color="000000"/>
            </w:tcBorders>
            <w:shd w:val="clear" w:color="000000" w:fill="FFFFFF"/>
            <w:vAlign w:val="bottom"/>
            <w:hideMark/>
          </w:tcPr>
          <w:p w14:paraId="2E3D2AF1" w14:textId="77777777" w:rsidR="00A4021A" w:rsidRPr="002D4B10" w:rsidRDefault="00A4021A" w:rsidP="00C50FCE">
            <w:pPr>
              <w:jc w:val="right"/>
              <w:rPr>
                <w:color w:val="000000"/>
              </w:rPr>
            </w:pPr>
            <w:r>
              <w:rPr>
                <w:color w:val="000000"/>
              </w:rPr>
              <w:t>9</w:t>
            </w:r>
          </w:p>
        </w:tc>
        <w:tc>
          <w:tcPr>
            <w:tcW w:w="1612" w:type="dxa"/>
            <w:tcBorders>
              <w:top w:val="nil"/>
              <w:left w:val="nil"/>
              <w:bottom w:val="single" w:sz="8" w:space="0" w:color="000000"/>
              <w:right w:val="single" w:sz="8" w:space="0" w:color="000000"/>
            </w:tcBorders>
            <w:shd w:val="clear" w:color="000000" w:fill="FFFFFF"/>
            <w:vAlign w:val="bottom"/>
          </w:tcPr>
          <w:p w14:paraId="7BA527EE" w14:textId="484E4693"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9F9C123" w14:textId="77777777" w:rsidR="00A4021A" w:rsidRPr="002D4B10" w:rsidRDefault="00A4021A" w:rsidP="00C50FCE">
            <w:pPr>
              <w:jc w:val="right"/>
              <w:rPr>
                <w:color w:val="000000"/>
              </w:rPr>
            </w:pPr>
          </w:p>
        </w:tc>
      </w:tr>
      <w:tr w:rsidR="00A4021A" w:rsidRPr="004549BF" w14:paraId="77ABD592"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2375B2E" w14:textId="13E27E55" w:rsidR="00A4021A" w:rsidRPr="002D4B10" w:rsidRDefault="00A4021A" w:rsidP="00C50FCE">
            <w:pPr>
              <w:rPr>
                <w:color w:val="000000"/>
              </w:rPr>
            </w:pPr>
            <w:r>
              <w:rPr>
                <w:color w:val="000000"/>
              </w:rPr>
              <w:t>32</w:t>
            </w:r>
            <w:r w:rsidR="008B05A7">
              <w:rPr>
                <w:color w:val="000000"/>
              </w:rPr>
              <w:t>3</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30B1CA41" w14:textId="77777777" w:rsidR="00A4021A" w:rsidRPr="002D4B10" w:rsidRDefault="00A4021A" w:rsidP="00C50FCE">
            <w:pPr>
              <w:rPr>
                <w:color w:val="000000"/>
              </w:rPr>
            </w:pPr>
            <w:r>
              <w:rPr>
                <w:color w:val="000000"/>
              </w:rPr>
              <w:t>BATERIA CR2032 3V</w:t>
            </w:r>
          </w:p>
        </w:tc>
        <w:tc>
          <w:tcPr>
            <w:tcW w:w="975" w:type="dxa"/>
            <w:tcBorders>
              <w:top w:val="nil"/>
              <w:left w:val="nil"/>
              <w:bottom w:val="single" w:sz="8" w:space="0" w:color="000000"/>
              <w:right w:val="single" w:sz="8" w:space="0" w:color="000000"/>
            </w:tcBorders>
            <w:shd w:val="clear" w:color="000000" w:fill="FFFFFF"/>
            <w:vAlign w:val="bottom"/>
            <w:hideMark/>
          </w:tcPr>
          <w:p w14:paraId="2FA8F196"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7F48D663" w14:textId="6C031DF0"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8559E6F" w14:textId="77777777" w:rsidR="00A4021A" w:rsidRPr="002D4B10" w:rsidRDefault="00A4021A" w:rsidP="00C50FCE">
            <w:pPr>
              <w:jc w:val="right"/>
              <w:rPr>
                <w:color w:val="000000"/>
              </w:rPr>
            </w:pPr>
          </w:p>
        </w:tc>
      </w:tr>
      <w:tr w:rsidR="00A4021A" w:rsidRPr="004549BF" w14:paraId="42D3D323" w14:textId="77777777" w:rsidTr="00AC3727">
        <w:trPr>
          <w:gridBefore w:val="1"/>
          <w:gridAfter w:val="1"/>
          <w:wBefore w:w="10" w:type="dxa"/>
          <w:wAfter w:w="8" w:type="dxa"/>
          <w:trHeight w:val="5"/>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62D4CA9" w14:textId="10CD277B" w:rsidR="00A4021A" w:rsidRPr="002D4B10" w:rsidRDefault="00A4021A" w:rsidP="00C50FCE">
            <w:pPr>
              <w:rPr>
                <w:color w:val="000000"/>
              </w:rPr>
            </w:pPr>
            <w:r>
              <w:rPr>
                <w:color w:val="000000"/>
              </w:rPr>
              <w:t>32</w:t>
            </w:r>
            <w:r w:rsidR="008B05A7">
              <w:rPr>
                <w:color w:val="000000"/>
              </w:rPr>
              <w:t>4</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62E2A45E" w14:textId="77777777" w:rsidR="00A4021A" w:rsidRPr="002D4B10" w:rsidRDefault="00A4021A" w:rsidP="00C50FCE">
            <w:pPr>
              <w:rPr>
                <w:color w:val="000000"/>
              </w:rPr>
            </w:pPr>
            <w:r>
              <w:rPr>
                <w:color w:val="000000"/>
              </w:rPr>
              <w:t>BATERIA R20 OP. 2 SZT.</w:t>
            </w:r>
          </w:p>
        </w:tc>
        <w:tc>
          <w:tcPr>
            <w:tcW w:w="975" w:type="dxa"/>
            <w:tcBorders>
              <w:top w:val="nil"/>
              <w:left w:val="nil"/>
              <w:bottom w:val="single" w:sz="8" w:space="0" w:color="000000"/>
              <w:right w:val="single" w:sz="8" w:space="0" w:color="000000"/>
            </w:tcBorders>
            <w:shd w:val="clear" w:color="000000" w:fill="FFFFFF"/>
            <w:vAlign w:val="bottom"/>
            <w:hideMark/>
          </w:tcPr>
          <w:p w14:paraId="2BC89419" w14:textId="77777777" w:rsidR="00A4021A" w:rsidRPr="002D4B10" w:rsidRDefault="00A4021A" w:rsidP="00C50FCE">
            <w:pPr>
              <w:jc w:val="right"/>
              <w:rPr>
                <w:color w:val="000000"/>
              </w:rPr>
            </w:pPr>
            <w:r>
              <w:rPr>
                <w:color w:val="000000"/>
              </w:rPr>
              <w:t>4</w:t>
            </w:r>
          </w:p>
        </w:tc>
        <w:tc>
          <w:tcPr>
            <w:tcW w:w="1612" w:type="dxa"/>
            <w:tcBorders>
              <w:top w:val="nil"/>
              <w:left w:val="nil"/>
              <w:bottom w:val="single" w:sz="8" w:space="0" w:color="000000"/>
              <w:right w:val="single" w:sz="8" w:space="0" w:color="000000"/>
            </w:tcBorders>
            <w:shd w:val="clear" w:color="000000" w:fill="FFFFFF"/>
            <w:vAlign w:val="bottom"/>
          </w:tcPr>
          <w:p w14:paraId="48E656C7" w14:textId="7A0380C4"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79BE603" w14:textId="77777777" w:rsidR="00A4021A" w:rsidRPr="002D4B10" w:rsidRDefault="00A4021A" w:rsidP="00C50FCE">
            <w:pPr>
              <w:jc w:val="right"/>
              <w:rPr>
                <w:color w:val="000000"/>
              </w:rPr>
            </w:pPr>
          </w:p>
        </w:tc>
      </w:tr>
      <w:tr w:rsidR="00A4021A" w:rsidRPr="004549BF" w14:paraId="399CB96D"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357BB95" w14:textId="580184E3" w:rsidR="00A4021A" w:rsidRPr="002D4B10" w:rsidRDefault="00A4021A" w:rsidP="00C50FCE">
            <w:pPr>
              <w:rPr>
                <w:color w:val="000000"/>
              </w:rPr>
            </w:pPr>
            <w:r>
              <w:rPr>
                <w:color w:val="000000"/>
              </w:rPr>
              <w:t>32</w:t>
            </w:r>
            <w:r w:rsidR="008B05A7">
              <w:rPr>
                <w:color w:val="000000"/>
              </w:rPr>
              <w:t>5</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67C4231C" w14:textId="77777777" w:rsidR="00A4021A" w:rsidRPr="002D4B10" w:rsidRDefault="00A4021A" w:rsidP="00C50FCE">
            <w:pPr>
              <w:rPr>
                <w:color w:val="000000"/>
              </w:rPr>
            </w:pPr>
            <w:r>
              <w:rPr>
                <w:color w:val="000000"/>
              </w:rPr>
              <w:t>UNIWERSALNA ŁADOWARKA SAMOCHODOWA USB NA MIN. 2 PORTY USB</w:t>
            </w:r>
          </w:p>
        </w:tc>
        <w:tc>
          <w:tcPr>
            <w:tcW w:w="975" w:type="dxa"/>
            <w:tcBorders>
              <w:top w:val="nil"/>
              <w:left w:val="nil"/>
              <w:bottom w:val="single" w:sz="8" w:space="0" w:color="000000"/>
              <w:right w:val="single" w:sz="8" w:space="0" w:color="000000"/>
            </w:tcBorders>
            <w:shd w:val="clear" w:color="000000" w:fill="FFFFFF"/>
            <w:vAlign w:val="bottom"/>
            <w:hideMark/>
          </w:tcPr>
          <w:p w14:paraId="6A83DD29" w14:textId="77777777" w:rsidR="00A4021A" w:rsidRPr="002D4B10" w:rsidRDefault="00A4021A" w:rsidP="00C50FCE">
            <w:pPr>
              <w:jc w:val="right"/>
              <w:rPr>
                <w:color w:val="000000"/>
              </w:rPr>
            </w:pPr>
            <w:r>
              <w:rPr>
                <w:color w:val="000000"/>
              </w:rPr>
              <w:t>2</w:t>
            </w:r>
          </w:p>
        </w:tc>
        <w:tc>
          <w:tcPr>
            <w:tcW w:w="1612" w:type="dxa"/>
            <w:tcBorders>
              <w:top w:val="nil"/>
              <w:left w:val="nil"/>
              <w:bottom w:val="single" w:sz="8" w:space="0" w:color="000000"/>
              <w:right w:val="single" w:sz="8" w:space="0" w:color="000000"/>
            </w:tcBorders>
            <w:shd w:val="clear" w:color="000000" w:fill="FFFFFF"/>
            <w:vAlign w:val="bottom"/>
          </w:tcPr>
          <w:p w14:paraId="5FC84EA0" w14:textId="2775781C"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000000" w:fill="FFFFFF"/>
            <w:vAlign w:val="bottom"/>
            <w:hideMark/>
          </w:tcPr>
          <w:p w14:paraId="227D3D13" w14:textId="77777777" w:rsidR="00A4021A" w:rsidRPr="002D4B10" w:rsidRDefault="00A4021A" w:rsidP="00C50FCE">
            <w:pPr>
              <w:jc w:val="right"/>
              <w:rPr>
                <w:color w:val="000000"/>
              </w:rPr>
            </w:pPr>
          </w:p>
        </w:tc>
      </w:tr>
      <w:tr w:rsidR="00A4021A" w:rsidRPr="004549BF" w14:paraId="1D451710"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C8254ED" w14:textId="26D12851" w:rsidR="00A4021A" w:rsidRPr="002D4B10" w:rsidRDefault="00A4021A" w:rsidP="00C50FCE">
            <w:pPr>
              <w:rPr>
                <w:color w:val="000000"/>
              </w:rPr>
            </w:pPr>
            <w:r>
              <w:rPr>
                <w:color w:val="000000"/>
              </w:rPr>
              <w:t>3</w:t>
            </w:r>
            <w:r w:rsidR="00564080">
              <w:rPr>
                <w:color w:val="000000"/>
              </w:rPr>
              <w:t>2</w:t>
            </w:r>
            <w:r w:rsidR="008B05A7">
              <w:rPr>
                <w:color w:val="000000"/>
              </w:rPr>
              <w:t>6</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3F00E921" w14:textId="77777777" w:rsidR="00A4021A" w:rsidRPr="002D4B10" w:rsidRDefault="00A4021A" w:rsidP="00C50FCE">
            <w:pPr>
              <w:rPr>
                <w:color w:val="000000"/>
              </w:rPr>
            </w:pPr>
            <w:r>
              <w:rPr>
                <w:color w:val="000000"/>
              </w:rPr>
              <w:t>ZAWIESZKI NA KLUCZE, Z WKŁADKĄ OPISOWĄ, OP. MINIMUM 6 SZT. ZIELONE</w:t>
            </w:r>
          </w:p>
        </w:tc>
        <w:tc>
          <w:tcPr>
            <w:tcW w:w="975" w:type="dxa"/>
            <w:tcBorders>
              <w:top w:val="nil"/>
              <w:left w:val="nil"/>
              <w:bottom w:val="single" w:sz="8" w:space="0" w:color="000000"/>
              <w:right w:val="single" w:sz="8" w:space="0" w:color="000000"/>
            </w:tcBorders>
            <w:shd w:val="clear" w:color="000000" w:fill="FFFFFF"/>
            <w:vAlign w:val="bottom"/>
            <w:hideMark/>
          </w:tcPr>
          <w:p w14:paraId="20FC7972"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10CBD7D1" w14:textId="34CE5948"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72338C0" w14:textId="77777777" w:rsidR="00A4021A" w:rsidRPr="002D4B10" w:rsidRDefault="00A4021A" w:rsidP="00C50FCE">
            <w:pPr>
              <w:jc w:val="right"/>
              <w:rPr>
                <w:color w:val="000000"/>
              </w:rPr>
            </w:pPr>
          </w:p>
        </w:tc>
      </w:tr>
      <w:tr w:rsidR="00A4021A" w:rsidRPr="004549BF" w14:paraId="43370A2D" w14:textId="77777777" w:rsidTr="00AC3727">
        <w:trPr>
          <w:gridBefore w:val="1"/>
          <w:gridAfter w:val="1"/>
          <w:wBefore w:w="10" w:type="dxa"/>
          <w:wAfter w:w="8" w:type="dxa"/>
          <w:trHeight w:val="3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E927748" w14:textId="4FAB1165" w:rsidR="00A4021A" w:rsidRPr="002D4B10" w:rsidRDefault="00A4021A" w:rsidP="00C50FCE">
            <w:pPr>
              <w:rPr>
                <w:color w:val="000000"/>
              </w:rPr>
            </w:pPr>
            <w:r>
              <w:rPr>
                <w:color w:val="000000"/>
              </w:rPr>
              <w:t>3</w:t>
            </w:r>
            <w:r w:rsidR="008B05A7">
              <w:rPr>
                <w:color w:val="000000"/>
              </w:rPr>
              <w:t>27</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53F70761" w14:textId="77777777" w:rsidR="00A4021A" w:rsidRPr="002D4B10" w:rsidRDefault="00A4021A" w:rsidP="00C50FCE">
            <w:pPr>
              <w:rPr>
                <w:color w:val="000000"/>
              </w:rPr>
            </w:pPr>
            <w:r>
              <w:rPr>
                <w:color w:val="000000"/>
              </w:rPr>
              <w:t>ZAWIESZKI NA KLUCZE, Z WKŁADKĄ OPISOWĄ, OP. MINIMUM 6 SZT. CZERWONE</w:t>
            </w:r>
          </w:p>
        </w:tc>
        <w:tc>
          <w:tcPr>
            <w:tcW w:w="975" w:type="dxa"/>
            <w:tcBorders>
              <w:top w:val="nil"/>
              <w:left w:val="nil"/>
              <w:bottom w:val="single" w:sz="8" w:space="0" w:color="000000"/>
              <w:right w:val="single" w:sz="8" w:space="0" w:color="000000"/>
            </w:tcBorders>
            <w:shd w:val="clear" w:color="000000" w:fill="FFFFFF"/>
            <w:vAlign w:val="bottom"/>
            <w:hideMark/>
          </w:tcPr>
          <w:p w14:paraId="46E308C0"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0ED398E7" w14:textId="265B86D9"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69D7FA7" w14:textId="77777777" w:rsidR="00A4021A" w:rsidRPr="002D4B10" w:rsidRDefault="00A4021A" w:rsidP="00C50FCE">
            <w:pPr>
              <w:jc w:val="right"/>
              <w:rPr>
                <w:color w:val="000000"/>
              </w:rPr>
            </w:pPr>
          </w:p>
        </w:tc>
      </w:tr>
      <w:tr w:rsidR="00A4021A" w:rsidRPr="004549BF" w14:paraId="23CCCDB1" w14:textId="77777777" w:rsidTr="00AC3727">
        <w:trPr>
          <w:gridBefore w:val="1"/>
          <w:gridAfter w:val="1"/>
          <w:wBefore w:w="10" w:type="dxa"/>
          <w:wAfter w:w="8" w:type="dxa"/>
          <w:trHeight w:val="3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18E3864" w14:textId="7FBCC7F9" w:rsidR="00A4021A" w:rsidRPr="002D4B10" w:rsidRDefault="00A4021A" w:rsidP="00C50FCE">
            <w:pPr>
              <w:rPr>
                <w:color w:val="000000"/>
              </w:rPr>
            </w:pPr>
            <w:r>
              <w:rPr>
                <w:color w:val="000000"/>
              </w:rPr>
              <w:t>3</w:t>
            </w:r>
            <w:r w:rsidR="008B05A7">
              <w:rPr>
                <w:color w:val="000000"/>
              </w:rPr>
              <w:t>28</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38161837" w14:textId="77777777" w:rsidR="00A4021A" w:rsidRPr="002D4B10" w:rsidRDefault="00A4021A" w:rsidP="00C50FCE">
            <w:pPr>
              <w:rPr>
                <w:color w:val="000000"/>
              </w:rPr>
            </w:pPr>
            <w:r>
              <w:rPr>
                <w:color w:val="000000"/>
              </w:rPr>
              <w:t>ZAWIESZKI NA KLUCZE, Z WKŁADKĄ OPISOWĄ, OP. MINIMUM 6 SZT. NIEBIESKIE</w:t>
            </w:r>
          </w:p>
        </w:tc>
        <w:tc>
          <w:tcPr>
            <w:tcW w:w="975" w:type="dxa"/>
            <w:tcBorders>
              <w:top w:val="nil"/>
              <w:left w:val="nil"/>
              <w:bottom w:val="single" w:sz="8" w:space="0" w:color="000000"/>
              <w:right w:val="single" w:sz="8" w:space="0" w:color="000000"/>
            </w:tcBorders>
            <w:shd w:val="clear" w:color="000000" w:fill="FFFFFF"/>
            <w:vAlign w:val="bottom"/>
            <w:hideMark/>
          </w:tcPr>
          <w:p w14:paraId="42ABBF30"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51D259AC" w14:textId="605FF428"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DC6EF08" w14:textId="77777777" w:rsidR="00A4021A" w:rsidRPr="002D4B10" w:rsidRDefault="00A4021A" w:rsidP="00C50FCE">
            <w:pPr>
              <w:jc w:val="right"/>
              <w:rPr>
                <w:color w:val="000000"/>
              </w:rPr>
            </w:pPr>
          </w:p>
        </w:tc>
      </w:tr>
      <w:tr w:rsidR="00A4021A" w:rsidRPr="004549BF" w14:paraId="64F947EB" w14:textId="77777777" w:rsidTr="00AC3727">
        <w:trPr>
          <w:gridBefore w:val="1"/>
          <w:gridAfter w:val="1"/>
          <w:wBefore w:w="10" w:type="dxa"/>
          <w:wAfter w:w="8" w:type="dxa"/>
          <w:trHeight w:val="3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2FBB33B" w14:textId="05B66ED6" w:rsidR="00A4021A" w:rsidRPr="002D4B10" w:rsidRDefault="00A4021A" w:rsidP="00C50FCE">
            <w:pPr>
              <w:rPr>
                <w:color w:val="000000"/>
              </w:rPr>
            </w:pPr>
            <w:r>
              <w:rPr>
                <w:color w:val="000000"/>
              </w:rPr>
              <w:t>3</w:t>
            </w:r>
            <w:r w:rsidR="008B05A7">
              <w:rPr>
                <w:color w:val="000000"/>
              </w:rPr>
              <w:t>29</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0D178D31" w14:textId="77777777" w:rsidR="00A4021A" w:rsidRPr="002D4B10" w:rsidRDefault="00A4021A" w:rsidP="00C50FCE">
            <w:pPr>
              <w:rPr>
                <w:color w:val="000000"/>
              </w:rPr>
            </w:pPr>
            <w:r>
              <w:rPr>
                <w:color w:val="000000"/>
              </w:rPr>
              <w:t>ŻARÓWKA ENERGOOSZCZĘDNA E27, MOC MIN. 15 W, KSZTAŁT SPIRALNY</w:t>
            </w:r>
          </w:p>
        </w:tc>
        <w:tc>
          <w:tcPr>
            <w:tcW w:w="975" w:type="dxa"/>
            <w:tcBorders>
              <w:top w:val="nil"/>
              <w:left w:val="nil"/>
              <w:bottom w:val="single" w:sz="8" w:space="0" w:color="000000"/>
              <w:right w:val="single" w:sz="8" w:space="0" w:color="000000"/>
            </w:tcBorders>
            <w:shd w:val="clear" w:color="000000" w:fill="FFFFFF"/>
            <w:vAlign w:val="bottom"/>
            <w:hideMark/>
          </w:tcPr>
          <w:p w14:paraId="5B905177" w14:textId="77777777" w:rsidR="00A4021A" w:rsidRPr="002D4B10" w:rsidRDefault="00A4021A" w:rsidP="00C50FCE">
            <w:pPr>
              <w:jc w:val="right"/>
              <w:rPr>
                <w:color w:val="000000"/>
              </w:rPr>
            </w:pPr>
            <w:r>
              <w:rPr>
                <w:color w:val="000000"/>
              </w:rPr>
              <w:t>35</w:t>
            </w:r>
          </w:p>
        </w:tc>
        <w:tc>
          <w:tcPr>
            <w:tcW w:w="1612" w:type="dxa"/>
            <w:tcBorders>
              <w:top w:val="nil"/>
              <w:left w:val="nil"/>
              <w:bottom w:val="single" w:sz="8" w:space="0" w:color="000000"/>
              <w:right w:val="single" w:sz="8" w:space="0" w:color="000000"/>
            </w:tcBorders>
            <w:shd w:val="clear" w:color="000000" w:fill="FFFFFF"/>
            <w:vAlign w:val="bottom"/>
          </w:tcPr>
          <w:p w14:paraId="4A9229B2" w14:textId="4B6CDAF6"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4567CA9" w14:textId="77777777" w:rsidR="00A4021A" w:rsidRPr="002D4B10" w:rsidRDefault="00A4021A" w:rsidP="00C50FCE">
            <w:pPr>
              <w:jc w:val="right"/>
              <w:rPr>
                <w:color w:val="000000"/>
              </w:rPr>
            </w:pPr>
          </w:p>
        </w:tc>
      </w:tr>
      <w:tr w:rsidR="00A4021A" w:rsidRPr="004549BF" w14:paraId="4EB97D61"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A48EB1F" w14:textId="5E1A38BA" w:rsidR="00A4021A" w:rsidRPr="002D4B10" w:rsidRDefault="00A4021A" w:rsidP="00C50FCE">
            <w:pPr>
              <w:rPr>
                <w:color w:val="000000"/>
              </w:rPr>
            </w:pPr>
            <w:r>
              <w:rPr>
                <w:color w:val="000000"/>
              </w:rPr>
              <w:t>33</w:t>
            </w:r>
            <w:r w:rsidR="008B05A7">
              <w:rPr>
                <w:color w:val="000000"/>
              </w:rPr>
              <w:t>0</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6A70DB8D" w14:textId="77777777" w:rsidR="00A4021A" w:rsidRPr="002D4B10" w:rsidRDefault="00A4021A" w:rsidP="00C50FCE">
            <w:pPr>
              <w:rPr>
                <w:color w:val="000000"/>
              </w:rPr>
            </w:pPr>
            <w:r>
              <w:rPr>
                <w:color w:val="000000"/>
              </w:rPr>
              <w:t>ŻARÓWKA ENERGOOSZCZĘDNA E14, MOC MIN. 15 W, KSZTAŁT SPIRALNY</w:t>
            </w:r>
          </w:p>
        </w:tc>
        <w:tc>
          <w:tcPr>
            <w:tcW w:w="975" w:type="dxa"/>
            <w:tcBorders>
              <w:top w:val="nil"/>
              <w:left w:val="nil"/>
              <w:bottom w:val="single" w:sz="8" w:space="0" w:color="000000"/>
              <w:right w:val="single" w:sz="8" w:space="0" w:color="000000"/>
            </w:tcBorders>
            <w:shd w:val="clear" w:color="000000" w:fill="FFFFFF"/>
            <w:vAlign w:val="bottom"/>
            <w:hideMark/>
          </w:tcPr>
          <w:p w14:paraId="06A3A185" w14:textId="77777777" w:rsidR="00A4021A" w:rsidRPr="002D4B10" w:rsidRDefault="00A4021A" w:rsidP="00C50FCE">
            <w:pPr>
              <w:jc w:val="right"/>
              <w:rPr>
                <w:color w:val="000000"/>
              </w:rPr>
            </w:pPr>
            <w:r>
              <w:rPr>
                <w:color w:val="000000"/>
              </w:rPr>
              <w:t>25</w:t>
            </w:r>
          </w:p>
        </w:tc>
        <w:tc>
          <w:tcPr>
            <w:tcW w:w="1612" w:type="dxa"/>
            <w:tcBorders>
              <w:top w:val="nil"/>
              <w:left w:val="nil"/>
              <w:bottom w:val="single" w:sz="8" w:space="0" w:color="000000"/>
              <w:right w:val="single" w:sz="8" w:space="0" w:color="000000"/>
            </w:tcBorders>
            <w:shd w:val="clear" w:color="000000" w:fill="FFFFFF"/>
            <w:vAlign w:val="bottom"/>
          </w:tcPr>
          <w:p w14:paraId="4E781101" w14:textId="169B003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F313B36" w14:textId="77777777" w:rsidR="00A4021A" w:rsidRPr="002D4B10" w:rsidRDefault="00A4021A" w:rsidP="00C50FCE">
            <w:pPr>
              <w:jc w:val="right"/>
              <w:rPr>
                <w:color w:val="000000"/>
              </w:rPr>
            </w:pPr>
          </w:p>
        </w:tc>
      </w:tr>
      <w:tr w:rsidR="00A4021A" w:rsidRPr="004549BF" w14:paraId="30C58233"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D0BC855" w14:textId="0ECC66F6" w:rsidR="00A4021A" w:rsidRPr="002D4B10" w:rsidRDefault="00A4021A" w:rsidP="00C50FCE">
            <w:pPr>
              <w:rPr>
                <w:color w:val="000000"/>
              </w:rPr>
            </w:pPr>
            <w:r>
              <w:rPr>
                <w:color w:val="000000"/>
              </w:rPr>
              <w:t>33</w:t>
            </w:r>
            <w:r w:rsidR="008B05A7">
              <w:rPr>
                <w:color w:val="000000"/>
              </w:rPr>
              <w:t>1</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08113368" w14:textId="77777777" w:rsidR="00A4021A" w:rsidRPr="002D4B10" w:rsidRDefault="00A4021A" w:rsidP="00C50FCE">
            <w:pPr>
              <w:rPr>
                <w:color w:val="000000"/>
              </w:rPr>
            </w:pPr>
            <w:r>
              <w:rPr>
                <w:color w:val="000000"/>
              </w:rPr>
              <w:t>ŻARÓWKA LED E27 MIN. 6 W, MIN. 650 LM.</w:t>
            </w:r>
          </w:p>
        </w:tc>
        <w:tc>
          <w:tcPr>
            <w:tcW w:w="975" w:type="dxa"/>
            <w:tcBorders>
              <w:top w:val="nil"/>
              <w:left w:val="nil"/>
              <w:bottom w:val="single" w:sz="8" w:space="0" w:color="000000"/>
              <w:right w:val="single" w:sz="8" w:space="0" w:color="000000"/>
            </w:tcBorders>
            <w:shd w:val="clear" w:color="000000" w:fill="FFFFFF"/>
            <w:vAlign w:val="bottom"/>
            <w:hideMark/>
          </w:tcPr>
          <w:p w14:paraId="16EDDE0C"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3E6C2DDA" w14:textId="657F4B83"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727E693" w14:textId="77777777" w:rsidR="00A4021A" w:rsidRPr="002D4B10" w:rsidRDefault="00A4021A" w:rsidP="00C50FCE">
            <w:pPr>
              <w:jc w:val="right"/>
              <w:rPr>
                <w:color w:val="000000"/>
              </w:rPr>
            </w:pPr>
          </w:p>
        </w:tc>
      </w:tr>
      <w:tr w:rsidR="00A4021A" w:rsidRPr="004549BF" w14:paraId="30352C61"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420AE7A" w14:textId="76D73BF5" w:rsidR="00A4021A" w:rsidRPr="002D4B10" w:rsidRDefault="00A4021A" w:rsidP="00C50FCE">
            <w:pPr>
              <w:rPr>
                <w:color w:val="000000"/>
              </w:rPr>
            </w:pPr>
            <w:r>
              <w:rPr>
                <w:color w:val="000000"/>
              </w:rPr>
              <w:t>33</w:t>
            </w:r>
            <w:r w:rsidR="008B05A7">
              <w:rPr>
                <w:color w:val="000000"/>
              </w:rPr>
              <w:t>2</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14D250E5" w14:textId="77777777" w:rsidR="00A4021A" w:rsidRPr="002D4B10" w:rsidRDefault="00A4021A" w:rsidP="00C50FCE">
            <w:pPr>
              <w:rPr>
                <w:color w:val="000000"/>
              </w:rPr>
            </w:pPr>
            <w:r>
              <w:rPr>
                <w:color w:val="000000"/>
              </w:rPr>
              <w:t>ŻARÓWKA LED E14 MIN. 6 W, MIN. 650 LM.</w:t>
            </w:r>
          </w:p>
        </w:tc>
        <w:tc>
          <w:tcPr>
            <w:tcW w:w="975" w:type="dxa"/>
            <w:tcBorders>
              <w:top w:val="nil"/>
              <w:left w:val="nil"/>
              <w:bottom w:val="single" w:sz="8" w:space="0" w:color="000000"/>
              <w:right w:val="single" w:sz="8" w:space="0" w:color="000000"/>
            </w:tcBorders>
            <w:shd w:val="clear" w:color="000000" w:fill="FFFFFF"/>
            <w:vAlign w:val="bottom"/>
            <w:hideMark/>
          </w:tcPr>
          <w:p w14:paraId="63761B1C"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44FAEAAC" w14:textId="6D9BA4A8"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90998BB" w14:textId="77777777" w:rsidR="00A4021A" w:rsidRPr="002D4B10" w:rsidRDefault="00A4021A" w:rsidP="00C50FCE">
            <w:pPr>
              <w:jc w:val="right"/>
              <w:rPr>
                <w:color w:val="000000"/>
              </w:rPr>
            </w:pPr>
          </w:p>
        </w:tc>
      </w:tr>
      <w:tr w:rsidR="00A4021A" w:rsidRPr="004549BF" w14:paraId="1BECA17E"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2F4550A" w14:textId="16D4FCB2" w:rsidR="00A4021A" w:rsidRPr="002D4B10" w:rsidRDefault="00A4021A" w:rsidP="00C50FCE">
            <w:pPr>
              <w:rPr>
                <w:color w:val="000000"/>
              </w:rPr>
            </w:pPr>
            <w:r>
              <w:rPr>
                <w:color w:val="000000"/>
              </w:rPr>
              <w:t>33</w:t>
            </w:r>
            <w:r w:rsidR="008B05A7">
              <w:rPr>
                <w:color w:val="000000"/>
              </w:rPr>
              <w:t>3</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726F2544" w14:textId="77777777" w:rsidR="00A4021A" w:rsidRPr="002D4B10" w:rsidRDefault="00A4021A" w:rsidP="00C50FCE">
            <w:pPr>
              <w:rPr>
                <w:color w:val="000000"/>
              </w:rPr>
            </w:pPr>
            <w:r>
              <w:rPr>
                <w:color w:val="000000"/>
              </w:rPr>
              <w:t>ŻARÓWKA LED E27 MIN. 10 W, MIN. 1500 LM.</w:t>
            </w:r>
          </w:p>
        </w:tc>
        <w:tc>
          <w:tcPr>
            <w:tcW w:w="975" w:type="dxa"/>
            <w:tcBorders>
              <w:top w:val="nil"/>
              <w:left w:val="nil"/>
              <w:bottom w:val="single" w:sz="8" w:space="0" w:color="000000"/>
              <w:right w:val="single" w:sz="8" w:space="0" w:color="000000"/>
            </w:tcBorders>
            <w:shd w:val="clear" w:color="000000" w:fill="FFFFFF"/>
            <w:vAlign w:val="bottom"/>
            <w:hideMark/>
          </w:tcPr>
          <w:p w14:paraId="2CF58A3B"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62C4D2D2" w14:textId="75EFAC48"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3D8B6E1" w14:textId="77777777" w:rsidR="00A4021A" w:rsidRPr="002D4B10" w:rsidRDefault="00A4021A" w:rsidP="00C50FCE">
            <w:pPr>
              <w:jc w:val="right"/>
              <w:rPr>
                <w:color w:val="000000"/>
              </w:rPr>
            </w:pPr>
          </w:p>
        </w:tc>
      </w:tr>
      <w:tr w:rsidR="00A4021A" w:rsidRPr="004549BF" w14:paraId="793F50A8"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FFC2AC0" w14:textId="0449E030" w:rsidR="00A4021A" w:rsidRPr="002D4B10" w:rsidRDefault="00A4021A" w:rsidP="00C50FCE">
            <w:pPr>
              <w:rPr>
                <w:color w:val="000000"/>
              </w:rPr>
            </w:pPr>
            <w:r>
              <w:rPr>
                <w:color w:val="000000"/>
              </w:rPr>
              <w:t>33</w:t>
            </w:r>
            <w:r w:rsidR="008B05A7">
              <w:rPr>
                <w:color w:val="000000"/>
              </w:rPr>
              <w:t>4</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6800E8A1" w14:textId="77777777" w:rsidR="00A4021A" w:rsidRPr="002D4B10" w:rsidRDefault="00A4021A" w:rsidP="00C50FCE">
            <w:pPr>
              <w:rPr>
                <w:color w:val="000000"/>
              </w:rPr>
            </w:pPr>
            <w:r>
              <w:rPr>
                <w:color w:val="000000"/>
              </w:rPr>
              <w:t>ŻARÓWKA LED E14 MIN. 10 W, MIN. 1500 LM.</w:t>
            </w:r>
          </w:p>
        </w:tc>
        <w:tc>
          <w:tcPr>
            <w:tcW w:w="975" w:type="dxa"/>
            <w:tcBorders>
              <w:top w:val="nil"/>
              <w:left w:val="nil"/>
              <w:bottom w:val="single" w:sz="8" w:space="0" w:color="000000"/>
              <w:right w:val="single" w:sz="8" w:space="0" w:color="000000"/>
            </w:tcBorders>
            <w:shd w:val="clear" w:color="000000" w:fill="FFFFFF"/>
            <w:vAlign w:val="bottom"/>
            <w:hideMark/>
          </w:tcPr>
          <w:p w14:paraId="05E96360"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65960927" w14:textId="59A2EC11"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7EA0E9C" w14:textId="77777777" w:rsidR="00A4021A" w:rsidRPr="002D4B10" w:rsidRDefault="00A4021A" w:rsidP="00C50FCE">
            <w:pPr>
              <w:jc w:val="right"/>
              <w:rPr>
                <w:color w:val="000000"/>
              </w:rPr>
            </w:pPr>
          </w:p>
        </w:tc>
      </w:tr>
      <w:tr w:rsidR="00A4021A" w:rsidRPr="004549BF" w14:paraId="22A4D559"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D064302" w14:textId="6D8E7795" w:rsidR="00A4021A" w:rsidRPr="002D4B10" w:rsidRDefault="00A4021A" w:rsidP="00C50FCE">
            <w:pPr>
              <w:rPr>
                <w:color w:val="000000"/>
              </w:rPr>
            </w:pPr>
            <w:r>
              <w:rPr>
                <w:color w:val="000000"/>
              </w:rPr>
              <w:t>3</w:t>
            </w:r>
            <w:r w:rsidR="00AC5C44">
              <w:rPr>
                <w:color w:val="000000"/>
              </w:rPr>
              <w:t>3</w:t>
            </w:r>
            <w:r w:rsidR="008B05A7">
              <w:rPr>
                <w:color w:val="000000"/>
              </w:rPr>
              <w:t>5</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44454E83" w14:textId="77777777" w:rsidR="00A4021A" w:rsidRPr="002D4B10" w:rsidRDefault="00A4021A" w:rsidP="00C50FCE">
            <w:pPr>
              <w:rPr>
                <w:color w:val="000000"/>
              </w:rPr>
            </w:pPr>
            <w:r>
              <w:rPr>
                <w:color w:val="000000"/>
              </w:rPr>
              <w:t>LAMPKA BIURKOWA WYKONANA Z TWORZYWA SZTUCZNEGO I METALU, MOŻLIWOŚĆ REGULACJI POŁOŻENIA ŚWIATŁA, WYSOKOŚĆ 50 - 60 CM</w:t>
            </w:r>
          </w:p>
        </w:tc>
        <w:tc>
          <w:tcPr>
            <w:tcW w:w="975" w:type="dxa"/>
            <w:tcBorders>
              <w:top w:val="nil"/>
              <w:left w:val="nil"/>
              <w:bottom w:val="single" w:sz="8" w:space="0" w:color="000000"/>
              <w:right w:val="single" w:sz="8" w:space="0" w:color="000000"/>
            </w:tcBorders>
            <w:shd w:val="clear" w:color="000000" w:fill="FFFFFF"/>
            <w:vAlign w:val="bottom"/>
            <w:hideMark/>
          </w:tcPr>
          <w:p w14:paraId="31E1C691"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3D8B6D63" w14:textId="789446BB"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8F03819" w14:textId="77777777" w:rsidR="00A4021A" w:rsidRPr="002D4B10" w:rsidRDefault="00A4021A" w:rsidP="00C50FCE">
            <w:pPr>
              <w:jc w:val="right"/>
              <w:rPr>
                <w:color w:val="000000"/>
              </w:rPr>
            </w:pPr>
          </w:p>
        </w:tc>
      </w:tr>
      <w:tr w:rsidR="00A4021A" w:rsidRPr="004549BF" w14:paraId="5E76169A" w14:textId="77777777" w:rsidTr="00AC3727">
        <w:trPr>
          <w:gridBefore w:val="1"/>
          <w:gridAfter w:val="1"/>
          <w:wBefore w:w="10" w:type="dxa"/>
          <w:wAfter w:w="8" w:type="dxa"/>
          <w:trHeight w:val="73"/>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8998F00" w14:textId="2F9F32E7" w:rsidR="00A4021A" w:rsidRPr="002D4B10" w:rsidRDefault="00A4021A" w:rsidP="00C50FCE">
            <w:pPr>
              <w:rPr>
                <w:color w:val="000000"/>
              </w:rPr>
            </w:pPr>
            <w:r>
              <w:rPr>
                <w:color w:val="000000"/>
              </w:rPr>
              <w:t>3</w:t>
            </w:r>
            <w:r w:rsidR="00AC5C44">
              <w:rPr>
                <w:color w:val="000000"/>
              </w:rPr>
              <w:t>3</w:t>
            </w:r>
            <w:r w:rsidR="008B05A7">
              <w:rPr>
                <w:color w:val="000000"/>
              </w:rPr>
              <w:t>6</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260FBA69" w14:textId="77777777" w:rsidR="00A4021A" w:rsidRPr="002D4B10" w:rsidRDefault="00A4021A" w:rsidP="00C50FCE">
            <w:pPr>
              <w:rPr>
                <w:color w:val="000000"/>
              </w:rPr>
            </w:pPr>
            <w:r>
              <w:rPr>
                <w:color w:val="000000"/>
              </w:rPr>
              <w:t>ZEGAR ŚCIENNY, WYKONANY ZE STALI NIERDZEWNEJ INOX, WYM. ŚR. 30-35 CM, SZER. Max. 5 CM, ZASILANIE 1,5 V BATERIĄ R6 AA</w:t>
            </w:r>
          </w:p>
        </w:tc>
        <w:tc>
          <w:tcPr>
            <w:tcW w:w="975" w:type="dxa"/>
            <w:tcBorders>
              <w:top w:val="nil"/>
              <w:left w:val="nil"/>
              <w:bottom w:val="single" w:sz="8" w:space="0" w:color="000000"/>
              <w:right w:val="single" w:sz="8" w:space="0" w:color="000000"/>
            </w:tcBorders>
            <w:shd w:val="clear" w:color="000000" w:fill="FFFFFF"/>
            <w:vAlign w:val="bottom"/>
            <w:hideMark/>
          </w:tcPr>
          <w:p w14:paraId="446F0597"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72365B94" w14:textId="2B3C63C1"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A6421EC" w14:textId="77777777" w:rsidR="00A4021A" w:rsidRPr="002D4B10" w:rsidRDefault="00A4021A" w:rsidP="00C50FCE">
            <w:pPr>
              <w:jc w:val="right"/>
              <w:rPr>
                <w:color w:val="000000"/>
              </w:rPr>
            </w:pPr>
          </w:p>
        </w:tc>
      </w:tr>
      <w:tr w:rsidR="00A4021A" w:rsidRPr="004549BF" w14:paraId="1754AD06" w14:textId="77777777" w:rsidTr="00AC3727">
        <w:trPr>
          <w:gridBefore w:val="1"/>
          <w:gridAfter w:val="1"/>
          <w:wBefore w:w="10" w:type="dxa"/>
          <w:wAfter w:w="8" w:type="dxa"/>
          <w:trHeight w:val="4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34DF0CD" w14:textId="0C7FFEE2" w:rsidR="00A4021A" w:rsidRPr="002D4B10" w:rsidRDefault="00A4021A" w:rsidP="00C50FCE">
            <w:pPr>
              <w:rPr>
                <w:color w:val="000000"/>
              </w:rPr>
            </w:pPr>
            <w:r>
              <w:rPr>
                <w:color w:val="000000"/>
              </w:rPr>
              <w:t>3</w:t>
            </w:r>
            <w:r w:rsidR="008B05A7">
              <w:rPr>
                <w:color w:val="000000"/>
              </w:rPr>
              <w:t>37</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101BE708" w14:textId="77777777" w:rsidR="00A4021A" w:rsidRPr="002D4B10" w:rsidRDefault="00A4021A" w:rsidP="00C50FCE">
            <w:pPr>
              <w:rPr>
                <w:color w:val="000000"/>
              </w:rPr>
            </w:pPr>
            <w:r>
              <w:rPr>
                <w:color w:val="000000"/>
              </w:rPr>
              <w:t xml:space="preserve">SZAFKA NA KLUCZE - 36 KLUCZY, ZAMYKANA NA KLUCZYK </w:t>
            </w:r>
          </w:p>
        </w:tc>
        <w:tc>
          <w:tcPr>
            <w:tcW w:w="975" w:type="dxa"/>
            <w:tcBorders>
              <w:top w:val="nil"/>
              <w:left w:val="nil"/>
              <w:bottom w:val="single" w:sz="8" w:space="0" w:color="000000"/>
              <w:right w:val="single" w:sz="8" w:space="0" w:color="000000"/>
            </w:tcBorders>
            <w:shd w:val="clear" w:color="000000" w:fill="FFFFFF"/>
            <w:vAlign w:val="bottom"/>
            <w:hideMark/>
          </w:tcPr>
          <w:p w14:paraId="197AC971" w14:textId="77777777" w:rsidR="00A4021A" w:rsidRPr="002D4B10" w:rsidRDefault="00A4021A" w:rsidP="00C50FCE">
            <w:pPr>
              <w:jc w:val="right"/>
              <w:rPr>
                <w:color w:val="000000"/>
              </w:rPr>
            </w:pPr>
            <w:r>
              <w:rPr>
                <w:color w:val="000000"/>
              </w:rPr>
              <w:t>4</w:t>
            </w:r>
          </w:p>
        </w:tc>
        <w:tc>
          <w:tcPr>
            <w:tcW w:w="1612" w:type="dxa"/>
            <w:tcBorders>
              <w:top w:val="nil"/>
              <w:left w:val="nil"/>
              <w:bottom w:val="single" w:sz="8" w:space="0" w:color="000000"/>
              <w:right w:val="single" w:sz="8" w:space="0" w:color="000000"/>
            </w:tcBorders>
            <w:shd w:val="clear" w:color="000000" w:fill="FFFFFF"/>
            <w:vAlign w:val="bottom"/>
          </w:tcPr>
          <w:p w14:paraId="168EBBFC" w14:textId="343BAAC2"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CCE7468" w14:textId="77777777" w:rsidR="00A4021A" w:rsidRPr="002D4B10" w:rsidRDefault="00A4021A" w:rsidP="00C50FCE">
            <w:pPr>
              <w:jc w:val="right"/>
              <w:rPr>
                <w:color w:val="000000"/>
              </w:rPr>
            </w:pPr>
          </w:p>
        </w:tc>
      </w:tr>
      <w:tr w:rsidR="00A4021A" w:rsidRPr="004549BF" w14:paraId="1DE89CF3" w14:textId="77777777" w:rsidTr="00AC3727">
        <w:trPr>
          <w:gridBefore w:val="1"/>
          <w:gridAfter w:val="1"/>
          <w:wBefore w:w="10" w:type="dxa"/>
          <w:wAfter w:w="8" w:type="dxa"/>
          <w:trHeight w:val="1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67E80BE" w14:textId="551C1E49" w:rsidR="00A4021A" w:rsidRPr="002D4B10" w:rsidRDefault="00A4021A" w:rsidP="00C50FCE">
            <w:pPr>
              <w:rPr>
                <w:color w:val="000000"/>
              </w:rPr>
            </w:pPr>
            <w:r>
              <w:rPr>
                <w:color w:val="000000"/>
              </w:rPr>
              <w:t>3</w:t>
            </w:r>
            <w:r w:rsidR="00AC3727">
              <w:rPr>
                <w:color w:val="000000"/>
              </w:rPr>
              <w:t>38</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5E1DD063" w14:textId="77777777" w:rsidR="00A4021A" w:rsidRPr="002D4B10" w:rsidRDefault="00A4021A" w:rsidP="00C50FCE">
            <w:pPr>
              <w:rPr>
                <w:color w:val="000000"/>
              </w:rPr>
            </w:pPr>
            <w:r>
              <w:rPr>
                <w:color w:val="000000"/>
              </w:rPr>
              <w:t xml:space="preserve">PUDEŁKO NA 40 - 50 CD/DVD BEZ OPAKOWAŃ, RUCHOME UCHWYTY NA PŁYTY, ZWIERA PRZEZROCZYSTE </w:t>
            </w:r>
            <w:r>
              <w:rPr>
                <w:color w:val="000000"/>
              </w:rPr>
              <w:lastRenderedPageBreak/>
              <w:t>ETYKIETY DO OPISYWANIA PŁYT, PRZEZROCZYSTA POKRYWA DYMNA, SPÓD JASNOSZARY, WYM. 145X145X255 MM, W ZESTAWIE 2 KLUCZE</w:t>
            </w:r>
          </w:p>
        </w:tc>
        <w:tc>
          <w:tcPr>
            <w:tcW w:w="975" w:type="dxa"/>
            <w:tcBorders>
              <w:top w:val="nil"/>
              <w:left w:val="nil"/>
              <w:bottom w:val="single" w:sz="8" w:space="0" w:color="000000"/>
              <w:right w:val="single" w:sz="8" w:space="0" w:color="000000"/>
            </w:tcBorders>
            <w:shd w:val="clear" w:color="000000" w:fill="FFFFFF"/>
            <w:vAlign w:val="bottom"/>
            <w:hideMark/>
          </w:tcPr>
          <w:p w14:paraId="38D05E3A" w14:textId="77777777" w:rsidR="00A4021A" w:rsidRPr="002D4B10" w:rsidRDefault="00A4021A" w:rsidP="00C50FCE">
            <w:pPr>
              <w:jc w:val="right"/>
              <w:rPr>
                <w:color w:val="000000"/>
              </w:rPr>
            </w:pPr>
            <w:r>
              <w:rPr>
                <w:color w:val="000000"/>
              </w:rPr>
              <w:lastRenderedPageBreak/>
              <w:t>2</w:t>
            </w:r>
          </w:p>
        </w:tc>
        <w:tc>
          <w:tcPr>
            <w:tcW w:w="1612" w:type="dxa"/>
            <w:tcBorders>
              <w:top w:val="nil"/>
              <w:left w:val="nil"/>
              <w:bottom w:val="single" w:sz="8" w:space="0" w:color="000000"/>
              <w:right w:val="single" w:sz="8" w:space="0" w:color="000000"/>
            </w:tcBorders>
            <w:shd w:val="clear" w:color="000000" w:fill="FFFFFF"/>
            <w:vAlign w:val="bottom"/>
          </w:tcPr>
          <w:p w14:paraId="2CBB9F01" w14:textId="16041EA1"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4CFAB3A" w14:textId="77777777" w:rsidR="00A4021A" w:rsidRPr="002D4B10" w:rsidRDefault="00A4021A" w:rsidP="00C50FCE">
            <w:pPr>
              <w:jc w:val="right"/>
              <w:rPr>
                <w:color w:val="000000"/>
              </w:rPr>
            </w:pPr>
          </w:p>
        </w:tc>
      </w:tr>
      <w:tr w:rsidR="00A4021A" w:rsidRPr="004549BF" w14:paraId="66A5D505" w14:textId="77777777" w:rsidTr="00AC3727">
        <w:trPr>
          <w:gridBefore w:val="1"/>
          <w:gridAfter w:val="1"/>
          <w:wBefore w:w="10" w:type="dxa"/>
          <w:wAfter w:w="8" w:type="dxa"/>
          <w:trHeight w:val="79"/>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FD9D7B0" w14:textId="4863284B" w:rsidR="00A4021A" w:rsidRPr="002D4B10" w:rsidRDefault="00A4021A" w:rsidP="00C50FCE">
            <w:pPr>
              <w:rPr>
                <w:color w:val="000000"/>
              </w:rPr>
            </w:pPr>
            <w:r>
              <w:rPr>
                <w:color w:val="000000"/>
              </w:rPr>
              <w:t>3</w:t>
            </w:r>
            <w:r w:rsidR="00AC3727">
              <w:rPr>
                <w:color w:val="000000"/>
              </w:rPr>
              <w:t>39</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63346ABB" w14:textId="77777777" w:rsidR="00A4021A" w:rsidRPr="002D4B10" w:rsidRDefault="00A4021A" w:rsidP="00C50FCE">
            <w:pPr>
              <w:rPr>
                <w:color w:val="000000"/>
              </w:rPr>
            </w:pPr>
            <w:r>
              <w:rPr>
                <w:color w:val="000000"/>
              </w:rPr>
              <w:t>WÓZEK MAGAZYNOWY PLATFORMOWY, SKŁADANY, DO 300KG, O WYM. PLATFORMY 90 X 60 CM, podane wymiary mogą różnic się o ok. 10 % (+/-)</w:t>
            </w:r>
          </w:p>
        </w:tc>
        <w:tc>
          <w:tcPr>
            <w:tcW w:w="975" w:type="dxa"/>
            <w:tcBorders>
              <w:top w:val="nil"/>
              <w:left w:val="nil"/>
              <w:bottom w:val="single" w:sz="8" w:space="0" w:color="000000"/>
              <w:right w:val="single" w:sz="8" w:space="0" w:color="000000"/>
            </w:tcBorders>
            <w:shd w:val="clear" w:color="000000" w:fill="FFFFFF"/>
            <w:noWrap/>
            <w:vAlign w:val="bottom"/>
            <w:hideMark/>
          </w:tcPr>
          <w:p w14:paraId="6CEF6212" w14:textId="77777777" w:rsidR="00A4021A" w:rsidRPr="002D4B10" w:rsidRDefault="00A4021A" w:rsidP="00C50FCE">
            <w:pPr>
              <w:jc w:val="right"/>
              <w:rPr>
                <w:color w:val="000000"/>
              </w:rPr>
            </w:pPr>
            <w:r>
              <w:rPr>
                <w:color w:val="000000"/>
              </w:rPr>
              <w:t>4</w:t>
            </w:r>
          </w:p>
        </w:tc>
        <w:tc>
          <w:tcPr>
            <w:tcW w:w="1612" w:type="dxa"/>
            <w:tcBorders>
              <w:top w:val="nil"/>
              <w:left w:val="nil"/>
              <w:bottom w:val="single" w:sz="8" w:space="0" w:color="000000"/>
              <w:right w:val="single" w:sz="8" w:space="0" w:color="000000"/>
            </w:tcBorders>
            <w:shd w:val="clear" w:color="000000" w:fill="FFFFFF"/>
            <w:vAlign w:val="bottom"/>
          </w:tcPr>
          <w:p w14:paraId="36923A16" w14:textId="257C7C70"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2CB270D" w14:textId="77777777" w:rsidR="00A4021A" w:rsidRPr="002D4B10" w:rsidRDefault="00A4021A" w:rsidP="00C50FCE">
            <w:pPr>
              <w:jc w:val="right"/>
              <w:rPr>
                <w:color w:val="000000"/>
              </w:rPr>
            </w:pPr>
          </w:p>
        </w:tc>
      </w:tr>
      <w:tr w:rsidR="00A4021A" w:rsidRPr="004549BF" w14:paraId="03102A8A" w14:textId="77777777" w:rsidTr="00AC3727">
        <w:trPr>
          <w:gridBefore w:val="1"/>
          <w:gridAfter w:val="1"/>
          <w:wBefore w:w="10" w:type="dxa"/>
          <w:wAfter w:w="8" w:type="dxa"/>
          <w:trHeight w:val="37"/>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2E9FC9C" w14:textId="695D77FF" w:rsidR="00A4021A" w:rsidRPr="002D4B10" w:rsidRDefault="00A4021A" w:rsidP="00C50FCE">
            <w:pPr>
              <w:rPr>
                <w:color w:val="000000"/>
              </w:rPr>
            </w:pPr>
            <w:r>
              <w:rPr>
                <w:color w:val="000000"/>
              </w:rPr>
              <w:t>34</w:t>
            </w:r>
            <w:r w:rsidR="00AC3727">
              <w:rPr>
                <w:color w:val="000000"/>
              </w:rPr>
              <w:t>0</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658C8D57" w14:textId="77777777" w:rsidR="00A4021A" w:rsidRPr="002D4B10" w:rsidRDefault="00A4021A" w:rsidP="00C50FCE">
            <w:pPr>
              <w:rPr>
                <w:color w:val="000000"/>
              </w:rPr>
            </w:pPr>
            <w:r>
              <w:rPr>
                <w:color w:val="000000"/>
              </w:rPr>
              <w:t>WÓZEK DO TRANSPORTU MEBLI, Z MATĄ ANTYPOŚLIZGOWĄ, 4 OBROTOWE KOŁA POLIAMIDOWE Z ŁOŻYSKAMI WAŁECZKOWYMI W ROZM.  Ø 100, WYM. PLATFORMY 600 x 350 MM, podane wymiary mogą różnic się o ok. 10 % (+/-), UDŹWIG DO 500 kg</w:t>
            </w:r>
          </w:p>
        </w:tc>
        <w:tc>
          <w:tcPr>
            <w:tcW w:w="975" w:type="dxa"/>
            <w:tcBorders>
              <w:top w:val="nil"/>
              <w:left w:val="nil"/>
              <w:bottom w:val="single" w:sz="8" w:space="0" w:color="000000"/>
              <w:right w:val="single" w:sz="8" w:space="0" w:color="000000"/>
            </w:tcBorders>
            <w:shd w:val="clear" w:color="000000" w:fill="FFFFFF"/>
            <w:vAlign w:val="bottom"/>
            <w:hideMark/>
          </w:tcPr>
          <w:p w14:paraId="5C1723F0" w14:textId="77777777" w:rsidR="00A4021A" w:rsidRPr="002D4B10" w:rsidRDefault="00A4021A" w:rsidP="00C50FCE">
            <w:pPr>
              <w:jc w:val="right"/>
              <w:rPr>
                <w:color w:val="000000"/>
              </w:rPr>
            </w:pPr>
            <w:r>
              <w:rPr>
                <w:color w:val="000000"/>
              </w:rPr>
              <w:t>3</w:t>
            </w:r>
          </w:p>
        </w:tc>
        <w:tc>
          <w:tcPr>
            <w:tcW w:w="1612" w:type="dxa"/>
            <w:tcBorders>
              <w:top w:val="nil"/>
              <w:left w:val="nil"/>
              <w:bottom w:val="single" w:sz="8" w:space="0" w:color="000000"/>
              <w:right w:val="single" w:sz="8" w:space="0" w:color="000000"/>
            </w:tcBorders>
            <w:shd w:val="clear" w:color="000000" w:fill="FFFFFF"/>
            <w:vAlign w:val="bottom"/>
          </w:tcPr>
          <w:p w14:paraId="7ECA9D27" w14:textId="31B3AB53"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3DFBE1BF" w14:textId="77777777" w:rsidR="00A4021A" w:rsidRPr="002D4B10" w:rsidRDefault="00A4021A" w:rsidP="00C50FCE">
            <w:pPr>
              <w:jc w:val="right"/>
              <w:rPr>
                <w:color w:val="000000"/>
              </w:rPr>
            </w:pPr>
          </w:p>
        </w:tc>
      </w:tr>
      <w:tr w:rsidR="00A4021A" w:rsidRPr="004549BF" w14:paraId="7C7E49E0" w14:textId="77777777" w:rsidTr="00AC3727">
        <w:trPr>
          <w:gridBefore w:val="1"/>
          <w:gridAfter w:val="1"/>
          <w:wBefore w:w="10" w:type="dxa"/>
          <w:wAfter w:w="8" w:type="dxa"/>
          <w:trHeight w:val="8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E3CB4EB" w14:textId="19D5849E" w:rsidR="00A4021A" w:rsidRPr="002D4B10" w:rsidRDefault="00A4021A" w:rsidP="00C50FCE">
            <w:pPr>
              <w:rPr>
                <w:color w:val="000000"/>
              </w:rPr>
            </w:pPr>
            <w:r>
              <w:rPr>
                <w:color w:val="000000"/>
              </w:rPr>
              <w:t>34</w:t>
            </w:r>
            <w:r w:rsidR="00AC3727">
              <w:rPr>
                <w:color w:val="000000"/>
              </w:rPr>
              <w:t>1</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19F56B79" w14:textId="77777777" w:rsidR="00A4021A" w:rsidRPr="002D4B10" w:rsidRDefault="00A4021A" w:rsidP="00C50FCE">
            <w:pPr>
              <w:rPr>
                <w:color w:val="000000"/>
              </w:rPr>
            </w:pPr>
            <w:r>
              <w:rPr>
                <w:color w:val="000000"/>
              </w:rPr>
              <w:t>BINDOWNICA: REGULATOR MARGINESU DZIURKOWANIA (3-6 MM), JEDNORAZOWE DZIURKOWANIE DO 26 ARKUSZY PAPIERU, OPRAWA DOKUMENTÓW O OBJĘTOŚCI DO 510 KARTEK FORMATU A4</w:t>
            </w:r>
          </w:p>
        </w:tc>
        <w:tc>
          <w:tcPr>
            <w:tcW w:w="975" w:type="dxa"/>
            <w:tcBorders>
              <w:top w:val="nil"/>
              <w:left w:val="nil"/>
              <w:bottom w:val="single" w:sz="8" w:space="0" w:color="000000"/>
              <w:right w:val="single" w:sz="8" w:space="0" w:color="000000"/>
            </w:tcBorders>
            <w:shd w:val="clear" w:color="000000" w:fill="FFFFFF"/>
            <w:vAlign w:val="bottom"/>
            <w:hideMark/>
          </w:tcPr>
          <w:p w14:paraId="7728D21A" w14:textId="77777777" w:rsidR="00A4021A" w:rsidRPr="002D4B10" w:rsidRDefault="00A4021A" w:rsidP="00C50FCE">
            <w:pPr>
              <w:jc w:val="right"/>
              <w:rPr>
                <w:color w:val="000000"/>
              </w:rPr>
            </w:pPr>
            <w:r>
              <w:rPr>
                <w:color w:val="000000"/>
              </w:rPr>
              <w:t>1</w:t>
            </w:r>
          </w:p>
        </w:tc>
        <w:tc>
          <w:tcPr>
            <w:tcW w:w="1612" w:type="dxa"/>
            <w:tcBorders>
              <w:top w:val="nil"/>
              <w:left w:val="nil"/>
              <w:bottom w:val="nil"/>
              <w:right w:val="nil"/>
            </w:tcBorders>
            <w:shd w:val="clear" w:color="000000" w:fill="FFFFFF"/>
            <w:vAlign w:val="bottom"/>
          </w:tcPr>
          <w:p w14:paraId="741124C8" w14:textId="72EABC91"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0BCF7E1" w14:textId="77777777" w:rsidR="00A4021A" w:rsidRPr="002D4B10" w:rsidRDefault="00A4021A" w:rsidP="00C50FCE">
            <w:pPr>
              <w:jc w:val="right"/>
              <w:rPr>
                <w:color w:val="000000"/>
              </w:rPr>
            </w:pPr>
          </w:p>
        </w:tc>
      </w:tr>
      <w:tr w:rsidR="00804A6F" w:rsidRPr="004549BF" w14:paraId="699B6BE0" w14:textId="77777777" w:rsidTr="00AC3727">
        <w:trPr>
          <w:gridBefore w:val="1"/>
          <w:gridAfter w:val="1"/>
          <w:wBefore w:w="10" w:type="dxa"/>
          <w:wAfter w:w="8" w:type="dxa"/>
          <w:trHeight w:val="68"/>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3E52019" w14:textId="4783E71A" w:rsidR="00A4021A" w:rsidRPr="002D4B10" w:rsidRDefault="00A4021A" w:rsidP="00C50FCE">
            <w:pPr>
              <w:rPr>
                <w:color w:val="000000"/>
              </w:rPr>
            </w:pPr>
            <w:r>
              <w:rPr>
                <w:color w:val="000000"/>
              </w:rPr>
              <w:t>34</w:t>
            </w:r>
            <w:r w:rsidR="00AC3727">
              <w:rPr>
                <w:color w:val="000000"/>
              </w:rPr>
              <w:t>2</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580D0D29" w14:textId="77777777" w:rsidR="00A4021A" w:rsidRPr="002D4B10" w:rsidRDefault="00A4021A" w:rsidP="00C50FCE">
            <w:pPr>
              <w:rPr>
                <w:color w:val="000000"/>
              </w:rPr>
            </w:pPr>
            <w:r>
              <w:rPr>
                <w:color w:val="000000"/>
              </w:rPr>
              <w:t>LAMINATOR A4/A3, MOŻLIWOŚĆ LAMINOWANIA NA ZIMNO, UCHWYT UŁATWIAJĄCY PRZENOSZENIE, FUNKCJA BEZPIECZNY START, MOŻLIWOŚĆ UŻYCIA FOLII O MAKSYMALNEJ GRUBOŚCI 125 MIKRONÓW.</w:t>
            </w:r>
          </w:p>
        </w:tc>
        <w:tc>
          <w:tcPr>
            <w:tcW w:w="975" w:type="dxa"/>
            <w:tcBorders>
              <w:top w:val="nil"/>
              <w:left w:val="nil"/>
              <w:bottom w:val="single" w:sz="8" w:space="0" w:color="000000"/>
              <w:right w:val="nil"/>
            </w:tcBorders>
            <w:shd w:val="clear" w:color="000000" w:fill="FFFFFF"/>
            <w:vAlign w:val="bottom"/>
            <w:hideMark/>
          </w:tcPr>
          <w:p w14:paraId="07BED2F0" w14:textId="77777777" w:rsidR="00A4021A" w:rsidRPr="002D4B10" w:rsidRDefault="00A4021A" w:rsidP="00C50FCE">
            <w:pPr>
              <w:jc w:val="right"/>
              <w:rPr>
                <w:color w:val="000000"/>
              </w:rPr>
            </w:pPr>
            <w:r>
              <w:rPr>
                <w:color w:val="000000"/>
              </w:rPr>
              <w:t>1</w:t>
            </w:r>
          </w:p>
        </w:tc>
        <w:tc>
          <w:tcPr>
            <w:tcW w:w="1612" w:type="dxa"/>
            <w:tcBorders>
              <w:top w:val="single" w:sz="4" w:space="0" w:color="auto"/>
              <w:left w:val="single" w:sz="4" w:space="0" w:color="auto"/>
              <w:bottom w:val="single" w:sz="4" w:space="0" w:color="auto"/>
              <w:right w:val="single" w:sz="4" w:space="0" w:color="auto"/>
            </w:tcBorders>
            <w:shd w:val="clear" w:color="000000" w:fill="FFFFFF"/>
            <w:vAlign w:val="bottom"/>
          </w:tcPr>
          <w:p w14:paraId="3EAEEA06" w14:textId="66629B70"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754C1CB" w14:textId="77777777" w:rsidR="00A4021A" w:rsidRPr="002D4B10" w:rsidRDefault="00A4021A" w:rsidP="00C50FCE">
            <w:pPr>
              <w:jc w:val="right"/>
              <w:rPr>
                <w:color w:val="000000"/>
              </w:rPr>
            </w:pPr>
          </w:p>
        </w:tc>
      </w:tr>
      <w:tr w:rsidR="00A4021A" w:rsidRPr="004549BF" w14:paraId="1A149C0D" w14:textId="77777777" w:rsidTr="00AC3727">
        <w:trPr>
          <w:gridBefore w:val="1"/>
          <w:gridAfter w:val="1"/>
          <w:wBefore w:w="10" w:type="dxa"/>
          <w:wAfter w:w="8" w:type="dxa"/>
          <w:trHeight w:val="68"/>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A865622" w14:textId="5040460F" w:rsidR="00A4021A" w:rsidRPr="002D4B10" w:rsidRDefault="00A4021A" w:rsidP="00C50FCE">
            <w:pPr>
              <w:rPr>
                <w:color w:val="000000"/>
              </w:rPr>
            </w:pPr>
            <w:r>
              <w:rPr>
                <w:color w:val="000000"/>
              </w:rPr>
              <w:t>34</w:t>
            </w:r>
            <w:r w:rsidR="00AC3727">
              <w:rPr>
                <w:color w:val="000000"/>
              </w:rPr>
              <w:t>3</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5EA2FD17" w14:textId="77777777" w:rsidR="00A4021A" w:rsidRPr="002D4B10" w:rsidRDefault="00A4021A" w:rsidP="00C50FCE">
            <w:pPr>
              <w:rPr>
                <w:color w:val="000000"/>
              </w:rPr>
            </w:pPr>
            <w:r>
              <w:rPr>
                <w:color w:val="000000"/>
              </w:rPr>
              <w:t>FOLIA DO LAMINOWANIA BŁYSZCZĄCA A4, GRUGOŚĆ 100 MIKRONÓW</w:t>
            </w:r>
          </w:p>
        </w:tc>
        <w:tc>
          <w:tcPr>
            <w:tcW w:w="975" w:type="dxa"/>
            <w:tcBorders>
              <w:top w:val="nil"/>
              <w:left w:val="nil"/>
              <w:bottom w:val="single" w:sz="8" w:space="0" w:color="000000"/>
              <w:right w:val="single" w:sz="8" w:space="0" w:color="000000"/>
            </w:tcBorders>
            <w:shd w:val="clear" w:color="000000" w:fill="FFFFFF"/>
            <w:noWrap/>
            <w:vAlign w:val="bottom"/>
            <w:hideMark/>
          </w:tcPr>
          <w:p w14:paraId="2DD431AD" w14:textId="77777777" w:rsidR="00A4021A" w:rsidRPr="002D4B10" w:rsidRDefault="00A4021A" w:rsidP="00C50FCE">
            <w:pPr>
              <w:jc w:val="right"/>
              <w:rPr>
                <w:color w:val="000000"/>
              </w:rPr>
            </w:pPr>
            <w:r>
              <w:rPr>
                <w:color w:val="000000"/>
              </w:rPr>
              <w:t>2</w:t>
            </w:r>
          </w:p>
        </w:tc>
        <w:tc>
          <w:tcPr>
            <w:tcW w:w="1612" w:type="dxa"/>
            <w:tcBorders>
              <w:top w:val="nil"/>
              <w:left w:val="nil"/>
              <w:bottom w:val="single" w:sz="8" w:space="0" w:color="000000"/>
              <w:right w:val="single" w:sz="8" w:space="0" w:color="000000"/>
            </w:tcBorders>
            <w:shd w:val="clear" w:color="000000" w:fill="FFFFFF"/>
            <w:vAlign w:val="bottom"/>
          </w:tcPr>
          <w:p w14:paraId="408276EA" w14:textId="2FFC7785"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818CA45" w14:textId="77777777" w:rsidR="00A4021A" w:rsidRPr="002D4B10" w:rsidRDefault="00A4021A" w:rsidP="00C50FCE">
            <w:pPr>
              <w:jc w:val="right"/>
              <w:rPr>
                <w:color w:val="000000"/>
              </w:rPr>
            </w:pPr>
          </w:p>
        </w:tc>
      </w:tr>
      <w:tr w:rsidR="00A4021A" w:rsidRPr="004549BF" w14:paraId="49A053B1"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3B3502D" w14:textId="5D329645" w:rsidR="00A4021A" w:rsidRPr="002D4B10" w:rsidRDefault="00A4021A" w:rsidP="00C50FCE">
            <w:pPr>
              <w:rPr>
                <w:color w:val="000000"/>
              </w:rPr>
            </w:pPr>
            <w:r>
              <w:rPr>
                <w:color w:val="000000"/>
              </w:rPr>
              <w:t>34</w:t>
            </w:r>
            <w:r w:rsidR="00AC3727">
              <w:rPr>
                <w:color w:val="000000"/>
              </w:rPr>
              <w:t>4</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3117A3B1" w14:textId="77777777" w:rsidR="00A4021A" w:rsidRPr="002D4B10" w:rsidRDefault="00A4021A" w:rsidP="00C50FCE">
            <w:pPr>
              <w:rPr>
                <w:color w:val="000000"/>
              </w:rPr>
            </w:pPr>
            <w:r>
              <w:rPr>
                <w:color w:val="000000"/>
              </w:rPr>
              <w:t>FOLIA DO LAMINOWANIA BŁYSZCZĄCA A3, GRUGOŚĆ 100 MIKRONÓW</w:t>
            </w:r>
          </w:p>
        </w:tc>
        <w:tc>
          <w:tcPr>
            <w:tcW w:w="975" w:type="dxa"/>
            <w:tcBorders>
              <w:top w:val="nil"/>
              <w:left w:val="nil"/>
              <w:bottom w:val="single" w:sz="8" w:space="0" w:color="000000"/>
              <w:right w:val="single" w:sz="8" w:space="0" w:color="000000"/>
            </w:tcBorders>
            <w:shd w:val="clear" w:color="000000" w:fill="FFFFFF"/>
            <w:noWrap/>
            <w:vAlign w:val="bottom"/>
            <w:hideMark/>
          </w:tcPr>
          <w:p w14:paraId="72EF92DE" w14:textId="77777777" w:rsidR="00A4021A" w:rsidRPr="002D4B10" w:rsidRDefault="00A4021A" w:rsidP="00C50FCE">
            <w:pPr>
              <w:jc w:val="right"/>
              <w:rPr>
                <w:color w:val="000000"/>
              </w:rPr>
            </w:pPr>
            <w:r>
              <w:rPr>
                <w:color w:val="000000"/>
              </w:rPr>
              <w:t>1</w:t>
            </w:r>
          </w:p>
        </w:tc>
        <w:tc>
          <w:tcPr>
            <w:tcW w:w="1612" w:type="dxa"/>
            <w:tcBorders>
              <w:top w:val="nil"/>
              <w:left w:val="nil"/>
              <w:bottom w:val="single" w:sz="8" w:space="0" w:color="000000"/>
              <w:right w:val="single" w:sz="8" w:space="0" w:color="000000"/>
            </w:tcBorders>
            <w:shd w:val="clear" w:color="000000" w:fill="FFFFFF"/>
            <w:vAlign w:val="bottom"/>
          </w:tcPr>
          <w:p w14:paraId="6BE2391F" w14:textId="28F19E8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0B63872" w14:textId="77777777" w:rsidR="00A4021A" w:rsidRPr="002D4B10" w:rsidRDefault="00A4021A" w:rsidP="00C50FCE">
            <w:pPr>
              <w:jc w:val="right"/>
              <w:rPr>
                <w:color w:val="000000"/>
              </w:rPr>
            </w:pPr>
          </w:p>
        </w:tc>
      </w:tr>
      <w:tr w:rsidR="00A4021A" w:rsidRPr="004549BF" w14:paraId="3698673C"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6B784D2" w14:textId="54991BC9" w:rsidR="00A4021A" w:rsidRPr="002D4B10" w:rsidRDefault="00A4021A" w:rsidP="00C50FCE">
            <w:pPr>
              <w:rPr>
                <w:color w:val="000000"/>
              </w:rPr>
            </w:pPr>
            <w:r>
              <w:rPr>
                <w:color w:val="000000"/>
              </w:rPr>
              <w:t>34</w:t>
            </w:r>
            <w:r w:rsidR="00AC3727">
              <w:rPr>
                <w:color w:val="000000"/>
              </w:rPr>
              <w:t>5</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696F25C2" w14:textId="77777777" w:rsidR="00A4021A" w:rsidRPr="002D4B10" w:rsidRDefault="00A4021A" w:rsidP="00C50FCE">
            <w:pPr>
              <w:rPr>
                <w:color w:val="000000"/>
              </w:rPr>
            </w:pPr>
            <w:r>
              <w:rPr>
                <w:color w:val="000000"/>
              </w:rPr>
              <w:t>GILOTYNA DO PRZYCINANIA DOKUMENTÓW W FORMACIE A4 I A3, OSTRZE ZE STALI NIERDZEWNEJ, JEDNORAZOWE CIĘCIE DO 10 ARKUSZY, OSŁONA SAFECUT, METALOWA BAZA Z ANTYPOŚLIZGOWYMI NÓŻKAMI, MIARKI CIĘCIA</w:t>
            </w:r>
          </w:p>
        </w:tc>
        <w:tc>
          <w:tcPr>
            <w:tcW w:w="975" w:type="dxa"/>
            <w:tcBorders>
              <w:top w:val="nil"/>
              <w:left w:val="nil"/>
              <w:bottom w:val="single" w:sz="8" w:space="0" w:color="000000"/>
              <w:right w:val="single" w:sz="8" w:space="0" w:color="000000"/>
            </w:tcBorders>
            <w:shd w:val="clear" w:color="000000" w:fill="FFFFFF"/>
            <w:noWrap/>
            <w:vAlign w:val="bottom"/>
            <w:hideMark/>
          </w:tcPr>
          <w:p w14:paraId="68086987" w14:textId="77777777" w:rsidR="00A4021A" w:rsidRPr="002D4B10" w:rsidRDefault="00A4021A" w:rsidP="00C50FCE">
            <w:pPr>
              <w:jc w:val="right"/>
              <w:rPr>
                <w:color w:val="000000"/>
              </w:rPr>
            </w:pPr>
            <w:r>
              <w:rPr>
                <w:color w:val="000000"/>
              </w:rPr>
              <w:t>2</w:t>
            </w:r>
          </w:p>
        </w:tc>
        <w:tc>
          <w:tcPr>
            <w:tcW w:w="1612" w:type="dxa"/>
            <w:tcBorders>
              <w:top w:val="nil"/>
              <w:left w:val="nil"/>
              <w:bottom w:val="single" w:sz="8" w:space="0" w:color="000000"/>
              <w:right w:val="single" w:sz="8" w:space="0" w:color="000000"/>
            </w:tcBorders>
            <w:shd w:val="clear" w:color="000000" w:fill="FFFFFF"/>
            <w:vAlign w:val="bottom"/>
          </w:tcPr>
          <w:p w14:paraId="25C54905" w14:textId="70907498"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1C8F0AA7" w14:textId="77777777" w:rsidR="00A4021A" w:rsidRPr="002D4B10" w:rsidRDefault="00A4021A" w:rsidP="00C50FCE">
            <w:pPr>
              <w:jc w:val="right"/>
              <w:rPr>
                <w:color w:val="000000"/>
              </w:rPr>
            </w:pPr>
          </w:p>
        </w:tc>
      </w:tr>
      <w:tr w:rsidR="00A4021A" w:rsidRPr="004549BF" w14:paraId="4ECA2EB8" w14:textId="77777777" w:rsidTr="00AC3727">
        <w:trPr>
          <w:gridBefore w:val="1"/>
          <w:gridAfter w:val="1"/>
          <w:wBefore w:w="10" w:type="dxa"/>
          <w:wAfter w:w="8" w:type="dxa"/>
          <w:trHeight w:val="80"/>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FBD35FA" w14:textId="77FAEF58" w:rsidR="00A4021A" w:rsidRPr="002D4B10" w:rsidRDefault="00A4021A" w:rsidP="00C50FCE">
            <w:pPr>
              <w:rPr>
                <w:color w:val="000000"/>
              </w:rPr>
            </w:pPr>
            <w:r>
              <w:rPr>
                <w:color w:val="000000"/>
              </w:rPr>
              <w:t>3</w:t>
            </w:r>
            <w:r w:rsidR="00AC5C44">
              <w:rPr>
                <w:color w:val="000000"/>
              </w:rPr>
              <w:t>4</w:t>
            </w:r>
            <w:r w:rsidR="00AC3727">
              <w:rPr>
                <w:color w:val="000000"/>
              </w:rPr>
              <w:t>6</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68CC6EBE" w14:textId="77777777" w:rsidR="00A4021A" w:rsidRPr="002D4B10" w:rsidRDefault="00A4021A" w:rsidP="00C50FCE">
            <w:pPr>
              <w:rPr>
                <w:color w:val="000000"/>
              </w:rPr>
            </w:pPr>
            <w:r>
              <w:rPr>
                <w:color w:val="000000"/>
              </w:rPr>
              <w:t>PODSTAWA POD MONITOR/ NOTEBOOK Z DODATKOWĄ SZUFLADĄ, UCHWYTEM NA DOKUMENTY, ANTYPOŚLIZGOWYMI NÓŻKAMI, MOŻLIWOŚCIĄ REGULACJI KĄTA NACHYLENIA NOTEBOOKA W 3 POZYCJACH, REGULACJĄ WYSOKOŚCI , WYM. MIN. 110x350x490 MM.</w:t>
            </w:r>
          </w:p>
        </w:tc>
        <w:tc>
          <w:tcPr>
            <w:tcW w:w="975" w:type="dxa"/>
            <w:tcBorders>
              <w:top w:val="nil"/>
              <w:left w:val="nil"/>
              <w:bottom w:val="single" w:sz="8" w:space="0" w:color="000000"/>
              <w:right w:val="single" w:sz="8" w:space="0" w:color="000000"/>
            </w:tcBorders>
            <w:shd w:val="clear" w:color="000000" w:fill="FFFFFF"/>
            <w:noWrap/>
            <w:vAlign w:val="bottom"/>
            <w:hideMark/>
          </w:tcPr>
          <w:p w14:paraId="05C14E56" w14:textId="77777777" w:rsidR="00A4021A" w:rsidRPr="002D4B10" w:rsidRDefault="00A4021A" w:rsidP="00C50FCE">
            <w:pPr>
              <w:jc w:val="right"/>
              <w:rPr>
                <w:color w:val="000000"/>
              </w:rPr>
            </w:pPr>
            <w:r>
              <w:rPr>
                <w:color w:val="000000"/>
              </w:rPr>
              <w:t>20</w:t>
            </w:r>
          </w:p>
        </w:tc>
        <w:tc>
          <w:tcPr>
            <w:tcW w:w="1612" w:type="dxa"/>
            <w:tcBorders>
              <w:top w:val="nil"/>
              <w:left w:val="nil"/>
              <w:bottom w:val="single" w:sz="8" w:space="0" w:color="000000"/>
              <w:right w:val="single" w:sz="8" w:space="0" w:color="000000"/>
            </w:tcBorders>
            <w:shd w:val="clear" w:color="000000" w:fill="FFFFFF"/>
            <w:vAlign w:val="bottom"/>
          </w:tcPr>
          <w:p w14:paraId="63E6EE84" w14:textId="59426527"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D591D6A" w14:textId="77777777" w:rsidR="00A4021A" w:rsidRPr="002D4B10" w:rsidRDefault="00A4021A" w:rsidP="00C50FCE">
            <w:pPr>
              <w:jc w:val="right"/>
              <w:rPr>
                <w:color w:val="000000"/>
              </w:rPr>
            </w:pPr>
          </w:p>
        </w:tc>
      </w:tr>
      <w:tr w:rsidR="00A4021A" w:rsidRPr="004549BF" w14:paraId="533B4312" w14:textId="77777777" w:rsidTr="00AC3727">
        <w:trPr>
          <w:gridBefore w:val="1"/>
          <w:gridAfter w:val="1"/>
          <w:wBefore w:w="10" w:type="dxa"/>
          <w:wAfter w:w="8" w:type="dxa"/>
          <w:trHeight w:val="93"/>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D6F2010" w14:textId="25A61A7F" w:rsidR="00A4021A" w:rsidRPr="002D4B10" w:rsidRDefault="00A4021A" w:rsidP="00C50FCE">
            <w:pPr>
              <w:rPr>
                <w:color w:val="000000"/>
              </w:rPr>
            </w:pPr>
            <w:r>
              <w:rPr>
                <w:color w:val="000000"/>
              </w:rPr>
              <w:lastRenderedPageBreak/>
              <w:t>3</w:t>
            </w:r>
            <w:r w:rsidR="00AC3727">
              <w:rPr>
                <w:color w:val="000000"/>
              </w:rPr>
              <w:t>47</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6B2DC9C5" w14:textId="77777777" w:rsidR="00A4021A" w:rsidRPr="002D4B10" w:rsidRDefault="00A4021A" w:rsidP="00C50FCE">
            <w:pPr>
              <w:rPr>
                <w:color w:val="000000"/>
              </w:rPr>
            </w:pPr>
            <w:r>
              <w:rPr>
                <w:color w:val="000000"/>
              </w:rPr>
              <w:t>UNIWERSALNY ZASILACZ DO NOTEBOOKA Z 8  LUB WIĘCEJ KOŃCÓWKAMI, MOC 90 W, NAPIĘCIE WEJŚCIOWE 240 V, Z ZABEZPIECZENIEM PRZECIWPRZEPIĘCIOWYM, PRZED PRZEŁADOWANIEM I PRZEGRZANIEM, Z DODATKOWYM PORTEM USB</w:t>
            </w:r>
          </w:p>
        </w:tc>
        <w:tc>
          <w:tcPr>
            <w:tcW w:w="975" w:type="dxa"/>
            <w:tcBorders>
              <w:top w:val="nil"/>
              <w:left w:val="nil"/>
              <w:bottom w:val="single" w:sz="8" w:space="0" w:color="000000"/>
              <w:right w:val="single" w:sz="8" w:space="0" w:color="000000"/>
            </w:tcBorders>
            <w:shd w:val="clear" w:color="000000" w:fill="FFFFFF"/>
            <w:vAlign w:val="bottom"/>
            <w:hideMark/>
          </w:tcPr>
          <w:p w14:paraId="56A2811A"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333FAA12" w14:textId="2EA7F65D"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C6C5666" w14:textId="77777777" w:rsidR="00A4021A" w:rsidRPr="002D4B10" w:rsidRDefault="00A4021A" w:rsidP="00C50FCE">
            <w:pPr>
              <w:jc w:val="right"/>
              <w:rPr>
                <w:color w:val="000000"/>
              </w:rPr>
            </w:pPr>
          </w:p>
        </w:tc>
      </w:tr>
      <w:tr w:rsidR="00A4021A" w:rsidRPr="004549BF" w14:paraId="040FD124" w14:textId="77777777" w:rsidTr="00AC3727">
        <w:trPr>
          <w:gridBefore w:val="1"/>
          <w:gridAfter w:val="1"/>
          <w:wBefore w:w="10" w:type="dxa"/>
          <w:wAfter w:w="8" w:type="dxa"/>
          <w:trHeight w:val="84"/>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388F656" w14:textId="728456D1" w:rsidR="00A4021A" w:rsidRPr="002D4B10" w:rsidRDefault="00A4021A" w:rsidP="00C50FCE">
            <w:pPr>
              <w:rPr>
                <w:color w:val="000000"/>
              </w:rPr>
            </w:pPr>
            <w:r>
              <w:rPr>
                <w:color w:val="000000"/>
              </w:rPr>
              <w:t>3</w:t>
            </w:r>
            <w:r w:rsidR="00AC3727">
              <w:rPr>
                <w:color w:val="000000"/>
              </w:rPr>
              <w:t>48</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585F1131" w14:textId="77777777" w:rsidR="00A4021A" w:rsidRPr="002D4B10" w:rsidRDefault="00A4021A" w:rsidP="00C50FCE">
            <w:pPr>
              <w:rPr>
                <w:color w:val="000000"/>
              </w:rPr>
            </w:pPr>
            <w:r>
              <w:rPr>
                <w:color w:val="000000"/>
              </w:rPr>
              <w:t>HUB USB 2.0 NA 4 PORTY Z ZASILACZEM, METALOWA OBUDOWA</w:t>
            </w:r>
          </w:p>
        </w:tc>
        <w:tc>
          <w:tcPr>
            <w:tcW w:w="975" w:type="dxa"/>
            <w:tcBorders>
              <w:top w:val="nil"/>
              <w:left w:val="nil"/>
              <w:bottom w:val="single" w:sz="8" w:space="0" w:color="000000"/>
              <w:right w:val="single" w:sz="8" w:space="0" w:color="000000"/>
            </w:tcBorders>
            <w:shd w:val="clear" w:color="000000" w:fill="FFFFFF"/>
            <w:vAlign w:val="bottom"/>
            <w:hideMark/>
          </w:tcPr>
          <w:p w14:paraId="5223575F"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30DBB7CC" w14:textId="15A4EB4E"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826D03E" w14:textId="77777777" w:rsidR="00A4021A" w:rsidRPr="002D4B10" w:rsidRDefault="00A4021A" w:rsidP="00C50FCE">
            <w:pPr>
              <w:jc w:val="right"/>
              <w:rPr>
                <w:color w:val="000000"/>
              </w:rPr>
            </w:pPr>
          </w:p>
        </w:tc>
      </w:tr>
      <w:tr w:rsidR="00A4021A" w:rsidRPr="004549BF" w14:paraId="125753F4"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DD6F3DE" w14:textId="7710A424" w:rsidR="00A4021A" w:rsidRPr="002D4B10" w:rsidRDefault="00A4021A" w:rsidP="00C50FCE">
            <w:pPr>
              <w:rPr>
                <w:color w:val="000000"/>
              </w:rPr>
            </w:pPr>
            <w:r>
              <w:rPr>
                <w:color w:val="000000"/>
              </w:rPr>
              <w:t>3</w:t>
            </w:r>
            <w:r w:rsidR="00AC3727">
              <w:rPr>
                <w:color w:val="000000"/>
              </w:rPr>
              <w:t>49</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6A5688C7" w14:textId="77777777" w:rsidR="00A4021A" w:rsidRPr="002D4B10" w:rsidRDefault="00A4021A" w:rsidP="00C50FCE">
            <w:pPr>
              <w:rPr>
                <w:color w:val="000000"/>
              </w:rPr>
            </w:pPr>
            <w:r>
              <w:rPr>
                <w:color w:val="000000"/>
              </w:rPr>
              <w:t xml:space="preserve">LINKA ZABEZPIECZAJĄCA DO NOTEBOOKA WYKONANA ZE STALOWEJ LINKI O GRUBOŚCI MIN. 5 MM I DŁ. MIN. 1,5 M, PŁASKI PROFIL ZAMKNIĘCIA, ZAMKNIĘCIE NA KLUCZYK. </w:t>
            </w:r>
          </w:p>
        </w:tc>
        <w:tc>
          <w:tcPr>
            <w:tcW w:w="975" w:type="dxa"/>
            <w:tcBorders>
              <w:top w:val="nil"/>
              <w:left w:val="nil"/>
              <w:bottom w:val="single" w:sz="8" w:space="0" w:color="000000"/>
              <w:right w:val="single" w:sz="8" w:space="0" w:color="000000"/>
            </w:tcBorders>
            <w:shd w:val="clear" w:color="000000" w:fill="FFFFFF"/>
            <w:vAlign w:val="bottom"/>
            <w:hideMark/>
          </w:tcPr>
          <w:p w14:paraId="14CA2153" w14:textId="77777777" w:rsidR="00A4021A" w:rsidRPr="002D4B10" w:rsidRDefault="00A4021A" w:rsidP="00C50FCE">
            <w:pPr>
              <w:jc w:val="right"/>
              <w:rPr>
                <w:color w:val="000000"/>
              </w:rPr>
            </w:pPr>
            <w:r>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296D1744" w14:textId="2A2ACF67"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9224253" w14:textId="77777777" w:rsidR="00A4021A" w:rsidRPr="002D4B10" w:rsidRDefault="00A4021A" w:rsidP="00C50FCE">
            <w:pPr>
              <w:jc w:val="right"/>
              <w:rPr>
                <w:color w:val="000000"/>
              </w:rPr>
            </w:pPr>
          </w:p>
        </w:tc>
      </w:tr>
      <w:tr w:rsidR="00A4021A" w:rsidRPr="004549BF" w14:paraId="00D0ECF4" w14:textId="77777777" w:rsidTr="00AC3727">
        <w:trPr>
          <w:gridBefore w:val="1"/>
          <w:gridAfter w:val="1"/>
          <w:wBefore w:w="10" w:type="dxa"/>
          <w:wAfter w:w="8" w:type="dxa"/>
          <w:trHeight w:val="58"/>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B3C7D66" w14:textId="4C50B7D5" w:rsidR="00A4021A" w:rsidRPr="002D4B10" w:rsidRDefault="00A4021A" w:rsidP="00C50FCE">
            <w:pPr>
              <w:rPr>
                <w:color w:val="000000"/>
              </w:rPr>
            </w:pPr>
            <w:r>
              <w:rPr>
                <w:color w:val="000000"/>
              </w:rPr>
              <w:t>35</w:t>
            </w:r>
            <w:r w:rsidR="00AC3727">
              <w:rPr>
                <w:color w:val="000000"/>
              </w:rPr>
              <w:t>0</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1AA39004" w14:textId="77777777" w:rsidR="00A4021A" w:rsidRPr="002D4B10" w:rsidRDefault="00A4021A" w:rsidP="00C50FCE">
            <w:pPr>
              <w:rPr>
                <w:color w:val="000000"/>
              </w:rPr>
            </w:pPr>
            <w:r>
              <w:rPr>
                <w:color w:val="000000"/>
              </w:rPr>
              <w:t xml:space="preserve">SŁUCHAWKI MULTIMEDIALNE Z WBUDOWANYM MIKROFONEM Z MOŻLIWOŚCIĄ ODŁĄCZENIA, REGULACJĄ GŁOŚNOŚCI, GŁOŚNIKI NEODYMOWE,  TYP ZŁĄCZA MINI-JACK, DŁUGOŚĆ PRZWODU MIN, 2 M, WYPOSAŻONE W UKŁAD REDUKCJI SZUMÓW, WELUROWĄ WYŚCIÓŁKĘ PODUSZEK SŁUCHAWKOWYCH </w:t>
            </w:r>
          </w:p>
        </w:tc>
        <w:tc>
          <w:tcPr>
            <w:tcW w:w="975" w:type="dxa"/>
            <w:tcBorders>
              <w:top w:val="nil"/>
              <w:left w:val="nil"/>
              <w:bottom w:val="single" w:sz="8" w:space="0" w:color="000000"/>
              <w:right w:val="single" w:sz="8" w:space="0" w:color="000000"/>
            </w:tcBorders>
            <w:shd w:val="clear" w:color="000000" w:fill="FFFFFF"/>
            <w:vAlign w:val="bottom"/>
            <w:hideMark/>
          </w:tcPr>
          <w:p w14:paraId="0FD8BAC1"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088134AA" w14:textId="4E18C7DB"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FCE1A39" w14:textId="77777777" w:rsidR="00A4021A" w:rsidRPr="002D4B10" w:rsidRDefault="00A4021A" w:rsidP="00C50FCE">
            <w:pPr>
              <w:jc w:val="right"/>
              <w:rPr>
                <w:color w:val="000000"/>
              </w:rPr>
            </w:pPr>
          </w:p>
        </w:tc>
      </w:tr>
      <w:tr w:rsidR="00A4021A" w:rsidRPr="004549BF" w14:paraId="2F1E1920" w14:textId="77777777" w:rsidTr="00AC3727">
        <w:trPr>
          <w:gridBefore w:val="1"/>
          <w:gridAfter w:val="1"/>
          <w:wBefore w:w="10" w:type="dxa"/>
          <w:wAfter w:w="8" w:type="dxa"/>
          <w:trHeight w:val="104"/>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A1F03DC" w14:textId="2B53930B" w:rsidR="00A4021A" w:rsidRPr="002D4B10" w:rsidRDefault="00A4021A" w:rsidP="00C50FCE">
            <w:pPr>
              <w:rPr>
                <w:color w:val="000000"/>
              </w:rPr>
            </w:pPr>
            <w:r>
              <w:rPr>
                <w:color w:val="000000"/>
              </w:rPr>
              <w:t>35</w:t>
            </w:r>
            <w:r w:rsidR="00AC3727">
              <w:rPr>
                <w:color w:val="000000"/>
              </w:rPr>
              <w:t>1</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42E40A1B" w14:textId="77777777" w:rsidR="00A4021A" w:rsidRPr="002D4B10" w:rsidRDefault="00A4021A" w:rsidP="00C50FCE">
            <w:pPr>
              <w:rPr>
                <w:color w:val="000000"/>
              </w:rPr>
            </w:pPr>
            <w:r>
              <w:rPr>
                <w:color w:val="000000"/>
              </w:rPr>
              <w:t>UCHWYT SAMOCHODOWY DO SMARTFONA, REGULACJA BOCZNYCH UCHWYTÓW DO 6,5 CM, SKŁADANE DOLNE STOPKI, MOŻLIWOŚĆ MOCOWANIA NA SZYBLIE I NAWIEWIE, PRZYCISK ZWALNIAJĄCY UCHWYT TELEFONU, PIANKOWE WYKOŃCZENIE BOCZNYCH UCHWYTÓW ZABEZPIECZAJĄCE TELEFON PRZED USZKODZENIEM, DUŻA PRZYSSAWKA, GIĘTKIE RAMIĘ, MOŻLIWOŚĆ USTAWIENIA URZĄDZENIA W PIONIE I W POZIOMIE.</w:t>
            </w:r>
          </w:p>
        </w:tc>
        <w:tc>
          <w:tcPr>
            <w:tcW w:w="975" w:type="dxa"/>
            <w:tcBorders>
              <w:top w:val="nil"/>
              <w:left w:val="nil"/>
              <w:bottom w:val="single" w:sz="8" w:space="0" w:color="000000"/>
              <w:right w:val="single" w:sz="8" w:space="0" w:color="000000"/>
            </w:tcBorders>
            <w:shd w:val="clear" w:color="000000" w:fill="FFFFFF"/>
            <w:vAlign w:val="bottom"/>
            <w:hideMark/>
          </w:tcPr>
          <w:p w14:paraId="4164846D" w14:textId="77777777" w:rsidR="00A4021A" w:rsidRPr="002D4B10" w:rsidRDefault="00A4021A" w:rsidP="00C50FCE">
            <w:pPr>
              <w:jc w:val="right"/>
              <w:rPr>
                <w:color w:val="000000"/>
              </w:rPr>
            </w:pPr>
            <w:r>
              <w:rPr>
                <w:color w:val="000000"/>
              </w:rPr>
              <w:t>6</w:t>
            </w:r>
          </w:p>
        </w:tc>
        <w:tc>
          <w:tcPr>
            <w:tcW w:w="1612" w:type="dxa"/>
            <w:tcBorders>
              <w:top w:val="nil"/>
              <w:left w:val="nil"/>
              <w:bottom w:val="single" w:sz="8" w:space="0" w:color="000000"/>
              <w:right w:val="single" w:sz="8" w:space="0" w:color="000000"/>
            </w:tcBorders>
            <w:shd w:val="clear" w:color="000000" w:fill="FFFFFF"/>
            <w:vAlign w:val="bottom"/>
          </w:tcPr>
          <w:p w14:paraId="4839228A" w14:textId="58492F28"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2EED2E9" w14:textId="77777777" w:rsidR="00A4021A" w:rsidRPr="002D4B10" w:rsidRDefault="00A4021A" w:rsidP="00C50FCE">
            <w:pPr>
              <w:jc w:val="right"/>
              <w:rPr>
                <w:color w:val="000000"/>
              </w:rPr>
            </w:pPr>
          </w:p>
        </w:tc>
      </w:tr>
      <w:tr w:rsidR="00A4021A" w:rsidRPr="004549BF" w14:paraId="4D75C84A" w14:textId="77777777" w:rsidTr="00AC3727">
        <w:trPr>
          <w:gridBefore w:val="1"/>
          <w:gridAfter w:val="1"/>
          <w:wBefore w:w="10" w:type="dxa"/>
          <w:wAfter w:w="8" w:type="dxa"/>
          <w:trHeight w:val="134"/>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0B6AA5B" w14:textId="78AA715B" w:rsidR="00A4021A" w:rsidRPr="002D4B10" w:rsidRDefault="00A4021A" w:rsidP="00C50FCE">
            <w:pPr>
              <w:rPr>
                <w:color w:val="000000"/>
              </w:rPr>
            </w:pPr>
            <w:r>
              <w:rPr>
                <w:color w:val="000000"/>
              </w:rPr>
              <w:t>35</w:t>
            </w:r>
            <w:r w:rsidR="00AC3727">
              <w:rPr>
                <w:color w:val="000000"/>
              </w:rPr>
              <w:t>2</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6AB234B5" w14:textId="77777777" w:rsidR="00A4021A" w:rsidRPr="002D4B10" w:rsidRDefault="00A4021A" w:rsidP="00C50FCE">
            <w:pPr>
              <w:rPr>
                <w:color w:val="000000"/>
              </w:rPr>
            </w:pPr>
            <w:r>
              <w:rPr>
                <w:color w:val="000000"/>
              </w:rPr>
              <w:t>STOLIK MULTIMEDIALNY PRZEZNACZONY POD PROJEKTOR O WYM. PÓŁKI  MIN. 38X43 CM,  WYSOKOŚĆ MAKSYMALNA 125 CM, MOŻLIWOŚĆ OBRACANIA PLATFORMY O 360 º, OBCIĄŻENIE PÓŁKI DO 10 KG.</w:t>
            </w:r>
          </w:p>
        </w:tc>
        <w:tc>
          <w:tcPr>
            <w:tcW w:w="975" w:type="dxa"/>
            <w:tcBorders>
              <w:top w:val="nil"/>
              <w:left w:val="nil"/>
              <w:bottom w:val="single" w:sz="8" w:space="0" w:color="000000"/>
              <w:right w:val="single" w:sz="8" w:space="0" w:color="000000"/>
            </w:tcBorders>
            <w:shd w:val="clear" w:color="000000" w:fill="FFFFFF"/>
            <w:vAlign w:val="bottom"/>
            <w:hideMark/>
          </w:tcPr>
          <w:p w14:paraId="519CE0D0" w14:textId="77777777" w:rsidR="00A4021A" w:rsidRPr="002D4B10" w:rsidRDefault="00A4021A" w:rsidP="00C50FCE">
            <w:pPr>
              <w:jc w:val="right"/>
              <w:rPr>
                <w:color w:val="000000"/>
              </w:rPr>
            </w:pPr>
            <w:r>
              <w:rPr>
                <w:color w:val="000000"/>
              </w:rPr>
              <w:t>1</w:t>
            </w:r>
          </w:p>
        </w:tc>
        <w:tc>
          <w:tcPr>
            <w:tcW w:w="1612" w:type="dxa"/>
            <w:tcBorders>
              <w:top w:val="nil"/>
              <w:left w:val="nil"/>
              <w:bottom w:val="single" w:sz="8" w:space="0" w:color="000000"/>
              <w:right w:val="single" w:sz="8" w:space="0" w:color="000000"/>
            </w:tcBorders>
            <w:shd w:val="clear" w:color="000000" w:fill="FFFFFF"/>
            <w:vAlign w:val="bottom"/>
          </w:tcPr>
          <w:p w14:paraId="0A697C55" w14:textId="2765EA99"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BD38A85" w14:textId="77777777" w:rsidR="00A4021A" w:rsidRPr="002D4B10" w:rsidRDefault="00A4021A" w:rsidP="00C50FCE">
            <w:pPr>
              <w:jc w:val="right"/>
              <w:rPr>
                <w:color w:val="000000"/>
              </w:rPr>
            </w:pPr>
          </w:p>
        </w:tc>
      </w:tr>
      <w:tr w:rsidR="00A4021A" w:rsidRPr="004549BF" w14:paraId="40BC2056" w14:textId="77777777" w:rsidTr="00AC3727">
        <w:trPr>
          <w:gridBefore w:val="1"/>
          <w:gridAfter w:val="1"/>
          <w:wBefore w:w="10" w:type="dxa"/>
          <w:wAfter w:w="8" w:type="dxa"/>
          <w:trHeight w:val="75"/>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A918CA9" w14:textId="47758BD9" w:rsidR="00A4021A" w:rsidRPr="002D4B10" w:rsidRDefault="00A4021A" w:rsidP="00C50FCE">
            <w:pPr>
              <w:rPr>
                <w:color w:val="000000"/>
              </w:rPr>
            </w:pPr>
            <w:r>
              <w:rPr>
                <w:color w:val="000000"/>
              </w:rPr>
              <w:t>35</w:t>
            </w:r>
            <w:r w:rsidR="00AC3727">
              <w:rPr>
                <w:color w:val="000000"/>
              </w:rPr>
              <w:t>3</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7CCDF7B2" w14:textId="77777777" w:rsidR="00A4021A" w:rsidRPr="002D4B10" w:rsidRDefault="00A4021A" w:rsidP="00C50FCE">
            <w:pPr>
              <w:rPr>
                <w:color w:val="000000"/>
              </w:rPr>
            </w:pPr>
            <w:r>
              <w:rPr>
                <w:color w:val="000000"/>
              </w:rPr>
              <w:t>PODNÓŻEK BIUROWY, Z REGULOWANYM KĄTEM NACHYLENIA I REGULACJĄ WYSOKOŚCI W CO NAJMNIEJ 3 POZYCJACH Z BLOKADĄ, Z POWŁOKĄ ANTYPOŚLIZGOWĄ</w:t>
            </w:r>
          </w:p>
        </w:tc>
        <w:tc>
          <w:tcPr>
            <w:tcW w:w="975" w:type="dxa"/>
            <w:tcBorders>
              <w:top w:val="nil"/>
              <w:left w:val="nil"/>
              <w:bottom w:val="single" w:sz="8" w:space="0" w:color="000000"/>
              <w:right w:val="single" w:sz="8" w:space="0" w:color="000000"/>
            </w:tcBorders>
            <w:shd w:val="clear" w:color="000000" w:fill="FFFFFF"/>
            <w:vAlign w:val="bottom"/>
            <w:hideMark/>
          </w:tcPr>
          <w:p w14:paraId="04A472BC"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33D24E92" w14:textId="08815084"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61CFA54" w14:textId="77777777" w:rsidR="00A4021A" w:rsidRPr="002D4B10" w:rsidRDefault="00A4021A" w:rsidP="00C50FCE">
            <w:pPr>
              <w:jc w:val="right"/>
              <w:rPr>
                <w:color w:val="000000"/>
              </w:rPr>
            </w:pPr>
          </w:p>
        </w:tc>
      </w:tr>
      <w:tr w:rsidR="00A4021A" w:rsidRPr="004549BF" w14:paraId="2A99AD03" w14:textId="77777777" w:rsidTr="00AC3727">
        <w:trPr>
          <w:gridBefore w:val="1"/>
          <w:gridAfter w:val="1"/>
          <w:wBefore w:w="10" w:type="dxa"/>
          <w:wAfter w:w="8" w:type="dxa"/>
          <w:trHeight w:val="6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C316973" w14:textId="4C991703" w:rsidR="00A4021A" w:rsidRPr="002D4B10" w:rsidRDefault="00A4021A" w:rsidP="00C50FCE">
            <w:pPr>
              <w:rPr>
                <w:color w:val="000000"/>
              </w:rPr>
            </w:pPr>
            <w:r>
              <w:rPr>
                <w:color w:val="000000"/>
              </w:rPr>
              <w:t>35</w:t>
            </w:r>
            <w:r w:rsidR="00AC3727">
              <w:rPr>
                <w:color w:val="000000"/>
              </w:rPr>
              <w:t>4</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5EA70AF6" w14:textId="77777777" w:rsidR="00A4021A" w:rsidRPr="002D4B10" w:rsidRDefault="00A4021A" w:rsidP="00C50FCE">
            <w:pPr>
              <w:rPr>
                <w:color w:val="000000"/>
              </w:rPr>
            </w:pPr>
            <w:r>
              <w:rPr>
                <w:color w:val="000000"/>
              </w:rPr>
              <w:t xml:space="preserve">PODKŁADKA ŻELOWA POD NADGARSTKI, POKRYTA </w:t>
            </w:r>
            <w:r>
              <w:rPr>
                <w:color w:val="000000"/>
              </w:rPr>
              <w:lastRenderedPageBreak/>
              <w:t xml:space="preserve">MATERIAŁEM, NA ANTYPOŚLIZGOWYM SPODZIE </w:t>
            </w:r>
          </w:p>
        </w:tc>
        <w:tc>
          <w:tcPr>
            <w:tcW w:w="975" w:type="dxa"/>
            <w:tcBorders>
              <w:top w:val="nil"/>
              <w:left w:val="nil"/>
              <w:bottom w:val="single" w:sz="8" w:space="0" w:color="000000"/>
              <w:right w:val="single" w:sz="8" w:space="0" w:color="000000"/>
            </w:tcBorders>
            <w:shd w:val="clear" w:color="000000" w:fill="FFFFFF"/>
            <w:vAlign w:val="bottom"/>
            <w:hideMark/>
          </w:tcPr>
          <w:p w14:paraId="495C6352" w14:textId="77777777" w:rsidR="00A4021A" w:rsidRPr="002D4B10" w:rsidRDefault="00A4021A" w:rsidP="00C50FCE">
            <w:pPr>
              <w:jc w:val="right"/>
              <w:rPr>
                <w:color w:val="000000"/>
              </w:rPr>
            </w:pPr>
            <w:r>
              <w:rPr>
                <w:color w:val="000000"/>
              </w:rPr>
              <w:lastRenderedPageBreak/>
              <w:t>30</w:t>
            </w:r>
          </w:p>
        </w:tc>
        <w:tc>
          <w:tcPr>
            <w:tcW w:w="1612" w:type="dxa"/>
            <w:tcBorders>
              <w:top w:val="nil"/>
              <w:left w:val="nil"/>
              <w:bottom w:val="single" w:sz="8" w:space="0" w:color="000000"/>
              <w:right w:val="single" w:sz="8" w:space="0" w:color="000000"/>
            </w:tcBorders>
            <w:shd w:val="clear" w:color="000000" w:fill="FFFFFF"/>
            <w:vAlign w:val="bottom"/>
          </w:tcPr>
          <w:p w14:paraId="785B2677" w14:textId="1C98DA16"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BDF8FBA" w14:textId="77777777" w:rsidR="00A4021A" w:rsidRPr="002D4B10" w:rsidRDefault="00A4021A" w:rsidP="00C50FCE">
            <w:pPr>
              <w:jc w:val="right"/>
              <w:rPr>
                <w:color w:val="000000"/>
              </w:rPr>
            </w:pPr>
          </w:p>
        </w:tc>
      </w:tr>
      <w:tr w:rsidR="00A4021A" w:rsidRPr="004549BF" w14:paraId="481D2FBC" w14:textId="77777777" w:rsidTr="00AC3727">
        <w:trPr>
          <w:gridBefore w:val="1"/>
          <w:gridAfter w:val="1"/>
          <w:wBefore w:w="10" w:type="dxa"/>
          <w:wAfter w:w="8" w:type="dxa"/>
          <w:trHeight w:val="37"/>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48F08C8" w14:textId="3C4CFDB1" w:rsidR="00A4021A" w:rsidRPr="002D4B10" w:rsidRDefault="00A4021A" w:rsidP="00C50FCE">
            <w:pPr>
              <w:rPr>
                <w:color w:val="000000"/>
              </w:rPr>
            </w:pPr>
            <w:r>
              <w:rPr>
                <w:color w:val="000000"/>
              </w:rPr>
              <w:t>35</w:t>
            </w:r>
            <w:r w:rsidR="00AC3727">
              <w:rPr>
                <w:color w:val="000000"/>
              </w:rPr>
              <w:t>5</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5E50BF70" w14:textId="277A5380" w:rsidR="00A4021A" w:rsidRPr="002D4B10" w:rsidRDefault="00A4021A" w:rsidP="00C50FCE">
            <w:pPr>
              <w:rPr>
                <w:color w:val="000000"/>
              </w:rPr>
            </w:pPr>
            <w:r>
              <w:rPr>
                <w:color w:val="000000"/>
              </w:rPr>
              <w:t xml:space="preserve">PODKŁADKA ŻELOWA POD MYSZ I NADGARSTEK, POKRYTA </w:t>
            </w:r>
            <w:r w:rsidR="00C937C3">
              <w:rPr>
                <w:color w:val="000000"/>
              </w:rPr>
              <w:t>MATERIAŁEM</w:t>
            </w:r>
            <w:r>
              <w:rPr>
                <w:color w:val="000000"/>
              </w:rPr>
              <w:t xml:space="preserve">, NA ANTYPOŚLIZGOWYM SPODZIE </w:t>
            </w:r>
          </w:p>
        </w:tc>
        <w:tc>
          <w:tcPr>
            <w:tcW w:w="975" w:type="dxa"/>
            <w:tcBorders>
              <w:top w:val="nil"/>
              <w:left w:val="nil"/>
              <w:bottom w:val="single" w:sz="8" w:space="0" w:color="000000"/>
              <w:right w:val="single" w:sz="8" w:space="0" w:color="000000"/>
            </w:tcBorders>
            <w:shd w:val="clear" w:color="000000" w:fill="FFFFFF"/>
            <w:vAlign w:val="bottom"/>
            <w:hideMark/>
          </w:tcPr>
          <w:p w14:paraId="5ACD2346" w14:textId="77777777" w:rsidR="00A4021A" w:rsidRPr="002D4B10" w:rsidRDefault="00A4021A" w:rsidP="00C50FCE">
            <w:pPr>
              <w:jc w:val="right"/>
              <w:rPr>
                <w:color w:val="000000"/>
              </w:rPr>
            </w:pPr>
            <w:r>
              <w:rPr>
                <w:color w:val="000000"/>
              </w:rPr>
              <w:t>35</w:t>
            </w:r>
          </w:p>
        </w:tc>
        <w:tc>
          <w:tcPr>
            <w:tcW w:w="1612" w:type="dxa"/>
            <w:tcBorders>
              <w:top w:val="nil"/>
              <w:left w:val="nil"/>
              <w:bottom w:val="single" w:sz="8" w:space="0" w:color="000000"/>
              <w:right w:val="single" w:sz="8" w:space="0" w:color="000000"/>
            </w:tcBorders>
            <w:shd w:val="clear" w:color="000000" w:fill="FFFFFF"/>
            <w:vAlign w:val="bottom"/>
          </w:tcPr>
          <w:p w14:paraId="0ACF0A60" w14:textId="43A94FA9"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3CDC577" w14:textId="77777777" w:rsidR="00A4021A" w:rsidRPr="002D4B10" w:rsidRDefault="00A4021A" w:rsidP="00C50FCE">
            <w:pPr>
              <w:jc w:val="right"/>
              <w:rPr>
                <w:color w:val="000000"/>
              </w:rPr>
            </w:pPr>
          </w:p>
        </w:tc>
      </w:tr>
      <w:tr w:rsidR="00A4021A" w:rsidRPr="004549BF" w14:paraId="4C6E2834" w14:textId="77777777" w:rsidTr="00AC3727">
        <w:trPr>
          <w:gridBefore w:val="1"/>
          <w:gridAfter w:val="1"/>
          <w:wBefore w:w="10" w:type="dxa"/>
          <w:wAfter w:w="8" w:type="dxa"/>
          <w:trHeight w:val="37"/>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2BD2068" w14:textId="43B3520D" w:rsidR="00A4021A" w:rsidRPr="002D4B10" w:rsidRDefault="00A4021A" w:rsidP="00C50FCE">
            <w:pPr>
              <w:rPr>
                <w:color w:val="000000"/>
              </w:rPr>
            </w:pPr>
            <w:r>
              <w:rPr>
                <w:color w:val="000000"/>
              </w:rPr>
              <w:t>3</w:t>
            </w:r>
            <w:r w:rsidR="00AC5C44">
              <w:rPr>
                <w:color w:val="000000"/>
              </w:rPr>
              <w:t>5</w:t>
            </w:r>
            <w:r w:rsidR="00AC3727">
              <w:rPr>
                <w:color w:val="000000"/>
              </w:rPr>
              <w:t>6</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4C90F8D7" w14:textId="77777777" w:rsidR="00A4021A" w:rsidRPr="002D4B10" w:rsidRDefault="00A4021A" w:rsidP="00C50FCE">
            <w:pPr>
              <w:rPr>
                <w:color w:val="000000"/>
              </w:rPr>
            </w:pPr>
            <w:r>
              <w:rPr>
                <w:color w:val="000000"/>
              </w:rPr>
              <w:t>KABEL SIECIOWY RJ45 FTP CAT.6 Z ZABEZPIECZENIEM MCAD, DŁ. 0,5 M CZERWONY</w:t>
            </w:r>
          </w:p>
        </w:tc>
        <w:tc>
          <w:tcPr>
            <w:tcW w:w="975" w:type="dxa"/>
            <w:tcBorders>
              <w:top w:val="nil"/>
              <w:left w:val="nil"/>
              <w:bottom w:val="single" w:sz="8" w:space="0" w:color="000000"/>
              <w:right w:val="single" w:sz="8" w:space="0" w:color="000000"/>
            </w:tcBorders>
            <w:shd w:val="clear" w:color="000000" w:fill="FFFFFF"/>
            <w:vAlign w:val="bottom"/>
            <w:hideMark/>
          </w:tcPr>
          <w:p w14:paraId="70A73FBF" w14:textId="33ECA392" w:rsidR="00A4021A" w:rsidRPr="002D4B10" w:rsidRDefault="00A4021A" w:rsidP="00C50FCE">
            <w:pPr>
              <w:jc w:val="right"/>
              <w:rPr>
                <w:color w:val="000000"/>
              </w:rPr>
            </w:pPr>
            <w:r>
              <w:rPr>
                <w:color w:val="000000"/>
              </w:rPr>
              <w:t>1</w:t>
            </w:r>
            <w:r w:rsidR="00802BEB">
              <w:rPr>
                <w:color w:val="000000"/>
              </w:rPr>
              <w:t>5</w:t>
            </w:r>
          </w:p>
        </w:tc>
        <w:tc>
          <w:tcPr>
            <w:tcW w:w="1612" w:type="dxa"/>
            <w:tcBorders>
              <w:top w:val="nil"/>
              <w:left w:val="nil"/>
              <w:bottom w:val="single" w:sz="8" w:space="0" w:color="000000"/>
              <w:right w:val="single" w:sz="8" w:space="0" w:color="000000"/>
            </w:tcBorders>
            <w:shd w:val="clear" w:color="000000" w:fill="FFFFFF"/>
            <w:vAlign w:val="bottom"/>
          </w:tcPr>
          <w:p w14:paraId="5B4574F3" w14:textId="184BF5ED"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12A48425" w14:textId="77777777" w:rsidR="00A4021A" w:rsidRPr="002D4B10" w:rsidRDefault="00A4021A" w:rsidP="00C50FCE">
            <w:pPr>
              <w:jc w:val="right"/>
              <w:rPr>
                <w:color w:val="000000"/>
              </w:rPr>
            </w:pPr>
          </w:p>
        </w:tc>
      </w:tr>
      <w:tr w:rsidR="00A4021A" w:rsidRPr="004549BF" w14:paraId="23749B1C"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909258A" w14:textId="03390586" w:rsidR="00A4021A" w:rsidRPr="002D4B10" w:rsidRDefault="00A4021A" w:rsidP="00C50FCE">
            <w:pPr>
              <w:rPr>
                <w:color w:val="000000"/>
              </w:rPr>
            </w:pPr>
            <w:r>
              <w:rPr>
                <w:color w:val="000000"/>
              </w:rPr>
              <w:t>3</w:t>
            </w:r>
            <w:r w:rsidR="00AC3727">
              <w:rPr>
                <w:color w:val="000000"/>
              </w:rPr>
              <w:t>57</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2EF1E006" w14:textId="77777777" w:rsidR="00A4021A" w:rsidRPr="002D4B10" w:rsidRDefault="00A4021A" w:rsidP="00C50FCE">
            <w:pPr>
              <w:rPr>
                <w:color w:val="000000"/>
              </w:rPr>
            </w:pPr>
            <w:r>
              <w:rPr>
                <w:color w:val="000000"/>
              </w:rPr>
              <w:t>KABEL SIECIOWY RJ45 FTP CAT.6 Z ZABEZPIECZENIEM MCAD, DŁ. 0,5 M ŻÓŁTY</w:t>
            </w:r>
          </w:p>
        </w:tc>
        <w:tc>
          <w:tcPr>
            <w:tcW w:w="975" w:type="dxa"/>
            <w:tcBorders>
              <w:top w:val="nil"/>
              <w:left w:val="nil"/>
              <w:bottom w:val="single" w:sz="8" w:space="0" w:color="000000"/>
              <w:right w:val="single" w:sz="8" w:space="0" w:color="000000"/>
            </w:tcBorders>
            <w:shd w:val="clear" w:color="000000" w:fill="FFFFFF"/>
            <w:vAlign w:val="bottom"/>
            <w:hideMark/>
          </w:tcPr>
          <w:p w14:paraId="102C0533"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03D01FCA" w14:textId="19C1E9A2"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62604CF1" w14:textId="77777777" w:rsidR="00A4021A" w:rsidRPr="002D4B10" w:rsidRDefault="00A4021A" w:rsidP="00C50FCE">
            <w:pPr>
              <w:jc w:val="right"/>
              <w:rPr>
                <w:color w:val="000000"/>
              </w:rPr>
            </w:pPr>
          </w:p>
        </w:tc>
      </w:tr>
      <w:tr w:rsidR="00A4021A" w:rsidRPr="004549BF" w14:paraId="2243FCEC"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B6F47AE" w14:textId="699B7821" w:rsidR="00A4021A" w:rsidRPr="002D4B10" w:rsidRDefault="00A4021A" w:rsidP="00C50FCE">
            <w:pPr>
              <w:rPr>
                <w:color w:val="000000"/>
              </w:rPr>
            </w:pPr>
            <w:r>
              <w:rPr>
                <w:color w:val="000000"/>
              </w:rPr>
              <w:t>3</w:t>
            </w:r>
            <w:r w:rsidR="00AC3727">
              <w:rPr>
                <w:color w:val="000000"/>
              </w:rPr>
              <w:t>58</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071DB522" w14:textId="77777777" w:rsidR="00A4021A" w:rsidRPr="002D4B10" w:rsidRDefault="00A4021A" w:rsidP="00C50FCE">
            <w:pPr>
              <w:rPr>
                <w:color w:val="000000"/>
              </w:rPr>
            </w:pPr>
            <w:r>
              <w:rPr>
                <w:color w:val="000000"/>
              </w:rPr>
              <w:t>KABEL SIECIOWY RJ45 FTP CAT.6 Z ZABEZPIECZENIEM MCAD, DŁ. 0,5 M SZARY</w:t>
            </w:r>
          </w:p>
        </w:tc>
        <w:tc>
          <w:tcPr>
            <w:tcW w:w="975" w:type="dxa"/>
            <w:tcBorders>
              <w:top w:val="nil"/>
              <w:left w:val="nil"/>
              <w:bottom w:val="single" w:sz="8" w:space="0" w:color="000000"/>
              <w:right w:val="single" w:sz="8" w:space="0" w:color="000000"/>
            </w:tcBorders>
            <w:shd w:val="clear" w:color="000000" w:fill="FFFFFF"/>
            <w:vAlign w:val="bottom"/>
            <w:hideMark/>
          </w:tcPr>
          <w:p w14:paraId="19BA8171"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23048659" w14:textId="2F33BC51"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FA2C3F1" w14:textId="77777777" w:rsidR="00A4021A" w:rsidRPr="002D4B10" w:rsidRDefault="00A4021A" w:rsidP="00C50FCE">
            <w:pPr>
              <w:jc w:val="right"/>
              <w:rPr>
                <w:color w:val="000000"/>
              </w:rPr>
            </w:pPr>
          </w:p>
        </w:tc>
      </w:tr>
      <w:tr w:rsidR="00A4021A" w:rsidRPr="004549BF" w14:paraId="176D8FEF"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54AB3B1" w14:textId="6E6435A7" w:rsidR="00A4021A" w:rsidRPr="002D4B10" w:rsidRDefault="00A4021A" w:rsidP="00C50FCE">
            <w:pPr>
              <w:rPr>
                <w:color w:val="000000"/>
              </w:rPr>
            </w:pPr>
            <w:r>
              <w:rPr>
                <w:color w:val="000000"/>
              </w:rPr>
              <w:t>3</w:t>
            </w:r>
            <w:r w:rsidR="00AC3727">
              <w:rPr>
                <w:color w:val="000000"/>
              </w:rPr>
              <w:t>59</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3DDC4B7E" w14:textId="77777777" w:rsidR="00A4021A" w:rsidRPr="002D4B10" w:rsidRDefault="00A4021A" w:rsidP="00C50FCE">
            <w:pPr>
              <w:rPr>
                <w:color w:val="000000"/>
              </w:rPr>
            </w:pPr>
            <w:r>
              <w:rPr>
                <w:color w:val="000000"/>
              </w:rPr>
              <w:t>KABEL SIECIOWY RJ45 FTP CAT.6 Z ZABEZPIECZENIEM MCAD, DŁ. 1 M CZERWONY</w:t>
            </w:r>
          </w:p>
        </w:tc>
        <w:tc>
          <w:tcPr>
            <w:tcW w:w="975" w:type="dxa"/>
            <w:tcBorders>
              <w:top w:val="nil"/>
              <w:left w:val="nil"/>
              <w:bottom w:val="single" w:sz="8" w:space="0" w:color="000000"/>
              <w:right w:val="single" w:sz="8" w:space="0" w:color="000000"/>
            </w:tcBorders>
            <w:shd w:val="clear" w:color="000000" w:fill="FFFFFF"/>
            <w:vAlign w:val="bottom"/>
            <w:hideMark/>
          </w:tcPr>
          <w:p w14:paraId="4748F179"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54647A7C" w14:textId="2C09FF8F"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2DBBC47C" w14:textId="77777777" w:rsidR="00A4021A" w:rsidRPr="002D4B10" w:rsidRDefault="00A4021A" w:rsidP="00C50FCE">
            <w:pPr>
              <w:jc w:val="right"/>
              <w:rPr>
                <w:color w:val="000000"/>
              </w:rPr>
            </w:pPr>
          </w:p>
        </w:tc>
      </w:tr>
      <w:tr w:rsidR="00A4021A" w:rsidRPr="004549BF" w14:paraId="6A4D7955"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13770DB" w14:textId="4B6F98B3" w:rsidR="00A4021A" w:rsidRPr="002D4B10" w:rsidRDefault="00A4021A" w:rsidP="00C50FCE">
            <w:pPr>
              <w:rPr>
                <w:color w:val="000000"/>
              </w:rPr>
            </w:pPr>
            <w:r>
              <w:rPr>
                <w:color w:val="000000"/>
              </w:rPr>
              <w:t>36</w:t>
            </w:r>
            <w:r w:rsidR="00AC3727">
              <w:rPr>
                <w:color w:val="000000"/>
              </w:rPr>
              <w:t>0</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26F161C5" w14:textId="77777777" w:rsidR="00A4021A" w:rsidRPr="002D4B10" w:rsidRDefault="00A4021A" w:rsidP="00C50FCE">
            <w:pPr>
              <w:rPr>
                <w:color w:val="000000"/>
              </w:rPr>
            </w:pPr>
            <w:r>
              <w:rPr>
                <w:color w:val="000000"/>
              </w:rPr>
              <w:t>KABEL SIECIOWY RJ45 FTP CAT.6 Z ZABEZPIECZENIEM MCAD, DŁ. 1 M ŻÓŁTY</w:t>
            </w:r>
          </w:p>
        </w:tc>
        <w:tc>
          <w:tcPr>
            <w:tcW w:w="975" w:type="dxa"/>
            <w:tcBorders>
              <w:top w:val="nil"/>
              <w:left w:val="nil"/>
              <w:bottom w:val="single" w:sz="8" w:space="0" w:color="000000"/>
              <w:right w:val="single" w:sz="8" w:space="0" w:color="000000"/>
            </w:tcBorders>
            <w:shd w:val="clear" w:color="000000" w:fill="FFFFFF"/>
            <w:vAlign w:val="bottom"/>
            <w:hideMark/>
          </w:tcPr>
          <w:p w14:paraId="15407EBD"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664AC6AA" w14:textId="43B813E2"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DB455D3" w14:textId="77777777" w:rsidR="00A4021A" w:rsidRPr="002D4B10" w:rsidRDefault="00A4021A" w:rsidP="00C50FCE">
            <w:pPr>
              <w:jc w:val="right"/>
              <w:rPr>
                <w:color w:val="000000"/>
              </w:rPr>
            </w:pPr>
          </w:p>
        </w:tc>
      </w:tr>
      <w:tr w:rsidR="00A4021A" w:rsidRPr="004549BF" w14:paraId="22002732"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934B17C" w14:textId="603E1E1B" w:rsidR="00A4021A" w:rsidRPr="002D4B10" w:rsidRDefault="00A4021A" w:rsidP="00C50FCE">
            <w:pPr>
              <w:rPr>
                <w:color w:val="000000"/>
              </w:rPr>
            </w:pPr>
            <w:r>
              <w:rPr>
                <w:color w:val="000000"/>
              </w:rPr>
              <w:t>36</w:t>
            </w:r>
            <w:r w:rsidR="00AC3727">
              <w:rPr>
                <w:color w:val="000000"/>
              </w:rPr>
              <w:t>1</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3589A256" w14:textId="77777777" w:rsidR="00A4021A" w:rsidRPr="002D4B10" w:rsidRDefault="00A4021A" w:rsidP="00C50FCE">
            <w:pPr>
              <w:rPr>
                <w:color w:val="000000"/>
              </w:rPr>
            </w:pPr>
            <w:r>
              <w:rPr>
                <w:color w:val="000000"/>
              </w:rPr>
              <w:t>KABEL SIECIOWY RJ45 FTP CAT.6 Z ZABEZPIECZENIEM MCAD, DŁ. 1 M SZARY</w:t>
            </w:r>
          </w:p>
        </w:tc>
        <w:tc>
          <w:tcPr>
            <w:tcW w:w="975" w:type="dxa"/>
            <w:tcBorders>
              <w:top w:val="nil"/>
              <w:left w:val="nil"/>
              <w:bottom w:val="single" w:sz="8" w:space="0" w:color="000000"/>
              <w:right w:val="single" w:sz="8" w:space="0" w:color="000000"/>
            </w:tcBorders>
            <w:shd w:val="clear" w:color="000000" w:fill="FFFFFF"/>
            <w:vAlign w:val="bottom"/>
            <w:hideMark/>
          </w:tcPr>
          <w:p w14:paraId="7C25913C"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48419C63" w14:textId="271B29A8"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181969E5" w14:textId="77777777" w:rsidR="00A4021A" w:rsidRPr="002D4B10" w:rsidRDefault="00A4021A" w:rsidP="00C50FCE">
            <w:pPr>
              <w:jc w:val="right"/>
              <w:rPr>
                <w:color w:val="000000"/>
              </w:rPr>
            </w:pPr>
          </w:p>
        </w:tc>
      </w:tr>
      <w:tr w:rsidR="00A4021A" w:rsidRPr="004549BF" w14:paraId="2BDC44D9"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AEC7B0F" w14:textId="43A234EA" w:rsidR="00A4021A" w:rsidRPr="002D4B10" w:rsidRDefault="00A4021A" w:rsidP="00C50FCE">
            <w:pPr>
              <w:rPr>
                <w:color w:val="000000"/>
              </w:rPr>
            </w:pPr>
            <w:r>
              <w:rPr>
                <w:color w:val="000000"/>
              </w:rPr>
              <w:t>36</w:t>
            </w:r>
            <w:r w:rsidR="00AC3727">
              <w:rPr>
                <w:color w:val="000000"/>
              </w:rPr>
              <w:t>2</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5D39DCBE" w14:textId="77777777" w:rsidR="00A4021A" w:rsidRPr="002D4B10" w:rsidRDefault="00A4021A" w:rsidP="00C50FCE">
            <w:pPr>
              <w:rPr>
                <w:color w:val="000000"/>
              </w:rPr>
            </w:pPr>
            <w:r>
              <w:rPr>
                <w:color w:val="000000"/>
              </w:rPr>
              <w:t>KABEL SIECIOWY RJ45 FTP CAT.6 Z ZABEZPIECZENIEM MCAD, DŁ. 2 M CZERWONY</w:t>
            </w:r>
          </w:p>
        </w:tc>
        <w:tc>
          <w:tcPr>
            <w:tcW w:w="975" w:type="dxa"/>
            <w:tcBorders>
              <w:top w:val="nil"/>
              <w:left w:val="nil"/>
              <w:bottom w:val="single" w:sz="8" w:space="0" w:color="000000"/>
              <w:right w:val="single" w:sz="8" w:space="0" w:color="000000"/>
            </w:tcBorders>
            <w:shd w:val="clear" w:color="000000" w:fill="FFFFFF"/>
            <w:vAlign w:val="bottom"/>
            <w:hideMark/>
          </w:tcPr>
          <w:p w14:paraId="0FD64D41"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2B5E5D21" w14:textId="75411E44"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5E277C66" w14:textId="77777777" w:rsidR="00A4021A" w:rsidRPr="002D4B10" w:rsidRDefault="00A4021A" w:rsidP="00C50FCE">
            <w:pPr>
              <w:jc w:val="right"/>
              <w:rPr>
                <w:color w:val="000000"/>
              </w:rPr>
            </w:pPr>
          </w:p>
        </w:tc>
      </w:tr>
      <w:tr w:rsidR="00A4021A" w:rsidRPr="004549BF" w14:paraId="13DE6615"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C4A12F9" w14:textId="3D35E1D8" w:rsidR="00A4021A" w:rsidRPr="002D4B10" w:rsidRDefault="00A4021A" w:rsidP="00C50FCE">
            <w:pPr>
              <w:rPr>
                <w:color w:val="000000"/>
              </w:rPr>
            </w:pPr>
            <w:r>
              <w:rPr>
                <w:color w:val="000000"/>
              </w:rPr>
              <w:t>36</w:t>
            </w:r>
            <w:r w:rsidR="00AC3727">
              <w:rPr>
                <w:color w:val="000000"/>
              </w:rPr>
              <w:t>3</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00C6A1A5" w14:textId="77777777" w:rsidR="00A4021A" w:rsidRPr="002D4B10" w:rsidRDefault="00A4021A" w:rsidP="00C50FCE">
            <w:pPr>
              <w:rPr>
                <w:color w:val="000000"/>
              </w:rPr>
            </w:pPr>
            <w:r>
              <w:rPr>
                <w:color w:val="000000"/>
              </w:rPr>
              <w:t>KABEL SIECIOWY RJ45 FTP CAT.6 Z ZABEZPIECZENIEM MCAD, DŁ. 2 M ŻÓŁTY</w:t>
            </w:r>
          </w:p>
        </w:tc>
        <w:tc>
          <w:tcPr>
            <w:tcW w:w="975" w:type="dxa"/>
            <w:tcBorders>
              <w:top w:val="nil"/>
              <w:left w:val="nil"/>
              <w:bottom w:val="single" w:sz="8" w:space="0" w:color="000000"/>
              <w:right w:val="single" w:sz="8" w:space="0" w:color="000000"/>
            </w:tcBorders>
            <w:shd w:val="clear" w:color="000000" w:fill="FFFFFF"/>
            <w:vAlign w:val="bottom"/>
            <w:hideMark/>
          </w:tcPr>
          <w:p w14:paraId="5F33D97B"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632B39C5" w14:textId="69CBCAF9"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0C542A10" w14:textId="77777777" w:rsidR="00A4021A" w:rsidRPr="002D4B10" w:rsidRDefault="00A4021A" w:rsidP="00C50FCE">
            <w:pPr>
              <w:jc w:val="right"/>
              <w:rPr>
                <w:color w:val="000000"/>
              </w:rPr>
            </w:pPr>
          </w:p>
        </w:tc>
      </w:tr>
      <w:tr w:rsidR="00A4021A" w:rsidRPr="004549BF" w14:paraId="67D43FB5"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5FEE4EE" w14:textId="649A1C61" w:rsidR="00A4021A" w:rsidRPr="002D4B10" w:rsidRDefault="00A4021A" w:rsidP="00C50FCE">
            <w:pPr>
              <w:rPr>
                <w:color w:val="000000"/>
              </w:rPr>
            </w:pPr>
            <w:r>
              <w:rPr>
                <w:color w:val="000000"/>
              </w:rPr>
              <w:t>36</w:t>
            </w:r>
            <w:r w:rsidR="00AC3727">
              <w:rPr>
                <w:color w:val="000000"/>
              </w:rPr>
              <w:t>4</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2EA16C3B" w14:textId="77777777" w:rsidR="00A4021A" w:rsidRPr="002D4B10" w:rsidRDefault="00A4021A" w:rsidP="00C50FCE">
            <w:pPr>
              <w:rPr>
                <w:color w:val="000000"/>
              </w:rPr>
            </w:pPr>
            <w:r>
              <w:rPr>
                <w:color w:val="000000"/>
              </w:rPr>
              <w:t>KABEL SIECIOWY RJ45 FTP CAT.6 Z ZABEZPIECZENIEM MCAD, DŁ. 2 M SZARY</w:t>
            </w:r>
          </w:p>
        </w:tc>
        <w:tc>
          <w:tcPr>
            <w:tcW w:w="975" w:type="dxa"/>
            <w:tcBorders>
              <w:top w:val="nil"/>
              <w:left w:val="nil"/>
              <w:bottom w:val="single" w:sz="8" w:space="0" w:color="000000"/>
              <w:right w:val="single" w:sz="8" w:space="0" w:color="000000"/>
            </w:tcBorders>
            <w:shd w:val="clear" w:color="000000" w:fill="FFFFFF"/>
            <w:vAlign w:val="bottom"/>
            <w:hideMark/>
          </w:tcPr>
          <w:p w14:paraId="01C1F13F"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0850C140" w14:textId="2D6E4638"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1D12730B" w14:textId="77777777" w:rsidR="00A4021A" w:rsidRPr="002D4B10" w:rsidRDefault="00A4021A" w:rsidP="00C50FCE">
            <w:pPr>
              <w:jc w:val="right"/>
              <w:rPr>
                <w:color w:val="000000"/>
              </w:rPr>
            </w:pPr>
          </w:p>
        </w:tc>
      </w:tr>
      <w:tr w:rsidR="00A4021A" w:rsidRPr="004549BF" w14:paraId="47F04921"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49CE1B9" w14:textId="30DBB056" w:rsidR="00A4021A" w:rsidRPr="002D4B10" w:rsidRDefault="00A4021A" w:rsidP="00C50FCE">
            <w:pPr>
              <w:rPr>
                <w:color w:val="000000"/>
              </w:rPr>
            </w:pPr>
            <w:r>
              <w:rPr>
                <w:color w:val="000000"/>
              </w:rPr>
              <w:t>36</w:t>
            </w:r>
            <w:r w:rsidR="00AC3727">
              <w:rPr>
                <w:color w:val="000000"/>
              </w:rPr>
              <w:t>5</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218C6BFF" w14:textId="77777777" w:rsidR="00A4021A" w:rsidRPr="002D4B10" w:rsidRDefault="00A4021A" w:rsidP="00C50FCE">
            <w:pPr>
              <w:rPr>
                <w:color w:val="000000"/>
              </w:rPr>
            </w:pPr>
            <w:r>
              <w:rPr>
                <w:color w:val="000000"/>
              </w:rPr>
              <w:t>KABEL SIECIOWY RJ45 FTP CAT.6 Z ZABEZPIECZENIEM MCAD, DŁ. 3 M CZERWONY</w:t>
            </w:r>
          </w:p>
        </w:tc>
        <w:tc>
          <w:tcPr>
            <w:tcW w:w="975" w:type="dxa"/>
            <w:tcBorders>
              <w:top w:val="nil"/>
              <w:left w:val="nil"/>
              <w:bottom w:val="single" w:sz="8" w:space="0" w:color="000000"/>
              <w:right w:val="single" w:sz="8" w:space="0" w:color="000000"/>
            </w:tcBorders>
            <w:shd w:val="clear" w:color="000000" w:fill="FFFFFF"/>
            <w:vAlign w:val="bottom"/>
            <w:hideMark/>
          </w:tcPr>
          <w:p w14:paraId="2317DDCB"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65A48B83" w14:textId="09ED60F4"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74890777" w14:textId="77777777" w:rsidR="00A4021A" w:rsidRPr="002D4B10" w:rsidRDefault="00A4021A" w:rsidP="00C50FCE">
            <w:pPr>
              <w:jc w:val="right"/>
              <w:rPr>
                <w:color w:val="000000"/>
              </w:rPr>
            </w:pPr>
          </w:p>
        </w:tc>
      </w:tr>
      <w:tr w:rsidR="00A4021A" w:rsidRPr="004549BF" w14:paraId="76629CF0"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8325C37" w14:textId="239FA7E6" w:rsidR="00A4021A" w:rsidRPr="002D4B10" w:rsidRDefault="00A4021A" w:rsidP="00C50FCE">
            <w:pPr>
              <w:rPr>
                <w:color w:val="000000"/>
              </w:rPr>
            </w:pPr>
            <w:r>
              <w:rPr>
                <w:color w:val="000000"/>
              </w:rPr>
              <w:t>3</w:t>
            </w:r>
            <w:r w:rsidR="00AC5C44">
              <w:rPr>
                <w:color w:val="000000"/>
              </w:rPr>
              <w:t>6</w:t>
            </w:r>
            <w:r w:rsidR="00AC3727">
              <w:rPr>
                <w:color w:val="000000"/>
              </w:rPr>
              <w:t>6</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6F089307" w14:textId="77777777" w:rsidR="00A4021A" w:rsidRPr="002D4B10" w:rsidRDefault="00A4021A" w:rsidP="00C50FCE">
            <w:pPr>
              <w:rPr>
                <w:color w:val="000000"/>
              </w:rPr>
            </w:pPr>
            <w:r>
              <w:rPr>
                <w:color w:val="000000"/>
              </w:rPr>
              <w:t>KABEL SIECIOWY RJ45 FTP CAT.6 Z ZABEZPIECZENIEM MCAD, DŁ. 3 M ŻÓŁTY</w:t>
            </w:r>
          </w:p>
        </w:tc>
        <w:tc>
          <w:tcPr>
            <w:tcW w:w="975" w:type="dxa"/>
            <w:tcBorders>
              <w:top w:val="nil"/>
              <w:left w:val="nil"/>
              <w:bottom w:val="single" w:sz="8" w:space="0" w:color="000000"/>
              <w:right w:val="single" w:sz="8" w:space="0" w:color="000000"/>
            </w:tcBorders>
            <w:shd w:val="clear" w:color="000000" w:fill="FFFFFF"/>
            <w:vAlign w:val="bottom"/>
            <w:hideMark/>
          </w:tcPr>
          <w:p w14:paraId="36FD66B5"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325A0EA3" w14:textId="08A70166" w:rsidR="00A4021A" w:rsidRPr="002D4B10" w:rsidRDefault="00A4021A" w:rsidP="00C50FCE">
            <w:pPr>
              <w:jc w:val="right"/>
              <w:rPr>
                <w:color w:val="000000"/>
              </w:rPr>
            </w:pPr>
          </w:p>
        </w:tc>
        <w:tc>
          <w:tcPr>
            <w:tcW w:w="1488" w:type="dxa"/>
            <w:tcBorders>
              <w:top w:val="nil"/>
              <w:left w:val="nil"/>
              <w:bottom w:val="single" w:sz="8" w:space="0" w:color="000000"/>
              <w:right w:val="single" w:sz="8" w:space="0" w:color="000000"/>
            </w:tcBorders>
            <w:shd w:val="clear" w:color="auto" w:fill="auto"/>
            <w:vAlign w:val="bottom"/>
            <w:hideMark/>
          </w:tcPr>
          <w:p w14:paraId="43F057BC" w14:textId="77777777" w:rsidR="00A4021A" w:rsidRPr="002D4B10" w:rsidRDefault="00A4021A" w:rsidP="00C50FCE">
            <w:pPr>
              <w:jc w:val="right"/>
              <w:rPr>
                <w:color w:val="000000"/>
              </w:rPr>
            </w:pPr>
          </w:p>
        </w:tc>
      </w:tr>
      <w:tr w:rsidR="00A4021A" w:rsidRPr="004549BF" w14:paraId="1A4ABAA0"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02B94A1" w14:textId="4E08EAA4" w:rsidR="00A4021A" w:rsidRPr="002D4B10" w:rsidRDefault="00A4021A" w:rsidP="00C50FCE">
            <w:pPr>
              <w:rPr>
                <w:color w:val="000000"/>
              </w:rPr>
            </w:pPr>
            <w:r>
              <w:rPr>
                <w:color w:val="000000"/>
              </w:rPr>
              <w:t>3</w:t>
            </w:r>
            <w:r w:rsidR="00AC3727">
              <w:rPr>
                <w:color w:val="000000"/>
              </w:rPr>
              <w:t>67</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62F1BEA0" w14:textId="77777777" w:rsidR="00A4021A" w:rsidRPr="002D4B10" w:rsidRDefault="00A4021A" w:rsidP="00C50FCE">
            <w:pPr>
              <w:rPr>
                <w:color w:val="000000"/>
              </w:rPr>
            </w:pPr>
            <w:r>
              <w:rPr>
                <w:color w:val="000000"/>
              </w:rPr>
              <w:t>KABEL SIECIOWY RJ45 FTP CAT.6 Z ZABEZPIECZENIEM MCAD, DŁ. 3 M SZARY</w:t>
            </w:r>
          </w:p>
        </w:tc>
        <w:tc>
          <w:tcPr>
            <w:tcW w:w="975" w:type="dxa"/>
            <w:tcBorders>
              <w:top w:val="nil"/>
              <w:left w:val="nil"/>
              <w:bottom w:val="single" w:sz="8" w:space="0" w:color="000000"/>
              <w:right w:val="single" w:sz="8" w:space="0" w:color="000000"/>
            </w:tcBorders>
            <w:shd w:val="clear" w:color="000000" w:fill="FFFFFF"/>
            <w:vAlign w:val="bottom"/>
            <w:hideMark/>
          </w:tcPr>
          <w:p w14:paraId="6F2AEDAB"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5CECA863" w14:textId="588F3311" w:rsidR="00A4021A" w:rsidRPr="002D4B10" w:rsidRDefault="00A4021A" w:rsidP="00C50FCE">
            <w:pPr>
              <w:jc w:val="right"/>
              <w:rPr>
                <w:color w:val="000000"/>
              </w:rPr>
            </w:pPr>
          </w:p>
        </w:tc>
        <w:tc>
          <w:tcPr>
            <w:tcW w:w="1488" w:type="dxa"/>
            <w:tcBorders>
              <w:top w:val="nil"/>
              <w:left w:val="nil"/>
              <w:bottom w:val="single" w:sz="4" w:space="0" w:color="auto"/>
              <w:right w:val="single" w:sz="8" w:space="0" w:color="auto"/>
            </w:tcBorders>
            <w:shd w:val="clear" w:color="auto" w:fill="auto"/>
            <w:vAlign w:val="bottom"/>
            <w:hideMark/>
          </w:tcPr>
          <w:p w14:paraId="7E04D420" w14:textId="77777777" w:rsidR="00A4021A" w:rsidRPr="002D4B10" w:rsidRDefault="00A4021A" w:rsidP="00C50FCE">
            <w:pPr>
              <w:jc w:val="right"/>
              <w:rPr>
                <w:color w:val="000000"/>
              </w:rPr>
            </w:pPr>
          </w:p>
        </w:tc>
      </w:tr>
      <w:tr w:rsidR="00A4021A" w:rsidRPr="004549BF" w14:paraId="60E8F473"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FE64E49" w14:textId="141C736D" w:rsidR="00A4021A" w:rsidRPr="002D4B10" w:rsidRDefault="00A4021A" w:rsidP="00C50FCE">
            <w:pPr>
              <w:rPr>
                <w:color w:val="000000"/>
              </w:rPr>
            </w:pPr>
            <w:r>
              <w:rPr>
                <w:color w:val="000000"/>
              </w:rPr>
              <w:t>3</w:t>
            </w:r>
            <w:r w:rsidR="00AC3727">
              <w:rPr>
                <w:color w:val="000000"/>
              </w:rPr>
              <w:t>68</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01562F46" w14:textId="77777777" w:rsidR="00A4021A" w:rsidRPr="002D4B10" w:rsidRDefault="00A4021A" w:rsidP="00C50FCE">
            <w:pPr>
              <w:rPr>
                <w:color w:val="000000"/>
              </w:rPr>
            </w:pPr>
            <w:r>
              <w:rPr>
                <w:color w:val="000000"/>
              </w:rPr>
              <w:t>KABEL SIECIOWY RJ45 FTP CAT.6 Z ZABEZPIECZENIEM MCAD, DŁ. 5 M CZERWONY</w:t>
            </w:r>
          </w:p>
        </w:tc>
        <w:tc>
          <w:tcPr>
            <w:tcW w:w="975" w:type="dxa"/>
            <w:tcBorders>
              <w:top w:val="nil"/>
              <w:left w:val="nil"/>
              <w:bottom w:val="single" w:sz="8" w:space="0" w:color="000000"/>
              <w:right w:val="single" w:sz="8" w:space="0" w:color="000000"/>
            </w:tcBorders>
            <w:shd w:val="clear" w:color="000000" w:fill="FFFFFF"/>
            <w:vAlign w:val="bottom"/>
            <w:hideMark/>
          </w:tcPr>
          <w:p w14:paraId="6260415B"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21B8315A" w14:textId="005A446F"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auto" w:fill="auto"/>
            <w:vAlign w:val="bottom"/>
            <w:hideMark/>
          </w:tcPr>
          <w:p w14:paraId="324A2136" w14:textId="77777777" w:rsidR="00A4021A" w:rsidRPr="002D4B10" w:rsidRDefault="00A4021A" w:rsidP="00C50FCE">
            <w:pPr>
              <w:jc w:val="right"/>
              <w:rPr>
                <w:color w:val="000000"/>
              </w:rPr>
            </w:pPr>
          </w:p>
        </w:tc>
      </w:tr>
      <w:tr w:rsidR="00A4021A" w:rsidRPr="004549BF" w14:paraId="79966E06"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3F6C5D4" w14:textId="23A4F362" w:rsidR="00A4021A" w:rsidRPr="002D4B10" w:rsidRDefault="00A4021A" w:rsidP="00C50FCE">
            <w:pPr>
              <w:rPr>
                <w:color w:val="000000"/>
              </w:rPr>
            </w:pPr>
            <w:r>
              <w:rPr>
                <w:color w:val="000000"/>
              </w:rPr>
              <w:t>3</w:t>
            </w:r>
            <w:r w:rsidR="00AC3727">
              <w:rPr>
                <w:color w:val="000000"/>
              </w:rPr>
              <w:t>69</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0D103EFE" w14:textId="77777777" w:rsidR="00A4021A" w:rsidRPr="002D4B10" w:rsidRDefault="00A4021A" w:rsidP="00C50FCE">
            <w:pPr>
              <w:rPr>
                <w:color w:val="000000"/>
              </w:rPr>
            </w:pPr>
            <w:r>
              <w:rPr>
                <w:color w:val="000000"/>
              </w:rPr>
              <w:t>KABEL SIECIOWY RJ45 FTP CAT.6 Z ZABEZPIECZENIEM MCAD, DŁ. 5 M ŻÓŁTY</w:t>
            </w:r>
          </w:p>
        </w:tc>
        <w:tc>
          <w:tcPr>
            <w:tcW w:w="975" w:type="dxa"/>
            <w:tcBorders>
              <w:top w:val="nil"/>
              <w:left w:val="nil"/>
              <w:bottom w:val="single" w:sz="8" w:space="0" w:color="000000"/>
              <w:right w:val="single" w:sz="8" w:space="0" w:color="000000"/>
            </w:tcBorders>
            <w:shd w:val="clear" w:color="000000" w:fill="FFFFFF"/>
            <w:vAlign w:val="bottom"/>
            <w:hideMark/>
          </w:tcPr>
          <w:p w14:paraId="434D5C1B"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09D35CBE" w14:textId="21FFFA24"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auto" w:fill="auto"/>
            <w:vAlign w:val="bottom"/>
            <w:hideMark/>
          </w:tcPr>
          <w:p w14:paraId="0C998BD7" w14:textId="77777777" w:rsidR="00A4021A" w:rsidRPr="002D4B10" w:rsidRDefault="00A4021A" w:rsidP="00C50FCE">
            <w:pPr>
              <w:jc w:val="right"/>
              <w:rPr>
                <w:color w:val="000000"/>
              </w:rPr>
            </w:pPr>
          </w:p>
        </w:tc>
      </w:tr>
      <w:tr w:rsidR="00A4021A" w:rsidRPr="004549BF" w14:paraId="7B4007E6"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B07E1DB" w14:textId="1964677D" w:rsidR="00A4021A" w:rsidRPr="002D4B10" w:rsidRDefault="00A4021A" w:rsidP="00C50FCE">
            <w:pPr>
              <w:rPr>
                <w:color w:val="000000"/>
              </w:rPr>
            </w:pPr>
            <w:r>
              <w:rPr>
                <w:color w:val="000000"/>
              </w:rPr>
              <w:t>37</w:t>
            </w:r>
            <w:r w:rsidR="00AC3727">
              <w:rPr>
                <w:color w:val="000000"/>
              </w:rPr>
              <w:t>0</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187043D6" w14:textId="77777777" w:rsidR="00A4021A" w:rsidRPr="002D4B10" w:rsidRDefault="00A4021A" w:rsidP="00C50FCE">
            <w:pPr>
              <w:rPr>
                <w:color w:val="000000"/>
              </w:rPr>
            </w:pPr>
            <w:r>
              <w:rPr>
                <w:color w:val="000000"/>
              </w:rPr>
              <w:t>KABEL SIECIOWY RJ45 FTP CAT.6 Z ZABEZPIECZENIEM MCAD, DŁ. 5 M SZARY</w:t>
            </w:r>
          </w:p>
        </w:tc>
        <w:tc>
          <w:tcPr>
            <w:tcW w:w="975" w:type="dxa"/>
            <w:tcBorders>
              <w:top w:val="nil"/>
              <w:left w:val="nil"/>
              <w:bottom w:val="single" w:sz="8" w:space="0" w:color="000000"/>
              <w:right w:val="single" w:sz="8" w:space="0" w:color="000000"/>
            </w:tcBorders>
            <w:shd w:val="clear" w:color="000000" w:fill="FFFFFF"/>
            <w:vAlign w:val="bottom"/>
            <w:hideMark/>
          </w:tcPr>
          <w:p w14:paraId="25E721D7"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2F09F851" w14:textId="742C0A2C"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auto" w:fill="auto"/>
            <w:vAlign w:val="bottom"/>
            <w:hideMark/>
          </w:tcPr>
          <w:p w14:paraId="2C8812A5" w14:textId="77777777" w:rsidR="00A4021A" w:rsidRPr="002D4B10" w:rsidRDefault="00A4021A" w:rsidP="00C50FCE">
            <w:pPr>
              <w:jc w:val="right"/>
              <w:rPr>
                <w:color w:val="000000"/>
              </w:rPr>
            </w:pPr>
          </w:p>
        </w:tc>
      </w:tr>
      <w:tr w:rsidR="00A4021A" w:rsidRPr="004549BF" w14:paraId="4FC9D249"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27BF917" w14:textId="08327220" w:rsidR="00A4021A" w:rsidRPr="002D4B10" w:rsidRDefault="00A4021A" w:rsidP="00C50FCE">
            <w:pPr>
              <w:rPr>
                <w:color w:val="000000"/>
              </w:rPr>
            </w:pPr>
            <w:r>
              <w:rPr>
                <w:color w:val="000000"/>
              </w:rPr>
              <w:t>37</w:t>
            </w:r>
            <w:r w:rsidR="00AC3727">
              <w:rPr>
                <w:color w:val="000000"/>
              </w:rPr>
              <w:t>1</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490FCEFB" w14:textId="77777777" w:rsidR="00A4021A" w:rsidRPr="002D4B10" w:rsidRDefault="00A4021A" w:rsidP="00C50FCE">
            <w:pPr>
              <w:rPr>
                <w:color w:val="000000"/>
              </w:rPr>
            </w:pPr>
            <w:r>
              <w:rPr>
                <w:color w:val="000000"/>
              </w:rPr>
              <w:t xml:space="preserve">KABEL SIECIOWY RJ45 FTP CAT.6 Z ZABEZPIECZENIEM MCAD, DŁ. 5 M </w:t>
            </w:r>
            <w:r>
              <w:rPr>
                <w:color w:val="000000"/>
              </w:rPr>
              <w:lastRenderedPageBreak/>
              <w:t>NIEBIESKI</w:t>
            </w:r>
          </w:p>
        </w:tc>
        <w:tc>
          <w:tcPr>
            <w:tcW w:w="975" w:type="dxa"/>
            <w:tcBorders>
              <w:top w:val="nil"/>
              <w:left w:val="nil"/>
              <w:bottom w:val="single" w:sz="8" w:space="0" w:color="000000"/>
              <w:right w:val="single" w:sz="8" w:space="0" w:color="000000"/>
            </w:tcBorders>
            <w:shd w:val="clear" w:color="000000" w:fill="FFFFFF"/>
            <w:vAlign w:val="bottom"/>
            <w:hideMark/>
          </w:tcPr>
          <w:p w14:paraId="7E845509" w14:textId="77777777" w:rsidR="00A4021A" w:rsidRPr="002D4B10" w:rsidRDefault="00A4021A" w:rsidP="00C50FCE">
            <w:pPr>
              <w:jc w:val="right"/>
              <w:rPr>
                <w:color w:val="000000"/>
              </w:rPr>
            </w:pPr>
            <w:r>
              <w:rPr>
                <w:color w:val="000000"/>
              </w:rPr>
              <w:lastRenderedPageBreak/>
              <w:t>10</w:t>
            </w:r>
          </w:p>
        </w:tc>
        <w:tc>
          <w:tcPr>
            <w:tcW w:w="1612" w:type="dxa"/>
            <w:tcBorders>
              <w:top w:val="nil"/>
              <w:left w:val="nil"/>
              <w:bottom w:val="single" w:sz="8" w:space="0" w:color="000000"/>
              <w:right w:val="single" w:sz="8" w:space="0" w:color="000000"/>
            </w:tcBorders>
            <w:shd w:val="clear" w:color="000000" w:fill="FFFFFF"/>
            <w:vAlign w:val="bottom"/>
          </w:tcPr>
          <w:p w14:paraId="35BF4304" w14:textId="72AD1B46"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auto" w:fill="auto"/>
            <w:vAlign w:val="bottom"/>
            <w:hideMark/>
          </w:tcPr>
          <w:p w14:paraId="057AB6F7" w14:textId="77777777" w:rsidR="00A4021A" w:rsidRPr="002D4B10" w:rsidRDefault="00A4021A" w:rsidP="00C50FCE">
            <w:pPr>
              <w:jc w:val="right"/>
              <w:rPr>
                <w:color w:val="000000"/>
              </w:rPr>
            </w:pPr>
          </w:p>
        </w:tc>
      </w:tr>
      <w:tr w:rsidR="00A4021A" w:rsidRPr="004549BF" w14:paraId="3423A466"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C9508F9" w14:textId="43D4EA16" w:rsidR="00A4021A" w:rsidRPr="002D4B10" w:rsidRDefault="00A4021A" w:rsidP="00C50FCE">
            <w:pPr>
              <w:rPr>
                <w:color w:val="000000"/>
              </w:rPr>
            </w:pPr>
            <w:r>
              <w:rPr>
                <w:color w:val="000000"/>
              </w:rPr>
              <w:t>37</w:t>
            </w:r>
            <w:r w:rsidR="00AC3727">
              <w:rPr>
                <w:color w:val="000000"/>
              </w:rPr>
              <w:t>2</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4C85F2C0" w14:textId="77777777" w:rsidR="00A4021A" w:rsidRPr="002D4B10" w:rsidRDefault="00A4021A" w:rsidP="00C50FCE">
            <w:pPr>
              <w:rPr>
                <w:color w:val="000000"/>
              </w:rPr>
            </w:pPr>
            <w:r>
              <w:rPr>
                <w:color w:val="000000"/>
              </w:rPr>
              <w:t>KABEL SIECIOWY RJ45 FTP CAT.6 Z ZABEZPIECZENIEM MCAD, DŁ. 10 M,</w:t>
            </w:r>
          </w:p>
        </w:tc>
        <w:tc>
          <w:tcPr>
            <w:tcW w:w="975" w:type="dxa"/>
            <w:tcBorders>
              <w:top w:val="nil"/>
              <w:left w:val="nil"/>
              <w:bottom w:val="single" w:sz="8" w:space="0" w:color="000000"/>
              <w:right w:val="single" w:sz="8" w:space="0" w:color="000000"/>
            </w:tcBorders>
            <w:shd w:val="clear" w:color="000000" w:fill="FFFFFF"/>
            <w:vAlign w:val="bottom"/>
            <w:hideMark/>
          </w:tcPr>
          <w:p w14:paraId="49BE95BA"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2F82E294" w14:textId="317AD169"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auto" w:fill="auto"/>
            <w:vAlign w:val="bottom"/>
            <w:hideMark/>
          </w:tcPr>
          <w:p w14:paraId="4B3B11B8" w14:textId="77777777" w:rsidR="00A4021A" w:rsidRPr="002D4B10" w:rsidRDefault="00A4021A" w:rsidP="00C50FCE">
            <w:pPr>
              <w:jc w:val="right"/>
              <w:rPr>
                <w:color w:val="000000"/>
              </w:rPr>
            </w:pPr>
          </w:p>
        </w:tc>
      </w:tr>
      <w:tr w:rsidR="00A4021A" w:rsidRPr="004549BF" w14:paraId="3CAD906C"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666ADC0" w14:textId="5C1A4335" w:rsidR="00A4021A" w:rsidRPr="002D4B10" w:rsidRDefault="00A4021A" w:rsidP="00C50FCE">
            <w:pPr>
              <w:rPr>
                <w:color w:val="000000"/>
              </w:rPr>
            </w:pPr>
            <w:r>
              <w:rPr>
                <w:color w:val="000000"/>
              </w:rPr>
              <w:t>37</w:t>
            </w:r>
            <w:r w:rsidR="00AC3727">
              <w:rPr>
                <w:color w:val="000000"/>
              </w:rPr>
              <w:t>3</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3C2490A4" w14:textId="77777777" w:rsidR="00A4021A" w:rsidRPr="002D4B10" w:rsidRDefault="00A4021A" w:rsidP="00C50FCE">
            <w:pPr>
              <w:rPr>
                <w:color w:val="000000"/>
              </w:rPr>
            </w:pPr>
            <w:r>
              <w:rPr>
                <w:color w:val="000000"/>
              </w:rPr>
              <w:t>KABEL C13/C 14 1,8 M</w:t>
            </w:r>
          </w:p>
        </w:tc>
        <w:tc>
          <w:tcPr>
            <w:tcW w:w="975" w:type="dxa"/>
            <w:tcBorders>
              <w:top w:val="nil"/>
              <w:left w:val="nil"/>
              <w:bottom w:val="single" w:sz="8" w:space="0" w:color="000000"/>
              <w:right w:val="single" w:sz="8" w:space="0" w:color="000000"/>
            </w:tcBorders>
            <w:shd w:val="clear" w:color="000000" w:fill="FFFFFF"/>
            <w:vAlign w:val="bottom"/>
            <w:hideMark/>
          </w:tcPr>
          <w:p w14:paraId="61CDC103"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2D727D56" w14:textId="285F445B"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auto" w:fill="auto"/>
            <w:vAlign w:val="bottom"/>
            <w:hideMark/>
          </w:tcPr>
          <w:p w14:paraId="1C3F1FA4" w14:textId="77777777" w:rsidR="00A4021A" w:rsidRPr="002D4B10" w:rsidRDefault="00A4021A" w:rsidP="00C50FCE">
            <w:pPr>
              <w:jc w:val="right"/>
              <w:rPr>
                <w:color w:val="000000"/>
              </w:rPr>
            </w:pPr>
          </w:p>
        </w:tc>
      </w:tr>
      <w:tr w:rsidR="00A4021A" w:rsidRPr="004549BF" w14:paraId="46611AA2"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98A61C3" w14:textId="3BFAA02E" w:rsidR="00A4021A" w:rsidRPr="002D4B10" w:rsidRDefault="00A4021A" w:rsidP="00C50FCE">
            <w:pPr>
              <w:rPr>
                <w:color w:val="000000"/>
              </w:rPr>
            </w:pPr>
            <w:r>
              <w:rPr>
                <w:color w:val="000000"/>
              </w:rPr>
              <w:t>37</w:t>
            </w:r>
            <w:r w:rsidR="00AC3727">
              <w:rPr>
                <w:color w:val="000000"/>
              </w:rPr>
              <w:t>4</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7CD57092" w14:textId="77777777" w:rsidR="00A4021A" w:rsidRPr="002D4B10" w:rsidRDefault="00A4021A" w:rsidP="00C50FCE">
            <w:pPr>
              <w:rPr>
                <w:color w:val="000000"/>
              </w:rPr>
            </w:pPr>
            <w:r>
              <w:rPr>
                <w:color w:val="000000"/>
              </w:rPr>
              <w:t>KABEL C13/C 14 3 M</w:t>
            </w:r>
          </w:p>
        </w:tc>
        <w:tc>
          <w:tcPr>
            <w:tcW w:w="975" w:type="dxa"/>
            <w:tcBorders>
              <w:top w:val="nil"/>
              <w:left w:val="nil"/>
              <w:bottom w:val="single" w:sz="8" w:space="0" w:color="000000"/>
              <w:right w:val="single" w:sz="8" w:space="0" w:color="000000"/>
            </w:tcBorders>
            <w:shd w:val="clear" w:color="000000" w:fill="FFFFFF"/>
            <w:vAlign w:val="bottom"/>
            <w:hideMark/>
          </w:tcPr>
          <w:p w14:paraId="234C7F1C"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48B52891" w14:textId="2602FB8E"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auto" w:fill="auto"/>
            <w:vAlign w:val="bottom"/>
            <w:hideMark/>
          </w:tcPr>
          <w:p w14:paraId="68E222E2" w14:textId="77777777" w:rsidR="00A4021A" w:rsidRPr="002D4B10" w:rsidRDefault="00A4021A" w:rsidP="00C50FCE">
            <w:pPr>
              <w:jc w:val="right"/>
              <w:rPr>
                <w:color w:val="000000"/>
              </w:rPr>
            </w:pPr>
          </w:p>
        </w:tc>
      </w:tr>
      <w:tr w:rsidR="00A4021A" w:rsidRPr="004549BF" w14:paraId="0D7DAADA" w14:textId="77777777" w:rsidTr="00AC3727">
        <w:trPr>
          <w:gridBefore w:val="1"/>
          <w:gridAfter w:val="1"/>
          <w:wBefore w:w="10" w:type="dxa"/>
          <w:wAfter w:w="8" w:type="dxa"/>
          <w:trHeight w:val="5"/>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6478D39" w14:textId="5EEB1E95" w:rsidR="00A4021A" w:rsidRPr="002D4B10" w:rsidRDefault="00A4021A" w:rsidP="00C50FCE">
            <w:pPr>
              <w:rPr>
                <w:color w:val="000000"/>
              </w:rPr>
            </w:pPr>
            <w:r>
              <w:rPr>
                <w:color w:val="000000"/>
              </w:rPr>
              <w:t>37</w:t>
            </w:r>
            <w:r w:rsidR="00AC3727">
              <w:rPr>
                <w:color w:val="000000"/>
              </w:rPr>
              <w:t>5</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52018B6A" w14:textId="77777777" w:rsidR="00A4021A" w:rsidRPr="002D4B10" w:rsidRDefault="00A4021A" w:rsidP="00C50FCE">
            <w:pPr>
              <w:rPr>
                <w:color w:val="000000"/>
              </w:rPr>
            </w:pPr>
            <w:r>
              <w:rPr>
                <w:color w:val="000000"/>
              </w:rPr>
              <w:t>KABEL HDMI 1,5 M</w:t>
            </w:r>
          </w:p>
        </w:tc>
        <w:tc>
          <w:tcPr>
            <w:tcW w:w="975" w:type="dxa"/>
            <w:tcBorders>
              <w:top w:val="nil"/>
              <w:left w:val="nil"/>
              <w:bottom w:val="single" w:sz="8" w:space="0" w:color="000000"/>
              <w:right w:val="single" w:sz="8" w:space="0" w:color="000000"/>
            </w:tcBorders>
            <w:shd w:val="clear" w:color="000000" w:fill="FFFFFF"/>
            <w:vAlign w:val="bottom"/>
            <w:hideMark/>
          </w:tcPr>
          <w:p w14:paraId="204E34D5"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734D8241" w14:textId="579C3C71"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auto" w:fill="auto"/>
            <w:vAlign w:val="bottom"/>
            <w:hideMark/>
          </w:tcPr>
          <w:p w14:paraId="7F8ADE43" w14:textId="77777777" w:rsidR="00A4021A" w:rsidRPr="002D4B10" w:rsidRDefault="00A4021A" w:rsidP="00C50FCE">
            <w:pPr>
              <w:jc w:val="right"/>
              <w:rPr>
                <w:color w:val="000000"/>
              </w:rPr>
            </w:pPr>
          </w:p>
        </w:tc>
      </w:tr>
      <w:tr w:rsidR="00A4021A" w:rsidRPr="004549BF" w14:paraId="56FE6CFD" w14:textId="77777777" w:rsidTr="00AC3727">
        <w:trPr>
          <w:gridBefore w:val="1"/>
          <w:gridAfter w:val="1"/>
          <w:wBefore w:w="10" w:type="dxa"/>
          <w:wAfter w:w="8" w:type="dxa"/>
          <w:trHeight w:val="5"/>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9102013" w14:textId="3183F36F" w:rsidR="00A4021A" w:rsidRPr="002D4B10" w:rsidRDefault="00A4021A" w:rsidP="00C50FCE">
            <w:pPr>
              <w:rPr>
                <w:color w:val="000000"/>
              </w:rPr>
            </w:pPr>
            <w:r>
              <w:rPr>
                <w:color w:val="000000"/>
              </w:rPr>
              <w:t>3</w:t>
            </w:r>
            <w:r w:rsidR="00AC5C44">
              <w:rPr>
                <w:color w:val="000000"/>
              </w:rPr>
              <w:t>7</w:t>
            </w:r>
            <w:r w:rsidR="00AC3727">
              <w:rPr>
                <w:color w:val="000000"/>
              </w:rPr>
              <w:t>6</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6AAB3930" w14:textId="77777777" w:rsidR="00A4021A" w:rsidRPr="002D4B10" w:rsidRDefault="00A4021A" w:rsidP="00C50FCE">
            <w:pPr>
              <w:rPr>
                <w:color w:val="000000"/>
              </w:rPr>
            </w:pPr>
            <w:r>
              <w:rPr>
                <w:color w:val="000000"/>
              </w:rPr>
              <w:t>KABEL HDMI 2 M</w:t>
            </w:r>
          </w:p>
        </w:tc>
        <w:tc>
          <w:tcPr>
            <w:tcW w:w="975" w:type="dxa"/>
            <w:tcBorders>
              <w:top w:val="nil"/>
              <w:left w:val="nil"/>
              <w:bottom w:val="single" w:sz="8" w:space="0" w:color="000000"/>
              <w:right w:val="single" w:sz="8" w:space="0" w:color="000000"/>
            </w:tcBorders>
            <w:shd w:val="clear" w:color="000000" w:fill="FFFFFF"/>
            <w:vAlign w:val="bottom"/>
            <w:hideMark/>
          </w:tcPr>
          <w:p w14:paraId="45BDE0CC"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2065BD57" w14:textId="484B6D9E"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auto" w:fill="auto"/>
            <w:vAlign w:val="bottom"/>
            <w:hideMark/>
          </w:tcPr>
          <w:p w14:paraId="7A1D742A" w14:textId="77777777" w:rsidR="00A4021A" w:rsidRPr="002D4B10" w:rsidRDefault="00A4021A" w:rsidP="00C50FCE">
            <w:pPr>
              <w:jc w:val="right"/>
              <w:rPr>
                <w:color w:val="000000"/>
              </w:rPr>
            </w:pPr>
          </w:p>
        </w:tc>
      </w:tr>
      <w:tr w:rsidR="00A4021A" w:rsidRPr="004549BF" w14:paraId="0F422BE5" w14:textId="77777777" w:rsidTr="00AC3727">
        <w:trPr>
          <w:gridBefore w:val="1"/>
          <w:gridAfter w:val="1"/>
          <w:wBefore w:w="10" w:type="dxa"/>
          <w:wAfter w:w="8" w:type="dxa"/>
          <w:trHeight w:val="5"/>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9A7F7F4" w14:textId="6EC9396E" w:rsidR="00A4021A" w:rsidRPr="002D4B10" w:rsidRDefault="00A4021A" w:rsidP="00C50FCE">
            <w:pPr>
              <w:rPr>
                <w:color w:val="000000"/>
              </w:rPr>
            </w:pPr>
            <w:r>
              <w:rPr>
                <w:color w:val="000000"/>
              </w:rPr>
              <w:t>3</w:t>
            </w:r>
            <w:r w:rsidR="00AC3727">
              <w:rPr>
                <w:color w:val="000000"/>
              </w:rPr>
              <w:t>77</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3BE047DF" w14:textId="77777777" w:rsidR="00A4021A" w:rsidRPr="002D4B10" w:rsidRDefault="00A4021A" w:rsidP="00C50FCE">
            <w:pPr>
              <w:rPr>
                <w:color w:val="000000"/>
              </w:rPr>
            </w:pPr>
            <w:r>
              <w:rPr>
                <w:color w:val="000000"/>
              </w:rPr>
              <w:t>KABEL HDMI 3 M</w:t>
            </w:r>
          </w:p>
        </w:tc>
        <w:tc>
          <w:tcPr>
            <w:tcW w:w="975" w:type="dxa"/>
            <w:tcBorders>
              <w:top w:val="nil"/>
              <w:left w:val="nil"/>
              <w:bottom w:val="single" w:sz="8" w:space="0" w:color="000000"/>
              <w:right w:val="single" w:sz="8" w:space="0" w:color="000000"/>
            </w:tcBorders>
            <w:shd w:val="clear" w:color="000000" w:fill="FFFFFF"/>
            <w:vAlign w:val="bottom"/>
            <w:hideMark/>
          </w:tcPr>
          <w:p w14:paraId="26321626"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6A886500" w14:textId="2AD701A9"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auto" w:fill="auto"/>
            <w:vAlign w:val="bottom"/>
            <w:hideMark/>
          </w:tcPr>
          <w:p w14:paraId="0D97AFDB" w14:textId="77777777" w:rsidR="00A4021A" w:rsidRPr="002D4B10" w:rsidRDefault="00A4021A" w:rsidP="00C50FCE">
            <w:pPr>
              <w:jc w:val="right"/>
              <w:rPr>
                <w:color w:val="000000"/>
              </w:rPr>
            </w:pPr>
          </w:p>
        </w:tc>
      </w:tr>
      <w:tr w:rsidR="00A4021A" w:rsidRPr="004549BF" w14:paraId="748F3A75" w14:textId="77777777" w:rsidTr="00AC3727">
        <w:trPr>
          <w:gridBefore w:val="1"/>
          <w:gridAfter w:val="1"/>
          <w:wBefore w:w="10" w:type="dxa"/>
          <w:wAfter w:w="8" w:type="dxa"/>
          <w:trHeight w:val="5"/>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89AA0AB" w14:textId="34078224" w:rsidR="00A4021A" w:rsidRPr="002D4B10" w:rsidRDefault="00A4021A" w:rsidP="00C50FCE">
            <w:pPr>
              <w:rPr>
                <w:color w:val="000000"/>
              </w:rPr>
            </w:pPr>
            <w:r>
              <w:rPr>
                <w:color w:val="000000"/>
              </w:rPr>
              <w:t>3</w:t>
            </w:r>
            <w:r w:rsidR="00AC3727">
              <w:rPr>
                <w:color w:val="000000"/>
              </w:rPr>
              <w:t>78</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5F12ADF7" w14:textId="77777777" w:rsidR="00A4021A" w:rsidRPr="002D4B10" w:rsidRDefault="00A4021A" w:rsidP="00C50FCE">
            <w:pPr>
              <w:rPr>
                <w:color w:val="000000"/>
              </w:rPr>
            </w:pPr>
            <w:r>
              <w:rPr>
                <w:color w:val="000000"/>
              </w:rPr>
              <w:t>KABEL DVI 1,8 M ŻEŃSKA WTYCZKA</w:t>
            </w:r>
          </w:p>
        </w:tc>
        <w:tc>
          <w:tcPr>
            <w:tcW w:w="975" w:type="dxa"/>
            <w:tcBorders>
              <w:top w:val="nil"/>
              <w:left w:val="nil"/>
              <w:bottom w:val="single" w:sz="8" w:space="0" w:color="000000"/>
              <w:right w:val="single" w:sz="8" w:space="0" w:color="000000"/>
            </w:tcBorders>
            <w:shd w:val="clear" w:color="000000" w:fill="FFFFFF"/>
            <w:vAlign w:val="bottom"/>
            <w:hideMark/>
          </w:tcPr>
          <w:p w14:paraId="6AA8C1A8"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671A3D92" w14:textId="3BC2646C"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auto" w:fill="auto"/>
            <w:vAlign w:val="bottom"/>
            <w:hideMark/>
          </w:tcPr>
          <w:p w14:paraId="74B8E752" w14:textId="77777777" w:rsidR="00A4021A" w:rsidRPr="002D4B10" w:rsidRDefault="00A4021A" w:rsidP="00C50FCE">
            <w:pPr>
              <w:jc w:val="right"/>
              <w:rPr>
                <w:color w:val="000000"/>
              </w:rPr>
            </w:pPr>
          </w:p>
        </w:tc>
      </w:tr>
      <w:tr w:rsidR="00A4021A" w:rsidRPr="004549BF" w14:paraId="785F37B1" w14:textId="77777777" w:rsidTr="00AC3727">
        <w:trPr>
          <w:gridBefore w:val="1"/>
          <w:gridAfter w:val="1"/>
          <w:wBefore w:w="10" w:type="dxa"/>
          <w:wAfter w:w="8" w:type="dxa"/>
          <w:trHeight w:val="5"/>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5C29C81" w14:textId="1C600EEC" w:rsidR="00A4021A" w:rsidRPr="002D4B10" w:rsidRDefault="00A4021A" w:rsidP="00C50FCE">
            <w:pPr>
              <w:rPr>
                <w:color w:val="000000"/>
              </w:rPr>
            </w:pPr>
            <w:r>
              <w:rPr>
                <w:color w:val="000000"/>
              </w:rPr>
              <w:t>3</w:t>
            </w:r>
            <w:r w:rsidR="00AC3727">
              <w:rPr>
                <w:color w:val="000000"/>
              </w:rPr>
              <w:t>79</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05FAE067" w14:textId="77777777" w:rsidR="00A4021A" w:rsidRPr="002D4B10" w:rsidRDefault="00A4021A" w:rsidP="00C50FCE">
            <w:pPr>
              <w:rPr>
                <w:color w:val="000000"/>
              </w:rPr>
            </w:pPr>
            <w:r>
              <w:rPr>
                <w:color w:val="000000"/>
              </w:rPr>
              <w:t>KABEL HDMI 2 M ŻEŃSKA WTYCZKA</w:t>
            </w:r>
          </w:p>
        </w:tc>
        <w:tc>
          <w:tcPr>
            <w:tcW w:w="975" w:type="dxa"/>
            <w:tcBorders>
              <w:top w:val="nil"/>
              <w:left w:val="nil"/>
              <w:bottom w:val="single" w:sz="8" w:space="0" w:color="000000"/>
              <w:right w:val="single" w:sz="8" w:space="0" w:color="000000"/>
            </w:tcBorders>
            <w:shd w:val="clear" w:color="000000" w:fill="FFFFFF"/>
            <w:vAlign w:val="bottom"/>
            <w:hideMark/>
          </w:tcPr>
          <w:p w14:paraId="047F733D"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287497E5" w14:textId="51325EE2"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auto" w:fill="auto"/>
            <w:vAlign w:val="bottom"/>
            <w:hideMark/>
          </w:tcPr>
          <w:p w14:paraId="1BF3F087" w14:textId="77777777" w:rsidR="00A4021A" w:rsidRPr="002D4B10" w:rsidRDefault="00A4021A" w:rsidP="00C50FCE">
            <w:pPr>
              <w:jc w:val="right"/>
              <w:rPr>
                <w:color w:val="000000"/>
              </w:rPr>
            </w:pPr>
          </w:p>
        </w:tc>
      </w:tr>
      <w:tr w:rsidR="00A4021A" w:rsidRPr="004549BF" w14:paraId="28CC4613"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7E87A88" w14:textId="417BD82B" w:rsidR="00A4021A" w:rsidRPr="002D4B10" w:rsidRDefault="00A4021A" w:rsidP="00C50FCE">
            <w:pPr>
              <w:rPr>
                <w:color w:val="000000"/>
              </w:rPr>
            </w:pPr>
            <w:r>
              <w:rPr>
                <w:color w:val="000000"/>
              </w:rPr>
              <w:t>38</w:t>
            </w:r>
            <w:r w:rsidR="00AC3727">
              <w:rPr>
                <w:color w:val="000000"/>
              </w:rPr>
              <w:t>0</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2CB1AFB7" w14:textId="77777777" w:rsidR="00A4021A" w:rsidRPr="002D4B10" w:rsidRDefault="00A4021A" w:rsidP="00C50FCE">
            <w:pPr>
              <w:rPr>
                <w:color w:val="000000"/>
              </w:rPr>
            </w:pPr>
            <w:r>
              <w:rPr>
                <w:color w:val="000000"/>
              </w:rPr>
              <w:t>KABEL HDMI 3 M ŻEŃSKA WTYCZKA</w:t>
            </w:r>
          </w:p>
        </w:tc>
        <w:tc>
          <w:tcPr>
            <w:tcW w:w="975" w:type="dxa"/>
            <w:tcBorders>
              <w:top w:val="nil"/>
              <w:left w:val="nil"/>
              <w:bottom w:val="single" w:sz="8" w:space="0" w:color="000000"/>
              <w:right w:val="single" w:sz="8" w:space="0" w:color="000000"/>
            </w:tcBorders>
            <w:shd w:val="clear" w:color="000000" w:fill="FFFFFF"/>
            <w:vAlign w:val="bottom"/>
            <w:hideMark/>
          </w:tcPr>
          <w:p w14:paraId="37AEC025"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460E1BEA" w14:textId="7B200569"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auto" w:fill="auto"/>
            <w:vAlign w:val="bottom"/>
            <w:hideMark/>
          </w:tcPr>
          <w:p w14:paraId="2651BCFF" w14:textId="77777777" w:rsidR="00A4021A" w:rsidRPr="002D4B10" w:rsidRDefault="00A4021A" w:rsidP="00C50FCE">
            <w:pPr>
              <w:jc w:val="right"/>
              <w:rPr>
                <w:color w:val="000000"/>
              </w:rPr>
            </w:pPr>
          </w:p>
        </w:tc>
      </w:tr>
      <w:tr w:rsidR="00A4021A" w:rsidRPr="004549BF" w14:paraId="3510C1FA"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FA90CA9" w14:textId="502DC992" w:rsidR="00A4021A" w:rsidRPr="002D4B10" w:rsidRDefault="00A4021A" w:rsidP="00C50FCE">
            <w:pPr>
              <w:rPr>
                <w:color w:val="000000"/>
              </w:rPr>
            </w:pPr>
            <w:r>
              <w:rPr>
                <w:color w:val="000000"/>
              </w:rPr>
              <w:t>38</w:t>
            </w:r>
            <w:r w:rsidR="00AC3727">
              <w:rPr>
                <w:color w:val="000000"/>
              </w:rPr>
              <w:t>1</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53578D5B" w14:textId="77777777" w:rsidR="00A4021A" w:rsidRPr="002D4B10" w:rsidRDefault="00A4021A" w:rsidP="00C50FCE">
            <w:pPr>
              <w:rPr>
                <w:color w:val="000000"/>
              </w:rPr>
            </w:pPr>
            <w:r>
              <w:rPr>
                <w:color w:val="000000"/>
              </w:rPr>
              <w:t>KABEL DVI 1,8 M MĘSKA WTYCZKA</w:t>
            </w:r>
          </w:p>
        </w:tc>
        <w:tc>
          <w:tcPr>
            <w:tcW w:w="975" w:type="dxa"/>
            <w:tcBorders>
              <w:top w:val="nil"/>
              <w:left w:val="nil"/>
              <w:bottom w:val="single" w:sz="8" w:space="0" w:color="000000"/>
              <w:right w:val="single" w:sz="8" w:space="0" w:color="000000"/>
            </w:tcBorders>
            <w:shd w:val="clear" w:color="000000" w:fill="FFFFFF"/>
            <w:vAlign w:val="bottom"/>
            <w:hideMark/>
          </w:tcPr>
          <w:p w14:paraId="60D6AD5B"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26C558F9" w14:textId="42F6E4B3"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auto" w:fill="auto"/>
            <w:vAlign w:val="bottom"/>
            <w:hideMark/>
          </w:tcPr>
          <w:p w14:paraId="7BF304EC" w14:textId="77777777" w:rsidR="00A4021A" w:rsidRPr="002D4B10" w:rsidRDefault="00A4021A" w:rsidP="00C50FCE">
            <w:pPr>
              <w:jc w:val="right"/>
              <w:rPr>
                <w:color w:val="000000"/>
              </w:rPr>
            </w:pPr>
          </w:p>
        </w:tc>
      </w:tr>
      <w:tr w:rsidR="00A4021A" w:rsidRPr="004549BF" w14:paraId="6D89977C"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EEE718E" w14:textId="58F912CD" w:rsidR="00A4021A" w:rsidRPr="002D4B10" w:rsidRDefault="00A4021A" w:rsidP="00C50FCE">
            <w:pPr>
              <w:rPr>
                <w:color w:val="000000"/>
              </w:rPr>
            </w:pPr>
            <w:r>
              <w:rPr>
                <w:color w:val="000000"/>
              </w:rPr>
              <w:t>38</w:t>
            </w:r>
            <w:r w:rsidR="00AC3727">
              <w:rPr>
                <w:color w:val="000000"/>
              </w:rPr>
              <w:t>2</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7C873757" w14:textId="77777777" w:rsidR="00A4021A" w:rsidRPr="002D4B10" w:rsidRDefault="00A4021A" w:rsidP="00C50FCE">
            <w:pPr>
              <w:rPr>
                <w:color w:val="000000"/>
              </w:rPr>
            </w:pPr>
            <w:r>
              <w:rPr>
                <w:color w:val="000000"/>
              </w:rPr>
              <w:t>KABEL HDMI 2 M MĘSKA WTYCZKA</w:t>
            </w:r>
          </w:p>
        </w:tc>
        <w:tc>
          <w:tcPr>
            <w:tcW w:w="975" w:type="dxa"/>
            <w:tcBorders>
              <w:top w:val="nil"/>
              <w:left w:val="nil"/>
              <w:bottom w:val="single" w:sz="8" w:space="0" w:color="000000"/>
              <w:right w:val="single" w:sz="8" w:space="0" w:color="000000"/>
            </w:tcBorders>
            <w:shd w:val="clear" w:color="000000" w:fill="FFFFFF"/>
            <w:vAlign w:val="bottom"/>
            <w:hideMark/>
          </w:tcPr>
          <w:p w14:paraId="6A62EDE1"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704CB284" w14:textId="53522A8D"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auto" w:fill="auto"/>
            <w:vAlign w:val="bottom"/>
            <w:hideMark/>
          </w:tcPr>
          <w:p w14:paraId="496973BB" w14:textId="77777777" w:rsidR="00A4021A" w:rsidRPr="002D4B10" w:rsidRDefault="00A4021A" w:rsidP="00C50FCE">
            <w:pPr>
              <w:jc w:val="right"/>
              <w:rPr>
                <w:color w:val="000000"/>
              </w:rPr>
            </w:pPr>
          </w:p>
        </w:tc>
      </w:tr>
      <w:tr w:rsidR="00A4021A" w:rsidRPr="004549BF" w14:paraId="1B5BC0D0"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28565FC" w14:textId="2193CB25" w:rsidR="00A4021A" w:rsidRPr="002D4B10" w:rsidRDefault="00A4021A" w:rsidP="00C50FCE">
            <w:pPr>
              <w:rPr>
                <w:color w:val="000000"/>
              </w:rPr>
            </w:pPr>
            <w:r>
              <w:rPr>
                <w:color w:val="000000"/>
              </w:rPr>
              <w:t>38</w:t>
            </w:r>
            <w:r w:rsidR="00AC3727">
              <w:rPr>
                <w:color w:val="000000"/>
              </w:rPr>
              <w:t>3</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62A64ACA" w14:textId="77777777" w:rsidR="00A4021A" w:rsidRPr="002D4B10" w:rsidRDefault="00A4021A" w:rsidP="00C50FCE">
            <w:pPr>
              <w:rPr>
                <w:color w:val="000000"/>
              </w:rPr>
            </w:pPr>
            <w:r>
              <w:rPr>
                <w:color w:val="000000"/>
              </w:rPr>
              <w:t>KABEL HDMI 3 M MĘSKA WTYCZKA</w:t>
            </w:r>
          </w:p>
        </w:tc>
        <w:tc>
          <w:tcPr>
            <w:tcW w:w="975" w:type="dxa"/>
            <w:tcBorders>
              <w:top w:val="nil"/>
              <w:left w:val="nil"/>
              <w:bottom w:val="single" w:sz="8" w:space="0" w:color="000000"/>
              <w:right w:val="single" w:sz="8" w:space="0" w:color="000000"/>
            </w:tcBorders>
            <w:shd w:val="clear" w:color="000000" w:fill="FFFFFF"/>
            <w:vAlign w:val="bottom"/>
            <w:hideMark/>
          </w:tcPr>
          <w:p w14:paraId="209003D9" w14:textId="77777777" w:rsidR="00A4021A" w:rsidRPr="002D4B10" w:rsidRDefault="00A4021A" w:rsidP="00C50FCE">
            <w:pPr>
              <w:jc w:val="right"/>
              <w:rPr>
                <w:color w:val="000000"/>
              </w:rPr>
            </w:pPr>
            <w:r>
              <w:rPr>
                <w:color w:val="000000"/>
              </w:rPr>
              <w:t>10</w:t>
            </w:r>
          </w:p>
        </w:tc>
        <w:tc>
          <w:tcPr>
            <w:tcW w:w="1612" w:type="dxa"/>
            <w:tcBorders>
              <w:top w:val="nil"/>
              <w:left w:val="nil"/>
              <w:bottom w:val="single" w:sz="8" w:space="0" w:color="000000"/>
              <w:right w:val="single" w:sz="8" w:space="0" w:color="000000"/>
            </w:tcBorders>
            <w:shd w:val="clear" w:color="000000" w:fill="FFFFFF"/>
            <w:vAlign w:val="bottom"/>
          </w:tcPr>
          <w:p w14:paraId="4FF054DA" w14:textId="6D67B263"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auto" w:fill="auto"/>
            <w:vAlign w:val="bottom"/>
            <w:hideMark/>
          </w:tcPr>
          <w:p w14:paraId="51F411CD" w14:textId="77777777" w:rsidR="00A4021A" w:rsidRPr="002D4B10" w:rsidRDefault="00A4021A" w:rsidP="00C50FCE">
            <w:pPr>
              <w:jc w:val="right"/>
              <w:rPr>
                <w:color w:val="000000"/>
              </w:rPr>
            </w:pPr>
          </w:p>
        </w:tc>
      </w:tr>
      <w:tr w:rsidR="00A4021A" w:rsidRPr="004549BF" w14:paraId="2568BA4D"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A00AF26" w14:textId="178E93C9" w:rsidR="00A4021A" w:rsidRPr="002D4B10" w:rsidRDefault="00A4021A" w:rsidP="00C50FCE">
            <w:pPr>
              <w:rPr>
                <w:color w:val="000000"/>
              </w:rPr>
            </w:pPr>
            <w:r>
              <w:rPr>
                <w:color w:val="000000"/>
              </w:rPr>
              <w:t>38</w:t>
            </w:r>
            <w:r w:rsidR="00AC3727">
              <w:rPr>
                <w:color w:val="000000"/>
              </w:rPr>
              <w:t>4</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774C187F" w14:textId="77777777" w:rsidR="00A4021A" w:rsidRPr="002D4B10" w:rsidRDefault="00A4021A" w:rsidP="00C50FCE">
            <w:pPr>
              <w:rPr>
                <w:color w:val="000000"/>
              </w:rPr>
            </w:pPr>
            <w:r>
              <w:rPr>
                <w:color w:val="000000"/>
              </w:rPr>
              <w:t>LISTWA ZABEZPIECZAJĄCA DO KABLI WYKONANA Z GUMY, MOCOWANA DO PODŁOGI ZA POMOCĄ TAŚMY, POSIADAJĄCA OTWÓR W KSZTAŁCIE PROSTOKĄTA O WYMIARACH MIN. 9 X 13 MM, DŁ. 1,8 M</w:t>
            </w:r>
          </w:p>
        </w:tc>
        <w:tc>
          <w:tcPr>
            <w:tcW w:w="975" w:type="dxa"/>
            <w:tcBorders>
              <w:top w:val="nil"/>
              <w:left w:val="nil"/>
              <w:bottom w:val="single" w:sz="8" w:space="0" w:color="000000"/>
              <w:right w:val="single" w:sz="8" w:space="0" w:color="000000"/>
            </w:tcBorders>
            <w:shd w:val="clear" w:color="000000" w:fill="FFFFFF"/>
            <w:vAlign w:val="bottom"/>
            <w:hideMark/>
          </w:tcPr>
          <w:p w14:paraId="3D54BC38" w14:textId="77777777" w:rsidR="00A4021A" w:rsidRPr="002D4B10" w:rsidRDefault="00A4021A" w:rsidP="00C50FCE">
            <w:pPr>
              <w:jc w:val="right"/>
              <w:rPr>
                <w:color w:val="000000"/>
              </w:rPr>
            </w:pPr>
            <w:r>
              <w:rPr>
                <w:color w:val="000000"/>
              </w:rPr>
              <w:t>7</w:t>
            </w:r>
          </w:p>
        </w:tc>
        <w:tc>
          <w:tcPr>
            <w:tcW w:w="1612" w:type="dxa"/>
            <w:tcBorders>
              <w:top w:val="nil"/>
              <w:left w:val="nil"/>
              <w:bottom w:val="single" w:sz="8" w:space="0" w:color="000000"/>
              <w:right w:val="single" w:sz="8" w:space="0" w:color="000000"/>
            </w:tcBorders>
            <w:shd w:val="clear" w:color="000000" w:fill="FFFFFF"/>
            <w:vAlign w:val="bottom"/>
          </w:tcPr>
          <w:p w14:paraId="76C58263" w14:textId="54A4132A"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auto" w:fill="auto"/>
            <w:vAlign w:val="bottom"/>
            <w:hideMark/>
          </w:tcPr>
          <w:p w14:paraId="12280C33" w14:textId="77777777" w:rsidR="00A4021A" w:rsidRPr="002D4B10" w:rsidRDefault="00A4021A" w:rsidP="00C50FCE">
            <w:pPr>
              <w:jc w:val="right"/>
              <w:rPr>
                <w:color w:val="000000"/>
              </w:rPr>
            </w:pPr>
          </w:p>
        </w:tc>
      </w:tr>
      <w:tr w:rsidR="00A4021A" w:rsidRPr="004549BF" w14:paraId="1C13F19E" w14:textId="77777777" w:rsidTr="00AC3727">
        <w:trPr>
          <w:gridBefore w:val="1"/>
          <w:gridAfter w:val="1"/>
          <w:wBefore w:w="10" w:type="dxa"/>
          <w:wAfter w:w="8" w:type="dxa"/>
          <w:trHeight w:val="1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DBFD12C" w14:textId="427818A3" w:rsidR="00A4021A" w:rsidRPr="002D4B10" w:rsidRDefault="00A4021A" w:rsidP="00C50FCE">
            <w:pPr>
              <w:rPr>
                <w:color w:val="000000"/>
              </w:rPr>
            </w:pPr>
            <w:r>
              <w:rPr>
                <w:color w:val="000000"/>
              </w:rPr>
              <w:t>38</w:t>
            </w:r>
            <w:r w:rsidR="00AC3727">
              <w:rPr>
                <w:color w:val="000000"/>
              </w:rPr>
              <w:t>5</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02C85D7B" w14:textId="77777777" w:rsidR="00A4021A" w:rsidRPr="002D4B10" w:rsidRDefault="00A4021A" w:rsidP="00C50FCE">
            <w:pPr>
              <w:rPr>
                <w:color w:val="000000"/>
              </w:rPr>
            </w:pPr>
            <w:r>
              <w:rPr>
                <w:color w:val="000000"/>
              </w:rPr>
              <w:t>OSŁONA NA KABLE WYKONANA Z POLIPROPYLENU, POSIADAJĄCA APLIKATOR UMOŻLIWIAJĄCY UMIESZCZENIE KABLI W OSŁONIE, DŁUGOŚĆ OSŁONY 2-2,5 M, ŚREDNICA 2-3 CM.</w:t>
            </w:r>
          </w:p>
        </w:tc>
        <w:tc>
          <w:tcPr>
            <w:tcW w:w="975" w:type="dxa"/>
            <w:tcBorders>
              <w:top w:val="nil"/>
              <w:left w:val="nil"/>
              <w:bottom w:val="single" w:sz="8" w:space="0" w:color="000000"/>
              <w:right w:val="single" w:sz="8" w:space="0" w:color="000000"/>
            </w:tcBorders>
            <w:shd w:val="clear" w:color="000000" w:fill="FFFFFF"/>
            <w:vAlign w:val="bottom"/>
            <w:hideMark/>
          </w:tcPr>
          <w:p w14:paraId="5BB6D8A7" w14:textId="77777777" w:rsidR="00A4021A" w:rsidRPr="002D4B10" w:rsidRDefault="00A4021A" w:rsidP="00C50FCE">
            <w:pPr>
              <w:jc w:val="right"/>
              <w:rPr>
                <w:color w:val="000000"/>
              </w:rPr>
            </w:pPr>
            <w:r>
              <w:rPr>
                <w:color w:val="000000"/>
              </w:rPr>
              <w:t>7</w:t>
            </w:r>
          </w:p>
        </w:tc>
        <w:tc>
          <w:tcPr>
            <w:tcW w:w="1612" w:type="dxa"/>
            <w:tcBorders>
              <w:top w:val="nil"/>
              <w:left w:val="nil"/>
              <w:bottom w:val="single" w:sz="8" w:space="0" w:color="000000"/>
              <w:right w:val="single" w:sz="8" w:space="0" w:color="000000"/>
            </w:tcBorders>
            <w:shd w:val="clear" w:color="000000" w:fill="FFFFFF"/>
            <w:vAlign w:val="bottom"/>
          </w:tcPr>
          <w:p w14:paraId="10A25584" w14:textId="0C4E8D67"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auto" w:fill="auto"/>
            <w:vAlign w:val="bottom"/>
            <w:hideMark/>
          </w:tcPr>
          <w:p w14:paraId="3EB76113" w14:textId="77777777" w:rsidR="00A4021A" w:rsidRPr="002D4B10" w:rsidRDefault="00A4021A" w:rsidP="00C50FCE">
            <w:pPr>
              <w:jc w:val="right"/>
              <w:rPr>
                <w:color w:val="000000"/>
              </w:rPr>
            </w:pPr>
          </w:p>
        </w:tc>
      </w:tr>
      <w:tr w:rsidR="00A4021A" w:rsidRPr="004549BF" w14:paraId="0592FF8E" w14:textId="77777777" w:rsidTr="00AC3727">
        <w:trPr>
          <w:gridBefore w:val="1"/>
          <w:gridAfter w:val="1"/>
          <w:wBefore w:w="10" w:type="dxa"/>
          <w:wAfter w:w="8" w:type="dxa"/>
          <w:trHeight w:val="78"/>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428FA76" w14:textId="4306C3AC" w:rsidR="00A4021A" w:rsidRPr="002D4B10" w:rsidRDefault="00A4021A" w:rsidP="00C50FCE">
            <w:pPr>
              <w:rPr>
                <w:color w:val="000000"/>
              </w:rPr>
            </w:pPr>
            <w:r>
              <w:rPr>
                <w:color w:val="000000"/>
              </w:rPr>
              <w:t>3</w:t>
            </w:r>
            <w:r w:rsidR="00AC5C44">
              <w:rPr>
                <w:color w:val="000000"/>
              </w:rPr>
              <w:t>8</w:t>
            </w:r>
            <w:r w:rsidR="00AC3727">
              <w:rPr>
                <w:color w:val="000000"/>
              </w:rPr>
              <w:t>6</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731D6651" w14:textId="77777777" w:rsidR="00A4021A" w:rsidRPr="002D4B10" w:rsidRDefault="00A4021A" w:rsidP="00C50FCE">
            <w:pPr>
              <w:rPr>
                <w:color w:val="000000"/>
              </w:rPr>
            </w:pPr>
            <w:r>
              <w:rPr>
                <w:color w:val="000000"/>
              </w:rPr>
              <w:t>OSŁONA NA KABLE WYKONANA Z POLIPROPYLENU, POSIADAJĄCA APLIKATOR UMOŻLIWIAJĄCY UMIESZCZENIE KABLI W OSŁONIE, WYM. 60 X 20 X 750 MM</w:t>
            </w:r>
          </w:p>
        </w:tc>
        <w:tc>
          <w:tcPr>
            <w:tcW w:w="975" w:type="dxa"/>
            <w:tcBorders>
              <w:top w:val="nil"/>
              <w:left w:val="nil"/>
              <w:bottom w:val="single" w:sz="8" w:space="0" w:color="000000"/>
              <w:right w:val="single" w:sz="8" w:space="0" w:color="000000"/>
            </w:tcBorders>
            <w:shd w:val="clear" w:color="000000" w:fill="FFFFFF"/>
            <w:vAlign w:val="bottom"/>
            <w:hideMark/>
          </w:tcPr>
          <w:p w14:paraId="49EB2F61" w14:textId="77777777" w:rsidR="00A4021A" w:rsidRPr="002D4B10" w:rsidRDefault="00A4021A" w:rsidP="00C50FCE">
            <w:pPr>
              <w:jc w:val="right"/>
              <w:rPr>
                <w:color w:val="000000"/>
              </w:rPr>
            </w:pPr>
            <w:r>
              <w:rPr>
                <w:color w:val="000000"/>
              </w:rPr>
              <w:t>7</w:t>
            </w:r>
          </w:p>
        </w:tc>
        <w:tc>
          <w:tcPr>
            <w:tcW w:w="1612" w:type="dxa"/>
            <w:tcBorders>
              <w:top w:val="nil"/>
              <w:left w:val="nil"/>
              <w:bottom w:val="single" w:sz="8" w:space="0" w:color="000000"/>
              <w:right w:val="single" w:sz="8" w:space="0" w:color="000000"/>
            </w:tcBorders>
            <w:shd w:val="clear" w:color="000000" w:fill="FFFFFF"/>
            <w:vAlign w:val="bottom"/>
          </w:tcPr>
          <w:p w14:paraId="5E85831D" w14:textId="7F3E6F12"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auto" w:fill="auto"/>
            <w:vAlign w:val="bottom"/>
            <w:hideMark/>
          </w:tcPr>
          <w:p w14:paraId="4303D86F" w14:textId="77777777" w:rsidR="00A4021A" w:rsidRPr="002D4B10" w:rsidRDefault="00A4021A" w:rsidP="00C50FCE">
            <w:pPr>
              <w:jc w:val="right"/>
              <w:rPr>
                <w:color w:val="000000"/>
              </w:rPr>
            </w:pPr>
          </w:p>
        </w:tc>
      </w:tr>
      <w:tr w:rsidR="00A4021A" w:rsidRPr="004549BF" w14:paraId="06FF6808" w14:textId="77777777" w:rsidTr="00AC3727">
        <w:trPr>
          <w:gridBefore w:val="1"/>
          <w:gridAfter w:val="1"/>
          <w:wBefore w:w="10" w:type="dxa"/>
          <w:wAfter w:w="8" w:type="dxa"/>
          <w:trHeight w:val="58"/>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362AD45" w14:textId="50F97F69" w:rsidR="00A4021A" w:rsidRPr="002D4B10" w:rsidRDefault="00A4021A" w:rsidP="00C50FCE">
            <w:pPr>
              <w:rPr>
                <w:color w:val="000000"/>
              </w:rPr>
            </w:pPr>
            <w:r>
              <w:rPr>
                <w:color w:val="000000"/>
              </w:rPr>
              <w:t>3</w:t>
            </w:r>
            <w:r w:rsidR="00AC3727">
              <w:rPr>
                <w:color w:val="000000"/>
              </w:rPr>
              <w:t>87</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2B9E233C" w14:textId="77777777" w:rsidR="00A4021A" w:rsidRPr="002D4B10" w:rsidRDefault="00A4021A" w:rsidP="00C50FCE">
            <w:pPr>
              <w:rPr>
                <w:color w:val="000000"/>
              </w:rPr>
            </w:pPr>
            <w:r>
              <w:rPr>
                <w:color w:val="000000"/>
              </w:rPr>
              <w:t>RĘKAWICE OCHRONNE, WYKONANE Z POLIETYLENU O ULTRAWYSOKIEJ MASIE CZĄSTECZKOWEJ, NYLONU I SPANDEKSU POWLECZONE POLIURETANEM, OP. 12 PAR, ROZMIAR S/M</w:t>
            </w:r>
          </w:p>
        </w:tc>
        <w:tc>
          <w:tcPr>
            <w:tcW w:w="975" w:type="dxa"/>
            <w:tcBorders>
              <w:top w:val="nil"/>
              <w:left w:val="nil"/>
              <w:bottom w:val="single" w:sz="8" w:space="0" w:color="000000"/>
              <w:right w:val="single" w:sz="8" w:space="0" w:color="000000"/>
            </w:tcBorders>
            <w:shd w:val="clear" w:color="000000" w:fill="FFFFFF"/>
            <w:vAlign w:val="bottom"/>
            <w:hideMark/>
          </w:tcPr>
          <w:p w14:paraId="6CBA6F50" w14:textId="77777777" w:rsidR="00A4021A" w:rsidRPr="002D4B10" w:rsidRDefault="00A4021A" w:rsidP="00C50FCE">
            <w:pPr>
              <w:jc w:val="right"/>
              <w:rPr>
                <w:color w:val="000000"/>
              </w:rPr>
            </w:pPr>
            <w:r>
              <w:rPr>
                <w:color w:val="000000"/>
              </w:rPr>
              <w:t>1</w:t>
            </w:r>
          </w:p>
        </w:tc>
        <w:tc>
          <w:tcPr>
            <w:tcW w:w="1612" w:type="dxa"/>
            <w:tcBorders>
              <w:top w:val="nil"/>
              <w:left w:val="nil"/>
              <w:bottom w:val="single" w:sz="8" w:space="0" w:color="000000"/>
              <w:right w:val="single" w:sz="8" w:space="0" w:color="000000"/>
            </w:tcBorders>
            <w:shd w:val="clear" w:color="000000" w:fill="FFFFFF"/>
            <w:vAlign w:val="bottom"/>
          </w:tcPr>
          <w:p w14:paraId="474D4AF2" w14:textId="15C835C5"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auto" w:fill="auto"/>
            <w:vAlign w:val="bottom"/>
            <w:hideMark/>
          </w:tcPr>
          <w:p w14:paraId="7B40FB8E" w14:textId="77777777" w:rsidR="00A4021A" w:rsidRPr="002D4B10" w:rsidRDefault="00A4021A" w:rsidP="00C50FCE">
            <w:pPr>
              <w:jc w:val="right"/>
              <w:rPr>
                <w:color w:val="000000"/>
              </w:rPr>
            </w:pPr>
          </w:p>
        </w:tc>
      </w:tr>
      <w:tr w:rsidR="00A4021A" w:rsidRPr="004549BF" w14:paraId="7410695B" w14:textId="77777777" w:rsidTr="00AC3727">
        <w:trPr>
          <w:gridBefore w:val="1"/>
          <w:gridAfter w:val="1"/>
          <w:wBefore w:w="10" w:type="dxa"/>
          <w:wAfter w:w="8" w:type="dxa"/>
          <w:trHeight w:val="5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F46AEAF" w14:textId="076B0169" w:rsidR="00A4021A" w:rsidRPr="002D4B10" w:rsidRDefault="00A4021A" w:rsidP="00C50FCE">
            <w:pPr>
              <w:rPr>
                <w:color w:val="000000"/>
              </w:rPr>
            </w:pPr>
            <w:r>
              <w:rPr>
                <w:color w:val="000000"/>
              </w:rPr>
              <w:t>3</w:t>
            </w:r>
            <w:r w:rsidR="00AC3727">
              <w:rPr>
                <w:color w:val="000000"/>
              </w:rPr>
              <w:t>88</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25A836C2" w14:textId="77777777" w:rsidR="00A4021A" w:rsidRPr="002D4B10" w:rsidRDefault="00A4021A" w:rsidP="00C50FCE">
            <w:pPr>
              <w:rPr>
                <w:color w:val="000000"/>
              </w:rPr>
            </w:pPr>
            <w:r>
              <w:rPr>
                <w:color w:val="000000"/>
              </w:rPr>
              <w:t>DRUKARKA ETYKIET DO KOMPUTERÓW PC, WYDRUK ETYKIET W ROZDZIELCZOŚCI 600X300 (DPI), ETYKIETY O SZER. DO 60 MM, AUTOMATYCZNE COFANIE PIERWSZEJ ETYKIETY, FUNKCJA ZWALNIANIA ETYKIET, PORT USB 2.0, MIN. OBSŁUGA 15 ROZMIARÓW ETYKIET (W TYM WYMIENIONE PONIŻEJ ORAZ , OPROGRAMOWANIE W KOMPLECIE)</w:t>
            </w:r>
          </w:p>
        </w:tc>
        <w:tc>
          <w:tcPr>
            <w:tcW w:w="975" w:type="dxa"/>
            <w:tcBorders>
              <w:top w:val="nil"/>
              <w:left w:val="nil"/>
              <w:bottom w:val="single" w:sz="8" w:space="0" w:color="000000"/>
              <w:right w:val="single" w:sz="8" w:space="0" w:color="000000"/>
            </w:tcBorders>
            <w:shd w:val="clear" w:color="000000" w:fill="FFFFFF"/>
            <w:vAlign w:val="bottom"/>
            <w:hideMark/>
          </w:tcPr>
          <w:p w14:paraId="41497962" w14:textId="77777777" w:rsidR="00A4021A" w:rsidRPr="002D4B10" w:rsidRDefault="00A4021A" w:rsidP="00C50FCE">
            <w:pPr>
              <w:jc w:val="right"/>
              <w:rPr>
                <w:color w:val="000000"/>
              </w:rPr>
            </w:pPr>
            <w:r>
              <w:rPr>
                <w:color w:val="000000"/>
              </w:rPr>
              <w:t>2</w:t>
            </w:r>
          </w:p>
        </w:tc>
        <w:tc>
          <w:tcPr>
            <w:tcW w:w="1612" w:type="dxa"/>
            <w:tcBorders>
              <w:top w:val="nil"/>
              <w:left w:val="nil"/>
              <w:bottom w:val="single" w:sz="8" w:space="0" w:color="000000"/>
              <w:right w:val="single" w:sz="8" w:space="0" w:color="000000"/>
            </w:tcBorders>
            <w:shd w:val="clear" w:color="000000" w:fill="FFFFFF"/>
            <w:vAlign w:val="bottom"/>
          </w:tcPr>
          <w:p w14:paraId="3AC27453" w14:textId="33EB55A0"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000000" w:fill="FFFFFF"/>
            <w:vAlign w:val="bottom"/>
            <w:hideMark/>
          </w:tcPr>
          <w:p w14:paraId="50F5782E" w14:textId="77777777" w:rsidR="00A4021A" w:rsidRPr="002D4B10" w:rsidRDefault="00A4021A" w:rsidP="00C50FCE">
            <w:pPr>
              <w:jc w:val="right"/>
              <w:rPr>
                <w:color w:val="000000"/>
              </w:rPr>
            </w:pPr>
          </w:p>
        </w:tc>
      </w:tr>
      <w:tr w:rsidR="00A4021A" w:rsidRPr="004549BF" w14:paraId="4EF84A27" w14:textId="77777777" w:rsidTr="00AC3727">
        <w:trPr>
          <w:gridBefore w:val="1"/>
          <w:gridAfter w:val="1"/>
          <w:wBefore w:w="10" w:type="dxa"/>
          <w:wAfter w:w="8" w:type="dxa"/>
          <w:trHeight w:val="7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4A6B06F" w14:textId="68F63986" w:rsidR="00A4021A" w:rsidRPr="002D4B10" w:rsidRDefault="00A4021A" w:rsidP="00C50FCE">
            <w:pPr>
              <w:rPr>
                <w:color w:val="000000"/>
              </w:rPr>
            </w:pPr>
            <w:r>
              <w:rPr>
                <w:color w:val="000000"/>
              </w:rPr>
              <w:t>3</w:t>
            </w:r>
            <w:r w:rsidR="00AC3727">
              <w:rPr>
                <w:color w:val="000000"/>
              </w:rPr>
              <w:t>89</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79CB6D36" w14:textId="77777777" w:rsidR="00A4021A" w:rsidRPr="002D4B10" w:rsidRDefault="00A4021A" w:rsidP="00C50FCE">
            <w:pPr>
              <w:rPr>
                <w:color w:val="000000"/>
              </w:rPr>
            </w:pPr>
            <w:r>
              <w:rPr>
                <w:color w:val="000000"/>
              </w:rPr>
              <w:t>ETYKIETY ADRESOWE, WYM. ETYKIETY 25X54 MM BIAŁE, OP. 500 SZT.</w:t>
            </w:r>
          </w:p>
        </w:tc>
        <w:tc>
          <w:tcPr>
            <w:tcW w:w="975" w:type="dxa"/>
            <w:tcBorders>
              <w:top w:val="nil"/>
              <w:left w:val="nil"/>
              <w:bottom w:val="single" w:sz="8" w:space="0" w:color="000000"/>
              <w:right w:val="single" w:sz="8" w:space="0" w:color="000000"/>
            </w:tcBorders>
            <w:shd w:val="clear" w:color="000000" w:fill="FFFFFF"/>
            <w:vAlign w:val="bottom"/>
            <w:hideMark/>
          </w:tcPr>
          <w:p w14:paraId="0C29971F" w14:textId="77777777" w:rsidR="00A4021A" w:rsidRPr="002D4B10" w:rsidRDefault="00A4021A" w:rsidP="00C50FCE">
            <w:pPr>
              <w:jc w:val="right"/>
              <w:rPr>
                <w:color w:val="000000"/>
              </w:rPr>
            </w:pPr>
            <w:r>
              <w:rPr>
                <w:color w:val="000000"/>
              </w:rPr>
              <w:t>1</w:t>
            </w:r>
          </w:p>
        </w:tc>
        <w:tc>
          <w:tcPr>
            <w:tcW w:w="1612" w:type="dxa"/>
            <w:tcBorders>
              <w:top w:val="nil"/>
              <w:left w:val="nil"/>
              <w:bottom w:val="single" w:sz="8" w:space="0" w:color="000000"/>
              <w:right w:val="single" w:sz="8" w:space="0" w:color="000000"/>
            </w:tcBorders>
            <w:shd w:val="clear" w:color="000000" w:fill="FFFFFF"/>
            <w:vAlign w:val="bottom"/>
          </w:tcPr>
          <w:p w14:paraId="32974652" w14:textId="579CC53E"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000000" w:fill="FFFFFF"/>
            <w:vAlign w:val="bottom"/>
            <w:hideMark/>
          </w:tcPr>
          <w:p w14:paraId="70718B42" w14:textId="77777777" w:rsidR="00A4021A" w:rsidRPr="002D4B10" w:rsidRDefault="00A4021A" w:rsidP="00C50FCE">
            <w:pPr>
              <w:jc w:val="right"/>
              <w:rPr>
                <w:color w:val="000000"/>
              </w:rPr>
            </w:pPr>
          </w:p>
        </w:tc>
      </w:tr>
      <w:tr w:rsidR="00A4021A" w:rsidRPr="004549BF" w14:paraId="14E966CD" w14:textId="77777777" w:rsidTr="00AC3727">
        <w:trPr>
          <w:gridBefore w:val="1"/>
          <w:gridAfter w:val="1"/>
          <w:wBefore w:w="10" w:type="dxa"/>
          <w:wAfter w:w="8" w:type="dxa"/>
          <w:trHeight w:val="114"/>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64198A8" w14:textId="156ACD9B" w:rsidR="00A4021A" w:rsidRPr="002D4B10" w:rsidRDefault="00A4021A" w:rsidP="00C50FCE">
            <w:pPr>
              <w:rPr>
                <w:color w:val="000000"/>
              </w:rPr>
            </w:pPr>
            <w:r>
              <w:rPr>
                <w:color w:val="000000"/>
              </w:rPr>
              <w:t>39</w:t>
            </w:r>
            <w:r w:rsidR="00AC3727">
              <w:rPr>
                <w:color w:val="000000"/>
              </w:rPr>
              <w:t>0</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3D8A1A61" w14:textId="77777777" w:rsidR="00A4021A" w:rsidRPr="002D4B10" w:rsidRDefault="00A4021A" w:rsidP="00C50FCE">
            <w:pPr>
              <w:rPr>
                <w:color w:val="000000"/>
              </w:rPr>
            </w:pPr>
            <w:r>
              <w:rPr>
                <w:color w:val="000000"/>
              </w:rPr>
              <w:t xml:space="preserve">ETYKIETY UNIWERSALNE, WYM. </w:t>
            </w:r>
            <w:r>
              <w:rPr>
                <w:color w:val="000000"/>
              </w:rPr>
              <w:lastRenderedPageBreak/>
              <w:t>ETYKIETY 32X57 MM BIAŁE, OP. 1000 SZT.</w:t>
            </w:r>
          </w:p>
        </w:tc>
        <w:tc>
          <w:tcPr>
            <w:tcW w:w="975" w:type="dxa"/>
            <w:tcBorders>
              <w:top w:val="nil"/>
              <w:left w:val="nil"/>
              <w:bottom w:val="single" w:sz="8" w:space="0" w:color="000000"/>
              <w:right w:val="single" w:sz="8" w:space="0" w:color="000000"/>
            </w:tcBorders>
            <w:shd w:val="clear" w:color="000000" w:fill="FFFFFF"/>
            <w:vAlign w:val="bottom"/>
            <w:hideMark/>
          </w:tcPr>
          <w:p w14:paraId="7622E1AA" w14:textId="77777777" w:rsidR="00A4021A" w:rsidRPr="002D4B10" w:rsidRDefault="00A4021A" w:rsidP="00C50FCE">
            <w:pPr>
              <w:jc w:val="right"/>
              <w:rPr>
                <w:color w:val="000000"/>
              </w:rPr>
            </w:pPr>
            <w:r>
              <w:rPr>
                <w:color w:val="000000"/>
              </w:rPr>
              <w:lastRenderedPageBreak/>
              <w:t>1</w:t>
            </w:r>
          </w:p>
        </w:tc>
        <w:tc>
          <w:tcPr>
            <w:tcW w:w="1612" w:type="dxa"/>
            <w:tcBorders>
              <w:top w:val="nil"/>
              <w:left w:val="nil"/>
              <w:bottom w:val="single" w:sz="8" w:space="0" w:color="000000"/>
              <w:right w:val="single" w:sz="8" w:space="0" w:color="000000"/>
            </w:tcBorders>
            <w:shd w:val="clear" w:color="000000" w:fill="FFFFFF"/>
            <w:vAlign w:val="bottom"/>
          </w:tcPr>
          <w:p w14:paraId="33381C36" w14:textId="405887B0"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000000" w:fill="FFFFFF"/>
            <w:vAlign w:val="bottom"/>
            <w:hideMark/>
          </w:tcPr>
          <w:p w14:paraId="0A9F1B5D" w14:textId="77777777" w:rsidR="00A4021A" w:rsidRPr="002D4B10" w:rsidRDefault="00A4021A" w:rsidP="00C50FCE">
            <w:pPr>
              <w:jc w:val="right"/>
              <w:rPr>
                <w:color w:val="000000"/>
              </w:rPr>
            </w:pPr>
          </w:p>
        </w:tc>
      </w:tr>
      <w:tr w:rsidR="00A4021A" w:rsidRPr="004549BF" w14:paraId="14E388E7"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91979CC" w14:textId="6D209615" w:rsidR="00A4021A" w:rsidRPr="002D4B10" w:rsidRDefault="00A4021A" w:rsidP="00C50FCE">
            <w:pPr>
              <w:rPr>
                <w:color w:val="000000"/>
              </w:rPr>
            </w:pPr>
            <w:r>
              <w:rPr>
                <w:color w:val="000000"/>
              </w:rPr>
              <w:t>39</w:t>
            </w:r>
            <w:r w:rsidR="00AC3727">
              <w:rPr>
                <w:color w:val="000000"/>
              </w:rPr>
              <w:t>1</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41627135" w14:textId="77777777" w:rsidR="00A4021A" w:rsidRPr="002D4B10" w:rsidRDefault="00A4021A" w:rsidP="00C50FCE">
            <w:pPr>
              <w:rPr>
                <w:color w:val="000000"/>
              </w:rPr>
            </w:pPr>
            <w:r>
              <w:rPr>
                <w:color w:val="000000"/>
              </w:rPr>
              <w:t>ETYKIETY NA IDENTYFIKATORY IMIENNE, WYM. ETYKIETY 41X89 MM BIAŁE, OP. 300 SZT.</w:t>
            </w:r>
          </w:p>
        </w:tc>
        <w:tc>
          <w:tcPr>
            <w:tcW w:w="975" w:type="dxa"/>
            <w:tcBorders>
              <w:top w:val="nil"/>
              <w:left w:val="nil"/>
              <w:bottom w:val="single" w:sz="8" w:space="0" w:color="000000"/>
              <w:right w:val="single" w:sz="8" w:space="0" w:color="000000"/>
            </w:tcBorders>
            <w:shd w:val="clear" w:color="000000" w:fill="FFFFFF"/>
            <w:vAlign w:val="bottom"/>
            <w:hideMark/>
          </w:tcPr>
          <w:p w14:paraId="789DDFE2" w14:textId="77777777" w:rsidR="00A4021A" w:rsidRPr="002D4B10" w:rsidRDefault="00A4021A" w:rsidP="00C50FCE">
            <w:pPr>
              <w:jc w:val="right"/>
              <w:rPr>
                <w:color w:val="000000"/>
              </w:rPr>
            </w:pPr>
            <w:r>
              <w:rPr>
                <w:color w:val="000000"/>
              </w:rPr>
              <w:t>2</w:t>
            </w:r>
          </w:p>
        </w:tc>
        <w:tc>
          <w:tcPr>
            <w:tcW w:w="1612" w:type="dxa"/>
            <w:tcBorders>
              <w:top w:val="nil"/>
              <w:left w:val="nil"/>
              <w:bottom w:val="single" w:sz="8" w:space="0" w:color="000000"/>
              <w:right w:val="single" w:sz="8" w:space="0" w:color="000000"/>
            </w:tcBorders>
            <w:shd w:val="clear" w:color="000000" w:fill="FFFFFF"/>
            <w:vAlign w:val="bottom"/>
          </w:tcPr>
          <w:p w14:paraId="5BA2D4F0" w14:textId="63A04863"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000000" w:fill="FFFFFF"/>
            <w:vAlign w:val="bottom"/>
            <w:hideMark/>
          </w:tcPr>
          <w:p w14:paraId="10CFF480" w14:textId="77777777" w:rsidR="00A4021A" w:rsidRPr="002D4B10" w:rsidRDefault="00A4021A" w:rsidP="00C50FCE">
            <w:pPr>
              <w:jc w:val="right"/>
              <w:rPr>
                <w:color w:val="000000"/>
              </w:rPr>
            </w:pPr>
          </w:p>
        </w:tc>
      </w:tr>
      <w:tr w:rsidR="00A4021A" w:rsidRPr="004549BF" w14:paraId="25F183AF" w14:textId="77777777" w:rsidTr="00AC3727">
        <w:trPr>
          <w:gridBefore w:val="1"/>
          <w:gridAfter w:val="1"/>
          <w:wBefore w:w="10" w:type="dxa"/>
          <w:wAfter w:w="8" w:type="dxa"/>
          <w:trHeight w:val="26"/>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807B472" w14:textId="7897A544" w:rsidR="00A4021A" w:rsidRPr="002D4B10" w:rsidRDefault="00A4021A" w:rsidP="00C50FCE">
            <w:pPr>
              <w:rPr>
                <w:color w:val="000000"/>
              </w:rPr>
            </w:pPr>
            <w:r>
              <w:rPr>
                <w:color w:val="000000"/>
              </w:rPr>
              <w:t>39</w:t>
            </w:r>
            <w:r w:rsidR="00AC3727">
              <w:rPr>
                <w:color w:val="000000"/>
              </w:rPr>
              <w:t>2</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5AA271E6" w14:textId="77777777" w:rsidR="00A4021A" w:rsidRPr="002D4B10" w:rsidRDefault="00A4021A" w:rsidP="00C50FCE">
            <w:pPr>
              <w:rPr>
                <w:color w:val="000000"/>
              </w:rPr>
            </w:pPr>
            <w:r>
              <w:rPr>
                <w:color w:val="000000"/>
              </w:rPr>
              <w:t xml:space="preserve">TAŚMA DO DRUKARKI ETYKIET, WYM. 9 MM, DŁ. 7 M </w:t>
            </w:r>
          </w:p>
        </w:tc>
        <w:tc>
          <w:tcPr>
            <w:tcW w:w="975" w:type="dxa"/>
            <w:tcBorders>
              <w:top w:val="nil"/>
              <w:left w:val="nil"/>
              <w:bottom w:val="single" w:sz="8" w:space="0" w:color="000000"/>
              <w:right w:val="single" w:sz="8" w:space="0" w:color="000000"/>
            </w:tcBorders>
            <w:shd w:val="clear" w:color="000000" w:fill="FFFFFF"/>
            <w:vAlign w:val="bottom"/>
            <w:hideMark/>
          </w:tcPr>
          <w:p w14:paraId="24F86165" w14:textId="77777777" w:rsidR="00A4021A" w:rsidRPr="002D4B10" w:rsidRDefault="00A4021A" w:rsidP="00C50FCE">
            <w:pPr>
              <w:jc w:val="right"/>
              <w:rPr>
                <w:color w:val="000000"/>
              </w:rPr>
            </w:pPr>
            <w:r>
              <w:rPr>
                <w:color w:val="000000"/>
              </w:rPr>
              <w:t>2</w:t>
            </w:r>
          </w:p>
        </w:tc>
        <w:tc>
          <w:tcPr>
            <w:tcW w:w="1612" w:type="dxa"/>
            <w:tcBorders>
              <w:top w:val="nil"/>
              <w:left w:val="nil"/>
              <w:bottom w:val="single" w:sz="8" w:space="0" w:color="000000"/>
              <w:right w:val="single" w:sz="8" w:space="0" w:color="000000"/>
            </w:tcBorders>
            <w:shd w:val="clear" w:color="000000" w:fill="FFFFFF"/>
            <w:vAlign w:val="bottom"/>
          </w:tcPr>
          <w:p w14:paraId="67BD1530" w14:textId="59D541BC"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000000" w:fill="FFFFFF"/>
            <w:vAlign w:val="bottom"/>
            <w:hideMark/>
          </w:tcPr>
          <w:p w14:paraId="5BE2C6CD" w14:textId="77777777" w:rsidR="00A4021A" w:rsidRPr="002D4B10" w:rsidRDefault="00A4021A" w:rsidP="00C50FCE">
            <w:pPr>
              <w:jc w:val="right"/>
              <w:rPr>
                <w:color w:val="000000"/>
              </w:rPr>
            </w:pPr>
          </w:p>
        </w:tc>
      </w:tr>
      <w:tr w:rsidR="00A4021A" w:rsidRPr="004549BF" w14:paraId="24DF5703" w14:textId="77777777" w:rsidTr="00AC3727">
        <w:trPr>
          <w:gridBefore w:val="1"/>
          <w:gridAfter w:val="1"/>
          <w:wBefore w:w="10" w:type="dxa"/>
          <w:wAfter w:w="8" w:type="dxa"/>
          <w:trHeight w:val="32"/>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D55A8EA" w14:textId="0E5147C6" w:rsidR="00A4021A" w:rsidRPr="002D4B10" w:rsidRDefault="00A4021A" w:rsidP="00C50FCE">
            <w:pPr>
              <w:rPr>
                <w:color w:val="000000"/>
              </w:rPr>
            </w:pPr>
            <w:r>
              <w:rPr>
                <w:color w:val="000000"/>
              </w:rPr>
              <w:t>3</w:t>
            </w:r>
            <w:r w:rsidR="00AC3727">
              <w:rPr>
                <w:color w:val="000000"/>
              </w:rPr>
              <w:t>93</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1A3DF8C5" w14:textId="77777777" w:rsidR="00A4021A" w:rsidRPr="002D4B10" w:rsidRDefault="00A4021A" w:rsidP="00C50FCE">
            <w:pPr>
              <w:rPr>
                <w:color w:val="000000"/>
              </w:rPr>
            </w:pPr>
            <w:r>
              <w:rPr>
                <w:color w:val="000000"/>
              </w:rPr>
              <w:t xml:space="preserve">TAŚMA DO DRUKARKI ETYKIET, WYM. 12 MM, DŁ. 7 M </w:t>
            </w:r>
          </w:p>
        </w:tc>
        <w:tc>
          <w:tcPr>
            <w:tcW w:w="975" w:type="dxa"/>
            <w:tcBorders>
              <w:top w:val="nil"/>
              <w:left w:val="nil"/>
              <w:bottom w:val="single" w:sz="8" w:space="0" w:color="000000"/>
              <w:right w:val="single" w:sz="8" w:space="0" w:color="000000"/>
            </w:tcBorders>
            <w:shd w:val="clear" w:color="000000" w:fill="FFFFFF"/>
            <w:vAlign w:val="bottom"/>
            <w:hideMark/>
          </w:tcPr>
          <w:p w14:paraId="567D5649" w14:textId="77777777" w:rsidR="00A4021A" w:rsidRPr="002D4B10" w:rsidRDefault="00A4021A" w:rsidP="00C50FCE">
            <w:pPr>
              <w:jc w:val="right"/>
              <w:rPr>
                <w:color w:val="000000"/>
              </w:rPr>
            </w:pPr>
            <w:r>
              <w:rPr>
                <w:color w:val="000000"/>
              </w:rPr>
              <w:t>132</w:t>
            </w:r>
          </w:p>
        </w:tc>
        <w:tc>
          <w:tcPr>
            <w:tcW w:w="1612" w:type="dxa"/>
            <w:tcBorders>
              <w:top w:val="nil"/>
              <w:left w:val="nil"/>
              <w:bottom w:val="single" w:sz="8" w:space="0" w:color="000000"/>
              <w:right w:val="single" w:sz="8" w:space="0" w:color="000000"/>
            </w:tcBorders>
            <w:shd w:val="clear" w:color="000000" w:fill="FFFFFF"/>
            <w:vAlign w:val="bottom"/>
          </w:tcPr>
          <w:p w14:paraId="21641B9E" w14:textId="09F6941F"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000000" w:fill="FFFFFF"/>
            <w:vAlign w:val="bottom"/>
            <w:hideMark/>
          </w:tcPr>
          <w:p w14:paraId="188441DC" w14:textId="77777777" w:rsidR="00A4021A" w:rsidRPr="002D4B10" w:rsidRDefault="00A4021A" w:rsidP="00C50FCE">
            <w:pPr>
              <w:jc w:val="right"/>
              <w:rPr>
                <w:color w:val="000000"/>
              </w:rPr>
            </w:pPr>
          </w:p>
        </w:tc>
      </w:tr>
      <w:tr w:rsidR="00A4021A" w:rsidRPr="004549BF" w14:paraId="56461824"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719C983" w14:textId="7BDC6931" w:rsidR="00A4021A" w:rsidRPr="002D4B10" w:rsidRDefault="00A4021A" w:rsidP="00C50FCE">
            <w:pPr>
              <w:rPr>
                <w:color w:val="000000"/>
              </w:rPr>
            </w:pPr>
            <w:r>
              <w:rPr>
                <w:color w:val="000000"/>
              </w:rPr>
              <w:t>39</w:t>
            </w:r>
            <w:r w:rsidR="00AC3727">
              <w:rPr>
                <w:color w:val="000000"/>
              </w:rPr>
              <w:t>4</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23545BA4" w14:textId="77777777" w:rsidR="00A4021A" w:rsidRPr="002D4B10" w:rsidRDefault="00A4021A" w:rsidP="00C50FCE">
            <w:pPr>
              <w:rPr>
                <w:color w:val="000000"/>
              </w:rPr>
            </w:pPr>
            <w:r>
              <w:rPr>
                <w:color w:val="000000"/>
              </w:rPr>
              <w:t>ETYKIETY FOLIOWE POLIESTROWE, MATOWE SREBRNE O GRUBOŚCI 51 µm. WYM. 50 X 30 MM, 1000 SZT. NA ROLCE</w:t>
            </w:r>
          </w:p>
        </w:tc>
        <w:tc>
          <w:tcPr>
            <w:tcW w:w="975" w:type="dxa"/>
            <w:tcBorders>
              <w:top w:val="nil"/>
              <w:left w:val="nil"/>
              <w:bottom w:val="single" w:sz="8" w:space="0" w:color="000000"/>
              <w:right w:val="single" w:sz="8" w:space="0" w:color="000000"/>
            </w:tcBorders>
            <w:shd w:val="clear" w:color="000000" w:fill="FFFFFF"/>
            <w:vAlign w:val="bottom"/>
            <w:hideMark/>
          </w:tcPr>
          <w:p w14:paraId="764C6D21" w14:textId="77777777" w:rsidR="00A4021A" w:rsidRPr="002D4B10" w:rsidRDefault="00A4021A" w:rsidP="00C50FCE">
            <w:pPr>
              <w:jc w:val="right"/>
              <w:rPr>
                <w:color w:val="000000"/>
              </w:rPr>
            </w:pPr>
            <w:r>
              <w:rPr>
                <w:color w:val="000000"/>
              </w:rPr>
              <w:t>2</w:t>
            </w:r>
          </w:p>
        </w:tc>
        <w:tc>
          <w:tcPr>
            <w:tcW w:w="1612" w:type="dxa"/>
            <w:tcBorders>
              <w:top w:val="nil"/>
              <w:left w:val="nil"/>
              <w:bottom w:val="single" w:sz="8" w:space="0" w:color="000000"/>
              <w:right w:val="single" w:sz="8" w:space="0" w:color="000000"/>
            </w:tcBorders>
            <w:shd w:val="clear" w:color="000000" w:fill="FFFFFF"/>
            <w:vAlign w:val="bottom"/>
          </w:tcPr>
          <w:p w14:paraId="6D0380EC" w14:textId="4D4A717F"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000000" w:fill="FFFFFF"/>
            <w:vAlign w:val="bottom"/>
            <w:hideMark/>
          </w:tcPr>
          <w:p w14:paraId="3A75DA57" w14:textId="77777777" w:rsidR="00A4021A" w:rsidRPr="002D4B10" w:rsidRDefault="00A4021A" w:rsidP="00C50FCE">
            <w:pPr>
              <w:jc w:val="right"/>
              <w:rPr>
                <w:color w:val="000000"/>
              </w:rPr>
            </w:pPr>
          </w:p>
        </w:tc>
      </w:tr>
      <w:tr w:rsidR="00A4021A" w:rsidRPr="004549BF" w14:paraId="553CC5F0"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A19036E" w14:textId="45C6F01D" w:rsidR="00A4021A" w:rsidRPr="002D4B10" w:rsidRDefault="00A4021A" w:rsidP="00C50FCE">
            <w:pPr>
              <w:rPr>
                <w:color w:val="000000"/>
              </w:rPr>
            </w:pPr>
            <w:r>
              <w:rPr>
                <w:color w:val="000000"/>
              </w:rPr>
              <w:t>39</w:t>
            </w:r>
            <w:r w:rsidR="00AC3727">
              <w:rPr>
                <w:color w:val="000000"/>
              </w:rPr>
              <w:t>5</w:t>
            </w:r>
            <w:r>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0CA57173" w14:textId="77777777" w:rsidR="00A4021A" w:rsidRPr="002D4B10" w:rsidRDefault="00A4021A" w:rsidP="00C50FCE">
            <w:pPr>
              <w:rPr>
                <w:color w:val="000000"/>
              </w:rPr>
            </w:pPr>
            <w:r>
              <w:rPr>
                <w:color w:val="000000"/>
              </w:rPr>
              <w:t>OLEJ DO SMAROWANIA I KONSERWACJI NOŻY NISZCZAREK HSM POJ. 250 ML</w:t>
            </w:r>
          </w:p>
        </w:tc>
        <w:tc>
          <w:tcPr>
            <w:tcW w:w="975" w:type="dxa"/>
            <w:tcBorders>
              <w:top w:val="nil"/>
              <w:left w:val="nil"/>
              <w:bottom w:val="single" w:sz="8" w:space="0" w:color="000000"/>
              <w:right w:val="single" w:sz="8" w:space="0" w:color="000000"/>
            </w:tcBorders>
            <w:shd w:val="clear" w:color="000000" w:fill="FFFFFF"/>
            <w:vAlign w:val="bottom"/>
            <w:hideMark/>
          </w:tcPr>
          <w:p w14:paraId="41FDFE20" w14:textId="77777777" w:rsidR="00A4021A" w:rsidRPr="002D4B10" w:rsidRDefault="00A4021A" w:rsidP="00C50FCE">
            <w:pPr>
              <w:jc w:val="right"/>
              <w:rPr>
                <w:color w:val="000000"/>
              </w:rPr>
            </w:pPr>
            <w:r>
              <w:rPr>
                <w:color w:val="000000"/>
              </w:rPr>
              <w:t>1</w:t>
            </w:r>
          </w:p>
        </w:tc>
        <w:tc>
          <w:tcPr>
            <w:tcW w:w="1612" w:type="dxa"/>
            <w:tcBorders>
              <w:top w:val="nil"/>
              <w:left w:val="nil"/>
              <w:bottom w:val="single" w:sz="8" w:space="0" w:color="000000"/>
              <w:right w:val="single" w:sz="8" w:space="0" w:color="000000"/>
            </w:tcBorders>
            <w:shd w:val="clear" w:color="000000" w:fill="FFFFFF"/>
            <w:vAlign w:val="bottom"/>
          </w:tcPr>
          <w:p w14:paraId="480AF80D" w14:textId="24CAA178"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000000" w:fill="FFFFFF"/>
            <w:vAlign w:val="bottom"/>
            <w:hideMark/>
          </w:tcPr>
          <w:p w14:paraId="67DAF02C" w14:textId="77777777" w:rsidR="00A4021A" w:rsidRPr="002D4B10" w:rsidRDefault="00A4021A" w:rsidP="00C50FCE">
            <w:pPr>
              <w:jc w:val="right"/>
              <w:rPr>
                <w:color w:val="000000"/>
              </w:rPr>
            </w:pPr>
          </w:p>
        </w:tc>
      </w:tr>
      <w:tr w:rsidR="00A4021A" w:rsidRPr="004549BF" w14:paraId="395D8899" w14:textId="77777777" w:rsidTr="00AC3727">
        <w:trPr>
          <w:gridBefore w:val="1"/>
          <w:gridAfter w:val="1"/>
          <w:wBefore w:w="10" w:type="dxa"/>
          <w:wAfter w:w="8" w:type="dxa"/>
          <w:trHeight w:val="38"/>
        </w:trPr>
        <w:tc>
          <w:tcPr>
            <w:tcW w:w="855"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7826EFE" w14:textId="340986FE" w:rsidR="00A4021A" w:rsidRPr="002D4B10" w:rsidRDefault="00AC5C44" w:rsidP="00C50FCE">
            <w:pPr>
              <w:rPr>
                <w:color w:val="000000"/>
              </w:rPr>
            </w:pPr>
            <w:r>
              <w:rPr>
                <w:color w:val="000000"/>
              </w:rPr>
              <w:t>39</w:t>
            </w:r>
            <w:r w:rsidR="00AC3727">
              <w:rPr>
                <w:color w:val="000000"/>
              </w:rPr>
              <w:t>6</w:t>
            </w:r>
            <w:r w:rsidR="00A4021A">
              <w:rPr>
                <w:color w:val="000000"/>
              </w:rPr>
              <w:t>.</w:t>
            </w:r>
          </w:p>
        </w:tc>
        <w:tc>
          <w:tcPr>
            <w:tcW w:w="4157" w:type="dxa"/>
            <w:tcBorders>
              <w:top w:val="nil"/>
              <w:left w:val="nil"/>
              <w:bottom w:val="single" w:sz="8" w:space="0" w:color="000000"/>
              <w:right w:val="single" w:sz="8" w:space="0" w:color="000000"/>
            </w:tcBorders>
            <w:shd w:val="clear" w:color="000000" w:fill="FFFFFF"/>
            <w:vAlign w:val="bottom"/>
            <w:hideMark/>
          </w:tcPr>
          <w:p w14:paraId="01E8C1D8" w14:textId="77777777" w:rsidR="00A4021A" w:rsidRPr="002D4B10" w:rsidRDefault="00A4021A" w:rsidP="00C50FCE">
            <w:pPr>
              <w:rPr>
                <w:color w:val="000000"/>
              </w:rPr>
            </w:pPr>
            <w:r>
              <w:rPr>
                <w:color w:val="000000"/>
              </w:rPr>
              <w:t>OLEJ DO SMAROWANIA I KONSERWACJI NOŻY NISZCZAREK OPUS POJ. 250 ML</w:t>
            </w:r>
          </w:p>
        </w:tc>
        <w:tc>
          <w:tcPr>
            <w:tcW w:w="975" w:type="dxa"/>
            <w:tcBorders>
              <w:top w:val="nil"/>
              <w:left w:val="nil"/>
              <w:bottom w:val="single" w:sz="8" w:space="0" w:color="000000"/>
              <w:right w:val="single" w:sz="8" w:space="0" w:color="000000"/>
            </w:tcBorders>
            <w:shd w:val="clear" w:color="000000" w:fill="FFFFFF"/>
            <w:vAlign w:val="bottom"/>
            <w:hideMark/>
          </w:tcPr>
          <w:p w14:paraId="59613E74" w14:textId="77777777" w:rsidR="00A4021A" w:rsidRPr="002D4B10" w:rsidRDefault="00A4021A" w:rsidP="00C50FCE">
            <w:pPr>
              <w:jc w:val="right"/>
              <w:rPr>
                <w:color w:val="000000"/>
              </w:rPr>
            </w:pPr>
            <w:r>
              <w:rPr>
                <w:color w:val="000000"/>
              </w:rPr>
              <w:t>3</w:t>
            </w:r>
          </w:p>
        </w:tc>
        <w:tc>
          <w:tcPr>
            <w:tcW w:w="1612" w:type="dxa"/>
            <w:tcBorders>
              <w:top w:val="nil"/>
              <w:left w:val="nil"/>
              <w:bottom w:val="single" w:sz="8" w:space="0" w:color="000000"/>
              <w:right w:val="single" w:sz="8" w:space="0" w:color="000000"/>
            </w:tcBorders>
            <w:shd w:val="clear" w:color="000000" w:fill="FFFFFF"/>
            <w:vAlign w:val="bottom"/>
          </w:tcPr>
          <w:p w14:paraId="02A5D0D2" w14:textId="2F704029"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000000" w:fill="FFFFFF"/>
            <w:vAlign w:val="bottom"/>
            <w:hideMark/>
          </w:tcPr>
          <w:p w14:paraId="2E48C941" w14:textId="77777777" w:rsidR="00A4021A" w:rsidRPr="002D4B10" w:rsidRDefault="00A4021A" w:rsidP="00C50FCE">
            <w:pPr>
              <w:jc w:val="right"/>
              <w:rPr>
                <w:color w:val="000000"/>
              </w:rPr>
            </w:pPr>
          </w:p>
        </w:tc>
      </w:tr>
      <w:tr w:rsidR="00A4021A" w:rsidRPr="004549BF" w14:paraId="7780E2EB" w14:textId="77777777" w:rsidTr="00AC3727">
        <w:trPr>
          <w:gridBefore w:val="1"/>
          <w:gridAfter w:val="1"/>
          <w:wBefore w:w="10" w:type="dxa"/>
          <w:wAfter w:w="8" w:type="dxa"/>
          <w:trHeight w:val="122"/>
        </w:trPr>
        <w:tc>
          <w:tcPr>
            <w:tcW w:w="855" w:type="dxa"/>
            <w:gridSpan w:val="2"/>
            <w:tcBorders>
              <w:top w:val="nil"/>
              <w:left w:val="single" w:sz="8" w:space="0" w:color="000000"/>
              <w:bottom w:val="single" w:sz="8" w:space="0" w:color="000000"/>
              <w:right w:val="single" w:sz="8" w:space="0" w:color="000000"/>
            </w:tcBorders>
            <w:shd w:val="clear" w:color="auto" w:fill="auto"/>
            <w:vAlign w:val="bottom"/>
            <w:hideMark/>
          </w:tcPr>
          <w:p w14:paraId="544E3916" w14:textId="7B5B3775" w:rsidR="00A4021A" w:rsidRPr="002D4B10" w:rsidRDefault="00AC3727" w:rsidP="00C50FCE">
            <w:pPr>
              <w:rPr>
                <w:color w:val="000000"/>
              </w:rPr>
            </w:pPr>
            <w:r>
              <w:rPr>
                <w:color w:val="000000"/>
              </w:rPr>
              <w:t>397</w:t>
            </w:r>
            <w:r w:rsidR="00A4021A" w:rsidRPr="002D4B10">
              <w:rPr>
                <w:color w:val="000000"/>
              </w:rPr>
              <w:t>.</w:t>
            </w:r>
          </w:p>
        </w:tc>
        <w:tc>
          <w:tcPr>
            <w:tcW w:w="4157" w:type="dxa"/>
            <w:tcBorders>
              <w:top w:val="nil"/>
              <w:left w:val="nil"/>
              <w:bottom w:val="single" w:sz="8" w:space="0" w:color="000000"/>
              <w:right w:val="single" w:sz="8" w:space="0" w:color="000000"/>
            </w:tcBorders>
            <w:shd w:val="clear" w:color="auto" w:fill="auto"/>
            <w:vAlign w:val="bottom"/>
            <w:hideMark/>
          </w:tcPr>
          <w:p w14:paraId="57F0E339" w14:textId="77777777" w:rsidR="00A4021A" w:rsidRPr="002D4B10" w:rsidRDefault="00A4021A" w:rsidP="00C50FCE">
            <w:pPr>
              <w:rPr>
                <w:color w:val="000000"/>
              </w:rPr>
            </w:pPr>
            <w:r w:rsidRPr="002D4B10">
              <w:rPr>
                <w:color w:val="000000"/>
              </w:rPr>
              <w:t>Przewodowa klawiatura typu QWERTY w klasycznym układzie międzynarodowym, typ klawiatury membranowy, klawiatura o niskim profilu klawiszy typu ultra-</w:t>
            </w:r>
            <w:proofErr w:type="spellStart"/>
            <w:r w:rsidRPr="002D4B10">
              <w:rPr>
                <w:color w:val="000000"/>
              </w:rPr>
              <w:t>flat</w:t>
            </w:r>
            <w:proofErr w:type="spellEnd"/>
            <w:r w:rsidRPr="002D4B10">
              <w:rPr>
                <w:color w:val="000000"/>
              </w:rPr>
              <w:t xml:space="preserve">,  (klawiatura ma być z klawiszami funkcyjnymi F1-F12, wydzielonym blokiem numerycznym, wydzielonym blokiem kursorów, wydzielonym blokiem klawiszy Insert, Home, Del, End, </w:t>
            </w:r>
            <w:proofErr w:type="spellStart"/>
            <w:r w:rsidRPr="002D4B10">
              <w:rPr>
                <w:color w:val="000000"/>
              </w:rPr>
              <w:t>PgUp</w:t>
            </w:r>
            <w:proofErr w:type="spellEnd"/>
            <w:r w:rsidRPr="002D4B10">
              <w:rPr>
                <w:color w:val="000000"/>
              </w:rPr>
              <w:t xml:space="preserve">, </w:t>
            </w:r>
            <w:proofErr w:type="spellStart"/>
            <w:r w:rsidRPr="002D4B10">
              <w:rPr>
                <w:color w:val="000000"/>
              </w:rPr>
              <w:t>PgDn</w:t>
            </w:r>
            <w:proofErr w:type="spellEnd"/>
            <w:r w:rsidRPr="002D4B10">
              <w:rPr>
                <w:color w:val="000000"/>
              </w:rPr>
              <w:t xml:space="preserve">). Kabel USB. </w:t>
            </w:r>
            <w:r w:rsidRPr="002D4B10">
              <w:t>Kolor czarny lub czarno-szary (odcienie  szarości)</w:t>
            </w:r>
            <w:r w:rsidRPr="002D4B10">
              <w:rPr>
                <w:color w:val="000000"/>
              </w:rPr>
              <w:t>..</w:t>
            </w:r>
          </w:p>
        </w:tc>
        <w:tc>
          <w:tcPr>
            <w:tcW w:w="975" w:type="dxa"/>
            <w:tcBorders>
              <w:top w:val="nil"/>
              <w:left w:val="nil"/>
              <w:bottom w:val="single" w:sz="8" w:space="0" w:color="000000"/>
              <w:right w:val="single" w:sz="8" w:space="0" w:color="000000"/>
            </w:tcBorders>
            <w:shd w:val="clear" w:color="auto" w:fill="auto"/>
            <w:vAlign w:val="bottom"/>
            <w:hideMark/>
          </w:tcPr>
          <w:p w14:paraId="4F49E091" w14:textId="31A4C79A" w:rsidR="00A4021A" w:rsidRPr="002D4B10" w:rsidRDefault="00A4021A" w:rsidP="00C50FCE">
            <w:pPr>
              <w:jc w:val="right"/>
              <w:rPr>
                <w:color w:val="000000"/>
              </w:rPr>
            </w:pPr>
            <w:r w:rsidRPr="002D4B10">
              <w:rPr>
                <w:color w:val="000000"/>
              </w:rPr>
              <w:t>15.</w:t>
            </w:r>
          </w:p>
        </w:tc>
        <w:tc>
          <w:tcPr>
            <w:tcW w:w="1612" w:type="dxa"/>
            <w:tcBorders>
              <w:top w:val="nil"/>
              <w:left w:val="nil"/>
              <w:bottom w:val="single" w:sz="8" w:space="0" w:color="000000"/>
              <w:right w:val="single" w:sz="8" w:space="0" w:color="000000"/>
            </w:tcBorders>
            <w:shd w:val="clear" w:color="auto" w:fill="auto"/>
            <w:vAlign w:val="bottom"/>
          </w:tcPr>
          <w:p w14:paraId="6038F2DD" w14:textId="77777777"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000000" w:fill="FFFFFF"/>
            <w:vAlign w:val="bottom"/>
            <w:hideMark/>
          </w:tcPr>
          <w:p w14:paraId="03CA0079" w14:textId="77777777" w:rsidR="00A4021A" w:rsidRPr="002D4B10" w:rsidRDefault="00A4021A" w:rsidP="00C50FCE">
            <w:pPr>
              <w:jc w:val="right"/>
              <w:rPr>
                <w:color w:val="000000"/>
              </w:rPr>
            </w:pPr>
          </w:p>
        </w:tc>
      </w:tr>
      <w:tr w:rsidR="00A4021A" w:rsidRPr="004549BF" w14:paraId="7355DA9F" w14:textId="77777777" w:rsidTr="00AC3727">
        <w:trPr>
          <w:gridBefore w:val="1"/>
          <w:gridAfter w:val="1"/>
          <w:wBefore w:w="10" w:type="dxa"/>
          <w:wAfter w:w="8" w:type="dxa"/>
          <w:trHeight w:val="3383"/>
        </w:trPr>
        <w:tc>
          <w:tcPr>
            <w:tcW w:w="855" w:type="dxa"/>
            <w:gridSpan w:val="2"/>
            <w:tcBorders>
              <w:top w:val="nil"/>
              <w:left w:val="single" w:sz="8" w:space="0" w:color="000000"/>
              <w:bottom w:val="single" w:sz="8" w:space="0" w:color="000000"/>
              <w:right w:val="single" w:sz="8" w:space="0" w:color="000000"/>
            </w:tcBorders>
            <w:shd w:val="clear" w:color="auto" w:fill="auto"/>
            <w:vAlign w:val="bottom"/>
            <w:hideMark/>
          </w:tcPr>
          <w:p w14:paraId="268E3DB8" w14:textId="767C2B1B" w:rsidR="00A4021A" w:rsidRPr="002D4B10" w:rsidRDefault="00AC3727" w:rsidP="00C50FCE">
            <w:pPr>
              <w:rPr>
                <w:color w:val="000000"/>
              </w:rPr>
            </w:pPr>
            <w:r>
              <w:rPr>
                <w:color w:val="000000"/>
              </w:rPr>
              <w:t>398</w:t>
            </w:r>
            <w:r w:rsidR="00A4021A" w:rsidRPr="002D4B10">
              <w:rPr>
                <w:color w:val="000000"/>
              </w:rPr>
              <w:t>.</w:t>
            </w:r>
          </w:p>
        </w:tc>
        <w:tc>
          <w:tcPr>
            <w:tcW w:w="4157" w:type="dxa"/>
            <w:tcBorders>
              <w:top w:val="nil"/>
              <w:left w:val="nil"/>
              <w:bottom w:val="single" w:sz="8" w:space="0" w:color="000000"/>
              <w:right w:val="single" w:sz="8" w:space="0" w:color="000000"/>
            </w:tcBorders>
            <w:shd w:val="clear" w:color="auto" w:fill="auto"/>
            <w:vAlign w:val="bottom"/>
            <w:hideMark/>
          </w:tcPr>
          <w:p w14:paraId="332FCFE1" w14:textId="77777777" w:rsidR="00736FE3" w:rsidRDefault="00A4021A" w:rsidP="00C50FCE">
            <w:pPr>
              <w:rPr>
                <w:color w:val="000000"/>
              </w:rPr>
            </w:pPr>
            <w:r w:rsidRPr="002D4B10">
              <w:rPr>
                <w:color w:val="000000"/>
              </w:rPr>
              <w:t>Bezprzewodowa klawiatura multimedialna. Klawiatura typu QWERTY w klasycznym układzie międzynarodowym, typ klawiatury membranowy, klawiatura o niskim profilu klawiszy typu ultra-</w:t>
            </w:r>
            <w:proofErr w:type="spellStart"/>
            <w:r w:rsidRPr="002D4B10">
              <w:rPr>
                <w:color w:val="000000"/>
              </w:rPr>
              <w:t>flat</w:t>
            </w:r>
            <w:proofErr w:type="spellEnd"/>
            <w:r w:rsidRPr="002D4B10">
              <w:rPr>
                <w:color w:val="000000"/>
              </w:rPr>
              <w:t xml:space="preserve">,  (klawiatura ma być z klawiszami funkcyjnymi F1-F12, wydzielonym blokiem numerycznym, wydzielonym blokiem kursorów, wydzielonym blokiem klawiszy Insert, Home, Del, End, </w:t>
            </w:r>
            <w:proofErr w:type="spellStart"/>
            <w:r w:rsidRPr="002D4B10">
              <w:rPr>
                <w:color w:val="000000"/>
              </w:rPr>
              <w:t>PgUp</w:t>
            </w:r>
            <w:proofErr w:type="spellEnd"/>
            <w:r w:rsidRPr="002D4B10">
              <w:rPr>
                <w:color w:val="000000"/>
              </w:rPr>
              <w:t xml:space="preserve">, </w:t>
            </w:r>
            <w:proofErr w:type="spellStart"/>
            <w:r w:rsidRPr="002D4B10">
              <w:rPr>
                <w:color w:val="000000"/>
              </w:rPr>
              <w:t>PgDn</w:t>
            </w:r>
            <w:proofErr w:type="spellEnd"/>
            <w:r w:rsidRPr="002D4B10">
              <w:rPr>
                <w:color w:val="000000"/>
              </w:rPr>
              <w:t xml:space="preserve">). </w:t>
            </w:r>
          </w:p>
          <w:p w14:paraId="39E2887F" w14:textId="0165A321" w:rsidR="00A4021A" w:rsidRPr="002D4B10" w:rsidRDefault="00A4021A" w:rsidP="00C50FCE">
            <w:pPr>
              <w:rPr>
                <w:color w:val="000000"/>
              </w:rPr>
            </w:pPr>
            <w:r w:rsidRPr="002D4B10">
              <w:t>Kolor czarny lub czarno-szary (odcienie  szarości)</w:t>
            </w:r>
            <w:r w:rsidRPr="002D4B10">
              <w:rPr>
                <w:color w:val="000000"/>
              </w:rPr>
              <w:t>..</w:t>
            </w:r>
          </w:p>
        </w:tc>
        <w:tc>
          <w:tcPr>
            <w:tcW w:w="975" w:type="dxa"/>
            <w:tcBorders>
              <w:top w:val="nil"/>
              <w:left w:val="nil"/>
              <w:bottom w:val="single" w:sz="8" w:space="0" w:color="000000"/>
              <w:right w:val="single" w:sz="8" w:space="0" w:color="000000"/>
            </w:tcBorders>
            <w:shd w:val="clear" w:color="auto" w:fill="auto"/>
            <w:vAlign w:val="bottom"/>
            <w:hideMark/>
          </w:tcPr>
          <w:p w14:paraId="429B4302" w14:textId="670A64AE" w:rsidR="00A4021A" w:rsidRPr="002D4B10" w:rsidRDefault="00A4021A" w:rsidP="00C50FCE">
            <w:pPr>
              <w:jc w:val="right"/>
              <w:rPr>
                <w:color w:val="000000"/>
              </w:rPr>
            </w:pPr>
            <w:r w:rsidRPr="002D4B10">
              <w:rPr>
                <w:color w:val="000000"/>
              </w:rPr>
              <w:t xml:space="preserve">15  </w:t>
            </w:r>
          </w:p>
        </w:tc>
        <w:tc>
          <w:tcPr>
            <w:tcW w:w="1612" w:type="dxa"/>
            <w:tcBorders>
              <w:top w:val="nil"/>
              <w:left w:val="nil"/>
              <w:bottom w:val="single" w:sz="8" w:space="0" w:color="000000"/>
              <w:right w:val="single" w:sz="8" w:space="0" w:color="000000"/>
            </w:tcBorders>
            <w:shd w:val="clear" w:color="auto" w:fill="auto"/>
            <w:vAlign w:val="bottom"/>
            <w:hideMark/>
          </w:tcPr>
          <w:p w14:paraId="59667985" w14:textId="77777777" w:rsidR="00A4021A" w:rsidRPr="002D4B10" w:rsidRDefault="00A4021A" w:rsidP="00C50FCE">
            <w:pPr>
              <w:jc w:val="right"/>
              <w:rPr>
                <w:color w:val="000000"/>
              </w:rPr>
            </w:pPr>
          </w:p>
        </w:tc>
        <w:tc>
          <w:tcPr>
            <w:tcW w:w="1488" w:type="dxa"/>
            <w:tcBorders>
              <w:top w:val="single" w:sz="8" w:space="0" w:color="auto"/>
              <w:left w:val="nil"/>
              <w:bottom w:val="single" w:sz="4" w:space="0" w:color="auto"/>
              <w:right w:val="single" w:sz="8" w:space="0" w:color="auto"/>
            </w:tcBorders>
            <w:shd w:val="clear" w:color="000000" w:fill="FFFFFF"/>
            <w:vAlign w:val="bottom"/>
            <w:hideMark/>
          </w:tcPr>
          <w:p w14:paraId="4B50BC55" w14:textId="77777777" w:rsidR="00A4021A" w:rsidRPr="002D4B10" w:rsidRDefault="00A4021A" w:rsidP="00C50FCE">
            <w:pPr>
              <w:jc w:val="right"/>
              <w:rPr>
                <w:color w:val="000000"/>
              </w:rPr>
            </w:pPr>
          </w:p>
        </w:tc>
      </w:tr>
      <w:tr w:rsidR="00736FE3" w14:paraId="46BE0AE9" w14:textId="77777777" w:rsidTr="00736FE3">
        <w:tblPrEx>
          <w:tblBorders>
            <w:top w:val="single" w:sz="4" w:space="0" w:color="auto"/>
          </w:tblBorders>
          <w:tblLook w:val="0000" w:firstRow="0" w:lastRow="0" w:firstColumn="0" w:lastColumn="0" w:noHBand="0" w:noVBand="0"/>
        </w:tblPrEx>
        <w:trPr>
          <w:trHeight w:val="100"/>
        </w:trPr>
        <w:tc>
          <w:tcPr>
            <w:tcW w:w="9105" w:type="dxa"/>
            <w:gridSpan w:val="8"/>
          </w:tcPr>
          <w:p w14:paraId="61EC7129" w14:textId="77777777" w:rsidR="00736FE3" w:rsidRDefault="00736FE3" w:rsidP="00AC5C44">
            <w:pPr>
              <w:jc w:val="center"/>
              <w:rPr>
                <w:color w:val="000000"/>
              </w:rPr>
            </w:pPr>
          </w:p>
        </w:tc>
      </w:tr>
      <w:tr w:rsidR="00A4021A" w:rsidRPr="004549BF" w14:paraId="41844A45" w14:textId="77777777" w:rsidTr="00AC3727">
        <w:trPr>
          <w:gridBefore w:val="1"/>
          <w:gridAfter w:val="1"/>
          <w:wBefore w:w="10" w:type="dxa"/>
          <w:wAfter w:w="8" w:type="dxa"/>
          <w:trHeight w:val="276"/>
        </w:trPr>
        <w:tc>
          <w:tcPr>
            <w:tcW w:w="855" w:type="dxa"/>
            <w:gridSpan w:val="2"/>
            <w:vMerge w:val="restart"/>
            <w:tcBorders>
              <w:top w:val="nil"/>
              <w:left w:val="single" w:sz="8" w:space="0" w:color="000000"/>
              <w:bottom w:val="single" w:sz="8" w:space="0" w:color="000000"/>
              <w:right w:val="single" w:sz="8" w:space="0" w:color="000000"/>
            </w:tcBorders>
            <w:shd w:val="clear" w:color="auto" w:fill="auto"/>
            <w:vAlign w:val="bottom"/>
            <w:hideMark/>
          </w:tcPr>
          <w:p w14:paraId="3FB10C7C" w14:textId="27ED1E1A" w:rsidR="00A4021A" w:rsidRPr="002D4B10" w:rsidRDefault="00AC3727" w:rsidP="00AC3727">
            <w:pPr>
              <w:rPr>
                <w:color w:val="000000"/>
              </w:rPr>
            </w:pPr>
            <w:r>
              <w:rPr>
                <w:color w:val="000000"/>
              </w:rPr>
              <w:t>399</w:t>
            </w:r>
            <w:r w:rsidR="00A4021A" w:rsidRPr="002D4B10">
              <w:rPr>
                <w:color w:val="000000"/>
              </w:rPr>
              <w:t>.</w:t>
            </w:r>
          </w:p>
        </w:tc>
        <w:tc>
          <w:tcPr>
            <w:tcW w:w="4157" w:type="dxa"/>
            <w:vMerge w:val="restart"/>
            <w:tcBorders>
              <w:top w:val="nil"/>
              <w:left w:val="single" w:sz="8" w:space="0" w:color="000000"/>
              <w:bottom w:val="single" w:sz="8" w:space="0" w:color="000000"/>
              <w:right w:val="single" w:sz="8" w:space="0" w:color="000000"/>
            </w:tcBorders>
            <w:shd w:val="clear" w:color="auto" w:fill="auto"/>
            <w:hideMark/>
          </w:tcPr>
          <w:p w14:paraId="5404B27B" w14:textId="77777777" w:rsidR="00AC5C44" w:rsidRDefault="00A4021A" w:rsidP="00C50FCE">
            <w:pPr>
              <w:rPr>
                <w:color w:val="000000"/>
              </w:rPr>
            </w:pPr>
            <w:r w:rsidRPr="002D4B10">
              <w:rPr>
                <w:color w:val="000000"/>
              </w:rPr>
              <w:t xml:space="preserve">Zestaw zawierający bezprzewodową klawiaturę oraz bezprzewodową mysz, obsługiwane jednocześnie przez 1 odbiornik. </w:t>
            </w:r>
          </w:p>
          <w:p w14:paraId="0638BB4E" w14:textId="533FFB4A" w:rsidR="00A4021A" w:rsidRPr="002D4B10" w:rsidRDefault="00A4021A" w:rsidP="00C50FCE">
            <w:pPr>
              <w:rPr>
                <w:color w:val="000000"/>
              </w:rPr>
            </w:pPr>
            <w:r w:rsidRPr="002D4B10">
              <w:rPr>
                <w:color w:val="000000"/>
              </w:rPr>
              <w:t>Klawiatura typu QWERTY w klasycznym układzie międzynarodowym, typ klawiatury membranowy, klawiatura o niskim profilu klawiszy typu ultra-</w:t>
            </w:r>
            <w:proofErr w:type="spellStart"/>
            <w:r w:rsidRPr="002D4B10">
              <w:rPr>
                <w:color w:val="000000"/>
              </w:rPr>
              <w:t>flat</w:t>
            </w:r>
            <w:proofErr w:type="spellEnd"/>
            <w:r w:rsidRPr="002D4B10">
              <w:rPr>
                <w:color w:val="000000"/>
              </w:rPr>
              <w:t xml:space="preserve">,  (klawiatura ma być z klawiszami funkcyjnymi F1-F12, wydzielonym blokiem numerycznym, </w:t>
            </w:r>
            <w:r w:rsidRPr="002D4B10">
              <w:rPr>
                <w:color w:val="000000"/>
              </w:rPr>
              <w:lastRenderedPageBreak/>
              <w:t xml:space="preserve">wydzielonym blokiem kursorów, wydzielonym blokiem klawiszy Insert, Home, Del, End, </w:t>
            </w:r>
            <w:proofErr w:type="spellStart"/>
            <w:r w:rsidRPr="002D4B10">
              <w:rPr>
                <w:color w:val="000000"/>
              </w:rPr>
              <w:t>PgUp</w:t>
            </w:r>
            <w:proofErr w:type="spellEnd"/>
            <w:r w:rsidRPr="002D4B10">
              <w:rPr>
                <w:color w:val="000000"/>
              </w:rPr>
              <w:t xml:space="preserve">, </w:t>
            </w:r>
            <w:proofErr w:type="spellStart"/>
            <w:r w:rsidRPr="002D4B10">
              <w:rPr>
                <w:color w:val="000000"/>
              </w:rPr>
              <w:t>PgDn</w:t>
            </w:r>
            <w:proofErr w:type="spellEnd"/>
            <w:r w:rsidRPr="002D4B10">
              <w:rPr>
                <w:color w:val="000000"/>
              </w:rPr>
              <w:t xml:space="preserve">). Mysz bezprzewodowa  optyczna, trzyprzyciskowa z rolką. Zestaw zachowany w jednolitej kolorystyce - </w:t>
            </w:r>
            <w:r w:rsidRPr="002D4B10">
              <w:t>kolor czarny lub czarno-szary (odcienie  szarości)</w:t>
            </w:r>
            <w:r w:rsidRPr="002D4B10">
              <w:rPr>
                <w:color w:val="000000"/>
              </w:rPr>
              <w:t xml:space="preserve">. </w:t>
            </w:r>
          </w:p>
        </w:tc>
        <w:tc>
          <w:tcPr>
            <w:tcW w:w="975" w:type="dxa"/>
            <w:vMerge w:val="restart"/>
            <w:tcBorders>
              <w:top w:val="nil"/>
              <w:left w:val="single" w:sz="8" w:space="0" w:color="000000"/>
              <w:bottom w:val="single" w:sz="8" w:space="0" w:color="000000"/>
              <w:right w:val="single" w:sz="8" w:space="0" w:color="000000"/>
            </w:tcBorders>
            <w:shd w:val="clear" w:color="auto" w:fill="auto"/>
            <w:vAlign w:val="bottom"/>
            <w:hideMark/>
          </w:tcPr>
          <w:p w14:paraId="49765309" w14:textId="722615CF" w:rsidR="00A4021A" w:rsidRPr="002D4B10" w:rsidRDefault="00A4021A" w:rsidP="00C50FCE">
            <w:pPr>
              <w:jc w:val="right"/>
              <w:rPr>
                <w:color w:val="000000"/>
              </w:rPr>
            </w:pPr>
            <w:r w:rsidRPr="002D4B10">
              <w:rPr>
                <w:color w:val="000000"/>
              </w:rPr>
              <w:lastRenderedPageBreak/>
              <w:t>15</w:t>
            </w:r>
          </w:p>
        </w:tc>
        <w:tc>
          <w:tcPr>
            <w:tcW w:w="1612" w:type="dxa"/>
            <w:vMerge w:val="restart"/>
            <w:tcBorders>
              <w:top w:val="nil"/>
              <w:left w:val="single" w:sz="8" w:space="0" w:color="000000"/>
              <w:bottom w:val="single" w:sz="8" w:space="0" w:color="000000"/>
              <w:right w:val="single" w:sz="8" w:space="0" w:color="auto"/>
            </w:tcBorders>
            <w:shd w:val="clear" w:color="auto" w:fill="auto"/>
            <w:vAlign w:val="bottom"/>
            <w:hideMark/>
          </w:tcPr>
          <w:p w14:paraId="5B5C66D8" w14:textId="77777777" w:rsidR="00A4021A" w:rsidRPr="002D4B10" w:rsidRDefault="00A4021A" w:rsidP="00C50FCE">
            <w:pPr>
              <w:jc w:val="right"/>
              <w:rPr>
                <w:color w:val="000000"/>
              </w:rPr>
            </w:pPr>
          </w:p>
        </w:tc>
        <w:tc>
          <w:tcPr>
            <w:tcW w:w="1488" w:type="dxa"/>
            <w:vMerge w:val="restart"/>
            <w:tcBorders>
              <w:top w:val="single" w:sz="8" w:space="0" w:color="auto"/>
              <w:left w:val="single" w:sz="8" w:space="0" w:color="auto"/>
              <w:bottom w:val="single" w:sz="8" w:space="0" w:color="000000"/>
              <w:right w:val="single" w:sz="8" w:space="0" w:color="auto"/>
            </w:tcBorders>
            <w:shd w:val="clear" w:color="000000" w:fill="FFFFFF"/>
            <w:vAlign w:val="bottom"/>
            <w:hideMark/>
          </w:tcPr>
          <w:p w14:paraId="02E25FDD" w14:textId="77777777" w:rsidR="00A4021A" w:rsidRPr="002D4B10" w:rsidRDefault="00A4021A" w:rsidP="00C50FCE">
            <w:pPr>
              <w:jc w:val="right"/>
              <w:rPr>
                <w:color w:val="000000"/>
              </w:rPr>
            </w:pPr>
          </w:p>
        </w:tc>
      </w:tr>
      <w:tr w:rsidR="00A4021A" w:rsidRPr="004549BF" w14:paraId="2775EFF3" w14:textId="77777777" w:rsidTr="00AC3727">
        <w:trPr>
          <w:gridBefore w:val="1"/>
          <w:gridAfter w:val="1"/>
          <w:wBefore w:w="10" w:type="dxa"/>
          <w:wAfter w:w="8" w:type="dxa"/>
          <w:trHeight w:val="276"/>
        </w:trPr>
        <w:tc>
          <w:tcPr>
            <w:tcW w:w="855" w:type="dxa"/>
            <w:gridSpan w:val="2"/>
            <w:vMerge/>
            <w:tcBorders>
              <w:top w:val="nil"/>
              <w:left w:val="single" w:sz="8" w:space="0" w:color="000000"/>
              <w:bottom w:val="single" w:sz="8" w:space="0" w:color="000000"/>
              <w:right w:val="single" w:sz="8" w:space="0" w:color="000000"/>
            </w:tcBorders>
            <w:vAlign w:val="center"/>
            <w:hideMark/>
          </w:tcPr>
          <w:p w14:paraId="0B2220A0" w14:textId="77777777" w:rsidR="00A4021A" w:rsidRPr="002D4B10" w:rsidRDefault="00A4021A" w:rsidP="00C50FCE">
            <w:pPr>
              <w:rPr>
                <w:color w:val="000000"/>
              </w:rPr>
            </w:pPr>
          </w:p>
        </w:tc>
        <w:tc>
          <w:tcPr>
            <w:tcW w:w="4157" w:type="dxa"/>
            <w:vMerge/>
            <w:tcBorders>
              <w:top w:val="nil"/>
              <w:left w:val="single" w:sz="8" w:space="0" w:color="000000"/>
              <w:bottom w:val="single" w:sz="8" w:space="0" w:color="000000"/>
              <w:right w:val="single" w:sz="8" w:space="0" w:color="000000"/>
            </w:tcBorders>
            <w:vAlign w:val="center"/>
            <w:hideMark/>
          </w:tcPr>
          <w:p w14:paraId="374A3F4A" w14:textId="77777777" w:rsidR="00A4021A" w:rsidRPr="002D4B10" w:rsidRDefault="00A4021A" w:rsidP="00C50FCE">
            <w:pPr>
              <w:rPr>
                <w:color w:val="000000"/>
              </w:rPr>
            </w:pPr>
          </w:p>
        </w:tc>
        <w:tc>
          <w:tcPr>
            <w:tcW w:w="975" w:type="dxa"/>
            <w:vMerge/>
            <w:tcBorders>
              <w:top w:val="nil"/>
              <w:left w:val="single" w:sz="8" w:space="0" w:color="000000"/>
              <w:bottom w:val="single" w:sz="8" w:space="0" w:color="000000"/>
              <w:right w:val="single" w:sz="8" w:space="0" w:color="000000"/>
            </w:tcBorders>
            <w:vAlign w:val="center"/>
            <w:hideMark/>
          </w:tcPr>
          <w:p w14:paraId="366AD752" w14:textId="77777777" w:rsidR="00A4021A" w:rsidRPr="002D4B10" w:rsidRDefault="00A4021A" w:rsidP="00C50FCE">
            <w:pPr>
              <w:rPr>
                <w:color w:val="000000"/>
              </w:rPr>
            </w:pPr>
          </w:p>
        </w:tc>
        <w:tc>
          <w:tcPr>
            <w:tcW w:w="1612" w:type="dxa"/>
            <w:vMerge/>
            <w:tcBorders>
              <w:top w:val="nil"/>
              <w:left w:val="single" w:sz="8" w:space="0" w:color="000000"/>
              <w:bottom w:val="single" w:sz="8" w:space="0" w:color="000000"/>
              <w:right w:val="single" w:sz="8" w:space="0" w:color="auto"/>
            </w:tcBorders>
            <w:vAlign w:val="center"/>
            <w:hideMark/>
          </w:tcPr>
          <w:p w14:paraId="3BD32BAC" w14:textId="77777777" w:rsidR="00A4021A" w:rsidRPr="002D4B10" w:rsidRDefault="00A4021A" w:rsidP="00C50FCE">
            <w:pPr>
              <w:rPr>
                <w:color w:val="000000"/>
              </w:rPr>
            </w:pPr>
          </w:p>
        </w:tc>
        <w:tc>
          <w:tcPr>
            <w:tcW w:w="1488" w:type="dxa"/>
            <w:vMerge/>
            <w:tcBorders>
              <w:top w:val="single" w:sz="8" w:space="0" w:color="auto"/>
              <w:left w:val="single" w:sz="8" w:space="0" w:color="auto"/>
              <w:bottom w:val="single" w:sz="8" w:space="0" w:color="000000"/>
              <w:right w:val="single" w:sz="8" w:space="0" w:color="auto"/>
            </w:tcBorders>
            <w:vAlign w:val="center"/>
            <w:hideMark/>
          </w:tcPr>
          <w:p w14:paraId="2F3F38E2" w14:textId="77777777" w:rsidR="00A4021A" w:rsidRPr="002D4B10" w:rsidRDefault="00A4021A" w:rsidP="00C50FCE">
            <w:pPr>
              <w:rPr>
                <w:color w:val="000000"/>
              </w:rPr>
            </w:pPr>
          </w:p>
        </w:tc>
      </w:tr>
      <w:tr w:rsidR="00A4021A" w:rsidRPr="004549BF" w14:paraId="027F853D" w14:textId="77777777" w:rsidTr="00AC3727">
        <w:trPr>
          <w:gridBefore w:val="1"/>
          <w:gridAfter w:val="1"/>
          <w:wBefore w:w="10" w:type="dxa"/>
          <w:wAfter w:w="8" w:type="dxa"/>
          <w:trHeight w:val="28"/>
        </w:trPr>
        <w:tc>
          <w:tcPr>
            <w:tcW w:w="855" w:type="dxa"/>
            <w:gridSpan w:val="2"/>
            <w:tcBorders>
              <w:top w:val="nil"/>
              <w:left w:val="single" w:sz="8" w:space="0" w:color="000000"/>
              <w:bottom w:val="single" w:sz="8" w:space="0" w:color="000000"/>
              <w:right w:val="single" w:sz="8" w:space="0" w:color="000000"/>
            </w:tcBorders>
            <w:shd w:val="clear" w:color="auto" w:fill="auto"/>
            <w:vAlign w:val="bottom"/>
            <w:hideMark/>
          </w:tcPr>
          <w:p w14:paraId="7282F971" w14:textId="36BFD45B" w:rsidR="00A4021A" w:rsidRPr="002D4B10" w:rsidRDefault="00A4021A" w:rsidP="00C50FCE">
            <w:pPr>
              <w:rPr>
                <w:color w:val="000000"/>
              </w:rPr>
            </w:pPr>
            <w:r w:rsidRPr="002D4B10">
              <w:rPr>
                <w:color w:val="000000"/>
              </w:rPr>
              <w:t>40</w:t>
            </w:r>
            <w:r w:rsidR="00AC3727">
              <w:rPr>
                <w:color w:val="000000"/>
              </w:rPr>
              <w:t>0</w:t>
            </w:r>
            <w:r w:rsidRPr="002D4B10">
              <w:rPr>
                <w:color w:val="000000"/>
              </w:rPr>
              <w:t>.</w:t>
            </w:r>
          </w:p>
        </w:tc>
        <w:tc>
          <w:tcPr>
            <w:tcW w:w="4157" w:type="dxa"/>
            <w:tcBorders>
              <w:top w:val="nil"/>
              <w:left w:val="nil"/>
              <w:bottom w:val="single" w:sz="8" w:space="0" w:color="000000"/>
              <w:right w:val="single" w:sz="8" w:space="0" w:color="000000"/>
            </w:tcBorders>
            <w:shd w:val="clear" w:color="auto" w:fill="auto"/>
            <w:vAlign w:val="bottom"/>
            <w:hideMark/>
          </w:tcPr>
          <w:p w14:paraId="25A85EC9" w14:textId="77777777" w:rsidR="00A4021A" w:rsidRPr="002D4B10" w:rsidRDefault="00A4021A" w:rsidP="00C50FCE">
            <w:pPr>
              <w:rPr>
                <w:color w:val="000000"/>
              </w:rPr>
            </w:pPr>
            <w:r w:rsidRPr="002D4B10">
              <w:rPr>
                <w:color w:val="000000"/>
              </w:rPr>
              <w:t xml:space="preserve">Bezprzewodowa mysz optyczna. Mysz optyczna trzyprzyciskowa z rolką. </w:t>
            </w:r>
            <w:r w:rsidRPr="002D4B10">
              <w:t>Kolor czarny lub czarno-szary (odcienie  szarości)</w:t>
            </w:r>
            <w:r w:rsidRPr="002D4B10">
              <w:rPr>
                <w:color w:val="000000"/>
              </w:rPr>
              <w:t>..</w:t>
            </w:r>
          </w:p>
        </w:tc>
        <w:tc>
          <w:tcPr>
            <w:tcW w:w="975" w:type="dxa"/>
            <w:tcBorders>
              <w:top w:val="nil"/>
              <w:left w:val="nil"/>
              <w:bottom w:val="single" w:sz="8" w:space="0" w:color="000000"/>
              <w:right w:val="single" w:sz="8" w:space="0" w:color="000000"/>
            </w:tcBorders>
            <w:shd w:val="clear" w:color="auto" w:fill="auto"/>
            <w:vAlign w:val="bottom"/>
            <w:hideMark/>
          </w:tcPr>
          <w:p w14:paraId="47490CE0" w14:textId="3A1F9E3C" w:rsidR="00A4021A" w:rsidRPr="002D4B10" w:rsidRDefault="00A4021A" w:rsidP="00C50FCE">
            <w:pPr>
              <w:jc w:val="right"/>
              <w:rPr>
                <w:color w:val="000000"/>
              </w:rPr>
            </w:pPr>
            <w:r w:rsidRPr="002D4B10">
              <w:rPr>
                <w:color w:val="000000"/>
              </w:rPr>
              <w:t xml:space="preserve">15 </w:t>
            </w:r>
          </w:p>
        </w:tc>
        <w:tc>
          <w:tcPr>
            <w:tcW w:w="1612" w:type="dxa"/>
            <w:tcBorders>
              <w:top w:val="nil"/>
              <w:left w:val="nil"/>
              <w:bottom w:val="single" w:sz="8" w:space="0" w:color="000000"/>
              <w:right w:val="single" w:sz="8" w:space="0" w:color="000000"/>
            </w:tcBorders>
            <w:shd w:val="clear" w:color="auto" w:fill="auto"/>
            <w:vAlign w:val="bottom"/>
            <w:hideMark/>
          </w:tcPr>
          <w:p w14:paraId="587FCEA1" w14:textId="77777777" w:rsidR="00A4021A" w:rsidRPr="002D4B10" w:rsidRDefault="00A4021A" w:rsidP="00C50FCE">
            <w:pPr>
              <w:jc w:val="right"/>
              <w:rPr>
                <w:color w:val="000000"/>
              </w:rPr>
            </w:pPr>
          </w:p>
        </w:tc>
        <w:tc>
          <w:tcPr>
            <w:tcW w:w="1488" w:type="dxa"/>
            <w:tcBorders>
              <w:top w:val="nil"/>
              <w:left w:val="nil"/>
              <w:bottom w:val="nil"/>
              <w:right w:val="single" w:sz="8" w:space="0" w:color="auto"/>
            </w:tcBorders>
            <w:shd w:val="clear" w:color="auto" w:fill="auto"/>
            <w:vAlign w:val="bottom"/>
            <w:hideMark/>
          </w:tcPr>
          <w:p w14:paraId="3A26EDDA" w14:textId="77777777" w:rsidR="00A4021A" w:rsidRPr="002D4B10" w:rsidRDefault="00A4021A" w:rsidP="00C50FCE">
            <w:pPr>
              <w:jc w:val="right"/>
              <w:rPr>
                <w:color w:val="000000"/>
              </w:rPr>
            </w:pPr>
          </w:p>
        </w:tc>
      </w:tr>
      <w:tr w:rsidR="00A4021A" w:rsidRPr="004549BF" w14:paraId="3559D274" w14:textId="77777777" w:rsidTr="00AC3727">
        <w:trPr>
          <w:gridBefore w:val="1"/>
          <w:gridAfter w:val="1"/>
          <w:wBefore w:w="10" w:type="dxa"/>
          <w:wAfter w:w="8" w:type="dxa"/>
          <w:trHeight w:val="21"/>
        </w:trPr>
        <w:tc>
          <w:tcPr>
            <w:tcW w:w="855" w:type="dxa"/>
            <w:gridSpan w:val="2"/>
            <w:tcBorders>
              <w:top w:val="nil"/>
              <w:left w:val="single" w:sz="8" w:space="0" w:color="000000"/>
              <w:bottom w:val="single" w:sz="8" w:space="0" w:color="000000"/>
              <w:right w:val="single" w:sz="8" w:space="0" w:color="000000"/>
            </w:tcBorders>
            <w:shd w:val="clear" w:color="auto" w:fill="auto"/>
            <w:vAlign w:val="bottom"/>
            <w:hideMark/>
          </w:tcPr>
          <w:p w14:paraId="71271BBF" w14:textId="2A15AC34" w:rsidR="00A4021A" w:rsidRPr="002D4B10" w:rsidRDefault="00A4021A" w:rsidP="00C50FCE">
            <w:pPr>
              <w:rPr>
                <w:color w:val="000000"/>
              </w:rPr>
            </w:pPr>
            <w:r w:rsidRPr="002D4B10">
              <w:rPr>
                <w:color w:val="000000"/>
              </w:rPr>
              <w:t>40</w:t>
            </w:r>
            <w:r w:rsidR="00AC3727">
              <w:rPr>
                <w:color w:val="000000"/>
              </w:rPr>
              <w:t>1</w:t>
            </w:r>
            <w:r w:rsidRPr="002D4B10">
              <w:rPr>
                <w:color w:val="000000"/>
              </w:rPr>
              <w:t>.</w:t>
            </w:r>
          </w:p>
        </w:tc>
        <w:tc>
          <w:tcPr>
            <w:tcW w:w="4157" w:type="dxa"/>
            <w:tcBorders>
              <w:top w:val="nil"/>
              <w:left w:val="nil"/>
              <w:bottom w:val="single" w:sz="8" w:space="0" w:color="000000"/>
              <w:right w:val="single" w:sz="8" w:space="0" w:color="000000"/>
            </w:tcBorders>
            <w:shd w:val="clear" w:color="auto" w:fill="auto"/>
            <w:vAlign w:val="bottom"/>
            <w:hideMark/>
          </w:tcPr>
          <w:p w14:paraId="04605D23" w14:textId="77777777" w:rsidR="00A4021A" w:rsidRPr="002D4B10" w:rsidRDefault="00A4021A" w:rsidP="00C50FCE">
            <w:pPr>
              <w:rPr>
                <w:color w:val="000000"/>
              </w:rPr>
            </w:pPr>
            <w:r w:rsidRPr="002D4B10">
              <w:rPr>
                <w:color w:val="000000"/>
              </w:rPr>
              <w:t xml:space="preserve">Mysz optyczna trzyprzyciskowa z rolką. Kabel USB. </w:t>
            </w:r>
            <w:r w:rsidRPr="002D4B10">
              <w:t>Kolor czarny lub czarno-szary (odcienie  szarości)</w:t>
            </w:r>
            <w:r w:rsidRPr="002D4B10">
              <w:rPr>
                <w:color w:val="000000"/>
              </w:rPr>
              <w:t>.</w:t>
            </w:r>
          </w:p>
        </w:tc>
        <w:tc>
          <w:tcPr>
            <w:tcW w:w="975" w:type="dxa"/>
            <w:tcBorders>
              <w:top w:val="nil"/>
              <w:left w:val="nil"/>
              <w:bottom w:val="single" w:sz="8" w:space="0" w:color="000000"/>
              <w:right w:val="single" w:sz="8" w:space="0" w:color="000000"/>
            </w:tcBorders>
            <w:shd w:val="clear" w:color="auto" w:fill="auto"/>
            <w:vAlign w:val="bottom"/>
            <w:hideMark/>
          </w:tcPr>
          <w:p w14:paraId="7FE1BDBC" w14:textId="0C6BE868" w:rsidR="00A4021A" w:rsidRPr="002D4B10" w:rsidRDefault="00A4021A" w:rsidP="00C50FCE">
            <w:pPr>
              <w:jc w:val="right"/>
              <w:rPr>
                <w:color w:val="000000"/>
              </w:rPr>
            </w:pPr>
            <w:r w:rsidRPr="002D4B10">
              <w:rPr>
                <w:color w:val="000000"/>
              </w:rPr>
              <w:t xml:space="preserve">15  </w:t>
            </w:r>
          </w:p>
        </w:tc>
        <w:tc>
          <w:tcPr>
            <w:tcW w:w="1612" w:type="dxa"/>
            <w:tcBorders>
              <w:top w:val="nil"/>
              <w:left w:val="nil"/>
              <w:bottom w:val="single" w:sz="8" w:space="0" w:color="000000"/>
              <w:right w:val="single" w:sz="8" w:space="0" w:color="000000"/>
            </w:tcBorders>
            <w:shd w:val="clear" w:color="auto" w:fill="auto"/>
            <w:vAlign w:val="bottom"/>
            <w:hideMark/>
          </w:tcPr>
          <w:p w14:paraId="1238D414" w14:textId="77777777" w:rsidR="00A4021A" w:rsidRPr="002D4B10" w:rsidRDefault="00A4021A" w:rsidP="00C50FCE">
            <w:pPr>
              <w:jc w:val="right"/>
              <w:rPr>
                <w:color w:val="000000"/>
              </w:rPr>
            </w:pPr>
          </w:p>
        </w:tc>
        <w:tc>
          <w:tcPr>
            <w:tcW w:w="1488" w:type="dxa"/>
            <w:tcBorders>
              <w:top w:val="single" w:sz="8" w:space="0" w:color="auto"/>
              <w:left w:val="nil"/>
              <w:bottom w:val="nil"/>
              <w:right w:val="single" w:sz="8" w:space="0" w:color="auto"/>
            </w:tcBorders>
            <w:shd w:val="clear" w:color="auto" w:fill="auto"/>
            <w:vAlign w:val="bottom"/>
            <w:hideMark/>
          </w:tcPr>
          <w:p w14:paraId="292CC3A1" w14:textId="77777777" w:rsidR="00A4021A" w:rsidRPr="002D4B10" w:rsidRDefault="00A4021A" w:rsidP="00C50FCE">
            <w:pPr>
              <w:jc w:val="right"/>
              <w:rPr>
                <w:color w:val="000000"/>
              </w:rPr>
            </w:pPr>
          </w:p>
        </w:tc>
      </w:tr>
      <w:tr w:rsidR="00A4021A" w:rsidRPr="004549BF" w14:paraId="4287FBC4" w14:textId="77777777" w:rsidTr="00AC3727">
        <w:trPr>
          <w:gridBefore w:val="1"/>
          <w:gridAfter w:val="1"/>
          <w:wBefore w:w="10" w:type="dxa"/>
          <w:wAfter w:w="8" w:type="dxa"/>
          <w:trHeight w:val="10"/>
        </w:trPr>
        <w:tc>
          <w:tcPr>
            <w:tcW w:w="855" w:type="dxa"/>
            <w:gridSpan w:val="2"/>
            <w:vMerge w:val="restart"/>
            <w:tcBorders>
              <w:top w:val="nil"/>
              <w:left w:val="single" w:sz="8" w:space="0" w:color="000000"/>
              <w:bottom w:val="nil"/>
              <w:right w:val="single" w:sz="8" w:space="0" w:color="000000"/>
            </w:tcBorders>
            <w:shd w:val="clear" w:color="auto" w:fill="auto"/>
            <w:vAlign w:val="bottom"/>
            <w:hideMark/>
          </w:tcPr>
          <w:p w14:paraId="51EB733F" w14:textId="5DE71B4C" w:rsidR="00A4021A" w:rsidRPr="002D4B10" w:rsidRDefault="00A4021A" w:rsidP="00C50FCE">
            <w:pPr>
              <w:rPr>
                <w:color w:val="000000"/>
              </w:rPr>
            </w:pPr>
            <w:r w:rsidRPr="002D4B10">
              <w:rPr>
                <w:color w:val="000000"/>
              </w:rPr>
              <w:t>40</w:t>
            </w:r>
            <w:r w:rsidR="00AC3727">
              <w:rPr>
                <w:color w:val="000000"/>
              </w:rPr>
              <w:t>2</w:t>
            </w:r>
            <w:r w:rsidRPr="002D4B10">
              <w:rPr>
                <w:color w:val="000000"/>
              </w:rPr>
              <w:t>.</w:t>
            </w:r>
          </w:p>
        </w:tc>
        <w:tc>
          <w:tcPr>
            <w:tcW w:w="4157" w:type="dxa"/>
            <w:tcBorders>
              <w:top w:val="nil"/>
              <w:left w:val="nil"/>
              <w:bottom w:val="nil"/>
              <w:right w:val="single" w:sz="8" w:space="0" w:color="000000"/>
            </w:tcBorders>
            <w:shd w:val="clear" w:color="auto" w:fill="auto"/>
            <w:vAlign w:val="bottom"/>
            <w:hideMark/>
          </w:tcPr>
          <w:p w14:paraId="50B12030" w14:textId="77777777" w:rsidR="00A4021A" w:rsidRPr="002D4B10" w:rsidRDefault="00A4021A" w:rsidP="00C50FCE">
            <w:pPr>
              <w:rPr>
                <w:color w:val="000000"/>
              </w:rPr>
            </w:pPr>
            <w:r w:rsidRPr="002D4B10">
              <w:rPr>
                <w:color w:val="000000"/>
              </w:rPr>
              <w:t xml:space="preserve">Telefon stacjonarny VoIP, SIP  </w:t>
            </w:r>
          </w:p>
        </w:tc>
        <w:tc>
          <w:tcPr>
            <w:tcW w:w="975" w:type="dxa"/>
            <w:vMerge w:val="restart"/>
            <w:tcBorders>
              <w:top w:val="nil"/>
              <w:left w:val="single" w:sz="8" w:space="0" w:color="000000"/>
              <w:bottom w:val="nil"/>
              <w:right w:val="single" w:sz="8" w:space="0" w:color="000000"/>
            </w:tcBorders>
            <w:shd w:val="clear" w:color="auto" w:fill="auto"/>
            <w:vAlign w:val="bottom"/>
            <w:hideMark/>
          </w:tcPr>
          <w:p w14:paraId="362CA548" w14:textId="2C9B86F9" w:rsidR="00A4021A" w:rsidRPr="002D4B10" w:rsidRDefault="00A4021A" w:rsidP="00C50FCE">
            <w:pPr>
              <w:jc w:val="right"/>
              <w:rPr>
                <w:color w:val="000000"/>
              </w:rPr>
            </w:pPr>
            <w:r w:rsidRPr="002D4B10">
              <w:rPr>
                <w:color w:val="000000"/>
              </w:rPr>
              <w:t xml:space="preserve">30 </w:t>
            </w:r>
          </w:p>
        </w:tc>
        <w:tc>
          <w:tcPr>
            <w:tcW w:w="1612" w:type="dxa"/>
            <w:vMerge w:val="restart"/>
            <w:tcBorders>
              <w:top w:val="nil"/>
              <w:left w:val="single" w:sz="8" w:space="0" w:color="000000"/>
              <w:bottom w:val="single" w:sz="4" w:space="0" w:color="000000"/>
              <w:right w:val="single" w:sz="8" w:space="0" w:color="000000"/>
            </w:tcBorders>
            <w:shd w:val="clear" w:color="auto" w:fill="auto"/>
            <w:vAlign w:val="bottom"/>
            <w:hideMark/>
          </w:tcPr>
          <w:p w14:paraId="69CD9ECF" w14:textId="77777777" w:rsidR="00A4021A" w:rsidRPr="002D4B10" w:rsidRDefault="00A4021A" w:rsidP="00C50FCE">
            <w:pPr>
              <w:jc w:val="right"/>
              <w:rPr>
                <w:color w:val="000000"/>
              </w:rPr>
            </w:pPr>
          </w:p>
        </w:tc>
        <w:tc>
          <w:tcPr>
            <w:tcW w:w="1488" w:type="dxa"/>
            <w:vMerge w:val="restart"/>
            <w:tcBorders>
              <w:top w:val="single" w:sz="8" w:space="0" w:color="000000"/>
              <w:left w:val="single" w:sz="8" w:space="0" w:color="000000"/>
              <w:bottom w:val="single" w:sz="4" w:space="0" w:color="000000"/>
              <w:right w:val="single" w:sz="8" w:space="0" w:color="000000"/>
            </w:tcBorders>
            <w:shd w:val="clear" w:color="auto" w:fill="auto"/>
            <w:vAlign w:val="bottom"/>
            <w:hideMark/>
          </w:tcPr>
          <w:p w14:paraId="10525B5F" w14:textId="77777777" w:rsidR="00A4021A" w:rsidRPr="002D4B10" w:rsidRDefault="00A4021A" w:rsidP="00C50FCE">
            <w:pPr>
              <w:jc w:val="right"/>
              <w:rPr>
                <w:color w:val="000000"/>
              </w:rPr>
            </w:pPr>
          </w:p>
        </w:tc>
      </w:tr>
      <w:tr w:rsidR="00A4021A" w:rsidRPr="004549BF" w14:paraId="19D5D8B8" w14:textId="77777777" w:rsidTr="00AC3727">
        <w:trPr>
          <w:gridBefore w:val="1"/>
          <w:gridAfter w:val="1"/>
          <w:wBefore w:w="10" w:type="dxa"/>
          <w:wAfter w:w="8" w:type="dxa"/>
          <w:trHeight w:val="21"/>
        </w:trPr>
        <w:tc>
          <w:tcPr>
            <w:tcW w:w="855" w:type="dxa"/>
            <w:gridSpan w:val="2"/>
            <w:vMerge/>
            <w:tcBorders>
              <w:top w:val="nil"/>
              <w:left w:val="single" w:sz="8" w:space="0" w:color="000000"/>
              <w:bottom w:val="nil"/>
              <w:right w:val="single" w:sz="8" w:space="0" w:color="000000"/>
            </w:tcBorders>
            <w:vAlign w:val="center"/>
            <w:hideMark/>
          </w:tcPr>
          <w:p w14:paraId="75D26724" w14:textId="77777777" w:rsidR="00A4021A" w:rsidRPr="002D4B10" w:rsidRDefault="00A4021A" w:rsidP="00C50FCE">
            <w:pPr>
              <w:rPr>
                <w:color w:val="000000"/>
              </w:rPr>
            </w:pPr>
          </w:p>
        </w:tc>
        <w:tc>
          <w:tcPr>
            <w:tcW w:w="4157" w:type="dxa"/>
            <w:tcBorders>
              <w:top w:val="nil"/>
              <w:left w:val="nil"/>
              <w:bottom w:val="nil"/>
              <w:right w:val="single" w:sz="8" w:space="0" w:color="000000"/>
            </w:tcBorders>
            <w:shd w:val="clear" w:color="auto" w:fill="auto"/>
            <w:vAlign w:val="bottom"/>
            <w:hideMark/>
          </w:tcPr>
          <w:p w14:paraId="23CBC139" w14:textId="77777777" w:rsidR="00A4021A" w:rsidRPr="002D4B10" w:rsidRDefault="00A4021A" w:rsidP="00C50FCE">
            <w:pPr>
              <w:rPr>
                <w:color w:val="000000"/>
              </w:rPr>
            </w:pPr>
            <w:r w:rsidRPr="002D4B10">
              <w:rPr>
                <w:color w:val="000000"/>
              </w:rPr>
              <w:t>Zastosowanie stacjonarny, przewodowy telefon IP na biurko</w:t>
            </w:r>
          </w:p>
        </w:tc>
        <w:tc>
          <w:tcPr>
            <w:tcW w:w="975" w:type="dxa"/>
            <w:vMerge/>
            <w:tcBorders>
              <w:top w:val="nil"/>
              <w:left w:val="single" w:sz="8" w:space="0" w:color="000000"/>
              <w:bottom w:val="nil"/>
              <w:right w:val="single" w:sz="8" w:space="0" w:color="000000"/>
            </w:tcBorders>
            <w:vAlign w:val="center"/>
            <w:hideMark/>
          </w:tcPr>
          <w:p w14:paraId="5AC065F9" w14:textId="77777777" w:rsidR="00A4021A" w:rsidRPr="002D4B10" w:rsidRDefault="00A4021A" w:rsidP="00C50FCE">
            <w:pPr>
              <w:rPr>
                <w:color w:val="000000"/>
              </w:rPr>
            </w:pPr>
          </w:p>
        </w:tc>
        <w:tc>
          <w:tcPr>
            <w:tcW w:w="1612" w:type="dxa"/>
            <w:vMerge/>
            <w:tcBorders>
              <w:top w:val="nil"/>
              <w:left w:val="single" w:sz="8" w:space="0" w:color="000000"/>
              <w:bottom w:val="single" w:sz="4" w:space="0" w:color="000000"/>
              <w:right w:val="single" w:sz="8" w:space="0" w:color="000000"/>
            </w:tcBorders>
            <w:vAlign w:val="center"/>
            <w:hideMark/>
          </w:tcPr>
          <w:p w14:paraId="2214D920" w14:textId="77777777" w:rsidR="00A4021A" w:rsidRPr="002D4B10" w:rsidRDefault="00A4021A" w:rsidP="00C50FCE">
            <w:pPr>
              <w:rPr>
                <w:color w:val="000000"/>
              </w:rPr>
            </w:pPr>
          </w:p>
        </w:tc>
        <w:tc>
          <w:tcPr>
            <w:tcW w:w="1488" w:type="dxa"/>
            <w:vMerge/>
            <w:tcBorders>
              <w:top w:val="single" w:sz="8" w:space="0" w:color="000000"/>
              <w:left w:val="single" w:sz="8" w:space="0" w:color="000000"/>
              <w:bottom w:val="single" w:sz="4" w:space="0" w:color="000000"/>
              <w:right w:val="single" w:sz="8" w:space="0" w:color="000000"/>
            </w:tcBorders>
            <w:vAlign w:val="center"/>
            <w:hideMark/>
          </w:tcPr>
          <w:p w14:paraId="14DA6809" w14:textId="77777777" w:rsidR="00A4021A" w:rsidRPr="002D4B10" w:rsidRDefault="00A4021A" w:rsidP="00C50FCE">
            <w:pPr>
              <w:rPr>
                <w:color w:val="000000"/>
              </w:rPr>
            </w:pPr>
          </w:p>
        </w:tc>
      </w:tr>
      <w:tr w:rsidR="00A4021A" w:rsidRPr="004549BF" w14:paraId="2516C729" w14:textId="77777777" w:rsidTr="00AC3727">
        <w:trPr>
          <w:gridBefore w:val="1"/>
          <w:gridAfter w:val="1"/>
          <w:wBefore w:w="10" w:type="dxa"/>
          <w:wAfter w:w="8" w:type="dxa"/>
          <w:trHeight w:val="10"/>
        </w:trPr>
        <w:tc>
          <w:tcPr>
            <w:tcW w:w="855" w:type="dxa"/>
            <w:gridSpan w:val="2"/>
            <w:vMerge/>
            <w:tcBorders>
              <w:top w:val="nil"/>
              <w:left w:val="single" w:sz="8" w:space="0" w:color="000000"/>
              <w:bottom w:val="nil"/>
              <w:right w:val="single" w:sz="8" w:space="0" w:color="000000"/>
            </w:tcBorders>
            <w:vAlign w:val="center"/>
            <w:hideMark/>
          </w:tcPr>
          <w:p w14:paraId="3BE7CE34" w14:textId="77777777" w:rsidR="00A4021A" w:rsidRPr="002D4B10" w:rsidRDefault="00A4021A" w:rsidP="00C50FCE">
            <w:pPr>
              <w:rPr>
                <w:color w:val="000000"/>
              </w:rPr>
            </w:pPr>
          </w:p>
        </w:tc>
        <w:tc>
          <w:tcPr>
            <w:tcW w:w="4157" w:type="dxa"/>
            <w:tcBorders>
              <w:top w:val="nil"/>
              <w:left w:val="nil"/>
              <w:bottom w:val="nil"/>
              <w:right w:val="single" w:sz="8" w:space="0" w:color="000000"/>
            </w:tcBorders>
            <w:shd w:val="clear" w:color="auto" w:fill="auto"/>
            <w:vAlign w:val="bottom"/>
            <w:hideMark/>
          </w:tcPr>
          <w:p w14:paraId="46DE860B" w14:textId="77777777" w:rsidR="00A4021A" w:rsidRPr="002D4B10" w:rsidRDefault="00A4021A" w:rsidP="00C50FCE">
            <w:pPr>
              <w:rPr>
                <w:color w:val="000000"/>
              </w:rPr>
            </w:pPr>
            <w:r w:rsidRPr="002D4B10">
              <w:rPr>
                <w:color w:val="000000"/>
              </w:rPr>
              <w:t>Liczba obsługiwanych kont VoIP 2</w:t>
            </w:r>
          </w:p>
        </w:tc>
        <w:tc>
          <w:tcPr>
            <w:tcW w:w="975" w:type="dxa"/>
            <w:vMerge/>
            <w:tcBorders>
              <w:top w:val="nil"/>
              <w:left w:val="single" w:sz="8" w:space="0" w:color="000000"/>
              <w:bottom w:val="nil"/>
              <w:right w:val="single" w:sz="8" w:space="0" w:color="000000"/>
            </w:tcBorders>
            <w:vAlign w:val="center"/>
            <w:hideMark/>
          </w:tcPr>
          <w:p w14:paraId="61C93613" w14:textId="77777777" w:rsidR="00A4021A" w:rsidRPr="002D4B10" w:rsidRDefault="00A4021A" w:rsidP="00C50FCE">
            <w:pPr>
              <w:rPr>
                <w:color w:val="000000"/>
              </w:rPr>
            </w:pPr>
          </w:p>
        </w:tc>
        <w:tc>
          <w:tcPr>
            <w:tcW w:w="1612" w:type="dxa"/>
            <w:vMerge/>
            <w:tcBorders>
              <w:top w:val="nil"/>
              <w:left w:val="single" w:sz="8" w:space="0" w:color="000000"/>
              <w:bottom w:val="single" w:sz="4" w:space="0" w:color="000000"/>
              <w:right w:val="single" w:sz="8" w:space="0" w:color="000000"/>
            </w:tcBorders>
            <w:vAlign w:val="center"/>
            <w:hideMark/>
          </w:tcPr>
          <w:p w14:paraId="7F2C6E2F" w14:textId="77777777" w:rsidR="00A4021A" w:rsidRPr="002D4B10" w:rsidRDefault="00A4021A" w:rsidP="00C50FCE">
            <w:pPr>
              <w:rPr>
                <w:color w:val="000000"/>
              </w:rPr>
            </w:pPr>
          </w:p>
        </w:tc>
        <w:tc>
          <w:tcPr>
            <w:tcW w:w="1488" w:type="dxa"/>
            <w:vMerge/>
            <w:tcBorders>
              <w:top w:val="single" w:sz="8" w:space="0" w:color="000000"/>
              <w:left w:val="single" w:sz="8" w:space="0" w:color="000000"/>
              <w:bottom w:val="single" w:sz="4" w:space="0" w:color="000000"/>
              <w:right w:val="single" w:sz="8" w:space="0" w:color="000000"/>
            </w:tcBorders>
            <w:vAlign w:val="center"/>
            <w:hideMark/>
          </w:tcPr>
          <w:p w14:paraId="668C07DE" w14:textId="77777777" w:rsidR="00A4021A" w:rsidRPr="002D4B10" w:rsidRDefault="00A4021A" w:rsidP="00C50FCE">
            <w:pPr>
              <w:rPr>
                <w:color w:val="000000"/>
              </w:rPr>
            </w:pPr>
          </w:p>
        </w:tc>
      </w:tr>
      <w:tr w:rsidR="00A4021A" w:rsidRPr="004549BF" w14:paraId="4615B2E5" w14:textId="77777777" w:rsidTr="00AC3727">
        <w:trPr>
          <w:gridBefore w:val="1"/>
          <w:gridAfter w:val="1"/>
          <w:wBefore w:w="10" w:type="dxa"/>
          <w:wAfter w:w="8" w:type="dxa"/>
          <w:trHeight w:val="21"/>
        </w:trPr>
        <w:tc>
          <w:tcPr>
            <w:tcW w:w="855" w:type="dxa"/>
            <w:gridSpan w:val="2"/>
            <w:vMerge/>
            <w:tcBorders>
              <w:top w:val="nil"/>
              <w:left w:val="single" w:sz="8" w:space="0" w:color="000000"/>
              <w:bottom w:val="nil"/>
              <w:right w:val="single" w:sz="8" w:space="0" w:color="000000"/>
            </w:tcBorders>
            <w:vAlign w:val="center"/>
            <w:hideMark/>
          </w:tcPr>
          <w:p w14:paraId="75E33EDE" w14:textId="77777777" w:rsidR="00A4021A" w:rsidRPr="002D4B10" w:rsidRDefault="00A4021A" w:rsidP="00C50FCE">
            <w:pPr>
              <w:rPr>
                <w:color w:val="000000"/>
              </w:rPr>
            </w:pPr>
          </w:p>
        </w:tc>
        <w:tc>
          <w:tcPr>
            <w:tcW w:w="4157" w:type="dxa"/>
            <w:tcBorders>
              <w:top w:val="nil"/>
              <w:left w:val="nil"/>
              <w:bottom w:val="nil"/>
              <w:right w:val="single" w:sz="8" w:space="0" w:color="000000"/>
            </w:tcBorders>
            <w:shd w:val="clear" w:color="auto" w:fill="auto"/>
            <w:vAlign w:val="bottom"/>
            <w:hideMark/>
          </w:tcPr>
          <w:p w14:paraId="29EFB5B9" w14:textId="77777777" w:rsidR="00A4021A" w:rsidRPr="002D4B10" w:rsidRDefault="00A4021A" w:rsidP="00C50FCE">
            <w:pPr>
              <w:rPr>
                <w:color w:val="000000"/>
              </w:rPr>
            </w:pPr>
            <w:r w:rsidRPr="002D4B10">
              <w:rPr>
                <w:color w:val="000000"/>
              </w:rPr>
              <w:t>Obsługiwany protokół sygnalizacyjny SIP v1 (RFC2543) SIP v2 (RFC3261)</w:t>
            </w:r>
          </w:p>
        </w:tc>
        <w:tc>
          <w:tcPr>
            <w:tcW w:w="975" w:type="dxa"/>
            <w:vMerge/>
            <w:tcBorders>
              <w:top w:val="nil"/>
              <w:left w:val="single" w:sz="8" w:space="0" w:color="000000"/>
              <w:bottom w:val="nil"/>
              <w:right w:val="single" w:sz="8" w:space="0" w:color="000000"/>
            </w:tcBorders>
            <w:vAlign w:val="center"/>
            <w:hideMark/>
          </w:tcPr>
          <w:p w14:paraId="6C1B4369" w14:textId="77777777" w:rsidR="00A4021A" w:rsidRPr="002D4B10" w:rsidRDefault="00A4021A" w:rsidP="00C50FCE">
            <w:pPr>
              <w:rPr>
                <w:color w:val="000000"/>
              </w:rPr>
            </w:pPr>
          </w:p>
        </w:tc>
        <w:tc>
          <w:tcPr>
            <w:tcW w:w="1612" w:type="dxa"/>
            <w:vMerge/>
            <w:tcBorders>
              <w:top w:val="nil"/>
              <w:left w:val="single" w:sz="8" w:space="0" w:color="000000"/>
              <w:bottom w:val="single" w:sz="4" w:space="0" w:color="000000"/>
              <w:right w:val="single" w:sz="8" w:space="0" w:color="000000"/>
            </w:tcBorders>
            <w:vAlign w:val="center"/>
            <w:hideMark/>
          </w:tcPr>
          <w:p w14:paraId="6CF5FEBD" w14:textId="77777777" w:rsidR="00A4021A" w:rsidRPr="002D4B10" w:rsidRDefault="00A4021A" w:rsidP="00C50FCE">
            <w:pPr>
              <w:rPr>
                <w:color w:val="000000"/>
              </w:rPr>
            </w:pPr>
          </w:p>
        </w:tc>
        <w:tc>
          <w:tcPr>
            <w:tcW w:w="1488" w:type="dxa"/>
            <w:vMerge/>
            <w:tcBorders>
              <w:top w:val="single" w:sz="8" w:space="0" w:color="000000"/>
              <w:left w:val="single" w:sz="8" w:space="0" w:color="000000"/>
              <w:bottom w:val="single" w:sz="4" w:space="0" w:color="000000"/>
              <w:right w:val="single" w:sz="8" w:space="0" w:color="000000"/>
            </w:tcBorders>
            <w:vAlign w:val="center"/>
            <w:hideMark/>
          </w:tcPr>
          <w:p w14:paraId="343A9292" w14:textId="77777777" w:rsidR="00A4021A" w:rsidRPr="002D4B10" w:rsidRDefault="00A4021A" w:rsidP="00C50FCE">
            <w:pPr>
              <w:rPr>
                <w:color w:val="000000"/>
              </w:rPr>
            </w:pPr>
          </w:p>
        </w:tc>
      </w:tr>
      <w:tr w:rsidR="00A4021A" w:rsidRPr="004549BF" w14:paraId="655DCD04" w14:textId="77777777" w:rsidTr="00AC3727">
        <w:trPr>
          <w:gridBefore w:val="1"/>
          <w:gridAfter w:val="1"/>
          <w:wBefore w:w="10" w:type="dxa"/>
          <w:wAfter w:w="8" w:type="dxa"/>
          <w:trHeight w:val="26"/>
        </w:trPr>
        <w:tc>
          <w:tcPr>
            <w:tcW w:w="855" w:type="dxa"/>
            <w:gridSpan w:val="2"/>
            <w:vMerge/>
            <w:tcBorders>
              <w:top w:val="nil"/>
              <w:left w:val="single" w:sz="8" w:space="0" w:color="000000"/>
              <w:bottom w:val="nil"/>
              <w:right w:val="single" w:sz="8" w:space="0" w:color="000000"/>
            </w:tcBorders>
            <w:vAlign w:val="center"/>
            <w:hideMark/>
          </w:tcPr>
          <w:p w14:paraId="497CDC73" w14:textId="77777777" w:rsidR="00A4021A" w:rsidRPr="002D4B10" w:rsidRDefault="00A4021A" w:rsidP="00C50FCE">
            <w:pPr>
              <w:rPr>
                <w:color w:val="000000"/>
              </w:rPr>
            </w:pPr>
          </w:p>
        </w:tc>
        <w:tc>
          <w:tcPr>
            <w:tcW w:w="4157" w:type="dxa"/>
            <w:tcBorders>
              <w:top w:val="nil"/>
              <w:left w:val="nil"/>
              <w:bottom w:val="nil"/>
              <w:right w:val="single" w:sz="8" w:space="0" w:color="000000"/>
            </w:tcBorders>
            <w:shd w:val="clear" w:color="auto" w:fill="auto"/>
            <w:vAlign w:val="bottom"/>
            <w:hideMark/>
          </w:tcPr>
          <w:p w14:paraId="5621F8C6" w14:textId="77777777" w:rsidR="00A4021A" w:rsidRPr="002D4B10" w:rsidRDefault="00A4021A" w:rsidP="00C50FCE">
            <w:pPr>
              <w:rPr>
                <w:color w:val="000000"/>
              </w:rPr>
            </w:pPr>
            <w:r w:rsidRPr="002D4B10">
              <w:rPr>
                <w:color w:val="000000"/>
              </w:rPr>
              <w:t>Kodeki głosowe G.722 (szerokopasmowy), G.711, G.726, G.723.1/</w:t>
            </w:r>
            <w:proofErr w:type="spellStart"/>
            <w:r w:rsidRPr="002D4B10">
              <w:rPr>
                <w:color w:val="000000"/>
              </w:rPr>
              <w:t>iLBC</w:t>
            </w:r>
            <w:proofErr w:type="spellEnd"/>
            <w:r w:rsidRPr="002D4B10">
              <w:rPr>
                <w:color w:val="000000"/>
              </w:rPr>
              <w:t>, G.729A/B, GSM</w:t>
            </w:r>
          </w:p>
        </w:tc>
        <w:tc>
          <w:tcPr>
            <w:tcW w:w="975" w:type="dxa"/>
            <w:vMerge/>
            <w:tcBorders>
              <w:top w:val="nil"/>
              <w:left w:val="single" w:sz="8" w:space="0" w:color="000000"/>
              <w:bottom w:val="nil"/>
              <w:right w:val="single" w:sz="8" w:space="0" w:color="000000"/>
            </w:tcBorders>
            <w:vAlign w:val="center"/>
            <w:hideMark/>
          </w:tcPr>
          <w:p w14:paraId="7051AB54" w14:textId="77777777" w:rsidR="00A4021A" w:rsidRPr="002D4B10" w:rsidRDefault="00A4021A" w:rsidP="00C50FCE">
            <w:pPr>
              <w:rPr>
                <w:color w:val="000000"/>
              </w:rPr>
            </w:pPr>
          </w:p>
        </w:tc>
        <w:tc>
          <w:tcPr>
            <w:tcW w:w="1612" w:type="dxa"/>
            <w:vMerge/>
            <w:tcBorders>
              <w:top w:val="nil"/>
              <w:left w:val="single" w:sz="8" w:space="0" w:color="000000"/>
              <w:bottom w:val="single" w:sz="4" w:space="0" w:color="000000"/>
              <w:right w:val="single" w:sz="8" w:space="0" w:color="000000"/>
            </w:tcBorders>
            <w:vAlign w:val="center"/>
            <w:hideMark/>
          </w:tcPr>
          <w:p w14:paraId="0826A8D6" w14:textId="77777777" w:rsidR="00A4021A" w:rsidRPr="002D4B10" w:rsidRDefault="00A4021A" w:rsidP="00C50FCE">
            <w:pPr>
              <w:rPr>
                <w:color w:val="000000"/>
              </w:rPr>
            </w:pPr>
          </w:p>
        </w:tc>
        <w:tc>
          <w:tcPr>
            <w:tcW w:w="1488" w:type="dxa"/>
            <w:vMerge/>
            <w:tcBorders>
              <w:top w:val="single" w:sz="8" w:space="0" w:color="000000"/>
              <w:left w:val="single" w:sz="8" w:space="0" w:color="000000"/>
              <w:bottom w:val="single" w:sz="4" w:space="0" w:color="000000"/>
              <w:right w:val="single" w:sz="8" w:space="0" w:color="000000"/>
            </w:tcBorders>
            <w:vAlign w:val="center"/>
            <w:hideMark/>
          </w:tcPr>
          <w:p w14:paraId="4E27BBD6" w14:textId="77777777" w:rsidR="00A4021A" w:rsidRPr="002D4B10" w:rsidRDefault="00A4021A" w:rsidP="00C50FCE">
            <w:pPr>
              <w:rPr>
                <w:color w:val="000000"/>
              </w:rPr>
            </w:pPr>
          </w:p>
        </w:tc>
      </w:tr>
      <w:tr w:rsidR="00A4021A" w:rsidRPr="004549BF" w14:paraId="19595495" w14:textId="77777777" w:rsidTr="00AC3727">
        <w:trPr>
          <w:gridBefore w:val="1"/>
          <w:gridAfter w:val="1"/>
          <w:wBefore w:w="10" w:type="dxa"/>
          <w:wAfter w:w="8" w:type="dxa"/>
          <w:trHeight w:val="21"/>
        </w:trPr>
        <w:tc>
          <w:tcPr>
            <w:tcW w:w="855" w:type="dxa"/>
            <w:gridSpan w:val="2"/>
            <w:vMerge/>
            <w:tcBorders>
              <w:top w:val="nil"/>
              <w:left w:val="single" w:sz="8" w:space="0" w:color="000000"/>
              <w:bottom w:val="nil"/>
              <w:right w:val="single" w:sz="8" w:space="0" w:color="000000"/>
            </w:tcBorders>
            <w:vAlign w:val="center"/>
            <w:hideMark/>
          </w:tcPr>
          <w:p w14:paraId="5A8F0F35" w14:textId="77777777" w:rsidR="00A4021A" w:rsidRPr="002D4B10" w:rsidRDefault="00A4021A" w:rsidP="00C50FCE">
            <w:pPr>
              <w:rPr>
                <w:color w:val="000000"/>
              </w:rPr>
            </w:pPr>
          </w:p>
        </w:tc>
        <w:tc>
          <w:tcPr>
            <w:tcW w:w="4157" w:type="dxa"/>
            <w:tcBorders>
              <w:top w:val="nil"/>
              <w:left w:val="nil"/>
              <w:bottom w:val="nil"/>
              <w:right w:val="single" w:sz="8" w:space="0" w:color="000000"/>
            </w:tcBorders>
            <w:shd w:val="clear" w:color="auto" w:fill="auto"/>
            <w:vAlign w:val="bottom"/>
            <w:hideMark/>
          </w:tcPr>
          <w:p w14:paraId="3D474EA7" w14:textId="77777777" w:rsidR="00A4021A" w:rsidRPr="002D4B10" w:rsidRDefault="00A4021A" w:rsidP="00C50FCE">
            <w:pPr>
              <w:rPr>
                <w:color w:val="000000"/>
              </w:rPr>
            </w:pPr>
            <w:r w:rsidRPr="002D4B10">
              <w:rPr>
                <w:color w:val="000000"/>
              </w:rPr>
              <w:t xml:space="preserve">Złącza sieciowe 10/100 </w:t>
            </w:r>
            <w:proofErr w:type="spellStart"/>
            <w:r w:rsidRPr="002D4B10">
              <w:rPr>
                <w:color w:val="000000"/>
              </w:rPr>
              <w:t>Mbps</w:t>
            </w:r>
            <w:proofErr w:type="spellEnd"/>
            <w:r w:rsidRPr="002D4B10">
              <w:rPr>
                <w:color w:val="000000"/>
              </w:rPr>
              <w:t xml:space="preserve"> 1x RJ45 (WAN), 1x RJ45 (LAN) - pełni funkcję </w:t>
            </w:r>
            <w:proofErr w:type="spellStart"/>
            <w:r w:rsidRPr="002D4B10">
              <w:rPr>
                <w:color w:val="000000"/>
              </w:rPr>
              <w:t>switcha</w:t>
            </w:r>
            <w:proofErr w:type="spellEnd"/>
          </w:p>
        </w:tc>
        <w:tc>
          <w:tcPr>
            <w:tcW w:w="975" w:type="dxa"/>
            <w:vMerge/>
            <w:tcBorders>
              <w:top w:val="nil"/>
              <w:left w:val="single" w:sz="8" w:space="0" w:color="000000"/>
              <w:bottom w:val="nil"/>
              <w:right w:val="single" w:sz="8" w:space="0" w:color="000000"/>
            </w:tcBorders>
            <w:vAlign w:val="center"/>
            <w:hideMark/>
          </w:tcPr>
          <w:p w14:paraId="73A133CF" w14:textId="77777777" w:rsidR="00A4021A" w:rsidRPr="002D4B10" w:rsidRDefault="00A4021A" w:rsidP="00C50FCE">
            <w:pPr>
              <w:rPr>
                <w:color w:val="000000"/>
              </w:rPr>
            </w:pPr>
          </w:p>
        </w:tc>
        <w:tc>
          <w:tcPr>
            <w:tcW w:w="1612" w:type="dxa"/>
            <w:vMerge/>
            <w:tcBorders>
              <w:top w:val="nil"/>
              <w:left w:val="single" w:sz="8" w:space="0" w:color="000000"/>
              <w:bottom w:val="single" w:sz="4" w:space="0" w:color="000000"/>
              <w:right w:val="single" w:sz="8" w:space="0" w:color="000000"/>
            </w:tcBorders>
            <w:vAlign w:val="center"/>
            <w:hideMark/>
          </w:tcPr>
          <w:p w14:paraId="0A4D6F8F" w14:textId="77777777" w:rsidR="00A4021A" w:rsidRPr="002D4B10" w:rsidRDefault="00A4021A" w:rsidP="00C50FCE">
            <w:pPr>
              <w:rPr>
                <w:color w:val="000000"/>
              </w:rPr>
            </w:pPr>
          </w:p>
        </w:tc>
        <w:tc>
          <w:tcPr>
            <w:tcW w:w="1488" w:type="dxa"/>
            <w:vMerge/>
            <w:tcBorders>
              <w:top w:val="single" w:sz="8" w:space="0" w:color="000000"/>
              <w:left w:val="single" w:sz="8" w:space="0" w:color="000000"/>
              <w:bottom w:val="single" w:sz="4" w:space="0" w:color="000000"/>
              <w:right w:val="single" w:sz="8" w:space="0" w:color="000000"/>
            </w:tcBorders>
            <w:vAlign w:val="center"/>
            <w:hideMark/>
          </w:tcPr>
          <w:p w14:paraId="57BD6F07" w14:textId="77777777" w:rsidR="00A4021A" w:rsidRPr="002D4B10" w:rsidRDefault="00A4021A" w:rsidP="00C50FCE">
            <w:pPr>
              <w:rPr>
                <w:color w:val="000000"/>
              </w:rPr>
            </w:pPr>
          </w:p>
        </w:tc>
      </w:tr>
      <w:tr w:rsidR="00A4021A" w:rsidRPr="004549BF" w14:paraId="127FBAE3" w14:textId="77777777" w:rsidTr="00AC3727">
        <w:trPr>
          <w:gridBefore w:val="1"/>
          <w:gridAfter w:val="1"/>
          <w:wBefore w:w="10" w:type="dxa"/>
          <w:wAfter w:w="8" w:type="dxa"/>
          <w:trHeight w:val="36"/>
        </w:trPr>
        <w:tc>
          <w:tcPr>
            <w:tcW w:w="855" w:type="dxa"/>
            <w:gridSpan w:val="2"/>
            <w:vMerge/>
            <w:tcBorders>
              <w:top w:val="nil"/>
              <w:left w:val="single" w:sz="8" w:space="0" w:color="000000"/>
              <w:bottom w:val="nil"/>
              <w:right w:val="single" w:sz="8" w:space="0" w:color="000000"/>
            </w:tcBorders>
            <w:vAlign w:val="center"/>
            <w:hideMark/>
          </w:tcPr>
          <w:p w14:paraId="130EA755" w14:textId="77777777" w:rsidR="00A4021A" w:rsidRPr="002D4B10" w:rsidRDefault="00A4021A" w:rsidP="00C50FCE">
            <w:pPr>
              <w:rPr>
                <w:color w:val="000000"/>
              </w:rPr>
            </w:pPr>
          </w:p>
        </w:tc>
        <w:tc>
          <w:tcPr>
            <w:tcW w:w="4157" w:type="dxa"/>
            <w:tcBorders>
              <w:top w:val="nil"/>
              <w:left w:val="nil"/>
              <w:bottom w:val="nil"/>
              <w:right w:val="single" w:sz="8" w:space="0" w:color="000000"/>
            </w:tcBorders>
            <w:shd w:val="clear" w:color="auto" w:fill="auto"/>
            <w:vAlign w:val="bottom"/>
            <w:hideMark/>
          </w:tcPr>
          <w:p w14:paraId="34361B22" w14:textId="77777777" w:rsidR="00A4021A" w:rsidRPr="002D4B10" w:rsidRDefault="00A4021A" w:rsidP="00C50FCE">
            <w:pPr>
              <w:rPr>
                <w:color w:val="000000"/>
              </w:rPr>
            </w:pPr>
            <w:r w:rsidRPr="002D4B10">
              <w:rPr>
                <w:color w:val="000000"/>
              </w:rPr>
              <w:t>Złącze do zestawu nagłownego RJ9, dedykowany przycisk "HEADSET" do odbioru/zakończenia połączenia przez słuchawki</w:t>
            </w:r>
          </w:p>
        </w:tc>
        <w:tc>
          <w:tcPr>
            <w:tcW w:w="975" w:type="dxa"/>
            <w:vMerge/>
            <w:tcBorders>
              <w:top w:val="nil"/>
              <w:left w:val="single" w:sz="8" w:space="0" w:color="000000"/>
              <w:bottom w:val="nil"/>
              <w:right w:val="single" w:sz="8" w:space="0" w:color="000000"/>
            </w:tcBorders>
            <w:vAlign w:val="center"/>
            <w:hideMark/>
          </w:tcPr>
          <w:p w14:paraId="1ABBA41F" w14:textId="77777777" w:rsidR="00A4021A" w:rsidRPr="002D4B10" w:rsidRDefault="00A4021A" w:rsidP="00C50FCE">
            <w:pPr>
              <w:rPr>
                <w:color w:val="000000"/>
              </w:rPr>
            </w:pPr>
          </w:p>
        </w:tc>
        <w:tc>
          <w:tcPr>
            <w:tcW w:w="1612" w:type="dxa"/>
            <w:vMerge/>
            <w:tcBorders>
              <w:top w:val="nil"/>
              <w:left w:val="single" w:sz="8" w:space="0" w:color="000000"/>
              <w:bottom w:val="single" w:sz="4" w:space="0" w:color="000000"/>
              <w:right w:val="single" w:sz="8" w:space="0" w:color="000000"/>
            </w:tcBorders>
            <w:vAlign w:val="center"/>
            <w:hideMark/>
          </w:tcPr>
          <w:p w14:paraId="2B93F8A7" w14:textId="77777777" w:rsidR="00A4021A" w:rsidRPr="002D4B10" w:rsidRDefault="00A4021A" w:rsidP="00C50FCE">
            <w:pPr>
              <w:rPr>
                <w:color w:val="000000"/>
              </w:rPr>
            </w:pPr>
          </w:p>
        </w:tc>
        <w:tc>
          <w:tcPr>
            <w:tcW w:w="1488" w:type="dxa"/>
            <w:vMerge/>
            <w:tcBorders>
              <w:top w:val="single" w:sz="8" w:space="0" w:color="000000"/>
              <w:left w:val="single" w:sz="8" w:space="0" w:color="000000"/>
              <w:bottom w:val="single" w:sz="4" w:space="0" w:color="000000"/>
              <w:right w:val="single" w:sz="8" w:space="0" w:color="000000"/>
            </w:tcBorders>
            <w:vAlign w:val="center"/>
            <w:hideMark/>
          </w:tcPr>
          <w:p w14:paraId="66B6EBC4" w14:textId="77777777" w:rsidR="00A4021A" w:rsidRPr="002D4B10" w:rsidRDefault="00A4021A" w:rsidP="00C50FCE">
            <w:pPr>
              <w:rPr>
                <w:color w:val="000000"/>
              </w:rPr>
            </w:pPr>
          </w:p>
        </w:tc>
      </w:tr>
      <w:tr w:rsidR="00A4021A" w:rsidRPr="004549BF" w14:paraId="7839D924" w14:textId="77777777" w:rsidTr="00AC3727">
        <w:trPr>
          <w:gridBefore w:val="1"/>
          <w:gridAfter w:val="1"/>
          <w:wBefore w:w="10" w:type="dxa"/>
          <w:wAfter w:w="8" w:type="dxa"/>
          <w:trHeight w:val="5"/>
        </w:trPr>
        <w:tc>
          <w:tcPr>
            <w:tcW w:w="855" w:type="dxa"/>
            <w:gridSpan w:val="2"/>
            <w:vMerge/>
            <w:tcBorders>
              <w:top w:val="nil"/>
              <w:left w:val="single" w:sz="8" w:space="0" w:color="000000"/>
              <w:bottom w:val="nil"/>
              <w:right w:val="single" w:sz="8" w:space="0" w:color="000000"/>
            </w:tcBorders>
            <w:vAlign w:val="center"/>
            <w:hideMark/>
          </w:tcPr>
          <w:p w14:paraId="49315388" w14:textId="77777777" w:rsidR="00A4021A" w:rsidRPr="002D4B10" w:rsidRDefault="00A4021A" w:rsidP="00C50FCE">
            <w:pPr>
              <w:rPr>
                <w:color w:val="000000"/>
              </w:rPr>
            </w:pPr>
          </w:p>
        </w:tc>
        <w:tc>
          <w:tcPr>
            <w:tcW w:w="4157" w:type="dxa"/>
            <w:tcBorders>
              <w:top w:val="nil"/>
              <w:left w:val="nil"/>
              <w:bottom w:val="nil"/>
              <w:right w:val="single" w:sz="8" w:space="0" w:color="000000"/>
            </w:tcBorders>
            <w:shd w:val="clear" w:color="auto" w:fill="auto"/>
            <w:vAlign w:val="bottom"/>
            <w:hideMark/>
          </w:tcPr>
          <w:p w14:paraId="045E63AC" w14:textId="77777777" w:rsidR="00A4021A" w:rsidRPr="002D4B10" w:rsidRDefault="00A4021A" w:rsidP="00C50FCE">
            <w:pPr>
              <w:rPr>
                <w:color w:val="000000"/>
              </w:rPr>
            </w:pPr>
            <w:r w:rsidRPr="002D4B10">
              <w:rPr>
                <w:color w:val="000000"/>
              </w:rPr>
              <w:t>Wyświetlacz LCD tak</w:t>
            </w:r>
          </w:p>
        </w:tc>
        <w:tc>
          <w:tcPr>
            <w:tcW w:w="975" w:type="dxa"/>
            <w:vMerge/>
            <w:tcBorders>
              <w:top w:val="nil"/>
              <w:left w:val="single" w:sz="8" w:space="0" w:color="000000"/>
              <w:bottom w:val="nil"/>
              <w:right w:val="single" w:sz="8" w:space="0" w:color="000000"/>
            </w:tcBorders>
            <w:vAlign w:val="center"/>
            <w:hideMark/>
          </w:tcPr>
          <w:p w14:paraId="34227A1A" w14:textId="77777777" w:rsidR="00A4021A" w:rsidRPr="002D4B10" w:rsidRDefault="00A4021A" w:rsidP="00C50FCE">
            <w:pPr>
              <w:rPr>
                <w:color w:val="000000"/>
              </w:rPr>
            </w:pPr>
          </w:p>
        </w:tc>
        <w:tc>
          <w:tcPr>
            <w:tcW w:w="1612" w:type="dxa"/>
            <w:vMerge/>
            <w:tcBorders>
              <w:top w:val="nil"/>
              <w:left w:val="single" w:sz="8" w:space="0" w:color="000000"/>
              <w:bottom w:val="single" w:sz="4" w:space="0" w:color="000000"/>
              <w:right w:val="single" w:sz="8" w:space="0" w:color="000000"/>
            </w:tcBorders>
            <w:vAlign w:val="center"/>
            <w:hideMark/>
          </w:tcPr>
          <w:p w14:paraId="29B30F43" w14:textId="77777777" w:rsidR="00A4021A" w:rsidRPr="002D4B10" w:rsidRDefault="00A4021A" w:rsidP="00C50FCE">
            <w:pPr>
              <w:rPr>
                <w:color w:val="000000"/>
              </w:rPr>
            </w:pPr>
          </w:p>
        </w:tc>
        <w:tc>
          <w:tcPr>
            <w:tcW w:w="1488" w:type="dxa"/>
            <w:vMerge/>
            <w:tcBorders>
              <w:top w:val="single" w:sz="8" w:space="0" w:color="000000"/>
              <w:left w:val="single" w:sz="8" w:space="0" w:color="000000"/>
              <w:bottom w:val="single" w:sz="4" w:space="0" w:color="000000"/>
              <w:right w:val="single" w:sz="8" w:space="0" w:color="000000"/>
            </w:tcBorders>
            <w:vAlign w:val="center"/>
            <w:hideMark/>
          </w:tcPr>
          <w:p w14:paraId="555D52AF" w14:textId="77777777" w:rsidR="00A4021A" w:rsidRPr="002D4B10" w:rsidRDefault="00A4021A" w:rsidP="00C50FCE">
            <w:pPr>
              <w:rPr>
                <w:color w:val="000000"/>
              </w:rPr>
            </w:pPr>
          </w:p>
        </w:tc>
      </w:tr>
      <w:tr w:rsidR="00A4021A" w:rsidRPr="004549BF" w14:paraId="0C73D62A" w14:textId="77777777" w:rsidTr="00AC3727">
        <w:trPr>
          <w:gridBefore w:val="1"/>
          <w:gridAfter w:val="1"/>
          <w:wBefore w:w="10" w:type="dxa"/>
          <w:wAfter w:w="8" w:type="dxa"/>
          <w:trHeight w:val="21"/>
        </w:trPr>
        <w:tc>
          <w:tcPr>
            <w:tcW w:w="855" w:type="dxa"/>
            <w:gridSpan w:val="2"/>
            <w:vMerge/>
            <w:tcBorders>
              <w:top w:val="nil"/>
              <w:left w:val="single" w:sz="8" w:space="0" w:color="000000"/>
              <w:bottom w:val="nil"/>
              <w:right w:val="single" w:sz="8" w:space="0" w:color="000000"/>
            </w:tcBorders>
            <w:vAlign w:val="center"/>
            <w:hideMark/>
          </w:tcPr>
          <w:p w14:paraId="5E4C248D" w14:textId="77777777" w:rsidR="00A4021A" w:rsidRPr="002D4B10" w:rsidRDefault="00A4021A" w:rsidP="00C50FCE">
            <w:pPr>
              <w:rPr>
                <w:color w:val="000000"/>
              </w:rPr>
            </w:pPr>
          </w:p>
        </w:tc>
        <w:tc>
          <w:tcPr>
            <w:tcW w:w="4157" w:type="dxa"/>
            <w:tcBorders>
              <w:top w:val="nil"/>
              <w:left w:val="nil"/>
              <w:bottom w:val="nil"/>
              <w:right w:val="single" w:sz="8" w:space="0" w:color="000000"/>
            </w:tcBorders>
            <w:shd w:val="clear" w:color="auto" w:fill="auto"/>
            <w:vAlign w:val="bottom"/>
            <w:hideMark/>
          </w:tcPr>
          <w:p w14:paraId="2A231369" w14:textId="77777777" w:rsidR="00A4021A" w:rsidRPr="002D4B10" w:rsidRDefault="00A4021A" w:rsidP="00C50FCE">
            <w:pPr>
              <w:rPr>
                <w:color w:val="000000"/>
              </w:rPr>
            </w:pPr>
            <w:r w:rsidRPr="002D4B10">
              <w:rPr>
                <w:color w:val="000000"/>
              </w:rPr>
              <w:t>Transfery połączeń tak, dedykowany przycisk "TRAN" na klawiaturze telefonu</w:t>
            </w:r>
          </w:p>
        </w:tc>
        <w:tc>
          <w:tcPr>
            <w:tcW w:w="975" w:type="dxa"/>
            <w:vMerge/>
            <w:tcBorders>
              <w:top w:val="nil"/>
              <w:left w:val="single" w:sz="8" w:space="0" w:color="000000"/>
              <w:bottom w:val="nil"/>
              <w:right w:val="single" w:sz="8" w:space="0" w:color="000000"/>
            </w:tcBorders>
            <w:vAlign w:val="center"/>
            <w:hideMark/>
          </w:tcPr>
          <w:p w14:paraId="1EAC62FC" w14:textId="77777777" w:rsidR="00A4021A" w:rsidRPr="002D4B10" w:rsidRDefault="00A4021A" w:rsidP="00C50FCE">
            <w:pPr>
              <w:rPr>
                <w:color w:val="000000"/>
              </w:rPr>
            </w:pPr>
          </w:p>
        </w:tc>
        <w:tc>
          <w:tcPr>
            <w:tcW w:w="1612" w:type="dxa"/>
            <w:vMerge/>
            <w:tcBorders>
              <w:top w:val="nil"/>
              <w:left w:val="single" w:sz="8" w:space="0" w:color="000000"/>
              <w:bottom w:val="single" w:sz="4" w:space="0" w:color="000000"/>
              <w:right w:val="single" w:sz="8" w:space="0" w:color="000000"/>
            </w:tcBorders>
            <w:vAlign w:val="center"/>
            <w:hideMark/>
          </w:tcPr>
          <w:p w14:paraId="565E2E18" w14:textId="77777777" w:rsidR="00A4021A" w:rsidRPr="002D4B10" w:rsidRDefault="00A4021A" w:rsidP="00C50FCE">
            <w:pPr>
              <w:rPr>
                <w:color w:val="000000"/>
              </w:rPr>
            </w:pPr>
          </w:p>
        </w:tc>
        <w:tc>
          <w:tcPr>
            <w:tcW w:w="1488" w:type="dxa"/>
            <w:vMerge/>
            <w:tcBorders>
              <w:top w:val="single" w:sz="8" w:space="0" w:color="000000"/>
              <w:left w:val="single" w:sz="8" w:space="0" w:color="000000"/>
              <w:bottom w:val="single" w:sz="4" w:space="0" w:color="000000"/>
              <w:right w:val="single" w:sz="8" w:space="0" w:color="000000"/>
            </w:tcBorders>
            <w:vAlign w:val="center"/>
            <w:hideMark/>
          </w:tcPr>
          <w:p w14:paraId="761B32AC" w14:textId="77777777" w:rsidR="00A4021A" w:rsidRPr="002D4B10" w:rsidRDefault="00A4021A" w:rsidP="00C50FCE">
            <w:pPr>
              <w:rPr>
                <w:color w:val="000000"/>
              </w:rPr>
            </w:pPr>
          </w:p>
        </w:tc>
      </w:tr>
      <w:tr w:rsidR="00A4021A" w:rsidRPr="004549BF" w14:paraId="77D915A9" w14:textId="77777777" w:rsidTr="00AC3727">
        <w:trPr>
          <w:gridBefore w:val="1"/>
          <w:gridAfter w:val="1"/>
          <w:wBefore w:w="10" w:type="dxa"/>
          <w:wAfter w:w="8" w:type="dxa"/>
          <w:trHeight w:val="21"/>
        </w:trPr>
        <w:tc>
          <w:tcPr>
            <w:tcW w:w="855" w:type="dxa"/>
            <w:gridSpan w:val="2"/>
            <w:vMerge/>
            <w:tcBorders>
              <w:top w:val="nil"/>
              <w:left w:val="single" w:sz="8" w:space="0" w:color="000000"/>
              <w:bottom w:val="nil"/>
              <w:right w:val="single" w:sz="8" w:space="0" w:color="000000"/>
            </w:tcBorders>
            <w:vAlign w:val="center"/>
            <w:hideMark/>
          </w:tcPr>
          <w:p w14:paraId="52EBCF77" w14:textId="77777777" w:rsidR="00A4021A" w:rsidRPr="002D4B10" w:rsidRDefault="00A4021A" w:rsidP="00C50FCE">
            <w:pPr>
              <w:rPr>
                <w:color w:val="000000"/>
              </w:rPr>
            </w:pPr>
          </w:p>
        </w:tc>
        <w:tc>
          <w:tcPr>
            <w:tcW w:w="4157" w:type="dxa"/>
            <w:tcBorders>
              <w:top w:val="nil"/>
              <w:left w:val="nil"/>
              <w:bottom w:val="nil"/>
              <w:right w:val="single" w:sz="8" w:space="0" w:color="000000"/>
            </w:tcBorders>
            <w:shd w:val="clear" w:color="auto" w:fill="auto"/>
            <w:vAlign w:val="bottom"/>
            <w:hideMark/>
          </w:tcPr>
          <w:p w14:paraId="3B82E9A3" w14:textId="77777777" w:rsidR="00A4021A" w:rsidRPr="002D4B10" w:rsidRDefault="00A4021A" w:rsidP="00C50FCE">
            <w:pPr>
              <w:rPr>
                <w:color w:val="000000"/>
              </w:rPr>
            </w:pPr>
            <w:r w:rsidRPr="002D4B10">
              <w:rPr>
                <w:color w:val="000000"/>
              </w:rPr>
              <w:t>Zawieszanie połączeń tak, dedykowany przycisk "HOLD" na klawiaturze telefonu</w:t>
            </w:r>
          </w:p>
        </w:tc>
        <w:tc>
          <w:tcPr>
            <w:tcW w:w="975" w:type="dxa"/>
            <w:vMerge/>
            <w:tcBorders>
              <w:top w:val="nil"/>
              <w:left w:val="single" w:sz="8" w:space="0" w:color="000000"/>
              <w:bottom w:val="nil"/>
              <w:right w:val="single" w:sz="8" w:space="0" w:color="000000"/>
            </w:tcBorders>
            <w:vAlign w:val="center"/>
            <w:hideMark/>
          </w:tcPr>
          <w:p w14:paraId="2849F127" w14:textId="77777777" w:rsidR="00A4021A" w:rsidRPr="002D4B10" w:rsidRDefault="00A4021A" w:rsidP="00C50FCE">
            <w:pPr>
              <w:rPr>
                <w:color w:val="000000"/>
              </w:rPr>
            </w:pPr>
          </w:p>
        </w:tc>
        <w:tc>
          <w:tcPr>
            <w:tcW w:w="1612" w:type="dxa"/>
            <w:vMerge/>
            <w:tcBorders>
              <w:top w:val="nil"/>
              <w:left w:val="single" w:sz="8" w:space="0" w:color="000000"/>
              <w:bottom w:val="single" w:sz="4" w:space="0" w:color="000000"/>
              <w:right w:val="single" w:sz="8" w:space="0" w:color="000000"/>
            </w:tcBorders>
            <w:vAlign w:val="center"/>
            <w:hideMark/>
          </w:tcPr>
          <w:p w14:paraId="37B51DF7" w14:textId="77777777" w:rsidR="00A4021A" w:rsidRPr="002D4B10" w:rsidRDefault="00A4021A" w:rsidP="00C50FCE">
            <w:pPr>
              <w:rPr>
                <w:color w:val="000000"/>
              </w:rPr>
            </w:pPr>
          </w:p>
        </w:tc>
        <w:tc>
          <w:tcPr>
            <w:tcW w:w="1488" w:type="dxa"/>
            <w:vMerge/>
            <w:tcBorders>
              <w:top w:val="single" w:sz="8" w:space="0" w:color="000000"/>
              <w:left w:val="single" w:sz="8" w:space="0" w:color="000000"/>
              <w:bottom w:val="single" w:sz="4" w:space="0" w:color="000000"/>
              <w:right w:val="single" w:sz="8" w:space="0" w:color="000000"/>
            </w:tcBorders>
            <w:vAlign w:val="center"/>
            <w:hideMark/>
          </w:tcPr>
          <w:p w14:paraId="3A4B5A6F" w14:textId="77777777" w:rsidR="00A4021A" w:rsidRPr="002D4B10" w:rsidRDefault="00A4021A" w:rsidP="00C50FCE">
            <w:pPr>
              <w:rPr>
                <w:color w:val="000000"/>
              </w:rPr>
            </w:pPr>
          </w:p>
        </w:tc>
      </w:tr>
      <w:tr w:rsidR="00A4021A" w:rsidRPr="004549BF" w14:paraId="187C0F36" w14:textId="77777777" w:rsidTr="00AC3727">
        <w:trPr>
          <w:gridBefore w:val="1"/>
          <w:gridAfter w:val="1"/>
          <w:wBefore w:w="10" w:type="dxa"/>
          <w:wAfter w:w="8" w:type="dxa"/>
          <w:trHeight w:val="21"/>
        </w:trPr>
        <w:tc>
          <w:tcPr>
            <w:tcW w:w="855" w:type="dxa"/>
            <w:gridSpan w:val="2"/>
            <w:vMerge/>
            <w:tcBorders>
              <w:top w:val="nil"/>
              <w:left w:val="single" w:sz="8" w:space="0" w:color="000000"/>
              <w:bottom w:val="nil"/>
              <w:right w:val="single" w:sz="8" w:space="0" w:color="000000"/>
            </w:tcBorders>
            <w:vAlign w:val="center"/>
            <w:hideMark/>
          </w:tcPr>
          <w:p w14:paraId="5E20DD38" w14:textId="77777777" w:rsidR="00A4021A" w:rsidRPr="002D4B10" w:rsidRDefault="00A4021A" w:rsidP="00C50FCE">
            <w:pPr>
              <w:rPr>
                <w:color w:val="000000"/>
              </w:rPr>
            </w:pPr>
          </w:p>
        </w:tc>
        <w:tc>
          <w:tcPr>
            <w:tcW w:w="4157" w:type="dxa"/>
            <w:tcBorders>
              <w:top w:val="nil"/>
              <w:left w:val="nil"/>
              <w:bottom w:val="nil"/>
              <w:right w:val="single" w:sz="8" w:space="0" w:color="000000"/>
            </w:tcBorders>
            <w:shd w:val="clear" w:color="auto" w:fill="auto"/>
            <w:vAlign w:val="bottom"/>
            <w:hideMark/>
          </w:tcPr>
          <w:p w14:paraId="2DD38BAE" w14:textId="77777777" w:rsidR="00A4021A" w:rsidRPr="002D4B10" w:rsidRDefault="00A4021A" w:rsidP="00C50FCE">
            <w:pPr>
              <w:rPr>
                <w:color w:val="000000"/>
              </w:rPr>
            </w:pPr>
            <w:r w:rsidRPr="002D4B10">
              <w:rPr>
                <w:color w:val="000000"/>
              </w:rPr>
              <w:t>Wyciszanie połączeń tak, dedykowany przycisk na klawiaturze telefonu</w:t>
            </w:r>
          </w:p>
        </w:tc>
        <w:tc>
          <w:tcPr>
            <w:tcW w:w="975" w:type="dxa"/>
            <w:vMerge/>
            <w:tcBorders>
              <w:top w:val="nil"/>
              <w:left w:val="single" w:sz="8" w:space="0" w:color="000000"/>
              <w:bottom w:val="nil"/>
              <w:right w:val="single" w:sz="8" w:space="0" w:color="000000"/>
            </w:tcBorders>
            <w:vAlign w:val="center"/>
            <w:hideMark/>
          </w:tcPr>
          <w:p w14:paraId="27A25FFD" w14:textId="77777777" w:rsidR="00A4021A" w:rsidRPr="002D4B10" w:rsidRDefault="00A4021A" w:rsidP="00C50FCE">
            <w:pPr>
              <w:rPr>
                <w:color w:val="000000"/>
              </w:rPr>
            </w:pPr>
          </w:p>
        </w:tc>
        <w:tc>
          <w:tcPr>
            <w:tcW w:w="1612" w:type="dxa"/>
            <w:vMerge/>
            <w:tcBorders>
              <w:top w:val="nil"/>
              <w:left w:val="single" w:sz="8" w:space="0" w:color="000000"/>
              <w:bottom w:val="single" w:sz="4" w:space="0" w:color="000000"/>
              <w:right w:val="single" w:sz="8" w:space="0" w:color="000000"/>
            </w:tcBorders>
            <w:vAlign w:val="center"/>
            <w:hideMark/>
          </w:tcPr>
          <w:p w14:paraId="1B493538" w14:textId="77777777" w:rsidR="00A4021A" w:rsidRPr="002D4B10" w:rsidRDefault="00A4021A" w:rsidP="00C50FCE">
            <w:pPr>
              <w:rPr>
                <w:color w:val="000000"/>
              </w:rPr>
            </w:pPr>
          </w:p>
        </w:tc>
        <w:tc>
          <w:tcPr>
            <w:tcW w:w="1488" w:type="dxa"/>
            <w:vMerge/>
            <w:tcBorders>
              <w:top w:val="single" w:sz="8" w:space="0" w:color="000000"/>
              <w:left w:val="single" w:sz="8" w:space="0" w:color="000000"/>
              <w:bottom w:val="single" w:sz="4" w:space="0" w:color="000000"/>
              <w:right w:val="single" w:sz="8" w:space="0" w:color="000000"/>
            </w:tcBorders>
            <w:vAlign w:val="center"/>
            <w:hideMark/>
          </w:tcPr>
          <w:p w14:paraId="628B63AF" w14:textId="77777777" w:rsidR="00A4021A" w:rsidRPr="002D4B10" w:rsidRDefault="00A4021A" w:rsidP="00C50FCE">
            <w:pPr>
              <w:rPr>
                <w:color w:val="000000"/>
              </w:rPr>
            </w:pPr>
          </w:p>
        </w:tc>
      </w:tr>
      <w:tr w:rsidR="00A4021A" w:rsidRPr="004549BF" w14:paraId="7EA8367B" w14:textId="77777777" w:rsidTr="00AC3727">
        <w:trPr>
          <w:gridBefore w:val="1"/>
          <w:gridAfter w:val="1"/>
          <w:wBefore w:w="10" w:type="dxa"/>
          <w:wAfter w:w="8" w:type="dxa"/>
          <w:trHeight w:val="26"/>
        </w:trPr>
        <w:tc>
          <w:tcPr>
            <w:tcW w:w="855" w:type="dxa"/>
            <w:gridSpan w:val="2"/>
            <w:vMerge/>
            <w:tcBorders>
              <w:top w:val="nil"/>
              <w:left w:val="single" w:sz="8" w:space="0" w:color="000000"/>
              <w:bottom w:val="nil"/>
              <w:right w:val="single" w:sz="8" w:space="0" w:color="000000"/>
            </w:tcBorders>
            <w:vAlign w:val="center"/>
            <w:hideMark/>
          </w:tcPr>
          <w:p w14:paraId="6A604DE7" w14:textId="77777777" w:rsidR="00A4021A" w:rsidRPr="002D4B10" w:rsidRDefault="00A4021A" w:rsidP="00C50FCE">
            <w:pPr>
              <w:rPr>
                <w:color w:val="000000"/>
              </w:rPr>
            </w:pPr>
          </w:p>
        </w:tc>
        <w:tc>
          <w:tcPr>
            <w:tcW w:w="4157" w:type="dxa"/>
            <w:tcBorders>
              <w:top w:val="nil"/>
              <w:left w:val="nil"/>
              <w:bottom w:val="nil"/>
              <w:right w:val="single" w:sz="8" w:space="0" w:color="000000"/>
            </w:tcBorders>
            <w:shd w:val="clear" w:color="auto" w:fill="auto"/>
            <w:vAlign w:val="bottom"/>
            <w:hideMark/>
          </w:tcPr>
          <w:p w14:paraId="0B99751B" w14:textId="77777777" w:rsidR="00A4021A" w:rsidRPr="002D4B10" w:rsidRDefault="00A4021A" w:rsidP="00C50FCE">
            <w:pPr>
              <w:rPr>
                <w:color w:val="000000"/>
              </w:rPr>
            </w:pPr>
            <w:r w:rsidRPr="002D4B10">
              <w:rPr>
                <w:color w:val="000000"/>
              </w:rPr>
              <w:t>Powtórne wybieranie numeru (</w:t>
            </w:r>
            <w:proofErr w:type="spellStart"/>
            <w:r w:rsidRPr="002D4B10">
              <w:rPr>
                <w:color w:val="000000"/>
              </w:rPr>
              <w:t>Redial</w:t>
            </w:r>
            <w:proofErr w:type="spellEnd"/>
            <w:r w:rsidRPr="002D4B10">
              <w:rPr>
                <w:color w:val="000000"/>
              </w:rPr>
              <w:t>) tak, dedykowany przycisk "RD" na klawiaturze telefonu</w:t>
            </w:r>
          </w:p>
        </w:tc>
        <w:tc>
          <w:tcPr>
            <w:tcW w:w="975" w:type="dxa"/>
            <w:vMerge/>
            <w:tcBorders>
              <w:top w:val="nil"/>
              <w:left w:val="single" w:sz="8" w:space="0" w:color="000000"/>
              <w:bottom w:val="nil"/>
              <w:right w:val="single" w:sz="8" w:space="0" w:color="000000"/>
            </w:tcBorders>
            <w:vAlign w:val="center"/>
            <w:hideMark/>
          </w:tcPr>
          <w:p w14:paraId="192E4CA6" w14:textId="77777777" w:rsidR="00A4021A" w:rsidRPr="002D4B10" w:rsidRDefault="00A4021A" w:rsidP="00C50FCE">
            <w:pPr>
              <w:rPr>
                <w:color w:val="000000"/>
              </w:rPr>
            </w:pPr>
          </w:p>
        </w:tc>
        <w:tc>
          <w:tcPr>
            <w:tcW w:w="1612" w:type="dxa"/>
            <w:vMerge/>
            <w:tcBorders>
              <w:top w:val="nil"/>
              <w:left w:val="single" w:sz="8" w:space="0" w:color="000000"/>
              <w:bottom w:val="single" w:sz="4" w:space="0" w:color="000000"/>
              <w:right w:val="single" w:sz="8" w:space="0" w:color="000000"/>
            </w:tcBorders>
            <w:vAlign w:val="center"/>
            <w:hideMark/>
          </w:tcPr>
          <w:p w14:paraId="203F4CDB" w14:textId="77777777" w:rsidR="00A4021A" w:rsidRPr="002D4B10" w:rsidRDefault="00A4021A" w:rsidP="00C50FCE">
            <w:pPr>
              <w:rPr>
                <w:color w:val="000000"/>
              </w:rPr>
            </w:pPr>
          </w:p>
        </w:tc>
        <w:tc>
          <w:tcPr>
            <w:tcW w:w="1488" w:type="dxa"/>
            <w:vMerge/>
            <w:tcBorders>
              <w:top w:val="single" w:sz="8" w:space="0" w:color="000000"/>
              <w:left w:val="single" w:sz="8" w:space="0" w:color="000000"/>
              <w:bottom w:val="single" w:sz="4" w:space="0" w:color="000000"/>
              <w:right w:val="single" w:sz="8" w:space="0" w:color="000000"/>
            </w:tcBorders>
            <w:vAlign w:val="center"/>
            <w:hideMark/>
          </w:tcPr>
          <w:p w14:paraId="37742B27" w14:textId="77777777" w:rsidR="00A4021A" w:rsidRPr="002D4B10" w:rsidRDefault="00A4021A" w:rsidP="00C50FCE">
            <w:pPr>
              <w:rPr>
                <w:color w:val="000000"/>
              </w:rPr>
            </w:pPr>
          </w:p>
        </w:tc>
      </w:tr>
      <w:tr w:rsidR="00A4021A" w:rsidRPr="004549BF" w14:paraId="476CDAC3" w14:textId="77777777" w:rsidTr="00AC3727">
        <w:trPr>
          <w:gridBefore w:val="1"/>
          <w:gridAfter w:val="1"/>
          <w:wBefore w:w="10" w:type="dxa"/>
          <w:wAfter w:w="8" w:type="dxa"/>
          <w:trHeight w:val="21"/>
        </w:trPr>
        <w:tc>
          <w:tcPr>
            <w:tcW w:w="855" w:type="dxa"/>
            <w:gridSpan w:val="2"/>
            <w:vMerge/>
            <w:tcBorders>
              <w:top w:val="nil"/>
              <w:left w:val="single" w:sz="8" w:space="0" w:color="000000"/>
              <w:bottom w:val="nil"/>
              <w:right w:val="single" w:sz="8" w:space="0" w:color="000000"/>
            </w:tcBorders>
            <w:vAlign w:val="center"/>
            <w:hideMark/>
          </w:tcPr>
          <w:p w14:paraId="163EF92F" w14:textId="77777777" w:rsidR="00A4021A" w:rsidRPr="002D4B10" w:rsidRDefault="00A4021A" w:rsidP="00C50FCE">
            <w:pPr>
              <w:rPr>
                <w:color w:val="000000"/>
              </w:rPr>
            </w:pPr>
          </w:p>
        </w:tc>
        <w:tc>
          <w:tcPr>
            <w:tcW w:w="4157" w:type="dxa"/>
            <w:tcBorders>
              <w:top w:val="nil"/>
              <w:left w:val="nil"/>
              <w:bottom w:val="nil"/>
              <w:right w:val="single" w:sz="8" w:space="0" w:color="000000"/>
            </w:tcBorders>
            <w:shd w:val="clear" w:color="auto" w:fill="auto"/>
            <w:vAlign w:val="bottom"/>
            <w:hideMark/>
          </w:tcPr>
          <w:p w14:paraId="08EA3427" w14:textId="77777777" w:rsidR="00A4021A" w:rsidRPr="002D4B10" w:rsidRDefault="00A4021A" w:rsidP="00C50FCE">
            <w:pPr>
              <w:rPr>
                <w:color w:val="000000"/>
              </w:rPr>
            </w:pPr>
            <w:r w:rsidRPr="002D4B10">
              <w:rPr>
                <w:color w:val="000000"/>
              </w:rPr>
              <w:t>Tryb konferencji tak, dedykowany przycisk "CONF" na klawiaturze telefonu</w:t>
            </w:r>
          </w:p>
        </w:tc>
        <w:tc>
          <w:tcPr>
            <w:tcW w:w="975" w:type="dxa"/>
            <w:vMerge/>
            <w:tcBorders>
              <w:top w:val="nil"/>
              <w:left w:val="single" w:sz="8" w:space="0" w:color="000000"/>
              <w:bottom w:val="nil"/>
              <w:right w:val="single" w:sz="8" w:space="0" w:color="000000"/>
            </w:tcBorders>
            <w:vAlign w:val="center"/>
            <w:hideMark/>
          </w:tcPr>
          <w:p w14:paraId="1BDF78DD" w14:textId="77777777" w:rsidR="00A4021A" w:rsidRPr="002D4B10" w:rsidRDefault="00A4021A" w:rsidP="00C50FCE">
            <w:pPr>
              <w:rPr>
                <w:color w:val="000000"/>
              </w:rPr>
            </w:pPr>
          </w:p>
        </w:tc>
        <w:tc>
          <w:tcPr>
            <w:tcW w:w="1612" w:type="dxa"/>
            <w:vMerge/>
            <w:tcBorders>
              <w:top w:val="nil"/>
              <w:left w:val="single" w:sz="8" w:space="0" w:color="000000"/>
              <w:bottom w:val="single" w:sz="4" w:space="0" w:color="000000"/>
              <w:right w:val="single" w:sz="8" w:space="0" w:color="000000"/>
            </w:tcBorders>
            <w:vAlign w:val="center"/>
            <w:hideMark/>
          </w:tcPr>
          <w:p w14:paraId="672C6EB4" w14:textId="77777777" w:rsidR="00A4021A" w:rsidRPr="002D4B10" w:rsidRDefault="00A4021A" w:rsidP="00C50FCE">
            <w:pPr>
              <w:rPr>
                <w:color w:val="000000"/>
              </w:rPr>
            </w:pPr>
          </w:p>
        </w:tc>
        <w:tc>
          <w:tcPr>
            <w:tcW w:w="1488" w:type="dxa"/>
            <w:vMerge/>
            <w:tcBorders>
              <w:top w:val="single" w:sz="8" w:space="0" w:color="000000"/>
              <w:left w:val="single" w:sz="8" w:space="0" w:color="000000"/>
              <w:bottom w:val="single" w:sz="4" w:space="0" w:color="000000"/>
              <w:right w:val="single" w:sz="8" w:space="0" w:color="000000"/>
            </w:tcBorders>
            <w:vAlign w:val="center"/>
            <w:hideMark/>
          </w:tcPr>
          <w:p w14:paraId="2E9FE6FA" w14:textId="77777777" w:rsidR="00A4021A" w:rsidRPr="002D4B10" w:rsidRDefault="00A4021A" w:rsidP="00C50FCE">
            <w:pPr>
              <w:rPr>
                <w:color w:val="000000"/>
              </w:rPr>
            </w:pPr>
          </w:p>
        </w:tc>
      </w:tr>
      <w:tr w:rsidR="00A4021A" w:rsidRPr="004549BF" w14:paraId="73F40EB7" w14:textId="77777777" w:rsidTr="00AC3727">
        <w:trPr>
          <w:gridBefore w:val="1"/>
          <w:gridAfter w:val="1"/>
          <w:wBefore w:w="10" w:type="dxa"/>
          <w:wAfter w:w="8" w:type="dxa"/>
          <w:trHeight w:val="10"/>
        </w:trPr>
        <w:tc>
          <w:tcPr>
            <w:tcW w:w="855" w:type="dxa"/>
            <w:gridSpan w:val="2"/>
            <w:vMerge/>
            <w:tcBorders>
              <w:top w:val="nil"/>
              <w:left w:val="single" w:sz="8" w:space="0" w:color="000000"/>
              <w:bottom w:val="nil"/>
              <w:right w:val="single" w:sz="8" w:space="0" w:color="000000"/>
            </w:tcBorders>
            <w:vAlign w:val="center"/>
            <w:hideMark/>
          </w:tcPr>
          <w:p w14:paraId="361151CB" w14:textId="77777777" w:rsidR="00A4021A" w:rsidRPr="002D4B10" w:rsidRDefault="00A4021A" w:rsidP="00C50FCE">
            <w:pPr>
              <w:rPr>
                <w:color w:val="000000"/>
              </w:rPr>
            </w:pPr>
          </w:p>
        </w:tc>
        <w:tc>
          <w:tcPr>
            <w:tcW w:w="4157" w:type="dxa"/>
            <w:tcBorders>
              <w:top w:val="nil"/>
              <w:left w:val="nil"/>
              <w:bottom w:val="nil"/>
              <w:right w:val="single" w:sz="8" w:space="0" w:color="000000"/>
            </w:tcBorders>
            <w:shd w:val="clear" w:color="auto" w:fill="auto"/>
            <w:vAlign w:val="bottom"/>
            <w:hideMark/>
          </w:tcPr>
          <w:p w14:paraId="517BA240" w14:textId="77777777" w:rsidR="00A4021A" w:rsidRPr="002D4B10" w:rsidRDefault="00A4021A" w:rsidP="00C50FCE">
            <w:pPr>
              <w:rPr>
                <w:color w:val="000000"/>
              </w:rPr>
            </w:pPr>
            <w:r w:rsidRPr="002D4B10">
              <w:rPr>
                <w:color w:val="000000"/>
              </w:rPr>
              <w:t xml:space="preserve">Tryb głośnomówiący tak, </w:t>
            </w:r>
            <w:proofErr w:type="spellStart"/>
            <w:r w:rsidRPr="002D4B10">
              <w:rPr>
                <w:color w:val="000000"/>
              </w:rPr>
              <w:t>full</w:t>
            </w:r>
            <w:proofErr w:type="spellEnd"/>
            <w:r w:rsidRPr="002D4B10">
              <w:rPr>
                <w:color w:val="000000"/>
              </w:rPr>
              <w:t>-duplex</w:t>
            </w:r>
          </w:p>
        </w:tc>
        <w:tc>
          <w:tcPr>
            <w:tcW w:w="975" w:type="dxa"/>
            <w:vMerge/>
            <w:tcBorders>
              <w:top w:val="nil"/>
              <w:left w:val="single" w:sz="8" w:space="0" w:color="000000"/>
              <w:bottom w:val="nil"/>
              <w:right w:val="single" w:sz="8" w:space="0" w:color="000000"/>
            </w:tcBorders>
            <w:vAlign w:val="center"/>
            <w:hideMark/>
          </w:tcPr>
          <w:p w14:paraId="0F0C525C" w14:textId="77777777" w:rsidR="00A4021A" w:rsidRPr="002D4B10" w:rsidRDefault="00A4021A" w:rsidP="00C50FCE">
            <w:pPr>
              <w:rPr>
                <w:color w:val="000000"/>
              </w:rPr>
            </w:pPr>
          </w:p>
        </w:tc>
        <w:tc>
          <w:tcPr>
            <w:tcW w:w="1612" w:type="dxa"/>
            <w:vMerge/>
            <w:tcBorders>
              <w:top w:val="nil"/>
              <w:left w:val="single" w:sz="8" w:space="0" w:color="000000"/>
              <w:bottom w:val="single" w:sz="4" w:space="0" w:color="000000"/>
              <w:right w:val="single" w:sz="8" w:space="0" w:color="000000"/>
            </w:tcBorders>
            <w:vAlign w:val="center"/>
            <w:hideMark/>
          </w:tcPr>
          <w:p w14:paraId="66C0567B" w14:textId="77777777" w:rsidR="00A4021A" w:rsidRPr="002D4B10" w:rsidRDefault="00A4021A" w:rsidP="00C50FCE">
            <w:pPr>
              <w:rPr>
                <w:color w:val="000000"/>
              </w:rPr>
            </w:pPr>
          </w:p>
        </w:tc>
        <w:tc>
          <w:tcPr>
            <w:tcW w:w="1488" w:type="dxa"/>
            <w:vMerge/>
            <w:tcBorders>
              <w:top w:val="single" w:sz="8" w:space="0" w:color="000000"/>
              <w:left w:val="single" w:sz="8" w:space="0" w:color="000000"/>
              <w:bottom w:val="single" w:sz="4" w:space="0" w:color="000000"/>
              <w:right w:val="single" w:sz="8" w:space="0" w:color="000000"/>
            </w:tcBorders>
            <w:vAlign w:val="center"/>
            <w:hideMark/>
          </w:tcPr>
          <w:p w14:paraId="7BC29C53" w14:textId="77777777" w:rsidR="00A4021A" w:rsidRPr="002D4B10" w:rsidRDefault="00A4021A" w:rsidP="00C50FCE">
            <w:pPr>
              <w:rPr>
                <w:color w:val="000000"/>
              </w:rPr>
            </w:pPr>
          </w:p>
        </w:tc>
      </w:tr>
      <w:tr w:rsidR="00A4021A" w:rsidRPr="004549BF" w14:paraId="668D8B92" w14:textId="77777777" w:rsidTr="00AC3727">
        <w:trPr>
          <w:gridBefore w:val="1"/>
          <w:gridAfter w:val="1"/>
          <w:wBefore w:w="10" w:type="dxa"/>
          <w:wAfter w:w="8" w:type="dxa"/>
          <w:trHeight w:val="21"/>
        </w:trPr>
        <w:tc>
          <w:tcPr>
            <w:tcW w:w="855" w:type="dxa"/>
            <w:gridSpan w:val="2"/>
            <w:vMerge/>
            <w:tcBorders>
              <w:top w:val="nil"/>
              <w:left w:val="single" w:sz="8" w:space="0" w:color="000000"/>
              <w:bottom w:val="nil"/>
              <w:right w:val="single" w:sz="8" w:space="0" w:color="000000"/>
            </w:tcBorders>
            <w:vAlign w:val="center"/>
            <w:hideMark/>
          </w:tcPr>
          <w:p w14:paraId="74E57857" w14:textId="77777777" w:rsidR="00A4021A" w:rsidRPr="002D4B10" w:rsidRDefault="00A4021A" w:rsidP="00C50FCE">
            <w:pPr>
              <w:rPr>
                <w:color w:val="000000"/>
              </w:rPr>
            </w:pPr>
          </w:p>
        </w:tc>
        <w:tc>
          <w:tcPr>
            <w:tcW w:w="4157" w:type="dxa"/>
            <w:tcBorders>
              <w:top w:val="nil"/>
              <w:left w:val="nil"/>
              <w:bottom w:val="nil"/>
              <w:right w:val="single" w:sz="8" w:space="0" w:color="000000"/>
            </w:tcBorders>
            <w:shd w:val="clear" w:color="auto" w:fill="auto"/>
            <w:vAlign w:val="bottom"/>
            <w:hideMark/>
          </w:tcPr>
          <w:p w14:paraId="2246972C" w14:textId="77777777" w:rsidR="00A4021A" w:rsidRPr="002D4B10" w:rsidRDefault="00A4021A" w:rsidP="00C50FCE">
            <w:pPr>
              <w:rPr>
                <w:color w:val="000000"/>
              </w:rPr>
            </w:pPr>
            <w:r w:rsidRPr="002D4B10">
              <w:rPr>
                <w:color w:val="000000"/>
              </w:rPr>
              <w:t>Książka adresowa 1000 wpisów, obsługa zdalnej książki adresowej XML lub LDAP</w:t>
            </w:r>
          </w:p>
        </w:tc>
        <w:tc>
          <w:tcPr>
            <w:tcW w:w="975" w:type="dxa"/>
            <w:vMerge/>
            <w:tcBorders>
              <w:top w:val="nil"/>
              <w:left w:val="single" w:sz="8" w:space="0" w:color="000000"/>
              <w:bottom w:val="nil"/>
              <w:right w:val="single" w:sz="8" w:space="0" w:color="000000"/>
            </w:tcBorders>
            <w:vAlign w:val="center"/>
            <w:hideMark/>
          </w:tcPr>
          <w:p w14:paraId="09222650" w14:textId="77777777" w:rsidR="00A4021A" w:rsidRPr="002D4B10" w:rsidRDefault="00A4021A" w:rsidP="00C50FCE">
            <w:pPr>
              <w:rPr>
                <w:color w:val="000000"/>
              </w:rPr>
            </w:pPr>
          </w:p>
        </w:tc>
        <w:tc>
          <w:tcPr>
            <w:tcW w:w="1612" w:type="dxa"/>
            <w:vMerge/>
            <w:tcBorders>
              <w:top w:val="nil"/>
              <w:left w:val="single" w:sz="8" w:space="0" w:color="000000"/>
              <w:bottom w:val="single" w:sz="4" w:space="0" w:color="000000"/>
              <w:right w:val="single" w:sz="8" w:space="0" w:color="000000"/>
            </w:tcBorders>
            <w:vAlign w:val="center"/>
            <w:hideMark/>
          </w:tcPr>
          <w:p w14:paraId="7E248ECB" w14:textId="77777777" w:rsidR="00A4021A" w:rsidRPr="002D4B10" w:rsidRDefault="00A4021A" w:rsidP="00C50FCE">
            <w:pPr>
              <w:rPr>
                <w:color w:val="000000"/>
              </w:rPr>
            </w:pPr>
          </w:p>
        </w:tc>
        <w:tc>
          <w:tcPr>
            <w:tcW w:w="1488" w:type="dxa"/>
            <w:vMerge/>
            <w:tcBorders>
              <w:top w:val="single" w:sz="8" w:space="0" w:color="000000"/>
              <w:left w:val="single" w:sz="8" w:space="0" w:color="000000"/>
              <w:bottom w:val="single" w:sz="4" w:space="0" w:color="000000"/>
              <w:right w:val="single" w:sz="8" w:space="0" w:color="000000"/>
            </w:tcBorders>
            <w:vAlign w:val="center"/>
            <w:hideMark/>
          </w:tcPr>
          <w:p w14:paraId="5B8709BD" w14:textId="77777777" w:rsidR="00A4021A" w:rsidRPr="002D4B10" w:rsidRDefault="00A4021A" w:rsidP="00C50FCE">
            <w:pPr>
              <w:rPr>
                <w:color w:val="000000"/>
              </w:rPr>
            </w:pPr>
          </w:p>
        </w:tc>
      </w:tr>
      <w:tr w:rsidR="00A4021A" w:rsidRPr="004549BF" w14:paraId="6390537F" w14:textId="77777777" w:rsidTr="00AC3727">
        <w:trPr>
          <w:gridBefore w:val="1"/>
          <w:gridAfter w:val="1"/>
          <w:wBefore w:w="10" w:type="dxa"/>
          <w:wAfter w:w="8" w:type="dxa"/>
          <w:trHeight w:val="16"/>
        </w:trPr>
        <w:tc>
          <w:tcPr>
            <w:tcW w:w="855" w:type="dxa"/>
            <w:gridSpan w:val="2"/>
            <w:vMerge/>
            <w:tcBorders>
              <w:top w:val="nil"/>
              <w:left w:val="single" w:sz="8" w:space="0" w:color="000000"/>
              <w:bottom w:val="nil"/>
              <w:right w:val="single" w:sz="8" w:space="0" w:color="000000"/>
            </w:tcBorders>
            <w:vAlign w:val="center"/>
            <w:hideMark/>
          </w:tcPr>
          <w:p w14:paraId="5F30602A" w14:textId="77777777" w:rsidR="00A4021A" w:rsidRPr="002D4B10" w:rsidRDefault="00A4021A" w:rsidP="00C50FCE">
            <w:pPr>
              <w:rPr>
                <w:color w:val="000000"/>
              </w:rPr>
            </w:pPr>
          </w:p>
        </w:tc>
        <w:tc>
          <w:tcPr>
            <w:tcW w:w="4157" w:type="dxa"/>
            <w:tcBorders>
              <w:top w:val="nil"/>
              <w:left w:val="nil"/>
              <w:bottom w:val="nil"/>
              <w:right w:val="single" w:sz="8" w:space="0" w:color="000000"/>
            </w:tcBorders>
            <w:shd w:val="clear" w:color="auto" w:fill="auto"/>
            <w:vAlign w:val="bottom"/>
            <w:hideMark/>
          </w:tcPr>
          <w:p w14:paraId="5DE61C53" w14:textId="77777777" w:rsidR="00A4021A" w:rsidRPr="002D4B10" w:rsidRDefault="00A4021A" w:rsidP="00C50FCE">
            <w:pPr>
              <w:rPr>
                <w:color w:val="000000"/>
              </w:rPr>
            </w:pPr>
            <w:r w:rsidRPr="002D4B10">
              <w:rPr>
                <w:color w:val="000000"/>
              </w:rPr>
              <w:t>Zarządzanie menu telefonu, przeglądarka WWW</w:t>
            </w:r>
          </w:p>
        </w:tc>
        <w:tc>
          <w:tcPr>
            <w:tcW w:w="975" w:type="dxa"/>
            <w:vMerge/>
            <w:tcBorders>
              <w:top w:val="nil"/>
              <w:left w:val="single" w:sz="8" w:space="0" w:color="000000"/>
              <w:bottom w:val="nil"/>
              <w:right w:val="single" w:sz="8" w:space="0" w:color="000000"/>
            </w:tcBorders>
            <w:vAlign w:val="center"/>
            <w:hideMark/>
          </w:tcPr>
          <w:p w14:paraId="5FD979A9" w14:textId="77777777" w:rsidR="00A4021A" w:rsidRPr="002D4B10" w:rsidRDefault="00A4021A" w:rsidP="00C50FCE">
            <w:pPr>
              <w:rPr>
                <w:color w:val="000000"/>
              </w:rPr>
            </w:pPr>
          </w:p>
        </w:tc>
        <w:tc>
          <w:tcPr>
            <w:tcW w:w="1612" w:type="dxa"/>
            <w:vMerge/>
            <w:tcBorders>
              <w:top w:val="nil"/>
              <w:left w:val="single" w:sz="8" w:space="0" w:color="000000"/>
              <w:bottom w:val="single" w:sz="4" w:space="0" w:color="000000"/>
              <w:right w:val="single" w:sz="8" w:space="0" w:color="000000"/>
            </w:tcBorders>
            <w:vAlign w:val="center"/>
            <w:hideMark/>
          </w:tcPr>
          <w:p w14:paraId="351D3C9C" w14:textId="77777777" w:rsidR="00A4021A" w:rsidRPr="002D4B10" w:rsidRDefault="00A4021A" w:rsidP="00C50FCE">
            <w:pPr>
              <w:rPr>
                <w:color w:val="000000"/>
              </w:rPr>
            </w:pPr>
          </w:p>
        </w:tc>
        <w:tc>
          <w:tcPr>
            <w:tcW w:w="1488" w:type="dxa"/>
            <w:vMerge/>
            <w:tcBorders>
              <w:top w:val="single" w:sz="8" w:space="0" w:color="000000"/>
              <w:left w:val="single" w:sz="8" w:space="0" w:color="000000"/>
              <w:bottom w:val="single" w:sz="4" w:space="0" w:color="000000"/>
              <w:right w:val="single" w:sz="8" w:space="0" w:color="000000"/>
            </w:tcBorders>
            <w:vAlign w:val="center"/>
            <w:hideMark/>
          </w:tcPr>
          <w:p w14:paraId="3DAAFBF2" w14:textId="77777777" w:rsidR="00A4021A" w:rsidRPr="002D4B10" w:rsidRDefault="00A4021A" w:rsidP="00C50FCE">
            <w:pPr>
              <w:rPr>
                <w:color w:val="000000"/>
              </w:rPr>
            </w:pPr>
          </w:p>
        </w:tc>
      </w:tr>
      <w:tr w:rsidR="00A4021A" w:rsidRPr="004549BF" w14:paraId="14DAC4DE" w14:textId="77777777" w:rsidTr="00AC3727">
        <w:trPr>
          <w:gridBefore w:val="1"/>
          <w:gridAfter w:val="1"/>
          <w:wBefore w:w="10" w:type="dxa"/>
          <w:wAfter w:w="8" w:type="dxa"/>
          <w:trHeight w:val="26"/>
        </w:trPr>
        <w:tc>
          <w:tcPr>
            <w:tcW w:w="855" w:type="dxa"/>
            <w:gridSpan w:val="2"/>
            <w:vMerge/>
            <w:tcBorders>
              <w:top w:val="nil"/>
              <w:left w:val="single" w:sz="8" w:space="0" w:color="000000"/>
              <w:bottom w:val="nil"/>
              <w:right w:val="single" w:sz="8" w:space="0" w:color="000000"/>
            </w:tcBorders>
            <w:vAlign w:val="center"/>
            <w:hideMark/>
          </w:tcPr>
          <w:p w14:paraId="32E00E26" w14:textId="77777777" w:rsidR="00A4021A" w:rsidRPr="002D4B10" w:rsidRDefault="00A4021A" w:rsidP="00C50FCE">
            <w:pPr>
              <w:rPr>
                <w:color w:val="000000"/>
              </w:rPr>
            </w:pPr>
          </w:p>
        </w:tc>
        <w:tc>
          <w:tcPr>
            <w:tcW w:w="4157" w:type="dxa"/>
            <w:tcBorders>
              <w:top w:val="nil"/>
              <w:left w:val="nil"/>
              <w:bottom w:val="nil"/>
              <w:right w:val="single" w:sz="8" w:space="0" w:color="000000"/>
            </w:tcBorders>
            <w:shd w:val="clear" w:color="auto" w:fill="auto"/>
            <w:vAlign w:val="bottom"/>
            <w:hideMark/>
          </w:tcPr>
          <w:p w14:paraId="588B8791" w14:textId="77777777" w:rsidR="00A4021A" w:rsidRPr="002D4B10" w:rsidRDefault="00A4021A" w:rsidP="00C50FCE">
            <w:pPr>
              <w:rPr>
                <w:color w:val="000000"/>
              </w:rPr>
            </w:pPr>
            <w:r w:rsidRPr="002D4B10">
              <w:rPr>
                <w:color w:val="000000"/>
              </w:rPr>
              <w:t xml:space="preserve">Zasilanie zasilacz zewnętrzny napięcie 100~240V - dostępny w zestawie, zasilanie </w:t>
            </w:r>
            <w:proofErr w:type="spellStart"/>
            <w:r w:rsidRPr="002D4B10">
              <w:rPr>
                <w:color w:val="000000"/>
              </w:rPr>
              <w:t>PoE</w:t>
            </w:r>
            <w:proofErr w:type="spellEnd"/>
          </w:p>
        </w:tc>
        <w:tc>
          <w:tcPr>
            <w:tcW w:w="975" w:type="dxa"/>
            <w:vMerge/>
            <w:tcBorders>
              <w:top w:val="nil"/>
              <w:left w:val="single" w:sz="8" w:space="0" w:color="000000"/>
              <w:bottom w:val="nil"/>
              <w:right w:val="single" w:sz="8" w:space="0" w:color="000000"/>
            </w:tcBorders>
            <w:vAlign w:val="center"/>
            <w:hideMark/>
          </w:tcPr>
          <w:p w14:paraId="7BDCB59E" w14:textId="77777777" w:rsidR="00A4021A" w:rsidRPr="002D4B10" w:rsidRDefault="00A4021A" w:rsidP="00C50FCE">
            <w:pPr>
              <w:rPr>
                <w:color w:val="000000"/>
              </w:rPr>
            </w:pPr>
          </w:p>
        </w:tc>
        <w:tc>
          <w:tcPr>
            <w:tcW w:w="1612" w:type="dxa"/>
            <w:vMerge/>
            <w:tcBorders>
              <w:top w:val="nil"/>
              <w:left w:val="single" w:sz="8" w:space="0" w:color="000000"/>
              <w:bottom w:val="single" w:sz="4" w:space="0" w:color="000000"/>
              <w:right w:val="single" w:sz="8" w:space="0" w:color="000000"/>
            </w:tcBorders>
            <w:vAlign w:val="center"/>
            <w:hideMark/>
          </w:tcPr>
          <w:p w14:paraId="5D305679" w14:textId="77777777" w:rsidR="00A4021A" w:rsidRPr="002D4B10" w:rsidRDefault="00A4021A" w:rsidP="00C50FCE">
            <w:pPr>
              <w:rPr>
                <w:color w:val="000000"/>
              </w:rPr>
            </w:pPr>
          </w:p>
        </w:tc>
        <w:tc>
          <w:tcPr>
            <w:tcW w:w="1488" w:type="dxa"/>
            <w:vMerge/>
            <w:tcBorders>
              <w:top w:val="single" w:sz="8" w:space="0" w:color="000000"/>
              <w:left w:val="single" w:sz="8" w:space="0" w:color="000000"/>
              <w:bottom w:val="single" w:sz="4" w:space="0" w:color="000000"/>
              <w:right w:val="single" w:sz="8" w:space="0" w:color="000000"/>
            </w:tcBorders>
            <w:vAlign w:val="center"/>
            <w:hideMark/>
          </w:tcPr>
          <w:p w14:paraId="22724556" w14:textId="77777777" w:rsidR="00A4021A" w:rsidRPr="002D4B10" w:rsidRDefault="00A4021A" w:rsidP="00C50FCE">
            <w:pPr>
              <w:rPr>
                <w:color w:val="000000"/>
              </w:rPr>
            </w:pPr>
          </w:p>
        </w:tc>
      </w:tr>
      <w:tr w:rsidR="00A4021A" w:rsidRPr="004549BF" w14:paraId="14DC2F10" w14:textId="77777777" w:rsidTr="00AC3727">
        <w:trPr>
          <w:gridBefore w:val="1"/>
          <w:gridAfter w:val="1"/>
          <w:wBefore w:w="10" w:type="dxa"/>
          <w:wAfter w:w="8" w:type="dxa"/>
          <w:trHeight w:val="16"/>
        </w:trPr>
        <w:tc>
          <w:tcPr>
            <w:tcW w:w="855" w:type="dxa"/>
            <w:gridSpan w:val="2"/>
            <w:vMerge/>
            <w:tcBorders>
              <w:top w:val="nil"/>
              <w:left w:val="single" w:sz="8" w:space="0" w:color="000000"/>
              <w:bottom w:val="single" w:sz="4" w:space="0" w:color="auto"/>
              <w:right w:val="single" w:sz="8" w:space="0" w:color="000000"/>
            </w:tcBorders>
            <w:vAlign w:val="center"/>
            <w:hideMark/>
          </w:tcPr>
          <w:p w14:paraId="27BF3D36" w14:textId="77777777" w:rsidR="00A4021A" w:rsidRPr="002D4B10" w:rsidRDefault="00A4021A" w:rsidP="00C50FCE">
            <w:pPr>
              <w:rPr>
                <w:color w:val="000000"/>
              </w:rPr>
            </w:pPr>
          </w:p>
        </w:tc>
        <w:tc>
          <w:tcPr>
            <w:tcW w:w="4157" w:type="dxa"/>
            <w:tcBorders>
              <w:top w:val="nil"/>
              <w:left w:val="nil"/>
              <w:bottom w:val="single" w:sz="4" w:space="0" w:color="auto"/>
              <w:right w:val="single" w:sz="8" w:space="0" w:color="000000"/>
            </w:tcBorders>
            <w:shd w:val="clear" w:color="auto" w:fill="auto"/>
            <w:vAlign w:val="bottom"/>
            <w:hideMark/>
          </w:tcPr>
          <w:p w14:paraId="6E9BFBCF" w14:textId="77777777" w:rsidR="00A4021A" w:rsidRPr="002D4B10" w:rsidRDefault="00A4021A" w:rsidP="00C50FCE">
            <w:pPr>
              <w:rPr>
                <w:color w:val="000000"/>
              </w:rPr>
            </w:pPr>
            <w:r w:rsidRPr="002D4B10">
              <w:rPr>
                <w:color w:val="000000"/>
              </w:rPr>
              <w:t>Inne obsługuje język polski, możliwy montaż na ścianie</w:t>
            </w:r>
          </w:p>
        </w:tc>
        <w:tc>
          <w:tcPr>
            <w:tcW w:w="975" w:type="dxa"/>
            <w:vMerge/>
            <w:tcBorders>
              <w:top w:val="nil"/>
              <w:left w:val="single" w:sz="8" w:space="0" w:color="000000"/>
              <w:bottom w:val="single" w:sz="4" w:space="0" w:color="auto"/>
              <w:right w:val="single" w:sz="8" w:space="0" w:color="000000"/>
            </w:tcBorders>
            <w:vAlign w:val="center"/>
            <w:hideMark/>
          </w:tcPr>
          <w:p w14:paraId="71182111" w14:textId="77777777" w:rsidR="00A4021A" w:rsidRPr="002D4B10" w:rsidRDefault="00A4021A" w:rsidP="00C50FCE">
            <w:pPr>
              <w:rPr>
                <w:color w:val="000000"/>
              </w:rPr>
            </w:pPr>
          </w:p>
        </w:tc>
        <w:tc>
          <w:tcPr>
            <w:tcW w:w="1612" w:type="dxa"/>
            <w:vMerge/>
            <w:tcBorders>
              <w:top w:val="nil"/>
              <w:left w:val="single" w:sz="8" w:space="0" w:color="000000"/>
              <w:bottom w:val="single" w:sz="4" w:space="0" w:color="auto"/>
              <w:right w:val="single" w:sz="8" w:space="0" w:color="000000"/>
            </w:tcBorders>
            <w:vAlign w:val="center"/>
            <w:hideMark/>
          </w:tcPr>
          <w:p w14:paraId="45B98688" w14:textId="77777777" w:rsidR="00A4021A" w:rsidRPr="002D4B10" w:rsidRDefault="00A4021A" w:rsidP="00C50FCE">
            <w:pPr>
              <w:rPr>
                <w:color w:val="000000"/>
              </w:rPr>
            </w:pPr>
          </w:p>
        </w:tc>
        <w:tc>
          <w:tcPr>
            <w:tcW w:w="1488" w:type="dxa"/>
            <w:vMerge/>
            <w:tcBorders>
              <w:top w:val="single" w:sz="8" w:space="0" w:color="000000"/>
              <w:left w:val="single" w:sz="8" w:space="0" w:color="000000"/>
              <w:bottom w:val="single" w:sz="8" w:space="0" w:color="000000"/>
              <w:right w:val="single" w:sz="8" w:space="0" w:color="000000"/>
            </w:tcBorders>
            <w:vAlign w:val="center"/>
            <w:hideMark/>
          </w:tcPr>
          <w:p w14:paraId="796AE4E5" w14:textId="77777777" w:rsidR="00A4021A" w:rsidRPr="002D4B10" w:rsidRDefault="00A4021A" w:rsidP="00C50FCE">
            <w:pPr>
              <w:rPr>
                <w:color w:val="000000"/>
              </w:rPr>
            </w:pPr>
          </w:p>
        </w:tc>
      </w:tr>
      <w:tr w:rsidR="00A4021A" w:rsidRPr="004549BF" w14:paraId="02A2930A" w14:textId="77777777" w:rsidTr="00AC3727">
        <w:trPr>
          <w:gridBefore w:val="1"/>
          <w:gridAfter w:val="1"/>
          <w:wBefore w:w="10" w:type="dxa"/>
          <w:wAfter w:w="8" w:type="dxa"/>
          <w:trHeight w:val="60"/>
        </w:trPr>
        <w:tc>
          <w:tcPr>
            <w:tcW w:w="815" w:type="dxa"/>
            <w:tcBorders>
              <w:top w:val="single" w:sz="4" w:space="0" w:color="auto"/>
              <w:left w:val="single" w:sz="4" w:space="0" w:color="auto"/>
              <w:bottom w:val="single" w:sz="4" w:space="0" w:color="auto"/>
              <w:right w:val="single" w:sz="4" w:space="0" w:color="auto"/>
            </w:tcBorders>
            <w:vAlign w:val="center"/>
          </w:tcPr>
          <w:p w14:paraId="5E0634AE" w14:textId="2A4E1286" w:rsidR="00A4021A" w:rsidRPr="002D4B10" w:rsidRDefault="00A4021A" w:rsidP="00C50FCE">
            <w:pPr>
              <w:jc w:val="right"/>
              <w:rPr>
                <w:color w:val="000000"/>
              </w:rPr>
            </w:pPr>
            <w:r>
              <w:rPr>
                <w:color w:val="000000"/>
              </w:rPr>
              <w:t>40</w:t>
            </w:r>
            <w:r w:rsidR="00AC3727">
              <w:rPr>
                <w:color w:val="000000"/>
              </w:rPr>
              <w:t>3.</w:t>
            </w:r>
          </w:p>
        </w:tc>
        <w:tc>
          <w:tcPr>
            <w:tcW w:w="4197" w:type="dxa"/>
            <w:gridSpan w:val="2"/>
            <w:tcBorders>
              <w:top w:val="single" w:sz="4" w:space="0" w:color="auto"/>
              <w:left w:val="single" w:sz="4" w:space="0" w:color="auto"/>
              <w:bottom w:val="single" w:sz="4" w:space="0" w:color="auto"/>
              <w:right w:val="single" w:sz="4" w:space="0" w:color="auto"/>
            </w:tcBorders>
            <w:vAlign w:val="center"/>
          </w:tcPr>
          <w:p w14:paraId="2F1FD612" w14:textId="77777777" w:rsidR="00A4021A" w:rsidRPr="002D4B10" w:rsidRDefault="00A4021A" w:rsidP="00C50FCE">
            <w:pPr>
              <w:rPr>
                <w:color w:val="000000"/>
              </w:rPr>
            </w:pPr>
            <w:r>
              <w:rPr>
                <w:color w:val="000000"/>
              </w:rPr>
              <w:t>Smycz z karabińczykiem</w:t>
            </w:r>
          </w:p>
        </w:tc>
        <w:tc>
          <w:tcPr>
            <w:tcW w:w="975" w:type="dxa"/>
            <w:tcBorders>
              <w:top w:val="single" w:sz="4" w:space="0" w:color="auto"/>
              <w:left w:val="single" w:sz="4" w:space="0" w:color="auto"/>
              <w:bottom w:val="single" w:sz="4" w:space="0" w:color="auto"/>
              <w:right w:val="single" w:sz="4" w:space="0" w:color="auto"/>
            </w:tcBorders>
            <w:vAlign w:val="center"/>
          </w:tcPr>
          <w:p w14:paraId="736448BA" w14:textId="4097AD48" w:rsidR="00A4021A" w:rsidRPr="002D4B10" w:rsidRDefault="00A4021A" w:rsidP="00C50FCE">
            <w:pPr>
              <w:jc w:val="right"/>
              <w:rPr>
                <w:color w:val="000000"/>
              </w:rPr>
            </w:pPr>
            <w:r>
              <w:rPr>
                <w:color w:val="000000"/>
              </w:rPr>
              <w:t>1</w:t>
            </w:r>
            <w:r w:rsidR="0080559A">
              <w:rPr>
                <w:color w:val="000000"/>
              </w:rPr>
              <w:t>0</w:t>
            </w:r>
            <w:r>
              <w:rPr>
                <w:color w:val="000000"/>
              </w:rPr>
              <w:t xml:space="preserve">0 </w:t>
            </w:r>
          </w:p>
        </w:tc>
        <w:tc>
          <w:tcPr>
            <w:tcW w:w="1612" w:type="dxa"/>
            <w:tcBorders>
              <w:top w:val="single" w:sz="4" w:space="0" w:color="auto"/>
              <w:left w:val="single" w:sz="4" w:space="0" w:color="auto"/>
              <w:bottom w:val="single" w:sz="4" w:space="0" w:color="auto"/>
              <w:right w:val="single" w:sz="4" w:space="0" w:color="auto"/>
            </w:tcBorders>
            <w:vAlign w:val="center"/>
          </w:tcPr>
          <w:p w14:paraId="6946FFC1" w14:textId="77777777" w:rsidR="00A4021A" w:rsidRPr="002D4B10" w:rsidRDefault="00A4021A" w:rsidP="00C50FCE">
            <w:pPr>
              <w:jc w:val="right"/>
              <w:rPr>
                <w:color w:val="000000"/>
              </w:rPr>
            </w:pPr>
          </w:p>
        </w:tc>
        <w:tc>
          <w:tcPr>
            <w:tcW w:w="1488" w:type="dxa"/>
            <w:tcBorders>
              <w:top w:val="single" w:sz="4" w:space="0" w:color="auto"/>
              <w:left w:val="single" w:sz="4" w:space="0" w:color="auto"/>
              <w:bottom w:val="single" w:sz="4" w:space="0" w:color="auto"/>
              <w:right w:val="single" w:sz="8" w:space="0" w:color="000000"/>
            </w:tcBorders>
            <w:vAlign w:val="center"/>
          </w:tcPr>
          <w:p w14:paraId="63CE7670" w14:textId="77777777" w:rsidR="00A4021A" w:rsidRPr="002D4B10" w:rsidRDefault="00A4021A" w:rsidP="00C50FCE">
            <w:pPr>
              <w:rPr>
                <w:color w:val="000000"/>
              </w:rPr>
            </w:pPr>
          </w:p>
        </w:tc>
      </w:tr>
      <w:tr w:rsidR="00A4021A" w:rsidRPr="004549BF" w14:paraId="49A9AF53" w14:textId="77777777" w:rsidTr="00736FE3">
        <w:trPr>
          <w:gridBefore w:val="1"/>
          <w:gridAfter w:val="1"/>
          <w:wBefore w:w="10" w:type="dxa"/>
          <w:wAfter w:w="8" w:type="dxa"/>
          <w:trHeight w:val="70"/>
        </w:trPr>
        <w:tc>
          <w:tcPr>
            <w:tcW w:w="7599" w:type="dxa"/>
            <w:gridSpan w:val="5"/>
            <w:tcBorders>
              <w:top w:val="single" w:sz="4" w:space="0" w:color="auto"/>
              <w:left w:val="single" w:sz="4" w:space="0" w:color="auto"/>
              <w:bottom w:val="single" w:sz="4" w:space="0" w:color="auto"/>
              <w:right w:val="single" w:sz="4" w:space="0" w:color="auto"/>
            </w:tcBorders>
            <w:vAlign w:val="center"/>
          </w:tcPr>
          <w:p w14:paraId="31EF8CC6" w14:textId="77777777" w:rsidR="00A4021A" w:rsidRPr="00804A6F" w:rsidRDefault="00A4021A" w:rsidP="00C50FCE">
            <w:pPr>
              <w:jc w:val="right"/>
              <w:rPr>
                <w:b/>
                <w:bCs/>
                <w:color w:val="000000"/>
              </w:rPr>
            </w:pPr>
            <w:r w:rsidRPr="00804A6F">
              <w:rPr>
                <w:b/>
                <w:bCs/>
                <w:color w:val="000000"/>
              </w:rPr>
              <w:lastRenderedPageBreak/>
              <w:t xml:space="preserve">RAZEM </w:t>
            </w:r>
          </w:p>
        </w:tc>
        <w:tc>
          <w:tcPr>
            <w:tcW w:w="1488" w:type="dxa"/>
            <w:tcBorders>
              <w:top w:val="single" w:sz="4" w:space="0" w:color="auto"/>
              <w:left w:val="single" w:sz="4" w:space="0" w:color="auto"/>
              <w:bottom w:val="single" w:sz="4" w:space="0" w:color="000000"/>
              <w:right w:val="single" w:sz="8" w:space="0" w:color="000000"/>
            </w:tcBorders>
            <w:vAlign w:val="center"/>
          </w:tcPr>
          <w:p w14:paraId="4DF84CDE" w14:textId="77777777" w:rsidR="00A4021A" w:rsidRPr="00804A6F" w:rsidRDefault="00A4021A" w:rsidP="00C50FCE">
            <w:pPr>
              <w:rPr>
                <w:b/>
                <w:bCs/>
                <w:color w:val="000000"/>
              </w:rPr>
            </w:pPr>
          </w:p>
        </w:tc>
      </w:tr>
      <w:bookmarkEnd w:id="1"/>
    </w:tbl>
    <w:p w14:paraId="4DC00F2D" w14:textId="77777777" w:rsidR="00736FE3" w:rsidRDefault="00736FE3" w:rsidP="009237AB">
      <w:pPr>
        <w:tabs>
          <w:tab w:val="left" w:pos="284"/>
        </w:tabs>
        <w:jc w:val="both"/>
        <w:rPr>
          <w:rFonts w:ascii="Calibri" w:hAnsi="Calibri" w:cs="Calibri"/>
          <w:b/>
          <w:sz w:val="24"/>
          <w:szCs w:val="24"/>
        </w:rPr>
      </w:pPr>
    </w:p>
    <w:p w14:paraId="372AEE57" w14:textId="77777777" w:rsidR="00AA7B89" w:rsidRDefault="00AA7B89" w:rsidP="009237AB">
      <w:pPr>
        <w:tabs>
          <w:tab w:val="left" w:pos="284"/>
        </w:tabs>
        <w:jc w:val="both"/>
        <w:rPr>
          <w:rFonts w:ascii="Calibri" w:hAnsi="Calibri" w:cs="Calibri"/>
          <w:b/>
          <w:sz w:val="24"/>
          <w:szCs w:val="24"/>
        </w:rPr>
      </w:pPr>
    </w:p>
    <w:p w14:paraId="082D502E" w14:textId="11F0EC3E" w:rsidR="00A4021A" w:rsidRDefault="00A4021A" w:rsidP="009237AB">
      <w:pPr>
        <w:tabs>
          <w:tab w:val="left" w:pos="284"/>
        </w:tabs>
        <w:jc w:val="both"/>
        <w:rPr>
          <w:rFonts w:ascii="Calibri" w:hAnsi="Calibri" w:cs="Calibri"/>
          <w:b/>
          <w:sz w:val="24"/>
          <w:szCs w:val="24"/>
        </w:rPr>
      </w:pPr>
      <w:r>
        <w:rPr>
          <w:rFonts w:ascii="Calibri" w:hAnsi="Calibri" w:cs="Calibri"/>
          <w:b/>
          <w:sz w:val="24"/>
          <w:szCs w:val="24"/>
        </w:rPr>
        <w:t xml:space="preserve">TABELA 2. MATERIAŁY ARCHIWIZACYJNE </w:t>
      </w:r>
    </w:p>
    <w:tbl>
      <w:tblPr>
        <w:tblW w:w="9142" w:type="dxa"/>
        <w:tblCellMar>
          <w:left w:w="70" w:type="dxa"/>
          <w:right w:w="70" w:type="dxa"/>
        </w:tblCellMar>
        <w:tblLook w:val="04A0" w:firstRow="1" w:lastRow="0" w:firstColumn="1" w:lastColumn="0" w:noHBand="0" w:noVBand="1"/>
      </w:tblPr>
      <w:tblGrid>
        <w:gridCol w:w="465"/>
        <w:gridCol w:w="4438"/>
        <w:gridCol w:w="990"/>
        <w:gridCol w:w="1694"/>
        <w:gridCol w:w="1555"/>
      </w:tblGrid>
      <w:tr w:rsidR="00A4021A" w:rsidRPr="008965EA" w14:paraId="51FD2B04" w14:textId="77777777" w:rsidTr="00C50FCE">
        <w:trPr>
          <w:trHeight w:val="605"/>
        </w:trPr>
        <w:tc>
          <w:tcPr>
            <w:tcW w:w="435" w:type="dxa"/>
            <w:tcBorders>
              <w:top w:val="single" w:sz="8" w:space="0" w:color="FFFFFF"/>
              <w:left w:val="single" w:sz="8" w:space="0" w:color="FFFFFF"/>
              <w:bottom w:val="single" w:sz="6" w:space="0" w:color="FFFFFF"/>
              <w:right w:val="single" w:sz="6" w:space="0" w:color="FFFFFF"/>
            </w:tcBorders>
            <w:shd w:val="clear" w:color="000000" w:fill="000000"/>
            <w:vAlign w:val="center"/>
            <w:hideMark/>
          </w:tcPr>
          <w:p w14:paraId="5E077E27" w14:textId="77777777" w:rsidR="00A4021A" w:rsidRPr="008965EA" w:rsidRDefault="00A4021A" w:rsidP="00C50FCE">
            <w:pPr>
              <w:jc w:val="center"/>
              <w:rPr>
                <w:b/>
                <w:bCs/>
                <w:color w:val="FFFFFF"/>
              </w:rPr>
            </w:pPr>
            <w:r w:rsidRPr="008965EA">
              <w:rPr>
                <w:b/>
                <w:bCs/>
                <w:color w:val="FFFFFF"/>
              </w:rPr>
              <w:t>Lp.</w:t>
            </w:r>
          </w:p>
        </w:tc>
        <w:tc>
          <w:tcPr>
            <w:tcW w:w="4455" w:type="dxa"/>
            <w:tcBorders>
              <w:top w:val="single" w:sz="8" w:space="0" w:color="FFFFFF"/>
              <w:left w:val="single" w:sz="6" w:space="0" w:color="FFFFFF"/>
              <w:bottom w:val="single" w:sz="6" w:space="0" w:color="FFFFFF"/>
              <w:right w:val="single" w:sz="6" w:space="0" w:color="FFFFFF"/>
            </w:tcBorders>
            <w:shd w:val="clear" w:color="000000" w:fill="000000"/>
            <w:vAlign w:val="center"/>
            <w:hideMark/>
          </w:tcPr>
          <w:p w14:paraId="607F7F0C" w14:textId="77777777" w:rsidR="00A4021A" w:rsidRPr="008965EA" w:rsidRDefault="00A4021A" w:rsidP="00C50FCE">
            <w:pPr>
              <w:jc w:val="center"/>
              <w:rPr>
                <w:b/>
                <w:bCs/>
                <w:color w:val="FFFFFF"/>
              </w:rPr>
            </w:pPr>
            <w:r w:rsidRPr="008965EA">
              <w:rPr>
                <w:b/>
                <w:bCs/>
                <w:color w:val="FFFFFF"/>
              </w:rPr>
              <w:t>PRZEDMIOT ZAMÓWIENIA</w:t>
            </w:r>
          </w:p>
        </w:tc>
        <w:tc>
          <w:tcPr>
            <w:tcW w:w="992" w:type="dxa"/>
            <w:tcBorders>
              <w:top w:val="single" w:sz="8" w:space="0" w:color="FFFFFF"/>
              <w:left w:val="single" w:sz="6" w:space="0" w:color="FFFFFF"/>
              <w:bottom w:val="single" w:sz="6" w:space="0" w:color="FFFFFF"/>
              <w:right w:val="single" w:sz="8" w:space="0" w:color="FFFFFF"/>
            </w:tcBorders>
            <w:shd w:val="clear" w:color="000000" w:fill="000000"/>
            <w:vAlign w:val="center"/>
            <w:hideMark/>
          </w:tcPr>
          <w:p w14:paraId="1639EA3F" w14:textId="77777777" w:rsidR="00A4021A" w:rsidRPr="008965EA" w:rsidRDefault="00A4021A" w:rsidP="00C50FCE">
            <w:pPr>
              <w:jc w:val="center"/>
              <w:rPr>
                <w:b/>
                <w:bCs/>
                <w:color w:val="FFFFFF"/>
              </w:rPr>
            </w:pPr>
            <w:r w:rsidRPr="008965EA">
              <w:rPr>
                <w:b/>
                <w:bCs/>
                <w:color w:val="FFFFFF"/>
              </w:rPr>
              <w:t>ILOŚĆ</w:t>
            </w:r>
          </w:p>
        </w:tc>
        <w:tc>
          <w:tcPr>
            <w:tcW w:w="1701" w:type="dxa"/>
            <w:tcBorders>
              <w:top w:val="single" w:sz="8" w:space="0" w:color="FFFFFF"/>
              <w:left w:val="single" w:sz="6" w:space="0" w:color="FFFFFF"/>
              <w:bottom w:val="single" w:sz="6" w:space="0" w:color="FFFFFF"/>
              <w:right w:val="single" w:sz="8" w:space="0" w:color="FFFFFF"/>
            </w:tcBorders>
            <w:shd w:val="clear" w:color="000000" w:fill="000000"/>
            <w:vAlign w:val="center"/>
          </w:tcPr>
          <w:p w14:paraId="46DC222B" w14:textId="77777777" w:rsidR="00A4021A" w:rsidRDefault="00A4021A" w:rsidP="00C50FCE">
            <w:pPr>
              <w:jc w:val="center"/>
              <w:rPr>
                <w:b/>
                <w:bCs/>
                <w:color w:val="FFFFFF"/>
                <w:sz w:val="28"/>
                <w:szCs w:val="28"/>
              </w:rPr>
            </w:pPr>
            <w:r>
              <w:rPr>
                <w:b/>
                <w:bCs/>
                <w:color w:val="FFFFFF"/>
                <w:sz w:val="28"/>
                <w:szCs w:val="28"/>
              </w:rPr>
              <w:t>Cena jedn. brutto (zł)</w:t>
            </w:r>
          </w:p>
        </w:tc>
        <w:tc>
          <w:tcPr>
            <w:tcW w:w="1559" w:type="dxa"/>
            <w:tcBorders>
              <w:top w:val="single" w:sz="8" w:space="0" w:color="FFFFFF"/>
              <w:left w:val="single" w:sz="6" w:space="0" w:color="FFFFFF"/>
              <w:bottom w:val="single" w:sz="6" w:space="0" w:color="FFFFFF"/>
              <w:right w:val="single" w:sz="8" w:space="0" w:color="FFFFFF"/>
            </w:tcBorders>
            <w:shd w:val="clear" w:color="000000" w:fill="000000"/>
            <w:vAlign w:val="center"/>
          </w:tcPr>
          <w:p w14:paraId="061796B4" w14:textId="77777777" w:rsidR="00A4021A" w:rsidRDefault="00A4021A" w:rsidP="00C50FCE">
            <w:pPr>
              <w:jc w:val="center"/>
              <w:rPr>
                <w:b/>
                <w:bCs/>
                <w:color w:val="FFFFFF"/>
                <w:sz w:val="28"/>
                <w:szCs w:val="28"/>
              </w:rPr>
            </w:pPr>
            <w:r>
              <w:rPr>
                <w:b/>
                <w:bCs/>
                <w:color w:val="FFFFFF"/>
                <w:sz w:val="28"/>
                <w:szCs w:val="28"/>
              </w:rPr>
              <w:t>Wartość brutto (zł)</w:t>
            </w:r>
            <w:r>
              <w:rPr>
                <w:b/>
                <w:bCs/>
                <w:color w:val="FFFFFF"/>
                <w:sz w:val="28"/>
                <w:szCs w:val="28"/>
              </w:rPr>
              <w:br/>
              <w:t>(C x D)</w:t>
            </w:r>
          </w:p>
        </w:tc>
      </w:tr>
      <w:tr w:rsidR="00A4021A" w:rsidRPr="008965EA" w14:paraId="0732282F" w14:textId="77777777" w:rsidTr="00C50FCE">
        <w:trPr>
          <w:trHeight w:val="380"/>
        </w:trPr>
        <w:tc>
          <w:tcPr>
            <w:tcW w:w="435" w:type="dxa"/>
            <w:tcBorders>
              <w:top w:val="single" w:sz="6" w:space="0" w:color="FFFFFF"/>
              <w:left w:val="single" w:sz="8" w:space="0" w:color="FFFFFF"/>
              <w:bottom w:val="single" w:sz="8" w:space="0" w:color="FFFFFF"/>
              <w:right w:val="single" w:sz="6" w:space="0" w:color="FFFFFF"/>
            </w:tcBorders>
            <w:shd w:val="clear" w:color="000000" w:fill="000000"/>
            <w:vAlign w:val="center"/>
            <w:hideMark/>
          </w:tcPr>
          <w:p w14:paraId="7868180F" w14:textId="77777777" w:rsidR="00A4021A" w:rsidRPr="008965EA" w:rsidRDefault="00A4021A" w:rsidP="00C50FCE">
            <w:pPr>
              <w:jc w:val="center"/>
              <w:rPr>
                <w:b/>
                <w:bCs/>
                <w:color w:val="FFFFFF"/>
              </w:rPr>
            </w:pPr>
            <w:r w:rsidRPr="008965EA">
              <w:rPr>
                <w:b/>
                <w:bCs/>
                <w:color w:val="FFFFFF"/>
              </w:rPr>
              <w:t>A</w:t>
            </w:r>
          </w:p>
        </w:tc>
        <w:tc>
          <w:tcPr>
            <w:tcW w:w="4455" w:type="dxa"/>
            <w:tcBorders>
              <w:top w:val="single" w:sz="6" w:space="0" w:color="FFFFFF"/>
              <w:left w:val="single" w:sz="6" w:space="0" w:color="FFFFFF"/>
              <w:bottom w:val="single" w:sz="8" w:space="0" w:color="FFFFFF"/>
              <w:right w:val="single" w:sz="6" w:space="0" w:color="FFFFFF"/>
            </w:tcBorders>
            <w:shd w:val="clear" w:color="000000" w:fill="000000"/>
            <w:vAlign w:val="center"/>
            <w:hideMark/>
          </w:tcPr>
          <w:p w14:paraId="4C6FEEF6" w14:textId="77777777" w:rsidR="00A4021A" w:rsidRPr="008965EA" w:rsidRDefault="00A4021A" w:rsidP="00C50FCE">
            <w:pPr>
              <w:jc w:val="center"/>
              <w:rPr>
                <w:b/>
                <w:bCs/>
                <w:color w:val="FFFFFF"/>
              </w:rPr>
            </w:pPr>
            <w:r w:rsidRPr="008965EA">
              <w:rPr>
                <w:b/>
                <w:bCs/>
                <w:color w:val="FFFFFF"/>
              </w:rPr>
              <w:t>B</w:t>
            </w:r>
          </w:p>
        </w:tc>
        <w:tc>
          <w:tcPr>
            <w:tcW w:w="992" w:type="dxa"/>
            <w:tcBorders>
              <w:top w:val="single" w:sz="6" w:space="0" w:color="FFFFFF"/>
              <w:left w:val="single" w:sz="6" w:space="0" w:color="FFFFFF"/>
              <w:bottom w:val="single" w:sz="8" w:space="0" w:color="FFFFFF"/>
              <w:right w:val="single" w:sz="8" w:space="0" w:color="FFFFFF"/>
            </w:tcBorders>
            <w:shd w:val="clear" w:color="000000" w:fill="000000"/>
            <w:vAlign w:val="center"/>
            <w:hideMark/>
          </w:tcPr>
          <w:p w14:paraId="7D2F226A" w14:textId="77777777" w:rsidR="00A4021A" w:rsidRPr="008965EA" w:rsidRDefault="00A4021A" w:rsidP="00C50FCE">
            <w:pPr>
              <w:jc w:val="center"/>
              <w:rPr>
                <w:b/>
                <w:bCs/>
                <w:color w:val="FFFFFF"/>
              </w:rPr>
            </w:pPr>
            <w:r w:rsidRPr="008965EA">
              <w:rPr>
                <w:b/>
                <w:bCs/>
                <w:color w:val="FFFFFF"/>
              </w:rPr>
              <w:t>C</w:t>
            </w:r>
          </w:p>
        </w:tc>
        <w:tc>
          <w:tcPr>
            <w:tcW w:w="1701" w:type="dxa"/>
            <w:tcBorders>
              <w:top w:val="single" w:sz="6" w:space="0" w:color="FFFFFF"/>
              <w:left w:val="single" w:sz="6" w:space="0" w:color="FFFFFF"/>
              <w:bottom w:val="single" w:sz="8" w:space="0" w:color="FFFFFF"/>
              <w:right w:val="single" w:sz="8" w:space="0" w:color="FFFFFF"/>
            </w:tcBorders>
            <w:shd w:val="clear" w:color="000000" w:fill="000000"/>
            <w:vAlign w:val="center"/>
          </w:tcPr>
          <w:p w14:paraId="14482E8D" w14:textId="77777777" w:rsidR="00A4021A" w:rsidRDefault="00A4021A" w:rsidP="00C50FCE">
            <w:pPr>
              <w:jc w:val="center"/>
              <w:rPr>
                <w:b/>
                <w:bCs/>
                <w:color w:val="FFFFFF"/>
                <w:sz w:val="28"/>
                <w:szCs w:val="28"/>
              </w:rPr>
            </w:pPr>
            <w:r>
              <w:rPr>
                <w:b/>
                <w:bCs/>
                <w:color w:val="FFFFFF"/>
                <w:sz w:val="28"/>
                <w:szCs w:val="28"/>
              </w:rPr>
              <w:t>D</w:t>
            </w:r>
          </w:p>
        </w:tc>
        <w:tc>
          <w:tcPr>
            <w:tcW w:w="1559" w:type="dxa"/>
            <w:tcBorders>
              <w:top w:val="single" w:sz="6" w:space="0" w:color="FFFFFF"/>
              <w:left w:val="single" w:sz="6" w:space="0" w:color="FFFFFF"/>
              <w:bottom w:val="single" w:sz="8" w:space="0" w:color="FFFFFF"/>
              <w:right w:val="single" w:sz="8" w:space="0" w:color="FFFFFF"/>
            </w:tcBorders>
            <w:shd w:val="clear" w:color="000000" w:fill="000000"/>
            <w:vAlign w:val="center"/>
          </w:tcPr>
          <w:p w14:paraId="302E9C62" w14:textId="77777777" w:rsidR="00A4021A" w:rsidRDefault="00A4021A" w:rsidP="00C50FCE">
            <w:pPr>
              <w:jc w:val="center"/>
              <w:rPr>
                <w:b/>
                <w:bCs/>
                <w:color w:val="FFFFFF"/>
                <w:sz w:val="28"/>
                <w:szCs w:val="28"/>
              </w:rPr>
            </w:pPr>
            <w:r>
              <w:rPr>
                <w:b/>
                <w:bCs/>
                <w:color w:val="FFFFFF"/>
                <w:sz w:val="28"/>
                <w:szCs w:val="28"/>
              </w:rPr>
              <w:t>E</w:t>
            </w:r>
          </w:p>
        </w:tc>
      </w:tr>
      <w:tr w:rsidR="00A4021A" w:rsidRPr="008965EA" w14:paraId="618234F1" w14:textId="77777777" w:rsidTr="00C50FCE">
        <w:trPr>
          <w:trHeight w:val="3219"/>
        </w:trPr>
        <w:tc>
          <w:tcPr>
            <w:tcW w:w="435" w:type="dxa"/>
            <w:tcBorders>
              <w:top w:val="single" w:sz="8" w:space="0" w:color="FFFFFF"/>
              <w:left w:val="single" w:sz="8" w:space="0" w:color="000000"/>
              <w:bottom w:val="single" w:sz="8" w:space="0" w:color="000000"/>
              <w:right w:val="single" w:sz="8" w:space="0" w:color="000000"/>
            </w:tcBorders>
            <w:shd w:val="clear" w:color="auto" w:fill="auto"/>
            <w:vAlign w:val="center"/>
            <w:hideMark/>
          </w:tcPr>
          <w:p w14:paraId="2A3C389D" w14:textId="77777777" w:rsidR="00A4021A" w:rsidRPr="008965EA" w:rsidRDefault="00A4021A" w:rsidP="00C50FCE">
            <w:pPr>
              <w:rPr>
                <w:color w:val="000000"/>
              </w:rPr>
            </w:pPr>
            <w:r w:rsidRPr="008965EA">
              <w:rPr>
                <w:color w:val="000000"/>
              </w:rPr>
              <w:t>1.</w:t>
            </w:r>
          </w:p>
        </w:tc>
        <w:tc>
          <w:tcPr>
            <w:tcW w:w="4455" w:type="dxa"/>
            <w:tcBorders>
              <w:top w:val="single" w:sz="8" w:space="0" w:color="FFFFFF"/>
              <w:left w:val="nil"/>
              <w:bottom w:val="single" w:sz="8" w:space="0" w:color="000000"/>
              <w:right w:val="single" w:sz="8" w:space="0" w:color="000000"/>
            </w:tcBorders>
            <w:shd w:val="clear" w:color="auto" w:fill="auto"/>
            <w:vAlign w:val="center"/>
            <w:hideMark/>
          </w:tcPr>
          <w:p w14:paraId="6354B8F3" w14:textId="77777777" w:rsidR="00A4021A" w:rsidRPr="008965EA" w:rsidRDefault="00A4021A" w:rsidP="00C50FCE">
            <w:pPr>
              <w:spacing w:after="240"/>
              <w:rPr>
                <w:color w:val="000000"/>
              </w:rPr>
            </w:pPr>
            <w:r w:rsidRPr="008965EA">
              <w:rPr>
                <w:color w:val="000000"/>
              </w:rPr>
              <w:t xml:space="preserve">1) Teczka bezkwasowa o parametrach minimalnych: </w:t>
            </w:r>
            <w:r w:rsidRPr="008965EA">
              <w:rPr>
                <w:color w:val="000000"/>
              </w:rPr>
              <w:br/>
              <w:t xml:space="preserve">• materiał: </w:t>
            </w:r>
            <w:r w:rsidRPr="008965EA">
              <w:rPr>
                <w:color w:val="000000"/>
              </w:rPr>
              <w:br/>
              <w:t xml:space="preserve">o </w:t>
            </w:r>
            <w:proofErr w:type="spellStart"/>
            <w:r w:rsidRPr="008965EA">
              <w:rPr>
                <w:color w:val="000000"/>
              </w:rPr>
              <w:t>pH</w:t>
            </w:r>
            <w:proofErr w:type="spellEnd"/>
            <w:r w:rsidRPr="008965EA">
              <w:rPr>
                <w:color w:val="000000"/>
              </w:rPr>
              <w:t xml:space="preserve"> &gt; 7.5</w:t>
            </w:r>
            <w:r w:rsidRPr="008965EA">
              <w:rPr>
                <w:color w:val="000000"/>
              </w:rPr>
              <w:br/>
              <w:t>o gramatura 240g/m2</w:t>
            </w:r>
            <w:r w:rsidRPr="008965EA">
              <w:rPr>
                <w:color w:val="000000"/>
              </w:rPr>
              <w:br/>
              <w:t>o rezerwa alkaliczna &gt; 0.4 mol/kg</w:t>
            </w:r>
            <w:r w:rsidRPr="008965EA">
              <w:rPr>
                <w:color w:val="000000"/>
              </w:rPr>
              <w:br/>
              <w:t>o atest ISO 9706</w:t>
            </w:r>
            <w:r w:rsidRPr="008965EA">
              <w:rPr>
                <w:color w:val="000000"/>
              </w:rPr>
              <w:br/>
              <w:t>o 100% celulozy</w:t>
            </w:r>
            <w:r w:rsidRPr="008965EA">
              <w:rPr>
                <w:color w:val="000000"/>
              </w:rPr>
              <w:br/>
              <w:t>• tasiemka</w:t>
            </w:r>
            <w:r w:rsidRPr="008965EA">
              <w:rPr>
                <w:color w:val="000000"/>
              </w:rPr>
              <w:br/>
              <w:t>o szerokość 10mm, długość 250-300mm</w:t>
            </w:r>
            <w:r w:rsidRPr="008965EA">
              <w:rPr>
                <w:color w:val="000000"/>
              </w:rPr>
              <w:br/>
              <w:t>o wykonana w 100% z wysokiej jakości, niebielonej surówki bawełnianej</w:t>
            </w:r>
            <w:r w:rsidRPr="008965EA">
              <w:rPr>
                <w:color w:val="000000"/>
              </w:rPr>
              <w:br/>
              <w:t>• klej</w:t>
            </w:r>
            <w:r w:rsidRPr="008965EA">
              <w:rPr>
                <w:color w:val="000000"/>
              </w:rPr>
              <w:br/>
              <w:t>o atest PAT</w:t>
            </w:r>
            <w:r w:rsidRPr="008965EA">
              <w:rPr>
                <w:color w:val="000000"/>
              </w:rPr>
              <w:br/>
              <w:t xml:space="preserve">o bezkwasowy o </w:t>
            </w:r>
            <w:proofErr w:type="spellStart"/>
            <w:r w:rsidRPr="008965EA">
              <w:rPr>
                <w:color w:val="000000"/>
              </w:rPr>
              <w:t>pH</w:t>
            </w:r>
            <w:proofErr w:type="spellEnd"/>
            <w:r w:rsidRPr="008965EA">
              <w:rPr>
                <w:color w:val="000000"/>
              </w:rPr>
              <w:t xml:space="preserve"> &gt; 7.0</w:t>
            </w:r>
            <w:r w:rsidRPr="008965EA">
              <w:rPr>
                <w:color w:val="000000"/>
              </w:rPr>
              <w:br/>
              <w:t>o wymiary 320x250x35</w:t>
            </w:r>
          </w:p>
        </w:tc>
        <w:tc>
          <w:tcPr>
            <w:tcW w:w="992" w:type="dxa"/>
            <w:tcBorders>
              <w:top w:val="single" w:sz="8" w:space="0" w:color="FFFFFF"/>
              <w:left w:val="nil"/>
              <w:bottom w:val="single" w:sz="8" w:space="0" w:color="000000"/>
              <w:right w:val="single" w:sz="8" w:space="0" w:color="000000"/>
            </w:tcBorders>
            <w:shd w:val="clear" w:color="auto" w:fill="auto"/>
            <w:vAlign w:val="center"/>
            <w:hideMark/>
          </w:tcPr>
          <w:p w14:paraId="44481AEB" w14:textId="51C85FF0" w:rsidR="00A4021A" w:rsidRPr="008965EA" w:rsidRDefault="00A4021A" w:rsidP="00C50FCE">
            <w:pPr>
              <w:jc w:val="center"/>
              <w:rPr>
                <w:color w:val="000000"/>
              </w:rPr>
            </w:pPr>
            <w:r w:rsidRPr="008965EA">
              <w:rPr>
                <w:color w:val="000000"/>
              </w:rPr>
              <w:t xml:space="preserve">1000 </w:t>
            </w:r>
          </w:p>
        </w:tc>
        <w:tc>
          <w:tcPr>
            <w:tcW w:w="1701" w:type="dxa"/>
            <w:tcBorders>
              <w:top w:val="single" w:sz="8" w:space="0" w:color="FFFFFF"/>
              <w:left w:val="nil"/>
              <w:bottom w:val="single" w:sz="8" w:space="0" w:color="000000"/>
              <w:right w:val="single" w:sz="8" w:space="0" w:color="000000"/>
            </w:tcBorders>
          </w:tcPr>
          <w:p w14:paraId="1D3D7EA4" w14:textId="77777777" w:rsidR="00A4021A" w:rsidRPr="008965EA" w:rsidRDefault="00A4021A" w:rsidP="00C50FCE">
            <w:pPr>
              <w:jc w:val="center"/>
              <w:rPr>
                <w:color w:val="000000"/>
              </w:rPr>
            </w:pPr>
          </w:p>
        </w:tc>
        <w:tc>
          <w:tcPr>
            <w:tcW w:w="1559" w:type="dxa"/>
            <w:tcBorders>
              <w:top w:val="single" w:sz="8" w:space="0" w:color="FFFFFF"/>
              <w:left w:val="nil"/>
              <w:bottom w:val="single" w:sz="8" w:space="0" w:color="000000"/>
              <w:right w:val="single" w:sz="8" w:space="0" w:color="000000"/>
            </w:tcBorders>
          </w:tcPr>
          <w:p w14:paraId="5B30282D" w14:textId="77777777" w:rsidR="00A4021A" w:rsidRPr="008965EA" w:rsidRDefault="00A4021A" w:rsidP="00C50FCE">
            <w:pPr>
              <w:jc w:val="center"/>
              <w:rPr>
                <w:color w:val="000000"/>
              </w:rPr>
            </w:pPr>
          </w:p>
        </w:tc>
      </w:tr>
      <w:tr w:rsidR="00A4021A" w:rsidRPr="008965EA" w14:paraId="121317B9" w14:textId="77777777" w:rsidTr="00C50FCE">
        <w:trPr>
          <w:trHeight w:val="649"/>
        </w:trPr>
        <w:tc>
          <w:tcPr>
            <w:tcW w:w="43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B35DF49" w14:textId="77777777" w:rsidR="00A4021A" w:rsidRPr="008965EA" w:rsidRDefault="00A4021A" w:rsidP="00C50FCE">
            <w:pPr>
              <w:rPr>
                <w:color w:val="000000"/>
              </w:rPr>
            </w:pPr>
            <w:r>
              <w:rPr>
                <w:color w:val="000000"/>
              </w:rPr>
              <w:t>2</w:t>
            </w:r>
            <w:r w:rsidRPr="008965EA">
              <w:rPr>
                <w:color w:val="000000"/>
              </w:rPr>
              <w:t>.</w:t>
            </w:r>
          </w:p>
        </w:tc>
        <w:tc>
          <w:tcPr>
            <w:tcW w:w="4455" w:type="dxa"/>
            <w:tcBorders>
              <w:top w:val="single" w:sz="8" w:space="0" w:color="000000"/>
              <w:left w:val="nil"/>
              <w:bottom w:val="single" w:sz="8" w:space="0" w:color="000000"/>
              <w:right w:val="single" w:sz="8" w:space="0" w:color="000000"/>
            </w:tcBorders>
            <w:shd w:val="clear" w:color="auto" w:fill="auto"/>
            <w:vAlign w:val="center"/>
            <w:hideMark/>
          </w:tcPr>
          <w:p w14:paraId="3CC3D647" w14:textId="77777777" w:rsidR="00A4021A" w:rsidRPr="008965EA" w:rsidRDefault="00A4021A" w:rsidP="00C50FCE">
            <w:pPr>
              <w:rPr>
                <w:color w:val="000000"/>
              </w:rPr>
            </w:pPr>
            <w:r w:rsidRPr="008965EA">
              <w:rPr>
                <w:color w:val="000000"/>
              </w:rPr>
              <w:t>2) Klips profesjonalny archiwizacyjny (100 szt.)</w:t>
            </w:r>
            <w:r w:rsidRPr="008965EA">
              <w:rPr>
                <w:color w:val="000000"/>
              </w:rPr>
              <w:br/>
              <w:t>• elastyczny i trwały klips z zamknięciem na zaczep - uniemożliwiający przypadkowe otwarcie</w:t>
            </w:r>
          </w:p>
        </w:tc>
        <w:tc>
          <w:tcPr>
            <w:tcW w:w="992" w:type="dxa"/>
            <w:tcBorders>
              <w:top w:val="single" w:sz="8" w:space="0" w:color="000000"/>
              <w:left w:val="nil"/>
              <w:bottom w:val="single" w:sz="8" w:space="0" w:color="000000"/>
              <w:right w:val="single" w:sz="8" w:space="0" w:color="000000"/>
            </w:tcBorders>
            <w:shd w:val="clear" w:color="auto" w:fill="auto"/>
            <w:vAlign w:val="center"/>
            <w:hideMark/>
          </w:tcPr>
          <w:p w14:paraId="400024B4" w14:textId="09267972" w:rsidR="00A4021A" w:rsidRPr="008965EA" w:rsidRDefault="00A4021A" w:rsidP="00C50FCE">
            <w:pPr>
              <w:jc w:val="center"/>
              <w:rPr>
                <w:color w:val="000000"/>
              </w:rPr>
            </w:pPr>
            <w:r w:rsidRPr="008965EA">
              <w:rPr>
                <w:color w:val="000000"/>
              </w:rPr>
              <w:t xml:space="preserve">30 </w:t>
            </w:r>
          </w:p>
        </w:tc>
        <w:tc>
          <w:tcPr>
            <w:tcW w:w="1701" w:type="dxa"/>
            <w:tcBorders>
              <w:top w:val="single" w:sz="8" w:space="0" w:color="000000"/>
              <w:left w:val="nil"/>
              <w:bottom w:val="single" w:sz="8" w:space="0" w:color="000000"/>
              <w:right w:val="single" w:sz="8" w:space="0" w:color="000000"/>
            </w:tcBorders>
          </w:tcPr>
          <w:p w14:paraId="608CEF18" w14:textId="77777777" w:rsidR="00A4021A" w:rsidRPr="008965EA" w:rsidRDefault="00A4021A" w:rsidP="00C50FCE">
            <w:pPr>
              <w:jc w:val="center"/>
              <w:rPr>
                <w:color w:val="000000"/>
              </w:rPr>
            </w:pPr>
          </w:p>
        </w:tc>
        <w:tc>
          <w:tcPr>
            <w:tcW w:w="1559" w:type="dxa"/>
            <w:tcBorders>
              <w:top w:val="single" w:sz="8" w:space="0" w:color="000000"/>
              <w:left w:val="nil"/>
              <w:bottom w:val="single" w:sz="8" w:space="0" w:color="000000"/>
              <w:right w:val="single" w:sz="8" w:space="0" w:color="000000"/>
            </w:tcBorders>
          </w:tcPr>
          <w:p w14:paraId="19BD6687" w14:textId="77777777" w:rsidR="00A4021A" w:rsidRPr="008965EA" w:rsidRDefault="00A4021A" w:rsidP="00C50FCE">
            <w:pPr>
              <w:jc w:val="center"/>
              <w:rPr>
                <w:color w:val="000000"/>
              </w:rPr>
            </w:pPr>
          </w:p>
        </w:tc>
      </w:tr>
      <w:tr w:rsidR="00A4021A" w:rsidRPr="008965EA" w14:paraId="78748292" w14:textId="77777777" w:rsidTr="00C50FCE">
        <w:trPr>
          <w:trHeight w:val="1070"/>
        </w:trPr>
        <w:tc>
          <w:tcPr>
            <w:tcW w:w="43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181BD0C" w14:textId="77777777" w:rsidR="00A4021A" w:rsidRPr="008965EA" w:rsidRDefault="00A4021A" w:rsidP="00C50FCE">
            <w:pPr>
              <w:rPr>
                <w:color w:val="000000"/>
              </w:rPr>
            </w:pPr>
            <w:r>
              <w:rPr>
                <w:color w:val="000000"/>
              </w:rPr>
              <w:t>3</w:t>
            </w:r>
            <w:r w:rsidRPr="008965EA">
              <w:rPr>
                <w:color w:val="000000"/>
              </w:rPr>
              <w:t>.</w:t>
            </w:r>
          </w:p>
        </w:tc>
        <w:tc>
          <w:tcPr>
            <w:tcW w:w="4455" w:type="dxa"/>
            <w:tcBorders>
              <w:top w:val="single" w:sz="8" w:space="0" w:color="000000"/>
              <w:left w:val="nil"/>
              <w:bottom w:val="single" w:sz="8" w:space="0" w:color="000000"/>
              <w:right w:val="single" w:sz="8" w:space="0" w:color="000000"/>
            </w:tcBorders>
            <w:shd w:val="clear" w:color="auto" w:fill="auto"/>
            <w:vAlign w:val="center"/>
            <w:hideMark/>
          </w:tcPr>
          <w:p w14:paraId="693E289C" w14:textId="77777777" w:rsidR="00A4021A" w:rsidRPr="008965EA" w:rsidRDefault="00A4021A" w:rsidP="00C50FCE">
            <w:pPr>
              <w:rPr>
                <w:color w:val="000000"/>
              </w:rPr>
            </w:pPr>
            <w:r w:rsidRPr="008965EA">
              <w:rPr>
                <w:color w:val="000000"/>
              </w:rPr>
              <w:t>3) Teczka wiązana biała</w:t>
            </w:r>
            <w:r w:rsidRPr="008965EA">
              <w:rPr>
                <w:color w:val="000000"/>
              </w:rPr>
              <w:br/>
              <w:t>Materiał:</w:t>
            </w:r>
            <w:r w:rsidRPr="008965EA">
              <w:rPr>
                <w:color w:val="000000"/>
              </w:rPr>
              <w:br/>
              <w:t>• karton</w:t>
            </w:r>
            <w:r w:rsidRPr="008965EA">
              <w:rPr>
                <w:color w:val="000000"/>
              </w:rPr>
              <w:br/>
              <w:t xml:space="preserve">o </w:t>
            </w:r>
            <w:proofErr w:type="spellStart"/>
            <w:r w:rsidRPr="008965EA">
              <w:rPr>
                <w:color w:val="000000"/>
              </w:rPr>
              <w:t>pH</w:t>
            </w:r>
            <w:proofErr w:type="spellEnd"/>
            <w:r w:rsidRPr="008965EA">
              <w:rPr>
                <w:color w:val="000000"/>
              </w:rPr>
              <w:t xml:space="preserve"> &lt; 6.0</w:t>
            </w:r>
            <w:r w:rsidRPr="008965EA">
              <w:rPr>
                <w:color w:val="000000"/>
              </w:rPr>
              <w:br/>
              <w:t>o gramatura ok. 250g/m2</w:t>
            </w:r>
            <w:r w:rsidRPr="008965EA">
              <w:rPr>
                <w:color w:val="000000"/>
              </w:rPr>
              <w:br/>
              <w:t>o wymiary 320x250x35</w:t>
            </w:r>
          </w:p>
        </w:tc>
        <w:tc>
          <w:tcPr>
            <w:tcW w:w="992" w:type="dxa"/>
            <w:tcBorders>
              <w:top w:val="single" w:sz="8" w:space="0" w:color="000000"/>
              <w:left w:val="nil"/>
              <w:bottom w:val="single" w:sz="8" w:space="0" w:color="000000"/>
              <w:right w:val="single" w:sz="8" w:space="0" w:color="000000"/>
            </w:tcBorders>
            <w:shd w:val="clear" w:color="auto" w:fill="auto"/>
            <w:vAlign w:val="center"/>
            <w:hideMark/>
          </w:tcPr>
          <w:p w14:paraId="10A8CBCE" w14:textId="187C1A09" w:rsidR="00A4021A" w:rsidRPr="008965EA" w:rsidRDefault="00A4021A" w:rsidP="00C50FCE">
            <w:pPr>
              <w:jc w:val="center"/>
              <w:rPr>
                <w:color w:val="000000"/>
              </w:rPr>
            </w:pPr>
            <w:r w:rsidRPr="008965EA">
              <w:rPr>
                <w:color w:val="000000"/>
              </w:rPr>
              <w:t xml:space="preserve">500 </w:t>
            </w:r>
          </w:p>
        </w:tc>
        <w:tc>
          <w:tcPr>
            <w:tcW w:w="1701" w:type="dxa"/>
            <w:tcBorders>
              <w:top w:val="single" w:sz="8" w:space="0" w:color="000000"/>
              <w:left w:val="nil"/>
              <w:bottom w:val="single" w:sz="8" w:space="0" w:color="000000"/>
              <w:right w:val="single" w:sz="8" w:space="0" w:color="000000"/>
            </w:tcBorders>
          </w:tcPr>
          <w:p w14:paraId="369F68B1" w14:textId="77777777" w:rsidR="00A4021A" w:rsidRPr="008965EA" w:rsidRDefault="00A4021A" w:rsidP="00C50FCE">
            <w:pPr>
              <w:jc w:val="center"/>
              <w:rPr>
                <w:color w:val="000000"/>
              </w:rPr>
            </w:pPr>
          </w:p>
        </w:tc>
        <w:tc>
          <w:tcPr>
            <w:tcW w:w="1559" w:type="dxa"/>
            <w:tcBorders>
              <w:top w:val="single" w:sz="8" w:space="0" w:color="000000"/>
              <w:left w:val="nil"/>
              <w:bottom w:val="single" w:sz="8" w:space="0" w:color="000000"/>
              <w:right w:val="single" w:sz="8" w:space="0" w:color="000000"/>
            </w:tcBorders>
          </w:tcPr>
          <w:p w14:paraId="1C801363" w14:textId="77777777" w:rsidR="00A4021A" w:rsidRPr="008965EA" w:rsidRDefault="00A4021A" w:rsidP="00C50FCE">
            <w:pPr>
              <w:jc w:val="center"/>
              <w:rPr>
                <w:color w:val="000000"/>
              </w:rPr>
            </w:pPr>
          </w:p>
        </w:tc>
      </w:tr>
      <w:tr w:rsidR="00A4021A" w:rsidRPr="008965EA" w14:paraId="5AE078A8" w14:textId="77777777" w:rsidTr="00C50FCE">
        <w:trPr>
          <w:trHeight w:val="99"/>
        </w:trPr>
        <w:tc>
          <w:tcPr>
            <w:tcW w:w="43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8C2116D" w14:textId="77777777" w:rsidR="00A4021A" w:rsidRPr="008965EA" w:rsidRDefault="00A4021A" w:rsidP="00C50FCE">
            <w:pPr>
              <w:rPr>
                <w:color w:val="000000"/>
              </w:rPr>
            </w:pPr>
            <w:r>
              <w:rPr>
                <w:color w:val="000000"/>
              </w:rPr>
              <w:t>4</w:t>
            </w:r>
            <w:r w:rsidRPr="008965EA">
              <w:rPr>
                <w:color w:val="000000"/>
              </w:rPr>
              <w:t>.</w:t>
            </w:r>
          </w:p>
        </w:tc>
        <w:tc>
          <w:tcPr>
            <w:tcW w:w="4455" w:type="dxa"/>
            <w:tcBorders>
              <w:top w:val="single" w:sz="8" w:space="0" w:color="000000"/>
              <w:left w:val="nil"/>
              <w:bottom w:val="single" w:sz="8" w:space="0" w:color="000000"/>
              <w:right w:val="single" w:sz="8" w:space="0" w:color="000000"/>
            </w:tcBorders>
            <w:shd w:val="clear" w:color="auto" w:fill="auto"/>
            <w:vAlign w:val="center"/>
            <w:hideMark/>
          </w:tcPr>
          <w:p w14:paraId="38235C23" w14:textId="77777777" w:rsidR="00A4021A" w:rsidRPr="008965EA" w:rsidRDefault="00A4021A" w:rsidP="00C50FCE">
            <w:pPr>
              <w:rPr>
                <w:color w:val="000000"/>
              </w:rPr>
            </w:pPr>
            <w:r w:rsidRPr="008965EA">
              <w:rPr>
                <w:color w:val="000000"/>
              </w:rPr>
              <w:t xml:space="preserve">4) Etykiety samoprzylepne białe-  A5 </w:t>
            </w:r>
          </w:p>
        </w:tc>
        <w:tc>
          <w:tcPr>
            <w:tcW w:w="992" w:type="dxa"/>
            <w:tcBorders>
              <w:top w:val="single" w:sz="8" w:space="0" w:color="000000"/>
              <w:left w:val="nil"/>
              <w:bottom w:val="single" w:sz="8" w:space="0" w:color="000000"/>
              <w:right w:val="single" w:sz="8" w:space="0" w:color="000000"/>
            </w:tcBorders>
            <w:shd w:val="clear" w:color="auto" w:fill="auto"/>
            <w:vAlign w:val="center"/>
            <w:hideMark/>
          </w:tcPr>
          <w:p w14:paraId="3F9286E1" w14:textId="6A2B3CB4" w:rsidR="00A4021A" w:rsidRPr="008965EA" w:rsidRDefault="00A4021A" w:rsidP="00C50FCE">
            <w:pPr>
              <w:jc w:val="center"/>
              <w:rPr>
                <w:color w:val="000000"/>
              </w:rPr>
            </w:pPr>
            <w:r w:rsidRPr="008965EA">
              <w:rPr>
                <w:color w:val="000000"/>
              </w:rPr>
              <w:t xml:space="preserve">3000 </w:t>
            </w:r>
          </w:p>
        </w:tc>
        <w:tc>
          <w:tcPr>
            <w:tcW w:w="1701" w:type="dxa"/>
            <w:tcBorders>
              <w:top w:val="single" w:sz="8" w:space="0" w:color="000000"/>
              <w:left w:val="nil"/>
              <w:bottom w:val="single" w:sz="8" w:space="0" w:color="000000"/>
              <w:right w:val="single" w:sz="8" w:space="0" w:color="000000"/>
            </w:tcBorders>
          </w:tcPr>
          <w:p w14:paraId="734D293F" w14:textId="77777777" w:rsidR="00A4021A" w:rsidRPr="008965EA" w:rsidRDefault="00A4021A" w:rsidP="00C50FCE">
            <w:pPr>
              <w:jc w:val="center"/>
              <w:rPr>
                <w:color w:val="000000"/>
              </w:rPr>
            </w:pPr>
          </w:p>
        </w:tc>
        <w:tc>
          <w:tcPr>
            <w:tcW w:w="1559" w:type="dxa"/>
            <w:tcBorders>
              <w:top w:val="single" w:sz="8" w:space="0" w:color="000000"/>
              <w:left w:val="nil"/>
              <w:bottom w:val="single" w:sz="8" w:space="0" w:color="000000"/>
              <w:right w:val="single" w:sz="8" w:space="0" w:color="000000"/>
            </w:tcBorders>
          </w:tcPr>
          <w:p w14:paraId="723448F9" w14:textId="77777777" w:rsidR="00A4021A" w:rsidRPr="008965EA" w:rsidRDefault="00A4021A" w:rsidP="00C50FCE">
            <w:pPr>
              <w:jc w:val="center"/>
              <w:rPr>
                <w:color w:val="000000"/>
              </w:rPr>
            </w:pPr>
          </w:p>
        </w:tc>
      </w:tr>
      <w:tr w:rsidR="00A4021A" w:rsidRPr="008965EA" w14:paraId="18940410" w14:textId="77777777" w:rsidTr="00C50FCE">
        <w:trPr>
          <w:trHeight w:val="606"/>
        </w:trPr>
        <w:tc>
          <w:tcPr>
            <w:tcW w:w="43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081BD23" w14:textId="77777777" w:rsidR="00A4021A" w:rsidRPr="008965EA" w:rsidRDefault="00A4021A" w:rsidP="00C50FCE">
            <w:pPr>
              <w:rPr>
                <w:color w:val="000000"/>
              </w:rPr>
            </w:pPr>
            <w:r>
              <w:rPr>
                <w:color w:val="000000"/>
              </w:rPr>
              <w:t>5</w:t>
            </w:r>
            <w:r w:rsidRPr="008965EA">
              <w:rPr>
                <w:color w:val="000000"/>
              </w:rPr>
              <w:t>.</w:t>
            </w:r>
          </w:p>
        </w:tc>
        <w:tc>
          <w:tcPr>
            <w:tcW w:w="4455" w:type="dxa"/>
            <w:tcBorders>
              <w:top w:val="single" w:sz="8" w:space="0" w:color="000000"/>
              <w:left w:val="nil"/>
              <w:bottom w:val="single" w:sz="8" w:space="0" w:color="000000"/>
              <w:right w:val="single" w:sz="8" w:space="0" w:color="000000"/>
            </w:tcBorders>
            <w:shd w:val="clear" w:color="auto" w:fill="auto"/>
            <w:vAlign w:val="center"/>
            <w:hideMark/>
          </w:tcPr>
          <w:p w14:paraId="3C41EE70" w14:textId="77777777" w:rsidR="00A4021A" w:rsidRPr="008965EA" w:rsidRDefault="00A4021A" w:rsidP="00C50FCE">
            <w:pPr>
              <w:rPr>
                <w:color w:val="000000"/>
              </w:rPr>
            </w:pPr>
            <w:r>
              <w:rPr>
                <w:color w:val="000000"/>
              </w:rPr>
              <w:t>5</w:t>
            </w:r>
            <w:r w:rsidRPr="008965EA">
              <w:rPr>
                <w:color w:val="000000"/>
              </w:rPr>
              <w:t>) Etykiety samoprzylepne białe- A4 (2 szt. na karcie A4)</w:t>
            </w:r>
          </w:p>
        </w:tc>
        <w:tc>
          <w:tcPr>
            <w:tcW w:w="992" w:type="dxa"/>
            <w:tcBorders>
              <w:top w:val="single" w:sz="8" w:space="0" w:color="000000"/>
              <w:left w:val="nil"/>
              <w:bottom w:val="single" w:sz="8" w:space="0" w:color="000000"/>
              <w:right w:val="single" w:sz="8" w:space="0" w:color="000000"/>
            </w:tcBorders>
            <w:shd w:val="clear" w:color="auto" w:fill="auto"/>
            <w:vAlign w:val="center"/>
            <w:hideMark/>
          </w:tcPr>
          <w:p w14:paraId="486508F1" w14:textId="797D2073" w:rsidR="00A4021A" w:rsidRPr="008965EA" w:rsidRDefault="00A4021A" w:rsidP="00C50FCE">
            <w:pPr>
              <w:jc w:val="center"/>
              <w:rPr>
                <w:color w:val="000000"/>
              </w:rPr>
            </w:pPr>
            <w:r w:rsidRPr="008965EA">
              <w:rPr>
                <w:color w:val="000000"/>
              </w:rPr>
              <w:t xml:space="preserve">1500 </w:t>
            </w:r>
          </w:p>
        </w:tc>
        <w:tc>
          <w:tcPr>
            <w:tcW w:w="1701" w:type="dxa"/>
            <w:tcBorders>
              <w:top w:val="single" w:sz="8" w:space="0" w:color="000000"/>
              <w:left w:val="nil"/>
              <w:bottom w:val="single" w:sz="8" w:space="0" w:color="000000"/>
              <w:right w:val="single" w:sz="8" w:space="0" w:color="000000"/>
            </w:tcBorders>
          </w:tcPr>
          <w:p w14:paraId="6714DF9D" w14:textId="77777777" w:rsidR="00A4021A" w:rsidRPr="008965EA" w:rsidRDefault="00A4021A" w:rsidP="00C50FCE">
            <w:pPr>
              <w:jc w:val="center"/>
              <w:rPr>
                <w:color w:val="000000"/>
              </w:rPr>
            </w:pPr>
          </w:p>
        </w:tc>
        <w:tc>
          <w:tcPr>
            <w:tcW w:w="1559" w:type="dxa"/>
            <w:tcBorders>
              <w:top w:val="single" w:sz="8" w:space="0" w:color="000000"/>
              <w:left w:val="nil"/>
              <w:bottom w:val="single" w:sz="8" w:space="0" w:color="000000"/>
              <w:right w:val="single" w:sz="8" w:space="0" w:color="000000"/>
            </w:tcBorders>
          </w:tcPr>
          <w:p w14:paraId="26D3709D" w14:textId="77777777" w:rsidR="00A4021A" w:rsidRPr="008965EA" w:rsidRDefault="00A4021A" w:rsidP="00C50FCE">
            <w:pPr>
              <w:jc w:val="center"/>
              <w:rPr>
                <w:color w:val="000000"/>
              </w:rPr>
            </w:pPr>
          </w:p>
        </w:tc>
      </w:tr>
      <w:tr w:rsidR="00A4021A" w:rsidRPr="008965EA" w14:paraId="55979CFB" w14:textId="77777777" w:rsidTr="00C50FCE">
        <w:trPr>
          <w:trHeight w:val="3563"/>
        </w:trPr>
        <w:tc>
          <w:tcPr>
            <w:tcW w:w="43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16CA92A" w14:textId="77777777" w:rsidR="00A4021A" w:rsidRPr="008965EA" w:rsidRDefault="00A4021A" w:rsidP="00C50FCE">
            <w:pPr>
              <w:rPr>
                <w:color w:val="000000"/>
              </w:rPr>
            </w:pPr>
            <w:r>
              <w:rPr>
                <w:color w:val="000000"/>
              </w:rPr>
              <w:lastRenderedPageBreak/>
              <w:t>6</w:t>
            </w:r>
            <w:r w:rsidRPr="008965EA">
              <w:rPr>
                <w:color w:val="000000"/>
              </w:rPr>
              <w:t>.</w:t>
            </w:r>
          </w:p>
        </w:tc>
        <w:tc>
          <w:tcPr>
            <w:tcW w:w="4455" w:type="dxa"/>
            <w:tcBorders>
              <w:top w:val="single" w:sz="8" w:space="0" w:color="000000"/>
              <w:left w:val="nil"/>
              <w:bottom w:val="single" w:sz="8" w:space="0" w:color="000000"/>
              <w:right w:val="single" w:sz="8" w:space="0" w:color="000000"/>
            </w:tcBorders>
            <w:shd w:val="clear" w:color="auto" w:fill="auto"/>
            <w:vAlign w:val="center"/>
            <w:hideMark/>
          </w:tcPr>
          <w:p w14:paraId="40A27172" w14:textId="4EA782A3" w:rsidR="00A4021A" w:rsidRPr="008965EA" w:rsidRDefault="00A4021A" w:rsidP="00C50FCE">
            <w:pPr>
              <w:rPr>
                <w:color w:val="000000"/>
              </w:rPr>
            </w:pPr>
            <w:r w:rsidRPr="005E6405">
              <w:rPr>
                <w:color w:val="000000"/>
              </w:rPr>
              <w:t>6) Kartony bezkwasowe:  Produkt spełnia wymagania określone</w:t>
            </w:r>
            <w:r w:rsidRPr="005E6405">
              <w:rPr>
                <w:color w:val="000000"/>
              </w:rPr>
              <w:br/>
              <w:t xml:space="preserve">w rozporządzeniu </w:t>
            </w:r>
            <w:proofErr w:type="spellStart"/>
            <w:r w:rsidRPr="005E6405">
              <w:rPr>
                <w:color w:val="000000"/>
              </w:rPr>
              <w:t>MKiDN</w:t>
            </w:r>
            <w:proofErr w:type="spellEnd"/>
            <w:r w:rsidRPr="005E6405">
              <w:rPr>
                <w:color w:val="000000"/>
              </w:rPr>
              <w:t xml:space="preserve"> z 20.10.2015Rozporządzenie Ministra Kultury i Dziedzictwa Narodowego z dnia 20 października 2015 r. w sprawie klasyfikowania i kwalifikowania dokumentacji, przekazywania materiałów archiwalnych do archiwów państwowych i brakowania dokumentacji niearchiwalnej (Dz. U.</w:t>
            </w:r>
            <w:r w:rsidR="004251BF" w:rsidRPr="005E6405">
              <w:rPr>
                <w:color w:val="000000"/>
              </w:rPr>
              <w:t>2017</w:t>
            </w:r>
            <w:r w:rsidRPr="005E6405">
              <w:rPr>
                <w:color w:val="000000"/>
              </w:rPr>
              <w:t xml:space="preserve"> poz. 1</w:t>
            </w:r>
            <w:r w:rsidR="004251BF" w:rsidRPr="005E6405">
              <w:rPr>
                <w:color w:val="000000"/>
              </w:rPr>
              <w:t>97</w:t>
            </w:r>
            <w:r w:rsidRPr="005E6405">
              <w:rPr>
                <w:color w:val="000000"/>
              </w:rPr>
              <w:t>3).</w:t>
            </w:r>
            <w:r w:rsidRPr="005E6405">
              <w:rPr>
                <w:color w:val="000000"/>
              </w:rPr>
              <w:br/>
              <w:t>Materiał:</w:t>
            </w:r>
            <w:r w:rsidRPr="008965EA">
              <w:rPr>
                <w:color w:val="000000"/>
              </w:rPr>
              <w:br/>
              <w:t xml:space="preserve">• tektura </w:t>
            </w:r>
            <w:proofErr w:type="spellStart"/>
            <w:r w:rsidRPr="008965EA">
              <w:rPr>
                <w:color w:val="000000"/>
              </w:rPr>
              <w:t>Prior</w:t>
            </w:r>
            <w:proofErr w:type="spellEnd"/>
            <w:r w:rsidRPr="008965EA">
              <w:rPr>
                <w:color w:val="000000"/>
              </w:rPr>
              <w:br/>
              <w:t xml:space="preserve">o </w:t>
            </w:r>
            <w:proofErr w:type="spellStart"/>
            <w:r w:rsidRPr="008965EA">
              <w:rPr>
                <w:color w:val="000000"/>
              </w:rPr>
              <w:t>pH</w:t>
            </w:r>
            <w:proofErr w:type="spellEnd"/>
            <w:r w:rsidRPr="008965EA">
              <w:rPr>
                <w:color w:val="000000"/>
              </w:rPr>
              <w:t xml:space="preserve"> 8.0-9.5</w:t>
            </w:r>
            <w:r w:rsidRPr="008965EA">
              <w:rPr>
                <w:color w:val="000000"/>
              </w:rPr>
              <w:br/>
              <w:t>o gramatura 1300g/m2</w:t>
            </w:r>
            <w:r w:rsidRPr="008965EA">
              <w:rPr>
                <w:color w:val="000000"/>
              </w:rPr>
              <w:br/>
              <w:t>o rezerwa alkaliczna &gt; 0.4 mol/kg</w:t>
            </w:r>
            <w:r w:rsidRPr="008965EA">
              <w:rPr>
                <w:color w:val="000000"/>
              </w:rPr>
              <w:br/>
              <w:t>rozmiar: 350x260x110</w:t>
            </w:r>
          </w:p>
        </w:tc>
        <w:tc>
          <w:tcPr>
            <w:tcW w:w="992" w:type="dxa"/>
            <w:tcBorders>
              <w:top w:val="single" w:sz="8" w:space="0" w:color="000000"/>
              <w:left w:val="nil"/>
              <w:bottom w:val="single" w:sz="8" w:space="0" w:color="000000"/>
              <w:right w:val="single" w:sz="8" w:space="0" w:color="000000"/>
            </w:tcBorders>
            <w:shd w:val="clear" w:color="auto" w:fill="auto"/>
            <w:vAlign w:val="center"/>
            <w:hideMark/>
          </w:tcPr>
          <w:p w14:paraId="32E6FD4E" w14:textId="0DED6768" w:rsidR="00A4021A" w:rsidRPr="008965EA" w:rsidRDefault="00A4021A" w:rsidP="00C50FCE">
            <w:pPr>
              <w:jc w:val="center"/>
              <w:rPr>
                <w:color w:val="000000"/>
              </w:rPr>
            </w:pPr>
            <w:r w:rsidRPr="008965EA">
              <w:rPr>
                <w:color w:val="000000"/>
              </w:rPr>
              <w:t xml:space="preserve">200 </w:t>
            </w:r>
          </w:p>
        </w:tc>
        <w:tc>
          <w:tcPr>
            <w:tcW w:w="1701" w:type="dxa"/>
            <w:tcBorders>
              <w:top w:val="single" w:sz="8" w:space="0" w:color="000000"/>
              <w:left w:val="nil"/>
              <w:bottom w:val="single" w:sz="8" w:space="0" w:color="000000"/>
              <w:right w:val="single" w:sz="8" w:space="0" w:color="000000"/>
            </w:tcBorders>
          </w:tcPr>
          <w:p w14:paraId="629064F0" w14:textId="77777777" w:rsidR="00A4021A" w:rsidRPr="008965EA" w:rsidRDefault="00A4021A" w:rsidP="00C50FCE">
            <w:pPr>
              <w:jc w:val="center"/>
              <w:rPr>
                <w:color w:val="000000"/>
              </w:rPr>
            </w:pPr>
          </w:p>
        </w:tc>
        <w:tc>
          <w:tcPr>
            <w:tcW w:w="1559" w:type="dxa"/>
            <w:tcBorders>
              <w:top w:val="single" w:sz="8" w:space="0" w:color="000000"/>
              <w:left w:val="nil"/>
              <w:bottom w:val="single" w:sz="8" w:space="0" w:color="000000"/>
              <w:right w:val="single" w:sz="8" w:space="0" w:color="000000"/>
            </w:tcBorders>
          </w:tcPr>
          <w:p w14:paraId="587D2F97" w14:textId="77777777" w:rsidR="00A4021A" w:rsidRPr="008965EA" w:rsidRDefault="00A4021A" w:rsidP="00C50FCE">
            <w:pPr>
              <w:jc w:val="center"/>
              <w:rPr>
                <w:color w:val="000000"/>
              </w:rPr>
            </w:pPr>
          </w:p>
        </w:tc>
      </w:tr>
      <w:tr w:rsidR="00A4021A" w:rsidRPr="008965EA" w14:paraId="34C39E24" w14:textId="77777777" w:rsidTr="00C50FCE">
        <w:trPr>
          <w:trHeight w:val="60"/>
        </w:trPr>
        <w:tc>
          <w:tcPr>
            <w:tcW w:w="43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46E1CF4" w14:textId="77777777" w:rsidR="00A4021A" w:rsidRPr="008965EA" w:rsidRDefault="00A4021A" w:rsidP="00C50FCE">
            <w:pPr>
              <w:rPr>
                <w:color w:val="000000"/>
              </w:rPr>
            </w:pPr>
            <w:r>
              <w:rPr>
                <w:color w:val="000000"/>
              </w:rPr>
              <w:t>7</w:t>
            </w:r>
            <w:r w:rsidRPr="008965EA">
              <w:rPr>
                <w:color w:val="000000"/>
              </w:rPr>
              <w:t>.</w:t>
            </w:r>
          </w:p>
        </w:tc>
        <w:tc>
          <w:tcPr>
            <w:tcW w:w="4455" w:type="dxa"/>
            <w:tcBorders>
              <w:top w:val="single" w:sz="8" w:space="0" w:color="000000"/>
              <w:left w:val="nil"/>
              <w:bottom w:val="single" w:sz="8" w:space="0" w:color="000000"/>
              <w:right w:val="single" w:sz="8" w:space="0" w:color="000000"/>
            </w:tcBorders>
            <w:shd w:val="clear" w:color="auto" w:fill="auto"/>
            <w:vAlign w:val="center"/>
            <w:hideMark/>
          </w:tcPr>
          <w:p w14:paraId="7F599953" w14:textId="77777777" w:rsidR="00A4021A" w:rsidRPr="008965EA" w:rsidRDefault="00A4021A" w:rsidP="00C50FCE">
            <w:pPr>
              <w:rPr>
                <w:color w:val="000000"/>
              </w:rPr>
            </w:pPr>
            <w:r w:rsidRPr="008965EA">
              <w:rPr>
                <w:color w:val="000000"/>
              </w:rPr>
              <w:t xml:space="preserve"> </w:t>
            </w:r>
            <w:r>
              <w:rPr>
                <w:color w:val="000000"/>
              </w:rPr>
              <w:t>7</w:t>
            </w:r>
            <w:r w:rsidRPr="008965EA">
              <w:rPr>
                <w:color w:val="000000"/>
              </w:rPr>
              <w:t>) gumki recepturki</w:t>
            </w:r>
            <w:r>
              <w:rPr>
                <w:color w:val="000000"/>
              </w:rPr>
              <w:t>, op. 1 kg</w:t>
            </w:r>
          </w:p>
        </w:tc>
        <w:tc>
          <w:tcPr>
            <w:tcW w:w="992" w:type="dxa"/>
            <w:tcBorders>
              <w:top w:val="single" w:sz="8" w:space="0" w:color="000000"/>
              <w:left w:val="nil"/>
              <w:bottom w:val="single" w:sz="8" w:space="0" w:color="000000"/>
              <w:right w:val="single" w:sz="8" w:space="0" w:color="000000"/>
            </w:tcBorders>
            <w:shd w:val="clear" w:color="auto" w:fill="auto"/>
            <w:vAlign w:val="center"/>
            <w:hideMark/>
          </w:tcPr>
          <w:p w14:paraId="2B5BF971" w14:textId="77777777" w:rsidR="00A4021A" w:rsidRPr="008965EA" w:rsidRDefault="00A4021A" w:rsidP="00C50FCE">
            <w:pPr>
              <w:jc w:val="center"/>
              <w:rPr>
                <w:color w:val="000000"/>
              </w:rPr>
            </w:pPr>
            <w:r w:rsidRPr="008965EA">
              <w:rPr>
                <w:color w:val="000000"/>
              </w:rPr>
              <w:t xml:space="preserve">3 </w:t>
            </w:r>
          </w:p>
        </w:tc>
        <w:tc>
          <w:tcPr>
            <w:tcW w:w="1701" w:type="dxa"/>
            <w:tcBorders>
              <w:top w:val="single" w:sz="8" w:space="0" w:color="000000"/>
              <w:left w:val="nil"/>
              <w:bottom w:val="single" w:sz="8" w:space="0" w:color="000000"/>
              <w:right w:val="single" w:sz="8" w:space="0" w:color="000000"/>
            </w:tcBorders>
          </w:tcPr>
          <w:p w14:paraId="027D3A4C" w14:textId="77777777" w:rsidR="00A4021A" w:rsidRPr="008965EA" w:rsidRDefault="00A4021A" w:rsidP="00C50FCE">
            <w:pPr>
              <w:jc w:val="center"/>
              <w:rPr>
                <w:color w:val="000000"/>
              </w:rPr>
            </w:pPr>
          </w:p>
        </w:tc>
        <w:tc>
          <w:tcPr>
            <w:tcW w:w="1559" w:type="dxa"/>
            <w:tcBorders>
              <w:top w:val="single" w:sz="8" w:space="0" w:color="000000"/>
              <w:left w:val="nil"/>
              <w:bottom w:val="single" w:sz="8" w:space="0" w:color="000000"/>
              <w:right w:val="single" w:sz="8" w:space="0" w:color="000000"/>
            </w:tcBorders>
          </w:tcPr>
          <w:p w14:paraId="19322BB6" w14:textId="77777777" w:rsidR="00A4021A" w:rsidRPr="008965EA" w:rsidRDefault="00A4021A" w:rsidP="00C50FCE">
            <w:pPr>
              <w:jc w:val="center"/>
              <w:rPr>
                <w:color w:val="000000"/>
              </w:rPr>
            </w:pPr>
          </w:p>
        </w:tc>
      </w:tr>
      <w:tr w:rsidR="00A4021A" w:rsidRPr="008965EA" w14:paraId="44FE2202" w14:textId="77777777" w:rsidTr="00C50FCE">
        <w:trPr>
          <w:trHeight w:val="60"/>
        </w:trPr>
        <w:tc>
          <w:tcPr>
            <w:tcW w:w="7583"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4F969E53" w14:textId="77777777" w:rsidR="00A4021A" w:rsidRPr="00465D50" w:rsidRDefault="00A4021A" w:rsidP="00C50FCE">
            <w:pPr>
              <w:jc w:val="right"/>
              <w:rPr>
                <w:b/>
                <w:color w:val="000000"/>
              </w:rPr>
            </w:pPr>
            <w:r w:rsidRPr="00465D50">
              <w:rPr>
                <w:b/>
                <w:color w:val="000000"/>
              </w:rPr>
              <w:t>RAZEM</w:t>
            </w:r>
          </w:p>
        </w:tc>
        <w:tc>
          <w:tcPr>
            <w:tcW w:w="1559" w:type="dxa"/>
            <w:tcBorders>
              <w:top w:val="single" w:sz="8" w:space="0" w:color="000000"/>
              <w:left w:val="nil"/>
              <w:bottom w:val="single" w:sz="8" w:space="0" w:color="000000"/>
              <w:right w:val="single" w:sz="8" w:space="0" w:color="000000"/>
            </w:tcBorders>
          </w:tcPr>
          <w:p w14:paraId="6044A86C" w14:textId="77777777" w:rsidR="00A4021A" w:rsidRPr="008965EA" w:rsidRDefault="00A4021A" w:rsidP="00C50FCE">
            <w:pPr>
              <w:jc w:val="center"/>
              <w:rPr>
                <w:color w:val="000000"/>
              </w:rPr>
            </w:pPr>
          </w:p>
        </w:tc>
      </w:tr>
    </w:tbl>
    <w:p w14:paraId="101EFBD2" w14:textId="04D1336D" w:rsidR="00A4021A" w:rsidRPr="00A33C81" w:rsidRDefault="00A4021A" w:rsidP="009237AB">
      <w:pPr>
        <w:tabs>
          <w:tab w:val="left" w:pos="284"/>
        </w:tabs>
        <w:jc w:val="both"/>
        <w:rPr>
          <w:rFonts w:ascii="Calibri" w:hAnsi="Calibri" w:cs="Calibri"/>
          <w:b/>
          <w:sz w:val="24"/>
          <w:szCs w:val="24"/>
        </w:rPr>
      </w:pPr>
    </w:p>
    <w:p w14:paraId="3565871E" w14:textId="120E46E2" w:rsidR="00A4021A" w:rsidRPr="00F7567E" w:rsidRDefault="009237AB" w:rsidP="009237AB">
      <w:pPr>
        <w:rPr>
          <w:rFonts w:ascii="Calibri" w:hAnsi="Calibri" w:cs="Calibri"/>
          <w:color w:val="2D2D2D"/>
          <w:sz w:val="24"/>
          <w:szCs w:val="24"/>
          <w:shd w:val="clear" w:color="auto" w:fill="FFFFFF"/>
        </w:rPr>
      </w:pPr>
      <w:r w:rsidRPr="00F7567E">
        <w:rPr>
          <w:rFonts w:ascii="Calibri" w:hAnsi="Calibri" w:cs="Calibri"/>
          <w:color w:val="2D2D2D"/>
          <w:sz w:val="24"/>
          <w:szCs w:val="24"/>
          <w:shd w:val="clear" w:color="auto" w:fill="FFFFFF"/>
        </w:rPr>
        <w:t>Oferujemy wykonanie przedmiotu zamówienia w zakresie objętym SWZ za</w:t>
      </w:r>
      <w:r w:rsidR="00A4021A" w:rsidRPr="00F7567E">
        <w:rPr>
          <w:rFonts w:ascii="Calibri" w:hAnsi="Calibri" w:cs="Calibri"/>
          <w:color w:val="2D2D2D"/>
          <w:sz w:val="24"/>
          <w:szCs w:val="24"/>
          <w:shd w:val="clear" w:color="auto" w:fill="FFFFFF"/>
        </w:rPr>
        <w:t xml:space="preserve"> łączną </w:t>
      </w:r>
      <w:r w:rsidRPr="00F7567E">
        <w:rPr>
          <w:rFonts w:ascii="Calibri" w:hAnsi="Calibri" w:cs="Calibri"/>
          <w:color w:val="2D2D2D"/>
          <w:sz w:val="24"/>
          <w:szCs w:val="24"/>
          <w:shd w:val="clear" w:color="auto" w:fill="FFFFFF"/>
        </w:rPr>
        <w:t xml:space="preserve">cenę brutto </w:t>
      </w:r>
      <w:r w:rsidR="00A4021A" w:rsidRPr="00F7567E">
        <w:rPr>
          <w:rFonts w:ascii="Calibri" w:hAnsi="Calibri" w:cs="Calibri"/>
          <w:color w:val="2D2D2D"/>
          <w:sz w:val="24"/>
          <w:szCs w:val="24"/>
          <w:shd w:val="clear" w:color="auto" w:fill="FFFFFF"/>
        </w:rPr>
        <w:t xml:space="preserve">tj. </w:t>
      </w:r>
      <w:r w:rsidR="00A4021A" w:rsidRPr="00F7567E">
        <w:rPr>
          <w:rFonts w:ascii="Calibri" w:hAnsi="Calibri" w:cs="Calibri"/>
          <w:sz w:val="24"/>
          <w:szCs w:val="24"/>
        </w:rPr>
        <w:t>sumę pozycji „RAZEM” z powyższej tabeli nr 1 oraz pozycji „RAZEM” z powyższej tabeli nr 2</w:t>
      </w:r>
      <w:r w:rsidR="00B07658" w:rsidRPr="00F7567E">
        <w:rPr>
          <w:rFonts w:ascii="Calibri" w:hAnsi="Calibri" w:cs="Calibri"/>
          <w:color w:val="2D2D2D"/>
          <w:sz w:val="24"/>
          <w:szCs w:val="24"/>
          <w:shd w:val="clear" w:color="auto" w:fill="FFFFFF"/>
        </w:rPr>
        <w:t>:</w:t>
      </w:r>
    </w:p>
    <w:p w14:paraId="6BF19400" w14:textId="66AA7C0A" w:rsidR="009237AB" w:rsidRPr="00F7567E" w:rsidRDefault="009237AB" w:rsidP="009237AB">
      <w:pPr>
        <w:rPr>
          <w:rFonts w:ascii="Calibri" w:hAnsi="Calibri" w:cs="Calibri"/>
          <w:sz w:val="24"/>
          <w:szCs w:val="24"/>
        </w:rPr>
      </w:pPr>
      <w:r w:rsidRPr="00F7567E">
        <w:rPr>
          <w:rFonts w:ascii="Calibri" w:hAnsi="Calibri" w:cs="Calibri"/>
          <w:color w:val="2D2D2D"/>
          <w:sz w:val="24"/>
          <w:szCs w:val="24"/>
          <w:shd w:val="clear" w:color="auto" w:fill="FFFFFF"/>
        </w:rPr>
        <w:t xml:space="preserve">(łącznie z podatkiem VAT)*: _____________PLN </w:t>
      </w:r>
      <w:r w:rsidRPr="00F7567E">
        <w:rPr>
          <w:rFonts w:ascii="Calibri" w:hAnsi="Calibri" w:cs="Calibri"/>
          <w:color w:val="2D2D2D"/>
          <w:sz w:val="24"/>
          <w:szCs w:val="24"/>
        </w:rPr>
        <w:br/>
      </w:r>
      <w:r w:rsidRPr="00F7567E">
        <w:rPr>
          <w:rFonts w:ascii="Calibri" w:hAnsi="Calibri" w:cs="Calibri"/>
          <w:color w:val="2D2D2D"/>
          <w:sz w:val="24"/>
          <w:szCs w:val="24"/>
          <w:shd w:val="clear" w:color="auto" w:fill="FFFFFF"/>
        </w:rPr>
        <w:t>(słownie : ___________________________________________________________________)</w:t>
      </w:r>
      <w:r w:rsidRPr="00F7567E">
        <w:rPr>
          <w:rFonts w:ascii="Calibri" w:hAnsi="Calibri" w:cs="Calibri"/>
          <w:sz w:val="24"/>
          <w:szCs w:val="24"/>
        </w:rPr>
        <w:t xml:space="preserve"> </w:t>
      </w:r>
    </w:p>
    <w:p w14:paraId="22415D45" w14:textId="77777777" w:rsidR="00B07658" w:rsidRPr="00A33C81" w:rsidRDefault="00B07658" w:rsidP="00B07658">
      <w:pPr>
        <w:tabs>
          <w:tab w:val="left" w:pos="5670"/>
        </w:tabs>
        <w:spacing w:line="240" w:lineRule="exact"/>
        <w:jc w:val="both"/>
        <w:rPr>
          <w:rFonts w:asciiTheme="minorHAnsi" w:hAnsiTheme="minorHAnsi" w:cstheme="minorHAnsi"/>
          <w:i/>
        </w:rPr>
      </w:pPr>
    </w:p>
    <w:p w14:paraId="2740E18F" w14:textId="40AA741D" w:rsidR="00B07658" w:rsidRPr="00A33C81" w:rsidRDefault="00B07658" w:rsidP="00B07658">
      <w:pPr>
        <w:tabs>
          <w:tab w:val="left" w:pos="5670"/>
        </w:tabs>
        <w:spacing w:line="240" w:lineRule="exact"/>
        <w:jc w:val="both"/>
        <w:rPr>
          <w:rFonts w:asciiTheme="minorHAnsi" w:hAnsiTheme="minorHAnsi" w:cstheme="minorHAnsi"/>
          <w:iCs/>
          <w:u w:val="single"/>
        </w:rPr>
      </w:pPr>
      <w:r w:rsidRPr="00A33C81">
        <w:rPr>
          <w:rFonts w:asciiTheme="minorHAnsi" w:hAnsiTheme="minorHAnsi" w:cstheme="minorHAnsi"/>
          <w:iCs/>
          <w:u w:val="single"/>
        </w:rPr>
        <w:t>Powyższa kwota będzie stanowiła potencjalną maksymalną wartość umowy. Nie stanowi ona zobowiązania Zamawiającego.</w:t>
      </w:r>
    </w:p>
    <w:p w14:paraId="5A21E0AD" w14:textId="77777777" w:rsidR="00A4021A" w:rsidRDefault="00A4021A" w:rsidP="009237AB">
      <w:pPr>
        <w:rPr>
          <w:rFonts w:ascii="Calibri" w:hAnsi="Calibri" w:cs="Calibri"/>
        </w:rPr>
      </w:pPr>
    </w:p>
    <w:p w14:paraId="5EB70A93" w14:textId="2EFDD003" w:rsidR="009237AB" w:rsidRPr="00DF09C3" w:rsidRDefault="009237AB" w:rsidP="009237AB">
      <w:pPr>
        <w:rPr>
          <w:rFonts w:ascii="Calibri" w:hAnsi="Calibri" w:cs="Calibri"/>
          <w:i/>
          <w:iCs/>
          <w:color w:val="2D2D2D"/>
          <w:shd w:val="clear" w:color="auto" w:fill="FFFFFF"/>
        </w:rPr>
      </w:pPr>
      <w:r w:rsidRPr="00BC3BD6">
        <w:rPr>
          <w:rFonts w:ascii="Calibri" w:hAnsi="Calibri" w:cs="Calibri"/>
          <w:color w:val="2D2D2D"/>
          <w:shd w:val="clear" w:color="auto" w:fill="FFFFFF"/>
        </w:rPr>
        <w:t>*</w:t>
      </w:r>
      <w:r w:rsidRPr="00DF09C3">
        <w:rPr>
          <w:rFonts w:ascii="Calibri" w:hAnsi="Calibri" w:cs="Calibri"/>
          <w:i/>
          <w:iCs/>
          <w:color w:val="2D2D2D"/>
          <w:shd w:val="clear" w:color="auto" w:fill="FFFFFF"/>
        </w:rPr>
        <w:t xml:space="preserve">W przypadku, gdy ofertę składa </w:t>
      </w:r>
      <w:r w:rsidRPr="00DF09C3">
        <w:rPr>
          <w:rFonts w:ascii="Calibri" w:hAnsi="Calibri" w:cs="Calibri"/>
          <w:b/>
          <w:bCs/>
          <w:i/>
          <w:iCs/>
          <w:color w:val="2D2D2D"/>
          <w:shd w:val="clear" w:color="auto" w:fill="FFFFFF"/>
        </w:rPr>
        <w:t>Wykonawca zagraniczny,</w:t>
      </w:r>
      <w:r w:rsidRPr="00DF09C3">
        <w:rPr>
          <w:rFonts w:ascii="Calibri" w:hAnsi="Calibri" w:cs="Calibri"/>
          <w:i/>
          <w:iCs/>
          <w:color w:val="2D2D2D"/>
          <w:shd w:val="clear" w:color="auto" w:fill="FFFFFF"/>
        </w:rPr>
        <w:t xml:space="preserve"> który na podstawie odrębnych przepisów nie jest zobowiązany do uiszczenia podatku VAT w Polsce należy wpisać cenę netto.</w:t>
      </w:r>
    </w:p>
    <w:p w14:paraId="4EE1602F" w14:textId="77777777" w:rsidR="009237AB" w:rsidRDefault="009237AB" w:rsidP="009237AB">
      <w:pPr>
        <w:spacing w:line="276" w:lineRule="auto"/>
        <w:rPr>
          <w:b/>
          <w:u w:val="single"/>
        </w:rPr>
      </w:pPr>
    </w:p>
    <w:p w14:paraId="7A652C9E" w14:textId="77777777" w:rsidR="00CA489C" w:rsidRPr="00897B5B" w:rsidRDefault="00CA489C" w:rsidP="00CA489C">
      <w:pPr>
        <w:spacing w:line="276" w:lineRule="auto"/>
        <w:rPr>
          <w:rFonts w:asciiTheme="minorHAnsi" w:hAnsiTheme="minorHAnsi" w:cstheme="minorHAnsi"/>
          <w:b/>
          <w:u w:val="single"/>
        </w:rPr>
      </w:pPr>
      <w:r w:rsidRPr="00897B5B">
        <w:rPr>
          <w:rFonts w:asciiTheme="minorHAnsi" w:hAnsiTheme="minorHAnsi" w:cstheme="minorHAnsi"/>
          <w:b/>
          <w:u w:val="single"/>
        </w:rPr>
        <w:t xml:space="preserve">Oświadczam, że wybór naszej oferty będzie/nie będzie** prowadził do powstania u Zamawiającego obowiązku podatkowego zgodnie z przepisami o podatku od towarów i usług w myśl art. 225  ust.  1 ustawy </w:t>
      </w:r>
      <w:proofErr w:type="spellStart"/>
      <w:r w:rsidRPr="00897B5B">
        <w:rPr>
          <w:rFonts w:asciiTheme="minorHAnsi" w:hAnsiTheme="minorHAnsi" w:cstheme="minorHAnsi"/>
          <w:b/>
          <w:u w:val="single"/>
        </w:rPr>
        <w:t>Pzp</w:t>
      </w:r>
      <w:proofErr w:type="spellEnd"/>
      <w:r w:rsidRPr="00897B5B">
        <w:rPr>
          <w:rFonts w:asciiTheme="minorHAnsi" w:hAnsiTheme="minorHAnsi" w:cstheme="minorHAnsi"/>
          <w:b/>
          <w:u w:val="single"/>
        </w:rPr>
        <w:t xml:space="preserve">. Jeśli ten punkt nie zostanie wypełniony przez Wykonawcę, Zamawiający uznaje, że  wybór  oferty  Wykonawcy  nie  będzie prowadził  do  powstania  u Zamawiającego  obowiązku podatkowego zgodnie z przepisami o podatku od towarów i usług w myśl art. 225 ust. 1ustawy  </w:t>
      </w:r>
      <w:proofErr w:type="spellStart"/>
      <w:r w:rsidRPr="00897B5B">
        <w:rPr>
          <w:rFonts w:asciiTheme="minorHAnsi" w:hAnsiTheme="minorHAnsi" w:cstheme="minorHAnsi"/>
          <w:b/>
          <w:u w:val="single"/>
        </w:rPr>
        <w:t>Pzp</w:t>
      </w:r>
      <w:proofErr w:type="spellEnd"/>
      <w:r w:rsidRPr="00897B5B">
        <w:rPr>
          <w:rFonts w:asciiTheme="minorHAnsi" w:hAnsiTheme="minorHAnsi" w:cstheme="minorHAnsi"/>
          <w:b/>
          <w:u w:val="single"/>
        </w:rPr>
        <w:t>.</w:t>
      </w:r>
    </w:p>
    <w:p w14:paraId="166D96CC" w14:textId="77777777" w:rsidR="00CA489C" w:rsidRPr="00CA489C" w:rsidRDefault="00CA489C" w:rsidP="00CA489C">
      <w:pPr>
        <w:spacing w:line="276" w:lineRule="auto"/>
        <w:rPr>
          <w:b/>
          <w:u w:val="single"/>
        </w:rPr>
      </w:pPr>
    </w:p>
    <w:p w14:paraId="38ED38B7" w14:textId="2E1D4893" w:rsidR="00CA489C" w:rsidRDefault="00CA489C" w:rsidP="00CA489C">
      <w:pPr>
        <w:spacing w:line="276" w:lineRule="auto"/>
        <w:rPr>
          <w:bCs/>
          <w:i/>
          <w:iCs/>
          <w:u w:val="single"/>
        </w:rPr>
      </w:pPr>
      <w:r w:rsidRPr="00E449CC">
        <w:rPr>
          <w:bCs/>
          <w:i/>
          <w:iCs/>
          <w:u w:val="single"/>
        </w:rPr>
        <w:t>** niepotrzebne skreślić</w:t>
      </w:r>
    </w:p>
    <w:p w14:paraId="3475F78F" w14:textId="77777777" w:rsidR="00B72DEC" w:rsidRPr="00E449CC" w:rsidRDefault="00B72DEC" w:rsidP="00CA489C">
      <w:pPr>
        <w:spacing w:line="276" w:lineRule="auto"/>
        <w:rPr>
          <w:bCs/>
          <w:i/>
          <w:iCs/>
          <w:u w:val="single"/>
        </w:rPr>
      </w:pPr>
    </w:p>
    <w:p w14:paraId="238E405F" w14:textId="4DF92E75" w:rsidR="00B72DEC" w:rsidRDefault="00B72DEC" w:rsidP="00B72DEC">
      <w:pPr>
        <w:spacing w:line="276" w:lineRule="auto"/>
        <w:jc w:val="both"/>
        <w:rPr>
          <w:b/>
          <w:bCs/>
        </w:rPr>
      </w:pPr>
      <w:r>
        <w:rPr>
          <w:b/>
          <w:color w:val="000000"/>
        </w:rPr>
        <w:t xml:space="preserve">II. </w:t>
      </w:r>
      <w:r w:rsidRPr="001E345C">
        <w:rPr>
          <w:b/>
          <w:bCs/>
        </w:rPr>
        <w:t>Kryterium okres gwarancji</w:t>
      </w:r>
      <w:r w:rsidRPr="00780A94">
        <w:rPr>
          <w:b/>
          <w:bCs/>
        </w:rPr>
        <w:t xml:space="preserve">: </w:t>
      </w:r>
    </w:p>
    <w:p w14:paraId="6B783005" w14:textId="77777777" w:rsidR="00B72DEC" w:rsidRPr="00780A94" w:rsidRDefault="00B72DEC" w:rsidP="00B72DEC">
      <w:pPr>
        <w:spacing w:line="276" w:lineRule="auto"/>
        <w:jc w:val="both"/>
      </w:pPr>
    </w:p>
    <w:p w14:paraId="23483516" w14:textId="77777777" w:rsidR="00B72DEC" w:rsidRDefault="00B72DEC" w:rsidP="00B72DEC">
      <w:pPr>
        <w:pStyle w:val="Tekstpodstawowy2"/>
        <w:spacing w:after="0" w:line="240" w:lineRule="auto"/>
        <w:jc w:val="both"/>
        <w:rPr>
          <w:bCs/>
          <w:sz w:val="22"/>
          <w:szCs w:val="22"/>
        </w:rPr>
      </w:pPr>
      <w:r w:rsidRPr="001E345C">
        <w:rPr>
          <w:bCs/>
          <w:sz w:val="22"/>
          <w:szCs w:val="22"/>
        </w:rPr>
        <w:t>Udzielamy ……….. miesięcy gwarancji na produkty</w:t>
      </w:r>
      <w:r>
        <w:rPr>
          <w:bCs/>
          <w:sz w:val="22"/>
          <w:szCs w:val="22"/>
        </w:rPr>
        <w:t>*</w:t>
      </w:r>
      <w:r w:rsidRPr="001E345C">
        <w:rPr>
          <w:bCs/>
          <w:sz w:val="22"/>
          <w:szCs w:val="22"/>
        </w:rPr>
        <w:t xml:space="preserve"> objęte dostawą od dnia odbioru </w:t>
      </w:r>
      <w:r>
        <w:rPr>
          <w:bCs/>
          <w:sz w:val="22"/>
          <w:szCs w:val="22"/>
        </w:rPr>
        <w:t>produktów</w:t>
      </w:r>
      <w:r w:rsidRPr="001E345C">
        <w:rPr>
          <w:bCs/>
          <w:sz w:val="22"/>
          <w:szCs w:val="22"/>
        </w:rPr>
        <w:t xml:space="preserve"> przez Zamawiającego</w:t>
      </w:r>
    </w:p>
    <w:p w14:paraId="242945CA" w14:textId="593343C8" w:rsidR="00B72DEC" w:rsidRDefault="00B72DEC" w:rsidP="00B72DEC">
      <w:pPr>
        <w:pStyle w:val="Tekstpodstawowy2"/>
        <w:spacing w:after="0" w:line="240" w:lineRule="auto"/>
        <w:jc w:val="both"/>
        <w:rPr>
          <w:bCs/>
          <w:sz w:val="22"/>
          <w:szCs w:val="22"/>
        </w:rPr>
      </w:pPr>
      <w:r w:rsidRPr="001E345C">
        <w:rPr>
          <w:bCs/>
          <w:sz w:val="22"/>
          <w:szCs w:val="22"/>
        </w:rPr>
        <w:t>*</w:t>
      </w:r>
      <w:r>
        <w:rPr>
          <w:bCs/>
          <w:sz w:val="22"/>
          <w:szCs w:val="22"/>
        </w:rPr>
        <w:t xml:space="preserve"> Dot. </w:t>
      </w:r>
      <w:r w:rsidRPr="001E345C">
        <w:rPr>
          <w:bCs/>
          <w:sz w:val="22"/>
          <w:szCs w:val="22"/>
        </w:rPr>
        <w:t xml:space="preserve">poz. asortymentu </w:t>
      </w:r>
      <w:r>
        <w:rPr>
          <w:bCs/>
          <w:sz w:val="22"/>
          <w:szCs w:val="22"/>
        </w:rPr>
        <w:t xml:space="preserve">nr. </w:t>
      </w:r>
      <w:r w:rsidR="00C721EE" w:rsidRPr="00C721EE">
        <w:rPr>
          <w:bCs/>
          <w:sz w:val="22"/>
          <w:szCs w:val="22"/>
        </w:rPr>
        <w:t>85 – 88; 191 – 193; 283 -</w:t>
      </w:r>
      <w:r w:rsidR="00CA349B">
        <w:rPr>
          <w:bCs/>
          <w:sz w:val="22"/>
          <w:szCs w:val="22"/>
        </w:rPr>
        <w:t>285; 287-</w:t>
      </w:r>
      <w:r w:rsidR="00C721EE" w:rsidRPr="00C721EE">
        <w:rPr>
          <w:bCs/>
          <w:sz w:val="22"/>
          <w:szCs w:val="22"/>
        </w:rPr>
        <w:t xml:space="preserve">302; 312 – 320; 325; 329 – 337; 339 – 342; 345 – 353; 356– 386; 388; 397 – 402 </w:t>
      </w:r>
      <w:r w:rsidRPr="001E345C">
        <w:rPr>
          <w:bCs/>
          <w:sz w:val="22"/>
          <w:szCs w:val="22"/>
        </w:rPr>
        <w:t>wskazane</w:t>
      </w:r>
      <w:r>
        <w:rPr>
          <w:bCs/>
          <w:sz w:val="22"/>
          <w:szCs w:val="22"/>
        </w:rPr>
        <w:t>go</w:t>
      </w:r>
      <w:r w:rsidRPr="001E345C">
        <w:rPr>
          <w:bCs/>
          <w:sz w:val="22"/>
          <w:szCs w:val="22"/>
        </w:rPr>
        <w:t xml:space="preserve"> w tabeli nr 1 opisu przedmiotu zamówienia.</w:t>
      </w:r>
    </w:p>
    <w:p w14:paraId="5E672415" w14:textId="77777777" w:rsidR="00B72DEC" w:rsidRDefault="00B72DEC" w:rsidP="00B72DEC">
      <w:pPr>
        <w:pStyle w:val="Tekstpodstawowy2"/>
        <w:spacing w:after="0" w:line="240" w:lineRule="auto"/>
        <w:jc w:val="both"/>
        <w:rPr>
          <w:bCs/>
          <w:sz w:val="22"/>
          <w:szCs w:val="22"/>
        </w:rPr>
      </w:pPr>
    </w:p>
    <w:p w14:paraId="35E02155" w14:textId="77777777" w:rsidR="00B72DEC" w:rsidRPr="00710481" w:rsidRDefault="00B72DEC" w:rsidP="00B72DEC">
      <w:pPr>
        <w:pStyle w:val="Tekstpodstawowy2"/>
        <w:spacing w:after="0" w:line="240" w:lineRule="auto"/>
        <w:jc w:val="both"/>
        <w:rPr>
          <w:b/>
          <w:sz w:val="22"/>
          <w:szCs w:val="22"/>
        </w:rPr>
      </w:pPr>
      <w:r>
        <w:rPr>
          <w:b/>
          <w:sz w:val="22"/>
          <w:szCs w:val="22"/>
        </w:rPr>
        <w:t>I</w:t>
      </w:r>
      <w:r w:rsidRPr="00710481">
        <w:rPr>
          <w:b/>
          <w:sz w:val="22"/>
          <w:szCs w:val="22"/>
        </w:rPr>
        <w:t xml:space="preserve">II. Kryterium termin realizacji </w:t>
      </w:r>
      <w:r>
        <w:rPr>
          <w:b/>
          <w:sz w:val="22"/>
          <w:szCs w:val="22"/>
        </w:rPr>
        <w:t>pojedynczej dostawy</w:t>
      </w:r>
      <w:r w:rsidRPr="00710481">
        <w:rPr>
          <w:b/>
          <w:sz w:val="22"/>
          <w:szCs w:val="22"/>
        </w:rPr>
        <w:t>:</w:t>
      </w:r>
    </w:p>
    <w:p w14:paraId="726B7C56" w14:textId="77777777" w:rsidR="00B72DEC" w:rsidRPr="00182F69" w:rsidRDefault="00B72DEC" w:rsidP="00B72DEC">
      <w:pPr>
        <w:pStyle w:val="Tekstpodstawowy2"/>
        <w:spacing w:after="0" w:line="240" w:lineRule="auto"/>
        <w:jc w:val="both"/>
        <w:rPr>
          <w:sz w:val="22"/>
          <w:szCs w:val="22"/>
        </w:rPr>
      </w:pPr>
      <w:r w:rsidRPr="00710481">
        <w:rPr>
          <w:sz w:val="22"/>
          <w:szCs w:val="22"/>
        </w:rPr>
        <w:t>Zobowiązuje</w:t>
      </w:r>
      <w:r>
        <w:rPr>
          <w:sz w:val="22"/>
          <w:szCs w:val="22"/>
        </w:rPr>
        <w:t>my</w:t>
      </w:r>
      <w:r w:rsidRPr="00710481">
        <w:rPr>
          <w:sz w:val="22"/>
          <w:szCs w:val="22"/>
        </w:rPr>
        <w:t xml:space="preserve"> się do realizacji </w:t>
      </w:r>
      <w:r>
        <w:rPr>
          <w:sz w:val="22"/>
          <w:szCs w:val="22"/>
        </w:rPr>
        <w:t>każdej</w:t>
      </w:r>
      <w:r w:rsidRPr="00710481">
        <w:rPr>
          <w:sz w:val="22"/>
          <w:szCs w:val="22"/>
        </w:rPr>
        <w:t xml:space="preserve"> </w:t>
      </w:r>
      <w:r>
        <w:rPr>
          <w:sz w:val="22"/>
          <w:szCs w:val="22"/>
        </w:rPr>
        <w:t xml:space="preserve">dostawy w </w:t>
      </w:r>
      <w:r w:rsidRPr="00710481">
        <w:rPr>
          <w:sz w:val="22"/>
          <w:szCs w:val="22"/>
        </w:rPr>
        <w:t>terminie …………… dni roboczych</w:t>
      </w:r>
      <w:r>
        <w:rPr>
          <w:sz w:val="22"/>
          <w:szCs w:val="22"/>
        </w:rPr>
        <w:t xml:space="preserve"> od dnia zamówienia.*</w:t>
      </w:r>
    </w:p>
    <w:p w14:paraId="208DF3DE" w14:textId="77777777" w:rsidR="00B72DEC" w:rsidRPr="00182F69" w:rsidRDefault="00B72DEC" w:rsidP="00B72DEC">
      <w:pPr>
        <w:pStyle w:val="Tekstpodstawowy2"/>
        <w:spacing w:after="0" w:line="240" w:lineRule="auto"/>
        <w:jc w:val="both"/>
        <w:rPr>
          <w:i/>
          <w:sz w:val="22"/>
          <w:szCs w:val="22"/>
        </w:rPr>
      </w:pPr>
      <w:r w:rsidRPr="00182F69">
        <w:rPr>
          <w:i/>
          <w:sz w:val="22"/>
          <w:szCs w:val="22"/>
        </w:rPr>
        <w:t xml:space="preserve">*Termin nie może być dłuższy niż 5 dni roboczych.  </w:t>
      </w:r>
    </w:p>
    <w:p w14:paraId="0DD77710" w14:textId="77777777" w:rsidR="00CA489C" w:rsidRDefault="00CA489C" w:rsidP="00CA489C">
      <w:pPr>
        <w:spacing w:line="276" w:lineRule="auto"/>
        <w:rPr>
          <w:b/>
          <w:u w:val="single"/>
        </w:rPr>
      </w:pPr>
    </w:p>
    <w:p w14:paraId="42FC32E3" w14:textId="77777777" w:rsidR="00B07658" w:rsidRDefault="00B07658" w:rsidP="00B07658">
      <w:pPr>
        <w:jc w:val="both"/>
        <w:rPr>
          <w:rFonts w:ascii="Calibri" w:hAnsi="Calibri" w:cs="Calibri"/>
          <w:color w:val="000000"/>
          <w:sz w:val="20"/>
          <w:szCs w:val="20"/>
        </w:rPr>
      </w:pPr>
    </w:p>
    <w:p w14:paraId="69144525" w14:textId="1BA2C433" w:rsidR="008E4701" w:rsidRPr="00820AD8" w:rsidRDefault="008E4701" w:rsidP="00D05CCA">
      <w:pPr>
        <w:tabs>
          <w:tab w:val="left" w:pos="284"/>
          <w:tab w:val="left" w:pos="426"/>
        </w:tabs>
        <w:rPr>
          <w:rFonts w:ascii="Calibri" w:hAnsi="Calibri" w:cs="Calibri"/>
          <w:color w:val="000000"/>
          <w:sz w:val="16"/>
          <w:szCs w:val="16"/>
        </w:rPr>
      </w:pPr>
    </w:p>
    <w:p w14:paraId="4E4DAC4C" w14:textId="7F846C01" w:rsidR="008E4701" w:rsidRPr="00820AD8" w:rsidRDefault="008E4701" w:rsidP="00D05CCA">
      <w:pPr>
        <w:tabs>
          <w:tab w:val="left" w:pos="284"/>
          <w:tab w:val="left" w:pos="426"/>
        </w:tabs>
        <w:rPr>
          <w:rFonts w:ascii="Calibri" w:hAnsi="Calibri" w:cs="Calibri"/>
          <w:b/>
          <w:bCs/>
          <w:color w:val="000000"/>
          <w:sz w:val="20"/>
          <w:szCs w:val="20"/>
        </w:rPr>
      </w:pPr>
      <w:r w:rsidRPr="00820AD8">
        <w:rPr>
          <w:rFonts w:ascii="Calibri" w:hAnsi="Calibri" w:cs="Calibri"/>
          <w:b/>
          <w:bCs/>
          <w:color w:val="000000"/>
          <w:sz w:val="20"/>
          <w:szCs w:val="20"/>
        </w:rPr>
        <w:t>OŚWIADCZENIA:</w:t>
      </w:r>
    </w:p>
    <w:p w14:paraId="7984F651" w14:textId="77777777" w:rsidR="005A5634" w:rsidRPr="00820AD8" w:rsidRDefault="005A5634" w:rsidP="005A5634">
      <w:pPr>
        <w:pStyle w:val="Akapitzlist"/>
        <w:numPr>
          <w:ilvl w:val="0"/>
          <w:numId w:val="3"/>
        </w:numPr>
        <w:tabs>
          <w:tab w:val="left" w:pos="684"/>
        </w:tabs>
        <w:spacing w:before="0"/>
        <w:ind w:left="684" w:hanging="426"/>
        <w:rPr>
          <w:rFonts w:asciiTheme="minorHAnsi" w:hAnsiTheme="minorHAnsi" w:cstheme="minorHAnsi"/>
          <w:sz w:val="20"/>
          <w:szCs w:val="20"/>
        </w:rPr>
      </w:pPr>
      <w:r w:rsidRPr="00820AD8">
        <w:rPr>
          <w:rFonts w:asciiTheme="minorHAnsi" w:hAnsiTheme="minorHAnsi" w:cstheme="minorHAnsi"/>
          <w:sz w:val="20"/>
          <w:szCs w:val="20"/>
        </w:rPr>
        <w:t>OŚWIADCZAMY, że zamówienie wykonamy w terminie podanym przez Zamawiającego.</w:t>
      </w:r>
    </w:p>
    <w:p w14:paraId="4A5C5C2B" w14:textId="77777777" w:rsidR="005A5634" w:rsidRPr="00820AD8" w:rsidRDefault="005A5634" w:rsidP="00CB3F5D">
      <w:pPr>
        <w:pStyle w:val="Akapitzlist"/>
        <w:numPr>
          <w:ilvl w:val="0"/>
          <w:numId w:val="3"/>
        </w:numPr>
        <w:tabs>
          <w:tab w:val="left" w:pos="684"/>
        </w:tabs>
        <w:spacing w:before="0"/>
        <w:ind w:left="684" w:hanging="426"/>
        <w:rPr>
          <w:rFonts w:asciiTheme="minorHAnsi" w:hAnsiTheme="minorHAnsi" w:cstheme="minorHAnsi"/>
          <w:sz w:val="20"/>
          <w:szCs w:val="20"/>
        </w:rPr>
      </w:pPr>
      <w:r w:rsidRPr="00820AD8">
        <w:rPr>
          <w:rFonts w:asciiTheme="minorHAnsi" w:hAnsiTheme="minorHAnsi" w:cstheme="minorHAnsi"/>
          <w:sz w:val="20"/>
          <w:szCs w:val="20"/>
        </w:rPr>
        <w:t>OŚWIADCZAMY, że zapoznaliśmy się ze Specyfikacją Warunków Zamówienia i akceptujemy oraz spełniamy wszystkie warunki w niej zawarte.</w:t>
      </w:r>
    </w:p>
    <w:p w14:paraId="5448B42A" w14:textId="77777777" w:rsidR="005A5634" w:rsidRPr="00820AD8" w:rsidRDefault="005A5634" w:rsidP="00CB3F5D">
      <w:pPr>
        <w:pStyle w:val="Akapitzlist"/>
        <w:numPr>
          <w:ilvl w:val="0"/>
          <w:numId w:val="3"/>
        </w:numPr>
        <w:tabs>
          <w:tab w:val="left" w:pos="684"/>
        </w:tabs>
        <w:spacing w:before="0"/>
        <w:ind w:left="684" w:hanging="426"/>
        <w:rPr>
          <w:rFonts w:asciiTheme="minorHAnsi" w:hAnsiTheme="minorHAnsi" w:cstheme="minorHAnsi"/>
          <w:sz w:val="20"/>
          <w:szCs w:val="20"/>
        </w:rPr>
      </w:pPr>
      <w:r w:rsidRPr="00820AD8">
        <w:rPr>
          <w:rFonts w:asciiTheme="minorHAnsi" w:hAnsiTheme="minorHAnsi" w:cstheme="minorHAnsi"/>
          <w:sz w:val="20"/>
          <w:szCs w:val="20"/>
        </w:rPr>
        <w:t>OŚWIADCZAMY, że uzyskaliśmy wszelkie informacje niezbędne do prawidłowego przygotowania i złożenia niniejszej oferty.</w:t>
      </w:r>
    </w:p>
    <w:p w14:paraId="6D4E8355" w14:textId="7E89A4F9" w:rsidR="005A5634" w:rsidRPr="00820AD8" w:rsidRDefault="005A5634" w:rsidP="00CB3F5D">
      <w:pPr>
        <w:pStyle w:val="Akapitzlist"/>
        <w:numPr>
          <w:ilvl w:val="0"/>
          <w:numId w:val="3"/>
        </w:numPr>
        <w:tabs>
          <w:tab w:val="left" w:pos="684"/>
        </w:tabs>
        <w:spacing w:before="0"/>
        <w:ind w:left="684" w:hanging="426"/>
        <w:rPr>
          <w:rFonts w:asciiTheme="minorHAnsi" w:hAnsiTheme="minorHAnsi" w:cstheme="minorHAnsi"/>
          <w:sz w:val="20"/>
          <w:szCs w:val="20"/>
        </w:rPr>
      </w:pPr>
      <w:r w:rsidRPr="00820AD8">
        <w:rPr>
          <w:rFonts w:asciiTheme="minorHAnsi" w:hAnsiTheme="minorHAnsi" w:cstheme="minorHAnsi"/>
          <w:sz w:val="20"/>
          <w:szCs w:val="20"/>
        </w:rPr>
        <w:t xml:space="preserve">OŚWIADCZAMY, że jesteśmy związani niniejszą ofertą od dnia upływu terminu składania ofert do dnia </w:t>
      </w:r>
      <w:r w:rsidR="0058369F">
        <w:rPr>
          <w:rFonts w:asciiTheme="minorHAnsi" w:hAnsiTheme="minorHAnsi" w:cstheme="minorHAnsi"/>
          <w:b/>
          <w:bCs/>
          <w:sz w:val="20"/>
          <w:szCs w:val="20"/>
        </w:rPr>
        <w:t xml:space="preserve">30.12.2021 r. </w:t>
      </w:r>
    </w:p>
    <w:p w14:paraId="781137FB" w14:textId="4728737A" w:rsidR="005A5634" w:rsidRPr="00820AD8" w:rsidRDefault="005A5634" w:rsidP="00CB3F5D">
      <w:pPr>
        <w:pStyle w:val="Akapitzlist"/>
        <w:numPr>
          <w:ilvl w:val="0"/>
          <w:numId w:val="3"/>
        </w:numPr>
        <w:tabs>
          <w:tab w:val="left" w:pos="684"/>
        </w:tabs>
        <w:spacing w:before="0"/>
        <w:ind w:left="684" w:hanging="426"/>
        <w:rPr>
          <w:rFonts w:asciiTheme="minorHAnsi" w:hAnsiTheme="minorHAnsi" w:cstheme="minorHAnsi"/>
          <w:sz w:val="20"/>
          <w:szCs w:val="20"/>
        </w:rPr>
      </w:pPr>
      <w:r w:rsidRPr="00820AD8">
        <w:rPr>
          <w:rFonts w:asciiTheme="minorHAnsi" w:hAnsiTheme="minorHAnsi" w:cstheme="minorHAnsi"/>
          <w:sz w:val="20"/>
          <w:szCs w:val="20"/>
        </w:rPr>
        <w:t>OŚWIADCZAMY, że zapoznaliśmy się z Projektowanymi Postanowieniami Umowy, określonymi w Załączniku nr 4 do Specyfikacji Warunków Zamówienia i ZOBOWIĄZUJEMY</w:t>
      </w:r>
      <w:r w:rsidR="0058369F">
        <w:rPr>
          <w:rFonts w:asciiTheme="minorHAnsi" w:hAnsiTheme="minorHAnsi" w:cstheme="minorHAnsi"/>
          <w:sz w:val="20"/>
          <w:szCs w:val="20"/>
        </w:rPr>
        <w:t xml:space="preserve"> </w:t>
      </w:r>
      <w:r w:rsidRPr="00820AD8">
        <w:rPr>
          <w:rFonts w:asciiTheme="minorHAnsi" w:hAnsiTheme="minorHAnsi" w:cstheme="minorHAnsi"/>
          <w:sz w:val="20"/>
          <w:szCs w:val="20"/>
        </w:rPr>
        <w:t>SIĘ,</w:t>
      </w:r>
      <w:r w:rsidR="004268A4" w:rsidRPr="00820AD8">
        <w:rPr>
          <w:rFonts w:asciiTheme="minorHAnsi" w:hAnsiTheme="minorHAnsi" w:cstheme="minorHAnsi"/>
          <w:sz w:val="20"/>
          <w:szCs w:val="20"/>
        </w:rPr>
        <w:t xml:space="preserve"> </w:t>
      </w:r>
      <w:r w:rsidRPr="00820AD8">
        <w:rPr>
          <w:rFonts w:asciiTheme="minorHAnsi" w:hAnsiTheme="minorHAnsi" w:cstheme="minorHAnsi"/>
          <w:sz w:val="20"/>
          <w:szCs w:val="20"/>
        </w:rPr>
        <w:t>w przypadku wyboru naszej oferty, do zawarcia umowy zgodnej z niniejszą ofertą, na warunkach w nich określonych.</w:t>
      </w:r>
    </w:p>
    <w:p w14:paraId="479D8BCC" w14:textId="77777777" w:rsidR="005A5634" w:rsidRPr="00820AD8" w:rsidRDefault="005A5634" w:rsidP="00CB3F5D">
      <w:pPr>
        <w:pStyle w:val="Akapitzlist"/>
        <w:numPr>
          <w:ilvl w:val="0"/>
          <w:numId w:val="3"/>
        </w:numPr>
        <w:tabs>
          <w:tab w:val="left" w:pos="684"/>
        </w:tabs>
        <w:spacing w:before="0"/>
        <w:ind w:left="684" w:hanging="426"/>
        <w:rPr>
          <w:rFonts w:asciiTheme="minorHAnsi" w:hAnsiTheme="minorHAnsi" w:cstheme="minorHAnsi"/>
          <w:sz w:val="20"/>
          <w:szCs w:val="20"/>
        </w:rPr>
      </w:pPr>
      <w:r w:rsidRPr="00820AD8">
        <w:rPr>
          <w:rFonts w:asciiTheme="minorHAnsi" w:hAnsiTheme="minorHAnsi" w:cstheme="minorHAnsi"/>
          <w:sz w:val="20"/>
          <w:szCs w:val="20"/>
        </w:rPr>
        <w:t>AKCEPTUJEMY Projektowane Postanowienia Umowne, w tym warunki płatności oraz termin realizacji przedmiotu zamówienia podany przez Zamawiającego.</w:t>
      </w:r>
    </w:p>
    <w:p w14:paraId="0208F571" w14:textId="77777777" w:rsidR="005A5634" w:rsidRPr="00820AD8" w:rsidRDefault="005A5634" w:rsidP="00CB3F5D">
      <w:pPr>
        <w:pStyle w:val="Akapitzlist"/>
        <w:numPr>
          <w:ilvl w:val="0"/>
          <w:numId w:val="3"/>
        </w:numPr>
        <w:tabs>
          <w:tab w:val="left" w:pos="684"/>
        </w:tabs>
        <w:spacing w:before="0"/>
        <w:ind w:left="684" w:hanging="426"/>
        <w:rPr>
          <w:rFonts w:asciiTheme="minorHAnsi" w:hAnsiTheme="minorHAnsi" w:cstheme="minorHAnsi"/>
          <w:sz w:val="20"/>
          <w:szCs w:val="20"/>
        </w:rPr>
      </w:pPr>
      <w:r w:rsidRPr="00820AD8">
        <w:rPr>
          <w:rFonts w:asciiTheme="minorHAnsi" w:hAnsiTheme="minorHAnsi" w:cstheme="minorHAnsi"/>
          <w:sz w:val="20"/>
          <w:szCs w:val="20"/>
        </w:rPr>
        <w:t>Oświadczam, że wypełniłem obowiązki informacyjne przewidziane w art. 13 lub art. 14 RODO</w:t>
      </w:r>
      <w:r w:rsidRPr="00820AD8">
        <w:rPr>
          <w:sz w:val="20"/>
          <w:szCs w:val="20"/>
        </w:rPr>
        <w:footnoteReference w:id="1"/>
      </w:r>
      <w:r w:rsidRPr="00820AD8">
        <w:rPr>
          <w:rFonts w:asciiTheme="minorHAnsi" w:hAnsiTheme="minorHAnsi" w:cstheme="minorHAnsi"/>
          <w:sz w:val="20"/>
          <w:szCs w:val="20"/>
        </w:rPr>
        <w:t xml:space="preserve"> wobec osób fizycznych, od których dane osobowe bezpośrednio lub pośrednio pozyskałem w celu ubiegania się o udzielenie zamówienia publicznego w niniejszym</w:t>
      </w:r>
      <w:r w:rsidRPr="00820AD8">
        <w:rPr>
          <w:rFonts w:asciiTheme="minorHAnsi" w:hAnsiTheme="minorHAnsi" w:cstheme="minorHAnsi"/>
          <w:spacing w:val="-6"/>
          <w:sz w:val="20"/>
          <w:szCs w:val="20"/>
        </w:rPr>
        <w:t xml:space="preserve"> </w:t>
      </w:r>
      <w:r w:rsidRPr="00820AD8">
        <w:rPr>
          <w:rFonts w:asciiTheme="minorHAnsi" w:hAnsiTheme="minorHAnsi" w:cstheme="minorHAnsi"/>
          <w:sz w:val="20"/>
          <w:szCs w:val="20"/>
        </w:rPr>
        <w:t>postępowaniu.</w:t>
      </w:r>
      <w:r w:rsidRPr="00820AD8">
        <w:rPr>
          <w:rStyle w:val="Odwoanieprzypisudolnego"/>
          <w:rFonts w:asciiTheme="minorHAnsi" w:hAnsiTheme="minorHAnsi" w:cstheme="minorHAnsi"/>
          <w:sz w:val="20"/>
          <w:szCs w:val="20"/>
        </w:rPr>
        <w:footnoteReference w:id="2"/>
      </w:r>
    </w:p>
    <w:p w14:paraId="2CBCABD8" w14:textId="29285E70" w:rsidR="005A5634" w:rsidRPr="00820AD8" w:rsidRDefault="005A5634" w:rsidP="00CB3F5D">
      <w:pPr>
        <w:pStyle w:val="Akapitzlist"/>
        <w:numPr>
          <w:ilvl w:val="0"/>
          <w:numId w:val="3"/>
        </w:numPr>
        <w:tabs>
          <w:tab w:val="left" w:pos="684"/>
        </w:tabs>
        <w:spacing w:before="0"/>
        <w:ind w:left="684" w:hanging="426"/>
        <w:rPr>
          <w:rFonts w:asciiTheme="minorHAnsi" w:hAnsiTheme="minorHAnsi" w:cstheme="minorHAnsi"/>
          <w:sz w:val="20"/>
          <w:szCs w:val="20"/>
        </w:rPr>
      </w:pPr>
      <w:r w:rsidRPr="00820AD8">
        <w:rPr>
          <w:rFonts w:asciiTheme="minorHAnsi" w:hAnsiTheme="minorHAnsi" w:cstheme="minorHAnsi"/>
          <w:sz w:val="20"/>
          <w:szCs w:val="20"/>
        </w:rPr>
        <w:t>Przedmiot zamówienia zrealizujemy z udziałem/ bez udziału podwykonawców</w:t>
      </w:r>
      <w:r w:rsidR="00CB3F5D" w:rsidRPr="00820AD8">
        <w:rPr>
          <w:rFonts w:asciiTheme="minorHAnsi" w:hAnsiTheme="minorHAnsi" w:cstheme="minorHAnsi"/>
          <w:sz w:val="20"/>
          <w:szCs w:val="20"/>
        </w:rPr>
        <w:t xml:space="preserve"> </w:t>
      </w:r>
      <w:r w:rsidRPr="00820AD8">
        <w:rPr>
          <w:rFonts w:asciiTheme="minorHAnsi" w:hAnsiTheme="minorHAnsi" w:cstheme="minorHAnsi"/>
          <w:sz w:val="20"/>
          <w:szCs w:val="20"/>
        </w:rPr>
        <w:t>…………………………………………………… (podać nazwę i adres podwykonawcy, o ile znani są na tym etapie</w:t>
      </w:r>
      <w:r w:rsidR="00CB3F5D" w:rsidRPr="00820AD8">
        <w:rPr>
          <w:rFonts w:asciiTheme="minorHAnsi" w:hAnsiTheme="minorHAnsi" w:cstheme="minorHAnsi"/>
          <w:sz w:val="20"/>
          <w:szCs w:val="20"/>
        </w:rPr>
        <w:t xml:space="preserve"> </w:t>
      </w:r>
      <w:r w:rsidRPr="00820AD8">
        <w:rPr>
          <w:rFonts w:asciiTheme="minorHAnsi" w:hAnsiTheme="minorHAnsi" w:cstheme="minorHAnsi"/>
          <w:sz w:val="20"/>
          <w:szCs w:val="20"/>
        </w:rPr>
        <w:t>postępowania), który/którzy wykona/ją następując</w:t>
      </w:r>
      <w:r w:rsidR="00724AD3" w:rsidRPr="00820AD8">
        <w:rPr>
          <w:rFonts w:asciiTheme="minorHAnsi" w:hAnsiTheme="minorHAnsi" w:cstheme="minorHAnsi"/>
          <w:sz w:val="20"/>
          <w:szCs w:val="20"/>
        </w:rPr>
        <w:t xml:space="preserve">ą część </w:t>
      </w:r>
      <w:r w:rsidRPr="00820AD8">
        <w:rPr>
          <w:rFonts w:asciiTheme="minorHAnsi" w:hAnsiTheme="minorHAnsi" w:cstheme="minorHAnsi"/>
          <w:sz w:val="20"/>
          <w:szCs w:val="20"/>
        </w:rPr>
        <w:t>zamówienia</w:t>
      </w:r>
      <w:r w:rsidR="00CB3F5D" w:rsidRPr="00820AD8">
        <w:rPr>
          <w:rFonts w:asciiTheme="minorHAnsi" w:hAnsiTheme="minorHAnsi" w:cstheme="minorHAnsi"/>
          <w:sz w:val="20"/>
          <w:szCs w:val="20"/>
        </w:rPr>
        <w:t xml:space="preserve"> </w:t>
      </w:r>
      <w:r w:rsidR="00724AD3" w:rsidRPr="00820AD8">
        <w:rPr>
          <w:rFonts w:asciiTheme="minorHAnsi" w:hAnsiTheme="minorHAnsi" w:cstheme="minorHAnsi"/>
          <w:sz w:val="20"/>
          <w:szCs w:val="20"/>
        </w:rPr>
        <w:t>……………………………………………………</w:t>
      </w:r>
      <w:r w:rsidR="00820AD8">
        <w:rPr>
          <w:rFonts w:asciiTheme="minorHAnsi" w:hAnsiTheme="minorHAnsi" w:cstheme="minorHAnsi"/>
          <w:sz w:val="20"/>
          <w:szCs w:val="20"/>
        </w:rPr>
        <w:t xml:space="preserve"> .</w:t>
      </w:r>
    </w:p>
    <w:p w14:paraId="5D19555C" w14:textId="77777777" w:rsidR="005A5634" w:rsidRPr="00820AD8" w:rsidRDefault="005A5634" w:rsidP="00CB3F5D">
      <w:pPr>
        <w:pStyle w:val="Akapitzlist"/>
        <w:numPr>
          <w:ilvl w:val="0"/>
          <w:numId w:val="3"/>
        </w:numPr>
        <w:tabs>
          <w:tab w:val="left" w:pos="684"/>
        </w:tabs>
        <w:spacing w:before="0"/>
        <w:ind w:left="709" w:hanging="426"/>
        <w:rPr>
          <w:rFonts w:asciiTheme="minorHAnsi" w:hAnsiTheme="minorHAnsi" w:cstheme="minorHAnsi"/>
          <w:sz w:val="20"/>
          <w:szCs w:val="20"/>
        </w:rPr>
      </w:pPr>
      <w:r w:rsidRPr="00820AD8">
        <w:rPr>
          <w:rFonts w:asciiTheme="minorHAnsi" w:hAnsiTheme="minorHAnsi" w:cstheme="minorHAnsi"/>
          <w:sz w:val="20"/>
          <w:szCs w:val="20"/>
        </w:rPr>
        <w:t>Pod groźbą odpowiedzialności karnej oświadczam/y, że załączone do oferty dokumenty opisują stan prawny i faktyczny aktualny na dzień upływu terminu składania ofert (art. 297 k.k.).</w:t>
      </w:r>
    </w:p>
    <w:p w14:paraId="2FEC9DBD" w14:textId="77777777" w:rsidR="005A5634" w:rsidRPr="00820AD8" w:rsidRDefault="005A5634" w:rsidP="00CB3F5D">
      <w:pPr>
        <w:pStyle w:val="Akapitzlist"/>
        <w:numPr>
          <w:ilvl w:val="0"/>
          <w:numId w:val="3"/>
        </w:numPr>
        <w:tabs>
          <w:tab w:val="left" w:pos="684"/>
        </w:tabs>
        <w:spacing w:before="0"/>
        <w:ind w:left="709" w:hanging="426"/>
        <w:rPr>
          <w:rFonts w:asciiTheme="minorHAnsi" w:hAnsiTheme="minorHAnsi" w:cstheme="minorHAnsi"/>
          <w:sz w:val="20"/>
          <w:szCs w:val="20"/>
        </w:rPr>
      </w:pPr>
      <w:r w:rsidRPr="00820AD8">
        <w:rPr>
          <w:rFonts w:asciiTheme="minorHAnsi" w:hAnsiTheme="minorHAnsi" w:cstheme="minorHAnsi"/>
          <w:sz w:val="20"/>
          <w:szCs w:val="20"/>
        </w:rPr>
        <w:t>Następujące dokumenty znajdują się w posiadaniu Zamawiającego:</w:t>
      </w:r>
    </w:p>
    <w:p w14:paraId="236C240B" w14:textId="77777777" w:rsidR="005A5634" w:rsidRPr="00820AD8" w:rsidRDefault="005A5634" w:rsidP="00CB3F5D">
      <w:pPr>
        <w:pStyle w:val="Akapitzlist"/>
        <w:tabs>
          <w:tab w:val="left" w:pos="684"/>
        </w:tabs>
        <w:spacing w:before="0"/>
        <w:ind w:left="709" w:firstLine="0"/>
        <w:rPr>
          <w:rFonts w:asciiTheme="minorHAnsi" w:hAnsiTheme="minorHAnsi" w:cstheme="minorHAnsi"/>
          <w:sz w:val="20"/>
          <w:szCs w:val="20"/>
        </w:rPr>
      </w:pPr>
      <w:r w:rsidRPr="00820AD8">
        <w:rPr>
          <w:rFonts w:asciiTheme="minorHAnsi" w:hAnsiTheme="minorHAnsi" w:cstheme="minorHAnsi"/>
          <w:sz w:val="20"/>
          <w:szCs w:val="20"/>
        </w:rPr>
        <w:t xml:space="preserve"> .....................................................................................................</w:t>
      </w:r>
    </w:p>
    <w:p w14:paraId="06AF7F4F" w14:textId="77777777" w:rsidR="005A5634" w:rsidRPr="00820AD8" w:rsidRDefault="005A5634" w:rsidP="00CB3F5D">
      <w:pPr>
        <w:pStyle w:val="Akapitzlist"/>
        <w:tabs>
          <w:tab w:val="left" w:pos="684"/>
        </w:tabs>
        <w:spacing w:before="0"/>
        <w:ind w:left="709" w:firstLine="0"/>
        <w:rPr>
          <w:rFonts w:asciiTheme="minorHAnsi" w:hAnsiTheme="minorHAnsi" w:cstheme="minorHAnsi"/>
          <w:sz w:val="20"/>
          <w:szCs w:val="20"/>
        </w:rPr>
      </w:pPr>
      <w:r w:rsidRPr="00820AD8">
        <w:rPr>
          <w:rFonts w:asciiTheme="minorHAnsi" w:hAnsiTheme="minorHAnsi" w:cstheme="minorHAnsi"/>
          <w:sz w:val="20"/>
          <w:szCs w:val="20"/>
        </w:rPr>
        <w:t>.....................................................................................................</w:t>
      </w:r>
    </w:p>
    <w:p w14:paraId="15B3ADDA" w14:textId="77777777" w:rsidR="005A5634" w:rsidRPr="00820AD8" w:rsidRDefault="005A5634" w:rsidP="00CB3F5D">
      <w:pPr>
        <w:pStyle w:val="Akapitzlist"/>
        <w:tabs>
          <w:tab w:val="left" w:pos="684"/>
        </w:tabs>
        <w:spacing w:before="0"/>
        <w:ind w:left="709" w:firstLine="0"/>
        <w:rPr>
          <w:rFonts w:asciiTheme="minorHAnsi" w:hAnsiTheme="minorHAnsi" w:cstheme="minorHAnsi"/>
          <w:sz w:val="20"/>
          <w:szCs w:val="20"/>
        </w:rPr>
      </w:pPr>
      <w:r w:rsidRPr="00820AD8">
        <w:rPr>
          <w:rFonts w:asciiTheme="minorHAnsi" w:hAnsiTheme="minorHAnsi" w:cstheme="minorHAnsi"/>
          <w:sz w:val="20"/>
          <w:szCs w:val="20"/>
        </w:rPr>
        <w:t xml:space="preserve">i stanowią potwierdzenie okoliczności, o których mowa w art. 125 ust. 3 ustawy </w:t>
      </w:r>
      <w:proofErr w:type="spellStart"/>
      <w:r w:rsidRPr="00820AD8">
        <w:rPr>
          <w:rFonts w:asciiTheme="minorHAnsi" w:hAnsiTheme="minorHAnsi" w:cstheme="minorHAnsi"/>
          <w:sz w:val="20"/>
          <w:szCs w:val="20"/>
        </w:rPr>
        <w:t>uPZP</w:t>
      </w:r>
      <w:proofErr w:type="spellEnd"/>
      <w:r w:rsidRPr="00820AD8">
        <w:rPr>
          <w:rFonts w:asciiTheme="minorHAnsi" w:hAnsiTheme="minorHAnsi" w:cstheme="minorHAnsi"/>
          <w:sz w:val="20"/>
          <w:szCs w:val="20"/>
        </w:rPr>
        <w:t>.</w:t>
      </w:r>
    </w:p>
    <w:p w14:paraId="292147DB" w14:textId="77777777" w:rsidR="005A5634" w:rsidRPr="00820AD8" w:rsidRDefault="005A5634" w:rsidP="00CB3F5D">
      <w:pPr>
        <w:pStyle w:val="Akapitzlist"/>
        <w:numPr>
          <w:ilvl w:val="0"/>
          <w:numId w:val="3"/>
        </w:numPr>
        <w:tabs>
          <w:tab w:val="left" w:pos="684"/>
          <w:tab w:val="left" w:pos="4371"/>
        </w:tabs>
        <w:spacing w:before="0"/>
        <w:ind w:left="709" w:hanging="426"/>
        <w:rPr>
          <w:rFonts w:asciiTheme="minorHAnsi" w:hAnsiTheme="minorHAnsi" w:cstheme="minorHAnsi"/>
          <w:sz w:val="20"/>
          <w:szCs w:val="20"/>
        </w:rPr>
      </w:pPr>
      <w:r w:rsidRPr="00820AD8">
        <w:rPr>
          <w:rFonts w:asciiTheme="minorHAnsi" w:hAnsiTheme="minorHAnsi" w:cstheme="minorHAnsi"/>
          <w:b/>
          <w:sz w:val="20"/>
          <w:szCs w:val="20"/>
        </w:rPr>
        <w:t>SKŁADAMY</w:t>
      </w:r>
      <w:r w:rsidRPr="00820AD8">
        <w:rPr>
          <w:rFonts w:asciiTheme="minorHAnsi" w:hAnsiTheme="minorHAnsi" w:cstheme="minorHAnsi"/>
          <w:b/>
          <w:spacing w:val="-2"/>
          <w:sz w:val="20"/>
          <w:szCs w:val="20"/>
        </w:rPr>
        <w:t xml:space="preserve"> </w:t>
      </w:r>
      <w:r w:rsidRPr="00820AD8">
        <w:rPr>
          <w:rFonts w:asciiTheme="minorHAnsi" w:hAnsiTheme="minorHAnsi" w:cstheme="minorHAnsi"/>
          <w:sz w:val="20"/>
          <w:szCs w:val="20"/>
        </w:rPr>
        <w:t>ofertę</w:t>
      </w:r>
      <w:r w:rsidRPr="00820AD8">
        <w:rPr>
          <w:rFonts w:asciiTheme="minorHAnsi" w:hAnsiTheme="minorHAnsi" w:cstheme="minorHAnsi"/>
          <w:spacing w:val="-2"/>
          <w:sz w:val="20"/>
          <w:szCs w:val="20"/>
        </w:rPr>
        <w:t xml:space="preserve"> </w:t>
      </w:r>
      <w:r w:rsidRPr="00820AD8">
        <w:rPr>
          <w:rFonts w:asciiTheme="minorHAnsi" w:hAnsiTheme="minorHAnsi" w:cstheme="minorHAnsi"/>
          <w:sz w:val="20"/>
          <w:szCs w:val="20"/>
        </w:rPr>
        <w:t>na</w:t>
      </w:r>
      <w:r w:rsidRPr="00820AD8">
        <w:rPr>
          <w:rFonts w:asciiTheme="minorHAnsi" w:hAnsiTheme="minorHAnsi" w:cstheme="minorHAnsi"/>
          <w:sz w:val="20"/>
          <w:szCs w:val="20"/>
          <w:u w:val="single"/>
        </w:rPr>
        <w:t xml:space="preserve"> </w:t>
      </w:r>
      <w:r w:rsidRPr="00820AD8">
        <w:rPr>
          <w:rFonts w:asciiTheme="minorHAnsi" w:hAnsiTheme="minorHAnsi" w:cstheme="minorHAnsi"/>
          <w:sz w:val="20"/>
          <w:szCs w:val="20"/>
          <w:u w:val="single"/>
        </w:rPr>
        <w:tab/>
      </w:r>
      <w:r w:rsidRPr="00820AD8">
        <w:rPr>
          <w:rFonts w:asciiTheme="minorHAnsi" w:hAnsiTheme="minorHAnsi" w:cstheme="minorHAnsi"/>
          <w:sz w:val="20"/>
          <w:szCs w:val="20"/>
        </w:rPr>
        <w:t>stronach.</w:t>
      </w:r>
    </w:p>
    <w:p w14:paraId="7CCE7738" w14:textId="0548581E" w:rsidR="005A5634" w:rsidRPr="00820AD8" w:rsidRDefault="005A5634" w:rsidP="00CB3F5D">
      <w:pPr>
        <w:pStyle w:val="Akapitzlist"/>
        <w:numPr>
          <w:ilvl w:val="0"/>
          <w:numId w:val="3"/>
        </w:numPr>
        <w:tabs>
          <w:tab w:val="left" w:pos="684"/>
        </w:tabs>
        <w:spacing w:before="0"/>
        <w:ind w:left="709" w:hanging="426"/>
        <w:rPr>
          <w:rFonts w:asciiTheme="minorHAnsi" w:hAnsiTheme="minorHAnsi" w:cstheme="minorHAnsi"/>
          <w:sz w:val="20"/>
          <w:szCs w:val="20"/>
        </w:rPr>
      </w:pPr>
      <w:r w:rsidRPr="00820AD8">
        <w:rPr>
          <w:rFonts w:asciiTheme="minorHAnsi" w:hAnsiTheme="minorHAnsi" w:cstheme="minorHAnsi"/>
          <w:sz w:val="20"/>
          <w:szCs w:val="20"/>
        </w:rPr>
        <w:t xml:space="preserve">Wraz z ofertą </w:t>
      </w:r>
      <w:r w:rsidRPr="00820AD8">
        <w:rPr>
          <w:rFonts w:asciiTheme="minorHAnsi" w:hAnsiTheme="minorHAnsi" w:cstheme="minorHAnsi"/>
          <w:b/>
          <w:sz w:val="20"/>
          <w:szCs w:val="20"/>
        </w:rPr>
        <w:t xml:space="preserve">SKŁADAMY </w:t>
      </w:r>
      <w:r w:rsidRPr="00820AD8">
        <w:rPr>
          <w:rFonts w:asciiTheme="minorHAnsi" w:hAnsiTheme="minorHAnsi" w:cstheme="minorHAnsi"/>
          <w:sz w:val="20"/>
          <w:szCs w:val="20"/>
        </w:rPr>
        <w:t>następujące oświadczenia i</w:t>
      </w:r>
      <w:r w:rsidRPr="00820AD8">
        <w:rPr>
          <w:rFonts w:asciiTheme="minorHAnsi" w:hAnsiTheme="minorHAnsi" w:cstheme="minorHAnsi"/>
          <w:spacing w:val="-5"/>
          <w:sz w:val="20"/>
          <w:szCs w:val="20"/>
        </w:rPr>
        <w:t xml:space="preserve"> </w:t>
      </w:r>
      <w:r w:rsidRPr="00820AD8">
        <w:rPr>
          <w:rFonts w:asciiTheme="minorHAnsi" w:hAnsiTheme="minorHAnsi" w:cstheme="minorHAnsi"/>
          <w:sz w:val="20"/>
          <w:szCs w:val="20"/>
        </w:rPr>
        <w:t xml:space="preserve">dokumenty:  </w:t>
      </w:r>
    </w:p>
    <w:p w14:paraId="36907779" w14:textId="77777777" w:rsidR="004268A4" w:rsidRPr="00820AD8" w:rsidRDefault="004268A4" w:rsidP="00CB3F5D">
      <w:pPr>
        <w:pStyle w:val="Tekstpodstawowy"/>
        <w:numPr>
          <w:ilvl w:val="0"/>
          <w:numId w:val="20"/>
        </w:numPr>
        <w:tabs>
          <w:tab w:val="left" w:pos="683"/>
        </w:tabs>
        <w:spacing w:line="276" w:lineRule="auto"/>
        <w:ind w:left="709"/>
        <w:rPr>
          <w:rFonts w:asciiTheme="minorHAnsi" w:hAnsiTheme="minorHAnsi" w:cstheme="minorHAnsi"/>
          <w:sz w:val="20"/>
          <w:szCs w:val="20"/>
        </w:rPr>
      </w:pPr>
      <w:r w:rsidRPr="00820AD8">
        <w:rPr>
          <w:rFonts w:asciiTheme="minorHAnsi" w:hAnsiTheme="minorHAnsi" w:cstheme="minorHAnsi"/>
          <w:sz w:val="20"/>
          <w:szCs w:val="20"/>
        </w:rPr>
        <w:t>………………………….</w:t>
      </w:r>
    </w:p>
    <w:p w14:paraId="5F4422F0" w14:textId="77777777" w:rsidR="004268A4" w:rsidRPr="00820AD8" w:rsidRDefault="004268A4" w:rsidP="00CB3F5D">
      <w:pPr>
        <w:pStyle w:val="Tekstpodstawowy"/>
        <w:numPr>
          <w:ilvl w:val="0"/>
          <w:numId w:val="20"/>
        </w:numPr>
        <w:tabs>
          <w:tab w:val="left" w:pos="683"/>
        </w:tabs>
        <w:spacing w:line="276" w:lineRule="auto"/>
        <w:ind w:left="709"/>
        <w:rPr>
          <w:rFonts w:asciiTheme="minorHAnsi" w:hAnsiTheme="minorHAnsi" w:cstheme="minorHAnsi"/>
          <w:sz w:val="20"/>
          <w:szCs w:val="20"/>
        </w:rPr>
      </w:pPr>
      <w:r w:rsidRPr="00820AD8">
        <w:rPr>
          <w:rFonts w:asciiTheme="minorHAnsi" w:hAnsiTheme="minorHAnsi" w:cstheme="minorHAnsi"/>
          <w:sz w:val="20"/>
          <w:szCs w:val="20"/>
        </w:rPr>
        <w:t>……………………….…</w:t>
      </w:r>
    </w:p>
    <w:p w14:paraId="53FD440D" w14:textId="77777777" w:rsidR="004268A4" w:rsidRPr="00820AD8" w:rsidRDefault="004268A4" w:rsidP="00CB3F5D">
      <w:pPr>
        <w:pStyle w:val="Tekstpodstawowy"/>
        <w:numPr>
          <w:ilvl w:val="0"/>
          <w:numId w:val="20"/>
        </w:numPr>
        <w:tabs>
          <w:tab w:val="left" w:pos="683"/>
        </w:tabs>
        <w:spacing w:line="276" w:lineRule="auto"/>
        <w:ind w:left="709"/>
        <w:rPr>
          <w:rFonts w:asciiTheme="minorHAnsi" w:hAnsiTheme="minorHAnsi" w:cstheme="minorHAnsi"/>
          <w:sz w:val="20"/>
          <w:szCs w:val="20"/>
        </w:rPr>
      </w:pPr>
      <w:r w:rsidRPr="00820AD8">
        <w:rPr>
          <w:rFonts w:asciiTheme="minorHAnsi" w:hAnsiTheme="minorHAnsi" w:cstheme="minorHAnsi"/>
          <w:sz w:val="20"/>
          <w:szCs w:val="20"/>
        </w:rPr>
        <w:t>………………….………</w:t>
      </w:r>
    </w:p>
    <w:p w14:paraId="1E59D8E5" w14:textId="0C7791C2" w:rsidR="005A5634" w:rsidRPr="00820AD8" w:rsidRDefault="005A5634" w:rsidP="005A5634">
      <w:pPr>
        <w:pStyle w:val="Tekstpodstawowy"/>
        <w:rPr>
          <w:rFonts w:asciiTheme="minorHAnsi" w:hAnsiTheme="minorHAnsi" w:cstheme="minorHAnsi"/>
          <w:sz w:val="20"/>
          <w:szCs w:val="20"/>
        </w:rPr>
      </w:pPr>
    </w:p>
    <w:p w14:paraId="7E4AEC18" w14:textId="77777777" w:rsidR="004268A4" w:rsidRPr="00820AD8" w:rsidRDefault="004268A4" w:rsidP="004268A4">
      <w:pPr>
        <w:tabs>
          <w:tab w:val="left" w:leader="dot" w:pos="4101"/>
        </w:tabs>
        <w:spacing w:line="276" w:lineRule="auto"/>
        <w:ind w:left="258"/>
        <w:rPr>
          <w:rFonts w:asciiTheme="minorHAnsi" w:hAnsiTheme="minorHAnsi" w:cstheme="minorHAnsi"/>
          <w:sz w:val="20"/>
          <w:szCs w:val="20"/>
        </w:rPr>
      </w:pPr>
      <w:r w:rsidRPr="00820AD8">
        <w:rPr>
          <w:rFonts w:asciiTheme="minorHAnsi" w:hAnsiTheme="minorHAnsi" w:cstheme="minorHAnsi"/>
          <w:sz w:val="20"/>
          <w:szCs w:val="20"/>
        </w:rPr>
        <w:t>…………….……., dnia</w:t>
      </w:r>
      <w:r w:rsidRPr="00820AD8">
        <w:rPr>
          <w:rFonts w:asciiTheme="minorHAnsi" w:hAnsiTheme="minorHAnsi" w:cstheme="minorHAnsi"/>
          <w:sz w:val="20"/>
          <w:szCs w:val="20"/>
        </w:rPr>
        <w:tab/>
        <w:t>r.</w:t>
      </w:r>
    </w:p>
    <w:p w14:paraId="1B504470" w14:textId="77777777" w:rsidR="004268A4" w:rsidRPr="00820AD8" w:rsidRDefault="004268A4" w:rsidP="004268A4">
      <w:pPr>
        <w:spacing w:line="276" w:lineRule="auto"/>
        <w:ind w:right="116"/>
        <w:jc w:val="right"/>
        <w:rPr>
          <w:rFonts w:asciiTheme="minorHAnsi" w:hAnsiTheme="minorHAnsi" w:cstheme="minorHAnsi"/>
          <w:i/>
          <w:sz w:val="20"/>
          <w:szCs w:val="20"/>
        </w:rPr>
      </w:pPr>
      <w:r w:rsidRPr="00820AD8">
        <w:rPr>
          <w:rFonts w:asciiTheme="minorHAnsi" w:hAnsiTheme="minorHAnsi" w:cstheme="minorHAnsi"/>
          <w:i/>
          <w:spacing w:val="-2"/>
          <w:sz w:val="20"/>
          <w:szCs w:val="20"/>
        </w:rPr>
        <w:t>……………………………….</w:t>
      </w:r>
    </w:p>
    <w:p w14:paraId="715E4FEE" w14:textId="77777777" w:rsidR="004268A4" w:rsidRPr="00820AD8" w:rsidRDefault="004268A4" w:rsidP="004268A4">
      <w:pPr>
        <w:spacing w:line="276" w:lineRule="auto"/>
        <w:ind w:left="2024" w:right="116" w:firstLine="836"/>
        <w:jc w:val="right"/>
        <w:rPr>
          <w:rFonts w:asciiTheme="minorHAnsi" w:hAnsiTheme="minorHAnsi" w:cstheme="minorHAnsi"/>
          <w:i/>
          <w:sz w:val="20"/>
          <w:szCs w:val="20"/>
        </w:rPr>
      </w:pPr>
      <w:r w:rsidRPr="00820AD8">
        <w:rPr>
          <w:rFonts w:asciiTheme="minorHAnsi" w:hAnsiTheme="minorHAnsi" w:cstheme="minorHAnsi"/>
          <w:i/>
          <w:sz w:val="20"/>
          <w:szCs w:val="20"/>
        </w:rPr>
        <w:t>Imię</w:t>
      </w:r>
      <w:r w:rsidRPr="00820AD8">
        <w:rPr>
          <w:rFonts w:asciiTheme="minorHAnsi" w:hAnsiTheme="minorHAnsi" w:cstheme="minorHAnsi"/>
          <w:i/>
          <w:spacing w:val="-8"/>
          <w:sz w:val="20"/>
          <w:szCs w:val="20"/>
        </w:rPr>
        <w:t xml:space="preserve"> </w:t>
      </w:r>
      <w:r w:rsidRPr="00820AD8">
        <w:rPr>
          <w:rFonts w:asciiTheme="minorHAnsi" w:hAnsiTheme="minorHAnsi" w:cstheme="minorHAnsi"/>
          <w:i/>
          <w:sz w:val="20"/>
          <w:szCs w:val="20"/>
        </w:rPr>
        <w:t>i</w:t>
      </w:r>
      <w:r w:rsidRPr="00820AD8">
        <w:rPr>
          <w:rFonts w:asciiTheme="minorHAnsi" w:hAnsiTheme="minorHAnsi" w:cstheme="minorHAnsi"/>
          <w:i/>
          <w:spacing w:val="-9"/>
          <w:sz w:val="20"/>
          <w:szCs w:val="20"/>
        </w:rPr>
        <w:t xml:space="preserve"> </w:t>
      </w:r>
      <w:r w:rsidRPr="00820AD8">
        <w:rPr>
          <w:rFonts w:asciiTheme="minorHAnsi" w:hAnsiTheme="minorHAnsi" w:cstheme="minorHAnsi"/>
          <w:i/>
          <w:sz w:val="20"/>
          <w:szCs w:val="20"/>
        </w:rPr>
        <w:t>nazwisko podpisano</w:t>
      </w:r>
      <w:r w:rsidRPr="00820AD8">
        <w:rPr>
          <w:rFonts w:asciiTheme="minorHAnsi" w:hAnsiTheme="minorHAnsi" w:cstheme="minorHAnsi"/>
          <w:i/>
          <w:spacing w:val="-14"/>
          <w:sz w:val="20"/>
          <w:szCs w:val="20"/>
        </w:rPr>
        <w:t xml:space="preserve"> </w:t>
      </w:r>
      <w:r w:rsidRPr="00820AD8">
        <w:rPr>
          <w:rFonts w:asciiTheme="minorHAnsi" w:hAnsiTheme="minorHAnsi" w:cstheme="minorHAnsi"/>
          <w:i/>
          <w:sz w:val="20"/>
          <w:szCs w:val="20"/>
        </w:rPr>
        <w:t>elektronicznie</w:t>
      </w:r>
    </w:p>
    <w:p w14:paraId="484CC1A4" w14:textId="77777777" w:rsidR="004268A4" w:rsidRPr="00820AD8" w:rsidRDefault="004268A4" w:rsidP="004268A4">
      <w:pPr>
        <w:spacing w:line="276" w:lineRule="auto"/>
        <w:ind w:left="258"/>
        <w:jc w:val="both"/>
        <w:rPr>
          <w:rFonts w:asciiTheme="minorHAnsi" w:hAnsiTheme="minorHAnsi" w:cstheme="minorHAnsi"/>
          <w:b/>
          <w:i/>
          <w:sz w:val="20"/>
          <w:szCs w:val="20"/>
        </w:rPr>
      </w:pPr>
      <w:r w:rsidRPr="00820AD8">
        <w:rPr>
          <w:rFonts w:asciiTheme="minorHAnsi" w:hAnsiTheme="minorHAnsi" w:cstheme="minorHAnsi"/>
          <w:b/>
          <w:i/>
          <w:sz w:val="20"/>
          <w:szCs w:val="20"/>
          <w:u w:val="single"/>
        </w:rPr>
        <w:t>Informacja dla Wykonawcy:</w:t>
      </w:r>
    </w:p>
    <w:p w14:paraId="0293631D" w14:textId="7FDADEA5" w:rsidR="002A12B0" w:rsidRPr="00820AD8" w:rsidRDefault="004268A4" w:rsidP="00CB3F5D">
      <w:pPr>
        <w:spacing w:line="276" w:lineRule="auto"/>
        <w:ind w:left="258" w:right="116"/>
        <w:jc w:val="both"/>
        <w:rPr>
          <w:rFonts w:asciiTheme="minorHAnsi" w:hAnsiTheme="minorHAnsi" w:cstheme="minorHAnsi"/>
          <w:sz w:val="20"/>
          <w:szCs w:val="20"/>
        </w:rPr>
        <w:sectPr w:rsidR="002A12B0" w:rsidRPr="00820AD8" w:rsidSect="00CB3F5D">
          <w:pgSz w:w="11910" w:h="16840"/>
          <w:pgMar w:top="1580" w:right="1300" w:bottom="680" w:left="1160" w:header="0" w:footer="400" w:gutter="0"/>
          <w:cols w:space="708"/>
          <w:docGrid w:linePitch="299"/>
        </w:sectPr>
      </w:pPr>
      <w:r w:rsidRPr="00820AD8">
        <w:rPr>
          <w:rFonts w:asciiTheme="minorHAnsi" w:hAnsiTheme="minorHAnsi" w:cstheme="minorHAnsi"/>
          <w:i/>
          <w:sz w:val="20"/>
          <w:szCs w:val="20"/>
          <w:u w:val="single"/>
        </w:rPr>
        <w:t>Formularz oferty musi być opatrzony przez osobę lub osoby uprawnione do reprezentowania firmy kwalifikowanym podpisem</w:t>
      </w:r>
      <w:r w:rsidRPr="00820AD8">
        <w:rPr>
          <w:rFonts w:asciiTheme="minorHAnsi" w:hAnsiTheme="minorHAnsi" w:cstheme="minorHAnsi"/>
          <w:i/>
          <w:sz w:val="20"/>
          <w:szCs w:val="20"/>
        </w:rPr>
        <w:t xml:space="preserve"> </w:t>
      </w:r>
      <w:r w:rsidRPr="00820AD8">
        <w:rPr>
          <w:rFonts w:asciiTheme="minorHAnsi" w:hAnsiTheme="minorHAnsi" w:cstheme="minorHAnsi"/>
          <w:i/>
          <w:sz w:val="20"/>
          <w:szCs w:val="20"/>
          <w:u w:val="single"/>
        </w:rPr>
        <w:t>elektronicznym lub podpisem zaufanym lub podpisem osobistym i przekazany Zamawiającemu wraz z dokumentem (-</w:t>
      </w:r>
      <w:proofErr w:type="spellStart"/>
      <w:r w:rsidRPr="00820AD8">
        <w:rPr>
          <w:rFonts w:asciiTheme="minorHAnsi" w:hAnsiTheme="minorHAnsi" w:cstheme="minorHAnsi"/>
          <w:i/>
          <w:sz w:val="20"/>
          <w:szCs w:val="20"/>
          <w:u w:val="single"/>
        </w:rPr>
        <w:t>ami</w:t>
      </w:r>
      <w:proofErr w:type="spellEnd"/>
      <w:r w:rsidRPr="00820AD8">
        <w:rPr>
          <w:rFonts w:asciiTheme="minorHAnsi" w:hAnsiTheme="minorHAnsi" w:cstheme="minorHAnsi"/>
          <w:i/>
          <w:sz w:val="20"/>
          <w:szCs w:val="20"/>
          <w:u w:val="single"/>
        </w:rPr>
        <w:t>)</w:t>
      </w:r>
      <w:r w:rsidRPr="00820AD8">
        <w:rPr>
          <w:rFonts w:asciiTheme="minorHAnsi" w:hAnsiTheme="minorHAnsi" w:cstheme="minorHAnsi"/>
          <w:i/>
          <w:sz w:val="20"/>
          <w:szCs w:val="20"/>
        </w:rPr>
        <w:t xml:space="preserve"> </w:t>
      </w:r>
      <w:r w:rsidRPr="00820AD8">
        <w:rPr>
          <w:rFonts w:asciiTheme="minorHAnsi" w:hAnsiTheme="minorHAnsi" w:cstheme="minorHAnsi"/>
          <w:i/>
          <w:sz w:val="20"/>
          <w:szCs w:val="20"/>
          <w:u w:val="single"/>
        </w:rPr>
        <w:t>potwierdzającymi prawo do reprezentacji Wykonawcy przez osobę podpisującą ofertę</w:t>
      </w:r>
      <w:r w:rsidR="00CB3F5D" w:rsidRPr="00820AD8">
        <w:rPr>
          <w:rFonts w:asciiTheme="minorHAnsi" w:hAnsiTheme="minorHAnsi" w:cstheme="minorHAnsi"/>
          <w:i/>
          <w:sz w:val="20"/>
          <w:szCs w:val="20"/>
          <w:u w:val="single"/>
        </w:rPr>
        <w:t>.</w:t>
      </w:r>
    </w:p>
    <w:p w14:paraId="6A77F1F1" w14:textId="77777777" w:rsidR="00F7208E" w:rsidRPr="00991F16" w:rsidRDefault="008C7CF7" w:rsidP="00820AD8">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3 do SWZ</w:t>
      </w:r>
    </w:p>
    <w:p w14:paraId="168997E0" w14:textId="77777777" w:rsidR="00F7208E" w:rsidRPr="00991F16" w:rsidRDefault="008C7CF7">
      <w:pPr>
        <w:pStyle w:val="Nagwek1"/>
        <w:spacing w:before="135"/>
        <w:ind w:left="258"/>
        <w:rPr>
          <w:rFonts w:asciiTheme="minorHAnsi" w:hAnsiTheme="minorHAnsi" w:cstheme="minorHAnsi"/>
        </w:rPr>
      </w:pPr>
      <w:bookmarkStart w:id="3" w:name="_Toc67999487"/>
      <w:r w:rsidRPr="00991F16">
        <w:rPr>
          <w:rFonts w:asciiTheme="minorHAnsi" w:hAnsiTheme="minorHAnsi" w:cstheme="minorHAnsi"/>
        </w:rPr>
        <w:t>Nazwa Wykonawcy, w imieniu którego składane jest oświadczenie:</w:t>
      </w:r>
      <w:bookmarkEnd w:id="3"/>
    </w:p>
    <w:p w14:paraId="37942060"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w:t>
      </w:r>
    </w:p>
    <w:p w14:paraId="48AADEF6"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w:t>
      </w:r>
    </w:p>
    <w:p w14:paraId="34B85C47" w14:textId="77777777" w:rsidR="00F7208E" w:rsidRPr="00991F16" w:rsidRDefault="008C7CF7">
      <w:pPr>
        <w:spacing w:before="136"/>
        <w:ind w:left="258"/>
        <w:rPr>
          <w:rFonts w:asciiTheme="minorHAnsi" w:hAnsiTheme="minorHAnsi" w:cstheme="minorHAnsi"/>
          <w:i/>
        </w:rPr>
      </w:pPr>
      <w:r w:rsidRPr="00991F16">
        <w:rPr>
          <w:rFonts w:asciiTheme="minorHAnsi" w:hAnsiTheme="minorHAnsi" w:cstheme="minorHAnsi"/>
          <w:i/>
        </w:rPr>
        <w:t>(pełna nazwa/firma, adres, w zależności od podmiotu: NIP/PESEL, KRS/</w:t>
      </w:r>
      <w:proofErr w:type="spellStart"/>
      <w:r w:rsidRPr="00991F16">
        <w:rPr>
          <w:rFonts w:asciiTheme="minorHAnsi" w:hAnsiTheme="minorHAnsi" w:cstheme="minorHAnsi"/>
          <w:i/>
        </w:rPr>
        <w:t>CEiDG</w:t>
      </w:r>
      <w:proofErr w:type="spellEnd"/>
      <w:r w:rsidRPr="00991F16">
        <w:rPr>
          <w:rFonts w:asciiTheme="minorHAnsi" w:hAnsiTheme="minorHAnsi" w:cstheme="minorHAnsi"/>
          <w:i/>
        </w:rPr>
        <w:t>)</w:t>
      </w:r>
    </w:p>
    <w:p w14:paraId="1FB8E942" w14:textId="77777777" w:rsidR="00F7208E" w:rsidRPr="00991F16" w:rsidRDefault="00F7208E">
      <w:pPr>
        <w:pStyle w:val="Tekstpodstawowy"/>
        <w:rPr>
          <w:rFonts w:asciiTheme="minorHAnsi" w:hAnsiTheme="minorHAnsi" w:cstheme="minorHAnsi"/>
          <w:i/>
        </w:rPr>
      </w:pPr>
    </w:p>
    <w:p w14:paraId="14FE859E" w14:textId="77777777" w:rsidR="00F7208E" w:rsidRPr="00991F16" w:rsidRDefault="008C7CF7">
      <w:pPr>
        <w:pStyle w:val="Tekstpodstawowy"/>
        <w:ind w:left="258"/>
        <w:rPr>
          <w:rFonts w:asciiTheme="minorHAnsi" w:hAnsiTheme="minorHAnsi" w:cstheme="minorHAnsi"/>
        </w:rPr>
      </w:pPr>
      <w:r w:rsidRPr="00991F16">
        <w:rPr>
          <w:rFonts w:asciiTheme="minorHAnsi" w:hAnsiTheme="minorHAnsi" w:cstheme="minorHAnsi"/>
        </w:rPr>
        <w:t>reprezentowany przez:</w:t>
      </w:r>
    </w:p>
    <w:p w14:paraId="0358CAC1"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w:t>
      </w:r>
    </w:p>
    <w:p w14:paraId="0067051D" w14:textId="77777777" w:rsidR="00F7208E" w:rsidRPr="00991F16" w:rsidRDefault="008C7CF7">
      <w:pPr>
        <w:spacing w:before="136"/>
        <w:ind w:left="258"/>
        <w:rPr>
          <w:rFonts w:asciiTheme="minorHAnsi" w:hAnsiTheme="minorHAnsi" w:cstheme="minorHAnsi"/>
          <w:i/>
        </w:rPr>
      </w:pPr>
      <w:r w:rsidRPr="00991F16">
        <w:rPr>
          <w:rFonts w:asciiTheme="minorHAnsi" w:hAnsiTheme="minorHAnsi" w:cstheme="minorHAnsi"/>
          <w:i/>
        </w:rPr>
        <w:t>(imię, nazwisko, stanowisko/podstawa do reprezentacji)</w:t>
      </w:r>
    </w:p>
    <w:p w14:paraId="0B3BE974" w14:textId="77777777" w:rsidR="00F7208E" w:rsidRPr="00991F16" w:rsidRDefault="00F7208E">
      <w:pPr>
        <w:pStyle w:val="Tekstpodstawowy"/>
        <w:rPr>
          <w:rFonts w:asciiTheme="minorHAnsi" w:hAnsiTheme="minorHAnsi" w:cstheme="minorHAnsi"/>
          <w:i/>
        </w:rPr>
      </w:pPr>
    </w:p>
    <w:p w14:paraId="2B300A8B" w14:textId="0CC74788" w:rsidR="008F5716" w:rsidRPr="00991F16" w:rsidRDefault="008F5716" w:rsidP="008F5716">
      <w:pPr>
        <w:pStyle w:val="Tekstpodstawowy"/>
        <w:rPr>
          <w:rFonts w:asciiTheme="minorHAnsi" w:hAnsiTheme="minorHAnsi" w:cstheme="minorHAnsi"/>
          <w:i/>
        </w:rPr>
      </w:pPr>
      <w:r w:rsidRPr="00991F16">
        <w:rPr>
          <w:rFonts w:asciiTheme="minorHAnsi" w:hAnsiTheme="minorHAnsi" w:cstheme="minorHAnsi"/>
          <w:i/>
        </w:rPr>
        <w:t xml:space="preserve">Odpis z właściwego rejestru dostępny jest pod adresem internetowym (art. 274 ust. 4 </w:t>
      </w:r>
      <w:proofErr w:type="spellStart"/>
      <w:r w:rsidRPr="00991F16">
        <w:rPr>
          <w:rFonts w:asciiTheme="minorHAnsi" w:hAnsiTheme="minorHAnsi" w:cstheme="minorHAnsi"/>
          <w:i/>
        </w:rPr>
        <w:t>uPZP</w:t>
      </w:r>
      <w:proofErr w:type="spellEnd"/>
      <w:r w:rsidRPr="00991F16">
        <w:rPr>
          <w:rFonts w:asciiTheme="minorHAnsi" w:hAnsiTheme="minorHAnsi" w:cstheme="minorHAnsi"/>
          <w:i/>
        </w:rPr>
        <w:t xml:space="preserve">): </w:t>
      </w:r>
    </w:p>
    <w:p w14:paraId="1477B84C" w14:textId="6D1143E5" w:rsidR="00F7208E" w:rsidRPr="00991F16" w:rsidRDefault="008F5716" w:rsidP="008F5716">
      <w:pPr>
        <w:pStyle w:val="Tekstpodstawowy"/>
        <w:rPr>
          <w:rFonts w:asciiTheme="minorHAnsi" w:hAnsiTheme="minorHAnsi" w:cstheme="minorHAnsi"/>
          <w:i/>
        </w:rPr>
      </w:pPr>
      <w:r w:rsidRPr="00991F16">
        <w:rPr>
          <w:rFonts w:asciiTheme="minorHAnsi" w:hAnsiTheme="minorHAnsi" w:cstheme="minorHAnsi"/>
          <w:i/>
        </w:rPr>
        <w:t>……………………………………………………………………….</w:t>
      </w:r>
    </w:p>
    <w:p w14:paraId="4FE60375" w14:textId="77777777" w:rsidR="00F7208E" w:rsidRPr="00991F16" w:rsidRDefault="00F7208E">
      <w:pPr>
        <w:pStyle w:val="Tekstpodstawowy"/>
        <w:spacing w:before="5"/>
        <w:rPr>
          <w:rFonts w:asciiTheme="minorHAnsi" w:hAnsiTheme="minorHAnsi" w:cstheme="minorHAnsi"/>
          <w:i/>
        </w:rPr>
      </w:pPr>
    </w:p>
    <w:p w14:paraId="461F7183" w14:textId="7741234A" w:rsidR="00F7208E" w:rsidRPr="00991F16" w:rsidRDefault="008C7CF7">
      <w:pPr>
        <w:ind w:left="749" w:right="610"/>
        <w:jc w:val="center"/>
        <w:rPr>
          <w:rFonts w:asciiTheme="minorHAnsi" w:hAnsiTheme="minorHAnsi" w:cstheme="minorHAnsi"/>
          <w:b/>
        </w:rPr>
      </w:pPr>
      <w:r w:rsidRPr="00991F16">
        <w:rPr>
          <w:rFonts w:asciiTheme="minorHAnsi" w:hAnsiTheme="minorHAnsi" w:cstheme="minorHAnsi"/>
          <w:b/>
          <w:u w:val="thick"/>
        </w:rPr>
        <w:t>OŚWIADCZENIE WYKONAWCY</w:t>
      </w:r>
      <w:r w:rsidR="006141C2" w:rsidRPr="00991F16">
        <w:rPr>
          <w:rStyle w:val="Odwoanieprzypisudolnego"/>
          <w:rFonts w:asciiTheme="minorHAnsi" w:hAnsiTheme="minorHAnsi" w:cstheme="minorHAnsi"/>
          <w:b/>
          <w:u w:val="thick"/>
        </w:rPr>
        <w:footnoteReference w:id="3"/>
      </w:r>
    </w:p>
    <w:p w14:paraId="3F529431" w14:textId="77777777" w:rsidR="00F7208E" w:rsidRPr="00991F16" w:rsidRDefault="008C7CF7">
      <w:pPr>
        <w:spacing w:before="136"/>
        <w:ind w:left="749" w:right="610"/>
        <w:jc w:val="center"/>
        <w:rPr>
          <w:rFonts w:asciiTheme="minorHAnsi" w:hAnsiTheme="minorHAnsi" w:cstheme="minorHAnsi"/>
        </w:rPr>
      </w:pPr>
      <w:r w:rsidRPr="00991F16">
        <w:rPr>
          <w:rFonts w:asciiTheme="minorHAnsi" w:hAnsiTheme="minorHAnsi" w:cstheme="minorHAnsi"/>
          <w:b/>
        </w:rPr>
        <w:t xml:space="preserve">składane na podstawie art. 125 ust. </w:t>
      </w:r>
      <w:r w:rsidRPr="00991F16">
        <w:rPr>
          <w:rFonts w:asciiTheme="minorHAnsi" w:hAnsiTheme="minorHAnsi" w:cstheme="minorHAnsi"/>
        </w:rPr>
        <w:t>1 ustawy z dnia 11 września 2019 r.</w:t>
      </w:r>
    </w:p>
    <w:p w14:paraId="5E0C0154" w14:textId="77777777" w:rsidR="00F7208E" w:rsidRPr="00991F16" w:rsidRDefault="008C7CF7">
      <w:pPr>
        <w:pStyle w:val="Tekstpodstawowy"/>
        <w:spacing w:before="136"/>
        <w:ind w:left="749" w:right="611"/>
        <w:jc w:val="center"/>
        <w:rPr>
          <w:rFonts w:asciiTheme="minorHAnsi" w:hAnsiTheme="minorHAnsi" w:cstheme="minorHAnsi"/>
        </w:rPr>
      </w:pPr>
      <w:r w:rsidRPr="00991F16">
        <w:rPr>
          <w:rFonts w:asciiTheme="minorHAnsi" w:hAnsiTheme="minorHAnsi" w:cstheme="minorHAnsi"/>
        </w:rPr>
        <w:t xml:space="preserve">Prawo zamówień publicznych (dalej jako: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0D9BD214" w14:textId="77777777" w:rsidR="00F7208E" w:rsidRPr="00991F16" w:rsidRDefault="00F7208E">
      <w:pPr>
        <w:pStyle w:val="Tekstpodstawowy"/>
        <w:rPr>
          <w:rFonts w:asciiTheme="minorHAnsi" w:hAnsiTheme="minorHAnsi" w:cstheme="minorHAnsi"/>
        </w:rPr>
      </w:pPr>
    </w:p>
    <w:p w14:paraId="2CFE0770" w14:textId="77777777" w:rsidR="00F7208E" w:rsidRPr="00991F16" w:rsidRDefault="008C7CF7">
      <w:pPr>
        <w:pStyle w:val="Tekstpodstawowy"/>
        <w:ind w:left="749" w:right="613"/>
        <w:jc w:val="center"/>
        <w:rPr>
          <w:rFonts w:asciiTheme="minorHAnsi" w:hAnsiTheme="minorHAnsi" w:cstheme="minorHAnsi"/>
        </w:rPr>
      </w:pPr>
      <w:r w:rsidRPr="00991F16">
        <w:rPr>
          <w:rFonts w:asciiTheme="minorHAnsi" w:hAnsiTheme="minorHAnsi" w:cstheme="minorHAnsi"/>
          <w:u w:val="single"/>
        </w:rPr>
        <w:t>DOTYCZĄCE PODSTAW WYKLUCZENIA Z POSTĘPOWANIA</w:t>
      </w:r>
    </w:p>
    <w:p w14:paraId="6E9B933C" w14:textId="77777777" w:rsidR="00F7208E" w:rsidRPr="00991F16" w:rsidRDefault="00F7208E">
      <w:pPr>
        <w:pStyle w:val="Tekstpodstawowy"/>
        <w:spacing w:before="9"/>
        <w:rPr>
          <w:rFonts w:asciiTheme="minorHAnsi" w:hAnsiTheme="minorHAnsi" w:cstheme="minorHAnsi"/>
        </w:rPr>
      </w:pPr>
    </w:p>
    <w:p w14:paraId="616C5D5B" w14:textId="7DFC893B" w:rsidR="00F7208E" w:rsidRPr="00991F16" w:rsidRDefault="008C7CF7" w:rsidP="00A52C20">
      <w:pPr>
        <w:spacing w:before="91"/>
        <w:ind w:left="258" w:right="116"/>
        <w:jc w:val="both"/>
        <w:rPr>
          <w:rFonts w:asciiTheme="minorHAnsi" w:hAnsiTheme="minorHAnsi" w:cstheme="minorHAnsi"/>
        </w:rPr>
      </w:pPr>
      <w:r w:rsidRPr="00991F16">
        <w:rPr>
          <w:rFonts w:asciiTheme="minorHAnsi" w:hAnsiTheme="minorHAnsi" w:cstheme="minorHAnsi"/>
        </w:rPr>
        <w:t xml:space="preserve">Na potrzeby postępowania o udzielenie zamówienia publicznego pn. </w:t>
      </w:r>
      <w:bookmarkStart w:id="4" w:name="_Hlk86236757"/>
      <w:r w:rsidR="00D9788F" w:rsidRPr="00D9788F">
        <w:rPr>
          <w:rFonts w:asciiTheme="minorHAnsi" w:hAnsiTheme="minorHAnsi" w:cstheme="minorHAnsi"/>
        </w:rPr>
        <w:t>dostarczenie materiałów biurowych dla zapewnienia prawidłowego funkcjonowania komórek organizacyjnych C</w:t>
      </w:r>
      <w:r w:rsidR="00D9788F">
        <w:rPr>
          <w:rFonts w:asciiTheme="minorHAnsi" w:hAnsiTheme="minorHAnsi" w:cstheme="minorHAnsi"/>
        </w:rPr>
        <w:t>entrum Projektów Europejskich</w:t>
      </w:r>
      <w:bookmarkEnd w:id="4"/>
      <w:r w:rsidR="009B5AEC">
        <w:rPr>
          <w:rFonts w:asciiTheme="minorHAnsi" w:hAnsiTheme="minorHAnsi" w:cstheme="minorHAnsi"/>
        </w:rPr>
        <w:t>,</w:t>
      </w:r>
      <w:r w:rsidRPr="00991F16">
        <w:rPr>
          <w:rFonts w:asciiTheme="minorHAnsi" w:hAnsiTheme="minorHAnsi" w:cstheme="minorHAnsi"/>
        </w:rPr>
        <w:t xml:space="preserve"> (oznaczenie sprawy </w:t>
      </w:r>
      <w:r w:rsidR="0069014C" w:rsidRPr="00991F16">
        <w:rPr>
          <w:rFonts w:asciiTheme="minorHAnsi" w:hAnsiTheme="minorHAnsi" w:cstheme="minorHAnsi"/>
        </w:rPr>
        <w:t xml:space="preserve">nr </w:t>
      </w:r>
      <w:r w:rsidR="009410A1" w:rsidRPr="00991F16">
        <w:rPr>
          <w:rFonts w:asciiTheme="minorHAnsi" w:hAnsiTheme="minorHAnsi" w:cstheme="minorHAnsi"/>
        </w:rPr>
        <w:t>WA.263.</w:t>
      </w:r>
      <w:r w:rsidR="00D9788F">
        <w:rPr>
          <w:rFonts w:asciiTheme="minorHAnsi" w:hAnsiTheme="minorHAnsi" w:cstheme="minorHAnsi"/>
        </w:rPr>
        <w:t>42</w:t>
      </w:r>
      <w:r w:rsidR="009410A1" w:rsidRPr="00991F16">
        <w:rPr>
          <w:rFonts w:asciiTheme="minorHAnsi" w:hAnsiTheme="minorHAnsi" w:cstheme="minorHAnsi"/>
        </w:rPr>
        <w:t>.2021.</w:t>
      </w:r>
      <w:r w:rsidR="009B5AEC">
        <w:rPr>
          <w:rFonts w:asciiTheme="minorHAnsi" w:hAnsiTheme="minorHAnsi" w:cstheme="minorHAnsi"/>
        </w:rPr>
        <w:t>BS</w:t>
      </w:r>
      <w:r w:rsidRPr="00991F16">
        <w:rPr>
          <w:rFonts w:asciiTheme="minorHAnsi" w:hAnsiTheme="minorHAnsi" w:cstheme="minorHAnsi"/>
        </w:rPr>
        <w:t xml:space="preserve">) prowadzonego przez </w:t>
      </w:r>
      <w:r w:rsidR="0069014C" w:rsidRPr="00991F16">
        <w:rPr>
          <w:rFonts w:asciiTheme="minorHAnsi" w:hAnsiTheme="minorHAnsi" w:cstheme="minorHAnsi"/>
        </w:rPr>
        <w:t>Centrum Projektów Europejskich (CPE</w:t>
      </w:r>
      <w:r w:rsidRPr="00991F16">
        <w:rPr>
          <w:rFonts w:asciiTheme="minorHAnsi" w:hAnsiTheme="minorHAnsi" w:cstheme="minorHAnsi"/>
        </w:rPr>
        <w:t>), z siedzibą w Warszawie (</w:t>
      </w:r>
      <w:r w:rsidR="0069014C" w:rsidRPr="00991F16">
        <w:rPr>
          <w:rFonts w:asciiTheme="minorHAnsi" w:hAnsiTheme="minorHAnsi" w:cstheme="minorHAnsi"/>
        </w:rPr>
        <w:t>02-672</w:t>
      </w:r>
      <w:r w:rsidRPr="00991F16">
        <w:rPr>
          <w:rFonts w:asciiTheme="minorHAnsi" w:hAnsiTheme="minorHAnsi" w:cstheme="minorHAnsi"/>
        </w:rPr>
        <w:t xml:space="preserve">), przy ul. </w:t>
      </w:r>
      <w:r w:rsidR="0069014C" w:rsidRPr="00991F16">
        <w:rPr>
          <w:rFonts w:asciiTheme="minorHAnsi" w:hAnsiTheme="minorHAnsi" w:cstheme="minorHAnsi"/>
        </w:rPr>
        <w:t>Domaniewskiej 39a</w:t>
      </w:r>
      <w:r w:rsidRPr="00991F16">
        <w:rPr>
          <w:rFonts w:asciiTheme="minorHAnsi" w:hAnsiTheme="minorHAnsi" w:cstheme="minorHAnsi"/>
        </w:rPr>
        <w:t xml:space="preserve"> (NIP: </w:t>
      </w:r>
      <w:r w:rsidR="0069014C" w:rsidRPr="00991F16">
        <w:rPr>
          <w:rFonts w:asciiTheme="minorHAnsi" w:hAnsiTheme="minorHAnsi" w:cstheme="minorHAnsi"/>
        </w:rPr>
        <w:t>701-015-88-87</w:t>
      </w:r>
      <w:r w:rsidRPr="00991F16">
        <w:rPr>
          <w:rFonts w:asciiTheme="minorHAnsi" w:hAnsiTheme="minorHAnsi" w:cstheme="minorHAnsi"/>
        </w:rPr>
        <w:t xml:space="preserve">, REGON: </w:t>
      </w:r>
      <w:r w:rsidR="0069014C" w:rsidRPr="00991F16">
        <w:rPr>
          <w:rFonts w:asciiTheme="minorHAnsi" w:hAnsiTheme="minorHAnsi" w:cstheme="minorHAnsi"/>
        </w:rPr>
        <w:t>141681456</w:t>
      </w:r>
      <w:r w:rsidRPr="00991F16">
        <w:rPr>
          <w:rFonts w:asciiTheme="minorHAnsi" w:hAnsiTheme="minorHAnsi" w:cstheme="minorHAnsi"/>
        </w:rPr>
        <w:t>)</w:t>
      </w:r>
      <w:r w:rsidRPr="00991F16">
        <w:rPr>
          <w:rFonts w:asciiTheme="minorHAnsi" w:hAnsiTheme="minorHAnsi" w:cstheme="minorHAnsi"/>
          <w:i/>
        </w:rPr>
        <w:t xml:space="preserve">, </w:t>
      </w:r>
      <w:r w:rsidRPr="00991F16">
        <w:rPr>
          <w:rFonts w:asciiTheme="minorHAnsi" w:hAnsiTheme="minorHAnsi" w:cstheme="minorHAnsi"/>
        </w:rPr>
        <w:t xml:space="preserve">oświadczam, że nie podlegam wykluczeniu z postępowania na podstawie art. 108 ust. 1 ustawy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15464FF1" w14:textId="77777777" w:rsidR="00F7208E" w:rsidRPr="00991F16" w:rsidRDefault="00F7208E">
      <w:pPr>
        <w:pStyle w:val="Tekstpodstawowy"/>
        <w:rPr>
          <w:rFonts w:asciiTheme="minorHAnsi" w:hAnsiTheme="minorHAnsi" w:cstheme="minorHAnsi"/>
        </w:rPr>
      </w:pPr>
    </w:p>
    <w:p w14:paraId="76EB432E" w14:textId="33EF693F" w:rsidR="00A52C20" w:rsidRPr="00A52C20" w:rsidRDefault="00A52C20" w:rsidP="00A52C20">
      <w:pPr>
        <w:ind w:left="360"/>
        <w:jc w:val="both"/>
        <w:rPr>
          <w:rFonts w:asciiTheme="minorHAnsi" w:hAnsiTheme="minorHAnsi" w:cstheme="minorHAnsi"/>
        </w:rPr>
      </w:pPr>
      <w:r w:rsidRPr="00A52C20">
        <w:rPr>
          <w:rFonts w:asciiTheme="minorHAnsi" w:hAnsiTheme="minorHAnsi" w:cstheme="minorHAnsi"/>
        </w:rPr>
        <w:t xml:space="preserve">Oświadczam, że zachodzą w stosunku do mnie podstawy wykluczenia z postępowania na podstawie art. …………. ustawy </w:t>
      </w:r>
      <w:proofErr w:type="spellStart"/>
      <w:r w:rsidRPr="00A52C20">
        <w:rPr>
          <w:rFonts w:asciiTheme="minorHAnsi" w:hAnsiTheme="minorHAnsi" w:cstheme="minorHAnsi"/>
        </w:rPr>
        <w:t>Pzp</w:t>
      </w:r>
      <w:proofErr w:type="spellEnd"/>
      <w:r w:rsidRPr="00A52C20">
        <w:rPr>
          <w:rFonts w:asciiTheme="minorHAnsi" w:hAnsiTheme="minorHAnsi" w:cstheme="minorHAnsi"/>
        </w:rPr>
        <w:t xml:space="preserve"> (podać mającą zastosowanie podstawę wykluczenia spośród wymienionych w art. 108 ust. 1 pkt ……………………………. ustawy </w:t>
      </w:r>
      <w:proofErr w:type="spellStart"/>
      <w:r w:rsidRPr="00A52C20">
        <w:rPr>
          <w:rFonts w:asciiTheme="minorHAnsi" w:hAnsiTheme="minorHAnsi" w:cstheme="minorHAnsi"/>
        </w:rPr>
        <w:t>Pzp</w:t>
      </w:r>
      <w:proofErr w:type="spellEnd"/>
      <w:r w:rsidRPr="00A52C20">
        <w:rPr>
          <w:rFonts w:asciiTheme="minorHAnsi" w:hAnsiTheme="minorHAnsi" w:cstheme="minorHAnsi"/>
        </w:rPr>
        <w:t xml:space="preserve">). Jednocześnie oświadczam, że w związku z ww. okolicznością, na podstawie art. 110 ust. 2 ustawy </w:t>
      </w:r>
      <w:proofErr w:type="spellStart"/>
      <w:r w:rsidRPr="00A52C20">
        <w:rPr>
          <w:rFonts w:asciiTheme="minorHAnsi" w:hAnsiTheme="minorHAnsi" w:cstheme="minorHAnsi"/>
        </w:rPr>
        <w:t>Pzp</w:t>
      </w:r>
      <w:proofErr w:type="spellEnd"/>
      <w:r w:rsidRPr="00A52C20">
        <w:rPr>
          <w:rFonts w:asciiTheme="minorHAnsi" w:hAnsiTheme="minorHAnsi" w:cstheme="minorHAnsi"/>
        </w:rPr>
        <w:t xml:space="preserve"> podjąłem następujące środki naprawcze:</w:t>
      </w:r>
    </w:p>
    <w:p w14:paraId="3A7D3E50" w14:textId="77777777" w:rsidR="00A52C20" w:rsidRPr="00A52C20" w:rsidRDefault="00A52C20" w:rsidP="00A52C20">
      <w:pPr>
        <w:ind w:left="360"/>
        <w:jc w:val="both"/>
        <w:rPr>
          <w:rFonts w:asciiTheme="minorHAnsi" w:hAnsiTheme="minorHAnsi" w:cstheme="minorHAnsi"/>
        </w:rPr>
      </w:pPr>
      <w:r w:rsidRPr="00A52C20">
        <w:rPr>
          <w:rFonts w:asciiTheme="minorHAnsi" w:hAnsiTheme="minorHAnsi" w:cstheme="minorHAnsi"/>
        </w:rPr>
        <w:t>……………………………………………………………………………………………………………</w:t>
      </w:r>
    </w:p>
    <w:p w14:paraId="71CC4D9D" w14:textId="0344E316" w:rsidR="00A52C20" w:rsidRDefault="00A52C20" w:rsidP="00A52C20">
      <w:pPr>
        <w:spacing w:line="276" w:lineRule="auto"/>
        <w:ind w:left="258"/>
        <w:rPr>
          <w:rFonts w:asciiTheme="minorHAnsi" w:hAnsiTheme="minorHAnsi" w:cstheme="minorHAnsi"/>
        </w:rPr>
      </w:pPr>
      <w:r w:rsidRPr="00A52C20">
        <w:rPr>
          <w:rFonts w:asciiTheme="minorHAnsi" w:hAnsiTheme="minorHAnsi" w:cstheme="minorHAnsi"/>
        </w:rPr>
        <w:t>……………………………………………………………………………………………………</w:t>
      </w:r>
      <w:r>
        <w:rPr>
          <w:rFonts w:asciiTheme="minorHAnsi" w:hAnsiTheme="minorHAnsi" w:cstheme="minorHAnsi"/>
        </w:rPr>
        <w:t>.</w:t>
      </w:r>
      <w:r w:rsidRPr="00A52C20">
        <w:rPr>
          <w:rFonts w:asciiTheme="minorHAnsi" w:hAnsiTheme="minorHAnsi" w:cstheme="minorHAnsi"/>
        </w:rPr>
        <w:t>………</w:t>
      </w:r>
    </w:p>
    <w:p w14:paraId="1CD6659C" w14:textId="77777777" w:rsidR="00A52C20" w:rsidRPr="00A52C20" w:rsidRDefault="00A52C20" w:rsidP="00A52C20">
      <w:pPr>
        <w:spacing w:line="276" w:lineRule="auto"/>
        <w:ind w:left="258"/>
        <w:rPr>
          <w:rFonts w:asciiTheme="minorHAnsi" w:hAnsiTheme="minorHAnsi" w:cstheme="minorHAnsi"/>
        </w:rPr>
      </w:pPr>
    </w:p>
    <w:p w14:paraId="45CA75F9" w14:textId="77777777" w:rsidR="00A52C20" w:rsidRPr="00A52C20" w:rsidRDefault="00A52C20" w:rsidP="00A52C20">
      <w:pPr>
        <w:tabs>
          <w:tab w:val="left" w:leader="dot" w:pos="9199"/>
        </w:tabs>
        <w:spacing w:line="276" w:lineRule="auto"/>
        <w:ind w:left="5355"/>
        <w:rPr>
          <w:rFonts w:asciiTheme="minorHAnsi" w:hAnsiTheme="minorHAnsi" w:cstheme="minorHAnsi"/>
        </w:rPr>
      </w:pPr>
      <w:r w:rsidRPr="00A52C20">
        <w:rPr>
          <w:rFonts w:asciiTheme="minorHAnsi" w:hAnsiTheme="minorHAnsi" w:cstheme="minorHAnsi"/>
        </w:rPr>
        <w:t>…………….……., dnia</w:t>
      </w:r>
      <w:r w:rsidRPr="00A52C20">
        <w:rPr>
          <w:rFonts w:asciiTheme="minorHAnsi" w:hAnsiTheme="minorHAnsi" w:cstheme="minorHAnsi"/>
        </w:rPr>
        <w:tab/>
        <w:t>r.</w:t>
      </w:r>
    </w:p>
    <w:p w14:paraId="031CA7B4" w14:textId="77777777" w:rsidR="00A52C20" w:rsidRPr="00A52C20" w:rsidRDefault="00A52C20" w:rsidP="00A52C20">
      <w:pPr>
        <w:spacing w:line="276" w:lineRule="auto"/>
        <w:rPr>
          <w:rFonts w:asciiTheme="minorHAnsi" w:hAnsiTheme="minorHAnsi" w:cstheme="minorHAnsi"/>
        </w:rPr>
      </w:pPr>
    </w:p>
    <w:p w14:paraId="0E4E4CCD" w14:textId="77777777" w:rsidR="00A52C20" w:rsidRPr="00A52C20" w:rsidRDefault="00A52C20" w:rsidP="00A52C20">
      <w:pPr>
        <w:spacing w:line="276" w:lineRule="auto"/>
        <w:ind w:right="116"/>
        <w:jc w:val="right"/>
        <w:rPr>
          <w:rFonts w:asciiTheme="minorHAnsi" w:hAnsiTheme="minorHAnsi" w:cstheme="minorHAnsi"/>
          <w:i/>
        </w:rPr>
      </w:pPr>
      <w:r w:rsidRPr="00A52C20">
        <w:rPr>
          <w:rFonts w:asciiTheme="minorHAnsi" w:hAnsiTheme="minorHAnsi" w:cstheme="minorHAnsi"/>
          <w:i/>
          <w:spacing w:val="-2"/>
        </w:rPr>
        <w:t>……………………………….</w:t>
      </w:r>
    </w:p>
    <w:p w14:paraId="2F64FF76" w14:textId="77777777" w:rsidR="00A52C20" w:rsidRPr="00A52C20" w:rsidRDefault="00A52C20" w:rsidP="00A52C20">
      <w:pPr>
        <w:spacing w:line="276" w:lineRule="auto"/>
        <w:ind w:left="7122" w:right="116" w:firstLine="836"/>
        <w:jc w:val="right"/>
        <w:rPr>
          <w:rFonts w:asciiTheme="minorHAnsi" w:hAnsiTheme="minorHAnsi" w:cstheme="minorHAnsi"/>
          <w:i/>
        </w:rPr>
      </w:pPr>
      <w:r w:rsidRPr="00A52C20">
        <w:rPr>
          <w:rFonts w:asciiTheme="minorHAnsi" w:hAnsiTheme="minorHAnsi" w:cstheme="minorHAnsi"/>
          <w:i/>
        </w:rPr>
        <w:t>Imię</w:t>
      </w:r>
      <w:r w:rsidRPr="00A52C20">
        <w:rPr>
          <w:rFonts w:asciiTheme="minorHAnsi" w:hAnsiTheme="minorHAnsi" w:cstheme="minorHAnsi"/>
          <w:i/>
          <w:spacing w:val="-8"/>
        </w:rPr>
        <w:t xml:space="preserve"> </w:t>
      </w:r>
      <w:r w:rsidRPr="00A52C20">
        <w:rPr>
          <w:rFonts w:asciiTheme="minorHAnsi" w:hAnsiTheme="minorHAnsi" w:cstheme="minorHAnsi"/>
          <w:i/>
        </w:rPr>
        <w:t>i</w:t>
      </w:r>
      <w:r w:rsidRPr="00A52C20">
        <w:rPr>
          <w:rFonts w:asciiTheme="minorHAnsi" w:hAnsiTheme="minorHAnsi" w:cstheme="minorHAnsi"/>
          <w:i/>
          <w:spacing w:val="-9"/>
        </w:rPr>
        <w:t xml:space="preserve"> </w:t>
      </w:r>
      <w:r w:rsidRPr="00A52C20">
        <w:rPr>
          <w:rFonts w:asciiTheme="minorHAnsi" w:hAnsiTheme="minorHAnsi" w:cstheme="minorHAnsi"/>
          <w:i/>
        </w:rPr>
        <w:t>nazwisko podpisano</w:t>
      </w:r>
      <w:r w:rsidRPr="00A52C20">
        <w:rPr>
          <w:rFonts w:asciiTheme="minorHAnsi" w:hAnsiTheme="minorHAnsi" w:cstheme="minorHAnsi"/>
          <w:i/>
          <w:spacing w:val="-14"/>
        </w:rPr>
        <w:t xml:space="preserve"> </w:t>
      </w:r>
      <w:r w:rsidRPr="00A52C20">
        <w:rPr>
          <w:rFonts w:asciiTheme="minorHAnsi" w:hAnsiTheme="minorHAnsi" w:cstheme="minorHAnsi"/>
          <w:i/>
        </w:rPr>
        <w:t>elektronicznie</w:t>
      </w:r>
    </w:p>
    <w:p w14:paraId="7885F574" w14:textId="77777777" w:rsidR="00F7208E" w:rsidRPr="00991F16" w:rsidRDefault="00F7208E">
      <w:pPr>
        <w:pStyle w:val="Tekstpodstawowy"/>
        <w:rPr>
          <w:rFonts w:asciiTheme="minorHAnsi" w:hAnsiTheme="minorHAnsi" w:cstheme="minorHAnsi"/>
          <w:i/>
        </w:rPr>
      </w:pPr>
    </w:p>
    <w:p w14:paraId="6F11C6A4" w14:textId="77777777" w:rsidR="00F7208E" w:rsidRPr="00991F16" w:rsidRDefault="008C7CF7">
      <w:pPr>
        <w:pStyle w:val="Tekstpodstawowy"/>
        <w:ind w:left="749" w:right="610"/>
        <w:jc w:val="center"/>
        <w:rPr>
          <w:rFonts w:asciiTheme="minorHAnsi" w:hAnsiTheme="minorHAnsi" w:cstheme="minorHAnsi"/>
        </w:rPr>
      </w:pPr>
      <w:r w:rsidRPr="00991F16">
        <w:rPr>
          <w:rFonts w:asciiTheme="minorHAnsi" w:hAnsiTheme="minorHAnsi" w:cstheme="minorHAnsi"/>
          <w:u w:val="single"/>
        </w:rPr>
        <w:t>DOTYCZĄCE SPEŁNIENIA WARUNKÓW UDZIAŁU W POSTĘPOWANIU</w:t>
      </w:r>
    </w:p>
    <w:p w14:paraId="17FE665C" w14:textId="77777777" w:rsidR="00F7208E" w:rsidRPr="00991F16" w:rsidRDefault="00F7208E">
      <w:pPr>
        <w:pStyle w:val="Tekstpodstawowy"/>
        <w:rPr>
          <w:rFonts w:asciiTheme="minorHAnsi" w:hAnsiTheme="minorHAnsi" w:cstheme="minorHAnsi"/>
        </w:rPr>
      </w:pPr>
    </w:p>
    <w:p w14:paraId="15A996BD" w14:textId="77777777" w:rsidR="00F7208E" w:rsidRPr="00991F16" w:rsidRDefault="00F7208E">
      <w:pPr>
        <w:pStyle w:val="Tekstpodstawowy"/>
        <w:spacing w:before="8"/>
        <w:rPr>
          <w:rFonts w:asciiTheme="minorHAnsi" w:hAnsiTheme="minorHAnsi" w:cstheme="minorHAnsi"/>
        </w:rPr>
      </w:pPr>
    </w:p>
    <w:p w14:paraId="260896CC" w14:textId="6A3DB69C" w:rsidR="00F7208E" w:rsidRPr="00991F16" w:rsidRDefault="008C7CF7">
      <w:pPr>
        <w:spacing w:before="91" w:line="360" w:lineRule="auto"/>
        <w:ind w:left="258" w:right="116"/>
        <w:jc w:val="both"/>
        <w:rPr>
          <w:rFonts w:asciiTheme="minorHAnsi" w:hAnsiTheme="minorHAnsi" w:cstheme="minorHAnsi"/>
        </w:rPr>
      </w:pPr>
      <w:r w:rsidRPr="00991F16">
        <w:rPr>
          <w:rFonts w:asciiTheme="minorHAnsi" w:hAnsiTheme="minorHAnsi" w:cstheme="minorHAnsi"/>
        </w:rPr>
        <w:t>Oświadczam, że spełniam(-my) warunki udziału w postępowaniu na</w:t>
      </w:r>
      <w:r w:rsidR="00D9788F">
        <w:rPr>
          <w:rFonts w:asciiTheme="minorHAnsi" w:hAnsiTheme="minorHAnsi" w:cstheme="minorHAnsi"/>
        </w:rPr>
        <w:t xml:space="preserve"> </w:t>
      </w:r>
      <w:r w:rsidR="00D9788F" w:rsidRPr="00D9788F">
        <w:rPr>
          <w:rFonts w:asciiTheme="minorHAnsi" w:hAnsiTheme="minorHAnsi" w:cstheme="minorHAnsi"/>
        </w:rPr>
        <w:t>dostarczenie materiałów biurowych dla zapewnienia prawidłowego funkcjonowania komórek organizacyjnych Centrum Projektów Europejskich</w:t>
      </w:r>
      <w:r w:rsidR="00E370BE" w:rsidRPr="00E370BE">
        <w:rPr>
          <w:rFonts w:asciiTheme="minorHAnsi" w:hAnsiTheme="minorHAnsi" w:cstheme="minorHAnsi"/>
          <w:b/>
        </w:rPr>
        <w:t xml:space="preserve"> </w:t>
      </w:r>
      <w:r w:rsidRPr="00991F16">
        <w:rPr>
          <w:rFonts w:asciiTheme="minorHAnsi" w:hAnsiTheme="minorHAnsi" w:cstheme="minorHAnsi"/>
        </w:rPr>
        <w:t xml:space="preserve">dotyczące posiadania zdolności technicznej oraz zawodowej określonej w art. 112 ust. 1 pkt 4 ustawy </w:t>
      </w:r>
      <w:r w:rsidRPr="00991F16">
        <w:rPr>
          <w:rFonts w:asciiTheme="minorHAnsi" w:hAnsiTheme="minorHAnsi" w:cstheme="minorHAnsi"/>
          <w:i/>
        </w:rPr>
        <w:t>z dnia 11 września 2019 r. - Prawo zamówień publicznych (Dz. U. z 20</w:t>
      </w:r>
      <w:r w:rsidR="00FE0206">
        <w:rPr>
          <w:rFonts w:asciiTheme="minorHAnsi" w:hAnsiTheme="minorHAnsi" w:cstheme="minorHAnsi"/>
          <w:i/>
        </w:rPr>
        <w:t>21</w:t>
      </w:r>
      <w:r w:rsidRPr="00991F16">
        <w:rPr>
          <w:rFonts w:asciiTheme="minorHAnsi" w:hAnsiTheme="minorHAnsi" w:cstheme="minorHAnsi"/>
          <w:i/>
        </w:rPr>
        <w:t xml:space="preserve"> r. poz. </w:t>
      </w:r>
      <w:r w:rsidR="00FE0206">
        <w:rPr>
          <w:rFonts w:asciiTheme="minorHAnsi" w:hAnsiTheme="minorHAnsi" w:cstheme="minorHAnsi"/>
          <w:i/>
        </w:rPr>
        <w:t>1129</w:t>
      </w:r>
      <w:r w:rsidRPr="00991F16">
        <w:rPr>
          <w:rFonts w:asciiTheme="minorHAnsi" w:hAnsiTheme="minorHAnsi" w:cstheme="minorHAnsi"/>
          <w:i/>
        </w:rPr>
        <w:t>)</w:t>
      </w:r>
      <w:r w:rsidRPr="00991F16">
        <w:rPr>
          <w:rFonts w:asciiTheme="minorHAnsi" w:hAnsiTheme="minorHAnsi" w:cstheme="minorHAnsi"/>
        </w:rPr>
        <w:t>, zwanej dalej „</w:t>
      </w:r>
      <w:proofErr w:type="spellStart"/>
      <w:r w:rsidRPr="00991F16">
        <w:rPr>
          <w:rFonts w:asciiTheme="minorHAnsi" w:hAnsiTheme="minorHAnsi" w:cstheme="minorHAnsi"/>
        </w:rPr>
        <w:t>uPzp</w:t>
      </w:r>
      <w:proofErr w:type="spellEnd"/>
      <w:r w:rsidRPr="00991F16">
        <w:rPr>
          <w:rFonts w:asciiTheme="minorHAnsi" w:hAnsiTheme="minorHAnsi" w:cstheme="minorHAnsi"/>
        </w:rPr>
        <w:t>”.</w:t>
      </w:r>
    </w:p>
    <w:p w14:paraId="328DC430" w14:textId="77777777" w:rsidR="00F7208E" w:rsidRPr="00991F16" w:rsidRDefault="00F7208E">
      <w:pPr>
        <w:pStyle w:val="Tekstpodstawowy"/>
        <w:rPr>
          <w:rFonts w:asciiTheme="minorHAnsi" w:hAnsiTheme="minorHAnsi" w:cstheme="minorHAnsi"/>
        </w:rPr>
      </w:pPr>
    </w:p>
    <w:p w14:paraId="03AC2222" w14:textId="77777777" w:rsidR="00F7208E" w:rsidRPr="00991F16" w:rsidRDefault="00F7208E">
      <w:pPr>
        <w:pStyle w:val="Tekstpodstawowy"/>
        <w:spacing w:before="8"/>
        <w:rPr>
          <w:rFonts w:asciiTheme="minorHAnsi" w:hAnsiTheme="minorHAnsi" w:cstheme="minorHAnsi"/>
        </w:rPr>
      </w:pPr>
    </w:p>
    <w:p w14:paraId="7DA62AC5" w14:textId="77777777" w:rsidR="00F7208E" w:rsidRPr="00991F16" w:rsidRDefault="008C7CF7">
      <w:pPr>
        <w:pStyle w:val="Tekstpodstawowy"/>
        <w:tabs>
          <w:tab w:val="left" w:leader="dot" w:pos="9199"/>
        </w:tabs>
        <w:spacing w:before="1"/>
        <w:ind w:left="5355"/>
        <w:rPr>
          <w:rFonts w:asciiTheme="minorHAnsi" w:hAnsiTheme="minorHAnsi" w:cstheme="minorHAnsi"/>
        </w:rPr>
      </w:pPr>
      <w:r w:rsidRPr="00991F16">
        <w:rPr>
          <w:rFonts w:asciiTheme="minorHAnsi" w:hAnsiTheme="minorHAnsi" w:cstheme="minorHAnsi"/>
        </w:rPr>
        <w:t>…………….……., dnia</w:t>
      </w:r>
      <w:r w:rsidRPr="00991F16">
        <w:rPr>
          <w:rFonts w:asciiTheme="minorHAnsi" w:hAnsiTheme="minorHAnsi" w:cstheme="minorHAnsi"/>
        </w:rPr>
        <w:tab/>
        <w:t>r.</w:t>
      </w:r>
    </w:p>
    <w:p w14:paraId="6AC3BF26" w14:textId="77777777" w:rsidR="00F7208E" w:rsidRPr="00991F16" w:rsidRDefault="00F7208E">
      <w:pPr>
        <w:pStyle w:val="Tekstpodstawowy"/>
        <w:rPr>
          <w:rFonts w:asciiTheme="minorHAnsi" w:hAnsiTheme="minorHAnsi" w:cstheme="minorHAnsi"/>
        </w:rPr>
      </w:pPr>
    </w:p>
    <w:p w14:paraId="7289111C" w14:textId="77777777" w:rsidR="00F7208E" w:rsidRPr="00991F16" w:rsidRDefault="00F7208E">
      <w:pPr>
        <w:pStyle w:val="Tekstpodstawowy"/>
        <w:spacing w:before="7"/>
        <w:rPr>
          <w:rFonts w:asciiTheme="minorHAnsi" w:hAnsiTheme="minorHAnsi" w:cstheme="minorHAnsi"/>
        </w:rPr>
      </w:pPr>
    </w:p>
    <w:p w14:paraId="0F624620" w14:textId="77777777" w:rsidR="00F7208E" w:rsidRPr="00991F16" w:rsidRDefault="008C7CF7">
      <w:pPr>
        <w:ind w:right="116"/>
        <w:jc w:val="right"/>
        <w:rPr>
          <w:rFonts w:asciiTheme="minorHAnsi" w:hAnsiTheme="minorHAnsi" w:cstheme="minorHAnsi"/>
          <w:i/>
        </w:rPr>
      </w:pPr>
      <w:r w:rsidRPr="00991F16">
        <w:rPr>
          <w:rFonts w:asciiTheme="minorHAnsi" w:hAnsiTheme="minorHAnsi" w:cstheme="minorHAnsi"/>
          <w:i/>
          <w:spacing w:val="-2"/>
        </w:rPr>
        <w:t>……………………………….</w:t>
      </w:r>
    </w:p>
    <w:p w14:paraId="48290348" w14:textId="77777777" w:rsidR="00F7208E" w:rsidRPr="00991F16" w:rsidRDefault="008C7CF7">
      <w:pPr>
        <w:spacing w:before="136" w:line="369" w:lineRule="auto"/>
        <w:ind w:left="7122"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686FA9D6" w14:textId="77777777" w:rsidR="00F7208E" w:rsidRPr="00991F16" w:rsidRDefault="00F7208E">
      <w:pPr>
        <w:pStyle w:val="Tekstpodstawowy"/>
        <w:rPr>
          <w:rFonts w:asciiTheme="minorHAnsi" w:hAnsiTheme="minorHAnsi" w:cstheme="minorHAnsi"/>
          <w:i/>
        </w:rPr>
      </w:pPr>
    </w:p>
    <w:p w14:paraId="1ED357ED" w14:textId="77777777" w:rsidR="00F7208E" w:rsidRPr="00991F16" w:rsidRDefault="00F7208E">
      <w:pPr>
        <w:pStyle w:val="Tekstpodstawowy"/>
        <w:rPr>
          <w:rFonts w:asciiTheme="minorHAnsi" w:hAnsiTheme="minorHAnsi" w:cstheme="minorHAnsi"/>
          <w:i/>
        </w:rPr>
      </w:pPr>
    </w:p>
    <w:p w14:paraId="2CE0E921" w14:textId="77777777" w:rsidR="00F7208E" w:rsidRPr="00991F16" w:rsidRDefault="00F7208E">
      <w:pPr>
        <w:pStyle w:val="Tekstpodstawowy"/>
        <w:spacing w:before="5"/>
        <w:rPr>
          <w:rFonts w:asciiTheme="minorHAnsi" w:hAnsiTheme="minorHAnsi" w:cstheme="minorHAnsi"/>
          <w:i/>
        </w:rPr>
      </w:pPr>
    </w:p>
    <w:p w14:paraId="4B5C5C26" w14:textId="77777777" w:rsidR="00F7208E" w:rsidRPr="00991F16" w:rsidRDefault="008C7CF7">
      <w:pPr>
        <w:pStyle w:val="Nagwek1"/>
        <w:spacing w:before="1"/>
        <w:ind w:left="258"/>
        <w:jc w:val="both"/>
        <w:rPr>
          <w:rFonts w:asciiTheme="minorHAnsi" w:hAnsiTheme="minorHAnsi" w:cstheme="minorHAnsi"/>
        </w:rPr>
      </w:pPr>
      <w:bookmarkStart w:id="5" w:name="_Toc67999488"/>
      <w:r w:rsidRPr="00991F16">
        <w:rPr>
          <w:rFonts w:asciiTheme="minorHAnsi" w:hAnsiTheme="minorHAnsi" w:cstheme="minorHAnsi"/>
        </w:rPr>
        <w:t>OŚWIADCZENIE DOTYCZĄCE PODANYCH INFORMACJI:</w:t>
      </w:r>
      <w:bookmarkEnd w:id="5"/>
    </w:p>
    <w:p w14:paraId="3147EA62" w14:textId="3D6565E3" w:rsidR="00F7208E" w:rsidRPr="00991F16" w:rsidRDefault="008C7CF7">
      <w:pPr>
        <w:pStyle w:val="Tekstpodstawowy"/>
        <w:spacing w:before="135" w:line="312" w:lineRule="auto"/>
        <w:ind w:left="258" w:right="116"/>
        <w:jc w:val="both"/>
        <w:rPr>
          <w:rFonts w:asciiTheme="minorHAnsi" w:hAnsiTheme="minorHAnsi" w:cstheme="minorHAnsi"/>
        </w:rPr>
      </w:pPr>
      <w:r w:rsidRPr="00991F16">
        <w:rPr>
          <w:rFonts w:asciiTheme="minorHAnsi" w:hAnsiTheme="minorHAnsi" w:cstheme="minorHAnsi"/>
        </w:rPr>
        <w:t xml:space="preserve">Oświadczam, że wszystkie informacje podane w powyższych oświadczeniach są aktualne i zgodne </w:t>
      </w:r>
      <w:r w:rsidR="00D543B0" w:rsidRPr="00991F16">
        <w:rPr>
          <w:rFonts w:asciiTheme="minorHAnsi" w:hAnsiTheme="minorHAnsi" w:cstheme="minorHAnsi"/>
        </w:rPr>
        <w:br/>
      </w:r>
      <w:r w:rsidRPr="00991F16">
        <w:rPr>
          <w:rFonts w:asciiTheme="minorHAnsi" w:hAnsiTheme="minorHAnsi" w:cstheme="minorHAnsi"/>
        </w:rPr>
        <w:t>z prawdą</w:t>
      </w:r>
      <w:r w:rsidRPr="00991F16">
        <w:rPr>
          <w:rFonts w:asciiTheme="minorHAnsi" w:hAnsiTheme="minorHAnsi" w:cstheme="minorHAnsi"/>
          <w:spacing w:val="-11"/>
        </w:rPr>
        <w:t xml:space="preserve"> </w:t>
      </w:r>
      <w:r w:rsidRPr="00991F16">
        <w:rPr>
          <w:rFonts w:asciiTheme="minorHAnsi" w:hAnsiTheme="minorHAnsi" w:cstheme="minorHAnsi"/>
        </w:rPr>
        <w:t>oraz</w:t>
      </w:r>
      <w:r w:rsidRPr="00991F16">
        <w:rPr>
          <w:rFonts w:asciiTheme="minorHAnsi" w:hAnsiTheme="minorHAnsi" w:cstheme="minorHAnsi"/>
          <w:spacing w:val="-10"/>
        </w:rPr>
        <w:t xml:space="preserve"> </w:t>
      </w:r>
      <w:r w:rsidRPr="00991F16">
        <w:rPr>
          <w:rFonts w:asciiTheme="minorHAnsi" w:hAnsiTheme="minorHAnsi" w:cstheme="minorHAnsi"/>
        </w:rPr>
        <w:t>zostały</w:t>
      </w:r>
      <w:r w:rsidRPr="00991F16">
        <w:rPr>
          <w:rFonts w:asciiTheme="minorHAnsi" w:hAnsiTheme="minorHAnsi" w:cstheme="minorHAnsi"/>
          <w:spacing w:val="-9"/>
        </w:rPr>
        <w:t xml:space="preserve"> </w:t>
      </w:r>
      <w:r w:rsidRPr="00991F16">
        <w:rPr>
          <w:rFonts w:asciiTheme="minorHAnsi" w:hAnsiTheme="minorHAnsi" w:cstheme="minorHAnsi"/>
        </w:rPr>
        <w:t>przedstawione</w:t>
      </w:r>
      <w:r w:rsidRPr="00991F16">
        <w:rPr>
          <w:rFonts w:asciiTheme="minorHAnsi" w:hAnsiTheme="minorHAnsi" w:cstheme="minorHAnsi"/>
          <w:spacing w:val="-10"/>
        </w:rPr>
        <w:t xml:space="preserve"> </w:t>
      </w:r>
      <w:r w:rsidRPr="00991F16">
        <w:rPr>
          <w:rFonts w:asciiTheme="minorHAnsi" w:hAnsiTheme="minorHAnsi" w:cstheme="minorHAnsi"/>
        </w:rPr>
        <w:t>z</w:t>
      </w:r>
      <w:r w:rsidRPr="00991F16">
        <w:rPr>
          <w:rFonts w:asciiTheme="minorHAnsi" w:hAnsiTheme="minorHAnsi" w:cstheme="minorHAnsi"/>
          <w:spacing w:val="-10"/>
        </w:rPr>
        <w:t xml:space="preserve"> </w:t>
      </w:r>
      <w:r w:rsidRPr="00991F16">
        <w:rPr>
          <w:rFonts w:asciiTheme="minorHAnsi" w:hAnsiTheme="minorHAnsi" w:cstheme="minorHAnsi"/>
        </w:rPr>
        <w:t>pełną</w:t>
      </w:r>
      <w:r w:rsidRPr="00991F16">
        <w:rPr>
          <w:rFonts w:asciiTheme="minorHAnsi" w:hAnsiTheme="minorHAnsi" w:cstheme="minorHAnsi"/>
          <w:spacing w:val="-10"/>
        </w:rPr>
        <w:t xml:space="preserve"> </w:t>
      </w:r>
      <w:r w:rsidRPr="00991F16">
        <w:rPr>
          <w:rFonts w:asciiTheme="minorHAnsi" w:hAnsiTheme="minorHAnsi" w:cstheme="minorHAnsi"/>
        </w:rPr>
        <w:t>świadomością</w:t>
      </w:r>
      <w:r w:rsidRPr="00991F16">
        <w:rPr>
          <w:rFonts w:asciiTheme="minorHAnsi" w:hAnsiTheme="minorHAnsi" w:cstheme="minorHAnsi"/>
          <w:spacing w:val="-10"/>
        </w:rPr>
        <w:t xml:space="preserve"> </w:t>
      </w:r>
      <w:r w:rsidRPr="00991F16">
        <w:rPr>
          <w:rFonts w:asciiTheme="minorHAnsi" w:hAnsiTheme="minorHAnsi" w:cstheme="minorHAnsi"/>
        </w:rPr>
        <w:t>konsekwencji</w:t>
      </w:r>
      <w:r w:rsidRPr="00991F16">
        <w:rPr>
          <w:rFonts w:asciiTheme="minorHAnsi" w:hAnsiTheme="minorHAnsi" w:cstheme="minorHAnsi"/>
          <w:spacing w:val="-10"/>
        </w:rPr>
        <w:t xml:space="preserve"> </w:t>
      </w:r>
      <w:r w:rsidRPr="00991F16">
        <w:rPr>
          <w:rFonts w:asciiTheme="minorHAnsi" w:hAnsiTheme="minorHAnsi" w:cstheme="minorHAnsi"/>
        </w:rPr>
        <w:t>wprowadzenia</w:t>
      </w:r>
      <w:r w:rsidRPr="00991F16">
        <w:rPr>
          <w:rFonts w:asciiTheme="minorHAnsi" w:hAnsiTheme="minorHAnsi" w:cstheme="minorHAnsi"/>
          <w:spacing w:val="-10"/>
        </w:rPr>
        <w:t xml:space="preserve"> </w:t>
      </w:r>
      <w:r w:rsidRPr="00991F16">
        <w:rPr>
          <w:rFonts w:asciiTheme="minorHAnsi" w:hAnsiTheme="minorHAnsi" w:cstheme="minorHAnsi"/>
        </w:rPr>
        <w:t>Zamawiającego w błąd przy przedstawianiu</w:t>
      </w:r>
      <w:r w:rsidRPr="00991F16">
        <w:rPr>
          <w:rFonts w:asciiTheme="minorHAnsi" w:hAnsiTheme="minorHAnsi" w:cstheme="minorHAnsi"/>
          <w:spacing w:val="-2"/>
        </w:rPr>
        <w:t xml:space="preserve"> </w:t>
      </w:r>
      <w:r w:rsidRPr="00991F16">
        <w:rPr>
          <w:rFonts w:asciiTheme="minorHAnsi" w:hAnsiTheme="minorHAnsi" w:cstheme="minorHAnsi"/>
        </w:rPr>
        <w:t>informacji.</w:t>
      </w:r>
    </w:p>
    <w:p w14:paraId="2EF77D81" w14:textId="77777777" w:rsidR="00F7208E" w:rsidRPr="00991F16" w:rsidRDefault="00F7208E">
      <w:pPr>
        <w:pStyle w:val="Tekstpodstawowy"/>
        <w:rPr>
          <w:rFonts w:asciiTheme="minorHAnsi" w:hAnsiTheme="minorHAnsi" w:cstheme="minorHAnsi"/>
        </w:rPr>
      </w:pPr>
    </w:p>
    <w:p w14:paraId="679697C6" w14:textId="77777777" w:rsidR="00F7208E" w:rsidRPr="00991F16" w:rsidRDefault="00F7208E">
      <w:pPr>
        <w:pStyle w:val="Tekstpodstawowy"/>
        <w:rPr>
          <w:rFonts w:asciiTheme="minorHAnsi" w:hAnsiTheme="minorHAnsi" w:cstheme="minorHAnsi"/>
        </w:rPr>
      </w:pPr>
    </w:p>
    <w:p w14:paraId="174985F0" w14:textId="77777777" w:rsidR="00F7208E" w:rsidRPr="00991F16" w:rsidRDefault="00F7208E">
      <w:pPr>
        <w:pStyle w:val="Tekstpodstawowy"/>
        <w:spacing w:before="10"/>
        <w:rPr>
          <w:rFonts w:asciiTheme="minorHAnsi" w:hAnsiTheme="minorHAnsi" w:cstheme="minorHAnsi"/>
        </w:rPr>
      </w:pPr>
    </w:p>
    <w:p w14:paraId="7AA3F717" w14:textId="77777777" w:rsidR="00F7208E" w:rsidRPr="00991F16" w:rsidRDefault="008C7CF7">
      <w:pPr>
        <w:pStyle w:val="Tekstpodstawowy"/>
        <w:tabs>
          <w:tab w:val="left" w:leader="dot" w:pos="9199"/>
        </w:tabs>
        <w:ind w:left="5355"/>
        <w:rPr>
          <w:rFonts w:asciiTheme="minorHAnsi" w:hAnsiTheme="minorHAnsi" w:cstheme="minorHAnsi"/>
        </w:rPr>
      </w:pPr>
      <w:r w:rsidRPr="00991F16">
        <w:rPr>
          <w:rFonts w:asciiTheme="minorHAnsi" w:hAnsiTheme="minorHAnsi" w:cstheme="minorHAnsi"/>
        </w:rPr>
        <w:t>…………….……., dnia</w:t>
      </w:r>
      <w:r w:rsidRPr="00991F16">
        <w:rPr>
          <w:rFonts w:asciiTheme="minorHAnsi" w:hAnsiTheme="minorHAnsi" w:cstheme="minorHAnsi"/>
        </w:rPr>
        <w:tab/>
        <w:t>r.</w:t>
      </w:r>
    </w:p>
    <w:p w14:paraId="7F4B2251" w14:textId="77777777" w:rsidR="00F7208E" w:rsidRPr="00991F16" w:rsidRDefault="00F7208E">
      <w:pPr>
        <w:pStyle w:val="Tekstpodstawowy"/>
        <w:rPr>
          <w:rFonts w:asciiTheme="minorHAnsi" w:hAnsiTheme="minorHAnsi" w:cstheme="minorHAnsi"/>
        </w:rPr>
      </w:pPr>
    </w:p>
    <w:p w14:paraId="00706C19" w14:textId="77777777" w:rsidR="00F7208E" w:rsidRPr="00991F16" w:rsidRDefault="00F7208E">
      <w:pPr>
        <w:pStyle w:val="Tekstpodstawowy"/>
        <w:spacing w:before="7"/>
        <w:rPr>
          <w:rFonts w:asciiTheme="minorHAnsi" w:hAnsiTheme="minorHAnsi" w:cstheme="minorHAnsi"/>
        </w:rPr>
      </w:pPr>
    </w:p>
    <w:p w14:paraId="73EFB97F" w14:textId="77777777" w:rsidR="00F7208E" w:rsidRPr="00991F16" w:rsidRDefault="008C7CF7">
      <w:pPr>
        <w:ind w:right="116"/>
        <w:jc w:val="right"/>
        <w:rPr>
          <w:rFonts w:asciiTheme="minorHAnsi" w:hAnsiTheme="minorHAnsi" w:cstheme="minorHAnsi"/>
          <w:i/>
        </w:rPr>
      </w:pPr>
      <w:r w:rsidRPr="00991F16">
        <w:rPr>
          <w:rFonts w:asciiTheme="minorHAnsi" w:hAnsiTheme="minorHAnsi" w:cstheme="minorHAnsi"/>
          <w:i/>
          <w:spacing w:val="-2"/>
        </w:rPr>
        <w:t>……………………………….</w:t>
      </w:r>
    </w:p>
    <w:p w14:paraId="4EAC22BD" w14:textId="77777777" w:rsidR="00F7208E" w:rsidRPr="00991F16" w:rsidRDefault="008C7CF7">
      <w:pPr>
        <w:spacing w:before="136" w:line="369" w:lineRule="auto"/>
        <w:ind w:left="7122"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35995FBA" w14:textId="77777777" w:rsidR="00F7208E" w:rsidRDefault="00F7208E">
      <w:pPr>
        <w:spacing w:line="369" w:lineRule="auto"/>
        <w:jc w:val="right"/>
        <w:rPr>
          <w:rFonts w:asciiTheme="minorHAnsi" w:hAnsiTheme="minorHAnsi" w:cstheme="minorHAnsi"/>
        </w:rPr>
      </w:pPr>
    </w:p>
    <w:p w14:paraId="33ECC7D7" w14:textId="77777777" w:rsidR="00991F16" w:rsidRDefault="00991F16">
      <w:pPr>
        <w:spacing w:line="369" w:lineRule="auto"/>
        <w:jc w:val="right"/>
        <w:rPr>
          <w:rFonts w:asciiTheme="minorHAnsi" w:hAnsiTheme="minorHAnsi" w:cstheme="minorHAnsi"/>
        </w:rPr>
      </w:pPr>
    </w:p>
    <w:p w14:paraId="372EA9FE" w14:textId="77777777" w:rsidR="00991F16" w:rsidRDefault="00991F16">
      <w:pPr>
        <w:spacing w:line="369" w:lineRule="auto"/>
        <w:jc w:val="right"/>
        <w:rPr>
          <w:rFonts w:asciiTheme="minorHAnsi" w:hAnsiTheme="minorHAnsi" w:cstheme="minorHAnsi"/>
        </w:rPr>
      </w:pPr>
    </w:p>
    <w:p w14:paraId="6888BF25" w14:textId="77777777" w:rsidR="00991F16" w:rsidRDefault="00991F16">
      <w:pPr>
        <w:spacing w:line="369" w:lineRule="auto"/>
        <w:jc w:val="right"/>
        <w:rPr>
          <w:rFonts w:asciiTheme="minorHAnsi" w:hAnsiTheme="minorHAnsi" w:cstheme="minorHAnsi"/>
        </w:rPr>
      </w:pPr>
    </w:p>
    <w:p w14:paraId="3897BC20" w14:textId="77777777" w:rsidR="00991F16" w:rsidRDefault="00991F16">
      <w:pPr>
        <w:spacing w:line="369" w:lineRule="auto"/>
        <w:jc w:val="right"/>
        <w:rPr>
          <w:rFonts w:asciiTheme="minorHAnsi" w:hAnsiTheme="minorHAnsi" w:cstheme="minorHAnsi"/>
        </w:rPr>
      </w:pPr>
    </w:p>
    <w:p w14:paraId="48029341" w14:textId="5E7CACB9" w:rsidR="00991F16" w:rsidRDefault="00991F16">
      <w:pPr>
        <w:spacing w:line="369" w:lineRule="auto"/>
        <w:jc w:val="right"/>
        <w:rPr>
          <w:rFonts w:asciiTheme="minorHAnsi" w:hAnsiTheme="minorHAnsi" w:cstheme="minorHAnsi"/>
        </w:rPr>
      </w:pPr>
    </w:p>
    <w:p w14:paraId="471FB7BE" w14:textId="77777777" w:rsidR="001525C0" w:rsidRDefault="001525C0" w:rsidP="001525C0">
      <w:pPr>
        <w:widowControl/>
        <w:tabs>
          <w:tab w:val="left" w:pos="284"/>
          <w:tab w:val="left" w:pos="426"/>
        </w:tabs>
        <w:autoSpaceDE/>
        <w:autoSpaceDN/>
        <w:rPr>
          <w:rFonts w:asciiTheme="minorHAnsi" w:hAnsiTheme="minorHAnsi" w:cstheme="minorHAnsi"/>
        </w:rPr>
      </w:pPr>
    </w:p>
    <w:p w14:paraId="643F2166" w14:textId="77777777" w:rsidR="001525C0" w:rsidRDefault="001525C0" w:rsidP="001525C0">
      <w:pPr>
        <w:widowControl/>
        <w:tabs>
          <w:tab w:val="left" w:pos="284"/>
          <w:tab w:val="left" w:pos="426"/>
        </w:tabs>
        <w:autoSpaceDE/>
        <w:autoSpaceDN/>
        <w:rPr>
          <w:rFonts w:asciiTheme="minorHAnsi" w:hAnsiTheme="minorHAnsi" w:cstheme="minorHAns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40353" w:rsidRPr="00940353" w14:paraId="2E1D0481" w14:textId="77777777" w:rsidTr="00CC7D24">
        <w:tc>
          <w:tcPr>
            <w:tcW w:w="9356" w:type="dxa"/>
            <w:tcBorders>
              <w:bottom w:val="nil"/>
            </w:tcBorders>
          </w:tcPr>
          <w:p w14:paraId="5FD59563" w14:textId="77777777" w:rsidR="00940353" w:rsidRPr="00940353" w:rsidRDefault="00940353" w:rsidP="00940353">
            <w:pPr>
              <w:keepNext/>
              <w:widowControl/>
              <w:autoSpaceDE/>
              <w:autoSpaceDN/>
              <w:jc w:val="both"/>
              <w:outlineLvl w:val="2"/>
              <w:rPr>
                <w:b/>
                <w:lang w:eastAsia="pl-PL"/>
              </w:rPr>
            </w:pPr>
            <w:r w:rsidRPr="00940353">
              <w:rPr>
                <w:b/>
                <w:lang w:eastAsia="pl-PL"/>
              </w:rPr>
              <w:lastRenderedPageBreak/>
              <w:t xml:space="preserve">WA.263.42.2021.BS                                                                         ZAŁĄCZNIK NR 1 do SWZ                   </w:t>
            </w:r>
          </w:p>
          <w:p w14:paraId="1FD0F393" w14:textId="77777777" w:rsidR="00940353" w:rsidRPr="00940353" w:rsidRDefault="00940353" w:rsidP="00940353">
            <w:pPr>
              <w:widowControl/>
              <w:autoSpaceDE/>
              <w:autoSpaceDN/>
              <w:rPr>
                <w:lang w:eastAsia="pl-PL"/>
              </w:rPr>
            </w:pPr>
          </w:p>
        </w:tc>
      </w:tr>
      <w:tr w:rsidR="00940353" w:rsidRPr="00940353" w14:paraId="72180417" w14:textId="77777777" w:rsidTr="00CC7D24">
        <w:tc>
          <w:tcPr>
            <w:tcW w:w="9356" w:type="dxa"/>
            <w:tcBorders>
              <w:top w:val="nil"/>
              <w:bottom w:val="single" w:sz="4" w:space="0" w:color="auto"/>
            </w:tcBorders>
          </w:tcPr>
          <w:p w14:paraId="2A4281E3" w14:textId="77777777" w:rsidR="00940353" w:rsidRPr="00940353" w:rsidRDefault="00940353" w:rsidP="00940353">
            <w:pPr>
              <w:keepNext/>
              <w:widowControl/>
              <w:autoSpaceDE/>
              <w:autoSpaceDN/>
              <w:jc w:val="center"/>
              <w:outlineLvl w:val="1"/>
              <w:rPr>
                <w:b/>
                <w:lang w:eastAsia="pl-PL"/>
              </w:rPr>
            </w:pPr>
            <w:r w:rsidRPr="00940353">
              <w:rPr>
                <w:b/>
                <w:lang w:eastAsia="pl-PL"/>
              </w:rPr>
              <w:t>PRJEKTOWANE POSTANOWIENIA UMOWY</w:t>
            </w:r>
          </w:p>
          <w:p w14:paraId="547D9DB5" w14:textId="77777777" w:rsidR="00940353" w:rsidRPr="00940353" w:rsidRDefault="00940353" w:rsidP="00940353">
            <w:pPr>
              <w:widowControl/>
              <w:autoSpaceDE/>
              <w:autoSpaceDN/>
              <w:jc w:val="center"/>
              <w:rPr>
                <w:lang w:eastAsia="pl-PL"/>
              </w:rPr>
            </w:pPr>
          </w:p>
        </w:tc>
      </w:tr>
    </w:tbl>
    <w:p w14:paraId="1E61D04E" w14:textId="77777777" w:rsidR="00940353" w:rsidRPr="00940353" w:rsidRDefault="00940353" w:rsidP="00940353">
      <w:pPr>
        <w:keepNext/>
        <w:widowControl/>
        <w:autoSpaceDE/>
        <w:autoSpaceDN/>
        <w:spacing w:beforeLines="40" w:before="96" w:afterLines="40" w:after="96" w:line="276" w:lineRule="auto"/>
        <w:jc w:val="center"/>
        <w:outlineLvl w:val="1"/>
        <w:rPr>
          <w:b/>
          <w:lang w:val="x-none" w:eastAsia="pl-PL"/>
        </w:rPr>
      </w:pPr>
      <w:r w:rsidRPr="00940353">
        <w:rPr>
          <w:b/>
          <w:lang w:val="x-none" w:eastAsia="pl-PL"/>
        </w:rPr>
        <w:t>Umowa Nr WA.263.</w:t>
      </w:r>
      <w:r w:rsidRPr="00940353">
        <w:rPr>
          <w:b/>
          <w:lang w:eastAsia="pl-PL"/>
        </w:rPr>
        <w:t>42</w:t>
      </w:r>
      <w:r w:rsidRPr="00940353">
        <w:rPr>
          <w:b/>
          <w:lang w:val="x-none" w:eastAsia="pl-PL"/>
        </w:rPr>
        <w:t>.20</w:t>
      </w:r>
      <w:r w:rsidRPr="00940353">
        <w:rPr>
          <w:b/>
          <w:lang w:eastAsia="pl-PL"/>
        </w:rPr>
        <w:t>21</w:t>
      </w:r>
      <w:r w:rsidRPr="00940353">
        <w:rPr>
          <w:b/>
          <w:lang w:val="x-none" w:eastAsia="pl-PL"/>
        </w:rPr>
        <w:t>.U</w:t>
      </w:r>
    </w:p>
    <w:p w14:paraId="2981142F" w14:textId="77777777" w:rsidR="00940353" w:rsidRPr="00940353" w:rsidRDefault="00940353" w:rsidP="00940353">
      <w:pPr>
        <w:keepNext/>
        <w:widowControl/>
        <w:autoSpaceDE/>
        <w:autoSpaceDN/>
        <w:spacing w:beforeLines="40" w:before="96" w:afterLines="40" w:after="96" w:line="276" w:lineRule="auto"/>
        <w:ind w:left="426"/>
        <w:outlineLvl w:val="1"/>
        <w:rPr>
          <w:lang w:eastAsia="pl-PL"/>
        </w:rPr>
      </w:pPr>
      <w:r w:rsidRPr="00940353">
        <w:rPr>
          <w:lang w:val="x-none" w:eastAsia="pl-PL"/>
        </w:rPr>
        <w:t>zawarta w dniu ……………………..20</w:t>
      </w:r>
      <w:r w:rsidRPr="00940353">
        <w:rPr>
          <w:lang w:eastAsia="pl-PL"/>
        </w:rPr>
        <w:t>21</w:t>
      </w:r>
      <w:r w:rsidRPr="00940353">
        <w:rPr>
          <w:lang w:val="x-none" w:eastAsia="pl-PL"/>
        </w:rPr>
        <w:t xml:space="preserve"> roku w Warszawie</w:t>
      </w:r>
      <w:r w:rsidRPr="00940353">
        <w:rPr>
          <w:lang w:eastAsia="pl-PL"/>
        </w:rPr>
        <w:t>, pomiędzy:</w:t>
      </w:r>
    </w:p>
    <w:p w14:paraId="57F00C5D" w14:textId="77777777" w:rsidR="00940353" w:rsidRPr="00940353" w:rsidRDefault="00940353" w:rsidP="00940353">
      <w:pPr>
        <w:widowControl/>
        <w:autoSpaceDE/>
        <w:autoSpaceDN/>
        <w:spacing w:beforeLines="40" w:before="96" w:afterLines="40" w:after="96" w:line="276" w:lineRule="auto"/>
        <w:ind w:left="426"/>
        <w:jc w:val="both"/>
        <w:rPr>
          <w:lang w:eastAsia="pl-PL"/>
        </w:rPr>
      </w:pPr>
      <w:r w:rsidRPr="00940353">
        <w:rPr>
          <w:b/>
          <w:bCs/>
          <w:lang w:eastAsia="pl-PL"/>
        </w:rPr>
        <w:t>Skarbem Państwa - państwową jednostką budżetową Centrum Projektów Europejskich</w:t>
      </w:r>
      <w:r w:rsidRPr="00940353">
        <w:rPr>
          <w:lang w:eastAsia="pl-PL"/>
        </w:rPr>
        <w:t>, z siedzibą w Warszawie przy ul. Domaniewskiej 39a, 02- 672 Warszawa, posiadającym numer identyfikacji REGON 141681456 oraz  NIP 7010158887,</w:t>
      </w:r>
    </w:p>
    <w:p w14:paraId="2F173BF4" w14:textId="77777777" w:rsidR="00940353" w:rsidRPr="00940353" w:rsidRDefault="00940353" w:rsidP="00940353">
      <w:pPr>
        <w:widowControl/>
        <w:tabs>
          <w:tab w:val="left" w:pos="0"/>
        </w:tabs>
        <w:autoSpaceDE/>
        <w:autoSpaceDN/>
        <w:spacing w:beforeLines="40" w:before="96" w:afterLines="40" w:after="96" w:line="276" w:lineRule="auto"/>
        <w:ind w:left="426"/>
        <w:jc w:val="both"/>
        <w:rPr>
          <w:b/>
          <w:bCs/>
          <w:lang w:eastAsia="pl-PL"/>
        </w:rPr>
      </w:pPr>
      <w:r w:rsidRPr="00940353">
        <w:rPr>
          <w:lang w:eastAsia="pl-PL"/>
        </w:rPr>
        <w:t xml:space="preserve">reprezentowanym przez </w:t>
      </w:r>
      <w:r w:rsidRPr="00940353">
        <w:rPr>
          <w:b/>
          <w:bCs/>
          <w:lang w:eastAsia="pl-PL"/>
        </w:rPr>
        <w:t>Pana Leszka Buller</w:t>
      </w:r>
      <w:r w:rsidRPr="00940353">
        <w:rPr>
          <w:lang w:eastAsia="pl-PL"/>
        </w:rPr>
        <w:t xml:space="preserve"> – Dyrektora Centrum Projektów Europejskich na podstawie powołania do pełnienia funkcji dyrektora Centrum Projektów Europejskich z dnia 13 maja 2016 r. przez Ministra Rozwoju,</w:t>
      </w:r>
      <w:r w:rsidRPr="00940353">
        <w:rPr>
          <w:b/>
          <w:bCs/>
          <w:lang w:eastAsia="pl-PL"/>
        </w:rPr>
        <w:t xml:space="preserve"> </w:t>
      </w:r>
      <w:r w:rsidRPr="00940353">
        <w:rPr>
          <w:lang w:eastAsia="pl-PL"/>
        </w:rPr>
        <w:t xml:space="preserve">zwanym w dalszej części </w:t>
      </w:r>
      <w:r w:rsidRPr="00940353">
        <w:rPr>
          <w:b/>
          <w:bCs/>
          <w:lang w:eastAsia="pl-PL"/>
        </w:rPr>
        <w:t>„Zamawiającym”,</w:t>
      </w:r>
    </w:p>
    <w:p w14:paraId="2963D642" w14:textId="77777777" w:rsidR="00940353" w:rsidRPr="00940353" w:rsidRDefault="00940353" w:rsidP="00940353">
      <w:pPr>
        <w:widowControl/>
        <w:autoSpaceDE/>
        <w:autoSpaceDN/>
        <w:spacing w:beforeLines="40" w:before="96" w:afterLines="40" w:after="96" w:line="276" w:lineRule="auto"/>
        <w:ind w:left="426"/>
        <w:jc w:val="both"/>
        <w:rPr>
          <w:lang w:eastAsia="pl-PL"/>
        </w:rPr>
      </w:pPr>
      <w:r w:rsidRPr="00940353">
        <w:rPr>
          <w:lang w:eastAsia="pl-PL"/>
        </w:rPr>
        <w:t xml:space="preserve">a  </w:t>
      </w:r>
    </w:p>
    <w:p w14:paraId="761F7AEA" w14:textId="77777777" w:rsidR="00940353" w:rsidRPr="00940353" w:rsidRDefault="00940353" w:rsidP="00940353">
      <w:pPr>
        <w:widowControl/>
        <w:autoSpaceDE/>
        <w:autoSpaceDN/>
        <w:spacing w:beforeLines="40" w:before="96" w:afterLines="40" w:after="96" w:line="276" w:lineRule="auto"/>
        <w:ind w:left="426"/>
        <w:jc w:val="both"/>
        <w:rPr>
          <w:lang w:eastAsia="pl-PL"/>
        </w:rPr>
      </w:pPr>
      <w:r w:rsidRPr="00940353">
        <w:rPr>
          <w:lang w:eastAsia="pl-PL"/>
        </w:rPr>
        <w:t xml:space="preserve">firmą ......................................... z siedzibą w ................... przy ul. ....................., </w:t>
      </w:r>
    </w:p>
    <w:p w14:paraId="30BB5427" w14:textId="77777777" w:rsidR="00940353" w:rsidRPr="00940353" w:rsidRDefault="00940353" w:rsidP="00940353">
      <w:pPr>
        <w:widowControl/>
        <w:autoSpaceDE/>
        <w:autoSpaceDN/>
        <w:spacing w:beforeLines="40" w:before="96" w:afterLines="40" w:after="96" w:line="276" w:lineRule="auto"/>
        <w:ind w:left="426"/>
        <w:jc w:val="both"/>
        <w:rPr>
          <w:lang w:eastAsia="pl-PL"/>
        </w:rPr>
      </w:pPr>
      <w:r w:rsidRPr="00940353">
        <w:rPr>
          <w:lang w:eastAsia="pl-PL"/>
        </w:rPr>
        <w:t>posiadającą numer identyfikacji REGON ............. oraz NIP ................., a także wpisaną do Krajowego Rejestru Sądowego pod numerem KRS .............................../wpisaną do Centralnej Ewidencji I Informacji o Działalności Gospodarczej, reprezentowanym przez Pana/Panią .................................  zwanym w dalszej części umowy „</w:t>
      </w:r>
      <w:r w:rsidRPr="00940353">
        <w:rPr>
          <w:b/>
          <w:lang w:eastAsia="pl-PL"/>
        </w:rPr>
        <w:t>Wykonawcą”</w:t>
      </w:r>
    </w:p>
    <w:p w14:paraId="1D981A70" w14:textId="77777777" w:rsidR="00940353" w:rsidRPr="00940353" w:rsidRDefault="00940353" w:rsidP="00940353">
      <w:pPr>
        <w:widowControl/>
        <w:autoSpaceDE/>
        <w:autoSpaceDN/>
        <w:spacing w:beforeLines="40" w:before="96" w:afterLines="40" w:after="96" w:line="276" w:lineRule="auto"/>
        <w:ind w:left="426"/>
        <w:jc w:val="both"/>
        <w:rPr>
          <w:lang w:eastAsia="pl-PL"/>
        </w:rPr>
      </w:pPr>
    </w:p>
    <w:p w14:paraId="6F3AEBFD" w14:textId="77777777" w:rsidR="00940353" w:rsidRPr="00940353" w:rsidRDefault="00940353" w:rsidP="00940353">
      <w:pPr>
        <w:widowControl/>
        <w:autoSpaceDE/>
        <w:autoSpaceDN/>
        <w:spacing w:beforeLines="40" w:before="96" w:afterLines="40" w:after="96" w:line="276" w:lineRule="auto"/>
        <w:ind w:left="426"/>
        <w:jc w:val="both"/>
        <w:rPr>
          <w:lang w:eastAsia="pl-PL"/>
        </w:rPr>
      </w:pPr>
      <w:r w:rsidRPr="00940353">
        <w:rPr>
          <w:lang w:eastAsia="pl-PL"/>
        </w:rPr>
        <w:t>Zamawiający lub/i Wykonawca zwani są również dalej „Stroną” lub/i „Stronami” umowy.</w:t>
      </w:r>
    </w:p>
    <w:p w14:paraId="427C36AE" w14:textId="77777777" w:rsidR="00940353" w:rsidRPr="00940353" w:rsidRDefault="00940353" w:rsidP="00940353">
      <w:pPr>
        <w:suppressAutoHyphens/>
        <w:autoSpaceDE/>
        <w:autoSpaceDN/>
        <w:spacing w:beforeLines="40" w:before="96" w:afterLines="40" w:after="96" w:line="276" w:lineRule="auto"/>
        <w:jc w:val="both"/>
        <w:rPr>
          <w:rFonts w:eastAsia="Arial Unicode MS"/>
          <w:kern w:val="1"/>
          <w:lang w:eastAsia="pl-PL"/>
        </w:rPr>
      </w:pPr>
    </w:p>
    <w:p w14:paraId="324A8F19" w14:textId="77777777" w:rsidR="00940353" w:rsidRPr="00940353" w:rsidRDefault="00940353" w:rsidP="00940353">
      <w:pPr>
        <w:suppressAutoHyphens/>
        <w:autoSpaceDE/>
        <w:autoSpaceDN/>
        <w:spacing w:beforeLines="40" w:before="96" w:afterLines="40" w:after="96" w:line="276" w:lineRule="auto"/>
        <w:jc w:val="center"/>
        <w:rPr>
          <w:rFonts w:eastAsia="Arial Unicode MS"/>
          <w:b/>
          <w:kern w:val="1"/>
          <w:lang w:eastAsia="pl-PL"/>
        </w:rPr>
      </w:pPr>
      <w:r w:rsidRPr="00940353">
        <w:rPr>
          <w:rFonts w:eastAsia="Arial Unicode MS"/>
          <w:b/>
          <w:kern w:val="1"/>
          <w:lang w:eastAsia="pl-PL"/>
        </w:rPr>
        <w:t>§ 1</w:t>
      </w:r>
    </w:p>
    <w:p w14:paraId="71607C69" w14:textId="77777777" w:rsidR="00940353" w:rsidRPr="00940353" w:rsidRDefault="00940353" w:rsidP="00940353">
      <w:pPr>
        <w:widowControl/>
        <w:numPr>
          <w:ilvl w:val="0"/>
          <w:numId w:val="119"/>
        </w:numPr>
        <w:autoSpaceDE/>
        <w:autoSpaceDN/>
        <w:spacing w:beforeLines="40" w:before="96" w:afterLines="40" w:after="96" w:line="276" w:lineRule="auto"/>
        <w:jc w:val="both"/>
        <w:rPr>
          <w:lang w:val="x-none" w:eastAsia="pl-PL"/>
        </w:rPr>
      </w:pPr>
      <w:r w:rsidRPr="00940353">
        <w:rPr>
          <w:lang w:val="x-none" w:eastAsia="pl-PL"/>
        </w:rPr>
        <w:t xml:space="preserve">Przedmiot niniejszej umowy jest współfinansowany ze środków Unii Europejskiej w ramach Programu Operacyjnego Pomoc Techniczna 2014-2020, Programu Operacyjnego PT POWER 2014-2020, Programu </w:t>
      </w:r>
      <w:proofErr w:type="spellStart"/>
      <w:r w:rsidRPr="00940353">
        <w:rPr>
          <w:lang w:val="x-none" w:eastAsia="pl-PL"/>
        </w:rPr>
        <w:t>Interreg</w:t>
      </w:r>
      <w:proofErr w:type="spellEnd"/>
      <w:r w:rsidRPr="00940353">
        <w:rPr>
          <w:lang w:val="x-none" w:eastAsia="pl-PL"/>
        </w:rPr>
        <w:t xml:space="preserve"> V-A Polska-Słowacja 2014-2020, Programu Współpracy Terytorialnej Polska – Białoruś – Ukraina 2014-2020, Programu Współpracy Transgranicznej Polska-Rosja 2014-2020, Programu Współpracy </w:t>
      </w:r>
      <w:proofErr w:type="spellStart"/>
      <w:r w:rsidRPr="00940353">
        <w:rPr>
          <w:lang w:val="x-none" w:eastAsia="pl-PL"/>
        </w:rPr>
        <w:t>Interreg</w:t>
      </w:r>
      <w:proofErr w:type="spellEnd"/>
      <w:r w:rsidRPr="00940353">
        <w:rPr>
          <w:lang w:val="x-none" w:eastAsia="pl-PL"/>
        </w:rPr>
        <w:t xml:space="preserve"> V-A Południowy Bałtyk 2014-2020, Programu Współpracy INTERREG Polska – Saksonia 2014-2020. </w:t>
      </w:r>
    </w:p>
    <w:p w14:paraId="1D91A92E" w14:textId="77777777" w:rsidR="00940353" w:rsidRPr="00940353" w:rsidRDefault="00940353" w:rsidP="00940353">
      <w:pPr>
        <w:widowControl/>
        <w:numPr>
          <w:ilvl w:val="0"/>
          <w:numId w:val="119"/>
        </w:numPr>
        <w:autoSpaceDE/>
        <w:autoSpaceDN/>
        <w:spacing w:beforeLines="40" w:before="96" w:afterLines="40" w:after="96" w:line="276" w:lineRule="auto"/>
        <w:ind w:left="714" w:hanging="357"/>
        <w:jc w:val="both"/>
        <w:rPr>
          <w:lang w:val="x-none" w:eastAsia="pl-PL"/>
        </w:rPr>
      </w:pPr>
      <w:r w:rsidRPr="00940353">
        <w:rPr>
          <w:lang w:val="x-none" w:eastAsia="pl-PL"/>
        </w:rPr>
        <w:t>Strony oświadczają, że niniejsza umowa została zawarta w wyniku udzielenia zamówienia publicznego nr WA.263.</w:t>
      </w:r>
      <w:r w:rsidRPr="00940353">
        <w:rPr>
          <w:lang w:eastAsia="pl-PL"/>
        </w:rPr>
        <w:t>42</w:t>
      </w:r>
      <w:r w:rsidRPr="00940353">
        <w:rPr>
          <w:lang w:val="x-none" w:eastAsia="pl-PL"/>
        </w:rPr>
        <w:t>.2021.BS, prowadzonego w trybie podstawowym na podstawie art. 275 pkt 1 ustawy z dnia 11 września 2019 r. (Dz. U. z 2021 r. poz. 1129 ze zm.)</w:t>
      </w:r>
    </w:p>
    <w:p w14:paraId="781405E0" w14:textId="77777777" w:rsidR="00940353" w:rsidRPr="00940353" w:rsidRDefault="00940353" w:rsidP="00940353">
      <w:pPr>
        <w:widowControl/>
        <w:numPr>
          <w:ilvl w:val="0"/>
          <w:numId w:val="119"/>
        </w:numPr>
        <w:tabs>
          <w:tab w:val="left" w:pos="284"/>
        </w:tabs>
        <w:autoSpaceDE/>
        <w:autoSpaceDN/>
        <w:spacing w:beforeLines="40" w:before="96" w:afterLines="40" w:after="96" w:line="276" w:lineRule="auto"/>
        <w:ind w:left="714" w:hanging="357"/>
        <w:jc w:val="both"/>
        <w:rPr>
          <w:lang w:eastAsia="pl-PL"/>
        </w:rPr>
      </w:pPr>
      <w:r w:rsidRPr="00940353">
        <w:rPr>
          <w:lang w:eastAsia="pl-PL"/>
        </w:rPr>
        <w:t>Przedmiotem umowy jest świadczenie przez Wykonawcę na rzecz Zamawiającego sukcesywnych dostaw</w:t>
      </w:r>
      <w:r w:rsidRPr="00940353">
        <w:rPr>
          <w:bCs/>
          <w:lang w:eastAsia="pl-PL"/>
        </w:rPr>
        <w:t xml:space="preserve"> </w:t>
      </w:r>
      <w:r w:rsidRPr="00940353">
        <w:rPr>
          <w:lang w:eastAsia="pl-PL"/>
        </w:rPr>
        <w:t>materiałów biurowych i archiwizacyjnych na potrzeby komórek organizacyjnych CPE, zwanych dalej "przedmiotem umowy", na bieżące potrzeby Zamawiającego, po cenach jednostkowych wymienionych w ofercie Wykonawcy, która stanowi załącznik nr 2 do niniejszej umowy.</w:t>
      </w:r>
    </w:p>
    <w:p w14:paraId="33325D1C" w14:textId="77777777" w:rsidR="00940353" w:rsidRPr="00940353" w:rsidRDefault="00940353" w:rsidP="00940353">
      <w:pPr>
        <w:widowControl/>
        <w:numPr>
          <w:ilvl w:val="0"/>
          <w:numId w:val="119"/>
        </w:numPr>
        <w:tabs>
          <w:tab w:val="left" w:pos="284"/>
        </w:tabs>
        <w:autoSpaceDE/>
        <w:autoSpaceDN/>
        <w:spacing w:beforeLines="40" w:before="96" w:afterLines="40" w:after="96" w:line="276" w:lineRule="auto"/>
        <w:jc w:val="both"/>
        <w:rPr>
          <w:lang w:eastAsia="pl-PL"/>
        </w:rPr>
      </w:pPr>
      <w:r w:rsidRPr="00940353">
        <w:rPr>
          <w:lang w:eastAsia="pl-PL"/>
        </w:rPr>
        <w:t>Wykonawca zobowiązuje się do dostarczania fabrycznie nowych, kompletnych, wolnych od wad materiałowych i wykonawczych materiałów biurowych i archiwizacyjnych.</w:t>
      </w:r>
    </w:p>
    <w:p w14:paraId="2E2AC308" w14:textId="77777777" w:rsidR="00940353" w:rsidRPr="00940353" w:rsidRDefault="00940353" w:rsidP="00940353">
      <w:pPr>
        <w:widowControl/>
        <w:numPr>
          <w:ilvl w:val="0"/>
          <w:numId w:val="119"/>
        </w:numPr>
        <w:tabs>
          <w:tab w:val="left" w:pos="284"/>
        </w:tabs>
        <w:autoSpaceDE/>
        <w:autoSpaceDN/>
        <w:spacing w:beforeLines="40" w:before="96" w:afterLines="40" w:after="96" w:line="276" w:lineRule="auto"/>
        <w:jc w:val="both"/>
        <w:rPr>
          <w:lang w:eastAsia="pl-PL"/>
        </w:rPr>
      </w:pPr>
      <w:r w:rsidRPr="00940353">
        <w:rPr>
          <w:lang w:eastAsia="pl-PL"/>
        </w:rPr>
        <w:t>Zamawiający wymaga, aby wszystkie produkty stanowiące przedmiot zamówienia posiadały oryginalne opakowanie producenta z jego widocznym logo.</w:t>
      </w:r>
    </w:p>
    <w:p w14:paraId="3988C4CD" w14:textId="77777777" w:rsidR="00940353" w:rsidRPr="00940353" w:rsidRDefault="00940353" w:rsidP="00940353">
      <w:pPr>
        <w:widowControl/>
        <w:numPr>
          <w:ilvl w:val="0"/>
          <w:numId w:val="119"/>
        </w:numPr>
        <w:tabs>
          <w:tab w:val="left" w:pos="284"/>
        </w:tabs>
        <w:autoSpaceDE/>
        <w:autoSpaceDN/>
        <w:spacing w:beforeLines="40" w:before="96" w:afterLines="40" w:after="96" w:line="276" w:lineRule="auto"/>
        <w:jc w:val="both"/>
        <w:rPr>
          <w:lang w:eastAsia="pl-PL"/>
        </w:rPr>
      </w:pPr>
      <w:r w:rsidRPr="00940353">
        <w:rPr>
          <w:lang w:eastAsia="pl-PL"/>
        </w:rPr>
        <w:t>Poszczególne dostawy realizowane będą pod następujący/-e adres/-y:</w:t>
      </w:r>
    </w:p>
    <w:p w14:paraId="4EF2BD78" w14:textId="77777777" w:rsidR="00940353" w:rsidRPr="00940353" w:rsidRDefault="00940353" w:rsidP="00940353">
      <w:pPr>
        <w:widowControl/>
        <w:numPr>
          <w:ilvl w:val="0"/>
          <w:numId w:val="141"/>
        </w:numPr>
        <w:tabs>
          <w:tab w:val="left" w:pos="284"/>
        </w:tabs>
        <w:autoSpaceDE/>
        <w:autoSpaceDN/>
        <w:spacing w:beforeLines="40" w:before="96" w:afterLines="40" w:after="96" w:line="276" w:lineRule="auto"/>
        <w:jc w:val="both"/>
        <w:rPr>
          <w:lang w:eastAsia="pl-PL"/>
        </w:rPr>
      </w:pPr>
      <w:r w:rsidRPr="00940353">
        <w:rPr>
          <w:lang w:eastAsia="pl-PL"/>
        </w:rPr>
        <w:lastRenderedPageBreak/>
        <w:t xml:space="preserve">Centrum Projektów Europejskich z siedzibą </w:t>
      </w:r>
      <w:bookmarkStart w:id="6" w:name="_Hlk86390788"/>
      <w:r w:rsidRPr="00940353">
        <w:rPr>
          <w:lang w:eastAsia="pl-PL"/>
        </w:rPr>
        <w:t xml:space="preserve">przy ul. Domaniewskiej 39a w Warszawie </w:t>
      </w:r>
      <w:bookmarkEnd w:id="6"/>
      <w:r w:rsidRPr="00940353">
        <w:rPr>
          <w:lang w:eastAsia="pl-PL"/>
        </w:rPr>
        <w:t xml:space="preserve">(Wydział Administracji – WA, Wydział Kadr i Rozwoju Zasobów Ludzkich – </w:t>
      </w:r>
      <w:proofErr w:type="spellStart"/>
      <w:r w:rsidRPr="00940353">
        <w:rPr>
          <w:lang w:eastAsia="pl-PL"/>
        </w:rPr>
        <w:t>WKiRZL</w:t>
      </w:r>
      <w:proofErr w:type="spellEnd"/>
      <w:r w:rsidRPr="00940353">
        <w:rPr>
          <w:lang w:eastAsia="pl-PL"/>
        </w:rPr>
        <w:t>, Wydział Finansowy – WF, Wydział Kontroli – FLC,  Wydział Projektów EFS – WP EFS/PO WER, Wspólny Sekretariat Techniczny PWT Polska – Białoruś – Ukraina – WST PL-BY-UA, Wydział Informacji FE - WIFE), piętro 3</w:t>
      </w:r>
    </w:p>
    <w:p w14:paraId="515B8BFE" w14:textId="77777777" w:rsidR="00940353" w:rsidRPr="00940353" w:rsidRDefault="00940353" w:rsidP="00940353">
      <w:pPr>
        <w:widowControl/>
        <w:numPr>
          <w:ilvl w:val="0"/>
          <w:numId w:val="141"/>
        </w:numPr>
        <w:tabs>
          <w:tab w:val="left" w:pos="284"/>
        </w:tabs>
        <w:autoSpaceDE/>
        <w:autoSpaceDN/>
        <w:spacing w:beforeLines="40" w:before="96" w:afterLines="40" w:after="96" w:line="276" w:lineRule="auto"/>
        <w:jc w:val="both"/>
        <w:rPr>
          <w:lang w:eastAsia="pl-PL"/>
        </w:rPr>
      </w:pPr>
      <w:r w:rsidRPr="00940353">
        <w:rPr>
          <w:lang w:eastAsia="pl-PL"/>
        </w:rPr>
        <w:t>Wydziału Informacji Funduszy Europejskich z siedzibą przy ul. Domaniewskiej 39a w Warszawie, piętro 0</w:t>
      </w:r>
    </w:p>
    <w:p w14:paraId="40168297" w14:textId="77777777" w:rsidR="00940353" w:rsidRPr="00940353" w:rsidRDefault="00940353" w:rsidP="00940353">
      <w:pPr>
        <w:widowControl/>
        <w:numPr>
          <w:ilvl w:val="0"/>
          <w:numId w:val="141"/>
        </w:numPr>
        <w:tabs>
          <w:tab w:val="left" w:pos="284"/>
        </w:tabs>
        <w:autoSpaceDE/>
        <w:autoSpaceDN/>
        <w:spacing w:beforeLines="40" w:before="96" w:afterLines="40" w:after="96" w:line="276" w:lineRule="auto"/>
        <w:jc w:val="both"/>
        <w:rPr>
          <w:lang w:eastAsia="pl-PL"/>
        </w:rPr>
      </w:pPr>
      <w:r w:rsidRPr="00940353">
        <w:rPr>
          <w:lang w:eastAsia="pl-PL"/>
        </w:rPr>
        <w:t>Wspólnego Sekretariatu Technicznego PWT Polska - Rosja z siedzibą przy ul. Głowackiego 14 w Olsztynie (WST PL-RU),</w:t>
      </w:r>
    </w:p>
    <w:p w14:paraId="3A9CA33D" w14:textId="77777777" w:rsidR="00940353" w:rsidRPr="00940353" w:rsidRDefault="00940353" w:rsidP="00940353">
      <w:pPr>
        <w:widowControl/>
        <w:numPr>
          <w:ilvl w:val="0"/>
          <w:numId w:val="141"/>
        </w:numPr>
        <w:tabs>
          <w:tab w:val="left" w:pos="284"/>
        </w:tabs>
        <w:autoSpaceDE/>
        <w:autoSpaceDN/>
        <w:spacing w:beforeLines="40" w:before="96" w:afterLines="40" w:after="96" w:line="276" w:lineRule="auto"/>
        <w:jc w:val="both"/>
        <w:rPr>
          <w:lang w:eastAsia="pl-PL"/>
        </w:rPr>
      </w:pPr>
      <w:r w:rsidRPr="00940353">
        <w:rPr>
          <w:lang w:eastAsia="pl-PL"/>
        </w:rPr>
        <w:t>Wspólnego Sekretariatu Technicznego PWT PL-SK z siedzibą przy ul. Halickiej 9 w Krakowie (WST PL-SK),</w:t>
      </w:r>
    </w:p>
    <w:p w14:paraId="262F2079" w14:textId="77777777" w:rsidR="00940353" w:rsidRPr="00940353" w:rsidRDefault="00940353" w:rsidP="00940353">
      <w:pPr>
        <w:widowControl/>
        <w:numPr>
          <w:ilvl w:val="0"/>
          <w:numId w:val="141"/>
        </w:numPr>
        <w:tabs>
          <w:tab w:val="left" w:pos="284"/>
        </w:tabs>
        <w:autoSpaceDE/>
        <w:autoSpaceDN/>
        <w:spacing w:beforeLines="40" w:before="96" w:afterLines="40" w:after="96" w:line="276" w:lineRule="auto"/>
        <w:jc w:val="both"/>
        <w:rPr>
          <w:lang w:eastAsia="pl-PL"/>
        </w:rPr>
      </w:pPr>
      <w:r w:rsidRPr="00940353">
        <w:rPr>
          <w:lang w:eastAsia="pl-PL"/>
        </w:rPr>
        <w:t>Wspólnego Sekretariatu Technicznego POWT PB z siedzibą przy Al. Grunwaldzka 186 w Gdańsku (WST PB),</w:t>
      </w:r>
    </w:p>
    <w:p w14:paraId="78FD761B" w14:textId="77777777" w:rsidR="00940353" w:rsidRPr="00940353" w:rsidRDefault="00940353" w:rsidP="00940353">
      <w:pPr>
        <w:widowControl/>
        <w:numPr>
          <w:ilvl w:val="0"/>
          <w:numId w:val="141"/>
        </w:numPr>
        <w:tabs>
          <w:tab w:val="left" w:pos="284"/>
        </w:tabs>
        <w:autoSpaceDE/>
        <w:autoSpaceDN/>
        <w:spacing w:beforeLines="40" w:before="96" w:afterLines="40" w:after="96" w:line="276" w:lineRule="auto"/>
        <w:jc w:val="both"/>
        <w:rPr>
          <w:lang w:eastAsia="pl-PL"/>
        </w:rPr>
      </w:pPr>
      <w:r w:rsidRPr="00940353">
        <w:rPr>
          <w:lang w:eastAsia="pl-PL"/>
        </w:rPr>
        <w:t>Wspólnego Sekretariatu Polska – Saksonia z siedzibą przy ul. Św. Mikołaja 81 we Wrocławiu (PL-SN).</w:t>
      </w:r>
    </w:p>
    <w:p w14:paraId="2EA8D3D5" w14:textId="77777777" w:rsidR="00940353" w:rsidRPr="00940353" w:rsidRDefault="00940353" w:rsidP="00940353">
      <w:pPr>
        <w:widowControl/>
        <w:numPr>
          <w:ilvl w:val="0"/>
          <w:numId w:val="119"/>
        </w:numPr>
        <w:tabs>
          <w:tab w:val="left" w:pos="284"/>
        </w:tabs>
        <w:autoSpaceDE/>
        <w:autoSpaceDN/>
        <w:spacing w:beforeLines="40" w:before="96" w:afterLines="40" w:after="96" w:line="276" w:lineRule="auto"/>
        <w:jc w:val="both"/>
        <w:rPr>
          <w:lang w:eastAsia="pl-PL"/>
        </w:rPr>
      </w:pPr>
      <w:r w:rsidRPr="00940353">
        <w:rPr>
          <w:lang w:eastAsia="pl-PL"/>
        </w:rPr>
        <w:t>W przypadku zmiany lokalizacji siedziby Zamawiającego lub którejkolwiek komórki organizacyjnej wskazanej w ust. 6, do której odbywa się dostawa, Zamawiający powiadomi pisemnie Wykonawcę o nowym adresie dostawy w terminie 7 dni od dnia zmiany lokalizacji. Ewentualna zmiana lokalizacji nastąpi w obrębie miasta, w którym mieści się aktualna siedziba Zamawiającego/komórki organizacyjnej.</w:t>
      </w:r>
    </w:p>
    <w:p w14:paraId="1DD36D1F" w14:textId="77777777" w:rsidR="00940353" w:rsidRPr="00940353" w:rsidRDefault="00940353" w:rsidP="00940353">
      <w:pPr>
        <w:widowControl/>
        <w:numPr>
          <w:ilvl w:val="0"/>
          <w:numId w:val="119"/>
        </w:numPr>
        <w:tabs>
          <w:tab w:val="left" w:pos="284"/>
        </w:tabs>
        <w:autoSpaceDE/>
        <w:autoSpaceDN/>
        <w:spacing w:beforeLines="40" w:before="96" w:afterLines="40" w:after="96" w:line="276" w:lineRule="auto"/>
        <w:jc w:val="both"/>
        <w:rPr>
          <w:lang w:eastAsia="pl-PL"/>
        </w:rPr>
      </w:pPr>
      <w:r w:rsidRPr="00940353">
        <w:rPr>
          <w:lang w:eastAsia="pl-PL"/>
        </w:rPr>
        <w:t>Szczegółowy zakres usługi określa załącznik nr 1 do Umowy – opis przedmiotu zamówienia oraz oferta Wykonawcy stanowiąca załącznik nr 1 do SWZ.</w:t>
      </w:r>
    </w:p>
    <w:p w14:paraId="530DF076" w14:textId="77777777" w:rsidR="00940353" w:rsidRPr="00940353" w:rsidRDefault="00940353" w:rsidP="00940353">
      <w:pPr>
        <w:widowControl/>
        <w:numPr>
          <w:ilvl w:val="0"/>
          <w:numId w:val="119"/>
        </w:numPr>
        <w:tabs>
          <w:tab w:val="left" w:pos="284"/>
        </w:tabs>
        <w:autoSpaceDE/>
        <w:autoSpaceDN/>
        <w:spacing w:beforeLines="40" w:before="96" w:afterLines="40" w:after="96" w:line="276" w:lineRule="auto"/>
        <w:jc w:val="both"/>
        <w:rPr>
          <w:lang w:eastAsia="pl-PL"/>
        </w:rPr>
      </w:pPr>
      <w:r w:rsidRPr="00940353">
        <w:rPr>
          <w:lang w:eastAsia="pl-PL"/>
        </w:rPr>
        <w:t>Wykonawca udziela Zamawiającemu gwarancji w wysokości …. miesięcy (zgodnie z ofertą)</w:t>
      </w:r>
      <w:r w:rsidRPr="00940353">
        <w:rPr>
          <w:vertAlign w:val="superscript"/>
          <w:lang w:eastAsia="pl-PL"/>
        </w:rPr>
        <w:footnoteReference w:id="4"/>
      </w:r>
      <w:r w:rsidRPr="00940353">
        <w:rPr>
          <w:lang w:eastAsia="pl-PL"/>
        </w:rPr>
        <w:t xml:space="preserve"> na poz. asortymentu nr: 85 – 88; 191 – 193; 283 – 285; 287 - 302; 312 – 320; 325; 329 – 337; 339 – 342; 345 – 353; 356– 386; 388; 397 – 402 wskazane w tabeli nr 1 opisu przedmiotu zamówienia. </w:t>
      </w:r>
      <w:bookmarkStart w:id="7" w:name="_Hlk10709588"/>
      <w:r w:rsidRPr="00940353">
        <w:rPr>
          <w:lang w:eastAsia="pl-PL"/>
        </w:rPr>
        <w:t xml:space="preserve">Zgłoszenia w ramach gwarancji dokonywane będą za pośrednictwem poczty elektronicznej na adres email …………………………… Wykonawca w terminie 3 dni roboczych odbierze przedmiot umowy objęty zgłoszeniem i wymieni na nowy, w pełni zgodny z przeznaczeniem, zgodny z umową i OPZ. W przypadku niewywiązania się przez Wykonawcę z obowiązku w ramach gwarancji w terminie określonym w zdaniu poprzednim Zamawiający uprawniony jest do zakupu asortymentu objętego zgłoszeniem na koszt wykonawcy. </w:t>
      </w:r>
    </w:p>
    <w:p w14:paraId="58CED388" w14:textId="77777777" w:rsidR="00940353" w:rsidRPr="00940353" w:rsidRDefault="00940353" w:rsidP="00940353">
      <w:pPr>
        <w:widowControl/>
        <w:tabs>
          <w:tab w:val="left" w:pos="284"/>
        </w:tabs>
        <w:autoSpaceDE/>
        <w:autoSpaceDN/>
        <w:spacing w:beforeLines="40" w:before="96" w:afterLines="40" w:after="96" w:line="276" w:lineRule="auto"/>
        <w:jc w:val="center"/>
        <w:rPr>
          <w:b/>
          <w:lang w:eastAsia="pl-PL"/>
        </w:rPr>
      </w:pPr>
      <w:r w:rsidRPr="00940353">
        <w:rPr>
          <w:b/>
          <w:lang w:eastAsia="pl-PL"/>
        </w:rPr>
        <w:t>§ 2</w:t>
      </w:r>
    </w:p>
    <w:p w14:paraId="1195DB21" w14:textId="77777777" w:rsidR="00940353" w:rsidRPr="00940353" w:rsidRDefault="00940353" w:rsidP="00940353">
      <w:pPr>
        <w:widowControl/>
        <w:numPr>
          <w:ilvl w:val="0"/>
          <w:numId w:val="142"/>
        </w:numPr>
        <w:tabs>
          <w:tab w:val="left" w:pos="142"/>
          <w:tab w:val="left" w:pos="284"/>
        </w:tabs>
        <w:autoSpaceDE/>
        <w:autoSpaceDN/>
        <w:spacing w:beforeLines="40" w:before="96" w:afterLines="40" w:after="96" w:line="276" w:lineRule="auto"/>
        <w:jc w:val="both"/>
        <w:rPr>
          <w:lang w:eastAsia="pl-PL"/>
        </w:rPr>
      </w:pPr>
      <w:r w:rsidRPr="00940353">
        <w:rPr>
          <w:lang w:eastAsia="pl-PL"/>
        </w:rPr>
        <w:t>Przedmiot umowy będzie dostarczany partiami, po mailowym zgłoszeniu zapotrzebowania przez osobę/-y wskazaną/-e w ust. 5, w terminie …..  dni roboczych od dnia jego zgłoszenia Wykonawcy.</w:t>
      </w:r>
      <w:r w:rsidRPr="00940353">
        <w:rPr>
          <w:vertAlign w:val="superscript"/>
          <w:lang w:eastAsia="pl-PL"/>
        </w:rPr>
        <w:footnoteReference w:id="5"/>
      </w:r>
      <w:r w:rsidRPr="00940353">
        <w:rPr>
          <w:lang w:eastAsia="pl-PL"/>
        </w:rPr>
        <w:t xml:space="preserve"> </w:t>
      </w:r>
    </w:p>
    <w:p w14:paraId="3D0448D8" w14:textId="77777777" w:rsidR="00940353" w:rsidRPr="00940353" w:rsidRDefault="00940353" w:rsidP="00940353">
      <w:pPr>
        <w:widowControl/>
        <w:numPr>
          <w:ilvl w:val="0"/>
          <w:numId w:val="142"/>
        </w:numPr>
        <w:tabs>
          <w:tab w:val="left" w:pos="142"/>
          <w:tab w:val="left" w:pos="284"/>
        </w:tabs>
        <w:autoSpaceDE/>
        <w:autoSpaceDN/>
        <w:spacing w:beforeLines="40" w:before="96" w:afterLines="40" w:after="96" w:line="276" w:lineRule="auto"/>
        <w:jc w:val="both"/>
        <w:rPr>
          <w:lang w:eastAsia="pl-PL"/>
        </w:rPr>
      </w:pPr>
      <w:r w:rsidRPr="00940353">
        <w:rPr>
          <w:lang w:eastAsia="pl-PL"/>
        </w:rPr>
        <w:t xml:space="preserve">Zamawiający może </w:t>
      </w:r>
      <w:proofErr w:type="spellStart"/>
      <w:r w:rsidRPr="00940353">
        <w:rPr>
          <w:lang w:eastAsia="pl-PL"/>
        </w:rPr>
        <w:t>bezkosztowo</w:t>
      </w:r>
      <w:proofErr w:type="spellEnd"/>
      <w:r w:rsidRPr="00940353">
        <w:rPr>
          <w:lang w:eastAsia="pl-PL"/>
        </w:rPr>
        <w:t xml:space="preserve"> zrezygnować z całości lub z części zamówienia po pisemnym powiadomieniu Wykonawcy co najmniej 1 dzień roboczy przed planowaną dostawą zamówienia. Rezygnacja z całości lub części zamówienia może zostać przesłana drogą mailową.</w:t>
      </w:r>
    </w:p>
    <w:p w14:paraId="686B67B9" w14:textId="77777777" w:rsidR="00940353" w:rsidRPr="00940353" w:rsidRDefault="00940353" w:rsidP="00940353">
      <w:pPr>
        <w:widowControl/>
        <w:numPr>
          <w:ilvl w:val="0"/>
          <w:numId w:val="142"/>
        </w:numPr>
        <w:tabs>
          <w:tab w:val="left" w:pos="284"/>
        </w:tabs>
        <w:autoSpaceDE/>
        <w:autoSpaceDN/>
        <w:spacing w:beforeLines="40" w:before="96" w:afterLines="40" w:after="96" w:line="276" w:lineRule="auto"/>
        <w:jc w:val="both"/>
      </w:pPr>
      <w:r w:rsidRPr="00940353">
        <w:t xml:space="preserve">W uzasadnionych przypadkach, gdy Wykonawca </w:t>
      </w:r>
      <w:r w:rsidRPr="00940353">
        <w:rPr>
          <w:b/>
          <w:bCs/>
        </w:rPr>
        <w:t>w terminie 1 dnia roboczego</w:t>
      </w:r>
      <w:r w:rsidRPr="00940353">
        <w:t xml:space="preserve"> od dnia zgłoszenia zapotrzebowania przez Zamawiającego poinformuje mailowo, na adres wskazany w umowie o niemożliwości wykonania zamówienia w terminie określonym w ust. 1 i przyczynie jej </w:t>
      </w:r>
      <w:r w:rsidRPr="00940353">
        <w:lastRenderedPageBreak/>
        <w:t>wystąpienia, Zamawiający może wyznaczyć Wykonawcy dodatkowy termin, jednakże termin ten nie może być dłuższy niż 8 dni roboczych</w:t>
      </w:r>
      <w:r w:rsidRPr="00940353">
        <w:rPr>
          <w:vertAlign w:val="superscript"/>
        </w:rPr>
        <w:footnoteReference w:id="6"/>
      </w:r>
      <w:r w:rsidRPr="00940353">
        <w:t>.</w:t>
      </w:r>
    </w:p>
    <w:p w14:paraId="7B771B91" w14:textId="77777777" w:rsidR="00940353" w:rsidRPr="00940353" w:rsidRDefault="00940353" w:rsidP="00940353">
      <w:pPr>
        <w:widowControl/>
        <w:numPr>
          <w:ilvl w:val="0"/>
          <w:numId w:val="142"/>
        </w:numPr>
        <w:tabs>
          <w:tab w:val="left" w:pos="142"/>
          <w:tab w:val="left" w:pos="284"/>
        </w:tabs>
        <w:autoSpaceDE/>
        <w:autoSpaceDN/>
        <w:spacing w:beforeLines="40" w:before="96" w:afterLines="40" w:after="96" w:line="276" w:lineRule="auto"/>
        <w:jc w:val="both"/>
        <w:rPr>
          <w:lang w:eastAsia="pl-PL"/>
        </w:rPr>
      </w:pPr>
      <w:r w:rsidRPr="00940353">
        <w:rPr>
          <w:lang w:eastAsia="pl-PL"/>
        </w:rPr>
        <w:t xml:space="preserve">Zamawiający zastrzega, że ilości przedmiotu umowy podane w ofercie Wykonawcy stanowiącej załącznik nr 1 do umowy są ilościami szacunkowymi i nie stanowią zobowiązania Zamawiającego do zamawiania w/w ilości materiałów.  </w:t>
      </w:r>
    </w:p>
    <w:p w14:paraId="23697114" w14:textId="77777777" w:rsidR="00940353" w:rsidRPr="00940353" w:rsidRDefault="00940353" w:rsidP="00940353">
      <w:pPr>
        <w:widowControl/>
        <w:numPr>
          <w:ilvl w:val="0"/>
          <w:numId w:val="142"/>
        </w:numPr>
        <w:tabs>
          <w:tab w:val="left" w:pos="142"/>
          <w:tab w:val="left" w:pos="284"/>
        </w:tabs>
        <w:autoSpaceDE/>
        <w:autoSpaceDN/>
        <w:spacing w:beforeLines="40" w:before="96" w:afterLines="40" w:after="96" w:line="276" w:lineRule="auto"/>
        <w:jc w:val="both"/>
        <w:rPr>
          <w:lang w:eastAsia="pl-PL"/>
        </w:rPr>
      </w:pPr>
      <w:r w:rsidRPr="00940353">
        <w:rPr>
          <w:lang w:eastAsia="pl-PL"/>
        </w:rPr>
        <w:t>Każdorazowo realizacja i rozładunek dostawy we wskazane miejsce w siedzibie lub komórkach zamiejscowych Zamawiającego odbywać się będzie na koszt Wykonawcy.</w:t>
      </w:r>
    </w:p>
    <w:p w14:paraId="1F23D938" w14:textId="77777777" w:rsidR="00940353" w:rsidRPr="00940353" w:rsidRDefault="00940353" w:rsidP="00940353">
      <w:pPr>
        <w:widowControl/>
        <w:numPr>
          <w:ilvl w:val="0"/>
          <w:numId w:val="142"/>
        </w:numPr>
        <w:tabs>
          <w:tab w:val="left" w:pos="142"/>
          <w:tab w:val="left" w:pos="284"/>
        </w:tabs>
        <w:autoSpaceDE/>
        <w:autoSpaceDN/>
        <w:spacing w:beforeLines="40" w:before="96" w:afterLines="40" w:after="96" w:line="276" w:lineRule="auto"/>
        <w:jc w:val="both"/>
        <w:rPr>
          <w:lang w:eastAsia="pl-PL"/>
        </w:rPr>
      </w:pPr>
      <w:r w:rsidRPr="00940353">
        <w:rPr>
          <w:bCs/>
        </w:rPr>
        <w:t>Dostawy materiałów mogą się odbywać w dni robocze od poniedziałku do piątku, w godzinach od 8.15 do 16.15, chyba, że dany dzień będzie dniem niepracującym dla Centrum Projektów Europejskich, o czym Zamawiający poinformuje Wykonawcę zgłaszając zapotrzebowanie. Dostawa obejmuje wniesienie do pomieszczeń wskazanych przez Zamawiającego</w:t>
      </w:r>
    </w:p>
    <w:p w14:paraId="3D5101BA" w14:textId="77777777" w:rsidR="00940353" w:rsidRPr="00940353" w:rsidRDefault="00940353" w:rsidP="00940353">
      <w:pPr>
        <w:widowControl/>
        <w:numPr>
          <w:ilvl w:val="0"/>
          <w:numId w:val="142"/>
        </w:numPr>
        <w:tabs>
          <w:tab w:val="left" w:pos="142"/>
          <w:tab w:val="left" w:pos="284"/>
        </w:tabs>
        <w:autoSpaceDE/>
        <w:autoSpaceDN/>
        <w:spacing w:beforeLines="40" w:before="96" w:afterLines="40" w:after="96" w:line="276" w:lineRule="auto"/>
        <w:jc w:val="both"/>
        <w:rPr>
          <w:lang w:eastAsia="pl-PL"/>
        </w:rPr>
      </w:pPr>
      <w:r w:rsidRPr="00940353">
        <w:rPr>
          <w:lang w:eastAsia="pl-PL"/>
        </w:rPr>
        <w:t>Każda dostawa odbierana będzie przez:</w:t>
      </w:r>
    </w:p>
    <w:p w14:paraId="67BC01E0" w14:textId="77777777" w:rsidR="00940353" w:rsidRPr="00940353" w:rsidRDefault="00940353" w:rsidP="00940353">
      <w:pPr>
        <w:widowControl/>
        <w:numPr>
          <w:ilvl w:val="0"/>
          <w:numId w:val="143"/>
        </w:numPr>
        <w:tabs>
          <w:tab w:val="left" w:pos="142"/>
          <w:tab w:val="left" w:pos="284"/>
        </w:tabs>
        <w:autoSpaceDE/>
        <w:autoSpaceDN/>
        <w:spacing w:beforeLines="40" w:before="96" w:afterLines="40" w:after="96" w:line="276" w:lineRule="auto"/>
        <w:jc w:val="both"/>
        <w:rPr>
          <w:lang w:eastAsia="pl-PL"/>
        </w:rPr>
      </w:pPr>
      <w:r w:rsidRPr="00940353">
        <w:rPr>
          <w:lang w:eastAsia="pl-PL"/>
        </w:rPr>
        <w:t>p. Magdalenę Adamczyk w Warszawie – CPE (WA),</w:t>
      </w:r>
    </w:p>
    <w:p w14:paraId="32A0EF41" w14:textId="77777777" w:rsidR="00940353" w:rsidRPr="00940353" w:rsidRDefault="00940353" w:rsidP="00940353">
      <w:pPr>
        <w:widowControl/>
        <w:numPr>
          <w:ilvl w:val="0"/>
          <w:numId w:val="143"/>
        </w:numPr>
        <w:tabs>
          <w:tab w:val="left" w:pos="142"/>
          <w:tab w:val="left" w:pos="284"/>
        </w:tabs>
        <w:autoSpaceDE/>
        <w:autoSpaceDN/>
        <w:spacing w:beforeLines="40" w:before="96" w:afterLines="40" w:after="96" w:line="276" w:lineRule="auto"/>
        <w:jc w:val="both"/>
        <w:rPr>
          <w:lang w:eastAsia="pl-PL"/>
        </w:rPr>
      </w:pPr>
      <w:r w:rsidRPr="00940353">
        <w:rPr>
          <w:lang w:eastAsia="pl-PL"/>
        </w:rPr>
        <w:t>p. Magdalenę Kaczmarek w Warszawie – CPE (</w:t>
      </w:r>
      <w:proofErr w:type="spellStart"/>
      <w:r w:rsidRPr="00940353">
        <w:rPr>
          <w:lang w:eastAsia="pl-PL"/>
        </w:rPr>
        <w:t>WKiRZL</w:t>
      </w:r>
      <w:proofErr w:type="spellEnd"/>
      <w:r w:rsidRPr="00940353">
        <w:rPr>
          <w:lang w:eastAsia="pl-PL"/>
        </w:rPr>
        <w:t>),</w:t>
      </w:r>
    </w:p>
    <w:p w14:paraId="63075446" w14:textId="77777777" w:rsidR="00940353" w:rsidRPr="00940353" w:rsidRDefault="00940353" w:rsidP="00940353">
      <w:pPr>
        <w:widowControl/>
        <w:numPr>
          <w:ilvl w:val="0"/>
          <w:numId w:val="143"/>
        </w:numPr>
        <w:tabs>
          <w:tab w:val="left" w:pos="142"/>
          <w:tab w:val="left" w:pos="284"/>
        </w:tabs>
        <w:autoSpaceDE/>
        <w:autoSpaceDN/>
        <w:spacing w:beforeLines="40" w:before="96" w:afterLines="40" w:after="96" w:line="276" w:lineRule="auto"/>
        <w:jc w:val="both"/>
        <w:rPr>
          <w:lang w:eastAsia="pl-PL"/>
        </w:rPr>
      </w:pPr>
      <w:r w:rsidRPr="00940353">
        <w:rPr>
          <w:lang w:eastAsia="pl-PL"/>
        </w:rPr>
        <w:t>p. Andżelikę Wierzbicką  w Warszawie – CPE (WF),</w:t>
      </w:r>
    </w:p>
    <w:p w14:paraId="2B38DC18" w14:textId="77777777" w:rsidR="00940353" w:rsidRPr="00940353" w:rsidRDefault="00940353" w:rsidP="00940353">
      <w:pPr>
        <w:widowControl/>
        <w:numPr>
          <w:ilvl w:val="0"/>
          <w:numId w:val="143"/>
        </w:numPr>
        <w:tabs>
          <w:tab w:val="left" w:pos="142"/>
          <w:tab w:val="left" w:pos="284"/>
        </w:tabs>
        <w:autoSpaceDE/>
        <w:autoSpaceDN/>
        <w:spacing w:beforeLines="40" w:before="96" w:afterLines="40" w:after="96" w:line="276" w:lineRule="auto"/>
        <w:jc w:val="both"/>
        <w:rPr>
          <w:lang w:eastAsia="pl-PL"/>
        </w:rPr>
      </w:pPr>
      <w:r w:rsidRPr="00940353">
        <w:rPr>
          <w:lang w:eastAsia="pl-PL"/>
        </w:rPr>
        <w:t>p. Sylwię Misztal w Warszawie – FLC,</w:t>
      </w:r>
    </w:p>
    <w:p w14:paraId="3F605651" w14:textId="77777777" w:rsidR="00940353" w:rsidRPr="00940353" w:rsidRDefault="00940353" w:rsidP="00940353">
      <w:pPr>
        <w:widowControl/>
        <w:numPr>
          <w:ilvl w:val="0"/>
          <w:numId w:val="143"/>
        </w:numPr>
        <w:tabs>
          <w:tab w:val="left" w:pos="142"/>
          <w:tab w:val="left" w:pos="284"/>
        </w:tabs>
        <w:autoSpaceDE/>
        <w:autoSpaceDN/>
        <w:spacing w:beforeLines="40" w:before="96" w:afterLines="40" w:after="96" w:line="276" w:lineRule="auto"/>
        <w:jc w:val="both"/>
        <w:rPr>
          <w:lang w:eastAsia="pl-PL"/>
        </w:rPr>
      </w:pPr>
      <w:r w:rsidRPr="00940353">
        <w:rPr>
          <w:lang w:eastAsia="pl-PL"/>
        </w:rPr>
        <w:t>p. Joannę Janiszewską w Warszawie – WP EFS/PO WER</w:t>
      </w:r>
    </w:p>
    <w:p w14:paraId="6DDC33D8" w14:textId="77777777" w:rsidR="00940353" w:rsidRPr="00940353" w:rsidRDefault="00940353" w:rsidP="00940353">
      <w:pPr>
        <w:widowControl/>
        <w:numPr>
          <w:ilvl w:val="0"/>
          <w:numId w:val="143"/>
        </w:numPr>
        <w:tabs>
          <w:tab w:val="left" w:pos="142"/>
          <w:tab w:val="left" w:pos="284"/>
        </w:tabs>
        <w:autoSpaceDE/>
        <w:autoSpaceDN/>
        <w:spacing w:beforeLines="40" w:before="96" w:afterLines="40" w:after="96" w:line="276" w:lineRule="auto"/>
        <w:jc w:val="both"/>
        <w:rPr>
          <w:lang w:eastAsia="pl-PL"/>
        </w:rPr>
      </w:pPr>
      <w:r w:rsidRPr="00940353">
        <w:rPr>
          <w:lang w:eastAsia="pl-PL"/>
        </w:rPr>
        <w:t>p. Ewę Smolik w Warszawie – WST PL-BY-UA,</w:t>
      </w:r>
    </w:p>
    <w:p w14:paraId="33BDDE2E" w14:textId="77777777" w:rsidR="00940353" w:rsidRPr="00940353" w:rsidRDefault="00940353" w:rsidP="00940353">
      <w:pPr>
        <w:widowControl/>
        <w:numPr>
          <w:ilvl w:val="0"/>
          <w:numId w:val="143"/>
        </w:numPr>
        <w:tabs>
          <w:tab w:val="left" w:pos="142"/>
          <w:tab w:val="left" w:pos="284"/>
        </w:tabs>
        <w:autoSpaceDE/>
        <w:autoSpaceDN/>
        <w:spacing w:beforeLines="40" w:before="96" w:afterLines="40" w:after="96" w:line="276" w:lineRule="auto"/>
        <w:jc w:val="both"/>
        <w:rPr>
          <w:lang w:eastAsia="pl-PL"/>
        </w:rPr>
      </w:pPr>
      <w:r w:rsidRPr="00940353">
        <w:rPr>
          <w:lang w:eastAsia="pl-PL"/>
        </w:rPr>
        <w:t xml:space="preserve">p. Aleksandrę </w:t>
      </w:r>
      <w:proofErr w:type="spellStart"/>
      <w:r w:rsidRPr="00940353">
        <w:rPr>
          <w:lang w:eastAsia="pl-PL"/>
        </w:rPr>
        <w:t>Obarską</w:t>
      </w:r>
      <w:proofErr w:type="spellEnd"/>
      <w:r w:rsidRPr="00940353">
        <w:rPr>
          <w:lang w:eastAsia="pl-PL"/>
        </w:rPr>
        <w:t xml:space="preserve"> w Warszawie- WIFE </w:t>
      </w:r>
    </w:p>
    <w:p w14:paraId="1601562B" w14:textId="77777777" w:rsidR="00940353" w:rsidRPr="00940353" w:rsidRDefault="00940353" w:rsidP="00940353">
      <w:pPr>
        <w:widowControl/>
        <w:numPr>
          <w:ilvl w:val="0"/>
          <w:numId w:val="143"/>
        </w:numPr>
        <w:tabs>
          <w:tab w:val="left" w:pos="142"/>
          <w:tab w:val="left" w:pos="284"/>
        </w:tabs>
        <w:autoSpaceDE/>
        <w:autoSpaceDN/>
        <w:spacing w:beforeLines="40" w:before="96" w:afterLines="40" w:after="96" w:line="276" w:lineRule="auto"/>
        <w:jc w:val="both"/>
        <w:rPr>
          <w:lang w:eastAsia="pl-PL"/>
        </w:rPr>
      </w:pPr>
      <w:r w:rsidRPr="00940353">
        <w:rPr>
          <w:lang w:eastAsia="pl-PL"/>
        </w:rPr>
        <w:t>p. Marię Jaczek w Olsztynie – WST PL-RU,</w:t>
      </w:r>
    </w:p>
    <w:p w14:paraId="4C535FBA" w14:textId="77777777" w:rsidR="00940353" w:rsidRPr="00940353" w:rsidRDefault="00940353" w:rsidP="00940353">
      <w:pPr>
        <w:widowControl/>
        <w:numPr>
          <w:ilvl w:val="0"/>
          <w:numId w:val="143"/>
        </w:numPr>
        <w:tabs>
          <w:tab w:val="left" w:pos="142"/>
          <w:tab w:val="left" w:pos="284"/>
        </w:tabs>
        <w:autoSpaceDE/>
        <w:autoSpaceDN/>
        <w:spacing w:beforeLines="40" w:before="96" w:afterLines="40" w:after="96" w:line="276" w:lineRule="auto"/>
        <w:jc w:val="both"/>
        <w:rPr>
          <w:color w:val="000000"/>
          <w:lang w:eastAsia="pl-PL"/>
        </w:rPr>
      </w:pPr>
      <w:r w:rsidRPr="00940353">
        <w:rPr>
          <w:color w:val="000000"/>
          <w:lang w:eastAsia="pl-PL"/>
        </w:rPr>
        <w:t xml:space="preserve">p. </w:t>
      </w:r>
      <w:r w:rsidRPr="00940353">
        <w:rPr>
          <w:bCs/>
          <w:color w:val="000000"/>
          <w:lang w:eastAsia="pl-PL"/>
        </w:rPr>
        <w:t>Aleksandrę Stępień-Liszka</w:t>
      </w:r>
      <w:r w:rsidRPr="00940353">
        <w:rPr>
          <w:color w:val="000000"/>
          <w:lang w:eastAsia="pl-PL"/>
        </w:rPr>
        <w:t xml:space="preserve"> w Krakowie – WST PL-SK, </w:t>
      </w:r>
    </w:p>
    <w:p w14:paraId="358C2D93" w14:textId="77777777" w:rsidR="00940353" w:rsidRPr="00940353" w:rsidRDefault="00940353" w:rsidP="00940353">
      <w:pPr>
        <w:widowControl/>
        <w:numPr>
          <w:ilvl w:val="0"/>
          <w:numId w:val="143"/>
        </w:numPr>
        <w:tabs>
          <w:tab w:val="left" w:pos="142"/>
          <w:tab w:val="left" w:pos="284"/>
        </w:tabs>
        <w:suppressAutoHyphens/>
        <w:autoSpaceDE/>
        <w:autoSpaceDN/>
        <w:adjustRightInd w:val="0"/>
        <w:spacing w:beforeLines="40" w:before="96" w:afterLines="40" w:after="96" w:line="276" w:lineRule="auto"/>
        <w:jc w:val="both"/>
        <w:rPr>
          <w:color w:val="000000"/>
          <w:lang w:eastAsia="pl-PL"/>
        </w:rPr>
      </w:pPr>
      <w:r w:rsidRPr="00940353">
        <w:rPr>
          <w:color w:val="000000"/>
          <w:lang w:eastAsia="pl-PL"/>
        </w:rPr>
        <w:t xml:space="preserve">p. Hannę </w:t>
      </w:r>
      <w:proofErr w:type="spellStart"/>
      <w:r w:rsidRPr="00940353">
        <w:rPr>
          <w:color w:val="000000"/>
          <w:lang w:eastAsia="pl-PL"/>
        </w:rPr>
        <w:t>Szachogłuchowicz</w:t>
      </w:r>
      <w:proofErr w:type="spellEnd"/>
      <w:r w:rsidRPr="00940353">
        <w:rPr>
          <w:color w:val="000000"/>
          <w:lang w:eastAsia="pl-PL"/>
        </w:rPr>
        <w:t xml:space="preserve"> w Gdańsku – WST PB,</w:t>
      </w:r>
    </w:p>
    <w:p w14:paraId="5DBD336C" w14:textId="77777777" w:rsidR="00940353" w:rsidRPr="00940353" w:rsidRDefault="00940353" w:rsidP="00940353">
      <w:pPr>
        <w:widowControl/>
        <w:numPr>
          <w:ilvl w:val="0"/>
          <w:numId w:val="143"/>
        </w:numPr>
        <w:tabs>
          <w:tab w:val="left" w:pos="142"/>
          <w:tab w:val="left" w:pos="284"/>
        </w:tabs>
        <w:suppressAutoHyphens/>
        <w:autoSpaceDE/>
        <w:autoSpaceDN/>
        <w:adjustRightInd w:val="0"/>
        <w:spacing w:beforeLines="40" w:before="96" w:afterLines="40" w:after="96" w:line="276" w:lineRule="auto"/>
        <w:jc w:val="both"/>
        <w:rPr>
          <w:lang w:eastAsia="pl-PL"/>
        </w:rPr>
      </w:pPr>
      <w:r w:rsidRPr="00940353">
        <w:rPr>
          <w:lang w:eastAsia="pl-PL"/>
        </w:rPr>
        <w:t>p. Joanna Krasowska  we Wrocławiu – PL-SN.</w:t>
      </w:r>
    </w:p>
    <w:p w14:paraId="3E6A99F7" w14:textId="77777777" w:rsidR="00940353" w:rsidRPr="00940353" w:rsidRDefault="00940353" w:rsidP="00940353">
      <w:pPr>
        <w:widowControl/>
        <w:tabs>
          <w:tab w:val="left" w:pos="142"/>
          <w:tab w:val="left" w:pos="284"/>
        </w:tabs>
        <w:adjustRightInd w:val="0"/>
        <w:spacing w:beforeLines="40" w:before="96" w:afterLines="40" w:after="96" w:line="276" w:lineRule="auto"/>
        <w:ind w:left="851"/>
        <w:jc w:val="both"/>
        <w:rPr>
          <w:lang w:eastAsia="pl-PL"/>
        </w:rPr>
      </w:pPr>
      <w:bookmarkStart w:id="8" w:name="_Hlk86399423"/>
      <w:r w:rsidRPr="00940353">
        <w:rPr>
          <w:lang w:eastAsia="pl-PL"/>
        </w:rPr>
        <w:t>W/w osoby mogą zostać zastąpione przez innych pracowników wskazanych przez Naczelników/ Kierowników poszczególnych komórek organizacyjnych CPE, a ich zmiana nie wymaga aneksowania umowy.</w:t>
      </w:r>
      <w:bookmarkEnd w:id="8"/>
    </w:p>
    <w:p w14:paraId="1AA16981" w14:textId="77777777" w:rsidR="00940353" w:rsidRPr="00940353" w:rsidRDefault="00940353" w:rsidP="00940353">
      <w:pPr>
        <w:widowControl/>
        <w:numPr>
          <w:ilvl w:val="0"/>
          <w:numId w:val="142"/>
        </w:numPr>
        <w:tabs>
          <w:tab w:val="left" w:pos="142"/>
        </w:tabs>
        <w:suppressAutoHyphens/>
        <w:autoSpaceDE/>
        <w:autoSpaceDN/>
        <w:adjustRightInd w:val="0"/>
        <w:spacing w:beforeLines="40" w:before="96" w:afterLines="40" w:after="96" w:line="276" w:lineRule="auto"/>
        <w:ind w:left="851" w:hanging="425"/>
        <w:jc w:val="both"/>
        <w:rPr>
          <w:lang w:val="x-none" w:eastAsia="pl-PL"/>
        </w:rPr>
      </w:pPr>
      <w:r w:rsidRPr="00940353">
        <w:rPr>
          <w:lang w:val="x-none" w:eastAsia="pl-PL"/>
        </w:rPr>
        <w:t xml:space="preserve">Każdorazowo osoba/-y wskazana/-e w ust. </w:t>
      </w:r>
      <w:r w:rsidRPr="00940353">
        <w:rPr>
          <w:lang w:eastAsia="pl-PL"/>
        </w:rPr>
        <w:t>5</w:t>
      </w:r>
      <w:r w:rsidRPr="00940353">
        <w:rPr>
          <w:lang w:val="x-none" w:eastAsia="pl-PL"/>
        </w:rPr>
        <w:t xml:space="preserve"> </w:t>
      </w:r>
      <w:r w:rsidRPr="00940353">
        <w:rPr>
          <w:lang w:eastAsia="pl-PL"/>
        </w:rPr>
        <w:t xml:space="preserve">lub wskazana osoba zastępująca ja </w:t>
      </w:r>
      <w:r w:rsidRPr="00940353">
        <w:rPr>
          <w:lang w:val="x-none" w:eastAsia="pl-PL"/>
        </w:rPr>
        <w:t>będzie/będą sprawdzała/-y dostarczany towar</w:t>
      </w:r>
      <w:r w:rsidRPr="00940353">
        <w:rPr>
          <w:lang w:eastAsia="pl-PL"/>
        </w:rPr>
        <w:t xml:space="preserve"> i</w:t>
      </w:r>
      <w:r w:rsidRPr="00940353">
        <w:rPr>
          <w:lang w:val="x-none" w:eastAsia="pl-PL"/>
        </w:rPr>
        <w:t xml:space="preserve"> w przypadku stwierdzenia braków ilościowych lub jakościowych, w terminie </w:t>
      </w:r>
      <w:r w:rsidRPr="00940353">
        <w:rPr>
          <w:lang w:eastAsia="pl-PL"/>
        </w:rPr>
        <w:t>3</w:t>
      </w:r>
      <w:r w:rsidRPr="00940353">
        <w:rPr>
          <w:lang w:val="x-none" w:eastAsia="pl-PL"/>
        </w:rPr>
        <w:t xml:space="preserve"> dni robocz</w:t>
      </w:r>
      <w:r w:rsidRPr="00940353">
        <w:rPr>
          <w:lang w:eastAsia="pl-PL"/>
        </w:rPr>
        <w:t>ych</w:t>
      </w:r>
      <w:r w:rsidRPr="00940353">
        <w:rPr>
          <w:lang w:val="x-none" w:eastAsia="pl-PL"/>
        </w:rPr>
        <w:t xml:space="preserve"> od dnia dostawy zgłosi/zgłoszą Wykonawcy swoje uwagi drogą mailową i wyznaczy/-ą maksymalnie</w:t>
      </w:r>
      <w:r w:rsidRPr="00940353">
        <w:rPr>
          <w:lang w:eastAsia="pl-PL"/>
        </w:rPr>
        <w:t xml:space="preserve"> 3 </w:t>
      </w:r>
      <w:r w:rsidRPr="00940353">
        <w:rPr>
          <w:lang w:val="x-none" w:eastAsia="pl-PL"/>
        </w:rPr>
        <w:t>dni</w:t>
      </w:r>
      <w:r w:rsidRPr="00940353">
        <w:rPr>
          <w:lang w:eastAsia="pl-PL"/>
        </w:rPr>
        <w:t xml:space="preserve"> robocze </w:t>
      </w:r>
      <w:r w:rsidRPr="00940353">
        <w:rPr>
          <w:lang w:val="x-none" w:eastAsia="pl-PL"/>
        </w:rPr>
        <w:t>na ich uzupełnienie.</w:t>
      </w:r>
      <w:r w:rsidRPr="00940353">
        <w:rPr>
          <w:lang w:eastAsia="pl-PL"/>
        </w:rPr>
        <w:t xml:space="preserve"> Wykonawca w terminie wyznaczonym przez Zamawiającego dostarczy towar zgodny z umową, </w:t>
      </w:r>
      <w:proofErr w:type="spellStart"/>
      <w:r w:rsidRPr="00940353">
        <w:rPr>
          <w:lang w:eastAsia="pl-PL"/>
        </w:rPr>
        <w:t>opz</w:t>
      </w:r>
      <w:proofErr w:type="spellEnd"/>
      <w:r w:rsidRPr="00940353">
        <w:rPr>
          <w:lang w:eastAsia="pl-PL"/>
        </w:rPr>
        <w:t xml:space="preserve"> i zamówieniem, o którym mowa w ust. 1. </w:t>
      </w:r>
    </w:p>
    <w:p w14:paraId="3D594C5C" w14:textId="77777777" w:rsidR="00940353" w:rsidRPr="00940353" w:rsidRDefault="00940353" w:rsidP="00940353">
      <w:pPr>
        <w:widowControl/>
        <w:numPr>
          <w:ilvl w:val="0"/>
          <w:numId w:val="142"/>
        </w:numPr>
        <w:suppressAutoHyphens/>
        <w:autoSpaceDE/>
        <w:autoSpaceDN/>
        <w:adjustRightInd w:val="0"/>
        <w:spacing w:beforeLines="40" w:before="96" w:afterLines="40" w:after="96" w:line="276" w:lineRule="auto"/>
        <w:ind w:left="851" w:hanging="357"/>
        <w:jc w:val="both"/>
        <w:rPr>
          <w:lang w:eastAsia="pl-PL"/>
        </w:rPr>
      </w:pPr>
      <w:r w:rsidRPr="00940353">
        <w:rPr>
          <w:lang w:eastAsia="pl-PL"/>
        </w:rPr>
        <w:t>Osobami do kontaktów w sprawie bieżącej realizacji umowy są:</w:t>
      </w:r>
    </w:p>
    <w:p w14:paraId="25D33EBD" w14:textId="77777777" w:rsidR="00940353" w:rsidRPr="00940353" w:rsidRDefault="00940353" w:rsidP="00940353">
      <w:pPr>
        <w:widowControl/>
        <w:numPr>
          <w:ilvl w:val="0"/>
          <w:numId w:val="144"/>
        </w:numPr>
        <w:suppressAutoHyphens/>
        <w:autoSpaceDE/>
        <w:autoSpaceDN/>
        <w:adjustRightInd w:val="0"/>
        <w:spacing w:beforeLines="40" w:before="96" w:afterLines="40" w:after="96" w:line="276" w:lineRule="auto"/>
        <w:ind w:left="1276" w:hanging="357"/>
        <w:jc w:val="both"/>
        <w:rPr>
          <w:lang w:val="x-none" w:eastAsia="pl-PL"/>
        </w:rPr>
      </w:pPr>
      <w:r w:rsidRPr="00940353">
        <w:rPr>
          <w:lang w:val="x-none" w:eastAsia="pl-PL"/>
        </w:rPr>
        <w:t xml:space="preserve">po stronie Zamawiającego: </w:t>
      </w:r>
    </w:p>
    <w:p w14:paraId="341A9FEB" w14:textId="77777777" w:rsidR="00940353" w:rsidRPr="00940353" w:rsidRDefault="00940353" w:rsidP="00940353">
      <w:pPr>
        <w:widowControl/>
        <w:adjustRightInd w:val="0"/>
        <w:spacing w:beforeLines="40" w:before="96" w:afterLines="40" w:after="96" w:line="276" w:lineRule="auto"/>
        <w:ind w:left="1276"/>
        <w:jc w:val="both"/>
        <w:rPr>
          <w:lang w:eastAsia="pl-PL"/>
        </w:rPr>
      </w:pPr>
      <w:r w:rsidRPr="00940353">
        <w:rPr>
          <w:lang w:eastAsia="pl-PL"/>
        </w:rPr>
        <w:t xml:space="preserve">p. Magdalena Adamczyk, tel. 22 378 31 15, e-mail: </w:t>
      </w:r>
      <w:hyperlink r:id="rId9" w:history="1">
        <w:r w:rsidRPr="00940353">
          <w:rPr>
            <w:color w:val="0563C1"/>
            <w:u w:val="single"/>
            <w:lang w:eastAsia="pl-PL"/>
          </w:rPr>
          <w:t>magdalena.adamczyk@cpe.gov.pl</w:t>
        </w:r>
      </w:hyperlink>
      <w:r w:rsidRPr="00940353">
        <w:rPr>
          <w:lang w:eastAsia="pl-PL"/>
        </w:rPr>
        <w:t xml:space="preserve"> </w:t>
      </w:r>
      <w:r w:rsidRPr="00940353">
        <w:rPr>
          <w:lang w:val="x-none" w:eastAsia="pl-PL"/>
        </w:rPr>
        <w:t xml:space="preserve">lub osoba </w:t>
      </w:r>
      <w:r w:rsidRPr="00940353">
        <w:rPr>
          <w:lang w:eastAsia="pl-PL"/>
        </w:rPr>
        <w:t>ją</w:t>
      </w:r>
      <w:r w:rsidRPr="00940353">
        <w:rPr>
          <w:lang w:val="x-none" w:eastAsia="pl-PL"/>
        </w:rPr>
        <w:t xml:space="preserve"> zastępująca;</w:t>
      </w:r>
    </w:p>
    <w:p w14:paraId="7C75CA3E" w14:textId="77777777" w:rsidR="00940353" w:rsidRPr="00940353" w:rsidRDefault="00940353" w:rsidP="00940353">
      <w:pPr>
        <w:widowControl/>
        <w:numPr>
          <w:ilvl w:val="0"/>
          <w:numId w:val="144"/>
        </w:numPr>
        <w:suppressAutoHyphens/>
        <w:autoSpaceDE/>
        <w:autoSpaceDN/>
        <w:adjustRightInd w:val="0"/>
        <w:spacing w:beforeLines="40" w:before="96" w:afterLines="40" w:after="96" w:line="276" w:lineRule="auto"/>
        <w:ind w:left="1276" w:hanging="357"/>
        <w:jc w:val="both"/>
        <w:rPr>
          <w:lang w:val="x-none" w:eastAsia="pl-PL"/>
        </w:rPr>
      </w:pPr>
      <w:r w:rsidRPr="00940353">
        <w:rPr>
          <w:lang w:val="x-none" w:eastAsia="pl-PL"/>
        </w:rPr>
        <w:t xml:space="preserve">po stronie Wykonawcy: </w:t>
      </w:r>
    </w:p>
    <w:p w14:paraId="4DDC9E7D" w14:textId="77777777" w:rsidR="00940353" w:rsidRPr="00940353" w:rsidRDefault="00940353" w:rsidP="00940353">
      <w:pPr>
        <w:widowControl/>
        <w:adjustRightInd w:val="0"/>
        <w:spacing w:beforeLines="40" w:before="96" w:afterLines="40" w:after="96" w:line="276" w:lineRule="auto"/>
        <w:ind w:left="1276"/>
        <w:jc w:val="both"/>
        <w:rPr>
          <w:lang w:val="x-none" w:eastAsia="pl-PL"/>
        </w:rPr>
      </w:pPr>
      <w:r w:rsidRPr="00940353">
        <w:rPr>
          <w:lang w:val="x-none" w:eastAsia="pl-PL"/>
        </w:rPr>
        <w:t xml:space="preserve">p. …………………, tel. ………………………., e-mail: ……………………… </w:t>
      </w:r>
    </w:p>
    <w:p w14:paraId="23B905E4" w14:textId="77777777" w:rsidR="00940353" w:rsidRPr="00940353" w:rsidRDefault="00940353" w:rsidP="00940353">
      <w:pPr>
        <w:widowControl/>
        <w:adjustRightInd w:val="0"/>
        <w:spacing w:beforeLines="40" w:before="96" w:afterLines="40" w:after="96" w:line="276" w:lineRule="auto"/>
        <w:ind w:left="1276"/>
        <w:jc w:val="both"/>
        <w:rPr>
          <w:lang w:val="x-none" w:eastAsia="pl-PL"/>
        </w:rPr>
      </w:pPr>
    </w:p>
    <w:p w14:paraId="0C23C590" w14:textId="77777777" w:rsidR="00940353" w:rsidRPr="00940353" w:rsidRDefault="00940353" w:rsidP="00940353">
      <w:pPr>
        <w:widowControl/>
        <w:tabs>
          <w:tab w:val="left" w:pos="284"/>
        </w:tabs>
        <w:autoSpaceDE/>
        <w:autoSpaceDN/>
        <w:spacing w:beforeLines="40" w:before="96" w:afterLines="40" w:after="96" w:line="276" w:lineRule="auto"/>
        <w:jc w:val="center"/>
        <w:rPr>
          <w:b/>
          <w:lang w:eastAsia="pl-PL"/>
        </w:rPr>
      </w:pPr>
      <w:r w:rsidRPr="00940353">
        <w:rPr>
          <w:b/>
          <w:lang w:eastAsia="pl-PL"/>
        </w:rPr>
        <w:t>§ 3</w:t>
      </w:r>
    </w:p>
    <w:bookmarkEnd w:id="7"/>
    <w:p w14:paraId="535ECE99" w14:textId="2582245F" w:rsidR="00940353" w:rsidRPr="00940353" w:rsidRDefault="00940353" w:rsidP="00940353">
      <w:pPr>
        <w:widowControl/>
        <w:autoSpaceDE/>
        <w:autoSpaceDN/>
        <w:spacing w:beforeLines="40" w:before="96" w:afterLines="40" w:after="96" w:line="276" w:lineRule="auto"/>
        <w:ind w:left="426"/>
        <w:jc w:val="both"/>
        <w:rPr>
          <w:lang w:eastAsia="pl-PL"/>
        </w:rPr>
      </w:pPr>
      <w:r w:rsidRPr="00940353">
        <w:rPr>
          <w:lang w:eastAsia="pl-PL"/>
        </w:rPr>
        <w:t xml:space="preserve">Niniejszą umowę Strony zawierają na czas określony tj. od dnia 1.01.2022 r. </w:t>
      </w:r>
      <w:r w:rsidR="009A797F">
        <w:rPr>
          <w:lang w:eastAsia="pl-PL"/>
        </w:rPr>
        <w:t>przez</w:t>
      </w:r>
      <w:r w:rsidRPr="00940353">
        <w:rPr>
          <w:lang w:eastAsia="pl-PL"/>
        </w:rPr>
        <w:t xml:space="preserve"> okres </w:t>
      </w:r>
      <w:r>
        <w:rPr>
          <w:lang w:eastAsia="pl-PL"/>
        </w:rPr>
        <w:t>36</w:t>
      </w:r>
      <w:r w:rsidRPr="00940353">
        <w:rPr>
          <w:lang w:eastAsia="pl-PL"/>
        </w:rPr>
        <w:t xml:space="preserve"> miesięcy lub do wyczerpania środków przeznaczonych na realizację przedmiotu umowy, o których mowa w § 4 ust. 1, w zależności od tego, które z tych zdarzeń nastąpi wcześniej. W przypadku niewyczerpania środków, o których mowa w § 4 ust. 1 w terminie obowiązywania umowy, Strony mogą przedłużyć termin obowiązywania umowy o nie więcej niż 6 miesięcy.   </w:t>
      </w:r>
    </w:p>
    <w:p w14:paraId="7728A0A4" w14:textId="77777777" w:rsidR="00940353" w:rsidRPr="00940353" w:rsidRDefault="00940353" w:rsidP="00940353">
      <w:pPr>
        <w:widowControl/>
        <w:tabs>
          <w:tab w:val="left" w:pos="284"/>
        </w:tabs>
        <w:autoSpaceDE/>
        <w:autoSpaceDN/>
        <w:spacing w:beforeLines="40" w:before="96" w:afterLines="40" w:after="96" w:line="276" w:lineRule="auto"/>
        <w:jc w:val="center"/>
        <w:rPr>
          <w:b/>
          <w:lang w:eastAsia="pl-PL"/>
        </w:rPr>
      </w:pPr>
      <w:r w:rsidRPr="00940353">
        <w:rPr>
          <w:b/>
          <w:lang w:eastAsia="pl-PL"/>
        </w:rPr>
        <w:t>§ 4</w:t>
      </w:r>
    </w:p>
    <w:p w14:paraId="6CA7A458" w14:textId="77777777" w:rsidR="00940353" w:rsidRPr="00940353" w:rsidRDefault="00940353" w:rsidP="00940353">
      <w:pPr>
        <w:widowControl/>
        <w:numPr>
          <w:ilvl w:val="0"/>
          <w:numId w:val="146"/>
        </w:numPr>
        <w:tabs>
          <w:tab w:val="left" w:pos="0"/>
          <w:tab w:val="left" w:pos="284"/>
        </w:tabs>
        <w:autoSpaceDE/>
        <w:autoSpaceDN/>
        <w:spacing w:beforeLines="40" w:before="96" w:afterLines="40" w:after="96" w:line="276" w:lineRule="auto"/>
        <w:jc w:val="both"/>
        <w:rPr>
          <w:lang w:val="x-none" w:eastAsia="pl-PL"/>
        </w:rPr>
      </w:pPr>
      <w:r w:rsidRPr="00940353">
        <w:rPr>
          <w:lang w:val="x-none" w:eastAsia="pl-PL"/>
        </w:rPr>
        <w:t xml:space="preserve">Za prawidłowe wykonanie zamówienia Zamawiający zapłaci Wykonawcy wynagrodzenie </w:t>
      </w:r>
      <w:r w:rsidRPr="00940353">
        <w:rPr>
          <w:lang w:val="x-none" w:eastAsia="pl-PL"/>
        </w:rPr>
        <w:br/>
      </w:r>
      <w:r w:rsidRPr="00940353">
        <w:rPr>
          <w:lang w:eastAsia="pl-PL"/>
        </w:rPr>
        <w:t xml:space="preserve">w wysokości nie przekraczającej łącznie kwoty ……………………… zł (słownie:……………………………………………………………), </w:t>
      </w:r>
      <w:r w:rsidRPr="00940353">
        <w:rPr>
          <w:lang w:val="x-none" w:eastAsia="pl-PL"/>
        </w:rPr>
        <w:t xml:space="preserve">według </w:t>
      </w:r>
      <w:r w:rsidRPr="00940353">
        <w:rPr>
          <w:lang w:eastAsia="pl-PL"/>
        </w:rPr>
        <w:t>cen</w:t>
      </w:r>
      <w:r w:rsidRPr="00940353">
        <w:rPr>
          <w:lang w:val="x-none" w:eastAsia="pl-PL"/>
        </w:rPr>
        <w:t xml:space="preserve"> określonych </w:t>
      </w:r>
      <w:r w:rsidRPr="00940353">
        <w:rPr>
          <w:lang w:val="x-none" w:eastAsia="pl-PL"/>
        </w:rPr>
        <w:br/>
        <w:t xml:space="preserve">w ofercie, stanowiącej załącznik nr 2 do umowy. </w:t>
      </w:r>
    </w:p>
    <w:p w14:paraId="7658AC0B" w14:textId="77777777" w:rsidR="00940353" w:rsidRPr="00940353" w:rsidRDefault="00940353" w:rsidP="00940353">
      <w:pPr>
        <w:widowControl/>
        <w:numPr>
          <w:ilvl w:val="0"/>
          <w:numId w:val="146"/>
        </w:numPr>
        <w:tabs>
          <w:tab w:val="left" w:pos="0"/>
          <w:tab w:val="left" w:pos="284"/>
        </w:tabs>
        <w:suppressAutoHyphens/>
        <w:autoSpaceDE/>
        <w:autoSpaceDN/>
        <w:spacing w:beforeLines="40" w:before="96" w:afterLines="40" w:after="96" w:line="276" w:lineRule="auto"/>
        <w:jc w:val="both"/>
        <w:rPr>
          <w:b/>
          <w:u w:val="single"/>
          <w:lang w:val="x-none" w:eastAsia="pl-PL"/>
        </w:rPr>
      </w:pPr>
      <w:r w:rsidRPr="00940353">
        <w:rPr>
          <w:lang w:val="x-none" w:eastAsia="pl-PL"/>
        </w:rPr>
        <w:t>Zapłata wynagrodzenia za poszczególne dostawy nastąpi na podstawie rachunków/</w:t>
      </w:r>
      <w:r w:rsidRPr="00940353">
        <w:rPr>
          <w:lang w:eastAsia="pl-PL"/>
        </w:rPr>
        <w:t xml:space="preserve"> </w:t>
      </w:r>
      <w:r w:rsidRPr="00940353">
        <w:rPr>
          <w:lang w:val="x-none" w:eastAsia="pl-PL"/>
        </w:rPr>
        <w:t>faktur</w:t>
      </w:r>
      <w:r w:rsidRPr="00940353">
        <w:rPr>
          <w:lang w:eastAsia="pl-PL"/>
        </w:rPr>
        <w:t xml:space="preserve"> (e-faktury) </w:t>
      </w:r>
      <w:r w:rsidRPr="00940353">
        <w:rPr>
          <w:lang w:val="x-none" w:eastAsia="pl-PL"/>
        </w:rPr>
        <w:t>prawidłowo wystawionych i dostarczonych przez Wykonawcę, w terminie 21 dni od dnia ich doręczenia Zamawiającemu</w:t>
      </w:r>
      <w:r w:rsidRPr="00940353">
        <w:rPr>
          <w:lang w:eastAsia="pl-PL"/>
        </w:rPr>
        <w:t>.</w:t>
      </w:r>
    </w:p>
    <w:p w14:paraId="42CD0760" w14:textId="77777777" w:rsidR="00940353" w:rsidRPr="00940353" w:rsidRDefault="00940353" w:rsidP="00940353">
      <w:pPr>
        <w:suppressAutoHyphens/>
        <w:autoSpaceDE/>
        <w:autoSpaceDN/>
        <w:spacing w:beforeLines="40" w:before="96" w:afterLines="40" w:after="96" w:line="276" w:lineRule="auto"/>
        <w:ind w:left="709"/>
        <w:jc w:val="both"/>
        <w:rPr>
          <w:b/>
          <w:u w:val="single"/>
          <w:lang w:val="x-none" w:eastAsia="pl-PL"/>
        </w:rPr>
      </w:pPr>
      <w:r w:rsidRPr="00940353">
        <w:rPr>
          <w:b/>
          <w:u w:val="single"/>
          <w:lang w:val="x-none" w:eastAsia="pl-PL"/>
        </w:rPr>
        <w:t>DANE DO RACHUNKU/FAKTURY:</w:t>
      </w:r>
    </w:p>
    <w:p w14:paraId="4EA0BE92" w14:textId="77777777" w:rsidR="00940353" w:rsidRPr="00940353" w:rsidRDefault="00940353" w:rsidP="00940353">
      <w:pPr>
        <w:widowControl/>
        <w:autoSpaceDE/>
        <w:autoSpaceDN/>
        <w:spacing w:beforeLines="40" w:before="96" w:afterLines="40" w:after="96" w:line="276" w:lineRule="auto"/>
        <w:ind w:left="709"/>
        <w:jc w:val="both"/>
        <w:rPr>
          <w:b/>
          <w:lang w:eastAsia="pl-PL"/>
        </w:rPr>
      </w:pPr>
      <w:r w:rsidRPr="00940353">
        <w:rPr>
          <w:b/>
          <w:lang w:eastAsia="pl-PL"/>
        </w:rPr>
        <w:t xml:space="preserve">Centrum Projektów Europejskich, </w:t>
      </w:r>
    </w:p>
    <w:p w14:paraId="07BBD8EF" w14:textId="77777777" w:rsidR="00940353" w:rsidRPr="00940353" w:rsidRDefault="00940353" w:rsidP="00940353">
      <w:pPr>
        <w:widowControl/>
        <w:autoSpaceDE/>
        <w:autoSpaceDN/>
        <w:spacing w:beforeLines="40" w:before="96" w:afterLines="40" w:after="96" w:line="276" w:lineRule="auto"/>
        <w:ind w:left="709"/>
        <w:jc w:val="both"/>
        <w:rPr>
          <w:b/>
          <w:lang w:eastAsia="pl-PL"/>
        </w:rPr>
      </w:pPr>
      <w:r w:rsidRPr="00940353">
        <w:rPr>
          <w:b/>
          <w:lang w:eastAsia="pl-PL"/>
        </w:rPr>
        <w:t xml:space="preserve">ul. Domaniewska 39a, 02-672 Warszawa, </w:t>
      </w:r>
    </w:p>
    <w:p w14:paraId="4C7DFFE5" w14:textId="77777777" w:rsidR="00940353" w:rsidRPr="00940353" w:rsidRDefault="00940353" w:rsidP="00940353">
      <w:pPr>
        <w:widowControl/>
        <w:autoSpaceDE/>
        <w:autoSpaceDN/>
        <w:spacing w:beforeLines="40" w:before="96" w:afterLines="40" w:after="96" w:line="276" w:lineRule="auto"/>
        <w:ind w:left="709"/>
        <w:jc w:val="both"/>
        <w:rPr>
          <w:b/>
          <w:i/>
          <w:lang w:eastAsia="pl-PL"/>
        </w:rPr>
      </w:pPr>
      <w:r w:rsidRPr="00940353">
        <w:rPr>
          <w:b/>
          <w:lang w:eastAsia="pl-PL"/>
        </w:rPr>
        <w:t>NIP  7010158887</w:t>
      </w:r>
      <w:r w:rsidRPr="00940353">
        <w:rPr>
          <w:b/>
          <w:i/>
          <w:lang w:eastAsia="pl-PL"/>
        </w:rPr>
        <w:t xml:space="preserve"> </w:t>
      </w:r>
    </w:p>
    <w:p w14:paraId="18CEE171" w14:textId="77777777" w:rsidR="00940353" w:rsidRPr="00940353" w:rsidRDefault="00940353" w:rsidP="00940353">
      <w:pPr>
        <w:widowControl/>
        <w:numPr>
          <w:ilvl w:val="0"/>
          <w:numId w:val="147"/>
        </w:numPr>
        <w:tabs>
          <w:tab w:val="left" w:pos="0"/>
          <w:tab w:val="left" w:pos="284"/>
        </w:tabs>
        <w:autoSpaceDE/>
        <w:autoSpaceDN/>
        <w:spacing w:beforeLines="40" w:before="96" w:afterLines="40" w:after="96" w:line="276" w:lineRule="auto"/>
        <w:jc w:val="both"/>
        <w:rPr>
          <w:lang w:eastAsia="pl-PL"/>
        </w:rPr>
      </w:pPr>
      <w:r w:rsidRPr="00940353">
        <w:rPr>
          <w:rFonts w:eastAsia="Arial Unicode MS"/>
          <w:kern w:val="2"/>
          <w:lang w:eastAsia="pl-PL"/>
        </w:rPr>
        <w:t>Wykonawca może złożyć ustrukturyzowaną fakturę elektroniczną</w:t>
      </w:r>
      <w:r w:rsidRPr="00940353">
        <w:rPr>
          <w:rFonts w:eastAsia="Arial Unicode MS"/>
          <w:b/>
          <w:kern w:val="2"/>
          <w:lang w:eastAsia="pl-PL"/>
        </w:rPr>
        <w:t xml:space="preserve"> </w:t>
      </w:r>
      <w:r w:rsidRPr="00940353">
        <w:rPr>
          <w:color w:val="222222"/>
          <w:lang w:eastAsia="pl-PL"/>
        </w:rPr>
        <w:t>za pośrednictwem platformy elektronicznego fakturowania.</w:t>
      </w:r>
    </w:p>
    <w:p w14:paraId="53AB5915" w14:textId="77777777" w:rsidR="00940353" w:rsidRPr="00940353" w:rsidRDefault="00940353" w:rsidP="00940353">
      <w:pPr>
        <w:widowControl/>
        <w:numPr>
          <w:ilvl w:val="0"/>
          <w:numId w:val="147"/>
        </w:numPr>
        <w:tabs>
          <w:tab w:val="left" w:pos="0"/>
          <w:tab w:val="left" w:pos="284"/>
        </w:tabs>
        <w:suppressAutoHyphens/>
        <w:autoSpaceDE/>
        <w:autoSpaceDN/>
        <w:spacing w:beforeLines="40" w:before="96" w:afterLines="40" w:after="96" w:line="276" w:lineRule="auto"/>
        <w:jc w:val="both"/>
        <w:rPr>
          <w:lang w:val="x-none" w:eastAsia="pl-PL"/>
        </w:rPr>
      </w:pPr>
      <w:r w:rsidRPr="00940353">
        <w:rPr>
          <w:lang w:eastAsia="pl-PL"/>
        </w:rPr>
        <w:t xml:space="preserve">Terminem wykonania dostawy, o której mowa w § 2 ust. 1 jest dzień podpisania protokołu odbioru. </w:t>
      </w:r>
      <w:r w:rsidRPr="00940353">
        <w:rPr>
          <w:lang w:val="x-none" w:eastAsia="pl-PL"/>
        </w:rPr>
        <w:t>Podstawą wystawienia rachunku/faktury jest podpisanie protokołu</w:t>
      </w:r>
      <w:r w:rsidRPr="00940353">
        <w:rPr>
          <w:lang w:eastAsia="pl-PL"/>
        </w:rPr>
        <w:t xml:space="preserve"> </w:t>
      </w:r>
      <w:r w:rsidRPr="00940353">
        <w:rPr>
          <w:lang w:val="x-none" w:eastAsia="pl-PL"/>
        </w:rPr>
        <w:t xml:space="preserve">odbioru </w:t>
      </w:r>
      <w:r w:rsidRPr="00940353">
        <w:rPr>
          <w:lang w:eastAsia="pl-PL"/>
        </w:rPr>
        <w:t xml:space="preserve">dostawy </w:t>
      </w:r>
      <w:r w:rsidRPr="00940353">
        <w:rPr>
          <w:lang w:val="x-none" w:eastAsia="pl-PL"/>
        </w:rPr>
        <w:t>przez Naczelników</w:t>
      </w:r>
      <w:r w:rsidRPr="00940353">
        <w:rPr>
          <w:lang w:eastAsia="pl-PL"/>
        </w:rPr>
        <w:t xml:space="preserve"> </w:t>
      </w:r>
      <w:r w:rsidRPr="00940353">
        <w:rPr>
          <w:lang w:val="x-none" w:eastAsia="pl-PL"/>
        </w:rPr>
        <w:t>/ Kierowników</w:t>
      </w:r>
      <w:r w:rsidRPr="00940353">
        <w:rPr>
          <w:lang w:eastAsia="pl-PL"/>
        </w:rPr>
        <w:t xml:space="preserve"> </w:t>
      </w:r>
      <w:r w:rsidRPr="00940353">
        <w:rPr>
          <w:lang w:val="x-none" w:eastAsia="pl-PL"/>
        </w:rPr>
        <w:t>/ Koordynatorów poszczególnych komórek organizacyjnych CPE lub osoby wyznaczone przez Naczelników</w:t>
      </w:r>
      <w:r w:rsidRPr="00940353">
        <w:rPr>
          <w:lang w:eastAsia="pl-PL"/>
        </w:rPr>
        <w:t xml:space="preserve"> </w:t>
      </w:r>
      <w:r w:rsidRPr="00940353">
        <w:rPr>
          <w:lang w:val="x-none" w:eastAsia="pl-PL"/>
        </w:rPr>
        <w:t>/ Kierowników</w:t>
      </w:r>
      <w:r w:rsidRPr="00940353">
        <w:rPr>
          <w:lang w:eastAsia="pl-PL"/>
        </w:rPr>
        <w:t xml:space="preserve"> </w:t>
      </w:r>
      <w:r w:rsidRPr="00940353">
        <w:rPr>
          <w:lang w:val="x-none" w:eastAsia="pl-PL"/>
        </w:rPr>
        <w:t>/ Koordynatorów. Wzór protokołu odbioru stanowi załącznik nr 4 do umowy.</w:t>
      </w:r>
    </w:p>
    <w:p w14:paraId="6F855AD6" w14:textId="77777777" w:rsidR="00940353" w:rsidRPr="00940353" w:rsidRDefault="00940353" w:rsidP="00940353">
      <w:pPr>
        <w:widowControl/>
        <w:numPr>
          <w:ilvl w:val="0"/>
          <w:numId w:val="147"/>
        </w:numPr>
        <w:tabs>
          <w:tab w:val="left" w:pos="0"/>
          <w:tab w:val="left" w:pos="284"/>
        </w:tabs>
        <w:suppressAutoHyphens/>
        <w:autoSpaceDE/>
        <w:autoSpaceDN/>
        <w:spacing w:beforeLines="40" w:before="96" w:afterLines="40" w:after="96" w:line="276" w:lineRule="auto"/>
        <w:jc w:val="both"/>
        <w:rPr>
          <w:lang w:val="x-none" w:eastAsia="pl-PL"/>
        </w:rPr>
      </w:pPr>
      <w:r w:rsidRPr="00940353">
        <w:rPr>
          <w:lang w:eastAsia="pl-PL"/>
        </w:rPr>
        <w:t xml:space="preserve">Każdorazowo na protokole odbioru Wykonawca umieści informacje o kwocie, jaka pozostała do Wykorzystania w ramach wskazanej umowy. </w:t>
      </w:r>
    </w:p>
    <w:p w14:paraId="69FAA645" w14:textId="77777777" w:rsidR="00940353" w:rsidRPr="00940353" w:rsidRDefault="00940353" w:rsidP="00940353">
      <w:pPr>
        <w:widowControl/>
        <w:numPr>
          <w:ilvl w:val="0"/>
          <w:numId w:val="147"/>
        </w:numPr>
        <w:tabs>
          <w:tab w:val="left" w:pos="0"/>
          <w:tab w:val="left" w:pos="284"/>
        </w:tabs>
        <w:autoSpaceDE/>
        <w:autoSpaceDN/>
        <w:spacing w:beforeLines="40" w:before="96" w:afterLines="40" w:after="96" w:line="276" w:lineRule="auto"/>
        <w:jc w:val="both"/>
        <w:rPr>
          <w:lang w:val="x-none" w:eastAsia="pl-PL"/>
        </w:rPr>
      </w:pPr>
      <w:r w:rsidRPr="00940353">
        <w:rPr>
          <w:lang w:val="x-none" w:eastAsia="pl-PL"/>
        </w:rPr>
        <w:t>Wynagrodzenie, o którym mowa w ust.1 jest wynagrodzeniem obejmującym wszystkie czynności niezbędne do prawidłowego wykonania umowy, nawet jeśli czynności te nie zostały wprost wyszczególnione w treści niniejszej umowy.</w:t>
      </w:r>
    </w:p>
    <w:p w14:paraId="4FC99FE0" w14:textId="77777777" w:rsidR="00940353" w:rsidRPr="00940353" w:rsidRDefault="00940353" w:rsidP="00940353">
      <w:pPr>
        <w:widowControl/>
        <w:numPr>
          <w:ilvl w:val="0"/>
          <w:numId w:val="147"/>
        </w:numPr>
        <w:tabs>
          <w:tab w:val="left" w:pos="0"/>
          <w:tab w:val="left" w:pos="284"/>
        </w:tabs>
        <w:autoSpaceDE/>
        <w:autoSpaceDN/>
        <w:spacing w:beforeLines="40" w:before="96" w:afterLines="40" w:after="96" w:line="276" w:lineRule="auto"/>
        <w:jc w:val="both"/>
        <w:rPr>
          <w:lang w:val="x-none" w:eastAsia="pl-PL"/>
        </w:rPr>
      </w:pPr>
      <w:r w:rsidRPr="00940353">
        <w:rPr>
          <w:lang w:val="x-none" w:eastAsia="pl-PL"/>
        </w:rPr>
        <w:t>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w:t>
      </w:r>
      <w:r w:rsidRPr="00940353">
        <w:rPr>
          <w:lang w:eastAsia="pl-PL"/>
        </w:rPr>
        <w:t>, z zastrzeżeniem § 7 i § 8</w:t>
      </w:r>
      <w:r w:rsidRPr="00940353">
        <w:rPr>
          <w:lang w:val="x-none" w:eastAsia="pl-PL"/>
        </w:rPr>
        <w:t>.</w:t>
      </w:r>
    </w:p>
    <w:p w14:paraId="0507230E" w14:textId="77777777" w:rsidR="00940353" w:rsidRPr="00940353" w:rsidRDefault="00940353" w:rsidP="00940353">
      <w:pPr>
        <w:widowControl/>
        <w:numPr>
          <w:ilvl w:val="0"/>
          <w:numId w:val="147"/>
        </w:numPr>
        <w:tabs>
          <w:tab w:val="left" w:pos="0"/>
          <w:tab w:val="left" w:pos="284"/>
        </w:tabs>
        <w:autoSpaceDE/>
        <w:autoSpaceDN/>
        <w:spacing w:beforeLines="40" w:before="96" w:afterLines="40" w:after="96" w:line="276" w:lineRule="auto"/>
        <w:jc w:val="both"/>
        <w:rPr>
          <w:lang w:val="x-none" w:eastAsia="pl-PL"/>
        </w:rPr>
      </w:pPr>
      <w:r w:rsidRPr="00940353">
        <w:rPr>
          <w:rFonts w:eastAsia="Arial Unicode MS"/>
          <w:kern w:val="1"/>
          <w:lang w:val="x-none" w:eastAsia="pl-PL"/>
        </w:rPr>
        <w:t>P</w:t>
      </w:r>
      <w:r w:rsidRPr="00940353">
        <w:rPr>
          <w:lang w:val="x-none" w:eastAsia="pl-PL"/>
        </w:rPr>
        <w:t>odstawą obliczenia wynagrodzenia Wykonawcy jest faktyczne wykonanie usług określonych w Załączniku nr 1, zgodnie z kwotami określonymi w załączniku nr 2 do umowy.</w:t>
      </w:r>
    </w:p>
    <w:p w14:paraId="7DD878EB" w14:textId="77777777" w:rsidR="00940353" w:rsidRPr="00940353" w:rsidRDefault="00940353" w:rsidP="00940353">
      <w:pPr>
        <w:widowControl/>
        <w:numPr>
          <w:ilvl w:val="0"/>
          <w:numId w:val="147"/>
        </w:numPr>
        <w:tabs>
          <w:tab w:val="left" w:pos="0"/>
          <w:tab w:val="left" w:pos="284"/>
        </w:tabs>
        <w:autoSpaceDE/>
        <w:autoSpaceDN/>
        <w:spacing w:beforeLines="40" w:before="96" w:afterLines="40" w:after="96" w:line="276" w:lineRule="auto"/>
        <w:jc w:val="both"/>
        <w:rPr>
          <w:lang w:val="x-none" w:eastAsia="pl-PL"/>
        </w:rPr>
      </w:pPr>
      <w:r w:rsidRPr="00940353">
        <w:rPr>
          <w:lang w:val="x-none" w:eastAsia="pl-PL"/>
        </w:rPr>
        <w:t>Za ewentualne szkody wyrządzone osobom trzecim w związku z realizacją zamówienia odpowiedzialność ponosi Wykonawca.</w:t>
      </w:r>
    </w:p>
    <w:p w14:paraId="74A3CF59" w14:textId="77777777" w:rsidR="00940353" w:rsidRPr="00940353" w:rsidRDefault="00940353" w:rsidP="00940353">
      <w:pPr>
        <w:widowControl/>
        <w:numPr>
          <w:ilvl w:val="0"/>
          <w:numId w:val="147"/>
        </w:numPr>
        <w:autoSpaceDE/>
        <w:autoSpaceDN/>
        <w:adjustRightInd w:val="0"/>
        <w:spacing w:beforeLines="40" w:before="96" w:afterLines="40" w:after="96" w:line="276" w:lineRule="auto"/>
        <w:jc w:val="both"/>
        <w:rPr>
          <w:rFonts w:eastAsia="Calibri"/>
          <w:color w:val="000000"/>
        </w:rPr>
      </w:pPr>
      <w:r w:rsidRPr="00940353">
        <w:rPr>
          <w:rFonts w:eastAsia="Calibri"/>
          <w:color w:val="000000"/>
        </w:rPr>
        <w:t xml:space="preserve">Wykonawca oświadcza, że wskazany na fakturze rachunek bankowy jest rachunkiem rozliczeniowym służącym wyłącznie do celów rozliczeń z tytułu prowadzonej przez niego działalności gospodarczej i jest rachunkiem bankowym zgłoszonym do elektronicznego rejestru </w:t>
      </w:r>
      <w:r w:rsidRPr="00940353">
        <w:rPr>
          <w:rFonts w:eastAsia="Calibri"/>
          <w:color w:val="000000"/>
        </w:rPr>
        <w:lastRenderedPageBreak/>
        <w:t>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4B566C76" w14:textId="77777777" w:rsidR="00940353" w:rsidRPr="00940353" w:rsidRDefault="00940353" w:rsidP="00940353">
      <w:pPr>
        <w:widowControl/>
        <w:tabs>
          <w:tab w:val="left" w:pos="284"/>
        </w:tabs>
        <w:autoSpaceDE/>
        <w:autoSpaceDN/>
        <w:spacing w:beforeLines="40" w:before="96" w:afterLines="40" w:after="96" w:line="276" w:lineRule="auto"/>
        <w:jc w:val="center"/>
        <w:rPr>
          <w:b/>
          <w:lang w:eastAsia="pl-PL"/>
        </w:rPr>
      </w:pPr>
      <w:r w:rsidRPr="00940353">
        <w:rPr>
          <w:b/>
          <w:lang w:eastAsia="pl-PL"/>
        </w:rPr>
        <w:t>§ 5</w:t>
      </w:r>
    </w:p>
    <w:p w14:paraId="4D8BD0B2" w14:textId="77777777" w:rsidR="00940353" w:rsidRPr="00940353" w:rsidRDefault="00940353" w:rsidP="00940353">
      <w:pPr>
        <w:widowControl/>
        <w:numPr>
          <w:ilvl w:val="0"/>
          <w:numId w:val="148"/>
        </w:numPr>
        <w:autoSpaceDE/>
        <w:autoSpaceDN/>
        <w:spacing w:beforeLines="40" w:before="96" w:afterLines="40" w:after="96" w:line="276" w:lineRule="auto"/>
        <w:ind w:left="709"/>
        <w:jc w:val="both"/>
        <w:rPr>
          <w:lang w:val="x-none" w:eastAsia="pl-PL"/>
        </w:rPr>
      </w:pPr>
      <w:r w:rsidRPr="00940353">
        <w:rPr>
          <w:lang w:eastAsia="pl-PL"/>
        </w:rPr>
        <w:t>Zamawiający naliczy Wykonawcy kary umowne w następujących przypadkach i wysokościach:</w:t>
      </w:r>
    </w:p>
    <w:p w14:paraId="07D210BD" w14:textId="77777777" w:rsidR="00940353" w:rsidRPr="00940353" w:rsidRDefault="00940353" w:rsidP="00940353">
      <w:pPr>
        <w:widowControl/>
        <w:numPr>
          <w:ilvl w:val="0"/>
          <w:numId w:val="174"/>
        </w:numPr>
        <w:tabs>
          <w:tab w:val="left" w:pos="284"/>
        </w:tabs>
        <w:autoSpaceDE/>
        <w:autoSpaceDN/>
        <w:spacing w:beforeLines="40" w:before="96" w:afterLines="40" w:after="96" w:line="276" w:lineRule="auto"/>
        <w:ind w:left="1134" w:hanging="425"/>
        <w:jc w:val="both"/>
        <w:rPr>
          <w:lang w:val="x-none" w:eastAsia="pl-PL"/>
        </w:rPr>
      </w:pPr>
      <w:r w:rsidRPr="00940353">
        <w:rPr>
          <w:lang w:eastAsia="pl-PL"/>
        </w:rPr>
        <w:t>wypowiedzenie umowy przez Zamawiającego z winy Wykonawcy lub przez Wykonawcę z powodów lezących po jego stronie – w wysokości 20% wynagrodzenia pozostającego do zapłaty za niezrealizowaną w wyniku wypowiedzenia cześć umowy;</w:t>
      </w:r>
    </w:p>
    <w:p w14:paraId="20D8CE7F" w14:textId="77777777" w:rsidR="00940353" w:rsidRPr="00940353" w:rsidRDefault="00940353" w:rsidP="00940353">
      <w:pPr>
        <w:widowControl/>
        <w:numPr>
          <w:ilvl w:val="0"/>
          <w:numId w:val="174"/>
        </w:numPr>
        <w:tabs>
          <w:tab w:val="left" w:pos="284"/>
        </w:tabs>
        <w:autoSpaceDE/>
        <w:autoSpaceDN/>
        <w:spacing w:beforeLines="40" w:before="96" w:afterLines="40" w:after="96" w:line="276" w:lineRule="auto"/>
        <w:ind w:left="1134" w:hanging="425"/>
        <w:jc w:val="both"/>
        <w:rPr>
          <w:lang w:val="x-none" w:eastAsia="pl-PL"/>
        </w:rPr>
      </w:pPr>
      <w:r w:rsidRPr="00940353">
        <w:rPr>
          <w:lang w:eastAsia="pl-PL"/>
        </w:rPr>
        <w:t>zwłoki w stosunku do terminu określonego w § 2 ust. 1 lub § 2 ust. 3 (w przypadku wydłużenia terminu) – w wysokości 2% wartości brutto zamówienia objętego zwłoką (wartość całości asortymentu objętego zamówieniem, o którym mowa w § 2 ust. 1) za każdy dzień zwłoki; kara umowna naliczana będzie do 14 dnia zwłoki, po upływie 14 dnia zwłoki Zamawiający uprawniony jest do wypowiedzenia umowy ze skutkiem natychmiastowym i naliczenia kary umownej określonej w pkt 1, jeżeli wartość kary umownej po obliczeniu na podstawie pkt 1 będzie mniejsza od kary za 14 dni zwłoki wówczas kara za wypowiedzenie umowy z powodu opisanego w niniejszym punkcie wynosić będzie 50% wartości zamówienia, o którym mowa w § 2 ust. 1 objętego zwłoką;</w:t>
      </w:r>
    </w:p>
    <w:p w14:paraId="38769B94" w14:textId="77777777" w:rsidR="00940353" w:rsidRPr="00940353" w:rsidRDefault="00940353" w:rsidP="00940353">
      <w:pPr>
        <w:widowControl/>
        <w:numPr>
          <w:ilvl w:val="0"/>
          <w:numId w:val="174"/>
        </w:numPr>
        <w:tabs>
          <w:tab w:val="left" w:pos="284"/>
        </w:tabs>
        <w:autoSpaceDE/>
        <w:autoSpaceDN/>
        <w:spacing w:beforeLines="40" w:before="96" w:afterLines="40" w:after="96" w:line="276" w:lineRule="auto"/>
        <w:ind w:left="1134" w:hanging="425"/>
        <w:jc w:val="both"/>
        <w:rPr>
          <w:lang w:val="x-none" w:eastAsia="pl-PL"/>
        </w:rPr>
      </w:pPr>
      <w:r w:rsidRPr="00940353">
        <w:rPr>
          <w:lang w:eastAsia="pl-PL"/>
        </w:rPr>
        <w:t xml:space="preserve">zwłoki w stosunku do terminu określonego w § 1 ust. 9 - do 10 dni zwłoki w wysokości 2% asortymentu objętego zgłoszeniem za każdy dzień zwłoki, od 10 do 20 dnia zwłoki w wysokości 5% wartości asortymentu objętego zgłoszeniem, od 20 do 30 dnia zwłoki w wysokości 10% asortymentu objętego zgłoszeniem;    </w:t>
      </w:r>
    </w:p>
    <w:p w14:paraId="393B5482" w14:textId="77777777" w:rsidR="00940353" w:rsidRPr="00940353" w:rsidRDefault="00940353" w:rsidP="00940353">
      <w:pPr>
        <w:widowControl/>
        <w:numPr>
          <w:ilvl w:val="0"/>
          <w:numId w:val="174"/>
        </w:numPr>
        <w:tabs>
          <w:tab w:val="left" w:pos="284"/>
        </w:tabs>
        <w:autoSpaceDE/>
        <w:autoSpaceDN/>
        <w:spacing w:beforeLines="40" w:before="96" w:afterLines="40" w:after="96" w:line="276" w:lineRule="auto"/>
        <w:ind w:left="1134" w:hanging="425"/>
        <w:jc w:val="both"/>
        <w:rPr>
          <w:lang w:val="x-none" w:eastAsia="pl-PL"/>
        </w:rPr>
      </w:pPr>
      <w:r w:rsidRPr="00940353">
        <w:rPr>
          <w:lang w:eastAsia="pl-PL"/>
        </w:rPr>
        <w:t>innego niż w pkt 2 i 3 nienależytego wykonania umowy, to jest wykonania umowy niezgodnie z postanowieniami umowy lub OPZ – w wysokości 200 zł za każdy przypadek.</w:t>
      </w:r>
    </w:p>
    <w:p w14:paraId="3425CD9A" w14:textId="77777777" w:rsidR="00940353" w:rsidRPr="00940353" w:rsidRDefault="00940353" w:rsidP="00940353">
      <w:pPr>
        <w:widowControl/>
        <w:numPr>
          <w:ilvl w:val="0"/>
          <w:numId w:val="148"/>
        </w:numPr>
        <w:autoSpaceDE/>
        <w:autoSpaceDN/>
        <w:spacing w:beforeLines="40" w:before="96" w:afterLines="40" w:after="96" w:line="276" w:lineRule="auto"/>
        <w:ind w:left="709"/>
        <w:jc w:val="both"/>
        <w:rPr>
          <w:lang w:val="x-none" w:eastAsia="pl-PL"/>
        </w:rPr>
      </w:pPr>
      <w:r w:rsidRPr="00940353">
        <w:rPr>
          <w:lang w:eastAsia="pl-PL"/>
        </w:rPr>
        <w:t>Łączna wartość kar umownych nie może być wyższa od całkowitej wartości umowy wskazanej w § 4 ust. 1.</w:t>
      </w:r>
    </w:p>
    <w:p w14:paraId="294D66A3" w14:textId="77777777" w:rsidR="00940353" w:rsidRPr="00940353" w:rsidRDefault="00940353" w:rsidP="00940353">
      <w:pPr>
        <w:widowControl/>
        <w:numPr>
          <w:ilvl w:val="0"/>
          <w:numId w:val="148"/>
        </w:numPr>
        <w:autoSpaceDE/>
        <w:autoSpaceDN/>
        <w:spacing w:beforeLines="40" w:before="96" w:afterLines="40" w:after="96" w:line="276" w:lineRule="auto"/>
        <w:ind w:left="709"/>
        <w:jc w:val="both"/>
        <w:rPr>
          <w:lang w:val="x-none" w:eastAsia="pl-PL"/>
        </w:rPr>
      </w:pPr>
      <w:r w:rsidRPr="00940353">
        <w:rPr>
          <w:lang w:eastAsia="pl-PL"/>
        </w:rPr>
        <w:t>Zamawiający może wypowiedzieć umowę ze skutkiem natychmiastowym w przypadku:</w:t>
      </w:r>
    </w:p>
    <w:p w14:paraId="19673EF4" w14:textId="77777777" w:rsidR="00940353" w:rsidRPr="00940353" w:rsidRDefault="00940353" w:rsidP="00940353">
      <w:pPr>
        <w:widowControl/>
        <w:numPr>
          <w:ilvl w:val="0"/>
          <w:numId w:val="175"/>
        </w:numPr>
        <w:autoSpaceDE/>
        <w:autoSpaceDN/>
        <w:spacing w:beforeLines="40" w:before="96" w:afterLines="40" w:after="96" w:line="276" w:lineRule="auto"/>
        <w:ind w:left="1134" w:hanging="425"/>
        <w:jc w:val="both"/>
        <w:rPr>
          <w:lang w:val="x-none" w:eastAsia="pl-PL"/>
        </w:rPr>
      </w:pPr>
      <w:r w:rsidRPr="00940353">
        <w:rPr>
          <w:lang w:eastAsia="pl-PL"/>
        </w:rPr>
        <w:t>wskazanym w ust. 1 pkt . 2;</w:t>
      </w:r>
    </w:p>
    <w:p w14:paraId="28E6D1E9" w14:textId="77777777" w:rsidR="00940353" w:rsidRPr="00940353" w:rsidRDefault="00940353" w:rsidP="00940353">
      <w:pPr>
        <w:widowControl/>
        <w:numPr>
          <w:ilvl w:val="0"/>
          <w:numId w:val="175"/>
        </w:numPr>
        <w:autoSpaceDE/>
        <w:autoSpaceDN/>
        <w:spacing w:beforeLines="40" w:before="96" w:afterLines="40" w:after="96" w:line="276" w:lineRule="auto"/>
        <w:ind w:left="1134" w:hanging="425"/>
        <w:jc w:val="both"/>
        <w:rPr>
          <w:lang w:val="x-none" w:eastAsia="pl-PL"/>
        </w:rPr>
      </w:pPr>
      <w:r w:rsidRPr="00940353">
        <w:rPr>
          <w:lang w:eastAsia="pl-PL"/>
        </w:rPr>
        <w:t xml:space="preserve">kolejnego dwukrotnego dostarczenia </w:t>
      </w:r>
      <w:bookmarkStart w:id="9" w:name="_Hlk86836457"/>
      <w:r w:rsidRPr="00940353">
        <w:rPr>
          <w:lang w:eastAsia="pl-PL"/>
        </w:rPr>
        <w:t>asortymentu objętego przedmiotem umowy, niezgodnego z zamówieniem, o którym mowa w § 2 ust. 1</w:t>
      </w:r>
      <w:bookmarkEnd w:id="9"/>
      <w:r w:rsidRPr="00940353">
        <w:rPr>
          <w:lang w:eastAsia="pl-PL"/>
        </w:rPr>
        <w:t>;</w:t>
      </w:r>
    </w:p>
    <w:p w14:paraId="3A0FA51F" w14:textId="77777777" w:rsidR="00940353" w:rsidRPr="00940353" w:rsidRDefault="00940353" w:rsidP="00940353">
      <w:pPr>
        <w:widowControl/>
        <w:numPr>
          <w:ilvl w:val="0"/>
          <w:numId w:val="175"/>
        </w:numPr>
        <w:autoSpaceDE/>
        <w:autoSpaceDN/>
        <w:spacing w:beforeLines="40" w:before="96" w:afterLines="40" w:after="96" w:line="276" w:lineRule="auto"/>
        <w:ind w:left="1134" w:hanging="425"/>
        <w:jc w:val="both"/>
        <w:rPr>
          <w:lang w:val="x-none" w:eastAsia="pl-PL"/>
        </w:rPr>
      </w:pPr>
      <w:r w:rsidRPr="00940353">
        <w:rPr>
          <w:lang w:eastAsia="pl-PL"/>
        </w:rPr>
        <w:t>ośmiokrotnego dostarczenia w trakcie obowiązywania umowy asortymentu objętego przedmiotem umowy, niezgodnego z zamówieniem, o którym mowa w § 2 ust. 1;</w:t>
      </w:r>
    </w:p>
    <w:p w14:paraId="053E6910" w14:textId="77777777" w:rsidR="00940353" w:rsidRPr="00940353" w:rsidRDefault="00940353" w:rsidP="00940353">
      <w:pPr>
        <w:widowControl/>
        <w:numPr>
          <w:ilvl w:val="0"/>
          <w:numId w:val="175"/>
        </w:numPr>
        <w:autoSpaceDE/>
        <w:autoSpaceDN/>
        <w:spacing w:beforeLines="40" w:before="96" w:afterLines="40" w:after="96" w:line="276" w:lineRule="auto"/>
        <w:ind w:left="1134" w:hanging="425"/>
        <w:jc w:val="both"/>
        <w:rPr>
          <w:lang w:val="x-none" w:eastAsia="pl-PL"/>
        </w:rPr>
      </w:pPr>
      <w:r w:rsidRPr="00940353">
        <w:rPr>
          <w:lang w:eastAsia="pl-PL"/>
        </w:rPr>
        <w:t>realizacji umowy w sposób sprzeczny z umową i niezmiennie sposobu realizacji umowy pomimo wezwania Zamawiającego lub nieusunięcie uchybień pomimo wezwania Zamawiającego w terminie określonym wezwaniem;</w:t>
      </w:r>
    </w:p>
    <w:p w14:paraId="46513346" w14:textId="77777777" w:rsidR="00940353" w:rsidRPr="00940353" w:rsidRDefault="00940353" w:rsidP="00940353">
      <w:pPr>
        <w:widowControl/>
        <w:numPr>
          <w:ilvl w:val="0"/>
          <w:numId w:val="175"/>
        </w:numPr>
        <w:autoSpaceDE/>
        <w:autoSpaceDN/>
        <w:spacing w:beforeLines="40" w:before="96" w:afterLines="40" w:after="96" w:line="276" w:lineRule="auto"/>
        <w:ind w:left="1134" w:hanging="425"/>
        <w:jc w:val="both"/>
        <w:rPr>
          <w:lang w:val="x-none" w:eastAsia="pl-PL"/>
        </w:rPr>
      </w:pPr>
      <w:r w:rsidRPr="00940353">
        <w:rPr>
          <w:lang w:eastAsia="pl-PL"/>
        </w:rPr>
        <w:t>otwarcia likwidacji Wykonawcy.</w:t>
      </w:r>
    </w:p>
    <w:p w14:paraId="3428E191" w14:textId="77777777" w:rsidR="00940353" w:rsidRPr="00940353" w:rsidRDefault="00940353" w:rsidP="00940353">
      <w:pPr>
        <w:widowControl/>
        <w:numPr>
          <w:ilvl w:val="0"/>
          <w:numId w:val="148"/>
        </w:numPr>
        <w:tabs>
          <w:tab w:val="left" w:pos="284"/>
        </w:tabs>
        <w:autoSpaceDE/>
        <w:autoSpaceDN/>
        <w:spacing w:beforeLines="40" w:before="96" w:afterLines="40" w:after="96" w:line="276" w:lineRule="auto"/>
        <w:ind w:left="709"/>
        <w:jc w:val="both"/>
        <w:rPr>
          <w:lang w:eastAsia="pl-PL"/>
        </w:rPr>
      </w:pPr>
      <w:r w:rsidRPr="00940353">
        <w:rPr>
          <w:lang w:eastAsia="pl-PL"/>
        </w:rPr>
        <w:t>Wypowiedzenie umowy nie powoduje utraty prawa dochodzenia przez Zamawiającego kary umownej.</w:t>
      </w:r>
    </w:p>
    <w:p w14:paraId="1F62490D" w14:textId="77777777" w:rsidR="00940353" w:rsidRPr="00940353" w:rsidRDefault="00940353" w:rsidP="00940353">
      <w:pPr>
        <w:widowControl/>
        <w:numPr>
          <w:ilvl w:val="0"/>
          <w:numId w:val="148"/>
        </w:numPr>
        <w:tabs>
          <w:tab w:val="left" w:pos="284"/>
        </w:tabs>
        <w:suppressAutoHyphens/>
        <w:autoSpaceDE/>
        <w:autoSpaceDN/>
        <w:spacing w:beforeLines="40" w:before="96" w:afterLines="40" w:after="96" w:line="276" w:lineRule="auto"/>
        <w:ind w:left="709"/>
        <w:jc w:val="both"/>
        <w:rPr>
          <w:rFonts w:eastAsia="Calibri"/>
          <w:lang w:eastAsia="pl-PL"/>
        </w:rPr>
      </w:pPr>
      <w:r w:rsidRPr="00940353">
        <w:rPr>
          <w:lang w:eastAsia="pl-PL"/>
        </w:rPr>
        <w:t>W przypadku, gdy wysokość szkody poniesionej przez Zamawiającego przewyższa wysokość zastrzeżonej kary umownej, Wykonawca jest zobowiązany do naprawienia szkody w pełnej wysokości.</w:t>
      </w:r>
    </w:p>
    <w:p w14:paraId="1899353E" w14:textId="77777777" w:rsidR="00940353" w:rsidRPr="00940353" w:rsidRDefault="00940353" w:rsidP="00940353">
      <w:pPr>
        <w:widowControl/>
        <w:numPr>
          <w:ilvl w:val="0"/>
          <w:numId w:val="148"/>
        </w:numPr>
        <w:tabs>
          <w:tab w:val="left" w:pos="284"/>
        </w:tabs>
        <w:suppressAutoHyphens/>
        <w:autoSpaceDE/>
        <w:autoSpaceDN/>
        <w:spacing w:beforeLines="40" w:before="96" w:afterLines="40" w:after="96" w:line="276" w:lineRule="auto"/>
        <w:ind w:left="709"/>
        <w:jc w:val="both"/>
        <w:rPr>
          <w:rFonts w:eastAsia="Calibri"/>
          <w:lang w:eastAsia="pl-PL"/>
        </w:rPr>
      </w:pPr>
      <w:r w:rsidRPr="00940353">
        <w:rPr>
          <w:lang w:eastAsia="pl-PL"/>
        </w:rPr>
        <w:lastRenderedPageBreak/>
        <w:t xml:space="preserve">Wykonawca wyraża zgodę na potrącenie przez Zamawiającego kar umownych </w:t>
      </w:r>
      <w:r w:rsidRPr="00940353">
        <w:rPr>
          <w:lang w:eastAsia="pl-PL"/>
        </w:rPr>
        <w:br/>
        <w:t xml:space="preserve">z przysługującego mu wynagrodzenia umownego, o ile właściwe w dniu potrącenia przepisy prawa nie stanowią inaczej. </w:t>
      </w:r>
    </w:p>
    <w:p w14:paraId="489C43DF" w14:textId="77777777" w:rsidR="00940353" w:rsidRPr="00940353" w:rsidRDefault="00940353" w:rsidP="00940353">
      <w:pPr>
        <w:widowControl/>
        <w:tabs>
          <w:tab w:val="left" w:pos="284"/>
        </w:tabs>
        <w:autoSpaceDE/>
        <w:autoSpaceDN/>
        <w:spacing w:beforeLines="40" w:before="96" w:afterLines="40" w:after="96" w:line="276" w:lineRule="auto"/>
        <w:jc w:val="center"/>
        <w:rPr>
          <w:rFonts w:eastAsia="Calibri"/>
          <w:color w:val="000000"/>
          <w:lang w:eastAsia="pl-PL"/>
        </w:rPr>
      </w:pPr>
      <w:r w:rsidRPr="00940353">
        <w:rPr>
          <w:b/>
          <w:lang w:eastAsia="pl-PL"/>
        </w:rPr>
        <w:t>§ 6</w:t>
      </w:r>
    </w:p>
    <w:p w14:paraId="2DE48C44" w14:textId="77777777" w:rsidR="00940353" w:rsidRPr="00940353" w:rsidRDefault="00940353" w:rsidP="00940353">
      <w:pPr>
        <w:widowControl/>
        <w:numPr>
          <w:ilvl w:val="0"/>
          <w:numId w:val="126"/>
        </w:numPr>
        <w:tabs>
          <w:tab w:val="left" w:pos="284"/>
        </w:tabs>
        <w:autoSpaceDE/>
        <w:autoSpaceDN/>
        <w:spacing w:beforeLines="40" w:before="96" w:afterLines="40" w:after="96" w:line="276" w:lineRule="auto"/>
        <w:jc w:val="both"/>
        <w:rPr>
          <w:lang w:val="x-none" w:eastAsia="pl-PL"/>
        </w:rPr>
      </w:pPr>
      <w:r w:rsidRPr="00940353">
        <w:rPr>
          <w:lang w:val="x-none" w:eastAsia="pl-PL"/>
        </w:rPr>
        <w:t>W razie zaistnienia istotnej zmiany okoliczności powodującej, że wykonanie umowy nie leży w interesie publicznym, czego nie można było przewidzieć w chwili zawarcia umowy, Zamawiający może od umowy odstąpić w terminie 30 dni od daty powzięcia wiadomości o tych okolicznościach. W takim przypadku Wykonawca może żądać wyłącznie wynagrodzenia należnego z tytułu wykonanej prawidłowo części umowy.</w:t>
      </w:r>
    </w:p>
    <w:p w14:paraId="33E5E6C5" w14:textId="77777777" w:rsidR="00940353" w:rsidRPr="00940353" w:rsidRDefault="00940353" w:rsidP="00940353">
      <w:pPr>
        <w:widowControl/>
        <w:numPr>
          <w:ilvl w:val="0"/>
          <w:numId w:val="126"/>
        </w:numPr>
        <w:tabs>
          <w:tab w:val="left" w:pos="284"/>
        </w:tabs>
        <w:autoSpaceDE/>
        <w:autoSpaceDN/>
        <w:spacing w:beforeLines="40" w:before="96" w:afterLines="40" w:after="96" w:line="276" w:lineRule="auto"/>
        <w:jc w:val="both"/>
        <w:rPr>
          <w:lang w:val="x-none" w:eastAsia="pl-PL"/>
        </w:rPr>
      </w:pPr>
      <w:r w:rsidRPr="00940353">
        <w:rPr>
          <w:lang w:val="x-none" w:eastAsia="pl-PL"/>
        </w:rPr>
        <w:t>Odstąpienie, o którym mowa w ust. 1 winno nastąpić w formie pisemnej pod rygorem nieważności.</w:t>
      </w:r>
    </w:p>
    <w:p w14:paraId="15D2D3C8" w14:textId="77777777" w:rsidR="00940353" w:rsidRPr="00940353" w:rsidRDefault="00940353" w:rsidP="00940353">
      <w:pPr>
        <w:widowControl/>
        <w:tabs>
          <w:tab w:val="left" w:pos="284"/>
        </w:tabs>
        <w:autoSpaceDE/>
        <w:autoSpaceDN/>
        <w:spacing w:beforeLines="40" w:before="96" w:afterLines="40" w:after="96" w:line="276" w:lineRule="auto"/>
        <w:jc w:val="center"/>
        <w:rPr>
          <w:b/>
          <w:lang w:eastAsia="pl-PL"/>
        </w:rPr>
      </w:pPr>
      <w:r w:rsidRPr="00940353">
        <w:rPr>
          <w:b/>
          <w:lang w:eastAsia="pl-PL"/>
        </w:rPr>
        <w:t>§ 7</w:t>
      </w:r>
      <w:bookmarkStart w:id="10" w:name="_Hlk12878136"/>
    </w:p>
    <w:p w14:paraId="54136CAE" w14:textId="77777777" w:rsidR="00940353" w:rsidRPr="00940353" w:rsidRDefault="00940353" w:rsidP="00940353">
      <w:pPr>
        <w:widowControl/>
        <w:numPr>
          <w:ilvl w:val="0"/>
          <w:numId w:val="180"/>
        </w:numPr>
        <w:autoSpaceDE/>
        <w:autoSpaceDN/>
        <w:spacing w:beforeLines="40" w:before="96" w:afterLines="40" w:after="96" w:line="276" w:lineRule="auto"/>
        <w:ind w:left="709" w:hanging="426"/>
        <w:jc w:val="both"/>
      </w:pPr>
      <w:r w:rsidRPr="00940353">
        <w:t xml:space="preserve">Wynagrodzenie Wykonawcy, o którym mowa w § 4 ust. 1 zostanie odpowiednio zmienione (zmniejszone lub zwiększone) w wysokości wynikającej ze wskaźnika wzrostu (spadku) cen towarów i usług konsumpcyjnych publikowanego przez Główny Urząd Statystyczny - </w:t>
      </w:r>
      <w:r w:rsidRPr="00940353">
        <w:rPr>
          <w:i/>
        </w:rPr>
        <w:t>dalej jako: „wskaźnik GUS”</w:t>
      </w:r>
      <w:r w:rsidRPr="00940353">
        <w:t xml:space="preserve"> - za poprzedni rok kalendarzowy.</w:t>
      </w:r>
    </w:p>
    <w:p w14:paraId="083D44ED" w14:textId="77777777" w:rsidR="00940353" w:rsidRPr="00940353" w:rsidRDefault="00940353" w:rsidP="00940353">
      <w:pPr>
        <w:widowControl/>
        <w:numPr>
          <w:ilvl w:val="0"/>
          <w:numId w:val="180"/>
        </w:numPr>
        <w:autoSpaceDE/>
        <w:autoSpaceDN/>
        <w:spacing w:beforeLines="40" w:before="96" w:afterLines="40" w:after="96" w:line="276" w:lineRule="auto"/>
        <w:ind w:left="709" w:hanging="426"/>
        <w:jc w:val="both"/>
      </w:pPr>
      <w:r w:rsidRPr="00940353">
        <w:t>Minimalny poziom zmiany wskaźnika GUS, w wyniku którego wynagrodzenie wykonawcy zostanie zmienione wynosi 5 % w stosunku do wskaźnika wzrostu (spadku) cen towarów i usług konsumpcyjnych (poziom zmiany ceny) publikowanego przez Główny Urząd Statystyczny na rok kalendarzowy, w którym zawarto umowę.</w:t>
      </w:r>
    </w:p>
    <w:p w14:paraId="3189F949" w14:textId="77777777" w:rsidR="00940353" w:rsidRPr="00940353" w:rsidRDefault="00940353" w:rsidP="00940353">
      <w:pPr>
        <w:widowControl/>
        <w:numPr>
          <w:ilvl w:val="0"/>
          <w:numId w:val="180"/>
        </w:numPr>
        <w:autoSpaceDE/>
        <w:autoSpaceDN/>
        <w:spacing w:beforeLines="40" w:before="96" w:afterLines="40" w:after="96" w:line="276" w:lineRule="auto"/>
        <w:ind w:left="709" w:hanging="426"/>
        <w:jc w:val="both"/>
      </w:pPr>
      <w:r w:rsidRPr="00940353">
        <w:t xml:space="preserve">Wykonawca zobowiązany jest do wykazania wpływu zmiany wskaźnika GUS na wykonanie przedmiotu umowy. Wykazanie wpływu następuje w formie pisemnej. </w:t>
      </w:r>
    </w:p>
    <w:p w14:paraId="152D4069" w14:textId="77777777" w:rsidR="00940353" w:rsidRPr="00940353" w:rsidRDefault="00940353" w:rsidP="00940353">
      <w:pPr>
        <w:widowControl/>
        <w:numPr>
          <w:ilvl w:val="0"/>
          <w:numId w:val="180"/>
        </w:numPr>
        <w:autoSpaceDE/>
        <w:autoSpaceDN/>
        <w:spacing w:beforeLines="40" w:before="96" w:afterLines="40" w:after="96" w:line="276" w:lineRule="auto"/>
        <w:ind w:left="709" w:hanging="426"/>
        <w:jc w:val="both"/>
        <w:rPr>
          <w:i/>
        </w:rPr>
      </w:pPr>
      <w:r w:rsidRPr="00940353">
        <w:t>Strony nie przewidują zmiany wynagrodzenia na podstawie ust. 1 i 2 w pierwszym roku obowiązywania umowy. W latach  następnych wynagrodzenie będzie podlegało zmianie w wysokości wynikającej ze wskaźnika wzrostu GUS za poprzedni rok kalendarzowy z zastrzeżeniem ust. 2.</w:t>
      </w:r>
    </w:p>
    <w:p w14:paraId="040CBC4A" w14:textId="77777777" w:rsidR="00940353" w:rsidRPr="00940353" w:rsidRDefault="00940353" w:rsidP="00940353">
      <w:pPr>
        <w:widowControl/>
        <w:numPr>
          <w:ilvl w:val="0"/>
          <w:numId w:val="180"/>
        </w:numPr>
        <w:autoSpaceDE/>
        <w:autoSpaceDN/>
        <w:spacing w:beforeLines="40" w:before="96" w:afterLines="40" w:after="96" w:line="276" w:lineRule="auto"/>
        <w:ind w:left="709" w:hanging="426"/>
        <w:jc w:val="both"/>
      </w:pPr>
      <w:r w:rsidRPr="00940353">
        <w:t>Maksymalna wartość zmiany wynagrodzenia, o której mowa w ust. 1-4 wynosi łącznie 10 % wartości wynagrodzenia brutto Wykonawcy, pozostającego do zapłaty.</w:t>
      </w:r>
    </w:p>
    <w:p w14:paraId="77A00293" w14:textId="77777777" w:rsidR="00940353" w:rsidRPr="00940353" w:rsidRDefault="00940353" w:rsidP="00940353">
      <w:pPr>
        <w:widowControl/>
        <w:numPr>
          <w:ilvl w:val="0"/>
          <w:numId w:val="180"/>
        </w:numPr>
        <w:autoSpaceDE/>
        <w:autoSpaceDN/>
        <w:spacing w:beforeLines="40" w:before="96" w:afterLines="40" w:after="96" w:line="276" w:lineRule="auto"/>
        <w:ind w:left="709" w:hanging="426"/>
        <w:jc w:val="both"/>
      </w:pPr>
      <w:r w:rsidRPr="00940353">
        <w:t xml:space="preserve">Wynagrodzenie Wykonawcy określone w </w:t>
      </w:r>
      <w:r w:rsidRPr="00940353">
        <w:rPr>
          <w:bCs/>
        </w:rPr>
        <w:t xml:space="preserve">§ 4 ust. 1 umowy </w:t>
      </w:r>
      <w:r w:rsidRPr="00940353">
        <w:t>ulegnie zmianie o poniesione przez wykonawcę koszty:</w:t>
      </w:r>
    </w:p>
    <w:p w14:paraId="508FBB3C" w14:textId="77777777" w:rsidR="00940353" w:rsidRPr="00940353" w:rsidRDefault="00940353" w:rsidP="00940353">
      <w:pPr>
        <w:widowControl/>
        <w:numPr>
          <w:ilvl w:val="0"/>
          <w:numId w:val="181"/>
        </w:numPr>
        <w:autoSpaceDE/>
        <w:autoSpaceDN/>
        <w:spacing w:beforeLines="40" w:before="96" w:afterLines="40" w:after="96" w:line="276" w:lineRule="auto"/>
        <w:ind w:left="1134" w:hanging="425"/>
        <w:jc w:val="both"/>
      </w:pPr>
      <w:r w:rsidRPr="00940353">
        <w:t xml:space="preserve">w przypadku zmiany stawki podatku od towarów i usług, wprowadzonej odpowiednim aktem prawnym – zmianie ulegnie wyłącznie kwota VAT w stopniu wynikającym z wprowadzonej zmiany, przy zachowaniu stałej ceny netto; </w:t>
      </w:r>
    </w:p>
    <w:p w14:paraId="350ED420" w14:textId="77777777" w:rsidR="00940353" w:rsidRPr="00940353" w:rsidRDefault="00940353" w:rsidP="00940353">
      <w:pPr>
        <w:widowControl/>
        <w:numPr>
          <w:ilvl w:val="0"/>
          <w:numId w:val="181"/>
        </w:numPr>
        <w:autoSpaceDE/>
        <w:autoSpaceDN/>
        <w:spacing w:beforeLines="40" w:before="96" w:afterLines="40" w:after="96" w:line="276" w:lineRule="auto"/>
        <w:ind w:left="1134" w:hanging="425"/>
        <w:jc w:val="both"/>
      </w:pPr>
      <w:r w:rsidRPr="00940353">
        <w:t>w przypadku zmiany wysokości minimalnego wynagrodzenia za pracę ustalonego na podstawie art. 2 ust. 3-5 ustawy z dnia 10 października 2002 r. o minimalnym wynagrodzeniu za pracę,</w:t>
      </w:r>
    </w:p>
    <w:p w14:paraId="14EC959C" w14:textId="77777777" w:rsidR="00940353" w:rsidRPr="00940353" w:rsidRDefault="00940353" w:rsidP="00940353">
      <w:pPr>
        <w:widowControl/>
        <w:numPr>
          <w:ilvl w:val="0"/>
          <w:numId w:val="181"/>
        </w:numPr>
        <w:autoSpaceDE/>
        <w:autoSpaceDN/>
        <w:spacing w:beforeLines="40" w:before="96" w:afterLines="40" w:after="96" w:line="276" w:lineRule="auto"/>
        <w:ind w:left="1134" w:hanging="425"/>
        <w:jc w:val="both"/>
      </w:pPr>
      <w:r w:rsidRPr="00940353">
        <w:t>w przypadku zmiany zasad podlegania ubezpieczeniom społecznym lub ubezpieczeniu zdrowotnemu lub wysokości stawki składki na ubezpieczenia społeczne lub zdrowotne;</w:t>
      </w:r>
    </w:p>
    <w:p w14:paraId="53344E2C" w14:textId="77777777" w:rsidR="00940353" w:rsidRPr="00940353" w:rsidRDefault="00940353" w:rsidP="00940353">
      <w:pPr>
        <w:widowControl/>
        <w:numPr>
          <w:ilvl w:val="0"/>
          <w:numId w:val="181"/>
        </w:numPr>
        <w:autoSpaceDE/>
        <w:autoSpaceDN/>
        <w:spacing w:beforeLines="40" w:before="96" w:afterLines="40" w:after="96" w:line="276" w:lineRule="auto"/>
        <w:ind w:left="1134" w:hanging="425"/>
        <w:jc w:val="both"/>
      </w:pPr>
      <w:r w:rsidRPr="00940353">
        <w:t>w przypadku zmiany zasad gromadzenia i wysokości wpłat do pracowniczych planów kapitałowych, o których mowa w ustawie z dnia 4 października 2018 r. o pracowniczych planach kapitałowych.</w:t>
      </w:r>
    </w:p>
    <w:p w14:paraId="18A7D949" w14:textId="77777777" w:rsidR="00940353" w:rsidRPr="00940353" w:rsidRDefault="00940353" w:rsidP="00940353">
      <w:pPr>
        <w:widowControl/>
        <w:autoSpaceDE/>
        <w:autoSpaceDN/>
        <w:spacing w:beforeLines="40" w:before="96" w:afterLines="40" w:after="96" w:line="276" w:lineRule="auto"/>
        <w:ind w:left="1134"/>
        <w:jc w:val="both"/>
      </w:pPr>
      <w:r w:rsidRPr="00940353">
        <w:t xml:space="preserve">jeżeli zmiany te będą miały wpływ na koszty wykonania zamówienia przez Wykonawcę. </w:t>
      </w:r>
    </w:p>
    <w:p w14:paraId="7A477D30" w14:textId="77777777" w:rsidR="00940353" w:rsidRPr="00940353" w:rsidRDefault="00940353" w:rsidP="00940353">
      <w:pPr>
        <w:widowControl/>
        <w:numPr>
          <w:ilvl w:val="0"/>
          <w:numId w:val="180"/>
        </w:numPr>
        <w:autoSpaceDE/>
        <w:autoSpaceDN/>
        <w:spacing w:beforeLines="40" w:before="96" w:afterLines="40" w:after="96" w:line="276" w:lineRule="auto"/>
        <w:ind w:left="709" w:hanging="426"/>
        <w:jc w:val="both"/>
      </w:pPr>
      <w:r w:rsidRPr="00940353">
        <w:t xml:space="preserve">Zmiana wysokości wynagrodzenia obowiązywać będzie od dnia wejścia w życie zmian, </w:t>
      </w:r>
      <w:r w:rsidRPr="00940353">
        <w:br/>
        <w:t>o których mowa w ust. 6.</w:t>
      </w:r>
    </w:p>
    <w:p w14:paraId="239A9912" w14:textId="77777777" w:rsidR="00940353" w:rsidRPr="00940353" w:rsidRDefault="00940353" w:rsidP="00940353">
      <w:pPr>
        <w:widowControl/>
        <w:numPr>
          <w:ilvl w:val="0"/>
          <w:numId w:val="180"/>
        </w:numPr>
        <w:autoSpaceDE/>
        <w:autoSpaceDN/>
        <w:spacing w:beforeLines="40" w:before="96" w:afterLines="40" w:after="96" w:line="276" w:lineRule="auto"/>
        <w:ind w:left="709" w:hanging="426"/>
        <w:jc w:val="both"/>
      </w:pPr>
      <w:r w:rsidRPr="00940353">
        <w:lastRenderedPageBreak/>
        <w:t>W przypadku zmian określonych w ust. 6 pkt 2-4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7CEEFA1D" w14:textId="77777777" w:rsidR="00940353" w:rsidRPr="00940353" w:rsidRDefault="00940353" w:rsidP="00940353">
      <w:pPr>
        <w:widowControl/>
        <w:numPr>
          <w:ilvl w:val="0"/>
          <w:numId w:val="180"/>
        </w:numPr>
        <w:autoSpaceDE/>
        <w:autoSpaceDN/>
        <w:spacing w:beforeLines="40" w:before="96" w:afterLines="40" w:after="96" w:line="276" w:lineRule="auto"/>
        <w:ind w:left="709" w:hanging="426"/>
        <w:jc w:val="both"/>
      </w:pPr>
      <w:r w:rsidRPr="00940353">
        <w:t>W wypadku zmiany, o której mowa w ust. 6 pkt 1 wartość netto wynagrodzenia Wykonawcy nie zmieni się, a określona w aneksie wartość brutto wynagrodzenia zostanie wyliczona na podstawie nowych przepisów.</w:t>
      </w:r>
    </w:p>
    <w:p w14:paraId="76FE1BAD" w14:textId="77777777" w:rsidR="00940353" w:rsidRPr="00940353" w:rsidRDefault="00940353" w:rsidP="00940353">
      <w:pPr>
        <w:widowControl/>
        <w:numPr>
          <w:ilvl w:val="0"/>
          <w:numId w:val="180"/>
        </w:numPr>
        <w:autoSpaceDE/>
        <w:autoSpaceDN/>
        <w:spacing w:beforeLines="40" w:before="96" w:afterLines="40" w:after="96" w:line="276" w:lineRule="auto"/>
        <w:ind w:left="709" w:hanging="426"/>
        <w:jc w:val="both"/>
      </w:pPr>
      <w:r w:rsidRPr="00940353">
        <w:t>W przypadku zmiany, o której mowa w ust. 6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0D78A07B" w14:textId="77777777" w:rsidR="00940353" w:rsidRPr="00940353" w:rsidRDefault="00940353" w:rsidP="00940353">
      <w:pPr>
        <w:widowControl/>
        <w:numPr>
          <w:ilvl w:val="0"/>
          <w:numId w:val="180"/>
        </w:numPr>
        <w:autoSpaceDE/>
        <w:autoSpaceDN/>
        <w:spacing w:beforeLines="40" w:before="96" w:afterLines="40" w:after="96" w:line="276" w:lineRule="auto"/>
        <w:ind w:left="709" w:hanging="426"/>
        <w:jc w:val="both"/>
      </w:pPr>
      <w:r w:rsidRPr="00940353">
        <w:t>W przypadku zmiany, o której mowa w ust. 6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67B1400F" w14:textId="77777777" w:rsidR="00940353" w:rsidRPr="00940353" w:rsidRDefault="00940353" w:rsidP="00940353">
      <w:pPr>
        <w:widowControl/>
        <w:numPr>
          <w:ilvl w:val="0"/>
          <w:numId w:val="180"/>
        </w:numPr>
        <w:shd w:val="clear" w:color="auto" w:fill="FFFFFF"/>
        <w:autoSpaceDE/>
        <w:autoSpaceDN/>
        <w:spacing w:beforeLines="40" w:before="96" w:afterLines="40" w:after="96" w:line="276" w:lineRule="auto"/>
        <w:ind w:left="709" w:hanging="426"/>
        <w:jc w:val="both"/>
        <w:rPr>
          <w:rFonts w:eastAsia="Calibri"/>
        </w:rPr>
      </w:pPr>
      <w:r w:rsidRPr="00940353">
        <w:rPr>
          <w:rFonts w:eastAsia="Calibri"/>
        </w:rPr>
        <w:t>W przypadku zmiany, o której mowa ust. 6 pkt 4 wynagrodzenie Wykonawcy ulegnie zmianie o wartość wzrostu całkowitego kosztu Wykonawcy, jaką będzie on zobowiązany dodatkowo ponieść w celu uwzględnienia tej zmiany w odniesieniu do osób bezpośrednio wykonujących zamówienie na rzecz Zamawiającego.</w:t>
      </w:r>
    </w:p>
    <w:p w14:paraId="15F37431" w14:textId="77777777" w:rsidR="00940353" w:rsidRPr="00940353" w:rsidRDefault="00940353" w:rsidP="00940353">
      <w:pPr>
        <w:widowControl/>
        <w:numPr>
          <w:ilvl w:val="0"/>
          <w:numId w:val="180"/>
        </w:numPr>
        <w:shd w:val="clear" w:color="auto" w:fill="FFFFFF"/>
        <w:autoSpaceDE/>
        <w:autoSpaceDN/>
        <w:spacing w:beforeLines="40" w:before="96" w:afterLines="40" w:after="96" w:line="276" w:lineRule="auto"/>
        <w:ind w:left="709" w:hanging="426"/>
        <w:jc w:val="both"/>
        <w:rPr>
          <w:rFonts w:eastAsia="Calibri"/>
        </w:rPr>
      </w:pPr>
      <w:r w:rsidRPr="00940353">
        <w:rPr>
          <w:rFonts w:eastAsia="Calibri"/>
        </w:rPr>
        <w:t>Wykonawca, którego wynagrodzenie zostało zmienione zgodnie z ust. 1-5, zobowiązany jest do zmiany wynagrodzenia przysługującego podwykonawcy, z którym zawarł umowę, w zakresie odpowiadającym zmianom cen materiałów lub kosztów dotyczących zobowiązania podwykonawcy.</w:t>
      </w:r>
    </w:p>
    <w:p w14:paraId="37BD2F21" w14:textId="77777777" w:rsidR="00940353" w:rsidRPr="00940353" w:rsidRDefault="00940353" w:rsidP="00940353">
      <w:pPr>
        <w:widowControl/>
        <w:numPr>
          <w:ilvl w:val="0"/>
          <w:numId w:val="180"/>
        </w:numPr>
        <w:shd w:val="clear" w:color="auto" w:fill="FFFFFF"/>
        <w:autoSpaceDE/>
        <w:autoSpaceDN/>
        <w:spacing w:beforeLines="40" w:before="96" w:afterLines="40" w:after="96" w:line="276" w:lineRule="auto"/>
        <w:ind w:left="709" w:hanging="426"/>
        <w:jc w:val="both"/>
        <w:rPr>
          <w:rFonts w:eastAsia="Calibri"/>
        </w:rPr>
      </w:pPr>
      <w:r w:rsidRPr="00940353">
        <w:rPr>
          <w:rFonts w:eastAsia="Calibri"/>
        </w:rPr>
        <w:t xml:space="preserve">Przypadki zmiany umowy wskazane wyżej są niezależne od zmian określonych w § 8. </w:t>
      </w:r>
    </w:p>
    <w:p w14:paraId="6FC5C8B9" w14:textId="77777777" w:rsidR="00940353" w:rsidRPr="00940353" w:rsidRDefault="00940353" w:rsidP="00940353">
      <w:pPr>
        <w:widowControl/>
        <w:tabs>
          <w:tab w:val="left" w:pos="284"/>
        </w:tabs>
        <w:autoSpaceDE/>
        <w:autoSpaceDN/>
        <w:spacing w:beforeLines="40" w:before="96" w:afterLines="40" w:after="96" w:line="276" w:lineRule="auto"/>
        <w:ind w:left="709" w:hanging="283"/>
        <w:rPr>
          <w:b/>
          <w:lang w:eastAsia="pl-PL"/>
        </w:rPr>
      </w:pPr>
    </w:p>
    <w:p w14:paraId="11B242D7" w14:textId="77777777" w:rsidR="00940353" w:rsidRPr="00940353" w:rsidRDefault="00940353" w:rsidP="00940353">
      <w:pPr>
        <w:widowControl/>
        <w:tabs>
          <w:tab w:val="left" w:pos="284"/>
        </w:tabs>
        <w:autoSpaceDE/>
        <w:autoSpaceDN/>
        <w:spacing w:beforeLines="40" w:before="96" w:afterLines="40" w:after="96" w:line="276" w:lineRule="auto"/>
        <w:ind w:left="709" w:hanging="283"/>
        <w:jc w:val="center"/>
        <w:rPr>
          <w:b/>
          <w:lang w:eastAsia="pl-PL"/>
        </w:rPr>
      </w:pPr>
      <w:r w:rsidRPr="00940353">
        <w:rPr>
          <w:b/>
          <w:lang w:eastAsia="pl-PL"/>
        </w:rPr>
        <w:t>§ 8</w:t>
      </w:r>
    </w:p>
    <w:p w14:paraId="7EBAFFA7" w14:textId="77777777" w:rsidR="00940353" w:rsidRPr="00940353" w:rsidRDefault="00940353" w:rsidP="00940353">
      <w:pPr>
        <w:widowControl/>
        <w:numPr>
          <w:ilvl w:val="0"/>
          <w:numId w:val="177"/>
        </w:numPr>
        <w:autoSpaceDE/>
        <w:autoSpaceDN/>
        <w:spacing w:beforeLines="40" w:before="96" w:afterLines="40" w:after="96" w:line="276" w:lineRule="auto"/>
        <w:ind w:left="709" w:hanging="426"/>
        <w:jc w:val="both"/>
        <w:rPr>
          <w:rFonts w:eastAsia="Arial Unicode MS"/>
          <w:kern w:val="2"/>
        </w:rPr>
      </w:pPr>
      <w:r w:rsidRPr="00940353">
        <w:rPr>
          <w:rFonts w:eastAsia="Arial Unicode MS"/>
          <w:kern w:val="2"/>
        </w:rPr>
        <w:t xml:space="preserve">Wszelkie zmiany umowy wymagają zachowania formy pisemnej pod rygorem nieważności, o ile w umowie nie zastrzeżono inaczej.   </w:t>
      </w:r>
    </w:p>
    <w:p w14:paraId="66EEA9CB" w14:textId="77777777" w:rsidR="00940353" w:rsidRPr="00940353" w:rsidRDefault="00940353" w:rsidP="00940353">
      <w:pPr>
        <w:widowControl/>
        <w:numPr>
          <w:ilvl w:val="0"/>
          <w:numId w:val="177"/>
        </w:numPr>
        <w:autoSpaceDE/>
        <w:autoSpaceDN/>
        <w:spacing w:beforeLines="40" w:before="96" w:afterLines="40" w:after="96" w:line="276" w:lineRule="auto"/>
        <w:ind w:left="709" w:hanging="426"/>
        <w:jc w:val="both"/>
        <w:rPr>
          <w:rFonts w:eastAsia="Arial Unicode MS"/>
          <w:kern w:val="2"/>
        </w:rPr>
      </w:pPr>
      <w:r w:rsidRPr="00940353">
        <w:rPr>
          <w:rFonts w:eastAsia="Arial Unicode MS"/>
          <w:kern w:val="2"/>
        </w:rPr>
        <w:t xml:space="preserve">Działając na podstawie przepisu art. 455 ust. 1 pkt 1 ustawy </w:t>
      </w:r>
      <w:proofErr w:type="spellStart"/>
      <w:r w:rsidRPr="00940353">
        <w:rPr>
          <w:rFonts w:eastAsia="Arial Unicode MS"/>
          <w:kern w:val="2"/>
        </w:rPr>
        <w:t>Pzp</w:t>
      </w:r>
      <w:proofErr w:type="spellEnd"/>
      <w:r w:rsidRPr="00940353">
        <w:rPr>
          <w:rFonts w:eastAsia="Arial Unicode MS"/>
          <w:kern w:val="2"/>
        </w:rPr>
        <w:t>, niezależnie od postanowień § 7, Zamawiający przewiduje możliwość zmiany umowy w przypadku:</w:t>
      </w:r>
    </w:p>
    <w:p w14:paraId="6CF4C1F6" w14:textId="77777777" w:rsidR="00940353" w:rsidRPr="00940353" w:rsidRDefault="00940353" w:rsidP="00940353">
      <w:pPr>
        <w:widowControl/>
        <w:numPr>
          <w:ilvl w:val="0"/>
          <w:numId w:val="178"/>
        </w:numPr>
        <w:autoSpaceDE/>
        <w:autoSpaceDN/>
        <w:spacing w:beforeLines="40" w:before="96" w:afterLines="40" w:after="96" w:line="276" w:lineRule="auto"/>
        <w:ind w:left="1134" w:hanging="425"/>
        <w:jc w:val="both"/>
        <w:rPr>
          <w:rFonts w:eastAsia="Arial Unicode MS"/>
          <w:kern w:val="2"/>
        </w:rPr>
      </w:pPr>
      <w:r w:rsidRPr="00940353">
        <w:rPr>
          <w:rFonts w:eastAsia="Arial Unicode MS"/>
          <w:kern w:val="2"/>
        </w:rPr>
        <w:t>niewykorzystania całkowitej kwoty umowy określonej w § 4 ust. 1;</w:t>
      </w:r>
    </w:p>
    <w:p w14:paraId="04C1E5D1" w14:textId="77777777" w:rsidR="00940353" w:rsidRPr="00940353" w:rsidRDefault="00940353" w:rsidP="00940353">
      <w:pPr>
        <w:widowControl/>
        <w:numPr>
          <w:ilvl w:val="0"/>
          <w:numId w:val="178"/>
        </w:numPr>
        <w:autoSpaceDE/>
        <w:autoSpaceDN/>
        <w:spacing w:beforeLines="40" w:before="96" w:afterLines="40" w:after="96" w:line="276" w:lineRule="auto"/>
        <w:ind w:left="1134" w:hanging="425"/>
        <w:jc w:val="both"/>
        <w:rPr>
          <w:rFonts w:eastAsia="Arial Unicode MS"/>
          <w:kern w:val="2"/>
        </w:rPr>
      </w:pPr>
      <w:r w:rsidRPr="00940353">
        <w:rPr>
          <w:rFonts w:eastAsia="Arial Unicode MS"/>
          <w:kern w:val="2"/>
        </w:rPr>
        <w:t xml:space="preserve">zmian przepisów prawa, </w:t>
      </w:r>
      <w:r w:rsidRPr="00940353">
        <w:rPr>
          <w:rFonts w:eastAsia="Arial Unicode MS"/>
        </w:rPr>
        <w:t>które to zmiany mają bezpośredni  wpływ na realizację przedmiotu umowy w ten sposób, że czynią wykonanie umowy na dotychczasowych zasadach niecelowym, niezgodnym z wymaganiami lub niemożliwym – zakres zmiany: zmiana polegać będzie na dostosowaniu umowy do obowiązujących przepisów prawa</w:t>
      </w:r>
      <w:r w:rsidRPr="00940353">
        <w:rPr>
          <w:rFonts w:eastAsia="Arial Unicode MS"/>
          <w:kern w:val="2"/>
        </w:rPr>
        <w:t>;</w:t>
      </w:r>
    </w:p>
    <w:p w14:paraId="1D9A48B0" w14:textId="77777777" w:rsidR="00940353" w:rsidRPr="00940353" w:rsidRDefault="00940353" w:rsidP="00940353">
      <w:pPr>
        <w:widowControl/>
        <w:numPr>
          <w:ilvl w:val="0"/>
          <w:numId w:val="178"/>
        </w:numPr>
        <w:autoSpaceDE/>
        <w:autoSpaceDN/>
        <w:spacing w:beforeLines="40" w:before="96" w:afterLines="40" w:after="96" w:line="276" w:lineRule="auto"/>
        <w:ind w:left="1134" w:hanging="425"/>
        <w:jc w:val="both"/>
        <w:rPr>
          <w:rFonts w:eastAsia="Arial Unicode MS"/>
          <w:kern w:val="2"/>
        </w:rPr>
      </w:pPr>
      <w:r w:rsidRPr="00940353">
        <w:rPr>
          <w:rFonts w:eastAsia="Arial Unicode MS"/>
          <w:kern w:val="2"/>
        </w:rPr>
        <w:t>zmiany przepisów prawa w zakresie dotyczącym stawki podatku VAT – zakres zmiany: w przypadku zmiany stawki podatku VAT wynagrodzenie netto określone w § 4 ust. 1 pozostanie bez zmian, zmianie ulegnie wartość wynagrodzenia brutto.</w:t>
      </w:r>
    </w:p>
    <w:p w14:paraId="42E33F89" w14:textId="77777777" w:rsidR="00940353" w:rsidRPr="00940353" w:rsidRDefault="00940353" w:rsidP="00940353">
      <w:pPr>
        <w:widowControl/>
        <w:numPr>
          <w:ilvl w:val="0"/>
          <w:numId w:val="178"/>
        </w:numPr>
        <w:autoSpaceDE/>
        <w:autoSpaceDN/>
        <w:spacing w:beforeLines="40" w:before="96" w:afterLines="40" w:after="96" w:line="276" w:lineRule="auto"/>
        <w:ind w:left="1134" w:hanging="425"/>
        <w:jc w:val="both"/>
        <w:rPr>
          <w:rFonts w:eastAsia="Arial Unicode MS"/>
          <w:kern w:val="2"/>
        </w:rPr>
      </w:pPr>
      <w:r w:rsidRPr="00940353">
        <w:rPr>
          <w:rFonts w:eastAsia="Arial Unicode MS"/>
          <w:kern w:val="2"/>
        </w:rPr>
        <w:t xml:space="preserve">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t>
      </w:r>
      <w:r w:rsidRPr="00940353">
        <w:rPr>
          <w:rFonts w:eastAsia="Arial Unicode MS"/>
          <w:kern w:val="2"/>
        </w:rPr>
        <w:lastRenderedPageBreak/>
        <w:t>wyeliminowaniu rozbieżności i jednoznacznym sprecyzowaniu zapisów umowy wywołujących wątpliwości pomiędzy Stronami;</w:t>
      </w:r>
    </w:p>
    <w:p w14:paraId="23093C12" w14:textId="77777777" w:rsidR="00940353" w:rsidRPr="00940353" w:rsidRDefault="00940353" w:rsidP="00940353">
      <w:pPr>
        <w:widowControl/>
        <w:numPr>
          <w:ilvl w:val="0"/>
          <w:numId w:val="178"/>
        </w:numPr>
        <w:autoSpaceDE/>
        <w:autoSpaceDN/>
        <w:spacing w:beforeLines="40" w:before="96" w:afterLines="40" w:after="96" w:line="276" w:lineRule="auto"/>
        <w:ind w:left="1134" w:hanging="425"/>
        <w:jc w:val="both"/>
        <w:rPr>
          <w:rFonts w:eastAsia="Arial Unicode MS"/>
          <w:kern w:val="2"/>
        </w:rPr>
      </w:pPr>
      <w:r w:rsidRPr="00940353">
        <w:rPr>
          <w:rFonts w:eastAsia="Arial Unicode MS"/>
          <w:kern w:val="2"/>
        </w:rPr>
        <w:t>okoliczności niezależnych od Zamawiającego i Wykonawcy uniemożliwiających lub utrudniających realizację umowy – zakres zmiany – zmianie podlegać będzie sposób realizacji umowy z zastrzeżeniem, że modyfikacja nie może prowadzić do zmiany charakteru prawnego umowy;</w:t>
      </w:r>
    </w:p>
    <w:p w14:paraId="34523517" w14:textId="77777777" w:rsidR="00940353" w:rsidRPr="00940353" w:rsidRDefault="00940353" w:rsidP="00940353">
      <w:pPr>
        <w:widowControl/>
        <w:numPr>
          <w:ilvl w:val="0"/>
          <w:numId w:val="178"/>
        </w:numPr>
        <w:autoSpaceDE/>
        <w:autoSpaceDN/>
        <w:spacing w:beforeLines="40" w:before="96" w:afterLines="40" w:after="96" w:line="276" w:lineRule="auto"/>
        <w:ind w:left="1134" w:hanging="425"/>
        <w:jc w:val="both"/>
        <w:rPr>
          <w:rFonts w:eastAsia="Calibri"/>
          <w:bCs/>
        </w:rPr>
      </w:pPr>
      <w:r w:rsidRPr="00940353">
        <w:rPr>
          <w:rFonts w:eastAsia="Arial Unicode MS"/>
          <w:kern w:val="2"/>
        </w:rPr>
        <w:t>wystąpienia siły wyższej.</w:t>
      </w:r>
    </w:p>
    <w:p w14:paraId="50CB6FD2" w14:textId="77777777" w:rsidR="00940353" w:rsidRPr="00940353" w:rsidRDefault="00940353" w:rsidP="00940353">
      <w:pPr>
        <w:widowControl/>
        <w:numPr>
          <w:ilvl w:val="0"/>
          <w:numId w:val="179"/>
        </w:numPr>
        <w:autoSpaceDE/>
        <w:autoSpaceDN/>
        <w:spacing w:beforeLines="40" w:before="96" w:afterLines="40" w:after="96" w:line="276" w:lineRule="auto"/>
        <w:ind w:left="709" w:hanging="425"/>
        <w:jc w:val="both"/>
        <w:rPr>
          <w:rFonts w:eastAsia="Calibri"/>
        </w:rPr>
      </w:pPr>
      <w:r w:rsidRPr="00940353">
        <w:rPr>
          <w:rFonts w:eastAsia="Calibri"/>
        </w:rPr>
        <w:t xml:space="preserve">Poza wskazanym ust. 2 zakresem zmian umowy, zakres zmian, w przypadku wystąpienia przesłanek opisanych w ust. 2, dotyczyć może również: </w:t>
      </w:r>
    </w:p>
    <w:p w14:paraId="278DBB89" w14:textId="77777777" w:rsidR="00940353" w:rsidRPr="00940353" w:rsidRDefault="00940353" w:rsidP="00940353">
      <w:pPr>
        <w:widowControl/>
        <w:numPr>
          <w:ilvl w:val="1"/>
          <w:numId w:val="176"/>
        </w:numPr>
        <w:autoSpaceDE/>
        <w:autoSpaceDN/>
        <w:spacing w:beforeLines="40" w:before="96" w:afterLines="40" w:after="96" w:line="276" w:lineRule="auto"/>
        <w:ind w:left="993" w:hanging="426"/>
        <w:jc w:val="both"/>
        <w:rPr>
          <w:rFonts w:eastAsia="Calibri"/>
        </w:rPr>
      </w:pPr>
      <w:r w:rsidRPr="00940353">
        <w:rPr>
          <w:rFonts w:eastAsia="Calibri"/>
        </w:rPr>
        <w:t xml:space="preserve">terminu wykonania umowy, o którym mowa w § 2, który może być wydłużony, jednak nie dłużej niż o 6 miesięcy; </w:t>
      </w:r>
    </w:p>
    <w:p w14:paraId="03602DFF" w14:textId="77777777" w:rsidR="00940353" w:rsidRPr="00940353" w:rsidRDefault="00940353" w:rsidP="00940353">
      <w:pPr>
        <w:widowControl/>
        <w:numPr>
          <w:ilvl w:val="1"/>
          <w:numId w:val="176"/>
        </w:numPr>
        <w:autoSpaceDE/>
        <w:autoSpaceDN/>
        <w:spacing w:beforeLines="40" w:before="96" w:afterLines="40" w:after="96" w:line="276" w:lineRule="auto"/>
        <w:ind w:left="993" w:hanging="426"/>
        <w:jc w:val="both"/>
        <w:rPr>
          <w:rFonts w:eastAsia="Calibri"/>
        </w:rPr>
      </w:pPr>
      <w:r w:rsidRPr="00940353">
        <w:rPr>
          <w:rFonts w:eastAsia="Calibri"/>
        </w:rPr>
        <w:t xml:space="preserve">wynagrodzenia, które może być zwiększone jednak nie więcej niż o 10 % w stosunku do całkowitego wynagrodzenia określonego w § 4 ust. 1. </w:t>
      </w:r>
    </w:p>
    <w:p w14:paraId="1BD13E18" w14:textId="77777777" w:rsidR="00940353" w:rsidRPr="00940353" w:rsidRDefault="00940353" w:rsidP="00940353">
      <w:pPr>
        <w:widowControl/>
        <w:numPr>
          <w:ilvl w:val="0"/>
          <w:numId w:val="176"/>
        </w:numPr>
        <w:autoSpaceDE/>
        <w:autoSpaceDN/>
        <w:spacing w:beforeLines="40" w:before="96" w:afterLines="40" w:after="96" w:line="276" w:lineRule="auto"/>
        <w:ind w:left="709" w:hanging="425"/>
        <w:jc w:val="both"/>
        <w:rPr>
          <w:rFonts w:eastAsia="Calibri"/>
        </w:rPr>
      </w:pPr>
      <w:r w:rsidRPr="00940353">
        <w:rPr>
          <w:rFonts w:eastAsia="Calibri"/>
        </w:rPr>
        <w:t xml:space="preserve">Warunkiem wprowadzenia zmiany jest wystąpienie okoliczności, o których mowa w ust. 2 lub w przepisie art. 455 ust. 1 – 4  ustawy </w:t>
      </w:r>
      <w:proofErr w:type="spellStart"/>
      <w:r w:rsidRPr="00940353">
        <w:rPr>
          <w:rFonts w:eastAsia="Calibri"/>
        </w:rPr>
        <w:t>pzp</w:t>
      </w:r>
      <w:proofErr w:type="spellEnd"/>
      <w:r w:rsidRPr="00940353">
        <w:rPr>
          <w:rFonts w:eastAsia="Calibri"/>
        </w:rPr>
        <w:t>.</w:t>
      </w:r>
    </w:p>
    <w:bookmarkEnd w:id="10"/>
    <w:p w14:paraId="4547E9DF" w14:textId="77777777" w:rsidR="00940353" w:rsidRPr="00940353" w:rsidRDefault="00940353" w:rsidP="00940353">
      <w:pPr>
        <w:widowControl/>
        <w:tabs>
          <w:tab w:val="left" w:pos="284"/>
        </w:tabs>
        <w:autoSpaceDE/>
        <w:autoSpaceDN/>
        <w:spacing w:beforeLines="40" w:before="96" w:afterLines="40" w:after="96" w:line="276" w:lineRule="auto"/>
        <w:jc w:val="center"/>
        <w:rPr>
          <w:b/>
          <w:lang w:eastAsia="pl-PL"/>
        </w:rPr>
      </w:pPr>
      <w:r w:rsidRPr="00940353">
        <w:rPr>
          <w:b/>
          <w:lang w:eastAsia="pl-PL"/>
        </w:rPr>
        <w:t>§ 9</w:t>
      </w:r>
    </w:p>
    <w:p w14:paraId="72E3F0F7" w14:textId="77777777" w:rsidR="00940353" w:rsidRPr="00940353" w:rsidRDefault="00940353" w:rsidP="00940353">
      <w:pPr>
        <w:widowControl/>
        <w:numPr>
          <w:ilvl w:val="0"/>
          <w:numId w:val="118"/>
        </w:numPr>
        <w:autoSpaceDE/>
        <w:autoSpaceDN/>
        <w:spacing w:beforeLines="40" w:before="96" w:afterLines="40" w:after="96" w:line="276" w:lineRule="auto"/>
        <w:jc w:val="both"/>
        <w:rPr>
          <w:rFonts w:eastAsia="Arial"/>
        </w:rPr>
      </w:pPr>
      <w:r w:rsidRPr="00940353">
        <w:rPr>
          <w:rFonts w:eastAsia="Arial"/>
        </w:rPr>
        <w:t>Ilekroć w umowie jest mowa o dniach roboczych należy przez to rozumieć każdy dzień od poniedziałku do piątku z wyjątkiem dni ustawowo wolnych od pracy w rozumieniu ustawy z dnia 18 stycznia 1951 r. o dniach wolnych od pracy (Dz. U. 2020 r., poz. 1920).</w:t>
      </w:r>
    </w:p>
    <w:p w14:paraId="2DA03595" w14:textId="77777777" w:rsidR="00940353" w:rsidRPr="00940353" w:rsidRDefault="00940353" w:rsidP="00940353">
      <w:pPr>
        <w:widowControl/>
        <w:numPr>
          <w:ilvl w:val="0"/>
          <w:numId w:val="118"/>
        </w:numPr>
        <w:tabs>
          <w:tab w:val="left" w:pos="284"/>
        </w:tabs>
        <w:autoSpaceDE/>
        <w:autoSpaceDN/>
        <w:adjustRightInd w:val="0"/>
        <w:spacing w:beforeLines="40" w:before="96" w:afterLines="40" w:after="96" w:line="276" w:lineRule="auto"/>
        <w:jc w:val="both"/>
        <w:rPr>
          <w:lang w:eastAsia="pl-PL"/>
        </w:rPr>
      </w:pPr>
      <w:r w:rsidRPr="00940353">
        <w:rPr>
          <w:lang w:eastAsia="pl-PL"/>
        </w:rPr>
        <w:t xml:space="preserve">Za działania i zaniechania podwykonawców Wykonawca odpowiada, jak za działania i zaniechania własne. </w:t>
      </w:r>
    </w:p>
    <w:p w14:paraId="763466B9" w14:textId="77777777" w:rsidR="00940353" w:rsidRPr="00940353" w:rsidRDefault="00940353" w:rsidP="00940353">
      <w:pPr>
        <w:widowControl/>
        <w:numPr>
          <w:ilvl w:val="0"/>
          <w:numId w:val="118"/>
        </w:numPr>
        <w:tabs>
          <w:tab w:val="left" w:pos="284"/>
        </w:tabs>
        <w:autoSpaceDE/>
        <w:autoSpaceDN/>
        <w:adjustRightInd w:val="0"/>
        <w:spacing w:beforeLines="40" w:before="96" w:afterLines="40" w:after="96" w:line="276" w:lineRule="auto"/>
        <w:jc w:val="both"/>
        <w:rPr>
          <w:lang w:eastAsia="pl-PL"/>
        </w:rPr>
      </w:pPr>
      <w:r w:rsidRPr="00940353">
        <w:rPr>
          <w:lang w:eastAsia="pl-PL"/>
        </w:rPr>
        <w:t>W zakresie nieuregulowanym umową mają zastosowanie przepisy kodeksu cywilnego (</w:t>
      </w:r>
      <w:proofErr w:type="spellStart"/>
      <w:r w:rsidRPr="00940353">
        <w:rPr>
          <w:lang w:eastAsia="pl-PL"/>
        </w:rPr>
        <w:t>t.j</w:t>
      </w:r>
      <w:proofErr w:type="spellEnd"/>
      <w:r w:rsidRPr="00940353">
        <w:rPr>
          <w:lang w:eastAsia="pl-PL"/>
        </w:rPr>
        <w:t xml:space="preserve">. Dz. U. 2020 poz. 1745) oraz ustawy z dnia 29 stycznia 2004 r. Prawo zamówień publicznych (Dz. U. z 2021 r., poz. 1129 z </w:t>
      </w:r>
      <w:proofErr w:type="spellStart"/>
      <w:r w:rsidRPr="00940353">
        <w:rPr>
          <w:lang w:eastAsia="pl-PL"/>
        </w:rPr>
        <w:t>późn</w:t>
      </w:r>
      <w:proofErr w:type="spellEnd"/>
      <w:r w:rsidRPr="00940353">
        <w:rPr>
          <w:lang w:eastAsia="pl-PL"/>
        </w:rPr>
        <w:t>. zm.).</w:t>
      </w:r>
    </w:p>
    <w:p w14:paraId="5355BFFE" w14:textId="77777777" w:rsidR="00940353" w:rsidRPr="00940353" w:rsidRDefault="00940353" w:rsidP="00940353">
      <w:pPr>
        <w:widowControl/>
        <w:numPr>
          <w:ilvl w:val="0"/>
          <w:numId w:val="118"/>
        </w:numPr>
        <w:tabs>
          <w:tab w:val="left" w:pos="284"/>
          <w:tab w:val="num" w:pos="426"/>
        </w:tabs>
        <w:autoSpaceDE/>
        <w:autoSpaceDN/>
        <w:spacing w:beforeLines="40" w:before="96" w:afterLines="40" w:after="96" w:line="276" w:lineRule="auto"/>
        <w:jc w:val="both"/>
        <w:rPr>
          <w:lang w:eastAsia="pl-PL"/>
        </w:rPr>
      </w:pPr>
      <w:r w:rsidRPr="00940353">
        <w:rPr>
          <w:lang w:eastAsia="pl-PL"/>
        </w:rPr>
        <w:t>Wszelkie spory mogące wyniknąć na tle realizacji niniejszej umowy, strony poddają pod rozstrzygnięcie sądu właściwego dla siedziby Zamawiającego.</w:t>
      </w:r>
    </w:p>
    <w:p w14:paraId="1BB3459F" w14:textId="77777777" w:rsidR="00940353" w:rsidRPr="00940353" w:rsidRDefault="00940353" w:rsidP="00940353">
      <w:pPr>
        <w:widowControl/>
        <w:numPr>
          <w:ilvl w:val="0"/>
          <w:numId w:val="118"/>
        </w:numPr>
        <w:tabs>
          <w:tab w:val="left" w:pos="284"/>
        </w:tabs>
        <w:autoSpaceDE/>
        <w:autoSpaceDN/>
        <w:spacing w:beforeLines="40" w:before="96" w:afterLines="40" w:after="96" w:line="276" w:lineRule="auto"/>
        <w:jc w:val="both"/>
        <w:rPr>
          <w:lang w:eastAsia="pl-PL"/>
        </w:rPr>
      </w:pPr>
      <w:r w:rsidRPr="00940353">
        <w:rPr>
          <w:lang w:eastAsia="pl-PL"/>
        </w:rPr>
        <w:t>Umowę sporządzono w 2 jednobrzmiących egzemplarzach, po 1 egzemplarzu dla Zamawiającego i Wykonawcy.</w:t>
      </w:r>
    </w:p>
    <w:p w14:paraId="4782B024" w14:textId="77777777" w:rsidR="00940353" w:rsidRPr="00940353" w:rsidRDefault="00940353" w:rsidP="00940353">
      <w:pPr>
        <w:widowControl/>
        <w:numPr>
          <w:ilvl w:val="0"/>
          <w:numId w:val="118"/>
        </w:numPr>
        <w:tabs>
          <w:tab w:val="left" w:pos="284"/>
        </w:tabs>
        <w:autoSpaceDE/>
        <w:autoSpaceDN/>
        <w:spacing w:beforeLines="40" w:before="96" w:afterLines="40" w:after="96" w:line="276" w:lineRule="auto"/>
        <w:jc w:val="both"/>
        <w:rPr>
          <w:lang w:eastAsia="pl-PL"/>
        </w:rPr>
      </w:pPr>
      <w:r w:rsidRPr="00940353">
        <w:rPr>
          <w:lang w:eastAsia="pl-PL"/>
        </w:rPr>
        <w:t>Integralną część umowy stanowią:</w:t>
      </w:r>
    </w:p>
    <w:p w14:paraId="7BAC2493" w14:textId="77777777" w:rsidR="00940353" w:rsidRPr="00940353" w:rsidRDefault="00940353" w:rsidP="00940353">
      <w:pPr>
        <w:widowControl/>
        <w:numPr>
          <w:ilvl w:val="0"/>
          <w:numId w:val="130"/>
        </w:numPr>
        <w:tabs>
          <w:tab w:val="left" w:pos="284"/>
        </w:tabs>
        <w:autoSpaceDE/>
        <w:autoSpaceDN/>
        <w:spacing w:beforeLines="40" w:before="96" w:afterLines="40" w:after="96" w:line="276" w:lineRule="auto"/>
        <w:jc w:val="both"/>
        <w:rPr>
          <w:lang w:eastAsia="pl-PL"/>
        </w:rPr>
      </w:pPr>
      <w:r w:rsidRPr="00940353">
        <w:rPr>
          <w:lang w:eastAsia="pl-PL"/>
        </w:rPr>
        <w:t>Załącznik nr.1 – opis przedmiotu zamówienia</w:t>
      </w:r>
    </w:p>
    <w:p w14:paraId="160410E5" w14:textId="77777777" w:rsidR="00940353" w:rsidRPr="00940353" w:rsidRDefault="00940353" w:rsidP="00940353">
      <w:pPr>
        <w:widowControl/>
        <w:numPr>
          <w:ilvl w:val="0"/>
          <w:numId w:val="130"/>
        </w:numPr>
        <w:tabs>
          <w:tab w:val="left" w:pos="284"/>
        </w:tabs>
        <w:autoSpaceDE/>
        <w:autoSpaceDN/>
        <w:spacing w:beforeLines="40" w:before="96" w:afterLines="40" w:after="96" w:line="276" w:lineRule="auto"/>
        <w:jc w:val="both"/>
        <w:rPr>
          <w:lang w:eastAsia="pl-PL"/>
        </w:rPr>
      </w:pPr>
      <w:r w:rsidRPr="00940353">
        <w:rPr>
          <w:lang w:eastAsia="pl-PL"/>
        </w:rPr>
        <w:t xml:space="preserve">Załącznik nr 2 – oferta Wykonawcy </w:t>
      </w:r>
    </w:p>
    <w:p w14:paraId="3508CD7A" w14:textId="77777777" w:rsidR="00940353" w:rsidRPr="00940353" w:rsidRDefault="00940353" w:rsidP="00940353">
      <w:pPr>
        <w:widowControl/>
        <w:numPr>
          <w:ilvl w:val="0"/>
          <w:numId w:val="130"/>
        </w:numPr>
        <w:tabs>
          <w:tab w:val="left" w:pos="284"/>
        </w:tabs>
        <w:autoSpaceDE/>
        <w:autoSpaceDN/>
        <w:spacing w:beforeLines="40" w:before="96" w:afterLines="40" w:after="96" w:line="276" w:lineRule="auto"/>
        <w:jc w:val="both"/>
        <w:rPr>
          <w:lang w:eastAsia="pl-PL"/>
        </w:rPr>
      </w:pPr>
      <w:r w:rsidRPr="00940353">
        <w:rPr>
          <w:lang w:eastAsia="pl-PL"/>
        </w:rPr>
        <w:t>Załącznik nr 3 – wzór protokołu odbioru</w:t>
      </w:r>
    </w:p>
    <w:p w14:paraId="2DBF8236" w14:textId="77777777" w:rsidR="00940353" w:rsidRPr="00940353" w:rsidRDefault="00940353" w:rsidP="00940353">
      <w:pPr>
        <w:widowControl/>
        <w:numPr>
          <w:ilvl w:val="0"/>
          <w:numId w:val="130"/>
        </w:numPr>
        <w:tabs>
          <w:tab w:val="left" w:pos="284"/>
        </w:tabs>
        <w:autoSpaceDE/>
        <w:autoSpaceDN/>
        <w:spacing w:beforeLines="40" w:before="96" w:afterLines="40" w:after="96" w:line="276" w:lineRule="auto"/>
        <w:jc w:val="both"/>
        <w:rPr>
          <w:lang w:eastAsia="pl-PL"/>
        </w:rPr>
      </w:pPr>
      <w:r w:rsidRPr="00940353">
        <w:rPr>
          <w:lang w:eastAsia="pl-PL"/>
        </w:rPr>
        <w:t>Załącznik nr 4 – odpis aktualny z Krajowego Rejestru Sądowego z dnia ...../ wydruk z Centralnej Ewidencji i Informacji o Działalności Gospodarczej z dnia ......</w:t>
      </w:r>
    </w:p>
    <w:p w14:paraId="26F310A2" w14:textId="77777777" w:rsidR="00940353" w:rsidRPr="00940353" w:rsidRDefault="00940353" w:rsidP="00940353">
      <w:pPr>
        <w:widowControl/>
        <w:tabs>
          <w:tab w:val="left" w:pos="284"/>
        </w:tabs>
        <w:autoSpaceDE/>
        <w:autoSpaceDN/>
        <w:jc w:val="both"/>
        <w:rPr>
          <w:lang w:eastAsia="pl-PL"/>
        </w:rPr>
      </w:pPr>
    </w:p>
    <w:p w14:paraId="55D1E779" w14:textId="77777777" w:rsidR="00940353" w:rsidRPr="00940353" w:rsidRDefault="00940353" w:rsidP="00940353">
      <w:pPr>
        <w:widowControl/>
        <w:tabs>
          <w:tab w:val="left" w:pos="284"/>
        </w:tabs>
        <w:autoSpaceDE/>
        <w:autoSpaceDN/>
        <w:jc w:val="both"/>
        <w:rPr>
          <w:lang w:eastAsia="pl-PL"/>
        </w:rPr>
      </w:pPr>
    </w:p>
    <w:p w14:paraId="70A9F7E1" w14:textId="77777777" w:rsidR="00940353" w:rsidRPr="00940353" w:rsidRDefault="00940353" w:rsidP="00940353">
      <w:pPr>
        <w:widowControl/>
        <w:tabs>
          <w:tab w:val="left" w:pos="284"/>
        </w:tabs>
        <w:autoSpaceDE/>
        <w:autoSpaceDN/>
        <w:jc w:val="both"/>
        <w:rPr>
          <w:lang w:eastAsia="pl-PL"/>
        </w:rPr>
      </w:pPr>
    </w:p>
    <w:p w14:paraId="4397544C" w14:textId="77777777" w:rsidR="00940353" w:rsidRPr="00940353" w:rsidRDefault="00940353" w:rsidP="00940353">
      <w:pPr>
        <w:widowControl/>
        <w:tabs>
          <w:tab w:val="left" w:pos="284"/>
        </w:tabs>
        <w:autoSpaceDE/>
        <w:autoSpaceDN/>
        <w:spacing w:line="360" w:lineRule="auto"/>
        <w:jc w:val="both"/>
        <w:outlineLvl w:val="0"/>
        <w:rPr>
          <w:b/>
          <w:lang w:eastAsia="pl-PL"/>
        </w:rPr>
      </w:pPr>
      <w:r w:rsidRPr="00940353">
        <w:rPr>
          <w:b/>
          <w:lang w:eastAsia="pl-PL"/>
        </w:rPr>
        <w:tab/>
      </w:r>
      <w:r w:rsidRPr="00940353">
        <w:rPr>
          <w:b/>
          <w:lang w:eastAsia="pl-PL"/>
        </w:rPr>
        <w:tab/>
      </w:r>
      <w:r w:rsidRPr="00940353">
        <w:rPr>
          <w:b/>
          <w:lang w:eastAsia="pl-PL"/>
        </w:rPr>
        <w:tab/>
        <w:t>ZAMAWIAJĄCY</w:t>
      </w:r>
      <w:r w:rsidRPr="00940353">
        <w:rPr>
          <w:b/>
          <w:lang w:eastAsia="pl-PL"/>
        </w:rPr>
        <w:tab/>
      </w:r>
      <w:r w:rsidRPr="00940353">
        <w:rPr>
          <w:b/>
          <w:lang w:eastAsia="pl-PL"/>
        </w:rPr>
        <w:tab/>
      </w:r>
      <w:r w:rsidRPr="00940353">
        <w:rPr>
          <w:b/>
          <w:lang w:eastAsia="pl-PL"/>
        </w:rPr>
        <w:tab/>
      </w:r>
      <w:r w:rsidRPr="00940353">
        <w:rPr>
          <w:b/>
          <w:lang w:eastAsia="pl-PL"/>
        </w:rPr>
        <w:tab/>
      </w:r>
      <w:r w:rsidRPr="00940353">
        <w:rPr>
          <w:b/>
          <w:lang w:eastAsia="pl-PL"/>
        </w:rPr>
        <w:tab/>
        <w:t>WYKONAWCA</w:t>
      </w:r>
    </w:p>
    <w:p w14:paraId="0CEF9FE4" w14:textId="77777777" w:rsidR="00940353" w:rsidRDefault="00940353" w:rsidP="001525C0">
      <w:pPr>
        <w:widowControl/>
        <w:tabs>
          <w:tab w:val="left" w:pos="284"/>
          <w:tab w:val="left" w:pos="426"/>
        </w:tabs>
        <w:autoSpaceDE/>
        <w:autoSpaceDN/>
        <w:jc w:val="right"/>
        <w:rPr>
          <w:rFonts w:ascii="Calibri" w:hAnsi="Calibri" w:cs="Calibri"/>
          <w:b/>
          <w:lang w:eastAsia="pl-PL"/>
        </w:rPr>
      </w:pPr>
    </w:p>
    <w:p w14:paraId="019F3C0B" w14:textId="77777777" w:rsidR="00940353" w:rsidRDefault="00940353" w:rsidP="001525C0">
      <w:pPr>
        <w:widowControl/>
        <w:tabs>
          <w:tab w:val="left" w:pos="284"/>
          <w:tab w:val="left" w:pos="426"/>
        </w:tabs>
        <w:autoSpaceDE/>
        <w:autoSpaceDN/>
        <w:jc w:val="right"/>
        <w:rPr>
          <w:rFonts w:ascii="Calibri" w:hAnsi="Calibri" w:cs="Calibri"/>
          <w:b/>
          <w:lang w:eastAsia="pl-PL"/>
        </w:rPr>
      </w:pPr>
    </w:p>
    <w:p w14:paraId="2B33753E" w14:textId="77777777" w:rsidR="00940353" w:rsidRDefault="00940353" w:rsidP="001525C0">
      <w:pPr>
        <w:widowControl/>
        <w:tabs>
          <w:tab w:val="left" w:pos="284"/>
          <w:tab w:val="left" w:pos="426"/>
        </w:tabs>
        <w:autoSpaceDE/>
        <w:autoSpaceDN/>
        <w:jc w:val="right"/>
        <w:rPr>
          <w:rFonts w:ascii="Calibri" w:hAnsi="Calibri" w:cs="Calibri"/>
          <w:b/>
          <w:lang w:eastAsia="pl-PL"/>
        </w:rPr>
      </w:pPr>
    </w:p>
    <w:p w14:paraId="6C6B934E" w14:textId="77777777" w:rsidR="00940353" w:rsidRDefault="00940353" w:rsidP="001525C0">
      <w:pPr>
        <w:widowControl/>
        <w:tabs>
          <w:tab w:val="left" w:pos="284"/>
          <w:tab w:val="left" w:pos="426"/>
        </w:tabs>
        <w:autoSpaceDE/>
        <w:autoSpaceDN/>
        <w:jc w:val="right"/>
        <w:rPr>
          <w:rFonts w:ascii="Calibri" w:hAnsi="Calibri" w:cs="Calibri"/>
          <w:b/>
          <w:lang w:eastAsia="pl-PL"/>
        </w:rPr>
      </w:pPr>
    </w:p>
    <w:p w14:paraId="314F9CEE" w14:textId="70259254" w:rsidR="006E5647" w:rsidRPr="006E5647" w:rsidRDefault="006E5647" w:rsidP="001525C0">
      <w:pPr>
        <w:widowControl/>
        <w:tabs>
          <w:tab w:val="left" w:pos="284"/>
          <w:tab w:val="left" w:pos="426"/>
        </w:tabs>
        <w:autoSpaceDE/>
        <w:autoSpaceDN/>
        <w:jc w:val="right"/>
        <w:rPr>
          <w:rFonts w:ascii="Calibri" w:hAnsi="Calibri" w:cs="Calibri"/>
          <w:b/>
          <w:lang w:eastAsia="pl-PL"/>
        </w:rPr>
      </w:pPr>
      <w:r w:rsidRPr="006E5647">
        <w:rPr>
          <w:rFonts w:ascii="Calibri" w:hAnsi="Calibri" w:cs="Calibri"/>
          <w:b/>
          <w:lang w:eastAsia="pl-PL"/>
        </w:rPr>
        <w:lastRenderedPageBreak/>
        <w:t>Załącznik nr 1 do umowy WA.263.</w:t>
      </w:r>
      <w:r w:rsidR="00D9788F">
        <w:rPr>
          <w:rFonts w:ascii="Calibri" w:hAnsi="Calibri" w:cs="Calibri"/>
          <w:b/>
          <w:lang w:eastAsia="pl-PL"/>
        </w:rPr>
        <w:t>42</w:t>
      </w:r>
      <w:r w:rsidRPr="006E5647">
        <w:rPr>
          <w:rFonts w:ascii="Calibri" w:hAnsi="Calibri" w:cs="Calibri"/>
          <w:b/>
          <w:lang w:eastAsia="pl-PL"/>
        </w:rPr>
        <w:t>.2021.U</w:t>
      </w:r>
    </w:p>
    <w:p w14:paraId="5644207D" w14:textId="77777777" w:rsidR="006E5647" w:rsidRPr="001525C0" w:rsidRDefault="006E5647" w:rsidP="006E5647">
      <w:pPr>
        <w:widowControl/>
        <w:tabs>
          <w:tab w:val="left" w:pos="284"/>
          <w:tab w:val="left" w:pos="426"/>
        </w:tabs>
        <w:autoSpaceDE/>
        <w:autoSpaceDN/>
        <w:rPr>
          <w:rFonts w:ascii="Calibri" w:hAnsi="Calibri" w:cs="Calibri"/>
          <w:b/>
          <w:sz w:val="24"/>
          <w:szCs w:val="24"/>
          <w:lang w:eastAsia="pl-PL"/>
        </w:rPr>
      </w:pPr>
    </w:p>
    <w:p w14:paraId="0E9F46F0" w14:textId="627AA08F" w:rsidR="006E5647" w:rsidRDefault="00190FCE" w:rsidP="006E5647">
      <w:pPr>
        <w:widowControl/>
        <w:tabs>
          <w:tab w:val="left" w:pos="284"/>
          <w:tab w:val="left" w:pos="426"/>
        </w:tabs>
        <w:autoSpaceDE/>
        <w:autoSpaceDN/>
        <w:jc w:val="center"/>
        <w:rPr>
          <w:rFonts w:ascii="Calibri" w:hAnsi="Calibri" w:cs="Calibri"/>
          <w:b/>
          <w:sz w:val="24"/>
          <w:szCs w:val="24"/>
          <w:lang w:eastAsia="pl-PL"/>
        </w:rPr>
      </w:pPr>
      <w:r w:rsidRPr="001525C0">
        <w:rPr>
          <w:rFonts w:ascii="Calibri" w:hAnsi="Calibri" w:cs="Calibri"/>
          <w:b/>
          <w:sz w:val="24"/>
          <w:szCs w:val="24"/>
          <w:lang w:eastAsia="pl-PL"/>
        </w:rPr>
        <w:t>OPIS PRZEDMIOTU ZAMÓWIENIA</w:t>
      </w:r>
    </w:p>
    <w:p w14:paraId="156E6E16" w14:textId="77777777" w:rsidR="00190FCE" w:rsidRPr="001525C0" w:rsidRDefault="00190FCE" w:rsidP="006E5647">
      <w:pPr>
        <w:widowControl/>
        <w:tabs>
          <w:tab w:val="left" w:pos="284"/>
          <w:tab w:val="left" w:pos="426"/>
        </w:tabs>
        <w:autoSpaceDE/>
        <w:autoSpaceDN/>
        <w:jc w:val="center"/>
        <w:rPr>
          <w:rFonts w:ascii="Calibri" w:hAnsi="Calibri" w:cs="Calibri"/>
          <w:b/>
          <w:sz w:val="24"/>
          <w:szCs w:val="24"/>
          <w:lang w:eastAsia="pl-PL"/>
        </w:rPr>
      </w:pPr>
    </w:p>
    <w:p w14:paraId="4887CBC1" w14:textId="77777777" w:rsidR="00190FCE" w:rsidRPr="001525C0" w:rsidRDefault="00190FCE" w:rsidP="00190FCE">
      <w:pPr>
        <w:pStyle w:val="Akapitzlist"/>
        <w:widowControl/>
        <w:numPr>
          <w:ilvl w:val="0"/>
          <w:numId w:val="128"/>
        </w:numPr>
        <w:autoSpaceDE/>
        <w:autoSpaceDN/>
        <w:spacing w:before="0"/>
        <w:ind w:left="284" w:hanging="284"/>
        <w:contextualSpacing/>
        <w:rPr>
          <w:b/>
          <w:bCs/>
          <w:sz w:val="24"/>
          <w:szCs w:val="24"/>
        </w:rPr>
      </w:pPr>
      <w:r w:rsidRPr="001525C0">
        <w:rPr>
          <w:b/>
          <w:bCs/>
          <w:sz w:val="24"/>
          <w:szCs w:val="24"/>
        </w:rPr>
        <w:t xml:space="preserve">Przedmiot zamówienia: </w:t>
      </w:r>
    </w:p>
    <w:p w14:paraId="1CA073CC" w14:textId="72026675" w:rsidR="00190FCE" w:rsidRPr="001525C0" w:rsidRDefault="00190FCE" w:rsidP="00190FCE">
      <w:pPr>
        <w:jc w:val="both"/>
        <w:rPr>
          <w:bCs/>
          <w:sz w:val="24"/>
          <w:szCs w:val="24"/>
        </w:rPr>
      </w:pPr>
      <w:r w:rsidRPr="001525C0">
        <w:rPr>
          <w:bCs/>
          <w:sz w:val="24"/>
          <w:szCs w:val="24"/>
        </w:rPr>
        <w:t xml:space="preserve">Przedmiot zamówienia obejmuje </w:t>
      </w:r>
      <w:r w:rsidRPr="001525C0">
        <w:rPr>
          <w:rStyle w:val="Pogrubienie"/>
          <w:b w:val="0"/>
          <w:sz w:val="24"/>
          <w:szCs w:val="24"/>
        </w:rPr>
        <w:t xml:space="preserve">dostawę </w:t>
      </w:r>
      <w:r w:rsidRPr="001525C0">
        <w:rPr>
          <w:sz w:val="24"/>
          <w:szCs w:val="24"/>
        </w:rPr>
        <w:t>materiałów biurowych i archiwizacyjnych na potrzeby komórek organizacyjnych CPE</w:t>
      </w:r>
      <w:r w:rsidR="00893ED1">
        <w:rPr>
          <w:sz w:val="24"/>
          <w:szCs w:val="24"/>
        </w:rPr>
        <w:t xml:space="preserve">, tj. </w:t>
      </w:r>
      <w:r w:rsidRPr="001525C0">
        <w:rPr>
          <w:rStyle w:val="Pogrubienie"/>
          <w:b w:val="0"/>
          <w:sz w:val="24"/>
          <w:szCs w:val="24"/>
        </w:rPr>
        <w:t xml:space="preserve">dla Wspólnego Sekretariatu  INRERREG </w:t>
      </w:r>
      <w:r w:rsidRPr="001525C0">
        <w:rPr>
          <w:bCs/>
          <w:sz w:val="24"/>
          <w:szCs w:val="24"/>
        </w:rPr>
        <w:t xml:space="preserve">Polska – Saksonia we Wrocławiu, Wspólnego Sekretariatu Technicznego Programu Współpracy Transgranicznej Polska – Słowacja w Krakowie, Wspólnego Sekretariatu Technicznego Polska – Rosja w Olsztynie, </w:t>
      </w:r>
      <w:r w:rsidR="00893ED1" w:rsidRPr="00893ED1">
        <w:rPr>
          <w:bCs/>
          <w:sz w:val="24"/>
          <w:szCs w:val="24"/>
        </w:rPr>
        <w:t xml:space="preserve">Wspólnego Sekretariatu Technicznego Polska – </w:t>
      </w:r>
      <w:r w:rsidR="00893ED1">
        <w:rPr>
          <w:bCs/>
          <w:sz w:val="24"/>
          <w:szCs w:val="24"/>
        </w:rPr>
        <w:t>Białoruś- Ukraina w Warszawie, Wydziału Informacji o Funduszach Europejskich, Wydziału Kontroli, Wydziału Projektów EFS,</w:t>
      </w:r>
      <w:r w:rsidR="00893ED1" w:rsidRPr="00893ED1">
        <w:rPr>
          <w:bCs/>
          <w:sz w:val="24"/>
          <w:szCs w:val="24"/>
        </w:rPr>
        <w:t xml:space="preserve"> </w:t>
      </w:r>
      <w:r w:rsidRPr="001525C0">
        <w:rPr>
          <w:bCs/>
          <w:sz w:val="24"/>
          <w:szCs w:val="24"/>
        </w:rPr>
        <w:t>Wspólnego Sekretariatu Technicznego Południowy Bałtyk w Gdańsku</w:t>
      </w:r>
      <w:r w:rsidRPr="001525C0">
        <w:rPr>
          <w:b/>
          <w:bCs/>
          <w:sz w:val="24"/>
          <w:szCs w:val="24"/>
        </w:rPr>
        <w:t xml:space="preserve"> </w:t>
      </w:r>
      <w:r w:rsidRPr="001525C0">
        <w:rPr>
          <w:bCs/>
          <w:sz w:val="24"/>
          <w:szCs w:val="24"/>
        </w:rPr>
        <w:t xml:space="preserve">oraz </w:t>
      </w:r>
      <w:r w:rsidR="00893ED1">
        <w:rPr>
          <w:bCs/>
          <w:sz w:val="24"/>
          <w:szCs w:val="24"/>
        </w:rPr>
        <w:t xml:space="preserve">wydziałów obsługowych </w:t>
      </w:r>
      <w:r w:rsidRPr="001525C0">
        <w:rPr>
          <w:bCs/>
          <w:sz w:val="24"/>
          <w:szCs w:val="24"/>
        </w:rPr>
        <w:t>Centrum Projektów Europejskich w Warszawie</w:t>
      </w:r>
      <w:r w:rsidR="00893ED1">
        <w:rPr>
          <w:bCs/>
          <w:sz w:val="24"/>
          <w:szCs w:val="24"/>
        </w:rPr>
        <w:t>,</w:t>
      </w:r>
      <w:r w:rsidRPr="001525C0">
        <w:rPr>
          <w:b/>
          <w:bCs/>
          <w:sz w:val="24"/>
          <w:szCs w:val="24"/>
        </w:rPr>
        <w:t xml:space="preserve"> </w:t>
      </w:r>
      <w:r w:rsidRPr="001525C0">
        <w:rPr>
          <w:rStyle w:val="Pogrubienie"/>
          <w:b w:val="0"/>
          <w:sz w:val="24"/>
          <w:szCs w:val="24"/>
        </w:rPr>
        <w:t xml:space="preserve">zgodnie z poniższym opisem przedmiotu zamówienia. </w:t>
      </w:r>
      <w:r w:rsidRPr="001525C0">
        <w:rPr>
          <w:bCs/>
          <w:sz w:val="24"/>
          <w:szCs w:val="24"/>
        </w:rPr>
        <w:t xml:space="preserve">Celem zamówienia jest dostarczenie odpowiednich materiałów biurowych oraz archiwizacyjnych dla poszczególnych jednostek Centrum Projektów Europejskich. Zapewnienie ich jest niezbędne dla prawidłowego funkcjonowania każdej z jednostek. </w:t>
      </w:r>
    </w:p>
    <w:p w14:paraId="528713ED" w14:textId="77777777" w:rsidR="00190FCE" w:rsidRPr="001525C0" w:rsidRDefault="00190FCE" w:rsidP="00190FCE">
      <w:pPr>
        <w:rPr>
          <w:rStyle w:val="Pogrubienie"/>
          <w:bCs w:val="0"/>
          <w:sz w:val="24"/>
          <w:szCs w:val="24"/>
        </w:rPr>
      </w:pPr>
    </w:p>
    <w:p w14:paraId="0B024648" w14:textId="25B93F0D" w:rsidR="001525C0" w:rsidRDefault="00190FCE" w:rsidP="001525C0">
      <w:pPr>
        <w:rPr>
          <w:rStyle w:val="Pogrubienie"/>
          <w:bCs w:val="0"/>
          <w:sz w:val="24"/>
          <w:szCs w:val="24"/>
        </w:rPr>
      </w:pPr>
      <w:r w:rsidRPr="001525C0">
        <w:rPr>
          <w:rStyle w:val="Pogrubienie"/>
          <w:b w:val="0"/>
          <w:sz w:val="24"/>
          <w:szCs w:val="24"/>
        </w:rPr>
        <w:t>Dostarczane materiały mają być</w:t>
      </w:r>
      <w:r w:rsidRPr="001525C0">
        <w:rPr>
          <w:rStyle w:val="Pogrubienie"/>
          <w:bCs w:val="0"/>
          <w:sz w:val="24"/>
          <w:szCs w:val="24"/>
        </w:rPr>
        <w:t xml:space="preserve"> </w:t>
      </w:r>
      <w:r w:rsidRPr="001525C0">
        <w:rPr>
          <w:bCs/>
          <w:sz w:val="24"/>
          <w:szCs w:val="24"/>
        </w:rPr>
        <w:t xml:space="preserve">fabrycznie nowe, kompletne, wolne od wad materiałowych </w:t>
      </w:r>
      <w:r w:rsidRPr="001525C0">
        <w:rPr>
          <w:bCs/>
          <w:sz w:val="24"/>
          <w:szCs w:val="24"/>
        </w:rPr>
        <w:br/>
        <w:t>i wykonawczych. Zamawiający wymaga, aby wszystkie produkty stanowiące przedmiot zamówienia posiadały oryginalne opakowanie producenta z jego widocznym logo</w:t>
      </w:r>
      <w:r w:rsidRPr="001525C0">
        <w:rPr>
          <w:rStyle w:val="Pogrubienie"/>
          <w:bCs w:val="0"/>
          <w:sz w:val="24"/>
          <w:szCs w:val="24"/>
        </w:rPr>
        <w:t>.</w:t>
      </w:r>
    </w:p>
    <w:p w14:paraId="7C05D3C5" w14:textId="77777777" w:rsidR="001525C0" w:rsidRPr="001525C0" w:rsidRDefault="001525C0" w:rsidP="001525C0">
      <w:pPr>
        <w:rPr>
          <w:rStyle w:val="Pogrubienie"/>
          <w:bCs w:val="0"/>
          <w:sz w:val="24"/>
          <w:szCs w:val="24"/>
        </w:rPr>
      </w:pPr>
    </w:p>
    <w:p w14:paraId="23145B7E" w14:textId="714EEDCD" w:rsidR="00190FCE" w:rsidRPr="001525C0" w:rsidRDefault="00190FCE" w:rsidP="001525C0">
      <w:pPr>
        <w:rPr>
          <w:bCs/>
          <w:sz w:val="24"/>
          <w:szCs w:val="24"/>
        </w:rPr>
      </w:pPr>
      <w:r w:rsidRPr="001525C0">
        <w:rPr>
          <w:rStyle w:val="Pogrubienie"/>
          <w:bCs w:val="0"/>
          <w:sz w:val="24"/>
          <w:szCs w:val="24"/>
        </w:rPr>
        <w:t xml:space="preserve"> </w:t>
      </w:r>
      <w:r w:rsidRPr="001525C0">
        <w:rPr>
          <w:bCs/>
          <w:sz w:val="24"/>
          <w:szCs w:val="24"/>
        </w:rPr>
        <w:t>Ilości szacunkowe podano w formularzu ofertowym i nie stanowią zobowiązania Zamawiającego do zamawiania wskazanych ilości materiałów. </w:t>
      </w:r>
    </w:p>
    <w:p w14:paraId="4410ACBD" w14:textId="6FD9639D" w:rsidR="006E5647" w:rsidRDefault="006E5647" w:rsidP="006E5647">
      <w:pPr>
        <w:widowControl/>
        <w:autoSpaceDE/>
        <w:autoSpaceDN/>
        <w:ind w:firstLine="708"/>
        <w:rPr>
          <w:rFonts w:ascii="Calibri" w:hAnsi="Calibri" w:cs="Calibri"/>
          <w:b/>
          <w:iCs/>
          <w:lang w:eastAsia="pl-PL"/>
        </w:rPr>
      </w:pPr>
    </w:p>
    <w:p w14:paraId="01CF679D" w14:textId="0CC6A2F7" w:rsidR="003477A8" w:rsidRDefault="003477A8" w:rsidP="006E5647">
      <w:pPr>
        <w:widowControl/>
        <w:autoSpaceDE/>
        <w:autoSpaceDN/>
        <w:ind w:firstLine="708"/>
        <w:rPr>
          <w:rFonts w:ascii="Calibri" w:hAnsi="Calibri" w:cs="Calibri"/>
          <w:b/>
          <w:iCs/>
          <w:lang w:eastAsia="pl-PL"/>
        </w:rPr>
      </w:pPr>
    </w:p>
    <w:p w14:paraId="3B66A8A9" w14:textId="77777777" w:rsidR="003477A8" w:rsidRPr="006E5647" w:rsidRDefault="003477A8" w:rsidP="006E5647">
      <w:pPr>
        <w:widowControl/>
        <w:autoSpaceDE/>
        <w:autoSpaceDN/>
        <w:ind w:firstLine="708"/>
        <w:rPr>
          <w:rFonts w:ascii="Calibri" w:hAnsi="Calibri" w:cs="Calibri"/>
          <w:b/>
          <w:iCs/>
          <w:lang w:eastAsia="pl-PL"/>
        </w:rPr>
      </w:pPr>
    </w:p>
    <w:tbl>
      <w:tblPr>
        <w:tblW w:w="9149" w:type="dxa"/>
        <w:tblInd w:w="55" w:type="dxa"/>
        <w:tblCellMar>
          <w:left w:w="70" w:type="dxa"/>
          <w:right w:w="70" w:type="dxa"/>
        </w:tblCellMar>
        <w:tblLook w:val="04A0" w:firstRow="1" w:lastRow="0" w:firstColumn="1" w:lastColumn="0" w:noHBand="0" w:noVBand="1"/>
      </w:tblPr>
      <w:tblGrid>
        <w:gridCol w:w="558"/>
        <w:gridCol w:w="35"/>
        <w:gridCol w:w="7139"/>
        <w:gridCol w:w="1417"/>
      </w:tblGrid>
      <w:tr w:rsidR="003477A8" w:rsidRPr="004549BF" w14:paraId="41646C9F" w14:textId="77777777" w:rsidTr="002851BB">
        <w:trPr>
          <w:trHeight w:val="253"/>
        </w:trPr>
        <w:tc>
          <w:tcPr>
            <w:tcW w:w="593" w:type="dxa"/>
            <w:gridSpan w:val="2"/>
            <w:vMerge w:val="restart"/>
            <w:tcBorders>
              <w:top w:val="single" w:sz="8" w:space="0" w:color="FFFFFF"/>
              <w:left w:val="single" w:sz="8" w:space="0" w:color="FFFFFF"/>
              <w:bottom w:val="single" w:sz="8" w:space="0" w:color="FFFFFF"/>
              <w:right w:val="single" w:sz="8" w:space="0" w:color="FFFFFF"/>
            </w:tcBorders>
            <w:shd w:val="clear" w:color="000000" w:fill="000000"/>
            <w:vAlign w:val="bottom"/>
            <w:hideMark/>
          </w:tcPr>
          <w:p w14:paraId="3182FE5B" w14:textId="77777777" w:rsidR="003477A8" w:rsidRPr="002D4B10" w:rsidRDefault="003477A8" w:rsidP="00A927FA">
            <w:pPr>
              <w:jc w:val="center"/>
              <w:rPr>
                <w:b/>
                <w:bCs/>
                <w:color w:val="FFFFFF"/>
              </w:rPr>
            </w:pPr>
            <w:r w:rsidRPr="002D4B10">
              <w:rPr>
                <w:b/>
                <w:bCs/>
                <w:color w:val="FFFFFF"/>
              </w:rPr>
              <w:t>Lp.</w:t>
            </w:r>
          </w:p>
        </w:tc>
        <w:tc>
          <w:tcPr>
            <w:tcW w:w="7139" w:type="dxa"/>
            <w:vMerge w:val="restart"/>
            <w:tcBorders>
              <w:top w:val="single" w:sz="8" w:space="0" w:color="FFFFFF"/>
              <w:left w:val="single" w:sz="8" w:space="0" w:color="FFFFFF"/>
              <w:bottom w:val="single" w:sz="8" w:space="0" w:color="FFFFFF"/>
              <w:right w:val="single" w:sz="8" w:space="0" w:color="FFFFFF"/>
            </w:tcBorders>
            <w:shd w:val="clear" w:color="000000" w:fill="000000"/>
            <w:vAlign w:val="bottom"/>
            <w:hideMark/>
          </w:tcPr>
          <w:p w14:paraId="0964C8D2" w14:textId="77777777" w:rsidR="003477A8" w:rsidRPr="002D4B10" w:rsidRDefault="003477A8" w:rsidP="00A927FA">
            <w:pPr>
              <w:jc w:val="center"/>
              <w:rPr>
                <w:b/>
                <w:bCs/>
                <w:color w:val="FFFFFF"/>
              </w:rPr>
            </w:pPr>
            <w:r w:rsidRPr="002D4B10">
              <w:rPr>
                <w:b/>
                <w:bCs/>
                <w:color w:val="FFFFFF"/>
              </w:rPr>
              <w:t>PRZEDMIOT ZAMÓWIENIA</w:t>
            </w:r>
          </w:p>
        </w:tc>
        <w:tc>
          <w:tcPr>
            <w:tcW w:w="1417" w:type="dxa"/>
            <w:vMerge w:val="restart"/>
            <w:tcBorders>
              <w:top w:val="single" w:sz="8" w:space="0" w:color="FFFFFF"/>
              <w:left w:val="single" w:sz="8" w:space="0" w:color="FFFFFF"/>
              <w:bottom w:val="single" w:sz="8" w:space="0" w:color="FFFFFF"/>
              <w:right w:val="single" w:sz="8" w:space="0" w:color="FFFFFF"/>
            </w:tcBorders>
            <w:shd w:val="clear" w:color="000000" w:fill="000000"/>
            <w:vAlign w:val="bottom"/>
            <w:hideMark/>
          </w:tcPr>
          <w:p w14:paraId="7A78D902" w14:textId="77777777" w:rsidR="003477A8" w:rsidRPr="002D4B10" w:rsidRDefault="003477A8" w:rsidP="00A927FA">
            <w:pPr>
              <w:jc w:val="center"/>
              <w:rPr>
                <w:b/>
                <w:bCs/>
                <w:color w:val="FFFFFF"/>
              </w:rPr>
            </w:pPr>
            <w:r w:rsidRPr="002D4B10">
              <w:rPr>
                <w:b/>
                <w:bCs/>
                <w:color w:val="FFFFFF"/>
              </w:rPr>
              <w:t>ILOŚĆ (szt./</w:t>
            </w:r>
            <w:proofErr w:type="spellStart"/>
            <w:r w:rsidRPr="002D4B10">
              <w:rPr>
                <w:b/>
                <w:bCs/>
                <w:color w:val="FFFFFF"/>
              </w:rPr>
              <w:t>op</w:t>
            </w:r>
            <w:proofErr w:type="spellEnd"/>
            <w:r w:rsidRPr="002D4B10">
              <w:rPr>
                <w:b/>
                <w:bCs/>
                <w:color w:val="FFFFFF"/>
              </w:rPr>
              <w:t>)</w:t>
            </w:r>
          </w:p>
        </w:tc>
      </w:tr>
      <w:tr w:rsidR="003477A8" w:rsidRPr="004549BF" w14:paraId="05A66EB4" w14:textId="77777777" w:rsidTr="002851BB">
        <w:trPr>
          <w:trHeight w:val="253"/>
        </w:trPr>
        <w:tc>
          <w:tcPr>
            <w:tcW w:w="593" w:type="dxa"/>
            <w:gridSpan w:val="2"/>
            <w:vMerge/>
            <w:tcBorders>
              <w:top w:val="single" w:sz="8" w:space="0" w:color="FFFFFF"/>
              <w:left w:val="single" w:sz="8" w:space="0" w:color="FFFFFF"/>
              <w:bottom w:val="single" w:sz="8" w:space="0" w:color="FFFFFF"/>
              <w:right w:val="single" w:sz="8" w:space="0" w:color="FFFFFF"/>
            </w:tcBorders>
            <w:vAlign w:val="center"/>
            <w:hideMark/>
          </w:tcPr>
          <w:p w14:paraId="44A7F18B" w14:textId="77777777" w:rsidR="003477A8" w:rsidRPr="002D4B10" w:rsidRDefault="003477A8" w:rsidP="00A927FA">
            <w:pPr>
              <w:rPr>
                <w:b/>
                <w:bCs/>
                <w:color w:val="FFFFFF"/>
              </w:rPr>
            </w:pPr>
          </w:p>
        </w:tc>
        <w:tc>
          <w:tcPr>
            <w:tcW w:w="7139" w:type="dxa"/>
            <w:vMerge/>
            <w:tcBorders>
              <w:top w:val="single" w:sz="8" w:space="0" w:color="FFFFFF"/>
              <w:left w:val="single" w:sz="8" w:space="0" w:color="FFFFFF"/>
              <w:bottom w:val="single" w:sz="8" w:space="0" w:color="FFFFFF"/>
              <w:right w:val="single" w:sz="8" w:space="0" w:color="FFFFFF"/>
            </w:tcBorders>
            <w:vAlign w:val="center"/>
            <w:hideMark/>
          </w:tcPr>
          <w:p w14:paraId="79EA3CE8" w14:textId="77777777" w:rsidR="003477A8" w:rsidRPr="002D4B10" w:rsidRDefault="003477A8" w:rsidP="00A927FA">
            <w:pPr>
              <w:rPr>
                <w:b/>
                <w:bCs/>
                <w:color w:val="FFFFFF"/>
              </w:rPr>
            </w:pPr>
          </w:p>
        </w:tc>
        <w:tc>
          <w:tcPr>
            <w:tcW w:w="1417" w:type="dxa"/>
            <w:vMerge/>
            <w:tcBorders>
              <w:top w:val="single" w:sz="8" w:space="0" w:color="FFFFFF"/>
              <w:left w:val="single" w:sz="8" w:space="0" w:color="FFFFFF"/>
              <w:bottom w:val="single" w:sz="8" w:space="0" w:color="FFFFFF"/>
              <w:right w:val="single" w:sz="8" w:space="0" w:color="FFFFFF"/>
            </w:tcBorders>
            <w:vAlign w:val="center"/>
            <w:hideMark/>
          </w:tcPr>
          <w:p w14:paraId="2A2F8133" w14:textId="77777777" w:rsidR="003477A8" w:rsidRPr="002D4B10" w:rsidRDefault="003477A8" w:rsidP="00A927FA">
            <w:pPr>
              <w:rPr>
                <w:b/>
                <w:bCs/>
                <w:color w:val="FFFFFF"/>
              </w:rPr>
            </w:pPr>
          </w:p>
        </w:tc>
      </w:tr>
      <w:tr w:rsidR="003477A8" w:rsidRPr="004549BF" w14:paraId="773B3940" w14:textId="77777777" w:rsidTr="002851BB">
        <w:trPr>
          <w:trHeight w:val="5"/>
        </w:trPr>
        <w:tc>
          <w:tcPr>
            <w:tcW w:w="593" w:type="dxa"/>
            <w:gridSpan w:val="2"/>
            <w:tcBorders>
              <w:top w:val="nil"/>
              <w:left w:val="single" w:sz="8" w:space="0" w:color="FFFFFF"/>
              <w:bottom w:val="single" w:sz="8" w:space="0" w:color="FFFFFF"/>
              <w:right w:val="single" w:sz="8" w:space="0" w:color="FFFFFF"/>
            </w:tcBorders>
            <w:shd w:val="clear" w:color="000000" w:fill="000000"/>
            <w:hideMark/>
          </w:tcPr>
          <w:p w14:paraId="5CF198AD" w14:textId="77777777" w:rsidR="003477A8" w:rsidRPr="002D4B10" w:rsidRDefault="003477A8" w:rsidP="00A927FA">
            <w:pPr>
              <w:jc w:val="center"/>
              <w:rPr>
                <w:b/>
                <w:bCs/>
                <w:color w:val="FFFFFF"/>
              </w:rPr>
            </w:pPr>
            <w:r w:rsidRPr="002D4B10">
              <w:rPr>
                <w:b/>
                <w:bCs/>
                <w:color w:val="FFFFFF"/>
              </w:rPr>
              <w:t>A</w:t>
            </w:r>
          </w:p>
        </w:tc>
        <w:tc>
          <w:tcPr>
            <w:tcW w:w="7139" w:type="dxa"/>
            <w:tcBorders>
              <w:top w:val="nil"/>
              <w:left w:val="nil"/>
              <w:bottom w:val="single" w:sz="8" w:space="0" w:color="FFFFFF"/>
              <w:right w:val="single" w:sz="8" w:space="0" w:color="FFFFFF"/>
            </w:tcBorders>
            <w:shd w:val="clear" w:color="000000" w:fill="000000"/>
            <w:hideMark/>
          </w:tcPr>
          <w:p w14:paraId="3B7B01E9" w14:textId="77777777" w:rsidR="003477A8" w:rsidRPr="002D4B10" w:rsidRDefault="003477A8" w:rsidP="00A927FA">
            <w:pPr>
              <w:jc w:val="center"/>
              <w:rPr>
                <w:b/>
                <w:bCs/>
                <w:color w:val="FFFFFF"/>
              </w:rPr>
            </w:pPr>
            <w:r w:rsidRPr="002D4B10">
              <w:rPr>
                <w:b/>
                <w:bCs/>
                <w:color w:val="FFFFFF"/>
              </w:rPr>
              <w:t>B</w:t>
            </w:r>
          </w:p>
        </w:tc>
        <w:tc>
          <w:tcPr>
            <w:tcW w:w="1417" w:type="dxa"/>
            <w:tcBorders>
              <w:top w:val="nil"/>
              <w:left w:val="nil"/>
              <w:bottom w:val="single" w:sz="8" w:space="0" w:color="FFFFFF"/>
              <w:right w:val="single" w:sz="8" w:space="0" w:color="FFFFFF"/>
            </w:tcBorders>
            <w:shd w:val="clear" w:color="000000" w:fill="000000"/>
            <w:hideMark/>
          </w:tcPr>
          <w:p w14:paraId="7905120C" w14:textId="77777777" w:rsidR="003477A8" w:rsidRPr="002D4B10" w:rsidRDefault="003477A8" w:rsidP="00A927FA">
            <w:pPr>
              <w:jc w:val="center"/>
              <w:rPr>
                <w:b/>
                <w:bCs/>
                <w:color w:val="FFFFFF"/>
              </w:rPr>
            </w:pPr>
            <w:r w:rsidRPr="002D4B10">
              <w:rPr>
                <w:b/>
                <w:bCs/>
                <w:color w:val="FFFFFF"/>
              </w:rPr>
              <w:t>C</w:t>
            </w:r>
          </w:p>
        </w:tc>
      </w:tr>
      <w:tr w:rsidR="003477A8" w:rsidRPr="004549BF" w14:paraId="26979BCF"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6103AEC" w14:textId="77777777" w:rsidR="003477A8" w:rsidRPr="002D4B10" w:rsidRDefault="003477A8" w:rsidP="00A927FA">
            <w:pPr>
              <w:rPr>
                <w:color w:val="000000"/>
              </w:rPr>
            </w:pPr>
            <w:r>
              <w:rPr>
                <w:color w:val="000000"/>
              </w:rPr>
              <w:t>1.</w:t>
            </w:r>
          </w:p>
        </w:tc>
        <w:tc>
          <w:tcPr>
            <w:tcW w:w="7139" w:type="dxa"/>
            <w:tcBorders>
              <w:top w:val="nil"/>
              <w:left w:val="nil"/>
              <w:bottom w:val="single" w:sz="8" w:space="0" w:color="000000"/>
              <w:right w:val="single" w:sz="8" w:space="0" w:color="000000"/>
            </w:tcBorders>
            <w:shd w:val="clear" w:color="000000" w:fill="FFFFFF"/>
            <w:vAlign w:val="bottom"/>
            <w:hideMark/>
          </w:tcPr>
          <w:p w14:paraId="27B12E27" w14:textId="77777777" w:rsidR="003477A8" w:rsidRPr="002D4B10" w:rsidRDefault="003477A8" w:rsidP="00A927FA">
            <w:pPr>
              <w:rPr>
                <w:color w:val="000000"/>
              </w:rPr>
            </w:pPr>
            <w:r>
              <w:rPr>
                <w:color w:val="000000"/>
              </w:rPr>
              <w:t>SEGREGATOR KARTON Z MECHANIZMEM A4 75MM NIEBIESKI</w:t>
            </w:r>
          </w:p>
        </w:tc>
        <w:tc>
          <w:tcPr>
            <w:tcW w:w="1417" w:type="dxa"/>
            <w:tcBorders>
              <w:top w:val="nil"/>
              <w:left w:val="nil"/>
              <w:bottom w:val="single" w:sz="8" w:space="0" w:color="000000"/>
              <w:right w:val="single" w:sz="8" w:space="0" w:color="000000"/>
            </w:tcBorders>
            <w:shd w:val="clear" w:color="000000" w:fill="FFFFFF"/>
            <w:vAlign w:val="bottom"/>
            <w:hideMark/>
          </w:tcPr>
          <w:p w14:paraId="53444D68" w14:textId="7FFB957B" w:rsidR="003477A8" w:rsidRPr="002D4B10" w:rsidRDefault="003477A8" w:rsidP="00A927FA">
            <w:pPr>
              <w:jc w:val="right"/>
              <w:rPr>
                <w:color w:val="000000"/>
              </w:rPr>
            </w:pPr>
            <w:r>
              <w:rPr>
                <w:color w:val="000000"/>
              </w:rPr>
              <w:t xml:space="preserve">40 </w:t>
            </w:r>
            <w:proofErr w:type="spellStart"/>
            <w:r>
              <w:rPr>
                <w:color w:val="000000"/>
              </w:rPr>
              <w:t>szt</w:t>
            </w:r>
            <w:proofErr w:type="spellEnd"/>
          </w:p>
        </w:tc>
      </w:tr>
      <w:tr w:rsidR="003477A8" w:rsidRPr="004549BF" w14:paraId="649F8418"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1411E28" w14:textId="77777777" w:rsidR="003477A8" w:rsidRPr="002D4B10" w:rsidRDefault="003477A8" w:rsidP="00A927FA">
            <w:pPr>
              <w:rPr>
                <w:color w:val="000000"/>
              </w:rPr>
            </w:pPr>
            <w:r>
              <w:rPr>
                <w:color w:val="000000"/>
              </w:rPr>
              <w:t>2.</w:t>
            </w:r>
          </w:p>
        </w:tc>
        <w:tc>
          <w:tcPr>
            <w:tcW w:w="7139" w:type="dxa"/>
            <w:tcBorders>
              <w:top w:val="nil"/>
              <w:left w:val="nil"/>
              <w:bottom w:val="single" w:sz="8" w:space="0" w:color="000000"/>
              <w:right w:val="single" w:sz="8" w:space="0" w:color="000000"/>
            </w:tcBorders>
            <w:shd w:val="clear" w:color="000000" w:fill="FFFFFF"/>
            <w:vAlign w:val="bottom"/>
            <w:hideMark/>
          </w:tcPr>
          <w:p w14:paraId="5A2EA2B8" w14:textId="77777777" w:rsidR="003477A8" w:rsidRPr="002D4B10" w:rsidRDefault="003477A8" w:rsidP="00A927FA">
            <w:pPr>
              <w:rPr>
                <w:color w:val="000000"/>
              </w:rPr>
            </w:pPr>
            <w:r>
              <w:rPr>
                <w:color w:val="000000"/>
              </w:rPr>
              <w:t>SEGREGATOR KARTON Z MECHANIZMEM A4 75MM ZIELONY</w:t>
            </w:r>
          </w:p>
        </w:tc>
        <w:tc>
          <w:tcPr>
            <w:tcW w:w="1417" w:type="dxa"/>
            <w:tcBorders>
              <w:top w:val="nil"/>
              <w:left w:val="nil"/>
              <w:bottom w:val="single" w:sz="8" w:space="0" w:color="000000"/>
              <w:right w:val="single" w:sz="8" w:space="0" w:color="000000"/>
            </w:tcBorders>
            <w:shd w:val="clear" w:color="000000" w:fill="FFFFFF"/>
            <w:vAlign w:val="bottom"/>
            <w:hideMark/>
          </w:tcPr>
          <w:p w14:paraId="4A2563E8" w14:textId="11B853F0" w:rsidR="003477A8" w:rsidRPr="002D4B10" w:rsidRDefault="003477A8" w:rsidP="00A927FA">
            <w:pPr>
              <w:jc w:val="right"/>
              <w:rPr>
                <w:color w:val="000000"/>
              </w:rPr>
            </w:pPr>
            <w:r>
              <w:rPr>
                <w:color w:val="000000"/>
              </w:rPr>
              <w:t xml:space="preserve">40 </w:t>
            </w:r>
            <w:proofErr w:type="spellStart"/>
            <w:r>
              <w:rPr>
                <w:color w:val="000000"/>
              </w:rPr>
              <w:t>szt</w:t>
            </w:r>
            <w:proofErr w:type="spellEnd"/>
          </w:p>
        </w:tc>
      </w:tr>
      <w:tr w:rsidR="003477A8" w:rsidRPr="004549BF" w14:paraId="28E84189"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69B867A" w14:textId="77777777" w:rsidR="003477A8" w:rsidRPr="002D4B10" w:rsidRDefault="003477A8" w:rsidP="00A927FA">
            <w:pPr>
              <w:rPr>
                <w:color w:val="000000"/>
              </w:rPr>
            </w:pPr>
            <w:r>
              <w:rPr>
                <w:color w:val="000000"/>
              </w:rPr>
              <w:t>3.</w:t>
            </w:r>
          </w:p>
        </w:tc>
        <w:tc>
          <w:tcPr>
            <w:tcW w:w="7139" w:type="dxa"/>
            <w:tcBorders>
              <w:top w:val="nil"/>
              <w:left w:val="nil"/>
              <w:bottom w:val="single" w:sz="8" w:space="0" w:color="000000"/>
              <w:right w:val="single" w:sz="8" w:space="0" w:color="000000"/>
            </w:tcBorders>
            <w:shd w:val="clear" w:color="000000" w:fill="FFFFFF"/>
            <w:vAlign w:val="bottom"/>
            <w:hideMark/>
          </w:tcPr>
          <w:p w14:paraId="2782D688" w14:textId="77777777" w:rsidR="003477A8" w:rsidRPr="002D4B10" w:rsidRDefault="003477A8" w:rsidP="00A927FA">
            <w:pPr>
              <w:rPr>
                <w:color w:val="000000"/>
              </w:rPr>
            </w:pPr>
            <w:r>
              <w:rPr>
                <w:color w:val="000000"/>
              </w:rPr>
              <w:t>SEGREGATOR KARTON Z MECHANIZMEM A4 75MM CZERWONY</w:t>
            </w:r>
          </w:p>
        </w:tc>
        <w:tc>
          <w:tcPr>
            <w:tcW w:w="1417" w:type="dxa"/>
            <w:tcBorders>
              <w:top w:val="nil"/>
              <w:left w:val="nil"/>
              <w:bottom w:val="single" w:sz="8" w:space="0" w:color="000000"/>
              <w:right w:val="single" w:sz="8" w:space="0" w:color="000000"/>
            </w:tcBorders>
            <w:shd w:val="clear" w:color="000000" w:fill="FFFFFF"/>
            <w:vAlign w:val="bottom"/>
            <w:hideMark/>
          </w:tcPr>
          <w:p w14:paraId="616CDB92" w14:textId="22D94F5F" w:rsidR="003477A8" w:rsidRPr="002D4B10" w:rsidRDefault="003477A8" w:rsidP="00A927FA">
            <w:pPr>
              <w:jc w:val="right"/>
              <w:rPr>
                <w:color w:val="000000"/>
              </w:rPr>
            </w:pPr>
            <w:r>
              <w:rPr>
                <w:color w:val="000000"/>
              </w:rPr>
              <w:t xml:space="preserve">40 </w:t>
            </w:r>
            <w:proofErr w:type="spellStart"/>
            <w:r>
              <w:rPr>
                <w:color w:val="000000"/>
              </w:rPr>
              <w:t>szt</w:t>
            </w:r>
            <w:proofErr w:type="spellEnd"/>
          </w:p>
        </w:tc>
      </w:tr>
      <w:tr w:rsidR="003477A8" w:rsidRPr="004549BF" w14:paraId="1D252E79"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126FE02" w14:textId="77777777" w:rsidR="003477A8" w:rsidRPr="002D4B10" w:rsidRDefault="003477A8" w:rsidP="00A927FA">
            <w:pPr>
              <w:rPr>
                <w:color w:val="000000"/>
              </w:rPr>
            </w:pPr>
            <w:r>
              <w:rPr>
                <w:color w:val="000000"/>
              </w:rPr>
              <w:t>4.</w:t>
            </w:r>
          </w:p>
        </w:tc>
        <w:tc>
          <w:tcPr>
            <w:tcW w:w="7139" w:type="dxa"/>
            <w:tcBorders>
              <w:top w:val="nil"/>
              <w:left w:val="nil"/>
              <w:bottom w:val="single" w:sz="8" w:space="0" w:color="000000"/>
              <w:right w:val="single" w:sz="8" w:space="0" w:color="000000"/>
            </w:tcBorders>
            <w:shd w:val="clear" w:color="000000" w:fill="FFFFFF"/>
            <w:vAlign w:val="bottom"/>
            <w:hideMark/>
          </w:tcPr>
          <w:p w14:paraId="7FEB7960" w14:textId="13D6FA83" w:rsidR="003477A8" w:rsidRPr="002D4B10" w:rsidRDefault="003477A8" w:rsidP="00A927FA">
            <w:pPr>
              <w:rPr>
                <w:color w:val="000000"/>
              </w:rPr>
            </w:pPr>
            <w:r>
              <w:rPr>
                <w:color w:val="000000"/>
              </w:rPr>
              <w:t>SEGREGATOR KARTON Z MECHANIZMEM A4 75MM CZARNY</w:t>
            </w:r>
          </w:p>
        </w:tc>
        <w:tc>
          <w:tcPr>
            <w:tcW w:w="1417" w:type="dxa"/>
            <w:tcBorders>
              <w:top w:val="nil"/>
              <w:left w:val="nil"/>
              <w:bottom w:val="single" w:sz="8" w:space="0" w:color="000000"/>
              <w:right w:val="single" w:sz="8" w:space="0" w:color="000000"/>
            </w:tcBorders>
            <w:shd w:val="clear" w:color="000000" w:fill="FFFFFF"/>
            <w:vAlign w:val="bottom"/>
            <w:hideMark/>
          </w:tcPr>
          <w:p w14:paraId="079C5263" w14:textId="3213E250" w:rsidR="003477A8" w:rsidRPr="002D4B10" w:rsidRDefault="003477A8" w:rsidP="00A927FA">
            <w:pPr>
              <w:jc w:val="right"/>
              <w:rPr>
                <w:color w:val="000000"/>
              </w:rPr>
            </w:pPr>
            <w:r>
              <w:rPr>
                <w:color w:val="000000"/>
              </w:rPr>
              <w:t xml:space="preserve">40 </w:t>
            </w:r>
            <w:proofErr w:type="spellStart"/>
            <w:r>
              <w:rPr>
                <w:color w:val="000000"/>
              </w:rPr>
              <w:t>szt</w:t>
            </w:r>
            <w:proofErr w:type="spellEnd"/>
          </w:p>
        </w:tc>
      </w:tr>
      <w:tr w:rsidR="003477A8" w:rsidRPr="004549BF" w14:paraId="78B9681B"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674A330" w14:textId="77777777" w:rsidR="003477A8" w:rsidRPr="002D4B10" w:rsidRDefault="003477A8" w:rsidP="00A927FA">
            <w:pPr>
              <w:rPr>
                <w:color w:val="000000"/>
              </w:rPr>
            </w:pPr>
            <w:r>
              <w:rPr>
                <w:color w:val="000000"/>
              </w:rPr>
              <w:t>5.</w:t>
            </w:r>
          </w:p>
        </w:tc>
        <w:tc>
          <w:tcPr>
            <w:tcW w:w="7139" w:type="dxa"/>
            <w:tcBorders>
              <w:top w:val="nil"/>
              <w:left w:val="nil"/>
              <w:bottom w:val="single" w:sz="8" w:space="0" w:color="000000"/>
              <w:right w:val="single" w:sz="8" w:space="0" w:color="000000"/>
            </w:tcBorders>
            <w:shd w:val="clear" w:color="000000" w:fill="FFFFFF"/>
            <w:vAlign w:val="bottom"/>
            <w:hideMark/>
          </w:tcPr>
          <w:p w14:paraId="33A52A00" w14:textId="77777777" w:rsidR="003477A8" w:rsidRPr="002D4B10" w:rsidRDefault="003477A8" w:rsidP="00A927FA">
            <w:pPr>
              <w:rPr>
                <w:color w:val="000000"/>
              </w:rPr>
            </w:pPr>
            <w:r>
              <w:rPr>
                <w:color w:val="000000"/>
              </w:rPr>
              <w:t>SEGREGATOR KARTON Z MECHANIZMEM A4 75MM FIOLETOWY</w:t>
            </w:r>
          </w:p>
        </w:tc>
        <w:tc>
          <w:tcPr>
            <w:tcW w:w="1417" w:type="dxa"/>
            <w:tcBorders>
              <w:top w:val="nil"/>
              <w:left w:val="nil"/>
              <w:bottom w:val="single" w:sz="8" w:space="0" w:color="000000"/>
              <w:right w:val="single" w:sz="8" w:space="0" w:color="000000"/>
            </w:tcBorders>
            <w:shd w:val="clear" w:color="000000" w:fill="FFFFFF"/>
            <w:vAlign w:val="bottom"/>
            <w:hideMark/>
          </w:tcPr>
          <w:p w14:paraId="6249195D" w14:textId="4055C0C1" w:rsidR="003477A8" w:rsidRPr="002D4B10" w:rsidRDefault="003477A8" w:rsidP="00A927FA">
            <w:pPr>
              <w:jc w:val="right"/>
              <w:rPr>
                <w:color w:val="000000"/>
              </w:rPr>
            </w:pPr>
            <w:r>
              <w:rPr>
                <w:color w:val="000000"/>
              </w:rPr>
              <w:t xml:space="preserve">40 </w:t>
            </w:r>
            <w:proofErr w:type="spellStart"/>
            <w:r>
              <w:rPr>
                <w:color w:val="000000"/>
              </w:rPr>
              <w:t>szt</w:t>
            </w:r>
            <w:proofErr w:type="spellEnd"/>
          </w:p>
        </w:tc>
      </w:tr>
      <w:tr w:rsidR="003477A8" w:rsidRPr="004549BF" w14:paraId="780E37E8"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BDBC70C" w14:textId="77777777" w:rsidR="003477A8" w:rsidRPr="002D4B10" w:rsidRDefault="003477A8" w:rsidP="00A927FA">
            <w:pPr>
              <w:rPr>
                <w:color w:val="000000"/>
              </w:rPr>
            </w:pPr>
            <w:r>
              <w:rPr>
                <w:color w:val="000000"/>
              </w:rPr>
              <w:t>6.</w:t>
            </w:r>
          </w:p>
        </w:tc>
        <w:tc>
          <w:tcPr>
            <w:tcW w:w="7139" w:type="dxa"/>
            <w:tcBorders>
              <w:top w:val="nil"/>
              <w:left w:val="nil"/>
              <w:bottom w:val="single" w:sz="8" w:space="0" w:color="000000"/>
              <w:right w:val="single" w:sz="8" w:space="0" w:color="000000"/>
            </w:tcBorders>
            <w:shd w:val="clear" w:color="000000" w:fill="FFFFFF"/>
            <w:vAlign w:val="bottom"/>
            <w:hideMark/>
          </w:tcPr>
          <w:p w14:paraId="396FFF49" w14:textId="77777777" w:rsidR="003477A8" w:rsidRPr="002D4B10" w:rsidRDefault="003477A8" w:rsidP="00A927FA">
            <w:pPr>
              <w:rPr>
                <w:color w:val="000000"/>
              </w:rPr>
            </w:pPr>
            <w:r>
              <w:rPr>
                <w:color w:val="000000"/>
              </w:rPr>
              <w:t>SEGREGATOR KARTON Z MECHANIZMEM A4 75MM ŻÓŁTY</w:t>
            </w:r>
          </w:p>
        </w:tc>
        <w:tc>
          <w:tcPr>
            <w:tcW w:w="1417" w:type="dxa"/>
            <w:tcBorders>
              <w:top w:val="nil"/>
              <w:left w:val="nil"/>
              <w:bottom w:val="single" w:sz="8" w:space="0" w:color="000000"/>
              <w:right w:val="single" w:sz="8" w:space="0" w:color="000000"/>
            </w:tcBorders>
            <w:shd w:val="clear" w:color="000000" w:fill="FFFFFF"/>
            <w:vAlign w:val="bottom"/>
            <w:hideMark/>
          </w:tcPr>
          <w:p w14:paraId="18A16AF7" w14:textId="3E6D964A" w:rsidR="003477A8" w:rsidRPr="002D4B10" w:rsidRDefault="003477A8" w:rsidP="00A927FA">
            <w:pPr>
              <w:jc w:val="right"/>
              <w:rPr>
                <w:color w:val="000000"/>
              </w:rPr>
            </w:pPr>
            <w:r>
              <w:rPr>
                <w:color w:val="000000"/>
              </w:rPr>
              <w:t xml:space="preserve">40 </w:t>
            </w:r>
            <w:proofErr w:type="spellStart"/>
            <w:r>
              <w:rPr>
                <w:color w:val="000000"/>
              </w:rPr>
              <w:t>szt</w:t>
            </w:r>
            <w:proofErr w:type="spellEnd"/>
          </w:p>
        </w:tc>
      </w:tr>
      <w:tr w:rsidR="003477A8" w:rsidRPr="004549BF" w14:paraId="4CFD82A0"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483AF00" w14:textId="77777777" w:rsidR="003477A8" w:rsidRPr="002D4B10" w:rsidRDefault="003477A8" w:rsidP="00A927FA">
            <w:pPr>
              <w:rPr>
                <w:color w:val="000000"/>
              </w:rPr>
            </w:pPr>
            <w:r>
              <w:rPr>
                <w:color w:val="000000"/>
              </w:rPr>
              <w:t>7.</w:t>
            </w:r>
          </w:p>
        </w:tc>
        <w:tc>
          <w:tcPr>
            <w:tcW w:w="7139" w:type="dxa"/>
            <w:tcBorders>
              <w:top w:val="nil"/>
              <w:left w:val="nil"/>
              <w:bottom w:val="single" w:sz="8" w:space="0" w:color="000000"/>
              <w:right w:val="single" w:sz="8" w:space="0" w:color="000000"/>
            </w:tcBorders>
            <w:shd w:val="clear" w:color="000000" w:fill="FFFFFF"/>
            <w:vAlign w:val="bottom"/>
            <w:hideMark/>
          </w:tcPr>
          <w:p w14:paraId="5ADD663E" w14:textId="77777777" w:rsidR="003477A8" w:rsidRPr="002D4B10" w:rsidRDefault="003477A8" w:rsidP="00A927FA">
            <w:pPr>
              <w:rPr>
                <w:color w:val="000000"/>
              </w:rPr>
            </w:pPr>
            <w:r>
              <w:rPr>
                <w:color w:val="000000"/>
              </w:rPr>
              <w:t>SEGREGATOR KARTON Z MECHANIZMEM A4 75MM POMARAŃCZOWY</w:t>
            </w:r>
          </w:p>
        </w:tc>
        <w:tc>
          <w:tcPr>
            <w:tcW w:w="1417" w:type="dxa"/>
            <w:tcBorders>
              <w:top w:val="nil"/>
              <w:left w:val="nil"/>
              <w:bottom w:val="single" w:sz="8" w:space="0" w:color="000000"/>
              <w:right w:val="single" w:sz="8" w:space="0" w:color="000000"/>
            </w:tcBorders>
            <w:shd w:val="clear" w:color="000000" w:fill="FFFFFF"/>
            <w:vAlign w:val="bottom"/>
            <w:hideMark/>
          </w:tcPr>
          <w:p w14:paraId="7AA85128" w14:textId="532744B4" w:rsidR="003477A8" w:rsidRPr="002D4B10" w:rsidRDefault="003477A8" w:rsidP="00A927FA">
            <w:pPr>
              <w:jc w:val="right"/>
              <w:rPr>
                <w:color w:val="000000"/>
              </w:rPr>
            </w:pPr>
            <w:r>
              <w:rPr>
                <w:color w:val="000000"/>
              </w:rPr>
              <w:t xml:space="preserve">40 </w:t>
            </w:r>
            <w:proofErr w:type="spellStart"/>
            <w:r>
              <w:rPr>
                <w:color w:val="000000"/>
              </w:rPr>
              <w:t>szt</w:t>
            </w:r>
            <w:proofErr w:type="spellEnd"/>
          </w:p>
        </w:tc>
      </w:tr>
      <w:tr w:rsidR="003477A8" w:rsidRPr="004549BF" w14:paraId="71D61866"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489062C" w14:textId="77777777" w:rsidR="003477A8" w:rsidRPr="002D4B10" w:rsidRDefault="003477A8" w:rsidP="00A927FA">
            <w:pPr>
              <w:rPr>
                <w:color w:val="000000"/>
              </w:rPr>
            </w:pPr>
            <w:r>
              <w:rPr>
                <w:color w:val="000000"/>
              </w:rPr>
              <w:t>8.</w:t>
            </w:r>
          </w:p>
        </w:tc>
        <w:tc>
          <w:tcPr>
            <w:tcW w:w="7139" w:type="dxa"/>
            <w:tcBorders>
              <w:top w:val="nil"/>
              <w:left w:val="nil"/>
              <w:bottom w:val="single" w:sz="8" w:space="0" w:color="000000"/>
              <w:right w:val="single" w:sz="8" w:space="0" w:color="000000"/>
            </w:tcBorders>
            <w:shd w:val="clear" w:color="000000" w:fill="FFFFFF"/>
            <w:vAlign w:val="bottom"/>
            <w:hideMark/>
          </w:tcPr>
          <w:p w14:paraId="07BE9BDB" w14:textId="77777777" w:rsidR="003477A8" w:rsidRPr="002D4B10" w:rsidRDefault="003477A8" w:rsidP="00A927FA">
            <w:pPr>
              <w:rPr>
                <w:color w:val="000000"/>
              </w:rPr>
            </w:pPr>
            <w:r>
              <w:rPr>
                <w:color w:val="000000"/>
              </w:rPr>
              <w:t>SEGREGATOR KARTON Z MECHANIZMEM A4 75MM TURKUS</w:t>
            </w:r>
          </w:p>
        </w:tc>
        <w:tc>
          <w:tcPr>
            <w:tcW w:w="1417" w:type="dxa"/>
            <w:tcBorders>
              <w:top w:val="nil"/>
              <w:left w:val="nil"/>
              <w:bottom w:val="single" w:sz="8" w:space="0" w:color="000000"/>
              <w:right w:val="single" w:sz="8" w:space="0" w:color="000000"/>
            </w:tcBorders>
            <w:shd w:val="clear" w:color="000000" w:fill="FFFFFF"/>
            <w:vAlign w:val="bottom"/>
            <w:hideMark/>
          </w:tcPr>
          <w:p w14:paraId="366DDA2E" w14:textId="636F250C" w:rsidR="003477A8" w:rsidRPr="002D4B10" w:rsidRDefault="003477A8" w:rsidP="00A927FA">
            <w:pPr>
              <w:jc w:val="right"/>
              <w:rPr>
                <w:color w:val="000000"/>
              </w:rPr>
            </w:pPr>
            <w:r>
              <w:rPr>
                <w:color w:val="000000"/>
              </w:rPr>
              <w:t xml:space="preserve">40 </w:t>
            </w:r>
            <w:proofErr w:type="spellStart"/>
            <w:r>
              <w:rPr>
                <w:color w:val="000000"/>
              </w:rPr>
              <w:t>szt</w:t>
            </w:r>
            <w:proofErr w:type="spellEnd"/>
          </w:p>
        </w:tc>
      </w:tr>
      <w:tr w:rsidR="003477A8" w:rsidRPr="004549BF" w14:paraId="208D1761"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D73054E" w14:textId="77777777" w:rsidR="003477A8" w:rsidRPr="002D4B10" w:rsidRDefault="003477A8" w:rsidP="00A927FA">
            <w:pPr>
              <w:rPr>
                <w:color w:val="000000"/>
              </w:rPr>
            </w:pPr>
            <w:r>
              <w:rPr>
                <w:color w:val="000000"/>
              </w:rPr>
              <w:t>9.</w:t>
            </w:r>
          </w:p>
        </w:tc>
        <w:tc>
          <w:tcPr>
            <w:tcW w:w="7139" w:type="dxa"/>
            <w:tcBorders>
              <w:top w:val="nil"/>
              <w:left w:val="nil"/>
              <w:bottom w:val="single" w:sz="8" w:space="0" w:color="000000"/>
              <w:right w:val="single" w:sz="8" w:space="0" w:color="000000"/>
            </w:tcBorders>
            <w:shd w:val="clear" w:color="000000" w:fill="FFFFFF"/>
            <w:vAlign w:val="bottom"/>
            <w:hideMark/>
          </w:tcPr>
          <w:p w14:paraId="009F4BBE" w14:textId="77777777" w:rsidR="003477A8" w:rsidRPr="002D4B10" w:rsidRDefault="003477A8" w:rsidP="00A927FA">
            <w:pPr>
              <w:rPr>
                <w:color w:val="000000"/>
              </w:rPr>
            </w:pPr>
            <w:r>
              <w:rPr>
                <w:color w:val="000000"/>
              </w:rPr>
              <w:t>SEGREGATOR KARTON Z MECHANIZMEM A4 75MM SZARY</w:t>
            </w:r>
          </w:p>
        </w:tc>
        <w:tc>
          <w:tcPr>
            <w:tcW w:w="1417" w:type="dxa"/>
            <w:tcBorders>
              <w:top w:val="nil"/>
              <w:left w:val="nil"/>
              <w:bottom w:val="single" w:sz="8" w:space="0" w:color="000000"/>
              <w:right w:val="single" w:sz="8" w:space="0" w:color="000000"/>
            </w:tcBorders>
            <w:shd w:val="clear" w:color="000000" w:fill="FFFFFF"/>
            <w:vAlign w:val="bottom"/>
            <w:hideMark/>
          </w:tcPr>
          <w:p w14:paraId="7A2979A8" w14:textId="57F8ED30" w:rsidR="003477A8" w:rsidRPr="002D4B10" w:rsidRDefault="003477A8" w:rsidP="00A927FA">
            <w:pPr>
              <w:jc w:val="right"/>
              <w:rPr>
                <w:color w:val="000000"/>
              </w:rPr>
            </w:pPr>
            <w:r>
              <w:rPr>
                <w:color w:val="000000"/>
              </w:rPr>
              <w:t xml:space="preserve">40 </w:t>
            </w:r>
            <w:proofErr w:type="spellStart"/>
            <w:r>
              <w:rPr>
                <w:color w:val="000000"/>
              </w:rPr>
              <w:t>szt</w:t>
            </w:r>
            <w:proofErr w:type="spellEnd"/>
          </w:p>
        </w:tc>
      </w:tr>
      <w:tr w:rsidR="003477A8" w:rsidRPr="004549BF" w14:paraId="166F7B1D"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FC6AFFD" w14:textId="77777777" w:rsidR="003477A8" w:rsidRPr="002D4B10" w:rsidRDefault="003477A8" w:rsidP="00A927FA">
            <w:pPr>
              <w:rPr>
                <w:color w:val="000000"/>
              </w:rPr>
            </w:pPr>
            <w:r>
              <w:rPr>
                <w:color w:val="000000"/>
              </w:rPr>
              <w:t>10.</w:t>
            </w:r>
          </w:p>
        </w:tc>
        <w:tc>
          <w:tcPr>
            <w:tcW w:w="7139" w:type="dxa"/>
            <w:tcBorders>
              <w:top w:val="nil"/>
              <w:left w:val="nil"/>
              <w:bottom w:val="single" w:sz="8" w:space="0" w:color="000000"/>
              <w:right w:val="single" w:sz="8" w:space="0" w:color="000000"/>
            </w:tcBorders>
            <w:shd w:val="clear" w:color="000000" w:fill="FFFFFF"/>
            <w:vAlign w:val="bottom"/>
            <w:hideMark/>
          </w:tcPr>
          <w:p w14:paraId="645A6F40" w14:textId="77777777" w:rsidR="003477A8" w:rsidRPr="002D4B10" w:rsidRDefault="003477A8" w:rsidP="00A927FA">
            <w:pPr>
              <w:rPr>
                <w:color w:val="000000"/>
              </w:rPr>
            </w:pPr>
            <w:r>
              <w:rPr>
                <w:color w:val="000000"/>
              </w:rPr>
              <w:t>SEGREGATOR KARTON Z MECHANIZMEM A4 75MM BEŻOWY</w:t>
            </w:r>
          </w:p>
        </w:tc>
        <w:tc>
          <w:tcPr>
            <w:tcW w:w="1417" w:type="dxa"/>
            <w:tcBorders>
              <w:top w:val="nil"/>
              <w:left w:val="nil"/>
              <w:bottom w:val="single" w:sz="8" w:space="0" w:color="000000"/>
              <w:right w:val="single" w:sz="8" w:space="0" w:color="000000"/>
            </w:tcBorders>
            <w:shd w:val="clear" w:color="000000" w:fill="FFFFFF"/>
            <w:vAlign w:val="bottom"/>
            <w:hideMark/>
          </w:tcPr>
          <w:p w14:paraId="7C6ACB21" w14:textId="1B353DE2" w:rsidR="003477A8" w:rsidRPr="002D4B10" w:rsidRDefault="003477A8" w:rsidP="00A927FA">
            <w:pPr>
              <w:jc w:val="right"/>
              <w:rPr>
                <w:color w:val="000000"/>
              </w:rPr>
            </w:pPr>
            <w:r>
              <w:rPr>
                <w:color w:val="000000"/>
              </w:rPr>
              <w:t xml:space="preserve">40 </w:t>
            </w:r>
            <w:proofErr w:type="spellStart"/>
            <w:r>
              <w:rPr>
                <w:color w:val="000000"/>
              </w:rPr>
              <w:t>szt</w:t>
            </w:r>
            <w:proofErr w:type="spellEnd"/>
          </w:p>
        </w:tc>
      </w:tr>
      <w:tr w:rsidR="003477A8" w:rsidRPr="004549BF" w14:paraId="1AA59057"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DD2BB29" w14:textId="77777777" w:rsidR="003477A8" w:rsidRPr="002D4B10" w:rsidRDefault="003477A8" w:rsidP="00A927FA">
            <w:pPr>
              <w:rPr>
                <w:color w:val="000000"/>
              </w:rPr>
            </w:pPr>
            <w:r>
              <w:rPr>
                <w:color w:val="000000"/>
              </w:rPr>
              <w:t>11.</w:t>
            </w:r>
          </w:p>
        </w:tc>
        <w:tc>
          <w:tcPr>
            <w:tcW w:w="7139" w:type="dxa"/>
            <w:tcBorders>
              <w:top w:val="nil"/>
              <w:left w:val="nil"/>
              <w:bottom w:val="single" w:sz="8" w:space="0" w:color="000000"/>
              <w:right w:val="single" w:sz="8" w:space="0" w:color="000000"/>
            </w:tcBorders>
            <w:shd w:val="clear" w:color="000000" w:fill="FFFFFF"/>
            <w:vAlign w:val="bottom"/>
            <w:hideMark/>
          </w:tcPr>
          <w:p w14:paraId="2862F381" w14:textId="77777777" w:rsidR="003477A8" w:rsidRPr="002D4B10" w:rsidRDefault="003477A8" w:rsidP="00A927FA">
            <w:pPr>
              <w:rPr>
                <w:color w:val="000000"/>
              </w:rPr>
            </w:pPr>
            <w:r>
              <w:rPr>
                <w:color w:val="000000"/>
              </w:rPr>
              <w:t>SEGREGATOR KARTON Z MECHANIZMEM A4 75MM BIAŁY</w:t>
            </w:r>
          </w:p>
        </w:tc>
        <w:tc>
          <w:tcPr>
            <w:tcW w:w="1417" w:type="dxa"/>
            <w:tcBorders>
              <w:top w:val="nil"/>
              <w:left w:val="nil"/>
              <w:bottom w:val="single" w:sz="8" w:space="0" w:color="000000"/>
              <w:right w:val="single" w:sz="8" w:space="0" w:color="000000"/>
            </w:tcBorders>
            <w:shd w:val="clear" w:color="000000" w:fill="FFFFFF"/>
            <w:vAlign w:val="bottom"/>
            <w:hideMark/>
          </w:tcPr>
          <w:p w14:paraId="77246D02" w14:textId="16EFFD52" w:rsidR="003477A8" w:rsidRPr="002D4B10" w:rsidRDefault="003477A8" w:rsidP="00A927FA">
            <w:pPr>
              <w:jc w:val="right"/>
              <w:rPr>
                <w:color w:val="000000"/>
              </w:rPr>
            </w:pPr>
            <w:r>
              <w:rPr>
                <w:color w:val="000000"/>
              </w:rPr>
              <w:t xml:space="preserve">40 </w:t>
            </w:r>
            <w:proofErr w:type="spellStart"/>
            <w:r>
              <w:rPr>
                <w:color w:val="000000"/>
              </w:rPr>
              <w:t>szt</w:t>
            </w:r>
            <w:proofErr w:type="spellEnd"/>
          </w:p>
        </w:tc>
      </w:tr>
      <w:tr w:rsidR="003477A8" w:rsidRPr="004549BF" w14:paraId="41116044"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C9F0FA1" w14:textId="77777777" w:rsidR="003477A8" w:rsidRPr="002D4B10" w:rsidRDefault="003477A8" w:rsidP="00A927FA">
            <w:pPr>
              <w:rPr>
                <w:color w:val="000000"/>
              </w:rPr>
            </w:pPr>
            <w:r>
              <w:rPr>
                <w:color w:val="000000"/>
              </w:rPr>
              <w:t>12.</w:t>
            </w:r>
          </w:p>
        </w:tc>
        <w:tc>
          <w:tcPr>
            <w:tcW w:w="7139" w:type="dxa"/>
            <w:tcBorders>
              <w:top w:val="nil"/>
              <w:left w:val="nil"/>
              <w:bottom w:val="single" w:sz="8" w:space="0" w:color="000000"/>
              <w:right w:val="single" w:sz="8" w:space="0" w:color="000000"/>
            </w:tcBorders>
            <w:shd w:val="clear" w:color="000000" w:fill="FFFFFF"/>
            <w:vAlign w:val="bottom"/>
            <w:hideMark/>
          </w:tcPr>
          <w:p w14:paraId="5D276BE7" w14:textId="77777777" w:rsidR="003477A8" w:rsidRPr="002D4B10" w:rsidRDefault="003477A8" w:rsidP="00A927FA">
            <w:pPr>
              <w:rPr>
                <w:color w:val="000000"/>
              </w:rPr>
            </w:pPr>
            <w:r>
              <w:rPr>
                <w:color w:val="000000"/>
              </w:rPr>
              <w:t>SEGREGATOR KARTON Z MECHANIZMEM A4 75MM RÓŻOWY</w:t>
            </w:r>
          </w:p>
        </w:tc>
        <w:tc>
          <w:tcPr>
            <w:tcW w:w="1417" w:type="dxa"/>
            <w:tcBorders>
              <w:top w:val="nil"/>
              <w:left w:val="nil"/>
              <w:bottom w:val="single" w:sz="8" w:space="0" w:color="000000"/>
              <w:right w:val="single" w:sz="8" w:space="0" w:color="000000"/>
            </w:tcBorders>
            <w:shd w:val="clear" w:color="000000" w:fill="FFFFFF"/>
            <w:vAlign w:val="bottom"/>
            <w:hideMark/>
          </w:tcPr>
          <w:p w14:paraId="4C6363A5" w14:textId="1FF1C235" w:rsidR="003477A8" w:rsidRPr="002D4B10" w:rsidRDefault="003477A8" w:rsidP="00A927FA">
            <w:pPr>
              <w:jc w:val="right"/>
              <w:rPr>
                <w:color w:val="000000"/>
              </w:rPr>
            </w:pPr>
            <w:r>
              <w:rPr>
                <w:color w:val="000000"/>
              </w:rPr>
              <w:t xml:space="preserve">40 </w:t>
            </w:r>
            <w:proofErr w:type="spellStart"/>
            <w:r>
              <w:rPr>
                <w:color w:val="000000"/>
              </w:rPr>
              <w:t>szt</w:t>
            </w:r>
            <w:proofErr w:type="spellEnd"/>
          </w:p>
        </w:tc>
      </w:tr>
      <w:tr w:rsidR="003477A8" w:rsidRPr="004549BF" w14:paraId="0BA6432D"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2A6E48C" w14:textId="77777777" w:rsidR="003477A8" w:rsidRPr="002D4B10" w:rsidRDefault="003477A8" w:rsidP="00A927FA">
            <w:pPr>
              <w:rPr>
                <w:color w:val="000000"/>
              </w:rPr>
            </w:pPr>
            <w:r>
              <w:rPr>
                <w:color w:val="000000"/>
              </w:rPr>
              <w:t>13.</w:t>
            </w:r>
          </w:p>
        </w:tc>
        <w:tc>
          <w:tcPr>
            <w:tcW w:w="7139" w:type="dxa"/>
            <w:tcBorders>
              <w:top w:val="nil"/>
              <w:left w:val="nil"/>
              <w:bottom w:val="single" w:sz="8" w:space="0" w:color="000000"/>
              <w:right w:val="single" w:sz="8" w:space="0" w:color="000000"/>
            </w:tcBorders>
            <w:shd w:val="clear" w:color="000000" w:fill="FFFFFF"/>
            <w:vAlign w:val="bottom"/>
            <w:hideMark/>
          </w:tcPr>
          <w:p w14:paraId="679AB283" w14:textId="77777777" w:rsidR="003477A8" w:rsidRPr="002D4B10" w:rsidRDefault="003477A8" w:rsidP="00A927FA">
            <w:pPr>
              <w:rPr>
                <w:color w:val="000000"/>
              </w:rPr>
            </w:pPr>
            <w:r>
              <w:rPr>
                <w:color w:val="000000"/>
              </w:rPr>
              <w:t>SEGREGATOR KARTON Z MECHANIZMEM A4 50MM ZIELONY</w:t>
            </w:r>
          </w:p>
        </w:tc>
        <w:tc>
          <w:tcPr>
            <w:tcW w:w="1417" w:type="dxa"/>
            <w:tcBorders>
              <w:top w:val="nil"/>
              <w:left w:val="nil"/>
              <w:bottom w:val="single" w:sz="8" w:space="0" w:color="000000"/>
              <w:right w:val="single" w:sz="8" w:space="0" w:color="000000"/>
            </w:tcBorders>
            <w:shd w:val="clear" w:color="000000" w:fill="FFFFFF"/>
            <w:vAlign w:val="bottom"/>
            <w:hideMark/>
          </w:tcPr>
          <w:p w14:paraId="34BF3BC2" w14:textId="54B7B351" w:rsidR="003477A8" w:rsidRPr="002D4B10" w:rsidRDefault="003477A8" w:rsidP="00A927FA">
            <w:pPr>
              <w:jc w:val="right"/>
              <w:rPr>
                <w:color w:val="000000"/>
              </w:rPr>
            </w:pPr>
            <w:r>
              <w:rPr>
                <w:color w:val="000000"/>
              </w:rPr>
              <w:t xml:space="preserve">40 </w:t>
            </w:r>
            <w:proofErr w:type="spellStart"/>
            <w:r>
              <w:rPr>
                <w:color w:val="000000"/>
              </w:rPr>
              <w:t>szt</w:t>
            </w:r>
            <w:proofErr w:type="spellEnd"/>
          </w:p>
        </w:tc>
      </w:tr>
      <w:tr w:rsidR="003477A8" w:rsidRPr="004549BF" w14:paraId="57C2FC86"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46BD378" w14:textId="77777777" w:rsidR="003477A8" w:rsidRPr="002D4B10" w:rsidRDefault="003477A8" w:rsidP="00A927FA">
            <w:pPr>
              <w:rPr>
                <w:color w:val="000000"/>
              </w:rPr>
            </w:pPr>
            <w:r>
              <w:rPr>
                <w:color w:val="000000"/>
              </w:rPr>
              <w:t>14.</w:t>
            </w:r>
          </w:p>
        </w:tc>
        <w:tc>
          <w:tcPr>
            <w:tcW w:w="7139" w:type="dxa"/>
            <w:tcBorders>
              <w:top w:val="nil"/>
              <w:left w:val="nil"/>
              <w:bottom w:val="single" w:sz="8" w:space="0" w:color="000000"/>
              <w:right w:val="single" w:sz="8" w:space="0" w:color="000000"/>
            </w:tcBorders>
            <w:shd w:val="clear" w:color="000000" w:fill="FFFFFF"/>
            <w:vAlign w:val="bottom"/>
            <w:hideMark/>
          </w:tcPr>
          <w:p w14:paraId="379C45F6" w14:textId="77777777" w:rsidR="003477A8" w:rsidRPr="002D4B10" w:rsidRDefault="003477A8" w:rsidP="00A927FA">
            <w:pPr>
              <w:rPr>
                <w:color w:val="000000"/>
              </w:rPr>
            </w:pPr>
            <w:r>
              <w:rPr>
                <w:color w:val="000000"/>
              </w:rPr>
              <w:t>SEGREGATOR KARTON Z MECHANIZMEM A4 50MM CZARNY</w:t>
            </w:r>
          </w:p>
        </w:tc>
        <w:tc>
          <w:tcPr>
            <w:tcW w:w="1417" w:type="dxa"/>
            <w:tcBorders>
              <w:top w:val="nil"/>
              <w:left w:val="nil"/>
              <w:bottom w:val="single" w:sz="8" w:space="0" w:color="000000"/>
              <w:right w:val="single" w:sz="8" w:space="0" w:color="000000"/>
            </w:tcBorders>
            <w:shd w:val="clear" w:color="000000" w:fill="FFFFFF"/>
            <w:vAlign w:val="bottom"/>
            <w:hideMark/>
          </w:tcPr>
          <w:p w14:paraId="0134BE05" w14:textId="584F5F8E" w:rsidR="003477A8" w:rsidRPr="002D4B10" w:rsidRDefault="003477A8" w:rsidP="00A927FA">
            <w:pPr>
              <w:jc w:val="right"/>
              <w:rPr>
                <w:color w:val="000000"/>
              </w:rPr>
            </w:pPr>
            <w:r>
              <w:rPr>
                <w:color w:val="000000"/>
              </w:rPr>
              <w:t xml:space="preserve">40 </w:t>
            </w:r>
            <w:proofErr w:type="spellStart"/>
            <w:r>
              <w:rPr>
                <w:color w:val="000000"/>
              </w:rPr>
              <w:t>szt</w:t>
            </w:r>
            <w:proofErr w:type="spellEnd"/>
          </w:p>
        </w:tc>
      </w:tr>
      <w:tr w:rsidR="003477A8" w:rsidRPr="004549BF" w14:paraId="30B92CBD"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E5E76FF" w14:textId="77777777" w:rsidR="003477A8" w:rsidRPr="002D4B10" w:rsidRDefault="003477A8" w:rsidP="00A927FA">
            <w:pPr>
              <w:rPr>
                <w:color w:val="000000"/>
              </w:rPr>
            </w:pPr>
            <w:r>
              <w:rPr>
                <w:color w:val="000000"/>
              </w:rPr>
              <w:t>15.</w:t>
            </w:r>
          </w:p>
        </w:tc>
        <w:tc>
          <w:tcPr>
            <w:tcW w:w="7139" w:type="dxa"/>
            <w:tcBorders>
              <w:top w:val="nil"/>
              <w:left w:val="nil"/>
              <w:bottom w:val="single" w:sz="8" w:space="0" w:color="000000"/>
              <w:right w:val="single" w:sz="8" w:space="0" w:color="000000"/>
            </w:tcBorders>
            <w:shd w:val="clear" w:color="000000" w:fill="FFFFFF"/>
            <w:vAlign w:val="bottom"/>
            <w:hideMark/>
          </w:tcPr>
          <w:p w14:paraId="3907F811" w14:textId="77777777" w:rsidR="003477A8" w:rsidRPr="002D4B10" w:rsidRDefault="003477A8" w:rsidP="00A927FA">
            <w:pPr>
              <w:rPr>
                <w:color w:val="000000"/>
              </w:rPr>
            </w:pPr>
            <w:r>
              <w:rPr>
                <w:color w:val="000000"/>
              </w:rPr>
              <w:t>SEGREGATOR KARTON Z MECHANIZMEM A4 50MM CZERWONY</w:t>
            </w:r>
          </w:p>
        </w:tc>
        <w:tc>
          <w:tcPr>
            <w:tcW w:w="1417" w:type="dxa"/>
            <w:tcBorders>
              <w:top w:val="nil"/>
              <w:left w:val="nil"/>
              <w:bottom w:val="single" w:sz="8" w:space="0" w:color="000000"/>
              <w:right w:val="single" w:sz="8" w:space="0" w:color="000000"/>
            </w:tcBorders>
            <w:shd w:val="clear" w:color="000000" w:fill="FFFFFF"/>
            <w:vAlign w:val="bottom"/>
            <w:hideMark/>
          </w:tcPr>
          <w:p w14:paraId="01C47F84" w14:textId="5B673288" w:rsidR="003477A8" w:rsidRPr="002D4B10" w:rsidRDefault="003477A8" w:rsidP="00A927FA">
            <w:pPr>
              <w:jc w:val="right"/>
              <w:rPr>
                <w:color w:val="000000"/>
              </w:rPr>
            </w:pPr>
            <w:r>
              <w:rPr>
                <w:color w:val="000000"/>
              </w:rPr>
              <w:t xml:space="preserve">40 </w:t>
            </w:r>
            <w:proofErr w:type="spellStart"/>
            <w:r>
              <w:rPr>
                <w:color w:val="000000"/>
              </w:rPr>
              <w:t>szt</w:t>
            </w:r>
            <w:proofErr w:type="spellEnd"/>
          </w:p>
        </w:tc>
      </w:tr>
      <w:tr w:rsidR="003477A8" w:rsidRPr="004549BF" w14:paraId="2933F0CD"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AF617A4" w14:textId="77777777" w:rsidR="003477A8" w:rsidRPr="002D4B10" w:rsidRDefault="003477A8" w:rsidP="00A927FA">
            <w:pPr>
              <w:rPr>
                <w:color w:val="000000"/>
              </w:rPr>
            </w:pPr>
            <w:r>
              <w:rPr>
                <w:color w:val="000000"/>
              </w:rPr>
              <w:t>16.</w:t>
            </w:r>
          </w:p>
        </w:tc>
        <w:tc>
          <w:tcPr>
            <w:tcW w:w="7139" w:type="dxa"/>
            <w:tcBorders>
              <w:top w:val="nil"/>
              <w:left w:val="nil"/>
              <w:bottom w:val="single" w:sz="8" w:space="0" w:color="000000"/>
              <w:right w:val="single" w:sz="8" w:space="0" w:color="000000"/>
            </w:tcBorders>
            <w:shd w:val="clear" w:color="000000" w:fill="FFFFFF"/>
            <w:vAlign w:val="bottom"/>
            <w:hideMark/>
          </w:tcPr>
          <w:p w14:paraId="5DF5D0C5" w14:textId="77777777" w:rsidR="003477A8" w:rsidRPr="002D4B10" w:rsidRDefault="003477A8" w:rsidP="00A927FA">
            <w:pPr>
              <w:rPr>
                <w:color w:val="000000"/>
              </w:rPr>
            </w:pPr>
            <w:r>
              <w:rPr>
                <w:color w:val="000000"/>
              </w:rPr>
              <w:t>SEGREGATOR KARTON Z MECHANIZMEM A4 50MM  NIEBIESKI</w:t>
            </w:r>
          </w:p>
        </w:tc>
        <w:tc>
          <w:tcPr>
            <w:tcW w:w="1417" w:type="dxa"/>
            <w:tcBorders>
              <w:top w:val="nil"/>
              <w:left w:val="nil"/>
              <w:bottom w:val="single" w:sz="8" w:space="0" w:color="000000"/>
              <w:right w:val="single" w:sz="8" w:space="0" w:color="000000"/>
            </w:tcBorders>
            <w:shd w:val="clear" w:color="000000" w:fill="FFFFFF"/>
            <w:vAlign w:val="bottom"/>
            <w:hideMark/>
          </w:tcPr>
          <w:p w14:paraId="3A570429" w14:textId="27BB2979" w:rsidR="003477A8" w:rsidRPr="002D4B10" w:rsidRDefault="003477A8" w:rsidP="00A927FA">
            <w:pPr>
              <w:jc w:val="right"/>
              <w:rPr>
                <w:color w:val="000000"/>
              </w:rPr>
            </w:pPr>
            <w:r>
              <w:rPr>
                <w:color w:val="000000"/>
              </w:rPr>
              <w:t xml:space="preserve">40 </w:t>
            </w:r>
            <w:proofErr w:type="spellStart"/>
            <w:r>
              <w:rPr>
                <w:color w:val="000000"/>
              </w:rPr>
              <w:t>szt</w:t>
            </w:r>
            <w:proofErr w:type="spellEnd"/>
          </w:p>
        </w:tc>
      </w:tr>
      <w:tr w:rsidR="003477A8" w:rsidRPr="004549BF" w14:paraId="15061A05"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8A9A3D1" w14:textId="77777777" w:rsidR="003477A8" w:rsidRPr="002D4B10" w:rsidRDefault="003477A8" w:rsidP="00A927FA">
            <w:pPr>
              <w:rPr>
                <w:color w:val="000000"/>
              </w:rPr>
            </w:pPr>
            <w:r>
              <w:rPr>
                <w:color w:val="000000"/>
              </w:rPr>
              <w:t>17.</w:t>
            </w:r>
          </w:p>
        </w:tc>
        <w:tc>
          <w:tcPr>
            <w:tcW w:w="7139" w:type="dxa"/>
            <w:tcBorders>
              <w:top w:val="nil"/>
              <w:left w:val="nil"/>
              <w:bottom w:val="single" w:sz="8" w:space="0" w:color="000000"/>
              <w:right w:val="single" w:sz="8" w:space="0" w:color="000000"/>
            </w:tcBorders>
            <w:shd w:val="clear" w:color="000000" w:fill="FFFFFF"/>
            <w:vAlign w:val="bottom"/>
            <w:hideMark/>
          </w:tcPr>
          <w:p w14:paraId="2EFE5D5F" w14:textId="77777777" w:rsidR="003477A8" w:rsidRPr="002D4B10" w:rsidRDefault="003477A8" w:rsidP="00A927FA">
            <w:pPr>
              <w:rPr>
                <w:color w:val="000000"/>
              </w:rPr>
            </w:pPr>
            <w:r>
              <w:rPr>
                <w:color w:val="000000"/>
              </w:rPr>
              <w:t>SEGREGATOR KARTON Z MECHANIZMEM A4 50MM GRANAT</w:t>
            </w:r>
          </w:p>
        </w:tc>
        <w:tc>
          <w:tcPr>
            <w:tcW w:w="1417" w:type="dxa"/>
            <w:tcBorders>
              <w:top w:val="nil"/>
              <w:left w:val="nil"/>
              <w:bottom w:val="single" w:sz="8" w:space="0" w:color="000000"/>
              <w:right w:val="single" w:sz="8" w:space="0" w:color="000000"/>
            </w:tcBorders>
            <w:shd w:val="clear" w:color="000000" w:fill="FFFFFF"/>
            <w:vAlign w:val="bottom"/>
            <w:hideMark/>
          </w:tcPr>
          <w:p w14:paraId="6F50D42F" w14:textId="02A7DDA7" w:rsidR="003477A8" w:rsidRPr="002D4B10" w:rsidRDefault="003477A8" w:rsidP="00A927FA">
            <w:pPr>
              <w:jc w:val="right"/>
              <w:rPr>
                <w:color w:val="000000"/>
              </w:rPr>
            </w:pPr>
            <w:r>
              <w:rPr>
                <w:color w:val="000000"/>
              </w:rPr>
              <w:t xml:space="preserve">40 </w:t>
            </w:r>
            <w:proofErr w:type="spellStart"/>
            <w:r>
              <w:rPr>
                <w:color w:val="000000"/>
              </w:rPr>
              <w:t>szt</w:t>
            </w:r>
            <w:proofErr w:type="spellEnd"/>
          </w:p>
        </w:tc>
      </w:tr>
      <w:tr w:rsidR="003477A8" w:rsidRPr="004549BF" w14:paraId="1FB87DB6"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620ED16" w14:textId="77777777" w:rsidR="003477A8" w:rsidRPr="002D4B10" w:rsidRDefault="003477A8" w:rsidP="00A927FA">
            <w:pPr>
              <w:rPr>
                <w:color w:val="000000"/>
              </w:rPr>
            </w:pPr>
            <w:r>
              <w:rPr>
                <w:color w:val="000000"/>
              </w:rPr>
              <w:t>18.</w:t>
            </w:r>
          </w:p>
        </w:tc>
        <w:tc>
          <w:tcPr>
            <w:tcW w:w="7139" w:type="dxa"/>
            <w:tcBorders>
              <w:top w:val="nil"/>
              <w:left w:val="nil"/>
              <w:bottom w:val="single" w:sz="8" w:space="0" w:color="000000"/>
              <w:right w:val="single" w:sz="8" w:space="0" w:color="000000"/>
            </w:tcBorders>
            <w:shd w:val="clear" w:color="000000" w:fill="FFFFFF"/>
            <w:vAlign w:val="bottom"/>
            <w:hideMark/>
          </w:tcPr>
          <w:p w14:paraId="58343278" w14:textId="77777777" w:rsidR="003477A8" w:rsidRPr="002D4B10" w:rsidRDefault="003477A8" w:rsidP="00A927FA">
            <w:pPr>
              <w:rPr>
                <w:color w:val="000000"/>
              </w:rPr>
            </w:pPr>
            <w:r>
              <w:rPr>
                <w:color w:val="000000"/>
              </w:rPr>
              <w:t>SEGREGATOR KARTON Z MECHANIZMEM A4 80MM NIEBIESKI</w:t>
            </w:r>
          </w:p>
        </w:tc>
        <w:tc>
          <w:tcPr>
            <w:tcW w:w="1417" w:type="dxa"/>
            <w:tcBorders>
              <w:top w:val="nil"/>
              <w:left w:val="nil"/>
              <w:bottom w:val="single" w:sz="8" w:space="0" w:color="000000"/>
              <w:right w:val="single" w:sz="8" w:space="0" w:color="000000"/>
            </w:tcBorders>
            <w:shd w:val="clear" w:color="000000" w:fill="FFFFFF"/>
            <w:vAlign w:val="bottom"/>
            <w:hideMark/>
          </w:tcPr>
          <w:p w14:paraId="6580F863" w14:textId="75505708" w:rsidR="003477A8" w:rsidRPr="002D4B10" w:rsidRDefault="003477A8" w:rsidP="00A927FA">
            <w:pPr>
              <w:jc w:val="right"/>
              <w:rPr>
                <w:color w:val="000000"/>
              </w:rPr>
            </w:pPr>
            <w:r>
              <w:rPr>
                <w:color w:val="000000"/>
              </w:rPr>
              <w:t xml:space="preserve">40 </w:t>
            </w:r>
            <w:proofErr w:type="spellStart"/>
            <w:r>
              <w:rPr>
                <w:color w:val="000000"/>
              </w:rPr>
              <w:t>szt</w:t>
            </w:r>
            <w:proofErr w:type="spellEnd"/>
          </w:p>
        </w:tc>
      </w:tr>
      <w:tr w:rsidR="003477A8" w:rsidRPr="004549BF" w14:paraId="6F14E142"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3BB6CA3" w14:textId="77777777" w:rsidR="003477A8" w:rsidRPr="002D4B10" w:rsidRDefault="003477A8" w:rsidP="00A927FA">
            <w:pPr>
              <w:rPr>
                <w:color w:val="000000"/>
              </w:rPr>
            </w:pPr>
            <w:r>
              <w:rPr>
                <w:color w:val="000000"/>
              </w:rPr>
              <w:t>19.</w:t>
            </w:r>
          </w:p>
        </w:tc>
        <w:tc>
          <w:tcPr>
            <w:tcW w:w="7139" w:type="dxa"/>
            <w:tcBorders>
              <w:top w:val="nil"/>
              <w:left w:val="nil"/>
              <w:bottom w:val="single" w:sz="8" w:space="0" w:color="000000"/>
              <w:right w:val="single" w:sz="8" w:space="0" w:color="000000"/>
            </w:tcBorders>
            <w:shd w:val="clear" w:color="000000" w:fill="FFFFFF"/>
            <w:vAlign w:val="bottom"/>
            <w:hideMark/>
          </w:tcPr>
          <w:p w14:paraId="48436190" w14:textId="77777777" w:rsidR="003477A8" w:rsidRPr="002D4B10" w:rsidRDefault="003477A8" w:rsidP="00A927FA">
            <w:pPr>
              <w:rPr>
                <w:color w:val="000000"/>
              </w:rPr>
            </w:pPr>
            <w:r>
              <w:rPr>
                <w:color w:val="000000"/>
              </w:rPr>
              <w:t>SEGREGATOR KARTON Z MECHANIZMEM A4 80MM CZERWONY</w:t>
            </w:r>
          </w:p>
        </w:tc>
        <w:tc>
          <w:tcPr>
            <w:tcW w:w="1417" w:type="dxa"/>
            <w:tcBorders>
              <w:top w:val="nil"/>
              <w:left w:val="nil"/>
              <w:bottom w:val="single" w:sz="8" w:space="0" w:color="000000"/>
              <w:right w:val="single" w:sz="8" w:space="0" w:color="000000"/>
            </w:tcBorders>
            <w:shd w:val="clear" w:color="000000" w:fill="FFFFFF"/>
            <w:vAlign w:val="bottom"/>
            <w:hideMark/>
          </w:tcPr>
          <w:p w14:paraId="5C029B91" w14:textId="5DC4F4D1" w:rsidR="003477A8" w:rsidRPr="002D4B10" w:rsidRDefault="003477A8" w:rsidP="00A927FA">
            <w:pPr>
              <w:jc w:val="right"/>
              <w:rPr>
                <w:color w:val="000000"/>
              </w:rPr>
            </w:pPr>
            <w:r>
              <w:rPr>
                <w:color w:val="000000"/>
              </w:rPr>
              <w:t xml:space="preserve">40 </w:t>
            </w:r>
            <w:proofErr w:type="spellStart"/>
            <w:r>
              <w:rPr>
                <w:color w:val="000000"/>
              </w:rPr>
              <w:t>szt</w:t>
            </w:r>
            <w:proofErr w:type="spellEnd"/>
          </w:p>
        </w:tc>
      </w:tr>
      <w:tr w:rsidR="003477A8" w:rsidRPr="004549BF" w14:paraId="7076ABFC"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F129DA9" w14:textId="77777777" w:rsidR="003477A8" w:rsidRPr="002D4B10" w:rsidRDefault="003477A8" w:rsidP="00A927FA">
            <w:pPr>
              <w:rPr>
                <w:color w:val="000000"/>
              </w:rPr>
            </w:pPr>
            <w:r>
              <w:rPr>
                <w:color w:val="000000"/>
              </w:rPr>
              <w:t>20.</w:t>
            </w:r>
          </w:p>
        </w:tc>
        <w:tc>
          <w:tcPr>
            <w:tcW w:w="7139" w:type="dxa"/>
            <w:tcBorders>
              <w:top w:val="nil"/>
              <w:left w:val="nil"/>
              <w:bottom w:val="single" w:sz="8" w:space="0" w:color="000000"/>
              <w:right w:val="single" w:sz="8" w:space="0" w:color="000000"/>
            </w:tcBorders>
            <w:shd w:val="clear" w:color="000000" w:fill="FFFFFF"/>
            <w:vAlign w:val="bottom"/>
            <w:hideMark/>
          </w:tcPr>
          <w:p w14:paraId="58371976" w14:textId="77777777" w:rsidR="003477A8" w:rsidRPr="002D4B10" w:rsidRDefault="003477A8" w:rsidP="00A927FA">
            <w:pPr>
              <w:rPr>
                <w:color w:val="000000"/>
              </w:rPr>
            </w:pPr>
            <w:r>
              <w:rPr>
                <w:color w:val="000000"/>
              </w:rPr>
              <w:t>SEGREGATOR KARTON Z MECHANIZMEM A4 80MM ZIELONY</w:t>
            </w:r>
          </w:p>
        </w:tc>
        <w:tc>
          <w:tcPr>
            <w:tcW w:w="1417" w:type="dxa"/>
            <w:tcBorders>
              <w:top w:val="nil"/>
              <w:left w:val="nil"/>
              <w:bottom w:val="single" w:sz="8" w:space="0" w:color="000000"/>
              <w:right w:val="single" w:sz="8" w:space="0" w:color="000000"/>
            </w:tcBorders>
            <w:shd w:val="clear" w:color="000000" w:fill="FFFFFF"/>
            <w:vAlign w:val="bottom"/>
            <w:hideMark/>
          </w:tcPr>
          <w:p w14:paraId="54D89F21" w14:textId="1F5361DD" w:rsidR="003477A8" w:rsidRPr="002D4B10" w:rsidRDefault="003477A8" w:rsidP="00A927FA">
            <w:pPr>
              <w:jc w:val="right"/>
              <w:rPr>
                <w:color w:val="000000"/>
              </w:rPr>
            </w:pPr>
            <w:r>
              <w:rPr>
                <w:color w:val="000000"/>
              </w:rPr>
              <w:t xml:space="preserve">40 </w:t>
            </w:r>
            <w:proofErr w:type="spellStart"/>
            <w:r>
              <w:rPr>
                <w:color w:val="000000"/>
              </w:rPr>
              <w:t>szt</w:t>
            </w:r>
            <w:proofErr w:type="spellEnd"/>
          </w:p>
        </w:tc>
      </w:tr>
      <w:tr w:rsidR="003477A8" w:rsidRPr="004549BF" w14:paraId="4F122232"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3B0DE7B" w14:textId="77777777" w:rsidR="003477A8" w:rsidRPr="002D4B10" w:rsidRDefault="003477A8" w:rsidP="00A927FA">
            <w:pPr>
              <w:rPr>
                <w:color w:val="000000"/>
              </w:rPr>
            </w:pPr>
            <w:r>
              <w:rPr>
                <w:color w:val="000000"/>
              </w:rPr>
              <w:lastRenderedPageBreak/>
              <w:t>21.</w:t>
            </w:r>
          </w:p>
        </w:tc>
        <w:tc>
          <w:tcPr>
            <w:tcW w:w="7139" w:type="dxa"/>
            <w:tcBorders>
              <w:top w:val="nil"/>
              <w:left w:val="nil"/>
              <w:bottom w:val="single" w:sz="8" w:space="0" w:color="000000"/>
              <w:right w:val="single" w:sz="8" w:space="0" w:color="000000"/>
            </w:tcBorders>
            <w:shd w:val="clear" w:color="000000" w:fill="FFFFFF"/>
            <w:vAlign w:val="bottom"/>
            <w:hideMark/>
          </w:tcPr>
          <w:p w14:paraId="0353D8F3" w14:textId="77777777" w:rsidR="003477A8" w:rsidRPr="002D4B10" w:rsidRDefault="003477A8" w:rsidP="00A927FA">
            <w:pPr>
              <w:rPr>
                <w:color w:val="000000"/>
              </w:rPr>
            </w:pPr>
            <w:r>
              <w:rPr>
                <w:color w:val="000000"/>
              </w:rPr>
              <w:t>SEGREGATOR KARTON Z MECHANIZMEM A4 80MM CZARNY</w:t>
            </w:r>
          </w:p>
        </w:tc>
        <w:tc>
          <w:tcPr>
            <w:tcW w:w="1417" w:type="dxa"/>
            <w:tcBorders>
              <w:top w:val="nil"/>
              <w:left w:val="nil"/>
              <w:bottom w:val="single" w:sz="8" w:space="0" w:color="000000"/>
              <w:right w:val="single" w:sz="8" w:space="0" w:color="000000"/>
            </w:tcBorders>
            <w:shd w:val="clear" w:color="000000" w:fill="FFFFFF"/>
            <w:vAlign w:val="bottom"/>
            <w:hideMark/>
          </w:tcPr>
          <w:p w14:paraId="42B68199" w14:textId="5224CFC1" w:rsidR="003477A8" w:rsidRPr="002D4B10" w:rsidRDefault="003477A8" w:rsidP="00A927FA">
            <w:pPr>
              <w:jc w:val="right"/>
              <w:rPr>
                <w:color w:val="000000"/>
              </w:rPr>
            </w:pPr>
            <w:r>
              <w:rPr>
                <w:color w:val="000000"/>
              </w:rPr>
              <w:t xml:space="preserve">40 </w:t>
            </w:r>
            <w:proofErr w:type="spellStart"/>
            <w:r>
              <w:rPr>
                <w:color w:val="000000"/>
              </w:rPr>
              <w:t>szt</w:t>
            </w:r>
            <w:proofErr w:type="spellEnd"/>
          </w:p>
        </w:tc>
      </w:tr>
      <w:tr w:rsidR="003477A8" w:rsidRPr="004549BF" w14:paraId="34264FBA"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5B6C650" w14:textId="77777777" w:rsidR="003477A8" w:rsidRPr="002D4B10" w:rsidRDefault="003477A8" w:rsidP="00A927FA">
            <w:pPr>
              <w:rPr>
                <w:color w:val="000000"/>
              </w:rPr>
            </w:pPr>
            <w:r>
              <w:rPr>
                <w:color w:val="000000"/>
              </w:rPr>
              <w:t>22.</w:t>
            </w:r>
          </w:p>
        </w:tc>
        <w:tc>
          <w:tcPr>
            <w:tcW w:w="7139" w:type="dxa"/>
            <w:tcBorders>
              <w:top w:val="nil"/>
              <w:left w:val="nil"/>
              <w:bottom w:val="single" w:sz="8" w:space="0" w:color="000000"/>
              <w:right w:val="single" w:sz="8" w:space="0" w:color="000000"/>
            </w:tcBorders>
            <w:shd w:val="clear" w:color="000000" w:fill="FFFFFF"/>
            <w:vAlign w:val="bottom"/>
            <w:hideMark/>
          </w:tcPr>
          <w:p w14:paraId="4FE29EFD" w14:textId="77777777" w:rsidR="003477A8" w:rsidRPr="002D4B10" w:rsidRDefault="003477A8" w:rsidP="00A927FA">
            <w:pPr>
              <w:rPr>
                <w:color w:val="000000"/>
              </w:rPr>
            </w:pPr>
            <w:r>
              <w:rPr>
                <w:color w:val="000000"/>
              </w:rPr>
              <w:t>SEGREGATOR KARTON Z MECHANIZMEM A4 80MM GRANAT</w:t>
            </w:r>
          </w:p>
        </w:tc>
        <w:tc>
          <w:tcPr>
            <w:tcW w:w="1417" w:type="dxa"/>
            <w:tcBorders>
              <w:top w:val="nil"/>
              <w:left w:val="nil"/>
              <w:bottom w:val="single" w:sz="8" w:space="0" w:color="000000"/>
              <w:right w:val="single" w:sz="8" w:space="0" w:color="000000"/>
            </w:tcBorders>
            <w:shd w:val="clear" w:color="000000" w:fill="FFFFFF"/>
            <w:vAlign w:val="bottom"/>
            <w:hideMark/>
          </w:tcPr>
          <w:p w14:paraId="43FA2507" w14:textId="4C26F9DA" w:rsidR="003477A8" w:rsidRPr="002D4B10" w:rsidRDefault="003477A8" w:rsidP="00A927FA">
            <w:pPr>
              <w:jc w:val="right"/>
              <w:rPr>
                <w:color w:val="000000"/>
              </w:rPr>
            </w:pPr>
            <w:r>
              <w:rPr>
                <w:color w:val="000000"/>
              </w:rPr>
              <w:t xml:space="preserve">40 </w:t>
            </w:r>
            <w:proofErr w:type="spellStart"/>
            <w:r>
              <w:rPr>
                <w:color w:val="000000"/>
              </w:rPr>
              <w:t>szt</w:t>
            </w:r>
            <w:proofErr w:type="spellEnd"/>
          </w:p>
        </w:tc>
      </w:tr>
      <w:tr w:rsidR="003477A8" w:rsidRPr="004549BF" w14:paraId="6663C5A7"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CCD63F1" w14:textId="77777777" w:rsidR="003477A8" w:rsidRPr="002D4B10" w:rsidRDefault="003477A8" w:rsidP="00A927FA">
            <w:pPr>
              <w:rPr>
                <w:color w:val="000000"/>
              </w:rPr>
            </w:pPr>
            <w:r>
              <w:rPr>
                <w:color w:val="000000"/>
              </w:rPr>
              <w:t>23.</w:t>
            </w:r>
          </w:p>
        </w:tc>
        <w:tc>
          <w:tcPr>
            <w:tcW w:w="7139" w:type="dxa"/>
            <w:tcBorders>
              <w:top w:val="nil"/>
              <w:left w:val="nil"/>
              <w:bottom w:val="single" w:sz="8" w:space="0" w:color="000000"/>
              <w:right w:val="single" w:sz="8" w:space="0" w:color="000000"/>
            </w:tcBorders>
            <w:shd w:val="clear" w:color="000000" w:fill="FFFFFF"/>
            <w:vAlign w:val="bottom"/>
            <w:hideMark/>
          </w:tcPr>
          <w:p w14:paraId="2E7FF86E" w14:textId="77777777" w:rsidR="003477A8" w:rsidRPr="002D4B10" w:rsidRDefault="003477A8" w:rsidP="00A927FA">
            <w:pPr>
              <w:rPr>
                <w:color w:val="000000"/>
              </w:rPr>
            </w:pPr>
            <w:r>
              <w:rPr>
                <w:color w:val="000000"/>
              </w:rPr>
              <w:t>PRZEKŁADKI 5-CZ KARTONOWE A4, MINIMUM 160G</w:t>
            </w:r>
          </w:p>
        </w:tc>
        <w:tc>
          <w:tcPr>
            <w:tcW w:w="1417" w:type="dxa"/>
            <w:tcBorders>
              <w:top w:val="nil"/>
              <w:left w:val="nil"/>
              <w:bottom w:val="single" w:sz="8" w:space="0" w:color="000000"/>
              <w:right w:val="single" w:sz="8" w:space="0" w:color="000000"/>
            </w:tcBorders>
            <w:shd w:val="clear" w:color="000000" w:fill="FFFFFF"/>
            <w:vAlign w:val="bottom"/>
            <w:hideMark/>
          </w:tcPr>
          <w:p w14:paraId="7E6A72AB" w14:textId="254B386A" w:rsidR="003477A8" w:rsidRPr="002D4B10" w:rsidRDefault="003477A8" w:rsidP="00A927FA">
            <w:pPr>
              <w:jc w:val="right"/>
              <w:rPr>
                <w:color w:val="000000"/>
              </w:rPr>
            </w:pPr>
            <w:r>
              <w:rPr>
                <w:color w:val="000000"/>
              </w:rPr>
              <w:t>10 op.</w:t>
            </w:r>
          </w:p>
        </w:tc>
      </w:tr>
      <w:tr w:rsidR="003477A8" w:rsidRPr="004549BF" w14:paraId="35B54199"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CA286F0" w14:textId="77777777" w:rsidR="003477A8" w:rsidRPr="002D4B10" w:rsidRDefault="003477A8" w:rsidP="00A927FA">
            <w:pPr>
              <w:rPr>
                <w:color w:val="000000"/>
              </w:rPr>
            </w:pPr>
            <w:r>
              <w:rPr>
                <w:color w:val="000000"/>
              </w:rPr>
              <w:t>24.</w:t>
            </w:r>
          </w:p>
        </w:tc>
        <w:tc>
          <w:tcPr>
            <w:tcW w:w="7139" w:type="dxa"/>
            <w:tcBorders>
              <w:top w:val="nil"/>
              <w:left w:val="nil"/>
              <w:bottom w:val="single" w:sz="8" w:space="0" w:color="000000"/>
              <w:right w:val="single" w:sz="8" w:space="0" w:color="000000"/>
            </w:tcBorders>
            <w:shd w:val="clear" w:color="000000" w:fill="FFFFFF"/>
            <w:vAlign w:val="bottom"/>
            <w:hideMark/>
          </w:tcPr>
          <w:p w14:paraId="221F74EA" w14:textId="77777777" w:rsidR="003477A8" w:rsidRPr="002D4B10" w:rsidRDefault="003477A8" w:rsidP="00A927FA">
            <w:pPr>
              <w:rPr>
                <w:color w:val="000000"/>
              </w:rPr>
            </w:pPr>
            <w:r>
              <w:rPr>
                <w:color w:val="000000"/>
              </w:rPr>
              <w:t>PRZEKŁADKI 10-CZ KARTONOWE A4, MINIMUM 160G</w:t>
            </w:r>
          </w:p>
        </w:tc>
        <w:tc>
          <w:tcPr>
            <w:tcW w:w="1417" w:type="dxa"/>
            <w:tcBorders>
              <w:top w:val="nil"/>
              <w:left w:val="nil"/>
              <w:bottom w:val="single" w:sz="8" w:space="0" w:color="000000"/>
              <w:right w:val="single" w:sz="8" w:space="0" w:color="000000"/>
            </w:tcBorders>
            <w:shd w:val="clear" w:color="000000" w:fill="FFFFFF"/>
            <w:vAlign w:val="bottom"/>
            <w:hideMark/>
          </w:tcPr>
          <w:p w14:paraId="2BD4F2AD" w14:textId="40EC8F59" w:rsidR="003477A8" w:rsidRPr="002D4B10" w:rsidRDefault="003477A8" w:rsidP="00A927FA">
            <w:pPr>
              <w:jc w:val="right"/>
              <w:rPr>
                <w:color w:val="000000"/>
              </w:rPr>
            </w:pPr>
            <w:r>
              <w:rPr>
                <w:color w:val="000000"/>
              </w:rPr>
              <w:t>10 op.</w:t>
            </w:r>
          </w:p>
        </w:tc>
      </w:tr>
      <w:tr w:rsidR="003477A8" w:rsidRPr="004549BF" w14:paraId="023619E2"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5A26A1F" w14:textId="77777777" w:rsidR="003477A8" w:rsidRPr="002D4B10" w:rsidRDefault="003477A8" w:rsidP="00A927FA">
            <w:pPr>
              <w:rPr>
                <w:color w:val="000000"/>
              </w:rPr>
            </w:pPr>
            <w:r>
              <w:rPr>
                <w:color w:val="000000"/>
              </w:rPr>
              <w:t>25.</w:t>
            </w:r>
          </w:p>
        </w:tc>
        <w:tc>
          <w:tcPr>
            <w:tcW w:w="7139" w:type="dxa"/>
            <w:tcBorders>
              <w:top w:val="nil"/>
              <w:left w:val="nil"/>
              <w:bottom w:val="single" w:sz="8" w:space="0" w:color="000000"/>
              <w:right w:val="single" w:sz="8" w:space="0" w:color="000000"/>
            </w:tcBorders>
            <w:shd w:val="clear" w:color="000000" w:fill="FFFFFF"/>
            <w:vAlign w:val="bottom"/>
            <w:hideMark/>
          </w:tcPr>
          <w:p w14:paraId="42CDCB14" w14:textId="77777777" w:rsidR="003477A8" w:rsidRPr="002D4B10" w:rsidRDefault="003477A8" w:rsidP="00A927FA">
            <w:pPr>
              <w:rPr>
                <w:color w:val="000000"/>
              </w:rPr>
            </w:pPr>
            <w:r>
              <w:rPr>
                <w:color w:val="000000"/>
              </w:rPr>
              <w:t>PRZEKŁADKI  6-CZ KARTONOWE A4, MINIMUM 160G</w:t>
            </w:r>
          </w:p>
        </w:tc>
        <w:tc>
          <w:tcPr>
            <w:tcW w:w="1417" w:type="dxa"/>
            <w:tcBorders>
              <w:top w:val="nil"/>
              <w:left w:val="nil"/>
              <w:bottom w:val="single" w:sz="8" w:space="0" w:color="000000"/>
              <w:right w:val="single" w:sz="8" w:space="0" w:color="000000"/>
            </w:tcBorders>
            <w:shd w:val="clear" w:color="000000" w:fill="FFFFFF"/>
            <w:vAlign w:val="bottom"/>
            <w:hideMark/>
          </w:tcPr>
          <w:p w14:paraId="6BF4915C" w14:textId="66F61FB2" w:rsidR="003477A8" w:rsidRPr="002D4B10" w:rsidRDefault="003477A8" w:rsidP="00A927FA">
            <w:pPr>
              <w:jc w:val="right"/>
              <w:rPr>
                <w:color w:val="000000"/>
              </w:rPr>
            </w:pPr>
            <w:r>
              <w:rPr>
                <w:color w:val="000000"/>
              </w:rPr>
              <w:t>10 op.</w:t>
            </w:r>
          </w:p>
        </w:tc>
      </w:tr>
      <w:tr w:rsidR="003477A8" w:rsidRPr="004549BF" w14:paraId="2C9CC357"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08BA2AE" w14:textId="77777777" w:rsidR="003477A8" w:rsidRPr="002D4B10" w:rsidRDefault="003477A8" w:rsidP="00A927FA">
            <w:pPr>
              <w:rPr>
                <w:color w:val="000000"/>
              </w:rPr>
            </w:pPr>
            <w:r>
              <w:rPr>
                <w:color w:val="000000"/>
              </w:rPr>
              <w:t>26.</w:t>
            </w:r>
          </w:p>
        </w:tc>
        <w:tc>
          <w:tcPr>
            <w:tcW w:w="7139" w:type="dxa"/>
            <w:tcBorders>
              <w:top w:val="nil"/>
              <w:left w:val="nil"/>
              <w:bottom w:val="single" w:sz="8" w:space="0" w:color="000000"/>
              <w:right w:val="single" w:sz="8" w:space="0" w:color="000000"/>
            </w:tcBorders>
            <w:shd w:val="clear" w:color="000000" w:fill="FFFFFF"/>
            <w:vAlign w:val="bottom"/>
            <w:hideMark/>
          </w:tcPr>
          <w:p w14:paraId="37ECD42A" w14:textId="77777777" w:rsidR="003477A8" w:rsidRPr="002D4B10" w:rsidRDefault="003477A8" w:rsidP="00A927FA">
            <w:pPr>
              <w:rPr>
                <w:color w:val="000000"/>
              </w:rPr>
            </w:pPr>
            <w:r>
              <w:rPr>
                <w:color w:val="000000"/>
              </w:rPr>
              <w:t>PRZEKŁADKI 12-CZ KARTONOWE A4, MINIMUM 160G</w:t>
            </w:r>
          </w:p>
        </w:tc>
        <w:tc>
          <w:tcPr>
            <w:tcW w:w="1417" w:type="dxa"/>
            <w:tcBorders>
              <w:top w:val="nil"/>
              <w:left w:val="nil"/>
              <w:bottom w:val="single" w:sz="8" w:space="0" w:color="000000"/>
              <w:right w:val="single" w:sz="8" w:space="0" w:color="000000"/>
            </w:tcBorders>
            <w:shd w:val="clear" w:color="000000" w:fill="FFFFFF"/>
            <w:vAlign w:val="bottom"/>
            <w:hideMark/>
          </w:tcPr>
          <w:p w14:paraId="13942FD8" w14:textId="6CD47679" w:rsidR="003477A8" w:rsidRPr="002D4B10" w:rsidRDefault="003477A8" w:rsidP="00A927FA">
            <w:pPr>
              <w:jc w:val="right"/>
              <w:rPr>
                <w:color w:val="000000"/>
              </w:rPr>
            </w:pPr>
            <w:r>
              <w:rPr>
                <w:color w:val="000000"/>
              </w:rPr>
              <w:t>10 op.</w:t>
            </w:r>
          </w:p>
        </w:tc>
      </w:tr>
      <w:tr w:rsidR="003477A8" w:rsidRPr="004549BF" w14:paraId="6BD866F3"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4FEA253" w14:textId="77777777" w:rsidR="003477A8" w:rsidRPr="002D4B10" w:rsidRDefault="003477A8" w:rsidP="00A927FA">
            <w:pPr>
              <w:rPr>
                <w:color w:val="000000"/>
              </w:rPr>
            </w:pPr>
            <w:r>
              <w:rPr>
                <w:color w:val="000000"/>
              </w:rPr>
              <w:t>27.</w:t>
            </w:r>
          </w:p>
        </w:tc>
        <w:tc>
          <w:tcPr>
            <w:tcW w:w="7139" w:type="dxa"/>
            <w:tcBorders>
              <w:top w:val="nil"/>
              <w:left w:val="nil"/>
              <w:bottom w:val="single" w:sz="8" w:space="0" w:color="000000"/>
              <w:right w:val="single" w:sz="8" w:space="0" w:color="000000"/>
            </w:tcBorders>
            <w:shd w:val="clear" w:color="000000" w:fill="FFFFFF"/>
            <w:vAlign w:val="bottom"/>
            <w:hideMark/>
          </w:tcPr>
          <w:p w14:paraId="07A5F9BC" w14:textId="77777777" w:rsidR="003477A8" w:rsidRPr="002D4B10" w:rsidRDefault="003477A8" w:rsidP="00A927FA">
            <w:pPr>
              <w:rPr>
                <w:color w:val="000000"/>
              </w:rPr>
            </w:pPr>
            <w:r>
              <w:rPr>
                <w:color w:val="000000"/>
              </w:rPr>
              <w:t>PRZEKŁADKI KARTONOWE NIEBIESKIE 240 x 105 MM OP.100 SZT.</w:t>
            </w:r>
          </w:p>
        </w:tc>
        <w:tc>
          <w:tcPr>
            <w:tcW w:w="1417" w:type="dxa"/>
            <w:tcBorders>
              <w:top w:val="nil"/>
              <w:left w:val="nil"/>
              <w:bottom w:val="single" w:sz="8" w:space="0" w:color="000000"/>
              <w:right w:val="single" w:sz="8" w:space="0" w:color="000000"/>
            </w:tcBorders>
            <w:shd w:val="clear" w:color="000000" w:fill="FFFFFF"/>
            <w:vAlign w:val="bottom"/>
            <w:hideMark/>
          </w:tcPr>
          <w:p w14:paraId="056A61E4" w14:textId="7C68EA32" w:rsidR="003477A8" w:rsidRPr="002D4B10" w:rsidRDefault="003477A8" w:rsidP="00A927FA">
            <w:pPr>
              <w:jc w:val="right"/>
              <w:rPr>
                <w:color w:val="000000"/>
              </w:rPr>
            </w:pPr>
            <w:r>
              <w:rPr>
                <w:color w:val="000000"/>
              </w:rPr>
              <w:t>120 op.</w:t>
            </w:r>
          </w:p>
        </w:tc>
      </w:tr>
      <w:tr w:rsidR="003477A8" w:rsidRPr="004549BF" w14:paraId="54E3BF4A"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7F267EB" w14:textId="77777777" w:rsidR="003477A8" w:rsidRPr="002D4B10" w:rsidRDefault="003477A8" w:rsidP="00A927FA">
            <w:pPr>
              <w:rPr>
                <w:color w:val="000000"/>
              </w:rPr>
            </w:pPr>
            <w:r>
              <w:rPr>
                <w:color w:val="000000"/>
              </w:rPr>
              <w:t>28.</w:t>
            </w:r>
          </w:p>
        </w:tc>
        <w:tc>
          <w:tcPr>
            <w:tcW w:w="7139" w:type="dxa"/>
            <w:tcBorders>
              <w:top w:val="nil"/>
              <w:left w:val="nil"/>
              <w:bottom w:val="single" w:sz="8" w:space="0" w:color="000000"/>
              <w:right w:val="single" w:sz="8" w:space="0" w:color="000000"/>
            </w:tcBorders>
            <w:shd w:val="clear" w:color="000000" w:fill="FFFFFF"/>
            <w:vAlign w:val="bottom"/>
            <w:hideMark/>
          </w:tcPr>
          <w:p w14:paraId="59899516" w14:textId="77777777" w:rsidR="003477A8" w:rsidRPr="002D4B10" w:rsidRDefault="003477A8" w:rsidP="00A927FA">
            <w:pPr>
              <w:rPr>
                <w:color w:val="000000"/>
              </w:rPr>
            </w:pPr>
            <w:r>
              <w:rPr>
                <w:color w:val="000000"/>
              </w:rPr>
              <w:t>PRZEKŁADKI KARTONOWE ŻÓŁTE 240 x 105 MM  OP.100 SZT.</w:t>
            </w:r>
          </w:p>
        </w:tc>
        <w:tc>
          <w:tcPr>
            <w:tcW w:w="1417" w:type="dxa"/>
            <w:tcBorders>
              <w:top w:val="nil"/>
              <w:left w:val="nil"/>
              <w:bottom w:val="single" w:sz="8" w:space="0" w:color="000000"/>
              <w:right w:val="single" w:sz="8" w:space="0" w:color="000000"/>
            </w:tcBorders>
            <w:shd w:val="clear" w:color="000000" w:fill="FFFFFF"/>
            <w:vAlign w:val="bottom"/>
            <w:hideMark/>
          </w:tcPr>
          <w:p w14:paraId="0E294A5B" w14:textId="36722F65" w:rsidR="003477A8" w:rsidRPr="002D4B10" w:rsidRDefault="003477A8" w:rsidP="00A927FA">
            <w:pPr>
              <w:jc w:val="right"/>
              <w:rPr>
                <w:color w:val="000000"/>
              </w:rPr>
            </w:pPr>
            <w:r>
              <w:rPr>
                <w:color w:val="000000"/>
              </w:rPr>
              <w:t>120 op.</w:t>
            </w:r>
          </w:p>
        </w:tc>
      </w:tr>
      <w:tr w:rsidR="003477A8" w:rsidRPr="004549BF" w14:paraId="4795ED06"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02E5FEF" w14:textId="77777777" w:rsidR="003477A8" w:rsidRPr="002D4B10" w:rsidRDefault="003477A8" w:rsidP="00A927FA">
            <w:pPr>
              <w:rPr>
                <w:color w:val="000000"/>
              </w:rPr>
            </w:pPr>
            <w:r>
              <w:rPr>
                <w:color w:val="000000"/>
              </w:rPr>
              <w:t>29.</w:t>
            </w:r>
          </w:p>
        </w:tc>
        <w:tc>
          <w:tcPr>
            <w:tcW w:w="7139" w:type="dxa"/>
            <w:tcBorders>
              <w:top w:val="nil"/>
              <w:left w:val="nil"/>
              <w:bottom w:val="single" w:sz="8" w:space="0" w:color="000000"/>
              <w:right w:val="single" w:sz="8" w:space="0" w:color="000000"/>
            </w:tcBorders>
            <w:shd w:val="clear" w:color="000000" w:fill="FFFFFF"/>
            <w:vAlign w:val="bottom"/>
            <w:hideMark/>
          </w:tcPr>
          <w:p w14:paraId="4E233CCC" w14:textId="77777777" w:rsidR="003477A8" w:rsidRPr="002D4B10" w:rsidRDefault="003477A8" w:rsidP="00A927FA">
            <w:pPr>
              <w:rPr>
                <w:color w:val="000000"/>
              </w:rPr>
            </w:pPr>
            <w:r>
              <w:rPr>
                <w:color w:val="000000"/>
              </w:rPr>
              <w:t>PRZEKŁADKI KARTONOWE RÓŻOWE 240 x 105 MM OP.100 SZT.</w:t>
            </w:r>
          </w:p>
        </w:tc>
        <w:tc>
          <w:tcPr>
            <w:tcW w:w="1417" w:type="dxa"/>
            <w:tcBorders>
              <w:top w:val="nil"/>
              <w:left w:val="nil"/>
              <w:bottom w:val="single" w:sz="8" w:space="0" w:color="000000"/>
              <w:right w:val="single" w:sz="8" w:space="0" w:color="000000"/>
            </w:tcBorders>
            <w:shd w:val="clear" w:color="000000" w:fill="FFFFFF"/>
            <w:vAlign w:val="bottom"/>
            <w:hideMark/>
          </w:tcPr>
          <w:p w14:paraId="38E04A4E" w14:textId="12A5231F" w:rsidR="003477A8" w:rsidRPr="002D4B10" w:rsidRDefault="003477A8" w:rsidP="00A927FA">
            <w:pPr>
              <w:jc w:val="right"/>
              <w:rPr>
                <w:color w:val="000000"/>
              </w:rPr>
            </w:pPr>
            <w:r>
              <w:rPr>
                <w:color w:val="000000"/>
              </w:rPr>
              <w:t>120 op.</w:t>
            </w:r>
          </w:p>
        </w:tc>
      </w:tr>
      <w:tr w:rsidR="003477A8" w:rsidRPr="004549BF" w14:paraId="5EDD9ECD"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DB2DE7D" w14:textId="77777777" w:rsidR="003477A8" w:rsidRPr="002D4B10" w:rsidRDefault="003477A8" w:rsidP="00A927FA">
            <w:pPr>
              <w:rPr>
                <w:color w:val="000000"/>
              </w:rPr>
            </w:pPr>
            <w:r>
              <w:rPr>
                <w:color w:val="000000"/>
              </w:rPr>
              <w:t>30.</w:t>
            </w:r>
          </w:p>
        </w:tc>
        <w:tc>
          <w:tcPr>
            <w:tcW w:w="7139" w:type="dxa"/>
            <w:tcBorders>
              <w:top w:val="nil"/>
              <w:left w:val="nil"/>
              <w:bottom w:val="single" w:sz="8" w:space="0" w:color="000000"/>
              <w:right w:val="single" w:sz="8" w:space="0" w:color="000000"/>
            </w:tcBorders>
            <w:shd w:val="clear" w:color="000000" w:fill="FFFFFF"/>
            <w:vAlign w:val="bottom"/>
            <w:hideMark/>
          </w:tcPr>
          <w:p w14:paraId="320E3D0C" w14:textId="77777777" w:rsidR="003477A8" w:rsidRPr="002D4B10" w:rsidRDefault="003477A8" w:rsidP="00A927FA">
            <w:pPr>
              <w:rPr>
                <w:color w:val="000000"/>
              </w:rPr>
            </w:pPr>
            <w:r>
              <w:rPr>
                <w:color w:val="000000"/>
              </w:rPr>
              <w:t>PRZEKŁADKI KARTONOWE ZIELONE  240 x 105 MM OP.100 SZT.</w:t>
            </w:r>
          </w:p>
        </w:tc>
        <w:tc>
          <w:tcPr>
            <w:tcW w:w="1417" w:type="dxa"/>
            <w:tcBorders>
              <w:top w:val="nil"/>
              <w:left w:val="nil"/>
              <w:bottom w:val="single" w:sz="8" w:space="0" w:color="000000"/>
              <w:right w:val="single" w:sz="8" w:space="0" w:color="000000"/>
            </w:tcBorders>
            <w:shd w:val="clear" w:color="000000" w:fill="FFFFFF"/>
            <w:vAlign w:val="bottom"/>
            <w:hideMark/>
          </w:tcPr>
          <w:p w14:paraId="6748D4D1" w14:textId="769FA349" w:rsidR="003477A8" w:rsidRPr="002D4B10" w:rsidRDefault="003477A8" w:rsidP="00A927FA">
            <w:pPr>
              <w:jc w:val="right"/>
              <w:rPr>
                <w:color w:val="000000"/>
              </w:rPr>
            </w:pPr>
            <w:r>
              <w:rPr>
                <w:color w:val="000000"/>
              </w:rPr>
              <w:t xml:space="preserve">120 </w:t>
            </w:r>
            <w:proofErr w:type="spellStart"/>
            <w:r>
              <w:rPr>
                <w:color w:val="000000"/>
              </w:rPr>
              <w:t>op</w:t>
            </w:r>
            <w:proofErr w:type="spellEnd"/>
          </w:p>
        </w:tc>
      </w:tr>
      <w:tr w:rsidR="003477A8" w:rsidRPr="004549BF" w14:paraId="731A6A53"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7221502" w14:textId="77777777" w:rsidR="003477A8" w:rsidRPr="002D4B10" w:rsidRDefault="003477A8" w:rsidP="00A927FA">
            <w:pPr>
              <w:rPr>
                <w:color w:val="000000"/>
              </w:rPr>
            </w:pPr>
            <w:r>
              <w:rPr>
                <w:color w:val="000000"/>
              </w:rPr>
              <w:t>31.</w:t>
            </w:r>
          </w:p>
        </w:tc>
        <w:tc>
          <w:tcPr>
            <w:tcW w:w="7139" w:type="dxa"/>
            <w:tcBorders>
              <w:top w:val="nil"/>
              <w:left w:val="nil"/>
              <w:bottom w:val="single" w:sz="8" w:space="0" w:color="000000"/>
              <w:right w:val="single" w:sz="8" w:space="0" w:color="000000"/>
            </w:tcBorders>
            <w:shd w:val="clear" w:color="000000" w:fill="FFFFFF"/>
            <w:vAlign w:val="bottom"/>
            <w:hideMark/>
          </w:tcPr>
          <w:p w14:paraId="718CD533" w14:textId="77777777" w:rsidR="003477A8" w:rsidRPr="002D4B10" w:rsidRDefault="003477A8" w:rsidP="00A927FA">
            <w:pPr>
              <w:rPr>
                <w:color w:val="000000"/>
              </w:rPr>
            </w:pPr>
            <w:r>
              <w:rPr>
                <w:color w:val="000000"/>
              </w:rPr>
              <w:t>TECZKA Z GUMKĄ KARTONOWA NIEBIESKA A4</w:t>
            </w:r>
          </w:p>
        </w:tc>
        <w:tc>
          <w:tcPr>
            <w:tcW w:w="1417" w:type="dxa"/>
            <w:tcBorders>
              <w:top w:val="nil"/>
              <w:left w:val="nil"/>
              <w:bottom w:val="single" w:sz="8" w:space="0" w:color="000000"/>
              <w:right w:val="single" w:sz="8" w:space="0" w:color="000000"/>
            </w:tcBorders>
            <w:shd w:val="clear" w:color="000000" w:fill="FFFFFF"/>
            <w:vAlign w:val="bottom"/>
            <w:hideMark/>
          </w:tcPr>
          <w:p w14:paraId="42DBFFE3" w14:textId="593447F5" w:rsidR="003477A8" w:rsidRPr="002D4B10" w:rsidRDefault="003477A8" w:rsidP="00A927FA">
            <w:pPr>
              <w:jc w:val="right"/>
              <w:rPr>
                <w:color w:val="000000"/>
              </w:rPr>
            </w:pPr>
            <w:r>
              <w:rPr>
                <w:color w:val="000000"/>
              </w:rPr>
              <w:t>100</w:t>
            </w:r>
            <w:r w:rsidR="00653510">
              <w:rPr>
                <w:color w:val="000000"/>
              </w:rPr>
              <w:t xml:space="preserve"> </w:t>
            </w:r>
            <w:proofErr w:type="spellStart"/>
            <w:r w:rsidR="00653510">
              <w:rPr>
                <w:color w:val="000000"/>
              </w:rPr>
              <w:t>szt</w:t>
            </w:r>
            <w:proofErr w:type="spellEnd"/>
          </w:p>
        </w:tc>
      </w:tr>
      <w:tr w:rsidR="003477A8" w:rsidRPr="004549BF" w14:paraId="5DE37070"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76DEAC9" w14:textId="77777777" w:rsidR="003477A8" w:rsidRPr="002D4B10" w:rsidRDefault="003477A8" w:rsidP="00A927FA">
            <w:pPr>
              <w:rPr>
                <w:color w:val="000000"/>
              </w:rPr>
            </w:pPr>
            <w:r>
              <w:rPr>
                <w:color w:val="000000"/>
              </w:rPr>
              <w:t>32.</w:t>
            </w:r>
          </w:p>
        </w:tc>
        <w:tc>
          <w:tcPr>
            <w:tcW w:w="7139" w:type="dxa"/>
            <w:tcBorders>
              <w:top w:val="nil"/>
              <w:left w:val="nil"/>
              <w:bottom w:val="single" w:sz="8" w:space="0" w:color="000000"/>
              <w:right w:val="single" w:sz="8" w:space="0" w:color="000000"/>
            </w:tcBorders>
            <w:shd w:val="clear" w:color="000000" w:fill="FFFFFF"/>
            <w:vAlign w:val="bottom"/>
            <w:hideMark/>
          </w:tcPr>
          <w:p w14:paraId="2ED50BF2" w14:textId="77777777" w:rsidR="003477A8" w:rsidRPr="002D4B10" w:rsidRDefault="003477A8" w:rsidP="00A927FA">
            <w:pPr>
              <w:rPr>
                <w:color w:val="000000"/>
              </w:rPr>
            </w:pPr>
            <w:r>
              <w:rPr>
                <w:color w:val="000000"/>
              </w:rPr>
              <w:t>TECZKA Z GUMKĄ KARTONOWA MIX KOLORÓW A4</w:t>
            </w:r>
          </w:p>
        </w:tc>
        <w:tc>
          <w:tcPr>
            <w:tcW w:w="1417" w:type="dxa"/>
            <w:tcBorders>
              <w:top w:val="nil"/>
              <w:left w:val="nil"/>
              <w:bottom w:val="single" w:sz="8" w:space="0" w:color="000000"/>
              <w:right w:val="single" w:sz="8" w:space="0" w:color="000000"/>
            </w:tcBorders>
            <w:shd w:val="clear" w:color="000000" w:fill="FFFFFF"/>
            <w:vAlign w:val="bottom"/>
            <w:hideMark/>
          </w:tcPr>
          <w:p w14:paraId="3E37FE1C" w14:textId="75B4403B" w:rsidR="003477A8" w:rsidRPr="002D4B10" w:rsidRDefault="003477A8" w:rsidP="00A927FA">
            <w:pPr>
              <w:jc w:val="right"/>
              <w:rPr>
                <w:color w:val="000000"/>
              </w:rPr>
            </w:pPr>
            <w:r>
              <w:rPr>
                <w:color w:val="000000"/>
              </w:rPr>
              <w:t>100</w:t>
            </w:r>
            <w:r w:rsidR="00653510">
              <w:rPr>
                <w:color w:val="000000"/>
              </w:rPr>
              <w:t xml:space="preserve"> </w:t>
            </w:r>
            <w:proofErr w:type="spellStart"/>
            <w:r w:rsidR="00653510">
              <w:rPr>
                <w:color w:val="000000"/>
              </w:rPr>
              <w:t>szt</w:t>
            </w:r>
            <w:proofErr w:type="spellEnd"/>
          </w:p>
        </w:tc>
      </w:tr>
      <w:tr w:rsidR="003477A8" w:rsidRPr="004549BF" w14:paraId="5FC498AC"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95D5958" w14:textId="77777777" w:rsidR="003477A8" w:rsidRPr="002D4B10" w:rsidRDefault="003477A8" w:rsidP="00A927FA">
            <w:pPr>
              <w:rPr>
                <w:color w:val="000000"/>
              </w:rPr>
            </w:pPr>
            <w:r>
              <w:rPr>
                <w:color w:val="000000"/>
              </w:rPr>
              <w:t>33.</w:t>
            </w:r>
          </w:p>
        </w:tc>
        <w:tc>
          <w:tcPr>
            <w:tcW w:w="7139" w:type="dxa"/>
            <w:tcBorders>
              <w:top w:val="nil"/>
              <w:left w:val="nil"/>
              <w:bottom w:val="single" w:sz="8" w:space="0" w:color="000000"/>
              <w:right w:val="single" w:sz="8" w:space="0" w:color="000000"/>
            </w:tcBorders>
            <w:shd w:val="clear" w:color="000000" w:fill="FFFFFF"/>
            <w:vAlign w:val="bottom"/>
            <w:hideMark/>
          </w:tcPr>
          <w:p w14:paraId="0D396AF3" w14:textId="77777777" w:rsidR="003477A8" w:rsidRPr="002D4B10" w:rsidRDefault="003477A8" w:rsidP="00A927FA">
            <w:pPr>
              <w:rPr>
                <w:color w:val="000000"/>
              </w:rPr>
            </w:pPr>
            <w:r>
              <w:rPr>
                <w:color w:val="000000"/>
              </w:rPr>
              <w:t>TECZKA SKRZYDŁOWA Z RZEPEM A4  40MM</w:t>
            </w:r>
          </w:p>
        </w:tc>
        <w:tc>
          <w:tcPr>
            <w:tcW w:w="1417" w:type="dxa"/>
            <w:tcBorders>
              <w:top w:val="nil"/>
              <w:left w:val="nil"/>
              <w:bottom w:val="single" w:sz="8" w:space="0" w:color="000000"/>
              <w:right w:val="single" w:sz="8" w:space="0" w:color="000000"/>
            </w:tcBorders>
            <w:shd w:val="clear" w:color="000000" w:fill="FFFFFF"/>
            <w:vAlign w:val="bottom"/>
            <w:hideMark/>
          </w:tcPr>
          <w:p w14:paraId="6EC8A7FE" w14:textId="69D3A747" w:rsidR="003477A8" w:rsidRPr="002D4B10" w:rsidRDefault="003477A8" w:rsidP="00A927FA">
            <w:pPr>
              <w:jc w:val="right"/>
              <w:rPr>
                <w:color w:val="000000"/>
              </w:rPr>
            </w:pPr>
            <w:r>
              <w:rPr>
                <w:color w:val="000000"/>
              </w:rPr>
              <w:t>10</w:t>
            </w:r>
            <w:r w:rsidR="00653510">
              <w:rPr>
                <w:color w:val="000000"/>
              </w:rPr>
              <w:t xml:space="preserve"> </w:t>
            </w:r>
            <w:proofErr w:type="spellStart"/>
            <w:r w:rsidR="00653510">
              <w:rPr>
                <w:color w:val="000000"/>
              </w:rPr>
              <w:t>szt</w:t>
            </w:r>
            <w:proofErr w:type="spellEnd"/>
          </w:p>
        </w:tc>
      </w:tr>
      <w:tr w:rsidR="003477A8" w:rsidRPr="004549BF" w14:paraId="62B23419"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421ECDB" w14:textId="77777777" w:rsidR="003477A8" w:rsidRPr="002D4B10" w:rsidRDefault="003477A8" w:rsidP="00A927FA">
            <w:pPr>
              <w:rPr>
                <w:color w:val="000000"/>
              </w:rPr>
            </w:pPr>
            <w:r>
              <w:rPr>
                <w:color w:val="000000"/>
              </w:rPr>
              <w:t>34.</w:t>
            </w:r>
          </w:p>
        </w:tc>
        <w:tc>
          <w:tcPr>
            <w:tcW w:w="7139" w:type="dxa"/>
            <w:tcBorders>
              <w:top w:val="nil"/>
              <w:left w:val="nil"/>
              <w:bottom w:val="single" w:sz="8" w:space="0" w:color="000000"/>
              <w:right w:val="single" w:sz="8" w:space="0" w:color="000000"/>
            </w:tcBorders>
            <w:shd w:val="clear" w:color="000000" w:fill="FFFFFF"/>
            <w:vAlign w:val="bottom"/>
            <w:hideMark/>
          </w:tcPr>
          <w:p w14:paraId="74885663" w14:textId="77777777" w:rsidR="003477A8" w:rsidRPr="002D4B10" w:rsidRDefault="003477A8" w:rsidP="00A927FA">
            <w:pPr>
              <w:rPr>
                <w:color w:val="000000"/>
              </w:rPr>
            </w:pPr>
            <w:r>
              <w:rPr>
                <w:color w:val="000000"/>
              </w:rPr>
              <w:t>TECZKA SKRZYDŁOWA Z RZEPEM A4 15MM</w:t>
            </w:r>
          </w:p>
        </w:tc>
        <w:tc>
          <w:tcPr>
            <w:tcW w:w="1417" w:type="dxa"/>
            <w:tcBorders>
              <w:top w:val="nil"/>
              <w:left w:val="nil"/>
              <w:bottom w:val="single" w:sz="8" w:space="0" w:color="000000"/>
              <w:right w:val="single" w:sz="8" w:space="0" w:color="000000"/>
            </w:tcBorders>
            <w:shd w:val="clear" w:color="000000" w:fill="FFFFFF"/>
            <w:vAlign w:val="bottom"/>
            <w:hideMark/>
          </w:tcPr>
          <w:p w14:paraId="2D670316" w14:textId="65B1129C" w:rsidR="003477A8" w:rsidRPr="002D4B10" w:rsidRDefault="003477A8" w:rsidP="00A927FA">
            <w:pPr>
              <w:jc w:val="right"/>
              <w:rPr>
                <w:color w:val="000000"/>
              </w:rPr>
            </w:pPr>
            <w:r>
              <w:rPr>
                <w:color w:val="000000"/>
              </w:rPr>
              <w:t>10</w:t>
            </w:r>
            <w:r w:rsidR="00653510">
              <w:rPr>
                <w:color w:val="000000"/>
              </w:rPr>
              <w:t xml:space="preserve"> </w:t>
            </w:r>
            <w:proofErr w:type="spellStart"/>
            <w:r w:rsidR="00653510">
              <w:rPr>
                <w:color w:val="000000"/>
              </w:rPr>
              <w:t>szt</w:t>
            </w:r>
            <w:proofErr w:type="spellEnd"/>
          </w:p>
        </w:tc>
      </w:tr>
      <w:tr w:rsidR="003477A8" w:rsidRPr="004549BF" w14:paraId="47207F13"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98592DF" w14:textId="77777777" w:rsidR="003477A8" w:rsidRPr="002D4B10" w:rsidRDefault="003477A8" w:rsidP="00A927FA">
            <w:pPr>
              <w:rPr>
                <w:color w:val="000000"/>
              </w:rPr>
            </w:pPr>
            <w:r>
              <w:rPr>
                <w:color w:val="000000"/>
              </w:rPr>
              <w:t>35.</w:t>
            </w:r>
          </w:p>
        </w:tc>
        <w:tc>
          <w:tcPr>
            <w:tcW w:w="7139" w:type="dxa"/>
            <w:tcBorders>
              <w:top w:val="nil"/>
              <w:left w:val="nil"/>
              <w:bottom w:val="single" w:sz="8" w:space="0" w:color="000000"/>
              <w:right w:val="single" w:sz="8" w:space="0" w:color="000000"/>
            </w:tcBorders>
            <w:shd w:val="clear" w:color="000000" w:fill="FFFFFF"/>
            <w:vAlign w:val="bottom"/>
            <w:hideMark/>
          </w:tcPr>
          <w:p w14:paraId="44607584" w14:textId="77777777" w:rsidR="003477A8" w:rsidRPr="002D4B10" w:rsidRDefault="003477A8" w:rsidP="00A927FA">
            <w:pPr>
              <w:rPr>
                <w:color w:val="000000"/>
              </w:rPr>
            </w:pPr>
            <w:r>
              <w:rPr>
                <w:color w:val="000000"/>
              </w:rPr>
              <w:t>TECZKA SKRZYDŁOWA Z GUMKĄ A4  40MM</w:t>
            </w:r>
          </w:p>
        </w:tc>
        <w:tc>
          <w:tcPr>
            <w:tcW w:w="1417" w:type="dxa"/>
            <w:tcBorders>
              <w:top w:val="nil"/>
              <w:left w:val="nil"/>
              <w:bottom w:val="single" w:sz="8" w:space="0" w:color="000000"/>
              <w:right w:val="single" w:sz="8" w:space="0" w:color="000000"/>
            </w:tcBorders>
            <w:shd w:val="clear" w:color="000000" w:fill="FFFFFF"/>
            <w:vAlign w:val="bottom"/>
            <w:hideMark/>
          </w:tcPr>
          <w:p w14:paraId="43891023" w14:textId="5D21AE9E" w:rsidR="003477A8" w:rsidRPr="002D4B10" w:rsidRDefault="003477A8" w:rsidP="00A927FA">
            <w:pPr>
              <w:jc w:val="right"/>
              <w:rPr>
                <w:color w:val="000000"/>
              </w:rPr>
            </w:pPr>
            <w:r>
              <w:rPr>
                <w:color w:val="000000"/>
              </w:rPr>
              <w:t>10</w:t>
            </w:r>
            <w:r w:rsidR="00653510">
              <w:rPr>
                <w:color w:val="000000"/>
              </w:rPr>
              <w:t xml:space="preserve"> </w:t>
            </w:r>
            <w:proofErr w:type="spellStart"/>
            <w:r w:rsidR="00653510">
              <w:rPr>
                <w:color w:val="000000"/>
              </w:rPr>
              <w:t>szt</w:t>
            </w:r>
            <w:proofErr w:type="spellEnd"/>
          </w:p>
        </w:tc>
      </w:tr>
      <w:tr w:rsidR="003477A8" w:rsidRPr="004549BF" w14:paraId="7DEBF76B" w14:textId="77777777" w:rsidTr="002851BB">
        <w:trPr>
          <w:trHeight w:val="58"/>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4B7E88C" w14:textId="77777777" w:rsidR="003477A8" w:rsidRPr="002D4B10" w:rsidRDefault="003477A8" w:rsidP="00A927FA">
            <w:pPr>
              <w:rPr>
                <w:color w:val="000000"/>
              </w:rPr>
            </w:pPr>
            <w:r>
              <w:rPr>
                <w:color w:val="000000"/>
              </w:rPr>
              <w:t>36.</w:t>
            </w:r>
          </w:p>
        </w:tc>
        <w:tc>
          <w:tcPr>
            <w:tcW w:w="7139" w:type="dxa"/>
            <w:tcBorders>
              <w:top w:val="nil"/>
              <w:left w:val="nil"/>
              <w:bottom w:val="single" w:sz="8" w:space="0" w:color="000000"/>
              <w:right w:val="single" w:sz="8" w:space="0" w:color="000000"/>
            </w:tcBorders>
            <w:shd w:val="clear" w:color="000000" w:fill="FFFFFF"/>
            <w:vAlign w:val="bottom"/>
            <w:hideMark/>
          </w:tcPr>
          <w:p w14:paraId="5E612B3C" w14:textId="77777777" w:rsidR="003477A8" w:rsidRPr="002D4B10" w:rsidRDefault="003477A8" w:rsidP="00A927FA">
            <w:pPr>
              <w:rPr>
                <w:color w:val="000000"/>
              </w:rPr>
            </w:pPr>
            <w:r>
              <w:rPr>
                <w:color w:val="000000"/>
              </w:rPr>
              <w:t>TECZKA HARMONIJKOWA, 12 PRZEGRÓDEK ZAOPATRZONYCH W INDEKSY Z WYMIENNYMI ETYKIETAMI, WYKONANA Z GRUBEJ FOLII POLIPROPYLENOWEJ A4</w:t>
            </w:r>
          </w:p>
        </w:tc>
        <w:tc>
          <w:tcPr>
            <w:tcW w:w="1417" w:type="dxa"/>
            <w:tcBorders>
              <w:top w:val="nil"/>
              <w:left w:val="nil"/>
              <w:bottom w:val="single" w:sz="8" w:space="0" w:color="000000"/>
              <w:right w:val="single" w:sz="8" w:space="0" w:color="000000"/>
            </w:tcBorders>
            <w:shd w:val="clear" w:color="000000" w:fill="FFFFFF"/>
            <w:vAlign w:val="bottom"/>
            <w:hideMark/>
          </w:tcPr>
          <w:p w14:paraId="50C4779C" w14:textId="31F0A2F9" w:rsidR="003477A8" w:rsidRPr="002D4B10" w:rsidRDefault="003477A8" w:rsidP="00A927FA">
            <w:pPr>
              <w:jc w:val="right"/>
              <w:rPr>
                <w:color w:val="000000"/>
              </w:rPr>
            </w:pPr>
            <w:r>
              <w:rPr>
                <w:color w:val="000000"/>
              </w:rPr>
              <w:t>2</w:t>
            </w:r>
            <w:r w:rsidR="00653510">
              <w:rPr>
                <w:color w:val="000000"/>
              </w:rPr>
              <w:t xml:space="preserve"> </w:t>
            </w:r>
            <w:proofErr w:type="spellStart"/>
            <w:r w:rsidR="00653510">
              <w:rPr>
                <w:color w:val="000000"/>
              </w:rPr>
              <w:t>szt</w:t>
            </w:r>
            <w:proofErr w:type="spellEnd"/>
          </w:p>
        </w:tc>
      </w:tr>
      <w:tr w:rsidR="003477A8" w:rsidRPr="004549BF" w14:paraId="74EA4C50" w14:textId="77777777" w:rsidTr="002851BB">
        <w:trPr>
          <w:trHeight w:val="3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07FAE91" w14:textId="77777777" w:rsidR="003477A8" w:rsidRPr="002D4B10" w:rsidRDefault="003477A8" w:rsidP="00A927FA">
            <w:pPr>
              <w:rPr>
                <w:color w:val="000000"/>
              </w:rPr>
            </w:pPr>
            <w:r>
              <w:rPr>
                <w:color w:val="000000"/>
              </w:rPr>
              <w:t>37.</w:t>
            </w:r>
          </w:p>
        </w:tc>
        <w:tc>
          <w:tcPr>
            <w:tcW w:w="7139" w:type="dxa"/>
            <w:tcBorders>
              <w:top w:val="nil"/>
              <w:left w:val="nil"/>
              <w:bottom w:val="single" w:sz="8" w:space="0" w:color="000000"/>
              <w:right w:val="single" w:sz="8" w:space="0" w:color="000000"/>
            </w:tcBorders>
            <w:shd w:val="clear" w:color="000000" w:fill="FFFFFF"/>
            <w:vAlign w:val="bottom"/>
            <w:hideMark/>
          </w:tcPr>
          <w:p w14:paraId="1D58E3B1" w14:textId="77777777" w:rsidR="003477A8" w:rsidRPr="002D4B10" w:rsidRDefault="003477A8" w:rsidP="00A927FA">
            <w:pPr>
              <w:rPr>
                <w:color w:val="000000"/>
              </w:rPr>
            </w:pPr>
            <w:r>
              <w:rPr>
                <w:color w:val="000000"/>
              </w:rPr>
              <w:t>TECZKA HARMONIJKOWA Z PRZEGRÓDKAMI, PP Z RĄCZKĄ I ZAMKIEM ZATRZASKOWYM</w:t>
            </w:r>
          </w:p>
        </w:tc>
        <w:tc>
          <w:tcPr>
            <w:tcW w:w="1417" w:type="dxa"/>
            <w:tcBorders>
              <w:top w:val="nil"/>
              <w:left w:val="nil"/>
              <w:bottom w:val="single" w:sz="8" w:space="0" w:color="000000"/>
              <w:right w:val="single" w:sz="8" w:space="0" w:color="000000"/>
            </w:tcBorders>
            <w:shd w:val="clear" w:color="000000" w:fill="FFFFFF"/>
            <w:vAlign w:val="bottom"/>
            <w:hideMark/>
          </w:tcPr>
          <w:p w14:paraId="7623D02B" w14:textId="26CF4F0C" w:rsidR="003477A8" w:rsidRPr="002D4B10" w:rsidRDefault="003477A8" w:rsidP="00A927FA">
            <w:pPr>
              <w:jc w:val="right"/>
              <w:rPr>
                <w:color w:val="000000"/>
              </w:rPr>
            </w:pPr>
            <w:r>
              <w:rPr>
                <w:color w:val="000000"/>
              </w:rPr>
              <w:t>2</w:t>
            </w:r>
            <w:r w:rsidR="00653510">
              <w:rPr>
                <w:color w:val="000000"/>
              </w:rPr>
              <w:t xml:space="preserve"> </w:t>
            </w:r>
            <w:proofErr w:type="spellStart"/>
            <w:r w:rsidR="00653510">
              <w:rPr>
                <w:color w:val="000000"/>
              </w:rPr>
              <w:t>szt</w:t>
            </w:r>
            <w:proofErr w:type="spellEnd"/>
          </w:p>
        </w:tc>
      </w:tr>
      <w:tr w:rsidR="003477A8" w:rsidRPr="004549BF" w14:paraId="0DBEFD56"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B7E9BA9" w14:textId="77777777" w:rsidR="003477A8" w:rsidRPr="002D4B10" w:rsidRDefault="003477A8" w:rsidP="00A927FA">
            <w:pPr>
              <w:rPr>
                <w:color w:val="000000"/>
              </w:rPr>
            </w:pPr>
            <w:r>
              <w:rPr>
                <w:color w:val="000000"/>
              </w:rPr>
              <w:t>38.</w:t>
            </w:r>
          </w:p>
        </w:tc>
        <w:tc>
          <w:tcPr>
            <w:tcW w:w="7139" w:type="dxa"/>
            <w:tcBorders>
              <w:top w:val="nil"/>
              <w:left w:val="nil"/>
              <w:bottom w:val="single" w:sz="8" w:space="0" w:color="000000"/>
              <w:right w:val="single" w:sz="8" w:space="0" w:color="000000"/>
            </w:tcBorders>
            <w:shd w:val="clear" w:color="000000" w:fill="FFFFFF"/>
            <w:vAlign w:val="bottom"/>
            <w:hideMark/>
          </w:tcPr>
          <w:p w14:paraId="23269350" w14:textId="77777777" w:rsidR="003477A8" w:rsidRPr="002D4B10" w:rsidRDefault="003477A8" w:rsidP="00A927FA">
            <w:pPr>
              <w:rPr>
                <w:color w:val="000000"/>
              </w:rPr>
            </w:pPr>
            <w:r>
              <w:rPr>
                <w:color w:val="000000"/>
              </w:rPr>
              <w:t>TECZKA ZAWIESZKOWA NIEBIESKA PAKOWANE PO 25 SZT.</w:t>
            </w:r>
          </w:p>
        </w:tc>
        <w:tc>
          <w:tcPr>
            <w:tcW w:w="1417" w:type="dxa"/>
            <w:tcBorders>
              <w:top w:val="nil"/>
              <w:left w:val="nil"/>
              <w:bottom w:val="single" w:sz="8" w:space="0" w:color="000000"/>
              <w:right w:val="single" w:sz="8" w:space="0" w:color="000000"/>
            </w:tcBorders>
            <w:shd w:val="clear" w:color="000000" w:fill="FFFFFF"/>
            <w:vAlign w:val="bottom"/>
            <w:hideMark/>
          </w:tcPr>
          <w:p w14:paraId="19EE33A4" w14:textId="7F8C486B" w:rsidR="003477A8" w:rsidRPr="002D4B10" w:rsidRDefault="003477A8" w:rsidP="00A927FA">
            <w:pPr>
              <w:jc w:val="right"/>
              <w:rPr>
                <w:color w:val="000000"/>
              </w:rPr>
            </w:pPr>
            <w:r>
              <w:rPr>
                <w:color w:val="000000"/>
              </w:rPr>
              <w:t>1</w:t>
            </w:r>
            <w:r w:rsidR="00653510">
              <w:rPr>
                <w:color w:val="000000"/>
              </w:rPr>
              <w:t xml:space="preserve"> op.</w:t>
            </w:r>
          </w:p>
        </w:tc>
      </w:tr>
      <w:tr w:rsidR="003477A8" w:rsidRPr="004549BF" w14:paraId="240C998B"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30987BC" w14:textId="77777777" w:rsidR="003477A8" w:rsidRPr="002D4B10" w:rsidRDefault="003477A8" w:rsidP="00A927FA">
            <w:pPr>
              <w:rPr>
                <w:color w:val="000000"/>
              </w:rPr>
            </w:pPr>
            <w:r>
              <w:rPr>
                <w:color w:val="000000"/>
              </w:rPr>
              <w:t>39.</w:t>
            </w:r>
          </w:p>
        </w:tc>
        <w:tc>
          <w:tcPr>
            <w:tcW w:w="7139" w:type="dxa"/>
            <w:tcBorders>
              <w:top w:val="nil"/>
              <w:left w:val="nil"/>
              <w:bottom w:val="single" w:sz="8" w:space="0" w:color="000000"/>
              <w:right w:val="single" w:sz="8" w:space="0" w:color="000000"/>
            </w:tcBorders>
            <w:shd w:val="clear" w:color="000000" w:fill="FFFFFF"/>
            <w:vAlign w:val="bottom"/>
            <w:hideMark/>
          </w:tcPr>
          <w:p w14:paraId="4FA919AD" w14:textId="77777777" w:rsidR="003477A8" w:rsidRPr="002D4B10" w:rsidRDefault="003477A8" w:rsidP="00A927FA">
            <w:pPr>
              <w:rPr>
                <w:color w:val="000000"/>
              </w:rPr>
            </w:pPr>
            <w:r>
              <w:rPr>
                <w:color w:val="000000"/>
              </w:rPr>
              <w:t>TECZKA ZAWIESZKOWA ŻÓŁTA PAKOWANE PO 25 SZT.</w:t>
            </w:r>
          </w:p>
        </w:tc>
        <w:tc>
          <w:tcPr>
            <w:tcW w:w="1417" w:type="dxa"/>
            <w:tcBorders>
              <w:top w:val="nil"/>
              <w:left w:val="nil"/>
              <w:bottom w:val="single" w:sz="8" w:space="0" w:color="000000"/>
              <w:right w:val="single" w:sz="8" w:space="0" w:color="000000"/>
            </w:tcBorders>
            <w:shd w:val="clear" w:color="000000" w:fill="FFFFFF"/>
            <w:vAlign w:val="bottom"/>
            <w:hideMark/>
          </w:tcPr>
          <w:p w14:paraId="254AEEB8" w14:textId="13675DF5" w:rsidR="003477A8" w:rsidRPr="002D4B10" w:rsidRDefault="003477A8" w:rsidP="00A927FA">
            <w:pPr>
              <w:jc w:val="right"/>
              <w:rPr>
                <w:color w:val="000000"/>
              </w:rPr>
            </w:pPr>
            <w:r>
              <w:rPr>
                <w:color w:val="000000"/>
              </w:rPr>
              <w:t>1</w:t>
            </w:r>
            <w:r w:rsidR="00653510">
              <w:rPr>
                <w:color w:val="000000"/>
              </w:rPr>
              <w:t xml:space="preserve"> op.</w:t>
            </w:r>
          </w:p>
        </w:tc>
      </w:tr>
      <w:tr w:rsidR="003477A8" w:rsidRPr="004549BF" w14:paraId="4EC0FA5E"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26B291D" w14:textId="77777777" w:rsidR="003477A8" w:rsidRPr="002D4B10" w:rsidRDefault="003477A8" w:rsidP="00A927FA">
            <w:pPr>
              <w:rPr>
                <w:color w:val="000000"/>
              </w:rPr>
            </w:pPr>
            <w:r>
              <w:rPr>
                <w:color w:val="000000"/>
              </w:rPr>
              <w:t>40.</w:t>
            </w:r>
          </w:p>
        </w:tc>
        <w:tc>
          <w:tcPr>
            <w:tcW w:w="7139" w:type="dxa"/>
            <w:tcBorders>
              <w:top w:val="nil"/>
              <w:left w:val="nil"/>
              <w:bottom w:val="single" w:sz="8" w:space="0" w:color="000000"/>
              <w:right w:val="single" w:sz="8" w:space="0" w:color="000000"/>
            </w:tcBorders>
            <w:shd w:val="clear" w:color="000000" w:fill="FFFFFF"/>
            <w:vAlign w:val="bottom"/>
            <w:hideMark/>
          </w:tcPr>
          <w:p w14:paraId="3414F92E" w14:textId="77777777" w:rsidR="003477A8" w:rsidRPr="002D4B10" w:rsidRDefault="003477A8" w:rsidP="00A927FA">
            <w:pPr>
              <w:rPr>
                <w:color w:val="000000"/>
              </w:rPr>
            </w:pPr>
            <w:r>
              <w:rPr>
                <w:color w:val="000000"/>
              </w:rPr>
              <w:t>TECZKA NA ZATRZASK A4</w:t>
            </w:r>
          </w:p>
        </w:tc>
        <w:tc>
          <w:tcPr>
            <w:tcW w:w="1417" w:type="dxa"/>
            <w:tcBorders>
              <w:top w:val="nil"/>
              <w:left w:val="nil"/>
              <w:bottom w:val="single" w:sz="8" w:space="0" w:color="000000"/>
              <w:right w:val="single" w:sz="8" w:space="0" w:color="000000"/>
            </w:tcBorders>
            <w:shd w:val="clear" w:color="000000" w:fill="FFFFFF"/>
            <w:vAlign w:val="bottom"/>
            <w:hideMark/>
          </w:tcPr>
          <w:p w14:paraId="23A823AB" w14:textId="329063ED" w:rsidR="003477A8" w:rsidRPr="002D4B10" w:rsidRDefault="003477A8" w:rsidP="00A927FA">
            <w:pPr>
              <w:jc w:val="right"/>
              <w:rPr>
                <w:color w:val="000000"/>
              </w:rPr>
            </w:pPr>
            <w:r>
              <w:rPr>
                <w:color w:val="000000"/>
              </w:rPr>
              <w:t>10</w:t>
            </w:r>
            <w:r w:rsidR="00653510">
              <w:rPr>
                <w:color w:val="000000"/>
              </w:rPr>
              <w:t xml:space="preserve"> </w:t>
            </w:r>
            <w:proofErr w:type="spellStart"/>
            <w:r w:rsidR="00653510">
              <w:rPr>
                <w:color w:val="000000"/>
              </w:rPr>
              <w:t>szt</w:t>
            </w:r>
            <w:proofErr w:type="spellEnd"/>
          </w:p>
        </w:tc>
      </w:tr>
      <w:tr w:rsidR="003477A8" w:rsidRPr="004549BF" w14:paraId="09A4E3BD" w14:textId="77777777" w:rsidTr="002851BB">
        <w:trPr>
          <w:trHeight w:val="3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C51C595" w14:textId="77777777" w:rsidR="003477A8" w:rsidRPr="002D4B10" w:rsidRDefault="003477A8" w:rsidP="00A927FA">
            <w:pPr>
              <w:rPr>
                <w:color w:val="000000"/>
              </w:rPr>
            </w:pPr>
            <w:r>
              <w:rPr>
                <w:color w:val="000000"/>
              </w:rPr>
              <w:t>41.</w:t>
            </w:r>
          </w:p>
        </w:tc>
        <w:tc>
          <w:tcPr>
            <w:tcW w:w="7139" w:type="dxa"/>
            <w:tcBorders>
              <w:top w:val="nil"/>
              <w:left w:val="nil"/>
              <w:bottom w:val="single" w:sz="8" w:space="0" w:color="000000"/>
              <w:right w:val="single" w:sz="8" w:space="0" w:color="000000"/>
            </w:tcBorders>
            <w:shd w:val="clear" w:color="000000" w:fill="FFFFFF"/>
            <w:vAlign w:val="bottom"/>
            <w:hideMark/>
          </w:tcPr>
          <w:p w14:paraId="4815D260" w14:textId="77777777" w:rsidR="003477A8" w:rsidRPr="002D4B10" w:rsidRDefault="003477A8" w:rsidP="00A927FA">
            <w:pPr>
              <w:rPr>
                <w:color w:val="000000"/>
              </w:rPr>
            </w:pPr>
            <w:r>
              <w:rPr>
                <w:color w:val="000000"/>
              </w:rPr>
              <w:t>TECZKA ZAWIESZKOWA NIEBIESKA Z BOCZKAMI PAKOWANE PO 25 SZT.</w:t>
            </w:r>
          </w:p>
        </w:tc>
        <w:tc>
          <w:tcPr>
            <w:tcW w:w="1417" w:type="dxa"/>
            <w:tcBorders>
              <w:top w:val="nil"/>
              <w:left w:val="nil"/>
              <w:bottom w:val="single" w:sz="8" w:space="0" w:color="000000"/>
              <w:right w:val="single" w:sz="8" w:space="0" w:color="000000"/>
            </w:tcBorders>
            <w:shd w:val="clear" w:color="000000" w:fill="FFFFFF"/>
            <w:vAlign w:val="bottom"/>
            <w:hideMark/>
          </w:tcPr>
          <w:p w14:paraId="08348046" w14:textId="31B7361D" w:rsidR="003477A8" w:rsidRPr="002D4B10" w:rsidRDefault="003477A8" w:rsidP="00A927FA">
            <w:pPr>
              <w:jc w:val="right"/>
              <w:rPr>
                <w:color w:val="000000"/>
              </w:rPr>
            </w:pPr>
            <w:r>
              <w:rPr>
                <w:color w:val="000000"/>
              </w:rPr>
              <w:t>1</w:t>
            </w:r>
            <w:r w:rsidR="00653510">
              <w:rPr>
                <w:color w:val="000000"/>
              </w:rPr>
              <w:t xml:space="preserve"> op.</w:t>
            </w:r>
          </w:p>
        </w:tc>
      </w:tr>
      <w:tr w:rsidR="003477A8" w:rsidRPr="004549BF" w14:paraId="66071325"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5C1915F" w14:textId="77777777" w:rsidR="003477A8" w:rsidRPr="002D4B10" w:rsidRDefault="003477A8" w:rsidP="00A927FA">
            <w:pPr>
              <w:rPr>
                <w:color w:val="000000"/>
              </w:rPr>
            </w:pPr>
            <w:r>
              <w:rPr>
                <w:color w:val="000000"/>
              </w:rPr>
              <w:t>42.</w:t>
            </w:r>
          </w:p>
        </w:tc>
        <w:tc>
          <w:tcPr>
            <w:tcW w:w="7139" w:type="dxa"/>
            <w:tcBorders>
              <w:top w:val="nil"/>
              <w:left w:val="nil"/>
              <w:bottom w:val="single" w:sz="8" w:space="0" w:color="000000"/>
              <w:right w:val="single" w:sz="8" w:space="0" w:color="000000"/>
            </w:tcBorders>
            <w:shd w:val="clear" w:color="000000" w:fill="FFFFFF"/>
            <w:vAlign w:val="bottom"/>
            <w:hideMark/>
          </w:tcPr>
          <w:p w14:paraId="3DF29678" w14:textId="77777777" w:rsidR="003477A8" w:rsidRPr="002D4B10" w:rsidRDefault="003477A8" w:rsidP="00A927FA">
            <w:pPr>
              <w:rPr>
                <w:color w:val="000000"/>
              </w:rPr>
            </w:pPr>
            <w:r>
              <w:rPr>
                <w:color w:val="000000"/>
              </w:rPr>
              <w:t>TECZKA ZAWIESZKOWA ŻÓŁTA PAKOWANE Z BOCZKAMI PO 25 SZT.</w:t>
            </w:r>
          </w:p>
        </w:tc>
        <w:tc>
          <w:tcPr>
            <w:tcW w:w="1417" w:type="dxa"/>
            <w:tcBorders>
              <w:top w:val="nil"/>
              <w:left w:val="nil"/>
              <w:bottom w:val="single" w:sz="8" w:space="0" w:color="000000"/>
              <w:right w:val="single" w:sz="8" w:space="0" w:color="000000"/>
            </w:tcBorders>
            <w:shd w:val="clear" w:color="000000" w:fill="FFFFFF"/>
            <w:vAlign w:val="bottom"/>
            <w:hideMark/>
          </w:tcPr>
          <w:p w14:paraId="1E8352D6" w14:textId="1C14999B" w:rsidR="003477A8" w:rsidRPr="002D4B10" w:rsidRDefault="003477A8" w:rsidP="00A927FA">
            <w:pPr>
              <w:jc w:val="right"/>
              <w:rPr>
                <w:color w:val="000000"/>
              </w:rPr>
            </w:pPr>
            <w:r>
              <w:rPr>
                <w:color w:val="000000"/>
              </w:rPr>
              <w:t>1</w:t>
            </w:r>
            <w:r w:rsidR="00653510">
              <w:rPr>
                <w:color w:val="000000"/>
              </w:rPr>
              <w:t xml:space="preserve"> op.</w:t>
            </w:r>
          </w:p>
        </w:tc>
      </w:tr>
      <w:tr w:rsidR="003477A8" w:rsidRPr="004549BF" w14:paraId="4EEE9612" w14:textId="77777777" w:rsidTr="002851BB">
        <w:trPr>
          <w:trHeight w:val="47"/>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8765A5E" w14:textId="77777777" w:rsidR="003477A8" w:rsidRPr="002D4B10" w:rsidRDefault="003477A8" w:rsidP="00A927FA">
            <w:pPr>
              <w:rPr>
                <w:color w:val="000000"/>
              </w:rPr>
            </w:pPr>
            <w:r>
              <w:rPr>
                <w:color w:val="000000"/>
              </w:rPr>
              <w:t>43.</w:t>
            </w:r>
          </w:p>
        </w:tc>
        <w:tc>
          <w:tcPr>
            <w:tcW w:w="7139" w:type="dxa"/>
            <w:tcBorders>
              <w:top w:val="nil"/>
              <w:left w:val="nil"/>
              <w:bottom w:val="single" w:sz="8" w:space="0" w:color="000000"/>
              <w:right w:val="single" w:sz="8" w:space="0" w:color="000000"/>
            </w:tcBorders>
            <w:shd w:val="clear" w:color="000000" w:fill="FFFFFF"/>
            <w:vAlign w:val="bottom"/>
            <w:hideMark/>
          </w:tcPr>
          <w:p w14:paraId="2F759F84" w14:textId="77777777" w:rsidR="003477A8" w:rsidRPr="002D4B10" w:rsidRDefault="003477A8" w:rsidP="00A927FA">
            <w:pPr>
              <w:rPr>
                <w:color w:val="000000"/>
              </w:rPr>
            </w:pPr>
            <w:r>
              <w:rPr>
                <w:color w:val="000000"/>
              </w:rPr>
              <w:t>TECZKA DO PODPISU Z 20 PRZEKŁADKAMI, WYKONANA Z KARTONU, Z ZEWNĄTRZ POKRYTA FOLIĄ POLIPROPYLENOWĄ A4</w:t>
            </w:r>
          </w:p>
        </w:tc>
        <w:tc>
          <w:tcPr>
            <w:tcW w:w="1417" w:type="dxa"/>
            <w:tcBorders>
              <w:top w:val="nil"/>
              <w:left w:val="nil"/>
              <w:bottom w:val="single" w:sz="8" w:space="0" w:color="000000"/>
              <w:right w:val="single" w:sz="8" w:space="0" w:color="000000"/>
            </w:tcBorders>
            <w:shd w:val="clear" w:color="000000" w:fill="FFFFFF"/>
            <w:vAlign w:val="bottom"/>
            <w:hideMark/>
          </w:tcPr>
          <w:p w14:paraId="4E755CD9" w14:textId="3824C10D" w:rsidR="003477A8" w:rsidRPr="002D4B10" w:rsidRDefault="003477A8" w:rsidP="00A927FA">
            <w:pPr>
              <w:jc w:val="right"/>
              <w:rPr>
                <w:color w:val="000000"/>
              </w:rPr>
            </w:pPr>
            <w:r>
              <w:rPr>
                <w:color w:val="000000"/>
              </w:rPr>
              <w:t>10</w:t>
            </w:r>
            <w:r w:rsidR="00653510">
              <w:rPr>
                <w:color w:val="000000"/>
              </w:rPr>
              <w:t xml:space="preserve"> </w:t>
            </w:r>
            <w:proofErr w:type="spellStart"/>
            <w:r w:rsidR="00653510">
              <w:rPr>
                <w:color w:val="000000"/>
              </w:rPr>
              <w:t>szt</w:t>
            </w:r>
            <w:proofErr w:type="spellEnd"/>
          </w:p>
        </w:tc>
      </w:tr>
      <w:tr w:rsidR="003477A8" w:rsidRPr="004549BF" w14:paraId="783F6966" w14:textId="77777777" w:rsidTr="002851BB">
        <w:trPr>
          <w:trHeight w:val="37"/>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2001851" w14:textId="77777777" w:rsidR="003477A8" w:rsidRPr="002D4B10" w:rsidRDefault="003477A8" w:rsidP="00A927FA">
            <w:pPr>
              <w:rPr>
                <w:color w:val="000000"/>
              </w:rPr>
            </w:pPr>
            <w:r>
              <w:rPr>
                <w:color w:val="000000"/>
              </w:rPr>
              <w:t>44.</w:t>
            </w:r>
          </w:p>
        </w:tc>
        <w:tc>
          <w:tcPr>
            <w:tcW w:w="7139" w:type="dxa"/>
            <w:tcBorders>
              <w:top w:val="nil"/>
              <w:left w:val="nil"/>
              <w:bottom w:val="single" w:sz="8" w:space="0" w:color="000000"/>
              <w:right w:val="single" w:sz="8" w:space="0" w:color="000000"/>
            </w:tcBorders>
            <w:shd w:val="clear" w:color="000000" w:fill="FFFFFF"/>
            <w:vAlign w:val="bottom"/>
            <w:hideMark/>
          </w:tcPr>
          <w:p w14:paraId="48B1A4DB" w14:textId="77777777" w:rsidR="003477A8" w:rsidRPr="002D4B10" w:rsidRDefault="003477A8" w:rsidP="00A927FA">
            <w:pPr>
              <w:rPr>
                <w:color w:val="000000"/>
              </w:rPr>
            </w:pPr>
            <w:r>
              <w:rPr>
                <w:color w:val="000000"/>
              </w:rPr>
              <w:t>TECZKA WYKONANA Z POLIPROPYLENU Z 6-8 PRZEKŁADEK ZABEZPIECZONA NAROŻNYMI GUMKAMI A4</w:t>
            </w:r>
          </w:p>
        </w:tc>
        <w:tc>
          <w:tcPr>
            <w:tcW w:w="1417" w:type="dxa"/>
            <w:tcBorders>
              <w:top w:val="nil"/>
              <w:left w:val="nil"/>
              <w:bottom w:val="single" w:sz="8" w:space="0" w:color="000000"/>
              <w:right w:val="single" w:sz="8" w:space="0" w:color="000000"/>
            </w:tcBorders>
            <w:shd w:val="clear" w:color="000000" w:fill="FFFFFF"/>
            <w:vAlign w:val="bottom"/>
            <w:hideMark/>
          </w:tcPr>
          <w:p w14:paraId="620E3FB2" w14:textId="54ADB2D1" w:rsidR="003477A8" w:rsidRPr="002D4B10" w:rsidRDefault="003477A8" w:rsidP="00A927FA">
            <w:pPr>
              <w:jc w:val="right"/>
              <w:rPr>
                <w:color w:val="000000"/>
              </w:rPr>
            </w:pPr>
            <w:r>
              <w:rPr>
                <w:color w:val="000000"/>
              </w:rPr>
              <w:t>2</w:t>
            </w:r>
            <w:r w:rsidR="00653510">
              <w:rPr>
                <w:color w:val="000000"/>
              </w:rPr>
              <w:t xml:space="preserve"> </w:t>
            </w:r>
            <w:proofErr w:type="spellStart"/>
            <w:r w:rsidR="00653510">
              <w:rPr>
                <w:color w:val="000000"/>
              </w:rPr>
              <w:t>szt</w:t>
            </w:r>
            <w:proofErr w:type="spellEnd"/>
          </w:p>
        </w:tc>
      </w:tr>
      <w:tr w:rsidR="003477A8" w:rsidRPr="004549BF" w14:paraId="16ACC2B3" w14:textId="77777777" w:rsidTr="002851BB">
        <w:trPr>
          <w:trHeight w:val="3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3BB7873" w14:textId="77777777" w:rsidR="003477A8" w:rsidRPr="002D4B10" w:rsidRDefault="003477A8" w:rsidP="00A927FA">
            <w:pPr>
              <w:rPr>
                <w:color w:val="000000"/>
              </w:rPr>
            </w:pPr>
            <w:r>
              <w:rPr>
                <w:color w:val="000000"/>
              </w:rPr>
              <w:t>45.</w:t>
            </w:r>
          </w:p>
        </w:tc>
        <w:tc>
          <w:tcPr>
            <w:tcW w:w="7139" w:type="dxa"/>
            <w:tcBorders>
              <w:top w:val="nil"/>
              <w:left w:val="nil"/>
              <w:bottom w:val="single" w:sz="8" w:space="0" w:color="000000"/>
              <w:right w:val="single" w:sz="8" w:space="0" w:color="000000"/>
            </w:tcBorders>
            <w:shd w:val="clear" w:color="000000" w:fill="FFFFFF"/>
            <w:vAlign w:val="bottom"/>
            <w:hideMark/>
          </w:tcPr>
          <w:p w14:paraId="3A089A23" w14:textId="77777777" w:rsidR="003477A8" w:rsidRPr="002D4B10" w:rsidRDefault="003477A8" w:rsidP="00A927FA">
            <w:pPr>
              <w:rPr>
                <w:color w:val="000000"/>
              </w:rPr>
            </w:pPr>
            <w:r>
              <w:rPr>
                <w:color w:val="000000"/>
              </w:rPr>
              <w:t>TECZKA KARTONOWA Z 12 PRZEKŁADKAMI ZABEZPIECZONA NAROŻNYMI GUMKAMI A4</w:t>
            </w:r>
          </w:p>
        </w:tc>
        <w:tc>
          <w:tcPr>
            <w:tcW w:w="1417" w:type="dxa"/>
            <w:tcBorders>
              <w:top w:val="nil"/>
              <w:left w:val="nil"/>
              <w:bottom w:val="single" w:sz="8" w:space="0" w:color="000000"/>
              <w:right w:val="single" w:sz="8" w:space="0" w:color="000000"/>
            </w:tcBorders>
            <w:shd w:val="clear" w:color="000000" w:fill="FFFFFF"/>
            <w:vAlign w:val="bottom"/>
            <w:hideMark/>
          </w:tcPr>
          <w:p w14:paraId="770DF9B1" w14:textId="0FD58CB5" w:rsidR="003477A8" w:rsidRPr="002D4B10" w:rsidRDefault="003477A8" w:rsidP="00A927FA">
            <w:pPr>
              <w:jc w:val="right"/>
              <w:rPr>
                <w:color w:val="000000"/>
              </w:rPr>
            </w:pPr>
            <w:r>
              <w:rPr>
                <w:color w:val="000000"/>
              </w:rPr>
              <w:t>2</w:t>
            </w:r>
            <w:r w:rsidR="00653510">
              <w:rPr>
                <w:color w:val="000000"/>
              </w:rPr>
              <w:t xml:space="preserve"> </w:t>
            </w:r>
            <w:proofErr w:type="spellStart"/>
            <w:r w:rsidR="00653510">
              <w:rPr>
                <w:color w:val="000000"/>
              </w:rPr>
              <w:t>szt</w:t>
            </w:r>
            <w:proofErr w:type="spellEnd"/>
          </w:p>
        </w:tc>
      </w:tr>
      <w:tr w:rsidR="003477A8" w:rsidRPr="004549BF" w14:paraId="56603C37" w14:textId="77777777" w:rsidTr="002851BB">
        <w:trPr>
          <w:trHeight w:val="4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CB60E5D" w14:textId="77777777" w:rsidR="003477A8" w:rsidRPr="002D4B10" w:rsidRDefault="003477A8" w:rsidP="00A927FA">
            <w:pPr>
              <w:rPr>
                <w:color w:val="000000"/>
              </w:rPr>
            </w:pPr>
            <w:r>
              <w:rPr>
                <w:color w:val="000000"/>
              </w:rPr>
              <w:t>46.</w:t>
            </w:r>
          </w:p>
        </w:tc>
        <w:tc>
          <w:tcPr>
            <w:tcW w:w="7139" w:type="dxa"/>
            <w:tcBorders>
              <w:top w:val="nil"/>
              <w:left w:val="nil"/>
              <w:bottom w:val="single" w:sz="8" w:space="0" w:color="000000"/>
              <w:right w:val="single" w:sz="8" w:space="0" w:color="000000"/>
            </w:tcBorders>
            <w:shd w:val="clear" w:color="000000" w:fill="FFFFFF"/>
            <w:vAlign w:val="bottom"/>
            <w:hideMark/>
          </w:tcPr>
          <w:p w14:paraId="6F51EE9B" w14:textId="77777777" w:rsidR="003477A8" w:rsidRPr="002D4B10" w:rsidRDefault="003477A8" w:rsidP="00A927FA">
            <w:pPr>
              <w:rPr>
                <w:color w:val="000000"/>
              </w:rPr>
            </w:pPr>
            <w:r>
              <w:rPr>
                <w:color w:val="000000"/>
              </w:rPr>
              <w:t>TWARDE OKŁADKI DO DYPLOMÓW, FORMAT A4, WYKOŃCZONE SKÓROPODOBNĄ OKLEINĄ Z BIAŁĄ WKLEJKĄ. KOLOR GRANATOWY</w:t>
            </w:r>
          </w:p>
        </w:tc>
        <w:tc>
          <w:tcPr>
            <w:tcW w:w="1417" w:type="dxa"/>
            <w:tcBorders>
              <w:top w:val="nil"/>
              <w:left w:val="nil"/>
              <w:bottom w:val="single" w:sz="8" w:space="0" w:color="000000"/>
              <w:right w:val="single" w:sz="8" w:space="0" w:color="000000"/>
            </w:tcBorders>
            <w:shd w:val="clear" w:color="000000" w:fill="FFFFFF"/>
            <w:vAlign w:val="bottom"/>
            <w:hideMark/>
          </w:tcPr>
          <w:p w14:paraId="353BB502" w14:textId="6B201089" w:rsidR="003477A8" w:rsidRPr="002D4B10" w:rsidRDefault="003477A8" w:rsidP="00A927FA">
            <w:pPr>
              <w:jc w:val="right"/>
              <w:rPr>
                <w:color w:val="000000"/>
              </w:rPr>
            </w:pPr>
            <w:r>
              <w:rPr>
                <w:color w:val="000000"/>
              </w:rPr>
              <w:t>10</w:t>
            </w:r>
            <w:r w:rsidR="00653510">
              <w:rPr>
                <w:color w:val="000000"/>
              </w:rPr>
              <w:t xml:space="preserve"> </w:t>
            </w:r>
            <w:proofErr w:type="spellStart"/>
            <w:r w:rsidR="00653510">
              <w:rPr>
                <w:color w:val="000000"/>
              </w:rPr>
              <w:t>szt</w:t>
            </w:r>
            <w:proofErr w:type="spellEnd"/>
          </w:p>
        </w:tc>
      </w:tr>
      <w:tr w:rsidR="003477A8" w:rsidRPr="004549BF" w14:paraId="3FD31EF7"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4F2E8FD" w14:textId="77777777" w:rsidR="003477A8" w:rsidRPr="002D4B10" w:rsidRDefault="003477A8" w:rsidP="00A927FA">
            <w:pPr>
              <w:rPr>
                <w:color w:val="000000"/>
              </w:rPr>
            </w:pPr>
            <w:r>
              <w:rPr>
                <w:color w:val="000000"/>
              </w:rPr>
              <w:t>47.</w:t>
            </w:r>
          </w:p>
        </w:tc>
        <w:tc>
          <w:tcPr>
            <w:tcW w:w="7139" w:type="dxa"/>
            <w:tcBorders>
              <w:top w:val="nil"/>
              <w:left w:val="nil"/>
              <w:bottom w:val="single" w:sz="8" w:space="0" w:color="000000"/>
              <w:right w:val="single" w:sz="8" w:space="0" w:color="000000"/>
            </w:tcBorders>
            <w:shd w:val="clear" w:color="000000" w:fill="FFFFFF"/>
            <w:vAlign w:val="bottom"/>
            <w:hideMark/>
          </w:tcPr>
          <w:p w14:paraId="35E1180A" w14:textId="77777777" w:rsidR="003477A8" w:rsidRPr="002D4B10" w:rsidRDefault="003477A8" w:rsidP="00A927FA">
            <w:pPr>
              <w:rPr>
                <w:color w:val="000000"/>
              </w:rPr>
            </w:pPr>
            <w:r>
              <w:rPr>
                <w:color w:val="000000"/>
              </w:rPr>
              <w:t>WIĄZANA TECZKA KARTONOWA FORMAT A4</w:t>
            </w:r>
          </w:p>
        </w:tc>
        <w:tc>
          <w:tcPr>
            <w:tcW w:w="1417" w:type="dxa"/>
            <w:tcBorders>
              <w:top w:val="nil"/>
              <w:left w:val="nil"/>
              <w:bottom w:val="single" w:sz="8" w:space="0" w:color="000000"/>
              <w:right w:val="single" w:sz="8" w:space="0" w:color="000000"/>
            </w:tcBorders>
            <w:shd w:val="clear" w:color="000000" w:fill="FFFFFF"/>
            <w:vAlign w:val="bottom"/>
            <w:hideMark/>
          </w:tcPr>
          <w:p w14:paraId="17640137" w14:textId="282D3FCB" w:rsidR="003477A8" w:rsidRPr="002D4B10" w:rsidRDefault="003477A8" w:rsidP="00A927FA">
            <w:pPr>
              <w:jc w:val="right"/>
              <w:rPr>
                <w:color w:val="000000"/>
              </w:rPr>
            </w:pPr>
            <w:r>
              <w:rPr>
                <w:color w:val="000000"/>
              </w:rPr>
              <w:t>600</w:t>
            </w:r>
            <w:r w:rsidR="00653510">
              <w:rPr>
                <w:color w:val="000000"/>
              </w:rPr>
              <w:t xml:space="preserve"> </w:t>
            </w:r>
            <w:proofErr w:type="spellStart"/>
            <w:r w:rsidR="00653510">
              <w:rPr>
                <w:color w:val="000000"/>
              </w:rPr>
              <w:t>szt</w:t>
            </w:r>
            <w:proofErr w:type="spellEnd"/>
          </w:p>
        </w:tc>
      </w:tr>
      <w:tr w:rsidR="003477A8" w:rsidRPr="004549BF" w14:paraId="611E190C"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157B26A" w14:textId="77777777" w:rsidR="003477A8" w:rsidRPr="002D4B10" w:rsidRDefault="003477A8" w:rsidP="00A927FA">
            <w:pPr>
              <w:rPr>
                <w:color w:val="000000"/>
              </w:rPr>
            </w:pPr>
            <w:r>
              <w:rPr>
                <w:color w:val="000000"/>
              </w:rPr>
              <w:t>48.</w:t>
            </w:r>
          </w:p>
        </w:tc>
        <w:tc>
          <w:tcPr>
            <w:tcW w:w="7139" w:type="dxa"/>
            <w:tcBorders>
              <w:top w:val="nil"/>
              <w:left w:val="nil"/>
              <w:bottom w:val="single" w:sz="8" w:space="0" w:color="000000"/>
              <w:right w:val="single" w:sz="8" w:space="0" w:color="000000"/>
            </w:tcBorders>
            <w:shd w:val="clear" w:color="000000" w:fill="FFFFFF"/>
            <w:vAlign w:val="bottom"/>
            <w:hideMark/>
          </w:tcPr>
          <w:p w14:paraId="3C6452CB" w14:textId="77777777" w:rsidR="003477A8" w:rsidRPr="002D4B10" w:rsidRDefault="003477A8" w:rsidP="00A927FA">
            <w:pPr>
              <w:rPr>
                <w:color w:val="000000"/>
              </w:rPr>
            </w:pPr>
            <w:r>
              <w:rPr>
                <w:color w:val="000000"/>
              </w:rPr>
              <w:t>WIĄZANA TECZKA KARTONOWA FORMAT A3</w:t>
            </w:r>
          </w:p>
        </w:tc>
        <w:tc>
          <w:tcPr>
            <w:tcW w:w="1417" w:type="dxa"/>
            <w:tcBorders>
              <w:top w:val="nil"/>
              <w:left w:val="nil"/>
              <w:bottom w:val="single" w:sz="8" w:space="0" w:color="000000"/>
              <w:right w:val="single" w:sz="8" w:space="0" w:color="000000"/>
            </w:tcBorders>
            <w:shd w:val="clear" w:color="000000" w:fill="FFFFFF"/>
            <w:vAlign w:val="bottom"/>
            <w:hideMark/>
          </w:tcPr>
          <w:p w14:paraId="6FC8F7C1" w14:textId="5637A14C" w:rsidR="003477A8" w:rsidRPr="002D4B10" w:rsidRDefault="003477A8" w:rsidP="00A927FA">
            <w:pPr>
              <w:jc w:val="right"/>
              <w:rPr>
                <w:color w:val="000000"/>
              </w:rPr>
            </w:pPr>
            <w:r>
              <w:rPr>
                <w:color w:val="000000"/>
              </w:rPr>
              <w:t>20</w:t>
            </w:r>
            <w:r w:rsidR="00653510">
              <w:rPr>
                <w:color w:val="000000"/>
              </w:rPr>
              <w:t xml:space="preserve"> </w:t>
            </w:r>
            <w:proofErr w:type="spellStart"/>
            <w:r w:rsidR="00653510">
              <w:rPr>
                <w:color w:val="000000"/>
              </w:rPr>
              <w:t>szt</w:t>
            </w:r>
            <w:proofErr w:type="spellEnd"/>
          </w:p>
        </w:tc>
      </w:tr>
      <w:tr w:rsidR="003477A8" w:rsidRPr="004549BF" w14:paraId="5B7601BC" w14:textId="77777777" w:rsidTr="002851BB">
        <w:trPr>
          <w:trHeight w:val="37"/>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AB3DAD1" w14:textId="77777777" w:rsidR="003477A8" w:rsidRPr="002D4B10" w:rsidRDefault="003477A8" w:rsidP="00A927FA">
            <w:pPr>
              <w:rPr>
                <w:color w:val="000000"/>
              </w:rPr>
            </w:pPr>
            <w:r>
              <w:rPr>
                <w:color w:val="000000"/>
              </w:rPr>
              <w:t>49.</w:t>
            </w:r>
          </w:p>
        </w:tc>
        <w:tc>
          <w:tcPr>
            <w:tcW w:w="7139" w:type="dxa"/>
            <w:tcBorders>
              <w:top w:val="nil"/>
              <w:left w:val="nil"/>
              <w:bottom w:val="single" w:sz="8" w:space="0" w:color="000000"/>
              <w:right w:val="single" w:sz="8" w:space="0" w:color="000000"/>
            </w:tcBorders>
            <w:shd w:val="clear" w:color="000000" w:fill="FFFFFF"/>
            <w:vAlign w:val="bottom"/>
            <w:hideMark/>
          </w:tcPr>
          <w:p w14:paraId="40DE6EA0" w14:textId="77777777" w:rsidR="003477A8" w:rsidRPr="002D4B10" w:rsidRDefault="003477A8" w:rsidP="00A927FA">
            <w:pPr>
              <w:rPr>
                <w:color w:val="000000"/>
              </w:rPr>
            </w:pPr>
            <w:r>
              <w:rPr>
                <w:color w:val="000000"/>
              </w:rPr>
              <w:t>TECZKA Z RĄCZKĄ, KARTONOWA, POKRYTA FOLIĄ POLIPROPYLENOWĄ, SZER. GRZBIETU MINIMUM 50 MM, A4</w:t>
            </w:r>
          </w:p>
        </w:tc>
        <w:tc>
          <w:tcPr>
            <w:tcW w:w="1417" w:type="dxa"/>
            <w:tcBorders>
              <w:top w:val="nil"/>
              <w:left w:val="nil"/>
              <w:bottom w:val="single" w:sz="8" w:space="0" w:color="000000"/>
              <w:right w:val="single" w:sz="8" w:space="0" w:color="000000"/>
            </w:tcBorders>
            <w:shd w:val="clear" w:color="000000" w:fill="FFFFFF"/>
            <w:vAlign w:val="bottom"/>
            <w:hideMark/>
          </w:tcPr>
          <w:p w14:paraId="3046BCC7" w14:textId="7147BFA2" w:rsidR="003477A8" w:rsidRPr="002D4B10" w:rsidRDefault="003477A8" w:rsidP="00A927FA">
            <w:pPr>
              <w:jc w:val="right"/>
              <w:rPr>
                <w:color w:val="000000"/>
              </w:rPr>
            </w:pPr>
            <w:r>
              <w:rPr>
                <w:color w:val="000000"/>
              </w:rPr>
              <w:t>5</w:t>
            </w:r>
            <w:r w:rsidR="00653510">
              <w:rPr>
                <w:color w:val="000000"/>
              </w:rPr>
              <w:t xml:space="preserve"> </w:t>
            </w:r>
            <w:proofErr w:type="spellStart"/>
            <w:r w:rsidR="00653510">
              <w:rPr>
                <w:color w:val="000000"/>
              </w:rPr>
              <w:t>szt</w:t>
            </w:r>
            <w:proofErr w:type="spellEnd"/>
          </w:p>
        </w:tc>
      </w:tr>
      <w:tr w:rsidR="003477A8" w:rsidRPr="004549BF" w14:paraId="475A069C"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92D8168" w14:textId="77777777" w:rsidR="003477A8" w:rsidRPr="002D4B10" w:rsidRDefault="003477A8" w:rsidP="00A927FA">
            <w:pPr>
              <w:rPr>
                <w:color w:val="000000"/>
              </w:rPr>
            </w:pPr>
            <w:r>
              <w:rPr>
                <w:color w:val="000000"/>
              </w:rPr>
              <w:t>50.</w:t>
            </w:r>
          </w:p>
        </w:tc>
        <w:tc>
          <w:tcPr>
            <w:tcW w:w="7139" w:type="dxa"/>
            <w:tcBorders>
              <w:top w:val="nil"/>
              <w:left w:val="nil"/>
              <w:bottom w:val="single" w:sz="8" w:space="0" w:color="000000"/>
              <w:right w:val="single" w:sz="8" w:space="0" w:color="000000"/>
            </w:tcBorders>
            <w:shd w:val="clear" w:color="000000" w:fill="FFFFFF"/>
            <w:vAlign w:val="bottom"/>
            <w:hideMark/>
          </w:tcPr>
          <w:p w14:paraId="41CA5324" w14:textId="77777777" w:rsidR="003477A8" w:rsidRPr="002D4B10" w:rsidRDefault="003477A8" w:rsidP="00A927FA">
            <w:pPr>
              <w:rPr>
                <w:color w:val="000000"/>
              </w:rPr>
            </w:pPr>
            <w:r>
              <w:rPr>
                <w:color w:val="000000"/>
              </w:rPr>
              <w:t>SKOROSZYT TWARDY PCV CZARNY A4</w:t>
            </w:r>
          </w:p>
        </w:tc>
        <w:tc>
          <w:tcPr>
            <w:tcW w:w="1417" w:type="dxa"/>
            <w:tcBorders>
              <w:top w:val="nil"/>
              <w:left w:val="nil"/>
              <w:bottom w:val="single" w:sz="8" w:space="0" w:color="000000"/>
              <w:right w:val="single" w:sz="8" w:space="0" w:color="000000"/>
            </w:tcBorders>
            <w:shd w:val="clear" w:color="000000" w:fill="FFFFFF"/>
            <w:vAlign w:val="bottom"/>
            <w:hideMark/>
          </w:tcPr>
          <w:p w14:paraId="09E45630" w14:textId="67F7C9CD" w:rsidR="003477A8" w:rsidRPr="002D4B10" w:rsidRDefault="003477A8" w:rsidP="00A927FA">
            <w:pPr>
              <w:jc w:val="right"/>
              <w:rPr>
                <w:color w:val="000000"/>
              </w:rPr>
            </w:pPr>
            <w:r>
              <w:rPr>
                <w:color w:val="000000"/>
              </w:rPr>
              <w:t>100</w:t>
            </w:r>
            <w:r w:rsidR="00653510">
              <w:rPr>
                <w:color w:val="000000"/>
              </w:rPr>
              <w:t xml:space="preserve"> </w:t>
            </w:r>
            <w:proofErr w:type="spellStart"/>
            <w:r w:rsidR="00653510">
              <w:rPr>
                <w:color w:val="000000"/>
              </w:rPr>
              <w:t>szt</w:t>
            </w:r>
            <w:proofErr w:type="spellEnd"/>
          </w:p>
        </w:tc>
      </w:tr>
      <w:tr w:rsidR="003477A8" w:rsidRPr="004549BF" w14:paraId="5938A453"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3BC6510" w14:textId="77777777" w:rsidR="003477A8" w:rsidRPr="002D4B10" w:rsidRDefault="003477A8" w:rsidP="00A927FA">
            <w:pPr>
              <w:rPr>
                <w:color w:val="000000"/>
              </w:rPr>
            </w:pPr>
            <w:r>
              <w:rPr>
                <w:color w:val="000000"/>
              </w:rPr>
              <w:t>51.</w:t>
            </w:r>
          </w:p>
        </w:tc>
        <w:tc>
          <w:tcPr>
            <w:tcW w:w="7139" w:type="dxa"/>
            <w:tcBorders>
              <w:top w:val="nil"/>
              <w:left w:val="nil"/>
              <w:bottom w:val="single" w:sz="8" w:space="0" w:color="000000"/>
              <w:right w:val="single" w:sz="8" w:space="0" w:color="000000"/>
            </w:tcBorders>
            <w:shd w:val="clear" w:color="000000" w:fill="FFFFFF"/>
            <w:vAlign w:val="bottom"/>
            <w:hideMark/>
          </w:tcPr>
          <w:p w14:paraId="4D7E0136" w14:textId="77777777" w:rsidR="003477A8" w:rsidRPr="002D4B10" w:rsidRDefault="003477A8" w:rsidP="00A927FA">
            <w:pPr>
              <w:rPr>
                <w:color w:val="000000"/>
              </w:rPr>
            </w:pPr>
            <w:r>
              <w:rPr>
                <w:color w:val="000000"/>
              </w:rPr>
              <w:t>SKOROSZYT TWARDY PCV ZIELONY A4</w:t>
            </w:r>
          </w:p>
        </w:tc>
        <w:tc>
          <w:tcPr>
            <w:tcW w:w="1417" w:type="dxa"/>
            <w:tcBorders>
              <w:top w:val="nil"/>
              <w:left w:val="nil"/>
              <w:bottom w:val="single" w:sz="8" w:space="0" w:color="000000"/>
              <w:right w:val="single" w:sz="8" w:space="0" w:color="000000"/>
            </w:tcBorders>
            <w:shd w:val="clear" w:color="000000" w:fill="FFFFFF"/>
            <w:vAlign w:val="bottom"/>
            <w:hideMark/>
          </w:tcPr>
          <w:p w14:paraId="76014BC1" w14:textId="7AE0BA57" w:rsidR="003477A8" w:rsidRPr="002D4B10" w:rsidRDefault="003477A8" w:rsidP="00A927FA">
            <w:pPr>
              <w:jc w:val="right"/>
              <w:rPr>
                <w:color w:val="000000"/>
              </w:rPr>
            </w:pPr>
            <w:r>
              <w:rPr>
                <w:color w:val="000000"/>
              </w:rPr>
              <w:t>100</w:t>
            </w:r>
            <w:r w:rsidR="00653510">
              <w:rPr>
                <w:color w:val="000000"/>
              </w:rPr>
              <w:t xml:space="preserve"> </w:t>
            </w:r>
            <w:proofErr w:type="spellStart"/>
            <w:r w:rsidR="00653510">
              <w:rPr>
                <w:color w:val="000000"/>
              </w:rPr>
              <w:t>szt</w:t>
            </w:r>
            <w:proofErr w:type="spellEnd"/>
          </w:p>
        </w:tc>
      </w:tr>
      <w:tr w:rsidR="003477A8" w:rsidRPr="004549BF" w14:paraId="509DFE4C"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D04F9B6" w14:textId="77777777" w:rsidR="003477A8" w:rsidRPr="002D4B10" w:rsidRDefault="003477A8" w:rsidP="00A927FA">
            <w:pPr>
              <w:rPr>
                <w:color w:val="000000"/>
              </w:rPr>
            </w:pPr>
            <w:r>
              <w:rPr>
                <w:color w:val="000000"/>
              </w:rPr>
              <w:t>52.</w:t>
            </w:r>
          </w:p>
        </w:tc>
        <w:tc>
          <w:tcPr>
            <w:tcW w:w="7139" w:type="dxa"/>
            <w:tcBorders>
              <w:top w:val="nil"/>
              <w:left w:val="nil"/>
              <w:bottom w:val="single" w:sz="8" w:space="0" w:color="000000"/>
              <w:right w:val="single" w:sz="8" w:space="0" w:color="000000"/>
            </w:tcBorders>
            <w:shd w:val="clear" w:color="000000" w:fill="FFFFFF"/>
            <w:vAlign w:val="bottom"/>
            <w:hideMark/>
          </w:tcPr>
          <w:p w14:paraId="72ECBB18" w14:textId="77777777" w:rsidR="003477A8" w:rsidRPr="002D4B10" w:rsidRDefault="003477A8" w:rsidP="00A927FA">
            <w:pPr>
              <w:rPr>
                <w:color w:val="000000"/>
              </w:rPr>
            </w:pPr>
            <w:r>
              <w:rPr>
                <w:color w:val="000000"/>
              </w:rPr>
              <w:t>SKOROSZYT TWARDY PCV CZERWONY A4</w:t>
            </w:r>
          </w:p>
        </w:tc>
        <w:tc>
          <w:tcPr>
            <w:tcW w:w="1417" w:type="dxa"/>
            <w:tcBorders>
              <w:top w:val="nil"/>
              <w:left w:val="nil"/>
              <w:bottom w:val="single" w:sz="8" w:space="0" w:color="000000"/>
              <w:right w:val="single" w:sz="8" w:space="0" w:color="000000"/>
            </w:tcBorders>
            <w:shd w:val="clear" w:color="000000" w:fill="FFFFFF"/>
            <w:vAlign w:val="bottom"/>
            <w:hideMark/>
          </w:tcPr>
          <w:p w14:paraId="7ED26AD8" w14:textId="7BE8F84A" w:rsidR="003477A8" w:rsidRPr="002D4B10" w:rsidRDefault="003477A8" w:rsidP="00A927FA">
            <w:pPr>
              <w:jc w:val="right"/>
              <w:rPr>
                <w:color w:val="000000"/>
              </w:rPr>
            </w:pPr>
            <w:r>
              <w:rPr>
                <w:color w:val="000000"/>
              </w:rPr>
              <w:t>100</w:t>
            </w:r>
            <w:r w:rsidR="00653510">
              <w:rPr>
                <w:color w:val="000000"/>
              </w:rPr>
              <w:t xml:space="preserve"> </w:t>
            </w:r>
            <w:proofErr w:type="spellStart"/>
            <w:r w:rsidR="00653510">
              <w:rPr>
                <w:color w:val="000000"/>
              </w:rPr>
              <w:t>szt</w:t>
            </w:r>
            <w:proofErr w:type="spellEnd"/>
          </w:p>
        </w:tc>
      </w:tr>
      <w:tr w:rsidR="003477A8" w:rsidRPr="004549BF" w14:paraId="6853E736"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831894B" w14:textId="77777777" w:rsidR="003477A8" w:rsidRPr="002D4B10" w:rsidRDefault="003477A8" w:rsidP="00A927FA">
            <w:pPr>
              <w:rPr>
                <w:color w:val="000000"/>
              </w:rPr>
            </w:pPr>
            <w:r>
              <w:rPr>
                <w:color w:val="000000"/>
              </w:rPr>
              <w:t>53.</w:t>
            </w:r>
          </w:p>
        </w:tc>
        <w:tc>
          <w:tcPr>
            <w:tcW w:w="7139" w:type="dxa"/>
            <w:tcBorders>
              <w:top w:val="nil"/>
              <w:left w:val="nil"/>
              <w:bottom w:val="single" w:sz="8" w:space="0" w:color="000000"/>
              <w:right w:val="single" w:sz="8" w:space="0" w:color="000000"/>
            </w:tcBorders>
            <w:shd w:val="clear" w:color="000000" w:fill="FFFFFF"/>
            <w:vAlign w:val="bottom"/>
            <w:hideMark/>
          </w:tcPr>
          <w:p w14:paraId="7F6CDA5C" w14:textId="77777777" w:rsidR="003477A8" w:rsidRPr="002D4B10" w:rsidRDefault="003477A8" w:rsidP="00A927FA">
            <w:pPr>
              <w:rPr>
                <w:color w:val="000000"/>
              </w:rPr>
            </w:pPr>
            <w:r>
              <w:rPr>
                <w:color w:val="000000"/>
              </w:rPr>
              <w:t>SKOROSZYT TWARDY PCV GRANATOWY A4</w:t>
            </w:r>
          </w:p>
        </w:tc>
        <w:tc>
          <w:tcPr>
            <w:tcW w:w="1417" w:type="dxa"/>
            <w:tcBorders>
              <w:top w:val="nil"/>
              <w:left w:val="nil"/>
              <w:bottom w:val="single" w:sz="8" w:space="0" w:color="000000"/>
              <w:right w:val="single" w:sz="8" w:space="0" w:color="000000"/>
            </w:tcBorders>
            <w:shd w:val="clear" w:color="000000" w:fill="FFFFFF"/>
            <w:vAlign w:val="bottom"/>
            <w:hideMark/>
          </w:tcPr>
          <w:p w14:paraId="0E01ECA4" w14:textId="5590E415" w:rsidR="003477A8" w:rsidRPr="002D4B10" w:rsidRDefault="003477A8" w:rsidP="00A927FA">
            <w:pPr>
              <w:jc w:val="right"/>
              <w:rPr>
                <w:color w:val="000000"/>
              </w:rPr>
            </w:pPr>
            <w:r>
              <w:rPr>
                <w:color w:val="000000"/>
              </w:rPr>
              <w:t>100</w:t>
            </w:r>
            <w:r w:rsidR="00653510">
              <w:rPr>
                <w:color w:val="000000"/>
              </w:rPr>
              <w:t xml:space="preserve"> </w:t>
            </w:r>
            <w:proofErr w:type="spellStart"/>
            <w:r w:rsidR="00653510">
              <w:rPr>
                <w:color w:val="000000"/>
              </w:rPr>
              <w:t>szt</w:t>
            </w:r>
            <w:proofErr w:type="spellEnd"/>
          </w:p>
        </w:tc>
      </w:tr>
      <w:tr w:rsidR="003477A8" w:rsidRPr="004549BF" w14:paraId="61E530B0"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5D9EA77" w14:textId="77777777" w:rsidR="003477A8" w:rsidRPr="002D4B10" w:rsidRDefault="003477A8" w:rsidP="00A927FA">
            <w:pPr>
              <w:rPr>
                <w:color w:val="000000"/>
              </w:rPr>
            </w:pPr>
            <w:r>
              <w:rPr>
                <w:color w:val="000000"/>
              </w:rPr>
              <w:t>54.</w:t>
            </w:r>
          </w:p>
        </w:tc>
        <w:tc>
          <w:tcPr>
            <w:tcW w:w="7139" w:type="dxa"/>
            <w:tcBorders>
              <w:top w:val="nil"/>
              <w:left w:val="nil"/>
              <w:bottom w:val="single" w:sz="8" w:space="0" w:color="000000"/>
              <w:right w:val="single" w:sz="8" w:space="0" w:color="000000"/>
            </w:tcBorders>
            <w:shd w:val="clear" w:color="000000" w:fill="FFFFFF"/>
            <w:vAlign w:val="bottom"/>
            <w:hideMark/>
          </w:tcPr>
          <w:p w14:paraId="4404D975" w14:textId="77777777" w:rsidR="003477A8" w:rsidRPr="002D4B10" w:rsidRDefault="003477A8" w:rsidP="00A927FA">
            <w:pPr>
              <w:rPr>
                <w:color w:val="000000"/>
              </w:rPr>
            </w:pPr>
            <w:r>
              <w:rPr>
                <w:color w:val="000000"/>
              </w:rPr>
              <w:t>SKOROSZYT WPINANY TWARDY PCV NIEBIESKI A4</w:t>
            </w:r>
          </w:p>
        </w:tc>
        <w:tc>
          <w:tcPr>
            <w:tcW w:w="1417" w:type="dxa"/>
            <w:tcBorders>
              <w:top w:val="nil"/>
              <w:left w:val="nil"/>
              <w:bottom w:val="single" w:sz="8" w:space="0" w:color="000000"/>
              <w:right w:val="single" w:sz="8" w:space="0" w:color="000000"/>
            </w:tcBorders>
            <w:shd w:val="clear" w:color="000000" w:fill="FFFFFF"/>
            <w:vAlign w:val="bottom"/>
            <w:hideMark/>
          </w:tcPr>
          <w:p w14:paraId="09172BA8" w14:textId="14ED7C9A" w:rsidR="003477A8" w:rsidRPr="002D4B10" w:rsidRDefault="003477A8" w:rsidP="00A927FA">
            <w:pPr>
              <w:jc w:val="right"/>
              <w:rPr>
                <w:color w:val="000000"/>
              </w:rPr>
            </w:pPr>
            <w:r>
              <w:rPr>
                <w:color w:val="000000"/>
              </w:rPr>
              <w:t>100</w:t>
            </w:r>
            <w:r w:rsidR="00653510">
              <w:rPr>
                <w:color w:val="000000"/>
              </w:rPr>
              <w:t xml:space="preserve"> </w:t>
            </w:r>
            <w:proofErr w:type="spellStart"/>
            <w:r w:rsidR="00653510">
              <w:rPr>
                <w:color w:val="000000"/>
              </w:rPr>
              <w:t>szt</w:t>
            </w:r>
            <w:proofErr w:type="spellEnd"/>
          </w:p>
        </w:tc>
      </w:tr>
      <w:tr w:rsidR="003477A8" w:rsidRPr="004549BF" w14:paraId="0828007C"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089A7FB" w14:textId="77777777" w:rsidR="003477A8" w:rsidRPr="002D4B10" w:rsidRDefault="003477A8" w:rsidP="00A927FA">
            <w:pPr>
              <w:rPr>
                <w:color w:val="000000"/>
              </w:rPr>
            </w:pPr>
            <w:r>
              <w:rPr>
                <w:color w:val="000000"/>
              </w:rPr>
              <w:t>55.</w:t>
            </w:r>
          </w:p>
        </w:tc>
        <w:tc>
          <w:tcPr>
            <w:tcW w:w="7139" w:type="dxa"/>
            <w:tcBorders>
              <w:top w:val="nil"/>
              <w:left w:val="nil"/>
              <w:bottom w:val="single" w:sz="8" w:space="0" w:color="000000"/>
              <w:right w:val="single" w:sz="8" w:space="0" w:color="000000"/>
            </w:tcBorders>
            <w:shd w:val="clear" w:color="000000" w:fill="FFFFFF"/>
            <w:vAlign w:val="bottom"/>
            <w:hideMark/>
          </w:tcPr>
          <w:p w14:paraId="2BFE0C12" w14:textId="77777777" w:rsidR="003477A8" w:rsidRPr="002D4B10" w:rsidRDefault="003477A8" w:rsidP="00A927FA">
            <w:pPr>
              <w:rPr>
                <w:color w:val="000000"/>
              </w:rPr>
            </w:pPr>
            <w:r>
              <w:rPr>
                <w:color w:val="000000"/>
              </w:rPr>
              <w:t>SKOROSZYT WPINANY TWARDY PCV  CZERWONY A4</w:t>
            </w:r>
          </w:p>
        </w:tc>
        <w:tc>
          <w:tcPr>
            <w:tcW w:w="1417" w:type="dxa"/>
            <w:tcBorders>
              <w:top w:val="nil"/>
              <w:left w:val="nil"/>
              <w:bottom w:val="single" w:sz="8" w:space="0" w:color="000000"/>
              <w:right w:val="single" w:sz="8" w:space="0" w:color="000000"/>
            </w:tcBorders>
            <w:shd w:val="clear" w:color="000000" w:fill="FFFFFF"/>
            <w:vAlign w:val="bottom"/>
            <w:hideMark/>
          </w:tcPr>
          <w:p w14:paraId="4C21D7BE" w14:textId="0F8E720E" w:rsidR="003477A8" w:rsidRPr="002D4B10" w:rsidRDefault="003477A8" w:rsidP="00A927FA">
            <w:pPr>
              <w:jc w:val="right"/>
              <w:rPr>
                <w:color w:val="000000"/>
              </w:rPr>
            </w:pPr>
            <w:r>
              <w:rPr>
                <w:color w:val="000000"/>
              </w:rPr>
              <w:t>100</w:t>
            </w:r>
            <w:r w:rsidR="00653510">
              <w:rPr>
                <w:color w:val="000000"/>
              </w:rPr>
              <w:t xml:space="preserve"> </w:t>
            </w:r>
            <w:proofErr w:type="spellStart"/>
            <w:r w:rsidR="00653510">
              <w:rPr>
                <w:color w:val="000000"/>
              </w:rPr>
              <w:t>szt</w:t>
            </w:r>
            <w:proofErr w:type="spellEnd"/>
          </w:p>
        </w:tc>
      </w:tr>
      <w:tr w:rsidR="003477A8" w:rsidRPr="004549BF" w14:paraId="613000A6"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1A748FA" w14:textId="77777777" w:rsidR="003477A8" w:rsidRPr="002D4B10" w:rsidRDefault="003477A8" w:rsidP="00A927FA">
            <w:pPr>
              <w:rPr>
                <w:color w:val="000000"/>
              </w:rPr>
            </w:pPr>
            <w:r>
              <w:rPr>
                <w:color w:val="000000"/>
              </w:rPr>
              <w:t>56.</w:t>
            </w:r>
          </w:p>
        </w:tc>
        <w:tc>
          <w:tcPr>
            <w:tcW w:w="7139" w:type="dxa"/>
            <w:tcBorders>
              <w:top w:val="nil"/>
              <w:left w:val="nil"/>
              <w:bottom w:val="single" w:sz="8" w:space="0" w:color="000000"/>
              <w:right w:val="single" w:sz="8" w:space="0" w:color="000000"/>
            </w:tcBorders>
            <w:shd w:val="clear" w:color="000000" w:fill="FFFFFF"/>
            <w:vAlign w:val="bottom"/>
            <w:hideMark/>
          </w:tcPr>
          <w:p w14:paraId="09A74D94" w14:textId="77777777" w:rsidR="003477A8" w:rsidRPr="002D4B10" w:rsidRDefault="003477A8" w:rsidP="00A927FA">
            <w:pPr>
              <w:rPr>
                <w:color w:val="000000"/>
              </w:rPr>
            </w:pPr>
            <w:r>
              <w:rPr>
                <w:color w:val="000000"/>
              </w:rPr>
              <w:t>SKOROSZYT WPINANY TWARDY PCV ZIELONY A4</w:t>
            </w:r>
          </w:p>
        </w:tc>
        <w:tc>
          <w:tcPr>
            <w:tcW w:w="1417" w:type="dxa"/>
            <w:tcBorders>
              <w:top w:val="nil"/>
              <w:left w:val="nil"/>
              <w:bottom w:val="single" w:sz="8" w:space="0" w:color="000000"/>
              <w:right w:val="single" w:sz="8" w:space="0" w:color="000000"/>
            </w:tcBorders>
            <w:shd w:val="clear" w:color="000000" w:fill="FFFFFF"/>
            <w:vAlign w:val="bottom"/>
            <w:hideMark/>
          </w:tcPr>
          <w:p w14:paraId="7257E76D" w14:textId="0FDA8EDA" w:rsidR="003477A8" w:rsidRPr="002D4B10" w:rsidRDefault="003477A8" w:rsidP="00A927FA">
            <w:pPr>
              <w:jc w:val="right"/>
              <w:rPr>
                <w:color w:val="000000"/>
              </w:rPr>
            </w:pPr>
            <w:r>
              <w:rPr>
                <w:color w:val="000000"/>
              </w:rPr>
              <w:t>100</w:t>
            </w:r>
            <w:r w:rsidR="00653510">
              <w:rPr>
                <w:color w:val="000000"/>
              </w:rPr>
              <w:t xml:space="preserve"> </w:t>
            </w:r>
            <w:proofErr w:type="spellStart"/>
            <w:r w:rsidR="00653510">
              <w:rPr>
                <w:color w:val="000000"/>
              </w:rPr>
              <w:t>szt</w:t>
            </w:r>
            <w:proofErr w:type="spellEnd"/>
          </w:p>
        </w:tc>
      </w:tr>
      <w:tr w:rsidR="003477A8" w:rsidRPr="004549BF" w14:paraId="321AE920"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995CA55" w14:textId="77777777" w:rsidR="003477A8" w:rsidRPr="002D4B10" w:rsidRDefault="003477A8" w:rsidP="00A927FA">
            <w:pPr>
              <w:rPr>
                <w:color w:val="000000"/>
              </w:rPr>
            </w:pPr>
            <w:r>
              <w:rPr>
                <w:color w:val="000000"/>
              </w:rPr>
              <w:t>57.</w:t>
            </w:r>
          </w:p>
        </w:tc>
        <w:tc>
          <w:tcPr>
            <w:tcW w:w="7139" w:type="dxa"/>
            <w:tcBorders>
              <w:top w:val="nil"/>
              <w:left w:val="nil"/>
              <w:bottom w:val="single" w:sz="8" w:space="0" w:color="000000"/>
              <w:right w:val="single" w:sz="8" w:space="0" w:color="000000"/>
            </w:tcBorders>
            <w:shd w:val="clear" w:color="000000" w:fill="FFFFFF"/>
            <w:vAlign w:val="bottom"/>
            <w:hideMark/>
          </w:tcPr>
          <w:p w14:paraId="527FD32E" w14:textId="77777777" w:rsidR="003477A8" w:rsidRPr="002D4B10" w:rsidRDefault="003477A8" w:rsidP="00A927FA">
            <w:pPr>
              <w:rPr>
                <w:color w:val="000000"/>
              </w:rPr>
            </w:pPr>
            <w:r>
              <w:rPr>
                <w:color w:val="000000"/>
              </w:rPr>
              <w:t>SKOROSZYT WPINANY TWARDY PCV ZIELONY A4</w:t>
            </w:r>
          </w:p>
        </w:tc>
        <w:tc>
          <w:tcPr>
            <w:tcW w:w="1417" w:type="dxa"/>
            <w:tcBorders>
              <w:top w:val="nil"/>
              <w:left w:val="nil"/>
              <w:bottom w:val="single" w:sz="8" w:space="0" w:color="000000"/>
              <w:right w:val="single" w:sz="8" w:space="0" w:color="000000"/>
            </w:tcBorders>
            <w:shd w:val="clear" w:color="000000" w:fill="FFFFFF"/>
            <w:vAlign w:val="bottom"/>
            <w:hideMark/>
          </w:tcPr>
          <w:p w14:paraId="0CD55D50" w14:textId="76167B61" w:rsidR="003477A8" w:rsidRPr="002D4B10" w:rsidRDefault="003477A8" w:rsidP="00A927FA">
            <w:pPr>
              <w:jc w:val="right"/>
              <w:rPr>
                <w:color w:val="000000"/>
              </w:rPr>
            </w:pPr>
            <w:r>
              <w:rPr>
                <w:color w:val="000000"/>
              </w:rPr>
              <w:t>100</w:t>
            </w:r>
            <w:r w:rsidR="00653510">
              <w:rPr>
                <w:color w:val="000000"/>
              </w:rPr>
              <w:t xml:space="preserve"> </w:t>
            </w:r>
            <w:proofErr w:type="spellStart"/>
            <w:r w:rsidR="00653510">
              <w:rPr>
                <w:color w:val="000000"/>
              </w:rPr>
              <w:t>szt</w:t>
            </w:r>
            <w:proofErr w:type="spellEnd"/>
          </w:p>
        </w:tc>
      </w:tr>
      <w:tr w:rsidR="003477A8" w:rsidRPr="004549BF" w14:paraId="250E8662"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D6E4717" w14:textId="77777777" w:rsidR="003477A8" w:rsidRPr="002D4B10" w:rsidRDefault="003477A8" w:rsidP="00A927FA">
            <w:pPr>
              <w:rPr>
                <w:color w:val="000000"/>
              </w:rPr>
            </w:pPr>
            <w:r>
              <w:rPr>
                <w:color w:val="000000"/>
              </w:rPr>
              <w:t>58.</w:t>
            </w:r>
          </w:p>
        </w:tc>
        <w:tc>
          <w:tcPr>
            <w:tcW w:w="7139" w:type="dxa"/>
            <w:tcBorders>
              <w:top w:val="nil"/>
              <w:left w:val="nil"/>
              <w:bottom w:val="single" w:sz="8" w:space="0" w:color="000000"/>
              <w:right w:val="single" w:sz="8" w:space="0" w:color="000000"/>
            </w:tcBorders>
            <w:shd w:val="clear" w:color="000000" w:fill="FFFFFF"/>
            <w:vAlign w:val="bottom"/>
            <w:hideMark/>
          </w:tcPr>
          <w:p w14:paraId="1AAA2EB9" w14:textId="77777777" w:rsidR="003477A8" w:rsidRPr="002D4B10" w:rsidRDefault="003477A8" w:rsidP="00A927FA">
            <w:pPr>
              <w:rPr>
                <w:color w:val="000000"/>
              </w:rPr>
            </w:pPr>
            <w:r>
              <w:rPr>
                <w:color w:val="000000"/>
              </w:rPr>
              <w:t>SKOROSZYT WPINANY MIĘKKI CZERWONY TYŁ A4</w:t>
            </w:r>
          </w:p>
        </w:tc>
        <w:tc>
          <w:tcPr>
            <w:tcW w:w="1417" w:type="dxa"/>
            <w:tcBorders>
              <w:top w:val="nil"/>
              <w:left w:val="nil"/>
              <w:bottom w:val="single" w:sz="8" w:space="0" w:color="000000"/>
              <w:right w:val="single" w:sz="8" w:space="0" w:color="000000"/>
            </w:tcBorders>
            <w:shd w:val="clear" w:color="000000" w:fill="FFFFFF"/>
            <w:vAlign w:val="bottom"/>
            <w:hideMark/>
          </w:tcPr>
          <w:p w14:paraId="0DCF423B" w14:textId="1C244441" w:rsidR="003477A8" w:rsidRPr="002D4B10" w:rsidRDefault="003477A8" w:rsidP="00A927FA">
            <w:pPr>
              <w:jc w:val="right"/>
              <w:rPr>
                <w:color w:val="000000"/>
              </w:rPr>
            </w:pPr>
            <w:r>
              <w:rPr>
                <w:color w:val="000000"/>
              </w:rPr>
              <w:t>100</w:t>
            </w:r>
            <w:r w:rsidR="00653510">
              <w:rPr>
                <w:color w:val="000000"/>
              </w:rPr>
              <w:t xml:space="preserve"> </w:t>
            </w:r>
            <w:proofErr w:type="spellStart"/>
            <w:r w:rsidR="00653510">
              <w:rPr>
                <w:color w:val="000000"/>
              </w:rPr>
              <w:t>szt</w:t>
            </w:r>
            <w:proofErr w:type="spellEnd"/>
          </w:p>
        </w:tc>
      </w:tr>
      <w:tr w:rsidR="003477A8" w:rsidRPr="004549BF" w14:paraId="59167046"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94636EB" w14:textId="598977D1" w:rsidR="003477A8" w:rsidRPr="002D4B10" w:rsidRDefault="003477A8" w:rsidP="00A927FA">
            <w:pPr>
              <w:rPr>
                <w:color w:val="000000"/>
              </w:rPr>
            </w:pPr>
            <w:r>
              <w:rPr>
                <w:color w:val="000000"/>
              </w:rPr>
              <w:t>59.</w:t>
            </w:r>
          </w:p>
        </w:tc>
        <w:tc>
          <w:tcPr>
            <w:tcW w:w="7139" w:type="dxa"/>
            <w:tcBorders>
              <w:top w:val="nil"/>
              <w:left w:val="nil"/>
              <w:bottom w:val="single" w:sz="8" w:space="0" w:color="000000"/>
              <w:right w:val="single" w:sz="8" w:space="0" w:color="000000"/>
            </w:tcBorders>
            <w:shd w:val="clear" w:color="000000" w:fill="FFFFFF"/>
            <w:vAlign w:val="bottom"/>
            <w:hideMark/>
          </w:tcPr>
          <w:p w14:paraId="55B59CA0" w14:textId="77777777" w:rsidR="003477A8" w:rsidRPr="002D4B10" w:rsidRDefault="003477A8" w:rsidP="00A927FA">
            <w:pPr>
              <w:rPr>
                <w:color w:val="000000"/>
              </w:rPr>
            </w:pPr>
            <w:r>
              <w:rPr>
                <w:color w:val="000000"/>
              </w:rPr>
              <w:t>SKOROSZYT WPINANY MIĘKKI NIEBIESKI TYŁ A4</w:t>
            </w:r>
          </w:p>
        </w:tc>
        <w:tc>
          <w:tcPr>
            <w:tcW w:w="1417" w:type="dxa"/>
            <w:tcBorders>
              <w:top w:val="nil"/>
              <w:left w:val="nil"/>
              <w:bottom w:val="single" w:sz="8" w:space="0" w:color="000000"/>
              <w:right w:val="single" w:sz="8" w:space="0" w:color="000000"/>
            </w:tcBorders>
            <w:shd w:val="clear" w:color="000000" w:fill="FFFFFF"/>
            <w:vAlign w:val="bottom"/>
            <w:hideMark/>
          </w:tcPr>
          <w:p w14:paraId="33469C5D" w14:textId="1C2D6CB3" w:rsidR="003477A8" w:rsidRPr="002D4B10" w:rsidRDefault="003477A8" w:rsidP="00A927FA">
            <w:pPr>
              <w:jc w:val="right"/>
              <w:rPr>
                <w:color w:val="000000"/>
              </w:rPr>
            </w:pPr>
            <w:r>
              <w:rPr>
                <w:color w:val="000000"/>
              </w:rPr>
              <w:t>100</w:t>
            </w:r>
            <w:r w:rsidR="00653510">
              <w:rPr>
                <w:color w:val="000000"/>
              </w:rPr>
              <w:t xml:space="preserve"> </w:t>
            </w:r>
            <w:proofErr w:type="spellStart"/>
            <w:r w:rsidR="00653510">
              <w:rPr>
                <w:color w:val="000000"/>
              </w:rPr>
              <w:t>szt</w:t>
            </w:r>
            <w:proofErr w:type="spellEnd"/>
          </w:p>
        </w:tc>
      </w:tr>
      <w:tr w:rsidR="003477A8" w:rsidRPr="004549BF" w14:paraId="21CD1069"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CDE0133" w14:textId="77777777" w:rsidR="003477A8" w:rsidRPr="002D4B10" w:rsidRDefault="003477A8" w:rsidP="00A927FA">
            <w:pPr>
              <w:rPr>
                <w:color w:val="000000"/>
              </w:rPr>
            </w:pPr>
            <w:r>
              <w:rPr>
                <w:color w:val="000000"/>
              </w:rPr>
              <w:t>60.</w:t>
            </w:r>
          </w:p>
        </w:tc>
        <w:tc>
          <w:tcPr>
            <w:tcW w:w="7139" w:type="dxa"/>
            <w:tcBorders>
              <w:top w:val="nil"/>
              <w:left w:val="nil"/>
              <w:bottom w:val="single" w:sz="8" w:space="0" w:color="000000"/>
              <w:right w:val="single" w:sz="8" w:space="0" w:color="000000"/>
            </w:tcBorders>
            <w:shd w:val="clear" w:color="000000" w:fill="FFFFFF"/>
            <w:vAlign w:val="bottom"/>
            <w:hideMark/>
          </w:tcPr>
          <w:p w14:paraId="7BE0DE36" w14:textId="77777777" w:rsidR="003477A8" w:rsidRPr="002D4B10" w:rsidRDefault="003477A8" w:rsidP="00A927FA">
            <w:pPr>
              <w:rPr>
                <w:color w:val="000000"/>
              </w:rPr>
            </w:pPr>
            <w:r>
              <w:rPr>
                <w:color w:val="000000"/>
              </w:rPr>
              <w:t>SKOROSZYT WPINANY MIĘKKI CZARNY TYŁ A4</w:t>
            </w:r>
          </w:p>
        </w:tc>
        <w:tc>
          <w:tcPr>
            <w:tcW w:w="1417" w:type="dxa"/>
            <w:tcBorders>
              <w:top w:val="nil"/>
              <w:left w:val="nil"/>
              <w:bottom w:val="single" w:sz="8" w:space="0" w:color="000000"/>
              <w:right w:val="single" w:sz="8" w:space="0" w:color="000000"/>
            </w:tcBorders>
            <w:shd w:val="clear" w:color="000000" w:fill="FFFFFF"/>
            <w:vAlign w:val="bottom"/>
            <w:hideMark/>
          </w:tcPr>
          <w:p w14:paraId="7CB9B1E7" w14:textId="137D9843" w:rsidR="003477A8" w:rsidRPr="002D4B10" w:rsidRDefault="003477A8" w:rsidP="00A927FA">
            <w:pPr>
              <w:jc w:val="right"/>
              <w:rPr>
                <w:color w:val="000000"/>
              </w:rPr>
            </w:pPr>
            <w:r>
              <w:rPr>
                <w:color w:val="000000"/>
              </w:rPr>
              <w:t>100</w:t>
            </w:r>
            <w:r w:rsidR="00653510">
              <w:rPr>
                <w:color w:val="000000"/>
              </w:rPr>
              <w:t xml:space="preserve"> </w:t>
            </w:r>
            <w:proofErr w:type="spellStart"/>
            <w:r w:rsidR="00653510">
              <w:rPr>
                <w:color w:val="000000"/>
              </w:rPr>
              <w:t>szt</w:t>
            </w:r>
            <w:proofErr w:type="spellEnd"/>
          </w:p>
        </w:tc>
      </w:tr>
      <w:tr w:rsidR="003477A8" w:rsidRPr="004549BF" w14:paraId="25AB21B4"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2FB4B3C" w14:textId="77777777" w:rsidR="003477A8" w:rsidRPr="002D4B10" w:rsidRDefault="003477A8" w:rsidP="00A927FA">
            <w:pPr>
              <w:rPr>
                <w:color w:val="000000"/>
              </w:rPr>
            </w:pPr>
            <w:r>
              <w:rPr>
                <w:color w:val="000000"/>
              </w:rPr>
              <w:lastRenderedPageBreak/>
              <w:t>61.</w:t>
            </w:r>
          </w:p>
        </w:tc>
        <w:tc>
          <w:tcPr>
            <w:tcW w:w="7139" w:type="dxa"/>
            <w:tcBorders>
              <w:top w:val="nil"/>
              <w:left w:val="nil"/>
              <w:bottom w:val="single" w:sz="8" w:space="0" w:color="000000"/>
              <w:right w:val="single" w:sz="8" w:space="0" w:color="000000"/>
            </w:tcBorders>
            <w:shd w:val="clear" w:color="000000" w:fill="FFFFFF"/>
            <w:vAlign w:val="bottom"/>
            <w:hideMark/>
          </w:tcPr>
          <w:p w14:paraId="0D821464" w14:textId="77777777" w:rsidR="003477A8" w:rsidRPr="002D4B10" w:rsidRDefault="003477A8" w:rsidP="00A927FA">
            <w:pPr>
              <w:rPr>
                <w:color w:val="000000"/>
              </w:rPr>
            </w:pPr>
            <w:r>
              <w:rPr>
                <w:color w:val="000000"/>
              </w:rPr>
              <w:t>WĄSY DO SKOROSZYTU OP. 25 SZT.</w:t>
            </w:r>
          </w:p>
        </w:tc>
        <w:tc>
          <w:tcPr>
            <w:tcW w:w="1417" w:type="dxa"/>
            <w:tcBorders>
              <w:top w:val="nil"/>
              <w:left w:val="nil"/>
              <w:bottom w:val="single" w:sz="8" w:space="0" w:color="000000"/>
              <w:right w:val="single" w:sz="8" w:space="0" w:color="000000"/>
            </w:tcBorders>
            <w:shd w:val="clear" w:color="000000" w:fill="FFFFFF"/>
            <w:vAlign w:val="bottom"/>
            <w:hideMark/>
          </w:tcPr>
          <w:p w14:paraId="525500C4" w14:textId="0CAB0418" w:rsidR="003477A8" w:rsidRPr="002D4B10" w:rsidRDefault="003477A8" w:rsidP="00A927FA">
            <w:pPr>
              <w:jc w:val="right"/>
              <w:rPr>
                <w:color w:val="000000"/>
              </w:rPr>
            </w:pPr>
            <w:r>
              <w:rPr>
                <w:color w:val="000000"/>
              </w:rPr>
              <w:t>3</w:t>
            </w:r>
            <w:r w:rsidR="00653510">
              <w:rPr>
                <w:color w:val="000000"/>
              </w:rPr>
              <w:t xml:space="preserve"> op.</w:t>
            </w:r>
          </w:p>
        </w:tc>
      </w:tr>
      <w:tr w:rsidR="003477A8" w:rsidRPr="004549BF" w14:paraId="403EDE82"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138C6B7" w14:textId="77777777" w:rsidR="003477A8" w:rsidRPr="002D4B10" w:rsidRDefault="003477A8" w:rsidP="00A927FA">
            <w:pPr>
              <w:rPr>
                <w:color w:val="000000"/>
              </w:rPr>
            </w:pPr>
            <w:r>
              <w:rPr>
                <w:color w:val="000000"/>
              </w:rPr>
              <w:t>62.</w:t>
            </w:r>
          </w:p>
        </w:tc>
        <w:tc>
          <w:tcPr>
            <w:tcW w:w="7139" w:type="dxa"/>
            <w:tcBorders>
              <w:top w:val="nil"/>
              <w:left w:val="nil"/>
              <w:bottom w:val="single" w:sz="8" w:space="0" w:color="000000"/>
              <w:right w:val="single" w:sz="8" w:space="0" w:color="000000"/>
            </w:tcBorders>
            <w:shd w:val="clear" w:color="000000" w:fill="FFFFFF"/>
            <w:vAlign w:val="bottom"/>
            <w:hideMark/>
          </w:tcPr>
          <w:p w14:paraId="6A2C2987" w14:textId="77777777" w:rsidR="003477A8" w:rsidRPr="002D4B10" w:rsidRDefault="003477A8" w:rsidP="00A927FA">
            <w:pPr>
              <w:rPr>
                <w:color w:val="000000"/>
              </w:rPr>
            </w:pPr>
            <w:r>
              <w:rPr>
                <w:color w:val="000000"/>
              </w:rPr>
              <w:t>WĄSY DO SKOROSZYTU MIX KOLORÓW OP. 125 SZT.</w:t>
            </w:r>
          </w:p>
        </w:tc>
        <w:tc>
          <w:tcPr>
            <w:tcW w:w="1417" w:type="dxa"/>
            <w:tcBorders>
              <w:top w:val="nil"/>
              <w:left w:val="nil"/>
              <w:bottom w:val="single" w:sz="8" w:space="0" w:color="000000"/>
              <w:right w:val="single" w:sz="8" w:space="0" w:color="000000"/>
            </w:tcBorders>
            <w:shd w:val="clear" w:color="000000" w:fill="FFFFFF"/>
            <w:vAlign w:val="bottom"/>
            <w:hideMark/>
          </w:tcPr>
          <w:p w14:paraId="3B421216" w14:textId="3E22B9F6" w:rsidR="003477A8" w:rsidRPr="002D4B10" w:rsidRDefault="003477A8" w:rsidP="00A927FA">
            <w:pPr>
              <w:jc w:val="right"/>
              <w:rPr>
                <w:color w:val="000000"/>
              </w:rPr>
            </w:pPr>
            <w:r>
              <w:rPr>
                <w:color w:val="000000"/>
              </w:rPr>
              <w:t>3</w:t>
            </w:r>
            <w:r w:rsidR="00653510">
              <w:rPr>
                <w:color w:val="000000"/>
              </w:rPr>
              <w:t xml:space="preserve"> op.</w:t>
            </w:r>
          </w:p>
        </w:tc>
      </w:tr>
      <w:tr w:rsidR="003477A8" w:rsidRPr="004549BF" w14:paraId="003C8597"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6EAFA64" w14:textId="77777777" w:rsidR="003477A8" w:rsidRPr="002D4B10" w:rsidRDefault="003477A8" w:rsidP="00A927FA">
            <w:pPr>
              <w:rPr>
                <w:color w:val="000000"/>
              </w:rPr>
            </w:pPr>
            <w:r>
              <w:rPr>
                <w:color w:val="000000"/>
              </w:rPr>
              <w:t>63.</w:t>
            </w:r>
          </w:p>
        </w:tc>
        <w:tc>
          <w:tcPr>
            <w:tcW w:w="7139" w:type="dxa"/>
            <w:tcBorders>
              <w:top w:val="nil"/>
              <w:left w:val="nil"/>
              <w:bottom w:val="single" w:sz="8" w:space="0" w:color="000000"/>
              <w:right w:val="single" w:sz="8" w:space="0" w:color="000000"/>
            </w:tcBorders>
            <w:shd w:val="clear" w:color="000000" w:fill="FFFFFF"/>
            <w:vAlign w:val="bottom"/>
            <w:hideMark/>
          </w:tcPr>
          <w:p w14:paraId="3F94AE03" w14:textId="77777777" w:rsidR="003477A8" w:rsidRPr="002D4B10" w:rsidRDefault="003477A8" w:rsidP="00A927FA">
            <w:pPr>
              <w:rPr>
                <w:color w:val="000000"/>
              </w:rPr>
            </w:pPr>
            <w:r>
              <w:rPr>
                <w:color w:val="000000"/>
              </w:rPr>
              <w:t>OFERTÓWKA PRZEZROCZYSTA TWARDA A4</w:t>
            </w:r>
          </w:p>
        </w:tc>
        <w:tc>
          <w:tcPr>
            <w:tcW w:w="1417" w:type="dxa"/>
            <w:tcBorders>
              <w:top w:val="nil"/>
              <w:left w:val="nil"/>
              <w:bottom w:val="single" w:sz="8" w:space="0" w:color="000000"/>
              <w:right w:val="single" w:sz="8" w:space="0" w:color="000000"/>
            </w:tcBorders>
            <w:shd w:val="clear" w:color="000000" w:fill="FFFFFF"/>
            <w:vAlign w:val="bottom"/>
            <w:hideMark/>
          </w:tcPr>
          <w:p w14:paraId="45E48135" w14:textId="4DB3DB1E" w:rsidR="003477A8" w:rsidRPr="002D4B10" w:rsidRDefault="003477A8" w:rsidP="00A927FA">
            <w:pPr>
              <w:jc w:val="right"/>
              <w:rPr>
                <w:color w:val="000000"/>
              </w:rPr>
            </w:pPr>
            <w:r>
              <w:rPr>
                <w:color w:val="000000"/>
              </w:rPr>
              <w:t>100</w:t>
            </w:r>
            <w:r w:rsidR="00653510">
              <w:rPr>
                <w:color w:val="000000"/>
              </w:rPr>
              <w:t xml:space="preserve"> </w:t>
            </w:r>
            <w:proofErr w:type="spellStart"/>
            <w:r w:rsidR="00653510">
              <w:rPr>
                <w:color w:val="000000"/>
              </w:rPr>
              <w:t>szt</w:t>
            </w:r>
            <w:proofErr w:type="spellEnd"/>
          </w:p>
        </w:tc>
      </w:tr>
      <w:tr w:rsidR="003477A8" w:rsidRPr="004549BF" w14:paraId="0DA65AE3"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CDD9B84" w14:textId="77777777" w:rsidR="003477A8" w:rsidRPr="002D4B10" w:rsidRDefault="003477A8" w:rsidP="00A927FA">
            <w:pPr>
              <w:rPr>
                <w:color w:val="000000"/>
              </w:rPr>
            </w:pPr>
            <w:r>
              <w:rPr>
                <w:color w:val="000000"/>
              </w:rPr>
              <w:t>64.</w:t>
            </w:r>
          </w:p>
        </w:tc>
        <w:tc>
          <w:tcPr>
            <w:tcW w:w="7139" w:type="dxa"/>
            <w:tcBorders>
              <w:top w:val="nil"/>
              <w:left w:val="nil"/>
              <w:bottom w:val="single" w:sz="8" w:space="0" w:color="000000"/>
              <w:right w:val="single" w:sz="8" w:space="0" w:color="000000"/>
            </w:tcBorders>
            <w:shd w:val="clear" w:color="000000" w:fill="FFFFFF"/>
            <w:vAlign w:val="bottom"/>
            <w:hideMark/>
          </w:tcPr>
          <w:p w14:paraId="4CA3F07E" w14:textId="77777777" w:rsidR="003477A8" w:rsidRPr="002D4B10" w:rsidRDefault="003477A8" w:rsidP="00A927FA">
            <w:pPr>
              <w:rPr>
                <w:color w:val="000000"/>
              </w:rPr>
            </w:pPr>
            <w:r>
              <w:rPr>
                <w:color w:val="000000"/>
              </w:rPr>
              <w:t>OFERTÓWKA PRZEZROCZYSTA GROSZKOWA A4</w:t>
            </w:r>
          </w:p>
        </w:tc>
        <w:tc>
          <w:tcPr>
            <w:tcW w:w="1417" w:type="dxa"/>
            <w:tcBorders>
              <w:top w:val="nil"/>
              <w:left w:val="nil"/>
              <w:bottom w:val="single" w:sz="8" w:space="0" w:color="000000"/>
              <w:right w:val="single" w:sz="8" w:space="0" w:color="000000"/>
            </w:tcBorders>
            <w:shd w:val="clear" w:color="000000" w:fill="FFFFFF"/>
            <w:vAlign w:val="bottom"/>
            <w:hideMark/>
          </w:tcPr>
          <w:p w14:paraId="484DFC52" w14:textId="35C1F46F" w:rsidR="003477A8" w:rsidRPr="002D4B10" w:rsidRDefault="003477A8" w:rsidP="00A927FA">
            <w:pPr>
              <w:jc w:val="right"/>
              <w:rPr>
                <w:color w:val="000000"/>
              </w:rPr>
            </w:pPr>
            <w:r>
              <w:rPr>
                <w:color w:val="000000"/>
              </w:rPr>
              <w:t>100</w:t>
            </w:r>
            <w:r w:rsidR="00653510">
              <w:rPr>
                <w:color w:val="000000"/>
              </w:rPr>
              <w:t xml:space="preserve"> </w:t>
            </w:r>
            <w:proofErr w:type="spellStart"/>
            <w:r w:rsidR="00653510">
              <w:rPr>
                <w:color w:val="000000"/>
              </w:rPr>
              <w:t>szt</w:t>
            </w:r>
            <w:proofErr w:type="spellEnd"/>
          </w:p>
        </w:tc>
      </w:tr>
      <w:tr w:rsidR="003477A8" w:rsidRPr="004549BF" w14:paraId="4705B65A" w14:textId="77777777" w:rsidTr="002851BB">
        <w:trPr>
          <w:trHeight w:val="5"/>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1F97029" w14:textId="77777777" w:rsidR="003477A8" w:rsidRPr="002D4B10" w:rsidRDefault="003477A8" w:rsidP="00A927FA">
            <w:pPr>
              <w:rPr>
                <w:color w:val="000000"/>
              </w:rPr>
            </w:pPr>
            <w:r>
              <w:rPr>
                <w:color w:val="000000"/>
              </w:rPr>
              <w:t>65.</w:t>
            </w:r>
          </w:p>
        </w:tc>
        <w:tc>
          <w:tcPr>
            <w:tcW w:w="7139" w:type="dxa"/>
            <w:tcBorders>
              <w:top w:val="nil"/>
              <w:left w:val="nil"/>
              <w:bottom w:val="single" w:sz="8" w:space="0" w:color="000000"/>
              <w:right w:val="single" w:sz="8" w:space="0" w:color="000000"/>
            </w:tcBorders>
            <w:shd w:val="clear" w:color="000000" w:fill="FFFFFF"/>
            <w:vAlign w:val="bottom"/>
            <w:hideMark/>
          </w:tcPr>
          <w:p w14:paraId="1950A97E" w14:textId="77777777" w:rsidR="003477A8" w:rsidRPr="002D4B10" w:rsidRDefault="003477A8" w:rsidP="00A927FA">
            <w:pPr>
              <w:rPr>
                <w:color w:val="000000"/>
              </w:rPr>
            </w:pPr>
            <w:r>
              <w:rPr>
                <w:color w:val="000000"/>
              </w:rPr>
              <w:t>DESKA Z KLIPEM A4</w:t>
            </w:r>
          </w:p>
        </w:tc>
        <w:tc>
          <w:tcPr>
            <w:tcW w:w="1417" w:type="dxa"/>
            <w:tcBorders>
              <w:top w:val="nil"/>
              <w:left w:val="nil"/>
              <w:bottom w:val="single" w:sz="8" w:space="0" w:color="000000"/>
              <w:right w:val="single" w:sz="8" w:space="0" w:color="000000"/>
            </w:tcBorders>
            <w:shd w:val="clear" w:color="000000" w:fill="FFFFFF"/>
            <w:vAlign w:val="bottom"/>
            <w:hideMark/>
          </w:tcPr>
          <w:p w14:paraId="4682FD05" w14:textId="45929478" w:rsidR="003477A8" w:rsidRPr="002D4B10" w:rsidRDefault="003477A8" w:rsidP="00A927FA">
            <w:pPr>
              <w:jc w:val="right"/>
              <w:rPr>
                <w:color w:val="000000"/>
              </w:rPr>
            </w:pPr>
            <w:r>
              <w:rPr>
                <w:color w:val="000000"/>
              </w:rPr>
              <w:t>2</w:t>
            </w:r>
            <w:r w:rsidR="00653510">
              <w:rPr>
                <w:color w:val="000000"/>
              </w:rPr>
              <w:t xml:space="preserve"> </w:t>
            </w:r>
            <w:proofErr w:type="spellStart"/>
            <w:r w:rsidR="00653510">
              <w:rPr>
                <w:color w:val="000000"/>
              </w:rPr>
              <w:t>szt</w:t>
            </w:r>
            <w:proofErr w:type="spellEnd"/>
          </w:p>
        </w:tc>
      </w:tr>
      <w:tr w:rsidR="003477A8" w:rsidRPr="004549BF" w14:paraId="402D1384"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1317D9A" w14:textId="77777777" w:rsidR="003477A8" w:rsidRPr="002D4B10" w:rsidRDefault="003477A8" w:rsidP="00A927FA">
            <w:pPr>
              <w:rPr>
                <w:color w:val="000000"/>
              </w:rPr>
            </w:pPr>
            <w:r>
              <w:rPr>
                <w:color w:val="000000"/>
              </w:rPr>
              <w:t>66.</w:t>
            </w:r>
          </w:p>
        </w:tc>
        <w:tc>
          <w:tcPr>
            <w:tcW w:w="7139" w:type="dxa"/>
            <w:tcBorders>
              <w:top w:val="nil"/>
              <w:left w:val="nil"/>
              <w:bottom w:val="single" w:sz="8" w:space="0" w:color="000000"/>
              <w:right w:val="single" w:sz="8" w:space="0" w:color="000000"/>
            </w:tcBorders>
            <w:shd w:val="clear" w:color="000000" w:fill="FFFFFF"/>
            <w:vAlign w:val="bottom"/>
            <w:hideMark/>
          </w:tcPr>
          <w:p w14:paraId="22AC4DCC" w14:textId="77777777" w:rsidR="003477A8" w:rsidRPr="002D4B10" w:rsidRDefault="003477A8" w:rsidP="00A927FA">
            <w:pPr>
              <w:rPr>
                <w:color w:val="000000"/>
              </w:rPr>
            </w:pPr>
            <w:r>
              <w:rPr>
                <w:color w:val="000000"/>
              </w:rPr>
              <w:t>KOSZULKA GROSZKOWA OP. 100 SZT. A4</w:t>
            </w:r>
          </w:p>
        </w:tc>
        <w:tc>
          <w:tcPr>
            <w:tcW w:w="1417" w:type="dxa"/>
            <w:tcBorders>
              <w:top w:val="nil"/>
              <w:left w:val="nil"/>
              <w:bottom w:val="single" w:sz="8" w:space="0" w:color="000000"/>
              <w:right w:val="single" w:sz="8" w:space="0" w:color="000000"/>
            </w:tcBorders>
            <w:shd w:val="clear" w:color="000000" w:fill="FFFFFF"/>
            <w:vAlign w:val="bottom"/>
            <w:hideMark/>
          </w:tcPr>
          <w:p w14:paraId="47313E36" w14:textId="4EE002EA" w:rsidR="003477A8" w:rsidRPr="002D4B10" w:rsidRDefault="003477A8" w:rsidP="00A927FA">
            <w:pPr>
              <w:jc w:val="right"/>
              <w:rPr>
                <w:color w:val="000000"/>
              </w:rPr>
            </w:pPr>
            <w:r>
              <w:rPr>
                <w:color w:val="000000"/>
              </w:rPr>
              <w:t>50</w:t>
            </w:r>
            <w:r w:rsidR="00653510">
              <w:rPr>
                <w:color w:val="000000"/>
              </w:rPr>
              <w:t xml:space="preserve"> op.</w:t>
            </w:r>
          </w:p>
        </w:tc>
      </w:tr>
      <w:tr w:rsidR="003477A8" w:rsidRPr="004549BF" w14:paraId="01F9F58C"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C528C51" w14:textId="77777777" w:rsidR="003477A8" w:rsidRPr="002D4B10" w:rsidRDefault="003477A8" w:rsidP="00A927FA">
            <w:pPr>
              <w:rPr>
                <w:color w:val="000000"/>
              </w:rPr>
            </w:pPr>
            <w:r>
              <w:rPr>
                <w:color w:val="000000"/>
              </w:rPr>
              <w:t>67.</w:t>
            </w:r>
          </w:p>
        </w:tc>
        <w:tc>
          <w:tcPr>
            <w:tcW w:w="7139" w:type="dxa"/>
            <w:tcBorders>
              <w:top w:val="nil"/>
              <w:left w:val="nil"/>
              <w:bottom w:val="single" w:sz="8" w:space="0" w:color="000000"/>
              <w:right w:val="single" w:sz="8" w:space="0" w:color="000000"/>
            </w:tcBorders>
            <w:shd w:val="clear" w:color="000000" w:fill="FFFFFF"/>
            <w:vAlign w:val="bottom"/>
            <w:hideMark/>
          </w:tcPr>
          <w:p w14:paraId="25DDBF57" w14:textId="77777777" w:rsidR="003477A8" w:rsidRPr="002D4B10" w:rsidRDefault="003477A8" w:rsidP="00A927FA">
            <w:pPr>
              <w:rPr>
                <w:color w:val="000000"/>
              </w:rPr>
            </w:pPr>
            <w:r>
              <w:rPr>
                <w:color w:val="000000"/>
              </w:rPr>
              <w:t>KOSZULKA Z ROZSZERZANYMI BOKAMI OP. 25 SZT A4</w:t>
            </w:r>
          </w:p>
        </w:tc>
        <w:tc>
          <w:tcPr>
            <w:tcW w:w="1417" w:type="dxa"/>
            <w:tcBorders>
              <w:top w:val="nil"/>
              <w:left w:val="nil"/>
              <w:bottom w:val="single" w:sz="8" w:space="0" w:color="000000"/>
              <w:right w:val="single" w:sz="8" w:space="0" w:color="000000"/>
            </w:tcBorders>
            <w:shd w:val="clear" w:color="000000" w:fill="FFFFFF"/>
            <w:vAlign w:val="bottom"/>
            <w:hideMark/>
          </w:tcPr>
          <w:p w14:paraId="4702441F" w14:textId="7653376E" w:rsidR="003477A8" w:rsidRPr="002D4B10" w:rsidRDefault="003477A8" w:rsidP="00A927FA">
            <w:pPr>
              <w:jc w:val="right"/>
              <w:rPr>
                <w:color w:val="000000"/>
              </w:rPr>
            </w:pPr>
            <w:r>
              <w:rPr>
                <w:color w:val="000000"/>
              </w:rPr>
              <w:t>100</w:t>
            </w:r>
            <w:r w:rsidR="00653510">
              <w:rPr>
                <w:color w:val="000000"/>
              </w:rPr>
              <w:t xml:space="preserve"> op.</w:t>
            </w:r>
          </w:p>
        </w:tc>
      </w:tr>
      <w:tr w:rsidR="003477A8" w:rsidRPr="004549BF" w14:paraId="0F5AD5DB"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D4D9B54" w14:textId="77777777" w:rsidR="003477A8" w:rsidRPr="002D4B10" w:rsidRDefault="003477A8" w:rsidP="00A927FA">
            <w:pPr>
              <w:rPr>
                <w:color w:val="000000"/>
              </w:rPr>
            </w:pPr>
            <w:r>
              <w:rPr>
                <w:color w:val="000000"/>
              </w:rPr>
              <w:t>68.</w:t>
            </w:r>
          </w:p>
        </w:tc>
        <w:tc>
          <w:tcPr>
            <w:tcW w:w="7139" w:type="dxa"/>
            <w:tcBorders>
              <w:top w:val="nil"/>
              <w:left w:val="nil"/>
              <w:bottom w:val="single" w:sz="8" w:space="0" w:color="000000"/>
              <w:right w:val="single" w:sz="8" w:space="0" w:color="000000"/>
            </w:tcBorders>
            <w:shd w:val="clear" w:color="000000" w:fill="FFFFFF"/>
            <w:vAlign w:val="bottom"/>
            <w:hideMark/>
          </w:tcPr>
          <w:p w14:paraId="554CCA72" w14:textId="77777777" w:rsidR="003477A8" w:rsidRPr="002D4B10" w:rsidRDefault="003477A8" w:rsidP="00A927FA">
            <w:pPr>
              <w:rPr>
                <w:color w:val="000000"/>
              </w:rPr>
            </w:pPr>
            <w:r>
              <w:rPr>
                <w:color w:val="000000"/>
              </w:rPr>
              <w:t>KOSZULKA KRYSTALICZNA   OP.100 SZT. A4</w:t>
            </w:r>
          </w:p>
        </w:tc>
        <w:tc>
          <w:tcPr>
            <w:tcW w:w="1417" w:type="dxa"/>
            <w:tcBorders>
              <w:top w:val="nil"/>
              <w:left w:val="nil"/>
              <w:bottom w:val="single" w:sz="8" w:space="0" w:color="000000"/>
              <w:right w:val="single" w:sz="8" w:space="0" w:color="000000"/>
            </w:tcBorders>
            <w:shd w:val="clear" w:color="000000" w:fill="FFFFFF"/>
            <w:vAlign w:val="bottom"/>
            <w:hideMark/>
          </w:tcPr>
          <w:p w14:paraId="7DFF5B97" w14:textId="3EE1C323" w:rsidR="003477A8" w:rsidRPr="002D4B10" w:rsidRDefault="003477A8" w:rsidP="00A927FA">
            <w:pPr>
              <w:jc w:val="right"/>
              <w:rPr>
                <w:color w:val="000000"/>
              </w:rPr>
            </w:pPr>
            <w:r>
              <w:rPr>
                <w:color w:val="000000"/>
              </w:rPr>
              <w:t>300</w:t>
            </w:r>
            <w:r w:rsidR="00653510">
              <w:rPr>
                <w:color w:val="000000"/>
              </w:rPr>
              <w:t xml:space="preserve"> op.</w:t>
            </w:r>
          </w:p>
        </w:tc>
      </w:tr>
      <w:tr w:rsidR="003477A8" w:rsidRPr="004549BF" w14:paraId="080ED319"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ACAE4B0" w14:textId="77777777" w:rsidR="003477A8" w:rsidRPr="002D4B10" w:rsidRDefault="003477A8" w:rsidP="00A927FA">
            <w:pPr>
              <w:rPr>
                <w:color w:val="000000"/>
              </w:rPr>
            </w:pPr>
            <w:r>
              <w:rPr>
                <w:color w:val="000000"/>
              </w:rPr>
              <w:t>69.</w:t>
            </w:r>
          </w:p>
        </w:tc>
        <w:tc>
          <w:tcPr>
            <w:tcW w:w="7139" w:type="dxa"/>
            <w:tcBorders>
              <w:top w:val="nil"/>
              <w:left w:val="nil"/>
              <w:bottom w:val="single" w:sz="8" w:space="0" w:color="000000"/>
              <w:right w:val="single" w:sz="8" w:space="0" w:color="000000"/>
            </w:tcBorders>
            <w:shd w:val="clear" w:color="000000" w:fill="FFFFFF"/>
            <w:vAlign w:val="bottom"/>
            <w:hideMark/>
          </w:tcPr>
          <w:p w14:paraId="44B3FB45" w14:textId="77777777" w:rsidR="003477A8" w:rsidRPr="002D4B10" w:rsidRDefault="003477A8" w:rsidP="00A927FA">
            <w:pPr>
              <w:rPr>
                <w:color w:val="000000"/>
              </w:rPr>
            </w:pPr>
            <w:r>
              <w:rPr>
                <w:color w:val="000000"/>
              </w:rPr>
              <w:t>KOSZULKA Z KLAPKĄ  BOCZNĄ OP.25 SZT. A4</w:t>
            </w:r>
          </w:p>
        </w:tc>
        <w:tc>
          <w:tcPr>
            <w:tcW w:w="1417" w:type="dxa"/>
            <w:tcBorders>
              <w:top w:val="nil"/>
              <w:left w:val="nil"/>
              <w:bottom w:val="single" w:sz="8" w:space="0" w:color="000000"/>
              <w:right w:val="single" w:sz="8" w:space="0" w:color="000000"/>
            </w:tcBorders>
            <w:shd w:val="clear" w:color="000000" w:fill="FFFFFF"/>
            <w:vAlign w:val="bottom"/>
            <w:hideMark/>
          </w:tcPr>
          <w:p w14:paraId="47BB5CE8" w14:textId="06BB6313" w:rsidR="003477A8" w:rsidRPr="002D4B10" w:rsidRDefault="003477A8" w:rsidP="00A927FA">
            <w:pPr>
              <w:jc w:val="right"/>
              <w:rPr>
                <w:color w:val="000000"/>
              </w:rPr>
            </w:pPr>
            <w:r>
              <w:rPr>
                <w:color w:val="000000"/>
              </w:rPr>
              <w:t>10</w:t>
            </w:r>
            <w:r w:rsidR="00653510">
              <w:rPr>
                <w:color w:val="000000"/>
              </w:rPr>
              <w:t xml:space="preserve"> op.</w:t>
            </w:r>
          </w:p>
        </w:tc>
      </w:tr>
      <w:tr w:rsidR="003477A8" w:rsidRPr="004549BF" w14:paraId="0B42B619"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BC52C37" w14:textId="77777777" w:rsidR="003477A8" w:rsidRPr="002D4B10" w:rsidRDefault="003477A8" w:rsidP="00A927FA">
            <w:pPr>
              <w:rPr>
                <w:color w:val="000000"/>
              </w:rPr>
            </w:pPr>
            <w:r>
              <w:rPr>
                <w:color w:val="000000"/>
              </w:rPr>
              <w:t>70.</w:t>
            </w:r>
          </w:p>
        </w:tc>
        <w:tc>
          <w:tcPr>
            <w:tcW w:w="7139" w:type="dxa"/>
            <w:tcBorders>
              <w:top w:val="nil"/>
              <w:left w:val="nil"/>
              <w:bottom w:val="single" w:sz="8" w:space="0" w:color="000000"/>
              <w:right w:val="single" w:sz="8" w:space="0" w:color="000000"/>
            </w:tcBorders>
            <w:shd w:val="clear" w:color="000000" w:fill="FFFFFF"/>
            <w:vAlign w:val="bottom"/>
            <w:hideMark/>
          </w:tcPr>
          <w:p w14:paraId="163E146C" w14:textId="77777777" w:rsidR="003477A8" w:rsidRPr="002D4B10" w:rsidRDefault="003477A8" w:rsidP="00A927FA">
            <w:pPr>
              <w:rPr>
                <w:color w:val="000000"/>
              </w:rPr>
            </w:pPr>
            <w:r>
              <w:rPr>
                <w:color w:val="000000"/>
              </w:rPr>
              <w:t>KOSZULKA NA KATALOGI OP. 10 SZT. A4</w:t>
            </w:r>
          </w:p>
        </w:tc>
        <w:tc>
          <w:tcPr>
            <w:tcW w:w="1417" w:type="dxa"/>
            <w:tcBorders>
              <w:top w:val="nil"/>
              <w:left w:val="nil"/>
              <w:bottom w:val="single" w:sz="8" w:space="0" w:color="000000"/>
              <w:right w:val="single" w:sz="8" w:space="0" w:color="000000"/>
            </w:tcBorders>
            <w:shd w:val="clear" w:color="000000" w:fill="FFFFFF"/>
            <w:vAlign w:val="bottom"/>
            <w:hideMark/>
          </w:tcPr>
          <w:p w14:paraId="66A22FED" w14:textId="358BAFED" w:rsidR="003477A8" w:rsidRPr="002D4B10" w:rsidRDefault="003477A8" w:rsidP="00A927FA">
            <w:pPr>
              <w:jc w:val="right"/>
              <w:rPr>
                <w:color w:val="000000"/>
              </w:rPr>
            </w:pPr>
            <w:r>
              <w:rPr>
                <w:color w:val="000000"/>
              </w:rPr>
              <w:t>30</w:t>
            </w:r>
            <w:r w:rsidR="00653510">
              <w:rPr>
                <w:color w:val="000000"/>
              </w:rPr>
              <w:t xml:space="preserve"> op.</w:t>
            </w:r>
          </w:p>
        </w:tc>
      </w:tr>
      <w:tr w:rsidR="003477A8" w:rsidRPr="004549BF" w14:paraId="05348A06"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9509DAC" w14:textId="77777777" w:rsidR="003477A8" w:rsidRPr="002D4B10" w:rsidRDefault="003477A8" w:rsidP="00A927FA">
            <w:pPr>
              <w:rPr>
                <w:color w:val="000000"/>
              </w:rPr>
            </w:pPr>
            <w:r>
              <w:rPr>
                <w:color w:val="000000"/>
              </w:rPr>
              <w:t>71.</w:t>
            </w:r>
          </w:p>
        </w:tc>
        <w:tc>
          <w:tcPr>
            <w:tcW w:w="7139" w:type="dxa"/>
            <w:tcBorders>
              <w:top w:val="nil"/>
              <w:left w:val="nil"/>
              <w:bottom w:val="single" w:sz="8" w:space="0" w:color="000000"/>
              <w:right w:val="single" w:sz="8" w:space="0" w:color="000000"/>
            </w:tcBorders>
            <w:shd w:val="clear" w:color="000000" w:fill="FFFFFF"/>
            <w:vAlign w:val="bottom"/>
            <w:hideMark/>
          </w:tcPr>
          <w:p w14:paraId="44BD98FD" w14:textId="77777777" w:rsidR="003477A8" w:rsidRPr="002D4B10" w:rsidRDefault="003477A8" w:rsidP="00A927FA">
            <w:pPr>
              <w:rPr>
                <w:color w:val="000000"/>
              </w:rPr>
            </w:pPr>
            <w:r>
              <w:rPr>
                <w:color w:val="000000"/>
              </w:rPr>
              <w:t>KOSZULKA NA KATALOGI Z METALOWĄ LISTWĄ OP. 3 SZT. A4</w:t>
            </w:r>
          </w:p>
        </w:tc>
        <w:tc>
          <w:tcPr>
            <w:tcW w:w="1417" w:type="dxa"/>
            <w:tcBorders>
              <w:top w:val="nil"/>
              <w:left w:val="nil"/>
              <w:bottom w:val="single" w:sz="8" w:space="0" w:color="000000"/>
              <w:right w:val="single" w:sz="8" w:space="0" w:color="000000"/>
            </w:tcBorders>
            <w:shd w:val="clear" w:color="000000" w:fill="FFFFFF"/>
            <w:vAlign w:val="bottom"/>
            <w:hideMark/>
          </w:tcPr>
          <w:p w14:paraId="38A30305" w14:textId="3B33D24C" w:rsidR="003477A8" w:rsidRPr="002D4B10" w:rsidRDefault="003477A8" w:rsidP="00A927FA">
            <w:pPr>
              <w:jc w:val="right"/>
              <w:rPr>
                <w:color w:val="000000"/>
              </w:rPr>
            </w:pPr>
            <w:r>
              <w:rPr>
                <w:color w:val="000000"/>
              </w:rPr>
              <w:t>10</w:t>
            </w:r>
            <w:r w:rsidR="00653510">
              <w:rPr>
                <w:color w:val="000000"/>
              </w:rPr>
              <w:t xml:space="preserve"> op.</w:t>
            </w:r>
          </w:p>
        </w:tc>
      </w:tr>
      <w:tr w:rsidR="003477A8" w:rsidRPr="004549BF" w14:paraId="5B21BE30"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B9FB151" w14:textId="77777777" w:rsidR="003477A8" w:rsidRPr="002D4B10" w:rsidRDefault="003477A8" w:rsidP="00A927FA">
            <w:pPr>
              <w:rPr>
                <w:color w:val="000000"/>
              </w:rPr>
            </w:pPr>
            <w:r>
              <w:rPr>
                <w:color w:val="000000"/>
              </w:rPr>
              <w:t>72.</w:t>
            </w:r>
          </w:p>
        </w:tc>
        <w:tc>
          <w:tcPr>
            <w:tcW w:w="7139" w:type="dxa"/>
            <w:tcBorders>
              <w:top w:val="nil"/>
              <w:left w:val="nil"/>
              <w:bottom w:val="single" w:sz="8" w:space="0" w:color="000000"/>
              <w:right w:val="single" w:sz="8" w:space="0" w:color="000000"/>
            </w:tcBorders>
            <w:shd w:val="clear" w:color="000000" w:fill="FFFFFF"/>
            <w:vAlign w:val="bottom"/>
            <w:hideMark/>
          </w:tcPr>
          <w:p w14:paraId="48623F8D" w14:textId="77777777" w:rsidR="003477A8" w:rsidRPr="002D4B10" w:rsidRDefault="003477A8" w:rsidP="00A927FA">
            <w:pPr>
              <w:rPr>
                <w:color w:val="000000"/>
              </w:rPr>
            </w:pPr>
            <w:r>
              <w:rPr>
                <w:color w:val="000000"/>
              </w:rPr>
              <w:t>KOSZULKI A5 OP. 100 SZT.</w:t>
            </w:r>
          </w:p>
        </w:tc>
        <w:tc>
          <w:tcPr>
            <w:tcW w:w="1417" w:type="dxa"/>
            <w:tcBorders>
              <w:top w:val="nil"/>
              <w:left w:val="nil"/>
              <w:bottom w:val="single" w:sz="8" w:space="0" w:color="000000"/>
              <w:right w:val="single" w:sz="8" w:space="0" w:color="000000"/>
            </w:tcBorders>
            <w:shd w:val="clear" w:color="000000" w:fill="FFFFFF"/>
            <w:vAlign w:val="bottom"/>
            <w:hideMark/>
          </w:tcPr>
          <w:p w14:paraId="7C2CD6DD" w14:textId="0E2C6567" w:rsidR="003477A8" w:rsidRPr="002D4B10" w:rsidRDefault="003477A8" w:rsidP="00A927FA">
            <w:pPr>
              <w:jc w:val="right"/>
              <w:rPr>
                <w:color w:val="000000"/>
              </w:rPr>
            </w:pPr>
            <w:r>
              <w:rPr>
                <w:color w:val="000000"/>
              </w:rPr>
              <w:t>5</w:t>
            </w:r>
            <w:r w:rsidR="00653510">
              <w:rPr>
                <w:color w:val="000000"/>
              </w:rPr>
              <w:t xml:space="preserve"> op.</w:t>
            </w:r>
          </w:p>
        </w:tc>
      </w:tr>
      <w:tr w:rsidR="003477A8" w:rsidRPr="004549BF" w14:paraId="3E42EEB2"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88A1A1E" w14:textId="77777777" w:rsidR="003477A8" w:rsidRPr="002D4B10" w:rsidRDefault="003477A8" w:rsidP="00A927FA">
            <w:pPr>
              <w:rPr>
                <w:color w:val="000000"/>
              </w:rPr>
            </w:pPr>
            <w:r>
              <w:rPr>
                <w:color w:val="000000"/>
              </w:rPr>
              <w:t>73.</w:t>
            </w:r>
          </w:p>
        </w:tc>
        <w:tc>
          <w:tcPr>
            <w:tcW w:w="7139" w:type="dxa"/>
            <w:tcBorders>
              <w:top w:val="nil"/>
              <w:left w:val="nil"/>
              <w:bottom w:val="single" w:sz="8" w:space="0" w:color="000000"/>
              <w:right w:val="single" w:sz="8" w:space="0" w:color="000000"/>
            </w:tcBorders>
            <w:shd w:val="clear" w:color="000000" w:fill="FFFFFF"/>
            <w:vAlign w:val="bottom"/>
            <w:hideMark/>
          </w:tcPr>
          <w:p w14:paraId="2518D335" w14:textId="77777777" w:rsidR="003477A8" w:rsidRPr="002D4B10" w:rsidRDefault="003477A8" w:rsidP="00A927FA">
            <w:pPr>
              <w:rPr>
                <w:color w:val="000000"/>
              </w:rPr>
            </w:pPr>
            <w:r>
              <w:rPr>
                <w:color w:val="000000"/>
              </w:rPr>
              <w:t>KOSZULKA NA DOKUMENTY I CD OP. 5 SZT. A4</w:t>
            </w:r>
          </w:p>
        </w:tc>
        <w:tc>
          <w:tcPr>
            <w:tcW w:w="1417" w:type="dxa"/>
            <w:tcBorders>
              <w:top w:val="nil"/>
              <w:left w:val="nil"/>
              <w:bottom w:val="single" w:sz="8" w:space="0" w:color="000000"/>
              <w:right w:val="single" w:sz="8" w:space="0" w:color="000000"/>
            </w:tcBorders>
            <w:shd w:val="clear" w:color="000000" w:fill="FFFFFF"/>
            <w:vAlign w:val="bottom"/>
            <w:hideMark/>
          </w:tcPr>
          <w:p w14:paraId="446B57B8" w14:textId="4C5A394C" w:rsidR="003477A8" w:rsidRPr="002D4B10" w:rsidRDefault="003477A8" w:rsidP="00A927FA">
            <w:pPr>
              <w:jc w:val="right"/>
              <w:rPr>
                <w:color w:val="000000"/>
              </w:rPr>
            </w:pPr>
            <w:r>
              <w:rPr>
                <w:color w:val="000000"/>
              </w:rPr>
              <w:t>5</w:t>
            </w:r>
            <w:r w:rsidR="00653510">
              <w:rPr>
                <w:color w:val="000000"/>
              </w:rPr>
              <w:t xml:space="preserve"> op.</w:t>
            </w:r>
          </w:p>
        </w:tc>
      </w:tr>
      <w:tr w:rsidR="003477A8" w:rsidRPr="004549BF" w14:paraId="6522230C"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8CBFA68" w14:textId="77777777" w:rsidR="003477A8" w:rsidRPr="002D4B10" w:rsidRDefault="003477A8" w:rsidP="00A927FA">
            <w:pPr>
              <w:rPr>
                <w:color w:val="000000"/>
              </w:rPr>
            </w:pPr>
            <w:r>
              <w:rPr>
                <w:color w:val="000000"/>
              </w:rPr>
              <w:t>74.</w:t>
            </w:r>
          </w:p>
        </w:tc>
        <w:tc>
          <w:tcPr>
            <w:tcW w:w="7139" w:type="dxa"/>
            <w:tcBorders>
              <w:top w:val="nil"/>
              <w:left w:val="nil"/>
              <w:bottom w:val="single" w:sz="8" w:space="0" w:color="000000"/>
              <w:right w:val="single" w:sz="8" w:space="0" w:color="000000"/>
            </w:tcBorders>
            <w:shd w:val="clear" w:color="000000" w:fill="FFFFFF"/>
            <w:vAlign w:val="bottom"/>
            <w:hideMark/>
          </w:tcPr>
          <w:p w14:paraId="34523628" w14:textId="77777777" w:rsidR="003477A8" w:rsidRPr="002D4B10" w:rsidRDefault="003477A8" w:rsidP="00A927FA">
            <w:pPr>
              <w:rPr>
                <w:color w:val="000000"/>
              </w:rPr>
            </w:pPr>
            <w:r>
              <w:rPr>
                <w:color w:val="000000"/>
              </w:rPr>
              <w:t>KOSZULKA ZASUWANA NA SUWAK OP. 5 SZT. A4</w:t>
            </w:r>
          </w:p>
        </w:tc>
        <w:tc>
          <w:tcPr>
            <w:tcW w:w="1417" w:type="dxa"/>
            <w:tcBorders>
              <w:top w:val="nil"/>
              <w:left w:val="nil"/>
              <w:bottom w:val="single" w:sz="8" w:space="0" w:color="000000"/>
              <w:right w:val="single" w:sz="8" w:space="0" w:color="000000"/>
            </w:tcBorders>
            <w:shd w:val="clear" w:color="000000" w:fill="FFFFFF"/>
            <w:vAlign w:val="bottom"/>
            <w:hideMark/>
          </w:tcPr>
          <w:p w14:paraId="50F47638" w14:textId="55DB72BD" w:rsidR="003477A8" w:rsidRPr="002D4B10" w:rsidRDefault="003477A8" w:rsidP="00A927FA">
            <w:pPr>
              <w:jc w:val="right"/>
              <w:rPr>
                <w:color w:val="000000"/>
              </w:rPr>
            </w:pPr>
            <w:r>
              <w:rPr>
                <w:color w:val="000000"/>
              </w:rPr>
              <w:t>7</w:t>
            </w:r>
            <w:r w:rsidR="00653510">
              <w:rPr>
                <w:color w:val="000000"/>
              </w:rPr>
              <w:t xml:space="preserve"> op.</w:t>
            </w:r>
          </w:p>
        </w:tc>
      </w:tr>
      <w:tr w:rsidR="003477A8" w:rsidRPr="004549BF" w14:paraId="1867AFDB"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9A77C84" w14:textId="77777777" w:rsidR="003477A8" w:rsidRPr="002D4B10" w:rsidRDefault="003477A8" w:rsidP="00A927FA">
            <w:pPr>
              <w:rPr>
                <w:color w:val="000000"/>
              </w:rPr>
            </w:pPr>
            <w:r>
              <w:rPr>
                <w:color w:val="000000"/>
              </w:rPr>
              <w:t>75.</w:t>
            </w:r>
          </w:p>
        </w:tc>
        <w:tc>
          <w:tcPr>
            <w:tcW w:w="7139" w:type="dxa"/>
            <w:tcBorders>
              <w:top w:val="nil"/>
              <w:left w:val="nil"/>
              <w:bottom w:val="single" w:sz="8" w:space="0" w:color="000000"/>
              <w:right w:val="single" w:sz="8" w:space="0" w:color="000000"/>
            </w:tcBorders>
            <w:shd w:val="clear" w:color="000000" w:fill="FFFFFF"/>
            <w:vAlign w:val="bottom"/>
            <w:hideMark/>
          </w:tcPr>
          <w:p w14:paraId="5960C924" w14:textId="77777777" w:rsidR="003477A8" w:rsidRPr="002D4B10" w:rsidRDefault="003477A8" w:rsidP="00A927FA">
            <w:pPr>
              <w:rPr>
                <w:color w:val="000000"/>
              </w:rPr>
            </w:pPr>
            <w:r>
              <w:rPr>
                <w:color w:val="000000"/>
              </w:rPr>
              <w:t>OKŁADKI KARTONOWE A4 NIEBIESKIE OP.100 SZT.</w:t>
            </w:r>
          </w:p>
        </w:tc>
        <w:tc>
          <w:tcPr>
            <w:tcW w:w="1417" w:type="dxa"/>
            <w:tcBorders>
              <w:top w:val="nil"/>
              <w:left w:val="nil"/>
              <w:bottom w:val="single" w:sz="8" w:space="0" w:color="000000"/>
              <w:right w:val="single" w:sz="8" w:space="0" w:color="000000"/>
            </w:tcBorders>
            <w:shd w:val="clear" w:color="000000" w:fill="FFFFFF"/>
            <w:vAlign w:val="bottom"/>
            <w:hideMark/>
          </w:tcPr>
          <w:p w14:paraId="71114736" w14:textId="4098198A" w:rsidR="003477A8" w:rsidRPr="002D4B10" w:rsidRDefault="003477A8" w:rsidP="00A927FA">
            <w:pPr>
              <w:jc w:val="right"/>
              <w:rPr>
                <w:color w:val="000000"/>
              </w:rPr>
            </w:pPr>
            <w:r>
              <w:rPr>
                <w:color w:val="000000"/>
              </w:rPr>
              <w:t>10</w:t>
            </w:r>
            <w:r w:rsidR="00653510">
              <w:rPr>
                <w:color w:val="000000"/>
              </w:rPr>
              <w:t xml:space="preserve"> op.</w:t>
            </w:r>
          </w:p>
        </w:tc>
      </w:tr>
      <w:tr w:rsidR="003477A8" w:rsidRPr="004549BF" w14:paraId="122544EE"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CD22692" w14:textId="77777777" w:rsidR="003477A8" w:rsidRPr="002D4B10" w:rsidRDefault="003477A8" w:rsidP="00A927FA">
            <w:pPr>
              <w:rPr>
                <w:color w:val="000000"/>
              </w:rPr>
            </w:pPr>
            <w:r>
              <w:rPr>
                <w:color w:val="000000"/>
              </w:rPr>
              <w:t>76.</w:t>
            </w:r>
          </w:p>
        </w:tc>
        <w:tc>
          <w:tcPr>
            <w:tcW w:w="7139" w:type="dxa"/>
            <w:tcBorders>
              <w:top w:val="nil"/>
              <w:left w:val="nil"/>
              <w:bottom w:val="single" w:sz="8" w:space="0" w:color="000000"/>
              <w:right w:val="single" w:sz="8" w:space="0" w:color="000000"/>
            </w:tcBorders>
            <w:shd w:val="clear" w:color="000000" w:fill="FFFFFF"/>
            <w:vAlign w:val="bottom"/>
            <w:hideMark/>
          </w:tcPr>
          <w:p w14:paraId="051E89DB" w14:textId="77777777" w:rsidR="003477A8" w:rsidRPr="002D4B10" w:rsidRDefault="003477A8" w:rsidP="00A927FA">
            <w:pPr>
              <w:rPr>
                <w:color w:val="000000"/>
              </w:rPr>
            </w:pPr>
            <w:r>
              <w:rPr>
                <w:color w:val="000000"/>
              </w:rPr>
              <w:t>OKŁADKI DO BINDOWNICY MIN. 150 MIC PRZEZROCZYSTE OP. 100 SZT. A4</w:t>
            </w:r>
          </w:p>
        </w:tc>
        <w:tc>
          <w:tcPr>
            <w:tcW w:w="1417" w:type="dxa"/>
            <w:tcBorders>
              <w:top w:val="nil"/>
              <w:left w:val="nil"/>
              <w:bottom w:val="single" w:sz="8" w:space="0" w:color="000000"/>
              <w:right w:val="single" w:sz="8" w:space="0" w:color="000000"/>
            </w:tcBorders>
            <w:shd w:val="clear" w:color="000000" w:fill="FFFFFF"/>
            <w:vAlign w:val="bottom"/>
            <w:hideMark/>
          </w:tcPr>
          <w:p w14:paraId="7F9B4FBA" w14:textId="29CCB19C" w:rsidR="003477A8" w:rsidRPr="002D4B10" w:rsidRDefault="003477A8" w:rsidP="00A927FA">
            <w:pPr>
              <w:jc w:val="right"/>
              <w:rPr>
                <w:color w:val="000000"/>
              </w:rPr>
            </w:pPr>
            <w:r>
              <w:rPr>
                <w:color w:val="000000"/>
              </w:rPr>
              <w:t>10</w:t>
            </w:r>
            <w:r w:rsidR="00653510">
              <w:rPr>
                <w:color w:val="000000"/>
              </w:rPr>
              <w:t xml:space="preserve"> op.</w:t>
            </w:r>
          </w:p>
        </w:tc>
      </w:tr>
      <w:tr w:rsidR="003477A8" w:rsidRPr="004549BF" w14:paraId="2269E10D"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AD222DF" w14:textId="77777777" w:rsidR="003477A8" w:rsidRPr="002D4B10" w:rsidRDefault="003477A8" w:rsidP="00A927FA">
            <w:pPr>
              <w:rPr>
                <w:color w:val="000000"/>
              </w:rPr>
            </w:pPr>
            <w:r>
              <w:rPr>
                <w:color w:val="000000"/>
              </w:rPr>
              <w:t>77.</w:t>
            </w:r>
          </w:p>
        </w:tc>
        <w:tc>
          <w:tcPr>
            <w:tcW w:w="7139" w:type="dxa"/>
            <w:tcBorders>
              <w:top w:val="nil"/>
              <w:left w:val="nil"/>
              <w:bottom w:val="single" w:sz="8" w:space="0" w:color="000000"/>
              <w:right w:val="single" w:sz="8" w:space="0" w:color="000000"/>
            </w:tcBorders>
            <w:shd w:val="clear" w:color="000000" w:fill="FFFFFF"/>
            <w:vAlign w:val="bottom"/>
            <w:hideMark/>
          </w:tcPr>
          <w:p w14:paraId="2A9098A2" w14:textId="77777777" w:rsidR="003477A8" w:rsidRPr="002D4B10" w:rsidRDefault="003477A8" w:rsidP="00A927FA">
            <w:pPr>
              <w:rPr>
                <w:color w:val="000000"/>
              </w:rPr>
            </w:pPr>
            <w:r>
              <w:rPr>
                <w:color w:val="000000"/>
              </w:rPr>
              <w:t>PASKI DO VELOBINDERA 200K BIAŁE OP. MIN. 25 SZT.</w:t>
            </w:r>
          </w:p>
        </w:tc>
        <w:tc>
          <w:tcPr>
            <w:tcW w:w="1417" w:type="dxa"/>
            <w:tcBorders>
              <w:top w:val="nil"/>
              <w:left w:val="nil"/>
              <w:bottom w:val="single" w:sz="8" w:space="0" w:color="000000"/>
              <w:right w:val="single" w:sz="8" w:space="0" w:color="000000"/>
            </w:tcBorders>
            <w:shd w:val="clear" w:color="000000" w:fill="FFFFFF"/>
            <w:vAlign w:val="bottom"/>
            <w:hideMark/>
          </w:tcPr>
          <w:p w14:paraId="083C4D9B" w14:textId="5283D539" w:rsidR="003477A8" w:rsidRPr="002D4B10" w:rsidRDefault="003477A8" w:rsidP="00A927FA">
            <w:pPr>
              <w:jc w:val="right"/>
              <w:rPr>
                <w:color w:val="000000"/>
              </w:rPr>
            </w:pPr>
            <w:r>
              <w:rPr>
                <w:color w:val="000000"/>
              </w:rPr>
              <w:t>2</w:t>
            </w:r>
            <w:r w:rsidR="00653510">
              <w:rPr>
                <w:color w:val="000000"/>
              </w:rPr>
              <w:t xml:space="preserve"> </w:t>
            </w:r>
            <w:proofErr w:type="spellStart"/>
            <w:r w:rsidR="00653510">
              <w:rPr>
                <w:color w:val="000000"/>
              </w:rPr>
              <w:t>szt</w:t>
            </w:r>
            <w:proofErr w:type="spellEnd"/>
          </w:p>
        </w:tc>
      </w:tr>
      <w:tr w:rsidR="003477A8" w:rsidRPr="004549BF" w14:paraId="0A8784D2"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2EB6B97" w14:textId="77777777" w:rsidR="003477A8" w:rsidRPr="002D4B10" w:rsidRDefault="003477A8" w:rsidP="00A927FA">
            <w:pPr>
              <w:rPr>
                <w:color w:val="000000"/>
              </w:rPr>
            </w:pPr>
            <w:r>
              <w:rPr>
                <w:color w:val="000000"/>
              </w:rPr>
              <w:t>78.</w:t>
            </w:r>
          </w:p>
        </w:tc>
        <w:tc>
          <w:tcPr>
            <w:tcW w:w="7139" w:type="dxa"/>
            <w:tcBorders>
              <w:top w:val="nil"/>
              <w:left w:val="nil"/>
              <w:bottom w:val="single" w:sz="8" w:space="0" w:color="000000"/>
              <w:right w:val="single" w:sz="8" w:space="0" w:color="000000"/>
            </w:tcBorders>
            <w:shd w:val="clear" w:color="000000" w:fill="FFFFFF"/>
            <w:vAlign w:val="bottom"/>
            <w:hideMark/>
          </w:tcPr>
          <w:p w14:paraId="2C8B5EB7" w14:textId="77777777" w:rsidR="003477A8" w:rsidRPr="002D4B10" w:rsidRDefault="003477A8" w:rsidP="00A927FA">
            <w:pPr>
              <w:rPr>
                <w:color w:val="000000"/>
              </w:rPr>
            </w:pPr>
            <w:r>
              <w:rPr>
                <w:color w:val="000000"/>
              </w:rPr>
              <w:t>GRZBIET DO BINDOWNICY 16 MM CZARNE   OP. 100 SZT.</w:t>
            </w:r>
          </w:p>
        </w:tc>
        <w:tc>
          <w:tcPr>
            <w:tcW w:w="1417" w:type="dxa"/>
            <w:tcBorders>
              <w:top w:val="nil"/>
              <w:left w:val="nil"/>
              <w:bottom w:val="single" w:sz="8" w:space="0" w:color="000000"/>
              <w:right w:val="single" w:sz="8" w:space="0" w:color="000000"/>
            </w:tcBorders>
            <w:shd w:val="clear" w:color="000000" w:fill="FFFFFF"/>
            <w:vAlign w:val="bottom"/>
            <w:hideMark/>
          </w:tcPr>
          <w:p w14:paraId="79BD6AAB" w14:textId="2B3412FC" w:rsidR="003477A8" w:rsidRPr="002D4B10" w:rsidRDefault="003477A8" w:rsidP="00A927FA">
            <w:pPr>
              <w:jc w:val="right"/>
              <w:rPr>
                <w:color w:val="000000"/>
              </w:rPr>
            </w:pPr>
            <w:r>
              <w:rPr>
                <w:color w:val="000000"/>
              </w:rPr>
              <w:t>4</w:t>
            </w:r>
            <w:r w:rsidR="00653510">
              <w:rPr>
                <w:color w:val="000000"/>
              </w:rPr>
              <w:t xml:space="preserve"> </w:t>
            </w:r>
            <w:proofErr w:type="spellStart"/>
            <w:r w:rsidR="00653510">
              <w:rPr>
                <w:color w:val="000000"/>
              </w:rPr>
              <w:t>szt</w:t>
            </w:r>
            <w:proofErr w:type="spellEnd"/>
          </w:p>
        </w:tc>
      </w:tr>
      <w:tr w:rsidR="003477A8" w:rsidRPr="004549BF" w14:paraId="2524166A"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BFF1966" w14:textId="77777777" w:rsidR="003477A8" w:rsidRPr="002D4B10" w:rsidRDefault="003477A8" w:rsidP="00A927FA">
            <w:pPr>
              <w:rPr>
                <w:color w:val="000000"/>
              </w:rPr>
            </w:pPr>
            <w:r>
              <w:rPr>
                <w:color w:val="000000"/>
              </w:rPr>
              <w:t>79.</w:t>
            </w:r>
          </w:p>
        </w:tc>
        <w:tc>
          <w:tcPr>
            <w:tcW w:w="7139" w:type="dxa"/>
            <w:tcBorders>
              <w:top w:val="nil"/>
              <w:left w:val="nil"/>
              <w:bottom w:val="single" w:sz="8" w:space="0" w:color="000000"/>
              <w:right w:val="single" w:sz="8" w:space="0" w:color="000000"/>
            </w:tcBorders>
            <w:shd w:val="clear" w:color="000000" w:fill="FFFFFF"/>
            <w:vAlign w:val="bottom"/>
            <w:hideMark/>
          </w:tcPr>
          <w:p w14:paraId="547E1EDE" w14:textId="77777777" w:rsidR="003477A8" w:rsidRPr="002D4B10" w:rsidRDefault="003477A8" w:rsidP="00A927FA">
            <w:pPr>
              <w:rPr>
                <w:color w:val="000000"/>
              </w:rPr>
            </w:pPr>
            <w:r>
              <w:rPr>
                <w:color w:val="000000"/>
              </w:rPr>
              <w:t>GRZBIET DO BINDOWNICY 12,5 MM CZARNE OP. 100 SZT.</w:t>
            </w:r>
          </w:p>
        </w:tc>
        <w:tc>
          <w:tcPr>
            <w:tcW w:w="1417" w:type="dxa"/>
            <w:tcBorders>
              <w:top w:val="nil"/>
              <w:left w:val="nil"/>
              <w:bottom w:val="single" w:sz="8" w:space="0" w:color="000000"/>
              <w:right w:val="single" w:sz="8" w:space="0" w:color="000000"/>
            </w:tcBorders>
            <w:shd w:val="clear" w:color="000000" w:fill="FFFFFF"/>
            <w:vAlign w:val="bottom"/>
            <w:hideMark/>
          </w:tcPr>
          <w:p w14:paraId="05730910" w14:textId="48F08A0B" w:rsidR="003477A8" w:rsidRPr="002D4B10" w:rsidRDefault="003477A8" w:rsidP="00A927FA">
            <w:pPr>
              <w:jc w:val="right"/>
              <w:rPr>
                <w:color w:val="000000"/>
              </w:rPr>
            </w:pPr>
            <w:r>
              <w:rPr>
                <w:color w:val="000000"/>
              </w:rPr>
              <w:t>4</w:t>
            </w:r>
            <w:r w:rsidR="00653510">
              <w:rPr>
                <w:color w:val="000000"/>
              </w:rPr>
              <w:t xml:space="preserve"> </w:t>
            </w:r>
            <w:proofErr w:type="spellStart"/>
            <w:r w:rsidR="00653510">
              <w:rPr>
                <w:color w:val="000000"/>
              </w:rPr>
              <w:t>szt</w:t>
            </w:r>
            <w:proofErr w:type="spellEnd"/>
          </w:p>
        </w:tc>
      </w:tr>
      <w:tr w:rsidR="003477A8" w:rsidRPr="004549BF" w14:paraId="14C286BC"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47C9541" w14:textId="77777777" w:rsidR="003477A8" w:rsidRPr="002D4B10" w:rsidRDefault="003477A8" w:rsidP="00A927FA">
            <w:pPr>
              <w:rPr>
                <w:color w:val="000000"/>
              </w:rPr>
            </w:pPr>
            <w:r>
              <w:rPr>
                <w:color w:val="000000"/>
              </w:rPr>
              <w:t>80.</w:t>
            </w:r>
          </w:p>
        </w:tc>
        <w:tc>
          <w:tcPr>
            <w:tcW w:w="7139" w:type="dxa"/>
            <w:tcBorders>
              <w:top w:val="nil"/>
              <w:left w:val="nil"/>
              <w:bottom w:val="single" w:sz="8" w:space="0" w:color="000000"/>
              <w:right w:val="single" w:sz="8" w:space="0" w:color="000000"/>
            </w:tcBorders>
            <w:shd w:val="clear" w:color="000000" w:fill="FFFFFF"/>
            <w:vAlign w:val="bottom"/>
            <w:hideMark/>
          </w:tcPr>
          <w:p w14:paraId="6A76DA05" w14:textId="77777777" w:rsidR="003477A8" w:rsidRPr="002D4B10" w:rsidRDefault="003477A8" w:rsidP="00A927FA">
            <w:pPr>
              <w:rPr>
                <w:color w:val="000000"/>
              </w:rPr>
            </w:pPr>
            <w:r>
              <w:rPr>
                <w:color w:val="000000"/>
              </w:rPr>
              <w:t>GRZBIET DO BINDOWNICY 8 MM CZARNE OP. 100 SZT.</w:t>
            </w:r>
          </w:p>
        </w:tc>
        <w:tc>
          <w:tcPr>
            <w:tcW w:w="1417" w:type="dxa"/>
            <w:tcBorders>
              <w:top w:val="nil"/>
              <w:left w:val="nil"/>
              <w:bottom w:val="single" w:sz="8" w:space="0" w:color="000000"/>
              <w:right w:val="single" w:sz="8" w:space="0" w:color="000000"/>
            </w:tcBorders>
            <w:shd w:val="clear" w:color="000000" w:fill="FFFFFF"/>
            <w:vAlign w:val="bottom"/>
            <w:hideMark/>
          </w:tcPr>
          <w:p w14:paraId="6C96D1F2" w14:textId="6984A3D5" w:rsidR="003477A8" w:rsidRPr="002D4B10" w:rsidRDefault="003477A8" w:rsidP="00A927FA">
            <w:pPr>
              <w:jc w:val="right"/>
              <w:rPr>
                <w:color w:val="000000"/>
              </w:rPr>
            </w:pPr>
            <w:r>
              <w:rPr>
                <w:color w:val="000000"/>
              </w:rPr>
              <w:t>4</w:t>
            </w:r>
            <w:r w:rsidR="00653510">
              <w:rPr>
                <w:color w:val="000000"/>
              </w:rPr>
              <w:t xml:space="preserve"> </w:t>
            </w:r>
            <w:proofErr w:type="spellStart"/>
            <w:r w:rsidR="00653510">
              <w:rPr>
                <w:color w:val="000000"/>
              </w:rPr>
              <w:t>szt</w:t>
            </w:r>
            <w:proofErr w:type="spellEnd"/>
          </w:p>
        </w:tc>
      </w:tr>
      <w:tr w:rsidR="003477A8" w:rsidRPr="004549BF" w14:paraId="78399783"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5B78981" w14:textId="77777777" w:rsidR="003477A8" w:rsidRPr="002D4B10" w:rsidRDefault="003477A8" w:rsidP="00A927FA">
            <w:pPr>
              <w:rPr>
                <w:color w:val="000000"/>
              </w:rPr>
            </w:pPr>
            <w:r>
              <w:rPr>
                <w:color w:val="000000"/>
              </w:rPr>
              <w:t>81.</w:t>
            </w:r>
          </w:p>
        </w:tc>
        <w:tc>
          <w:tcPr>
            <w:tcW w:w="7139" w:type="dxa"/>
            <w:tcBorders>
              <w:top w:val="nil"/>
              <w:left w:val="nil"/>
              <w:bottom w:val="single" w:sz="8" w:space="0" w:color="000000"/>
              <w:right w:val="single" w:sz="8" w:space="0" w:color="000000"/>
            </w:tcBorders>
            <w:shd w:val="clear" w:color="000000" w:fill="FFFFFF"/>
            <w:vAlign w:val="bottom"/>
            <w:hideMark/>
          </w:tcPr>
          <w:p w14:paraId="6D22DDF8" w14:textId="77777777" w:rsidR="003477A8" w:rsidRPr="002D4B10" w:rsidRDefault="003477A8" w:rsidP="00A927FA">
            <w:pPr>
              <w:rPr>
                <w:color w:val="000000"/>
              </w:rPr>
            </w:pPr>
            <w:r>
              <w:rPr>
                <w:color w:val="000000"/>
              </w:rPr>
              <w:t>GRZBIET DO BINDOWNICY 20 MM CZARNE OP. 100 SZT.</w:t>
            </w:r>
          </w:p>
        </w:tc>
        <w:tc>
          <w:tcPr>
            <w:tcW w:w="1417" w:type="dxa"/>
            <w:tcBorders>
              <w:top w:val="nil"/>
              <w:left w:val="nil"/>
              <w:bottom w:val="single" w:sz="8" w:space="0" w:color="000000"/>
              <w:right w:val="single" w:sz="8" w:space="0" w:color="000000"/>
            </w:tcBorders>
            <w:shd w:val="clear" w:color="000000" w:fill="FFFFFF"/>
            <w:vAlign w:val="bottom"/>
            <w:hideMark/>
          </w:tcPr>
          <w:p w14:paraId="6DAA7791" w14:textId="037ED198" w:rsidR="003477A8" w:rsidRPr="002D4B10" w:rsidRDefault="003477A8" w:rsidP="00A927FA">
            <w:pPr>
              <w:jc w:val="right"/>
              <w:rPr>
                <w:color w:val="000000"/>
              </w:rPr>
            </w:pPr>
            <w:r>
              <w:rPr>
                <w:color w:val="000000"/>
              </w:rPr>
              <w:t>4</w:t>
            </w:r>
            <w:r w:rsidR="00653510">
              <w:rPr>
                <w:color w:val="000000"/>
              </w:rPr>
              <w:t xml:space="preserve"> </w:t>
            </w:r>
            <w:proofErr w:type="spellStart"/>
            <w:r w:rsidR="00653510">
              <w:rPr>
                <w:color w:val="000000"/>
              </w:rPr>
              <w:t>szt</w:t>
            </w:r>
            <w:proofErr w:type="spellEnd"/>
          </w:p>
        </w:tc>
      </w:tr>
      <w:tr w:rsidR="003477A8" w:rsidRPr="004549BF" w14:paraId="15B2CC2E"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47661AB" w14:textId="77777777" w:rsidR="003477A8" w:rsidRPr="002D4B10" w:rsidRDefault="003477A8" w:rsidP="00A927FA">
            <w:pPr>
              <w:rPr>
                <w:color w:val="000000"/>
              </w:rPr>
            </w:pPr>
            <w:r>
              <w:rPr>
                <w:color w:val="000000"/>
              </w:rPr>
              <w:t>82.</w:t>
            </w:r>
          </w:p>
        </w:tc>
        <w:tc>
          <w:tcPr>
            <w:tcW w:w="7139" w:type="dxa"/>
            <w:tcBorders>
              <w:top w:val="nil"/>
              <w:left w:val="nil"/>
              <w:bottom w:val="single" w:sz="8" w:space="0" w:color="000000"/>
              <w:right w:val="single" w:sz="8" w:space="0" w:color="000000"/>
            </w:tcBorders>
            <w:shd w:val="clear" w:color="000000" w:fill="FFFFFF"/>
            <w:vAlign w:val="bottom"/>
            <w:hideMark/>
          </w:tcPr>
          <w:p w14:paraId="5C8DB84F" w14:textId="77777777" w:rsidR="003477A8" w:rsidRPr="002D4B10" w:rsidRDefault="003477A8" w:rsidP="00A927FA">
            <w:pPr>
              <w:rPr>
                <w:color w:val="000000"/>
              </w:rPr>
            </w:pPr>
            <w:r>
              <w:rPr>
                <w:color w:val="000000"/>
              </w:rPr>
              <w:t>GRZBIET DO BINDOWNICY 25 MM CZARNE OP. 100 SZT.</w:t>
            </w:r>
          </w:p>
        </w:tc>
        <w:tc>
          <w:tcPr>
            <w:tcW w:w="1417" w:type="dxa"/>
            <w:tcBorders>
              <w:top w:val="nil"/>
              <w:left w:val="nil"/>
              <w:bottom w:val="single" w:sz="8" w:space="0" w:color="000000"/>
              <w:right w:val="single" w:sz="8" w:space="0" w:color="000000"/>
            </w:tcBorders>
            <w:shd w:val="clear" w:color="000000" w:fill="FFFFFF"/>
            <w:vAlign w:val="bottom"/>
            <w:hideMark/>
          </w:tcPr>
          <w:p w14:paraId="43E48AB6" w14:textId="0B02B273" w:rsidR="003477A8" w:rsidRPr="002D4B10" w:rsidRDefault="003477A8" w:rsidP="00A927FA">
            <w:pPr>
              <w:jc w:val="right"/>
              <w:rPr>
                <w:color w:val="000000"/>
              </w:rPr>
            </w:pPr>
            <w:r>
              <w:rPr>
                <w:color w:val="000000"/>
              </w:rPr>
              <w:t>4</w:t>
            </w:r>
            <w:r w:rsidR="00653510">
              <w:rPr>
                <w:color w:val="000000"/>
              </w:rPr>
              <w:t xml:space="preserve"> </w:t>
            </w:r>
            <w:proofErr w:type="spellStart"/>
            <w:r w:rsidR="00653510">
              <w:rPr>
                <w:color w:val="000000"/>
              </w:rPr>
              <w:t>szt</w:t>
            </w:r>
            <w:proofErr w:type="spellEnd"/>
          </w:p>
        </w:tc>
      </w:tr>
      <w:tr w:rsidR="003477A8" w:rsidRPr="004549BF" w14:paraId="5D815CC0"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74FB324" w14:textId="77777777" w:rsidR="003477A8" w:rsidRPr="002D4B10" w:rsidRDefault="003477A8" w:rsidP="00A927FA">
            <w:pPr>
              <w:rPr>
                <w:color w:val="000000"/>
              </w:rPr>
            </w:pPr>
            <w:r>
              <w:rPr>
                <w:color w:val="000000"/>
              </w:rPr>
              <w:t>83.</w:t>
            </w:r>
          </w:p>
        </w:tc>
        <w:tc>
          <w:tcPr>
            <w:tcW w:w="7139" w:type="dxa"/>
            <w:tcBorders>
              <w:top w:val="nil"/>
              <w:left w:val="nil"/>
              <w:bottom w:val="single" w:sz="8" w:space="0" w:color="000000"/>
              <w:right w:val="single" w:sz="8" w:space="0" w:color="000000"/>
            </w:tcBorders>
            <w:shd w:val="clear" w:color="000000" w:fill="FFFFFF"/>
            <w:vAlign w:val="bottom"/>
            <w:hideMark/>
          </w:tcPr>
          <w:p w14:paraId="179828EC" w14:textId="77777777" w:rsidR="003477A8" w:rsidRPr="002D4B10" w:rsidRDefault="003477A8" w:rsidP="00A927FA">
            <w:pPr>
              <w:rPr>
                <w:color w:val="000000"/>
              </w:rPr>
            </w:pPr>
            <w:r>
              <w:rPr>
                <w:color w:val="000000"/>
              </w:rPr>
              <w:t>GRZBIET DO BINDOWNICY 45 MM CZARNE OP. 50 SZT.</w:t>
            </w:r>
          </w:p>
        </w:tc>
        <w:tc>
          <w:tcPr>
            <w:tcW w:w="1417" w:type="dxa"/>
            <w:tcBorders>
              <w:top w:val="nil"/>
              <w:left w:val="nil"/>
              <w:bottom w:val="single" w:sz="8" w:space="0" w:color="000000"/>
              <w:right w:val="single" w:sz="8" w:space="0" w:color="000000"/>
            </w:tcBorders>
            <w:shd w:val="clear" w:color="000000" w:fill="FFFFFF"/>
            <w:vAlign w:val="bottom"/>
            <w:hideMark/>
          </w:tcPr>
          <w:p w14:paraId="4366AC18" w14:textId="56D2C5F7" w:rsidR="003477A8" w:rsidRPr="002D4B10" w:rsidRDefault="003477A8" w:rsidP="00A927FA">
            <w:pPr>
              <w:jc w:val="right"/>
              <w:rPr>
                <w:color w:val="000000"/>
              </w:rPr>
            </w:pPr>
            <w:r>
              <w:rPr>
                <w:color w:val="000000"/>
              </w:rPr>
              <w:t>8</w:t>
            </w:r>
            <w:r w:rsidR="00653510">
              <w:rPr>
                <w:color w:val="000000"/>
              </w:rPr>
              <w:t xml:space="preserve"> </w:t>
            </w:r>
            <w:proofErr w:type="spellStart"/>
            <w:r w:rsidR="00653510">
              <w:rPr>
                <w:color w:val="000000"/>
              </w:rPr>
              <w:t>szt</w:t>
            </w:r>
            <w:proofErr w:type="spellEnd"/>
          </w:p>
        </w:tc>
      </w:tr>
      <w:tr w:rsidR="003477A8" w:rsidRPr="004549BF" w14:paraId="525E7BD8"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6D01EC5" w14:textId="77777777" w:rsidR="003477A8" w:rsidRPr="002D4B10" w:rsidRDefault="003477A8" w:rsidP="00A927FA">
            <w:pPr>
              <w:rPr>
                <w:color w:val="000000"/>
              </w:rPr>
            </w:pPr>
            <w:r>
              <w:rPr>
                <w:color w:val="000000"/>
              </w:rPr>
              <w:t>84.</w:t>
            </w:r>
          </w:p>
        </w:tc>
        <w:tc>
          <w:tcPr>
            <w:tcW w:w="7139" w:type="dxa"/>
            <w:tcBorders>
              <w:top w:val="nil"/>
              <w:left w:val="nil"/>
              <w:bottom w:val="single" w:sz="8" w:space="0" w:color="000000"/>
              <w:right w:val="single" w:sz="8" w:space="0" w:color="000000"/>
            </w:tcBorders>
            <w:shd w:val="clear" w:color="000000" w:fill="FFFFFF"/>
            <w:vAlign w:val="bottom"/>
            <w:hideMark/>
          </w:tcPr>
          <w:p w14:paraId="3939506C" w14:textId="77777777" w:rsidR="003477A8" w:rsidRPr="002D4B10" w:rsidRDefault="003477A8" w:rsidP="00A927FA">
            <w:pPr>
              <w:rPr>
                <w:color w:val="000000"/>
              </w:rPr>
            </w:pPr>
            <w:r>
              <w:rPr>
                <w:color w:val="000000"/>
              </w:rPr>
              <w:t>FLIPCHART MIN. 66 x 100 CM, WYSOKOŚĆ CAŁEJ TABLICY 186 CM</w:t>
            </w:r>
          </w:p>
        </w:tc>
        <w:tc>
          <w:tcPr>
            <w:tcW w:w="1417" w:type="dxa"/>
            <w:tcBorders>
              <w:top w:val="nil"/>
              <w:left w:val="nil"/>
              <w:bottom w:val="single" w:sz="8" w:space="0" w:color="000000"/>
              <w:right w:val="single" w:sz="8" w:space="0" w:color="000000"/>
            </w:tcBorders>
            <w:shd w:val="clear" w:color="000000" w:fill="FFFFFF"/>
            <w:vAlign w:val="bottom"/>
            <w:hideMark/>
          </w:tcPr>
          <w:p w14:paraId="66CF0571" w14:textId="2731FAB3" w:rsidR="003477A8" w:rsidRPr="002D4B10" w:rsidRDefault="003477A8" w:rsidP="00A927FA">
            <w:pPr>
              <w:jc w:val="right"/>
              <w:rPr>
                <w:color w:val="000000"/>
              </w:rPr>
            </w:pPr>
            <w:r>
              <w:rPr>
                <w:color w:val="000000"/>
              </w:rPr>
              <w:t>2</w:t>
            </w:r>
            <w:r w:rsidR="00653510">
              <w:rPr>
                <w:color w:val="000000"/>
              </w:rPr>
              <w:t xml:space="preserve"> </w:t>
            </w:r>
            <w:proofErr w:type="spellStart"/>
            <w:r w:rsidR="00653510">
              <w:rPr>
                <w:color w:val="000000"/>
              </w:rPr>
              <w:t>szt</w:t>
            </w:r>
            <w:proofErr w:type="spellEnd"/>
          </w:p>
        </w:tc>
      </w:tr>
      <w:tr w:rsidR="003477A8" w:rsidRPr="004549BF" w14:paraId="423E9679"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DC20189" w14:textId="77777777" w:rsidR="003477A8" w:rsidRPr="002D4B10" w:rsidRDefault="003477A8" w:rsidP="00A927FA">
            <w:pPr>
              <w:rPr>
                <w:color w:val="000000"/>
              </w:rPr>
            </w:pPr>
            <w:r>
              <w:rPr>
                <w:color w:val="000000"/>
              </w:rPr>
              <w:t>85.</w:t>
            </w:r>
          </w:p>
        </w:tc>
        <w:tc>
          <w:tcPr>
            <w:tcW w:w="7139" w:type="dxa"/>
            <w:tcBorders>
              <w:top w:val="nil"/>
              <w:left w:val="nil"/>
              <w:bottom w:val="single" w:sz="8" w:space="0" w:color="000000"/>
              <w:right w:val="single" w:sz="8" w:space="0" w:color="000000"/>
            </w:tcBorders>
            <w:shd w:val="clear" w:color="000000" w:fill="FFFFFF"/>
            <w:vAlign w:val="bottom"/>
            <w:hideMark/>
          </w:tcPr>
          <w:p w14:paraId="66C1A61B" w14:textId="77777777" w:rsidR="003477A8" w:rsidRPr="002D4B10" w:rsidRDefault="003477A8" w:rsidP="00A927FA">
            <w:pPr>
              <w:rPr>
                <w:color w:val="000000"/>
              </w:rPr>
            </w:pPr>
            <w:r>
              <w:rPr>
                <w:color w:val="000000"/>
              </w:rPr>
              <w:t>TABLICA KORKOWA 90X60CM RAMA MDF</w:t>
            </w:r>
          </w:p>
        </w:tc>
        <w:tc>
          <w:tcPr>
            <w:tcW w:w="1417" w:type="dxa"/>
            <w:tcBorders>
              <w:top w:val="nil"/>
              <w:left w:val="nil"/>
              <w:bottom w:val="single" w:sz="8" w:space="0" w:color="000000"/>
              <w:right w:val="single" w:sz="8" w:space="0" w:color="000000"/>
            </w:tcBorders>
            <w:shd w:val="clear" w:color="000000" w:fill="FFFFFF"/>
            <w:vAlign w:val="bottom"/>
            <w:hideMark/>
          </w:tcPr>
          <w:p w14:paraId="2E0E42A2" w14:textId="0BBB75AC" w:rsidR="003477A8" w:rsidRPr="002D4B10" w:rsidRDefault="003477A8" w:rsidP="00A927FA">
            <w:pPr>
              <w:jc w:val="right"/>
              <w:rPr>
                <w:color w:val="000000"/>
              </w:rPr>
            </w:pPr>
            <w:r>
              <w:rPr>
                <w:color w:val="000000"/>
              </w:rPr>
              <w:t>5</w:t>
            </w:r>
            <w:r w:rsidR="00653510">
              <w:rPr>
                <w:color w:val="000000"/>
              </w:rPr>
              <w:t xml:space="preserve"> </w:t>
            </w:r>
            <w:proofErr w:type="spellStart"/>
            <w:r w:rsidR="00653510">
              <w:rPr>
                <w:color w:val="000000"/>
              </w:rPr>
              <w:t>szt</w:t>
            </w:r>
            <w:proofErr w:type="spellEnd"/>
          </w:p>
        </w:tc>
      </w:tr>
      <w:tr w:rsidR="003477A8" w:rsidRPr="004549BF" w14:paraId="0678ABEA"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61F64E3" w14:textId="77777777" w:rsidR="003477A8" w:rsidRPr="002D4B10" w:rsidRDefault="003477A8" w:rsidP="00A927FA">
            <w:pPr>
              <w:rPr>
                <w:color w:val="000000"/>
              </w:rPr>
            </w:pPr>
            <w:r>
              <w:rPr>
                <w:color w:val="000000"/>
              </w:rPr>
              <w:t>86.</w:t>
            </w:r>
          </w:p>
        </w:tc>
        <w:tc>
          <w:tcPr>
            <w:tcW w:w="7139" w:type="dxa"/>
            <w:tcBorders>
              <w:top w:val="nil"/>
              <w:left w:val="nil"/>
              <w:bottom w:val="single" w:sz="8" w:space="0" w:color="000000"/>
              <w:right w:val="single" w:sz="8" w:space="0" w:color="000000"/>
            </w:tcBorders>
            <w:shd w:val="clear" w:color="000000" w:fill="FFFFFF"/>
            <w:vAlign w:val="bottom"/>
            <w:hideMark/>
          </w:tcPr>
          <w:p w14:paraId="2D6E5CDD" w14:textId="77777777" w:rsidR="003477A8" w:rsidRPr="002D4B10" w:rsidRDefault="003477A8" w:rsidP="00A927FA">
            <w:pPr>
              <w:rPr>
                <w:color w:val="000000"/>
              </w:rPr>
            </w:pPr>
            <w:r>
              <w:rPr>
                <w:color w:val="000000"/>
              </w:rPr>
              <w:t>TABLICA SUCHOŚCIERALNO- MAGNETYCZNA 60X90CM</w:t>
            </w:r>
          </w:p>
        </w:tc>
        <w:tc>
          <w:tcPr>
            <w:tcW w:w="1417" w:type="dxa"/>
            <w:tcBorders>
              <w:top w:val="nil"/>
              <w:left w:val="nil"/>
              <w:bottom w:val="single" w:sz="8" w:space="0" w:color="000000"/>
              <w:right w:val="single" w:sz="8" w:space="0" w:color="000000"/>
            </w:tcBorders>
            <w:shd w:val="clear" w:color="000000" w:fill="FFFFFF"/>
            <w:vAlign w:val="bottom"/>
            <w:hideMark/>
          </w:tcPr>
          <w:p w14:paraId="7DED629F" w14:textId="14F0BE32" w:rsidR="003477A8" w:rsidRPr="002D4B10" w:rsidRDefault="003477A8" w:rsidP="00A927FA">
            <w:pPr>
              <w:jc w:val="right"/>
              <w:rPr>
                <w:color w:val="000000"/>
              </w:rPr>
            </w:pPr>
            <w:r>
              <w:rPr>
                <w:color w:val="000000"/>
              </w:rPr>
              <w:t>2</w:t>
            </w:r>
            <w:r w:rsidR="00653510">
              <w:rPr>
                <w:color w:val="000000"/>
              </w:rPr>
              <w:t xml:space="preserve"> </w:t>
            </w:r>
            <w:proofErr w:type="spellStart"/>
            <w:r w:rsidR="00653510">
              <w:rPr>
                <w:color w:val="000000"/>
              </w:rPr>
              <w:t>szt</w:t>
            </w:r>
            <w:proofErr w:type="spellEnd"/>
          </w:p>
        </w:tc>
      </w:tr>
      <w:tr w:rsidR="003477A8" w:rsidRPr="004549BF" w14:paraId="6CCE98A3"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E67ED39" w14:textId="77777777" w:rsidR="003477A8" w:rsidRPr="002D4B10" w:rsidRDefault="003477A8" w:rsidP="00A927FA">
            <w:pPr>
              <w:rPr>
                <w:color w:val="000000"/>
              </w:rPr>
            </w:pPr>
            <w:r>
              <w:rPr>
                <w:color w:val="000000"/>
              </w:rPr>
              <w:t>87.</w:t>
            </w:r>
          </w:p>
        </w:tc>
        <w:tc>
          <w:tcPr>
            <w:tcW w:w="7139" w:type="dxa"/>
            <w:tcBorders>
              <w:top w:val="nil"/>
              <w:left w:val="nil"/>
              <w:bottom w:val="single" w:sz="8" w:space="0" w:color="000000"/>
              <w:right w:val="single" w:sz="8" w:space="0" w:color="000000"/>
            </w:tcBorders>
            <w:shd w:val="clear" w:color="000000" w:fill="FFFFFF"/>
            <w:vAlign w:val="bottom"/>
            <w:hideMark/>
          </w:tcPr>
          <w:p w14:paraId="54048CE8" w14:textId="77777777" w:rsidR="003477A8" w:rsidRPr="002D4B10" w:rsidRDefault="003477A8" w:rsidP="00A927FA">
            <w:pPr>
              <w:rPr>
                <w:color w:val="000000"/>
              </w:rPr>
            </w:pPr>
            <w:r>
              <w:rPr>
                <w:color w:val="000000"/>
              </w:rPr>
              <w:t>TABLICA SUCHOŚCIERALNO- MAGNETYCZNA 100X80CM</w:t>
            </w:r>
          </w:p>
        </w:tc>
        <w:tc>
          <w:tcPr>
            <w:tcW w:w="1417" w:type="dxa"/>
            <w:tcBorders>
              <w:top w:val="nil"/>
              <w:left w:val="nil"/>
              <w:bottom w:val="single" w:sz="8" w:space="0" w:color="000000"/>
              <w:right w:val="single" w:sz="8" w:space="0" w:color="000000"/>
            </w:tcBorders>
            <w:shd w:val="clear" w:color="000000" w:fill="FFFFFF"/>
            <w:vAlign w:val="bottom"/>
            <w:hideMark/>
          </w:tcPr>
          <w:p w14:paraId="4D9E7B05" w14:textId="63A436DD" w:rsidR="003477A8" w:rsidRPr="002D4B10" w:rsidRDefault="003477A8" w:rsidP="00A927FA">
            <w:pPr>
              <w:jc w:val="right"/>
              <w:rPr>
                <w:color w:val="000000"/>
              </w:rPr>
            </w:pPr>
            <w:r>
              <w:rPr>
                <w:color w:val="000000"/>
              </w:rPr>
              <w:t>2</w:t>
            </w:r>
            <w:r w:rsidR="00653510">
              <w:rPr>
                <w:color w:val="000000"/>
              </w:rPr>
              <w:t xml:space="preserve"> </w:t>
            </w:r>
            <w:proofErr w:type="spellStart"/>
            <w:r w:rsidR="00653510">
              <w:rPr>
                <w:color w:val="000000"/>
              </w:rPr>
              <w:t>szt</w:t>
            </w:r>
            <w:proofErr w:type="spellEnd"/>
          </w:p>
        </w:tc>
      </w:tr>
      <w:tr w:rsidR="003477A8" w:rsidRPr="004549BF" w14:paraId="1F88AAC2"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CC2936F" w14:textId="77777777" w:rsidR="003477A8" w:rsidRPr="002D4B10" w:rsidRDefault="003477A8" w:rsidP="00A927FA">
            <w:pPr>
              <w:rPr>
                <w:color w:val="000000"/>
              </w:rPr>
            </w:pPr>
            <w:r>
              <w:rPr>
                <w:color w:val="000000"/>
              </w:rPr>
              <w:t>88.</w:t>
            </w:r>
          </w:p>
        </w:tc>
        <w:tc>
          <w:tcPr>
            <w:tcW w:w="7139" w:type="dxa"/>
            <w:tcBorders>
              <w:top w:val="nil"/>
              <w:left w:val="nil"/>
              <w:bottom w:val="single" w:sz="8" w:space="0" w:color="000000"/>
              <w:right w:val="single" w:sz="8" w:space="0" w:color="000000"/>
            </w:tcBorders>
            <w:shd w:val="clear" w:color="000000" w:fill="FFFFFF"/>
            <w:vAlign w:val="bottom"/>
            <w:hideMark/>
          </w:tcPr>
          <w:p w14:paraId="5F9EEAA8" w14:textId="77777777" w:rsidR="003477A8" w:rsidRPr="002D4B10" w:rsidRDefault="003477A8" w:rsidP="00A927FA">
            <w:pPr>
              <w:rPr>
                <w:color w:val="000000"/>
              </w:rPr>
            </w:pPr>
            <w:r>
              <w:rPr>
                <w:color w:val="000000"/>
              </w:rPr>
              <w:t>TABLICA SUCHOŚCIERALNO- MAGNETYCZNA 120X80CM</w:t>
            </w:r>
          </w:p>
        </w:tc>
        <w:tc>
          <w:tcPr>
            <w:tcW w:w="1417" w:type="dxa"/>
            <w:tcBorders>
              <w:top w:val="nil"/>
              <w:left w:val="nil"/>
              <w:bottom w:val="single" w:sz="8" w:space="0" w:color="000000"/>
              <w:right w:val="single" w:sz="8" w:space="0" w:color="000000"/>
            </w:tcBorders>
            <w:shd w:val="clear" w:color="000000" w:fill="FFFFFF"/>
            <w:vAlign w:val="bottom"/>
            <w:hideMark/>
          </w:tcPr>
          <w:p w14:paraId="6E9D06FF" w14:textId="12ED726F" w:rsidR="003477A8" w:rsidRPr="002D4B10" w:rsidRDefault="003477A8" w:rsidP="00A927FA">
            <w:pPr>
              <w:jc w:val="right"/>
              <w:rPr>
                <w:color w:val="000000"/>
              </w:rPr>
            </w:pPr>
            <w:r>
              <w:rPr>
                <w:color w:val="000000"/>
              </w:rPr>
              <w:t>2</w:t>
            </w:r>
            <w:r w:rsidR="00653510">
              <w:rPr>
                <w:color w:val="000000"/>
              </w:rPr>
              <w:t xml:space="preserve"> </w:t>
            </w:r>
            <w:proofErr w:type="spellStart"/>
            <w:r w:rsidR="00653510">
              <w:rPr>
                <w:color w:val="000000"/>
              </w:rPr>
              <w:t>szt</w:t>
            </w:r>
            <w:proofErr w:type="spellEnd"/>
          </w:p>
        </w:tc>
      </w:tr>
      <w:tr w:rsidR="003477A8" w:rsidRPr="004549BF" w14:paraId="687DC6AC" w14:textId="77777777" w:rsidTr="002851BB">
        <w:trPr>
          <w:trHeight w:val="37"/>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90BA76C" w14:textId="77777777" w:rsidR="003477A8" w:rsidRPr="002D4B10" w:rsidRDefault="003477A8" w:rsidP="00A927FA">
            <w:pPr>
              <w:rPr>
                <w:color w:val="000000"/>
              </w:rPr>
            </w:pPr>
            <w:r>
              <w:rPr>
                <w:color w:val="000000"/>
              </w:rPr>
              <w:t>89.</w:t>
            </w:r>
          </w:p>
        </w:tc>
        <w:tc>
          <w:tcPr>
            <w:tcW w:w="7139" w:type="dxa"/>
            <w:tcBorders>
              <w:top w:val="nil"/>
              <w:left w:val="nil"/>
              <w:bottom w:val="single" w:sz="8" w:space="0" w:color="000000"/>
              <w:right w:val="single" w:sz="8" w:space="0" w:color="000000"/>
            </w:tcBorders>
            <w:shd w:val="clear" w:color="000000" w:fill="FFFFFF"/>
            <w:vAlign w:val="bottom"/>
            <w:hideMark/>
          </w:tcPr>
          <w:p w14:paraId="2F22B6FF" w14:textId="77777777" w:rsidR="003477A8" w:rsidRPr="002D4B10" w:rsidRDefault="003477A8" w:rsidP="00A927FA">
            <w:pPr>
              <w:rPr>
                <w:color w:val="000000"/>
              </w:rPr>
            </w:pPr>
            <w:r>
              <w:rPr>
                <w:color w:val="000000"/>
              </w:rPr>
              <w:t>PŁYN  DO CZYSZCZENIA  TABLIC SUCHOŚCIERALNYCH, MAGNETYCZNYCH, MINIMUM 250 ML</w:t>
            </w:r>
          </w:p>
        </w:tc>
        <w:tc>
          <w:tcPr>
            <w:tcW w:w="1417" w:type="dxa"/>
            <w:tcBorders>
              <w:top w:val="nil"/>
              <w:left w:val="nil"/>
              <w:bottom w:val="single" w:sz="8" w:space="0" w:color="000000"/>
              <w:right w:val="single" w:sz="8" w:space="0" w:color="000000"/>
            </w:tcBorders>
            <w:shd w:val="clear" w:color="000000" w:fill="FFFFFF"/>
            <w:vAlign w:val="bottom"/>
            <w:hideMark/>
          </w:tcPr>
          <w:p w14:paraId="61D32987" w14:textId="07492A4E" w:rsidR="003477A8" w:rsidRPr="002D4B10" w:rsidRDefault="003477A8" w:rsidP="00A927FA">
            <w:pPr>
              <w:jc w:val="right"/>
              <w:rPr>
                <w:color w:val="000000"/>
              </w:rPr>
            </w:pPr>
            <w:r>
              <w:rPr>
                <w:color w:val="000000"/>
              </w:rPr>
              <w:t>10</w:t>
            </w:r>
            <w:r w:rsidR="00653510">
              <w:rPr>
                <w:color w:val="000000"/>
              </w:rPr>
              <w:t xml:space="preserve"> </w:t>
            </w:r>
            <w:proofErr w:type="spellStart"/>
            <w:r w:rsidR="00653510">
              <w:rPr>
                <w:color w:val="000000"/>
              </w:rPr>
              <w:t>szt</w:t>
            </w:r>
            <w:proofErr w:type="spellEnd"/>
          </w:p>
        </w:tc>
      </w:tr>
      <w:tr w:rsidR="003477A8" w:rsidRPr="004549BF" w14:paraId="16FF5EF9"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C3BAFD1" w14:textId="77777777" w:rsidR="003477A8" w:rsidRPr="002D4B10" w:rsidRDefault="003477A8" w:rsidP="00A927FA">
            <w:pPr>
              <w:rPr>
                <w:color w:val="000000"/>
              </w:rPr>
            </w:pPr>
            <w:r>
              <w:rPr>
                <w:color w:val="000000"/>
              </w:rPr>
              <w:t>90.</w:t>
            </w:r>
          </w:p>
        </w:tc>
        <w:tc>
          <w:tcPr>
            <w:tcW w:w="7139" w:type="dxa"/>
            <w:tcBorders>
              <w:top w:val="nil"/>
              <w:left w:val="nil"/>
              <w:bottom w:val="single" w:sz="8" w:space="0" w:color="000000"/>
              <w:right w:val="single" w:sz="8" w:space="0" w:color="000000"/>
            </w:tcBorders>
            <w:shd w:val="clear" w:color="000000" w:fill="FFFFFF"/>
            <w:vAlign w:val="bottom"/>
            <w:hideMark/>
          </w:tcPr>
          <w:p w14:paraId="58D4BE04" w14:textId="77777777" w:rsidR="003477A8" w:rsidRPr="002D4B10" w:rsidRDefault="003477A8" w:rsidP="00A927FA">
            <w:pPr>
              <w:rPr>
                <w:color w:val="000000"/>
              </w:rPr>
            </w:pPr>
            <w:r>
              <w:rPr>
                <w:color w:val="000000"/>
              </w:rPr>
              <w:t>SPRĘŻONE POWIETRZE MINIMUM 400 ML</w:t>
            </w:r>
          </w:p>
        </w:tc>
        <w:tc>
          <w:tcPr>
            <w:tcW w:w="1417" w:type="dxa"/>
            <w:tcBorders>
              <w:top w:val="nil"/>
              <w:left w:val="nil"/>
              <w:bottom w:val="single" w:sz="8" w:space="0" w:color="000000"/>
              <w:right w:val="single" w:sz="8" w:space="0" w:color="000000"/>
            </w:tcBorders>
            <w:shd w:val="clear" w:color="000000" w:fill="FFFFFF"/>
            <w:vAlign w:val="bottom"/>
            <w:hideMark/>
          </w:tcPr>
          <w:p w14:paraId="748A782A" w14:textId="22060711" w:rsidR="003477A8" w:rsidRPr="002D4B10" w:rsidRDefault="003477A8" w:rsidP="00A927FA">
            <w:pPr>
              <w:jc w:val="right"/>
              <w:rPr>
                <w:color w:val="000000"/>
              </w:rPr>
            </w:pPr>
            <w:r>
              <w:rPr>
                <w:color w:val="000000"/>
              </w:rPr>
              <w:t>30</w:t>
            </w:r>
            <w:r w:rsidR="00653510">
              <w:rPr>
                <w:color w:val="000000"/>
              </w:rPr>
              <w:t xml:space="preserve"> </w:t>
            </w:r>
            <w:proofErr w:type="spellStart"/>
            <w:r w:rsidR="00653510">
              <w:rPr>
                <w:color w:val="000000"/>
              </w:rPr>
              <w:t>szt</w:t>
            </w:r>
            <w:proofErr w:type="spellEnd"/>
          </w:p>
        </w:tc>
      </w:tr>
      <w:tr w:rsidR="003477A8" w:rsidRPr="004549BF" w14:paraId="5B7C883E" w14:textId="77777777" w:rsidTr="002851BB">
        <w:trPr>
          <w:trHeight w:val="63"/>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DEB2D27" w14:textId="77777777" w:rsidR="003477A8" w:rsidRPr="002D4B10" w:rsidRDefault="003477A8" w:rsidP="00A927FA">
            <w:pPr>
              <w:rPr>
                <w:color w:val="000000"/>
              </w:rPr>
            </w:pPr>
            <w:r>
              <w:rPr>
                <w:color w:val="000000"/>
              </w:rPr>
              <w:t>91.</w:t>
            </w:r>
          </w:p>
        </w:tc>
        <w:tc>
          <w:tcPr>
            <w:tcW w:w="7139" w:type="dxa"/>
            <w:tcBorders>
              <w:top w:val="nil"/>
              <w:left w:val="nil"/>
              <w:bottom w:val="single" w:sz="8" w:space="0" w:color="000000"/>
              <w:right w:val="single" w:sz="8" w:space="0" w:color="000000"/>
            </w:tcBorders>
            <w:shd w:val="clear" w:color="000000" w:fill="FFFFFF"/>
            <w:vAlign w:val="bottom"/>
            <w:hideMark/>
          </w:tcPr>
          <w:p w14:paraId="223021F0" w14:textId="77777777" w:rsidR="003477A8" w:rsidRPr="002D4B10" w:rsidRDefault="003477A8" w:rsidP="00A927FA">
            <w:pPr>
              <w:rPr>
                <w:color w:val="000000"/>
              </w:rPr>
            </w:pPr>
            <w:r>
              <w:rPr>
                <w:color w:val="000000"/>
              </w:rPr>
              <w:t>ŚCIERECZKI WILGOTNE DO CZYSZCZENIA EKRANÓW, POWIERZCHNI METALOWYCH I SZKLANYCH, DRUKAREK, KLAWIATUR, TELEFONÓW, ANTYSTATYCZNE, OP. 100 SZT.</w:t>
            </w:r>
          </w:p>
        </w:tc>
        <w:tc>
          <w:tcPr>
            <w:tcW w:w="1417" w:type="dxa"/>
            <w:tcBorders>
              <w:top w:val="nil"/>
              <w:left w:val="nil"/>
              <w:bottom w:val="single" w:sz="8" w:space="0" w:color="000000"/>
              <w:right w:val="single" w:sz="8" w:space="0" w:color="000000"/>
            </w:tcBorders>
            <w:shd w:val="clear" w:color="000000" w:fill="FFFFFF"/>
            <w:vAlign w:val="bottom"/>
            <w:hideMark/>
          </w:tcPr>
          <w:p w14:paraId="2B92B5D4" w14:textId="6A922D33" w:rsidR="003477A8" w:rsidRPr="002D4B10" w:rsidRDefault="003477A8" w:rsidP="00A927FA">
            <w:pPr>
              <w:jc w:val="right"/>
              <w:rPr>
                <w:color w:val="000000"/>
              </w:rPr>
            </w:pPr>
            <w:r>
              <w:rPr>
                <w:color w:val="000000"/>
              </w:rPr>
              <w:t>15</w:t>
            </w:r>
            <w:r w:rsidR="00C37074">
              <w:rPr>
                <w:color w:val="000000"/>
              </w:rPr>
              <w:t xml:space="preserve"> op.</w:t>
            </w:r>
          </w:p>
        </w:tc>
      </w:tr>
      <w:tr w:rsidR="003477A8" w:rsidRPr="004549BF" w14:paraId="2BE7EC52"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383973A" w14:textId="77777777" w:rsidR="003477A8" w:rsidRPr="002D4B10" w:rsidRDefault="003477A8" w:rsidP="00A927FA">
            <w:pPr>
              <w:rPr>
                <w:color w:val="000000"/>
              </w:rPr>
            </w:pPr>
            <w:r>
              <w:rPr>
                <w:color w:val="000000"/>
              </w:rPr>
              <w:t>92.</w:t>
            </w:r>
          </w:p>
        </w:tc>
        <w:tc>
          <w:tcPr>
            <w:tcW w:w="7139" w:type="dxa"/>
            <w:tcBorders>
              <w:top w:val="nil"/>
              <w:left w:val="nil"/>
              <w:bottom w:val="single" w:sz="8" w:space="0" w:color="000000"/>
              <w:right w:val="single" w:sz="8" w:space="0" w:color="000000"/>
            </w:tcBorders>
            <w:shd w:val="clear" w:color="000000" w:fill="FFFFFF"/>
            <w:vAlign w:val="bottom"/>
            <w:hideMark/>
          </w:tcPr>
          <w:p w14:paraId="7A4D6AB4" w14:textId="77777777" w:rsidR="003477A8" w:rsidRPr="002D4B10" w:rsidRDefault="003477A8" w:rsidP="00A927FA">
            <w:pPr>
              <w:rPr>
                <w:color w:val="000000"/>
              </w:rPr>
            </w:pPr>
            <w:r>
              <w:rPr>
                <w:color w:val="000000"/>
              </w:rPr>
              <w:t>PŁYN DO CZYSZCZENIA EKRANÓW, ANTYSTATYCZNY,  MINIMUM 250 ML</w:t>
            </w:r>
          </w:p>
        </w:tc>
        <w:tc>
          <w:tcPr>
            <w:tcW w:w="1417" w:type="dxa"/>
            <w:tcBorders>
              <w:top w:val="nil"/>
              <w:left w:val="nil"/>
              <w:bottom w:val="single" w:sz="8" w:space="0" w:color="000000"/>
              <w:right w:val="single" w:sz="8" w:space="0" w:color="000000"/>
            </w:tcBorders>
            <w:shd w:val="clear" w:color="000000" w:fill="FFFFFF"/>
            <w:vAlign w:val="bottom"/>
            <w:hideMark/>
          </w:tcPr>
          <w:p w14:paraId="0703650B" w14:textId="2A278154" w:rsidR="003477A8" w:rsidRPr="002D4B10" w:rsidRDefault="003477A8" w:rsidP="00A927FA">
            <w:pPr>
              <w:jc w:val="right"/>
              <w:rPr>
                <w:color w:val="000000"/>
              </w:rPr>
            </w:pPr>
            <w:r>
              <w:rPr>
                <w:color w:val="000000"/>
              </w:rPr>
              <w:t>5</w:t>
            </w:r>
            <w:r w:rsidR="00C37074">
              <w:rPr>
                <w:color w:val="000000"/>
              </w:rPr>
              <w:t xml:space="preserve"> </w:t>
            </w:r>
            <w:proofErr w:type="spellStart"/>
            <w:r w:rsidR="00C37074">
              <w:rPr>
                <w:color w:val="000000"/>
              </w:rPr>
              <w:t>szt</w:t>
            </w:r>
            <w:proofErr w:type="spellEnd"/>
          </w:p>
        </w:tc>
      </w:tr>
      <w:tr w:rsidR="003477A8" w:rsidRPr="004549BF" w14:paraId="43B2FB30" w14:textId="77777777" w:rsidTr="002851BB">
        <w:trPr>
          <w:trHeight w:val="4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B61C433" w14:textId="77777777" w:rsidR="003477A8" w:rsidRPr="002D4B10" w:rsidRDefault="003477A8" w:rsidP="00A927FA">
            <w:pPr>
              <w:rPr>
                <w:color w:val="000000"/>
              </w:rPr>
            </w:pPr>
            <w:r>
              <w:rPr>
                <w:color w:val="000000"/>
              </w:rPr>
              <w:t>93.</w:t>
            </w:r>
          </w:p>
        </w:tc>
        <w:tc>
          <w:tcPr>
            <w:tcW w:w="7139" w:type="dxa"/>
            <w:tcBorders>
              <w:top w:val="nil"/>
              <w:left w:val="nil"/>
              <w:bottom w:val="single" w:sz="8" w:space="0" w:color="000000"/>
              <w:right w:val="single" w:sz="8" w:space="0" w:color="000000"/>
            </w:tcBorders>
            <w:shd w:val="clear" w:color="000000" w:fill="FFFFFF"/>
            <w:vAlign w:val="bottom"/>
            <w:hideMark/>
          </w:tcPr>
          <w:p w14:paraId="70B0E47E" w14:textId="77777777" w:rsidR="003477A8" w:rsidRPr="002D4B10" w:rsidRDefault="003477A8" w:rsidP="00A927FA">
            <w:pPr>
              <w:rPr>
                <w:color w:val="000000"/>
              </w:rPr>
            </w:pPr>
            <w:r>
              <w:rPr>
                <w:color w:val="000000"/>
              </w:rPr>
              <w:t>PIANKA ANTYSTATYCZNA DO CZYSZCZENIA POWIERZCHNI METALOWYCH I PLASTIKOWYCH, ANTYSTATYCZNA, MINIMUM 400 ML</w:t>
            </w:r>
          </w:p>
        </w:tc>
        <w:tc>
          <w:tcPr>
            <w:tcW w:w="1417" w:type="dxa"/>
            <w:tcBorders>
              <w:top w:val="nil"/>
              <w:left w:val="nil"/>
              <w:bottom w:val="single" w:sz="8" w:space="0" w:color="000000"/>
              <w:right w:val="single" w:sz="8" w:space="0" w:color="000000"/>
            </w:tcBorders>
            <w:shd w:val="clear" w:color="000000" w:fill="FFFFFF"/>
            <w:vAlign w:val="bottom"/>
            <w:hideMark/>
          </w:tcPr>
          <w:p w14:paraId="4D3A9B4D" w14:textId="376E04F4" w:rsidR="003477A8" w:rsidRPr="002D4B10" w:rsidRDefault="003477A8" w:rsidP="00A927FA">
            <w:pPr>
              <w:jc w:val="right"/>
              <w:rPr>
                <w:color w:val="000000"/>
              </w:rPr>
            </w:pPr>
            <w:r>
              <w:rPr>
                <w:color w:val="000000"/>
              </w:rPr>
              <w:t>5</w:t>
            </w:r>
            <w:r w:rsidR="00C37074">
              <w:rPr>
                <w:color w:val="000000"/>
              </w:rPr>
              <w:t xml:space="preserve"> </w:t>
            </w:r>
            <w:proofErr w:type="spellStart"/>
            <w:r w:rsidR="00C37074">
              <w:rPr>
                <w:color w:val="000000"/>
              </w:rPr>
              <w:t>szt</w:t>
            </w:r>
            <w:proofErr w:type="spellEnd"/>
          </w:p>
        </w:tc>
      </w:tr>
      <w:tr w:rsidR="003477A8" w:rsidRPr="004549BF" w14:paraId="4E55003A"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45B46A4" w14:textId="77777777" w:rsidR="003477A8" w:rsidRPr="002D4B10" w:rsidRDefault="003477A8" w:rsidP="00A927FA">
            <w:pPr>
              <w:rPr>
                <w:color w:val="000000"/>
              </w:rPr>
            </w:pPr>
            <w:r>
              <w:rPr>
                <w:color w:val="000000"/>
              </w:rPr>
              <w:t>94.</w:t>
            </w:r>
          </w:p>
        </w:tc>
        <w:tc>
          <w:tcPr>
            <w:tcW w:w="7139" w:type="dxa"/>
            <w:tcBorders>
              <w:top w:val="nil"/>
              <w:left w:val="nil"/>
              <w:bottom w:val="single" w:sz="8" w:space="0" w:color="000000"/>
              <w:right w:val="single" w:sz="8" w:space="0" w:color="000000"/>
            </w:tcBorders>
            <w:shd w:val="clear" w:color="000000" w:fill="FFFFFF"/>
            <w:vAlign w:val="bottom"/>
            <w:hideMark/>
          </w:tcPr>
          <w:p w14:paraId="7CB1D21F" w14:textId="77777777" w:rsidR="003477A8" w:rsidRPr="002D4B10" w:rsidRDefault="003477A8" w:rsidP="00A927FA">
            <w:pPr>
              <w:rPr>
                <w:color w:val="000000"/>
              </w:rPr>
            </w:pPr>
            <w:r>
              <w:rPr>
                <w:color w:val="000000"/>
              </w:rPr>
              <w:t>PŁYN DO CZYSZCZENIA PLASTIKU, ANTYSTATYCZNY, MINIMUM 250 ML</w:t>
            </w:r>
          </w:p>
        </w:tc>
        <w:tc>
          <w:tcPr>
            <w:tcW w:w="1417" w:type="dxa"/>
            <w:tcBorders>
              <w:top w:val="nil"/>
              <w:left w:val="nil"/>
              <w:bottom w:val="single" w:sz="8" w:space="0" w:color="000000"/>
              <w:right w:val="single" w:sz="8" w:space="0" w:color="000000"/>
            </w:tcBorders>
            <w:shd w:val="clear" w:color="000000" w:fill="FFFFFF"/>
            <w:vAlign w:val="bottom"/>
            <w:hideMark/>
          </w:tcPr>
          <w:p w14:paraId="4CD6F994" w14:textId="0B520FCD" w:rsidR="003477A8" w:rsidRPr="002D4B10" w:rsidRDefault="003477A8" w:rsidP="00A927FA">
            <w:pPr>
              <w:jc w:val="right"/>
              <w:rPr>
                <w:color w:val="000000"/>
              </w:rPr>
            </w:pPr>
            <w:r>
              <w:rPr>
                <w:color w:val="000000"/>
              </w:rPr>
              <w:t>5</w:t>
            </w:r>
            <w:r w:rsidR="00C37074">
              <w:rPr>
                <w:color w:val="000000"/>
              </w:rPr>
              <w:t xml:space="preserve"> </w:t>
            </w:r>
            <w:proofErr w:type="spellStart"/>
            <w:r w:rsidR="00C37074">
              <w:rPr>
                <w:color w:val="000000"/>
              </w:rPr>
              <w:t>szt</w:t>
            </w:r>
            <w:proofErr w:type="spellEnd"/>
          </w:p>
        </w:tc>
      </w:tr>
      <w:tr w:rsidR="003477A8" w:rsidRPr="004549BF" w14:paraId="0BCF4CC7"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DF6A2E3" w14:textId="77777777" w:rsidR="003477A8" w:rsidRPr="002D4B10" w:rsidRDefault="003477A8" w:rsidP="00A927FA">
            <w:pPr>
              <w:rPr>
                <w:color w:val="000000"/>
              </w:rPr>
            </w:pPr>
            <w:r>
              <w:rPr>
                <w:color w:val="000000"/>
              </w:rPr>
              <w:t>95.</w:t>
            </w:r>
          </w:p>
        </w:tc>
        <w:tc>
          <w:tcPr>
            <w:tcW w:w="7139" w:type="dxa"/>
            <w:tcBorders>
              <w:top w:val="nil"/>
              <w:left w:val="nil"/>
              <w:bottom w:val="single" w:sz="8" w:space="0" w:color="000000"/>
              <w:right w:val="single" w:sz="8" w:space="0" w:color="000000"/>
            </w:tcBorders>
            <w:shd w:val="clear" w:color="000000" w:fill="FFFFFF"/>
            <w:vAlign w:val="bottom"/>
            <w:hideMark/>
          </w:tcPr>
          <w:p w14:paraId="69D3B4EE" w14:textId="77777777" w:rsidR="003477A8" w:rsidRPr="002D4B10" w:rsidRDefault="003477A8" w:rsidP="00A927FA">
            <w:pPr>
              <w:rPr>
                <w:color w:val="000000"/>
              </w:rPr>
            </w:pPr>
            <w:r>
              <w:rPr>
                <w:color w:val="000000"/>
              </w:rPr>
              <w:t>BLOK DO FLIPCHARTA, MIN.  30 KARTEK GŁADKI</w:t>
            </w:r>
          </w:p>
        </w:tc>
        <w:tc>
          <w:tcPr>
            <w:tcW w:w="1417" w:type="dxa"/>
            <w:tcBorders>
              <w:top w:val="nil"/>
              <w:left w:val="nil"/>
              <w:bottom w:val="single" w:sz="8" w:space="0" w:color="000000"/>
              <w:right w:val="single" w:sz="8" w:space="0" w:color="000000"/>
            </w:tcBorders>
            <w:shd w:val="clear" w:color="000000" w:fill="FFFFFF"/>
            <w:vAlign w:val="bottom"/>
            <w:hideMark/>
          </w:tcPr>
          <w:p w14:paraId="79D0FFD3" w14:textId="145FCD34" w:rsidR="003477A8" w:rsidRPr="002D4B10" w:rsidRDefault="003477A8" w:rsidP="00A927FA">
            <w:pPr>
              <w:jc w:val="right"/>
              <w:rPr>
                <w:color w:val="000000"/>
              </w:rPr>
            </w:pPr>
            <w:r>
              <w:rPr>
                <w:color w:val="000000"/>
              </w:rPr>
              <w:t>20</w:t>
            </w:r>
            <w:r w:rsidR="00C37074">
              <w:rPr>
                <w:color w:val="000000"/>
              </w:rPr>
              <w:t xml:space="preserve"> </w:t>
            </w:r>
            <w:proofErr w:type="spellStart"/>
            <w:r w:rsidR="00C37074">
              <w:rPr>
                <w:color w:val="000000"/>
              </w:rPr>
              <w:t>szt</w:t>
            </w:r>
            <w:proofErr w:type="spellEnd"/>
          </w:p>
        </w:tc>
      </w:tr>
      <w:tr w:rsidR="003477A8" w:rsidRPr="004549BF" w14:paraId="08B5478E"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AC11A6D" w14:textId="77777777" w:rsidR="003477A8" w:rsidRPr="002D4B10" w:rsidRDefault="003477A8" w:rsidP="00A927FA">
            <w:pPr>
              <w:rPr>
                <w:color w:val="000000"/>
              </w:rPr>
            </w:pPr>
            <w:r>
              <w:rPr>
                <w:color w:val="000000"/>
              </w:rPr>
              <w:t>96.</w:t>
            </w:r>
          </w:p>
        </w:tc>
        <w:tc>
          <w:tcPr>
            <w:tcW w:w="7139" w:type="dxa"/>
            <w:tcBorders>
              <w:top w:val="nil"/>
              <w:left w:val="nil"/>
              <w:bottom w:val="single" w:sz="8" w:space="0" w:color="000000"/>
              <w:right w:val="single" w:sz="8" w:space="0" w:color="000000"/>
            </w:tcBorders>
            <w:shd w:val="clear" w:color="000000" w:fill="FFFFFF"/>
            <w:vAlign w:val="bottom"/>
            <w:hideMark/>
          </w:tcPr>
          <w:p w14:paraId="4D1FA0E9" w14:textId="77777777" w:rsidR="003477A8" w:rsidRPr="002D4B10" w:rsidRDefault="003477A8" w:rsidP="00A927FA">
            <w:pPr>
              <w:rPr>
                <w:color w:val="000000"/>
              </w:rPr>
            </w:pPr>
            <w:r>
              <w:rPr>
                <w:color w:val="000000"/>
              </w:rPr>
              <w:t>KARTON ARCHIWIZACYJNY 355x250x80 MM</w:t>
            </w:r>
          </w:p>
        </w:tc>
        <w:tc>
          <w:tcPr>
            <w:tcW w:w="1417" w:type="dxa"/>
            <w:tcBorders>
              <w:top w:val="nil"/>
              <w:left w:val="nil"/>
              <w:bottom w:val="single" w:sz="8" w:space="0" w:color="000000"/>
              <w:right w:val="single" w:sz="8" w:space="0" w:color="000000"/>
            </w:tcBorders>
            <w:shd w:val="clear" w:color="000000" w:fill="FFFFFF"/>
            <w:vAlign w:val="bottom"/>
            <w:hideMark/>
          </w:tcPr>
          <w:p w14:paraId="516CF844" w14:textId="2ABD2CB5" w:rsidR="003477A8" w:rsidRPr="002D4B10" w:rsidRDefault="003477A8" w:rsidP="00A927FA">
            <w:pPr>
              <w:jc w:val="right"/>
              <w:rPr>
                <w:color w:val="000000"/>
              </w:rPr>
            </w:pPr>
            <w:r>
              <w:rPr>
                <w:color w:val="000000"/>
              </w:rPr>
              <w:t>100</w:t>
            </w:r>
            <w:r w:rsidR="00C37074">
              <w:rPr>
                <w:color w:val="000000"/>
              </w:rPr>
              <w:t xml:space="preserve"> </w:t>
            </w:r>
            <w:proofErr w:type="spellStart"/>
            <w:r w:rsidR="00C37074">
              <w:rPr>
                <w:color w:val="000000"/>
              </w:rPr>
              <w:t>szt</w:t>
            </w:r>
            <w:proofErr w:type="spellEnd"/>
          </w:p>
        </w:tc>
      </w:tr>
      <w:tr w:rsidR="003477A8" w:rsidRPr="004549BF" w14:paraId="5CF262BB"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D86D559" w14:textId="77777777" w:rsidR="003477A8" w:rsidRPr="002D4B10" w:rsidRDefault="003477A8" w:rsidP="00A927FA">
            <w:pPr>
              <w:rPr>
                <w:color w:val="000000"/>
              </w:rPr>
            </w:pPr>
            <w:r>
              <w:rPr>
                <w:color w:val="000000"/>
              </w:rPr>
              <w:t>97.</w:t>
            </w:r>
          </w:p>
        </w:tc>
        <w:tc>
          <w:tcPr>
            <w:tcW w:w="7139" w:type="dxa"/>
            <w:tcBorders>
              <w:top w:val="nil"/>
              <w:left w:val="nil"/>
              <w:bottom w:val="single" w:sz="8" w:space="0" w:color="000000"/>
              <w:right w:val="single" w:sz="8" w:space="0" w:color="000000"/>
            </w:tcBorders>
            <w:shd w:val="clear" w:color="000000" w:fill="FFFFFF"/>
            <w:vAlign w:val="bottom"/>
            <w:hideMark/>
          </w:tcPr>
          <w:p w14:paraId="28B38B1B" w14:textId="77777777" w:rsidR="003477A8" w:rsidRPr="002D4B10" w:rsidRDefault="003477A8" w:rsidP="00A927FA">
            <w:pPr>
              <w:rPr>
                <w:color w:val="000000"/>
              </w:rPr>
            </w:pPr>
            <w:r>
              <w:rPr>
                <w:color w:val="000000"/>
              </w:rPr>
              <w:t>KARTON ARCHIWIZACYJNY 355x250x100 MM</w:t>
            </w:r>
          </w:p>
        </w:tc>
        <w:tc>
          <w:tcPr>
            <w:tcW w:w="1417" w:type="dxa"/>
            <w:tcBorders>
              <w:top w:val="nil"/>
              <w:left w:val="nil"/>
              <w:bottom w:val="single" w:sz="8" w:space="0" w:color="000000"/>
              <w:right w:val="single" w:sz="8" w:space="0" w:color="000000"/>
            </w:tcBorders>
            <w:shd w:val="clear" w:color="000000" w:fill="FFFFFF"/>
            <w:vAlign w:val="bottom"/>
            <w:hideMark/>
          </w:tcPr>
          <w:p w14:paraId="0AEC4123" w14:textId="7172131B" w:rsidR="003477A8" w:rsidRPr="002D4B10" w:rsidRDefault="003477A8" w:rsidP="00A927FA">
            <w:pPr>
              <w:jc w:val="right"/>
              <w:rPr>
                <w:color w:val="000000"/>
              </w:rPr>
            </w:pPr>
            <w:r>
              <w:rPr>
                <w:color w:val="000000"/>
              </w:rPr>
              <w:t>100</w:t>
            </w:r>
            <w:r w:rsidR="00C37074">
              <w:rPr>
                <w:color w:val="000000"/>
              </w:rPr>
              <w:t xml:space="preserve"> </w:t>
            </w:r>
            <w:proofErr w:type="spellStart"/>
            <w:r w:rsidR="00C37074">
              <w:rPr>
                <w:color w:val="000000"/>
              </w:rPr>
              <w:t>szt</w:t>
            </w:r>
            <w:proofErr w:type="spellEnd"/>
          </w:p>
        </w:tc>
      </w:tr>
      <w:tr w:rsidR="003477A8" w:rsidRPr="004549BF" w14:paraId="3FFD3021" w14:textId="77777777" w:rsidTr="002851BB">
        <w:trPr>
          <w:trHeight w:val="3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9C27F51" w14:textId="77777777" w:rsidR="003477A8" w:rsidRPr="002D4B10" w:rsidRDefault="003477A8" w:rsidP="00A927FA">
            <w:pPr>
              <w:rPr>
                <w:color w:val="000000"/>
              </w:rPr>
            </w:pPr>
            <w:r>
              <w:rPr>
                <w:color w:val="000000"/>
              </w:rPr>
              <w:t>98.</w:t>
            </w:r>
          </w:p>
        </w:tc>
        <w:tc>
          <w:tcPr>
            <w:tcW w:w="7139" w:type="dxa"/>
            <w:tcBorders>
              <w:top w:val="nil"/>
              <w:left w:val="nil"/>
              <w:bottom w:val="single" w:sz="8" w:space="0" w:color="000000"/>
              <w:right w:val="single" w:sz="8" w:space="0" w:color="000000"/>
            </w:tcBorders>
            <w:shd w:val="clear" w:color="000000" w:fill="FFFFFF"/>
            <w:vAlign w:val="bottom"/>
            <w:hideMark/>
          </w:tcPr>
          <w:p w14:paraId="159B2909" w14:textId="77777777" w:rsidR="003477A8" w:rsidRPr="002D4B10" w:rsidRDefault="003477A8" w:rsidP="00A927FA">
            <w:pPr>
              <w:rPr>
                <w:color w:val="000000"/>
              </w:rPr>
            </w:pPr>
            <w:r>
              <w:rPr>
                <w:color w:val="000000"/>
              </w:rPr>
              <w:t>KARTON ARCHIWIZACYJNY 550x370x270 MM (MIEŚCI 6 PUDEŁ 80 MM LUB 5 PUDEŁ 100 MM)</w:t>
            </w:r>
          </w:p>
        </w:tc>
        <w:tc>
          <w:tcPr>
            <w:tcW w:w="1417" w:type="dxa"/>
            <w:tcBorders>
              <w:top w:val="nil"/>
              <w:left w:val="nil"/>
              <w:bottom w:val="single" w:sz="8" w:space="0" w:color="000000"/>
              <w:right w:val="single" w:sz="8" w:space="0" w:color="000000"/>
            </w:tcBorders>
            <w:shd w:val="clear" w:color="000000" w:fill="FFFFFF"/>
            <w:vAlign w:val="bottom"/>
            <w:hideMark/>
          </w:tcPr>
          <w:p w14:paraId="7C81F33E" w14:textId="6F3FB02D" w:rsidR="003477A8" w:rsidRPr="002D4B10" w:rsidRDefault="003477A8" w:rsidP="00A927FA">
            <w:pPr>
              <w:jc w:val="right"/>
              <w:rPr>
                <w:color w:val="000000"/>
              </w:rPr>
            </w:pPr>
            <w:r>
              <w:rPr>
                <w:color w:val="000000"/>
              </w:rPr>
              <w:t>100</w:t>
            </w:r>
            <w:r w:rsidR="00C37074">
              <w:rPr>
                <w:color w:val="000000"/>
              </w:rPr>
              <w:t xml:space="preserve"> </w:t>
            </w:r>
            <w:proofErr w:type="spellStart"/>
            <w:r w:rsidR="00C37074">
              <w:rPr>
                <w:color w:val="000000"/>
              </w:rPr>
              <w:t>szt</w:t>
            </w:r>
            <w:proofErr w:type="spellEnd"/>
          </w:p>
        </w:tc>
      </w:tr>
      <w:tr w:rsidR="003477A8" w:rsidRPr="004549BF" w14:paraId="3DDB1A4B" w14:textId="77777777" w:rsidTr="002851BB">
        <w:trPr>
          <w:trHeight w:val="3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F2C2BCA" w14:textId="77777777" w:rsidR="003477A8" w:rsidRPr="002D4B10" w:rsidRDefault="003477A8" w:rsidP="00A927FA">
            <w:pPr>
              <w:rPr>
                <w:color w:val="000000"/>
              </w:rPr>
            </w:pPr>
            <w:r>
              <w:rPr>
                <w:color w:val="000000"/>
              </w:rPr>
              <w:t>99.</w:t>
            </w:r>
          </w:p>
        </w:tc>
        <w:tc>
          <w:tcPr>
            <w:tcW w:w="7139" w:type="dxa"/>
            <w:tcBorders>
              <w:top w:val="nil"/>
              <w:left w:val="nil"/>
              <w:bottom w:val="single" w:sz="8" w:space="0" w:color="000000"/>
              <w:right w:val="single" w:sz="8" w:space="0" w:color="000000"/>
            </w:tcBorders>
            <w:shd w:val="clear" w:color="000000" w:fill="FFFFFF"/>
            <w:vAlign w:val="bottom"/>
            <w:hideMark/>
          </w:tcPr>
          <w:p w14:paraId="0C98E15E" w14:textId="77777777" w:rsidR="003477A8" w:rsidRPr="002D4B10" w:rsidRDefault="003477A8" w:rsidP="00A927FA">
            <w:pPr>
              <w:rPr>
                <w:color w:val="000000"/>
              </w:rPr>
            </w:pPr>
            <w:r>
              <w:rPr>
                <w:color w:val="000000"/>
              </w:rPr>
              <w:t>KARTON ARCHIWIZACYJNY 392x301x334 MM (MIEŚCI 5 SEGREGATORÓW 75 MM)</w:t>
            </w:r>
          </w:p>
        </w:tc>
        <w:tc>
          <w:tcPr>
            <w:tcW w:w="1417" w:type="dxa"/>
            <w:tcBorders>
              <w:top w:val="nil"/>
              <w:left w:val="nil"/>
              <w:bottom w:val="single" w:sz="8" w:space="0" w:color="000000"/>
              <w:right w:val="single" w:sz="8" w:space="0" w:color="000000"/>
            </w:tcBorders>
            <w:shd w:val="clear" w:color="000000" w:fill="FFFFFF"/>
            <w:vAlign w:val="bottom"/>
            <w:hideMark/>
          </w:tcPr>
          <w:p w14:paraId="600A85B9" w14:textId="0CDACFE7" w:rsidR="003477A8" w:rsidRPr="002D4B10" w:rsidRDefault="003477A8" w:rsidP="00A927FA">
            <w:pPr>
              <w:jc w:val="right"/>
              <w:rPr>
                <w:color w:val="000000"/>
              </w:rPr>
            </w:pPr>
            <w:r>
              <w:rPr>
                <w:color w:val="000000"/>
              </w:rPr>
              <w:t>100</w:t>
            </w:r>
            <w:r w:rsidR="00C37074">
              <w:rPr>
                <w:color w:val="000000"/>
              </w:rPr>
              <w:t xml:space="preserve"> </w:t>
            </w:r>
            <w:proofErr w:type="spellStart"/>
            <w:r w:rsidR="00C37074">
              <w:rPr>
                <w:color w:val="000000"/>
              </w:rPr>
              <w:t>szt</w:t>
            </w:r>
            <w:proofErr w:type="spellEnd"/>
          </w:p>
        </w:tc>
      </w:tr>
      <w:tr w:rsidR="003477A8" w:rsidRPr="004549BF" w14:paraId="05C37B1A" w14:textId="77777777" w:rsidTr="002851BB">
        <w:trPr>
          <w:trHeight w:val="3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98C7EE6" w14:textId="77777777" w:rsidR="003477A8" w:rsidRPr="002D4B10" w:rsidRDefault="003477A8" w:rsidP="00A927FA">
            <w:pPr>
              <w:rPr>
                <w:color w:val="000000"/>
              </w:rPr>
            </w:pPr>
            <w:r>
              <w:rPr>
                <w:color w:val="000000"/>
              </w:rPr>
              <w:t>100.</w:t>
            </w:r>
          </w:p>
        </w:tc>
        <w:tc>
          <w:tcPr>
            <w:tcW w:w="7139" w:type="dxa"/>
            <w:tcBorders>
              <w:top w:val="nil"/>
              <w:left w:val="nil"/>
              <w:bottom w:val="single" w:sz="8" w:space="0" w:color="000000"/>
              <w:right w:val="single" w:sz="8" w:space="0" w:color="000000"/>
            </w:tcBorders>
            <w:shd w:val="clear" w:color="000000" w:fill="FFFFFF"/>
            <w:vAlign w:val="bottom"/>
            <w:hideMark/>
          </w:tcPr>
          <w:p w14:paraId="3DECF441" w14:textId="77777777" w:rsidR="003477A8" w:rsidRPr="002D4B10" w:rsidRDefault="003477A8" w:rsidP="00A927FA">
            <w:pPr>
              <w:rPr>
                <w:color w:val="000000"/>
              </w:rPr>
            </w:pPr>
            <w:r>
              <w:rPr>
                <w:color w:val="000000"/>
              </w:rPr>
              <w:t>KARTON ARCHIWIZACYJNY 525x338x306 MM (MIEŚCI 7 SEGREGATORÓW 75 MM)</w:t>
            </w:r>
          </w:p>
        </w:tc>
        <w:tc>
          <w:tcPr>
            <w:tcW w:w="1417" w:type="dxa"/>
            <w:tcBorders>
              <w:top w:val="nil"/>
              <w:left w:val="nil"/>
              <w:bottom w:val="single" w:sz="8" w:space="0" w:color="000000"/>
              <w:right w:val="single" w:sz="8" w:space="0" w:color="000000"/>
            </w:tcBorders>
            <w:shd w:val="clear" w:color="000000" w:fill="FFFFFF"/>
            <w:vAlign w:val="bottom"/>
            <w:hideMark/>
          </w:tcPr>
          <w:p w14:paraId="46632C04" w14:textId="1536E543" w:rsidR="003477A8" w:rsidRPr="002D4B10" w:rsidRDefault="003477A8" w:rsidP="00A927FA">
            <w:pPr>
              <w:jc w:val="right"/>
              <w:rPr>
                <w:color w:val="000000"/>
              </w:rPr>
            </w:pPr>
            <w:r>
              <w:rPr>
                <w:color w:val="000000"/>
              </w:rPr>
              <w:t>100</w:t>
            </w:r>
            <w:r w:rsidR="00C37074">
              <w:rPr>
                <w:color w:val="000000"/>
              </w:rPr>
              <w:t xml:space="preserve"> </w:t>
            </w:r>
            <w:proofErr w:type="spellStart"/>
            <w:r w:rsidR="00C37074">
              <w:rPr>
                <w:color w:val="000000"/>
              </w:rPr>
              <w:t>szt</w:t>
            </w:r>
            <w:proofErr w:type="spellEnd"/>
          </w:p>
        </w:tc>
      </w:tr>
      <w:tr w:rsidR="003477A8" w:rsidRPr="004549BF" w14:paraId="17B75E78"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7563664" w14:textId="77777777" w:rsidR="003477A8" w:rsidRPr="002D4B10" w:rsidRDefault="003477A8" w:rsidP="00A927FA">
            <w:pPr>
              <w:rPr>
                <w:color w:val="000000"/>
              </w:rPr>
            </w:pPr>
            <w:r>
              <w:rPr>
                <w:color w:val="000000"/>
              </w:rPr>
              <w:lastRenderedPageBreak/>
              <w:t>101.</w:t>
            </w:r>
          </w:p>
        </w:tc>
        <w:tc>
          <w:tcPr>
            <w:tcW w:w="7139" w:type="dxa"/>
            <w:tcBorders>
              <w:top w:val="nil"/>
              <w:left w:val="nil"/>
              <w:bottom w:val="single" w:sz="8" w:space="0" w:color="000000"/>
              <w:right w:val="single" w:sz="8" w:space="0" w:color="000000"/>
            </w:tcBorders>
            <w:shd w:val="clear" w:color="000000" w:fill="FFFFFF"/>
            <w:vAlign w:val="bottom"/>
            <w:hideMark/>
          </w:tcPr>
          <w:p w14:paraId="017158AC" w14:textId="77777777" w:rsidR="003477A8" w:rsidRPr="002D4B10" w:rsidRDefault="003477A8" w:rsidP="00A927FA">
            <w:pPr>
              <w:rPr>
                <w:color w:val="000000"/>
              </w:rPr>
            </w:pPr>
            <w:r>
              <w:rPr>
                <w:color w:val="000000"/>
              </w:rPr>
              <w:t>KARTON ARCHIWIZACYJNY  ŚCIĘTY A4</w:t>
            </w:r>
          </w:p>
        </w:tc>
        <w:tc>
          <w:tcPr>
            <w:tcW w:w="1417" w:type="dxa"/>
            <w:tcBorders>
              <w:top w:val="nil"/>
              <w:left w:val="nil"/>
              <w:bottom w:val="single" w:sz="8" w:space="0" w:color="000000"/>
              <w:right w:val="single" w:sz="8" w:space="0" w:color="000000"/>
            </w:tcBorders>
            <w:shd w:val="clear" w:color="000000" w:fill="FFFFFF"/>
            <w:vAlign w:val="bottom"/>
            <w:hideMark/>
          </w:tcPr>
          <w:p w14:paraId="746376C1" w14:textId="5F033E70" w:rsidR="003477A8" w:rsidRPr="002D4B10" w:rsidRDefault="003477A8" w:rsidP="00A927FA">
            <w:pPr>
              <w:jc w:val="right"/>
              <w:rPr>
                <w:color w:val="000000"/>
              </w:rPr>
            </w:pPr>
            <w:r>
              <w:rPr>
                <w:color w:val="000000"/>
              </w:rPr>
              <w:t>80</w:t>
            </w:r>
            <w:r w:rsidR="00C37074">
              <w:rPr>
                <w:color w:val="000000"/>
              </w:rPr>
              <w:t xml:space="preserve"> </w:t>
            </w:r>
            <w:proofErr w:type="spellStart"/>
            <w:r w:rsidR="00C37074">
              <w:rPr>
                <w:color w:val="000000"/>
              </w:rPr>
              <w:t>szt</w:t>
            </w:r>
            <w:proofErr w:type="spellEnd"/>
          </w:p>
        </w:tc>
      </w:tr>
      <w:tr w:rsidR="003477A8" w:rsidRPr="004549BF" w14:paraId="50CA2E60"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0AFDD4F" w14:textId="77777777" w:rsidR="003477A8" w:rsidRPr="002D4B10" w:rsidRDefault="003477A8" w:rsidP="00A927FA">
            <w:pPr>
              <w:rPr>
                <w:color w:val="000000"/>
              </w:rPr>
            </w:pPr>
            <w:r>
              <w:rPr>
                <w:color w:val="000000"/>
              </w:rPr>
              <w:t>102.</w:t>
            </w:r>
          </w:p>
        </w:tc>
        <w:tc>
          <w:tcPr>
            <w:tcW w:w="7139" w:type="dxa"/>
            <w:tcBorders>
              <w:top w:val="nil"/>
              <w:left w:val="nil"/>
              <w:bottom w:val="single" w:sz="8" w:space="0" w:color="000000"/>
              <w:right w:val="single" w:sz="8" w:space="0" w:color="000000"/>
            </w:tcBorders>
            <w:shd w:val="clear" w:color="000000" w:fill="FFFFFF"/>
            <w:vAlign w:val="bottom"/>
            <w:hideMark/>
          </w:tcPr>
          <w:p w14:paraId="25CA16FD" w14:textId="77777777" w:rsidR="003477A8" w:rsidRPr="002D4B10" w:rsidRDefault="003477A8" w:rsidP="00A927FA">
            <w:pPr>
              <w:rPr>
                <w:color w:val="000000"/>
              </w:rPr>
            </w:pPr>
            <w:r>
              <w:rPr>
                <w:color w:val="000000"/>
              </w:rPr>
              <w:t>WIZYTOWNIK OBROTOWY NA 400 WIZYTÓWEK</w:t>
            </w:r>
          </w:p>
        </w:tc>
        <w:tc>
          <w:tcPr>
            <w:tcW w:w="1417" w:type="dxa"/>
            <w:tcBorders>
              <w:top w:val="nil"/>
              <w:left w:val="nil"/>
              <w:bottom w:val="single" w:sz="8" w:space="0" w:color="000000"/>
              <w:right w:val="single" w:sz="8" w:space="0" w:color="000000"/>
            </w:tcBorders>
            <w:shd w:val="clear" w:color="000000" w:fill="FFFFFF"/>
            <w:vAlign w:val="bottom"/>
            <w:hideMark/>
          </w:tcPr>
          <w:p w14:paraId="54E0A1FB" w14:textId="1DBAF844" w:rsidR="003477A8" w:rsidRPr="002D4B10" w:rsidRDefault="003477A8" w:rsidP="00A927FA">
            <w:pPr>
              <w:jc w:val="right"/>
              <w:rPr>
                <w:color w:val="000000"/>
              </w:rPr>
            </w:pPr>
            <w:r>
              <w:rPr>
                <w:color w:val="000000"/>
              </w:rPr>
              <w:t>2</w:t>
            </w:r>
            <w:r w:rsidR="00C37074">
              <w:rPr>
                <w:color w:val="000000"/>
              </w:rPr>
              <w:t xml:space="preserve"> </w:t>
            </w:r>
            <w:proofErr w:type="spellStart"/>
            <w:r w:rsidR="00C37074">
              <w:rPr>
                <w:color w:val="000000"/>
              </w:rPr>
              <w:t>szt</w:t>
            </w:r>
            <w:proofErr w:type="spellEnd"/>
          </w:p>
        </w:tc>
      </w:tr>
      <w:tr w:rsidR="003477A8" w:rsidRPr="004549BF" w14:paraId="18B4E656"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76207FE" w14:textId="77777777" w:rsidR="003477A8" w:rsidRPr="002D4B10" w:rsidRDefault="003477A8" w:rsidP="00A927FA">
            <w:pPr>
              <w:rPr>
                <w:color w:val="000000"/>
              </w:rPr>
            </w:pPr>
            <w:r>
              <w:rPr>
                <w:color w:val="000000"/>
              </w:rPr>
              <w:t>103.</w:t>
            </w:r>
          </w:p>
        </w:tc>
        <w:tc>
          <w:tcPr>
            <w:tcW w:w="7139" w:type="dxa"/>
            <w:tcBorders>
              <w:top w:val="nil"/>
              <w:left w:val="nil"/>
              <w:bottom w:val="single" w:sz="8" w:space="0" w:color="000000"/>
              <w:right w:val="single" w:sz="8" w:space="0" w:color="000000"/>
            </w:tcBorders>
            <w:shd w:val="clear" w:color="000000" w:fill="FFFFFF"/>
            <w:vAlign w:val="bottom"/>
            <w:hideMark/>
          </w:tcPr>
          <w:p w14:paraId="06D9836D" w14:textId="77777777" w:rsidR="003477A8" w:rsidRPr="002D4B10" w:rsidRDefault="003477A8" w:rsidP="00A927FA">
            <w:pPr>
              <w:rPr>
                <w:color w:val="000000"/>
              </w:rPr>
            </w:pPr>
            <w:r>
              <w:rPr>
                <w:color w:val="000000"/>
              </w:rPr>
              <w:t>WIZYTOWNIK KSIĄŻKOWY 200 WIZYTÓWEK</w:t>
            </w:r>
          </w:p>
        </w:tc>
        <w:tc>
          <w:tcPr>
            <w:tcW w:w="1417" w:type="dxa"/>
            <w:tcBorders>
              <w:top w:val="nil"/>
              <w:left w:val="nil"/>
              <w:bottom w:val="single" w:sz="8" w:space="0" w:color="000000"/>
              <w:right w:val="single" w:sz="8" w:space="0" w:color="000000"/>
            </w:tcBorders>
            <w:shd w:val="clear" w:color="000000" w:fill="FFFFFF"/>
            <w:vAlign w:val="bottom"/>
            <w:hideMark/>
          </w:tcPr>
          <w:p w14:paraId="6193B2A7" w14:textId="72ED6687" w:rsidR="003477A8" w:rsidRPr="002D4B10" w:rsidRDefault="003477A8" w:rsidP="00A927FA">
            <w:pPr>
              <w:jc w:val="right"/>
              <w:rPr>
                <w:color w:val="000000"/>
              </w:rPr>
            </w:pPr>
            <w:r>
              <w:rPr>
                <w:color w:val="000000"/>
              </w:rPr>
              <w:t>1</w:t>
            </w:r>
            <w:r w:rsidR="00C37074">
              <w:rPr>
                <w:color w:val="000000"/>
              </w:rPr>
              <w:t xml:space="preserve"> </w:t>
            </w:r>
            <w:proofErr w:type="spellStart"/>
            <w:r w:rsidR="00C37074">
              <w:rPr>
                <w:color w:val="000000"/>
              </w:rPr>
              <w:t>szt</w:t>
            </w:r>
            <w:proofErr w:type="spellEnd"/>
          </w:p>
        </w:tc>
      </w:tr>
      <w:tr w:rsidR="003477A8" w:rsidRPr="004549BF" w14:paraId="5F9EEC36" w14:textId="77777777" w:rsidTr="002851BB">
        <w:trPr>
          <w:trHeight w:val="63"/>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EF52697" w14:textId="77777777" w:rsidR="003477A8" w:rsidRPr="002D4B10" w:rsidRDefault="003477A8" w:rsidP="00A927FA">
            <w:pPr>
              <w:rPr>
                <w:color w:val="000000"/>
              </w:rPr>
            </w:pPr>
            <w:r>
              <w:rPr>
                <w:color w:val="000000"/>
              </w:rPr>
              <w:t>104.</w:t>
            </w:r>
          </w:p>
        </w:tc>
        <w:tc>
          <w:tcPr>
            <w:tcW w:w="7139" w:type="dxa"/>
            <w:tcBorders>
              <w:top w:val="nil"/>
              <w:left w:val="nil"/>
              <w:bottom w:val="single" w:sz="8" w:space="0" w:color="000000"/>
              <w:right w:val="single" w:sz="8" w:space="0" w:color="000000"/>
            </w:tcBorders>
            <w:shd w:val="clear" w:color="000000" w:fill="FFFFFF"/>
            <w:vAlign w:val="bottom"/>
            <w:hideMark/>
          </w:tcPr>
          <w:p w14:paraId="4DD65548" w14:textId="77777777" w:rsidR="003477A8" w:rsidRPr="002D4B10" w:rsidRDefault="003477A8" w:rsidP="00A927FA">
            <w:pPr>
              <w:rPr>
                <w:color w:val="000000"/>
              </w:rPr>
            </w:pPr>
            <w:r>
              <w:rPr>
                <w:color w:val="000000"/>
              </w:rPr>
              <w:t>IDENTYFIKATOR KONFERENCYJNY  OP. 50 SZT. WYMIARY 9 X 5,5 CM, Z MOŻLIWOŚCIĄ PRZYPIĘCIA SMYCZY W PIONIE I POZIOMIE. WYKONANY Z PRZEZROCZYSTEJ PLEXI</w:t>
            </w:r>
          </w:p>
        </w:tc>
        <w:tc>
          <w:tcPr>
            <w:tcW w:w="1417" w:type="dxa"/>
            <w:tcBorders>
              <w:top w:val="nil"/>
              <w:left w:val="nil"/>
              <w:bottom w:val="single" w:sz="8" w:space="0" w:color="000000"/>
              <w:right w:val="single" w:sz="8" w:space="0" w:color="000000"/>
            </w:tcBorders>
            <w:shd w:val="clear" w:color="000000" w:fill="FFFFFF"/>
            <w:vAlign w:val="bottom"/>
            <w:hideMark/>
          </w:tcPr>
          <w:p w14:paraId="329290AF" w14:textId="3C011FB8" w:rsidR="003477A8" w:rsidRPr="002D4B10" w:rsidRDefault="003477A8" w:rsidP="00A927FA">
            <w:pPr>
              <w:jc w:val="right"/>
              <w:rPr>
                <w:color w:val="000000"/>
              </w:rPr>
            </w:pPr>
            <w:r>
              <w:rPr>
                <w:color w:val="000000"/>
              </w:rPr>
              <w:t>1</w:t>
            </w:r>
            <w:r w:rsidR="00C37074">
              <w:rPr>
                <w:color w:val="000000"/>
              </w:rPr>
              <w:t xml:space="preserve"> op.</w:t>
            </w:r>
          </w:p>
        </w:tc>
      </w:tr>
      <w:tr w:rsidR="003477A8" w:rsidRPr="004549BF" w14:paraId="7C64A77F" w14:textId="77777777" w:rsidTr="002851BB">
        <w:trPr>
          <w:trHeight w:val="73"/>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ED8B971" w14:textId="77777777" w:rsidR="003477A8" w:rsidRPr="002D4B10" w:rsidRDefault="003477A8" w:rsidP="00A927FA">
            <w:pPr>
              <w:rPr>
                <w:color w:val="000000"/>
              </w:rPr>
            </w:pPr>
            <w:r>
              <w:rPr>
                <w:color w:val="000000"/>
              </w:rPr>
              <w:t>105.</w:t>
            </w:r>
          </w:p>
        </w:tc>
        <w:tc>
          <w:tcPr>
            <w:tcW w:w="7139" w:type="dxa"/>
            <w:tcBorders>
              <w:top w:val="nil"/>
              <w:left w:val="nil"/>
              <w:bottom w:val="single" w:sz="8" w:space="0" w:color="000000"/>
              <w:right w:val="single" w:sz="8" w:space="0" w:color="000000"/>
            </w:tcBorders>
            <w:shd w:val="clear" w:color="000000" w:fill="FFFFFF"/>
            <w:vAlign w:val="bottom"/>
            <w:hideMark/>
          </w:tcPr>
          <w:p w14:paraId="0B4F1E7D" w14:textId="77777777" w:rsidR="003477A8" w:rsidRPr="002D4B10" w:rsidRDefault="003477A8" w:rsidP="00A927FA">
            <w:pPr>
              <w:rPr>
                <w:color w:val="000000"/>
              </w:rPr>
            </w:pPr>
            <w:r>
              <w:rPr>
                <w:color w:val="000000"/>
              </w:rPr>
              <w:t>IDENTYFIKATOR KONFERENCYJNY  OP. 50 SZT. WYMIARY MIN. 86 X 140 MM, KIERUNEK WSUWANIA PIONOWY Z MOŻLIWOŚCIĄ PRZYPIĘCIA SMYCZY. WYKONANY Z ELASTYCZNEJ PRZEZROCZYSTEJ FOLII</w:t>
            </w:r>
          </w:p>
        </w:tc>
        <w:tc>
          <w:tcPr>
            <w:tcW w:w="1417" w:type="dxa"/>
            <w:tcBorders>
              <w:top w:val="nil"/>
              <w:left w:val="nil"/>
              <w:bottom w:val="single" w:sz="8" w:space="0" w:color="000000"/>
              <w:right w:val="single" w:sz="8" w:space="0" w:color="000000"/>
            </w:tcBorders>
            <w:shd w:val="clear" w:color="000000" w:fill="FFFFFF"/>
            <w:vAlign w:val="bottom"/>
            <w:hideMark/>
          </w:tcPr>
          <w:p w14:paraId="75514D64" w14:textId="5505EFB6" w:rsidR="003477A8" w:rsidRPr="002D4B10" w:rsidRDefault="003477A8" w:rsidP="00A927FA">
            <w:pPr>
              <w:jc w:val="right"/>
              <w:rPr>
                <w:color w:val="000000"/>
              </w:rPr>
            </w:pPr>
            <w:r>
              <w:rPr>
                <w:color w:val="000000"/>
              </w:rPr>
              <w:t>1</w:t>
            </w:r>
            <w:r w:rsidR="00C37074">
              <w:rPr>
                <w:color w:val="000000"/>
              </w:rPr>
              <w:t xml:space="preserve"> op.</w:t>
            </w:r>
          </w:p>
        </w:tc>
      </w:tr>
      <w:tr w:rsidR="003477A8" w:rsidRPr="004549BF" w14:paraId="3720E131" w14:textId="77777777" w:rsidTr="002851BB">
        <w:trPr>
          <w:trHeight w:val="73"/>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C7AA3E8" w14:textId="77777777" w:rsidR="003477A8" w:rsidRPr="002D4B10" w:rsidRDefault="003477A8" w:rsidP="00A927FA">
            <w:pPr>
              <w:rPr>
                <w:color w:val="000000"/>
              </w:rPr>
            </w:pPr>
            <w:r>
              <w:rPr>
                <w:color w:val="000000"/>
              </w:rPr>
              <w:t>106.</w:t>
            </w:r>
          </w:p>
        </w:tc>
        <w:tc>
          <w:tcPr>
            <w:tcW w:w="7139" w:type="dxa"/>
            <w:tcBorders>
              <w:top w:val="nil"/>
              <w:left w:val="nil"/>
              <w:bottom w:val="single" w:sz="8" w:space="0" w:color="000000"/>
              <w:right w:val="single" w:sz="8" w:space="0" w:color="000000"/>
            </w:tcBorders>
            <w:shd w:val="clear" w:color="000000" w:fill="FFFFFF"/>
            <w:vAlign w:val="bottom"/>
            <w:hideMark/>
          </w:tcPr>
          <w:p w14:paraId="47EEBCFE" w14:textId="77777777" w:rsidR="003477A8" w:rsidRPr="002D4B10" w:rsidRDefault="003477A8" w:rsidP="00A927FA">
            <w:pPr>
              <w:rPr>
                <w:color w:val="000000"/>
              </w:rPr>
            </w:pPr>
            <w:r>
              <w:rPr>
                <w:color w:val="000000"/>
              </w:rPr>
              <w:t>IDENTYFIKATOR KONFERENCYJNY  OP. 50 SZT. WYMIARY MIN. 86 X 140 MM KIERUNEK WSUWANIA POZIOMY Z MOŻLIWOŚCIĄ PRZYPIĘCIA SMYCZY. WYKONANY Z ELASTYCZNEJ PRZEZROCZYSTEJ FOLII</w:t>
            </w:r>
          </w:p>
        </w:tc>
        <w:tc>
          <w:tcPr>
            <w:tcW w:w="1417" w:type="dxa"/>
            <w:tcBorders>
              <w:top w:val="nil"/>
              <w:left w:val="nil"/>
              <w:bottom w:val="single" w:sz="8" w:space="0" w:color="000000"/>
              <w:right w:val="single" w:sz="8" w:space="0" w:color="000000"/>
            </w:tcBorders>
            <w:shd w:val="clear" w:color="000000" w:fill="FFFFFF"/>
            <w:vAlign w:val="bottom"/>
            <w:hideMark/>
          </w:tcPr>
          <w:p w14:paraId="2CD54194" w14:textId="0121B5E9" w:rsidR="003477A8" w:rsidRPr="002D4B10" w:rsidRDefault="003477A8" w:rsidP="00A927FA">
            <w:pPr>
              <w:jc w:val="right"/>
              <w:rPr>
                <w:color w:val="000000"/>
              </w:rPr>
            </w:pPr>
            <w:r>
              <w:rPr>
                <w:color w:val="000000"/>
              </w:rPr>
              <w:t>1</w:t>
            </w:r>
            <w:r w:rsidR="00C37074">
              <w:rPr>
                <w:color w:val="000000"/>
              </w:rPr>
              <w:t xml:space="preserve"> op.</w:t>
            </w:r>
          </w:p>
        </w:tc>
      </w:tr>
      <w:tr w:rsidR="003477A8" w:rsidRPr="004549BF" w14:paraId="76B72D92"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36BDED5" w14:textId="77777777" w:rsidR="003477A8" w:rsidRPr="002D4B10" w:rsidRDefault="003477A8" w:rsidP="00A927FA">
            <w:pPr>
              <w:rPr>
                <w:color w:val="000000"/>
              </w:rPr>
            </w:pPr>
            <w:r>
              <w:rPr>
                <w:color w:val="000000"/>
              </w:rPr>
              <w:t>107.</w:t>
            </w:r>
          </w:p>
        </w:tc>
        <w:tc>
          <w:tcPr>
            <w:tcW w:w="7139" w:type="dxa"/>
            <w:tcBorders>
              <w:top w:val="nil"/>
              <w:left w:val="nil"/>
              <w:bottom w:val="single" w:sz="8" w:space="0" w:color="000000"/>
              <w:right w:val="single" w:sz="8" w:space="0" w:color="000000"/>
            </w:tcBorders>
            <w:shd w:val="clear" w:color="000000" w:fill="FFFFFF"/>
            <w:vAlign w:val="bottom"/>
            <w:hideMark/>
          </w:tcPr>
          <w:p w14:paraId="5C505689" w14:textId="77777777" w:rsidR="003477A8" w:rsidRPr="002D4B10" w:rsidRDefault="003477A8" w:rsidP="00A927FA">
            <w:pPr>
              <w:rPr>
                <w:color w:val="000000"/>
              </w:rPr>
            </w:pPr>
            <w:r>
              <w:rPr>
                <w:color w:val="000000"/>
              </w:rPr>
              <w:t>ETYKIETY WYSYŁKOWE 105X57 MM OP.1000 ETYKIET.</w:t>
            </w:r>
          </w:p>
        </w:tc>
        <w:tc>
          <w:tcPr>
            <w:tcW w:w="1417" w:type="dxa"/>
            <w:tcBorders>
              <w:top w:val="nil"/>
              <w:left w:val="nil"/>
              <w:bottom w:val="single" w:sz="8" w:space="0" w:color="000000"/>
              <w:right w:val="single" w:sz="8" w:space="0" w:color="000000"/>
            </w:tcBorders>
            <w:shd w:val="clear" w:color="000000" w:fill="FFFFFF"/>
            <w:vAlign w:val="bottom"/>
            <w:hideMark/>
          </w:tcPr>
          <w:p w14:paraId="1114B8B6" w14:textId="2B39D11B" w:rsidR="003477A8" w:rsidRPr="002D4B10" w:rsidRDefault="003477A8" w:rsidP="00A927FA">
            <w:pPr>
              <w:jc w:val="right"/>
              <w:rPr>
                <w:color w:val="000000"/>
              </w:rPr>
            </w:pPr>
            <w:r>
              <w:rPr>
                <w:color w:val="000000"/>
              </w:rPr>
              <w:t>5</w:t>
            </w:r>
            <w:r w:rsidR="00C37074">
              <w:rPr>
                <w:color w:val="000000"/>
              </w:rPr>
              <w:t>op.</w:t>
            </w:r>
          </w:p>
        </w:tc>
      </w:tr>
      <w:tr w:rsidR="003477A8" w:rsidRPr="004549BF" w14:paraId="0DD77621"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C5C35AB" w14:textId="77777777" w:rsidR="003477A8" w:rsidRPr="002D4B10" w:rsidRDefault="003477A8" w:rsidP="00A927FA">
            <w:pPr>
              <w:rPr>
                <w:color w:val="000000"/>
              </w:rPr>
            </w:pPr>
            <w:r>
              <w:rPr>
                <w:color w:val="000000"/>
              </w:rPr>
              <w:t>108.</w:t>
            </w:r>
          </w:p>
        </w:tc>
        <w:tc>
          <w:tcPr>
            <w:tcW w:w="7139" w:type="dxa"/>
            <w:tcBorders>
              <w:top w:val="nil"/>
              <w:left w:val="nil"/>
              <w:bottom w:val="single" w:sz="8" w:space="0" w:color="000000"/>
              <w:right w:val="single" w:sz="8" w:space="0" w:color="000000"/>
            </w:tcBorders>
            <w:shd w:val="clear" w:color="000000" w:fill="FFFFFF"/>
            <w:vAlign w:val="bottom"/>
            <w:hideMark/>
          </w:tcPr>
          <w:p w14:paraId="2883D63C" w14:textId="77777777" w:rsidR="003477A8" w:rsidRPr="002D4B10" w:rsidRDefault="003477A8" w:rsidP="00A927FA">
            <w:pPr>
              <w:rPr>
                <w:color w:val="000000"/>
              </w:rPr>
            </w:pPr>
            <w:r>
              <w:rPr>
                <w:color w:val="000000"/>
              </w:rPr>
              <w:t>ETYKIETY WYSYŁKOWE  105X37 MM OP. 2000  ETYKIET.</w:t>
            </w:r>
          </w:p>
        </w:tc>
        <w:tc>
          <w:tcPr>
            <w:tcW w:w="1417" w:type="dxa"/>
            <w:tcBorders>
              <w:top w:val="nil"/>
              <w:left w:val="nil"/>
              <w:bottom w:val="single" w:sz="8" w:space="0" w:color="000000"/>
              <w:right w:val="single" w:sz="8" w:space="0" w:color="000000"/>
            </w:tcBorders>
            <w:shd w:val="clear" w:color="000000" w:fill="FFFFFF"/>
            <w:vAlign w:val="bottom"/>
            <w:hideMark/>
          </w:tcPr>
          <w:p w14:paraId="64BE920A" w14:textId="2AAEBBD2" w:rsidR="003477A8" w:rsidRPr="002D4B10" w:rsidRDefault="003477A8" w:rsidP="00A927FA">
            <w:pPr>
              <w:jc w:val="right"/>
              <w:rPr>
                <w:color w:val="000000"/>
              </w:rPr>
            </w:pPr>
            <w:r>
              <w:rPr>
                <w:color w:val="000000"/>
              </w:rPr>
              <w:t>5</w:t>
            </w:r>
            <w:r w:rsidR="00C37074">
              <w:rPr>
                <w:color w:val="000000"/>
              </w:rPr>
              <w:t>op.</w:t>
            </w:r>
          </w:p>
        </w:tc>
      </w:tr>
      <w:tr w:rsidR="003477A8" w:rsidRPr="004549BF" w14:paraId="3D287679"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DDB8BEF" w14:textId="77777777" w:rsidR="003477A8" w:rsidRPr="002D4B10" w:rsidRDefault="003477A8" w:rsidP="00A927FA">
            <w:pPr>
              <w:rPr>
                <w:color w:val="000000"/>
              </w:rPr>
            </w:pPr>
            <w:r>
              <w:rPr>
                <w:color w:val="000000"/>
              </w:rPr>
              <w:t>109.</w:t>
            </w:r>
          </w:p>
        </w:tc>
        <w:tc>
          <w:tcPr>
            <w:tcW w:w="7139" w:type="dxa"/>
            <w:tcBorders>
              <w:top w:val="nil"/>
              <w:left w:val="nil"/>
              <w:bottom w:val="single" w:sz="8" w:space="0" w:color="000000"/>
              <w:right w:val="single" w:sz="8" w:space="0" w:color="000000"/>
            </w:tcBorders>
            <w:shd w:val="clear" w:color="000000" w:fill="FFFFFF"/>
            <w:vAlign w:val="bottom"/>
            <w:hideMark/>
          </w:tcPr>
          <w:p w14:paraId="0A940F4B" w14:textId="77777777" w:rsidR="003477A8" w:rsidRPr="002D4B10" w:rsidRDefault="003477A8" w:rsidP="00A927FA">
            <w:pPr>
              <w:rPr>
                <w:color w:val="000000"/>
              </w:rPr>
            </w:pPr>
            <w:r>
              <w:rPr>
                <w:color w:val="000000"/>
              </w:rPr>
              <w:t>ETYKIETY WYSYŁKOWE 63,5x38,1 MM OP. 2100 ETYKIET.</w:t>
            </w:r>
          </w:p>
        </w:tc>
        <w:tc>
          <w:tcPr>
            <w:tcW w:w="1417" w:type="dxa"/>
            <w:tcBorders>
              <w:top w:val="nil"/>
              <w:left w:val="nil"/>
              <w:bottom w:val="single" w:sz="8" w:space="0" w:color="000000"/>
              <w:right w:val="single" w:sz="8" w:space="0" w:color="000000"/>
            </w:tcBorders>
            <w:shd w:val="clear" w:color="000000" w:fill="FFFFFF"/>
            <w:vAlign w:val="bottom"/>
            <w:hideMark/>
          </w:tcPr>
          <w:p w14:paraId="6D1B5DF3" w14:textId="643BA8BF" w:rsidR="003477A8" w:rsidRPr="002D4B10" w:rsidRDefault="003477A8" w:rsidP="00A927FA">
            <w:pPr>
              <w:jc w:val="right"/>
              <w:rPr>
                <w:color w:val="000000"/>
              </w:rPr>
            </w:pPr>
            <w:r>
              <w:rPr>
                <w:color w:val="000000"/>
              </w:rPr>
              <w:t>1</w:t>
            </w:r>
            <w:r w:rsidR="00C37074">
              <w:rPr>
                <w:color w:val="000000"/>
              </w:rPr>
              <w:t>op.</w:t>
            </w:r>
          </w:p>
        </w:tc>
      </w:tr>
      <w:tr w:rsidR="003477A8" w:rsidRPr="004549BF" w14:paraId="6CA07436"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455CA36" w14:textId="77777777" w:rsidR="003477A8" w:rsidRPr="002D4B10" w:rsidRDefault="003477A8" w:rsidP="00A927FA">
            <w:pPr>
              <w:rPr>
                <w:color w:val="000000"/>
              </w:rPr>
            </w:pPr>
            <w:r>
              <w:rPr>
                <w:color w:val="000000"/>
              </w:rPr>
              <w:t>110.</w:t>
            </w:r>
          </w:p>
        </w:tc>
        <w:tc>
          <w:tcPr>
            <w:tcW w:w="7139" w:type="dxa"/>
            <w:tcBorders>
              <w:top w:val="nil"/>
              <w:left w:val="nil"/>
              <w:bottom w:val="single" w:sz="8" w:space="0" w:color="000000"/>
              <w:right w:val="single" w:sz="8" w:space="0" w:color="000000"/>
            </w:tcBorders>
            <w:shd w:val="clear" w:color="000000" w:fill="FFFFFF"/>
            <w:vAlign w:val="bottom"/>
            <w:hideMark/>
          </w:tcPr>
          <w:p w14:paraId="7A3B53AE" w14:textId="77777777" w:rsidR="003477A8" w:rsidRPr="002D4B10" w:rsidRDefault="003477A8" w:rsidP="00A927FA">
            <w:pPr>
              <w:rPr>
                <w:color w:val="000000"/>
              </w:rPr>
            </w:pPr>
            <w:r>
              <w:rPr>
                <w:color w:val="000000"/>
              </w:rPr>
              <w:t>ETYKIETY WYSYŁKOWE 70x42,3 MM OP. 2100 ETYKIET.</w:t>
            </w:r>
          </w:p>
        </w:tc>
        <w:tc>
          <w:tcPr>
            <w:tcW w:w="1417" w:type="dxa"/>
            <w:tcBorders>
              <w:top w:val="nil"/>
              <w:left w:val="nil"/>
              <w:bottom w:val="single" w:sz="8" w:space="0" w:color="000000"/>
              <w:right w:val="single" w:sz="8" w:space="0" w:color="000000"/>
            </w:tcBorders>
            <w:shd w:val="clear" w:color="000000" w:fill="FFFFFF"/>
            <w:vAlign w:val="bottom"/>
            <w:hideMark/>
          </w:tcPr>
          <w:p w14:paraId="510620C9" w14:textId="073B9DEC" w:rsidR="003477A8" w:rsidRPr="002D4B10" w:rsidRDefault="003477A8" w:rsidP="00A927FA">
            <w:pPr>
              <w:jc w:val="right"/>
              <w:rPr>
                <w:color w:val="000000"/>
              </w:rPr>
            </w:pPr>
            <w:r>
              <w:rPr>
                <w:color w:val="000000"/>
              </w:rPr>
              <w:t>1</w:t>
            </w:r>
            <w:r w:rsidR="00C37074">
              <w:rPr>
                <w:color w:val="000000"/>
              </w:rPr>
              <w:t xml:space="preserve"> op.</w:t>
            </w:r>
          </w:p>
        </w:tc>
      </w:tr>
      <w:tr w:rsidR="003477A8" w:rsidRPr="004549BF" w14:paraId="1AE13462"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2973D3E" w14:textId="77777777" w:rsidR="003477A8" w:rsidRPr="002D4B10" w:rsidRDefault="003477A8" w:rsidP="00A927FA">
            <w:pPr>
              <w:rPr>
                <w:color w:val="000000"/>
              </w:rPr>
            </w:pPr>
            <w:r>
              <w:rPr>
                <w:color w:val="000000"/>
              </w:rPr>
              <w:t>111.</w:t>
            </w:r>
          </w:p>
        </w:tc>
        <w:tc>
          <w:tcPr>
            <w:tcW w:w="7139" w:type="dxa"/>
            <w:tcBorders>
              <w:top w:val="nil"/>
              <w:left w:val="nil"/>
              <w:bottom w:val="single" w:sz="8" w:space="0" w:color="000000"/>
              <w:right w:val="single" w:sz="8" w:space="0" w:color="000000"/>
            </w:tcBorders>
            <w:shd w:val="clear" w:color="000000" w:fill="FFFFFF"/>
            <w:vAlign w:val="bottom"/>
            <w:hideMark/>
          </w:tcPr>
          <w:p w14:paraId="5F1556A7" w14:textId="77777777" w:rsidR="003477A8" w:rsidRPr="002D4B10" w:rsidRDefault="003477A8" w:rsidP="00A927FA">
            <w:pPr>
              <w:rPr>
                <w:color w:val="000000"/>
              </w:rPr>
            </w:pPr>
            <w:r>
              <w:rPr>
                <w:color w:val="000000"/>
              </w:rPr>
              <w:t>ETYKIETY WYSYŁKOWE 52,5x29,7 MM OP. 4000 ETYKIET.</w:t>
            </w:r>
          </w:p>
        </w:tc>
        <w:tc>
          <w:tcPr>
            <w:tcW w:w="1417" w:type="dxa"/>
            <w:tcBorders>
              <w:top w:val="nil"/>
              <w:left w:val="nil"/>
              <w:bottom w:val="single" w:sz="8" w:space="0" w:color="000000"/>
              <w:right w:val="single" w:sz="8" w:space="0" w:color="000000"/>
            </w:tcBorders>
            <w:shd w:val="clear" w:color="000000" w:fill="FFFFFF"/>
            <w:vAlign w:val="bottom"/>
            <w:hideMark/>
          </w:tcPr>
          <w:p w14:paraId="50AA2A6B" w14:textId="50879179" w:rsidR="003477A8" w:rsidRPr="002D4B10" w:rsidRDefault="003477A8" w:rsidP="00A927FA">
            <w:pPr>
              <w:jc w:val="right"/>
              <w:rPr>
                <w:color w:val="000000"/>
              </w:rPr>
            </w:pPr>
            <w:r>
              <w:rPr>
                <w:color w:val="000000"/>
              </w:rPr>
              <w:t>1</w:t>
            </w:r>
            <w:r w:rsidR="00C37074">
              <w:rPr>
                <w:color w:val="000000"/>
              </w:rPr>
              <w:t xml:space="preserve"> op.</w:t>
            </w:r>
          </w:p>
        </w:tc>
      </w:tr>
      <w:tr w:rsidR="003477A8" w:rsidRPr="004549BF" w14:paraId="7BE669BD"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CA34880" w14:textId="77777777" w:rsidR="003477A8" w:rsidRPr="002D4B10" w:rsidRDefault="003477A8" w:rsidP="00A927FA">
            <w:pPr>
              <w:rPr>
                <w:color w:val="000000"/>
              </w:rPr>
            </w:pPr>
            <w:r>
              <w:rPr>
                <w:color w:val="000000"/>
              </w:rPr>
              <w:t>112.</w:t>
            </w:r>
          </w:p>
        </w:tc>
        <w:tc>
          <w:tcPr>
            <w:tcW w:w="7139" w:type="dxa"/>
            <w:tcBorders>
              <w:top w:val="nil"/>
              <w:left w:val="nil"/>
              <w:bottom w:val="single" w:sz="8" w:space="0" w:color="000000"/>
              <w:right w:val="single" w:sz="8" w:space="0" w:color="000000"/>
            </w:tcBorders>
            <w:shd w:val="clear" w:color="000000" w:fill="FFFFFF"/>
            <w:vAlign w:val="bottom"/>
            <w:hideMark/>
          </w:tcPr>
          <w:p w14:paraId="2F21397B" w14:textId="77777777" w:rsidR="003477A8" w:rsidRPr="002D4B10" w:rsidRDefault="003477A8" w:rsidP="00A927FA">
            <w:pPr>
              <w:rPr>
                <w:color w:val="000000"/>
              </w:rPr>
            </w:pPr>
            <w:r>
              <w:rPr>
                <w:color w:val="000000"/>
              </w:rPr>
              <w:t>ETYKIETY WYSYŁKOWE 70x37 MM OP. 2400 ETYKIET.</w:t>
            </w:r>
          </w:p>
        </w:tc>
        <w:tc>
          <w:tcPr>
            <w:tcW w:w="1417" w:type="dxa"/>
            <w:tcBorders>
              <w:top w:val="nil"/>
              <w:left w:val="nil"/>
              <w:bottom w:val="single" w:sz="8" w:space="0" w:color="000000"/>
              <w:right w:val="single" w:sz="8" w:space="0" w:color="000000"/>
            </w:tcBorders>
            <w:shd w:val="clear" w:color="000000" w:fill="FFFFFF"/>
            <w:vAlign w:val="bottom"/>
            <w:hideMark/>
          </w:tcPr>
          <w:p w14:paraId="28A6FB80" w14:textId="0A2EF5B5" w:rsidR="003477A8" w:rsidRPr="002D4B10" w:rsidRDefault="003477A8" w:rsidP="00A927FA">
            <w:pPr>
              <w:jc w:val="right"/>
              <w:rPr>
                <w:color w:val="000000"/>
              </w:rPr>
            </w:pPr>
            <w:r>
              <w:rPr>
                <w:color w:val="000000"/>
              </w:rPr>
              <w:t>1</w:t>
            </w:r>
            <w:r w:rsidR="00C37074">
              <w:rPr>
                <w:color w:val="000000"/>
              </w:rPr>
              <w:t xml:space="preserve"> op.</w:t>
            </w:r>
          </w:p>
        </w:tc>
      </w:tr>
      <w:tr w:rsidR="003477A8" w:rsidRPr="004549BF" w14:paraId="45431E45"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1737C22" w14:textId="77777777" w:rsidR="003477A8" w:rsidRPr="002D4B10" w:rsidRDefault="003477A8" w:rsidP="00A927FA">
            <w:pPr>
              <w:rPr>
                <w:color w:val="000000"/>
              </w:rPr>
            </w:pPr>
            <w:r>
              <w:rPr>
                <w:color w:val="000000"/>
              </w:rPr>
              <w:t>113.</w:t>
            </w:r>
          </w:p>
        </w:tc>
        <w:tc>
          <w:tcPr>
            <w:tcW w:w="7139" w:type="dxa"/>
            <w:tcBorders>
              <w:top w:val="nil"/>
              <w:left w:val="nil"/>
              <w:bottom w:val="single" w:sz="8" w:space="0" w:color="000000"/>
              <w:right w:val="single" w:sz="8" w:space="0" w:color="000000"/>
            </w:tcBorders>
            <w:shd w:val="clear" w:color="000000" w:fill="FFFFFF"/>
            <w:vAlign w:val="bottom"/>
            <w:hideMark/>
          </w:tcPr>
          <w:p w14:paraId="566E0396" w14:textId="77777777" w:rsidR="003477A8" w:rsidRPr="002D4B10" w:rsidRDefault="003477A8" w:rsidP="00A927FA">
            <w:pPr>
              <w:rPr>
                <w:color w:val="000000"/>
              </w:rPr>
            </w:pPr>
            <w:r>
              <w:rPr>
                <w:color w:val="000000"/>
              </w:rPr>
              <w:t>ETYKIETY WYSYŁKOWE 105x41 MM OP. 1400 ETYKIET.</w:t>
            </w:r>
          </w:p>
        </w:tc>
        <w:tc>
          <w:tcPr>
            <w:tcW w:w="1417" w:type="dxa"/>
            <w:tcBorders>
              <w:top w:val="nil"/>
              <w:left w:val="nil"/>
              <w:bottom w:val="single" w:sz="8" w:space="0" w:color="000000"/>
              <w:right w:val="single" w:sz="8" w:space="0" w:color="000000"/>
            </w:tcBorders>
            <w:shd w:val="clear" w:color="000000" w:fill="FFFFFF"/>
            <w:vAlign w:val="bottom"/>
            <w:hideMark/>
          </w:tcPr>
          <w:p w14:paraId="558C6629" w14:textId="71FB9C70" w:rsidR="003477A8" w:rsidRPr="002D4B10" w:rsidRDefault="003477A8" w:rsidP="00A927FA">
            <w:pPr>
              <w:jc w:val="right"/>
              <w:rPr>
                <w:color w:val="000000"/>
              </w:rPr>
            </w:pPr>
            <w:r>
              <w:rPr>
                <w:color w:val="000000"/>
              </w:rPr>
              <w:t>1</w:t>
            </w:r>
            <w:r w:rsidR="00C37074">
              <w:rPr>
                <w:color w:val="000000"/>
              </w:rPr>
              <w:t xml:space="preserve"> op.</w:t>
            </w:r>
          </w:p>
        </w:tc>
      </w:tr>
      <w:tr w:rsidR="003477A8" w:rsidRPr="004549BF" w14:paraId="3294F840"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AED15A2" w14:textId="77777777" w:rsidR="003477A8" w:rsidRPr="002D4B10" w:rsidRDefault="003477A8" w:rsidP="00A927FA">
            <w:pPr>
              <w:rPr>
                <w:color w:val="000000"/>
              </w:rPr>
            </w:pPr>
            <w:r>
              <w:rPr>
                <w:color w:val="000000"/>
              </w:rPr>
              <w:t>114.</w:t>
            </w:r>
          </w:p>
        </w:tc>
        <w:tc>
          <w:tcPr>
            <w:tcW w:w="7139" w:type="dxa"/>
            <w:tcBorders>
              <w:top w:val="nil"/>
              <w:left w:val="nil"/>
              <w:bottom w:val="single" w:sz="8" w:space="0" w:color="000000"/>
              <w:right w:val="single" w:sz="8" w:space="0" w:color="000000"/>
            </w:tcBorders>
            <w:shd w:val="clear" w:color="000000" w:fill="FFFFFF"/>
            <w:vAlign w:val="bottom"/>
            <w:hideMark/>
          </w:tcPr>
          <w:p w14:paraId="3463B627" w14:textId="77777777" w:rsidR="003477A8" w:rsidRPr="002D4B10" w:rsidRDefault="003477A8" w:rsidP="00A927FA">
            <w:pPr>
              <w:rPr>
                <w:color w:val="000000"/>
              </w:rPr>
            </w:pPr>
            <w:r>
              <w:rPr>
                <w:color w:val="000000"/>
              </w:rPr>
              <w:t>UNIWERSALNY ROZPUSZCZALNIK DO ETYKIET W SPRAYU, POJ. MIN. 200 ML.</w:t>
            </w:r>
          </w:p>
        </w:tc>
        <w:tc>
          <w:tcPr>
            <w:tcW w:w="1417" w:type="dxa"/>
            <w:tcBorders>
              <w:top w:val="nil"/>
              <w:left w:val="nil"/>
              <w:bottom w:val="single" w:sz="8" w:space="0" w:color="000000"/>
              <w:right w:val="single" w:sz="8" w:space="0" w:color="000000"/>
            </w:tcBorders>
            <w:shd w:val="clear" w:color="000000" w:fill="FFFFFF"/>
            <w:vAlign w:val="bottom"/>
            <w:hideMark/>
          </w:tcPr>
          <w:p w14:paraId="704FC8E3" w14:textId="0267C33D" w:rsidR="003477A8" w:rsidRPr="002D4B10" w:rsidRDefault="003477A8" w:rsidP="00A927FA">
            <w:pPr>
              <w:jc w:val="right"/>
              <w:rPr>
                <w:color w:val="000000"/>
              </w:rPr>
            </w:pPr>
            <w:r>
              <w:rPr>
                <w:color w:val="000000"/>
              </w:rPr>
              <w:t>1</w:t>
            </w:r>
            <w:r w:rsidR="00C37074">
              <w:rPr>
                <w:color w:val="000000"/>
              </w:rPr>
              <w:t xml:space="preserve"> </w:t>
            </w:r>
            <w:proofErr w:type="spellStart"/>
            <w:r w:rsidR="00C37074">
              <w:rPr>
                <w:color w:val="000000"/>
              </w:rPr>
              <w:t>szt</w:t>
            </w:r>
            <w:proofErr w:type="spellEnd"/>
          </w:p>
        </w:tc>
      </w:tr>
      <w:tr w:rsidR="003477A8" w:rsidRPr="004549BF" w14:paraId="36F62B40"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8046C2B" w14:textId="77777777" w:rsidR="003477A8" w:rsidRPr="002D4B10" w:rsidRDefault="003477A8" w:rsidP="00A927FA">
            <w:pPr>
              <w:rPr>
                <w:color w:val="000000"/>
              </w:rPr>
            </w:pPr>
            <w:r>
              <w:rPr>
                <w:color w:val="000000"/>
              </w:rPr>
              <w:t>115.</w:t>
            </w:r>
          </w:p>
        </w:tc>
        <w:tc>
          <w:tcPr>
            <w:tcW w:w="7139" w:type="dxa"/>
            <w:tcBorders>
              <w:top w:val="nil"/>
              <w:left w:val="nil"/>
              <w:bottom w:val="single" w:sz="8" w:space="0" w:color="000000"/>
              <w:right w:val="single" w:sz="8" w:space="0" w:color="000000"/>
            </w:tcBorders>
            <w:shd w:val="clear" w:color="000000" w:fill="FFFFFF"/>
            <w:vAlign w:val="bottom"/>
            <w:hideMark/>
          </w:tcPr>
          <w:p w14:paraId="7CB67AF2" w14:textId="77777777" w:rsidR="003477A8" w:rsidRPr="002D4B10" w:rsidRDefault="003477A8" w:rsidP="00A927FA">
            <w:pPr>
              <w:rPr>
                <w:color w:val="000000"/>
              </w:rPr>
            </w:pPr>
            <w:r>
              <w:rPr>
                <w:color w:val="000000"/>
              </w:rPr>
              <w:t>TAŚMA OPAKOWANIOWA 48MMX50M BIAŁA</w:t>
            </w:r>
          </w:p>
        </w:tc>
        <w:tc>
          <w:tcPr>
            <w:tcW w:w="1417" w:type="dxa"/>
            <w:tcBorders>
              <w:top w:val="nil"/>
              <w:left w:val="nil"/>
              <w:bottom w:val="single" w:sz="8" w:space="0" w:color="000000"/>
              <w:right w:val="single" w:sz="8" w:space="0" w:color="000000"/>
            </w:tcBorders>
            <w:shd w:val="clear" w:color="000000" w:fill="FFFFFF"/>
            <w:vAlign w:val="bottom"/>
            <w:hideMark/>
          </w:tcPr>
          <w:p w14:paraId="7F978122" w14:textId="21C5E0D3"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5A281F15"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CE5F9D6" w14:textId="77777777" w:rsidR="003477A8" w:rsidRPr="002D4B10" w:rsidRDefault="003477A8" w:rsidP="00A927FA">
            <w:pPr>
              <w:rPr>
                <w:color w:val="000000"/>
              </w:rPr>
            </w:pPr>
            <w:r>
              <w:rPr>
                <w:color w:val="000000"/>
              </w:rPr>
              <w:t>116.</w:t>
            </w:r>
          </w:p>
        </w:tc>
        <w:tc>
          <w:tcPr>
            <w:tcW w:w="7139" w:type="dxa"/>
            <w:tcBorders>
              <w:top w:val="nil"/>
              <w:left w:val="nil"/>
              <w:bottom w:val="single" w:sz="8" w:space="0" w:color="000000"/>
              <w:right w:val="single" w:sz="8" w:space="0" w:color="000000"/>
            </w:tcBorders>
            <w:shd w:val="clear" w:color="000000" w:fill="FFFFFF"/>
            <w:vAlign w:val="bottom"/>
            <w:hideMark/>
          </w:tcPr>
          <w:p w14:paraId="3DAE5A70" w14:textId="77777777" w:rsidR="003477A8" w:rsidRPr="002D4B10" w:rsidRDefault="003477A8" w:rsidP="00A927FA">
            <w:pPr>
              <w:rPr>
                <w:color w:val="000000"/>
              </w:rPr>
            </w:pPr>
            <w:r>
              <w:rPr>
                <w:color w:val="000000"/>
              </w:rPr>
              <w:t>TAŚMA OPAKOWANIOWA 48MMX39M PRZEZROCZYSTA</w:t>
            </w:r>
          </w:p>
        </w:tc>
        <w:tc>
          <w:tcPr>
            <w:tcW w:w="1417" w:type="dxa"/>
            <w:tcBorders>
              <w:top w:val="nil"/>
              <w:left w:val="nil"/>
              <w:bottom w:val="single" w:sz="8" w:space="0" w:color="000000"/>
              <w:right w:val="single" w:sz="8" w:space="0" w:color="000000"/>
            </w:tcBorders>
            <w:shd w:val="clear" w:color="000000" w:fill="FFFFFF"/>
            <w:vAlign w:val="bottom"/>
            <w:hideMark/>
          </w:tcPr>
          <w:p w14:paraId="64D05067" w14:textId="41E8DAAB" w:rsidR="003477A8" w:rsidRPr="002D4B10" w:rsidRDefault="003477A8" w:rsidP="00A927FA">
            <w:pPr>
              <w:jc w:val="right"/>
              <w:rPr>
                <w:color w:val="000000"/>
              </w:rPr>
            </w:pPr>
            <w:r>
              <w:rPr>
                <w:color w:val="000000"/>
              </w:rPr>
              <w:t>20</w:t>
            </w:r>
            <w:r w:rsidR="00C37074">
              <w:rPr>
                <w:color w:val="000000"/>
              </w:rPr>
              <w:t xml:space="preserve"> </w:t>
            </w:r>
            <w:proofErr w:type="spellStart"/>
            <w:r w:rsidR="00C37074">
              <w:rPr>
                <w:color w:val="000000"/>
              </w:rPr>
              <w:t>szt</w:t>
            </w:r>
            <w:proofErr w:type="spellEnd"/>
          </w:p>
        </w:tc>
      </w:tr>
      <w:tr w:rsidR="003477A8" w:rsidRPr="004549BF" w14:paraId="7BDBD471"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03D5C9E" w14:textId="77777777" w:rsidR="003477A8" w:rsidRPr="002D4B10" w:rsidRDefault="003477A8" w:rsidP="00A927FA">
            <w:pPr>
              <w:rPr>
                <w:color w:val="000000"/>
              </w:rPr>
            </w:pPr>
            <w:r>
              <w:rPr>
                <w:color w:val="000000"/>
              </w:rPr>
              <w:t>117.</w:t>
            </w:r>
          </w:p>
        </w:tc>
        <w:tc>
          <w:tcPr>
            <w:tcW w:w="7139" w:type="dxa"/>
            <w:tcBorders>
              <w:top w:val="nil"/>
              <w:left w:val="nil"/>
              <w:bottom w:val="single" w:sz="8" w:space="0" w:color="000000"/>
              <w:right w:val="single" w:sz="8" w:space="0" w:color="000000"/>
            </w:tcBorders>
            <w:shd w:val="clear" w:color="000000" w:fill="FFFFFF"/>
            <w:vAlign w:val="bottom"/>
            <w:hideMark/>
          </w:tcPr>
          <w:p w14:paraId="5D16FA21" w14:textId="77777777" w:rsidR="003477A8" w:rsidRPr="002D4B10" w:rsidRDefault="003477A8" w:rsidP="00A927FA">
            <w:pPr>
              <w:rPr>
                <w:color w:val="000000"/>
              </w:rPr>
            </w:pPr>
            <w:r>
              <w:rPr>
                <w:color w:val="000000"/>
              </w:rPr>
              <w:t>TAŚMA PAKOWA  PCV 50X66 PRZEZROCZYSTA</w:t>
            </w:r>
          </w:p>
        </w:tc>
        <w:tc>
          <w:tcPr>
            <w:tcW w:w="1417" w:type="dxa"/>
            <w:tcBorders>
              <w:top w:val="nil"/>
              <w:left w:val="nil"/>
              <w:bottom w:val="single" w:sz="8" w:space="0" w:color="000000"/>
              <w:right w:val="single" w:sz="8" w:space="0" w:color="000000"/>
            </w:tcBorders>
            <w:shd w:val="clear" w:color="000000" w:fill="FFFFFF"/>
            <w:vAlign w:val="bottom"/>
            <w:hideMark/>
          </w:tcPr>
          <w:p w14:paraId="5586B0EF" w14:textId="0E1C4447" w:rsidR="003477A8" w:rsidRPr="002D4B10" w:rsidRDefault="003477A8" w:rsidP="00A927FA">
            <w:pPr>
              <w:jc w:val="right"/>
              <w:rPr>
                <w:color w:val="000000"/>
              </w:rPr>
            </w:pPr>
            <w:r>
              <w:rPr>
                <w:color w:val="000000"/>
              </w:rPr>
              <w:t>20</w:t>
            </w:r>
            <w:r w:rsidR="00C37074">
              <w:rPr>
                <w:color w:val="000000"/>
              </w:rPr>
              <w:t xml:space="preserve"> </w:t>
            </w:r>
            <w:proofErr w:type="spellStart"/>
            <w:r w:rsidR="00C37074">
              <w:rPr>
                <w:color w:val="000000"/>
              </w:rPr>
              <w:t>szt</w:t>
            </w:r>
            <w:proofErr w:type="spellEnd"/>
          </w:p>
        </w:tc>
      </w:tr>
      <w:tr w:rsidR="003477A8" w:rsidRPr="004549BF" w14:paraId="7EE08107"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B71FBDF" w14:textId="77777777" w:rsidR="003477A8" w:rsidRPr="002D4B10" w:rsidRDefault="003477A8" w:rsidP="00A927FA">
            <w:pPr>
              <w:rPr>
                <w:color w:val="000000"/>
              </w:rPr>
            </w:pPr>
            <w:r>
              <w:rPr>
                <w:color w:val="000000"/>
              </w:rPr>
              <w:t>118.</w:t>
            </w:r>
          </w:p>
        </w:tc>
        <w:tc>
          <w:tcPr>
            <w:tcW w:w="7139" w:type="dxa"/>
            <w:tcBorders>
              <w:top w:val="nil"/>
              <w:left w:val="nil"/>
              <w:bottom w:val="single" w:sz="8" w:space="0" w:color="000000"/>
              <w:right w:val="single" w:sz="8" w:space="0" w:color="000000"/>
            </w:tcBorders>
            <w:shd w:val="clear" w:color="000000" w:fill="FFFFFF"/>
            <w:vAlign w:val="bottom"/>
            <w:hideMark/>
          </w:tcPr>
          <w:p w14:paraId="1ED86791" w14:textId="77777777" w:rsidR="003477A8" w:rsidRPr="002D4B10" w:rsidRDefault="003477A8" w:rsidP="00A927FA">
            <w:pPr>
              <w:rPr>
                <w:color w:val="000000"/>
              </w:rPr>
            </w:pPr>
            <w:r>
              <w:rPr>
                <w:color w:val="000000"/>
              </w:rPr>
              <w:t>TAŚMA PAKOWA  PCV 50X66 BRĄZOWA</w:t>
            </w:r>
          </w:p>
        </w:tc>
        <w:tc>
          <w:tcPr>
            <w:tcW w:w="1417" w:type="dxa"/>
            <w:tcBorders>
              <w:top w:val="nil"/>
              <w:left w:val="nil"/>
              <w:bottom w:val="single" w:sz="8" w:space="0" w:color="000000"/>
              <w:right w:val="single" w:sz="8" w:space="0" w:color="000000"/>
            </w:tcBorders>
            <w:shd w:val="clear" w:color="000000" w:fill="FFFFFF"/>
            <w:vAlign w:val="bottom"/>
            <w:hideMark/>
          </w:tcPr>
          <w:p w14:paraId="6F09D913" w14:textId="3371D4E8" w:rsidR="003477A8" w:rsidRPr="002D4B10" w:rsidRDefault="003477A8" w:rsidP="00A927FA">
            <w:pPr>
              <w:jc w:val="right"/>
              <w:rPr>
                <w:color w:val="000000"/>
              </w:rPr>
            </w:pPr>
            <w:r>
              <w:rPr>
                <w:color w:val="000000"/>
              </w:rPr>
              <w:t>20</w:t>
            </w:r>
            <w:r w:rsidR="00C37074">
              <w:rPr>
                <w:color w:val="000000"/>
              </w:rPr>
              <w:t xml:space="preserve"> </w:t>
            </w:r>
            <w:proofErr w:type="spellStart"/>
            <w:r w:rsidR="00C37074">
              <w:rPr>
                <w:color w:val="000000"/>
              </w:rPr>
              <w:t>szt</w:t>
            </w:r>
            <w:proofErr w:type="spellEnd"/>
          </w:p>
        </w:tc>
      </w:tr>
      <w:tr w:rsidR="003477A8" w:rsidRPr="004549BF" w14:paraId="4DA11C68"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5C2DB10" w14:textId="77777777" w:rsidR="003477A8" w:rsidRPr="002D4B10" w:rsidRDefault="003477A8" w:rsidP="00A927FA">
            <w:pPr>
              <w:rPr>
                <w:color w:val="000000"/>
              </w:rPr>
            </w:pPr>
            <w:r>
              <w:rPr>
                <w:color w:val="000000"/>
              </w:rPr>
              <w:t>119.</w:t>
            </w:r>
          </w:p>
        </w:tc>
        <w:tc>
          <w:tcPr>
            <w:tcW w:w="7139" w:type="dxa"/>
            <w:tcBorders>
              <w:top w:val="nil"/>
              <w:left w:val="nil"/>
              <w:bottom w:val="single" w:sz="8" w:space="0" w:color="000000"/>
              <w:right w:val="single" w:sz="8" w:space="0" w:color="000000"/>
            </w:tcBorders>
            <w:shd w:val="clear" w:color="000000" w:fill="FFFFFF"/>
            <w:vAlign w:val="bottom"/>
            <w:hideMark/>
          </w:tcPr>
          <w:p w14:paraId="1F5AAF7C" w14:textId="77777777" w:rsidR="003477A8" w:rsidRPr="002D4B10" w:rsidRDefault="003477A8" w:rsidP="00A927FA">
            <w:pPr>
              <w:rPr>
                <w:color w:val="000000"/>
              </w:rPr>
            </w:pPr>
            <w:r>
              <w:rPr>
                <w:color w:val="000000"/>
              </w:rPr>
              <w:t>TAŚMA PAKOWA  66X48 BRĄZOWA</w:t>
            </w:r>
          </w:p>
        </w:tc>
        <w:tc>
          <w:tcPr>
            <w:tcW w:w="1417" w:type="dxa"/>
            <w:tcBorders>
              <w:top w:val="nil"/>
              <w:left w:val="nil"/>
              <w:bottom w:val="single" w:sz="8" w:space="0" w:color="000000"/>
              <w:right w:val="single" w:sz="8" w:space="0" w:color="000000"/>
            </w:tcBorders>
            <w:shd w:val="clear" w:color="000000" w:fill="FFFFFF"/>
            <w:vAlign w:val="bottom"/>
            <w:hideMark/>
          </w:tcPr>
          <w:p w14:paraId="750AE423" w14:textId="79EA53A9" w:rsidR="003477A8" w:rsidRPr="002D4B10" w:rsidRDefault="003477A8" w:rsidP="00A927FA">
            <w:pPr>
              <w:jc w:val="right"/>
              <w:rPr>
                <w:color w:val="000000"/>
              </w:rPr>
            </w:pPr>
            <w:r>
              <w:rPr>
                <w:color w:val="000000"/>
              </w:rPr>
              <w:t>20</w:t>
            </w:r>
            <w:r w:rsidR="00C37074">
              <w:rPr>
                <w:color w:val="000000"/>
              </w:rPr>
              <w:t xml:space="preserve"> </w:t>
            </w:r>
            <w:proofErr w:type="spellStart"/>
            <w:r w:rsidR="00C37074">
              <w:rPr>
                <w:color w:val="000000"/>
              </w:rPr>
              <w:t>szt</w:t>
            </w:r>
            <w:proofErr w:type="spellEnd"/>
          </w:p>
        </w:tc>
      </w:tr>
      <w:tr w:rsidR="003477A8" w:rsidRPr="004549BF" w14:paraId="05180698"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8CB9A6C" w14:textId="77777777" w:rsidR="003477A8" w:rsidRPr="002D4B10" w:rsidRDefault="003477A8" w:rsidP="00A927FA">
            <w:pPr>
              <w:rPr>
                <w:color w:val="000000"/>
              </w:rPr>
            </w:pPr>
            <w:r>
              <w:rPr>
                <w:color w:val="000000"/>
              </w:rPr>
              <w:t>120.</w:t>
            </w:r>
          </w:p>
        </w:tc>
        <w:tc>
          <w:tcPr>
            <w:tcW w:w="7139" w:type="dxa"/>
            <w:tcBorders>
              <w:top w:val="nil"/>
              <w:left w:val="nil"/>
              <w:bottom w:val="single" w:sz="8" w:space="0" w:color="000000"/>
              <w:right w:val="single" w:sz="8" w:space="0" w:color="000000"/>
            </w:tcBorders>
            <w:shd w:val="clear" w:color="000000" w:fill="FFFFFF"/>
            <w:vAlign w:val="bottom"/>
            <w:hideMark/>
          </w:tcPr>
          <w:p w14:paraId="75EFF680" w14:textId="77777777" w:rsidR="003477A8" w:rsidRPr="002D4B10" w:rsidRDefault="003477A8" w:rsidP="00A927FA">
            <w:pPr>
              <w:rPr>
                <w:color w:val="000000"/>
              </w:rPr>
            </w:pPr>
            <w:r>
              <w:rPr>
                <w:color w:val="000000"/>
              </w:rPr>
              <w:t>TAŚMA PAKOWA  66X48 PRZEZROCZYSTA</w:t>
            </w:r>
          </w:p>
        </w:tc>
        <w:tc>
          <w:tcPr>
            <w:tcW w:w="1417" w:type="dxa"/>
            <w:tcBorders>
              <w:top w:val="nil"/>
              <w:left w:val="nil"/>
              <w:bottom w:val="single" w:sz="8" w:space="0" w:color="000000"/>
              <w:right w:val="single" w:sz="8" w:space="0" w:color="000000"/>
            </w:tcBorders>
            <w:shd w:val="clear" w:color="000000" w:fill="FFFFFF"/>
            <w:vAlign w:val="bottom"/>
            <w:hideMark/>
          </w:tcPr>
          <w:p w14:paraId="11D08177" w14:textId="15B154D7"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70CCFF0D"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5C1B882" w14:textId="77777777" w:rsidR="003477A8" w:rsidRPr="002D4B10" w:rsidRDefault="003477A8" w:rsidP="00A927FA">
            <w:pPr>
              <w:rPr>
                <w:color w:val="000000"/>
              </w:rPr>
            </w:pPr>
            <w:r>
              <w:rPr>
                <w:color w:val="000000"/>
              </w:rPr>
              <w:t>121.</w:t>
            </w:r>
          </w:p>
        </w:tc>
        <w:tc>
          <w:tcPr>
            <w:tcW w:w="7139" w:type="dxa"/>
            <w:tcBorders>
              <w:top w:val="nil"/>
              <w:left w:val="nil"/>
              <w:bottom w:val="single" w:sz="8" w:space="0" w:color="000000"/>
              <w:right w:val="single" w:sz="8" w:space="0" w:color="000000"/>
            </w:tcBorders>
            <w:shd w:val="clear" w:color="000000" w:fill="FFFFFF"/>
            <w:vAlign w:val="bottom"/>
            <w:hideMark/>
          </w:tcPr>
          <w:p w14:paraId="73D00B0C" w14:textId="77777777" w:rsidR="003477A8" w:rsidRPr="002D4B10" w:rsidRDefault="003477A8" w:rsidP="00A927FA">
            <w:pPr>
              <w:rPr>
                <w:color w:val="000000"/>
              </w:rPr>
            </w:pPr>
            <w:r>
              <w:rPr>
                <w:color w:val="000000"/>
              </w:rPr>
              <w:t>TAŚMA NAPRAWCZA 10 M x 50 MM</w:t>
            </w:r>
          </w:p>
        </w:tc>
        <w:tc>
          <w:tcPr>
            <w:tcW w:w="1417" w:type="dxa"/>
            <w:tcBorders>
              <w:top w:val="nil"/>
              <w:left w:val="nil"/>
              <w:bottom w:val="single" w:sz="8" w:space="0" w:color="000000"/>
              <w:right w:val="single" w:sz="8" w:space="0" w:color="000000"/>
            </w:tcBorders>
            <w:shd w:val="clear" w:color="000000" w:fill="FFFFFF"/>
            <w:vAlign w:val="bottom"/>
            <w:hideMark/>
          </w:tcPr>
          <w:p w14:paraId="0F44B191" w14:textId="4B3EDA7D"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5BD51105"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3618239" w14:textId="77777777" w:rsidR="003477A8" w:rsidRPr="002D4B10" w:rsidRDefault="003477A8" w:rsidP="00A927FA">
            <w:pPr>
              <w:rPr>
                <w:color w:val="000000"/>
              </w:rPr>
            </w:pPr>
            <w:r>
              <w:rPr>
                <w:color w:val="000000"/>
              </w:rPr>
              <w:t>122.</w:t>
            </w:r>
          </w:p>
        </w:tc>
        <w:tc>
          <w:tcPr>
            <w:tcW w:w="7139" w:type="dxa"/>
            <w:tcBorders>
              <w:top w:val="nil"/>
              <w:left w:val="nil"/>
              <w:bottom w:val="single" w:sz="8" w:space="0" w:color="000000"/>
              <w:right w:val="single" w:sz="8" w:space="0" w:color="000000"/>
            </w:tcBorders>
            <w:shd w:val="clear" w:color="000000" w:fill="FFFFFF"/>
            <w:vAlign w:val="bottom"/>
            <w:hideMark/>
          </w:tcPr>
          <w:p w14:paraId="4ECD78C8" w14:textId="77777777" w:rsidR="003477A8" w:rsidRPr="002D4B10" w:rsidRDefault="003477A8" w:rsidP="00A927FA">
            <w:pPr>
              <w:rPr>
                <w:color w:val="000000"/>
              </w:rPr>
            </w:pPr>
            <w:r>
              <w:rPr>
                <w:color w:val="000000"/>
              </w:rPr>
              <w:t>TAŚMA DWUSTRONNIE KLEJĄCA 50 MM x 10 M</w:t>
            </w:r>
          </w:p>
        </w:tc>
        <w:tc>
          <w:tcPr>
            <w:tcW w:w="1417" w:type="dxa"/>
            <w:tcBorders>
              <w:top w:val="nil"/>
              <w:left w:val="nil"/>
              <w:bottom w:val="single" w:sz="8" w:space="0" w:color="000000"/>
              <w:right w:val="single" w:sz="8" w:space="0" w:color="000000"/>
            </w:tcBorders>
            <w:shd w:val="clear" w:color="000000" w:fill="FFFFFF"/>
            <w:vAlign w:val="bottom"/>
            <w:hideMark/>
          </w:tcPr>
          <w:p w14:paraId="3B9F73B6" w14:textId="746D1F05" w:rsidR="003477A8" w:rsidRPr="002D4B10" w:rsidRDefault="003477A8" w:rsidP="00A927FA">
            <w:pPr>
              <w:jc w:val="right"/>
              <w:rPr>
                <w:color w:val="000000"/>
              </w:rPr>
            </w:pPr>
            <w:r>
              <w:rPr>
                <w:color w:val="000000"/>
              </w:rPr>
              <w:t>5</w:t>
            </w:r>
            <w:r w:rsidR="00C37074">
              <w:rPr>
                <w:color w:val="000000"/>
              </w:rPr>
              <w:t xml:space="preserve"> </w:t>
            </w:r>
            <w:proofErr w:type="spellStart"/>
            <w:r w:rsidR="00C37074">
              <w:rPr>
                <w:color w:val="000000"/>
              </w:rPr>
              <w:t>szt</w:t>
            </w:r>
            <w:proofErr w:type="spellEnd"/>
          </w:p>
        </w:tc>
      </w:tr>
      <w:tr w:rsidR="003477A8" w:rsidRPr="004549BF" w14:paraId="6680FB29"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7FAD3C5" w14:textId="77777777" w:rsidR="003477A8" w:rsidRPr="002D4B10" w:rsidRDefault="003477A8" w:rsidP="00A927FA">
            <w:pPr>
              <w:rPr>
                <w:color w:val="000000"/>
              </w:rPr>
            </w:pPr>
            <w:r>
              <w:rPr>
                <w:color w:val="000000"/>
              </w:rPr>
              <w:t>123.</w:t>
            </w:r>
          </w:p>
        </w:tc>
        <w:tc>
          <w:tcPr>
            <w:tcW w:w="7139" w:type="dxa"/>
            <w:tcBorders>
              <w:top w:val="nil"/>
              <w:left w:val="nil"/>
              <w:bottom w:val="single" w:sz="8" w:space="0" w:color="000000"/>
              <w:right w:val="single" w:sz="8" w:space="0" w:color="000000"/>
            </w:tcBorders>
            <w:shd w:val="clear" w:color="000000" w:fill="FFFFFF"/>
            <w:vAlign w:val="bottom"/>
            <w:hideMark/>
          </w:tcPr>
          <w:p w14:paraId="0C9AF613" w14:textId="77777777" w:rsidR="003477A8" w:rsidRPr="002D4B10" w:rsidRDefault="003477A8" w:rsidP="00A927FA">
            <w:pPr>
              <w:rPr>
                <w:color w:val="000000"/>
              </w:rPr>
            </w:pPr>
            <w:r>
              <w:rPr>
                <w:color w:val="000000"/>
              </w:rPr>
              <w:t>TAŚMA DWUSTRONNIE KLEJĄCA 50 MM x 25 M</w:t>
            </w:r>
          </w:p>
        </w:tc>
        <w:tc>
          <w:tcPr>
            <w:tcW w:w="1417" w:type="dxa"/>
            <w:tcBorders>
              <w:top w:val="nil"/>
              <w:left w:val="nil"/>
              <w:bottom w:val="single" w:sz="8" w:space="0" w:color="000000"/>
              <w:right w:val="single" w:sz="8" w:space="0" w:color="000000"/>
            </w:tcBorders>
            <w:shd w:val="clear" w:color="000000" w:fill="FFFFFF"/>
            <w:vAlign w:val="bottom"/>
            <w:hideMark/>
          </w:tcPr>
          <w:p w14:paraId="2FDEF1A6" w14:textId="00F8350B" w:rsidR="003477A8" w:rsidRPr="002D4B10" w:rsidRDefault="003477A8" w:rsidP="00A927FA">
            <w:pPr>
              <w:jc w:val="right"/>
              <w:rPr>
                <w:color w:val="000000"/>
              </w:rPr>
            </w:pPr>
            <w:r>
              <w:rPr>
                <w:color w:val="000000"/>
              </w:rPr>
              <w:t>3</w:t>
            </w:r>
            <w:r w:rsidR="00C37074">
              <w:rPr>
                <w:color w:val="000000"/>
              </w:rPr>
              <w:t xml:space="preserve"> </w:t>
            </w:r>
            <w:proofErr w:type="spellStart"/>
            <w:r w:rsidR="00C37074">
              <w:rPr>
                <w:color w:val="000000"/>
              </w:rPr>
              <w:t>szt</w:t>
            </w:r>
            <w:proofErr w:type="spellEnd"/>
          </w:p>
        </w:tc>
      </w:tr>
      <w:tr w:rsidR="003477A8" w:rsidRPr="004549BF" w14:paraId="76A0285B"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D3049AE" w14:textId="77777777" w:rsidR="003477A8" w:rsidRPr="002D4B10" w:rsidRDefault="003477A8" w:rsidP="00A927FA">
            <w:pPr>
              <w:rPr>
                <w:color w:val="000000"/>
              </w:rPr>
            </w:pPr>
            <w:r>
              <w:rPr>
                <w:color w:val="000000"/>
              </w:rPr>
              <w:t>124.</w:t>
            </w:r>
          </w:p>
        </w:tc>
        <w:tc>
          <w:tcPr>
            <w:tcW w:w="7139" w:type="dxa"/>
            <w:tcBorders>
              <w:top w:val="nil"/>
              <w:left w:val="nil"/>
              <w:bottom w:val="single" w:sz="8" w:space="0" w:color="000000"/>
              <w:right w:val="single" w:sz="8" w:space="0" w:color="000000"/>
            </w:tcBorders>
            <w:shd w:val="clear" w:color="000000" w:fill="FFFFFF"/>
            <w:vAlign w:val="bottom"/>
            <w:hideMark/>
          </w:tcPr>
          <w:p w14:paraId="408786BB" w14:textId="77777777" w:rsidR="003477A8" w:rsidRPr="002D4B10" w:rsidRDefault="003477A8" w:rsidP="00A927FA">
            <w:pPr>
              <w:rPr>
                <w:color w:val="000000"/>
              </w:rPr>
            </w:pPr>
            <w:r>
              <w:rPr>
                <w:color w:val="000000"/>
              </w:rPr>
              <w:t>TAŚMA DWUSTRONNIE KLEJĄCA 12 MM x 7,5 M</w:t>
            </w:r>
          </w:p>
        </w:tc>
        <w:tc>
          <w:tcPr>
            <w:tcW w:w="1417" w:type="dxa"/>
            <w:tcBorders>
              <w:top w:val="nil"/>
              <w:left w:val="nil"/>
              <w:bottom w:val="single" w:sz="8" w:space="0" w:color="000000"/>
              <w:right w:val="single" w:sz="8" w:space="0" w:color="000000"/>
            </w:tcBorders>
            <w:shd w:val="clear" w:color="000000" w:fill="FFFFFF"/>
            <w:vAlign w:val="bottom"/>
            <w:hideMark/>
          </w:tcPr>
          <w:p w14:paraId="2A488AC7" w14:textId="66DF0E7A" w:rsidR="003477A8" w:rsidRPr="002D4B10" w:rsidRDefault="003477A8" w:rsidP="00A927FA">
            <w:pPr>
              <w:jc w:val="right"/>
              <w:rPr>
                <w:color w:val="000000"/>
              </w:rPr>
            </w:pPr>
            <w:r>
              <w:rPr>
                <w:color w:val="000000"/>
              </w:rPr>
              <w:t>3</w:t>
            </w:r>
            <w:r w:rsidR="00C37074">
              <w:rPr>
                <w:color w:val="000000"/>
              </w:rPr>
              <w:t xml:space="preserve"> </w:t>
            </w:r>
            <w:proofErr w:type="spellStart"/>
            <w:r w:rsidR="00C37074">
              <w:rPr>
                <w:color w:val="000000"/>
              </w:rPr>
              <w:t>szt</w:t>
            </w:r>
            <w:proofErr w:type="spellEnd"/>
          </w:p>
        </w:tc>
      </w:tr>
      <w:tr w:rsidR="003477A8" w:rsidRPr="004549BF" w14:paraId="4591C1D3"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9391096" w14:textId="77777777" w:rsidR="003477A8" w:rsidRPr="002D4B10" w:rsidRDefault="003477A8" w:rsidP="00A927FA">
            <w:pPr>
              <w:rPr>
                <w:color w:val="000000"/>
              </w:rPr>
            </w:pPr>
            <w:r>
              <w:rPr>
                <w:color w:val="000000"/>
              </w:rPr>
              <w:t>125.</w:t>
            </w:r>
          </w:p>
        </w:tc>
        <w:tc>
          <w:tcPr>
            <w:tcW w:w="7139" w:type="dxa"/>
            <w:tcBorders>
              <w:top w:val="nil"/>
              <w:left w:val="nil"/>
              <w:bottom w:val="single" w:sz="8" w:space="0" w:color="000000"/>
              <w:right w:val="single" w:sz="8" w:space="0" w:color="000000"/>
            </w:tcBorders>
            <w:shd w:val="clear" w:color="000000" w:fill="FFFFFF"/>
            <w:vAlign w:val="bottom"/>
            <w:hideMark/>
          </w:tcPr>
          <w:p w14:paraId="1D3E400F" w14:textId="77777777" w:rsidR="003477A8" w:rsidRPr="002D4B10" w:rsidRDefault="003477A8" w:rsidP="00A927FA">
            <w:pPr>
              <w:rPr>
                <w:color w:val="000000"/>
              </w:rPr>
            </w:pPr>
            <w:r>
              <w:rPr>
                <w:color w:val="000000"/>
              </w:rPr>
              <w:t>TAŚMA KLEJĄCA PAPIEROWA 30mm x 50 M</w:t>
            </w:r>
          </w:p>
        </w:tc>
        <w:tc>
          <w:tcPr>
            <w:tcW w:w="1417" w:type="dxa"/>
            <w:tcBorders>
              <w:top w:val="nil"/>
              <w:left w:val="nil"/>
              <w:bottom w:val="single" w:sz="8" w:space="0" w:color="000000"/>
              <w:right w:val="single" w:sz="8" w:space="0" w:color="000000"/>
            </w:tcBorders>
            <w:shd w:val="clear" w:color="000000" w:fill="FFFFFF"/>
            <w:vAlign w:val="bottom"/>
            <w:hideMark/>
          </w:tcPr>
          <w:p w14:paraId="782C32C6" w14:textId="789BE651" w:rsidR="003477A8" w:rsidRPr="002D4B10" w:rsidRDefault="003477A8" w:rsidP="00A927FA">
            <w:pPr>
              <w:jc w:val="right"/>
              <w:rPr>
                <w:color w:val="000000"/>
              </w:rPr>
            </w:pPr>
            <w:r>
              <w:rPr>
                <w:color w:val="000000"/>
              </w:rPr>
              <w:t>5</w:t>
            </w:r>
            <w:r w:rsidR="00C37074">
              <w:rPr>
                <w:color w:val="000000"/>
              </w:rPr>
              <w:t xml:space="preserve"> </w:t>
            </w:r>
            <w:proofErr w:type="spellStart"/>
            <w:r w:rsidR="00C37074">
              <w:rPr>
                <w:color w:val="000000"/>
              </w:rPr>
              <w:t>szt</w:t>
            </w:r>
            <w:proofErr w:type="spellEnd"/>
          </w:p>
        </w:tc>
      </w:tr>
      <w:tr w:rsidR="003477A8" w:rsidRPr="004549BF" w14:paraId="79275172"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3C58E74" w14:textId="77777777" w:rsidR="003477A8" w:rsidRPr="002D4B10" w:rsidRDefault="003477A8" w:rsidP="00A927FA">
            <w:pPr>
              <w:rPr>
                <w:color w:val="000000"/>
              </w:rPr>
            </w:pPr>
            <w:r>
              <w:rPr>
                <w:color w:val="000000"/>
              </w:rPr>
              <w:t>126.</w:t>
            </w:r>
          </w:p>
        </w:tc>
        <w:tc>
          <w:tcPr>
            <w:tcW w:w="7139" w:type="dxa"/>
            <w:tcBorders>
              <w:top w:val="nil"/>
              <w:left w:val="nil"/>
              <w:bottom w:val="single" w:sz="8" w:space="0" w:color="000000"/>
              <w:right w:val="single" w:sz="8" w:space="0" w:color="000000"/>
            </w:tcBorders>
            <w:shd w:val="clear" w:color="000000" w:fill="FFFFFF"/>
            <w:vAlign w:val="bottom"/>
            <w:hideMark/>
          </w:tcPr>
          <w:p w14:paraId="4CF6A09A" w14:textId="77777777" w:rsidR="003477A8" w:rsidRPr="002D4B10" w:rsidRDefault="003477A8" w:rsidP="00A927FA">
            <w:pPr>
              <w:rPr>
                <w:color w:val="000000"/>
              </w:rPr>
            </w:pPr>
            <w:r>
              <w:rPr>
                <w:color w:val="000000"/>
              </w:rPr>
              <w:t xml:space="preserve">DYSPENSER  Z RĄCZKĄ DO OKLEJANIA KARTONÓW TAŚMĄ </w:t>
            </w:r>
          </w:p>
        </w:tc>
        <w:tc>
          <w:tcPr>
            <w:tcW w:w="1417" w:type="dxa"/>
            <w:tcBorders>
              <w:top w:val="nil"/>
              <w:left w:val="nil"/>
              <w:bottom w:val="single" w:sz="8" w:space="0" w:color="000000"/>
              <w:right w:val="single" w:sz="8" w:space="0" w:color="000000"/>
            </w:tcBorders>
            <w:shd w:val="clear" w:color="000000" w:fill="FFFFFF"/>
            <w:vAlign w:val="bottom"/>
            <w:hideMark/>
          </w:tcPr>
          <w:p w14:paraId="2C7C1115" w14:textId="09C4B4C8" w:rsidR="003477A8" w:rsidRPr="002D4B10" w:rsidRDefault="003477A8" w:rsidP="00A927FA">
            <w:pPr>
              <w:jc w:val="right"/>
              <w:rPr>
                <w:color w:val="000000"/>
              </w:rPr>
            </w:pPr>
            <w:r>
              <w:rPr>
                <w:color w:val="000000"/>
              </w:rPr>
              <w:t>1</w:t>
            </w:r>
            <w:r w:rsidR="00C37074">
              <w:rPr>
                <w:color w:val="000000"/>
              </w:rPr>
              <w:t xml:space="preserve"> </w:t>
            </w:r>
            <w:proofErr w:type="spellStart"/>
            <w:r w:rsidR="00C37074">
              <w:rPr>
                <w:color w:val="000000"/>
              </w:rPr>
              <w:t>szt</w:t>
            </w:r>
            <w:proofErr w:type="spellEnd"/>
          </w:p>
        </w:tc>
      </w:tr>
      <w:tr w:rsidR="003477A8" w:rsidRPr="004549BF" w14:paraId="603E1E33"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46C7307" w14:textId="77777777" w:rsidR="003477A8" w:rsidRPr="002D4B10" w:rsidRDefault="003477A8" w:rsidP="00A927FA">
            <w:pPr>
              <w:rPr>
                <w:color w:val="000000"/>
              </w:rPr>
            </w:pPr>
            <w:r>
              <w:rPr>
                <w:color w:val="000000"/>
              </w:rPr>
              <w:t>127.</w:t>
            </w:r>
          </w:p>
        </w:tc>
        <w:tc>
          <w:tcPr>
            <w:tcW w:w="7139" w:type="dxa"/>
            <w:tcBorders>
              <w:top w:val="nil"/>
              <w:left w:val="nil"/>
              <w:bottom w:val="single" w:sz="8" w:space="0" w:color="000000"/>
              <w:right w:val="single" w:sz="8" w:space="0" w:color="000000"/>
            </w:tcBorders>
            <w:shd w:val="clear" w:color="000000" w:fill="FFFFFF"/>
            <w:vAlign w:val="bottom"/>
            <w:hideMark/>
          </w:tcPr>
          <w:p w14:paraId="7F85D40B" w14:textId="77777777" w:rsidR="003477A8" w:rsidRPr="002D4B10" w:rsidRDefault="003477A8" w:rsidP="00A927FA">
            <w:pPr>
              <w:rPr>
                <w:color w:val="000000"/>
              </w:rPr>
            </w:pPr>
            <w:r>
              <w:rPr>
                <w:color w:val="000000"/>
              </w:rPr>
              <w:t>KOPERTY SAMOKLEJĄCE C6 BIAŁE OP. 1000 SZT. 114 x 162 MM</w:t>
            </w:r>
          </w:p>
        </w:tc>
        <w:tc>
          <w:tcPr>
            <w:tcW w:w="1417" w:type="dxa"/>
            <w:tcBorders>
              <w:top w:val="nil"/>
              <w:left w:val="nil"/>
              <w:bottom w:val="single" w:sz="8" w:space="0" w:color="000000"/>
              <w:right w:val="single" w:sz="8" w:space="0" w:color="000000"/>
            </w:tcBorders>
            <w:shd w:val="clear" w:color="000000" w:fill="FFFFFF"/>
            <w:vAlign w:val="bottom"/>
            <w:hideMark/>
          </w:tcPr>
          <w:p w14:paraId="4C24979E" w14:textId="54076CFD" w:rsidR="003477A8" w:rsidRPr="002D4B10" w:rsidRDefault="003477A8" w:rsidP="00A927FA">
            <w:pPr>
              <w:jc w:val="right"/>
              <w:rPr>
                <w:color w:val="000000"/>
              </w:rPr>
            </w:pPr>
            <w:r>
              <w:rPr>
                <w:color w:val="000000"/>
              </w:rPr>
              <w:t>7</w:t>
            </w:r>
            <w:r w:rsidR="00C37074">
              <w:rPr>
                <w:color w:val="000000"/>
              </w:rPr>
              <w:t xml:space="preserve"> op.</w:t>
            </w:r>
          </w:p>
        </w:tc>
      </w:tr>
      <w:tr w:rsidR="003477A8" w:rsidRPr="004549BF" w14:paraId="4DF39E8D"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A197407" w14:textId="77777777" w:rsidR="003477A8" w:rsidRPr="002D4B10" w:rsidRDefault="003477A8" w:rsidP="00A927FA">
            <w:pPr>
              <w:rPr>
                <w:color w:val="000000"/>
              </w:rPr>
            </w:pPr>
            <w:r>
              <w:rPr>
                <w:color w:val="000000"/>
              </w:rPr>
              <w:t>128.</w:t>
            </w:r>
          </w:p>
        </w:tc>
        <w:tc>
          <w:tcPr>
            <w:tcW w:w="7139" w:type="dxa"/>
            <w:tcBorders>
              <w:top w:val="nil"/>
              <w:left w:val="nil"/>
              <w:bottom w:val="single" w:sz="8" w:space="0" w:color="000000"/>
              <w:right w:val="single" w:sz="8" w:space="0" w:color="000000"/>
            </w:tcBorders>
            <w:shd w:val="clear" w:color="000000" w:fill="FFFFFF"/>
            <w:vAlign w:val="bottom"/>
            <w:hideMark/>
          </w:tcPr>
          <w:p w14:paraId="4D8500CA" w14:textId="77777777" w:rsidR="003477A8" w:rsidRPr="002D4B10" w:rsidRDefault="003477A8" w:rsidP="00A927FA">
            <w:pPr>
              <w:rPr>
                <w:color w:val="000000"/>
              </w:rPr>
            </w:pPr>
            <w:r>
              <w:rPr>
                <w:color w:val="000000"/>
              </w:rPr>
              <w:t>KOPERTY SAMOKLEJĄCE C4 BIAŁE OP. 250 SZT. 229 x 324 MM</w:t>
            </w:r>
          </w:p>
        </w:tc>
        <w:tc>
          <w:tcPr>
            <w:tcW w:w="1417" w:type="dxa"/>
            <w:tcBorders>
              <w:top w:val="nil"/>
              <w:left w:val="nil"/>
              <w:bottom w:val="single" w:sz="8" w:space="0" w:color="000000"/>
              <w:right w:val="single" w:sz="8" w:space="0" w:color="000000"/>
            </w:tcBorders>
            <w:shd w:val="clear" w:color="000000" w:fill="FFFFFF"/>
            <w:vAlign w:val="bottom"/>
            <w:hideMark/>
          </w:tcPr>
          <w:p w14:paraId="027C33D5" w14:textId="3FC01A13" w:rsidR="003477A8" w:rsidRPr="002D4B10" w:rsidRDefault="003477A8" w:rsidP="00A927FA">
            <w:pPr>
              <w:jc w:val="right"/>
              <w:rPr>
                <w:color w:val="000000"/>
              </w:rPr>
            </w:pPr>
            <w:r>
              <w:rPr>
                <w:color w:val="000000"/>
              </w:rPr>
              <w:t>50</w:t>
            </w:r>
            <w:r w:rsidR="00C37074">
              <w:rPr>
                <w:color w:val="000000"/>
              </w:rPr>
              <w:t xml:space="preserve"> op.</w:t>
            </w:r>
          </w:p>
        </w:tc>
      </w:tr>
      <w:tr w:rsidR="003477A8" w:rsidRPr="004549BF" w14:paraId="248A41D2"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6166DE1" w14:textId="77777777" w:rsidR="003477A8" w:rsidRPr="002D4B10" w:rsidRDefault="003477A8" w:rsidP="00A927FA">
            <w:pPr>
              <w:rPr>
                <w:color w:val="000000"/>
              </w:rPr>
            </w:pPr>
            <w:r>
              <w:rPr>
                <w:color w:val="000000"/>
              </w:rPr>
              <w:t>129.</w:t>
            </w:r>
          </w:p>
        </w:tc>
        <w:tc>
          <w:tcPr>
            <w:tcW w:w="7139" w:type="dxa"/>
            <w:tcBorders>
              <w:top w:val="nil"/>
              <w:left w:val="nil"/>
              <w:bottom w:val="single" w:sz="8" w:space="0" w:color="000000"/>
              <w:right w:val="single" w:sz="8" w:space="0" w:color="000000"/>
            </w:tcBorders>
            <w:shd w:val="clear" w:color="000000" w:fill="FFFFFF"/>
            <w:vAlign w:val="bottom"/>
            <w:hideMark/>
          </w:tcPr>
          <w:p w14:paraId="7581FE5E" w14:textId="77777777" w:rsidR="003477A8" w:rsidRPr="002D4B10" w:rsidRDefault="003477A8" w:rsidP="00A927FA">
            <w:pPr>
              <w:rPr>
                <w:color w:val="000000"/>
              </w:rPr>
            </w:pPr>
            <w:r>
              <w:rPr>
                <w:color w:val="000000"/>
              </w:rPr>
              <w:t>KOPERTY SAMOKLEJĄCE C5 BIAŁE OP. 500 SZT. 162 x 229 MM</w:t>
            </w:r>
          </w:p>
        </w:tc>
        <w:tc>
          <w:tcPr>
            <w:tcW w:w="1417" w:type="dxa"/>
            <w:tcBorders>
              <w:top w:val="nil"/>
              <w:left w:val="nil"/>
              <w:bottom w:val="single" w:sz="8" w:space="0" w:color="000000"/>
              <w:right w:val="single" w:sz="8" w:space="0" w:color="000000"/>
            </w:tcBorders>
            <w:shd w:val="clear" w:color="000000" w:fill="FFFFFF"/>
            <w:vAlign w:val="bottom"/>
            <w:hideMark/>
          </w:tcPr>
          <w:p w14:paraId="17084DBE" w14:textId="5E815AB6" w:rsidR="003477A8" w:rsidRPr="002D4B10" w:rsidRDefault="003477A8" w:rsidP="00A927FA">
            <w:pPr>
              <w:jc w:val="right"/>
              <w:rPr>
                <w:color w:val="000000"/>
              </w:rPr>
            </w:pPr>
            <w:r>
              <w:rPr>
                <w:color w:val="000000"/>
              </w:rPr>
              <w:t>25</w:t>
            </w:r>
            <w:r w:rsidR="00C37074">
              <w:rPr>
                <w:color w:val="000000"/>
              </w:rPr>
              <w:t xml:space="preserve"> op.</w:t>
            </w:r>
          </w:p>
        </w:tc>
      </w:tr>
      <w:tr w:rsidR="003477A8" w:rsidRPr="004549BF" w14:paraId="58FA1BEA"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70BDD38" w14:textId="77777777" w:rsidR="003477A8" w:rsidRPr="002D4B10" w:rsidRDefault="003477A8" w:rsidP="00A927FA">
            <w:pPr>
              <w:rPr>
                <w:color w:val="000000"/>
              </w:rPr>
            </w:pPr>
            <w:r>
              <w:rPr>
                <w:color w:val="000000"/>
              </w:rPr>
              <w:t>130.</w:t>
            </w:r>
          </w:p>
        </w:tc>
        <w:tc>
          <w:tcPr>
            <w:tcW w:w="7139" w:type="dxa"/>
            <w:tcBorders>
              <w:top w:val="nil"/>
              <w:left w:val="nil"/>
              <w:bottom w:val="single" w:sz="8" w:space="0" w:color="000000"/>
              <w:right w:val="single" w:sz="8" w:space="0" w:color="000000"/>
            </w:tcBorders>
            <w:shd w:val="clear" w:color="000000" w:fill="FFFFFF"/>
            <w:vAlign w:val="bottom"/>
            <w:hideMark/>
          </w:tcPr>
          <w:p w14:paraId="4D329592" w14:textId="77777777" w:rsidR="003477A8" w:rsidRPr="002D4B10" w:rsidRDefault="003477A8" w:rsidP="00A927FA">
            <w:pPr>
              <w:rPr>
                <w:color w:val="000000"/>
              </w:rPr>
            </w:pPr>
            <w:r>
              <w:rPr>
                <w:color w:val="000000"/>
              </w:rPr>
              <w:t>KOPERTY SAMOKLEJĄCE FORMAT DL 110x220 MM OP. 100 SZT.</w:t>
            </w:r>
          </w:p>
        </w:tc>
        <w:tc>
          <w:tcPr>
            <w:tcW w:w="1417" w:type="dxa"/>
            <w:tcBorders>
              <w:top w:val="nil"/>
              <w:left w:val="nil"/>
              <w:bottom w:val="single" w:sz="8" w:space="0" w:color="000000"/>
              <w:right w:val="single" w:sz="8" w:space="0" w:color="000000"/>
            </w:tcBorders>
            <w:shd w:val="clear" w:color="000000" w:fill="FFFFFF"/>
            <w:vAlign w:val="bottom"/>
            <w:hideMark/>
          </w:tcPr>
          <w:p w14:paraId="28A0CEEB" w14:textId="2AA2A988" w:rsidR="003477A8" w:rsidRPr="002D4B10" w:rsidRDefault="003477A8" w:rsidP="00A927FA">
            <w:pPr>
              <w:jc w:val="right"/>
              <w:rPr>
                <w:color w:val="000000"/>
              </w:rPr>
            </w:pPr>
            <w:r>
              <w:rPr>
                <w:color w:val="000000"/>
              </w:rPr>
              <w:t>15</w:t>
            </w:r>
            <w:r w:rsidR="00C37074">
              <w:rPr>
                <w:color w:val="000000"/>
              </w:rPr>
              <w:t xml:space="preserve"> op.</w:t>
            </w:r>
          </w:p>
        </w:tc>
      </w:tr>
      <w:tr w:rsidR="003477A8" w:rsidRPr="004549BF" w14:paraId="40191B4B"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E0DCD8E" w14:textId="77777777" w:rsidR="003477A8" w:rsidRPr="002D4B10" w:rsidRDefault="003477A8" w:rsidP="00A927FA">
            <w:pPr>
              <w:rPr>
                <w:color w:val="000000"/>
              </w:rPr>
            </w:pPr>
            <w:r>
              <w:rPr>
                <w:color w:val="000000"/>
              </w:rPr>
              <w:t>131.</w:t>
            </w:r>
          </w:p>
        </w:tc>
        <w:tc>
          <w:tcPr>
            <w:tcW w:w="7139" w:type="dxa"/>
            <w:tcBorders>
              <w:top w:val="nil"/>
              <w:left w:val="nil"/>
              <w:bottom w:val="single" w:sz="8" w:space="0" w:color="000000"/>
              <w:right w:val="single" w:sz="8" w:space="0" w:color="000000"/>
            </w:tcBorders>
            <w:shd w:val="clear" w:color="000000" w:fill="FFFFFF"/>
            <w:vAlign w:val="bottom"/>
            <w:hideMark/>
          </w:tcPr>
          <w:p w14:paraId="4293897E" w14:textId="77777777" w:rsidR="003477A8" w:rsidRPr="002D4B10" w:rsidRDefault="003477A8" w:rsidP="00A927FA">
            <w:pPr>
              <w:rPr>
                <w:color w:val="000000"/>
              </w:rPr>
            </w:pPr>
            <w:r>
              <w:rPr>
                <w:color w:val="000000"/>
              </w:rPr>
              <w:t>KOPERTY ROZSZERZANE BOKI B5 BIAŁE OP. 50 SZT. 176 x 250 x 32 MM</w:t>
            </w:r>
          </w:p>
        </w:tc>
        <w:tc>
          <w:tcPr>
            <w:tcW w:w="1417" w:type="dxa"/>
            <w:tcBorders>
              <w:top w:val="nil"/>
              <w:left w:val="nil"/>
              <w:bottom w:val="single" w:sz="8" w:space="0" w:color="000000"/>
              <w:right w:val="single" w:sz="8" w:space="0" w:color="000000"/>
            </w:tcBorders>
            <w:shd w:val="clear" w:color="000000" w:fill="FFFFFF"/>
            <w:vAlign w:val="bottom"/>
            <w:hideMark/>
          </w:tcPr>
          <w:p w14:paraId="310E7680" w14:textId="384839FE" w:rsidR="003477A8" w:rsidRPr="002D4B10" w:rsidRDefault="003477A8" w:rsidP="00A927FA">
            <w:pPr>
              <w:jc w:val="right"/>
              <w:rPr>
                <w:color w:val="000000"/>
              </w:rPr>
            </w:pPr>
            <w:r>
              <w:rPr>
                <w:color w:val="000000"/>
              </w:rPr>
              <w:t>15</w:t>
            </w:r>
            <w:r w:rsidR="00C37074">
              <w:rPr>
                <w:color w:val="000000"/>
              </w:rPr>
              <w:t xml:space="preserve"> op.</w:t>
            </w:r>
          </w:p>
        </w:tc>
      </w:tr>
      <w:tr w:rsidR="003477A8" w:rsidRPr="004549BF" w14:paraId="0F8CC811"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E38E723" w14:textId="77777777" w:rsidR="003477A8" w:rsidRPr="002D4B10" w:rsidRDefault="003477A8" w:rsidP="00A927FA">
            <w:pPr>
              <w:rPr>
                <w:color w:val="000000"/>
              </w:rPr>
            </w:pPr>
            <w:r>
              <w:rPr>
                <w:color w:val="000000"/>
              </w:rPr>
              <w:t>132.</w:t>
            </w:r>
          </w:p>
        </w:tc>
        <w:tc>
          <w:tcPr>
            <w:tcW w:w="7139" w:type="dxa"/>
            <w:tcBorders>
              <w:top w:val="nil"/>
              <w:left w:val="nil"/>
              <w:bottom w:val="single" w:sz="8" w:space="0" w:color="000000"/>
              <w:right w:val="single" w:sz="8" w:space="0" w:color="000000"/>
            </w:tcBorders>
            <w:shd w:val="clear" w:color="000000" w:fill="FFFFFF"/>
            <w:vAlign w:val="bottom"/>
            <w:hideMark/>
          </w:tcPr>
          <w:p w14:paraId="0807E9DB" w14:textId="77777777" w:rsidR="003477A8" w:rsidRPr="002D4B10" w:rsidRDefault="003477A8" w:rsidP="00A927FA">
            <w:pPr>
              <w:rPr>
                <w:color w:val="000000"/>
              </w:rPr>
            </w:pPr>
            <w:r>
              <w:rPr>
                <w:color w:val="000000"/>
              </w:rPr>
              <w:t>KOPERTY ROZSZERZANE BOKI C4 BIAŁE OP. 250 SZT. 229 x 324 x 38 MM</w:t>
            </w:r>
          </w:p>
        </w:tc>
        <w:tc>
          <w:tcPr>
            <w:tcW w:w="1417" w:type="dxa"/>
            <w:tcBorders>
              <w:top w:val="nil"/>
              <w:left w:val="nil"/>
              <w:bottom w:val="single" w:sz="8" w:space="0" w:color="000000"/>
              <w:right w:val="single" w:sz="8" w:space="0" w:color="000000"/>
            </w:tcBorders>
            <w:shd w:val="clear" w:color="000000" w:fill="FFFFFF"/>
            <w:vAlign w:val="bottom"/>
            <w:hideMark/>
          </w:tcPr>
          <w:p w14:paraId="32A33C9E" w14:textId="7FE82605" w:rsidR="003477A8" w:rsidRPr="002D4B10" w:rsidRDefault="003477A8" w:rsidP="00A927FA">
            <w:pPr>
              <w:jc w:val="right"/>
              <w:rPr>
                <w:color w:val="000000"/>
              </w:rPr>
            </w:pPr>
            <w:r>
              <w:rPr>
                <w:color w:val="000000"/>
              </w:rPr>
              <w:t>5</w:t>
            </w:r>
            <w:r w:rsidR="00C37074">
              <w:rPr>
                <w:color w:val="000000"/>
              </w:rPr>
              <w:t xml:space="preserve"> op.</w:t>
            </w:r>
          </w:p>
        </w:tc>
      </w:tr>
      <w:tr w:rsidR="003477A8" w:rsidRPr="004549BF" w14:paraId="5BD048F9"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6E3E28F" w14:textId="77777777" w:rsidR="003477A8" w:rsidRPr="002D4B10" w:rsidRDefault="003477A8" w:rsidP="00A927FA">
            <w:pPr>
              <w:rPr>
                <w:color w:val="000000"/>
              </w:rPr>
            </w:pPr>
            <w:r>
              <w:rPr>
                <w:color w:val="000000"/>
              </w:rPr>
              <w:t>133.</w:t>
            </w:r>
          </w:p>
        </w:tc>
        <w:tc>
          <w:tcPr>
            <w:tcW w:w="7139" w:type="dxa"/>
            <w:tcBorders>
              <w:top w:val="nil"/>
              <w:left w:val="nil"/>
              <w:bottom w:val="single" w:sz="8" w:space="0" w:color="000000"/>
              <w:right w:val="single" w:sz="8" w:space="0" w:color="000000"/>
            </w:tcBorders>
            <w:shd w:val="clear" w:color="000000" w:fill="FFFFFF"/>
            <w:vAlign w:val="bottom"/>
            <w:hideMark/>
          </w:tcPr>
          <w:p w14:paraId="0F774C23" w14:textId="77777777" w:rsidR="003477A8" w:rsidRPr="002D4B10" w:rsidRDefault="003477A8" w:rsidP="00A927FA">
            <w:pPr>
              <w:rPr>
                <w:color w:val="000000"/>
              </w:rPr>
            </w:pPr>
            <w:r>
              <w:rPr>
                <w:color w:val="000000"/>
              </w:rPr>
              <w:t>KOPERTY ROZSZERZANE BOKI E4 BIAŁE OP. 250 SZT. 280 x 400 x 40 MM</w:t>
            </w:r>
          </w:p>
        </w:tc>
        <w:tc>
          <w:tcPr>
            <w:tcW w:w="1417" w:type="dxa"/>
            <w:tcBorders>
              <w:top w:val="nil"/>
              <w:left w:val="nil"/>
              <w:bottom w:val="single" w:sz="8" w:space="0" w:color="000000"/>
              <w:right w:val="single" w:sz="8" w:space="0" w:color="000000"/>
            </w:tcBorders>
            <w:shd w:val="clear" w:color="000000" w:fill="FFFFFF"/>
            <w:vAlign w:val="bottom"/>
            <w:hideMark/>
          </w:tcPr>
          <w:p w14:paraId="6EB0996D" w14:textId="380ED536" w:rsidR="003477A8" w:rsidRPr="002D4B10" w:rsidRDefault="003477A8" w:rsidP="00A927FA">
            <w:pPr>
              <w:jc w:val="right"/>
              <w:rPr>
                <w:color w:val="000000"/>
              </w:rPr>
            </w:pPr>
            <w:r>
              <w:rPr>
                <w:color w:val="000000"/>
              </w:rPr>
              <w:t>5</w:t>
            </w:r>
            <w:r w:rsidR="00C37074">
              <w:rPr>
                <w:color w:val="000000"/>
              </w:rPr>
              <w:t xml:space="preserve"> op.</w:t>
            </w:r>
          </w:p>
        </w:tc>
      </w:tr>
      <w:tr w:rsidR="003477A8" w:rsidRPr="004549BF" w14:paraId="3D2055FF"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08C4D0D" w14:textId="77777777" w:rsidR="003477A8" w:rsidRPr="002D4B10" w:rsidRDefault="003477A8" w:rsidP="00A927FA">
            <w:pPr>
              <w:rPr>
                <w:color w:val="000000"/>
              </w:rPr>
            </w:pPr>
            <w:r>
              <w:rPr>
                <w:color w:val="000000"/>
              </w:rPr>
              <w:t>134.</w:t>
            </w:r>
          </w:p>
        </w:tc>
        <w:tc>
          <w:tcPr>
            <w:tcW w:w="7139" w:type="dxa"/>
            <w:tcBorders>
              <w:top w:val="nil"/>
              <w:left w:val="nil"/>
              <w:bottom w:val="single" w:sz="8" w:space="0" w:color="000000"/>
              <w:right w:val="single" w:sz="8" w:space="0" w:color="000000"/>
            </w:tcBorders>
            <w:shd w:val="clear" w:color="000000" w:fill="FFFFFF"/>
            <w:vAlign w:val="bottom"/>
            <w:hideMark/>
          </w:tcPr>
          <w:p w14:paraId="0174C857" w14:textId="77777777" w:rsidR="003477A8" w:rsidRPr="002D4B10" w:rsidRDefault="003477A8" w:rsidP="00A927FA">
            <w:pPr>
              <w:rPr>
                <w:color w:val="000000"/>
              </w:rPr>
            </w:pPr>
            <w:r>
              <w:rPr>
                <w:color w:val="000000"/>
              </w:rPr>
              <w:t>KOPERTY BĄBELKOWE 170X225MM OP. 10 SZT.</w:t>
            </w:r>
          </w:p>
        </w:tc>
        <w:tc>
          <w:tcPr>
            <w:tcW w:w="1417" w:type="dxa"/>
            <w:tcBorders>
              <w:top w:val="nil"/>
              <w:left w:val="nil"/>
              <w:bottom w:val="single" w:sz="8" w:space="0" w:color="000000"/>
              <w:right w:val="single" w:sz="8" w:space="0" w:color="000000"/>
            </w:tcBorders>
            <w:shd w:val="clear" w:color="000000" w:fill="FFFFFF"/>
            <w:vAlign w:val="bottom"/>
            <w:hideMark/>
          </w:tcPr>
          <w:p w14:paraId="78365232" w14:textId="7A748680" w:rsidR="003477A8" w:rsidRPr="002D4B10" w:rsidRDefault="003477A8" w:rsidP="00A927FA">
            <w:pPr>
              <w:jc w:val="right"/>
              <w:rPr>
                <w:color w:val="000000"/>
              </w:rPr>
            </w:pPr>
            <w:r>
              <w:rPr>
                <w:color w:val="000000"/>
              </w:rPr>
              <w:t>10</w:t>
            </w:r>
            <w:r w:rsidR="00C37074">
              <w:rPr>
                <w:color w:val="000000"/>
              </w:rPr>
              <w:t xml:space="preserve"> op.</w:t>
            </w:r>
          </w:p>
        </w:tc>
      </w:tr>
      <w:tr w:rsidR="003477A8" w:rsidRPr="004549BF" w14:paraId="5C69E648"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C8FFA05" w14:textId="77777777" w:rsidR="003477A8" w:rsidRPr="002D4B10" w:rsidRDefault="003477A8" w:rsidP="00A927FA">
            <w:pPr>
              <w:rPr>
                <w:color w:val="000000"/>
              </w:rPr>
            </w:pPr>
            <w:r>
              <w:rPr>
                <w:color w:val="000000"/>
              </w:rPr>
              <w:t>135.</w:t>
            </w:r>
          </w:p>
        </w:tc>
        <w:tc>
          <w:tcPr>
            <w:tcW w:w="7139" w:type="dxa"/>
            <w:tcBorders>
              <w:top w:val="nil"/>
              <w:left w:val="nil"/>
              <w:bottom w:val="single" w:sz="8" w:space="0" w:color="000000"/>
              <w:right w:val="single" w:sz="8" w:space="0" w:color="000000"/>
            </w:tcBorders>
            <w:shd w:val="clear" w:color="000000" w:fill="FFFFFF"/>
            <w:vAlign w:val="bottom"/>
            <w:hideMark/>
          </w:tcPr>
          <w:p w14:paraId="5A77583F" w14:textId="77777777" w:rsidR="003477A8" w:rsidRPr="002D4B10" w:rsidRDefault="003477A8" w:rsidP="00A927FA">
            <w:pPr>
              <w:rPr>
                <w:color w:val="000000"/>
              </w:rPr>
            </w:pPr>
            <w:r>
              <w:rPr>
                <w:color w:val="000000"/>
              </w:rPr>
              <w:t>KOPERTY BĄBELKOWE 200X275MM OP. 10 SZT.</w:t>
            </w:r>
          </w:p>
        </w:tc>
        <w:tc>
          <w:tcPr>
            <w:tcW w:w="1417" w:type="dxa"/>
            <w:tcBorders>
              <w:top w:val="nil"/>
              <w:left w:val="nil"/>
              <w:bottom w:val="single" w:sz="8" w:space="0" w:color="000000"/>
              <w:right w:val="single" w:sz="8" w:space="0" w:color="000000"/>
            </w:tcBorders>
            <w:shd w:val="clear" w:color="000000" w:fill="FFFFFF"/>
            <w:vAlign w:val="bottom"/>
            <w:hideMark/>
          </w:tcPr>
          <w:p w14:paraId="2F815F33" w14:textId="09AAB574" w:rsidR="003477A8" w:rsidRPr="002D4B10" w:rsidRDefault="003477A8" w:rsidP="00A927FA">
            <w:pPr>
              <w:jc w:val="right"/>
              <w:rPr>
                <w:color w:val="000000"/>
              </w:rPr>
            </w:pPr>
            <w:r>
              <w:rPr>
                <w:color w:val="000000"/>
              </w:rPr>
              <w:t>10</w:t>
            </w:r>
            <w:r w:rsidR="00C37074">
              <w:rPr>
                <w:color w:val="000000"/>
              </w:rPr>
              <w:t xml:space="preserve"> op.</w:t>
            </w:r>
          </w:p>
        </w:tc>
      </w:tr>
      <w:tr w:rsidR="003477A8" w:rsidRPr="004549BF" w14:paraId="2D9BDE27"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5B44EC4" w14:textId="77777777" w:rsidR="003477A8" w:rsidRPr="002D4B10" w:rsidRDefault="003477A8" w:rsidP="00A927FA">
            <w:pPr>
              <w:rPr>
                <w:color w:val="000000"/>
              </w:rPr>
            </w:pPr>
            <w:r>
              <w:rPr>
                <w:color w:val="000000"/>
              </w:rPr>
              <w:t>136.</w:t>
            </w:r>
          </w:p>
        </w:tc>
        <w:tc>
          <w:tcPr>
            <w:tcW w:w="7139" w:type="dxa"/>
            <w:tcBorders>
              <w:top w:val="nil"/>
              <w:left w:val="nil"/>
              <w:bottom w:val="single" w:sz="8" w:space="0" w:color="000000"/>
              <w:right w:val="single" w:sz="8" w:space="0" w:color="000000"/>
            </w:tcBorders>
            <w:shd w:val="clear" w:color="000000" w:fill="FFFFFF"/>
            <w:vAlign w:val="bottom"/>
            <w:hideMark/>
          </w:tcPr>
          <w:p w14:paraId="513EA3A6" w14:textId="77777777" w:rsidR="003477A8" w:rsidRPr="002D4B10" w:rsidRDefault="003477A8" w:rsidP="00A927FA">
            <w:pPr>
              <w:rPr>
                <w:color w:val="000000"/>
              </w:rPr>
            </w:pPr>
            <w:r>
              <w:rPr>
                <w:color w:val="000000"/>
              </w:rPr>
              <w:t>KOPERTY BĄBELKOWE 240X350MM OP. 10 SZT.</w:t>
            </w:r>
          </w:p>
        </w:tc>
        <w:tc>
          <w:tcPr>
            <w:tcW w:w="1417" w:type="dxa"/>
            <w:tcBorders>
              <w:top w:val="nil"/>
              <w:left w:val="nil"/>
              <w:bottom w:val="single" w:sz="8" w:space="0" w:color="000000"/>
              <w:right w:val="single" w:sz="8" w:space="0" w:color="000000"/>
            </w:tcBorders>
            <w:shd w:val="clear" w:color="000000" w:fill="FFFFFF"/>
            <w:vAlign w:val="bottom"/>
            <w:hideMark/>
          </w:tcPr>
          <w:p w14:paraId="6B18E71A" w14:textId="7F3987E4" w:rsidR="003477A8" w:rsidRPr="002D4B10" w:rsidRDefault="003477A8" w:rsidP="00A927FA">
            <w:pPr>
              <w:jc w:val="right"/>
              <w:rPr>
                <w:color w:val="000000"/>
              </w:rPr>
            </w:pPr>
            <w:r>
              <w:rPr>
                <w:color w:val="000000"/>
              </w:rPr>
              <w:t>10</w:t>
            </w:r>
            <w:r w:rsidR="00C37074">
              <w:rPr>
                <w:color w:val="000000"/>
              </w:rPr>
              <w:t xml:space="preserve"> op.</w:t>
            </w:r>
          </w:p>
        </w:tc>
      </w:tr>
      <w:tr w:rsidR="003477A8" w:rsidRPr="004549BF" w14:paraId="78C40409"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FA65575" w14:textId="77777777" w:rsidR="003477A8" w:rsidRPr="002D4B10" w:rsidRDefault="003477A8" w:rsidP="00A927FA">
            <w:pPr>
              <w:rPr>
                <w:color w:val="000000"/>
              </w:rPr>
            </w:pPr>
            <w:r>
              <w:rPr>
                <w:color w:val="000000"/>
              </w:rPr>
              <w:t>137.</w:t>
            </w:r>
          </w:p>
        </w:tc>
        <w:tc>
          <w:tcPr>
            <w:tcW w:w="7139" w:type="dxa"/>
            <w:tcBorders>
              <w:top w:val="nil"/>
              <w:left w:val="nil"/>
              <w:bottom w:val="single" w:sz="8" w:space="0" w:color="000000"/>
              <w:right w:val="single" w:sz="8" w:space="0" w:color="000000"/>
            </w:tcBorders>
            <w:shd w:val="clear" w:color="000000" w:fill="FFFFFF"/>
            <w:vAlign w:val="bottom"/>
            <w:hideMark/>
          </w:tcPr>
          <w:p w14:paraId="3B295ACC" w14:textId="77777777" w:rsidR="003477A8" w:rsidRPr="002D4B10" w:rsidRDefault="003477A8" w:rsidP="00A927FA">
            <w:pPr>
              <w:rPr>
                <w:color w:val="000000"/>
              </w:rPr>
            </w:pPr>
            <w:r>
              <w:rPr>
                <w:color w:val="000000"/>
              </w:rPr>
              <w:t>KOPERTY BĄBELKOWE 320X455MM OP. 10 SZT.</w:t>
            </w:r>
          </w:p>
        </w:tc>
        <w:tc>
          <w:tcPr>
            <w:tcW w:w="1417" w:type="dxa"/>
            <w:tcBorders>
              <w:top w:val="nil"/>
              <w:left w:val="nil"/>
              <w:bottom w:val="single" w:sz="8" w:space="0" w:color="000000"/>
              <w:right w:val="single" w:sz="8" w:space="0" w:color="000000"/>
            </w:tcBorders>
            <w:shd w:val="clear" w:color="000000" w:fill="FFFFFF"/>
            <w:vAlign w:val="bottom"/>
            <w:hideMark/>
          </w:tcPr>
          <w:p w14:paraId="3C8D102A" w14:textId="7B6BADEE" w:rsidR="003477A8" w:rsidRPr="002D4B10" w:rsidRDefault="003477A8" w:rsidP="00A927FA">
            <w:pPr>
              <w:jc w:val="right"/>
              <w:rPr>
                <w:color w:val="000000"/>
              </w:rPr>
            </w:pPr>
            <w:r>
              <w:rPr>
                <w:color w:val="000000"/>
              </w:rPr>
              <w:t>10</w:t>
            </w:r>
            <w:r w:rsidR="00C37074">
              <w:rPr>
                <w:color w:val="000000"/>
              </w:rPr>
              <w:t xml:space="preserve"> op.</w:t>
            </w:r>
          </w:p>
        </w:tc>
      </w:tr>
      <w:tr w:rsidR="003477A8" w:rsidRPr="004549BF" w14:paraId="2427FC18"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2DBBB31" w14:textId="77777777" w:rsidR="003477A8" w:rsidRPr="002D4B10" w:rsidRDefault="003477A8" w:rsidP="00A927FA">
            <w:pPr>
              <w:rPr>
                <w:color w:val="000000"/>
              </w:rPr>
            </w:pPr>
            <w:r>
              <w:rPr>
                <w:color w:val="000000"/>
              </w:rPr>
              <w:t>138.</w:t>
            </w:r>
          </w:p>
        </w:tc>
        <w:tc>
          <w:tcPr>
            <w:tcW w:w="7139" w:type="dxa"/>
            <w:tcBorders>
              <w:top w:val="nil"/>
              <w:left w:val="nil"/>
              <w:bottom w:val="single" w:sz="8" w:space="0" w:color="000000"/>
              <w:right w:val="single" w:sz="8" w:space="0" w:color="000000"/>
            </w:tcBorders>
            <w:shd w:val="clear" w:color="000000" w:fill="FFFFFF"/>
            <w:vAlign w:val="bottom"/>
            <w:hideMark/>
          </w:tcPr>
          <w:p w14:paraId="12A90C43" w14:textId="77777777" w:rsidR="003477A8" w:rsidRPr="002D4B10" w:rsidRDefault="003477A8" w:rsidP="00A927FA">
            <w:pPr>
              <w:rPr>
                <w:color w:val="000000"/>
              </w:rPr>
            </w:pPr>
            <w:r>
              <w:rPr>
                <w:color w:val="000000"/>
              </w:rPr>
              <w:t>KOPERTY BĄBELKOWE 370X480MM OP. 10 SZT.</w:t>
            </w:r>
          </w:p>
        </w:tc>
        <w:tc>
          <w:tcPr>
            <w:tcW w:w="1417" w:type="dxa"/>
            <w:tcBorders>
              <w:top w:val="nil"/>
              <w:left w:val="nil"/>
              <w:bottom w:val="single" w:sz="8" w:space="0" w:color="000000"/>
              <w:right w:val="single" w:sz="8" w:space="0" w:color="000000"/>
            </w:tcBorders>
            <w:shd w:val="clear" w:color="000000" w:fill="FFFFFF"/>
            <w:vAlign w:val="bottom"/>
            <w:hideMark/>
          </w:tcPr>
          <w:p w14:paraId="7A48286C" w14:textId="396CE42C" w:rsidR="003477A8" w:rsidRPr="002D4B10" w:rsidRDefault="003477A8" w:rsidP="00A927FA">
            <w:pPr>
              <w:jc w:val="right"/>
              <w:rPr>
                <w:color w:val="000000"/>
              </w:rPr>
            </w:pPr>
            <w:r>
              <w:rPr>
                <w:color w:val="000000"/>
              </w:rPr>
              <w:t>10</w:t>
            </w:r>
            <w:r w:rsidR="00C37074">
              <w:rPr>
                <w:color w:val="000000"/>
              </w:rPr>
              <w:t xml:space="preserve"> op.</w:t>
            </w:r>
          </w:p>
        </w:tc>
      </w:tr>
      <w:tr w:rsidR="003477A8" w:rsidRPr="004549BF" w14:paraId="4FDE756E" w14:textId="77777777" w:rsidTr="002851BB">
        <w:trPr>
          <w:trHeight w:val="73"/>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CFEF02C" w14:textId="77777777" w:rsidR="003477A8" w:rsidRPr="002D4B10" w:rsidRDefault="003477A8" w:rsidP="00A927FA">
            <w:pPr>
              <w:rPr>
                <w:color w:val="000000"/>
              </w:rPr>
            </w:pPr>
            <w:r>
              <w:rPr>
                <w:color w:val="000000"/>
              </w:rPr>
              <w:t>139.</w:t>
            </w:r>
          </w:p>
        </w:tc>
        <w:tc>
          <w:tcPr>
            <w:tcW w:w="7139" w:type="dxa"/>
            <w:tcBorders>
              <w:top w:val="nil"/>
              <w:left w:val="nil"/>
              <w:bottom w:val="single" w:sz="8" w:space="0" w:color="000000"/>
              <w:right w:val="single" w:sz="8" w:space="0" w:color="000000"/>
            </w:tcBorders>
            <w:shd w:val="clear" w:color="000000" w:fill="FFFFFF"/>
            <w:vAlign w:val="bottom"/>
            <w:hideMark/>
          </w:tcPr>
          <w:p w14:paraId="4B509E74" w14:textId="77777777" w:rsidR="003477A8" w:rsidRPr="002D4B10" w:rsidRDefault="003477A8" w:rsidP="00A927FA">
            <w:pPr>
              <w:rPr>
                <w:color w:val="000000"/>
              </w:rPr>
            </w:pPr>
            <w:r>
              <w:rPr>
                <w:color w:val="000000"/>
              </w:rPr>
              <w:t xml:space="preserve">TUBA KARTONOWA OKRĄGŁA, BRĄZOWA, WYM. Ø 50, DŁUGOŚĆ 325-350 MM. ; FORMAT A3, WYKONANA ZE SPIRALNEJ TEKTURY </w:t>
            </w:r>
            <w:r>
              <w:rPr>
                <w:color w:val="000000"/>
              </w:rPr>
              <w:lastRenderedPageBreak/>
              <w:t>POKRYTEJ PAPIEREM, GRAMATURA 80 G/M3, GRUBOŚĆ 20-30 MM, ZAMYKANA PLASTIKOWYMI ZATYCZKAMI</w:t>
            </w:r>
          </w:p>
        </w:tc>
        <w:tc>
          <w:tcPr>
            <w:tcW w:w="1417" w:type="dxa"/>
            <w:tcBorders>
              <w:top w:val="nil"/>
              <w:left w:val="nil"/>
              <w:bottom w:val="single" w:sz="8" w:space="0" w:color="000000"/>
              <w:right w:val="single" w:sz="8" w:space="0" w:color="000000"/>
            </w:tcBorders>
            <w:shd w:val="clear" w:color="000000" w:fill="FFFFFF"/>
            <w:vAlign w:val="bottom"/>
            <w:hideMark/>
          </w:tcPr>
          <w:p w14:paraId="6EDB9324" w14:textId="6A068AA2" w:rsidR="003477A8" w:rsidRPr="002D4B10" w:rsidRDefault="003477A8" w:rsidP="00A927FA">
            <w:pPr>
              <w:jc w:val="right"/>
              <w:rPr>
                <w:color w:val="000000"/>
              </w:rPr>
            </w:pPr>
            <w:r>
              <w:rPr>
                <w:color w:val="000000"/>
              </w:rPr>
              <w:lastRenderedPageBreak/>
              <w:t>10</w:t>
            </w:r>
            <w:r w:rsidR="00C37074">
              <w:rPr>
                <w:color w:val="000000"/>
              </w:rPr>
              <w:t xml:space="preserve"> </w:t>
            </w:r>
            <w:proofErr w:type="spellStart"/>
            <w:r w:rsidR="00C37074">
              <w:rPr>
                <w:color w:val="000000"/>
              </w:rPr>
              <w:t>szt</w:t>
            </w:r>
            <w:proofErr w:type="spellEnd"/>
          </w:p>
        </w:tc>
      </w:tr>
      <w:tr w:rsidR="003477A8" w:rsidRPr="004549BF" w14:paraId="140D512B" w14:textId="77777777" w:rsidTr="002851BB">
        <w:trPr>
          <w:trHeight w:val="73"/>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44BD681" w14:textId="77777777" w:rsidR="003477A8" w:rsidRPr="002D4B10" w:rsidRDefault="003477A8" w:rsidP="00A927FA">
            <w:pPr>
              <w:rPr>
                <w:color w:val="000000"/>
              </w:rPr>
            </w:pPr>
            <w:r>
              <w:rPr>
                <w:color w:val="000000"/>
              </w:rPr>
              <w:t>140.</w:t>
            </w:r>
          </w:p>
        </w:tc>
        <w:tc>
          <w:tcPr>
            <w:tcW w:w="7139" w:type="dxa"/>
            <w:tcBorders>
              <w:top w:val="nil"/>
              <w:left w:val="nil"/>
              <w:bottom w:val="single" w:sz="8" w:space="0" w:color="000000"/>
              <w:right w:val="single" w:sz="8" w:space="0" w:color="000000"/>
            </w:tcBorders>
            <w:shd w:val="clear" w:color="000000" w:fill="FFFFFF"/>
            <w:vAlign w:val="bottom"/>
            <w:hideMark/>
          </w:tcPr>
          <w:p w14:paraId="0C70C8AA" w14:textId="77777777" w:rsidR="003477A8" w:rsidRPr="002D4B10" w:rsidRDefault="003477A8" w:rsidP="00A927FA">
            <w:pPr>
              <w:rPr>
                <w:color w:val="000000"/>
              </w:rPr>
            </w:pPr>
            <w:r>
              <w:rPr>
                <w:color w:val="000000"/>
              </w:rPr>
              <w:t>TUBA KARTONOWA OKRĄGLA, BRĄZOWA, WYM. Ø 50, DŁUGOŚĆ 425-460 MM, FORMAT A3/A2,  WYKONANA ZE SPIRALNEJ TEKTURY POKRYTEJ PAPIEREM, GRAMATURA 80 G/M3, GRUBOŚĆ 20-30 MM, ZAMYKANA PLASTIKOWYMI ZATYCZKAMI</w:t>
            </w:r>
          </w:p>
        </w:tc>
        <w:tc>
          <w:tcPr>
            <w:tcW w:w="1417" w:type="dxa"/>
            <w:tcBorders>
              <w:top w:val="nil"/>
              <w:left w:val="nil"/>
              <w:bottom w:val="single" w:sz="8" w:space="0" w:color="000000"/>
              <w:right w:val="single" w:sz="8" w:space="0" w:color="000000"/>
            </w:tcBorders>
            <w:shd w:val="clear" w:color="000000" w:fill="FFFFFF"/>
            <w:vAlign w:val="bottom"/>
            <w:hideMark/>
          </w:tcPr>
          <w:p w14:paraId="5DCEE544" w14:textId="527CBC14"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370900B6" w14:textId="77777777" w:rsidTr="002851BB">
        <w:trPr>
          <w:trHeight w:val="73"/>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DEF91A5" w14:textId="77777777" w:rsidR="003477A8" w:rsidRPr="002D4B10" w:rsidRDefault="003477A8" w:rsidP="00A927FA">
            <w:pPr>
              <w:rPr>
                <w:color w:val="000000"/>
              </w:rPr>
            </w:pPr>
            <w:r>
              <w:rPr>
                <w:color w:val="000000"/>
              </w:rPr>
              <w:t>141.</w:t>
            </w:r>
          </w:p>
        </w:tc>
        <w:tc>
          <w:tcPr>
            <w:tcW w:w="7139" w:type="dxa"/>
            <w:tcBorders>
              <w:top w:val="nil"/>
              <w:left w:val="nil"/>
              <w:bottom w:val="single" w:sz="8" w:space="0" w:color="000000"/>
              <w:right w:val="single" w:sz="8" w:space="0" w:color="000000"/>
            </w:tcBorders>
            <w:shd w:val="clear" w:color="000000" w:fill="FFFFFF"/>
            <w:vAlign w:val="bottom"/>
            <w:hideMark/>
          </w:tcPr>
          <w:p w14:paraId="4AB35B88" w14:textId="77777777" w:rsidR="003477A8" w:rsidRPr="002D4B10" w:rsidRDefault="003477A8" w:rsidP="00A927FA">
            <w:pPr>
              <w:rPr>
                <w:color w:val="000000"/>
              </w:rPr>
            </w:pPr>
            <w:r>
              <w:rPr>
                <w:color w:val="000000"/>
              </w:rPr>
              <w:t>TUBA KARTONOWA OKRĄGŁA, BRĄZOWA, WYM. Ø 50, DŁUGOŚĆ 525-560 MM, FORMAT A2,  WYKONANA ZE SPIRALNEJ TEKTURY POKRYTEJ PAPIEREM, GRAMATURA 80 G/M3, GRUBOŚĆ 20-30 MM, ZAMYKANA PLASTIKOWYMI ZATYCZKAMI</w:t>
            </w:r>
          </w:p>
        </w:tc>
        <w:tc>
          <w:tcPr>
            <w:tcW w:w="1417" w:type="dxa"/>
            <w:tcBorders>
              <w:top w:val="nil"/>
              <w:left w:val="nil"/>
              <w:bottom w:val="single" w:sz="8" w:space="0" w:color="000000"/>
              <w:right w:val="single" w:sz="8" w:space="0" w:color="000000"/>
            </w:tcBorders>
            <w:shd w:val="clear" w:color="000000" w:fill="FFFFFF"/>
            <w:vAlign w:val="bottom"/>
            <w:hideMark/>
          </w:tcPr>
          <w:p w14:paraId="5DCB3C28" w14:textId="63C7328C"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469A7477" w14:textId="77777777" w:rsidTr="002851BB">
        <w:trPr>
          <w:trHeight w:val="79"/>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F6D1BC2" w14:textId="77777777" w:rsidR="003477A8" w:rsidRPr="002D4B10" w:rsidRDefault="003477A8" w:rsidP="00A927FA">
            <w:pPr>
              <w:rPr>
                <w:color w:val="000000"/>
              </w:rPr>
            </w:pPr>
            <w:r>
              <w:rPr>
                <w:color w:val="000000"/>
              </w:rPr>
              <w:t>142.</w:t>
            </w:r>
          </w:p>
        </w:tc>
        <w:tc>
          <w:tcPr>
            <w:tcW w:w="7139" w:type="dxa"/>
            <w:tcBorders>
              <w:top w:val="nil"/>
              <w:left w:val="nil"/>
              <w:bottom w:val="single" w:sz="8" w:space="0" w:color="000000"/>
              <w:right w:val="single" w:sz="8" w:space="0" w:color="000000"/>
            </w:tcBorders>
            <w:shd w:val="clear" w:color="000000" w:fill="FFFFFF"/>
            <w:vAlign w:val="bottom"/>
            <w:hideMark/>
          </w:tcPr>
          <w:p w14:paraId="47CED2EB" w14:textId="77777777" w:rsidR="003477A8" w:rsidRPr="002D4B10" w:rsidRDefault="003477A8" w:rsidP="00A927FA">
            <w:pPr>
              <w:rPr>
                <w:color w:val="000000"/>
              </w:rPr>
            </w:pPr>
            <w:r>
              <w:rPr>
                <w:color w:val="000000"/>
              </w:rPr>
              <w:t>TUBA KARTONOWA OKRĄGŁA, BRĄZOWA, WYM. Ø 50, DŁUGOŚĆ 625-650 FORMAT A1,  WYKONANA ZE SPIRALNEJ TEKTURY POKRYTEJ PAPIEREM, GRAMATURA 80 G/M3, GRUBOŚĆ 20-30 MM, ZAMYKANA PLASTIKOWYMI ZATYCZKAMI</w:t>
            </w:r>
          </w:p>
        </w:tc>
        <w:tc>
          <w:tcPr>
            <w:tcW w:w="1417" w:type="dxa"/>
            <w:tcBorders>
              <w:top w:val="nil"/>
              <w:left w:val="nil"/>
              <w:bottom w:val="single" w:sz="8" w:space="0" w:color="000000"/>
              <w:right w:val="single" w:sz="8" w:space="0" w:color="000000"/>
            </w:tcBorders>
            <w:shd w:val="clear" w:color="000000" w:fill="FFFFFF"/>
            <w:vAlign w:val="bottom"/>
            <w:hideMark/>
          </w:tcPr>
          <w:p w14:paraId="647E5B82" w14:textId="1F634890"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2F3A1FF2" w14:textId="77777777" w:rsidTr="002851BB">
        <w:trPr>
          <w:trHeight w:val="73"/>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E72DD43" w14:textId="77777777" w:rsidR="003477A8" w:rsidRPr="002D4B10" w:rsidRDefault="003477A8" w:rsidP="00A927FA">
            <w:pPr>
              <w:rPr>
                <w:color w:val="000000"/>
              </w:rPr>
            </w:pPr>
            <w:r>
              <w:rPr>
                <w:color w:val="000000"/>
              </w:rPr>
              <w:t>143.</w:t>
            </w:r>
          </w:p>
        </w:tc>
        <w:tc>
          <w:tcPr>
            <w:tcW w:w="7139" w:type="dxa"/>
            <w:tcBorders>
              <w:top w:val="nil"/>
              <w:left w:val="nil"/>
              <w:bottom w:val="single" w:sz="8" w:space="0" w:color="000000"/>
              <w:right w:val="single" w:sz="8" w:space="0" w:color="000000"/>
            </w:tcBorders>
            <w:shd w:val="clear" w:color="000000" w:fill="FFFFFF"/>
            <w:vAlign w:val="bottom"/>
            <w:hideMark/>
          </w:tcPr>
          <w:p w14:paraId="079F19A0" w14:textId="77777777" w:rsidR="003477A8" w:rsidRPr="002D4B10" w:rsidRDefault="003477A8" w:rsidP="00A927FA">
            <w:pPr>
              <w:rPr>
                <w:color w:val="000000"/>
              </w:rPr>
            </w:pPr>
            <w:r>
              <w:rPr>
                <w:color w:val="000000"/>
              </w:rPr>
              <w:t>TUBA KARTONOWA OKRĄGŁA, BRĄZOWA, WYM. Ø 60, DŁUGOŚĆ 725-800 FORMAT A1,  WYKONANA ZE SPIRALNEJ TEKTURY POKRYTEJ PAPIEREM, GRAMATURA 80 G/M3, GRUBOŚĆ 20-30 MM, ZAMYKANA PLASTIKOWYMI ZATYCZKAMI</w:t>
            </w:r>
          </w:p>
        </w:tc>
        <w:tc>
          <w:tcPr>
            <w:tcW w:w="1417" w:type="dxa"/>
            <w:tcBorders>
              <w:top w:val="nil"/>
              <w:left w:val="nil"/>
              <w:bottom w:val="single" w:sz="8" w:space="0" w:color="000000"/>
              <w:right w:val="single" w:sz="8" w:space="0" w:color="000000"/>
            </w:tcBorders>
            <w:shd w:val="clear" w:color="000000" w:fill="FFFFFF"/>
            <w:vAlign w:val="bottom"/>
            <w:hideMark/>
          </w:tcPr>
          <w:p w14:paraId="7DA6D122" w14:textId="0FE0CC77"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52C5BE2D" w14:textId="77777777" w:rsidTr="002851BB">
        <w:trPr>
          <w:trHeight w:val="73"/>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3E85A02" w14:textId="77777777" w:rsidR="003477A8" w:rsidRPr="002D4B10" w:rsidRDefault="003477A8" w:rsidP="00A927FA">
            <w:pPr>
              <w:rPr>
                <w:color w:val="000000"/>
              </w:rPr>
            </w:pPr>
            <w:r>
              <w:rPr>
                <w:color w:val="000000"/>
              </w:rPr>
              <w:t>144.</w:t>
            </w:r>
          </w:p>
        </w:tc>
        <w:tc>
          <w:tcPr>
            <w:tcW w:w="7139" w:type="dxa"/>
            <w:tcBorders>
              <w:top w:val="nil"/>
              <w:left w:val="nil"/>
              <w:bottom w:val="single" w:sz="8" w:space="0" w:color="000000"/>
              <w:right w:val="single" w:sz="8" w:space="0" w:color="000000"/>
            </w:tcBorders>
            <w:shd w:val="clear" w:color="000000" w:fill="FFFFFF"/>
            <w:vAlign w:val="bottom"/>
            <w:hideMark/>
          </w:tcPr>
          <w:p w14:paraId="63D1E96C" w14:textId="77777777" w:rsidR="003477A8" w:rsidRPr="002D4B10" w:rsidRDefault="003477A8" w:rsidP="00A927FA">
            <w:pPr>
              <w:rPr>
                <w:color w:val="000000"/>
              </w:rPr>
            </w:pPr>
            <w:r>
              <w:rPr>
                <w:color w:val="000000"/>
              </w:rPr>
              <w:t>TUBA KARTONOWA OKRĄGŁA, BRĄZOWA, WYM. Ø 70 MM, DŁUGOŚĆ 450 - 525 FORMAT A2,  WYKONANA ZE SPIRALNEJ TEKTURY POKRYTEJ PAPIEREM, GRAMATURA 80 G/M3, GRUBOŚĆ 20-30 MM, ZAMYKANA PLASTIKOWYMI ZATYCZKAMI</w:t>
            </w:r>
          </w:p>
        </w:tc>
        <w:tc>
          <w:tcPr>
            <w:tcW w:w="1417" w:type="dxa"/>
            <w:tcBorders>
              <w:top w:val="nil"/>
              <w:left w:val="nil"/>
              <w:bottom w:val="single" w:sz="8" w:space="0" w:color="000000"/>
              <w:right w:val="single" w:sz="8" w:space="0" w:color="000000"/>
            </w:tcBorders>
            <w:shd w:val="clear" w:color="000000" w:fill="FFFFFF"/>
            <w:vAlign w:val="bottom"/>
            <w:hideMark/>
          </w:tcPr>
          <w:p w14:paraId="06F4C741" w14:textId="050BA232"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72FAFEC0" w14:textId="77777777" w:rsidTr="002851BB">
        <w:trPr>
          <w:trHeight w:val="73"/>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71D9D24" w14:textId="77777777" w:rsidR="003477A8" w:rsidRPr="002D4B10" w:rsidRDefault="003477A8" w:rsidP="00A927FA">
            <w:pPr>
              <w:rPr>
                <w:color w:val="000000"/>
              </w:rPr>
            </w:pPr>
            <w:r>
              <w:rPr>
                <w:color w:val="000000"/>
              </w:rPr>
              <w:t>145.</w:t>
            </w:r>
          </w:p>
        </w:tc>
        <w:tc>
          <w:tcPr>
            <w:tcW w:w="7139" w:type="dxa"/>
            <w:tcBorders>
              <w:top w:val="nil"/>
              <w:left w:val="nil"/>
              <w:bottom w:val="single" w:sz="8" w:space="0" w:color="000000"/>
              <w:right w:val="single" w:sz="8" w:space="0" w:color="000000"/>
            </w:tcBorders>
            <w:shd w:val="clear" w:color="000000" w:fill="FFFFFF"/>
            <w:vAlign w:val="bottom"/>
            <w:hideMark/>
          </w:tcPr>
          <w:p w14:paraId="16222AEC" w14:textId="77777777" w:rsidR="003477A8" w:rsidRPr="002D4B10" w:rsidRDefault="003477A8" w:rsidP="00A927FA">
            <w:pPr>
              <w:rPr>
                <w:color w:val="000000"/>
              </w:rPr>
            </w:pPr>
            <w:r>
              <w:rPr>
                <w:color w:val="000000"/>
              </w:rPr>
              <w:t>TUBA KARTONOWA OKRĄGŁA, BRĄZOWA, WYM. Ø 70, DŁUGOŚĆ 725-750 FORMAT A1,  WYKONANA ZE SPIRALNEJ TEKTURY POKRYTEJ PAPIEREM, GRAMATURA 80 G/M3, GRUBOŚĆ 20-30 MM, ZAMYKANA PLASTIKOWYMI ZATYCZKAMI</w:t>
            </w:r>
          </w:p>
        </w:tc>
        <w:tc>
          <w:tcPr>
            <w:tcW w:w="1417" w:type="dxa"/>
            <w:tcBorders>
              <w:top w:val="nil"/>
              <w:left w:val="nil"/>
              <w:bottom w:val="single" w:sz="8" w:space="0" w:color="000000"/>
              <w:right w:val="single" w:sz="8" w:space="0" w:color="000000"/>
            </w:tcBorders>
            <w:shd w:val="clear" w:color="000000" w:fill="FFFFFF"/>
            <w:vAlign w:val="bottom"/>
            <w:hideMark/>
          </w:tcPr>
          <w:p w14:paraId="37D56618" w14:textId="2D84C3FB"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6F802536" w14:textId="77777777" w:rsidTr="002851BB">
        <w:trPr>
          <w:trHeight w:val="73"/>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20BF8C6" w14:textId="77777777" w:rsidR="003477A8" w:rsidRPr="002D4B10" w:rsidRDefault="003477A8" w:rsidP="00A927FA">
            <w:pPr>
              <w:rPr>
                <w:color w:val="000000"/>
              </w:rPr>
            </w:pPr>
            <w:r>
              <w:rPr>
                <w:color w:val="000000"/>
              </w:rPr>
              <w:t>146.</w:t>
            </w:r>
          </w:p>
        </w:tc>
        <w:tc>
          <w:tcPr>
            <w:tcW w:w="7139" w:type="dxa"/>
            <w:tcBorders>
              <w:top w:val="nil"/>
              <w:left w:val="nil"/>
              <w:bottom w:val="single" w:sz="8" w:space="0" w:color="000000"/>
              <w:right w:val="single" w:sz="8" w:space="0" w:color="000000"/>
            </w:tcBorders>
            <w:shd w:val="clear" w:color="000000" w:fill="FFFFFF"/>
            <w:vAlign w:val="bottom"/>
            <w:hideMark/>
          </w:tcPr>
          <w:p w14:paraId="4053827F" w14:textId="77777777" w:rsidR="003477A8" w:rsidRPr="002D4B10" w:rsidRDefault="003477A8" w:rsidP="00A927FA">
            <w:pPr>
              <w:rPr>
                <w:color w:val="000000"/>
              </w:rPr>
            </w:pPr>
            <w:r>
              <w:rPr>
                <w:color w:val="000000"/>
              </w:rPr>
              <w:t>TUBA KARTONOWA KWADRATOWA, BRĄZOWA, WYM.  Ø 100-105 MM, DŁUGOŚĆ 430-460 MM, FORMAT A2,  WYKONANA 3 - WARSTWOWEJ TEKTURY, GRUBOŚĆ 20-30 MM, ZAMYKANA PLASTIKOWYMI ZATYCZKAMI</w:t>
            </w:r>
          </w:p>
        </w:tc>
        <w:tc>
          <w:tcPr>
            <w:tcW w:w="1417" w:type="dxa"/>
            <w:tcBorders>
              <w:top w:val="nil"/>
              <w:left w:val="nil"/>
              <w:bottom w:val="single" w:sz="8" w:space="0" w:color="000000"/>
              <w:right w:val="single" w:sz="8" w:space="0" w:color="000000"/>
            </w:tcBorders>
            <w:shd w:val="clear" w:color="000000" w:fill="FFFFFF"/>
            <w:vAlign w:val="bottom"/>
            <w:hideMark/>
          </w:tcPr>
          <w:p w14:paraId="5EC20F50" w14:textId="0F5DA98E"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2FAD8BAE" w14:textId="77777777" w:rsidTr="002851BB">
        <w:trPr>
          <w:trHeight w:val="73"/>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2208E84" w14:textId="77777777" w:rsidR="003477A8" w:rsidRPr="002D4B10" w:rsidRDefault="003477A8" w:rsidP="00A927FA">
            <w:pPr>
              <w:rPr>
                <w:color w:val="000000"/>
              </w:rPr>
            </w:pPr>
            <w:r>
              <w:rPr>
                <w:color w:val="000000"/>
              </w:rPr>
              <w:t>147.</w:t>
            </w:r>
          </w:p>
        </w:tc>
        <w:tc>
          <w:tcPr>
            <w:tcW w:w="7139" w:type="dxa"/>
            <w:tcBorders>
              <w:top w:val="nil"/>
              <w:left w:val="nil"/>
              <w:bottom w:val="single" w:sz="8" w:space="0" w:color="000000"/>
              <w:right w:val="single" w:sz="8" w:space="0" w:color="000000"/>
            </w:tcBorders>
            <w:shd w:val="clear" w:color="000000" w:fill="FFFFFF"/>
            <w:vAlign w:val="bottom"/>
            <w:hideMark/>
          </w:tcPr>
          <w:p w14:paraId="56082835" w14:textId="77777777" w:rsidR="003477A8" w:rsidRPr="002D4B10" w:rsidRDefault="003477A8" w:rsidP="00A927FA">
            <w:pPr>
              <w:rPr>
                <w:color w:val="000000"/>
              </w:rPr>
            </w:pPr>
            <w:r>
              <w:rPr>
                <w:color w:val="000000"/>
              </w:rPr>
              <w:t>TUBA KARTONOWA KWADRATOWA, BRĄZOWA, WYM.  Ø 100-105 MM, DŁUGOŚĆ 6500-750 MM, FORMAT A1/B2,  WYKONANA 3 - WARSTWOWEJ TEKTURY,  GRUBOŚĆ 20-30 MM, ZAMYKANA PLASTIKOWYMI ZATYCZKAMI</w:t>
            </w:r>
          </w:p>
        </w:tc>
        <w:tc>
          <w:tcPr>
            <w:tcW w:w="1417" w:type="dxa"/>
            <w:tcBorders>
              <w:top w:val="nil"/>
              <w:left w:val="nil"/>
              <w:bottom w:val="single" w:sz="8" w:space="0" w:color="000000"/>
              <w:right w:val="single" w:sz="8" w:space="0" w:color="000000"/>
            </w:tcBorders>
            <w:shd w:val="clear" w:color="000000" w:fill="FFFFFF"/>
            <w:vAlign w:val="bottom"/>
            <w:hideMark/>
          </w:tcPr>
          <w:p w14:paraId="11FB5352" w14:textId="58DF5232"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56C78CD2" w14:textId="77777777" w:rsidTr="002851BB">
        <w:trPr>
          <w:trHeight w:val="58"/>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FD45366" w14:textId="77777777" w:rsidR="003477A8" w:rsidRPr="002D4B10" w:rsidRDefault="003477A8" w:rsidP="00A927FA">
            <w:pPr>
              <w:rPr>
                <w:color w:val="000000"/>
              </w:rPr>
            </w:pPr>
            <w:r>
              <w:rPr>
                <w:color w:val="000000"/>
              </w:rPr>
              <w:t>148.</w:t>
            </w:r>
          </w:p>
        </w:tc>
        <w:tc>
          <w:tcPr>
            <w:tcW w:w="7139" w:type="dxa"/>
            <w:tcBorders>
              <w:top w:val="nil"/>
              <w:left w:val="nil"/>
              <w:bottom w:val="single" w:sz="8" w:space="0" w:color="000000"/>
              <w:right w:val="single" w:sz="8" w:space="0" w:color="000000"/>
            </w:tcBorders>
            <w:shd w:val="clear" w:color="000000" w:fill="FFFFFF"/>
            <w:vAlign w:val="bottom"/>
            <w:hideMark/>
          </w:tcPr>
          <w:p w14:paraId="7F904AF0" w14:textId="77777777" w:rsidR="003477A8" w:rsidRPr="002D4B10" w:rsidRDefault="003477A8" w:rsidP="00A927FA">
            <w:pPr>
              <w:rPr>
                <w:color w:val="000000"/>
              </w:rPr>
            </w:pPr>
            <w:r>
              <w:rPr>
                <w:color w:val="000000"/>
              </w:rPr>
              <w:t xml:space="preserve">KARTON POCZTOWY, BRĄZOWY, WYM. 350X250X90, WYKONANY Z 3-WARSTWOWEJ TEKTURY, WYPOSAŻONY W ZAKŁADKĘ ZABEZPIECZAJĄCĄ </w:t>
            </w:r>
            <w:proofErr w:type="spellStart"/>
            <w:r>
              <w:rPr>
                <w:color w:val="000000"/>
              </w:rPr>
              <w:t>ZAMKNIĘCIE,podane</w:t>
            </w:r>
            <w:proofErr w:type="spellEnd"/>
            <w:r>
              <w:rPr>
                <w:color w:val="000000"/>
              </w:rPr>
              <w:t xml:space="preserve"> wymiary mogą różnic się o ok. 10 % (+/-)</w:t>
            </w:r>
          </w:p>
        </w:tc>
        <w:tc>
          <w:tcPr>
            <w:tcW w:w="1417" w:type="dxa"/>
            <w:tcBorders>
              <w:top w:val="nil"/>
              <w:left w:val="nil"/>
              <w:bottom w:val="single" w:sz="8" w:space="0" w:color="000000"/>
              <w:right w:val="single" w:sz="8" w:space="0" w:color="000000"/>
            </w:tcBorders>
            <w:shd w:val="clear" w:color="000000" w:fill="FFFFFF"/>
            <w:vAlign w:val="bottom"/>
            <w:hideMark/>
          </w:tcPr>
          <w:p w14:paraId="5D97E60D" w14:textId="33E53F8A"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3949AAA1" w14:textId="77777777" w:rsidTr="002851BB">
        <w:trPr>
          <w:trHeight w:val="5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07232B3" w14:textId="77777777" w:rsidR="003477A8" w:rsidRPr="002D4B10" w:rsidRDefault="003477A8" w:rsidP="00A927FA">
            <w:pPr>
              <w:rPr>
                <w:color w:val="000000"/>
              </w:rPr>
            </w:pPr>
            <w:r>
              <w:rPr>
                <w:color w:val="000000"/>
              </w:rPr>
              <w:t>149.</w:t>
            </w:r>
          </w:p>
        </w:tc>
        <w:tc>
          <w:tcPr>
            <w:tcW w:w="7139" w:type="dxa"/>
            <w:tcBorders>
              <w:top w:val="nil"/>
              <w:left w:val="nil"/>
              <w:bottom w:val="single" w:sz="8" w:space="0" w:color="000000"/>
              <w:right w:val="single" w:sz="8" w:space="0" w:color="000000"/>
            </w:tcBorders>
            <w:shd w:val="clear" w:color="000000" w:fill="FFFFFF"/>
            <w:vAlign w:val="bottom"/>
            <w:hideMark/>
          </w:tcPr>
          <w:p w14:paraId="780FD1C5" w14:textId="77777777" w:rsidR="003477A8" w:rsidRPr="002D4B10" w:rsidRDefault="003477A8" w:rsidP="00A927FA">
            <w:pPr>
              <w:rPr>
                <w:color w:val="000000"/>
              </w:rPr>
            </w:pPr>
            <w:r>
              <w:rPr>
                <w:color w:val="000000"/>
              </w:rPr>
              <w:t>KARTON POCZTOWY, BIAŁY, WYM. 250X160X100, WYKONANY Z 3-WARSTWOWEJ TEKTURY, WYPOSAŻONY W ZAKŁADKĘ ZABEZPIECZAJĄCĄ ZAMKNIĘCIE , podane wymiary mogą różnic się o ok. 10 % (+/-)</w:t>
            </w:r>
          </w:p>
        </w:tc>
        <w:tc>
          <w:tcPr>
            <w:tcW w:w="1417" w:type="dxa"/>
            <w:tcBorders>
              <w:top w:val="nil"/>
              <w:left w:val="nil"/>
              <w:bottom w:val="single" w:sz="8" w:space="0" w:color="000000"/>
              <w:right w:val="single" w:sz="8" w:space="0" w:color="000000"/>
            </w:tcBorders>
            <w:shd w:val="clear" w:color="000000" w:fill="FFFFFF"/>
            <w:vAlign w:val="bottom"/>
            <w:hideMark/>
          </w:tcPr>
          <w:p w14:paraId="11EF5D1E" w14:textId="4BA8EB3D"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30FD4D12" w14:textId="77777777" w:rsidTr="002851BB">
        <w:trPr>
          <w:trHeight w:val="58"/>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A23C34B" w14:textId="77777777" w:rsidR="003477A8" w:rsidRPr="002D4B10" w:rsidRDefault="003477A8" w:rsidP="00A927FA">
            <w:pPr>
              <w:rPr>
                <w:color w:val="000000"/>
              </w:rPr>
            </w:pPr>
            <w:r>
              <w:rPr>
                <w:color w:val="000000"/>
              </w:rPr>
              <w:t>150.</w:t>
            </w:r>
          </w:p>
        </w:tc>
        <w:tc>
          <w:tcPr>
            <w:tcW w:w="7139" w:type="dxa"/>
            <w:tcBorders>
              <w:top w:val="nil"/>
              <w:left w:val="nil"/>
              <w:bottom w:val="single" w:sz="8" w:space="0" w:color="000000"/>
              <w:right w:val="single" w:sz="8" w:space="0" w:color="000000"/>
            </w:tcBorders>
            <w:shd w:val="clear" w:color="000000" w:fill="FFFFFF"/>
            <w:vAlign w:val="bottom"/>
            <w:hideMark/>
          </w:tcPr>
          <w:p w14:paraId="29080829" w14:textId="77777777" w:rsidR="003477A8" w:rsidRPr="002D4B10" w:rsidRDefault="003477A8" w:rsidP="00A927FA">
            <w:pPr>
              <w:rPr>
                <w:color w:val="000000"/>
              </w:rPr>
            </w:pPr>
            <w:r>
              <w:rPr>
                <w:color w:val="000000"/>
              </w:rPr>
              <w:t>KARTON POCZTOWY, BRĄZOWY, WYM. 250X160X100, WYKONANY Z 3-WARSTWOWEJ TEKTURY, WYPOSAŻONY W ZAKŁADKĘ ZABEZPIECZAJĄCĄ ZAMKNIĘCIE, podane wymiary mogą różnic się o ok. 10 % (+/-)</w:t>
            </w:r>
          </w:p>
        </w:tc>
        <w:tc>
          <w:tcPr>
            <w:tcW w:w="1417" w:type="dxa"/>
            <w:tcBorders>
              <w:top w:val="nil"/>
              <w:left w:val="nil"/>
              <w:bottom w:val="single" w:sz="8" w:space="0" w:color="000000"/>
              <w:right w:val="single" w:sz="8" w:space="0" w:color="000000"/>
            </w:tcBorders>
            <w:shd w:val="clear" w:color="000000" w:fill="FFFFFF"/>
            <w:vAlign w:val="bottom"/>
            <w:hideMark/>
          </w:tcPr>
          <w:p w14:paraId="342DE6A9" w14:textId="52B371DA"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37F9C04D" w14:textId="77777777" w:rsidTr="002851BB">
        <w:trPr>
          <w:trHeight w:val="58"/>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0827AD1" w14:textId="77777777" w:rsidR="003477A8" w:rsidRPr="002D4B10" w:rsidRDefault="003477A8" w:rsidP="00A927FA">
            <w:pPr>
              <w:rPr>
                <w:color w:val="000000"/>
              </w:rPr>
            </w:pPr>
            <w:r>
              <w:rPr>
                <w:color w:val="000000"/>
              </w:rPr>
              <w:t>151.</w:t>
            </w:r>
          </w:p>
        </w:tc>
        <w:tc>
          <w:tcPr>
            <w:tcW w:w="7139" w:type="dxa"/>
            <w:tcBorders>
              <w:top w:val="nil"/>
              <w:left w:val="nil"/>
              <w:bottom w:val="single" w:sz="8" w:space="0" w:color="000000"/>
              <w:right w:val="single" w:sz="8" w:space="0" w:color="000000"/>
            </w:tcBorders>
            <w:shd w:val="clear" w:color="000000" w:fill="FFFFFF"/>
            <w:vAlign w:val="bottom"/>
            <w:hideMark/>
          </w:tcPr>
          <w:p w14:paraId="28AE5E26" w14:textId="77777777" w:rsidR="003477A8" w:rsidRPr="002D4B10" w:rsidRDefault="003477A8" w:rsidP="00A927FA">
            <w:pPr>
              <w:rPr>
                <w:color w:val="000000"/>
              </w:rPr>
            </w:pPr>
            <w:r>
              <w:rPr>
                <w:color w:val="000000"/>
              </w:rPr>
              <w:t>KARTON POCZTOWY, BRĄZOWY, WYM. 350X250X150, WYKONANY Z 3-WARSTWOWEJ TEKTURY, WYPOSAŻONY W ZAKŁADKĘ ZABEZPIECZAJĄCĄ ZAMKNIĘCIE, podane wymiary mogą różnic się o ok. 10 % (+/-)</w:t>
            </w:r>
          </w:p>
        </w:tc>
        <w:tc>
          <w:tcPr>
            <w:tcW w:w="1417" w:type="dxa"/>
            <w:tcBorders>
              <w:top w:val="nil"/>
              <w:left w:val="nil"/>
              <w:bottom w:val="single" w:sz="8" w:space="0" w:color="000000"/>
              <w:right w:val="single" w:sz="8" w:space="0" w:color="000000"/>
            </w:tcBorders>
            <w:shd w:val="clear" w:color="000000" w:fill="FFFFFF"/>
            <w:vAlign w:val="bottom"/>
            <w:hideMark/>
          </w:tcPr>
          <w:p w14:paraId="445E9074" w14:textId="2065017C"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0D2750CF" w14:textId="77777777" w:rsidTr="002851BB">
        <w:trPr>
          <w:trHeight w:val="58"/>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35314C1" w14:textId="77777777" w:rsidR="003477A8" w:rsidRPr="002D4B10" w:rsidRDefault="003477A8" w:rsidP="00A927FA">
            <w:pPr>
              <w:rPr>
                <w:color w:val="000000"/>
              </w:rPr>
            </w:pPr>
            <w:r>
              <w:rPr>
                <w:color w:val="000000"/>
              </w:rPr>
              <w:t>152.</w:t>
            </w:r>
          </w:p>
        </w:tc>
        <w:tc>
          <w:tcPr>
            <w:tcW w:w="7139" w:type="dxa"/>
            <w:tcBorders>
              <w:top w:val="nil"/>
              <w:left w:val="nil"/>
              <w:bottom w:val="single" w:sz="8" w:space="0" w:color="000000"/>
              <w:right w:val="single" w:sz="8" w:space="0" w:color="000000"/>
            </w:tcBorders>
            <w:shd w:val="clear" w:color="000000" w:fill="FFFFFF"/>
            <w:vAlign w:val="bottom"/>
            <w:hideMark/>
          </w:tcPr>
          <w:p w14:paraId="254FEE3B" w14:textId="77777777" w:rsidR="003477A8" w:rsidRPr="002D4B10" w:rsidRDefault="003477A8" w:rsidP="00A927FA">
            <w:pPr>
              <w:rPr>
                <w:color w:val="000000"/>
              </w:rPr>
            </w:pPr>
            <w:r>
              <w:rPr>
                <w:color w:val="000000"/>
              </w:rPr>
              <w:t>KARTON POCZTOWY, BRĄZOWY, WYM. 330X220X70, WYKONANY Z 3-WARSTWOWEJ TEKTURY, WYPOSAŻONY W ZAKŁADKĘ ZABEZPIECZAJĄCĄ ZAMKNIĘCIE, podane wymiary mogą różnic się o ok. 10 % (+/-)</w:t>
            </w:r>
          </w:p>
        </w:tc>
        <w:tc>
          <w:tcPr>
            <w:tcW w:w="1417" w:type="dxa"/>
            <w:tcBorders>
              <w:top w:val="nil"/>
              <w:left w:val="nil"/>
              <w:bottom w:val="single" w:sz="8" w:space="0" w:color="000000"/>
              <w:right w:val="single" w:sz="8" w:space="0" w:color="000000"/>
            </w:tcBorders>
            <w:shd w:val="clear" w:color="000000" w:fill="FFFFFF"/>
            <w:vAlign w:val="bottom"/>
            <w:hideMark/>
          </w:tcPr>
          <w:p w14:paraId="0673172B" w14:textId="11557EBE"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07FAF70B" w14:textId="77777777" w:rsidTr="002851BB">
        <w:trPr>
          <w:trHeight w:val="58"/>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853D6C3" w14:textId="77777777" w:rsidR="003477A8" w:rsidRPr="002D4B10" w:rsidRDefault="003477A8" w:rsidP="00A927FA">
            <w:pPr>
              <w:rPr>
                <w:color w:val="000000"/>
              </w:rPr>
            </w:pPr>
            <w:r>
              <w:rPr>
                <w:color w:val="000000"/>
              </w:rPr>
              <w:lastRenderedPageBreak/>
              <w:t>153.</w:t>
            </w:r>
          </w:p>
        </w:tc>
        <w:tc>
          <w:tcPr>
            <w:tcW w:w="7139" w:type="dxa"/>
            <w:tcBorders>
              <w:top w:val="nil"/>
              <w:left w:val="nil"/>
              <w:bottom w:val="single" w:sz="8" w:space="0" w:color="000000"/>
              <w:right w:val="single" w:sz="8" w:space="0" w:color="000000"/>
            </w:tcBorders>
            <w:shd w:val="clear" w:color="000000" w:fill="FFFFFF"/>
            <w:vAlign w:val="bottom"/>
            <w:hideMark/>
          </w:tcPr>
          <w:p w14:paraId="0362CE36" w14:textId="77777777" w:rsidR="003477A8" w:rsidRPr="002D4B10" w:rsidRDefault="003477A8" w:rsidP="00A927FA">
            <w:pPr>
              <w:rPr>
                <w:color w:val="000000"/>
              </w:rPr>
            </w:pPr>
            <w:r>
              <w:rPr>
                <w:color w:val="000000"/>
              </w:rPr>
              <w:t>KARTON POCZTOWY, BRĄZOWY, WYM. 310X220X55, WYKONANY Z 3-WARSTWOWEJ TEKTURY, WYPOSAŻONY W ZAKŁADKĘ ZABEZPIECZAJĄCĄ ZAMKNIĘCIE, podane wymiary mogą różnic się o ok. 10 % (+/-)</w:t>
            </w:r>
          </w:p>
        </w:tc>
        <w:tc>
          <w:tcPr>
            <w:tcW w:w="1417" w:type="dxa"/>
            <w:tcBorders>
              <w:top w:val="nil"/>
              <w:left w:val="nil"/>
              <w:bottom w:val="single" w:sz="8" w:space="0" w:color="000000"/>
              <w:right w:val="single" w:sz="8" w:space="0" w:color="000000"/>
            </w:tcBorders>
            <w:shd w:val="clear" w:color="000000" w:fill="FFFFFF"/>
            <w:vAlign w:val="bottom"/>
            <w:hideMark/>
          </w:tcPr>
          <w:p w14:paraId="008D9928" w14:textId="685A767A"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57586AA2" w14:textId="77777777" w:rsidTr="002851BB">
        <w:trPr>
          <w:trHeight w:val="58"/>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1E41A64" w14:textId="77777777" w:rsidR="003477A8" w:rsidRPr="002D4B10" w:rsidRDefault="003477A8" w:rsidP="00A927FA">
            <w:pPr>
              <w:rPr>
                <w:color w:val="000000"/>
              </w:rPr>
            </w:pPr>
            <w:r>
              <w:rPr>
                <w:color w:val="000000"/>
              </w:rPr>
              <w:t>154.</w:t>
            </w:r>
          </w:p>
        </w:tc>
        <w:tc>
          <w:tcPr>
            <w:tcW w:w="7139" w:type="dxa"/>
            <w:tcBorders>
              <w:top w:val="nil"/>
              <w:left w:val="nil"/>
              <w:bottom w:val="single" w:sz="8" w:space="0" w:color="000000"/>
              <w:right w:val="single" w:sz="8" w:space="0" w:color="000000"/>
            </w:tcBorders>
            <w:shd w:val="clear" w:color="000000" w:fill="FFFFFF"/>
            <w:vAlign w:val="bottom"/>
            <w:hideMark/>
          </w:tcPr>
          <w:p w14:paraId="66D54D69" w14:textId="77777777" w:rsidR="003477A8" w:rsidRPr="002D4B10" w:rsidRDefault="003477A8" w:rsidP="00A927FA">
            <w:pPr>
              <w:rPr>
                <w:color w:val="000000"/>
              </w:rPr>
            </w:pPr>
            <w:r>
              <w:rPr>
                <w:color w:val="000000"/>
              </w:rPr>
              <w:t>KARTON POCZTOWY PŁASKI, BRĄZOWY, WYM. 180X120X40, WYKONANY Z 3-WARSTWOWEJ TEKTURY, WYPOSAŻONY W ZAKŁADKĘ ZABEZPIECZAJĄCĄ ZAMKNIĘCIE, podane wymiary mogą różnic się o ok. 10 % (+/-)</w:t>
            </w:r>
          </w:p>
        </w:tc>
        <w:tc>
          <w:tcPr>
            <w:tcW w:w="1417" w:type="dxa"/>
            <w:tcBorders>
              <w:top w:val="nil"/>
              <w:left w:val="nil"/>
              <w:bottom w:val="single" w:sz="8" w:space="0" w:color="000000"/>
              <w:right w:val="single" w:sz="8" w:space="0" w:color="000000"/>
            </w:tcBorders>
            <w:shd w:val="clear" w:color="000000" w:fill="FFFFFF"/>
            <w:vAlign w:val="bottom"/>
            <w:hideMark/>
          </w:tcPr>
          <w:p w14:paraId="2007A23E" w14:textId="07A8EA44"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3DC3C5FF" w14:textId="77777777" w:rsidTr="002851BB">
        <w:trPr>
          <w:trHeight w:val="58"/>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5FFA443" w14:textId="77777777" w:rsidR="003477A8" w:rsidRPr="002D4B10" w:rsidRDefault="003477A8" w:rsidP="00A927FA">
            <w:pPr>
              <w:rPr>
                <w:color w:val="000000"/>
              </w:rPr>
            </w:pPr>
            <w:r>
              <w:rPr>
                <w:color w:val="000000"/>
              </w:rPr>
              <w:t>155.</w:t>
            </w:r>
          </w:p>
        </w:tc>
        <w:tc>
          <w:tcPr>
            <w:tcW w:w="7139" w:type="dxa"/>
            <w:tcBorders>
              <w:top w:val="nil"/>
              <w:left w:val="nil"/>
              <w:bottom w:val="single" w:sz="8" w:space="0" w:color="000000"/>
              <w:right w:val="single" w:sz="8" w:space="0" w:color="000000"/>
            </w:tcBorders>
            <w:shd w:val="clear" w:color="000000" w:fill="FFFFFF"/>
            <w:vAlign w:val="bottom"/>
            <w:hideMark/>
          </w:tcPr>
          <w:p w14:paraId="6B4D8F41" w14:textId="77777777" w:rsidR="003477A8" w:rsidRPr="002D4B10" w:rsidRDefault="003477A8" w:rsidP="00A927FA">
            <w:pPr>
              <w:rPr>
                <w:color w:val="000000"/>
              </w:rPr>
            </w:pPr>
            <w:r>
              <w:rPr>
                <w:color w:val="000000"/>
              </w:rPr>
              <w:t>KARTON POCZTOWY PŁASKI, BIAŁY, WYM. 180X120X40, WYKONANY Z 3-WARSTWOWEJ TEKTURY, WYPOSAŻONY W ZAKŁADKĘ ZABEZPIECZAJĄCĄ ZAMKNIĘCIE, podane wymiary mogą różnic się o ok. 10 % (+/-)</w:t>
            </w:r>
          </w:p>
        </w:tc>
        <w:tc>
          <w:tcPr>
            <w:tcW w:w="1417" w:type="dxa"/>
            <w:tcBorders>
              <w:top w:val="nil"/>
              <w:left w:val="nil"/>
              <w:bottom w:val="single" w:sz="8" w:space="0" w:color="000000"/>
              <w:right w:val="single" w:sz="8" w:space="0" w:color="000000"/>
            </w:tcBorders>
            <w:shd w:val="clear" w:color="000000" w:fill="FFFFFF"/>
            <w:vAlign w:val="bottom"/>
            <w:hideMark/>
          </w:tcPr>
          <w:p w14:paraId="197DA6A1" w14:textId="7F4C5B1F"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0BCD07DF" w14:textId="77777777" w:rsidTr="002851BB">
        <w:trPr>
          <w:trHeight w:val="68"/>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A8FA659" w14:textId="77777777" w:rsidR="003477A8" w:rsidRPr="002D4B10" w:rsidRDefault="003477A8" w:rsidP="00A927FA">
            <w:pPr>
              <w:rPr>
                <w:color w:val="000000"/>
              </w:rPr>
            </w:pPr>
            <w:r>
              <w:rPr>
                <w:color w:val="000000"/>
              </w:rPr>
              <w:t>156.</w:t>
            </w:r>
          </w:p>
        </w:tc>
        <w:tc>
          <w:tcPr>
            <w:tcW w:w="7139" w:type="dxa"/>
            <w:tcBorders>
              <w:top w:val="nil"/>
              <w:left w:val="nil"/>
              <w:bottom w:val="single" w:sz="8" w:space="0" w:color="000000"/>
              <w:right w:val="single" w:sz="8" w:space="0" w:color="000000"/>
            </w:tcBorders>
            <w:shd w:val="clear" w:color="000000" w:fill="FFFFFF"/>
            <w:vAlign w:val="bottom"/>
            <w:hideMark/>
          </w:tcPr>
          <w:p w14:paraId="13ED6E97" w14:textId="77777777" w:rsidR="003477A8" w:rsidRPr="002D4B10" w:rsidRDefault="003477A8" w:rsidP="00A927FA">
            <w:pPr>
              <w:rPr>
                <w:color w:val="000000"/>
              </w:rPr>
            </w:pPr>
            <w:r>
              <w:rPr>
                <w:color w:val="000000"/>
              </w:rPr>
              <w:t>FOLIA STRETCH PRZEZROCZYSTA, ODPORNA NA ROZDARCIA I ODKSZTAŁCENIA, ROZCIĄGNIĘCIE 150%, POLIETYLENOWA 3-WARSTWOWA, SZEROKOŚĆ 500 MM, DŁUGOŚĆ MIN. 300 M, GRUBOŚĆ 23 MIKRONY.</w:t>
            </w:r>
          </w:p>
        </w:tc>
        <w:tc>
          <w:tcPr>
            <w:tcW w:w="1417" w:type="dxa"/>
            <w:tcBorders>
              <w:top w:val="nil"/>
              <w:left w:val="nil"/>
              <w:bottom w:val="single" w:sz="8" w:space="0" w:color="000000"/>
              <w:right w:val="single" w:sz="8" w:space="0" w:color="000000"/>
            </w:tcBorders>
            <w:shd w:val="clear" w:color="000000" w:fill="FFFFFF"/>
            <w:vAlign w:val="bottom"/>
            <w:hideMark/>
          </w:tcPr>
          <w:p w14:paraId="16B84A8F" w14:textId="48CAAF2B" w:rsidR="003477A8" w:rsidRPr="002D4B10" w:rsidRDefault="003477A8" w:rsidP="00A927FA">
            <w:pPr>
              <w:jc w:val="right"/>
              <w:rPr>
                <w:color w:val="000000"/>
              </w:rPr>
            </w:pPr>
            <w:r>
              <w:rPr>
                <w:color w:val="000000"/>
              </w:rPr>
              <w:t>8</w:t>
            </w:r>
            <w:r w:rsidR="00C37074">
              <w:rPr>
                <w:color w:val="000000"/>
              </w:rPr>
              <w:t xml:space="preserve"> </w:t>
            </w:r>
            <w:proofErr w:type="spellStart"/>
            <w:r w:rsidR="00C37074">
              <w:rPr>
                <w:color w:val="000000"/>
              </w:rPr>
              <w:t>szt</w:t>
            </w:r>
            <w:proofErr w:type="spellEnd"/>
          </w:p>
        </w:tc>
      </w:tr>
      <w:tr w:rsidR="003477A8" w:rsidRPr="004549BF" w14:paraId="7C3A5D79" w14:textId="77777777" w:rsidTr="002851BB">
        <w:trPr>
          <w:trHeight w:val="63"/>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3B3B733" w14:textId="77777777" w:rsidR="003477A8" w:rsidRPr="002D4B10" w:rsidRDefault="003477A8" w:rsidP="00A927FA">
            <w:pPr>
              <w:rPr>
                <w:color w:val="000000"/>
              </w:rPr>
            </w:pPr>
            <w:r>
              <w:rPr>
                <w:color w:val="000000"/>
              </w:rPr>
              <w:t>157.</w:t>
            </w:r>
          </w:p>
        </w:tc>
        <w:tc>
          <w:tcPr>
            <w:tcW w:w="7139" w:type="dxa"/>
            <w:tcBorders>
              <w:top w:val="nil"/>
              <w:left w:val="nil"/>
              <w:bottom w:val="single" w:sz="8" w:space="0" w:color="000000"/>
              <w:right w:val="single" w:sz="8" w:space="0" w:color="000000"/>
            </w:tcBorders>
            <w:shd w:val="clear" w:color="000000" w:fill="FFFFFF"/>
            <w:vAlign w:val="bottom"/>
            <w:hideMark/>
          </w:tcPr>
          <w:p w14:paraId="3087FA6B" w14:textId="77777777" w:rsidR="003477A8" w:rsidRPr="002D4B10" w:rsidRDefault="003477A8" w:rsidP="00A927FA">
            <w:pPr>
              <w:rPr>
                <w:color w:val="000000"/>
              </w:rPr>
            </w:pPr>
            <w:r>
              <w:rPr>
                <w:color w:val="000000"/>
              </w:rPr>
              <w:t>FOLIA STRETCH CZARNA, ODPORNA NA ROZDARCIA I ODKSZTAŁCENIA, ROZCIĄGNIĘCIE 150%, POLIETYLENOWA 3-WARSTWOWA, SZEROKOŚĆ 500 MM, DŁUGOŚĆ MIN. 300 M, GRUBOŚĆ 23 MIKRONY.</w:t>
            </w:r>
          </w:p>
        </w:tc>
        <w:tc>
          <w:tcPr>
            <w:tcW w:w="1417" w:type="dxa"/>
            <w:tcBorders>
              <w:top w:val="nil"/>
              <w:left w:val="nil"/>
              <w:bottom w:val="single" w:sz="8" w:space="0" w:color="000000"/>
              <w:right w:val="single" w:sz="8" w:space="0" w:color="000000"/>
            </w:tcBorders>
            <w:shd w:val="clear" w:color="000000" w:fill="FFFFFF"/>
            <w:vAlign w:val="bottom"/>
            <w:hideMark/>
          </w:tcPr>
          <w:p w14:paraId="6B9E9B02" w14:textId="54424804" w:rsidR="003477A8" w:rsidRPr="002D4B10" w:rsidRDefault="003477A8" w:rsidP="00A927FA">
            <w:pPr>
              <w:jc w:val="right"/>
              <w:rPr>
                <w:color w:val="000000"/>
              </w:rPr>
            </w:pPr>
            <w:r>
              <w:rPr>
                <w:color w:val="000000"/>
              </w:rPr>
              <w:t>8</w:t>
            </w:r>
            <w:r w:rsidR="00C37074">
              <w:rPr>
                <w:color w:val="000000"/>
              </w:rPr>
              <w:t xml:space="preserve"> </w:t>
            </w:r>
            <w:proofErr w:type="spellStart"/>
            <w:r w:rsidR="00C37074">
              <w:rPr>
                <w:color w:val="000000"/>
              </w:rPr>
              <w:t>szt</w:t>
            </w:r>
            <w:proofErr w:type="spellEnd"/>
          </w:p>
        </w:tc>
      </w:tr>
      <w:tr w:rsidR="003477A8" w:rsidRPr="004549BF" w14:paraId="0E6C2EC6" w14:textId="77777777" w:rsidTr="002851BB">
        <w:trPr>
          <w:trHeight w:val="63"/>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620EB9B" w14:textId="77777777" w:rsidR="003477A8" w:rsidRPr="002D4B10" w:rsidRDefault="003477A8" w:rsidP="00A927FA">
            <w:pPr>
              <w:rPr>
                <w:color w:val="000000"/>
              </w:rPr>
            </w:pPr>
            <w:r>
              <w:rPr>
                <w:color w:val="000000"/>
              </w:rPr>
              <w:t>158.</w:t>
            </w:r>
          </w:p>
        </w:tc>
        <w:tc>
          <w:tcPr>
            <w:tcW w:w="7139" w:type="dxa"/>
            <w:tcBorders>
              <w:top w:val="nil"/>
              <w:left w:val="nil"/>
              <w:bottom w:val="single" w:sz="8" w:space="0" w:color="000000"/>
              <w:right w:val="single" w:sz="8" w:space="0" w:color="000000"/>
            </w:tcBorders>
            <w:shd w:val="clear" w:color="000000" w:fill="FFFFFF"/>
            <w:vAlign w:val="bottom"/>
            <w:hideMark/>
          </w:tcPr>
          <w:p w14:paraId="17FB94DE" w14:textId="77777777" w:rsidR="003477A8" w:rsidRPr="002D4B10" w:rsidRDefault="003477A8" w:rsidP="00A927FA">
            <w:pPr>
              <w:rPr>
                <w:color w:val="000000"/>
              </w:rPr>
            </w:pPr>
            <w:r>
              <w:rPr>
                <w:color w:val="000000"/>
              </w:rPr>
              <w:t>UNIWERSALNA FOLIA BĄBELKOWA Z PERFORACJĄ CO 300 MM, BĄBLE Ø 10, WYSOKOŚĆ 4 MM, SZEROKOŚĆ 1000 MM, DŁUGOŚĆ 100 M,  WYKONANA Z FOLII POLIETYLENOWEJ O GRUBOŚCI 60 MIKRONÓW</w:t>
            </w:r>
          </w:p>
        </w:tc>
        <w:tc>
          <w:tcPr>
            <w:tcW w:w="1417" w:type="dxa"/>
            <w:tcBorders>
              <w:top w:val="nil"/>
              <w:left w:val="nil"/>
              <w:bottom w:val="single" w:sz="8" w:space="0" w:color="000000"/>
              <w:right w:val="single" w:sz="8" w:space="0" w:color="000000"/>
            </w:tcBorders>
            <w:shd w:val="clear" w:color="000000" w:fill="FFFFFF"/>
            <w:vAlign w:val="bottom"/>
            <w:hideMark/>
          </w:tcPr>
          <w:p w14:paraId="298AD048" w14:textId="24AB7053" w:rsidR="003477A8" w:rsidRPr="002D4B10" w:rsidRDefault="003477A8" w:rsidP="00A927FA">
            <w:pPr>
              <w:jc w:val="right"/>
              <w:rPr>
                <w:color w:val="000000"/>
              </w:rPr>
            </w:pPr>
            <w:r>
              <w:rPr>
                <w:color w:val="000000"/>
              </w:rPr>
              <w:t>2</w:t>
            </w:r>
            <w:r w:rsidR="00C37074">
              <w:rPr>
                <w:color w:val="000000"/>
              </w:rPr>
              <w:t xml:space="preserve"> </w:t>
            </w:r>
            <w:proofErr w:type="spellStart"/>
            <w:r w:rsidR="00C37074">
              <w:rPr>
                <w:color w:val="000000"/>
              </w:rPr>
              <w:t>szt</w:t>
            </w:r>
            <w:proofErr w:type="spellEnd"/>
          </w:p>
        </w:tc>
      </w:tr>
      <w:tr w:rsidR="003477A8" w:rsidRPr="004549BF" w14:paraId="51E50C2F" w14:textId="77777777" w:rsidTr="002851BB">
        <w:trPr>
          <w:trHeight w:val="63"/>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74B1315" w14:textId="77777777" w:rsidR="003477A8" w:rsidRPr="002D4B10" w:rsidRDefault="003477A8" w:rsidP="00A927FA">
            <w:pPr>
              <w:rPr>
                <w:color w:val="000000"/>
              </w:rPr>
            </w:pPr>
            <w:r>
              <w:rPr>
                <w:color w:val="000000"/>
              </w:rPr>
              <w:t>159.</w:t>
            </w:r>
          </w:p>
        </w:tc>
        <w:tc>
          <w:tcPr>
            <w:tcW w:w="7139" w:type="dxa"/>
            <w:tcBorders>
              <w:top w:val="nil"/>
              <w:left w:val="nil"/>
              <w:bottom w:val="single" w:sz="8" w:space="0" w:color="000000"/>
              <w:right w:val="single" w:sz="8" w:space="0" w:color="000000"/>
            </w:tcBorders>
            <w:shd w:val="clear" w:color="000000" w:fill="FFFFFF"/>
            <w:vAlign w:val="bottom"/>
            <w:hideMark/>
          </w:tcPr>
          <w:p w14:paraId="4627EC76" w14:textId="77777777" w:rsidR="003477A8" w:rsidRPr="002D4B10" w:rsidRDefault="003477A8" w:rsidP="00A927FA">
            <w:pPr>
              <w:rPr>
                <w:color w:val="000000"/>
              </w:rPr>
            </w:pPr>
            <w:r>
              <w:rPr>
                <w:color w:val="000000"/>
              </w:rPr>
              <w:t>UNIWERSALNA FOLIA BĄBELKOWA Z PERFORACJĄ CO 300 MM, BĄBLE Ø 10, WYSOKOŚĆ 4 MM, SZEROKOŚĆ 500 MM, DŁUGOŚĆ 100 M, WYKONANA Z FOLII POLIETYLENOWEJ O GRUBOŚCI 60 MIKRONÓW</w:t>
            </w:r>
          </w:p>
        </w:tc>
        <w:tc>
          <w:tcPr>
            <w:tcW w:w="1417" w:type="dxa"/>
            <w:tcBorders>
              <w:top w:val="nil"/>
              <w:left w:val="nil"/>
              <w:bottom w:val="single" w:sz="8" w:space="0" w:color="000000"/>
              <w:right w:val="single" w:sz="8" w:space="0" w:color="000000"/>
            </w:tcBorders>
            <w:shd w:val="clear" w:color="000000" w:fill="FFFFFF"/>
            <w:vAlign w:val="bottom"/>
            <w:hideMark/>
          </w:tcPr>
          <w:p w14:paraId="04A750EC" w14:textId="7BD73EF1" w:rsidR="003477A8" w:rsidRPr="002D4B10" w:rsidRDefault="003477A8" w:rsidP="00A927FA">
            <w:pPr>
              <w:jc w:val="right"/>
              <w:rPr>
                <w:color w:val="000000"/>
              </w:rPr>
            </w:pPr>
            <w:r>
              <w:rPr>
                <w:color w:val="000000"/>
              </w:rPr>
              <w:t>2</w:t>
            </w:r>
            <w:r w:rsidR="00C37074">
              <w:rPr>
                <w:color w:val="000000"/>
              </w:rPr>
              <w:t xml:space="preserve"> </w:t>
            </w:r>
            <w:proofErr w:type="spellStart"/>
            <w:r w:rsidR="00C37074">
              <w:rPr>
                <w:color w:val="000000"/>
              </w:rPr>
              <w:t>szt</w:t>
            </w:r>
            <w:proofErr w:type="spellEnd"/>
          </w:p>
        </w:tc>
      </w:tr>
      <w:tr w:rsidR="003477A8" w:rsidRPr="004549BF" w14:paraId="2A76CD88"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B115AB0" w14:textId="77777777" w:rsidR="003477A8" w:rsidRPr="002D4B10" w:rsidRDefault="003477A8" w:rsidP="00A927FA">
            <w:pPr>
              <w:rPr>
                <w:color w:val="000000"/>
              </w:rPr>
            </w:pPr>
            <w:r>
              <w:rPr>
                <w:color w:val="000000"/>
              </w:rPr>
              <w:t>160.</w:t>
            </w:r>
          </w:p>
        </w:tc>
        <w:tc>
          <w:tcPr>
            <w:tcW w:w="7139" w:type="dxa"/>
            <w:tcBorders>
              <w:top w:val="nil"/>
              <w:left w:val="nil"/>
              <w:bottom w:val="single" w:sz="8" w:space="0" w:color="000000"/>
              <w:right w:val="single" w:sz="8" w:space="0" w:color="000000"/>
            </w:tcBorders>
            <w:shd w:val="clear" w:color="000000" w:fill="FFFFFF"/>
            <w:vAlign w:val="bottom"/>
            <w:hideMark/>
          </w:tcPr>
          <w:p w14:paraId="43D0F631" w14:textId="77777777" w:rsidR="003477A8" w:rsidRPr="002D4B10" w:rsidRDefault="003477A8" w:rsidP="00A927FA">
            <w:pPr>
              <w:rPr>
                <w:color w:val="000000"/>
              </w:rPr>
            </w:pPr>
            <w:r>
              <w:rPr>
                <w:color w:val="000000"/>
              </w:rPr>
              <w:t>PAPIER PAKOWY ROLKA MIN. 5MX100CM</w:t>
            </w:r>
          </w:p>
        </w:tc>
        <w:tc>
          <w:tcPr>
            <w:tcW w:w="1417" w:type="dxa"/>
            <w:tcBorders>
              <w:top w:val="nil"/>
              <w:left w:val="nil"/>
              <w:bottom w:val="single" w:sz="8" w:space="0" w:color="000000"/>
              <w:right w:val="single" w:sz="8" w:space="0" w:color="000000"/>
            </w:tcBorders>
            <w:shd w:val="clear" w:color="000000" w:fill="FFFFFF"/>
            <w:vAlign w:val="bottom"/>
            <w:hideMark/>
          </w:tcPr>
          <w:p w14:paraId="428190FD" w14:textId="6DEB11DA" w:rsidR="003477A8" w:rsidRPr="002D4B10" w:rsidRDefault="003477A8" w:rsidP="00A927FA">
            <w:pPr>
              <w:jc w:val="right"/>
              <w:rPr>
                <w:color w:val="000000"/>
              </w:rPr>
            </w:pPr>
            <w:r>
              <w:rPr>
                <w:color w:val="000000"/>
              </w:rPr>
              <w:t>5</w:t>
            </w:r>
            <w:r w:rsidR="00C37074">
              <w:rPr>
                <w:color w:val="000000"/>
              </w:rPr>
              <w:t xml:space="preserve"> </w:t>
            </w:r>
            <w:proofErr w:type="spellStart"/>
            <w:r w:rsidR="00C37074">
              <w:rPr>
                <w:color w:val="000000"/>
              </w:rPr>
              <w:t>szt</w:t>
            </w:r>
            <w:proofErr w:type="spellEnd"/>
          </w:p>
        </w:tc>
      </w:tr>
      <w:tr w:rsidR="003477A8" w:rsidRPr="004549BF" w14:paraId="003FF878"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AB7941A" w14:textId="77777777" w:rsidR="003477A8" w:rsidRPr="002D4B10" w:rsidRDefault="003477A8" w:rsidP="00A927FA">
            <w:pPr>
              <w:rPr>
                <w:color w:val="000000"/>
              </w:rPr>
            </w:pPr>
            <w:r>
              <w:rPr>
                <w:color w:val="000000"/>
              </w:rPr>
              <w:t>161.</w:t>
            </w:r>
          </w:p>
        </w:tc>
        <w:tc>
          <w:tcPr>
            <w:tcW w:w="7139" w:type="dxa"/>
            <w:tcBorders>
              <w:top w:val="nil"/>
              <w:left w:val="nil"/>
              <w:bottom w:val="single" w:sz="8" w:space="0" w:color="000000"/>
              <w:right w:val="single" w:sz="8" w:space="0" w:color="000000"/>
            </w:tcBorders>
            <w:shd w:val="clear" w:color="000000" w:fill="FFFFFF"/>
            <w:vAlign w:val="bottom"/>
            <w:hideMark/>
          </w:tcPr>
          <w:p w14:paraId="5FB97E0A" w14:textId="77777777" w:rsidR="003477A8" w:rsidRPr="002D4B10" w:rsidRDefault="003477A8" w:rsidP="00A927FA">
            <w:pPr>
              <w:rPr>
                <w:color w:val="000000"/>
              </w:rPr>
            </w:pPr>
            <w:r>
              <w:rPr>
                <w:color w:val="000000"/>
              </w:rPr>
              <w:t>PAPIER PAKOWY ROLKA MIN. 10MX100CM</w:t>
            </w:r>
          </w:p>
        </w:tc>
        <w:tc>
          <w:tcPr>
            <w:tcW w:w="1417" w:type="dxa"/>
            <w:tcBorders>
              <w:top w:val="nil"/>
              <w:left w:val="nil"/>
              <w:bottom w:val="single" w:sz="8" w:space="0" w:color="000000"/>
              <w:right w:val="single" w:sz="8" w:space="0" w:color="000000"/>
            </w:tcBorders>
            <w:shd w:val="clear" w:color="000000" w:fill="FFFFFF"/>
            <w:vAlign w:val="bottom"/>
            <w:hideMark/>
          </w:tcPr>
          <w:p w14:paraId="6A25223E" w14:textId="227B1807" w:rsidR="003477A8" w:rsidRPr="002D4B10" w:rsidRDefault="003477A8" w:rsidP="00A927FA">
            <w:pPr>
              <w:jc w:val="right"/>
              <w:rPr>
                <w:color w:val="000000"/>
              </w:rPr>
            </w:pPr>
            <w:r>
              <w:rPr>
                <w:color w:val="000000"/>
              </w:rPr>
              <w:t>5</w:t>
            </w:r>
            <w:r w:rsidR="00C37074">
              <w:rPr>
                <w:color w:val="000000"/>
              </w:rPr>
              <w:t xml:space="preserve"> </w:t>
            </w:r>
            <w:proofErr w:type="spellStart"/>
            <w:r w:rsidR="00C37074">
              <w:rPr>
                <w:color w:val="000000"/>
              </w:rPr>
              <w:t>szt</w:t>
            </w:r>
            <w:proofErr w:type="spellEnd"/>
          </w:p>
        </w:tc>
      </w:tr>
      <w:tr w:rsidR="003477A8" w:rsidRPr="004549BF" w14:paraId="776F1335"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12BD023" w14:textId="77777777" w:rsidR="003477A8" w:rsidRPr="002D4B10" w:rsidRDefault="003477A8" w:rsidP="00A927FA">
            <w:pPr>
              <w:rPr>
                <w:color w:val="000000"/>
              </w:rPr>
            </w:pPr>
            <w:r>
              <w:rPr>
                <w:color w:val="000000"/>
              </w:rPr>
              <w:t>162.</w:t>
            </w:r>
          </w:p>
        </w:tc>
        <w:tc>
          <w:tcPr>
            <w:tcW w:w="7139" w:type="dxa"/>
            <w:tcBorders>
              <w:top w:val="nil"/>
              <w:left w:val="nil"/>
              <w:bottom w:val="single" w:sz="8" w:space="0" w:color="000000"/>
              <w:right w:val="single" w:sz="8" w:space="0" w:color="000000"/>
            </w:tcBorders>
            <w:shd w:val="clear" w:color="000000" w:fill="FFFFFF"/>
            <w:vAlign w:val="bottom"/>
            <w:hideMark/>
          </w:tcPr>
          <w:p w14:paraId="78DC9F90" w14:textId="77777777" w:rsidR="003477A8" w:rsidRPr="002D4B10" w:rsidRDefault="003477A8" w:rsidP="00A927FA">
            <w:pPr>
              <w:rPr>
                <w:color w:val="000000"/>
              </w:rPr>
            </w:pPr>
            <w:r>
              <w:rPr>
                <w:color w:val="000000"/>
              </w:rPr>
              <w:t>KOŁONOTATNIK PÓŁTWARDA OKŁADKA  A4/80K KRATKA</w:t>
            </w:r>
          </w:p>
        </w:tc>
        <w:tc>
          <w:tcPr>
            <w:tcW w:w="1417" w:type="dxa"/>
            <w:tcBorders>
              <w:top w:val="nil"/>
              <w:left w:val="nil"/>
              <w:bottom w:val="single" w:sz="8" w:space="0" w:color="000000"/>
              <w:right w:val="single" w:sz="8" w:space="0" w:color="000000"/>
            </w:tcBorders>
            <w:shd w:val="clear" w:color="000000" w:fill="FFFFFF"/>
            <w:vAlign w:val="bottom"/>
            <w:hideMark/>
          </w:tcPr>
          <w:p w14:paraId="42E23F2A" w14:textId="0699FEFC" w:rsidR="003477A8" w:rsidRPr="002D4B10" w:rsidRDefault="003477A8" w:rsidP="00A927FA">
            <w:pPr>
              <w:jc w:val="right"/>
              <w:rPr>
                <w:color w:val="000000"/>
              </w:rPr>
            </w:pPr>
            <w:r>
              <w:rPr>
                <w:color w:val="000000"/>
              </w:rPr>
              <w:t>30</w:t>
            </w:r>
            <w:r w:rsidR="00C37074">
              <w:rPr>
                <w:color w:val="000000"/>
              </w:rPr>
              <w:t xml:space="preserve"> </w:t>
            </w:r>
            <w:proofErr w:type="spellStart"/>
            <w:r w:rsidR="00C37074">
              <w:rPr>
                <w:color w:val="000000"/>
              </w:rPr>
              <w:t>szt</w:t>
            </w:r>
            <w:proofErr w:type="spellEnd"/>
          </w:p>
        </w:tc>
      </w:tr>
      <w:tr w:rsidR="003477A8" w:rsidRPr="004549BF" w14:paraId="3765609D"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B40D2AF" w14:textId="77777777" w:rsidR="003477A8" w:rsidRPr="002D4B10" w:rsidRDefault="003477A8" w:rsidP="00A927FA">
            <w:pPr>
              <w:rPr>
                <w:color w:val="000000"/>
              </w:rPr>
            </w:pPr>
            <w:r>
              <w:rPr>
                <w:color w:val="000000"/>
              </w:rPr>
              <w:t>163.</w:t>
            </w:r>
          </w:p>
        </w:tc>
        <w:tc>
          <w:tcPr>
            <w:tcW w:w="7139" w:type="dxa"/>
            <w:tcBorders>
              <w:top w:val="nil"/>
              <w:left w:val="nil"/>
              <w:bottom w:val="single" w:sz="8" w:space="0" w:color="000000"/>
              <w:right w:val="single" w:sz="8" w:space="0" w:color="000000"/>
            </w:tcBorders>
            <w:shd w:val="clear" w:color="000000" w:fill="FFFFFF"/>
            <w:vAlign w:val="bottom"/>
            <w:hideMark/>
          </w:tcPr>
          <w:p w14:paraId="00DF7C4A" w14:textId="77777777" w:rsidR="003477A8" w:rsidRPr="002D4B10" w:rsidRDefault="003477A8" w:rsidP="00A927FA">
            <w:pPr>
              <w:rPr>
                <w:color w:val="000000"/>
              </w:rPr>
            </w:pPr>
            <w:r>
              <w:rPr>
                <w:color w:val="000000"/>
              </w:rPr>
              <w:t>KOŁONOTATNIK PÓŁTWARDA OKŁADKA  A5/80K KRATKA</w:t>
            </w:r>
          </w:p>
        </w:tc>
        <w:tc>
          <w:tcPr>
            <w:tcW w:w="1417" w:type="dxa"/>
            <w:tcBorders>
              <w:top w:val="nil"/>
              <w:left w:val="nil"/>
              <w:bottom w:val="single" w:sz="8" w:space="0" w:color="000000"/>
              <w:right w:val="single" w:sz="8" w:space="0" w:color="000000"/>
            </w:tcBorders>
            <w:shd w:val="clear" w:color="000000" w:fill="FFFFFF"/>
            <w:vAlign w:val="bottom"/>
            <w:hideMark/>
          </w:tcPr>
          <w:p w14:paraId="18AFC7FA" w14:textId="08241971" w:rsidR="003477A8" w:rsidRPr="002D4B10" w:rsidRDefault="003477A8" w:rsidP="00A927FA">
            <w:pPr>
              <w:jc w:val="right"/>
              <w:rPr>
                <w:color w:val="000000"/>
              </w:rPr>
            </w:pPr>
            <w:r>
              <w:rPr>
                <w:color w:val="000000"/>
              </w:rPr>
              <w:t>20</w:t>
            </w:r>
            <w:r w:rsidR="00C37074">
              <w:rPr>
                <w:color w:val="000000"/>
              </w:rPr>
              <w:t xml:space="preserve"> </w:t>
            </w:r>
            <w:proofErr w:type="spellStart"/>
            <w:r w:rsidR="00C37074">
              <w:rPr>
                <w:color w:val="000000"/>
              </w:rPr>
              <w:t>szt</w:t>
            </w:r>
            <w:proofErr w:type="spellEnd"/>
          </w:p>
        </w:tc>
      </w:tr>
      <w:tr w:rsidR="003477A8" w:rsidRPr="004549BF" w14:paraId="7A91DFB2" w14:textId="77777777" w:rsidTr="002851BB">
        <w:trPr>
          <w:trHeight w:val="5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7384B2D" w14:textId="77777777" w:rsidR="003477A8" w:rsidRPr="002D4B10" w:rsidRDefault="003477A8" w:rsidP="00A927FA">
            <w:pPr>
              <w:rPr>
                <w:color w:val="000000"/>
              </w:rPr>
            </w:pPr>
            <w:r>
              <w:rPr>
                <w:color w:val="000000"/>
              </w:rPr>
              <w:t>164.</w:t>
            </w:r>
          </w:p>
        </w:tc>
        <w:tc>
          <w:tcPr>
            <w:tcW w:w="7139" w:type="dxa"/>
            <w:tcBorders>
              <w:top w:val="nil"/>
              <w:left w:val="nil"/>
              <w:bottom w:val="single" w:sz="8" w:space="0" w:color="000000"/>
              <w:right w:val="single" w:sz="8" w:space="0" w:color="000000"/>
            </w:tcBorders>
            <w:shd w:val="clear" w:color="000000" w:fill="FFFFFF"/>
            <w:vAlign w:val="bottom"/>
            <w:hideMark/>
          </w:tcPr>
          <w:p w14:paraId="55A8E14D" w14:textId="77777777" w:rsidR="003477A8" w:rsidRPr="002D4B10" w:rsidRDefault="003477A8" w:rsidP="00A927FA">
            <w:pPr>
              <w:rPr>
                <w:color w:val="000000"/>
              </w:rPr>
            </w:pPr>
            <w:r>
              <w:rPr>
                <w:color w:val="000000"/>
              </w:rPr>
              <w:t>NOTES TELEADRESOWY A5, MIN. 330 STRON, OKŁADKA OBSZYWANA WKOŁO Z PRZESZYCIAMI NA GRZBIECIE, WKŁADY ZSZYWANE, PAPIER W LINIE.</w:t>
            </w:r>
          </w:p>
        </w:tc>
        <w:tc>
          <w:tcPr>
            <w:tcW w:w="1417" w:type="dxa"/>
            <w:tcBorders>
              <w:top w:val="nil"/>
              <w:left w:val="nil"/>
              <w:bottom w:val="single" w:sz="8" w:space="0" w:color="000000"/>
              <w:right w:val="single" w:sz="8" w:space="0" w:color="000000"/>
            </w:tcBorders>
            <w:shd w:val="clear" w:color="000000" w:fill="FFFFFF"/>
            <w:vAlign w:val="bottom"/>
            <w:hideMark/>
          </w:tcPr>
          <w:p w14:paraId="4AD82CA6" w14:textId="7F500046" w:rsidR="003477A8" w:rsidRPr="002D4B10" w:rsidRDefault="003477A8" w:rsidP="00A927FA">
            <w:pPr>
              <w:jc w:val="right"/>
              <w:rPr>
                <w:color w:val="000000"/>
              </w:rPr>
            </w:pPr>
            <w:r>
              <w:rPr>
                <w:color w:val="000000"/>
              </w:rPr>
              <w:t>7</w:t>
            </w:r>
            <w:r w:rsidR="00C37074">
              <w:rPr>
                <w:color w:val="000000"/>
              </w:rPr>
              <w:t xml:space="preserve"> </w:t>
            </w:r>
            <w:proofErr w:type="spellStart"/>
            <w:r w:rsidR="00C37074">
              <w:rPr>
                <w:color w:val="000000"/>
              </w:rPr>
              <w:t>szt</w:t>
            </w:r>
            <w:proofErr w:type="spellEnd"/>
          </w:p>
        </w:tc>
      </w:tr>
      <w:tr w:rsidR="003477A8" w:rsidRPr="004549BF" w14:paraId="0A5AE4BA" w14:textId="77777777" w:rsidTr="002851BB">
        <w:trPr>
          <w:trHeight w:val="3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93FB4D0" w14:textId="77777777" w:rsidR="003477A8" w:rsidRPr="002D4B10" w:rsidRDefault="003477A8" w:rsidP="00A927FA">
            <w:pPr>
              <w:rPr>
                <w:color w:val="000000"/>
              </w:rPr>
            </w:pPr>
            <w:r>
              <w:rPr>
                <w:color w:val="000000"/>
              </w:rPr>
              <w:t>165.</w:t>
            </w:r>
          </w:p>
        </w:tc>
        <w:tc>
          <w:tcPr>
            <w:tcW w:w="7139" w:type="dxa"/>
            <w:tcBorders>
              <w:top w:val="nil"/>
              <w:left w:val="nil"/>
              <w:bottom w:val="single" w:sz="8" w:space="0" w:color="000000"/>
              <w:right w:val="single" w:sz="8" w:space="0" w:color="000000"/>
            </w:tcBorders>
            <w:shd w:val="clear" w:color="000000" w:fill="FFFFFF"/>
            <w:vAlign w:val="bottom"/>
            <w:hideMark/>
          </w:tcPr>
          <w:p w14:paraId="2C0860DC" w14:textId="77777777" w:rsidR="003477A8" w:rsidRPr="002D4B10" w:rsidRDefault="003477A8" w:rsidP="00A927FA">
            <w:pPr>
              <w:rPr>
                <w:color w:val="000000"/>
              </w:rPr>
            </w:pPr>
            <w:r>
              <w:rPr>
                <w:color w:val="000000"/>
              </w:rPr>
              <w:t>BLOCZEK SAMOPRZYLEPNY  76X76 MM (KOLOR ZÓŁTY, ZIELONY, RÓŻOWY LUB NIEBIESKI)</w:t>
            </w:r>
          </w:p>
        </w:tc>
        <w:tc>
          <w:tcPr>
            <w:tcW w:w="1417" w:type="dxa"/>
            <w:tcBorders>
              <w:top w:val="nil"/>
              <w:left w:val="nil"/>
              <w:bottom w:val="single" w:sz="8" w:space="0" w:color="000000"/>
              <w:right w:val="single" w:sz="8" w:space="0" w:color="000000"/>
            </w:tcBorders>
            <w:shd w:val="clear" w:color="000000" w:fill="FFFFFF"/>
            <w:vAlign w:val="bottom"/>
            <w:hideMark/>
          </w:tcPr>
          <w:p w14:paraId="5878B4D5" w14:textId="7C1D30FE" w:rsidR="003477A8" w:rsidRPr="002D4B10" w:rsidRDefault="003477A8" w:rsidP="00A927FA">
            <w:pPr>
              <w:jc w:val="right"/>
              <w:rPr>
                <w:color w:val="000000"/>
              </w:rPr>
            </w:pPr>
            <w:r>
              <w:rPr>
                <w:color w:val="000000"/>
              </w:rPr>
              <w:t>100</w:t>
            </w:r>
            <w:r w:rsidR="00C37074">
              <w:rPr>
                <w:color w:val="000000"/>
              </w:rPr>
              <w:t xml:space="preserve"> </w:t>
            </w:r>
            <w:proofErr w:type="spellStart"/>
            <w:r w:rsidR="00C37074">
              <w:rPr>
                <w:color w:val="000000"/>
              </w:rPr>
              <w:t>szt</w:t>
            </w:r>
            <w:proofErr w:type="spellEnd"/>
          </w:p>
        </w:tc>
      </w:tr>
      <w:tr w:rsidR="003477A8" w:rsidRPr="004549BF" w14:paraId="6484F39F" w14:textId="77777777" w:rsidTr="002851BB">
        <w:trPr>
          <w:trHeight w:val="37"/>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C056207" w14:textId="77777777" w:rsidR="003477A8" w:rsidRPr="002D4B10" w:rsidRDefault="003477A8" w:rsidP="00A927FA">
            <w:pPr>
              <w:rPr>
                <w:color w:val="000000"/>
              </w:rPr>
            </w:pPr>
            <w:r>
              <w:rPr>
                <w:color w:val="000000"/>
              </w:rPr>
              <w:t>166.</w:t>
            </w:r>
          </w:p>
        </w:tc>
        <w:tc>
          <w:tcPr>
            <w:tcW w:w="7139" w:type="dxa"/>
            <w:tcBorders>
              <w:top w:val="nil"/>
              <w:left w:val="nil"/>
              <w:bottom w:val="single" w:sz="8" w:space="0" w:color="000000"/>
              <w:right w:val="single" w:sz="8" w:space="0" w:color="000000"/>
            </w:tcBorders>
            <w:shd w:val="clear" w:color="000000" w:fill="FFFFFF"/>
            <w:vAlign w:val="bottom"/>
            <w:hideMark/>
          </w:tcPr>
          <w:p w14:paraId="558E7D32" w14:textId="77777777" w:rsidR="003477A8" w:rsidRPr="002D4B10" w:rsidRDefault="003477A8" w:rsidP="00A927FA">
            <w:pPr>
              <w:rPr>
                <w:color w:val="000000"/>
              </w:rPr>
            </w:pPr>
            <w:r>
              <w:rPr>
                <w:color w:val="000000"/>
              </w:rPr>
              <w:t>BLOCZEK SAMOPRZYLEPNY  76X76 MM HARMONIJKA (KOLOR ZÓŁTY, ZIELONY, RÓŻOWY LUB NIEBIESKI)</w:t>
            </w:r>
          </w:p>
        </w:tc>
        <w:tc>
          <w:tcPr>
            <w:tcW w:w="1417" w:type="dxa"/>
            <w:tcBorders>
              <w:top w:val="nil"/>
              <w:left w:val="nil"/>
              <w:bottom w:val="single" w:sz="8" w:space="0" w:color="000000"/>
              <w:right w:val="single" w:sz="8" w:space="0" w:color="000000"/>
            </w:tcBorders>
            <w:shd w:val="clear" w:color="000000" w:fill="FFFFFF"/>
            <w:vAlign w:val="bottom"/>
            <w:hideMark/>
          </w:tcPr>
          <w:p w14:paraId="5665D6CE" w14:textId="2E53819C" w:rsidR="003477A8" w:rsidRPr="002D4B10" w:rsidRDefault="003477A8" w:rsidP="00A927FA">
            <w:pPr>
              <w:jc w:val="right"/>
              <w:rPr>
                <w:color w:val="000000"/>
              </w:rPr>
            </w:pPr>
            <w:r>
              <w:rPr>
                <w:color w:val="000000"/>
              </w:rPr>
              <w:t>100</w:t>
            </w:r>
            <w:r w:rsidR="00C37074">
              <w:rPr>
                <w:color w:val="000000"/>
              </w:rPr>
              <w:t xml:space="preserve"> </w:t>
            </w:r>
            <w:proofErr w:type="spellStart"/>
            <w:r w:rsidR="00C37074">
              <w:rPr>
                <w:color w:val="000000"/>
              </w:rPr>
              <w:t>szt</w:t>
            </w:r>
            <w:proofErr w:type="spellEnd"/>
          </w:p>
        </w:tc>
      </w:tr>
      <w:tr w:rsidR="003477A8" w:rsidRPr="004549BF" w14:paraId="500A9882" w14:textId="77777777" w:rsidTr="002851BB">
        <w:trPr>
          <w:trHeight w:val="3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B8317E4" w14:textId="77777777" w:rsidR="003477A8" w:rsidRPr="002D4B10" w:rsidRDefault="003477A8" w:rsidP="00A927FA">
            <w:pPr>
              <w:rPr>
                <w:color w:val="000000"/>
              </w:rPr>
            </w:pPr>
            <w:r>
              <w:rPr>
                <w:color w:val="000000"/>
              </w:rPr>
              <w:t>167.</w:t>
            </w:r>
          </w:p>
        </w:tc>
        <w:tc>
          <w:tcPr>
            <w:tcW w:w="7139" w:type="dxa"/>
            <w:tcBorders>
              <w:top w:val="nil"/>
              <w:left w:val="nil"/>
              <w:bottom w:val="single" w:sz="8" w:space="0" w:color="000000"/>
              <w:right w:val="single" w:sz="8" w:space="0" w:color="000000"/>
            </w:tcBorders>
            <w:shd w:val="clear" w:color="000000" w:fill="FFFFFF"/>
            <w:vAlign w:val="bottom"/>
            <w:hideMark/>
          </w:tcPr>
          <w:p w14:paraId="4F386CB4" w14:textId="77777777" w:rsidR="003477A8" w:rsidRPr="002D4B10" w:rsidRDefault="003477A8" w:rsidP="00A927FA">
            <w:pPr>
              <w:rPr>
                <w:color w:val="000000"/>
              </w:rPr>
            </w:pPr>
            <w:r>
              <w:rPr>
                <w:color w:val="000000"/>
              </w:rPr>
              <w:t>BLOCZEK SAMOPRZYLEPNY 76X127 MM (KOLOR ZÓŁTY, ZIELONY, RÓŻOWY LUB NIEBIESKI)</w:t>
            </w:r>
          </w:p>
        </w:tc>
        <w:tc>
          <w:tcPr>
            <w:tcW w:w="1417" w:type="dxa"/>
            <w:tcBorders>
              <w:top w:val="nil"/>
              <w:left w:val="nil"/>
              <w:bottom w:val="single" w:sz="8" w:space="0" w:color="000000"/>
              <w:right w:val="single" w:sz="8" w:space="0" w:color="000000"/>
            </w:tcBorders>
            <w:shd w:val="clear" w:color="000000" w:fill="FFFFFF"/>
            <w:vAlign w:val="bottom"/>
            <w:hideMark/>
          </w:tcPr>
          <w:p w14:paraId="42AF1E4A" w14:textId="0B1689E1" w:rsidR="003477A8" w:rsidRPr="002D4B10" w:rsidRDefault="003477A8" w:rsidP="00A927FA">
            <w:pPr>
              <w:jc w:val="right"/>
              <w:rPr>
                <w:color w:val="000000"/>
              </w:rPr>
            </w:pPr>
            <w:r>
              <w:rPr>
                <w:color w:val="000000"/>
              </w:rPr>
              <w:t>60</w:t>
            </w:r>
            <w:r w:rsidR="00C37074">
              <w:rPr>
                <w:color w:val="000000"/>
              </w:rPr>
              <w:t xml:space="preserve"> </w:t>
            </w:r>
            <w:proofErr w:type="spellStart"/>
            <w:r w:rsidR="00C37074">
              <w:rPr>
                <w:color w:val="000000"/>
              </w:rPr>
              <w:t>szt</w:t>
            </w:r>
            <w:proofErr w:type="spellEnd"/>
          </w:p>
        </w:tc>
      </w:tr>
      <w:tr w:rsidR="003477A8" w:rsidRPr="004549BF" w14:paraId="0D0337EA" w14:textId="77777777" w:rsidTr="002851BB">
        <w:trPr>
          <w:trHeight w:val="37"/>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1899409" w14:textId="77777777" w:rsidR="003477A8" w:rsidRPr="002D4B10" w:rsidRDefault="003477A8" w:rsidP="00A927FA">
            <w:pPr>
              <w:rPr>
                <w:color w:val="000000"/>
              </w:rPr>
            </w:pPr>
            <w:r>
              <w:rPr>
                <w:color w:val="000000"/>
              </w:rPr>
              <w:t>168.</w:t>
            </w:r>
          </w:p>
        </w:tc>
        <w:tc>
          <w:tcPr>
            <w:tcW w:w="7139" w:type="dxa"/>
            <w:tcBorders>
              <w:top w:val="nil"/>
              <w:left w:val="nil"/>
              <w:bottom w:val="single" w:sz="8" w:space="0" w:color="000000"/>
              <w:right w:val="single" w:sz="8" w:space="0" w:color="000000"/>
            </w:tcBorders>
            <w:shd w:val="clear" w:color="000000" w:fill="FFFFFF"/>
            <w:vAlign w:val="bottom"/>
            <w:hideMark/>
          </w:tcPr>
          <w:p w14:paraId="5600EAD2" w14:textId="77777777" w:rsidR="003477A8" w:rsidRPr="002D4B10" w:rsidRDefault="003477A8" w:rsidP="00A927FA">
            <w:pPr>
              <w:rPr>
                <w:color w:val="000000"/>
              </w:rPr>
            </w:pPr>
            <w:r>
              <w:rPr>
                <w:color w:val="000000"/>
              </w:rPr>
              <w:t>BLOCZKI SAMOPRZYLEPNE  51X38 MM OP.12 SZT. (KOLOR ZÓŁTY, ZIELONY, RÓŻOWY LUB NIEBIESKI)</w:t>
            </w:r>
          </w:p>
        </w:tc>
        <w:tc>
          <w:tcPr>
            <w:tcW w:w="1417" w:type="dxa"/>
            <w:tcBorders>
              <w:top w:val="nil"/>
              <w:left w:val="nil"/>
              <w:bottom w:val="single" w:sz="8" w:space="0" w:color="000000"/>
              <w:right w:val="single" w:sz="8" w:space="0" w:color="000000"/>
            </w:tcBorders>
            <w:shd w:val="clear" w:color="000000" w:fill="FFFFFF"/>
            <w:vAlign w:val="bottom"/>
            <w:hideMark/>
          </w:tcPr>
          <w:p w14:paraId="7C3D540D" w14:textId="61C517D3" w:rsidR="003477A8" w:rsidRPr="002D4B10" w:rsidRDefault="003477A8" w:rsidP="00A927FA">
            <w:pPr>
              <w:jc w:val="right"/>
              <w:rPr>
                <w:color w:val="000000"/>
              </w:rPr>
            </w:pPr>
            <w:r>
              <w:rPr>
                <w:color w:val="000000"/>
              </w:rPr>
              <w:t>40</w:t>
            </w:r>
            <w:r w:rsidR="00C37074">
              <w:rPr>
                <w:color w:val="000000"/>
              </w:rPr>
              <w:t xml:space="preserve"> op.</w:t>
            </w:r>
          </w:p>
        </w:tc>
      </w:tr>
      <w:tr w:rsidR="003477A8" w:rsidRPr="004549BF" w14:paraId="7862E13C"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F84D729" w14:textId="77777777" w:rsidR="003477A8" w:rsidRPr="002D4B10" w:rsidRDefault="003477A8" w:rsidP="00A927FA">
            <w:pPr>
              <w:rPr>
                <w:color w:val="000000"/>
              </w:rPr>
            </w:pPr>
            <w:r>
              <w:rPr>
                <w:color w:val="000000"/>
              </w:rPr>
              <w:t>169.</w:t>
            </w:r>
          </w:p>
        </w:tc>
        <w:tc>
          <w:tcPr>
            <w:tcW w:w="7139" w:type="dxa"/>
            <w:tcBorders>
              <w:top w:val="nil"/>
              <w:left w:val="nil"/>
              <w:bottom w:val="single" w:sz="8" w:space="0" w:color="000000"/>
              <w:right w:val="single" w:sz="8" w:space="0" w:color="000000"/>
            </w:tcBorders>
            <w:shd w:val="clear" w:color="000000" w:fill="FFFFFF"/>
            <w:vAlign w:val="bottom"/>
            <w:hideMark/>
          </w:tcPr>
          <w:p w14:paraId="363F20DA" w14:textId="77777777" w:rsidR="003477A8" w:rsidRPr="002D4B10" w:rsidRDefault="003477A8" w:rsidP="00A927FA">
            <w:pPr>
              <w:rPr>
                <w:color w:val="000000"/>
              </w:rPr>
            </w:pPr>
            <w:r>
              <w:rPr>
                <w:color w:val="000000"/>
              </w:rPr>
              <w:t>BLOCZKI SAMOPRZYLEPNE 76X76 MM MIX KOLORÓW OP. 6 SZT.</w:t>
            </w:r>
          </w:p>
        </w:tc>
        <w:tc>
          <w:tcPr>
            <w:tcW w:w="1417" w:type="dxa"/>
            <w:tcBorders>
              <w:top w:val="nil"/>
              <w:left w:val="nil"/>
              <w:bottom w:val="single" w:sz="8" w:space="0" w:color="000000"/>
              <w:right w:val="single" w:sz="8" w:space="0" w:color="000000"/>
            </w:tcBorders>
            <w:shd w:val="clear" w:color="000000" w:fill="FFFFFF"/>
            <w:vAlign w:val="bottom"/>
            <w:hideMark/>
          </w:tcPr>
          <w:p w14:paraId="2EDC26AF" w14:textId="3FA75BA9" w:rsidR="003477A8" w:rsidRPr="002D4B10" w:rsidRDefault="003477A8" w:rsidP="00A927FA">
            <w:pPr>
              <w:jc w:val="right"/>
              <w:rPr>
                <w:color w:val="000000"/>
              </w:rPr>
            </w:pPr>
            <w:r>
              <w:rPr>
                <w:color w:val="000000"/>
              </w:rPr>
              <w:t>100</w:t>
            </w:r>
            <w:r w:rsidR="00C37074">
              <w:rPr>
                <w:color w:val="000000"/>
              </w:rPr>
              <w:t xml:space="preserve"> op.</w:t>
            </w:r>
          </w:p>
        </w:tc>
      </w:tr>
      <w:tr w:rsidR="003477A8" w:rsidRPr="004549BF" w14:paraId="511091A8"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467AC51" w14:textId="77777777" w:rsidR="003477A8" w:rsidRPr="002D4B10" w:rsidRDefault="003477A8" w:rsidP="00A927FA">
            <w:pPr>
              <w:rPr>
                <w:color w:val="000000"/>
              </w:rPr>
            </w:pPr>
            <w:r>
              <w:rPr>
                <w:color w:val="000000"/>
              </w:rPr>
              <w:t>170.</w:t>
            </w:r>
          </w:p>
        </w:tc>
        <w:tc>
          <w:tcPr>
            <w:tcW w:w="7139" w:type="dxa"/>
            <w:tcBorders>
              <w:top w:val="nil"/>
              <w:left w:val="nil"/>
              <w:bottom w:val="single" w:sz="8" w:space="0" w:color="000000"/>
              <w:right w:val="single" w:sz="8" w:space="0" w:color="000000"/>
            </w:tcBorders>
            <w:shd w:val="clear" w:color="000000" w:fill="FFFFFF"/>
            <w:vAlign w:val="bottom"/>
            <w:hideMark/>
          </w:tcPr>
          <w:p w14:paraId="184A5A19" w14:textId="203FF2C6" w:rsidR="003477A8" w:rsidRPr="002D4B10" w:rsidRDefault="003477A8" w:rsidP="00A927FA">
            <w:pPr>
              <w:rPr>
                <w:color w:val="000000"/>
              </w:rPr>
            </w:pPr>
            <w:r>
              <w:rPr>
                <w:color w:val="000000"/>
              </w:rPr>
              <w:t xml:space="preserve">WKŁAD PAPIEROWY 85 X 85 MM, </w:t>
            </w:r>
            <w:r w:rsidR="00977C2C">
              <w:rPr>
                <w:color w:val="000000"/>
              </w:rPr>
              <w:t>MIN. 5</w:t>
            </w:r>
            <w:r>
              <w:rPr>
                <w:color w:val="000000"/>
              </w:rPr>
              <w:t>00 KARTEK, BIAŁY</w:t>
            </w:r>
          </w:p>
        </w:tc>
        <w:tc>
          <w:tcPr>
            <w:tcW w:w="1417" w:type="dxa"/>
            <w:tcBorders>
              <w:top w:val="nil"/>
              <w:left w:val="nil"/>
              <w:bottom w:val="single" w:sz="8" w:space="0" w:color="000000"/>
              <w:right w:val="single" w:sz="8" w:space="0" w:color="000000"/>
            </w:tcBorders>
            <w:shd w:val="clear" w:color="000000" w:fill="FFFFFF"/>
            <w:vAlign w:val="bottom"/>
            <w:hideMark/>
          </w:tcPr>
          <w:p w14:paraId="776F2D2C" w14:textId="105A19EC"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335E5E40"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3B0B9A5" w14:textId="77777777" w:rsidR="003477A8" w:rsidRPr="002D4B10" w:rsidRDefault="003477A8" w:rsidP="00A927FA">
            <w:pPr>
              <w:rPr>
                <w:color w:val="000000"/>
              </w:rPr>
            </w:pPr>
            <w:r>
              <w:rPr>
                <w:color w:val="000000"/>
              </w:rPr>
              <w:t>171.</w:t>
            </w:r>
          </w:p>
        </w:tc>
        <w:tc>
          <w:tcPr>
            <w:tcW w:w="7139" w:type="dxa"/>
            <w:tcBorders>
              <w:top w:val="nil"/>
              <w:left w:val="nil"/>
              <w:bottom w:val="single" w:sz="8" w:space="0" w:color="000000"/>
              <w:right w:val="single" w:sz="8" w:space="0" w:color="000000"/>
            </w:tcBorders>
            <w:shd w:val="clear" w:color="000000" w:fill="FFFFFF"/>
            <w:vAlign w:val="bottom"/>
            <w:hideMark/>
          </w:tcPr>
          <w:p w14:paraId="2DCE99BA" w14:textId="77777777" w:rsidR="003477A8" w:rsidRPr="002D4B10" w:rsidRDefault="003477A8" w:rsidP="00A927FA">
            <w:pPr>
              <w:rPr>
                <w:color w:val="000000"/>
              </w:rPr>
            </w:pPr>
            <w:r>
              <w:rPr>
                <w:color w:val="000000"/>
              </w:rPr>
              <w:t>WKŁAD PAPIEROWY 85 X 85 MM, min. 350 KARTEK, MIX KOLORÓW</w:t>
            </w:r>
          </w:p>
        </w:tc>
        <w:tc>
          <w:tcPr>
            <w:tcW w:w="1417" w:type="dxa"/>
            <w:tcBorders>
              <w:top w:val="nil"/>
              <w:left w:val="nil"/>
              <w:bottom w:val="single" w:sz="8" w:space="0" w:color="000000"/>
              <w:right w:val="single" w:sz="8" w:space="0" w:color="000000"/>
            </w:tcBorders>
            <w:shd w:val="clear" w:color="000000" w:fill="FFFFFF"/>
            <w:vAlign w:val="bottom"/>
            <w:hideMark/>
          </w:tcPr>
          <w:p w14:paraId="69EC438B" w14:textId="60C6EB6D" w:rsidR="003477A8" w:rsidRPr="002D4B10" w:rsidRDefault="003477A8" w:rsidP="00A927FA">
            <w:pPr>
              <w:jc w:val="right"/>
              <w:rPr>
                <w:color w:val="000000"/>
              </w:rPr>
            </w:pPr>
            <w:r>
              <w:rPr>
                <w:color w:val="000000"/>
              </w:rPr>
              <w:t>15</w:t>
            </w:r>
            <w:r w:rsidR="00C37074">
              <w:rPr>
                <w:color w:val="000000"/>
              </w:rPr>
              <w:t xml:space="preserve"> </w:t>
            </w:r>
            <w:proofErr w:type="spellStart"/>
            <w:r w:rsidR="00C37074">
              <w:rPr>
                <w:color w:val="000000"/>
              </w:rPr>
              <w:t>szt</w:t>
            </w:r>
            <w:proofErr w:type="spellEnd"/>
          </w:p>
        </w:tc>
      </w:tr>
      <w:tr w:rsidR="003477A8" w:rsidRPr="004549BF" w14:paraId="73D32528"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65294EB" w14:textId="77777777" w:rsidR="003477A8" w:rsidRPr="002D4B10" w:rsidRDefault="003477A8" w:rsidP="00A927FA">
            <w:pPr>
              <w:rPr>
                <w:color w:val="000000"/>
              </w:rPr>
            </w:pPr>
            <w:r>
              <w:rPr>
                <w:color w:val="000000"/>
              </w:rPr>
              <w:t>172.</w:t>
            </w:r>
          </w:p>
        </w:tc>
        <w:tc>
          <w:tcPr>
            <w:tcW w:w="7139" w:type="dxa"/>
            <w:tcBorders>
              <w:top w:val="nil"/>
              <w:left w:val="nil"/>
              <w:bottom w:val="single" w:sz="8" w:space="0" w:color="000000"/>
              <w:right w:val="single" w:sz="8" w:space="0" w:color="000000"/>
            </w:tcBorders>
            <w:shd w:val="clear" w:color="000000" w:fill="FFFFFF"/>
            <w:vAlign w:val="bottom"/>
            <w:hideMark/>
          </w:tcPr>
          <w:p w14:paraId="6927C2C7" w14:textId="77777777" w:rsidR="003477A8" w:rsidRPr="002D4B10" w:rsidRDefault="003477A8" w:rsidP="00A927FA">
            <w:pPr>
              <w:rPr>
                <w:color w:val="000000"/>
              </w:rPr>
            </w:pPr>
            <w:r>
              <w:rPr>
                <w:color w:val="000000"/>
              </w:rPr>
              <w:t>DZIENNIK KORESPONDENCJI 96 KARTEK</w:t>
            </w:r>
          </w:p>
        </w:tc>
        <w:tc>
          <w:tcPr>
            <w:tcW w:w="1417" w:type="dxa"/>
            <w:tcBorders>
              <w:top w:val="nil"/>
              <w:left w:val="nil"/>
              <w:bottom w:val="single" w:sz="8" w:space="0" w:color="000000"/>
              <w:right w:val="single" w:sz="8" w:space="0" w:color="000000"/>
            </w:tcBorders>
            <w:shd w:val="clear" w:color="000000" w:fill="FFFFFF"/>
            <w:vAlign w:val="bottom"/>
            <w:hideMark/>
          </w:tcPr>
          <w:p w14:paraId="35682A1B" w14:textId="0284F3C2" w:rsidR="003477A8" w:rsidRPr="002D4B10" w:rsidRDefault="003477A8" w:rsidP="00A927FA">
            <w:pPr>
              <w:jc w:val="right"/>
              <w:rPr>
                <w:color w:val="000000"/>
              </w:rPr>
            </w:pPr>
            <w:r>
              <w:rPr>
                <w:color w:val="000000"/>
              </w:rPr>
              <w:t>30</w:t>
            </w:r>
            <w:r w:rsidR="00C37074">
              <w:rPr>
                <w:color w:val="000000"/>
              </w:rPr>
              <w:t xml:space="preserve"> </w:t>
            </w:r>
            <w:proofErr w:type="spellStart"/>
            <w:r w:rsidR="00C37074">
              <w:rPr>
                <w:color w:val="000000"/>
              </w:rPr>
              <w:t>szt</w:t>
            </w:r>
            <w:proofErr w:type="spellEnd"/>
          </w:p>
        </w:tc>
      </w:tr>
      <w:tr w:rsidR="003477A8" w:rsidRPr="004549BF" w14:paraId="57828764"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64574C2" w14:textId="77777777" w:rsidR="003477A8" w:rsidRPr="002D4B10" w:rsidRDefault="003477A8" w:rsidP="00A927FA">
            <w:pPr>
              <w:rPr>
                <w:color w:val="000000"/>
              </w:rPr>
            </w:pPr>
            <w:r>
              <w:rPr>
                <w:color w:val="000000"/>
              </w:rPr>
              <w:t>173.</w:t>
            </w:r>
          </w:p>
        </w:tc>
        <w:tc>
          <w:tcPr>
            <w:tcW w:w="7139" w:type="dxa"/>
            <w:tcBorders>
              <w:top w:val="nil"/>
              <w:left w:val="nil"/>
              <w:bottom w:val="single" w:sz="8" w:space="0" w:color="000000"/>
              <w:right w:val="single" w:sz="8" w:space="0" w:color="000000"/>
            </w:tcBorders>
            <w:shd w:val="clear" w:color="000000" w:fill="FFFFFF"/>
            <w:vAlign w:val="bottom"/>
            <w:hideMark/>
          </w:tcPr>
          <w:p w14:paraId="319CE874" w14:textId="77777777" w:rsidR="003477A8" w:rsidRPr="002D4B10" w:rsidRDefault="003477A8" w:rsidP="00A927FA">
            <w:pPr>
              <w:rPr>
                <w:color w:val="000000"/>
              </w:rPr>
            </w:pPr>
            <w:r>
              <w:rPr>
                <w:color w:val="000000"/>
              </w:rPr>
              <w:t>DZIENNIK KORESPONDENCJI 192 KARTEK</w:t>
            </w:r>
          </w:p>
        </w:tc>
        <w:tc>
          <w:tcPr>
            <w:tcW w:w="1417" w:type="dxa"/>
            <w:tcBorders>
              <w:top w:val="nil"/>
              <w:left w:val="nil"/>
              <w:bottom w:val="single" w:sz="8" w:space="0" w:color="000000"/>
              <w:right w:val="single" w:sz="8" w:space="0" w:color="000000"/>
            </w:tcBorders>
            <w:shd w:val="clear" w:color="000000" w:fill="FFFFFF"/>
            <w:vAlign w:val="bottom"/>
            <w:hideMark/>
          </w:tcPr>
          <w:p w14:paraId="6B8E89E6" w14:textId="36DA302A" w:rsidR="003477A8" w:rsidRPr="002D4B10" w:rsidRDefault="003477A8" w:rsidP="00A927FA">
            <w:pPr>
              <w:jc w:val="right"/>
              <w:rPr>
                <w:color w:val="000000"/>
              </w:rPr>
            </w:pPr>
            <w:r>
              <w:rPr>
                <w:color w:val="000000"/>
              </w:rPr>
              <w:t>30</w:t>
            </w:r>
            <w:r w:rsidR="00C37074">
              <w:rPr>
                <w:color w:val="000000"/>
              </w:rPr>
              <w:t xml:space="preserve"> </w:t>
            </w:r>
            <w:proofErr w:type="spellStart"/>
            <w:r w:rsidR="00C37074">
              <w:rPr>
                <w:color w:val="000000"/>
              </w:rPr>
              <w:t>szt</w:t>
            </w:r>
            <w:proofErr w:type="spellEnd"/>
          </w:p>
        </w:tc>
      </w:tr>
      <w:tr w:rsidR="003477A8" w:rsidRPr="004549BF" w14:paraId="37FE94B7"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590EBA8" w14:textId="77777777" w:rsidR="003477A8" w:rsidRPr="002D4B10" w:rsidRDefault="003477A8" w:rsidP="00A927FA">
            <w:pPr>
              <w:rPr>
                <w:color w:val="000000"/>
              </w:rPr>
            </w:pPr>
            <w:r>
              <w:rPr>
                <w:color w:val="000000"/>
              </w:rPr>
              <w:t>174.</w:t>
            </w:r>
          </w:p>
        </w:tc>
        <w:tc>
          <w:tcPr>
            <w:tcW w:w="7139" w:type="dxa"/>
            <w:tcBorders>
              <w:top w:val="nil"/>
              <w:left w:val="nil"/>
              <w:bottom w:val="single" w:sz="8" w:space="0" w:color="000000"/>
              <w:right w:val="single" w:sz="8" w:space="0" w:color="000000"/>
            </w:tcBorders>
            <w:shd w:val="clear" w:color="000000" w:fill="FFFFFF"/>
            <w:vAlign w:val="bottom"/>
            <w:hideMark/>
          </w:tcPr>
          <w:p w14:paraId="63AD6E2F" w14:textId="77777777" w:rsidR="003477A8" w:rsidRPr="002D4B10" w:rsidRDefault="003477A8" w:rsidP="00A927FA">
            <w:pPr>
              <w:rPr>
                <w:color w:val="000000"/>
              </w:rPr>
            </w:pPr>
            <w:r>
              <w:rPr>
                <w:color w:val="000000"/>
              </w:rPr>
              <w:t>KSIĄŻKA DO PODPISU A4 20 PRZEGRÓDEK WEW.</w:t>
            </w:r>
          </w:p>
        </w:tc>
        <w:tc>
          <w:tcPr>
            <w:tcW w:w="1417" w:type="dxa"/>
            <w:tcBorders>
              <w:top w:val="nil"/>
              <w:left w:val="nil"/>
              <w:bottom w:val="single" w:sz="8" w:space="0" w:color="000000"/>
              <w:right w:val="single" w:sz="8" w:space="0" w:color="000000"/>
            </w:tcBorders>
            <w:shd w:val="clear" w:color="000000" w:fill="FFFFFF"/>
            <w:vAlign w:val="bottom"/>
            <w:hideMark/>
          </w:tcPr>
          <w:p w14:paraId="0F68FF55" w14:textId="4FB80F69"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3B2057FC"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C9C0B12" w14:textId="77777777" w:rsidR="003477A8" w:rsidRPr="002D4B10" w:rsidRDefault="003477A8" w:rsidP="00A927FA">
            <w:pPr>
              <w:rPr>
                <w:color w:val="000000"/>
              </w:rPr>
            </w:pPr>
            <w:r>
              <w:rPr>
                <w:color w:val="000000"/>
              </w:rPr>
              <w:t>175.</w:t>
            </w:r>
          </w:p>
        </w:tc>
        <w:tc>
          <w:tcPr>
            <w:tcW w:w="7139" w:type="dxa"/>
            <w:tcBorders>
              <w:top w:val="nil"/>
              <w:left w:val="nil"/>
              <w:bottom w:val="single" w:sz="8" w:space="0" w:color="000000"/>
              <w:right w:val="single" w:sz="8" w:space="0" w:color="000000"/>
            </w:tcBorders>
            <w:shd w:val="clear" w:color="000000" w:fill="FFFFFF"/>
            <w:vAlign w:val="bottom"/>
            <w:hideMark/>
          </w:tcPr>
          <w:p w14:paraId="49617C2B" w14:textId="77777777" w:rsidR="003477A8" w:rsidRPr="002D4B10" w:rsidRDefault="003477A8" w:rsidP="00A927FA">
            <w:pPr>
              <w:rPr>
                <w:color w:val="000000"/>
              </w:rPr>
            </w:pPr>
            <w:r>
              <w:rPr>
                <w:color w:val="000000"/>
              </w:rPr>
              <w:t>ZAKŁADKI INDEKSUJĄCE PAPIEROWE 20x50 MM</w:t>
            </w:r>
          </w:p>
        </w:tc>
        <w:tc>
          <w:tcPr>
            <w:tcW w:w="1417" w:type="dxa"/>
            <w:tcBorders>
              <w:top w:val="nil"/>
              <w:left w:val="nil"/>
              <w:bottom w:val="single" w:sz="8" w:space="0" w:color="000000"/>
              <w:right w:val="single" w:sz="8" w:space="0" w:color="000000"/>
            </w:tcBorders>
            <w:shd w:val="clear" w:color="000000" w:fill="FFFFFF"/>
            <w:vAlign w:val="bottom"/>
            <w:hideMark/>
          </w:tcPr>
          <w:p w14:paraId="3BE5542A" w14:textId="4725DA5E" w:rsidR="003477A8" w:rsidRPr="002D4B10" w:rsidRDefault="003477A8" w:rsidP="00A927FA">
            <w:pPr>
              <w:jc w:val="right"/>
              <w:rPr>
                <w:color w:val="000000"/>
              </w:rPr>
            </w:pPr>
            <w:r>
              <w:rPr>
                <w:color w:val="000000"/>
              </w:rPr>
              <w:t>120</w:t>
            </w:r>
            <w:r w:rsidR="00C37074">
              <w:rPr>
                <w:color w:val="000000"/>
              </w:rPr>
              <w:t xml:space="preserve"> </w:t>
            </w:r>
            <w:proofErr w:type="spellStart"/>
            <w:r w:rsidR="00C37074">
              <w:rPr>
                <w:color w:val="000000"/>
              </w:rPr>
              <w:t>szt</w:t>
            </w:r>
            <w:proofErr w:type="spellEnd"/>
          </w:p>
        </w:tc>
      </w:tr>
      <w:tr w:rsidR="003477A8" w:rsidRPr="004549BF" w14:paraId="0FD2F461"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2DC2BCC" w14:textId="77777777" w:rsidR="003477A8" w:rsidRPr="002D4B10" w:rsidRDefault="003477A8" w:rsidP="00A927FA">
            <w:pPr>
              <w:rPr>
                <w:color w:val="000000"/>
              </w:rPr>
            </w:pPr>
            <w:r>
              <w:rPr>
                <w:color w:val="000000"/>
              </w:rPr>
              <w:t>176.</w:t>
            </w:r>
          </w:p>
        </w:tc>
        <w:tc>
          <w:tcPr>
            <w:tcW w:w="7139" w:type="dxa"/>
            <w:tcBorders>
              <w:top w:val="nil"/>
              <w:left w:val="nil"/>
              <w:bottom w:val="single" w:sz="8" w:space="0" w:color="000000"/>
              <w:right w:val="single" w:sz="8" w:space="0" w:color="000000"/>
            </w:tcBorders>
            <w:shd w:val="clear" w:color="000000" w:fill="FFFFFF"/>
            <w:vAlign w:val="bottom"/>
            <w:hideMark/>
          </w:tcPr>
          <w:p w14:paraId="3389155D" w14:textId="77777777" w:rsidR="003477A8" w:rsidRPr="002D4B10" w:rsidRDefault="003477A8" w:rsidP="00A927FA">
            <w:pPr>
              <w:rPr>
                <w:color w:val="000000"/>
              </w:rPr>
            </w:pPr>
            <w:r>
              <w:rPr>
                <w:color w:val="000000"/>
              </w:rPr>
              <w:t xml:space="preserve">ZAKŁADKI INDEKSUJĄCE </w:t>
            </w:r>
            <w:r>
              <w:rPr>
                <w:color w:val="000000"/>
              </w:rPr>
              <w:br/>
              <w:t>25X43-45 MM</w:t>
            </w:r>
          </w:p>
        </w:tc>
        <w:tc>
          <w:tcPr>
            <w:tcW w:w="1417" w:type="dxa"/>
            <w:tcBorders>
              <w:top w:val="nil"/>
              <w:left w:val="nil"/>
              <w:bottom w:val="single" w:sz="8" w:space="0" w:color="000000"/>
              <w:right w:val="single" w:sz="8" w:space="0" w:color="000000"/>
            </w:tcBorders>
            <w:shd w:val="clear" w:color="000000" w:fill="FFFFFF"/>
            <w:vAlign w:val="bottom"/>
            <w:hideMark/>
          </w:tcPr>
          <w:p w14:paraId="2D056BF9" w14:textId="335E1F50" w:rsidR="003477A8" w:rsidRPr="002D4B10" w:rsidRDefault="003477A8" w:rsidP="00A927FA">
            <w:pPr>
              <w:jc w:val="right"/>
              <w:rPr>
                <w:color w:val="000000"/>
              </w:rPr>
            </w:pPr>
            <w:r>
              <w:rPr>
                <w:color w:val="000000"/>
              </w:rPr>
              <w:t>160</w:t>
            </w:r>
            <w:r w:rsidR="00C37074">
              <w:rPr>
                <w:color w:val="000000"/>
              </w:rPr>
              <w:t xml:space="preserve"> </w:t>
            </w:r>
            <w:proofErr w:type="spellStart"/>
            <w:r w:rsidR="00C37074">
              <w:rPr>
                <w:color w:val="000000"/>
              </w:rPr>
              <w:t>szt</w:t>
            </w:r>
            <w:proofErr w:type="spellEnd"/>
          </w:p>
        </w:tc>
      </w:tr>
      <w:tr w:rsidR="003477A8" w:rsidRPr="004549BF" w14:paraId="1366C570"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AF5DFF7" w14:textId="77777777" w:rsidR="003477A8" w:rsidRPr="002D4B10" w:rsidRDefault="003477A8" w:rsidP="00A927FA">
            <w:pPr>
              <w:rPr>
                <w:color w:val="000000"/>
              </w:rPr>
            </w:pPr>
            <w:r>
              <w:rPr>
                <w:color w:val="000000"/>
              </w:rPr>
              <w:t>177.</w:t>
            </w:r>
          </w:p>
        </w:tc>
        <w:tc>
          <w:tcPr>
            <w:tcW w:w="7139" w:type="dxa"/>
            <w:tcBorders>
              <w:top w:val="nil"/>
              <w:left w:val="nil"/>
              <w:bottom w:val="single" w:sz="8" w:space="0" w:color="000000"/>
              <w:right w:val="single" w:sz="8" w:space="0" w:color="000000"/>
            </w:tcBorders>
            <w:shd w:val="clear" w:color="000000" w:fill="FFFFFF"/>
            <w:vAlign w:val="bottom"/>
            <w:hideMark/>
          </w:tcPr>
          <w:p w14:paraId="359DDF72" w14:textId="77777777" w:rsidR="003477A8" w:rsidRPr="002D4B10" w:rsidRDefault="003477A8" w:rsidP="00A927FA">
            <w:pPr>
              <w:rPr>
                <w:color w:val="000000"/>
              </w:rPr>
            </w:pPr>
            <w:r>
              <w:rPr>
                <w:color w:val="000000"/>
              </w:rPr>
              <w:t>ZAKŁADKI INDEKSUJĄCE PAPIEROWE 15x50 MM MIX KOLORÓW</w:t>
            </w:r>
          </w:p>
        </w:tc>
        <w:tc>
          <w:tcPr>
            <w:tcW w:w="1417" w:type="dxa"/>
            <w:tcBorders>
              <w:top w:val="nil"/>
              <w:left w:val="nil"/>
              <w:bottom w:val="single" w:sz="8" w:space="0" w:color="000000"/>
              <w:right w:val="single" w:sz="8" w:space="0" w:color="000000"/>
            </w:tcBorders>
            <w:shd w:val="clear" w:color="000000" w:fill="FFFFFF"/>
            <w:vAlign w:val="bottom"/>
            <w:hideMark/>
          </w:tcPr>
          <w:p w14:paraId="0491F4A8" w14:textId="057D07B2" w:rsidR="003477A8" w:rsidRPr="002D4B10" w:rsidRDefault="003477A8" w:rsidP="00A927FA">
            <w:pPr>
              <w:jc w:val="right"/>
              <w:rPr>
                <w:color w:val="000000"/>
              </w:rPr>
            </w:pPr>
            <w:r>
              <w:rPr>
                <w:color w:val="000000"/>
              </w:rPr>
              <w:t>50</w:t>
            </w:r>
            <w:r w:rsidR="00C37074">
              <w:rPr>
                <w:color w:val="000000"/>
              </w:rPr>
              <w:t xml:space="preserve"> </w:t>
            </w:r>
            <w:proofErr w:type="spellStart"/>
            <w:r w:rsidR="00C37074">
              <w:rPr>
                <w:color w:val="000000"/>
              </w:rPr>
              <w:t>szt</w:t>
            </w:r>
            <w:proofErr w:type="spellEnd"/>
          </w:p>
        </w:tc>
      </w:tr>
      <w:tr w:rsidR="003477A8" w:rsidRPr="004549BF" w14:paraId="62B7C8B0"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8B10884" w14:textId="77777777" w:rsidR="003477A8" w:rsidRPr="002D4B10" w:rsidRDefault="003477A8" w:rsidP="00A927FA">
            <w:pPr>
              <w:rPr>
                <w:color w:val="000000"/>
              </w:rPr>
            </w:pPr>
            <w:r>
              <w:rPr>
                <w:color w:val="000000"/>
              </w:rPr>
              <w:lastRenderedPageBreak/>
              <w:t>178.</w:t>
            </w:r>
          </w:p>
        </w:tc>
        <w:tc>
          <w:tcPr>
            <w:tcW w:w="7139" w:type="dxa"/>
            <w:tcBorders>
              <w:top w:val="nil"/>
              <w:left w:val="nil"/>
              <w:bottom w:val="single" w:sz="8" w:space="0" w:color="000000"/>
              <w:right w:val="single" w:sz="8" w:space="0" w:color="000000"/>
            </w:tcBorders>
            <w:shd w:val="clear" w:color="000000" w:fill="FFFFFF"/>
            <w:vAlign w:val="bottom"/>
            <w:hideMark/>
          </w:tcPr>
          <w:p w14:paraId="6AA09DF2" w14:textId="77777777" w:rsidR="003477A8" w:rsidRPr="002D4B10" w:rsidRDefault="003477A8" w:rsidP="00A927FA">
            <w:pPr>
              <w:rPr>
                <w:color w:val="000000"/>
              </w:rPr>
            </w:pPr>
            <w:r>
              <w:rPr>
                <w:color w:val="000000"/>
              </w:rPr>
              <w:t xml:space="preserve">ZAKŁADKI INDEKSUJĄCE </w:t>
            </w:r>
            <w:r>
              <w:rPr>
                <w:color w:val="000000"/>
              </w:rPr>
              <w:br/>
              <w:t>12x43-45 MM MIX KOLORÓW</w:t>
            </w:r>
          </w:p>
        </w:tc>
        <w:tc>
          <w:tcPr>
            <w:tcW w:w="1417" w:type="dxa"/>
            <w:tcBorders>
              <w:top w:val="nil"/>
              <w:left w:val="nil"/>
              <w:bottom w:val="single" w:sz="8" w:space="0" w:color="000000"/>
              <w:right w:val="single" w:sz="8" w:space="0" w:color="000000"/>
            </w:tcBorders>
            <w:shd w:val="clear" w:color="000000" w:fill="FFFFFF"/>
            <w:vAlign w:val="bottom"/>
            <w:hideMark/>
          </w:tcPr>
          <w:p w14:paraId="2ED83FA1" w14:textId="016D4796" w:rsidR="003477A8" w:rsidRPr="002D4B10" w:rsidRDefault="003477A8" w:rsidP="00A927FA">
            <w:pPr>
              <w:jc w:val="right"/>
              <w:rPr>
                <w:color w:val="000000"/>
              </w:rPr>
            </w:pPr>
            <w:r>
              <w:rPr>
                <w:color w:val="000000"/>
              </w:rPr>
              <w:t>200</w:t>
            </w:r>
            <w:r w:rsidR="00C37074">
              <w:rPr>
                <w:color w:val="000000"/>
              </w:rPr>
              <w:t xml:space="preserve"> </w:t>
            </w:r>
            <w:proofErr w:type="spellStart"/>
            <w:r w:rsidR="00C37074">
              <w:rPr>
                <w:color w:val="000000"/>
              </w:rPr>
              <w:t>szt</w:t>
            </w:r>
            <w:proofErr w:type="spellEnd"/>
          </w:p>
        </w:tc>
      </w:tr>
      <w:tr w:rsidR="003477A8" w:rsidRPr="004549BF" w14:paraId="19C406C1"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F9AE7C5" w14:textId="77777777" w:rsidR="003477A8" w:rsidRPr="002D4B10" w:rsidRDefault="003477A8" w:rsidP="00A927FA">
            <w:pPr>
              <w:rPr>
                <w:color w:val="000000"/>
              </w:rPr>
            </w:pPr>
            <w:r>
              <w:rPr>
                <w:color w:val="000000"/>
              </w:rPr>
              <w:t>179.</w:t>
            </w:r>
          </w:p>
        </w:tc>
        <w:tc>
          <w:tcPr>
            <w:tcW w:w="7139" w:type="dxa"/>
            <w:tcBorders>
              <w:top w:val="nil"/>
              <w:left w:val="nil"/>
              <w:bottom w:val="single" w:sz="8" w:space="0" w:color="000000"/>
              <w:right w:val="single" w:sz="8" w:space="0" w:color="000000"/>
            </w:tcBorders>
            <w:shd w:val="clear" w:color="000000" w:fill="FFFFFF"/>
            <w:vAlign w:val="bottom"/>
            <w:hideMark/>
          </w:tcPr>
          <w:p w14:paraId="34BA569F" w14:textId="77777777" w:rsidR="003477A8" w:rsidRPr="002D4B10" w:rsidRDefault="003477A8" w:rsidP="00A927FA">
            <w:pPr>
              <w:rPr>
                <w:color w:val="000000"/>
              </w:rPr>
            </w:pPr>
            <w:r>
              <w:rPr>
                <w:color w:val="000000"/>
              </w:rPr>
              <w:t>ZAKŁADKI INDEKSUJĄCE  25x38 MM MIX KOLORÓW</w:t>
            </w:r>
          </w:p>
        </w:tc>
        <w:tc>
          <w:tcPr>
            <w:tcW w:w="1417" w:type="dxa"/>
            <w:tcBorders>
              <w:top w:val="nil"/>
              <w:left w:val="nil"/>
              <w:bottom w:val="single" w:sz="8" w:space="0" w:color="000000"/>
              <w:right w:val="single" w:sz="8" w:space="0" w:color="000000"/>
            </w:tcBorders>
            <w:shd w:val="clear" w:color="000000" w:fill="FFFFFF"/>
            <w:vAlign w:val="bottom"/>
            <w:hideMark/>
          </w:tcPr>
          <w:p w14:paraId="6B99D45F" w14:textId="4536EC08"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4D1E337E"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043D10A" w14:textId="77777777" w:rsidR="003477A8" w:rsidRPr="002D4B10" w:rsidRDefault="003477A8" w:rsidP="00A927FA">
            <w:pPr>
              <w:rPr>
                <w:color w:val="000000"/>
              </w:rPr>
            </w:pPr>
            <w:r>
              <w:rPr>
                <w:color w:val="000000"/>
              </w:rPr>
              <w:t>180.</w:t>
            </w:r>
          </w:p>
        </w:tc>
        <w:tc>
          <w:tcPr>
            <w:tcW w:w="7139" w:type="dxa"/>
            <w:tcBorders>
              <w:top w:val="nil"/>
              <w:left w:val="nil"/>
              <w:bottom w:val="single" w:sz="8" w:space="0" w:color="000000"/>
              <w:right w:val="single" w:sz="8" w:space="0" w:color="000000"/>
            </w:tcBorders>
            <w:shd w:val="clear" w:color="000000" w:fill="FFFFFF"/>
            <w:vAlign w:val="bottom"/>
            <w:hideMark/>
          </w:tcPr>
          <w:p w14:paraId="14B72595" w14:textId="77777777" w:rsidR="003477A8" w:rsidRPr="002D4B10" w:rsidRDefault="003477A8" w:rsidP="00A927FA">
            <w:pPr>
              <w:rPr>
                <w:color w:val="000000"/>
              </w:rPr>
            </w:pPr>
            <w:r>
              <w:rPr>
                <w:color w:val="000000"/>
              </w:rPr>
              <w:t>PODAJNIK DO KARTECZEK I ZAKŁADEK INDEKSUJĄCYCH</w:t>
            </w:r>
          </w:p>
        </w:tc>
        <w:tc>
          <w:tcPr>
            <w:tcW w:w="1417" w:type="dxa"/>
            <w:tcBorders>
              <w:top w:val="nil"/>
              <w:left w:val="nil"/>
              <w:bottom w:val="single" w:sz="8" w:space="0" w:color="000000"/>
              <w:right w:val="single" w:sz="8" w:space="0" w:color="000000"/>
            </w:tcBorders>
            <w:shd w:val="clear" w:color="000000" w:fill="FFFFFF"/>
            <w:vAlign w:val="bottom"/>
            <w:hideMark/>
          </w:tcPr>
          <w:p w14:paraId="51297A67" w14:textId="24DEAAB5"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717E7761"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AAA5319" w14:textId="77777777" w:rsidR="003477A8" w:rsidRPr="002D4B10" w:rsidRDefault="003477A8" w:rsidP="00A927FA">
            <w:pPr>
              <w:rPr>
                <w:color w:val="000000"/>
              </w:rPr>
            </w:pPr>
            <w:r>
              <w:rPr>
                <w:color w:val="000000"/>
              </w:rPr>
              <w:t>181.</w:t>
            </w:r>
          </w:p>
        </w:tc>
        <w:tc>
          <w:tcPr>
            <w:tcW w:w="7139" w:type="dxa"/>
            <w:tcBorders>
              <w:top w:val="nil"/>
              <w:left w:val="nil"/>
              <w:bottom w:val="single" w:sz="8" w:space="0" w:color="000000"/>
              <w:right w:val="single" w:sz="8" w:space="0" w:color="000000"/>
            </w:tcBorders>
            <w:shd w:val="clear" w:color="000000" w:fill="FFFFFF"/>
            <w:vAlign w:val="bottom"/>
            <w:hideMark/>
          </w:tcPr>
          <w:p w14:paraId="1342B642" w14:textId="77777777" w:rsidR="003477A8" w:rsidRPr="002D4B10" w:rsidRDefault="003477A8" w:rsidP="00A927FA">
            <w:pPr>
              <w:rPr>
                <w:color w:val="000000"/>
              </w:rPr>
            </w:pPr>
            <w:r>
              <w:rPr>
                <w:color w:val="000000"/>
              </w:rPr>
              <w:t>OŁÓWEK  HB    OP. 12 SZT.</w:t>
            </w:r>
          </w:p>
        </w:tc>
        <w:tc>
          <w:tcPr>
            <w:tcW w:w="1417" w:type="dxa"/>
            <w:tcBorders>
              <w:top w:val="nil"/>
              <w:left w:val="nil"/>
              <w:bottom w:val="single" w:sz="8" w:space="0" w:color="000000"/>
              <w:right w:val="single" w:sz="8" w:space="0" w:color="000000"/>
            </w:tcBorders>
            <w:shd w:val="clear" w:color="000000" w:fill="FFFFFF"/>
            <w:vAlign w:val="bottom"/>
            <w:hideMark/>
          </w:tcPr>
          <w:p w14:paraId="0156C318" w14:textId="250DE7E7" w:rsidR="003477A8" w:rsidRPr="002D4B10" w:rsidRDefault="003477A8" w:rsidP="00A927FA">
            <w:pPr>
              <w:jc w:val="right"/>
              <w:rPr>
                <w:color w:val="000000"/>
              </w:rPr>
            </w:pPr>
            <w:r>
              <w:rPr>
                <w:color w:val="000000"/>
              </w:rPr>
              <w:t>15</w:t>
            </w:r>
            <w:r w:rsidR="00C37074">
              <w:rPr>
                <w:color w:val="000000"/>
              </w:rPr>
              <w:t xml:space="preserve"> op.</w:t>
            </w:r>
          </w:p>
        </w:tc>
      </w:tr>
      <w:tr w:rsidR="003477A8" w:rsidRPr="004549BF" w14:paraId="5B089F0E"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BB6C797" w14:textId="77777777" w:rsidR="003477A8" w:rsidRPr="002D4B10" w:rsidRDefault="003477A8" w:rsidP="00A927FA">
            <w:pPr>
              <w:rPr>
                <w:color w:val="000000"/>
              </w:rPr>
            </w:pPr>
            <w:r>
              <w:rPr>
                <w:color w:val="000000"/>
              </w:rPr>
              <w:t>182.</w:t>
            </w:r>
          </w:p>
        </w:tc>
        <w:tc>
          <w:tcPr>
            <w:tcW w:w="7139" w:type="dxa"/>
            <w:tcBorders>
              <w:top w:val="nil"/>
              <w:left w:val="nil"/>
              <w:bottom w:val="single" w:sz="8" w:space="0" w:color="000000"/>
              <w:right w:val="single" w:sz="8" w:space="0" w:color="000000"/>
            </w:tcBorders>
            <w:shd w:val="clear" w:color="000000" w:fill="FFFFFF"/>
            <w:vAlign w:val="bottom"/>
            <w:hideMark/>
          </w:tcPr>
          <w:p w14:paraId="4E13AF5E" w14:textId="77777777" w:rsidR="003477A8" w:rsidRPr="002D4B10" w:rsidRDefault="003477A8" w:rsidP="00A927FA">
            <w:pPr>
              <w:rPr>
                <w:color w:val="000000"/>
              </w:rPr>
            </w:pPr>
            <w:r>
              <w:rPr>
                <w:color w:val="000000"/>
              </w:rPr>
              <w:t>OŁÓWEK  2B    OP. 12 SZT.</w:t>
            </w:r>
          </w:p>
        </w:tc>
        <w:tc>
          <w:tcPr>
            <w:tcW w:w="1417" w:type="dxa"/>
            <w:tcBorders>
              <w:top w:val="nil"/>
              <w:left w:val="nil"/>
              <w:bottom w:val="single" w:sz="8" w:space="0" w:color="000000"/>
              <w:right w:val="single" w:sz="8" w:space="0" w:color="000000"/>
            </w:tcBorders>
            <w:shd w:val="clear" w:color="000000" w:fill="FFFFFF"/>
            <w:vAlign w:val="bottom"/>
            <w:hideMark/>
          </w:tcPr>
          <w:p w14:paraId="643B75E0" w14:textId="3B11A374" w:rsidR="003477A8" w:rsidRPr="002D4B10" w:rsidRDefault="003477A8" w:rsidP="00A927FA">
            <w:pPr>
              <w:jc w:val="right"/>
              <w:rPr>
                <w:color w:val="000000"/>
              </w:rPr>
            </w:pPr>
            <w:r>
              <w:rPr>
                <w:color w:val="000000"/>
              </w:rPr>
              <w:t>15</w:t>
            </w:r>
            <w:r w:rsidR="00C37074">
              <w:rPr>
                <w:color w:val="000000"/>
              </w:rPr>
              <w:t xml:space="preserve"> </w:t>
            </w:r>
            <w:proofErr w:type="spellStart"/>
            <w:r w:rsidR="00C37074">
              <w:rPr>
                <w:color w:val="000000"/>
              </w:rPr>
              <w:t>szt</w:t>
            </w:r>
            <w:proofErr w:type="spellEnd"/>
          </w:p>
        </w:tc>
      </w:tr>
      <w:tr w:rsidR="003477A8" w:rsidRPr="004549BF" w14:paraId="289E0B38"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4CAD0AC" w14:textId="77777777" w:rsidR="003477A8" w:rsidRPr="002D4B10" w:rsidRDefault="003477A8" w:rsidP="00A927FA">
            <w:pPr>
              <w:rPr>
                <w:color w:val="000000"/>
              </w:rPr>
            </w:pPr>
            <w:r>
              <w:rPr>
                <w:color w:val="000000"/>
              </w:rPr>
              <w:t>183.</w:t>
            </w:r>
          </w:p>
        </w:tc>
        <w:tc>
          <w:tcPr>
            <w:tcW w:w="7139" w:type="dxa"/>
            <w:tcBorders>
              <w:top w:val="nil"/>
              <w:left w:val="nil"/>
              <w:bottom w:val="single" w:sz="8" w:space="0" w:color="000000"/>
              <w:right w:val="single" w:sz="8" w:space="0" w:color="000000"/>
            </w:tcBorders>
            <w:shd w:val="clear" w:color="000000" w:fill="FFFFFF"/>
            <w:vAlign w:val="bottom"/>
            <w:hideMark/>
          </w:tcPr>
          <w:p w14:paraId="23B4489A" w14:textId="77777777" w:rsidR="003477A8" w:rsidRPr="002D4B10" w:rsidRDefault="003477A8" w:rsidP="00A927FA">
            <w:pPr>
              <w:rPr>
                <w:color w:val="000000"/>
              </w:rPr>
            </w:pPr>
            <w:r>
              <w:rPr>
                <w:color w:val="000000"/>
              </w:rPr>
              <w:t>OŁÓWEK AUTOMATYCZNY 0,5 MM</w:t>
            </w:r>
          </w:p>
        </w:tc>
        <w:tc>
          <w:tcPr>
            <w:tcW w:w="1417" w:type="dxa"/>
            <w:tcBorders>
              <w:top w:val="nil"/>
              <w:left w:val="nil"/>
              <w:bottom w:val="single" w:sz="8" w:space="0" w:color="000000"/>
              <w:right w:val="single" w:sz="8" w:space="0" w:color="000000"/>
            </w:tcBorders>
            <w:shd w:val="clear" w:color="000000" w:fill="FFFFFF"/>
            <w:vAlign w:val="bottom"/>
            <w:hideMark/>
          </w:tcPr>
          <w:p w14:paraId="565207FF" w14:textId="60C72397" w:rsidR="003477A8" w:rsidRPr="002D4B10" w:rsidRDefault="003477A8" w:rsidP="00A927FA">
            <w:pPr>
              <w:jc w:val="right"/>
              <w:rPr>
                <w:color w:val="000000"/>
              </w:rPr>
            </w:pPr>
            <w:r>
              <w:rPr>
                <w:color w:val="000000"/>
              </w:rPr>
              <w:t>20</w:t>
            </w:r>
            <w:r w:rsidR="00C37074">
              <w:rPr>
                <w:color w:val="000000"/>
              </w:rPr>
              <w:t xml:space="preserve"> </w:t>
            </w:r>
            <w:proofErr w:type="spellStart"/>
            <w:r w:rsidR="00C37074">
              <w:rPr>
                <w:color w:val="000000"/>
              </w:rPr>
              <w:t>szt</w:t>
            </w:r>
            <w:proofErr w:type="spellEnd"/>
          </w:p>
        </w:tc>
      </w:tr>
      <w:tr w:rsidR="003477A8" w:rsidRPr="004549BF" w14:paraId="528A5858" w14:textId="77777777" w:rsidTr="002851BB">
        <w:trPr>
          <w:trHeight w:val="50"/>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2212AE6" w14:textId="77777777" w:rsidR="003477A8" w:rsidRPr="002D4B10" w:rsidRDefault="003477A8" w:rsidP="00A927FA">
            <w:pPr>
              <w:rPr>
                <w:color w:val="000000"/>
              </w:rPr>
            </w:pPr>
            <w:r>
              <w:rPr>
                <w:color w:val="000000"/>
              </w:rPr>
              <w:t>184.</w:t>
            </w:r>
          </w:p>
        </w:tc>
        <w:tc>
          <w:tcPr>
            <w:tcW w:w="7139" w:type="dxa"/>
            <w:tcBorders>
              <w:top w:val="nil"/>
              <w:left w:val="nil"/>
              <w:bottom w:val="single" w:sz="8" w:space="0" w:color="000000"/>
              <w:right w:val="single" w:sz="8" w:space="0" w:color="000000"/>
            </w:tcBorders>
            <w:shd w:val="clear" w:color="000000" w:fill="FFFFFF"/>
            <w:vAlign w:val="bottom"/>
            <w:hideMark/>
          </w:tcPr>
          <w:p w14:paraId="5D77A54D" w14:textId="77777777" w:rsidR="003477A8" w:rsidRPr="002D4B10" w:rsidRDefault="003477A8" w:rsidP="00A927FA">
            <w:pPr>
              <w:rPr>
                <w:color w:val="000000"/>
              </w:rPr>
            </w:pPr>
            <w:r>
              <w:rPr>
                <w:color w:val="000000"/>
              </w:rPr>
              <w:t>DŁUGOPIS  CZARNY Z KOŃCÓWKĄ 0,3-0,4 MM, WENTYLOWANA SKUWKA I KOŃCÓWKA, TRANSPARENTNY KORPUS W KOLORZE TUSZU</w:t>
            </w:r>
          </w:p>
        </w:tc>
        <w:tc>
          <w:tcPr>
            <w:tcW w:w="1417" w:type="dxa"/>
            <w:tcBorders>
              <w:top w:val="nil"/>
              <w:left w:val="nil"/>
              <w:bottom w:val="single" w:sz="8" w:space="0" w:color="000000"/>
              <w:right w:val="single" w:sz="8" w:space="0" w:color="000000"/>
            </w:tcBorders>
            <w:shd w:val="clear" w:color="000000" w:fill="FFFFFF"/>
            <w:vAlign w:val="bottom"/>
            <w:hideMark/>
          </w:tcPr>
          <w:p w14:paraId="520D5C74" w14:textId="2843ACA6" w:rsidR="003477A8" w:rsidRPr="002D4B10" w:rsidRDefault="003477A8" w:rsidP="00A927FA">
            <w:pPr>
              <w:jc w:val="right"/>
              <w:rPr>
                <w:color w:val="000000"/>
              </w:rPr>
            </w:pPr>
            <w:r>
              <w:rPr>
                <w:color w:val="000000"/>
              </w:rPr>
              <w:t>200</w:t>
            </w:r>
            <w:r w:rsidR="00C37074">
              <w:rPr>
                <w:color w:val="000000"/>
              </w:rPr>
              <w:t xml:space="preserve"> </w:t>
            </w:r>
            <w:proofErr w:type="spellStart"/>
            <w:r w:rsidR="00C37074">
              <w:rPr>
                <w:color w:val="000000"/>
              </w:rPr>
              <w:t>szt</w:t>
            </w:r>
            <w:proofErr w:type="spellEnd"/>
          </w:p>
        </w:tc>
      </w:tr>
      <w:tr w:rsidR="003477A8" w:rsidRPr="004549BF" w14:paraId="71C6209E" w14:textId="77777777" w:rsidTr="002851BB">
        <w:trPr>
          <w:trHeight w:val="44"/>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06C0C26" w14:textId="77777777" w:rsidR="003477A8" w:rsidRPr="002D4B10" w:rsidRDefault="003477A8" w:rsidP="00A927FA">
            <w:pPr>
              <w:rPr>
                <w:color w:val="000000"/>
              </w:rPr>
            </w:pPr>
            <w:r>
              <w:rPr>
                <w:color w:val="000000"/>
              </w:rPr>
              <w:t>185.</w:t>
            </w:r>
          </w:p>
        </w:tc>
        <w:tc>
          <w:tcPr>
            <w:tcW w:w="7139" w:type="dxa"/>
            <w:tcBorders>
              <w:top w:val="nil"/>
              <w:left w:val="nil"/>
              <w:bottom w:val="single" w:sz="8" w:space="0" w:color="000000"/>
              <w:right w:val="single" w:sz="8" w:space="0" w:color="000000"/>
            </w:tcBorders>
            <w:shd w:val="clear" w:color="000000" w:fill="FFFFFF"/>
            <w:vAlign w:val="bottom"/>
            <w:hideMark/>
          </w:tcPr>
          <w:p w14:paraId="6C1AE206" w14:textId="77777777" w:rsidR="003477A8" w:rsidRPr="002D4B10" w:rsidRDefault="003477A8" w:rsidP="00A927FA">
            <w:pPr>
              <w:rPr>
                <w:color w:val="000000"/>
              </w:rPr>
            </w:pPr>
            <w:r>
              <w:rPr>
                <w:color w:val="000000"/>
              </w:rPr>
              <w:t>DŁUGOPIS NIEBIESKI  Z KOŃCÓWKĄ  0,3-0,4 MM, WENTYLOWANA SKUWKA I KOŃCÓWKA, TRANSPARENTNY KORPUS W KOLORZE TUSZU</w:t>
            </w:r>
          </w:p>
        </w:tc>
        <w:tc>
          <w:tcPr>
            <w:tcW w:w="1417" w:type="dxa"/>
            <w:tcBorders>
              <w:top w:val="nil"/>
              <w:left w:val="nil"/>
              <w:bottom w:val="single" w:sz="8" w:space="0" w:color="000000"/>
              <w:right w:val="single" w:sz="8" w:space="0" w:color="000000"/>
            </w:tcBorders>
            <w:shd w:val="clear" w:color="000000" w:fill="FFFFFF"/>
            <w:vAlign w:val="bottom"/>
            <w:hideMark/>
          </w:tcPr>
          <w:p w14:paraId="5E5DE050" w14:textId="3D90A48E" w:rsidR="003477A8" w:rsidRPr="002D4B10" w:rsidRDefault="003477A8" w:rsidP="00A927FA">
            <w:pPr>
              <w:jc w:val="right"/>
              <w:rPr>
                <w:color w:val="000000"/>
              </w:rPr>
            </w:pPr>
            <w:r>
              <w:rPr>
                <w:color w:val="000000"/>
              </w:rPr>
              <w:t>200</w:t>
            </w:r>
            <w:r w:rsidR="00C37074">
              <w:rPr>
                <w:color w:val="000000"/>
              </w:rPr>
              <w:t xml:space="preserve"> </w:t>
            </w:r>
            <w:proofErr w:type="spellStart"/>
            <w:r w:rsidR="00C37074">
              <w:rPr>
                <w:color w:val="000000"/>
              </w:rPr>
              <w:t>szt</w:t>
            </w:r>
            <w:proofErr w:type="spellEnd"/>
          </w:p>
        </w:tc>
      </w:tr>
      <w:tr w:rsidR="003477A8" w:rsidRPr="004549BF" w14:paraId="56D7BED9" w14:textId="77777777" w:rsidTr="002851BB">
        <w:trPr>
          <w:trHeight w:val="57"/>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8DE4AFA" w14:textId="77777777" w:rsidR="003477A8" w:rsidRPr="002D4B10" w:rsidRDefault="003477A8" w:rsidP="00A927FA">
            <w:pPr>
              <w:rPr>
                <w:color w:val="000000"/>
              </w:rPr>
            </w:pPr>
            <w:r>
              <w:rPr>
                <w:color w:val="000000"/>
              </w:rPr>
              <w:t>186.</w:t>
            </w:r>
          </w:p>
        </w:tc>
        <w:tc>
          <w:tcPr>
            <w:tcW w:w="7139" w:type="dxa"/>
            <w:tcBorders>
              <w:top w:val="nil"/>
              <w:left w:val="nil"/>
              <w:bottom w:val="single" w:sz="8" w:space="0" w:color="000000"/>
              <w:right w:val="single" w:sz="8" w:space="0" w:color="000000"/>
            </w:tcBorders>
            <w:shd w:val="clear" w:color="000000" w:fill="FFFFFF"/>
            <w:vAlign w:val="bottom"/>
            <w:hideMark/>
          </w:tcPr>
          <w:p w14:paraId="62EF4324" w14:textId="77777777" w:rsidR="003477A8" w:rsidRPr="002D4B10" w:rsidRDefault="003477A8" w:rsidP="00A927FA">
            <w:pPr>
              <w:rPr>
                <w:color w:val="000000"/>
              </w:rPr>
            </w:pPr>
            <w:r>
              <w:rPr>
                <w:color w:val="000000"/>
              </w:rPr>
              <w:t>CIENKOPIS KULKOWY Z SILIKONOWĄ KULKĄ UMOŻLIWIAJĄCĄ USUNIĘCIE TEKSTU, GRUBOŚĆ LINII PISANIA 0,25 MM, CZARNY</w:t>
            </w:r>
          </w:p>
        </w:tc>
        <w:tc>
          <w:tcPr>
            <w:tcW w:w="1417" w:type="dxa"/>
            <w:tcBorders>
              <w:top w:val="nil"/>
              <w:left w:val="nil"/>
              <w:bottom w:val="single" w:sz="8" w:space="0" w:color="000000"/>
              <w:right w:val="single" w:sz="8" w:space="0" w:color="000000"/>
            </w:tcBorders>
            <w:shd w:val="clear" w:color="000000" w:fill="FFFFFF"/>
            <w:vAlign w:val="bottom"/>
            <w:hideMark/>
          </w:tcPr>
          <w:p w14:paraId="0FEFB29E" w14:textId="29585778" w:rsidR="003477A8" w:rsidRPr="002D4B10" w:rsidRDefault="003477A8" w:rsidP="00A927FA">
            <w:pPr>
              <w:jc w:val="right"/>
              <w:rPr>
                <w:color w:val="000000"/>
              </w:rPr>
            </w:pPr>
            <w:r>
              <w:rPr>
                <w:color w:val="000000"/>
              </w:rPr>
              <w:t>150</w:t>
            </w:r>
            <w:r w:rsidR="00C37074">
              <w:rPr>
                <w:color w:val="000000"/>
              </w:rPr>
              <w:t xml:space="preserve"> </w:t>
            </w:r>
            <w:proofErr w:type="spellStart"/>
            <w:r w:rsidR="00C37074">
              <w:rPr>
                <w:color w:val="000000"/>
              </w:rPr>
              <w:t>szt</w:t>
            </w:r>
            <w:proofErr w:type="spellEnd"/>
          </w:p>
        </w:tc>
      </w:tr>
      <w:tr w:rsidR="003477A8" w:rsidRPr="004549BF" w14:paraId="114DFAA8" w14:textId="77777777" w:rsidTr="002851BB">
        <w:trPr>
          <w:trHeight w:val="5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DC176E1" w14:textId="77777777" w:rsidR="003477A8" w:rsidRPr="002D4B10" w:rsidRDefault="003477A8" w:rsidP="00A927FA">
            <w:pPr>
              <w:rPr>
                <w:color w:val="000000"/>
              </w:rPr>
            </w:pPr>
            <w:r>
              <w:rPr>
                <w:color w:val="000000"/>
              </w:rPr>
              <w:t>187.</w:t>
            </w:r>
          </w:p>
        </w:tc>
        <w:tc>
          <w:tcPr>
            <w:tcW w:w="7139" w:type="dxa"/>
            <w:tcBorders>
              <w:top w:val="nil"/>
              <w:left w:val="nil"/>
              <w:bottom w:val="single" w:sz="8" w:space="0" w:color="000000"/>
              <w:right w:val="single" w:sz="8" w:space="0" w:color="000000"/>
            </w:tcBorders>
            <w:shd w:val="clear" w:color="000000" w:fill="FFFFFF"/>
            <w:vAlign w:val="bottom"/>
            <w:hideMark/>
          </w:tcPr>
          <w:p w14:paraId="71FA6CBA" w14:textId="77777777" w:rsidR="003477A8" w:rsidRPr="002D4B10" w:rsidRDefault="003477A8" w:rsidP="00A927FA">
            <w:pPr>
              <w:rPr>
                <w:color w:val="000000"/>
              </w:rPr>
            </w:pPr>
            <w:r>
              <w:rPr>
                <w:color w:val="000000"/>
              </w:rPr>
              <w:t>CIENKOPIS KULKOWY Z SILIKONOWĄ KULKĄ UMOŻLIWIAJĄCĄ USUNIĘCIE TEKSTU, GRUBOŚĆ LINII PISANIA 0,25 MM, NIEBIESKI</w:t>
            </w:r>
          </w:p>
        </w:tc>
        <w:tc>
          <w:tcPr>
            <w:tcW w:w="1417" w:type="dxa"/>
            <w:tcBorders>
              <w:top w:val="nil"/>
              <w:left w:val="nil"/>
              <w:bottom w:val="single" w:sz="8" w:space="0" w:color="000000"/>
              <w:right w:val="single" w:sz="8" w:space="0" w:color="000000"/>
            </w:tcBorders>
            <w:shd w:val="clear" w:color="000000" w:fill="FFFFFF"/>
            <w:vAlign w:val="bottom"/>
            <w:hideMark/>
          </w:tcPr>
          <w:p w14:paraId="2F2A175A" w14:textId="79BA3E48" w:rsidR="003477A8" w:rsidRPr="002D4B10" w:rsidRDefault="003477A8" w:rsidP="00A927FA">
            <w:pPr>
              <w:jc w:val="right"/>
              <w:rPr>
                <w:color w:val="000000"/>
              </w:rPr>
            </w:pPr>
            <w:r>
              <w:rPr>
                <w:color w:val="000000"/>
              </w:rPr>
              <w:t>150</w:t>
            </w:r>
            <w:r w:rsidR="00C37074">
              <w:rPr>
                <w:color w:val="000000"/>
              </w:rPr>
              <w:t xml:space="preserve"> </w:t>
            </w:r>
            <w:proofErr w:type="spellStart"/>
            <w:r w:rsidR="00C37074">
              <w:rPr>
                <w:color w:val="000000"/>
              </w:rPr>
              <w:t>szt</w:t>
            </w:r>
            <w:proofErr w:type="spellEnd"/>
          </w:p>
        </w:tc>
      </w:tr>
      <w:tr w:rsidR="003477A8" w:rsidRPr="004549BF" w14:paraId="07FB24D2" w14:textId="77777777" w:rsidTr="002851BB">
        <w:trPr>
          <w:trHeight w:val="5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795C250" w14:textId="77777777" w:rsidR="003477A8" w:rsidRPr="002D4B10" w:rsidRDefault="003477A8" w:rsidP="00A927FA">
            <w:pPr>
              <w:rPr>
                <w:color w:val="000000"/>
              </w:rPr>
            </w:pPr>
            <w:r>
              <w:rPr>
                <w:color w:val="000000"/>
              </w:rPr>
              <w:t>188.</w:t>
            </w:r>
          </w:p>
        </w:tc>
        <w:tc>
          <w:tcPr>
            <w:tcW w:w="7139" w:type="dxa"/>
            <w:tcBorders>
              <w:top w:val="nil"/>
              <w:left w:val="nil"/>
              <w:bottom w:val="single" w:sz="8" w:space="0" w:color="000000"/>
              <w:right w:val="single" w:sz="8" w:space="0" w:color="000000"/>
            </w:tcBorders>
            <w:shd w:val="clear" w:color="000000" w:fill="FFFFFF"/>
            <w:vAlign w:val="bottom"/>
            <w:hideMark/>
          </w:tcPr>
          <w:p w14:paraId="474C7B9C" w14:textId="77777777" w:rsidR="003477A8" w:rsidRPr="002D4B10" w:rsidRDefault="003477A8" w:rsidP="00A927FA">
            <w:pPr>
              <w:rPr>
                <w:color w:val="000000"/>
              </w:rPr>
            </w:pPr>
            <w:r>
              <w:rPr>
                <w:color w:val="000000"/>
              </w:rPr>
              <w:t>DŁUGOPIS ŻELOWY AUTOMATYCZNY - CZERWONY Z KOŃCÓWKĄ 0,7 MM, PRZEZROCZYSTY KORPUS, GUMOWY UCHWYT, TUSZ WODOODPORNY I NIEBLAKNĄCY</w:t>
            </w:r>
          </w:p>
        </w:tc>
        <w:tc>
          <w:tcPr>
            <w:tcW w:w="1417" w:type="dxa"/>
            <w:tcBorders>
              <w:top w:val="nil"/>
              <w:left w:val="nil"/>
              <w:bottom w:val="single" w:sz="8" w:space="0" w:color="000000"/>
              <w:right w:val="single" w:sz="8" w:space="0" w:color="000000"/>
            </w:tcBorders>
            <w:shd w:val="clear" w:color="000000" w:fill="FFFFFF"/>
            <w:vAlign w:val="bottom"/>
            <w:hideMark/>
          </w:tcPr>
          <w:p w14:paraId="5C2EF5F3" w14:textId="38BF7F76" w:rsidR="003477A8" w:rsidRPr="002D4B10" w:rsidRDefault="003477A8" w:rsidP="00A927FA">
            <w:pPr>
              <w:jc w:val="right"/>
              <w:rPr>
                <w:color w:val="000000"/>
              </w:rPr>
            </w:pPr>
            <w:r>
              <w:rPr>
                <w:color w:val="000000"/>
              </w:rPr>
              <w:t>150</w:t>
            </w:r>
            <w:r w:rsidR="00C37074">
              <w:rPr>
                <w:color w:val="000000"/>
              </w:rPr>
              <w:t xml:space="preserve"> </w:t>
            </w:r>
            <w:proofErr w:type="spellStart"/>
            <w:r w:rsidR="00C37074">
              <w:rPr>
                <w:color w:val="000000"/>
              </w:rPr>
              <w:t>szt</w:t>
            </w:r>
            <w:proofErr w:type="spellEnd"/>
          </w:p>
        </w:tc>
      </w:tr>
      <w:tr w:rsidR="003477A8" w:rsidRPr="004549BF" w14:paraId="2213B890" w14:textId="77777777" w:rsidTr="002851BB">
        <w:trPr>
          <w:trHeight w:val="5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8C04EE6" w14:textId="77777777" w:rsidR="003477A8" w:rsidRPr="002D4B10" w:rsidRDefault="003477A8" w:rsidP="00A927FA">
            <w:pPr>
              <w:rPr>
                <w:color w:val="000000"/>
              </w:rPr>
            </w:pPr>
            <w:r>
              <w:rPr>
                <w:color w:val="000000"/>
              </w:rPr>
              <w:t>189.</w:t>
            </w:r>
          </w:p>
        </w:tc>
        <w:tc>
          <w:tcPr>
            <w:tcW w:w="7139" w:type="dxa"/>
            <w:tcBorders>
              <w:top w:val="nil"/>
              <w:left w:val="nil"/>
              <w:bottom w:val="single" w:sz="8" w:space="0" w:color="000000"/>
              <w:right w:val="single" w:sz="8" w:space="0" w:color="000000"/>
            </w:tcBorders>
            <w:shd w:val="clear" w:color="000000" w:fill="FFFFFF"/>
            <w:vAlign w:val="bottom"/>
            <w:hideMark/>
          </w:tcPr>
          <w:p w14:paraId="149FB9C1" w14:textId="77777777" w:rsidR="003477A8" w:rsidRPr="002D4B10" w:rsidRDefault="003477A8" w:rsidP="00A927FA">
            <w:pPr>
              <w:rPr>
                <w:color w:val="000000"/>
              </w:rPr>
            </w:pPr>
            <w:r>
              <w:rPr>
                <w:color w:val="000000"/>
              </w:rPr>
              <w:t>DŁUGOPIS ŻELOWY AUTOMATYCZNY - CZARNY Z KOŃCÓWKĄ  0,7 MM, PRZEZROCZYSTY KORPUS, GUMOWY UCHWYT, TUSZ WODOODPORNY I NIEBLAKNĄCY</w:t>
            </w:r>
          </w:p>
        </w:tc>
        <w:tc>
          <w:tcPr>
            <w:tcW w:w="1417" w:type="dxa"/>
            <w:tcBorders>
              <w:top w:val="nil"/>
              <w:left w:val="nil"/>
              <w:bottom w:val="single" w:sz="8" w:space="0" w:color="000000"/>
              <w:right w:val="single" w:sz="8" w:space="0" w:color="000000"/>
            </w:tcBorders>
            <w:shd w:val="clear" w:color="000000" w:fill="FFFFFF"/>
            <w:vAlign w:val="bottom"/>
            <w:hideMark/>
          </w:tcPr>
          <w:p w14:paraId="4EA5DFAE" w14:textId="432D202A" w:rsidR="003477A8" w:rsidRPr="002D4B10" w:rsidRDefault="003477A8" w:rsidP="00A927FA">
            <w:pPr>
              <w:jc w:val="right"/>
              <w:rPr>
                <w:color w:val="000000"/>
              </w:rPr>
            </w:pPr>
            <w:r>
              <w:rPr>
                <w:color w:val="000000"/>
              </w:rPr>
              <w:t>150</w:t>
            </w:r>
            <w:r w:rsidR="00C37074">
              <w:rPr>
                <w:color w:val="000000"/>
              </w:rPr>
              <w:t xml:space="preserve"> </w:t>
            </w:r>
            <w:proofErr w:type="spellStart"/>
            <w:r w:rsidR="00C37074">
              <w:rPr>
                <w:color w:val="000000"/>
              </w:rPr>
              <w:t>szt</w:t>
            </w:r>
            <w:proofErr w:type="spellEnd"/>
          </w:p>
        </w:tc>
      </w:tr>
      <w:tr w:rsidR="003477A8" w:rsidRPr="004549BF" w14:paraId="792000C4" w14:textId="77777777" w:rsidTr="002851BB">
        <w:trPr>
          <w:trHeight w:val="5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99C2196" w14:textId="77777777" w:rsidR="003477A8" w:rsidRPr="002D4B10" w:rsidRDefault="003477A8" w:rsidP="00A927FA">
            <w:pPr>
              <w:rPr>
                <w:color w:val="000000"/>
              </w:rPr>
            </w:pPr>
            <w:r>
              <w:rPr>
                <w:color w:val="000000"/>
              </w:rPr>
              <w:t>190.</w:t>
            </w:r>
          </w:p>
        </w:tc>
        <w:tc>
          <w:tcPr>
            <w:tcW w:w="7139" w:type="dxa"/>
            <w:tcBorders>
              <w:top w:val="nil"/>
              <w:left w:val="nil"/>
              <w:bottom w:val="single" w:sz="8" w:space="0" w:color="000000"/>
              <w:right w:val="single" w:sz="8" w:space="0" w:color="000000"/>
            </w:tcBorders>
            <w:shd w:val="clear" w:color="000000" w:fill="FFFFFF"/>
            <w:vAlign w:val="bottom"/>
            <w:hideMark/>
          </w:tcPr>
          <w:p w14:paraId="25C156F4" w14:textId="77777777" w:rsidR="003477A8" w:rsidRPr="002D4B10" w:rsidRDefault="003477A8" w:rsidP="00A927FA">
            <w:pPr>
              <w:rPr>
                <w:color w:val="000000"/>
              </w:rPr>
            </w:pPr>
            <w:r>
              <w:rPr>
                <w:color w:val="000000"/>
              </w:rPr>
              <w:t>DŁUGOPIS ŻELOWY AUTOMATYCZNY - NIEBIESKI  Z KOŃCÓWKĄ 0,7 MM, PRZEZROCZYSTY KORPUS, GUMOWY UCHWYT, TUSZ WODOODPORNY I NIEBLAKNĄCY</w:t>
            </w:r>
          </w:p>
        </w:tc>
        <w:tc>
          <w:tcPr>
            <w:tcW w:w="1417" w:type="dxa"/>
            <w:tcBorders>
              <w:top w:val="nil"/>
              <w:left w:val="nil"/>
              <w:bottom w:val="single" w:sz="8" w:space="0" w:color="000000"/>
              <w:right w:val="single" w:sz="8" w:space="0" w:color="000000"/>
            </w:tcBorders>
            <w:shd w:val="clear" w:color="000000" w:fill="FFFFFF"/>
            <w:vAlign w:val="bottom"/>
            <w:hideMark/>
          </w:tcPr>
          <w:p w14:paraId="053191DB" w14:textId="3054DF7C" w:rsidR="003477A8" w:rsidRPr="002D4B10" w:rsidRDefault="003477A8" w:rsidP="00A927FA">
            <w:pPr>
              <w:jc w:val="right"/>
              <w:rPr>
                <w:color w:val="000000"/>
              </w:rPr>
            </w:pPr>
            <w:r>
              <w:rPr>
                <w:color w:val="000000"/>
              </w:rPr>
              <w:t>160</w:t>
            </w:r>
            <w:r w:rsidR="00C37074">
              <w:rPr>
                <w:color w:val="000000"/>
              </w:rPr>
              <w:t xml:space="preserve"> </w:t>
            </w:r>
            <w:proofErr w:type="spellStart"/>
            <w:r w:rsidR="00C37074">
              <w:rPr>
                <w:color w:val="000000"/>
              </w:rPr>
              <w:t>szt</w:t>
            </w:r>
            <w:proofErr w:type="spellEnd"/>
          </w:p>
        </w:tc>
      </w:tr>
      <w:tr w:rsidR="003477A8" w:rsidRPr="004549BF" w14:paraId="694540AD" w14:textId="77777777" w:rsidTr="002851BB">
        <w:trPr>
          <w:trHeight w:val="93"/>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BCA46AD" w14:textId="77777777" w:rsidR="003477A8" w:rsidRPr="002D4B10" w:rsidRDefault="003477A8" w:rsidP="00A927FA">
            <w:pPr>
              <w:rPr>
                <w:color w:val="000000"/>
              </w:rPr>
            </w:pPr>
            <w:r>
              <w:rPr>
                <w:color w:val="000000"/>
              </w:rPr>
              <w:t>191.</w:t>
            </w:r>
          </w:p>
        </w:tc>
        <w:tc>
          <w:tcPr>
            <w:tcW w:w="7139" w:type="dxa"/>
            <w:tcBorders>
              <w:top w:val="nil"/>
              <w:left w:val="nil"/>
              <w:bottom w:val="single" w:sz="8" w:space="0" w:color="000000"/>
              <w:right w:val="single" w:sz="8" w:space="0" w:color="000000"/>
            </w:tcBorders>
            <w:shd w:val="clear" w:color="000000" w:fill="FFFFFF"/>
            <w:vAlign w:val="bottom"/>
            <w:hideMark/>
          </w:tcPr>
          <w:p w14:paraId="7A065534" w14:textId="77777777" w:rsidR="003477A8" w:rsidRPr="002D4B10" w:rsidRDefault="003477A8" w:rsidP="00A927FA">
            <w:pPr>
              <w:rPr>
                <w:color w:val="000000"/>
              </w:rPr>
            </w:pPr>
            <w:r>
              <w:rPr>
                <w:color w:val="000000"/>
              </w:rPr>
              <w:t>PIÓRO WIECZNE O ERGONOMICZNYM KSZTAŁCIE DLA PRAWO I LEWORĘCZNYCH, ROZMIAR STALÓWKI M, STALÓWKA ZE STALI NIERDZEWNEJ, SKRĘCONY  KSZTAŁT OBUDOWY ZAPOBIEGA TOCZENIU SIĘ PIÓRA PO PŁASKIEJ POWIERZCHNI. RÓZNE KOLORY</w:t>
            </w:r>
          </w:p>
        </w:tc>
        <w:tc>
          <w:tcPr>
            <w:tcW w:w="1417" w:type="dxa"/>
            <w:tcBorders>
              <w:top w:val="nil"/>
              <w:left w:val="nil"/>
              <w:bottom w:val="single" w:sz="8" w:space="0" w:color="000000"/>
              <w:right w:val="single" w:sz="8" w:space="0" w:color="000000"/>
            </w:tcBorders>
            <w:shd w:val="clear" w:color="000000" w:fill="FFFFFF"/>
            <w:vAlign w:val="bottom"/>
            <w:hideMark/>
          </w:tcPr>
          <w:p w14:paraId="5FFF9D7B" w14:textId="327E1117" w:rsidR="003477A8" w:rsidRPr="002D4B10" w:rsidRDefault="003477A8" w:rsidP="00A927FA">
            <w:pPr>
              <w:jc w:val="right"/>
              <w:rPr>
                <w:color w:val="000000"/>
              </w:rPr>
            </w:pPr>
            <w:r>
              <w:rPr>
                <w:color w:val="000000"/>
              </w:rPr>
              <w:t>15</w:t>
            </w:r>
            <w:r w:rsidR="00C37074">
              <w:rPr>
                <w:color w:val="000000"/>
              </w:rPr>
              <w:t xml:space="preserve"> </w:t>
            </w:r>
            <w:proofErr w:type="spellStart"/>
            <w:r w:rsidR="00C37074">
              <w:rPr>
                <w:color w:val="000000"/>
              </w:rPr>
              <w:t>szt</w:t>
            </w:r>
            <w:proofErr w:type="spellEnd"/>
          </w:p>
        </w:tc>
      </w:tr>
      <w:tr w:rsidR="003477A8" w:rsidRPr="004549BF" w14:paraId="50E85BFF" w14:textId="77777777" w:rsidTr="002851BB">
        <w:trPr>
          <w:trHeight w:val="93"/>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0CF2915" w14:textId="77777777" w:rsidR="003477A8" w:rsidRPr="002D4B10" w:rsidRDefault="003477A8" w:rsidP="00A927FA">
            <w:pPr>
              <w:rPr>
                <w:color w:val="000000"/>
              </w:rPr>
            </w:pPr>
            <w:r>
              <w:rPr>
                <w:color w:val="000000"/>
              </w:rPr>
              <w:t>192.</w:t>
            </w:r>
          </w:p>
        </w:tc>
        <w:tc>
          <w:tcPr>
            <w:tcW w:w="7139" w:type="dxa"/>
            <w:tcBorders>
              <w:top w:val="nil"/>
              <w:left w:val="nil"/>
              <w:bottom w:val="single" w:sz="8" w:space="0" w:color="000000"/>
              <w:right w:val="single" w:sz="8" w:space="0" w:color="000000"/>
            </w:tcBorders>
            <w:shd w:val="clear" w:color="000000" w:fill="FFFFFF"/>
            <w:vAlign w:val="bottom"/>
            <w:hideMark/>
          </w:tcPr>
          <w:p w14:paraId="4667C440" w14:textId="77777777" w:rsidR="003477A8" w:rsidRPr="002D4B10" w:rsidRDefault="003477A8" w:rsidP="00A927FA">
            <w:pPr>
              <w:rPr>
                <w:color w:val="000000"/>
              </w:rPr>
            </w:pPr>
            <w:r>
              <w:rPr>
                <w:color w:val="000000"/>
              </w:rPr>
              <w:t>PIÓRO WIECZNE O ERGONOMICZNYM KSZTAŁCIE DLA PRAWO I LEWORĘCZNYCH, ROZMIAR STALÓWKI M, STALÓWKA ZE STALI NIERDZEWNEJ, TRÓJKĄTNY KSZTAŁT OBUDOWY ZAPOBIEGA TOCZENIU SIĘ PIÓRA PO PŁASKIEJ POWIERZCHNI. . RÓŻNE KOLORY</w:t>
            </w:r>
          </w:p>
        </w:tc>
        <w:tc>
          <w:tcPr>
            <w:tcW w:w="1417" w:type="dxa"/>
            <w:tcBorders>
              <w:top w:val="nil"/>
              <w:left w:val="nil"/>
              <w:bottom w:val="single" w:sz="8" w:space="0" w:color="000000"/>
              <w:right w:val="single" w:sz="8" w:space="0" w:color="000000"/>
            </w:tcBorders>
            <w:shd w:val="clear" w:color="000000" w:fill="FFFFFF"/>
            <w:vAlign w:val="bottom"/>
            <w:hideMark/>
          </w:tcPr>
          <w:p w14:paraId="15E098E1" w14:textId="78FE147C"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756AB79D" w14:textId="77777777" w:rsidTr="002851BB">
        <w:trPr>
          <w:trHeight w:val="129"/>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D1E3653" w14:textId="77777777" w:rsidR="003477A8" w:rsidRPr="002D4B10" w:rsidRDefault="003477A8" w:rsidP="00A927FA">
            <w:pPr>
              <w:rPr>
                <w:color w:val="000000"/>
              </w:rPr>
            </w:pPr>
            <w:r>
              <w:rPr>
                <w:color w:val="000000"/>
              </w:rPr>
              <w:t>193.</w:t>
            </w:r>
          </w:p>
        </w:tc>
        <w:tc>
          <w:tcPr>
            <w:tcW w:w="7139" w:type="dxa"/>
            <w:tcBorders>
              <w:top w:val="nil"/>
              <w:left w:val="nil"/>
              <w:bottom w:val="single" w:sz="8" w:space="0" w:color="000000"/>
              <w:right w:val="single" w:sz="8" w:space="0" w:color="000000"/>
            </w:tcBorders>
            <w:shd w:val="clear" w:color="000000" w:fill="FFFFFF"/>
            <w:vAlign w:val="bottom"/>
            <w:hideMark/>
          </w:tcPr>
          <w:p w14:paraId="0B17158D" w14:textId="77777777" w:rsidR="003477A8" w:rsidRPr="002D4B10" w:rsidRDefault="003477A8" w:rsidP="00A927FA">
            <w:pPr>
              <w:rPr>
                <w:color w:val="000000"/>
              </w:rPr>
            </w:pPr>
            <w:r>
              <w:rPr>
                <w:color w:val="000000"/>
              </w:rPr>
              <w:t>PIÓRO WIECZNE W KSZTAŁCIE CYGARA, KORPUS WYKONANY ZE STALI NIERDZEWNEJ Z METALICZNYM POŁYSKIEM, STALÓWKA WYKONANA ZE STALI NIERDZEWNEJ, UCHWYT POKRYTY GUMĄ, DWUKANAŁOWY SYSTEM PODAWANIA ATRAMENTU, DLA OSÓB PRAWO I LEWORĘCZNYCH. MOŻLIWOŚĆ UŻYCIA TŁOCZKA DO ATRAMENTU LUB NABOI ATRAMENTOWYCH.</w:t>
            </w:r>
          </w:p>
        </w:tc>
        <w:tc>
          <w:tcPr>
            <w:tcW w:w="1417" w:type="dxa"/>
            <w:tcBorders>
              <w:top w:val="nil"/>
              <w:left w:val="nil"/>
              <w:bottom w:val="single" w:sz="8" w:space="0" w:color="000000"/>
              <w:right w:val="single" w:sz="8" w:space="0" w:color="000000"/>
            </w:tcBorders>
            <w:shd w:val="clear" w:color="000000" w:fill="FFFFFF"/>
            <w:vAlign w:val="bottom"/>
            <w:hideMark/>
          </w:tcPr>
          <w:p w14:paraId="0FA27E65" w14:textId="2D52B666"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3C7E9398" w14:textId="77777777" w:rsidTr="002851BB">
        <w:trPr>
          <w:trHeight w:val="4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A1301A4" w14:textId="77777777" w:rsidR="003477A8" w:rsidRPr="002D4B10" w:rsidRDefault="003477A8" w:rsidP="00A927FA">
            <w:pPr>
              <w:rPr>
                <w:color w:val="000000"/>
              </w:rPr>
            </w:pPr>
            <w:r>
              <w:rPr>
                <w:color w:val="000000"/>
              </w:rPr>
              <w:t>194.</w:t>
            </w:r>
          </w:p>
        </w:tc>
        <w:tc>
          <w:tcPr>
            <w:tcW w:w="7139" w:type="dxa"/>
            <w:tcBorders>
              <w:top w:val="nil"/>
              <w:left w:val="nil"/>
              <w:bottom w:val="single" w:sz="8" w:space="0" w:color="000000"/>
              <w:right w:val="single" w:sz="8" w:space="0" w:color="000000"/>
            </w:tcBorders>
            <w:shd w:val="clear" w:color="000000" w:fill="FFFFFF"/>
            <w:vAlign w:val="bottom"/>
            <w:hideMark/>
          </w:tcPr>
          <w:p w14:paraId="6632B0F1" w14:textId="77777777" w:rsidR="003477A8" w:rsidRPr="002D4B10" w:rsidRDefault="003477A8" w:rsidP="00A927FA">
            <w:pPr>
              <w:rPr>
                <w:color w:val="000000"/>
              </w:rPr>
            </w:pPr>
            <w:r>
              <w:rPr>
                <w:color w:val="000000"/>
              </w:rPr>
              <w:t>DWUSTRONNY MARKER PERMANENTNY, SZYBKOSCHNĄCY, CZARNY, GRUBOŚĆ LINII PISANIA 0,3-0,6 MM I 0,7-0,8MM</w:t>
            </w:r>
          </w:p>
        </w:tc>
        <w:tc>
          <w:tcPr>
            <w:tcW w:w="1417" w:type="dxa"/>
            <w:tcBorders>
              <w:top w:val="nil"/>
              <w:left w:val="nil"/>
              <w:bottom w:val="single" w:sz="8" w:space="0" w:color="000000"/>
              <w:right w:val="single" w:sz="8" w:space="0" w:color="000000"/>
            </w:tcBorders>
            <w:shd w:val="clear" w:color="000000" w:fill="FFFFFF"/>
            <w:vAlign w:val="bottom"/>
            <w:hideMark/>
          </w:tcPr>
          <w:p w14:paraId="41BAE884" w14:textId="13F7A4BD" w:rsidR="003477A8" w:rsidRPr="002D4B10" w:rsidRDefault="003477A8" w:rsidP="00A927FA">
            <w:pPr>
              <w:jc w:val="right"/>
              <w:rPr>
                <w:color w:val="000000"/>
              </w:rPr>
            </w:pPr>
            <w:r>
              <w:rPr>
                <w:color w:val="000000"/>
              </w:rPr>
              <w:t>25</w:t>
            </w:r>
            <w:r w:rsidR="00C37074">
              <w:rPr>
                <w:color w:val="000000"/>
              </w:rPr>
              <w:t xml:space="preserve"> </w:t>
            </w:r>
            <w:proofErr w:type="spellStart"/>
            <w:r w:rsidR="00C37074">
              <w:rPr>
                <w:color w:val="000000"/>
              </w:rPr>
              <w:t>szt</w:t>
            </w:r>
            <w:proofErr w:type="spellEnd"/>
          </w:p>
        </w:tc>
      </w:tr>
      <w:tr w:rsidR="003477A8" w:rsidRPr="004549BF" w14:paraId="6257EE8A"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EF111F2" w14:textId="77777777" w:rsidR="003477A8" w:rsidRPr="002D4B10" w:rsidRDefault="003477A8" w:rsidP="00A927FA">
            <w:pPr>
              <w:rPr>
                <w:color w:val="000000"/>
              </w:rPr>
            </w:pPr>
            <w:r>
              <w:rPr>
                <w:color w:val="000000"/>
              </w:rPr>
              <w:t>195.</w:t>
            </w:r>
          </w:p>
        </w:tc>
        <w:tc>
          <w:tcPr>
            <w:tcW w:w="7139" w:type="dxa"/>
            <w:tcBorders>
              <w:top w:val="nil"/>
              <w:left w:val="nil"/>
              <w:bottom w:val="single" w:sz="8" w:space="0" w:color="000000"/>
              <w:right w:val="single" w:sz="8" w:space="0" w:color="000000"/>
            </w:tcBorders>
            <w:shd w:val="clear" w:color="000000" w:fill="FFFFFF"/>
            <w:vAlign w:val="bottom"/>
            <w:hideMark/>
          </w:tcPr>
          <w:p w14:paraId="614A680C" w14:textId="77777777" w:rsidR="003477A8" w:rsidRPr="002D4B10" w:rsidRDefault="003477A8" w:rsidP="00A927FA">
            <w:pPr>
              <w:rPr>
                <w:color w:val="000000"/>
              </w:rPr>
            </w:pPr>
            <w:r>
              <w:rPr>
                <w:color w:val="000000"/>
              </w:rPr>
              <w:t>CIENKOPIS NIEBIESKI  Z KOŃCÓWKĄ 0,4 MM</w:t>
            </w:r>
          </w:p>
        </w:tc>
        <w:tc>
          <w:tcPr>
            <w:tcW w:w="1417" w:type="dxa"/>
            <w:tcBorders>
              <w:top w:val="nil"/>
              <w:left w:val="nil"/>
              <w:bottom w:val="single" w:sz="8" w:space="0" w:color="000000"/>
              <w:right w:val="single" w:sz="8" w:space="0" w:color="000000"/>
            </w:tcBorders>
            <w:shd w:val="clear" w:color="000000" w:fill="FFFFFF"/>
            <w:vAlign w:val="bottom"/>
            <w:hideMark/>
          </w:tcPr>
          <w:p w14:paraId="7E868D37" w14:textId="6FED8BF1" w:rsidR="003477A8" w:rsidRPr="002D4B10" w:rsidRDefault="003477A8" w:rsidP="00A927FA">
            <w:pPr>
              <w:jc w:val="right"/>
              <w:rPr>
                <w:color w:val="000000"/>
              </w:rPr>
            </w:pPr>
            <w:r>
              <w:rPr>
                <w:color w:val="000000"/>
              </w:rPr>
              <w:t>30</w:t>
            </w:r>
            <w:r w:rsidR="00C37074">
              <w:rPr>
                <w:color w:val="000000"/>
              </w:rPr>
              <w:t xml:space="preserve"> </w:t>
            </w:r>
            <w:proofErr w:type="spellStart"/>
            <w:r w:rsidR="00C37074">
              <w:rPr>
                <w:color w:val="000000"/>
              </w:rPr>
              <w:t>szt</w:t>
            </w:r>
            <w:proofErr w:type="spellEnd"/>
          </w:p>
        </w:tc>
      </w:tr>
      <w:tr w:rsidR="003477A8" w:rsidRPr="004549BF" w14:paraId="12E29E37"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267163F" w14:textId="77777777" w:rsidR="003477A8" w:rsidRPr="002D4B10" w:rsidRDefault="003477A8" w:rsidP="00A927FA">
            <w:pPr>
              <w:rPr>
                <w:color w:val="000000"/>
              </w:rPr>
            </w:pPr>
            <w:r>
              <w:rPr>
                <w:color w:val="000000"/>
              </w:rPr>
              <w:t>196.</w:t>
            </w:r>
          </w:p>
        </w:tc>
        <w:tc>
          <w:tcPr>
            <w:tcW w:w="7139" w:type="dxa"/>
            <w:tcBorders>
              <w:top w:val="nil"/>
              <w:left w:val="nil"/>
              <w:bottom w:val="single" w:sz="8" w:space="0" w:color="000000"/>
              <w:right w:val="single" w:sz="8" w:space="0" w:color="000000"/>
            </w:tcBorders>
            <w:shd w:val="clear" w:color="000000" w:fill="FFFFFF"/>
            <w:vAlign w:val="bottom"/>
            <w:hideMark/>
          </w:tcPr>
          <w:p w14:paraId="27CD613B" w14:textId="77777777" w:rsidR="003477A8" w:rsidRPr="002D4B10" w:rsidRDefault="003477A8" w:rsidP="00A927FA">
            <w:pPr>
              <w:rPr>
                <w:color w:val="000000"/>
              </w:rPr>
            </w:pPr>
            <w:r>
              <w:rPr>
                <w:color w:val="000000"/>
              </w:rPr>
              <w:t>CIENKOPIS CZARNY  Z KOŃCÓWKĄ 0,4 MM</w:t>
            </w:r>
          </w:p>
        </w:tc>
        <w:tc>
          <w:tcPr>
            <w:tcW w:w="1417" w:type="dxa"/>
            <w:tcBorders>
              <w:top w:val="nil"/>
              <w:left w:val="nil"/>
              <w:bottom w:val="single" w:sz="8" w:space="0" w:color="000000"/>
              <w:right w:val="single" w:sz="8" w:space="0" w:color="000000"/>
            </w:tcBorders>
            <w:shd w:val="clear" w:color="000000" w:fill="FFFFFF"/>
            <w:vAlign w:val="bottom"/>
            <w:hideMark/>
          </w:tcPr>
          <w:p w14:paraId="0D17CEF5" w14:textId="2BF8FEE2" w:rsidR="003477A8" w:rsidRPr="002D4B10" w:rsidRDefault="003477A8" w:rsidP="00A927FA">
            <w:pPr>
              <w:jc w:val="right"/>
              <w:rPr>
                <w:color w:val="000000"/>
              </w:rPr>
            </w:pPr>
            <w:r>
              <w:rPr>
                <w:color w:val="000000"/>
              </w:rPr>
              <w:t>30</w:t>
            </w:r>
            <w:r w:rsidR="00C37074">
              <w:rPr>
                <w:color w:val="000000"/>
              </w:rPr>
              <w:t xml:space="preserve"> </w:t>
            </w:r>
            <w:proofErr w:type="spellStart"/>
            <w:r w:rsidR="00C37074">
              <w:rPr>
                <w:color w:val="000000"/>
              </w:rPr>
              <w:t>szt</w:t>
            </w:r>
            <w:proofErr w:type="spellEnd"/>
          </w:p>
        </w:tc>
      </w:tr>
      <w:tr w:rsidR="003477A8" w:rsidRPr="004549BF" w14:paraId="42EB1DE0"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ADC579C" w14:textId="77777777" w:rsidR="003477A8" w:rsidRPr="002D4B10" w:rsidRDefault="003477A8" w:rsidP="00A927FA">
            <w:pPr>
              <w:rPr>
                <w:color w:val="000000"/>
              </w:rPr>
            </w:pPr>
            <w:r>
              <w:rPr>
                <w:color w:val="000000"/>
              </w:rPr>
              <w:t>197.</w:t>
            </w:r>
          </w:p>
        </w:tc>
        <w:tc>
          <w:tcPr>
            <w:tcW w:w="7139" w:type="dxa"/>
            <w:tcBorders>
              <w:top w:val="nil"/>
              <w:left w:val="nil"/>
              <w:bottom w:val="single" w:sz="8" w:space="0" w:color="000000"/>
              <w:right w:val="single" w:sz="8" w:space="0" w:color="000000"/>
            </w:tcBorders>
            <w:shd w:val="clear" w:color="000000" w:fill="FFFFFF"/>
            <w:vAlign w:val="bottom"/>
            <w:hideMark/>
          </w:tcPr>
          <w:p w14:paraId="1219B4EC" w14:textId="77777777" w:rsidR="003477A8" w:rsidRPr="002D4B10" w:rsidRDefault="003477A8" w:rsidP="00A927FA">
            <w:pPr>
              <w:rPr>
                <w:color w:val="000000"/>
              </w:rPr>
            </w:pPr>
            <w:r>
              <w:rPr>
                <w:color w:val="000000"/>
              </w:rPr>
              <w:t>CIENKOPIS CZERWONY  Z KOŃCÓWKĄ 0,4 MM</w:t>
            </w:r>
          </w:p>
        </w:tc>
        <w:tc>
          <w:tcPr>
            <w:tcW w:w="1417" w:type="dxa"/>
            <w:tcBorders>
              <w:top w:val="nil"/>
              <w:left w:val="nil"/>
              <w:bottom w:val="single" w:sz="8" w:space="0" w:color="000000"/>
              <w:right w:val="single" w:sz="8" w:space="0" w:color="000000"/>
            </w:tcBorders>
            <w:shd w:val="clear" w:color="000000" w:fill="FFFFFF"/>
            <w:vAlign w:val="bottom"/>
            <w:hideMark/>
          </w:tcPr>
          <w:p w14:paraId="7F3E6C84" w14:textId="7EE4BFC6" w:rsidR="003477A8" w:rsidRPr="002D4B10" w:rsidRDefault="003477A8" w:rsidP="00A927FA">
            <w:pPr>
              <w:jc w:val="right"/>
              <w:rPr>
                <w:color w:val="000000"/>
              </w:rPr>
            </w:pPr>
            <w:r>
              <w:rPr>
                <w:color w:val="000000"/>
              </w:rPr>
              <w:t>54</w:t>
            </w:r>
            <w:r w:rsidR="00C37074">
              <w:rPr>
                <w:color w:val="000000"/>
              </w:rPr>
              <w:t xml:space="preserve"> </w:t>
            </w:r>
            <w:proofErr w:type="spellStart"/>
            <w:r w:rsidR="00C37074">
              <w:rPr>
                <w:color w:val="000000"/>
              </w:rPr>
              <w:t>szt</w:t>
            </w:r>
            <w:proofErr w:type="spellEnd"/>
          </w:p>
        </w:tc>
      </w:tr>
      <w:tr w:rsidR="003477A8" w:rsidRPr="004549BF" w14:paraId="338E52BE"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0E5F6C3" w14:textId="77777777" w:rsidR="003477A8" w:rsidRPr="002D4B10" w:rsidRDefault="003477A8" w:rsidP="00A927FA">
            <w:pPr>
              <w:rPr>
                <w:color w:val="000000"/>
              </w:rPr>
            </w:pPr>
            <w:r>
              <w:rPr>
                <w:color w:val="000000"/>
              </w:rPr>
              <w:t>198.</w:t>
            </w:r>
          </w:p>
        </w:tc>
        <w:tc>
          <w:tcPr>
            <w:tcW w:w="7139" w:type="dxa"/>
            <w:tcBorders>
              <w:top w:val="nil"/>
              <w:left w:val="nil"/>
              <w:bottom w:val="single" w:sz="8" w:space="0" w:color="000000"/>
              <w:right w:val="single" w:sz="8" w:space="0" w:color="000000"/>
            </w:tcBorders>
            <w:shd w:val="clear" w:color="000000" w:fill="FFFFFF"/>
            <w:vAlign w:val="bottom"/>
            <w:hideMark/>
          </w:tcPr>
          <w:p w14:paraId="21386F42" w14:textId="77777777" w:rsidR="003477A8" w:rsidRPr="002D4B10" w:rsidRDefault="003477A8" w:rsidP="00A927FA">
            <w:pPr>
              <w:rPr>
                <w:color w:val="000000"/>
              </w:rPr>
            </w:pPr>
            <w:r>
              <w:rPr>
                <w:color w:val="000000"/>
              </w:rPr>
              <w:t>CIENKOPIS ZIELONY  Z KOŃCÓWKĄ 0,4 MM</w:t>
            </w:r>
          </w:p>
        </w:tc>
        <w:tc>
          <w:tcPr>
            <w:tcW w:w="1417" w:type="dxa"/>
            <w:tcBorders>
              <w:top w:val="nil"/>
              <w:left w:val="nil"/>
              <w:bottom w:val="single" w:sz="8" w:space="0" w:color="000000"/>
              <w:right w:val="single" w:sz="8" w:space="0" w:color="000000"/>
            </w:tcBorders>
            <w:shd w:val="clear" w:color="000000" w:fill="FFFFFF"/>
            <w:vAlign w:val="bottom"/>
            <w:hideMark/>
          </w:tcPr>
          <w:p w14:paraId="0D10F758" w14:textId="550FA1CA" w:rsidR="003477A8" w:rsidRPr="002D4B10" w:rsidRDefault="003477A8" w:rsidP="00A927FA">
            <w:pPr>
              <w:jc w:val="right"/>
              <w:rPr>
                <w:color w:val="000000"/>
              </w:rPr>
            </w:pPr>
            <w:r>
              <w:rPr>
                <w:color w:val="000000"/>
              </w:rPr>
              <w:t>120</w:t>
            </w:r>
            <w:r w:rsidR="00C37074">
              <w:rPr>
                <w:color w:val="000000"/>
              </w:rPr>
              <w:t xml:space="preserve"> </w:t>
            </w:r>
            <w:proofErr w:type="spellStart"/>
            <w:r w:rsidR="00C37074">
              <w:rPr>
                <w:color w:val="000000"/>
              </w:rPr>
              <w:t>szt</w:t>
            </w:r>
            <w:proofErr w:type="spellEnd"/>
          </w:p>
        </w:tc>
      </w:tr>
      <w:tr w:rsidR="003477A8" w:rsidRPr="004549BF" w14:paraId="76D7B17D"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60916DD" w14:textId="77777777" w:rsidR="003477A8" w:rsidRPr="002D4B10" w:rsidRDefault="003477A8" w:rsidP="00A927FA">
            <w:pPr>
              <w:rPr>
                <w:color w:val="000000"/>
              </w:rPr>
            </w:pPr>
            <w:r>
              <w:rPr>
                <w:color w:val="000000"/>
              </w:rPr>
              <w:t>199.</w:t>
            </w:r>
          </w:p>
        </w:tc>
        <w:tc>
          <w:tcPr>
            <w:tcW w:w="7139" w:type="dxa"/>
            <w:tcBorders>
              <w:top w:val="nil"/>
              <w:left w:val="nil"/>
              <w:bottom w:val="single" w:sz="8" w:space="0" w:color="000000"/>
              <w:right w:val="single" w:sz="8" w:space="0" w:color="000000"/>
            </w:tcBorders>
            <w:shd w:val="clear" w:color="000000" w:fill="FFFFFF"/>
            <w:vAlign w:val="bottom"/>
            <w:hideMark/>
          </w:tcPr>
          <w:p w14:paraId="55BF264D" w14:textId="77777777" w:rsidR="003477A8" w:rsidRPr="002D4B10" w:rsidRDefault="003477A8" w:rsidP="00A927FA">
            <w:pPr>
              <w:rPr>
                <w:color w:val="000000"/>
              </w:rPr>
            </w:pPr>
            <w:r>
              <w:rPr>
                <w:color w:val="000000"/>
              </w:rPr>
              <w:t>CIENKOPIS FIOLETOWY  Z KOŃCÓWKĄ 0,4 MM</w:t>
            </w:r>
          </w:p>
        </w:tc>
        <w:tc>
          <w:tcPr>
            <w:tcW w:w="1417" w:type="dxa"/>
            <w:tcBorders>
              <w:top w:val="nil"/>
              <w:left w:val="nil"/>
              <w:bottom w:val="single" w:sz="8" w:space="0" w:color="000000"/>
              <w:right w:val="single" w:sz="8" w:space="0" w:color="000000"/>
            </w:tcBorders>
            <w:shd w:val="clear" w:color="000000" w:fill="FFFFFF"/>
            <w:vAlign w:val="bottom"/>
            <w:hideMark/>
          </w:tcPr>
          <w:p w14:paraId="212D484B" w14:textId="0DEBAC46" w:rsidR="003477A8" w:rsidRPr="002D4B10" w:rsidRDefault="003477A8" w:rsidP="00A927FA">
            <w:pPr>
              <w:jc w:val="right"/>
              <w:rPr>
                <w:color w:val="000000"/>
              </w:rPr>
            </w:pPr>
            <w:r>
              <w:rPr>
                <w:color w:val="000000"/>
              </w:rPr>
              <w:t>24</w:t>
            </w:r>
            <w:r w:rsidR="00C37074">
              <w:rPr>
                <w:color w:val="000000"/>
              </w:rPr>
              <w:t xml:space="preserve"> </w:t>
            </w:r>
            <w:proofErr w:type="spellStart"/>
            <w:r w:rsidR="00C37074">
              <w:rPr>
                <w:color w:val="000000"/>
              </w:rPr>
              <w:t>szt</w:t>
            </w:r>
            <w:proofErr w:type="spellEnd"/>
          </w:p>
        </w:tc>
      </w:tr>
      <w:tr w:rsidR="003477A8" w:rsidRPr="004549BF" w14:paraId="12EA7D1B" w14:textId="77777777" w:rsidTr="002851BB">
        <w:trPr>
          <w:trHeight w:val="3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BC10C35" w14:textId="77777777" w:rsidR="003477A8" w:rsidRPr="002D4B10" w:rsidRDefault="003477A8" w:rsidP="00A927FA">
            <w:pPr>
              <w:rPr>
                <w:color w:val="000000"/>
              </w:rPr>
            </w:pPr>
            <w:r>
              <w:rPr>
                <w:color w:val="000000"/>
              </w:rPr>
              <w:t>200.</w:t>
            </w:r>
          </w:p>
        </w:tc>
        <w:tc>
          <w:tcPr>
            <w:tcW w:w="7139" w:type="dxa"/>
            <w:tcBorders>
              <w:top w:val="nil"/>
              <w:left w:val="nil"/>
              <w:bottom w:val="single" w:sz="8" w:space="0" w:color="000000"/>
              <w:right w:val="single" w:sz="8" w:space="0" w:color="000000"/>
            </w:tcBorders>
            <w:shd w:val="clear" w:color="000000" w:fill="FFFFFF"/>
            <w:vAlign w:val="bottom"/>
            <w:hideMark/>
          </w:tcPr>
          <w:p w14:paraId="47FE3A93" w14:textId="77777777" w:rsidR="003477A8" w:rsidRPr="002D4B10" w:rsidRDefault="003477A8" w:rsidP="00A927FA">
            <w:pPr>
              <w:rPr>
                <w:color w:val="000000"/>
              </w:rPr>
            </w:pPr>
            <w:r>
              <w:rPr>
                <w:color w:val="000000"/>
              </w:rPr>
              <w:t>KOMPLET CIENKOPISÓW KOLOROWYCH Z KOŃCÓWKĄ 0,4 MM OP. MINIMUM 12 SZT.</w:t>
            </w:r>
          </w:p>
        </w:tc>
        <w:tc>
          <w:tcPr>
            <w:tcW w:w="1417" w:type="dxa"/>
            <w:tcBorders>
              <w:top w:val="nil"/>
              <w:left w:val="nil"/>
              <w:bottom w:val="single" w:sz="8" w:space="0" w:color="000000"/>
              <w:right w:val="single" w:sz="8" w:space="0" w:color="000000"/>
            </w:tcBorders>
            <w:shd w:val="clear" w:color="000000" w:fill="FFFFFF"/>
            <w:vAlign w:val="bottom"/>
            <w:hideMark/>
          </w:tcPr>
          <w:p w14:paraId="58D36DAC" w14:textId="2C19C14C" w:rsidR="003477A8" w:rsidRDefault="003477A8" w:rsidP="00A927FA">
            <w:pPr>
              <w:jc w:val="right"/>
              <w:rPr>
                <w:color w:val="000000"/>
              </w:rPr>
            </w:pPr>
            <w:r>
              <w:rPr>
                <w:color w:val="000000"/>
              </w:rPr>
              <w:t>13</w:t>
            </w:r>
            <w:r w:rsidR="00C37074">
              <w:rPr>
                <w:color w:val="000000"/>
              </w:rPr>
              <w:t xml:space="preserve"> op.</w:t>
            </w:r>
          </w:p>
          <w:p w14:paraId="5E633F6A" w14:textId="77777777" w:rsidR="00C37074" w:rsidRDefault="00C37074" w:rsidP="00A927FA">
            <w:pPr>
              <w:jc w:val="right"/>
              <w:rPr>
                <w:color w:val="000000"/>
              </w:rPr>
            </w:pPr>
          </w:p>
          <w:p w14:paraId="7F19F3C3" w14:textId="422346E3" w:rsidR="00C37074" w:rsidRPr="002D4B10" w:rsidRDefault="00C37074" w:rsidP="00A927FA">
            <w:pPr>
              <w:jc w:val="right"/>
              <w:rPr>
                <w:color w:val="000000"/>
              </w:rPr>
            </w:pPr>
          </w:p>
        </w:tc>
      </w:tr>
      <w:tr w:rsidR="003477A8" w:rsidRPr="004549BF" w14:paraId="1C732E34" w14:textId="77777777" w:rsidTr="002851BB">
        <w:trPr>
          <w:trHeight w:val="3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8CE23CA" w14:textId="77777777" w:rsidR="003477A8" w:rsidRPr="002D4B10" w:rsidRDefault="003477A8" w:rsidP="00A927FA">
            <w:pPr>
              <w:rPr>
                <w:color w:val="000000"/>
              </w:rPr>
            </w:pPr>
            <w:r>
              <w:rPr>
                <w:color w:val="000000"/>
              </w:rPr>
              <w:t>201.</w:t>
            </w:r>
          </w:p>
        </w:tc>
        <w:tc>
          <w:tcPr>
            <w:tcW w:w="7139" w:type="dxa"/>
            <w:tcBorders>
              <w:top w:val="nil"/>
              <w:left w:val="nil"/>
              <w:bottom w:val="single" w:sz="8" w:space="0" w:color="000000"/>
              <w:right w:val="single" w:sz="8" w:space="0" w:color="000000"/>
            </w:tcBorders>
            <w:shd w:val="clear" w:color="000000" w:fill="FFFFFF"/>
            <w:vAlign w:val="bottom"/>
            <w:hideMark/>
          </w:tcPr>
          <w:p w14:paraId="273FD1F4" w14:textId="77777777" w:rsidR="003477A8" w:rsidRPr="002D4B10" w:rsidRDefault="003477A8" w:rsidP="00A927FA">
            <w:pPr>
              <w:rPr>
                <w:color w:val="000000"/>
              </w:rPr>
            </w:pPr>
            <w:r>
              <w:rPr>
                <w:color w:val="000000"/>
              </w:rPr>
              <w:t>KOMPLET CIENKOPISÓW KOLOROWYCH Z KOŃCÓWKĄ 0,4 MM OP. MINIMUM 20 SZT.</w:t>
            </w:r>
          </w:p>
        </w:tc>
        <w:tc>
          <w:tcPr>
            <w:tcW w:w="1417" w:type="dxa"/>
            <w:tcBorders>
              <w:top w:val="nil"/>
              <w:left w:val="nil"/>
              <w:bottom w:val="single" w:sz="8" w:space="0" w:color="000000"/>
              <w:right w:val="single" w:sz="8" w:space="0" w:color="000000"/>
            </w:tcBorders>
            <w:shd w:val="clear" w:color="000000" w:fill="FFFFFF"/>
            <w:vAlign w:val="bottom"/>
            <w:hideMark/>
          </w:tcPr>
          <w:p w14:paraId="566641C0" w14:textId="0E9EB3A5" w:rsidR="003477A8" w:rsidRPr="002D4B10" w:rsidRDefault="003477A8" w:rsidP="00A927FA">
            <w:pPr>
              <w:jc w:val="right"/>
              <w:rPr>
                <w:color w:val="000000"/>
              </w:rPr>
            </w:pPr>
            <w:r>
              <w:rPr>
                <w:color w:val="000000"/>
              </w:rPr>
              <w:t>10</w:t>
            </w:r>
            <w:r w:rsidR="00C37074">
              <w:rPr>
                <w:color w:val="000000"/>
              </w:rPr>
              <w:t xml:space="preserve"> op.</w:t>
            </w:r>
          </w:p>
        </w:tc>
      </w:tr>
      <w:tr w:rsidR="003477A8" w:rsidRPr="004549BF" w14:paraId="555FF7C1"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9C03E43" w14:textId="77777777" w:rsidR="003477A8" w:rsidRPr="002D4B10" w:rsidRDefault="003477A8" w:rsidP="00A927FA">
            <w:pPr>
              <w:rPr>
                <w:color w:val="000000"/>
              </w:rPr>
            </w:pPr>
            <w:r>
              <w:rPr>
                <w:color w:val="000000"/>
              </w:rPr>
              <w:t>202.</w:t>
            </w:r>
          </w:p>
        </w:tc>
        <w:tc>
          <w:tcPr>
            <w:tcW w:w="7139" w:type="dxa"/>
            <w:tcBorders>
              <w:top w:val="nil"/>
              <w:left w:val="nil"/>
              <w:bottom w:val="single" w:sz="8" w:space="0" w:color="000000"/>
              <w:right w:val="single" w:sz="8" w:space="0" w:color="000000"/>
            </w:tcBorders>
            <w:shd w:val="clear" w:color="000000" w:fill="FFFFFF"/>
            <w:vAlign w:val="bottom"/>
            <w:hideMark/>
          </w:tcPr>
          <w:p w14:paraId="2F213AC0" w14:textId="4818AECC" w:rsidR="003477A8" w:rsidRPr="002D4B10" w:rsidRDefault="003477A8" w:rsidP="00A927FA">
            <w:pPr>
              <w:rPr>
                <w:color w:val="000000"/>
              </w:rPr>
            </w:pPr>
            <w:r>
              <w:rPr>
                <w:color w:val="000000"/>
              </w:rPr>
              <w:t>FLAMASTER CZARNY  2 GRU</w:t>
            </w:r>
            <w:r w:rsidR="00C37074">
              <w:rPr>
                <w:color w:val="000000"/>
              </w:rPr>
              <w:t>B</w:t>
            </w:r>
            <w:r>
              <w:rPr>
                <w:color w:val="000000"/>
              </w:rPr>
              <w:t xml:space="preserve">OŚCI KOŃCÓWKI;  0,4-0,5 MM I 0,7-0,8 </w:t>
            </w:r>
            <w:r>
              <w:rPr>
                <w:color w:val="000000"/>
              </w:rPr>
              <w:lastRenderedPageBreak/>
              <w:t>MM</w:t>
            </w:r>
          </w:p>
        </w:tc>
        <w:tc>
          <w:tcPr>
            <w:tcW w:w="1417" w:type="dxa"/>
            <w:tcBorders>
              <w:top w:val="nil"/>
              <w:left w:val="nil"/>
              <w:bottom w:val="single" w:sz="8" w:space="0" w:color="000000"/>
              <w:right w:val="single" w:sz="8" w:space="0" w:color="000000"/>
            </w:tcBorders>
            <w:shd w:val="clear" w:color="000000" w:fill="FFFFFF"/>
            <w:vAlign w:val="bottom"/>
            <w:hideMark/>
          </w:tcPr>
          <w:p w14:paraId="28D7AA3F" w14:textId="42BFCD9B" w:rsidR="003477A8" w:rsidRPr="002D4B10" w:rsidRDefault="003477A8" w:rsidP="00A927FA">
            <w:pPr>
              <w:jc w:val="right"/>
              <w:rPr>
                <w:color w:val="000000"/>
              </w:rPr>
            </w:pPr>
            <w:r>
              <w:rPr>
                <w:color w:val="000000"/>
              </w:rPr>
              <w:lastRenderedPageBreak/>
              <w:t>20</w:t>
            </w:r>
            <w:r w:rsidR="00C37074">
              <w:rPr>
                <w:color w:val="000000"/>
              </w:rPr>
              <w:t xml:space="preserve"> </w:t>
            </w:r>
            <w:proofErr w:type="spellStart"/>
            <w:r w:rsidR="00C37074">
              <w:rPr>
                <w:color w:val="000000"/>
              </w:rPr>
              <w:t>szt</w:t>
            </w:r>
            <w:proofErr w:type="spellEnd"/>
          </w:p>
        </w:tc>
      </w:tr>
      <w:tr w:rsidR="003477A8" w:rsidRPr="004549BF" w14:paraId="638F2CF8"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DB079AF" w14:textId="77777777" w:rsidR="003477A8" w:rsidRPr="002D4B10" w:rsidRDefault="003477A8" w:rsidP="00A927FA">
            <w:pPr>
              <w:rPr>
                <w:color w:val="000000"/>
              </w:rPr>
            </w:pPr>
            <w:r>
              <w:rPr>
                <w:color w:val="000000"/>
              </w:rPr>
              <w:t>203.</w:t>
            </w:r>
          </w:p>
        </w:tc>
        <w:tc>
          <w:tcPr>
            <w:tcW w:w="7139" w:type="dxa"/>
            <w:tcBorders>
              <w:top w:val="nil"/>
              <w:left w:val="nil"/>
              <w:bottom w:val="single" w:sz="8" w:space="0" w:color="000000"/>
              <w:right w:val="single" w:sz="8" w:space="0" w:color="000000"/>
            </w:tcBorders>
            <w:shd w:val="clear" w:color="000000" w:fill="FFFFFF"/>
            <w:vAlign w:val="bottom"/>
            <w:hideMark/>
          </w:tcPr>
          <w:p w14:paraId="56390EDB" w14:textId="77777777" w:rsidR="003477A8" w:rsidRPr="002D4B10" w:rsidRDefault="003477A8" w:rsidP="00A927FA">
            <w:pPr>
              <w:rPr>
                <w:color w:val="000000"/>
              </w:rPr>
            </w:pPr>
            <w:r>
              <w:rPr>
                <w:color w:val="000000"/>
              </w:rPr>
              <w:t>FLAMASTER CZERWONY   2 GRUGOŚCI KOŃCÓWKI, 0,4-0,5 MM I 0,7-0,8 MM</w:t>
            </w:r>
          </w:p>
        </w:tc>
        <w:tc>
          <w:tcPr>
            <w:tcW w:w="1417" w:type="dxa"/>
            <w:tcBorders>
              <w:top w:val="nil"/>
              <w:left w:val="nil"/>
              <w:bottom w:val="single" w:sz="8" w:space="0" w:color="000000"/>
              <w:right w:val="single" w:sz="8" w:space="0" w:color="000000"/>
            </w:tcBorders>
            <w:shd w:val="clear" w:color="000000" w:fill="FFFFFF"/>
            <w:vAlign w:val="bottom"/>
            <w:hideMark/>
          </w:tcPr>
          <w:p w14:paraId="65FBD10E" w14:textId="14BCC97B" w:rsidR="003477A8" w:rsidRPr="002D4B10" w:rsidRDefault="003477A8" w:rsidP="00A927FA">
            <w:pPr>
              <w:jc w:val="right"/>
              <w:rPr>
                <w:color w:val="000000"/>
              </w:rPr>
            </w:pPr>
            <w:r>
              <w:rPr>
                <w:color w:val="000000"/>
              </w:rPr>
              <w:t>20</w:t>
            </w:r>
            <w:r w:rsidR="00C37074">
              <w:rPr>
                <w:color w:val="000000"/>
              </w:rPr>
              <w:t xml:space="preserve"> </w:t>
            </w:r>
            <w:proofErr w:type="spellStart"/>
            <w:r w:rsidR="00C37074">
              <w:rPr>
                <w:color w:val="000000"/>
              </w:rPr>
              <w:t>szt</w:t>
            </w:r>
            <w:proofErr w:type="spellEnd"/>
          </w:p>
        </w:tc>
      </w:tr>
      <w:tr w:rsidR="003477A8" w:rsidRPr="004549BF" w14:paraId="4D3722B6"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6BD1118" w14:textId="77777777" w:rsidR="003477A8" w:rsidRPr="002D4B10" w:rsidRDefault="003477A8" w:rsidP="00A927FA">
            <w:pPr>
              <w:rPr>
                <w:color w:val="000000"/>
              </w:rPr>
            </w:pPr>
            <w:r>
              <w:rPr>
                <w:color w:val="000000"/>
              </w:rPr>
              <w:t>204.</w:t>
            </w:r>
          </w:p>
        </w:tc>
        <w:tc>
          <w:tcPr>
            <w:tcW w:w="7139" w:type="dxa"/>
            <w:tcBorders>
              <w:top w:val="nil"/>
              <w:left w:val="nil"/>
              <w:bottom w:val="single" w:sz="8" w:space="0" w:color="000000"/>
              <w:right w:val="single" w:sz="8" w:space="0" w:color="000000"/>
            </w:tcBorders>
            <w:shd w:val="clear" w:color="000000" w:fill="FFFFFF"/>
            <w:vAlign w:val="bottom"/>
            <w:hideMark/>
          </w:tcPr>
          <w:p w14:paraId="1E4587E2" w14:textId="77777777" w:rsidR="003477A8" w:rsidRPr="002D4B10" w:rsidRDefault="003477A8" w:rsidP="00A927FA">
            <w:pPr>
              <w:rPr>
                <w:color w:val="000000"/>
              </w:rPr>
            </w:pPr>
            <w:r>
              <w:rPr>
                <w:color w:val="000000"/>
              </w:rPr>
              <w:t>FLAMASTER ZIELONY  2 GRUGOŚCI KOŃCÓWKI, 0,4 MM I 0,7 MM</w:t>
            </w:r>
          </w:p>
        </w:tc>
        <w:tc>
          <w:tcPr>
            <w:tcW w:w="1417" w:type="dxa"/>
            <w:tcBorders>
              <w:top w:val="nil"/>
              <w:left w:val="nil"/>
              <w:bottom w:val="single" w:sz="8" w:space="0" w:color="000000"/>
              <w:right w:val="single" w:sz="8" w:space="0" w:color="000000"/>
            </w:tcBorders>
            <w:shd w:val="clear" w:color="000000" w:fill="FFFFFF"/>
            <w:vAlign w:val="bottom"/>
            <w:hideMark/>
          </w:tcPr>
          <w:p w14:paraId="6C7AAB7C" w14:textId="0AA4F3F0" w:rsidR="003477A8" w:rsidRPr="002D4B10" w:rsidRDefault="003477A8" w:rsidP="00A927FA">
            <w:pPr>
              <w:jc w:val="right"/>
              <w:rPr>
                <w:color w:val="000000"/>
              </w:rPr>
            </w:pPr>
            <w:r>
              <w:rPr>
                <w:color w:val="000000"/>
              </w:rPr>
              <w:t>20</w:t>
            </w:r>
            <w:r w:rsidR="00C37074">
              <w:rPr>
                <w:color w:val="000000"/>
              </w:rPr>
              <w:t xml:space="preserve"> </w:t>
            </w:r>
            <w:proofErr w:type="spellStart"/>
            <w:r w:rsidR="00C37074">
              <w:rPr>
                <w:color w:val="000000"/>
              </w:rPr>
              <w:t>szt</w:t>
            </w:r>
            <w:proofErr w:type="spellEnd"/>
          </w:p>
        </w:tc>
      </w:tr>
      <w:tr w:rsidR="003477A8" w:rsidRPr="004549BF" w14:paraId="3B3C4879"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73B83D8" w14:textId="77777777" w:rsidR="003477A8" w:rsidRPr="002D4B10" w:rsidRDefault="003477A8" w:rsidP="00A927FA">
            <w:pPr>
              <w:rPr>
                <w:color w:val="000000"/>
              </w:rPr>
            </w:pPr>
            <w:r>
              <w:rPr>
                <w:color w:val="000000"/>
              </w:rPr>
              <w:t>205.</w:t>
            </w:r>
          </w:p>
        </w:tc>
        <w:tc>
          <w:tcPr>
            <w:tcW w:w="7139" w:type="dxa"/>
            <w:tcBorders>
              <w:top w:val="nil"/>
              <w:left w:val="nil"/>
              <w:bottom w:val="single" w:sz="8" w:space="0" w:color="000000"/>
              <w:right w:val="single" w:sz="8" w:space="0" w:color="000000"/>
            </w:tcBorders>
            <w:shd w:val="clear" w:color="000000" w:fill="FFFFFF"/>
            <w:vAlign w:val="bottom"/>
            <w:hideMark/>
          </w:tcPr>
          <w:p w14:paraId="213DEC9B" w14:textId="77777777" w:rsidR="003477A8" w:rsidRPr="002D4B10" w:rsidRDefault="003477A8" w:rsidP="00A927FA">
            <w:pPr>
              <w:rPr>
                <w:color w:val="000000"/>
              </w:rPr>
            </w:pPr>
            <w:r>
              <w:rPr>
                <w:color w:val="000000"/>
              </w:rPr>
              <w:t>ZAKREŚLACZE MIX KOLORÓW GRUBOŚĆ LINII MIN.1 DO 5 MM  OP. MINIMUM 6 SZT.</w:t>
            </w:r>
          </w:p>
        </w:tc>
        <w:tc>
          <w:tcPr>
            <w:tcW w:w="1417" w:type="dxa"/>
            <w:tcBorders>
              <w:top w:val="nil"/>
              <w:left w:val="nil"/>
              <w:bottom w:val="single" w:sz="8" w:space="0" w:color="000000"/>
              <w:right w:val="single" w:sz="8" w:space="0" w:color="000000"/>
            </w:tcBorders>
            <w:shd w:val="clear" w:color="000000" w:fill="FFFFFF"/>
            <w:vAlign w:val="bottom"/>
            <w:hideMark/>
          </w:tcPr>
          <w:p w14:paraId="5FAAC8CE" w14:textId="4082BE76" w:rsidR="003477A8" w:rsidRPr="002D4B10" w:rsidRDefault="003477A8" w:rsidP="00A927FA">
            <w:pPr>
              <w:jc w:val="right"/>
              <w:rPr>
                <w:color w:val="000000"/>
              </w:rPr>
            </w:pPr>
            <w:r>
              <w:rPr>
                <w:color w:val="000000"/>
              </w:rPr>
              <w:t>90</w:t>
            </w:r>
            <w:r w:rsidR="00C37074">
              <w:rPr>
                <w:color w:val="000000"/>
              </w:rPr>
              <w:t xml:space="preserve"> OP.</w:t>
            </w:r>
          </w:p>
        </w:tc>
      </w:tr>
      <w:tr w:rsidR="003477A8" w:rsidRPr="004549BF" w14:paraId="1A1A40A5"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2B51590" w14:textId="77777777" w:rsidR="003477A8" w:rsidRPr="002D4B10" w:rsidRDefault="003477A8" w:rsidP="00A927FA">
            <w:pPr>
              <w:rPr>
                <w:color w:val="000000"/>
              </w:rPr>
            </w:pPr>
            <w:r>
              <w:rPr>
                <w:color w:val="000000"/>
              </w:rPr>
              <w:t>206.</w:t>
            </w:r>
          </w:p>
        </w:tc>
        <w:tc>
          <w:tcPr>
            <w:tcW w:w="7139" w:type="dxa"/>
            <w:tcBorders>
              <w:top w:val="nil"/>
              <w:left w:val="nil"/>
              <w:bottom w:val="single" w:sz="8" w:space="0" w:color="000000"/>
              <w:right w:val="single" w:sz="8" w:space="0" w:color="000000"/>
            </w:tcBorders>
            <w:shd w:val="clear" w:color="000000" w:fill="FFFFFF"/>
            <w:vAlign w:val="bottom"/>
            <w:hideMark/>
          </w:tcPr>
          <w:p w14:paraId="4808F35A" w14:textId="77777777" w:rsidR="003477A8" w:rsidRPr="002D4B10" w:rsidRDefault="003477A8" w:rsidP="00A927FA">
            <w:pPr>
              <w:rPr>
                <w:color w:val="000000"/>
              </w:rPr>
            </w:pPr>
            <w:r>
              <w:rPr>
                <w:color w:val="000000"/>
              </w:rPr>
              <w:t>ZAKREŚLACZE MIX KOLORÓW GRUBOŚĆ LINII MIN. 1 DO 5 MM  OP. MINIMUM 4 SZT.</w:t>
            </w:r>
          </w:p>
        </w:tc>
        <w:tc>
          <w:tcPr>
            <w:tcW w:w="1417" w:type="dxa"/>
            <w:tcBorders>
              <w:top w:val="nil"/>
              <w:left w:val="nil"/>
              <w:bottom w:val="single" w:sz="8" w:space="0" w:color="000000"/>
              <w:right w:val="single" w:sz="8" w:space="0" w:color="000000"/>
            </w:tcBorders>
            <w:shd w:val="clear" w:color="000000" w:fill="FFFFFF"/>
            <w:vAlign w:val="bottom"/>
            <w:hideMark/>
          </w:tcPr>
          <w:p w14:paraId="1A6CACD3" w14:textId="473C7ABD" w:rsidR="003477A8" w:rsidRPr="002D4B10" w:rsidRDefault="003477A8" w:rsidP="00A927FA">
            <w:pPr>
              <w:jc w:val="right"/>
              <w:rPr>
                <w:color w:val="000000"/>
              </w:rPr>
            </w:pPr>
            <w:r>
              <w:rPr>
                <w:color w:val="000000"/>
              </w:rPr>
              <w:t>25</w:t>
            </w:r>
            <w:r w:rsidR="00C37074">
              <w:rPr>
                <w:color w:val="000000"/>
              </w:rPr>
              <w:t xml:space="preserve"> op.</w:t>
            </w:r>
          </w:p>
        </w:tc>
      </w:tr>
      <w:tr w:rsidR="003477A8" w:rsidRPr="004549BF" w14:paraId="191329F6" w14:textId="77777777" w:rsidTr="002851BB">
        <w:trPr>
          <w:trHeight w:val="5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C2EA9D1" w14:textId="77777777" w:rsidR="003477A8" w:rsidRPr="002D4B10" w:rsidRDefault="003477A8" w:rsidP="00A927FA">
            <w:pPr>
              <w:rPr>
                <w:color w:val="000000"/>
              </w:rPr>
            </w:pPr>
            <w:r>
              <w:rPr>
                <w:color w:val="000000"/>
              </w:rPr>
              <w:t>207.</w:t>
            </w:r>
          </w:p>
        </w:tc>
        <w:tc>
          <w:tcPr>
            <w:tcW w:w="7139" w:type="dxa"/>
            <w:tcBorders>
              <w:top w:val="nil"/>
              <w:left w:val="nil"/>
              <w:bottom w:val="single" w:sz="8" w:space="0" w:color="000000"/>
              <w:right w:val="single" w:sz="8" w:space="0" w:color="000000"/>
            </w:tcBorders>
            <w:shd w:val="clear" w:color="000000" w:fill="FFFFFF"/>
            <w:vAlign w:val="bottom"/>
            <w:hideMark/>
          </w:tcPr>
          <w:p w14:paraId="2535B9C1" w14:textId="77777777" w:rsidR="003477A8" w:rsidRPr="002D4B10" w:rsidRDefault="003477A8" w:rsidP="00A927FA">
            <w:pPr>
              <w:rPr>
                <w:color w:val="000000"/>
              </w:rPr>
            </w:pPr>
            <w:r>
              <w:rPr>
                <w:color w:val="000000"/>
              </w:rPr>
              <w:t>ZAKREŚLACZE TYPU ZAKREŚL-USUŃ-POPRAW (BEZ GUMKI I KOREKTORA) GRUBOŚĆ LINII PISANIA 3 - 3,5 MM, MIX KOLORÓW, MIN. 3 SZT. W OPAKOWANIU</w:t>
            </w:r>
          </w:p>
        </w:tc>
        <w:tc>
          <w:tcPr>
            <w:tcW w:w="1417" w:type="dxa"/>
            <w:tcBorders>
              <w:top w:val="nil"/>
              <w:left w:val="nil"/>
              <w:bottom w:val="single" w:sz="8" w:space="0" w:color="000000"/>
              <w:right w:val="single" w:sz="8" w:space="0" w:color="000000"/>
            </w:tcBorders>
            <w:shd w:val="clear" w:color="000000" w:fill="FFFFFF"/>
            <w:vAlign w:val="bottom"/>
            <w:hideMark/>
          </w:tcPr>
          <w:p w14:paraId="1923DA49" w14:textId="52941926" w:rsidR="003477A8" w:rsidRPr="002D4B10" w:rsidRDefault="003477A8" w:rsidP="00A927FA">
            <w:pPr>
              <w:jc w:val="right"/>
              <w:rPr>
                <w:color w:val="000000"/>
              </w:rPr>
            </w:pPr>
            <w:r>
              <w:rPr>
                <w:color w:val="000000"/>
              </w:rPr>
              <w:t>10</w:t>
            </w:r>
            <w:r w:rsidR="00C37074">
              <w:rPr>
                <w:color w:val="000000"/>
              </w:rPr>
              <w:t xml:space="preserve"> op.</w:t>
            </w:r>
          </w:p>
        </w:tc>
      </w:tr>
      <w:tr w:rsidR="003477A8" w:rsidRPr="004549BF" w14:paraId="12D47E8A" w14:textId="77777777" w:rsidTr="002851BB">
        <w:trPr>
          <w:trHeight w:val="37"/>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F3D8F06" w14:textId="77777777" w:rsidR="003477A8" w:rsidRPr="002D4B10" w:rsidRDefault="003477A8" w:rsidP="00A927FA">
            <w:pPr>
              <w:rPr>
                <w:color w:val="000000"/>
              </w:rPr>
            </w:pPr>
            <w:r>
              <w:rPr>
                <w:color w:val="000000"/>
              </w:rPr>
              <w:t>208.</w:t>
            </w:r>
          </w:p>
        </w:tc>
        <w:tc>
          <w:tcPr>
            <w:tcW w:w="7139" w:type="dxa"/>
            <w:tcBorders>
              <w:top w:val="nil"/>
              <w:left w:val="nil"/>
              <w:bottom w:val="single" w:sz="8" w:space="0" w:color="000000"/>
              <w:right w:val="single" w:sz="8" w:space="0" w:color="000000"/>
            </w:tcBorders>
            <w:shd w:val="clear" w:color="000000" w:fill="FFFFFF"/>
            <w:vAlign w:val="bottom"/>
            <w:hideMark/>
          </w:tcPr>
          <w:p w14:paraId="47A485B0" w14:textId="77777777" w:rsidR="003477A8" w:rsidRPr="002D4B10" w:rsidRDefault="003477A8" w:rsidP="00A927FA">
            <w:pPr>
              <w:rPr>
                <w:color w:val="000000"/>
              </w:rPr>
            </w:pPr>
            <w:r>
              <w:rPr>
                <w:color w:val="000000"/>
              </w:rPr>
              <w:t>MARKER PERMANENTNY KOŃCÓWKA ŚCIĘTA, GRUBOŚĆ LINII PISANIA OD 1- 2 MM DO 4,5-5 MM,  CZARNY</w:t>
            </w:r>
          </w:p>
        </w:tc>
        <w:tc>
          <w:tcPr>
            <w:tcW w:w="1417" w:type="dxa"/>
            <w:tcBorders>
              <w:top w:val="nil"/>
              <w:left w:val="nil"/>
              <w:bottom w:val="single" w:sz="8" w:space="0" w:color="000000"/>
              <w:right w:val="single" w:sz="8" w:space="0" w:color="000000"/>
            </w:tcBorders>
            <w:shd w:val="clear" w:color="000000" w:fill="FFFFFF"/>
            <w:vAlign w:val="bottom"/>
            <w:hideMark/>
          </w:tcPr>
          <w:p w14:paraId="0DA986BC" w14:textId="0848C8B3" w:rsidR="003477A8" w:rsidRPr="002D4B10" w:rsidRDefault="003477A8" w:rsidP="00A927FA">
            <w:pPr>
              <w:jc w:val="right"/>
              <w:rPr>
                <w:color w:val="000000"/>
              </w:rPr>
            </w:pPr>
            <w:r>
              <w:rPr>
                <w:color w:val="000000"/>
              </w:rPr>
              <w:t>225</w:t>
            </w:r>
            <w:r w:rsidR="00C37074">
              <w:rPr>
                <w:color w:val="000000"/>
              </w:rPr>
              <w:t xml:space="preserve"> </w:t>
            </w:r>
            <w:proofErr w:type="spellStart"/>
            <w:r w:rsidR="00C37074">
              <w:rPr>
                <w:color w:val="000000"/>
              </w:rPr>
              <w:t>szt</w:t>
            </w:r>
            <w:proofErr w:type="spellEnd"/>
          </w:p>
        </w:tc>
      </w:tr>
      <w:tr w:rsidR="003477A8" w:rsidRPr="004549BF" w14:paraId="4EC2DDEA" w14:textId="77777777" w:rsidTr="002851BB">
        <w:trPr>
          <w:trHeight w:val="3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D073E3C" w14:textId="77777777" w:rsidR="003477A8" w:rsidRPr="002D4B10" w:rsidRDefault="003477A8" w:rsidP="00A927FA">
            <w:pPr>
              <w:rPr>
                <w:color w:val="000000"/>
              </w:rPr>
            </w:pPr>
            <w:r>
              <w:rPr>
                <w:color w:val="000000"/>
              </w:rPr>
              <w:t>209.</w:t>
            </w:r>
          </w:p>
        </w:tc>
        <w:tc>
          <w:tcPr>
            <w:tcW w:w="7139" w:type="dxa"/>
            <w:tcBorders>
              <w:top w:val="nil"/>
              <w:left w:val="nil"/>
              <w:bottom w:val="single" w:sz="8" w:space="0" w:color="000000"/>
              <w:right w:val="single" w:sz="8" w:space="0" w:color="000000"/>
            </w:tcBorders>
            <w:shd w:val="clear" w:color="000000" w:fill="FFFFFF"/>
            <w:vAlign w:val="bottom"/>
            <w:hideMark/>
          </w:tcPr>
          <w:p w14:paraId="19EB764A" w14:textId="77777777" w:rsidR="003477A8" w:rsidRPr="002D4B10" w:rsidRDefault="003477A8" w:rsidP="00A927FA">
            <w:pPr>
              <w:rPr>
                <w:color w:val="000000"/>
              </w:rPr>
            </w:pPr>
            <w:r>
              <w:rPr>
                <w:color w:val="000000"/>
              </w:rPr>
              <w:t>MARKER SUCHOŚCIERNY KOŃCÓWKA OKRĄGŁA ZIELONY GRUBOŚĆ LINII PISANIA 2-3 MM</w:t>
            </w:r>
          </w:p>
        </w:tc>
        <w:tc>
          <w:tcPr>
            <w:tcW w:w="1417" w:type="dxa"/>
            <w:tcBorders>
              <w:top w:val="nil"/>
              <w:left w:val="nil"/>
              <w:bottom w:val="single" w:sz="8" w:space="0" w:color="000000"/>
              <w:right w:val="single" w:sz="8" w:space="0" w:color="000000"/>
            </w:tcBorders>
            <w:shd w:val="clear" w:color="000000" w:fill="FFFFFF"/>
            <w:vAlign w:val="bottom"/>
            <w:hideMark/>
          </w:tcPr>
          <w:p w14:paraId="7925BD56" w14:textId="111E45D9" w:rsidR="003477A8" w:rsidRPr="002D4B10" w:rsidRDefault="003477A8" w:rsidP="00A927FA">
            <w:pPr>
              <w:jc w:val="right"/>
              <w:rPr>
                <w:color w:val="000000"/>
              </w:rPr>
            </w:pPr>
            <w:r>
              <w:rPr>
                <w:color w:val="000000"/>
              </w:rPr>
              <w:t>50</w:t>
            </w:r>
            <w:r w:rsidR="00C37074">
              <w:rPr>
                <w:color w:val="000000"/>
              </w:rPr>
              <w:t xml:space="preserve"> </w:t>
            </w:r>
            <w:proofErr w:type="spellStart"/>
            <w:r w:rsidR="00C37074">
              <w:rPr>
                <w:color w:val="000000"/>
              </w:rPr>
              <w:t>szt</w:t>
            </w:r>
            <w:proofErr w:type="spellEnd"/>
            <w:r w:rsidR="00C37074">
              <w:rPr>
                <w:color w:val="000000"/>
              </w:rPr>
              <w:t xml:space="preserve"> </w:t>
            </w:r>
          </w:p>
        </w:tc>
      </w:tr>
      <w:tr w:rsidR="003477A8" w:rsidRPr="004549BF" w14:paraId="7CF328A1" w14:textId="77777777" w:rsidTr="002851BB">
        <w:trPr>
          <w:trHeight w:val="3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4C828E9" w14:textId="77777777" w:rsidR="003477A8" w:rsidRPr="002D4B10" w:rsidRDefault="003477A8" w:rsidP="00A927FA">
            <w:pPr>
              <w:rPr>
                <w:color w:val="000000"/>
              </w:rPr>
            </w:pPr>
            <w:r>
              <w:rPr>
                <w:color w:val="000000"/>
              </w:rPr>
              <w:t>210.</w:t>
            </w:r>
          </w:p>
        </w:tc>
        <w:tc>
          <w:tcPr>
            <w:tcW w:w="7139" w:type="dxa"/>
            <w:tcBorders>
              <w:top w:val="nil"/>
              <w:left w:val="nil"/>
              <w:bottom w:val="single" w:sz="8" w:space="0" w:color="000000"/>
              <w:right w:val="single" w:sz="8" w:space="0" w:color="000000"/>
            </w:tcBorders>
            <w:shd w:val="clear" w:color="000000" w:fill="FFFFFF"/>
            <w:vAlign w:val="bottom"/>
            <w:hideMark/>
          </w:tcPr>
          <w:p w14:paraId="2DD63063" w14:textId="77777777" w:rsidR="003477A8" w:rsidRPr="002D4B10" w:rsidRDefault="003477A8" w:rsidP="00A927FA">
            <w:pPr>
              <w:rPr>
                <w:color w:val="000000"/>
              </w:rPr>
            </w:pPr>
            <w:r>
              <w:rPr>
                <w:color w:val="000000"/>
              </w:rPr>
              <w:t>MARKER SUCHOŚCIERNY  KOŃCÓWKA OKRĄGŁA CZARNY GRUBOŚĆ LINII PISANIA 2-3 MM</w:t>
            </w:r>
          </w:p>
        </w:tc>
        <w:tc>
          <w:tcPr>
            <w:tcW w:w="1417" w:type="dxa"/>
            <w:tcBorders>
              <w:top w:val="nil"/>
              <w:left w:val="nil"/>
              <w:bottom w:val="single" w:sz="8" w:space="0" w:color="000000"/>
              <w:right w:val="single" w:sz="8" w:space="0" w:color="000000"/>
            </w:tcBorders>
            <w:shd w:val="clear" w:color="000000" w:fill="FFFFFF"/>
            <w:vAlign w:val="bottom"/>
            <w:hideMark/>
          </w:tcPr>
          <w:p w14:paraId="0D0B1338" w14:textId="4AC82DA1" w:rsidR="003477A8" w:rsidRPr="002D4B10" w:rsidRDefault="003477A8" w:rsidP="00A927FA">
            <w:pPr>
              <w:jc w:val="right"/>
              <w:rPr>
                <w:color w:val="000000"/>
              </w:rPr>
            </w:pPr>
            <w:r>
              <w:rPr>
                <w:color w:val="000000"/>
              </w:rPr>
              <w:t>50</w:t>
            </w:r>
            <w:r w:rsidR="00C37074">
              <w:rPr>
                <w:color w:val="000000"/>
              </w:rPr>
              <w:t xml:space="preserve"> </w:t>
            </w:r>
            <w:proofErr w:type="spellStart"/>
            <w:r w:rsidR="00C37074">
              <w:rPr>
                <w:color w:val="000000"/>
              </w:rPr>
              <w:t>szt</w:t>
            </w:r>
            <w:proofErr w:type="spellEnd"/>
          </w:p>
        </w:tc>
      </w:tr>
      <w:tr w:rsidR="003477A8" w:rsidRPr="004549BF" w14:paraId="0D2C9055" w14:textId="77777777" w:rsidTr="002851BB">
        <w:trPr>
          <w:trHeight w:val="37"/>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76AB1C2" w14:textId="77777777" w:rsidR="003477A8" w:rsidRPr="002D4B10" w:rsidRDefault="003477A8" w:rsidP="00A927FA">
            <w:pPr>
              <w:rPr>
                <w:color w:val="000000"/>
              </w:rPr>
            </w:pPr>
            <w:r>
              <w:rPr>
                <w:color w:val="000000"/>
              </w:rPr>
              <w:t>211.</w:t>
            </w:r>
          </w:p>
        </w:tc>
        <w:tc>
          <w:tcPr>
            <w:tcW w:w="7139" w:type="dxa"/>
            <w:tcBorders>
              <w:top w:val="nil"/>
              <w:left w:val="nil"/>
              <w:bottom w:val="single" w:sz="8" w:space="0" w:color="000000"/>
              <w:right w:val="single" w:sz="8" w:space="0" w:color="000000"/>
            </w:tcBorders>
            <w:shd w:val="clear" w:color="000000" w:fill="FFFFFF"/>
            <w:vAlign w:val="bottom"/>
            <w:hideMark/>
          </w:tcPr>
          <w:p w14:paraId="73323052" w14:textId="77777777" w:rsidR="003477A8" w:rsidRPr="002D4B10" w:rsidRDefault="003477A8" w:rsidP="00A927FA">
            <w:pPr>
              <w:rPr>
                <w:color w:val="000000"/>
              </w:rPr>
            </w:pPr>
            <w:r>
              <w:rPr>
                <w:color w:val="000000"/>
              </w:rPr>
              <w:t>MARKER SUCHOŚCIERNY  KOŃCÓWKA OKRĄGŁA NIEBIESKI GRUBOŚĆ LINII PISANIA 2-3 MM</w:t>
            </w:r>
          </w:p>
        </w:tc>
        <w:tc>
          <w:tcPr>
            <w:tcW w:w="1417" w:type="dxa"/>
            <w:tcBorders>
              <w:top w:val="nil"/>
              <w:left w:val="nil"/>
              <w:bottom w:val="single" w:sz="8" w:space="0" w:color="000000"/>
              <w:right w:val="single" w:sz="8" w:space="0" w:color="000000"/>
            </w:tcBorders>
            <w:shd w:val="clear" w:color="000000" w:fill="FFFFFF"/>
            <w:vAlign w:val="bottom"/>
            <w:hideMark/>
          </w:tcPr>
          <w:p w14:paraId="6774B99D" w14:textId="71A39743" w:rsidR="003477A8" w:rsidRPr="002D4B10" w:rsidRDefault="003477A8" w:rsidP="00A927FA">
            <w:pPr>
              <w:jc w:val="right"/>
              <w:rPr>
                <w:color w:val="000000"/>
              </w:rPr>
            </w:pPr>
            <w:r>
              <w:rPr>
                <w:color w:val="000000"/>
              </w:rPr>
              <w:t>50</w:t>
            </w:r>
            <w:r w:rsidR="00C37074">
              <w:rPr>
                <w:color w:val="000000"/>
              </w:rPr>
              <w:t xml:space="preserve"> </w:t>
            </w:r>
            <w:proofErr w:type="spellStart"/>
            <w:r w:rsidR="00C37074">
              <w:rPr>
                <w:color w:val="000000"/>
              </w:rPr>
              <w:t>szt</w:t>
            </w:r>
            <w:proofErr w:type="spellEnd"/>
          </w:p>
        </w:tc>
      </w:tr>
      <w:tr w:rsidR="003477A8" w:rsidRPr="004549BF" w14:paraId="707A0C30" w14:textId="77777777" w:rsidTr="002851BB">
        <w:trPr>
          <w:trHeight w:val="37"/>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1A9C4A1" w14:textId="77777777" w:rsidR="003477A8" w:rsidRPr="002D4B10" w:rsidRDefault="003477A8" w:rsidP="00A927FA">
            <w:pPr>
              <w:rPr>
                <w:color w:val="000000"/>
              </w:rPr>
            </w:pPr>
            <w:r>
              <w:rPr>
                <w:color w:val="000000"/>
              </w:rPr>
              <w:t>212.</w:t>
            </w:r>
          </w:p>
        </w:tc>
        <w:tc>
          <w:tcPr>
            <w:tcW w:w="7139" w:type="dxa"/>
            <w:tcBorders>
              <w:top w:val="nil"/>
              <w:left w:val="nil"/>
              <w:bottom w:val="single" w:sz="8" w:space="0" w:color="000000"/>
              <w:right w:val="single" w:sz="8" w:space="0" w:color="000000"/>
            </w:tcBorders>
            <w:shd w:val="clear" w:color="000000" w:fill="FFFFFF"/>
            <w:vAlign w:val="bottom"/>
            <w:hideMark/>
          </w:tcPr>
          <w:p w14:paraId="68E90D5B" w14:textId="77777777" w:rsidR="003477A8" w:rsidRPr="002D4B10" w:rsidRDefault="003477A8" w:rsidP="00A927FA">
            <w:pPr>
              <w:rPr>
                <w:color w:val="000000"/>
              </w:rPr>
            </w:pPr>
            <w:r>
              <w:rPr>
                <w:color w:val="000000"/>
              </w:rPr>
              <w:t>MARKER SUCHOŚCIERNY  KOŃCÓWKA OKRĄGŁA CZERWONY GRUBOŚĆ LINII PISANIA 2-3 MM</w:t>
            </w:r>
          </w:p>
        </w:tc>
        <w:tc>
          <w:tcPr>
            <w:tcW w:w="1417" w:type="dxa"/>
            <w:tcBorders>
              <w:top w:val="nil"/>
              <w:left w:val="nil"/>
              <w:bottom w:val="single" w:sz="8" w:space="0" w:color="000000"/>
              <w:right w:val="single" w:sz="8" w:space="0" w:color="000000"/>
            </w:tcBorders>
            <w:shd w:val="clear" w:color="000000" w:fill="FFFFFF"/>
            <w:vAlign w:val="bottom"/>
            <w:hideMark/>
          </w:tcPr>
          <w:p w14:paraId="4FB25717" w14:textId="051FC2DE" w:rsidR="003477A8" w:rsidRPr="002D4B10" w:rsidRDefault="003477A8" w:rsidP="00A927FA">
            <w:pPr>
              <w:jc w:val="right"/>
              <w:rPr>
                <w:color w:val="000000"/>
              </w:rPr>
            </w:pPr>
            <w:r>
              <w:rPr>
                <w:color w:val="000000"/>
              </w:rPr>
              <w:t>50</w:t>
            </w:r>
            <w:r w:rsidR="00C37074">
              <w:rPr>
                <w:color w:val="000000"/>
              </w:rPr>
              <w:t xml:space="preserve"> </w:t>
            </w:r>
            <w:proofErr w:type="spellStart"/>
            <w:r w:rsidR="00C37074">
              <w:rPr>
                <w:color w:val="000000"/>
              </w:rPr>
              <w:t>szt</w:t>
            </w:r>
            <w:proofErr w:type="spellEnd"/>
          </w:p>
        </w:tc>
      </w:tr>
      <w:tr w:rsidR="003477A8" w:rsidRPr="004549BF" w14:paraId="7F063B05"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53278F6" w14:textId="77777777" w:rsidR="003477A8" w:rsidRPr="002D4B10" w:rsidRDefault="003477A8" w:rsidP="00A927FA">
            <w:pPr>
              <w:rPr>
                <w:color w:val="000000"/>
              </w:rPr>
            </w:pPr>
            <w:r>
              <w:rPr>
                <w:color w:val="000000"/>
              </w:rPr>
              <w:t>213.</w:t>
            </w:r>
          </w:p>
        </w:tc>
        <w:tc>
          <w:tcPr>
            <w:tcW w:w="7139" w:type="dxa"/>
            <w:tcBorders>
              <w:top w:val="nil"/>
              <w:left w:val="nil"/>
              <w:bottom w:val="single" w:sz="8" w:space="0" w:color="000000"/>
              <w:right w:val="single" w:sz="8" w:space="0" w:color="000000"/>
            </w:tcBorders>
            <w:shd w:val="clear" w:color="000000" w:fill="FFFFFF"/>
            <w:vAlign w:val="bottom"/>
            <w:hideMark/>
          </w:tcPr>
          <w:p w14:paraId="4C574205" w14:textId="77777777" w:rsidR="003477A8" w:rsidRPr="002D4B10" w:rsidRDefault="003477A8" w:rsidP="00A927FA">
            <w:pPr>
              <w:rPr>
                <w:color w:val="000000"/>
              </w:rPr>
            </w:pPr>
            <w:r>
              <w:rPr>
                <w:color w:val="000000"/>
              </w:rPr>
              <w:t>ZESTAW 4 MARKERY I GĄBKA DO TABLIC SUCHOŚCIERALNYCH</w:t>
            </w:r>
          </w:p>
        </w:tc>
        <w:tc>
          <w:tcPr>
            <w:tcW w:w="1417" w:type="dxa"/>
            <w:tcBorders>
              <w:top w:val="nil"/>
              <w:left w:val="nil"/>
              <w:bottom w:val="single" w:sz="8" w:space="0" w:color="000000"/>
              <w:right w:val="single" w:sz="8" w:space="0" w:color="000000"/>
            </w:tcBorders>
            <w:shd w:val="clear" w:color="000000" w:fill="FFFFFF"/>
            <w:vAlign w:val="bottom"/>
            <w:hideMark/>
          </w:tcPr>
          <w:p w14:paraId="4A8C8CB0" w14:textId="1C8A9F93" w:rsidR="003477A8" w:rsidRPr="002D4B10" w:rsidRDefault="003477A8" w:rsidP="00A927FA">
            <w:pPr>
              <w:jc w:val="right"/>
              <w:rPr>
                <w:color w:val="000000"/>
              </w:rPr>
            </w:pPr>
            <w:r>
              <w:rPr>
                <w:color w:val="000000"/>
              </w:rPr>
              <w:t>12</w:t>
            </w:r>
            <w:r w:rsidR="00C37074">
              <w:rPr>
                <w:color w:val="000000"/>
              </w:rPr>
              <w:t xml:space="preserve"> </w:t>
            </w:r>
            <w:proofErr w:type="spellStart"/>
            <w:r w:rsidR="00C37074">
              <w:rPr>
                <w:color w:val="000000"/>
              </w:rPr>
              <w:t>szt</w:t>
            </w:r>
            <w:proofErr w:type="spellEnd"/>
          </w:p>
        </w:tc>
      </w:tr>
      <w:tr w:rsidR="003477A8" w:rsidRPr="004549BF" w14:paraId="110E943C"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D13358A" w14:textId="77777777" w:rsidR="003477A8" w:rsidRPr="002D4B10" w:rsidRDefault="003477A8" w:rsidP="00A927FA">
            <w:pPr>
              <w:rPr>
                <w:color w:val="000000"/>
              </w:rPr>
            </w:pPr>
            <w:r>
              <w:rPr>
                <w:color w:val="000000"/>
              </w:rPr>
              <w:t>214.</w:t>
            </w:r>
          </w:p>
        </w:tc>
        <w:tc>
          <w:tcPr>
            <w:tcW w:w="7139" w:type="dxa"/>
            <w:tcBorders>
              <w:top w:val="nil"/>
              <w:left w:val="nil"/>
              <w:bottom w:val="single" w:sz="8" w:space="0" w:color="000000"/>
              <w:right w:val="single" w:sz="8" w:space="0" w:color="000000"/>
            </w:tcBorders>
            <w:shd w:val="clear" w:color="000000" w:fill="FFFFFF"/>
            <w:vAlign w:val="bottom"/>
            <w:hideMark/>
          </w:tcPr>
          <w:p w14:paraId="54F9B963" w14:textId="77777777" w:rsidR="003477A8" w:rsidRPr="002D4B10" w:rsidRDefault="003477A8" w:rsidP="00A927FA">
            <w:pPr>
              <w:rPr>
                <w:color w:val="000000"/>
              </w:rPr>
            </w:pPr>
            <w:r>
              <w:rPr>
                <w:color w:val="000000"/>
              </w:rPr>
              <w:t>FOLIOPISY  KOLOROWE 0,6-0,8 MM  OP. 4 SZT.</w:t>
            </w:r>
          </w:p>
        </w:tc>
        <w:tc>
          <w:tcPr>
            <w:tcW w:w="1417" w:type="dxa"/>
            <w:tcBorders>
              <w:top w:val="nil"/>
              <w:left w:val="nil"/>
              <w:bottom w:val="single" w:sz="8" w:space="0" w:color="000000"/>
              <w:right w:val="single" w:sz="8" w:space="0" w:color="000000"/>
            </w:tcBorders>
            <w:shd w:val="clear" w:color="000000" w:fill="FFFFFF"/>
            <w:vAlign w:val="bottom"/>
            <w:hideMark/>
          </w:tcPr>
          <w:p w14:paraId="0B49E508" w14:textId="137AB1F1" w:rsidR="003477A8" w:rsidRPr="002D4B10" w:rsidRDefault="003477A8" w:rsidP="00A927FA">
            <w:pPr>
              <w:jc w:val="right"/>
              <w:rPr>
                <w:color w:val="000000"/>
              </w:rPr>
            </w:pPr>
            <w:r>
              <w:rPr>
                <w:color w:val="000000"/>
              </w:rPr>
              <w:t>3</w:t>
            </w:r>
            <w:r w:rsidR="00C37074">
              <w:rPr>
                <w:color w:val="000000"/>
              </w:rPr>
              <w:t xml:space="preserve"> op.</w:t>
            </w:r>
          </w:p>
        </w:tc>
      </w:tr>
      <w:tr w:rsidR="003477A8" w:rsidRPr="004549BF" w14:paraId="4D4712E4"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75982FB" w14:textId="77777777" w:rsidR="003477A8" w:rsidRPr="002D4B10" w:rsidRDefault="003477A8" w:rsidP="00A927FA">
            <w:pPr>
              <w:rPr>
                <w:color w:val="000000"/>
              </w:rPr>
            </w:pPr>
            <w:r>
              <w:rPr>
                <w:color w:val="000000"/>
              </w:rPr>
              <w:t>215.</w:t>
            </w:r>
          </w:p>
        </w:tc>
        <w:tc>
          <w:tcPr>
            <w:tcW w:w="7139" w:type="dxa"/>
            <w:tcBorders>
              <w:top w:val="nil"/>
              <w:left w:val="nil"/>
              <w:bottom w:val="single" w:sz="8" w:space="0" w:color="000000"/>
              <w:right w:val="single" w:sz="8" w:space="0" w:color="000000"/>
            </w:tcBorders>
            <w:shd w:val="clear" w:color="000000" w:fill="FFFFFF"/>
            <w:vAlign w:val="bottom"/>
            <w:hideMark/>
          </w:tcPr>
          <w:p w14:paraId="4002D86F" w14:textId="77777777" w:rsidR="003477A8" w:rsidRPr="002D4B10" w:rsidRDefault="003477A8" w:rsidP="00A927FA">
            <w:pPr>
              <w:rPr>
                <w:color w:val="000000"/>
              </w:rPr>
            </w:pPr>
            <w:r>
              <w:rPr>
                <w:color w:val="000000"/>
              </w:rPr>
              <w:t>KOREKTOR W PŁYNIE NA BAZIE ROZPUSZCZALNIKA MINIMUM 20 ML</w:t>
            </w:r>
          </w:p>
        </w:tc>
        <w:tc>
          <w:tcPr>
            <w:tcW w:w="1417" w:type="dxa"/>
            <w:tcBorders>
              <w:top w:val="nil"/>
              <w:left w:val="nil"/>
              <w:bottom w:val="single" w:sz="8" w:space="0" w:color="000000"/>
              <w:right w:val="single" w:sz="8" w:space="0" w:color="000000"/>
            </w:tcBorders>
            <w:shd w:val="clear" w:color="000000" w:fill="FFFFFF"/>
            <w:vAlign w:val="bottom"/>
            <w:hideMark/>
          </w:tcPr>
          <w:p w14:paraId="483600E7" w14:textId="2DDC95A9" w:rsidR="003477A8" w:rsidRPr="002D4B10" w:rsidRDefault="003477A8" w:rsidP="00A927FA">
            <w:pPr>
              <w:jc w:val="right"/>
              <w:rPr>
                <w:color w:val="000000"/>
              </w:rPr>
            </w:pPr>
            <w:r>
              <w:rPr>
                <w:color w:val="000000"/>
              </w:rPr>
              <w:t>40</w:t>
            </w:r>
            <w:r w:rsidR="00C37074">
              <w:rPr>
                <w:color w:val="000000"/>
              </w:rPr>
              <w:t xml:space="preserve"> </w:t>
            </w:r>
            <w:proofErr w:type="spellStart"/>
            <w:r w:rsidR="00C37074">
              <w:rPr>
                <w:color w:val="000000"/>
              </w:rPr>
              <w:t>szt</w:t>
            </w:r>
            <w:proofErr w:type="spellEnd"/>
          </w:p>
        </w:tc>
      </w:tr>
      <w:tr w:rsidR="003477A8" w:rsidRPr="004549BF" w14:paraId="40B34601"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AAC8FB7" w14:textId="77777777" w:rsidR="003477A8" w:rsidRPr="002D4B10" w:rsidRDefault="003477A8" w:rsidP="00A927FA">
            <w:pPr>
              <w:rPr>
                <w:color w:val="000000"/>
              </w:rPr>
            </w:pPr>
            <w:r>
              <w:rPr>
                <w:color w:val="000000"/>
              </w:rPr>
              <w:t>216.</w:t>
            </w:r>
          </w:p>
        </w:tc>
        <w:tc>
          <w:tcPr>
            <w:tcW w:w="7139" w:type="dxa"/>
            <w:tcBorders>
              <w:top w:val="nil"/>
              <w:left w:val="nil"/>
              <w:bottom w:val="single" w:sz="8" w:space="0" w:color="000000"/>
              <w:right w:val="single" w:sz="8" w:space="0" w:color="000000"/>
            </w:tcBorders>
            <w:shd w:val="clear" w:color="000000" w:fill="FFFFFF"/>
            <w:vAlign w:val="bottom"/>
            <w:hideMark/>
          </w:tcPr>
          <w:p w14:paraId="091245FC" w14:textId="77777777" w:rsidR="003477A8" w:rsidRPr="002D4B10" w:rsidRDefault="003477A8" w:rsidP="00A927FA">
            <w:pPr>
              <w:rPr>
                <w:color w:val="000000"/>
              </w:rPr>
            </w:pPr>
            <w:r>
              <w:rPr>
                <w:color w:val="000000"/>
              </w:rPr>
              <w:t>KOREKTOR W DŁUGOPISIE MINIMUM 8ML</w:t>
            </w:r>
          </w:p>
        </w:tc>
        <w:tc>
          <w:tcPr>
            <w:tcW w:w="1417" w:type="dxa"/>
            <w:tcBorders>
              <w:top w:val="nil"/>
              <w:left w:val="nil"/>
              <w:bottom w:val="single" w:sz="8" w:space="0" w:color="000000"/>
              <w:right w:val="single" w:sz="8" w:space="0" w:color="000000"/>
            </w:tcBorders>
            <w:shd w:val="clear" w:color="000000" w:fill="FFFFFF"/>
            <w:vAlign w:val="bottom"/>
            <w:hideMark/>
          </w:tcPr>
          <w:p w14:paraId="1D139A9B" w14:textId="186A12CF" w:rsidR="003477A8" w:rsidRPr="002D4B10" w:rsidRDefault="003477A8" w:rsidP="00A927FA">
            <w:pPr>
              <w:jc w:val="right"/>
              <w:rPr>
                <w:color w:val="000000"/>
              </w:rPr>
            </w:pPr>
            <w:r>
              <w:rPr>
                <w:color w:val="000000"/>
              </w:rPr>
              <w:t>32</w:t>
            </w:r>
            <w:r w:rsidR="00C37074">
              <w:rPr>
                <w:color w:val="000000"/>
              </w:rPr>
              <w:t xml:space="preserve"> </w:t>
            </w:r>
            <w:proofErr w:type="spellStart"/>
            <w:r w:rsidR="00C37074">
              <w:rPr>
                <w:color w:val="000000"/>
              </w:rPr>
              <w:t>szt</w:t>
            </w:r>
            <w:proofErr w:type="spellEnd"/>
          </w:p>
        </w:tc>
      </w:tr>
      <w:tr w:rsidR="003477A8" w:rsidRPr="004549BF" w14:paraId="691B6594"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891691C" w14:textId="77777777" w:rsidR="003477A8" w:rsidRPr="002D4B10" w:rsidRDefault="003477A8" w:rsidP="00A927FA">
            <w:pPr>
              <w:rPr>
                <w:color w:val="000000"/>
              </w:rPr>
            </w:pPr>
            <w:r>
              <w:rPr>
                <w:color w:val="000000"/>
              </w:rPr>
              <w:t>217.</w:t>
            </w:r>
          </w:p>
        </w:tc>
        <w:tc>
          <w:tcPr>
            <w:tcW w:w="7139" w:type="dxa"/>
            <w:tcBorders>
              <w:top w:val="nil"/>
              <w:left w:val="nil"/>
              <w:bottom w:val="single" w:sz="8" w:space="0" w:color="000000"/>
              <w:right w:val="single" w:sz="8" w:space="0" w:color="000000"/>
            </w:tcBorders>
            <w:shd w:val="clear" w:color="000000" w:fill="FFFFFF"/>
            <w:vAlign w:val="bottom"/>
            <w:hideMark/>
          </w:tcPr>
          <w:p w14:paraId="3D7A1B5B" w14:textId="77777777" w:rsidR="003477A8" w:rsidRPr="002D4B10" w:rsidRDefault="003477A8" w:rsidP="00A927FA">
            <w:pPr>
              <w:rPr>
                <w:color w:val="000000"/>
              </w:rPr>
            </w:pPr>
            <w:r>
              <w:rPr>
                <w:color w:val="000000"/>
              </w:rPr>
              <w:t>KOREKTOR BOCZNY DŁUGOŚĆ TAŚMY MIN. 8 - 8,5 M SZEROKOŚĆ 4 - 5 MM</w:t>
            </w:r>
          </w:p>
        </w:tc>
        <w:tc>
          <w:tcPr>
            <w:tcW w:w="1417" w:type="dxa"/>
            <w:tcBorders>
              <w:top w:val="nil"/>
              <w:left w:val="nil"/>
              <w:bottom w:val="single" w:sz="8" w:space="0" w:color="000000"/>
              <w:right w:val="single" w:sz="8" w:space="0" w:color="000000"/>
            </w:tcBorders>
            <w:shd w:val="clear" w:color="000000" w:fill="FFFFFF"/>
            <w:vAlign w:val="bottom"/>
            <w:hideMark/>
          </w:tcPr>
          <w:p w14:paraId="10785724" w14:textId="2BECF786" w:rsidR="003477A8" w:rsidRPr="002D4B10" w:rsidRDefault="003477A8" w:rsidP="00A927FA">
            <w:pPr>
              <w:jc w:val="right"/>
              <w:rPr>
                <w:color w:val="000000"/>
              </w:rPr>
            </w:pPr>
            <w:r>
              <w:rPr>
                <w:color w:val="000000"/>
              </w:rPr>
              <w:t>250</w:t>
            </w:r>
            <w:r w:rsidR="00C37074">
              <w:rPr>
                <w:color w:val="000000"/>
              </w:rPr>
              <w:t xml:space="preserve"> </w:t>
            </w:r>
            <w:proofErr w:type="spellStart"/>
            <w:r w:rsidR="00C37074">
              <w:rPr>
                <w:color w:val="000000"/>
              </w:rPr>
              <w:t>szt</w:t>
            </w:r>
            <w:proofErr w:type="spellEnd"/>
          </w:p>
        </w:tc>
      </w:tr>
      <w:tr w:rsidR="003477A8" w:rsidRPr="004549BF" w14:paraId="092C8373"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B14E0B1" w14:textId="77777777" w:rsidR="003477A8" w:rsidRPr="002D4B10" w:rsidRDefault="003477A8" w:rsidP="00A927FA">
            <w:pPr>
              <w:rPr>
                <w:color w:val="000000"/>
              </w:rPr>
            </w:pPr>
            <w:r>
              <w:rPr>
                <w:color w:val="000000"/>
              </w:rPr>
              <w:t>218.</w:t>
            </w:r>
          </w:p>
        </w:tc>
        <w:tc>
          <w:tcPr>
            <w:tcW w:w="7139" w:type="dxa"/>
            <w:tcBorders>
              <w:top w:val="nil"/>
              <w:left w:val="nil"/>
              <w:bottom w:val="single" w:sz="8" w:space="0" w:color="000000"/>
              <w:right w:val="single" w:sz="8" w:space="0" w:color="000000"/>
            </w:tcBorders>
            <w:shd w:val="clear" w:color="000000" w:fill="FFFFFF"/>
            <w:vAlign w:val="bottom"/>
            <w:hideMark/>
          </w:tcPr>
          <w:p w14:paraId="4AFCBECA" w14:textId="77777777" w:rsidR="003477A8" w:rsidRPr="002D4B10" w:rsidRDefault="003477A8" w:rsidP="00A927FA">
            <w:pPr>
              <w:rPr>
                <w:color w:val="000000"/>
              </w:rPr>
            </w:pPr>
            <w:r>
              <w:rPr>
                <w:color w:val="000000"/>
              </w:rPr>
              <w:t>GUMKA DO ŚCIERANIA  OŁÓWKOWA</w:t>
            </w:r>
          </w:p>
        </w:tc>
        <w:tc>
          <w:tcPr>
            <w:tcW w:w="1417" w:type="dxa"/>
            <w:tcBorders>
              <w:top w:val="nil"/>
              <w:left w:val="nil"/>
              <w:bottom w:val="single" w:sz="8" w:space="0" w:color="000000"/>
              <w:right w:val="single" w:sz="8" w:space="0" w:color="000000"/>
            </w:tcBorders>
            <w:shd w:val="clear" w:color="000000" w:fill="FFFFFF"/>
            <w:vAlign w:val="bottom"/>
            <w:hideMark/>
          </w:tcPr>
          <w:p w14:paraId="5D303914" w14:textId="1961BCEA" w:rsidR="003477A8" w:rsidRPr="002D4B10" w:rsidRDefault="003477A8" w:rsidP="00A927FA">
            <w:pPr>
              <w:jc w:val="right"/>
              <w:rPr>
                <w:color w:val="000000"/>
              </w:rPr>
            </w:pPr>
            <w:r>
              <w:rPr>
                <w:color w:val="000000"/>
              </w:rPr>
              <w:t>15</w:t>
            </w:r>
            <w:r w:rsidR="00C37074">
              <w:rPr>
                <w:color w:val="000000"/>
              </w:rPr>
              <w:t xml:space="preserve"> </w:t>
            </w:r>
            <w:proofErr w:type="spellStart"/>
            <w:r w:rsidR="00C37074">
              <w:rPr>
                <w:color w:val="000000"/>
              </w:rPr>
              <w:t>szt</w:t>
            </w:r>
            <w:proofErr w:type="spellEnd"/>
          </w:p>
        </w:tc>
      </w:tr>
      <w:tr w:rsidR="003477A8" w:rsidRPr="004549BF" w14:paraId="1874037F"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BBB9205" w14:textId="77777777" w:rsidR="003477A8" w:rsidRPr="002D4B10" w:rsidRDefault="003477A8" w:rsidP="00A927FA">
            <w:pPr>
              <w:rPr>
                <w:color w:val="000000"/>
              </w:rPr>
            </w:pPr>
            <w:r>
              <w:rPr>
                <w:color w:val="000000"/>
              </w:rPr>
              <w:t>219.</w:t>
            </w:r>
          </w:p>
        </w:tc>
        <w:tc>
          <w:tcPr>
            <w:tcW w:w="7139" w:type="dxa"/>
            <w:tcBorders>
              <w:top w:val="nil"/>
              <w:left w:val="nil"/>
              <w:bottom w:val="single" w:sz="8" w:space="0" w:color="000000"/>
              <w:right w:val="single" w:sz="8" w:space="0" w:color="000000"/>
            </w:tcBorders>
            <w:shd w:val="clear" w:color="000000" w:fill="FFFFFF"/>
            <w:vAlign w:val="bottom"/>
            <w:hideMark/>
          </w:tcPr>
          <w:p w14:paraId="35DD88FB" w14:textId="77777777" w:rsidR="003477A8" w:rsidRPr="002D4B10" w:rsidRDefault="003477A8" w:rsidP="00A927FA">
            <w:pPr>
              <w:rPr>
                <w:color w:val="000000"/>
              </w:rPr>
            </w:pPr>
            <w:r>
              <w:rPr>
                <w:color w:val="000000"/>
              </w:rPr>
              <w:t>TEMPERÓWKA ALUMINIOWA 2 OTWORY</w:t>
            </w:r>
          </w:p>
        </w:tc>
        <w:tc>
          <w:tcPr>
            <w:tcW w:w="1417" w:type="dxa"/>
            <w:tcBorders>
              <w:top w:val="nil"/>
              <w:left w:val="nil"/>
              <w:bottom w:val="single" w:sz="8" w:space="0" w:color="000000"/>
              <w:right w:val="single" w:sz="8" w:space="0" w:color="000000"/>
            </w:tcBorders>
            <w:shd w:val="clear" w:color="000000" w:fill="FFFFFF"/>
            <w:vAlign w:val="bottom"/>
            <w:hideMark/>
          </w:tcPr>
          <w:p w14:paraId="0EDCE3BF" w14:textId="25482FDA"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173C1C8F"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5B6CCD8" w14:textId="77777777" w:rsidR="003477A8" w:rsidRPr="002D4B10" w:rsidRDefault="003477A8" w:rsidP="00A927FA">
            <w:pPr>
              <w:rPr>
                <w:color w:val="000000"/>
              </w:rPr>
            </w:pPr>
            <w:r>
              <w:rPr>
                <w:color w:val="000000"/>
              </w:rPr>
              <w:t>220.</w:t>
            </w:r>
          </w:p>
        </w:tc>
        <w:tc>
          <w:tcPr>
            <w:tcW w:w="7139" w:type="dxa"/>
            <w:tcBorders>
              <w:top w:val="nil"/>
              <w:left w:val="nil"/>
              <w:bottom w:val="single" w:sz="8" w:space="0" w:color="000000"/>
              <w:right w:val="single" w:sz="8" w:space="0" w:color="000000"/>
            </w:tcBorders>
            <w:shd w:val="clear" w:color="000000" w:fill="FFFFFF"/>
            <w:hideMark/>
          </w:tcPr>
          <w:p w14:paraId="40DD4CAA" w14:textId="77777777" w:rsidR="003477A8" w:rsidRPr="002D4B10" w:rsidRDefault="003477A8" w:rsidP="00A927FA">
            <w:pPr>
              <w:rPr>
                <w:color w:val="000000"/>
              </w:rPr>
            </w:pPr>
            <w:r>
              <w:rPr>
                <w:color w:val="000000"/>
              </w:rPr>
              <w:t>TEMPERÓWKA METALOWA POJEDYNCZA</w:t>
            </w:r>
          </w:p>
        </w:tc>
        <w:tc>
          <w:tcPr>
            <w:tcW w:w="1417" w:type="dxa"/>
            <w:tcBorders>
              <w:top w:val="nil"/>
              <w:left w:val="nil"/>
              <w:bottom w:val="single" w:sz="8" w:space="0" w:color="000000"/>
              <w:right w:val="single" w:sz="8" w:space="0" w:color="000000"/>
            </w:tcBorders>
            <w:shd w:val="clear" w:color="000000" w:fill="FFFFFF"/>
            <w:vAlign w:val="bottom"/>
            <w:hideMark/>
          </w:tcPr>
          <w:p w14:paraId="04D2F991" w14:textId="18D6F87B"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7B30B5D0"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8205DAE" w14:textId="77777777" w:rsidR="003477A8" w:rsidRPr="002D4B10" w:rsidRDefault="003477A8" w:rsidP="00A927FA">
            <w:pPr>
              <w:rPr>
                <w:color w:val="000000"/>
              </w:rPr>
            </w:pPr>
            <w:r>
              <w:rPr>
                <w:color w:val="000000"/>
              </w:rPr>
              <w:t>221.</w:t>
            </w:r>
          </w:p>
        </w:tc>
        <w:tc>
          <w:tcPr>
            <w:tcW w:w="7139" w:type="dxa"/>
            <w:tcBorders>
              <w:top w:val="nil"/>
              <w:left w:val="nil"/>
              <w:bottom w:val="single" w:sz="8" w:space="0" w:color="000000"/>
              <w:right w:val="single" w:sz="8" w:space="0" w:color="000000"/>
            </w:tcBorders>
            <w:shd w:val="clear" w:color="000000" w:fill="FFFFFF"/>
            <w:vAlign w:val="bottom"/>
            <w:hideMark/>
          </w:tcPr>
          <w:p w14:paraId="0CB6E436" w14:textId="77777777" w:rsidR="003477A8" w:rsidRPr="002D4B10" w:rsidRDefault="003477A8" w:rsidP="00A927FA">
            <w:pPr>
              <w:rPr>
                <w:color w:val="000000"/>
              </w:rPr>
            </w:pPr>
            <w:r>
              <w:rPr>
                <w:color w:val="000000"/>
              </w:rPr>
              <w:t>TEMPERÓWKA Z POJEMNIKIEM NA ŚCINKI</w:t>
            </w:r>
          </w:p>
        </w:tc>
        <w:tc>
          <w:tcPr>
            <w:tcW w:w="1417" w:type="dxa"/>
            <w:tcBorders>
              <w:top w:val="nil"/>
              <w:left w:val="nil"/>
              <w:bottom w:val="single" w:sz="8" w:space="0" w:color="000000"/>
              <w:right w:val="single" w:sz="8" w:space="0" w:color="000000"/>
            </w:tcBorders>
            <w:shd w:val="clear" w:color="000000" w:fill="FFFFFF"/>
            <w:vAlign w:val="bottom"/>
            <w:hideMark/>
          </w:tcPr>
          <w:p w14:paraId="5F5D92CE" w14:textId="18C9879A" w:rsidR="003477A8" w:rsidRPr="002D4B10" w:rsidRDefault="003477A8" w:rsidP="00A927FA">
            <w:pPr>
              <w:jc w:val="right"/>
              <w:rPr>
                <w:color w:val="000000"/>
              </w:rPr>
            </w:pPr>
            <w:r>
              <w:rPr>
                <w:color w:val="000000"/>
              </w:rPr>
              <w:t>10</w:t>
            </w:r>
            <w:r w:rsidR="00C37074">
              <w:rPr>
                <w:color w:val="000000"/>
              </w:rPr>
              <w:t xml:space="preserve"> </w:t>
            </w:r>
            <w:proofErr w:type="spellStart"/>
            <w:r w:rsidR="00C37074">
              <w:rPr>
                <w:color w:val="000000"/>
              </w:rPr>
              <w:t>szt</w:t>
            </w:r>
            <w:proofErr w:type="spellEnd"/>
          </w:p>
        </w:tc>
      </w:tr>
      <w:tr w:rsidR="003477A8" w:rsidRPr="004549BF" w14:paraId="6327FCAA"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6BBE0C7" w14:textId="77777777" w:rsidR="003477A8" w:rsidRPr="002D4B10" w:rsidRDefault="003477A8" w:rsidP="00A927FA">
            <w:pPr>
              <w:rPr>
                <w:color w:val="000000"/>
              </w:rPr>
            </w:pPr>
            <w:r>
              <w:rPr>
                <w:color w:val="000000"/>
              </w:rPr>
              <w:t>222.</w:t>
            </w:r>
          </w:p>
        </w:tc>
        <w:tc>
          <w:tcPr>
            <w:tcW w:w="7139" w:type="dxa"/>
            <w:tcBorders>
              <w:top w:val="nil"/>
              <w:left w:val="nil"/>
              <w:bottom w:val="single" w:sz="8" w:space="0" w:color="000000"/>
              <w:right w:val="single" w:sz="8" w:space="0" w:color="000000"/>
            </w:tcBorders>
            <w:shd w:val="clear" w:color="000000" w:fill="FFFFFF"/>
            <w:vAlign w:val="bottom"/>
            <w:hideMark/>
          </w:tcPr>
          <w:p w14:paraId="40AB01A4" w14:textId="77777777" w:rsidR="003477A8" w:rsidRPr="002D4B10" w:rsidRDefault="003477A8" w:rsidP="00A927FA">
            <w:pPr>
              <w:rPr>
                <w:color w:val="000000"/>
              </w:rPr>
            </w:pPr>
            <w:r>
              <w:rPr>
                <w:color w:val="000000"/>
              </w:rPr>
              <w:t>GRAFITY DO OŁÓWKÓW 0.5 MM HB</w:t>
            </w:r>
          </w:p>
        </w:tc>
        <w:tc>
          <w:tcPr>
            <w:tcW w:w="1417" w:type="dxa"/>
            <w:tcBorders>
              <w:top w:val="nil"/>
              <w:left w:val="nil"/>
              <w:bottom w:val="single" w:sz="8" w:space="0" w:color="000000"/>
              <w:right w:val="single" w:sz="8" w:space="0" w:color="000000"/>
            </w:tcBorders>
            <w:shd w:val="clear" w:color="000000" w:fill="FFFFFF"/>
            <w:vAlign w:val="bottom"/>
            <w:hideMark/>
          </w:tcPr>
          <w:p w14:paraId="7B6AD820" w14:textId="7B3A0D5A" w:rsidR="003477A8" w:rsidRPr="002D4B10" w:rsidRDefault="003477A8" w:rsidP="00A927FA">
            <w:pPr>
              <w:jc w:val="right"/>
              <w:rPr>
                <w:color w:val="000000"/>
              </w:rPr>
            </w:pPr>
            <w:r>
              <w:rPr>
                <w:color w:val="000000"/>
              </w:rPr>
              <w:t>30</w:t>
            </w:r>
            <w:r w:rsidR="00041B98">
              <w:rPr>
                <w:color w:val="000000"/>
              </w:rPr>
              <w:t xml:space="preserve"> </w:t>
            </w:r>
            <w:proofErr w:type="spellStart"/>
            <w:r w:rsidR="00041B98">
              <w:rPr>
                <w:color w:val="000000"/>
              </w:rPr>
              <w:t>szt</w:t>
            </w:r>
            <w:proofErr w:type="spellEnd"/>
          </w:p>
        </w:tc>
      </w:tr>
      <w:tr w:rsidR="003477A8" w:rsidRPr="004549BF" w14:paraId="1C7A8AD9"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014FB79" w14:textId="77777777" w:rsidR="003477A8" w:rsidRPr="002D4B10" w:rsidRDefault="003477A8" w:rsidP="00A927FA">
            <w:pPr>
              <w:rPr>
                <w:color w:val="000000"/>
              </w:rPr>
            </w:pPr>
            <w:r>
              <w:rPr>
                <w:color w:val="000000"/>
              </w:rPr>
              <w:t>223.</w:t>
            </w:r>
          </w:p>
        </w:tc>
        <w:tc>
          <w:tcPr>
            <w:tcW w:w="7139" w:type="dxa"/>
            <w:tcBorders>
              <w:top w:val="nil"/>
              <w:left w:val="nil"/>
              <w:bottom w:val="single" w:sz="8" w:space="0" w:color="000000"/>
              <w:right w:val="single" w:sz="8" w:space="0" w:color="000000"/>
            </w:tcBorders>
            <w:shd w:val="clear" w:color="000000" w:fill="FFFFFF"/>
            <w:vAlign w:val="bottom"/>
            <w:hideMark/>
          </w:tcPr>
          <w:p w14:paraId="10001226" w14:textId="77777777" w:rsidR="003477A8" w:rsidRPr="002D4B10" w:rsidRDefault="003477A8" w:rsidP="00A927FA">
            <w:pPr>
              <w:rPr>
                <w:color w:val="000000"/>
              </w:rPr>
            </w:pPr>
            <w:r>
              <w:rPr>
                <w:color w:val="000000"/>
              </w:rPr>
              <w:t>NABOJE DO PIÓRA PARKER CZARNE OP. 5 SZT., DŁUGIE</w:t>
            </w:r>
          </w:p>
        </w:tc>
        <w:tc>
          <w:tcPr>
            <w:tcW w:w="1417" w:type="dxa"/>
            <w:tcBorders>
              <w:top w:val="nil"/>
              <w:left w:val="nil"/>
              <w:bottom w:val="single" w:sz="8" w:space="0" w:color="000000"/>
              <w:right w:val="single" w:sz="8" w:space="0" w:color="000000"/>
            </w:tcBorders>
            <w:shd w:val="clear" w:color="000000" w:fill="FFFFFF"/>
            <w:vAlign w:val="bottom"/>
            <w:hideMark/>
          </w:tcPr>
          <w:p w14:paraId="6DC4F054" w14:textId="446FD3F4" w:rsidR="003477A8" w:rsidRPr="002D4B10" w:rsidRDefault="003477A8" w:rsidP="00A927FA">
            <w:pPr>
              <w:jc w:val="right"/>
              <w:rPr>
                <w:color w:val="000000"/>
              </w:rPr>
            </w:pPr>
            <w:r>
              <w:rPr>
                <w:color w:val="000000"/>
              </w:rPr>
              <w:t>25</w:t>
            </w:r>
            <w:r w:rsidR="00041B98">
              <w:rPr>
                <w:color w:val="000000"/>
              </w:rPr>
              <w:t xml:space="preserve"> op.</w:t>
            </w:r>
          </w:p>
        </w:tc>
      </w:tr>
      <w:tr w:rsidR="003477A8" w:rsidRPr="004549BF" w14:paraId="5FBD8360"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42D67A6" w14:textId="77777777" w:rsidR="003477A8" w:rsidRPr="002D4B10" w:rsidRDefault="003477A8" w:rsidP="00A927FA">
            <w:pPr>
              <w:rPr>
                <w:color w:val="000000"/>
              </w:rPr>
            </w:pPr>
            <w:r>
              <w:rPr>
                <w:color w:val="000000"/>
              </w:rPr>
              <w:t>224.</w:t>
            </w:r>
          </w:p>
        </w:tc>
        <w:tc>
          <w:tcPr>
            <w:tcW w:w="7139" w:type="dxa"/>
            <w:tcBorders>
              <w:top w:val="nil"/>
              <w:left w:val="nil"/>
              <w:bottom w:val="single" w:sz="8" w:space="0" w:color="000000"/>
              <w:right w:val="single" w:sz="8" w:space="0" w:color="000000"/>
            </w:tcBorders>
            <w:shd w:val="clear" w:color="000000" w:fill="FFFFFF"/>
            <w:vAlign w:val="bottom"/>
            <w:hideMark/>
          </w:tcPr>
          <w:p w14:paraId="7CEE0359" w14:textId="77777777" w:rsidR="003477A8" w:rsidRPr="002D4B10" w:rsidRDefault="003477A8" w:rsidP="00A927FA">
            <w:pPr>
              <w:rPr>
                <w:color w:val="000000"/>
              </w:rPr>
            </w:pPr>
            <w:r>
              <w:rPr>
                <w:color w:val="000000"/>
              </w:rPr>
              <w:t>NABOJE DO PIÓRA PARKER NIEBIESKIE OP. 5 SZT., DŁUGIE</w:t>
            </w:r>
          </w:p>
        </w:tc>
        <w:tc>
          <w:tcPr>
            <w:tcW w:w="1417" w:type="dxa"/>
            <w:tcBorders>
              <w:top w:val="nil"/>
              <w:left w:val="nil"/>
              <w:bottom w:val="single" w:sz="8" w:space="0" w:color="000000"/>
              <w:right w:val="single" w:sz="8" w:space="0" w:color="000000"/>
            </w:tcBorders>
            <w:shd w:val="clear" w:color="000000" w:fill="FFFFFF"/>
            <w:vAlign w:val="bottom"/>
            <w:hideMark/>
          </w:tcPr>
          <w:p w14:paraId="52036870" w14:textId="0BA18765" w:rsidR="003477A8" w:rsidRPr="002D4B10" w:rsidRDefault="003477A8" w:rsidP="00A927FA">
            <w:pPr>
              <w:jc w:val="right"/>
              <w:rPr>
                <w:color w:val="000000"/>
              </w:rPr>
            </w:pPr>
            <w:r>
              <w:rPr>
                <w:color w:val="000000"/>
              </w:rPr>
              <w:t>25</w:t>
            </w:r>
            <w:r w:rsidR="00041B98">
              <w:rPr>
                <w:color w:val="000000"/>
              </w:rPr>
              <w:t xml:space="preserve"> op.</w:t>
            </w:r>
          </w:p>
        </w:tc>
      </w:tr>
      <w:tr w:rsidR="003477A8" w:rsidRPr="004549BF" w14:paraId="3171BE0B"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465F5A9" w14:textId="77777777" w:rsidR="003477A8" w:rsidRPr="002D4B10" w:rsidRDefault="003477A8" w:rsidP="00A927FA">
            <w:pPr>
              <w:rPr>
                <w:color w:val="000000"/>
              </w:rPr>
            </w:pPr>
            <w:r>
              <w:rPr>
                <w:color w:val="000000"/>
              </w:rPr>
              <w:t>225.</w:t>
            </w:r>
          </w:p>
        </w:tc>
        <w:tc>
          <w:tcPr>
            <w:tcW w:w="7139" w:type="dxa"/>
            <w:tcBorders>
              <w:top w:val="nil"/>
              <w:left w:val="nil"/>
              <w:bottom w:val="single" w:sz="8" w:space="0" w:color="000000"/>
              <w:right w:val="single" w:sz="8" w:space="0" w:color="000000"/>
            </w:tcBorders>
            <w:shd w:val="clear" w:color="000000" w:fill="FFFFFF"/>
            <w:vAlign w:val="bottom"/>
            <w:hideMark/>
          </w:tcPr>
          <w:p w14:paraId="568E0A91" w14:textId="77777777" w:rsidR="003477A8" w:rsidRPr="002D4B10" w:rsidRDefault="003477A8" w:rsidP="00A927FA">
            <w:pPr>
              <w:rPr>
                <w:color w:val="000000"/>
              </w:rPr>
            </w:pPr>
            <w:r>
              <w:rPr>
                <w:color w:val="000000"/>
              </w:rPr>
              <w:t xml:space="preserve">NABOJE DO PIÓRA SCHEAFFER CZARNE OP. 6 SZT. </w:t>
            </w:r>
          </w:p>
        </w:tc>
        <w:tc>
          <w:tcPr>
            <w:tcW w:w="1417" w:type="dxa"/>
            <w:tcBorders>
              <w:top w:val="nil"/>
              <w:left w:val="nil"/>
              <w:bottom w:val="single" w:sz="8" w:space="0" w:color="000000"/>
              <w:right w:val="single" w:sz="8" w:space="0" w:color="000000"/>
            </w:tcBorders>
            <w:shd w:val="clear" w:color="000000" w:fill="FFFFFF"/>
            <w:vAlign w:val="bottom"/>
            <w:hideMark/>
          </w:tcPr>
          <w:p w14:paraId="22384308" w14:textId="114822BC" w:rsidR="003477A8" w:rsidRPr="002D4B10" w:rsidRDefault="003477A8" w:rsidP="00A927FA">
            <w:pPr>
              <w:jc w:val="right"/>
              <w:rPr>
                <w:color w:val="000000"/>
              </w:rPr>
            </w:pPr>
            <w:r>
              <w:rPr>
                <w:color w:val="000000"/>
              </w:rPr>
              <w:t>10</w:t>
            </w:r>
            <w:r w:rsidR="00041B98">
              <w:rPr>
                <w:color w:val="000000"/>
              </w:rPr>
              <w:t xml:space="preserve"> op.</w:t>
            </w:r>
          </w:p>
        </w:tc>
      </w:tr>
      <w:tr w:rsidR="003477A8" w:rsidRPr="004549BF" w14:paraId="4A4A06BA"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3946B15" w14:textId="77777777" w:rsidR="003477A8" w:rsidRPr="002D4B10" w:rsidRDefault="003477A8" w:rsidP="00A927FA">
            <w:pPr>
              <w:rPr>
                <w:color w:val="000000"/>
              </w:rPr>
            </w:pPr>
            <w:r>
              <w:rPr>
                <w:color w:val="000000"/>
              </w:rPr>
              <w:t>226.</w:t>
            </w:r>
          </w:p>
        </w:tc>
        <w:tc>
          <w:tcPr>
            <w:tcW w:w="7139" w:type="dxa"/>
            <w:tcBorders>
              <w:top w:val="nil"/>
              <w:left w:val="nil"/>
              <w:bottom w:val="single" w:sz="8" w:space="0" w:color="000000"/>
              <w:right w:val="single" w:sz="8" w:space="0" w:color="000000"/>
            </w:tcBorders>
            <w:shd w:val="clear" w:color="000000" w:fill="FFFFFF"/>
            <w:vAlign w:val="bottom"/>
            <w:hideMark/>
          </w:tcPr>
          <w:p w14:paraId="1FDD0296" w14:textId="77777777" w:rsidR="003477A8" w:rsidRPr="002D4B10" w:rsidRDefault="003477A8" w:rsidP="00A927FA">
            <w:pPr>
              <w:rPr>
                <w:color w:val="000000"/>
              </w:rPr>
            </w:pPr>
            <w:r>
              <w:rPr>
                <w:color w:val="000000"/>
              </w:rPr>
              <w:t xml:space="preserve">NABOJE DO PIÓRA SCHEAFFER NIEBIESKIE OP. 6 SZT. </w:t>
            </w:r>
          </w:p>
        </w:tc>
        <w:tc>
          <w:tcPr>
            <w:tcW w:w="1417" w:type="dxa"/>
            <w:tcBorders>
              <w:top w:val="nil"/>
              <w:left w:val="nil"/>
              <w:bottom w:val="single" w:sz="8" w:space="0" w:color="000000"/>
              <w:right w:val="single" w:sz="8" w:space="0" w:color="000000"/>
            </w:tcBorders>
            <w:shd w:val="clear" w:color="000000" w:fill="FFFFFF"/>
            <w:vAlign w:val="bottom"/>
            <w:hideMark/>
          </w:tcPr>
          <w:p w14:paraId="7CB8F501" w14:textId="5572438B" w:rsidR="003477A8" w:rsidRPr="002D4B10" w:rsidRDefault="003477A8" w:rsidP="00A927FA">
            <w:pPr>
              <w:jc w:val="right"/>
              <w:rPr>
                <w:color w:val="000000"/>
              </w:rPr>
            </w:pPr>
            <w:r>
              <w:rPr>
                <w:color w:val="000000"/>
              </w:rPr>
              <w:t>10</w:t>
            </w:r>
            <w:r w:rsidR="00041B98">
              <w:rPr>
                <w:color w:val="000000"/>
              </w:rPr>
              <w:t xml:space="preserve"> op.</w:t>
            </w:r>
          </w:p>
        </w:tc>
      </w:tr>
      <w:tr w:rsidR="003477A8" w:rsidRPr="004549BF" w14:paraId="55763D61"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4F0DA60" w14:textId="77777777" w:rsidR="003477A8" w:rsidRPr="002D4B10" w:rsidRDefault="003477A8" w:rsidP="00A927FA">
            <w:pPr>
              <w:rPr>
                <w:color w:val="000000"/>
              </w:rPr>
            </w:pPr>
            <w:r>
              <w:rPr>
                <w:color w:val="000000"/>
              </w:rPr>
              <w:t>227.</w:t>
            </w:r>
          </w:p>
        </w:tc>
        <w:tc>
          <w:tcPr>
            <w:tcW w:w="7139" w:type="dxa"/>
            <w:tcBorders>
              <w:top w:val="nil"/>
              <w:left w:val="nil"/>
              <w:bottom w:val="single" w:sz="8" w:space="0" w:color="000000"/>
              <w:right w:val="single" w:sz="8" w:space="0" w:color="000000"/>
            </w:tcBorders>
            <w:shd w:val="clear" w:color="000000" w:fill="FFFFFF"/>
            <w:vAlign w:val="bottom"/>
            <w:hideMark/>
          </w:tcPr>
          <w:p w14:paraId="76F64F51" w14:textId="77777777" w:rsidR="003477A8" w:rsidRPr="002D4B10" w:rsidRDefault="003477A8" w:rsidP="00A927FA">
            <w:pPr>
              <w:rPr>
                <w:color w:val="000000"/>
              </w:rPr>
            </w:pPr>
            <w:r>
              <w:rPr>
                <w:color w:val="000000"/>
              </w:rPr>
              <w:t>NABOJE DO PIÓRA WATERMAN CZARNE OP. 8 SZT., DŁUGIE</w:t>
            </w:r>
          </w:p>
        </w:tc>
        <w:tc>
          <w:tcPr>
            <w:tcW w:w="1417" w:type="dxa"/>
            <w:tcBorders>
              <w:top w:val="nil"/>
              <w:left w:val="nil"/>
              <w:bottom w:val="single" w:sz="8" w:space="0" w:color="000000"/>
              <w:right w:val="single" w:sz="8" w:space="0" w:color="000000"/>
            </w:tcBorders>
            <w:shd w:val="clear" w:color="000000" w:fill="FFFFFF"/>
            <w:vAlign w:val="bottom"/>
            <w:hideMark/>
          </w:tcPr>
          <w:p w14:paraId="624DCA57" w14:textId="70B44C07" w:rsidR="003477A8" w:rsidRPr="002D4B10" w:rsidRDefault="003477A8" w:rsidP="00A927FA">
            <w:pPr>
              <w:jc w:val="right"/>
              <w:rPr>
                <w:color w:val="000000"/>
              </w:rPr>
            </w:pPr>
            <w:r>
              <w:rPr>
                <w:color w:val="000000"/>
              </w:rPr>
              <w:t>5</w:t>
            </w:r>
            <w:r w:rsidR="00041B98">
              <w:rPr>
                <w:color w:val="000000"/>
              </w:rPr>
              <w:t xml:space="preserve"> op.</w:t>
            </w:r>
          </w:p>
        </w:tc>
      </w:tr>
      <w:tr w:rsidR="003477A8" w:rsidRPr="004549BF" w14:paraId="6C55750C"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41DA6D4" w14:textId="77777777" w:rsidR="003477A8" w:rsidRPr="002D4B10" w:rsidRDefault="003477A8" w:rsidP="00A927FA">
            <w:pPr>
              <w:rPr>
                <w:color w:val="000000"/>
              </w:rPr>
            </w:pPr>
            <w:r>
              <w:rPr>
                <w:color w:val="000000"/>
              </w:rPr>
              <w:t>228.</w:t>
            </w:r>
          </w:p>
        </w:tc>
        <w:tc>
          <w:tcPr>
            <w:tcW w:w="7139" w:type="dxa"/>
            <w:tcBorders>
              <w:top w:val="nil"/>
              <w:left w:val="nil"/>
              <w:bottom w:val="single" w:sz="8" w:space="0" w:color="000000"/>
              <w:right w:val="single" w:sz="8" w:space="0" w:color="000000"/>
            </w:tcBorders>
            <w:shd w:val="clear" w:color="000000" w:fill="FFFFFF"/>
            <w:vAlign w:val="bottom"/>
            <w:hideMark/>
          </w:tcPr>
          <w:p w14:paraId="7095DEC4" w14:textId="77777777" w:rsidR="003477A8" w:rsidRPr="002D4B10" w:rsidRDefault="003477A8" w:rsidP="00A927FA">
            <w:pPr>
              <w:rPr>
                <w:color w:val="000000"/>
              </w:rPr>
            </w:pPr>
            <w:r>
              <w:rPr>
                <w:color w:val="000000"/>
              </w:rPr>
              <w:t>NABOJE DO PIÓRA WATERMAN NIEBIESKIE OP. 8 SZT., DŁUGIE</w:t>
            </w:r>
          </w:p>
        </w:tc>
        <w:tc>
          <w:tcPr>
            <w:tcW w:w="1417" w:type="dxa"/>
            <w:tcBorders>
              <w:top w:val="nil"/>
              <w:left w:val="nil"/>
              <w:bottom w:val="single" w:sz="8" w:space="0" w:color="000000"/>
              <w:right w:val="single" w:sz="8" w:space="0" w:color="000000"/>
            </w:tcBorders>
            <w:shd w:val="clear" w:color="000000" w:fill="FFFFFF"/>
            <w:vAlign w:val="bottom"/>
            <w:hideMark/>
          </w:tcPr>
          <w:p w14:paraId="408FF78B" w14:textId="253AEEE7" w:rsidR="003477A8" w:rsidRPr="002D4B10" w:rsidRDefault="003477A8" w:rsidP="00A927FA">
            <w:pPr>
              <w:jc w:val="right"/>
              <w:rPr>
                <w:color w:val="000000"/>
              </w:rPr>
            </w:pPr>
            <w:r>
              <w:rPr>
                <w:color w:val="000000"/>
              </w:rPr>
              <w:t>5</w:t>
            </w:r>
            <w:r w:rsidR="00041B98">
              <w:rPr>
                <w:color w:val="000000"/>
              </w:rPr>
              <w:t xml:space="preserve"> op.</w:t>
            </w:r>
          </w:p>
        </w:tc>
      </w:tr>
      <w:tr w:rsidR="003477A8" w:rsidRPr="004549BF" w14:paraId="736CEF25"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5784D7D" w14:textId="77777777" w:rsidR="003477A8" w:rsidRPr="002D4B10" w:rsidRDefault="003477A8" w:rsidP="00A927FA">
            <w:pPr>
              <w:rPr>
                <w:color w:val="000000"/>
              </w:rPr>
            </w:pPr>
            <w:r>
              <w:rPr>
                <w:color w:val="000000"/>
              </w:rPr>
              <w:t>229.</w:t>
            </w:r>
          </w:p>
        </w:tc>
        <w:tc>
          <w:tcPr>
            <w:tcW w:w="7139" w:type="dxa"/>
            <w:tcBorders>
              <w:top w:val="nil"/>
              <w:left w:val="nil"/>
              <w:bottom w:val="single" w:sz="8" w:space="0" w:color="000000"/>
              <w:right w:val="single" w:sz="8" w:space="0" w:color="000000"/>
            </w:tcBorders>
            <w:shd w:val="clear" w:color="000000" w:fill="FFFFFF"/>
            <w:vAlign w:val="bottom"/>
            <w:hideMark/>
          </w:tcPr>
          <w:p w14:paraId="13417F44" w14:textId="77777777" w:rsidR="003477A8" w:rsidRPr="002D4B10" w:rsidRDefault="003477A8" w:rsidP="00A927FA">
            <w:pPr>
              <w:rPr>
                <w:color w:val="000000"/>
              </w:rPr>
            </w:pPr>
            <w:r>
              <w:rPr>
                <w:color w:val="000000"/>
              </w:rPr>
              <w:t>NABOJE DO PIÓRA PELIKAN CZARNE OP. 5 SZT., DŁUGIE</w:t>
            </w:r>
          </w:p>
        </w:tc>
        <w:tc>
          <w:tcPr>
            <w:tcW w:w="1417" w:type="dxa"/>
            <w:tcBorders>
              <w:top w:val="nil"/>
              <w:left w:val="nil"/>
              <w:bottom w:val="single" w:sz="8" w:space="0" w:color="000000"/>
              <w:right w:val="single" w:sz="8" w:space="0" w:color="000000"/>
            </w:tcBorders>
            <w:shd w:val="clear" w:color="000000" w:fill="FFFFFF"/>
            <w:vAlign w:val="bottom"/>
            <w:hideMark/>
          </w:tcPr>
          <w:p w14:paraId="52BC18C9" w14:textId="0021F048" w:rsidR="003477A8" w:rsidRPr="002D4B10" w:rsidRDefault="003477A8" w:rsidP="00A927FA">
            <w:pPr>
              <w:jc w:val="right"/>
              <w:rPr>
                <w:color w:val="000000"/>
              </w:rPr>
            </w:pPr>
            <w:r>
              <w:rPr>
                <w:color w:val="000000"/>
              </w:rPr>
              <w:t>10</w:t>
            </w:r>
            <w:r w:rsidR="00041B98">
              <w:rPr>
                <w:color w:val="000000"/>
              </w:rPr>
              <w:t xml:space="preserve"> op.</w:t>
            </w:r>
          </w:p>
        </w:tc>
      </w:tr>
      <w:tr w:rsidR="003477A8" w:rsidRPr="004549BF" w14:paraId="1FB18899"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51F60F8" w14:textId="77777777" w:rsidR="003477A8" w:rsidRPr="002D4B10" w:rsidRDefault="003477A8" w:rsidP="00A927FA">
            <w:pPr>
              <w:rPr>
                <w:color w:val="000000"/>
              </w:rPr>
            </w:pPr>
            <w:r>
              <w:rPr>
                <w:color w:val="000000"/>
              </w:rPr>
              <w:t>230.</w:t>
            </w:r>
          </w:p>
        </w:tc>
        <w:tc>
          <w:tcPr>
            <w:tcW w:w="7139" w:type="dxa"/>
            <w:tcBorders>
              <w:top w:val="nil"/>
              <w:left w:val="nil"/>
              <w:bottom w:val="single" w:sz="8" w:space="0" w:color="000000"/>
              <w:right w:val="single" w:sz="8" w:space="0" w:color="000000"/>
            </w:tcBorders>
            <w:shd w:val="clear" w:color="000000" w:fill="FFFFFF"/>
            <w:vAlign w:val="bottom"/>
            <w:hideMark/>
          </w:tcPr>
          <w:p w14:paraId="0FD7CDC2" w14:textId="77777777" w:rsidR="003477A8" w:rsidRPr="002D4B10" w:rsidRDefault="003477A8" w:rsidP="00A927FA">
            <w:pPr>
              <w:rPr>
                <w:color w:val="000000"/>
              </w:rPr>
            </w:pPr>
            <w:r>
              <w:rPr>
                <w:color w:val="000000"/>
              </w:rPr>
              <w:t>NABOJE DO PIÓRA PELIKAN NIEBIESKIE OP. 5 SZT., DŁUGIE</w:t>
            </w:r>
          </w:p>
        </w:tc>
        <w:tc>
          <w:tcPr>
            <w:tcW w:w="1417" w:type="dxa"/>
            <w:tcBorders>
              <w:top w:val="nil"/>
              <w:left w:val="nil"/>
              <w:bottom w:val="single" w:sz="8" w:space="0" w:color="000000"/>
              <w:right w:val="single" w:sz="8" w:space="0" w:color="000000"/>
            </w:tcBorders>
            <w:shd w:val="clear" w:color="000000" w:fill="FFFFFF"/>
            <w:vAlign w:val="bottom"/>
            <w:hideMark/>
          </w:tcPr>
          <w:p w14:paraId="64FD3FC6" w14:textId="15CB45F1" w:rsidR="003477A8" w:rsidRPr="002D4B10" w:rsidRDefault="003477A8" w:rsidP="00A927FA">
            <w:pPr>
              <w:jc w:val="right"/>
              <w:rPr>
                <w:color w:val="000000"/>
              </w:rPr>
            </w:pPr>
            <w:r>
              <w:rPr>
                <w:color w:val="000000"/>
              </w:rPr>
              <w:t>10</w:t>
            </w:r>
            <w:r w:rsidR="00041B98">
              <w:rPr>
                <w:color w:val="000000"/>
              </w:rPr>
              <w:t xml:space="preserve"> op.</w:t>
            </w:r>
          </w:p>
        </w:tc>
      </w:tr>
      <w:tr w:rsidR="003477A8" w:rsidRPr="004549BF" w14:paraId="28610B40"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8D220F5" w14:textId="77777777" w:rsidR="003477A8" w:rsidRPr="002D4B10" w:rsidRDefault="003477A8" w:rsidP="00A927FA">
            <w:pPr>
              <w:rPr>
                <w:color w:val="000000"/>
              </w:rPr>
            </w:pPr>
            <w:r>
              <w:rPr>
                <w:color w:val="000000"/>
              </w:rPr>
              <w:t>231.</w:t>
            </w:r>
          </w:p>
        </w:tc>
        <w:tc>
          <w:tcPr>
            <w:tcW w:w="7139" w:type="dxa"/>
            <w:tcBorders>
              <w:top w:val="nil"/>
              <w:left w:val="nil"/>
              <w:bottom w:val="single" w:sz="8" w:space="0" w:color="000000"/>
              <w:right w:val="single" w:sz="8" w:space="0" w:color="000000"/>
            </w:tcBorders>
            <w:shd w:val="clear" w:color="000000" w:fill="FFFFFF"/>
            <w:vAlign w:val="bottom"/>
            <w:hideMark/>
          </w:tcPr>
          <w:p w14:paraId="30474CDE" w14:textId="77777777" w:rsidR="003477A8" w:rsidRPr="002D4B10" w:rsidRDefault="003477A8" w:rsidP="00A927FA">
            <w:pPr>
              <w:rPr>
                <w:color w:val="000000"/>
              </w:rPr>
            </w:pPr>
            <w:r>
              <w:rPr>
                <w:color w:val="000000"/>
              </w:rPr>
              <w:t>NABOJE DO PIÓRA PELIKAN ZIELONE OP. 5 SZT., DŁUGIE</w:t>
            </w:r>
          </w:p>
        </w:tc>
        <w:tc>
          <w:tcPr>
            <w:tcW w:w="1417" w:type="dxa"/>
            <w:tcBorders>
              <w:top w:val="nil"/>
              <w:left w:val="nil"/>
              <w:bottom w:val="single" w:sz="8" w:space="0" w:color="000000"/>
              <w:right w:val="single" w:sz="8" w:space="0" w:color="000000"/>
            </w:tcBorders>
            <w:shd w:val="clear" w:color="000000" w:fill="FFFFFF"/>
            <w:vAlign w:val="bottom"/>
            <w:hideMark/>
          </w:tcPr>
          <w:p w14:paraId="3A5CAFD9" w14:textId="3CB4940B" w:rsidR="003477A8" w:rsidRPr="002D4B10" w:rsidRDefault="003477A8" w:rsidP="00A927FA">
            <w:pPr>
              <w:jc w:val="right"/>
              <w:rPr>
                <w:color w:val="000000"/>
              </w:rPr>
            </w:pPr>
            <w:r>
              <w:rPr>
                <w:color w:val="000000"/>
              </w:rPr>
              <w:t>10</w:t>
            </w:r>
            <w:r w:rsidR="00041B98">
              <w:rPr>
                <w:color w:val="000000"/>
              </w:rPr>
              <w:t xml:space="preserve"> op.</w:t>
            </w:r>
          </w:p>
        </w:tc>
      </w:tr>
      <w:tr w:rsidR="003477A8" w:rsidRPr="004549BF" w14:paraId="0E58EFF3"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DF9635A" w14:textId="77777777" w:rsidR="003477A8" w:rsidRPr="002D4B10" w:rsidRDefault="003477A8" w:rsidP="00A927FA">
            <w:pPr>
              <w:rPr>
                <w:color w:val="000000"/>
              </w:rPr>
            </w:pPr>
            <w:r>
              <w:rPr>
                <w:color w:val="000000"/>
              </w:rPr>
              <w:t>232.</w:t>
            </w:r>
          </w:p>
        </w:tc>
        <w:tc>
          <w:tcPr>
            <w:tcW w:w="7139" w:type="dxa"/>
            <w:tcBorders>
              <w:top w:val="nil"/>
              <w:left w:val="nil"/>
              <w:bottom w:val="single" w:sz="8" w:space="0" w:color="000000"/>
              <w:right w:val="single" w:sz="8" w:space="0" w:color="000000"/>
            </w:tcBorders>
            <w:shd w:val="clear" w:color="000000" w:fill="FFFFFF"/>
            <w:vAlign w:val="bottom"/>
            <w:hideMark/>
          </w:tcPr>
          <w:p w14:paraId="53654A03" w14:textId="77777777" w:rsidR="003477A8" w:rsidRPr="002D4B10" w:rsidRDefault="003477A8" w:rsidP="00A927FA">
            <w:pPr>
              <w:rPr>
                <w:color w:val="000000"/>
              </w:rPr>
            </w:pPr>
            <w:r>
              <w:rPr>
                <w:color w:val="000000"/>
              </w:rPr>
              <w:t>NABOJE DO PIÓR HERLITZ CZARNE OP. 5 SZT., DŁUGIE</w:t>
            </w:r>
          </w:p>
        </w:tc>
        <w:tc>
          <w:tcPr>
            <w:tcW w:w="1417" w:type="dxa"/>
            <w:tcBorders>
              <w:top w:val="nil"/>
              <w:left w:val="nil"/>
              <w:bottom w:val="single" w:sz="8" w:space="0" w:color="000000"/>
              <w:right w:val="single" w:sz="8" w:space="0" w:color="000000"/>
            </w:tcBorders>
            <w:shd w:val="clear" w:color="000000" w:fill="FFFFFF"/>
            <w:vAlign w:val="bottom"/>
            <w:hideMark/>
          </w:tcPr>
          <w:p w14:paraId="6FD53884" w14:textId="3CBD2E99" w:rsidR="003477A8" w:rsidRPr="002D4B10" w:rsidRDefault="003477A8" w:rsidP="00A927FA">
            <w:pPr>
              <w:jc w:val="right"/>
              <w:rPr>
                <w:color w:val="000000"/>
              </w:rPr>
            </w:pPr>
            <w:r>
              <w:rPr>
                <w:color w:val="000000"/>
              </w:rPr>
              <w:t>10</w:t>
            </w:r>
            <w:r w:rsidR="00041B98">
              <w:rPr>
                <w:color w:val="000000"/>
              </w:rPr>
              <w:t xml:space="preserve"> op.</w:t>
            </w:r>
          </w:p>
        </w:tc>
      </w:tr>
      <w:tr w:rsidR="003477A8" w:rsidRPr="004549BF" w14:paraId="19487DD5"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4F9E405" w14:textId="77777777" w:rsidR="003477A8" w:rsidRPr="002D4B10" w:rsidRDefault="003477A8" w:rsidP="00A927FA">
            <w:pPr>
              <w:rPr>
                <w:color w:val="000000"/>
              </w:rPr>
            </w:pPr>
            <w:r>
              <w:rPr>
                <w:color w:val="000000"/>
              </w:rPr>
              <w:t>233.</w:t>
            </w:r>
          </w:p>
        </w:tc>
        <w:tc>
          <w:tcPr>
            <w:tcW w:w="7139" w:type="dxa"/>
            <w:tcBorders>
              <w:top w:val="nil"/>
              <w:left w:val="nil"/>
              <w:bottom w:val="single" w:sz="8" w:space="0" w:color="000000"/>
              <w:right w:val="single" w:sz="8" w:space="0" w:color="000000"/>
            </w:tcBorders>
            <w:shd w:val="clear" w:color="000000" w:fill="FFFFFF"/>
            <w:vAlign w:val="bottom"/>
            <w:hideMark/>
          </w:tcPr>
          <w:p w14:paraId="01AD43C6" w14:textId="77777777" w:rsidR="003477A8" w:rsidRPr="002D4B10" w:rsidRDefault="003477A8" w:rsidP="00A927FA">
            <w:pPr>
              <w:rPr>
                <w:color w:val="000000"/>
              </w:rPr>
            </w:pPr>
            <w:r>
              <w:rPr>
                <w:color w:val="000000"/>
              </w:rPr>
              <w:t>NABOJE DO PIÓR HERLITZ NIEBIESKIE OP. 5 SZT., DŁUGIE</w:t>
            </w:r>
          </w:p>
        </w:tc>
        <w:tc>
          <w:tcPr>
            <w:tcW w:w="1417" w:type="dxa"/>
            <w:tcBorders>
              <w:top w:val="nil"/>
              <w:left w:val="nil"/>
              <w:bottom w:val="single" w:sz="8" w:space="0" w:color="000000"/>
              <w:right w:val="single" w:sz="8" w:space="0" w:color="000000"/>
            </w:tcBorders>
            <w:shd w:val="clear" w:color="000000" w:fill="FFFFFF"/>
            <w:vAlign w:val="bottom"/>
            <w:hideMark/>
          </w:tcPr>
          <w:p w14:paraId="6F0DBFFE" w14:textId="7912DBA1" w:rsidR="003477A8" w:rsidRPr="002D4B10" w:rsidRDefault="003477A8" w:rsidP="00A927FA">
            <w:pPr>
              <w:jc w:val="right"/>
              <w:rPr>
                <w:color w:val="000000"/>
              </w:rPr>
            </w:pPr>
            <w:r>
              <w:rPr>
                <w:color w:val="000000"/>
              </w:rPr>
              <w:t>10</w:t>
            </w:r>
            <w:r w:rsidR="00041B98">
              <w:rPr>
                <w:color w:val="000000"/>
              </w:rPr>
              <w:t xml:space="preserve"> op.</w:t>
            </w:r>
          </w:p>
        </w:tc>
      </w:tr>
      <w:tr w:rsidR="003477A8" w:rsidRPr="004549BF" w14:paraId="106D2EC8"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D100709" w14:textId="77777777" w:rsidR="003477A8" w:rsidRPr="002D4B10" w:rsidRDefault="003477A8" w:rsidP="00A927FA">
            <w:pPr>
              <w:rPr>
                <w:color w:val="000000"/>
              </w:rPr>
            </w:pPr>
            <w:r>
              <w:rPr>
                <w:color w:val="000000"/>
              </w:rPr>
              <w:t>234.</w:t>
            </w:r>
          </w:p>
        </w:tc>
        <w:tc>
          <w:tcPr>
            <w:tcW w:w="7139" w:type="dxa"/>
            <w:tcBorders>
              <w:top w:val="nil"/>
              <w:left w:val="nil"/>
              <w:bottom w:val="single" w:sz="8" w:space="0" w:color="000000"/>
              <w:right w:val="single" w:sz="8" w:space="0" w:color="000000"/>
            </w:tcBorders>
            <w:shd w:val="clear" w:color="000000" w:fill="FFFFFF"/>
            <w:vAlign w:val="bottom"/>
            <w:hideMark/>
          </w:tcPr>
          <w:p w14:paraId="3AEA8FA7" w14:textId="77777777" w:rsidR="003477A8" w:rsidRPr="002D4B10" w:rsidRDefault="003477A8" w:rsidP="00A927FA">
            <w:pPr>
              <w:rPr>
                <w:color w:val="000000"/>
              </w:rPr>
            </w:pPr>
            <w:r>
              <w:rPr>
                <w:color w:val="000000"/>
              </w:rPr>
              <w:t xml:space="preserve">NABOJE ATRAMENTOWE KRÓTKIE </w:t>
            </w:r>
          </w:p>
        </w:tc>
        <w:tc>
          <w:tcPr>
            <w:tcW w:w="1417" w:type="dxa"/>
            <w:tcBorders>
              <w:top w:val="nil"/>
              <w:left w:val="nil"/>
              <w:bottom w:val="single" w:sz="8" w:space="0" w:color="000000"/>
              <w:right w:val="single" w:sz="8" w:space="0" w:color="000000"/>
            </w:tcBorders>
            <w:shd w:val="clear" w:color="000000" w:fill="FFFFFF"/>
            <w:vAlign w:val="bottom"/>
            <w:hideMark/>
          </w:tcPr>
          <w:p w14:paraId="5395DA06" w14:textId="58152B53" w:rsidR="003477A8" w:rsidRPr="002D4B10" w:rsidRDefault="003477A8" w:rsidP="00A927FA">
            <w:pPr>
              <w:jc w:val="right"/>
              <w:rPr>
                <w:color w:val="000000"/>
              </w:rPr>
            </w:pPr>
            <w:r>
              <w:rPr>
                <w:color w:val="000000"/>
              </w:rPr>
              <w:t>10</w:t>
            </w:r>
            <w:r w:rsidR="00041B98">
              <w:rPr>
                <w:color w:val="000000"/>
              </w:rPr>
              <w:t xml:space="preserve"> </w:t>
            </w:r>
            <w:proofErr w:type="spellStart"/>
            <w:r w:rsidR="00041B98">
              <w:rPr>
                <w:color w:val="000000"/>
              </w:rPr>
              <w:t>szt</w:t>
            </w:r>
            <w:proofErr w:type="spellEnd"/>
          </w:p>
        </w:tc>
      </w:tr>
      <w:tr w:rsidR="003477A8" w:rsidRPr="004549BF" w14:paraId="4DA44883"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7A87AEF" w14:textId="77777777" w:rsidR="003477A8" w:rsidRPr="002D4B10" w:rsidRDefault="003477A8" w:rsidP="00A927FA">
            <w:pPr>
              <w:rPr>
                <w:color w:val="000000"/>
              </w:rPr>
            </w:pPr>
            <w:r>
              <w:rPr>
                <w:color w:val="000000"/>
              </w:rPr>
              <w:t>235.</w:t>
            </w:r>
          </w:p>
        </w:tc>
        <w:tc>
          <w:tcPr>
            <w:tcW w:w="7139" w:type="dxa"/>
            <w:tcBorders>
              <w:top w:val="nil"/>
              <w:left w:val="nil"/>
              <w:bottom w:val="single" w:sz="8" w:space="0" w:color="000000"/>
              <w:right w:val="single" w:sz="8" w:space="0" w:color="000000"/>
            </w:tcBorders>
            <w:shd w:val="clear" w:color="000000" w:fill="FFFFFF"/>
            <w:vAlign w:val="bottom"/>
            <w:hideMark/>
          </w:tcPr>
          <w:p w14:paraId="2580F938" w14:textId="77777777" w:rsidR="003477A8" w:rsidRPr="002D4B10" w:rsidRDefault="003477A8" w:rsidP="00A927FA">
            <w:pPr>
              <w:rPr>
                <w:color w:val="000000"/>
              </w:rPr>
            </w:pPr>
            <w:r>
              <w:rPr>
                <w:color w:val="000000"/>
              </w:rPr>
              <w:t>WKŁAD DO PIÓRA KULKOWEGO PENTEL BLN75 NIEBIESKI</w:t>
            </w:r>
          </w:p>
        </w:tc>
        <w:tc>
          <w:tcPr>
            <w:tcW w:w="1417" w:type="dxa"/>
            <w:tcBorders>
              <w:top w:val="nil"/>
              <w:left w:val="nil"/>
              <w:bottom w:val="single" w:sz="8" w:space="0" w:color="000000"/>
              <w:right w:val="single" w:sz="8" w:space="0" w:color="000000"/>
            </w:tcBorders>
            <w:shd w:val="clear" w:color="000000" w:fill="FFFFFF"/>
            <w:vAlign w:val="bottom"/>
            <w:hideMark/>
          </w:tcPr>
          <w:p w14:paraId="5FE59D61" w14:textId="799D32E6" w:rsidR="003477A8" w:rsidRPr="002D4B10" w:rsidRDefault="003477A8" w:rsidP="00A927FA">
            <w:pPr>
              <w:jc w:val="right"/>
              <w:rPr>
                <w:color w:val="000000"/>
              </w:rPr>
            </w:pPr>
            <w:r>
              <w:rPr>
                <w:color w:val="000000"/>
              </w:rPr>
              <w:t>10</w:t>
            </w:r>
            <w:r w:rsidR="00041B98">
              <w:rPr>
                <w:color w:val="000000"/>
              </w:rPr>
              <w:t xml:space="preserve"> </w:t>
            </w:r>
            <w:proofErr w:type="spellStart"/>
            <w:r w:rsidR="00041B98">
              <w:rPr>
                <w:color w:val="000000"/>
              </w:rPr>
              <w:t>szt</w:t>
            </w:r>
            <w:proofErr w:type="spellEnd"/>
          </w:p>
        </w:tc>
      </w:tr>
      <w:tr w:rsidR="003477A8" w:rsidRPr="004549BF" w14:paraId="767C8F2F"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27EB0C4" w14:textId="77777777" w:rsidR="003477A8" w:rsidRPr="002D4B10" w:rsidRDefault="003477A8" w:rsidP="00A927FA">
            <w:pPr>
              <w:rPr>
                <w:color w:val="000000"/>
              </w:rPr>
            </w:pPr>
            <w:r>
              <w:rPr>
                <w:color w:val="000000"/>
              </w:rPr>
              <w:t>236.</w:t>
            </w:r>
          </w:p>
        </w:tc>
        <w:tc>
          <w:tcPr>
            <w:tcW w:w="7139" w:type="dxa"/>
            <w:tcBorders>
              <w:top w:val="nil"/>
              <w:left w:val="nil"/>
              <w:bottom w:val="single" w:sz="8" w:space="0" w:color="000000"/>
              <w:right w:val="single" w:sz="8" w:space="0" w:color="000000"/>
            </w:tcBorders>
            <w:shd w:val="clear" w:color="000000" w:fill="FFFFFF"/>
            <w:vAlign w:val="bottom"/>
            <w:hideMark/>
          </w:tcPr>
          <w:p w14:paraId="41502D9D" w14:textId="77777777" w:rsidR="003477A8" w:rsidRPr="002D4B10" w:rsidRDefault="003477A8" w:rsidP="00A927FA">
            <w:pPr>
              <w:rPr>
                <w:color w:val="000000"/>
              </w:rPr>
            </w:pPr>
            <w:r>
              <w:rPr>
                <w:color w:val="000000"/>
              </w:rPr>
              <w:t>WKŁAD DO PIÓRA KULKOWEGO PENTEL BLN75 CZARNY</w:t>
            </w:r>
          </w:p>
        </w:tc>
        <w:tc>
          <w:tcPr>
            <w:tcW w:w="1417" w:type="dxa"/>
            <w:tcBorders>
              <w:top w:val="nil"/>
              <w:left w:val="nil"/>
              <w:bottom w:val="single" w:sz="8" w:space="0" w:color="000000"/>
              <w:right w:val="single" w:sz="8" w:space="0" w:color="000000"/>
            </w:tcBorders>
            <w:shd w:val="clear" w:color="000000" w:fill="FFFFFF"/>
            <w:vAlign w:val="bottom"/>
            <w:hideMark/>
          </w:tcPr>
          <w:p w14:paraId="3BF2B4C8" w14:textId="131CF31B" w:rsidR="003477A8" w:rsidRPr="002D4B10" w:rsidRDefault="003477A8" w:rsidP="00A927FA">
            <w:pPr>
              <w:jc w:val="right"/>
              <w:rPr>
                <w:color w:val="000000"/>
              </w:rPr>
            </w:pPr>
            <w:r>
              <w:rPr>
                <w:color w:val="000000"/>
              </w:rPr>
              <w:t>10</w:t>
            </w:r>
            <w:r w:rsidR="00041B98">
              <w:rPr>
                <w:color w:val="000000"/>
              </w:rPr>
              <w:t xml:space="preserve"> </w:t>
            </w:r>
            <w:proofErr w:type="spellStart"/>
            <w:r w:rsidR="00041B98">
              <w:rPr>
                <w:color w:val="000000"/>
              </w:rPr>
              <w:t>szt</w:t>
            </w:r>
            <w:proofErr w:type="spellEnd"/>
          </w:p>
        </w:tc>
      </w:tr>
      <w:tr w:rsidR="003477A8" w:rsidRPr="004549BF" w14:paraId="56DE9E17" w14:textId="77777777" w:rsidTr="002851BB">
        <w:trPr>
          <w:trHeight w:val="4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38DF97C" w14:textId="77777777" w:rsidR="003477A8" w:rsidRPr="002D4B10" w:rsidRDefault="003477A8" w:rsidP="00A927FA">
            <w:pPr>
              <w:rPr>
                <w:color w:val="000000"/>
              </w:rPr>
            </w:pPr>
            <w:r>
              <w:rPr>
                <w:color w:val="000000"/>
              </w:rPr>
              <w:t>237.</w:t>
            </w:r>
          </w:p>
        </w:tc>
        <w:tc>
          <w:tcPr>
            <w:tcW w:w="7139" w:type="dxa"/>
            <w:tcBorders>
              <w:top w:val="nil"/>
              <w:left w:val="nil"/>
              <w:bottom w:val="single" w:sz="8" w:space="0" w:color="000000"/>
              <w:right w:val="single" w:sz="8" w:space="0" w:color="000000"/>
            </w:tcBorders>
            <w:shd w:val="clear" w:color="000000" w:fill="FFFFFF"/>
            <w:vAlign w:val="bottom"/>
            <w:hideMark/>
          </w:tcPr>
          <w:p w14:paraId="18A8C3D2" w14:textId="77777777" w:rsidR="003477A8" w:rsidRPr="002D4B10" w:rsidRDefault="003477A8" w:rsidP="00A927FA">
            <w:pPr>
              <w:rPr>
                <w:color w:val="000000"/>
              </w:rPr>
            </w:pPr>
            <w:r>
              <w:rPr>
                <w:color w:val="000000"/>
              </w:rPr>
              <w:t>WKŁAD DO ŚCIERALNEGO PIÓRA KULKOWEGO, GRUBOŚĆ LINII PISANIA 0,25, KOLOR CZARNY, OP. MIN. 3 SZT.</w:t>
            </w:r>
          </w:p>
        </w:tc>
        <w:tc>
          <w:tcPr>
            <w:tcW w:w="1417" w:type="dxa"/>
            <w:tcBorders>
              <w:top w:val="nil"/>
              <w:left w:val="nil"/>
              <w:bottom w:val="single" w:sz="8" w:space="0" w:color="000000"/>
              <w:right w:val="single" w:sz="8" w:space="0" w:color="000000"/>
            </w:tcBorders>
            <w:shd w:val="clear" w:color="000000" w:fill="FFFFFF"/>
            <w:vAlign w:val="bottom"/>
            <w:hideMark/>
          </w:tcPr>
          <w:p w14:paraId="1D6D047E" w14:textId="0CD59706" w:rsidR="003477A8" w:rsidRPr="002D4B10" w:rsidRDefault="003477A8" w:rsidP="00A927FA">
            <w:pPr>
              <w:jc w:val="right"/>
              <w:rPr>
                <w:color w:val="000000"/>
              </w:rPr>
            </w:pPr>
            <w:r>
              <w:rPr>
                <w:color w:val="000000"/>
              </w:rPr>
              <w:t>10</w:t>
            </w:r>
            <w:r w:rsidR="00041B98">
              <w:rPr>
                <w:color w:val="000000"/>
              </w:rPr>
              <w:t xml:space="preserve"> op.</w:t>
            </w:r>
          </w:p>
        </w:tc>
      </w:tr>
      <w:tr w:rsidR="003477A8" w:rsidRPr="004549BF" w14:paraId="54286D76" w14:textId="77777777" w:rsidTr="002851BB">
        <w:trPr>
          <w:trHeight w:val="4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563C634" w14:textId="77777777" w:rsidR="003477A8" w:rsidRPr="002D4B10" w:rsidRDefault="003477A8" w:rsidP="00A927FA">
            <w:pPr>
              <w:rPr>
                <w:color w:val="000000"/>
              </w:rPr>
            </w:pPr>
            <w:r>
              <w:rPr>
                <w:color w:val="000000"/>
              </w:rPr>
              <w:t>238.</w:t>
            </w:r>
          </w:p>
        </w:tc>
        <w:tc>
          <w:tcPr>
            <w:tcW w:w="7139" w:type="dxa"/>
            <w:tcBorders>
              <w:top w:val="nil"/>
              <w:left w:val="nil"/>
              <w:bottom w:val="single" w:sz="8" w:space="0" w:color="000000"/>
              <w:right w:val="single" w:sz="8" w:space="0" w:color="000000"/>
            </w:tcBorders>
            <w:shd w:val="clear" w:color="000000" w:fill="FFFFFF"/>
            <w:vAlign w:val="bottom"/>
            <w:hideMark/>
          </w:tcPr>
          <w:p w14:paraId="4FB7774E" w14:textId="77777777" w:rsidR="003477A8" w:rsidRPr="002D4B10" w:rsidRDefault="003477A8" w:rsidP="00A927FA">
            <w:pPr>
              <w:rPr>
                <w:color w:val="000000"/>
              </w:rPr>
            </w:pPr>
            <w:r>
              <w:rPr>
                <w:color w:val="000000"/>
              </w:rPr>
              <w:t>WKŁAD DO ŚCIERALNEGO PIÓRA KULKOWEGO, GRUBOŚĆ LINII PISANIA 0,25, KOLOR NIEBIESKI, OP. MIN. 3 SZT.</w:t>
            </w:r>
          </w:p>
        </w:tc>
        <w:tc>
          <w:tcPr>
            <w:tcW w:w="1417" w:type="dxa"/>
            <w:tcBorders>
              <w:top w:val="nil"/>
              <w:left w:val="nil"/>
              <w:bottom w:val="single" w:sz="8" w:space="0" w:color="000000"/>
              <w:right w:val="single" w:sz="8" w:space="0" w:color="000000"/>
            </w:tcBorders>
            <w:shd w:val="clear" w:color="000000" w:fill="FFFFFF"/>
            <w:vAlign w:val="bottom"/>
            <w:hideMark/>
          </w:tcPr>
          <w:p w14:paraId="4C68D0F0" w14:textId="3BFDB9B4" w:rsidR="003477A8" w:rsidRPr="002D4B10" w:rsidRDefault="003477A8" w:rsidP="00A927FA">
            <w:pPr>
              <w:jc w:val="right"/>
              <w:rPr>
                <w:color w:val="000000"/>
              </w:rPr>
            </w:pPr>
            <w:r>
              <w:rPr>
                <w:color w:val="000000"/>
              </w:rPr>
              <w:t>10</w:t>
            </w:r>
            <w:r w:rsidR="00041B98">
              <w:rPr>
                <w:color w:val="000000"/>
              </w:rPr>
              <w:t xml:space="preserve"> op.</w:t>
            </w:r>
          </w:p>
        </w:tc>
      </w:tr>
      <w:tr w:rsidR="003477A8" w:rsidRPr="004549BF" w14:paraId="05FE3A9A"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DFC381C" w14:textId="77777777" w:rsidR="003477A8" w:rsidRPr="002D4B10" w:rsidRDefault="003477A8" w:rsidP="00A927FA">
            <w:pPr>
              <w:rPr>
                <w:color w:val="000000"/>
              </w:rPr>
            </w:pPr>
            <w:r>
              <w:rPr>
                <w:color w:val="000000"/>
              </w:rPr>
              <w:t>239.</w:t>
            </w:r>
          </w:p>
        </w:tc>
        <w:tc>
          <w:tcPr>
            <w:tcW w:w="7139" w:type="dxa"/>
            <w:tcBorders>
              <w:top w:val="nil"/>
              <w:left w:val="nil"/>
              <w:bottom w:val="single" w:sz="8" w:space="0" w:color="000000"/>
              <w:right w:val="single" w:sz="8" w:space="0" w:color="000000"/>
            </w:tcBorders>
            <w:shd w:val="clear" w:color="000000" w:fill="FFFFFF"/>
            <w:vAlign w:val="bottom"/>
            <w:hideMark/>
          </w:tcPr>
          <w:p w14:paraId="400167C2" w14:textId="77777777" w:rsidR="003477A8" w:rsidRPr="002D4B10" w:rsidRDefault="003477A8" w:rsidP="00A927FA">
            <w:pPr>
              <w:rPr>
                <w:color w:val="000000"/>
              </w:rPr>
            </w:pPr>
            <w:r>
              <w:rPr>
                <w:color w:val="000000"/>
              </w:rPr>
              <w:t xml:space="preserve">WKŁAD DO DŁUGOPISU, METALOWY, WIELKOPOJEMNY; O </w:t>
            </w:r>
            <w:r>
              <w:rPr>
                <w:color w:val="000000"/>
              </w:rPr>
              <w:lastRenderedPageBreak/>
              <w:t>DŁUGOŚCI 10 CM; ŚREDNICA KULKI 0,8 MM, SZEROKOŚĆ LINII PISANIA 0,5-0,7 MM; CZARNY</w:t>
            </w:r>
          </w:p>
        </w:tc>
        <w:tc>
          <w:tcPr>
            <w:tcW w:w="1417" w:type="dxa"/>
            <w:tcBorders>
              <w:top w:val="nil"/>
              <w:left w:val="nil"/>
              <w:bottom w:val="single" w:sz="8" w:space="0" w:color="000000"/>
              <w:right w:val="single" w:sz="8" w:space="0" w:color="000000"/>
            </w:tcBorders>
            <w:shd w:val="clear" w:color="000000" w:fill="FFFFFF"/>
            <w:vAlign w:val="bottom"/>
            <w:hideMark/>
          </w:tcPr>
          <w:p w14:paraId="10F6524C" w14:textId="518B750F" w:rsidR="003477A8" w:rsidRPr="002D4B10" w:rsidRDefault="003477A8" w:rsidP="00A927FA">
            <w:pPr>
              <w:jc w:val="right"/>
              <w:rPr>
                <w:color w:val="000000"/>
              </w:rPr>
            </w:pPr>
            <w:r>
              <w:rPr>
                <w:color w:val="000000"/>
              </w:rPr>
              <w:lastRenderedPageBreak/>
              <w:t>15</w:t>
            </w:r>
            <w:r w:rsidR="00041B98">
              <w:rPr>
                <w:color w:val="000000"/>
              </w:rPr>
              <w:t xml:space="preserve"> </w:t>
            </w:r>
            <w:proofErr w:type="spellStart"/>
            <w:r w:rsidR="00041B98">
              <w:rPr>
                <w:color w:val="000000"/>
              </w:rPr>
              <w:t>szt</w:t>
            </w:r>
            <w:proofErr w:type="spellEnd"/>
          </w:p>
        </w:tc>
      </w:tr>
      <w:tr w:rsidR="003477A8" w:rsidRPr="004549BF" w14:paraId="7A805F27"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51AD11C" w14:textId="77777777" w:rsidR="003477A8" w:rsidRPr="002D4B10" w:rsidRDefault="003477A8" w:rsidP="00A927FA">
            <w:pPr>
              <w:rPr>
                <w:color w:val="000000"/>
              </w:rPr>
            </w:pPr>
            <w:r>
              <w:rPr>
                <w:color w:val="000000"/>
              </w:rPr>
              <w:t>240.</w:t>
            </w:r>
          </w:p>
        </w:tc>
        <w:tc>
          <w:tcPr>
            <w:tcW w:w="7139" w:type="dxa"/>
            <w:tcBorders>
              <w:top w:val="nil"/>
              <w:left w:val="nil"/>
              <w:bottom w:val="single" w:sz="8" w:space="0" w:color="000000"/>
              <w:right w:val="single" w:sz="8" w:space="0" w:color="000000"/>
            </w:tcBorders>
            <w:shd w:val="clear" w:color="000000" w:fill="FFFFFF"/>
            <w:vAlign w:val="bottom"/>
            <w:hideMark/>
          </w:tcPr>
          <w:p w14:paraId="70D4C442" w14:textId="77777777" w:rsidR="003477A8" w:rsidRPr="002D4B10" w:rsidRDefault="003477A8" w:rsidP="00A927FA">
            <w:pPr>
              <w:rPr>
                <w:color w:val="000000"/>
              </w:rPr>
            </w:pPr>
            <w:r>
              <w:rPr>
                <w:color w:val="000000"/>
              </w:rPr>
              <w:t xml:space="preserve">WKŁAD DO DŁUGOPISU, METALOWY, WIELKOPOJEMNY; O DŁUGOŚCI 10 CM; ŚREDNICA KULKI 0,8 MM, SZEROKOŚĆ LINII PISANIA 0,5-0,7 MM; NIEBIESKI </w:t>
            </w:r>
          </w:p>
        </w:tc>
        <w:tc>
          <w:tcPr>
            <w:tcW w:w="1417" w:type="dxa"/>
            <w:tcBorders>
              <w:top w:val="nil"/>
              <w:left w:val="nil"/>
              <w:bottom w:val="single" w:sz="8" w:space="0" w:color="000000"/>
              <w:right w:val="single" w:sz="8" w:space="0" w:color="000000"/>
            </w:tcBorders>
            <w:shd w:val="clear" w:color="000000" w:fill="FFFFFF"/>
            <w:vAlign w:val="bottom"/>
            <w:hideMark/>
          </w:tcPr>
          <w:p w14:paraId="2D7A14CF" w14:textId="4D83FF73" w:rsidR="003477A8" w:rsidRPr="002D4B10" w:rsidRDefault="003477A8" w:rsidP="00A927FA">
            <w:pPr>
              <w:jc w:val="right"/>
              <w:rPr>
                <w:color w:val="000000"/>
              </w:rPr>
            </w:pPr>
            <w:r>
              <w:rPr>
                <w:color w:val="000000"/>
              </w:rPr>
              <w:t>15</w:t>
            </w:r>
            <w:r w:rsidR="00041B98">
              <w:rPr>
                <w:color w:val="000000"/>
              </w:rPr>
              <w:t xml:space="preserve"> </w:t>
            </w:r>
            <w:proofErr w:type="spellStart"/>
            <w:r w:rsidR="00041B98">
              <w:rPr>
                <w:color w:val="000000"/>
              </w:rPr>
              <w:t>szt</w:t>
            </w:r>
            <w:proofErr w:type="spellEnd"/>
          </w:p>
        </w:tc>
      </w:tr>
      <w:tr w:rsidR="003477A8" w:rsidRPr="004549BF" w14:paraId="2EAB2D49"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9CF530E" w14:textId="77777777" w:rsidR="003477A8" w:rsidRPr="002D4B10" w:rsidRDefault="003477A8" w:rsidP="00A927FA">
            <w:pPr>
              <w:rPr>
                <w:color w:val="000000"/>
              </w:rPr>
            </w:pPr>
            <w:r>
              <w:rPr>
                <w:color w:val="000000"/>
              </w:rPr>
              <w:t>241.</w:t>
            </w:r>
          </w:p>
        </w:tc>
        <w:tc>
          <w:tcPr>
            <w:tcW w:w="7139" w:type="dxa"/>
            <w:tcBorders>
              <w:top w:val="nil"/>
              <w:left w:val="nil"/>
              <w:bottom w:val="single" w:sz="8" w:space="0" w:color="000000"/>
              <w:right w:val="single" w:sz="8" w:space="0" w:color="000000"/>
            </w:tcBorders>
            <w:shd w:val="clear" w:color="000000" w:fill="FFFFFF"/>
            <w:vAlign w:val="bottom"/>
            <w:hideMark/>
          </w:tcPr>
          <w:p w14:paraId="11B20B8B" w14:textId="77777777" w:rsidR="003477A8" w:rsidRPr="002D4B10" w:rsidRDefault="003477A8" w:rsidP="00A927FA">
            <w:pPr>
              <w:rPr>
                <w:color w:val="000000"/>
              </w:rPr>
            </w:pPr>
            <w:r>
              <w:rPr>
                <w:color w:val="000000"/>
              </w:rPr>
              <w:t>KLEJ W SZTYFCIE  20-22G</w:t>
            </w:r>
          </w:p>
        </w:tc>
        <w:tc>
          <w:tcPr>
            <w:tcW w:w="1417" w:type="dxa"/>
            <w:tcBorders>
              <w:top w:val="nil"/>
              <w:left w:val="nil"/>
              <w:bottom w:val="single" w:sz="8" w:space="0" w:color="000000"/>
              <w:right w:val="single" w:sz="8" w:space="0" w:color="000000"/>
            </w:tcBorders>
            <w:shd w:val="clear" w:color="000000" w:fill="FFFFFF"/>
            <w:vAlign w:val="bottom"/>
            <w:hideMark/>
          </w:tcPr>
          <w:p w14:paraId="76718399" w14:textId="292DB281" w:rsidR="003477A8" w:rsidRPr="002D4B10" w:rsidRDefault="003477A8" w:rsidP="00A927FA">
            <w:pPr>
              <w:jc w:val="right"/>
              <w:rPr>
                <w:color w:val="000000"/>
              </w:rPr>
            </w:pPr>
            <w:r>
              <w:rPr>
                <w:color w:val="000000"/>
              </w:rPr>
              <w:t>100</w:t>
            </w:r>
            <w:r w:rsidR="00041B98">
              <w:rPr>
                <w:color w:val="000000"/>
              </w:rPr>
              <w:t xml:space="preserve"> </w:t>
            </w:r>
            <w:proofErr w:type="spellStart"/>
            <w:r w:rsidR="00041B98">
              <w:rPr>
                <w:color w:val="000000"/>
              </w:rPr>
              <w:t>szt</w:t>
            </w:r>
            <w:proofErr w:type="spellEnd"/>
          </w:p>
        </w:tc>
      </w:tr>
      <w:tr w:rsidR="003477A8" w:rsidRPr="004549BF" w14:paraId="5FF79FE2"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7F51D23" w14:textId="77777777" w:rsidR="003477A8" w:rsidRPr="002D4B10" w:rsidRDefault="003477A8" w:rsidP="00A927FA">
            <w:pPr>
              <w:rPr>
                <w:color w:val="000000"/>
              </w:rPr>
            </w:pPr>
            <w:r>
              <w:rPr>
                <w:color w:val="000000"/>
              </w:rPr>
              <w:t>242.</w:t>
            </w:r>
          </w:p>
        </w:tc>
        <w:tc>
          <w:tcPr>
            <w:tcW w:w="7139" w:type="dxa"/>
            <w:tcBorders>
              <w:top w:val="nil"/>
              <w:left w:val="nil"/>
              <w:bottom w:val="single" w:sz="8" w:space="0" w:color="000000"/>
              <w:right w:val="single" w:sz="8" w:space="0" w:color="000000"/>
            </w:tcBorders>
            <w:shd w:val="clear" w:color="000000" w:fill="FFFFFF"/>
            <w:vAlign w:val="bottom"/>
            <w:hideMark/>
          </w:tcPr>
          <w:p w14:paraId="116BBCD5" w14:textId="77777777" w:rsidR="003477A8" w:rsidRPr="002D4B10" w:rsidRDefault="003477A8" w:rsidP="00A927FA">
            <w:pPr>
              <w:rPr>
                <w:color w:val="000000"/>
              </w:rPr>
            </w:pPr>
            <w:r>
              <w:rPr>
                <w:color w:val="000000"/>
              </w:rPr>
              <w:t>KLEJ W PŁYNIE  30-50 ML</w:t>
            </w:r>
          </w:p>
        </w:tc>
        <w:tc>
          <w:tcPr>
            <w:tcW w:w="1417" w:type="dxa"/>
            <w:tcBorders>
              <w:top w:val="nil"/>
              <w:left w:val="nil"/>
              <w:bottom w:val="single" w:sz="8" w:space="0" w:color="000000"/>
              <w:right w:val="single" w:sz="8" w:space="0" w:color="000000"/>
            </w:tcBorders>
            <w:shd w:val="clear" w:color="000000" w:fill="FFFFFF"/>
            <w:vAlign w:val="bottom"/>
            <w:hideMark/>
          </w:tcPr>
          <w:p w14:paraId="6D37E741" w14:textId="3AD7CFD1" w:rsidR="003477A8" w:rsidRPr="002D4B10" w:rsidRDefault="003477A8" w:rsidP="00A927FA">
            <w:pPr>
              <w:jc w:val="right"/>
              <w:rPr>
                <w:color w:val="000000"/>
              </w:rPr>
            </w:pPr>
            <w:r>
              <w:rPr>
                <w:color w:val="000000"/>
              </w:rPr>
              <w:t>35</w:t>
            </w:r>
            <w:r w:rsidR="00041B98">
              <w:rPr>
                <w:color w:val="000000"/>
              </w:rPr>
              <w:t xml:space="preserve"> </w:t>
            </w:r>
            <w:proofErr w:type="spellStart"/>
            <w:r w:rsidR="00041B98">
              <w:rPr>
                <w:color w:val="000000"/>
              </w:rPr>
              <w:t>szt</w:t>
            </w:r>
            <w:proofErr w:type="spellEnd"/>
          </w:p>
        </w:tc>
      </w:tr>
      <w:tr w:rsidR="003477A8" w:rsidRPr="004549BF" w14:paraId="11700CA4" w14:textId="77777777" w:rsidTr="002851BB">
        <w:trPr>
          <w:trHeight w:val="5"/>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9BD9A90" w14:textId="77777777" w:rsidR="003477A8" w:rsidRPr="002D4B10" w:rsidRDefault="003477A8" w:rsidP="00A927FA">
            <w:pPr>
              <w:rPr>
                <w:color w:val="000000"/>
              </w:rPr>
            </w:pPr>
            <w:r>
              <w:rPr>
                <w:color w:val="000000"/>
              </w:rPr>
              <w:t>243.</w:t>
            </w:r>
          </w:p>
        </w:tc>
        <w:tc>
          <w:tcPr>
            <w:tcW w:w="7139" w:type="dxa"/>
            <w:tcBorders>
              <w:top w:val="nil"/>
              <w:left w:val="nil"/>
              <w:bottom w:val="single" w:sz="8" w:space="0" w:color="000000"/>
              <w:right w:val="single" w:sz="8" w:space="0" w:color="000000"/>
            </w:tcBorders>
            <w:shd w:val="clear" w:color="000000" w:fill="FFFFFF"/>
            <w:vAlign w:val="bottom"/>
            <w:hideMark/>
          </w:tcPr>
          <w:p w14:paraId="39DF4AA6" w14:textId="77777777" w:rsidR="003477A8" w:rsidRPr="002D4B10" w:rsidRDefault="003477A8" w:rsidP="00A927FA">
            <w:pPr>
              <w:rPr>
                <w:color w:val="000000"/>
              </w:rPr>
            </w:pPr>
            <w:r>
              <w:rPr>
                <w:color w:val="000000"/>
              </w:rPr>
              <w:t xml:space="preserve">KLEJ W TAŚMIE </w:t>
            </w:r>
          </w:p>
        </w:tc>
        <w:tc>
          <w:tcPr>
            <w:tcW w:w="1417" w:type="dxa"/>
            <w:tcBorders>
              <w:top w:val="nil"/>
              <w:left w:val="nil"/>
              <w:bottom w:val="single" w:sz="8" w:space="0" w:color="000000"/>
              <w:right w:val="single" w:sz="8" w:space="0" w:color="000000"/>
            </w:tcBorders>
            <w:shd w:val="clear" w:color="000000" w:fill="FFFFFF"/>
            <w:vAlign w:val="bottom"/>
            <w:hideMark/>
          </w:tcPr>
          <w:p w14:paraId="463F8EF5" w14:textId="77B62EF0" w:rsidR="003477A8" w:rsidRPr="002D4B10" w:rsidRDefault="003477A8" w:rsidP="00A927FA">
            <w:pPr>
              <w:jc w:val="right"/>
              <w:rPr>
                <w:color w:val="000000"/>
              </w:rPr>
            </w:pPr>
            <w:r>
              <w:rPr>
                <w:color w:val="000000"/>
              </w:rPr>
              <w:t>25</w:t>
            </w:r>
            <w:r w:rsidR="00041B98">
              <w:rPr>
                <w:color w:val="000000"/>
              </w:rPr>
              <w:t xml:space="preserve"> </w:t>
            </w:r>
            <w:proofErr w:type="spellStart"/>
            <w:r w:rsidR="00041B98">
              <w:rPr>
                <w:color w:val="000000"/>
              </w:rPr>
              <w:t>szt</w:t>
            </w:r>
            <w:proofErr w:type="spellEnd"/>
          </w:p>
        </w:tc>
      </w:tr>
      <w:tr w:rsidR="003477A8" w:rsidRPr="004549BF" w14:paraId="271DF712"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2A19AF7" w14:textId="77777777" w:rsidR="003477A8" w:rsidRPr="002D4B10" w:rsidRDefault="003477A8" w:rsidP="00A927FA">
            <w:pPr>
              <w:rPr>
                <w:color w:val="000000"/>
              </w:rPr>
            </w:pPr>
            <w:r>
              <w:rPr>
                <w:color w:val="000000"/>
              </w:rPr>
              <w:t>244.</w:t>
            </w:r>
          </w:p>
        </w:tc>
        <w:tc>
          <w:tcPr>
            <w:tcW w:w="7139" w:type="dxa"/>
            <w:tcBorders>
              <w:top w:val="nil"/>
              <w:left w:val="nil"/>
              <w:bottom w:val="single" w:sz="8" w:space="0" w:color="000000"/>
              <w:right w:val="single" w:sz="8" w:space="0" w:color="000000"/>
            </w:tcBorders>
            <w:shd w:val="clear" w:color="000000" w:fill="FFFFFF"/>
            <w:vAlign w:val="bottom"/>
            <w:hideMark/>
          </w:tcPr>
          <w:p w14:paraId="5CC2AFB9" w14:textId="77777777" w:rsidR="003477A8" w:rsidRPr="002D4B10" w:rsidRDefault="003477A8" w:rsidP="00A927FA">
            <w:pPr>
              <w:rPr>
                <w:color w:val="000000"/>
              </w:rPr>
            </w:pPr>
            <w:r>
              <w:rPr>
                <w:color w:val="000000"/>
              </w:rPr>
              <w:t>KLEJ BŁYSKAWICZNY W ŻELU, POJ. 3 G</w:t>
            </w:r>
          </w:p>
        </w:tc>
        <w:tc>
          <w:tcPr>
            <w:tcW w:w="1417" w:type="dxa"/>
            <w:tcBorders>
              <w:top w:val="nil"/>
              <w:left w:val="nil"/>
              <w:bottom w:val="single" w:sz="8" w:space="0" w:color="000000"/>
              <w:right w:val="single" w:sz="8" w:space="0" w:color="000000"/>
            </w:tcBorders>
            <w:shd w:val="clear" w:color="000000" w:fill="FFFFFF"/>
            <w:vAlign w:val="bottom"/>
            <w:hideMark/>
          </w:tcPr>
          <w:p w14:paraId="33DC3CAD" w14:textId="2218C0F8" w:rsidR="003477A8" w:rsidRPr="002D4B10" w:rsidRDefault="003477A8" w:rsidP="00A927FA">
            <w:pPr>
              <w:jc w:val="right"/>
              <w:rPr>
                <w:color w:val="000000"/>
              </w:rPr>
            </w:pPr>
            <w:r>
              <w:rPr>
                <w:color w:val="000000"/>
              </w:rPr>
              <w:t>10</w:t>
            </w:r>
            <w:r w:rsidR="00041B98">
              <w:rPr>
                <w:color w:val="000000"/>
              </w:rPr>
              <w:t xml:space="preserve"> </w:t>
            </w:r>
            <w:proofErr w:type="spellStart"/>
            <w:r w:rsidR="00041B98">
              <w:rPr>
                <w:color w:val="000000"/>
              </w:rPr>
              <w:t>szt</w:t>
            </w:r>
            <w:proofErr w:type="spellEnd"/>
          </w:p>
        </w:tc>
      </w:tr>
      <w:tr w:rsidR="003477A8" w:rsidRPr="004549BF" w14:paraId="5C03401C" w14:textId="77777777" w:rsidTr="002851BB">
        <w:trPr>
          <w:trHeight w:val="5"/>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39C43EE" w14:textId="77777777" w:rsidR="003477A8" w:rsidRPr="002D4B10" w:rsidRDefault="003477A8" w:rsidP="00A927FA">
            <w:pPr>
              <w:rPr>
                <w:color w:val="000000"/>
              </w:rPr>
            </w:pPr>
            <w:r>
              <w:rPr>
                <w:color w:val="000000"/>
              </w:rPr>
              <w:t>245.</w:t>
            </w:r>
          </w:p>
        </w:tc>
        <w:tc>
          <w:tcPr>
            <w:tcW w:w="7139" w:type="dxa"/>
            <w:tcBorders>
              <w:top w:val="nil"/>
              <w:left w:val="nil"/>
              <w:bottom w:val="single" w:sz="8" w:space="0" w:color="000000"/>
              <w:right w:val="single" w:sz="8" w:space="0" w:color="000000"/>
            </w:tcBorders>
            <w:shd w:val="clear" w:color="000000" w:fill="FFFFFF"/>
            <w:vAlign w:val="bottom"/>
            <w:hideMark/>
          </w:tcPr>
          <w:p w14:paraId="5CE6EBDC" w14:textId="77777777" w:rsidR="003477A8" w:rsidRPr="002D4B10" w:rsidRDefault="003477A8" w:rsidP="00A927FA">
            <w:pPr>
              <w:rPr>
                <w:color w:val="000000"/>
              </w:rPr>
            </w:pPr>
            <w:r>
              <w:rPr>
                <w:color w:val="000000"/>
              </w:rPr>
              <w:t>MASA  MOCUJĄCA</w:t>
            </w:r>
          </w:p>
        </w:tc>
        <w:tc>
          <w:tcPr>
            <w:tcW w:w="1417" w:type="dxa"/>
            <w:tcBorders>
              <w:top w:val="nil"/>
              <w:left w:val="nil"/>
              <w:bottom w:val="single" w:sz="8" w:space="0" w:color="000000"/>
              <w:right w:val="single" w:sz="8" w:space="0" w:color="000000"/>
            </w:tcBorders>
            <w:shd w:val="clear" w:color="000000" w:fill="FFFFFF"/>
            <w:vAlign w:val="bottom"/>
            <w:hideMark/>
          </w:tcPr>
          <w:p w14:paraId="21F32E11" w14:textId="409500C3" w:rsidR="003477A8" w:rsidRPr="002D4B10" w:rsidRDefault="003477A8" w:rsidP="00A927FA">
            <w:pPr>
              <w:jc w:val="right"/>
              <w:rPr>
                <w:color w:val="000000"/>
              </w:rPr>
            </w:pPr>
            <w:r>
              <w:rPr>
                <w:color w:val="000000"/>
              </w:rPr>
              <w:t>10</w:t>
            </w:r>
            <w:r w:rsidR="00041B98">
              <w:rPr>
                <w:color w:val="000000"/>
              </w:rPr>
              <w:t xml:space="preserve"> </w:t>
            </w:r>
            <w:proofErr w:type="spellStart"/>
            <w:r w:rsidR="00041B98">
              <w:rPr>
                <w:color w:val="000000"/>
              </w:rPr>
              <w:t>szt</w:t>
            </w:r>
            <w:proofErr w:type="spellEnd"/>
          </w:p>
        </w:tc>
      </w:tr>
      <w:tr w:rsidR="003477A8" w:rsidRPr="004549BF" w14:paraId="31892AC7"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3BF499E" w14:textId="77777777" w:rsidR="003477A8" w:rsidRPr="002D4B10" w:rsidRDefault="003477A8" w:rsidP="00A927FA">
            <w:pPr>
              <w:rPr>
                <w:color w:val="000000"/>
              </w:rPr>
            </w:pPr>
            <w:r>
              <w:rPr>
                <w:color w:val="000000"/>
              </w:rPr>
              <w:t>246.</w:t>
            </w:r>
          </w:p>
        </w:tc>
        <w:tc>
          <w:tcPr>
            <w:tcW w:w="7139" w:type="dxa"/>
            <w:tcBorders>
              <w:top w:val="nil"/>
              <w:left w:val="nil"/>
              <w:bottom w:val="single" w:sz="8" w:space="0" w:color="000000"/>
              <w:right w:val="single" w:sz="8" w:space="0" w:color="000000"/>
            </w:tcBorders>
            <w:shd w:val="clear" w:color="000000" w:fill="FFFFFF"/>
            <w:vAlign w:val="bottom"/>
            <w:hideMark/>
          </w:tcPr>
          <w:p w14:paraId="5C77E4E6" w14:textId="77777777" w:rsidR="003477A8" w:rsidRPr="002D4B10" w:rsidRDefault="003477A8" w:rsidP="00A927FA">
            <w:pPr>
              <w:rPr>
                <w:color w:val="000000"/>
              </w:rPr>
            </w:pPr>
            <w:r>
              <w:rPr>
                <w:color w:val="000000"/>
              </w:rPr>
              <w:t>PLASTELINA MIN. 10 KOLORÓW</w:t>
            </w:r>
          </w:p>
        </w:tc>
        <w:tc>
          <w:tcPr>
            <w:tcW w:w="1417" w:type="dxa"/>
            <w:tcBorders>
              <w:top w:val="nil"/>
              <w:left w:val="nil"/>
              <w:bottom w:val="single" w:sz="8" w:space="0" w:color="000000"/>
              <w:right w:val="single" w:sz="8" w:space="0" w:color="000000"/>
            </w:tcBorders>
            <w:shd w:val="clear" w:color="000000" w:fill="FFFFFF"/>
            <w:vAlign w:val="bottom"/>
            <w:hideMark/>
          </w:tcPr>
          <w:p w14:paraId="7E9535B9" w14:textId="4A8606B2" w:rsidR="003477A8" w:rsidRPr="002D4B10" w:rsidRDefault="003477A8" w:rsidP="00A927FA">
            <w:pPr>
              <w:jc w:val="right"/>
              <w:rPr>
                <w:color w:val="000000"/>
              </w:rPr>
            </w:pPr>
            <w:r>
              <w:rPr>
                <w:color w:val="000000"/>
              </w:rPr>
              <w:t>1</w:t>
            </w:r>
            <w:r w:rsidR="00041B98">
              <w:rPr>
                <w:color w:val="000000"/>
              </w:rPr>
              <w:t xml:space="preserve"> </w:t>
            </w:r>
            <w:proofErr w:type="spellStart"/>
            <w:r w:rsidR="00041B98">
              <w:rPr>
                <w:color w:val="000000"/>
              </w:rPr>
              <w:t>szt</w:t>
            </w:r>
            <w:proofErr w:type="spellEnd"/>
          </w:p>
        </w:tc>
      </w:tr>
      <w:tr w:rsidR="003477A8" w:rsidRPr="004549BF" w14:paraId="386E6E60"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63ADF98" w14:textId="77777777" w:rsidR="003477A8" w:rsidRPr="002D4B10" w:rsidRDefault="003477A8" w:rsidP="00A927FA">
            <w:pPr>
              <w:rPr>
                <w:color w:val="000000"/>
              </w:rPr>
            </w:pPr>
            <w:r>
              <w:rPr>
                <w:color w:val="000000"/>
              </w:rPr>
              <w:t>247.</w:t>
            </w:r>
          </w:p>
        </w:tc>
        <w:tc>
          <w:tcPr>
            <w:tcW w:w="7139" w:type="dxa"/>
            <w:tcBorders>
              <w:top w:val="nil"/>
              <w:left w:val="nil"/>
              <w:bottom w:val="single" w:sz="8" w:space="0" w:color="000000"/>
              <w:right w:val="single" w:sz="8" w:space="0" w:color="000000"/>
            </w:tcBorders>
            <w:shd w:val="clear" w:color="000000" w:fill="FFFFFF"/>
            <w:vAlign w:val="bottom"/>
            <w:hideMark/>
          </w:tcPr>
          <w:p w14:paraId="4BA0B91D" w14:textId="77777777" w:rsidR="003477A8" w:rsidRPr="002D4B10" w:rsidRDefault="003477A8" w:rsidP="00A927FA">
            <w:pPr>
              <w:rPr>
                <w:color w:val="000000"/>
              </w:rPr>
            </w:pPr>
            <w:r>
              <w:rPr>
                <w:color w:val="000000"/>
              </w:rPr>
              <w:t>TAŚMA KLEJĄCA UNIWERSALNA 24 MM x 30-33 MM</w:t>
            </w:r>
          </w:p>
        </w:tc>
        <w:tc>
          <w:tcPr>
            <w:tcW w:w="1417" w:type="dxa"/>
            <w:tcBorders>
              <w:top w:val="nil"/>
              <w:left w:val="nil"/>
              <w:bottom w:val="single" w:sz="8" w:space="0" w:color="000000"/>
              <w:right w:val="single" w:sz="8" w:space="0" w:color="000000"/>
            </w:tcBorders>
            <w:shd w:val="clear" w:color="000000" w:fill="FFFFFF"/>
            <w:vAlign w:val="bottom"/>
            <w:hideMark/>
          </w:tcPr>
          <w:p w14:paraId="6FEA60C7" w14:textId="798B9E69" w:rsidR="003477A8" w:rsidRPr="002D4B10" w:rsidRDefault="003477A8" w:rsidP="00A927FA">
            <w:pPr>
              <w:jc w:val="right"/>
              <w:rPr>
                <w:color w:val="000000"/>
              </w:rPr>
            </w:pPr>
            <w:r>
              <w:rPr>
                <w:color w:val="000000"/>
              </w:rPr>
              <w:t>150</w:t>
            </w:r>
            <w:r w:rsidR="00041B98">
              <w:rPr>
                <w:color w:val="000000"/>
              </w:rPr>
              <w:t xml:space="preserve"> </w:t>
            </w:r>
            <w:proofErr w:type="spellStart"/>
            <w:r w:rsidR="00041B98">
              <w:rPr>
                <w:color w:val="000000"/>
              </w:rPr>
              <w:t>szt</w:t>
            </w:r>
            <w:proofErr w:type="spellEnd"/>
          </w:p>
        </w:tc>
      </w:tr>
      <w:tr w:rsidR="003477A8" w:rsidRPr="004549BF" w14:paraId="1CA4EA11"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F8D1F61" w14:textId="77777777" w:rsidR="003477A8" w:rsidRPr="002D4B10" w:rsidRDefault="003477A8" w:rsidP="00A927FA">
            <w:pPr>
              <w:rPr>
                <w:color w:val="000000"/>
              </w:rPr>
            </w:pPr>
            <w:r>
              <w:rPr>
                <w:color w:val="000000"/>
              </w:rPr>
              <w:t>248.</w:t>
            </w:r>
          </w:p>
        </w:tc>
        <w:tc>
          <w:tcPr>
            <w:tcW w:w="7139" w:type="dxa"/>
            <w:tcBorders>
              <w:top w:val="nil"/>
              <w:left w:val="nil"/>
              <w:bottom w:val="single" w:sz="8" w:space="0" w:color="000000"/>
              <w:right w:val="single" w:sz="8" w:space="0" w:color="000000"/>
            </w:tcBorders>
            <w:shd w:val="clear" w:color="000000" w:fill="FFFFFF"/>
            <w:vAlign w:val="bottom"/>
            <w:hideMark/>
          </w:tcPr>
          <w:p w14:paraId="63F9C984" w14:textId="77777777" w:rsidR="003477A8" w:rsidRPr="002D4B10" w:rsidRDefault="003477A8" w:rsidP="00A927FA">
            <w:pPr>
              <w:rPr>
                <w:color w:val="000000"/>
              </w:rPr>
            </w:pPr>
            <w:r>
              <w:rPr>
                <w:color w:val="000000"/>
              </w:rPr>
              <w:t>TAŚMA KLEJĄCA  UNIWERSALNA  18-19 MM x 30-33 M</w:t>
            </w:r>
          </w:p>
        </w:tc>
        <w:tc>
          <w:tcPr>
            <w:tcW w:w="1417" w:type="dxa"/>
            <w:tcBorders>
              <w:top w:val="nil"/>
              <w:left w:val="nil"/>
              <w:bottom w:val="single" w:sz="8" w:space="0" w:color="000000"/>
              <w:right w:val="single" w:sz="8" w:space="0" w:color="000000"/>
            </w:tcBorders>
            <w:shd w:val="clear" w:color="000000" w:fill="FFFFFF"/>
            <w:vAlign w:val="bottom"/>
            <w:hideMark/>
          </w:tcPr>
          <w:p w14:paraId="00B4C1C5" w14:textId="27154E30" w:rsidR="003477A8" w:rsidRPr="002D4B10" w:rsidRDefault="003477A8" w:rsidP="00A927FA">
            <w:pPr>
              <w:jc w:val="right"/>
              <w:rPr>
                <w:color w:val="000000"/>
              </w:rPr>
            </w:pPr>
            <w:r>
              <w:rPr>
                <w:color w:val="000000"/>
              </w:rPr>
              <w:t>100</w:t>
            </w:r>
            <w:r w:rsidR="00041B98">
              <w:rPr>
                <w:color w:val="000000"/>
              </w:rPr>
              <w:t xml:space="preserve"> </w:t>
            </w:r>
            <w:proofErr w:type="spellStart"/>
            <w:r w:rsidR="00041B98">
              <w:rPr>
                <w:color w:val="000000"/>
              </w:rPr>
              <w:t>szt</w:t>
            </w:r>
            <w:proofErr w:type="spellEnd"/>
          </w:p>
        </w:tc>
      </w:tr>
      <w:tr w:rsidR="003477A8" w:rsidRPr="004549BF" w14:paraId="58773F67" w14:textId="77777777" w:rsidTr="002851BB">
        <w:trPr>
          <w:trHeight w:val="65"/>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DB44060" w14:textId="77777777" w:rsidR="003477A8" w:rsidRPr="002D4B10" w:rsidRDefault="003477A8" w:rsidP="00A927FA">
            <w:pPr>
              <w:rPr>
                <w:color w:val="000000"/>
              </w:rPr>
            </w:pPr>
            <w:r>
              <w:rPr>
                <w:color w:val="000000"/>
              </w:rPr>
              <w:t>249.</w:t>
            </w:r>
          </w:p>
        </w:tc>
        <w:tc>
          <w:tcPr>
            <w:tcW w:w="7139" w:type="dxa"/>
            <w:tcBorders>
              <w:top w:val="nil"/>
              <w:left w:val="nil"/>
              <w:bottom w:val="single" w:sz="8" w:space="0" w:color="000000"/>
              <w:right w:val="single" w:sz="8" w:space="0" w:color="000000"/>
            </w:tcBorders>
            <w:shd w:val="clear" w:color="000000" w:fill="FFFFFF"/>
            <w:vAlign w:val="bottom"/>
            <w:hideMark/>
          </w:tcPr>
          <w:p w14:paraId="0716978B" w14:textId="3EFB4E29" w:rsidR="003477A8" w:rsidRPr="002D4B10" w:rsidRDefault="003477A8" w:rsidP="00A927FA">
            <w:pPr>
              <w:rPr>
                <w:color w:val="000000"/>
              </w:rPr>
            </w:pPr>
            <w:r>
              <w:rPr>
                <w:color w:val="000000"/>
              </w:rPr>
              <w:t>POJEMNIK DO TAŚMY  4,7 CM X 15 CM, WYKONANY Z TWORZYWA SZTUCZNEGO, ANTYPOŚLIZGOWA PODSTAWA, PRZEZNACZONY DO TAŚM O MAKSYMALNYCH WYM.</w:t>
            </w:r>
            <w:r w:rsidR="00F62EDA">
              <w:rPr>
                <w:color w:val="000000"/>
              </w:rPr>
              <w:t xml:space="preserve"> MIN.</w:t>
            </w:r>
            <w:r>
              <w:rPr>
                <w:color w:val="000000"/>
              </w:rPr>
              <w:t xml:space="preserve"> 19 MM X 33 M</w:t>
            </w:r>
          </w:p>
        </w:tc>
        <w:tc>
          <w:tcPr>
            <w:tcW w:w="1417" w:type="dxa"/>
            <w:tcBorders>
              <w:top w:val="nil"/>
              <w:left w:val="nil"/>
              <w:bottom w:val="single" w:sz="8" w:space="0" w:color="000000"/>
              <w:right w:val="single" w:sz="8" w:space="0" w:color="000000"/>
            </w:tcBorders>
            <w:shd w:val="clear" w:color="000000" w:fill="FFFFFF"/>
            <w:vAlign w:val="bottom"/>
            <w:hideMark/>
          </w:tcPr>
          <w:p w14:paraId="08C05BEF" w14:textId="4CE2B8C5" w:rsidR="003477A8" w:rsidRPr="002D4B10" w:rsidRDefault="003477A8" w:rsidP="00A927FA">
            <w:pPr>
              <w:jc w:val="right"/>
              <w:rPr>
                <w:color w:val="000000"/>
              </w:rPr>
            </w:pPr>
            <w:r>
              <w:rPr>
                <w:color w:val="000000"/>
              </w:rPr>
              <w:t>10</w:t>
            </w:r>
            <w:r w:rsidR="00041B98">
              <w:rPr>
                <w:color w:val="000000"/>
              </w:rPr>
              <w:t xml:space="preserve"> </w:t>
            </w:r>
            <w:proofErr w:type="spellStart"/>
            <w:r w:rsidR="00041B98">
              <w:rPr>
                <w:color w:val="000000"/>
              </w:rPr>
              <w:t>szt</w:t>
            </w:r>
            <w:proofErr w:type="spellEnd"/>
          </w:p>
        </w:tc>
      </w:tr>
      <w:tr w:rsidR="003477A8" w:rsidRPr="004549BF" w14:paraId="07F591CB" w14:textId="77777777" w:rsidTr="002851BB">
        <w:trPr>
          <w:trHeight w:val="7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1C83672" w14:textId="77777777" w:rsidR="003477A8" w:rsidRPr="002D4B10" w:rsidRDefault="003477A8" w:rsidP="00A927FA">
            <w:pPr>
              <w:rPr>
                <w:color w:val="000000"/>
              </w:rPr>
            </w:pPr>
            <w:r>
              <w:rPr>
                <w:color w:val="000000"/>
              </w:rPr>
              <w:t>250.</w:t>
            </w:r>
          </w:p>
        </w:tc>
        <w:tc>
          <w:tcPr>
            <w:tcW w:w="7139" w:type="dxa"/>
            <w:tcBorders>
              <w:top w:val="nil"/>
              <w:left w:val="nil"/>
              <w:bottom w:val="single" w:sz="8" w:space="0" w:color="000000"/>
              <w:right w:val="single" w:sz="8" w:space="0" w:color="000000"/>
            </w:tcBorders>
            <w:shd w:val="clear" w:color="000000" w:fill="FFFFFF"/>
            <w:vAlign w:val="bottom"/>
            <w:hideMark/>
          </w:tcPr>
          <w:p w14:paraId="28DDA010" w14:textId="77777777" w:rsidR="003477A8" w:rsidRPr="002D4B10" w:rsidRDefault="003477A8" w:rsidP="00A927FA">
            <w:pPr>
              <w:rPr>
                <w:color w:val="000000"/>
              </w:rPr>
            </w:pPr>
            <w:r>
              <w:rPr>
                <w:color w:val="000000"/>
              </w:rPr>
              <w:t>ZSZYWACZ BIUROWY, ZSZYWAJĄCY DO 30 KARTEK, NA ZSZYWKI 24/6 LUB 26/6, WYKONANY Z METALU, ZSZYWANIE OTWARTE I ZAMKNIĘTE, ZSZYWACZ NIE MNIEJSZY NIŻ 15 CM</w:t>
            </w:r>
          </w:p>
        </w:tc>
        <w:tc>
          <w:tcPr>
            <w:tcW w:w="1417" w:type="dxa"/>
            <w:tcBorders>
              <w:top w:val="nil"/>
              <w:left w:val="nil"/>
              <w:bottom w:val="single" w:sz="8" w:space="0" w:color="000000"/>
              <w:right w:val="single" w:sz="8" w:space="0" w:color="000000"/>
            </w:tcBorders>
            <w:shd w:val="clear" w:color="000000" w:fill="FFFFFF"/>
            <w:vAlign w:val="bottom"/>
            <w:hideMark/>
          </w:tcPr>
          <w:p w14:paraId="595247F9" w14:textId="2E6803B1" w:rsidR="003477A8" w:rsidRPr="002D4B10" w:rsidRDefault="003477A8" w:rsidP="00A927FA">
            <w:pPr>
              <w:jc w:val="right"/>
              <w:rPr>
                <w:color w:val="000000"/>
              </w:rPr>
            </w:pPr>
            <w:r>
              <w:rPr>
                <w:color w:val="000000"/>
              </w:rPr>
              <w:t>30</w:t>
            </w:r>
            <w:r w:rsidR="00041B98">
              <w:rPr>
                <w:color w:val="000000"/>
              </w:rPr>
              <w:t xml:space="preserve"> </w:t>
            </w:r>
            <w:proofErr w:type="spellStart"/>
            <w:r w:rsidR="00041B98">
              <w:rPr>
                <w:color w:val="000000"/>
              </w:rPr>
              <w:t>szt</w:t>
            </w:r>
            <w:proofErr w:type="spellEnd"/>
          </w:p>
        </w:tc>
      </w:tr>
      <w:tr w:rsidR="003477A8" w:rsidRPr="004549BF" w14:paraId="7FD76B64" w14:textId="77777777" w:rsidTr="002851BB">
        <w:trPr>
          <w:trHeight w:val="114"/>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2E6BE6F" w14:textId="77777777" w:rsidR="003477A8" w:rsidRPr="002D4B10" w:rsidRDefault="003477A8" w:rsidP="00A927FA">
            <w:pPr>
              <w:rPr>
                <w:color w:val="000000"/>
              </w:rPr>
            </w:pPr>
            <w:r>
              <w:rPr>
                <w:color w:val="000000"/>
              </w:rPr>
              <w:t>251.</w:t>
            </w:r>
          </w:p>
        </w:tc>
        <w:tc>
          <w:tcPr>
            <w:tcW w:w="7139" w:type="dxa"/>
            <w:tcBorders>
              <w:top w:val="nil"/>
              <w:left w:val="nil"/>
              <w:bottom w:val="single" w:sz="8" w:space="0" w:color="000000"/>
              <w:right w:val="single" w:sz="8" w:space="0" w:color="000000"/>
            </w:tcBorders>
            <w:shd w:val="clear" w:color="000000" w:fill="FFFFFF"/>
            <w:vAlign w:val="bottom"/>
            <w:hideMark/>
          </w:tcPr>
          <w:p w14:paraId="1924902D" w14:textId="77777777" w:rsidR="003477A8" w:rsidRPr="002D4B10" w:rsidRDefault="003477A8" w:rsidP="00A927FA">
            <w:pPr>
              <w:rPr>
                <w:color w:val="000000"/>
              </w:rPr>
            </w:pPr>
            <w:r>
              <w:rPr>
                <w:color w:val="000000"/>
              </w:rPr>
              <w:t>ZSZYWACZ BIUROWY, SYSTEM PŁASKIEGO ZAGINANIA ZSZYWEK, ANTYPOŚLIZGOWA PODSTAWA Z TWORZYWA SZTUCZNEGO, BLOKADA REGULUJĄCA PRAWIDŁOWE UŁOŻENIE I ZSZYCIE PAPIERU, METALOWA KONSTRUKCJA Z PLASTIKOWĄ OBUDOWĄ, ZSZYWAJĄCY DO 100-120 KARTEK, NA ZSZYWKI 23/15, 23/15 XL LUB 23/10</w:t>
            </w:r>
          </w:p>
        </w:tc>
        <w:tc>
          <w:tcPr>
            <w:tcW w:w="1417" w:type="dxa"/>
            <w:tcBorders>
              <w:top w:val="nil"/>
              <w:left w:val="nil"/>
              <w:bottom w:val="single" w:sz="8" w:space="0" w:color="000000"/>
              <w:right w:val="single" w:sz="8" w:space="0" w:color="000000"/>
            </w:tcBorders>
            <w:shd w:val="clear" w:color="000000" w:fill="FFFFFF"/>
            <w:vAlign w:val="bottom"/>
            <w:hideMark/>
          </w:tcPr>
          <w:p w14:paraId="2ABBDEE6" w14:textId="380AF01D" w:rsidR="003477A8" w:rsidRPr="002D4B10" w:rsidRDefault="003477A8" w:rsidP="00A927FA">
            <w:pPr>
              <w:jc w:val="right"/>
              <w:rPr>
                <w:color w:val="000000"/>
              </w:rPr>
            </w:pPr>
            <w:r>
              <w:rPr>
                <w:color w:val="000000"/>
              </w:rPr>
              <w:t>10</w:t>
            </w:r>
            <w:r w:rsidR="00041B98">
              <w:rPr>
                <w:color w:val="000000"/>
              </w:rPr>
              <w:t xml:space="preserve"> </w:t>
            </w:r>
            <w:proofErr w:type="spellStart"/>
            <w:r w:rsidR="00041B98">
              <w:rPr>
                <w:color w:val="000000"/>
              </w:rPr>
              <w:t>szt</w:t>
            </w:r>
            <w:proofErr w:type="spellEnd"/>
          </w:p>
        </w:tc>
      </w:tr>
      <w:tr w:rsidR="003477A8" w:rsidRPr="004549BF" w14:paraId="13F50089"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63FDC22" w14:textId="77777777" w:rsidR="003477A8" w:rsidRPr="002D4B10" w:rsidRDefault="003477A8" w:rsidP="00A927FA">
            <w:pPr>
              <w:rPr>
                <w:color w:val="000000"/>
              </w:rPr>
            </w:pPr>
            <w:r>
              <w:rPr>
                <w:color w:val="000000"/>
              </w:rPr>
              <w:t>252.</w:t>
            </w:r>
          </w:p>
        </w:tc>
        <w:tc>
          <w:tcPr>
            <w:tcW w:w="7139" w:type="dxa"/>
            <w:tcBorders>
              <w:top w:val="nil"/>
              <w:left w:val="nil"/>
              <w:bottom w:val="single" w:sz="8" w:space="0" w:color="000000"/>
              <w:right w:val="single" w:sz="8" w:space="0" w:color="000000"/>
            </w:tcBorders>
            <w:shd w:val="clear" w:color="000000" w:fill="FFFFFF"/>
            <w:vAlign w:val="bottom"/>
            <w:hideMark/>
          </w:tcPr>
          <w:p w14:paraId="5AECC11E" w14:textId="77777777" w:rsidR="003477A8" w:rsidRPr="002D4B10" w:rsidRDefault="003477A8" w:rsidP="00A927FA">
            <w:pPr>
              <w:rPr>
                <w:color w:val="000000"/>
              </w:rPr>
            </w:pPr>
            <w:r>
              <w:rPr>
                <w:color w:val="000000"/>
              </w:rPr>
              <w:t>ZSZYWKI, GALWANIZOWANE, OSTRZONE 24/6  OP. 1000 SZT.</w:t>
            </w:r>
          </w:p>
        </w:tc>
        <w:tc>
          <w:tcPr>
            <w:tcW w:w="1417" w:type="dxa"/>
            <w:tcBorders>
              <w:top w:val="nil"/>
              <w:left w:val="nil"/>
              <w:bottom w:val="single" w:sz="8" w:space="0" w:color="000000"/>
              <w:right w:val="single" w:sz="8" w:space="0" w:color="000000"/>
            </w:tcBorders>
            <w:shd w:val="clear" w:color="000000" w:fill="FFFFFF"/>
            <w:vAlign w:val="bottom"/>
            <w:hideMark/>
          </w:tcPr>
          <w:p w14:paraId="47B981A7" w14:textId="0D4D4B47" w:rsidR="003477A8" w:rsidRPr="002D4B10" w:rsidRDefault="003477A8" w:rsidP="00A927FA">
            <w:pPr>
              <w:jc w:val="right"/>
              <w:rPr>
                <w:color w:val="000000"/>
              </w:rPr>
            </w:pPr>
            <w:r>
              <w:rPr>
                <w:color w:val="000000"/>
              </w:rPr>
              <w:t>500</w:t>
            </w:r>
            <w:r w:rsidR="00041B98">
              <w:rPr>
                <w:color w:val="000000"/>
              </w:rPr>
              <w:t xml:space="preserve"> op.</w:t>
            </w:r>
          </w:p>
        </w:tc>
      </w:tr>
      <w:tr w:rsidR="003477A8" w:rsidRPr="004549BF" w14:paraId="08F8098E"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9223CAB" w14:textId="77777777" w:rsidR="003477A8" w:rsidRPr="002D4B10" w:rsidRDefault="003477A8" w:rsidP="00A927FA">
            <w:pPr>
              <w:rPr>
                <w:color w:val="000000"/>
              </w:rPr>
            </w:pPr>
            <w:r>
              <w:rPr>
                <w:color w:val="000000"/>
              </w:rPr>
              <w:t>253.</w:t>
            </w:r>
          </w:p>
        </w:tc>
        <w:tc>
          <w:tcPr>
            <w:tcW w:w="7139" w:type="dxa"/>
            <w:tcBorders>
              <w:top w:val="nil"/>
              <w:left w:val="nil"/>
              <w:bottom w:val="single" w:sz="8" w:space="0" w:color="000000"/>
              <w:right w:val="single" w:sz="8" w:space="0" w:color="000000"/>
            </w:tcBorders>
            <w:shd w:val="clear" w:color="000000" w:fill="FFFFFF"/>
            <w:vAlign w:val="bottom"/>
            <w:hideMark/>
          </w:tcPr>
          <w:p w14:paraId="717E4F19" w14:textId="77777777" w:rsidR="003477A8" w:rsidRPr="002D4B10" w:rsidRDefault="003477A8" w:rsidP="00A927FA">
            <w:pPr>
              <w:rPr>
                <w:color w:val="000000"/>
              </w:rPr>
            </w:pPr>
            <w:r>
              <w:rPr>
                <w:color w:val="000000"/>
              </w:rPr>
              <w:t>ZSZYWKI, GALWANIZOWANE, OSTRZONE26/6  OP. 5000 SZT.</w:t>
            </w:r>
          </w:p>
        </w:tc>
        <w:tc>
          <w:tcPr>
            <w:tcW w:w="1417" w:type="dxa"/>
            <w:tcBorders>
              <w:top w:val="nil"/>
              <w:left w:val="nil"/>
              <w:bottom w:val="single" w:sz="8" w:space="0" w:color="000000"/>
              <w:right w:val="single" w:sz="8" w:space="0" w:color="000000"/>
            </w:tcBorders>
            <w:shd w:val="clear" w:color="000000" w:fill="FFFFFF"/>
            <w:vAlign w:val="bottom"/>
            <w:hideMark/>
          </w:tcPr>
          <w:p w14:paraId="15AD7044" w14:textId="2C49ECB0" w:rsidR="003477A8" w:rsidRPr="002D4B10" w:rsidRDefault="003477A8" w:rsidP="00A927FA">
            <w:pPr>
              <w:jc w:val="right"/>
              <w:rPr>
                <w:color w:val="000000"/>
              </w:rPr>
            </w:pPr>
            <w:r>
              <w:rPr>
                <w:color w:val="000000"/>
              </w:rPr>
              <w:t>25</w:t>
            </w:r>
            <w:r w:rsidR="00041B98">
              <w:rPr>
                <w:color w:val="000000"/>
              </w:rPr>
              <w:t xml:space="preserve"> op.</w:t>
            </w:r>
          </w:p>
        </w:tc>
      </w:tr>
      <w:tr w:rsidR="003477A8" w:rsidRPr="004549BF" w14:paraId="20C52C65"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E934469" w14:textId="77777777" w:rsidR="003477A8" w:rsidRPr="002D4B10" w:rsidRDefault="003477A8" w:rsidP="00A927FA">
            <w:pPr>
              <w:rPr>
                <w:color w:val="000000"/>
              </w:rPr>
            </w:pPr>
            <w:r>
              <w:rPr>
                <w:color w:val="000000"/>
              </w:rPr>
              <w:t>254.</w:t>
            </w:r>
          </w:p>
        </w:tc>
        <w:tc>
          <w:tcPr>
            <w:tcW w:w="7139" w:type="dxa"/>
            <w:tcBorders>
              <w:top w:val="nil"/>
              <w:left w:val="nil"/>
              <w:bottom w:val="single" w:sz="8" w:space="0" w:color="000000"/>
              <w:right w:val="single" w:sz="8" w:space="0" w:color="000000"/>
            </w:tcBorders>
            <w:shd w:val="clear" w:color="000000" w:fill="FFFFFF"/>
            <w:vAlign w:val="bottom"/>
            <w:hideMark/>
          </w:tcPr>
          <w:p w14:paraId="62B42FFB" w14:textId="77777777" w:rsidR="003477A8" w:rsidRPr="002D4B10" w:rsidRDefault="003477A8" w:rsidP="00A927FA">
            <w:pPr>
              <w:rPr>
                <w:color w:val="000000"/>
              </w:rPr>
            </w:pPr>
            <w:r>
              <w:rPr>
                <w:color w:val="000000"/>
              </w:rPr>
              <w:t>ZSZYWKI, GALWANIZOWANE, OSTRZONE 23/15 OP. 1000 SZT</w:t>
            </w:r>
          </w:p>
        </w:tc>
        <w:tc>
          <w:tcPr>
            <w:tcW w:w="1417" w:type="dxa"/>
            <w:tcBorders>
              <w:top w:val="nil"/>
              <w:left w:val="nil"/>
              <w:bottom w:val="single" w:sz="8" w:space="0" w:color="000000"/>
              <w:right w:val="single" w:sz="8" w:space="0" w:color="000000"/>
            </w:tcBorders>
            <w:shd w:val="clear" w:color="000000" w:fill="FFFFFF"/>
            <w:vAlign w:val="bottom"/>
            <w:hideMark/>
          </w:tcPr>
          <w:p w14:paraId="35A1A719" w14:textId="6EF0F1E3" w:rsidR="003477A8" w:rsidRPr="002D4B10" w:rsidRDefault="003477A8" w:rsidP="00A927FA">
            <w:pPr>
              <w:jc w:val="right"/>
              <w:rPr>
                <w:color w:val="000000"/>
              </w:rPr>
            </w:pPr>
            <w:r>
              <w:rPr>
                <w:color w:val="000000"/>
              </w:rPr>
              <w:t>20</w:t>
            </w:r>
            <w:r w:rsidR="00041B98">
              <w:rPr>
                <w:color w:val="000000"/>
              </w:rPr>
              <w:t xml:space="preserve"> op.</w:t>
            </w:r>
          </w:p>
        </w:tc>
      </w:tr>
      <w:tr w:rsidR="003477A8" w:rsidRPr="004549BF" w14:paraId="69D63210"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744D2C4" w14:textId="77777777" w:rsidR="003477A8" w:rsidRPr="002D4B10" w:rsidRDefault="003477A8" w:rsidP="00A927FA">
            <w:pPr>
              <w:rPr>
                <w:color w:val="000000"/>
              </w:rPr>
            </w:pPr>
            <w:r>
              <w:rPr>
                <w:color w:val="000000"/>
              </w:rPr>
              <w:t>255.</w:t>
            </w:r>
          </w:p>
        </w:tc>
        <w:tc>
          <w:tcPr>
            <w:tcW w:w="7139" w:type="dxa"/>
            <w:tcBorders>
              <w:top w:val="nil"/>
              <w:left w:val="nil"/>
              <w:bottom w:val="single" w:sz="8" w:space="0" w:color="000000"/>
              <w:right w:val="single" w:sz="8" w:space="0" w:color="000000"/>
            </w:tcBorders>
            <w:shd w:val="clear" w:color="000000" w:fill="FFFFFF"/>
            <w:vAlign w:val="bottom"/>
            <w:hideMark/>
          </w:tcPr>
          <w:p w14:paraId="36568C42" w14:textId="77777777" w:rsidR="003477A8" w:rsidRPr="002D4B10" w:rsidRDefault="003477A8" w:rsidP="00A927FA">
            <w:pPr>
              <w:rPr>
                <w:color w:val="000000"/>
              </w:rPr>
            </w:pPr>
            <w:r>
              <w:rPr>
                <w:color w:val="000000"/>
              </w:rPr>
              <w:t>ZSZYWKI,GALWANIZOWANE, OSTRZONE 23/15 XL  OP. 1000 SZT.</w:t>
            </w:r>
          </w:p>
        </w:tc>
        <w:tc>
          <w:tcPr>
            <w:tcW w:w="1417" w:type="dxa"/>
            <w:tcBorders>
              <w:top w:val="nil"/>
              <w:left w:val="nil"/>
              <w:bottom w:val="single" w:sz="8" w:space="0" w:color="000000"/>
              <w:right w:val="single" w:sz="8" w:space="0" w:color="000000"/>
            </w:tcBorders>
            <w:shd w:val="clear" w:color="000000" w:fill="FFFFFF"/>
            <w:vAlign w:val="bottom"/>
            <w:hideMark/>
          </w:tcPr>
          <w:p w14:paraId="314F9EC3" w14:textId="08F78729" w:rsidR="003477A8" w:rsidRPr="002D4B10" w:rsidRDefault="003477A8" w:rsidP="00A927FA">
            <w:pPr>
              <w:jc w:val="right"/>
              <w:rPr>
                <w:color w:val="000000"/>
              </w:rPr>
            </w:pPr>
            <w:r>
              <w:rPr>
                <w:color w:val="000000"/>
              </w:rPr>
              <w:t>20</w:t>
            </w:r>
            <w:r w:rsidR="00041B98">
              <w:rPr>
                <w:color w:val="000000"/>
              </w:rPr>
              <w:t xml:space="preserve"> op.</w:t>
            </w:r>
          </w:p>
        </w:tc>
      </w:tr>
      <w:tr w:rsidR="003477A8" w:rsidRPr="004549BF" w14:paraId="45B63F1B"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94B7FAE" w14:textId="77777777" w:rsidR="003477A8" w:rsidRPr="002D4B10" w:rsidRDefault="003477A8" w:rsidP="00A927FA">
            <w:pPr>
              <w:rPr>
                <w:color w:val="000000"/>
              </w:rPr>
            </w:pPr>
            <w:r>
              <w:rPr>
                <w:color w:val="000000"/>
              </w:rPr>
              <w:t>256.</w:t>
            </w:r>
          </w:p>
        </w:tc>
        <w:tc>
          <w:tcPr>
            <w:tcW w:w="7139" w:type="dxa"/>
            <w:tcBorders>
              <w:top w:val="nil"/>
              <w:left w:val="nil"/>
              <w:bottom w:val="single" w:sz="8" w:space="0" w:color="000000"/>
              <w:right w:val="single" w:sz="8" w:space="0" w:color="000000"/>
            </w:tcBorders>
            <w:shd w:val="clear" w:color="000000" w:fill="FFFFFF"/>
            <w:vAlign w:val="bottom"/>
            <w:hideMark/>
          </w:tcPr>
          <w:p w14:paraId="406E1751" w14:textId="77777777" w:rsidR="003477A8" w:rsidRPr="002D4B10" w:rsidRDefault="003477A8" w:rsidP="00A927FA">
            <w:pPr>
              <w:rPr>
                <w:color w:val="000000"/>
              </w:rPr>
            </w:pPr>
            <w:r>
              <w:rPr>
                <w:color w:val="000000"/>
              </w:rPr>
              <w:t>ZSZYWKI,GALWANIZOWANE, OSTRZONE 23/10  OP. 1000 SZT.</w:t>
            </w:r>
          </w:p>
        </w:tc>
        <w:tc>
          <w:tcPr>
            <w:tcW w:w="1417" w:type="dxa"/>
            <w:tcBorders>
              <w:top w:val="nil"/>
              <w:left w:val="nil"/>
              <w:bottom w:val="single" w:sz="8" w:space="0" w:color="000000"/>
              <w:right w:val="single" w:sz="8" w:space="0" w:color="000000"/>
            </w:tcBorders>
            <w:shd w:val="clear" w:color="000000" w:fill="FFFFFF"/>
            <w:vAlign w:val="bottom"/>
            <w:hideMark/>
          </w:tcPr>
          <w:p w14:paraId="5A8167D9" w14:textId="60EE8F6C" w:rsidR="003477A8" w:rsidRPr="002D4B10" w:rsidRDefault="003477A8" w:rsidP="00A927FA">
            <w:pPr>
              <w:jc w:val="right"/>
              <w:rPr>
                <w:color w:val="000000"/>
              </w:rPr>
            </w:pPr>
            <w:r>
              <w:rPr>
                <w:color w:val="000000"/>
              </w:rPr>
              <w:t>20</w:t>
            </w:r>
            <w:r w:rsidR="00041B98">
              <w:rPr>
                <w:color w:val="000000"/>
              </w:rPr>
              <w:t xml:space="preserve"> op.</w:t>
            </w:r>
          </w:p>
        </w:tc>
      </w:tr>
      <w:tr w:rsidR="003477A8" w:rsidRPr="004549BF" w14:paraId="76C9912B"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B9FB6F6" w14:textId="77777777" w:rsidR="003477A8" w:rsidRPr="002D4B10" w:rsidRDefault="003477A8" w:rsidP="00A927FA">
            <w:pPr>
              <w:rPr>
                <w:color w:val="000000"/>
              </w:rPr>
            </w:pPr>
            <w:r>
              <w:rPr>
                <w:color w:val="000000"/>
              </w:rPr>
              <w:t>257.</w:t>
            </w:r>
          </w:p>
        </w:tc>
        <w:tc>
          <w:tcPr>
            <w:tcW w:w="7139" w:type="dxa"/>
            <w:tcBorders>
              <w:top w:val="nil"/>
              <w:left w:val="nil"/>
              <w:bottom w:val="single" w:sz="8" w:space="0" w:color="000000"/>
              <w:right w:val="single" w:sz="8" w:space="0" w:color="000000"/>
            </w:tcBorders>
            <w:shd w:val="clear" w:color="000000" w:fill="FFFFFF"/>
            <w:vAlign w:val="bottom"/>
            <w:hideMark/>
          </w:tcPr>
          <w:p w14:paraId="393AF880" w14:textId="77777777" w:rsidR="003477A8" w:rsidRPr="002D4B10" w:rsidRDefault="003477A8" w:rsidP="00A927FA">
            <w:pPr>
              <w:rPr>
                <w:color w:val="000000"/>
              </w:rPr>
            </w:pPr>
            <w:r>
              <w:rPr>
                <w:color w:val="000000"/>
              </w:rPr>
              <w:t>ZSZYWKI, GALWANIZOWANE, OSTRZONE 24/8 OP. 1000 SZT.</w:t>
            </w:r>
          </w:p>
        </w:tc>
        <w:tc>
          <w:tcPr>
            <w:tcW w:w="1417" w:type="dxa"/>
            <w:tcBorders>
              <w:top w:val="nil"/>
              <w:left w:val="nil"/>
              <w:bottom w:val="single" w:sz="8" w:space="0" w:color="000000"/>
              <w:right w:val="single" w:sz="8" w:space="0" w:color="000000"/>
            </w:tcBorders>
            <w:shd w:val="clear" w:color="000000" w:fill="FFFFFF"/>
            <w:vAlign w:val="bottom"/>
            <w:hideMark/>
          </w:tcPr>
          <w:p w14:paraId="265C072A" w14:textId="3579FBF9" w:rsidR="003477A8" w:rsidRPr="002D4B10" w:rsidRDefault="003477A8" w:rsidP="00A927FA">
            <w:pPr>
              <w:jc w:val="right"/>
              <w:rPr>
                <w:color w:val="000000"/>
              </w:rPr>
            </w:pPr>
            <w:r>
              <w:rPr>
                <w:color w:val="000000"/>
              </w:rPr>
              <w:t>5</w:t>
            </w:r>
            <w:r w:rsidR="00041B98">
              <w:rPr>
                <w:color w:val="000000"/>
              </w:rPr>
              <w:t xml:space="preserve"> op.</w:t>
            </w:r>
          </w:p>
        </w:tc>
      </w:tr>
      <w:tr w:rsidR="003477A8" w:rsidRPr="004549BF" w14:paraId="166F3ECA"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DD30ABE" w14:textId="77777777" w:rsidR="003477A8" w:rsidRPr="002D4B10" w:rsidRDefault="003477A8" w:rsidP="00A927FA">
            <w:pPr>
              <w:rPr>
                <w:color w:val="000000"/>
              </w:rPr>
            </w:pPr>
            <w:r>
              <w:rPr>
                <w:color w:val="000000"/>
              </w:rPr>
              <w:t>258.</w:t>
            </w:r>
          </w:p>
        </w:tc>
        <w:tc>
          <w:tcPr>
            <w:tcW w:w="7139" w:type="dxa"/>
            <w:tcBorders>
              <w:top w:val="nil"/>
              <w:left w:val="nil"/>
              <w:bottom w:val="single" w:sz="8" w:space="0" w:color="000000"/>
              <w:right w:val="single" w:sz="8" w:space="0" w:color="000000"/>
            </w:tcBorders>
            <w:shd w:val="clear" w:color="000000" w:fill="FFFFFF"/>
            <w:vAlign w:val="bottom"/>
            <w:hideMark/>
          </w:tcPr>
          <w:p w14:paraId="144FF910" w14:textId="77777777" w:rsidR="003477A8" w:rsidRPr="002D4B10" w:rsidRDefault="003477A8" w:rsidP="00A927FA">
            <w:pPr>
              <w:rPr>
                <w:color w:val="000000"/>
              </w:rPr>
            </w:pPr>
            <w:r>
              <w:rPr>
                <w:color w:val="000000"/>
              </w:rPr>
              <w:t>ZSZYWKI, GALWANIZOWANE, OSTRZONE 24/10 OP. 1000 SZT.</w:t>
            </w:r>
          </w:p>
        </w:tc>
        <w:tc>
          <w:tcPr>
            <w:tcW w:w="1417" w:type="dxa"/>
            <w:tcBorders>
              <w:top w:val="nil"/>
              <w:left w:val="nil"/>
              <w:bottom w:val="single" w:sz="8" w:space="0" w:color="000000"/>
              <w:right w:val="single" w:sz="8" w:space="0" w:color="000000"/>
            </w:tcBorders>
            <w:shd w:val="clear" w:color="000000" w:fill="FFFFFF"/>
            <w:vAlign w:val="bottom"/>
            <w:hideMark/>
          </w:tcPr>
          <w:p w14:paraId="5B128CB7" w14:textId="33984C47" w:rsidR="003477A8" w:rsidRPr="002D4B10" w:rsidRDefault="003477A8" w:rsidP="00A927FA">
            <w:pPr>
              <w:jc w:val="right"/>
              <w:rPr>
                <w:color w:val="000000"/>
              </w:rPr>
            </w:pPr>
            <w:r>
              <w:rPr>
                <w:color w:val="000000"/>
              </w:rPr>
              <w:t>5</w:t>
            </w:r>
            <w:r w:rsidR="00041B98">
              <w:rPr>
                <w:color w:val="000000"/>
              </w:rPr>
              <w:t xml:space="preserve"> op.</w:t>
            </w:r>
          </w:p>
        </w:tc>
      </w:tr>
      <w:tr w:rsidR="003477A8" w:rsidRPr="004549BF" w14:paraId="0852D8B3"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4C8945D" w14:textId="77777777" w:rsidR="003477A8" w:rsidRPr="002D4B10" w:rsidRDefault="003477A8" w:rsidP="00A927FA">
            <w:pPr>
              <w:rPr>
                <w:color w:val="000000"/>
              </w:rPr>
            </w:pPr>
            <w:r>
              <w:rPr>
                <w:color w:val="000000"/>
              </w:rPr>
              <w:t>259.</w:t>
            </w:r>
          </w:p>
        </w:tc>
        <w:tc>
          <w:tcPr>
            <w:tcW w:w="7139" w:type="dxa"/>
            <w:tcBorders>
              <w:top w:val="nil"/>
              <w:left w:val="nil"/>
              <w:bottom w:val="single" w:sz="8" w:space="0" w:color="000000"/>
              <w:right w:val="single" w:sz="8" w:space="0" w:color="000000"/>
            </w:tcBorders>
            <w:shd w:val="clear" w:color="000000" w:fill="FFFFFF"/>
            <w:vAlign w:val="bottom"/>
            <w:hideMark/>
          </w:tcPr>
          <w:p w14:paraId="5DF08A7A" w14:textId="77777777" w:rsidR="003477A8" w:rsidRPr="002D4B10" w:rsidRDefault="003477A8" w:rsidP="00A927FA">
            <w:pPr>
              <w:rPr>
                <w:color w:val="000000"/>
              </w:rPr>
            </w:pPr>
            <w:r>
              <w:rPr>
                <w:color w:val="000000"/>
              </w:rPr>
              <w:t>ZSZYWKI, GALWANIZOWANE, OSTRZONE 23/13 OP. 1000 SZT.</w:t>
            </w:r>
          </w:p>
        </w:tc>
        <w:tc>
          <w:tcPr>
            <w:tcW w:w="1417" w:type="dxa"/>
            <w:tcBorders>
              <w:top w:val="nil"/>
              <w:left w:val="nil"/>
              <w:bottom w:val="single" w:sz="8" w:space="0" w:color="000000"/>
              <w:right w:val="single" w:sz="8" w:space="0" w:color="000000"/>
            </w:tcBorders>
            <w:shd w:val="clear" w:color="000000" w:fill="FFFFFF"/>
            <w:vAlign w:val="bottom"/>
            <w:hideMark/>
          </w:tcPr>
          <w:p w14:paraId="6FFD4A3A" w14:textId="189C88D1" w:rsidR="003477A8" w:rsidRPr="002D4B10" w:rsidRDefault="003477A8" w:rsidP="00A927FA">
            <w:pPr>
              <w:jc w:val="right"/>
              <w:rPr>
                <w:color w:val="000000"/>
              </w:rPr>
            </w:pPr>
            <w:r>
              <w:rPr>
                <w:color w:val="000000"/>
              </w:rPr>
              <w:t>5</w:t>
            </w:r>
            <w:r w:rsidR="00041B98">
              <w:rPr>
                <w:color w:val="000000"/>
              </w:rPr>
              <w:t xml:space="preserve"> op.</w:t>
            </w:r>
          </w:p>
        </w:tc>
      </w:tr>
      <w:tr w:rsidR="003477A8" w:rsidRPr="004549BF" w14:paraId="0E6513DF" w14:textId="77777777" w:rsidTr="002851BB">
        <w:trPr>
          <w:trHeight w:val="5"/>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D5001F3" w14:textId="77777777" w:rsidR="003477A8" w:rsidRPr="002D4B10" w:rsidRDefault="003477A8" w:rsidP="00A927FA">
            <w:pPr>
              <w:rPr>
                <w:color w:val="000000"/>
              </w:rPr>
            </w:pPr>
            <w:r>
              <w:rPr>
                <w:color w:val="000000"/>
              </w:rPr>
              <w:t>260.</w:t>
            </w:r>
          </w:p>
        </w:tc>
        <w:tc>
          <w:tcPr>
            <w:tcW w:w="7139" w:type="dxa"/>
            <w:tcBorders>
              <w:top w:val="nil"/>
              <w:left w:val="nil"/>
              <w:bottom w:val="single" w:sz="8" w:space="0" w:color="000000"/>
              <w:right w:val="single" w:sz="8" w:space="0" w:color="000000"/>
            </w:tcBorders>
            <w:shd w:val="clear" w:color="000000" w:fill="FFFFFF"/>
            <w:vAlign w:val="bottom"/>
            <w:hideMark/>
          </w:tcPr>
          <w:p w14:paraId="3167A696" w14:textId="77777777" w:rsidR="003477A8" w:rsidRPr="002D4B10" w:rsidRDefault="003477A8" w:rsidP="00A927FA">
            <w:pPr>
              <w:rPr>
                <w:color w:val="000000"/>
              </w:rPr>
            </w:pPr>
            <w:r>
              <w:rPr>
                <w:color w:val="000000"/>
              </w:rPr>
              <w:t>ROZSZYWACZ</w:t>
            </w:r>
          </w:p>
        </w:tc>
        <w:tc>
          <w:tcPr>
            <w:tcW w:w="1417" w:type="dxa"/>
            <w:tcBorders>
              <w:top w:val="nil"/>
              <w:left w:val="nil"/>
              <w:bottom w:val="single" w:sz="8" w:space="0" w:color="000000"/>
              <w:right w:val="single" w:sz="8" w:space="0" w:color="000000"/>
            </w:tcBorders>
            <w:shd w:val="clear" w:color="000000" w:fill="FFFFFF"/>
            <w:vAlign w:val="bottom"/>
            <w:hideMark/>
          </w:tcPr>
          <w:p w14:paraId="706EA420" w14:textId="6162B4D8" w:rsidR="003477A8" w:rsidRPr="002D4B10" w:rsidRDefault="003477A8" w:rsidP="00A927FA">
            <w:pPr>
              <w:jc w:val="right"/>
              <w:rPr>
                <w:color w:val="000000"/>
              </w:rPr>
            </w:pPr>
            <w:r>
              <w:rPr>
                <w:color w:val="000000"/>
              </w:rPr>
              <w:t>30</w:t>
            </w:r>
            <w:r w:rsidR="00041B98">
              <w:rPr>
                <w:color w:val="000000"/>
              </w:rPr>
              <w:t xml:space="preserve"> </w:t>
            </w:r>
            <w:proofErr w:type="spellStart"/>
            <w:r w:rsidR="00041B98">
              <w:rPr>
                <w:color w:val="000000"/>
              </w:rPr>
              <w:t>szt</w:t>
            </w:r>
            <w:proofErr w:type="spellEnd"/>
          </w:p>
        </w:tc>
      </w:tr>
      <w:tr w:rsidR="003477A8" w:rsidRPr="004549BF" w14:paraId="4BEDFF53"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6B80DBA" w14:textId="77777777" w:rsidR="003477A8" w:rsidRPr="002D4B10" w:rsidRDefault="003477A8" w:rsidP="00A927FA">
            <w:pPr>
              <w:rPr>
                <w:color w:val="000000"/>
              </w:rPr>
            </w:pPr>
            <w:r>
              <w:rPr>
                <w:color w:val="000000"/>
              </w:rPr>
              <w:t>261.</w:t>
            </w:r>
          </w:p>
        </w:tc>
        <w:tc>
          <w:tcPr>
            <w:tcW w:w="7139" w:type="dxa"/>
            <w:tcBorders>
              <w:top w:val="nil"/>
              <w:left w:val="nil"/>
              <w:bottom w:val="single" w:sz="8" w:space="0" w:color="000000"/>
              <w:right w:val="single" w:sz="8" w:space="0" w:color="000000"/>
            </w:tcBorders>
            <w:shd w:val="clear" w:color="000000" w:fill="FFFFFF"/>
            <w:vAlign w:val="bottom"/>
            <w:hideMark/>
          </w:tcPr>
          <w:p w14:paraId="6DF38FDB" w14:textId="77777777" w:rsidR="003477A8" w:rsidRPr="002D4B10" w:rsidRDefault="003477A8" w:rsidP="00A927FA">
            <w:pPr>
              <w:rPr>
                <w:color w:val="000000"/>
              </w:rPr>
            </w:pPr>
            <w:r>
              <w:rPr>
                <w:color w:val="000000"/>
              </w:rPr>
              <w:t>SZNUREK MIN. 120M WYTRZYMAŁOŚĆ 31KG</w:t>
            </w:r>
          </w:p>
        </w:tc>
        <w:tc>
          <w:tcPr>
            <w:tcW w:w="1417" w:type="dxa"/>
            <w:tcBorders>
              <w:top w:val="nil"/>
              <w:left w:val="nil"/>
              <w:bottom w:val="single" w:sz="8" w:space="0" w:color="000000"/>
              <w:right w:val="single" w:sz="8" w:space="0" w:color="000000"/>
            </w:tcBorders>
            <w:shd w:val="clear" w:color="000000" w:fill="FFFFFF"/>
            <w:vAlign w:val="bottom"/>
            <w:hideMark/>
          </w:tcPr>
          <w:p w14:paraId="33E2A4FE" w14:textId="5CEB266A" w:rsidR="003477A8" w:rsidRPr="002D4B10" w:rsidRDefault="003477A8" w:rsidP="00A927FA">
            <w:pPr>
              <w:jc w:val="right"/>
              <w:rPr>
                <w:color w:val="000000"/>
              </w:rPr>
            </w:pPr>
            <w:r>
              <w:rPr>
                <w:color w:val="000000"/>
              </w:rPr>
              <w:t>5</w:t>
            </w:r>
            <w:r w:rsidR="00041B98">
              <w:rPr>
                <w:color w:val="000000"/>
              </w:rPr>
              <w:t xml:space="preserve"> </w:t>
            </w:r>
            <w:proofErr w:type="spellStart"/>
            <w:r w:rsidR="00041B98">
              <w:rPr>
                <w:color w:val="000000"/>
              </w:rPr>
              <w:t>szt</w:t>
            </w:r>
            <w:proofErr w:type="spellEnd"/>
          </w:p>
        </w:tc>
      </w:tr>
      <w:tr w:rsidR="003477A8" w:rsidRPr="004549BF" w14:paraId="170B6EC4"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46902B9" w14:textId="77777777" w:rsidR="003477A8" w:rsidRPr="002D4B10" w:rsidRDefault="003477A8" w:rsidP="00A927FA">
            <w:pPr>
              <w:rPr>
                <w:color w:val="000000"/>
              </w:rPr>
            </w:pPr>
            <w:r>
              <w:rPr>
                <w:color w:val="000000"/>
              </w:rPr>
              <w:t>262.</w:t>
            </w:r>
          </w:p>
        </w:tc>
        <w:tc>
          <w:tcPr>
            <w:tcW w:w="7139" w:type="dxa"/>
            <w:tcBorders>
              <w:top w:val="nil"/>
              <w:left w:val="nil"/>
              <w:bottom w:val="single" w:sz="8" w:space="0" w:color="000000"/>
              <w:right w:val="single" w:sz="8" w:space="0" w:color="000000"/>
            </w:tcBorders>
            <w:shd w:val="clear" w:color="000000" w:fill="FFFFFF"/>
            <w:vAlign w:val="bottom"/>
            <w:hideMark/>
          </w:tcPr>
          <w:p w14:paraId="4B9A3871" w14:textId="77777777" w:rsidR="003477A8" w:rsidRPr="002D4B10" w:rsidRDefault="003477A8" w:rsidP="00A927FA">
            <w:pPr>
              <w:rPr>
                <w:color w:val="000000"/>
              </w:rPr>
            </w:pPr>
            <w:r>
              <w:rPr>
                <w:color w:val="000000"/>
              </w:rPr>
              <w:t>KLIPSY DO PAPIERU 19MM    OP. 12 SZT.</w:t>
            </w:r>
          </w:p>
        </w:tc>
        <w:tc>
          <w:tcPr>
            <w:tcW w:w="1417" w:type="dxa"/>
            <w:tcBorders>
              <w:top w:val="nil"/>
              <w:left w:val="nil"/>
              <w:bottom w:val="single" w:sz="8" w:space="0" w:color="000000"/>
              <w:right w:val="single" w:sz="8" w:space="0" w:color="000000"/>
            </w:tcBorders>
            <w:shd w:val="clear" w:color="000000" w:fill="FFFFFF"/>
            <w:vAlign w:val="bottom"/>
            <w:hideMark/>
          </w:tcPr>
          <w:p w14:paraId="76741A98" w14:textId="35216E66" w:rsidR="003477A8" w:rsidRPr="002D4B10" w:rsidRDefault="003477A8" w:rsidP="00A927FA">
            <w:pPr>
              <w:jc w:val="right"/>
              <w:rPr>
                <w:color w:val="000000"/>
              </w:rPr>
            </w:pPr>
            <w:r>
              <w:rPr>
                <w:color w:val="000000"/>
              </w:rPr>
              <w:t>150</w:t>
            </w:r>
            <w:r w:rsidR="00041B98">
              <w:rPr>
                <w:color w:val="000000"/>
              </w:rPr>
              <w:t xml:space="preserve"> op. </w:t>
            </w:r>
          </w:p>
        </w:tc>
      </w:tr>
      <w:tr w:rsidR="003477A8" w:rsidRPr="004549BF" w14:paraId="232605EB"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CA50DA0" w14:textId="77777777" w:rsidR="003477A8" w:rsidRPr="002D4B10" w:rsidRDefault="003477A8" w:rsidP="00A927FA">
            <w:pPr>
              <w:rPr>
                <w:color w:val="000000"/>
              </w:rPr>
            </w:pPr>
            <w:r>
              <w:rPr>
                <w:color w:val="000000"/>
              </w:rPr>
              <w:t>263.</w:t>
            </w:r>
          </w:p>
        </w:tc>
        <w:tc>
          <w:tcPr>
            <w:tcW w:w="7139" w:type="dxa"/>
            <w:tcBorders>
              <w:top w:val="nil"/>
              <w:left w:val="nil"/>
              <w:bottom w:val="single" w:sz="8" w:space="0" w:color="000000"/>
              <w:right w:val="single" w:sz="8" w:space="0" w:color="000000"/>
            </w:tcBorders>
            <w:shd w:val="clear" w:color="000000" w:fill="FFFFFF"/>
            <w:vAlign w:val="bottom"/>
            <w:hideMark/>
          </w:tcPr>
          <w:p w14:paraId="53088459" w14:textId="77777777" w:rsidR="003477A8" w:rsidRPr="002D4B10" w:rsidRDefault="003477A8" w:rsidP="00A927FA">
            <w:pPr>
              <w:rPr>
                <w:color w:val="000000"/>
              </w:rPr>
            </w:pPr>
            <w:r>
              <w:rPr>
                <w:color w:val="000000"/>
              </w:rPr>
              <w:t>KLIPSY DO PAPIERU 25MM   OP. 12 SZT.</w:t>
            </w:r>
          </w:p>
        </w:tc>
        <w:tc>
          <w:tcPr>
            <w:tcW w:w="1417" w:type="dxa"/>
            <w:tcBorders>
              <w:top w:val="nil"/>
              <w:left w:val="nil"/>
              <w:bottom w:val="single" w:sz="8" w:space="0" w:color="000000"/>
              <w:right w:val="single" w:sz="8" w:space="0" w:color="000000"/>
            </w:tcBorders>
            <w:shd w:val="clear" w:color="000000" w:fill="FFFFFF"/>
            <w:vAlign w:val="bottom"/>
            <w:hideMark/>
          </w:tcPr>
          <w:p w14:paraId="08CA2047" w14:textId="1CC1531E" w:rsidR="003477A8" w:rsidRPr="002D4B10" w:rsidRDefault="003477A8" w:rsidP="00A927FA">
            <w:pPr>
              <w:jc w:val="right"/>
              <w:rPr>
                <w:color w:val="000000"/>
              </w:rPr>
            </w:pPr>
            <w:r>
              <w:rPr>
                <w:color w:val="000000"/>
              </w:rPr>
              <w:t>150</w:t>
            </w:r>
            <w:r w:rsidR="00041B98">
              <w:rPr>
                <w:color w:val="000000"/>
              </w:rPr>
              <w:t xml:space="preserve"> op.</w:t>
            </w:r>
          </w:p>
        </w:tc>
      </w:tr>
      <w:tr w:rsidR="003477A8" w:rsidRPr="004549BF" w14:paraId="32B27C9C"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4BDCB70" w14:textId="77777777" w:rsidR="003477A8" w:rsidRPr="002D4B10" w:rsidRDefault="003477A8" w:rsidP="00A927FA">
            <w:pPr>
              <w:rPr>
                <w:color w:val="000000"/>
              </w:rPr>
            </w:pPr>
            <w:r>
              <w:rPr>
                <w:color w:val="000000"/>
              </w:rPr>
              <w:t>264.</w:t>
            </w:r>
          </w:p>
        </w:tc>
        <w:tc>
          <w:tcPr>
            <w:tcW w:w="7139" w:type="dxa"/>
            <w:tcBorders>
              <w:top w:val="nil"/>
              <w:left w:val="nil"/>
              <w:bottom w:val="single" w:sz="8" w:space="0" w:color="000000"/>
              <w:right w:val="single" w:sz="8" w:space="0" w:color="000000"/>
            </w:tcBorders>
            <w:shd w:val="clear" w:color="000000" w:fill="FFFFFF"/>
            <w:vAlign w:val="bottom"/>
            <w:hideMark/>
          </w:tcPr>
          <w:p w14:paraId="00322A9C" w14:textId="77777777" w:rsidR="003477A8" w:rsidRPr="002D4B10" w:rsidRDefault="003477A8" w:rsidP="00A927FA">
            <w:pPr>
              <w:rPr>
                <w:color w:val="000000"/>
              </w:rPr>
            </w:pPr>
            <w:r>
              <w:rPr>
                <w:color w:val="000000"/>
              </w:rPr>
              <w:t>KLIPSY DO PAPIERU 32MM   OP. 12 SZT.</w:t>
            </w:r>
          </w:p>
        </w:tc>
        <w:tc>
          <w:tcPr>
            <w:tcW w:w="1417" w:type="dxa"/>
            <w:tcBorders>
              <w:top w:val="nil"/>
              <w:left w:val="nil"/>
              <w:bottom w:val="single" w:sz="8" w:space="0" w:color="000000"/>
              <w:right w:val="single" w:sz="8" w:space="0" w:color="000000"/>
            </w:tcBorders>
            <w:shd w:val="clear" w:color="000000" w:fill="FFFFFF"/>
            <w:vAlign w:val="bottom"/>
            <w:hideMark/>
          </w:tcPr>
          <w:p w14:paraId="1F994883" w14:textId="3A50189B" w:rsidR="003477A8" w:rsidRPr="002D4B10" w:rsidRDefault="003477A8" w:rsidP="00A927FA">
            <w:pPr>
              <w:jc w:val="right"/>
              <w:rPr>
                <w:color w:val="000000"/>
              </w:rPr>
            </w:pPr>
            <w:r>
              <w:rPr>
                <w:color w:val="000000"/>
              </w:rPr>
              <w:t>150</w:t>
            </w:r>
            <w:r w:rsidR="00041B98">
              <w:rPr>
                <w:color w:val="000000"/>
              </w:rPr>
              <w:t xml:space="preserve"> op.</w:t>
            </w:r>
          </w:p>
        </w:tc>
      </w:tr>
      <w:tr w:rsidR="003477A8" w:rsidRPr="004549BF" w14:paraId="39D737A5"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4633BBA" w14:textId="77777777" w:rsidR="003477A8" w:rsidRPr="002D4B10" w:rsidRDefault="003477A8" w:rsidP="00A927FA">
            <w:pPr>
              <w:rPr>
                <w:color w:val="000000"/>
              </w:rPr>
            </w:pPr>
            <w:r>
              <w:rPr>
                <w:color w:val="000000"/>
              </w:rPr>
              <w:t>265.</w:t>
            </w:r>
          </w:p>
        </w:tc>
        <w:tc>
          <w:tcPr>
            <w:tcW w:w="7139" w:type="dxa"/>
            <w:tcBorders>
              <w:top w:val="nil"/>
              <w:left w:val="nil"/>
              <w:bottom w:val="single" w:sz="8" w:space="0" w:color="000000"/>
              <w:right w:val="single" w:sz="8" w:space="0" w:color="000000"/>
            </w:tcBorders>
            <w:shd w:val="clear" w:color="000000" w:fill="FFFFFF"/>
            <w:vAlign w:val="bottom"/>
            <w:hideMark/>
          </w:tcPr>
          <w:p w14:paraId="6DF6F3E2" w14:textId="77777777" w:rsidR="003477A8" w:rsidRPr="002D4B10" w:rsidRDefault="003477A8" w:rsidP="00A927FA">
            <w:pPr>
              <w:rPr>
                <w:color w:val="000000"/>
              </w:rPr>
            </w:pPr>
            <w:r>
              <w:rPr>
                <w:color w:val="000000"/>
              </w:rPr>
              <w:t>KLIPSY DO PAPIERU 41MM   OP. 12 SZT.</w:t>
            </w:r>
          </w:p>
        </w:tc>
        <w:tc>
          <w:tcPr>
            <w:tcW w:w="1417" w:type="dxa"/>
            <w:tcBorders>
              <w:top w:val="nil"/>
              <w:left w:val="nil"/>
              <w:bottom w:val="single" w:sz="8" w:space="0" w:color="000000"/>
              <w:right w:val="single" w:sz="8" w:space="0" w:color="000000"/>
            </w:tcBorders>
            <w:shd w:val="clear" w:color="000000" w:fill="FFFFFF"/>
            <w:vAlign w:val="bottom"/>
            <w:hideMark/>
          </w:tcPr>
          <w:p w14:paraId="35F7107A" w14:textId="2445050A" w:rsidR="003477A8" w:rsidRPr="002D4B10" w:rsidRDefault="003477A8" w:rsidP="00A927FA">
            <w:pPr>
              <w:jc w:val="right"/>
              <w:rPr>
                <w:color w:val="000000"/>
              </w:rPr>
            </w:pPr>
            <w:r>
              <w:rPr>
                <w:color w:val="000000"/>
              </w:rPr>
              <w:t>100</w:t>
            </w:r>
            <w:r w:rsidR="00041B98">
              <w:rPr>
                <w:color w:val="000000"/>
              </w:rPr>
              <w:t xml:space="preserve"> op.</w:t>
            </w:r>
          </w:p>
        </w:tc>
      </w:tr>
      <w:tr w:rsidR="003477A8" w:rsidRPr="004549BF" w14:paraId="6078B565"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07E9501" w14:textId="77777777" w:rsidR="003477A8" w:rsidRPr="002D4B10" w:rsidRDefault="003477A8" w:rsidP="00A927FA">
            <w:pPr>
              <w:rPr>
                <w:color w:val="000000"/>
              </w:rPr>
            </w:pPr>
            <w:r>
              <w:rPr>
                <w:color w:val="000000"/>
              </w:rPr>
              <w:t>266.</w:t>
            </w:r>
          </w:p>
        </w:tc>
        <w:tc>
          <w:tcPr>
            <w:tcW w:w="7139" w:type="dxa"/>
            <w:tcBorders>
              <w:top w:val="nil"/>
              <w:left w:val="nil"/>
              <w:bottom w:val="single" w:sz="8" w:space="0" w:color="000000"/>
              <w:right w:val="single" w:sz="8" w:space="0" w:color="000000"/>
            </w:tcBorders>
            <w:shd w:val="clear" w:color="000000" w:fill="FFFFFF"/>
            <w:vAlign w:val="bottom"/>
            <w:hideMark/>
          </w:tcPr>
          <w:p w14:paraId="6326F598" w14:textId="77777777" w:rsidR="003477A8" w:rsidRPr="002D4B10" w:rsidRDefault="003477A8" w:rsidP="00A927FA">
            <w:pPr>
              <w:rPr>
                <w:color w:val="000000"/>
              </w:rPr>
            </w:pPr>
            <w:r>
              <w:rPr>
                <w:color w:val="000000"/>
              </w:rPr>
              <w:t>KLIPSY DO PAPIERU 51MM  OP. 12  SZT.</w:t>
            </w:r>
          </w:p>
        </w:tc>
        <w:tc>
          <w:tcPr>
            <w:tcW w:w="1417" w:type="dxa"/>
            <w:tcBorders>
              <w:top w:val="nil"/>
              <w:left w:val="nil"/>
              <w:bottom w:val="single" w:sz="8" w:space="0" w:color="000000"/>
              <w:right w:val="single" w:sz="8" w:space="0" w:color="000000"/>
            </w:tcBorders>
            <w:shd w:val="clear" w:color="000000" w:fill="FFFFFF"/>
            <w:vAlign w:val="bottom"/>
            <w:hideMark/>
          </w:tcPr>
          <w:p w14:paraId="68A8A4D4" w14:textId="382B6FA0" w:rsidR="003477A8" w:rsidRPr="002D4B10" w:rsidRDefault="003477A8" w:rsidP="00A927FA">
            <w:pPr>
              <w:jc w:val="right"/>
              <w:rPr>
                <w:color w:val="000000"/>
              </w:rPr>
            </w:pPr>
            <w:r>
              <w:rPr>
                <w:color w:val="000000"/>
              </w:rPr>
              <w:t>100</w:t>
            </w:r>
            <w:r w:rsidR="00041B98">
              <w:rPr>
                <w:color w:val="000000"/>
              </w:rPr>
              <w:t xml:space="preserve"> op.</w:t>
            </w:r>
          </w:p>
        </w:tc>
      </w:tr>
      <w:tr w:rsidR="003477A8" w:rsidRPr="004549BF" w14:paraId="7057EB96"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1D3C69A" w14:textId="77777777" w:rsidR="003477A8" w:rsidRPr="002D4B10" w:rsidRDefault="003477A8" w:rsidP="00A927FA">
            <w:pPr>
              <w:rPr>
                <w:color w:val="000000"/>
              </w:rPr>
            </w:pPr>
            <w:r>
              <w:rPr>
                <w:color w:val="000000"/>
              </w:rPr>
              <w:t>267.</w:t>
            </w:r>
          </w:p>
        </w:tc>
        <w:tc>
          <w:tcPr>
            <w:tcW w:w="7139" w:type="dxa"/>
            <w:tcBorders>
              <w:top w:val="nil"/>
              <w:left w:val="nil"/>
              <w:bottom w:val="single" w:sz="8" w:space="0" w:color="000000"/>
              <w:right w:val="single" w:sz="8" w:space="0" w:color="000000"/>
            </w:tcBorders>
            <w:shd w:val="clear" w:color="000000" w:fill="FFFFFF"/>
            <w:vAlign w:val="bottom"/>
            <w:hideMark/>
          </w:tcPr>
          <w:p w14:paraId="0476AC6F" w14:textId="77777777" w:rsidR="003477A8" w:rsidRPr="002D4B10" w:rsidRDefault="003477A8" w:rsidP="00A927FA">
            <w:pPr>
              <w:rPr>
                <w:color w:val="000000"/>
              </w:rPr>
            </w:pPr>
            <w:r>
              <w:rPr>
                <w:color w:val="000000"/>
              </w:rPr>
              <w:t>KLIPSY PLASTIKOWE DO ARCHIWIZACJI DOKUMENTÓW, OP. 100 SZT.</w:t>
            </w:r>
          </w:p>
        </w:tc>
        <w:tc>
          <w:tcPr>
            <w:tcW w:w="1417" w:type="dxa"/>
            <w:tcBorders>
              <w:top w:val="nil"/>
              <w:left w:val="nil"/>
              <w:bottom w:val="single" w:sz="8" w:space="0" w:color="000000"/>
              <w:right w:val="single" w:sz="8" w:space="0" w:color="000000"/>
            </w:tcBorders>
            <w:shd w:val="clear" w:color="000000" w:fill="FFFFFF"/>
            <w:vAlign w:val="bottom"/>
            <w:hideMark/>
          </w:tcPr>
          <w:p w14:paraId="57C1D16D" w14:textId="68879F35" w:rsidR="003477A8" w:rsidRPr="002D4B10" w:rsidRDefault="003477A8" w:rsidP="00A927FA">
            <w:pPr>
              <w:jc w:val="right"/>
              <w:rPr>
                <w:color w:val="000000"/>
              </w:rPr>
            </w:pPr>
            <w:r>
              <w:rPr>
                <w:color w:val="000000"/>
              </w:rPr>
              <w:t>10</w:t>
            </w:r>
            <w:r w:rsidR="00041B98">
              <w:rPr>
                <w:color w:val="000000"/>
              </w:rPr>
              <w:t xml:space="preserve"> op.</w:t>
            </w:r>
          </w:p>
        </w:tc>
      </w:tr>
      <w:tr w:rsidR="003477A8" w:rsidRPr="004549BF" w14:paraId="7C257E69"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7F5DD37" w14:textId="77777777" w:rsidR="003477A8" w:rsidRPr="002D4B10" w:rsidRDefault="003477A8" w:rsidP="00A927FA">
            <w:pPr>
              <w:rPr>
                <w:color w:val="000000"/>
              </w:rPr>
            </w:pPr>
            <w:r>
              <w:rPr>
                <w:color w:val="000000"/>
              </w:rPr>
              <w:t>268.</w:t>
            </w:r>
          </w:p>
        </w:tc>
        <w:tc>
          <w:tcPr>
            <w:tcW w:w="7139" w:type="dxa"/>
            <w:tcBorders>
              <w:top w:val="nil"/>
              <w:left w:val="nil"/>
              <w:bottom w:val="single" w:sz="8" w:space="0" w:color="000000"/>
              <w:right w:val="single" w:sz="8" w:space="0" w:color="000000"/>
            </w:tcBorders>
            <w:shd w:val="clear" w:color="000000" w:fill="FFFFFF"/>
            <w:vAlign w:val="bottom"/>
            <w:hideMark/>
          </w:tcPr>
          <w:p w14:paraId="2E346D69" w14:textId="77777777" w:rsidR="003477A8" w:rsidRPr="002D4B10" w:rsidRDefault="003477A8" w:rsidP="00A927FA">
            <w:pPr>
              <w:rPr>
                <w:color w:val="000000"/>
              </w:rPr>
            </w:pPr>
            <w:r>
              <w:rPr>
                <w:color w:val="000000"/>
              </w:rPr>
              <w:t>SPINACZE OWALNE 28MM    OP. 100  SZT.</w:t>
            </w:r>
          </w:p>
        </w:tc>
        <w:tc>
          <w:tcPr>
            <w:tcW w:w="1417" w:type="dxa"/>
            <w:tcBorders>
              <w:top w:val="nil"/>
              <w:left w:val="nil"/>
              <w:bottom w:val="single" w:sz="8" w:space="0" w:color="000000"/>
              <w:right w:val="single" w:sz="8" w:space="0" w:color="000000"/>
            </w:tcBorders>
            <w:shd w:val="clear" w:color="000000" w:fill="FFFFFF"/>
            <w:vAlign w:val="bottom"/>
            <w:hideMark/>
          </w:tcPr>
          <w:p w14:paraId="2C561450" w14:textId="5C1D7AB3" w:rsidR="003477A8" w:rsidRPr="002D4B10" w:rsidRDefault="003477A8" w:rsidP="00A927FA">
            <w:pPr>
              <w:jc w:val="right"/>
              <w:rPr>
                <w:color w:val="000000"/>
              </w:rPr>
            </w:pPr>
            <w:r>
              <w:rPr>
                <w:color w:val="000000"/>
              </w:rPr>
              <w:t>100</w:t>
            </w:r>
            <w:r w:rsidR="00041B98">
              <w:rPr>
                <w:color w:val="000000"/>
              </w:rPr>
              <w:t xml:space="preserve"> op.</w:t>
            </w:r>
          </w:p>
        </w:tc>
      </w:tr>
      <w:tr w:rsidR="003477A8" w:rsidRPr="004549BF" w14:paraId="7B594CA1"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56F6EF1" w14:textId="77777777" w:rsidR="003477A8" w:rsidRPr="002D4B10" w:rsidRDefault="003477A8" w:rsidP="00A927FA">
            <w:pPr>
              <w:rPr>
                <w:color w:val="000000"/>
              </w:rPr>
            </w:pPr>
            <w:r>
              <w:rPr>
                <w:color w:val="000000"/>
              </w:rPr>
              <w:t>269.</w:t>
            </w:r>
          </w:p>
        </w:tc>
        <w:tc>
          <w:tcPr>
            <w:tcW w:w="7139" w:type="dxa"/>
            <w:tcBorders>
              <w:top w:val="nil"/>
              <w:left w:val="nil"/>
              <w:bottom w:val="single" w:sz="8" w:space="0" w:color="000000"/>
              <w:right w:val="single" w:sz="8" w:space="0" w:color="000000"/>
            </w:tcBorders>
            <w:shd w:val="clear" w:color="000000" w:fill="FFFFFF"/>
            <w:vAlign w:val="bottom"/>
            <w:hideMark/>
          </w:tcPr>
          <w:p w14:paraId="5EFFE37F" w14:textId="77777777" w:rsidR="003477A8" w:rsidRPr="002D4B10" w:rsidRDefault="003477A8" w:rsidP="00A927FA">
            <w:pPr>
              <w:rPr>
                <w:color w:val="000000"/>
              </w:rPr>
            </w:pPr>
            <w:r>
              <w:rPr>
                <w:color w:val="000000"/>
              </w:rPr>
              <w:t>SPINACZE OWALNE 33MM   OP. 100 SZT.</w:t>
            </w:r>
          </w:p>
        </w:tc>
        <w:tc>
          <w:tcPr>
            <w:tcW w:w="1417" w:type="dxa"/>
            <w:tcBorders>
              <w:top w:val="nil"/>
              <w:left w:val="nil"/>
              <w:bottom w:val="single" w:sz="8" w:space="0" w:color="000000"/>
              <w:right w:val="single" w:sz="8" w:space="0" w:color="000000"/>
            </w:tcBorders>
            <w:shd w:val="clear" w:color="000000" w:fill="FFFFFF"/>
            <w:vAlign w:val="bottom"/>
            <w:hideMark/>
          </w:tcPr>
          <w:p w14:paraId="19C77813" w14:textId="79D78AFD" w:rsidR="003477A8" w:rsidRPr="002D4B10" w:rsidRDefault="003477A8" w:rsidP="00A927FA">
            <w:pPr>
              <w:jc w:val="right"/>
              <w:rPr>
                <w:color w:val="000000"/>
              </w:rPr>
            </w:pPr>
            <w:r>
              <w:rPr>
                <w:color w:val="000000"/>
              </w:rPr>
              <w:t>250</w:t>
            </w:r>
            <w:r w:rsidR="00041B98">
              <w:rPr>
                <w:color w:val="000000"/>
              </w:rPr>
              <w:t xml:space="preserve"> op.</w:t>
            </w:r>
          </w:p>
        </w:tc>
      </w:tr>
      <w:tr w:rsidR="003477A8" w:rsidRPr="004549BF" w14:paraId="64A6328F"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BDDAAEF" w14:textId="77777777" w:rsidR="003477A8" w:rsidRPr="002D4B10" w:rsidRDefault="003477A8" w:rsidP="00A927FA">
            <w:pPr>
              <w:rPr>
                <w:color w:val="000000"/>
              </w:rPr>
            </w:pPr>
            <w:r>
              <w:rPr>
                <w:color w:val="000000"/>
              </w:rPr>
              <w:t>270.</w:t>
            </w:r>
          </w:p>
        </w:tc>
        <w:tc>
          <w:tcPr>
            <w:tcW w:w="7139" w:type="dxa"/>
            <w:tcBorders>
              <w:top w:val="nil"/>
              <w:left w:val="nil"/>
              <w:bottom w:val="single" w:sz="8" w:space="0" w:color="000000"/>
              <w:right w:val="single" w:sz="8" w:space="0" w:color="000000"/>
            </w:tcBorders>
            <w:shd w:val="clear" w:color="000000" w:fill="FFFFFF"/>
            <w:vAlign w:val="bottom"/>
            <w:hideMark/>
          </w:tcPr>
          <w:p w14:paraId="71F362C5" w14:textId="77777777" w:rsidR="003477A8" w:rsidRPr="002D4B10" w:rsidRDefault="003477A8" w:rsidP="00A927FA">
            <w:pPr>
              <w:rPr>
                <w:color w:val="000000"/>
              </w:rPr>
            </w:pPr>
            <w:r>
              <w:rPr>
                <w:color w:val="000000"/>
              </w:rPr>
              <w:t>SPINACZE OWALNE 50MM  OP. 100 SZT.</w:t>
            </w:r>
          </w:p>
        </w:tc>
        <w:tc>
          <w:tcPr>
            <w:tcW w:w="1417" w:type="dxa"/>
            <w:tcBorders>
              <w:top w:val="nil"/>
              <w:left w:val="nil"/>
              <w:bottom w:val="single" w:sz="8" w:space="0" w:color="000000"/>
              <w:right w:val="single" w:sz="8" w:space="0" w:color="000000"/>
            </w:tcBorders>
            <w:shd w:val="clear" w:color="000000" w:fill="FFFFFF"/>
            <w:vAlign w:val="bottom"/>
            <w:hideMark/>
          </w:tcPr>
          <w:p w14:paraId="21211881" w14:textId="4A13A12E" w:rsidR="003477A8" w:rsidRPr="002D4B10" w:rsidRDefault="003477A8" w:rsidP="00A927FA">
            <w:pPr>
              <w:jc w:val="right"/>
              <w:rPr>
                <w:color w:val="000000"/>
              </w:rPr>
            </w:pPr>
            <w:r>
              <w:rPr>
                <w:color w:val="000000"/>
              </w:rPr>
              <w:t>150</w:t>
            </w:r>
            <w:r w:rsidR="00041B98">
              <w:rPr>
                <w:color w:val="000000"/>
              </w:rPr>
              <w:t xml:space="preserve"> op.</w:t>
            </w:r>
          </w:p>
        </w:tc>
      </w:tr>
      <w:tr w:rsidR="003477A8" w:rsidRPr="004549BF" w14:paraId="2ED02159"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6EE8724" w14:textId="77777777" w:rsidR="003477A8" w:rsidRPr="002D4B10" w:rsidRDefault="003477A8" w:rsidP="00A927FA">
            <w:pPr>
              <w:rPr>
                <w:color w:val="000000"/>
              </w:rPr>
            </w:pPr>
            <w:r>
              <w:rPr>
                <w:color w:val="000000"/>
              </w:rPr>
              <w:t>271.</w:t>
            </w:r>
          </w:p>
        </w:tc>
        <w:tc>
          <w:tcPr>
            <w:tcW w:w="7139" w:type="dxa"/>
            <w:tcBorders>
              <w:top w:val="nil"/>
              <w:left w:val="nil"/>
              <w:bottom w:val="single" w:sz="8" w:space="0" w:color="000000"/>
              <w:right w:val="single" w:sz="8" w:space="0" w:color="000000"/>
            </w:tcBorders>
            <w:shd w:val="clear" w:color="000000" w:fill="FFFFFF"/>
            <w:vAlign w:val="bottom"/>
            <w:hideMark/>
          </w:tcPr>
          <w:p w14:paraId="17C35F33" w14:textId="77777777" w:rsidR="003477A8" w:rsidRPr="002D4B10" w:rsidRDefault="003477A8" w:rsidP="00A927FA">
            <w:pPr>
              <w:rPr>
                <w:color w:val="000000"/>
              </w:rPr>
            </w:pPr>
            <w:r>
              <w:rPr>
                <w:color w:val="000000"/>
              </w:rPr>
              <w:t>SPINACZE KRZYŻOWE 41MM   OP. 50 SZT.</w:t>
            </w:r>
          </w:p>
        </w:tc>
        <w:tc>
          <w:tcPr>
            <w:tcW w:w="1417" w:type="dxa"/>
            <w:tcBorders>
              <w:top w:val="nil"/>
              <w:left w:val="nil"/>
              <w:bottom w:val="single" w:sz="8" w:space="0" w:color="000000"/>
              <w:right w:val="single" w:sz="8" w:space="0" w:color="000000"/>
            </w:tcBorders>
            <w:shd w:val="clear" w:color="000000" w:fill="FFFFFF"/>
            <w:vAlign w:val="bottom"/>
            <w:hideMark/>
          </w:tcPr>
          <w:p w14:paraId="3D27E951" w14:textId="28BC5FE2" w:rsidR="003477A8" w:rsidRPr="002D4B10" w:rsidRDefault="003477A8" w:rsidP="00A927FA">
            <w:pPr>
              <w:jc w:val="right"/>
              <w:rPr>
                <w:color w:val="000000"/>
              </w:rPr>
            </w:pPr>
            <w:r>
              <w:rPr>
                <w:color w:val="000000"/>
              </w:rPr>
              <w:t>50</w:t>
            </w:r>
            <w:r w:rsidR="00041B98">
              <w:rPr>
                <w:color w:val="000000"/>
              </w:rPr>
              <w:t xml:space="preserve"> op.</w:t>
            </w:r>
          </w:p>
        </w:tc>
      </w:tr>
      <w:tr w:rsidR="003477A8" w:rsidRPr="004549BF" w14:paraId="08E0F726"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19C3112" w14:textId="77777777" w:rsidR="003477A8" w:rsidRPr="002D4B10" w:rsidRDefault="003477A8" w:rsidP="00A927FA">
            <w:pPr>
              <w:rPr>
                <w:color w:val="000000"/>
              </w:rPr>
            </w:pPr>
            <w:r>
              <w:rPr>
                <w:color w:val="000000"/>
              </w:rPr>
              <w:t>272.</w:t>
            </w:r>
          </w:p>
        </w:tc>
        <w:tc>
          <w:tcPr>
            <w:tcW w:w="7139" w:type="dxa"/>
            <w:tcBorders>
              <w:top w:val="nil"/>
              <w:left w:val="nil"/>
              <w:bottom w:val="single" w:sz="8" w:space="0" w:color="000000"/>
              <w:right w:val="single" w:sz="8" w:space="0" w:color="000000"/>
            </w:tcBorders>
            <w:shd w:val="clear" w:color="000000" w:fill="FFFFFF"/>
            <w:vAlign w:val="bottom"/>
            <w:hideMark/>
          </w:tcPr>
          <w:p w14:paraId="60133BEE" w14:textId="77777777" w:rsidR="003477A8" w:rsidRPr="002D4B10" w:rsidRDefault="003477A8" w:rsidP="00A927FA">
            <w:pPr>
              <w:rPr>
                <w:color w:val="000000"/>
              </w:rPr>
            </w:pPr>
            <w:r>
              <w:rPr>
                <w:color w:val="000000"/>
              </w:rPr>
              <w:t>SPINACZE TRÓJKĄTNE 28MM   OP. 100 SZT.</w:t>
            </w:r>
          </w:p>
        </w:tc>
        <w:tc>
          <w:tcPr>
            <w:tcW w:w="1417" w:type="dxa"/>
            <w:tcBorders>
              <w:top w:val="nil"/>
              <w:left w:val="nil"/>
              <w:bottom w:val="single" w:sz="8" w:space="0" w:color="000000"/>
              <w:right w:val="single" w:sz="8" w:space="0" w:color="000000"/>
            </w:tcBorders>
            <w:shd w:val="clear" w:color="000000" w:fill="FFFFFF"/>
            <w:vAlign w:val="bottom"/>
            <w:hideMark/>
          </w:tcPr>
          <w:p w14:paraId="5CEF02BC" w14:textId="57DBD28D" w:rsidR="003477A8" w:rsidRPr="002D4B10" w:rsidRDefault="003477A8" w:rsidP="00A927FA">
            <w:pPr>
              <w:jc w:val="right"/>
              <w:rPr>
                <w:color w:val="000000"/>
              </w:rPr>
            </w:pPr>
            <w:r>
              <w:rPr>
                <w:color w:val="000000"/>
              </w:rPr>
              <w:t>250</w:t>
            </w:r>
            <w:r w:rsidR="00041B98">
              <w:rPr>
                <w:color w:val="000000"/>
              </w:rPr>
              <w:t xml:space="preserve"> op.</w:t>
            </w:r>
          </w:p>
        </w:tc>
      </w:tr>
      <w:tr w:rsidR="003477A8" w:rsidRPr="004549BF" w14:paraId="3519FD2F"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97628AC" w14:textId="77777777" w:rsidR="003477A8" w:rsidRPr="002D4B10" w:rsidRDefault="003477A8" w:rsidP="00A927FA">
            <w:pPr>
              <w:rPr>
                <w:color w:val="000000"/>
              </w:rPr>
            </w:pPr>
            <w:r>
              <w:rPr>
                <w:color w:val="000000"/>
              </w:rPr>
              <w:t>273.</w:t>
            </w:r>
          </w:p>
        </w:tc>
        <w:tc>
          <w:tcPr>
            <w:tcW w:w="7139" w:type="dxa"/>
            <w:tcBorders>
              <w:top w:val="nil"/>
              <w:left w:val="nil"/>
              <w:bottom w:val="single" w:sz="8" w:space="0" w:color="000000"/>
              <w:right w:val="single" w:sz="8" w:space="0" w:color="000000"/>
            </w:tcBorders>
            <w:shd w:val="clear" w:color="000000" w:fill="FFFFFF"/>
            <w:vAlign w:val="bottom"/>
            <w:hideMark/>
          </w:tcPr>
          <w:p w14:paraId="05032D59" w14:textId="77777777" w:rsidR="003477A8" w:rsidRPr="002D4B10" w:rsidRDefault="003477A8" w:rsidP="00A927FA">
            <w:pPr>
              <w:rPr>
                <w:color w:val="000000"/>
              </w:rPr>
            </w:pPr>
            <w:r>
              <w:rPr>
                <w:color w:val="000000"/>
              </w:rPr>
              <w:t>PINEZKI BECZUŁKI  OP. 100 SZT.</w:t>
            </w:r>
          </w:p>
        </w:tc>
        <w:tc>
          <w:tcPr>
            <w:tcW w:w="1417" w:type="dxa"/>
            <w:tcBorders>
              <w:top w:val="nil"/>
              <w:left w:val="nil"/>
              <w:bottom w:val="single" w:sz="8" w:space="0" w:color="000000"/>
              <w:right w:val="single" w:sz="8" w:space="0" w:color="000000"/>
            </w:tcBorders>
            <w:shd w:val="clear" w:color="000000" w:fill="FFFFFF"/>
            <w:vAlign w:val="bottom"/>
            <w:hideMark/>
          </w:tcPr>
          <w:p w14:paraId="65EF6128" w14:textId="777EAF22" w:rsidR="003477A8" w:rsidRPr="002D4B10" w:rsidRDefault="003477A8" w:rsidP="00A927FA">
            <w:pPr>
              <w:jc w:val="right"/>
              <w:rPr>
                <w:color w:val="000000"/>
              </w:rPr>
            </w:pPr>
            <w:r>
              <w:rPr>
                <w:color w:val="000000"/>
              </w:rPr>
              <w:t>20</w:t>
            </w:r>
            <w:r w:rsidR="00041B98">
              <w:rPr>
                <w:color w:val="000000"/>
              </w:rPr>
              <w:t xml:space="preserve"> op.</w:t>
            </w:r>
          </w:p>
        </w:tc>
      </w:tr>
      <w:tr w:rsidR="003477A8" w:rsidRPr="004549BF" w14:paraId="72EDE94A"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112C094" w14:textId="77777777" w:rsidR="003477A8" w:rsidRPr="002D4B10" w:rsidRDefault="003477A8" w:rsidP="00A927FA">
            <w:pPr>
              <w:rPr>
                <w:color w:val="000000"/>
              </w:rPr>
            </w:pPr>
            <w:r>
              <w:rPr>
                <w:color w:val="000000"/>
              </w:rPr>
              <w:t>274.</w:t>
            </w:r>
          </w:p>
        </w:tc>
        <w:tc>
          <w:tcPr>
            <w:tcW w:w="7139" w:type="dxa"/>
            <w:tcBorders>
              <w:top w:val="nil"/>
              <w:left w:val="nil"/>
              <w:bottom w:val="single" w:sz="8" w:space="0" w:color="000000"/>
              <w:right w:val="single" w:sz="8" w:space="0" w:color="000000"/>
            </w:tcBorders>
            <w:shd w:val="clear" w:color="000000" w:fill="FFFFFF"/>
            <w:vAlign w:val="bottom"/>
            <w:hideMark/>
          </w:tcPr>
          <w:p w14:paraId="0772B2B4" w14:textId="77777777" w:rsidR="003477A8" w:rsidRPr="002D4B10" w:rsidRDefault="003477A8" w:rsidP="00A927FA">
            <w:pPr>
              <w:rPr>
                <w:color w:val="000000"/>
              </w:rPr>
            </w:pPr>
            <w:r>
              <w:rPr>
                <w:color w:val="000000"/>
              </w:rPr>
              <w:t>MAGNESY  20 MM, OP. MINIMUM 5 SZT.</w:t>
            </w:r>
          </w:p>
        </w:tc>
        <w:tc>
          <w:tcPr>
            <w:tcW w:w="1417" w:type="dxa"/>
            <w:tcBorders>
              <w:top w:val="nil"/>
              <w:left w:val="nil"/>
              <w:bottom w:val="single" w:sz="8" w:space="0" w:color="000000"/>
              <w:right w:val="single" w:sz="8" w:space="0" w:color="000000"/>
            </w:tcBorders>
            <w:shd w:val="clear" w:color="000000" w:fill="FFFFFF"/>
            <w:vAlign w:val="bottom"/>
            <w:hideMark/>
          </w:tcPr>
          <w:p w14:paraId="563E5B10" w14:textId="78199303" w:rsidR="003477A8" w:rsidRPr="002D4B10" w:rsidRDefault="003477A8" w:rsidP="00A927FA">
            <w:pPr>
              <w:jc w:val="right"/>
              <w:rPr>
                <w:color w:val="000000"/>
              </w:rPr>
            </w:pPr>
            <w:r>
              <w:rPr>
                <w:color w:val="000000"/>
              </w:rPr>
              <w:t>30</w:t>
            </w:r>
            <w:r w:rsidR="00041B98">
              <w:t xml:space="preserve"> </w:t>
            </w:r>
            <w:r w:rsidR="00041B98" w:rsidRPr="00041B98">
              <w:rPr>
                <w:color w:val="000000"/>
              </w:rPr>
              <w:t>op.</w:t>
            </w:r>
          </w:p>
        </w:tc>
      </w:tr>
      <w:tr w:rsidR="003477A8" w:rsidRPr="004549BF" w14:paraId="7CE22110"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C1BA89B" w14:textId="77777777" w:rsidR="003477A8" w:rsidRPr="002D4B10" w:rsidRDefault="003477A8" w:rsidP="00A927FA">
            <w:pPr>
              <w:rPr>
                <w:color w:val="000000"/>
              </w:rPr>
            </w:pPr>
            <w:r>
              <w:rPr>
                <w:color w:val="000000"/>
              </w:rPr>
              <w:t>275.</w:t>
            </w:r>
          </w:p>
        </w:tc>
        <w:tc>
          <w:tcPr>
            <w:tcW w:w="7139" w:type="dxa"/>
            <w:tcBorders>
              <w:top w:val="nil"/>
              <w:left w:val="nil"/>
              <w:bottom w:val="single" w:sz="8" w:space="0" w:color="000000"/>
              <w:right w:val="single" w:sz="8" w:space="0" w:color="000000"/>
            </w:tcBorders>
            <w:shd w:val="clear" w:color="000000" w:fill="FFFFFF"/>
            <w:vAlign w:val="bottom"/>
            <w:hideMark/>
          </w:tcPr>
          <w:p w14:paraId="3C200B5D" w14:textId="77777777" w:rsidR="003477A8" w:rsidRPr="002D4B10" w:rsidRDefault="003477A8" w:rsidP="00A927FA">
            <w:pPr>
              <w:rPr>
                <w:color w:val="000000"/>
              </w:rPr>
            </w:pPr>
            <w:r>
              <w:rPr>
                <w:color w:val="000000"/>
              </w:rPr>
              <w:t>NOŻYCZKI BIUROWE 13-14 CM</w:t>
            </w:r>
          </w:p>
        </w:tc>
        <w:tc>
          <w:tcPr>
            <w:tcW w:w="1417" w:type="dxa"/>
            <w:tcBorders>
              <w:top w:val="nil"/>
              <w:left w:val="nil"/>
              <w:bottom w:val="single" w:sz="8" w:space="0" w:color="000000"/>
              <w:right w:val="single" w:sz="8" w:space="0" w:color="000000"/>
            </w:tcBorders>
            <w:shd w:val="clear" w:color="000000" w:fill="FFFFFF"/>
            <w:vAlign w:val="bottom"/>
            <w:hideMark/>
          </w:tcPr>
          <w:p w14:paraId="3460CC72" w14:textId="2E73137C" w:rsidR="003477A8" w:rsidRPr="002D4B10" w:rsidRDefault="003477A8" w:rsidP="00A927FA">
            <w:pPr>
              <w:jc w:val="right"/>
              <w:rPr>
                <w:color w:val="000000"/>
              </w:rPr>
            </w:pPr>
            <w:r>
              <w:rPr>
                <w:color w:val="000000"/>
              </w:rPr>
              <w:t>15</w:t>
            </w:r>
            <w:r w:rsidR="00041B98">
              <w:rPr>
                <w:color w:val="000000"/>
              </w:rPr>
              <w:t xml:space="preserve"> szt.</w:t>
            </w:r>
          </w:p>
        </w:tc>
      </w:tr>
      <w:tr w:rsidR="003477A8" w:rsidRPr="004549BF" w14:paraId="00CA90E0"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A1B6CA6" w14:textId="77777777" w:rsidR="003477A8" w:rsidRPr="002D4B10" w:rsidRDefault="003477A8" w:rsidP="00A927FA">
            <w:pPr>
              <w:rPr>
                <w:color w:val="000000"/>
              </w:rPr>
            </w:pPr>
            <w:r>
              <w:rPr>
                <w:color w:val="000000"/>
              </w:rPr>
              <w:t>276.</w:t>
            </w:r>
          </w:p>
        </w:tc>
        <w:tc>
          <w:tcPr>
            <w:tcW w:w="7139" w:type="dxa"/>
            <w:tcBorders>
              <w:top w:val="nil"/>
              <w:left w:val="nil"/>
              <w:bottom w:val="single" w:sz="8" w:space="0" w:color="000000"/>
              <w:right w:val="single" w:sz="8" w:space="0" w:color="000000"/>
            </w:tcBorders>
            <w:shd w:val="clear" w:color="000000" w:fill="FFFFFF"/>
            <w:vAlign w:val="bottom"/>
            <w:hideMark/>
          </w:tcPr>
          <w:p w14:paraId="5923C18B" w14:textId="77777777" w:rsidR="003477A8" w:rsidRPr="002D4B10" w:rsidRDefault="003477A8" w:rsidP="00A927FA">
            <w:pPr>
              <w:rPr>
                <w:color w:val="000000"/>
              </w:rPr>
            </w:pPr>
            <w:r>
              <w:rPr>
                <w:color w:val="000000"/>
              </w:rPr>
              <w:t>NOŻYCZKI BIUROWE 15-16CM</w:t>
            </w:r>
          </w:p>
        </w:tc>
        <w:tc>
          <w:tcPr>
            <w:tcW w:w="1417" w:type="dxa"/>
            <w:tcBorders>
              <w:top w:val="nil"/>
              <w:left w:val="nil"/>
              <w:bottom w:val="single" w:sz="8" w:space="0" w:color="000000"/>
              <w:right w:val="single" w:sz="8" w:space="0" w:color="000000"/>
            </w:tcBorders>
            <w:shd w:val="clear" w:color="000000" w:fill="FFFFFF"/>
            <w:vAlign w:val="bottom"/>
            <w:hideMark/>
          </w:tcPr>
          <w:p w14:paraId="4BC4D5E6" w14:textId="775C80F0" w:rsidR="003477A8" w:rsidRPr="002D4B10" w:rsidRDefault="003477A8" w:rsidP="00A927FA">
            <w:pPr>
              <w:jc w:val="right"/>
              <w:rPr>
                <w:color w:val="000000"/>
              </w:rPr>
            </w:pPr>
            <w:r>
              <w:rPr>
                <w:color w:val="000000"/>
              </w:rPr>
              <w:t>15</w:t>
            </w:r>
            <w:r w:rsidR="00041B98">
              <w:rPr>
                <w:color w:val="000000"/>
              </w:rPr>
              <w:t xml:space="preserve"> szt.</w:t>
            </w:r>
          </w:p>
        </w:tc>
      </w:tr>
      <w:tr w:rsidR="003477A8" w:rsidRPr="004549BF" w14:paraId="16B025E5"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62488EF" w14:textId="77777777" w:rsidR="003477A8" w:rsidRPr="002D4B10" w:rsidRDefault="003477A8" w:rsidP="00A927FA">
            <w:pPr>
              <w:rPr>
                <w:color w:val="000000"/>
              </w:rPr>
            </w:pPr>
            <w:r>
              <w:rPr>
                <w:color w:val="000000"/>
              </w:rPr>
              <w:t>277.</w:t>
            </w:r>
          </w:p>
        </w:tc>
        <w:tc>
          <w:tcPr>
            <w:tcW w:w="7139" w:type="dxa"/>
            <w:tcBorders>
              <w:top w:val="nil"/>
              <w:left w:val="nil"/>
              <w:bottom w:val="single" w:sz="8" w:space="0" w:color="000000"/>
              <w:right w:val="single" w:sz="8" w:space="0" w:color="000000"/>
            </w:tcBorders>
            <w:shd w:val="clear" w:color="000000" w:fill="FFFFFF"/>
            <w:vAlign w:val="bottom"/>
            <w:hideMark/>
          </w:tcPr>
          <w:p w14:paraId="72A6356E" w14:textId="77777777" w:rsidR="003477A8" w:rsidRPr="002D4B10" w:rsidRDefault="003477A8" w:rsidP="00A927FA">
            <w:pPr>
              <w:rPr>
                <w:color w:val="000000"/>
              </w:rPr>
            </w:pPr>
            <w:r>
              <w:rPr>
                <w:color w:val="000000"/>
              </w:rPr>
              <w:t>NOŻYCZKI BIUROWE 20-21CM</w:t>
            </w:r>
          </w:p>
        </w:tc>
        <w:tc>
          <w:tcPr>
            <w:tcW w:w="1417" w:type="dxa"/>
            <w:tcBorders>
              <w:top w:val="nil"/>
              <w:left w:val="nil"/>
              <w:bottom w:val="single" w:sz="8" w:space="0" w:color="000000"/>
              <w:right w:val="single" w:sz="8" w:space="0" w:color="000000"/>
            </w:tcBorders>
            <w:shd w:val="clear" w:color="000000" w:fill="FFFFFF"/>
            <w:vAlign w:val="bottom"/>
            <w:hideMark/>
          </w:tcPr>
          <w:p w14:paraId="6D5CA509" w14:textId="4211F01D" w:rsidR="003477A8" w:rsidRPr="002D4B10" w:rsidRDefault="003477A8" w:rsidP="00A927FA">
            <w:pPr>
              <w:jc w:val="right"/>
              <w:rPr>
                <w:color w:val="000000"/>
              </w:rPr>
            </w:pPr>
            <w:r>
              <w:rPr>
                <w:color w:val="000000"/>
              </w:rPr>
              <w:t>15</w:t>
            </w:r>
            <w:r w:rsidR="00041B98">
              <w:rPr>
                <w:color w:val="000000"/>
              </w:rPr>
              <w:t xml:space="preserve"> szt.</w:t>
            </w:r>
          </w:p>
        </w:tc>
      </w:tr>
      <w:tr w:rsidR="003477A8" w:rsidRPr="004549BF" w14:paraId="3CDCEDFD"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EAA7943" w14:textId="77777777" w:rsidR="003477A8" w:rsidRPr="002D4B10" w:rsidRDefault="003477A8" w:rsidP="00A927FA">
            <w:pPr>
              <w:rPr>
                <w:color w:val="000000"/>
              </w:rPr>
            </w:pPr>
            <w:r>
              <w:rPr>
                <w:color w:val="000000"/>
              </w:rPr>
              <w:lastRenderedPageBreak/>
              <w:t>278.</w:t>
            </w:r>
          </w:p>
        </w:tc>
        <w:tc>
          <w:tcPr>
            <w:tcW w:w="7139" w:type="dxa"/>
            <w:tcBorders>
              <w:top w:val="nil"/>
              <w:left w:val="nil"/>
              <w:bottom w:val="single" w:sz="8" w:space="0" w:color="000000"/>
              <w:right w:val="single" w:sz="8" w:space="0" w:color="000000"/>
            </w:tcBorders>
            <w:shd w:val="clear" w:color="000000" w:fill="FFFFFF"/>
            <w:vAlign w:val="bottom"/>
            <w:hideMark/>
          </w:tcPr>
          <w:p w14:paraId="6CFAEC95" w14:textId="77777777" w:rsidR="003477A8" w:rsidRPr="002D4B10" w:rsidRDefault="003477A8" w:rsidP="00A927FA">
            <w:pPr>
              <w:rPr>
                <w:color w:val="000000"/>
              </w:rPr>
            </w:pPr>
            <w:r>
              <w:rPr>
                <w:color w:val="000000"/>
              </w:rPr>
              <w:t>NOŻYCZKI BIUROWE 24-25,5 CM</w:t>
            </w:r>
          </w:p>
        </w:tc>
        <w:tc>
          <w:tcPr>
            <w:tcW w:w="1417" w:type="dxa"/>
            <w:tcBorders>
              <w:top w:val="nil"/>
              <w:left w:val="nil"/>
              <w:bottom w:val="single" w:sz="8" w:space="0" w:color="000000"/>
              <w:right w:val="single" w:sz="8" w:space="0" w:color="000000"/>
            </w:tcBorders>
            <w:shd w:val="clear" w:color="000000" w:fill="FFFFFF"/>
            <w:vAlign w:val="bottom"/>
            <w:hideMark/>
          </w:tcPr>
          <w:p w14:paraId="71530A09" w14:textId="2B737567" w:rsidR="003477A8" w:rsidRPr="002D4B10" w:rsidRDefault="003477A8" w:rsidP="00A927FA">
            <w:pPr>
              <w:jc w:val="right"/>
              <w:rPr>
                <w:color w:val="000000"/>
              </w:rPr>
            </w:pPr>
            <w:r>
              <w:rPr>
                <w:color w:val="000000"/>
              </w:rPr>
              <w:t>15</w:t>
            </w:r>
            <w:r w:rsidR="00041B98">
              <w:rPr>
                <w:color w:val="000000"/>
              </w:rPr>
              <w:t xml:space="preserve"> szt.</w:t>
            </w:r>
          </w:p>
        </w:tc>
      </w:tr>
      <w:tr w:rsidR="003477A8" w:rsidRPr="004549BF" w14:paraId="13853D67" w14:textId="77777777" w:rsidTr="002851BB">
        <w:trPr>
          <w:trHeight w:val="4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2A2E632" w14:textId="77777777" w:rsidR="003477A8" w:rsidRPr="002D4B10" w:rsidRDefault="003477A8" w:rsidP="00A927FA">
            <w:pPr>
              <w:rPr>
                <w:color w:val="000000"/>
              </w:rPr>
            </w:pPr>
            <w:r>
              <w:rPr>
                <w:color w:val="000000"/>
              </w:rPr>
              <w:t>279.</w:t>
            </w:r>
          </w:p>
        </w:tc>
        <w:tc>
          <w:tcPr>
            <w:tcW w:w="7139" w:type="dxa"/>
            <w:tcBorders>
              <w:top w:val="nil"/>
              <w:left w:val="nil"/>
              <w:bottom w:val="single" w:sz="8" w:space="0" w:color="000000"/>
              <w:right w:val="single" w:sz="8" w:space="0" w:color="000000"/>
            </w:tcBorders>
            <w:shd w:val="clear" w:color="000000" w:fill="FFFFFF"/>
            <w:vAlign w:val="bottom"/>
            <w:hideMark/>
          </w:tcPr>
          <w:p w14:paraId="3E65B321" w14:textId="77777777" w:rsidR="003477A8" w:rsidRPr="002D4B10" w:rsidRDefault="003477A8" w:rsidP="00A927FA">
            <w:pPr>
              <w:rPr>
                <w:color w:val="000000"/>
              </w:rPr>
            </w:pPr>
            <w:r>
              <w:rPr>
                <w:color w:val="000000"/>
              </w:rPr>
              <w:t>NOŻYK BIUROWY DO CIĘCIA PAPIERU, TEKTURY, FOLII ITP., WYPOSAŻONY W BLOKADĘ BEZPIECZEŃSTWA POZYCJI OSTRZA</w:t>
            </w:r>
          </w:p>
        </w:tc>
        <w:tc>
          <w:tcPr>
            <w:tcW w:w="1417" w:type="dxa"/>
            <w:tcBorders>
              <w:top w:val="nil"/>
              <w:left w:val="nil"/>
              <w:bottom w:val="single" w:sz="8" w:space="0" w:color="000000"/>
              <w:right w:val="single" w:sz="8" w:space="0" w:color="000000"/>
            </w:tcBorders>
            <w:shd w:val="clear" w:color="000000" w:fill="FFFFFF"/>
            <w:vAlign w:val="bottom"/>
            <w:hideMark/>
          </w:tcPr>
          <w:p w14:paraId="5E95BDD9" w14:textId="4B668CBA" w:rsidR="003477A8" w:rsidRPr="002D4B10" w:rsidRDefault="003477A8" w:rsidP="00A927FA">
            <w:pPr>
              <w:jc w:val="right"/>
              <w:rPr>
                <w:color w:val="000000"/>
              </w:rPr>
            </w:pPr>
            <w:r>
              <w:rPr>
                <w:color w:val="000000"/>
              </w:rPr>
              <w:t>5</w:t>
            </w:r>
            <w:r w:rsidR="00041B98">
              <w:rPr>
                <w:color w:val="000000"/>
              </w:rPr>
              <w:t xml:space="preserve"> szt.</w:t>
            </w:r>
          </w:p>
        </w:tc>
      </w:tr>
      <w:tr w:rsidR="003477A8" w:rsidRPr="004549BF" w14:paraId="36DC6537"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99158B4" w14:textId="77777777" w:rsidR="003477A8" w:rsidRPr="002D4B10" w:rsidRDefault="003477A8" w:rsidP="00A927FA">
            <w:pPr>
              <w:rPr>
                <w:color w:val="000000"/>
              </w:rPr>
            </w:pPr>
            <w:r>
              <w:rPr>
                <w:color w:val="000000"/>
              </w:rPr>
              <w:t>280.</w:t>
            </w:r>
          </w:p>
        </w:tc>
        <w:tc>
          <w:tcPr>
            <w:tcW w:w="7139" w:type="dxa"/>
            <w:tcBorders>
              <w:top w:val="nil"/>
              <w:left w:val="nil"/>
              <w:bottom w:val="single" w:sz="8" w:space="0" w:color="000000"/>
              <w:right w:val="single" w:sz="8" w:space="0" w:color="000000"/>
            </w:tcBorders>
            <w:shd w:val="clear" w:color="000000" w:fill="FFFFFF"/>
            <w:vAlign w:val="bottom"/>
            <w:hideMark/>
          </w:tcPr>
          <w:p w14:paraId="5804EBBF" w14:textId="77777777" w:rsidR="003477A8" w:rsidRPr="002D4B10" w:rsidRDefault="003477A8" w:rsidP="00A927FA">
            <w:pPr>
              <w:rPr>
                <w:color w:val="000000"/>
              </w:rPr>
            </w:pPr>
            <w:r>
              <w:rPr>
                <w:color w:val="000000"/>
              </w:rPr>
              <w:t>OSTRZA DO NOŻA BIUROWEGO TYPU W/1 OP. 10 SZT.</w:t>
            </w:r>
          </w:p>
        </w:tc>
        <w:tc>
          <w:tcPr>
            <w:tcW w:w="1417" w:type="dxa"/>
            <w:tcBorders>
              <w:top w:val="nil"/>
              <w:left w:val="nil"/>
              <w:bottom w:val="single" w:sz="8" w:space="0" w:color="000000"/>
              <w:right w:val="single" w:sz="8" w:space="0" w:color="000000"/>
            </w:tcBorders>
            <w:shd w:val="clear" w:color="000000" w:fill="FFFFFF"/>
            <w:vAlign w:val="bottom"/>
            <w:hideMark/>
          </w:tcPr>
          <w:p w14:paraId="4FD4F00D" w14:textId="465EA6A0" w:rsidR="003477A8" w:rsidRPr="002D4B10" w:rsidRDefault="003477A8" w:rsidP="00A927FA">
            <w:pPr>
              <w:jc w:val="right"/>
              <w:rPr>
                <w:color w:val="000000"/>
              </w:rPr>
            </w:pPr>
            <w:r>
              <w:rPr>
                <w:color w:val="000000"/>
              </w:rPr>
              <w:t>2</w:t>
            </w:r>
            <w:r w:rsidR="00041B98">
              <w:rPr>
                <w:color w:val="000000"/>
              </w:rPr>
              <w:t xml:space="preserve"> op.</w:t>
            </w:r>
          </w:p>
        </w:tc>
      </w:tr>
      <w:tr w:rsidR="003477A8" w:rsidRPr="004549BF" w14:paraId="7474582C" w14:textId="77777777" w:rsidTr="002851BB">
        <w:trPr>
          <w:trHeight w:val="5"/>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023B364" w14:textId="77777777" w:rsidR="003477A8" w:rsidRPr="002D4B10" w:rsidRDefault="003477A8" w:rsidP="00A927FA">
            <w:pPr>
              <w:rPr>
                <w:color w:val="000000"/>
              </w:rPr>
            </w:pPr>
            <w:r>
              <w:rPr>
                <w:color w:val="000000"/>
              </w:rPr>
              <w:t>281.</w:t>
            </w:r>
          </w:p>
        </w:tc>
        <w:tc>
          <w:tcPr>
            <w:tcW w:w="7139" w:type="dxa"/>
            <w:tcBorders>
              <w:top w:val="nil"/>
              <w:left w:val="nil"/>
              <w:bottom w:val="single" w:sz="8" w:space="0" w:color="000000"/>
              <w:right w:val="single" w:sz="8" w:space="0" w:color="000000"/>
            </w:tcBorders>
            <w:shd w:val="clear" w:color="000000" w:fill="FFFFFF"/>
            <w:vAlign w:val="bottom"/>
            <w:hideMark/>
          </w:tcPr>
          <w:p w14:paraId="34A5D6F3" w14:textId="77777777" w:rsidR="003477A8" w:rsidRPr="002D4B10" w:rsidRDefault="003477A8" w:rsidP="00A927FA">
            <w:pPr>
              <w:rPr>
                <w:color w:val="000000"/>
              </w:rPr>
            </w:pPr>
            <w:r>
              <w:rPr>
                <w:color w:val="000000"/>
              </w:rPr>
              <w:t>LINIJKA 30 CM</w:t>
            </w:r>
          </w:p>
        </w:tc>
        <w:tc>
          <w:tcPr>
            <w:tcW w:w="1417" w:type="dxa"/>
            <w:tcBorders>
              <w:top w:val="nil"/>
              <w:left w:val="nil"/>
              <w:bottom w:val="single" w:sz="8" w:space="0" w:color="000000"/>
              <w:right w:val="single" w:sz="8" w:space="0" w:color="000000"/>
            </w:tcBorders>
            <w:shd w:val="clear" w:color="000000" w:fill="FFFFFF"/>
            <w:vAlign w:val="bottom"/>
            <w:hideMark/>
          </w:tcPr>
          <w:p w14:paraId="5933F707" w14:textId="066E125C" w:rsidR="003477A8" w:rsidRPr="002D4B10" w:rsidRDefault="003477A8" w:rsidP="00A927FA">
            <w:pPr>
              <w:jc w:val="right"/>
              <w:rPr>
                <w:color w:val="000000"/>
              </w:rPr>
            </w:pPr>
            <w:r>
              <w:rPr>
                <w:color w:val="000000"/>
              </w:rPr>
              <w:t>45</w:t>
            </w:r>
            <w:r w:rsidR="00041B98">
              <w:rPr>
                <w:color w:val="000000"/>
              </w:rPr>
              <w:t xml:space="preserve"> szt.</w:t>
            </w:r>
          </w:p>
        </w:tc>
      </w:tr>
      <w:tr w:rsidR="003477A8" w:rsidRPr="004549BF" w14:paraId="4520AE34" w14:textId="77777777" w:rsidTr="002851BB">
        <w:trPr>
          <w:trHeight w:val="5"/>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E679894" w14:textId="77777777" w:rsidR="003477A8" w:rsidRPr="002D4B10" w:rsidRDefault="003477A8" w:rsidP="00A927FA">
            <w:pPr>
              <w:rPr>
                <w:color w:val="000000"/>
              </w:rPr>
            </w:pPr>
            <w:r>
              <w:rPr>
                <w:color w:val="000000"/>
              </w:rPr>
              <w:t>282.</w:t>
            </w:r>
          </w:p>
        </w:tc>
        <w:tc>
          <w:tcPr>
            <w:tcW w:w="7139" w:type="dxa"/>
            <w:tcBorders>
              <w:top w:val="nil"/>
              <w:left w:val="nil"/>
              <w:bottom w:val="single" w:sz="8" w:space="0" w:color="000000"/>
              <w:right w:val="single" w:sz="8" w:space="0" w:color="000000"/>
            </w:tcBorders>
            <w:shd w:val="clear" w:color="000000" w:fill="FFFFFF"/>
            <w:vAlign w:val="bottom"/>
            <w:hideMark/>
          </w:tcPr>
          <w:p w14:paraId="575544B3" w14:textId="77777777" w:rsidR="003477A8" w:rsidRPr="002D4B10" w:rsidRDefault="003477A8" w:rsidP="00A927FA">
            <w:pPr>
              <w:rPr>
                <w:color w:val="000000"/>
              </w:rPr>
            </w:pPr>
            <w:r>
              <w:rPr>
                <w:color w:val="000000"/>
              </w:rPr>
              <w:t>LINIJKA 15 CM</w:t>
            </w:r>
          </w:p>
        </w:tc>
        <w:tc>
          <w:tcPr>
            <w:tcW w:w="1417" w:type="dxa"/>
            <w:tcBorders>
              <w:top w:val="nil"/>
              <w:left w:val="nil"/>
              <w:bottom w:val="single" w:sz="8" w:space="0" w:color="000000"/>
              <w:right w:val="single" w:sz="8" w:space="0" w:color="000000"/>
            </w:tcBorders>
            <w:shd w:val="clear" w:color="000000" w:fill="FFFFFF"/>
            <w:vAlign w:val="bottom"/>
            <w:hideMark/>
          </w:tcPr>
          <w:p w14:paraId="7D39662F" w14:textId="67924B9E" w:rsidR="003477A8" w:rsidRPr="002D4B10" w:rsidRDefault="003477A8" w:rsidP="00A927FA">
            <w:pPr>
              <w:jc w:val="right"/>
              <w:rPr>
                <w:color w:val="000000"/>
              </w:rPr>
            </w:pPr>
            <w:r>
              <w:rPr>
                <w:color w:val="000000"/>
              </w:rPr>
              <w:t>38</w:t>
            </w:r>
            <w:r w:rsidR="00041B98">
              <w:rPr>
                <w:color w:val="000000"/>
              </w:rPr>
              <w:t xml:space="preserve"> szt.</w:t>
            </w:r>
          </w:p>
        </w:tc>
      </w:tr>
      <w:tr w:rsidR="003477A8" w:rsidRPr="004549BF" w14:paraId="5FB5D3D3" w14:textId="77777777" w:rsidTr="002851BB">
        <w:trPr>
          <w:trHeight w:val="34"/>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1C7DB08" w14:textId="77777777" w:rsidR="003477A8" w:rsidRPr="002D4B10" w:rsidRDefault="003477A8" w:rsidP="00A927FA">
            <w:pPr>
              <w:rPr>
                <w:color w:val="000000"/>
              </w:rPr>
            </w:pPr>
            <w:r>
              <w:rPr>
                <w:color w:val="000000"/>
              </w:rPr>
              <w:t>283.</w:t>
            </w:r>
          </w:p>
        </w:tc>
        <w:tc>
          <w:tcPr>
            <w:tcW w:w="7139" w:type="dxa"/>
            <w:tcBorders>
              <w:top w:val="nil"/>
              <w:left w:val="nil"/>
              <w:bottom w:val="single" w:sz="8" w:space="0" w:color="000000"/>
              <w:right w:val="single" w:sz="8" w:space="0" w:color="000000"/>
            </w:tcBorders>
            <w:shd w:val="clear" w:color="000000" w:fill="FFFFFF"/>
            <w:vAlign w:val="bottom"/>
            <w:hideMark/>
          </w:tcPr>
          <w:p w14:paraId="3B2A8917" w14:textId="77777777" w:rsidR="003477A8" w:rsidRPr="002D4B10" w:rsidRDefault="003477A8" w:rsidP="00A927FA">
            <w:pPr>
              <w:rPr>
                <w:color w:val="000000"/>
              </w:rPr>
            </w:pPr>
            <w:r>
              <w:rPr>
                <w:color w:val="000000"/>
              </w:rPr>
              <w:t>DZIURKACZ Z OGRANICZNIKIEM FORMATU, WYKONANY Z METALU, 20 KARTEK</w:t>
            </w:r>
          </w:p>
        </w:tc>
        <w:tc>
          <w:tcPr>
            <w:tcW w:w="1417" w:type="dxa"/>
            <w:tcBorders>
              <w:top w:val="nil"/>
              <w:left w:val="nil"/>
              <w:bottom w:val="single" w:sz="8" w:space="0" w:color="000000"/>
              <w:right w:val="single" w:sz="8" w:space="0" w:color="000000"/>
            </w:tcBorders>
            <w:shd w:val="clear" w:color="000000" w:fill="FFFFFF"/>
            <w:vAlign w:val="bottom"/>
            <w:hideMark/>
          </w:tcPr>
          <w:p w14:paraId="69DA0042" w14:textId="3101C5E3" w:rsidR="003477A8" w:rsidRPr="002D4B10" w:rsidRDefault="003477A8" w:rsidP="00A927FA">
            <w:pPr>
              <w:jc w:val="right"/>
              <w:rPr>
                <w:color w:val="000000"/>
              </w:rPr>
            </w:pPr>
            <w:r>
              <w:rPr>
                <w:color w:val="000000"/>
              </w:rPr>
              <w:t>25</w:t>
            </w:r>
            <w:r w:rsidR="00041B98">
              <w:rPr>
                <w:color w:val="000000"/>
              </w:rPr>
              <w:t xml:space="preserve"> szt.</w:t>
            </w:r>
          </w:p>
        </w:tc>
      </w:tr>
      <w:tr w:rsidR="003477A8" w:rsidRPr="004549BF" w14:paraId="6F7EA6CD"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D8C34FF" w14:textId="77777777" w:rsidR="003477A8" w:rsidRPr="002D4B10" w:rsidRDefault="003477A8" w:rsidP="00A927FA">
            <w:pPr>
              <w:rPr>
                <w:color w:val="000000"/>
              </w:rPr>
            </w:pPr>
            <w:r>
              <w:rPr>
                <w:color w:val="000000"/>
              </w:rPr>
              <w:t>284.</w:t>
            </w:r>
          </w:p>
        </w:tc>
        <w:tc>
          <w:tcPr>
            <w:tcW w:w="7139" w:type="dxa"/>
            <w:tcBorders>
              <w:top w:val="nil"/>
              <w:left w:val="nil"/>
              <w:bottom w:val="single" w:sz="8" w:space="0" w:color="000000"/>
              <w:right w:val="single" w:sz="8" w:space="0" w:color="000000"/>
            </w:tcBorders>
            <w:shd w:val="clear" w:color="000000" w:fill="FFFFFF"/>
            <w:vAlign w:val="bottom"/>
            <w:hideMark/>
          </w:tcPr>
          <w:p w14:paraId="66D9F154" w14:textId="77777777" w:rsidR="003477A8" w:rsidRPr="002D4B10" w:rsidRDefault="003477A8" w:rsidP="00A927FA">
            <w:pPr>
              <w:rPr>
                <w:color w:val="000000"/>
              </w:rPr>
            </w:pPr>
            <w:r>
              <w:rPr>
                <w:color w:val="000000"/>
              </w:rPr>
              <w:t>DZIURKACZ  Z OGRANICZNIKIEM FORMATU, 70 KARTEK</w:t>
            </w:r>
          </w:p>
        </w:tc>
        <w:tc>
          <w:tcPr>
            <w:tcW w:w="1417" w:type="dxa"/>
            <w:tcBorders>
              <w:top w:val="nil"/>
              <w:left w:val="nil"/>
              <w:bottom w:val="single" w:sz="8" w:space="0" w:color="000000"/>
              <w:right w:val="single" w:sz="8" w:space="0" w:color="000000"/>
            </w:tcBorders>
            <w:shd w:val="clear" w:color="000000" w:fill="FFFFFF"/>
            <w:vAlign w:val="bottom"/>
            <w:hideMark/>
          </w:tcPr>
          <w:p w14:paraId="520C036C" w14:textId="313BB3CA" w:rsidR="003477A8" w:rsidRPr="002D4B10" w:rsidRDefault="003477A8" w:rsidP="00A927FA">
            <w:pPr>
              <w:jc w:val="right"/>
              <w:rPr>
                <w:color w:val="000000"/>
              </w:rPr>
            </w:pPr>
            <w:r>
              <w:rPr>
                <w:color w:val="000000"/>
              </w:rPr>
              <w:t>8</w:t>
            </w:r>
            <w:r w:rsidR="00041B98">
              <w:rPr>
                <w:color w:val="000000"/>
              </w:rPr>
              <w:t xml:space="preserve"> szt.</w:t>
            </w:r>
          </w:p>
        </w:tc>
      </w:tr>
      <w:tr w:rsidR="003477A8" w:rsidRPr="004549BF" w14:paraId="5F1BDB9E" w14:textId="77777777" w:rsidTr="002851BB">
        <w:trPr>
          <w:trHeight w:val="58"/>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8D1E7E1" w14:textId="77777777" w:rsidR="003477A8" w:rsidRPr="002D4B10" w:rsidRDefault="003477A8" w:rsidP="00A927FA">
            <w:pPr>
              <w:rPr>
                <w:color w:val="000000"/>
              </w:rPr>
            </w:pPr>
            <w:r>
              <w:rPr>
                <w:color w:val="000000"/>
              </w:rPr>
              <w:t>285.</w:t>
            </w:r>
          </w:p>
        </w:tc>
        <w:tc>
          <w:tcPr>
            <w:tcW w:w="7139" w:type="dxa"/>
            <w:tcBorders>
              <w:top w:val="nil"/>
              <w:left w:val="nil"/>
              <w:bottom w:val="single" w:sz="8" w:space="0" w:color="000000"/>
              <w:right w:val="single" w:sz="8" w:space="0" w:color="000000"/>
            </w:tcBorders>
            <w:shd w:val="clear" w:color="000000" w:fill="FFFFFF"/>
            <w:vAlign w:val="bottom"/>
            <w:hideMark/>
          </w:tcPr>
          <w:p w14:paraId="57B981AC" w14:textId="77777777" w:rsidR="003477A8" w:rsidRPr="002D4B10" w:rsidRDefault="003477A8" w:rsidP="00A927FA">
            <w:pPr>
              <w:rPr>
                <w:color w:val="000000"/>
              </w:rPr>
            </w:pPr>
            <w:r>
              <w:rPr>
                <w:color w:val="000000"/>
              </w:rPr>
              <w:t>DZIURKACZ NA 4 OTWORY Z BLOKADĄ I OGRANICZNIKIEM FORMATU, ODLEGŁOŚĆ MIĘDZY OTWORAMI DO 80 MM, ŚREDNICA OTWORÓW 5,5 MM, 25-30 KARTEK</w:t>
            </w:r>
          </w:p>
        </w:tc>
        <w:tc>
          <w:tcPr>
            <w:tcW w:w="1417" w:type="dxa"/>
            <w:tcBorders>
              <w:top w:val="nil"/>
              <w:left w:val="nil"/>
              <w:bottom w:val="single" w:sz="8" w:space="0" w:color="000000"/>
              <w:right w:val="single" w:sz="8" w:space="0" w:color="000000"/>
            </w:tcBorders>
            <w:shd w:val="clear" w:color="000000" w:fill="FFFFFF"/>
            <w:vAlign w:val="bottom"/>
            <w:hideMark/>
          </w:tcPr>
          <w:p w14:paraId="02B082A6" w14:textId="49C31949" w:rsidR="003477A8" w:rsidRPr="002D4B10" w:rsidRDefault="003477A8" w:rsidP="00A927FA">
            <w:pPr>
              <w:jc w:val="right"/>
              <w:rPr>
                <w:color w:val="000000"/>
              </w:rPr>
            </w:pPr>
            <w:r>
              <w:rPr>
                <w:color w:val="000000"/>
              </w:rPr>
              <w:t>3</w:t>
            </w:r>
            <w:r w:rsidR="00041B98">
              <w:rPr>
                <w:color w:val="000000"/>
              </w:rPr>
              <w:t xml:space="preserve"> szt.</w:t>
            </w:r>
          </w:p>
        </w:tc>
      </w:tr>
      <w:tr w:rsidR="003477A8" w:rsidRPr="004549BF" w14:paraId="412A7930"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AC5381B" w14:textId="77777777" w:rsidR="003477A8" w:rsidRPr="002D4B10" w:rsidRDefault="003477A8" w:rsidP="00A927FA">
            <w:pPr>
              <w:rPr>
                <w:color w:val="000000"/>
              </w:rPr>
            </w:pPr>
            <w:r>
              <w:rPr>
                <w:color w:val="000000"/>
              </w:rPr>
              <w:t>286.</w:t>
            </w:r>
          </w:p>
        </w:tc>
        <w:tc>
          <w:tcPr>
            <w:tcW w:w="7139" w:type="dxa"/>
            <w:tcBorders>
              <w:top w:val="nil"/>
              <w:left w:val="nil"/>
              <w:bottom w:val="single" w:sz="8" w:space="0" w:color="000000"/>
              <w:right w:val="single" w:sz="8" w:space="0" w:color="000000"/>
            </w:tcBorders>
            <w:shd w:val="clear" w:color="000000" w:fill="FFFFFF"/>
            <w:vAlign w:val="bottom"/>
            <w:hideMark/>
          </w:tcPr>
          <w:p w14:paraId="0B063961" w14:textId="77777777" w:rsidR="003477A8" w:rsidRPr="002D4B10" w:rsidRDefault="003477A8" w:rsidP="00A927FA">
            <w:pPr>
              <w:rPr>
                <w:color w:val="000000"/>
              </w:rPr>
            </w:pPr>
            <w:r>
              <w:rPr>
                <w:color w:val="000000"/>
              </w:rPr>
              <w:t>KOSZ NA ŚMIECI WYKONANY Z METALOWEJ SIATKI, POJ. MINIMUM 19 L</w:t>
            </w:r>
          </w:p>
        </w:tc>
        <w:tc>
          <w:tcPr>
            <w:tcW w:w="1417" w:type="dxa"/>
            <w:tcBorders>
              <w:top w:val="nil"/>
              <w:left w:val="nil"/>
              <w:bottom w:val="single" w:sz="8" w:space="0" w:color="000000"/>
              <w:right w:val="single" w:sz="8" w:space="0" w:color="000000"/>
            </w:tcBorders>
            <w:shd w:val="clear" w:color="000000" w:fill="FFFFFF"/>
            <w:vAlign w:val="bottom"/>
            <w:hideMark/>
          </w:tcPr>
          <w:p w14:paraId="08D4025A" w14:textId="1502A23C" w:rsidR="003477A8" w:rsidRPr="002D4B10" w:rsidRDefault="003477A8" w:rsidP="00A927FA">
            <w:pPr>
              <w:jc w:val="right"/>
              <w:rPr>
                <w:color w:val="000000"/>
              </w:rPr>
            </w:pPr>
            <w:r>
              <w:rPr>
                <w:color w:val="000000"/>
              </w:rPr>
              <w:t>10</w:t>
            </w:r>
            <w:r w:rsidR="00041B98">
              <w:rPr>
                <w:color w:val="000000"/>
              </w:rPr>
              <w:t xml:space="preserve"> szt.</w:t>
            </w:r>
          </w:p>
        </w:tc>
      </w:tr>
      <w:tr w:rsidR="003477A8" w:rsidRPr="004549BF" w14:paraId="58D85492" w14:textId="77777777" w:rsidTr="002851BB">
        <w:trPr>
          <w:trHeight w:val="3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5780A05" w14:textId="77777777" w:rsidR="003477A8" w:rsidRPr="002D4B10" w:rsidRDefault="003477A8" w:rsidP="00A927FA">
            <w:pPr>
              <w:rPr>
                <w:color w:val="000000"/>
              </w:rPr>
            </w:pPr>
            <w:r>
              <w:rPr>
                <w:color w:val="000000"/>
              </w:rPr>
              <w:t>287.</w:t>
            </w:r>
          </w:p>
        </w:tc>
        <w:tc>
          <w:tcPr>
            <w:tcW w:w="7139" w:type="dxa"/>
            <w:tcBorders>
              <w:top w:val="nil"/>
              <w:left w:val="nil"/>
              <w:bottom w:val="single" w:sz="8" w:space="0" w:color="000000"/>
              <w:right w:val="single" w:sz="8" w:space="0" w:color="000000"/>
            </w:tcBorders>
            <w:shd w:val="clear" w:color="000000" w:fill="FFFFFF"/>
            <w:vAlign w:val="bottom"/>
            <w:hideMark/>
          </w:tcPr>
          <w:p w14:paraId="392524A7" w14:textId="77777777" w:rsidR="003477A8" w:rsidRPr="002D4B10" w:rsidRDefault="003477A8" w:rsidP="00A927FA">
            <w:pPr>
              <w:rPr>
                <w:color w:val="000000"/>
              </w:rPr>
            </w:pPr>
            <w:r>
              <w:rPr>
                <w:color w:val="000000"/>
              </w:rPr>
              <w:t>PÓŁKA NA DOKUMENTY WYKONANA Z TWORZYWA SZTUCZNEGO, PRZEZROCZYSTA</w:t>
            </w:r>
          </w:p>
        </w:tc>
        <w:tc>
          <w:tcPr>
            <w:tcW w:w="1417" w:type="dxa"/>
            <w:tcBorders>
              <w:top w:val="nil"/>
              <w:left w:val="nil"/>
              <w:bottom w:val="single" w:sz="8" w:space="0" w:color="000000"/>
              <w:right w:val="single" w:sz="8" w:space="0" w:color="000000"/>
            </w:tcBorders>
            <w:shd w:val="clear" w:color="000000" w:fill="FFFFFF"/>
            <w:vAlign w:val="bottom"/>
            <w:hideMark/>
          </w:tcPr>
          <w:p w14:paraId="60FBF568" w14:textId="7B5C71E8" w:rsidR="003477A8" w:rsidRPr="002D4B10" w:rsidRDefault="003477A8" w:rsidP="00A927FA">
            <w:pPr>
              <w:jc w:val="right"/>
              <w:rPr>
                <w:color w:val="000000"/>
              </w:rPr>
            </w:pPr>
            <w:r>
              <w:rPr>
                <w:color w:val="000000"/>
              </w:rPr>
              <w:t>40</w:t>
            </w:r>
            <w:r w:rsidR="00041B98">
              <w:rPr>
                <w:color w:val="000000"/>
              </w:rPr>
              <w:t xml:space="preserve"> szt.</w:t>
            </w:r>
          </w:p>
        </w:tc>
      </w:tr>
      <w:tr w:rsidR="003477A8" w:rsidRPr="004549BF" w14:paraId="2C4E1E44" w14:textId="77777777" w:rsidTr="002851BB">
        <w:trPr>
          <w:trHeight w:val="3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E315341" w14:textId="77777777" w:rsidR="003477A8" w:rsidRPr="002D4B10" w:rsidRDefault="003477A8" w:rsidP="00A927FA">
            <w:pPr>
              <w:rPr>
                <w:color w:val="000000"/>
              </w:rPr>
            </w:pPr>
            <w:r>
              <w:rPr>
                <w:color w:val="000000"/>
              </w:rPr>
              <w:t>288.</w:t>
            </w:r>
          </w:p>
        </w:tc>
        <w:tc>
          <w:tcPr>
            <w:tcW w:w="7139" w:type="dxa"/>
            <w:tcBorders>
              <w:top w:val="nil"/>
              <w:left w:val="nil"/>
              <w:bottom w:val="single" w:sz="8" w:space="0" w:color="000000"/>
              <w:right w:val="single" w:sz="8" w:space="0" w:color="000000"/>
            </w:tcBorders>
            <w:shd w:val="clear" w:color="000000" w:fill="FFFFFF"/>
            <w:vAlign w:val="bottom"/>
            <w:hideMark/>
          </w:tcPr>
          <w:p w14:paraId="4553EC3C" w14:textId="77777777" w:rsidR="003477A8" w:rsidRPr="002D4B10" w:rsidRDefault="003477A8" w:rsidP="00A927FA">
            <w:pPr>
              <w:rPr>
                <w:color w:val="000000"/>
              </w:rPr>
            </w:pPr>
            <w:r>
              <w:rPr>
                <w:color w:val="000000"/>
              </w:rPr>
              <w:t>PÓŁKA NA DOKUMENTY WYKONANA Z TWORZYWA SZTUCZNEGO, RÓŻOWA</w:t>
            </w:r>
          </w:p>
        </w:tc>
        <w:tc>
          <w:tcPr>
            <w:tcW w:w="1417" w:type="dxa"/>
            <w:tcBorders>
              <w:top w:val="nil"/>
              <w:left w:val="nil"/>
              <w:bottom w:val="single" w:sz="8" w:space="0" w:color="000000"/>
              <w:right w:val="single" w:sz="8" w:space="0" w:color="000000"/>
            </w:tcBorders>
            <w:shd w:val="clear" w:color="000000" w:fill="FFFFFF"/>
            <w:vAlign w:val="bottom"/>
            <w:hideMark/>
          </w:tcPr>
          <w:p w14:paraId="3F9A8AF2" w14:textId="7A1AF03E" w:rsidR="003477A8" w:rsidRPr="002D4B10" w:rsidRDefault="003477A8" w:rsidP="00A927FA">
            <w:pPr>
              <w:jc w:val="right"/>
              <w:rPr>
                <w:color w:val="000000"/>
              </w:rPr>
            </w:pPr>
            <w:r>
              <w:rPr>
                <w:color w:val="000000"/>
              </w:rPr>
              <w:t>12</w:t>
            </w:r>
            <w:r w:rsidR="00041B98">
              <w:rPr>
                <w:color w:val="000000"/>
              </w:rPr>
              <w:t xml:space="preserve"> szt.</w:t>
            </w:r>
          </w:p>
        </w:tc>
      </w:tr>
      <w:tr w:rsidR="003477A8" w:rsidRPr="004549BF" w14:paraId="21E98C1F" w14:textId="77777777" w:rsidTr="002851BB">
        <w:trPr>
          <w:trHeight w:val="3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BEBD4F8" w14:textId="77777777" w:rsidR="003477A8" w:rsidRPr="002D4B10" w:rsidRDefault="003477A8" w:rsidP="00A927FA">
            <w:pPr>
              <w:rPr>
                <w:color w:val="000000"/>
              </w:rPr>
            </w:pPr>
            <w:r>
              <w:rPr>
                <w:color w:val="000000"/>
              </w:rPr>
              <w:t>289.</w:t>
            </w:r>
          </w:p>
        </w:tc>
        <w:tc>
          <w:tcPr>
            <w:tcW w:w="7139" w:type="dxa"/>
            <w:tcBorders>
              <w:top w:val="nil"/>
              <w:left w:val="nil"/>
              <w:bottom w:val="single" w:sz="8" w:space="0" w:color="000000"/>
              <w:right w:val="single" w:sz="8" w:space="0" w:color="000000"/>
            </w:tcBorders>
            <w:shd w:val="clear" w:color="000000" w:fill="FFFFFF"/>
            <w:vAlign w:val="bottom"/>
            <w:hideMark/>
          </w:tcPr>
          <w:p w14:paraId="315605C3" w14:textId="77777777" w:rsidR="003477A8" w:rsidRPr="002D4B10" w:rsidRDefault="003477A8" w:rsidP="00A927FA">
            <w:pPr>
              <w:rPr>
                <w:color w:val="000000"/>
              </w:rPr>
            </w:pPr>
            <w:r>
              <w:rPr>
                <w:color w:val="000000"/>
              </w:rPr>
              <w:t>PÓŁKA NA DOKUMENTY WYKONANA Z TWORZYWA SZTUCZNEGO, ZIELONA</w:t>
            </w:r>
          </w:p>
        </w:tc>
        <w:tc>
          <w:tcPr>
            <w:tcW w:w="1417" w:type="dxa"/>
            <w:tcBorders>
              <w:top w:val="nil"/>
              <w:left w:val="nil"/>
              <w:bottom w:val="single" w:sz="8" w:space="0" w:color="000000"/>
              <w:right w:val="single" w:sz="8" w:space="0" w:color="000000"/>
            </w:tcBorders>
            <w:shd w:val="clear" w:color="000000" w:fill="FFFFFF"/>
            <w:vAlign w:val="bottom"/>
            <w:hideMark/>
          </w:tcPr>
          <w:p w14:paraId="4C27D13F" w14:textId="1271B075" w:rsidR="003477A8" w:rsidRPr="002D4B10" w:rsidRDefault="003477A8" w:rsidP="00A927FA">
            <w:pPr>
              <w:jc w:val="right"/>
              <w:rPr>
                <w:color w:val="000000"/>
              </w:rPr>
            </w:pPr>
            <w:r>
              <w:rPr>
                <w:color w:val="000000"/>
              </w:rPr>
              <w:t>12</w:t>
            </w:r>
            <w:r w:rsidR="00041B98">
              <w:rPr>
                <w:color w:val="000000"/>
              </w:rPr>
              <w:t xml:space="preserve"> szt.</w:t>
            </w:r>
          </w:p>
        </w:tc>
      </w:tr>
      <w:tr w:rsidR="003477A8" w:rsidRPr="004549BF" w14:paraId="608B53C2" w14:textId="77777777" w:rsidTr="002851BB">
        <w:trPr>
          <w:trHeight w:val="3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7B13CFB" w14:textId="77777777" w:rsidR="003477A8" w:rsidRPr="002D4B10" w:rsidRDefault="003477A8" w:rsidP="00A927FA">
            <w:pPr>
              <w:rPr>
                <w:color w:val="000000"/>
              </w:rPr>
            </w:pPr>
            <w:r>
              <w:rPr>
                <w:color w:val="000000"/>
              </w:rPr>
              <w:t>290.</w:t>
            </w:r>
          </w:p>
        </w:tc>
        <w:tc>
          <w:tcPr>
            <w:tcW w:w="7139" w:type="dxa"/>
            <w:tcBorders>
              <w:top w:val="nil"/>
              <w:left w:val="nil"/>
              <w:bottom w:val="single" w:sz="8" w:space="0" w:color="000000"/>
              <w:right w:val="single" w:sz="8" w:space="0" w:color="000000"/>
            </w:tcBorders>
            <w:shd w:val="clear" w:color="000000" w:fill="FFFFFF"/>
            <w:vAlign w:val="bottom"/>
            <w:hideMark/>
          </w:tcPr>
          <w:p w14:paraId="057D3A1C" w14:textId="77777777" w:rsidR="003477A8" w:rsidRPr="002D4B10" w:rsidRDefault="003477A8" w:rsidP="00A927FA">
            <w:pPr>
              <w:rPr>
                <w:color w:val="000000"/>
              </w:rPr>
            </w:pPr>
            <w:r>
              <w:rPr>
                <w:color w:val="000000"/>
              </w:rPr>
              <w:t>PÓŁKA NA DOKUMENTY WYKONANA Z TWORZYWA SZTUCZNEGO, NIEBIESKA</w:t>
            </w:r>
          </w:p>
        </w:tc>
        <w:tc>
          <w:tcPr>
            <w:tcW w:w="1417" w:type="dxa"/>
            <w:tcBorders>
              <w:top w:val="nil"/>
              <w:left w:val="nil"/>
              <w:bottom w:val="single" w:sz="8" w:space="0" w:color="000000"/>
              <w:right w:val="single" w:sz="8" w:space="0" w:color="000000"/>
            </w:tcBorders>
            <w:shd w:val="clear" w:color="000000" w:fill="FFFFFF"/>
            <w:vAlign w:val="bottom"/>
            <w:hideMark/>
          </w:tcPr>
          <w:p w14:paraId="302AFE3E" w14:textId="2D4E0068" w:rsidR="003477A8" w:rsidRPr="002D4B10" w:rsidRDefault="003477A8" w:rsidP="00A927FA">
            <w:pPr>
              <w:jc w:val="right"/>
              <w:rPr>
                <w:color w:val="000000"/>
              </w:rPr>
            </w:pPr>
            <w:r>
              <w:rPr>
                <w:color w:val="000000"/>
              </w:rPr>
              <w:t>12</w:t>
            </w:r>
            <w:r w:rsidR="00041B98">
              <w:rPr>
                <w:color w:val="000000"/>
              </w:rPr>
              <w:t xml:space="preserve"> szt.</w:t>
            </w:r>
          </w:p>
        </w:tc>
      </w:tr>
      <w:tr w:rsidR="003477A8" w:rsidRPr="004549BF" w14:paraId="5B68DAB8" w14:textId="77777777" w:rsidTr="002851BB">
        <w:trPr>
          <w:trHeight w:val="3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C192F90" w14:textId="77777777" w:rsidR="003477A8" w:rsidRPr="002D4B10" w:rsidRDefault="003477A8" w:rsidP="00A927FA">
            <w:pPr>
              <w:rPr>
                <w:color w:val="000000"/>
              </w:rPr>
            </w:pPr>
            <w:r>
              <w:rPr>
                <w:color w:val="000000"/>
              </w:rPr>
              <w:t>291.</w:t>
            </w:r>
          </w:p>
        </w:tc>
        <w:tc>
          <w:tcPr>
            <w:tcW w:w="7139" w:type="dxa"/>
            <w:tcBorders>
              <w:top w:val="nil"/>
              <w:left w:val="nil"/>
              <w:bottom w:val="single" w:sz="8" w:space="0" w:color="000000"/>
              <w:right w:val="single" w:sz="8" w:space="0" w:color="000000"/>
            </w:tcBorders>
            <w:shd w:val="clear" w:color="000000" w:fill="FFFFFF"/>
            <w:vAlign w:val="bottom"/>
            <w:hideMark/>
          </w:tcPr>
          <w:p w14:paraId="4D428B57" w14:textId="77777777" w:rsidR="003477A8" w:rsidRPr="002D4B10" w:rsidRDefault="003477A8" w:rsidP="00A927FA">
            <w:pPr>
              <w:rPr>
                <w:color w:val="000000"/>
              </w:rPr>
            </w:pPr>
            <w:r>
              <w:rPr>
                <w:color w:val="000000"/>
              </w:rPr>
              <w:t>PÓŁKA NA DOKUMENTY WYKONANA Z TWORZYWA SZTUCZNEGO, BIAŁA</w:t>
            </w:r>
          </w:p>
        </w:tc>
        <w:tc>
          <w:tcPr>
            <w:tcW w:w="1417" w:type="dxa"/>
            <w:tcBorders>
              <w:top w:val="nil"/>
              <w:left w:val="nil"/>
              <w:bottom w:val="single" w:sz="8" w:space="0" w:color="000000"/>
              <w:right w:val="single" w:sz="8" w:space="0" w:color="000000"/>
            </w:tcBorders>
            <w:shd w:val="clear" w:color="000000" w:fill="FFFFFF"/>
            <w:vAlign w:val="bottom"/>
            <w:hideMark/>
          </w:tcPr>
          <w:p w14:paraId="0CE87541" w14:textId="5422C497" w:rsidR="003477A8" w:rsidRPr="002D4B10" w:rsidRDefault="003477A8" w:rsidP="00A927FA">
            <w:pPr>
              <w:jc w:val="right"/>
              <w:rPr>
                <w:color w:val="000000"/>
              </w:rPr>
            </w:pPr>
            <w:r>
              <w:rPr>
                <w:color w:val="000000"/>
              </w:rPr>
              <w:t>12</w:t>
            </w:r>
            <w:r w:rsidR="00041B98">
              <w:rPr>
                <w:color w:val="000000"/>
              </w:rPr>
              <w:t xml:space="preserve"> szt.</w:t>
            </w:r>
          </w:p>
        </w:tc>
      </w:tr>
      <w:tr w:rsidR="003477A8" w:rsidRPr="004549BF" w14:paraId="10F191AC" w14:textId="77777777" w:rsidTr="002851BB">
        <w:trPr>
          <w:trHeight w:val="3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09BB562" w14:textId="77777777" w:rsidR="003477A8" w:rsidRPr="002D4B10" w:rsidRDefault="003477A8" w:rsidP="00A927FA">
            <w:pPr>
              <w:rPr>
                <w:color w:val="000000"/>
              </w:rPr>
            </w:pPr>
            <w:r>
              <w:rPr>
                <w:color w:val="000000"/>
              </w:rPr>
              <w:t>292.</w:t>
            </w:r>
          </w:p>
        </w:tc>
        <w:tc>
          <w:tcPr>
            <w:tcW w:w="7139" w:type="dxa"/>
            <w:tcBorders>
              <w:top w:val="nil"/>
              <w:left w:val="nil"/>
              <w:bottom w:val="single" w:sz="8" w:space="0" w:color="000000"/>
              <w:right w:val="single" w:sz="8" w:space="0" w:color="000000"/>
            </w:tcBorders>
            <w:shd w:val="clear" w:color="000000" w:fill="FFFFFF"/>
            <w:vAlign w:val="bottom"/>
            <w:hideMark/>
          </w:tcPr>
          <w:p w14:paraId="508A6A0F" w14:textId="77777777" w:rsidR="003477A8" w:rsidRPr="002D4B10" w:rsidRDefault="003477A8" w:rsidP="00A927FA">
            <w:pPr>
              <w:rPr>
                <w:color w:val="000000"/>
              </w:rPr>
            </w:pPr>
            <w:r>
              <w:rPr>
                <w:color w:val="000000"/>
              </w:rPr>
              <w:t>STOJAK NA KATALOGI A4 PRZEZROCZYSTY, WYKONANY Z TWORZYWA SZTUCZNEGO</w:t>
            </w:r>
          </w:p>
        </w:tc>
        <w:tc>
          <w:tcPr>
            <w:tcW w:w="1417" w:type="dxa"/>
            <w:tcBorders>
              <w:top w:val="nil"/>
              <w:left w:val="nil"/>
              <w:bottom w:val="single" w:sz="8" w:space="0" w:color="000000"/>
              <w:right w:val="single" w:sz="8" w:space="0" w:color="000000"/>
            </w:tcBorders>
            <w:shd w:val="clear" w:color="000000" w:fill="FFFFFF"/>
            <w:vAlign w:val="bottom"/>
            <w:hideMark/>
          </w:tcPr>
          <w:p w14:paraId="6913AC25" w14:textId="31A52EA6" w:rsidR="003477A8" w:rsidRPr="002D4B10" w:rsidRDefault="003477A8" w:rsidP="00A927FA">
            <w:pPr>
              <w:jc w:val="right"/>
              <w:rPr>
                <w:color w:val="000000"/>
              </w:rPr>
            </w:pPr>
            <w:r>
              <w:rPr>
                <w:color w:val="000000"/>
              </w:rPr>
              <w:t>15</w:t>
            </w:r>
            <w:r w:rsidR="00041B98">
              <w:rPr>
                <w:color w:val="000000"/>
              </w:rPr>
              <w:t xml:space="preserve"> szt.</w:t>
            </w:r>
          </w:p>
        </w:tc>
      </w:tr>
      <w:tr w:rsidR="003477A8" w:rsidRPr="004549BF" w14:paraId="46344726" w14:textId="77777777" w:rsidTr="002851BB">
        <w:trPr>
          <w:trHeight w:val="3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E6E2623" w14:textId="77777777" w:rsidR="003477A8" w:rsidRPr="002D4B10" w:rsidRDefault="003477A8" w:rsidP="00A927FA">
            <w:pPr>
              <w:rPr>
                <w:color w:val="000000"/>
              </w:rPr>
            </w:pPr>
            <w:r>
              <w:rPr>
                <w:color w:val="000000"/>
              </w:rPr>
              <w:t>293.</w:t>
            </w:r>
          </w:p>
        </w:tc>
        <w:tc>
          <w:tcPr>
            <w:tcW w:w="7139" w:type="dxa"/>
            <w:tcBorders>
              <w:top w:val="nil"/>
              <w:left w:val="nil"/>
              <w:bottom w:val="single" w:sz="8" w:space="0" w:color="000000"/>
              <w:right w:val="single" w:sz="8" w:space="0" w:color="000000"/>
            </w:tcBorders>
            <w:shd w:val="clear" w:color="000000" w:fill="FFFFFF"/>
            <w:vAlign w:val="bottom"/>
            <w:hideMark/>
          </w:tcPr>
          <w:p w14:paraId="02B9DE77" w14:textId="407D8F19" w:rsidR="003477A8" w:rsidRPr="002D4B10" w:rsidRDefault="003477A8" w:rsidP="00A927FA">
            <w:pPr>
              <w:rPr>
                <w:color w:val="000000"/>
              </w:rPr>
            </w:pPr>
            <w:r>
              <w:rPr>
                <w:color w:val="000000"/>
              </w:rPr>
              <w:t xml:space="preserve">STOJAK NA KATALOGI A4, WYKONANY Z TWORZYWA SZTUCZNEGO, KOLOR </w:t>
            </w:r>
            <w:r w:rsidR="002D00C9">
              <w:rPr>
                <w:color w:val="000000"/>
              </w:rPr>
              <w:t>BIAŁY</w:t>
            </w:r>
          </w:p>
        </w:tc>
        <w:tc>
          <w:tcPr>
            <w:tcW w:w="1417" w:type="dxa"/>
            <w:tcBorders>
              <w:top w:val="nil"/>
              <w:left w:val="nil"/>
              <w:bottom w:val="single" w:sz="8" w:space="0" w:color="000000"/>
              <w:right w:val="single" w:sz="8" w:space="0" w:color="000000"/>
            </w:tcBorders>
            <w:shd w:val="clear" w:color="000000" w:fill="FFFFFF"/>
            <w:vAlign w:val="bottom"/>
            <w:hideMark/>
          </w:tcPr>
          <w:p w14:paraId="2F98353A" w14:textId="6B2C01CA" w:rsidR="003477A8" w:rsidRPr="002D4B10" w:rsidRDefault="002D00C9" w:rsidP="00A927FA">
            <w:pPr>
              <w:jc w:val="right"/>
              <w:rPr>
                <w:color w:val="000000"/>
              </w:rPr>
            </w:pPr>
            <w:r>
              <w:rPr>
                <w:color w:val="000000"/>
              </w:rPr>
              <w:t>2</w:t>
            </w:r>
            <w:r w:rsidR="003477A8">
              <w:rPr>
                <w:color w:val="000000"/>
              </w:rPr>
              <w:t>0</w:t>
            </w:r>
            <w:r w:rsidR="00041B98">
              <w:rPr>
                <w:color w:val="000000"/>
              </w:rPr>
              <w:t xml:space="preserve"> szt.</w:t>
            </w:r>
          </w:p>
        </w:tc>
      </w:tr>
      <w:tr w:rsidR="003477A8" w:rsidRPr="004549BF" w14:paraId="14A97AF2" w14:textId="77777777" w:rsidTr="002851BB">
        <w:trPr>
          <w:trHeight w:val="3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E9A50F3" w14:textId="77777777" w:rsidR="003477A8" w:rsidRPr="002D4B10" w:rsidRDefault="003477A8" w:rsidP="00A927FA">
            <w:pPr>
              <w:rPr>
                <w:color w:val="000000"/>
              </w:rPr>
            </w:pPr>
            <w:r>
              <w:rPr>
                <w:color w:val="000000"/>
              </w:rPr>
              <w:t>294.</w:t>
            </w:r>
          </w:p>
        </w:tc>
        <w:tc>
          <w:tcPr>
            <w:tcW w:w="7139" w:type="dxa"/>
            <w:tcBorders>
              <w:top w:val="nil"/>
              <w:left w:val="nil"/>
              <w:bottom w:val="single" w:sz="8" w:space="0" w:color="000000"/>
              <w:right w:val="single" w:sz="8" w:space="0" w:color="000000"/>
            </w:tcBorders>
            <w:shd w:val="clear" w:color="000000" w:fill="FFFFFF"/>
            <w:vAlign w:val="bottom"/>
            <w:hideMark/>
          </w:tcPr>
          <w:p w14:paraId="61205371" w14:textId="49605929" w:rsidR="003477A8" w:rsidRPr="002D4B10" w:rsidRDefault="003477A8" w:rsidP="00A927FA">
            <w:pPr>
              <w:rPr>
                <w:color w:val="000000"/>
              </w:rPr>
            </w:pPr>
            <w:r>
              <w:rPr>
                <w:color w:val="000000"/>
              </w:rPr>
              <w:t xml:space="preserve">STOJAK NA KATALOGI A4, WYKONANY Z TWORZYWA SZTUCZNEGO, KOLOR </w:t>
            </w:r>
            <w:r w:rsidR="002D00C9">
              <w:rPr>
                <w:color w:val="000000"/>
              </w:rPr>
              <w:t>NIEBIESKI</w:t>
            </w:r>
          </w:p>
        </w:tc>
        <w:tc>
          <w:tcPr>
            <w:tcW w:w="1417" w:type="dxa"/>
            <w:tcBorders>
              <w:top w:val="nil"/>
              <w:left w:val="nil"/>
              <w:bottom w:val="single" w:sz="8" w:space="0" w:color="000000"/>
              <w:right w:val="single" w:sz="8" w:space="0" w:color="000000"/>
            </w:tcBorders>
            <w:shd w:val="clear" w:color="000000" w:fill="FFFFFF"/>
            <w:vAlign w:val="bottom"/>
            <w:hideMark/>
          </w:tcPr>
          <w:p w14:paraId="302DF5BC" w14:textId="460FF580" w:rsidR="003477A8" w:rsidRPr="002D4B10" w:rsidRDefault="002D00C9" w:rsidP="00A927FA">
            <w:pPr>
              <w:jc w:val="right"/>
              <w:rPr>
                <w:color w:val="000000"/>
              </w:rPr>
            </w:pPr>
            <w:r>
              <w:rPr>
                <w:color w:val="000000"/>
              </w:rPr>
              <w:t>2</w:t>
            </w:r>
            <w:r w:rsidR="003477A8">
              <w:rPr>
                <w:color w:val="000000"/>
              </w:rPr>
              <w:t>0</w:t>
            </w:r>
            <w:r w:rsidR="00041B98">
              <w:rPr>
                <w:color w:val="000000"/>
              </w:rPr>
              <w:t xml:space="preserve"> szt.</w:t>
            </w:r>
          </w:p>
        </w:tc>
      </w:tr>
      <w:tr w:rsidR="002851BB" w:rsidRPr="004549BF" w14:paraId="53F4D4B6" w14:textId="77777777" w:rsidTr="002851BB">
        <w:trPr>
          <w:trHeight w:val="68"/>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69F751A" w14:textId="07B106EA" w:rsidR="002851BB" w:rsidRPr="002D4B10" w:rsidRDefault="002851BB" w:rsidP="002851BB">
            <w:pPr>
              <w:rPr>
                <w:color w:val="000000"/>
              </w:rPr>
            </w:pPr>
            <w:r>
              <w:rPr>
                <w:color w:val="000000"/>
              </w:rPr>
              <w:t>29</w:t>
            </w:r>
            <w:r w:rsidR="00266810">
              <w:rPr>
                <w:color w:val="000000"/>
              </w:rPr>
              <w:t>5</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5E5C630D" w14:textId="6F598C54" w:rsidR="002851BB" w:rsidRPr="002D4B10" w:rsidRDefault="002851BB" w:rsidP="002851BB">
            <w:pPr>
              <w:rPr>
                <w:color w:val="000000"/>
              </w:rPr>
            </w:pPr>
            <w:r w:rsidRPr="002851BB">
              <w:rPr>
                <w:color w:val="000000"/>
              </w:rPr>
              <w:t>POJEMNIK NA DOKUMENTY Z 5 SZUFLADAMI, WYKONANY Z WYSOKIEJ JAKOŚCI TWORZYWA SZTUCZNEGO, SZUFLADY JEDNAKOWEJ WYSOKOŚCI, BLOKADA ZABEZPIECZAJĄCA PRZED CAŁKOWITYM WYSUNIĘCIEM, ANTYPOŚLIZGOWY SPÓD</w:t>
            </w:r>
            <w:r>
              <w:rPr>
                <w:color w:val="000000"/>
              </w:rPr>
              <w:t xml:space="preserve"> </w:t>
            </w:r>
          </w:p>
        </w:tc>
        <w:tc>
          <w:tcPr>
            <w:tcW w:w="1417" w:type="dxa"/>
            <w:tcBorders>
              <w:top w:val="nil"/>
              <w:left w:val="nil"/>
              <w:bottom w:val="single" w:sz="8" w:space="0" w:color="000000"/>
              <w:right w:val="single" w:sz="8" w:space="0" w:color="000000"/>
            </w:tcBorders>
            <w:shd w:val="clear" w:color="000000" w:fill="FFFFFF"/>
            <w:vAlign w:val="bottom"/>
            <w:hideMark/>
          </w:tcPr>
          <w:p w14:paraId="1950C643" w14:textId="0F348C4E" w:rsidR="002851BB" w:rsidRPr="002D4B10" w:rsidRDefault="002851BB" w:rsidP="002851BB">
            <w:pPr>
              <w:jc w:val="right"/>
              <w:rPr>
                <w:color w:val="000000"/>
              </w:rPr>
            </w:pPr>
            <w:r>
              <w:rPr>
                <w:color w:val="000000"/>
              </w:rPr>
              <w:t>25 szt.</w:t>
            </w:r>
          </w:p>
        </w:tc>
      </w:tr>
      <w:tr w:rsidR="002851BB" w:rsidRPr="004549BF" w14:paraId="33627340" w14:textId="77777777" w:rsidTr="002851BB">
        <w:trPr>
          <w:trHeight w:val="68"/>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291308B" w14:textId="48A40938" w:rsidR="002851BB" w:rsidRPr="002D4B10" w:rsidRDefault="002851BB" w:rsidP="002851BB">
            <w:pPr>
              <w:rPr>
                <w:color w:val="000000"/>
              </w:rPr>
            </w:pPr>
            <w:r>
              <w:rPr>
                <w:color w:val="000000"/>
              </w:rPr>
              <w:t>29</w:t>
            </w:r>
            <w:r w:rsidR="00266810">
              <w:rPr>
                <w:color w:val="000000"/>
              </w:rPr>
              <w:t>6</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470029F3" w14:textId="389485F1" w:rsidR="002851BB" w:rsidRPr="002D4B10" w:rsidRDefault="002851BB" w:rsidP="002851BB">
            <w:pPr>
              <w:rPr>
                <w:color w:val="000000"/>
              </w:rPr>
            </w:pPr>
            <w:r>
              <w:rPr>
                <w:color w:val="000000"/>
              </w:rPr>
              <w:t xml:space="preserve">POJEMNIK NA DOKUMENTY Z 4-5 SZUFLADAMI, WYKONANY Z WYSOKIEJ JAKOŚCI TWORZYWA SZTUCZNEGO,SZUFLADY MAŁE I DUŻE W DOWOLNEJ KONFIGURACJI, BLOKADA ZABEZPIECZAJĄCA PRZED CAŁKOWITYM WYSUNIĘCIEM, ANTYPOŚLIZGOWY SPÓD  </w:t>
            </w:r>
          </w:p>
        </w:tc>
        <w:tc>
          <w:tcPr>
            <w:tcW w:w="1417" w:type="dxa"/>
            <w:tcBorders>
              <w:top w:val="nil"/>
              <w:left w:val="nil"/>
              <w:bottom w:val="single" w:sz="8" w:space="0" w:color="000000"/>
              <w:right w:val="single" w:sz="8" w:space="0" w:color="000000"/>
            </w:tcBorders>
            <w:shd w:val="clear" w:color="000000" w:fill="FFFFFF"/>
            <w:vAlign w:val="bottom"/>
            <w:hideMark/>
          </w:tcPr>
          <w:p w14:paraId="6C562704" w14:textId="0ADFE371" w:rsidR="002851BB" w:rsidRPr="002D4B10" w:rsidRDefault="002851BB" w:rsidP="002851BB">
            <w:pPr>
              <w:jc w:val="right"/>
              <w:rPr>
                <w:color w:val="000000"/>
              </w:rPr>
            </w:pPr>
            <w:r>
              <w:rPr>
                <w:color w:val="000000"/>
              </w:rPr>
              <w:t>30 szt.</w:t>
            </w:r>
          </w:p>
        </w:tc>
      </w:tr>
      <w:tr w:rsidR="003477A8" w:rsidRPr="004549BF" w14:paraId="0D13CBDA" w14:textId="77777777" w:rsidTr="002851BB">
        <w:trPr>
          <w:trHeight w:val="37"/>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7EDB190" w14:textId="3F1EFFD4" w:rsidR="003477A8" w:rsidRPr="002D4B10" w:rsidRDefault="00266810" w:rsidP="00A927FA">
            <w:pPr>
              <w:rPr>
                <w:color w:val="000000"/>
              </w:rPr>
            </w:pPr>
            <w:r>
              <w:rPr>
                <w:color w:val="000000"/>
              </w:rPr>
              <w:t>297</w:t>
            </w:r>
            <w:r w:rsidR="003477A8">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54C1D2C1" w14:textId="77777777" w:rsidR="003477A8" w:rsidRPr="002D4B10" w:rsidRDefault="003477A8" w:rsidP="00A927FA">
            <w:pPr>
              <w:rPr>
                <w:color w:val="000000"/>
              </w:rPr>
            </w:pPr>
            <w:r>
              <w:rPr>
                <w:color w:val="000000"/>
              </w:rPr>
              <w:t>SZAFKA BIUROWA Z SZUFLADAMI A4,  ZAMYKANA NA KLUCZ, 4 - 6 SZUFLAD, OKNA OPISOWE</w:t>
            </w:r>
          </w:p>
        </w:tc>
        <w:tc>
          <w:tcPr>
            <w:tcW w:w="1417" w:type="dxa"/>
            <w:tcBorders>
              <w:top w:val="nil"/>
              <w:left w:val="nil"/>
              <w:bottom w:val="single" w:sz="8" w:space="0" w:color="000000"/>
              <w:right w:val="single" w:sz="8" w:space="0" w:color="000000"/>
            </w:tcBorders>
            <w:shd w:val="clear" w:color="000000" w:fill="FFFFFF"/>
            <w:vAlign w:val="bottom"/>
            <w:hideMark/>
          </w:tcPr>
          <w:p w14:paraId="2ABF101B" w14:textId="418A0B98" w:rsidR="003477A8" w:rsidRPr="002D4B10" w:rsidRDefault="003477A8" w:rsidP="00A927FA">
            <w:pPr>
              <w:jc w:val="right"/>
              <w:rPr>
                <w:color w:val="000000"/>
              </w:rPr>
            </w:pPr>
            <w:r>
              <w:rPr>
                <w:color w:val="000000"/>
              </w:rPr>
              <w:t>1</w:t>
            </w:r>
            <w:r w:rsidR="00041B98">
              <w:rPr>
                <w:color w:val="000000"/>
              </w:rPr>
              <w:t xml:space="preserve"> szt.</w:t>
            </w:r>
          </w:p>
        </w:tc>
      </w:tr>
      <w:tr w:rsidR="003477A8" w:rsidRPr="004549BF" w14:paraId="04909AE8"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B800F96" w14:textId="61F90C1A" w:rsidR="003477A8" w:rsidRPr="002D4B10" w:rsidRDefault="00266810" w:rsidP="00A927FA">
            <w:pPr>
              <w:rPr>
                <w:color w:val="000000"/>
              </w:rPr>
            </w:pPr>
            <w:r>
              <w:rPr>
                <w:color w:val="000000"/>
              </w:rPr>
              <w:t>298</w:t>
            </w:r>
            <w:r w:rsidR="003477A8">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0AE2B979" w14:textId="77777777" w:rsidR="003477A8" w:rsidRPr="002D4B10" w:rsidRDefault="003477A8" w:rsidP="00A927FA">
            <w:pPr>
              <w:rPr>
                <w:color w:val="000000"/>
              </w:rPr>
            </w:pPr>
            <w:r>
              <w:rPr>
                <w:color w:val="000000"/>
              </w:rPr>
              <w:t>PÓŁKA NA DOKUMENTY METALOWA, WERSJA POTRÓJNA</w:t>
            </w:r>
          </w:p>
        </w:tc>
        <w:tc>
          <w:tcPr>
            <w:tcW w:w="1417" w:type="dxa"/>
            <w:tcBorders>
              <w:top w:val="nil"/>
              <w:left w:val="nil"/>
              <w:bottom w:val="single" w:sz="8" w:space="0" w:color="000000"/>
              <w:right w:val="single" w:sz="8" w:space="0" w:color="000000"/>
            </w:tcBorders>
            <w:shd w:val="clear" w:color="000000" w:fill="FFFFFF"/>
            <w:vAlign w:val="bottom"/>
            <w:hideMark/>
          </w:tcPr>
          <w:p w14:paraId="36F2117A" w14:textId="57735995" w:rsidR="003477A8" w:rsidRPr="002D4B10" w:rsidRDefault="003477A8" w:rsidP="00A927FA">
            <w:pPr>
              <w:jc w:val="right"/>
              <w:rPr>
                <w:color w:val="000000"/>
              </w:rPr>
            </w:pPr>
            <w:r>
              <w:rPr>
                <w:color w:val="000000"/>
              </w:rPr>
              <w:t>10</w:t>
            </w:r>
            <w:r w:rsidR="00041B98">
              <w:rPr>
                <w:color w:val="000000"/>
              </w:rPr>
              <w:t xml:space="preserve"> szt.</w:t>
            </w:r>
          </w:p>
        </w:tc>
      </w:tr>
      <w:tr w:rsidR="003477A8" w:rsidRPr="004549BF" w14:paraId="5B4E29B7" w14:textId="77777777" w:rsidTr="002851BB">
        <w:trPr>
          <w:trHeight w:val="37"/>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A9370E0" w14:textId="3342D376" w:rsidR="003477A8" w:rsidRPr="002D4B10" w:rsidRDefault="00266810" w:rsidP="00A927FA">
            <w:pPr>
              <w:rPr>
                <w:color w:val="000000"/>
              </w:rPr>
            </w:pPr>
            <w:r>
              <w:rPr>
                <w:color w:val="000000"/>
              </w:rPr>
              <w:t>299</w:t>
            </w:r>
            <w:r w:rsidR="003477A8">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455E1CDD" w14:textId="77777777" w:rsidR="003477A8" w:rsidRPr="002D4B10" w:rsidRDefault="003477A8" w:rsidP="00A927FA">
            <w:pPr>
              <w:rPr>
                <w:color w:val="000000"/>
              </w:rPr>
            </w:pPr>
            <w:r>
              <w:rPr>
                <w:color w:val="000000"/>
              </w:rPr>
              <w:t>PÓŁKA ŚCIENNA NA DOKUMENTY A4, Z 4 - 5 KIESZENIAMI, WYKONANA Z POLISTYRENU</w:t>
            </w:r>
          </w:p>
        </w:tc>
        <w:tc>
          <w:tcPr>
            <w:tcW w:w="1417" w:type="dxa"/>
            <w:tcBorders>
              <w:top w:val="nil"/>
              <w:left w:val="nil"/>
              <w:bottom w:val="single" w:sz="8" w:space="0" w:color="000000"/>
              <w:right w:val="single" w:sz="8" w:space="0" w:color="000000"/>
            </w:tcBorders>
            <w:shd w:val="clear" w:color="000000" w:fill="FFFFFF"/>
            <w:vAlign w:val="bottom"/>
            <w:hideMark/>
          </w:tcPr>
          <w:p w14:paraId="46861BCF" w14:textId="6B7118CB" w:rsidR="003477A8" w:rsidRPr="002D4B10" w:rsidRDefault="003477A8" w:rsidP="00A927FA">
            <w:pPr>
              <w:jc w:val="right"/>
              <w:rPr>
                <w:color w:val="000000"/>
              </w:rPr>
            </w:pPr>
            <w:r>
              <w:rPr>
                <w:color w:val="000000"/>
              </w:rPr>
              <w:t>5</w:t>
            </w:r>
            <w:r w:rsidR="00041B98">
              <w:rPr>
                <w:color w:val="000000"/>
              </w:rPr>
              <w:t xml:space="preserve"> szt.</w:t>
            </w:r>
          </w:p>
        </w:tc>
      </w:tr>
      <w:tr w:rsidR="003477A8" w:rsidRPr="004549BF" w14:paraId="23593553" w14:textId="77777777" w:rsidTr="002851BB">
        <w:trPr>
          <w:trHeight w:val="68"/>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85F9B0F" w14:textId="001E1F63" w:rsidR="003477A8" w:rsidRPr="002D4B10" w:rsidRDefault="003477A8" w:rsidP="00A927FA">
            <w:pPr>
              <w:rPr>
                <w:color w:val="000000"/>
              </w:rPr>
            </w:pPr>
            <w:r>
              <w:rPr>
                <w:color w:val="000000"/>
              </w:rPr>
              <w:t>30</w:t>
            </w:r>
            <w:r w:rsidR="00266810">
              <w:rPr>
                <w:color w:val="000000"/>
              </w:rPr>
              <w:t>0</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76CC68F6" w14:textId="77777777" w:rsidR="003477A8" w:rsidRPr="002D4B10" w:rsidRDefault="003477A8" w:rsidP="00A927FA">
            <w:pPr>
              <w:rPr>
                <w:color w:val="000000"/>
              </w:rPr>
            </w:pPr>
            <w:r>
              <w:rPr>
                <w:color w:val="000000"/>
              </w:rPr>
              <w:t>ORGANIZER NABIURKOWY O WYM. MIN. 120X140X90 MM, MIESZCZĄCY MIN. 20 DŁUGOPISÓW, 3 ZAKREŚLACZE, POSIADAJĄCY DODATKOWE PRZEGRÓDKI NA ZNACZNIKI, GUMKI DO ŚCIERANIA ITP.. KOLOR BIAŁY</w:t>
            </w:r>
          </w:p>
        </w:tc>
        <w:tc>
          <w:tcPr>
            <w:tcW w:w="1417" w:type="dxa"/>
            <w:tcBorders>
              <w:top w:val="nil"/>
              <w:left w:val="nil"/>
              <w:bottom w:val="single" w:sz="8" w:space="0" w:color="000000"/>
              <w:right w:val="single" w:sz="8" w:space="0" w:color="000000"/>
            </w:tcBorders>
            <w:shd w:val="clear" w:color="000000" w:fill="FFFFFF"/>
            <w:vAlign w:val="bottom"/>
            <w:hideMark/>
          </w:tcPr>
          <w:p w14:paraId="1AE38F65" w14:textId="572FC9CF" w:rsidR="003477A8" w:rsidRPr="002D4B10" w:rsidRDefault="003477A8" w:rsidP="00A927FA">
            <w:pPr>
              <w:jc w:val="right"/>
              <w:rPr>
                <w:color w:val="000000"/>
              </w:rPr>
            </w:pPr>
            <w:r>
              <w:rPr>
                <w:color w:val="000000"/>
              </w:rPr>
              <w:t>5</w:t>
            </w:r>
            <w:r w:rsidR="00041B98">
              <w:rPr>
                <w:color w:val="000000"/>
              </w:rPr>
              <w:t xml:space="preserve"> szt.</w:t>
            </w:r>
          </w:p>
        </w:tc>
      </w:tr>
      <w:tr w:rsidR="003477A8" w:rsidRPr="004549BF" w14:paraId="6893560A" w14:textId="77777777" w:rsidTr="002851BB">
        <w:trPr>
          <w:trHeight w:val="68"/>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05F83E0" w14:textId="69993CCF" w:rsidR="003477A8" w:rsidRPr="002D4B10" w:rsidRDefault="003477A8" w:rsidP="00A927FA">
            <w:pPr>
              <w:rPr>
                <w:color w:val="000000"/>
              </w:rPr>
            </w:pPr>
            <w:r>
              <w:rPr>
                <w:color w:val="000000"/>
              </w:rPr>
              <w:t>30</w:t>
            </w:r>
            <w:r w:rsidR="00266810">
              <w:rPr>
                <w:color w:val="000000"/>
              </w:rPr>
              <w:t>1</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5B52F03B" w14:textId="77777777" w:rsidR="003477A8" w:rsidRPr="002D4B10" w:rsidRDefault="003477A8" w:rsidP="00A927FA">
            <w:pPr>
              <w:rPr>
                <w:color w:val="000000"/>
              </w:rPr>
            </w:pPr>
            <w:r>
              <w:rPr>
                <w:color w:val="000000"/>
              </w:rPr>
              <w:t>ORGANIZER NABIURKOWY O WYM. MIN. 120X140X90 MM, MIESZCZĄCY MIN. 20 DŁUGOPISÓW, 3 ZAKREŚLACZE, POSIADAJĄCY DODATKOWE PRZEGRÓDKI NA ZNACZNIKI, GUMKI DO ŚCIERANIA ITP.. KOLOR CZARNY</w:t>
            </w:r>
          </w:p>
        </w:tc>
        <w:tc>
          <w:tcPr>
            <w:tcW w:w="1417" w:type="dxa"/>
            <w:tcBorders>
              <w:top w:val="nil"/>
              <w:left w:val="nil"/>
              <w:bottom w:val="single" w:sz="8" w:space="0" w:color="000000"/>
              <w:right w:val="single" w:sz="8" w:space="0" w:color="000000"/>
            </w:tcBorders>
            <w:shd w:val="clear" w:color="000000" w:fill="FFFFFF"/>
            <w:vAlign w:val="bottom"/>
            <w:hideMark/>
          </w:tcPr>
          <w:p w14:paraId="17D6E8B1" w14:textId="3674CF06" w:rsidR="003477A8" w:rsidRPr="002D4B10" w:rsidRDefault="00AC5C44" w:rsidP="00A927FA">
            <w:pPr>
              <w:jc w:val="right"/>
              <w:rPr>
                <w:color w:val="000000"/>
              </w:rPr>
            </w:pPr>
            <w:r>
              <w:rPr>
                <w:color w:val="000000"/>
              </w:rPr>
              <w:t>10</w:t>
            </w:r>
            <w:r w:rsidR="00041B98">
              <w:rPr>
                <w:color w:val="000000"/>
              </w:rPr>
              <w:t xml:space="preserve"> szt.</w:t>
            </w:r>
          </w:p>
        </w:tc>
      </w:tr>
      <w:tr w:rsidR="003477A8" w:rsidRPr="004549BF" w14:paraId="019A52BE" w14:textId="77777777" w:rsidTr="002851BB">
        <w:trPr>
          <w:trHeight w:val="68"/>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758AC60" w14:textId="505A7AC3" w:rsidR="003477A8" w:rsidRPr="002D4B10" w:rsidRDefault="003477A8" w:rsidP="00A927FA">
            <w:pPr>
              <w:rPr>
                <w:color w:val="000000"/>
              </w:rPr>
            </w:pPr>
            <w:r>
              <w:rPr>
                <w:color w:val="000000"/>
              </w:rPr>
              <w:t>30</w:t>
            </w:r>
            <w:r w:rsidR="00266810">
              <w:rPr>
                <w:color w:val="000000"/>
              </w:rPr>
              <w:t>2</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1FD9CA8D" w14:textId="77777777" w:rsidR="003477A8" w:rsidRPr="002D4B10" w:rsidRDefault="003477A8" w:rsidP="00A927FA">
            <w:pPr>
              <w:rPr>
                <w:color w:val="000000"/>
              </w:rPr>
            </w:pPr>
            <w:r>
              <w:rPr>
                <w:color w:val="000000"/>
              </w:rPr>
              <w:t xml:space="preserve">ORGANIZER NABIURKOWY O WYM. MIN. 120X140X90 MM, </w:t>
            </w:r>
            <w:r>
              <w:rPr>
                <w:color w:val="000000"/>
              </w:rPr>
              <w:lastRenderedPageBreak/>
              <w:t>MIESZCZĄCY MIN. 20 DŁUGOPISÓW, 3 ZAKREŚLACZE, POSIADAJĄCY DODATKOWE PRZEGRÓDKI NA ZNACZNIKI, GUMKI DO ŚCIERANIA ITP.. KOLOR PRZEZROCZYSTY</w:t>
            </w:r>
          </w:p>
        </w:tc>
        <w:tc>
          <w:tcPr>
            <w:tcW w:w="1417" w:type="dxa"/>
            <w:tcBorders>
              <w:top w:val="nil"/>
              <w:left w:val="nil"/>
              <w:bottom w:val="single" w:sz="8" w:space="0" w:color="000000"/>
              <w:right w:val="single" w:sz="8" w:space="0" w:color="000000"/>
            </w:tcBorders>
            <w:shd w:val="clear" w:color="000000" w:fill="FFFFFF"/>
            <w:vAlign w:val="bottom"/>
            <w:hideMark/>
          </w:tcPr>
          <w:p w14:paraId="013C3774" w14:textId="6AF6CF2B" w:rsidR="003477A8" w:rsidRPr="002D4B10" w:rsidRDefault="003477A8" w:rsidP="00A927FA">
            <w:pPr>
              <w:jc w:val="right"/>
              <w:rPr>
                <w:color w:val="000000"/>
              </w:rPr>
            </w:pPr>
            <w:r>
              <w:rPr>
                <w:color w:val="000000"/>
              </w:rPr>
              <w:lastRenderedPageBreak/>
              <w:t>5</w:t>
            </w:r>
            <w:r w:rsidR="00041B98">
              <w:rPr>
                <w:color w:val="000000"/>
              </w:rPr>
              <w:t xml:space="preserve"> szt.</w:t>
            </w:r>
          </w:p>
        </w:tc>
      </w:tr>
      <w:tr w:rsidR="003477A8" w:rsidRPr="004549BF" w14:paraId="217BF2D9" w14:textId="77777777" w:rsidTr="002851BB">
        <w:trPr>
          <w:trHeight w:val="4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864F17B" w14:textId="242E16BE" w:rsidR="003477A8" w:rsidRPr="002D4B10" w:rsidRDefault="003477A8" w:rsidP="00A927FA">
            <w:pPr>
              <w:rPr>
                <w:color w:val="000000"/>
              </w:rPr>
            </w:pPr>
            <w:r>
              <w:rPr>
                <w:color w:val="000000"/>
              </w:rPr>
              <w:t>30</w:t>
            </w:r>
            <w:r w:rsidR="00266810">
              <w:rPr>
                <w:color w:val="000000"/>
              </w:rPr>
              <w:t>3</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7390C6D6" w14:textId="6AF3CFB8" w:rsidR="003477A8" w:rsidRPr="002D4B10" w:rsidRDefault="003477A8" w:rsidP="00A927FA">
            <w:pPr>
              <w:rPr>
                <w:color w:val="000000"/>
              </w:rPr>
            </w:pPr>
            <w:r>
              <w:rPr>
                <w:color w:val="000000"/>
              </w:rPr>
              <w:t xml:space="preserve">WIZYTOWNIK NABIURKOWY, WYKONANY Z PRZEZROCZYSTEGO TWORZYWA NA OK.. 80 WIZYTÓWEK, WYM. </w:t>
            </w:r>
            <w:r w:rsidR="00F62EDA">
              <w:rPr>
                <w:color w:val="000000"/>
              </w:rPr>
              <w:t xml:space="preserve">MIN. </w:t>
            </w:r>
            <w:r>
              <w:rPr>
                <w:color w:val="000000"/>
              </w:rPr>
              <w:t>45X110X55 MM</w:t>
            </w:r>
          </w:p>
        </w:tc>
        <w:tc>
          <w:tcPr>
            <w:tcW w:w="1417" w:type="dxa"/>
            <w:tcBorders>
              <w:top w:val="nil"/>
              <w:left w:val="nil"/>
              <w:bottom w:val="single" w:sz="8" w:space="0" w:color="000000"/>
              <w:right w:val="single" w:sz="8" w:space="0" w:color="000000"/>
            </w:tcBorders>
            <w:shd w:val="clear" w:color="000000" w:fill="FFFFFF"/>
            <w:vAlign w:val="bottom"/>
            <w:hideMark/>
          </w:tcPr>
          <w:p w14:paraId="1428EC34" w14:textId="72C9FC02" w:rsidR="003477A8" w:rsidRPr="002D4B10" w:rsidRDefault="003477A8" w:rsidP="00A927FA">
            <w:pPr>
              <w:jc w:val="right"/>
              <w:rPr>
                <w:color w:val="000000"/>
              </w:rPr>
            </w:pPr>
            <w:r>
              <w:rPr>
                <w:color w:val="000000"/>
              </w:rPr>
              <w:t>10</w:t>
            </w:r>
            <w:r w:rsidR="00041B98">
              <w:rPr>
                <w:color w:val="000000"/>
              </w:rPr>
              <w:t xml:space="preserve"> szt.</w:t>
            </w:r>
          </w:p>
        </w:tc>
      </w:tr>
      <w:tr w:rsidR="003477A8" w:rsidRPr="004549BF" w14:paraId="01C5078C"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B202724" w14:textId="71A7D887" w:rsidR="003477A8" w:rsidRPr="002D4B10" w:rsidRDefault="003477A8" w:rsidP="00A927FA">
            <w:pPr>
              <w:rPr>
                <w:color w:val="000000"/>
              </w:rPr>
            </w:pPr>
            <w:r>
              <w:rPr>
                <w:color w:val="000000"/>
              </w:rPr>
              <w:t>30</w:t>
            </w:r>
            <w:r w:rsidR="00266810">
              <w:rPr>
                <w:color w:val="000000"/>
              </w:rPr>
              <w:t>4</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0B8A6A08" w14:textId="77777777" w:rsidR="003477A8" w:rsidRPr="002D4B10" w:rsidRDefault="003477A8" w:rsidP="00A927FA">
            <w:pPr>
              <w:rPr>
                <w:color w:val="000000"/>
              </w:rPr>
            </w:pPr>
            <w:r>
              <w:rPr>
                <w:color w:val="000000"/>
              </w:rPr>
              <w:t>POJEMNIK MAGNETYCZNY NA SPINACZE, PROSTOKĄTNY, WYM. MIN. 70 X 42 X 42 MM +/- 2 MM</w:t>
            </w:r>
          </w:p>
        </w:tc>
        <w:tc>
          <w:tcPr>
            <w:tcW w:w="1417" w:type="dxa"/>
            <w:tcBorders>
              <w:top w:val="nil"/>
              <w:left w:val="nil"/>
              <w:bottom w:val="single" w:sz="8" w:space="0" w:color="000000"/>
              <w:right w:val="single" w:sz="8" w:space="0" w:color="000000"/>
            </w:tcBorders>
            <w:shd w:val="clear" w:color="000000" w:fill="FFFFFF"/>
            <w:vAlign w:val="bottom"/>
            <w:hideMark/>
          </w:tcPr>
          <w:p w14:paraId="58127DD9" w14:textId="2843FE6D" w:rsidR="003477A8" w:rsidRPr="002D4B10" w:rsidRDefault="003477A8" w:rsidP="00A927FA">
            <w:pPr>
              <w:jc w:val="right"/>
              <w:rPr>
                <w:color w:val="000000"/>
              </w:rPr>
            </w:pPr>
            <w:r>
              <w:rPr>
                <w:color w:val="000000"/>
              </w:rPr>
              <w:t>20</w:t>
            </w:r>
            <w:r w:rsidR="00041B98">
              <w:rPr>
                <w:color w:val="000000"/>
              </w:rPr>
              <w:t xml:space="preserve"> szt.</w:t>
            </w:r>
          </w:p>
        </w:tc>
      </w:tr>
      <w:tr w:rsidR="003477A8" w:rsidRPr="004549BF" w14:paraId="7053D771"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EBF30DD" w14:textId="30B5F178" w:rsidR="003477A8" w:rsidRPr="002D4B10" w:rsidRDefault="003477A8" w:rsidP="00A927FA">
            <w:pPr>
              <w:rPr>
                <w:color w:val="000000"/>
              </w:rPr>
            </w:pPr>
            <w:r>
              <w:rPr>
                <w:color w:val="000000"/>
              </w:rPr>
              <w:t>30</w:t>
            </w:r>
            <w:r w:rsidR="00266810">
              <w:rPr>
                <w:color w:val="000000"/>
              </w:rPr>
              <w:t>5</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07C29889" w14:textId="77777777" w:rsidR="003477A8" w:rsidRPr="002D4B10" w:rsidRDefault="003477A8" w:rsidP="00A927FA">
            <w:pPr>
              <w:rPr>
                <w:color w:val="000000"/>
              </w:rPr>
            </w:pPr>
            <w:r>
              <w:rPr>
                <w:color w:val="000000"/>
              </w:rPr>
              <w:t xml:space="preserve">POJEMNIK NA DŁUGOPISY, WYKONANY Z BŁYSZCZĄCEGO POLISTYRENU, PRZEZROCZYSTY </w:t>
            </w:r>
          </w:p>
        </w:tc>
        <w:tc>
          <w:tcPr>
            <w:tcW w:w="1417" w:type="dxa"/>
            <w:tcBorders>
              <w:top w:val="nil"/>
              <w:left w:val="nil"/>
              <w:bottom w:val="single" w:sz="8" w:space="0" w:color="000000"/>
              <w:right w:val="single" w:sz="8" w:space="0" w:color="000000"/>
            </w:tcBorders>
            <w:shd w:val="clear" w:color="000000" w:fill="FFFFFF"/>
            <w:vAlign w:val="bottom"/>
            <w:hideMark/>
          </w:tcPr>
          <w:p w14:paraId="4F6268C1" w14:textId="17883AF3" w:rsidR="003477A8" w:rsidRPr="002D4B10" w:rsidRDefault="003477A8" w:rsidP="00A927FA">
            <w:pPr>
              <w:jc w:val="right"/>
              <w:rPr>
                <w:color w:val="000000"/>
              </w:rPr>
            </w:pPr>
            <w:r>
              <w:rPr>
                <w:color w:val="000000"/>
              </w:rPr>
              <w:t>10</w:t>
            </w:r>
            <w:r w:rsidR="00041B98">
              <w:rPr>
                <w:color w:val="000000"/>
              </w:rPr>
              <w:t xml:space="preserve"> szt.</w:t>
            </w:r>
          </w:p>
        </w:tc>
      </w:tr>
      <w:tr w:rsidR="003477A8" w:rsidRPr="004549BF" w14:paraId="3A000740" w14:textId="77777777" w:rsidTr="002851BB">
        <w:trPr>
          <w:trHeight w:val="37"/>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B7CF678" w14:textId="656EDF44" w:rsidR="003477A8" w:rsidRPr="002D4B10" w:rsidRDefault="003477A8" w:rsidP="00A927FA">
            <w:pPr>
              <w:rPr>
                <w:color w:val="000000"/>
              </w:rPr>
            </w:pPr>
            <w:r>
              <w:rPr>
                <w:color w:val="000000"/>
              </w:rPr>
              <w:t>3</w:t>
            </w:r>
            <w:r w:rsidR="00736FE3">
              <w:rPr>
                <w:color w:val="000000"/>
              </w:rPr>
              <w:t>0</w:t>
            </w:r>
            <w:r w:rsidR="00266810">
              <w:rPr>
                <w:color w:val="000000"/>
              </w:rPr>
              <w:t>6</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64085380" w14:textId="7FC13674" w:rsidR="003477A8" w:rsidRPr="002D4B10" w:rsidRDefault="003477A8" w:rsidP="00A927FA">
            <w:pPr>
              <w:rPr>
                <w:color w:val="000000"/>
              </w:rPr>
            </w:pPr>
            <w:r>
              <w:rPr>
                <w:color w:val="000000"/>
              </w:rPr>
              <w:t>POJEMNIK NA DŁUGOPISY METALOWY, WYM. MIN. WYSOKOŚĆ 9 CM, ŚREDNICA 8 CM, KOLOR CZARNY</w:t>
            </w:r>
            <w:r w:rsidR="00F62EDA">
              <w:rPr>
                <w:color w:val="000000"/>
              </w:rPr>
              <w:t>/BIAŁY</w:t>
            </w:r>
          </w:p>
        </w:tc>
        <w:tc>
          <w:tcPr>
            <w:tcW w:w="1417" w:type="dxa"/>
            <w:tcBorders>
              <w:top w:val="nil"/>
              <w:left w:val="nil"/>
              <w:bottom w:val="single" w:sz="8" w:space="0" w:color="000000"/>
              <w:right w:val="single" w:sz="8" w:space="0" w:color="000000"/>
            </w:tcBorders>
            <w:shd w:val="clear" w:color="000000" w:fill="FFFFFF"/>
            <w:vAlign w:val="bottom"/>
            <w:hideMark/>
          </w:tcPr>
          <w:p w14:paraId="2E7843A5" w14:textId="20C78AB4" w:rsidR="003477A8" w:rsidRPr="002D4B10" w:rsidRDefault="003477A8" w:rsidP="00A927FA">
            <w:pPr>
              <w:jc w:val="right"/>
              <w:rPr>
                <w:color w:val="000000"/>
              </w:rPr>
            </w:pPr>
            <w:r>
              <w:rPr>
                <w:color w:val="000000"/>
              </w:rPr>
              <w:t>30</w:t>
            </w:r>
            <w:r w:rsidR="00041B98">
              <w:rPr>
                <w:color w:val="000000"/>
              </w:rPr>
              <w:t xml:space="preserve"> szt.</w:t>
            </w:r>
          </w:p>
        </w:tc>
      </w:tr>
      <w:tr w:rsidR="003477A8" w:rsidRPr="004549BF" w14:paraId="19938EFF"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E22F2B9" w14:textId="42F08284" w:rsidR="003477A8" w:rsidRPr="002D4B10" w:rsidRDefault="003477A8" w:rsidP="00A927FA">
            <w:pPr>
              <w:rPr>
                <w:color w:val="000000"/>
              </w:rPr>
            </w:pPr>
            <w:r>
              <w:rPr>
                <w:color w:val="000000"/>
              </w:rPr>
              <w:t>3</w:t>
            </w:r>
            <w:r w:rsidR="00266810">
              <w:rPr>
                <w:color w:val="000000"/>
              </w:rPr>
              <w:t>07</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0DC68032" w14:textId="77777777" w:rsidR="003477A8" w:rsidRPr="002D4B10" w:rsidRDefault="003477A8" w:rsidP="00A927FA">
            <w:pPr>
              <w:rPr>
                <w:color w:val="000000"/>
                <w:lang w:val="en-GB"/>
              </w:rPr>
            </w:pPr>
            <w:r w:rsidRPr="007337A7">
              <w:rPr>
                <w:color w:val="000000"/>
                <w:lang w:val="en-US"/>
              </w:rPr>
              <w:t>DVD+R  16X CAKE   OP. 25 SZT.</w:t>
            </w:r>
          </w:p>
        </w:tc>
        <w:tc>
          <w:tcPr>
            <w:tcW w:w="1417" w:type="dxa"/>
            <w:tcBorders>
              <w:top w:val="nil"/>
              <w:left w:val="nil"/>
              <w:bottom w:val="single" w:sz="8" w:space="0" w:color="000000"/>
              <w:right w:val="single" w:sz="8" w:space="0" w:color="000000"/>
            </w:tcBorders>
            <w:shd w:val="clear" w:color="000000" w:fill="FFFFFF"/>
            <w:vAlign w:val="bottom"/>
            <w:hideMark/>
          </w:tcPr>
          <w:p w14:paraId="1330C19A" w14:textId="79A25C8A" w:rsidR="003477A8" w:rsidRPr="002D4B10" w:rsidRDefault="003477A8" w:rsidP="00A927FA">
            <w:pPr>
              <w:jc w:val="right"/>
              <w:rPr>
                <w:color w:val="000000"/>
              </w:rPr>
            </w:pPr>
            <w:r>
              <w:rPr>
                <w:color w:val="000000"/>
              </w:rPr>
              <w:t>15</w:t>
            </w:r>
            <w:r w:rsidR="00041B98">
              <w:rPr>
                <w:color w:val="000000"/>
              </w:rPr>
              <w:t>op.</w:t>
            </w:r>
          </w:p>
        </w:tc>
      </w:tr>
      <w:tr w:rsidR="003477A8" w:rsidRPr="004549BF" w14:paraId="30BE0B64"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CE1832F" w14:textId="687A0669" w:rsidR="003477A8" w:rsidRPr="002D4B10" w:rsidRDefault="003477A8" w:rsidP="00A927FA">
            <w:pPr>
              <w:rPr>
                <w:color w:val="000000"/>
              </w:rPr>
            </w:pPr>
            <w:r>
              <w:rPr>
                <w:color w:val="000000"/>
              </w:rPr>
              <w:t>3</w:t>
            </w:r>
            <w:r w:rsidR="00266810">
              <w:rPr>
                <w:color w:val="000000"/>
              </w:rPr>
              <w:t>08</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027284E9" w14:textId="77777777" w:rsidR="003477A8" w:rsidRPr="002D4B10" w:rsidRDefault="003477A8" w:rsidP="00A927FA">
            <w:pPr>
              <w:rPr>
                <w:color w:val="000000"/>
                <w:lang w:val="en-GB"/>
              </w:rPr>
            </w:pPr>
            <w:r w:rsidRPr="007337A7">
              <w:rPr>
                <w:color w:val="000000"/>
                <w:lang w:val="en-US"/>
              </w:rPr>
              <w:t>DVD-R  16X CAKE   OP. 25 SZT.</w:t>
            </w:r>
          </w:p>
        </w:tc>
        <w:tc>
          <w:tcPr>
            <w:tcW w:w="1417" w:type="dxa"/>
            <w:tcBorders>
              <w:top w:val="nil"/>
              <w:left w:val="nil"/>
              <w:bottom w:val="single" w:sz="8" w:space="0" w:color="000000"/>
              <w:right w:val="single" w:sz="8" w:space="0" w:color="000000"/>
            </w:tcBorders>
            <w:shd w:val="clear" w:color="000000" w:fill="FFFFFF"/>
            <w:vAlign w:val="bottom"/>
            <w:hideMark/>
          </w:tcPr>
          <w:p w14:paraId="7E618228" w14:textId="6AD6DB0E" w:rsidR="003477A8" w:rsidRPr="002D4B10" w:rsidRDefault="003477A8" w:rsidP="00A927FA">
            <w:pPr>
              <w:jc w:val="right"/>
              <w:rPr>
                <w:color w:val="000000"/>
              </w:rPr>
            </w:pPr>
            <w:r>
              <w:rPr>
                <w:color w:val="000000"/>
              </w:rPr>
              <w:t>15</w:t>
            </w:r>
            <w:r w:rsidR="00041B98">
              <w:rPr>
                <w:color w:val="000000"/>
              </w:rPr>
              <w:t>op.</w:t>
            </w:r>
          </w:p>
        </w:tc>
      </w:tr>
      <w:tr w:rsidR="003477A8" w:rsidRPr="004549BF" w14:paraId="09805702"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5C7BDCB" w14:textId="4E4525CF" w:rsidR="003477A8" w:rsidRPr="002D4B10" w:rsidRDefault="003477A8" w:rsidP="00A927FA">
            <w:pPr>
              <w:rPr>
                <w:color w:val="000000"/>
              </w:rPr>
            </w:pPr>
            <w:r>
              <w:rPr>
                <w:color w:val="000000"/>
              </w:rPr>
              <w:t>3</w:t>
            </w:r>
            <w:r w:rsidR="00266810">
              <w:rPr>
                <w:color w:val="000000"/>
              </w:rPr>
              <w:t>09</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5AC8CCA4" w14:textId="77777777" w:rsidR="003477A8" w:rsidRPr="002D4B10" w:rsidRDefault="003477A8" w:rsidP="00A927FA">
            <w:pPr>
              <w:rPr>
                <w:color w:val="000000"/>
                <w:lang w:val="en-GB"/>
              </w:rPr>
            </w:pPr>
            <w:r w:rsidRPr="007337A7">
              <w:rPr>
                <w:color w:val="000000"/>
                <w:lang w:val="en-US"/>
              </w:rPr>
              <w:t>CD-R  52X CAKE  OP.50 SZT.</w:t>
            </w:r>
          </w:p>
        </w:tc>
        <w:tc>
          <w:tcPr>
            <w:tcW w:w="1417" w:type="dxa"/>
            <w:tcBorders>
              <w:top w:val="nil"/>
              <w:left w:val="nil"/>
              <w:bottom w:val="single" w:sz="8" w:space="0" w:color="000000"/>
              <w:right w:val="single" w:sz="8" w:space="0" w:color="000000"/>
            </w:tcBorders>
            <w:shd w:val="clear" w:color="000000" w:fill="FFFFFF"/>
            <w:vAlign w:val="bottom"/>
            <w:hideMark/>
          </w:tcPr>
          <w:p w14:paraId="645F9CBF" w14:textId="53781E39" w:rsidR="003477A8" w:rsidRPr="002D4B10" w:rsidRDefault="003477A8" w:rsidP="00A927FA">
            <w:pPr>
              <w:jc w:val="right"/>
              <w:rPr>
                <w:color w:val="000000"/>
              </w:rPr>
            </w:pPr>
            <w:r>
              <w:rPr>
                <w:color w:val="000000"/>
              </w:rPr>
              <w:t>10</w:t>
            </w:r>
            <w:r w:rsidR="00041B98">
              <w:rPr>
                <w:color w:val="000000"/>
              </w:rPr>
              <w:t>op.</w:t>
            </w:r>
          </w:p>
        </w:tc>
      </w:tr>
      <w:tr w:rsidR="003477A8" w:rsidRPr="004549BF" w14:paraId="57CBF848"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B969968" w14:textId="57AE1483" w:rsidR="003477A8" w:rsidRPr="002D4B10" w:rsidRDefault="003477A8" w:rsidP="00A927FA">
            <w:pPr>
              <w:rPr>
                <w:color w:val="000000"/>
              </w:rPr>
            </w:pPr>
            <w:r>
              <w:rPr>
                <w:color w:val="000000"/>
              </w:rPr>
              <w:t>3</w:t>
            </w:r>
            <w:r w:rsidR="00266810">
              <w:rPr>
                <w:color w:val="000000"/>
              </w:rPr>
              <w:t>10</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7B87EEAA" w14:textId="77777777" w:rsidR="003477A8" w:rsidRPr="007337A7" w:rsidRDefault="003477A8" w:rsidP="00A927FA">
            <w:pPr>
              <w:rPr>
                <w:color w:val="000000"/>
              </w:rPr>
            </w:pPr>
            <w:r>
              <w:rPr>
                <w:color w:val="000000"/>
              </w:rPr>
              <w:t>PUDEŁKO PLASTIKOWE NA PŁYTĘ CD OP 25 SZT.</w:t>
            </w:r>
          </w:p>
        </w:tc>
        <w:tc>
          <w:tcPr>
            <w:tcW w:w="1417" w:type="dxa"/>
            <w:tcBorders>
              <w:top w:val="nil"/>
              <w:left w:val="nil"/>
              <w:bottom w:val="single" w:sz="8" w:space="0" w:color="000000"/>
              <w:right w:val="single" w:sz="8" w:space="0" w:color="000000"/>
            </w:tcBorders>
            <w:shd w:val="clear" w:color="000000" w:fill="FFFFFF"/>
            <w:vAlign w:val="bottom"/>
            <w:hideMark/>
          </w:tcPr>
          <w:p w14:paraId="28DBDF54" w14:textId="135736A4" w:rsidR="003477A8" w:rsidRPr="002D4B10" w:rsidRDefault="003477A8" w:rsidP="00A927FA">
            <w:pPr>
              <w:jc w:val="right"/>
              <w:rPr>
                <w:color w:val="000000"/>
              </w:rPr>
            </w:pPr>
            <w:r>
              <w:rPr>
                <w:color w:val="000000"/>
              </w:rPr>
              <w:t>10</w:t>
            </w:r>
            <w:r w:rsidR="00041B98">
              <w:rPr>
                <w:color w:val="000000"/>
              </w:rPr>
              <w:t>op.</w:t>
            </w:r>
          </w:p>
        </w:tc>
      </w:tr>
      <w:tr w:rsidR="003477A8" w:rsidRPr="004549BF" w14:paraId="41E42332"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700BCD2" w14:textId="148EA33E" w:rsidR="003477A8" w:rsidRPr="002D4B10" w:rsidRDefault="003477A8" w:rsidP="00A927FA">
            <w:pPr>
              <w:rPr>
                <w:color w:val="000000"/>
              </w:rPr>
            </w:pPr>
            <w:r>
              <w:rPr>
                <w:color w:val="000000"/>
              </w:rPr>
              <w:t>31</w:t>
            </w:r>
            <w:r w:rsidR="00266810">
              <w:rPr>
                <w:color w:val="000000"/>
              </w:rPr>
              <w:t>1</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0258A447" w14:textId="77777777" w:rsidR="003477A8" w:rsidRPr="002D4B10" w:rsidRDefault="003477A8" w:rsidP="00A927FA">
            <w:pPr>
              <w:rPr>
                <w:color w:val="000000"/>
              </w:rPr>
            </w:pPr>
            <w:r>
              <w:rPr>
                <w:color w:val="000000"/>
              </w:rPr>
              <w:t>KOPERTY PAPIEROWE NA 1 PŁYTĘ CD/DVD OP. Min. 50 SZT.</w:t>
            </w:r>
          </w:p>
        </w:tc>
        <w:tc>
          <w:tcPr>
            <w:tcW w:w="1417" w:type="dxa"/>
            <w:tcBorders>
              <w:top w:val="nil"/>
              <w:left w:val="nil"/>
              <w:bottom w:val="single" w:sz="8" w:space="0" w:color="000000"/>
              <w:right w:val="single" w:sz="8" w:space="0" w:color="000000"/>
            </w:tcBorders>
            <w:shd w:val="clear" w:color="000000" w:fill="FFFFFF"/>
            <w:vAlign w:val="bottom"/>
            <w:hideMark/>
          </w:tcPr>
          <w:p w14:paraId="1DA2DF0F" w14:textId="24288205" w:rsidR="003477A8" w:rsidRPr="002D4B10" w:rsidRDefault="003477A8" w:rsidP="00A927FA">
            <w:pPr>
              <w:jc w:val="right"/>
              <w:rPr>
                <w:color w:val="000000"/>
              </w:rPr>
            </w:pPr>
            <w:r>
              <w:rPr>
                <w:color w:val="000000"/>
              </w:rPr>
              <w:t>30</w:t>
            </w:r>
            <w:r w:rsidR="00041B98">
              <w:rPr>
                <w:color w:val="000000"/>
              </w:rPr>
              <w:t xml:space="preserve"> op.</w:t>
            </w:r>
          </w:p>
        </w:tc>
      </w:tr>
      <w:tr w:rsidR="003477A8" w:rsidRPr="004549BF" w14:paraId="7DEC5B44"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8270051" w14:textId="46B3DFEB" w:rsidR="003477A8" w:rsidRPr="002D4B10" w:rsidRDefault="003477A8" w:rsidP="00A927FA">
            <w:pPr>
              <w:rPr>
                <w:color w:val="000000"/>
              </w:rPr>
            </w:pPr>
            <w:r>
              <w:rPr>
                <w:color w:val="000000"/>
              </w:rPr>
              <w:t>31</w:t>
            </w:r>
            <w:r w:rsidR="00266810">
              <w:rPr>
                <w:color w:val="000000"/>
              </w:rPr>
              <w:t>2</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3B440462" w14:textId="77777777" w:rsidR="003477A8" w:rsidRPr="002D4B10" w:rsidRDefault="003477A8" w:rsidP="00A927FA">
            <w:pPr>
              <w:rPr>
                <w:color w:val="000000"/>
              </w:rPr>
            </w:pPr>
            <w:r>
              <w:rPr>
                <w:color w:val="000000"/>
              </w:rPr>
              <w:t>KALKULATOR 145 x 103 x 30,7 MM +/- 2 CM</w:t>
            </w:r>
          </w:p>
        </w:tc>
        <w:tc>
          <w:tcPr>
            <w:tcW w:w="1417" w:type="dxa"/>
            <w:tcBorders>
              <w:top w:val="nil"/>
              <w:left w:val="nil"/>
              <w:bottom w:val="single" w:sz="8" w:space="0" w:color="000000"/>
              <w:right w:val="single" w:sz="8" w:space="0" w:color="000000"/>
            </w:tcBorders>
            <w:shd w:val="clear" w:color="000000" w:fill="FFFFFF"/>
            <w:vAlign w:val="bottom"/>
            <w:hideMark/>
          </w:tcPr>
          <w:p w14:paraId="3B68FF17" w14:textId="38CEFCAB" w:rsidR="003477A8" w:rsidRPr="002D4B10" w:rsidRDefault="003477A8" w:rsidP="00A927FA">
            <w:pPr>
              <w:jc w:val="right"/>
              <w:rPr>
                <w:color w:val="000000"/>
              </w:rPr>
            </w:pPr>
            <w:r>
              <w:rPr>
                <w:color w:val="000000"/>
              </w:rPr>
              <w:t>10</w:t>
            </w:r>
            <w:r w:rsidR="00041B98">
              <w:rPr>
                <w:color w:val="000000"/>
              </w:rPr>
              <w:t xml:space="preserve"> szt.</w:t>
            </w:r>
          </w:p>
        </w:tc>
      </w:tr>
      <w:tr w:rsidR="003477A8" w:rsidRPr="004549BF" w14:paraId="4748E6E2"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F763111" w14:textId="504CB200" w:rsidR="003477A8" w:rsidRPr="002D4B10" w:rsidRDefault="003477A8" w:rsidP="00A927FA">
            <w:pPr>
              <w:rPr>
                <w:color w:val="000000"/>
              </w:rPr>
            </w:pPr>
            <w:r>
              <w:rPr>
                <w:color w:val="000000"/>
              </w:rPr>
              <w:t>31</w:t>
            </w:r>
            <w:r w:rsidR="00266810">
              <w:rPr>
                <w:color w:val="000000"/>
              </w:rPr>
              <w:t>3</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244552A3" w14:textId="77777777" w:rsidR="003477A8" w:rsidRPr="002D4B10" w:rsidRDefault="003477A8" w:rsidP="00A927FA">
            <w:pPr>
              <w:rPr>
                <w:color w:val="000000"/>
              </w:rPr>
            </w:pPr>
            <w:r>
              <w:rPr>
                <w:color w:val="000000"/>
              </w:rPr>
              <w:t>KALKULATOR 185 x 142 x 44 MM +/- 2 CM</w:t>
            </w:r>
          </w:p>
        </w:tc>
        <w:tc>
          <w:tcPr>
            <w:tcW w:w="1417" w:type="dxa"/>
            <w:tcBorders>
              <w:top w:val="nil"/>
              <w:left w:val="nil"/>
              <w:bottom w:val="single" w:sz="8" w:space="0" w:color="000000"/>
              <w:right w:val="single" w:sz="8" w:space="0" w:color="000000"/>
            </w:tcBorders>
            <w:shd w:val="clear" w:color="000000" w:fill="FFFFFF"/>
            <w:vAlign w:val="bottom"/>
            <w:hideMark/>
          </w:tcPr>
          <w:p w14:paraId="127FFBA1" w14:textId="47CD142B" w:rsidR="003477A8" w:rsidRPr="002D4B10" w:rsidRDefault="003477A8" w:rsidP="00A927FA">
            <w:pPr>
              <w:jc w:val="right"/>
              <w:rPr>
                <w:color w:val="000000"/>
              </w:rPr>
            </w:pPr>
            <w:r>
              <w:rPr>
                <w:color w:val="000000"/>
              </w:rPr>
              <w:t>10</w:t>
            </w:r>
            <w:r w:rsidR="00041B98">
              <w:rPr>
                <w:color w:val="000000"/>
              </w:rPr>
              <w:t xml:space="preserve"> szt.</w:t>
            </w:r>
          </w:p>
        </w:tc>
      </w:tr>
      <w:tr w:rsidR="003477A8" w:rsidRPr="004549BF" w14:paraId="5552888B"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2CE4198" w14:textId="2EE618AF" w:rsidR="003477A8" w:rsidRPr="002D4B10" w:rsidRDefault="003477A8" w:rsidP="00A927FA">
            <w:pPr>
              <w:rPr>
                <w:color w:val="000000"/>
              </w:rPr>
            </w:pPr>
            <w:r>
              <w:rPr>
                <w:color w:val="000000"/>
              </w:rPr>
              <w:t>31</w:t>
            </w:r>
            <w:r w:rsidR="00CF2EFF">
              <w:rPr>
                <w:color w:val="000000"/>
              </w:rPr>
              <w:t>4</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4DB747B9" w14:textId="77777777" w:rsidR="003477A8" w:rsidRPr="002D4B10" w:rsidRDefault="003477A8" w:rsidP="00A927FA">
            <w:pPr>
              <w:rPr>
                <w:color w:val="000000"/>
              </w:rPr>
            </w:pPr>
            <w:r>
              <w:rPr>
                <w:color w:val="000000"/>
              </w:rPr>
              <w:t>KALKULATOR 210X155X35,5 MM  +/-2 CM</w:t>
            </w:r>
          </w:p>
        </w:tc>
        <w:tc>
          <w:tcPr>
            <w:tcW w:w="1417" w:type="dxa"/>
            <w:tcBorders>
              <w:top w:val="nil"/>
              <w:left w:val="nil"/>
              <w:bottom w:val="single" w:sz="8" w:space="0" w:color="000000"/>
              <w:right w:val="single" w:sz="8" w:space="0" w:color="000000"/>
            </w:tcBorders>
            <w:shd w:val="clear" w:color="000000" w:fill="FFFFFF"/>
            <w:vAlign w:val="bottom"/>
            <w:hideMark/>
          </w:tcPr>
          <w:p w14:paraId="0B476671" w14:textId="6FB93A90" w:rsidR="003477A8" w:rsidRPr="002D4B10" w:rsidRDefault="003477A8" w:rsidP="00A927FA">
            <w:pPr>
              <w:jc w:val="right"/>
              <w:rPr>
                <w:color w:val="000000"/>
              </w:rPr>
            </w:pPr>
            <w:r>
              <w:rPr>
                <w:color w:val="000000"/>
              </w:rPr>
              <w:t>10</w:t>
            </w:r>
            <w:r w:rsidR="00041B98">
              <w:rPr>
                <w:color w:val="000000"/>
              </w:rPr>
              <w:t xml:space="preserve"> szt.</w:t>
            </w:r>
          </w:p>
        </w:tc>
      </w:tr>
      <w:tr w:rsidR="003477A8" w:rsidRPr="004549BF" w14:paraId="7F7BD5C7"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A4D23D2" w14:textId="5EF77963" w:rsidR="003477A8" w:rsidRPr="002D4B10" w:rsidRDefault="003477A8" w:rsidP="00A927FA">
            <w:pPr>
              <w:rPr>
                <w:color w:val="000000"/>
              </w:rPr>
            </w:pPr>
            <w:r>
              <w:rPr>
                <w:color w:val="000000"/>
              </w:rPr>
              <w:t>31</w:t>
            </w:r>
            <w:r w:rsidR="00CF2EFF">
              <w:rPr>
                <w:color w:val="000000"/>
              </w:rPr>
              <w:t>5</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5C641BA2" w14:textId="77777777" w:rsidR="003477A8" w:rsidRPr="002D4B10" w:rsidRDefault="003477A8" w:rsidP="00A927FA">
            <w:pPr>
              <w:rPr>
                <w:color w:val="000000"/>
              </w:rPr>
            </w:pPr>
            <w:r>
              <w:rPr>
                <w:color w:val="000000"/>
              </w:rPr>
              <w:t>PRZEDŁUŻACZ SIECIOWY  Z WYŁĄCZNIKIEM 6 GNIAZD Z UZIEMIENIEM O DŁUGOŚCI MIN. 5 M</w:t>
            </w:r>
          </w:p>
        </w:tc>
        <w:tc>
          <w:tcPr>
            <w:tcW w:w="1417" w:type="dxa"/>
            <w:tcBorders>
              <w:top w:val="nil"/>
              <w:left w:val="nil"/>
              <w:bottom w:val="single" w:sz="8" w:space="0" w:color="000000"/>
              <w:right w:val="single" w:sz="8" w:space="0" w:color="000000"/>
            </w:tcBorders>
            <w:shd w:val="clear" w:color="000000" w:fill="FFFFFF"/>
            <w:vAlign w:val="bottom"/>
            <w:hideMark/>
          </w:tcPr>
          <w:p w14:paraId="078508B8" w14:textId="6718E736" w:rsidR="003477A8" w:rsidRPr="002D4B10" w:rsidRDefault="003477A8" w:rsidP="00A927FA">
            <w:pPr>
              <w:jc w:val="right"/>
              <w:rPr>
                <w:color w:val="000000"/>
              </w:rPr>
            </w:pPr>
            <w:r>
              <w:rPr>
                <w:color w:val="000000"/>
              </w:rPr>
              <w:t>10</w:t>
            </w:r>
            <w:r w:rsidR="00041B98">
              <w:rPr>
                <w:color w:val="000000"/>
              </w:rPr>
              <w:t xml:space="preserve"> szt.</w:t>
            </w:r>
          </w:p>
        </w:tc>
      </w:tr>
      <w:tr w:rsidR="003477A8" w:rsidRPr="004549BF" w14:paraId="12191443" w14:textId="77777777" w:rsidTr="002851BB">
        <w:trPr>
          <w:trHeight w:val="3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CC53272" w14:textId="4EB9409D" w:rsidR="003477A8" w:rsidRPr="002D4B10" w:rsidRDefault="003477A8" w:rsidP="00A927FA">
            <w:pPr>
              <w:rPr>
                <w:color w:val="000000"/>
              </w:rPr>
            </w:pPr>
            <w:r>
              <w:rPr>
                <w:color w:val="000000"/>
              </w:rPr>
              <w:t>3</w:t>
            </w:r>
            <w:r w:rsidR="00736FE3">
              <w:rPr>
                <w:color w:val="000000"/>
              </w:rPr>
              <w:t>1</w:t>
            </w:r>
            <w:r w:rsidR="00CF2EFF">
              <w:rPr>
                <w:color w:val="000000"/>
              </w:rPr>
              <w:t>6</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442D22B2" w14:textId="77777777" w:rsidR="003477A8" w:rsidRPr="002D4B10" w:rsidRDefault="003477A8" w:rsidP="00A927FA">
            <w:pPr>
              <w:rPr>
                <w:color w:val="000000"/>
              </w:rPr>
            </w:pPr>
            <w:r>
              <w:rPr>
                <w:color w:val="000000"/>
              </w:rPr>
              <w:t>PRZEDŁUŻACZ SIECIOWY 6 GNIAZD Z UZIEMIENIEM O DŁUGOŚCI MIN. 3 M</w:t>
            </w:r>
          </w:p>
        </w:tc>
        <w:tc>
          <w:tcPr>
            <w:tcW w:w="1417" w:type="dxa"/>
            <w:tcBorders>
              <w:top w:val="nil"/>
              <w:left w:val="nil"/>
              <w:bottom w:val="single" w:sz="8" w:space="0" w:color="000000"/>
              <w:right w:val="single" w:sz="8" w:space="0" w:color="000000"/>
            </w:tcBorders>
            <w:shd w:val="clear" w:color="000000" w:fill="FFFFFF"/>
            <w:vAlign w:val="bottom"/>
            <w:hideMark/>
          </w:tcPr>
          <w:p w14:paraId="1298D3FE" w14:textId="7221EC39" w:rsidR="003477A8" w:rsidRPr="002D4B10" w:rsidRDefault="003477A8" w:rsidP="00A927FA">
            <w:pPr>
              <w:jc w:val="right"/>
              <w:rPr>
                <w:color w:val="000000"/>
              </w:rPr>
            </w:pPr>
            <w:r>
              <w:rPr>
                <w:color w:val="000000"/>
              </w:rPr>
              <w:t>10</w:t>
            </w:r>
            <w:r w:rsidR="00041B98">
              <w:rPr>
                <w:color w:val="000000"/>
              </w:rPr>
              <w:t xml:space="preserve"> szt.</w:t>
            </w:r>
          </w:p>
        </w:tc>
      </w:tr>
      <w:tr w:rsidR="003477A8" w:rsidRPr="004549BF" w14:paraId="3F85FC0E"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72B0064" w14:textId="7EA11099" w:rsidR="003477A8" w:rsidRPr="002D4B10" w:rsidRDefault="003477A8" w:rsidP="00A927FA">
            <w:pPr>
              <w:rPr>
                <w:color w:val="000000"/>
              </w:rPr>
            </w:pPr>
            <w:r>
              <w:rPr>
                <w:color w:val="000000"/>
              </w:rPr>
              <w:t>3</w:t>
            </w:r>
            <w:r w:rsidR="00CF2EFF">
              <w:rPr>
                <w:color w:val="000000"/>
              </w:rPr>
              <w:t>17</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77BAE30D" w14:textId="77777777" w:rsidR="003477A8" w:rsidRPr="002D4B10" w:rsidRDefault="003477A8" w:rsidP="00A927FA">
            <w:pPr>
              <w:rPr>
                <w:color w:val="000000"/>
              </w:rPr>
            </w:pPr>
            <w:r>
              <w:rPr>
                <w:color w:val="000000"/>
              </w:rPr>
              <w:t>PRZEDŁUŻACZ SIECIOWY 8 GNIAZD Z FILTREM PRZECIWPRZEPIĘCIOWYM, CZASEM REAKCJI PONIŻEJ 1 NANOSEKUNDY, PRZEWÓD O DŁUGOŚCI CO NAJMNIEJ 3 M</w:t>
            </w:r>
          </w:p>
        </w:tc>
        <w:tc>
          <w:tcPr>
            <w:tcW w:w="1417" w:type="dxa"/>
            <w:tcBorders>
              <w:top w:val="nil"/>
              <w:left w:val="nil"/>
              <w:bottom w:val="single" w:sz="8" w:space="0" w:color="000000"/>
              <w:right w:val="single" w:sz="8" w:space="0" w:color="000000"/>
            </w:tcBorders>
            <w:shd w:val="clear" w:color="000000" w:fill="FFFFFF"/>
            <w:vAlign w:val="bottom"/>
            <w:hideMark/>
          </w:tcPr>
          <w:p w14:paraId="57A56B0C" w14:textId="79E8A4DC" w:rsidR="003477A8" w:rsidRPr="002D4B10" w:rsidRDefault="003477A8" w:rsidP="00A927FA">
            <w:pPr>
              <w:jc w:val="right"/>
              <w:rPr>
                <w:color w:val="000000"/>
              </w:rPr>
            </w:pPr>
            <w:r>
              <w:rPr>
                <w:color w:val="000000"/>
              </w:rPr>
              <w:t>10</w:t>
            </w:r>
            <w:r w:rsidR="00041B98">
              <w:rPr>
                <w:color w:val="000000"/>
              </w:rPr>
              <w:t xml:space="preserve"> szt.</w:t>
            </w:r>
          </w:p>
        </w:tc>
      </w:tr>
      <w:tr w:rsidR="003477A8" w:rsidRPr="004549BF" w14:paraId="38051D19" w14:textId="77777777" w:rsidTr="002851BB">
        <w:trPr>
          <w:trHeight w:val="5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22370C4" w14:textId="2E36EDC6" w:rsidR="003477A8" w:rsidRPr="002D4B10" w:rsidRDefault="003477A8" w:rsidP="00A927FA">
            <w:pPr>
              <w:rPr>
                <w:color w:val="000000"/>
              </w:rPr>
            </w:pPr>
            <w:r>
              <w:rPr>
                <w:color w:val="000000"/>
              </w:rPr>
              <w:t>3</w:t>
            </w:r>
            <w:r w:rsidR="00CF2EFF">
              <w:rPr>
                <w:color w:val="000000"/>
              </w:rPr>
              <w:t>18</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74A9D436" w14:textId="77777777" w:rsidR="003477A8" w:rsidRPr="002D4B10" w:rsidRDefault="003477A8" w:rsidP="00A927FA">
            <w:pPr>
              <w:rPr>
                <w:color w:val="000000"/>
              </w:rPr>
            </w:pPr>
            <w:r>
              <w:rPr>
                <w:color w:val="000000"/>
              </w:rPr>
              <w:t xml:space="preserve">ŁADOWARKA AKUMULATOROWA, AKUMULATORKI </w:t>
            </w:r>
            <w:proofErr w:type="spellStart"/>
            <w:r>
              <w:rPr>
                <w:color w:val="000000"/>
              </w:rPr>
              <w:t>NiMH</w:t>
            </w:r>
            <w:proofErr w:type="spellEnd"/>
            <w:r>
              <w:rPr>
                <w:color w:val="000000"/>
              </w:rPr>
              <w:t xml:space="preserve"> W ROZMIARZE AA i AAA, MOŻLIWOŚĆ ŁADOWANIA min 4 BATERII JEDNOCZEŚNIE</w:t>
            </w:r>
          </w:p>
        </w:tc>
        <w:tc>
          <w:tcPr>
            <w:tcW w:w="1417" w:type="dxa"/>
            <w:tcBorders>
              <w:top w:val="nil"/>
              <w:left w:val="nil"/>
              <w:bottom w:val="single" w:sz="8" w:space="0" w:color="000000"/>
              <w:right w:val="single" w:sz="8" w:space="0" w:color="000000"/>
            </w:tcBorders>
            <w:shd w:val="clear" w:color="000000" w:fill="FFFFFF"/>
            <w:vAlign w:val="bottom"/>
            <w:hideMark/>
          </w:tcPr>
          <w:p w14:paraId="323F009F" w14:textId="122C62A0" w:rsidR="003477A8" w:rsidRPr="002D4B10" w:rsidRDefault="003477A8" w:rsidP="00A927FA">
            <w:pPr>
              <w:jc w:val="right"/>
              <w:rPr>
                <w:color w:val="000000"/>
              </w:rPr>
            </w:pPr>
            <w:r>
              <w:rPr>
                <w:color w:val="000000"/>
              </w:rPr>
              <w:t>5</w:t>
            </w:r>
            <w:r w:rsidR="00041B98">
              <w:rPr>
                <w:color w:val="000000"/>
              </w:rPr>
              <w:t xml:space="preserve"> szt.</w:t>
            </w:r>
          </w:p>
        </w:tc>
      </w:tr>
      <w:tr w:rsidR="003477A8" w:rsidRPr="004549BF" w14:paraId="284EA9A5" w14:textId="77777777" w:rsidTr="002851BB">
        <w:trPr>
          <w:trHeight w:val="47"/>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73A2033" w14:textId="3F1159E5" w:rsidR="003477A8" w:rsidRPr="002D4B10" w:rsidRDefault="003477A8" w:rsidP="00A927FA">
            <w:pPr>
              <w:rPr>
                <w:color w:val="000000"/>
              </w:rPr>
            </w:pPr>
            <w:r>
              <w:rPr>
                <w:color w:val="000000"/>
              </w:rPr>
              <w:t>3</w:t>
            </w:r>
            <w:r w:rsidR="00CF2EFF">
              <w:rPr>
                <w:color w:val="000000"/>
              </w:rPr>
              <w:t>19</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4BF20F61" w14:textId="77777777" w:rsidR="003477A8" w:rsidRPr="002D4B10" w:rsidRDefault="003477A8" w:rsidP="00A927FA">
            <w:pPr>
              <w:rPr>
                <w:color w:val="000000"/>
              </w:rPr>
            </w:pPr>
            <w:r>
              <w:rPr>
                <w:color w:val="000000"/>
              </w:rPr>
              <w:t xml:space="preserve">AKUMULATORKI </w:t>
            </w:r>
            <w:proofErr w:type="spellStart"/>
            <w:r>
              <w:rPr>
                <w:color w:val="000000"/>
              </w:rPr>
              <w:t>NiMH</w:t>
            </w:r>
            <w:proofErr w:type="spellEnd"/>
            <w:r>
              <w:rPr>
                <w:color w:val="000000"/>
              </w:rPr>
              <w:t xml:space="preserve"> W ROZMIARZE AA. 2000mAh  OP. MIN. 2 SZT</w:t>
            </w:r>
          </w:p>
        </w:tc>
        <w:tc>
          <w:tcPr>
            <w:tcW w:w="1417" w:type="dxa"/>
            <w:tcBorders>
              <w:top w:val="nil"/>
              <w:left w:val="nil"/>
              <w:bottom w:val="single" w:sz="8" w:space="0" w:color="000000"/>
              <w:right w:val="single" w:sz="8" w:space="0" w:color="000000"/>
            </w:tcBorders>
            <w:shd w:val="clear" w:color="000000" w:fill="FFFFFF"/>
            <w:vAlign w:val="bottom"/>
            <w:hideMark/>
          </w:tcPr>
          <w:p w14:paraId="2044E7B0" w14:textId="759DC66F" w:rsidR="003477A8" w:rsidRPr="002D4B10" w:rsidRDefault="003477A8" w:rsidP="00A927FA">
            <w:pPr>
              <w:jc w:val="right"/>
              <w:rPr>
                <w:color w:val="000000"/>
              </w:rPr>
            </w:pPr>
            <w:r>
              <w:rPr>
                <w:color w:val="000000"/>
              </w:rPr>
              <w:t>10</w:t>
            </w:r>
            <w:r w:rsidR="00041B98">
              <w:rPr>
                <w:color w:val="000000"/>
              </w:rPr>
              <w:t xml:space="preserve"> </w:t>
            </w:r>
            <w:r w:rsidR="009A7BAB">
              <w:rPr>
                <w:color w:val="000000"/>
              </w:rPr>
              <w:t>op.</w:t>
            </w:r>
          </w:p>
        </w:tc>
      </w:tr>
      <w:tr w:rsidR="003477A8" w:rsidRPr="004549BF" w14:paraId="72C3C05D"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CCED4BD" w14:textId="395C6DEA" w:rsidR="003477A8" w:rsidRPr="002D4B10" w:rsidRDefault="003477A8" w:rsidP="00A927FA">
            <w:pPr>
              <w:rPr>
                <w:color w:val="000000"/>
              </w:rPr>
            </w:pPr>
            <w:r>
              <w:rPr>
                <w:color w:val="000000"/>
              </w:rPr>
              <w:t>3</w:t>
            </w:r>
            <w:r w:rsidR="00CF2EFF">
              <w:rPr>
                <w:color w:val="000000"/>
              </w:rPr>
              <w:t>20</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55C44088" w14:textId="77777777" w:rsidR="003477A8" w:rsidRPr="002D4B10" w:rsidRDefault="003477A8" w:rsidP="00A927FA">
            <w:pPr>
              <w:rPr>
                <w:color w:val="000000"/>
              </w:rPr>
            </w:pPr>
            <w:r>
              <w:rPr>
                <w:color w:val="000000"/>
              </w:rPr>
              <w:t xml:space="preserve">AKUMULATORKI </w:t>
            </w:r>
            <w:proofErr w:type="spellStart"/>
            <w:r>
              <w:rPr>
                <w:color w:val="000000"/>
              </w:rPr>
              <w:t>NiMH</w:t>
            </w:r>
            <w:proofErr w:type="spellEnd"/>
            <w:r>
              <w:rPr>
                <w:color w:val="000000"/>
              </w:rPr>
              <w:t xml:space="preserve"> W ROZMIARZE AAA</w:t>
            </w:r>
            <w:r>
              <w:rPr>
                <w:color w:val="FF0000"/>
              </w:rPr>
              <w:t xml:space="preserve">. </w:t>
            </w:r>
            <w:r>
              <w:rPr>
                <w:color w:val="000000"/>
              </w:rPr>
              <w:t xml:space="preserve">850mAh OP. 4 SZT. </w:t>
            </w:r>
          </w:p>
        </w:tc>
        <w:tc>
          <w:tcPr>
            <w:tcW w:w="1417" w:type="dxa"/>
            <w:tcBorders>
              <w:top w:val="nil"/>
              <w:left w:val="nil"/>
              <w:bottom w:val="single" w:sz="8" w:space="0" w:color="000000"/>
              <w:right w:val="single" w:sz="8" w:space="0" w:color="000000"/>
            </w:tcBorders>
            <w:shd w:val="clear" w:color="000000" w:fill="FFFFFF"/>
            <w:vAlign w:val="bottom"/>
            <w:hideMark/>
          </w:tcPr>
          <w:p w14:paraId="64EC9492" w14:textId="3BD8480D" w:rsidR="003477A8" w:rsidRPr="002D4B10" w:rsidRDefault="003477A8" w:rsidP="00A927FA">
            <w:pPr>
              <w:jc w:val="right"/>
              <w:rPr>
                <w:color w:val="000000"/>
              </w:rPr>
            </w:pPr>
            <w:r>
              <w:rPr>
                <w:color w:val="000000"/>
              </w:rPr>
              <w:t>10</w:t>
            </w:r>
            <w:r w:rsidR="00041B98">
              <w:rPr>
                <w:color w:val="000000"/>
              </w:rPr>
              <w:t xml:space="preserve"> </w:t>
            </w:r>
            <w:r w:rsidR="009A7BAB">
              <w:rPr>
                <w:color w:val="000000"/>
              </w:rPr>
              <w:t>op.</w:t>
            </w:r>
          </w:p>
        </w:tc>
      </w:tr>
      <w:tr w:rsidR="003477A8" w:rsidRPr="004549BF" w14:paraId="105A4050"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AB7A100" w14:textId="2F3CA5F3" w:rsidR="003477A8" w:rsidRPr="002D4B10" w:rsidRDefault="003477A8" w:rsidP="00A927FA">
            <w:pPr>
              <w:rPr>
                <w:color w:val="000000"/>
              </w:rPr>
            </w:pPr>
            <w:r>
              <w:rPr>
                <w:color w:val="000000"/>
              </w:rPr>
              <w:t>32</w:t>
            </w:r>
            <w:r w:rsidR="00CF2EFF">
              <w:rPr>
                <w:color w:val="000000"/>
              </w:rPr>
              <w:t>1</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51A86885" w14:textId="77777777" w:rsidR="003477A8" w:rsidRPr="002D4B10" w:rsidRDefault="003477A8" w:rsidP="00A927FA">
            <w:pPr>
              <w:rPr>
                <w:color w:val="000000"/>
              </w:rPr>
            </w:pPr>
            <w:r>
              <w:rPr>
                <w:color w:val="000000"/>
              </w:rPr>
              <w:t>BATERIE  ALKAICZNE AA 12 szt.</w:t>
            </w:r>
          </w:p>
        </w:tc>
        <w:tc>
          <w:tcPr>
            <w:tcW w:w="1417" w:type="dxa"/>
            <w:tcBorders>
              <w:top w:val="nil"/>
              <w:left w:val="nil"/>
              <w:bottom w:val="single" w:sz="8" w:space="0" w:color="000000"/>
              <w:right w:val="single" w:sz="8" w:space="0" w:color="000000"/>
            </w:tcBorders>
            <w:shd w:val="clear" w:color="000000" w:fill="FFFFFF"/>
            <w:vAlign w:val="bottom"/>
            <w:hideMark/>
          </w:tcPr>
          <w:p w14:paraId="44BEA942" w14:textId="704BD2C9" w:rsidR="003477A8" w:rsidRPr="002D4B10" w:rsidRDefault="003477A8" w:rsidP="00A927FA">
            <w:pPr>
              <w:jc w:val="right"/>
              <w:rPr>
                <w:color w:val="000000"/>
              </w:rPr>
            </w:pPr>
            <w:r>
              <w:rPr>
                <w:color w:val="000000"/>
              </w:rPr>
              <w:t>10</w:t>
            </w:r>
            <w:r w:rsidR="00041B98">
              <w:rPr>
                <w:color w:val="000000"/>
              </w:rPr>
              <w:t xml:space="preserve"> </w:t>
            </w:r>
            <w:r w:rsidR="009A7BAB">
              <w:rPr>
                <w:color w:val="000000"/>
              </w:rPr>
              <w:t>op.</w:t>
            </w:r>
          </w:p>
        </w:tc>
      </w:tr>
      <w:tr w:rsidR="003477A8" w:rsidRPr="004549BF" w14:paraId="0C675BAD"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161EBF7" w14:textId="3F6A2084" w:rsidR="003477A8" w:rsidRPr="002D4B10" w:rsidRDefault="003477A8" w:rsidP="00A927FA">
            <w:pPr>
              <w:rPr>
                <w:color w:val="000000"/>
              </w:rPr>
            </w:pPr>
            <w:r>
              <w:rPr>
                <w:color w:val="000000"/>
              </w:rPr>
              <w:t>32</w:t>
            </w:r>
            <w:r w:rsidR="00CF2EFF">
              <w:rPr>
                <w:color w:val="000000"/>
              </w:rPr>
              <w:t>2</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54A657B1" w14:textId="77777777" w:rsidR="003477A8" w:rsidRPr="002D4B10" w:rsidRDefault="003477A8" w:rsidP="00A927FA">
            <w:pPr>
              <w:rPr>
                <w:color w:val="000000"/>
              </w:rPr>
            </w:pPr>
            <w:r>
              <w:rPr>
                <w:color w:val="000000"/>
              </w:rPr>
              <w:t>BATERIE  ALKAICZNE AAA 12 szt.</w:t>
            </w:r>
          </w:p>
        </w:tc>
        <w:tc>
          <w:tcPr>
            <w:tcW w:w="1417" w:type="dxa"/>
            <w:tcBorders>
              <w:top w:val="nil"/>
              <w:left w:val="nil"/>
              <w:bottom w:val="single" w:sz="8" w:space="0" w:color="000000"/>
              <w:right w:val="single" w:sz="8" w:space="0" w:color="000000"/>
            </w:tcBorders>
            <w:shd w:val="clear" w:color="000000" w:fill="FFFFFF"/>
            <w:vAlign w:val="bottom"/>
            <w:hideMark/>
          </w:tcPr>
          <w:p w14:paraId="0C7F0FF9" w14:textId="0AAD1575" w:rsidR="003477A8" w:rsidRPr="002D4B10" w:rsidRDefault="003477A8" w:rsidP="00A927FA">
            <w:pPr>
              <w:jc w:val="right"/>
              <w:rPr>
                <w:color w:val="000000"/>
              </w:rPr>
            </w:pPr>
            <w:r>
              <w:rPr>
                <w:color w:val="000000"/>
              </w:rPr>
              <w:t>9</w:t>
            </w:r>
            <w:r w:rsidR="00041B98">
              <w:rPr>
                <w:color w:val="000000"/>
              </w:rPr>
              <w:t xml:space="preserve"> op.</w:t>
            </w:r>
          </w:p>
        </w:tc>
      </w:tr>
      <w:tr w:rsidR="003477A8" w:rsidRPr="004549BF" w14:paraId="0FE2AE4F"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434BF21" w14:textId="155D4ABE" w:rsidR="003477A8" w:rsidRPr="002D4B10" w:rsidRDefault="003477A8" w:rsidP="00A927FA">
            <w:pPr>
              <w:rPr>
                <w:color w:val="000000"/>
              </w:rPr>
            </w:pPr>
            <w:r>
              <w:rPr>
                <w:color w:val="000000"/>
              </w:rPr>
              <w:t>32</w:t>
            </w:r>
            <w:r w:rsidR="00CF2EFF">
              <w:rPr>
                <w:color w:val="000000"/>
              </w:rPr>
              <w:t>3</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2695598A" w14:textId="77777777" w:rsidR="003477A8" w:rsidRPr="002D4B10" w:rsidRDefault="003477A8" w:rsidP="00A927FA">
            <w:pPr>
              <w:rPr>
                <w:color w:val="000000"/>
              </w:rPr>
            </w:pPr>
            <w:r>
              <w:rPr>
                <w:color w:val="000000"/>
              </w:rPr>
              <w:t>BATERIA CR2032 3V</w:t>
            </w:r>
          </w:p>
        </w:tc>
        <w:tc>
          <w:tcPr>
            <w:tcW w:w="1417" w:type="dxa"/>
            <w:tcBorders>
              <w:top w:val="nil"/>
              <w:left w:val="nil"/>
              <w:bottom w:val="single" w:sz="8" w:space="0" w:color="000000"/>
              <w:right w:val="single" w:sz="8" w:space="0" w:color="000000"/>
            </w:tcBorders>
            <w:shd w:val="clear" w:color="000000" w:fill="FFFFFF"/>
            <w:vAlign w:val="bottom"/>
            <w:hideMark/>
          </w:tcPr>
          <w:p w14:paraId="4A98C30C" w14:textId="6D6401D0" w:rsidR="003477A8" w:rsidRPr="002D4B10" w:rsidRDefault="003477A8" w:rsidP="00A927FA">
            <w:pPr>
              <w:jc w:val="right"/>
              <w:rPr>
                <w:color w:val="000000"/>
              </w:rPr>
            </w:pPr>
            <w:r>
              <w:rPr>
                <w:color w:val="000000"/>
              </w:rPr>
              <w:t>10</w:t>
            </w:r>
            <w:r w:rsidR="00041B98">
              <w:rPr>
                <w:color w:val="000000"/>
              </w:rPr>
              <w:t xml:space="preserve"> szt.</w:t>
            </w:r>
          </w:p>
        </w:tc>
      </w:tr>
      <w:tr w:rsidR="003477A8" w:rsidRPr="004549BF" w14:paraId="22233B95" w14:textId="77777777" w:rsidTr="002851BB">
        <w:trPr>
          <w:trHeight w:val="5"/>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645CF77" w14:textId="773C23BF" w:rsidR="003477A8" w:rsidRPr="002D4B10" w:rsidRDefault="003477A8" w:rsidP="00A927FA">
            <w:pPr>
              <w:rPr>
                <w:color w:val="000000"/>
              </w:rPr>
            </w:pPr>
            <w:r>
              <w:rPr>
                <w:color w:val="000000"/>
              </w:rPr>
              <w:t>32</w:t>
            </w:r>
            <w:r w:rsidR="00CF2EFF">
              <w:rPr>
                <w:color w:val="000000"/>
              </w:rPr>
              <w:t>4</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3F34B5A3" w14:textId="77777777" w:rsidR="003477A8" w:rsidRPr="002D4B10" w:rsidRDefault="003477A8" w:rsidP="00A927FA">
            <w:pPr>
              <w:rPr>
                <w:color w:val="000000"/>
              </w:rPr>
            </w:pPr>
            <w:r>
              <w:rPr>
                <w:color w:val="000000"/>
              </w:rPr>
              <w:t>BATERIA R20 OP. 2 SZT.</w:t>
            </w:r>
          </w:p>
        </w:tc>
        <w:tc>
          <w:tcPr>
            <w:tcW w:w="1417" w:type="dxa"/>
            <w:tcBorders>
              <w:top w:val="nil"/>
              <w:left w:val="nil"/>
              <w:bottom w:val="single" w:sz="8" w:space="0" w:color="000000"/>
              <w:right w:val="single" w:sz="8" w:space="0" w:color="000000"/>
            </w:tcBorders>
            <w:shd w:val="clear" w:color="000000" w:fill="FFFFFF"/>
            <w:vAlign w:val="bottom"/>
            <w:hideMark/>
          </w:tcPr>
          <w:p w14:paraId="64290AE6" w14:textId="387AA823" w:rsidR="003477A8" w:rsidRPr="002D4B10" w:rsidRDefault="003477A8" w:rsidP="00A927FA">
            <w:pPr>
              <w:jc w:val="right"/>
              <w:rPr>
                <w:color w:val="000000"/>
              </w:rPr>
            </w:pPr>
            <w:r>
              <w:rPr>
                <w:color w:val="000000"/>
              </w:rPr>
              <w:t>4</w:t>
            </w:r>
            <w:r w:rsidR="00041B98">
              <w:rPr>
                <w:color w:val="000000"/>
              </w:rPr>
              <w:t xml:space="preserve"> </w:t>
            </w:r>
            <w:r w:rsidR="009A7BAB">
              <w:rPr>
                <w:color w:val="000000"/>
              </w:rPr>
              <w:t>op.</w:t>
            </w:r>
          </w:p>
        </w:tc>
      </w:tr>
      <w:tr w:rsidR="003477A8" w:rsidRPr="004549BF" w14:paraId="45BCDD48"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CB17C4D" w14:textId="4843CCAB" w:rsidR="003477A8" w:rsidRPr="002D4B10" w:rsidRDefault="003477A8" w:rsidP="00A927FA">
            <w:pPr>
              <w:rPr>
                <w:color w:val="000000"/>
              </w:rPr>
            </w:pPr>
            <w:r>
              <w:rPr>
                <w:color w:val="000000"/>
              </w:rPr>
              <w:t>32</w:t>
            </w:r>
            <w:r w:rsidR="00CF2EFF">
              <w:rPr>
                <w:color w:val="000000"/>
              </w:rPr>
              <w:t>5</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7FFA6026" w14:textId="77777777" w:rsidR="003477A8" w:rsidRPr="002D4B10" w:rsidRDefault="003477A8" w:rsidP="00A927FA">
            <w:pPr>
              <w:rPr>
                <w:color w:val="000000"/>
              </w:rPr>
            </w:pPr>
            <w:r>
              <w:rPr>
                <w:color w:val="000000"/>
              </w:rPr>
              <w:t>UNIWERSALNA ŁADOWARKA SAMOCHODOWA USB NA MIN. 2 PORTY USB</w:t>
            </w:r>
          </w:p>
        </w:tc>
        <w:tc>
          <w:tcPr>
            <w:tcW w:w="1417" w:type="dxa"/>
            <w:tcBorders>
              <w:top w:val="nil"/>
              <w:left w:val="nil"/>
              <w:bottom w:val="single" w:sz="8" w:space="0" w:color="000000"/>
              <w:right w:val="single" w:sz="8" w:space="0" w:color="000000"/>
            </w:tcBorders>
            <w:shd w:val="clear" w:color="000000" w:fill="FFFFFF"/>
            <w:vAlign w:val="bottom"/>
            <w:hideMark/>
          </w:tcPr>
          <w:p w14:paraId="43478B43" w14:textId="5EDCD648" w:rsidR="003477A8" w:rsidRPr="002D4B10" w:rsidRDefault="003477A8" w:rsidP="00A927FA">
            <w:pPr>
              <w:jc w:val="right"/>
              <w:rPr>
                <w:color w:val="000000"/>
              </w:rPr>
            </w:pPr>
            <w:r>
              <w:rPr>
                <w:color w:val="000000"/>
              </w:rPr>
              <w:t>2</w:t>
            </w:r>
            <w:r w:rsidR="009A7BAB">
              <w:rPr>
                <w:color w:val="000000"/>
              </w:rPr>
              <w:t xml:space="preserve"> szt.</w:t>
            </w:r>
          </w:p>
        </w:tc>
      </w:tr>
      <w:tr w:rsidR="003477A8" w:rsidRPr="004549BF" w14:paraId="40BB22DE"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981E952" w14:textId="2D186E9E" w:rsidR="003477A8" w:rsidRPr="002D4B10" w:rsidRDefault="003477A8" w:rsidP="00A927FA">
            <w:pPr>
              <w:rPr>
                <w:color w:val="000000"/>
              </w:rPr>
            </w:pPr>
            <w:r>
              <w:rPr>
                <w:color w:val="000000"/>
              </w:rPr>
              <w:t>3</w:t>
            </w:r>
            <w:r w:rsidR="00736FE3">
              <w:rPr>
                <w:color w:val="000000"/>
              </w:rPr>
              <w:t>2</w:t>
            </w:r>
            <w:r w:rsidR="00CF2EFF">
              <w:rPr>
                <w:color w:val="000000"/>
              </w:rPr>
              <w:t>6</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07E0EAA6" w14:textId="77777777" w:rsidR="003477A8" w:rsidRPr="002D4B10" w:rsidRDefault="003477A8" w:rsidP="00A927FA">
            <w:pPr>
              <w:rPr>
                <w:color w:val="000000"/>
              </w:rPr>
            </w:pPr>
            <w:r>
              <w:rPr>
                <w:color w:val="000000"/>
              </w:rPr>
              <w:t>ZAWIESZKI NA KLUCZE, Z WKŁADKĄ OPISOWĄ, OP. MINIMUM 6 SZT. ZIELONE</w:t>
            </w:r>
          </w:p>
        </w:tc>
        <w:tc>
          <w:tcPr>
            <w:tcW w:w="1417" w:type="dxa"/>
            <w:tcBorders>
              <w:top w:val="nil"/>
              <w:left w:val="nil"/>
              <w:bottom w:val="single" w:sz="8" w:space="0" w:color="000000"/>
              <w:right w:val="single" w:sz="8" w:space="0" w:color="000000"/>
            </w:tcBorders>
            <w:shd w:val="clear" w:color="000000" w:fill="FFFFFF"/>
            <w:vAlign w:val="bottom"/>
            <w:hideMark/>
          </w:tcPr>
          <w:p w14:paraId="5A969F85" w14:textId="74DBB8FC" w:rsidR="003477A8" w:rsidRPr="002D4B10" w:rsidRDefault="003477A8" w:rsidP="00A927FA">
            <w:pPr>
              <w:jc w:val="right"/>
              <w:rPr>
                <w:color w:val="000000"/>
              </w:rPr>
            </w:pPr>
            <w:r>
              <w:rPr>
                <w:color w:val="000000"/>
              </w:rPr>
              <w:t>5</w:t>
            </w:r>
            <w:r w:rsidR="009A7BAB">
              <w:rPr>
                <w:color w:val="000000"/>
              </w:rPr>
              <w:t xml:space="preserve"> op.</w:t>
            </w:r>
          </w:p>
        </w:tc>
      </w:tr>
      <w:tr w:rsidR="003477A8" w:rsidRPr="004549BF" w14:paraId="55CA0D22" w14:textId="77777777" w:rsidTr="002851BB">
        <w:trPr>
          <w:trHeight w:val="3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6356CF2" w14:textId="5CCFA1EB" w:rsidR="003477A8" w:rsidRPr="002D4B10" w:rsidRDefault="003477A8" w:rsidP="00A927FA">
            <w:pPr>
              <w:rPr>
                <w:color w:val="000000"/>
              </w:rPr>
            </w:pPr>
            <w:r>
              <w:rPr>
                <w:color w:val="000000"/>
              </w:rPr>
              <w:t>3</w:t>
            </w:r>
            <w:r w:rsidR="00CF2EFF">
              <w:rPr>
                <w:color w:val="000000"/>
              </w:rPr>
              <w:t>27</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2AA17900" w14:textId="77777777" w:rsidR="003477A8" w:rsidRPr="002D4B10" w:rsidRDefault="003477A8" w:rsidP="00A927FA">
            <w:pPr>
              <w:rPr>
                <w:color w:val="000000"/>
              </w:rPr>
            </w:pPr>
            <w:r>
              <w:rPr>
                <w:color w:val="000000"/>
              </w:rPr>
              <w:t>ZAWIESZKI NA KLUCZE, Z WKŁADKĄ OPISOWĄ, OP. MINIMUM 6 SZT. CZERWONE</w:t>
            </w:r>
          </w:p>
        </w:tc>
        <w:tc>
          <w:tcPr>
            <w:tcW w:w="1417" w:type="dxa"/>
            <w:tcBorders>
              <w:top w:val="nil"/>
              <w:left w:val="nil"/>
              <w:bottom w:val="single" w:sz="8" w:space="0" w:color="000000"/>
              <w:right w:val="single" w:sz="8" w:space="0" w:color="000000"/>
            </w:tcBorders>
            <w:shd w:val="clear" w:color="000000" w:fill="FFFFFF"/>
            <w:vAlign w:val="bottom"/>
            <w:hideMark/>
          </w:tcPr>
          <w:p w14:paraId="0FABBCDC" w14:textId="140AED44" w:rsidR="003477A8" w:rsidRPr="002D4B10" w:rsidRDefault="003477A8" w:rsidP="00A927FA">
            <w:pPr>
              <w:jc w:val="right"/>
              <w:rPr>
                <w:color w:val="000000"/>
              </w:rPr>
            </w:pPr>
            <w:r>
              <w:rPr>
                <w:color w:val="000000"/>
              </w:rPr>
              <w:t>5</w:t>
            </w:r>
            <w:r w:rsidR="009A7BAB">
              <w:rPr>
                <w:color w:val="000000"/>
              </w:rPr>
              <w:t>op.</w:t>
            </w:r>
          </w:p>
        </w:tc>
      </w:tr>
      <w:tr w:rsidR="003477A8" w:rsidRPr="004549BF" w14:paraId="1D3F498F" w14:textId="77777777" w:rsidTr="002851BB">
        <w:trPr>
          <w:trHeight w:val="3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366C4AB" w14:textId="385813F2" w:rsidR="003477A8" w:rsidRPr="002D4B10" w:rsidRDefault="003477A8" w:rsidP="00A927FA">
            <w:pPr>
              <w:rPr>
                <w:color w:val="000000"/>
              </w:rPr>
            </w:pPr>
            <w:r>
              <w:rPr>
                <w:color w:val="000000"/>
              </w:rPr>
              <w:t>3</w:t>
            </w:r>
            <w:r w:rsidR="00CF2EFF">
              <w:rPr>
                <w:color w:val="000000"/>
              </w:rPr>
              <w:t>28</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58939C80" w14:textId="77777777" w:rsidR="003477A8" w:rsidRPr="002D4B10" w:rsidRDefault="003477A8" w:rsidP="00A927FA">
            <w:pPr>
              <w:rPr>
                <w:color w:val="000000"/>
              </w:rPr>
            </w:pPr>
            <w:r>
              <w:rPr>
                <w:color w:val="000000"/>
              </w:rPr>
              <w:t>ZAWIESZKI NA KLUCZE, Z WKŁADKĄ OPISOWĄ, OP. MINIMUM 6 SZT. NIEBIESKIE</w:t>
            </w:r>
          </w:p>
        </w:tc>
        <w:tc>
          <w:tcPr>
            <w:tcW w:w="1417" w:type="dxa"/>
            <w:tcBorders>
              <w:top w:val="nil"/>
              <w:left w:val="nil"/>
              <w:bottom w:val="single" w:sz="8" w:space="0" w:color="000000"/>
              <w:right w:val="single" w:sz="8" w:space="0" w:color="000000"/>
            </w:tcBorders>
            <w:shd w:val="clear" w:color="000000" w:fill="FFFFFF"/>
            <w:vAlign w:val="bottom"/>
            <w:hideMark/>
          </w:tcPr>
          <w:p w14:paraId="31E7C62C" w14:textId="3E2AE0E1" w:rsidR="003477A8" w:rsidRPr="002D4B10" w:rsidRDefault="003477A8" w:rsidP="00A927FA">
            <w:pPr>
              <w:jc w:val="right"/>
              <w:rPr>
                <w:color w:val="000000"/>
              </w:rPr>
            </w:pPr>
            <w:r>
              <w:rPr>
                <w:color w:val="000000"/>
              </w:rPr>
              <w:t>5</w:t>
            </w:r>
            <w:r w:rsidR="009A7BAB">
              <w:rPr>
                <w:color w:val="000000"/>
              </w:rPr>
              <w:t>op.</w:t>
            </w:r>
          </w:p>
        </w:tc>
      </w:tr>
      <w:tr w:rsidR="003477A8" w:rsidRPr="004549BF" w14:paraId="55AA244E" w14:textId="77777777" w:rsidTr="002851BB">
        <w:trPr>
          <w:trHeight w:val="3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FF5C48C" w14:textId="22EDA37C" w:rsidR="003477A8" w:rsidRPr="002D4B10" w:rsidRDefault="003477A8" w:rsidP="00A927FA">
            <w:pPr>
              <w:rPr>
                <w:color w:val="000000"/>
              </w:rPr>
            </w:pPr>
            <w:r>
              <w:rPr>
                <w:color w:val="000000"/>
              </w:rPr>
              <w:t>3</w:t>
            </w:r>
            <w:r w:rsidR="00CF2EFF">
              <w:rPr>
                <w:color w:val="000000"/>
              </w:rPr>
              <w:t>29</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32820148" w14:textId="77777777" w:rsidR="003477A8" w:rsidRPr="002D4B10" w:rsidRDefault="003477A8" w:rsidP="00A927FA">
            <w:pPr>
              <w:rPr>
                <w:color w:val="000000"/>
              </w:rPr>
            </w:pPr>
            <w:r>
              <w:rPr>
                <w:color w:val="000000"/>
              </w:rPr>
              <w:t>ŻARÓWKA ENERGOOSZCZĘDNA E27, MOC MIN. 15 W, KSZTAŁT SPIRALNY</w:t>
            </w:r>
          </w:p>
        </w:tc>
        <w:tc>
          <w:tcPr>
            <w:tcW w:w="1417" w:type="dxa"/>
            <w:tcBorders>
              <w:top w:val="nil"/>
              <w:left w:val="nil"/>
              <w:bottom w:val="single" w:sz="8" w:space="0" w:color="000000"/>
              <w:right w:val="single" w:sz="8" w:space="0" w:color="000000"/>
            </w:tcBorders>
            <w:shd w:val="clear" w:color="000000" w:fill="FFFFFF"/>
            <w:vAlign w:val="bottom"/>
            <w:hideMark/>
          </w:tcPr>
          <w:p w14:paraId="4077F981" w14:textId="65781CDB" w:rsidR="003477A8" w:rsidRPr="002D4B10" w:rsidRDefault="003477A8" w:rsidP="00A927FA">
            <w:pPr>
              <w:jc w:val="right"/>
              <w:rPr>
                <w:color w:val="000000"/>
              </w:rPr>
            </w:pPr>
            <w:r>
              <w:rPr>
                <w:color w:val="000000"/>
              </w:rPr>
              <w:t>35</w:t>
            </w:r>
            <w:r w:rsidR="009A7BAB">
              <w:rPr>
                <w:color w:val="000000"/>
              </w:rPr>
              <w:t xml:space="preserve"> szt.</w:t>
            </w:r>
          </w:p>
        </w:tc>
      </w:tr>
      <w:tr w:rsidR="003477A8" w:rsidRPr="004549BF" w14:paraId="7F3FFA0C"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B3F96FB" w14:textId="14E08BF1" w:rsidR="003477A8" w:rsidRPr="002D4B10" w:rsidRDefault="003477A8" w:rsidP="00A927FA">
            <w:pPr>
              <w:rPr>
                <w:color w:val="000000"/>
              </w:rPr>
            </w:pPr>
            <w:r>
              <w:rPr>
                <w:color w:val="000000"/>
              </w:rPr>
              <w:t>33</w:t>
            </w:r>
            <w:r w:rsidR="00CF2EFF">
              <w:rPr>
                <w:color w:val="000000"/>
              </w:rPr>
              <w:t>0</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5190026F" w14:textId="77777777" w:rsidR="003477A8" w:rsidRPr="002D4B10" w:rsidRDefault="003477A8" w:rsidP="00A927FA">
            <w:pPr>
              <w:rPr>
                <w:color w:val="000000"/>
              </w:rPr>
            </w:pPr>
            <w:r>
              <w:rPr>
                <w:color w:val="000000"/>
              </w:rPr>
              <w:t>ŻARÓWKA ENERGOOSZCZĘDNA E14, MOC MIN. 15 W, KSZTAŁT SPIRALNY</w:t>
            </w:r>
          </w:p>
        </w:tc>
        <w:tc>
          <w:tcPr>
            <w:tcW w:w="1417" w:type="dxa"/>
            <w:tcBorders>
              <w:top w:val="nil"/>
              <w:left w:val="nil"/>
              <w:bottom w:val="single" w:sz="8" w:space="0" w:color="000000"/>
              <w:right w:val="single" w:sz="8" w:space="0" w:color="000000"/>
            </w:tcBorders>
            <w:shd w:val="clear" w:color="000000" w:fill="FFFFFF"/>
            <w:vAlign w:val="bottom"/>
            <w:hideMark/>
          </w:tcPr>
          <w:p w14:paraId="1CBA41DB" w14:textId="20A0E4C3" w:rsidR="003477A8" w:rsidRPr="002D4B10" w:rsidRDefault="003477A8" w:rsidP="00A927FA">
            <w:pPr>
              <w:jc w:val="right"/>
              <w:rPr>
                <w:color w:val="000000"/>
              </w:rPr>
            </w:pPr>
            <w:r>
              <w:rPr>
                <w:color w:val="000000"/>
              </w:rPr>
              <w:t>25</w:t>
            </w:r>
            <w:r w:rsidR="009A7BAB">
              <w:rPr>
                <w:color w:val="000000"/>
              </w:rPr>
              <w:t xml:space="preserve"> szt.</w:t>
            </w:r>
          </w:p>
        </w:tc>
      </w:tr>
      <w:tr w:rsidR="003477A8" w:rsidRPr="004549BF" w14:paraId="731328B7"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468AA8D" w14:textId="1B85252A" w:rsidR="003477A8" w:rsidRPr="002D4B10" w:rsidRDefault="003477A8" w:rsidP="00A927FA">
            <w:pPr>
              <w:rPr>
                <w:color w:val="000000"/>
              </w:rPr>
            </w:pPr>
            <w:r>
              <w:rPr>
                <w:color w:val="000000"/>
              </w:rPr>
              <w:t>33</w:t>
            </w:r>
            <w:r w:rsidR="00CF2EFF">
              <w:rPr>
                <w:color w:val="000000"/>
              </w:rPr>
              <w:t>1</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4E63B75E" w14:textId="77777777" w:rsidR="003477A8" w:rsidRPr="002D4B10" w:rsidRDefault="003477A8" w:rsidP="00A927FA">
            <w:pPr>
              <w:rPr>
                <w:color w:val="000000"/>
              </w:rPr>
            </w:pPr>
            <w:r>
              <w:rPr>
                <w:color w:val="000000"/>
              </w:rPr>
              <w:t>ŻARÓWKA LED E27 MIN. 6 W, MIN. 650 LM.</w:t>
            </w:r>
          </w:p>
        </w:tc>
        <w:tc>
          <w:tcPr>
            <w:tcW w:w="1417" w:type="dxa"/>
            <w:tcBorders>
              <w:top w:val="nil"/>
              <w:left w:val="nil"/>
              <w:bottom w:val="single" w:sz="8" w:space="0" w:color="000000"/>
              <w:right w:val="single" w:sz="8" w:space="0" w:color="000000"/>
            </w:tcBorders>
            <w:shd w:val="clear" w:color="000000" w:fill="FFFFFF"/>
            <w:vAlign w:val="bottom"/>
            <w:hideMark/>
          </w:tcPr>
          <w:p w14:paraId="627E6A50" w14:textId="7895A330"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4B8548AB"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10DDFEE" w14:textId="485031EE" w:rsidR="003477A8" w:rsidRPr="002D4B10" w:rsidRDefault="003477A8" w:rsidP="00A927FA">
            <w:pPr>
              <w:rPr>
                <w:color w:val="000000"/>
              </w:rPr>
            </w:pPr>
            <w:r>
              <w:rPr>
                <w:color w:val="000000"/>
              </w:rPr>
              <w:t>33</w:t>
            </w:r>
            <w:r w:rsidR="00CF2EFF">
              <w:rPr>
                <w:color w:val="000000"/>
              </w:rPr>
              <w:t>2</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4C547338" w14:textId="77777777" w:rsidR="003477A8" w:rsidRPr="002D4B10" w:rsidRDefault="003477A8" w:rsidP="00A927FA">
            <w:pPr>
              <w:rPr>
                <w:color w:val="000000"/>
              </w:rPr>
            </w:pPr>
            <w:r>
              <w:rPr>
                <w:color w:val="000000"/>
              </w:rPr>
              <w:t>ŻARÓWKA LED E14 MIN. 6 W, MIN. 650 LM.</w:t>
            </w:r>
          </w:p>
        </w:tc>
        <w:tc>
          <w:tcPr>
            <w:tcW w:w="1417" w:type="dxa"/>
            <w:tcBorders>
              <w:top w:val="nil"/>
              <w:left w:val="nil"/>
              <w:bottom w:val="single" w:sz="8" w:space="0" w:color="000000"/>
              <w:right w:val="single" w:sz="8" w:space="0" w:color="000000"/>
            </w:tcBorders>
            <w:shd w:val="clear" w:color="000000" w:fill="FFFFFF"/>
            <w:vAlign w:val="bottom"/>
            <w:hideMark/>
          </w:tcPr>
          <w:p w14:paraId="5ED5094D" w14:textId="02B35590"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3EB3B2C6"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341B85D" w14:textId="3AA47AF0" w:rsidR="003477A8" w:rsidRPr="002D4B10" w:rsidRDefault="003477A8" w:rsidP="00A927FA">
            <w:pPr>
              <w:rPr>
                <w:color w:val="000000"/>
              </w:rPr>
            </w:pPr>
            <w:r>
              <w:rPr>
                <w:color w:val="000000"/>
              </w:rPr>
              <w:t>33</w:t>
            </w:r>
            <w:r w:rsidR="00CF2EFF">
              <w:rPr>
                <w:color w:val="000000"/>
              </w:rPr>
              <w:t>3</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1B4AA560" w14:textId="77777777" w:rsidR="003477A8" w:rsidRPr="002D4B10" w:rsidRDefault="003477A8" w:rsidP="00A927FA">
            <w:pPr>
              <w:rPr>
                <w:color w:val="000000"/>
              </w:rPr>
            </w:pPr>
            <w:r>
              <w:rPr>
                <w:color w:val="000000"/>
              </w:rPr>
              <w:t>ŻARÓWKA LED E27 MIN. 10 W, MIN. 1500 LM.</w:t>
            </w:r>
          </w:p>
        </w:tc>
        <w:tc>
          <w:tcPr>
            <w:tcW w:w="1417" w:type="dxa"/>
            <w:tcBorders>
              <w:top w:val="nil"/>
              <w:left w:val="nil"/>
              <w:bottom w:val="single" w:sz="8" w:space="0" w:color="000000"/>
              <w:right w:val="single" w:sz="8" w:space="0" w:color="000000"/>
            </w:tcBorders>
            <w:shd w:val="clear" w:color="000000" w:fill="FFFFFF"/>
            <w:vAlign w:val="bottom"/>
            <w:hideMark/>
          </w:tcPr>
          <w:p w14:paraId="19B70255" w14:textId="2E8CCD8B"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413EAB8D"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EDE2774" w14:textId="37BB2F99" w:rsidR="003477A8" w:rsidRPr="002D4B10" w:rsidRDefault="003477A8" w:rsidP="00A927FA">
            <w:pPr>
              <w:rPr>
                <w:color w:val="000000"/>
              </w:rPr>
            </w:pPr>
            <w:r>
              <w:rPr>
                <w:color w:val="000000"/>
              </w:rPr>
              <w:t>33</w:t>
            </w:r>
            <w:r w:rsidR="00CF2EFF">
              <w:rPr>
                <w:color w:val="000000"/>
              </w:rPr>
              <w:t>4</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7B9C5897" w14:textId="77777777" w:rsidR="003477A8" w:rsidRPr="002D4B10" w:rsidRDefault="003477A8" w:rsidP="00A927FA">
            <w:pPr>
              <w:rPr>
                <w:color w:val="000000"/>
              </w:rPr>
            </w:pPr>
            <w:r>
              <w:rPr>
                <w:color w:val="000000"/>
              </w:rPr>
              <w:t>ŻARÓWKA LED E14 MIN. 10 W, MIN. 1500 LM.</w:t>
            </w:r>
          </w:p>
        </w:tc>
        <w:tc>
          <w:tcPr>
            <w:tcW w:w="1417" w:type="dxa"/>
            <w:tcBorders>
              <w:top w:val="nil"/>
              <w:left w:val="nil"/>
              <w:bottom w:val="single" w:sz="8" w:space="0" w:color="000000"/>
              <w:right w:val="single" w:sz="8" w:space="0" w:color="000000"/>
            </w:tcBorders>
            <w:shd w:val="clear" w:color="000000" w:fill="FFFFFF"/>
            <w:vAlign w:val="bottom"/>
            <w:hideMark/>
          </w:tcPr>
          <w:p w14:paraId="37FF95B0" w14:textId="4871EB52"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61C8D333"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C4811BF" w14:textId="4AC1795F" w:rsidR="003477A8" w:rsidRPr="002D4B10" w:rsidRDefault="003477A8" w:rsidP="00A927FA">
            <w:pPr>
              <w:rPr>
                <w:color w:val="000000"/>
              </w:rPr>
            </w:pPr>
            <w:r>
              <w:rPr>
                <w:color w:val="000000"/>
              </w:rPr>
              <w:t>33</w:t>
            </w:r>
            <w:r w:rsidR="00CF2EFF">
              <w:rPr>
                <w:color w:val="000000"/>
              </w:rPr>
              <w:t>5</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13DD97D8" w14:textId="77777777" w:rsidR="003477A8" w:rsidRPr="002D4B10" w:rsidRDefault="003477A8" w:rsidP="00A927FA">
            <w:pPr>
              <w:rPr>
                <w:color w:val="000000"/>
              </w:rPr>
            </w:pPr>
            <w:r>
              <w:rPr>
                <w:color w:val="000000"/>
              </w:rPr>
              <w:t xml:space="preserve">LAMPKA BIURKOWA WYKONANA Z TWORZYWA SZTUCZNEGO I </w:t>
            </w:r>
            <w:r>
              <w:rPr>
                <w:color w:val="000000"/>
              </w:rPr>
              <w:lastRenderedPageBreak/>
              <w:t>METALU, MOŻLIWOŚĆ REGULACJI POŁOŻENIA ŚWIATŁA, WYSOKOŚĆ 50 - 60 CM</w:t>
            </w:r>
          </w:p>
        </w:tc>
        <w:tc>
          <w:tcPr>
            <w:tcW w:w="1417" w:type="dxa"/>
            <w:tcBorders>
              <w:top w:val="nil"/>
              <w:left w:val="nil"/>
              <w:bottom w:val="single" w:sz="8" w:space="0" w:color="000000"/>
              <w:right w:val="single" w:sz="8" w:space="0" w:color="000000"/>
            </w:tcBorders>
            <w:shd w:val="clear" w:color="000000" w:fill="FFFFFF"/>
            <w:vAlign w:val="bottom"/>
            <w:hideMark/>
          </w:tcPr>
          <w:p w14:paraId="3716E993" w14:textId="675CEAD4" w:rsidR="003477A8" w:rsidRPr="002D4B10" w:rsidRDefault="003477A8" w:rsidP="00A927FA">
            <w:pPr>
              <w:jc w:val="right"/>
              <w:rPr>
                <w:color w:val="000000"/>
              </w:rPr>
            </w:pPr>
            <w:r>
              <w:rPr>
                <w:color w:val="000000"/>
              </w:rPr>
              <w:lastRenderedPageBreak/>
              <w:t>10</w:t>
            </w:r>
            <w:r w:rsidR="009A7BAB">
              <w:rPr>
                <w:color w:val="000000"/>
              </w:rPr>
              <w:t xml:space="preserve"> szt.</w:t>
            </w:r>
          </w:p>
        </w:tc>
      </w:tr>
      <w:tr w:rsidR="003477A8" w:rsidRPr="004549BF" w14:paraId="1AD85F7D" w14:textId="77777777" w:rsidTr="002851BB">
        <w:trPr>
          <w:trHeight w:val="73"/>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05B42A9" w14:textId="4A833592" w:rsidR="003477A8" w:rsidRPr="002D4B10" w:rsidRDefault="003477A8" w:rsidP="00A927FA">
            <w:pPr>
              <w:rPr>
                <w:color w:val="000000"/>
              </w:rPr>
            </w:pPr>
            <w:r>
              <w:rPr>
                <w:color w:val="000000"/>
              </w:rPr>
              <w:t>3</w:t>
            </w:r>
            <w:r w:rsidR="00736FE3">
              <w:rPr>
                <w:color w:val="000000"/>
              </w:rPr>
              <w:t>3</w:t>
            </w:r>
            <w:r w:rsidR="00CF2EFF">
              <w:rPr>
                <w:color w:val="000000"/>
              </w:rPr>
              <w:t>6</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78194640" w14:textId="77777777" w:rsidR="003477A8" w:rsidRPr="002D4B10" w:rsidRDefault="003477A8" w:rsidP="00A927FA">
            <w:pPr>
              <w:rPr>
                <w:color w:val="000000"/>
              </w:rPr>
            </w:pPr>
            <w:r>
              <w:rPr>
                <w:color w:val="000000"/>
              </w:rPr>
              <w:t>ZEGAR ŚCIENNY, WYKONANY ZE STALI NIERDZEWNEJ INOX, WYM. ŚR. 30-35 CM, SZER. Max. 5 CM, ZASILANIE 1,5 V BATERIĄ R6 AA</w:t>
            </w:r>
          </w:p>
        </w:tc>
        <w:tc>
          <w:tcPr>
            <w:tcW w:w="1417" w:type="dxa"/>
            <w:tcBorders>
              <w:top w:val="nil"/>
              <w:left w:val="nil"/>
              <w:bottom w:val="single" w:sz="8" w:space="0" w:color="000000"/>
              <w:right w:val="single" w:sz="8" w:space="0" w:color="000000"/>
            </w:tcBorders>
            <w:shd w:val="clear" w:color="000000" w:fill="FFFFFF"/>
            <w:vAlign w:val="bottom"/>
            <w:hideMark/>
          </w:tcPr>
          <w:p w14:paraId="7CA90500" w14:textId="3AB03B87"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1985B68B" w14:textId="77777777" w:rsidTr="002851BB">
        <w:trPr>
          <w:trHeight w:val="4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9D3FC26" w14:textId="51534684" w:rsidR="003477A8" w:rsidRPr="002D4B10" w:rsidRDefault="003477A8" w:rsidP="00A927FA">
            <w:pPr>
              <w:rPr>
                <w:color w:val="000000"/>
              </w:rPr>
            </w:pPr>
            <w:r>
              <w:rPr>
                <w:color w:val="000000"/>
              </w:rPr>
              <w:t>3</w:t>
            </w:r>
            <w:r w:rsidR="00CF2EFF">
              <w:rPr>
                <w:color w:val="000000"/>
              </w:rPr>
              <w:t>37</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547D316B" w14:textId="77777777" w:rsidR="003477A8" w:rsidRPr="002D4B10" w:rsidRDefault="003477A8" w:rsidP="00A927FA">
            <w:pPr>
              <w:rPr>
                <w:color w:val="000000"/>
              </w:rPr>
            </w:pPr>
            <w:r>
              <w:rPr>
                <w:color w:val="000000"/>
              </w:rPr>
              <w:t xml:space="preserve">SZAFKA NA KLUCZE - 36 KLUCZY, ZAMYKANA NA KLUCZYK </w:t>
            </w:r>
          </w:p>
        </w:tc>
        <w:tc>
          <w:tcPr>
            <w:tcW w:w="1417" w:type="dxa"/>
            <w:tcBorders>
              <w:top w:val="nil"/>
              <w:left w:val="nil"/>
              <w:bottom w:val="single" w:sz="8" w:space="0" w:color="000000"/>
              <w:right w:val="single" w:sz="8" w:space="0" w:color="000000"/>
            </w:tcBorders>
            <w:shd w:val="clear" w:color="000000" w:fill="FFFFFF"/>
            <w:vAlign w:val="bottom"/>
            <w:hideMark/>
          </w:tcPr>
          <w:p w14:paraId="61DDBA33" w14:textId="2EA24E0A" w:rsidR="003477A8" w:rsidRPr="002D4B10" w:rsidRDefault="003477A8" w:rsidP="00A927FA">
            <w:pPr>
              <w:jc w:val="right"/>
              <w:rPr>
                <w:color w:val="000000"/>
              </w:rPr>
            </w:pPr>
            <w:r>
              <w:rPr>
                <w:color w:val="000000"/>
              </w:rPr>
              <w:t>4</w:t>
            </w:r>
            <w:r w:rsidR="009A7BAB">
              <w:rPr>
                <w:color w:val="000000"/>
              </w:rPr>
              <w:t xml:space="preserve"> szt.</w:t>
            </w:r>
          </w:p>
        </w:tc>
      </w:tr>
      <w:tr w:rsidR="003477A8" w:rsidRPr="004549BF" w14:paraId="115EEA46" w14:textId="77777777" w:rsidTr="002851BB">
        <w:trPr>
          <w:trHeight w:val="1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9B8C3F2" w14:textId="464BB7F2" w:rsidR="003477A8" w:rsidRPr="002D4B10" w:rsidRDefault="003477A8" w:rsidP="00A927FA">
            <w:pPr>
              <w:rPr>
                <w:color w:val="000000"/>
              </w:rPr>
            </w:pPr>
            <w:r>
              <w:rPr>
                <w:color w:val="000000"/>
              </w:rPr>
              <w:t>3</w:t>
            </w:r>
            <w:r w:rsidR="00CF2EFF">
              <w:rPr>
                <w:color w:val="000000"/>
              </w:rPr>
              <w:t>38</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0041DF67" w14:textId="77777777" w:rsidR="003477A8" w:rsidRPr="002D4B10" w:rsidRDefault="003477A8" w:rsidP="00A927FA">
            <w:pPr>
              <w:rPr>
                <w:color w:val="000000"/>
              </w:rPr>
            </w:pPr>
            <w:r>
              <w:rPr>
                <w:color w:val="000000"/>
              </w:rPr>
              <w:t>PUDEŁKO NA 40 - 50 CD/DVD BEZ OPAKOWAŃ, RUCHOME UCHWYTY NA PŁYTY, ZWIERA PRZEZROCZYSTE ETYKIETY DO OPISYWANIA PŁYT, PRZEZROCZYSTA POKRYWA DYMNA, SPÓD JASNOSZARY, WYM. 145X145X255 MM, W ZESTAWIE 2 KLUCZE</w:t>
            </w:r>
          </w:p>
        </w:tc>
        <w:tc>
          <w:tcPr>
            <w:tcW w:w="1417" w:type="dxa"/>
            <w:tcBorders>
              <w:top w:val="nil"/>
              <w:left w:val="nil"/>
              <w:bottom w:val="single" w:sz="8" w:space="0" w:color="000000"/>
              <w:right w:val="single" w:sz="8" w:space="0" w:color="000000"/>
            </w:tcBorders>
            <w:shd w:val="clear" w:color="000000" w:fill="FFFFFF"/>
            <w:vAlign w:val="bottom"/>
            <w:hideMark/>
          </w:tcPr>
          <w:p w14:paraId="7A2426A4" w14:textId="6614162D" w:rsidR="003477A8" w:rsidRPr="002D4B10" w:rsidRDefault="003477A8" w:rsidP="00A927FA">
            <w:pPr>
              <w:jc w:val="right"/>
              <w:rPr>
                <w:color w:val="000000"/>
              </w:rPr>
            </w:pPr>
            <w:r>
              <w:rPr>
                <w:color w:val="000000"/>
              </w:rPr>
              <w:t>2</w:t>
            </w:r>
            <w:r w:rsidR="009A7BAB">
              <w:rPr>
                <w:color w:val="000000"/>
              </w:rPr>
              <w:t xml:space="preserve"> szt.</w:t>
            </w:r>
          </w:p>
        </w:tc>
      </w:tr>
      <w:tr w:rsidR="003477A8" w:rsidRPr="004549BF" w14:paraId="34370F94" w14:textId="77777777" w:rsidTr="002851BB">
        <w:trPr>
          <w:trHeight w:val="79"/>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14E3682" w14:textId="66DEFCF4" w:rsidR="003477A8" w:rsidRPr="002D4B10" w:rsidRDefault="003477A8" w:rsidP="00A927FA">
            <w:pPr>
              <w:rPr>
                <w:color w:val="000000"/>
              </w:rPr>
            </w:pPr>
            <w:r>
              <w:rPr>
                <w:color w:val="000000"/>
              </w:rPr>
              <w:t>3</w:t>
            </w:r>
            <w:r w:rsidR="00CF2EFF">
              <w:rPr>
                <w:color w:val="000000"/>
              </w:rPr>
              <w:t>39</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308DB9BF" w14:textId="77777777" w:rsidR="003477A8" w:rsidRPr="002D4B10" w:rsidRDefault="003477A8" w:rsidP="00A927FA">
            <w:pPr>
              <w:rPr>
                <w:color w:val="000000"/>
              </w:rPr>
            </w:pPr>
            <w:r>
              <w:rPr>
                <w:color w:val="000000"/>
              </w:rPr>
              <w:t>WÓZEK MAGAZYNOWY PLATFORMOWY, SKŁADANY, DO 300KG, O WYM. PLATFORMY 90 X 60 CM, podane wymiary mogą różnic się o ok. 10 % (+/-)</w:t>
            </w:r>
          </w:p>
        </w:tc>
        <w:tc>
          <w:tcPr>
            <w:tcW w:w="1417" w:type="dxa"/>
            <w:tcBorders>
              <w:top w:val="nil"/>
              <w:left w:val="nil"/>
              <w:bottom w:val="single" w:sz="8" w:space="0" w:color="000000"/>
              <w:right w:val="single" w:sz="8" w:space="0" w:color="000000"/>
            </w:tcBorders>
            <w:shd w:val="clear" w:color="000000" w:fill="FFFFFF"/>
            <w:noWrap/>
            <w:vAlign w:val="bottom"/>
            <w:hideMark/>
          </w:tcPr>
          <w:p w14:paraId="481BA7C8" w14:textId="2331628F" w:rsidR="003477A8" w:rsidRPr="002D4B10" w:rsidRDefault="003477A8" w:rsidP="00A927FA">
            <w:pPr>
              <w:jc w:val="right"/>
              <w:rPr>
                <w:color w:val="000000"/>
              </w:rPr>
            </w:pPr>
            <w:r>
              <w:rPr>
                <w:color w:val="000000"/>
              </w:rPr>
              <w:t>4</w:t>
            </w:r>
            <w:r w:rsidR="009A7BAB">
              <w:rPr>
                <w:color w:val="000000"/>
              </w:rPr>
              <w:t xml:space="preserve"> szt.</w:t>
            </w:r>
          </w:p>
        </w:tc>
      </w:tr>
      <w:tr w:rsidR="003477A8" w:rsidRPr="004549BF" w14:paraId="4617A649" w14:textId="77777777" w:rsidTr="002851BB">
        <w:trPr>
          <w:trHeight w:val="37"/>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F5D6A92" w14:textId="62C68616" w:rsidR="003477A8" w:rsidRPr="002D4B10" w:rsidRDefault="003477A8" w:rsidP="00A927FA">
            <w:pPr>
              <w:rPr>
                <w:color w:val="000000"/>
              </w:rPr>
            </w:pPr>
            <w:r>
              <w:rPr>
                <w:color w:val="000000"/>
              </w:rPr>
              <w:t>3</w:t>
            </w:r>
            <w:r w:rsidR="00CF2EFF">
              <w:rPr>
                <w:color w:val="000000"/>
              </w:rPr>
              <w:t>40</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7DCE39A7" w14:textId="77777777" w:rsidR="003477A8" w:rsidRPr="002D4B10" w:rsidRDefault="003477A8" w:rsidP="00A927FA">
            <w:pPr>
              <w:rPr>
                <w:color w:val="000000"/>
              </w:rPr>
            </w:pPr>
            <w:r>
              <w:rPr>
                <w:color w:val="000000"/>
              </w:rPr>
              <w:t>WÓZEK DO TRANSPORTU MEBLI, Z MATĄ ANTYPOŚLIZGOWĄ, 4 OBROTOWE KOŁA POLIAMIDOWE Z ŁOŻYSKAMI WAŁECZKOWYMI W ROZM.  Ø 100, WYM. PLATFORMY 600 x 350 MM, podane wymiary mogą różnic się o ok. 10 % (+/-), UDŹWIG DO 500 kg</w:t>
            </w:r>
          </w:p>
        </w:tc>
        <w:tc>
          <w:tcPr>
            <w:tcW w:w="1417" w:type="dxa"/>
            <w:tcBorders>
              <w:top w:val="nil"/>
              <w:left w:val="nil"/>
              <w:bottom w:val="single" w:sz="8" w:space="0" w:color="000000"/>
              <w:right w:val="single" w:sz="8" w:space="0" w:color="000000"/>
            </w:tcBorders>
            <w:shd w:val="clear" w:color="000000" w:fill="FFFFFF"/>
            <w:vAlign w:val="bottom"/>
            <w:hideMark/>
          </w:tcPr>
          <w:p w14:paraId="6B86BAF8" w14:textId="1C1DD4E6" w:rsidR="003477A8" w:rsidRPr="002D4B10" w:rsidRDefault="003477A8" w:rsidP="00A927FA">
            <w:pPr>
              <w:jc w:val="right"/>
              <w:rPr>
                <w:color w:val="000000"/>
              </w:rPr>
            </w:pPr>
            <w:r>
              <w:rPr>
                <w:color w:val="000000"/>
              </w:rPr>
              <w:t>3</w:t>
            </w:r>
            <w:r w:rsidR="009A7BAB">
              <w:rPr>
                <w:color w:val="000000"/>
              </w:rPr>
              <w:t xml:space="preserve"> szt.</w:t>
            </w:r>
          </w:p>
        </w:tc>
      </w:tr>
      <w:tr w:rsidR="003477A8" w:rsidRPr="004549BF" w14:paraId="046E3553" w14:textId="77777777" w:rsidTr="002851BB">
        <w:trPr>
          <w:trHeight w:val="8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4530A6D" w14:textId="6E1906C4" w:rsidR="003477A8" w:rsidRPr="002D4B10" w:rsidRDefault="003477A8" w:rsidP="00A927FA">
            <w:pPr>
              <w:rPr>
                <w:color w:val="000000"/>
              </w:rPr>
            </w:pPr>
            <w:r>
              <w:rPr>
                <w:color w:val="000000"/>
              </w:rPr>
              <w:t>34</w:t>
            </w:r>
            <w:r w:rsidR="00CF2EFF">
              <w:rPr>
                <w:color w:val="000000"/>
              </w:rPr>
              <w:t>1</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50C3AB26" w14:textId="77777777" w:rsidR="003477A8" w:rsidRPr="002D4B10" w:rsidRDefault="003477A8" w:rsidP="00A927FA">
            <w:pPr>
              <w:rPr>
                <w:color w:val="000000"/>
              </w:rPr>
            </w:pPr>
            <w:r>
              <w:rPr>
                <w:color w:val="000000"/>
              </w:rPr>
              <w:t>BINDOWNICA: REGULATOR MARGINESU DZIURKOWANIA (3-6 MM), JEDNORAZOWE DZIURKOWANIE DO 26 ARKUSZY PAPIERU, OPRAWA DOKUMENTÓW O OBJĘTOŚCI DO 510 KARTEK FORMATU A4</w:t>
            </w:r>
          </w:p>
        </w:tc>
        <w:tc>
          <w:tcPr>
            <w:tcW w:w="1417" w:type="dxa"/>
            <w:tcBorders>
              <w:top w:val="nil"/>
              <w:left w:val="nil"/>
              <w:bottom w:val="single" w:sz="8" w:space="0" w:color="000000"/>
              <w:right w:val="single" w:sz="8" w:space="0" w:color="000000"/>
            </w:tcBorders>
            <w:shd w:val="clear" w:color="000000" w:fill="FFFFFF"/>
            <w:vAlign w:val="bottom"/>
            <w:hideMark/>
          </w:tcPr>
          <w:p w14:paraId="7D89A971" w14:textId="5E424C0C" w:rsidR="003477A8" w:rsidRPr="002D4B10" w:rsidRDefault="003477A8" w:rsidP="00A927FA">
            <w:pPr>
              <w:jc w:val="right"/>
              <w:rPr>
                <w:color w:val="000000"/>
              </w:rPr>
            </w:pPr>
            <w:r>
              <w:rPr>
                <w:color w:val="000000"/>
              </w:rPr>
              <w:t>1</w:t>
            </w:r>
            <w:r w:rsidR="009A7BAB">
              <w:rPr>
                <w:color w:val="000000"/>
              </w:rPr>
              <w:t xml:space="preserve"> szt.</w:t>
            </w:r>
          </w:p>
        </w:tc>
      </w:tr>
      <w:tr w:rsidR="003477A8" w:rsidRPr="004549BF" w14:paraId="1DE2317C" w14:textId="77777777" w:rsidTr="002851BB">
        <w:trPr>
          <w:trHeight w:val="68"/>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3006049" w14:textId="24591273" w:rsidR="003477A8" w:rsidRPr="002D4B10" w:rsidRDefault="003477A8" w:rsidP="00A927FA">
            <w:pPr>
              <w:rPr>
                <w:color w:val="000000"/>
              </w:rPr>
            </w:pPr>
            <w:r>
              <w:rPr>
                <w:color w:val="000000"/>
              </w:rPr>
              <w:t>34</w:t>
            </w:r>
            <w:r w:rsidR="00CF2EFF">
              <w:rPr>
                <w:color w:val="000000"/>
              </w:rPr>
              <w:t>2</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107A8DAA" w14:textId="77777777" w:rsidR="003477A8" w:rsidRPr="002D4B10" w:rsidRDefault="003477A8" w:rsidP="00A927FA">
            <w:pPr>
              <w:rPr>
                <w:color w:val="000000"/>
              </w:rPr>
            </w:pPr>
            <w:r>
              <w:rPr>
                <w:color w:val="000000"/>
              </w:rPr>
              <w:t>LAMINATOR A4/A3, MOŻLIWOŚĆ LAMINOWANIA NA ZIMNO, UCHWYT UŁATWIAJĄCY PRZENOSZENIE, FUNKCJA BEZPIECZNY START, MOŻLIWOŚĆ UŻYCIA FOLII O MAKSYMALNEJ GRUBOŚCI 125 MIKRONÓW.</w:t>
            </w:r>
          </w:p>
        </w:tc>
        <w:tc>
          <w:tcPr>
            <w:tcW w:w="1417" w:type="dxa"/>
            <w:tcBorders>
              <w:top w:val="nil"/>
              <w:left w:val="nil"/>
              <w:bottom w:val="single" w:sz="8" w:space="0" w:color="000000"/>
              <w:right w:val="nil"/>
            </w:tcBorders>
            <w:shd w:val="clear" w:color="000000" w:fill="FFFFFF"/>
            <w:vAlign w:val="bottom"/>
            <w:hideMark/>
          </w:tcPr>
          <w:p w14:paraId="48996EA0" w14:textId="46266DFD" w:rsidR="003477A8" w:rsidRPr="002D4B10" w:rsidRDefault="003477A8" w:rsidP="00A927FA">
            <w:pPr>
              <w:jc w:val="right"/>
              <w:rPr>
                <w:color w:val="000000"/>
              </w:rPr>
            </w:pPr>
            <w:r>
              <w:rPr>
                <w:color w:val="000000"/>
              </w:rPr>
              <w:t>1</w:t>
            </w:r>
            <w:r w:rsidR="009A7BAB">
              <w:rPr>
                <w:color w:val="000000"/>
              </w:rPr>
              <w:t xml:space="preserve"> szt.</w:t>
            </w:r>
          </w:p>
        </w:tc>
      </w:tr>
      <w:tr w:rsidR="003477A8" w:rsidRPr="004549BF" w14:paraId="53765538" w14:textId="77777777" w:rsidTr="002851BB">
        <w:trPr>
          <w:trHeight w:val="68"/>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9912303" w14:textId="721833C4" w:rsidR="003477A8" w:rsidRPr="002D4B10" w:rsidRDefault="003477A8" w:rsidP="00A927FA">
            <w:pPr>
              <w:rPr>
                <w:color w:val="000000"/>
              </w:rPr>
            </w:pPr>
            <w:r>
              <w:rPr>
                <w:color w:val="000000"/>
              </w:rPr>
              <w:t>34</w:t>
            </w:r>
            <w:r w:rsidR="00CF2EFF">
              <w:rPr>
                <w:color w:val="000000"/>
              </w:rPr>
              <w:t>3</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1FF8F013" w14:textId="77777777" w:rsidR="003477A8" w:rsidRPr="002D4B10" w:rsidRDefault="003477A8" w:rsidP="00A927FA">
            <w:pPr>
              <w:rPr>
                <w:color w:val="000000"/>
              </w:rPr>
            </w:pPr>
            <w:r>
              <w:rPr>
                <w:color w:val="000000"/>
              </w:rPr>
              <w:t>FOLIA DO LAMINOWANIA BŁYSZCZĄCA A4, GRUGOŚĆ 100 MIKRONÓW</w:t>
            </w:r>
          </w:p>
        </w:tc>
        <w:tc>
          <w:tcPr>
            <w:tcW w:w="1417" w:type="dxa"/>
            <w:tcBorders>
              <w:top w:val="nil"/>
              <w:left w:val="nil"/>
              <w:bottom w:val="single" w:sz="8" w:space="0" w:color="000000"/>
              <w:right w:val="single" w:sz="8" w:space="0" w:color="000000"/>
            </w:tcBorders>
            <w:shd w:val="clear" w:color="000000" w:fill="FFFFFF"/>
            <w:noWrap/>
            <w:vAlign w:val="bottom"/>
            <w:hideMark/>
          </w:tcPr>
          <w:p w14:paraId="2C1ED568" w14:textId="1E9051D3" w:rsidR="003477A8" w:rsidRPr="002D4B10" w:rsidRDefault="003477A8" w:rsidP="00A927FA">
            <w:pPr>
              <w:jc w:val="right"/>
              <w:rPr>
                <w:color w:val="000000"/>
              </w:rPr>
            </w:pPr>
            <w:r>
              <w:rPr>
                <w:color w:val="000000"/>
              </w:rPr>
              <w:t>2</w:t>
            </w:r>
            <w:r w:rsidR="009A7BAB">
              <w:rPr>
                <w:color w:val="000000"/>
              </w:rPr>
              <w:t xml:space="preserve"> szt.</w:t>
            </w:r>
          </w:p>
        </w:tc>
      </w:tr>
      <w:tr w:rsidR="003477A8" w:rsidRPr="004549BF" w14:paraId="530ED50B"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DB01E48" w14:textId="4219E2C6" w:rsidR="003477A8" w:rsidRPr="002D4B10" w:rsidRDefault="003477A8" w:rsidP="00A927FA">
            <w:pPr>
              <w:rPr>
                <w:color w:val="000000"/>
              </w:rPr>
            </w:pPr>
            <w:r>
              <w:rPr>
                <w:color w:val="000000"/>
              </w:rPr>
              <w:t>34</w:t>
            </w:r>
            <w:r w:rsidR="00CF2EFF">
              <w:rPr>
                <w:color w:val="000000"/>
              </w:rPr>
              <w:t>4</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6886A14C" w14:textId="77777777" w:rsidR="003477A8" w:rsidRPr="002D4B10" w:rsidRDefault="003477A8" w:rsidP="00A927FA">
            <w:pPr>
              <w:rPr>
                <w:color w:val="000000"/>
              </w:rPr>
            </w:pPr>
            <w:r>
              <w:rPr>
                <w:color w:val="000000"/>
              </w:rPr>
              <w:t>FOLIA DO LAMINOWANIA BŁYSZCZĄCA A3, GRUGOŚĆ 100 MIKRONÓW</w:t>
            </w:r>
          </w:p>
        </w:tc>
        <w:tc>
          <w:tcPr>
            <w:tcW w:w="1417" w:type="dxa"/>
            <w:tcBorders>
              <w:top w:val="nil"/>
              <w:left w:val="nil"/>
              <w:bottom w:val="single" w:sz="8" w:space="0" w:color="000000"/>
              <w:right w:val="single" w:sz="8" w:space="0" w:color="000000"/>
            </w:tcBorders>
            <w:shd w:val="clear" w:color="000000" w:fill="FFFFFF"/>
            <w:noWrap/>
            <w:vAlign w:val="bottom"/>
            <w:hideMark/>
          </w:tcPr>
          <w:p w14:paraId="0FE6C53E" w14:textId="0A1099FA" w:rsidR="003477A8" w:rsidRPr="002D4B10" w:rsidRDefault="003477A8" w:rsidP="00A927FA">
            <w:pPr>
              <w:jc w:val="right"/>
              <w:rPr>
                <w:color w:val="000000"/>
              </w:rPr>
            </w:pPr>
            <w:r>
              <w:rPr>
                <w:color w:val="000000"/>
              </w:rPr>
              <w:t>1</w:t>
            </w:r>
            <w:r w:rsidR="009A7BAB">
              <w:rPr>
                <w:color w:val="000000"/>
              </w:rPr>
              <w:t xml:space="preserve"> szt.</w:t>
            </w:r>
          </w:p>
        </w:tc>
      </w:tr>
      <w:tr w:rsidR="003477A8" w:rsidRPr="004549BF" w14:paraId="16EE0B70"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B0FF0B7" w14:textId="69D4B6BF" w:rsidR="003477A8" w:rsidRPr="002D4B10" w:rsidRDefault="003477A8" w:rsidP="00A927FA">
            <w:pPr>
              <w:rPr>
                <w:color w:val="000000"/>
              </w:rPr>
            </w:pPr>
            <w:r>
              <w:rPr>
                <w:color w:val="000000"/>
              </w:rPr>
              <w:t>34</w:t>
            </w:r>
            <w:r w:rsidR="00CF2EFF">
              <w:rPr>
                <w:color w:val="000000"/>
              </w:rPr>
              <w:t>5</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2D92A800" w14:textId="77777777" w:rsidR="003477A8" w:rsidRPr="002D4B10" w:rsidRDefault="003477A8" w:rsidP="00A927FA">
            <w:pPr>
              <w:rPr>
                <w:color w:val="000000"/>
              </w:rPr>
            </w:pPr>
            <w:r>
              <w:rPr>
                <w:color w:val="000000"/>
              </w:rPr>
              <w:t>GILOTYNA DO PRZYCINANIA DOKUMENTÓW W FORMACIE A4 I A3, OSTRZE ZE STALI NIERDZEWNEJ, JEDNORAZOWE CIĘCIE DO 10 ARKUSZY, OSŁONA SAFECUT, METALOWA BAZA Z ANTYPOŚLIZGOWYMI NÓŻKAMI, MIARKI CIĘCIA</w:t>
            </w:r>
          </w:p>
        </w:tc>
        <w:tc>
          <w:tcPr>
            <w:tcW w:w="1417" w:type="dxa"/>
            <w:tcBorders>
              <w:top w:val="nil"/>
              <w:left w:val="nil"/>
              <w:bottom w:val="single" w:sz="8" w:space="0" w:color="000000"/>
              <w:right w:val="single" w:sz="8" w:space="0" w:color="000000"/>
            </w:tcBorders>
            <w:shd w:val="clear" w:color="000000" w:fill="FFFFFF"/>
            <w:noWrap/>
            <w:vAlign w:val="bottom"/>
            <w:hideMark/>
          </w:tcPr>
          <w:p w14:paraId="6E43C3DD" w14:textId="21EE7A1D" w:rsidR="003477A8" w:rsidRPr="002D4B10" w:rsidRDefault="003477A8" w:rsidP="00A927FA">
            <w:pPr>
              <w:jc w:val="right"/>
              <w:rPr>
                <w:color w:val="000000"/>
              </w:rPr>
            </w:pPr>
            <w:r>
              <w:rPr>
                <w:color w:val="000000"/>
              </w:rPr>
              <w:t>2</w:t>
            </w:r>
            <w:r w:rsidR="009A7BAB">
              <w:rPr>
                <w:color w:val="000000"/>
              </w:rPr>
              <w:t xml:space="preserve"> szt.</w:t>
            </w:r>
          </w:p>
        </w:tc>
      </w:tr>
      <w:tr w:rsidR="003477A8" w:rsidRPr="004549BF" w14:paraId="6754A426" w14:textId="77777777" w:rsidTr="002851BB">
        <w:trPr>
          <w:trHeight w:val="80"/>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539808F" w14:textId="0E0197CC" w:rsidR="003477A8" w:rsidRPr="002D4B10" w:rsidRDefault="003477A8" w:rsidP="00A927FA">
            <w:pPr>
              <w:rPr>
                <w:color w:val="000000"/>
              </w:rPr>
            </w:pPr>
            <w:r>
              <w:rPr>
                <w:color w:val="000000"/>
              </w:rPr>
              <w:t>3</w:t>
            </w:r>
            <w:r w:rsidR="00736FE3">
              <w:rPr>
                <w:color w:val="000000"/>
              </w:rPr>
              <w:t>4</w:t>
            </w:r>
            <w:r w:rsidR="00CF2EFF">
              <w:rPr>
                <w:color w:val="000000"/>
              </w:rPr>
              <w:t>6</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4A05C29E" w14:textId="77777777" w:rsidR="003477A8" w:rsidRPr="002D4B10" w:rsidRDefault="003477A8" w:rsidP="00A927FA">
            <w:pPr>
              <w:rPr>
                <w:color w:val="000000"/>
              </w:rPr>
            </w:pPr>
            <w:r>
              <w:rPr>
                <w:color w:val="000000"/>
              </w:rPr>
              <w:t>PODSTAWA POD MONITOR/ NOTEBOOK Z DODATKOWĄ SZUFLADĄ, UCHWYTEM NA DOKUMENTY, ANTYPOŚLIZGOWYMI NÓŻKAMI, MOŻLIWOŚCIĄ REGULACJI KĄTA NACHYLENIA NOTEBOOKA W 3 POZYCJACH, REGULACJĄ WYSOKOŚCI , WYM. MIN. 110x350x490 MM.</w:t>
            </w:r>
          </w:p>
        </w:tc>
        <w:tc>
          <w:tcPr>
            <w:tcW w:w="1417" w:type="dxa"/>
            <w:tcBorders>
              <w:top w:val="nil"/>
              <w:left w:val="nil"/>
              <w:bottom w:val="single" w:sz="8" w:space="0" w:color="000000"/>
              <w:right w:val="single" w:sz="8" w:space="0" w:color="000000"/>
            </w:tcBorders>
            <w:shd w:val="clear" w:color="000000" w:fill="FFFFFF"/>
            <w:noWrap/>
            <w:vAlign w:val="bottom"/>
            <w:hideMark/>
          </w:tcPr>
          <w:p w14:paraId="5A080AFA" w14:textId="574013DF" w:rsidR="003477A8" w:rsidRPr="002D4B10" w:rsidRDefault="003477A8" w:rsidP="00A927FA">
            <w:pPr>
              <w:jc w:val="right"/>
              <w:rPr>
                <w:color w:val="000000"/>
              </w:rPr>
            </w:pPr>
            <w:r>
              <w:rPr>
                <w:color w:val="000000"/>
              </w:rPr>
              <w:t>20</w:t>
            </w:r>
            <w:r w:rsidR="009A7BAB">
              <w:rPr>
                <w:color w:val="000000"/>
              </w:rPr>
              <w:t xml:space="preserve"> szt.</w:t>
            </w:r>
          </w:p>
        </w:tc>
      </w:tr>
      <w:tr w:rsidR="003477A8" w:rsidRPr="004549BF" w14:paraId="17618717" w14:textId="77777777" w:rsidTr="002851BB">
        <w:trPr>
          <w:trHeight w:val="93"/>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52A45F8" w14:textId="513F5323" w:rsidR="003477A8" w:rsidRPr="002D4B10" w:rsidRDefault="003477A8" w:rsidP="00A927FA">
            <w:pPr>
              <w:rPr>
                <w:color w:val="000000"/>
              </w:rPr>
            </w:pPr>
            <w:r>
              <w:rPr>
                <w:color w:val="000000"/>
              </w:rPr>
              <w:t>3</w:t>
            </w:r>
            <w:r w:rsidR="00CF2EFF">
              <w:rPr>
                <w:color w:val="000000"/>
              </w:rPr>
              <w:t>47</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31CB1C80" w14:textId="77777777" w:rsidR="003477A8" w:rsidRPr="002D4B10" w:rsidRDefault="003477A8" w:rsidP="00A927FA">
            <w:pPr>
              <w:rPr>
                <w:color w:val="000000"/>
              </w:rPr>
            </w:pPr>
            <w:r>
              <w:rPr>
                <w:color w:val="000000"/>
              </w:rPr>
              <w:t>UNIWERSALNY ZASILACZ DO NOTEBOOKA Z 8  LUB WIĘCEJ KOŃCÓWKAMI, MOC 90 W, NAPIĘCIE WEJŚCIOWE 240 V, Z ZABEZPIECZENIEM PRZECIWPRZEPIĘCIOWYM, PRZED PRZEŁADOWANIEM I PRZEGRZANIEM, Z DODATKOWYM PORTEM USB</w:t>
            </w:r>
          </w:p>
        </w:tc>
        <w:tc>
          <w:tcPr>
            <w:tcW w:w="1417" w:type="dxa"/>
            <w:tcBorders>
              <w:top w:val="nil"/>
              <w:left w:val="nil"/>
              <w:bottom w:val="single" w:sz="8" w:space="0" w:color="000000"/>
              <w:right w:val="single" w:sz="8" w:space="0" w:color="000000"/>
            </w:tcBorders>
            <w:shd w:val="clear" w:color="000000" w:fill="FFFFFF"/>
            <w:vAlign w:val="bottom"/>
            <w:hideMark/>
          </w:tcPr>
          <w:p w14:paraId="5811396F" w14:textId="19DF0A83"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3A412552" w14:textId="77777777" w:rsidTr="002851BB">
        <w:trPr>
          <w:trHeight w:val="84"/>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3883FD2" w14:textId="7FA2DFAD" w:rsidR="003477A8" w:rsidRPr="002D4B10" w:rsidRDefault="003477A8" w:rsidP="00A927FA">
            <w:pPr>
              <w:rPr>
                <w:color w:val="000000"/>
              </w:rPr>
            </w:pPr>
            <w:r>
              <w:rPr>
                <w:color w:val="000000"/>
              </w:rPr>
              <w:t>3</w:t>
            </w:r>
            <w:r w:rsidR="00CF2EFF">
              <w:rPr>
                <w:color w:val="000000"/>
              </w:rPr>
              <w:t>48</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6D05132F" w14:textId="77777777" w:rsidR="003477A8" w:rsidRPr="002D4B10" w:rsidRDefault="003477A8" w:rsidP="00A927FA">
            <w:pPr>
              <w:rPr>
                <w:color w:val="000000"/>
              </w:rPr>
            </w:pPr>
            <w:r>
              <w:rPr>
                <w:color w:val="000000"/>
              </w:rPr>
              <w:t>HUB USB 2.0 NA 4 PORTY Z ZASILACZEM, METALOWA OBUDOWA</w:t>
            </w:r>
          </w:p>
        </w:tc>
        <w:tc>
          <w:tcPr>
            <w:tcW w:w="1417" w:type="dxa"/>
            <w:tcBorders>
              <w:top w:val="nil"/>
              <w:left w:val="nil"/>
              <w:bottom w:val="single" w:sz="8" w:space="0" w:color="000000"/>
              <w:right w:val="single" w:sz="8" w:space="0" w:color="000000"/>
            </w:tcBorders>
            <w:shd w:val="clear" w:color="000000" w:fill="FFFFFF"/>
            <w:vAlign w:val="bottom"/>
            <w:hideMark/>
          </w:tcPr>
          <w:p w14:paraId="76BDDF3E" w14:textId="046934E9" w:rsidR="003477A8" w:rsidRPr="002D4B10" w:rsidRDefault="003477A8" w:rsidP="00A927FA">
            <w:pPr>
              <w:jc w:val="right"/>
              <w:rPr>
                <w:color w:val="000000"/>
              </w:rPr>
            </w:pPr>
            <w:r>
              <w:rPr>
                <w:color w:val="000000"/>
              </w:rPr>
              <w:t>5</w:t>
            </w:r>
            <w:r w:rsidR="009A7BAB">
              <w:rPr>
                <w:color w:val="000000"/>
              </w:rPr>
              <w:t xml:space="preserve"> szt.</w:t>
            </w:r>
          </w:p>
        </w:tc>
      </w:tr>
      <w:tr w:rsidR="003477A8" w:rsidRPr="004549BF" w14:paraId="2BBD8BAB"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04195E6" w14:textId="3DDDED7D" w:rsidR="003477A8" w:rsidRPr="002D4B10" w:rsidRDefault="003477A8" w:rsidP="00A927FA">
            <w:pPr>
              <w:rPr>
                <w:color w:val="000000"/>
              </w:rPr>
            </w:pPr>
            <w:r>
              <w:rPr>
                <w:color w:val="000000"/>
              </w:rPr>
              <w:t>3</w:t>
            </w:r>
            <w:r w:rsidR="00CF2EFF">
              <w:rPr>
                <w:color w:val="000000"/>
              </w:rPr>
              <w:t>49</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1F2093F7" w14:textId="77777777" w:rsidR="003477A8" w:rsidRPr="002D4B10" w:rsidRDefault="003477A8" w:rsidP="00A927FA">
            <w:pPr>
              <w:rPr>
                <w:color w:val="000000"/>
              </w:rPr>
            </w:pPr>
            <w:r>
              <w:rPr>
                <w:color w:val="000000"/>
              </w:rPr>
              <w:t xml:space="preserve">LINKA ZABEZPIECZAJĄCA DO NOTEBOOKA WYKONANA ZE STALOWEJ LINKI O GRUBOŚCI MIN. 5 MM I DŁ. MIN. 1,5 M, PŁASKI PROFIL ZAMKNIĘCIA, ZAMKNIĘCIE NA KLUCZYK. </w:t>
            </w:r>
          </w:p>
        </w:tc>
        <w:tc>
          <w:tcPr>
            <w:tcW w:w="1417" w:type="dxa"/>
            <w:tcBorders>
              <w:top w:val="nil"/>
              <w:left w:val="nil"/>
              <w:bottom w:val="single" w:sz="8" w:space="0" w:color="000000"/>
              <w:right w:val="single" w:sz="8" w:space="0" w:color="000000"/>
            </w:tcBorders>
            <w:shd w:val="clear" w:color="000000" w:fill="FFFFFF"/>
            <w:vAlign w:val="bottom"/>
            <w:hideMark/>
          </w:tcPr>
          <w:p w14:paraId="3FD92480" w14:textId="5708900C" w:rsidR="003477A8" w:rsidRPr="002D4B10" w:rsidRDefault="003477A8" w:rsidP="00A927FA">
            <w:pPr>
              <w:jc w:val="right"/>
              <w:rPr>
                <w:color w:val="000000"/>
              </w:rPr>
            </w:pPr>
            <w:r>
              <w:rPr>
                <w:color w:val="000000"/>
              </w:rPr>
              <w:t>5</w:t>
            </w:r>
            <w:r w:rsidR="009A7BAB">
              <w:rPr>
                <w:color w:val="000000"/>
              </w:rPr>
              <w:t xml:space="preserve"> szt.</w:t>
            </w:r>
          </w:p>
        </w:tc>
      </w:tr>
      <w:tr w:rsidR="003477A8" w:rsidRPr="004549BF" w14:paraId="4A37A47D" w14:textId="77777777" w:rsidTr="002851BB">
        <w:trPr>
          <w:trHeight w:val="58"/>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1A3F5F7" w14:textId="1DE0DDEE" w:rsidR="003477A8" w:rsidRPr="002D4B10" w:rsidRDefault="003477A8" w:rsidP="00A927FA">
            <w:pPr>
              <w:rPr>
                <w:color w:val="000000"/>
              </w:rPr>
            </w:pPr>
            <w:r>
              <w:rPr>
                <w:color w:val="000000"/>
              </w:rPr>
              <w:t>3</w:t>
            </w:r>
            <w:r w:rsidR="00CF2EFF">
              <w:rPr>
                <w:color w:val="000000"/>
              </w:rPr>
              <w:t>50</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2A1FCC37" w14:textId="77777777" w:rsidR="003477A8" w:rsidRPr="002D4B10" w:rsidRDefault="003477A8" w:rsidP="00A927FA">
            <w:pPr>
              <w:rPr>
                <w:color w:val="000000"/>
              </w:rPr>
            </w:pPr>
            <w:r>
              <w:rPr>
                <w:color w:val="000000"/>
              </w:rPr>
              <w:t xml:space="preserve">SŁUCHAWKI MULTIMEDIALNE Z WBUDOWANYM MIKROFONEM Z MOŻLIWOŚCIĄ ODŁĄCZENIA, REGULACJĄ GŁOŚNOŚCI, GŁOŚNIKI NEODYMOWE,  TYP ZŁĄCZA MINI-JACK, DŁUGOŚĆ PRZWODU MIN, 2 M, WYPOSAŻONE W UKŁAD REDUKCJI SZUMÓW, WELUROWĄ WYŚCIÓŁKĘ PODUSZEK SŁUCHAWKOWYCH </w:t>
            </w:r>
          </w:p>
        </w:tc>
        <w:tc>
          <w:tcPr>
            <w:tcW w:w="1417" w:type="dxa"/>
            <w:tcBorders>
              <w:top w:val="nil"/>
              <w:left w:val="nil"/>
              <w:bottom w:val="single" w:sz="8" w:space="0" w:color="000000"/>
              <w:right w:val="single" w:sz="8" w:space="0" w:color="000000"/>
            </w:tcBorders>
            <w:shd w:val="clear" w:color="000000" w:fill="FFFFFF"/>
            <w:vAlign w:val="bottom"/>
            <w:hideMark/>
          </w:tcPr>
          <w:p w14:paraId="20EA1866" w14:textId="17DB1FB9"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648BBBF4" w14:textId="77777777" w:rsidTr="002851BB">
        <w:trPr>
          <w:trHeight w:val="104"/>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3AE3217" w14:textId="08AE0FAD" w:rsidR="003477A8" w:rsidRPr="002D4B10" w:rsidRDefault="003477A8" w:rsidP="00A927FA">
            <w:pPr>
              <w:rPr>
                <w:color w:val="000000"/>
              </w:rPr>
            </w:pPr>
            <w:r>
              <w:rPr>
                <w:color w:val="000000"/>
              </w:rPr>
              <w:t>35</w:t>
            </w:r>
            <w:r w:rsidR="00CF2EFF">
              <w:rPr>
                <w:color w:val="000000"/>
              </w:rPr>
              <w:t>1</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5CC47EA9" w14:textId="77777777" w:rsidR="003477A8" w:rsidRPr="002D4B10" w:rsidRDefault="003477A8" w:rsidP="00A927FA">
            <w:pPr>
              <w:rPr>
                <w:color w:val="000000"/>
              </w:rPr>
            </w:pPr>
            <w:r>
              <w:rPr>
                <w:color w:val="000000"/>
              </w:rPr>
              <w:t xml:space="preserve">UCHWYT SAMOCHODOWY DO SMARTFONA, REGULACJA </w:t>
            </w:r>
            <w:r>
              <w:rPr>
                <w:color w:val="000000"/>
              </w:rPr>
              <w:lastRenderedPageBreak/>
              <w:t>BOCZNYCH UCHWYTÓW DO 6,5 CM, SKŁADANE DOLNE STOPKI, MOŻLIWOŚĆ MOCOWANIA NA SZYBLIE I NAWIEWIE, PRZYCISK ZWALNIAJĄCY UCHWYT TELEFONU, PIANKOWE WYKOŃCZENIE BOCZNYCH UCHWYTÓW ZABEZPIECZAJĄCE TELEFON PRZED USZKODZENIEM, DUŻA PRZYSSAWKA, GIĘTKIE RAMIĘ, MOŻLIWOŚĆ USTAWIENIA URZĄDZENIA W PIONIE I W POZIOMIE.</w:t>
            </w:r>
          </w:p>
        </w:tc>
        <w:tc>
          <w:tcPr>
            <w:tcW w:w="1417" w:type="dxa"/>
            <w:tcBorders>
              <w:top w:val="nil"/>
              <w:left w:val="nil"/>
              <w:bottom w:val="single" w:sz="8" w:space="0" w:color="000000"/>
              <w:right w:val="single" w:sz="8" w:space="0" w:color="000000"/>
            </w:tcBorders>
            <w:shd w:val="clear" w:color="000000" w:fill="FFFFFF"/>
            <w:vAlign w:val="bottom"/>
            <w:hideMark/>
          </w:tcPr>
          <w:p w14:paraId="793BFF38" w14:textId="608ABB32" w:rsidR="003477A8" w:rsidRPr="002D4B10" w:rsidRDefault="003477A8" w:rsidP="00A927FA">
            <w:pPr>
              <w:jc w:val="right"/>
              <w:rPr>
                <w:color w:val="000000"/>
              </w:rPr>
            </w:pPr>
            <w:r>
              <w:rPr>
                <w:color w:val="000000"/>
              </w:rPr>
              <w:lastRenderedPageBreak/>
              <w:t>6</w:t>
            </w:r>
            <w:r w:rsidR="009A7BAB">
              <w:rPr>
                <w:color w:val="000000"/>
              </w:rPr>
              <w:t xml:space="preserve"> szt.</w:t>
            </w:r>
          </w:p>
        </w:tc>
      </w:tr>
      <w:tr w:rsidR="003477A8" w:rsidRPr="004549BF" w14:paraId="232948C7" w14:textId="77777777" w:rsidTr="002851BB">
        <w:trPr>
          <w:trHeight w:val="134"/>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FB67580" w14:textId="3924EBBA" w:rsidR="003477A8" w:rsidRPr="002D4B10" w:rsidRDefault="003477A8" w:rsidP="00A927FA">
            <w:pPr>
              <w:rPr>
                <w:color w:val="000000"/>
              </w:rPr>
            </w:pPr>
            <w:r>
              <w:rPr>
                <w:color w:val="000000"/>
              </w:rPr>
              <w:t>35</w:t>
            </w:r>
            <w:r w:rsidR="00CF2EFF">
              <w:rPr>
                <w:color w:val="000000"/>
              </w:rPr>
              <w:t>2</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75C6A4FC" w14:textId="77777777" w:rsidR="003477A8" w:rsidRPr="002D4B10" w:rsidRDefault="003477A8" w:rsidP="00A927FA">
            <w:pPr>
              <w:rPr>
                <w:color w:val="000000"/>
              </w:rPr>
            </w:pPr>
            <w:r>
              <w:rPr>
                <w:color w:val="000000"/>
              </w:rPr>
              <w:t>STOLIK MULTIMEDIALNY PRZEZNACZONY POD PROJEKTOR O WYM. PÓŁKI  MIN. 38X43 CM,  WYSOKOŚĆ MAKSYMALNA 125 CM, MOŻLIWOŚĆ OBRACANIA PLATFORMY O 360 º, OBCIĄŻENIE PÓŁKI DO 10 KG.</w:t>
            </w:r>
          </w:p>
        </w:tc>
        <w:tc>
          <w:tcPr>
            <w:tcW w:w="1417" w:type="dxa"/>
            <w:tcBorders>
              <w:top w:val="nil"/>
              <w:left w:val="nil"/>
              <w:bottom w:val="single" w:sz="8" w:space="0" w:color="000000"/>
              <w:right w:val="single" w:sz="8" w:space="0" w:color="000000"/>
            </w:tcBorders>
            <w:shd w:val="clear" w:color="000000" w:fill="FFFFFF"/>
            <w:vAlign w:val="bottom"/>
            <w:hideMark/>
          </w:tcPr>
          <w:p w14:paraId="60B4508E" w14:textId="45861414" w:rsidR="003477A8" w:rsidRPr="002D4B10" w:rsidRDefault="003477A8" w:rsidP="00A927FA">
            <w:pPr>
              <w:jc w:val="right"/>
              <w:rPr>
                <w:color w:val="000000"/>
              </w:rPr>
            </w:pPr>
            <w:r>
              <w:rPr>
                <w:color w:val="000000"/>
              </w:rPr>
              <w:t>1</w:t>
            </w:r>
            <w:r w:rsidR="009A7BAB">
              <w:rPr>
                <w:color w:val="000000"/>
              </w:rPr>
              <w:t xml:space="preserve"> szt.</w:t>
            </w:r>
          </w:p>
        </w:tc>
      </w:tr>
      <w:tr w:rsidR="003477A8" w:rsidRPr="004549BF" w14:paraId="79065EB3" w14:textId="77777777" w:rsidTr="002851BB">
        <w:trPr>
          <w:trHeight w:val="75"/>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1D9CAB2" w14:textId="77CDF1D7" w:rsidR="003477A8" w:rsidRPr="002D4B10" w:rsidRDefault="003477A8" w:rsidP="00A927FA">
            <w:pPr>
              <w:rPr>
                <w:color w:val="000000"/>
              </w:rPr>
            </w:pPr>
            <w:r>
              <w:rPr>
                <w:color w:val="000000"/>
              </w:rPr>
              <w:t>35</w:t>
            </w:r>
            <w:r w:rsidR="00CF2EFF">
              <w:rPr>
                <w:color w:val="000000"/>
              </w:rPr>
              <w:t>3</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1B41BE52" w14:textId="77777777" w:rsidR="003477A8" w:rsidRPr="002D4B10" w:rsidRDefault="003477A8" w:rsidP="00A927FA">
            <w:pPr>
              <w:rPr>
                <w:color w:val="000000"/>
              </w:rPr>
            </w:pPr>
            <w:r>
              <w:rPr>
                <w:color w:val="000000"/>
              </w:rPr>
              <w:t>PODNÓŻEK BIUROWY, Z REGULOWANYM KĄTEM NACHYLENIA I REGULACJĄ WYSOKOŚCI W CO NAJMNIEJ 3 POZYCJACH Z BLOKADĄ, Z POWŁOKĄ ANTYPOŚLIZGOWĄ</w:t>
            </w:r>
          </w:p>
        </w:tc>
        <w:tc>
          <w:tcPr>
            <w:tcW w:w="1417" w:type="dxa"/>
            <w:tcBorders>
              <w:top w:val="nil"/>
              <w:left w:val="nil"/>
              <w:bottom w:val="single" w:sz="8" w:space="0" w:color="000000"/>
              <w:right w:val="single" w:sz="8" w:space="0" w:color="000000"/>
            </w:tcBorders>
            <w:shd w:val="clear" w:color="000000" w:fill="FFFFFF"/>
            <w:vAlign w:val="bottom"/>
            <w:hideMark/>
          </w:tcPr>
          <w:p w14:paraId="442F1759" w14:textId="4CAF581D"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6CB29EF5" w14:textId="77777777" w:rsidTr="002851BB">
        <w:trPr>
          <w:trHeight w:val="6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46BFA5C" w14:textId="1B559ACC" w:rsidR="003477A8" w:rsidRPr="002D4B10" w:rsidRDefault="003477A8" w:rsidP="00A927FA">
            <w:pPr>
              <w:rPr>
                <w:color w:val="000000"/>
              </w:rPr>
            </w:pPr>
            <w:r>
              <w:rPr>
                <w:color w:val="000000"/>
              </w:rPr>
              <w:t>35</w:t>
            </w:r>
            <w:r w:rsidR="00CF2EFF">
              <w:rPr>
                <w:color w:val="000000"/>
              </w:rPr>
              <w:t>4</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3D703C51" w14:textId="77777777" w:rsidR="003477A8" w:rsidRPr="002D4B10" w:rsidRDefault="003477A8" w:rsidP="00A927FA">
            <w:pPr>
              <w:rPr>
                <w:color w:val="000000"/>
              </w:rPr>
            </w:pPr>
            <w:r>
              <w:rPr>
                <w:color w:val="000000"/>
              </w:rPr>
              <w:t xml:space="preserve">PODKŁADKA ŻELOWA POD NADGARSTKI, POKRYTA MATERIAŁEM, NA ANTYPOŚLIZGOWYM SPODZIE </w:t>
            </w:r>
          </w:p>
        </w:tc>
        <w:tc>
          <w:tcPr>
            <w:tcW w:w="1417" w:type="dxa"/>
            <w:tcBorders>
              <w:top w:val="nil"/>
              <w:left w:val="nil"/>
              <w:bottom w:val="single" w:sz="8" w:space="0" w:color="000000"/>
              <w:right w:val="single" w:sz="8" w:space="0" w:color="000000"/>
            </w:tcBorders>
            <w:shd w:val="clear" w:color="000000" w:fill="FFFFFF"/>
            <w:vAlign w:val="bottom"/>
            <w:hideMark/>
          </w:tcPr>
          <w:p w14:paraId="15C6BF4D" w14:textId="0D56F0B2" w:rsidR="003477A8" w:rsidRPr="002D4B10" w:rsidRDefault="003477A8" w:rsidP="00A927FA">
            <w:pPr>
              <w:jc w:val="right"/>
              <w:rPr>
                <w:color w:val="000000"/>
              </w:rPr>
            </w:pPr>
            <w:r>
              <w:rPr>
                <w:color w:val="000000"/>
              </w:rPr>
              <w:t>30</w:t>
            </w:r>
            <w:r w:rsidR="009A7BAB">
              <w:rPr>
                <w:color w:val="000000"/>
              </w:rPr>
              <w:t xml:space="preserve"> szt.</w:t>
            </w:r>
          </w:p>
        </w:tc>
      </w:tr>
      <w:tr w:rsidR="003477A8" w:rsidRPr="004549BF" w14:paraId="5D38422B" w14:textId="77777777" w:rsidTr="002851BB">
        <w:trPr>
          <w:trHeight w:val="37"/>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B891724" w14:textId="75FB5BE9" w:rsidR="003477A8" w:rsidRPr="002D4B10" w:rsidRDefault="003477A8" w:rsidP="00A927FA">
            <w:pPr>
              <w:rPr>
                <w:color w:val="000000"/>
              </w:rPr>
            </w:pPr>
            <w:r>
              <w:rPr>
                <w:color w:val="000000"/>
              </w:rPr>
              <w:t>35</w:t>
            </w:r>
            <w:r w:rsidR="00CF2EFF">
              <w:rPr>
                <w:color w:val="000000"/>
              </w:rPr>
              <w:t>5</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7549768C" w14:textId="0DBE3566" w:rsidR="003477A8" w:rsidRPr="002D4B10" w:rsidRDefault="003477A8" w:rsidP="00A927FA">
            <w:pPr>
              <w:rPr>
                <w:color w:val="000000"/>
              </w:rPr>
            </w:pPr>
            <w:r>
              <w:rPr>
                <w:color w:val="000000"/>
              </w:rPr>
              <w:t xml:space="preserve">PODKŁADKA ŻELOWA POD MYSZ I NADGARSTEK, POKRYTA </w:t>
            </w:r>
            <w:r w:rsidR="00C937C3">
              <w:rPr>
                <w:color w:val="000000"/>
              </w:rPr>
              <w:t>MATERIAŁEM</w:t>
            </w:r>
            <w:r>
              <w:rPr>
                <w:color w:val="000000"/>
              </w:rPr>
              <w:t xml:space="preserve">, NA ANTYPOŚLIZGOWYM SPODZIE </w:t>
            </w:r>
          </w:p>
        </w:tc>
        <w:tc>
          <w:tcPr>
            <w:tcW w:w="1417" w:type="dxa"/>
            <w:tcBorders>
              <w:top w:val="nil"/>
              <w:left w:val="nil"/>
              <w:bottom w:val="single" w:sz="8" w:space="0" w:color="000000"/>
              <w:right w:val="single" w:sz="8" w:space="0" w:color="000000"/>
            </w:tcBorders>
            <w:shd w:val="clear" w:color="000000" w:fill="FFFFFF"/>
            <w:vAlign w:val="bottom"/>
            <w:hideMark/>
          </w:tcPr>
          <w:p w14:paraId="1E55DB16" w14:textId="77C954D1" w:rsidR="003477A8" w:rsidRPr="002D4B10" w:rsidRDefault="003477A8" w:rsidP="00A927FA">
            <w:pPr>
              <w:jc w:val="right"/>
              <w:rPr>
                <w:color w:val="000000"/>
              </w:rPr>
            </w:pPr>
            <w:r>
              <w:rPr>
                <w:color w:val="000000"/>
              </w:rPr>
              <w:t>35</w:t>
            </w:r>
            <w:r w:rsidR="009A7BAB">
              <w:rPr>
                <w:color w:val="000000"/>
              </w:rPr>
              <w:t xml:space="preserve"> szt.</w:t>
            </w:r>
          </w:p>
        </w:tc>
      </w:tr>
      <w:tr w:rsidR="003477A8" w:rsidRPr="004549BF" w14:paraId="67E970D3" w14:textId="77777777" w:rsidTr="002851BB">
        <w:trPr>
          <w:trHeight w:val="37"/>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24F4C34" w14:textId="2FCCC32C" w:rsidR="003477A8" w:rsidRPr="002D4B10" w:rsidRDefault="003477A8" w:rsidP="00A927FA">
            <w:pPr>
              <w:rPr>
                <w:color w:val="000000"/>
              </w:rPr>
            </w:pPr>
            <w:r>
              <w:rPr>
                <w:color w:val="000000"/>
              </w:rPr>
              <w:t>3</w:t>
            </w:r>
            <w:r w:rsidR="00736FE3">
              <w:rPr>
                <w:color w:val="000000"/>
              </w:rPr>
              <w:t>5</w:t>
            </w:r>
            <w:r w:rsidR="00CF2EFF">
              <w:rPr>
                <w:color w:val="000000"/>
              </w:rPr>
              <w:t>6</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472B45E6" w14:textId="77777777" w:rsidR="003477A8" w:rsidRPr="002D4B10" w:rsidRDefault="003477A8" w:rsidP="00A927FA">
            <w:pPr>
              <w:rPr>
                <w:color w:val="000000"/>
              </w:rPr>
            </w:pPr>
            <w:r>
              <w:rPr>
                <w:color w:val="000000"/>
              </w:rPr>
              <w:t>KABEL SIECIOWY RJ45 FTP CAT.6 Z ZABEZPIECZENIEM MCAD, DŁ. 0,5 M CZERWONY</w:t>
            </w:r>
          </w:p>
        </w:tc>
        <w:tc>
          <w:tcPr>
            <w:tcW w:w="1417" w:type="dxa"/>
            <w:tcBorders>
              <w:top w:val="nil"/>
              <w:left w:val="nil"/>
              <w:bottom w:val="single" w:sz="8" w:space="0" w:color="000000"/>
              <w:right w:val="single" w:sz="8" w:space="0" w:color="000000"/>
            </w:tcBorders>
            <w:shd w:val="clear" w:color="000000" w:fill="FFFFFF"/>
            <w:vAlign w:val="bottom"/>
            <w:hideMark/>
          </w:tcPr>
          <w:p w14:paraId="62256EAE" w14:textId="54682240" w:rsidR="003477A8" w:rsidRPr="002D4B10" w:rsidRDefault="003477A8" w:rsidP="00A927FA">
            <w:pPr>
              <w:jc w:val="right"/>
              <w:rPr>
                <w:color w:val="000000"/>
              </w:rPr>
            </w:pPr>
            <w:r>
              <w:rPr>
                <w:color w:val="000000"/>
              </w:rPr>
              <w:t>1</w:t>
            </w:r>
            <w:r w:rsidR="00802BEB">
              <w:rPr>
                <w:color w:val="000000"/>
              </w:rPr>
              <w:t>5</w:t>
            </w:r>
            <w:r w:rsidR="009A7BAB">
              <w:rPr>
                <w:color w:val="000000"/>
              </w:rPr>
              <w:t xml:space="preserve"> szt.</w:t>
            </w:r>
          </w:p>
        </w:tc>
      </w:tr>
      <w:tr w:rsidR="003477A8" w:rsidRPr="004549BF" w14:paraId="67E9D436"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19A3EAD" w14:textId="370FCB06" w:rsidR="003477A8" w:rsidRPr="002D4B10" w:rsidRDefault="003477A8" w:rsidP="00A927FA">
            <w:pPr>
              <w:rPr>
                <w:color w:val="000000"/>
              </w:rPr>
            </w:pPr>
            <w:r>
              <w:rPr>
                <w:color w:val="000000"/>
              </w:rPr>
              <w:t>3</w:t>
            </w:r>
            <w:r w:rsidR="00CF2EFF">
              <w:rPr>
                <w:color w:val="000000"/>
              </w:rPr>
              <w:t>57</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1563152B" w14:textId="77777777" w:rsidR="003477A8" w:rsidRPr="002D4B10" w:rsidRDefault="003477A8" w:rsidP="00A927FA">
            <w:pPr>
              <w:rPr>
                <w:color w:val="000000"/>
              </w:rPr>
            </w:pPr>
            <w:r>
              <w:rPr>
                <w:color w:val="000000"/>
              </w:rPr>
              <w:t>KABEL SIECIOWY RJ45 FTP CAT.6 Z ZABEZPIECZENIEM MCAD, DŁ. 0,5 M ŻÓŁTY</w:t>
            </w:r>
          </w:p>
        </w:tc>
        <w:tc>
          <w:tcPr>
            <w:tcW w:w="1417" w:type="dxa"/>
            <w:tcBorders>
              <w:top w:val="nil"/>
              <w:left w:val="nil"/>
              <w:bottom w:val="single" w:sz="8" w:space="0" w:color="000000"/>
              <w:right w:val="single" w:sz="8" w:space="0" w:color="000000"/>
            </w:tcBorders>
            <w:shd w:val="clear" w:color="000000" w:fill="FFFFFF"/>
            <w:vAlign w:val="bottom"/>
            <w:hideMark/>
          </w:tcPr>
          <w:p w14:paraId="152FCD72" w14:textId="732E3C13"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0C8CC169"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07F1155" w14:textId="48E62EE2" w:rsidR="003477A8" w:rsidRPr="002D4B10" w:rsidRDefault="003477A8" w:rsidP="00A927FA">
            <w:pPr>
              <w:rPr>
                <w:color w:val="000000"/>
              </w:rPr>
            </w:pPr>
            <w:r>
              <w:rPr>
                <w:color w:val="000000"/>
              </w:rPr>
              <w:t>3</w:t>
            </w:r>
            <w:r w:rsidR="00CF2EFF">
              <w:rPr>
                <w:color w:val="000000"/>
              </w:rPr>
              <w:t>58</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75C8AB10" w14:textId="77777777" w:rsidR="003477A8" w:rsidRPr="002D4B10" w:rsidRDefault="003477A8" w:rsidP="00A927FA">
            <w:pPr>
              <w:rPr>
                <w:color w:val="000000"/>
              </w:rPr>
            </w:pPr>
            <w:r>
              <w:rPr>
                <w:color w:val="000000"/>
              </w:rPr>
              <w:t>KABEL SIECIOWY RJ45 FTP CAT.6 Z ZABEZPIECZENIEM MCAD, DŁ. 0,5 M SZARY</w:t>
            </w:r>
          </w:p>
        </w:tc>
        <w:tc>
          <w:tcPr>
            <w:tcW w:w="1417" w:type="dxa"/>
            <w:tcBorders>
              <w:top w:val="nil"/>
              <w:left w:val="nil"/>
              <w:bottom w:val="single" w:sz="8" w:space="0" w:color="000000"/>
              <w:right w:val="single" w:sz="8" w:space="0" w:color="000000"/>
            </w:tcBorders>
            <w:shd w:val="clear" w:color="000000" w:fill="FFFFFF"/>
            <w:vAlign w:val="bottom"/>
            <w:hideMark/>
          </w:tcPr>
          <w:p w14:paraId="2E578611" w14:textId="5782CCD7"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3262BC15"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EE49A56" w14:textId="484273D0" w:rsidR="003477A8" w:rsidRPr="002D4B10" w:rsidRDefault="003477A8" w:rsidP="00A927FA">
            <w:pPr>
              <w:rPr>
                <w:color w:val="000000"/>
              </w:rPr>
            </w:pPr>
            <w:r>
              <w:rPr>
                <w:color w:val="000000"/>
              </w:rPr>
              <w:t>3</w:t>
            </w:r>
            <w:r w:rsidR="00CF2EFF">
              <w:rPr>
                <w:color w:val="000000"/>
              </w:rPr>
              <w:t>59</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730189C4" w14:textId="77777777" w:rsidR="003477A8" w:rsidRPr="002D4B10" w:rsidRDefault="003477A8" w:rsidP="00A927FA">
            <w:pPr>
              <w:rPr>
                <w:color w:val="000000"/>
              </w:rPr>
            </w:pPr>
            <w:r>
              <w:rPr>
                <w:color w:val="000000"/>
              </w:rPr>
              <w:t>KABEL SIECIOWY RJ45 FTP CAT.6 Z ZABEZPIECZENIEM MCAD, DŁ. 1 M CZERWONY</w:t>
            </w:r>
          </w:p>
        </w:tc>
        <w:tc>
          <w:tcPr>
            <w:tcW w:w="1417" w:type="dxa"/>
            <w:tcBorders>
              <w:top w:val="nil"/>
              <w:left w:val="nil"/>
              <w:bottom w:val="single" w:sz="8" w:space="0" w:color="000000"/>
              <w:right w:val="single" w:sz="8" w:space="0" w:color="000000"/>
            </w:tcBorders>
            <w:shd w:val="clear" w:color="000000" w:fill="FFFFFF"/>
            <w:vAlign w:val="bottom"/>
            <w:hideMark/>
          </w:tcPr>
          <w:p w14:paraId="1D0F0AB5" w14:textId="23C84DC6"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5719E464"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0D6500B" w14:textId="1D02050A" w:rsidR="003477A8" w:rsidRPr="002D4B10" w:rsidRDefault="003477A8" w:rsidP="00A927FA">
            <w:pPr>
              <w:rPr>
                <w:color w:val="000000"/>
              </w:rPr>
            </w:pPr>
            <w:r>
              <w:rPr>
                <w:color w:val="000000"/>
              </w:rPr>
              <w:t>36</w:t>
            </w:r>
            <w:r w:rsidR="00CF2EFF">
              <w:rPr>
                <w:color w:val="000000"/>
              </w:rPr>
              <w:t>0</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08C96461" w14:textId="77777777" w:rsidR="003477A8" w:rsidRPr="002D4B10" w:rsidRDefault="003477A8" w:rsidP="00A927FA">
            <w:pPr>
              <w:rPr>
                <w:color w:val="000000"/>
              </w:rPr>
            </w:pPr>
            <w:r>
              <w:rPr>
                <w:color w:val="000000"/>
              </w:rPr>
              <w:t>KABEL SIECIOWY RJ45 FTP CAT.6 Z ZABEZPIECZENIEM MCAD, DŁ. 1 M ŻÓŁTY</w:t>
            </w:r>
          </w:p>
        </w:tc>
        <w:tc>
          <w:tcPr>
            <w:tcW w:w="1417" w:type="dxa"/>
            <w:tcBorders>
              <w:top w:val="nil"/>
              <w:left w:val="nil"/>
              <w:bottom w:val="single" w:sz="8" w:space="0" w:color="000000"/>
              <w:right w:val="single" w:sz="8" w:space="0" w:color="000000"/>
            </w:tcBorders>
            <w:shd w:val="clear" w:color="000000" w:fill="FFFFFF"/>
            <w:vAlign w:val="bottom"/>
            <w:hideMark/>
          </w:tcPr>
          <w:p w14:paraId="311CA16D" w14:textId="16F09879"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5B91C40C"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75BB064" w14:textId="0A1DF754" w:rsidR="003477A8" w:rsidRPr="002D4B10" w:rsidRDefault="003477A8" w:rsidP="00A927FA">
            <w:pPr>
              <w:rPr>
                <w:color w:val="000000"/>
              </w:rPr>
            </w:pPr>
            <w:r>
              <w:rPr>
                <w:color w:val="000000"/>
              </w:rPr>
              <w:t>36</w:t>
            </w:r>
            <w:r w:rsidR="00CF2EFF">
              <w:rPr>
                <w:color w:val="000000"/>
              </w:rPr>
              <w:t>1</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338A9A8F" w14:textId="77777777" w:rsidR="003477A8" w:rsidRPr="002D4B10" w:rsidRDefault="003477A8" w:rsidP="00A927FA">
            <w:pPr>
              <w:rPr>
                <w:color w:val="000000"/>
              </w:rPr>
            </w:pPr>
            <w:r>
              <w:rPr>
                <w:color w:val="000000"/>
              </w:rPr>
              <w:t>KABEL SIECIOWY RJ45 FTP CAT.6 Z ZABEZPIECZENIEM MCAD, DŁ. 1 M SZARY</w:t>
            </w:r>
          </w:p>
        </w:tc>
        <w:tc>
          <w:tcPr>
            <w:tcW w:w="1417" w:type="dxa"/>
            <w:tcBorders>
              <w:top w:val="nil"/>
              <w:left w:val="nil"/>
              <w:bottom w:val="single" w:sz="8" w:space="0" w:color="000000"/>
              <w:right w:val="single" w:sz="8" w:space="0" w:color="000000"/>
            </w:tcBorders>
            <w:shd w:val="clear" w:color="000000" w:fill="FFFFFF"/>
            <w:vAlign w:val="bottom"/>
            <w:hideMark/>
          </w:tcPr>
          <w:p w14:paraId="67583C8F" w14:textId="65A6FADC"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40E60655"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21AE345" w14:textId="115630B4" w:rsidR="003477A8" w:rsidRPr="002D4B10" w:rsidRDefault="003477A8" w:rsidP="00A927FA">
            <w:pPr>
              <w:rPr>
                <w:color w:val="000000"/>
              </w:rPr>
            </w:pPr>
            <w:r>
              <w:rPr>
                <w:color w:val="000000"/>
              </w:rPr>
              <w:t>36</w:t>
            </w:r>
            <w:r w:rsidR="00CF2EFF">
              <w:rPr>
                <w:color w:val="000000"/>
              </w:rPr>
              <w:t>2</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5C8D788D" w14:textId="77777777" w:rsidR="003477A8" w:rsidRPr="002D4B10" w:rsidRDefault="003477A8" w:rsidP="00A927FA">
            <w:pPr>
              <w:rPr>
                <w:color w:val="000000"/>
              </w:rPr>
            </w:pPr>
            <w:r>
              <w:rPr>
                <w:color w:val="000000"/>
              </w:rPr>
              <w:t>KABEL SIECIOWY RJ45 FTP CAT.6 Z ZABEZPIECZENIEM MCAD, DŁ. 2 M CZERWONY</w:t>
            </w:r>
          </w:p>
        </w:tc>
        <w:tc>
          <w:tcPr>
            <w:tcW w:w="1417" w:type="dxa"/>
            <w:tcBorders>
              <w:top w:val="nil"/>
              <w:left w:val="nil"/>
              <w:bottom w:val="single" w:sz="8" w:space="0" w:color="000000"/>
              <w:right w:val="single" w:sz="8" w:space="0" w:color="000000"/>
            </w:tcBorders>
            <w:shd w:val="clear" w:color="000000" w:fill="FFFFFF"/>
            <w:vAlign w:val="bottom"/>
            <w:hideMark/>
          </w:tcPr>
          <w:p w14:paraId="3A5692B1" w14:textId="0C4AC4D4"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5607FB01"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38DC850" w14:textId="6A85FEF5" w:rsidR="003477A8" w:rsidRPr="002D4B10" w:rsidRDefault="003477A8" w:rsidP="00A927FA">
            <w:pPr>
              <w:rPr>
                <w:color w:val="000000"/>
              </w:rPr>
            </w:pPr>
            <w:r>
              <w:rPr>
                <w:color w:val="000000"/>
              </w:rPr>
              <w:t>36</w:t>
            </w:r>
            <w:r w:rsidR="00CF2EFF">
              <w:rPr>
                <w:color w:val="000000"/>
              </w:rPr>
              <w:t>3</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014A9250" w14:textId="77777777" w:rsidR="003477A8" w:rsidRPr="002D4B10" w:rsidRDefault="003477A8" w:rsidP="00A927FA">
            <w:pPr>
              <w:rPr>
                <w:color w:val="000000"/>
              </w:rPr>
            </w:pPr>
            <w:r>
              <w:rPr>
                <w:color w:val="000000"/>
              </w:rPr>
              <w:t>KABEL SIECIOWY RJ45 FTP CAT.6 Z ZABEZPIECZENIEM MCAD, DŁ. 2 M ŻÓŁTY</w:t>
            </w:r>
          </w:p>
        </w:tc>
        <w:tc>
          <w:tcPr>
            <w:tcW w:w="1417" w:type="dxa"/>
            <w:tcBorders>
              <w:top w:val="nil"/>
              <w:left w:val="nil"/>
              <w:bottom w:val="single" w:sz="8" w:space="0" w:color="000000"/>
              <w:right w:val="single" w:sz="8" w:space="0" w:color="000000"/>
            </w:tcBorders>
            <w:shd w:val="clear" w:color="000000" w:fill="FFFFFF"/>
            <w:vAlign w:val="bottom"/>
            <w:hideMark/>
          </w:tcPr>
          <w:p w14:paraId="24DBB419" w14:textId="11A8BC47"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5B74B791"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B3543D0" w14:textId="6A686135" w:rsidR="003477A8" w:rsidRPr="002D4B10" w:rsidRDefault="003477A8" w:rsidP="00A927FA">
            <w:pPr>
              <w:rPr>
                <w:color w:val="000000"/>
              </w:rPr>
            </w:pPr>
            <w:r>
              <w:rPr>
                <w:color w:val="000000"/>
              </w:rPr>
              <w:t>36</w:t>
            </w:r>
            <w:r w:rsidR="00CF2EFF">
              <w:rPr>
                <w:color w:val="000000"/>
              </w:rPr>
              <w:t>4</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15772C00" w14:textId="77777777" w:rsidR="003477A8" w:rsidRPr="002D4B10" w:rsidRDefault="003477A8" w:rsidP="00A927FA">
            <w:pPr>
              <w:rPr>
                <w:color w:val="000000"/>
              </w:rPr>
            </w:pPr>
            <w:r>
              <w:rPr>
                <w:color w:val="000000"/>
              </w:rPr>
              <w:t>KABEL SIECIOWY RJ45 FTP CAT.6 Z ZABEZPIECZENIEM MCAD, DŁ. 2 M SZARY</w:t>
            </w:r>
          </w:p>
        </w:tc>
        <w:tc>
          <w:tcPr>
            <w:tcW w:w="1417" w:type="dxa"/>
            <w:tcBorders>
              <w:top w:val="nil"/>
              <w:left w:val="nil"/>
              <w:bottom w:val="single" w:sz="8" w:space="0" w:color="000000"/>
              <w:right w:val="single" w:sz="8" w:space="0" w:color="000000"/>
            </w:tcBorders>
            <w:shd w:val="clear" w:color="000000" w:fill="FFFFFF"/>
            <w:vAlign w:val="bottom"/>
            <w:hideMark/>
          </w:tcPr>
          <w:p w14:paraId="17DFC0A3" w14:textId="3F0046F9"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000CDC6E"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7B30E8B" w14:textId="03BB8219" w:rsidR="003477A8" w:rsidRPr="002D4B10" w:rsidRDefault="003477A8" w:rsidP="00A927FA">
            <w:pPr>
              <w:rPr>
                <w:color w:val="000000"/>
              </w:rPr>
            </w:pPr>
            <w:r>
              <w:rPr>
                <w:color w:val="000000"/>
              </w:rPr>
              <w:t>36</w:t>
            </w:r>
            <w:r w:rsidR="00CF2EFF">
              <w:rPr>
                <w:color w:val="000000"/>
              </w:rPr>
              <w:t>5</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1B41AE4F" w14:textId="77777777" w:rsidR="003477A8" w:rsidRPr="002D4B10" w:rsidRDefault="003477A8" w:rsidP="00A927FA">
            <w:pPr>
              <w:rPr>
                <w:color w:val="000000"/>
              </w:rPr>
            </w:pPr>
            <w:r>
              <w:rPr>
                <w:color w:val="000000"/>
              </w:rPr>
              <w:t>KABEL SIECIOWY RJ45 FTP CAT.6 Z ZABEZPIECZENIEM MCAD, DŁ. 3 M CZERWONY</w:t>
            </w:r>
          </w:p>
        </w:tc>
        <w:tc>
          <w:tcPr>
            <w:tcW w:w="1417" w:type="dxa"/>
            <w:tcBorders>
              <w:top w:val="nil"/>
              <w:left w:val="nil"/>
              <w:bottom w:val="single" w:sz="8" w:space="0" w:color="000000"/>
              <w:right w:val="single" w:sz="8" w:space="0" w:color="000000"/>
            </w:tcBorders>
            <w:shd w:val="clear" w:color="000000" w:fill="FFFFFF"/>
            <w:vAlign w:val="bottom"/>
            <w:hideMark/>
          </w:tcPr>
          <w:p w14:paraId="41C8CEF0" w14:textId="081BA1FE"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4BDB24AD"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8710A22" w14:textId="3ED59D9E" w:rsidR="003477A8" w:rsidRPr="002D4B10" w:rsidRDefault="003477A8" w:rsidP="00A927FA">
            <w:pPr>
              <w:rPr>
                <w:color w:val="000000"/>
              </w:rPr>
            </w:pPr>
            <w:r>
              <w:rPr>
                <w:color w:val="000000"/>
              </w:rPr>
              <w:t>3</w:t>
            </w:r>
            <w:r w:rsidR="00736FE3">
              <w:rPr>
                <w:color w:val="000000"/>
              </w:rPr>
              <w:t>6</w:t>
            </w:r>
            <w:r w:rsidR="00CF2EFF">
              <w:rPr>
                <w:color w:val="000000"/>
              </w:rPr>
              <w:t>6</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739E673B" w14:textId="77777777" w:rsidR="003477A8" w:rsidRPr="002D4B10" w:rsidRDefault="003477A8" w:rsidP="00A927FA">
            <w:pPr>
              <w:rPr>
                <w:color w:val="000000"/>
              </w:rPr>
            </w:pPr>
            <w:r>
              <w:rPr>
                <w:color w:val="000000"/>
              </w:rPr>
              <w:t>KABEL SIECIOWY RJ45 FTP CAT.6 Z ZABEZPIECZENIEM MCAD, DŁ. 3 M ŻÓŁTY</w:t>
            </w:r>
          </w:p>
        </w:tc>
        <w:tc>
          <w:tcPr>
            <w:tcW w:w="1417" w:type="dxa"/>
            <w:tcBorders>
              <w:top w:val="nil"/>
              <w:left w:val="nil"/>
              <w:bottom w:val="single" w:sz="8" w:space="0" w:color="000000"/>
              <w:right w:val="single" w:sz="8" w:space="0" w:color="000000"/>
            </w:tcBorders>
            <w:shd w:val="clear" w:color="000000" w:fill="FFFFFF"/>
            <w:vAlign w:val="bottom"/>
            <w:hideMark/>
          </w:tcPr>
          <w:p w14:paraId="1EEB48BA" w14:textId="2EE8E705"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0924CC2D"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311AE1A8" w14:textId="09855BB0" w:rsidR="003477A8" w:rsidRPr="002D4B10" w:rsidRDefault="003477A8" w:rsidP="00A927FA">
            <w:pPr>
              <w:rPr>
                <w:color w:val="000000"/>
              </w:rPr>
            </w:pPr>
            <w:r>
              <w:rPr>
                <w:color w:val="000000"/>
              </w:rPr>
              <w:t>3</w:t>
            </w:r>
            <w:r w:rsidR="00CF2EFF">
              <w:rPr>
                <w:color w:val="000000"/>
              </w:rPr>
              <w:t>67</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6F4FB794" w14:textId="77777777" w:rsidR="003477A8" w:rsidRPr="002D4B10" w:rsidRDefault="003477A8" w:rsidP="00A927FA">
            <w:pPr>
              <w:rPr>
                <w:color w:val="000000"/>
              </w:rPr>
            </w:pPr>
            <w:r>
              <w:rPr>
                <w:color w:val="000000"/>
              </w:rPr>
              <w:t>KABEL SIECIOWY RJ45 FTP CAT.6 Z ZABEZPIECZENIEM MCAD, DŁ. 3 M SZARY</w:t>
            </w:r>
          </w:p>
        </w:tc>
        <w:tc>
          <w:tcPr>
            <w:tcW w:w="1417" w:type="dxa"/>
            <w:tcBorders>
              <w:top w:val="nil"/>
              <w:left w:val="nil"/>
              <w:bottom w:val="single" w:sz="8" w:space="0" w:color="000000"/>
              <w:right w:val="single" w:sz="8" w:space="0" w:color="000000"/>
            </w:tcBorders>
            <w:shd w:val="clear" w:color="000000" w:fill="FFFFFF"/>
            <w:vAlign w:val="bottom"/>
            <w:hideMark/>
          </w:tcPr>
          <w:p w14:paraId="6042A8E4" w14:textId="1261AE63"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7AAD9532"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3B991F1" w14:textId="0B0FCCCC" w:rsidR="003477A8" w:rsidRPr="002D4B10" w:rsidRDefault="003477A8" w:rsidP="00A927FA">
            <w:pPr>
              <w:rPr>
                <w:color w:val="000000"/>
              </w:rPr>
            </w:pPr>
            <w:r>
              <w:rPr>
                <w:color w:val="000000"/>
              </w:rPr>
              <w:t>3</w:t>
            </w:r>
            <w:r w:rsidR="00CF2EFF">
              <w:rPr>
                <w:color w:val="000000"/>
              </w:rPr>
              <w:t>68</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6120C236" w14:textId="77777777" w:rsidR="003477A8" w:rsidRPr="002D4B10" w:rsidRDefault="003477A8" w:rsidP="00A927FA">
            <w:pPr>
              <w:rPr>
                <w:color w:val="000000"/>
              </w:rPr>
            </w:pPr>
            <w:r>
              <w:rPr>
                <w:color w:val="000000"/>
              </w:rPr>
              <w:t>KABEL SIECIOWY RJ45 FTP CAT.6 Z ZABEZPIECZENIEM MCAD, DŁ. 5 M CZERWONY</w:t>
            </w:r>
          </w:p>
        </w:tc>
        <w:tc>
          <w:tcPr>
            <w:tcW w:w="1417" w:type="dxa"/>
            <w:tcBorders>
              <w:top w:val="nil"/>
              <w:left w:val="nil"/>
              <w:bottom w:val="single" w:sz="8" w:space="0" w:color="000000"/>
              <w:right w:val="single" w:sz="8" w:space="0" w:color="000000"/>
            </w:tcBorders>
            <w:shd w:val="clear" w:color="000000" w:fill="FFFFFF"/>
            <w:vAlign w:val="bottom"/>
            <w:hideMark/>
          </w:tcPr>
          <w:p w14:paraId="40C76E87" w14:textId="0BD45108"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3B925480"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0419A58" w14:textId="48D3B007" w:rsidR="003477A8" w:rsidRPr="002D4B10" w:rsidRDefault="003477A8" w:rsidP="00A927FA">
            <w:pPr>
              <w:rPr>
                <w:color w:val="000000"/>
              </w:rPr>
            </w:pPr>
            <w:r>
              <w:rPr>
                <w:color w:val="000000"/>
              </w:rPr>
              <w:t>3</w:t>
            </w:r>
            <w:r w:rsidR="00CF2EFF">
              <w:rPr>
                <w:color w:val="000000"/>
              </w:rPr>
              <w:t>69</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1FCB137D" w14:textId="77777777" w:rsidR="003477A8" w:rsidRPr="002D4B10" w:rsidRDefault="003477A8" w:rsidP="00A927FA">
            <w:pPr>
              <w:rPr>
                <w:color w:val="000000"/>
              </w:rPr>
            </w:pPr>
            <w:r>
              <w:rPr>
                <w:color w:val="000000"/>
              </w:rPr>
              <w:t>KABEL SIECIOWY RJ45 FTP CAT.6 Z ZABEZPIECZENIEM MCAD, DŁ. 5 M ŻÓŁTY</w:t>
            </w:r>
          </w:p>
        </w:tc>
        <w:tc>
          <w:tcPr>
            <w:tcW w:w="1417" w:type="dxa"/>
            <w:tcBorders>
              <w:top w:val="nil"/>
              <w:left w:val="nil"/>
              <w:bottom w:val="single" w:sz="8" w:space="0" w:color="000000"/>
              <w:right w:val="single" w:sz="8" w:space="0" w:color="000000"/>
            </w:tcBorders>
            <w:shd w:val="clear" w:color="000000" w:fill="FFFFFF"/>
            <w:vAlign w:val="bottom"/>
            <w:hideMark/>
          </w:tcPr>
          <w:p w14:paraId="4CB75D14" w14:textId="51468A57"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1DA85A90"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7C08571" w14:textId="4914C0E2" w:rsidR="003477A8" w:rsidRPr="002D4B10" w:rsidRDefault="003477A8" w:rsidP="00A927FA">
            <w:pPr>
              <w:rPr>
                <w:color w:val="000000"/>
              </w:rPr>
            </w:pPr>
            <w:r>
              <w:rPr>
                <w:color w:val="000000"/>
              </w:rPr>
              <w:t>37</w:t>
            </w:r>
            <w:r w:rsidR="00CF2EFF">
              <w:rPr>
                <w:color w:val="000000"/>
              </w:rPr>
              <w:t>0</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2FCC432D" w14:textId="77777777" w:rsidR="003477A8" w:rsidRPr="002D4B10" w:rsidRDefault="003477A8" w:rsidP="00A927FA">
            <w:pPr>
              <w:rPr>
                <w:color w:val="000000"/>
              </w:rPr>
            </w:pPr>
            <w:r>
              <w:rPr>
                <w:color w:val="000000"/>
              </w:rPr>
              <w:t>KABEL SIECIOWY RJ45 FTP CAT.6 Z ZABEZPIECZENIEM MCAD, DŁ. 5 M SZARY</w:t>
            </w:r>
          </w:p>
        </w:tc>
        <w:tc>
          <w:tcPr>
            <w:tcW w:w="1417" w:type="dxa"/>
            <w:tcBorders>
              <w:top w:val="nil"/>
              <w:left w:val="nil"/>
              <w:bottom w:val="single" w:sz="8" w:space="0" w:color="000000"/>
              <w:right w:val="single" w:sz="8" w:space="0" w:color="000000"/>
            </w:tcBorders>
            <w:shd w:val="clear" w:color="000000" w:fill="FFFFFF"/>
            <w:vAlign w:val="bottom"/>
            <w:hideMark/>
          </w:tcPr>
          <w:p w14:paraId="4A39EA64" w14:textId="7988983E"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368980B0"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EA70D45" w14:textId="5BE87B09" w:rsidR="003477A8" w:rsidRPr="002D4B10" w:rsidRDefault="003477A8" w:rsidP="00A927FA">
            <w:pPr>
              <w:rPr>
                <w:color w:val="000000"/>
              </w:rPr>
            </w:pPr>
            <w:r>
              <w:rPr>
                <w:color w:val="000000"/>
              </w:rPr>
              <w:t>37</w:t>
            </w:r>
            <w:r w:rsidR="00CF2EFF">
              <w:rPr>
                <w:color w:val="000000"/>
              </w:rPr>
              <w:t>1</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49B4EA6E" w14:textId="77777777" w:rsidR="003477A8" w:rsidRPr="002D4B10" w:rsidRDefault="003477A8" w:rsidP="00A927FA">
            <w:pPr>
              <w:rPr>
                <w:color w:val="000000"/>
              </w:rPr>
            </w:pPr>
            <w:r>
              <w:rPr>
                <w:color w:val="000000"/>
              </w:rPr>
              <w:t>KABEL SIECIOWY RJ45 FTP CAT.6 Z ZABEZPIECZENIEM MCAD, DŁ. 5 M NIEBIESKI</w:t>
            </w:r>
          </w:p>
        </w:tc>
        <w:tc>
          <w:tcPr>
            <w:tcW w:w="1417" w:type="dxa"/>
            <w:tcBorders>
              <w:top w:val="nil"/>
              <w:left w:val="nil"/>
              <w:bottom w:val="single" w:sz="8" w:space="0" w:color="000000"/>
              <w:right w:val="single" w:sz="8" w:space="0" w:color="000000"/>
            </w:tcBorders>
            <w:shd w:val="clear" w:color="000000" w:fill="FFFFFF"/>
            <w:vAlign w:val="bottom"/>
            <w:hideMark/>
          </w:tcPr>
          <w:p w14:paraId="3C925A0C" w14:textId="11075C27"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1E05E20A"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41AB521" w14:textId="1BDE20F3" w:rsidR="003477A8" w:rsidRPr="002D4B10" w:rsidRDefault="003477A8" w:rsidP="00A927FA">
            <w:pPr>
              <w:rPr>
                <w:color w:val="000000"/>
              </w:rPr>
            </w:pPr>
            <w:r>
              <w:rPr>
                <w:color w:val="000000"/>
              </w:rPr>
              <w:t>37</w:t>
            </w:r>
            <w:r w:rsidR="00CF2EFF">
              <w:rPr>
                <w:color w:val="000000"/>
              </w:rPr>
              <w:t>2</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1FA3A0FC" w14:textId="77777777" w:rsidR="003477A8" w:rsidRPr="002D4B10" w:rsidRDefault="003477A8" w:rsidP="00A927FA">
            <w:pPr>
              <w:rPr>
                <w:color w:val="000000"/>
              </w:rPr>
            </w:pPr>
            <w:r>
              <w:rPr>
                <w:color w:val="000000"/>
              </w:rPr>
              <w:t>KABEL SIECIOWY RJ45 FTP CAT.6 Z ZABEZPIECZENIEM MCAD, DŁ. 10 M,</w:t>
            </w:r>
          </w:p>
        </w:tc>
        <w:tc>
          <w:tcPr>
            <w:tcW w:w="1417" w:type="dxa"/>
            <w:tcBorders>
              <w:top w:val="nil"/>
              <w:left w:val="nil"/>
              <w:bottom w:val="single" w:sz="8" w:space="0" w:color="000000"/>
              <w:right w:val="single" w:sz="8" w:space="0" w:color="000000"/>
            </w:tcBorders>
            <w:shd w:val="clear" w:color="000000" w:fill="FFFFFF"/>
            <w:vAlign w:val="bottom"/>
            <w:hideMark/>
          </w:tcPr>
          <w:p w14:paraId="6363AFE6" w14:textId="2E181B19"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42DC0CB9"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2BD6A1B" w14:textId="4A581163" w:rsidR="003477A8" w:rsidRPr="002D4B10" w:rsidRDefault="003477A8" w:rsidP="00A927FA">
            <w:pPr>
              <w:rPr>
                <w:color w:val="000000"/>
              </w:rPr>
            </w:pPr>
            <w:r>
              <w:rPr>
                <w:color w:val="000000"/>
              </w:rPr>
              <w:t>37</w:t>
            </w:r>
            <w:r w:rsidR="00CF2EFF">
              <w:rPr>
                <w:color w:val="000000"/>
              </w:rPr>
              <w:t>3</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179C6ACC" w14:textId="77777777" w:rsidR="003477A8" w:rsidRPr="002D4B10" w:rsidRDefault="003477A8" w:rsidP="00A927FA">
            <w:pPr>
              <w:rPr>
                <w:color w:val="000000"/>
              </w:rPr>
            </w:pPr>
            <w:r>
              <w:rPr>
                <w:color w:val="000000"/>
              </w:rPr>
              <w:t>KABEL C13/C 14 1,8 M</w:t>
            </w:r>
          </w:p>
        </w:tc>
        <w:tc>
          <w:tcPr>
            <w:tcW w:w="1417" w:type="dxa"/>
            <w:tcBorders>
              <w:top w:val="nil"/>
              <w:left w:val="nil"/>
              <w:bottom w:val="single" w:sz="8" w:space="0" w:color="000000"/>
              <w:right w:val="single" w:sz="8" w:space="0" w:color="000000"/>
            </w:tcBorders>
            <w:shd w:val="clear" w:color="000000" w:fill="FFFFFF"/>
            <w:vAlign w:val="bottom"/>
            <w:hideMark/>
          </w:tcPr>
          <w:p w14:paraId="66B9D78B" w14:textId="32326D20"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77CB3674"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EE0E2C3" w14:textId="25D4DAC1" w:rsidR="003477A8" w:rsidRPr="002D4B10" w:rsidRDefault="003477A8" w:rsidP="00A927FA">
            <w:pPr>
              <w:rPr>
                <w:color w:val="000000"/>
              </w:rPr>
            </w:pPr>
            <w:r>
              <w:rPr>
                <w:color w:val="000000"/>
              </w:rPr>
              <w:t>37</w:t>
            </w:r>
            <w:r w:rsidR="00CF2EFF">
              <w:rPr>
                <w:color w:val="000000"/>
              </w:rPr>
              <w:t>4</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6468063D" w14:textId="77777777" w:rsidR="003477A8" w:rsidRPr="002D4B10" w:rsidRDefault="003477A8" w:rsidP="00A927FA">
            <w:pPr>
              <w:rPr>
                <w:color w:val="000000"/>
              </w:rPr>
            </w:pPr>
            <w:r>
              <w:rPr>
                <w:color w:val="000000"/>
              </w:rPr>
              <w:t>KABEL C13/C 14 3 M</w:t>
            </w:r>
          </w:p>
        </w:tc>
        <w:tc>
          <w:tcPr>
            <w:tcW w:w="1417" w:type="dxa"/>
            <w:tcBorders>
              <w:top w:val="nil"/>
              <w:left w:val="nil"/>
              <w:bottom w:val="single" w:sz="8" w:space="0" w:color="000000"/>
              <w:right w:val="single" w:sz="8" w:space="0" w:color="000000"/>
            </w:tcBorders>
            <w:shd w:val="clear" w:color="000000" w:fill="FFFFFF"/>
            <w:vAlign w:val="bottom"/>
            <w:hideMark/>
          </w:tcPr>
          <w:p w14:paraId="05C4433B" w14:textId="4AB4C033"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4FD2436C" w14:textId="77777777" w:rsidTr="002851BB">
        <w:trPr>
          <w:trHeight w:val="5"/>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9F50716" w14:textId="2B65408C" w:rsidR="003477A8" w:rsidRPr="002D4B10" w:rsidRDefault="003477A8" w:rsidP="00A927FA">
            <w:pPr>
              <w:rPr>
                <w:color w:val="000000"/>
              </w:rPr>
            </w:pPr>
            <w:r>
              <w:rPr>
                <w:color w:val="000000"/>
              </w:rPr>
              <w:lastRenderedPageBreak/>
              <w:t>37</w:t>
            </w:r>
            <w:r w:rsidR="00CF2EFF">
              <w:rPr>
                <w:color w:val="000000"/>
              </w:rPr>
              <w:t>5</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581DB613" w14:textId="77777777" w:rsidR="003477A8" w:rsidRPr="002D4B10" w:rsidRDefault="003477A8" w:rsidP="00A927FA">
            <w:pPr>
              <w:rPr>
                <w:color w:val="000000"/>
              </w:rPr>
            </w:pPr>
            <w:r>
              <w:rPr>
                <w:color w:val="000000"/>
              </w:rPr>
              <w:t>KABEL HDMI 1,5 M</w:t>
            </w:r>
          </w:p>
        </w:tc>
        <w:tc>
          <w:tcPr>
            <w:tcW w:w="1417" w:type="dxa"/>
            <w:tcBorders>
              <w:top w:val="nil"/>
              <w:left w:val="nil"/>
              <w:bottom w:val="single" w:sz="8" w:space="0" w:color="000000"/>
              <w:right w:val="single" w:sz="8" w:space="0" w:color="000000"/>
            </w:tcBorders>
            <w:shd w:val="clear" w:color="000000" w:fill="FFFFFF"/>
            <w:vAlign w:val="bottom"/>
            <w:hideMark/>
          </w:tcPr>
          <w:p w14:paraId="06DEE400" w14:textId="23C0927B"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292D57A2" w14:textId="77777777" w:rsidTr="002851BB">
        <w:trPr>
          <w:trHeight w:val="5"/>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07161A5" w14:textId="0CCBBE2C" w:rsidR="003477A8" w:rsidRPr="002D4B10" w:rsidRDefault="003477A8" w:rsidP="00A927FA">
            <w:pPr>
              <w:rPr>
                <w:color w:val="000000"/>
              </w:rPr>
            </w:pPr>
            <w:r>
              <w:rPr>
                <w:color w:val="000000"/>
              </w:rPr>
              <w:t>3</w:t>
            </w:r>
            <w:r w:rsidR="00736FE3">
              <w:rPr>
                <w:color w:val="000000"/>
              </w:rPr>
              <w:t>7</w:t>
            </w:r>
            <w:r w:rsidR="00CF2EFF">
              <w:rPr>
                <w:color w:val="000000"/>
              </w:rPr>
              <w:t>6</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28BBE7DC" w14:textId="77777777" w:rsidR="003477A8" w:rsidRPr="002D4B10" w:rsidRDefault="003477A8" w:rsidP="00A927FA">
            <w:pPr>
              <w:rPr>
                <w:color w:val="000000"/>
              </w:rPr>
            </w:pPr>
            <w:r>
              <w:rPr>
                <w:color w:val="000000"/>
              </w:rPr>
              <w:t>KABEL HDMI 2 M</w:t>
            </w:r>
          </w:p>
        </w:tc>
        <w:tc>
          <w:tcPr>
            <w:tcW w:w="1417" w:type="dxa"/>
            <w:tcBorders>
              <w:top w:val="nil"/>
              <w:left w:val="nil"/>
              <w:bottom w:val="single" w:sz="8" w:space="0" w:color="000000"/>
              <w:right w:val="single" w:sz="8" w:space="0" w:color="000000"/>
            </w:tcBorders>
            <w:shd w:val="clear" w:color="000000" w:fill="FFFFFF"/>
            <w:vAlign w:val="bottom"/>
            <w:hideMark/>
          </w:tcPr>
          <w:p w14:paraId="4BBAB27F" w14:textId="667F0346"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7160DAC2" w14:textId="77777777" w:rsidTr="002851BB">
        <w:trPr>
          <w:trHeight w:val="5"/>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B879D58" w14:textId="2724EFFE" w:rsidR="003477A8" w:rsidRPr="002D4B10" w:rsidRDefault="003477A8" w:rsidP="00A927FA">
            <w:pPr>
              <w:rPr>
                <w:color w:val="000000"/>
              </w:rPr>
            </w:pPr>
            <w:r>
              <w:rPr>
                <w:color w:val="000000"/>
              </w:rPr>
              <w:t>3</w:t>
            </w:r>
            <w:r w:rsidR="00CF2EFF">
              <w:rPr>
                <w:color w:val="000000"/>
              </w:rPr>
              <w:t>77</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2CAC1B5A" w14:textId="77777777" w:rsidR="003477A8" w:rsidRPr="002D4B10" w:rsidRDefault="003477A8" w:rsidP="00A927FA">
            <w:pPr>
              <w:rPr>
                <w:color w:val="000000"/>
              </w:rPr>
            </w:pPr>
            <w:r>
              <w:rPr>
                <w:color w:val="000000"/>
              </w:rPr>
              <w:t>KABEL HDMI 3 M</w:t>
            </w:r>
          </w:p>
        </w:tc>
        <w:tc>
          <w:tcPr>
            <w:tcW w:w="1417" w:type="dxa"/>
            <w:tcBorders>
              <w:top w:val="nil"/>
              <w:left w:val="nil"/>
              <w:bottom w:val="single" w:sz="8" w:space="0" w:color="000000"/>
              <w:right w:val="single" w:sz="8" w:space="0" w:color="000000"/>
            </w:tcBorders>
            <w:shd w:val="clear" w:color="000000" w:fill="FFFFFF"/>
            <w:vAlign w:val="bottom"/>
            <w:hideMark/>
          </w:tcPr>
          <w:p w14:paraId="61A21220" w14:textId="7C5CA28A"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1DD72171" w14:textId="77777777" w:rsidTr="002851BB">
        <w:trPr>
          <w:trHeight w:val="5"/>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BB52DFA" w14:textId="416BA6F9" w:rsidR="003477A8" w:rsidRPr="002D4B10" w:rsidRDefault="003477A8" w:rsidP="00A927FA">
            <w:pPr>
              <w:rPr>
                <w:color w:val="000000"/>
              </w:rPr>
            </w:pPr>
            <w:r>
              <w:rPr>
                <w:color w:val="000000"/>
              </w:rPr>
              <w:t>3</w:t>
            </w:r>
            <w:r w:rsidR="00CF2EFF">
              <w:rPr>
                <w:color w:val="000000"/>
              </w:rPr>
              <w:t>78</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60B1A011" w14:textId="77777777" w:rsidR="003477A8" w:rsidRPr="002D4B10" w:rsidRDefault="003477A8" w:rsidP="00A927FA">
            <w:pPr>
              <w:rPr>
                <w:color w:val="000000"/>
              </w:rPr>
            </w:pPr>
            <w:r>
              <w:rPr>
                <w:color w:val="000000"/>
              </w:rPr>
              <w:t>KABEL DVI 1,8 M ŻEŃSKA WTYCZKA</w:t>
            </w:r>
          </w:p>
        </w:tc>
        <w:tc>
          <w:tcPr>
            <w:tcW w:w="1417" w:type="dxa"/>
            <w:tcBorders>
              <w:top w:val="nil"/>
              <w:left w:val="nil"/>
              <w:bottom w:val="single" w:sz="8" w:space="0" w:color="000000"/>
              <w:right w:val="single" w:sz="8" w:space="0" w:color="000000"/>
            </w:tcBorders>
            <w:shd w:val="clear" w:color="000000" w:fill="FFFFFF"/>
            <w:vAlign w:val="bottom"/>
            <w:hideMark/>
          </w:tcPr>
          <w:p w14:paraId="19569A9F" w14:textId="3A6BBCBD"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1B3BAB3D" w14:textId="77777777" w:rsidTr="002851BB">
        <w:trPr>
          <w:trHeight w:val="5"/>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12AAE70" w14:textId="5E0DFB92" w:rsidR="003477A8" w:rsidRPr="002D4B10" w:rsidRDefault="003477A8" w:rsidP="00A927FA">
            <w:pPr>
              <w:rPr>
                <w:color w:val="000000"/>
              </w:rPr>
            </w:pPr>
            <w:r>
              <w:rPr>
                <w:color w:val="000000"/>
              </w:rPr>
              <w:t>3</w:t>
            </w:r>
            <w:r w:rsidR="00CF2EFF">
              <w:rPr>
                <w:color w:val="000000"/>
              </w:rPr>
              <w:t>79</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3D72D5FB" w14:textId="77777777" w:rsidR="003477A8" w:rsidRPr="002D4B10" w:rsidRDefault="003477A8" w:rsidP="00A927FA">
            <w:pPr>
              <w:rPr>
                <w:color w:val="000000"/>
              </w:rPr>
            </w:pPr>
            <w:r>
              <w:rPr>
                <w:color w:val="000000"/>
              </w:rPr>
              <w:t>KABEL HDMI 2 M ŻEŃSKA WTYCZKA</w:t>
            </w:r>
          </w:p>
        </w:tc>
        <w:tc>
          <w:tcPr>
            <w:tcW w:w="1417" w:type="dxa"/>
            <w:tcBorders>
              <w:top w:val="nil"/>
              <w:left w:val="nil"/>
              <w:bottom w:val="single" w:sz="8" w:space="0" w:color="000000"/>
              <w:right w:val="single" w:sz="8" w:space="0" w:color="000000"/>
            </w:tcBorders>
            <w:shd w:val="clear" w:color="000000" w:fill="FFFFFF"/>
            <w:vAlign w:val="bottom"/>
            <w:hideMark/>
          </w:tcPr>
          <w:p w14:paraId="7987C91C" w14:textId="10CA8B8A"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3BAC19EC"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B25150E" w14:textId="12B08060" w:rsidR="003477A8" w:rsidRPr="002D4B10" w:rsidRDefault="003477A8" w:rsidP="00A927FA">
            <w:pPr>
              <w:rPr>
                <w:color w:val="000000"/>
              </w:rPr>
            </w:pPr>
            <w:r>
              <w:rPr>
                <w:color w:val="000000"/>
              </w:rPr>
              <w:t>38</w:t>
            </w:r>
            <w:r w:rsidR="00CF2EFF">
              <w:rPr>
                <w:color w:val="000000"/>
              </w:rPr>
              <w:t>0</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38A5A862" w14:textId="77777777" w:rsidR="003477A8" w:rsidRPr="002D4B10" w:rsidRDefault="003477A8" w:rsidP="00A927FA">
            <w:pPr>
              <w:rPr>
                <w:color w:val="000000"/>
              </w:rPr>
            </w:pPr>
            <w:r>
              <w:rPr>
                <w:color w:val="000000"/>
              </w:rPr>
              <w:t>KABEL HDMI 3 M ŻEŃSKA WTYCZKA</w:t>
            </w:r>
          </w:p>
        </w:tc>
        <w:tc>
          <w:tcPr>
            <w:tcW w:w="1417" w:type="dxa"/>
            <w:tcBorders>
              <w:top w:val="nil"/>
              <w:left w:val="nil"/>
              <w:bottom w:val="single" w:sz="8" w:space="0" w:color="000000"/>
              <w:right w:val="single" w:sz="8" w:space="0" w:color="000000"/>
            </w:tcBorders>
            <w:shd w:val="clear" w:color="000000" w:fill="FFFFFF"/>
            <w:vAlign w:val="bottom"/>
            <w:hideMark/>
          </w:tcPr>
          <w:p w14:paraId="46397977" w14:textId="206812FB"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5170D8B8"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546B4CDF" w14:textId="72D41D2D" w:rsidR="003477A8" w:rsidRPr="002D4B10" w:rsidRDefault="003477A8" w:rsidP="00A927FA">
            <w:pPr>
              <w:rPr>
                <w:color w:val="000000"/>
              </w:rPr>
            </w:pPr>
            <w:r>
              <w:rPr>
                <w:color w:val="000000"/>
              </w:rPr>
              <w:t>38</w:t>
            </w:r>
            <w:r w:rsidR="00CF2EFF">
              <w:rPr>
                <w:color w:val="000000"/>
              </w:rPr>
              <w:t>1</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3370F48F" w14:textId="77777777" w:rsidR="003477A8" w:rsidRPr="002D4B10" w:rsidRDefault="003477A8" w:rsidP="00A927FA">
            <w:pPr>
              <w:rPr>
                <w:color w:val="000000"/>
              </w:rPr>
            </w:pPr>
            <w:r>
              <w:rPr>
                <w:color w:val="000000"/>
              </w:rPr>
              <w:t>KABEL DVI 1,8 M MĘSKA WTYCZKA</w:t>
            </w:r>
          </w:p>
        </w:tc>
        <w:tc>
          <w:tcPr>
            <w:tcW w:w="1417" w:type="dxa"/>
            <w:tcBorders>
              <w:top w:val="nil"/>
              <w:left w:val="nil"/>
              <w:bottom w:val="single" w:sz="8" w:space="0" w:color="000000"/>
              <w:right w:val="single" w:sz="8" w:space="0" w:color="000000"/>
            </w:tcBorders>
            <w:shd w:val="clear" w:color="000000" w:fill="FFFFFF"/>
            <w:vAlign w:val="bottom"/>
            <w:hideMark/>
          </w:tcPr>
          <w:p w14:paraId="0F62DADC" w14:textId="4564B17E"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4FF40915"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136F35E" w14:textId="4430C113" w:rsidR="003477A8" w:rsidRPr="002D4B10" w:rsidRDefault="003477A8" w:rsidP="00A927FA">
            <w:pPr>
              <w:rPr>
                <w:color w:val="000000"/>
              </w:rPr>
            </w:pPr>
            <w:r>
              <w:rPr>
                <w:color w:val="000000"/>
              </w:rPr>
              <w:t>38</w:t>
            </w:r>
            <w:r w:rsidR="00CF2EFF">
              <w:rPr>
                <w:color w:val="000000"/>
              </w:rPr>
              <w:t>2</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642345E5" w14:textId="77777777" w:rsidR="003477A8" w:rsidRPr="002D4B10" w:rsidRDefault="003477A8" w:rsidP="00A927FA">
            <w:pPr>
              <w:rPr>
                <w:color w:val="000000"/>
              </w:rPr>
            </w:pPr>
            <w:r>
              <w:rPr>
                <w:color w:val="000000"/>
              </w:rPr>
              <w:t>KABEL HDMI 2 M MĘSKA WTYCZKA</w:t>
            </w:r>
          </w:p>
        </w:tc>
        <w:tc>
          <w:tcPr>
            <w:tcW w:w="1417" w:type="dxa"/>
            <w:tcBorders>
              <w:top w:val="nil"/>
              <w:left w:val="nil"/>
              <w:bottom w:val="single" w:sz="8" w:space="0" w:color="000000"/>
              <w:right w:val="single" w:sz="8" w:space="0" w:color="000000"/>
            </w:tcBorders>
            <w:shd w:val="clear" w:color="000000" w:fill="FFFFFF"/>
            <w:vAlign w:val="bottom"/>
            <w:hideMark/>
          </w:tcPr>
          <w:p w14:paraId="383D5FFF" w14:textId="6C0416BD"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0C6732AC"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00D5A58" w14:textId="4A9AAE61" w:rsidR="003477A8" w:rsidRPr="002D4B10" w:rsidRDefault="003477A8" w:rsidP="00A927FA">
            <w:pPr>
              <w:rPr>
                <w:color w:val="000000"/>
              </w:rPr>
            </w:pPr>
            <w:r>
              <w:rPr>
                <w:color w:val="000000"/>
              </w:rPr>
              <w:t>38</w:t>
            </w:r>
            <w:r w:rsidR="00CF2EFF">
              <w:rPr>
                <w:color w:val="000000"/>
              </w:rPr>
              <w:t>3</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7B4FDB80" w14:textId="77777777" w:rsidR="003477A8" w:rsidRPr="002D4B10" w:rsidRDefault="003477A8" w:rsidP="00A927FA">
            <w:pPr>
              <w:rPr>
                <w:color w:val="000000"/>
              </w:rPr>
            </w:pPr>
            <w:r>
              <w:rPr>
                <w:color w:val="000000"/>
              </w:rPr>
              <w:t>KABEL HDMI 3 M MĘSKA WTYCZKA</w:t>
            </w:r>
          </w:p>
        </w:tc>
        <w:tc>
          <w:tcPr>
            <w:tcW w:w="1417" w:type="dxa"/>
            <w:tcBorders>
              <w:top w:val="nil"/>
              <w:left w:val="nil"/>
              <w:bottom w:val="single" w:sz="8" w:space="0" w:color="000000"/>
              <w:right w:val="single" w:sz="8" w:space="0" w:color="000000"/>
            </w:tcBorders>
            <w:shd w:val="clear" w:color="000000" w:fill="FFFFFF"/>
            <w:vAlign w:val="bottom"/>
            <w:hideMark/>
          </w:tcPr>
          <w:p w14:paraId="41A4AF2B" w14:textId="49AAEA1F" w:rsidR="003477A8" w:rsidRPr="002D4B10" w:rsidRDefault="003477A8" w:rsidP="00A927FA">
            <w:pPr>
              <w:jc w:val="right"/>
              <w:rPr>
                <w:color w:val="000000"/>
              </w:rPr>
            </w:pPr>
            <w:r>
              <w:rPr>
                <w:color w:val="000000"/>
              </w:rPr>
              <w:t>10</w:t>
            </w:r>
            <w:r w:rsidR="009A7BAB">
              <w:rPr>
                <w:color w:val="000000"/>
              </w:rPr>
              <w:t xml:space="preserve"> szt.</w:t>
            </w:r>
          </w:p>
        </w:tc>
      </w:tr>
      <w:tr w:rsidR="003477A8" w:rsidRPr="004549BF" w14:paraId="36FF1457"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6E0FB557" w14:textId="1BBA5028" w:rsidR="003477A8" w:rsidRPr="002D4B10" w:rsidRDefault="003477A8" w:rsidP="00A927FA">
            <w:pPr>
              <w:rPr>
                <w:color w:val="000000"/>
              </w:rPr>
            </w:pPr>
            <w:r>
              <w:rPr>
                <w:color w:val="000000"/>
              </w:rPr>
              <w:t>38</w:t>
            </w:r>
            <w:r w:rsidR="00CF2EFF">
              <w:rPr>
                <w:color w:val="000000"/>
              </w:rPr>
              <w:t>4</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6BACC808" w14:textId="77777777" w:rsidR="003477A8" w:rsidRPr="002D4B10" w:rsidRDefault="003477A8" w:rsidP="00A927FA">
            <w:pPr>
              <w:rPr>
                <w:color w:val="000000"/>
              </w:rPr>
            </w:pPr>
            <w:r>
              <w:rPr>
                <w:color w:val="000000"/>
              </w:rPr>
              <w:t>LISTWA ZABEZPIECZAJĄCA DO KABLI WYKONANA Z GUMY, MOCOWANA DO PODŁOGI ZA POMOCĄ TAŚMY, POSIADAJĄCA OTWÓR W KSZTAŁCIE PROSTOKĄTA O WYMIARACH MIN. 9 X 13 MM, DŁ. 1,8 M</w:t>
            </w:r>
          </w:p>
        </w:tc>
        <w:tc>
          <w:tcPr>
            <w:tcW w:w="1417" w:type="dxa"/>
            <w:tcBorders>
              <w:top w:val="nil"/>
              <w:left w:val="nil"/>
              <w:bottom w:val="single" w:sz="8" w:space="0" w:color="000000"/>
              <w:right w:val="single" w:sz="8" w:space="0" w:color="000000"/>
            </w:tcBorders>
            <w:shd w:val="clear" w:color="000000" w:fill="FFFFFF"/>
            <w:vAlign w:val="bottom"/>
            <w:hideMark/>
          </w:tcPr>
          <w:p w14:paraId="5E82DDCE" w14:textId="1C3BF0AB" w:rsidR="003477A8" w:rsidRPr="002D4B10" w:rsidRDefault="003477A8" w:rsidP="00A927FA">
            <w:pPr>
              <w:jc w:val="right"/>
              <w:rPr>
                <w:color w:val="000000"/>
              </w:rPr>
            </w:pPr>
            <w:r>
              <w:rPr>
                <w:color w:val="000000"/>
              </w:rPr>
              <w:t>7</w:t>
            </w:r>
            <w:r w:rsidR="009A7BAB">
              <w:rPr>
                <w:color w:val="000000"/>
              </w:rPr>
              <w:t xml:space="preserve"> szt.</w:t>
            </w:r>
          </w:p>
        </w:tc>
      </w:tr>
      <w:tr w:rsidR="003477A8" w:rsidRPr="004549BF" w14:paraId="27E7A835" w14:textId="77777777" w:rsidTr="002851BB">
        <w:trPr>
          <w:trHeight w:val="1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2BC0E0B" w14:textId="3C5718F9" w:rsidR="003477A8" w:rsidRPr="002D4B10" w:rsidRDefault="003477A8" w:rsidP="00A927FA">
            <w:pPr>
              <w:rPr>
                <w:color w:val="000000"/>
              </w:rPr>
            </w:pPr>
            <w:r>
              <w:rPr>
                <w:color w:val="000000"/>
              </w:rPr>
              <w:t>38</w:t>
            </w:r>
            <w:r w:rsidR="00CF2EFF">
              <w:rPr>
                <w:color w:val="000000"/>
              </w:rPr>
              <w:t>5</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33739DEE" w14:textId="77777777" w:rsidR="003477A8" w:rsidRPr="002D4B10" w:rsidRDefault="003477A8" w:rsidP="00A927FA">
            <w:pPr>
              <w:rPr>
                <w:color w:val="000000"/>
              </w:rPr>
            </w:pPr>
            <w:r>
              <w:rPr>
                <w:color w:val="000000"/>
              </w:rPr>
              <w:t>OSŁONA NA KABLE WYKONANA Z POLIPROPYLENU, POSIADAJĄCA APLIKATOR UMOŻLIWIAJĄCY UMIESZCZENIE KABLI W OSŁONIE, DŁUGOŚĆ OSŁONY 2-2,5 M, ŚREDNICA 2-3 CM.</w:t>
            </w:r>
          </w:p>
        </w:tc>
        <w:tc>
          <w:tcPr>
            <w:tcW w:w="1417" w:type="dxa"/>
            <w:tcBorders>
              <w:top w:val="nil"/>
              <w:left w:val="nil"/>
              <w:bottom w:val="single" w:sz="8" w:space="0" w:color="000000"/>
              <w:right w:val="single" w:sz="8" w:space="0" w:color="000000"/>
            </w:tcBorders>
            <w:shd w:val="clear" w:color="000000" w:fill="FFFFFF"/>
            <w:vAlign w:val="bottom"/>
            <w:hideMark/>
          </w:tcPr>
          <w:p w14:paraId="757E7685" w14:textId="29B9B6D8" w:rsidR="003477A8" w:rsidRPr="002D4B10" w:rsidRDefault="003477A8" w:rsidP="00A927FA">
            <w:pPr>
              <w:jc w:val="right"/>
              <w:rPr>
                <w:color w:val="000000"/>
              </w:rPr>
            </w:pPr>
            <w:r>
              <w:rPr>
                <w:color w:val="000000"/>
              </w:rPr>
              <w:t>7</w:t>
            </w:r>
            <w:r w:rsidR="009A7BAB">
              <w:rPr>
                <w:color w:val="000000"/>
              </w:rPr>
              <w:t xml:space="preserve"> szt.</w:t>
            </w:r>
          </w:p>
        </w:tc>
      </w:tr>
      <w:tr w:rsidR="003477A8" w:rsidRPr="004549BF" w14:paraId="7A657AA0" w14:textId="77777777" w:rsidTr="002851BB">
        <w:trPr>
          <w:trHeight w:val="78"/>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D2CB950" w14:textId="02FDB6EA" w:rsidR="003477A8" w:rsidRPr="002D4B10" w:rsidRDefault="003477A8" w:rsidP="00A927FA">
            <w:pPr>
              <w:rPr>
                <w:color w:val="000000"/>
              </w:rPr>
            </w:pPr>
            <w:r>
              <w:rPr>
                <w:color w:val="000000"/>
              </w:rPr>
              <w:t>3</w:t>
            </w:r>
            <w:r w:rsidR="00736FE3">
              <w:rPr>
                <w:color w:val="000000"/>
              </w:rPr>
              <w:t>8</w:t>
            </w:r>
            <w:r w:rsidR="00CF2EFF">
              <w:rPr>
                <w:color w:val="000000"/>
              </w:rPr>
              <w:t>6</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37CE3DE1" w14:textId="77777777" w:rsidR="003477A8" w:rsidRPr="002D4B10" w:rsidRDefault="003477A8" w:rsidP="00A927FA">
            <w:pPr>
              <w:rPr>
                <w:color w:val="000000"/>
              </w:rPr>
            </w:pPr>
            <w:r>
              <w:rPr>
                <w:color w:val="000000"/>
              </w:rPr>
              <w:t>OSŁONA NA KABLE WYKONANA Z POLIPROPYLENU, POSIADAJĄCA APLIKATOR UMOŻLIWIAJĄCY UMIESZCZENIE KABLI W OSŁONIE, WYM. 60 X 20 X 750 MM</w:t>
            </w:r>
          </w:p>
        </w:tc>
        <w:tc>
          <w:tcPr>
            <w:tcW w:w="1417" w:type="dxa"/>
            <w:tcBorders>
              <w:top w:val="nil"/>
              <w:left w:val="nil"/>
              <w:bottom w:val="single" w:sz="8" w:space="0" w:color="000000"/>
              <w:right w:val="single" w:sz="8" w:space="0" w:color="000000"/>
            </w:tcBorders>
            <w:shd w:val="clear" w:color="000000" w:fill="FFFFFF"/>
            <w:vAlign w:val="bottom"/>
            <w:hideMark/>
          </w:tcPr>
          <w:p w14:paraId="7E28B87A" w14:textId="0F9DF759" w:rsidR="003477A8" w:rsidRPr="002D4B10" w:rsidRDefault="003477A8" w:rsidP="00A927FA">
            <w:pPr>
              <w:jc w:val="right"/>
              <w:rPr>
                <w:color w:val="000000"/>
              </w:rPr>
            </w:pPr>
            <w:r>
              <w:rPr>
                <w:color w:val="000000"/>
              </w:rPr>
              <w:t>7</w:t>
            </w:r>
            <w:r w:rsidR="009A7BAB">
              <w:rPr>
                <w:color w:val="000000"/>
              </w:rPr>
              <w:t xml:space="preserve"> szt.</w:t>
            </w:r>
          </w:p>
        </w:tc>
      </w:tr>
      <w:tr w:rsidR="003477A8" w:rsidRPr="004549BF" w14:paraId="5480ECF2" w14:textId="77777777" w:rsidTr="002851BB">
        <w:trPr>
          <w:trHeight w:val="58"/>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21E52EC" w14:textId="64B3A262" w:rsidR="003477A8" w:rsidRPr="002D4B10" w:rsidRDefault="003477A8" w:rsidP="00A927FA">
            <w:pPr>
              <w:rPr>
                <w:color w:val="000000"/>
              </w:rPr>
            </w:pPr>
            <w:r>
              <w:rPr>
                <w:color w:val="000000"/>
              </w:rPr>
              <w:t>3</w:t>
            </w:r>
            <w:r w:rsidR="00CF2EFF">
              <w:rPr>
                <w:color w:val="000000"/>
              </w:rPr>
              <w:t>87</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005FF8E3" w14:textId="77777777" w:rsidR="003477A8" w:rsidRPr="002D4B10" w:rsidRDefault="003477A8" w:rsidP="00A927FA">
            <w:pPr>
              <w:rPr>
                <w:color w:val="000000"/>
              </w:rPr>
            </w:pPr>
            <w:r>
              <w:rPr>
                <w:color w:val="000000"/>
              </w:rPr>
              <w:t>RĘKAWICE OCHRONNE, WYKONANE Z POLIETYLENU O ULTRAWYSOKIEJ MASIE CZĄSTECZKOWEJ, NYLONU I SPANDEKSU POWLECZONE POLIURETANEM, OP. 12 PAR, ROZMIAR S/M</w:t>
            </w:r>
          </w:p>
        </w:tc>
        <w:tc>
          <w:tcPr>
            <w:tcW w:w="1417" w:type="dxa"/>
            <w:tcBorders>
              <w:top w:val="nil"/>
              <w:left w:val="nil"/>
              <w:bottom w:val="single" w:sz="8" w:space="0" w:color="000000"/>
              <w:right w:val="single" w:sz="8" w:space="0" w:color="000000"/>
            </w:tcBorders>
            <w:shd w:val="clear" w:color="000000" w:fill="FFFFFF"/>
            <w:vAlign w:val="bottom"/>
            <w:hideMark/>
          </w:tcPr>
          <w:p w14:paraId="7CDBC513" w14:textId="52EEFB40" w:rsidR="003477A8" w:rsidRPr="002D4B10" w:rsidRDefault="003477A8" w:rsidP="00A927FA">
            <w:pPr>
              <w:jc w:val="right"/>
              <w:rPr>
                <w:color w:val="000000"/>
              </w:rPr>
            </w:pPr>
            <w:r>
              <w:rPr>
                <w:color w:val="000000"/>
              </w:rPr>
              <w:t>1</w:t>
            </w:r>
            <w:r w:rsidR="009A7BAB">
              <w:rPr>
                <w:color w:val="000000"/>
              </w:rPr>
              <w:t xml:space="preserve"> op.</w:t>
            </w:r>
          </w:p>
        </w:tc>
      </w:tr>
      <w:tr w:rsidR="003477A8" w:rsidRPr="004549BF" w14:paraId="03F022FC" w14:textId="77777777" w:rsidTr="002851BB">
        <w:trPr>
          <w:trHeight w:val="5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10EE1D8" w14:textId="3A88BCF0" w:rsidR="003477A8" w:rsidRPr="002D4B10" w:rsidRDefault="003477A8" w:rsidP="00A927FA">
            <w:pPr>
              <w:rPr>
                <w:color w:val="000000"/>
              </w:rPr>
            </w:pPr>
            <w:r>
              <w:rPr>
                <w:color w:val="000000"/>
              </w:rPr>
              <w:t>3</w:t>
            </w:r>
            <w:r w:rsidR="00CF2EFF">
              <w:rPr>
                <w:color w:val="000000"/>
              </w:rPr>
              <w:t>88</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62FB04D1" w14:textId="77777777" w:rsidR="003477A8" w:rsidRPr="002D4B10" w:rsidRDefault="003477A8" w:rsidP="00A927FA">
            <w:pPr>
              <w:rPr>
                <w:color w:val="000000"/>
              </w:rPr>
            </w:pPr>
            <w:r>
              <w:rPr>
                <w:color w:val="000000"/>
              </w:rPr>
              <w:t>DRUKARKA ETYKIET DO KOMPUTERÓW PC, WYDRUK ETYKIET W ROZDZIELCZOŚCI 600X300 (DPI), ETYKIETY O SZER. DO 60 MM, AUTOMATYCZNE COFANIE PIERWSZEJ ETYKIETY, FUNKCJA ZWALNIANIA ETYKIET, PORT USB 2.0, MIN. OBSŁUGA 15 ROZMIARÓW ETYKIET (W TYM WYMIENIONE PONIŻEJ ORAZ , OPROGRAMOWANIE W KOMPLECIE)</w:t>
            </w:r>
          </w:p>
        </w:tc>
        <w:tc>
          <w:tcPr>
            <w:tcW w:w="1417" w:type="dxa"/>
            <w:tcBorders>
              <w:top w:val="nil"/>
              <w:left w:val="nil"/>
              <w:bottom w:val="single" w:sz="8" w:space="0" w:color="000000"/>
              <w:right w:val="single" w:sz="8" w:space="0" w:color="000000"/>
            </w:tcBorders>
            <w:shd w:val="clear" w:color="000000" w:fill="FFFFFF"/>
            <w:vAlign w:val="bottom"/>
            <w:hideMark/>
          </w:tcPr>
          <w:p w14:paraId="52F4AEC0" w14:textId="1B5F27F7" w:rsidR="003477A8" w:rsidRPr="002D4B10" w:rsidRDefault="003477A8" w:rsidP="00A927FA">
            <w:pPr>
              <w:jc w:val="right"/>
              <w:rPr>
                <w:color w:val="000000"/>
              </w:rPr>
            </w:pPr>
            <w:r>
              <w:rPr>
                <w:color w:val="000000"/>
              </w:rPr>
              <w:t>2</w:t>
            </w:r>
            <w:r w:rsidR="009A7BAB">
              <w:rPr>
                <w:color w:val="000000"/>
              </w:rPr>
              <w:t xml:space="preserve"> szt.</w:t>
            </w:r>
          </w:p>
        </w:tc>
      </w:tr>
      <w:tr w:rsidR="003477A8" w:rsidRPr="004549BF" w14:paraId="46907676" w14:textId="77777777" w:rsidTr="002851BB">
        <w:trPr>
          <w:trHeight w:val="7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E7ADB84" w14:textId="000E9687" w:rsidR="003477A8" w:rsidRPr="002D4B10" w:rsidRDefault="003477A8" w:rsidP="00A927FA">
            <w:pPr>
              <w:rPr>
                <w:color w:val="000000"/>
              </w:rPr>
            </w:pPr>
            <w:r>
              <w:rPr>
                <w:color w:val="000000"/>
              </w:rPr>
              <w:t>3</w:t>
            </w:r>
            <w:r w:rsidR="00CF2EFF">
              <w:rPr>
                <w:color w:val="000000"/>
              </w:rPr>
              <w:t>89</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3A4412BF" w14:textId="77777777" w:rsidR="003477A8" w:rsidRPr="002D4B10" w:rsidRDefault="003477A8" w:rsidP="00A927FA">
            <w:pPr>
              <w:rPr>
                <w:color w:val="000000"/>
              </w:rPr>
            </w:pPr>
            <w:r>
              <w:rPr>
                <w:color w:val="000000"/>
              </w:rPr>
              <w:t>ETYKIETY ADRESOWE, WYM. ETYKIETY 25X54 MM BIAŁE, OP. 500 SZT.</w:t>
            </w:r>
          </w:p>
        </w:tc>
        <w:tc>
          <w:tcPr>
            <w:tcW w:w="1417" w:type="dxa"/>
            <w:tcBorders>
              <w:top w:val="nil"/>
              <w:left w:val="nil"/>
              <w:bottom w:val="single" w:sz="8" w:space="0" w:color="000000"/>
              <w:right w:val="single" w:sz="8" w:space="0" w:color="000000"/>
            </w:tcBorders>
            <w:shd w:val="clear" w:color="000000" w:fill="FFFFFF"/>
            <w:vAlign w:val="bottom"/>
            <w:hideMark/>
          </w:tcPr>
          <w:p w14:paraId="60900147" w14:textId="698AFC9B" w:rsidR="003477A8" w:rsidRPr="002D4B10" w:rsidRDefault="003477A8" w:rsidP="00A927FA">
            <w:pPr>
              <w:jc w:val="right"/>
              <w:rPr>
                <w:color w:val="000000"/>
              </w:rPr>
            </w:pPr>
            <w:r>
              <w:rPr>
                <w:color w:val="000000"/>
              </w:rPr>
              <w:t>1</w:t>
            </w:r>
            <w:r w:rsidR="009A7BAB">
              <w:rPr>
                <w:color w:val="000000"/>
              </w:rPr>
              <w:t xml:space="preserve"> op.</w:t>
            </w:r>
          </w:p>
        </w:tc>
      </w:tr>
      <w:tr w:rsidR="003477A8" w:rsidRPr="004549BF" w14:paraId="2B059F40" w14:textId="77777777" w:rsidTr="002851BB">
        <w:trPr>
          <w:trHeight w:val="114"/>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2F1D6775" w14:textId="1566076E" w:rsidR="003477A8" w:rsidRPr="002D4B10" w:rsidRDefault="003477A8" w:rsidP="00A927FA">
            <w:pPr>
              <w:rPr>
                <w:color w:val="000000"/>
              </w:rPr>
            </w:pPr>
            <w:r>
              <w:rPr>
                <w:color w:val="000000"/>
              </w:rPr>
              <w:t>39</w:t>
            </w:r>
            <w:r w:rsidR="00CF2EFF">
              <w:rPr>
                <w:color w:val="000000"/>
              </w:rPr>
              <w:t>0</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1616BE23" w14:textId="77777777" w:rsidR="003477A8" w:rsidRPr="002D4B10" w:rsidRDefault="003477A8" w:rsidP="00A927FA">
            <w:pPr>
              <w:rPr>
                <w:color w:val="000000"/>
              </w:rPr>
            </w:pPr>
            <w:r>
              <w:rPr>
                <w:color w:val="000000"/>
              </w:rPr>
              <w:t>ETYKIETY UNIWERSALNE, WYM. ETYKIETY 32X57 MM BIAŁE, OP. 1000 SZT.</w:t>
            </w:r>
          </w:p>
        </w:tc>
        <w:tc>
          <w:tcPr>
            <w:tcW w:w="1417" w:type="dxa"/>
            <w:tcBorders>
              <w:top w:val="nil"/>
              <w:left w:val="nil"/>
              <w:bottom w:val="single" w:sz="8" w:space="0" w:color="000000"/>
              <w:right w:val="single" w:sz="8" w:space="0" w:color="000000"/>
            </w:tcBorders>
            <w:shd w:val="clear" w:color="000000" w:fill="FFFFFF"/>
            <w:vAlign w:val="bottom"/>
            <w:hideMark/>
          </w:tcPr>
          <w:p w14:paraId="0188F4E6" w14:textId="5D2D6985" w:rsidR="003477A8" w:rsidRPr="002D4B10" w:rsidRDefault="003477A8" w:rsidP="00A927FA">
            <w:pPr>
              <w:jc w:val="right"/>
              <w:rPr>
                <w:color w:val="000000"/>
              </w:rPr>
            </w:pPr>
            <w:r>
              <w:rPr>
                <w:color w:val="000000"/>
              </w:rPr>
              <w:t>1</w:t>
            </w:r>
            <w:r w:rsidR="009A7BAB">
              <w:rPr>
                <w:color w:val="000000"/>
              </w:rPr>
              <w:t xml:space="preserve"> op.</w:t>
            </w:r>
          </w:p>
        </w:tc>
      </w:tr>
      <w:tr w:rsidR="003477A8" w:rsidRPr="004549BF" w14:paraId="5503AF7E"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11BB2D6C" w14:textId="247C3AE7" w:rsidR="003477A8" w:rsidRPr="002D4B10" w:rsidRDefault="003477A8" w:rsidP="00A927FA">
            <w:pPr>
              <w:rPr>
                <w:color w:val="000000"/>
              </w:rPr>
            </w:pPr>
            <w:r>
              <w:rPr>
                <w:color w:val="000000"/>
              </w:rPr>
              <w:t>39</w:t>
            </w:r>
            <w:r w:rsidR="00CF2EFF">
              <w:rPr>
                <w:color w:val="000000"/>
              </w:rPr>
              <w:t>1</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54CA5389" w14:textId="77777777" w:rsidR="003477A8" w:rsidRPr="002D4B10" w:rsidRDefault="003477A8" w:rsidP="00A927FA">
            <w:pPr>
              <w:rPr>
                <w:color w:val="000000"/>
              </w:rPr>
            </w:pPr>
            <w:r>
              <w:rPr>
                <w:color w:val="000000"/>
              </w:rPr>
              <w:t>ETYKIETY NA IDENTYFIKATORY IMIENNE, WYM. ETYKIETY 41X89 MM BIAŁE, OP. 300 SZT.</w:t>
            </w:r>
          </w:p>
        </w:tc>
        <w:tc>
          <w:tcPr>
            <w:tcW w:w="1417" w:type="dxa"/>
            <w:tcBorders>
              <w:top w:val="nil"/>
              <w:left w:val="nil"/>
              <w:bottom w:val="single" w:sz="8" w:space="0" w:color="000000"/>
              <w:right w:val="single" w:sz="8" w:space="0" w:color="000000"/>
            </w:tcBorders>
            <w:shd w:val="clear" w:color="000000" w:fill="FFFFFF"/>
            <w:vAlign w:val="bottom"/>
            <w:hideMark/>
          </w:tcPr>
          <w:p w14:paraId="70F39DA9" w14:textId="2F20F287" w:rsidR="003477A8" w:rsidRPr="002D4B10" w:rsidRDefault="003477A8" w:rsidP="00A927FA">
            <w:pPr>
              <w:jc w:val="right"/>
              <w:rPr>
                <w:color w:val="000000"/>
              </w:rPr>
            </w:pPr>
            <w:r>
              <w:rPr>
                <w:color w:val="000000"/>
              </w:rPr>
              <w:t>2</w:t>
            </w:r>
            <w:r w:rsidR="009A7BAB">
              <w:rPr>
                <w:color w:val="000000"/>
              </w:rPr>
              <w:t xml:space="preserve"> op.</w:t>
            </w:r>
          </w:p>
        </w:tc>
      </w:tr>
      <w:tr w:rsidR="003477A8" w:rsidRPr="004549BF" w14:paraId="2531871B" w14:textId="77777777" w:rsidTr="002851BB">
        <w:trPr>
          <w:trHeight w:val="26"/>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9706AA4" w14:textId="2679AB2A" w:rsidR="003477A8" w:rsidRPr="002D4B10" w:rsidRDefault="003477A8" w:rsidP="00A927FA">
            <w:pPr>
              <w:rPr>
                <w:color w:val="000000"/>
              </w:rPr>
            </w:pPr>
            <w:r>
              <w:rPr>
                <w:color w:val="000000"/>
              </w:rPr>
              <w:t>39</w:t>
            </w:r>
            <w:r w:rsidR="00CF2EFF">
              <w:rPr>
                <w:color w:val="000000"/>
              </w:rPr>
              <w:t>2</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38B7BE57" w14:textId="77777777" w:rsidR="003477A8" w:rsidRPr="002D4B10" w:rsidRDefault="003477A8" w:rsidP="00A927FA">
            <w:pPr>
              <w:rPr>
                <w:color w:val="000000"/>
              </w:rPr>
            </w:pPr>
            <w:r>
              <w:rPr>
                <w:color w:val="000000"/>
              </w:rPr>
              <w:t xml:space="preserve">TAŚMA DO DRUKARKI ETYKIET, WYM. 9 MM, DŁ. 7 M </w:t>
            </w:r>
          </w:p>
        </w:tc>
        <w:tc>
          <w:tcPr>
            <w:tcW w:w="1417" w:type="dxa"/>
            <w:tcBorders>
              <w:top w:val="nil"/>
              <w:left w:val="nil"/>
              <w:bottom w:val="single" w:sz="8" w:space="0" w:color="000000"/>
              <w:right w:val="single" w:sz="8" w:space="0" w:color="000000"/>
            </w:tcBorders>
            <w:shd w:val="clear" w:color="000000" w:fill="FFFFFF"/>
            <w:vAlign w:val="bottom"/>
            <w:hideMark/>
          </w:tcPr>
          <w:p w14:paraId="7C0DE23F" w14:textId="3CD90222" w:rsidR="003477A8" w:rsidRPr="002D4B10" w:rsidRDefault="003477A8" w:rsidP="00A927FA">
            <w:pPr>
              <w:jc w:val="right"/>
              <w:rPr>
                <w:color w:val="000000"/>
              </w:rPr>
            </w:pPr>
            <w:r>
              <w:rPr>
                <w:color w:val="000000"/>
              </w:rPr>
              <w:t>2</w:t>
            </w:r>
            <w:r w:rsidR="009A7BAB">
              <w:rPr>
                <w:color w:val="000000"/>
              </w:rPr>
              <w:t xml:space="preserve"> szt.</w:t>
            </w:r>
          </w:p>
        </w:tc>
      </w:tr>
      <w:tr w:rsidR="003477A8" w:rsidRPr="004549BF" w14:paraId="14E41771" w14:textId="77777777" w:rsidTr="002851BB">
        <w:trPr>
          <w:trHeight w:val="32"/>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7818D31F" w14:textId="61EB170F" w:rsidR="003477A8" w:rsidRPr="002D4B10" w:rsidRDefault="003477A8" w:rsidP="00A927FA">
            <w:pPr>
              <w:rPr>
                <w:color w:val="000000"/>
              </w:rPr>
            </w:pPr>
            <w:r>
              <w:rPr>
                <w:color w:val="000000"/>
              </w:rPr>
              <w:t>39</w:t>
            </w:r>
            <w:r w:rsidR="00CF2EFF">
              <w:rPr>
                <w:color w:val="000000"/>
              </w:rPr>
              <w:t>3</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6B6854EE" w14:textId="77777777" w:rsidR="003477A8" w:rsidRPr="002D4B10" w:rsidRDefault="003477A8" w:rsidP="00A927FA">
            <w:pPr>
              <w:rPr>
                <w:color w:val="000000"/>
              </w:rPr>
            </w:pPr>
            <w:r>
              <w:rPr>
                <w:color w:val="000000"/>
              </w:rPr>
              <w:t xml:space="preserve">TAŚMA DO DRUKARKI ETYKIET, WYM. 12 MM, DŁ. 7 M </w:t>
            </w:r>
          </w:p>
        </w:tc>
        <w:tc>
          <w:tcPr>
            <w:tcW w:w="1417" w:type="dxa"/>
            <w:tcBorders>
              <w:top w:val="nil"/>
              <w:left w:val="nil"/>
              <w:bottom w:val="single" w:sz="8" w:space="0" w:color="000000"/>
              <w:right w:val="single" w:sz="8" w:space="0" w:color="000000"/>
            </w:tcBorders>
            <w:shd w:val="clear" w:color="000000" w:fill="FFFFFF"/>
            <w:vAlign w:val="bottom"/>
            <w:hideMark/>
          </w:tcPr>
          <w:p w14:paraId="1C8F144A" w14:textId="71C51F31" w:rsidR="003477A8" w:rsidRPr="002D4B10" w:rsidRDefault="003477A8" w:rsidP="00A927FA">
            <w:pPr>
              <w:jc w:val="right"/>
              <w:rPr>
                <w:color w:val="000000"/>
              </w:rPr>
            </w:pPr>
            <w:r>
              <w:rPr>
                <w:color w:val="000000"/>
              </w:rPr>
              <w:t>132</w:t>
            </w:r>
            <w:r w:rsidR="009A7BAB">
              <w:rPr>
                <w:color w:val="000000"/>
              </w:rPr>
              <w:t xml:space="preserve"> szt.</w:t>
            </w:r>
          </w:p>
        </w:tc>
      </w:tr>
      <w:tr w:rsidR="003477A8" w:rsidRPr="004549BF" w14:paraId="111ACECA"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D63FBE2" w14:textId="4C4F3936" w:rsidR="003477A8" w:rsidRPr="002D4B10" w:rsidRDefault="003477A8" w:rsidP="00A927FA">
            <w:pPr>
              <w:rPr>
                <w:color w:val="000000"/>
              </w:rPr>
            </w:pPr>
            <w:r>
              <w:rPr>
                <w:color w:val="000000"/>
              </w:rPr>
              <w:t>39</w:t>
            </w:r>
            <w:r w:rsidR="00CF2EFF">
              <w:rPr>
                <w:color w:val="000000"/>
              </w:rPr>
              <w:t>4</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4FC2B88F" w14:textId="77777777" w:rsidR="003477A8" w:rsidRPr="002D4B10" w:rsidRDefault="003477A8" w:rsidP="00A927FA">
            <w:pPr>
              <w:rPr>
                <w:color w:val="000000"/>
              </w:rPr>
            </w:pPr>
            <w:r>
              <w:rPr>
                <w:color w:val="000000"/>
              </w:rPr>
              <w:t>ETYKIETY FOLIOWE POLIESTROWE, MATOWE SREBRNE O GRUBOŚCI 51 µm. WYM. 50 X 30 MM, 1000 SZT. NA ROLCE</w:t>
            </w:r>
          </w:p>
        </w:tc>
        <w:tc>
          <w:tcPr>
            <w:tcW w:w="1417" w:type="dxa"/>
            <w:tcBorders>
              <w:top w:val="nil"/>
              <w:left w:val="nil"/>
              <w:bottom w:val="single" w:sz="8" w:space="0" w:color="000000"/>
              <w:right w:val="single" w:sz="8" w:space="0" w:color="000000"/>
            </w:tcBorders>
            <w:shd w:val="clear" w:color="000000" w:fill="FFFFFF"/>
            <w:vAlign w:val="bottom"/>
            <w:hideMark/>
          </w:tcPr>
          <w:p w14:paraId="7C2F2D46" w14:textId="6E436DB1" w:rsidR="003477A8" w:rsidRPr="002D4B10" w:rsidRDefault="003477A8" w:rsidP="00A927FA">
            <w:pPr>
              <w:jc w:val="right"/>
              <w:rPr>
                <w:color w:val="000000"/>
              </w:rPr>
            </w:pPr>
            <w:r>
              <w:rPr>
                <w:color w:val="000000"/>
              </w:rPr>
              <w:t>2</w:t>
            </w:r>
            <w:r w:rsidR="009A7BAB">
              <w:rPr>
                <w:color w:val="000000"/>
              </w:rPr>
              <w:t xml:space="preserve"> rolki</w:t>
            </w:r>
          </w:p>
        </w:tc>
      </w:tr>
      <w:tr w:rsidR="003477A8" w:rsidRPr="004549BF" w14:paraId="47D9E9BB"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4C7BCAD0" w14:textId="7DBFB18A" w:rsidR="003477A8" w:rsidRPr="002D4B10" w:rsidRDefault="003477A8" w:rsidP="00A927FA">
            <w:pPr>
              <w:rPr>
                <w:color w:val="000000"/>
              </w:rPr>
            </w:pPr>
            <w:r>
              <w:rPr>
                <w:color w:val="000000"/>
              </w:rPr>
              <w:t>39</w:t>
            </w:r>
            <w:r w:rsidR="00CF2EFF">
              <w:rPr>
                <w:color w:val="000000"/>
              </w:rPr>
              <w:t>5</w:t>
            </w:r>
            <w:r>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44206694" w14:textId="77777777" w:rsidR="003477A8" w:rsidRPr="002D4B10" w:rsidRDefault="003477A8" w:rsidP="00A927FA">
            <w:pPr>
              <w:rPr>
                <w:color w:val="000000"/>
              </w:rPr>
            </w:pPr>
            <w:r>
              <w:rPr>
                <w:color w:val="000000"/>
              </w:rPr>
              <w:t>OLEJ DO SMAROWANIA I KONSERWACJI NOŻY NISZCZAREK HSM POJ. 250 ML</w:t>
            </w:r>
          </w:p>
        </w:tc>
        <w:tc>
          <w:tcPr>
            <w:tcW w:w="1417" w:type="dxa"/>
            <w:tcBorders>
              <w:top w:val="nil"/>
              <w:left w:val="nil"/>
              <w:bottom w:val="single" w:sz="8" w:space="0" w:color="000000"/>
              <w:right w:val="single" w:sz="8" w:space="0" w:color="000000"/>
            </w:tcBorders>
            <w:shd w:val="clear" w:color="000000" w:fill="FFFFFF"/>
            <w:vAlign w:val="bottom"/>
            <w:hideMark/>
          </w:tcPr>
          <w:p w14:paraId="2A0C0D84" w14:textId="7EF8412A" w:rsidR="003477A8" w:rsidRPr="002D4B10" w:rsidRDefault="003477A8" w:rsidP="00A927FA">
            <w:pPr>
              <w:jc w:val="right"/>
              <w:rPr>
                <w:color w:val="000000"/>
              </w:rPr>
            </w:pPr>
            <w:r>
              <w:rPr>
                <w:color w:val="000000"/>
              </w:rPr>
              <w:t>1</w:t>
            </w:r>
            <w:r w:rsidR="009A7BAB">
              <w:rPr>
                <w:color w:val="000000"/>
              </w:rPr>
              <w:t xml:space="preserve"> szt.</w:t>
            </w:r>
          </w:p>
        </w:tc>
      </w:tr>
      <w:tr w:rsidR="003477A8" w:rsidRPr="004549BF" w14:paraId="6707A617" w14:textId="77777777" w:rsidTr="002851BB">
        <w:trPr>
          <w:trHeight w:val="38"/>
        </w:trPr>
        <w:tc>
          <w:tcPr>
            <w:tcW w:w="593" w:type="dxa"/>
            <w:gridSpan w:val="2"/>
            <w:tcBorders>
              <w:top w:val="nil"/>
              <w:left w:val="single" w:sz="8" w:space="0" w:color="000000"/>
              <w:bottom w:val="single" w:sz="8" w:space="0" w:color="000000"/>
              <w:right w:val="single" w:sz="8" w:space="0" w:color="000000"/>
            </w:tcBorders>
            <w:shd w:val="clear" w:color="000000" w:fill="FFFFFF"/>
            <w:vAlign w:val="bottom"/>
            <w:hideMark/>
          </w:tcPr>
          <w:p w14:paraId="0DE87365" w14:textId="476FB75F" w:rsidR="003477A8" w:rsidRPr="002D4B10" w:rsidRDefault="00736FE3" w:rsidP="00A927FA">
            <w:pPr>
              <w:rPr>
                <w:color w:val="000000"/>
              </w:rPr>
            </w:pPr>
            <w:r>
              <w:rPr>
                <w:color w:val="000000"/>
              </w:rPr>
              <w:t>39</w:t>
            </w:r>
            <w:r w:rsidR="00CF2EFF">
              <w:rPr>
                <w:color w:val="000000"/>
              </w:rPr>
              <w:t>6</w:t>
            </w:r>
            <w:r w:rsidR="003477A8">
              <w:rPr>
                <w:color w:val="000000"/>
              </w:rPr>
              <w:t>.</w:t>
            </w:r>
          </w:p>
        </w:tc>
        <w:tc>
          <w:tcPr>
            <w:tcW w:w="7139" w:type="dxa"/>
            <w:tcBorders>
              <w:top w:val="nil"/>
              <w:left w:val="nil"/>
              <w:bottom w:val="single" w:sz="8" w:space="0" w:color="000000"/>
              <w:right w:val="single" w:sz="8" w:space="0" w:color="000000"/>
            </w:tcBorders>
            <w:shd w:val="clear" w:color="000000" w:fill="FFFFFF"/>
            <w:vAlign w:val="bottom"/>
            <w:hideMark/>
          </w:tcPr>
          <w:p w14:paraId="299F8F9B" w14:textId="77777777" w:rsidR="003477A8" w:rsidRPr="002D4B10" w:rsidRDefault="003477A8" w:rsidP="00A927FA">
            <w:pPr>
              <w:rPr>
                <w:color w:val="000000"/>
              </w:rPr>
            </w:pPr>
            <w:r>
              <w:rPr>
                <w:color w:val="000000"/>
              </w:rPr>
              <w:t>OLEJ DO SMAROWANIA I KONSERWACJI NOŻY NISZCZAREK OPUS POJ. 250 ML</w:t>
            </w:r>
          </w:p>
        </w:tc>
        <w:tc>
          <w:tcPr>
            <w:tcW w:w="1417" w:type="dxa"/>
            <w:tcBorders>
              <w:top w:val="nil"/>
              <w:left w:val="nil"/>
              <w:bottom w:val="single" w:sz="8" w:space="0" w:color="000000"/>
              <w:right w:val="single" w:sz="8" w:space="0" w:color="000000"/>
            </w:tcBorders>
            <w:shd w:val="clear" w:color="000000" w:fill="FFFFFF"/>
            <w:vAlign w:val="bottom"/>
            <w:hideMark/>
          </w:tcPr>
          <w:p w14:paraId="695503B3" w14:textId="78FE3F15" w:rsidR="003477A8" w:rsidRPr="002D4B10" w:rsidRDefault="003477A8" w:rsidP="00A927FA">
            <w:pPr>
              <w:jc w:val="right"/>
              <w:rPr>
                <w:color w:val="000000"/>
              </w:rPr>
            </w:pPr>
            <w:r>
              <w:rPr>
                <w:color w:val="000000"/>
              </w:rPr>
              <w:t>3</w:t>
            </w:r>
            <w:r w:rsidR="009A7BAB">
              <w:rPr>
                <w:color w:val="000000"/>
              </w:rPr>
              <w:t xml:space="preserve"> szt.</w:t>
            </w:r>
          </w:p>
        </w:tc>
      </w:tr>
      <w:tr w:rsidR="003477A8" w:rsidRPr="004549BF" w14:paraId="439C4476" w14:textId="77777777" w:rsidTr="002851BB">
        <w:trPr>
          <w:trHeight w:val="122"/>
        </w:trPr>
        <w:tc>
          <w:tcPr>
            <w:tcW w:w="593" w:type="dxa"/>
            <w:gridSpan w:val="2"/>
            <w:tcBorders>
              <w:top w:val="nil"/>
              <w:left w:val="single" w:sz="8" w:space="0" w:color="000000"/>
              <w:bottom w:val="single" w:sz="8" w:space="0" w:color="000000"/>
              <w:right w:val="single" w:sz="8" w:space="0" w:color="000000"/>
            </w:tcBorders>
            <w:shd w:val="clear" w:color="auto" w:fill="auto"/>
            <w:vAlign w:val="bottom"/>
            <w:hideMark/>
          </w:tcPr>
          <w:p w14:paraId="2B7B9B9F" w14:textId="662A0634" w:rsidR="003477A8" w:rsidRPr="002D4B10" w:rsidRDefault="00CF2EFF" w:rsidP="00A927FA">
            <w:pPr>
              <w:rPr>
                <w:color w:val="000000"/>
              </w:rPr>
            </w:pPr>
            <w:r>
              <w:rPr>
                <w:color w:val="000000"/>
              </w:rPr>
              <w:t>397</w:t>
            </w:r>
            <w:r w:rsidR="003477A8" w:rsidRPr="002D4B10">
              <w:rPr>
                <w:color w:val="000000"/>
              </w:rPr>
              <w:t>.</w:t>
            </w:r>
          </w:p>
        </w:tc>
        <w:tc>
          <w:tcPr>
            <w:tcW w:w="7139" w:type="dxa"/>
            <w:tcBorders>
              <w:top w:val="nil"/>
              <w:left w:val="nil"/>
              <w:bottom w:val="single" w:sz="8" w:space="0" w:color="000000"/>
              <w:right w:val="single" w:sz="8" w:space="0" w:color="000000"/>
            </w:tcBorders>
            <w:shd w:val="clear" w:color="auto" w:fill="auto"/>
            <w:vAlign w:val="bottom"/>
            <w:hideMark/>
          </w:tcPr>
          <w:p w14:paraId="400DDF61" w14:textId="77777777" w:rsidR="003477A8" w:rsidRPr="002D4B10" w:rsidRDefault="003477A8" w:rsidP="00A927FA">
            <w:pPr>
              <w:rPr>
                <w:color w:val="000000"/>
              </w:rPr>
            </w:pPr>
            <w:r w:rsidRPr="002D4B10">
              <w:rPr>
                <w:color w:val="000000"/>
              </w:rPr>
              <w:t>Przewodowa klawiatura typu QWERTY w klasycznym układzie międzynarodowym, typ klawiatury membranowy, klawiatura o niskim profilu klawiszy typu ultra-</w:t>
            </w:r>
            <w:proofErr w:type="spellStart"/>
            <w:r w:rsidRPr="002D4B10">
              <w:rPr>
                <w:color w:val="000000"/>
              </w:rPr>
              <w:t>flat</w:t>
            </w:r>
            <w:proofErr w:type="spellEnd"/>
            <w:r w:rsidRPr="002D4B10">
              <w:rPr>
                <w:color w:val="000000"/>
              </w:rPr>
              <w:t xml:space="preserve">,  (klawiatura ma być z klawiszami funkcyjnymi F1-F12, wydzielonym blokiem numerycznym, wydzielonym blokiem kursorów, wydzielonym blokiem klawiszy Insert, Home, Del, End, </w:t>
            </w:r>
            <w:proofErr w:type="spellStart"/>
            <w:r w:rsidRPr="002D4B10">
              <w:rPr>
                <w:color w:val="000000"/>
              </w:rPr>
              <w:t>PgUp</w:t>
            </w:r>
            <w:proofErr w:type="spellEnd"/>
            <w:r w:rsidRPr="002D4B10">
              <w:rPr>
                <w:color w:val="000000"/>
              </w:rPr>
              <w:t xml:space="preserve">, </w:t>
            </w:r>
            <w:proofErr w:type="spellStart"/>
            <w:r w:rsidRPr="002D4B10">
              <w:rPr>
                <w:color w:val="000000"/>
              </w:rPr>
              <w:t>PgDn</w:t>
            </w:r>
            <w:proofErr w:type="spellEnd"/>
            <w:r w:rsidRPr="002D4B10">
              <w:rPr>
                <w:color w:val="000000"/>
              </w:rPr>
              <w:t xml:space="preserve">). Kabel USB. </w:t>
            </w:r>
            <w:r w:rsidRPr="002D4B10">
              <w:t>Kolor czarny lub czarno-szary (odcienie  szarości)</w:t>
            </w:r>
            <w:r w:rsidRPr="002D4B10">
              <w:rPr>
                <w:color w:val="000000"/>
              </w:rPr>
              <w:t>..</w:t>
            </w:r>
          </w:p>
        </w:tc>
        <w:tc>
          <w:tcPr>
            <w:tcW w:w="1417" w:type="dxa"/>
            <w:tcBorders>
              <w:top w:val="nil"/>
              <w:left w:val="nil"/>
              <w:bottom w:val="single" w:sz="8" w:space="0" w:color="000000"/>
              <w:right w:val="single" w:sz="8" w:space="0" w:color="000000"/>
            </w:tcBorders>
            <w:shd w:val="clear" w:color="auto" w:fill="auto"/>
            <w:vAlign w:val="bottom"/>
            <w:hideMark/>
          </w:tcPr>
          <w:p w14:paraId="6F3F640D" w14:textId="77777777" w:rsidR="003477A8" w:rsidRPr="002D4B10" w:rsidRDefault="003477A8" w:rsidP="00A927FA">
            <w:pPr>
              <w:jc w:val="right"/>
              <w:rPr>
                <w:color w:val="000000"/>
              </w:rPr>
            </w:pPr>
            <w:r w:rsidRPr="002D4B10">
              <w:rPr>
                <w:color w:val="000000"/>
              </w:rPr>
              <w:t>15 szt.</w:t>
            </w:r>
          </w:p>
        </w:tc>
      </w:tr>
      <w:tr w:rsidR="003477A8" w:rsidRPr="004549BF" w14:paraId="0880E8B0" w14:textId="77777777" w:rsidTr="002851BB">
        <w:trPr>
          <w:trHeight w:val="124"/>
        </w:trPr>
        <w:tc>
          <w:tcPr>
            <w:tcW w:w="593" w:type="dxa"/>
            <w:gridSpan w:val="2"/>
            <w:tcBorders>
              <w:top w:val="nil"/>
              <w:left w:val="single" w:sz="8" w:space="0" w:color="000000"/>
              <w:bottom w:val="single" w:sz="8" w:space="0" w:color="000000"/>
              <w:right w:val="single" w:sz="8" w:space="0" w:color="000000"/>
            </w:tcBorders>
            <w:shd w:val="clear" w:color="auto" w:fill="auto"/>
            <w:vAlign w:val="bottom"/>
            <w:hideMark/>
          </w:tcPr>
          <w:p w14:paraId="5CFB43D3" w14:textId="568264E3" w:rsidR="003477A8" w:rsidRPr="002D4B10" w:rsidRDefault="00CF2EFF" w:rsidP="00A927FA">
            <w:pPr>
              <w:rPr>
                <w:color w:val="000000"/>
              </w:rPr>
            </w:pPr>
            <w:r>
              <w:rPr>
                <w:color w:val="000000"/>
              </w:rPr>
              <w:t>398</w:t>
            </w:r>
          </w:p>
        </w:tc>
        <w:tc>
          <w:tcPr>
            <w:tcW w:w="7139" w:type="dxa"/>
            <w:tcBorders>
              <w:top w:val="nil"/>
              <w:left w:val="nil"/>
              <w:bottom w:val="single" w:sz="8" w:space="0" w:color="000000"/>
              <w:right w:val="single" w:sz="8" w:space="0" w:color="000000"/>
            </w:tcBorders>
            <w:shd w:val="clear" w:color="auto" w:fill="auto"/>
            <w:vAlign w:val="bottom"/>
            <w:hideMark/>
          </w:tcPr>
          <w:p w14:paraId="2E65D124" w14:textId="77777777" w:rsidR="003477A8" w:rsidRPr="002D4B10" w:rsidRDefault="003477A8" w:rsidP="00A927FA">
            <w:pPr>
              <w:rPr>
                <w:color w:val="000000"/>
              </w:rPr>
            </w:pPr>
            <w:r w:rsidRPr="002D4B10">
              <w:rPr>
                <w:color w:val="000000"/>
              </w:rPr>
              <w:t>Bezprzewodowa klawiatura multimedialna. Klawiatura typu QWERTY w klasycznym układzie międzynarodowym, typ klawiatury membranowy, klawiatura o niskim profilu klawiszy typu ultra-</w:t>
            </w:r>
            <w:proofErr w:type="spellStart"/>
            <w:r w:rsidRPr="002D4B10">
              <w:rPr>
                <w:color w:val="000000"/>
              </w:rPr>
              <w:t>flat</w:t>
            </w:r>
            <w:proofErr w:type="spellEnd"/>
            <w:r w:rsidRPr="002D4B10">
              <w:rPr>
                <w:color w:val="000000"/>
              </w:rPr>
              <w:t xml:space="preserve">,  (klawiatura ma być z klawiszami funkcyjnymi F1-F12, wydzielonym blokiem numerycznym, </w:t>
            </w:r>
            <w:r w:rsidRPr="002D4B10">
              <w:rPr>
                <w:color w:val="000000"/>
              </w:rPr>
              <w:lastRenderedPageBreak/>
              <w:t xml:space="preserve">wydzielonym blokiem kursorów, wydzielonym blokiem klawiszy Insert, Home, Del, End, </w:t>
            </w:r>
            <w:proofErr w:type="spellStart"/>
            <w:r w:rsidRPr="002D4B10">
              <w:rPr>
                <w:color w:val="000000"/>
              </w:rPr>
              <w:t>PgUp</w:t>
            </w:r>
            <w:proofErr w:type="spellEnd"/>
            <w:r w:rsidRPr="002D4B10">
              <w:rPr>
                <w:color w:val="000000"/>
              </w:rPr>
              <w:t xml:space="preserve">, </w:t>
            </w:r>
            <w:proofErr w:type="spellStart"/>
            <w:r w:rsidRPr="002D4B10">
              <w:rPr>
                <w:color w:val="000000"/>
              </w:rPr>
              <w:t>PgDn</w:t>
            </w:r>
            <w:proofErr w:type="spellEnd"/>
            <w:r w:rsidRPr="002D4B10">
              <w:rPr>
                <w:color w:val="000000"/>
              </w:rPr>
              <w:t xml:space="preserve">). </w:t>
            </w:r>
            <w:r w:rsidRPr="002D4B10">
              <w:t>Kolor czarny lub czarno-szary (odcienie  szarości)</w:t>
            </w:r>
            <w:r w:rsidRPr="002D4B10">
              <w:rPr>
                <w:color w:val="000000"/>
              </w:rPr>
              <w:t>..</w:t>
            </w:r>
          </w:p>
        </w:tc>
        <w:tc>
          <w:tcPr>
            <w:tcW w:w="1417" w:type="dxa"/>
            <w:tcBorders>
              <w:top w:val="nil"/>
              <w:left w:val="nil"/>
              <w:bottom w:val="single" w:sz="8" w:space="0" w:color="000000"/>
              <w:right w:val="single" w:sz="8" w:space="0" w:color="000000"/>
            </w:tcBorders>
            <w:shd w:val="clear" w:color="auto" w:fill="auto"/>
            <w:vAlign w:val="bottom"/>
            <w:hideMark/>
          </w:tcPr>
          <w:p w14:paraId="1315239A" w14:textId="77777777" w:rsidR="003477A8" w:rsidRPr="002D4B10" w:rsidRDefault="003477A8" w:rsidP="00A927FA">
            <w:pPr>
              <w:jc w:val="right"/>
              <w:rPr>
                <w:color w:val="000000"/>
              </w:rPr>
            </w:pPr>
            <w:r w:rsidRPr="002D4B10">
              <w:rPr>
                <w:color w:val="000000"/>
              </w:rPr>
              <w:lastRenderedPageBreak/>
              <w:t xml:space="preserve">15 szt. </w:t>
            </w:r>
          </w:p>
        </w:tc>
      </w:tr>
      <w:tr w:rsidR="003477A8" w:rsidRPr="004549BF" w14:paraId="73F9E88F" w14:textId="77777777" w:rsidTr="002851BB">
        <w:trPr>
          <w:trHeight w:val="276"/>
        </w:trPr>
        <w:tc>
          <w:tcPr>
            <w:tcW w:w="593" w:type="dxa"/>
            <w:gridSpan w:val="2"/>
            <w:vMerge w:val="restart"/>
            <w:tcBorders>
              <w:top w:val="nil"/>
              <w:left w:val="single" w:sz="8" w:space="0" w:color="000000"/>
              <w:bottom w:val="single" w:sz="8" w:space="0" w:color="000000"/>
              <w:right w:val="single" w:sz="8" w:space="0" w:color="000000"/>
            </w:tcBorders>
            <w:shd w:val="clear" w:color="auto" w:fill="auto"/>
            <w:vAlign w:val="bottom"/>
            <w:hideMark/>
          </w:tcPr>
          <w:p w14:paraId="546B54AB" w14:textId="103B65A7" w:rsidR="003477A8" w:rsidRPr="002D4B10" w:rsidRDefault="00CF2EFF" w:rsidP="00A927FA">
            <w:pPr>
              <w:jc w:val="center"/>
              <w:rPr>
                <w:color w:val="000000"/>
              </w:rPr>
            </w:pPr>
            <w:r>
              <w:rPr>
                <w:color w:val="000000"/>
              </w:rPr>
              <w:t>399</w:t>
            </w:r>
            <w:r w:rsidR="003477A8" w:rsidRPr="002D4B10">
              <w:rPr>
                <w:color w:val="000000"/>
              </w:rPr>
              <w:t>.</w:t>
            </w:r>
          </w:p>
        </w:tc>
        <w:tc>
          <w:tcPr>
            <w:tcW w:w="7139" w:type="dxa"/>
            <w:vMerge w:val="restart"/>
            <w:tcBorders>
              <w:top w:val="nil"/>
              <w:left w:val="single" w:sz="8" w:space="0" w:color="000000"/>
              <w:bottom w:val="single" w:sz="8" w:space="0" w:color="000000"/>
              <w:right w:val="single" w:sz="8" w:space="0" w:color="000000"/>
            </w:tcBorders>
            <w:shd w:val="clear" w:color="auto" w:fill="auto"/>
            <w:hideMark/>
          </w:tcPr>
          <w:p w14:paraId="349C0ED2" w14:textId="77777777" w:rsidR="003477A8" w:rsidRPr="002D4B10" w:rsidRDefault="003477A8" w:rsidP="00A927FA">
            <w:pPr>
              <w:rPr>
                <w:color w:val="000000"/>
              </w:rPr>
            </w:pPr>
            <w:r w:rsidRPr="002D4B10">
              <w:rPr>
                <w:color w:val="000000"/>
              </w:rPr>
              <w:t>Zestaw zawierający bezprzewodową klawiaturę oraz bezprzewodową mysz, obsługiwane jednocześnie przez 1 odbiornik. Klawiatura typu QWERTY w klasycznym układzie międzynarodowym, typ klawiatury membranowy, klawiatura o niskim profilu klawiszy typu ultra-</w:t>
            </w:r>
            <w:proofErr w:type="spellStart"/>
            <w:r w:rsidRPr="002D4B10">
              <w:rPr>
                <w:color w:val="000000"/>
              </w:rPr>
              <w:t>flat</w:t>
            </w:r>
            <w:proofErr w:type="spellEnd"/>
            <w:r w:rsidRPr="002D4B10">
              <w:rPr>
                <w:color w:val="000000"/>
              </w:rPr>
              <w:t xml:space="preserve">,  (klawiatura ma być z klawiszami funkcyjnymi F1-F12, wydzielonym blokiem numerycznym, wydzielonym blokiem kursorów, wydzielonym blokiem klawiszy Insert, Home, Del, End, </w:t>
            </w:r>
            <w:proofErr w:type="spellStart"/>
            <w:r w:rsidRPr="002D4B10">
              <w:rPr>
                <w:color w:val="000000"/>
              </w:rPr>
              <w:t>PgUp</w:t>
            </w:r>
            <w:proofErr w:type="spellEnd"/>
            <w:r w:rsidRPr="002D4B10">
              <w:rPr>
                <w:color w:val="000000"/>
              </w:rPr>
              <w:t xml:space="preserve">, </w:t>
            </w:r>
            <w:proofErr w:type="spellStart"/>
            <w:r w:rsidRPr="002D4B10">
              <w:rPr>
                <w:color w:val="000000"/>
              </w:rPr>
              <w:t>PgDn</w:t>
            </w:r>
            <w:proofErr w:type="spellEnd"/>
            <w:r w:rsidRPr="002D4B10">
              <w:rPr>
                <w:color w:val="000000"/>
              </w:rPr>
              <w:t xml:space="preserve">). Mysz bezprzewodowa  optyczna, trzyprzyciskowa z rolką. Zestaw zachowany w jednolitej kolorystyce - </w:t>
            </w:r>
            <w:r w:rsidRPr="002D4B10">
              <w:t>kolor czarny lub czarno-szary (odcienie  szarości)</w:t>
            </w:r>
            <w:r w:rsidRPr="002D4B10">
              <w:rPr>
                <w:color w:val="000000"/>
              </w:rPr>
              <w:t xml:space="preserve">. </w:t>
            </w:r>
          </w:p>
        </w:tc>
        <w:tc>
          <w:tcPr>
            <w:tcW w:w="1417" w:type="dxa"/>
            <w:vMerge w:val="restart"/>
            <w:tcBorders>
              <w:top w:val="nil"/>
              <w:left w:val="single" w:sz="8" w:space="0" w:color="000000"/>
              <w:bottom w:val="single" w:sz="8" w:space="0" w:color="000000"/>
              <w:right w:val="single" w:sz="8" w:space="0" w:color="000000"/>
            </w:tcBorders>
            <w:shd w:val="clear" w:color="auto" w:fill="auto"/>
            <w:vAlign w:val="bottom"/>
            <w:hideMark/>
          </w:tcPr>
          <w:p w14:paraId="61F15AF0" w14:textId="77777777" w:rsidR="003477A8" w:rsidRPr="002D4B10" w:rsidRDefault="003477A8" w:rsidP="00A927FA">
            <w:pPr>
              <w:jc w:val="right"/>
              <w:rPr>
                <w:color w:val="000000"/>
              </w:rPr>
            </w:pPr>
            <w:r w:rsidRPr="002D4B10">
              <w:rPr>
                <w:color w:val="000000"/>
              </w:rPr>
              <w:t>15 szt.</w:t>
            </w:r>
          </w:p>
        </w:tc>
      </w:tr>
      <w:tr w:rsidR="003477A8" w:rsidRPr="004549BF" w14:paraId="3C8987AC" w14:textId="77777777" w:rsidTr="002851BB">
        <w:trPr>
          <w:trHeight w:val="276"/>
        </w:trPr>
        <w:tc>
          <w:tcPr>
            <w:tcW w:w="593" w:type="dxa"/>
            <w:gridSpan w:val="2"/>
            <w:vMerge/>
            <w:tcBorders>
              <w:top w:val="nil"/>
              <w:left w:val="single" w:sz="8" w:space="0" w:color="000000"/>
              <w:bottom w:val="single" w:sz="8" w:space="0" w:color="000000"/>
              <w:right w:val="single" w:sz="8" w:space="0" w:color="000000"/>
            </w:tcBorders>
            <w:vAlign w:val="center"/>
            <w:hideMark/>
          </w:tcPr>
          <w:p w14:paraId="555B9EC6" w14:textId="77777777" w:rsidR="003477A8" w:rsidRPr="002D4B10" w:rsidRDefault="003477A8" w:rsidP="00A927FA">
            <w:pPr>
              <w:rPr>
                <w:color w:val="000000"/>
              </w:rPr>
            </w:pPr>
          </w:p>
        </w:tc>
        <w:tc>
          <w:tcPr>
            <w:tcW w:w="7139" w:type="dxa"/>
            <w:vMerge/>
            <w:tcBorders>
              <w:top w:val="nil"/>
              <w:left w:val="single" w:sz="8" w:space="0" w:color="000000"/>
              <w:bottom w:val="single" w:sz="8" w:space="0" w:color="000000"/>
              <w:right w:val="single" w:sz="8" w:space="0" w:color="000000"/>
            </w:tcBorders>
            <w:vAlign w:val="center"/>
            <w:hideMark/>
          </w:tcPr>
          <w:p w14:paraId="36E6F044" w14:textId="77777777" w:rsidR="003477A8" w:rsidRPr="002D4B10" w:rsidRDefault="003477A8" w:rsidP="00A927FA">
            <w:pPr>
              <w:rPr>
                <w:color w:val="000000"/>
              </w:rPr>
            </w:pPr>
          </w:p>
        </w:tc>
        <w:tc>
          <w:tcPr>
            <w:tcW w:w="1417" w:type="dxa"/>
            <w:vMerge/>
            <w:tcBorders>
              <w:top w:val="nil"/>
              <w:left w:val="single" w:sz="8" w:space="0" w:color="000000"/>
              <w:bottom w:val="single" w:sz="8" w:space="0" w:color="000000"/>
              <w:right w:val="single" w:sz="8" w:space="0" w:color="000000"/>
            </w:tcBorders>
            <w:vAlign w:val="center"/>
            <w:hideMark/>
          </w:tcPr>
          <w:p w14:paraId="549C2E7A" w14:textId="77777777" w:rsidR="003477A8" w:rsidRPr="002D4B10" w:rsidRDefault="003477A8" w:rsidP="00A927FA">
            <w:pPr>
              <w:rPr>
                <w:color w:val="000000"/>
              </w:rPr>
            </w:pPr>
          </w:p>
        </w:tc>
      </w:tr>
      <w:tr w:rsidR="003477A8" w:rsidRPr="004549BF" w14:paraId="3FDE4055" w14:textId="77777777" w:rsidTr="002851BB">
        <w:trPr>
          <w:trHeight w:val="28"/>
        </w:trPr>
        <w:tc>
          <w:tcPr>
            <w:tcW w:w="593" w:type="dxa"/>
            <w:gridSpan w:val="2"/>
            <w:tcBorders>
              <w:top w:val="nil"/>
              <w:left w:val="single" w:sz="8" w:space="0" w:color="000000"/>
              <w:bottom w:val="single" w:sz="8" w:space="0" w:color="000000"/>
              <w:right w:val="single" w:sz="8" w:space="0" w:color="000000"/>
            </w:tcBorders>
            <w:shd w:val="clear" w:color="auto" w:fill="auto"/>
            <w:vAlign w:val="bottom"/>
            <w:hideMark/>
          </w:tcPr>
          <w:p w14:paraId="032694C6" w14:textId="41A0BFAB" w:rsidR="003477A8" w:rsidRPr="002D4B10" w:rsidRDefault="00CF2EFF" w:rsidP="00A927FA">
            <w:pPr>
              <w:rPr>
                <w:color w:val="000000"/>
              </w:rPr>
            </w:pPr>
            <w:r>
              <w:rPr>
                <w:color w:val="000000"/>
              </w:rPr>
              <w:t>400.</w:t>
            </w:r>
          </w:p>
        </w:tc>
        <w:tc>
          <w:tcPr>
            <w:tcW w:w="7139" w:type="dxa"/>
            <w:tcBorders>
              <w:top w:val="nil"/>
              <w:left w:val="nil"/>
              <w:bottom w:val="single" w:sz="8" w:space="0" w:color="000000"/>
              <w:right w:val="single" w:sz="8" w:space="0" w:color="000000"/>
            </w:tcBorders>
            <w:shd w:val="clear" w:color="auto" w:fill="auto"/>
            <w:vAlign w:val="bottom"/>
            <w:hideMark/>
          </w:tcPr>
          <w:p w14:paraId="7A2627BF" w14:textId="77777777" w:rsidR="003477A8" w:rsidRPr="002D4B10" w:rsidRDefault="003477A8" w:rsidP="00A927FA">
            <w:pPr>
              <w:rPr>
                <w:color w:val="000000"/>
              </w:rPr>
            </w:pPr>
            <w:r w:rsidRPr="002D4B10">
              <w:rPr>
                <w:color w:val="000000"/>
              </w:rPr>
              <w:t xml:space="preserve">Bezprzewodowa mysz optyczna. Mysz optyczna trzyprzyciskowa z rolką. </w:t>
            </w:r>
            <w:r w:rsidRPr="002D4B10">
              <w:t>Kolor czarny lub czarno-szary (odcienie  szarości)</w:t>
            </w:r>
            <w:r w:rsidRPr="002D4B10">
              <w:rPr>
                <w:color w:val="000000"/>
              </w:rPr>
              <w:t>..</w:t>
            </w:r>
          </w:p>
        </w:tc>
        <w:tc>
          <w:tcPr>
            <w:tcW w:w="1417" w:type="dxa"/>
            <w:tcBorders>
              <w:top w:val="nil"/>
              <w:left w:val="nil"/>
              <w:bottom w:val="single" w:sz="8" w:space="0" w:color="000000"/>
              <w:right w:val="single" w:sz="8" w:space="0" w:color="000000"/>
            </w:tcBorders>
            <w:shd w:val="clear" w:color="auto" w:fill="auto"/>
            <w:vAlign w:val="bottom"/>
            <w:hideMark/>
          </w:tcPr>
          <w:p w14:paraId="24CFD6F5" w14:textId="77777777" w:rsidR="003477A8" w:rsidRPr="002D4B10" w:rsidRDefault="003477A8" w:rsidP="00A927FA">
            <w:pPr>
              <w:jc w:val="right"/>
              <w:rPr>
                <w:color w:val="000000"/>
              </w:rPr>
            </w:pPr>
            <w:r w:rsidRPr="002D4B10">
              <w:rPr>
                <w:color w:val="000000"/>
              </w:rPr>
              <w:t>15 szt.</w:t>
            </w:r>
          </w:p>
        </w:tc>
      </w:tr>
      <w:tr w:rsidR="003477A8" w:rsidRPr="004549BF" w14:paraId="390A2C95" w14:textId="77777777" w:rsidTr="002851BB">
        <w:trPr>
          <w:trHeight w:val="21"/>
        </w:trPr>
        <w:tc>
          <w:tcPr>
            <w:tcW w:w="593" w:type="dxa"/>
            <w:gridSpan w:val="2"/>
            <w:tcBorders>
              <w:top w:val="nil"/>
              <w:left w:val="single" w:sz="8" w:space="0" w:color="000000"/>
              <w:bottom w:val="single" w:sz="8" w:space="0" w:color="000000"/>
              <w:right w:val="single" w:sz="8" w:space="0" w:color="000000"/>
            </w:tcBorders>
            <w:shd w:val="clear" w:color="auto" w:fill="auto"/>
            <w:vAlign w:val="bottom"/>
            <w:hideMark/>
          </w:tcPr>
          <w:p w14:paraId="4C56C350" w14:textId="6FEC39F3" w:rsidR="003477A8" w:rsidRPr="002D4B10" w:rsidRDefault="003477A8" w:rsidP="00A927FA">
            <w:pPr>
              <w:rPr>
                <w:color w:val="000000"/>
              </w:rPr>
            </w:pPr>
            <w:r w:rsidRPr="002D4B10">
              <w:rPr>
                <w:color w:val="000000"/>
              </w:rPr>
              <w:t>40</w:t>
            </w:r>
            <w:r w:rsidR="00CF2EFF">
              <w:rPr>
                <w:color w:val="000000"/>
              </w:rPr>
              <w:t>1.</w:t>
            </w:r>
          </w:p>
        </w:tc>
        <w:tc>
          <w:tcPr>
            <w:tcW w:w="7139" w:type="dxa"/>
            <w:tcBorders>
              <w:top w:val="nil"/>
              <w:left w:val="nil"/>
              <w:bottom w:val="single" w:sz="8" w:space="0" w:color="000000"/>
              <w:right w:val="single" w:sz="8" w:space="0" w:color="000000"/>
            </w:tcBorders>
            <w:shd w:val="clear" w:color="auto" w:fill="auto"/>
            <w:vAlign w:val="bottom"/>
            <w:hideMark/>
          </w:tcPr>
          <w:p w14:paraId="378FA403" w14:textId="77777777" w:rsidR="003477A8" w:rsidRPr="002D4B10" w:rsidRDefault="003477A8" w:rsidP="00A927FA">
            <w:pPr>
              <w:rPr>
                <w:color w:val="000000"/>
              </w:rPr>
            </w:pPr>
            <w:r w:rsidRPr="002D4B10">
              <w:rPr>
                <w:color w:val="000000"/>
              </w:rPr>
              <w:t xml:space="preserve">Mysz optyczna trzyprzyciskowa z rolką. Kabel USB. </w:t>
            </w:r>
            <w:r w:rsidRPr="002D4B10">
              <w:t>Kolor czarny lub czarno-szary (odcienie  szarości)</w:t>
            </w:r>
            <w:r w:rsidRPr="002D4B10">
              <w:rPr>
                <w:color w:val="000000"/>
              </w:rPr>
              <w:t>.</w:t>
            </w:r>
          </w:p>
        </w:tc>
        <w:tc>
          <w:tcPr>
            <w:tcW w:w="1417" w:type="dxa"/>
            <w:tcBorders>
              <w:top w:val="nil"/>
              <w:left w:val="nil"/>
              <w:bottom w:val="single" w:sz="8" w:space="0" w:color="000000"/>
              <w:right w:val="single" w:sz="8" w:space="0" w:color="000000"/>
            </w:tcBorders>
            <w:shd w:val="clear" w:color="auto" w:fill="auto"/>
            <w:vAlign w:val="bottom"/>
            <w:hideMark/>
          </w:tcPr>
          <w:p w14:paraId="1C93D9AA" w14:textId="77777777" w:rsidR="003477A8" w:rsidRPr="002D4B10" w:rsidRDefault="003477A8" w:rsidP="00A927FA">
            <w:pPr>
              <w:jc w:val="right"/>
              <w:rPr>
                <w:color w:val="000000"/>
              </w:rPr>
            </w:pPr>
            <w:r w:rsidRPr="002D4B10">
              <w:rPr>
                <w:color w:val="000000"/>
              </w:rPr>
              <w:t xml:space="preserve">15 szt. </w:t>
            </w:r>
          </w:p>
        </w:tc>
      </w:tr>
      <w:tr w:rsidR="003477A8" w:rsidRPr="004549BF" w14:paraId="3454DEB8" w14:textId="77777777" w:rsidTr="002851BB">
        <w:trPr>
          <w:trHeight w:val="10"/>
        </w:trPr>
        <w:tc>
          <w:tcPr>
            <w:tcW w:w="593" w:type="dxa"/>
            <w:gridSpan w:val="2"/>
            <w:vMerge w:val="restart"/>
            <w:tcBorders>
              <w:top w:val="nil"/>
              <w:left w:val="single" w:sz="8" w:space="0" w:color="000000"/>
              <w:bottom w:val="nil"/>
              <w:right w:val="single" w:sz="8" w:space="0" w:color="000000"/>
            </w:tcBorders>
            <w:shd w:val="clear" w:color="auto" w:fill="auto"/>
            <w:vAlign w:val="bottom"/>
            <w:hideMark/>
          </w:tcPr>
          <w:p w14:paraId="565D1835" w14:textId="65FB79AD" w:rsidR="003477A8" w:rsidRPr="002D4B10" w:rsidRDefault="003477A8" w:rsidP="00A927FA">
            <w:pPr>
              <w:rPr>
                <w:color w:val="000000"/>
              </w:rPr>
            </w:pPr>
            <w:r w:rsidRPr="002D4B10">
              <w:rPr>
                <w:color w:val="000000"/>
              </w:rPr>
              <w:t>40</w:t>
            </w:r>
            <w:r w:rsidR="00CF2EFF">
              <w:rPr>
                <w:color w:val="000000"/>
              </w:rPr>
              <w:t>2.</w:t>
            </w:r>
          </w:p>
        </w:tc>
        <w:tc>
          <w:tcPr>
            <w:tcW w:w="7139" w:type="dxa"/>
            <w:tcBorders>
              <w:top w:val="nil"/>
              <w:left w:val="nil"/>
              <w:bottom w:val="nil"/>
              <w:right w:val="single" w:sz="8" w:space="0" w:color="000000"/>
            </w:tcBorders>
            <w:shd w:val="clear" w:color="auto" w:fill="auto"/>
            <w:vAlign w:val="bottom"/>
            <w:hideMark/>
          </w:tcPr>
          <w:p w14:paraId="4C769F6A" w14:textId="77777777" w:rsidR="003477A8" w:rsidRPr="002D4B10" w:rsidRDefault="003477A8" w:rsidP="00A927FA">
            <w:pPr>
              <w:rPr>
                <w:color w:val="000000"/>
              </w:rPr>
            </w:pPr>
            <w:r w:rsidRPr="002D4B10">
              <w:rPr>
                <w:color w:val="000000"/>
              </w:rPr>
              <w:t xml:space="preserve">Telefon stacjonarny VoIP, SIP  </w:t>
            </w:r>
          </w:p>
        </w:tc>
        <w:tc>
          <w:tcPr>
            <w:tcW w:w="1417" w:type="dxa"/>
            <w:vMerge w:val="restart"/>
            <w:tcBorders>
              <w:top w:val="nil"/>
              <w:left w:val="single" w:sz="8" w:space="0" w:color="000000"/>
              <w:bottom w:val="nil"/>
              <w:right w:val="single" w:sz="8" w:space="0" w:color="000000"/>
            </w:tcBorders>
            <w:shd w:val="clear" w:color="auto" w:fill="auto"/>
            <w:vAlign w:val="bottom"/>
            <w:hideMark/>
          </w:tcPr>
          <w:p w14:paraId="7DCE9081" w14:textId="77777777" w:rsidR="003477A8" w:rsidRPr="002D4B10" w:rsidRDefault="003477A8" w:rsidP="00A927FA">
            <w:pPr>
              <w:jc w:val="right"/>
              <w:rPr>
                <w:color w:val="000000"/>
              </w:rPr>
            </w:pPr>
            <w:r w:rsidRPr="002D4B10">
              <w:rPr>
                <w:color w:val="000000"/>
              </w:rPr>
              <w:t>30 szt.</w:t>
            </w:r>
          </w:p>
        </w:tc>
      </w:tr>
      <w:tr w:rsidR="003477A8" w:rsidRPr="004549BF" w14:paraId="264AF3FD" w14:textId="77777777" w:rsidTr="002851BB">
        <w:trPr>
          <w:trHeight w:val="21"/>
        </w:trPr>
        <w:tc>
          <w:tcPr>
            <w:tcW w:w="593" w:type="dxa"/>
            <w:gridSpan w:val="2"/>
            <w:vMerge/>
            <w:tcBorders>
              <w:top w:val="nil"/>
              <w:left w:val="single" w:sz="8" w:space="0" w:color="000000"/>
              <w:bottom w:val="nil"/>
              <w:right w:val="single" w:sz="8" w:space="0" w:color="000000"/>
            </w:tcBorders>
            <w:vAlign w:val="center"/>
            <w:hideMark/>
          </w:tcPr>
          <w:p w14:paraId="36F106B2" w14:textId="77777777" w:rsidR="003477A8" w:rsidRPr="002D4B10" w:rsidRDefault="003477A8" w:rsidP="00A927FA">
            <w:pPr>
              <w:rPr>
                <w:color w:val="000000"/>
              </w:rPr>
            </w:pPr>
          </w:p>
        </w:tc>
        <w:tc>
          <w:tcPr>
            <w:tcW w:w="7139" w:type="dxa"/>
            <w:tcBorders>
              <w:top w:val="nil"/>
              <w:left w:val="nil"/>
              <w:bottom w:val="nil"/>
              <w:right w:val="single" w:sz="8" w:space="0" w:color="000000"/>
            </w:tcBorders>
            <w:shd w:val="clear" w:color="auto" w:fill="auto"/>
            <w:vAlign w:val="bottom"/>
            <w:hideMark/>
          </w:tcPr>
          <w:p w14:paraId="579AA9F0" w14:textId="77777777" w:rsidR="003477A8" w:rsidRPr="002D4B10" w:rsidRDefault="003477A8" w:rsidP="00A927FA">
            <w:pPr>
              <w:rPr>
                <w:color w:val="000000"/>
              </w:rPr>
            </w:pPr>
            <w:r w:rsidRPr="002D4B10">
              <w:rPr>
                <w:color w:val="000000"/>
              </w:rPr>
              <w:t>Zastosowanie stacjonarny, przewodowy telefon IP na biurko</w:t>
            </w:r>
          </w:p>
        </w:tc>
        <w:tc>
          <w:tcPr>
            <w:tcW w:w="1417" w:type="dxa"/>
            <w:vMerge/>
            <w:tcBorders>
              <w:top w:val="nil"/>
              <w:left w:val="single" w:sz="8" w:space="0" w:color="000000"/>
              <w:bottom w:val="nil"/>
              <w:right w:val="single" w:sz="8" w:space="0" w:color="000000"/>
            </w:tcBorders>
            <w:vAlign w:val="center"/>
            <w:hideMark/>
          </w:tcPr>
          <w:p w14:paraId="63763CC5" w14:textId="77777777" w:rsidR="003477A8" w:rsidRPr="002D4B10" w:rsidRDefault="003477A8" w:rsidP="00A927FA">
            <w:pPr>
              <w:rPr>
                <w:color w:val="000000"/>
              </w:rPr>
            </w:pPr>
          </w:p>
        </w:tc>
      </w:tr>
      <w:tr w:rsidR="003477A8" w:rsidRPr="004549BF" w14:paraId="70BDC0E1" w14:textId="77777777" w:rsidTr="002851BB">
        <w:trPr>
          <w:trHeight w:val="10"/>
        </w:trPr>
        <w:tc>
          <w:tcPr>
            <w:tcW w:w="593" w:type="dxa"/>
            <w:gridSpan w:val="2"/>
            <w:vMerge/>
            <w:tcBorders>
              <w:top w:val="nil"/>
              <w:left w:val="single" w:sz="8" w:space="0" w:color="000000"/>
              <w:bottom w:val="nil"/>
              <w:right w:val="single" w:sz="8" w:space="0" w:color="000000"/>
            </w:tcBorders>
            <w:vAlign w:val="center"/>
            <w:hideMark/>
          </w:tcPr>
          <w:p w14:paraId="247EF2A0" w14:textId="77777777" w:rsidR="003477A8" w:rsidRPr="002D4B10" w:rsidRDefault="003477A8" w:rsidP="00A927FA">
            <w:pPr>
              <w:rPr>
                <w:color w:val="000000"/>
              </w:rPr>
            </w:pPr>
          </w:p>
        </w:tc>
        <w:tc>
          <w:tcPr>
            <w:tcW w:w="7139" w:type="dxa"/>
            <w:tcBorders>
              <w:top w:val="nil"/>
              <w:left w:val="nil"/>
              <w:bottom w:val="nil"/>
              <w:right w:val="single" w:sz="8" w:space="0" w:color="000000"/>
            </w:tcBorders>
            <w:shd w:val="clear" w:color="auto" w:fill="auto"/>
            <w:vAlign w:val="bottom"/>
            <w:hideMark/>
          </w:tcPr>
          <w:p w14:paraId="352EA311" w14:textId="77777777" w:rsidR="003477A8" w:rsidRPr="002D4B10" w:rsidRDefault="003477A8" w:rsidP="00A927FA">
            <w:pPr>
              <w:rPr>
                <w:color w:val="000000"/>
              </w:rPr>
            </w:pPr>
            <w:r w:rsidRPr="002D4B10">
              <w:rPr>
                <w:color w:val="000000"/>
              </w:rPr>
              <w:t>Liczba obsługiwanych kont VoIP 2</w:t>
            </w:r>
          </w:p>
        </w:tc>
        <w:tc>
          <w:tcPr>
            <w:tcW w:w="1417" w:type="dxa"/>
            <w:vMerge/>
            <w:tcBorders>
              <w:top w:val="nil"/>
              <w:left w:val="single" w:sz="8" w:space="0" w:color="000000"/>
              <w:bottom w:val="nil"/>
              <w:right w:val="single" w:sz="8" w:space="0" w:color="000000"/>
            </w:tcBorders>
            <w:vAlign w:val="center"/>
            <w:hideMark/>
          </w:tcPr>
          <w:p w14:paraId="59328CD4" w14:textId="77777777" w:rsidR="003477A8" w:rsidRPr="002D4B10" w:rsidRDefault="003477A8" w:rsidP="00A927FA">
            <w:pPr>
              <w:rPr>
                <w:color w:val="000000"/>
              </w:rPr>
            </w:pPr>
          </w:p>
        </w:tc>
      </w:tr>
      <w:tr w:rsidR="003477A8" w:rsidRPr="004549BF" w14:paraId="0F702F7F" w14:textId="77777777" w:rsidTr="002851BB">
        <w:trPr>
          <w:trHeight w:val="21"/>
        </w:trPr>
        <w:tc>
          <w:tcPr>
            <w:tcW w:w="593" w:type="dxa"/>
            <w:gridSpan w:val="2"/>
            <w:vMerge/>
            <w:tcBorders>
              <w:top w:val="nil"/>
              <w:left w:val="single" w:sz="8" w:space="0" w:color="000000"/>
              <w:bottom w:val="nil"/>
              <w:right w:val="single" w:sz="8" w:space="0" w:color="000000"/>
            </w:tcBorders>
            <w:vAlign w:val="center"/>
            <w:hideMark/>
          </w:tcPr>
          <w:p w14:paraId="3A9D7A57" w14:textId="77777777" w:rsidR="003477A8" w:rsidRPr="002D4B10" w:rsidRDefault="003477A8" w:rsidP="00A927FA">
            <w:pPr>
              <w:rPr>
                <w:color w:val="000000"/>
              </w:rPr>
            </w:pPr>
          </w:p>
        </w:tc>
        <w:tc>
          <w:tcPr>
            <w:tcW w:w="7139" w:type="dxa"/>
            <w:tcBorders>
              <w:top w:val="nil"/>
              <w:left w:val="nil"/>
              <w:bottom w:val="nil"/>
              <w:right w:val="single" w:sz="8" w:space="0" w:color="000000"/>
            </w:tcBorders>
            <w:shd w:val="clear" w:color="auto" w:fill="auto"/>
            <w:vAlign w:val="bottom"/>
            <w:hideMark/>
          </w:tcPr>
          <w:p w14:paraId="466B2629" w14:textId="77777777" w:rsidR="003477A8" w:rsidRPr="002D4B10" w:rsidRDefault="003477A8" w:rsidP="00A927FA">
            <w:pPr>
              <w:rPr>
                <w:color w:val="000000"/>
              </w:rPr>
            </w:pPr>
            <w:r w:rsidRPr="002D4B10">
              <w:rPr>
                <w:color w:val="000000"/>
              </w:rPr>
              <w:t>Obsługiwany protokół sygnalizacyjny SIP v1 (RFC2543) SIP v2 (RFC3261)</w:t>
            </w:r>
          </w:p>
        </w:tc>
        <w:tc>
          <w:tcPr>
            <w:tcW w:w="1417" w:type="dxa"/>
            <w:vMerge/>
            <w:tcBorders>
              <w:top w:val="nil"/>
              <w:left w:val="single" w:sz="8" w:space="0" w:color="000000"/>
              <w:bottom w:val="nil"/>
              <w:right w:val="single" w:sz="8" w:space="0" w:color="000000"/>
            </w:tcBorders>
            <w:vAlign w:val="center"/>
            <w:hideMark/>
          </w:tcPr>
          <w:p w14:paraId="17A3C279" w14:textId="77777777" w:rsidR="003477A8" w:rsidRPr="002D4B10" w:rsidRDefault="003477A8" w:rsidP="00A927FA">
            <w:pPr>
              <w:rPr>
                <w:color w:val="000000"/>
              </w:rPr>
            </w:pPr>
          </w:p>
        </w:tc>
      </w:tr>
      <w:tr w:rsidR="003477A8" w:rsidRPr="004549BF" w14:paraId="4BCEAD61" w14:textId="77777777" w:rsidTr="002851BB">
        <w:trPr>
          <w:trHeight w:val="26"/>
        </w:trPr>
        <w:tc>
          <w:tcPr>
            <w:tcW w:w="593" w:type="dxa"/>
            <w:gridSpan w:val="2"/>
            <w:vMerge/>
            <w:tcBorders>
              <w:top w:val="nil"/>
              <w:left w:val="single" w:sz="8" w:space="0" w:color="000000"/>
              <w:bottom w:val="nil"/>
              <w:right w:val="single" w:sz="8" w:space="0" w:color="000000"/>
            </w:tcBorders>
            <w:vAlign w:val="center"/>
            <w:hideMark/>
          </w:tcPr>
          <w:p w14:paraId="5DDAE504" w14:textId="77777777" w:rsidR="003477A8" w:rsidRPr="002D4B10" w:rsidRDefault="003477A8" w:rsidP="00A927FA">
            <w:pPr>
              <w:rPr>
                <w:color w:val="000000"/>
              </w:rPr>
            </w:pPr>
          </w:p>
        </w:tc>
        <w:tc>
          <w:tcPr>
            <w:tcW w:w="7139" w:type="dxa"/>
            <w:tcBorders>
              <w:top w:val="nil"/>
              <w:left w:val="nil"/>
              <w:bottom w:val="nil"/>
              <w:right w:val="single" w:sz="8" w:space="0" w:color="000000"/>
            </w:tcBorders>
            <w:shd w:val="clear" w:color="auto" w:fill="auto"/>
            <w:vAlign w:val="bottom"/>
            <w:hideMark/>
          </w:tcPr>
          <w:p w14:paraId="3190A80A" w14:textId="77777777" w:rsidR="003477A8" w:rsidRPr="002D4B10" w:rsidRDefault="003477A8" w:rsidP="00A927FA">
            <w:pPr>
              <w:rPr>
                <w:color w:val="000000"/>
              </w:rPr>
            </w:pPr>
            <w:r w:rsidRPr="002D4B10">
              <w:rPr>
                <w:color w:val="000000"/>
              </w:rPr>
              <w:t>Kodeki głosowe G.722 (szerokopasmowy), G.711, G.726, G.723.1/</w:t>
            </w:r>
            <w:proofErr w:type="spellStart"/>
            <w:r w:rsidRPr="002D4B10">
              <w:rPr>
                <w:color w:val="000000"/>
              </w:rPr>
              <w:t>iLBC</w:t>
            </w:r>
            <w:proofErr w:type="spellEnd"/>
            <w:r w:rsidRPr="002D4B10">
              <w:rPr>
                <w:color w:val="000000"/>
              </w:rPr>
              <w:t>, G.729A/B, GSM</w:t>
            </w:r>
          </w:p>
        </w:tc>
        <w:tc>
          <w:tcPr>
            <w:tcW w:w="1417" w:type="dxa"/>
            <w:vMerge/>
            <w:tcBorders>
              <w:top w:val="nil"/>
              <w:left w:val="single" w:sz="8" w:space="0" w:color="000000"/>
              <w:bottom w:val="nil"/>
              <w:right w:val="single" w:sz="8" w:space="0" w:color="000000"/>
            </w:tcBorders>
            <w:vAlign w:val="center"/>
            <w:hideMark/>
          </w:tcPr>
          <w:p w14:paraId="158B5C74" w14:textId="77777777" w:rsidR="003477A8" w:rsidRPr="002D4B10" w:rsidRDefault="003477A8" w:rsidP="00A927FA">
            <w:pPr>
              <w:rPr>
                <w:color w:val="000000"/>
              </w:rPr>
            </w:pPr>
          </w:p>
        </w:tc>
      </w:tr>
      <w:tr w:rsidR="003477A8" w:rsidRPr="004549BF" w14:paraId="4E7940E8" w14:textId="77777777" w:rsidTr="002851BB">
        <w:trPr>
          <w:trHeight w:val="21"/>
        </w:trPr>
        <w:tc>
          <w:tcPr>
            <w:tcW w:w="593" w:type="dxa"/>
            <w:gridSpan w:val="2"/>
            <w:vMerge/>
            <w:tcBorders>
              <w:top w:val="nil"/>
              <w:left w:val="single" w:sz="8" w:space="0" w:color="000000"/>
              <w:bottom w:val="nil"/>
              <w:right w:val="single" w:sz="8" w:space="0" w:color="000000"/>
            </w:tcBorders>
            <w:vAlign w:val="center"/>
            <w:hideMark/>
          </w:tcPr>
          <w:p w14:paraId="52DE33C2" w14:textId="77777777" w:rsidR="003477A8" w:rsidRPr="002D4B10" w:rsidRDefault="003477A8" w:rsidP="00A927FA">
            <w:pPr>
              <w:rPr>
                <w:color w:val="000000"/>
              </w:rPr>
            </w:pPr>
          </w:p>
        </w:tc>
        <w:tc>
          <w:tcPr>
            <w:tcW w:w="7139" w:type="dxa"/>
            <w:tcBorders>
              <w:top w:val="nil"/>
              <w:left w:val="nil"/>
              <w:bottom w:val="nil"/>
              <w:right w:val="single" w:sz="8" w:space="0" w:color="000000"/>
            </w:tcBorders>
            <w:shd w:val="clear" w:color="auto" w:fill="auto"/>
            <w:vAlign w:val="bottom"/>
            <w:hideMark/>
          </w:tcPr>
          <w:p w14:paraId="31748B4B" w14:textId="77777777" w:rsidR="003477A8" w:rsidRPr="002D4B10" w:rsidRDefault="003477A8" w:rsidP="00A927FA">
            <w:pPr>
              <w:rPr>
                <w:color w:val="000000"/>
              </w:rPr>
            </w:pPr>
            <w:r w:rsidRPr="002D4B10">
              <w:rPr>
                <w:color w:val="000000"/>
              </w:rPr>
              <w:t xml:space="preserve">Złącza sieciowe 10/100 </w:t>
            </w:r>
            <w:proofErr w:type="spellStart"/>
            <w:r w:rsidRPr="002D4B10">
              <w:rPr>
                <w:color w:val="000000"/>
              </w:rPr>
              <w:t>Mbps</w:t>
            </w:r>
            <w:proofErr w:type="spellEnd"/>
            <w:r w:rsidRPr="002D4B10">
              <w:rPr>
                <w:color w:val="000000"/>
              </w:rPr>
              <w:t xml:space="preserve"> 1x RJ45 (WAN), 1x RJ45 (LAN) - pełni funkcję </w:t>
            </w:r>
            <w:proofErr w:type="spellStart"/>
            <w:r w:rsidRPr="002D4B10">
              <w:rPr>
                <w:color w:val="000000"/>
              </w:rPr>
              <w:t>switcha</w:t>
            </w:r>
            <w:proofErr w:type="spellEnd"/>
          </w:p>
        </w:tc>
        <w:tc>
          <w:tcPr>
            <w:tcW w:w="1417" w:type="dxa"/>
            <w:vMerge/>
            <w:tcBorders>
              <w:top w:val="nil"/>
              <w:left w:val="single" w:sz="8" w:space="0" w:color="000000"/>
              <w:bottom w:val="nil"/>
              <w:right w:val="single" w:sz="8" w:space="0" w:color="000000"/>
            </w:tcBorders>
            <w:vAlign w:val="center"/>
            <w:hideMark/>
          </w:tcPr>
          <w:p w14:paraId="5F1092B6" w14:textId="77777777" w:rsidR="003477A8" w:rsidRPr="002D4B10" w:rsidRDefault="003477A8" w:rsidP="00A927FA">
            <w:pPr>
              <w:rPr>
                <w:color w:val="000000"/>
              </w:rPr>
            </w:pPr>
          </w:p>
        </w:tc>
      </w:tr>
      <w:tr w:rsidR="003477A8" w:rsidRPr="004549BF" w14:paraId="0E23BC07" w14:textId="77777777" w:rsidTr="002851BB">
        <w:trPr>
          <w:trHeight w:val="36"/>
        </w:trPr>
        <w:tc>
          <w:tcPr>
            <w:tcW w:w="593" w:type="dxa"/>
            <w:gridSpan w:val="2"/>
            <w:vMerge/>
            <w:tcBorders>
              <w:top w:val="nil"/>
              <w:left w:val="single" w:sz="8" w:space="0" w:color="000000"/>
              <w:bottom w:val="nil"/>
              <w:right w:val="single" w:sz="8" w:space="0" w:color="000000"/>
            </w:tcBorders>
            <w:vAlign w:val="center"/>
            <w:hideMark/>
          </w:tcPr>
          <w:p w14:paraId="1CBBD50E" w14:textId="77777777" w:rsidR="003477A8" w:rsidRPr="002D4B10" w:rsidRDefault="003477A8" w:rsidP="00A927FA">
            <w:pPr>
              <w:rPr>
                <w:color w:val="000000"/>
              </w:rPr>
            </w:pPr>
          </w:p>
        </w:tc>
        <w:tc>
          <w:tcPr>
            <w:tcW w:w="7139" w:type="dxa"/>
            <w:tcBorders>
              <w:top w:val="nil"/>
              <w:left w:val="nil"/>
              <w:bottom w:val="nil"/>
              <w:right w:val="single" w:sz="8" w:space="0" w:color="000000"/>
            </w:tcBorders>
            <w:shd w:val="clear" w:color="auto" w:fill="auto"/>
            <w:vAlign w:val="bottom"/>
            <w:hideMark/>
          </w:tcPr>
          <w:p w14:paraId="6CE94C94" w14:textId="77777777" w:rsidR="003477A8" w:rsidRPr="002D4B10" w:rsidRDefault="003477A8" w:rsidP="00A927FA">
            <w:pPr>
              <w:rPr>
                <w:color w:val="000000"/>
              </w:rPr>
            </w:pPr>
            <w:r w:rsidRPr="002D4B10">
              <w:rPr>
                <w:color w:val="000000"/>
              </w:rPr>
              <w:t>Złącze do zestawu nagłownego RJ9, dedykowany przycisk "HEADSET" do odbioru/zakończenia połączenia przez słuchawki</w:t>
            </w:r>
          </w:p>
        </w:tc>
        <w:tc>
          <w:tcPr>
            <w:tcW w:w="1417" w:type="dxa"/>
            <w:vMerge/>
            <w:tcBorders>
              <w:top w:val="nil"/>
              <w:left w:val="single" w:sz="8" w:space="0" w:color="000000"/>
              <w:bottom w:val="nil"/>
              <w:right w:val="single" w:sz="8" w:space="0" w:color="000000"/>
            </w:tcBorders>
            <w:vAlign w:val="center"/>
            <w:hideMark/>
          </w:tcPr>
          <w:p w14:paraId="4D2BC971" w14:textId="77777777" w:rsidR="003477A8" w:rsidRPr="002D4B10" w:rsidRDefault="003477A8" w:rsidP="00A927FA">
            <w:pPr>
              <w:rPr>
                <w:color w:val="000000"/>
              </w:rPr>
            </w:pPr>
          </w:p>
        </w:tc>
      </w:tr>
      <w:tr w:rsidR="003477A8" w:rsidRPr="004549BF" w14:paraId="41137B50" w14:textId="77777777" w:rsidTr="002851BB">
        <w:trPr>
          <w:trHeight w:val="5"/>
        </w:trPr>
        <w:tc>
          <w:tcPr>
            <w:tcW w:w="593" w:type="dxa"/>
            <w:gridSpan w:val="2"/>
            <w:vMerge/>
            <w:tcBorders>
              <w:top w:val="nil"/>
              <w:left w:val="single" w:sz="8" w:space="0" w:color="000000"/>
              <w:bottom w:val="nil"/>
              <w:right w:val="single" w:sz="8" w:space="0" w:color="000000"/>
            </w:tcBorders>
            <w:vAlign w:val="center"/>
            <w:hideMark/>
          </w:tcPr>
          <w:p w14:paraId="0BF11696" w14:textId="77777777" w:rsidR="003477A8" w:rsidRPr="002D4B10" w:rsidRDefault="003477A8" w:rsidP="00A927FA">
            <w:pPr>
              <w:rPr>
                <w:color w:val="000000"/>
              </w:rPr>
            </w:pPr>
          </w:p>
        </w:tc>
        <w:tc>
          <w:tcPr>
            <w:tcW w:w="7139" w:type="dxa"/>
            <w:tcBorders>
              <w:top w:val="nil"/>
              <w:left w:val="nil"/>
              <w:bottom w:val="nil"/>
              <w:right w:val="single" w:sz="8" w:space="0" w:color="000000"/>
            </w:tcBorders>
            <w:shd w:val="clear" w:color="auto" w:fill="auto"/>
            <w:vAlign w:val="bottom"/>
            <w:hideMark/>
          </w:tcPr>
          <w:p w14:paraId="3AFC3B41" w14:textId="77777777" w:rsidR="003477A8" w:rsidRPr="002D4B10" w:rsidRDefault="003477A8" w:rsidP="00A927FA">
            <w:pPr>
              <w:rPr>
                <w:color w:val="000000"/>
              </w:rPr>
            </w:pPr>
            <w:r w:rsidRPr="002D4B10">
              <w:rPr>
                <w:color w:val="000000"/>
              </w:rPr>
              <w:t>Wyświetlacz LCD tak</w:t>
            </w:r>
          </w:p>
        </w:tc>
        <w:tc>
          <w:tcPr>
            <w:tcW w:w="1417" w:type="dxa"/>
            <w:vMerge/>
            <w:tcBorders>
              <w:top w:val="nil"/>
              <w:left w:val="single" w:sz="8" w:space="0" w:color="000000"/>
              <w:bottom w:val="nil"/>
              <w:right w:val="single" w:sz="8" w:space="0" w:color="000000"/>
            </w:tcBorders>
            <w:vAlign w:val="center"/>
            <w:hideMark/>
          </w:tcPr>
          <w:p w14:paraId="797A0061" w14:textId="77777777" w:rsidR="003477A8" w:rsidRPr="002D4B10" w:rsidRDefault="003477A8" w:rsidP="00A927FA">
            <w:pPr>
              <w:rPr>
                <w:color w:val="000000"/>
              </w:rPr>
            </w:pPr>
          </w:p>
        </w:tc>
      </w:tr>
      <w:tr w:rsidR="003477A8" w:rsidRPr="004549BF" w14:paraId="570855BB" w14:textId="77777777" w:rsidTr="002851BB">
        <w:trPr>
          <w:trHeight w:val="21"/>
        </w:trPr>
        <w:tc>
          <w:tcPr>
            <w:tcW w:w="593" w:type="dxa"/>
            <w:gridSpan w:val="2"/>
            <w:vMerge/>
            <w:tcBorders>
              <w:top w:val="nil"/>
              <w:left w:val="single" w:sz="8" w:space="0" w:color="000000"/>
              <w:bottom w:val="nil"/>
              <w:right w:val="single" w:sz="8" w:space="0" w:color="000000"/>
            </w:tcBorders>
            <w:vAlign w:val="center"/>
            <w:hideMark/>
          </w:tcPr>
          <w:p w14:paraId="236E8468" w14:textId="77777777" w:rsidR="003477A8" w:rsidRPr="002D4B10" w:rsidRDefault="003477A8" w:rsidP="00A927FA">
            <w:pPr>
              <w:rPr>
                <w:color w:val="000000"/>
              </w:rPr>
            </w:pPr>
          </w:p>
        </w:tc>
        <w:tc>
          <w:tcPr>
            <w:tcW w:w="7139" w:type="dxa"/>
            <w:tcBorders>
              <w:top w:val="nil"/>
              <w:left w:val="nil"/>
              <w:bottom w:val="nil"/>
              <w:right w:val="single" w:sz="8" w:space="0" w:color="000000"/>
            </w:tcBorders>
            <w:shd w:val="clear" w:color="auto" w:fill="auto"/>
            <w:vAlign w:val="bottom"/>
            <w:hideMark/>
          </w:tcPr>
          <w:p w14:paraId="61DA432D" w14:textId="77777777" w:rsidR="003477A8" w:rsidRPr="002D4B10" w:rsidRDefault="003477A8" w:rsidP="00A927FA">
            <w:pPr>
              <w:rPr>
                <w:color w:val="000000"/>
              </w:rPr>
            </w:pPr>
            <w:r w:rsidRPr="002D4B10">
              <w:rPr>
                <w:color w:val="000000"/>
              </w:rPr>
              <w:t>Transfery połączeń tak, dedykowany przycisk "TRAN" na klawiaturze telefonu</w:t>
            </w:r>
          </w:p>
        </w:tc>
        <w:tc>
          <w:tcPr>
            <w:tcW w:w="1417" w:type="dxa"/>
            <w:vMerge/>
            <w:tcBorders>
              <w:top w:val="nil"/>
              <w:left w:val="single" w:sz="8" w:space="0" w:color="000000"/>
              <w:bottom w:val="nil"/>
              <w:right w:val="single" w:sz="8" w:space="0" w:color="000000"/>
            </w:tcBorders>
            <w:vAlign w:val="center"/>
            <w:hideMark/>
          </w:tcPr>
          <w:p w14:paraId="0D4FF46F" w14:textId="77777777" w:rsidR="003477A8" w:rsidRPr="002D4B10" w:rsidRDefault="003477A8" w:rsidP="00A927FA">
            <w:pPr>
              <w:rPr>
                <w:color w:val="000000"/>
              </w:rPr>
            </w:pPr>
          </w:p>
        </w:tc>
      </w:tr>
      <w:tr w:rsidR="003477A8" w:rsidRPr="004549BF" w14:paraId="3B9AF249" w14:textId="77777777" w:rsidTr="002851BB">
        <w:trPr>
          <w:trHeight w:val="21"/>
        </w:trPr>
        <w:tc>
          <w:tcPr>
            <w:tcW w:w="593" w:type="dxa"/>
            <w:gridSpan w:val="2"/>
            <w:vMerge/>
            <w:tcBorders>
              <w:top w:val="nil"/>
              <w:left w:val="single" w:sz="8" w:space="0" w:color="000000"/>
              <w:bottom w:val="nil"/>
              <w:right w:val="single" w:sz="8" w:space="0" w:color="000000"/>
            </w:tcBorders>
            <w:vAlign w:val="center"/>
            <w:hideMark/>
          </w:tcPr>
          <w:p w14:paraId="75CDC8B6" w14:textId="77777777" w:rsidR="003477A8" w:rsidRPr="002D4B10" w:rsidRDefault="003477A8" w:rsidP="00A927FA">
            <w:pPr>
              <w:rPr>
                <w:color w:val="000000"/>
              </w:rPr>
            </w:pPr>
          </w:p>
        </w:tc>
        <w:tc>
          <w:tcPr>
            <w:tcW w:w="7139" w:type="dxa"/>
            <w:tcBorders>
              <w:top w:val="nil"/>
              <w:left w:val="nil"/>
              <w:bottom w:val="nil"/>
              <w:right w:val="single" w:sz="8" w:space="0" w:color="000000"/>
            </w:tcBorders>
            <w:shd w:val="clear" w:color="auto" w:fill="auto"/>
            <w:vAlign w:val="bottom"/>
            <w:hideMark/>
          </w:tcPr>
          <w:p w14:paraId="7299EFE4" w14:textId="77777777" w:rsidR="003477A8" w:rsidRPr="002D4B10" w:rsidRDefault="003477A8" w:rsidP="00A927FA">
            <w:pPr>
              <w:rPr>
                <w:color w:val="000000"/>
              </w:rPr>
            </w:pPr>
            <w:r w:rsidRPr="002D4B10">
              <w:rPr>
                <w:color w:val="000000"/>
              </w:rPr>
              <w:t>Zawieszanie połączeń tak, dedykowany przycisk "HOLD" na klawiaturze telefonu</w:t>
            </w:r>
          </w:p>
        </w:tc>
        <w:tc>
          <w:tcPr>
            <w:tcW w:w="1417" w:type="dxa"/>
            <w:vMerge/>
            <w:tcBorders>
              <w:top w:val="nil"/>
              <w:left w:val="single" w:sz="8" w:space="0" w:color="000000"/>
              <w:bottom w:val="nil"/>
              <w:right w:val="single" w:sz="8" w:space="0" w:color="000000"/>
            </w:tcBorders>
            <w:vAlign w:val="center"/>
            <w:hideMark/>
          </w:tcPr>
          <w:p w14:paraId="1694EEBF" w14:textId="77777777" w:rsidR="003477A8" w:rsidRPr="002D4B10" w:rsidRDefault="003477A8" w:rsidP="00A927FA">
            <w:pPr>
              <w:rPr>
                <w:color w:val="000000"/>
              </w:rPr>
            </w:pPr>
          </w:p>
        </w:tc>
      </w:tr>
      <w:tr w:rsidR="003477A8" w:rsidRPr="004549BF" w14:paraId="6943F344" w14:textId="77777777" w:rsidTr="002851BB">
        <w:trPr>
          <w:trHeight w:val="21"/>
        </w:trPr>
        <w:tc>
          <w:tcPr>
            <w:tcW w:w="593" w:type="dxa"/>
            <w:gridSpan w:val="2"/>
            <w:vMerge/>
            <w:tcBorders>
              <w:top w:val="nil"/>
              <w:left w:val="single" w:sz="8" w:space="0" w:color="000000"/>
              <w:bottom w:val="nil"/>
              <w:right w:val="single" w:sz="8" w:space="0" w:color="000000"/>
            </w:tcBorders>
            <w:vAlign w:val="center"/>
            <w:hideMark/>
          </w:tcPr>
          <w:p w14:paraId="424D9C28" w14:textId="77777777" w:rsidR="003477A8" w:rsidRPr="002D4B10" w:rsidRDefault="003477A8" w:rsidP="00A927FA">
            <w:pPr>
              <w:rPr>
                <w:color w:val="000000"/>
              </w:rPr>
            </w:pPr>
          </w:p>
        </w:tc>
        <w:tc>
          <w:tcPr>
            <w:tcW w:w="7139" w:type="dxa"/>
            <w:tcBorders>
              <w:top w:val="nil"/>
              <w:left w:val="nil"/>
              <w:bottom w:val="nil"/>
              <w:right w:val="single" w:sz="8" w:space="0" w:color="000000"/>
            </w:tcBorders>
            <w:shd w:val="clear" w:color="auto" w:fill="auto"/>
            <w:vAlign w:val="bottom"/>
            <w:hideMark/>
          </w:tcPr>
          <w:p w14:paraId="366C88DE" w14:textId="77777777" w:rsidR="003477A8" w:rsidRPr="002D4B10" w:rsidRDefault="003477A8" w:rsidP="00A927FA">
            <w:pPr>
              <w:rPr>
                <w:color w:val="000000"/>
              </w:rPr>
            </w:pPr>
            <w:r w:rsidRPr="002D4B10">
              <w:rPr>
                <w:color w:val="000000"/>
              </w:rPr>
              <w:t>Wyciszanie połączeń tak, dedykowany przycisk na klawiaturze telefonu</w:t>
            </w:r>
          </w:p>
        </w:tc>
        <w:tc>
          <w:tcPr>
            <w:tcW w:w="1417" w:type="dxa"/>
            <w:vMerge/>
            <w:tcBorders>
              <w:top w:val="nil"/>
              <w:left w:val="single" w:sz="8" w:space="0" w:color="000000"/>
              <w:bottom w:val="nil"/>
              <w:right w:val="single" w:sz="8" w:space="0" w:color="000000"/>
            </w:tcBorders>
            <w:vAlign w:val="center"/>
            <w:hideMark/>
          </w:tcPr>
          <w:p w14:paraId="7CCB7A6C" w14:textId="77777777" w:rsidR="003477A8" w:rsidRPr="002D4B10" w:rsidRDefault="003477A8" w:rsidP="00A927FA">
            <w:pPr>
              <w:rPr>
                <w:color w:val="000000"/>
              </w:rPr>
            </w:pPr>
          </w:p>
        </w:tc>
      </w:tr>
      <w:tr w:rsidR="003477A8" w:rsidRPr="004549BF" w14:paraId="11C14C79" w14:textId="77777777" w:rsidTr="002851BB">
        <w:trPr>
          <w:trHeight w:val="26"/>
        </w:trPr>
        <w:tc>
          <w:tcPr>
            <w:tcW w:w="593" w:type="dxa"/>
            <w:gridSpan w:val="2"/>
            <w:vMerge/>
            <w:tcBorders>
              <w:top w:val="nil"/>
              <w:left w:val="single" w:sz="8" w:space="0" w:color="000000"/>
              <w:bottom w:val="nil"/>
              <w:right w:val="single" w:sz="8" w:space="0" w:color="000000"/>
            </w:tcBorders>
            <w:vAlign w:val="center"/>
            <w:hideMark/>
          </w:tcPr>
          <w:p w14:paraId="6ED85D3B" w14:textId="77777777" w:rsidR="003477A8" w:rsidRPr="002D4B10" w:rsidRDefault="003477A8" w:rsidP="00A927FA">
            <w:pPr>
              <w:rPr>
                <w:color w:val="000000"/>
              </w:rPr>
            </w:pPr>
          </w:p>
        </w:tc>
        <w:tc>
          <w:tcPr>
            <w:tcW w:w="7139" w:type="dxa"/>
            <w:tcBorders>
              <w:top w:val="nil"/>
              <w:left w:val="nil"/>
              <w:bottom w:val="nil"/>
              <w:right w:val="single" w:sz="8" w:space="0" w:color="000000"/>
            </w:tcBorders>
            <w:shd w:val="clear" w:color="auto" w:fill="auto"/>
            <w:vAlign w:val="bottom"/>
            <w:hideMark/>
          </w:tcPr>
          <w:p w14:paraId="7D7D95FE" w14:textId="77777777" w:rsidR="003477A8" w:rsidRPr="002D4B10" w:rsidRDefault="003477A8" w:rsidP="00A927FA">
            <w:pPr>
              <w:rPr>
                <w:color w:val="000000"/>
              </w:rPr>
            </w:pPr>
            <w:r w:rsidRPr="002D4B10">
              <w:rPr>
                <w:color w:val="000000"/>
              </w:rPr>
              <w:t>Powtórne wybieranie numeru (</w:t>
            </w:r>
            <w:proofErr w:type="spellStart"/>
            <w:r w:rsidRPr="002D4B10">
              <w:rPr>
                <w:color w:val="000000"/>
              </w:rPr>
              <w:t>Redial</w:t>
            </w:r>
            <w:proofErr w:type="spellEnd"/>
            <w:r w:rsidRPr="002D4B10">
              <w:rPr>
                <w:color w:val="000000"/>
              </w:rPr>
              <w:t>) tak, dedykowany przycisk "RD" na klawiaturze telefonu</w:t>
            </w:r>
          </w:p>
        </w:tc>
        <w:tc>
          <w:tcPr>
            <w:tcW w:w="1417" w:type="dxa"/>
            <w:vMerge/>
            <w:tcBorders>
              <w:top w:val="nil"/>
              <w:left w:val="single" w:sz="8" w:space="0" w:color="000000"/>
              <w:bottom w:val="nil"/>
              <w:right w:val="single" w:sz="8" w:space="0" w:color="000000"/>
            </w:tcBorders>
            <w:vAlign w:val="center"/>
            <w:hideMark/>
          </w:tcPr>
          <w:p w14:paraId="55F03153" w14:textId="77777777" w:rsidR="003477A8" w:rsidRPr="002D4B10" w:rsidRDefault="003477A8" w:rsidP="00A927FA">
            <w:pPr>
              <w:rPr>
                <w:color w:val="000000"/>
              </w:rPr>
            </w:pPr>
          </w:p>
        </w:tc>
      </w:tr>
      <w:tr w:rsidR="003477A8" w:rsidRPr="004549BF" w14:paraId="782D19F6" w14:textId="77777777" w:rsidTr="002851BB">
        <w:trPr>
          <w:trHeight w:val="21"/>
        </w:trPr>
        <w:tc>
          <w:tcPr>
            <w:tcW w:w="593" w:type="dxa"/>
            <w:gridSpan w:val="2"/>
            <w:vMerge/>
            <w:tcBorders>
              <w:top w:val="nil"/>
              <w:left w:val="single" w:sz="8" w:space="0" w:color="000000"/>
              <w:bottom w:val="nil"/>
              <w:right w:val="single" w:sz="8" w:space="0" w:color="000000"/>
            </w:tcBorders>
            <w:vAlign w:val="center"/>
            <w:hideMark/>
          </w:tcPr>
          <w:p w14:paraId="3F9F6AC4" w14:textId="77777777" w:rsidR="003477A8" w:rsidRPr="002D4B10" w:rsidRDefault="003477A8" w:rsidP="00A927FA">
            <w:pPr>
              <w:rPr>
                <w:color w:val="000000"/>
              </w:rPr>
            </w:pPr>
          </w:p>
        </w:tc>
        <w:tc>
          <w:tcPr>
            <w:tcW w:w="7139" w:type="dxa"/>
            <w:tcBorders>
              <w:top w:val="nil"/>
              <w:left w:val="nil"/>
              <w:bottom w:val="nil"/>
              <w:right w:val="single" w:sz="8" w:space="0" w:color="000000"/>
            </w:tcBorders>
            <w:shd w:val="clear" w:color="auto" w:fill="auto"/>
            <w:vAlign w:val="bottom"/>
            <w:hideMark/>
          </w:tcPr>
          <w:p w14:paraId="61CFAC81" w14:textId="77777777" w:rsidR="003477A8" w:rsidRPr="002D4B10" w:rsidRDefault="003477A8" w:rsidP="00A927FA">
            <w:pPr>
              <w:rPr>
                <w:color w:val="000000"/>
              </w:rPr>
            </w:pPr>
            <w:r w:rsidRPr="002D4B10">
              <w:rPr>
                <w:color w:val="000000"/>
              </w:rPr>
              <w:t>Tryb konferencji tak, dedykowany przycisk "CONF" na klawiaturze telefonu</w:t>
            </w:r>
          </w:p>
        </w:tc>
        <w:tc>
          <w:tcPr>
            <w:tcW w:w="1417" w:type="dxa"/>
            <w:vMerge/>
            <w:tcBorders>
              <w:top w:val="nil"/>
              <w:left w:val="single" w:sz="8" w:space="0" w:color="000000"/>
              <w:bottom w:val="nil"/>
              <w:right w:val="single" w:sz="8" w:space="0" w:color="000000"/>
            </w:tcBorders>
            <w:vAlign w:val="center"/>
            <w:hideMark/>
          </w:tcPr>
          <w:p w14:paraId="7719BFC1" w14:textId="77777777" w:rsidR="003477A8" w:rsidRPr="002D4B10" w:rsidRDefault="003477A8" w:rsidP="00A927FA">
            <w:pPr>
              <w:rPr>
                <w:color w:val="000000"/>
              </w:rPr>
            </w:pPr>
          </w:p>
        </w:tc>
      </w:tr>
      <w:tr w:rsidR="003477A8" w:rsidRPr="004549BF" w14:paraId="34FDD4A7" w14:textId="77777777" w:rsidTr="002851BB">
        <w:trPr>
          <w:trHeight w:val="10"/>
        </w:trPr>
        <w:tc>
          <w:tcPr>
            <w:tcW w:w="593" w:type="dxa"/>
            <w:gridSpan w:val="2"/>
            <w:vMerge/>
            <w:tcBorders>
              <w:top w:val="nil"/>
              <w:left w:val="single" w:sz="8" w:space="0" w:color="000000"/>
              <w:bottom w:val="nil"/>
              <w:right w:val="single" w:sz="8" w:space="0" w:color="000000"/>
            </w:tcBorders>
            <w:vAlign w:val="center"/>
            <w:hideMark/>
          </w:tcPr>
          <w:p w14:paraId="7549E83A" w14:textId="77777777" w:rsidR="003477A8" w:rsidRPr="002D4B10" w:rsidRDefault="003477A8" w:rsidP="00A927FA">
            <w:pPr>
              <w:rPr>
                <w:color w:val="000000"/>
              </w:rPr>
            </w:pPr>
          </w:p>
        </w:tc>
        <w:tc>
          <w:tcPr>
            <w:tcW w:w="7139" w:type="dxa"/>
            <w:tcBorders>
              <w:top w:val="nil"/>
              <w:left w:val="nil"/>
              <w:bottom w:val="nil"/>
              <w:right w:val="single" w:sz="8" w:space="0" w:color="000000"/>
            </w:tcBorders>
            <w:shd w:val="clear" w:color="auto" w:fill="auto"/>
            <w:vAlign w:val="bottom"/>
            <w:hideMark/>
          </w:tcPr>
          <w:p w14:paraId="2F5EEEA2" w14:textId="77777777" w:rsidR="003477A8" w:rsidRPr="002D4B10" w:rsidRDefault="003477A8" w:rsidP="00A927FA">
            <w:pPr>
              <w:rPr>
                <w:color w:val="000000"/>
              </w:rPr>
            </w:pPr>
            <w:r w:rsidRPr="002D4B10">
              <w:rPr>
                <w:color w:val="000000"/>
              </w:rPr>
              <w:t xml:space="preserve">Tryb głośnomówiący tak, </w:t>
            </w:r>
            <w:proofErr w:type="spellStart"/>
            <w:r w:rsidRPr="002D4B10">
              <w:rPr>
                <w:color w:val="000000"/>
              </w:rPr>
              <w:t>full</w:t>
            </w:r>
            <w:proofErr w:type="spellEnd"/>
            <w:r w:rsidRPr="002D4B10">
              <w:rPr>
                <w:color w:val="000000"/>
              </w:rPr>
              <w:t>-duplex</w:t>
            </w:r>
          </w:p>
        </w:tc>
        <w:tc>
          <w:tcPr>
            <w:tcW w:w="1417" w:type="dxa"/>
            <w:vMerge/>
            <w:tcBorders>
              <w:top w:val="nil"/>
              <w:left w:val="single" w:sz="8" w:space="0" w:color="000000"/>
              <w:bottom w:val="nil"/>
              <w:right w:val="single" w:sz="8" w:space="0" w:color="000000"/>
            </w:tcBorders>
            <w:vAlign w:val="center"/>
            <w:hideMark/>
          </w:tcPr>
          <w:p w14:paraId="67F5968A" w14:textId="77777777" w:rsidR="003477A8" w:rsidRPr="002D4B10" w:rsidRDefault="003477A8" w:rsidP="00A927FA">
            <w:pPr>
              <w:rPr>
                <w:color w:val="000000"/>
              </w:rPr>
            </w:pPr>
          </w:p>
        </w:tc>
      </w:tr>
      <w:tr w:rsidR="003477A8" w:rsidRPr="004549BF" w14:paraId="62256826" w14:textId="77777777" w:rsidTr="002851BB">
        <w:trPr>
          <w:trHeight w:val="21"/>
        </w:trPr>
        <w:tc>
          <w:tcPr>
            <w:tcW w:w="593" w:type="dxa"/>
            <w:gridSpan w:val="2"/>
            <w:vMerge/>
            <w:tcBorders>
              <w:top w:val="nil"/>
              <w:left w:val="single" w:sz="8" w:space="0" w:color="000000"/>
              <w:bottom w:val="nil"/>
              <w:right w:val="single" w:sz="8" w:space="0" w:color="000000"/>
            </w:tcBorders>
            <w:vAlign w:val="center"/>
            <w:hideMark/>
          </w:tcPr>
          <w:p w14:paraId="08D3DD78" w14:textId="77777777" w:rsidR="003477A8" w:rsidRPr="002D4B10" w:rsidRDefault="003477A8" w:rsidP="00A927FA">
            <w:pPr>
              <w:rPr>
                <w:color w:val="000000"/>
              </w:rPr>
            </w:pPr>
          </w:p>
        </w:tc>
        <w:tc>
          <w:tcPr>
            <w:tcW w:w="7139" w:type="dxa"/>
            <w:tcBorders>
              <w:top w:val="nil"/>
              <w:left w:val="nil"/>
              <w:bottom w:val="nil"/>
              <w:right w:val="single" w:sz="8" w:space="0" w:color="000000"/>
            </w:tcBorders>
            <w:shd w:val="clear" w:color="auto" w:fill="auto"/>
            <w:vAlign w:val="bottom"/>
            <w:hideMark/>
          </w:tcPr>
          <w:p w14:paraId="42E3ED0E" w14:textId="77777777" w:rsidR="003477A8" w:rsidRPr="002D4B10" w:rsidRDefault="003477A8" w:rsidP="00A927FA">
            <w:pPr>
              <w:rPr>
                <w:color w:val="000000"/>
              </w:rPr>
            </w:pPr>
            <w:r w:rsidRPr="002D4B10">
              <w:rPr>
                <w:color w:val="000000"/>
              </w:rPr>
              <w:t>Książka adresowa 1000 wpisów, obsługa zdalnej książki adresowej XML lub LDAP</w:t>
            </w:r>
          </w:p>
        </w:tc>
        <w:tc>
          <w:tcPr>
            <w:tcW w:w="1417" w:type="dxa"/>
            <w:vMerge/>
            <w:tcBorders>
              <w:top w:val="nil"/>
              <w:left w:val="single" w:sz="8" w:space="0" w:color="000000"/>
              <w:bottom w:val="nil"/>
              <w:right w:val="single" w:sz="8" w:space="0" w:color="000000"/>
            </w:tcBorders>
            <w:vAlign w:val="center"/>
            <w:hideMark/>
          </w:tcPr>
          <w:p w14:paraId="3D0A0F39" w14:textId="77777777" w:rsidR="003477A8" w:rsidRPr="002D4B10" w:rsidRDefault="003477A8" w:rsidP="00A927FA">
            <w:pPr>
              <w:rPr>
                <w:color w:val="000000"/>
              </w:rPr>
            </w:pPr>
          </w:p>
        </w:tc>
      </w:tr>
      <w:tr w:rsidR="003477A8" w:rsidRPr="004549BF" w14:paraId="451779AC" w14:textId="77777777" w:rsidTr="002851BB">
        <w:trPr>
          <w:trHeight w:val="16"/>
        </w:trPr>
        <w:tc>
          <w:tcPr>
            <w:tcW w:w="593" w:type="dxa"/>
            <w:gridSpan w:val="2"/>
            <w:vMerge/>
            <w:tcBorders>
              <w:top w:val="nil"/>
              <w:left w:val="single" w:sz="8" w:space="0" w:color="000000"/>
              <w:bottom w:val="nil"/>
              <w:right w:val="single" w:sz="8" w:space="0" w:color="000000"/>
            </w:tcBorders>
            <w:vAlign w:val="center"/>
            <w:hideMark/>
          </w:tcPr>
          <w:p w14:paraId="50196A6C" w14:textId="77777777" w:rsidR="003477A8" w:rsidRPr="002D4B10" w:rsidRDefault="003477A8" w:rsidP="00A927FA">
            <w:pPr>
              <w:rPr>
                <w:color w:val="000000"/>
              </w:rPr>
            </w:pPr>
          </w:p>
        </w:tc>
        <w:tc>
          <w:tcPr>
            <w:tcW w:w="7139" w:type="dxa"/>
            <w:tcBorders>
              <w:top w:val="nil"/>
              <w:left w:val="nil"/>
              <w:bottom w:val="nil"/>
              <w:right w:val="single" w:sz="8" w:space="0" w:color="000000"/>
            </w:tcBorders>
            <w:shd w:val="clear" w:color="auto" w:fill="auto"/>
            <w:vAlign w:val="bottom"/>
            <w:hideMark/>
          </w:tcPr>
          <w:p w14:paraId="7A148B4C" w14:textId="77777777" w:rsidR="003477A8" w:rsidRPr="002D4B10" w:rsidRDefault="003477A8" w:rsidP="00A927FA">
            <w:pPr>
              <w:rPr>
                <w:color w:val="000000"/>
              </w:rPr>
            </w:pPr>
            <w:r w:rsidRPr="002D4B10">
              <w:rPr>
                <w:color w:val="000000"/>
              </w:rPr>
              <w:t>Zarządzanie menu telefonu, przeglądarka WWW</w:t>
            </w:r>
          </w:p>
        </w:tc>
        <w:tc>
          <w:tcPr>
            <w:tcW w:w="1417" w:type="dxa"/>
            <w:vMerge/>
            <w:tcBorders>
              <w:top w:val="nil"/>
              <w:left w:val="single" w:sz="8" w:space="0" w:color="000000"/>
              <w:bottom w:val="nil"/>
              <w:right w:val="single" w:sz="8" w:space="0" w:color="000000"/>
            </w:tcBorders>
            <w:vAlign w:val="center"/>
            <w:hideMark/>
          </w:tcPr>
          <w:p w14:paraId="0130C931" w14:textId="77777777" w:rsidR="003477A8" w:rsidRPr="002D4B10" w:rsidRDefault="003477A8" w:rsidP="00A927FA">
            <w:pPr>
              <w:rPr>
                <w:color w:val="000000"/>
              </w:rPr>
            </w:pPr>
          </w:p>
        </w:tc>
      </w:tr>
      <w:tr w:rsidR="003477A8" w:rsidRPr="004549BF" w14:paraId="34B92727" w14:textId="77777777" w:rsidTr="002851BB">
        <w:trPr>
          <w:trHeight w:val="26"/>
        </w:trPr>
        <w:tc>
          <w:tcPr>
            <w:tcW w:w="593" w:type="dxa"/>
            <w:gridSpan w:val="2"/>
            <w:vMerge/>
            <w:tcBorders>
              <w:top w:val="nil"/>
              <w:left w:val="single" w:sz="8" w:space="0" w:color="000000"/>
              <w:bottom w:val="nil"/>
              <w:right w:val="single" w:sz="8" w:space="0" w:color="000000"/>
            </w:tcBorders>
            <w:vAlign w:val="center"/>
            <w:hideMark/>
          </w:tcPr>
          <w:p w14:paraId="30A38EBB" w14:textId="77777777" w:rsidR="003477A8" w:rsidRPr="002D4B10" w:rsidRDefault="003477A8" w:rsidP="00A927FA">
            <w:pPr>
              <w:rPr>
                <w:color w:val="000000"/>
              </w:rPr>
            </w:pPr>
          </w:p>
        </w:tc>
        <w:tc>
          <w:tcPr>
            <w:tcW w:w="7139" w:type="dxa"/>
            <w:tcBorders>
              <w:top w:val="nil"/>
              <w:left w:val="nil"/>
              <w:bottom w:val="nil"/>
              <w:right w:val="single" w:sz="8" w:space="0" w:color="000000"/>
            </w:tcBorders>
            <w:shd w:val="clear" w:color="auto" w:fill="auto"/>
            <w:vAlign w:val="bottom"/>
            <w:hideMark/>
          </w:tcPr>
          <w:p w14:paraId="0DA76E35" w14:textId="77777777" w:rsidR="003477A8" w:rsidRPr="002D4B10" w:rsidRDefault="003477A8" w:rsidP="00A927FA">
            <w:pPr>
              <w:rPr>
                <w:color w:val="000000"/>
              </w:rPr>
            </w:pPr>
            <w:r w:rsidRPr="002D4B10">
              <w:rPr>
                <w:color w:val="000000"/>
              </w:rPr>
              <w:t xml:space="preserve">Zasilanie zasilacz zewnętrzny napięcie 100~240V - dostępny w zestawie, zasilanie </w:t>
            </w:r>
            <w:proofErr w:type="spellStart"/>
            <w:r w:rsidRPr="002D4B10">
              <w:rPr>
                <w:color w:val="000000"/>
              </w:rPr>
              <w:t>PoE</w:t>
            </w:r>
            <w:proofErr w:type="spellEnd"/>
          </w:p>
        </w:tc>
        <w:tc>
          <w:tcPr>
            <w:tcW w:w="1417" w:type="dxa"/>
            <w:vMerge/>
            <w:tcBorders>
              <w:top w:val="nil"/>
              <w:left w:val="single" w:sz="8" w:space="0" w:color="000000"/>
              <w:bottom w:val="nil"/>
              <w:right w:val="single" w:sz="8" w:space="0" w:color="000000"/>
            </w:tcBorders>
            <w:vAlign w:val="center"/>
            <w:hideMark/>
          </w:tcPr>
          <w:p w14:paraId="6B3BABA9" w14:textId="77777777" w:rsidR="003477A8" w:rsidRPr="002D4B10" w:rsidRDefault="003477A8" w:rsidP="00A927FA">
            <w:pPr>
              <w:rPr>
                <w:color w:val="000000"/>
              </w:rPr>
            </w:pPr>
          </w:p>
        </w:tc>
      </w:tr>
      <w:tr w:rsidR="003477A8" w:rsidRPr="004549BF" w14:paraId="2EE6707D" w14:textId="77777777" w:rsidTr="002851BB">
        <w:trPr>
          <w:trHeight w:val="16"/>
        </w:trPr>
        <w:tc>
          <w:tcPr>
            <w:tcW w:w="593" w:type="dxa"/>
            <w:gridSpan w:val="2"/>
            <w:vMerge/>
            <w:tcBorders>
              <w:top w:val="nil"/>
              <w:left w:val="single" w:sz="8" w:space="0" w:color="000000"/>
              <w:bottom w:val="single" w:sz="4" w:space="0" w:color="auto"/>
              <w:right w:val="single" w:sz="8" w:space="0" w:color="000000"/>
            </w:tcBorders>
            <w:vAlign w:val="center"/>
            <w:hideMark/>
          </w:tcPr>
          <w:p w14:paraId="3E1FDFB4" w14:textId="77777777" w:rsidR="003477A8" w:rsidRPr="002D4B10" w:rsidRDefault="003477A8" w:rsidP="00A927FA">
            <w:pPr>
              <w:rPr>
                <w:color w:val="000000"/>
              </w:rPr>
            </w:pPr>
          </w:p>
        </w:tc>
        <w:tc>
          <w:tcPr>
            <w:tcW w:w="7139" w:type="dxa"/>
            <w:tcBorders>
              <w:top w:val="nil"/>
              <w:left w:val="nil"/>
              <w:bottom w:val="single" w:sz="4" w:space="0" w:color="auto"/>
              <w:right w:val="single" w:sz="8" w:space="0" w:color="000000"/>
            </w:tcBorders>
            <w:shd w:val="clear" w:color="auto" w:fill="auto"/>
            <w:vAlign w:val="bottom"/>
            <w:hideMark/>
          </w:tcPr>
          <w:p w14:paraId="67D5E2BE" w14:textId="77777777" w:rsidR="003477A8" w:rsidRPr="002D4B10" w:rsidRDefault="003477A8" w:rsidP="00A927FA">
            <w:pPr>
              <w:rPr>
                <w:color w:val="000000"/>
              </w:rPr>
            </w:pPr>
            <w:r w:rsidRPr="002D4B10">
              <w:rPr>
                <w:color w:val="000000"/>
              </w:rPr>
              <w:t>Inne obsługuje język polski, możliwy montaż na ścianie</w:t>
            </w:r>
          </w:p>
        </w:tc>
        <w:tc>
          <w:tcPr>
            <w:tcW w:w="1417" w:type="dxa"/>
            <w:vMerge/>
            <w:tcBorders>
              <w:top w:val="nil"/>
              <w:left w:val="single" w:sz="8" w:space="0" w:color="000000"/>
              <w:bottom w:val="single" w:sz="4" w:space="0" w:color="auto"/>
              <w:right w:val="single" w:sz="8" w:space="0" w:color="000000"/>
            </w:tcBorders>
            <w:vAlign w:val="center"/>
            <w:hideMark/>
          </w:tcPr>
          <w:p w14:paraId="13687183" w14:textId="77777777" w:rsidR="003477A8" w:rsidRPr="002D4B10" w:rsidRDefault="003477A8" w:rsidP="00A927FA">
            <w:pPr>
              <w:rPr>
                <w:color w:val="000000"/>
              </w:rPr>
            </w:pPr>
          </w:p>
        </w:tc>
      </w:tr>
      <w:tr w:rsidR="003477A8" w:rsidRPr="004549BF" w14:paraId="60393A0F" w14:textId="77777777" w:rsidTr="002851BB">
        <w:trPr>
          <w:trHeight w:val="60"/>
        </w:trPr>
        <w:tc>
          <w:tcPr>
            <w:tcW w:w="558" w:type="dxa"/>
            <w:tcBorders>
              <w:top w:val="single" w:sz="4" w:space="0" w:color="auto"/>
              <w:left w:val="single" w:sz="4" w:space="0" w:color="auto"/>
              <w:bottom w:val="single" w:sz="4" w:space="0" w:color="auto"/>
              <w:right w:val="single" w:sz="4" w:space="0" w:color="auto"/>
            </w:tcBorders>
            <w:vAlign w:val="center"/>
          </w:tcPr>
          <w:p w14:paraId="59764300" w14:textId="49F2CD50" w:rsidR="003477A8" w:rsidRPr="002D4B10" w:rsidRDefault="003477A8" w:rsidP="00A927FA">
            <w:pPr>
              <w:jc w:val="right"/>
              <w:rPr>
                <w:color w:val="000000"/>
              </w:rPr>
            </w:pPr>
            <w:r>
              <w:rPr>
                <w:color w:val="000000"/>
              </w:rPr>
              <w:t>40</w:t>
            </w:r>
            <w:r w:rsidR="00CF2EFF">
              <w:rPr>
                <w:color w:val="000000"/>
              </w:rPr>
              <w:t>3.</w:t>
            </w:r>
          </w:p>
        </w:tc>
        <w:tc>
          <w:tcPr>
            <w:tcW w:w="7174" w:type="dxa"/>
            <w:gridSpan w:val="2"/>
            <w:tcBorders>
              <w:top w:val="single" w:sz="4" w:space="0" w:color="auto"/>
              <w:left w:val="single" w:sz="4" w:space="0" w:color="auto"/>
              <w:bottom w:val="single" w:sz="4" w:space="0" w:color="auto"/>
              <w:right w:val="single" w:sz="4" w:space="0" w:color="auto"/>
            </w:tcBorders>
            <w:vAlign w:val="center"/>
          </w:tcPr>
          <w:p w14:paraId="28F53DCE" w14:textId="77777777" w:rsidR="003477A8" w:rsidRPr="002D4B10" w:rsidRDefault="003477A8" w:rsidP="00A927FA">
            <w:pPr>
              <w:rPr>
                <w:color w:val="000000"/>
              </w:rPr>
            </w:pPr>
            <w:r>
              <w:rPr>
                <w:color w:val="000000"/>
              </w:rPr>
              <w:t>Smycz z karabińczykiem</w:t>
            </w:r>
          </w:p>
        </w:tc>
        <w:tc>
          <w:tcPr>
            <w:tcW w:w="1417" w:type="dxa"/>
            <w:tcBorders>
              <w:top w:val="single" w:sz="4" w:space="0" w:color="auto"/>
              <w:left w:val="single" w:sz="4" w:space="0" w:color="auto"/>
              <w:bottom w:val="single" w:sz="4" w:space="0" w:color="auto"/>
              <w:right w:val="single" w:sz="4" w:space="0" w:color="auto"/>
            </w:tcBorders>
            <w:vAlign w:val="center"/>
          </w:tcPr>
          <w:p w14:paraId="6350C367" w14:textId="05DDE99D" w:rsidR="003477A8" w:rsidRPr="002D4B10" w:rsidRDefault="003477A8" w:rsidP="00A927FA">
            <w:pPr>
              <w:jc w:val="right"/>
              <w:rPr>
                <w:color w:val="000000"/>
              </w:rPr>
            </w:pPr>
            <w:r>
              <w:rPr>
                <w:color w:val="000000"/>
              </w:rPr>
              <w:t>1</w:t>
            </w:r>
            <w:r w:rsidR="00804A6F">
              <w:rPr>
                <w:color w:val="000000"/>
              </w:rPr>
              <w:t>0</w:t>
            </w:r>
            <w:r>
              <w:rPr>
                <w:color w:val="000000"/>
              </w:rPr>
              <w:t>0 szt.</w:t>
            </w:r>
          </w:p>
        </w:tc>
      </w:tr>
    </w:tbl>
    <w:p w14:paraId="6CEC2CDE" w14:textId="38CBC06F" w:rsidR="009A7BAB" w:rsidRDefault="009A7BAB" w:rsidP="006E5647">
      <w:pPr>
        <w:widowControl/>
        <w:autoSpaceDE/>
        <w:autoSpaceDN/>
        <w:ind w:firstLine="708"/>
        <w:jc w:val="right"/>
        <w:rPr>
          <w:rFonts w:ascii="Calibri" w:hAnsi="Calibri" w:cs="Calibri"/>
          <w:b/>
          <w:iCs/>
          <w:lang w:eastAsia="pl-PL"/>
        </w:rPr>
      </w:pPr>
    </w:p>
    <w:p w14:paraId="7BA22EAC" w14:textId="17E58036" w:rsidR="0080559A" w:rsidRDefault="0080559A" w:rsidP="006E5647">
      <w:pPr>
        <w:widowControl/>
        <w:autoSpaceDE/>
        <w:autoSpaceDN/>
        <w:ind w:firstLine="708"/>
        <w:jc w:val="right"/>
        <w:rPr>
          <w:rFonts w:ascii="Calibri" w:hAnsi="Calibri" w:cs="Calibri"/>
          <w:b/>
          <w:iCs/>
          <w:lang w:eastAsia="pl-PL"/>
        </w:rPr>
      </w:pPr>
    </w:p>
    <w:p w14:paraId="5A7457AE" w14:textId="3C5493AA" w:rsidR="0080559A" w:rsidRDefault="0080559A" w:rsidP="006E5647">
      <w:pPr>
        <w:widowControl/>
        <w:autoSpaceDE/>
        <w:autoSpaceDN/>
        <w:ind w:firstLine="708"/>
        <w:jc w:val="right"/>
        <w:rPr>
          <w:rFonts w:ascii="Calibri" w:hAnsi="Calibri" w:cs="Calibri"/>
          <w:b/>
          <w:iCs/>
          <w:lang w:eastAsia="pl-PL"/>
        </w:rPr>
      </w:pPr>
    </w:p>
    <w:p w14:paraId="19C4F031" w14:textId="333F5008" w:rsidR="0080559A" w:rsidRDefault="0080559A" w:rsidP="00F7567E">
      <w:pPr>
        <w:widowControl/>
        <w:autoSpaceDE/>
        <w:autoSpaceDN/>
        <w:rPr>
          <w:rFonts w:ascii="Calibri" w:hAnsi="Calibri" w:cs="Calibri"/>
          <w:b/>
          <w:iCs/>
          <w:lang w:eastAsia="pl-PL"/>
        </w:rPr>
      </w:pPr>
    </w:p>
    <w:p w14:paraId="1E46405A" w14:textId="77777777" w:rsidR="00804A6F" w:rsidRDefault="00804A6F" w:rsidP="00F7567E">
      <w:pPr>
        <w:widowControl/>
        <w:autoSpaceDE/>
        <w:autoSpaceDN/>
        <w:ind w:firstLine="142"/>
        <w:rPr>
          <w:rFonts w:ascii="Calibri" w:hAnsi="Calibri" w:cs="Calibri"/>
          <w:b/>
          <w:iCs/>
          <w:lang w:eastAsia="pl-PL"/>
        </w:rPr>
      </w:pPr>
    </w:p>
    <w:p w14:paraId="3B3B8158" w14:textId="77777777" w:rsidR="00804A6F" w:rsidRDefault="00804A6F" w:rsidP="00F7567E">
      <w:pPr>
        <w:widowControl/>
        <w:autoSpaceDE/>
        <w:autoSpaceDN/>
        <w:ind w:firstLine="142"/>
        <w:rPr>
          <w:rFonts w:ascii="Calibri" w:hAnsi="Calibri" w:cs="Calibri"/>
          <w:b/>
          <w:iCs/>
          <w:lang w:eastAsia="pl-PL"/>
        </w:rPr>
      </w:pPr>
    </w:p>
    <w:p w14:paraId="7EBBB293" w14:textId="77777777" w:rsidR="00804A6F" w:rsidRDefault="00804A6F" w:rsidP="00F7567E">
      <w:pPr>
        <w:widowControl/>
        <w:autoSpaceDE/>
        <w:autoSpaceDN/>
        <w:ind w:firstLine="142"/>
        <w:rPr>
          <w:rFonts w:ascii="Calibri" w:hAnsi="Calibri" w:cs="Calibri"/>
          <w:b/>
          <w:iCs/>
          <w:lang w:eastAsia="pl-PL"/>
        </w:rPr>
      </w:pPr>
    </w:p>
    <w:p w14:paraId="0DD8403A" w14:textId="77777777" w:rsidR="00804A6F" w:rsidRDefault="00804A6F" w:rsidP="00F7567E">
      <w:pPr>
        <w:widowControl/>
        <w:autoSpaceDE/>
        <w:autoSpaceDN/>
        <w:ind w:firstLine="142"/>
        <w:rPr>
          <w:rFonts w:ascii="Calibri" w:hAnsi="Calibri" w:cs="Calibri"/>
          <w:b/>
          <w:iCs/>
          <w:lang w:eastAsia="pl-PL"/>
        </w:rPr>
      </w:pPr>
    </w:p>
    <w:p w14:paraId="67EB7373" w14:textId="77777777" w:rsidR="00804A6F" w:rsidRDefault="00804A6F" w:rsidP="00F7567E">
      <w:pPr>
        <w:widowControl/>
        <w:autoSpaceDE/>
        <w:autoSpaceDN/>
        <w:ind w:firstLine="142"/>
        <w:rPr>
          <w:rFonts w:ascii="Calibri" w:hAnsi="Calibri" w:cs="Calibri"/>
          <w:b/>
          <w:iCs/>
          <w:lang w:eastAsia="pl-PL"/>
        </w:rPr>
      </w:pPr>
    </w:p>
    <w:p w14:paraId="66120CCE" w14:textId="77777777" w:rsidR="00CF2EFF" w:rsidRDefault="00CF2EFF" w:rsidP="00F7567E">
      <w:pPr>
        <w:widowControl/>
        <w:autoSpaceDE/>
        <w:autoSpaceDN/>
        <w:ind w:firstLine="142"/>
        <w:rPr>
          <w:rFonts w:ascii="Calibri" w:hAnsi="Calibri" w:cs="Calibri"/>
          <w:b/>
          <w:iCs/>
          <w:lang w:eastAsia="pl-PL"/>
        </w:rPr>
      </w:pPr>
    </w:p>
    <w:p w14:paraId="651A9A18" w14:textId="77777777" w:rsidR="00CF2EFF" w:rsidRDefault="00CF2EFF" w:rsidP="00F7567E">
      <w:pPr>
        <w:widowControl/>
        <w:autoSpaceDE/>
        <w:autoSpaceDN/>
        <w:ind w:firstLine="142"/>
        <w:rPr>
          <w:rFonts w:ascii="Calibri" w:hAnsi="Calibri" w:cs="Calibri"/>
          <w:b/>
          <w:iCs/>
          <w:lang w:eastAsia="pl-PL"/>
        </w:rPr>
      </w:pPr>
    </w:p>
    <w:p w14:paraId="5056E8AF" w14:textId="77777777" w:rsidR="00CF2EFF" w:rsidRDefault="00CF2EFF" w:rsidP="00F7567E">
      <w:pPr>
        <w:widowControl/>
        <w:autoSpaceDE/>
        <w:autoSpaceDN/>
        <w:ind w:firstLine="142"/>
        <w:rPr>
          <w:rFonts w:ascii="Calibri" w:hAnsi="Calibri" w:cs="Calibri"/>
          <w:b/>
          <w:iCs/>
          <w:lang w:eastAsia="pl-PL"/>
        </w:rPr>
      </w:pPr>
    </w:p>
    <w:p w14:paraId="1C81EDB7" w14:textId="77777777" w:rsidR="00CF2EFF" w:rsidRDefault="00CF2EFF" w:rsidP="00F7567E">
      <w:pPr>
        <w:widowControl/>
        <w:autoSpaceDE/>
        <w:autoSpaceDN/>
        <w:ind w:firstLine="142"/>
        <w:rPr>
          <w:rFonts w:ascii="Calibri" w:hAnsi="Calibri" w:cs="Calibri"/>
          <w:b/>
          <w:iCs/>
          <w:lang w:eastAsia="pl-PL"/>
        </w:rPr>
      </w:pPr>
    </w:p>
    <w:p w14:paraId="1EEE20A5" w14:textId="312967DA" w:rsidR="0080559A" w:rsidRDefault="0080559A" w:rsidP="00F7567E">
      <w:pPr>
        <w:widowControl/>
        <w:autoSpaceDE/>
        <w:autoSpaceDN/>
        <w:ind w:firstLine="142"/>
        <w:rPr>
          <w:rFonts w:ascii="Calibri" w:hAnsi="Calibri" w:cs="Calibri"/>
          <w:b/>
          <w:iCs/>
          <w:lang w:eastAsia="pl-PL"/>
        </w:rPr>
      </w:pPr>
      <w:r>
        <w:rPr>
          <w:rFonts w:ascii="Calibri" w:hAnsi="Calibri" w:cs="Calibri"/>
          <w:b/>
          <w:iCs/>
          <w:lang w:eastAsia="pl-PL"/>
        </w:rPr>
        <w:t xml:space="preserve">TABELA 2. MATERIAŁY ARCHIWIZACYJNE </w:t>
      </w:r>
    </w:p>
    <w:p w14:paraId="4C099B48" w14:textId="77777777" w:rsidR="0080559A" w:rsidRDefault="0080559A" w:rsidP="006E5647">
      <w:pPr>
        <w:widowControl/>
        <w:autoSpaceDE/>
        <w:autoSpaceDN/>
        <w:ind w:firstLine="708"/>
        <w:jc w:val="right"/>
        <w:rPr>
          <w:rFonts w:ascii="Calibri" w:hAnsi="Calibri" w:cs="Calibri"/>
          <w:b/>
          <w:iCs/>
          <w:lang w:eastAsia="pl-PL"/>
        </w:rPr>
      </w:pPr>
    </w:p>
    <w:tbl>
      <w:tblPr>
        <w:tblW w:w="9204" w:type="dxa"/>
        <w:tblCellMar>
          <w:left w:w="70" w:type="dxa"/>
          <w:right w:w="70" w:type="dxa"/>
        </w:tblCellMar>
        <w:tblLook w:val="04A0" w:firstRow="1" w:lastRow="0" w:firstColumn="1" w:lastColumn="0" w:noHBand="0" w:noVBand="1"/>
      </w:tblPr>
      <w:tblGrid>
        <w:gridCol w:w="465"/>
        <w:gridCol w:w="7322"/>
        <w:gridCol w:w="1417"/>
      </w:tblGrid>
      <w:tr w:rsidR="0080559A" w:rsidRPr="008965EA" w14:paraId="6070C73A" w14:textId="77777777" w:rsidTr="00F7567E">
        <w:trPr>
          <w:trHeight w:val="605"/>
        </w:trPr>
        <w:tc>
          <w:tcPr>
            <w:tcW w:w="465" w:type="dxa"/>
            <w:tcBorders>
              <w:top w:val="single" w:sz="8" w:space="0" w:color="FFFFFF"/>
              <w:left w:val="single" w:sz="8" w:space="0" w:color="FFFFFF"/>
              <w:bottom w:val="single" w:sz="6" w:space="0" w:color="FFFFFF"/>
              <w:right w:val="single" w:sz="6" w:space="0" w:color="FFFFFF"/>
            </w:tcBorders>
            <w:shd w:val="clear" w:color="000000" w:fill="000000"/>
            <w:vAlign w:val="center"/>
            <w:hideMark/>
          </w:tcPr>
          <w:p w14:paraId="6420C401" w14:textId="77777777" w:rsidR="0080559A" w:rsidRPr="008965EA" w:rsidRDefault="0080559A" w:rsidP="00A927FA">
            <w:pPr>
              <w:jc w:val="center"/>
              <w:rPr>
                <w:b/>
                <w:bCs/>
                <w:color w:val="FFFFFF"/>
              </w:rPr>
            </w:pPr>
            <w:r w:rsidRPr="008965EA">
              <w:rPr>
                <w:b/>
                <w:bCs/>
                <w:color w:val="FFFFFF"/>
              </w:rPr>
              <w:t>Lp.</w:t>
            </w:r>
          </w:p>
        </w:tc>
        <w:tc>
          <w:tcPr>
            <w:tcW w:w="7322" w:type="dxa"/>
            <w:tcBorders>
              <w:top w:val="single" w:sz="8" w:space="0" w:color="FFFFFF"/>
              <w:left w:val="single" w:sz="6" w:space="0" w:color="FFFFFF"/>
              <w:bottom w:val="single" w:sz="6" w:space="0" w:color="FFFFFF"/>
              <w:right w:val="single" w:sz="6" w:space="0" w:color="FFFFFF"/>
            </w:tcBorders>
            <w:shd w:val="clear" w:color="000000" w:fill="000000"/>
            <w:vAlign w:val="center"/>
            <w:hideMark/>
          </w:tcPr>
          <w:p w14:paraId="580C4A74" w14:textId="77777777" w:rsidR="0080559A" w:rsidRPr="008965EA" w:rsidRDefault="0080559A" w:rsidP="00A927FA">
            <w:pPr>
              <w:jc w:val="center"/>
              <w:rPr>
                <w:b/>
                <w:bCs/>
                <w:color w:val="FFFFFF"/>
              </w:rPr>
            </w:pPr>
            <w:r w:rsidRPr="008965EA">
              <w:rPr>
                <w:b/>
                <w:bCs/>
                <w:color w:val="FFFFFF"/>
              </w:rPr>
              <w:t>PRZEDMIOT ZAMÓWIENIA</w:t>
            </w:r>
          </w:p>
        </w:tc>
        <w:tc>
          <w:tcPr>
            <w:tcW w:w="1417" w:type="dxa"/>
            <w:tcBorders>
              <w:top w:val="single" w:sz="8" w:space="0" w:color="FFFFFF"/>
              <w:left w:val="single" w:sz="6" w:space="0" w:color="FFFFFF"/>
              <w:bottom w:val="single" w:sz="6" w:space="0" w:color="FFFFFF"/>
              <w:right w:val="single" w:sz="8" w:space="0" w:color="FFFFFF"/>
            </w:tcBorders>
            <w:shd w:val="clear" w:color="000000" w:fill="000000"/>
            <w:vAlign w:val="center"/>
            <w:hideMark/>
          </w:tcPr>
          <w:p w14:paraId="6A913A27" w14:textId="77777777" w:rsidR="0080559A" w:rsidRPr="008965EA" w:rsidRDefault="0080559A" w:rsidP="00A927FA">
            <w:pPr>
              <w:jc w:val="center"/>
              <w:rPr>
                <w:b/>
                <w:bCs/>
                <w:color w:val="FFFFFF"/>
              </w:rPr>
            </w:pPr>
            <w:r w:rsidRPr="008965EA">
              <w:rPr>
                <w:b/>
                <w:bCs/>
                <w:color w:val="FFFFFF"/>
              </w:rPr>
              <w:t>ILOŚĆ</w:t>
            </w:r>
          </w:p>
        </w:tc>
      </w:tr>
      <w:tr w:rsidR="0080559A" w:rsidRPr="008965EA" w14:paraId="09854F33" w14:textId="77777777" w:rsidTr="00F7567E">
        <w:trPr>
          <w:trHeight w:val="380"/>
        </w:trPr>
        <w:tc>
          <w:tcPr>
            <w:tcW w:w="465" w:type="dxa"/>
            <w:tcBorders>
              <w:top w:val="single" w:sz="6" w:space="0" w:color="FFFFFF"/>
              <w:left w:val="single" w:sz="8" w:space="0" w:color="FFFFFF"/>
              <w:bottom w:val="single" w:sz="8" w:space="0" w:color="FFFFFF"/>
              <w:right w:val="single" w:sz="6" w:space="0" w:color="FFFFFF"/>
            </w:tcBorders>
            <w:shd w:val="clear" w:color="000000" w:fill="000000"/>
            <w:vAlign w:val="center"/>
            <w:hideMark/>
          </w:tcPr>
          <w:p w14:paraId="6197ECD6" w14:textId="77777777" w:rsidR="0080559A" w:rsidRPr="008965EA" w:rsidRDefault="0080559A" w:rsidP="00A927FA">
            <w:pPr>
              <w:jc w:val="center"/>
              <w:rPr>
                <w:b/>
                <w:bCs/>
                <w:color w:val="FFFFFF"/>
              </w:rPr>
            </w:pPr>
            <w:r w:rsidRPr="008965EA">
              <w:rPr>
                <w:b/>
                <w:bCs/>
                <w:color w:val="FFFFFF"/>
              </w:rPr>
              <w:t>A</w:t>
            </w:r>
          </w:p>
        </w:tc>
        <w:tc>
          <w:tcPr>
            <w:tcW w:w="7322" w:type="dxa"/>
            <w:tcBorders>
              <w:top w:val="single" w:sz="6" w:space="0" w:color="FFFFFF"/>
              <w:left w:val="single" w:sz="6" w:space="0" w:color="FFFFFF"/>
              <w:bottom w:val="single" w:sz="8" w:space="0" w:color="FFFFFF"/>
              <w:right w:val="single" w:sz="6" w:space="0" w:color="FFFFFF"/>
            </w:tcBorders>
            <w:shd w:val="clear" w:color="000000" w:fill="000000"/>
            <w:vAlign w:val="center"/>
            <w:hideMark/>
          </w:tcPr>
          <w:p w14:paraId="1C65B5BF" w14:textId="77777777" w:rsidR="0080559A" w:rsidRPr="008965EA" w:rsidRDefault="0080559A" w:rsidP="00A927FA">
            <w:pPr>
              <w:jc w:val="center"/>
              <w:rPr>
                <w:b/>
                <w:bCs/>
                <w:color w:val="FFFFFF"/>
              </w:rPr>
            </w:pPr>
            <w:r w:rsidRPr="008965EA">
              <w:rPr>
                <w:b/>
                <w:bCs/>
                <w:color w:val="FFFFFF"/>
              </w:rPr>
              <w:t>B</w:t>
            </w:r>
          </w:p>
        </w:tc>
        <w:tc>
          <w:tcPr>
            <w:tcW w:w="1417" w:type="dxa"/>
            <w:tcBorders>
              <w:top w:val="single" w:sz="6" w:space="0" w:color="FFFFFF"/>
              <w:left w:val="single" w:sz="6" w:space="0" w:color="FFFFFF"/>
              <w:bottom w:val="single" w:sz="8" w:space="0" w:color="FFFFFF"/>
              <w:right w:val="single" w:sz="8" w:space="0" w:color="FFFFFF"/>
            </w:tcBorders>
            <w:shd w:val="clear" w:color="000000" w:fill="000000"/>
            <w:vAlign w:val="center"/>
            <w:hideMark/>
          </w:tcPr>
          <w:p w14:paraId="04FA185D" w14:textId="77777777" w:rsidR="0080559A" w:rsidRPr="008965EA" w:rsidRDefault="0080559A" w:rsidP="00A927FA">
            <w:pPr>
              <w:jc w:val="center"/>
              <w:rPr>
                <w:b/>
                <w:bCs/>
                <w:color w:val="FFFFFF"/>
              </w:rPr>
            </w:pPr>
            <w:r w:rsidRPr="008965EA">
              <w:rPr>
                <w:b/>
                <w:bCs/>
                <w:color w:val="FFFFFF"/>
              </w:rPr>
              <w:t>C</w:t>
            </w:r>
          </w:p>
        </w:tc>
      </w:tr>
      <w:tr w:rsidR="0080559A" w:rsidRPr="008965EA" w14:paraId="34A452FD" w14:textId="77777777" w:rsidTr="00F7567E">
        <w:trPr>
          <w:trHeight w:val="3219"/>
        </w:trPr>
        <w:tc>
          <w:tcPr>
            <w:tcW w:w="465" w:type="dxa"/>
            <w:tcBorders>
              <w:top w:val="single" w:sz="8" w:space="0" w:color="FFFFFF"/>
              <w:left w:val="single" w:sz="8" w:space="0" w:color="000000"/>
              <w:bottom w:val="single" w:sz="8" w:space="0" w:color="000000"/>
              <w:right w:val="single" w:sz="8" w:space="0" w:color="000000"/>
            </w:tcBorders>
            <w:shd w:val="clear" w:color="auto" w:fill="auto"/>
            <w:vAlign w:val="center"/>
            <w:hideMark/>
          </w:tcPr>
          <w:p w14:paraId="5A3C1FD5" w14:textId="77777777" w:rsidR="0080559A" w:rsidRPr="008965EA" w:rsidRDefault="0080559A" w:rsidP="00A927FA">
            <w:pPr>
              <w:rPr>
                <w:color w:val="000000"/>
              </w:rPr>
            </w:pPr>
            <w:r w:rsidRPr="008965EA">
              <w:rPr>
                <w:color w:val="000000"/>
              </w:rPr>
              <w:t>1.</w:t>
            </w:r>
          </w:p>
        </w:tc>
        <w:tc>
          <w:tcPr>
            <w:tcW w:w="7322" w:type="dxa"/>
            <w:tcBorders>
              <w:top w:val="single" w:sz="8" w:space="0" w:color="FFFFFF"/>
              <w:left w:val="nil"/>
              <w:bottom w:val="single" w:sz="8" w:space="0" w:color="000000"/>
              <w:right w:val="single" w:sz="8" w:space="0" w:color="000000"/>
            </w:tcBorders>
            <w:shd w:val="clear" w:color="auto" w:fill="auto"/>
            <w:vAlign w:val="center"/>
            <w:hideMark/>
          </w:tcPr>
          <w:p w14:paraId="4F9E1315" w14:textId="77777777" w:rsidR="0080559A" w:rsidRPr="008965EA" w:rsidRDefault="0080559A" w:rsidP="00A927FA">
            <w:pPr>
              <w:spacing w:after="240"/>
              <w:rPr>
                <w:color w:val="000000"/>
              </w:rPr>
            </w:pPr>
            <w:r w:rsidRPr="008965EA">
              <w:rPr>
                <w:color w:val="000000"/>
              </w:rPr>
              <w:t xml:space="preserve">1) Teczka bezkwasowa o parametrach minimalnych: </w:t>
            </w:r>
            <w:r w:rsidRPr="008965EA">
              <w:rPr>
                <w:color w:val="000000"/>
              </w:rPr>
              <w:br/>
              <w:t xml:space="preserve">• materiał: </w:t>
            </w:r>
            <w:r w:rsidRPr="008965EA">
              <w:rPr>
                <w:color w:val="000000"/>
              </w:rPr>
              <w:br/>
              <w:t xml:space="preserve">o </w:t>
            </w:r>
            <w:proofErr w:type="spellStart"/>
            <w:r w:rsidRPr="008965EA">
              <w:rPr>
                <w:color w:val="000000"/>
              </w:rPr>
              <w:t>pH</w:t>
            </w:r>
            <w:proofErr w:type="spellEnd"/>
            <w:r w:rsidRPr="008965EA">
              <w:rPr>
                <w:color w:val="000000"/>
              </w:rPr>
              <w:t xml:space="preserve"> &gt; 7.5</w:t>
            </w:r>
            <w:r w:rsidRPr="008965EA">
              <w:rPr>
                <w:color w:val="000000"/>
              </w:rPr>
              <w:br/>
              <w:t>o gramatura 240g/m2</w:t>
            </w:r>
            <w:r w:rsidRPr="008965EA">
              <w:rPr>
                <w:color w:val="000000"/>
              </w:rPr>
              <w:br/>
              <w:t>o rezerwa alkaliczna &gt; 0.4 mol/kg</w:t>
            </w:r>
            <w:r w:rsidRPr="008965EA">
              <w:rPr>
                <w:color w:val="000000"/>
              </w:rPr>
              <w:br/>
              <w:t>o atest ISO 9706</w:t>
            </w:r>
            <w:r w:rsidRPr="008965EA">
              <w:rPr>
                <w:color w:val="000000"/>
              </w:rPr>
              <w:br/>
              <w:t>o 100% celulozy</w:t>
            </w:r>
            <w:r w:rsidRPr="008965EA">
              <w:rPr>
                <w:color w:val="000000"/>
              </w:rPr>
              <w:br/>
              <w:t>• tasiemka</w:t>
            </w:r>
            <w:r w:rsidRPr="008965EA">
              <w:rPr>
                <w:color w:val="000000"/>
              </w:rPr>
              <w:br/>
              <w:t>o szerokość 10mm, długość 250-300mm</w:t>
            </w:r>
            <w:r w:rsidRPr="008965EA">
              <w:rPr>
                <w:color w:val="000000"/>
              </w:rPr>
              <w:br/>
              <w:t>o wykonana w 100% z wysokiej jakości, niebielonej surówki bawełnianej</w:t>
            </w:r>
            <w:r w:rsidRPr="008965EA">
              <w:rPr>
                <w:color w:val="000000"/>
              </w:rPr>
              <w:br/>
              <w:t>• klej</w:t>
            </w:r>
            <w:r w:rsidRPr="008965EA">
              <w:rPr>
                <w:color w:val="000000"/>
              </w:rPr>
              <w:br/>
              <w:t>o atest PAT</w:t>
            </w:r>
            <w:r w:rsidRPr="008965EA">
              <w:rPr>
                <w:color w:val="000000"/>
              </w:rPr>
              <w:br/>
              <w:t xml:space="preserve">o bezkwasowy o </w:t>
            </w:r>
            <w:proofErr w:type="spellStart"/>
            <w:r w:rsidRPr="008965EA">
              <w:rPr>
                <w:color w:val="000000"/>
              </w:rPr>
              <w:t>pH</w:t>
            </w:r>
            <w:proofErr w:type="spellEnd"/>
            <w:r w:rsidRPr="008965EA">
              <w:rPr>
                <w:color w:val="000000"/>
              </w:rPr>
              <w:t xml:space="preserve"> &gt; 7.0</w:t>
            </w:r>
            <w:r w:rsidRPr="008965EA">
              <w:rPr>
                <w:color w:val="000000"/>
              </w:rPr>
              <w:br/>
              <w:t>o wymiary 320x250x35</w:t>
            </w:r>
          </w:p>
        </w:tc>
        <w:tc>
          <w:tcPr>
            <w:tcW w:w="1417" w:type="dxa"/>
            <w:tcBorders>
              <w:top w:val="single" w:sz="8" w:space="0" w:color="FFFFFF"/>
              <w:left w:val="nil"/>
              <w:bottom w:val="single" w:sz="8" w:space="0" w:color="000000"/>
              <w:right w:val="single" w:sz="8" w:space="0" w:color="000000"/>
            </w:tcBorders>
            <w:shd w:val="clear" w:color="auto" w:fill="auto"/>
            <w:vAlign w:val="center"/>
            <w:hideMark/>
          </w:tcPr>
          <w:p w14:paraId="7E4EEB43" w14:textId="77777777" w:rsidR="0080559A" w:rsidRPr="008965EA" w:rsidRDefault="0080559A" w:rsidP="00A927FA">
            <w:pPr>
              <w:jc w:val="center"/>
              <w:rPr>
                <w:color w:val="000000"/>
              </w:rPr>
            </w:pPr>
            <w:r w:rsidRPr="008965EA">
              <w:rPr>
                <w:color w:val="000000"/>
              </w:rPr>
              <w:t>1000 SZT.</w:t>
            </w:r>
          </w:p>
        </w:tc>
      </w:tr>
      <w:tr w:rsidR="0080559A" w:rsidRPr="008965EA" w14:paraId="7B60CC83" w14:textId="77777777" w:rsidTr="00F7567E">
        <w:trPr>
          <w:trHeight w:val="649"/>
        </w:trPr>
        <w:tc>
          <w:tcPr>
            <w:tcW w:w="46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F10923F" w14:textId="77777777" w:rsidR="0080559A" w:rsidRPr="008965EA" w:rsidRDefault="0080559A" w:rsidP="00A927FA">
            <w:pPr>
              <w:rPr>
                <w:color w:val="000000"/>
              </w:rPr>
            </w:pPr>
            <w:r>
              <w:rPr>
                <w:color w:val="000000"/>
              </w:rPr>
              <w:t>2</w:t>
            </w:r>
            <w:r w:rsidRPr="008965EA">
              <w:rPr>
                <w:color w:val="000000"/>
              </w:rPr>
              <w:t>.</w:t>
            </w:r>
          </w:p>
        </w:tc>
        <w:tc>
          <w:tcPr>
            <w:tcW w:w="7322" w:type="dxa"/>
            <w:tcBorders>
              <w:top w:val="single" w:sz="8" w:space="0" w:color="000000"/>
              <w:left w:val="nil"/>
              <w:bottom w:val="single" w:sz="8" w:space="0" w:color="000000"/>
              <w:right w:val="single" w:sz="8" w:space="0" w:color="000000"/>
            </w:tcBorders>
            <w:shd w:val="clear" w:color="auto" w:fill="auto"/>
            <w:vAlign w:val="center"/>
            <w:hideMark/>
          </w:tcPr>
          <w:p w14:paraId="59C748A9" w14:textId="77777777" w:rsidR="0080559A" w:rsidRPr="008965EA" w:rsidRDefault="0080559A" w:rsidP="00A927FA">
            <w:pPr>
              <w:rPr>
                <w:color w:val="000000"/>
              </w:rPr>
            </w:pPr>
            <w:r w:rsidRPr="008965EA">
              <w:rPr>
                <w:color w:val="000000"/>
              </w:rPr>
              <w:t>2) Klips profesjonalny archiwizacyjny (100 szt.)</w:t>
            </w:r>
            <w:r w:rsidRPr="008965EA">
              <w:rPr>
                <w:color w:val="000000"/>
              </w:rPr>
              <w:br/>
              <w:t>• elastyczny i trwały klips z zamknięciem na zaczep - uniemożliwiający przypadkowe otwarcie</w:t>
            </w:r>
          </w:p>
        </w:tc>
        <w:tc>
          <w:tcPr>
            <w:tcW w:w="1417" w:type="dxa"/>
            <w:tcBorders>
              <w:top w:val="single" w:sz="8" w:space="0" w:color="000000"/>
              <w:left w:val="nil"/>
              <w:bottom w:val="single" w:sz="8" w:space="0" w:color="000000"/>
              <w:right w:val="single" w:sz="8" w:space="0" w:color="000000"/>
            </w:tcBorders>
            <w:shd w:val="clear" w:color="auto" w:fill="auto"/>
            <w:vAlign w:val="center"/>
            <w:hideMark/>
          </w:tcPr>
          <w:p w14:paraId="4D3B6A10" w14:textId="77777777" w:rsidR="0080559A" w:rsidRPr="008965EA" w:rsidRDefault="0080559A" w:rsidP="00A927FA">
            <w:pPr>
              <w:jc w:val="center"/>
              <w:rPr>
                <w:color w:val="000000"/>
              </w:rPr>
            </w:pPr>
            <w:r w:rsidRPr="008965EA">
              <w:rPr>
                <w:color w:val="000000"/>
              </w:rPr>
              <w:t>30 OP.</w:t>
            </w:r>
          </w:p>
        </w:tc>
      </w:tr>
      <w:tr w:rsidR="0080559A" w:rsidRPr="008965EA" w14:paraId="27FCFF6F" w14:textId="77777777" w:rsidTr="00F7567E">
        <w:trPr>
          <w:trHeight w:val="1070"/>
        </w:trPr>
        <w:tc>
          <w:tcPr>
            <w:tcW w:w="46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B92C296" w14:textId="77777777" w:rsidR="0080559A" w:rsidRPr="008965EA" w:rsidRDefault="0080559A" w:rsidP="00A927FA">
            <w:pPr>
              <w:rPr>
                <w:color w:val="000000"/>
              </w:rPr>
            </w:pPr>
            <w:r>
              <w:rPr>
                <w:color w:val="000000"/>
              </w:rPr>
              <w:t>3</w:t>
            </w:r>
            <w:r w:rsidRPr="008965EA">
              <w:rPr>
                <w:color w:val="000000"/>
              </w:rPr>
              <w:t>.</w:t>
            </w:r>
          </w:p>
        </w:tc>
        <w:tc>
          <w:tcPr>
            <w:tcW w:w="7322" w:type="dxa"/>
            <w:tcBorders>
              <w:top w:val="single" w:sz="8" w:space="0" w:color="000000"/>
              <w:left w:val="nil"/>
              <w:bottom w:val="single" w:sz="8" w:space="0" w:color="000000"/>
              <w:right w:val="single" w:sz="8" w:space="0" w:color="000000"/>
            </w:tcBorders>
            <w:shd w:val="clear" w:color="auto" w:fill="auto"/>
            <w:vAlign w:val="center"/>
            <w:hideMark/>
          </w:tcPr>
          <w:p w14:paraId="583FDE37" w14:textId="77777777" w:rsidR="0080559A" w:rsidRPr="008965EA" w:rsidRDefault="0080559A" w:rsidP="00A927FA">
            <w:pPr>
              <w:rPr>
                <w:color w:val="000000"/>
              </w:rPr>
            </w:pPr>
            <w:r w:rsidRPr="008965EA">
              <w:rPr>
                <w:color w:val="000000"/>
              </w:rPr>
              <w:t>3) Teczka wiązana biała</w:t>
            </w:r>
            <w:r w:rsidRPr="008965EA">
              <w:rPr>
                <w:color w:val="000000"/>
              </w:rPr>
              <w:br/>
              <w:t>Materiał:</w:t>
            </w:r>
            <w:r w:rsidRPr="008965EA">
              <w:rPr>
                <w:color w:val="000000"/>
              </w:rPr>
              <w:br/>
              <w:t>• karton</w:t>
            </w:r>
            <w:r w:rsidRPr="008965EA">
              <w:rPr>
                <w:color w:val="000000"/>
              </w:rPr>
              <w:br/>
              <w:t xml:space="preserve">o </w:t>
            </w:r>
            <w:proofErr w:type="spellStart"/>
            <w:r w:rsidRPr="008965EA">
              <w:rPr>
                <w:color w:val="000000"/>
              </w:rPr>
              <w:t>pH</w:t>
            </w:r>
            <w:proofErr w:type="spellEnd"/>
            <w:r w:rsidRPr="008965EA">
              <w:rPr>
                <w:color w:val="000000"/>
              </w:rPr>
              <w:t xml:space="preserve"> &lt; 6.0</w:t>
            </w:r>
            <w:r w:rsidRPr="008965EA">
              <w:rPr>
                <w:color w:val="000000"/>
              </w:rPr>
              <w:br/>
              <w:t>o gramatura ok. 250g/m2</w:t>
            </w:r>
            <w:r w:rsidRPr="008965EA">
              <w:rPr>
                <w:color w:val="000000"/>
              </w:rPr>
              <w:br/>
              <w:t>o wymiary 320x250x35</w:t>
            </w:r>
          </w:p>
        </w:tc>
        <w:tc>
          <w:tcPr>
            <w:tcW w:w="1417" w:type="dxa"/>
            <w:tcBorders>
              <w:top w:val="single" w:sz="8" w:space="0" w:color="000000"/>
              <w:left w:val="nil"/>
              <w:bottom w:val="single" w:sz="8" w:space="0" w:color="000000"/>
              <w:right w:val="single" w:sz="8" w:space="0" w:color="000000"/>
            </w:tcBorders>
            <w:shd w:val="clear" w:color="auto" w:fill="auto"/>
            <w:vAlign w:val="center"/>
            <w:hideMark/>
          </w:tcPr>
          <w:p w14:paraId="253CC923" w14:textId="77777777" w:rsidR="0080559A" w:rsidRPr="008965EA" w:rsidRDefault="0080559A" w:rsidP="00A927FA">
            <w:pPr>
              <w:jc w:val="center"/>
              <w:rPr>
                <w:color w:val="000000"/>
              </w:rPr>
            </w:pPr>
            <w:r w:rsidRPr="008965EA">
              <w:rPr>
                <w:color w:val="000000"/>
              </w:rPr>
              <w:t>500 SZT.</w:t>
            </w:r>
          </w:p>
        </w:tc>
      </w:tr>
      <w:tr w:rsidR="0080559A" w:rsidRPr="008965EA" w14:paraId="7D0B5F4A" w14:textId="77777777" w:rsidTr="00F7567E">
        <w:trPr>
          <w:trHeight w:val="99"/>
        </w:trPr>
        <w:tc>
          <w:tcPr>
            <w:tcW w:w="46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FE01640" w14:textId="77777777" w:rsidR="0080559A" w:rsidRPr="008965EA" w:rsidRDefault="0080559A" w:rsidP="00A927FA">
            <w:pPr>
              <w:rPr>
                <w:color w:val="000000"/>
              </w:rPr>
            </w:pPr>
            <w:r>
              <w:rPr>
                <w:color w:val="000000"/>
              </w:rPr>
              <w:t>4</w:t>
            </w:r>
            <w:r w:rsidRPr="008965EA">
              <w:rPr>
                <w:color w:val="000000"/>
              </w:rPr>
              <w:t>.</w:t>
            </w:r>
          </w:p>
        </w:tc>
        <w:tc>
          <w:tcPr>
            <w:tcW w:w="7322" w:type="dxa"/>
            <w:tcBorders>
              <w:top w:val="single" w:sz="8" w:space="0" w:color="000000"/>
              <w:left w:val="nil"/>
              <w:bottom w:val="single" w:sz="8" w:space="0" w:color="000000"/>
              <w:right w:val="single" w:sz="8" w:space="0" w:color="000000"/>
            </w:tcBorders>
            <w:shd w:val="clear" w:color="auto" w:fill="auto"/>
            <w:vAlign w:val="center"/>
            <w:hideMark/>
          </w:tcPr>
          <w:p w14:paraId="42C24F52" w14:textId="77777777" w:rsidR="0080559A" w:rsidRPr="008965EA" w:rsidRDefault="0080559A" w:rsidP="00A927FA">
            <w:pPr>
              <w:rPr>
                <w:color w:val="000000"/>
              </w:rPr>
            </w:pPr>
            <w:r w:rsidRPr="008965EA">
              <w:rPr>
                <w:color w:val="000000"/>
              </w:rPr>
              <w:t xml:space="preserve">4) Etykiety samoprzylepne białe-  A5 </w:t>
            </w:r>
          </w:p>
        </w:tc>
        <w:tc>
          <w:tcPr>
            <w:tcW w:w="1417" w:type="dxa"/>
            <w:tcBorders>
              <w:top w:val="single" w:sz="8" w:space="0" w:color="000000"/>
              <w:left w:val="nil"/>
              <w:bottom w:val="single" w:sz="8" w:space="0" w:color="000000"/>
              <w:right w:val="single" w:sz="8" w:space="0" w:color="000000"/>
            </w:tcBorders>
            <w:shd w:val="clear" w:color="auto" w:fill="auto"/>
            <w:vAlign w:val="center"/>
            <w:hideMark/>
          </w:tcPr>
          <w:p w14:paraId="3369CDDD" w14:textId="77777777" w:rsidR="0080559A" w:rsidRPr="008965EA" w:rsidRDefault="0080559A" w:rsidP="00A927FA">
            <w:pPr>
              <w:jc w:val="center"/>
              <w:rPr>
                <w:color w:val="000000"/>
              </w:rPr>
            </w:pPr>
            <w:r w:rsidRPr="008965EA">
              <w:rPr>
                <w:color w:val="000000"/>
              </w:rPr>
              <w:t>3000 SZT.</w:t>
            </w:r>
          </w:p>
        </w:tc>
      </w:tr>
      <w:tr w:rsidR="0080559A" w:rsidRPr="008965EA" w14:paraId="5BA75026" w14:textId="77777777" w:rsidTr="00F7567E">
        <w:trPr>
          <w:trHeight w:val="60"/>
        </w:trPr>
        <w:tc>
          <w:tcPr>
            <w:tcW w:w="46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8538914" w14:textId="77777777" w:rsidR="0080559A" w:rsidRPr="008965EA" w:rsidRDefault="0080559A" w:rsidP="00A927FA">
            <w:pPr>
              <w:rPr>
                <w:color w:val="000000"/>
              </w:rPr>
            </w:pPr>
            <w:r>
              <w:rPr>
                <w:color w:val="000000"/>
              </w:rPr>
              <w:t>5</w:t>
            </w:r>
            <w:r w:rsidRPr="008965EA">
              <w:rPr>
                <w:color w:val="000000"/>
              </w:rPr>
              <w:t>.</w:t>
            </w:r>
          </w:p>
        </w:tc>
        <w:tc>
          <w:tcPr>
            <w:tcW w:w="7322" w:type="dxa"/>
            <w:tcBorders>
              <w:top w:val="single" w:sz="8" w:space="0" w:color="000000"/>
              <w:left w:val="nil"/>
              <w:bottom w:val="single" w:sz="8" w:space="0" w:color="000000"/>
              <w:right w:val="single" w:sz="8" w:space="0" w:color="000000"/>
            </w:tcBorders>
            <w:shd w:val="clear" w:color="auto" w:fill="auto"/>
            <w:vAlign w:val="center"/>
            <w:hideMark/>
          </w:tcPr>
          <w:p w14:paraId="77BE8D05" w14:textId="77777777" w:rsidR="0080559A" w:rsidRPr="008965EA" w:rsidRDefault="0080559A" w:rsidP="00A927FA">
            <w:pPr>
              <w:rPr>
                <w:color w:val="000000"/>
              </w:rPr>
            </w:pPr>
            <w:r>
              <w:rPr>
                <w:color w:val="000000"/>
              </w:rPr>
              <w:t>5</w:t>
            </w:r>
            <w:r w:rsidRPr="008965EA">
              <w:rPr>
                <w:color w:val="000000"/>
              </w:rPr>
              <w:t>) Etykiety samoprzylepne białe- A4 (2 szt. na karcie A4)</w:t>
            </w:r>
          </w:p>
        </w:tc>
        <w:tc>
          <w:tcPr>
            <w:tcW w:w="1417" w:type="dxa"/>
            <w:tcBorders>
              <w:top w:val="single" w:sz="8" w:space="0" w:color="000000"/>
              <w:left w:val="nil"/>
              <w:bottom w:val="single" w:sz="8" w:space="0" w:color="000000"/>
              <w:right w:val="single" w:sz="8" w:space="0" w:color="000000"/>
            </w:tcBorders>
            <w:shd w:val="clear" w:color="auto" w:fill="auto"/>
            <w:vAlign w:val="center"/>
            <w:hideMark/>
          </w:tcPr>
          <w:p w14:paraId="6434E0F7" w14:textId="77777777" w:rsidR="0080559A" w:rsidRPr="008965EA" w:rsidRDefault="0080559A" w:rsidP="00A927FA">
            <w:pPr>
              <w:jc w:val="center"/>
              <w:rPr>
                <w:color w:val="000000"/>
              </w:rPr>
            </w:pPr>
            <w:r w:rsidRPr="008965EA">
              <w:rPr>
                <w:color w:val="000000"/>
              </w:rPr>
              <w:t>1500 SZT.</w:t>
            </w:r>
          </w:p>
        </w:tc>
      </w:tr>
      <w:tr w:rsidR="0080559A" w:rsidRPr="008965EA" w14:paraId="54B3F467" w14:textId="77777777" w:rsidTr="00F7567E">
        <w:trPr>
          <w:trHeight w:val="1361"/>
        </w:trPr>
        <w:tc>
          <w:tcPr>
            <w:tcW w:w="46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CBABBA3" w14:textId="77777777" w:rsidR="0080559A" w:rsidRPr="008965EA" w:rsidRDefault="0080559A" w:rsidP="00A927FA">
            <w:pPr>
              <w:rPr>
                <w:color w:val="000000"/>
              </w:rPr>
            </w:pPr>
            <w:r>
              <w:rPr>
                <w:color w:val="000000"/>
              </w:rPr>
              <w:t>6</w:t>
            </w:r>
            <w:r w:rsidRPr="008965EA">
              <w:rPr>
                <w:color w:val="000000"/>
              </w:rPr>
              <w:t>.</w:t>
            </w:r>
          </w:p>
        </w:tc>
        <w:tc>
          <w:tcPr>
            <w:tcW w:w="7322" w:type="dxa"/>
            <w:tcBorders>
              <w:top w:val="single" w:sz="8" w:space="0" w:color="000000"/>
              <w:left w:val="nil"/>
              <w:bottom w:val="single" w:sz="8" w:space="0" w:color="000000"/>
              <w:right w:val="single" w:sz="8" w:space="0" w:color="000000"/>
            </w:tcBorders>
            <w:shd w:val="clear" w:color="auto" w:fill="auto"/>
            <w:vAlign w:val="center"/>
            <w:hideMark/>
          </w:tcPr>
          <w:p w14:paraId="62BD4364" w14:textId="77777777" w:rsidR="0080559A" w:rsidRPr="008965EA" w:rsidRDefault="0080559A" w:rsidP="00A927FA">
            <w:pPr>
              <w:rPr>
                <w:color w:val="000000"/>
              </w:rPr>
            </w:pPr>
            <w:r>
              <w:rPr>
                <w:color w:val="000000"/>
              </w:rPr>
              <w:t>6</w:t>
            </w:r>
            <w:r w:rsidRPr="008965EA">
              <w:rPr>
                <w:color w:val="000000"/>
              </w:rPr>
              <w:t>) Kartony bezkwasowe:  Produkt spełnia wymagania określone</w:t>
            </w:r>
            <w:r w:rsidRPr="008965EA">
              <w:rPr>
                <w:color w:val="000000"/>
              </w:rPr>
              <w:br/>
              <w:t xml:space="preserve">w rozporządzeniu </w:t>
            </w:r>
            <w:proofErr w:type="spellStart"/>
            <w:r w:rsidRPr="008965EA">
              <w:rPr>
                <w:color w:val="000000"/>
              </w:rPr>
              <w:t>MKiDN</w:t>
            </w:r>
            <w:proofErr w:type="spellEnd"/>
            <w:r w:rsidRPr="008965EA">
              <w:rPr>
                <w:color w:val="000000"/>
              </w:rPr>
              <w:t xml:space="preserve"> z 20.10.2015Rozporządzenie Ministra Kultury i Dziedzictwa Narodowego z dnia 20 października 2015 r. w sprawie klasyfikowania i kwalifikowania dokumentacji, przekazywania materiałów archiwalnych do archiwów państwowych i brakowania dokumentacji niearchiwalnej (Dz. U. poz. 1743).</w:t>
            </w:r>
            <w:r w:rsidRPr="008965EA">
              <w:rPr>
                <w:color w:val="000000"/>
              </w:rPr>
              <w:br/>
              <w:t>Materiał:</w:t>
            </w:r>
            <w:r w:rsidRPr="008965EA">
              <w:rPr>
                <w:color w:val="000000"/>
              </w:rPr>
              <w:br/>
              <w:t xml:space="preserve">• tektura </w:t>
            </w:r>
            <w:proofErr w:type="spellStart"/>
            <w:r w:rsidRPr="008965EA">
              <w:rPr>
                <w:color w:val="000000"/>
              </w:rPr>
              <w:t>Prior</w:t>
            </w:r>
            <w:proofErr w:type="spellEnd"/>
            <w:r w:rsidRPr="008965EA">
              <w:rPr>
                <w:color w:val="000000"/>
              </w:rPr>
              <w:br/>
              <w:t xml:space="preserve">o </w:t>
            </w:r>
            <w:proofErr w:type="spellStart"/>
            <w:r w:rsidRPr="008965EA">
              <w:rPr>
                <w:color w:val="000000"/>
              </w:rPr>
              <w:t>pH</w:t>
            </w:r>
            <w:proofErr w:type="spellEnd"/>
            <w:r w:rsidRPr="008965EA">
              <w:rPr>
                <w:color w:val="000000"/>
              </w:rPr>
              <w:t xml:space="preserve"> 8.0-9.5</w:t>
            </w:r>
            <w:r w:rsidRPr="008965EA">
              <w:rPr>
                <w:color w:val="000000"/>
              </w:rPr>
              <w:br/>
              <w:t>o gramatura 1300g/m2</w:t>
            </w:r>
            <w:r w:rsidRPr="008965EA">
              <w:rPr>
                <w:color w:val="000000"/>
              </w:rPr>
              <w:br/>
              <w:t>o rezerwa alkaliczna &gt; 0.4 mol/kg</w:t>
            </w:r>
            <w:r w:rsidRPr="008965EA">
              <w:rPr>
                <w:color w:val="000000"/>
              </w:rPr>
              <w:br/>
              <w:t>rozmiar: 350x260x110</w:t>
            </w:r>
          </w:p>
        </w:tc>
        <w:tc>
          <w:tcPr>
            <w:tcW w:w="1417" w:type="dxa"/>
            <w:tcBorders>
              <w:top w:val="single" w:sz="8" w:space="0" w:color="000000"/>
              <w:left w:val="nil"/>
              <w:bottom w:val="single" w:sz="8" w:space="0" w:color="000000"/>
              <w:right w:val="single" w:sz="8" w:space="0" w:color="000000"/>
            </w:tcBorders>
            <w:shd w:val="clear" w:color="auto" w:fill="auto"/>
            <w:vAlign w:val="center"/>
            <w:hideMark/>
          </w:tcPr>
          <w:p w14:paraId="11CF31BE" w14:textId="77777777" w:rsidR="0080559A" w:rsidRPr="008965EA" w:rsidRDefault="0080559A" w:rsidP="00A927FA">
            <w:pPr>
              <w:jc w:val="center"/>
              <w:rPr>
                <w:color w:val="000000"/>
              </w:rPr>
            </w:pPr>
            <w:r w:rsidRPr="008965EA">
              <w:rPr>
                <w:color w:val="000000"/>
              </w:rPr>
              <w:t>200 SZT.</w:t>
            </w:r>
          </w:p>
        </w:tc>
      </w:tr>
      <w:tr w:rsidR="0080559A" w:rsidRPr="008965EA" w14:paraId="5DEC4B1B" w14:textId="77777777" w:rsidTr="00F7567E">
        <w:trPr>
          <w:trHeight w:val="60"/>
        </w:trPr>
        <w:tc>
          <w:tcPr>
            <w:tcW w:w="46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6B3FDF8" w14:textId="77777777" w:rsidR="0080559A" w:rsidRPr="008965EA" w:rsidRDefault="0080559A" w:rsidP="00A927FA">
            <w:pPr>
              <w:rPr>
                <w:color w:val="000000"/>
              </w:rPr>
            </w:pPr>
            <w:r>
              <w:rPr>
                <w:color w:val="000000"/>
              </w:rPr>
              <w:t>7</w:t>
            </w:r>
            <w:r w:rsidRPr="008965EA">
              <w:rPr>
                <w:color w:val="000000"/>
              </w:rPr>
              <w:t>.</w:t>
            </w:r>
          </w:p>
        </w:tc>
        <w:tc>
          <w:tcPr>
            <w:tcW w:w="7322" w:type="dxa"/>
            <w:tcBorders>
              <w:top w:val="single" w:sz="8" w:space="0" w:color="000000"/>
              <w:left w:val="nil"/>
              <w:bottom w:val="single" w:sz="8" w:space="0" w:color="000000"/>
              <w:right w:val="single" w:sz="8" w:space="0" w:color="000000"/>
            </w:tcBorders>
            <w:shd w:val="clear" w:color="auto" w:fill="auto"/>
            <w:vAlign w:val="center"/>
            <w:hideMark/>
          </w:tcPr>
          <w:p w14:paraId="1222D1D0" w14:textId="20CF3493" w:rsidR="0080559A" w:rsidRPr="008965EA" w:rsidRDefault="0080559A" w:rsidP="00A927FA">
            <w:pPr>
              <w:rPr>
                <w:color w:val="000000"/>
              </w:rPr>
            </w:pPr>
            <w:r w:rsidRPr="008965EA">
              <w:rPr>
                <w:color w:val="000000"/>
              </w:rPr>
              <w:t xml:space="preserve"> </w:t>
            </w:r>
            <w:r>
              <w:rPr>
                <w:color w:val="000000"/>
              </w:rPr>
              <w:t>7</w:t>
            </w:r>
            <w:r w:rsidRPr="008965EA">
              <w:rPr>
                <w:color w:val="000000"/>
              </w:rPr>
              <w:t>) gumki recepturki</w:t>
            </w:r>
            <w:r w:rsidR="00721343">
              <w:rPr>
                <w:color w:val="000000"/>
              </w:rPr>
              <w:t>, op. 1kg</w:t>
            </w:r>
          </w:p>
        </w:tc>
        <w:tc>
          <w:tcPr>
            <w:tcW w:w="1417" w:type="dxa"/>
            <w:tcBorders>
              <w:top w:val="single" w:sz="8" w:space="0" w:color="000000"/>
              <w:left w:val="nil"/>
              <w:bottom w:val="single" w:sz="8" w:space="0" w:color="000000"/>
              <w:right w:val="single" w:sz="8" w:space="0" w:color="000000"/>
            </w:tcBorders>
            <w:shd w:val="clear" w:color="auto" w:fill="auto"/>
            <w:vAlign w:val="center"/>
            <w:hideMark/>
          </w:tcPr>
          <w:p w14:paraId="5CD7CD50" w14:textId="77777777" w:rsidR="0080559A" w:rsidRPr="008965EA" w:rsidRDefault="0080559A" w:rsidP="00A927FA">
            <w:pPr>
              <w:jc w:val="center"/>
              <w:rPr>
                <w:color w:val="000000"/>
              </w:rPr>
            </w:pPr>
            <w:r w:rsidRPr="008965EA">
              <w:rPr>
                <w:color w:val="000000"/>
              </w:rPr>
              <w:t>3 KG</w:t>
            </w:r>
          </w:p>
        </w:tc>
      </w:tr>
    </w:tbl>
    <w:p w14:paraId="0B0AEA78" w14:textId="77777777" w:rsidR="009A7BAB" w:rsidRDefault="009A7BAB" w:rsidP="006E5647">
      <w:pPr>
        <w:widowControl/>
        <w:autoSpaceDE/>
        <w:autoSpaceDN/>
        <w:ind w:firstLine="708"/>
        <w:jc w:val="right"/>
        <w:rPr>
          <w:rFonts w:ascii="Calibri" w:hAnsi="Calibri" w:cs="Calibri"/>
          <w:b/>
          <w:iCs/>
          <w:lang w:eastAsia="pl-PL"/>
        </w:rPr>
      </w:pPr>
    </w:p>
    <w:p w14:paraId="2A6ADFC4" w14:textId="47E44FFA" w:rsidR="006E5647" w:rsidRDefault="006E5647" w:rsidP="00804A6F">
      <w:pPr>
        <w:widowControl/>
        <w:autoSpaceDE/>
        <w:autoSpaceDN/>
        <w:jc w:val="right"/>
        <w:rPr>
          <w:rFonts w:ascii="Calibri" w:hAnsi="Calibri" w:cs="Calibri"/>
          <w:b/>
          <w:iCs/>
          <w:lang w:eastAsia="pl-PL"/>
        </w:rPr>
      </w:pPr>
      <w:r w:rsidRPr="00804A6F">
        <w:rPr>
          <w:rFonts w:ascii="Calibri" w:hAnsi="Calibri" w:cs="Calibri"/>
          <w:lang w:eastAsia="pl-PL"/>
        </w:rPr>
        <w:br w:type="page"/>
      </w:r>
      <w:r w:rsidRPr="006E5647">
        <w:rPr>
          <w:rFonts w:ascii="Calibri" w:hAnsi="Calibri" w:cs="Calibri"/>
          <w:b/>
          <w:iCs/>
          <w:lang w:eastAsia="pl-PL"/>
        </w:rPr>
        <w:lastRenderedPageBreak/>
        <w:t>Załącznik nr 4 do umowy</w:t>
      </w:r>
    </w:p>
    <w:p w14:paraId="1CDD0D54" w14:textId="67550B62" w:rsidR="00804A6F" w:rsidRDefault="00804A6F" w:rsidP="00804A6F">
      <w:pPr>
        <w:widowControl/>
        <w:autoSpaceDE/>
        <w:autoSpaceDN/>
        <w:jc w:val="right"/>
        <w:rPr>
          <w:rFonts w:ascii="Calibri" w:hAnsi="Calibri" w:cs="Calibri"/>
          <w:b/>
          <w:iCs/>
          <w:lang w:eastAsia="pl-PL"/>
        </w:rPr>
      </w:pPr>
    </w:p>
    <w:p w14:paraId="44A28D76" w14:textId="77777777" w:rsidR="00804A6F" w:rsidRPr="006E5647" w:rsidRDefault="00804A6F" w:rsidP="00804A6F">
      <w:pPr>
        <w:widowControl/>
        <w:autoSpaceDE/>
        <w:autoSpaceDN/>
        <w:jc w:val="right"/>
        <w:rPr>
          <w:rFonts w:ascii="Calibri" w:hAnsi="Calibri" w:cs="Calibri"/>
          <w:b/>
          <w:iCs/>
          <w:lang w:eastAsia="pl-PL"/>
        </w:rPr>
      </w:pPr>
    </w:p>
    <w:p w14:paraId="2809738E" w14:textId="77777777" w:rsidR="00A33EAF" w:rsidRPr="00C07E6C" w:rsidRDefault="00A33EAF" w:rsidP="00A33EAF">
      <w:pPr>
        <w:jc w:val="center"/>
        <w:rPr>
          <w:b/>
          <w:sz w:val="24"/>
          <w:szCs w:val="24"/>
        </w:rPr>
      </w:pPr>
      <w:r w:rsidRPr="00C07E6C">
        <w:rPr>
          <w:b/>
          <w:sz w:val="24"/>
          <w:szCs w:val="24"/>
        </w:rPr>
        <w:t>Protokół Zdawczo-Odbiorczy</w:t>
      </w:r>
    </w:p>
    <w:p w14:paraId="0DA2E222" w14:textId="77777777" w:rsidR="00A33EAF" w:rsidRDefault="00A33EAF" w:rsidP="00A33EAF">
      <w:pPr>
        <w:jc w:val="center"/>
        <w:rPr>
          <w:sz w:val="24"/>
          <w:szCs w:val="24"/>
        </w:rPr>
      </w:pPr>
      <w:r>
        <w:rPr>
          <w:sz w:val="24"/>
          <w:szCs w:val="24"/>
        </w:rPr>
        <w:t>Całościowy / Częściowy *</w:t>
      </w:r>
      <w:r w:rsidRPr="00C07E6C">
        <w:rPr>
          <w:sz w:val="24"/>
          <w:szCs w:val="24"/>
        </w:rPr>
        <w:t>/</w:t>
      </w:r>
    </w:p>
    <w:p w14:paraId="3CC9FA22" w14:textId="77777777" w:rsidR="00A33EAF" w:rsidRPr="00C07E6C" w:rsidRDefault="00A33EAF" w:rsidP="00A33EAF">
      <w:pPr>
        <w:jc w:val="center"/>
        <w:rPr>
          <w:sz w:val="24"/>
          <w:szCs w:val="24"/>
        </w:rPr>
      </w:pPr>
    </w:p>
    <w:p w14:paraId="2B8DC4A4" w14:textId="77777777" w:rsidR="00A33EAF" w:rsidRPr="00C07E6C" w:rsidRDefault="00A33EAF" w:rsidP="00A33EAF">
      <w:pPr>
        <w:jc w:val="both"/>
        <w:rPr>
          <w:sz w:val="24"/>
          <w:szCs w:val="24"/>
        </w:rPr>
      </w:pPr>
      <w:r w:rsidRPr="00C07E6C">
        <w:rPr>
          <w:sz w:val="24"/>
          <w:szCs w:val="24"/>
        </w:rPr>
        <w:t>sporządzony w dniu  ...................................... w Warszawie/ Olsztynie/ Krakowie/Gdańsku/ Wrocławiu</w:t>
      </w:r>
    </w:p>
    <w:p w14:paraId="78BD9CB2" w14:textId="77777777" w:rsidR="00A33EAF" w:rsidRPr="00C07E6C" w:rsidRDefault="00A33EAF" w:rsidP="00A33EAF">
      <w:pPr>
        <w:jc w:val="both"/>
        <w:rPr>
          <w:sz w:val="24"/>
          <w:szCs w:val="24"/>
        </w:rPr>
      </w:pPr>
      <w:r w:rsidRPr="00C07E6C">
        <w:rPr>
          <w:sz w:val="24"/>
          <w:szCs w:val="24"/>
        </w:rPr>
        <w:t>w sprawie odbioru dostawy z dnia</w:t>
      </w:r>
      <w:r w:rsidRPr="00C07E6C">
        <w:rPr>
          <w:sz w:val="24"/>
          <w:szCs w:val="24"/>
        </w:rPr>
        <w:tab/>
        <w:t>……...............................</w:t>
      </w:r>
    </w:p>
    <w:p w14:paraId="1D313FB1" w14:textId="77777777" w:rsidR="00A33EAF" w:rsidRDefault="00A33EAF" w:rsidP="00A33EAF">
      <w:pPr>
        <w:jc w:val="both"/>
        <w:rPr>
          <w:sz w:val="24"/>
          <w:szCs w:val="24"/>
        </w:rPr>
      </w:pPr>
      <w:r w:rsidRPr="00C07E6C">
        <w:rPr>
          <w:sz w:val="24"/>
          <w:szCs w:val="24"/>
        </w:rPr>
        <w:t>(kopia zgłoszonego zapotrzebowania w załączeniu)</w:t>
      </w:r>
    </w:p>
    <w:p w14:paraId="056539DA" w14:textId="77777777" w:rsidR="00A33EAF" w:rsidRPr="00C07E6C" w:rsidRDefault="00A33EAF" w:rsidP="00A33EAF">
      <w:pPr>
        <w:jc w:val="both"/>
        <w:rPr>
          <w:sz w:val="24"/>
          <w:szCs w:val="24"/>
        </w:rPr>
      </w:pPr>
    </w:p>
    <w:p w14:paraId="17691DCA" w14:textId="77777777" w:rsidR="00A33EAF" w:rsidRPr="00C07E6C" w:rsidRDefault="00A33EAF" w:rsidP="00A33EAF">
      <w:pPr>
        <w:numPr>
          <w:ilvl w:val="0"/>
          <w:numId w:val="150"/>
        </w:numPr>
        <w:suppressAutoHyphens/>
        <w:autoSpaceDE/>
        <w:autoSpaceDN/>
        <w:spacing w:line="276" w:lineRule="auto"/>
        <w:ind w:left="357" w:hanging="357"/>
        <w:jc w:val="both"/>
        <w:rPr>
          <w:sz w:val="24"/>
          <w:szCs w:val="24"/>
        </w:rPr>
      </w:pPr>
      <w:r w:rsidRPr="00C07E6C">
        <w:rPr>
          <w:sz w:val="24"/>
          <w:szCs w:val="24"/>
        </w:rPr>
        <w:t xml:space="preserve">Wykonawca zrealizował dostawę a Zamawiający przyjął ją bez zastrzeżeń stwierdzając, że  została ona wykonana zgodnie z zawartą umową. </w:t>
      </w:r>
      <w:r>
        <w:rPr>
          <w:sz w:val="24"/>
          <w:szCs w:val="24"/>
        </w:rPr>
        <w:t>*</w:t>
      </w:r>
      <w:r w:rsidRPr="00C07E6C">
        <w:rPr>
          <w:sz w:val="24"/>
          <w:szCs w:val="24"/>
        </w:rPr>
        <w:t>/</w:t>
      </w:r>
    </w:p>
    <w:p w14:paraId="36A88DB3" w14:textId="77777777" w:rsidR="00A33EAF" w:rsidRPr="00C07E6C" w:rsidRDefault="00A33EAF" w:rsidP="00A33EAF">
      <w:pPr>
        <w:ind w:left="357" w:hanging="357"/>
        <w:jc w:val="both"/>
        <w:rPr>
          <w:sz w:val="24"/>
          <w:szCs w:val="24"/>
        </w:rPr>
      </w:pPr>
    </w:p>
    <w:p w14:paraId="7B50D228" w14:textId="77777777" w:rsidR="00A33EAF" w:rsidRPr="00C07E6C" w:rsidRDefault="00A33EAF" w:rsidP="00A33EAF">
      <w:pPr>
        <w:numPr>
          <w:ilvl w:val="0"/>
          <w:numId w:val="150"/>
        </w:numPr>
        <w:suppressAutoHyphens/>
        <w:autoSpaceDE/>
        <w:autoSpaceDN/>
        <w:spacing w:line="276" w:lineRule="auto"/>
        <w:ind w:left="357" w:hanging="357"/>
        <w:jc w:val="both"/>
        <w:rPr>
          <w:sz w:val="24"/>
          <w:szCs w:val="24"/>
        </w:rPr>
      </w:pPr>
      <w:r w:rsidRPr="00C07E6C">
        <w:rPr>
          <w:sz w:val="24"/>
          <w:szCs w:val="24"/>
        </w:rPr>
        <w:t>Zamawiający zgłosił następujące zastrzeżenia i uwagi do  zrealizowanej dostawy:</w:t>
      </w:r>
    </w:p>
    <w:p w14:paraId="669B4955" w14:textId="77777777" w:rsidR="00A33EAF" w:rsidRPr="00C07E6C" w:rsidRDefault="00A33EAF" w:rsidP="00A33EAF">
      <w:pPr>
        <w:jc w:val="both"/>
        <w:rPr>
          <w:sz w:val="24"/>
          <w:szCs w:val="24"/>
        </w:rPr>
      </w:pPr>
      <w:r w:rsidRPr="00C07E6C">
        <w:rPr>
          <w:sz w:val="24"/>
          <w:szCs w:val="24"/>
        </w:rPr>
        <w:t xml:space="preserve"> ……………………………………………………………………………………………………………………………………………………………………………………………………………………………………………………………………………………………………………………………………………</w:t>
      </w:r>
      <w:r>
        <w:rPr>
          <w:sz w:val="24"/>
          <w:szCs w:val="24"/>
        </w:rPr>
        <w:t>………………………………………………………… *</w:t>
      </w:r>
      <w:r w:rsidRPr="00C07E6C">
        <w:rPr>
          <w:sz w:val="24"/>
          <w:szCs w:val="24"/>
        </w:rPr>
        <w:t>/</w:t>
      </w:r>
    </w:p>
    <w:p w14:paraId="6E592502" w14:textId="77777777" w:rsidR="00A33EAF" w:rsidRPr="00C07E6C" w:rsidRDefault="00A33EAF" w:rsidP="00A33EAF">
      <w:pPr>
        <w:numPr>
          <w:ilvl w:val="0"/>
          <w:numId w:val="150"/>
        </w:numPr>
        <w:suppressAutoHyphens/>
        <w:autoSpaceDE/>
        <w:autoSpaceDN/>
        <w:spacing w:line="276" w:lineRule="auto"/>
        <w:ind w:left="357" w:hanging="357"/>
        <w:jc w:val="both"/>
        <w:rPr>
          <w:sz w:val="24"/>
          <w:szCs w:val="24"/>
        </w:rPr>
      </w:pPr>
      <w:r w:rsidRPr="00C07E6C">
        <w:rPr>
          <w:sz w:val="24"/>
          <w:szCs w:val="24"/>
        </w:rPr>
        <w:t>Wykonawca w terminie  .……………………………………………………………………</w:t>
      </w:r>
    </w:p>
    <w:p w14:paraId="6CEDA37A" w14:textId="77777777" w:rsidR="00A33EAF" w:rsidRPr="00C07E6C" w:rsidRDefault="00A33EAF" w:rsidP="00A33EAF">
      <w:pPr>
        <w:suppressAutoHyphens/>
        <w:jc w:val="both"/>
        <w:rPr>
          <w:sz w:val="24"/>
          <w:szCs w:val="24"/>
        </w:rPr>
      </w:pPr>
      <w:r w:rsidRPr="00C07E6C">
        <w:rPr>
          <w:sz w:val="24"/>
          <w:szCs w:val="24"/>
        </w:rPr>
        <w:t>……………………………………………………………………………………………………………………………………………………………………………………………………</w:t>
      </w:r>
    </w:p>
    <w:p w14:paraId="73A572EF" w14:textId="77777777" w:rsidR="00A33EAF" w:rsidRPr="00C07E6C" w:rsidRDefault="00A33EAF" w:rsidP="00A33EAF">
      <w:pPr>
        <w:jc w:val="both"/>
        <w:rPr>
          <w:sz w:val="24"/>
          <w:szCs w:val="24"/>
        </w:rPr>
      </w:pPr>
      <w:r w:rsidRPr="00C07E6C">
        <w:rPr>
          <w:sz w:val="24"/>
          <w:szCs w:val="24"/>
        </w:rPr>
        <w:t>usunie braki ilościowe i/lub jakościowe zgodnie z zastrzeżeniami i uwagami wymienionymi w pkt. 2 niniejsz</w:t>
      </w:r>
      <w:r>
        <w:rPr>
          <w:sz w:val="24"/>
          <w:szCs w:val="24"/>
        </w:rPr>
        <w:t>ego protokołu. *</w:t>
      </w:r>
      <w:r w:rsidRPr="00C07E6C">
        <w:rPr>
          <w:sz w:val="24"/>
          <w:szCs w:val="24"/>
        </w:rPr>
        <w:t>/</w:t>
      </w:r>
    </w:p>
    <w:p w14:paraId="2D371F28" w14:textId="77777777" w:rsidR="00A33EAF" w:rsidRPr="00C07E6C" w:rsidRDefault="00A33EAF" w:rsidP="00A33EAF">
      <w:pPr>
        <w:widowControl/>
        <w:numPr>
          <w:ilvl w:val="0"/>
          <w:numId w:val="150"/>
        </w:numPr>
        <w:autoSpaceDE/>
        <w:autoSpaceDN/>
        <w:spacing w:after="200" w:line="276" w:lineRule="auto"/>
        <w:ind w:left="426"/>
        <w:jc w:val="both"/>
        <w:rPr>
          <w:sz w:val="24"/>
          <w:szCs w:val="24"/>
        </w:rPr>
      </w:pPr>
      <w:r w:rsidRPr="00C07E6C">
        <w:rPr>
          <w:sz w:val="24"/>
          <w:szCs w:val="24"/>
        </w:rPr>
        <w:t>Kwota pozostała do wykorzystania w ramach zawartej umowy …………………………</w:t>
      </w:r>
    </w:p>
    <w:p w14:paraId="36B2FD66" w14:textId="77777777" w:rsidR="00A33EAF" w:rsidRPr="00C07E6C" w:rsidRDefault="00A33EAF" w:rsidP="00A33EAF">
      <w:pPr>
        <w:jc w:val="both"/>
        <w:rPr>
          <w:sz w:val="24"/>
          <w:szCs w:val="24"/>
        </w:rPr>
      </w:pPr>
    </w:p>
    <w:p w14:paraId="0BB010EB" w14:textId="77777777" w:rsidR="00A33EAF" w:rsidRPr="00C07E6C" w:rsidRDefault="00A33EAF" w:rsidP="00A33EAF">
      <w:pPr>
        <w:jc w:val="both"/>
        <w:rPr>
          <w:sz w:val="24"/>
          <w:szCs w:val="24"/>
        </w:rPr>
      </w:pPr>
    </w:p>
    <w:p w14:paraId="7C85B932" w14:textId="77777777" w:rsidR="00A33EAF" w:rsidRPr="00C07E6C" w:rsidRDefault="00A33EAF" w:rsidP="00A33EAF">
      <w:pPr>
        <w:jc w:val="both"/>
        <w:rPr>
          <w:sz w:val="24"/>
          <w:szCs w:val="24"/>
        </w:rPr>
      </w:pPr>
      <w:r w:rsidRPr="00C07E6C">
        <w:rPr>
          <w:sz w:val="24"/>
          <w:szCs w:val="24"/>
        </w:rPr>
        <w:t>Ze strony Zamawiającego                                                             Ze strony Wykonawcy</w:t>
      </w:r>
    </w:p>
    <w:p w14:paraId="0D3B0C3B" w14:textId="2D50EFD4" w:rsidR="00354C19" w:rsidRDefault="00354C19" w:rsidP="006E5647">
      <w:pPr>
        <w:widowControl/>
        <w:autoSpaceDE/>
        <w:autoSpaceDN/>
        <w:rPr>
          <w:rFonts w:ascii="Calibri" w:hAnsi="Calibri" w:cs="Calibri"/>
          <w:kern w:val="24"/>
          <w:lang w:eastAsia="pl-PL"/>
        </w:rPr>
      </w:pPr>
    </w:p>
    <w:p w14:paraId="150D5AEE" w14:textId="3C6617CE" w:rsidR="00354C19" w:rsidRDefault="00354C19" w:rsidP="006E5647">
      <w:pPr>
        <w:widowControl/>
        <w:autoSpaceDE/>
        <w:autoSpaceDN/>
        <w:rPr>
          <w:rFonts w:ascii="Calibri" w:hAnsi="Calibri" w:cs="Calibri"/>
          <w:kern w:val="24"/>
          <w:lang w:eastAsia="pl-PL"/>
        </w:rPr>
      </w:pPr>
    </w:p>
    <w:p w14:paraId="33AC0E48" w14:textId="6AACAED4" w:rsidR="00354C19" w:rsidRDefault="00354C19" w:rsidP="006E5647">
      <w:pPr>
        <w:widowControl/>
        <w:autoSpaceDE/>
        <w:autoSpaceDN/>
        <w:rPr>
          <w:rFonts w:ascii="Calibri" w:hAnsi="Calibri" w:cs="Calibri"/>
          <w:kern w:val="24"/>
          <w:lang w:eastAsia="pl-PL"/>
        </w:rPr>
      </w:pPr>
    </w:p>
    <w:p w14:paraId="7DBBF093" w14:textId="2E093762" w:rsidR="00354C19" w:rsidRDefault="00354C19" w:rsidP="006E5647">
      <w:pPr>
        <w:widowControl/>
        <w:autoSpaceDE/>
        <w:autoSpaceDN/>
        <w:rPr>
          <w:rFonts w:ascii="Calibri" w:hAnsi="Calibri" w:cs="Calibri"/>
          <w:kern w:val="24"/>
          <w:lang w:eastAsia="pl-PL"/>
        </w:rPr>
      </w:pPr>
    </w:p>
    <w:p w14:paraId="329E675F" w14:textId="77777777" w:rsidR="00354C19" w:rsidRPr="006E5647" w:rsidRDefault="00354C19" w:rsidP="006E5647">
      <w:pPr>
        <w:widowControl/>
        <w:autoSpaceDE/>
        <w:autoSpaceDN/>
        <w:rPr>
          <w:rFonts w:ascii="Calibri" w:hAnsi="Calibri" w:cs="Calibri"/>
          <w:kern w:val="24"/>
          <w:lang w:eastAsia="pl-PL"/>
        </w:rPr>
      </w:pPr>
    </w:p>
    <w:p w14:paraId="7CDFEC68" w14:textId="77777777" w:rsidR="006E5647" w:rsidRPr="006E5647" w:rsidRDefault="006E5647" w:rsidP="006E5647">
      <w:pPr>
        <w:widowControl/>
        <w:autoSpaceDE/>
        <w:autoSpaceDN/>
        <w:rPr>
          <w:rFonts w:ascii="Calibri" w:hAnsi="Calibri" w:cs="Calibri"/>
          <w:kern w:val="24"/>
          <w:lang w:eastAsia="pl-PL"/>
        </w:rPr>
      </w:pPr>
    </w:p>
    <w:p w14:paraId="357D5894" w14:textId="77777777" w:rsidR="006E5647" w:rsidRPr="00354C19" w:rsidRDefault="006E5647" w:rsidP="006E5647">
      <w:pPr>
        <w:widowControl/>
        <w:autoSpaceDE/>
        <w:autoSpaceDN/>
        <w:rPr>
          <w:rFonts w:ascii="Calibri" w:hAnsi="Calibri" w:cs="Calibri"/>
          <w:i/>
          <w:iCs/>
          <w:kern w:val="24"/>
          <w:lang w:eastAsia="pl-PL"/>
        </w:rPr>
      </w:pPr>
      <w:r w:rsidRPr="006E5647">
        <w:rPr>
          <w:rFonts w:ascii="Calibri" w:hAnsi="Calibri" w:cs="Calibri"/>
          <w:kern w:val="24"/>
          <w:lang w:eastAsia="pl-PL"/>
        </w:rPr>
        <w:t>*</w:t>
      </w:r>
      <w:r w:rsidRPr="00354C19">
        <w:rPr>
          <w:rFonts w:ascii="Calibri" w:hAnsi="Calibri" w:cs="Calibri"/>
          <w:i/>
          <w:iCs/>
          <w:kern w:val="24"/>
          <w:lang w:eastAsia="pl-PL"/>
        </w:rPr>
        <w:t>niepotrzebne skreślić</w:t>
      </w:r>
    </w:p>
    <w:p w14:paraId="24BBF6EA" w14:textId="77777777" w:rsidR="006E5647" w:rsidRPr="006E5647" w:rsidRDefault="006E5647" w:rsidP="006E5647">
      <w:pPr>
        <w:widowControl/>
        <w:autoSpaceDE/>
        <w:autoSpaceDN/>
        <w:ind w:firstLine="708"/>
        <w:jc w:val="right"/>
        <w:rPr>
          <w:rFonts w:ascii="Calibri" w:hAnsi="Calibri" w:cs="Calibri"/>
          <w:b/>
          <w:iCs/>
          <w:lang w:eastAsia="pl-PL"/>
        </w:rPr>
      </w:pPr>
    </w:p>
    <w:p w14:paraId="59FC3DFB" w14:textId="77777777" w:rsidR="006E5647" w:rsidRPr="006E5647" w:rsidRDefault="006E5647" w:rsidP="006E5647">
      <w:pPr>
        <w:widowControl/>
        <w:autoSpaceDE/>
        <w:autoSpaceDN/>
        <w:ind w:firstLine="708"/>
        <w:jc w:val="right"/>
        <w:rPr>
          <w:rFonts w:ascii="Calibri" w:hAnsi="Calibri" w:cs="Calibri"/>
          <w:b/>
          <w:iCs/>
          <w:lang w:eastAsia="pl-PL"/>
        </w:rPr>
      </w:pPr>
    </w:p>
    <w:p w14:paraId="3CE2B142" w14:textId="77777777" w:rsidR="006E5647" w:rsidRPr="006E5647" w:rsidRDefault="006E5647" w:rsidP="006E5647">
      <w:pPr>
        <w:widowControl/>
        <w:autoSpaceDE/>
        <w:autoSpaceDN/>
        <w:ind w:firstLine="708"/>
        <w:jc w:val="right"/>
        <w:rPr>
          <w:rFonts w:ascii="Calibri" w:hAnsi="Calibri" w:cs="Calibri"/>
          <w:b/>
          <w:iCs/>
          <w:lang w:eastAsia="pl-PL"/>
        </w:rPr>
      </w:pPr>
    </w:p>
    <w:p w14:paraId="5FB6FA1B" w14:textId="77777777" w:rsidR="006E5647" w:rsidRPr="006E5647" w:rsidRDefault="006E5647" w:rsidP="006E5647">
      <w:pPr>
        <w:widowControl/>
        <w:autoSpaceDE/>
        <w:autoSpaceDN/>
        <w:ind w:firstLine="708"/>
        <w:jc w:val="right"/>
        <w:rPr>
          <w:rFonts w:ascii="Calibri" w:hAnsi="Calibri" w:cs="Calibri"/>
          <w:b/>
          <w:iCs/>
          <w:lang w:eastAsia="pl-PL"/>
        </w:rPr>
      </w:pPr>
    </w:p>
    <w:p w14:paraId="257CA6BE" w14:textId="77777777" w:rsidR="00A33EAF" w:rsidRDefault="00A33EAF" w:rsidP="006E5647">
      <w:pPr>
        <w:widowControl/>
        <w:autoSpaceDE/>
        <w:autoSpaceDN/>
        <w:ind w:firstLine="708"/>
        <w:jc w:val="right"/>
        <w:rPr>
          <w:rFonts w:ascii="Calibri" w:hAnsi="Calibri" w:cs="Calibri"/>
          <w:b/>
          <w:iCs/>
          <w:lang w:eastAsia="pl-PL"/>
        </w:rPr>
      </w:pPr>
    </w:p>
    <w:p w14:paraId="6960502F" w14:textId="77777777" w:rsidR="00A33EAF" w:rsidRDefault="00A33EAF" w:rsidP="006E5647">
      <w:pPr>
        <w:widowControl/>
        <w:autoSpaceDE/>
        <w:autoSpaceDN/>
        <w:ind w:firstLine="708"/>
        <w:jc w:val="right"/>
        <w:rPr>
          <w:rFonts w:ascii="Calibri" w:hAnsi="Calibri" w:cs="Calibri"/>
          <w:b/>
          <w:iCs/>
          <w:lang w:eastAsia="pl-PL"/>
        </w:rPr>
      </w:pPr>
    </w:p>
    <w:p w14:paraId="72852667" w14:textId="77777777" w:rsidR="00A33EAF" w:rsidRDefault="00A33EAF" w:rsidP="006E5647">
      <w:pPr>
        <w:widowControl/>
        <w:autoSpaceDE/>
        <w:autoSpaceDN/>
        <w:ind w:firstLine="708"/>
        <w:jc w:val="right"/>
        <w:rPr>
          <w:rFonts w:ascii="Calibri" w:hAnsi="Calibri" w:cs="Calibri"/>
          <w:b/>
          <w:iCs/>
          <w:lang w:eastAsia="pl-PL"/>
        </w:rPr>
      </w:pPr>
    </w:p>
    <w:p w14:paraId="3C3E8919" w14:textId="77777777" w:rsidR="00A33EAF" w:rsidRDefault="00A33EAF" w:rsidP="006E5647">
      <w:pPr>
        <w:widowControl/>
        <w:autoSpaceDE/>
        <w:autoSpaceDN/>
        <w:ind w:firstLine="708"/>
        <w:jc w:val="right"/>
        <w:rPr>
          <w:rFonts w:ascii="Calibri" w:hAnsi="Calibri" w:cs="Calibri"/>
          <w:b/>
          <w:iCs/>
          <w:lang w:eastAsia="pl-PL"/>
        </w:rPr>
      </w:pPr>
    </w:p>
    <w:p w14:paraId="126E21CB" w14:textId="77777777" w:rsidR="00A33EAF" w:rsidRDefault="00A33EAF" w:rsidP="006E5647">
      <w:pPr>
        <w:widowControl/>
        <w:autoSpaceDE/>
        <w:autoSpaceDN/>
        <w:ind w:firstLine="708"/>
        <w:jc w:val="right"/>
        <w:rPr>
          <w:rFonts w:ascii="Calibri" w:hAnsi="Calibri" w:cs="Calibri"/>
          <w:b/>
          <w:iCs/>
          <w:lang w:eastAsia="pl-PL"/>
        </w:rPr>
      </w:pPr>
    </w:p>
    <w:p w14:paraId="48453053" w14:textId="77777777" w:rsidR="00A33EAF" w:rsidRDefault="00A33EAF" w:rsidP="006E5647">
      <w:pPr>
        <w:widowControl/>
        <w:autoSpaceDE/>
        <w:autoSpaceDN/>
        <w:ind w:firstLine="708"/>
        <w:jc w:val="right"/>
        <w:rPr>
          <w:rFonts w:ascii="Calibri" w:hAnsi="Calibri" w:cs="Calibri"/>
          <w:b/>
          <w:iCs/>
          <w:lang w:eastAsia="pl-PL"/>
        </w:rPr>
      </w:pPr>
    </w:p>
    <w:p w14:paraId="5706966D" w14:textId="77777777" w:rsidR="00A33EAF" w:rsidRDefault="00A33EAF" w:rsidP="006E5647">
      <w:pPr>
        <w:widowControl/>
        <w:autoSpaceDE/>
        <w:autoSpaceDN/>
        <w:ind w:firstLine="708"/>
        <w:jc w:val="right"/>
        <w:rPr>
          <w:rFonts w:ascii="Calibri" w:hAnsi="Calibri" w:cs="Calibri"/>
          <w:b/>
          <w:iCs/>
          <w:lang w:eastAsia="pl-PL"/>
        </w:rPr>
      </w:pPr>
    </w:p>
    <w:p w14:paraId="67D18E5F" w14:textId="77777777" w:rsidR="00A33EAF" w:rsidRDefault="00A33EAF" w:rsidP="006E5647">
      <w:pPr>
        <w:widowControl/>
        <w:autoSpaceDE/>
        <w:autoSpaceDN/>
        <w:ind w:firstLine="708"/>
        <w:jc w:val="right"/>
        <w:rPr>
          <w:rFonts w:ascii="Calibri" w:hAnsi="Calibri" w:cs="Calibri"/>
          <w:b/>
          <w:iCs/>
          <w:lang w:eastAsia="pl-PL"/>
        </w:rPr>
      </w:pPr>
    </w:p>
    <w:p w14:paraId="261AB8C8" w14:textId="77777777" w:rsidR="00A33EAF" w:rsidRDefault="00A33EAF" w:rsidP="006E5647">
      <w:pPr>
        <w:widowControl/>
        <w:autoSpaceDE/>
        <w:autoSpaceDN/>
        <w:ind w:firstLine="708"/>
        <w:jc w:val="right"/>
        <w:rPr>
          <w:rFonts w:ascii="Calibri" w:hAnsi="Calibri" w:cs="Calibri"/>
          <w:b/>
          <w:iCs/>
          <w:lang w:eastAsia="pl-PL"/>
        </w:rPr>
      </w:pPr>
    </w:p>
    <w:p w14:paraId="3E2044AD" w14:textId="77777777" w:rsidR="00A33EAF" w:rsidRDefault="00A33EAF" w:rsidP="006E5647">
      <w:pPr>
        <w:widowControl/>
        <w:autoSpaceDE/>
        <w:autoSpaceDN/>
        <w:ind w:firstLine="708"/>
        <w:jc w:val="right"/>
        <w:rPr>
          <w:rFonts w:ascii="Calibri" w:hAnsi="Calibri" w:cs="Calibri"/>
          <w:b/>
          <w:iCs/>
          <w:lang w:eastAsia="pl-PL"/>
        </w:rPr>
      </w:pPr>
    </w:p>
    <w:p w14:paraId="0EC8C802" w14:textId="77777777" w:rsidR="00A33EAF" w:rsidRDefault="00A33EAF" w:rsidP="006E5647">
      <w:pPr>
        <w:widowControl/>
        <w:autoSpaceDE/>
        <w:autoSpaceDN/>
        <w:ind w:firstLine="708"/>
        <w:jc w:val="right"/>
        <w:rPr>
          <w:rFonts w:ascii="Calibri" w:hAnsi="Calibri" w:cs="Calibri"/>
          <w:b/>
          <w:iCs/>
          <w:lang w:eastAsia="pl-PL"/>
        </w:rPr>
      </w:pPr>
    </w:p>
    <w:p w14:paraId="6951D83D" w14:textId="7DCCA255" w:rsidR="00891308" w:rsidRDefault="00891308">
      <w:pPr>
        <w:rPr>
          <w:rFonts w:ascii="Calibri" w:hAnsi="Calibri" w:cs="Calibri"/>
          <w:lang w:eastAsia="pl-PL"/>
        </w:r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76501B" w:rsidRPr="00991F16" w14:paraId="5F0CABAF" w14:textId="77777777" w:rsidTr="00286905">
        <w:trPr>
          <w:trHeight w:val="769"/>
          <w:jc w:val="center"/>
        </w:trPr>
        <w:tc>
          <w:tcPr>
            <w:tcW w:w="10110" w:type="dxa"/>
          </w:tcPr>
          <w:p w14:paraId="166FEE10" w14:textId="53CD5A3E" w:rsidR="0076501B" w:rsidRPr="00991F16" w:rsidRDefault="0076501B" w:rsidP="0076501B">
            <w:pPr>
              <w:keepNext/>
              <w:widowControl/>
              <w:autoSpaceDE/>
              <w:autoSpaceDN/>
              <w:jc w:val="both"/>
              <w:outlineLvl w:val="2"/>
              <w:rPr>
                <w:rFonts w:asciiTheme="minorHAnsi" w:hAnsiTheme="minorHAnsi" w:cstheme="minorHAnsi"/>
                <w:b/>
                <w:lang w:eastAsia="pl-PL"/>
              </w:rPr>
            </w:pPr>
            <w:bookmarkStart w:id="11" w:name="_Toc67999496"/>
            <w:r w:rsidRPr="00991F16">
              <w:rPr>
                <w:rFonts w:asciiTheme="minorHAnsi" w:hAnsiTheme="minorHAnsi" w:cstheme="minorHAnsi"/>
                <w:bCs/>
                <w:lang w:eastAsia="pl-PL"/>
              </w:rPr>
              <w:t>WA.263.</w:t>
            </w:r>
            <w:r w:rsidR="00245382">
              <w:rPr>
                <w:rFonts w:asciiTheme="minorHAnsi" w:hAnsiTheme="minorHAnsi" w:cstheme="minorHAnsi"/>
                <w:bCs/>
                <w:lang w:eastAsia="pl-PL"/>
              </w:rPr>
              <w:t>42</w:t>
            </w:r>
            <w:r w:rsidRPr="00991F16">
              <w:rPr>
                <w:rFonts w:asciiTheme="minorHAnsi" w:hAnsiTheme="minorHAnsi" w:cstheme="minorHAnsi"/>
                <w:bCs/>
                <w:lang w:eastAsia="pl-PL"/>
              </w:rPr>
              <w:t>.2021.</w:t>
            </w:r>
            <w:r w:rsidR="008E3234">
              <w:rPr>
                <w:rFonts w:asciiTheme="minorHAnsi" w:hAnsiTheme="minorHAnsi" w:cstheme="minorHAnsi"/>
                <w:bCs/>
                <w:lang w:eastAsia="pl-PL"/>
              </w:rPr>
              <w:t>BS</w:t>
            </w:r>
            <w:r w:rsidRPr="00991F16">
              <w:rPr>
                <w:rFonts w:asciiTheme="minorHAnsi" w:hAnsiTheme="minorHAnsi" w:cstheme="minorHAnsi"/>
                <w:b/>
                <w:lang w:eastAsia="pl-PL"/>
              </w:rPr>
              <w:t xml:space="preserve">                                                                                           </w:t>
            </w:r>
            <w:r w:rsidR="00B15B32">
              <w:rPr>
                <w:rFonts w:asciiTheme="minorHAnsi" w:hAnsiTheme="minorHAnsi" w:cstheme="minorHAnsi"/>
                <w:b/>
                <w:lang w:eastAsia="pl-PL"/>
              </w:rPr>
              <w:t xml:space="preserve">                       </w:t>
            </w:r>
            <w:r w:rsidRPr="00991F16">
              <w:rPr>
                <w:rFonts w:asciiTheme="minorHAnsi" w:hAnsiTheme="minorHAnsi" w:cstheme="minorHAnsi"/>
                <w:b/>
                <w:lang w:eastAsia="pl-PL"/>
              </w:rPr>
              <w:t xml:space="preserve">   ZAŁĄCZNIK NR 5 do SWZ</w:t>
            </w:r>
            <w:bookmarkEnd w:id="11"/>
          </w:p>
        </w:tc>
      </w:tr>
      <w:tr w:rsidR="0076501B" w:rsidRPr="00991F16" w14:paraId="58EF7489" w14:textId="77777777" w:rsidTr="00286905">
        <w:trPr>
          <w:trHeight w:val="81"/>
          <w:jc w:val="center"/>
        </w:trPr>
        <w:tc>
          <w:tcPr>
            <w:tcW w:w="10110" w:type="dxa"/>
          </w:tcPr>
          <w:p w14:paraId="04234A8B" w14:textId="187F938C" w:rsidR="0076501B" w:rsidRPr="00991F16" w:rsidRDefault="0076501B" w:rsidP="0076501B">
            <w:pPr>
              <w:widowControl/>
              <w:autoSpaceDE/>
              <w:autoSpaceDN/>
              <w:jc w:val="center"/>
              <w:rPr>
                <w:rFonts w:asciiTheme="minorHAnsi" w:hAnsiTheme="minorHAnsi" w:cstheme="minorHAnsi"/>
                <w:b/>
                <w:lang w:eastAsia="pl-PL"/>
              </w:rPr>
            </w:pPr>
            <w:r w:rsidRPr="00991F16">
              <w:rPr>
                <w:rFonts w:asciiTheme="minorHAnsi" w:hAnsiTheme="minorHAnsi" w:cstheme="minorHAnsi"/>
                <w:b/>
                <w:caps/>
                <w:lang w:eastAsia="pl-PL"/>
              </w:rPr>
              <w:t xml:space="preserve">Wykaz </w:t>
            </w:r>
            <w:r w:rsidR="005059C0" w:rsidRPr="00991F16">
              <w:rPr>
                <w:rFonts w:asciiTheme="minorHAnsi" w:hAnsiTheme="minorHAnsi" w:cstheme="minorHAnsi"/>
                <w:b/>
                <w:caps/>
                <w:lang w:eastAsia="pl-PL"/>
              </w:rPr>
              <w:t>DOSTAW</w:t>
            </w:r>
            <w:r w:rsidRPr="00991F16">
              <w:rPr>
                <w:rFonts w:asciiTheme="minorHAnsi" w:hAnsiTheme="minorHAnsi" w:cstheme="minorHAnsi"/>
                <w:b/>
                <w:caps/>
                <w:lang w:eastAsia="pl-PL"/>
              </w:rPr>
              <w:t xml:space="preserve"> </w:t>
            </w:r>
          </w:p>
        </w:tc>
      </w:tr>
    </w:tbl>
    <w:p w14:paraId="755694E4" w14:textId="77777777" w:rsidR="0076501B" w:rsidRPr="00991F16" w:rsidRDefault="0076501B" w:rsidP="0076501B">
      <w:pPr>
        <w:widowControl/>
        <w:autoSpaceDE/>
        <w:autoSpaceDN/>
        <w:jc w:val="both"/>
        <w:rPr>
          <w:rFonts w:asciiTheme="minorHAnsi" w:hAnsiTheme="minorHAnsi" w:cstheme="minorHAnsi"/>
          <w:lang w:eastAsia="pl-PL"/>
        </w:rPr>
      </w:pPr>
    </w:p>
    <w:p w14:paraId="159AE8F7" w14:textId="6DB6B8D4" w:rsidR="0076501B" w:rsidRPr="00991F16" w:rsidRDefault="0076501B" w:rsidP="0076501B">
      <w:pPr>
        <w:widowControl/>
        <w:autoSpaceDE/>
        <w:autoSpaceDN/>
        <w:jc w:val="both"/>
        <w:rPr>
          <w:rFonts w:asciiTheme="minorHAnsi" w:hAnsiTheme="minorHAnsi" w:cstheme="minorHAnsi"/>
          <w:lang w:eastAsia="pl-PL"/>
        </w:rPr>
      </w:pPr>
      <w:r w:rsidRPr="00991F16">
        <w:rPr>
          <w:rFonts w:asciiTheme="minorHAnsi" w:hAnsiTheme="minorHAnsi" w:cstheme="minorHAnsi"/>
          <w:lang w:eastAsia="pl-PL"/>
        </w:rPr>
        <w:t xml:space="preserve">           potwierdzenie warunku udziału w postępowaniu, o którym mowa w </w:t>
      </w:r>
      <w:r w:rsidRPr="00C13DE8">
        <w:rPr>
          <w:rFonts w:asciiTheme="minorHAnsi" w:hAnsiTheme="minorHAnsi" w:cstheme="minorHAnsi"/>
          <w:lang w:eastAsia="pl-PL"/>
        </w:rPr>
        <w:t>Rozdz. VII ust.</w:t>
      </w:r>
      <w:r w:rsidR="00245382" w:rsidRPr="00A33C81">
        <w:rPr>
          <w:rFonts w:asciiTheme="minorHAnsi" w:hAnsiTheme="minorHAnsi" w:cstheme="minorHAnsi"/>
          <w:lang w:eastAsia="pl-PL"/>
        </w:rPr>
        <w:t>9</w:t>
      </w:r>
      <w:r w:rsidRPr="00C13DE8">
        <w:rPr>
          <w:rFonts w:asciiTheme="minorHAnsi" w:hAnsiTheme="minorHAnsi" w:cstheme="minorHAnsi"/>
          <w:lang w:eastAsia="pl-PL"/>
        </w:rPr>
        <w:t xml:space="preserve"> pkt </w:t>
      </w:r>
      <w:r w:rsidR="00245382" w:rsidRPr="00A33C81">
        <w:rPr>
          <w:rFonts w:asciiTheme="minorHAnsi" w:hAnsiTheme="minorHAnsi" w:cstheme="minorHAnsi"/>
          <w:lang w:eastAsia="pl-PL"/>
        </w:rPr>
        <w:t>1</w:t>
      </w:r>
      <w:r w:rsidRPr="00C13DE8">
        <w:rPr>
          <w:rFonts w:asciiTheme="minorHAnsi" w:hAnsiTheme="minorHAnsi" w:cstheme="minorHAnsi"/>
          <w:lang w:eastAsia="pl-PL"/>
        </w:rPr>
        <w:t xml:space="preserve"> SWZ</w:t>
      </w:r>
    </w:p>
    <w:p w14:paraId="202766B9" w14:textId="0861D855" w:rsidR="0076501B" w:rsidRPr="00991F16" w:rsidRDefault="0076501B" w:rsidP="0076501B">
      <w:pPr>
        <w:widowControl/>
        <w:tabs>
          <w:tab w:val="left" w:pos="5670"/>
        </w:tabs>
        <w:autoSpaceDE/>
        <w:autoSpaceDN/>
        <w:jc w:val="both"/>
        <w:rPr>
          <w:rFonts w:asciiTheme="minorHAnsi" w:hAnsiTheme="minorHAnsi" w:cstheme="minorHAnsi"/>
          <w:lang w:eastAsia="pl-PL"/>
        </w:rPr>
      </w:pPr>
    </w:p>
    <w:p w14:paraId="2CB4D7DF" w14:textId="30CA592F" w:rsidR="00DC1313" w:rsidRPr="00991F16" w:rsidRDefault="00DC1313" w:rsidP="0076501B">
      <w:pPr>
        <w:widowControl/>
        <w:tabs>
          <w:tab w:val="left" w:pos="5670"/>
        </w:tabs>
        <w:autoSpaceDE/>
        <w:autoSpaceDN/>
        <w:jc w:val="both"/>
        <w:rPr>
          <w:rFonts w:asciiTheme="minorHAnsi" w:hAnsiTheme="minorHAnsi" w:cstheme="minorHAnsi"/>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2687"/>
        <w:gridCol w:w="2687"/>
        <w:gridCol w:w="1689"/>
        <w:gridCol w:w="1689"/>
      </w:tblGrid>
      <w:tr w:rsidR="005059C0" w:rsidRPr="00991F16" w14:paraId="23A37844" w14:textId="77777777" w:rsidTr="005059C0">
        <w:trPr>
          <w:cantSplit/>
          <w:trHeight w:val="626"/>
        </w:trPr>
        <w:tc>
          <w:tcPr>
            <w:tcW w:w="310" w:type="pct"/>
            <w:vAlign w:val="center"/>
          </w:tcPr>
          <w:p w14:paraId="1F623E0C"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Lp.</w:t>
            </w:r>
          </w:p>
        </w:tc>
        <w:tc>
          <w:tcPr>
            <w:tcW w:w="1440" w:type="pct"/>
            <w:vAlign w:val="center"/>
          </w:tcPr>
          <w:p w14:paraId="16F30C22"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Przedmiot dostawy</w:t>
            </w:r>
          </w:p>
        </w:tc>
        <w:tc>
          <w:tcPr>
            <w:tcW w:w="1440" w:type="pct"/>
            <w:vAlign w:val="center"/>
          </w:tcPr>
          <w:p w14:paraId="0525298E"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Odbiorca</w:t>
            </w:r>
          </w:p>
        </w:tc>
        <w:tc>
          <w:tcPr>
            <w:tcW w:w="905" w:type="pct"/>
          </w:tcPr>
          <w:p w14:paraId="7DB7DEB6"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Wartość dostawy/ umowy</w:t>
            </w:r>
          </w:p>
        </w:tc>
        <w:tc>
          <w:tcPr>
            <w:tcW w:w="905" w:type="pct"/>
            <w:vAlign w:val="center"/>
          </w:tcPr>
          <w:p w14:paraId="11E7D9D1"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Data wykonania dostawy</w:t>
            </w:r>
          </w:p>
          <w:p w14:paraId="069BD769"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(dzień-miesiąc-rok)</w:t>
            </w:r>
          </w:p>
        </w:tc>
      </w:tr>
      <w:tr w:rsidR="005059C0" w:rsidRPr="00991F16" w14:paraId="763A2E06" w14:textId="77777777" w:rsidTr="005059C0">
        <w:trPr>
          <w:cantSplit/>
          <w:trHeight w:val="423"/>
        </w:trPr>
        <w:tc>
          <w:tcPr>
            <w:tcW w:w="310" w:type="pct"/>
            <w:vAlign w:val="center"/>
          </w:tcPr>
          <w:p w14:paraId="5149871E" w14:textId="77777777" w:rsidR="005059C0" w:rsidRPr="00991F16" w:rsidRDefault="005059C0" w:rsidP="005059C0">
            <w:pPr>
              <w:widowControl/>
              <w:autoSpaceDE/>
              <w:autoSpaceDN/>
              <w:jc w:val="center"/>
              <w:rPr>
                <w:rFonts w:asciiTheme="minorHAnsi" w:hAnsiTheme="minorHAnsi" w:cstheme="minorHAnsi"/>
                <w:lang w:eastAsia="pl-PL"/>
              </w:rPr>
            </w:pPr>
            <w:r w:rsidRPr="00991F16">
              <w:rPr>
                <w:rFonts w:asciiTheme="minorHAnsi" w:hAnsiTheme="minorHAnsi" w:cstheme="minorHAnsi"/>
                <w:lang w:eastAsia="pl-PL"/>
              </w:rPr>
              <w:t>1.</w:t>
            </w:r>
          </w:p>
        </w:tc>
        <w:tc>
          <w:tcPr>
            <w:tcW w:w="1440" w:type="pct"/>
            <w:vAlign w:val="center"/>
          </w:tcPr>
          <w:p w14:paraId="0CD16F81" w14:textId="77777777" w:rsidR="005059C0" w:rsidRPr="00991F16" w:rsidRDefault="005059C0" w:rsidP="005059C0">
            <w:pPr>
              <w:widowControl/>
              <w:autoSpaceDE/>
              <w:autoSpaceDN/>
              <w:rPr>
                <w:rFonts w:asciiTheme="minorHAnsi" w:hAnsiTheme="minorHAnsi" w:cstheme="minorHAnsi"/>
                <w:lang w:eastAsia="pl-PL"/>
              </w:rPr>
            </w:pPr>
          </w:p>
          <w:p w14:paraId="59AF6707" w14:textId="77777777" w:rsidR="005059C0" w:rsidRPr="00991F16" w:rsidRDefault="005059C0" w:rsidP="005059C0">
            <w:pPr>
              <w:widowControl/>
              <w:autoSpaceDE/>
              <w:autoSpaceDN/>
              <w:rPr>
                <w:rFonts w:asciiTheme="minorHAnsi" w:hAnsiTheme="minorHAnsi" w:cstheme="minorHAnsi"/>
                <w:lang w:eastAsia="pl-PL"/>
              </w:rPr>
            </w:pPr>
          </w:p>
          <w:p w14:paraId="3910561A" w14:textId="77777777" w:rsidR="005059C0" w:rsidRPr="00991F16" w:rsidRDefault="005059C0" w:rsidP="005059C0">
            <w:pPr>
              <w:widowControl/>
              <w:autoSpaceDE/>
              <w:autoSpaceDN/>
              <w:rPr>
                <w:rFonts w:asciiTheme="minorHAnsi" w:hAnsiTheme="minorHAnsi" w:cstheme="minorHAnsi"/>
                <w:lang w:eastAsia="pl-PL"/>
              </w:rPr>
            </w:pPr>
          </w:p>
        </w:tc>
        <w:tc>
          <w:tcPr>
            <w:tcW w:w="1440" w:type="pct"/>
            <w:vAlign w:val="center"/>
          </w:tcPr>
          <w:p w14:paraId="42C40620" w14:textId="77777777" w:rsidR="005059C0" w:rsidRPr="00991F16" w:rsidRDefault="005059C0" w:rsidP="005059C0">
            <w:pPr>
              <w:widowControl/>
              <w:autoSpaceDE/>
              <w:autoSpaceDN/>
              <w:rPr>
                <w:rFonts w:asciiTheme="minorHAnsi" w:hAnsiTheme="minorHAnsi" w:cstheme="minorHAnsi"/>
                <w:lang w:eastAsia="pl-PL"/>
              </w:rPr>
            </w:pPr>
          </w:p>
        </w:tc>
        <w:tc>
          <w:tcPr>
            <w:tcW w:w="905" w:type="pct"/>
          </w:tcPr>
          <w:p w14:paraId="752BDBEE" w14:textId="77777777" w:rsidR="005059C0" w:rsidRPr="00991F16" w:rsidRDefault="005059C0" w:rsidP="005059C0">
            <w:pPr>
              <w:widowControl/>
              <w:autoSpaceDE/>
              <w:autoSpaceDN/>
              <w:rPr>
                <w:rFonts w:asciiTheme="minorHAnsi" w:hAnsiTheme="minorHAnsi" w:cstheme="minorHAnsi"/>
                <w:lang w:eastAsia="pl-PL"/>
              </w:rPr>
            </w:pPr>
          </w:p>
        </w:tc>
        <w:tc>
          <w:tcPr>
            <w:tcW w:w="905" w:type="pct"/>
            <w:vAlign w:val="center"/>
          </w:tcPr>
          <w:p w14:paraId="2EA11F4A" w14:textId="77777777" w:rsidR="005059C0" w:rsidRPr="00991F16" w:rsidRDefault="005059C0" w:rsidP="005059C0">
            <w:pPr>
              <w:widowControl/>
              <w:autoSpaceDE/>
              <w:autoSpaceDN/>
              <w:rPr>
                <w:rFonts w:asciiTheme="minorHAnsi" w:hAnsiTheme="minorHAnsi" w:cstheme="minorHAnsi"/>
                <w:lang w:eastAsia="pl-PL"/>
              </w:rPr>
            </w:pPr>
          </w:p>
        </w:tc>
      </w:tr>
    </w:tbl>
    <w:p w14:paraId="5DCC2B60" w14:textId="7CA8F0C4"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82988CF" w14:textId="6C7265E8"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BBC6718" w14:textId="05CC00A1"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E40CC2B" w14:textId="16E589DB"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EE65053" w14:textId="64A48213"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161F11E9" w14:textId="77777777"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229C870C" w14:textId="77777777" w:rsidR="0076501B" w:rsidRPr="00991F16" w:rsidRDefault="0076501B" w:rsidP="0076501B">
      <w:pPr>
        <w:widowControl/>
        <w:tabs>
          <w:tab w:val="left" w:pos="5670"/>
        </w:tabs>
        <w:autoSpaceDE/>
        <w:autoSpaceDN/>
        <w:jc w:val="both"/>
        <w:rPr>
          <w:rFonts w:asciiTheme="minorHAnsi" w:hAnsiTheme="minorHAnsi" w:cstheme="minorHAnsi"/>
          <w:lang w:eastAsia="pl-PL"/>
        </w:rPr>
      </w:pPr>
    </w:p>
    <w:p w14:paraId="6EF1021C" w14:textId="12E2B246" w:rsidR="00D23F9B" w:rsidRPr="00991F16" w:rsidRDefault="0076501B" w:rsidP="0076501B">
      <w:pPr>
        <w:spacing w:before="161"/>
        <w:ind w:right="116"/>
        <w:jc w:val="right"/>
        <w:rPr>
          <w:rFonts w:asciiTheme="minorHAnsi" w:hAnsiTheme="minorHAnsi" w:cstheme="minorHAnsi"/>
          <w:lang w:eastAsia="pl-PL"/>
        </w:rPr>
      </w:pPr>
      <w:r w:rsidRPr="00991F16">
        <w:rPr>
          <w:rFonts w:asciiTheme="minorHAnsi" w:hAnsiTheme="minorHAnsi" w:cstheme="minorHAnsi"/>
          <w:lang w:eastAsia="pl-PL"/>
        </w:rPr>
        <w:t>................................., dn. ..................... 202</w:t>
      </w:r>
      <w:r w:rsidR="009C5871" w:rsidRPr="00991F16">
        <w:rPr>
          <w:rFonts w:asciiTheme="minorHAnsi" w:hAnsiTheme="minorHAnsi" w:cstheme="minorHAnsi"/>
          <w:lang w:eastAsia="pl-PL"/>
        </w:rPr>
        <w:t>1</w:t>
      </w:r>
      <w:r w:rsidRPr="00991F16">
        <w:rPr>
          <w:rFonts w:asciiTheme="minorHAnsi" w:hAnsiTheme="minorHAnsi" w:cstheme="minorHAnsi"/>
          <w:lang w:eastAsia="pl-PL"/>
        </w:rPr>
        <w:t xml:space="preserve"> r.      </w:t>
      </w:r>
    </w:p>
    <w:p w14:paraId="7D48A972" w14:textId="73AA7FAD" w:rsidR="0076501B" w:rsidRPr="00991F16" w:rsidRDefault="0076501B" w:rsidP="0076501B">
      <w:pPr>
        <w:spacing w:before="161"/>
        <w:ind w:right="116"/>
        <w:jc w:val="right"/>
        <w:rPr>
          <w:rFonts w:asciiTheme="minorHAnsi" w:hAnsiTheme="minorHAnsi" w:cstheme="minorHAnsi"/>
          <w:b/>
          <w:i/>
        </w:rPr>
      </w:pPr>
      <w:r w:rsidRPr="00991F16">
        <w:rPr>
          <w:rFonts w:asciiTheme="minorHAnsi" w:hAnsiTheme="minorHAnsi" w:cstheme="minorHAnsi"/>
          <w:lang w:eastAsia="pl-PL"/>
        </w:rPr>
        <w:t xml:space="preserve">       </w:t>
      </w:r>
    </w:p>
    <w:p w14:paraId="43613E4D" w14:textId="77777777" w:rsidR="00D23F9B" w:rsidRPr="00991F16" w:rsidRDefault="00D23F9B" w:rsidP="00D23F9B">
      <w:pPr>
        <w:spacing w:before="161"/>
        <w:ind w:right="116"/>
        <w:jc w:val="right"/>
        <w:rPr>
          <w:rFonts w:asciiTheme="minorHAnsi" w:hAnsiTheme="minorHAnsi" w:cstheme="minorHAnsi"/>
          <w:b/>
          <w:i/>
        </w:rPr>
      </w:pPr>
      <w:r w:rsidRPr="00991F16">
        <w:rPr>
          <w:rFonts w:asciiTheme="minorHAnsi" w:hAnsiTheme="minorHAnsi" w:cstheme="minorHAnsi"/>
          <w:b/>
          <w:i/>
        </w:rPr>
        <w:t>……………………………….</w:t>
      </w:r>
    </w:p>
    <w:p w14:paraId="63D145A7" w14:textId="049FDCC7" w:rsidR="00D23F9B" w:rsidRPr="00991F16" w:rsidRDefault="00D23F9B" w:rsidP="00D23F9B">
      <w:pPr>
        <w:spacing w:before="161"/>
        <w:ind w:right="116"/>
        <w:jc w:val="right"/>
        <w:rPr>
          <w:rFonts w:asciiTheme="minorHAnsi" w:hAnsiTheme="minorHAnsi" w:cstheme="minorHAnsi"/>
          <w:b/>
          <w:i/>
        </w:rPr>
      </w:pPr>
      <w:r w:rsidRPr="00991F16">
        <w:rPr>
          <w:rFonts w:asciiTheme="minorHAnsi" w:hAnsiTheme="minorHAnsi" w:cstheme="minorHAnsi"/>
          <w:b/>
          <w:i/>
        </w:rPr>
        <w:t>Imię i nazwisko podpisano elektronicznie</w:t>
      </w:r>
    </w:p>
    <w:p w14:paraId="73AD3F83" w14:textId="77777777" w:rsidR="00D23F9B" w:rsidRPr="00991F16" w:rsidRDefault="00D23F9B">
      <w:pPr>
        <w:spacing w:before="161"/>
        <w:ind w:right="116"/>
        <w:jc w:val="right"/>
        <w:rPr>
          <w:rFonts w:asciiTheme="minorHAnsi" w:hAnsiTheme="minorHAnsi" w:cstheme="minorHAnsi"/>
          <w:b/>
          <w:i/>
        </w:rPr>
      </w:pPr>
    </w:p>
    <w:p w14:paraId="09E82C53" w14:textId="77777777" w:rsidR="00D23F9B" w:rsidRPr="00991F16" w:rsidRDefault="00D23F9B">
      <w:pPr>
        <w:spacing w:before="161"/>
        <w:ind w:right="116"/>
        <w:jc w:val="right"/>
        <w:rPr>
          <w:rFonts w:asciiTheme="minorHAnsi" w:hAnsiTheme="minorHAnsi" w:cstheme="minorHAnsi"/>
          <w:b/>
          <w:i/>
        </w:rPr>
      </w:pPr>
    </w:p>
    <w:p w14:paraId="31845D91" w14:textId="77777777" w:rsidR="00D23F9B" w:rsidRPr="00991F16" w:rsidRDefault="00D23F9B">
      <w:pPr>
        <w:spacing w:before="161"/>
        <w:ind w:right="116"/>
        <w:jc w:val="right"/>
        <w:rPr>
          <w:rFonts w:asciiTheme="minorHAnsi" w:hAnsiTheme="minorHAnsi" w:cstheme="minorHAnsi"/>
          <w:b/>
          <w:i/>
        </w:rPr>
      </w:pPr>
    </w:p>
    <w:p w14:paraId="15134491" w14:textId="77777777" w:rsidR="00D23F9B" w:rsidRPr="00991F16" w:rsidRDefault="00D23F9B">
      <w:pPr>
        <w:spacing w:before="161"/>
        <w:ind w:right="116"/>
        <w:jc w:val="right"/>
        <w:rPr>
          <w:rFonts w:asciiTheme="minorHAnsi" w:hAnsiTheme="minorHAnsi" w:cstheme="minorHAnsi"/>
          <w:b/>
          <w:i/>
        </w:rPr>
      </w:pPr>
    </w:p>
    <w:p w14:paraId="17AF7C24" w14:textId="77777777" w:rsidR="00D23F9B" w:rsidRPr="00991F16" w:rsidRDefault="00D23F9B">
      <w:pPr>
        <w:spacing w:before="161"/>
        <w:ind w:right="116"/>
        <w:jc w:val="right"/>
        <w:rPr>
          <w:rFonts w:asciiTheme="minorHAnsi" w:hAnsiTheme="minorHAnsi" w:cstheme="minorHAnsi"/>
          <w:b/>
          <w:i/>
        </w:rPr>
      </w:pPr>
    </w:p>
    <w:p w14:paraId="4BA78C9C" w14:textId="77777777" w:rsidR="00D23F9B" w:rsidRPr="00991F16" w:rsidRDefault="00D23F9B">
      <w:pPr>
        <w:spacing w:before="161"/>
        <w:ind w:right="116"/>
        <w:jc w:val="right"/>
        <w:rPr>
          <w:rFonts w:asciiTheme="minorHAnsi" w:hAnsiTheme="minorHAnsi" w:cstheme="minorHAnsi"/>
          <w:b/>
          <w:i/>
        </w:rPr>
      </w:pPr>
    </w:p>
    <w:p w14:paraId="67667363" w14:textId="77777777" w:rsidR="00D23F9B" w:rsidRPr="00991F16" w:rsidRDefault="00D23F9B">
      <w:pPr>
        <w:spacing w:before="161"/>
        <w:ind w:right="116"/>
        <w:jc w:val="right"/>
        <w:rPr>
          <w:rFonts w:asciiTheme="minorHAnsi" w:hAnsiTheme="minorHAnsi" w:cstheme="minorHAnsi"/>
          <w:b/>
          <w:i/>
        </w:rPr>
      </w:pPr>
    </w:p>
    <w:p w14:paraId="308E42DF" w14:textId="77777777" w:rsidR="00D23F9B" w:rsidRPr="00991F16" w:rsidRDefault="00D23F9B">
      <w:pPr>
        <w:spacing w:before="161"/>
        <w:ind w:right="116"/>
        <w:jc w:val="right"/>
        <w:rPr>
          <w:rFonts w:asciiTheme="minorHAnsi" w:hAnsiTheme="minorHAnsi" w:cstheme="minorHAnsi"/>
          <w:b/>
          <w:i/>
        </w:rPr>
      </w:pPr>
    </w:p>
    <w:p w14:paraId="3997AFE0" w14:textId="77777777" w:rsidR="00D23F9B" w:rsidRPr="00991F16" w:rsidRDefault="00D23F9B">
      <w:pPr>
        <w:spacing w:before="161"/>
        <w:ind w:right="116"/>
        <w:jc w:val="right"/>
        <w:rPr>
          <w:rFonts w:asciiTheme="minorHAnsi" w:hAnsiTheme="minorHAnsi" w:cstheme="minorHAnsi"/>
          <w:b/>
          <w:i/>
        </w:rPr>
      </w:pPr>
    </w:p>
    <w:p w14:paraId="2081BF4C" w14:textId="714C2FDB" w:rsidR="00D23F9B" w:rsidRDefault="00D23F9B">
      <w:pPr>
        <w:spacing w:before="161"/>
        <w:ind w:right="116"/>
        <w:jc w:val="right"/>
        <w:rPr>
          <w:rFonts w:asciiTheme="minorHAnsi" w:hAnsiTheme="minorHAnsi" w:cstheme="minorHAnsi"/>
          <w:b/>
          <w:i/>
        </w:rPr>
      </w:pPr>
    </w:p>
    <w:p w14:paraId="12D4E823" w14:textId="0CDA38B2" w:rsidR="008E3234" w:rsidRDefault="008E3234">
      <w:pPr>
        <w:spacing w:before="161"/>
        <w:ind w:right="116"/>
        <w:jc w:val="right"/>
        <w:rPr>
          <w:rFonts w:asciiTheme="minorHAnsi" w:hAnsiTheme="minorHAnsi" w:cstheme="minorHAnsi"/>
          <w:b/>
          <w:i/>
        </w:rPr>
      </w:pPr>
    </w:p>
    <w:p w14:paraId="2ABDBE10" w14:textId="77777777" w:rsidR="008E3234" w:rsidRPr="00991F16" w:rsidRDefault="008E3234">
      <w:pPr>
        <w:spacing w:before="161"/>
        <w:ind w:right="116"/>
        <w:jc w:val="right"/>
        <w:rPr>
          <w:rFonts w:asciiTheme="minorHAnsi" w:hAnsiTheme="minorHAnsi" w:cstheme="minorHAnsi"/>
          <w:b/>
          <w:i/>
        </w:rPr>
      </w:pPr>
    </w:p>
    <w:p w14:paraId="5A6F4962" w14:textId="77777777" w:rsidR="00D23F9B" w:rsidRPr="00991F16" w:rsidRDefault="00D23F9B">
      <w:pPr>
        <w:spacing w:before="161"/>
        <w:ind w:right="116"/>
        <w:jc w:val="right"/>
        <w:rPr>
          <w:rFonts w:asciiTheme="minorHAnsi" w:hAnsiTheme="minorHAnsi" w:cstheme="minorHAnsi"/>
          <w:b/>
          <w:i/>
        </w:rPr>
      </w:pPr>
    </w:p>
    <w:p w14:paraId="068FCE4D" w14:textId="77777777" w:rsidR="00B15B32" w:rsidRDefault="00B15B32">
      <w:pPr>
        <w:spacing w:before="161"/>
        <w:ind w:right="116"/>
        <w:jc w:val="right"/>
        <w:rPr>
          <w:rFonts w:asciiTheme="minorHAnsi" w:hAnsiTheme="minorHAnsi" w:cstheme="minorHAnsi"/>
          <w:b/>
          <w:i/>
        </w:rPr>
      </w:pPr>
    </w:p>
    <w:p w14:paraId="70DDFAF4" w14:textId="4227A91E" w:rsidR="00F7208E" w:rsidRPr="00991F16" w:rsidRDefault="008C7CF7">
      <w:pPr>
        <w:spacing w:before="161"/>
        <w:ind w:right="116"/>
        <w:jc w:val="right"/>
        <w:rPr>
          <w:rFonts w:asciiTheme="minorHAnsi" w:hAnsiTheme="minorHAnsi" w:cstheme="minorHAnsi"/>
          <w:b/>
          <w:i/>
        </w:rPr>
      </w:pPr>
      <w:r w:rsidRPr="00991F16">
        <w:rPr>
          <w:rFonts w:asciiTheme="minorHAnsi" w:hAnsiTheme="minorHAnsi" w:cstheme="minorHAnsi"/>
          <w:b/>
          <w:i/>
        </w:rPr>
        <w:t>Załącznik nr 6 do SWZ</w:t>
      </w:r>
    </w:p>
    <w:p w14:paraId="0EF16997" w14:textId="77777777" w:rsidR="00F7208E" w:rsidRPr="00991F16" w:rsidRDefault="00F7208E">
      <w:pPr>
        <w:pStyle w:val="Tekstpodstawowy"/>
        <w:rPr>
          <w:rFonts w:asciiTheme="minorHAnsi" w:hAnsiTheme="minorHAnsi" w:cstheme="minorHAnsi"/>
          <w:b/>
          <w:i/>
        </w:rPr>
      </w:pPr>
    </w:p>
    <w:p w14:paraId="0340BA81" w14:textId="77777777" w:rsidR="00F7208E" w:rsidRPr="00991F16" w:rsidRDefault="008C7CF7">
      <w:pPr>
        <w:pStyle w:val="Nagwek1"/>
        <w:ind w:left="258"/>
        <w:jc w:val="both"/>
        <w:rPr>
          <w:rFonts w:asciiTheme="minorHAnsi" w:hAnsiTheme="minorHAnsi" w:cstheme="minorHAnsi"/>
        </w:rPr>
      </w:pPr>
      <w:bookmarkStart w:id="12" w:name="_Toc67999497"/>
      <w:r w:rsidRPr="00991F16">
        <w:rPr>
          <w:rFonts w:asciiTheme="minorHAnsi" w:hAnsiTheme="minorHAnsi" w:cstheme="minorHAnsi"/>
        </w:rPr>
        <w:t>Klauzula informacyjna dotycząca przetwarzania danych osobowych</w:t>
      </w:r>
      <w:bookmarkEnd w:id="12"/>
    </w:p>
    <w:p w14:paraId="653F85F5" w14:textId="0D10F825" w:rsidR="00F7208E" w:rsidRPr="00991F16" w:rsidRDefault="008C7CF7">
      <w:pPr>
        <w:pStyle w:val="Akapitzlist"/>
        <w:numPr>
          <w:ilvl w:val="0"/>
          <w:numId w:val="2"/>
        </w:numPr>
        <w:tabs>
          <w:tab w:val="left" w:pos="542"/>
        </w:tabs>
        <w:spacing w:before="136" w:line="276" w:lineRule="auto"/>
        <w:ind w:right="116"/>
        <w:rPr>
          <w:rFonts w:asciiTheme="minorHAnsi" w:hAnsiTheme="minorHAnsi" w:cstheme="minorHAnsi"/>
        </w:rPr>
      </w:pPr>
      <w:r w:rsidRPr="00991F16">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7A2A5C">
        <w:rPr>
          <w:rFonts w:asciiTheme="minorHAnsi" w:hAnsiTheme="minorHAnsi" w:cstheme="minorHAnsi"/>
        </w:rPr>
        <w:br/>
      </w:r>
      <w:r w:rsidRPr="00991F16">
        <w:rPr>
          <w:rFonts w:asciiTheme="minorHAnsi" w:hAnsiTheme="minorHAnsi" w:cstheme="minorHAnsi"/>
        </w:rPr>
        <w:t>z przetwarzaniem danych osobowych i w sprawie swobodnego przepływu takich danych oraz uchylenia dyrektywy 95/46/WE (ogólne rozporządzenie o ochronie danych) (Dz. Urz. UE L 119    z 04.05.2016, str. 1), dalej „RODO”, informuję,</w:t>
      </w:r>
      <w:r w:rsidRPr="00991F16">
        <w:rPr>
          <w:rFonts w:asciiTheme="minorHAnsi" w:hAnsiTheme="minorHAnsi" w:cstheme="minorHAnsi"/>
          <w:spacing w:val="-6"/>
        </w:rPr>
        <w:t xml:space="preserve"> </w:t>
      </w:r>
      <w:r w:rsidRPr="00991F16">
        <w:rPr>
          <w:rFonts w:asciiTheme="minorHAnsi" w:hAnsiTheme="minorHAnsi" w:cstheme="minorHAnsi"/>
        </w:rPr>
        <w:t>że:</w:t>
      </w:r>
    </w:p>
    <w:p w14:paraId="5102F075" w14:textId="0F64DB4F" w:rsidR="00F7208E" w:rsidRPr="00991F16" w:rsidRDefault="008C7CF7">
      <w:pPr>
        <w:pStyle w:val="Akapitzlist"/>
        <w:numPr>
          <w:ilvl w:val="1"/>
          <w:numId w:val="2"/>
        </w:numPr>
        <w:tabs>
          <w:tab w:val="left" w:pos="825"/>
        </w:tabs>
        <w:spacing w:line="273" w:lineRule="auto"/>
        <w:ind w:left="824" w:right="117"/>
        <w:rPr>
          <w:rFonts w:asciiTheme="minorHAnsi" w:hAnsiTheme="minorHAnsi" w:cstheme="minorHAnsi"/>
          <w:i/>
        </w:rPr>
      </w:pPr>
      <w:r w:rsidRPr="00991F16">
        <w:rPr>
          <w:rFonts w:asciiTheme="minorHAnsi" w:hAnsiTheme="minorHAnsi" w:cstheme="minorHAnsi"/>
        </w:rPr>
        <w:t xml:space="preserve">administratorem Pani/Pana danych osobowych  jest  </w:t>
      </w:r>
      <w:r w:rsidR="00D51A5C" w:rsidRPr="00991F16">
        <w:rPr>
          <w:rFonts w:asciiTheme="minorHAnsi" w:hAnsiTheme="minorHAnsi" w:cstheme="minorHAnsi"/>
        </w:rPr>
        <w:t>Centrum Projektów Europejskich w Warszawie, ul. Domaniewska 39, 02-672 Warszawa</w:t>
      </w:r>
      <w:r w:rsidRPr="00991F16">
        <w:rPr>
          <w:rFonts w:asciiTheme="minorHAnsi" w:hAnsiTheme="minorHAnsi" w:cstheme="minorHAnsi"/>
        </w:rPr>
        <w:t xml:space="preserve"> (dalej</w:t>
      </w:r>
      <w:r w:rsidRPr="00991F16">
        <w:rPr>
          <w:rFonts w:asciiTheme="minorHAnsi" w:hAnsiTheme="minorHAnsi" w:cstheme="minorHAnsi"/>
          <w:spacing w:val="-3"/>
        </w:rPr>
        <w:t xml:space="preserve"> </w:t>
      </w:r>
      <w:r w:rsidR="00D51A5C" w:rsidRPr="00991F16">
        <w:rPr>
          <w:rFonts w:asciiTheme="minorHAnsi" w:hAnsiTheme="minorHAnsi" w:cstheme="minorHAnsi"/>
        </w:rPr>
        <w:t>CPE</w:t>
      </w:r>
      <w:r w:rsidRPr="00991F16">
        <w:rPr>
          <w:rFonts w:asciiTheme="minorHAnsi" w:hAnsiTheme="minorHAnsi" w:cstheme="minorHAnsi"/>
        </w:rPr>
        <w:t>)</w:t>
      </w:r>
      <w:r w:rsidRPr="00991F16">
        <w:rPr>
          <w:rFonts w:asciiTheme="minorHAnsi" w:hAnsiTheme="minorHAnsi" w:cstheme="minorHAnsi"/>
          <w:i/>
        </w:rPr>
        <w:t>;</w:t>
      </w:r>
    </w:p>
    <w:p w14:paraId="78CF8AEC" w14:textId="77777777" w:rsidR="00F7208E" w:rsidRPr="00991F16" w:rsidRDefault="008C7CF7">
      <w:pPr>
        <w:pStyle w:val="Akapitzlist"/>
        <w:numPr>
          <w:ilvl w:val="1"/>
          <w:numId w:val="2"/>
        </w:numPr>
        <w:tabs>
          <w:tab w:val="left" w:pos="825"/>
        </w:tabs>
        <w:spacing w:before="62" w:line="273" w:lineRule="auto"/>
        <w:ind w:left="824" w:right="116"/>
        <w:rPr>
          <w:rFonts w:asciiTheme="minorHAnsi" w:hAnsiTheme="minorHAnsi" w:cstheme="minorHAnsi"/>
        </w:rPr>
      </w:pPr>
      <w:r w:rsidRPr="00991F16">
        <w:rPr>
          <w:rFonts w:asciiTheme="minorHAnsi" w:hAnsiTheme="minorHAnsi" w:cstheme="minorHAnsi"/>
        </w:rPr>
        <w:t>w sprawach związanych z Pani/Pana danymi proszę kontaktować się z Inspektorem Ochrony Danych,</w:t>
      </w:r>
      <w:r w:rsidRPr="00991F16">
        <w:rPr>
          <w:rFonts w:asciiTheme="minorHAnsi" w:hAnsiTheme="minorHAnsi" w:cstheme="minorHAnsi"/>
          <w:spacing w:val="13"/>
        </w:rPr>
        <w:t xml:space="preserve"> </w:t>
      </w:r>
      <w:r w:rsidRPr="00991F16">
        <w:rPr>
          <w:rFonts w:asciiTheme="minorHAnsi" w:hAnsiTheme="minorHAnsi" w:cstheme="minorHAnsi"/>
        </w:rPr>
        <w:t>kontakt</w:t>
      </w:r>
      <w:r w:rsidRPr="00991F16">
        <w:rPr>
          <w:rFonts w:asciiTheme="minorHAnsi" w:hAnsiTheme="minorHAnsi" w:cstheme="minorHAnsi"/>
          <w:spacing w:val="14"/>
        </w:rPr>
        <w:t xml:space="preserve"> </w:t>
      </w:r>
      <w:r w:rsidRPr="00991F16">
        <w:rPr>
          <w:rFonts w:asciiTheme="minorHAnsi" w:hAnsiTheme="minorHAnsi" w:cstheme="minorHAnsi"/>
        </w:rPr>
        <w:t>pisemny</w:t>
      </w:r>
      <w:r w:rsidRPr="00991F16">
        <w:rPr>
          <w:rFonts w:asciiTheme="minorHAnsi" w:hAnsiTheme="minorHAnsi" w:cstheme="minorHAnsi"/>
          <w:spacing w:val="14"/>
        </w:rPr>
        <w:t xml:space="preserve"> </w:t>
      </w:r>
      <w:r w:rsidRPr="00991F16">
        <w:rPr>
          <w:rFonts w:asciiTheme="minorHAnsi" w:hAnsiTheme="minorHAnsi" w:cstheme="minorHAnsi"/>
        </w:rPr>
        <w:t>za</w:t>
      </w:r>
      <w:r w:rsidRPr="00991F16">
        <w:rPr>
          <w:rFonts w:asciiTheme="minorHAnsi" w:hAnsiTheme="minorHAnsi" w:cstheme="minorHAnsi"/>
          <w:spacing w:val="14"/>
        </w:rPr>
        <w:t xml:space="preserve"> </w:t>
      </w:r>
      <w:r w:rsidRPr="00991F16">
        <w:rPr>
          <w:rFonts w:asciiTheme="minorHAnsi" w:hAnsiTheme="minorHAnsi" w:cstheme="minorHAnsi"/>
        </w:rPr>
        <w:t>pomocą</w:t>
      </w:r>
      <w:r w:rsidRPr="00991F16">
        <w:rPr>
          <w:rFonts w:asciiTheme="minorHAnsi" w:hAnsiTheme="minorHAnsi" w:cstheme="minorHAnsi"/>
          <w:spacing w:val="14"/>
        </w:rPr>
        <w:t xml:space="preserve"> </w:t>
      </w:r>
      <w:r w:rsidRPr="00991F16">
        <w:rPr>
          <w:rFonts w:asciiTheme="minorHAnsi" w:hAnsiTheme="minorHAnsi" w:cstheme="minorHAnsi"/>
        </w:rPr>
        <w:t>poczty</w:t>
      </w:r>
      <w:r w:rsidRPr="00991F16">
        <w:rPr>
          <w:rFonts w:asciiTheme="minorHAnsi" w:hAnsiTheme="minorHAnsi" w:cstheme="minorHAnsi"/>
          <w:spacing w:val="14"/>
        </w:rPr>
        <w:t xml:space="preserve"> </w:t>
      </w:r>
      <w:r w:rsidRPr="00991F16">
        <w:rPr>
          <w:rFonts w:asciiTheme="minorHAnsi" w:hAnsiTheme="minorHAnsi" w:cstheme="minorHAnsi"/>
        </w:rPr>
        <w:t>tradycyjnej</w:t>
      </w:r>
      <w:r w:rsidRPr="00991F16">
        <w:rPr>
          <w:rFonts w:asciiTheme="minorHAnsi" w:hAnsiTheme="minorHAnsi" w:cstheme="minorHAnsi"/>
          <w:spacing w:val="16"/>
        </w:rPr>
        <w:t xml:space="preserve"> </w:t>
      </w:r>
      <w:r w:rsidRPr="00991F16">
        <w:rPr>
          <w:rFonts w:asciiTheme="minorHAnsi" w:hAnsiTheme="minorHAnsi" w:cstheme="minorHAnsi"/>
        </w:rPr>
        <w:t>na</w:t>
      </w:r>
      <w:r w:rsidRPr="00991F16">
        <w:rPr>
          <w:rFonts w:asciiTheme="minorHAnsi" w:hAnsiTheme="minorHAnsi" w:cstheme="minorHAnsi"/>
          <w:spacing w:val="14"/>
        </w:rPr>
        <w:t xml:space="preserve"> </w:t>
      </w:r>
      <w:r w:rsidRPr="00991F16">
        <w:rPr>
          <w:rFonts w:asciiTheme="minorHAnsi" w:hAnsiTheme="minorHAnsi" w:cstheme="minorHAnsi"/>
        </w:rPr>
        <w:t>adres</w:t>
      </w:r>
    </w:p>
    <w:p w14:paraId="4D117872" w14:textId="0C40CBB9" w:rsidR="00F7208E" w:rsidRPr="00991F16" w:rsidRDefault="00C43C8A">
      <w:pPr>
        <w:pStyle w:val="Tekstpodstawowy"/>
        <w:spacing w:before="2" w:line="276" w:lineRule="auto"/>
        <w:ind w:left="824" w:right="117"/>
        <w:jc w:val="both"/>
        <w:rPr>
          <w:rFonts w:asciiTheme="minorHAnsi" w:hAnsiTheme="minorHAnsi" w:cstheme="minorHAnsi"/>
          <w:b/>
        </w:rPr>
      </w:pPr>
      <w:r w:rsidRPr="00991F16">
        <w:rPr>
          <w:rFonts w:asciiTheme="minorHAnsi" w:hAnsiTheme="minorHAnsi" w:cstheme="minorHAnsi"/>
        </w:rPr>
        <w:t xml:space="preserve">Centrum Projektów Europejskich w </w:t>
      </w:r>
      <w:r w:rsidR="0076501B" w:rsidRPr="00991F16">
        <w:rPr>
          <w:rFonts w:asciiTheme="minorHAnsi" w:hAnsiTheme="minorHAnsi" w:cstheme="minorHAnsi"/>
        </w:rPr>
        <w:t>W</w:t>
      </w:r>
      <w:r w:rsidRPr="00991F16">
        <w:rPr>
          <w:rFonts w:asciiTheme="minorHAnsi" w:hAnsiTheme="minorHAnsi" w:cstheme="minorHAnsi"/>
        </w:rPr>
        <w:t xml:space="preserve">arszawie, ul. Domaniewska 39a, 02-672 Warszawa </w:t>
      </w:r>
      <w:r w:rsidR="008C7CF7" w:rsidRPr="00991F16">
        <w:rPr>
          <w:rFonts w:asciiTheme="minorHAnsi" w:hAnsiTheme="minorHAnsi" w:cstheme="minorHAnsi"/>
        </w:rPr>
        <w:t>bądź pocztą elektroniczną na adres e-mail: iod@</w:t>
      </w:r>
      <w:r w:rsidR="00D51A5C" w:rsidRPr="00991F16">
        <w:rPr>
          <w:rFonts w:asciiTheme="minorHAnsi" w:hAnsiTheme="minorHAnsi" w:cstheme="minorHAnsi"/>
        </w:rPr>
        <w:t>cpe</w:t>
      </w:r>
      <w:r w:rsidR="008C7CF7" w:rsidRPr="00991F16">
        <w:rPr>
          <w:rFonts w:asciiTheme="minorHAnsi" w:hAnsiTheme="minorHAnsi" w:cstheme="minorHAnsi"/>
        </w:rPr>
        <w:t>.gov.pl</w:t>
      </w:r>
      <w:r w:rsidR="008C7CF7" w:rsidRPr="00991F16">
        <w:rPr>
          <w:rFonts w:asciiTheme="minorHAnsi" w:hAnsiTheme="minorHAnsi" w:cstheme="minorHAnsi"/>
          <w:b/>
        </w:rPr>
        <w:t>;</w:t>
      </w:r>
    </w:p>
    <w:p w14:paraId="324678DE" w14:textId="4F7166E8" w:rsidR="00F7208E" w:rsidRPr="00991F16" w:rsidRDefault="008C7CF7">
      <w:pPr>
        <w:pStyle w:val="Akapitzlist"/>
        <w:numPr>
          <w:ilvl w:val="1"/>
          <w:numId w:val="2"/>
        </w:numPr>
        <w:tabs>
          <w:tab w:val="left" w:pos="825"/>
        </w:tabs>
        <w:spacing w:line="276" w:lineRule="auto"/>
        <w:ind w:left="824" w:right="116"/>
        <w:rPr>
          <w:rFonts w:asciiTheme="minorHAnsi" w:hAnsiTheme="minorHAnsi" w:cstheme="minorHAnsi"/>
        </w:rPr>
      </w:pPr>
      <w:r w:rsidRPr="00991F16">
        <w:rPr>
          <w:rFonts w:asciiTheme="minorHAnsi" w:hAnsiTheme="minorHAnsi" w:cstheme="minorHAnsi"/>
        </w:rPr>
        <w:t xml:space="preserve">Pani/Pana dane osobowe przetwarzane będą na podstawie art. 6 ust. 1 lit. c RODO w celu prowadzenia zamówienia publicznego </w:t>
      </w:r>
      <w:r w:rsidR="0045145A" w:rsidRPr="00991F16">
        <w:rPr>
          <w:rFonts w:asciiTheme="minorHAnsi" w:hAnsiTheme="minorHAnsi" w:cstheme="minorHAnsi"/>
        </w:rPr>
        <w:t xml:space="preserve">na </w:t>
      </w:r>
      <w:r w:rsidR="00E0089C" w:rsidRPr="00E0089C">
        <w:rPr>
          <w:rFonts w:asciiTheme="minorHAnsi" w:hAnsiTheme="minorHAnsi" w:cstheme="minorHAnsi"/>
        </w:rPr>
        <w:t>dostawę materiałów biurowych i archiwizacyjnych na potrzeby komórek organizacyjnych CPE</w:t>
      </w:r>
      <w:r w:rsidR="0007721C" w:rsidRPr="00991F16">
        <w:rPr>
          <w:rFonts w:asciiTheme="minorHAnsi" w:hAnsiTheme="minorHAnsi" w:cstheme="minorHAnsi"/>
          <w:i/>
        </w:rPr>
        <w:t xml:space="preserve">, </w:t>
      </w:r>
      <w:r w:rsidRPr="00991F16">
        <w:rPr>
          <w:rFonts w:asciiTheme="minorHAnsi" w:hAnsiTheme="minorHAnsi" w:cstheme="minorHAnsi"/>
          <w:i/>
        </w:rPr>
        <w:t>nr postępowania</w:t>
      </w:r>
      <w:r w:rsidR="00C43C8A" w:rsidRPr="00991F16">
        <w:rPr>
          <w:rFonts w:asciiTheme="minorHAnsi" w:hAnsiTheme="minorHAnsi" w:cstheme="minorHAnsi"/>
          <w:i/>
        </w:rPr>
        <w:t xml:space="preserve">  WA.263.</w:t>
      </w:r>
      <w:r w:rsidR="006A09EA">
        <w:rPr>
          <w:rFonts w:asciiTheme="minorHAnsi" w:hAnsiTheme="minorHAnsi" w:cstheme="minorHAnsi"/>
          <w:i/>
        </w:rPr>
        <w:t>42</w:t>
      </w:r>
      <w:r w:rsidR="00C43C8A" w:rsidRPr="00991F16">
        <w:rPr>
          <w:rFonts w:asciiTheme="minorHAnsi" w:hAnsiTheme="minorHAnsi" w:cstheme="minorHAnsi"/>
          <w:i/>
        </w:rPr>
        <w:t>.2021.</w:t>
      </w:r>
      <w:r w:rsidR="008E3234">
        <w:rPr>
          <w:rFonts w:asciiTheme="minorHAnsi" w:hAnsiTheme="minorHAnsi" w:cstheme="minorHAnsi"/>
          <w:i/>
        </w:rPr>
        <w:t>BS</w:t>
      </w:r>
      <w:r w:rsidRPr="00991F16">
        <w:rPr>
          <w:rFonts w:asciiTheme="minorHAnsi" w:hAnsiTheme="minorHAnsi" w:cstheme="minorHAnsi"/>
        </w:rPr>
        <w:t>, udzielonego w trybie podstawowym bez negocjacji art. 275 pkt 1 ustawy</w:t>
      </w:r>
      <w:r w:rsidRPr="00991F16">
        <w:rPr>
          <w:rFonts w:asciiTheme="minorHAnsi" w:hAnsiTheme="minorHAnsi" w:cstheme="minorHAnsi"/>
          <w:spacing w:val="-1"/>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5497B31D" w14:textId="77777777" w:rsidR="00F7208E" w:rsidRPr="00991F16" w:rsidRDefault="008C7CF7">
      <w:pPr>
        <w:pStyle w:val="Akapitzlist"/>
        <w:numPr>
          <w:ilvl w:val="1"/>
          <w:numId w:val="2"/>
        </w:numPr>
        <w:tabs>
          <w:tab w:val="left" w:pos="825"/>
        </w:tabs>
        <w:spacing w:before="56"/>
        <w:rPr>
          <w:rFonts w:asciiTheme="minorHAnsi" w:hAnsiTheme="minorHAnsi" w:cstheme="minorHAnsi"/>
        </w:rPr>
      </w:pPr>
      <w:r w:rsidRPr="00991F16">
        <w:rPr>
          <w:rFonts w:asciiTheme="minorHAnsi" w:hAnsiTheme="minorHAnsi" w:cstheme="minorHAnsi"/>
        </w:rPr>
        <w:t>Pani/Pana</w:t>
      </w:r>
      <w:r w:rsidRPr="00991F16">
        <w:rPr>
          <w:rFonts w:asciiTheme="minorHAnsi" w:hAnsiTheme="minorHAnsi" w:cstheme="minorHAnsi"/>
          <w:spacing w:val="39"/>
        </w:rPr>
        <w:t xml:space="preserve"> </w:t>
      </w:r>
      <w:r w:rsidRPr="00991F16">
        <w:rPr>
          <w:rFonts w:asciiTheme="minorHAnsi" w:hAnsiTheme="minorHAnsi" w:cstheme="minorHAnsi"/>
        </w:rPr>
        <w:t>dane</w:t>
      </w:r>
      <w:r w:rsidRPr="00991F16">
        <w:rPr>
          <w:rFonts w:asciiTheme="minorHAnsi" w:hAnsiTheme="minorHAnsi" w:cstheme="minorHAnsi"/>
          <w:spacing w:val="39"/>
        </w:rPr>
        <w:t xml:space="preserve"> </w:t>
      </w:r>
      <w:r w:rsidRPr="00991F16">
        <w:rPr>
          <w:rFonts w:asciiTheme="minorHAnsi" w:hAnsiTheme="minorHAnsi" w:cstheme="minorHAnsi"/>
        </w:rPr>
        <w:t>osobowe</w:t>
      </w:r>
      <w:r w:rsidRPr="00991F16">
        <w:rPr>
          <w:rFonts w:asciiTheme="minorHAnsi" w:hAnsiTheme="minorHAnsi" w:cstheme="minorHAnsi"/>
          <w:spacing w:val="39"/>
        </w:rPr>
        <w:t xml:space="preserve"> </w:t>
      </w:r>
      <w:r w:rsidRPr="00991F16">
        <w:rPr>
          <w:rFonts w:asciiTheme="minorHAnsi" w:hAnsiTheme="minorHAnsi" w:cstheme="minorHAnsi"/>
        </w:rPr>
        <w:t>zostały</w:t>
      </w:r>
      <w:r w:rsidRPr="00991F16">
        <w:rPr>
          <w:rFonts w:asciiTheme="minorHAnsi" w:hAnsiTheme="minorHAnsi" w:cstheme="minorHAnsi"/>
          <w:spacing w:val="40"/>
        </w:rPr>
        <w:t xml:space="preserve"> </w:t>
      </w:r>
      <w:r w:rsidRPr="00991F16">
        <w:rPr>
          <w:rFonts w:asciiTheme="minorHAnsi" w:hAnsiTheme="minorHAnsi" w:cstheme="minorHAnsi"/>
        </w:rPr>
        <w:t>pozyskane</w:t>
      </w:r>
      <w:r w:rsidRPr="00991F16">
        <w:rPr>
          <w:rFonts w:asciiTheme="minorHAnsi" w:hAnsiTheme="minorHAnsi" w:cstheme="minorHAnsi"/>
          <w:spacing w:val="38"/>
        </w:rPr>
        <w:t xml:space="preserve"> </w:t>
      </w:r>
      <w:r w:rsidRPr="00991F16">
        <w:rPr>
          <w:rFonts w:asciiTheme="minorHAnsi" w:hAnsiTheme="minorHAnsi" w:cstheme="minorHAnsi"/>
        </w:rPr>
        <w:t>od</w:t>
      </w:r>
      <w:r w:rsidRPr="00991F16">
        <w:rPr>
          <w:rFonts w:asciiTheme="minorHAnsi" w:hAnsiTheme="minorHAnsi" w:cstheme="minorHAnsi"/>
          <w:spacing w:val="39"/>
        </w:rPr>
        <w:t xml:space="preserve"> </w:t>
      </w:r>
      <w:r w:rsidRPr="00991F16">
        <w:rPr>
          <w:rFonts w:asciiTheme="minorHAnsi" w:hAnsiTheme="minorHAnsi" w:cstheme="minorHAnsi"/>
        </w:rPr>
        <w:t>podmiotu,</w:t>
      </w:r>
      <w:r w:rsidRPr="00991F16">
        <w:rPr>
          <w:rFonts w:asciiTheme="minorHAnsi" w:hAnsiTheme="minorHAnsi" w:cstheme="minorHAnsi"/>
          <w:spacing w:val="39"/>
        </w:rPr>
        <w:t xml:space="preserve"> </w:t>
      </w:r>
      <w:r w:rsidRPr="00991F16">
        <w:rPr>
          <w:rFonts w:asciiTheme="minorHAnsi" w:hAnsiTheme="minorHAnsi" w:cstheme="minorHAnsi"/>
        </w:rPr>
        <w:t>który</w:t>
      </w:r>
      <w:r w:rsidRPr="00991F16">
        <w:rPr>
          <w:rFonts w:asciiTheme="minorHAnsi" w:hAnsiTheme="minorHAnsi" w:cstheme="minorHAnsi"/>
          <w:spacing w:val="39"/>
        </w:rPr>
        <w:t xml:space="preserve"> </w:t>
      </w:r>
      <w:r w:rsidRPr="00991F16">
        <w:rPr>
          <w:rFonts w:asciiTheme="minorHAnsi" w:hAnsiTheme="minorHAnsi" w:cstheme="minorHAnsi"/>
        </w:rPr>
        <w:t>odpowiedział</w:t>
      </w:r>
      <w:r w:rsidRPr="00991F16">
        <w:rPr>
          <w:rFonts w:asciiTheme="minorHAnsi" w:hAnsiTheme="minorHAnsi" w:cstheme="minorHAnsi"/>
          <w:spacing w:val="39"/>
        </w:rPr>
        <w:t xml:space="preserve"> </w:t>
      </w:r>
      <w:r w:rsidRPr="00991F16">
        <w:rPr>
          <w:rFonts w:asciiTheme="minorHAnsi" w:hAnsiTheme="minorHAnsi" w:cstheme="minorHAnsi"/>
        </w:rPr>
        <w:t>na</w:t>
      </w:r>
      <w:r w:rsidRPr="00991F16">
        <w:rPr>
          <w:rFonts w:asciiTheme="minorHAnsi" w:hAnsiTheme="minorHAnsi" w:cstheme="minorHAnsi"/>
          <w:spacing w:val="38"/>
        </w:rPr>
        <w:t xml:space="preserve"> </w:t>
      </w:r>
      <w:r w:rsidRPr="00991F16">
        <w:rPr>
          <w:rFonts w:asciiTheme="minorHAnsi" w:hAnsiTheme="minorHAnsi" w:cstheme="minorHAnsi"/>
        </w:rPr>
        <w:t>ogłoszenie</w:t>
      </w:r>
    </w:p>
    <w:p w14:paraId="5ABF50E6"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o postępowaniu o udzielenie zamówienia publicznego wskazanym powyżej;</w:t>
      </w:r>
    </w:p>
    <w:p w14:paraId="788F80EF" w14:textId="64ED2403" w:rsidR="00F7208E" w:rsidRPr="00991F16" w:rsidRDefault="00D51A5C">
      <w:pPr>
        <w:pStyle w:val="Akapitzlist"/>
        <w:numPr>
          <w:ilvl w:val="1"/>
          <w:numId w:val="2"/>
        </w:numPr>
        <w:tabs>
          <w:tab w:val="left" w:pos="825"/>
        </w:tabs>
        <w:spacing w:before="98"/>
        <w:ind w:left="824"/>
        <w:jc w:val="left"/>
        <w:rPr>
          <w:rFonts w:asciiTheme="minorHAnsi" w:hAnsiTheme="minorHAnsi" w:cstheme="minorHAnsi"/>
        </w:rPr>
      </w:pPr>
      <w:r w:rsidRPr="00991F16">
        <w:rPr>
          <w:rFonts w:asciiTheme="minorHAnsi" w:hAnsiTheme="minorHAnsi" w:cstheme="minorHAnsi"/>
        </w:rPr>
        <w:t>CPE</w:t>
      </w:r>
      <w:r w:rsidRPr="00991F16">
        <w:rPr>
          <w:rFonts w:asciiTheme="minorHAnsi" w:hAnsiTheme="minorHAnsi" w:cstheme="minorHAnsi"/>
          <w:spacing w:val="28"/>
        </w:rPr>
        <w:t xml:space="preserve"> </w:t>
      </w:r>
      <w:r w:rsidR="008C7CF7" w:rsidRPr="00991F16">
        <w:rPr>
          <w:rFonts w:asciiTheme="minorHAnsi" w:hAnsiTheme="minorHAnsi" w:cstheme="minorHAnsi"/>
        </w:rPr>
        <w:t>będzie</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przetwarzał</w:t>
      </w:r>
      <w:r w:rsidRPr="00991F16">
        <w:rPr>
          <w:rFonts w:asciiTheme="minorHAnsi" w:hAnsiTheme="minorHAnsi" w:cstheme="minorHAnsi"/>
        </w:rPr>
        <w:t>o</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Pani/Pana</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dane</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w</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zakresie</w:t>
      </w:r>
      <w:r w:rsidR="008C7CF7" w:rsidRPr="00991F16">
        <w:rPr>
          <w:rFonts w:asciiTheme="minorHAnsi" w:hAnsiTheme="minorHAnsi" w:cstheme="minorHAnsi"/>
          <w:spacing w:val="30"/>
        </w:rPr>
        <w:t xml:space="preserve"> </w:t>
      </w:r>
      <w:r w:rsidR="008C7CF7" w:rsidRPr="00991F16">
        <w:rPr>
          <w:rFonts w:asciiTheme="minorHAnsi" w:hAnsiTheme="minorHAnsi" w:cstheme="minorHAnsi"/>
        </w:rPr>
        <w:t>danych</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kontaktowych,</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informacji</w:t>
      </w:r>
    </w:p>
    <w:p w14:paraId="34525AEB"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o zatrudnieniu, stopni naukowych oraz inne w zakresie podanym przez podmiot składający ofertę</w:t>
      </w:r>
    </w:p>
    <w:p w14:paraId="5676BA38"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w odpowiedzi na ogłoszenie o udzieleniu zamówienia publicznego;</w:t>
      </w:r>
    </w:p>
    <w:p w14:paraId="23D2CFCF" w14:textId="77777777" w:rsidR="00F7208E" w:rsidRPr="00991F16" w:rsidRDefault="008C7CF7">
      <w:pPr>
        <w:pStyle w:val="Akapitzlist"/>
        <w:numPr>
          <w:ilvl w:val="1"/>
          <w:numId w:val="2"/>
        </w:numPr>
        <w:tabs>
          <w:tab w:val="left" w:pos="825"/>
        </w:tabs>
        <w:spacing w:before="98"/>
        <w:jc w:val="left"/>
        <w:rPr>
          <w:rFonts w:asciiTheme="minorHAnsi" w:hAnsiTheme="minorHAnsi" w:cstheme="minorHAnsi"/>
        </w:rPr>
      </w:pPr>
      <w:r w:rsidRPr="00991F16">
        <w:rPr>
          <w:rFonts w:asciiTheme="minorHAnsi" w:hAnsiTheme="minorHAnsi" w:cstheme="minorHAnsi"/>
        </w:rPr>
        <w:t>odbiorcami Pani/Pana danych osobowych będą osoby lub podmioty, którym</w:t>
      </w:r>
      <w:r w:rsidRPr="00991F16">
        <w:rPr>
          <w:rFonts w:asciiTheme="minorHAnsi" w:hAnsiTheme="minorHAnsi" w:cstheme="minorHAnsi"/>
          <w:spacing w:val="54"/>
        </w:rPr>
        <w:t xml:space="preserve"> </w:t>
      </w:r>
      <w:r w:rsidRPr="00991F16">
        <w:rPr>
          <w:rFonts w:asciiTheme="minorHAnsi" w:hAnsiTheme="minorHAnsi" w:cstheme="minorHAnsi"/>
        </w:rPr>
        <w:t>udostępniona</w:t>
      </w:r>
    </w:p>
    <w:p w14:paraId="697B0D64"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 xml:space="preserve">zostanie dokumentacja postępowania w oparciu o art. 18 oraz art. 74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30BDA353" w14:textId="6833E021" w:rsidR="00F7208E" w:rsidRPr="00991F16" w:rsidRDefault="008C7CF7">
      <w:pPr>
        <w:pStyle w:val="Akapitzlist"/>
        <w:numPr>
          <w:ilvl w:val="1"/>
          <w:numId w:val="2"/>
        </w:numPr>
        <w:tabs>
          <w:tab w:val="left" w:pos="825"/>
        </w:tabs>
        <w:spacing w:before="98" w:line="276" w:lineRule="auto"/>
        <w:ind w:left="824" w:right="115"/>
        <w:rPr>
          <w:rFonts w:asciiTheme="minorHAnsi" w:hAnsiTheme="minorHAnsi" w:cstheme="minorHAnsi"/>
        </w:rPr>
      </w:pPr>
      <w:r w:rsidRPr="00991F16">
        <w:rPr>
          <w:rFonts w:asciiTheme="minorHAnsi" w:hAnsiTheme="minorHAnsi" w:cstheme="minorHAnsi"/>
        </w:rPr>
        <w:t xml:space="preserve">Pani/Pana dane osobowe będą przechowywane, zgodnie z art. 78 ust. 1 i 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przez okres 4 lat od dnia zakończenia postępowania o udzielenie zamówienia, a jeżeli czas trwania umowy</w:t>
      </w:r>
      <w:r w:rsidRPr="00991F16">
        <w:rPr>
          <w:rFonts w:asciiTheme="minorHAnsi" w:hAnsiTheme="minorHAnsi" w:cstheme="minorHAnsi"/>
          <w:spacing w:val="-10"/>
        </w:rPr>
        <w:t xml:space="preserve"> </w:t>
      </w:r>
      <w:r w:rsidRPr="00991F16">
        <w:rPr>
          <w:rFonts w:asciiTheme="minorHAnsi" w:hAnsiTheme="minorHAnsi" w:cstheme="minorHAnsi"/>
        </w:rPr>
        <w:t>przekracza</w:t>
      </w:r>
      <w:r w:rsidRPr="00991F16">
        <w:rPr>
          <w:rFonts w:asciiTheme="minorHAnsi" w:hAnsiTheme="minorHAnsi" w:cstheme="minorHAnsi"/>
          <w:spacing w:val="-9"/>
        </w:rPr>
        <w:t xml:space="preserve"> </w:t>
      </w:r>
      <w:r w:rsidRPr="00991F16">
        <w:rPr>
          <w:rFonts w:asciiTheme="minorHAnsi" w:hAnsiTheme="minorHAnsi" w:cstheme="minorHAnsi"/>
        </w:rPr>
        <w:t>4</w:t>
      </w:r>
      <w:r w:rsidRPr="00991F16">
        <w:rPr>
          <w:rFonts w:asciiTheme="minorHAnsi" w:hAnsiTheme="minorHAnsi" w:cstheme="minorHAnsi"/>
          <w:spacing w:val="-9"/>
        </w:rPr>
        <w:t xml:space="preserve"> </w:t>
      </w:r>
      <w:r w:rsidRPr="00991F16">
        <w:rPr>
          <w:rFonts w:asciiTheme="minorHAnsi" w:hAnsiTheme="minorHAnsi" w:cstheme="minorHAnsi"/>
        </w:rPr>
        <w:t>lata,</w:t>
      </w:r>
      <w:r w:rsidRPr="00991F16">
        <w:rPr>
          <w:rFonts w:asciiTheme="minorHAnsi" w:hAnsiTheme="minorHAnsi" w:cstheme="minorHAnsi"/>
          <w:spacing w:val="-9"/>
        </w:rPr>
        <w:t xml:space="preserve"> </w:t>
      </w:r>
      <w:r w:rsidRPr="00991F16">
        <w:rPr>
          <w:rFonts w:asciiTheme="minorHAnsi" w:hAnsiTheme="minorHAnsi" w:cstheme="minorHAnsi"/>
        </w:rPr>
        <w:t>okres</w:t>
      </w:r>
      <w:r w:rsidRPr="00991F16">
        <w:rPr>
          <w:rFonts w:asciiTheme="minorHAnsi" w:hAnsiTheme="minorHAnsi" w:cstheme="minorHAnsi"/>
          <w:spacing w:val="-9"/>
        </w:rPr>
        <w:t xml:space="preserve"> </w:t>
      </w:r>
      <w:r w:rsidRPr="00991F16">
        <w:rPr>
          <w:rFonts w:asciiTheme="minorHAnsi" w:hAnsiTheme="minorHAnsi" w:cstheme="minorHAnsi"/>
        </w:rPr>
        <w:t>przechowywania</w:t>
      </w:r>
      <w:r w:rsidRPr="00991F16">
        <w:rPr>
          <w:rFonts w:asciiTheme="minorHAnsi" w:hAnsiTheme="minorHAnsi" w:cstheme="minorHAnsi"/>
          <w:spacing w:val="-9"/>
        </w:rPr>
        <w:t xml:space="preserve"> </w:t>
      </w:r>
      <w:r w:rsidRPr="00991F16">
        <w:rPr>
          <w:rFonts w:asciiTheme="minorHAnsi" w:hAnsiTheme="minorHAnsi" w:cstheme="minorHAnsi"/>
        </w:rPr>
        <w:t>obejmuje</w:t>
      </w:r>
      <w:r w:rsidRPr="00991F16">
        <w:rPr>
          <w:rFonts w:asciiTheme="minorHAnsi" w:hAnsiTheme="minorHAnsi" w:cstheme="minorHAnsi"/>
          <w:spacing w:val="-9"/>
        </w:rPr>
        <w:t xml:space="preserve"> </w:t>
      </w:r>
      <w:r w:rsidRPr="00991F16">
        <w:rPr>
          <w:rFonts w:asciiTheme="minorHAnsi" w:hAnsiTheme="minorHAnsi" w:cstheme="minorHAnsi"/>
        </w:rPr>
        <w:t>cały</w:t>
      </w:r>
      <w:r w:rsidRPr="00991F16">
        <w:rPr>
          <w:rFonts w:asciiTheme="minorHAnsi" w:hAnsiTheme="minorHAnsi" w:cstheme="minorHAnsi"/>
          <w:spacing w:val="-9"/>
        </w:rPr>
        <w:t xml:space="preserve"> </w:t>
      </w:r>
      <w:r w:rsidRPr="00991F16">
        <w:rPr>
          <w:rFonts w:asciiTheme="minorHAnsi" w:hAnsiTheme="minorHAnsi" w:cstheme="minorHAnsi"/>
        </w:rPr>
        <w:t>czas</w:t>
      </w:r>
      <w:r w:rsidRPr="00991F16">
        <w:rPr>
          <w:rFonts w:asciiTheme="minorHAnsi" w:hAnsiTheme="minorHAnsi" w:cstheme="minorHAnsi"/>
          <w:spacing w:val="-8"/>
        </w:rPr>
        <w:t xml:space="preserve"> </w:t>
      </w:r>
      <w:r w:rsidRPr="00991F16">
        <w:rPr>
          <w:rFonts w:asciiTheme="minorHAnsi" w:hAnsiTheme="minorHAnsi" w:cstheme="minorHAnsi"/>
        </w:rPr>
        <w:t>trwania</w:t>
      </w:r>
      <w:r w:rsidRPr="00991F16">
        <w:rPr>
          <w:rFonts w:asciiTheme="minorHAnsi" w:hAnsiTheme="minorHAnsi" w:cstheme="minorHAnsi"/>
          <w:spacing w:val="-8"/>
        </w:rPr>
        <w:t xml:space="preserve"> </w:t>
      </w:r>
      <w:r w:rsidRPr="00991F16">
        <w:rPr>
          <w:rFonts w:asciiTheme="minorHAnsi" w:hAnsiTheme="minorHAnsi" w:cstheme="minorHAnsi"/>
        </w:rPr>
        <w:t>umowy,</w:t>
      </w:r>
      <w:r w:rsidRPr="00991F16">
        <w:rPr>
          <w:rFonts w:asciiTheme="minorHAnsi" w:hAnsiTheme="minorHAnsi" w:cstheme="minorHAnsi"/>
          <w:spacing w:val="-9"/>
        </w:rPr>
        <w:t xml:space="preserve"> </w:t>
      </w:r>
      <w:r w:rsidRPr="00991F16">
        <w:rPr>
          <w:rFonts w:asciiTheme="minorHAnsi" w:hAnsiTheme="minorHAnsi" w:cstheme="minorHAnsi"/>
        </w:rPr>
        <w:t>a</w:t>
      </w:r>
      <w:r w:rsidRPr="00991F16">
        <w:rPr>
          <w:rFonts w:asciiTheme="minorHAnsi" w:hAnsiTheme="minorHAnsi" w:cstheme="minorHAnsi"/>
          <w:spacing w:val="-10"/>
        </w:rPr>
        <w:t xml:space="preserve"> </w:t>
      </w:r>
      <w:r w:rsidRPr="00991F16">
        <w:rPr>
          <w:rFonts w:asciiTheme="minorHAnsi" w:hAnsiTheme="minorHAnsi" w:cstheme="minorHAnsi"/>
        </w:rPr>
        <w:t xml:space="preserve">następnie w celu archiwalnym przez okres zgodny z instrukcją kancelaryjną </w:t>
      </w:r>
      <w:r w:rsidR="00D51A5C" w:rsidRPr="00991F16">
        <w:rPr>
          <w:rFonts w:asciiTheme="minorHAnsi" w:hAnsiTheme="minorHAnsi" w:cstheme="minorHAnsi"/>
        </w:rPr>
        <w:t xml:space="preserve">CPE </w:t>
      </w:r>
      <w:r w:rsidRPr="00991F16">
        <w:rPr>
          <w:rFonts w:asciiTheme="minorHAnsi" w:hAnsiTheme="minorHAnsi" w:cstheme="minorHAnsi"/>
        </w:rPr>
        <w:t>i Jednolitym Rzeczowym Wykazem</w:t>
      </w:r>
      <w:r w:rsidRPr="00991F16">
        <w:rPr>
          <w:rFonts w:asciiTheme="minorHAnsi" w:hAnsiTheme="minorHAnsi" w:cstheme="minorHAnsi"/>
          <w:spacing w:val="-3"/>
        </w:rPr>
        <w:t xml:space="preserve"> </w:t>
      </w:r>
      <w:r w:rsidRPr="00991F16">
        <w:rPr>
          <w:rFonts w:asciiTheme="minorHAnsi" w:hAnsiTheme="minorHAnsi" w:cstheme="minorHAnsi"/>
        </w:rPr>
        <w:t>Akt;</w:t>
      </w:r>
    </w:p>
    <w:p w14:paraId="762F7380" w14:textId="77777777" w:rsidR="00F7208E" w:rsidRPr="00991F16" w:rsidRDefault="008C7CF7">
      <w:pPr>
        <w:pStyle w:val="Akapitzlist"/>
        <w:numPr>
          <w:ilvl w:val="1"/>
          <w:numId w:val="2"/>
        </w:numPr>
        <w:tabs>
          <w:tab w:val="left" w:pos="825"/>
        </w:tabs>
        <w:spacing w:before="56" w:line="276" w:lineRule="auto"/>
        <w:ind w:left="824" w:right="116"/>
        <w:rPr>
          <w:rFonts w:asciiTheme="minorHAnsi" w:hAnsiTheme="minorHAnsi" w:cstheme="minorHAnsi"/>
        </w:rPr>
      </w:pPr>
      <w:r w:rsidRPr="00991F16">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związanym z udziałem        w postępowaniu o udzielenie zamówienia publicznego; konsekwencje niepodania określonych danych wynikają z ustawy</w:t>
      </w:r>
      <w:r w:rsidRPr="00991F16">
        <w:rPr>
          <w:rFonts w:asciiTheme="minorHAnsi" w:hAnsiTheme="minorHAnsi" w:cstheme="minorHAnsi"/>
          <w:spacing w:val="-2"/>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156EF93A" w14:textId="77777777" w:rsidR="00F7208E" w:rsidRPr="00991F16" w:rsidRDefault="008C7CF7">
      <w:pPr>
        <w:pStyle w:val="Akapitzlist"/>
        <w:numPr>
          <w:ilvl w:val="1"/>
          <w:numId w:val="2"/>
        </w:numPr>
        <w:tabs>
          <w:tab w:val="left" w:pos="825"/>
        </w:tabs>
        <w:spacing w:before="57" w:line="273" w:lineRule="auto"/>
        <w:ind w:left="824" w:right="116"/>
        <w:rPr>
          <w:rFonts w:asciiTheme="minorHAnsi" w:hAnsiTheme="minorHAnsi" w:cstheme="minorHAnsi"/>
        </w:rPr>
      </w:pPr>
      <w:r w:rsidRPr="00991F16">
        <w:rPr>
          <w:rFonts w:asciiTheme="minorHAnsi" w:hAnsiTheme="minorHAnsi" w:cstheme="minorHAnsi"/>
        </w:rPr>
        <w:t>w odniesieniu do Pani/Pana danych osobowych decyzje nie będą podejmowane w sposób zautomatyzowany, stosowanie do art. 22</w:t>
      </w:r>
      <w:r w:rsidRPr="00991F16">
        <w:rPr>
          <w:rFonts w:asciiTheme="minorHAnsi" w:hAnsiTheme="minorHAnsi" w:cstheme="minorHAnsi"/>
          <w:spacing w:val="-1"/>
        </w:rPr>
        <w:t xml:space="preserve"> </w:t>
      </w:r>
      <w:r w:rsidRPr="00991F16">
        <w:rPr>
          <w:rFonts w:asciiTheme="minorHAnsi" w:hAnsiTheme="minorHAnsi" w:cstheme="minorHAnsi"/>
        </w:rPr>
        <w:t>RODO;</w:t>
      </w:r>
    </w:p>
    <w:p w14:paraId="5D5BE622" w14:textId="77777777" w:rsidR="00F7208E" w:rsidRPr="00991F16" w:rsidRDefault="008C7CF7">
      <w:pPr>
        <w:pStyle w:val="Akapitzlist"/>
        <w:numPr>
          <w:ilvl w:val="1"/>
          <w:numId w:val="2"/>
        </w:numPr>
        <w:tabs>
          <w:tab w:val="left" w:pos="825"/>
        </w:tabs>
        <w:spacing w:before="62"/>
        <w:rPr>
          <w:rFonts w:asciiTheme="minorHAnsi" w:hAnsiTheme="minorHAnsi" w:cstheme="minorHAnsi"/>
        </w:rPr>
      </w:pPr>
      <w:r w:rsidRPr="00991F16">
        <w:rPr>
          <w:rFonts w:asciiTheme="minorHAnsi" w:hAnsiTheme="minorHAnsi" w:cstheme="minorHAnsi"/>
        </w:rPr>
        <w:t>posiada</w:t>
      </w:r>
      <w:r w:rsidRPr="00991F16">
        <w:rPr>
          <w:rFonts w:asciiTheme="minorHAnsi" w:hAnsiTheme="minorHAnsi" w:cstheme="minorHAnsi"/>
          <w:spacing w:val="-1"/>
        </w:rPr>
        <w:t xml:space="preserve"> </w:t>
      </w:r>
      <w:r w:rsidRPr="00991F16">
        <w:rPr>
          <w:rFonts w:asciiTheme="minorHAnsi" w:hAnsiTheme="minorHAnsi" w:cstheme="minorHAnsi"/>
        </w:rPr>
        <w:t>Pani/Pan:</w:t>
      </w:r>
    </w:p>
    <w:p w14:paraId="29988BCE" w14:textId="77777777" w:rsidR="00F7208E" w:rsidRPr="00991F16" w:rsidRDefault="008C7CF7">
      <w:pPr>
        <w:pStyle w:val="Akapitzlist"/>
        <w:numPr>
          <w:ilvl w:val="0"/>
          <w:numId w:val="1"/>
        </w:numPr>
        <w:tabs>
          <w:tab w:val="left" w:pos="721"/>
        </w:tabs>
        <w:spacing w:before="97"/>
        <w:ind w:left="720"/>
        <w:rPr>
          <w:rFonts w:asciiTheme="minorHAnsi" w:hAnsiTheme="minorHAnsi" w:cstheme="minorHAnsi"/>
        </w:rPr>
      </w:pPr>
      <w:r w:rsidRPr="00991F16">
        <w:rPr>
          <w:rFonts w:asciiTheme="minorHAnsi" w:hAnsiTheme="minorHAnsi" w:cstheme="minorHAnsi"/>
        </w:rPr>
        <w:t>na podstawie art. 15 RODO prawo dostępu do danych osobowych Pani/Pana</w:t>
      </w:r>
      <w:r w:rsidRPr="00991F16">
        <w:rPr>
          <w:rFonts w:asciiTheme="minorHAnsi" w:hAnsiTheme="minorHAnsi" w:cstheme="minorHAnsi"/>
          <w:spacing w:val="-8"/>
        </w:rPr>
        <w:t xml:space="preserve"> </w:t>
      </w:r>
      <w:r w:rsidRPr="00991F16">
        <w:rPr>
          <w:rFonts w:asciiTheme="minorHAnsi" w:hAnsiTheme="minorHAnsi" w:cstheme="minorHAnsi"/>
        </w:rPr>
        <w:t>dotyczących;</w:t>
      </w:r>
    </w:p>
    <w:p w14:paraId="3DE593FD" w14:textId="4A5DC29A" w:rsidR="00F7208E" w:rsidRPr="00991F16" w:rsidRDefault="008C7CF7" w:rsidP="00B82CD4">
      <w:pPr>
        <w:pStyle w:val="Akapitzlist"/>
        <w:rPr>
          <w:rFonts w:asciiTheme="minorHAnsi" w:hAnsiTheme="minorHAnsi" w:cstheme="minorHAnsi"/>
        </w:rPr>
      </w:pPr>
      <w:r w:rsidRPr="00A478C8">
        <w:rPr>
          <w:rFonts w:asciiTheme="minorHAnsi" w:hAnsiTheme="minorHAnsi" w:cstheme="minorHAnsi"/>
        </w:rPr>
        <w:t xml:space="preserve">na podstawie art. 16 RODO prawo do sprostowania lub uzupełnienia Pani/Pana danych osobowych, przy </w:t>
      </w:r>
      <w:r w:rsidRPr="00A478C8">
        <w:rPr>
          <w:rFonts w:asciiTheme="minorHAnsi" w:hAnsiTheme="minorHAnsi" w:cstheme="minorHAnsi"/>
        </w:rPr>
        <w:lastRenderedPageBreak/>
        <w:t>czym skorzystanie z prawa do sprostowania lub uzupełnienia nie może skutkować zmianą wyniku postępowania o udzielenie zamówienia publicznego ani</w:t>
      </w:r>
      <w:r w:rsidRPr="00A478C8">
        <w:rPr>
          <w:rFonts w:asciiTheme="minorHAnsi" w:hAnsiTheme="minorHAnsi" w:cstheme="minorHAnsi"/>
          <w:spacing w:val="32"/>
        </w:rPr>
        <w:t xml:space="preserve"> </w:t>
      </w:r>
      <w:r w:rsidRPr="00A478C8">
        <w:rPr>
          <w:rFonts w:asciiTheme="minorHAnsi" w:hAnsiTheme="minorHAnsi" w:cstheme="minorHAnsi"/>
        </w:rPr>
        <w:t>zmian</w:t>
      </w:r>
      <w:r w:rsidR="00A478C8" w:rsidRPr="00A478C8">
        <w:rPr>
          <w:rFonts w:asciiTheme="minorHAnsi" w:hAnsiTheme="minorHAnsi" w:cstheme="minorHAnsi"/>
        </w:rPr>
        <w:t xml:space="preserve">ą </w:t>
      </w:r>
      <w:r w:rsidRPr="00991F16">
        <w:rPr>
          <w:rFonts w:asciiTheme="minorHAnsi" w:hAnsiTheme="minorHAnsi" w:cstheme="minorHAnsi"/>
        </w:rPr>
        <w:t xml:space="preserve">postanowień umowy w zakresie niezgodnym z ustawą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oraz nie może naruszać integralności protokołu oraz jego załączników.</w:t>
      </w:r>
    </w:p>
    <w:p w14:paraId="2B6B13F9" w14:textId="77777777" w:rsidR="00F7208E" w:rsidRPr="00991F16" w:rsidRDefault="008C7CF7" w:rsidP="00B82CD4">
      <w:pPr>
        <w:pStyle w:val="Akapitzlist"/>
        <w:numPr>
          <w:ilvl w:val="0"/>
          <w:numId w:val="1"/>
        </w:numPr>
        <w:tabs>
          <w:tab w:val="left" w:pos="727"/>
        </w:tabs>
        <w:spacing w:line="276" w:lineRule="auto"/>
        <w:ind w:left="824" w:right="115" w:hanging="283"/>
        <w:rPr>
          <w:rFonts w:asciiTheme="minorHAnsi" w:hAnsiTheme="minorHAnsi" w:cstheme="minorHAnsi"/>
        </w:rPr>
      </w:pPr>
      <w:r w:rsidRPr="00991F16">
        <w:rPr>
          <w:rFonts w:asciiTheme="minorHAnsi" w:hAnsiTheme="minorHAnsi" w:cstheme="minorHAnsi"/>
        </w:rPr>
        <w:t>na podstawie art. 18 RODO prawo żądania od administratora ograniczenia przetwarzania danych osobowych</w:t>
      </w:r>
      <w:r w:rsidRPr="00991F16">
        <w:rPr>
          <w:rFonts w:asciiTheme="minorHAnsi" w:hAnsiTheme="minorHAnsi" w:cstheme="minorHAnsi"/>
          <w:spacing w:val="-8"/>
        </w:rPr>
        <w:t xml:space="preserve"> </w:t>
      </w:r>
      <w:r w:rsidRPr="00991F16">
        <w:rPr>
          <w:rFonts w:asciiTheme="minorHAnsi" w:hAnsiTheme="minorHAnsi" w:cstheme="minorHAnsi"/>
        </w:rPr>
        <w:t>z</w:t>
      </w:r>
      <w:r w:rsidRPr="00991F16">
        <w:rPr>
          <w:rFonts w:asciiTheme="minorHAnsi" w:hAnsiTheme="minorHAnsi" w:cstheme="minorHAnsi"/>
          <w:spacing w:val="-7"/>
        </w:rPr>
        <w:t xml:space="preserve"> </w:t>
      </w:r>
      <w:r w:rsidRPr="00991F16">
        <w:rPr>
          <w:rFonts w:asciiTheme="minorHAnsi" w:hAnsiTheme="minorHAnsi" w:cstheme="minorHAnsi"/>
        </w:rPr>
        <w:t>zastrzeżeniem</w:t>
      </w:r>
      <w:r w:rsidRPr="00991F16">
        <w:rPr>
          <w:rFonts w:asciiTheme="minorHAnsi" w:hAnsiTheme="minorHAnsi" w:cstheme="minorHAnsi"/>
          <w:spacing w:val="-6"/>
        </w:rPr>
        <w:t xml:space="preserve"> </w:t>
      </w:r>
      <w:r w:rsidRPr="00991F16">
        <w:rPr>
          <w:rFonts w:asciiTheme="minorHAnsi" w:hAnsiTheme="minorHAnsi" w:cstheme="minorHAnsi"/>
        </w:rPr>
        <w:t>przypadków,</w:t>
      </w:r>
      <w:r w:rsidRPr="00991F16">
        <w:rPr>
          <w:rFonts w:asciiTheme="minorHAnsi" w:hAnsiTheme="minorHAnsi" w:cstheme="minorHAnsi"/>
          <w:spacing w:val="-7"/>
        </w:rPr>
        <w:t xml:space="preserve"> </w:t>
      </w:r>
      <w:r w:rsidRPr="00991F16">
        <w:rPr>
          <w:rFonts w:asciiTheme="minorHAnsi" w:hAnsiTheme="minorHAnsi" w:cstheme="minorHAnsi"/>
        </w:rPr>
        <w:t>o</w:t>
      </w:r>
      <w:r w:rsidRPr="00991F16">
        <w:rPr>
          <w:rFonts w:asciiTheme="minorHAnsi" w:hAnsiTheme="minorHAnsi" w:cstheme="minorHAnsi"/>
          <w:spacing w:val="-8"/>
        </w:rPr>
        <w:t xml:space="preserve"> </w:t>
      </w:r>
      <w:r w:rsidRPr="00991F16">
        <w:rPr>
          <w:rFonts w:asciiTheme="minorHAnsi" w:hAnsiTheme="minorHAnsi" w:cstheme="minorHAnsi"/>
        </w:rPr>
        <w:t>których</w:t>
      </w:r>
      <w:r w:rsidRPr="00991F16">
        <w:rPr>
          <w:rFonts w:asciiTheme="minorHAnsi" w:hAnsiTheme="minorHAnsi" w:cstheme="minorHAnsi"/>
          <w:spacing w:val="-7"/>
        </w:rPr>
        <w:t xml:space="preserve"> </w:t>
      </w:r>
      <w:r w:rsidRPr="00991F16">
        <w:rPr>
          <w:rFonts w:asciiTheme="minorHAnsi" w:hAnsiTheme="minorHAnsi" w:cstheme="minorHAnsi"/>
        </w:rPr>
        <w:t>mowa</w:t>
      </w:r>
      <w:r w:rsidRPr="00991F16">
        <w:rPr>
          <w:rFonts w:asciiTheme="minorHAnsi" w:hAnsiTheme="minorHAnsi" w:cstheme="minorHAnsi"/>
          <w:spacing w:val="-8"/>
        </w:rPr>
        <w:t xml:space="preserve"> </w:t>
      </w:r>
      <w:r w:rsidRPr="00991F16">
        <w:rPr>
          <w:rFonts w:asciiTheme="minorHAnsi" w:hAnsiTheme="minorHAnsi" w:cstheme="minorHAnsi"/>
        </w:rPr>
        <w:t>w</w:t>
      </w:r>
      <w:r w:rsidRPr="00991F16">
        <w:rPr>
          <w:rFonts w:asciiTheme="minorHAnsi" w:hAnsiTheme="minorHAnsi" w:cstheme="minorHAnsi"/>
          <w:spacing w:val="-7"/>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18</w:t>
      </w:r>
      <w:r w:rsidRPr="00991F16">
        <w:rPr>
          <w:rFonts w:asciiTheme="minorHAnsi" w:hAnsiTheme="minorHAnsi" w:cstheme="minorHAnsi"/>
          <w:spacing w:val="-8"/>
        </w:rPr>
        <w:t xml:space="preserve"> </w:t>
      </w:r>
      <w:r w:rsidRPr="00991F16">
        <w:rPr>
          <w:rFonts w:asciiTheme="minorHAnsi" w:hAnsiTheme="minorHAnsi" w:cstheme="minorHAnsi"/>
        </w:rPr>
        <w:t>ust.</w:t>
      </w:r>
      <w:r w:rsidRPr="00991F16">
        <w:rPr>
          <w:rFonts w:asciiTheme="minorHAnsi" w:hAnsiTheme="minorHAnsi" w:cstheme="minorHAnsi"/>
          <w:spacing w:val="-7"/>
        </w:rPr>
        <w:t xml:space="preserve"> </w:t>
      </w:r>
      <w:r w:rsidRPr="00991F16">
        <w:rPr>
          <w:rFonts w:asciiTheme="minorHAnsi" w:hAnsiTheme="minorHAnsi" w:cstheme="minorHAnsi"/>
        </w:rPr>
        <w:t>2</w:t>
      </w:r>
      <w:r w:rsidRPr="00991F16">
        <w:rPr>
          <w:rFonts w:asciiTheme="minorHAnsi" w:hAnsiTheme="minorHAnsi" w:cstheme="minorHAnsi"/>
          <w:spacing w:val="-8"/>
        </w:rPr>
        <w:t xml:space="preserve"> </w:t>
      </w:r>
      <w:r w:rsidRPr="00991F16">
        <w:rPr>
          <w:rFonts w:asciiTheme="minorHAnsi" w:hAnsiTheme="minorHAnsi" w:cstheme="minorHAnsi"/>
        </w:rPr>
        <w:t>RODO</w:t>
      </w:r>
      <w:r w:rsidRPr="00991F16">
        <w:rPr>
          <w:rFonts w:asciiTheme="minorHAnsi" w:hAnsiTheme="minorHAnsi" w:cstheme="minorHAnsi"/>
          <w:spacing w:val="-7"/>
        </w:rPr>
        <w:t xml:space="preserve"> </w:t>
      </w:r>
      <w:r w:rsidRPr="00991F16">
        <w:rPr>
          <w:rFonts w:asciiTheme="minorHAnsi" w:hAnsiTheme="minorHAnsi" w:cstheme="minorHAnsi"/>
        </w:rPr>
        <w:t>oraz</w:t>
      </w:r>
      <w:r w:rsidRPr="00991F16">
        <w:rPr>
          <w:rFonts w:asciiTheme="minorHAnsi" w:hAnsiTheme="minorHAnsi" w:cstheme="minorHAnsi"/>
          <w:spacing w:val="-8"/>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19</w:t>
      </w:r>
      <w:r w:rsidRPr="00991F16">
        <w:rPr>
          <w:rFonts w:asciiTheme="minorHAnsi" w:hAnsiTheme="minorHAnsi" w:cstheme="minorHAnsi"/>
          <w:spacing w:val="-8"/>
        </w:rPr>
        <w:t xml:space="preserve"> </w:t>
      </w:r>
      <w:r w:rsidRPr="00991F16">
        <w:rPr>
          <w:rFonts w:asciiTheme="minorHAnsi" w:hAnsiTheme="minorHAnsi" w:cstheme="minorHAnsi"/>
        </w:rPr>
        <w:t xml:space="preserve">ust. 3 ustawy </w:t>
      </w:r>
      <w:proofErr w:type="spellStart"/>
      <w:r w:rsidRPr="00991F16">
        <w:rPr>
          <w:rFonts w:asciiTheme="minorHAnsi" w:hAnsiTheme="minorHAnsi" w:cstheme="minorHAnsi"/>
        </w:rPr>
        <w:t>Pzp</w:t>
      </w:r>
      <w:proofErr w:type="spellEnd"/>
      <w:r w:rsidRPr="00991F16">
        <w:rPr>
          <w:rFonts w:asciiTheme="minorHAnsi" w:hAnsiTheme="minorHAnsi" w:cstheme="minorHAnsi"/>
          <w:spacing w:val="-2"/>
        </w:rPr>
        <w:t xml:space="preserve"> </w:t>
      </w:r>
      <w:r w:rsidRPr="00991F16">
        <w:rPr>
          <w:rFonts w:asciiTheme="minorHAnsi" w:hAnsiTheme="minorHAnsi" w:cstheme="minorHAnsi"/>
        </w:rPr>
        <w:t>;</w:t>
      </w:r>
    </w:p>
    <w:p w14:paraId="45EA00BD" w14:textId="77777777" w:rsidR="00F7208E" w:rsidRPr="00991F16" w:rsidRDefault="008C7CF7" w:rsidP="00B82CD4">
      <w:pPr>
        <w:pStyle w:val="Akapitzlist"/>
        <w:numPr>
          <w:ilvl w:val="0"/>
          <w:numId w:val="1"/>
        </w:numPr>
        <w:tabs>
          <w:tab w:val="left" w:pos="723"/>
        </w:tabs>
        <w:ind w:left="722" w:hanging="181"/>
        <w:rPr>
          <w:rFonts w:asciiTheme="minorHAnsi" w:hAnsiTheme="minorHAnsi" w:cstheme="minorHAnsi"/>
        </w:rPr>
      </w:pPr>
      <w:r w:rsidRPr="00991F16">
        <w:rPr>
          <w:rFonts w:asciiTheme="minorHAnsi" w:hAnsiTheme="minorHAnsi" w:cstheme="minorHAnsi"/>
        </w:rPr>
        <w:t>prawo do wniesienia skargi do Prezesa Urzędu Ochrony Danych Osobowych, gdy uzna</w:t>
      </w:r>
      <w:r w:rsidRPr="00991F16">
        <w:rPr>
          <w:rFonts w:asciiTheme="minorHAnsi" w:hAnsiTheme="minorHAnsi" w:cstheme="minorHAnsi"/>
          <w:spacing w:val="-31"/>
        </w:rPr>
        <w:t xml:space="preserve"> </w:t>
      </w:r>
      <w:r w:rsidRPr="00991F16">
        <w:rPr>
          <w:rFonts w:asciiTheme="minorHAnsi" w:hAnsiTheme="minorHAnsi" w:cstheme="minorHAnsi"/>
        </w:rPr>
        <w:t>Pani/Pan,</w:t>
      </w:r>
    </w:p>
    <w:p w14:paraId="3D2B1EDD" w14:textId="77777777" w:rsidR="00F7208E" w:rsidRPr="00991F16" w:rsidRDefault="008C7CF7" w:rsidP="00B82CD4">
      <w:pPr>
        <w:pStyle w:val="Tekstpodstawowy"/>
        <w:spacing w:before="38"/>
        <w:ind w:left="824"/>
        <w:jc w:val="both"/>
        <w:rPr>
          <w:rFonts w:asciiTheme="minorHAnsi" w:hAnsiTheme="minorHAnsi" w:cstheme="minorHAnsi"/>
        </w:rPr>
      </w:pPr>
      <w:r w:rsidRPr="00991F16">
        <w:rPr>
          <w:rFonts w:asciiTheme="minorHAnsi" w:hAnsiTheme="minorHAnsi" w:cstheme="minorHAnsi"/>
        </w:rPr>
        <w:t>że przetwarzanie danych osobowych Pani/Pana dotyczących narusza przepisy RODO;</w:t>
      </w:r>
    </w:p>
    <w:p w14:paraId="3A4BD3B6" w14:textId="77777777" w:rsidR="00F7208E" w:rsidRPr="00991F16" w:rsidRDefault="008C7CF7" w:rsidP="00B82CD4">
      <w:pPr>
        <w:pStyle w:val="Akapitzlist"/>
        <w:numPr>
          <w:ilvl w:val="1"/>
          <w:numId w:val="2"/>
        </w:numPr>
        <w:tabs>
          <w:tab w:val="left" w:pos="825"/>
        </w:tabs>
        <w:spacing w:before="97"/>
        <w:rPr>
          <w:rFonts w:asciiTheme="minorHAnsi" w:hAnsiTheme="minorHAnsi" w:cstheme="minorHAnsi"/>
        </w:rPr>
      </w:pPr>
      <w:r w:rsidRPr="00991F16">
        <w:rPr>
          <w:rFonts w:asciiTheme="minorHAnsi" w:hAnsiTheme="minorHAnsi" w:cstheme="minorHAnsi"/>
        </w:rPr>
        <w:t>nie przysługuje</w:t>
      </w:r>
      <w:r w:rsidRPr="00991F16">
        <w:rPr>
          <w:rFonts w:asciiTheme="minorHAnsi" w:hAnsiTheme="minorHAnsi" w:cstheme="minorHAnsi"/>
          <w:spacing w:val="-1"/>
        </w:rPr>
        <w:t xml:space="preserve"> </w:t>
      </w:r>
      <w:r w:rsidRPr="00991F16">
        <w:rPr>
          <w:rFonts w:asciiTheme="minorHAnsi" w:hAnsiTheme="minorHAnsi" w:cstheme="minorHAnsi"/>
        </w:rPr>
        <w:t>Pani/Panu:</w:t>
      </w:r>
    </w:p>
    <w:p w14:paraId="0A05B547" w14:textId="77777777" w:rsidR="00F7208E" w:rsidRPr="00991F16" w:rsidRDefault="008C7CF7" w:rsidP="00B82CD4">
      <w:pPr>
        <w:pStyle w:val="Akapitzlist"/>
        <w:numPr>
          <w:ilvl w:val="0"/>
          <w:numId w:val="1"/>
        </w:numPr>
        <w:tabs>
          <w:tab w:val="left" w:pos="721"/>
        </w:tabs>
        <w:spacing w:before="98"/>
        <w:ind w:left="720"/>
        <w:rPr>
          <w:rFonts w:asciiTheme="minorHAnsi" w:hAnsiTheme="minorHAnsi" w:cstheme="minorHAnsi"/>
        </w:rPr>
      </w:pPr>
      <w:r w:rsidRPr="00991F16">
        <w:rPr>
          <w:rFonts w:asciiTheme="minorHAnsi" w:hAnsiTheme="minorHAnsi" w:cstheme="minorHAnsi"/>
        </w:rPr>
        <w:t>w związku z art. 17 ust. 3 lit. b, d lub e RODO prawo do usunięcia danych</w:t>
      </w:r>
      <w:r w:rsidRPr="00991F16">
        <w:rPr>
          <w:rFonts w:asciiTheme="minorHAnsi" w:hAnsiTheme="minorHAnsi" w:cstheme="minorHAnsi"/>
          <w:spacing w:val="-12"/>
        </w:rPr>
        <w:t xml:space="preserve"> </w:t>
      </w:r>
      <w:r w:rsidRPr="00991F16">
        <w:rPr>
          <w:rFonts w:asciiTheme="minorHAnsi" w:hAnsiTheme="minorHAnsi" w:cstheme="minorHAnsi"/>
        </w:rPr>
        <w:t>osobowych;</w:t>
      </w:r>
    </w:p>
    <w:p w14:paraId="18081533" w14:textId="77777777" w:rsidR="00F7208E" w:rsidRPr="00991F16" w:rsidRDefault="008C7CF7" w:rsidP="00B82CD4">
      <w:pPr>
        <w:pStyle w:val="Akapitzlist"/>
        <w:numPr>
          <w:ilvl w:val="0"/>
          <w:numId w:val="1"/>
        </w:numPr>
        <w:tabs>
          <w:tab w:val="left" w:pos="721"/>
        </w:tabs>
        <w:spacing w:before="98"/>
        <w:ind w:left="720"/>
        <w:rPr>
          <w:rFonts w:asciiTheme="minorHAnsi" w:hAnsiTheme="minorHAnsi" w:cstheme="minorHAnsi"/>
        </w:rPr>
      </w:pPr>
      <w:r w:rsidRPr="00991F16">
        <w:rPr>
          <w:rFonts w:asciiTheme="minorHAnsi" w:hAnsiTheme="minorHAnsi" w:cstheme="minorHAnsi"/>
        </w:rPr>
        <w:t>prawo do przenoszenia danych osobowych, o którym mowa w art. 20</w:t>
      </w:r>
      <w:r w:rsidRPr="00991F16">
        <w:rPr>
          <w:rFonts w:asciiTheme="minorHAnsi" w:hAnsiTheme="minorHAnsi" w:cstheme="minorHAnsi"/>
          <w:spacing w:val="-6"/>
        </w:rPr>
        <w:t xml:space="preserve"> </w:t>
      </w:r>
      <w:r w:rsidRPr="00991F16">
        <w:rPr>
          <w:rFonts w:asciiTheme="minorHAnsi" w:hAnsiTheme="minorHAnsi" w:cstheme="minorHAnsi"/>
        </w:rPr>
        <w:t>RODO;</w:t>
      </w:r>
    </w:p>
    <w:p w14:paraId="0922060B" w14:textId="77777777" w:rsidR="00F7208E" w:rsidRPr="00991F16" w:rsidRDefault="008C7CF7" w:rsidP="00B82CD4">
      <w:pPr>
        <w:pStyle w:val="Akapitzlist"/>
        <w:numPr>
          <w:ilvl w:val="0"/>
          <w:numId w:val="1"/>
        </w:numPr>
        <w:tabs>
          <w:tab w:val="left" w:pos="751"/>
        </w:tabs>
        <w:spacing w:before="98" w:line="276" w:lineRule="auto"/>
        <w:ind w:left="824" w:right="116" w:hanging="283"/>
        <w:rPr>
          <w:rFonts w:asciiTheme="minorHAnsi" w:hAnsiTheme="minorHAnsi" w:cstheme="minorHAnsi"/>
        </w:rPr>
      </w:pPr>
      <w:r w:rsidRPr="00991F16">
        <w:rPr>
          <w:rFonts w:asciiTheme="minorHAnsi" w:hAnsiTheme="minorHAnsi" w:cstheme="minorHAnsi"/>
        </w:rPr>
        <w:t>na podstawie art. 21 RODO prawo sprzeciwu, wobec przetwarzania danych osobowych, gdyż podstawą prawną przetwarzania Pani/Pana danych osobowych jest art. 6 ust. 1 lit. c</w:t>
      </w:r>
      <w:r w:rsidRPr="00991F16">
        <w:rPr>
          <w:rFonts w:asciiTheme="minorHAnsi" w:hAnsiTheme="minorHAnsi" w:cstheme="minorHAnsi"/>
          <w:spacing w:val="-17"/>
        </w:rPr>
        <w:t xml:space="preserve"> </w:t>
      </w:r>
      <w:r w:rsidRPr="00991F16">
        <w:rPr>
          <w:rFonts w:asciiTheme="minorHAnsi" w:hAnsiTheme="minorHAnsi" w:cstheme="minorHAnsi"/>
        </w:rPr>
        <w:t>RODO.</w:t>
      </w:r>
    </w:p>
    <w:p w14:paraId="794E9687" w14:textId="12B282C7" w:rsidR="00F7208E" w:rsidRPr="00991F16" w:rsidRDefault="008C7CF7" w:rsidP="00B82CD4">
      <w:pPr>
        <w:pStyle w:val="Akapitzlist"/>
        <w:numPr>
          <w:ilvl w:val="0"/>
          <w:numId w:val="2"/>
        </w:numPr>
        <w:tabs>
          <w:tab w:val="left" w:pos="542"/>
        </w:tabs>
        <w:spacing w:line="276" w:lineRule="auto"/>
        <w:ind w:right="115"/>
        <w:rPr>
          <w:rFonts w:asciiTheme="minorHAnsi" w:hAnsiTheme="minorHAnsi" w:cstheme="minorHAnsi"/>
        </w:rPr>
      </w:pPr>
      <w:r w:rsidRPr="00991F16">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991F16">
        <w:rPr>
          <w:rFonts w:asciiTheme="minorHAnsi" w:hAnsiTheme="minorHAnsi" w:cstheme="minorHAnsi"/>
          <w:spacing w:val="-15"/>
        </w:rPr>
        <w:t xml:space="preserve"> </w:t>
      </w:r>
      <w:r w:rsidRPr="00991F16">
        <w:rPr>
          <w:rFonts w:asciiTheme="minorHAnsi" w:hAnsiTheme="minorHAnsi" w:cstheme="minorHAnsi"/>
        </w:rPr>
        <w:t>w</w:t>
      </w:r>
      <w:r w:rsidRPr="00991F16">
        <w:rPr>
          <w:rFonts w:asciiTheme="minorHAnsi" w:hAnsiTheme="minorHAnsi" w:cstheme="minorHAnsi"/>
          <w:spacing w:val="-17"/>
        </w:rPr>
        <w:t xml:space="preserve"> </w:t>
      </w:r>
      <w:r w:rsidRPr="00991F16">
        <w:rPr>
          <w:rFonts w:asciiTheme="minorHAnsi" w:hAnsiTheme="minorHAnsi" w:cstheme="minorHAnsi"/>
        </w:rPr>
        <w:t>związku</w:t>
      </w:r>
      <w:r w:rsidRPr="00991F16">
        <w:rPr>
          <w:rFonts w:asciiTheme="minorHAnsi" w:hAnsiTheme="minorHAnsi" w:cstheme="minorHAnsi"/>
          <w:spacing w:val="-15"/>
        </w:rPr>
        <w:t xml:space="preserve"> </w:t>
      </w:r>
      <w:r w:rsidRPr="00991F16">
        <w:rPr>
          <w:rFonts w:asciiTheme="minorHAnsi" w:hAnsiTheme="minorHAnsi" w:cstheme="minorHAnsi"/>
        </w:rPr>
        <w:t>z</w:t>
      </w:r>
      <w:r w:rsidRPr="00991F16">
        <w:rPr>
          <w:rFonts w:asciiTheme="minorHAnsi" w:hAnsiTheme="minorHAnsi" w:cstheme="minorHAnsi"/>
          <w:spacing w:val="-17"/>
        </w:rPr>
        <w:t xml:space="preserve"> </w:t>
      </w:r>
      <w:r w:rsidRPr="00991F16">
        <w:rPr>
          <w:rFonts w:asciiTheme="minorHAnsi" w:hAnsiTheme="minorHAnsi" w:cstheme="minorHAnsi"/>
        </w:rPr>
        <w:t>prowadzonym</w:t>
      </w:r>
      <w:r w:rsidRPr="00991F16">
        <w:rPr>
          <w:rFonts w:asciiTheme="minorHAnsi" w:hAnsiTheme="minorHAnsi" w:cstheme="minorHAnsi"/>
          <w:spacing w:val="-16"/>
        </w:rPr>
        <w:t xml:space="preserve"> </w:t>
      </w:r>
      <w:r w:rsidRPr="00991F16">
        <w:rPr>
          <w:rFonts w:asciiTheme="minorHAnsi" w:hAnsiTheme="minorHAnsi" w:cstheme="minorHAnsi"/>
        </w:rPr>
        <w:t>postępowaniem</w:t>
      </w:r>
      <w:r w:rsidRPr="00991F16">
        <w:rPr>
          <w:rFonts w:asciiTheme="minorHAnsi" w:hAnsiTheme="minorHAnsi" w:cstheme="minorHAnsi"/>
          <w:spacing w:val="-17"/>
        </w:rPr>
        <w:t xml:space="preserve"> </w:t>
      </w:r>
      <w:r w:rsidRPr="00991F16">
        <w:rPr>
          <w:rFonts w:asciiTheme="minorHAnsi" w:hAnsiTheme="minorHAnsi" w:cstheme="minorHAnsi"/>
        </w:rPr>
        <w:t>i</w:t>
      </w:r>
      <w:r w:rsidRPr="00991F16">
        <w:rPr>
          <w:rFonts w:asciiTheme="minorHAnsi" w:hAnsiTheme="minorHAnsi" w:cstheme="minorHAnsi"/>
          <w:spacing w:val="-16"/>
        </w:rPr>
        <w:t xml:space="preserve"> </w:t>
      </w:r>
      <w:r w:rsidRPr="00991F16">
        <w:rPr>
          <w:rFonts w:asciiTheme="minorHAnsi" w:hAnsiTheme="minorHAnsi" w:cstheme="minorHAnsi"/>
        </w:rPr>
        <w:t>które</w:t>
      </w:r>
      <w:r w:rsidRPr="00991F16">
        <w:rPr>
          <w:rFonts w:asciiTheme="minorHAnsi" w:hAnsiTheme="minorHAnsi" w:cstheme="minorHAnsi"/>
          <w:spacing w:val="-17"/>
        </w:rPr>
        <w:t xml:space="preserve"> </w:t>
      </w:r>
      <w:r w:rsidRPr="00991F16">
        <w:rPr>
          <w:rFonts w:asciiTheme="minorHAnsi" w:hAnsiTheme="minorHAnsi" w:cstheme="minorHAnsi"/>
        </w:rPr>
        <w:t>Zamawiający</w:t>
      </w:r>
      <w:r w:rsidRPr="00991F16">
        <w:rPr>
          <w:rFonts w:asciiTheme="minorHAnsi" w:hAnsiTheme="minorHAnsi" w:cstheme="minorHAnsi"/>
          <w:spacing w:val="-15"/>
        </w:rPr>
        <w:t xml:space="preserve"> </w:t>
      </w:r>
      <w:r w:rsidRPr="00991F16">
        <w:rPr>
          <w:rFonts w:asciiTheme="minorHAnsi" w:hAnsiTheme="minorHAnsi" w:cstheme="minorHAnsi"/>
        </w:rPr>
        <w:t>pośrednio</w:t>
      </w:r>
      <w:r w:rsidRPr="00991F16">
        <w:rPr>
          <w:rFonts w:asciiTheme="minorHAnsi" w:hAnsiTheme="minorHAnsi" w:cstheme="minorHAnsi"/>
          <w:spacing w:val="-16"/>
        </w:rPr>
        <w:t xml:space="preserve"> </w:t>
      </w:r>
      <w:r w:rsidRPr="00991F16">
        <w:rPr>
          <w:rFonts w:asciiTheme="minorHAnsi" w:hAnsiTheme="minorHAnsi" w:cstheme="minorHAnsi"/>
        </w:rPr>
        <w:t xml:space="preserve">pozyska od wykonawcy biorącego udział w postępowaniu, chyba że ma zastosowanie co najmniej jedno      z </w:t>
      </w:r>
      <w:proofErr w:type="spellStart"/>
      <w:r w:rsidRPr="00991F16">
        <w:rPr>
          <w:rFonts w:asciiTheme="minorHAnsi" w:hAnsiTheme="minorHAnsi" w:cstheme="minorHAnsi"/>
        </w:rPr>
        <w:t>wyłączeń</w:t>
      </w:r>
      <w:proofErr w:type="spellEnd"/>
      <w:r w:rsidRPr="00991F16">
        <w:rPr>
          <w:rFonts w:asciiTheme="minorHAnsi" w:hAnsiTheme="minorHAnsi" w:cstheme="minorHAnsi"/>
        </w:rPr>
        <w:t>, o których mowa w art. 14 ust. 5</w:t>
      </w:r>
      <w:r w:rsidRPr="00991F16">
        <w:rPr>
          <w:rFonts w:asciiTheme="minorHAnsi" w:hAnsiTheme="minorHAnsi" w:cstheme="minorHAnsi"/>
          <w:spacing w:val="-6"/>
        </w:rPr>
        <w:t xml:space="preserve"> </w:t>
      </w:r>
      <w:r w:rsidRPr="00991F16">
        <w:rPr>
          <w:rFonts w:asciiTheme="minorHAnsi" w:hAnsiTheme="minorHAnsi" w:cstheme="minorHAnsi"/>
        </w:rPr>
        <w:t>RODO.</w:t>
      </w:r>
    </w:p>
    <w:p w14:paraId="654FD14D" w14:textId="465BCDDE" w:rsidR="002375F8" w:rsidRPr="00991F16" w:rsidRDefault="002375F8" w:rsidP="002375F8">
      <w:pPr>
        <w:tabs>
          <w:tab w:val="left" w:pos="542"/>
        </w:tabs>
        <w:spacing w:line="276" w:lineRule="auto"/>
        <w:ind w:right="115"/>
        <w:rPr>
          <w:rFonts w:asciiTheme="minorHAnsi" w:hAnsiTheme="minorHAnsi" w:cstheme="minorHAnsi"/>
        </w:rPr>
      </w:pPr>
    </w:p>
    <w:p w14:paraId="4AF5A2F3" w14:textId="4C79344B" w:rsidR="002375F8" w:rsidRPr="00991F16" w:rsidRDefault="002375F8" w:rsidP="002375F8">
      <w:pPr>
        <w:tabs>
          <w:tab w:val="left" w:pos="542"/>
        </w:tabs>
        <w:spacing w:line="276" w:lineRule="auto"/>
        <w:ind w:right="115"/>
        <w:rPr>
          <w:rFonts w:asciiTheme="minorHAnsi" w:hAnsiTheme="minorHAnsi" w:cstheme="minorHAnsi"/>
        </w:rPr>
      </w:pPr>
    </w:p>
    <w:p w14:paraId="60D8104A" w14:textId="5BF5C810" w:rsidR="002375F8" w:rsidRPr="00991F16" w:rsidRDefault="002375F8" w:rsidP="002375F8">
      <w:pPr>
        <w:tabs>
          <w:tab w:val="left" w:pos="542"/>
        </w:tabs>
        <w:spacing w:line="276" w:lineRule="auto"/>
        <w:ind w:right="115"/>
        <w:rPr>
          <w:rFonts w:asciiTheme="minorHAnsi" w:hAnsiTheme="minorHAnsi" w:cstheme="minorHAnsi"/>
        </w:rPr>
      </w:pPr>
    </w:p>
    <w:p w14:paraId="7F08FE34" w14:textId="170CFC6A" w:rsidR="002375F8" w:rsidRPr="00991F16" w:rsidRDefault="002375F8" w:rsidP="002375F8">
      <w:pPr>
        <w:tabs>
          <w:tab w:val="left" w:pos="542"/>
        </w:tabs>
        <w:spacing w:line="276" w:lineRule="auto"/>
        <w:ind w:right="115"/>
        <w:rPr>
          <w:rFonts w:asciiTheme="minorHAnsi" w:hAnsiTheme="minorHAnsi" w:cstheme="minorHAnsi"/>
        </w:rPr>
      </w:pPr>
    </w:p>
    <w:p w14:paraId="683C3B28" w14:textId="69B666C3" w:rsidR="002375F8" w:rsidRPr="00991F16" w:rsidRDefault="002375F8" w:rsidP="002375F8">
      <w:pPr>
        <w:tabs>
          <w:tab w:val="left" w:pos="542"/>
        </w:tabs>
        <w:spacing w:line="276" w:lineRule="auto"/>
        <w:ind w:right="115"/>
        <w:rPr>
          <w:rFonts w:asciiTheme="minorHAnsi" w:hAnsiTheme="minorHAnsi" w:cstheme="minorHAnsi"/>
        </w:rPr>
      </w:pPr>
    </w:p>
    <w:p w14:paraId="15914300" w14:textId="00C409A8" w:rsidR="002375F8" w:rsidRPr="00991F16" w:rsidRDefault="002375F8" w:rsidP="002375F8">
      <w:pPr>
        <w:tabs>
          <w:tab w:val="left" w:pos="542"/>
        </w:tabs>
        <w:spacing w:line="276" w:lineRule="auto"/>
        <w:ind w:right="115"/>
        <w:rPr>
          <w:rFonts w:asciiTheme="minorHAnsi" w:hAnsiTheme="minorHAnsi" w:cstheme="minorHAnsi"/>
        </w:rPr>
      </w:pPr>
    </w:p>
    <w:p w14:paraId="7BB31D69" w14:textId="217C4BDE" w:rsidR="002375F8" w:rsidRPr="00991F16" w:rsidRDefault="002375F8" w:rsidP="002375F8">
      <w:pPr>
        <w:tabs>
          <w:tab w:val="left" w:pos="542"/>
        </w:tabs>
        <w:spacing w:line="276" w:lineRule="auto"/>
        <w:ind w:right="115"/>
        <w:rPr>
          <w:rFonts w:asciiTheme="minorHAnsi" w:hAnsiTheme="minorHAnsi" w:cstheme="minorHAnsi"/>
        </w:rPr>
      </w:pPr>
    </w:p>
    <w:p w14:paraId="3877594B" w14:textId="55A95D53" w:rsidR="002375F8" w:rsidRPr="00991F16" w:rsidRDefault="002375F8" w:rsidP="002375F8">
      <w:pPr>
        <w:tabs>
          <w:tab w:val="left" w:pos="542"/>
        </w:tabs>
        <w:spacing w:line="276" w:lineRule="auto"/>
        <w:ind w:right="115"/>
        <w:rPr>
          <w:rFonts w:asciiTheme="minorHAnsi" w:hAnsiTheme="minorHAnsi" w:cstheme="minorHAnsi"/>
        </w:rPr>
      </w:pPr>
    </w:p>
    <w:p w14:paraId="5D6E1324" w14:textId="62E12BAF" w:rsidR="002375F8" w:rsidRPr="00991F16" w:rsidRDefault="002375F8" w:rsidP="002375F8">
      <w:pPr>
        <w:tabs>
          <w:tab w:val="left" w:pos="542"/>
        </w:tabs>
        <w:spacing w:line="276" w:lineRule="auto"/>
        <w:ind w:right="115"/>
        <w:rPr>
          <w:rFonts w:asciiTheme="minorHAnsi" w:hAnsiTheme="minorHAnsi" w:cstheme="minorHAnsi"/>
        </w:rPr>
      </w:pPr>
    </w:p>
    <w:p w14:paraId="7355D015" w14:textId="3E1CAAF8" w:rsidR="002375F8" w:rsidRPr="00991F16" w:rsidRDefault="002375F8" w:rsidP="002375F8">
      <w:pPr>
        <w:tabs>
          <w:tab w:val="left" w:pos="542"/>
        </w:tabs>
        <w:spacing w:line="276" w:lineRule="auto"/>
        <w:ind w:right="115"/>
        <w:rPr>
          <w:rFonts w:asciiTheme="minorHAnsi" w:hAnsiTheme="minorHAnsi" w:cstheme="minorHAnsi"/>
        </w:rPr>
      </w:pPr>
    </w:p>
    <w:p w14:paraId="6CD7B0F3" w14:textId="29AC57B6" w:rsidR="002375F8" w:rsidRPr="00991F16" w:rsidRDefault="002375F8" w:rsidP="002375F8">
      <w:pPr>
        <w:tabs>
          <w:tab w:val="left" w:pos="542"/>
        </w:tabs>
        <w:spacing w:line="276" w:lineRule="auto"/>
        <w:ind w:right="115"/>
        <w:rPr>
          <w:rFonts w:asciiTheme="minorHAnsi" w:hAnsiTheme="minorHAnsi" w:cstheme="minorHAnsi"/>
        </w:rPr>
      </w:pPr>
    </w:p>
    <w:p w14:paraId="53AD974A" w14:textId="4591D83C" w:rsidR="002375F8" w:rsidRPr="00991F16" w:rsidRDefault="002375F8" w:rsidP="002375F8">
      <w:pPr>
        <w:tabs>
          <w:tab w:val="left" w:pos="542"/>
        </w:tabs>
        <w:spacing w:line="276" w:lineRule="auto"/>
        <w:ind w:right="115"/>
        <w:rPr>
          <w:rFonts w:asciiTheme="minorHAnsi" w:hAnsiTheme="minorHAnsi" w:cstheme="minorHAnsi"/>
        </w:rPr>
      </w:pPr>
    </w:p>
    <w:p w14:paraId="07215449" w14:textId="24AB29DF" w:rsidR="002375F8" w:rsidRPr="00991F16" w:rsidRDefault="002375F8" w:rsidP="002375F8">
      <w:pPr>
        <w:tabs>
          <w:tab w:val="left" w:pos="542"/>
        </w:tabs>
        <w:spacing w:line="276" w:lineRule="auto"/>
        <w:ind w:right="115"/>
        <w:rPr>
          <w:rFonts w:asciiTheme="minorHAnsi" w:hAnsiTheme="minorHAnsi" w:cstheme="minorHAnsi"/>
        </w:rPr>
      </w:pPr>
    </w:p>
    <w:p w14:paraId="55721013" w14:textId="13DF8E5C" w:rsidR="002375F8" w:rsidRPr="00991F16" w:rsidRDefault="002375F8" w:rsidP="002375F8">
      <w:pPr>
        <w:tabs>
          <w:tab w:val="left" w:pos="542"/>
        </w:tabs>
        <w:spacing w:line="276" w:lineRule="auto"/>
        <w:ind w:right="115"/>
        <w:rPr>
          <w:rFonts w:asciiTheme="minorHAnsi" w:hAnsiTheme="minorHAnsi" w:cstheme="minorHAnsi"/>
        </w:rPr>
      </w:pPr>
    </w:p>
    <w:p w14:paraId="026510A7" w14:textId="7A3C971A" w:rsidR="002375F8" w:rsidRPr="00991F16" w:rsidRDefault="002375F8" w:rsidP="002375F8">
      <w:pPr>
        <w:tabs>
          <w:tab w:val="left" w:pos="542"/>
        </w:tabs>
        <w:spacing w:line="276" w:lineRule="auto"/>
        <w:ind w:right="115"/>
        <w:rPr>
          <w:rFonts w:asciiTheme="minorHAnsi" w:hAnsiTheme="minorHAnsi" w:cstheme="minorHAnsi"/>
        </w:rPr>
      </w:pPr>
    </w:p>
    <w:p w14:paraId="017DC8BF" w14:textId="518AFB03" w:rsidR="002375F8" w:rsidRPr="00991F16" w:rsidRDefault="002375F8" w:rsidP="002375F8">
      <w:pPr>
        <w:tabs>
          <w:tab w:val="left" w:pos="542"/>
        </w:tabs>
        <w:spacing w:line="276" w:lineRule="auto"/>
        <w:ind w:right="115"/>
        <w:rPr>
          <w:rFonts w:asciiTheme="minorHAnsi" w:hAnsiTheme="minorHAnsi" w:cstheme="minorHAnsi"/>
        </w:rPr>
      </w:pPr>
    </w:p>
    <w:p w14:paraId="5BCC81B3" w14:textId="4F988CA3" w:rsidR="002375F8" w:rsidRPr="00991F16" w:rsidRDefault="002375F8" w:rsidP="002375F8">
      <w:pPr>
        <w:tabs>
          <w:tab w:val="left" w:pos="542"/>
        </w:tabs>
        <w:spacing w:line="276" w:lineRule="auto"/>
        <w:ind w:right="115"/>
        <w:rPr>
          <w:rFonts w:asciiTheme="minorHAnsi" w:hAnsiTheme="minorHAnsi" w:cstheme="minorHAnsi"/>
        </w:rPr>
      </w:pPr>
    </w:p>
    <w:p w14:paraId="2A583689" w14:textId="15310023" w:rsidR="002375F8" w:rsidRPr="00991F16" w:rsidRDefault="002375F8" w:rsidP="002375F8">
      <w:pPr>
        <w:tabs>
          <w:tab w:val="left" w:pos="542"/>
        </w:tabs>
        <w:spacing w:line="276" w:lineRule="auto"/>
        <w:ind w:right="115"/>
        <w:rPr>
          <w:rFonts w:asciiTheme="minorHAnsi" w:hAnsiTheme="minorHAnsi" w:cstheme="minorHAnsi"/>
        </w:rPr>
      </w:pPr>
    </w:p>
    <w:p w14:paraId="13DEF471" w14:textId="6B544F97" w:rsidR="002375F8" w:rsidRPr="00991F16" w:rsidRDefault="002375F8" w:rsidP="002375F8">
      <w:pPr>
        <w:tabs>
          <w:tab w:val="left" w:pos="542"/>
        </w:tabs>
        <w:spacing w:line="276" w:lineRule="auto"/>
        <w:ind w:right="115"/>
        <w:rPr>
          <w:rFonts w:asciiTheme="minorHAnsi" w:hAnsiTheme="minorHAnsi" w:cstheme="minorHAnsi"/>
        </w:rPr>
      </w:pPr>
    </w:p>
    <w:p w14:paraId="1C7E4B12" w14:textId="3412A4B7" w:rsidR="002375F8" w:rsidRPr="00991F16" w:rsidRDefault="002375F8" w:rsidP="002375F8">
      <w:pPr>
        <w:tabs>
          <w:tab w:val="left" w:pos="542"/>
        </w:tabs>
        <w:spacing w:line="276" w:lineRule="auto"/>
        <w:ind w:right="115"/>
        <w:rPr>
          <w:rFonts w:asciiTheme="minorHAnsi" w:hAnsiTheme="minorHAnsi" w:cstheme="minorHAnsi"/>
        </w:rPr>
      </w:pPr>
    </w:p>
    <w:p w14:paraId="4A45DCA4" w14:textId="752E6973" w:rsidR="002375F8" w:rsidRPr="00991F16" w:rsidRDefault="002375F8" w:rsidP="002375F8">
      <w:pPr>
        <w:tabs>
          <w:tab w:val="left" w:pos="542"/>
        </w:tabs>
        <w:spacing w:line="276" w:lineRule="auto"/>
        <w:ind w:right="115"/>
        <w:rPr>
          <w:rFonts w:asciiTheme="minorHAnsi" w:hAnsiTheme="minorHAnsi" w:cstheme="minorHAnsi"/>
        </w:rPr>
      </w:pPr>
    </w:p>
    <w:p w14:paraId="109053DF" w14:textId="0BEE457E" w:rsidR="002375F8" w:rsidRPr="00991F16" w:rsidRDefault="002375F8" w:rsidP="002375F8">
      <w:pPr>
        <w:tabs>
          <w:tab w:val="left" w:pos="542"/>
        </w:tabs>
        <w:spacing w:line="276" w:lineRule="auto"/>
        <w:ind w:right="115"/>
        <w:rPr>
          <w:rFonts w:asciiTheme="minorHAnsi" w:hAnsiTheme="minorHAnsi" w:cstheme="minorHAnsi"/>
        </w:rPr>
      </w:pPr>
    </w:p>
    <w:p w14:paraId="4EEC9E15" w14:textId="66796504" w:rsidR="002375F8" w:rsidRPr="00991F16" w:rsidRDefault="002375F8" w:rsidP="002375F8">
      <w:pPr>
        <w:tabs>
          <w:tab w:val="left" w:pos="542"/>
        </w:tabs>
        <w:spacing w:line="276" w:lineRule="auto"/>
        <w:ind w:right="115"/>
        <w:rPr>
          <w:rFonts w:asciiTheme="minorHAnsi" w:hAnsiTheme="minorHAnsi" w:cstheme="minorHAnsi"/>
        </w:rPr>
      </w:pPr>
    </w:p>
    <w:p w14:paraId="5A253F0A" w14:textId="61F054BF" w:rsidR="002375F8" w:rsidRPr="00991F16" w:rsidRDefault="002375F8" w:rsidP="002375F8">
      <w:pPr>
        <w:tabs>
          <w:tab w:val="left" w:pos="542"/>
        </w:tabs>
        <w:spacing w:line="276" w:lineRule="auto"/>
        <w:ind w:right="115"/>
        <w:rPr>
          <w:rFonts w:asciiTheme="minorHAnsi" w:hAnsiTheme="minorHAnsi" w:cstheme="minorHAnsi"/>
        </w:rPr>
      </w:pPr>
    </w:p>
    <w:p w14:paraId="5BF015BA" w14:textId="247E6174" w:rsidR="002375F8" w:rsidRPr="00991F16" w:rsidRDefault="002375F8" w:rsidP="002375F8">
      <w:pPr>
        <w:tabs>
          <w:tab w:val="left" w:pos="542"/>
        </w:tabs>
        <w:spacing w:line="276" w:lineRule="auto"/>
        <w:ind w:right="115"/>
        <w:rPr>
          <w:rFonts w:asciiTheme="minorHAnsi" w:hAnsiTheme="minorHAnsi" w:cstheme="minorHAnsi"/>
        </w:rPr>
      </w:pPr>
    </w:p>
    <w:p w14:paraId="7B70E53D" w14:textId="3517434E" w:rsidR="002375F8" w:rsidRPr="00991F16" w:rsidRDefault="002375F8" w:rsidP="002375F8">
      <w:pPr>
        <w:tabs>
          <w:tab w:val="left" w:pos="542"/>
        </w:tabs>
        <w:spacing w:line="276" w:lineRule="auto"/>
        <w:ind w:right="115"/>
        <w:rPr>
          <w:rFonts w:asciiTheme="minorHAnsi" w:hAnsiTheme="minorHAnsi" w:cstheme="minorHAnsi"/>
        </w:rPr>
      </w:pPr>
    </w:p>
    <w:p w14:paraId="587DE1C6" w14:textId="704B4BFB" w:rsidR="002375F8" w:rsidRPr="00991F16" w:rsidRDefault="002375F8" w:rsidP="002375F8">
      <w:pPr>
        <w:tabs>
          <w:tab w:val="left" w:pos="542"/>
        </w:tabs>
        <w:spacing w:line="276" w:lineRule="auto"/>
        <w:ind w:right="115"/>
        <w:rPr>
          <w:rFonts w:asciiTheme="minorHAnsi" w:hAnsiTheme="minorHAnsi" w:cstheme="minorHAnsi"/>
        </w:rPr>
      </w:pPr>
    </w:p>
    <w:p w14:paraId="23594C6A" w14:textId="77777777" w:rsidR="00B15B32" w:rsidRDefault="00B15B32" w:rsidP="002375F8">
      <w:pPr>
        <w:widowControl/>
        <w:autoSpaceDE/>
        <w:autoSpaceDN/>
        <w:spacing w:after="60" w:line="312" w:lineRule="auto"/>
        <w:jc w:val="right"/>
        <w:rPr>
          <w:rFonts w:asciiTheme="minorHAnsi" w:hAnsiTheme="minorHAnsi" w:cstheme="minorHAnsi"/>
          <w:b/>
          <w:i/>
          <w:lang w:eastAsia="pl-PL"/>
        </w:rPr>
      </w:pPr>
    </w:p>
    <w:p w14:paraId="18103E03" w14:textId="77777777" w:rsidR="00B15B32" w:rsidRDefault="00B15B32" w:rsidP="002375F8">
      <w:pPr>
        <w:widowControl/>
        <w:autoSpaceDE/>
        <w:autoSpaceDN/>
        <w:spacing w:after="60" w:line="312" w:lineRule="auto"/>
        <w:jc w:val="right"/>
        <w:rPr>
          <w:rFonts w:asciiTheme="minorHAnsi" w:hAnsiTheme="minorHAnsi" w:cstheme="minorHAnsi"/>
          <w:b/>
          <w:i/>
          <w:lang w:eastAsia="pl-PL"/>
        </w:rPr>
      </w:pPr>
    </w:p>
    <w:p w14:paraId="10DB082A" w14:textId="33D546F7" w:rsidR="002375F8" w:rsidRPr="00991F16" w:rsidRDefault="002375F8" w:rsidP="002375F8">
      <w:pPr>
        <w:widowControl/>
        <w:autoSpaceDE/>
        <w:autoSpaceDN/>
        <w:spacing w:after="60" w:line="312" w:lineRule="auto"/>
        <w:jc w:val="right"/>
        <w:rPr>
          <w:rFonts w:asciiTheme="minorHAnsi" w:hAnsiTheme="minorHAnsi" w:cstheme="minorHAnsi"/>
          <w:b/>
          <w:i/>
          <w:lang w:eastAsia="pl-PL"/>
        </w:rPr>
      </w:pPr>
      <w:r w:rsidRPr="00991F16">
        <w:rPr>
          <w:rFonts w:asciiTheme="minorHAnsi" w:hAnsiTheme="minorHAnsi" w:cstheme="minorHAnsi"/>
          <w:b/>
          <w:i/>
          <w:lang w:eastAsia="pl-PL"/>
        </w:rPr>
        <w:t>Załącznik nr 7 do SWZ</w:t>
      </w:r>
    </w:p>
    <w:p w14:paraId="3DD4DAE5"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29DE6067"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532527C2" w14:textId="77777777" w:rsidR="002375F8" w:rsidRPr="00991F16" w:rsidRDefault="002375F8" w:rsidP="002375F8">
      <w:pPr>
        <w:widowControl/>
        <w:autoSpaceDE/>
        <w:autoSpaceDN/>
        <w:spacing w:after="60" w:line="312" w:lineRule="auto"/>
        <w:jc w:val="center"/>
        <w:rPr>
          <w:rFonts w:asciiTheme="minorHAnsi" w:hAnsiTheme="minorHAnsi" w:cstheme="minorHAnsi"/>
          <w:b/>
          <w:lang w:eastAsia="pl-PL"/>
        </w:rPr>
      </w:pPr>
      <w:r w:rsidRPr="00991F16">
        <w:rPr>
          <w:rFonts w:asciiTheme="minorHAnsi" w:hAnsiTheme="minorHAnsi" w:cstheme="minorHAnsi"/>
          <w:b/>
          <w:lang w:eastAsia="pl-PL"/>
        </w:rPr>
        <w:t xml:space="preserve">Oświadczenie, o którym mowa w art. 117 ust. 4 </w:t>
      </w:r>
      <w:r w:rsidRPr="00991F16">
        <w:rPr>
          <w:rFonts w:asciiTheme="minorHAnsi" w:eastAsia="Calibri" w:hAnsiTheme="minorHAnsi" w:cstheme="minorHAnsi"/>
          <w:b/>
          <w:bCs/>
        </w:rPr>
        <w:t xml:space="preserve">ustawy z dnia 11 września 2019 r. Prawo zamówień publicznych </w:t>
      </w:r>
      <w:r w:rsidRPr="00991F16">
        <w:rPr>
          <w:rFonts w:asciiTheme="minorHAnsi" w:eastAsia="Calibri" w:hAnsiTheme="minorHAnsi" w:cstheme="minorHAnsi"/>
          <w:bCs/>
        </w:rPr>
        <w:t xml:space="preserve">(dalej jako: </w:t>
      </w:r>
      <w:proofErr w:type="spellStart"/>
      <w:r w:rsidRPr="00991F16">
        <w:rPr>
          <w:rFonts w:asciiTheme="minorHAnsi" w:eastAsia="Calibri" w:hAnsiTheme="minorHAnsi" w:cstheme="minorHAnsi"/>
          <w:bCs/>
        </w:rPr>
        <w:t>Pzp</w:t>
      </w:r>
      <w:proofErr w:type="spellEnd"/>
      <w:r w:rsidRPr="00991F16">
        <w:rPr>
          <w:rFonts w:asciiTheme="minorHAnsi" w:eastAsia="Calibri" w:hAnsiTheme="minorHAnsi" w:cstheme="minorHAnsi"/>
          <w:bCs/>
        </w:rPr>
        <w:t>)</w:t>
      </w:r>
    </w:p>
    <w:p w14:paraId="53731D3C" w14:textId="77777777" w:rsidR="002375F8" w:rsidRPr="00991F16" w:rsidRDefault="002375F8" w:rsidP="002375F8">
      <w:pPr>
        <w:widowControl/>
        <w:autoSpaceDE/>
        <w:autoSpaceDN/>
        <w:spacing w:after="60" w:line="312" w:lineRule="auto"/>
        <w:jc w:val="center"/>
        <w:rPr>
          <w:rFonts w:asciiTheme="minorHAnsi" w:hAnsiTheme="minorHAnsi" w:cstheme="minorHAnsi"/>
          <w:lang w:eastAsia="pl-PL"/>
        </w:rPr>
      </w:pPr>
      <w:r w:rsidRPr="00991F16">
        <w:rPr>
          <w:rFonts w:asciiTheme="minorHAnsi" w:hAnsiTheme="minorHAnsi" w:cstheme="minorHAnsi"/>
          <w:lang w:eastAsia="pl-PL"/>
        </w:rPr>
        <w:t>W przypadku Wykonawców wspólnie ubiegających się o udzielenie zamówienia</w:t>
      </w:r>
    </w:p>
    <w:p w14:paraId="023565E3" w14:textId="77777777" w:rsidR="002375F8" w:rsidRPr="00991F16" w:rsidRDefault="002375F8" w:rsidP="002375F8">
      <w:pPr>
        <w:widowControl/>
        <w:autoSpaceDE/>
        <w:autoSpaceDN/>
        <w:spacing w:after="60" w:line="312" w:lineRule="auto"/>
        <w:rPr>
          <w:rFonts w:asciiTheme="minorHAnsi" w:hAnsiTheme="minorHAnsi" w:cstheme="minorHAnsi"/>
          <w:lang w:eastAsia="pl-PL"/>
        </w:rPr>
      </w:pPr>
    </w:p>
    <w:p w14:paraId="559255D5" w14:textId="1DDDF29F" w:rsidR="002375F8" w:rsidRPr="00991F16"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r w:rsidRPr="00991F16">
        <w:rPr>
          <w:rFonts w:asciiTheme="minorHAnsi" w:hAnsiTheme="minorHAnsi" w:cstheme="minorHAnsi"/>
          <w:lang w:eastAsia="pl-PL"/>
        </w:rPr>
        <w:t xml:space="preserve">Działając na podstawie art. 117 ust. 4 ustawy </w:t>
      </w:r>
      <w:r w:rsidR="009410A1" w:rsidRPr="00991F16">
        <w:rPr>
          <w:rFonts w:asciiTheme="minorHAnsi" w:hAnsiTheme="minorHAnsi" w:cstheme="minorHAnsi"/>
          <w:lang w:eastAsia="pl-PL"/>
        </w:rPr>
        <w:t>PZP</w:t>
      </w:r>
      <w:r w:rsidRPr="00991F16">
        <w:rPr>
          <w:rFonts w:asciiTheme="minorHAnsi" w:hAnsiTheme="minorHAnsi" w:cstheme="minorHAnsi"/>
          <w:lang w:eastAsia="pl-PL"/>
        </w:rPr>
        <w:t xml:space="preserve"> oświadczam, iż Wykonawcy wspólnie ubiegający się o udzielenie zamówienia zrealizują przedmiotowe zamówienie w zakresie określonym w tabeli:</w:t>
      </w:r>
    </w:p>
    <w:tbl>
      <w:tblPr>
        <w:tblStyle w:val="Tabela-Siatka"/>
        <w:tblW w:w="0" w:type="auto"/>
        <w:tblLook w:val="04A0" w:firstRow="1" w:lastRow="0" w:firstColumn="1" w:lastColumn="0" w:noHBand="0" w:noVBand="1"/>
      </w:tblPr>
      <w:tblGrid>
        <w:gridCol w:w="562"/>
        <w:gridCol w:w="3828"/>
        <w:gridCol w:w="4536"/>
      </w:tblGrid>
      <w:tr w:rsidR="002375F8" w:rsidRPr="00991F16" w14:paraId="37EF67CB" w14:textId="77777777" w:rsidTr="00F826A5">
        <w:tc>
          <w:tcPr>
            <w:tcW w:w="562" w:type="dxa"/>
          </w:tcPr>
          <w:p w14:paraId="69F3B833"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l.p.</w:t>
            </w:r>
          </w:p>
        </w:tc>
        <w:tc>
          <w:tcPr>
            <w:tcW w:w="3828" w:type="dxa"/>
          </w:tcPr>
          <w:p w14:paraId="45EE7BFB"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Nazwa Wykonawcy</w:t>
            </w:r>
          </w:p>
        </w:tc>
        <w:tc>
          <w:tcPr>
            <w:tcW w:w="4536" w:type="dxa"/>
          </w:tcPr>
          <w:p w14:paraId="691724E6"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Zakres zamówienia realizowany przez Wykonawcę</w:t>
            </w:r>
          </w:p>
        </w:tc>
      </w:tr>
      <w:tr w:rsidR="002375F8" w:rsidRPr="00991F16" w14:paraId="47CF84D5" w14:textId="77777777" w:rsidTr="00F826A5">
        <w:tc>
          <w:tcPr>
            <w:tcW w:w="562" w:type="dxa"/>
          </w:tcPr>
          <w:p w14:paraId="766DA139"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1.</w:t>
            </w:r>
          </w:p>
        </w:tc>
        <w:tc>
          <w:tcPr>
            <w:tcW w:w="3828" w:type="dxa"/>
          </w:tcPr>
          <w:p w14:paraId="66CEF6AC"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2CDA2523"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r w:rsidR="002375F8" w:rsidRPr="00991F16" w14:paraId="684C7D1F" w14:textId="77777777" w:rsidTr="00F826A5">
        <w:tc>
          <w:tcPr>
            <w:tcW w:w="562" w:type="dxa"/>
          </w:tcPr>
          <w:p w14:paraId="7F27C667"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2.</w:t>
            </w:r>
          </w:p>
        </w:tc>
        <w:tc>
          <w:tcPr>
            <w:tcW w:w="3828" w:type="dxa"/>
          </w:tcPr>
          <w:p w14:paraId="33F35441"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18F41EC0"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bl>
    <w:p w14:paraId="5968F224" w14:textId="45D581F0" w:rsidR="002375F8"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AE6BC0A" w14:textId="70C89C07" w:rsidR="00354C19"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5B16B4EC" w14:textId="1127AFA8" w:rsidR="00354C19"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3A8A856A" w14:textId="6F2D14FD" w:rsidR="00354C19"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F8B13D0" w14:textId="77777777" w:rsidR="00354C19" w:rsidRPr="00991F16"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A1E2DCA"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eastAsia="Calibri" w:hAnsiTheme="minorHAnsi" w:cstheme="minorHAnsi"/>
        </w:rPr>
        <w:t>…………….……., dnia …………………. r.</w:t>
      </w:r>
    </w:p>
    <w:p w14:paraId="62CF68A3"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hAnsiTheme="minorHAnsi" w:cstheme="minorHAnsi"/>
          <w:i/>
          <w:lang w:eastAsia="pl-PL"/>
        </w:rPr>
      </w:pPr>
      <w:r w:rsidRPr="00991F16">
        <w:rPr>
          <w:rFonts w:asciiTheme="minorHAnsi" w:hAnsiTheme="minorHAnsi" w:cstheme="minorHAnsi"/>
          <w:i/>
          <w:lang w:eastAsia="pl-PL"/>
        </w:rPr>
        <w:t>……………………………….</w:t>
      </w:r>
    </w:p>
    <w:p w14:paraId="49EE0F47"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hAnsiTheme="minorHAnsi" w:cstheme="minorHAnsi"/>
          <w:i/>
          <w:lang w:eastAsia="pl-PL"/>
        </w:rPr>
        <w:t>Imię i nazwisko</w:t>
      </w:r>
    </w:p>
    <w:p w14:paraId="4CCCFD5F" w14:textId="77777777" w:rsidR="002375F8" w:rsidRPr="00991F16" w:rsidRDefault="002375F8" w:rsidP="002375F8">
      <w:pPr>
        <w:keepNext/>
        <w:keepLines/>
        <w:widowControl/>
        <w:adjustRightInd w:val="0"/>
        <w:spacing w:before="200" w:after="60" w:line="312" w:lineRule="auto"/>
        <w:ind w:left="284"/>
        <w:jc w:val="right"/>
        <w:outlineLvl w:val="3"/>
        <w:rPr>
          <w:rFonts w:asciiTheme="minorHAnsi" w:eastAsia="Calibri" w:hAnsiTheme="minorHAnsi" w:cstheme="minorHAnsi"/>
          <w:bCs/>
          <w:i/>
          <w:iCs/>
          <w:lang w:val="x-none"/>
        </w:rPr>
      </w:pPr>
      <w:r w:rsidRPr="00991F16">
        <w:rPr>
          <w:rFonts w:asciiTheme="minorHAnsi" w:hAnsiTheme="minorHAnsi" w:cstheme="minorHAnsi"/>
          <w:bCs/>
          <w:i/>
          <w:iCs/>
          <w:lang w:val="x-none" w:eastAsia="x-none"/>
        </w:rPr>
        <w:t>podpisano elektronicznie</w:t>
      </w:r>
    </w:p>
    <w:sectPr w:rsidR="002375F8" w:rsidRPr="00991F16" w:rsidSect="00891308">
      <w:pgSz w:w="11910" w:h="16840"/>
      <w:pgMar w:top="1418" w:right="1300" w:bottom="680" w:left="1160" w:header="0" w:footer="40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0D78A" w14:textId="77777777" w:rsidR="0048424C" w:rsidRDefault="0048424C">
      <w:r>
        <w:separator/>
      </w:r>
    </w:p>
  </w:endnote>
  <w:endnote w:type="continuationSeparator" w:id="0">
    <w:p w14:paraId="445CA23F" w14:textId="77777777" w:rsidR="0048424C" w:rsidRDefault="00484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B1C7" w14:textId="15DFB6A4" w:rsidR="009237AB" w:rsidRDefault="009237AB" w:rsidP="00DF595C">
    <w:pPr>
      <w:pStyle w:val="Stopka"/>
      <w:jc w:val="center"/>
    </w:pPr>
    <w:r>
      <w:rPr>
        <w:noProof/>
      </w:rPr>
      <w:drawing>
        <wp:inline distT="0" distB="0" distL="0" distR="0" wp14:anchorId="18D10648" wp14:editId="0ADE86A2">
          <wp:extent cx="5489575" cy="664210"/>
          <wp:effectExtent l="0" t="0" r="0" b="254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9575" cy="66421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0D079" w14:textId="77777777" w:rsidR="0048424C" w:rsidRDefault="0048424C">
      <w:r>
        <w:separator/>
      </w:r>
    </w:p>
  </w:footnote>
  <w:footnote w:type="continuationSeparator" w:id="0">
    <w:p w14:paraId="3C9D8986" w14:textId="77777777" w:rsidR="0048424C" w:rsidRDefault="0048424C">
      <w:r>
        <w:continuationSeparator/>
      </w:r>
    </w:p>
  </w:footnote>
  <w:footnote w:id="1">
    <w:p w14:paraId="3EA7610F" w14:textId="77777777" w:rsidR="005A5634" w:rsidRPr="00A13B6D" w:rsidDel="00647F93" w:rsidRDefault="005A5634" w:rsidP="005A5634">
      <w:pPr>
        <w:pStyle w:val="Tekstprzypisudolnego"/>
        <w:rPr>
          <w:del w:id="2" w:author="Maria Wojewoda" w:date="2021-05-12T07:47:00Z"/>
          <w:sz w:val="16"/>
          <w:szCs w:val="16"/>
        </w:rPr>
      </w:pPr>
    </w:p>
  </w:footnote>
  <w:footnote w:id="2">
    <w:p w14:paraId="501F7D3D" w14:textId="77777777" w:rsidR="000A6997" w:rsidRDefault="000A6997"/>
  </w:footnote>
  <w:footnote w:id="3">
    <w:p w14:paraId="3446B293" w14:textId="77777777" w:rsidR="0048424C" w:rsidRPr="00A52C20" w:rsidRDefault="0048424C" w:rsidP="00B11A4E">
      <w:pPr>
        <w:pStyle w:val="Tekstprzypisudolnego"/>
        <w:jc w:val="both"/>
        <w:rPr>
          <w:rFonts w:asciiTheme="minorHAnsi" w:hAnsiTheme="minorHAnsi" w:cstheme="minorHAnsi"/>
          <w:sz w:val="16"/>
          <w:szCs w:val="16"/>
        </w:rPr>
      </w:pPr>
      <w:r w:rsidRPr="00A52C20">
        <w:rPr>
          <w:rStyle w:val="Odwoanieprzypisudolnego"/>
          <w:rFonts w:asciiTheme="minorHAnsi" w:hAnsiTheme="minorHAnsi" w:cstheme="minorHAnsi"/>
        </w:rPr>
        <w:footnoteRef/>
      </w:r>
      <w:r w:rsidRPr="00A52C20">
        <w:rPr>
          <w:rFonts w:asciiTheme="minorHAnsi" w:hAnsiTheme="minorHAnsi" w:cstheme="minorHAnsi"/>
        </w:rPr>
        <w:t xml:space="preserve"> </w:t>
      </w:r>
      <w:r w:rsidRPr="00A52C20">
        <w:rPr>
          <w:rFonts w:asciiTheme="minorHAnsi" w:hAnsiTheme="minorHAnsi" w:cstheme="minorHAnsi"/>
          <w:sz w:val="16"/>
          <w:szCs w:val="16"/>
        </w:rPr>
        <w:t>Pouczenie o odpowiedzialności karnej Art. 297 § 1 Kodeksu karnego (Dz. U. Nr 88 poz. 553 z późn. zm.):</w:t>
      </w:r>
    </w:p>
    <w:p w14:paraId="786B3B02" w14:textId="173D6EFF" w:rsidR="0048424C" w:rsidRDefault="0048424C" w:rsidP="00B11A4E">
      <w:pPr>
        <w:pStyle w:val="Tekstprzypisudolnego"/>
        <w:jc w:val="both"/>
      </w:pPr>
      <w:r w:rsidRPr="00A52C20">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1F89AE45" w14:textId="77777777" w:rsidR="00940353" w:rsidRDefault="00940353" w:rsidP="00940353">
      <w:pPr>
        <w:pStyle w:val="Tekstprzypisudolnego"/>
      </w:pPr>
      <w:r>
        <w:rPr>
          <w:rStyle w:val="Odwoanieprzypisudolnego"/>
        </w:rPr>
        <w:footnoteRef/>
      </w:r>
      <w:r>
        <w:t xml:space="preserve"> Kryterium oceny ofert nr 2 </w:t>
      </w:r>
    </w:p>
  </w:footnote>
  <w:footnote w:id="5">
    <w:p w14:paraId="7FEF4B8E" w14:textId="77777777" w:rsidR="00940353" w:rsidRPr="000C52DA" w:rsidRDefault="00940353" w:rsidP="00940353">
      <w:pPr>
        <w:pStyle w:val="Tekstprzypisudolnego"/>
      </w:pPr>
      <w:r>
        <w:rPr>
          <w:rStyle w:val="Odwoanieprzypisudolnego"/>
        </w:rPr>
        <w:footnoteRef/>
      </w:r>
      <w:r>
        <w:t xml:space="preserve"> Kryterium oceny ofert nr 3</w:t>
      </w:r>
    </w:p>
  </w:footnote>
  <w:footnote w:id="6">
    <w:p w14:paraId="1A327329" w14:textId="77777777" w:rsidR="00940353" w:rsidRDefault="00940353" w:rsidP="00940353">
      <w:pPr>
        <w:pStyle w:val="Tekstprzypisudolnego"/>
      </w:pPr>
      <w:r>
        <w:rPr>
          <w:rStyle w:val="Odwoanieprzypisudolnego"/>
        </w:rPr>
        <w:footnoteRef/>
      </w:r>
      <w:r>
        <w:t xml:space="preserve"> W zależności od wskazanego terminu dostawy w kryterium nr 3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4601"/>
        </w:tabs>
        <w:ind w:left="4601"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14849BB"/>
    <w:multiLevelType w:val="hybridMultilevel"/>
    <w:tmpl w:val="9A0E77FA"/>
    <w:styleLink w:val="WWNum201211"/>
    <w:lvl w:ilvl="0" w:tplc="177438E4">
      <w:start w:val="1"/>
      <w:numFmt w:val="decimal"/>
      <w:lvlText w:val="%1."/>
      <w:lvlJc w:val="left"/>
    </w:lvl>
    <w:lvl w:ilvl="1" w:tplc="F13C0B8A">
      <w:start w:val="1"/>
      <w:numFmt w:val="lowerLetter"/>
      <w:lvlText w:val="%2."/>
      <w:lvlJc w:val="left"/>
    </w:lvl>
    <w:lvl w:ilvl="2" w:tplc="17D24E24">
      <w:start w:val="1"/>
      <w:numFmt w:val="lowerRoman"/>
      <w:lvlText w:val="%3."/>
      <w:lvlJc w:val="right"/>
    </w:lvl>
    <w:lvl w:ilvl="3" w:tplc="35986014">
      <w:start w:val="1"/>
      <w:numFmt w:val="decimal"/>
      <w:lvlText w:val="%4."/>
      <w:lvlJc w:val="left"/>
    </w:lvl>
    <w:lvl w:ilvl="4" w:tplc="408463C0">
      <w:start w:val="1"/>
      <w:numFmt w:val="lowerLetter"/>
      <w:lvlText w:val="%5."/>
      <w:lvlJc w:val="left"/>
    </w:lvl>
    <w:lvl w:ilvl="5" w:tplc="46AED7E2">
      <w:start w:val="1"/>
      <w:numFmt w:val="lowerRoman"/>
      <w:lvlText w:val="%6."/>
      <w:lvlJc w:val="right"/>
    </w:lvl>
    <w:lvl w:ilvl="6" w:tplc="B1A4807A">
      <w:start w:val="1"/>
      <w:numFmt w:val="decimal"/>
      <w:lvlText w:val="%7."/>
      <w:lvlJc w:val="left"/>
    </w:lvl>
    <w:lvl w:ilvl="7" w:tplc="25F69B14">
      <w:start w:val="1"/>
      <w:numFmt w:val="lowerLetter"/>
      <w:lvlText w:val="%8."/>
      <w:lvlJc w:val="left"/>
    </w:lvl>
    <w:lvl w:ilvl="8" w:tplc="F4E48F18">
      <w:start w:val="1"/>
      <w:numFmt w:val="lowerRoman"/>
      <w:lvlText w:val="%9."/>
      <w:lvlJc w:val="right"/>
    </w:lvl>
  </w:abstractNum>
  <w:abstractNum w:abstractNumId="3" w15:restartNumberingAfterBreak="0">
    <w:nsid w:val="042527B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7602C14"/>
    <w:multiLevelType w:val="hybridMultilevel"/>
    <w:tmpl w:val="F284504A"/>
    <w:lvl w:ilvl="0" w:tplc="ADC603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684963"/>
    <w:multiLevelType w:val="hybridMultilevel"/>
    <w:tmpl w:val="8EFA75A6"/>
    <w:lvl w:ilvl="0" w:tplc="0415000F">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341C88"/>
    <w:multiLevelType w:val="hybridMultilevel"/>
    <w:tmpl w:val="01707EDC"/>
    <w:styleLink w:val="WWNum201111"/>
    <w:lvl w:ilvl="0" w:tplc="62D03EFC">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9" w15:restartNumberingAfterBreak="0">
    <w:nsid w:val="0C2630AB"/>
    <w:multiLevelType w:val="hybridMultilevel"/>
    <w:tmpl w:val="A33EFBBE"/>
    <w:styleLink w:val="WWNum18121"/>
    <w:lvl w:ilvl="0" w:tplc="4CEE9C8E">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DD0640"/>
    <w:multiLevelType w:val="hybridMultilevel"/>
    <w:tmpl w:val="036C8066"/>
    <w:styleLink w:val="WWNum251211"/>
    <w:lvl w:ilvl="0" w:tplc="B5945F9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1" w15:restartNumberingAfterBreak="0">
    <w:nsid w:val="0DE40B03"/>
    <w:multiLevelType w:val="hybridMultilevel"/>
    <w:tmpl w:val="349EFD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252C7E"/>
    <w:multiLevelType w:val="hybridMultilevel"/>
    <w:tmpl w:val="8F18FC24"/>
    <w:lvl w:ilvl="0" w:tplc="4F7A55A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6139D6"/>
    <w:multiLevelType w:val="multilevel"/>
    <w:tmpl w:val="F072CC98"/>
    <w:styleLink w:val="WWNum251111"/>
    <w:lvl w:ilvl="0">
      <w:start w:val="1"/>
      <w:numFmt w:val="decimal"/>
      <w:lvlText w:val="%1."/>
      <w:lvlJc w:val="left"/>
      <w:pPr>
        <w:ind w:left="542"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4" w15:restartNumberingAfterBreak="0">
    <w:nsid w:val="1130083A"/>
    <w:multiLevelType w:val="hybridMultilevel"/>
    <w:tmpl w:val="C01EBB02"/>
    <w:styleLink w:val="WWNum241211"/>
    <w:lvl w:ilvl="0" w:tplc="D26E42B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372358"/>
    <w:multiLevelType w:val="hybridMultilevel"/>
    <w:tmpl w:val="3294CC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13E399B"/>
    <w:multiLevelType w:val="hybridMultilevel"/>
    <w:tmpl w:val="8BC8E542"/>
    <w:lvl w:ilvl="0" w:tplc="ABBA8B3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18" w15:restartNumberingAfterBreak="0">
    <w:nsid w:val="11E47A58"/>
    <w:multiLevelType w:val="hybridMultilevel"/>
    <w:tmpl w:val="ADFC2926"/>
    <w:lvl w:ilvl="0" w:tplc="04150011">
      <w:start w:val="1"/>
      <w:numFmt w:val="decimal"/>
      <w:lvlText w:val="%1)"/>
      <w:lvlJc w:val="left"/>
      <w:pPr>
        <w:tabs>
          <w:tab w:val="num" w:pos="1287"/>
        </w:tabs>
        <w:ind w:left="1287" w:hanging="360"/>
      </w:pPr>
      <w:rPr>
        <w:rFonts w:hint="default"/>
        <w:b w:val="0"/>
        <w:i w:val="0"/>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13125684"/>
    <w:multiLevelType w:val="hybridMultilevel"/>
    <w:tmpl w:val="4670AE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991390"/>
    <w:multiLevelType w:val="hybridMultilevel"/>
    <w:tmpl w:val="756EA2B4"/>
    <w:styleLink w:val="WWNum74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9B5BD3"/>
    <w:multiLevelType w:val="hybridMultilevel"/>
    <w:tmpl w:val="E1A86F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4750E8A"/>
    <w:multiLevelType w:val="hybridMultilevel"/>
    <w:tmpl w:val="064039AE"/>
    <w:styleLink w:val="Styl1211"/>
    <w:lvl w:ilvl="0" w:tplc="5A968C84">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23" w15:restartNumberingAfterBreak="0">
    <w:nsid w:val="148D15AF"/>
    <w:multiLevelType w:val="multilevel"/>
    <w:tmpl w:val="1A520E8E"/>
    <w:styleLink w:val="WWNum2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15:restartNumberingAfterBreak="0">
    <w:nsid w:val="16200CB2"/>
    <w:multiLevelType w:val="hybridMultilevel"/>
    <w:tmpl w:val="55EE1EBE"/>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5" w15:restartNumberingAfterBreak="0">
    <w:nsid w:val="17780CA7"/>
    <w:multiLevelType w:val="hybridMultilevel"/>
    <w:tmpl w:val="2092D97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189258A3"/>
    <w:multiLevelType w:val="hybridMultilevel"/>
    <w:tmpl w:val="4446A508"/>
    <w:lvl w:ilvl="0" w:tplc="0415000F">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8971ED5"/>
    <w:multiLevelType w:val="hybridMultilevel"/>
    <w:tmpl w:val="1EFE64FE"/>
    <w:styleLink w:val="Styl1111"/>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28"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198953F5"/>
    <w:multiLevelType w:val="hybridMultilevel"/>
    <w:tmpl w:val="D44AC0C6"/>
    <w:lvl w:ilvl="0" w:tplc="38D0EEE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A9330ED"/>
    <w:multiLevelType w:val="hybridMultilevel"/>
    <w:tmpl w:val="852C77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AF31257"/>
    <w:multiLevelType w:val="hybridMultilevel"/>
    <w:tmpl w:val="93FA42E2"/>
    <w:lvl w:ilvl="0" w:tplc="278EBC34">
      <w:start w:val="1"/>
      <w:numFmt w:val="decimal"/>
      <w:lvlText w:val="%1."/>
      <w:lvlJc w:val="left"/>
      <w:pPr>
        <w:ind w:left="720" w:hanging="360"/>
      </w:pPr>
      <w:rPr>
        <w:rFonts w:cs="Times New Roman" w:hint="default"/>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C616641"/>
    <w:multiLevelType w:val="hybridMultilevel"/>
    <w:tmpl w:val="4622F8A4"/>
    <w:styleLink w:val="WWNum3821"/>
    <w:lvl w:ilvl="0" w:tplc="353A64D0">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33" w15:restartNumberingAfterBreak="0">
    <w:nsid w:val="1C7C710F"/>
    <w:multiLevelType w:val="hybridMultilevel"/>
    <w:tmpl w:val="1D20D7C6"/>
    <w:styleLink w:val="WWNum2012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D1013FD"/>
    <w:multiLevelType w:val="hybridMultilevel"/>
    <w:tmpl w:val="359ACE52"/>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1E0302F5"/>
    <w:multiLevelType w:val="hybridMultilevel"/>
    <w:tmpl w:val="29B428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E8C1740"/>
    <w:multiLevelType w:val="hybridMultilevel"/>
    <w:tmpl w:val="5AAA82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0214775"/>
    <w:multiLevelType w:val="hybridMultilevel"/>
    <w:tmpl w:val="B9207592"/>
    <w:styleLink w:val="WWNum241111"/>
    <w:lvl w:ilvl="0" w:tplc="F0CC8524">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39" w15:restartNumberingAfterBreak="0">
    <w:nsid w:val="20812A2B"/>
    <w:multiLevelType w:val="hybridMultilevel"/>
    <w:tmpl w:val="04BE284A"/>
    <w:lvl w:ilvl="0" w:tplc="1BB0B7BA">
      <w:start w:val="1"/>
      <w:numFmt w:val="lowerLetter"/>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40" w15:restartNumberingAfterBreak="0">
    <w:nsid w:val="20907860"/>
    <w:multiLevelType w:val="hybridMultilevel"/>
    <w:tmpl w:val="9162FA92"/>
    <w:lvl w:ilvl="0" w:tplc="0415000F">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0B1583A"/>
    <w:multiLevelType w:val="hybridMultilevel"/>
    <w:tmpl w:val="96C8E712"/>
    <w:lvl w:ilvl="0" w:tplc="A7D405D8">
      <w:start w:val="2"/>
      <w:numFmt w:val="bullet"/>
      <w:lvlText w:val=""/>
      <w:lvlJc w:val="left"/>
      <w:pPr>
        <w:ind w:left="720" w:hanging="360"/>
      </w:pPr>
      <w:rPr>
        <w:rFonts w:ascii="Symbol" w:eastAsia="Arial Unicode MS"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338421B"/>
    <w:multiLevelType w:val="hybridMultilevel"/>
    <w:tmpl w:val="8F180BB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4306EB5"/>
    <w:multiLevelType w:val="hybridMultilevel"/>
    <w:tmpl w:val="DFBA7AB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48F4BC5"/>
    <w:multiLevelType w:val="hybridMultilevel"/>
    <w:tmpl w:val="FF1C5E6E"/>
    <w:lvl w:ilvl="0" w:tplc="0415000F">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5A027DA"/>
    <w:multiLevelType w:val="multilevel"/>
    <w:tmpl w:val="22CC3022"/>
    <w:styleLink w:val="Styl11"/>
    <w:lvl w:ilvl="0">
      <w:start w:val="1"/>
      <w:numFmt w:val="decimal"/>
      <w:lvlText w:val="%1."/>
      <w:lvlJc w:val="left"/>
      <w:pPr>
        <w:tabs>
          <w:tab w:val="num" w:pos="720"/>
        </w:tabs>
        <w:ind w:left="720" w:hanging="360"/>
      </w:pPr>
      <w:rPr>
        <w:rFonts w:hint="default"/>
        <w:b w:val="0"/>
        <w:i w:val="0"/>
        <w:sz w:val="22"/>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25E03AB8"/>
    <w:multiLevelType w:val="hybridMultilevel"/>
    <w:tmpl w:val="1A1C19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6F1262D"/>
    <w:multiLevelType w:val="hybridMultilevel"/>
    <w:tmpl w:val="8ADCA9DA"/>
    <w:lvl w:ilvl="0" w:tplc="E9F02EC0">
      <w:start w:val="3"/>
      <w:numFmt w:val="decimal"/>
      <w:lvlText w:val="%1."/>
      <w:lvlJc w:val="left"/>
      <w:pPr>
        <w:tabs>
          <w:tab w:val="num" w:pos="0"/>
        </w:tabs>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276D40F7"/>
    <w:multiLevelType w:val="hybridMultilevel"/>
    <w:tmpl w:val="F5FA1E78"/>
    <w:lvl w:ilvl="0" w:tplc="0415000F">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77978D1"/>
    <w:multiLevelType w:val="multilevel"/>
    <w:tmpl w:val="833C37B4"/>
    <w:styleLink w:val="WWNum20211"/>
    <w:lvl w:ilvl="0">
      <w:start w:val="1"/>
      <w:numFmt w:val="decimal"/>
      <w:lvlText w:val="%1."/>
      <w:lvlJc w:val="left"/>
      <w:pPr>
        <w:ind w:left="927"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50"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15:restartNumberingAfterBreak="0">
    <w:nsid w:val="2859161C"/>
    <w:multiLevelType w:val="hybridMultilevel"/>
    <w:tmpl w:val="59D00E74"/>
    <w:lvl w:ilvl="0" w:tplc="8294F92A">
      <w:start w:val="2"/>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86B54B5"/>
    <w:multiLevelType w:val="hybridMultilevel"/>
    <w:tmpl w:val="2F6472F0"/>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8A743F5"/>
    <w:multiLevelType w:val="hybridMultilevel"/>
    <w:tmpl w:val="495CAB60"/>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54" w15:restartNumberingAfterBreak="0">
    <w:nsid w:val="28DE0523"/>
    <w:multiLevelType w:val="hybridMultilevel"/>
    <w:tmpl w:val="97EA83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29542836"/>
    <w:multiLevelType w:val="hybridMultilevel"/>
    <w:tmpl w:val="D1BA5D9A"/>
    <w:lvl w:ilvl="0" w:tplc="D62E6040">
      <w:start w:val="1"/>
      <w:numFmt w:val="decimal"/>
      <w:lvlText w:val="%1."/>
      <w:lvlJc w:val="left"/>
      <w:pPr>
        <w:ind w:left="720" w:hanging="360"/>
      </w:pPr>
      <w:rPr>
        <w:rFonts w:hint="default"/>
        <w:sz w:val="24"/>
      </w:rPr>
    </w:lvl>
    <w:lvl w:ilvl="1" w:tplc="D778CE00">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56" w15:restartNumberingAfterBreak="0">
    <w:nsid w:val="29891AD2"/>
    <w:multiLevelType w:val="hybridMultilevel"/>
    <w:tmpl w:val="7AFEDBFC"/>
    <w:styleLink w:val="WWNum2021"/>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58" w15:restartNumberingAfterBreak="0">
    <w:nsid w:val="2A9673ED"/>
    <w:multiLevelType w:val="hybridMultilevel"/>
    <w:tmpl w:val="25569FF0"/>
    <w:styleLink w:val="WWNum161111"/>
    <w:lvl w:ilvl="0" w:tplc="24703286">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59" w15:restartNumberingAfterBreak="0">
    <w:nsid w:val="2ADE44B8"/>
    <w:multiLevelType w:val="singleLevel"/>
    <w:tmpl w:val="CDF61234"/>
    <w:styleLink w:val="WWNum191"/>
    <w:lvl w:ilvl="0">
      <w:start w:val="1"/>
      <w:numFmt w:val="decimal"/>
      <w:lvlText w:val="%1."/>
      <w:lvlJc w:val="left"/>
      <w:pPr>
        <w:tabs>
          <w:tab w:val="num" w:pos="360"/>
        </w:tabs>
        <w:ind w:left="360" w:hanging="360"/>
      </w:pPr>
      <w:rPr>
        <w:b w:val="0"/>
        <w:i w:val="0"/>
      </w:rPr>
    </w:lvl>
  </w:abstractNum>
  <w:abstractNum w:abstractNumId="60" w15:restartNumberingAfterBreak="0">
    <w:nsid w:val="2AF07275"/>
    <w:multiLevelType w:val="multilevel"/>
    <w:tmpl w:val="67B6313C"/>
    <w:styleLink w:val="WWNum7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2AF70F8D"/>
    <w:multiLevelType w:val="hybridMultilevel"/>
    <w:tmpl w:val="033A2FD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BC85D73"/>
    <w:multiLevelType w:val="hybridMultilevel"/>
    <w:tmpl w:val="B68206D4"/>
    <w:lvl w:ilvl="0" w:tplc="0415000F">
      <w:start w:val="1"/>
      <w:numFmt w:val="decimal"/>
      <w:lvlText w:val="%1."/>
      <w:lvlJc w:val="left"/>
      <w:pPr>
        <w:ind w:left="1778" w:hanging="360"/>
      </w:pPr>
      <w:rPr>
        <w:rFonts w:cs="Times New Roman" w:hint="default"/>
        <w:i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3" w15:restartNumberingAfterBreak="0">
    <w:nsid w:val="2BCB4E46"/>
    <w:multiLevelType w:val="hybridMultilevel"/>
    <w:tmpl w:val="12F6C7E4"/>
    <w:lvl w:ilvl="0" w:tplc="21B0A12C">
      <w:start w:val="1"/>
      <w:numFmt w:val="decimal"/>
      <w:lvlText w:val="%1."/>
      <w:lvlJc w:val="left"/>
      <w:pPr>
        <w:tabs>
          <w:tab w:val="num" w:pos="360"/>
        </w:tabs>
        <w:ind w:left="360" w:hanging="360"/>
      </w:pPr>
      <w:rPr>
        <w:rFonts w:hint="default"/>
        <w:i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64"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C4A58C7"/>
    <w:multiLevelType w:val="hybridMultilevel"/>
    <w:tmpl w:val="23F614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CE513CE"/>
    <w:multiLevelType w:val="hybridMultilevel"/>
    <w:tmpl w:val="05668CE6"/>
    <w:lvl w:ilvl="0" w:tplc="1B502AE8">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01E259A"/>
    <w:multiLevelType w:val="hybridMultilevel"/>
    <w:tmpl w:val="5DC83AA4"/>
    <w:lvl w:ilvl="0" w:tplc="04150017">
      <w:start w:val="1"/>
      <w:numFmt w:val="lowerLetter"/>
      <w:lvlText w:val="%1)"/>
      <w:lvlJc w:val="left"/>
      <w:pPr>
        <w:ind w:left="644" w:hanging="360"/>
      </w:pPr>
      <w:rPr>
        <w:rFonts w:hint="default"/>
        <w:b w:val="0"/>
      </w:rPr>
    </w:lvl>
    <w:lvl w:ilvl="1" w:tplc="ECA899E6" w:tentative="1">
      <w:start w:val="1"/>
      <w:numFmt w:val="lowerLetter"/>
      <w:lvlText w:val="%2."/>
      <w:lvlJc w:val="left"/>
      <w:pPr>
        <w:ind w:left="1364" w:hanging="360"/>
      </w:pPr>
    </w:lvl>
    <w:lvl w:ilvl="2" w:tplc="A336C03E" w:tentative="1">
      <w:start w:val="1"/>
      <w:numFmt w:val="lowerRoman"/>
      <w:lvlText w:val="%3."/>
      <w:lvlJc w:val="right"/>
      <w:pPr>
        <w:ind w:left="2084" w:hanging="180"/>
      </w:pPr>
    </w:lvl>
    <w:lvl w:ilvl="3" w:tplc="9C80754E" w:tentative="1">
      <w:start w:val="1"/>
      <w:numFmt w:val="decimal"/>
      <w:lvlText w:val="%4."/>
      <w:lvlJc w:val="left"/>
      <w:pPr>
        <w:ind w:left="2804" w:hanging="360"/>
      </w:pPr>
    </w:lvl>
    <w:lvl w:ilvl="4" w:tplc="ABE85BF8" w:tentative="1">
      <w:start w:val="1"/>
      <w:numFmt w:val="lowerLetter"/>
      <w:lvlText w:val="%5."/>
      <w:lvlJc w:val="left"/>
      <w:pPr>
        <w:ind w:left="3524" w:hanging="360"/>
      </w:pPr>
    </w:lvl>
    <w:lvl w:ilvl="5" w:tplc="94F02958" w:tentative="1">
      <w:start w:val="1"/>
      <w:numFmt w:val="lowerRoman"/>
      <w:lvlText w:val="%6."/>
      <w:lvlJc w:val="right"/>
      <w:pPr>
        <w:ind w:left="4244" w:hanging="180"/>
      </w:pPr>
    </w:lvl>
    <w:lvl w:ilvl="6" w:tplc="89DC1DE8" w:tentative="1">
      <w:start w:val="1"/>
      <w:numFmt w:val="decimal"/>
      <w:lvlText w:val="%7."/>
      <w:lvlJc w:val="left"/>
      <w:pPr>
        <w:ind w:left="4964" w:hanging="360"/>
      </w:pPr>
    </w:lvl>
    <w:lvl w:ilvl="7" w:tplc="9C38A1CC" w:tentative="1">
      <w:start w:val="1"/>
      <w:numFmt w:val="lowerLetter"/>
      <w:lvlText w:val="%8."/>
      <w:lvlJc w:val="left"/>
      <w:pPr>
        <w:ind w:left="5684" w:hanging="360"/>
      </w:pPr>
    </w:lvl>
    <w:lvl w:ilvl="8" w:tplc="87DA334C" w:tentative="1">
      <w:start w:val="1"/>
      <w:numFmt w:val="lowerRoman"/>
      <w:lvlText w:val="%9."/>
      <w:lvlJc w:val="right"/>
      <w:pPr>
        <w:ind w:left="6404" w:hanging="180"/>
      </w:pPr>
    </w:lvl>
  </w:abstractNum>
  <w:abstractNum w:abstractNumId="68" w15:restartNumberingAfterBreak="0">
    <w:nsid w:val="314C620E"/>
    <w:multiLevelType w:val="hybridMultilevel"/>
    <w:tmpl w:val="D520BDE8"/>
    <w:styleLink w:val="WWNum3811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26F0B45"/>
    <w:multiLevelType w:val="hybridMultilevel"/>
    <w:tmpl w:val="1B7486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407271E"/>
    <w:multiLevelType w:val="multilevel"/>
    <w:tmpl w:val="626A038C"/>
    <w:styleLink w:val="WWNum2413"/>
    <w:lvl w:ilvl="0">
      <w:start w:val="1"/>
      <w:numFmt w:val="decimal"/>
      <w:lvlText w:val="%1."/>
      <w:lvlJc w:val="left"/>
      <w:pPr>
        <w:tabs>
          <w:tab w:val="num" w:pos="360"/>
        </w:tabs>
        <w:ind w:left="360"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1" w15:restartNumberingAfterBreak="0">
    <w:nsid w:val="348C2EDD"/>
    <w:multiLevelType w:val="hybridMultilevel"/>
    <w:tmpl w:val="14CC2BC6"/>
    <w:styleLink w:val="WWNum3813"/>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72" w15:restartNumberingAfterBreak="0">
    <w:nsid w:val="38001D38"/>
    <w:multiLevelType w:val="hybridMultilevel"/>
    <w:tmpl w:val="2AF2E4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A2550CE"/>
    <w:multiLevelType w:val="hybridMultilevel"/>
    <w:tmpl w:val="8A9053A6"/>
    <w:lvl w:ilvl="0" w:tplc="7B1E9CC4">
      <w:start w:val="9"/>
      <w:numFmt w:val="decimal"/>
      <w:lvlText w:val="%1."/>
      <w:lvlJc w:val="left"/>
      <w:pPr>
        <w:tabs>
          <w:tab w:val="num" w:pos="2880"/>
        </w:tabs>
        <w:ind w:left="288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AD77B0B"/>
    <w:multiLevelType w:val="hybridMultilevel"/>
    <w:tmpl w:val="2D00D2AE"/>
    <w:styleLink w:val="Styl11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B9161E2"/>
    <w:multiLevelType w:val="hybridMultilevel"/>
    <w:tmpl w:val="0F1035F0"/>
    <w:lvl w:ilvl="0" w:tplc="C900BF7A">
      <w:start w:val="1"/>
      <w:numFmt w:val="decimal"/>
      <w:lvlText w:val="%1)"/>
      <w:lvlJc w:val="left"/>
      <w:pPr>
        <w:ind w:left="786" w:hanging="360"/>
      </w:pPr>
      <w:rPr>
        <w:rFonts w:hint="default"/>
        <w:sz w:val="22"/>
      </w:rPr>
    </w:lvl>
    <w:lvl w:ilvl="1" w:tplc="6422E1E0">
      <w:start w:val="1"/>
      <w:numFmt w:val="lowerLetter"/>
      <w:lvlText w:val="%2."/>
      <w:lvlJc w:val="left"/>
      <w:pPr>
        <w:ind w:left="1506" w:hanging="360"/>
      </w:pPr>
    </w:lvl>
    <w:lvl w:ilvl="2" w:tplc="0A8AC6D4" w:tentative="1">
      <w:start w:val="1"/>
      <w:numFmt w:val="lowerRoman"/>
      <w:lvlText w:val="%3."/>
      <w:lvlJc w:val="right"/>
      <w:pPr>
        <w:ind w:left="2226" w:hanging="180"/>
      </w:pPr>
    </w:lvl>
    <w:lvl w:ilvl="3" w:tplc="3C003944" w:tentative="1">
      <w:start w:val="1"/>
      <w:numFmt w:val="decimal"/>
      <w:lvlText w:val="%4."/>
      <w:lvlJc w:val="left"/>
      <w:pPr>
        <w:ind w:left="2946" w:hanging="360"/>
      </w:pPr>
    </w:lvl>
    <w:lvl w:ilvl="4" w:tplc="3B744C20" w:tentative="1">
      <w:start w:val="1"/>
      <w:numFmt w:val="lowerLetter"/>
      <w:lvlText w:val="%5."/>
      <w:lvlJc w:val="left"/>
      <w:pPr>
        <w:ind w:left="3666" w:hanging="360"/>
      </w:pPr>
    </w:lvl>
    <w:lvl w:ilvl="5" w:tplc="E52AF7CA" w:tentative="1">
      <w:start w:val="1"/>
      <w:numFmt w:val="lowerRoman"/>
      <w:lvlText w:val="%6."/>
      <w:lvlJc w:val="right"/>
      <w:pPr>
        <w:ind w:left="4386" w:hanging="180"/>
      </w:pPr>
    </w:lvl>
    <w:lvl w:ilvl="6" w:tplc="909A06A4" w:tentative="1">
      <w:start w:val="1"/>
      <w:numFmt w:val="decimal"/>
      <w:lvlText w:val="%7."/>
      <w:lvlJc w:val="left"/>
      <w:pPr>
        <w:ind w:left="5106" w:hanging="360"/>
      </w:pPr>
    </w:lvl>
    <w:lvl w:ilvl="7" w:tplc="FC9A691E" w:tentative="1">
      <w:start w:val="1"/>
      <w:numFmt w:val="lowerLetter"/>
      <w:lvlText w:val="%8."/>
      <w:lvlJc w:val="left"/>
      <w:pPr>
        <w:ind w:left="5826" w:hanging="360"/>
      </w:pPr>
    </w:lvl>
    <w:lvl w:ilvl="8" w:tplc="3DE87742" w:tentative="1">
      <w:start w:val="1"/>
      <w:numFmt w:val="lowerRoman"/>
      <w:lvlText w:val="%9."/>
      <w:lvlJc w:val="right"/>
      <w:pPr>
        <w:ind w:left="6546" w:hanging="180"/>
      </w:pPr>
    </w:lvl>
  </w:abstractNum>
  <w:abstractNum w:abstractNumId="76" w15:restartNumberingAfterBreak="0">
    <w:nsid w:val="3CD45B73"/>
    <w:multiLevelType w:val="hybridMultilevel"/>
    <w:tmpl w:val="9F1445C6"/>
    <w:lvl w:ilvl="0" w:tplc="7ACA13D2">
      <w:start w:val="1"/>
      <w:numFmt w:val="upperRoman"/>
      <w:lvlText w:val="%1."/>
      <w:lvlJc w:val="left"/>
      <w:pPr>
        <w:ind w:left="1262" w:hanging="720"/>
      </w:pPr>
      <w:rPr>
        <w:rFonts w:hint="default"/>
      </w:rPr>
    </w:lvl>
    <w:lvl w:ilvl="1" w:tplc="04150019">
      <w:start w:val="1"/>
      <w:numFmt w:val="lowerLetter"/>
      <w:lvlText w:val="%2."/>
      <w:lvlJc w:val="left"/>
      <w:pPr>
        <w:ind w:left="1622" w:hanging="360"/>
      </w:pPr>
    </w:lvl>
    <w:lvl w:ilvl="2" w:tplc="0415001B" w:tentative="1">
      <w:start w:val="1"/>
      <w:numFmt w:val="lowerRoman"/>
      <w:lvlText w:val="%3."/>
      <w:lvlJc w:val="right"/>
      <w:pPr>
        <w:ind w:left="2342" w:hanging="180"/>
      </w:pPr>
    </w:lvl>
    <w:lvl w:ilvl="3" w:tplc="0415000F" w:tentative="1">
      <w:start w:val="1"/>
      <w:numFmt w:val="decimal"/>
      <w:lvlText w:val="%4."/>
      <w:lvlJc w:val="left"/>
      <w:pPr>
        <w:ind w:left="3062" w:hanging="360"/>
      </w:pPr>
    </w:lvl>
    <w:lvl w:ilvl="4" w:tplc="04150019" w:tentative="1">
      <w:start w:val="1"/>
      <w:numFmt w:val="lowerLetter"/>
      <w:lvlText w:val="%5."/>
      <w:lvlJc w:val="left"/>
      <w:pPr>
        <w:ind w:left="3782" w:hanging="360"/>
      </w:pPr>
    </w:lvl>
    <w:lvl w:ilvl="5" w:tplc="0415001B" w:tentative="1">
      <w:start w:val="1"/>
      <w:numFmt w:val="lowerRoman"/>
      <w:lvlText w:val="%6."/>
      <w:lvlJc w:val="right"/>
      <w:pPr>
        <w:ind w:left="4502" w:hanging="180"/>
      </w:pPr>
    </w:lvl>
    <w:lvl w:ilvl="6" w:tplc="0415000F" w:tentative="1">
      <w:start w:val="1"/>
      <w:numFmt w:val="decimal"/>
      <w:lvlText w:val="%7."/>
      <w:lvlJc w:val="left"/>
      <w:pPr>
        <w:ind w:left="5222" w:hanging="360"/>
      </w:pPr>
    </w:lvl>
    <w:lvl w:ilvl="7" w:tplc="04150019" w:tentative="1">
      <w:start w:val="1"/>
      <w:numFmt w:val="lowerLetter"/>
      <w:lvlText w:val="%8."/>
      <w:lvlJc w:val="left"/>
      <w:pPr>
        <w:ind w:left="5942" w:hanging="360"/>
      </w:pPr>
    </w:lvl>
    <w:lvl w:ilvl="8" w:tplc="0415001B" w:tentative="1">
      <w:start w:val="1"/>
      <w:numFmt w:val="lowerRoman"/>
      <w:lvlText w:val="%9."/>
      <w:lvlJc w:val="right"/>
      <w:pPr>
        <w:ind w:left="6662" w:hanging="180"/>
      </w:pPr>
    </w:lvl>
  </w:abstractNum>
  <w:abstractNum w:abstractNumId="77" w15:restartNumberingAfterBreak="0">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78" w15:restartNumberingAfterBreak="0">
    <w:nsid w:val="3E82331F"/>
    <w:multiLevelType w:val="hybridMultilevel"/>
    <w:tmpl w:val="D7821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EC264B0"/>
    <w:multiLevelType w:val="hybridMultilevel"/>
    <w:tmpl w:val="17440D3E"/>
    <w:styleLink w:val="WWNum24131"/>
    <w:lvl w:ilvl="0" w:tplc="4A028DC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80" w15:restartNumberingAfterBreak="0">
    <w:nsid w:val="3ECD7B82"/>
    <w:multiLevelType w:val="hybridMultilevel"/>
    <w:tmpl w:val="F3EAF0A4"/>
    <w:styleLink w:val="WWNum3811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ED11181"/>
    <w:multiLevelType w:val="hybridMultilevel"/>
    <w:tmpl w:val="531CB6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FBF532E"/>
    <w:multiLevelType w:val="hybridMultilevel"/>
    <w:tmpl w:val="0F9060E8"/>
    <w:lvl w:ilvl="0" w:tplc="D64CC806">
      <w:start w:val="1"/>
      <w:numFmt w:val="lowerLetter"/>
      <w:lvlText w:val="%1)"/>
      <w:lvlJc w:val="left"/>
      <w:pPr>
        <w:ind w:left="1429" w:hanging="360"/>
      </w:pPr>
    </w:lvl>
    <w:lvl w:ilvl="1" w:tplc="0966092C">
      <w:start w:val="1"/>
      <w:numFmt w:val="upperLetter"/>
      <w:lvlText w:val="%2)"/>
      <w:lvlJc w:val="left"/>
      <w:pPr>
        <w:ind w:left="2149" w:hanging="360"/>
      </w:pPr>
      <w:rPr>
        <w:rFonts w:hint="default"/>
      </w:rPr>
    </w:lvl>
    <w:lvl w:ilvl="2" w:tplc="39165570">
      <w:start w:val="1"/>
      <w:numFmt w:val="decimal"/>
      <w:lvlText w:val="%3."/>
      <w:lvlJc w:val="left"/>
      <w:pPr>
        <w:ind w:left="3049" w:hanging="360"/>
      </w:pPr>
      <w:rPr>
        <w:rFonts w:hint="default"/>
      </w:rPr>
    </w:lvl>
    <w:lvl w:ilvl="3" w:tplc="0E0AD5A2">
      <w:start w:val="1"/>
      <w:numFmt w:val="decimal"/>
      <w:lvlText w:val="%4."/>
      <w:lvlJc w:val="left"/>
      <w:pPr>
        <w:ind w:left="3589" w:hanging="360"/>
      </w:pPr>
      <w:rPr>
        <w:rFonts w:hint="default"/>
      </w:rPr>
    </w:lvl>
    <w:lvl w:ilvl="4" w:tplc="56D0E108">
      <w:start w:val="1"/>
      <w:numFmt w:val="lowerLetter"/>
      <w:lvlText w:val="%5)"/>
      <w:lvlJc w:val="left"/>
      <w:pPr>
        <w:ind w:left="4309" w:hanging="360"/>
      </w:pPr>
      <w:rPr>
        <w:sz w:val="24"/>
        <w:szCs w:val="24"/>
      </w:rPr>
    </w:lvl>
    <w:lvl w:ilvl="5" w:tplc="8C761002">
      <w:start w:val="1"/>
      <w:numFmt w:val="lowerRoman"/>
      <w:lvlText w:val="%6."/>
      <w:lvlJc w:val="right"/>
      <w:pPr>
        <w:ind w:left="5029" w:hanging="180"/>
      </w:pPr>
    </w:lvl>
    <w:lvl w:ilvl="6" w:tplc="702CBC14" w:tentative="1">
      <w:start w:val="1"/>
      <w:numFmt w:val="decimal"/>
      <w:lvlText w:val="%7."/>
      <w:lvlJc w:val="left"/>
      <w:pPr>
        <w:ind w:left="5749" w:hanging="360"/>
      </w:pPr>
    </w:lvl>
    <w:lvl w:ilvl="7" w:tplc="BB46F21A" w:tentative="1">
      <w:start w:val="1"/>
      <w:numFmt w:val="lowerLetter"/>
      <w:lvlText w:val="%8."/>
      <w:lvlJc w:val="left"/>
      <w:pPr>
        <w:ind w:left="6469" w:hanging="360"/>
      </w:pPr>
    </w:lvl>
    <w:lvl w:ilvl="8" w:tplc="950A4008" w:tentative="1">
      <w:start w:val="1"/>
      <w:numFmt w:val="lowerRoman"/>
      <w:lvlText w:val="%9."/>
      <w:lvlJc w:val="right"/>
      <w:pPr>
        <w:ind w:left="7189" w:hanging="180"/>
      </w:pPr>
    </w:lvl>
  </w:abstractNum>
  <w:abstractNum w:abstractNumId="83" w15:restartNumberingAfterBreak="0">
    <w:nsid w:val="3FD506C8"/>
    <w:multiLevelType w:val="hybridMultilevel"/>
    <w:tmpl w:val="A3BCF9D2"/>
    <w:lvl w:ilvl="0" w:tplc="D0E6B30C">
      <w:start w:val="1"/>
      <w:numFmt w:val="decimal"/>
      <w:lvlText w:val="%1)"/>
      <w:lvlJc w:val="left"/>
      <w:pPr>
        <w:ind w:left="1146" w:hanging="360"/>
      </w:pPr>
      <w:rPr>
        <w:rFonts w:hint="default"/>
        <w:sz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4" w15:restartNumberingAfterBreak="0">
    <w:nsid w:val="3FE614A5"/>
    <w:multiLevelType w:val="hybridMultilevel"/>
    <w:tmpl w:val="144C29BE"/>
    <w:styleLink w:val="WWNum2513"/>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85"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418D1147"/>
    <w:multiLevelType w:val="hybridMultilevel"/>
    <w:tmpl w:val="07824B14"/>
    <w:styleLink w:val="Styl21211"/>
    <w:lvl w:ilvl="0" w:tplc="A13A97FA">
      <w:start w:val="1"/>
      <w:numFmt w:val="decimal"/>
      <w:lvlText w:val="%1."/>
      <w:lvlJc w:val="left"/>
    </w:lvl>
    <w:lvl w:ilvl="1" w:tplc="F27C3304">
      <w:start w:val="1"/>
      <w:numFmt w:val="lowerLetter"/>
      <w:lvlText w:val="%2."/>
      <w:lvlJc w:val="left"/>
    </w:lvl>
    <w:lvl w:ilvl="2" w:tplc="6FE4EFF6">
      <w:start w:val="1"/>
      <w:numFmt w:val="lowerRoman"/>
      <w:lvlText w:val="%3."/>
      <w:lvlJc w:val="right"/>
    </w:lvl>
    <w:lvl w:ilvl="3" w:tplc="61F2E9CE">
      <w:start w:val="1"/>
      <w:numFmt w:val="decimal"/>
      <w:lvlText w:val="%4."/>
      <w:lvlJc w:val="left"/>
    </w:lvl>
    <w:lvl w:ilvl="4" w:tplc="35CC5FF8">
      <w:start w:val="1"/>
      <w:numFmt w:val="lowerLetter"/>
      <w:lvlText w:val="%5."/>
      <w:lvlJc w:val="left"/>
    </w:lvl>
    <w:lvl w:ilvl="5" w:tplc="4B4C0634">
      <w:start w:val="1"/>
      <w:numFmt w:val="lowerRoman"/>
      <w:lvlText w:val="%6."/>
      <w:lvlJc w:val="right"/>
    </w:lvl>
    <w:lvl w:ilvl="6" w:tplc="6E6CA560">
      <w:start w:val="1"/>
      <w:numFmt w:val="decimal"/>
      <w:lvlText w:val="%7."/>
      <w:lvlJc w:val="left"/>
    </w:lvl>
    <w:lvl w:ilvl="7" w:tplc="FA74FD22">
      <w:start w:val="1"/>
      <w:numFmt w:val="lowerLetter"/>
      <w:lvlText w:val="%8."/>
      <w:lvlJc w:val="left"/>
    </w:lvl>
    <w:lvl w:ilvl="8" w:tplc="A326640A">
      <w:start w:val="1"/>
      <w:numFmt w:val="lowerRoman"/>
      <w:lvlText w:val="%9."/>
      <w:lvlJc w:val="right"/>
    </w:lvl>
  </w:abstractNum>
  <w:abstractNum w:abstractNumId="87" w15:restartNumberingAfterBreak="0">
    <w:nsid w:val="41A350D3"/>
    <w:multiLevelType w:val="hybridMultilevel"/>
    <w:tmpl w:val="F4C86336"/>
    <w:lvl w:ilvl="0" w:tplc="8020EE7A">
      <w:start w:val="1"/>
      <w:numFmt w:val="decimal"/>
      <w:lvlText w:val="%1)"/>
      <w:lvlJc w:val="left"/>
      <w:pPr>
        <w:tabs>
          <w:tab w:val="num" w:pos="360"/>
        </w:tabs>
        <w:ind w:left="360" w:hanging="360"/>
      </w:pPr>
      <w:rPr>
        <w:rFonts w:hint="default"/>
        <w:b w:val="0"/>
        <w:i w:val="0"/>
        <w:color w:val="auto"/>
      </w:rPr>
    </w:lvl>
    <w:lvl w:ilvl="1" w:tplc="7DE42358">
      <w:start w:val="5"/>
      <w:numFmt w:val="decimal"/>
      <w:lvlText w:val="%2)"/>
      <w:lvlJc w:val="left"/>
      <w:pPr>
        <w:tabs>
          <w:tab w:val="num" w:pos="1440"/>
        </w:tabs>
        <w:ind w:left="1440" w:hanging="360"/>
      </w:pPr>
      <w:rPr>
        <w:rFonts w:hint="default"/>
      </w:rPr>
    </w:lvl>
    <w:lvl w:ilvl="2" w:tplc="727C68EE">
      <w:start w:val="1"/>
      <w:numFmt w:val="lowerRoman"/>
      <w:lvlText w:val="%3."/>
      <w:lvlJc w:val="right"/>
      <w:pPr>
        <w:tabs>
          <w:tab w:val="num" w:pos="2160"/>
        </w:tabs>
        <w:ind w:left="2160" w:hanging="180"/>
      </w:pPr>
    </w:lvl>
    <w:lvl w:ilvl="3" w:tplc="AA8EB98E">
      <w:start w:val="1"/>
      <w:numFmt w:val="decimal"/>
      <w:lvlText w:val="%4."/>
      <w:lvlJc w:val="left"/>
      <w:pPr>
        <w:tabs>
          <w:tab w:val="num" w:pos="2880"/>
        </w:tabs>
        <w:ind w:left="2880" w:hanging="360"/>
      </w:pPr>
      <w:rPr>
        <w:rFonts w:hint="default"/>
        <w:b w:val="0"/>
        <w:i w:val="0"/>
        <w:sz w:val="22"/>
        <w:szCs w:val="24"/>
      </w:rPr>
    </w:lvl>
    <w:lvl w:ilvl="4" w:tplc="E5082838">
      <w:start w:val="1"/>
      <w:numFmt w:val="lowerLetter"/>
      <w:lvlText w:val="%5)"/>
      <w:lvlJc w:val="left"/>
      <w:pPr>
        <w:ind w:left="3600" w:hanging="360"/>
      </w:pPr>
      <w:rPr>
        <w:rFonts w:hint="default"/>
        <w:b w:val="0"/>
      </w:rPr>
    </w:lvl>
    <w:lvl w:ilvl="5" w:tplc="306CFC24">
      <w:start w:val="3"/>
      <w:numFmt w:val="upperLetter"/>
      <w:lvlText w:val="%6)"/>
      <w:lvlJc w:val="left"/>
      <w:pPr>
        <w:ind w:left="4500" w:hanging="360"/>
      </w:pPr>
      <w:rPr>
        <w:rFonts w:hint="default"/>
      </w:rPr>
    </w:lvl>
    <w:lvl w:ilvl="6" w:tplc="BB90FD02">
      <w:start w:val="1"/>
      <w:numFmt w:val="upperRoman"/>
      <w:lvlText w:val="%7."/>
      <w:lvlJc w:val="left"/>
      <w:pPr>
        <w:ind w:left="5400" w:hanging="720"/>
      </w:pPr>
      <w:rPr>
        <w:rFonts w:hint="default"/>
      </w:rPr>
    </w:lvl>
    <w:lvl w:ilvl="7" w:tplc="B994D66A" w:tentative="1">
      <w:start w:val="1"/>
      <w:numFmt w:val="lowerLetter"/>
      <w:lvlText w:val="%8."/>
      <w:lvlJc w:val="left"/>
      <w:pPr>
        <w:tabs>
          <w:tab w:val="num" w:pos="5760"/>
        </w:tabs>
        <w:ind w:left="5760" w:hanging="360"/>
      </w:pPr>
    </w:lvl>
    <w:lvl w:ilvl="8" w:tplc="232A5EAE" w:tentative="1">
      <w:start w:val="1"/>
      <w:numFmt w:val="lowerRoman"/>
      <w:lvlText w:val="%9."/>
      <w:lvlJc w:val="right"/>
      <w:pPr>
        <w:tabs>
          <w:tab w:val="num" w:pos="6480"/>
        </w:tabs>
        <w:ind w:left="6480" w:hanging="180"/>
      </w:pPr>
    </w:lvl>
  </w:abstractNum>
  <w:abstractNum w:abstractNumId="88" w15:restartNumberingAfterBreak="0">
    <w:nsid w:val="42265FBC"/>
    <w:multiLevelType w:val="multilevel"/>
    <w:tmpl w:val="5CDE292E"/>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89" w15:restartNumberingAfterBreak="0">
    <w:nsid w:val="426F6EA6"/>
    <w:multiLevelType w:val="hybridMultilevel"/>
    <w:tmpl w:val="6F14C1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1" w15:restartNumberingAfterBreak="0">
    <w:nsid w:val="43987265"/>
    <w:multiLevelType w:val="hybridMultilevel"/>
    <w:tmpl w:val="C4CC40BE"/>
    <w:styleLink w:val="WWNum191211"/>
    <w:lvl w:ilvl="0" w:tplc="04150011">
      <w:start w:val="1"/>
      <w:numFmt w:val="decimal"/>
      <w:lvlText w:val="%1)"/>
      <w:lvlJc w:val="left"/>
      <w:pPr>
        <w:ind w:left="3054"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92" w15:restartNumberingAfterBreak="0">
    <w:nsid w:val="442F795D"/>
    <w:multiLevelType w:val="hybridMultilevel"/>
    <w:tmpl w:val="80A4852C"/>
    <w:styleLink w:val="WWNum1913"/>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93" w15:restartNumberingAfterBreak="0">
    <w:nsid w:val="443A2E86"/>
    <w:multiLevelType w:val="multilevel"/>
    <w:tmpl w:val="D346A9FA"/>
    <w:styleLink w:val="WWNum19131"/>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94" w15:restartNumberingAfterBreak="0">
    <w:nsid w:val="44B35A62"/>
    <w:multiLevelType w:val="hybridMultilevel"/>
    <w:tmpl w:val="67FE07C8"/>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5"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6" w15:restartNumberingAfterBreak="0">
    <w:nsid w:val="46197DD1"/>
    <w:multiLevelType w:val="hybridMultilevel"/>
    <w:tmpl w:val="5770BADA"/>
    <w:styleLink w:val="WWNum181111"/>
    <w:lvl w:ilvl="0" w:tplc="F0CC6B78">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08B0ACF8">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97" w15:restartNumberingAfterBreak="0">
    <w:nsid w:val="462F4415"/>
    <w:multiLevelType w:val="hybridMultilevel"/>
    <w:tmpl w:val="5A34E870"/>
    <w:styleLink w:val="WWNum1613"/>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8" w15:restartNumberingAfterBreak="0">
    <w:nsid w:val="46D50B52"/>
    <w:multiLevelType w:val="hybridMultilevel"/>
    <w:tmpl w:val="F8D22084"/>
    <w:styleLink w:val="Styl11211"/>
    <w:lvl w:ilvl="0" w:tplc="4386D2B8">
      <w:start w:val="1"/>
      <w:numFmt w:val="lowerLetter"/>
      <w:lvlText w:val="%1)"/>
      <w:lvlJc w:val="left"/>
    </w:lvl>
    <w:lvl w:ilvl="1" w:tplc="5F281894">
      <w:start w:val="1"/>
      <w:numFmt w:val="lowerLetter"/>
      <w:lvlText w:val="%2."/>
      <w:lvlJc w:val="left"/>
    </w:lvl>
    <w:lvl w:ilvl="2" w:tplc="667C172A">
      <w:start w:val="1"/>
      <w:numFmt w:val="lowerRoman"/>
      <w:lvlText w:val="%3."/>
      <w:lvlJc w:val="right"/>
    </w:lvl>
    <w:lvl w:ilvl="3" w:tplc="0B46BAB6">
      <w:start w:val="1"/>
      <w:numFmt w:val="decimal"/>
      <w:lvlText w:val="%4."/>
      <w:lvlJc w:val="left"/>
    </w:lvl>
    <w:lvl w:ilvl="4" w:tplc="573E703E">
      <w:start w:val="1"/>
      <w:numFmt w:val="lowerLetter"/>
      <w:lvlText w:val="%5."/>
      <w:lvlJc w:val="left"/>
    </w:lvl>
    <w:lvl w:ilvl="5" w:tplc="66CAE0DE">
      <w:start w:val="1"/>
      <w:numFmt w:val="lowerRoman"/>
      <w:lvlText w:val="%6."/>
      <w:lvlJc w:val="right"/>
    </w:lvl>
    <w:lvl w:ilvl="6" w:tplc="235E276E">
      <w:start w:val="1"/>
      <w:numFmt w:val="decimal"/>
      <w:lvlText w:val="%7."/>
      <w:lvlJc w:val="left"/>
    </w:lvl>
    <w:lvl w:ilvl="7" w:tplc="2D6CCF44">
      <w:start w:val="1"/>
      <w:numFmt w:val="lowerLetter"/>
      <w:lvlText w:val="%8."/>
      <w:lvlJc w:val="left"/>
    </w:lvl>
    <w:lvl w:ilvl="8" w:tplc="2186741E">
      <w:start w:val="1"/>
      <w:numFmt w:val="lowerRoman"/>
      <w:lvlText w:val="%9."/>
      <w:lvlJc w:val="right"/>
    </w:lvl>
  </w:abstractNum>
  <w:abstractNum w:abstractNumId="99" w15:restartNumberingAfterBreak="0">
    <w:nsid w:val="47AD0B71"/>
    <w:multiLevelType w:val="hybridMultilevel"/>
    <w:tmpl w:val="18445D82"/>
    <w:lvl w:ilvl="0" w:tplc="0B26101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0" w15:restartNumberingAfterBreak="0">
    <w:nsid w:val="47FD7E55"/>
    <w:multiLevelType w:val="hybridMultilevel"/>
    <w:tmpl w:val="B1409B5A"/>
    <w:styleLink w:val="Styl11111"/>
    <w:lvl w:ilvl="0" w:tplc="773CAF0E">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101" w15:restartNumberingAfterBreak="0">
    <w:nsid w:val="495E5CEB"/>
    <w:multiLevelType w:val="hybridMultilevel"/>
    <w:tmpl w:val="DF8EE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97609C3"/>
    <w:multiLevelType w:val="hybridMultilevel"/>
    <w:tmpl w:val="5B787D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498A6FBB"/>
    <w:multiLevelType w:val="hybridMultilevel"/>
    <w:tmpl w:val="4D32E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9A15CAA"/>
    <w:multiLevelType w:val="hybridMultilevel"/>
    <w:tmpl w:val="6A54ABE6"/>
    <w:lvl w:ilvl="0" w:tplc="0415000F">
      <w:start w:val="1"/>
      <w:numFmt w:val="decimal"/>
      <w:lvlText w:val="%1."/>
      <w:lvlJc w:val="left"/>
      <w:pPr>
        <w:ind w:left="360"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9C96D72"/>
    <w:multiLevelType w:val="multilevel"/>
    <w:tmpl w:val="AB6619DC"/>
    <w:styleLink w:val="WWNum251"/>
    <w:lvl w:ilvl="0">
      <w:start w:val="7"/>
      <w:numFmt w:val="decimal"/>
      <w:lvlText w:val="%1."/>
      <w:lvlJc w:val="left"/>
      <w:pPr>
        <w:tabs>
          <w:tab w:val="num" w:pos="360"/>
        </w:tabs>
        <w:ind w:left="360" w:hanging="360"/>
      </w:pPr>
      <w:rPr>
        <w:rFonts w:hint="default"/>
        <w:b w:val="0"/>
        <w:i w:val="0"/>
        <w:sz w:val="22"/>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6" w15:restartNumberingAfterBreak="0">
    <w:nsid w:val="49EF1FF5"/>
    <w:multiLevelType w:val="hybridMultilevel"/>
    <w:tmpl w:val="CF8A79EC"/>
    <w:styleLink w:val="WWNum381211"/>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AAC7F4F"/>
    <w:multiLevelType w:val="hybridMultilevel"/>
    <w:tmpl w:val="C6E26B26"/>
    <w:lvl w:ilvl="0" w:tplc="462A06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C03616E"/>
    <w:multiLevelType w:val="multilevel"/>
    <w:tmpl w:val="BBC4D9B6"/>
    <w:styleLink w:val="WWNum16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109" w15:restartNumberingAfterBreak="0">
    <w:nsid w:val="4C772748"/>
    <w:multiLevelType w:val="hybridMultilevel"/>
    <w:tmpl w:val="B2922DFC"/>
    <w:styleLink w:val="WWNum24121"/>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10" w15:restartNumberingAfterBreak="0">
    <w:nsid w:val="50214A34"/>
    <w:multiLevelType w:val="hybridMultilevel"/>
    <w:tmpl w:val="76D686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50A21A08"/>
    <w:multiLevelType w:val="multilevel"/>
    <w:tmpl w:val="3CC6F914"/>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2" w15:restartNumberingAfterBreak="0">
    <w:nsid w:val="51AB476A"/>
    <w:multiLevelType w:val="hybridMultilevel"/>
    <w:tmpl w:val="0B3C52D6"/>
    <w:lvl w:ilvl="0" w:tplc="04150011">
      <w:start w:val="1"/>
      <w:numFmt w:val="decimal"/>
      <w:lvlText w:val="%1)"/>
      <w:lvlJc w:val="left"/>
      <w:pPr>
        <w:ind w:left="786" w:hanging="360"/>
      </w:pPr>
    </w:lvl>
    <w:lvl w:ilvl="1" w:tplc="4E1044A0">
      <w:start w:val="1"/>
      <w:numFmt w:val="decimal"/>
      <w:lvlText w:val="%2)"/>
      <w:lvlJc w:val="left"/>
      <w:pPr>
        <w:ind w:left="1506" w:hanging="360"/>
      </w:pPr>
      <w:rPr>
        <w:rFonts w:ascii="Calibri" w:eastAsia="Times New Roman" w:hAnsi="Calibri" w:cs="Calibri"/>
      </w:rPr>
    </w:lvl>
    <w:lvl w:ilvl="2" w:tplc="1666C2B8">
      <w:start w:val="70"/>
      <w:numFmt w:val="decimal"/>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3" w15:restartNumberingAfterBreak="0">
    <w:nsid w:val="521C4962"/>
    <w:multiLevelType w:val="hybridMultilevel"/>
    <w:tmpl w:val="DD105F18"/>
    <w:lvl w:ilvl="0" w:tplc="0415000F">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4993840"/>
    <w:multiLevelType w:val="hybridMultilevel"/>
    <w:tmpl w:val="0B8E96CA"/>
    <w:lvl w:ilvl="0" w:tplc="23667B2E">
      <w:start w:val="1"/>
      <w:numFmt w:val="lowerLetter"/>
      <w:lvlText w:val="%1)"/>
      <w:lvlJc w:val="left"/>
      <w:pPr>
        <w:ind w:left="644" w:hanging="360"/>
      </w:pPr>
      <w:rPr>
        <w:rFonts w:hint="default"/>
        <w:sz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5" w15:restartNumberingAfterBreak="0">
    <w:nsid w:val="551125C9"/>
    <w:multiLevelType w:val="hybridMultilevel"/>
    <w:tmpl w:val="7ABCFB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58220F7"/>
    <w:multiLevelType w:val="hybridMultilevel"/>
    <w:tmpl w:val="5BAE9F6E"/>
    <w:styleLink w:val="WWNum1813"/>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117" w15:restartNumberingAfterBreak="0">
    <w:nsid w:val="55BF379C"/>
    <w:multiLevelType w:val="hybridMultilevel"/>
    <w:tmpl w:val="3AA645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75E6B0E"/>
    <w:multiLevelType w:val="hybridMultilevel"/>
    <w:tmpl w:val="06DEDEE6"/>
    <w:lvl w:ilvl="0" w:tplc="BACE13CA">
      <w:start w:val="1"/>
      <w:numFmt w:val="decimal"/>
      <w:lvlText w:val="%1."/>
      <w:lvlJc w:val="left"/>
      <w:pPr>
        <w:ind w:left="3240" w:hanging="360"/>
      </w:pPr>
      <w:rPr>
        <w:b w:val="0"/>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19" w15:restartNumberingAfterBreak="0">
    <w:nsid w:val="58C96CEF"/>
    <w:multiLevelType w:val="hybridMultilevel"/>
    <w:tmpl w:val="D414AB7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0" w15:restartNumberingAfterBreak="0">
    <w:nsid w:val="595D1731"/>
    <w:multiLevelType w:val="hybridMultilevel"/>
    <w:tmpl w:val="12522530"/>
    <w:lvl w:ilvl="0" w:tplc="3006E3E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9C52632"/>
    <w:multiLevelType w:val="hybridMultilevel"/>
    <w:tmpl w:val="04964E28"/>
    <w:lvl w:ilvl="0" w:tplc="0415000F">
      <w:start w:val="1"/>
      <w:numFmt w:val="decimal"/>
      <w:lvlText w:val="%1."/>
      <w:lvlJc w:val="left"/>
      <w:pPr>
        <w:ind w:left="359" w:hanging="360"/>
      </w:pPr>
      <w:rPr>
        <w:rFonts w:hint="default"/>
      </w:rPr>
    </w:lvl>
    <w:lvl w:ilvl="1" w:tplc="F710B60C">
      <w:start w:val="1"/>
      <w:numFmt w:val="decimal"/>
      <w:lvlText w:val="%2)"/>
      <w:lvlJc w:val="left"/>
      <w:pPr>
        <w:ind w:left="786"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A442B67"/>
    <w:multiLevelType w:val="hybridMultilevel"/>
    <w:tmpl w:val="7812EDAA"/>
    <w:styleLink w:val="WWNum181211"/>
    <w:lvl w:ilvl="0" w:tplc="F7A87ACE">
      <w:start w:val="1"/>
      <w:numFmt w:val="decimal"/>
      <w:lvlText w:val="%1."/>
      <w:lvlJc w:val="left"/>
    </w:lvl>
    <w:lvl w:ilvl="1" w:tplc="C518E530">
      <w:start w:val="1"/>
      <w:numFmt w:val="lowerLetter"/>
      <w:lvlText w:val="%2."/>
      <w:lvlJc w:val="left"/>
    </w:lvl>
    <w:lvl w:ilvl="2" w:tplc="0540DDBC">
      <w:start w:val="1"/>
      <w:numFmt w:val="lowerRoman"/>
      <w:lvlText w:val="%3."/>
      <w:lvlJc w:val="right"/>
    </w:lvl>
    <w:lvl w:ilvl="3" w:tplc="086A155A">
      <w:start w:val="1"/>
      <w:numFmt w:val="decimal"/>
      <w:lvlText w:val="%4."/>
      <w:lvlJc w:val="left"/>
    </w:lvl>
    <w:lvl w:ilvl="4" w:tplc="99B09FE0">
      <w:start w:val="1"/>
      <w:numFmt w:val="lowerLetter"/>
      <w:lvlText w:val="%5."/>
      <w:lvlJc w:val="left"/>
    </w:lvl>
    <w:lvl w:ilvl="5" w:tplc="CC18679E">
      <w:start w:val="1"/>
      <w:numFmt w:val="lowerRoman"/>
      <w:lvlText w:val="%6."/>
      <w:lvlJc w:val="right"/>
    </w:lvl>
    <w:lvl w:ilvl="6" w:tplc="785E3A4E">
      <w:start w:val="1"/>
      <w:numFmt w:val="decimal"/>
      <w:lvlText w:val="%7."/>
      <w:lvlJc w:val="left"/>
    </w:lvl>
    <w:lvl w:ilvl="7" w:tplc="53F6848A">
      <w:start w:val="1"/>
      <w:numFmt w:val="lowerLetter"/>
      <w:lvlText w:val="%8."/>
      <w:lvlJc w:val="left"/>
    </w:lvl>
    <w:lvl w:ilvl="8" w:tplc="14926258">
      <w:start w:val="1"/>
      <w:numFmt w:val="lowerRoman"/>
      <w:lvlText w:val="%9."/>
      <w:lvlJc w:val="right"/>
    </w:lvl>
  </w:abstractNum>
  <w:abstractNum w:abstractNumId="123" w15:restartNumberingAfterBreak="0">
    <w:nsid w:val="5BC425A4"/>
    <w:multiLevelType w:val="hybridMultilevel"/>
    <w:tmpl w:val="A1908C88"/>
    <w:styleLink w:val="WWNum18131"/>
    <w:lvl w:ilvl="0" w:tplc="C934607A">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124" w15:restartNumberingAfterBreak="0">
    <w:nsid w:val="5C56278D"/>
    <w:multiLevelType w:val="hybridMultilevel"/>
    <w:tmpl w:val="E87C628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5" w15:restartNumberingAfterBreak="0">
    <w:nsid w:val="5C6F504A"/>
    <w:multiLevelType w:val="multilevel"/>
    <w:tmpl w:val="F5C8ACD2"/>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26" w15:restartNumberingAfterBreak="0">
    <w:nsid w:val="5D281693"/>
    <w:multiLevelType w:val="multilevel"/>
    <w:tmpl w:val="9EC22298"/>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7" w15:restartNumberingAfterBreak="0">
    <w:nsid w:val="5EF52A95"/>
    <w:multiLevelType w:val="hybridMultilevel"/>
    <w:tmpl w:val="A308EF4A"/>
    <w:styleLink w:val="Styl212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8" w15:restartNumberingAfterBreak="0">
    <w:nsid w:val="5F9E71FD"/>
    <w:multiLevelType w:val="hybridMultilevel"/>
    <w:tmpl w:val="903E476C"/>
    <w:lvl w:ilvl="0" w:tplc="819E1104">
      <w:start w:val="1"/>
      <w:numFmt w:val="lowerLetter"/>
      <w:lvlText w:val="%1)"/>
      <w:lvlJc w:val="left"/>
      <w:pPr>
        <w:ind w:left="360" w:hanging="360"/>
      </w:pPr>
      <w:rPr>
        <w:rFonts w:ascii="Times New Roman" w:eastAsia="Times New Roman" w:hAnsi="Times New Roman" w:cs="Times New Roman"/>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9" w15:restartNumberingAfterBreak="0">
    <w:nsid w:val="60270D6D"/>
    <w:multiLevelType w:val="hybridMultilevel"/>
    <w:tmpl w:val="7B62C740"/>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1D43C40"/>
    <w:multiLevelType w:val="hybridMultilevel"/>
    <w:tmpl w:val="95D0B214"/>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1F078A2"/>
    <w:multiLevelType w:val="multilevel"/>
    <w:tmpl w:val="74E611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2104A24"/>
    <w:multiLevelType w:val="hybridMultilevel"/>
    <w:tmpl w:val="30385B4A"/>
    <w:lvl w:ilvl="0" w:tplc="8D904F3C">
      <w:start w:val="1"/>
      <w:numFmt w:val="lowerLetter"/>
      <w:lvlText w:val="%1)"/>
      <w:lvlJc w:val="left"/>
      <w:pPr>
        <w:ind w:left="284" w:hanging="360"/>
      </w:pPr>
      <w:rPr>
        <w:rFonts w:hint="default"/>
      </w:rPr>
    </w:lvl>
    <w:lvl w:ilvl="1" w:tplc="04150019">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133" w15:restartNumberingAfterBreak="0">
    <w:nsid w:val="621F06A1"/>
    <w:multiLevelType w:val="multilevel"/>
    <w:tmpl w:val="749AB34C"/>
    <w:styleLink w:val="WWNum191111"/>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134"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135" w15:restartNumberingAfterBreak="0">
    <w:nsid w:val="62384950"/>
    <w:multiLevelType w:val="hybridMultilevel"/>
    <w:tmpl w:val="7D98B7DA"/>
    <w:lvl w:ilvl="0" w:tplc="18B682A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6" w15:restartNumberingAfterBreak="0">
    <w:nsid w:val="631A2F9E"/>
    <w:multiLevelType w:val="hybridMultilevel"/>
    <w:tmpl w:val="B8E48B0A"/>
    <w:lvl w:ilvl="0" w:tplc="04150017">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37" w15:restartNumberingAfterBreak="0">
    <w:nsid w:val="6645246C"/>
    <w:multiLevelType w:val="hybridMultilevel"/>
    <w:tmpl w:val="E39426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6D95F9E"/>
    <w:multiLevelType w:val="hybridMultilevel"/>
    <w:tmpl w:val="5D7E28C6"/>
    <w:lvl w:ilvl="0" w:tplc="3EF48CA6">
      <w:start w:val="1"/>
      <w:numFmt w:val="bullet"/>
      <w:lvlText w:val=""/>
      <w:lvlJc w:val="left"/>
      <w:pPr>
        <w:ind w:left="1080" w:hanging="360"/>
      </w:pPr>
      <w:rPr>
        <w:rFonts w:ascii="Symbol" w:eastAsia="Calibri"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9" w15:restartNumberingAfterBreak="0">
    <w:nsid w:val="69593D40"/>
    <w:multiLevelType w:val="hybridMultilevel"/>
    <w:tmpl w:val="F4425378"/>
    <w:styleLink w:val="WWNum18"/>
    <w:lvl w:ilvl="0" w:tplc="650C114C">
      <w:start w:val="1"/>
      <w:numFmt w:val="decimal"/>
      <w:lvlText w:val="%1."/>
      <w:lvlJc w:val="left"/>
    </w:lvl>
    <w:lvl w:ilvl="1" w:tplc="D0EA5034">
      <w:start w:val="1"/>
      <w:numFmt w:val="lowerLetter"/>
      <w:lvlText w:val="%2."/>
      <w:lvlJc w:val="left"/>
    </w:lvl>
    <w:lvl w:ilvl="2" w:tplc="5CDA8ECE">
      <w:start w:val="1"/>
      <w:numFmt w:val="lowerRoman"/>
      <w:lvlText w:val="%3."/>
      <w:lvlJc w:val="right"/>
    </w:lvl>
    <w:lvl w:ilvl="3" w:tplc="E286D920">
      <w:start w:val="1"/>
      <w:numFmt w:val="decimal"/>
      <w:lvlText w:val="%4."/>
      <w:lvlJc w:val="left"/>
    </w:lvl>
    <w:lvl w:ilvl="4" w:tplc="399C5E46">
      <w:start w:val="1"/>
      <w:numFmt w:val="lowerLetter"/>
      <w:lvlText w:val="%5."/>
      <w:lvlJc w:val="left"/>
    </w:lvl>
    <w:lvl w:ilvl="5" w:tplc="14EE2DC0">
      <w:start w:val="1"/>
      <w:numFmt w:val="lowerRoman"/>
      <w:lvlText w:val="%6."/>
      <w:lvlJc w:val="right"/>
    </w:lvl>
    <w:lvl w:ilvl="6" w:tplc="6B006908">
      <w:start w:val="1"/>
      <w:numFmt w:val="decimal"/>
      <w:lvlText w:val="%7."/>
      <w:lvlJc w:val="left"/>
    </w:lvl>
    <w:lvl w:ilvl="7" w:tplc="D348024E">
      <w:start w:val="1"/>
      <w:numFmt w:val="lowerLetter"/>
      <w:lvlText w:val="%8."/>
      <w:lvlJc w:val="left"/>
    </w:lvl>
    <w:lvl w:ilvl="8" w:tplc="B69E7D5A">
      <w:start w:val="1"/>
      <w:numFmt w:val="lowerRoman"/>
      <w:lvlText w:val="%9."/>
      <w:lvlJc w:val="right"/>
    </w:lvl>
  </w:abstractNum>
  <w:abstractNum w:abstractNumId="140" w15:restartNumberingAfterBreak="0">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141" w15:restartNumberingAfterBreak="0">
    <w:nsid w:val="6BBC5E0D"/>
    <w:multiLevelType w:val="hybridMultilevel"/>
    <w:tmpl w:val="BC76A4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143" w15:restartNumberingAfterBreak="0">
    <w:nsid w:val="6CB94209"/>
    <w:multiLevelType w:val="hybridMultilevel"/>
    <w:tmpl w:val="41860D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D116EF2"/>
    <w:multiLevelType w:val="multilevel"/>
    <w:tmpl w:val="3418CD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6DA22691"/>
    <w:multiLevelType w:val="hybridMultilevel"/>
    <w:tmpl w:val="855E0E2E"/>
    <w:lvl w:ilvl="0" w:tplc="62FE35E2">
      <w:start w:val="1"/>
      <w:numFmt w:val="decimal"/>
      <w:lvlText w:val="%1."/>
      <w:lvlJc w:val="left"/>
      <w:pPr>
        <w:ind w:left="1778" w:hanging="360"/>
      </w:pPr>
      <w:rPr>
        <w:b w:val="0"/>
        <w:sz w:val="22"/>
        <w:szCs w:val="22"/>
      </w:rPr>
    </w:lvl>
    <w:lvl w:ilvl="1" w:tplc="3522C93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DCF5B44"/>
    <w:multiLevelType w:val="hybridMultilevel"/>
    <w:tmpl w:val="25348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EF04BDA"/>
    <w:multiLevelType w:val="hybridMultilevel"/>
    <w:tmpl w:val="FA0C2A20"/>
    <w:lvl w:ilvl="0" w:tplc="04150011">
      <w:start w:val="1"/>
      <w:numFmt w:val="decimal"/>
      <w:lvlText w:val="%1)"/>
      <w:lvlJc w:val="left"/>
      <w:pPr>
        <w:ind w:left="720" w:hanging="360"/>
      </w:pPr>
    </w:lvl>
    <w:lvl w:ilvl="1" w:tplc="6BF0502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F9D1BCC"/>
    <w:multiLevelType w:val="hybridMultilevel"/>
    <w:tmpl w:val="1CD0D138"/>
    <w:styleLink w:val="WWNum38131"/>
    <w:lvl w:ilvl="0" w:tplc="E1AE550E">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49" w15:restartNumberingAfterBreak="0">
    <w:nsid w:val="70931916"/>
    <w:multiLevelType w:val="hybridMultilevel"/>
    <w:tmpl w:val="C3D67C62"/>
    <w:styleLink w:val="Styl12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0" w15:restartNumberingAfterBreak="0">
    <w:nsid w:val="71CE4F12"/>
    <w:multiLevelType w:val="hybridMultilevel"/>
    <w:tmpl w:val="E63E97AA"/>
    <w:lvl w:ilvl="0" w:tplc="2826BF3C">
      <w:start w:val="14"/>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1" w15:restartNumberingAfterBreak="0">
    <w:nsid w:val="72265CFE"/>
    <w:multiLevelType w:val="hybridMultilevel"/>
    <w:tmpl w:val="A3DE02E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72C70ADF"/>
    <w:multiLevelType w:val="multilevel"/>
    <w:tmpl w:val="A81494D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53" w15:restartNumberingAfterBreak="0">
    <w:nsid w:val="75022EA1"/>
    <w:multiLevelType w:val="hybridMultilevel"/>
    <w:tmpl w:val="EB4C7390"/>
    <w:styleLink w:val="WWNum161"/>
    <w:lvl w:ilvl="0" w:tplc="A4A4C14E">
      <w:start w:val="1"/>
      <w:numFmt w:val="decimal"/>
      <w:lvlText w:val="%1."/>
      <w:lvlJc w:val="left"/>
      <w:pPr>
        <w:tabs>
          <w:tab w:val="num" w:pos="720"/>
        </w:tabs>
        <w:ind w:left="720" w:hanging="360"/>
      </w:pPr>
      <w:rPr>
        <w:rFonts w:hint="default"/>
        <w:b w:val="0"/>
        <w:i w:val="0"/>
        <w:sz w:val="24"/>
        <w:szCs w:val="24"/>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4" w15:restartNumberingAfterBreak="0">
    <w:nsid w:val="787B6663"/>
    <w:multiLevelType w:val="hybridMultilevel"/>
    <w:tmpl w:val="86FA92EA"/>
    <w:lvl w:ilvl="0" w:tplc="04150001">
      <w:start w:val="1"/>
      <w:numFmt w:val="decimal"/>
      <w:lvlText w:val="%1."/>
      <w:lvlJc w:val="left"/>
      <w:pPr>
        <w:ind w:left="1146" w:hanging="360"/>
      </w:pPr>
      <w:rPr>
        <w:i w:val="0"/>
      </w:rPr>
    </w:lvl>
    <w:lvl w:ilvl="1" w:tplc="04150003" w:tentative="1">
      <w:start w:val="1"/>
      <w:numFmt w:val="lowerLetter"/>
      <w:lvlText w:val="%2."/>
      <w:lvlJc w:val="left"/>
      <w:pPr>
        <w:ind w:left="1866" w:hanging="360"/>
      </w:pPr>
    </w:lvl>
    <w:lvl w:ilvl="2" w:tplc="04150005" w:tentative="1">
      <w:start w:val="1"/>
      <w:numFmt w:val="lowerRoman"/>
      <w:lvlText w:val="%3."/>
      <w:lvlJc w:val="right"/>
      <w:pPr>
        <w:ind w:left="2586" w:hanging="180"/>
      </w:pPr>
    </w:lvl>
    <w:lvl w:ilvl="3" w:tplc="04150001" w:tentative="1">
      <w:start w:val="1"/>
      <w:numFmt w:val="decimal"/>
      <w:lvlText w:val="%4."/>
      <w:lvlJc w:val="left"/>
      <w:pPr>
        <w:ind w:left="3306" w:hanging="360"/>
      </w:pPr>
    </w:lvl>
    <w:lvl w:ilvl="4" w:tplc="04150003" w:tentative="1">
      <w:start w:val="1"/>
      <w:numFmt w:val="lowerLetter"/>
      <w:lvlText w:val="%5."/>
      <w:lvlJc w:val="left"/>
      <w:pPr>
        <w:ind w:left="4026" w:hanging="360"/>
      </w:pPr>
    </w:lvl>
    <w:lvl w:ilvl="5" w:tplc="04150005" w:tentative="1">
      <w:start w:val="1"/>
      <w:numFmt w:val="lowerRoman"/>
      <w:lvlText w:val="%6."/>
      <w:lvlJc w:val="right"/>
      <w:pPr>
        <w:ind w:left="4746" w:hanging="180"/>
      </w:pPr>
    </w:lvl>
    <w:lvl w:ilvl="6" w:tplc="04150001" w:tentative="1">
      <w:start w:val="1"/>
      <w:numFmt w:val="decimal"/>
      <w:lvlText w:val="%7."/>
      <w:lvlJc w:val="left"/>
      <w:pPr>
        <w:ind w:left="5466" w:hanging="360"/>
      </w:pPr>
    </w:lvl>
    <w:lvl w:ilvl="7" w:tplc="04150003" w:tentative="1">
      <w:start w:val="1"/>
      <w:numFmt w:val="lowerLetter"/>
      <w:lvlText w:val="%8."/>
      <w:lvlJc w:val="left"/>
      <w:pPr>
        <w:ind w:left="6186" w:hanging="360"/>
      </w:pPr>
    </w:lvl>
    <w:lvl w:ilvl="8" w:tplc="04150005" w:tentative="1">
      <w:start w:val="1"/>
      <w:numFmt w:val="lowerRoman"/>
      <w:lvlText w:val="%9."/>
      <w:lvlJc w:val="right"/>
      <w:pPr>
        <w:ind w:left="6906" w:hanging="180"/>
      </w:pPr>
    </w:lvl>
  </w:abstractNum>
  <w:abstractNum w:abstractNumId="155" w15:restartNumberingAfterBreak="0">
    <w:nsid w:val="7A572966"/>
    <w:multiLevelType w:val="hybridMultilevel"/>
    <w:tmpl w:val="19647A78"/>
    <w:styleLink w:val="Styl2111"/>
    <w:lvl w:ilvl="0" w:tplc="BEA09E8A">
      <w:start w:val="1"/>
      <w:numFmt w:val="decimal"/>
      <w:lvlText w:val="%1)"/>
      <w:lvlJc w:val="left"/>
      <w:pPr>
        <w:ind w:left="720" w:hanging="360"/>
      </w:pPr>
      <w:rPr>
        <w:rFonts w:hint="default"/>
        <w:b w:val="0"/>
        <w:bCs/>
        <w:color w:val="auto"/>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56" w15:restartNumberingAfterBreak="0">
    <w:nsid w:val="7BD03221"/>
    <w:multiLevelType w:val="hybridMultilevel"/>
    <w:tmpl w:val="BEEABA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CEA7741"/>
    <w:multiLevelType w:val="hybridMultilevel"/>
    <w:tmpl w:val="85B62A3A"/>
    <w:lvl w:ilvl="0" w:tplc="96C47744">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D6F4D3E"/>
    <w:multiLevelType w:val="multilevel"/>
    <w:tmpl w:val="17BCC894"/>
    <w:styleLink w:val="WWNum25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59" w15:restartNumberingAfterBreak="0">
    <w:nsid w:val="7DD36CB9"/>
    <w:multiLevelType w:val="multilevel"/>
    <w:tmpl w:val="97AABEF0"/>
    <w:styleLink w:val="Styl21111"/>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60" w15:restartNumberingAfterBreak="0">
    <w:nsid w:val="7E211AD4"/>
    <w:multiLevelType w:val="hybridMultilevel"/>
    <w:tmpl w:val="F684E1F4"/>
    <w:lvl w:ilvl="0" w:tplc="04150011">
      <w:start w:val="1"/>
      <w:numFmt w:val="decimal"/>
      <w:lvlText w:val="%1."/>
      <w:lvlJc w:val="left"/>
      <w:pPr>
        <w:ind w:left="1211"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1" w15:restartNumberingAfterBreak="0">
    <w:nsid w:val="7F362024"/>
    <w:multiLevelType w:val="hybridMultilevel"/>
    <w:tmpl w:val="80F47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F63586C"/>
    <w:multiLevelType w:val="hybridMultilevel"/>
    <w:tmpl w:val="2D58154C"/>
    <w:lvl w:ilvl="0" w:tplc="0415000F">
      <w:start w:val="1"/>
      <w:numFmt w:val="decimal"/>
      <w:lvlText w:val="%1."/>
      <w:lvlJc w:val="left"/>
      <w:pPr>
        <w:ind w:left="363" w:hanging="360"/>
      </w:p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num w:numId="1">
    <w:abstractNumId w:val="57"/>
  </w:num>
  <w:num w:numId="2">
    <w:abstractNumId w:val="79"/>
  </w:num>
  <w:num w:numId="3">
    <w:abstractNumId w:val="93"/>
    <w:lvlOverride w:ilvl="0">
      <w:lvl w:ilvl="0">
        <w:start w:val="1"/>
        <w:numFmt w:val="decimal"/>
        <w:lvlText w:val="%1."/>
        <w:lvlJc w:val="left"/>
        <w:pPr>
          <w:ind w:left="683" w:hanging="425"/>
        </w:pPr>
        <w:rPr>
          <w:rFonts w:asciiTheme="minorHAnsi" w:eastAsia="Times New Roman" w:hAnsiTheme="minorHAnsi" w:cstheme="minorHAnsi" w:hint="default"/>
          <w:w w:val="100"/>
          <w:sz w:val="22"/>
          <w:szCs w:val="22"/>
          <w:lang w:val="pl-PL" w:eastAsia="en-US" w:bidi="ar-SA"/>
        </w:rPr>
      </w:lvl>
    </w:lvlOverride>
  </w:num>
  <w:num w:numId="4">
    <w:abstractNumId w:val="108"/>
    <w:lvlOverride w:ilvl="0">
      <w:lvl w:ilvl="0">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Override>
  </w:num>
  <w:num w:numId="5">
    <w:abstractNumId w:val="148"/>
    <w:lvlOverride w:ilvl="0">
      <w:lvl w:ilvl="0" w:tplc="E1AE550E">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num>
  <w:num w:numId="6">
    <w:abstractNumId w:val="158"/>
    <w:lvlOverride w:ilvl="0">
      <w:lvl w:ilvl="0">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050" w:hanging="432"/>
        </w:pPr>
        <w:rPr>
          <w:rFonts w:asciiTheme="minorHAnsi" w:eastAsia="Times New Roman" w:hAnsiTheme="minorHAnsi" w:cstheme="minorHAnsi" w:hint="default"/>
          <w:w w:val="100"/>
          <w:sz w:val="22"/>
          <w:szCs w:val="22"/>
          <w:lang w:val="pl-PL" w:eastAsia="en-US" w:bidi="ar-SA"/>
        </w:rPr>
      </w:lvl>
    </w:lvlOverride>
  </w:num>
  <w:num w:numId="7">
    <w:abstractNumId w:val="49"/>
    <w:lvlOverride w:ilvl="0">
      <w:lvl w:ilvl="0">
        <w:start w:val="1"/>
        <w:numFmt w:val="decimal"/>
        <w:lvlText w:val="%1."/>
        <w:lvlJc w:val="left"/>
        <w:pPr>
          <w:ind w:left="927" w:hanging="360"/>
        </w:pPr>
        <w:rPr>
          <w:rFonts w:asciiTheme="minorHAnsi" w:eastAsia="Times New Roman" w:hAnsiTheme="minorHAnsi" w:cstheme="minorHAnsi" w:hint="default"/>
          <w:b w:val="0"/>
          <w:bCs/>
          <w:w w:val="100"/>
          <w:sz w:val="22"/>
          <w:szCs w:val="22"/>
          <w:lang w:val="pl-PL" w:eastAsia="en-US" w:bidi="ar-SA"/>
        </w:rPr>
      </w:lvl>
    </w:lvlOverride>
    <w:lvlOverride w:ilvl="1">
      <w:lvl w:ilvl="1">
        <w:start w:val="1"/>
        <w:numFmt w:val="decimal"/>
        <w:lvlText w:val="%1.%2."/>
        <w:lvlJc w:val="left"/>
        <w:pPr>
          <w:ind w:left="1050" w:hanging="432"/>
        </w:pPr>
        <w:rPr>
          <w:rFonts w:asciiTheme="minorHAnsi" w:eastAsia="Times New Roman" w:hAnsiTheme="minorHAnsi" w:cstheme="minorHAnsi" w:hint="default"/>
          <w:w w:val="100"/>
          <w:sz w:val="22"/>
          <w:szCs w:val="22"/>
          <w:lang w:val="pl-PL" w:eastAsia="en-US" w:bidi="ar-SA"/>
        </w:rPr>
      </w:lvl>
    </w:lvlOverride>
  </w:num>
  <w:num w:numId="8">
    <w:abstractNumId w:val="123"/>
    <w:lvlOverride w:ilvl="0">
      <w:lvl w:ilvl="0" w:tplc="C934607A">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Override>
  </w:num>
  <w:num w:numId="9">
    <w:abstractNumId w:val="22"/>
  </w:num>
  <w:num w:numId="10">
    <w:abstractNumId w:val="38"/>
    <w:lvlOverride w:ilvl="0">
      <w:lvl w:ilvl="0" w:tplc="F0CC8524">
        <w:start w:val="1"/>
        <w:numFmt w:val="decimal"/>
        <w:lvlText w:val="%1."/>
        <w:lvlJc w:val="left"/>
        <w:pPr>
          <w:ind w:left="542" w:hanging="360"/>
        </w:pPr>
        <w:rPr>
          <w:rFonts w:asciiTheme="minorHAnsi" w:eastAsia="Times New Roman" w:hAnsiTheme="minorHAnsi" w:cstheme="minorHAnsi" w:hint="default"/>
          <w:w w:val="100"/>
          <w:sz w:val="22"/>
          <w:szCs w:val="22"/>
          <w:lang w:val="pl-PL" w:eastAsia="en-US" w:bidi="ar-SA"/>
        </w:rPr>
      </w:lvl>
    </w:lvlOverride>
  </w:num>
  <w:num w:numId="11">
    <w:abstractNumId w:val="133"/>
    <w:lvlOverride w:ilvl="0">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183" w:hanging="499"/>
        </w:pPr>
        <w:rPr>
          <w:rFonts w:asciiTheme="minorHAnsi" w:eastAsia="Times New Roman" w:hAnsiTheme="minorHAnsi" w:cstheme="minorHAnsi" w:hint="default"/>
          <w:w w:val="100"/>
          <w:sz w:val="22"/>
          <w:szCs w:val="22"/>
          <w:lang w:val="pl-PL" w:eastAsia="en-US" w:bidi="ar-SA"/>
        </w:rPr>
      </w:lvl>
    </w:lvlOverride>
  </w:num>
  <w:num w:numId="12">
    <w:abstractNumId w:val="58"/>
    <w:lvlOverride w:ilvl="0">
      <w:lvl w:ilvl="0" w:tplc="24703286">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Override>
  </w:num>
  <w:num w:numId="13">
    <w:abstractNumId w:val="32"/>
    <w:lvlOverride w:ilvl="0">
      <w:lvl w:ilvl="0" w:tplc="353A64D0">
        <w:start w:val="21"/>
        <w:numFmt w:val="decimal"/>
        <w:lvlText w:val="%1."/>
        <w:lvlJc w:val="left"/>
        <w:pPr>
          <w:ind w:left="708" w:hanging="450"/>
        </w:pPr>
        <w:rPr>
          <w:rFonts w:asciiTheme="minorHAnsi" w:eastAsia="Times New Roman" w:hAnsiTheme="minorHAnsi" w:cstheme="minorHAnsi" w:hint="default"/>
          <w:w w:val="100"/>
          <w:sz w:val="22"/>
          <w:szCs w:val="22"/>
          <w:lang w:val="pl-PL" w:eastAsia="en-US" w:bidi="ar-SA"/>
        </w:rPr>
      </w:lvl>
    </w:lvlOverride>
  </w:num>
  <w:num w:numId="14">
    <w:abstractNumId w:val="13"/>
    <w:lvlOverride w:ilvl="0">
      <w:lvl w:ilvl="0">
        <w:start w:val="1"/>
        <w:numFmt w:val="decimal"/>
        <w:lvlText w:val="%1."/>
        <w:lvlJc w:val="left"/>
        <w:pPr>
          <w:ind w:left="542" w:hanging="360"/>
          <w:jc w:val="right"/>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978" w:hanging="360"/>
        </w:pPr>
        <w:rPr>
          <w:rFonts w:asciiTheme="minorHAnsi" w:eastAsia="Times New Roman" w:hAnsiTheme="minorHAnsi" w:cstheme="minorHAnsi" w:hint="default"/>
          <w:w w:val="100"/>
          <w:sz w:val="22"/>
          <w:szCs w:val="22"/>
          <w:lang w:val="pl-PL" w:eastAsia="en-US" w:bidi="ar-SA"/>
        </w:rPr>
      </w:lvl>
    </w:lvlOverride>
  </w:num>
  <w:num w:numId="15">
    <w:abstractNumId w:val="8"/>
    <w:lvlOverride w:ilvl="0">
      <w:lvl w:ilvl="0" w:tplc="62D03EFC">
        <w:start w:val="1"/>
        <w:numFmt w:val="decimal"/>
        <w:lvlText w:val="%1."/>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6">
    <w:abstractNumId w:val="96"/>
    <w:lvlOverride w:ilvl="0">
      <w:lvl w:ilvl="0" w:tplc="F0CC6B78">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Override>
    <w:lvlOverride w:ilvl="1">
      <w:lvl w:ilvl="1" w:tplc="08B0ACF8">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7">
    <w:abstractNumId w:val="100"/>
  </w:num>
  <w:num w:numId="18">
    <w:abstractNumId w:val="159"/>
    <w:lvlOverride w:ilvl="0">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Override>
  </w:num>
  <w:num w:numId="19">
    <w:abstractNumId w:val="14"/>
    <w:lvlOverride w:ilvl="0">
      <w:lvl w:ilvl="0" w:tplc="D26E42B2">
        <w:start w:val="1"/>
        <w:numFmt w:val="decimal"/>
        <w:lvlText w:val="%1."/>
        <w:lvlJc w:val="left"/>
        <w:pPr>
          <w:ind w:left="720" w:hanging="360"/>
        </w:pPr>
        <w:rPr>
          <w:b w:val="0"/>
          <w:bCs w:val="0"/>
          <w:sz w:val="22"/>
          <w:szCs w:val="22"/>
        </w:rPr>
      </w:lvl>
    </w:lvlOverride>
  </w:num>
  <w:num w:numId="20">
    <w:abstractNumId w:val="91"/>
  </w:num>
  <w:num w:numId="21">
    <w:abstractNumId w:val="64"/>
  </w:num>
  <w:num w:numId="22">
    <w:abstractNumId w:val="106"/>
  </w:num>
  <w:num w:numId="23">
    <w:abstractNumId w:val="10"/>
  </w:num>
  <w:num w:numId="24">
    <w:abstractNumId w:val="2"/>
  </w:num>
  <w:num w:numId="25">
    <w:abstractNumId w:val="122"/>
  </w:num>
  <w:num w:numId="26">
    <w:abstractNumId w:val="98"/>
  </w:num>
  <w:num w:numId="27">
    <w:abstractNumId w:val="86"/>
  </w:num>
  <w:num w:numId="28">
    <w:abstractNumId w:val="50"/>
  </w:num>
  <w:num w:numId="29">
    <w:abstractNumId w:val="23"/>
  </w:num>
  <w:num w:numId="30">
    <w:abstractNumId w:val="139"/>
  </w:num>
  <w:num w:numId="31">
    <w:abstractNumId w:val="88"/>
  </w:num>
  <w:num w:numId="32">
    <w:abstractNumId w:val="152"/>
  </w:num>
  <w:num w:numId="33">
    <w:abstractNumId w:val="85"/>
  </w:num>
  <w:num w:numId="34">
    <w:abstractNumId w:val="1"/>
  </w:num>
  <w:num w:numId="35">
    <w:abstractNumId w:val="111"/>
  </w:num>
  <w:num w:numId="36">
    <w:abstractNumId w:val="126"/>
  </w:num>
  <w:num w:numId="37">
    <w:abstractNumId w:val="125"/>
  </w:num>
  <w:num w:numId="38">
    <w:abstractNumId w:val="68"/>
  </w:num>
  <w:num w:numId="39">
    <w:abstractNumId w:val="20"/>
  </w:num>
  <w:num w:numId="40">
    <w:abstractNumId w:val="70"/>
  </w:num>
  <w:num w:numId="41">
    <w:abstractNumId w:val="92"/>
  </w:num>
  <w:num w:numId="42">
    <w:abstractNumId w:val="97"/>
  </w:num>
  <w:num w:numId="43">
    <w:abstractNumId w:val="71"/>
  </w:num>
  <w:num w:numId="44">
    <w:abstractNumId w:val="84"/>
  </w:num>
  <w:num w:numId="45">
    <w:abstractNumId w:val="56"/>
  </w:num>
  <w:num w:numId="46">
    <w:abstractNumId w:val="116"/>
  </w:num>
  <w:num w:numId="47">
    <w:abstractNumId w:val="149"/>
  </w:num>
  <w:num w:numId="48">
    <w:abstractNumId w:val="109"/>
  </w:num>
  <w:num w:numId="49">
    <w:abstractNumId w:val="33"/>
  </w:num>
  <w:num w:numId="50">
    <w:abstractNumId w:val="9"/>
  </w:num>
  <w:num w:numId="51">
    <w:abstractNumId w:val="74"/>
  </w:num>
  <w:num w:numId="52">
    <w:abstractNumId w:val="127"/>
  </w:num>
  <w:num w:numId="53">
    <w:abstractNumId w:val="80"/>
  </w:num>
  <w:num w:numId="54">
    <w:abstractNumId w:val="0"/>
  </w:num>
  <w:num w:numId="55">
    <w:abstractNumId w:val="60"/>
  </w:num>
  <w:num w:numId="56">
    <w:abstractNumId w:val="51"/>
  </w:num>
  <w:num w:numId="57">
    <w:abstractNumId w:val="27"/>
  </w:num>
  <w:num w:numId="58">
    <w:abstractNumId w:val="155"/>
  </w:num>
  <w:num w:numId="59">
    <w:abstractNumId w:val="129"/>
  </w:num>
  <w:num w:numId="60">
    <w:abstractNumId w:val="151"/>
  </w:num>
  <w:num w:numId="61">
    <w:abstractNumId w:val="52"/>
  </w:num>
  <w:num w:numId="62">
    <w:abstractNumId w:val="130"/>
  </w:num>
  <w:num w:numId="63">
    <w:abstractNumId w:val="112"/>
  </w:num>
  <w:num w:numId="64">
    <w:abstractNumId w:val="89"/>
  </w:num>
  <w:num w:numId="65">
    <w:abstractNumId w:val="103"/>
  </w:num>
  <w:num w:numId="66">
    <w:abstractNumId w:val="21"/>
  </w:num>
  <w:num w:numId="67">
    <w:abstractNumId w:val="156"/>
  </w:num>
  <w:num w:numId="68">
    <w:abstractNumId w:val="40"/>
  </w:num>
  <w:num w:numId="69">
    <w:abstractNumId w:val="101"/>
  </w:num>
  <w:num w:numId="70">
    <w:abstractNumId w:val="117"/>
  </w:num>
  <w:num w:numId="71">
    <w:abstractNumId w:val="44"/>
  </w:num>
  <w:num w:numId="72">
    <w:abstractNumId w:val="26"/>
  </w:num>
  <w:num w:numId="73">
    <w:abstractNumId w:val="146"/>
  </w:num>
  <w:num w:numId="74">
    <w:abstractNumId w:val="11"/>
  </w:num>
  <w:num w:numId="75">
    <w:abstractNumId w:val="81"/>
  </w:num>
  <w:num w:numId="76">
    <w:abstractNumId w:val="104"/>
  </w:num>
  <w:num w:numId="77">
    <w:abstractNumId w:val="115"/>
  </w:num>
  <w:num w:numId="78">
    <w:abstractNumId w:val="72"/>
  </w:num>
  <w:num w:numId="79">
    <w:abstractNumId w:val="147"/>
  </w:num>
  <w:num w:numId="80">
    <w:abstractNumId w:val="121"/>
  </w:num>
  <w:num w:numId="81">
    <w:abstractNumId w:val="119"/>
  </w:num>
  <w:num w:numId="82">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07"/>
  </w:num>
  <w:num w:numId="86">
    <w:abstractNumId w:val="8"/>
  </w:num>
  <w:num w:numId="87">
    <w:abstractNumId w:val="13"/>
  </w:num>
  <w:num w:numId="88">
    <w:abstractNumId w:val="32"/>
  </w:num>
  <w:num w:numId="89">
    <w:abstractNumId w:val="49"/>
  </w:num>
  <w:num w:numId="90">
    <w:abstractNumId w:val="58"/>
  </w:num>
  <w:num w:numId="91">
    <w:abstractNumId w:val="96"/>
  </w:num>
  <w:num w:numId="92">
    <w:abstractNumId w:val="108"/>
  </w:num>
  <w:num w:numId="93">
    <w:abstractNumId w:val="133"/>
  </w:num>
  <w:num w:numId="94">
    <w:abstractNumId w:val="148"/>
  </w:num>
  <w:num w:numId="95">
    <w:abstractNumId w:val="158"/>
  </w:num>
  <w:num w:numId="96">
    <w:abstractNumId w:val="159"/>
  </w:num>
  <w:num w:numId="97">
    <w:abstractNumId w:val="134"/>
  </w:num>
  <w:num w:numId="98">
    <w:abstractNumId w:val="24"/>
  </w:num>
  <w:num w:numId="99">
    <w:abstractNumId w:val="14"/>
  </w:num>
  <w:num w:numId="100">
    <w:abstractNumId w:val="38"/>
  </w:num>
  <w:num w:numId="101">
    <w:abstractNumId w:val="93"/>
  </w:num>
  <w:num w:numId="102">
    <w:abstractNumId w:val="123"/>
  </w:num>
  <w:num w:numId="103">
    <w:abstractNumId w:val="140"/>
  </w:num>
  <w:num w:numId="104">
    <w:abstractNumId w:val="59"/>
  </w:num>
  <w:num w:numId="105">
    <w:abstractNumId w:val="153"/>
  </w:num>
  <w:num w:numId="106">
    <w:abstractNumId w:val="105"/>
  </w:num>
  <w:num w:numId="107">
    <w:abstractNumId w:val="45"/>
  </w:num>
  <w:num w:numId="108">
    <w:abstractNumId w:val="77"/>
  </w:num>
  <w:num w:numId="10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0"/>
  </w:num>
  <w:num w:numId="111">
    <w:abstractNumId w:val="4"/>
  </w:num>
  <w:num w:numId="112">
    <w:abstractNumId w:val="55"/>
  </w:num>
  <w:num w:numId="113">
    <w:abstractNumId w:val="142"/>
  </w:num>
  <w:num w:numId="1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69"/>
  </w:num>
  <w:num w:numId="116">
    <w:abstractNumId w:val="118"/>
  </w:num>
  <w:num w:numId="117">
    <w:abstractNumId w:val="128"/>
  </w:num>
  <w:num w:numId="118">
    <w:abstractNumId w:val="34"/>
  </w:num>
  <w:num w:numId="119">
    <w:abstractNumId w:val="6"/>
  </w:num>
  <w:num w:numId="120">
    <w:abstractNumId w:val="157"/>
  </w:num>
  <w:num w:numId="121">
    <w:abstractNumId w:val="48"/>
  </w:num>
  <w:num w:numId="122">
    <w:abstractNumId w:val="31"/>
  </w:num>
  <w:num w:numId="123">
    <w:abstractNumId w:val="62"/>
  </w:num>
  <w:num w:numId="124">
    <w:abstractNumId w:val="113"/>
  </w:num>
  <w:num w:numId="125">
    <w:abstractNumId w:val="99"/>
  </w:num>
  <w:num w:numId="126">
    <w:abstractNumId w:val="78"/>
  </w:num>
  <w:num w:numId="127">
    <w:abstractNumId w:val="30"/>
  </w:num>
  <w:num w:numId="128">
    <w:abstractNumId w:val="65"/>
  </w:num>
  <w:num w:numId="129">
    <w:abstractNumId w:val="3"/>
  </w:num>
  <w:num w:numId="130">
    <w:abstractNumId w:val="141"/>
  </w:num>
  <w:num w:numId="131">
    <w:abstractNumId w:val="18"/>
  </w:num>
  <w:num w:numId="132">
    <w:abstractNumId w:val="150"/>
  </w:num>
  <w:num w:numId="133">
    <w:abstractNumId w:val="145"/>
  </w:num>
  <w:num w:numId="134">
    <w:abstractNumId w:val="102"/>
  </w:num>
  <w:num w:numId="135">
    <w:abstractNumId w:val="154"/>
  </w:num>
  <w:num w:numId="136">
    <w:abstractNumId w:val="83"/>
  </w:num>
  <w:num w:numId="137">
    <w:abstractNumId w:val="29"/>
  </w:num>
  <w:num w:numId="138">
    <w:abstractNumId w:val="124"/>
  </w:num>
  <w:num w:numId="139">
    <w:abstractNumId w:val="110"/>
  </w:num>
  <w:num w:numId="140">
    <w:abstractNumId w:val="61"/>
  </w:num>
  <w:num w:numId="141">
    <w:abstractNumId w:val="41"/>
  </w:num>
  <w:num w:numId="142">
    <w:abstractNumId w:val="137"/>
  </w:num>
  <w:num w:numId="143">
    <w:abstractNumId w:val="16"/>
  </w:num>
  <w:num w:numId="144">
    <w:abstractNumId w:val="37"/>
  </w:num>
  <w:num w:numId="145">
    <w:abstractNumId w:val="53"/>
  </w:num>
  <w:num w:numId="146">
    <w:abstractNumId w:val="5"/>
  </w:num>
  <w:num w:numId="147">
    <w:abstractNumId w:val="66"/>
  </w:num>
  <w:num w:numId="148">
    <w:abstractNumId w:val="54"/>
  </w:num>
  <w:num w:numId="149">
    <w:abstractNumId w:val="114"/>
  </w:num>
  <w:num w:numId="150">
    <w:abstractNumId w:val="19"/>
  </w:num>
  <w:num w:numId="151">
    <w:abstractNumId w:val="7"/>
  </w:num>
  <w:num w:numId="152">
    <w:abstractNumId w:val="75"/>
  </w:num>
  <w:num w:numId="153">
    <w:abstractNumId w:val="82"/>
  </w:num>
  <w:num w:numId="154">
    <w:abstractNumId w:val="8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15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20"/>
  </w:num>
  <w:num w:numId="157">
    <w:abstractNumId w:val="135"/>
  </w:num>
  <w:num w:numId="158">
    <w:abstractNumId w:val="138"/>
  </w:num>
  <w:num w:numId="159">
    <w:abstractNumId w:val="42"/>
  </w:num>
  <w:num w:numId="160">
    <w:abstractNumId w:val="144"/>
  </w:num>
  <w:num w:numId="161">
    <w:abstractNumId w:val="131"/>
  </w:num>
  <w:num w:numId="162">
    <w:abstractNumId w:val="162"/>
  </w:num>
  <w:num w:numId="163">
    <w:abstractNumId w:val="46"/>
  </w:num>
  <w:num w:numId="164">
    <w:abstractNumId w:val="160"/>
  </w:num>
  <w:num w:numId="165">
    <w:abstractNumId w:val="19"/>
  </w:num>
  <w:num w:numId="166">
    <w:abstractNumId w:val="12"/>
  </w:num>
  <w:num w:numId="167">
    <w:abstractNumId w:val="136"/>
  </w:num>
  <w:num w:numId="168">
    <w:abstractNumId w:val="25"/>
  </w:num>
  <w:num w:numId="169">
    <w:abstractNumId w:val="87"/>
  </w:num>
  <w:num w:numId="170">
    <w:abstractNumId w:val="39"/>
  </w:num>
  <w:num w:numId="171">
    <w:abstractNumId w:val="73"/>
  </w:num>
  <w:num w:numId="172">
    <w:abstractNumId w:val="132"/>
  </w:num>
  <w:num w:numId="173">
    <w:abstractNumId w:val="76"/>
  </w:num>
  <w:num w:numId="174">
    <w:abstractNumId w:val="15"/>
  </w:num>
  <w:num w:numId="175">
    <w:abstractNumId w:val="94"/>
  </w:num>
  <w:num w:numId="176">
    <w:abstractNumId w:val="28"/>
  </w:num>
  <w:num w:numId="177">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63"/>
  </w:num>
  <w:num w:numId="181">
    <w:abstractNumId w:val="161"/>
  </w:num>
  <w:numIdMacAtCleanup w:val="17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a Wojewoda">
    <w15:presenceInfo w15:providerId="AD" w15:userId="S::maria_wojewoda@cpe.gov.pl::22ca8aca-a31c-470c-90cc-583e713c5c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1044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12DAE"/>
    <w:rsid w:val="0001318B"/>
    <w:rsid w:val="000230BD"/>
    <w:rsid w:val="000257A1"/>
    <w:rsid w:val="0003026E"/>
    <w:rsid w:val="000303B5"/>
    <w:rsid w:val="00037919"/>
    <w:rsid w:val="00041B98"/>
    <w:rsid w:val="000429D6"/>
    <w:rsid w:val="000431C3"/>
    <w:rsid w:val="00046BC8"/>
    <w:rsid w:val="00047A7F"/>
    <w:rsid w:val="0005572B"/>
    <w:rsid w:val="000635AD"/>
    <w:rsid w:val="00067F90"/>
    <w:rsid w:val="0007721C"/>
    <w:rsid w:val="00081596"/>
    <w:rsid w:val="000909F2"/>
    <w:rsid w:val="00094915"/>
    <w:rsid w:val="000A3572"/>
    <w:rsid w:val="000A6997"/>
    <w:rsid w:val="000B00F0"/>
    <w:rsid w:val="000B1404"/>
    <w:rsid w:val="000B4740"/>
    <w:rsid w:val="000B6AD9"/>
    <w:rsid w:val="000B6BE9"/>
    <w:rsid w:val="000C02EE"/>
    <w:rsid w:val="000D7442"/>
    <w:rsid w:val="000E19C1"/>
    <w:rsid w:val="000E2558"/>
    <w:rsid w:val="000E46F9"/>
    <w:rsid w:val="000E4CBA"/>
    <w:rsid w:val="000E6A20"/>
    <w:rsid w:val="000F14DF"/>
    <w:rsid w:val="000F7406"/>
    <w:rsid w:val="0010003C"/>
    <w:rsid w:val="00100255"/>
    <w:rsid w:val="0010090B"/>
    <w:rsid w:val="0010150A"/>
    <w:rsid w:val="00112B19"/>
    <w:rsid w:val="0012043D"/>
    <w:rsid w:val="0012376E"/>
    <w:rsid w:val="001239C5"/>
    <w:rsid w:val="001265B0"/>
    <w:rsid w:val="001331B0"/>
    <w:rsid w:val="00136C17"/>
    <w:rsid w:val="001379F4"/>
    <w:rsid w:val="001414CC"/>
    <w:rsid w:val="0014641D"/>
    <w:rsid w:val="00146FED"/>
    <w:rsid w:val="001525C0"/>
    <w:rsid w:val="00153816"/>
    <w:rsid w:val="0016530E"/>
    <w:rsid w:val="00166713"/>
    <w:rsid w:val="00176BE1"/>
    <w:rsid w:val="00177974"/>
    <w:rsid w:val="00182708"/>
    <w:rsid w:val="001832DE"/>
    <w:rsid w:val="00186696"/>
    <w:rsid w:val="00190CFA"/>
    <w:rsid w:val="00190FCE"/>
    <w:rsid w:val="00191E79"/>
    <w:rsid w:val="00196A22"/>
    <w:rsid w:val="001978C9"/>
    <w:rsid w:val="001A4103"/>
    <w:rsid w:val="001A4A13"/>
    <w:rsid w:val="001A66F8"/>
    <w:rsid w:val="001B7CD3"/>
    <w:rsid w:val="001C265D"/>
    <w:rsid w:val="001C3B4E"/>
    <w:rsid w:val="001D0C45"/>
    <w:rsid w:val="001E367C"/>
    <w:rsid w:val="001E5C68"/>
    <w:rsid w:val="001E7FC4"/>
    <w:rsid w:val="002025EF"/>
    <w:rsid w:val="002040F0"/>
    <w:rsid w:val="00205C2C"/>
    <w:rsid w:val="00215DD4"/>
    <w:rsid w:val="00223EE6"/>
    <w:rsid w:val="0022548A"/>
    <w:rsid w:val="00236BDA"/>
    <w:rsid w:val="002375F8"/>
    <w:rsid w:val="002405A3"/>
    <w:rsid w:val="00245382"/>
    <w:rsid w:val="002513AD"/>
    <w:rsid w:val="002544A5"/>
    <w:rsid w:val="00266810"/>
    <w:rsid w:val="0027368C"/>
    <w:rsid w:val="00274180"/>
    <w:rsid w:val="00274B71"/>
    <w:rsid w:val="00282C6C"/>
    <w:rsid w:val="00283A2A"/>
    <w:rsid w:val="002851BB"/>
    <w:rsid w:val="00286905"/>
    <w:rsid w:val="00287CE8"/>
    <w:rsid w:val="00290C0D"/>
    <w:rsid w:val="00293A2F"/>
    <w:rsid w:val="002A1200"/>
    <w:rsid w:val="002A12B0"/>
    <w:rsid w:val="002A1B9C"/>
    <w:rsid w:val="002A1CEE"/>
    <w:rsid w:val="002A65E8"/>
    <w:rsid w:val="002C084A"/>
    <w:rsid w:val="002C16E0"/>
    <w:rsid w:val="002D00C9"/>
    <w:rsid w:val="002D3A86"/>
    <w:rsid w:val="002D448F"/>
    <w:rsid w:val="002E7C15"/>
    <w:rsid w:val="002F280D"/>
    <w:rsid w:val="003003E7"/>
    <w:rsid w:val="0030641A"/>
    <w:rsid w:val="00310821"/>
    <w:rsid w:val="00322C14"/>
    <w:rsid w:val="00333DB0"/>
    <w:rsid w:val="00337174"/>
    <w:rsid w:val="003421DF"/>
    <w:rsid w:val="003477A8"/>
    <w:rsid w:val="00352264"/>
    <w:rsid w:val="00354C19"/>
    <w:rsid w:val="00382E02"/>
    <w:rsid w:val="003857F2"/>
    <w:rsid w:val="00385E09"/>
    <w:rsid w:val="00390C69"/>
    <w:rsid w:val="003967D0"/>
    <w:rsid w:val="003A3587"/>
    <w:rsid w:val="003A71E7"/>
    <w:rsid w:val="003B155D"/>
    <w:rsid w:val="003B39E6"/>
    <w:rsid w:val="003B45E8"/>
    <w:rsid w:val="003C3FC0"/>
    <w:rsid w:val="003C787D"/>
    <w:rsid w:val="003C7B04"/>
    <w:rsid w:val="003D03CB"/>
    <w:rsid w:val="003D0BEF"/>
    <w:rsid w:val="003D1C49"/>
    <w:rsid w:val="003E6225"/>
    <w:rsid w:val="003F19E7"/>
    <w:rsid w:val="003F5685"/>
    <w:rsid w:val="00401851"/>
    <w:rsid w:val="00404DE9"/>
    <w:rsid w:val="00410F8E"/>
    <w:rsid w:val="00412893"/>
    <w:rsid w:val="00415D44"/>
    <w:rsid w:val="004206DF"/>
    <w:rsid w:val="00423CFF"/>
    <w:rsid w:val="00424159"/>
    <w:rsid w:val="004251BF"/>
    <w:rsid w:val="004268A4"/>
    <w:rsid w:val="004272FC"/>
    <w:rsid w:val="0043458A"/>
    <w:rsid w:val="0043648F"/>
    <w:rsid w:val="0045145A"/>
    <w:rsid w:val="00456B2E"/>
    <w:rsid w:val="0045731C"/>
    <w:rsid w:val="0045795C"/>
    <w:rsid w:val="00460238"/>
    <w:rsid w:val="004623C8"/>
    <w:rsid w:val="00465ECD"/>
    <w:rsid w:val="00470B22"/>
    <w:rsid w:val="00470D8A"/>
    <w:rsid w:val="00475FE0"/>
    <w:rsid w:val="004820A5"/>
    <w:rsid w:val="0048424C"/>
    <w:rsid w:val="0048634C"/>
    <w:rsid w:val="00491955"/>
    <w:rsid w:val="004932A1"/>
    <w:rsid w:val="0049535A"/>
    <w:rsid w:val="004975C4"/>
    <w:rsid w:val="004A1576"/>
    <w:rsid w:val="004A55AC"/>
    <w:rsid w:val="004C2390"/>
    <w:rsid w:val="004D01D9"/>
    <w:rsid w:val="004D030F"/>
    <w:rsid w:val="004D4928"/>
    <w:rsid w:val="004E6632"/>
    <w:rsid w:val="005059C0"/>
    <w:rsid w:val="00517EE2"/>
    <w:rsid w:val="005211AB"/>
    <w:rsid w:val="005305F2"/>
    <w:rsid w:val="00533B4A"/>
    <w:rsid w:val="00544A25"/>
    <w:rsid w:val="00546FB8"/>
    <w:rsid w:val="00551241"/>
    <w:rsid w:val="0055248E"/>
    <w:rsid w:val="005616D6"/>
    <w:rsid w:val="00564080"/>
    <w:rsid w:val="0057083C"/>
    <w:rsid w:val="00574D42"/>
    <w:rsid w:val="005821A6"/>
    <w:rsid w:val="00583162"/>
    <w:rsid w:val="0058369F"/>
    <w:rsid w:val="00584561"/>
    <w:rsid w:val="005901C6"/>
    <w:rsid w:val="00591031"/>
    <w:rsid w:val="005912E6"/>
    <w:rsid w:val="005969E3"/>
    <w:rsid w:val="00597A56"/>
    <w:rsid w:val="005A20CE"/>
    <w:rsid w:val="005A5634"/>
    <w:rsid w:val="005A6DD8"/>
    <w:rsid w:val="005B11D9"/>
    <w:rsid w:val="005B2DCF"/>
    <w:rsid w:val="005B454F"/>
    <w:rsid w:val="005B4A55"/>
    <w:rsid w:val="005B4FA4"/>
    <w:rsid w:val="005B530A"/>
    <w:rsid w:val="005C3A40"/>
    <w:rsid w:val="005D6910"/>
    <w:rsid w:val="005E0916"/>
    <w:rsid w:val="005E0E16"/>
    <w:rsid w:val="005E4DA8"/>
    <w:rsid w:val="005E5A4A"/>
    <w:rsid w:val="005E6405"/>
    <w:rsid w:val="005F2525"/>
    <w:rsid w:val="005F5980"/>
    <w:rsid w:val="00601985"/>
    <w:rsid w:val="00602825"/>
    <w:rsid w:val="006141C2"/>
    <w:rsid w:val="006176BB"/>
    <w:rsid w:val="00623197"/>
    <w:rsid w:val="006239FB"/>
    <w:rsid w:val="00624696"/>
    <w:rsid w:val="006261A2"/>
    <w:rsid w:val="00634005"/>
    <w:rsid w:val="0063458A"/>
    <w:rsid w:val="006362CF"/>
    <w:rsid w:val="006413CF"/>
    <w:rsid w:val="00642798"/>
    <w:rsid w:val="00643A54"/>
    <w:rsid w:val="00647F93"/>
    <w:rsid w:val="00653244"/>
    <w:rsid w:val="00653510"/>
    <w:rsid w:val="00664137"/>
    <w:rsid w:val="006660CF"/>
    <w:rsid w:val="00672C09"/>
    <w:rsid w:val="0067588A"/>
    <w:rsid w:val="00675F13"/>
    <w:rsid w:val="00677B14"/>
    <w:rsid w:val="00682938"/>
    <w:rsid w:val="00686C62"/>
    <w:rsid w:val="0069014C"/>
    <w:rsid w:val="006924C2"/>
    <w:rsid w:val="006948FD"/>
    <w:rsid w:val="00695A08"/>
    <w:rsid w:val="006A09EA"/>
    <w:rsid w:val="006B4F5D"/>
    <w:rsid w:val="006B707C"/>
    <w:rsid w:val="006B73D8"/>
    <w:rsid w:val="006B7E27"/>
    <w:rsid w:val="006E2212"/>
    <w:rsid w:val="006E2841"/>
    <w:rsid w:val="006E5358"/>
    <w:rsid w:val="006E5647"/>
    <w:rsid w:val="006E78FA"/>
    <w:rsid w:val="006F1FDB"/>
    <w:rsid w:val="006F22B1"/>
    <w:rsid w:val="00702783"/>
    <w:rsid w:val="00705F0E"/>
    <w:rsid w:val="00710AB7"/>
    <w:rsid w:val="00712788"/>
    <w:rsid w:val="00721343"/>
    <w:rsid w:val="00724AD3"/>
    <w:rsid w:val="0072545E"/>
    <w:rsid w:val="007337A7"/>
    <w:rsid w:val="00736563"/>
    <w:rsid w:val="00736FE3"/>
    <w:rsid w:val="007378D6"/>
    <w:rsid w:val="007602B6"/>
    <w:rsid w:val="00762690"/>
    <w:rsid w:val="00762E71"/>
    <w:rsid w:val="0076501B"/>
    <w:rsid w:val="00767EF7"/>
    <w:rsid w:val="00771700"/>
    <w:rsid w:val="00774A9E"/>
    <w:rsid w:val="00774DE1"/>
    <w:rsid w:val="0078194C"/>
    <w:rsid w:val="00787637"/>
    <w:rsid w:val="00793F0F"/>
    <w:rsid w:val="00796C40"/>
    <w:rsid w:val="007A21B2"/>
    <w:rsid w:val="007A2A5C"/>
    <w:rsid w:val="007A548C"/>
    <w:rsid w:val="007C2269"/>
    <w:rsid w:val="007C2DFE"/>
    <w:rsid w:val="007C31C8"/>
    <w:rsid w:val="007C5F30"/>
    <w:rsid w:val="007C6647"/>
    <w:rsid w:val="007C714C"/>
    <w:rsid w:val="007C7A62"/>
    <w:rsid w:val="007D0306"/>
    <w:rsid w:val="007D181F"/>
    <w:rsid w:val="007D2EF4"/>
    <w:rsid w:val="007D57AE"/>
    <w:rsid w:val="007D6871"/>
    <w:rsid w:val="007D7653"/>
    <w:rsid w:val="007F65D1"/>
    <w:rsid w:val="0080169D"/>
    <w:rsid w:val="00802BEB"/>
    <w:rsid w:val="00804A6F"/>
    <w:rsid w:val="0080559A"/>
    <w:rsid w:val="00806333"/>
    <w:rsid w:val="00811CF9"/>
    <w:rsid w:val="008121BA"/>
    <w:rsid w:val="00813DCA"/>
    <w:rsid w:val="00815418"/>
    <w:rsid w:val="0081705B"/>
    <w:rsid w:val="00820AD8"/>
    <w:rsid w:val="008229A4"/>
    <w:rsid w:val="008303B7"/>
    <w:rsid w:val="00832BFD"/>
    <w:rsid w:val="0083460C"/>
    <w:rsid w:val="00841472"/>
    <w:rsid w:val="00852AB3"/>
    <w:rsid w:val="00854C72"/>
    <w:rsid w:val="00856220"/>
    <w:rsid w:val="00856758"/>
    <w:rsid w:val="00870819"/>
    <w:rsid w:val="00873120"/>
    <w:rsid w:val="00874564"/>
    <w:rsid w:val="008773CC"/>
    <w:rsid w:val="008805B2"/>
    <w:rsid w:val="00885178"/>
    <w:rsid w:val="00886344"/>
    <w:rsid w:val="00891308"/>
    <w:rsid w:val="00893ED1"/>
    <w:rsid w:val="00894B36"/>
    <w:rsid w:val="00897B5B"/>
    <w:rsid w:val="008A601E"/>
    <w:rsid w:val="008B05A7"/>
    <w:rsid w:val="008C5D0C"/>
    <w:rsid w:val="008C7814"/>
    <w:rsid w:val="008C7CF7"/>
    <w:rsid w:val="008E3234"/>
    <w:rsid w:val="008E4701"/>
    <w:rsid w:val="008F1328"/>
    <w:rsid w:val="008F5716"/>
    <w:rsid w:val="008F5A09"/>
    <w:rsid w:val="00901E51"/>
    <w:rsid w:val="00903881"/>
    <w:rsid w:val="0090545E"/>
    <w:rsid w:val="009136EC"/>
    <w:rsid w:val="00917339"/>
    <w:rsid w:val="00917C97"/>
    <w:rsid w:val="00920025"/>
    <w:rsid w:val="009237AB"/>
    <w:rsid w:val="0092533A"/>
    <w:rsid w:val="009262D7"/>
    <w:rsid w:val="0093007D"/>
    <w:rsid w:val="00940353"/>
    <w:rsid w:val="009410A1"/>
    <w:rsid w:val="009423A3"/>
    <w:rsid w:val="0094244E"/>
    <w:rsid w:val="009462DF"/>
    <w:rsid w:val="00960C54"/>
    <w:rsid w:val="009656D8"/>
    <w:rsid w:val="00965D35"/>
    <w:rsid w:val="00965E41"/>
    <w:rsid w:val="0097367D"/>
    <w:rsid w:val="00973F23"/>
    <w:rsid w:val="00977C2C"/>
    <w:rsid w:val="0098360C"/>
    <w:rsid w:val="00984180"/>
    <w:rsid w:val="0099121C"/>
    <w:rsid w:val="00991F16"/>
    <w:rsid w:val="009962A5"/>
    <w:rsid w:val="009A797F"/>
    <w:rsid w:val="009A7BAB"/>
    <w:rsid w:val="009B075B"/>
    <w:rsid w:val="009B2E5F"/>
    <w:rsid w:val="009B3277"/>
    <w:rsid w:val="009B5AEC"/>
    <w:rsid w:val="009C11D6"/>
    <w:rsid w:val="009C3947"/>
    <w:rsid w:val="009C48FC"/>
    <w:rsid w:val="009C5871"/>
    <w:rsid w:val="009C7559"/>
    <w:rsid w:val="009D07CD"/>
    <w:rsid w:val="009D4B98"/>
    <w:rsid w:val="009E0C49"/>
    <w:rsid w:val="009E38B8"/>
    <w:rsid w:val="009F734E"/>
    <w:rsid w:val="00A00FEA"/>
    <w:rsid w:val="00A02D58"/>
    <w:rsid w:val="00A10F16"/>
    <w:rsid w:val="00A11196"/>
    <w:rsid w:val="00A1352C"/>
    <w:rsid w:val="00A13B6D"/>
    <w:rsid w:val="00A16BA8"/>
    <w:rsid w:val="00A22B95"/>
    <w:rsid w:val="00A268E7"/>
    <w:rsid w:val="00A26B36"/>
    <w:rsid w:val="00A33C81"/>
    <w:rsid w:val="00A33EAF"/>
    <w:rsid w:val="00A4021A"/>
    <w:rsid w:val="00A413E2"/>
    <w:rsid w:val="00A4252B"/>
    <w:rsid w:val="00A478C8"/>
    <w:rsid w:val="00A5230B"/>
    <w:rsid w:val="00A52C20"/>
    <w:rsid w:val="00A54F34"/>
    <w:rsid w:val="00A5533C"/>
    <w:rsid w:val="00A60210"/>
    <w:rsid w:val="00A65546"/>
    <w:rsid w:val="00A670A3"/>
    <w:rsid w:val="00A734DB"/>
    <w:rsid w:val="00A746F9"/>
    <w:rsid w:val="00A75B23"/>
    <w:rsid w:val="00A823A1"/>
    <w:rsid w:val="00A850D8"/>
    <w:rsid w:val="00A85BDE"/>
    <w:rsid w:val="00A87887"/>
    <w:rsid w:val="00AA03E3"/>
    <w:rsid w:val="00AA1A88"/>
    <w:rsid w:val="00AA349B"/>
    <w:rsid w:val="00AA4F6E"/>
    <w:rsid w:val="00AA7B89"/>
    <w:rsid w:val="00AB26AD"/>
    <w:rsid w:val="00AB366D"/>
    <w:rsid w:val="00AB53A9"/>
    <w:rsid w:val="00AC3727"/>
    <w:rsid w:val="00AC3F72"/>
    <w:rsid w:val="00AC5C44"/>
    <w:rsid w:val="00AD5534"/>
    <w:rsid w:val="00AD6C4D"/>
    <w:rsid w:val="00AD740B"/>
    <w:rsid w:val="00AE3B14"/>
    <w:rsid w:val="00AE578C"/>
    <w:rsid w:val="00AF3206"/>
    <w:rsid w:val="00AF595C"/>
    <w:rsid w:val="00B00852"/>
    <w:rsid w:val="00B00D92"/>
    <w:rsid w:val="00B01D93"/>
    <w:rsid w:val="00B04E0F"/>
    <w:rsid w:val="00B065DA"/>
    <w:rsid w:val="00B0716F"/>
    <w:rsid w:val="00B07237"/>
    <w:rsid w:val="00B07658"/>
    <w:rsid w:val="00B11A4E"/>
    <w:rsid w:val="00B12CCB"/>
    <w:rsid w:val="00B15B32"/>
    <w:rsid w:val="00B15C2C"/>
    <w:rsid w:val="00B1784C"/>
    <w:rsid w:val="00B17F4C"/>
    <w:rsid w:val="00B20B8F"/>
    <w:rsid w:val="00B26A06"/>
    <w:rsid w:val="00B34FC3"/>
    <w:rsid w:val="00B35D08"/>
    <w:rsid w:val="00B40EEC"/>
    <w:rsid w:val="00B41934"/>
    <w:rsid w:val="00B5534B"/>
    <w:rsid w:val="00B65BAB"/>
    <w:rsid w:val="00B66F6D"/>
    <w:rsid w:val="00B72DEC"/>
    <w:rsid w:val="00B82CD4"/>
    <w:rsid w:val="00B83EC2"/>
    <w:rsid w:val="00B84D93"/>
    <w:rsid w:val="00B9239E"/>
    <w:rsid w:val="00B93C06"/>
    <w:rsid w:val="00B94A0E"/>
    <w:rsid w:val="00B96B92"/>
    <w:rsid w:val="00B9731B"/>
    <w:rsid w:val="00B97B80"/>
    <w:rsid w:val="00BA4371"/>
    <w:rsid w:val="00BA4DEE"/>
    <w:rsid w:val="00BB020A"/>
    <w:rsid w:val="00BB3FA0"/>
    <w:rsid w:val="00BB76ED"/>
    <w:rsid w:val="00BC4A34"/>
    <w:rsid w:val="00BC7F55"/>
    <w:rsid w:val="00BD07EE"/>
    <w:rsid w:val="00BD68E8"/>
    <w:rsid w:val="00BE224F"/>
    <w:rsid w:val="00BE28CB"/>
    <w:rsid w:val="00BE7C7F"/>
    <w:rsid w:val="00BF2786"/>
    <w:rsid w:val="00BF74DD"/>
    <w:rsid w:val="00BF78D0"/>
    <w:rsid w:val="00C0076A"/>
    <w:rsid w:val="00C13DE8"/>
    <w:rsid w:val="00C149D6"/>
    <w:rsid w:val="00C2390A"/>
    <w:rsid w:val="00C24BB7"/>
    <w:rsid w:val="00C2614E"/>
    <w:rsid w:val="00C264A6"/>
    <w:rsid w:val="00C34776"/>
    <w:rsid w:val="00C36DAB"/>
    <w:rsid w:val="00C37074"/>
    <w:rsid w:val="00C3735E"/>
    <w:rsid w:val="00C41FFE"/>
    <w:rsid w:val="00C43C8A"/>
    <w:rsid w:val="00C721EE"/>
    <w:rsid w:val="00C731F1"/>
    <w:rsid w:val="00C73FBA"/>
    <w:rsid w:val="00C74A94"/>
    <w:rsid w:val="00C75B9F"/>
    <w:rsid w:val="00C75F20"/>
    <w:rsid w:val="00C80911"/>
    <w:rsid w:val="00C861C0"/>
    <w:rsid w:val="00C9091B"/>
    <w:rsid w:val="00C90F91"/>
    <w:rsid w:val="00C918CA"/>
    <w:rsid w:val="00C937C3"/>
    <w:rsid w:val="00CA300D"/>
    <w:rsid w:val="00CA349B"/>
    <w:rsid w:val="00CA4695"/>
    <w:rsid w:val="00CA489C"/>
    <w:rsid w:val="00CB0A12"/>
    <w:rsid w:val="00CB3F5D"/>
    <w:rsid w:val="00CB577F"/>
    <w:rsid w:val="00CB5B39"/>
    <w:rsid w:val="00CC2EF8"/>
    <w:rsid w:val="00CD16E1"/>
    <w:rsid w:val="00CD35D0"/>
    <w:rsid w:val="00CD53C0"/>
    <w:rsid w:val="00CE1BDA"/>
    <w:rsid w:val="00CE686A"/>
    <w:rsid w:val="00CF16A1"/>
    <w:rsid w:val="00CF2EFF"/>
    <w:rsid w:val="00CF4FE5"/>
    <w:rsid w:val="00CF71BE"/>
    <w:rsid w:val="00D007F5"/>
    <w:rsid w:val="00D05CCA"/>
    <w:rsid w:val="00D07742"/>
    <w:rsid w:val="00D1346D"/>
    <w:rsid w:val="00D156A6"/>
    <w:rsid w:val="00D20D54"/>
    <w:rsid w:val="00D23F9B"/>
    <w:rsid w:val="00D240DB"/>
    <w:rsid w:val="00D31A8A"/>
    <w:rsid w:val="00D33202"/>
    <w:rsid w:val="00D33810"/>
    <w:rsid w:val="00D349A4"/>
    <w:rsid w:val="00D36EBC"/>
    <w:rsid w:val="00D40FEE"/>
    <w:rsid w:val="00D47DFC"/>
    <w:rsid w:val="00D51A5C"/>
    <w:rsid w:val="00D543B0"/>
    <w:rsid w:val="00D56F4B"/>
    <w:rsid w:val="00D635C1"/>
    <w:rsid w:val="00D67DB0"/>
    <w:rsid w:val="00D71F64"/>
    <w:rsid w:val="00D73C8B"/>
    <w:rsid w:val="00D76331"/>
    <w:rsid w:val="00D828DB"/>
    <w:rsid w:val="00D9788F"/>
    <w:rsid w:val="00DA141D"/>
    <w:rsid w:val="00DA1A8C"/>
    <w:rsid w:val="00DA6579"/>
    <w:rsid w:val="00DB1288"/>
    <w:rsid w:val="00DB1F93"/>
    <w:rsid w:val="00DC073C"/>
    <w:rsid w:val="00DC1313"/>
    <w:rsid w:val="00DD0D20"/>
    <w:rsid w:val="00DD3F8F"/>
    <w:rsid w:val="00DE3993"/>
    <w:rsid w:val="00DE621F"/>
    <w:rsid w:val="00DF2635"/>
    <w:rsid w:val="00DF2883"/>
    <w:rsid w:val="00E0089C"/>
    <w:rsid w:val="00E030D9"/>
    <w:rsid w:val="00E03EA3"/>
    <w:rsid w:val="00E10409"/>
    <w:rsid w:val="00E13156"/>
    <w:rsid w:val="00E21169"/>
    <w:rsid w:val="00E248AC"/>
    <w:rsid w:val="00E3341C"/>
    <w:rsid w:val="00E3462A"/>
    <w:rsid w:val="00E370BE"/>
    <w:rsid w:val="00E373A3"/>
    <w:rsid w:val="00E43E50"/>
    <w:rsid w:val="00E449CC"/>
    <w:rsid w:val="00E460F5"/>
    <w:rsid w:val="00E617E8"/>
    <w:rsid w:val="00E61C37"/>
    <w:rsid w:val="00E65834"/>
    <w:rsid w:val="00E72062"/>
    <w:rsid w:val="00E72354"/>
    <w:rsid w:val="00E733FD"/>
    <w:rsid w:val="00E87E13"/>
    <w:rsid w:val="00E93B71"/>
    <w:rsid w:val="00E95503"/>
    <w:rsid w:val="00E95D0F"/>
    <w:rsid w:val="00EA1667"/>
    <w:rsid w:val="00EA28DA"/>
    <w:rsid w:val="00EA7014"/>
    <w:rsid w:val="00EC07EF"/>
    <w:rsid w:val="00EC2DB3"/>
    <w:rsid w:val="00EC4A71"/>
    <w:rsid w:val="00EC7BA8"/>
    <w:rsid w:val="00EC7DFE"/>
    <w:rsid w:val="00ED1926"/>
    <w:rsid w:val="00ED1C70"/>
    <w:rsid w:val="00ED5213"/>
    <w:rsid w:val="00ED5304"/>
    <w:rsid w:val="00ED54B0"/>
    <w:rsid w:val="00ED7929"/>
    <w:rsid w:val="00EE1657"/>
    <w:rsid w:val="00EE27BA"/>
    <w:rsid w:val="00EE355B"/>
    <w:rsid w:val="00EE3BB7"/>
    <w:rsid w:val="00EF6141"/>
    <w:rsid w:val="00F07769"/>
    <w:rsid w:val="00F10B19"/>
    <w:rsid w:val="00F110FF"/>
    <w:rsid w:val="00F17974"/>
    <w:rsid w:val="00F27621"/>
    <w:rsid w:val="00F27A57"/>
    <w:rsid w:val="00F33840"/>
    <w:rsid w:val="00F400CB"/>
    <w:rsid w:val="00F46963"/>
    <w:rsid w:val="00F46B5F"/>
    <w:rsid w:val="00F5028B"/>
    <w:rsid w:val="00F62EDA"/>
    <w:rsid w:val="00F634D0"/>
    <w:rsid w:val="00F7208E"/>
    <w:rsid w:val="00F7367F"/>
    <w:rsid w:val="00F7567E"/>
    <w:rsid w:val="00F800DA"/>
    <w:rsid w:val="00F826A5"/>
    <w:rsid w:val="00F84798"/>
    <w:rsid w:val="00F91F97"/>
    <w:rsid w:val="00F97713"/>
    <w:rsid w:val="00FA318F"/>
    <w:rsid w:val="00FB75D0"/>
    <w:rsid w:val="00FC01A4"/>
    <w:rsid w:val="00FC75D2"/>
    <w:rsid w:val="00FD7F5C"/>
    <w:rsid w:val="00FE0206"/>
    <w:rsid w:val="00FE12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nhideWhenUsed/>
    <w:qFormat/>
    <w:rsid w:val="005211A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5211A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9"/>
    <w:qFormat/>
    <w:rsid w:val="005211AB"/>
    <w:pPr>
      <w:keepNext/>
      <w:widowControl/>
      <w:autoSpaceDE/>
      <w:autoSpaceDN/>
      <w:jc w:val="center"/>
      <w:outlineLvl w:val="3"/>
    </w:pPr>
    <w:rPr>
      <w:b/>
      <w:sz w:val="32"/>
      <w:szCs w:val="20"/>
      <w:lang w:eastAsia="pl-PL"/>
    </w:rPr>
  </w:style>
  <w:style w:type="paragraph" w:styleId="Nagwek5">
    <w:name w:val="heading 5"/>
    <w:basedOn w:val="Normalny"/>
    <w:next w:val="Normalny"/>
    <w:link w:val="Nagwek5Znak"/>
    <w:uiPriority w:val="99"/>
    <w:unhideWhenUsed/>
    <w:qFormat/>
    <w:rsid w:val="005211AB"/>
    <w:pPr>
      <w:keepNext/>
      <w:keepLines/>
      <w:widowControl/>
      <w:autoSpaceDE/>
      <w:autoSpaceDN/>
      <w:spacing w:before="200"/>
      <w:outlineLvl w:val="4"/>
    </w:pPr>
    <w:rPr>
      <w:rFonts w:ascii="Cambria" w:hAnsi="Cambria"/>
      <w:color w:val="243F60"/>
      <w:sz w:val="20"/>
      <w:szCs w:val="20"/>
      <w:lang w:eastAsia="pl-PL"/>
    </w:rPr>
  </w:style>
  <w:style w:type="paragraph" w:styleId="Nagwek6">
    <w:name w:val="heading 6"/>
    <w:basedOn w:val="Normalny"/>
    <w:next w:val="Normalny"/>
    <w:link w:val="Nagwek6Znak"/>
    <w:uiPriority w:val="99"/>
    <w:unhideWhenUsed/>
    <w:qFormat/>
    <w:rsid w:val="005211AB"/>
    <w:pPr>
      <w:keepNext/>
      <w:keepLines/>
      <w:widowControl/>
      <w:autoSpaceDE/>
      <w:autoSpaceDN/>
      <w:spacing w:before="200"/>
      <w:outlineLvl w:val="5"/>
    </w:pPr>
    <w:rPr>
      <w:rFonts w:ascii="Cambria" w:hAnsi="Cambria"/>
      <w:i/>
      <w:iCs/>
      <w:color w:val="243F60"/>
      <w:sz w:val="20"/>
      <w:szCs w:val="20"/>
      <w:lang w:eastAsia="pl-PL"/>
    </w:rPr>
  </w:style>
  <w:style w:type="paragraph" w:styleId="Nagwek7">
    <w:name w:val="heading 7"/>
    <w:basedOn w:val="Normalny"/>
    <w:next w:val="Normalny"/>
    <w:link w:val="Nagwek7Znak"/>
    <w:uiPriority w:val="99"/>
    <w:qFormat/>
    <w:rsid w:val="005211AB"/>
    <w:pPr>
      <w:widowControl/>
      <w:autoSpaceDE/>
      <w:autoSpaceDN/>
      <w:spacing w:before="240" w:after="60"/>
      <w:outlineLvl w:val="6"/>
    </w:pPr>
    <w:rPr>
      <w:rFonts w:ascii="Calibri" w:eastAsia="Calibri" w:hAnsi="Calibri"/>
      <w:sz w:val="24"/>
      <w:szCs w:val="20"/>
      <w:lang w:eastAsia="pl-PL"/>
    </w:rPr>
  </w:style>
  <w:style w:type="paragraph" w:styleId="Nagwek8">
    <w:name w:val="heading 8"/>
    <w:aliases w:val="l8"/>
    <w:basedOn w:val="Normalny"/>
    <w:next w:val="Normalny"/>
    <w:link w:val="Nagwek8Znak"/>
    <w:uiPriority w:val="99"/>
    <w:qFormat/>
    <w:rsid w:val="005211AB"/>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eastAsia="pl-PL"/>
    </w:rPr>
  </w:style>
  <w:style w:type="paragraph" w:styleId="Nagwek9">
    <w:name w:val="heading 9"/>
    <w:basedOn w:val="Normalny"/>
    <w:next w:val="Normalny"/>
    <w:link w:val="Nagwek9Znak"/>
    <w:uiPriority w:val="99"/>
    <w:unhideWhenUsed/>
    <w:qFormat/>
    <w:rsid w:val="005211AB"/>
    <w:pPr>
      <w:keepNext/>
      <w:keepLines/>
      <w:widowControl/>
      <w:autoSpaceDE/>
      <w:autoSpaceDN/>
      <w:spacing w:before="200"/>
      <w:outlineLvl w:val="8"/>
    </w:pPr>
    <w:rPr>
      <w:rFonts w:ascii="Cambria" w:hAnsi="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Tekst podstawowy Znak Znak Znak,Tekst podstawowy Znak Znak Znak Znak Znak,Tekst podstawowy Znak Znak Znak Znak,wypunktowanie"/>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5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5211AB"/>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rsid w:val="005211AB"/>
    <w:rPr>
      <w:rFonts w:asciiTheme="majorHAnsi" w:eastAsiaTheme="majorEastAsia" w:hAnsiTheme="majorHAnsi" w:cstheme="majorBidi"/>
      <w:color w:val="243F60" w:themeColor="accent1" w:themeShade="7F"/>
      <w:sz w:val="24"/>
      <w:szCs w:val="24"/>
      <w:lang w:val="pl-PL"/>
    </w:rPr>
  </w:style>
  <w:style w:type="character" w:customStyle="1" w:styleId="Nagwek4Znak">
    <w:name w:val="Nagłówek 4 Znak"/>
    <w:basedOn w:val="Domylnaczcionkaakapitu"/>
    <w:link w:val="Nagwek4"/>
    <w:uiPriority w:val="99"/>
    <w:rsid w:val="005211AB"/>
    <w:rPr>
      <w:rFonts w:ascii="Times New Roman" w:eastAsia="Times New Roman" w:hAnsi="Times New Roman" w:cs="Times New Roman"/>
      <w:b/>
      <w:sz w:val="32"/>
      <w:szCs w:val="20"/>
      <w:lang w:val="pl-PL" w:eastAsia="pl-PL"/>
    </w:rPr>
  </w:style>
  <w:style w:type="character" w:customStyle="1" w:styleId="Nagwek5Znak">
    <w:name w:val="Nagłówek 5 Znak"/>
    <w:basedOn w:val="Domylnaczcionkaakapitu"/>
    <w:link w:val="Nagwek5"/>
    <w:uiPriority w:val="99"/>
    <w:rsid w:val="005211AB"/>
    <w:rPr>
      <w:rFonts w:ascii="Cambria" w:eastAsia="Times New Roman" w:hAnsi="Cambria" w:cs="Times New Roman"/>
      <w:color w:val="243F60"/>
      <w:sz w:val="20"/>
      <w:szCs w:val="20"/>
      <w:lang w:val="pl-PL" w:eastAsia="pl-PL"/>
    </w:rPr>
  </w:style>
  <w:style w:type="character" w:customStyle="1" w:styleId="Nagwek6Znak">
    <w:name w:val="Nagłówek 6 Znak"/>
    <w:basedOn w:val="Domylnaczcionkaakapitu"/>
    <w:link w:val="Nagwek6"/>
    <w:uiPriority w:val="99"/>
    <w:rsid w:val="005211AB"/>
    <w:rPr>
      <w:rFonts w:ascii="Cambria" w:eastAsia="Times New Roman" w:hAnsi="Cambria" w:cs="Times New Roman"/>
      <w:i/>
      <w:iCs/>
      <w:color w:val="243F60"/>
      <w:sz w:val="20"/>
      <w:szCs w:val="20"/>
      <w:lang w:val="pl-PL" w:eastAsia="pl-PL"/>
    </w:rPr>
  </w:style>
  <w:style w:type="character" w:customStyle="1" w:styleId="Nagwek7Znak">
    <w:name w:val="Nagłówek 7 Znak"/>
    <w:basedOn w:val="Domylnaczcionkaakapitu"/>
    <w:link w:val="Nagwek7"/>
    <w:uiPriority w:val="99"/>
    <w:rsid w:val="005211AB"/>
    <w:rPr>
      <w:rFonts w:ascii="Calibri" w:eastAsia="Calibri" w:hAnsi="Calibri" w:cs="Times New Roman"/>
      <w:sz w:val="24"/>
      <w:szCs w:val="20"/>
      <w:lang w:val="pl-PL" w:eastAsia="pl-PL"/>
    </w:rPr>
  </w:style>
  <w:style w:type="character" w:customStyle="1" w:styleId="Nagwek8Znak">
    <w:name w:val="Nagłówek 8 Znak"/>
    <w:aliases w:val="l8 Znak"/>
    <w:basedOn w:val="Domylnaczcionkaakapitu"/>
    <w:link w:val="Nagwek8"/>
    <w:uiPriority w:val="99"/>
    <w:rsid w:val="005211AB"/>
    <w:rPr>
      <w:rFonts w:ascii="Times New Roman" w:eastAsia="Times New Roman" w:hAnsi="Times New Roman" w:cs="Times New Roman"/>
      <w:b/>
      <w:sz w:val="24"/>
      <w:szCs w:val="20"/>
      <w:lang w:val="pl-PL" w:eastAsia="pl-PL"/>
    </w:rPr>
  </w:style>
  <w:style w:type="character" w:customStyle="1" w:styleId="Nagwek9Znak">
    <w:name w:val="Nagłówek 9 Znak"/>
    <w:basedOn w:val="Domylnaczcionkaakapitu"/>
    <w:link w:val="Nagwek9"/>
    <w:uiPriority w:val="99"/>
    <w:rsid w:val="005211AB"/>
    <w:rPr>
      <w:rFonts w:ascii="Cambria" w:eastAsia="Times New Roman" w:hAnsi="Cambria" w:cs="Times New Roman"/>
      <w:i/>
      <w:iCs/>
      <w:color w:val="404040"/>
      <w:sz w:val="20"/>
      <w:szCs w:val="20"/>
      <w:lang w:val="pl-PL" w:eastAsia="pl-PL"/>
    </w:rPr>
  </w:style>
  <w:style w:type="numbering" w:customStyle="1" w:styleId="Bezlisty1">
    <w:name w:val="Bez listy1"/>
    <w:next w:val="Bezlisty"/>
    <w:uiPriority w:val="99"/>
    <w:semiHidden/>
    <w:unhideWhenUsed/>
    <w:rsid w:val="005211AB"/>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5211AB"/>
    <w:rPr>
      <w:rFonts w:ascii="Times New Roman" w:eastAsia="Times New Roman" w:hAnsi="Times New Roman" w:cs="Times New Roman"/>
      <w:b/>
      <w:bCs/>
      <w:lang w:val="pl-PL"/>
    </w:rPr>
  </w:style>
  <w:style w:type="character" w:customStyle="1" w:styleId="TekstpodstawowyZnak">
    <w:name w:val="Tekst podstawowy Znak"/>
    <w:aliases w:val="Tekst podstawow.(F2) Znak,(F2) Znak,body text Znak,contents Znak,Szövegtörzs Znak,Tekst podstawowy Znak Znak Znak Znak1,Tekst podstawowy Znak Znak Znak Znak Znak Znak,Tekst podstawowy Znak Znak Znak Znak Znak1,wypunktowanie Znak"/>
    <w:basedOn w:val="Domylnaczcionkaakapitu"/>
    <w:link w:val="Tekstpodstawowy"/>
    <w:rsid w:val="005211AB"/>
    <w:rPr>
      <w:rFonts w:ascii="Times New Roman" w:eastAsia="Times New Roman" w:hAnsi="Times New Roman" w:cs="Times New Roman"/>
      <w:lang w:val="pl-PL"/>
    </w:rPr>
  </w:style>
  <w:style w:type="paragraph" w:styleId="Tekstpodstawowywcity">
    <w:name w:val="Body Text Indent"/>
    <w:basedOn w:val="Normalny"/>
    <w:link w:val="TekstpodstawowywcityZnak"/>
    <w:uiPriority w:val="99"/>
    <w:rsid w:val="005211AB"/>
    <w:pPr>
      <w:widowControl/>
      <w:autoSpaceDE/>
      <w:autoSpaceDN/>
      <w:jc w:val="both"/>
    </w:pPr>
    <w:rPr>
      <w:sz w:val="24"/>
      <w:szCs w:val="20"/>
      <w:lang w:eastAsia="pl-PL"/>
    </w:rPr>
  </w:style>
  <w:style w:type="character" w:customStyle="1" w:styleId="TekstpodstawowywcityZnak">
    <w:name w:val="Tekst podstawowy wcięty Znak"/>
    <w:basedOn w:val="Domylnaczcionkaakapitu"/>
    <w:link w:val="Tekstpodstawowywcity"/>
    <w:uiPriority w:val="99"/>
    <w:rsid w:val="005211AB"/>
    <w:rPr>
      <w:rFonts w:ascii="Times New Roman" w:eastAsia="Times New Roman" w:hAnsi="Times New Roman" w:cs="Times New Roman"/>
      <w:sz w:val="24"/>
      <w:szCs w:val="20"/>
      <w:lang w:val="pl-PL" w:eastAsia="pl-PL"/>
    </w:rPr>
  </w:style>
  <w:style w:type="paragraph" w:styleId="Tekstprzypisukocowego">
    <w:name w:val="endnote text"/>
    <w:basedOn w:val="Normalny"/>
    <w:link w:val="TekstprzypisukocowegoZnak"/>
    <w:rsid w:val="005211AB"/>
    <w:pPr>
      <w:widowControl/>
      <w:autoSpaceDE/>
      <w:autoSpaceDN/>
    </w:pPr>
    <w:rPr>
      <w:sz w:val="20"/>
      <w:szCs w:val="20"/>
      <w:lang w:eastAsia="pl-PL"/>
    </w:rPr>
  </w:style>
  <w:style w:type="character" w:customStyle="1" w:styleId="TekstprzypisukocowegoZnak">
    <w:name w:val="Tekst przypisu końcowego Znak"/>
    <w:basedOn w:val="Domylnaczcionkaakapitu"/>
    <w:link w:val="Tekstprzypisukocowego"/>
    <w:rsid w:val="005211AB"/>
    <w:rPr>
      <w:rFonts w:ascii="Times New Roman" w:eastAsia="Times New Roman" w:hAnsi="Times New Roman" w:cs="Times New Roman"/>
      <w:sz w:val="20"/>
      <w:szCs w:val="20"/>
      <w:lang w:val="pl-PL" w:eastAsia="pl-PL"/>
    </w:rPr>
  </w:style>
  <w:style w:type="paragraph" w:styleId="Listapunktowana2">
    <w:name w:val="List Bullet 2"/>
    <w:basedOn w:val="Normalny"/>
    <w:autoRedefine/>
    <w:rsid w:val="005211AB"/>
    <w:pPr>
      <w:widowControl/>
      <w:autoSpaceDE/>
      <w:autoSpaceDN/>
      <w:ind w:left="349"/>
      <w:jc w:val="both"/>
    </w:pPr>
    <w:rPr>
      <w:sz w:val="23"/>
      <w:szCs w:val="20"/>
      <w:lang w:eastAsia="pl-PL"/>
    </w:rPr>
  </w:style>
  <w:style w:type="paragraph" w:styleId="Stopka">
    <w:name w:val="footer"/>
    <w:basedOn w:val="Normalny"/>
    <w:link w:val="StopkaZnak"/>
    <w:uiPriority w:val="99"/>
    <w:rsid w:val="005211AB"/>
    <w:pPr>
      <w:widowControl/>
      <w:tabs>
        <w:tab w:val="center" w:pos="4536"/>
        <w:tab w:val="right" w:pos="9072"/>
      </w:tabs>
      <w:autoSpaceDE/>
      <w:autoSpaceDN/>
    </w:pPr>
    <w:rPr>
      <w:sz w:val="24"/>
      <w:szCs w:val="20"/>
      <w:lang w:eastAsia="pl-PL"/>
    </w:rPr>
  </w:style>
  <w:style w:type="character" w:customStyle="1" w:styleId="StopkaZnak">
    <w:name w:val="Stopka Znak"/>
    <w:basedOn w:val="Domylnaczcionkaakapitu"/>
    <w:link w:val="Stopka"/>
    <w:uiPriority w:val="99"/>
    <w:rsid w:val="005211AB"/>
    <w:rPr>
      <w:rFonts w:ascii="Times New Roman" w:eastAsia="Times New Roman" w:hAnsi="Times New Roman" w:cs="Times New Roman"/>
      <w:sz w:val="24"/>
      <w:szCs w:val="20"/>
      <w:lang w:val="pl-PL" w:eastAsia="pl-PL"/>
    </w:rPr>
  </w:style>
  <w:style w:type="paragraph" w:customStyle="1" w:styleId="Tekstpodstawowy31">
    <w:name w:val="Tekst podstawowy 31"/>
    <w:basedOn w:val="Normalny"/>
    <w:rsid w:val="005211AB"/>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5211AB"/>
    <w:pPr>
      <w:widowControl/>
      <w:autoSpaceDE/>
      <w:autoSpaceDN/>
      <w:spacing w:after="120" w:line="480" w:lineRule="auto"/>
      <w:ind w:left="283"/>
    </w:pPr>
    <w:rPr>
      <w:sz w:val="20"/>
      <w:szCs w:val="20"/>
      <w:lang w:eastAsia="pl-PL"/>
    </w:rPr>
  </w:style>
  <w:style w:type="character" w:customStyle="1" w:styleId="Tekstpodstawowywcity2Znak">
    <w:name w:val="Tekst podstawowy wcięty 2 Znak"/>
    <w:basedOn w:val="Domylnaczcionkaakapitu"/>
    <w:link w:val="Tekstpodstawowywcity2"/>
    <w:uiPriority w:val="99"/>
    <w:rsid w:val="005211AB"/>
    <w:rPr>
      <w:rFonts w:ascii="Times New Roman" w:eastAsia="Times New Roman" w:hAnsi="Times New Roman" w:cs="Times New Roman"/>
      <w:sz w:val="20"/>
      <w:szCs w:val="20"/>
      <w:lang w:val="pl-PL" w:eastAsia="pl-PL"/>
    </w:rPr>
  </w:style>
  <w:style w:type="paragraph" w:styleId="Tekstpodstawowy2">
    <w:name w:val="Body Text 2"/>
    <w:basedOn w:val="Normalny"/>
    <w:link w:val="Tekstpodstawowy2Znak"/>
    <w:unhideWhenUsed/>
    <w:rsid w:val="005211AB"/>
    <w:pPr>
      <w:widowControl/>
      <w:autoSpaceDE/>
      <w:autoSpaceDN/>
      <w:spacing w:after="120" w:line="480" w:lineRule="auto"/>
    </w:pPr>
    <w:rPr>
      <w:sz w:val="20"/>
      <w:szCs w:val="20"/>
      <w:lang w:eastAsia="pl-PL"/>
    </w:rPr>
  </w:style>
  <w:style w:type="character" w:customStyle="1" w:styleId="Tekstpodstawowy2Znak">
    <w:name w:val="Tekst podstawowy 2 Znak"/>
    <w:basedOn w:val="Domylnaczcionkaakapitu"/>
    <w:link w:val="Tekstpodstawowy2"/>
    <w:rsid w:val="005211AB"/>
    <w:rPr>
      <w:rFonts w:ascii="Times New Roman" w:eastAsia="Times New Roman" w:hAnsi="Times New Roman" w:cs="Times New Roman"/>
      <w:sz w:val="20"/>
      <w:szCs w:val="20"/>
      <w:lang w:val="pl-PL" w:eastAsia="pl-PL"/>
    </w:rPr>
  </w:style>
  <w:style w:type="paragraph" w:styleId="Nagwek">
    <w:name w:val="header"/>
    <w:basedOn w:val="Normalny"/>
    <w:link w:val="NagwekZnak"/>
    <w:uiPriority w:val="99"/>
    <w:rsid w:val="005211AB"/>
    <w:pPr>
      <w:widowControl/>
      <w:tabs>
        <w:tab w:val="center" w:pos="4536"/>
        <w:tab w:val="right" w:pos="9072"/>
      </w:tabs>
      <w:autoSpaceDE/>
      <w:autoSpaceDN/>
    </w:pPr>
    <w:rPr>
      <w:sz w:val="20"/>
      <w:szCs w:val="20"/>
      <w:lang w:eastAsia="pl-PL"/>
    </w:rPr>
  </w:style>
  <w:style w:type="character" w:customStyle="1" w:styleId="NagwekZnak">
    <w:name w:val="Nagłówek Znak"/>
    <w:basedOn w:val="Domylnaczcionkaakapitu"/>
    <w:link w:val="Nagwek"/>
    <w:uiPriority w:val="99"/>
    <w:rsid w:val="005211AB"/>
    <w:rPr>
      <w:rFonts w:ascii="Times New Roman" w:eastAsia="Times New Roman" w:hAnsi="Times New Roman" w:cs="Times New Roman"/>
      <w:sz w:val="20"/>
      <w:szCs w:val="20"/>
      <w:lang w:val="pl-PL" w:eastAsia="pl-PL"/>
    </w:rPr>
  </w:style>
  <w:style w:type="paragraph" w:customStyle="1" w:styleId="Tekstpodstawowy21">
    <w:name w:val="Tekst podstawowy 21"/>
    <w:basedOn w:val="Normalny"/>
    <w:rsid w:val="005211AB"/>
    <w:pPr>
      <w:widowControl/>
      <w:autoSpaceDE/>
      <w:autoSpaceDN/>
      <w:jc w:val="both"/>
    </w:pPr>
    <w:rPr>
      <w:b/>
      <w:sz w:val="24"/>
      <w:szCs w:val="20"/>
      <w:lang w:eastAsia="pl-PL"/>
    </w:rPr>
  </w:style>
  <w:style w:type="paragraph" w:styleId="HTML-wstpniesformatowany">
    <w:name w:val="HTML Preformatted"/>
    <w:basedOn w:val="Normalny"/>
    <w:link w:val="HTML-wstpniesformatowanyZnak"/>
    <w:uiPriority w:val="99"/>
    <w:unhideWhenUsed/>
    <w:rsid w:val="005211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5211AB"/>
    <w:rPr>
      <w:rFonts w:ascii="Courier New" w:eastAsia="Times New Roman" w:hAnsi="Courier New" w:cs="Courier New"/>
      <w:sz w:val="20"/>
      <w:szCs w:val="20"/>
      <w:lang w:val="pl-PL" w:eastAsia="pl-PL"/>
    </w:rPr>
  </w:style>
  <w:style w:type="paragraph" w:customStyle="1" w:styleId="xl25">
    <w:name w:val="xl25"/>
    <w:basedOn w:val="Normalny"/>
    <w:rsid w:val="005211AB"/>
    <w:pPr>
      <w:widowControl/>
      <w:autoSpaceDE/>
      <w:autoSpaceDN/>
      <w:spacing w:before="100" w:beforeAutospacing="1" w:after="100" w:afterAutospacing="1"/>
    </w:pPr>
    <w:rPr>
      <w:rFonts w:ascii="Arial" w:hAnsi="Arial" w:cs="Arial"/>
      <w:b/>
      <w:bCs/>
      <w:sz w:val="24"/>
      <w:szCs w:val="24"/>
      <w:lang w:val="en-US"/>
    </w:rPr>
  </w:style>
  <w:style w:type="paragraph" w:customStyle="1" w:styleId="Default">
    <w:name w:val="Default"/>
    <w:rsid w:val="005211AB"/>
    <w:pPr>
      <w:widowControl/>
      <w:adjustRightInd w:val="0"/>
    </w:pPr>
    <w:rPr>
      <w:rFonts w:ascii="Times New Roman" w:eastAsia="Times New Roman" w:hAnsi="Times New Roman" w:cs="Times New Roman"/>
      <w:color w:val="000000"/>
      <w:sz w:val="24"/>
      <w:szCs w:val="24"/>
      <w:lang w:val="pl-PL" w:eastAsia="pl-PL"/>
    </w:rPr>
  </w:style>
  <w:style w:type="character" w:customStyle="1" w:styleId="FontStyle59">
    <w:name w:val="Font Style59"/>
    <w:basedOn w:val="Domylnaczcionkaakapitu"/>
    <w:rsid w:val="005211AB"/>
    <w:rPr>
      <w:rFonts w:ascii="Times New Roman" w:hAnsi="Times New Roman" w:cs="Times New Roman"/>
      <w:i/>
      <w:iCs/>
      <w:sz w:val="22"/>
      <w:szCs w:val="22"/>
    </w:rPr>
  </w:style>
  <w:style w:type="table" w:customStyle="1" w:styleId="Tabela-Siatka1">
    <w:name w:val="Tabela - Siatka1"/>
    <w:basedOn w:val="Standardowy"/>
    <w:next w:val="Tabela-Siatka"/>
    <w:uiPriority w:val="39"/>
    <w:rsid w:val="005211AB"/>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211AB"/>
    <w:pPr>
      <w:widowControl/>
      <w:autoSpaceDE/>
      <w:autoSpaceDN/>
      <w:spacing w:after="200"/>
    </w:pPr>
    <w:rPr>
      <w:b/>
      <w:bCs/>
      <w:color w:val="4F81BD"/>
      <w:sz w:val="18"/>
      <w:szCs w:val="18"/>
      <w:lang w:eastAsia="pl-PL"/>
    </w:rPr>
  </w:style>
  <w:style w:type="paragraph" w:customStyle="1" w:styleId="Style1">
    <w:name w:val="Style1"/>
    <w:basedOn w:val="Normalny"/>
    <w:rsid w:val="005211AB"/>
    <w:pPr>
      <w:widowControl/>
      <w:tabs>
        <w:tab w:val="left" w:pos="851"/>
        <w:tab w:val="left" w:pos="4536"/>
      </w:tabs>
      <w:autoSpaceDE/>
      <w:autoSpaceDN/>
      <w:jc w:val="both"/>
    </w:pPr>
    <w:rPr>
      <w:rFonts w:ascii="PL NewBrunswick" w:hAnsi="PL NewBrunswick"/>
      <w:sz w:val="24"/>
      <w:szCs w:val="20"/>
      <w:lang w:eastAsia="pl-PL"/>
    </w:rPr>
  </w:style>
  <w:style w:type="character" w:customStyle="1" w:styleId="FontStyle21">
    <w:name w:val="Font Style21"/>
    <w:basedOn w:val="Domylnaczcionkaakapitu"/>
    <w:rsid w:val="005211AB"/>
    <w:rPr>
      <w:rFonts w:ascii="Times New Roman" w:hAnsi="Times New Roman" w:cs="Times New Roman"/>
      <w:sz w:val="22"/>
      <w:szCs w:val="22"/>
    </w:rPr>
  </w:style>
  <w:style w:type="paragraph" w:customStyle="1" w:styleId="Style5">
    <w:name w:val="Style5"/>
    <w:basedOn w:val="Normalny"/>
    <w:rsid w:val="005211AB"/>
    <w:pPr>
      <w:adjustRightInd w:val="0"/>
      <w:spacing w:line="415" w:lineRule="exact"/>
      <w:jc w:val="both"/>
    </w:pPr>
    <w:rPr>
      <w:rFonts w:ascii="Calibri" w:hAnsi="Calibri"/>
      <w:sz w:val="24"/>
      <w:szCs w:val="24"/>
      <w:lang w:eastAsia="pl-PL"/>
    </w:rPr>
  </w:style>
  <w:style w:type="paragraph" w:customStyle="1" w:styleId="Style7">
    <w:name w:val="Style7"/>
    <w:basedOn w:val="Normalny"/>
    <w:rsid w:val="005211AB"/>
    <w:pPr>
      <w:adjustRightInd w:val="0"/>
      <w:spacing w:line="384" w:lineRule="exact"/>
      <w:ind w:firstLine="425"/>
    </w:pPr>
    <w:rPr>
      <w:rFonts w:ascii="Calibri" w:hAnsi="Calibri"/>
      <w:sz w:val="24"/>
      <w:szCs w:val="24"/>
      <w:lang w:eastAsia="pl-PL"/>
    </w:rPr>
  </w:style>
  <w:style w:type="character" w:customStyle="1" w:styleId="FontStyle22">
    <w:name w:val="Font Style22"/>
    <w:basedOn w:val="Domylnaczcionkaakapitu"/>
    <w:rsid w:val="005211AB"/>
    <w:rPr>
      <w:rFonts w:ascii="Times New Roman" w:hAnsi="Times New Roman" w:cs="Times New Roman"/>
      <w:i/>
      <w:iCs/>
      <w:sz w:val="18"/>
      <w:szCs w:val="18"/>
    </w:rPr>
  </w:style>
  <w:style w:type="paragraph" w:customStyle="1" w:styleId="WW-Domylnie">
    <w:name w:val="WW-Domyślnie"/>
    <w:rsid w:val="005211AB"/>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5211AB"/>
    <w:pPr>
      <w:widowControl/>
      <w:autoSpaceDE/>
      <w:autoSpaceDN/>
      <w:spacing w:after="120"/>
    </w:pPr>
    <w:rPr>
      <w:sz w:val="16"/>
      <w:szCs w:val="16"/>
      <w:lang w:eastAsia="pl-PL"/>
    </w:rPr>
  </w:style>
  <w:style w:type="character" w:customStyle="1" w:styleId="Tekstpodstawowy3Znak">
    <w:name w:val="Tekst podstawowy 3 Znak"/>
    <w:basedOn w:val="Domylnaczcionkaakapitu"/>
    <w:link w:val="Tekstpodstawowy3"/>
    <w:rsid w:val="005211AB"/>
    <w:rPr>
      <w:rFonts w:ascii="Times New Roman" w:eastAsia="Times New Roman" w:hAnsi="Times New Roman" w:cs="Times New Roman"/>
      <w:sz w:val="16"/>
      <w:szCs w:val="16"/>
      <w:lang w:val="pl-PL" w:eastAsia="pl-PL"/>
    </w:rPr>
  </w:style>
  <w:style w:type="paragraph" w:styleId="NormalnyWeb">
    <w:name w:val="Normal (Web)"/>
    <w:basedOn w:val="Normalny"/>
    <w:uiPriority w:val="99"/>
    <w:rsid w:val="005211AB"/>
    <w:pPr>
      <w:widowControl/>
      <w:autoSpaceDE/>
      <w:autoSpaceDN/>
      <w:spacing w:before="100" w:beforeAutospacing="1" w:after="100" w:afterAutospacing="1"/>
    </w:pPr>
    <w:rPr>
      <w:sz w:val="24"/>
      <w:szCs w:val="24"/>
      <w:lang w:eastAsia="pl-PL"/>
    </w:rPr>
  </w:style>
  <w:style w:type="paragraph" w:customStyle="1" w:styleId="Standard">
    <w:name w:val="Standard"/>
    <w:rsid w:val="005211AB"/>
    <w:pPr>
      <w:widowControl/>
      <w:suppressAutoHyphens/>
      <w:autoSpaceDE/>
      <w:textAlignment w:val="baseline"/>
    </w:pPr>
    <w:rPr>
      <w:rFonts w:ascii="Times New Roman" w:eastAsia="Times New Roman" w:hAnsi="Times New Roman" w:cs="Times New Roman"/>
      <w:kern w:val="3"/>
      <w:sz w:val="20"/>
      <w:szCs w:val="20"/>
      <w:lang w:val="pl-PL" w:eastAsia="pl-PL"/>
    </w:rPr>
  </w:style>
  <w:style w:type="paragraph" w:customStyle="1" w:styleId="Textbody">
    <w:name w:val="Text body"/>
    <w:basedOn w:val="Standard"/>
    <w:rsid w:val="005211AB"/>
    <w:rPr>
      <w:sz w:val="24"/>
    </w:rPr>
  </w:style>
  <w:style w:type="paragraph" w:customStyle="1" w:styleId="Nagwek11">
    <w:name w:val="Nagłówek 11"/>
    <w:basedOn w:val="Standard"/>
    <w:next w:val="Textbody"/>
    <w:rsid w:val="005211AB"/>
    <w:pPr>
      <w:keepNext/>
      <w:jc w:val="center"/>
      <w:outlineLvl w:val="0"/>
    </w:pPr>
    <w:rPr>
      <w:sz w:val="24"/>
    </w:rPr>
  </w:style>
  <w:style w:type="paragraph" w:customStyle="1" w:styleId="Nagwek21">
    <w:name w:val="Nagłówek 21"/>
    <w:basedOn w:val="Standard"/>
    <w:next w:val="Textbody"/>
    <w:rsid w:val="005211AB"/>
    <w:pPr>
      <w:keepNext/>
      <w:jc w:val="center"/>
      <w:outlineLvl w:val="1"/>
    </w:pPr>
    <w:rPr>
      <w:b/>
      <w:sz w:val="24"/>
    </w:rPr>
  </w:style>
  <w:style w:type="numbering" w:customStyle="1" w:styleId="WWNum18">
    <w:name w:val="WWNum18"/>
    <w:basedOn w:val="Bezlisty"/>
    <w:rsid w:val="005211AB"/>
    <w:pPr>
      <w:numPr>
        <w:numId w:val="30"/>
      </w:numPr>
    </w:pPr>
  </w:style>
  <w:style w:type="paragraph" w:customStyle="1" w:styleId="WW-Tekstpodstawowy2">
    <w:name w:val="WW-Tekst podstawowy 2"/>
    <w:basedOn w:val="Normalny"/>
    <w:uiPriority w:val="99"/>
    <w:rsid w:val="005211AB"/>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5211AB"/>
  </w:style>
  <w:style w:type="numbering" w:customStyle="1" w:styleId="WWNum19">
    <w:name w:val="WWNum19"/>
    <w:basedOn w:val="Bezlisty"/>
    <w:rsid w:val="005211AB"/>
  </w:style>
  <w:style w:type="numbering" w:customStyle="1" w:styleId="WWNum16">
    <w:name w:val="WWNum16"/>
    <w:basedOn w:val="Bezlisty"/>
    <w:rsid w:val="005211AB"/>
  </w:style>
  <w:style w:type="numbering" w:customStyle="1" w:styleId="WWNum38">
    <w:name w:val="WWNum38"/>
    <w:basedOn w:val="Bezlisty"/>
    <w:rsid w:val="005211AB"/>
  </w:style>
  <w:style w:type="numbering" w:customStyle="1" w:styleId="WWNum25">
    <w:name w:val="WWNum25"/>
    <w:basedOn w:val="Bezlisty"/>
    <w:rsid w:val="005211AB"/>
    <w:pPr>
      <w:numPr>
        <w:numId w:val="28"/>
      </w:numPr>
    </w:pPr>
  </w:style>
  <w:style w:type="numbering" w:customStyle="1" w:styleId="WWNum20">
    <w:name w:val="WWNum20"/>
    <w:basedOn w:val="Bezlisty"/>
    <w:rsid w:val="005211AB"/>
  </w:style>
  <w:style w:type="character" w:styleId="Odwoanieprzypisukocowego">
    <w:name w:val="endnote reference"/>
    <w:basedOn w:val="Domylnaczcionkaakapitu"/>
    <w:uiPriority w:val="99"/>
    <w:semiHidden/>
    <w:unhideWhenUsed/>
    <w:rsid w:val="005211AB"/>
    <w:rPr>
      <w:vertAlign w:val="superscript"/>
    </w:rPr>
  </w:style>
  <w:style w:type="character" w:customStyle="1" w:styleId="Absatz-Standardschriftart">
    <w:name w:val="Absatz-Standardschriftart"/>
    <w:rsid w:val="005211AB"/>
  </w:style>
  <w:style w:type="character" w:customStyle="1" w:styleId="WW-Absatz-Standardschriftart">
    <w:name w:val="WW-Absatz-Standardschriftart"/>
    <w:rsid w:val="005211AB"/>
  </w:style>
  <w:style w:type="character" w:customStyle="1" w:styleId="WW-Absatz-Standardschriftart1">
    <w:name w:val="WW-Absatz-Standardschriftart1"/>
    <w:rsid w:val="005211AB"/>
  </w:style>
  <w:style w:type="character" w:customStyle="1" w:styleId="WW-Absatz-Standardschriftart11">
    <w:name w:val="WW-Absatz-Standardschriftart11"/>
    <w:rsid w:val="005211AB"/>
  </w:style>
  <w:style w:type="character" w:customStyle="1" w:styleId="WW-Absatz-Standardschriftart111">
    <w:name w:val="WW-Absatz-Standardschriftart111"/>
    <w:rsid w:val="005211AB"/>
  </w:style>
  <w:style w:type="character" w:customStyle="1" w:styleId="WW-Absatz-Standardschriftart1111">
    <w:name w:val="WW-Absatz-Standardschriftart1111"/>
    <w:rsid w:val="005211AB"/>
  </w:style>
  <w:style w:type="character" w:customStyle="1" w:styleId="WW-Absatz-Standardschriftart11111">
    <w:name w:val="WW-Absatz-Standardschriftart11111"/>
    <w:rsid w:val="005211AB"/>
  </w:style>
  <w:style w:type="character" w:customStyle="1" w:styleId="WW-Absatz-Standardschriftart111111">
    <w:name w:val="WW-Absatz-Standardschriftart111111"/>
    <w:rsid w:val="005211AB"/>
  </w:style>
  <w:style w:type="character" w:customStyle="1" w:styleId="WW-Absatz-Standardschriftart1111111">
    <w:name w:val="WW-Absatz-Standardschriftart1111111"/>
    <w:rsid w:val="005211AB"/>
  </w:style>
  <w:style w:type="character" w:customStyle="1" w:styleId="WW-Absatz-Standardschriftart11111111">
    <w:name w:val="WW-Absatz-Standardschriftart11111111"/>
    <w:rsid w:val="005211AB"/>
  </w:style>
  <w:style w:type="paragraph" w:customStyle="1" w:styleId="Nagwek10">
    <w:name w:val="Nagłówek1"/>
    <w:basedOn w:val="Normalny"/>
    <w:next w:val="Tekstpodstawowy"/>
    <w:rsid w:val="005211AB"/>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5211AB"/>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ny"/>
    <w:rsid w:val="005211AB"/>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5211AB"/>
    <w:pPr>
      <w:suppressLineNumbers/>
      <w:suppressAutoHyphens/>
      <w:autoSpaceDE/>
      <w:autoSpaceDN/>
    </w:pPr>
    <w:rPr>
      <w:rFonts w:eastAsia="Arial Unicode MS" w:cs="Tahoma"/>
      <w:kern w:val="1"/>
      <w:sz w:val="24"/>
      <w:szCs w:val="24"/>
      <w:lang w:eastAsia="pl-PL"/>
    </w:rPr>
  </w:style>
  <w:style w:type="paragraph" w:styleId="Bezodstpw">
    <w:name w:val="No Spacing"/>
    <w:basedOn w:val="Normalny"/>
    <w:link w:val="BezodstpwZnak"/>
    <w:uiPriority w:val="1"/>
    <w:qFormat/>
    <w:rsid w:val="005211AB"/>
    <w:pPr>
      <w:widowControl/>
      <w:autoSpaceDE/>
      <w:autoSpaceDN/>
      <w:jc w:val="both"/>
    </w:pPr>
    <w:rPr>
      <w:rFonts w:ascii="Calibri" w:hAnsi="Calibri"/>
      <w:sz w:val="24"/>
      <w:szCs w:val="20"/>
      <w:lang w:val="en-US" w:bidi="en-US"/>
    </w:rPr>
  </w:style>
  <w:style w:type="character" w:customStyle="1" w:styleId="BezodstpwZnak">
    <w:name w:val="Bez odstępów Znak"/>
    <w:basedOn w:val="Domylnaczcionkaakapitu"/>
    <w:link w:val="Bezodstpw"/>
    <w:uiPriority w:val="1"/>
    <w:rsid w:val="005211AB"/>
    <w:rPr>
      <w:rFonts w:ascii="Calibri" w:eastAsia="Times New Roman" w:hAnsi="Calibri" w:cs="Times New Roman"/>
      <w:sz w:val="24"/>
      <w:szCs w:val="20"/>
      <w:lang w:bidi="en-US"/>
    </w:rPr>
  </w:style>
  <w:style w:type="table" w:styleId="Kolorowalistaakcent4">
    <w:name w:val="Colorful List Accent 4"/>
    <w:basedOn w:val="Standardowy"/>
    <w:uiPriority w:val="72"/>
    <w:rsid w:val="005211AB"/>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5211AB"/>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5211AB"/>
    <w:pPr>
      <w:widowControl/>
      <w:autoSpaceDE/>
      <w:autoSpaceDN/>
      <w:spacing w:after="200" w:line="480" w:lineRule="auto"/>
      <w:jc w:val="center"/>
    </w:pPr>
    <w:rPr>
      <w:rFonts w:eastAsia="Calibri"/>
      <w:b/>
      <w:color w:val="000000"/>
      <w:sz w:val="32"/>
      <w:szCs w:val="32"/>
    </w:rPr>
  </w:style>
  <w:style w:type="character" w:customStyle="1" w:styleId="TytuZnak">
    <w:name w:val="Tytuł Znak"/>
    <w:basedOn w:val="Domylnaczcionkaakapitu"/>
    <w:link w:val="Tytu"/>
    <w:uiPriority w:val="99"/>
    <w:rsid w:val="005211AB"/>
    <w:rPr>
      <w:rFonts w:ascii="Times New Roman" w:eastAsia="Calibri" w:hAnsi="Times New Roman" w:cs="Times New Roman"/>
      <w:b/>
      <w:color w:val="000000"/>
      <w:sz w:val="32"/>
      <w:szCs w:val="32"/>
      <w:lang w:val="pl-PL"/>
    </w:rPr>
  </w:style>
  <w:style w:type="paragraph" w:customStyle="1" w:styleId="Akapitzlist1">
    <w:name w:val="Akapit z listą1"/>
    <w:basedOn w:val="Normalny"/>
    <w:qFormat/>
    <w:rsid w:val="005211AB"/>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5211AB"/>
    <w:pPr>
      <w:widowControl/>
      <w:numPr>
        <w:ilvl w:val="1"/>
      </w:numPr>
      <w:autoSpaceDE/>
      <w:autoSpaceDN/>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uiPriority w:val="99"/>
    <w:rsid w:val="005211AB"/>
    <w:rPr>
      <w:rFonts w:ascii="Cambria" w:eastAsia="Times New Roman" w:hAnsi="Cambria" w:cs="Times New Roman"/>
      <w:i/>
      <w:iCs/>
      <w:color w:val="4F81BD"/>
      <w:spacing w:val="15"/>
      <w:sz w:val="24"/>
      <w:szCs w:val="24"/>
      <w:lang w:val="pl-PL" w:eastAsia="pl-PL"/>
    </w:rPr>
  </w:style>
  <w:style w:type="character" w:styleId="Pogrubienie">
    <w:name w:val="Strong"/>
    <w:aliases w:val="Tekst treści + MS Reference Sans Serif,126 pt"/>
    <w:basedOn w:val="Domylnaczcionkaakapitu"/>
    <w:uiPriority w:val="22"/>
    <w:qFormat/>
    <w:rsid w:val="005211AB"/>
    <w:rPr>
      <w:b/>
      <w:bCs/>
    </w:rPr>
  </w:style>
  <w:style w:type="paragraph" w:customStyle="1" w:styleId="TableText">
    <w:name w:val="Table Text"/>
    <w:basedOn w:val="Normalny"/>
    <w:uiPriority w:val="99"/>
    <w:rsid w:val="005211AB"/>
    <w:pPr>
      <w:widowControl/>
    </w:pPr>
    <w:rPr>
      <w:noProof/>
      <w:sz w:val="20"/>
      <w:szCs w:val="20"/>
      <w:lang w:val="en-US" w:eastAsia="pl-PL"/>
    </w:rPr>
  </w:style>
  <w:style w:type="numbering" w:customStyle="1" w:styleId="Styl1">
    <w:name w:val="Styl1"/>
    <w:rsid w:val="005211AB"/>
    <w:pPr>
      <w:numPr>
        <w:numId w:val="31"/>
      </w:numPr>
    </w:pPr>
  </w:style>
  <w:style w:type="numbering" w:customStyle="1" w:styleId="Styl2">
    <w:name w:val="Styl2"/>
    <w:rsid w:val="005211AB"/>
    <w:pPr>
      <w:numPr>
        <w:numId w:val="32"/>
      </w:numPr>
    </w:pPr>
  </w:style>
  <w:style w:type="paragraph" w:customStyle="1" w:styleId="Text">
    <w:name w:val="Text"/>
    <w:basedOn w:val="Normalny"/>
    <w:rsid w:val="005211AB"/>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5211AB"/>
    <w:pPr>
      <w:widowControl/>
      <w:numPr>
        <w:numId w:val="33"/>
      </w:numPr>
      <w:autoSpaceDE/>
      <w:autoSpaceDN/>
      <w:spacing w:line="360" w:lineRule="auto"/>
      <w:jc w:val="both"/>
    </w:pPr>
    <w:rPr>
      <w:rFonts w:ascii="Calibri" w:eastAsia="Calibri" w:hAnsi="Calibri"/>
    </w:rPr>
  </w:style>
  <w:style w:type="character" w:styleId="UyteHipercze">
    <w:name w:val="FollowedHyperlink"/>
    <w:basedOn w:val="Domylnaczcionkaakapitu"/>
    <w:uiPriority w:val="99"/>
    <w:semiHidden/>
    <w:unhideWhenUsed/>
    <w:rsid w:val="005211AB"/>
    <w:rPr>
      <w:color w:val="800080"/>
      <w:u w:val="single"/>
    </w:rPr>
  </w:style>
  <w:style w:type="character" w:customStyle="1" w:styleId="TekstkomentarzaZnak1">
    <w:name w:val="Tekst komentarza Znak1"/>
    <w:basedOn w:val="Domylnaczcionkaakapitu"/>
    <w:semiHidden/>
    <w:locked/>
    <w:rsid w:val="005211AB"/>
    <w:rPr>
      <w:rFonts w:ascii="Times New Roman" w:eastAsia="Arial Unicode MS" w:hAnsi="Times New Roman" w:cs="Times New Roman"/>
      <w:kern w:val="2"/>
      <w:sz w:val="20"/>
      <w:szCs w:val="20"/>
    </w:rPr>
  </w:style>
  <w:style w:type="paragraph" w:styleId="Poprawka">
    <w:name w:val="Revision"/>
    <w:hidden/>
    <w:uiPriority w:val="99"/>
    <w:semiHidden/>
    <w:rsid w:val="005211AB"/>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5211AB"/>
    <w:pPr>
      <w:widowControl/>
      <w:autoSpaceDE/>
      <w:autoSpaceDN/>
    </w:pPr>
    <w:rPr>
      <w:rFonts w:ascii="Consolas" w:eastAsia="Calibri" w:hAnsi="Consolas"/>
      <w:sz w:val="21"/>
      <w:szCs w:val="21"/>
    </w:rPr>
  </w:style>
  <w:style w:type="character" w:customStyle="1" w:styleId="ZwykytekstZnak">
    <w:name w:val="Zwykły tekst Znak"/>
    <w:basedOn w:val="Domylnaczcionkaakapitu"/>
    <w:link w:val="Zwykytekst"/>
    <w:uiPriority w:val="99"/>
    <w:rsid w:val="005211AB"/>
    <w:rPr>
      <w:rFonts w:ascii="Consolas" w:eastAsia="Calibri" w:hAnsi="Consolas" w:cs="Times New Roman"/>
      <w:sz w:val="21"/>
      <w:szCs w:val="21"/>
      <w:lang w:val="pl-PL"/>
    </w:rPr>
  </w:style>
  <w:style w:type="paragraph" w:customStyle="1" w:styleId="CM19">
    <w:name w:val="CM19"/>
    <w:basedOn w:val="Default"/>
    <w:next w:val="Default"/>
    <w:uiPriority w:val="99"/>
    <w:rsid w:val="005211AB"/>
    <w:pPr>
      <w:widowControl w:val="0"/>
    </w:pPr>
    <w:rPr>
      <w:rFonts w:ascii="Calibri" w:hAnsi="Calibri"/>
      <w:color w:val="auto"/>
    </w:rPr>
  </w:style>
  <w:style w:type="paragraph" w:customStyle="1" w:styleId="CM2">
    <w:name w:val="CM2"/>
    <w:basedOn w:val="Default"/>
    <w:next w:val="Default"/>
    <w:uiPriority w:val="99"/>
    <w:rsid w:val="005211AB"/>
    <w:pPr>
      <w:widowControl w:val="0"/>
      <w:spacing w:line="293" w:lineRule="atLeast"/>
    </w:pPr>
    <w:rPr>
      <w:rFonts w:ascii="Calibri" w:hAnsi="Calibri"/>
      <w:color w:val="auto"/>
    </w:rPr>
  </w:style>
  <w:style w:type="paragraph" w:customStyle="1" w:styleId="CM18">
    <w:name w:val="CM18"/>
    <w:basedOn w:val="Default"/>
    <w:next w:val="Default"/>
    <w:uiPriority w:val="99"/>
    <w:rsid w:val="005211AB"/>
    <w:pPr>
      <w:widowControl w:val="0"/>
    </w:pPr>
    <w:rPr>
      <w:rFonts w:ascii="Calibri" w:hAnsi="Calibri"/>
      <w:color w:val="auto"/>
    </w:rPr>
  </w:style>
  <w:style w:type="paragraph" w:customStyle="1" w:styleId="CM22">
    <w:name w:val="CM22"/>
    <w:basedOn w:val="Default"/>
    <w:next w:val="Default"/>
    <w:uiPriority w:val="99"/>
    <w:rsid w:val="005211AB"/>
    <w:pPr>
      <w:widowControl w:val="0"/>
    </w:pPr>
    <w:rPr>
      <w:rFonts w:ascii="Calibri" w:hAnsi="Calibri"/>
      <w:color w:val="auto"/>
    </w:rPr>
  </w:style>
  <w:style w:type="paragraph" w:customStyle="1" w:styleId="CM21">
    <w:name w:val="CM21"/>
    <w:basedOn w:val="Default"/>
    <w:next w:val="Default"/>
    <w:uiPriority w:val="99"/>
    <w:rsid w:val="005211AB"/>
    <w:pPr>
      <w:widowControl w:val="0"/>
    </w:pPr>
    <w:rPr>
      <w:rFonts w:ascii="Calibri" w:hAnsi="Calibri"/>
      <w:color w:val="auto"/>
    </w:rPr>
  </w:style>
  <w:style w:type="paragraph" w:customStyle="1" w:styleId="Akapitzlist2">
    <w:name w:val="Akapit z listą2"/>
    <w:basedOn w:val="Normalny"/>
    <w:uiPriority w:val="99"/>
    <w:rsid w:val="005211AB"/>
    <w:pPr>
      <w:widowControl/>
      <w:autoSpaceDE/>
      <w:autoSpaceDN/>
      <w:spacing w:after="200" w:line="276" w:lineRule="auto"/>
      <w:ind w:left="720"/>
      <w:contextualSpacing/>
    </w:pPr>
    <w:rPr>
      <w:rFonts w:ascii="Calibri" w:hAnsi="Calibri"/>
    </w:rPr>
  </w:style>
  <w:style w:type="paragraph" w:styleId="Nagwekspisutreci">
    <w:name w:val="TOC Heading"/>
    <w:basedOn w:val="Nagwek1"/>
    <w:next w:val="Normalny"/>
    <w:uiPriority w:val="39"/>
    <w:qFormat/>
    <w:rsid w:val="005211AB"/>
    <w:pPr>
      <w:keepNext/>
      <w:keepLines/>
      <w:widowControl/>
      <w:autoSpaceDE/>
      <w:autoSpaceDN/>
      <w:spacing w:before="480" w:line="276" w:lineRule="auto"/>
      <w:ind w:left="0"/>
      <w:outlineLvl w:val="9"/>
    </w:pPr>
    <w:rPr>
      <w:rFonts w:ascii="Cambria" w:hAnsi="Cambria"/>
      <w:bCs w:val="0"/>
      <w:color w:val="365F91"/>
      <w:sz w:val="28"/>
      <w:szCs w:val="28"/>
    </w:rPr>
  </w:style>
  <w:style w:type="paragraph" w:styleId="Spistreci3">
    <w:name w:val="toc 3"/>
    <w:basedOn w:val="Normalny"/>
    <w:next w:val="Normalny"/>
    <w:autoRedefine/>
    <w:uiPriority w:val="39"/>
    <w:qFormat/>
    <w:rsid w:val="005211AB"/>
    <w:pPr>
      <w:widowControl/>
      <w:autoSpaceDE/>
      <w:autoSpaceDN/>
      <w:spacing w:after="100" w:line="276" w:lineRule="auto"/>
      <w:ind w:left="440"/>
    </w:pPr>
    <w:rPr>
      <w:rFonts w:ascii="Calibri" w:hAnsi="Calibri"/>
    </w:rPr>
  </w:style>
  <w:style w:type="paragraph" w:styleId="Tekstpodstawowywcity3">
    <w:name w:val="Body Text Indent 3"/>
    <w:basedOn w:val="Normalny"/>
    <w:link w:val="Tekstpodstawowywcity3Znak"/>
    <w:uiPriority w:val="99"/>
    <w:unhideWhenUsed/>
    <w:rsid w:val="005211AB"/>
    <w:pPr>
      <w:widowControl/>
      <w:autoSpaceDE/>
      <w:autoSpaceDN/>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uiPriority w:val="99"/>
    <w:rsid w:val="005211AB"/>
    <w:rPr>
      <w:rFonts w:ascii="Times New Roman" w:eastAsia="Times New Roman" w:hAnsi="Times New Roman" w:cs="Times New Roman"/>
      <w:sz w:val="16"/>
      <w:szCs w:val="16"/>
      <w:lang w:val="pl-PL" w:eastAsia="pl-PL"/>
    </w:rPr>
  </w:style>
  <w:style w:type="paragraph" w:customStyle="1" w:styleId="Akapitzlist3">
    <w:name w:val="Akapit z listą3"/>
    <w:basedOn w:val="Normalny"/>
    <w:rsid w:val="005211AB"/>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5211AB"/>
    <w:pPr>
      <w:widowControl/>
      <w:autoSpaceDE/>
      <w:autoSpaceDN/>
      <w:spacing w:line="360" w:lineRule="auto"/>
      <w:ind w:firstLine="397"/>
      <w:jc w:val="both"/>
    </w:pPr>
    <w:rPr>
      <w:rFonts w:ascii="Calibri" w:eastAsia="Calibri" w:hAnsi="Calibri"/>
    </w:rPr>
  </w:style>
  <w:style w:type="paragraph" w:styleId="Listapunktowana">
    <w:name w:val="List Bullet"/>
    <w:basedOn w:val="Normalny"/>
    <w:uiPriority w:val="99"/>
    <w:rsid w:val="005211AB"/>
    <w:pPr>
      <w:numPr>
        <w:numId w:val="34"/>
      </w:numPr>
      <w:suppressAutoHyphens/>
      <w:autoSpaceDE/>
      <w:autoSpaceDN/>
      <w:contextualSpacing/>
    </w:pPr>
    <w:rPr>
      <w:rFonts w:eastAsia="Arial Unicode MS"/>
      <w:kern w:val="1"/>
      <w:sz w:val="24"/>
      <w:szCs w:val="24"/>
      <w:lang w:eastAsia="uk-UA"/>
    </w:rPr>
  </w:style>
  <w:style w:type="paragraph" w:customStyle="1" w:styleId="BodyA">
    <w:name w:val="Body A"/>
    <w:rsid w:val="005211AB"/>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5211AB"/>
  </w:style>
  <w:style w:type="paragraph" w:styleId="Zagicieoddouformularza">
    <w:name w:val="HTML Bottom of Form"/>
    <w:basedOn w:val="Normalny"/>
    <w:next w:val="Normalny"/>
    <w:link w:val="ZagicieoddouformularzaZnak"/>
    <w:hidden/>
    <w:uiPriority w:val="99"/>
    <w:semiHidden/>
    <w:unhideWhenUsed/>
    <w:rsid w:val="005211AB"/>
    <w:pPr>
      <w:widowControl/>
      <w:pBdr>
        <w:top w:val="single" w:sz="6" w:space="1" w:color="auto"/>
      </w:pBdr>
      <w:autoSpaceDE/>
      <w:autoSpaceDN/>
      <w:jc w:val="center"/>
    </w:pPr>
    <w:rPr>
      <w:rFonts w:ascii="Arial"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5211AB"/>
    <w:rPr>
      <w:rFonts w:ascii="Arial" w:eastAsia="Times New Roman" w:hAnsi="Arial" w:cs="Arial"/>
      <w:vanish/>
      <w:sz w:val="16"/>
      <w:szCs w:val="16"/>
      <w:lang w:val="pl-PL"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5211AB"/>
    <w:rPr>
      <w:rFonts w:ascii="Times New Roman" w:eastAsia="Times New Roman" w:hAnsi="Times New Roman" w:cs="Times New Roman"/>
      <w:lang w:val="pl-PL"/>
    </w:rPr>
  </w:style>
  <w:style w:type="paragraph" w:customStyle="1" w:styleId="Kropki">
    <w:name w:val="Kropki"/>
    <w:basedOn w:val="Normalny"/>
    <w:rsid w:val="005211AB"/>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5211AB"/>
    <w:pPr>
      <w:widowControl/>
      <w:autoSpaceDE/>
      <w:autoSpaceDN/>
      <w:spacing w:before="60" w:after="60"/>
      <w:ind w:left="851" w:hanging="295"/>
      <w:jc w:val="both"/>
    </w:pPr>
    <w:rPr>
      <w:sz w:val="24"/>
      <w:szCs w:val="20"/>
      <w:lang w:eastAsia="pl-PL"/>
    </w:rPr>
  </w:style>
  <w:style w:type="character" w:customStyle="1" w:styleId="pktZnak">
    <w:name w:val="pkt Znak"/>
    <w:link w:val="pkt"/>
    <w:rsid w:val="005211AB"/>
    <w:rPr>
      <w:rFonts w:ascii="Times New Roman" w:eastAsia="Times New Roman" w:hAnsi="Times New Roman" w:cs="Times New Roman"/>
      <w:sz w:val="24"/>
      <w:szCs w:val="20"/>
      <w:lang w:val="pl-PL" w:eastAsia="pl-PL"/>
    </w:rPr>
  </w:style>
  <w:style w:type="numbering" w:customStyle="1" w:styleId="WWNum2">
    <w:name w:val="WWNum2"/>
    <w:basedOn w:val="Bezlisty"/>
    <w:rsid w:val="005211AB"/>
    <w:pPr>
      <w:numPr>
        <w:numId w:val="35"/>
      </w:numPr>
    </w:pPr>
  </w:style>
  <w:style w:type="character" w:styleId="Tekstzastpczy">
    <w:name w:val="Placeholder Text"/>
    <w:basedOn w:val="Domylnaczcionkaakapitu"/>
    <w:uiPriority w:val="99"/>
    <w:semiHidden/>
    <w:rsid w:val="005211AB"/>
    <w:rPr>
      <w:color w:val="808080"/>
    </w:rPr>
  </w:style>
  <w:style w:type="character" w:customStyle="1" w:styleId="hps">
    <w:name w:val="hps"/>
    <w:rsid w:val="005211AB"/>
  </w:style>
  <w:style w:type="paragraph" w:styleId="Mapadokumentu">
    <w:name w:val="Document Map"/>
    <w:aliases w:val="Plan dokumentu"/>
    <w:basedOn w:val="Normalny"/>
    <w:link w:val="MapadokumentuZnak"/>
    <w:uiPriority w:val="99"/>
    <w:semiHidden/>
    <w:unhideWhenUsed/>
    <w:rsid w:val="005211AB"/>
    <w:pPr>
      <w:widowControl/>
      <w:autoSpaceDE/>
      <w:autoSpaceDN/>
    </w:pPr>
    <w:rPr>
      <w:rFonts w:ascii="Tahoma" w:hAnsi="Tahoma" w:cs="Tahoma"/>
      <w:sz w:val="16"/>
      <w:szCs w:val="16"/>
      <w:lang w:eastAsia="pl-PL"/>
    </w:rPr>
  </w:style>
  <w:style w:type="character" w:customStyle="1" w:styleId="MapadokumentuZnak">
    <w:name w:val="Mapa dokumentu Znak"/>
    <w:aliases w:val="Plan dokumentu Znak1"/>
    <w:basedOn w:val="Domylnaczcionkaakapitu"/>
    <w:link w:val="Mapadokumentu"/>
    <w:uiPriority w:val="99"/>
    <w:semiHidden/>
    <w:rsid w:val="005211AB"/>
    <w:rPr>
      <w:rFonts w:ascii="Tahoma" w:eastAsia="Times New Roman" w:hAnsi="Tahoma" w:cs="Tahoma"/>
      <w:sz w:val="16"/>
      <w:szCs w:val="16"/>
      <w:lang w:val="pl-PL" w:eastAsia="pl-PL"/>
    </w:rPr>
  </w:style>
  <w:style w:type="character" w:customStyle="1" w:styleId="Teksttreci">
    <w:name w:val="Tekst treści_"/>
    <w:basedOn w:val="Domylnaczcionkaakapitu"/>
    <w:link w:val="Teksttreci1"/>
    <w:uiPriority w:val="99"/>
    <w:rsid w:val="005211AB"/>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5211AB"/>
    <w:pPr>
      <w:shd w:val="clear" w:color="auto" w:fill="FFFFFF"/>
      <w:autoSpaceDE/>
      <w:autoSpaceDN/>
      <w:spacing w:after="780" w:line="269" w:lineRule="exact"/>
      <w:ind w:hanging="420"/>
      <w:jc w:val="center"/>
    </w:pPr>
    <w:rPr>
      <w:rFonts w:eastAsiaTheme="minorHAnsi" w:cstheme="minorBidi"/>
      <w:sz w:val="21"/>
      <w:szCs w:val="21"/>
      <w:lang w:val="en-US"/>
    </w:rPr>
  </w:style>
  <w:style w:type="numbering" w:customStyle="1" w:styleId="WWNum1">
    <w:name w:val="WWNum1"/>
    <w:basedOn w:val="Bezlisty"/>
    <w:rsid w:val="005211AB"/>
    <w:pPr>
      <w:numPr>
        <w:numId w:val="36"/>
      </w:numPr>
    </w:pPr>
  </w:style>
  <w:style w:type="paragraph" w:customStyle="1" w:styleId="CMSHeadL7">
    <w:name w:val="CMS Head L7"/>
    <w:basedOn w:val="Normalny"/>
    <w:rsid w:val="005211AB"/>
    <w:pPr>
      <w:widowControl/>
      <w:numPr>
        <w:ilvl w:val="6"/>
        <w:numId w:val="37"/>
      </w:numPr>
      <w:autoSpaceDE/>
      <w:autoSpaceDN/>
      <w:spacing w:after="240"/>
      <w:outlineLvl w:val="6"/>
    </w:pPr>
    <w:rPr>
      <w:szCs w:val="24"/>
      <w:lang w:val="en-GB"/>
    </w:rPr>
  </w:style>
  <w:style w:type="paragraph" w:customStyle="1" w:styleId="Nagwek110">
    <w:name w:val="Nagłówek 110"/>
    <w:basedOn w:val="Standard"/>
    <w:next w:val="Normalny"/>
    <w:rsid w:val="005211AB"/>
    <w:pPr>
      <w:keepNext/>
      <w:jc w:val="center"/>
      <w:outlineLvl w:val="0"/>
    </w:pPr>
    <w:rPr>
      <w:sz w:val="24"/>
    </w:rPr>
  </w:style>
  <w:style w:type="paragraph" w:customStyle="1" w:styleId="Nagwek111">
    <w:name w:val="Nagłówek 111"/>
    <w:basedOn w:val="Standard"/>
    <w:next w:val="Normalny"/>
    <w:rsid w:val="000431C3"/>
    <w:pPr>
      <w:keepNext/>
      <w:jc w:val="center"/>
      <w:outlineLvl w:val="0"/>
    </w:pPr>
    <w:rPr>
      <w:sz w:val="24"/>
    </w:rPr>
  </w:style>
  <w:style w:type="paragraph" w:customStyle="1" w:styleId="a">
    <w:basedOn w:val="Normalny"/>
    <w:next w:val="Mapadokumentu"/>
    <w:link w:val="PlandokumentuZnak"/>
    <w:uiPriority w:val="99"/>
    <w:unhideWhenUsed/>
    <w:rsid w:val="000431C3"/>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0431C3"/>
    <w:rPr>
      <w:rFonts w:ascii="Tahoma" w:eastAsia="Times New Roman" w:hAnsi="Tahoma" w:cs="Tahoma"/>
      <w:sz w:val="16"/>
      <w:szCs w:val="16"/>
    </w:rPr>
  </w:style>
  <w:style w:type="paragraph" w:customStyle="1" w:styleId="m40">
    <w:name w:val="m40"/>
    <w:basedOn w:val="Normalny"/>
    <w:rsid w:val="000431C3"/>
    <w:pPr>
      <w:widowControl/>
      <w:autoSpaceDE/>
      <w:autoSpaceDN/>
      <w:spacing w:before="100" w:beforeAutospacing="1" w:after="100" w:afterAutospacing="1"/>
    </w:pPr>
    <w:rPr>
      <w:sz w:val="24"/>
      <w:szCs w:val="24"/>
      <w:lang w:eastAsia="pl-PL"/>
    </w:rPr>
  </w:style>
  <w:style w:type="character" w:styleId="Uwydatnienie">
    <w:name w:val="Emphasis"/>
    <w:uiPriority w:val="20"/>
    <w:qFormat/>
    <w:rsid w:val="000431C3"/>
    <w:rPr>
      <w:i/>
      <w:iCs/>
    </w:rPr>
  </w:style>
  <w:style w:type="numbering" w:customStyle="1" w:styleId="WWNum201">
    <w:name w:val="WWNum201"/>
    <w:basedOn w:val="Bezlisty"/>
    <w:rsid w:val="000431C3"/>
  </w:style>
  <w:style w:type="numbering" w:customStyle="1" w:styleId="Styl11">
    <w:name w:val="Styl11"/>
    <w:rsid w:val="000431C3"/>
    <w:pPr>
      <w:numPr>
        <w:numId w:val="107"/>
      </w:numPr>
    </w:pPr>
  </w:style>
  <w:style w:type="numbering" w:customStyle="1" w:styleId="WWNum181">
    <w:name w:val="WWNum181"/>
    <w:basedOn w:val="Bezlisty"/>
    <w:rsid w:val="000431C3"/>
  </w:style>
  <w:style w:type="numbering" w:customStyle="1" w:styleId="WWNum241">
    <w:name w:val="WWNum241"/>
    <w:basedOn w:val="Bezlisty"/>
    <w:rsid w:val="000431C3"/>
  </w:style>
  <w:style w:type="numbering" w:customStyle="1" w:styleId="WWNum191">
    <w:name w:val="WWNum191"/>
    <w:basedOn w:val="Bezlisty"/>
    <w:rsid w:val="000431C3"/>
    <w:pPr>
      <w:numPr>
        <w:numId w:val="104"/>
      </w:numPr>
    </w:pPr>
  </w:style>
  <w:style w:type="numbering" w:customStyle="1" w:styleId="WWNum161">
    <w:name w:val="WWNum161"/>
    <w:basedOn w:val="Bezlisty"/>
    <w:rsid w:val="000431C3"/>
    <w:pPr>
      <w:numPr>
        <w:numId w:val="105"/>
      </w:numPr>
    </w:pPr>
  </w:style>
  <w:style w:type="numbering" w:customStyle="1" w:styleId="WWNum381">
    <w:name w:val="WWNum381"/>
    <w:basedOn w:val="Bezlisty"/>
    <w:rsid w:val="000431C3"/>
  </w:style>
  <w:style w:type="numbering" w:customStyle="1" w:styleId="WWNum251">
    <w:name w:val="WWNum251"/>
    <w:basedOn w:val="Bezlisty"/>
    <w:rsid w:val="000431C3"/>
    <w:pPr>
      <w:numPr>
        <w:numId w:val="106"/>
      </w:numPr>
    </w:pPr>
  </w:style>
  <w:style w:type="numbering" w:customStyle="1" w:styleId="WWNum202">
    <w:name w:val="WWNum202"/>
    <w:basedOn w:val="Bezlisty"/>
    <w:rsid w:val="000431C3"/>
  </w:style>
  <w:style w:type="numbering" w:customStyle="1" w:styleId="Styl12">
    <w:name w:val="Styl12"/>
    <w:rsid w:val="000431C3"/>
  </w:style>
  <w:style w:type="numbering" w:customStyle="1" w:styleId="Styl21">
    <w:name w:val="Styl21"/>
    <w:rsid w:val="000431C3"/>
  </w:style>
  <w:style w:type="character" w:customStyle="1" w:styleId="MapadokumentuZnak2">
    <w:name w:val="Mapa dokumentu Znak2"/>
    <w:uiPriority w:val="99"/>
    <w:semiHidden/>
    <w:rsid w:val="000431C3"/>
    <w:rPr>
      <w:rFonts w:ascii="Tahoma" w:eastAsia="Times New Roman" w:hAnsi="Tahoma"/>
      <w:sz w:val="16"/>
      <w:szCs w:val="16"/>
      <w:lang w:val="x-none" w:eastAsia="x-none"/>
    </w:rPr>
  </w:style>
  <w:style w:type="paragraph" w:customStyle="1" w:styleId="Tekstpodstawowywcity21">
    <w:name w:val="Tekst podstawowy wcięty 21"/>
    <w:basedOn w:val="Normalny"/>
    <w:rsid w:val="000431C3"/>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0431C3"/>
    <w:pPr>
      <w:keepLines/>
      <w:widowControl/>
      <w:tabs>
        <w:tab w:val="left" w:pos="2540"/>
      </w:tabs>
      <w:autoSpaceDE/>
      <w:autoSpaceDN/>
      <w:spacing w:line="220" w:lineRule="exact"/>
      <w:jc w:val="both"/>
    </w:pPr>
    <w:rPr>
      <w:rFonts w:ascii="SlimbachItcTEE" w:hAnsi="SlimbachItcTEE"/>
      <w:noProof/>
      <w:sz w:val="18"/>
      <w:szCs w:val="20"/>
      <w:lang w:eastAsia="pl-PL"/>
    </w:rPr>
  </w:style>
  <w:style w:type="numbering" w:customStyle="1" w:styleId="WWNum1811">
    <w:name w:val="WWNum1811"/>
    <w:basedOn w:val="Bezlisty"/>
    <w:rsid w:val="000431C3"/>
  </w:style>
  <w:style w:type="numbering" w:customStyle="1" w:styleId="WWNum2411">
    <w:name w:val="WWNum2411"/>
    <w:basedOn w:val="Bezlisty"/>
    <w:rsid w:val="000431C3"/>
  </w:style>
  <w:style w:type="numbering" w:customStyle="1" w:styleId="WWNum1911">
    <w:name w:val="WWNum1911"/>
    <w:basedOn w:val="Bezlisty"/>
    <w:rsid w:val="000431C3"/>
  </w:style>
  <w:style w:type="numbering" w:customStyle="1" w:styleId="WWNum1611">
    <w:name w:val="WWNum1611"/>
    <w:basedOn w:val="Bezlisty"/>
    <w:rsid w:val="000431C3"/>
  </w:style>
  <w:style w:type="numbering" w:customStyle="1" w:styleId="WWNum3811">
    <w:name w:val="WWNum3811"/>
    <w:basedOn w:val="Bezlisty"/>
    <w:rsid w:val="000431C3"/>
  </w:style>
  <w:style w:type="numbering" w:customStyle="1" w:styleId="WWNum2511">
    <w:name w:val="WWNum2511"/>
    <w:basedOn w:val="Bezlisty"/>
    <w:rsid w:val="000431C3"/>
  </w:style>
  <w:style w:type="numbering" w:customStyle="1" w:styleId="WWNum2011">
    <w:name w:val="WWNum2011"/>
    <w:basedOn w:val="Bezlisty"/>
    <w:rsid w:val="000431C3"/>
  </w:style>
  <w:style w:type="numbering" w:customStyle="1" w:styleId="Styl111">
    <w:name w:val="Styl111"/>
    <w:rsid w:val="000431C3"/>
  </w:style>
  <w:style w:type="numbering" w:customStyle="1" w:styleId="Styl211">
    <w:name w:val="Styl211"/>
    <w:rsid w:val="000431C3"/>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0431C3"/>
    <w:pPr>
      <w:widowControl/>
      <w:autoSpaceDE/>
      <w:autoSpaceDN/>
    </w:pPr>
    <w:rPr>
      <w:sz w:val="24"/>
      <w:szCs w:val="24"/>
      <w:lang w:eastAsia="pl-PL"/>
    </w:rPr>
  </w:style>
  <w:style w:type="character" w:styleId="Numerstrony">
    <w:name w:val="page number"/>
    <w:rsid w:val="000431C3"/>
  </w:style>
  <w:style w:type="paragraph" w:customStyle="1" w:styleId="Normalny12">
    <w:name w:val="Normalny 12"/>
    <w:basedOn w:val="Normalny"/>
    <w:rsid w:val="000431C3"/>
    <w:pPr>
      <w:widowControl/>
      <w:autoSpaceDE/>
      <w:autoSpaceDN/>
    </w:pPr>
    <w:rPr>
      <w:sz w:val="20"/>
      <w:szCs w:val="20"/>
      <w:lang w:eastAsia="pl-PL"/>
    </w:rPr>
  </w:style>
  <w:style w:type="paragraph" w:customStyle="1" w:styleId="Blockquote">
    <w:name w:val="Blockquote"/>
    <w:basedOn w:val="Normalny"/>
    <w:rsid w:val="000431C3"/>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0431C3"/>
    <w:pPr>
      <w:widowControl/>
      <w:autoSpaceDE/>
      <w:autoSpaceDN/>
    </w:pPr>
    <w:rPr>
      <w:sz w:val="24"/>
      <w:szCs w:val="24"/>
      <w:lang w:eastAsia="pl-PL"/>
    </w:rPr>
  </w:style>
  <w:style w:type="paragraph" w:customStyle="1" w:styleId="ZnakZnakZnakZnakZnakZnak">
    <w:name w:val="Znak Znak Znak Znak Znak Znak"/>
    <w:basedOn w:val="Normalny"/>
    <w:rsid w:val="000431C3"/>
    <w:pPr>
      <w:widowControl/>
      <w:autoSpaceDE/>
      <w:autoSpaceDN/>
    </w:pPr>
    <w:rPr>
      <w:sz w:val="24"/>
      <w:szCs w:val="24"/>
      <w:lang w:eastAsia="pl-PL"/>
    </w:rPr>
  </w:style>
  <w:style w:type="paragraph" w:customStyle="1" w:styleId="ZnakZnakZnak">
    <w:name w:val="Znak Znak Znak"/>
    <w:basedOn w:val="Normalny"/>
    <w:rsid w:val="000431C3"/>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0431C3"/>
    <w:pPr>
      <w:widowControl/>
      <w:autoSpaceDE/>
      <w:autoSpaceDN/>
    </w:pPr>
    <w:rPr>
      <w:sz w:val="24"/>
      <w:szCs w:val="24"/>
      <w:lang w:eastAsia="pl-PL"/>
    </w:rPr>
  </w:style>
  <w:style w:type="paragraph" w:customStyle="1" w:styleId="Znak">
    <w:name w:val="Znak"/>
    <w:basedOn w:val="Normalny"/>
    <w:rsid w:val="000431C3"/>
    <w:pPr>
      <w:widowControl/>
      <w:autoSpaceDE/>
      <w:autoSpaceDN/>
    </w:pPr>
    <w:rPr>
      <w:sz w:val="24"/>
      <w:szCs w:val="24"/>
      <w:lang w:eastAsia="pl-PL"/>
    </w:rPr>
  </w:style>
  <w:style w:type="paragraph" w:customStyle="1" w:styleId="ZnakZnakZnak1">
    <w:name w:val="Znak Znak Znak1"/>
    <w:basedOn w:val="Normalny"/>
    <w:rsid w:val="000431C3"/>
    <w:pPr>
      <w:widowControl/>
      <w:autoSpaceDE/>
      <w:autoSpaceDN/>
    </w:pPr>
    <w:rPr>
      <w:sz w:val="24"/>
      <w:szCs w:val="24"/>
      <w:lang w:eastAsia="pl-PL"/>
    </w:rPr>
  </w:style>
  <w:style w:type="paragraph" w:customStyle="1" w:styleId="ZnakZnakZnak1Znak">
    <w:name w:val="Znak Znak Znak1 Znak"/>
    <w:basedOn w:val="Normalny"/>
    <w:rsid w:val="000431C3"/>
    <w:pPr>
      <w:widowControl/>
      <w:autoSpaceDE/>
      <w:autoSpaceDN/>
    </w:pPr>
    <w:rPr>
      <w:sz w:val="24"/>
      <w:szCs w:val="24"/>
      <w:lang w:eastAsia="pl-PL"/>
    </w:rPr>
  </w:style>
  <w:style w:type="character" w:customStyle="1" w:styleId="sbold1">
    <w:name w:val="sbold1"/>
    <w:rsid w:val="000431C3"/>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0431C3"/>
    <w:pPr>
      <w:widowControl/>
      <w:autoSpaceDE/>
      <w:autoSpaceDN/>
    </w:pPr>
    <w:rPr>
      <w:rFonts w:ascii="Arial" w:hAnsi="Arial"/>
      <w:sz w:val="24"/>
      <w:szCs w:val="24"/>
      <w:lang w:eastAsia="pl-PL"/>
    </w:rPr>
  </w:style>
  <w:style w:type="character" w:customStyle="1" w:styleId="BOBZnak">
    <w:name w:val="BOB Znak"/>
    <w:link w:val="BOB"/>
    <w:rsid w:val="000431C3"/>
    <w:rPr>
      <w:rFonts w:ascii="Arial" w:eastAsia="Times New Roman" w:hAnsi="Arial" w:cs="Times New Roman"/>
      <w:sz w:val="24"/>
      <w:szCs w:val="24"/>
      <w:lang w:val="pl-PL" w:eastAsia="pl-PL"/>
    </w:rPr>
  </w:style>
  <w:style w:type="character" w:customStyle="1" w:styleId="czarny11b1">
    <w:name w:val="czarny_11b1"/>
    <w:rsid w:val="000431C3"/>
    <w:rPr>
      <w:rFonts w:ascii="Verdana" w:hAnsi="Verdana" w:hint="default"/>
      <w:b/>
      <w:bCs/>
      <w:i w:val="0"/>
      <w:iCs w:val="0"/>
      <w:smallCaps w:val="0"/>
      <w:color w:val="000000"/>
      <w:sz w:val="17"/>
      <w:szCs w:val="17"/>
    </w:rPr>
  </w:style>
  <w:style w:type="character" w:customStyle="1" w:styleId="cszary101">
    <w:name w:val="c_szary_101"/>
    <w:rsid w:val="000431C3"/>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0431C3"/>
    <w:pPr>
      <w:widowControl/>
      <w:autoSpaceDE/>
      <w:autoSpaceDN/>
    </w:pPr>
    <w:rPr>
      <w:sz w:val="24"/>
      <w:szCs w:val="24"/>
      <w:lang w:eastAsia="pl-PL"/>
    </w:rPr>
  </w:style>
  <w:style w:type="paragraph" w:customStyle="1" w:styleId="ZnakZnakZnak1ZnakZnakZnakZnak">
    <w:name w:val="Znak Znak Znak1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H4">
    <w:name w:val="H4"/>
    <w:basedOn w:val="Normalny"/>
    <w:next w:val="Normalny"/>
    <w:rsid w:val="000431C3"/>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0431C3"/>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0431C3"/>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0431C3"/>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St4-punkt">
    <w:name w:val="St4-punkt"/>
    <w:rsid w:val="000431C3"/>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0431C3"/>
    <w:pPr>
      <w:widowControl/>
      <w:autoSpaceDE/>
      <w:autoSpaceDN/>
    </w:pPr>
    <w:rPr>
      <w:sz w:val="24"/>
      <w:szCs w:val="24"/>
      <w:lang w:eastAsia="pl-PL"/>
    </w:rPr>
  </w:style>
  <w:style w:type="paragraph" w:customStyle="1" w:styleId="Style2">
    <w:name w:val="Style 2"/>
    <w:basedOn w:val="Normalny"/>
    <w:rsid w:val="000431C3"/>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0431C3"/>
    <w:pPr>
      <w:widowControl/>
      <w:autoSpaceDE/>
      <w:autoSpaceDN/>
    </w:pPr>
    <w:rPr>
      <w:sz w:val="24"/>
      <w:szCs w:val="24"/>
      <w:lang w:eastAsia="pl-PL"/>
    </w:rPr>
  </w:style>
  <w:style w:type="paragraph" w:customStyle="1" w:styleId="DomylnaczcionkaakapituAkapitZnak">
    <w:name w:val="Domyślna czcionka akapitu Akapit Znak"/>
    <w:basedOn w:val="Normalny"/>
    <w:rsid w:val="000431C3"/>
    <w:pPr>
      <w:widowControl/>
      <w:autoSpaceDE/>
      <w:autoSpaceDN/>
    </w:pPr>
    <w:rPr>
      <w:sz w:val="24"/>
      <w:szCs w:val="24"/>
      <w:lang w:eastAsia="pl-PL"/>
    </w:rPr>
  </w:style>
  <w:style w:type="paragraph" w:customStyle="1" w:styleId="BodyText21">
    <w:name w:val="Body Text 21"/>
    <w:basedOn w:val="Normalny"/>
    <w:rsid w:val="000431C3"/>
    <w:pPr>
      <w:suppressAutoHyphens/>
      <w:autoSpaceDE/>
      <w:autoSpaceDN/>
      <w:spacing w:line="360" w:lineRule="auto"/>
      <w:jc w:val="center"/>
    </w:pPr>
    <w:rPr>
      <w:b/>
      <w:sz w:val="24"/>
      <w:szCs w:val="20"/>
      <w:lang w:eastAsia="ar-SA"/>
    </w:rPr>
  </w:style>
  <w:style w:type="paragraph" w:customStyle="1" w:styleId="StandardowyNormalny1">
    <w:name w:val="Standardowy.Normalny1"/>
    <w:rsid w:val="000431C3"/>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0431C3"/>
    <w:pPr>
      <w:adjustRightInd w:val="0"/>
      <w:jc w:val="both"/>
    </w:pPr>
    <w:rPr>
      <w:sz w:val="20"/>
      <w:szCs w:val="24"/>
    </w:rPr>
  </w:style>
  <w:style w:type="paragraph" w:customStyle="1" w:styleId="BodyTextIndent31">
    <w:name w:val="Body Text Indent 31"/>
    <w:basedOn w:val="Normalny"/>
    <w:rsid w:val="000431C3"/>
    <w:pPr>
      <w:widowControl/>
      <w:autoSpaceDE/>
      <w:autoSpaceDN/>
      <w:ind w:left="851"/>
    </w:pPr>
    <w:rPr>
      <w:rFonts w:eastAsia="Calibri"/>
      <w:sz w:val="24"/>
      <w:szCs w:val="24"/>
      <w:lang w:eastAsia="pl-PL"/>
    </w:rPr>
  </w:style>
  <w:style w:type="character" w:customStyle="1" w:styleId="FontStyle60">
    <w:name w:val="Font Style60"/>
    <w:rsid w:val="000431C3"/>
    <w:rPr>
      <w:rFonts w:ascii="Times New Roman" w:hAnsi="Times New Roman" w:cs="Times New Roman"/>
      <w:sz w:val="22"/>
      <w:szCs w:val="22"/>
    </w:rPr>
  </w:style>
  <w:style w:type="paragraph" w:customStyle="1" w:styleId="Tekstpodstawowy32">
    <w:name w:val="Tekst podstawowy 32"/>
    <w:basedOn w:val="Normalny"/>
    <w:rsid w:val="000431C3"/>
    <w:pPr>
      <w:widowControl/>
      <w:autoSpaceDE/>
      <w:autoSpaceDN/>
      <w:jc w:val="both"/>
    </w:pPr>
    <w:rPr>
      <w:sz w:val="24"/>
      <w:szCs w:val="20"/>
      <w:lang w:eastAsia="pl-PL"/>
    </w:rPr>
  </w:style>
  <w:style w:type="character" w:customStyle="1" w:styleId="A2">
    <w:name w:val="A2"/>
    <w:rsid w:val="000431C3"/>
    <w:rPr>
      <w:rFonts w:cs="Verdana"/>
      <w:color w:val="000000"/>
      <w:sz w:val="18"/>
      <w:szCs w:val="18"/>
    </w:rPr>
  </w:style>
  <w:style w:type="paragraph" w:styleId="Listanumerowana">
    <w:name w:val="List Number"/>
    <w:basedOn w:val="Normalny"/>
    <w:rsid w:val="000431C3"/>
    <w:pPr>
      <w:widowControl/>
      <w:numPr>
        <w:numId w:val="54"/>
      </w:numPr>
      <w:autoSpaceDE/>
      <w:autoSpaceDN/>
      <w:contextualSpacing/>
    </w:pPr>
    <w:rPr>
      <w:sz w:val="20"/>
      <w:szCs w:val="20"/>
      <w:lang w:eastAsia="pl-PL"/>
    </w:rPr>
  </w:style>
  <w:style w:type="paragraph" w:customStyle="1" w:styleId="ZnakZnak">
    <w:name w:val="Znak Znak"/>
    <w:basedOn w:val="Normalny"/>
    <w:rsid w:val="000431C3"/>
    <w:pPr>
      <w:widowControl/>
      <w:autoSpaceDE/>
      <w:autoSpaceDN/>
      <w:spacing w:line="360" w:lineRule="auto"/>
      <w:jc w:val="both"/>
    </w:pPr>
    <w:rPr>
      <w:rFonts w:ascii="Verdana" w:hAnsi="Verdana"/>
      <w:sz w:val="20"/>
      <w:szCs w:val="20"/>
      <w:lang w:eastAsia="pl-PL"/>
    </w:rPr>
  </w:style>
  <w:style w:type="character" w:styleId="Nierozpoznanawzmianka">
    <w:name w:val="Unresolved Mention"/>
    <w:uiPriority w:val="99"/>
    <w:semiHidden/>
    <w:unhideWhenUsed/>
    <w:rsid w:val="000431C3"/>
    <w:rPr>
      <w:color w:val="605E5C"/>
      <w:shd w:val="clear" w:color="auto" w:fill="E1DFDD"/>
    </w:rPr>
  </w:style>
  <w:style w:type="character" w:customStyle="1" w:styleId="BodyTextIndent2Char1">
    <w:name w:val="Body Text Indent 2 Char1"/>
    <w:uiPriority w:val="99"/>
    <w:rsid w:val="000431C3"/>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0431C3"/>
  </w:style>
  <w:style w:type="table" w:customStyle="1" w:styleId="TableNormal1">
    <w:name w:val="Table Normal1"/>
    <w:uiPriority w:val="2"/>
    <w:semiHidden/>
    <w:unhideWhenUsed/>
    <w:qFormat/>
    <w:rsid w:val="000431C3"/>
    <w:rPr>
      <w:rFonts w:ascii="Calibri" w:eastAsia="Calibri" w:hAnsi="Calibri" w:cs="Times New Roman"/>
    </w:rPr>
    <w:tblPr>
      <w:tblInd w:w="0" w:type="dxa"/>
      <w:tblCellMar>
        <w:top w:w="0" w:type="dxa"/>
        <w:left w:w="0" w:type="dxa"/>
        <w:bottom w:w="0" w:type="dxa"/>
        <w:right w:w="0" w:type="dxa"/>
      </w:tblCellMar>
    </w:tblPr>
  </w:style>
  <w:style w:type="character" w:customStyle="1" w:styleId="MapadokumentuZnak1">
    <w:name w:val="Mapa dokumentu Znak1"/>
    <w:uiPriority w:val="99"/>
    <w:semiHidden/>
    <w:rsid w:val="000431C3"/>
    <w:rPr>
      <w:rFonts w:ascii="Tahoma" w:eastAsia="Times New Roman" w:hAnsi="Tahoma" w:cs="Tahoma"/>
      <w:sz w:val="16"/>
      <w:szCs w:val="16"/>
    </w:rPr>
  </w:style>
  <w:style w:type="numbering" w:customStyle="1" w:styleId="WWNum74">
    <w:name w:val="WWNum74"/>
    <w:rsid w:val="000431C3"/>
  </w:style>
  <w:style w:type="character" w:customStyle="1" w:styleId="SBBULLETSChar">
    <w:name w:val="SB BULLETS Char"/>
    <w:link w:val="SBBULLETS"/>
    <w:qFormat/>
    <w:rsid w:val="000431C3"/>
    <w:rPr>
      <w:color w:val="595959"/>
      <w:szCs w:val="24"/>
      <w:lang w:eastAsia="ar-SA"/>
    </w:rPr>
  </w:style>
  <w:style w:type="paragraph" w:customStyle="1" w:styleId="SBText">
    <w:name w:val="SB Text"/>
    <w:autoRedefine/>
    <w:qFormat/>
    <w:rsid w:val="000431C3"/>
    <w:pPr>
      <w:widowControl/>
      <w:autoSpaceDE/>
      <w:autoSpaceDN/>
      <w:spacing w:before="120" w:after="120"/>
    </w:pPr>
    <w:rPr>
      <w:rFonts w:ascii="Calibri" w:eastAsia="Times New Roman" w:hAnsi="Calibri" w:cs="Times New Roman"/>
      <w:color w:val="595959"/>
      <w:sz w:val="24"/>
      <w:szCs w:val="24"/>
      <w:lang w:eastAsia="pl-PL"/>
    </w:rPr>
  </w:style>
  <w:style w:type="paragraph" w:customStyle="1" w:styleId="SBBULLETS">
    <w:name w:val="SB BULLETS"/>
    <w:link w:val="SBBULLETSChar"/>
    <w:autoRedefine/>
    <w:qFormat/>
    <w:rsid w:val="000431C3"/>
    <w:pPr>
      <w:widowControl/>
      <w:autoSpaceDE/>
      <w:autoSpaceDN/>
    </w:pPr>
    <w:rPr>
      <w:color w:val="595959"/>
      <w:szCs w:val="24"/>
      <w:lang w:eastAsia="ar-SA"/>
    </w:rPr>
  </w:style>
  <w:style w:type="numbering" w:customStyle="1" w:styleId="WWNum1812">
    <w:name w:val="WWNum1812"/>
    <w:basedOn w:val="Bezlisty"/>
    <w:rsid w:val="000431C3"/>
  </w:style>
  <w:style w:type="numbering" w:customStyle="1" w:styleId="WWNum2412">
    <w:name w:val="WWNum2412"/>
    <w:basedOn w:val="Bezlisty"/>
    <w:rsid w:val="000431C3"/>
  </w:style>
  <w:style w:type="numbering" w:customStyle="1" w:styleId="WWNum1912">
    <w:name w:val="WWNum1912"/>
    <w:basedOn w:val="Bezlisty"/>
    <w:rsid w:val="000431C3"/>
  </w:style>
  <w:style w:type="numbering" w:customStyle="1" w:styleId="WWNum1612">
    <w:name w:val="WWNum1612"/>
    <w:basedOn w:val="Bezlisty"/>
    <w:rsid w:val="000431C3"/>
  </w:style>
  <w:style w:type="numbering" w:customStyle="1" w:styleId="WWNum3812">
    <w:name w:val="WWNum3812"/>
    <w:basedOn w:val="Bezlisty"/>
    <w:rsid w:val="000431C3"/>
  </w:style>
  <w:style w:type="numbering" w:customStyle="1" w:styleId="WWNum2512">
    <w:name w:val="WWNum2512"/>
    <w:basedOn w:val="Bezlisty"/>
    <w:rsid w:val="000431C3"/>
  </w:style>
  <w:style w:type="numbering" w:customStyle="1" w:styleId="WWNum2012">
    <w:name w:val="WWNum2012"/>
    <w:basedOn w:val="Bezlisty"/>
    <w:rsid w:val="000431C3"/>
  </w:style>
  <w:style w:type="numbering" w:customStyle="1" w:styleId="Styl112">
    <w:name w:val="Styl112"/>
    <w:rsid w:val="000431C3"/>
  </w:style>
  <w:style w:type="numbering" w:customStyle="1" w:styleId="Styl212">
    <w:name w:val="Styl212"/>
    <w:rsid w:val="000431C3"/>
  </w:style>
  <w:style w:type="table" w:customStyle="1" w:styleId="Tabela-Siatka2">
    <w:name w:val="Tabela - Siatka2"/>
    <w:basedOn w:val="Standardowy"/>
    <w:next w:val="Tabela-Siatka"/>
    <w:uiPriority w:val="39"/>
    <w:rsid w:val="000431C3"/>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0431C3"/>
  </w:style>
  <w:style w:type="numbering" w:customStyle="1" w:styleId="Bezlisty4">
    <w:name w:val="Bez listy4"/>
    <w:next w:val="Bezlisty"/>
    <w:uiPriority w:val="99"/>
    <w:semiHidden/>
    <w:unhideWhenUsed/>
    <w:rsid w:val="000431C3"/>
  </w:style>
  <w:style w:type="numbering" w:customStyle="1" w:styleId="Bezlisty5">
    <w:name w:val="Bez listy5"/>
    <w:next w:val="Bezlisty"/>
    <w:uiPriority w:val="99"/>
    <w:semiHidden/>
    <w:unhideWhenUsed/>
    <w:rsid w:val="000431C3"/>
  </w:style>
  <w:style w:type="numbering" w:customStyle="1" w:styleId="Bezlisty11">
    <w:name w:val="Bez listy11"/>
    <w:next w:val="Bezlisty"/>
    <w:uiPriority w:val="99"/>
    <w:semiHidden/>
    <w:unhideWhenUsed/>
    <w:rsid w:val="000431C3"/>
  </w:style>
  <w:style w:type="numbering" w:customStyle="1" w:styleId="WWNum182">
    <w:name w:val="WWNum182"/>
    <w:basedOn w:val="Bezlisty"/>
    <w:rsid w:val="000431C3"/>
  </w:style>
  <w:style w:type="numbering" w:customStyle="1" w:styleId="WWNum242">
    <w:name w:val="WWNum242"/>
    <w:basedOn w:val="Bezlisty"/>
    <w:rsid w:val="000431C3"/>
  </w:style>
  <w:style w:type="numbering" w:customStyle="1" w:styleId="WWNum192">
    <w:name w:val="WWNum192"/>
    <w:basedOn w:val="Bezlisty"/>
    <w:rsid w:val="000431C3"/>
  </w:style>
  <w:style w:type="numbering" w:customStyle="1" w:styleId="WWNum162">
    <w:name w:val="WWNum162"/>
    <w:basedOn w:val="Bezlisty"/>
    <w:rsid w:val="000431C3"/>
  </w:style>
  <w:style w:type="numbering" w:customStyle="1" w:styleId="WWNum382">
    <w:name w:val="WWNum382"/>
    <w:basedOn w:val="Bezlisty"/>
    <w:rsid w:val="000431C3"/>
  </w:style>
  <w:style w:type="numbering" w:customStyle="1" w:styleId="WWNum252">
    <w:name w:val="WWNum252"/>
    <w:basedOn w:val="Bezlisty"/>
    <w:rsid w:val="000431C3"/>
  </w:style>
  <w:style w:type="numbering" w:customStyle="1" w:styleId="WWNum203">
    <w:name w:val="WWNum203"/>
    <w:basedOn w:val="Bezlisty"/>
    <w:rsid w:val="000431C3"/>
  </w:style>
  <w:style w:type="numbering" w:customStyle="1" w:styleId="Styl13">
    <w:name w:val="Styl13"/>
    <w:rsid w:val="000431C3"/>
  </w:style>
  <w:style w:type="numbering" w:customStyle="1" w:styleId="Styl22">
    <w:name w:val="Styl22"/>
    <w:rsid w:val="000431C3"/>
  </w:style>
  <w:style w:type="numbering" w:customStyle="1" w:styleId="WWNum21">
    <w:name w:val="WWNum21"/>
    <w:basedOn w:val="Bezlisty"/>
    <w:rsid w:val="000431C3"/>
  </w:style>
  <w:style w:type="numbering" w:customStyle="1" w:styleId="WWNum2013">
    <w:name w:val="WWNum2013"/>
    <w:basedOn w:val="Bezlisty"/>
    <w:rsid w:val="000431C3"/>
  </w:style>
  <w:style w:type="numbering" w:customStyle="1" w:styleId="Styl113">
    <w:name w:val="Styl113"/>
    <w:rsid w:val="000431C3"/>
  </w:style>
  <w:style w:type="numbering" w:customStyle="1" w:styleId="WWNum1813">
    <w:name w:val="WWNum1813"/>
    <w:basedOn w:val="Bezlisty"/>
    <w:rsid w:val="000431C3"/>
    <w:pPr>
      <w:numPr>
        <w:numId w:val="46"/>
      </w:numPr>
    </w:pPr>
  </w:style>
  <w:style w:type="numbering" w:customStyle="1" w:styleId="WWNum2413">
    <w:name w:val="WWNum2413"/>
    <w:basedOn w:val="Bezlisty"/>
    <w:rsid w:val="000431C3"/>
    <w:pPr>
      <w:numPr>
        <w:numId w:val="40"/>
      </w:numPr>
    </w:pPr>
  </w:style>
  <w:style w:type="numbering" w:customStyle="1" w:styleId="WWNum1913">
    <w:name w:val="WWNum1913"/>
    <w:basedOn w:val="Bezlisty"/>
    <w:rsid w:val="000431C3"/>
    <w:pPr>
      <w:numPr>
        <w:numId w:val="41"/>
      </w:numPr>
    </w:pPr>
  </w:style>
  <w:style w:type="numbering" w:customStyle="1" w:styleId="WWNum1613">
    <w:name w:val="WWNum1613"/>
    <w:basedOn w:val="Bezlisty"/>
    <w:rsid w:val="000431C3"/>
    <w:pPr>
      <w:numPr>
        <w:numId w:val="42"/>
      </w:numPr>
    </w:pPr>
  </w:style>
  <w:style w:type="numbering" w:customStyle="1" w:styleId="WWNum3813">
    <w:name w:val="WWNum3813"/>
    <w:basedOn w:val="Bezlisty"/>
    <w:rsid w:val="000431C3"/>
    <w:pPr>
      <w:numPr>
        <w:numId w:val="43"/>
      </w:numPr>
    </w:pPr>
  </w:style>
  <w:style w:type="numbering" w:customStyle="1" w:styleId="WWNum2513">
    <w:name w:val="WWNum2513"/>
    <w:basedOn w:val="Bezlisty"/>
    <w:rsid w:val="000431C3"/>
    <w:pPr>
      <w:numPr>
        <w:numId w:val="44"/>
      </w:numPr>
    </w:pPr>
  </w:style>
  <w:style w:type="numbering" w:customStyle="1" w:styleId="WWNum2021">
    <w:name w:val="WWNum2021"/>
    <w:basedOn w:val="Bezlisty"/>
    <w:rsid w:val="000431C3"/>
    <w:pPr>
      <w:numPr>
        <w:numId w:val="45"/>
      </w:numPr>
    </w:pPr>
  </w:style>
  <w:style w:type="numbering" w:customStyle="1" w:styleId="Styl121">
    <w:name w:val="Styl121"/>
    <w:rsid w:val="000431C3"/>
    <w:pPr>
      <w:numPr>
        <w:numId w:val="47"/>
      </w:numPr>
    </w:pPr>
  </w:style>
  <w:style w:type="numbering" w:customStyle="1" w:styleId="Styl213">
    <w:name w:val="Styl213"/>
    <w:rsid w:val="000431C3"/>
  </w:style>
  <w:style w:type="numbering" w:customStyle="1" w:styleId="Bezlisty111">
    <w:name w:val="Bez listy111"/>
    <w:next w:val="Bezlisty"/>
    <w:uiPriority w:val="99"/>
    <w:semiHidden/>
    <w:unhideWhenUsed/>
    <w:rsid w:val="000431C3"/>
  </w:style>
  <w:style w:type="numbering" w:customStyle="1" w:styleId="WWNum18111">
    <w:name w:val="WWNum18111"/>
    <w:basedOn w:val="Bezlisty"/>
    <w:rsid w:val="000431C3"/>
  </w:style>
  <w:style w:type="numbering" w:customStyle="1" w:styleId="WWNum24111">
    <w:name w:val="WWNum24111"/>
    <w:basedOn w:val="Bezlisty"/>
    <w:rsid w:val="000431C3"/>
  </w:style>
  <w:style w:type="numbering" w:customStyle="1" w:styleId="WWNum19111">
    <w:name w:val="WWNum19111"/>
    <w:basedOn w:val="Bezlisty"/>
    <w:rsid w:val="000431C3"/>
  </w:style>
  <w:style w:type="numbering" w:customStyle="1" w:styleId="WWNum16111">
    <w:name w:val="WWNum16111"/>
    <w:basedOn w:val="Bezlisty"/>
    <w:rsid w:val="000431C3"/>
  </w:style>
  <w:style w:type="numbering" w:customStyle="1" w:styleId="WWNum38111">
    <w:name w:val="WWNum38111"/>
    <w:basedOn w:val="Bezlisty"/>
    <w:rsid w:val="000431C3"/>
    <w:pPr>
      <w:numPr>
        <w:numId w:val="53"/>
      </w:numPr>
    </w:pPr>
  </w:style>
  <w:style w:type="numbering" w:customStyle="1" w:styleId="WWNum25111">
    <w:name w:val="WWNum25111"/>
    <w:basedOn w:val="Bezlisty"/>
    <w:rsid w:val="000431C3"/>
  </w:style>
  <w:style w:type="numbering" w:customStyle="1" w:styleId="WWNum20111">
    <w:name w:val="WWNum20111"/>
    <w:basedOn w:val="Bezlisty"/>
    <w:rsid w:val="000431C3"/>
  </w:style>
  <w:style w:type="numbering" w:customStyle="1" w:styleId="Styl1111">
    <w:name w:val="Styl1111"/>
    <w:rsid w:val="000431C3"/>
    <w:pPr>
      <w:numPr>
        <w:numId w:val="57"/>
      </w:numPr>
    </w:pPr>
  </w:style>
  <w:style w:type="numbering" w:customStyle="1" w:styleId="Styl2111">
    <w:name w:val="Styl2111"/>
    <w:rsid w:val="000431C3"/>
    <w:pPr>
      <w:numPr>
        <w:numId w:val="58"/>
      </w:numPr>
    </w:pPr>
  </w:style>
  <w:style w:type="numbering" w:customStyle="1" w:styleId="Bezlisty21">
    <w:name w:val="Bez listy21"/>
    <w:next w:val="Bezlisty"/>
    <w:uiPriority w:val="99"/>
    <w:semiHidden/>
    <w:unhideWhenUsed/>
    <w:rsid w:val="000431C3"/>
  </w:style>
  <w:style w:type="numbering" w:customStyle="1" w:styleId="WWNum741">
    <w:name w:val="WWNum741"/>
    <w:rsid w:val="000431C3"/>
    <w:pPr>
      <w:numPr>
        <w:numId w:val="55"/>
      </w:numPr>
    </w:pPr>
  </w:style>
  <w:style w:type="numbering" w:customStyle="1" w:styleId="WWNum18121">
    <w:name w:val="WWNum18121"/>
    <w:basedOn w:val="Bezlisty"/>
    <w:rsid w:val="000431C3"/>
    <w:pPr>
      <w:numPr>
        <w:numId w:val="50"/>
      </w:numPr>
    </w:pPr>
  </w:style>
  <w:style w:type="numbering" w:customStyle="1" w:styleId="WWNum24121">
    <w:name w:val="WWNum24121"/>
    <w:basedOn w:val="Bezlisty"/>
    <w:rsid w:val="000431C3"/>
    <w:pPr>
      <w:numPr>
        <w:numId w:val="48"/>
      </w:numPr>
    </w:pPr>
  </w:style>
  <w:style w:type="numbering" w:customStyle="1" w:styleId="WWNum19121">
    <w:name w:val="WWNum19121"/>
    <w:basedOn w:val="Bezlisty"/>
    <w:rsid w:val="000431C3"/>
  </w:style>
  <w:style w:type="numbering" w:customStyle="1" w:styleId="WWNum16121">
    <w:name w:val="WWNum16121"/>
    <w:basedOn w:val="Bezlisty"/>
    <w:rsid w:val="000431C3"/>
  </w:style>
  <w:style w:type="numbering" w:customStyle="1" w:styleId="WWNum38121">
    <w:name w:val="WWNum38121"/>
    <w:basedOn w:val="Bezlisty"/>
    <w:rsid w:val="000431C3"/>
  </w:style>
  <w:style w:type="numbering" w:customStyle="1" w:styleId="WWNum25121">
    <w:name w:val="WWNum25121"/>
    <w:basedOn w:val="Bezlisty"/>
    <w:rsid w:val="000431C3"/>
  </w:style>
  <w:style w:type="numbering" w:customStyle="1" w:styleId="WWNum20121">
    <w:name w:val="WWNum20121"/>
    <w:basedOn w:val="Bezlisty"/>
    <w:rsid w:val="000431C3"/>
    <w:pPr>
      <w:numPr>
        <w:numId w:val="49"/>
      </w:numPr>
    </w:pPr>
  </w:style>
  <w:style w:type="numbering" w:customStyle="1" w:styleId="Styl1121">
    <w:name w:val="Styl1121"/>
    <w:rsid w:val="000431C3"/>
    <w:pPr>
      <w:numPr>
        <w:numId w:val="51"/>
      </w:numPr>
    </w:pPr>
  </w:style>
  <w:style w:type="numbering" w:customStyle="1" w:styleId="Styl2121">
    <w:name w:val="Styl2121"/>
    <w:rsid w:val="000431C3"/>
    <w:pPr>
      <w:numPr>
        <w:numId w:val="52"/>
      </w:numPr>
    </w:pPr>
  </w:style>
  <w:style w:type="numbering" w:customStyle="1" w:styleId="Bezlisty31">
    <w:name w:val="Bez listy31"/>
    <w:next w:val="Bezlisty"/>
    <w:uiPriority w:val="99"/>
    <w:semiHidden/>
    <w:unhideWhenUsed/>
    <w:rsid w:val="000431C3"/>
  </w:style>
  <w:style w:type="numbering" w:customStyle="1" w:styleId="Bezlisty41">
    <w:name w:val="Bez listy41"/>
    <w:next w:val="Bezlisty"/>
    <w:uiPriority w:val="99"/>
    <w:semiHidden/>
    <w:unhideWhenUsed/>
    <w:rsid w:val="000431C3"/>
  </w:style>
  <w:style w:type="character" w:customStyle="1" w:styleId="MapadokumentuZnak3">
    <w:name w:val="Mapa dokumentu Znak3"/>
    <w:uiPriority w:val="99"/>
    <w:semiHidden/>
    <w:rsid w:val="000431C3"/>
    <w:rPr>
      <w:rFonts w:ascii="Segoe UI" w:hAnsi="Segoe UI" w:cs="Segoe UI"/>
      <w:sz w:val="16"/>
      <w:szCs w:val="16"/>
    </w:rPr>
  </w:style>
  <w:style w:type="paragraph" w:customStyle="1" w:styleId="Normalny1">
    <w:name w:val="Normalny1"/>
    <w:basedOn w:val="Normalny"/>
    <w:rsid w:val="006F1FDB"/>
    <w:pPr>
      <w:widowControl/>
      <w:autoSpaceDE/>
      <w:autoSpaceDN/>
      <w:spacing w:before="100" w:beforeAutospacing="1" w:after="100" w:afterAutospacing="1"/>
    </w:pPr>
    <w:rPr>
      <w:sz w:val="24"/>
      <w:szCs w:val="24"/>
      <w:lang w:eastAsia="pl-PL"/>
    </w:rPr>
  </w:style>
  <w:style w:type="numbering" w:customStyle="1" w:styleId="Bezlisty6">
    <w:name w:val="Bez listy6"/>
    <w:next w:val="Bezlisty"/>
    <w:uiPriority w:val="99"/>
    <w:semiHidden/>
    <w:unhideWhenUsed/>
    <w:rsid w:val="006E5647"/>
  </w:style>
  <w:style w:type="table" w:customStyle="1" w:styleId="Tabela-Siatka3">
    <w:name w:val="Tabela - Siatka3"/>
    <w:basedOn w:val="Standardowy"/>
    <w:next w:val="Tabela-Siatka"/>
    <w:uiPriority w:val="39"/>
    <w:rsid w:val="006E5647"/>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3">
    <w:name w:val="WWNum183"/>
    <w:basedOn w:val="Bezlisty"/>
    <w:rsid w:val="006E5647"/>
  </w:style>
  <w:style w:type="numbering" w:customStyle="1" w:styleId="WWNum243">
    <w:name w:val="WWNum243"/>
    <w:basedOn w:val="Bezlisty"/>
    <w:rsid w:val="006E5647"/>
  </w:style>
  <w:style w:type="numbering" w:customStyle="1" w:styleId="WWNum193">
    <w:name w:val="WWNum193"/>
    <w:basedOn w:val="Bezlisty"/>
    <w:rsid w:val="006E5647"/>
  </w:style>
  <w:style w:type="numbering" w:customStyle="1" w:styleId="WWNum163">
    <w:name w:val="WWNum163"/>
    <w:basedOn w:val="Bezlisty"/>
    <w:rsid w:val="006E5647"/>
  </w:style>
  <w:style w:type="numbering" w:customStyle="1" w:styleId="WWNum383">
    <w:name w:val="WWNum383"/>
    <w:basedOn w:val="Bezlisty"/>
    <w:rsid w:val="006E5647"/>
  </w:style>
  <w:style w:type="numbering" w:customStyle="1" w:styleId="WWNum253">
    <w:name w:val="WWNum253"/>
    <w:basedOn w:val="Bezlisty"/>
    <w:rsid w:val="006E5647"/>
  </w:style>
  <w:style w:type="numbering" w:customStyle="1" w:styleId="WWNum204">
    <w:name w:val="WWNum204"/>
    <w:basedOn w:val="Bezlisty"/>
    <w:rsid w:val="006E5647"/>
  </w:style>
  <w:style w:type="numbering" w:customStyle="1" w:styleId="Styl14">
    <w:name w:val="Styl14"/>
    <w:rsid w:val="006E5647"/>
  </w:style>
  <w:style w:type="numbering" w:customStyle="1" w:styleId="Styl23">
    <w:name w:val="Styl23"/>
    <w:rsid w:val="006E5647"/>
  </w:style>
  <w:style w:type="numbering" w:customStyle="1" w:styleId="WWNum22">
    <w:name w:val="WWNum22"/>
    <w:basedOn w:val="Bezlisty"/>
    <w:rsid w:val="006E5647"/>
  </w:style>
  <w:style w:type="numbering" w:customStyle="1" w:styleId="WWNum2014">
    <w:name w:val="WWNum2014"/>
    <w:basedOn w:val="Bezlisty"/>
    <w:rsid w:val="006E5647"/>
  </w:style>
  <w:style w:type="numbering" w:customStyle="1" w:styleId="Styl114">
    <w:name w:val="Styl114"/>
    <w:rsid w:val="006E5647"/>
  </w:style>
  <w:style w:type="numbering" w:customStyle="1" w:styleId="WWNum1814">
    <w:name w:val="WWNum1814"/>
    <w:basedOn w:val="Bezlisty"/>
    <w:rsid w:val="006E5647"/>
  </w:style>
  <w:style w:type="numbering" w:customStyle="1" w:styleId="WWNum2414">
    <w:name w:val="WWNum2414"/>
    <w:basedOn w:val="Bezlisty"/>
    <w:rsid w:val="006E5647"/>
  </w:style>
  <w:style w:type="numbering" w:customStyle="1" w:styleId="WWNum1914">
    <w:name w:val="WWNum1914"/>
    <w:basedOn w:val="Bezlisty"/>
    <w:rsid w:val="006E5647"/>
  </w:style>
  <w:style w:type="numbering" w:customStyle="1" w:styleId="WWNum1614">
    <w:name w:val="WWNum1614"/>
    <w:basedOn w:val="Bezlisty"/>
    <w:rsid w:val="006E5647"/>
  </w:style>
  <w:style w:type="numbering" w:customStyle="1" w:styleId="WWNum3814">
    <w:name w:val="WWNum3814"/>
    <w:basedOn w:val="Bezlisty"/>
    <w:rsid w:val="006E5647"/>
  </w:style>
  <w:style w:type="numbering" w:customStyle="1" w:styleId="WWNum2514">
    <w:name w:val="WWNum2514"/>
    <w:basedOn w:val="Bezlisty"/>
    <w:rsid w:val="006E5647"/>
  </w:style>
  <w:style w:type="numbering" w:customStyle="1" w:styleId="WWNum2022">
    <w:name w:val="WWNum2022"/>
    <w:basedOn w:val="Bezlisty"/>
    <w:rsid w:val="006E5647"/>
  </w:style>
  <w:style w:type="numbering" w:customStyle="1" w:styleId="Styl122">
    <w:name w:val="Styl122"/>
    <w:rsid w:val="006E5647"/>
  </w:style>
  <w:style w:type="numbering" w:customStyle="1" w:styleId="Styl214">
    <w:name w:val="Styl214"/>
    <w:rsid w:val="006E5647"/>
  </w:style>
  <w:style w:type="numbering" w:customStyle="1" w:styleId="Bezlisty12">
    <w:name w:val="Bez listy12"/>
    <w:next w:val="Bezlisty"/>
    <w:uiPriority w:val="99"/>
    <w:semiHidden/>
    <w:unhideWhenUsed/>
    <w:rsid w:val="006E5647"/>
  </w:style>
  <w:style w:type="numbering" w:customStyle="1" w:styleId="WWNum18112">
    <w:name w:val="WWNum18112"/>
    <w:basedOn w:val="Bezlisty"/>
    <w:rsid w:val="006E5647"/>
  </w:style>
  <w:style w:type="numbering" w:customStyle="1" w:styleId="WWNum24112">
    <w:name w:val="WWNum24112"/>
    <w:basedOn w:val="Bezlisty"/>
    <w:rsid w:val="006E5647"/>
  </w:style>
  <w:style w:type="numbering" w:customStyle="1" w:styleId="WWNum19112">
    <w:name w:val="WWNum19112"/>
    <w:basedOn w:val="Bezlisty"/>
    <w:rsid w:val="006E5647"/>
  </w:style>
  <w:style w:type="numbering" w:customStyle="1" w:styleId="WWNum16112">
    <w:name w:val="WWNum16112"/>
    <w:basedOn w:val="Bezlisty"/>
    <w:rsid w:val="006E5647"/>
  </w:style>
  <w:style w:type="numbering" w:customStyle="1" w:styleId="WWNum38112">
    <w:name w:val="WWNum38112"/>
    <w:basedOn w:val="Bezlisty"/>
    <w:rsid w:val="006E5647"/>
  </w:style>
  <w:style w:type="numbering" w:customStyle="1" w:styleId="WWNum25112">
    <w:name w:val="WWNum25112"/>
    <w:basedOn w:val="Bezlisty"/>
    <w:rsid w:val="006E5647"/>
  </w:style>
  <w:style w:type="numbering" w:customStyle="1" w:styleId="WWNum20112">
    <w:name w:val="WWNum20112"/>
    <w:basedOn w:val="Bezlisty"/>
    <w:rsid w:val="006E5647"/>
  </w:style>
  <w:style w:type="numbering" w:customStyle="1" w:styleId="Styl1112">
    <w:name w:val="Styl1112"/>
    <w:rsid w:val="006E5647"/>
  </w:style>
  <w:style w:type="numbering" w:customStyle="1" w:styleId="Styl2112">
    <w:name w:val="Styl2112"/>
    <w:rsid w:val="006E5647"/>
  </w:style>
  <w:style w:type="numbering" w:customStyle="1" w:styleId="Bezlisty22">
    <w:name w:val="Bez listy22"/>
    <w:next w:val="Bezlisty"/>
    <w:uiPriority w:val="99"/>
    <w:semiHidden/>
    <w:unhideWhenUsed/>
    <w:rsid w:val="006E5647"/>
  </w:style>
  <w:style w:type="numbering" w:customStyle="1" w:styleId="WWNum742">
    <w:name w:val="WWNum742"/>
    <w:rsid w:val="006E5647"/>
  </w:style>
  <w:style w:type="numbering" w:customStyle="1" w:styleId="WWNum18122">
    <w:name w:val="WWNum18122"/>
    <w:basedOn w:val="Bezlisty"/>
    <w:rsid w:val="006E5647"/>
  </w:style>
  <w:style w:type="numbering" w:customStyle="1" w:styleId="WWNum24122">
    <w:name w:val="WWNum24122"/>
    <w:basedOn w:val="Bezlisty"/>
    <w:rsid w:val="006E5647"/>
  </w:style>
  <w:style w:type="numbering" w:customStyle="1" w:styleId="WWNum19122">
    <w:name w:val="WWNum19122"/>
    <w:basedOn w:val="Bezlisty"/>
    <w:rsid w:val="006E5647"/>
  </w:style>
  <w:style w:type="numbering" w:customStyle="1" w:styleId="WWNum16122">
    <w:name w:val="WWNum16122"/>
    <w:basedOn w:val="Bezlisty"/>
    <w:rsid w:val="006E5647"/>
  </w:style>
  <w:style w:type="numbering" w:customStyle="1" w:styleId="WWNum38122">
    <w:name w:val="WWNum38122"/>
    <w:basedOn w:val="Bezlisty"/>
    <w:rsid w:val="006E5647"/>
  </w:style>
  <w:style w:type="numbering" w:customStyle="1" w:styleId="WWNum25122">
    <w:name w:val="WWNum25122"/>
    <w:basedOn w:val="Bezlisty"/>
    <w:rsid w:val="006E5647"/>
  </w:style>
  <w:style w:type="numbering" w:customStyle="1" w:styleId="WWNum20122">
    <w:name w:val="WWNum20122"/>
    <w:basedOn w:val="Bezlisty"/>
    <w:rsid w:val="006E5647"/>
  </w:style>
  <w:style w:type="numbering" w:customStyle="1" w:styleId="Styl1122">
    <w:name w:val="Styl1122"/>
    <w:rsid w:val="006E5647"/>
  </w:style>
  <w:style w:type="numbering" w:customStyle="1" w:styleId="Styl2122">
    <w:name w:val="Styl2122"/>
    <w:rsid w:val="006E5647"/>
  </w:style>
  <w:style w:type="table" w:customStyle="1" w:styleId="Tabela-Siatka11">
    <w:name w:val="Tabela - Siatka11"/>
    <w:basedOn w:val="Standardowy"/>
    <w:next w:val="Tabela-Siatka"/>
    <w:uiPriority w:val="39"/>
    <w:rsid w:val="006E5647"/>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6E5647"/>
  </w:style>
  <w:style w:type="numbering" w:customStyle="1" w:styleId="Bezlisty42">
    <w:name w:val="Bez listy42"/>
    <w:next w:val="Bezlisty"/>
    <w:uiPriority w:val="99"/>
    <w:semiHidden/>
    <w:unhideWhenUsed/>
    <w:rsid w:val="006E5647"/>
  </w:style>
  <w:style w:type="numbering" w:customStyle="1" w:styleId="Bezlisty51">
    <w:name w:val="Bez listy51"/>
    <w:next w:val="Bezlisty"/>
    <w:uiPriority w:val="99"/>
    <w:semiHidden/>
    <w:unhideWhenUsed/>
    <w:rsid w:val="006E5647"/>
  </w:style>
  <w:style w:type="numbering" w:customStyle="1" w:styleId="Bezlisty112">
    <w:name w:val="Bez listy112"/>
    <w:next w:val="Bezlisty"/>
    <w:uiPriority w:val="99"/>
    <w:semiHidden/>
    <w:unhideWhenUsed/>
    <w:rsid w:val="006E5647"/>
  </w:style>
  <w:style w:type="numbering" w:customStyle="1" w:styleId="WWNum1821">
    <w:name w:val="WWNum1821"/>
    <w:basedOn w:val="Bezlisty"/>
    <w:rsid w:val="006E5647"/>
  </w:style>
  <w:style w:type="numbering" w:customStyle="1" w:styleId="WWNum2421">
    <w:name w:val="WWNum2421"/>
    <w:basedOn w:val="Bezlisty"/>
    <w:rsid w:val="006E5647"/>
  </w:style>
  <w:style w:type="numbering" w:customStyle="1" w:styleId="WWNum1921">
    <w:name w:val="WWNum1921"/>
    <w:basedOn w:val="Bezlisty"/>
    <w:rsid w:val="006E5647"/>
  </w:style>
  <w:style w:type="numbering" w:customStyle="1" w:styleId="WWNum1621">
    <w:name w:val="WWNum1621"/>
    <w:basedOn w:val="Bezlisty"/>
    <w:rsid w:val="006E5647"/>
  </w:style>
  <w:style w:type="numbering" w:customStyle="1" w:styleId="WWNum3821">
    <w:name w:val="WWNum3821"/>
    <w:basedOn w:val="Bezlisty"/>
    <w:rsid w:val="006E5647"/>
    <w:pPr>
      <w:numPr>
        <w:numId w:val="88"/>
      </w:numPr>
    </w:pPr>
  </w:style>
  <w:style w:type="numbering" w:customStyle="1" w:styleId="WWNum2521">
    <w:name w:val="WWNum2521"/>
    <w:basedOn w:val="Bezlisty"/>
    <w:rsid w:val="006E5647"/>
  </w:style>
  <w:style w:type="numbering" w:customStyle="1" w:styleId="WWNum2031">
    <w:name w:val="WWNum2031"/>
    <w:basedOn w:val="Bezlisty"/>
    <w:rsid w:val="006E5647"/>
  </w:style>
  <w:style w:type="numbering" w:customStyle="1" w:styleId="Styl131">
    <w:name w:val="Styl131"/>
    <w:rsid w:val="006E5647"/>
  </w:style>
  <w:style w:type="numbering" w:customStyle="1" w:styleId="Styl221">
    <w:name w:val="Styl221"/>
    <w:rsid w:val="006E5647"/>
  </w:style>
  <w:style w:type="numbering" w:customStyle="1" w:styleId="WWNum211">
    <w:name w:val="WWNum211"/>
    <w:basedOn w:val="Bezlisty"/>
    <w:rsid w:val="006E5647"/>
    <w:pPr>
      <w:numPr>
        <w:numId w:val="29"/>
      </w:numPr>
    </w:pPr>
  </w:style>
  <w:style w:type="paragraph" w:customStyle="1" w:styleId="2">
    <w:name w:val="2"/>
    <w:basedOn w:val="Normalny"/>
    <w:next w:val="Mapadokumentu"/>
    <w:uiPriority w:val="99"/>
    <w:unhideWhenUsed/>
    <w:rsid w:val="006E5647"/>
    <w:pPr>
      <w:widowControl/>
      <w:autoSpaceDE/>
      <w:autoSpaceDN/>
    </w:pPr>
    <w:rPr>
      <w:rFonts w:ascii="Tahoma" w:hAnsi="Tahoma" w:cs="Tahoma"/>
      <w:sz w:val="16"/>
      <w:szCs w:val="16"/>
    </w:rPr>
  </w:style>
  <w:style w:type="numbering" w:customStyle="1" w:styleId="WWNum20131">
    <w:name w:val="WWNum20131"/>
    <w:basedOn w:val="Bezlisty"/>
    <w:rsid w:val="006E5647"/>
  </w:style>
  <w:style w:type="numbering" w:customStyle="1" w:styleId="Styl1131">
    <w:name w:val="Styl1131"/>
    <w:rsid w:val="006E5647"/>
  </w:style>
  <w:style w:type="numbering" w:customStyle="1" w:styleId="WWNum18131">
    <w:name w:val="WWNum18131"/>
    <w:basedOn w:val="Bezlisty"/>
    <w:rsid w:val="006E5647"/>
    <w:pPr>
      <w:numPr>
        <w:numId w:val="102"/>
      </w:numPr>
    </w:pPr>
  </w:style>
  <w:style w:type="numbering" w:customStyle="1" w:styleId="WWNum24131">
    <w:name w:val="WWNum24131"/>
    <w:basedOn w:val="Bezlisty"/>
    <w:rsid w:val="006E5647"/>
    <w:pPr>
      <w:numPr>
        <w:numId w:val="2"/>
      </w:numPr>
    </w:pPr>
  </w:style>
  <w:style w:type="numbering" w:customStyle="1" w:styleId="WWNum19131">
    <w:name w:val="WWNum19131"/>
    <w:basedOn w:val="Bezlisty"/>
    <w:rsid w:val="006E5647"/>
    <w:pPr>
      <w:numPr>
        <w:numId w:val="101"/>
      </w:numPr>
    </w:pPr>
  </w:style>
  <w:style w:type="numbering" w:customStyle="1" w:styleId="WWNum16131">
    <w:name w:val="WWNum16131"/>
    <w:basedOn w:val="Bezlisty"/>
    <w:rsid w:val="006E5647"/>
    <w:pPr>
      <w:numPr>
        <w:numId w:val="92"/>
      </w:numPr>
    </w:pPr>
  </w:style>
  <w:style w:type="numbering" w:customStyle="1" w:styleId="WWNum38131">
    <w:name w:val="WWNum38131"/>
    <w:basedOn w:val="Bezlisty"/>
    <w:rsid w:val="006E5647"/>
    <w:pPr>
      <w:numPr>
        <w:numId w:val="94"/>
      </w:numPr>
    </w:pPr>
  </w:style>
  <w:style w:type="numbering" w:customStyle="1" w:styleId="WWNum25131">
    <w:name w:val="WWNum25131"/>
    <w:basedOn w:val="Bezlisty"/>
    <w:rsid w:val="006E5647"/>
    <w:pPr>
      <w:numPr>
        <w:numId w:val="95"/>
      </w:numPr>
    </w:pPr>
  </w:style>
  <w:style w:type="numbering" w:customStyle="1" w:styleId="WWNum20211">
    <w:name w:val="WWNum20211"/>
    <w:basedOn w:val="Bezlisty"/>
    <w:rsid w:val="006E5647"/>
    <w:pPr>
      <w:numPr>
        <w:numId w:val="89"/>
      </w:numPr>
    </w:pPr>
  </w:style>
  <w:style w:type="numbering" w:customStyle="1" w:styleId="Styl1211">
    <w:name w:val="Styl1211"/>
    <w:rsid w:val="006E5647"/>
    <w:pPr>
      <w:numPr>
        <w:numId w:val="9"/>
      </w:numPr>
    </w:pPr>
  </w:style>
  <w:style w:type="numbering" w:customStyle="1" w:styleId="Styl2131">
    <w:name w:val="Styl2131"/>
    <w:rsid w:val="006E5647"/>
  </w:style>
  <w:style w:type="numbering" w:customStyle="1" w:styleId="Bezlisty1111">
    <w:name w:val="Bez listy1111"/>
    <w:next w:val="Bezlisty"/>
    <w:uiPriority w:val="99"/>
    <w:semiHidden/>
    <w:unhideWhenUsed/>
    <w:rsid w:val="006E5647"/>
  </w:style>
  <w:style w:type="numbering" w:customStyle="1" w:styleId="WWNum181111">
    <w:name w:val="WWNum181111"/>
    <w:basedOn w:val="Bezlisty"/>
    <w:rsid w:val="006E5647"/>
    <w:pPr>
      <w:numPr>
        <w:numId w:val="91"/>
      </w:numPr>
    </w:pPr>
  </w:style>
  <w:style w:type="numbering" w:customStyle="1" w:styleId="WWNum241111">
    <w:name w:val="WWNum241111"/>
    <w:basedOn w:val="Bezlisty"/>
    <w:rsid w:val="006E5647"/>
    <w:pPr>
      <w:numPr>
        <w:numId w:val="100"/>
      </w:numPr>
    </w:pPr>
  </w:style>
  <w:style w:type="numbering" w:customStyle="1" w:styleId="WWNum191111">
    <w:name w:val="WWNum191111"/>
    <w:basedOn w:val="Bezlisty"/>
    <w:rsid w:val="006E5647"/>
    <w:pPr>
      <w:numPr>
        <w:numId w:val="93"/>
      </w:numPr>
    </w:pPr>
  </w:style>
  <w:style w:type="numbering" w:customStyle="1" w:styleId="WWNum161111">
    <w:name w:val="WWNum161111"/>
    <w:basedOn w:val="Bezlisty"/>
    <w:rsid w:val="006E5647"/>
    <w:pPr>
      <w:numPr>
        <w:numId w:val="90"/>
      </w:numPr>
    </w:pPr>
  </w:style>
  <w:style w:type="numbering" w:customStyle="1" w:styleId="WWNum381111">
    <w:name w:val="WWNum381111"/>
    <w:basedOn w:val="Bezlisty"/>
    <w:rsid w:val="006E5647"/>
    <w:pPr>
      <w:numPr>
        <w:numId w:val="38"/>
      </w:numPr>
    </w:pPr>
  </w:style>
  <w:style w:type="numbering" w:customStyle="1" w:styleId="WWNum251111">
    <w:name w:val="WWNum251111"/>
    <w:basedOn w:val="Bezlisty"/>
    <w:rsid w:val="006E5647"/>
    <w:pPr>
      <w:numPr>
        <w:numId w:val="87"/>
      </w:numPr>
    </w:pPr>
  </w:style>
  <w:style w:type="numbering" w:customStyle="1" w:styleId="WWNum201111">
    <w:name w:val="WWNum201111"/>
    <w:basedOn w:val="Bezlisty"/>
    <w:rsid w:val="006E5647"/>
    <w:pPr>
      <w:numPr>
        <w:numId w:val="86"/>
      </w:numPr>
    </w:pPr>
  </w:style>
  <w:style w:type="numbering" w:customStyle="1" w:styleId="Styl11111">
    <w:name w:val="Styl11111"/>
    <w:rsid w:val="006E5647"/>
    <w:pPr>
      <w:numPr>
        <w:numId w:val="17"/>
      </w:numPr>
    </w:pPr>
  </w:style>
  <w:style w:type="numbering" w:customStyle="1" w:styleId="Styl21111">
    <w:name w:val="Styl21111"/>
    <w:rsid w:val="006E5647"/>
    <w:pPr>
      <w:numPr>
        <w:numId w:val="96"/>
      </w:numPr>
    </w:pPr>
  </w:style>
  <w:style w:type="numbering" w:customStyle="1" w:styleId="Bezlisty211">
    <w:name w:val="Bez listy211"/>
    <w:next w:val="Bezlisty"/>
    <w:uiPriority w:val="99"/>
    <w:semiHidden/>
    <w:unhideWhenUsed/>
    <w:rsid w:val="006E5647"/>
  </w:style>
  <w:style w:type="numbering" w:customStyle="1" w:styleId="WWNum7411">
    <w:name w:val="WWNum7411"/>
    <w:rsid w:val="006E5647"/>
    <w:pPr>
      <w:numPr>
        <w:numId w:val="39"/>
      </w:numPr>
    </w:pPr>
  </w:style>
  <w:style w:type="numbering" w:customStyle="1" w:styleId="WWNum181211">
    <w:name w:val="WWNum181211"/>
    <w:basedOn w:val="Bezlisty"/>
    <w:rsid w:val="006E5647"/>
    <w:pPr>
      <w:numPr>
        <w:numId w:val="25"/>
      </w:numPr>
    </w:pPr>
  </w:style>
  <w:style w:type="numbering" w:customStyle="1" w:styleId="WWNum241211">
    <w:name w:val="WWNum241211"/>
    <w:basedOn w:val="Bezlisty"/>
    <w:rsid w:val="006E5647"/>
    <w:pPr>
      <w:numPr>
        <w:numId w:val="99"/>
      </w:numPr>
    </w:pPr>
  </w:style>
  <w:style w:type="numbering" w:customStyle="1" w:styleId="WWNum191211">
    <w:name w:val="WWNum191211"/>
    <w:basedOn w:val="Bezlisty"/>
    <w:rsid w:val="006E5647"/>
    <w:pPr>
      <w:numPr>
        <w:numId w:val="20"/>
      </w:numPr>
    </w:pPr>
  </w:style>
  <w:style w:type="numbering" w:customStyle="1" w:styleId="WWNum161211">
    <w:name w:val="WWNum161211"/>
    <w:basedOn w:val="Bezlisty"/>
    <w:rsid w:val="006E5647"/>
    <w:pPr>
      <w:numPr>
        <w:numId w:val="21"/>
      </w:numPr>
    </w:pPr>
  </w:style>
  <w:style w:type="numbering" w:customStyle="1" w:styleId="WWNum381211">
    <w:name w:val="WWNum381211"/>
    <w:basedOn w:val="Bezlisty"/>
    <w:rsid w:val="006E5647"/>
    <w:pPr>
      <w:numPr>
        <w:numId w:val="22"/>
      </w:numPr>
    </w:pPr>
  </w:style>
  <w:style w:type="numbering" w:customStyle="1" w:styleId="WWNum251211">
    <w:name w:val="WWNum251211"/>
    <w:basedOn w:val="Bezlisty"/>
    <w:rsid w:val="006E5647"/>
    <w:pPr>
      <w:numPr>
        <w:numId w:val="23"/>
      </w:numPr>
    </w:pPr>
  </w:style>
  <w:style w:type="numbering" w:customStyle="1" w:styleId="WWNum201211">
    <w:name w:val="WWNum201211"/>
    <w:basedOn w:val="Bezlisty"/>
    <w:rsid w:val="006E5647"/>
    <w:pPr>
      <w:numPr>
        <w:numId w:val="24"/>
      </w:numPr>
    </w:pPr>
  </w:style>
  <w:style w:type="numbering" w:customStyle="1" w:styleId="Styl11211">
    <w:name w:val="Styl11211"/>
    <w:rsid w:val="006E5647"/>
    <w:pPr>
      <w:numPr>
        <w:numId w:val="26"/>
      </w:numPr>
    </w:pPr>
  </w:style>
  <w:style w:type="numbering" w:customStyle="1" w:styleId="Styl21211">
    <w:name w:val="Styl21211"/>
    <w:rsid w:val="006E5647"/>
    <w:pPr>
      <w:numPr>
        <w:numId w:val="27"/>
      </w:numPr>
    </w:pPr>
  </w:style>
  <w:style w:type="numbering" w:customStyle="1" w:styleId="Bezlisty311">
    <w:name w:val="Bez listy311"/>
    <w:next w:val="Bezlisty"/>
    <w:uiPriority w:val="99"/>
    <w:semiHidden/>
    <w:unhideWhenUsed/>
    <w:rsid w:val="006E5647"/>
  </w:style>
  <w:style w:type="numbering" w:customStyle="1" w:styleId="Bezlisty411">
    <w:name w:val="Bez listy411"/>
    <w:next w:val="Bezlisty"/>
    <w:uiPriority w:val="99"/>
    <w:semiHidden/>
    <w:unhideWhenUsed/>
    <w:rsid w:val="006E5647"/>
  </w:style>
  <w:style w:type="paragraph" w:customStyle="1" w:styleId="pf0">
    <w:name w:val="pf0"/>
    <w:basedOn w:val="Normalny"/>
    <w:rsid w:val="006E5647"/>
    <w:pPr>
      <w:widowControl/>
      <w:autoSpaceDE/>
      <w:autoSpaceDN/>
      <w:spacing w:before="100" w:beforeAutospacing="1" w:after="100" w:afterAutospacing="1"/>
    </w:pPr>
    <w:rPr>
      <w:sz w:val="24"/>
      <w:szCs w:val="24"/>
      <w:lang w:eastAsia="pl-PL"/>
    </w:rPr>
  </w:style>
  <w:style w:type="character" w:customStyle="1" w:styleId="cf01">
    <w:name w:val="cf01"/>
    <w:rsid w:val="006E5647"/>
    <w:rPr>
      <w:rFonts w:ascii="Segoe UI" w:hAnsi="Segoe UI" w:cs="Segoe UI" w:hint="default"/>
      <w:sz w:val="18"/>
      <w:szCs w:val="18"/>
    </w:rPr>
  </w:style>
  <w:style w:type="paragraph" w:customStyle="1" w:styleId="msonormal0">
    <w:name w:val="msonormal"/>
    <w:basedOn w:val="Normalny"/>
    <w:rsid w:val="005969E3"/>
    <w:pPr>
      <w:widowControl/>
      <w:autoSpaceDE/>
      <w:autoSpaceDN/>
      <w:spacing w:before="100" w:beforeAutospacing="1" w:after="100" w:afterAutospacing="1"/>
    </w:pPr>
    <w:rPr>
      <w:sz w:val="24"/>
      <w:szCs w:val="24"/>
      <w:lang w:eastAsia="pl-PL"/>
    </w:rPr>
  </w:style>
  <w:style w:type="paragraph" w:customStyle="1" w:styleId="font5">
    <w:name w:val="font5"/>
    <w:basedOn w:val="Normalny"/>
    <w:rsid w:val="005969E3"/>
    <w:pPr>
      <w:widowControl/>
      <w:autoSpaceDE/>
      <w:autoSpaceDN/>
      <w:spacing w:before="100" w:beforeAutospacing="1" w:after="100" w:afterAutospacing="1"/>
    </w:pPr>
    <w:rPr>
      <w:color w:val="000000"/>
      <w:sz w:val="20"/>
      <w:szCs w:val="20"/>
      <w:lang w:eastAsia="pl-PL"/>
    </w:rPr>
  </w:style>
  <w:style w:type="paragraph" w:customStyle="1" w:styleId="font6">
    <w:name w:val="font6"/>
    <w:basedOn w:val="Normalny"/>
    <w:rsid w:val="005969E3"/>
    <w:pPr>
      <w:widowControl/>
      <w:autoSpaceDE/>
      <w:autoSpaceDN/>
      <w:spacing w:before="100" w:beforeAutospacing="1" w:after="100" w:afterAutospacing="1"/>
    </w:pPr>
    <w:rPr>
      <w:color w:val="000000"/>
      <w:sz w:val="20"/>
      <w:szCs w:val="20"/>
      <w:lang w:eastAsia="pl-PL"/>
    </w:rPr>
  </w:style>
  <w:style w:type="paragraph" w:customStyle="1" w:styleId="font7">
    <w:name w:val="font7"/>
    <w:basedOn w:val="Normalny"/>
    <w:rsid w:val="005969E3"/>
    <w:pPr>
      <w:widowControl/>
      <w:autoSpaceDE/>
      <w:autoSpaceDN/>
      <w:spacing w:before="100" w:beforeAutospacing="1" w:after="100" w:afterAutospacing="1"/>
    </w:pPr>
    <w:rPr>
      <w:color w:val="FF0000"/>
      <w:sz w:val="20"/>
      <w:szCs w:val="20"/>
      <w:lang w:eastAsia="pl-PL"/>
    </w:rPr>
  </w:style>
  <w:style w:type="paragraph" w:customStyle="1" w:styleId="xl65">
    <w:name w:val="xl65"/>
    <w:basedOn w:val="Normalny"/>
    <w:rsid w:val="005969E3"/>
    <w:pPr>
      <w:widowControl/>
      <w:pBdr>
        <w:left w:val="single" w:sz="8" w:space="0" w:color="FFFFFF"/>
        <w:bottom w:val="single" w:sz="8" w:space="0" w:color="FFFFFF"/>
        <w:right w:val="single" w:sz="8" w:space="0" w:color="FFFFFF"/>
      </w:pBdr>
      <w:shd w:val="clear" w:color="000000" w:fill="000000"/>
      <w:autoSpaceDE/>
      <w:autoSpaceDN/>
      <w:spacing w:before="100" w:beforeAutospacing="1" w:after="100" w:afterAutospacing="1"/>
      <w:jc w:val="center"/>
      <w:textAlignment w:val="top"/>
    </w:pPr>
    <w:rPr>
      <w:b/>
      <w:bCs/>
      <w:color w:val="FFFFFF"/>
      <w:sz w:val="20"/>
      <w:szCs w:val="20"/>
      <w:lang w:eastAsia="pl-PL"/>
    </w:rPr>
  </w:style>
  <w:style w:type="paragraph" w:customStyle="1" w:styleId="xl66">
    <w:name w:val="xl66"/>
    <w:basedOn w:val="Normalny"/>
    <w:rsid w:val="005969E3"/>
    <w:pPr>
      <w:widowControl/>
      <w:pBdr>
        <w:bottom w:val="single" w:sz="8" w:space="0" w:color="FFFFFF"/>
        <w:right w:val="single" w:sz="8" w:space="0" w:color="FFFFFF"/>
      </w:pBdr>
      <w:shd w:val="clear" w:color="000000" w:fill="000000"/>
      <w:autoSpaceDE/>
      <w:autoSpaceDN/>
      <w:spacing w:before="100" w:beforeAutospacing="1" w:after="100" w:afterAutospacing="1"/>
      <w:jc w:val="center"/>
      <w:textAlignment w:val="top"/>
    </w:pPr>
    <w:rPr>
      <w:b/>
      <w:bCs/>
      <w:color w:val="FFFFFF"/>
      <w:sz w:val="20"/>
      <w:szCs w:val="20"/>
      <w:lang w:eastAsia="pl-PL"/>
    </w:rPr>
  </w:style>
  <w:style w:type="paragraph" w:customStyle="1" w:styleId="xl67">
    <w:name w:val="xl67"/>
    <w:basedOn w:val="Normalny"/>
    <w:rsid w:val="005969E3"/>
    <w:pPr>
      <w:widowControl/>
      <w:pBdr>
        <w:right w:val="single" w:sz="8" w:space="0" w:color="FFFFFF"/>
      </w:pBdr>
      <w:shd w:val="clear" w:color="000000" w:fill="000000"/>
      <w:autoSpaceDE/>
      <w:autoSpaceDN/>
      <w:spacing w:before="100" w:beforeAutospacing="1" w:after="100" w:afterAutospacing="1"/>
      <w:jc w:val="center"/>
      <w:textAlignment w:val="top"/>
    </w:pPr>
    <w:rPr>
      <w:b/>
      <w:bCs/>
      <w:color w:val="FFFFFF"/>
      <w:sz w:val="20"/>
      <w:szCs w:val="20"/>
      <w:lang w:eastAsia="pl-PL"/>
    </w:rPr>
  </w:style>
  <w:style w:type="paragraph" w:customStyle="1" w:styleId="xl68">
    <w:name w:val="xl68"/>
    <w:basedOn w:val="Normalny"/>
    <w:rsid w:val="005969E3"/>
    <w:pPr>
      <w:widowControl/>
      <w:pBdr>
        <w:bottom w:val="single" w:sz="8" w:space="0" w:color="FFFFFF"/>
        <w:right w:val="single" w:sz="8" w:space="0" w:color="FFFFFF"/>
      </w:pBdr>
      <w:shd w:val="clear" w:color="000000" w:fill="000000"/>
      <w:autoSpaceDE/>
      <w:autoSpaceDN/>
      <w:spacing w:before="100" w:beforeAutospacing="1" w:after="100" w:afterAutospacing="1"/>
      <w:jc w:val="center"/>
    </w:pPr>
    <w:rPr>
      <w:b/>
      <w:bCs/>
      <w:color w:val="FFFFFF"/>
      <w:sz w:val="20"/>
      <w:szCs w:val="20"/>
      <w:lang w:eastAsia="pl-PL"/>
    </w:rPr>
  </w:style>
  <w:style w:type="paragraph" w:customStyle="1" w:styleId="xl69">
    <w:name w:val="xl69"/>
    <w:basedOn w:val="Normalny"/>
    <w:rsid w:val="005969E3"/>
    <w:pPr>
      <w:widowControl/>
      <w:pBdr>
        <w:left w:val="single" w:sz="8" w:space="0" w:color="000000"/>
        <w:bottom w:val="single" w:sz="8" w:space="0" w:color="000000"/>
        <w:right w:val="single" w:sz="8" w:space="0" w:color="000000"/>
      </w:pBdr>
      <w:shd w:val="clear" w:color="000000" w:fill="FFFFFF"/>
      <w:autoSpaceDE/>
      <w:autoSpaceDN/>
      <w:spacing w:before="100" w:beforeAutospacing="1" w:after="100" w:afterAutospacing="1"/>
    </w:pPr>
    <w:rPr>
      <w:color w:val="000000"/>
      <w:sz w:val="20"/>
      <w:szCs w:val="20"/>
      <w:lang w:eastAsia="pl-PL"/>
    </w:rPr>
  </w:style>
  <w:style w:type="paragraph" w:customStyle="1" w:styleId="xl70">
    <w:name w:val="xl70"/>
    <w:basedOn w:val="Normalny"/>
    <w:rsid w:val="005969E3"/>
    <w:pPr>
      <w:widowControl/>
      <w:pBdr>
        <w:bottom w:val="single" w:sz="8" w:space="0" w:color="000000"/>
        <w:right w:val="single" w:sz="8" w:space="0" w:color="000000"/>
      </w:pBdr>
      <w:shd w:val="clear" w:color="000000" w:fill="FFFFFF"/>
      <w:autoSpaceDE/>
      <w:autoSpaceDN/>
      <w:spacing w:before="100" w:beforeAutospacing="1" w:after="100" w:afterAutospacing="1"/>
    </w:pPr>
    <w:rPr>
      <w:color w:val="000000"/>
      <w:sz w:val="20"/>
      <w:szCs w:val="20"/>
      <w:lang w:eastAsia="pl-PL"/>
    </w:rPr>
  </w:style>
  <w:style w:type="paragraph" w:customStyle="1" w:styleId="xl71">
    <w:name w:val="xl71"/>
    <w:basedOn w:val="Normalny"/>
    <w:rsid w:val="005969E3"/>
    <w:pPr>
      <w:widowControl/>
      <w:pBdr>
        <w:bottom w:val="single" w:sz="8" w:space="0" w:color="000000"/>
        <w:right w:val="single" w:sz="8" w:space="0" w:color="000000"/>
      </w:pBdr>
      <w:shd w:val="clear" w:color="000000" w:fill="FFFFFF"/>
      <w:autoSpaceDE/>
      <w:autoSpaceDN/>
      <w:spacing w:before="100" w:beforeAutospacing="1" w:after="100" w:afterAutospacing="1"/>
    </w:pPr>
    <w:rPr>
      <w:sz w:val="20"/>
      <w:szCs w:val="20"/>
      <w:lang w:eastAsia="pl-PL"/>
    </w:rPr>
  </w:style>
  <w:style w:type="paragraph" w:customStyle="1" w:styleId="xl72">
    <w:name w:val="xl72"/>
    <w:basedOn w:val="Normalny"/>
    <w:rsid w:val="005969E3"/>
    <w:pPr>
      <w:widowControl/>
      <w:pBdr>
        <w:bottom w:val="single" w:sz="8" w:space="0" w:color="000000"/>
        <w:right w:val="single" w:sz="8" w:space="0" w:color="000000"/>
      </w:pBdr>
      <w:shd w:val="clear" w:color="000000" w:fill="FFFFFF"/>
      <w:autoSpaceDE/>
      <w:autoSpaceDN/>
      <w:spacing w:before="100" w:beforeAutospacing="1" w:after="100" w:afterAutospacing="1"/>
      <w:textAlignment w:val="top"/>
    </w:pPr>
    <w:rPr>
      <w:sz w:val="20"/>
      <w:szCs w:val="20"/>
      <w:lang w:eastAsia="pl-PL"/>
    </w:rPr>
  </w:style>
  <w:style w:type="paragraph" w:customStyle="1" w:styleId="xl73">
    <w:name w:val="xl73"/>
    <w:basedOn w:val="Normalny"/>
    <w:rsid w:val="005969E3"/>
    <w:pPr>
      <w:widowControl/>
      <w:pBdr>
        <w:bottom w:val="single" w:sz="8" w:space="0" w:color="000000"/>
        <w:right w:val="single" w:sz="8" w:space="0" w:color="000000"/>
      </w:pBdr>
      <w:shd w:val="clear" w:color="000000" w:fill="FFFFFF"/>
      <w:autoSpaceDE/>
      <w:autoSpaceDN/>
      <w:spacing w:before="100" w:beforeAutospacing="1" w:after="100" w:afterAutospacing="1"/>
    </w:pPr>
    <w:rPr>
      <w:color w:val="000000"/>
      <w:sz w:val="20"/>
      <w:szCs w:val="20"/>
      <w:lang w:eastAsia="pl-PL"/>
    </w:rPr>
  </w:style>
  <w:style w:type="paragraph" w:customStyle="1" w:styleId="xl74">
    <w:name w:val="xl74"/>
    <w:basedOn w:val="Normalny"/>
    <w:rsid w:val="005969E3"/>
    <w:pPr>
      <w:widowControl/>
      <w:shd w:val="clear" w:color="000000" w:fill="FFFFFF"/>
      <w:autoSpaceDE/>
      <w:autoSpaceDN/>
      <w:spacing w:before="100" w:beforeAutospacing="1" w:after="100" w:afterAutospacing="1"/>
    </w:pPr>
    <w:rPr>
      <w:color w:val="000000"/>
      <w:sz w:val="20"/>
      <w:szCs w:val="20"/>
      <w:lang w:eastAsia="pl-PL"/>
    </w:rPr>
  </w:style>
  <w:style w:type="paragraph" w:customStyle="1" w:styleId="xl75">
    <w:name w:val="xl75"/>
    <w:basedOn w:val="Normalny"/>
    <w:rsid w:val="005969E3"/>
    <w:pPr>
      <w:widowControl/>
      <w:pBdr>
        <w:bottom w:val="single" w:sz="8" w:space="0" w:color="000000"/>
      </w:pBdr>
      <w:shd w:val="clear" w:color="000000" w:fill="FFFFFF"/>
      <w:autoSpaceDE/>
      <w:autoSpaceDN/>
      <w:spacing w:before="100" w:beforeAutospacing="1" w:after="100" w:afterAutospacing="1"/>
    </w:pPr>
    <w:rPr>
      <w:color w:val="000000"/>
      <w:sz w:val="20"/>
      <w:szCs w:val="20"/>
      <w:lang w:eastAsia="pl-PL"/>
    </w:rPr>
  </w:style>
  <w:style w:type="paragraph" w:customStyle="1" w:styleId="xl76">
    <w:name w:val="xl76"/>
    <w:basedOn w:val="Normalny"/>
    <w:rsid w:val="005969E3"/>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color w:val="000000"/>
      <w:sz w:val="20"/>
      <w:szCs w:val="20"/>
      <w:lang w:eastAsia="pl-PL"/>
    </w:rPr>
  </w:style>
  <w:style w:type="paragraph" w:customStyle="1" w:styleId="xl77">
    <w:name w:val="xl77"/>
    <w:basedOn w:val="Normalny"/>
    <w:rsid w:val="005969E3"/>
    <w:pPr>
      <w:widowControl/>
      <w:pBdr>
        <w:top w:val="single" w:sz="8" w:space="0" w:color="auto"/>
        <w:left w:val="single" w:sz="8" w:space="0" w:color="auto"/>
        <w:bottom w:val="single" w:sz="4" w:space="0" w:color="auto"/>
        <w:right w:val="single" w:sz="8" w:space="0" w:color="auto"/>
      </w:pBdr>
      <w:shd w:val="clear" w:color="000000" w:fill="FFFFFF"/>
      <w:autoSpaceDE/>
      <w:autoSpaceDN/>
      <w:spacing w:before="100" w:beforeAutospacing="1" w:after="100" w:afterAutospacing="1"/>
    </w:pPr>
    <w:rPr>
      <w:color w:val="000000"/>
      <w:sz w:val="20"/>
      <w:szCs w:val="20"/>
      <w:lang w:eastAsia="pl-PL"/>
    </w:rPr>
  </w:style>
  <w:style w:type="paragraph" w:customStyle="1" w:styleId="xl78">
    <w:name w:val="xl78"/>
    <w:basedOn w:val="Normalny"/>
    <w:rsid w:val="005969E3"/>
    <w:pPr>
      <w:widowControl/>
      <w:pBdr>
        <w:top w:val="single" w:sz="8" w:space="0" w:color="auto"/>
        <w:left w:val="single" w:sz="8" w:space="0" w:color="000000"/>
        <w:right w:val="single" w:sz="8" w:space="0" w:color="auto"/>
      </w:pBdr>
      <w:shd w:val="clear" w:color="000000" w:fill="FFFFFF"/>
      <w:autoSpaceDE/>
      <w:autoSpaceDN/>
      <w:spacing w:before="100" w:beforeAutospacing="1" w:after="100" w:afterAutospacing="1"/>
    </w:pPr>
    <w:rPr>
      <w:color w:val="000000"/>
      <w:sz w:val="20"/>
      <w:szCs w:val="20"/>
      <w:lang w:eastAsia="pl-PL"/>
    </w:rPr>
  </w:style>
  <w:style w:type="paragraph" w:customStyle="1" w:styleId="xl79">
    <w:name w:val="xl79"/>
    <w:basedOn w:val="Normalny"/>
    <w:rsid w:val="005969E3"/>
    <w:pPr>
      <w:widowControl/>
      <w:pBdr>
        <w:right w:val="single" w:sz="8" w:space="0" w:color="000000"/>
      </w:pBdr>
      <w:shd w:val="clear" w:color="000000" w:fill="FFFFFF"/>
      <w:autoSpaceDE/>
      <w:autoSpaceDN/>
      <w:spacing w:before="100" w:beforeAutospacing="1" w:after="100" w:afterAutospacing="1"/>
    </w:pPr>
    <w:rPr>
      <w:sz w:val="20"/>
      <w:szCs w:val="20"/>
      <w:lang w:eastAsia="pl-PL"/>
    </w:rPr>
  </w:style>
  <w:style w:type="paragraph" w:customStyle="1" w:styleId="xl80">
    <w:name w:val="xl80"/>
    <w:basedOn w:val="Normalny"/>
    <w:rsid w:val="005969E3"/>
    <w:pPr>
      <w:widowControl/>
      <w:pBdr>
        <w:right w:val="single" w:sz="8" w:space="0" w:color="000000"/>
      </w:pBdr>
      <w:shd w:val="clear" w:color="000000" w:fill="FFFFFF"/>
      <w:autoSpaceDE/>
      <w:autoSpaceDN/>
      <w:spacing w:before="100" w:beforeAutospacing="1" w:after="100" w:afterAutospacing="1"/>
    </w:pPr>
    <w:rPr>
      <w:color w:val="000000"/>
      <w:sz w:val="20"/>
      <w:szCs w:val="20"/>
      <w:lang w:eastAsia="pl-PL"/>
    </w:rPr>
  </w:style>
  <w:style w:type="paragraph" w:customStyle="1" w:styleId="xl81">
    <w:name w:val="xl81"/>
    <w:basedOn w:val="Normalny"/>
    <w:rsid w:val="005969E3"/>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0"/>
      <w:szCs w:val="20"/>
      <w:lang w:eastAsia="pl-PL"/>
    </w:rPr>
  </w:style>
  <w:style w:type="paragraph" w:customStyle="1" w:styleId="xl82">
    <w:name w:val="xl82"/>
    <w:basedOn w:val="Normalny"/>
    <w:rsid w:val="005969E3"/>
    <w:pPr>
      <w:widowControl/>
      <w:pBdr>
        <w:right w:val="single" w:sz="8" w:space="0" w:color="FFFFFF"/>
      </w:pBdr>
      <w:shd w:val="clear" w:color="000000" w:fill="000000"/>
      <w:autoSpaceDE/>
      <w:autoSpaceDN/>
      <w:spacing w:before="100" w:beforeAutospacing="1" w:after="100" w:afterAutospacing="1"/>
      <w:jc w:val="center"/>
    </w:pPr>
    <w:rPr>
      <w:b/>
      <w:bCs/>
      <w:color w:val="FFFFFF"/>
      <w:sz w:val="20"/>
      <w:szCs w:val="20"/>
      <w:lang w:eastAsia="pl-PL"/>
    </w:rPr>
  </w:style>
  <w:style w:type="paragraph" w:customStyle="1" w:styleId="xl83">
    <w:name w:val="xl83"/>
    <w:basedOn w:val="Normalny"/>
    <w:rsid w:val="005969E3"/>
    <w:pPr>
      <w:widowControl/>
      <w:pBdr>
        <w:bottom w:val="single" w:sz="8" w:space="0" w:color="000000"/>
      </w:pBdr>
      <w:shd w:val="clear" w:color="000000" w:fill="FFFFFF"/>
      <w:autoSpaceDE/>
      <w:autoSpaceDN/>
      <w:spacing w:before="100" w:beforeAutospacing="1" w:after="100" w:afterAutospacing="1"/>
    </w:pPr>
    <w:rPr>
      <w:color w:val="000000"/>
      <w:sz w:val="20"/>
      <w:szCs w:val="20"/>
      <w:lang w:eastAsia="pl-PL"/>
    </w:rPr>
  </w:style>
  <w:style w:type="paragraph" w:customStyle="1" w:styleId="xl84">
    <w:name w:val="xl84"/>
    <w:basedOn w:val="Normalny"/>
    <w:rsid w:val="005969E3"/>
    <w:pPr>
      <w:widowControl/>
      <w:pBdr>
        <w:top w:val="single" w:sz="8" w:space="0" w:color="auto"/>
        <w:left w:val="single" w:sz="8" w:space="0" w:color="auto"/>
        <w:bottom w:val="single" w:sz="8" w:space="0" w:color="000000"/>
        <w:right w:val="single" w:sz="8" w:space="0" w:color="auto"/>
      </w:pBdr>
      <w:shd w:val="clear" w:color="000000" w:fill="FFFFFF"/>
      <w:autoSpaceDE/>
      <w:autoSpaceDN/>
      <w:spacing w:before="100" w:beforeAutospacing="1" w:after="100" w:afterAutospacing="1"/>
    </w:pPr>
    <w:rPr>
      <w:color w:val="000000"/>
      <w:sz w:val="20"/>
      <w:szCs w:val="20"/>
      <w:lang w:eastAsia="pl-PL"/>
    </w:rPr>
  </w:style>
  <w:style w:type="paragraph" w:customStyle="1" w:styleId="xl85">
    <w:name w:val="xl85"/>
    <w:basedOn w:val="Normalny"/>
    <w:rsid w:val="005969E3"/>
    <w:pPr>
      <w:widowControl/>
      <w:pBdr>
        <w:left w:val="single" w:sz="8" w:space="0" w:color="auto"/>
        <w:bottom w:val="single" w:sz="8" w:space="0" w:color="000000"/>
        <w:right w:val="single" w:sz="8" w:space="0" w:color="auto"/>
      </w:pBdr>
      <w:shd w:val="clear" w:color="000000" w:fill="FFFFFF"/>
      <w:autoSpaceDE/>
      <w:autoSpaceDN/>
      <w:spacing w:before="100" w:beforeAutospacing="1" w:after="100" w:afterAutospacing="1"/>
    </w:pPr>
    <w:rPr>
      <w:color w:val="000000"/>
      <w:sz w:val="20"/>
      <w:szCs w:val="20"/>
      <w:lang w:eastAsia="pl-PL"/>
    </w:rPr>
  </w:style>
  <w:style w:type="paragraph" w:customStyle="1" w:styleId="xl86">
    <w:name w:val="xl86"/>
    <w:basedOn w:val="Normalny"/>
    <w:rsid w:val="005969E3"/>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0"/>
      <w:szCs w:val="20"/>
      <w:lang w:eastAsia="pl-PL"/>
    </w:rPr>
  </w:style>
  <w:style w:type="paragraph" w:customStyle="1" w:styleId="xl87">
    <w:name w:val="xl87"/>
    <w:basedOn w:val="Normalny"/>
    <w:rsid w:val="005969E3"/>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color w:val="000000"/>
      <w:sz w:val="20"/>
      <w:szCs w:val="20"/>
      <w:lang w:eastAsia="pl-PL"/>
    </w:rPr>
  </w:style>
  <w:style w:type="paragraph" w:customStyle="1" w:styleId="xl88">
    <w:name w:val="xl88"/>
    <w:basedOn w:val="Normalny"/>
    <w:rsid w:val="005969E3"/>
    <w:pPr>
      <w:widowControl/>
      <w:pBdr>
        <w:left w:val="single" w:sz="8" w:space="0" w:color="000000"/>
        <w:right w:val="single" w:sz="8" w:space="0" w:color="000000"/>
      </w:pBdr>
      <w:shd w:val="clear" w:color="000000" w:fill="FFFFFF"/>
      <w:autoSpaceDE/>
      <w:autoSpaceDN/>
      <w:spacing w:before="100" w:beforeAutospacing="1" w:after="100" w:afterAutospacing="1"/>
    </w:pPr>
    <w:rPr>
      <w:color w:val="000000"/>
      <w:sz w:val="20"/>
      <w:szCs w:val="20"/>
      <w:lang w:eastAsia="pl-PL"/>
    </w:rPr>
  </w:style>
  <w:style w:type="paragraph" w:customStyle="1" w:styleId="xl89">
    <w:name w:val="xl89"/>
    <w:basedOn w:val="Normalny"/>
    <w:rsid w:val="005969E3"/>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0"/>
      <w:szCs w:val="20"/>
      <w:lang w:eastAsia="pl-PL"/>
    </w:rPr>
  </w:style>
  <w:style w:type="paragraph" w:customStyle="1" w:styleId="xl90">
    <w:name w:val="xl90"/>
    <w:basedOn w:val="Normalny"/>
    <w:rsid w:val="005969E3"/>
    <w:pPr>
      <w:widowControl/>
      <w:pBdr>
        <w:top w:val="single" w:sz="8" w:space="0" w:color="auto"/>
        <w:left w:val="single" w:sz="8" w:space="0" w:color="auto"/>
        <w:right w:val="single" w:sz="8" w:space="0" w:color="auto"/>
      </w:pBdr>
      <w:shd w:val="clear" w:color="000000" w:fill="FFFFFF"/>
      <w:autoSpaceDE/>
      <w:autoSpaceDN/>
      <w:spacing w:before="100" w:beforeAutospacing="1" w:after="100" w:afterAutospacing="1"/>
    </w:pPr>
    <w:rPr>
      <w:color w:val="000000"/>
      <w:sz w:val="20"/>
      <w:szCs w:val="20"/>
      <w:lang w:eastAsia="pl-PL"/>
    </w:rPr>
  </w:style>
  <w:style w:type="paragraph" w:customStyle="1" w:styleId="xl91">
    <w:name w:val="xl91"/>
    <w:basedOn w:val="Normalny"/>
    <w:rsid w:val="005969E3"/>
    <w:pPr>
      <w:widowControl/>
      <w:pBdr>
        <w:left w:val="single" w:sz="8" w:space="0" w:color="auto"/>
        <w:bottom w:val="single" w:sz="8" w:space="0" w:color="auto"/>
        <w:right w:val="single" w:sz="8" w:space="0" w:color="auto"/>
      </w:pBdr>
      <w:shd w:val="clear" w:color="000000" w:fill="FFFFFF"/>
      <w:autoSpaceDE/>
      <w:autoSpaceDN/>
      <w:spacing w:before="100" w:beforeAutospacing="1" w:after="100" w:afterAutospacing="1"/>
    </w:pPr>
    <w:rPr>
      <w:color w:val="000000"/>
      <w:sz w:val="20"/>
      <w:szCs w:val="20"/>
      <w:lang w:eastAsia="pl-PL"/>
    </w:rPr>
  </w:style>
  <w:style w:type="paragraph" w:customStyle="1" w:styleId="xl92">
    <w:name w:val="xl92"/>
    <w:basedOn w:val="Normalny"/>
    <w:rsid w:val="005969E3"/>
    <w:pPr>
      <w:widowControl/>
      <w:pBdr>
        <w:top w:val="single" w:sz="8" w:space="0" w:color="FFFFFF"/>
        <w:left w:val="single" w:sz="8" w:space="0" w:color="FFFFFF"/>
        <w:right w:val="single" w:sz="8" w:space="0" w:color="FFFFFF"/>
      </w:pBdr>
      <w:shd w:val="clear" w:color="000000" w:fill="000000"/>
      <w:autoSpaceDE/>
      <w:autoSpaceDN/>
      <w:spacing w:before="100" w:beforeAutospacing="1" w:after="100" w:afterAutospacing="1"/>
      <w:jc w:val="center"/>
    </w:pPr>
    <w:rPr>
      <w:b/>
      <w:bCs/>
      <w:color w:val="FFFFFF"/>
      <w:sz w:val="20"/>
      <w:szCs w:val="20"/>
      <w:lang w:eastAsia="pl-PL"/>
    </w:rPr>
  </w:style>
  <w:style w:type="paragraph" w:customStyle="1" w:styleId="xl93">
    <w:name w:val="xl93"/>
    <w:basedOn w:val="Normalny"/>
    <w:rsid w:val="005969E3"/>
    <w:pPr>
      <w:widowControl/>
      <w:pBdr>
        <w:left w:val="single" w:sz="8" w:space="0" w:color="FFFFFF"/>
        <w:bottom w:val="single" w:sz="8" w:space="0" w:color="FFFFFF"/>
        <w:right w:val="single" w:sz="8" w:space="0" w:color="FFFFFF"/>
      </w:pBdr>
      <w:shd w:val="clear" w:color="000000" w:fill="000000"/>
      <w:autoSpaceDE/>
      <w:autoSpaceDN/>
      <w:spacing w:before="100" w:beforeAutospacing="1" w:after="100" w:afterAutospacing="1"/>
      <w:jc w:val="center"/>
    </w:pPr>
    <w:rPr>
      <w:b/>
      <w:bCs/>
      <w:color w:val="FFFFFF"/>
      <w:sz w:val="20"/>
      <w:szCs w:val="20"/>
      <w:lang w:eastAsia="pl-PL"/>
    </w:rPr>
  </w:style>
  <w:style w:type="paragraph" w:customStyle="1" w:styleId="xl94">
    <w:name w:val="xl94"/>
    <w:basedOn w:val="Normalny"/>
    <w:rsid w:val="005969E3"/>
    <w:pPr>
      <w:widowControl/>
      <w:pBdr>
        <w:top w:val="single" w:sz="8" w:space="0" w:color="000000"/>
        <w:left w:val="single" w:sz="8" w:space="0" w:color="000000"/>
        <w:right w:val="single" w:sz="8" w:space="0" w:color="000000"/>
      </w:pBdr>
      <w:shd w:val="clear" w:color="000000" w:fill="FFFFFF"/>
      <w:autoSpaceDE/>
      <w:autoSpaceDN/>
      <w:spacing w:before="100" w:beforeAutospacing="1" w:after="100" w:afterAutospacing="1"/>
    </w:pPr>
    <w:rPr>
      <w:color w:val="000000"/>
      <w:sz w:val="20"/>
      <w:szCs w:val="20"/>
      <w:lang w:eastAsia="pl-PL"/>
    </w:rPr>
  </w:style>
  <w:style w:type="paragraph" w:customStyle="1" w:styleId="xl95">
    <w:name w:val="xl95"/>
    <w:basedOn w:val="Normalny"/>
    <w:rsid w:val="005969E3"/>
    <w:pPr>
      <w:widowControl/>
      <w:pBdr>
        <w:top w:val="single" w:sz="8" w:space="0" w:color="000000"/>
        <w:left w:val="single" w:sz="8" w:space="0" w:color="000000"/>
        <w:right w:val="single" w:sz="8" w:space="0" w:color="000000"/>
      </w:pBdr>
      <w:shd w:val="clear" w:color="000000" w:fill="FFFFFF"/>
      <w:autoSpaceDE/>
      <w:autoSpaceDN/>
      <w:spacing w:before="100" w:beforeAutospacing="1" w:after="100" w:afterAutospacing="1"/>
      <w:textAlignment w:val="top"/>
    </w:pPr>
    <w:rPr>
      <w:sz w:val="20"/>
      <w:szCs w:val="20"/>
      <w:lang w:eastAsia="pl-PL"/>
    </w:rPr>
  </w:style>
  <w:style w:type="paragraph" w:customStyle="1" w:styleId="xl96">
    <w:name w:val="xl96"/>
    <w:basedOn w:val="Normalny"/>
    <w:rsid w:val="005969E3"/>
    <w:pPr>
      <w:widowControl/>
      <w:pBdr>
        <w:left w:val="single" w:sz="8" w:space="0" w:color="000000"/>
        <w:bottom w:val="single" w:sz="8" w:space="0" w:color="000000"/>
        <w:right w:val="single" w:sz="8" w:space="0" w:color="000000"/>
      </w:pBdr>
      <w:shd w:val="clear" w:color="000000" w:fill="FFFFFF"/>
      <w:autoSpaceDE/>
      <w:autoSpaceDN/>
      <w:spacing w:before="100" w:beforeAutospacing="1" w:after="100" w:afterAutospacing="1"/>
      <w:textAlignment w:val="top"/>
    </w:pPr>
    <w:rPr>
      <w:sz w:val="20"/>
      <w:szCs w:val="20"/>
      <w:lang w:eastAsia="pl-PL"/>
    </w:rPr>
  </w:style>
  <w:style w:type="paragraph" w:customStyle="1" w:styleId="xl97">
    <w:name w:val="xl97"/>
    <w:basedOn w:val="Normalny"/>
    <w:rsid w:val="005969E3"/>
    <w:pPr>
      <w:widowControl/>
      <w:pBdr>
        <w:top w:val="single" w:sz="8" w:space="0" w:color="000000"/>
        <w:left w:val="single" w:sz="8" w:space="0" w:color="000000"/>
        <w:right w:val="single" w:sz="8" w:space="0" w:color="000000"/>
      </w:pBdr>
      <w:shd w:val="clear" w:color="000000" w:fill="FFFFFF"/>
      <w:autoSpaceDE/>
      <w:autoSpaceDN/>
      <w:spacing w:before="100" w:beforeAutospacing="1" w:after="100" w:afterAutospacing="1"/>
    </w:pPr>
    <w:rPr>
      <w:color w:val="000000"/>
      <w:sz w:val="20"/>
      <w:szCs w:val="20"/>
      <w:lang w:eastAsia="pl-PL"/>
    </w:rPr>
  </w:style>
  <w:style w:type="paragraph" w:customStyle="1" w:styleId="xl98">
    <w:name w:val="xl98"/>
    <w:basedOn w:val="Normalny"/>
    <w:rsid w:val="005969E3"/>
    <w:pPr>
      <w:widowControl/>
      <w:pBdr>
        <w:top w:val="single" w:sz="8" w:space="0" w:color="000000"/>
        <w:left w:val="single" w:sz="8" w:space="0" w:color="000000"/>
        <w:right w:val="single" w:sz="8" w:space="0" w:color="auto"/>
      </w:pBdr>
      <w:shd w:val="clear" w:color="000000" w:fill="FFFFFF"/>
      <w:autoSpaceDE/>
      <w:autoSpaceDN/>
      <w:spacing w:before="100" w:beforeAutospacing="1" w:after="100" w:afterAutospacing="1"/>
    </w:pPr>
    <w:rPr>
      <w:color w:val="000000"/>
      <w:sz w:val="20"/>
      <w:szCs w:val="20"/>
      <w:lang w:eastAsia="pl-PL"/>
    </w:rPr>
  </w:style>
  <w:style w:type="paragraph" w:customStyle="1" w:styleId="xl99">
    <w:name w:val="xl99"/>
    <w:basedOn w:val="Normalny"/>
    <w:rsid w:val="005969E3"/>
    <w:pPr>
      <w:widowControl/>
      <w:pBdr>
        <w:left w:val="single" w:sz="8" w:space="0" w:color="000000"/>
        <w:bottom w:val="single" w:sz="8" w:space="0" w:color="000000"/>
        <w:right w:val="single" w:sz="8" w:space="0" w:color="auto"/>
      </w:pBdr>
      <w:shd w:val="clear" w:color="000000" w:fill="FFFFFF"/>
      <w:autoSpaceDE/>
      <w:autoSpaceDN/>
      <w:spacing w:before="100" w:beforeAutospacing="1" w:after="100" w:afterAutospacing="1"/>
    </w:pPr>
    <w:rPr>
      <w:color w:val="000000"/>
      <w:sz w:val="20"/>
      <w:szCs w:val="20"/>
      <w:lang w:eastAsia="pl-PL"/>
    </w:rPr>
  </w:style>
  <w:style w:type="paragraph" w:customStyle="1" w:styleId="a0">
    <w:basedOn w:val="Normalny"/>
    <w:next w:val="Mapadokumentu"/>
    <w:uiPriority w:val="99"/>
    <w:unhideWhenUsed/>
    <w:rsid w:val="00A4021A"/>
    <w:pPr>
      <w:widowControl/>
      <w:autoSpaceDE/>
      <w:autoSpaceDN/>
    </w:pPr>
    <w:rPr>
      <w:rFonts w:ascii="Tahoma" w:hAnsi="Tahoma" w:cs="Tahoma"/>
      <w:sz w:val="16"/>
      <w:szCs w:val="16"/>
      <w:lang w:eastAsia="pl-PL"/>
    </w:rPr>
  </w:style>
  <w:style w:type="paragraph" w:customStyle="1" w:styleId="Style10">
    <w:name w:val="Style10"/>
    <w:basedOn w:val="Normalny"/>
    <w:rsid w:val="00A4021A"/>
    <w:pPr>
      <w:adjustRightInd w:val="0"/>
      <w:spacing w:before="120" w:after="120"/>
      <w:jc w:val="both"/>
    </w:pPr>
    <w:rPr>
      <w:szCs w:val="24"/>
      <w:lang w:eastAsia="pl-PL"/>
    </w:rPr>
  </w:style>
  <w:style w:type="paragraph" w:customStyle="1" w:styleId="Style13">
    <w:name w:val="Style13"/>
    <w:basedOn w:val="Normalny"/>
    <w:rsid w:val="00A4021A"/>
    <w:pPr>
      <w:adjustRightInd w:val="0"/>
      <w:spacing w:before="120" w:after="120" w:line="398" w:lineRule="exact"/>
      <w:jc w:val="center"/>
    </w:pPr>
    <w:rPr>
      <w:szCs w:val="24"/>
      <w:lang w:eastAsia="pl-PL"/>
    </w:rPr>
  </w:style>
  <w:style w:type="paragraph" w:customStyle="1" w:styleId="Style15">
    <w:name w:val="Style15"/>
    <w:basedOn w:val="Normalny"/>
    <w:rsid w:val="00A4021A"/>
    <w:pPr>
      <w:adjustRightInd w:val="0"/>
      <w:spacing w:before="120" w:after="120" w:line="260" w:lineRule="exact"/>
      <w:jc w:val="both"/>
    </w:pPr>
    <w:rPr>
      <w:szCs w:val="24"/>
      <w:lang w:eastAsia="pl-PL"/>
    </w:rPr>
  </w:style>
  <w:style w:type="paragraph" w:customStyle="1" w:styleId="Style18">
    <w:name w:val="Style18"/>
    <w:basedOn w:val="Normalny"/>
    <w:rsid w:val="00A4021A"/>
    <w:pPr>
      <w:adjustRightInd w:val="0"/>
      <w:spacing w:before="120" w:after="120" w:line="259" w:lineRule="exact"/>
      <w:ind w:hanging="336"/>
      <w:jc w:val="both"/>
    </w:pPr>
    <w:rPr>
      <w:szCs w:val="24"/>
      <w:lang w:eastAsia="pl-PL"/>
    </w:rPr>
  </w:style>
  <w:style w:type="paragraph" w:customStyle="1" w:styleId="Style31">
    <w:name w:val="Style31"/>
    <w:basedOn w:val="Normalny"/>
    <w:rsid w:val="00A4021A"/>
    <w:pPr>
      <w:adjustRightInd w:val="0"/>
      <w:spacing w:before="120" w:after="120"/>
      <w:jc w:val="both"/>
    </w:pPr>
    <w:rPr>
      <w:szCs w:val="24"/>
      <w:lang w:eastAsia="pl-PL"/>
    </w:rPr>
  </w:style>
  <w:style w:type="paragraph" w:customStyle="1" w:styleId="Style34">
    <w:name w:val="Style34"/>
    <w:basedOn w:val="Normalny"/>
    <w:rsid w:val="00A4021A"/>
    <w:pPr>
      <w:adjustRightInd w:val="0"/>
      <w:spacing w:before="120" w:after="120"/>
      <w:jc w:val="both"/>
    </w:pPr>
    <w:rPr>
      <w:szCs w:val="24"/>
      <w:lang w:eastAsia="pl-PL"/>
    </w:rPr>
  </w:style>
  <w:style w:type="character" w:customStyle="1" w:styleId="FontStyle50">
    <w:name w:val="Font Style50"/>
    <w:rsid w:val="00A4021A"/>
    <w:rPr>
      <w:rFonts w:ascii="Times New Roman" w:hAnsi="Times New Roman" w:cs="Times New Roman"/>
      <w:b/>
      <w:bCs/>
      <w:sz w:val="22"/>
      <w:szCs w:val="22"/>
    </w:rPr>
  </w:style>
  <w:style w:type="character" w:customStyle="1" w:styleId="FontStyle55">
    <w:name w:val="Font Style55"/>
    <w:rsid w:val="00A4021A"/>
    <w:rPr>
      <w:rFonts w:ascii="Times New Roman" w:hAnsi="Times New Roman" w:cs="Times New Roman"/>
      <w:b/>
      <w:bCs/>
      <w:sz w:val="24"/>
      <w:szCs w:val="24"/>
    </w:rPr>
  </w:style>
  <w:style w:type="character" w:customStyle="1" w:styleId="FontStyle61">
    <w:name w:val="Font Style61"/>
    <w:rsid w:val="00A4021A"/>
    <w:rPr>
      <w:rFonts w:ascii="Times New Roman" w:hAnsi="Times New Roman" w:cs="Times New Roman"/>
      <w:b/>
      <w:bCs/>
      <w:sz w:val="22"/>
      <w:szCs w:val="22"/>
    </w:rPr>
  </w:style>
  <w:style w:type="paragraph" w:customStyle="1" w:styleId="ecxmsonormal">
    <w:name w:val="ecxmsonormal"/>
    <w:basedOn w:val="Normalny"/>
    <w:rsid w:val="00A4021A"/>
    <w:pPr>
      <w:widowControl/>
      <w:autoSpaceDE/>
      <w:autoSpaceDN/>
      <w:spacing w:before="100" w:beforeAutospacing="1" w:after="100" w:afterAutospacing="1"/>
      <w:jc w:val="both"/>
    </w:pPr>
    <w:rPr>
      <w:szCs w:val="24"/>
      <w:lang w:eastAsia="pl-PL"/>
    </w:rPr>
  </w:style>
  <w:style w:type="paragraph" w:customStyle="1" w:styleId="p69">
    <w:name w:val="p69"/>
    <w:basedOn w:val="Normalny"/>
    <w:uiPriority w:val="99"/>
    <w:rsid w:val="00A4021A"/>
    <w:pPr>
      <w:tabs>
        <w:tab w:val="left" w:pos="204"/>
      </w:tabs>
      <w:adjustRightInd w:val="0"/>
      <w:spacing w:before="120" w:after="120" w:line="240" w:lineRule="atLeast"/>
      <w:jc w:val="both"/>
    </w:pPr>
    <w:rPr>
      <w:szCs w:val="24"/>
      <w:lang w:val="en-US" w:eastAsia="pl-PL"/>
    </w:rPr>
  </w:style>
  <w:style w:type="paragraph" w:customStyle="1" w:styleId="tabela">
    <w:name w:val="tabela"/>
    <w:basedOn w:val="Normalny"/>
    <w:rsid w:val="00A4021A"/>
    <w:pPr>
      <w:widowControl/>
      <w:tabs>
        <w:tab w:val="left" w:pos="567"/>
      </w:tabs>
      <w:suppressAutoHyphens/>
      <w:autoSpaceDE/>
      <w:autoSpaceDN/>
    </w:pPr>
    <w:rPr>
      <w:sz w:val="20"/>
      <w:szCs w:val="24"/>
      <w:lang w:eastAsia="ar-SA"/>
    </w:rPr>
  </w:style>
  <w:style w:type="paragraph" w:customStyle="1" w:styleId="Pisma">
    <w:name w:val="Pisma"/>
    <w:basedOn w:val="Normalny"/>
    <w:rsid w:val="00A4021A"/>
    <w:pPr>
      <w:widowControl/>
      <w:jc w:val="both"/>
    </w:pPr>
    <w:rPr>
      <w:sz w:val="20"/>
      <w:szCs w:val="24"/>
      <w:lang w:eastAsia="pl-PL"/>
    </w:rPr>
  </w:style>
  <w:style w:type="character" w:customStyle="1" w:styleId="Znakiprzypiswdolnych">
    <w:name w:val="Znaki przypisów dolnych"/>
    <w:rsid w:val="00A4021A"/>
    <w:rPr>
      <w:vertAlign w:val="superscript"/>
    </w:rPr>
  </w:style>
  <w:style w:type="numbering" w:customStyle="1" w:styleId="WWNum11">
    <w:name w:val="WWNum11"/>
    <w:basedOn w:val="Bezlisty"/>
    <w:rsid w:val="00A4021A"/>
  </w:style>
  <w:style w:type="paragraph" w:customStyle="1" w:styleId="Nagwek12">
    <w:name w:val="Nagłówek 12"/>
    <w:basedOn w:val="Standard"/>
    <w:next w:val="Textbody"/>
    <w:rsid w:val="00A4021A"/>
    <w:pPr>
      <w:keepNext/>
      <w:jc w:val="center"/>
      <w:outlineLvl w:val="0"/>
    </w:pPr>
    <w:rPr>
      <w:sz w:val="24"/>
    </w:rPr>
  </w:style>
  <w:style w:type="paragraph" w:customStyle="1" w:styleId="Nagwek22">
    <w:name w:val="Nagłówek 22"/>
    <w:basedOn w:val="Standard"/>
    <w:next w:val="Textbody"/>
    <w:rsid w:val="00A4021A"/>
    <w:pPr>
      <w:keepNext/>
      <w:jc w:val="center"/>
      <w:outlineLvl w:val="1"/>
    </w:pPr>
    <w:rPr>
      <w:b/>
      <w:sz w:val="24"/>
    </w:rPr>
  </w:style>
  <w:style w:type="paragraph" w:customStyle="1" w:styleId="xl63">
    <w:name w:val="xl63"/>
    <w:basedOn w:val="Normalny"/>
    <w:rsid w:val="00A4021A"/>
    <w:pPr>
      <w:widowControl/>
      <w:pBdr>
        <w:left w:val="single" w:sz="8" w:space="0" w:color="FFFFFF"/>
        <w:bottom w:val="single" w:sz="8" w:space="0" w:color="FFFFFF"/>
        <w:right w:val="single" w:sz="8" w:space="0" w:color="FFFFFF"/>
      </w:pBdr>
      <w:shd w:val="clear" w:color="000000" w:fill="000000"/>
      <w:autoSpaceDE/>
      <w:autoSpaceDN/>
      <w:spacing w:before="100" w:beforeAutospacing="1" w:after="100" w:afterAutospacing="1"/>
      <w:jc w:val="center"/>
      <w:textAlignment w:val="top"/>
    </w:pPr>
    <w:rPr>
      <w:b/>
      <w:bCs/>
      <w:color w:val="FFFFFF"/>
      <w:sz w:val="20"/>
      <w:szCs w:val="20"/>
      <w:lang w:eastAsia="pl-PL"/>
    </w:rPr>
  </w:style>
  <w:style w:type="paragraph" w:customStyle="1" w:styleId="xl64">
    <w:name w:val="xl64"/>
    <w:basedOn w:val="Normalny"/>
    <w:rsid w:val="00A4021A"/>
    <w:pPr>
      <w:widowControl/>
      <w:pBdr>
        <w:bottom w:val="single" w:sz="8" w:space="0" w:color="FFFFFF"/>
        <w:right w:val="single" w:sz="8" w:space="0" w:color="FFFFFF"/>
      </w:pBdr>
      <w:shd w:val="clear" w:color="000000" w:fill="000000"/>
      <w:autoSpaceDE/>
      <w:autoSpaceDN/>
      <w:spacing w:before="100" w:beforeAutospacing="1" w:after="100" w:afterAutospacing="1"/>
      <w:jc w:val="center"/>
      <w:textAlignment w:val="top"/>
    </w:pPr>
    <w:rPr>
      <w:b/>
      <w:bCs/>
      <w:color w:val="FFFFFF"/>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38507">
      <w:bodyDiv w:val="1"/>
      <w:marLeft w:val="0"/>
      <w:marRight w:val="0"/>
      <w:marTop w:val="0"/>
      <w:marBottom w:val="0"/>
      <w:divBdr>
        <w:top w:val="none" w:sz="0" w:space="0" w:color="auto"/>
        <w:left w:val="none" w:sz="0" w:space="0" w:color="auto"/>
        <w:bottom w:val="none" w:sz="0" w:space="0" w:color="auto"/>
        <w:right w:val="none" w:sz="0" w:space="0" w:color="auto"/>
      </w:divBdr>
    </w:div>
    <w:div w:id="207299479">
      <w:bodyDiv w:val="1"/>
      <w:marLeft w:val="0"/>
      <w:marRight w:val="0"/>
      <w:marTop w:val="0"/>
      <w:marBottom w:val="0"/>
      <w:divBdr>
        <w:top w:val="none" w:sz="0" w:space="0" w:color="auto"/>
        <w:left w:val="none" w:sz="0" w:space="0" w:color="auto"/>
        <w:bottom w:val="none" w:sz="0" w:space="0" w:color="auto"/>
        <w:right w:val="none" w:sz="0" w:space="0" w:color="auto"/>
      </w:divBdr>
      <w:divsChild>
        <w:div w:id="1264537035">
          <w:marLeft w:val="360"/>
          <w:marRight w:val="0"/>
          <w:marTop w:val="0"/>
          <w:marBottom w:val="0"/>
          <w:divBdr>
            <w:top w:val="none" w:sz="0" w:space="0" w:color="auto"/>
            <w:left w:val="none" w:sz="0" w:space="0" w:color="auto"/>
            <w:bottom w:val="none" w:sz="0" w:space="0" w:color="auto"/>
            <w:right w:val="none" w:sz="0" w:space="0" w:color="auto"/>
          </w:divBdr>
          <w:divsChild>
            <w:div w:id="91820278">
              <w:marLeft w:val="0"/>
              <w:marRight w:val="0"/>
              <w:marTop w:val="0"/>
              <w:marBottom w:val="0"/>
              <w:divBdr>
                <w:top w:val="none" w:sz="0" w:space="0" w:color="auto"/>
                <w:left w:val="none" w:sz="0" w:space="0" w:color="auto"/>
                <w:bottom w:val="none" w:sz="0" w:space="0" w:color="auto"/>
                <w:right w:val="none" w:sz="0" w:space="0" w:color="auto"/>
              </w:divBdr>
            </w:div>
            <w:div w:id="1859482">
              <w:marLeft w:val="0"/>
              <w:marRight w:val="0"/>
              <w:marTop w:val="0"/>
              <w:marBottom w:val="0"/>
              <w:divBdr>
                <w:top w:val="none" w:sz="0" w:space="0" w:color="auto"/>
                <w:left w:val="none" w:sz="0" w:space="0" w:color="auto"/>
                <w:bottom w:val="none" w:sz="0" w:space="0" w:color="auto"/>
                <w:right w:val="none" w:sz="0" w:space="0" w:color="auto"/>
              </w:divBdr>
              <w:divsChild>
                <w:div w:id="909312567">
                  <w:marLeft w:val="0"/>
                  <w:marRight w:val="0"/>
                  <w:marTop w:val="0"/>
                  <w:marBottom w:val="0"/>
                  <w:divBdr>
                    <w:top w:val="none" w:sz="0" w:space="0" w:color="auto"/>
                    <w:left w:val="none" w:sz="0" w:space="0" w:color="auto"/>
                    <w:bottom w:val="none" w:sz="0" w:space="0" w:color="auto"/>
                    <w:right w:val="none" w:sz="0" w:space="0" w:color="auto"/>
                  </w:divBdr>
                </w:div>
              </w:divsChild>
            </w:div>
            <w:div w:id="1040284794">
              <w:marLeft w:val="0"/>
              <w:marRight w:val="0"/>
              <w:marTop w:val="0"/>
              <w:marBottom w:val="0"/>
              <w:divBdr>
                <w:top w:val="none" w:sz="0" w:space="0" w:color="auto"/>
                <w:left w:val="none" w:sz="0" w:space="0" w:color="auto"/>
                <w:bottom w:val="none" w:sz="0" w:space="0" w:color="auto"/>
                <w:right w:val="none" w:sz="0" w:space="0" w:color="auto"/>
              </w:divBdr>
              <w:divsChild>
                <w:div w:id="682560057">
                  <w:marLeft w:val="0"/>
                  <w:marRight w:val="0"/>
                  <w:marTop w:val="0"/>
                  <w:marBottom w:val="0"/>
                  <w:divBdr>
                    <w:top w:val="none" w:sz="0" w:space="0" w:color="auto"/>
                    <w:left w:val="none" w:sz="0" w:space="0" w:color="auto"/>
                    <w:bottom w:val="none" w:sz="0" w:space="0" w:color="auto"/>
                    <w:right w:val="none" w:sz="0" w:space="0" w:color="auto"/>
                  </w:divBdr>
                </w:div>
              </w:divsChild>
            </w:div>
            <w:div w:id="399794281">
              <w:marLeft w:val="0"/>
              <w:marRight w:val="0"/>
              <w:marTop w:val="0"/>
              <w:marBottom w:val="0"/>
              <w:divBdr>
                <w:top w:val="none" w:sz="0" w:space="0" w:color="auto"/>
                <w:left w:val="none" w:sz="0" w:space="0" w:color="auto"/>
                <w:bottom w:val="none" w:sz="0" w:space="0" w:color="auto"/>
                <w:right w:val="none" w:sz="0" w:space="0" w:color="auto"/>
              </w:divBdr>
              <w:divsChild>
                <w:div w:id="189152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647041">
          <w:marLeft w:val="360"/>
          <w:marRight w:val="0"/>
          <w:marTop w:val="0"/>
          <w:marBottom w:val="0"/>
          <w:divBdr>
            <w:top w:val="none" w:sz="0" w:space="0" w:color="auto"/>
            <w:left w:val="none" w:sz="0" w:space="0" w:color="auto"/>
            <w:bottom w:val="none" w:sz="0" w:space="0" w:color="auto"/>
            <w:right w:val="none" w:sz="0" w:space="0" w:color="auto"/>
          </w:divBdr>
          <w:divsChild>
            <w:div w:id="149250532">
              <w:marLeft w:val="0"/>
              <w:marRight w:val="0"/>
              <w:marTop w:val="0"/>
              <w:marBottom w:val="0"/>
              <w:divBdr>
                <w:top w:val="none" w:sz="0" w:space="0" w:color="auto"/>
                <w:left w:val="none" w:sz="0" w:space="0" w:color="auto"/>
                <w:bottom w:val="none" w:sz="0" w:space="0" w:color="auto"/>
                <w:right w:val="none" w:sz="0" w:space="0" w:color="auto"/>
              </w:divBdr>
            </w:div>
          </w:divsChild>
        </w:div>
        <w:div w:id="1269511786">
          <w:marLeft w:val="360"/>
          <w:marRight w:val="0"/>
          <w:marTop w:val="0"/>
          <w:marBottom w:val="0"/>
          <w:divBdr>
            <w:top w:val="none" w:sz="0" w:space="0" w:color="auto"/>
            <w:left w:val="none" w:sz="0" w:space="0" w:color="auto"/>
            <w:bottom w:val="none" w:sz="0" w:space="0" w:color="auto"/>
            <w:right w:val="none" w:sz="0" w:space="0" w:color="auto"/>
          </w:divBdr>
          <w:divsChild>
            <w:div w:id="142653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59010">
      <w:bodyDiv w:val="1"/>
      <w:marLeft w:val="0"/>
      <w:marRight w:val="0"/>
      <w:marTop w:val="0"/>
      <w:marBottom w:val="0"/>
      <w:divBdr>
        <w:top w:val="none" w:sz="0" w:space="0" w:color="auto"/>
        <w:left w:val="none" w:sz="0" w:space="0" w:color="auto"/>
        <w:bottom w:val="none" w:sz="0" w:space="0" w:color="auto"/>
        <w:right w:val="none" w:sz="0" w:space="0" w:color="auto"/>
      </w:divBdr>
    </w:div>
    <w:div w:id="1075126101">
      <w:bodyDiv w:val="1"/>
      <w:marLeft w:val="0"/>
      <w:marRight w:val="0"/>
      <w:marTop w:val="0"/>
      <w:marBottom w:val="0"/>
      <w:divBdr>
        <w:top w:val="none" w:sz="0" w:space="0" w:color="auto"/>
        <w:left w:val="none" w:sz="0" w:space="0" w:color="auto"/>
        <w:bottom w:val="none" w:sz="0" w:space="0" w:color="auto"/>
        <w:right w:val="none" w:sz="0" w:space="0" w:color="auto"/>
      </w:divBdr>
      <w:divsChild>
        <w:div w:id="1747726121">
          <w:marLeft w:val="360"/>
          <w:marRight w:val="0"/>
          <w:marTop w:val="0"/>
          <w:marBottom w:val="0"/>
          <w:divBdr>
            <w:top w:val="none" w:sz="0" w:space="0" w:color="auto"/>
            <w:left w:val="none" w:sz="0" w:space="0" w:color="auto"/>
            <w:bottom w:val="none" w:sz="0" w:space="0" w:color="auto"/>
            <w:right w:val="none" w:sz="0" w:space="0" w:color="auto"/>
          </w:divBdr>
          <w:divsChild>
            <w:div w:id="507986006">
              <w:marLeft w:val="0"/>
              <w:marRight w:val="0"/>
              <w:marTop w:val="0"/>
              <w:marBottom w:val="0"/>
              <w:divBdr>
                <w:top w:val="none" w:sz="0" w:space="0" w:color="auto"/>
                <w:left w:val="none" w:sz="0" w:space="0" w:color="auto"/>
                <w:bottom w:val="none" w:sz="0" w:space="0" w:color="auto"/>
                <w:right w:val="none" w:sz="0" w:space="0" w:color="auto"/>
              </w:divBdr>
            </w:div>
            <w:div w:id="1707221129">
              <w:marLeft w:val="0"/>
              <w:marRight w:val="0"/>
              <w:marTop w:val="0"/>
              <w:marBottom w:val="0"/>
              <w:divBdr>
                <w:top w:val="none" w:sz="0" w:space="0" w:color="auto"/>
                <w:left w:val="none" w:sz="0" w:space="0" w:color="auto"/>
                <w:bottom w:val="none" w:sz="0" w:space="0" w:color="auto"/>
                <w:right w:val="none" w:sz="0" w:space="0" w:color="auto"/>
              </w:divBdr>
              <w:divsChild>
                <w:div w:id="982199245">
                  <w:marLeft w:val="0"/>
                  <w:marRight w:val="0"/>
                  <w:marTop w:val="0"/>
                  <w:marBottom w:val="0"/>
                  <w:divBdr>
                    <w:top w:val="none" w:sz="0" w:space="0" w:color="auto"/>
                    <w:left w:val="none" w:sz="0" w:space="0" w:color="auto"/>
                    <w:bottom w:val="none" w:sz="0" w:space="0" w:color="auto"/>
                    <w:right w:val="none" w:sz="0" w:space="0" w:color="auto"/>
                  </w:divBdr>
                </w:div>
              </w:divsChild>
            </w:div>
            <w:div w:id="925841717">
              <w:marLeft w:val="0"/>
              <w:marRight w:val="0"/>
              <w:marTop w:val="0"/>
              <w:marBottom w:val="0"/>
              <w:divBdr>
                <w:top w:val="none" w:sz="0" w:space="0" w:color="auto"/>
                <w:left w:val="none" w:sz="0" w:space="0" w:color="auto"/>
                <w:bottom w:val="none" w:sz="0" w:space="0" w:color="auto"/>
                <w:right w:val="none" w:sz="0" w:space="0" w:color="auto"/>
              </w:divBdr>
              <w:divsChild>
                <w:div w:id="1086151738">
                  <w:marLeft w:val="0"/>
                  <w:marRight w:val="0"/>
                  <w:marTop w:val="0"/>
                  <w:marBottom w:val="0"/>
                  <w:divBdr>
                    <w:top w:val="none" w:sz="0" w:space="0" w:color="auto"/>
                    <w:left w:val="none" w:sz="0" w:space="0" w:color="auto"/>
                    <w:bottom w:val="none" w:sz="0" w:space="0" w:color="auto"/>
                    <w:right w:val="none" w:sz="0" w:space="0" w:color="auto"/>
                  </w:divBdr>
                </w:div>
              </w:divsChild>
            </w:div>
            <w:div w:id="273758128">
              <w:marLeft w:val="0"/>
              <w:marRight w:val="0"/>
              <w:marTop w:val="0"/>
              <w:marBottom w:val="0"/>
              <w:divBdr>
                <w:top w:val="none" w:sz="0" w:space="0" w:color="auto"/>
                <w:left w:val="none" w:sz="0" w:space="0" w:color="auto"/>
                <w:bottom w:val="none" w:sz="0" w:space="0" w:color="auto"/>
                <w:right w:val="none" w:sz="0" w:space="0" w:color="auto"/>
              </w:divBdr>
              <w:divsChild>
                <w:div w:id="110738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97120">
          <w:marLeft w:val="360"/>
          <w:marRight w:val="0"/>
          <w:marTop w:val="0"/>
          <w:marBottom w:val="0"/>
          <w:divBdr>
            <w:top w:val="none" w:sz="0" w:space="0" w:color="auto"/>
            <w:left w:val="none" w:sz="0" w:space="0" w:color="auto"/>
            <w:bottom w:val="none" w:sz="0" w:space="0" w:color="auto"/>
            <w:right w:val="none" w:sz="0" w:space="0" w:color="auto"/>
          </w:divBdr>
          <w:divsChild>
            <w:div w:id="1142650529">
              <w:marLeft w:val="0"/>
              <w:marRight w:val="0"/>
              <w:marTop w:val="0"/>
              <w:marBottom w:val="0"/>
              <w:divBdr>
                <w:top w:val="none" w:sz="0" w:space="0" w:color="auto"/>
                <w:left w:val="none" w:sz="0" w:space="0" w:color="auto"/>
                <w:bottom w:val="none" w:sz="0" w:space="0" w:color="auto"/>
                <w:right w:val="none" w:sz="0" w:space="0" w:color="auto"/>
              </w:divBdr>
            </w:div>
          </w:divsChild>
        </w:div>
        <w:div w:id="1358003310">
          <w:marLeft w:val="360"/>
          <w:marRight w:val="0"/>
          <w:marTop w:val="0"/>
          <w:marBottom w:val="0"/>
          <w:divBdr>
            <w:top w:val="none" w:sz="0" w:space="0" w:color="auto"/>
            <w:left w:val="none" w:sz="0" w:space="0" w:color="auto"/>
            <w:bottom w:val="none" w:sz="0" w:space="0" w:color="auto"/>
            <w:right w:val="none" w:sz="0" w:space="0" w:color="auto"/>
          </w:divBdr>
          <w:divsChild>
            <w:div w:id="16236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281043">
      <w:bodyDiv w:val="1"/>
      <w:marLeft w:val="0"/>
      <w:marRight w:val="0"/>
      <w:marTop w:val="0"/>
      <w:marBottom w:val="0"/>
      <w:divBdr>
        <w:top w:val="none" w:sz="0" w:space="0" w:color="auto"/>
        <w:left w:val="none" w:sz="0" w:space="0" w:color="auto"/>
        <w:bottom w:val="none" w:sz="0" w:space="0" w:color="auto"/>
        <w:right w:val="none" w:sz="0" w:space="0" w:color="auto"/>
      </w:divBdr>
    </w:div>
    <w:div w:id="18820875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gdalena.adamczyk@cpe.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388A5-8FDE-431E-A8F6-F8E6C241E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59</Pages>
  <Words>16120</Words>
  <Characters>96725</Characters>
  <Application>Microsoft Office Word</Application>
  <DocSecurity>0</DocSecurity>
  <Lines>806</Lines>
  <Paragraphs>225</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112620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2021-11-04T08:14:00Z</cp:lastPrinted>
  <dcterms:created xsi:type="dcterms:W3CDTF">2021-11-23T13:32:00Z</dcterms:created>
  <dcterms:modified xsi:type="dcterms:W3CDTF">2021-11-23T13:33:00Z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