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D678A" w14:textId="09CF2ADD" w:rsidR="00F7208E" w:rsidRPr="00A2773D" w:rsidDel="007B7C09" w:rsidRDefault="00F7208E" w:rsidP="00853630">
      <w:pPr>
        <w:pStyle w:val="Tekstpodstawowy"/>
        <w:tabs>
          <w:tab w:val="left" w:pos="8364"/>
        </w:tabs>
        <w:spacing w:line="276" w:lineRule="auto"/>
        <w:rPr>
          <w:del w:id="0" w:author="Barbara Skoczeń" w:date="2022-06-23T14:10:00Z"/>
          <w:rFonts w:asciiTheme="minorHAnsi" w:hAnsiTheme="minorHAnsi" w:cstheme="minorHAnsi"/>
        </w:rPr>
      </w:pPr>
    </w:p>
    <w:p w14:paraId="5A99E4BC" w14:textId="77777777" w:rsidR="00F7208E" w:rsidRPr="00A2773D" w:rsidRDefault="00F7208E" w:rsidP="008B4209">
      <w:pPr>
        <w:pStyle w:val="Tekstpodstawowy"/>
        <w:spacing w:line="276" w:lineRule="auto"/>
        <w:rPr>
          <w:rFonts w:asciiTheme="minorHAnsi" w:hAnsiTheme="minorHAnsi" w:cstheme="minorHAnsi"/>
        </w:rPr>
      </w:pPr>
    </w:p>
    <w:p w14:paraId="5CE8E4B3" w14:textId="59770620" w:rsidR="00F7208E" w:rsidRPr="00A2773D" w:rsidDel="007B7C09" w:rsidRDefault="008C7CF7" w:rsidP="008B4209">
      <w:pPr>
        <w:pStyle w:val="Nagwek1"/>
        <w:spacing w:line="276" w:lineRule="auto"/>
        <w:ind w:right="611"/>
        <w:jc w:val="center"/>
        <w:rPr>
          <w:del w:id="1" w:author="Barbara Skoczeń" w:date="2022-06-23T14:10:00Z"/>
          <w:rFonts w:asciiTheme="minorHAnsi" w:hAnsiTheme="minorHAnsi" w:cstheme="minorHAnsi"/>
        </w:rPr>
      </w:pPr>
      <w:bookmarkStart w:id="2" w:name="_Toc77682810"/>
      <w:del w:id="3" w:author="Barbara Skoczeń" w:date="2022-06-23T14:10:00Z">
        <w:r w:rsidRPr="00A2773D" w:rsidDel="007B7C09">
          <w:rPr>
            <w:rFonts w:asciiTheme="minorHAnsi" w:hAnsiTheme="minorHAnsi" w:cstheme="minorHAnsi"/>
          </w:rPr>
          <w:delText>ZATWIERDZAM</w:delText>
        </w:r>
        <w:bookmarkEnd w:id="2"/>
      </w:del>
    </w:p>
    <w:p w14:paraId="7E9CC999" w14:textId="2B7099A8" w:rsidR="00815219" w:rsidRPr="00A2773D" w:rsidDel="007B7C09" w:rsidRDefault="00815219" w:rsidP="00815219">
      <w:pPr>
        <w:spacing w:line="276" w:lineRule="auto"/>
        <w:ind w:left="749" w:right="610"/>
        <w:jc w:val="center"/>
        <w:rPr>
          <w:del w:id="4" w:author="Barbara Skoczeń" w:date="2022-06-23T14:10:00Z"/>
          <w:rFonts w:asciiTheme="minorHAnsi" w:hAnsiTheme="minorHAnsi" w:cstheme="minorHAnsi"/>
          <w:b/>
          <w:i/>
        </w:rPr>
      </w:pPr>
      <w:del w:id="5" w:author="Barbara Skoczeń" w:date="2022-06-23T14:10:00Z">
        <w:r w:rsidRPr="00A2773D" w:rsidDel="007B7C09">
          <w:rPr>
            <w:rFonts w:asciiTheme="minorHAnsi" w:hAnsiTheme="minorHAnsi" w:cstheme="minorHAnsi"/>
            <w:b/>
            <w:i/>
          </w:rPr>
          <w:delText xml:space="preserve">Leszek Buller </w:delText>
        </w:r>
      </w:del>
    </w:p>
    <w:p w14:paraId="5FEEFCC0" w14:textId="7DE3E6D7" w:rsidR="00815219" w:rsidRPr="00A2773D" w:rsidDel="007B7C09" w:rsidRDefault="00815219" w:rsidP="00815219">
      <w:pPr>
        <w:spacing w:line="276" w:lineRule="auto"/>
        <w:ind w:left="749" w:right="615"/>
        <w:jc w:val="center"/>
        <w:rPr>
          <w:del w:id="6" w:author="Barbara Skoczeń" w:date="2022-06-23T14:10:00Z"/>
          <w:rFonts w:asciiTheme="minorHAnsi" w:hAnsiTheme="minorHAnsi" w:cstheme="minorHAnsi"/>
          <w:b/>
          <w:i/>
        </w:rPr>
      </w:pPr>
      <w:del w:id="7" w:author="Barbara Skoczeń" w:date="2022-06-23T14:10:00Z">
        <w:r w:rsidRPr="00A2773D" w:rsidDel="007B7C09">
          <w:rPr>
            <w:rFonts w:asciiTheme="minorHAnsi" w:hAnsiTheme="minorHAnsi" w:cstheme="minorHAnsi"/>
            <w:b/>
            <w:i/>
          </w:rPr>
          <w:delText xml:space="preserve">Dyrektor Centrum Projektów Europejskich w Warszawie </w:delText>
        </w:r>
      </w:del>
    </w:p>
    <w:p w14:paraId="6E63297D" w14:textId="60F8B473" w:rsidR="00815219" w:rsidRPr="00A2773D" w:rsidDel="007B7C09" w:rsidRDefault="00815219" w:rsidP="00815219">
      <w:pPr>
        <w:spacing w:line="276" w:lineRule="auto"/>
        <w:ind w:left="749" w:right="611"/>
        <w:jc w:val="center"/>
        <w:rPr>
          <w:del w:id="8" w:author="Barbara Skoczeń" w:date="2022-06-23T14:10:00Z"/>
          <w:rFonts w:asciiTheme="minorHAnsi" w:hAnsiTheme="minorHAnsi" w:cstheme="minorHAnsi"/>
          <w:i/>
        </w:rPr>
      </w:pPr>
      <w:del w:id="9" w:author="Barbara Skoczeń" w:date="2022-06-23T14:10:00Z">
        <w:r w:rsidRPr="00A2773D" w:rsidDel="007B7C09">
          <w:rPr>
            <w:rFonts w:asciiTheme="minorHAnsi" w:hAnsiTheme="minorHAnsi" w:cstheme="minorHAnsi"/>
            <w:i/>
          </w:rPr>
          <w:delText>/podpisano elektronicznie/</w:delText>
        </w:r>
      </w:del>
    </w:p>
    <w:p w14:paraId="6EAED90A" w14:textId="402F7D23" w:rsidR="00F7208E" w:rsidRPr="00A2773D" w:rsidDel="007B7C09" w:rsidRDefault="00F7208E" w:rsidP="008B4209">
      <w:pPr>
        <w:pStyle w:val="Tekstpodstawowy"/>
        <w:spacing w:line="276" w:lineRule="auto"/>
        <w:rPr>
          <w:del w:id="10" w:author="Barbara Skoczeń" w:date="2022-06-23T14:10:00Z"/>
          <w:rFonts w:asciiTheme="minorHAnsi" w:hAnsiTheme="minorHAnsi" w:cstheme="minorHAnsi"/>
          <w:i/>
        </w:rPr>
      </w:pPr>
    </w:p>
    <w:p w14:paraId="44C948FF" w14:textId="78E08DFD" w:rsidR="00F7208E" w:rsidDel="007B7C09" w:rsidRDefault="00F7208E" w:rsidP="008B4209">
      <w:pPr>
        <w:pStyle w:val="Tekstpodstawowy"/>
        <w:spacing w:line="276" w:lineRule="auto"/>
        <w:rPr>
          <w:del w:id="11" w:author="Barbara Skoczeń" w:date="2022-06-23T14:10:00Z"/>
          <w:rFonts w:asciiTheme="minorHAnsi" w:hAnsiTheme="minorHAnsi" w:cstheme="minorHAnsi"/>
          <w:i/>
        </w:rPr>
      </w:pPr>
    </w:p>
    <w:p w14:paraId="180ED706" w14:textId="59B420CA" w:rsidR="003C10C9" w:rsidDel="007B7C09" w:rsidRDefault="003C10C9" w:rsidP="008B4209">
      <w:pPr>
        <w:pStyle w:val="Tekstpodstawowy"/>
        <w:spacing w:line="276" w:lineRule="auto"/>
        <w:rPr>
          <w:del w:id="12" w:author="Barbara Skoczeń" w:date="2022-06-23T14:10:00Z"/>
          <w:rFonts w:asciiTheme="minorHAnsi" w:hAnsiTheme="minorHAnsi" w:cstheme="minorHAnsi"/>
          <w:i/>
        </w:rPr>
      </w:pPr>
    </w:p>
    <w:p w14:paraId="34344DF5" w14:textId="6E5AC537" w:rsidR="003C10C9" w:rsidDel="007B7C09" w:rsidRDefault="003C10C9" w:rsidP="008B4209">
      <w:pPr>
        <w:pStyle w:val="Tekstpodstawowy"/>
        <w:spacing w:line="276" w:lineRule="auto"/>
        <w:rPr>
          <w:del w:id="13" w:author="Barbara Skoczeń" w:date="2022-06-23T14:10:00Z"/>
          <w:rFonts w:asciiTheme="minorHAnsi" w:hAnsiTheme="minorHAnsi" w:cstheme="minorHAnsi"/>
          <w:i/>
        </w:rPr>
      </w:pPr>
    </w:p>
    <w:p w14:paraId="79023BEB" w14:textId="59894415" w:rsidR="00F7208E" w:rsidRPr="00A2773D" w:rsidDel="007B7C09" w:rsidRDefault="008C7CF7" w:rsidP="008B4209">
      <w:pPr>
        <w:spacing w:line="276" w:lineRule="auto"/>
        <w:ind w:left="749" w:right="609"/>
        <w:jc w:val="center"/>
        <w:rPr>
          <w:del w:id="14" w:author="Barbara Skoczeń" w:date="2022-06-23T14:10:00Z"/>
          <w:rFonts w:asciiTheme="minorHAnsi" w:hAnsiTheme="minorHAnsi" w:cstheme="minorHAnsi"/>
          <w:i/>
        </w:rPr>
      </w:pPr>
      <w:del w:id="15" w:author="Barbara Skoczeń" w:date="2022-06-23T14:10:00Z">
        <w:r w:rsidRPr="00A2773D" w:rsidDel="007B7C09">
          <w:rPr>
            <w:rFonts w:asciiTheme="minorHAnsi" w:hAnsiTheme="minorHAnsi" w:cstheme="minorHAnsi"/>
            <w:i/>
          </w:rPr>
          <w:delText>Warszawa, dnia</w:delText>
        </w:r>
        <w:r w:rsidR="003E569C" w:rsidDel="007B7C09">
          <w:rPr>
            <w:rFonts w:asciiTheme="minorHAnsi" w:hAnsiTheme="minorHAnsi" w:cstheme="minorHAnsi"/>
            <w:i/>
          </w:rPr>
          <w:delText xml:space="preserve"> </w:delText>
        </w:r>
      </w:del>
      <w:ins w:id="16" w:author="Sławomir Szałajko" w:date="2022-06-15T07:39:00Z">
        <w:del w:id="17" w:author="Barbara Skoczeń" w:date="2022-06-21T11:48:00Z">
          <w:r w:rsidR="005D260C" w:rsidDel="00252C86">
            <w:rPr>
              <w:rFonts w:asciiTheme="minorHAnsi" w:hAnsiTheme="minorHAnsi" w:cstheme="minorHAnsi"/>
              <w:i/>
            </w:rPr>
            <w:delText>20</w:delText>
          </w:r>
        </w:del>
      </w:ins>
      <w:del w:id="18" w:author="Barbara Skoczeń" w:date="2022-06-23T14:10:00Z">
        <w:r w:rsidR="00D53B3B" w:rsidDel="007B7C09">
          <w:rPr>
            <w:rFonts w:asciiTheme="minorHAnsi" w:hAnsiTheme="minorHAnsi" w:cstheme="minorHAnsi"/>
            <w:i/>
          </w:rPr>
          <w:delText xml:space="preserve">13 czerwca </w:delText>
        </w:r>
        <w:r w:rsidRPr="00A2773D" w:rsidDel="007B7C09">
          <w:rPr>
            <w:rFonts w:asciiTheme="minorHAnsi" w:hAnsiTheme="minorHAnsi" w:cstheme="minorHAnsi"/>
            <w:i/>
          </w:rPr>
          <w:delText>202</w:delText>
        </w:r>
        <w:r w:rsidR="000E3A2C" w:rsidDel="007B7C09">
          <w:rPr>
            <w:rFonts w:asciiTheme="minorHAnsi" w:hAnsiTheme="minorHAnsi" w:cstheme="minorHAnsi"/>
            <w:i/>
          </w:rPr>
          <w:delText>2</w:delText>
        </w:r>
        <w:r w:rsidRPr="00A2773D" w:rsidDel="007B7C09">
          <w:rPr>
            <w:rFonts w:asciiTheme="minorHAnsi" w:hAnsiTheme="minorHAnsi" w:cstheme="minorHAnsi"/>
            <w:i/>
          </w:rPr>
          <w:delText xml:space="preserve"> r.</w:delText>
        </w:r>
      </w:del>
    </w:p>
    <w:p w14:paraId="65C1AC0B" w14:textId="0205C455" w:rsidR="00F7208E" w:rsidRPr="00A2773D" w:rsidDel="007B7C09" w:rsidRDefault="00F7208E" w:rsidP="008B4209">
      <w:pPr>
        <w:pStyle w:val="Tekstpodstawowy"/>
        <w:spacing w:line="276" w:lineRule="auto"/>
        <w:rPr>
          <w:del w:id="19" w:author="Barbara Skoczeń" w:date="2022-06-23T14:10:00Z"/>
          <w:rFonts w:asciiTheme="minorHAnsi" w:hAnsiTheme="minorHAnsi" w:cstheme="minorHAnsi"/>
          <w:i/>
        </w:rPr>
      </w:pPr>
    </w:p>
    <w:p w14:paraId="51F1FDA2" w14:textId="3249972B" w:rsidR="00F7208E" w:rsidRPr="00A2773D" w:rsidDel="007B7C09" w:rsidRDefault="00F7208E" w:rsidP="008B4209">
      <w:pPr>
        <w:pStyle w:val="Tekstpodstawowy"/>
        <w:spacing w:line="276" w:lineRule="auto"/>
        <w:rPr>
          <w:del w:id="20" w:author="Barbara Skoczeń" w:date="2022-06-23T14:10:00Z"/>
          <w:rFonts w:asciiTheme="minorHAnsi" w:hAnsiTheme="minorHAnsi" w:cstheme="minorHAnsi"/>
          <w:i/>
        </w:rPr>
      </w:pPr>
    </w:p>
    <w:p w14:paraId="3D043346" w14:textId="4C391F7E" w:rsidR="00F7208E" w:rsidRPr="00A2773D" w:rsidDel="007B7C09" w:rsidRDefault="00F7208E" w:rsidP="008B4209">
      <w:pPr>
        <w:pStyle w:val="Tekstpodstawowy"/>
        <w:spacing w:line="276" w:lineRule="auto"/>
        <w:rPr>
          <w:del w:id="21" w:author="Barbara Skoczeń" w:date="2022-06-23T14:10:00Z"/>
          <w:rFonts w:asciiTheme="minorHAnsi" w:hAnsiTheme="minorHAnsi" w:cstheme="minorHAnsi"/>
          <w:i/>
        </w:rPr>
      </w:pPr>
    </w:p>
    <w:p w14:paraId="652FDBA5" w14:textId="5400DDFD" w:rsidR="00F7208E" w:rsidRPr="00A2773D" w:rsidDel="007B7C09" w:rsidRDefault="008C7CF7" w:rsidP="008B4209">
      <w:pPr>
        <w:pStyle w:val="Tekstpodstawowy"/>
        <w:spacing w:line="276" w:lineRule="auto"/>
        <w:ind w:left="749" w:right="610"/>
        <w:jc w:val="center"/>
        <w:rPr>
          <w:del w:id="22" w:author="Barbara Skoczeń" w:date="2022-06-23T14:10:00Z"/>
          <w:rFonts w:asciiTheme="minorHAnsi" w:hAnsiTheme="minorHAnsi" w:cstheme="minorHAnsi"/>
        </w:rPr>
      </w:pPr>
      <w:del w:id="23" w:author="Barbara Skoczeń" w:date="2022-06-23T14:10:00Z">
        <w:r w:rsidRPr="00A2773D" w:rsidDel="007B7C09">
          <w:rPr>
            <w:rFonts w:asciiTheme="minorHAnsi" w:hAnsiTheme="minorHAnsi" w:cstheme="minorHAnsi"/>
          </w:rPr>
          <w:delText>SPECYFIKACJA WARUNKÓW ZAMÓWIENIA</w:delText>
        </w:r>
      </w:del>
    </w:p>
    <w:p w14:paraId="780A3343" w14:textId="698268D4" w:rsidR="00F7208E" w:rsidRPr="00A2773D" w:rsidDel="007B7C09" w:rsidRDefault="008C7CF7" w:rsidP="008B4209">
      <w:pPr>
        <w:pStyle w:val="Nagwek1"/>
        <w:spacing w:line="276" w:lineRule="auto"/>
        <w:ind w:right="609"/>
        <w:jc w:val="center"/>
        <w:rPr>
          <w:del w:id="24" w:author="Barbara Skoczeń" w:date="2022-06-23T14:10:00Z"/>
          <w:rFonts w:asciiTheme="minorHAnsi" w:hAnsiTheme="minorHAnsi" w:cstheme="minorHAnsi"/>
        </w:rPr>
      </w:pPr>
      <w:bookmarkStart w:id="25" w:name="_Toc77682811"/>
      <w:del w:id="26" w:author="Barbara Skoczeń" w:date="2022-06-23T14:10:00Z">
        <w:r w:rsidRPr="00A2773D" w:rsidDel="007B7C09">
          <w:rPr>
            <w:rFonts w:asciiTheme="minorHAnsi" w:hAnsiTheme="minorHAnsi" w:cstheme="minorHAnsi"/>
          </w:rPr>
          <w:delText>(SWZ)</w:delText>
        </w:r>
        <w:bookmarkEnd w:id="25"/>
      </w:del>
    </w:p>
    <w:p w14:paraId="3A5D87E1" w14:textId="4AFC7803" w:rsidR="00F7208E" w:rsidRPr="00A2773D" w:rsidDel="007B7C09" w:rsidRDefault="00F7208E" w:rsidP="00B61FDB">
      <w:pPr>
        <w:pStyle w:val="Tekstpodstawowy"/>
        <w:spacing w:line="276" w:lineRule="auto"/>
        <w:jc w:val="center"/>
        <w:rPr>
          <w:del w:id="27" w:author="Barbara Skoczeń" w:date="2022-06-23T14:10:00Z"/>
          <w:rFonts w:asciiTheme="minorHAnsi" w:hAnsiTheme="minorHAnsi" w:cstheme="minorHAnsi"/>
          <w:b/>
        </w:rPr>
      </w:pPr>
    </w:p>
    <w:p w14:paraId="79FED5DA" w14:textId="5294F39D" w:rsidR="00F7208E" w:rsidRPr="00A2773D" w:rsidDel="007B7C09" w:rsidRDefault="00F7208E" w:rsidP="008B4209">
      <w:pPr>
        <w:pStyle w:val="Tekstpodstawowy"/>
        <w:spacing w:line="276" w:lineRule="auto"/>
        <w:rPr>
          <w:del w:id="28" w:author="Barbara Skoczeń" w:date="2022-06-23T14:10:00Z"/>
          <w:rFonts w:asciiTheme="minorHAnsi" w:hAnsiTheme="minorHAnsi" w:cstheme="minorHAnsi"/>
          <w:b/>
        </w:rPr>
      </w:pPr>
    </w:p>
    <w:p w14:paraId="405F14F1" w14:textId="3752B6C9" w:rsidR="00F7208E" w:rsidRPr="00A2773D" w:rsidDel="007B7C09" w:rsidRDefault="00F7208E" w:rsidP="008B4209">
      <w:pPr>
        <w:pStyle w:val="Tekstpodstawowy"/>
        <w:spacing w:line="276" w:lineRule="auto"/>
        <w:rPr>
          <w:del w:id="29" w:author="Barbara Skoczeń" w:date="2022-06-23T14:10:00Z"/>
          <w:rFonts w:asciiTheme="minorHAnsi" w:hAnsiTheme="minorHAnsi" w:cstheme="minorHAnsi"/>
          <w:b/>
        </w:rPr>
      </w:pPr>
    </w:p>
    <w:p w14:paraId="40CA9EA2" w14:textId="599A7BBF" w:rsidR="00D1447D" w:rsidDel="007B7C09" w:rsidRDefault="006E73AF" w:rsidP="008B4209">
      <w:pPr>
        <w:spacing w:line="276" w:lineRule="auto"/>
        <w:ind w:left="749" w:right="749"/>
        <w:jc w:val="center"/>
        <w:rPr>
          <w:del w:id="30" w:author="Barbara Skoczeń" w:date="2022-06-23T14:10:00Z"/>
          <w:rFonts w:asciiTheme="minorHAnsi" w:hAnsiTheme="minorHAnsi" w:cstheme="minorHAnsi"/>
          <w:b/>
          <w:i/>
        </w:rPr>
      </w:pPr>
      <w:bookmarkStart w:id="31" w:name="_Hlk106096806"/>
      <w:del w:id="32" w:author="Barbara Skoczeń" w:date="2022-06-23T14:10:00Z">
        <w:r w:rsidRPr="006E73AF" w:rsidDel="007B7C09">
          <w:rPr>
            <w:rFonts w:asciiTheme="minorHAnsi" w:hAnsiTheme="minorHAnsi" w:cstheme="minorHAnsi"/>
            <w:b/>
            <w:i/>
          </w:rPr>
          <w:delText xml:space="preserve">Przedmiotem zamówienia jest </w:delText>
        </w:r>
        <w:bookmarkStart w:id="33" w:name="_Hlk105150809"/>
        <w:r w:rsidRPr="006E73AF" w:rsidDel="007B7C09">
          <w:rPr>
            <w:rFonts w:asciiTheme="minorHAnsi" w:hAnsiTheme="minorHAnsi" w:cstheme="minorHAnsi"/>
            <w:b/>
            <w:i/>
          </w:rPr>
          <w:delText xml:space="preserve">świadczenie usług hotelarskich, gastronomicznych i wynajmu sali wraz z niezbędną infrastrukturą na potrzeby </w:delText>
        </w:r>
        <w:bookmarkEnd w:id="33"/>
        <w:r w:rsidR="00F93903" w:rsidDel="007B7C09">
          <w:rPr>
            <w:rFonts w:asciiTheme="minorHAnsi" w:hAnsiTheme="minorHAnsi" w:cstheme="minorHAnsi"/>
            <w:b/>
            <w:i/>
          </w:rPr>
          <w:delText>Centrum Projektów Europejskich w Warszawie</w:delText>
        </w:r>
        <w:r w:rsidRPr="006E73AF" w:rsidDel="007B7C09">
          <w:rPr>
            <w:rFonts w:asciiTheme="minorHAnsi" w:hAnsiTheme="minorHAnsi" w:cstheme="minorHAnsi"/>
            <w:b/>
            <w:i/>
          </w:rPr>
          <w:delText>.</w:delText>
        </w:r>
      </w:del>
      <w:ins w:id="34" w:author="Sławomir Szałajko" w:date="2022-06-14T10:55:00Z">
        <w:del w:id="35" w:author="Barbara Skoczeń" w:date="2022-06-23T14:10:00Z">
          <w:r w:rsidR="00030F47" w:rsidDel="007B7C09">
            <w:rPr>
              <w:rFonts w:asciiTheme="minorHAnsi" w:hAnsiTheme="minorHAnsi" w:cstheme="minorHAnsi"/>
              <w:b/>
              <w:i/>
            </w:rPr>
            <w:delText xml:space="preserve">organizacja i prowadzenie szkolenia dla kierowników/naczelników </w:delText>
          </w:r>
        </w:del>
      </w:ins>
      <w:ins w:id="36" w:author="Sławomir Szałajko" w:date="2022-06-14T10:56:00Z">
        <w:del w:id="37" w:author="Barbara Skoczeń" w:date="2022-06-23T14:10:00Z">
          <w:r w:rsidR="00030F47" w:rsidDel="007B7C09">
            <w:rPr>
              <w:rFonts w:asciiTheme="minorHAnsi" w:hAnsiTheme="minorHAnsi" w:cstheme="minorHAnsi"/>
              <w:b/>
              <w:i/>
            </w:rPr>
            <w:delText>oraz ich zastępców z zakresu oceny okresowej pracowników oraz przeprowadzania rozmów oceniających, w tym zapewnienie usługi szkoleniowej</w:delText>
          </w:r>
        </w:del>
      </w:ins>
      <w:ins w:id="38" w:author="Sławomir Szałajko" w:date="2022-06-14T10:57:00Z">
        <w:del w:id="39" w:author="Barbara Skoczeń" w:date="2022-06-23T14:10:00Z">
          <w:r w:rsidR="00030F47" w:rsidDel="007B7C09">
            <w:rPr>
              <w:rFonts w:asciiTheme="minorHAnsi" w:hAnsiTheme="minorHAnsi" w:cstheme="minorHAnsi"/>
              <w:b/>
              <w:i/>
            </w:rPr>
            <w:delText xml:space="preserve">, </w:delText>
          </w:r>
        </w:del>
      </w:ins>
      <w:ins w:id="40" w:author="Sławomir Szałajko" w:date="2022-06-14T10:59:00Z">
        <w:del w:id="41" w:author="Barbara Skoczeń" w:date="2022-06-23T14:10:00Z">
          <w:r w:rsidR="00952406" w:rsidDel="007B7C09">
            <w:rPr>
              <w:rFonts w:asciiTheme="minorHAnsi" w:hAnsiTheme="minorHAnsi" w:cstheme="minorHAnsi"/>
              <w:b/>
              <w:i/>
            </w:rPr>
            <w:delText>s</w:delText>
          </w:r>
        </w:del>
      </w:ins>
      <w:ins w:id="42" w:author="Sławomir Szałajko" w:date="2022-06-14T10:57:00Z">
        <w:del w:id="43" w:author="Barbara Skoczeń" w:date="2022-06-23T14:10:00Z">
          <w:r w:rsidR="00030F47" w:rsidDel="007B7C09">
            <w:rPr>
              <w:rFonts w:asciiTheme="minorHAnsi" w:hAnsiTheme="minorHAnsi" w:cstheme="minorHAnsi"/>
              <w:b/>
              <w:i/>
            </w:rPr>
            <w:delText>ali oraz usługi gastronomicznej.</w:delText>
          </w:r>
        </w:del>
      </w:ins>
    </w:p>
    <w:bookmarkEnd w:id="31"/>
    <w:p w14:paraId="4F0F4947" w14:textId="1B6E4133" w:rsidR="00D1447D" w:rsidDel="007B7C09" w:rsidRDefault="00D1447D" w:rsidP="008B4209">
      <w:pPr>
        <w:spacing w:line="276" w:lineRule="auto"/>
        <w:ind w:left="749" w:right="749"/>
        <w:jc w:val="center"/>
        <w:rPr>
          <w:del w:id="44" w:author="Barbara Skoczeń" w:date="2022-06-23T14:10:00Z"/>
          <w:rFonts w:asciiTheme="minorHAnsi" w:hAnsiTheme="minorHAnsi" w:cstheme="minorHAnsi"/>
          <w:b/>
          <w:i/>
        </w:rPr>
      </w:pPr>
    </w:p>
    <w:p w14:paraId="66149E5D" w14:textId="66445C6E" w:rsidR="00F7208E" w:rsidRPr="00A2773D" w:rsidDel="007B7C09" w:rsidRDefault="008C7CF7" w:rsidP="008B4209">
      <w:pPr>
        <w:spacing w:line="276" w:lineRule="auto"/>
        <w:ind w:left="749" w:right="749"/>
        <w:jc w:val="center"/>
        <w:rPr>
          <w:del w:id="45" w:author="Barbara Skoczeń" w:date="2022-06-23T14:10:00Z"/>
          <w:rFonts w:asciiTheme="minorHAnsi" w:hAnsiTheme="minorHAnsi" w:cstheme="minorHAnsi"/>
          <w:b/>
          <w:i/>
        </w:rPr>
      </w:pPr>
      <w:del w:id="46" w:author="Barbara Skoczeń" w:date="2022-06-23T14:10:00Z">
        <w:r w:rsidRPr="00A2773D" w:rsidDel="007B7C09">
          <w:rPr>
            <w:rFonts w:asciiTheme="minorHAnsi" w:hAnsiTheme="minorHAnsi" w:cstheme="minorHAnsi"/>
            <w:b/>
            <w:i/>
          </w:rPr>
          <w:delText xml:space="preserve">Nr postępowania </w:delText>
        </w:r>
        <w:r w:rsidR="00112B19" w:rsidRPr="00A2773D" w:rsidDel="007B7C09">
          <w:rPr>
            <w:rFonts w:asciiTheme="minorHAnsi" w:hAnsiTheme="minorHAnsi" w:cstheme="minorHAnsi"/>
            <w:b/>
            <w:i/>
          </w:rPr>
          <w:delText>WA.263</w:delText>
        </w:r>
        <w:r w:rsidR="008C6C96" w:rsidDel="007B7C09">
          <w:rPr>
            <w:rFonts w:asciiTheme="minorHAnsi" w:hAnsiTheme="minorHAnsi" w:cstheme="minorHAnsi"/>
            <w:b/>
            <w:i/>
          </w:rPr>
          <w:delText>.</w:delText>
        </w:r>
        <w:r w:rsidR="00030F47" w:rsidDel="007B7C09">
          <w:rPr>
            <w:rFonts w:asciiTheme="minorHAnsi" w:hAnsiTheme="minorHAnsi" w:cstheme="minorHAnsi"/>
            <w:b/>
            <w:i/>
          </w:rPr>
          <w:delText>15</w:delText>
        </w:r>
        <w:r w:rsidR="00F826A5" w:rsidRPr="00A2773D" w:rsidDel="007B7C09">
          <w:rPr>
            <w:rFonts w:asciiTheme="minorHAnsi" w:hAnsiTheme="minorHAnsi" w:cstheme="minorHAnsi"/>
            <w:b/>
            <w:i/>
          </w:rPr>
          <w:delText>.</w:delText>
        </w:r>
        <w:r w:rsidR="00112B19" w:rsidRPr="00A2773D" w:rsidDel="007B7C09">
          <w:rPr>
            <w:rFonts w:asciiTheme="minorHAnsi" w:hAnsiTheme="minorHAnsi" w:cstheme="minorHAnsi"/>
            <w:b/>
            <w:i/>
          </w:rPr>
          <w:delText>202</w:delText>
        </w:r>
        <w:r w:rsidR="00406222" w:rsidDel="007B7C09">
          <w:rPr>
            <w:rFonts w:asciiTheme="minorHAnsi" w:hAnsiTheme="minorHAnsi" w:cstheme="minorHAnsi"/>
            <w:b/>
            <w:i/>
          </w:rPr>
          <w:delText>2</w:delText>
        </w:r>
        <w:r w:rsidR="00F826A5" w:rsidRPr="00A2773D" w:rsidDel="007B7C09">
          <w:rPr>
            <w:rFonts w:asciiTheme="minorHAnsi" w:hAnsiTheme="minorHAnsi" w:cstheme="minorHAnsi"/>
            <w:b/>
            <w:i/>
          </w:rPr>
          <w:delText>.</w:delText>
        </w:r>
        <w:r w:rsidR="00030F47" w:rsidDel="007B7C09">
          <w:rPr>
            <w:rFonts w:asciiTheme="minorHAnsi" w:hAnsiTheme="minorHAnsi" w:cstheme="minorHAnsi"/>
            <w:b/>
            <w:i/>
          </w:rPr>
          <w:delText>SSz</w:delText>
        </w:r>
      </w:del>
    </w:p>
    <w:p w14:paraId="400C4A99" w14:textId="679AD162" w:rsidR="00F7208E" w:rsidRPr="00A2773D" w:rsidDel="007B7C09" w:rsidRDefault="00F7208E" w:rsidP="008B4209">
      <w:pPr>
        <w:pStyle w:val="Tekstpodstawowy"/>
        <w:spacing w:line="276" w:lineRule="auto"/>
        <w:rPr>
          <w:del w:id="47" w:author="Barbara Skoczeń" w:date="2022-06-23T14:10:00Z"/>
          <w:rFonts w:asciiTheme="minorHAnsi" w:hAnsiTheme="minorHAnsi" w:cstheme="minorHAnsi"/>
          <w:b/>
          <w:i/>
        </w:rPr>
      </w:pPr>
    </w:p>
    <w:p w14:paraId="3296B03E" w14:textId="395F8C3F" w:rsidR="00F7208E" w:rsidRPr="00A2773D" w:rsidDel="007B7C09" w:rsidRDefault="00F7208E" w:rsidP="008B4209">
      <w:pPr>
        <w:pStyle w:val="Tekstpodstawowy"/>
        <w:spacing w:line="276" w:lineRule="auto"/>
        <w:rPr>
          <w:del w:id="48" w:author="Barbara Skoczeń" w:date="2022-06-23T14:10:00Z"/>
          <w:rFonts w:asciiTheme="minorHAnsi" w:hAnsiTheme="minorHAnsi" w:cstheme="minorHAnsi"/>
          <w:b/>
          <w:i/>
        </w:rPr>
      </w:pPr>
    </w:p>
    <w:p w14:paraId="59F3FA23" w14:textId="21941917" w:rsidR="00F7208E" w:rsidRPr="00A2773D" w:rsidDel="007B7C09" w:rsidRDefault="00F7208E" w:rsidP="008B4209">
      <w:pPr>
        <w:pStyle w:val="Tekstpodstawowy"/>
        <w:spacing w:line="276" w:lineRule="auto"/>
        <w:rPr>
          <w:del w:id="49" w:author="Barbara Skoczeń" w:date="2022-06-23T14:10:00Z"/>
          <w:rFonts w:asciiTheme="minorHAnsi" w:hAnsiTheme="minorHAnsi" w:cstheme="minorHAnsi"/>
          <w:b/>
          <w:i/>
        </w:rPr>
      </w:pPr>
    </w:p>
    <w:p w14:paraId="7FCFF2B8" w14:textId="07604855" w:rsidR="00F7208E" w:rsidRPr="00A2773D" w:rsidDel="007B7C09" w:rsidRDefault="008C7CF7" w:rsidP="008B4209">
      <w:pPr>
        <w:spacing w:line="276" w:lineRule="auto"/>
        <w:ind w:left="749" w:right="314"/>
        <w:jc w:val="center"/>
        <w:rPr>
          <w:del w:id="50" w:author="Barbara Skoczeń" w:date="2022-06-23T14:10:00Z"/>
          <w:rFonts w:asciiTheme="minorHAnsi" w:hAnsiTheme="minorHAnsi" w:cstheme="minorHAnsi"/>
          <w:b/>
        </w:rPr>
      </w:pPr>
      <w:del w:id="51" w:author="Barbara Skoczeń" w:date="2022-06-23T14:10:00Z">
        <w:r w:rsidRPr="00A2773D" w:rsidDel="007B7C09">
          <w:rPr>
            <w:rFonts w:asciiTheme="minorHAnsi" w:hAnsiTheme="minorHAnsi" w:cstheme="minorHAnsi"/>
            <w:b/>
            <w:u w:val="thick"/>
          </w:rPr>
          <w:delText>TRYB UDZIELENIA ZAMÓWIENIA</w:delText>
        </w:r>
        <w:r w:rsidRPr="00A2773D" w:rsidDel="007B7C09">
          <w:rPr>
            <w:rFonts w:asciiTheme="minorHAnsi" w:hAnsiTheme="minorHAnsi" w:cstheme="minorHAnsi"/>
            <w:b/>
          </w:rPr>
          <w:delText>:</w:delText>
        </w:r>
      </w:del>
    </w:p>
    <w:p w14:paraId="679F6D29" w14:textId="53ACD63A" w:rsidR="00F7208E" w:rsidRPr="00A2773D" w:rsidDel="007B7C09" w:rsidRDefault="008C7CF7" w:rsidP="008B4209">
      <w:pPr>
        <w:spacing w:line="276" w:lineRule="auto"/>
        <w:ind w:left="749" w:right="311"/>
        <w:jc w:val="center"/>
        <w:rPr>
          <w:del w:id="52" w:author="Barbara Skoczeń" w:date="2022-06-23T14:10:00Z"/>
          <w:rFonts w:asciiTheme="minorHAnsi" w:hAnsiTheme="minorHAnsi" w:cstheme="minorHAnsi"/>
          <w:b/>
        </w:rPr>
      </w:pPr>
      <w:del w:id="53" w:author="Barbara Skoczeń" w:date="2022-06-23T14:10:00Z">
        <w:r w:rsidRPr="00A2773D" w:rsidDel="007B7C09">
          <w:rPr>
            <w:rFonts w:asciiTheme="minorHAnsi" w:hAnsiTheme="minorHAnsi" w:cstheme="minorHAnsi"/>
            <w:b/>
          </w:rPr>
          <w:delText>tryb podstawowy bez negocjacji</w:delText>
        </w:r>
      </w:del>
    </w:p>
    <w:p w14:paraId="6A2BA285" w14:textId="28A3544D" w:rsidR="00F7208E" w:rsidRPr="00A2773D" w:rsidDel="007B7C09" w:rsidRDefault="00F7208E" w:rsidP="008B4209">
      <w:pPr>
        <w:pStyle w:val="Tekstpodstawowy"/>
        <w:spacing w:line="276" w:lineRule="auto"/>
        <w:rPr>
          <w:del w:id="54" w:author="Barbara Skoczeń" w:date="2022-06-23T14:10:00Z"/>
          <w:rFonts w:asciiTheme="minorHAnsi" w:hAnsiTheme="minorHAnsi" w:cstheme="minorHAnsi"/>
          <w:b/>
        </w:rPr>
      </w:pPr>
    </w:p>
    <w:p w14:paraId="2706C659" w14:textId="1CE5D0A9" w:rsidR="00F7208E" w:rsidRPr="00A2773D" w:rsidDel="007B7C09" w:rsidRDefault="00F7208E" w:rsidP="008B4209">
      <w:pPr>
        <w:pStyle w:val="Tekstpodstawowy"/>
        <w:spacing w:line="276" w:lineRule="auto"/>
        <w:rPr>
          <w:del w:id="55" w:author="Barbara Skoczeń" w:date="2022-06-23T14:10:00Z"/>
          <w:rFonts w:asciiTheme="minorHAnsi" w:hAnsiTheme="minorHAnsi" w:cstheme="minorHAnsi"/>
          <w:b/>
        </w:rPr>
      </w:pPr>
    </w:p>
    <w:p w14:paraId="49F40BBD" w14:textId="3782B032" w:rsidR="00F7208E" w:rsidRPr="00A2773D" w:rsidDel="007B7C09" w:rsidRDefault="00F7208E" w:rsidP="008B4209">
      <w:pPr>
        <w:pStyle w:val="Tekstpodstawowy"/>
        <w:spacing w:line="276" w:lineRule="auto"/>
        <w:rPr>
          <w:del w:id="56" w:author="Barbara Skoczeń" w:date="2022-06-23T14:10:00Z"/>
          <w:rFonts w:asciiTheme="minorHAnsi" w:hAnsiTheme="minorHAnsi" w:cstheme="minorHAnsi"/>
          <w:b/>
        </w:rPr>
      </w:pPr>
    </w:p>
    <w:p w14:paraId="32732F79" w14:textId="2BAE4EF9" w:rsidR="00F7208E" w:rsidRPr="00A2773D" w:rsidDel="007B7C09" w:rsidRDefault="00F7208E" w:rsidP="008B4209">
      <w:pPr>
        <w:pStyle w:val="Tekstpodstawowy"/>
        <w:spacing w:line="276" w:lineRule="auto"/>
        <w:rPr>
          <w:del w:id="57" w:author="Barbara Skoczeń" w:date="2022-06-23T14:10:00Z"/>
          <w:rFonts w:asciiTheme="minorHAnsi" w:hAnsiTheme="minorHAnsi" w:cstheme="minorHAnsi"/>
          <w:b/>
        </w:rPr>
      </w:pPr>
    </w:p>
    <w:p w14:paraId="07F0F852" w14:textId="59187402" w:rsidR="00F7208E" w:rsidRPr="00A2773D" w:rsidDel="007B7C09" w:rsidRDefault="00F7208E" w:rsidP="008B4209">
      <w:pPr>
        <w:pStyle w:val="Tekstpodstawowy"/>
        <w:spacing w:line="276" w:lineRule="auto"/>
        <w:rPr>
          <w:del w:id="58" w:author="Barbara Skoczeń" w:date="2022-06-23T14:10:00Z"/>
          <w:rFonts w:asciiTheme="minorHAnsi" w:hAnsiTheme="minorHAnsi" w:cstheme="minorHAnsi"/>
          <w:b/>
        </w:rPr>
      </w:pPr>
    </w:p>
    <w:p w14:paraId="42732094" w14:textId="1A274A7E" w:rsidR="00F7208E" w:rsidRPr="00A2773D" w:rsidDel="007B7C09" w:rsidRDefault="00F7208E" w:rsidP="008B4209">
      <w:pPr>
        <w:pStyle w:val="Tekstpodstawowy"/>
        <w:spacing w:line="276" w:lineRule="auto"/>
        <w:rPr>
          <w:del w:id="59" w:author="Barbara Skoczeń" w:date="2022-06-23T14:10:00Z"/>
          <w:rFonts w:asciiTheme="minorHAnsi" w:hAnsiTheme="minorHAnsi" w:cstheme="minorHAnsi"/>
          <w:b/>
        </w:rPr>
      </w:pPr>
    </w:p>
    <w:p w14:paraId="55B5AFD9" w14:textId="70618E79" w:rsidR="00F7208E" w:rsidRPr="00A2773D" w:rsidDel="007B7C09" w:rsidRDefault="00F7208E" w:rsidP="008B4209">
      <w:pPr>
        <w:pStyle w:val="Tekstpodstawowy"/>
        <w:spacing w:line="276" w:lineRule="auto"/>
        <w:rPr>
          <w:del w:id="60" w:author="Barbara Skoczeń" w:date="2022-06-23T14:10:00Z"/>
          <w:rFonts w:asciiTheme="minorHAnsi" w:hAnsiTheme="minorHAnsi" w:cstheme="minorHAnsi"/>
          <w:b/>
        </w:rPr>
      </w:pPr>
    </w:p>
    <w:p w14:paraId="3627E8C1" w14:textId="559F3D3F" w:rsidR="00F7208E" w:rsidRPr="00A2773D" w:rsidDel="007B7C09" w:rsidRDefault="008C7CF7" w:rsidP="008B4209">
      <w:pPr>
        <w:pStyle w:val="Nagwek1"/>
        <w:spacing w:line="276" w:lineRule="auto"/>
        <w:ind w:left="596" w:right="172"/>
        <w:jc w:val="center"/>
        <w:rPr>
          <w:del w:id="61" w:author="Barbara Skoczeń" w:date="2022-06-23T14:10:00Z"/>
          <w:rFonts w:asciiTheme="minorHAnsi" w:hAnsiTheme="minorHAnsi" w:cstheme="minorHAnsi"/>
        </w:rPr>
      </w:pPr>
      <w:bookmarkStart w:id="62" w:name="_Toc77682812"/>
      <w:del w:id="63" w:author="Barbara Skoczeń" w:date="2022-06-23T14:10:00Z">
        <w:r w:rsidRPr="00A2773D" w:rsidDel="007B7C09">
          <w:rPr>
            <w:rFonts w:asciiTheme="minorHAnsi" w:hAnsiTheme="minorHAnsi" w:cstheme="minorHAnsi"/>
          </w:rPr>
          <w:delText>Zamawiający oczekuje, że Wykonawcy zapoznają się dokładnie z treścią niniejszej SWZ.</w:delText>
        </w:r>
        <w:bookmarkEnd w:id="62"/>
      </w:del>
    </w:p>
    <w:p w14:paraId="3419148C" w14:textId="10FF5935" w:rsidR="00F7208E" w:rsidRPr="00A2773D" w:rsidDel="007B7C09" w:rsidRDefault="008C7CF7" w:rsidP="008B4209">
      <w:pPr>
        <w:spacing w:line="276" w:lineRule="auto"/>
        <w:ind w:left="749" w:right="326"/>
        <w:jc w:val="center"/>
        <w:rPr>
          <w:del w:id="64" w:author="Barbara Skoczeń" w:date="2022-06-23T14:10:00Z"/>
          <w:rFonts w:asciiTheme="minorHAnsi" w:hAnsiTheme="minorHAnsi" w:cstheme="minorHAnsi"/>
          <w:b/>
        </w:rPr>
      </w:pPr>
      <w:del w:id="65" w:author="Barbara Skoczeń" w:date="2022-06-23T14:10:00Z">
        <w:r w:rsidRPr="00A2773D" w:rsidDel="007B7C09">
          <w:rPr>
            <w:rFonts w:asciiTheme="minorHAnsi" w:hAnsiTheme="minorHAnsi" w:cstheme="minorHAnsi"/>
            <w:b/>
          </w:rPr>
          <w:delText>Wykonawca ponosi ryzyko niedostarczenia wszystkich wymaganych informacji</w:delText>
        </w:r>
      </w:del>
    </w:p>
    <w:p w14:paraId="41360FEF" w14:textId="57D6EBE1" w:rsidR="00F7208E" w:rsidRPr="00A2773D" w:rsidDel="007B7C09" w:rsidRDefault="008C7CF7" w:rsidP="008B4209">
      <w:pPr>
        <w:pStyle w:val="Nagwek1"/>
        <w:spacing w:line="276" w:lineRule="auto"/>
        <w:ind w:left="505" w:right="81"/>
        <w:jc w:val="center"/>
        <w:rPr>
          <w:del w:id="66" w:author="Barbara Skoczeń" w:date="2022-06-23T14:10:00Z"/>
          <w:rFonts w:asciiTheme="minorHAnsi" w:hAnsiTheme="minorHAnsi" w:cstheme="minorHAnsi"/>
        </w:rPr>
      </w:pPr>
      <w:bookmarkStart w:id="67" w:name="_Toc77682813"/>
      <w:del w:id="68" w:author="Barbara Skoczeń" w:date="2022-06-23T14:10:00Z">
        <w:r w:rsidRPr="00A2773D" w:rsidDel="007B7C09">
          <w:rPr>
            <w:rFonts w:asciiTheme="minorHAnsi" w:hAnsiTheme="minorHAnsi" w:cstheme="minorHAnsi"/>
          </w:rPr>
          <w:delText>i dokumentów, oraz przedłożenia oferty nie odpowiadającej wymaganiom określonym przez</w:delText>
        </w:r>
        <w:bookmarkEnd w:id="67"/>
      </w:del>
    </w:p>
    <w:p w14:paraId="520E0BD4" w14:textId="5E04C199" w:rsidR="00F7208E" w:rsidRPr="00A2773D" w:rsidDel="007B7C09" w:rsidRDefault="008C7CF7" w:rsidP="008B4209">
      <w:pPr>
        <w:spacing w:line="276" w:lineRule="auto"/>
        <w:ind w:left="749" w:right="328"/>
        <w:jc w:val="center"/>
        <w:rPr>
          <w:del w:id="69" w:author="Barbara Skoczeń" w:date="2022-06-23T14:10:00Z"/>
          <w:rFonts w:asciiTheme="minorHAnsi" w:hAnsiTheme="minorHAnsi" w:cstheme="minorHAnsi"/>
          <w:b/>
        </w:rPr>
      </w:pPr>
      <w:del w:id="70" w:author="Barbara Skoczeń" w:date="2022-06-23T14:10:00Z">
        <w:r w:rsidRPr="00A2773D" w:rsidDel="007B7C09">
          <w:rPr>
            <w:rFonts w:asciiTheme="minorHAnsi" w:hAnsiTheme="minorHAnsi" w:cstheme="minorHAnsi"/>
            <w:b/>
          </w:rPr>
          <w:delText>Zamawiającego.</w:delText>
        </w:r>
      </w:del>
    </w:p>
    <w:p w14:paraId="7FE8B335" w14:textId="7E77B1E5" w:rsidR="00F7208E" w:rsidRPr="00A2773D" w:rsidDel="007B7C09" w:rsidRDefault="00F7208E" w:rsidP="008B4209">
      <w:pPr>
        <w:spacing w:line="276" w:lineRule="auto"/>
        <w:jc w:val="center"/>
        <w:rPr>
          <w:del w:id="71" w:author="Barbara Skoczeń" w:date="2022-06-23T14:10:00Z"/>
          <w:rFonts w:asciiTheme="minorHAnsi" w:hAnsiTheme="minorHAnsi" w:cstheme="minorHAnsi"/>
        </w:rPr>
        <w:sectPr w:rsidR="00F7208E" w:rsidRPr="00A2773D" w:rsidDel="007B7C09">
          <w:headerReference w:type="default" r:id="rId8"/>
          <w:footerReference w:type="default" r:id="rId9"/>
          <w:type w:val="continuous"/>
          <w:pgSz w:w="11910" w:h="16840"/>
          <w:pgMar w:top="1580" w:right="1300" w:bottom="600" w:left="1160" w:header="708" w:footer="400" w:gutter="0"/>
          <w:pgNumType w:start="1"/>
          <w:cols w:space="708"/>
        </w:sectPr>
      </w:pPr>
    </w:p>
    <w:p w14:paraId="47B42CF1" w14:textId="50F0A536" w:rsidR="00BE2ACC" w:rsidDel="007B7C09" w:rsidRDefault="00BE2ACC">
      <w:pPr>
        <w:rPr>
          <w:del w:id="72" w:author="Barbara Skoczeń" w:date="2022-06-23T14:10:00Z"/>
        </w:rPr>
      </w:pPr>
    </w:p>
    <w:customXmlDelRangeStart w:id="73" w:author="Barbara Skoczeń" w:date="2022-06-23T14:10:00Z"/>
    <w:bookmarkStart w:id="74" w:name="_Hlk78965830" w:displacedByCustomXml="next"/>
    <w:sdt>
      <w:sdtPr>
        <w:rPr>
          <w:rFonts w:asciiTheme="minorHAnsi" w:hAnsiTheme="minorHAnsi" w:cstheme="minorHAnsi"/>
          <w:sz w:val="22"/>
          <w:szCs w:val="22"/>
        </w:rPr>
        <w:id w:val="-616908575"/>
        <w:docPartObj>
          <w:docPartGallery w:val="Table of Contents"/>
          <w:docPartUnique/>
        </w:docPartObj>
      </w:sdtPr>
      <w:sdtEndPr/>
      <w:sdtContent>
        <w:customXmlDelRangeEnd w:id="73"/>
        <w:p w14:paraId="572BD93B" w14:textId="5A6B183D" w:rsidR="00CF6D28" w:rsidRPr="00A2773D" w:rsidDel="007B7C09" w:rsidRDefault="007B7C09" w:rsidP="00CF6D28">
          <w:pPr>
            <w:pStyle w:val="Spistreci1"/>
            <w:numPr>
              <w:ilvl w:val="0"/>
              <w:numId w:val="19"/>
            </w:numPr>
            <w:tabs>
              <w:tab w:val="left" w:pos="542"/>
              <w:tab w:val="left" w:leader="hyphen" w:pos="9228"/>
            </w:tabs>
            <w:spacing w:before="0" w:line="276" w:lineRule="auto"/>
            <w:ind w:right="116" w:firstLine="0"/>
            <w:jc w:val="both"/>
            <w:rPr>
              <w:del w:id="75" w:author="Barbara Skoczeń" w:date="2022-06-23T14:10:00Z"/>
              <w:rFonts w:asciiTheme="minorHAnsi" w:hAnsiTheme="minorHAnsi" w:cstheme="minorHAnsi"/>
              <w:sz w:val="22"/>
              <w:szCs w:val="22"/>
            </w:rPr>
          </w:pPr>
          <w:del w:id="76" w:author="Barbara Skoczeń" w:date="2022-06-23T14:10:00Z">
            <w:r w:rsidDel="007B7C09">
              <w:fldChar w:fldCharType="begin"/>
            </w:r>
            <w:r w:rsidDel="007B7C09">
              <w:delInstrText>HYPERLINK \l "_bookmark0"</w:delInstrText>
            </w:r>
            <w:r w:rsidDel="007B7C09">
              <w:fldChar w:fldCharType="separate"/>
            </w:r>
            <w:r w:rsidR="00CF6D28" w:rsidRPr="00A2773D" w:rsidDel="007B7C09">
              <w:rPr>
                <w:rFonts w:asciiTheme="minorHAnsi" w:hAnsiTheme="minorHAnsi" w:cstheme="minorHAnsi"/>
                <w:sz w:val="22"/>
                <w:szCs w:val="22"/>
              </w:rPr>
              <w:delText>NAZWA ORAZ ADRES ZAMAWIAJĄCEGO ORAZ WSKAZANIE OSÓB UPRAWNIONYCH DO</w:delText>
            </w:r>
            <w:r w:rsidDel="007B7C09">
              <w:rPr>
                <w:rFonts w:asciiTheme="minorHAnsi" w:hAnsiTheme="minorHAnsi" w:cstheme="minorHAnsi"/>
                <w:sz w:val="22"/>
                <w:szCs w:val="22"/>
              </w:rPr>
              <w:fldChar w:fldCharType="end"/>
            </w:r>
            <w:r w:rsidDel="007B7C09">
              <w:fldChar w:fldCharType="begin"/>
            </w:r>
            <w:r w:rsidDel="007B7C09">
              <w:delInstrText>HYPERLINK \l "_bookmark0"</w:delInstrText>
            </w:r>
            <w:r w:rsidDel="007B7C09">
              <w:fldChar w:fldCharType="separate"/>
            </w:r>
            <w:r w:rsidR="00CF6D28" w:rsidRPr="00A2773D" w:rsidDel="007B7C09">
              <w:rPr>
                <w:rFonts w:asciiTheme="minorHAnsi" w:hAnsiTheme="minorHAnsi" w:cstheme="minorHAnsi"/>
                <w:sz w:val="22"/>
                <w:szCs w:val="22"/>
              </w:rPr>
              <w:delText xml:space="preserve"> KOMUNIKOWANIA SIĘ</w:delText>
            </w:r>
            <w:r w:rsidR="00CF6D28" w:rsidRPr="00A2773D" w:rsidDel="007B7C09">
              <w:rPr>
                <w:rFonts w:asciiTheme="minorHAnsi" w:hAnsiTheme="minorHAnsi" w:cstheme="minorHAnsi"/>
                <w:spacing w:val="-8"/>
                <w:sz w:val="22"/>
                <w:szCs w:val="22"/>
              </w:rPr>
              <w:delText xml:space="preserve"> </w:delText>
            </w:r>
            <w:r w:rsidR="00CF6D28" w:rsidRPr="00A2773D" w:rsidDel="007B7C09">
              <w:rPr>
                <w:rFonts w:asciiTheme="minorHAnsi" w:hAnsiTheme="minorHAnsi" w:cstheme="minorHAnsi"/>
                <w:sz w:val="22"/>
                <w:szCs w:val="22"/>
              </w:rPr>
              <w:delText>Z</w:delText>
            </w:r>
            <w:r w:rsidR="00CF6D28" w:rsidRPr="00A2773D" w:rsidDel="007B7C09">
              <w:rPr>
                <w:rFonts w:asciiTheme="minorHAnsi" w:hAnsiTheme="minorHAnsi" w:cstheme="minorHAnsi"/>
                <w:spacing w:val="-3"/>
                <w:sz w:val="22"/>
                <w:szCs w:val="22"/>
              </w:rPr>
              <w:delText xml:space="preserve"> </w:delText>
            </w:r>
            <w:r w:rsidR="00CF6D28" w:rsidRPr="00A2773D" w:rsidDel="007B7C09">
              <w:rPr>
                <w:rFonts w:asciiTheme="minorHAnsi" w:hAnsiTheme="minorHAnsi" w:cstheme="minorHAnsi"/>
                <w:sz w:val="22"/>
                <w:szCs w:val="22"/>
              </w:rPr>
              <w:delText>WYKONAWCAMI</w:delText>
            </w:r>
            <w:r w:rsidR="00CF6D28" w:rsidRPr="00A2773D" w:rsidDel="007B7C09">
              <w:rPr>
                <w:rFonts w:asciiTheme="minorHAnsi" w:hAnsiTheme="minorHAnsi" w:cstheme="minorHAnsi"/>
                <w:sz w:val="22"/>
                <w:szCs w:val="22"/>
              </w:rPr>
              <w:tab/>
            </w:r>
            <w:r w:rsidR="00CF6D28" w:rsidRPr="00A2773D" w:rsidDel="007B7C09">
              <w:rPr>
                <w:rFonts w:asciiTheme="minorHAnsi" w:hAnsiTheme="minorHAnsi" w:cstheme="minorHAnsi"/>
                <w:spacing w:val="-18"/>
                <w:sz w:val="22"/>
                <w:szCs w:val="22"/>
              </w:rPr>
              <w:delText>3</w:delText>
            </w:r>
            <w:r w:rsidDel="007B7C09">
              <w:rPr>
                <w:rFonts w:asciiTheme="minorHAnsi" w:hAnsiTheme="minorHAnsi" w:cstheme="minorHAnsi"/>
                <w:spacing w:val="-18"/>
                <w:sz w:val="22"/>
                <w:szCs w:val="22"/>
              </w:rPr>
              <w:fldChar w:fldCharType="end"/>
            </w:r>
          </w:del>
        </w:p>
        <w:p w14:paraId="48398047" w14:textId="2CFEC37C" w:rsidR="00CF6D28" w:rsidRPr="00A2773D" w:rsidDel="007B7C09" w:rsidRDefault="007B7C09" w:rsidP="00CF6D28">
          <w:pPr>
            <w:pStyle w:val="Spistreci1"/>
            <w:numPr>
              <w:ilvl w:val="0"/>
              <w:numId w:val="19"/>
            </w:numPr>
            <w:tabs>
              <w:tab w:val="left" w:pos="662"/>
              <w:tab w:val="left" w:leader="hyphen" w:pos="9228"/>
            </w:tabs>
            <w:spacing w:before="0" w:line="276" w:lineRule="auto"/>
            <w:ind w:right="116" w:firstLine="0"/>
            <w:jc w:val="both"/>
            <w:rPr>
              <w:del w:id="77" w:author="Barbara Skoczeń" w:date="2022-06-23T14:10:00Z"/>
              <w:rFonts w:asciiTheme="minorHAnsi" w:hAnsiTheme="minorHAnsi" w:cstheme="minorHAnsi"/>
              <w:sz w:val="22"/>
              <w:szCs w:val="22"/>
            </w:rPr>
          </w:pPr>
          <w:del w:id="78" w:author="Barbara Skoczeń" w:date="2022-06-23T14:10:00Z">
            <w:r w:rsidDel="007B7C09">
              <w:fldChar w:fldCharType="begin"/>
            </w:r>
            <w:r w:rsidDel="007B7C09">
              <w:delInstrText>HYPERLINK \l "_bookmark1"</w:delInstrText>
            </w:r>
            <w:r w:rsidDel="007B7C09">
              <w:fldChar w:fldCharType="separate"/>
            </w:r>
            <w:r w:rsidR="00CF6D28" w:rsidRPr="00A2773D" w:rsidDel="007B7C09">
              <w:rPr>
                <w:rFonts w:asciiTheme="minorHAnsi" w:hAnsiTheme="minorHAnsi" w:cstheme="minorHAnsi"/>
                <w:sz w:val="22"/>
                <w:szCs w:val="22"/>
              </w:rPr>
              <w:delText>ADRES   STRONY   INTERNETOWEJ,   NA   KTÓREJ   UDOSTĘPNIANE   BĘDĄ   ZMIANY</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 xml:space="preserve">     </w:delText>
            </w:r>
            <w:r w:rsidDel="007B7C09">
              <w:fldChar w:fldCharType="begin"/>
            </w:r>
            <w:r w:rsidDel="007B7C09">
              <w:delInstrText>HYPERLINK \l "_bookmark1"</w:delInstrText>
            </w:r>
            <w:r w:rsidDel="007B7C09">
              <w:fldChar w:fldCharType="separate"/>
            </w:r>
            <w:r w:rsidR="00CF6D28" w:rsidRPr="00A2773D" w:rsidDel="007B7C09">
              <w:rPr>
                <w:rFonts w:asciiTheme="minorHAnsi" w:hAnsiTheme="minorHAnsi" w:cstheme="minorHAnsi"/>
                <w:sz w:val="22"/>
                <w:szCs w:val="22"/>
              </w:rPr>
              <w:delText xml:space="preserve"> I WYJAŚNIENIA TREŚCI SWZ ORAZ INNE DOKUMENTY ZAMÓWIENIA BEZPOŚREDNIO</w:delText>
            </w:r>
            <w:r w:rsidDel="007B7C09">
              <w:rPr>
                <w:rFonts w:asciiTheme="minorHAnsi" w:hAnsiTheme="minorHAnsi" w:cstheme="minorHAnsi"/>
                <w:sz w:val="22"/>
                <w:szCs w:val="22"/>
              </w:rPr>
              <w:fldChar w:fldCharType="end"/>
            </w:r>
            <w:r w:rsidDel="007B7C09">
              <w:fldChar w:fldCharType="begin"/>
            </w:r>
            <w:r w:rsidDel="007B7C09">
              <w:delInstrText>HYPERLINK \l "_bookmark1"</w:delInstrText>
            </w:r>
            <w:r w:rsidDel="007B7C09">
              <w:fldChar w:fldCharType="separate"/>
            </w:r>
            <w:r w:rsidR="00CF6D28" w:rsidRPr="00A2773D" w:rsidDel="007B7C09">
              <w:rPr>
                <w:rFonts w:asciiTheme="minorHAnsi" w:hAnsiTheme="minorHAnsi" w:cstheme="minorHAnsi"/>
                <w:sz w:val="22"/>
                <w:szCs w:val="22"/>
              </w:rPr>
              <w:delText xml:space="preserve"> ZWIĄZANE Z POSTĘPOWANIEM O</w:delText>
            </w:r>
            <w:r w:rsidR="00CF6D28" w:rsidRPr="00A2773D" w:rsidDel="007B7C09">
              <w:rPr>
                <w:rFonts w:asciiTheme="minorHAnsi" w:hAnsiTheme="minorHAnsi" w:cstheme="minorHAnsi"/>
                <w:spacing w:val="-25"/>
                <w:sz w:val="22"/>
                <w:szCs w:val="22"/>
              </w:rPr>
              <w:delText xml:space="preserve"> </w:delText>
            </w:r>
            <w:r w:rsidR="00CF6D28" w:rsidRPr="00A2773D" w:rsidDel="007B7C09">
              <w:rPr>
                <w:rFonts w:asciiTheme="minorHAnsi" w:hAnsiTheme="minorHAnsi" w:cstheme="minorHAnsi"/>
                <w:sz w:val="22"/>
                <w:szCs w:val="22"/>
              </w:rPr>
              <w:delText>UDZIELENIE</w:delText>
            </w:r>
            <w:r w:rsidR="00CF6D28" w:rsidRPr="00A2773D" w:rsidDel="007B7C09">
              <w:rPr>
                <w:rFonts w:asciiTheme="minorHAnsi" w:hAnsiTheme="minorHAnsi" w:cstheme="minorHAnsi"/>
                <w:spacing w:val="-2"/>
                <w:sz w:val="22"/>
                <w:szCs w:val="22"/>
              </w:rPr>
              <w:delText xml:space="preserve"> </w:delText>
            </w:r>
            <w:r w:rsidR="00CF6D28" w:rsidRPr="00A2773D" w:rsidDel="007B7C09">
              <w:rPr>
                <w:rFonts w:asciiTheme="minorHAnsi" w:hAnsiTheme="minorHAnsi" w:cstheme="minorHAnsi"/>
                <w:sz w:val="22"/>
                <w:szCs w:val="22"/>
              </w:rPr>
              <w:delText>ZAMÓWIENIA</w:delText>
            </w:r>
            <w:r w:rsidR="00CF6D28" w:rsidRPr="00A2773D" w:rsidDel="007B7C09">
              <w:rPr>
                <w:rFonts w:asciiTheme="minorHAnsi" w:hAnsiTheme="minorHAnsi" w:cstheme="minorHAnsi"/>
                <w:sz w:val="22"/>
                <w:szCs w:val="22"/>
              </w:rPr>
              <w:tab/>
            </w:r>
            <w:r w:rsidR="00CF6D28" w:rsidRPr="00A2773D" w:rsidDel="007B7C09">
              <w:rPr>
                <w:rFonts w:asciiTheme="minorHAnsi" w:hAnsiTheme="minorHAnsi" w:cstheme="minorHAnsi"/>
                <w:spacing w:val="-18"/>
                <w:sz w:val="22"/>
                <w:szCs w:val="22"/>
              </w:rPr>
              <w:delText>3</w:delText>
            </w:r>
            <w:r w:rsidDel="007B7C09">
              <w:rPr>
                <w:rFonts w:asciiTheme="minorHAnsi" w:hAnsiTheme="minorHAnsi" w:cstheme="minorHAnsi"/>
                <w:spacing w:val="-18"/>
                <w:sz w:val="22"/>
                <w:szCs w:val="22"/>
              </w:rPr>
              <w:fldChar w:fldCharType="end"/>
            </w:r>
          </w:del>
        </w:p>
        <w:p w14:paraId="60FB0772" w14:textId="73D74566" w:rsidR="00CF6D28" w:rsidRPr="00A2773D" w:rsidDel="007B7C09" w:rsidRDefault="007B7C09" w:rsidP="00CF6D28">
          <w:pPr>
            <w:pStyle w:val="Spistreci1"/>
            <w:numPr>
              <w:ilvl w:val="0"/>
              <w:numId w:val="19"/>
            </w:numPr>
            <w:tabs>
              <w:tab w:val="left" w:pos="592"/>
              <w:tab w:val="left" w:leader="hyphen" w:pos="9228"/>
            </w:tabs>
            <w:spacing w:before="0" w:line="276" w:lineRule="auto"/>
            <w:ind w:left="591" w:hanging="334"/>
            <w:rPr>
              <w:del w:id="79" w:author="Barbara Skoczeń" w:date="2022-06-23T14:10:00Z"/>
              <w:rFonts w:asciiTheme="minorHAnsi" w:hAnsiTheme="minorHAnsi" w:cstheme="minorHAnsi"/>
              <w:sz w:val="22"/>
              <w:szCs w:val="22"/>
            </w:rPr>
          </w:pPr>
          <w:del w:id="80" w:author="Barbara Skoczeń" w:date="2022-06-23T14:10:00Z">
            <w:r w:rsidDel="007B7C09">
              <w:fldChar w:fldCharType="begin"/>
            </w:r>
            <w:r w:rsidDel="007B7C09">
              <w:delInstrText>HYPERLINK \l "_bookmark2"</w:delInstrText>
            </w:r>
            <w:r w:rsidDel="007B7C09">
              <w:fldChar w:fldCharType="separate"/>
            </w:r>
            <w:r w:rsidR="00CF6D28" w:rsidRPr="00A2773D" w:rsidDel="007B7C09">
              <w:rPr>
                <w:rFonts w:asciiTheme="minorHAnsi" w:hAnsiTheme="minorHAnsi" w:cstheme="minorHAnsi"/>
                <w:sz w:val="22"/>
                <w:szCs w:val="22"/>
              </w:rPr>
              <w:delText>TRYB</w:delText>
            </w:r>
            <w:r w:rsidR="00CF6D28" w:rsidRPr="00A2773D" w:rsidDel="007B7C09">
              <w:rPr>
                <w:rFonts w:asciiTheme="minorHAnsi" w:hAnsiTheme="minorHAnsi" w:cstheme="minorHAnsi"/>
                <w:spacing w:val="-7"/>
                <w:sz w:val="22"/>
                <w:szCs w:val="22"/>
              </w:rPr>
              <w:delText xml:space="preserve"> </w:delText>
            </w:r>
            <w:r w:rsidR="00CF6D28" w:rsidRPr="00A2773D" w:rsidDel="007B7C09">
              <w:rPr>
                <w:rFonts w:asciiTheme="minorHAnsi" w:hAnsiTheme="minorHAnsi" w:cstheme="minorHAnsi"/>
                <w:sz w:val="22"/>
                <w:szCs w:val="22"/>
              </w:rPr>
              <w:delText>UDZIELENIA</w:delText>
            </w:r>
            <w:r w:rsidR="00CF6D28" w:rsidRPr="00A2773D" w:rsidDel="007B7C09">
              <w:rPr>
                <w:rFonts w:asciiTheme="minorHAnsi" w:hAnsiTheme="minorHAnsi" w:cstheme="minorHAnsi"/>
                <w:spacing w:val="-6"/>
                <w:sz w:val="22"/>
                <w:szCs w:val="22"/>
              </w:rPr>
              <w:delText xml:space="preserve"> </w:delText>
            </w:r>
            <w:r w:rsidR="00CF6D28" w:rsidRPr="00A2773D" w:rsidDel="007B7C09">
              <w:rPr>
                <w:rFonts w:asciiTheme="minorHAnsi" w:hAnsiTheme="minorHAnsi" w:cstheme="minorHAnsi"/>
                <w:sz w:val="22"/>
                <w:szCs w:val="22"/>
              </w:rPr>
              <w:delText>ZAMÓWIENIA</w:delText>
            </w:r>
            <w:r w:rsidR="00CF6D28" w:rsidRPr="00A2773D" w:rsidDel="007B7C09">
              <w:rPr>
                <w:rFonts w:asciiTheme="minorHAnsi" w:hAnsiTheme="minorHAnsi" w:cstheme="minorHAnsi"/>
                <w:sz w:val="22"/>
                <w:szCs w:val="22"/>
              </w:rPr>
              <w:tab/>
              <w:delText>3</w:delText>
            </w:r>
            <w:r w:rsidDel="007B7C09">
              <w:rPr>
                <w:rFonts w:asciiTheme="minorHAnsi" w:hAnsiTheme="minorHAnsi" w:cstheme="minorHAnsi"/>
                <w:sz w:val="22"/>
                <w:szCs w:val="22"/>
              </w:rPr>
              <w:fldChar w:fldCharType="end"/>
            </w:r>
          </w:del>
        </w:p>
        <w:p w14:paraId="19599096" w14:textId="53C59D6A" w:rsidR="00CF6D28" w:rsidRPr="00A2773D" w:rsidDel="007B7C09" w:rsidRDefault="007B7C09" w:rsidP="00CF6D28">
          <w:pPr>
            <w:pStyle w:val="Spistreci1"/>
            <w:numPr>
              <w:ilvl w:val="0"/>
              <w:numId w:val="19"/>
            </w:numPr>
            <w:tabs>
              <w:tab w:val="left" w:pos="694"/>
              <w:tab w:val="left" w:leader="hyphen" w:pos="9228"/>
            </w:tabs>
            <w:spacing w:before="0" w:line="276" w:lineRule="auto"/>
            <w:ind w:right="116" w:firstLine="0"/>
            <w:jc w:val="both"/>
            <w:rPr>
              <w:del w:id="81" w:author="Barbara Skoczeń" w:date="2022-06-23T14:10:00Z"/>
              <w:rFonts w:asciiTheme="minorHAnsi" w:hAnsiTheme="minorHAnsi" w:cstheme="minorHAnsi"/>
              <w:sz w:val="22"/>
              <w:szCs w:val="22"/>
            </w:rPr>
          </w:pPr>
          <w:del w:id="82" w:author="Barbara Skoczeń" w:date="2022-06-23T14:10:00Z">
            <w:r w:rsidDel="007B7C09">
              <w:fldChar w:fldCharType="begin"/>
            </w:r>
            <w:r w:rsidDel="007B7C09">
              <w:delInstrText>HYPERLINK \l "_bookmark3"</w:delInstrText>
            </w:r>
            <w:r w:rsidDel="007B7C09">
              <w:fldChar w:fldCharType="separate"/>
            </w:r>
            <w:r w:rsidR="00CF6D28" w:rsidRPr="00A2773D" w:rsidDel="007B7C09">
              <w:rPr>
                <w:rFonts w:asciiTheme="minorHAnsi" w:hAnsiTheme="minorHAnsi" w:cstheme="minorHAnsi"/>
                <w:sz w:val="22"/>
                <w:szCs w:val="22"/>
              </w:rPr>
              <w:delText>INFORMACJA, CZY ZAMAWIAJĄCY PRZEWIDUJE WYBÓR NAJKORZYSTNIEJSZEJ</w:delText>
            </w:r>
            <w:r w:rsidDel="007B7C09">
              <w:rPr>
                <w:rFonts w:asciiTheme="minorHAnsi" w:hAnsiTheme="minorHAnsi" w:cstheme="minorHAnsi"/>
                <w:sz w:val="22"/>
                <w:szCs w:val="22"/>
              </w:rPr>
              <w:fldChar w:fldCharType="end"/>
            </w:r>
            <w:r w:rsidDel="007B7C09">
              <w:fldChar w:fldCharType="begin"/>
            </w:r>
            <w:r w:rsidDel="007B7C09">
              <w:delInstrText>HYPERLINK \l "_bookmark3"</w:delInstrText>
            </w:r>
            <w:r w:rsidDel="007B7C09">
              <w:fldChar w:fldCharType="separate"/>
            </w:r>
            <w:r w:rsidR="00CF6D28" w:rsidRPr="00A2773D" w:rsidDel="007B7C09">
              <w:rPr>
                <w:rFonts w:asciiTheme="minorHAnsi" w:hAnsiTheme="minorHAnsi" w:cstheme="minorHAnsi"/>
                <w:sz w:val="22"/>
                <w:szCs w:val="22"/>
              </w:rPr>
              <w:delText xml:space="preserve"> OFERTY Z MOŻLIWOŚCIĄ</w:delText>
            </w:r>
            <w:r w:rsidR="00CF6D28" w:rsidRPr="00A2773D" w:rsidDel="007B7C09">
              <w:rPr>
                <w:rFonts w:asciiTheme="minorHAnsi" w:hAnsiTheme="minorHAnsi" w:cstheme="minorHAnsi"/>
                <w:spacing w:val="-18"/>
                <w:sz w:val="22"/>
                <w:szCs w:val="22"/>
              </w:rPr>
              <w:delText xml:space="preserve"> </w:delText>
            </w:r>
            <w:r w:rsidR="00CF6D28" w:rsidRPr="00A2773D" w:rsidDel="007B7C09">
              <w:rPr>
                <w:rFonts w:asciiTheme="minorHAnsi" w:hAnsiTheme="minorHAnsi" w:cstheme="minorHAnsi"/>
                <w:sz w:val="22"/>
                <w:szCs w:val="22"/>
              </w:rPr>
              <w:delText>PROWADZENIA</w:delText>
            </w:r>
            <w:r w:rsidR="00CF6D28" w:rsidRPr="00A2773D" w:rsidDel="007B7C09">
              <w:rPr>
                <w:rFonts w:asciiTheme="minorHAnsi" w:hAnsiTheme="minorHAnsi" w:cstheme="minorHAnsi"/>
                <w:spacing w:val="-7"/>
                <w:sz w:val="22"/>
                <w:szCs w:val="22"/>
              </w:rPr>
              <w:delText xml:space="preserve"> </w:delText>
            </w:r>
            <w:r w:rsidR="00CF6D28" w:rsidRPr="00A2773D" w:rsidDel="007B7C09">
              <w:rPr>
                <w:rFonts w:asciiTheme="minorHAnsi" w:hAnsiTheme="minorHAnsi" w:cstheme="minorHAnsi"/>
                <w:sz w:val="22"/>
                <w:szCs w:val="22"/>
              </w:rPr>
              <w:delText>NEGOCJACJI</w:delText>
            </w:r>
            <w:r w:rsidR="00CF6D28" w:rsidRPr="00A2773D" w:rsidDel="007B7C09">
              <w:rPr>
                <w:rFonts w:asciiTheme="minorHAnsi" w:hAnsiTheme="minorHAnsi" w:cstheme="minorHAnsi"/>
                <w:sz w:val="22"/>
                <w:szCs w:val="22"/>
              </w:rPr>
              <w:tab/>
            </w:r>
            <w:r w:rsidR="00CF6D28" w:rsidRPr="00A2773D" w:rsidDel="007B7C09">
              <w:rPr>
                <w:rFonts w:asciiTheme="minorHAnsi" w:hAnsiTheme="minorHAnsi" w:cstheme="minorHAnsi"/>
                <w:spacing w:val="-18"/>
                <w:sz w:val="22"/>
                <w:szCs w:val="22"/>
              </w:rPr>
              <w:delText>3</w:delText>
            </w:r>
            <w:r w:rsidDel="007B7C09">
              <w:rPr>
                <w:rFonts w:asciiTheme="minorHAnsi" w:hAnsiTheme="minorHAnsi" w:cstheme="minorHAnsi"/>
                <w:spacing w:val="-18"/>
                <w:sz w:val="22"/>
                <w:szCs w:val="22"/>
              </w:rPr>
              <w:fldChar w:fldCharType="end"/>
            </w:r>
          </w:del>
        </w:p>
        <w:p w14:paraId="1C0C7AC0" w14:textId="742EB90F" w:rsidR="00CF6D28" w:rsidRPr="00A2773D" w:rsidDel="007B7C09" w:rsidRDefault="007B7C09" w:rsidP="00CF6D28">
          <w:pPr>
            <w:pStyle w:val="Spistreci1"/>
            <w:numPr>
              <w:ilvl w:val="0"/>
              <w:numId w:val="19"/>
            </w:numPr>
            <w:tabs>
              <w:tab w:val="left" w:pos="503"/>
              <w:tab w:val="left" w:leader="hyphen" w:pos="9228"/>
            </w:tabs>
            <w:spacing w:before="0" w:line="276" w:lineRule="auto"/>
            <w:ind w:left="502" w:hanging="245"/>
            <w:rPr>
              <w:del w:id="83" w:author="Barbara Skoczeń" w:date="2022-06-23T14:10:00Z"/>
              <w:rFonts w:asciiTheme="minorHAnsi" w:hAnsiTheme="minorHAnsi" w:cstheme="minorHAnsi"/>
              <w:sz w:val="22"/>
              <w:szCs w:val="22"/>
            </w:rPr>
          </w:pPr>
          <w:del w:id="84" w:author="Barbara Skoczeń" w:date="2022-06-23T14:10:00Z">
            <w:r w:rsidDel="007B7C09">
              <w:fldChar w:fldCharType="begin"/>
            </w:r>
            <w:r w:rsidDel="007B7C09">
              <w:delInstrText>HYPERLINK \l "_bookmark4"</w:delInstrText>
            </w:r>
            <w:r w:rsidDel="007B7C09">
              <w:fldChar w:fldCharType="separate"/>
            </w:r>
            <w:r w:rsidR="00CF6D28" w:rsidRPr="00A2773D" w:rsidDel="007B7C09">
              <w:rPr>
                <w:rFonts w:asciiTheme="minorHAnsi" w:hAnsiTheme="minorHAnsi" w:cstheme="minorHAnsi"/>
                <w:sz w:val="22"/>
                <w:szCs w:val="22"/>
              </w:rPr>
              <w:delText>OPIS</w:delText>
            </w:r>
            <w:r w:rsidR="00CF6D28" w:rsidRPr="00A2773D" w:rsidDel="007B7C09">
              <w:rPr>
                <w:rFonts w:asciiTheme="minorHAnsi" w:hAnsiTheme="minorHAnsi" w:cstheme="minorHAnsi"/>
                <w:spacing w:val="-6"/>
                <w:sz w:val="22"/>
                <w:szCs w:val="22"/>
              </w:rPr>
              <w:delText xml:space="preserve"> </w:delText>
            </w:r>
            <w:r w:rsidR="00CF6D28" w:rsidRPr="00A2773D" w:rsidDel="007B7C09">
              <w:rPr>
                <w:rFonts w:asciiTheme="minorHAnsi" w:hAnsiTheme="minorHAnsi" w:cstheme="minorHAnsi"/>
                <w:sz w:val="22"/>
                <w:szCs w:val="22"/>
              </w:rPr>
              <w:delText>PRZEDMIOTU</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ZAMÓWIENIA</w:delText>
            </w:r>
            <w:r w:rsidR="00CF6D28" w:rsidRPr="00A2773D" w:rsidDel="007B7C09">
              <w:rPr>
                <w:rFonts w:asciiTheme="minorHAnsi" w:hAnsiTheme="minorHAnsi" w:cstheme="minorHAnsi"/>
                <w:sz w:val="22"/>
                <w:szCs w:val="22"/>
              </w:rPr>
              <w:tab/>
              <w:delText>3</w:delText>
            </w:r>
            <w:r w:rsidDel="007B7C09">
              <w:rPr>
                <w:rFonts w:asciiTheme="minorHAnsi" w:hAnsiTheme="minorHAnsi" w:cstheme="minorHAnsi"/>
                <w:sz w:val="22"/>
                <w:szCs w:val="22"/>
              </w:rPr>
              <w:fldChar w:fldCharType="end"/>
            </w:r>
          </w:del>
        </w:p>
        <w:p w14:paraId="25CDCA54" w14:textId="71AE01BC" w:rsidR="00CF6D28" w:rsidRPr="00A2773D" w:rsidDel="007B7C09" w:rsidRDefault="007B7C09" w:rsidP="00CF6D28">
          <w:pPr>
            <w:pStyle w:val="Spistreci1"/>
            <w:numPr>
              <w:ilvl w:val="0"/>
              <w:numId w:val="19"/>
            </w:numPr>
            <w:tabs>
              <w:tab w:val="left" w:pos="581"/>
              <w:tab w:val="left" w:leader="hyphen" w:pos="9228"/>
            </w:tabs>
            <w:spacing w:before="0" w:line="276" w:lineRule="auto"/>
            <w:ind w:left="580" w:hanging="323"/>
            <w:rPr>
              <w:del w:id="85" w:author="Barbara Skoczeń" w:date="2022-06-23T14:10:00Z"/>
              <w:rFonts w:asciiTheme="minorHAnsi" w:hAnsiTheme="minorHAnsi" w:cstheme="minorHAnsi"/>
              <w:sz w:val="22"/>
              <w:szCs w:val="22"/>
            </w:rPr>
          </w:pPr>
          <w:del w:id="86" w:author="Barbara Skoczeń" w:date="2022-06-23T14:10:00Z">
            <w:r w:rsidDel="007B7C09">
              <w:fldChar w:fldCharType="begin"/>
            </w:r>
            <w:r w:rsidDel="007B7C09">
              <w:delInstrText>HYPERLINK \l "_bookmark5"</w:delInstrText>
            </w:r>
            <w:r w:rsidDel="007B7C09">
              <w:fldChar w:fldCharType="separate"/>
            </w:r>
            <w:r w:rsidR="00CF6D28" w:rsidRPr="00A2773D" w:rsidDel="007B7C09">
              <w:rPr>
                <w:rFonts w:asciiTheme="minorHAnsi" w:hAnsiTheme="minorHAnsi" w:cstheme="minorHAnsi"/>
                <w:sz w:val="22"/>
                <w:szCs w:val="22"/>
              </w:rPr>
              <w:delText>TERMIN</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WYKONANIA</w:delText>
            </w:r>
            <w:r w:rsidR="00CF6D28" w:rsidRPr="00A2773D" w:rsidDel="007B7C09">
              <w:rPr>
                <w:rFonts w:asciiTheme="minorHAnsi" w:hAnsiTheme="minorHAnsi" w:cstheme="minorHAnsi"/>
                <w:spacing w:val="-3"/>
                <w:sz w:val="22"/>
                <w:szCs w:val="22"/>
              </w:rPr>
              <w:delText xml:space="preserve"> </w:delText>
            </w:r>
            <w:r w:rsidR="00CF6D28" w:rsidRPr="00A2773D" w:rsidDel="007B7C09">
              <w:rPr>
                <w:rFonts w:asciiTheme="minorHAnsi" w:hAnsiTheme="minorHAnsi" w:cstheme="minorHAnsi"/>
                <w:sz w:val="22"/>
                <w:szCs w:val="22"/>
              </w:rPr>
              <w:delText>ZAMÓWIENIA</w:delText>
            </w:r>
            <w:r w:rsidR="00CF6D28" w:rsidRPr="00A2773D" w:rsidDel="007B7C09">
              <w:rPr>
                <w:rFonts w:asciiTheme="minorHAnsi" w:hAnsiTheme="minorHAnsi" w:cstheme="minorHAnsi"/>
                <w:sz w:val="22"/>
                <w:szCs w:val="22"/>
              </w:rPr>
              <w:tab/>
              <w:delText>4</w:delText>
            </w:r>
            <w:r w:rsidDel="007B7C09">
              <w:rPr>
                <w:rFonts w:asciiTheme="minorHAnsi" w:hAnsiTheme="minorHAnsi" w:cstheme="minorHAnsi"/>
                <w:sz w:val="22"/>
                <w:szCs w:val="22"/>
              </w:rPr>
              <w:fldChar w:fldCharType="end"/>
            </w:r>
          </w:del>
        </w:p>
        <w:p w14:paraId="62D7C34B" w14:textId="668BD09D" w:rsidR="00CF6D28" w:rsidRPr="00A2773D" w:rsidDel="007B7C09" w:rsidRDefault="007B7C09" w:rsidP="00CF6D28">
          <w:pPr>
            <w:pStyle w:val="Spistreci1"/>
            <w:numPr>
              <w:ilvl w:val="0"/>
              <w:numId w:val="19"/>
            </w:numPr>
            <w:tabs>
              <w:tab w:val="left" w:pos="658"/>
              <w:tab w:val="left" w:leader="hyphen" w:pos="9228"/>
            </w:tabs>
            <w:spacing w:before="0" w:line="276" w:lineRule="auto"/>
            <w:ind w:left="657" w:hanging="400"/>
            <w:rPr>
              <w:del w:id="87" w:author="Barbara Skoczeń" w:date="2022-06-23T14:10:00Z"/>
              <w:rFonts w:asciiTheme="minorHAnsi" w:hAnsiTheme="minorHAnsi" w:cstheme="minorHAnsi"/>
              <w:sz w:val="22"/>
              <w:szCs w:val="22"/>
            </w:rPr>
          </w:pPr>
          <w:del w:id="88" w:author="Barbara Skoczeń" w:date="2022-06-23T14:10:00Z">
            <w:r w:rsidDel="007B7C09">
              <w:fldChar w:fldCharType="begin"/>
            </w:r>
            <w:r w:rsidDel="007B7C09">
              <w:delInstrText>HYPERLINK \l "_bookmark6"</w:delInstrText>
            </w:r>
            <w:r w:rsidDel="007B7C09">
              <w:fldChar w:fldCharType="separate"/>
            </w:r>
            <w:r w:rsidR="00CF6D28" w:rsidRPr="00A2773D" w:rsidDel="007B7C09">
              <w:rPr>
                <w:rFonts w:asciiTheme="minorHAnsi" w:hAnsiTheme="minorHAnsi" w:cstheme="minorHAnsi"/>
                <w:sz w:val="22"/>
                <w:szCs w:val="22"/>
              </w:rPr>
              <w:delText>WARUNKI UDZIAŁU</w:delText>
            </w:r>
            <w:r w:rsidR="00CF6D28" w:rsidRPr="00A2773D" w:rsidDel="007B7C09">
              <w:rPr>
                <w:rFonts w:asciiTheme="minorHAnsi" w:hAnsiTheme="minorHAnsi" w:cstheme="minorHAnsi"/>
                <w:spacing w:val="-7"/>
                <w:sz w:val="22"/>
                <w:szCs w:val="22"/>
              </w:rPr>
              <w:delText xml:space="preserve"> </w:delText>
            </w:r>
            <w:r w:rsidR="00CF6D28" w:rsidRPr="00A2773D" w:rsidDel="007B7C09">
              <w:rPr>
                <w:rFonts w:asciiTheme="minorHAnsi" w:hAnsiTheme="minorHAnsi" w:cstheme="minorHAnsi"/>
                <w:sz w:val="22"/>
                <w:szCs w:val="22"/>
              </w:rPr>
              <w:delText>W</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POSTĘPOWANIU</w:delText>
            </w:r>
            <w:r w:rsidR="00CF6D28" w:rsidRPr="00A2773D" w:rsidDel="007B7C09">
              <w:rPr>
                <w:rFonts w:asciiTheme="minorHAnsi" w:hAnsiTheme="minorHAnsi" w:cstheme="minorHAnsi"/>
                <w:sz w:val="22"/>
                <w:szCs w:val="22"/>
              </w:rPr>
              <w:tab/>
              <w:delText>4</w:delText>
            </w:r>
            <w:r w:rsidDel="007B7C09">
              <w:rPr>
                <w:rFonts w:asciiTheme="minorHAnsi" w:hAnsiTheme="minorHAnsi" w:cstheme="minorHAnsi"/>
                <w:sz w:val="22"/>
                <w:szCs w:val="22"/>
              </w:rPr>
              <w:fldChar w:fldCharType="end"/>
            </w:r>
          </w:del>
        </w:p>
        <w:p w14:paraId="0A6BF8BB" w14:textId="77C9C720" w:rsidR="00CF6D28" w:rsidRPr="00A2773D" w:rsidDel="007B7C09" w:rsidRDefault="007B7C09" w:rsidP="00CF6D28">
          <w:pPr>
            <w:pStyle w:val="Spistreci1"/>
            <w:tabs>
              <w:tab w:val="left" w:leader="hyphen" w:pos="9228"/>
            </w:tabs>
            <w:spacing w:before="0" w:line="276" w:lineRule="auto"/>
            <w:ind w:right="116"/>
            <w:jc w:val="both"/>
            <w:rPr>
              <w:del w:id="89" w:author="Barbara Skoczeń" w:date="2022-06-23T14:10:00Z"/>
              <w:rFonts w:asciiTheme="minorHAnsi" w:hAnsiTheme="minorHAnsi" w:cstheme="minorHAnsi"/>
              <w:sz w:val="22"/>
              <w:szCs w:val="22"/>
            </w:rPr>
          </w:pPr>
          <w:del w:id="90" w:author="Barbara Skoczeń" w:date="2022-06-23T14:10:00Z">
            <w:r w:rsidDel="007B7C09">
              <w:fldChar w:fldCharType="begin"/>
            </w:r>
            <w:r w:rsidDel="007B7C09">
              <w:delInstrText>HYPERLINK \l "_bookmark7"</w:delInstrText>
            </w:r>
            <w:r w:rsidDel="007B7C09">
              <w:fldChar w:fldCharType="separate"/>
            </w:r>
            <w:r w:rsidR="00CF6D28" w:rsidRPr="00A2773D" w:rsidDel="007B7C09">
              <w:rPr>
                <w:rFonts w:asciiTheme="minorHAnsi" w:hAnsiTheme="minorHAnsi" w:cstheme="minorHAnsi"/>
                <w:sz w:val="22"/>
                <w:szCs w:val="22"/>
              </w:rPr>
              <w:delText>VIII</w:delText>
            </w:r>
            <w:r w:rsidR="00CF6D28" w:rsidRPr="00A2773D" w:rsidDel="007B7C09">
              <w:rPr>
                <w:rFonts w:asciiTheme="minorHAnsi" w:hAnsiTheme="minorHAnsi" w:cstheme="minorHAnsi"/>
                <w:spacing w:val="-10"/>
                <w:sz w:val="22"/>
                <w:szCs w:val="22"/>
              </w:rPr>
              <w:delText xml:space="preserve"> </w:delText>
            </w:r>
            <w:r w:rsidR="00CF6D28" w:rsidRPr="00A2773D" w:rsidDel="007B7C09">
              <w:rPr>
                <w:rFonts w:asciiTheme="minorHAnsi" w:hAnsiTheme="minorHAnsi" w:cstheme="minorHAnsi"/>
                <w:sz w:val="22"/>
                <w:szCs w:val="22"/>
              </w:rPr>
              <w:delText>PROJEKTOWANE</w:delText>
            </w:r>
            <w:r w:rsidR="00CF6D28" w:rsidRPr="00A2773D" w:rsidDel="007B7C09">
              <w:rPr>
                <w:rFonts w:asciiTheme="minorHAnsi" w:hAnsiTheme="minorHAnsi" w:cstheme="minorHAnsi"/>
                <w:spacing w:val="-8"/>
                <w:sz w:val="22"/>
                <w:szCs w:val="22"/>
              </w:rPr>
              <w:delText xml:space="preserve"> </w:delText>
            </w:r>
            <w:r w:rsidR="00CF6D28" w:rsidRPr="00A2773D" w:rsidDel="007B7C09">
              <w:rPr>
                <w:rFonts w:asciiTheme="minorHAnsi" w:hAnsiTheme="minorHAnsi" w:cstheme="minorHAnsi"/>
                <w:sz w:val="22"/>
                <w:szCs w:val="22"/>
              </w:rPr>
              <w:delText>POSTANOWIENIA</w:delText>
            </w:r>
            <w:r w:rsidR="00CF6D28" w:rsidRPr="00A2773D" w:rsidDel="007B7C09">
              <w:rPr>
                <w:rFonts w:asciiTheme="minorHAnsi" w:hAnsiTheme="minorHAnsi" w:cstheme="minorHAnsi"/>
                <w:spacing w:val="-9"/>
                <w:sz w:val="22"/>
                <w:szCs w:val="22"/>
              </w:rPr>
              <w:delText xml:space="preserve"> </w:delText>
            </w:r>
            <w:r w:rsidR="00CF6D28" w:rsidRPr="00A2773D" w:rsidDel="007B7C09">
              <w:rPr>
                <w:rFonts w:asciiTheme="minorHAnsi" w:hAnsiTheme="minorHAnsi" w:cstheme="minorHAnsi"/>
                <w:sz w:val="22"/>
                <w:szCs w:val="22"/>
              </w:rPr>
              <w:delText>UMOWY</w:delText>
            </w:r>
            <w:r w:rsidR="00CF6D28" w:rsidRPr="00A2773D" w:rsidDel="007B7C09">
              <w:rPr>
                <w:rFonts w:asciiTheme="minorHAnsi" w:hAnsiTheme="minorHAnsi" w:cstheme="minorHAnsi"/>
                <w:spacing w:val="-9"/>
                <w:sz w:val="22"/>
                <w:szCs w:val="22"/>
              </w:rPr>
              <w:delText xml:space="preserve"> </w:delText>
            </w:r>
            <w:r w:rsidR="00CF6D28" w:rsidRPr="00A2773D" w:rsidDel="007B7C09">
              <w:rPr>
                <w:rFonts w:asciiTheme="minorHAnsi" w:hAnsiTheme="minorHAnsi" w:cstheme="minorHAnsi"/>
                <w:sz w:val="22"/>
                <w:szCs w:val="22"/>
              </w:rPr>
              <w:delText>W</w:delText>
            </w:r>
            <w:r w:rsidR="00CF6D28" w:rsidRPr="00A2773D" w:rsidDel="007B7C09">
              <w:rPr>
                <w:rFonts w:asciiTheme="minorHAnsi" w:hAnsiTheme="minorHAnsi" w:cstheme="minorHAnsi"/>
                <w:spacing w:val="-10"/>
                <w:sz w:val="22"/>
                <w:szCs w:val="22"/>
              </w:rPr>
              <w:delText xml:space="preserve"> </w:delText>
            </w:r>
            <w:r w:rsidR="00CF6D28" w:rsidRPr="00A2773D" w:rsidDel="007B7C09">
              <w:rPr>
                <w:rFonts w:asciiTheme="minorHAnsi" w:hAnsiTheme="minorHAnsi" w:cstheme="minorHAnsi"/>
                <w:sz w:val="22"/>
                <w:szCs w:val="22"/>
              </w:rPr>
              <w:delText>SPRAWIE</w:delText>
            </w:r>
            <w:r w:rsidR="00CF6D28" w:rsidRPr="00A2773D" w:rsidDel="007B7C09">
              <w:rPr>
                <w:rFonts w:asciiTheme="minorHAnsi" w:hAnsiTheme="minorHAnsi" w:cstheme="minorHAnsi"/>
                <w:spacing w:val="-10"/>
                <w:sz w:val="22"/>
                <w:szCs w:val="22"/>
              </w:rPr>
              <w:delText xml:space="preserve"> </w:delText>
            </w:r>
            <w:r w:rsidR="00CF6D28" w:rsidRPr="00A2773D" w:rsidDel="007B7C09">
              <w:rPr>
                <w:rFonts w:asciiTheme="minorHAnsi" w:hAnsiTheme="minorHAnsi" w:cstheme="minorHAnsi"/>
                <w:sz w:val="22"/>
                <w:szCs w:val="22"/>
              </w:rPr>
              <w:delText>ZAMÓWIENIA</w:delText>
            </w:r>
            <w:r w:rsidR="00CF6D28" w:rsidRPr="00A2773D" w:rsidDel="007B7C09">
              <w:rPr>
                <w:rFonts w:asciiTheme="minorHAnsi" w:hAnsiTheme="minorHAnsi" w:cstheme="minorHAnsi"/>
                <w:spacing w:val="-8"/>
                <w:sz w:val="22"/>
                <w:szCs w:val="22"/>
              </w:rPr>
              <w:delText xml:space="preserve"> </w:delText>
            </w:r>
            <w:r w:rsidR="00CF6D28" w:rsidRPr="00A2773D" w:rsidDel="007B7C09">
              <w:rPr>
                <w:rFonts w:asciiTheme="minorHAnsi" w:hAnsiTheme="minorHAnsi" w:cstheme="minorHAnsi"/>
                <w:sz w:val="22"/>
                <w:szCs w:val="22"/>
              </w:rPr>
              <w:delText>PUBLICZNEGO,</w:delText>
            </w:r>
            <w:r w:rsidDel="007B7C09">
              <w:rPr>
                <w:rFonts w:asciiTheme="minorHAnsi" w:hAnsiTheme="minorHAnsi" w:cstheme="minorHAnsi"/>
                <w:sz w:val="22"/>
                <w:szCs w:val="22"/>
              </w:rPr>
              <w:fldChar w:fldCharType="end"/>
            </w:r>
            <w:r w:rsidDel="007B7C09">
              <w:fldChar w:fldCharType="begin"/>
            </w:r>
            <w:r w:rsidDel="007B7C09">
              <w:delInstrText>HYPERLINK \l "_bookmark7"</w:delInstrText>
            </w:r>
            <w:r w:rsidDel="007B7C09">
              <w:fldChar w:fldCharType="separate"/>
            </w:r>
            <w:r w:rsidR="00CF6D28" w:rsidRPr="00A2773D" w:rsidDel="007B7C09">
              <w:rPr>
                <w:rFonts w:asciiTheme="minorHAnsi" w:hAnsiTheme="minorHAnsi" w:cstheme="minorHAnsi"/>
                <w:sz w:val="22"/>
                <w:szCs w:val="22"/>
              </w:rPr>
              <w:delText xml:space="preserve"> KTÓRE ZOSTANĄ WPROWADZONE DO TREŚCI</w:delText>
            </w:r>
            <w:r w:rsidR="00CF6D28" w:rsidRPr="00A2773D" w:rsidDel="007B7C09">
              <w:rPr>
                <w:rFonts w:asciiTheme="minorHAnsi" w:hAnsiTheme="minorHAnsi" w:cstheme="minorHAnsi"/>
                <w:spacing w:val="-18"/>
                <w:sz w:val="22"/>
                <w:szCs w:val="22"/>
              </w:rPr>
              <w:delText xml:space="preserve"> </w:delText>
            </w:r>
            <w:r w:rsidR="00CF6D28" w:rsidRPr="00A2773D" w:rsidDel="007B7C09">
              <w:rPr>
                <w:rFonts w:asciiTheme="minorHAnsi" w:hAnsiTheme="minorHAnsi" w:cstheme="minorHAnsi"/>
                <w:sz w:val="22"/>
                <w:szCs w:val="22"/>
              </w:rPr>
              <w:delText>TEJ</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UMOWY</w:delText>
            </w:r>
            <w:r w:rsidR="00CF6D28" w:rsidRPr="00A2773D" w:rsidDel="007B7C09">
              <w:rPr>
                <w:rFonts w:asciiTheme="minorHAnsi" w:hAnsiTheme="minorHAnsi" w:cstheme="minorHAnsi"/>
                <w:sz w:val="22"/>
                <w:szCs w:val="22"/>
              </w:rPr>
              <w:tab/>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pacing w:val="-18"/>
                <w:sz w:val="22"/>
                <w:szCs w:val="22"/>
              </w:rPr>
              <w:delText>6</w:delText>
            </w:r>
          </w:del>
        </w:p>
        <w:p w14:paraId="6B31C14C" w14:textId="34C3198C" w:rsidR="00CF6D28" w:rsidRPr="00A2773D" w:rsidDel="007B7C09" w:rsidRDefault="007B7C09" w:rsidP="00CF6D28">
          <w:pPr>
            <w:pStyle w:val="Spistreci1"/>
            <w:numPr>
              <w:ilvl w:val="0"/>
              <w:numId w:val="18"/>
            </w:numPr>
            <w:tabs>
              <w:tab w:val="left" w:pos="576"/>
              <w:tab w:val="left" w:leader="hyphen" w:pos="9228"/>
            </w:tabs>
            <w:spacing w:before="0" w:line="276" w:lineRule="auto"/>
            <w:ind w:right="116" w:firstLine="0"/>
            <w:jc w:val="both"/>
            <w:rPr>
              <w:del w:id="91" w:author="Barbara Skoczeń" w:date="2022-06-23T14:10:00Z"/>
              <w:rFonts w:asciiTheme="minorHAnsi" w:hAnsiTheme="minorHAnsi" w:cstheme="minorHAnsi"/>
              <w:sz w:val="22"/>
              <w:szCs w:val="22"/>
            </w:rPr>
          </w:pPr>
          <w:del w:id="92" w:author="Barbara Skoczeń" w:date="2022-06-23T14:10:00Z">
            <w:r w:rsidDel="007B7C09">
              <w:fldChar w:fldCharType="begin"/>
            </w:r>
            <w:r w:rsidDel="007B7C09">
              <w:delInstrText>HYPERLINK \l "_bookmark8"</w:delInstrText>
            </w:r>
            <w:r w:rsidDel="007B7C09">
              <w:fldChar w:fldCharType="separate"/>
            </w:r>
            <w:r w:rsidR="00CF6D28" w:rsidRPr="00A2773D" w:rsidDel="007B7C09">
              <w:rPr>
                <w:rFonts w:asciiTheme="minorHAnsi" w:hAnsiTheme="minorHAnsi" w:cstheme="minorHAnsi"/>
                <w:sz w:val="22"/>
                <w:szCs w:val="22"/>
              </w:rPr>
              <w:delText>INFORMACJE</w:delText>
            </w:r>
            <w:r w:rsidR="00CF6D28" w:rsidRPr="00A2773D" w:rsidDel="007B7C09">
              <w:rPr>
                <w:rFonts w:asciiTheme="minorHAnsi" w:hAnsiTheme="minorHAnsi" w:cstheme="minorHAnsi"/>
                <w:spacing w:val="-12"/>
                <w:sz w:val="22"/>
                <w:szCs w:val="22"/>
              </w:rPr>
              <w:delText xml:space="preserve"> </w:delText>
            </w:r>
            <w:r w:rsidR="00CF6D28" w:rsidRPr="00A2773D" w:rsidDel="007B7C09">
              <w:rPr>
                <w:rFonts w:asciiTheme="minorHAnsi" w:hAnsiTheme="minorHAnsi" w:cstheme="minorHAnsi"/>
                <w:sz w:val="22"/>
                <w:szCs w:val="22"/>
              </w:rPr>
              <w:delText>O</w:delText>
            </w:r>
            <w:r w:rsidR="00CF6D28" w:rsidRPr="00A2773D" w:rsidDel="007B7C09">
              <w:rPr>
                <w:rFonts w:asciiTheme="minorHAnsi" w:hAnsiTheme="minorHAnsi" w:cstheme="minorHAnsi"/>
                <w:spacing w:val="-13"/>
                <w:sz w:val="22"/>
                <w:szCs w:val="22"/>
              </w:rPr>
              <w:delText xml:space="preserve"> </w:delText>
            </w:r>
            <w:r w:rsidR="00CF6D28" w:rsidRPr="00A2773D" w:rsidDel="007B7C09">
              <w:rPr>
                <w:rFonts w:asciiTheme="minorHAnsi" w:hAnsiTheme="minorHAnsi" w:cstheme="minorHAnsi"/>
                <w:sz w:val="22"/>
                <w:szCs w:val="22"/>
              </w:rPr>
              <w:delText>ŚRODKACH</w:delText>
            </w:r>
            <w:r w:rsidR="00CF6D28" w:rsidRPr="00A2773D" w:rsidDel="007B7C09">
              <w:rPr>
                <w:rFonts w:asciiTheme="minorHAnsi" w:hAnsiTheme="minorHAnsi" w:cstheme="minorHAnsi"/>
                <w:spacing w:val="-11"/>
                <w:sz w:val="22"/>
                <w:szCs w:val="22"/>
              </w:rPr>
              <w:delText xml:space="preserve"> </w:delText>
            </w:r>
            <w:r w:rsidR="00CF6D28" w:rsidRPr="00A2773D" w:rsidDel="007B7C09">
              <w:rPr>
                <w:rFonts w:asciiTheme="minorHAnsi" w:hAnsiTheme="minorHAnsi" w:cstheme="minorHAnsi"/>
                <w:sz w:val="22"/>
                <w:szCs w:val="22"/>
              </w:rPr>
              <w:delText>KOMUNIKACJI</w:delText>
            </w:r>
            <w:r w:rsidR="00CF6D28" w:rsidRPr="00A2773D" w:rsidDel="007B7C09">
              <w:rPr>
                <w:rFonts w:asciiTheme="minorHAnsi" w:hAnsiTheme="minorHAnsi" w:cstheme="minorHAnsi"/>
                <w:spacing w:val="-11"/>
                <w:sz w:val="22"/>
                <w:szCs w:val="22"/>
              </w:rPr>
              <w:delText xml:space="preserve"> </w:delText>
            </w:r>
            <w:r w:rsidR="00CF6D28" w:rsidRPr="00A2773D" w:rsidDel="007B7C09">
              <w:rPr>
                <w:rFonts w:asciiTheme="minorHAnsi" w:hAnsiTheme="minorHAnsi" w:cstheme="minorHAnsi"/>
                <w:sz w:val="22"/>
                <w:szCs w:val="22"/>
              </w:rPr>
              <w:delText>ELEKTRONICZNEJ,</w:delText>
            </w:r>
            <w:r w:rsidR="00CF6D28" w:rsidRPr="00A2773D" w:rsidDel="007B7C09">
              <w:rPr>
                <w:rFonts w:asciiTheme="minorHAnsi" w:hAnsiTheme="minorHAnsi" w:cstheme="minorHAnsi"/>
                <w:spacing w:val="-10"/>
                <w:sz w:val="22"/>
                <w:szCs w:val="22"/>
              </w:rPr>
              <w:delText xml:space="preserve"> </w:delText>
            </w:r>
            <w:r w:rsidR="00CF6D28" w:rsidRPr="00A2773D" w:rsidDel="007B7C09">
              <w:rPr>
                <w:rFonts w:asciiTheme="minorHAnsi" w:hAnsiTheme="minorHAnsi" w:cstheme="minorHAnsi"/>
                <w:sz w:val="22"/>
                <w:szCs w:val="22"/>
              </w:rPr>
              <w:delText>PRZY</w:delText>
            </w:r>
            <w:r w:rsidR="00CF6D28" w:rsidRPr="00A2773D" w:rsidDel="007B7C09">
              <w:rPr>
                <w:rFonts w:asciiTheme="minorHAnsi" w:hAnsiTheme="minorHAnsi" w:cstheme="minorHAnsi"/>
                <w:spacing w:val="-11"/>
                <w:sz w:val="22"/>
                <w:szCs w:val="22"/>
              </w:rPr>
              <w:delText xml:space="preserve"> </w:delText>
            </w:r>
            <w:r w:rsidR="00CF6D28" w:rsidRPr="00A2773D" w:rsidDel="007B7C09">
              <w:rPr>
                <w:rFonts w:asciiTheme="minorHAnsi" w:hAnsiTheme="minorHAnsi" w:cstheme="minorHAnsi"/>
                <w:sz w:val="22"/>
                <w:szCs w:val="22"/>
              </w:rPr>
              <w:delText>UŻYCIU</w:delText>
            </w:r>
            <w:r w:rsidR="00CF6D28" w:rsidRPr="00A2773D" w:rsidDel="007B7C09">
              <w:rPr>
                <w:rFonts w:asciiTheme="minorHAnsi" w:hAnsiTheme="minorHAnsi" w:cstheme="minorHAnsi"/>
                <w:spacing w:val="-12"/>
                <w:sz w:val="22"/>
                <w:szCs w:val="22"/>
              </w:rPr>
              <w:delText xml:space="preserve"> </w:delText>
            </w:r>
            <w:r w:rsidR="00CF6D28" w:rsidRPr="00A2773D" w:rsidDel="007B7C09">
              <w:rPr>
                <w:rFonts w:asciiTheme="minorHAnsi" w:hAnsiTheme="minorHAnsi" w:cstheme="minorHAnsi"/>
                <w:sz w:val="22"/>
                <w:szCs w:val="22"/>
              </w:rPr>
              <w:delText>KTÓRYCH</w:delText>
            </w:r>
            <w:r w:rsidDel="007B7C09">
              <w:rPr>
                <w:rFonts w:asciiTheme="minorHAnsi" w:hAnsiTheme="minorHAnsi" w:cstheme="minorHAnsi"/>
                <w:sz w:val="22"/>
                <w:szCs w:val="22"/>
              </w:rPr>
              <w:fldChar w:fldCharType="end"/>
            </w:r>
            <w:r w:rsidDel="007B7C09">
              <w:fldChar w:fldCharType="begin"/>
            </w:r>
            <w:r w:rsidDel="007B7C09">
              <w:delInstrText>HYPERLINK \l "_bookmark8"</w:delInstrText>
            </w:r>
            <w:r w:rsidDel="007B7C09">
              <w:fldChar w:fldCharType="separate"/>
            </w:r>
            <w:r w:rsidR="00CF6D28" w:rsidRPr="00A2773D" w:rsidDel="007B7C09">
              <w:rPr>
                <w:rFonts w:asciiTheme="minorHAnsi" w:hAnsiTheme="minorHAnsi" w:cstheme="minorHAnsi"/>
                <w:sz w:val="22"/>
                <w:szCs w:val="22"/>
              </w:rPr>
              <w:delText xml:space="preserve"> ZAMAWIAJĄCY BĘDZIE KOMUNIKOWAŁ SIĘ Z WYKONAWCAMI, ORAZ INFORMACJE O</w:delText>
            </w:r>
            <w:r w:rsidDel="007B7C09">
              <w:rPr>
                <w:rFonts w:asciiTheme="minorHAnsi" w:hAnsiTheme="minorHAnsi" w:cstheme="minorHAnsi"/>
                <w:sz w:val="22"/>
                <w:szCs w:val="22"/>
              </w:rPr>
              <w:fldChar w:fldCharType="end"/>
            </w:r>
            <w:r w:rsidDel="007B7C09">
              <w:fldChar w:fldCharType="begin"/>
            </w:r>
            <w:r w:rsidDel="007B7C09">
              <w:delInstrText>HYPERLINK \l "_bookmark8"</w:delInstrText>
            </w:r>
            <w:r w:rsidDel="007B7C09">
              <w:fldChar w:fldCharType="separate"/>
            </w:r>
            <w:r w:rsidR="00CF6D28" w:rsidRPr="00A2773D" w:rsidDel="007B7C09">
              <w:rPr>
                <w:rFonts w:asciiTheme="minorHAnsi" w:hAnsiTheme="minorHAnsi" w:cstheme="minorHAnsi"/>
                <w:sz w:val="22"/>
                <w:szCs w:val="22"/>
              </w:rPr>
              <w:delText xml:space="preserve"> WYMAGANIACH TECHNICZNYCH I ORGANIZACYJNYCH SPORZĄDZANIA, WYSYŁANIA I</w:delText>
            </w:r>
            <w:r w:rsidDel="007B7C09">
              <w:rPr>
                <w:rFonts w:asciiTheme="minorHAnsi" w:hAnsiTheme="minorHAnsi" w:cstheme="minorHAnsi"/>
                <w:sz w:val="22"/>
                <w:szCs w:val="22"/>
              </w:rPr>
              <w:fldChar w:fldCharType="end"/>
            </w:r>
            <w:r w:rsidDel="007B7C09">
              <w:fldChar w:fldCharType="begin"/>
            </w:r>
            <w:r w:rsidDel="007B7C09">
              <w:delInstrText>HYPERLINK \l "_bookmark8"</w:delInstrText>
            </w:r>
            <w:r w:rsidDel="007B7C09">
              <w:fldChar w:fldCharType="separate"/>
            </w:r>
            <w:r w:rsidR="00CF6D28" w:rsidRPr="00A2773D" w:rsidDel="007B7C09">
              <w:rPr>
                <w:rFonts w:asciiTheme="minorHAnsi" w:hAnsiTheme="minorHAnsi" w:cstheme="minorHAnsi"/>
                <w:sz w:val="22"/>
                <w:szCs w:val="22"/>
              </w:rPr>
              <w:delText xml:space="preserve"> ODBIERANIA</w:delText>
            </w:r>
            <w:r w:rsidR="00CF6D28" w:rsidRPr="00A2773D" w:rsidDel="007B7C09">
              <w:rPr>
                <w:rFonts w:asciiTheme="minorHAnsi" w:hAnsiTheme="minorHAnsi" w:cstheme="minorHAnsi"/>
                <w:spacing w:val="-10"/>
                <w:sz w:val="22"/>
                <w:szCs w:val="22"/>
              </w:rPr>
              <w:delText xml:space="preserve"> </w:delText>
            </w:r>
            <w:r w:rsidR="00CF6D28" w:rsidRPr="00A2773D" w:rsidDel="007B7C09">
              <w:rPr>
                <w:rFonts w:asciiTheme="minorHAnsi" w:hAnsiTheme="minorHAnsi" w:cstheme="minorHAnsi"/>
                <w:sz w:val="22"/>
                <w:szCs w:val="22"/>
              </w:rPr>
              <w:delText>KORESPONDENCJI</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ELEKTRONICZNEJ</w:delText>
            </w:r>
            <w:r w:rsidR="00CF6D28" w:rsidRPr="00A2773D" w:rsidDel="007B7C09">
              <w:rPr>
                <w:rFonts w:asciiTheme="minorHAnsi" w:hAnsiTheme="minorHAnsi" w:cstheme="minorHAnsi"/>
                <w:sz w:val="22"/>
                <w:szCs w:val="22"/>
              </w:rPr>
              <w:tab/>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pacing w:val="-18"/>
                <w:sz w:val="22"/>
                <w:szCs w:val="22"/>
              </w:rPr>
              <w:delText>6</w:delText>
            </w:r>
          </w:del>
        </w:p>
        <w:p w14:paraId="6ED1769E" w14:textId="448FE9F1" w:rsidR="00CF6D28" w:rsidRPr="00A2773D" w:rsidDel="007B7C09" w:rsidRDefault="007B7C09" w:rsidP="00CF6D28">
          <w:pPr>
            <w:pStyle w:val="Spistreci1"/>
            <w:numPr>
              <w:ilvl w:val="0"/>
              <w:numId w:val="18"/>
            </w:numPr>
            <w:tabs>
              <w:tab w:val="left" w:pos="503"/>
              <w:tab w:val="left" w:leader="hyphen" w:pos="9228"/>
            </w:tabs>
            <w:spacing w:before="0" w:line="276" w:lineRule="auto"/>
            <w:ind w:left="502" w:hanging="245"/>
            <w:rPr>
              <w:del w:id="93" w:author="Barbara Skoczeń" w:date="2022-06-23T14:10:00Z"/>
              <w:rFonts w:asciiTheme="minorHAnsi" w:hAnsiTheme="minorHAnsi" w:cstheme="minorHAnsi"/>
              <w:sz w:val="22"/>
              <w:szCs w:val="22"/>
            </w:rPr>
          </w:pPr>
          <w:del w:id="94" w:author="Barbara Skoczeń" w:date="2022-06-23T14:10:00Z">
            <w:r w:rsidDel="007B7C09">
              <w:fldChar w:fldCharType="begin"/>
            </w:r>
            <w:r w:rsidDel="007B7C09">
              <w:delInstrText>HYPERLINK \l "_bookmark9"</w:delInstrText>
            </w:r>
            <w:r w:rsidDel="007B7C09">
              <w:fldChar w:fldCharType="separate"/>
            </w:r>
            <w:r w:rsidR="00CF6D28" w:rsidRPr="00A2773D" w:rsidDel="007B7C09">
              <w:rPr>
                <w:rFonts w:asciiTheme="minorHAnsi" w:hAnsiTheme="minorHAnsi" w:cstheme="minorHAnsi"/>
                <w:sz w:val="22"/>
                <w:szCs w:val="22"/>
              </w:rPr>
              <w:delText>WYMAGANIA</w:delText>
            </w:r>
            <w:r w:rsidR="00CF6D28" w:rsidRPr="00A2773D" w:rsidDel="007B7C09">
              <w:rPr>
                <w:rFonts w:asciiTheme="minorHAnsi" w:hAnsiTheme="minorHAnsi" w:cstheme="minorHAnsi"/>
                <w:spacing w:val="-2"/>
                <w:sz w:val="22"/>
                <w:szCs w:val="22"/>
              </w:rPr>
              <w:delText xml:space="preserve"> </w:delText>
            </w:r>
            <w:r w:rsidR="00CF6D28" w:rsidRPr="00A2773D" w:rsidDel="007B7C09">
              <w:rPr>
                <w:rFonts w:asciiTheme="minorHAnsi" w:hAnsiTheme="minorHAnsi" w:cstheme="minorHAnsi"/>
                <w:sz w:val="22"/>
                <w:szCs w:val="22"/>
              </w:rPr>
              <w:delText>DOTYCZĄCE</w:delText>
            </w:r>
            <w:r w:rsidR="00CF6D28" w:rsidRPr="00A2773D" w:rsidDel="007B7C09">
              <w:rPr>
                <w:rFonts w:asciiTheme="minorHAnsi" w:hAnsiTheme="minorHAnsi" w:cstheme="minorHAnsi"/>
                <w:spacing w:val="-3"/>
                <w:sz w:val="22"/>
                <w:szCs w:val="22"/>
              </w:rPr>
              <w:delText xml:space="preserve"> </w:delText>
            </w:r>
            <w:r w:rsidR="00CF6D28" w:rsidRPr="00A2773D" w:rsidDel="007B7C09">
              <w:rPr>
                <w:rFonts w:asciiTheme="minorHAnsi" w:hAnsiTheme="minorHAnsi" w:cstheme="minorHAnsi"/>
                <w:sz w:val="22"/>
                <w:szCs w:val="22"/>
              </w:rPr>
              <w:delText>WADIUM</w:delText>
            </w:r>
            <w:r w:rsidR="00CF6D28" w:rsidRPr="00A2773D" w:rsidDel="007B7C09">
              <w:rPr>
                <w:rFonts w:asciiTheme="minorHAnsi" w:hAnsiTheme="minorHAnsi" w:cstheme="minorHAnsi"/>
                <w:sz w:val="22"/>
                <w:szCs w:val="22"/>
              </w:rPr>
              <w:tab/>
              <w:delText>7</w:delText>
            </w:r>
            <w:r w:rsidDel="007B7C09">
              <w:rPr>
                <w:rFonts w:asciiTheme="minorHAnsi" w:hAnsiTheme="minorHAnsi" w:cstheme="minorHAnsi"/>
                <w:sz w:val="22"/>
                <w:szCs w:val="22"/>
              </w:rPr>
              <w:fldChar w:fldCharType="end"/>
            </w:r>
          </w:del>
        </w:p>
        <w:p w14:paraId="74C08EE5" w14:textId="4B3E0CB1" w:rsidR="00CF6D28" w:rsidRPr="00A2773D" w:rsidDel="007B7C09" w:rsidRDefault="007B7C09" w:rsidP="00CF6D28">
          <w:pPr>
            <w:pStyle w:val="Spistreci1"/>
            <w:numPr>
              <w:ilvl w:val="0"/>
              <w:numId w:val="18"/>
            </w:numPr>
            <w:tabs>
              <w:tab w:val="left" w:pos="581"/>
              <w:tab w:val="left" w:leader="hyphen" w:pos="9228"/>
            </w:tabs>
            <w:spacing w:before="0" w:line="276" w:lineRule="auto"/>
            <w:ind w:left="580" w:hanging="323"/>
            <w:rPr>
              <w:del w:id="95" w:author="Barbara Skoczeń" w:date="2022-06-23T14:10:00Z"/>
              <w:rFonts w:asciiTheme="minorHAnsi" w:hAnsiTheme="minorHAnsi" w:cstheme="minorHAnsi"/>
              <w:sz w:val="22"/>
              <w:szCs w:val="22"/>
            </w:rPr>
          </w:pPr>
          <w:del w:id="96" w:author="Barbara Skoczeń" w:date="2022-06-23T14:10:00Z">
            <w:r w:rsidDel="007B7C09">
              <w:fldChar w:fldCharType="begin"/>
            </w:r>
            <w:r w:rsidDel="007B7C09">
              <w:delInstrText>HYPERLINK \l "_bookmark10"</w:delInstrText>
            </w:r>
            <w:r w:rsidDel="007B7C09">
              <w:fldChar w:fldCharType="separate"/>
            </w:r>
            <w:r w:rsidR="00CF6D28" w:rsidRPr="00A2773D" w:rsidDel="007B7C09">
              <w:rPr>
                <w:rFonts w:asciiTheme="minorHAnsi" w:hAnsiTheme="minorHAnsi" w:cstheme="minorHAnsi"/>
                <w:sz w:val="22"/>
                <w:szCs w:val="22"/>
              </w:rPr>
              <w:delText>TERMIN</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ZWIĄZANIA</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OFERTĄ</w:delText>
            </w:r>
            <w:r w:rsidR="00CF6D28" w:rsidRPr="00A2773D" w:rsidDel="007B7C09">
              <w:rPr>
                <w:rFonts w:asciiTheme="minorHAnsi" w:hAnsiTheme="minorHAnsi" w:cstheme="minorHAnsi"/>
                <w:sz w:val="22"/>
                <w:szCs w:val="22"/>
              </w:rPr>
              <w:tab/>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7</w:delText>
            </w:r>
          </w:del>
        </w:p>
        <w:p w14:paraId="1A36DF01" w14:textId="74DE11A0" w:rsidR="00CF6D28" w:rsidRPr="00A2773D" w:rsidDel="007B7C09" w:rsidRDefault="007B7C09" w:rsidP="00CF6D28">
          <w:pPr>
            <w:pStyle w:val="Spistreci1"/>
            <w:numPr>
              <w:ilvl w:val="0"/>
              <w:numId w:val="18"/>
            </w:numPr>
            <w:tabs>
              <w:tab w:val="left" w:pos="658"/>
              <w:tab w:val="left" w:leader="hyphen" w:pos="9228"/>
            </w:tabs>
            <w:spacing w:before="0" w:line="276" w:lineRule="auto"/>
            <w:ind w:left="657" w:hanging="400"/>
            <w:jc w:val="both"/>
            <w:rPr>
              <w:del w:id="97" w:author="Barbara Skoczeń" w:date="2022-06-23T14:10:00Z"/>
              <w:rFonts w:asciiTheme="minorHAnsi" w:hAnsiTheme="minorHAnsi" w:cstheme="minorHAnsi"/>
              <w:sz w:val="22"/>
              <w:szCs w:val="22"/>
            </w:rPr>
          </w:pPr>
          <w:del w:id="98" w:author="Barbara Skoczeń" w:date="2022-06-23T14:10:00Z">
            <w:r w:rsidDel="007B7C09">
              <w:fldChar w:fldCharType="begin"/>
            </w:r>
            <w:r w:rsidDel="007B7C09">
              <w:delInstrText>HYPERLINK \l "_bookmark11"</w:delInstrText>
            </w:r>
            <w:r w:rsidDel="007B7C09">
              <w:fldChar w:fldCharType="separate"/>
            </w:r>
            <w:r w:rsidR="00CF6D28" w:rsidRPr="00A2773D" w:rsidDel="007B7C09">
              <w:rPr>
                <w:rFonts w:asciiTheme="minorHAnsi" w:hAnsiTheme="minorHAnsi" w:cstheme="minorHAnsi"/>
                <w:sz w:val="22"/>
                <w:szCs w:val="22"/>
              </w:rPr>
              <w:delText>OPIS SPOSOBU</w:delText>
            </w:r>
            <w:r w:rsidR="00CF6D28" w:rsidRPr="00A2773D" w:rsidDel="007B7C09">
              <w:rPr>
                <w:rFonts w:asciiTheme="minorHAnsi" w:hAnsiTheme="minorHAnsi" w:cstheme="minorHAnsi"/>
                <w:spacing w:val="-13"/>
                <w:sz w:val="22"/>
                <w:szCs w:val="22"/>
              </w:rPr>
              <w:delText xml:space="preserve"> </w:delText>
            </w:r>
            <w:r w:rsidR="00CF6D28" w:rsidRPr="00A2773D" w:rsidDel="007B7C09">
              <w:rPr>
                <w:rFonts w:asciiTheme="minorHAnsi" w:hAnsiTheme="minorHAnsi" w:cstheme="minorHAnsi"/>
                <w:sz w:val="22"/>
                <w:szCs w:val="22"/>
              </w:rPr>
              <w:delText>PRZYGOTOWANIA</w:delText>
            </w:r>
            <w:r w:rsidR="00CF6D28" w:rsidRPr="00A2773D" w:rsidDel="007B7C09">
              <w:rPr>
                <w:rFonts w:asciiTheme="minorHAnsi" w:hAnsiTheme="minorHAnsi" w:cstheme="minorHAnsi"/>
                <w:spacing w:val="-6"/>
                <w:sz w:val="22"/>
                <w:szCs w:val="22"/>
              </w:rPr>
              <w:delText xml:space="preserve"> </w:delText>
            </w:r>
            <w:r w:rsidR="00CF6D28" w:rsidRPr="00A2773D" w:rsidDel="007B7C09">
              <w:rPr>
                <w:rFonts w:asciiTheme="minorHAnsi" w:hAnsiTheme="minorHAnsi" w:cstheme="minorHAnsi"/>
                <w:sz w:val="22"/>
                <w:szCs w:val="22"/>
              </w:rPr>
              <w:delText>OFERTY</w:delText>
            </w:r>
            <w:r w:rsidR="00CF6D28" w:rsidRPr="00A2773D" w:rsidDel="007B7C09">
              <w:rPr>
                <w:rFonts w:asciiTheme="minorHAnsi" w:hAnsiTheme="minorHAnsi" w:cstheme="minorHAnsi"/>
                <w:sz w:val="22"/>
                <w:szCs w:val="22"/>
              </w:rPr>
              <w:tab/>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7</w:delText>
            </w:r>
          </w:del>
        </w:p>
        <w:p w14:paraId="4615EDEC" w14:textId="130A6FE5" w:rsidR="00CF6D28" w:rsidRPr="00A2773D" w:rsidDel="007B7C09" w:rsidRDefault="007B7C09" w:rsidP="00CF6D28">
          <w:pPr>
            <w:pStyle w:val="Spistreci1"/>
            <w:numPr>
              <w:ilvl w:val="0"/>
              <w:numId w:val="18"/>
            </w:numPr>
            <w:tabs>
              <w:tab w:val="left" w:pos="736"/>
              <w:tab w:val="left" w:leader="hyphen" w:pos="9128"/>
            </w:tabs>
            <w:spacing w:before="0" w:line="276" w:lineRule="auto"/>
            <w:ind w:left="735" w:hanging="478"/>
            <w:jc w:val="both"/>
            <w:rPr>
              <w:del w:id="99" w:author="Barbara Skoczeń" w:date="2022-06-23T14:10:00Z"/>
              <w:rFonts w:asciiTheme="minorHAnsi" w:hAnsiTheme="minorHAnsi" w:cstheme="minorHAnsi"/>
              <w:sz w:val="22"/>
              <w:szCs w:val="22"/>
            </w:rPr>
          </w:pPr>
          <w:del w:id="100" w:author="Barbara Skoczeń" w:date="2022-06-23T14:10:00Z">
            <w:r w:rsidDel="007B7C09">
              <w:fldChar w:fldCharType="begin"/>
            </w:r>
            <w:r w:rsidDel="007B7C09">
              <w:delInstrText>HYPERLINK \l "_bookmark12"</w:delInstrText>
            </w:r>
            <w:r w:rsidDel="007B7C09">
              <w:fldChar w:fldCharType="separate"/>
            </w:r>
            <w:r w:rsidR="00CF6D28" w:rsidRPr="00A2773D" w:rsidDel="007B7C09">
              <w:rPr>
                <w:rFonts w:asciiTheme="minorHAnsi" w:hAnsiTheme="minorHAnsi" w:cstheme="minorHAnsi"/>
                <w:sz w:val="22"/>
                <w:szCs w:val="22"/>
              </w:rPr>
              <w:delText>SPOSÓB ORAZ TERMIN</w:delText>
            </w:r>
            <w:r w:rsidR="00CF6D28" w:rsidRPr="00A2773D" w:rsidDel="007B7C09">
              <w:rPr>
                <w:rFonts w:asciiTheme="minorHAnsi" w:hAnsiTheme="minorHAnsi" w:cstheme="minorHAnsi"/>
                <w:spacing w:val="-13"/>
                <w:sz w:val="22"/>
                <w:szCs w:val="22"/>
              </w:rPr>
              <w:delText xml:space="preserve"> </w:delText>
            </w:r>
            <w:r w:rsidR="00CF6D28" w:rsidRPr="00A2773D" w:rsidDel="007B7C09">
              <w:rPr>
                <w:rFonts w:asciiTheme="minorHAnsi" w:hAnsiTheme="minorHAnsi" w:cstheme="minorHAnsi"/>
                <w:sz w:val="22"/>
                <w:szCs w:val="22"/>
              </w:rPr>
              <w:delText>SKŁADANIA</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OFERT</w:delText>
            </w:r>
            <w:r w:rsidR="00CF6D28" w:rsidRPr="00A2773D" w:rsidDel="007B7C09">
              <w:rPr>
                <w:rFonts w:asciiTheme="minorHAnsi" w:hAnsiTheme="minorHAnsi" w:cstheme="minorHAnsi"/>
                <w:sz w:val="22"/>
                <w:szCs w:val="22"/>
              </w:rPr>
              <w:tab/>
              <w:delText>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0</w:delText>
            </w:r>
          </w:del>
        </w:p>
        <w:p w14:paraId="5255584A" w14:textId="656A6974" w:rsidR="00CF6D28" w:rsidRPr="00A2773D" w:rsidDel="007B7C09" w:rsidRDefault="007B7C09" w:rsidP="00CF6D28">
          <w:pPr>
            <w:pStyle w:val="Spistreci1"/>
            <w:numPr>
              <w:ilvl w:val="0"/>
              <w:numId w:val="18"/>
            </w:numPr>
            <w:tabs>
              <w:tab w:val="left" w:pos="725"/>
              <w:tab w:val="left" w:leader="hyphen" w:pos="9128"/>
            </w:tabs>
            <w:spacing w:before="0" w:line="276" w:lineRule="auto"/>
            <w:ind w:left="724" w:hanging="467"/>
            <w:rPr>
              <w:del w:id="101" w:author="Barbara Skoczeń" w:date="2022-06-23T14:10:00Z"/>
              <w:rFonts w:asciiTheme="minorHAnsi" w:hAnsiTheme="minorHAnsi" w:cstheme="minorHAnsi"/>
              <w:sz w:val="22"/>
              <w:szCs w:val="22"/>
            </w:rPr>
          </w:pPr>
          <w:del w:id="102" w:author="Barbara Skoczeń" w:date="2022-06-23T14:10:00Z">
            <w:r w:rsidDel="007B7C09">
              <w:fldChar w:fldCharType="begin"/>
            </w:r>
            <w:r w:rsidDel="007B7C09">
              <w:delInstrText>HYPERLINK \l "_bookmark13"</w:delInstrText>
            </w:r>
            <w:r w:rsidDel="007B7C09">
              <w:fldChar w:fldCharType="separate"/>
            </w:r>
            <w:r w:rsidR="00CF6D28" w:rsidRPr="00A2773D" w:rsidDel="007B7C09">
              <w:rPr>
                <w:rFonts w:asciiTheme="minorHAnsi" w:hAnsiTheme="minorHAnsi" w:cstheme="minorHAnsi"/>
                <w:sz w:val="22"/>
                <w:szCs w:val="22"/>
              </w:rPr>
              <w:delText>TERMIN</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OTWARCIA</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OFERT</w:delText>
            </w:r>
            <w:r w:rsidR="00CF6D28" w:rsidRPr="00A2773D" w:rsidDel="007B7C09">
              <w:rPr>
                <w:rFonts w:asciiTheme="minorHAnsi" w:hAnsiTheme="minorHAnsi" w:cstheme="minorHAnsi"/>
                <w:sz w:val="22"/>
                <w:szCs w:val="22"/>
              </w:rPr>
              <w:tab/>
              <w:delText>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0</w:delText>
            </w:r>
          </w:del>
        </w:p>
        <w:p w14:paraId="2F28FBC1" w14:textId="38BB755B" w:rsidR="00CF6D28" w:rsidRPr="00A2773D" w:rsidDel="007B7C09" w:rsidRDefault="007B7C09" w:rsidP="00CF6D28">
          <w:pPr>
            <w:pStyle w:val="Spistreci1"/>
            <w:numPr>
              <w:ilvl w:val="0"/>
              <w:numId w:val="18"/>
            </w:numPr>
            <w:tabs>
              <w:tab w:val="left" w:pos="647"/>
              <w:tab w:val="left" w:leader="hyphen" w:pos="9128"/>
            </w:tabs>
            <w:spacing w:before="0" w:line="276" w:lineRule="auto"/>
            <w:ind w:left="646" w:hanging="389"/>
            <w:rPr>
              <w:del w:id="103" w:author="Barbara Skoczeń" w:date="2022-06-23T14:10:00Z"/>
              <w:rFonts w:asciiTheme="minorHAnsi" w:hAnsiTheme="minorHAnsi" w:cstheme="minorHAnsi"/>
              <w:sz w:val="22"/>
              <w:szCs w:val="22"/>
            </w:rPr>
          </w:pPr>
          <w:del w:id="104" w:author="Barbara Skoczeń" w:date="2022-06-23T14:10:00Z">
            <w:r w:rsidDel="007B7C09">
              <w:fldChar w:fldCharType="begin"/>
            </w:r>
            <w:r w:rsidDel="007B7C09">
              <w:delInstrText>HYPERLINK \l "_bookmark14"</w:delInstrText>
            </w:r>
            <w:r w:rsidDel="007B7C09">
              <w:fldChar w:fldCharType="separate"/>
            </w:r>
            <w:r w:rsidR="00CF6D28" w:rsidRPr="00A2773D" w:rsidDel="007B7C09">
              <w:rPr>
                <w:rFonts w:asciiTheme="minorHAnsi" w:hAnsiTheme="minorHAnsi" w:cstheme="minorHAnsi"/>
                <w:sz w:val="22"/>
                <w:szCs w:val="22"/>
              </w:rPr>
              <w:delText>PODSTAWY</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WYKLUCZENIA</w:delText>
            </w:r>
            <w:r w:rsidR="00CF6D28" w:rsidRPr="00A2773D" w:rsidDel="007B7C09">
              <w:rPr>
                <w:rFonts w:asciiTheme="minorHAnsi" w:hAnsiTheme="minorHAnsi" w:cstheme="minorHAnsi"/>
                <w:sz w:val="22"/>
                <w:szCs w:val="22"/>
              </w:rPr>
              <w:tab/>
              <w:delText>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1</w:delText>
            </w:r>
          </w:del>
        </w:p>
        <w:p w14:paraId="524EF208" w14:textId="605663BB" w:rsidR="00CF6D28" w:rsidRPr="00A2773D" w:rsidDel="007B7C09" w:rsidRDefault="007B7C09" w:rsidP="00CF6D28">
          <w:pPr>
            <w:pStyle w:val="Spistreci1"/>
            <w:numPr>
              <w:ilvl w:val="0"/>
              <w:numId w:val="18"/>
            </w:numPr>
            <w:tabs>
              <w:tab w:val="left" w:pos="725"/>
              <w:tab w:val="left" w:leader="hyphen" w:pos="9128"/>
            </w:tabs>
            <w:spacing w:before="0" w:line="276" w:lineRule="auto"/>
            <w:ind w:left="724" w:hanging="467"/>
            <w:rPr>
              <w:del w:id="105" w:author="Barbara Skoczeń" w:date="2022-06-23T14:10:00Z"/>
              <w:rFonts w:asciiTheme="minorHAnsi" w:hAnsiTheme="minorHAnsi" w:cstheme="minorHAnsi"/>
              <w:sz w:val="22"/>
              <w:szCs w:val="22"/>
            </w:rPr>
          </w:pPr>
          <w:del w:id="106" w:author="Barbara Skoczeń" w:date="2022-06-23T14:10:00Z">
            <w:r w:rsidDel="007B7C09">
              <w:fldChar w:fldCharType="begin"/>
            </w:r>
            <w:r w:rsidDel="007B7C09">
              <w:delInstrText>HYPERLINK \l "_bookmark15"</w:delInstrText>
            </w:r>
            <w:r w:rsidDel="007B7C09">
              <w:fldChar w:fldCharType="separate"/>
            </w:r>
            <w:r w:rsidR="00CF6D28" w:rsidRPr="00A2773D" w:rsidDel="007B7C09">
              <w:rPr>
                <w:rFonts w:asciiTheme="minorHAnsi" w:hAnsiTheme="minorHAnsi" w:cstheme="minorHAnsi"/>
                <w:sz w:val="22"/>
                <w:szCs w:val="22"/>
              </w:rPr>
              <w:delText>SPOSÓB</w:delText>
            </w:r>
            <w:r w:rsidR="00CF6D28" w:rsidRPr="00A2773D" w:rsidDel="007B7C09">
              <w:rPr>
                <w:rFonts w:asciiTheme="minorHAnsi" w:hAnsiTheme="minorHAnsi" w:cstheme="minorHAnsi"/>
                <w:spacing w:val="-6"/>
                <w:sz w:val="22"/>
                <w:szCs w:val="22"/>
              </w:rPr>
              <w:delText xml:space="preserve"> </w:delText>
            </w:r>
            <w:r w:rsidR="00CF6D28" w:rsidRPr="00A2773D" w:rsidDel="007B7C09">
              <w:rPr>
                <w:rFonts w:asciiTheme="minorHAnsi" w:hAnsiTheme="minorHAnsi" w:cstheme="minorHAnsi"/>
                <w:sz w:val="22"/>
                <w:szCs w:val="22"/>
              </w:rPr>
              <w:delText>OBLICZENIA</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CENY</w:delText>
            </w:r>
            <w:r w:rsidR="00CF6D28" w:rsidRPr="00A2773D" w:rsidDel="007B7C09">
              <w:rPr>
                <w:rFonts w:asciiTheme="minorHAnsi" w:hAnsiTheme="minorHAnsi" w:cstheme="minorHAnsi"/>
                <w:sz w:val="22"/>
                <w:szCs w:val="22"/>
              </w:rPr>
              <w:tab/>
              <w:delText>13</w:delText>
            </w:r>
            <w:r w:rsidDel="007B7C09">
              <w:rPr>
                <w:rFonts w:asciiTheme="minorHAnsi" w:hAnsiTheme="minorHAnsi" w:cstheme="minorHAnsi"/>
                <w:sz w:val="22"/>
                <w:szCs w:val="22"/>
              </w:rPr>
              <w:fldChar w:fldCharType="end"/>
            </w:r>
          </w:del>
        </w:p>
        <w:p w14:paraId="39A7EB5B" w14:textId="7EC67A70" w:rsidR="00CF6D28" w:rsidRPr="00A2773D" w:rsidDel="007B7C09" w:rsidRDefault="007B7C09" w:rsidP="00CF6D28">
          <w:pPr>
            <w:pStyle w:val="Spistreci1"/>
            <w:numPr>
              <w:ilvl w:val="0"/>
              <w:numId w:val="18"/>
            </w:numPr>
            <w:tabs>
              <w:tab w:val="left" w:pos="848"/>
              <w:tab w:val="left" w:leader="hyphen" w:pos="9128"/>
            </w:tabs>
            <w:spacing w:before="0" w:line="276" w:lineRule="auto"/>
            <w:ind w:right="116" w:firstLine="0"/>
            <w:jc w:val="both"/>
            <w:rPr>
              <w:del w:id="107" w:author="Barbara Skoczeń" w:date="2022-06-23T14:10:00Z"/>
              <w:rFonts w:asciiTheme="minorHAnsi" w:hAnsiTheme="minorHAnsi" w:cstheme="minorHAnsi"/>
              <w:sz w:val="22"/>
              <w:szCs w:val="22"/>
            </w:rPr>
          </w:pPr>
          <w:del w:id="108" w:author="Barbara Skoczeń" w:date="2022-06-23T14:10:00Z">
            <w:r w:rsidDel="007B7C09">
              <w:fldChar w:fldCharType="begin"/>
            </w:r>
            <w:r w:rsidDel="007B7C09">
              <w:delInstrText>HYPERLINK \l "_bookmark16"</w:delInstrText>
            </w:r>
            <w:r w:rsidDel="007B7C09">
              <w:fldChar w:fldCharType="separate"/>
            </w:r>
            <w:r w:rsidR="00CF6D28" w:rsidRPr="00A2773D" w:rsidDel="007B7C09">
              <w:rPr>
                <w:rFonts w:asciiTheme="minorHAnsi" w:hAnsiTheme="minorHAnsi" w:cstheme="minorHAnsi"/>
                <w:sz w:val="22"/>
                <w:szCs w:val="22"/>
              </w:rPr>
              <w:delText>OPIS KRYTERIÓW OCENY OFERT, WRAZ Z PODANIEM WAG TYCH KRYTERIÓW I</w:delText>
            </w:r>
            <w:r w:rsidDel="007B7C09">
              <w:rPr>
                <w:rFonts w:asciiTheme="minorHAnsi" w:hAnsiTheme="minorHAnsi" w:cstheme="minorHAnsi"/>
                <w:sz w:val="22"/>
                <w:szCs w:val="22"/>
              </w:rPr>
              <w:fldChar w:fldCharType="end"/>
            </w:r>
            <w:r w:rsidDel="007B7C09">
              <w:fldChar w:fldCharType="begin"/>
            </w:r>
            <w:r w:rsidDel="007B7C09">
              <w:delInstrText>HYPERLINK \l "_bookmark16"</w:delInstrText>
            </w:r>
            <w:r w:rsidDel="007B7C09">
              <w:fldChar w:fldCharType="separate"/>
            </w:r>
            <w:r w:rsidR="00CF6D28" w:rsidRPr="00A2773D" w:rsidDel="007B7C09">
              <w:rPr>
                <w:rFonts w:asciiTheme="minorHAnsi" w:hAnsiTheme="minorHAnsi" w:cstheme="minorHAnsi"/>
                <w:sz w:val="22"/>
                <w:szCs w:val="22"/>
              </w:rPr>
              <w:delText xml:space="preserve"> SPOSOBU</w:delText>
            </w:r>
            <w:r w:rsidR="00CF6D28" w:rsidRPr="00A2773D" w:rsidDel="007B7C09">
              <w:rPr>
                <w:rFonts w:asciiTheme="minorHAnsi" w:hAnsiTheme="minorHAnsi" w:cstheme="minorHAnsi"/>
                <w:spacing w:val="-5"/>
                <w:sz w:val="22"/>
                <w:szCs w:val="22"/>
              </w:rPr>
              <w:delText xml:space="preserve"> </w:delText>
            </w:r>
            <w:r w:rsidR="00CF6D28" w:rsidRPr="00A2773D" w:rsidDel="007B7C09">
              <w:rPr>
                <w:rFonts w:asciiTheme="minorHAnsi" w:hAnsiTheme="minorHAnsi" w:cstheme="minorHAnsi"/>
                <w:sz w:val="22"/>
                <w:szCs w:val="22"/>
              </w:rPr>
              <w:delText>OCENY</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OFERT</w:delText>
            </w:r>
            <w:r w:rsidR="00CF6D28" w:rsidRPr="00A2773D" w:rsidDel="007B7C09">
              <w:rPr>
                <w:rFonts w:asciiTheme="minorHAnsi" w:hAnsiTheme="minorHAnsi" w:cstheme="minorHAnsi"/>
                <w:sz w:val="22"/>
                <w:szCs w:val="22"/>
              </w:rPr>
              <w:tab/>
            </w:r>
            <w:r w:rsidR="00CF6D28" w:rsidRPr="00A2773D" w:rsidDel="007B7C09">
              <w:rPr>
                <w:rFonts w:asciiTheme="minorHAnsi" w:hAnsiTheme="minorHAnsi" w:cstheme="minorHAnsi"/>
                <w:spacing w:val="-9"/>
                <w:sz w:val="22"/>
                <w:szCs w:val="22"/>
              </w:rPr>
              <w:delText>1</w:delText>
            </w:r>
            <w:r w:rsidDel="007B7C09">
              <w:rPr>
                <w:rFonts w:asciiTheme="minorHAnsi" w:hAnsiTheme="minorHAnsi" w:cstheme="minorHAnsi"/>
                <w:spacing w:val="-9"/>
                <w:sz w:val="22"/>
                <w:szCs w:val="22"/>
              </w:rPr>
              <w:fldChar w:fldCharType="end"/>
            </w:r>
            <w:r w:rsidR="00CF6D28" w:rsidRPr="00A2773D" w:rsidDel="007B7C09">
              <w:rPr>
                <w:rFonts w:asciiTheme="minorHAnsi" w:hAnsiTheme="minorHAnsi" w:cstheme="minorHAnsi"/>
                <w:spacing w:val="-9"/>
                <w:sz w:val="22"/>
                <w:szCs w:val="22"/>
              </w:rPr>
              <w:delText>3</w:delText>
            </w:r>
          </w:del>
        </w:p>
        <w:p w14:paraId="79FCE2B6" w14:textId="03641F7E" w:rsidR="00CF6D28" w:rsidRPr="00A2773D" w:rsidDel="007B7C09" w:rsidRDefault="007B7C09" w:rsidP="00CF6D28">
          <w:pPr>
            <w:pStyle w:val="Spistreci1"/>
            <w:numPr>
              <w:ilvl w:val="0"/>
              <w:numId w:val="18"/>
            </w:numPr>
            <w:tabs>
              <w:tab w:val="left" w:pos="881"/>
              <w:tab w:val="left" w:leader="hyphen" w:pos="9128"/>
            </w:tabs>
            <w:spacing w:before="0" w:line="276" w:lineRule="auto"/>
            <w:ind w:left="880" w:hanging="623"/>
            <w:rPr>
              <w:del w:id="109" w:author="Barbara Skoczeń" w:date="2022-06-23T14:10:00Z"/>
              <w:rFonts w:asciiTheme="minorHAnsi" w:hAnsiTheme="minorHAnsi" w:cstheme="minorHAnsi"/>
              <w:sz w:val="22"/>
              <w:szCs w:val="22"/>
            </w:rPr>
          </w:pPr>
          <w:del w:id="110" w:author="Barbara Skoczeń" w:date="2022-06-23T14:10:00Z">
            <w:r w:rsidDel="007B7C09">
              <w:fldChar w:fldCharType="begin"/>
            </w:r>
            <w:r w:rsidDel="007B7C09">
              <w:delInstrText>HYPERLINK \l "_bookmark17"</w:delInstrText>
            </w:r>
            <w:r w:rsidDel="007B7C09">
              <w:fldChar w:fldCharType="separate"/>
            </w:r>
            <w:r w:rsidR="00CF6D28" w:rsidRPr="00A2773D" w:rsidDel="007B7C09">
              <w:rPr>
                <w:rFonts w:asciiTheme="minorHAnsi" w:hAnsiTheme="minorHAnsi" w:cstheme="minorHAnsi"/>
                <w:sz w:val="22"/>
                <w:szCs w:val="22"/>
              </w:rPr>
              <w:delText>POPRAWIENIE OMYŁEK</w:delText>
            </w:r>
            <w:r w:rsidR="00CF6D28" w:rsidRPr="00A2773D" w:rsidDel="007B7C09">
              <w:rPr>
                <w:rFonts w:asciiTheme="minorHAnsi" w:hAnsiTheme="minorHAnsi" w:cstheme="minorHAnsi"/>
                <w:spacing w:val="-8"/>
                <w:sz w:val="22"/>
                <w:szCs w:val="22"/>
              </w:rPr>
              <w:delText xml:space="preserve"> </w:delText>
            </w:r>
            <w:r w:rsidR="00CF6D28" w:rsidRPr="00A2773D" w:rsidDel="007B7C09">
              <w:rPr>
                <w:rFonts w:asciiTheme="minorHAnsi" w:hAnsiTheme="minorHAnsi" w:cstheme="minorHAnsi"/>
                <w:sz w:val="22"/>
                <w:szCs w:val="22"/>
              </w:rPr>
              <w:delText>W</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OFERCIE</w:delText>
            </w:r>
            <w:r w:rsidR="00CF6D28" w:rsidRPr="00A2773D" w:rsidDel="007B7C09">
              <w:rPr>
                <w:rFonts w:asciiTheme="minorHAnsi" w:hAnsiTheme="minorHAnsi" w:cstheme="minorHAnsi"/>
                <w:sz w:val="22"/>
                <w:szCs w:val="22"/>
              </w:rPr>
              <w:tab/>
              <w:delText>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6</w:delText>
            </w:r>
          </w:del>
        </w:p>
        <w:p w14:paraId="75926C74" w14:textId="596E228E" w:rsidR="00CF6D28" w:rsidRPr="00A2773D" w:rsidDel="007B7C09" w:rsidRDefault="007B7C09" w:rsidP="00CF6D28">
          <w:pPr>
            <w:pStyle w:val="Spistreci1"/>
            <w:numPr>
              <w:ilvl w:val="0"/>
              <w:numId w:val="18"/>
            </w:numPr>
            <w:tabs>
              <w:tab w:val="left" w:pos="844"/>
            </w:tabs>
            <w:spacing w:before="0" w:line="276" w:lineRule="auto"/>
            <w:ind w:right="115" w:firstLine="0"/>
            <w:jc w:val="both"/>
            <w:rPr>
              <w:del w:id="111" w:author="Barbara Skoczeń" w:date="2022-06-23T14:10:00Z"/>
              <w:rFonts w:asciiTheme="minorHAnsi" w:hAnsiTheme="minorHAnsi" w:cstheme="minorHAnsi"/>
              <w:sz w:val="22"/>
              <w:szCs w:val="22"/>
            </w:rPr>
          </w:pPr>
          <w:del w:id="112" w:author="Barbara Skoczeń" w:date="2022-06-23T14:10:00Z">
            <w:r w:rsidDel="007B7C09">
              <w:fldChar w:fldCharType="begin"/>
            </w:r>
            <w:r w:rsidDel="007B7C09">
              <w:delInstrText>HYPERLINK \l "_bookmark18"</w:delInstrText>
            </w:r>
            <w:r w:rsidDel="007B7C09">
              <w:fldChar w:fldCharType="separate"/>
            </w:r>
            <w:r w:rsidR="00CF6D28" w:rsidRPr="00A2773D" w:rsidDel="007B7C09">
              <w:rPr>
                <w:rFonts w:asciiTheme="minorHAnsi" w:hAnsiTheme="minorHAnsi" w:cstheme="minorHAnsi"/>
                <w:sz w:val="22"/>
                <w:szCs w:val="22"/>
              </w:rPr>
              <w:delText xml:space="preserve">INFORMACJE O FORMALNOŚCIACH, JAKIE MUSZĄ ZOSTAĆ </w:delText>
            </w:r>
            <w:r w:rsidR="00CF6D28" w:rsidRPr="00A2773D" w:rsidDel="007B7C09">
              <w:rPr>
                <w:rFonts w:asciiTheme="minorHAnsi" w:hAnsiTheme="minorHAnsi" w:cstheme="minorHAnsi"/>
                <w:sz w:val="22"/>
                <w:szCs w:val="22"/>
              </w:rPr>
              <w:br/>
              <w:delText>DOPEŁNIONE PO</w:delText>
            </w:r>
            <w:r w:rsidDel="007B7C09">
              <w:rPr>
                <w:rFonts w:asciiTheme="minorHAnsi" w:hAnsiTheme="minorHAnsi" w:cstheme="minorHAnsi"/>
                <w:sz w:val="22"/>
                <w:szCs w:val="22"/>
              </w:rPr>
              <w:fldChar w:fldCharType="end"/>
            </w:r>
            <w:r w:rsidDel="007B7C09">
              <w:fldChar w:fldCharType="begin"/>
            </w:r>
            <w:r w:rsidDel="007B7C09">
              <w:delInstrText>HYPERLINK \l "_bookmark18"</w:delInstrText>
            </w:r>
            <w:r w:rsidDel="007B7C09">
              <w:fldChar w:fldCharType="separate"/>
            </w:r>
            <w:r w:rsidR="00CF6D28" w:rsidRPr="00A2773D" w:rsidDel="007B7C09">
              <w:rPr>
                <w:rFonts w:asciiTheme="minorHAnsi" w:hAnsiTheme="minorHAnsi" w:cstheme="minorHAnsi"/>
                <w:sz w:val="22"/>
                <w:szCs w:val="22"/>
              </w:rPr>
              <w:delText xml:space="preserve"> WYBORZE OFERTY W CELU ZAWARCIA UMOWY W SPRAWIE ZAMÓWIENIA</w:delText>
            </w:r>
            <w:r w:rsidR="00CF6D28" w:rsidRPr="00A2773D" w:rsidDel="007B7C09">
              <w:rPr>
                <w:rFonts w:asciiTheme="minorHAnsi" w:hAnsiTheme="minorHAnsi" w:cstheme="minorHAnsi"/>
                <w:spacing w:val="-30"/>
                <w:sz w:val="22"/>
                <w:szCs w:val="22"/>
              </w:rPr>
              <w:delText xml:space="preserve"> </w:delText>
            </w:r>
            <w:r w:rsidR="00CF6D28" w:rsidRPr="00A2773D" w:rsidDel="007B7C09">
              <w:rPr>
                <w:rFonts w:asciiTheme="minorHAnsi" w:hAnsiTheme="minorHAnsi" w:cstheme="minorHAnsi"/>
                <w:sz w:val="22"/>
                <w:szCs w:val="22"/>
              </w:rPr>
              <w:delText>PUBLICZNEGO</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 xml:space="preserve"> ---------------------------------------------------------------------------------------------------------------</w:delText>
            </w:r>
            <w:r w:rsidDel="007B7C09">
              <w:fldChar w:fldCharType="begin"/>
            </w:r>
            <w:r w:rsidDel="007B7C09">
              <w:delInstrText>HYPERLINK \l "_boo</w:delInstrText>
            </w:r>
            <w:r w:rsidDel="007B7C09">
              <w:delInstrText>kmark18"</w:delInstrText>
            </w:r>
            <w:r w:rsidDel="007B7C09">
              <w:fldChar w:fldCharType="separate"/>
            </w:r>
            <w:r w:rsidR="00CF6D28" w:rsidRPr="00A2773D" w:rsidDel="007B7C09">
              <w:rPr>
                <w:rFonts w:asciiTheme="minorHAnsi" w:hAnsiTheme="minorHAnsi" w:cstheme="minorHAnsi"/>
                <w:sz w:val="22"/>
                <w:szCs w:val="22"/>
              </w:rPr>
              <w:delText>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7</w:delText>
            </w:r>
          </w:del>
        </w:p>
        <w:p w14:paraId="0D57A697" w14:textId="6DD3B2CB" w:rsidR="00CF6D28" w:rsidRPr="00A2773D" w:rsidDel="007B7C09" w:rsidRDefault="007B7C09" w:rsidP="00CF6D28">
          <w:pPr>
            <w:pStyle w:val="Spistreci1"/>
            <w:numPr>
              <w:ilvl w:val="0"/>
              <w:numId w:val="18"/>
            </w:numPr>
            <w:tabs>
              <w:tab w:val="left" w:pos="647"/>
            </w:tabs>
            <w:spacing w:before="0" w:line="276" w:lineRule="auto"/>
            <w:ind w:left="646" w:hanging="389"/>
            <w:jc w:val="both"/>
            <w:rPr>
              <w:del w:id="113" w:author="Barbara Skoczeń" w:date="2022-06-23T14:10:00Z"/>
              <w:rFonts w:asciiTheme="minorHAnsi" w:hAnsiTheme="minorHAnsi" w:cstheme="minorHAnsi"/>
              <w:sz w:val="22"/>
              <w:szCs w:val="22"/>
            </w:rPr>
          </w:pPr>
          <w:del w:id="114" w:author="Barbara Skoczeń" w:date="2022-06-23T14:10:00Z">
            <w:r w:rsidDel="007B7C09">
              <w:fldChar w:fldCharType="begin"/>
            </w:r>
            <w:r w:rsidDel="007B7C09">
              <w:delInstrText>HYPERLINK \l "_bookmark19"</w:delInstrText>
            </w:r>
            <w:r w:rsidDel="007B7C09">
              <w:fldChar w:fldCharType="separate"/>
            </w:r>
            <w:r w:rsidR="00CF6D28" w:rsidRPr="00A2773D" w:rsidDel="007B7C09">
              <w:rPr>
                <w:rFonts w:asciiTheme="minorHAnsi" w:hAnsiTheme="minorHAnsi" w:cstheme="minorHAnsi"/>
                <w:sz w:val="22"/>
                <w:szCs w:val="22"/>
              </w:rPr>
              <w:delText>POUCZENIE O ŚRODKACH OCHRONY PRAWNEJ PRZYSŁUGUJĄCYCH WYKONAWCY---------------1</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7</w:delText>
            </w:r>
          </w:del>
        </w:p>
        <w:p w14:paraId="769E997D" w14:textId="3D738DA9" w:rsidR="00CF6D28" w:rsidRPr="00A2773D" w:rsidDel="007B7C09" w:rsidRDefault="007B7C09" w:rsidP="00CF6D28">
          <w:pPr>
            <w:pStyle w:val="Spistreci1"/>
            <w:numPr>
              <w:ilvl w:val="0"/>
              <w:numId w:val="18"/>
            </w:numPr>
            <w:tabs>
              <w:tab w:val="left" w:pos="725"/>
              <w:tab w:val="left" w:leader="hyphen" w:pos="9128"/>
            </w:tabs>
            <w:spacing w:before="0" w:line="276" w:lineRule="auto"/>
            <w:ind w:left="724" w:hanging="467"/>
            <w:rPr>
              <w:del w:id="115" w:author="Barbara Skoczeń" w:date="2022-06-23T14:10:00Z"/>
              <w:rFonts w:asciiTheme="minorHAnsi" w:hAnsiTheme="minorHAnsi" w:cstheme="minorHAnsi"/>
              <w:sz w:val="22"/>
              <w:szCs w:val="22"/>
            </w:rPr>
          </w:pPr>
          <w:del w:id="116" w:author="Barbara Skoczeń" w:date="2022-06-23T14:10:00Z">
            <w:r w:rsidDel="007B7C09">
              <w:fldChar w:fldCharType="begin"/>
            </w:r>
            <w:r w:rsidDel="007B7C09">
              <w:delInstrText>HYPERLIN</w:delInstrText>
            </w:r>
            <w:r w:rsidDel="007B7C09">
              <w:delInstrText>K \l "_bookmark20"</w:delInstrText>
            </w:r>
            <w:r w:rsidDel="007B7C09">
              <w:fldChar w:fldCharType="separate"/>
            </w:r>
            <w:r w:rsidR="00CF6D28" w:rsidRPr="00A2773D" w:rsidDel="007B7C09">
              <w:rPr>
                <w:rFonts w:asciiTheme="minorHAnsi" w:hAnsiTheme="minorHAnsi" w:cstheme="minorHAnsi"/>
                <w:sz w:val="22"/>
                <w:szCs w:val="22"/>
              </w:rPr>
              <w:delText>ZAŁĄCZNIKI</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DO</w:delText>
            </w:r>
            <w:r w:rsidR="00CF6D28" w:rsidRPr="00A2773D" w:rsidDel="007B7C09">
              <w:rPr>
                <w:rFonts w:asciiTheme="minorHAnsi" w:hAnsiTheme="minorHAnsi" w:cstheme="minorHAnsi"/>
                <w:spacing w:val="-4"/>
                <w:sz w:val="22"/>
                <w:szCs w:val="22"/>
              </w:rPr>
              <w:delText xml:space="preserve"> </w:delText>
            </w:r>
            <w:r w:rsidR="00CF6D28" w:rsidRPr="00A2773D" w:rsidDel="007B7C09">
              <w:rPr>
                <w:rFonts w:asciiTheme="minorHAnsi" w:hAnsiTheme="minorHAnsi" w:cstheme="minorHAnsi"/>
                <w:sz w:val="22"/>
                <w:szCs w:val="22"/>
              </w:rPr>
              <w:delText>SWZ</w:delText>
            </w:r>
            <w:r w:rsidDel="007B7C09">
              <w:rPr>
                <w:rFonts w:asciiTheme="minorHAnsi" w:hAnsiTheme="minorHAnsi" w:cstheme="minorHAnsi"/>
                <w:sz w:val="22"/>
                <w:szCs w:val="22"/>
              </w:rPr>
              <w:fldChar w:fldCharType="end"/>
            </w:r>
            <w:r w:rsidR="00CF6D28" w:rsidRPr="00A2773D" w:rsidDel="007B7C09">
              <w:rPr>
                <w:rFonts w:asciiTheme="minorHAnsi" w:hAnsiTheme="minorHAnsi" w:cstheme="minorHAnsi"/>
                <w:sz w:val="22"/>
                <w:szCs w:val="22"/>
              </w:rPr>
              <w:delText>-------------------------------------------------------------------------------------------------1</w:delText>
            </w:r>
            <w:r w:rsidR="00E717EE" w:rsidDel="007B7C09">
              <w:rPr>
                <w:rFonts w:asciiTheme="minorHAnsi" w:hAnsiTheme="minorHAnsi" w:cstheme="minorHAnsi"/>
                <w:sz w:val="22"/>
                <w:szCs w:val="22"/>
              </w:rPr>
              <w:delText>8</w:delText>
            </w:r>
          </w:del>
        </w:p>
        <w:customXmlDelRangeStart w:id="117" w:author="Barbara Skoczeń" w:date="2022-06-23T14:10:00Z"/>
      </w:sdtContent>
    </w:sdt>
    <w:customXmlDelRangeEnd w:id="117"/>
    <w:bookmarkEnd w:id="74" w:displacedByCustomXml="prev"/>
    <w:p w14:paraId="7BECCA03" w14:textId="150E61AA" w:rsidR="00F7208E" w:rsidRPr="00A2773D" w:rsidDel="007B7C09" w:rsidRDefault="00F7208E" w:rsidP="008B4209">
      <w:pPr>
        <w:spacing w:line="276" w:lineRule="auto"/>
        <w:rPr>
          <w:del w:id="118" w:author="Barbara Skoczeń" w:date="2022-06-23T14:10:00Z"/>
          <w:rFonts w:asciiTheme="minorHAnsi" w:hAnsiTheme="minorHAnsi" w:cstheme="minorHAnsi"/>
        </w:rPr>
        <w:sectPr w:rsidR="00F7208E" w:rsidRPr="00A2773D" w:rsidDel="007B7C09">
          <w:pgSz w:w="11910" w:h="16840"/>
          <w:pgMar w:top="1580" w:right="1300" w:bottom="640" w:left="1160" w:header="0" w:footer="400" w:gutter="0"/>
          <w:cols w:space="708"/>
        </w:sectPr>
      </w:pPr>
    </w:p>
    <w:p w14:paraId="408FA1C9" w14:textId="63CC6458" w:rsidR="00F7208E" w:rsidRPr="00A2773D" w:rsidDel="007B7C09" w:rsidRDefault="008C7CF7" w:rsidP="00EE665C">
      <w:pPr>
        <w:pStyle w:val="Nagwek1"/>
        <w:numPr>
          <w:ilvl w:val="0"/>
          <w:numId w:val="17"/>
        </w:numPr>
        <w:tabs>
          <w:tab w:val="left" w:pos="542"/>
          <w:tab w:val="left" w:pos="1700"/>
          <w:tab w:val="left" w:pos="2651"/>
          <w:tab w:val="left" w:pos="3712"/>
          <w:tab w:val="left" w:pos="6081"/>
          <w:tab w:val="left" w:pos="7031"/>
          <w:tab w:val="left" w:pos="8716"/>
        </w:tabs>
        <w:spacing w:line="276" w:lineRule="auto"/>
        <w:ind w:right="116"/>
        <w:rPr>
          <w:del w:id="119" w:author="Barbara Skoczeń" w:date="2022-06-23T14:10:00Z"/>
          <w:rFonts w:asciiTheme="minorHAnsi" w:hAnsiTheme="minorHAnsi" w:cstheme="minorHAnsi"/>
        </w:rPr>
      </w:pPr>
      <w:bookmarkStart w:id="120" w:name="_Toc77682814"/>
      <w:del w:id="121" w:author="Barbara Skoczeń" w:date="2022-06-23T14:10:00Z">
        <w:r w:rsidRPr="00A2773D" w:rsidDel="007B7C09">
          <w:rPr>
            <w:rFonts w:asciiTheme="minorHAnsi" w:hAnsiTheme="minorHAnsi" w:cstheme="minorHAnsi"/>
          </w:rPr>
          <w:lastRenderedPageBreak/>
          <w:delText>NAZWA</w:delText>
        </w:r>
        <w:r w:rsidRPr="00A2773D" w:rsidDel="007B7C09">
          <w:rPr>
            <w:rFonts w:asciiTheme="minorHAnsi" w:hAnsiTheme="minorHAnsi" w:cstheme="minorHAnsi"/>
          </w:rPr>
          <w:tab/>
          <w:delText>ORAZ</w:delText>
        </w:r>
        <w:r w:rsidRPr="00A2773D" w:rsidDel="007B7C09">
          <w:rPr>
            <w:rFonts w:asciiTheme="minorHAnsi" w:hAnsiTheme="minorHAnsi" w:cstheme="minorHAnsi"/>
          </w:rPr>
          <w:tab/>
          <w:delText>ADRES</w:delText>
        </w:r>
        <w:r w:rsidRPr="00A2773D" w:rsidDel="007B7C09">
          <w:rPr>
            <w:rFonts w:asciiTheme="minorHAnsi" w:hAnsiTheme="minorHAnsi" w:cstheme="minorHAnsi"/>
          </w:rPr>
          <w:tab/>
          <w:delText>ZAMAWIAJĄCEGO</w:delText>
        </w:r>
        <w:r w:rsidRPr="00A2773D" w:rsidDel="007B7C09">
          <w:rPr>
            <w:rFonts w:asciiTheme="minorHAnsi" w:hAnsiTheme="minorHAnsi" w:cstheme="minorHAnsi"/>
          </w:rPr>
          <w:tab/>
          <w:delText>ORAZ</w:delText>
        </w:r>
        <w:r w:rsidRPr="00A2773D" w:rsidDel="007B7C09">
          <w:rPr>
            <w:rFonts w:asciiTheme="minorHAnsi" w:hAnsiTheme="minorHAnsi" w:cstheme="minorHAnsi"/>
          </w:rPr>
          <w:tab/>
          <w:delText>WSKAZANIE</w:delText>
        </w:r>
        <w:r w:rsidRPr="00A2773D" w:rsidDel="007B7C09">
          <w:rPr>
            <w:rFonts w:asciiTheme="minorHAnsi" w:hAnsiTheme="minorHAnsi" w:cstheme="minorHAnsi"/>
          </w:rPr>
          <w:tab/>
        </w:r>
        <w:r w:rsidRPr="00A2773D" w:rsidDel="007B7C09">
          <w:rPr>
            <w:rFonts w:asciiTheme="minorHAnsi" w:hAnsiTheme="minorHAnsi" w:cstheme="minorHAnsi"/>
            <w:spacing w:val="-5"/>
          </w:rPr>
          <w:delText xml:space="preserve">OSÓB </w:delText>
        </w:r>
        <w:r w:rsidRPr="00A2773D" w:rsidDel="007B7C09">
          <w:rPr>
            <w:rFonts w:asciiTheme="minorHAnsi" w:hAnsiTheme="minorHAnsi" w:cstheme="minorHAnsi"/>
          </w:rPr>
          <w:delText>UPRAWNIONYCH DO KOMUNIKOWANIA SIĘ Z</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WYKONAWCAMI:</w:delText>
        </w:r>
        <w:bookmarkEnd w:id="120"/>
      </w:del>
    </w:p>
    <w:p w14:paraId="613E787B" w14:textId="67C000A8" w:rsidR="00F7208E" w:rsidRPr="00A2773D" w:rsidDel="007B7C09" w:rsidRDefault="008C7CF7" w:rsidP="00CD6605">
      <w:pPr>
        <w:pStyle w:val="Akapitzlist"/>
        <w:numPr>
          <w:ilvl w:val="1"/>
          <w:numId w:val="17"/>
        </w:numPr>
        <w:tabs>
          <w:tab w:val="left" w:pos="542"/>
          <w:tab w:val="left" w:pos="2065"/>
          <w:tab w:val="left" w:pos="3627"/>
          <w:tab w:val="left" w:pos="4980"/>
          <w:tab w:val="left" w:pos="6040"/>
          <w:tab w:val="left" w:pos="7498"/>
          <w:tab w:val="left" w:pos="7983"/>
        </w:tabs>
        <w:spacing w:before="0" w:line="276" w:lineRule="auto"/>
        <w:ind w:left="542" w:right="117" w:hanging="284"/>
        <w:jc w:val="left"/>
        <w:rPr>
          <w:del w:id="122" w:author="Barbara Skoczeń" w:date="2022-06-23T14:10:00Z"/>
          <w:rFonts w:asciiTheme="minorHAnsi" w:hAnsiTheme="minorHAnsi" w:cstheme="minorHAnsi"/>
        </w:rPr>
      </w:pPr>
      <w:del w:id="123" w:author="Barbara Skoczeń" w:date="2022-06-23T14:10:00Z">
        <w:r w:rsidRPr="00A2773D" w:rsidDel="007B7C09">
          <w:rPr>
            <w:rFonts w:asciiTheme="minorHAnsi" w:hAnsiTheme="minorHAnsi" w:cstheme="minorHAnsi"/>
          </w:rPr>
          <w:delText>Zamawiający:</w:delText>
        </w:r>
        <w:r w:rsidR="004B3476" w:rsidDel="007B7C09">
          <w:rPr>
            <w:rFonts w:asciiTheme="minorHAnsi" w:hAnsiTheme="minorHAnsi" w:cstheme="minorHAnsi"/>
          </w:rPr>
          <w:delText xml:space="preserve"> </w:delText>
        </w:r>
        <w:r w:rsidR="00112B19" w:rsidRPr="00A2773D" w:rsidDel="007B7C09">
          <w:rPr>
            <w:rFonts w:asciiTheme="minorHAnsi" w:hAnsiTheme="minorHAnsi" w:cstheme="minorHAnsi"/>
          </w:rPr>
          <w:delText xml:space="preserve">CENTRUM </w:delText>
        </w:r>
        <w:r w:rsidR="008F6715" w:rsidRPr="00A2773D" w:rsidDel="007B7C09">
          <w:rPr>
            <w:rFonts w:asciiTheme="minorHAnsi" w:hAnsiTheme="minorHAnsi" w:cstheme="minorHAnsi"/>
          </w:rPr>
          <w:delText xml:space="preserve">PROJEKTÓW </w:delText>
        </w:r>
        <w:r w:rsidR="00112B19" w:rsidRPr="00A2773D" w:rsidDel="007B7C09">
          <w:rPr>
            <w:rFonts w:asciiTheme="minorHAnsi" w:hAnsiTheme="minorHAnsi" w:cstheme="minorHAnsi"/>
          </w:rPr>
          <w:delText>EUROPEJSKICH W WARSZAWIE,</w:delText>
        </w:r>
        <w:r w:rsidR="00112B19" w:rsidRPr="00A2773D" w:rsidDel="007B7C09">
          <w:rPr>
            <w:rFonts w:asciiTheme="minorHAnsi" w:hAnsiTheme="minorHAnsi" w:cstheme="minorHAnsi"/>
          </w:rPr>
          <w:br/>
          <w:delText>ul. Domaniewska 39a, 02-672 Warszawa</w:delText>
        </w:r>
        <w:r w:rsidRPr="00A2773D" w:rsidDel="007B7C09">
          <w:rPr>
            <w:rFonts w:asciiTheme="minorHAnsi" w:hAnsiTheme="minorHAnsi" w:cstheme="minorHAnsi"/>
          </w:rPr>
          <w:delText>.</w:delText>
        </w:r>
      </w:del>
    </w:p>
    <w:p w14:paraId="34A0E611" w14:textId="04345D0B" w:rsidR="00F7208E" w:rsidRPr="00A2773D" w:rsidDel="007B7C09" w:rsidRDefault="008C7CF7" w:rsidP="008B4209">
      <w:pPr>
        <w:pStyle w:val="Tekstpodstawowy"/>
        <w:spacing w:line="276" w:lineRule="auto"/>
        <w:ind w:left="542"/>
        <w:rPr>
          <w:del w:id="124" w:author="Barbara Skoczeń" w:date="2022-06-23T14:10:00Z"/>
          <w:rFonts w:asciiTheme="minorHAnsi" w:hAnsiTheme="minorHAnsi" w:cstheme="minorHAnsi"/>
        </w:rPr>
      </w:pPr>
      <w:del w:id="125" w:author="Barbara Skoczeń" w:date="2022-06-23T14:10:00Z">
        <w:r w:rsidRPr="00A2773D" w:rsidDel="007B7C09">
          <w:rPr>
            <w:rFonts w:asciiTheme="minorHAnsi" w:hAnsiTheme="minorHAnsi" w:cstheme="minorHAnsi"/>
          </w:rPr>
          <w:delText xml:space="preserve">Numer tel.: 22 </w:delText>
        </w:r>
        <w:r w:rsidR="00112B19" w:rsidRPr="00A2773D" w:rsidDel="007B7C09">
          <w:rPr>
            <w:rFonts w:asciiTheme="minorHAnsi" w:hAnsiTheme="minorHAnsi" w:cstheme="minorHAnsi"/>
          </w:rPr>
          <w:delText>387 31 00</w:delText>
        </w:r>
      </w:del>
    </w:p>
    <w:p w14:paraId="1BA6FCC9" w14:textId="2E2E87AE" w:rsidR="00F7208E" w:rsidRPr="00CD6605" w:rsidDel="007B7C09" w:rsidRDefault="008C7CF7" w:rsidP="008B4209">
      <w:pPr>
        <w:pStyle w:val="Tekstpodstawowy"/>
        <w:spacing w:line="276" w:lineRule="auto"/>
        <w:ind w:left="542" w:right="-48"/>
        <w:rPr>
          <w:del w:id="126" w:author="Barbara Skoczeń" w:date="2022-06-23T14:10:00Z"/>
          <w:rFonts w:asciiTheme="minorHAnsi" w:hAnsiTheme="minorHAnsi" w:cstheme="minorHAnsi"/>
          <w:color w:val="0000FF"/>
        </w:rPr>
      </w:pPr>
      <w:del w:id="127" w:author="Barbara Skoczeń" w:date="2022-06-23T14:10:00Z">
        <w:r w:rsidRPr="00A2773D" w:rsidDel="007B7C09">
          <w:rPr>
            <w:rFonts w:asciiTheme="minorHAnsi" w:hAnsiTheme="minorHAnsi" w:cstheme="minorHAnsi"/>
          </w:rPr>
          <w:delText xml:space="preserve">Adres poczty elektronicznej: </w:delText>
        </w:r>
        <w:r w:rsidR="007B7C09" w:rsidDel="007B7C09">
          <w:fldChar w:fldCharType="begin"/>
        </w:r>
        <w:r w:rsidR="007B7C09" w:rsidDel="007B7C09">
          <w:delInstrText>HYPERLINK "mailto:przetargi@cpe.gov.pl"</w:delInstrText>
        </w:r>
        <w:r w:rsidR="007B7C09" w:rsidDel="007B7C09">
          <w:fldChar w:fldCharType="separate"/>
        </w:r>
        <w:r w:rsidR="00112B19" w:rsidRPr="00A2773D" w:rsidDel="007B7C09">
          <w:rPr>
            <w:rStyle w:val="Hipercze"/>
            <w:rFonts w:asciiTheme="minorHAnsi" w:hAnsiTheme="minorHAnsi" w:cstheme="minorHAnsi"/>
          </w:rPr>
          <w:delText>przetargi@cpe.gov.pl</w:delText>
        </w:r>
        <w:r w:rsidR="007B7C09" w:rsidDel="007B7C09">
          <w:rPr>
            <w:rStyle w:val="Hipercze"/>
            <w:rFonts w:asciiTheme="minorHAnsi" w:hAnsiTheme="minorHAnsi" w:cstheme="minorHAnsi"/>
          </w:rPr>
          <w:fldChar w:fldCharType="end"/>
        </w:r>
        <w:r w:rsidRPr="00A2773D" w:rsidDel="007B7C09">
          <w:rPr>
            <w:rFonts w:asciiTheme="minorHAnsi" w:hAnsiTheme="minorHAnsi" w:cstheme="minorHAnsi"/>
          </w:rPr>
          <w:delText xml:space="preserv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Adres strony internetowej prowadzonego</w:delText>
        </w:r>
        <w:r w:rsidR="008B4209"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postępowania</w:delText>
        </w:r>
        <w:r w:rsidRPr="003F2DD4" w:rsidDel="007B7C09">
          <w:rPr>
            <w:rFonts w:asciiTheme="minorHAnsi" w:hAnsiTheme="minorHAnsi" w:cstheme="minorHAnsi"/>
            <w:color w:val="0000FF"/>
          </w:rPr>
          <w:delText xml:space="preserve">: </w:delText>
        </w:r>
        <w:r w:rsidR="007B7C09" w:rsidDel="007B7C09">
          <w:fldChar w:fldCharType="begin"/>
        </w:r>
        <w:r w:rsidR="007B7C09" w:rsidDel="007B7C09">
          <w:delInstrText>HYPERLINK "https://bip.cpe.gov.pl/p158/zamowienia-publiczne/ogloszenia-o-zamowien</w:delInstrText>
        </w:r>
        <w:r w:rsidR="007B7C09" w:rsidDel="007B7C09">
          <w:delInstrText>iach-1"</w:delInstrText>
        </w:r>
        <w:r w:rsidR="007B7C09" w:rsidDel="007B7C09">
          <w:fldChar w:fldCharType="separate"/>
        </w:r>
        <w:r w:rsidR="00112B19" w:rsidRPr="00EF1C25" w:rsidDel="007B7C09">
          <w:rPr>
            <w:rStyle w:val="Hipercze"/>
            <w:rFonts w:asciiTheme="minorHAnsi" w:hAnsiTheme="minorHAnsi" w:cstheme="minorHAnsi"/>
          </w:rPr>
          <w:delText>https://bip.cpe.gov.pl/p158/zamowienia-publiczne/ogloszenia-o-zamowieniach-1</w:delText>
        </w:r>
        <w:r w:rsidR="007B7C09" w:rsidDel="007B7C09">
          <w:rPr>
            <w:rStyle w:val="Hipercze"/>
            <w:rFonts w:asciiTheme="minorHAnsi" w:hAnsiTheme="minorHAnsi" w:cstheme="minorHAnsi"/>
          </w:rPr>
          <w:fldChar w:fldCharType="end"/>
        </w:r>
      </w:del>
    </w:p>
    <w:p w14:paraId="703C5FFE" w14:textId="22A4DEF4" w:rsidR="00F7208E" w:rsidRPr="00A2773D" w:rsidDel="007B7C09" w:rsidRDefault="008C7CF7" w:rsidP="00EE665C">
      <w:pPr>
        <w:pStyle w:val="Akapitzlist"/>
        <w:numPr>
          <w:ilvl w:val="1"/>
          <w:numId w:val="17"/>
        </w:numPr>
        <w:tabs>
          <w:tab w:val="left" w:pos="542"/>
        </w:tabs>
        <w:spacing w:before="0" w:line="276" w:lineRule="auto"/>
        <w:ind w:left="542" w:hanging="284"/>
        <w:rPr>
          <w:del w:id="128" w:author="Barbara Skoczeń" w:date="2022-06-23T14:10:00Z"/>
          <w:rFonts w:asciiTheme="minorHAnsi" w:hAnsiTheme="minorHAnsi" w:cstheme="minorHAnsi"/>
        </w:rPr>
      </w:pPr>
      <w:del w:id="129" w:author="Barbara Skoczeń" w:date="2022-06-23T14:10:00Z">
        <w:r w:rsidRPr="00A2773D" w:rsidDel="007B7C09">
          <w:rPr>
            <w:rFonts w:asciiTheme="minorHAnsi" w:hAnsiTheme="minorHAnsi" w:cstheme="minorHAnsi"/>
          </w:rPr>
          <w:delText>Wskazanie osób uprawnionych do komunikowania się z</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wykonawcami:</w:delText>
        </w:r>
      </w:del>
    </w:p>
    <w:p w14:paraId="573B7D39" w14:textId="5BC2F769" w:rsidR="00F7208E" w:rsidRPr="00A2773D" w:rsidDel="007B7C09" w:rsidRDefault="008C7CF7" w:rsidP="008B4209">
      <w:pPr>
        <w:pStyle w:val="Tekstpodstawowy"/>
        <w:spacing w:line="276" w:lineRule="auto"/>
        <w:ind w:left="542"/>
        <w:rPr>
          <w:del w:id="130" w:author="Barbara Skoczeń" w:date="2022-06-23T14:10:00Z"/>
          <w:rFonts w:asciiTheme="minorHAnsi" w:hAnsiTheme="minorHAnsi" w:cstheme="minorHAnsi"/>
        </w:rPr>
      </w:pPr>
      <w:del w:id="131" w:author="Barbara Skoczeń" w:date="2022-06-23T14:10:00Z">
        <w:r w:rsidRPr="00A2773D" w:rsidDel="007B7C09">
          <w:rPr>
            <w:rFonts w:asciiTheme="minorHAnsi" w:hAnsiTheme="minorHAnsi" w:cstheme="minorHAnsi"/>
          </w:rPr>
          <w:delText>Zamawiający wyznacza następujące osoby do kontaktu z Wykonawcami:</w:delText>
        </w:r>
      </w:del>
    </w:p>
    <w:p w14:paraId="203FC78E" w14:textId="219BB2CA" w:rsidR="00F7208E" w:rsidDel="007B7C09" w:rsidRDefault="008C7CF7" w:rsidP="004B3476">
      <w:pPr>
        <w:pStyle w:val="Tekstpodstawowy"/>
        <w:spacing w:line="276" w:lineRule="auto"/>
        <w:ind w:left="567" w:right="5464"/>
        <w:rPr>
          <w:del w:id="132" w:author="Barbara Skoczeń" w:date="2022-06-23T14:10:00Z"/>
          <w:rStyle w:val="Hipercze"/>
          <w:rFonts w:asciiTheme="minorHAnsi" w:hAnsiTheme="minorHAnsi" w:cstheme="minorHAnsi"/>
        </w:rPr>
      </w:pPr>
      <w:del w:id="133" w:author="Barbara Skoczeń" w:date="2022-06-23T14:10:00Z">
        <w:r w:rsidRPr="00A2773D" w:rsidDel="007B7C09">
          <w:rPr>
            <w:rFonts w:asciiTheme="minorHAnsi" w:hAnsiTheme="minorHAnsi" w:cstheme="minorHAnsi"/>
          </w:rPr>
          <w:delText>Imię Nazwisko:</w:delText>
        </w:r>
        <w:r w:rsidR="008A07C6" w:rsidDel="007B7C09">
          <w:rPr>
            <w:rFonts w:asciiTheme="minorHAnsi" w:hAnsiTheme="minorHAnsi" w:cstheme="minorHAnsi"/>
          </w:rPr>
          <w:delText xml:space="preserve"> </w:delText>
        </w:r>
        <w:r w:rsidR="006E73AF" w:rsidDel="007B7C09">
          <w:rPr>
            <w:rFonts w:asciiTheme="minorHAnsi" w:hAnsiTheme="minorHAnsi" w:cstheme="minorHAnsi"/>
          </w:rPr>
          <w:delText>Barbara Skoczeń</w:delText>
        </w:r>
        <w:r w:rsidR="00112B19" w:rsidRPr="00A2773D" w:rsidDel="007B7C09">
          <w:rPr>
            <w:rFonts w:asciiTheme="minorHAnsi" w:hAnsiTheme="minorHAnsi" w:cstheme="minorHAnsi"/>
          </w:rPr>
          <w:br/>
        </w:r>
        <w:r w:rsidRPr="00A2773D" w:rsidDel="007B7C09">
          <w:rPr>
            <w:rFonts w:asciiTheme="minorHAnsi" w:hAnsiTheme="minorHAnsi" w:cstheme="minorHAnsi"/>
          </w:rPr>
          <w:delText xml:space="preserve">e-mail: </w:delText>
        </w:r>
        <w:r w:rsidR="007B7C09" w:rsidDel="007B7C09">
          <w:fldChar w:fldCharType="begin"/>
        </w:r>
        <w:r w:rsidR="007B7C09" w:rsidDel="007B7C09">
          <w:delInstrText>HYPERLINK "mailto:przetargi@cpe.gov.pl"</w:delInstrText>
        </w:r>
        <w:r w:rsidR="007B7C09" w:rsidDel="007B7C09">
          <w:fldChar w:fldCharType="separate"/>
        </w:r>
        <w:r w:rsidR="00112B19" w:rsidRPr="00A2773D" w:rsidDel="007B7C09">
          <w:rPr>
            <w:rStyle w:val="Hipercze"/>
            <w:rFonts w:asciiTheme="minorHAnsi" w:hAnsiTheme="minorHAnsi" w:cstheme="minorHAnsi"/>
          </w:rPr>
          <w:delText>przetargi@cpe.gov.pl</w:delText>
        </w:r>
        <w:r w:rsidR="007B7C09" w:rsidDel="007B7C09">
          <w:rPr>
            <w:rStyle w:val="Hipercze"/>
            <w:rFonts w:asciiTheme="minorHAnsi" w:hAnsiTheme="minorHAnsi" w:cstheme="minorHAnsi"/>
          </w:rPr>
          <w:fldChar w:fldCharType="end"/>
        </w:r>
      </w:del>
    </w:p>
    <w:p w14:paraId="76FD4304" w14:textId="6D26BC55" w:rsidR="00057719" w:rsidRPr="00A2773D" w:rsidDel="007B7C09" w:rsidRDefault="00057719" w:rsidP="008A07C6">
      <w:pPr>
        <w:pStyle w:val="Tekstpodstawowy"/>
        <w:spacing w:line="276" w:lineRule="auto"/>
        <w:ind w:left="284" w:right="5464"/>
        <w:rPr>
          <w:del w:id="134" w:author="Barbara Skoczeń" w:date="2022-06-23T14:10:00Z"/>
          <w:rFonts w:asciiTheme="minorHAnsi" w:hAnsiTheme="minorHAnsi" w:cstheme="minorHAnsi"/>
        </w:rPr>
      </w:pPr>
    </w:p>
    <w:p w14:paraId="49D74FE1" w14:textId="565131B4" w:rsidR="00F7208E" w:rsidRPr="00A2773D" w:rsidDel="007B7C09" w:rsidRDefault="008C7CF7" w:rsidP="00EE665C">
      <w:pPr>
        <w:pStyle w:val="Nagwek1"/>
        <w:numPr>
          <w:ilvl w:val="0"/>
          <w:numId w:val="17"/>
        </w:numPr>
        <w:tabs>
          <w:tab w:val="left" w:pos="589"/>
        </w:tabs>
        <w:spacing w:line="276" w:lineRule="auto"/>
        <w:ind w:right="117"/>
        <w:jc w:val="both"/>
        <w:rPr>
          <w:del w:id="135" w:author="Barbara Skoczeń" w:date="2022-06-23T14:10:00Z"/>
          <w:rFonts w:asciiTheme="minorHAnsi" w:hAnsiTheme="minorHAnsi" w:cstheme="minorHAnsi"/>
        </w:rPr>
      </w:pPr>
      <w:del w:id="136" w:author="Barbara Skoczeń" w:date="2022-06-23T14:10:00Z">
        <w:r w:rsidRPr="00A2773D" w:rsidDel="007B7C09">
          <w:rPr>
            <w:rFonts w:asciiTheme="minorHAnsi" w:hAnsiTheme="minorHAnsi" w:cstheme="minorHAnsi"/>
            <w:b w:val="0"/>
          </w:rPr>
          <w:tab/>
        </w:r>
        <w:bookmarkStart w:id="137" w:name="_Toc77682815"/>
        <w:r w:rsidRPr="00A2773D" w:rsidDel="007B7C09">
          <w:rPr>
            <w:rFonts w:asciiTheme="minorHAnsi" w:hAnsiTheme="minorHAnsi" w:cstheme="minorHAnsi"/>
          </w:rPr>
          <w:delText>ADRES STRONY INTERNETOWEJ,  NA KTÓREJ  UDOSTĘPNIANE  BĘDĄ  ZMIANY I WYJAŚNIENIA TREŚCI SWZ ORAZ INNE DOKUMENTY ZAMÓWIENIA BEZPOŚREDNIO ZWIĄZANE</w:delText>
        </w:r>
        <w:r w:rsidR="008B4209" w:rsidRPr="00A2773D" w:rsidDel="007B7C09">
          <w:rPr>
            <w:rFonts w:asciiTheme="minorHAnsi" w:hAnsiTheme="minorHAnsi" w:cstheme="minorHAnsi"/>
          </w:rPr>
          <w:br/>
        </w:r>
        <w:r w:rsidRPr="00A2773D" w:rsidDel="007B7C09">
          <w:rPr>
            <w:rFonts w:asciiTheme="minorHAnsi" w:hAnsiTheme="minorHAnsi" w:cstheme="minorHAnsi"/>
          </w:rPr>
          <w:delText>Z POSTĘPOWANIEM O UDZIELENIE</w:delText>
        </w:r>
        <w:r w:rsidRPr="00A2773D" w:rsidDel="007B7C09">
          <w:rPr>
            <w:rFonts w:asciiTheme="minorHAnsi" w:hAnsiTheme="minorHAnsi" w:cstheme="minorHAnsi"/>
            <w:spacing w:val="-32"/>
          </w:rPr>
          <w:delText xml:space="preserve"> </w:delText>
        </w:r>
        <w:r w:rsidRPr="00A2773D" w:rsidDel="007B7C09">
          <w:rPr>
            <w:rFonts w:asciiTheme="minorHAnsi" w:hAnsiTheme="minorHAnsi" w:cstheme="minorHAnsi"/>
          </w:rPr>
          <w:delText>ZAMÓWIENIA</w:delText>
        </w:r>
        <w:bookmarkEnd w:id="137"/>
      </w:del>
    </w:p>
    <w:p w14:paraId="6420348A" w14:textId="7C38A2AD" w:rsidR="00F7208E" w:rsidRPr="00A57331" w:rsidDel="007B7C09" w:rsidRDefault="008C7CF7" w:rsidP="008B4209">
      <w:pPr>
        <w:pStyle w:val="Tekstpodstawowy"/>
        <w:spacing w:line="276" w:lineRule="auto"/>
        <w:ind w:left="542" w:right="117"/>
        <w:jc w:val="both"/>
        <w:rPr>
          <w:del w:id="138" w:author="Barbara Skoczeń" w:date="2022-06-23T14:10:00Z"/>
          <w:rFonts w:asciiTheme="minorHAnsi" w:hAnsiTheme="minorHAnsi" w:cstheme="minorHAnsi"/>
          <w:color w:val="0000FF"/>
        </w:rPr>
      </w:pPr>
      <w:del w:id="139" w:author="Barbara Skoczeń" w:date="2022-06-23T14:10:00Z">
        <w:r w:rsidRPr="00A2773D" w:rsidDel="007B7C09">
          <w:rPr>
            <w:rFonts w:asciiTheme="minorHAnsi" w:hAnsiTheme="minorHAnsi" w:cstheme="minorHAnsi"/>
          </w:rPr>
          <w:delText xml:space="preserve">Zmiany  i  wyjaśnienia  treści  SWZ  oraz  inne  dokumenty  zamówienia  bezpośrednio  związane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z post</w:delText>
        </w:r>
        <w:r w:rsidR="008B4209" w:rsidRPr="00A2773D" w:rsidDel="007B7C09">
          <w:rPr>
            <w:rFonts w:asciiTheme="minorHAnsi" w:hAnsiTheme="minorHAnsi" w:cstheme="minorHAnsi"/>
          </w:rPr>
          <w:delText>ę</w:delText>
        </w:r>
        <w:r w:rsidRPr="00A2773D" w:rsidDel="007B7C09">
          <w:rPr>
            <w:rFonts w:asciiTheme="minorHAnsi" w:hAnsiTheme="minorHAnsi" w:cstheme="minorHAnsi"/>
          </w:rPr>
          <w:delText xml:space="preserve">powaniem o udzielenie zamówienia będą udostępniane na stronie internetowej: </w:delText>
        </w:r>
        <w:r w:rsidR="007B7C09" w:rsidDel="007B7C09">
          <w:fldChar w:fldCharType="begin"/>
        </w:r>
        <w:r w:rsidR="007B7C09" w:rsidDel="007B7C09">
          <w:delInstrText>HYPERLINK "https://bip.cpe.gov.pl/p158/zamowienia-publiczne/ogloszenia-o-z</w:delInstrText>
        </w:r>
        <w:r w:rsidR="007B7C09" w:rsidDel="007B7C09">
          <w:delInstrText>amowieniach-1"</w:delInstrText>
        </w:r>
        <w:r w:rsidR="007B7C09" w:rsidDel="007B7C09">
          <w:fldChar w:fldCharType="separate"/>
        </w:r>
        <w:r w:rsidR="00634005" w:rsidRPr="00EF1C25" w:rsidDel="007B7C09">
          <w:rPr>
            <w:rStyle w:val="Hipercze"/>
            <w:rFonts w:asciiTheme="minorHAnsi" w:hAnsiTheme="minorHAnsi" w:cstheme="minorHAnsi"/>
          </w:rPr>
          <w:delText>https://bip.cpe.gov.pl/p158/zamowienia-publiczne/ogloszenia-o-zamowieniach-1</w:delText>
        </w:r>
        <w:r w:rsidR="007B7C09" w:rsidDel="007B7C09">
          <w:rPr>
            <w:rStyle w:val="Hipercze"/>
            <w:rFonts w:asciiTheme="minorHAnsi" w:hAnsiTheme="minorHAnsi" w:cstheme="minorHAnsi"/>
          </w:rPr>
          <w:fldChar w:fldCharType="end"/>
        </w:r>
      </w:del>
    </w:p>
    <w:p w14:paraId="428C8F1D" w14:textId="23C5B25F" w:rsidR="00F7208E" w:rsidRPr="00A2773D" w:rsidDel="007B7C09" w:rsidRDefault="00F7208E" w:rsidP="008B4209">
      <w:pPr>
        <w:pStyle w:val="Tekstpodstawowy"/>
        <w:spacing w:line="276" w:lineRule="auto"/>
        <w:rPr>
          <w:del w:id="140" w:author="Barbara Skoczeń" w:date="2022-06-23T14:10:00Z"/>
          <w:rFonts w:asciiTheme="minorHAnsi" w:hAnsiTheme="minorHAnsi" w:cstheme="minorHAnsi"/>
        </w:rPr>
      </w:pPr>
    </w:p>
    <w:p w14:paraId="255B247A" w14:textId="360A76CC" w:rsidR="00F7208E" w:rsidRPr="00A2773D" w:rsidDel="007B7C09" w:rsidRDefault="008C7CF7" w:rsidP="00EE665C">
      <w:pPr>
        <w:pStyle w:val="Nagwek1"/>
        <w:numPr>
          <w:ilvl w:val="0"/>
          <w:numId w:val="17"/>
        </w:numPr>
        <w:tabs>
          <w:tab w:val="left" w:pos="625"/>
        </w:tabs>
        <w:spacing w:line="276" w:lineRule="auto"/>
        <w:ind w:left="624" w:hanging="367"/>
        <w:rPr>
          <w:del w:id="141" w:author="Barbara Skoczeń" w:date="2022-06-23T14:10:00Z"/>
          <w:rFonts w:asciiTheme="minorHAnsi" w:hAnsiTheme="minorHAnsi" w:cstheme="minorHAnsi"/>
        </w:rPr>
      </w:pPr>
      <w:bookmarkStart w:id="142" w:name="_Toc77682816"/>
      <w:del w:id="143" w:author="Barbara Skoczeń" w:date="2022-06-23T14:10:00Z">
        <w:r w:rsidRPr="00A2773D" w:rsidDel="007B7C09">
          <w:rPr>
            <w:rFonts w:asciiTheme="minorHAnsi" w:hAnsiTheme="minorHAnsi" w:cstheme="minorHAnsi"/>
          </w:rPr>
          <w:delText>TRYB UDZIELENIA</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ZAMÓWIENIA</w:delText>
        </w:r>
        <w:bookmarkEnd w:id="142"/>
      </w:del>
    </w:p>
    <w:p w14:paraId="3493271A" w14:textId="72F2E73F" w:rsidR="00F7208E" w:rsidRPr="00A2773D" w:rsidDel="007B7C09" w:rsidRDefault="008C7CF7" w:rsidP="00EE665C">
      <w:pPr>
        <w:pStyle w:val="Akapitzlist"/>
        <w:numPr>
          <w:ilvl w:val="0"/>
          <w:numId w:val="16"/>
        </w:numPr>
        <w:tabs>
          <w:tab w:val="left" w:pos="542"/>
        </w:tabs>
        <w:spacing w:before="0" w:line="276" w:lineRule="auto"/>
        <w:ind w:right="117"/>
        <w:rPr>
          <w:del w:id="144" w:author="Barbara Skoczeń" w:date="2022-06-23T14:10:00Z"/>
          <w:rFonts w:asciiTheme="minorHAnsi" w:hAnsiTheme="minorHAnsi" w:cstheme="minorHAnsi"/>
        </w:rPr>
      </w:pPr>
      <w:del w:id="145" w:author="Barbara Skoczeń" w:date="2022-06-23T14:10:00Z">
        <w:r w:rsidRPr="00A2773D" w:rsidDel="007B7C09">
          <w:rPr>
            <w:rFonts w:asciiTheme="minorHAnsi" w:hAnsiTheme="minorHAnsi" w:cstheme="minorHAnsi"/>
          </w:rPr>
          <w:delText xml:space="preserve">Niniejsze postępowanie o udzielenie zamówienia publicznego prowadzone jest w trybie podstawowym, na podstawie </w:delText>
        </w:r>
        <w:r w:rsidRPr="00A2773D" w:rsidDel="007B7C09">
          <w:rPr>
            <w:rFonts w:asciiTheme="minorHAnsi" w:hAnsiTheme="minorHAnsi" w:cstheme="minorHAnsi"/>
            <w:b/>
          </w:rPr>
          <w:delText xml:space="preserve">art. 275 pkt 1 </w:delText>
        </w:r>
        <w:r w:rsidRPr="00A2773D" w:rsidDel="007B7C09">
          <w:rPr>
            <w:rFonts w:asciiTheme="minorHAnsi" w:hAnsiTheme="minorHAnsi" w:cstheme="minorHAnsi"/>
          </w:rPr>
          <w:delText>ustawy z dnia 11 września 2019 r. Prawo zamówień publicznych (Dz. U. z 20</w:delText>
        </w:r>
        <w:r w:rsidR="00D35763" w:rsidDel="007B7C09">
          <w:rPr>
            <w:rFonts w:asciiTheme="minorHAnsi" w:hAnsiTheme="minorHAnsi" w:cstheme="minorHAnsi"/>
          </w:rPr>
          <w:delText>21</w:delText>
        </w:r>
        <w:r w:rsidRPr="00A2773D" w:rsidDel="007B7C09">
          <w:rPr>
            <w:rFonts w:asciiTheme="minorHAnsi" w:hAnsiTheme="minorHAnsi" w:cstheme="minorHAnsi"/>
          </w:rPr>
          <w:delText xml:space="preserve"> r., poz. </w:delText>
        </w:r>
        <w:r w:rsidR="00D35763" w:rsidDel="007B7C09">
          <w:rPr>
            <w:rFonts w:asciiTheme="minorHAnsi" w:hAnsiTheme="minorHAnsi" w:cstheme="minorHAnsi"/>
          </w:rPr>
          <w:delText>1</w:delText>
        </w:r>
        <w:r w:rsidRPr="00A2773D" w:rsidDel="007B7C09">
          <w:rPr>
            <w:rFonts w:asciiTheme="minorHAnsi" w:hAnsiTheme="minorHAnsi" w:cstheme="minorHAnsi"/>
          </w:rPr>
          <w:delText>1</w:delText>
        </w:r>
        <w:r w:rsidR="00D35763" w:rsidDel="007B7C09">
          <w:rPr>
            <w:rFonts w:asciiTheme="minorHAnsi" w:hAnsiTheme="minorHAnsi" w:cstheme="minorHAnsi"/>
          </w:rPr>
          <w:delText>2</w:delText>
        </w:r>
        <w:r w:rsidRPr="00A2773D" w:rsidDel="007B7C09">
          <w:rPr>
            <w:rFonts w:asciiTheme="minorHAnsi" w:hAnsiTheme="minorHAnsi" w:cstheme="minorHAnsi"/>
          </w:rPr>
          <w:delText>9</w:delText>
        </w:r>
        <w:r w:rsidR="00E21169" w:rsidRPr="00A2773D" w:rsidDel="007B7C09">
          <w:rPr>
            <w:rFonts w:asciiTheme="minorHAnsi" w:hAnsiTheme="minorHAnsi" w:cstheme="minorHAnsi"/>
          </w:rPr>
          <w:delText xml:space="preserve"> ze zm</w:delText>
        </w:r>
        <w:r w:rsidRPr="00A2773D" w:rsidDel="007B7C09">
          <w:rPr>
            <w:rFonts w:asciiTheme="minorHAnsi" w:hAnsiTheme="minorHAnsi" w:cstheme="minorHAnsi"/>
          </w:rPr>
          <w:delText>) [zwanej dalej także „ ustawą PZP" lub</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„uPzp</w:delText>
        </w:r>
        <w:r w:rsidR="00286905" w:rsidRPr="00A2773D" w:rsidDel="007B7C09">
          <w:rPr>
            <w:rFonts w:asciiTheme="minorHAnsi" w:hAnsiTheme="minorHAnsi" w:cstheme="minorHAnsi"/>
          </w:rPr>
          <w:delText>”</w:delText>
        </w:r>
        <w:r w:rsidRPr="00A2773D" w:rsidDel="007B7C09">
          <w:rPr>
            <w:rFonts w:asciiTheme="minorHAnsi" w:hAnsiTheme="minorHAnsi" w:cstheme="minorHAnsi"/>
          </w:rPr>
          <w:delText>].</w:delText>
        </w:r>
      </w:del>
    </w:p>
    <w:p w14:paraId="0C4FCE90" w14:textId="60C80757" w:rsidR="00F7208E" w:rsidRPr="00A2773D" w:rsidDel="007B7C09" w:rsidRDefault="008C7CF7" w:rsidP="00EE665C">
      <w:pPr>
        <w:pStyle w:val="Akapitzlist"/>
        <w:numPr>
          <w:ilvl w:val="0"/>
          <w:numId w:val="16"/>
        </w:numPr>
        <w:tabs>
          <w:tab w:val="left" w:pos="542"/>
        </w:tabs>
        <w:spacing w:before="0" w:line="276" w:lineRule="auto"/>
        <w:ind w:right="117"/>
        <w:rPr>
          <w:del w:id="146" w:author="Barbara Skoczeń" w:date="2022-06-23T14:10:00Z"/>
          <w:rFonts w:asciiTheme="minorHAnsi" w:hAnsiTheme="minorHAnsi" w:cstheme="minorHAnsi"/>
        </w:rPr>
      </w:pPr>
      <w:del w:id="147" w:author="Barbara Skoczeń" w:date="2022-06-23T14:10:00Z">
        <w:r w:rsidRPr="00A2773D" w:rsidDel="007B7C09">
          <w:rPr>
            <w:rFonts w:asciiTheme="minorHAnsi" w:hAnsiTheme="minorHAnsi" w:cstheme="minorHAnsi"/>
          </w:rPr>
          <w:delText>W zakresie nieuregulowanym niniejszą Specyfikacją Warunków Zamówienia, zwaną dalej „SWZ”, zastosowanie mają przepisy ustawy</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PZP.</w:delText>
        </w:r>
      </w:del>
    </w:p>
    <w:p w14:paraId="6CB4340A" w14:textId="74CE73D6" w:rsidR="00F7208E" w:rsidRPr="00A2773D" w:rsidDel="007B7C09" w:rsidRDefault="00F7208E" w:rsidP="008B4209">
      <w:pPr>
        <w:pStyle w:val="Tekstpodstawowy"/>
        <w:spacing w:line="276" w:lineRule="auto"/>
        <w:rPr>
          <w:del w:id="148" w:author="Barbara Skoczeń" w:date="2022-06-23T14:10:00Z"/>
          <w:rFonts w:asciiTheme="minorHAnsi" w:hAnsiTheme="minorHAnsi" w:cstheme="minorHAnsi"/>
        </w:rPr>
      </w:pPr>
    </w:p>
    <w:p w14:paraId="583D59A5" w14:textId="4C937C6B" w:rsidR="00F7208E" w:rsidRPr="00A2773D" w:rsidDel="007B7C09" w:rsidRDefault="008C7CF7" w:rsidP="00EE665C">
      <w:pPr>
        <w:pStyle w:val="Nagwek1"/>
        <w:numPr>
          <w:ilvl w:val="0"/>
          <w:numId w:val="17"/>
        </w:numPr>
        <w:tabs>
          <w:tab w:val="left" w:pos="709"/>
        </w:tabs>
        <w:spacing w:line="276" w:lineRule="auto"/>
        <w:ind w:right="116"/>
        <w:jc w:val="both"/>
        <w:rPr>
          <w:del w:id="149" w:author="Barbara Skoczeń" w:date="2022-06-23T14:10:00Z"/>
          <w:rFonts w:asciiTheme="minorHAnsi" w:hAnsiTheme="minorHAnsi" w:cstheme="minorHAnsi"/>
        </w:rPr>
      </w:pPr>
      <w:bookmarkStart w:id="150" w:name="_Toc77682817"/>
      <w:del w:id="151" w:author="Barbara Skoczeń" w:date="2022-06-23T14:10:00Z">
        <w:r w:rsidRPr="00A2773D" w:rsidDel="007B7C09">
          <w:rPr>
            <w:rFonts w:asciiTheme="minorHAnsi" w:hAnsiTheme="minorHAnsi" w:cstheme="minorHAnsi"/>
          </w:rPr>
          <w:delText xml:space="preserve">INFORMACJA, CZY ZAMAWIAJĄCY PRZEWIDUJE WYBÓR NAJKORZYSTNIEJSZEJ OFERTY </w:delText>
        </w:r>
        <w:r w:rsidR="008B4209" w:rsidRPr="00A2773D" w:rsidDel="007B7C09">
          <w:rPr>
            <w:rFonts w:asciiTheme="minorHAnsi" w:hAnsiTheme="minorHAnsi" w:cstheme="minorHAnsi"/>
          </w:rPr>
          <w:br/>
        </w:r>
        <w:r w:rsidRPr="00A2773D" w:rsidDel="007B7C09">
          <w:rPr>
            <w:rFonts w:asciiTheme="minorHAnsi" w:hAnsiTheme="minorHAnsi" w:cstheme="minorHAnsi"/>
          </w:rPr>
          <w:delText>Z MOŻLIWOŚCIĄ PROWADZENIA</w:delText>
        </w:r>
        <w:r w:rsidRPr="00A2773D" w:rsidDel="007B7C09">
          <w:rPr>
            <w:rFonts w:asciiTheme="minorHAnsi" w:hAnsiTheme="minorHAnsi" w:cstheme="minorHAnsi"/>
            <w:spacing w:val="-33"/>
          </w:rPr>
          <w:delText xml:space="preserve"> </w:delText>
        </w:r>
        <w:r w:rsidRPr="00A2773D" w:rsidDel="007B7C09">
          <w:rPr>
            <w:rFonts w:asciiTheme="minorHAnsi" w:hAnsiTheme="minorHAnsi" w:cstheme="minorHAnsi"/>
          </w:rPr>
          <w:delText>NEGOCJACJI</w:delText>
        </w:r>
        <w:bookmarkEnd w:id="150"/>
      </w:del>
    </w:p>
    <w:p w14:paraId="44A4EC14" w14:textId="427C8575" w:rsidR="00F7208E" w:rsidRPr="00A2773D" w:rsidDel="007B7C09" w:rsidRDefault="008C7CF7" w:rsidP="004B3476">
      <w:pPr>
        <w:pStyle w:val="Tekstpodstawowy"/>
        <w:spacing w:line="276" w:lineRule="auto"/>
        <w:ind w:left="567"/>
        <w:jc w:val="both"/>
        <w:rPr>
          <w:del w:id="152" w:author="Barbara Skoczeń" w:date="2022-06-23T14:10:00Z"/>
          <w:rFonts w:asciiTheme="minorHAnsi" w:hAnsiTheme="minorHAnsi" w:cstheme="minorHAnsi"/>
        </w:rPr>
      </w:pPr>
      <w:del w:id="153" w:author="Barbara Skoczeń" w:date="2022-06-23T14:10:00Z">
        <w:r w:rsidRPr="00A2773D" w:rsidDel="007B7C09">
          <w:rPr>
            <w:rFonts w:asciiTheme="minorHAnsi" w:hAnsiTheme="minorHAnsi" w:cstheme="minorHAnsi"/>
          </w:rPr>
          <w:delText>Zamawiający nie przewiduje wyboru najkorzystniejszej oferty z możliwością prowadzenia negocjacji.</w:delText>
        </w:r>
      </w:del>
    </w:p>
    <w:p w14:paraId="06018CA4" w14:textId="3E18A5C8" w:rsidR="00F7208E" w:rsidRPr="00A2773D" w:rsidDel="007B7C09" w:rsidRDefault="00F7208E" w:rsidP="008B4209">
      <w:pPr>
        <w:pStyle w:val="Tekstpodstawowy"/>
        <w:spacing w:line="276" w:lineRule="auto"/>
        <w:rPr>
          <w:del w:id="154" w:author="Barbara Skoczeń" w:date="2022-06-23T14:10:00Z"/>
          <w:rFonts w:asciiTheme="minorHAnsi" w:hAnsiTheme="minorHAnsi" w:cstheme="minorHAnsi"/>
        </w:rPr>
      </w:pPr>
    </w:p>
    <w:p w14:paraId="047D2D19" w14:textId="04BFF9A3" w:rsidR="00F7208E" w:rsidRPr="00A2773D" w:rsidDel="007B7C09" w:rsidRDefault="008C7CF7" w:rsidP="00952406">
      <w:pPr>
        <w:pStyle w:val="Nagwek1"/>
        <w:numPr>
          <w:ilvl w:val="0"/>
          <w:numId w:val="17"/>
        </w:numPr>
        <w:tabs>
          <w:tab w:val="left" w:pos="527"/>
        </w:tabs>
        <w:spacing w:line="276" w:lineRule="auto"/>
        <w:ind w:left="526" w:hanging="269"/>
        <w:rPr>
          <w:del w:id="155" w:author="Barbara Skoczeń" w:date="2022-06-23T14:10:00Z"/>
          <w:rFonts w:asciiTheme="minorHAnsi" w:hAnsiTheme="minorHAnsi" w:cstheme="minorHAnsi"/>
        </w:rPr>
      </w:pPr>
      <w:bookmarkStart w:id="156" w:name="_Toc77682818"/>
      <w:del w:id="157" w:author="Barbara Skoczeń" w:date="2022-06-23T14:10:00Z">
        <w:r w:rsidRPr="00A2773D" w:rsidDel="007B7C09">
          <w:rPr>
            <w:rFonts w:asciiTheme="minorHAnsi" w:hAnsiTheme="minorHAnsi" w:cstheme="minorHAnsi"/>
          </w:rPr>
          <w:delText>OPIS PRZEDMIOTU</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ZAMÓWIENIA</w:delText>
        </w:r>
        <w:bookmarkEnd w:id="156"/>
      </w:del>
    </w:p>
    <w:p w14:paraId="31FDE747" w14:textId="1D3529A2" w:rsidR="00525BDC" w:rsidRPr="00252C86" w:rsidDel="007B7C09" w:rsidRDefault="00952406" w:rsidP="00252C86">
      <w:pPr>
        <w:pStyle w:val="Akapitzlist"/>
        <w:numPr>
          <w:ilvl w:val="1"/>
          <w:numId w:val="17"/>
        </w:numPr>
        <w:spacing w:line="276" w:lineRule="auto"/>
        <w:ind w:left="567" w:hanging="283"/>
        <w:rPr>
          <w:del w:id="158" w:author="Barbara Skoczeń" w:date="2022-06-23T14:10:00Z"/>
          <w:rFonts w:asciiTheme="minorHAnsi" w:hAnsiTheme="minorHAnsi" w:cstheme="minorHAnsi"/>
        </w:rPr>
      </w:pPr>
      <w:ins w:id="159" w:author="Sławomir Szałajko" w:date="2022-06-14T11:00:00Z">
        <w:del w:id="160" w:author="Barbara Skoczeń" w:date="2022-06-23T14:10:00Z">
          <w:r w:rsidRPr="00952406" w:rsidDel="007B7C09">
            <w:rPr>
              <w:rFonts w:asciiTheme="minorHAnsi" w:hAnsiTheme="minorHAnsi" w:cstheme="minorHAnsi"/>
            </w:rPr>
            <w:delText xml:space="preserve">Przedmiotem zamówienia  </w:delText>
          </w:r>
          <w:bookmarkStart w:id="161" w:name="_Hlk104281249"/>
          <w:r w:rsidRPr="00952406" w:rsidDel="007B7C09">
            <w:rPr>
              <w:rFonts w:asciiTheme="minorHAnsi" w:hAnsiTheme="minorHAnsi" w:cstheme="minorHAnsi"/>
            </w:rPr>
            <w:delText xml:space="preserve">jest </w:delText>
          </w:r>
          <w:bookmarkStart w:id="162" w:name="_Hlk104374374"/>
          <w:r w:rsidRPr="00952406" w:rsidDel="007B7C09">
            <w:rPr>
              <w:rFonts w:asciiTheme="minorHAnsi" w:hAnsiTheme="minorHAnsi" w:cstheme="minorHAnsi"/>
            </w:rPr>
            <w:delText>organizacja i przeprowadzenie szkolenia dla kierowników/naczelników oraz ich zastępców z zakresu oceny okresowej pracowników oraz przeprowadzania rozmów oceniających, w tym zapewnienie usługi szkoleniowej, sali oraz usługi gastronomicznej</w:delText>
          </w:r>
          <w:bookmarkEnd w:id="161"/>
          <w:bookmarkEnd w:id="162"/>
          <w:r w:rsidRPr="00952406" w:rsidDel="007B7C09">
            <w:rPr>
              <w:rFonts w:asciiTheme="minorHAnsi" w:hAnsiTheme="minorHAnsi" w:cstheme="minorHAnsi"/>
            </w:rPr>
            <w:delText>.</w:delText>
          </w:r>
        </w:del>
      </w:ins>
    </w:p>
    <w:p w14:paraId="31FEB681" w14:textId="17E9E610" w:rsidR="00F7208E" w:rsidRPr="00A2773D" w:rsidDel="007B7C09" w:rsidRDefault="008C7CF7" w:rsidP="00952406">
      <w:pPr>
        <w:pStyle w:val="Akapitzlist"/>
        <w:numPr>
          <w:ilvl w:val="1"/>
          <w:numId w:val="17"/>
        </w:numPr>
        <w:tabs>
          <w:tab w:val="left" w:pos="542"/>
        </w:tabs>
        <w:spacing w:before="0" w:line="276" w:lineRule="auto"/>
        <w:ind w:left="542" w:right="116" w:hanging="284"/>
        <w:rPr>
          <w:del w:id="163" w:author="Barbara Skoczeń" w:date="2022-06-23T14:10:00Z"/>
          <w:rFonts w:asciiTheme="minorHAnsi" w:hAnsiTheme="minorHAnsi" w:cstheme="minorHAnsi"/>
        </w:rPr>
      </w:pPr>
      <w:del w:id="164" w:author="Barbara Skoczeń" w:date="2022-06-23T14:10:00Z">
        <w:r w:rsidRPr="00A2773D" w:rsidDel="007B7C09">
          <w:rPr>
            <w:rFonts w:asciiTheme="minorHAnsi" w:hAnsiTheme="minorHAnsi" w:cstheme="minorHAnsi"/>
          </w:rPr>
          <w:delText>W przypadku niniejszego postępowania nie ma kosztów cyklu życia produktu. Przedmiot zamówienia nie wymaga ponoszenia nakładów eksploatacyjnych. Zamawiający nie</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ponosi</w:delText>
        </w:r>
        <w:r w:rsidR="00470D8A" w:rsidRPr="00A2773D" w:rsidDel="007B7C09">
          <w:rPr>
            <w:rFonts w:asciiTheme="minorHAnsi" w:hAnsiTheme="minorHAnsi" w:cstheme="minorHAnsi"/>
          </w:rPr>
          <w:delText xml:space="preserve"> </w:delText>
        </w:r>
        <w:r w:rsidR="00286905"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wydatków związanych z utrzymaniem, użytkowaniem, wycofaniem z eksploatacji, czy szkoleniem użytkowników przedmiotu zamówienia. Zamawiający określił w opisie przedmiotu zamówienia standardy jakościowe odnoszące się do wszystkich istotnych cech przedmiotu zamówienia.</w:delText>
        </w:r>
      </w:del>
    </w:p>
    <w:p w14:paraId="13AC492F" w14:textId="4FC2EB5F" w:rsidR="00F7208E" w:rsidRPr="00A2773D" w:rsidDel="007B7C09" w:rsidRDefault="008C7CF7" w:rsidP="00EE665C">
      <w:pPr>
        <w:pStyle w:val="Akapitzlist"/>
        <w:numPr>
          <w:ilvl w:val="1"/>
          <w:numId w:val="17"/>
        </w:numPr>
        <w:tabs>
          <w:tab w:val="left" w:pos="542"/>
        </w:tabs>
        <w:spacing w:before="0" w:line="276" w:lineRule="auto"/>
        <w:ind w:left="542" w:hanging="284"/>
        <w:rPr>
          <w:del w:id="165" w:author="Barbara Skoczeń" w:date="2022-06-23T14:10:00Z"/>
          <w:rFonts w:asciiTheme="minorHAnsi" w:hAnsiTheme="minorHAnsi" w:cstheme="minorHAnsi"/>
        </w:rPr>
      </w:pPr>
      <w:del w:id="166" w:author="Barbara Skoczeń" w:date="2022-06-23T14:10:00Z">
        <w:r w:rsidRPr="00A2773D" w:rsidDel="007B7C09">
          <w:rPr>
            <w:rFonts w:asciiTheme="minorHAnsi" w:hAnsiTheme="minorHAnsi" w:cstheme="minorHAnsi"/>
          </w:rPr>
          <w:delText>Zamawiający</w:delText>
        </w:r>
        <w:r w:rsidR="005653C0" w:rsidDel="007B7C09">
          <w:rPr>
            <w:rFonts w:asciiTheme="minorHAnsi" w:hAnsiTheme="minorHAnsi" w:cstheme="minorHAnsi"/>
          </w:rPr>
          <w:delText xml:space="preserve"> nie</w:delText>
        </w:r>
        <w:r w:rsidRPr="00A2773D" w:rsidDel="007B7C09">
          <w:rPr>
            <w:rFonts w:asciiTheme="minorHAnsi" w:hAnsiTheme="minorHAnsi" w:cstheme="minorHAnsi"/>
          </w:rPr>
          <w:delText xml:space="preserve"> przewiduje </w:delText>
        </w:r>
        <w:r w:rsidR="00470D8A" w:rsidRPr="00A2773D" w:rsidDel="007B7C09">
          <w:rPr>
            <w:rFonts w:asciiTheme="minorHAnsi" w:hAnsiTheme="minorHAnsi" w:cstheme="minorHAnsi"/>
          </w:rPr>
          <w:delText>praw</w:delText>
        </w:r>
        <w:r w:rsidR="005653C0" w:rsidDel="007B7C09">
          <w:rPr>
            <w:rFonts w:asciiTheme="minorHAnsi" w:hAnsiTheme="minorHAnsi" w:cstheme="minorHAnsi"/>
          </w:rPr>
          <w:delText>a</w:delText>
        </w:r>
        <w:r w:rsidR="00470D8A"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opcji.</w:delText>
        </w:r>
      </w:del>
    </w:p>
    <w:p w14:paraId="53804D24" w14:textId="78B58140" w:rsidR="00F7208E" w:rsidRPr="005653C0" w:rsidDel="00314559" w:rsidRDefault="008C7CF7" w:rsidP="00EE665C">
      <w:pPr>
        <w:pStyle w:val="Akapitzlist"/>
        <w:numPr>
          <w:ilvl w:val="1"/>
          <w:numId w:val="17"/>
        </w:numPr>
        <w:tabs>
          <w:tab w:val="left" w:pos="542"/>
        </w:tabs>
        <w:spacing w:before="0" w:line="276" w:lineRule="auto"/>
        <w:ind w:left="542" w:hanging="284"/>
        <w:rPr>
          <w:del w:id="167" w:author="Barbara Skoczeń" w:date="2022-06-23T09:25:00Z"/>
          <w:rFonts w:asciiTheme="minorHAnsi" w:hAnsiTheme="minorHAnsi" w:cstheme="minorHAnsi"/>
        </w:rPr>
      </w:pPr>
      <w:del w:id="168" w:author="Barbara Skoczeń" w:date="2022-06-23T14:10:00Z">
        <w:r w:rsidRPr="00314559" w:rsidDel="007B7C09">
          <w:rPr>
            <w:rFonts w:asciiTheme="minorHAnsi" w:hAnsiTheme="minorHAnsi" w:cstheme="minorHAnsi"/>
          </w:rPr>
          <w:delText xml:space="preserve">Zamawiający </w:delText>
        </w:r>
        <w:r w:rsidR="006B4C33" w:rsidRPr="00314559" w:rsidDel="007B7C09">
          <w:rPr>
            <w:rFonts w:asciiTheme="minorHAnsi" w:hAnsiTheme="minorHAnsi" w:cstheme="minorHAnsi"/>
          </w:rPr>
          <w:delText xml:space="preserve">nie </w:delText>
        </w:r>
        <w:r w:rsidR="00FD521E" w:rsidRPr="00314559" w:rsidDel="007B7C09">
          <w:rPr>
            <w:rFonts w:asciiTheme="minorHAnsi" w:hAnsiTheme="minorHAnsi" w:cstheme="minorHAnsi"/>
          </w:rPr>
          <w:delText>d</w:delText>
        </w:r>
        <w:r w:rsidRPr="00314559" w:rsidDel="007B7C09">
          <w:rPr>
            <w:rFonts w:asciiTheme="minorHAnsi" w:hAnsiTheme="minorHAnsi" w:cstheme="minorHAnsi"/>
          </w:rPr>
          <w:delText>opuszcza składani</w:delText>
        </w:r>
        <w:r w:rsidR="006B4C33" w:rsidRPr="00314559" w:rsidDel="007B7C09">
          <w:rPr>
            <w:rFonts w:asciiTheme="minorHAnsi" w:hAnsiTheme="minorHAnsi" w:cstheme="minorHAnsi"/>
          </w:rPr>
          <w:delText>a</w:delText>
        </w:r>
        <w:r w:rsidRPr="00314559" w:rsidDel="007B7C09">
          <w:rPr>
            <w:rFonts w:asciiTheme="minorHAnsi" w:hAnsiTheme="minorHAnsi" w:cstheme="minorHAnsi"/>
          </w:rPr>
          <w:delText xml:space="preserve"> ofert</w:delText>
        </w:r>
        <w:r w:rsidRPr="00314559" w:rsidDel="007B7C09">
          <w:rPr>
            <w:rFonts w:asciiTheme="minorHAnsi" w:hAnsiTheme="minorHAnsi" w:cstheme="minorHAnsi"/>
            <w:spacing w:val="-2"/>
          </w:rPr>
          <w:delText xml:space="preserve"> </w:delText>
        </w:r>
        <w:r w:rsidRPr="00314559" w:rsidDel="007B7C09">
          <w:rPr>
            <w:rFonts w:asciiTheme="minorHAnsi" w:hAnsiTheme="minorHAnsi" w:cstheme="minorHAnsi"/>
          </w:rPr>
          <w:delText>częściowych</w:delText>
        </w:r>
        <w:r w:rsidR="00CF65A8" w:rsidRPr="00314559" w:rsidDel="007B7C09">
          <w:rPr>
            <w:rFonts w:asciiTheme="minorHAnsi" w:hAnsiTheme="minorHAnsi" w:cstheme="minorHAnsi"/>
          </w:rPr>
          <w:delText>.</w:delText>
        </w:r>
      </w:del>
    </w:p>
    <w:p w14:paraId="1BD3CF63" w14:textId="2B505DB5" w:rsidR="00F7208E" w:rsidRPr="00A2773D" w:rsidDel="007B7C09" w:rsidRDefault="008C7CF7" w:rsidP="00EE665C">
      <w:pPr>
        <w:pStyle w:val="Akapitzlist"/>
        <w:numPr>
          <w:ilvl w:val="1"/>
          <w:numId w:val="17"/>
        </w:numPr>
        <w:tabs>
          <w:tab w:val="left" w:pos="542"/>
        </w:tabs>
        <w:spacing w:before="0" w:line="276" w:lineRule="auto"/>
        <w:ind w:left="542" w:right="116" w:hanging="284"/>
        <w:rPr>
          <w:del w:id="169" w:author="Barbara Skoczeń" w:date="2022-06-23T14:10:00Z"/>
          <w:rFonts w:asciiTheme="minorHAnsi" w:hAnsiTheme="minorHAnsi" w:cstheme="minorHAnsi"/>
        </w:rPr>
      </w:pPr>
      <w:del w:id="170" w:author="Barbara Skoczeń" w:date="2022-06-23T14:10:00Z">
        <w:r w:rsidRPr="00A2773D" w:rsidDel="007B7C09">
          <w:rPr>
            <w:rFonts w:asciiTheme="minorHAnsi" w:hAnsiTheme="minorHAnsi" w:cstheme="minorHAnsi"/>
          </w:rPr>
          <w:delText>Zamawiający nie dopuszcza możliwości składania ofert wariantowych oraz w postaci katalogów elektronicznych.</w:delText>
        </w:r>
      </w:del>
    </w:p>
    <w:p w14:paraId="27C7BEEA" w14:textId="7D8B3510" w:rsidR="00F7208E" w:rsidRPr="00A2773D" w:rsidDel="007B7C09" w:rsidRDefault="008C7CF7" w:rsidP="00EE665C">
      <w:pPr>
        <w:pStyle w:val="Akapitzlist"/>
        <w:numPr>
          <w:ilvl w:val="1"/>
          <w:numId w:val="17"/>
        </w:numPr>
        <w:tabs>
          <w:tab w:val="left" w:pos="542"/>
        </w:tabs>
        <w:spacing w:before="0" w:line="276" w:lineRule="auto"/>
        <w:ind w:left="542" w:hanging="284"/>
        <w:rPr>
          <w:del w:id="171" w:author="Barbara Skoczeń" w:date="2022-06-23T14:10:00Z"/>
          <w:rFonts w:asciiTheme="minorHAnsi" w:hAnsiTheme="minorHAnsi" w:cstheme="minorHAnsi"/>
        </w:rPr>
      </w:pPr>
      <w:del w:id="172" w:author="Barbara Skoczeń" w:date="2022-06-23T14:10:00Z">
        <w:r w:rsidRPr="00A2773D" w:rsidDel="007B7C09">
          <w:rPr>
            <w:rFonts w:asciiTheme="minorHAnsi" w:hAnsiTheme="minorHAnsi" w:cstheme="minorHAnsi"/>
          </w:rPr>
          <w:delText>Zamawiający nie przewiduje udzielania zamówień, o których mowa w art. 214 ust. 1 pkt 7 i</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8.</w:delText>
        </w:r>
      </w:del>
    </w:p>
    <w:p w14:paraId="34F3E875" w14:textId="625D99AF" w:rsidR="00F7208E" w:rsidDel="007B7C09" w:rsidRDefault="008C7CF7" w:rsidP="00EE665C">
      <w:pPr>
        <w:pStyle w:val="Akapitzlist"/>
        <w:numPr>
          <w:ilvl w:val="1"/>
          <w:numId w:val="17"/>
        </w:numPr>
        <w:tabs>
          <w:tab w:val="left" w:pos="542"/>
        </w:tabs>
        <w:spacing w:before="0" w:line="276" w:lineRule="auto"/>
        <w:ind w:left="542" w:right="116" w:hanging="284"/>
        <w:rPr>
          <w:del w:id="173" w:author="Barbara Skoczeń" w:date="2022-06-23T14:10:00Z"/>
          <w:rFonts w:asciiTheme="minorHAnsi" w:hAnsiTheme="minorHAnsi" w:cstheme="minorHAnsi"/>
        </w:rPr>
      </w:pPr>
      <w:del w:id="174" w:author="Barbara Skoczeń" w:date="2022-06-23T14:10:00Z">
        <w:r w:rsidRPr="00A2773D" w:rsidDel="007B7C09">
          <w:rPr>
            <w:rFonts w:asciiTheme="minorHAnsi" w:hAnsiTheme="minorHAnsi" w:cstheme="minorHAnsi"/>
          </w:rPr>
          <w:delText xml:space="preserve">Szczegółowy opis przedmiotu zamówienia został zawarty </w:delText>
        </w:r>
        <w:r w:rsidR="00A72524" w:rsidDel="007B7C09">
          <w:rPr>
            <w:rFonts w:asciiTheme="minorHAnsi" w:hAnsiTheme="minorHAnsi" w:cstheme="minorHAnsi"/>
          </w:rPr>
          <w:delText xml:space="preserve">jako załącznik do </w:delText>
        </w:r>
        <w:r w:rsidR="00F826A5" w:rsidRPr="00A2773D" w:rsidDel="007B7C09">
          <w:rPr>
            <w:rFonts w:asciiTheme="minorHAnsi" w:hAnsiTheme="minorHAnsi" w:cstheme="minorHAnsi"/>
          </w:rPr>
          <w:delText>Załącznik</w:delText>
        </w:r>
        <w:r w:rsidR="00A72524" w:rsidDel="007B7C09">
          <w:rPr>
            <w:rFonts w:asciiTheme="minorHAnsi" w:hAnsiTheme="minorHAnsi" w:cstheme="minorHAnsi"/>
          </w:rPr>
          <w:delText>a</w:delText>
        </w:r>
        <w:r w:rsidR="00F826A5"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 xml:space="preserve">nr </w:delText>
        </w:r>
        <w:r w:rsidR="00F826A5" w:rsidRPr="00A2773D" w:rsidDel="007B7C09">
          <w:rPr>
            <w:rFonts w:asciiTheme="minorHAnsi" w:hAnsiTheme="minorHAnsi" w:cstheme="minorHAnsi"/>
          </w:rPr>
          <w:delText>4</w:delText>
        </w:r>
        <w:r w:rsidRPr="00A2773D" w:rsidDel="007B7C09">
          <w:rPr>
            <w:rFonts w:asciiTheme="minorHAnsi" w:hAnsiTheme="minorHAnsi" w:cstheme="minorHAnsi"/>
          </w:rPr>
          <w:delText xml:space="preserve"> do niniejszej Specyfikacji Warunków Zamówienia (SWZ) i stanowi jej integralną</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część.</w:delText>
        </w:r>
        <w:r w:rsidR="00A72524" w:rsidDel="007B7C09">
          <w:rPr>
            <w:rFonts w:asciiTheme="minorHAnsi" w:hAnsiTheme="minorHAnsi" w:cstheme="minorHAnsi"/>
          </w:rPr>
          <w:delText xml:space="preserve"> </w:delText>
        </w:r>
      </w:del>
    </w:p>
    <w:p w14:paraId="360331FD" w14:textId="46722DE0" w:rsidR="0018562C" w:rsidRPr="001378D7" w:rsidDel="007B7C09" w:rsidRDefault="0018562C" w:rsidP="00CD6605">
      <w:pPr>
        <w:pStyle w:val="Akapitzlist"/>
        <w:numPr>
          <w:ilvl w:val="1"/>
          <w:numId w:val="17"/>
        </w:numPr>
        <w:tabs>
          <w:tab w:val="left" w:pos="567"/>
        </w:tabs>
        <w:spacing w:before="0" w:line="276" w:lineRule="auto"/>
        <w:ind w:left="542" w:hanging="284"/>
        <w:rPr>
          <w:del w:id="175" w:author="Barbara Skoczeń" w:date="2022-06-23T14:10:00Z"/>
          <w:rFonts w:asciiTheme="minorHAnsi" w:hAnsiTheme="minorHAnsi" w:cstheme="minorHAnsi"/>
        </w:rPr>
      </w:pPr>
      <w:del w:id="176" w:author="Barbara Skoczeń" w:date="2022-06-23T14:10:00Z">
        <w:r w:rsidRPr="001378D7" w:rsidDel="007B7C09">
          <w:rPr>
            <w:rFonts w:asciiTheme="minorHAnsi" w:hAnsiTheme="minorHAnsi" w:cstheme="minorHAnsi"/>
          </w:rPr>
          <w:delText>Zamawiający</w:delText>
        </w:r>
        <w:r w:rsidRPr="001378D7" w:rsidDel="007B7C09">
          <w:rPr>
            <w:rFonts w:asciiTheme="minorHAnsi" w:hAnsiTheme="minorHAnsi" w:cstheme="minorHAnsi"/>
            <w:spacing w:val="41"/>
          </w:rPr>
          <w:delText xml:space="preserve"> </w:delText>
        </w:r>
        <w:r w:rsidRPr="001378D7" w:rsidDel="007B7C09">
          <w:rPr>
            <w:rFonts w:asciiTheme="minorHAnsi" w:hAnsiTheme="minorHAnsi" w:cstheme="minorHAnsi"/>
          </w:rPr>
          <w:delText>nie</w:delText>
        </w:r>
        <w:r w:rsidRPr="001378D7" w:rsidDel="007B7C09">
          <w:rPr>
            <w:rFonts w:asciiTheme="minorHAnsi" w:hAnsiTheme="minorHAnsi" w:cstheme="minorHAnsi"/>
            <w:spacing w:val="40"/>
          </w:rPr>
          <w:delText xml:space="preserve"> </w:delText>
        </w:r>
        <w:r w:rsidRPr="001378D7" w:rsidDel="007B7C09">
          <w:rPr>
            <w:rFonts w:asciiTheme="minorHAnsi" w:hAnsiTheme="minorHAnsi" w:cstheme="minorHAnsi"/>
          </w:rPr>
          <w:delText>wymaga,</w:delText>
        </w:r>
        <w:r w:rsidRPr="001378D7" w:rsidDel="007B7C09">
          <w:rPr>
            <w:rFonts w:asciiTheme="minorHAnsi" w:hAnsiTheme="minorHAnsi" w:cstheme="minorHAnsi"/>
            <w:spacing w:val="40"/>
          </w:rPr>
          <w:delText xml:space="preserve"> </w:delText>
        </w:r>
        <w:r w:rsidRPr="001378D7" w:rsidDel="007B7C09">
          <w:rPr>
            <w:rFonts w:asciiTheme="minorHAnsi" w:hAnsiTheme="minorHAnsi" w:cstheme="minorHAnsi"/>
          </w:rPr>
          <w:delText>aby</w:delText>
        </w:r>
        <w:r w:rsidRPr="001378D7" w:rsidDel="007B7C09">
          <w:rPr>
            <w:rFonts w:asciiTheme="minorHAnsi" w:hAnsiTheme="minorHAnsi" w:cstheme="minorHAnsi"/>
            <w:spacing w:val="41"/>
          </w:rPr>
          <w:delText xml:space="preserve"> </w:delText>
        </w:r>
        <w:r w:rsidRPr="001378D7" w:rsidDel="007B7C09">
          <w:rPr>
            <w:rFonts w:asciiTheme="minorHAnsi" w:hAnsiTheme="minorHAnsi" w:cstheme="minorHAnsi"/>
          </w:rPr>
          <w:delText>osoby</w:delText>
        </w:r>
        <w:r w:rsidRPr="001378D7" w:rsidDel="007B7C09">
          <w:rPr>
            <w:rFonts w:asciiTheme="minorHAnsi" w:hAnsiTheme="minorHAnsi" w:cstheme="minorHAnsi"/>
            <w:spacing w:val="39"/>
          </w:rPr>
          <w:delText xml:space="preserve"> </w:delText>
        </w:r>
        <w:r w:rsidRPr="001378D7" w:rsidDel="007B7C09">
          <w:rPr>
            <w:rFonts w:asciiTheme="minorHAnsi" w:hAnsiTheme="minorHAnsi" w:cstheme="minorHAnsi"/>
          </w:rPr>
          <w:delText>wykonujące</w:delText>
        </w:r>
        <w:r w:rsidRPr="001378D7" w:rsidDel="007B7C09">
          <w:rPr>
            <w:rFonts w:asciiTheme="minorHAnsi" w:hAnsiTheme="minorHAnsi" w:cstheme="minorHAnsi"/>
            <w:spacing w:val="41"/>
          </w:rPr>
          <w:delText xml:space="preserve"> </w:delText>
        </w:r>
        <w:r w:rsidRPr="001378D7" w:rsidDel="007B7C09">
          <w:rPr>
            <w:rFonts w:asciiTheme="minorHAnsi" w:hAnsiTheme="minorHAnsi" w:cstheme="minorHAnsi"/>
          </w:rPr>
          <w:delText>czynności</w:delText>
        </w:r>
        <w:r w:rsidRPr="001378D7" w:rsidDel="007B7C09">
          <w:rPr>
            <w:rFonts w:asciiTheme="minorHAnsi" w:hAnsiTheme="minorHAnsi" w:cstheme="minorHAnsi"/>
            <w:spacing w:val="41"/>
          </w:rPr>
          <w:delText xml:space="preserve"> </w:delText>
        </w:r>
        <w:r w:rsidRPr="001378D7" w:rsidDel="007B7C09">
          <w:rPr>
            <w:rFonts w:asciiTheme="minorHAnsi" w:hAnsiTheme="minorHAnsi" w:cstheme="minorHAnsi"/>
          </w:rPr>
          <w:delText>w</w:delText>
        </w:r>
        <w:r w:rsidRPr="001378D7" w:rsidDel="007B7C09">
          <w:rPr>
            <w:rFonts w:asciiTheme="minorHAnsi" w:hAnsiTheme="minorHAnsi" w:cstheme="minorHAnsi"/>
            <w:spacing w:val="40"/>
          </w:rPr>
          <w:delText xml:space="preserve"> </w:delText>
        </w:r>
        <w:r w:rsidRPr="001378D7" w:rsidDel="007B7C09">
          <w:rPr>
            <w:rFonts w:asciiTheme="minorHAnsi" w:hAnsiTheme="minorHAnsi" w:cstheme="minorHAnsi"/>
          </w:rPr>
          <w:delText>zakresie</w:delText>
        </w:r>
        <w:r w:rsidRPr="001378D7" w:rsidDel="007B7C09">
          <w:rPr>
            <w:rFonts w:asciiTheme="minorHAnsi" w:hAnsiTheme="minorHAnsi" w:cstheme="minorHAnsi"/>
            <w:spacing w:val="42"/>
          </w:rPr>
          <w:delText xml:space="preserve"> </w:delText>
        </w:r>
        <w:r w:rsidRPr="001378D7" w:rsidDel="007B7C09">
          <w:rPr>
            <w:rFonts w:asciiTheme="minorHAnsi" w:hAnsiTheme="minorHAnsi" w:cstheme="minorHAnsi"/>
          </w:rPr>
          <w:delText>realizacji</w:delText>
        </w:r>
        <w:r w:rsidRPr="001378D7" w:rsidDel="007B7C09">
          <w:rPr>
            <w:rFonts w:asciiTheme="minorHAnsi" w:hAnsiTheme="minorHAnsi" w:cstheme="minorHAnsi"/>
            <w:spacing w:val="39"/>
          </w:rPr>
          <w:delText xml:space="preserve"> </w:delText>
        </w:r>
        <w:r w:rsidRPr="001378D7" w:rsidDel="007B7C09">
          <w:rPr>
            <w:rFonts w:asciiTheme="minorHAnsi" w:hAnsiTheme="minorHAnsi" w:cstheme="minorHAnsi"/>
          </w:rPr>
          <w:delText>zamówienia</w:delText>
        </w:r>
      </w:del>
    </w:p>
    <w:p w14:paraId="63647665" w14:textId="0D58FC28" w:rsidR="0018562C" w:rsidDel="007B7C09" w:rsidRDefault="0018562C" w:rsidP="0018562C">
      <w:pPr>
        <w:pStyle w:val="Tekstpodstawowy"/>
        <w:spacing w:line="276" w:lineRule="auto"/>
        <w:ind w:left="542"/>
        <w:jc w:val="both"/>
        <w:rPr>
          <w:del w:id="177" w:author="Barbara Skoczeń" w:date="2022-06-23T14:10:00Z"/>
          <w:rFonts w:asciiTheme="minorHAnsi" w:hAnsiTheme="minorHAnsi" w:cstheme="minorHAnsi"/>
        </w:rPr>
      </w:pPr>
      <w:del w:id="178" w:author="Barbara Skoczeń" w:date="2022-06-23T14:10:00Z">
        <w:r w:rsidRPr="001378D7" w:rsidDel="007B7C09">
          <w:rPr>
            <w:rFonts w:asciiTheme="minorHAnsi" w:hAnsiTheme="minorHAnsi" w:cstheme="minorHAnsi"/>
          </w:rPr>
          <w:delText xml:space="preserve">zostały zatrudnione na podstawie umów o pracę. </w:delText>
        </w:r>
      </w:del>
    </w:p>
    <w:p w14:paraId="1796EC08" w14:textId="6255287F" w:rsidR="00E02809" w:rsidDel="007B7C09" w:rsidRDefault="008C7CF7">
      <w:pPr>
        <w:pStyle w:val="Tekstpodstawowy"/>
        <w:numPr>
          <w:ilvl w:val="1"/>
          <w:numId w:val="17"/>
        </w:numPr>
        <w:spacing w:line="276" w:lineRule="auto"/>
        <w:ind w:left="567" w:hanging="309"/>
        <w:jc w:val="both"/>
        <w:rPr>
          <w:del w:id="179" w:author="Barbara Skoczeń" w:date="2022-06-23T14:10:00Z"/>
          <w:rFonts w:asciiTheme="minorHAnsi" w:hAnsiTheme="minorHAnsi" w:cstheme="minorHAnsi"/>
          <w:bCs/>
        </w:rPr>
        <w:pPrChange w:id="180" w:author="Sławomir Szałajko" w:date="2022-06-14T11:02:00Z">
          <w:pPr>
            <w:pStyle w:val="Tekstpodstawowy"/>
            <w:numPr>
              <w:ilvl w:val="1"/>
              <w:numId w:val="17"/>
            </w:numPr>
            <w:spacing w:line="276" w:lineRule="auto"/>
            <w:ind w:left="618" w:hanging="360"/>
            <w:jc w:val="both"/>
          </w:pPr>
        </w:pPrChange>
      </w:pPr>
      <w:del w:id="181" w:author="Barbara Skoczeń" w:date="2022-06-23T14:10:00Z">
        <w:r w:rsidRPr="0018562C" w:rsidDel="007B7C09">
          <w:rPr>
            <w:rFonts w:asciiTheme="minorHAnsi" w:hAnsiTheme="minorHAnsi" w:cstheme="minorHAnsi"/>
          </w:rPr>
          <w:delText>Nazwy i kody zamówienia według Wspólnego Słownika Zamówień (CPV):</w:delText>
        </w:r>
        <w:r w:rsidR="00D35763" w:rsidRPr="0018562C" w:rsidDel="007B7C09">
          <w:rPr>
            <w:rFonts w:asciiTheme="minorHAnsi" w:hAnsiTheme="minorHAnsi" w:cstheme="minorHAnsi"/>
          </w:rPr>
          <w:delText xml:space="preserve"> </w:delText>
        </w:r>
      </w:del>
    </w:p>
    <w:p w14:paraId="295B5967" w14:textId="1CA86C76" w:rsidR="00057719" w:rsidDel="007B7C09" w:rsidRDefault="005C495A">
      <w:pPr>
        <w:pStyle w:val="Tekstpodstawowy"/>
        <w:spacing w:line="276" w:lineRule="auto"/>
        <w:ind w:left="567"/>
        <w:jc w:val="both"/>
        <w:rPr>
          <w:del w:id="182" w:author="Barbara Skoczeń" w:date="2022-06-23T14:10:00Z"/>
          <w:rFonts w:asciiTheme="minorHAnsi" w:hAnsiTheme="minorHAnsi" w:cstheme="minorHAnsi"/>
          <w:bCs/>
        </w:rPr>
        <w:pPrChange w:id="183" w:author="Sławomir Szałajko" w:date="2022-06-14T11:02:00Z">
          <w:pPr>
            <w:pStyle w:val="Tekstpodstawowy"/>
            <w:spacing w:line="276" w:lineRule="auto"/>
            <w:ind w:left="618"/>
            <w:jc w:val="both"/>
          </w:pPr>
        </w:pPrChange>
      </w:pPr>
      <w:ins w:id="184" w:author="Sławomir Szałajko" w:date="2022-06-14T11:13:00Z">
        <w:del w:id="185" w:author="Barbara Skoczeń" w:date="2022-06-23T14:10:00Z">
          <w:r w:rsidDel="007B7C09">
            <w:rPr>
              <w:rFonts w:asciiTheme="minorHAnsi" w:hAnsiTheme="minorHAnsi" w:cstheme="minorHAnsi"/>
              <w:bCs/>
            </w:rPr>
            <w:delText>80000000-4 Usługi edukacyjne i szkoleniowe</w:delText>
          </w:r>
        </w:del>
      </w:ins>
    </w:p>
    <w:p w14:paraId="2CE7A134" w14:textId="0455A371" w:rsidR="0018562C" w:rsidRPr="00A2773D" w:rsidDel="007B7C09" w:rsidRDefault="0018562C" w:rsidP="0018562C">
      <w:pPr>
        <w:pStyle w:val="Akapitzlist"/>
        <w:tabs>
          <w:tab w:val="left" w:pos="542"/>
        </w:tabs>
        <w:ind w:left="618" w:right="2219" w:hanging="51"/>
        <w:rPr>
          <w:del w:id="186" w:author="Barbara Skoczeń" w:date="2022-06-23T14:10:00Z"/>
          <w:rFonts w:asciiTheme="minorHAnsi" w:hAnsiTheme="minorHAnsi" w:cstheme="minorHAnsi"/>
        </w:rPr>
      </w:pPr>
    </w:p>
    <w:p w14:paraId="05D6A381" w14:textId="12C583E5" w:rsidR="00D1606B" w:rsidRPr="00A02655" w:rsidDel="007B7C09" w:rsidRDefault="008C7CF7" w:rsidP="00A02655">
      <w:pPr>
        <w:pStyle w:val="Nagwek1"/>
        <w:numPr>
          <w:ilvl w:val="0"/>
          <w:numId w:val="23"/>
        </w:numPr>
        <w:tabs>
          <w:tab w:val="left" w:pos="613"/>
        </w:tabs>
        <w:spacing w:line="276" w:lineRule="auto"/>
        <w:jc w:val="both"/>
        <w:rPr>
          <w:del w:id="187" w:author="Barbara Skoczeń" w:date="2022-06-23T14:10:00Z"/>
          <w:rFonts w:asciiTheme="minorHAnsi" w:hAnsiTheme="minorHAnsi" w:cstheme="minorHAnsi"/>
        </w:rPr>
      </w:pPr>
      <w:bookmarkStart w:id="188" w:name="_Toc77682819"/>
      <w:del w:id="189" w:author="Barbara Skoczeń" w:date="2022-06-23T14:10:00Z">
        <w:r w:rsidRPr="00A02655" w:rsidDel="007B7C09">
          <w:rPr>
            <w:rFonts w:asciiTheme="minorHAnsi" w:hAnsiTheme="minorHAnsi" w:cstheme="minorHAnsi"/>
          </w:rPr>
          <w:delText>TERMIN WYKONANIA ZAMÓWIENIA</w:delText>
        </w:r>
        <w:bookmarkEnd w:id="188"/>
      </w:del>
    </w:p>
    <w:p w14:paraId="500E191C" w14:textId="3E619FDD" w:rsidR="006E73AF" w:rsidRPr="00A02655" w:rsidDel="007B7C09" w:rsidRDefault="006E73AF">
      <w:pPr>
        <w:pStyle w:val="Nagwek1"/>
        <w:numPr>
          <w:ilvl w:val="0"/>
          <w:numId w:val="23"/>
        </w:numPr>
        <w:tabs>
          <w:tab w:val="left" w:pos="613"/>
        </w:tabs>
        <w:spacing w:line="276" w:lineRule="auto"/>
        <w:jc w:val="both"/>
        <w:rPr>
          <w:del w:id="190" w:author="Barbara Skoczeń" w:date="2022-06-23T14:10:00Z"/>
          <w:rFonts w:asciiTheme="minorHAnsi" w:hAnsiTheme="minorHAnsi" w:cstheme="minorHAnsi"/>
        </w:rPr>
        <w:pPrChange w:id="191" w:author="Sławomir Szałajko" w:date="2022-06-14T11:05:00Z">
          <w:pPr>
            <w:pStyle w:val="Nagwek1"/>
            <w:tabs>
              <w:tab w:val="left" w:pos="613"/>
            </w:tabs>
            <w:spacing w:line="276" w:lineRule="auto"/>
            <w:ind w:left="258"/>
            <w:jc w:val="both"/>
          </w:pPr>
        </w:pPrChange>
      </w:pPr>
    </w:p>
    <w:p w14:paraId="1AF2A0A0" w14:textId="7B612F02" w:rsidR="00A02655" w:rsidRPr="00A02655" w:rsidDel="007B7C09" w:rsidRDefault="00A02655">
      <w:pPr>
        <w:spacing w:line="276" w:lineRule="auto"/>
        <w:ind w:left="567"/>
        <w:jc w:val="both"/>
        <w:rPr>
          <w:ins w:id="192" w:author="Sławomir Szałajko" w:date="2022-06-14T11:05:00Z"/>
          <w:del w:id="193" w:author="Barbara Skoczeń" w:date="2022-06-23T14:10:00Z"/>
          <w:rFonts w:asciiTheme="minorHAnsi" w:hAnsiTheme="minorHAnsi" w:cstheme="minorHAnsi"/>
          <w:rPrChange w:id="194" w:author="Sławomir Szałajko" w:date="2022-06-14T11:05:00Z">
            <w:rPr>
              <w:ins w:id="195" w:author="Sławomir Szałajko" w:date="2022-06-14T11:05:00Z"/>
              <w:del w:id="196" w:author="Barbara Skoczeń" w:date="2022-06-23T14:10:00Z"/>
            </w:rPr>
          </w:rPrChange>
        </w:rPr>
        <w:pPrChange w:id="197" w:author="Sławomir Szałajko" w:date="2022-06-14T11:05:00Z">
          <w:pPr>
            <w:pStyle w:val="Akapitzlist"/>
            <w:numPr>
              <w:numId w:val="23"/>
            </w:numPr>
            <w:ind w:hanging="284"/>
          </w:pPr>
        </w:pPrChange>
      </w:pPr>
      <w:bookmarkStart w:id="198" w:name="_Hlk105580073"/>
      <w:bookmarkStart w:id="199" w:name="_Hlk104278989"/>
      <w:bookmarkStart w:id="200" w:name="_Toc77682820"/>
      <w:ins w:id="201" w:author="Sławomir Szałajko" w:date="2022-06-14T11:05:00Z">
        <w:del w:id="202" w:author="Barbara Skoczeń" w:date="2022-06-23T14:10:00Z">
          <w:r w:rsidRPr="00A02655" w:rsidDel="007B7C09">
            <w:rPr>
              <w:rFonts w:asciiTheme="minorHAnsi" w:hAnsiTheme="minorHAnsi" w:cstheme="minorHAnsi"/>
              <w:rPrChange w:id="203" w:author="Sławomir Szałajko" w:date="2022-06-14T11:05:00Z">
                <w:rPr/>
              </w:rPrChange>
            </w:rPr>
            <w:delText>Szkolenie zostanie przeprowadzone w okresie 5 miesięcy od zawarcia umowy w terminie ustalonym pomiędzy stronami na zasadach określonych umową</w:delText>
          </w:r>
          <w:bookmarkEnd w:id="198"/>
          <w:r w:rsidRPr="00A02655" w:rsidDel="007B7C09">
            <w:rPr>
              <w:rFonts w:asciiTheme="minorHAnsi" w:hAnsiTheme="minorHAnsi" w:cstheme="minorHAnsi"/>
              <w:rPrChange w:id="204" w:author="Sławomir Szałajko" w:date="2022-06-14T11:05:00Z">
                <w:rPr/>
              </w:rPrChange>
            </w:rPr>
            <w:delText>.</w:delText>
          </w:r>
        </w:del>
      </w:ins>
    </w:p>
    <w:bookmarkEnd w:id="199"/>
    <w:p w14:paraId="3C3E645B" w14:textId="2C8B37A6" w:rsidR="006E73AF" w:rsidRPr="00A02655" w:rsidDel="007B7C09" w:rsidRDefault="006E73AF">
      <w:pPr>
        <w:pStyle w:val="Nagwek1"/>
        <w:spacing w:line="276" w:lineRule="auto"/>
        <w:ind w:left="567"/>
        <w:jc w:val="both"/>
        <w:rPr>
          <w:del w:id="205" w:author="Barbara Skoczeń" w:date="2022-06-23T14:10:00Z"/>
          <w:rFonts w:asciiTheme="minorHAnsi" w:hAnsiTheme="minorHAnsi" w:cstheme="minorHAnsi"/>
          <w:b w:val="0"/>
          <w:bCs w:val="0"/>
          <w:rPrChange w:id="206" w:author="Sławomir Szałajko" w:date="2022-06-14T11:04:00Z">
            <w:rPr>
              <w:del w:id="207" w:author="Barbara Skoczeń" w:date="2022-06-23T14:10:00Z"/>
              <w:b w:val="0"/>
              <w:bCs w:val="0"/>
            </w:rPr>
          </w:rPrChange>
        </w:rPr>
        <w:pPrChange w:id="208" w:author="Sławomir Szałajko" w:date="2022-06-14T11:04:00Z">
          <w:pPr>
            <w:pStyle w:val="Nagwek1"/>
            <w:tabs>
              <w:tab w:val="left" w:pos="613"/>
            </w:tabs>
            <w:spacing w:line="276" w:lineRule="auto"/>
            <w:ind w:left="612"/>
            <w:jc w:val="both"/>
          </w:pPr>
        </w:pPrChange>
      </w:pPr>
      <w:del w:id="209" w:author="Barbara Skoczeń" w:date="2022-06-23T14:10:00Z">
        <w:r w:rsidRPr="00A02655" w:rsidDel="007B7C09">
          <w:rPr>
            <w:rFonts w:asciiTheme="minorHAnsi" w:hAnsiTheme="minorHAnsi" w:cstheme="minorHAnsi"/>
            <w:rPrChange w:id="210" w:author="Sławomir Szałajko" w:date="2022-06-14T11:04:00Z">
              <w:rPr/>
            </w:rPrChange>
          </w:rPr>
          <w:delText xml:space="preserve">Wykonawca zobowiązany jest zrealizować przedmiot zamówienia </w:delText>
        </w:r>
        <w:r w:rsidR="006B4C33" w:rsidRPr="00A02655" w:rsidDel="007B7C09">
          <w:rPr>
            <w:rFonts w:asciiTheme="minorHAnsi" w:hAnsiTheme="minorHAnsi" w:cstheme="minorHAnsi"/>
            <w:rPrChange w:id="211" w:author="Sławomir Szałajko" w:date="2022-06-14T11:04:00Z">
              <w:rPr/>
            </w:rPrChange>
          </w:rPr>
          <w:delText xml:space="preserve">do 31.10.2022 r. </w:delText>
        </w:r>
        <w:r w:rsidRPr="00A02655" w:rsidDel="007B7C09">
          <w:rPr>
            <w:rFonts w:asciiTheme="minorHAnsi" w:hAnsiTheme="minorHAnsi" w:cstheme="minorHAnsi"/>
            <w:rPrChange w:id="212" w:author="Sławomir Szałajko" w:date="2022-06-14T11:04:00Z">
              <w:rPr/>
            </w:rPrChange>
          </w:rPr>
          <w:delText xml:space="preserve">Dokładny termin </w:delText>
        </w:r>
        <w:r w:rsidR="00C04380" w:rsidRPr="00A02655" w:rsidDel="007B7C09">
          <w:rPr>
            <w:rFonts w:asciiTheme="minorHAnsi" w:hAnsiTheme="minorHAnsi" w:cstheme="minorHAnsi"/>
            <w:rPrChange w:id="213" w:author="Sławomir Szałajko" w:date="2022-06-14T11:04:00Z">
              <w:rPr/>
            </w:rPrChange>
          </w:rPr>
          <w:delText xml:space="preserve">realizacji spotkania </w:delText>
        </w:r>
        <w:r w:rsidRPr="00A02655" w:rsidDel="007B7C09">
          <w:rPr>
            <w:rFonts w:asciiTheme="minorHAnsi" w:hAnsiTheme="minorHAnsi" w:cstheme="minorHAnsi"/>
            <w:rPrChange w:id="214" w:author="Sławomir Szałajko" w:date="2022-06-14T11:04:00Z">
              <w:rPr/>
            </w:rPrChange>
          </w:rPr>
          <w:delText xml:space="preserve">zostanie wskazany przez Zamawiającego, co najmniej na 21 dni przed jego realizacją. </w:delText>
        </w:r>
      </w:del>
    </w:p>
    <w:bookmarkEnd w:id="200"/>
    <w:p w14:paraId="49A38271" w14:textId="1D5F6D1D" w:rsidR="006A0058" w:rsidRPr="00D1606B" w:rsidDel="007B7C09" w:rsidRDefault="006A0058" w:rsidP="00A02655">
      <w:pPr>
        <w:pStyle w:val="Nagwek1"/>
        <w:tabs>
          <w:tab w:val="left" w:pos="613"/>
        </w:tabs>
        <w:spacing w:line="276" w:lineRule="auto"/>
        <w:ind w:left="612"/>
        <w:jc w:val="both"/>
        <w:rPr>
          <w:del w:id="215" w:author="Barbara Skoczeń" w:date="2022-06-23T14:10:00Z"/>
          <w:rFonts w:asciiTheme="minorHAnsi" w:hAnsiTheme="minorHAnsi" w:cstheme="minorHAnsi"/>
          <w:b w:val="0"/>
          <w:bCs w:val="0"/>
        </w:rPr>
      </w:pPr>
    </w:p>
    <w:p w14:paraId="45059F52" w14:textId="136AE8D6" w:rsidR="00F7208E" w:rsidRPr="00A2773D" w:rsidDel="007B7C09" w:rsidRDefault="008C7CF7" w:rsidP="008462CE">
      <w:pPr>
        <w:pStyle w:val="Nagwek1"/>
        <w:numPr>
          <w:ilvl w:val="0"/>
          <w:numId w:val="23"/>
        </w:numPr>
        <w:tabs>
          <w:tab w:val="left" w:pos="698"/>
        </w:tabs>
        <w:spacing w:line="276" w:lineRule="auto"/>
        <w:ind w:left="697" w:hanging="440"/>
        <w:jc w:val="both"/>
        <w:rPr>
          <w:del w:id="216" w:author="Barbara Skoczeń" w:date="2022-06-23T14:10:00Z"/>
          <w:rFonts w:asciiTheme="minorHAnsi" w:hAnsiTheme="minorHAnsi" w:cstheme="minorHAnsi"/>
        </w:rPr>
      </w:pPr>
      <w:bookmarkStart w:id="217" w:name="_Toc77682821"/>
      <w:del w:id="218" w:author="Barbara Skoczeń" w:date="2022-06-23T14:10:00Z">
        <w:r w:rsidRPr="00A2773D" w:rsidDel="007B7C09">
          <w:rPr>
            <w:rFonts w:asciiTheme="minorHAnsi" w:hAnsiTheme="minorHAnsi" w:cstheme="minorHAnsi"/>
          </w:rPr>
          <w:delText>WARUNKI UDZIAŁU W</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POSTĘPOWANIU</w:delText>
        </w:r>
        <w:bookmarkEnd w:id="217"/>
      </w:del>
    </w:p>
    <w:p w14:paraId="0E8E9CA0" w14:textId="5D002322" w:rsidR="00B60001" w:rsidDel="007B7C09" w:rsidRDefault="00815418" w:rsidP="008462CE">
      <w:pPr>
        <w:pStyle w:val="Akapitzlist"/>
        <w:numPr>
          <w:ilvl w:val="1"/>
          <w:numId w:val="24"/>
        </w:numPr>
        <w:tabs>
          <w:tab w:val="left" w:pos="618"/>
        </w:tabs>
        <w:spacing w:before="0" w:line="276" w:lineRule="auto"/>
        <w:ind w:right="115"/>
        <w:rPr>
          <w:del w:id="219" w:author="Barbara Skoczeń" w:date="2022-06-23T14:10:00Z"/>
          <w:rFonts w:asciiTheme="minorHAnsi" w:hAnsiTheme="minorHAnsi" w:cstheme="minorHAnsi"/>
        </w:rPr>
      </w:pPr>
      <w:del w:id="220" w:author="Barbara Skoczeń" w:date="2022-06-23T14:10:00Z">
        <w:r w:rsidRPr="00B60001" w:rsidDel="007B7C09">
          <w:rPr>
            <w:rFonts w:asciiTheme="minorHAnsi" w:hAnsiTheme="minorHAnsi" w:cstheme="minorHAnsi"/>
          </w:rPr>
          <w:delText xml:space="preserve">O udzielenie zamówienia mogą ubiegać się Wykonawcy, którzy spełniają warunki dotyczące: </w:delText>
        </w:r>
        <w:r w:rsidR="00146FED" w:rsidRPr="00B60001" w:rsidDel="007B7C09">
          <w:rPr>
            <w:rFonts w:asciiTheme="minorHAnsi" w:hAnsiTheme="minorHAnsi" w:cstheme="minorHAnsi"/>
          </w:rPr>
          <w:br/>
        </w:r>
        <w:r w:rsidRPr="00B60001" w:rsidDel="007B7C09">
          <w:rPr>
            <w:rFonts w:asciiTheme="minorHAnsi" w:hAnsiTheme="minorHAnsi" w:cstheme="minorHAnsi"/>
          </w:rPr>
          <w:delText xml:space="preserve">1) zdolności do występowania w obrocie gospodarczym: Zamawiający nie stawia warunku </w:delText>
        </w:r>
        <w:r w:rsidR="00470D8A" w:rsidRPr="00B60001" w:rsidDel="007B7C09">
          <w:rPr>
            <w:rFonts w:asciiTheme="minorHAnsi" w:hAnsiTheme="minorHAnsi" w:cstheme="minorHAnsi"/>
          </w:rPr>
          <w:br/>
        </w:r>
        <w:r w:rsidRPr="00B60001" w:rsidDel="007B7C09">
          <w:rPr>
            <w:rFonts w:asciiTheme="minorHAnsi" w:hAnsiTheme="minorHAnsi" w:cstheme="minorHAnsi"/>
          </w:rPr>
          <w:delText>w powyższym zakresie.</w:delText>
        </w:r>
        <w:r w:rsidR="00146FED" w:rsidRPr="00B60001" w:rsidDel="007B7C09">
          <w:rPr>
            <w:rFonts w:asciiTheme="minorHAnsi" w:hAnsiTheme="minorHAnsi" w:cstheme="minorHAnsi"/>
          </w:rPr>
          <w:tab/>
        </w:r>
        <w:r w:rsidRPr="00B60001" w:rsidDel="007B7C09">
          <w:rPr>
            <w:rFonts w:asciiTheme="minorHAnsi" w:hAnsiTheme="minorHAnsi" w:cstheme="minorHAnsi"/>
          </w:rPr>
          <w:delText xml:space="preserve"> </w:delText>
        </w:r>
        <w:r w:rsidR="00146FED" w:rsidRPr="00B60001" w:rsidDel="007B7C09">
          <w:rPr>
            <w:rFonts w:asciiTheme="minorHAnsi" w:hAnsiTheme="minorHAnsi" w:cstheme="minorHAnsi"/>
          </w:rPr>
          <w:br/>
        </w:r>
        <w:r w:rsidRPr="00B60001" w:rsidDel="007B7C09">
          <w:rPr>
            <w:rFonts w:asciiTheme="minorHAnsi" w:hAnsiTheme="minorHAnsi" w:cstheme="minorHAnsi"/>
          </w:rPr>
          <w:delText xml:space="preserve">2) uprawnień do prowadzenia określonej działalności gospodarczej lub zawodowej, o ile wynika to z odrębnych przepisów: Zamawiający nie stawia warunku w powyższym zakresie. </w:delText>
        </w:r>
        <w:r w:rsidR="00146FED" w:rsidRPr="00B60001" w:rsidDel="007B7C09">
          <w:rPr>
            <w:rFonts w:asciiTheme="minorHAnsi" w:hAnsiTheme="minorHAnsi" w:cstheme="minorHAnsi"/>
          </w:rPr>
          <w:br/>
        </w:r>
        <w:r w:rsidRPr="00B60001" w:rsidDel="007B7C09">
          <w:rPr>
            <w:rFonts w:asciiTheme="minorHAnsi" w:hAnsiTheme="minorHAnsi" w:cstheme="minorHAnsi"/>
          </w:rPr>
          <w:delText xml:space="preserve">3) sytuacji ekonomicznej lub finansowej: Zamawiający nie stawia warunku w powyższym zakresie. </w:delText>
        </w:r>
        <w:r w:rsidR="00146FED" w:rsidRPr="00B60001" w:rsidDel="007B7C09">
          <w:rPr>
            <w:rFonts w:asciiTheme="minorHAnsi" w:hAnsiTheme="minorHAnsi" w:cstheme="minorHAnsi"/>
          </w:rPr>
          <w:br/>
        </w:r>
        <w:r w:rsidRPr="00B60001" w:rsidDel="007B7C09">
          <w:rPr>
            <w:rFonts w:asciiTheme="minorHAnsi" w:hAnsiTheme="minorHAnsi" w:cstheme="minorHAnsi"/>
          </w:rPr>
          <w:delText xml:space="preserve">4) zdolności technicznej lub zawodowej: </w:delText>
        </w:r>
      </w:del>
    </w:p>
    <w:p w14:paraId="7D200127" w14:textId="19EEF8EC" w:rsidR="00324153" w:rsidRPr="00875152" w:rsidDel="007B7C09" w:rsidRDefault="00324153">
      <w:pPr>
        <w:pStyle w:val="Akapitzlist"/>
        <w:widowControl/>
        <w:autoSpaceDE/>
        <w:autoSpaceDN/>
        <w:spacing w:line="276" w:lineRule="auto"/>
        <w:ind w:left="618" w:firstLine="0"/>
        <w:contextualSpacing/>
        <w:rPr>
          <w:ins w:id="221" w:author="Sławomir Szałajko" w:date="2022-06-14T11:42:00Z"/>
          <w:del w:id="222" w:author="Barbara Skoczeń" w:date="2022-06-23T14:10:00Z"/>
          <w:rFonts w:asciiTheme="minorHAnsi" w:eastAsia="Calibri" w:hAnsiTheme="minorHAnsi" w:cstheme="minorHAnsi"/>
          <w:bCs/>
          <w:color w:val="000000"/>
        </w:rPr>
        <w:pPrChange w:id="223" w:author="Barbara Skoczeń" w:date="2022-06-23T09:31:00Z">
          <w:pPr>
            <w:widowControl/>
            <w:autoSpaceDE/>
            <w:autoSpaceDN/>
            <w:spacing w:line="276" w:lineRule="auto"/>
            <w:ind w:left="709"/>
            <w:contextualSpacing/>
            <w:jc w:val="both"/>
          </w:pPr>
        </w:pPrChange>
      </w:pPr>
      <w:ins w:id="224" w:author="Sławomir Szałajko" w:date="2022-06-14T11:40:00Z">
        <w:del w:id="225" w:author="Barbara Skoczeń" w:date="2022-06-23T09:31:00Z">
          <w:r w:rsidRPr="00875152" w:rsidDel="00875152">
            <w:rPr>
              <w:rFonts w:asciiTheme="minorHAnsi" w:eastAsia="Calibri" w:hAnsiTheme="minorHAnsi" w:cstheme="minorHAnsi"/>
              <w:bCs/>
              <w:color w:val="000000"/>
            </w:rPr>
            <w:delText>Wykonawca spełni warunek udziału w postępowaniu jeśli dysponuje lub będzie dysponował osobami zdolnymi do wykonania zamówienia, które będą uczestniczyć w wykonywaniu zamówienia, w szczególności odpowiedzialnymi za świadczenie usług, tzn.</w:delText>
          </w:r>
        </w:del>
        <w:del w:id="226" w:author="Barbara Skoczeń" w:date="2022-06-23T09:29:00Z">
          <w:r w:rsidRPr="00875152" w:rsidDel="00875152">
            <w:rPr>
              <w:rFonts w:asciiTheme="minorHAnsi" w:eastAsia="Calibri" w:hAnsiTheme="minorHAnsi" w:cstheme="minorHAnsi"/>
              <w:bCs/>
              <w:color w:val="000000"/>
            </w:rPr>
            <w:delText>,</w:delText>
          </w:r>
        </w:del>
        <w:del w:id="227" w:author="Barbara Skoczeń" w:date="2022-06-23T09:31:00Z">
          <w:r w:rsidRPr="00875152" w:rsidDel="00875152">
            <w:rPr>
              <w:rFonts w:asciiTheme="minorHAnsi" w:eastAsia="Calibri" w:hAnsiTheme="minorHAnsi" w:cstheme="minorHAnsi"/>
              <w:bCs/>
              <w:color w:val="000000"/>
            </w:rPr>
            <w:delText xml:space="preserve"> że dysponuje lub będzie dysponował </w:delText>
          </w:r>
        </w:del>
      </w:ins>
      <w:ins w:id="228" w:author="Sławomir Szałajko" w:date="2022-06-14T11:41:00Z">
        <w:del w:id="229" w:author="Barbara Skoczeń" w:date="2022-06-23T09:31:00Z">
          <w:r w:rsidRPr="00875152" w:rsidDel="00875152">
            <w:rPr>
              <w:rFonts w:asciiTheme="minorHAnsi" w:eastAsia="Calibri" w:hAnsiTheme="minorHAnsi" w:cstheme="minorHAnsi"/>
              <w:bCs/>
              <w:color w:val="000000"/>
              <w:u w:val="single"/>
            </w:rPr>
            <w:delText>trenerem</w:delText>
          </w:r>
          <w:r w:rsidRPr="00875152" w:rsidDel="00875152">
            <w:rPr>
              <w:rFonts w:asciiTheme="minorHAnsi" w:eastAsia="Calibri" w:hAnsiTheme="minorHAnsi" w:cstheme="minorHAnsi"/>
              <w:bCs/>
              <w:color w:val="000000"/>
            </w:rPr>
            <w:delText xml:space="preserve"> który posiada minimalne doświadczenie, </w:delText>
          </w:r>
          <w:r w:rsidRPr="00875152" w:rsidDel="00875152">
            <w:rPr>
              <w:rFonts w:asciiTheme="minorHAnsi" w:eastAsia="Calibri" w:hAnsiTheme="minorHAnsi" w:cstheme="minorHAnsi"/>
              <w:bCs/>
              <w:color w:val="000000"/>
            </w:rPr>
            <w:lastRenderedPageBreak/>
            <w:delText xml:space="preserve">pozyskane w okresie ostatnich 3 lat przed upływem terminu składania ofert </w:delText>
          </w:r>
        </w:del>
        <w:del w:id="230" w:author="Barbara Skoczeń" w:date="2022-06-23T14:10:00Z">
          <w:r w:rsidRPr="00875152" w:rsidDel="007B7C09">
            <w:rPr>
              <w:rFonts w:asciiTheme="minorHAnsi" w:eastAsia="Calibri" w:hAnsiTheme="minorHAnsi" w:cstheme="minorHAnsi"/>
              <w:bCs/>
              <w:color w:val="000000"/>
            </w:rPr>
            <w:delText>–</w:delText>
          </w:r>
        </w:del>
      </w:ins>
      <w:ins w:id="231" w:author="Sławomir Szałajko" w:date="2022-06-14T11:42:00Z">
        <w:del w:id="232" w:author="Barbara Skoczeń" w:date="2022-06-23T14:10:00Z">
          <w:r w:rsidRPr="00875152" w:rsidDel="007B7C09">
            <w:rPr>
              <w:rFonts w:asciiTheme="minorHAnsi" w:eastAsia="Calibri" w:hAnsiTheme="minorHAnsi" w:cstheme="minorHAnsi"/>
              <w:bCs/>
              <w:color w:val="000000"/>
            </w:rPr>
            <w:delText xml:space="preserve"> </w:delText>
          </w:r>
        </w:del>
      </w:ins>
      <w:ins w:id="233" w:author="Sławomir Szałajko" w:date="2022-06-14T11:41:00Z">
        <w:del w:id="234" w:author="Barbara Skoczeń" w:date="2022-06-23T14:10:00Z">
          <w:r w:rsidRPr="00875152" w:rsidDel="007B7C09">
            <w:rPr>
              <w:rFonts w:asciiTheme="minorHAnsi" w:eastAsia="Calibri" w:hAnsiTheme="minorHAnsi" w:cstheme="minorHAnsi"/>
              <w:bCs/>
              <w:color w:val="000000"/>
            </w:rPr>
            <w:delText>przeprowadził co najmniej 4 szkolenia z zakresu systemu ocen okresowych.</w:delText>
          </w:r>
        </w:del>
      </w:ins>
    </w:p>
    <w:p w14:paraId="285F775B" w14:textId="16362DE6" w:rsidR="00324153" w:rsidDel="007B7C09" w:rsidRDefault="00324153">
      <w:pPr>
        <w:widowControl/>
        <w:autoSpaceDE/>
        <w:autoSpaceDN/>
        <w:spacing w:line="276" w:lineRule="auto"/>
        <w:ind w:left="258"/>
        <w:contextualSpacing/>
        <w:jc w:val="both"/>
        <w:rPr>
          <w:ins w:id="235" w:author="Sławomir Szałajko" w:date="2022-06-14T11:40:00Z"/>
          <w:del w:id="236" w:author="Barbara Skoczeń" w:date="2022-06-23T14:10:00Z"/>
          <w:rFonts w:asciiTheme="minorHAnsi" w:eastAsia="Calibri" w:hAnsiTheme="minorHAnsi" w:cstheme="minorHAnsi"/>
          <w:bCs/>
          <w:color w:val="000000"/>
        </w:rPr>
        <w:pPrChange w:id="237" w:author="Barbara Skoczeń" w:date="2022-06-23T09:31:00Z">
          <w:pPr>
            <w:widowControl/>
            <w:autoSpaceDE/>
            <w:autoSpaceDN/>
            <w:spacing w:line="276" w:lineRule="auto"/>
            <w:ind w:left="709"/>
            <w:contextualSpacing/>
            <w:jc w:val="both"/>
          </w:pPr>
        </w:pPrChange>
      </w:pPr>
      <w:ins w:id="238" w:author="Sławomir Szałajko" w:date="2022-06-14T11:42:00Z">
        <w:del w:id="239" w:author="Barbara Skoczeń" w:date="2022-06-23T14:10:00Z">
          <w:r w:rsidRPr="00324153" w:rsidDel="007B7C09">
            <w:rPr>
              <w:rFonts w:asciiTheme="minorHAnsi" w:eastAsia="Calibri" w:hAnsiTheme="minorHAnsi" w:cstheme="minorHAnsi"/>
              <w:bCs/>
              <w:color w:val="000000"/>
            </w:rPr>
            <w:delText>Wykazane szkolenia muszą być zgodne z zagadnieniami określonymi w Opisie przedmiotu zamówienia i obejmować min. 6 godzin dydaktycznych (45 minutowych) zrealizowanych w jednym dniu kalendarzowym dla jednej grupy uczestników.</w:delText>
          </w:r>
        </w:del>
      </w:ins>
    </w:p>
    <w:p w14:paraId="03BDF1CC" w14:textId="21665F35" w:rsidR="00F7208E" w:rsidRPr="008A07C6" w:rsidDel="007B7C09" w:rsidRDefault="008C7CF7" w:rsidP="008462CE">
      <w:pPr>
        <w:pStyle w:val="Akapitzlist"/>
        <w:numPr>
          <w:ilvl w:val="1"/>
          <w:numId w:val="24"/>
        </w:numPr>
        <w:tabs>
          <w:tab w:val="left" w:pos="618"/>
        </w:tabs>
        <w:spacing w:before="0" w:line="276" w:lineRule="auto"/>
        <w:ind w:right="115"/>
        <w:rPr>
          <w:del w:id="240" w:author="Barbara Skoczeń" w:date="2022-06-23T14:10:00Z"/>
          <w:rFonts w:asciiTheme="minorHAnsi" w:hAnsiTheme="minorHAnsi" w:cstheme="minorHAnsi"/>
        </w:rPr>
      </w:pPr>
      <w:del w:id="241" w:author="Barbara Skoczeń" w:date="2022-06-23T14:10:00Z">
        <w:r w:rsidRPr="008A07C6" w:rsidDel="007B7C09">
          <w:rPr>
            <w:rFonts w:asciiTheme="minorHAnsi" w:hAnsiTheme="minorHAnsi" w:cstheme="minorHAnsi"/>
          </w:rPr>
          <w:delText>O udzielenie zamówienia mogą ubiegać się Wykonawcy, którzy zgodnie z art. 57 ustawy PZP nie podlegają wykluczeniu i spełniają warunki udziału w postępowaniu</w:delText>
        </w:r>
        <w:r w:rsidR="00046BC8" w:rsidRPr="008A07C6" w:rsidDel="007B7C09">
          <w:rPr>
            <w:rFonts w:asciiTheme="minorHAnsi" w:hAnsiTheme="minorHAnsi" w:cstheme="minorHAnsi"/>
          </w:rPr>
          <w:delText>.</w:delText>
        </w:r>
      </w:del>
    </w:p>
    <w:p w14:paraId="28F1CCE4" w14:textId="1AE7148F" w:rsidR="00F7208E" w:rsidRPr="00A2773D" w:rsidDel="007B7C09" w:rsidRDefault="008C7CF7" w:rsidP="008B4209">
      <w:pPr>
        <w:pStyle w:val="Tekstpodstawowy"/>
        <w:spacing w:line="276" w:lineRule="auto"/>
        <w:ind w:left="617" w:right="116"/>
        <w:jc w:val="both"/>
        <w:rPr>
          <w:del w:id="242" w:author="Barbara Skoczeń" w:date="2022-06-23T14:10:00Z"/>
          <w:rFonts w:asciiTheme="minorHAnsi" w:hAnsiTheme="minorHAnsi" w:cstheme="minorHAnsi"/>
        </w:rPr>
      </w:pPr>
      <w:del w:id="243" w:author="Barbara Skoczeń" w:date="2022-06-23T14:10:00Z">
        <w:r w:rsidRPr="00A2773D" w:rsidDel="007B7C09">
          <w:rPr>
            <w:rFonts w:asciiTheme="minorHAnsi" w:hAnsiTheme="minorHAnsi" w:cstheme="minorHAnsi"/>
          </w:rPr>
          <w:delText xml:space="preserve">Na potwierdzenie spełnienia  ww.  warunku  Wykonawcy  przedłożą  oświadczenie  wymienione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 xml:space="preserve">w rozdziale VII pkt </w:delText>
        </w:r>
        <w:r w:rsidR="00815418" w:rsidRPr="00A2773D" w:rsidDel="007B7C09">
          <w:rPr>
            <w:rFonts w:asciiTheme="minorHAnsi" w:hAnsiTheme="minorHAnsi" w:cstheme="minorHAnsi"/>
          </w:rPr>
          <w:delText>8.1</w:delText>
        </w:r>
        <w:r w:rsidR="00815418"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SWZ.</w:delText>
        </w:r>
      </w:del>
    </w:p>
    <w:p w14:paraId="0C2895BD" w14:textId="7B85E399" w:rsidR="008E6F81" w:rsidRPr="008E6F81" w:rsidDel="007B7C09" w:rsidRDefault="008C7CF7" w:rsidP="008462CE">
      <w:pPr>
        <w:pStyle w:val="Akapitzlist"/>
        <w:numPr>
          <w:ilvl w:val="1"/>
          <w:numId w:val="24"/>
        </w:numPr>
        <w:tabs>
          <w:tab w:val="left" w:pos="618"/>
        </w:tabs>
        <w:spacing w:line="276" w:lineRule="auto"/>
        <w:ind w:right="116"/>
        <w:rPr>
          <w:del w:id="244" w:author="Barbara Skoczeń" w:date="2022-06-23T14:10:00Z"/>
          <w:rFonts w:asciiTheme="minorHAnsi" w:hAnsiTheme="minorHAnsi" w:cstheme="minorHAnsi"/>
        </w:rPr>
      </w:pPr>
      <w:del w:id="245" w:author="Barbara Skoczeń" w:date="2022-06-23T14:10:00Z">
        <w:r w:rsidRPr="00A2773D" w:rsidDel="007B7C09">
          <w:rPr>
            <w:rFonts w:asciiTheme="minorHAnsi" w:hAnsiTheme="minorHAnsi" w:cstheme="minorHAnsi"/>
          </w:rPr>
          <w:delText xml:space="preserve">W przypadku oferty składanej przez Wykonawców ubiegających się wspólnie o wykonanie zamówienia warunek określony w rozdziale VII pkt </w:delText>
        </w:r>
        <w:r w:rsidR="00FF2B63" w:rsidDel="007B7C09">
          <w:rPr>
            <w:rFonts w:asciiTheme="minorHAnsi" w:hAnsiTheme="minorHAnsi" w:cstheme="minorHAnsi"/>
          </w:rPr>
          <w:delText>1</w:delText>
        </w:r>
        <w:r w:rsidR="00FF2B63"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 xml:space="preserve">SWZ musi zostać spełniony </w:delText>
        </w:r>
        <w:r w:rsidR="008E6F81" w:rsidDel="007B7C09">
          <w:rPr>
            <w:rFonts w:asciiTheme="minorHAnsi" w:hAnsiTheme="minorHAnsi" w:cstheme="minorHAnsi"/>
          </w:rPr>
          <w:delText xml:space="preserve">przez co </w:delText>
        </w:r>
      </w:del>
    </w:p>
    <w:p w14:paraId="3E5EE881" w14:textId="5EDA9CC8" w:rsidR="008E6F81" w:rsidRPr="00A02655" w:rsidDel="007B7C09" w:rsidRDefault="008E6F81">
      <w:pPr>
        <w:pStyle w:val="Akapitzlist"/>
        <w:numPr>
          <w:ilvl w:val="1"/>
          <w:numId w:val="24"/>
        </w:numPr>
        <w:tabs>
          <w:tab w:val="left" w:pos="618"/>
        </w:tabs>
        <w:spacing w:line="276" w:lineRule="auto"/>
        <w:ind w:right="116"/>
        <w:rPr>
          <w:del w:id="246" w:author="Barbara Skoczeń" w:date="2022-06-23T14:10:00Z"/>
          <w:rFonts w:asciiTheme="minorHAnsi" w:hAnsiTheme="minorHAnsi" w:cstheme="minorHAnsi"/>
          <w:rPrChange w:id="247" w:author="Sławomir Szałajko" w:date="2022-06-14T11:07:00Z">
            <w:rPr>
              <w:del w:id="248" w:author="Barbara Skoczeń" w:date="2022-06-23T14:10:00Z"/>
            </w:rPr>
          </w:rPrChange>
        </w:rPr>
        <w:pPrChange w:id="249" w:author="Sławomir Szałajko" w:date="2022-06-14T11:07:00Z">
          <w:pPr>
            <w:pStyle w:val="Akapitzlist"/>
            <w:tabs>
              <w:tab w:val="left" w:pos="618"/>
            </w:tabs>
            <w:spacing w:line="276" w:lineRule="auto"/>
            <w:ind w:left="618" w:right="116" w:firstLine="0"/>
          </w:pPr>
        </w:pPrChange>
      </w:pPr>
      <w:del w:id="250" w:author="Barbara Skoczeń" w:date="2022-06-23T14:10:00Z">
        <w:r w:rsidRPr="00A02655" w:rsidDel="007B7C09">
          <w:rPr>
            <w:rFonts w:asciiTheme="minorHAnsi" w:hAnsiTheme="minorHAnsi" w:cstheme="minorHAnsi"/>
            <w:rPrChange w:id="251" w:author="Sławomir Szałajko" w:date="2022-06-14T11:07:00Z">
              <w:rPr/>
            </w:rPrChange>
          </w:rPr>
          <w:delText>najmniej jednego z Wykonawców wspólnie ubiegających się o udzielenie zamówienia. Wykonawca ten wykaże posiadanie łącznego doświadczenia określonego w tym warunku (tj. Zamawiający nie</w:delText>
        </w:r>
      </w:del>
    </w:p>
    <w:p w14:paraId="5A0A8264" w14:textId="1C05EDA2" w:rsidR="008E6F81" w:rsidRPr="008E6F81" w:rsidDel="007B7C09" w:rsidRDefault="008E6F81" w:rsidP="008E6F81">
      <w:pPr>
        <w:pStyle w:val="Akapitzlist"/>
        <w:tabs>
          <w:tab w:val="left" w:pos="618"/>
        </w:tabs>
        <w:spacing w:line="276" w:lineRule="auto"/>
        <w:ind w:left="618" w:right="116" w:firstLine="0"/>
        <w:rPr>
          <w:del w:id="252" w:author="Barbara Skoczeń" w:date="2022-06-23T14:10:00Z"/>
          <w:rFonts w:asciiTheme="minorHAnsi" w:hAnsiTheme="minorHAnsi" w:cstheme="minorHAnsi"/>
        </w:rPr>
      </w:pPr>
      <w:del w:id="253" w:author="Barbara Skoczeń" w:date="2022-06-23T14:10:00Z">
        <w:r w:rsidRPr="008E6F81" w:rsidDel="007B7C09">
          <w:rPr>
            <w:rFonts w:asciiTheme="minorHAnsi" w:hAnsiTheme="minorHAnsi" w:cstheme="minorHAnsi"/>
          </w:rPr>
          <w:delText>dopuszcza możliwości sumowania doświadczenia Wykonawców) i wykona usługi, do realizacji</w:delText>
        </w:r>
      </w:del>
    </w:p>
    <w:p w14:paraId="5F4E1FFE" w14:textId="70FEBC46" w:rsidR="00F7208E" w:rsidRPr="00A2773D" w:rsidDel="007B7C09" w:rsidRDefault="008E6F81" w:rsidP="008E6F81">
      <w:pPr>
        <w:pStyle w:val="Akapitzlist"/>
        <w:tabs>
          <w:tab w:val="left" w:pos="618"/>
        </w:tabs>
        <w:spacing w:before="0" w:line="276" w:lineRule="auto"/>
        <w:ind w:left="618" w:right="116" w:firstLine="0"/>
        <w:rPr>
          <w:del w:id="254" w:author="Barbara Skoczeń" w:date="2022-06-23T14:10:00Z"/>
          <w:rFonts w:asciiTheme="minorHAnsi" w:hAnsiTheme="minorHAnsi" w:cstheme="minorHAnsi"/>
        </w:rPr>
      </w:pPr>
      <w:del w:id="255" w:author="Barbara Skoczeń" w:date="2022-06-23T14:10:00Z">
        <w:r w:rsidRPr="008E6F81" w:rsidDel="007B7C09">
          <w:rPr>
            <w:rFonts w:asciiTheme="minorHAnsi" w:hAnsiTheme="minorHAnsi" w:cstheme="minorHAnsi"/>
          </w:rPr>
          <w:delText>których te zdolności są wymagane</w:delText>
        </w:r>
        <w:r w:rsidDel="007B7C09">
          <w:rPr>
            <w:rFonts w:asciiTheme="minorHAnsi" w:hAnsiTheme="minorHAnsi" w:cstheme="minorHAnsi"/>
          </w:rPr>
          <w:delText xml:space="preserve">. </w:delText>
        </w:r>
        <w:r w:rsidRPr="008E6F81" w:rsidDel="007B7C09">
          <w:rPr>
            <w:rFonts w:asciiTheme="minorHAnsi" w:hAnsiTheme="minorHAnsi" w:cstheme="minorHAnsi"/>
          </w:rPr>
          <w:delText xml:space="preserve"> </w:delText>
        </w:r>
      </w:del>
    </w:p>
    <w:p w14:paraId="532E32F5" w14:textId="1180E904" w:rsidR="00F7208E" w:rsidRPr="00A2773D" w:rsidDel="007B7C09" w:rsidRDefault="008C7CF7" w:rsidP="008462CE">
      <w:pPr>
        <w:pStyle w:val="Akapitzlist"/>
        <w:numPr>
          <w:ilvl w:val="1"/>
          <w:numId w:val="24"/>
        </w:numPr>
        <w:tabs>
          <w:tab w:val="left" w:pos="618"/>
        </w:tabs>
        <w:spacing w:before="0" w:line="276" w:lineRule="auto"/>
        <w:rPr>
          <w:del w:id="256" w:author="Barbara Skoczeń" w:date="2022-06-23T14:10:00Z"/>
          <w:rFonts w:asciiTheme="minorHAnsi" w:hAnsiTheme="minorHAnsi" w:cstheme="minorHAnsi"/>
        </w:rPr>
      </w:pPr>
      <w:del w:id="257" w:author="Barbara Skoczeń" w:date="2022-06-23T14:10:00Z">
        <w:r w:rsidRPr="00A2773D" w:rsidDel="007B7C09">
          <w:rPr>
            <w:rFonts w:asciiTheme="minorHAnsi" w:hAnsiTheme="minorHAnsi" w:cstheme="minorHAnsi"/>
          </w:rPr>
          <w:delText>Ocena spełnienia ww. warunków odbywać się będzie metodą spełnia/nie</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spełnia.</w:delText>
        </w:r>
      </w:del>
    </w:p>
    <w:p w14:paraId="2E65B91F" w14:textId="7EB79E75" w:rsidR="00F7208E" w:rsidRPr="00A2773D" w:rsidDel="007B7C09" w:rsidRDefault="008C7CF7" w:rsidP="008462CE">
      <w:pPr>
        <w:pStyle w:val="Akapitzlist"/>
        <w:numPr>
          <w:ilvl w:val="1"/>
          <w:numId w:val="24"/>
        </w:numPr>
        <w:tabs>
          <w:tab w:val="left" w:pos="618"/>
        </w:tabs>
        <w:spacing w:before="0" w:line="276" w:lineRule="auto"/>
        <w:rPr>
          <w:del w:id="258" w:author="Barbara Skoczeń" w:date="2022-06-23T14:10:00Z"/>
          <w:rFonts w:asciiTheme="minorHAnsi" w:hAnsiTheme="minorHAnsi" w:cstheme="minorHAnsi"/>
        </w:rPr>
      </w:pPr>
      <w:del w:id="259" w:author="Barbara Skoczeń" w:date="2022-06-23T14:10:00Z">
        <w:r w:rsidRPr="00A2773D" w:rsidDel="007B7C09">
          <w:rPr>
            <w:rFonts w:asciiTheme="minorHAnsi" w:hAnsiTheme="minorHAnsi" w:cstheme="minorHAnsi"/>
          </w:rPr>
          <w:delText>Z</w:delText>
        </w:r>
        <w:r w:rsidRPr="00A2773D" w:rsidDel="007B7C09">
          <w:rPr>
            <w:rFonts w:asciiTheme="minorHAnsi" w:hAnsiTheme="minorHAnsi" w:cstheme="minorHAnsi"/>
            <w:spacing w:val="43"/>
          </w:rPr>
          <w:delText xml:space="preserve"> </w:delText>
        </w:r>
        <w:r w:rsidRPr="00A2773D" w:rsidDel="007B7C09">
          <w:rPr>
            <w:rFonts w:asciiTheme="minorHAnsi" w:hAnsiTheme="minorHAnsi" w:cstheme="minorHAnsi"/>
          </w:rPr>
          <w:delText>treści</w:delText>
        </w:r>
        <w:r w:rsidRPr="00A2773D" w:rsidDel="007B7C09">
          <w:rPr>
            <w:rFonts w:asciiTheme="minorHAnsi" w:hAnsiTheme="minorHAnsi" w:cstheme="minorHAnsi"/>
            <w:spacing w:val="45"/>
          </w:rPr>
          <w:delText xml:space="preserve"> </w:delText>
        </w:r>
        <w:r w:rsidRPr="00A2773D" w:rsidDel="007B7C09">
          <w:rPr>
            <w:rFonts w:asciiTheme="minorHAnsi" w:hAnsiTheme="minorHAnsi" w:cstheme="minorHAnsi"/>
          </w:rPr>
          <w:delText>załączonych</w:delText>
        </w:r>
        <w:r w:rsidRPr="00A2773D" w:rsidDel="007B7C09">
          <w:rPr>
            <w:rFonts w:asciiTheme="minorHAnsi" w:hAnsiTheme="minorHAnsi" w:cstheme="minorHAnsi"/>
            <w:spacing w:val="46"/>
          </w:rPr>
          <w:delText xml:space="preserve"> </w:delText>
        </w:r>
        <w:r w:rsidRPr="00A2773D" w:rsidDel="007B7C09">
          <w:rPr>
            <w:rFonts w:asciiTheme="minorHAnsi" w:hAnsiTheme="minorHAnsi" w:cstheme="minorHAnsi"/>
          </w:rPr>
          <w:delText>dokumentów</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i</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oświadczeń</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musi</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wynikać</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jednoznacznie,</w:delText>
        </w:r>
        <w:r w:rsidRPr="00A2773D" w:rsidDel="007B7C09">
          <w:rPr>
            <w:rFonts w:asciiTheme="minorHAnsi" w:hAnsiTheme="minorHAnsi" w:cstheme="minorHAnsi"/>
            <w:spacing w:val="46"/>
          </w:rPr>
          <w:delText xml:space="preserve"> </w:delText>
        </w:r>
        <w:r w:rsidRPr="00A2773D" w:rsidDel="007B7C09">
          <w:rPr>
            <w:rFonts w:asciiTheme="minorHAnsi" w:hAnsiTheme="minorHAnsi" w:cstheme="minorHAnsi"/>
          </w:rPr>
          <w:delText>iż</w:delText>
        </w:r>
        <w:r w:rsidRPr="00A2773D" w:rsidDel="007B7C09">
          <w:rPr>
            <w:rFonts w:asciiTheme="minorHAnsi" w:hAnsiTheme="minorHAnsi" w:cstheme="minorHAnsi"/>
            <w:spacing w:val="44"/>
          </w:rPr>
          <w:delText xml:space="preserve"> </w:delText>
        </w:r>
        <w:r w:rsidRPr="00A2773D" w:rsidDel="007B7C09">
          <w:rPr>
            <w:rFonts w:asciiTheme="minorHAnsi" w:hAnsiTheme="minorHAnsi" w:cstheme="minorHAnsi"/>
          </w:rPr>
          <w:delText>Wykonawca</w:delText>
        </w:r>
      </w:del>
    </w:p>
    <w:p w14:paraId="0F7BA51E" w14:textId="6C0FB535" w:rsidR="00F7208E" w:rsidRPr="00A2773D" w:rsidDel="007B7C09" w:rsidRDefault="008C7CF7" w:rsidP="008B4209">
      <w:pPr>
        <w:pStyle w:val="Tekstpodstawowy"/>
        <w:spacing w:line="276" w:lineRule="auto"/>
        <w:ind w:left="618"/>
        <w:jc w:val="both"/>
        <w:rPr>
          <w:del w:id="260" w:author="Barbara Skoczeń" w:date="2022-06-23T14:10:00Z"/>
          <w:rFonts w:asciiTheme="minorHAnsi" w:hAnsiTheme="minorHAnsi" w:cstheme="minorHAnsi"/>
        </w:rPr>
      </w:pPr>
      <w:del w:id="261" w:author="Barbara Skoczeń" w:date="2022-06-23T14:10:00Z">
        <w:r w:rsidRPr="00A2773D" w:rsidDel="007B7C09">
          <w:rPr>
            <w:rFonts w:asciiTheme="minorHAnsi" w:hAnsiTheme="minorHAnsi" w:cstheme="minorHAnsi"/>
          </w:rPr>
          <w:delText>spełnia wyżej wymienione warunki.</w:delText>
        </w:r>
      </w:del>
    </w:p>
    <w:p w14:paraId="157A34FC" w14:textId="1C1DD610" w:rsidR="00F7208E" w:rsidRPr="00A2773D" w:rsidDel="007B7C09" w:rsidRDefault="008C7CF7" w:rsidP="008462CE">
      <w:pPr>
        <w:pStyle w:val="Akapitzlist"/>
        <w:numPr>
          <w:ilvl w:val="1"/>
          <w:numId w:val="24"/>
        </w:numPr>
        <w:tabs>
          <w:tab w:val="left" w:pos="618"/>
        </w:tabs>
        <w:spacing w:before="0" w:line="276" w:lineRule="auto"/>
        <w:ind w:right="116"/>
        <w:rPr>
          <w:del w:id="262" w:author="Barbara Skoczeń" w:date="2022-06-23T14:10:00Z"/>
          <w:rFonts w:asciiTheme="minorHAnsi" w:hAnsiTheme="minorHAnsi" w:cstheme="minorHAnsi"/>
        </w:rPr>
      </w:pPr>
      <w:del w:id="263" w:author="Barbara Skoczeń" w:date="2022-06-23T14:10:00Z">
        <w:r w:rsidRPr="00A2773D" w:rsidDel="007B7C09">
          <w:rPr>
            <w:rFonts w:asciiTheme="minorHAnsi" w:hAnsiTheme="minorHAnsi" w:cstheme="minorHAnsi"/>
          </w:rPr>
          <w:delText>W toku badania i oceny ofert Zamawiający może żądać od Wykonawców wyjaśnień dotyczących treści</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złożonych</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przez</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nich</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innych</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składanych</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dokumentów</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oświadczeń.</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Wykonawcy są zobowiązani do przedstawienia wyjaśnień w terminie wskazanym przez</w:delText>
        </w:r>
        <w:r w:rsidRPr="00A2773D" w:rsidDel="007B7C09">
          <w:rPr>
            <w:rFonts w:asciiTheme="minorHAnsi" w:hAnsiTheme="minorHAnsi" w:cstheme="minorHAnsi"/>
            <w:spacing w:val="-23"/>
          </w:rPr>
          <w:delText xml:space="preserve"> </w:delText>
        </w:r>
        <w:r w:rsidR="00B846CC" w:rsidRPr="00A2773D" w:rsidDel="007B7C09">
          <w:rPr>
            <w:rFonts w:asciiTheme="minorHAnsi" w:hAnsiTheme="minorHAnsi" w:cstheme="minorHAnsi"/>
            <w:spacing w:val="-23"/>
          </w:rPr>
          <w:delText xml:space="preserve"> </w:delText>
        </w:r>
        <w:r w:rsidRPr="00A2773D" w:rsidDel="007B7C09">
          <w:rPr>
            <w:rFonts w:asciiTheme="minorHAnsi" w:hAnsiTheme="minorHAnsi" w:cstheme="minorHAnsi"/>
          </w:rPr>
          <w:delText>Zamawiającego.</w:delText>
        </w:r>
      </w:del>
    </w:p>
    <w:p w14:paraId="7EEC83C9" w14:textId="71F7FE8B" w:rsidR="00F7208E" w:rsidRPr="00871D3A" w:rsidDel="007B7C09" w:rsidRDefault="008C7CF7" w:rsidP="008462CE">
      <w:pPr>
        <w:pStyle w:val="Akapitzlist"/>
        <w:numPr>
          <w:ilvl w:val="1"/>
          <w:numId w:val="24"/>
        </w:numPr>
        <w:tabs>
          <w:tab w:val="left" w:pos="618"/>
        </w:tabs>
        <w:spacing w:before="0" w:line="276" w:lineRule="auto"/>
        <w:ind w:right="-48"/>
        <w:rPr>
          <w:del w:id="264" w:author="Barbara Skoczeń" w:date="2022-06-23T14:10:00Z"/>
          <w:rFonts w:asciiTheme="minorHAnsi" w:hAnsiTheme="minorHAnsi" w:cstheme="minorHAnsi"/>
        </w:rPr>
      </w:pPr>
      <w:del w:id="265" w:author="Barbara Skoczeń" w:date="2022-06-23T14:10:00Z">
        <w:r w:rsidRPr="00A2773D" w:rsidDel="007B7C09">
          <w:rPr>
            <w:rFonts w:asciiTheme="minorHAnsi" w:hAnsiTheme="minorHAnsi" w:cstheme="minorHAnsi"/>
          </w:rPr>
          <w:delText xml:space="preserve">Niespełnienie warunku określonego w rozdziale VII pkt </w:delText>
        </w:r>
        <w:r w:rsidR="002459EF" w:rsidDel="007B7C09">
          <w:rPr>
            <w:rFonts w:asciiTheme="minorHAnsi" w:hAnsiTheme="minorHAnsi" w:cstheme="minorHAnsi"/>
          </w:rPr>
          <w:delText>1</w:delText>
        </w:r>
        <w:r w:rsidR="00815418"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niniejszej SWZ skutkować</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będzie</w:delText>
        </w:r>
        <w:r w:rsidR="00360796" w:rsidDel="007B7C09">
          <w:rPr>
            <w:rFonts w:asciiTheme="minorHAnsi" w:hAnsiTheme="minorHAnsi" w:cstheme="minorHAnsi"/>
          </w:rPr>
          <w:delText xml:space="preserve"> </w:delText>
        </w:r>
        <w:r w:rsidR="003857F2" w:rsidRPr="00871D3A" w:rsidDel="007B7C09">
          <w:rPr>
            <w:rFonts w:asciiTheme="minorHAnsi" w:hAnsiTheme="minorHAnsi" w:cstheme="minorHAnsi"/>
          </w:rPr>
          <w:delText xml:space="preserve">odrzuceniem </w:delText>
        </w:r>
        <w:r w:rsidRPr="00871D3A" w:rsidDel="007B7C09">
          <w:rPr>
            <w:rFonts w:asciiTheme="minorHAnsi" w:hAnsiTheme="minorHAnsi" w:cstheme="minorHAnsi"/>
          </w:rPr>
          <w:delText xml:space="preserve">Wykonawcy </w:delText>
        </w:r>
        <w:r w:rsidR="003857F2" w:rsidRPr="00871D3A" w:rsidDel="007B7C09">
          <w:rPr>
            <w:rFonts w:asciiTheme="minorHAnsi" w:hAnsiTheme="minorHAnsi" w:cstheme="minorHAnsi"/>
          </w:rPr>
          <w:delText>w postępowaniu</w:delText>
        </w:r>
        <w:r w:rsidRPr="00871D3A" w:rsidDel="007B7C09">
          <w:rPr>
            <w:rFonts w:asciiTheme="minorHAnsi" w:hAnsiTheme="minorHAnsi" w:cstheme="minorHAnsi"/>
          </w:rPr>
          <w:delText>.</w:delText>
        </w:r>
      </w:del>
    </w:p>
    <w:p w14:paraId="45465115" w14:textId="44BA709C" w:rsidR="00F7208E" w:rsidRPr="00A2773D" w:rsidDel="007B7C09" w:rsidRDefault="008C7CF7" w:rsidP="008462CE">
      <w:pPr>
        <w:pStyle w:val="Akapitzlist"/>
        <w:numPr>
          <w:ilvl w:val="1"/>
          <w:numId w:val="24"/>
        </w:numPr>
        <w:tabs>
          <w:tab w:val="left" w:pos="618"/>
        </w:tabs>
        <w:spacing w:before="0" w:line="276" w:lineRule="auto"/>
        <w:rPr>
          <w:del w:id="266" w:author="Barbara Skoczeń" w:date="2022-06-23T14:10:00Z"/>
          <w:rFonts w:asciiTheme="minorHAnsi" w:hAnsiTheme="minorHAnsi" w:cstheme="minorHAnsi"/>
        </w:rPr>
      </w:pPr>
      <w:del w:id="267" w:author="Barbara Skoczeń" w:date="2022-06-23T14:10:00Z">
        <w:r w:rsidRPr="00A2773D" w:rsidDel="007B7C09">
          <w:rPr>
            <w:rFonts w:asciiTheme="minorHAnsi" w:hAnsiTheme="minorHAnsi" w:cstheme="minorHAnsi"/>
          </w:rPr>
          <w:delText>W</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celu</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wykazania</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braku</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podstaw</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wykluczenia,</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określonych</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rozdziale</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VII</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pkt</w:delText>
        </w:r>
        <w:r w:rsidRPr="00A2773D" w:rsidDel="007B7C09">
          <w:rPr>
            <w:rFonts w:asciiTheme="minorHAnsi" w:hAnsiTheme="minorHAnsi" w:cstheme="minorHAnsi"/>
            <w:spacing w:val="17"/>
          </w:rPr>
          <w:delText xml:space="preserve"> </w:delText>
        </w:r>
        <w:r w:rsidR="00815418" w:rsidRPr="00A2773D" w:rsidDel="007B7C09">
          <w:rPr>
            <w:rFonts w:asciiTheme="minorHAnsi" w:hAnsiTheme="minorHAnsi" w:cstheme="minorHAnsi"/>
          </w:rPr>
          <w:delText>2</w:delText>
        </w:r>
        <w:r w:rsidRPr="00A2773D" w:rsidDel="007B7C09">
          <w:rPr>
            <w:rFonts w:asciiTheme="minorHAnsi" w:hAnsiTheme="minorHAnsi" w:cstheme="minorHAnsi"/>
          </w:rPr>
          <w:delText>,</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Wykonawcy</w:delText>
        </w:r>
      </w:del>
    </w:p>
    <w:p w14:paraId="35A1602E" w14:textId="453E8EA9" w:rsidR="00F7208E" w:rsidRPr="00A2773D" w:rsidDel="007B7C09" w:rsidRDefault="008C7CF7" w:rsidP="008B4209">
      <w:pPr>
        <w:pStyle w:val="Tekstpodstawowy"/>
        <w:spacing w:line="276" w:lineRule="auto"/>
        <w:ind w:left="618"/>
        <w:jc w:val="both"/>
        <w:rPr>
          <w:del w:id="268" w:author="Barbara Skoczeń" w:date="2022-06-23T14:10:00Z"/>
          <w:rFonts w:asciiTheme="minorHAnsi" w:hAnsiTheme="minorHAnsi" w:cstheme="minorHAnsi"/>
        </w:rPr>
      </w:pPr>
      <w:del w:id="269" w:author="Barbara Skoczeń" w:date="2022-06-23T14:10:00Z">
        <w:r w:rsidRPr="00A2773D" w:rsidDel="007B7C09">
          <w:rPr>
            <w:rFonts w:asciiTheme="minorHAnsi" w:hAnsiTheme="minorHAnsi" w:cstheme="minorHAnsi"/>
          </w:rPr>
          <w:delText>ubiegający się o udzielenie zamówienia muszą wraz z ofertą złożyć następujące dokumenty:</w:delText>
        </w:r>
      </w:del>
    </w:p>
    <w:p w14:paraId="0AF39E7B" w14:textId="47101520" w:rsidR="00F7208E" w:rsidRPr="00A2773D" w:rsidDel="007B7C09" w:rsidRDefault="000B6AD9" w:rsidP="00C42D8E">
      <w:pPr>
        <w:tabs>
          <w:tab w:val="left" w:pos="1251"/>
        </w:tabs>
        <w:spacing w:line="276" w:lineRule="auto"/>
        <w:ind w:left="684" w:right="211"/>
        <w:jc w:val="both"/>
        <w:rPr>
          <w:del w:id="270" w:author="Barbara Skoczeń" w:date="2022-06-23T14:10:00Z"/>
          <w:rFonts w:asciiTheme="minorHAnsi" w:hAnsiTheme="minorHAnsi" w:cstheme="minorHAnsi"/>
        </w:rPr>
      </w:pPr>
      <w:del w:id="271" w:author="Barbara Skoczeń" w:date="2022-06-23T14:10:00Z">
        <w:r w:rsidRPr="00A2773D" w:rsidDel="007B7C09">
          <w:rPr>
            <w:rFonts w:asciiTheme="minorHAnsi" w:hAnsiTheme="minorHAnsi" w:cstheme="minorHAnsi"/>
          </w:rPr>
          <w:delText>8.</w:delText>
        </w:r>
        <w:r w:rsidR="003857F2" w:rsidRPr="00A2773D" w:rsidDel="007B7C09">
          <w:rPr>
            <w:rFonts w:asciiTheme="minorHAnsi" w:hAnsiTheme="minorHAnsi" w:cstheme="minorHAnsi"/>
          </w:rPr>
          <w:delText xml:space="preserve">1 </w:delText>
        </w:r>
        <w:r w:rsidR="008C7CF7" w:rsidRPr="00A2773D" w:rsidDel="007B7C09">
          <w:rPr>
            <w:rFonts w:asciiTheme="minorHAnsi" w:hAnsiTheme="minorHAnsi" w:cstheme="minorHAnsi"/>
          </w:rPr>
          <w:delText>aktualne na dzień składania ofert oświadczenie o</w:delText>
        </w:r>
        <w:r w:rsidR="003857F2" w:rsidRPr="00A2773D" w:rsidDel="007B7C09">
          <w:rPr>
            <w:rFonts w:asciiTheme="minorHAnsi" w:hAnsiTheme="minorHAnsi" w:cstheme="minorHAnsi"/>
          </w:rPr>
          <w:delText xml:space="preserve"> spełnianiu warunków udziału </w:delText>
        </w:r>
        <w:r w:rsidR="008B4209" w:rsidRPr="00A2773D" w:rsidDel="007B7C09">
          <w:rPr>
            <w:rFonts w:asciiTheme="minorHAnsi" w:hAnsiTheme="minorHAnsi" w:cstheme="minorHAnsi"/>
          </w:rPr>
          <w:br/>
        </w:r>
        <w:r w:rsidR="003857F2" w:rsidRPr="00A2773D" w:rsidDel="007B7C09">
          <w:rPr>
            <w:rFonts w:asciiTheme="minorHAnsi" w:hAnsiTheme="minorHAnsi" w:cstheme="minorHAnsi"/>
          </w:rPr>
          <w:delText>i</w:delText>
        </w:r>
        <w:r w:rsidR="008C7CF7" w:rsidRPr="00A2773D" w:rsidDel="007B7C09">
          <w:rPr>
            <w:rFonts w:asciiTheme="minorHAnsi" w:hAnsiTheme="minorHAnsi" w:cstheme="minorHAnsi"/>
          </w:rPr>
          <w:delText xml:space="preserve"> niepodleganiu wykluczeniu z postępowania</w:delText>
        </w:r>
        <w:r w:rsidR="008C7CF7" w:rsidRPr="00A2773D" w:rsidDel="007B7C09">
          <w:rPr>
            <w:rFonts w:asciiTheme="minorHAnsi" w:hAnsiTheme="minorHAnsi" w:cstheme="minorHAnsi"/>
            <w:spacing w:val="-7"/>
          </w:rPr>
          <w:delText xml:space="preserve"> </w:delText>
        </w:r>
        <w:r w:rsidR="008C7CF7" w:rsidRPr="00A2773D" w:rsidDel="007B7C09">
          <w:rPr>
            <w:rFonts w:asciiTheme="minorHAnsi" w:hAnsiTheme="minorHAnsi" w:cstheme="minorHAnsi"/>
          </w:rPr>
          <w:delText>w</w:delText>
        </w:r>
        <w:r w:rsidR="008C7CF7" w:rsidRPr="00A2773D" w:rsidDel="007B7C09">
          <w:rPr>
            <w:rFonts w:asciiTheme="minorHAnsi" w:hAnsiTheme="minorHAnsi" w:cstheme="minorHAnsi"/>
            <w:spacing w:val="-6"/>
          </w:rPr>
          <w:delText xml:space="preserve"> </w:delText>
        </w:r>
        <w:r w:rsidR="008C7CF7" w:rsidRPr="00A2773D" w:rsidDel="007B7C09">
          <w:rPr>
            <w:rFonts w:asciiTheme="minorHAnsi" w:hAnsiTheme="minorHAnsi" w:cstheme="minorHAnsi"/>
          </w:rPr>
          <w:delText>zakresie</w:delText>
        </w:r>
        <w:r w:rsidR="008C7CF7" w:rsidRPr="00A2773D" w:rsidDel="007B7C09">
          <w:rPr>
            <w:rFonts w:asciiTheme="minorHAnsi" w:hAnsiTheme="minorHAnsi" w:cstheme="minorHAnsi"/>
            <w:spacing w:val="-5"/>
          </w:rPr>
          <w:delText xml:space="preserve"> </w:delText>
        </w:r>
        <w:r w:rsidR="008C7CF7" w:rsidRPr="00A2773D" w:rsidDel="007B7C09">
          <w:rPr>
            <w:rFonts w:asciiTheme="minorHAnsi" w:hAnsiTheme="minorHAnsi" w:cstheme="minorHAnsi"/>
          </w:rPr>
          <w:delText>wskazanym</w:delText>
        </w:r>
        <w:r w:rsidR="008C7CF7" w:rsidRPr="00A2773D" w:rsidDel="007B7C09">
          <w:rPr>
            <w:rFonts w:asciiTheme="minorHAnsi" w:hAnsiTheme="minorHAnsi" w:cstheme="minorHAnsi"/>
            <w:spacing w:val="-7"/>
          </w:rPr>
          <w:delText xml:space="preserve"> </w:delText>
        </w:r>
        <w:r w:rsidR="008C7CF7" w:rsidRPr="00A2773D" w:rsidDel="007B7C09">
          <w:rPr>
            <w:rFonts w:asciiTheme="minorHAnsi" w:hAnsiTheme="minorHAnsi" w:cstheme="minorHAnsi"/>
          </w:rPr>
          <w:delText>odpowiednio</w:delText>
        </w:r>
        <w:r w:rsidR="008C7CF7" w:rsidRPr="00A2773D" w:rsidDel="007B7C09">
          <w:rPr>
            <w:rFonts w:asciiTheme="minorHAnsi" w:hAnsiTheme="minorHAnsi" w:cstheme="minorHAnsi"/>
            <w:spacing w:val="-6"/>
          </w:rPr>
          <w:delText xml:space="preserve"> </w:delText>
        </w:r>
        <w:r w:rsidR="008C7CF7" w:rsidRPr="00A2773D" w:rsidDel="007B7C09">
          <w:rPr>
            <w:rFonts w:asciiTheme="minorHAnsi" w:hAnsiTheme="minorHAnsi" w:cstheme="minorHAnsi"/>
          </w:rPr>
          <w:delText>w</w:delText>
        </w:r>
        <w:r w:rsidR="008C7CF7" w:rsidRPr="00A2773D" w:rsidDel="007B7C09">
          <w:rPr>
            <w:rFonts w:asciiTheme="minorHAnsi" w:hAnsiTheme="minorHAnsi" w:cstheme="minorHAnsi"/>
            <w:spacing w:val="-3"/>
          </w:rPr>
          <w:delText xml:space="preserve"> </w:delText>
        </w:r>
        <w:r w:rsidR="008C7CF7" w:rsidRPr="00A2773D" w:rsidDel="007B7C09">
          <w:rPr>
            <w:rFonts w:asciiTheme="minorHAnsi" w:hAnsiTheme="minorHAnsi" w:cstheme="minorHAnsi"/>
          </w:rPr>
          <w:delText>Załączniku</w:delText>
        </w:r>
        <w:r w:rsidR="008C7CF7" w:rsidRPr="00A2773D" w:rsidDel="007B7C09">
          <w:rPr>
            <w:rFonts w:asciiTheme="minorHAnsi" w:hAnsiTheme="minorHAnsi" w:cstheme="minorHAnsi"/>
            <w:spacing w:val="-5"/>
          </w:rPr>
          <w:delText xml:space="preserve"> </w:delText>
        </w:r>
        <w:r w:rsidR="008C7CF7" w:rsidRPr="00A2773D" w:rsidDel="007B7C09">
          <w:rPr>
            <w:rFonts w:asciiTheme="minorHAnsi" w:hAnsiTheme="minorHAnsi" w:cstheme="minorHAnsi"/>
          </w:rPr>
          <w:delText>nr</w:delText>
        </w:r>
        <w:r w:rsidR="008C7CF7" w:rsidRPr="00A2773D" w:rsidDel="007B7C09">
          <w:rPr>
            <w:rFonts w:asciiTheme="minorHAnsi" w:hAnsiTheme="minorHAnsi" w:cstheme="minorHAnsi"/>
            <w:spacing w:val="-6"/>
          </w:rPr>
          <w:delText xml:space="preserve"> </w:delText>
        </w:r>
        <w:r w:rsidR="008C7CF7" w:rsidRPr="00A2773D" w:rsidDel="007B7C09">
          <w:rPr>
            <w:rFonts w:asciiTheme="minorHAnsi" w:hAnsiTheme="minorHAnsi" w:cstheme="minorHAnsi"/>
          </w:rPr>
          <w:delText>3</w:delText>
        </w:r>
        <w:r w:rsidR="008C7CF7" w:rsidRPr="00A2773D" w:rsidDel="007B7C09">
          <w:rPr>
            <w:rFonts w:asciiTheme="minorHAnsi" w:hAnsiTheme="minorHAnsi" w:cstheme="minorHAnsi"/>
            <w:spacing w:val="-6"/>
          </w:rPr>
          <w:delText xml:space="preserve"> </w:delText>
        </w:r>
        <w:r w:rsidR="008C7CF7" w:rsidRPr="00A2773D" w:rsidDel="007B7C09">
          <w:rPr>
            <w:rFonts w:asciiTheme="minorHAnsi" w:hAnsiTheme="minorHAnsi" w:cstheme="minorHAnsi"/>
          </w:rPr>
          <w:delText>do</w:delText>
        </w:r>
        <w:r w:rsidR="008C7CF7" w:rsidRPr="00A2773D" w:rsidDel="007B7C09">
          <w:rPr>
            <w:rFonts w:asciiTheme="minorHAnsi" w:hAnsiTheme="minorHAnsi" w:cstheme="minorHAnsi"/>
            <w:spacing w:val="-7"/>
          </w:rPr>
          <w:delText xml:space="preserve"> </w:delText>
        </w:r>
        <w:r w:rsidR="008C7CF7" w:rsidRPr="00A2773D" w:rsidDel="007B7C09">
          <w:rPr>
            <w:rFonts w:asciiTheme="minorHAnsi" w:hAnsiTheme="minorHAnsi" w:cstheme="minorHAnsi"/>
          </w:rPr>
          <w:delText>SWZ.</w:delText>
        </w:r>
        <w:r w:rsidR="008C7CF7" w:rsidRPr="00A2773D" w:rsidDel="007B7C09">
          <w:rPr>
            <w:rFonts w:asciiTheme="minorHAnsi" w:hAnsiTheme="minorHAnsi" w:cstheme="minorHAnsi"/>
            <w:spacing w:val="-6"/>
          </w:rPr>
          <w:delText xml:space="preserve"> </w:delText>
        </w:r>
        <w:r w:rsidR="008C7CF7" w:rsidRPr="00A2773D" w:rsidDel="007B7C09">
          <w:rPr>
            <w:rFonts w:asciiTheme="minorHAnsi" w:hAnsiTheme="minorHAnsi" w:cstheme="minorHAnsi"/>
          </w:rPr>
          <w:delText>Informacje zawarte</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w</w:delText>
        </w:r>
        <w:r w:rsidR="008C7CF7" w:rsidRPr="00A2773D" w:rsidDel="007B7C09">
          <w:rPr>
            <w:rFonts w:asciiTheme="minorHAnsi" w:hAnsiTheme="minorHAnsi" w:cstheme="minorHAnsi"/>
            <w:spacing w:val="-4"/>
          </w:rPr>
          <w:delText xml:space="preserve"> </w:delText>
        </w:r>
        <w:r w:rsidR="008C7CF7" w:rsidRPr="00A2773D" w:rsidDel="007B7C09">
          <w:rPr>
            <w:rFonts w:asciiTheme="minorHAnsi" w:hAnsiTheme="minorHAnsi" w:cstheme="minorHAnsi"/>
          </w:rPr>
          <w:delText>oświadczeniu</w:delText>
        </w:r>
        <w:r w:rsidR="008C7CF7" w:rsidRPr="00A2773D" w:rsidDel="007B7C09">
          <w:rPr>
            <w:rFonts w:asciiTheme="minorHAnsi" w:hAnsiTheme="minorHAnsi" w:cstheme="minorHAnsi"/>
            <w:spacing w:val="-13"/>
          </w:rPr>
          <w:delText xml:space="preserve"> </w:delText>
        </w:r>
        <w:r w:rsidR="008C7CF7" w:rsidRPr="00A2773D" w:rsidDel="007B7C09">
          <w:rPr>
            <w:rFonts w:asciiTheme="minorHAnsi" w:hAnsiTheme="minorHAnsi" w:cstheme="minorHAnsi"/>
          </w:rPr>
          <w:delText>będą</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stanowić</w:delText>
        </w:r>
        <w:r w:rsidR="008C7CF7" w:rsidRPr="00A2773D" w:rsidDel="007B7C09">
          <w:rPr>
            <w:rFonts w:asciiTheme="minorHAnsi" w:hAnsiTheme="minorHAnsi" w:cstheme="minorHAnsi"/>
            <w:spacing w:val="-13"/>
          </w:rPr>
          <w:delText xml:space="preserve"> </w:delText>
        </w:r>
        <w:r w:rsidR="008C7CF7" w:rsidRPr="00A2773D" w:rsidDel="007B7C09">
          <w:rPr>
            <w:rFonts w:asciiTheme="minorHAnsi" w:hAnsiTheme="minorHAnsi" w:cstheme="minorHAnsi"/>
          </w:rPr>
          <w:delText>wstępne</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potwierdzenie,</w:delText>
        </w:r>
        <w:r w:rsidR="008C7CF7" w:rsidRPr="00A2773D" w:rsidDel="007B7C09">
          <w:rPr>
            <w:rFonts w:asciiTheme="minorHAnsi" w:hAnsiTheme="minorHAnsi" w:cstheme="minorHAnsi"/>
            <w:spacing w:val="-13"/>
          </w:rPr>
          <w:delText xml:space="preserve"> </w:delText>
        </w:r>
        <w:r w:rsidR="008C7CF7" w:rsidRPr="00A2773D" w:rsidDel="007B7C09">
          <w:rPr>
            <w:rFonts w:asciiTheme="minorHAnsi" w:hAnsiTheme="minorHAnsi" w:cstheme="minorHAnsi"/>
          </w:rPr>
          <w:delText>że</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Wykonawca</w:delText>
        </w:r>
        <w:r w:rsidR="008C7CF7" w:rsidRPr="00A2773D" w:rsidDel="007B7C09">
          <w:rPr>
            <w:rFonts w:asciiTheme="minorHAnsi" w:hAnsiTheme="minorHAnsi" w:cstheme="minorHAnsi"/>
            <w:spacing w:val="-12"/>
          </w:rPr>
          <w:delText xml:space="preserve"> </w:delText>
        </w:r>
        <w:r w:rsidR="003857F2" w:rsidRPr="00A2773D" w:rsidDel="007B7C09">
          <w:rPr>
            <w:rFonts w:asciiTheme="minorHAnsi" w:hAnsiTheme="minorHAnsi" w:cstheme="minorHAnsi"/>
            <w:spacing w:val="-12"/>
          </w:rPr>
          <w:delText xml:space="preserve">spełnia warunki udziału i </w:delText>
        </w:r>
        <w:r w:rsidR="008C7CF7" w:rsidRPr="00A2773D" w:rsidDel="007B7C09">
          <w:rPr>
            <w:rFonts w:asciiTheme="minorHAnsi" w:hAnsiTheme="minorHAnsi" w:cstheme="minorHAnsi"/>
          </w:rPr>
          <w:delText>nie</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podlega wykluczeniu</w:delText>
        </w:r>
        <w:r w:rsidR="003857F2" w:rsidRPr="00A2773D" w:rsidDel="007B7C09">
          <w:rPr>
            <w:rFonts w:asciiTheme="minorHAnsi" w:hAnsiTheme="minorHAnsi" w:cstheme="minorHAnsi"/>
          </w:rPr>
          <w:delText xml:space="preserve"> z postępowania</w:delText>
        </w:r>
        <w:r w:rsidR="008C7CF7" w:rsidRPr="00A2773D" w:rsidDel="007B7C09">
          <w:rPr>
            <w:rFonts w:asciiTheme="minorHAnsi" w:hAnsiTheme="minorHAnsi" w:cstheme="minorHAnsi"/>
          </w:rPr>
          <w:delText>.</w:delText>
        </w:r>
      </w:del>
    </w:p>
    <w:p w14:paraId="2A2485E9" w14:textId="5F1EFA07" w:rsidR="0012376E" w:rsidRPr="00A2773D" w:rsidDel="007B7C09" w:rsidRDefault="000B6AD9" w:rsidP="00C42D8E">
      <w:pPr>
        <w:pStyle w:val="Akapitzlist"/>
        <w:tabs>
          <w:tab w:val="left" w:pos="709"/>
        </w:tabs>
        <w:spacing w:before="0" w:line="276" w:lineRule="auto"/>
        <w:ind w:left="709" w:right="212" w:firstLine="0"/>
        <w:rPr>
          <w:del w:id="272" w:author="Barbara Skoczeń" w:date="2022-06-23T14:10:00Z"/>
          <w:rFonts w:asciiTheme="minorHAnsi" w:hAnsiTheme="minorHAnsi" w:cstheme="minorHAnsi"/>
        </w:rPr>
      </w:pPr>
      <w:del w:id="273" w:author="Barbara Skoczeń" w:date="2022-06-23T14:10:00Z">
        <w:r w:rsidRPr="00A2773D" w:rsidDel="007B7C09">
          <w:rPr>
            <w:rFonts w:asciiTheme="minorHAnsi" w:hAnsiTheme="minorHAnsi" w:cstheme="minorHAnsi"/>
          </w:rPr>
          <w:delText>8</w:delText>
        </w:r>
        <w:r w:rsidR="003857F2" w:rsidRPr="00A2773D" w:rsidDel="007B7C09">
          <w:rPr>
            <w:rFonts w:asciiTheme="minorHAnsi" w:hAnsiTheme="minorHAnsi" w:cstheme="minorHAnsi"/>
          </w:rPr>
          <w:delText xml:space="preserve">.2 </w:delText>
        </w:r>
        <w:r w:rsidR="008C7CF7" w:rsidRPr="00A2773D" w:rsidDel="007B7C09">
          <w:rPr>
            <w:rFonts w:asciiTheme="minorHAnsi" w:hAnsiTheme="minorHAnsi" w:cstheme="minorHAnsi"/>
          </w:rPr>
          <w:delText xml:space="preserve">W przypadku wspólnego ubiegania się o zamówienie przez Wykonawców oświadczenie, </w:delText>
        </w:r>
        <w:r w:rsidR="008B4209" w:rsidRPr="00A2773D" w:rsidDel="007B7C09">
          <w:rPr>
            <w:rFonts w:asciiTheme="minorHAnsi" w:hAnsiTheme="minorHAnsi" w:cstheme="minorHAnsi"/>
          </w:rPr>
          <w:br/>
        </w:r>
        <w:r w:rsidR="008C7CF7" w:rsidRPr="00A2773D" w:rsidDel="007B7C09">
          <w:rPr>
            <w:rFonts w:asciiTheme="minorHAnsi" w:hAnsiTheme="minorHAnsi" w:cstheme="minorHAnsi"/>
          </w:rPr>
          <w:delText xml:space="preserve">o którym mowa w rozdziale VII pkt </w:delText>
        </w:r>
        <w:r w:rsidR="00B34FC3" w:rsidRPr="00A2773D" w:rsidDel="007B7C09">
          <w:rPr>
            <w:rFonts w:asciiTheme="minorHAnsi" w:hAnsiTheme="minorHAnsi" w:cstheme="minorHAnsi"/>
          </w:rPr>
          <w:delText>8.1</w:delText>
        </w:r>
        <w:r w:rsidR="008C7CF7" w:rsidRPr="00A2773D" w:rsidDel="007B7C09">
          <w:rPr>
            <w:rFonts w:asciiTheme="minorHAnsi" w:hAnsiTheme="minorHAnsi" w:cstheme="minorHAnsi"/>
          </w:rPr>
          <w:delText xml:space="preserve"> SWZ </w:delText>
        </w:r>
        <w:r w:rsidR="008C7CF7" w:rsidRPr="00A2773D" w:rsidDel="007B7C09">
          <w:rPr>
            <w:rFonts w:asciiTheme="minorHAnsi" w:hAnsiTheme="minorHAnsi" w:cstheme="minorHAnsi"/>
            <w:u w:val="single"/>
          </w:rPr>
          <w:delText>składa każdy z Wykonawców wspólnie ubiegających się o zamówienie</w:delText>
        </w:r>
        <w:r w:rsidR="008C7CF7" w:rsidRPr="00A2773D" w:rsidDel="007B7C09">
          <w:rPr>
            <w:rFonts w:asciiTheme="minorHAnsi" w:hAnsiTheme="minorHAnsi" w:cstheme="minorHAnsi"/>
          </w:rPr>
          <w:delText xml:space="preserve">. Oświadczenie to potwierdza brak podstaw wykluczenia  </w:delText>
        </w:r>
        <w:r w:rsidR="00B34FC3" w:rsidRPr="00A2773D" w:rsidDel="007B7C09">
          <w:rPr>
            <w:rFonts w:asciiTheme="minorHAnsi" w:hAnsiTheme="minorHAnsi" w:cstheme="minorHAnsi"/>
          </w:rPr>
          <w:delText>z postępowania</w:delText>
        </w:r>
        <w:r w:rsidR="008C7CF7" w:rsidRPr="00A2773D" w:rsidDel="007B7C09">
          <w:rPr>
            <w:rFonts w:asciiTheme="minorHAnsi" w:hAnsiTheme="minorHAnsi" w:cstheme="minorHAnsi"/>
          </w:rPr>
          <w:delText>.</w:delText>
        </w:r>
      </w:del>
    </w:p>
    <w:p w14:paraId="67D16297" w14:textId="79C4133C" w:rsidR="000B6AD9" w:rsidRPr="00A2773D" w:rsidDel="007B7C09" w:rsidRDefault="007D0D68" w:rsidP="00C42D8E">
      <w:pPr>
        <w:tabs>
          <w:tab w:val="left" w:pos="709"/>
          <w:tab w:val="left" w:pos="9214"/>
        </w:tabs>
        <w:spacing w:line="276" w:lineRule="auto"/>
        <w:ind w:left="709" w:right="212" w:hanging="283"/>
        <w:jc w:val="both"/>
        <w:rPr>
          <w:del w:id="274" w:author="Barbara Skoczeń" w:date="2022-06-23T14:10:00Z"/>
          <w:rFonts w:asciiTheme="minorHAnsi" w:hAnsiTheme="minorHAnsi" w:cstheme="minorHAnsi"/>
        </w:rPr>
      </w:pPr>
      <w:del w:id="275" w:author="Barbara Skoczeń" w:date="2022-06-23T14:10:00Z">
        <w:r w:rsidDel="007B7C09">
          <w:rPr>
            <w:rFonts w:asciiTheme="minorHAnsi" w:hAnsiTheme="minorHAnsi" w:cstheme="minorHAnsi"/>
          </w:rPr>
          <w:delText>9</w:delText>
        </w:r>
        <w:r w:rsidR="00FD7F5C" w:rsidRPr="00A2773D" w:rsidDel="007B7C09">
          <w:rPr>
            <w:rFonts w:asciiTheme="minorHAnsi" w:hAnsiTheme="minorHAnsi" w:cstheme="minorHAnsi"/>
          </w:rPr>
          <w:delText xml:space="preserve">. </w:delText>
        </w:r>
        <w:r w:rsidR="000B6AD9" w:rsidRPr="00A2773D" w:rsidDel="007B7C09">
          <w:rPr>
            <w:rFonts w:asciiTheme="minorHAnsi" w:hAnsiTheme="minorHAnsi" w:cstheme="minorHAnsi"/>
          </w:rPr>
          <w:delText>Zamawiający wzywa wykonawcę, którego oferta została najwyżej oceniona, do złożenia w</w:delText>
        </w:r>
        <w:r w:rsidR="00F75E61" w:rsidDel="007B7C09">
          <w:rPr>
            <w:rFonts w:asciiTheme="minorHAnsi" w:hAnsiTheme="minorHAnsi" w:cstheme="minorHAnsi"/>
          </w:rPr>
          <w:delText xml:space="preserve"> </w:delText>
        </w:r>
        <w:r w:rsidR="000B6AD9" w:rsidRPr="00A2773D" w:rsidDel="007B7C09">
          <w:rPr>
            <w:rFonts w:asciiTheme="minorHAnsi" w:hAnsiTheme="minorHAnsi" w:cstheme="minorHAnsi"/>
          </w:rPr>
          <w:delText>wyznaczonym terminie, nie krótszym niż 5 dni od dnia wezwania, podmiotowych środków</w:delText>
        </w:r>
        <w:r w:rsidR="00046BC8" w:rsidRPr="00A2773D" w:rsidDel="007B7C09">
          <w:rPr>
            <w:rFonts w:asciiTheme="minorHAnsi" w:hAnsiTheme="minorHAnsi" w:cstheme="minorHAnsi"/>
          </w:rPr>
          <w:delText xml:space="preserve"> </w:delText>
        </w:r>
        <w:r w:rsidR="000B6AD9" w:rsidRPr="00A2773D" w:rsidDel="007B7C09">
          <w:rPr>
            <w:rFonts w:asciiTheme="minorHAnsi" w:hAnsiTheme="minorHAnsi" w:cstheme="minorHAnsi"/>
          </w:rPr>
          <w:delText xml:space="preserve">dowodowych, aktualnych na dzień złożenia podmiotowych środków dowodowych. </w:delText>
        </w:r>
      </w:del>
    </w:p>
    <w:p w14:paraId="072E8D27" w14:textId="6FAC035A" w:rsidR="0062477A" w:rsidRPr="002459EF" w:rsidDel="007B7C09" w:rsidRDefault="007D0D68" w:rsidP="00096F6E">
      <w:pPr>
        <w:tabs>
          <w:tab w:val="left" w:pos="851"/>
        </w:tabs>
        <w:spacing w:line="276" w:lineRule="auto"/>
        <w:ind w:left="709" w:right="212" w:hanging="283"/>
        <w:jc w:val="both"/>
        <w:rPr>
          <w:del w:id="276" w:author="Barbara Skoczeń" w:date="2022-06-23T14:10:00Z"/>
          <w:rFonts w:asciiTheme="minorHAnsi" w:hAnsiTheme="minorHAnsi" w:cstheme="minorHAnsi"/>
          <w:b/>
          <w:bCs/>
        </w:rPr>
      </w:pPr>
      <w:del w:id="277" w:author="Barbara Skoczeń" w:date="2022-06-23T14:10:00Z">
        <w:r w:rsidDel="007B7C09">
          <w:rPr>
            <w:rFonts w:asciiTheme="minorHAnsi" w:hAnsiTheme="minorHAnsi" w:cstheme="minorHAnsi"/>
          </w:rPr>
          <w:delText>10</w:delText>
        </w:r>
        <w:r w:rsidR="00FD7F5C" w:rsidRPr="00A2773D" w:rsidDel="007B7C09">
          <w:rPr>
            <w:rFonts w:asciiTheme="minorHAnsi" w:hAnsiTheme="minorHAnsi" w:cstheme="minorHAnsi"/>
          </w:rPr>
          <w:delText>.</w:delText>
        </w:r>
        <w:r w:rsidR="00701B23" w:rsidDel="007B7C09">
          <w:rPr>
            <w:rFonts w:asciiTheme="minorHAnsi" w:hAnsiTheme="minorHAnsi" w:cstheme="minorHAnsi"/>
          </w:rPr>
          <w:delText xml:space="preserve"> </w:delText>
        </w:r>
        <w:r w:rsidR="000B6AD9" w:rsidRPr="002459EF" w:rsidDel="007B7C09">
          <w:rPr>
            <w:rFonts w:asciiTheme="minorHAnsi" w:hAnsiTheme="minorHAnsi" w:cstheme="minorHAnsi"/>
            <w:b/>
            <w:bCs/>
          </w:rPr>
          <w:delText>Podmiotowe środki dowodowe wymagane od wykonawcy obejmują</w:delText>
        </w:r>
        <w:r w:rsidR="0062477A" w:rsidRPr="002459EF" w:rsidDel="007B7C09">
          <w:rPr>
            <w:rFonts w:asciiTheme="minorHAnsi" w:hAnsiTheme="minorHAnsi" w:cstheme="minorHAnsi"/>
            <w:b/>
            <w:bCs/>
          </w:rPr>
          <w:delText>:</w:delText>
        </w:r>
        <w:r w:rsidR="00096F6E" w:rsidRPr="002459EF" w:rsidDel="007B7C09">
          <w:rPr>
            <w:rFonts w:asciiTheme="minorHAnsi" w:hAnsiTheme="minorHAnsi" w:cstheme="minorHAnsi"/>
            <w:b/>
            <w:bCs/>
          </w:rPr>
          <w:delText xml:space="preserve"> </w:delText>
        </w:r>
      </w:del>
    </w:p>
    <w:p w14:paraId="5342930D" w14:textId="0563BEF7" w:rsidR="00FB204E" w:rsidRPr="00701B23" w:rsidDel="007B7C09" w:rsidRDefault="0062477A" w:rsidP="003506C5">
      <w:pPr>
        <w:tabs>
          <w:tab w:val="left" w:pos="851"/>
        </w:tabs>
        <w:spacing w:line="276" w:lineRule="auto"/>
        <w:ind w:left="709" w:right="212" w:hanging="283"/>
        <w:jc w:val="both"/>
        <w:rPr>
          <w:del w:id="278" w:author="Barbara Skoczeń" w:date="2022-06-23T14:10:00Z"/>
          <w:rFonts w:asciiTheme="minorHAnsi" w:hAnsiTheme="minorHAnsi" w:cstheme="minorHAnsi"/>
          <w:lang w:eastAsia="x-none"/>
        </w:rPr>
      </w:pPr>
      <w:del w:id="279" w:author="Barbara Skoczeń" w:date="2022-06-23T14:10:00Z">
        <w:r w:rsidDel="007B7C09">
          <w:rPr>
            <w:rFonts w:asciiTheme="minorHAnsi" w:hAnsiTheme="minorHAnsi" w:cstheme="minorHAnsi"/>
          </w:rPr>
          <w:delText xml:space="preserve">      </w:delText>
        </w:r>
      </w:del>
      <w:ins w:id="280" w:author="Sławomir Szałajko" w:date="2022-06-14T11:57:00Z">
        <w:del w:id="281" w:author="Barbara Skoczeń" w:date="2022-06-23T14:10:00Z">
          <w:r w:rsidR="00163A55" w:rsidDel="007B7C09">
            <w:rPr>
              <w:rFonts w:asciiTheme="minorHAnsi" w:hAnsiTheme="minorHAnsi" w:cstheme="minorHAnsi"/>
            </w:rPr>
            <w:delText xml:space="preserve">wykaz osób </w:delText>
          </w:r>
        </w:del>
        <w:del w:id="282" w:author="Barbara Skoczeń" w:date="2022-06-23T10:09:00Z">
          <w:r w:rsidR="00163A55" w:rsidDel="003506C5">
            <w:rPr>
              <w:rFonts w:asciiTheme="minorHAnsi" w:hAnsiTheme="minorHAnsi" w:cstheme="minorHAnsi"/>
            </w:rPr>
            <w:delText xml:space="preserve">skierowanych przez wykonawcę do realizacji zamówienia publicznego, w szczególności odpowiedzialnych za świadczenie </w:delText>
          </w:r>
        </w:del>
      </w:ins>
      <w:ins w:id="283" w:author="Sławomir Szałajko" w:date="2022-06-14T11:58:00Z">
        <w:del w:id="284" w:author="Barbara Skoczeń" w:date="2022-06-23T10:09:00Z">
          <w:r w:rsidR="00163A55" w:rsidDel="003506C5">
            <w:rPr>
              <w:rFonts w:asciiTheme="minorHAnsi" w:hAnsiTheme="minorHAnsi" w:cstheme="minorHAnsi"/>
            </w:rPr>
            <w:delText>usług wraz z informacjami na temat ich doświadczenia niezbędnych do wykonania zamówienia publicznego</w:delText>
          </w:r>
        </w:del>
      </w:ins>
      <w:ins w:id="285" w:author="Sławomir Szałajko" w:date="2022-06-14T11:59:00Z">
        <w:del w:id="286" w:author="Barbara Skoczeń" w:date="2022-06-23T10:09:00Z">
          <w:r w:rsidR="00163A55" w:rsidDel="003506C5">
            <w:rPr>
              <w:rFonts w:asciiTheme="minorHAnsi" w:hAnsiTheme="minorHAnsi" w:cstheme="minorHAnsi"/>
            </w:rPr>
            <w:delText>, a także zakresu wykonywanych przez nie czynności</w:delText>
          </w:r>
          <w:r w:rsidR="003858FD" w:rsidDel="003506C5">
            <w:rPr>
              <w:rFonts w:asciiTheme="minorHAnsi" w:hAnsiTheme="minorHAnsi" w:cstheme="minorHAnsi"/>
            </w:rPr>
            <w:delText xml:space="preserve"> – dotyczy osoby trenera.</w:delText>
          </w:r>
        </w:del>
      </w:ins>
      <w:del w:id="287" w:author="Barbara Skoczeń" w:date="2022-06-23T14:10:00Z">
        <w:r w:rsidR="00244AF7" w:rsidDel="007B7C09">
          <w:rPr>
            <w:rFonts w:asciiTheme="minorHAnsi" w:hAnsiTheme="minorHAnsi" w:cstheme="minorHAnsi"/>
          </w:rPr>
          <w:delText xml:space="preserve"> </w:delText>
        </w:r>
      </w:del>
    </w:p>
    <w:p w14:paraId="4C154712" w14:textId="584345BE" w:rsidR="00057719" w:rsidDel="007B7C09" w:rsidRDefault="00701B23" w:rsidP="00701B23">
      <w:pPr>
        <w:tabs>
          <w:tab w:val="left" w:pos="851"/>
        </w:tabs>
        <w:spacing w:line="276" w:lineRule="auto"/>
        <w:ind w:left="709" w:right="212" w:hanging="283"/>
        <w:jc w:val="both"/>
        <w:rPr>
          <w:del w:id="288" w:author="Barbara Skoczeń" w:date="2022-06-23T14:10:00Z"/>
          <w:rFonts w:asciiTheme="minorHAnsi" w:hAnsiTheme="minorHAnsi" w:cstheme="minorHAnsi"/>
        </w:rPr>
      </w:pPr>
      <w:del w:id="289" w:author="Barbara Skoczeń" w:date="2022-06-23T14:10:00Z">
        <w:r w:rsidRPr="00701B23" w:rsidDel="007B7C09">
          <w:rPr>
            <w:rFonts w:asciiTheme="minorHAnsi" w:hAnsiTheme="minorHAnsi" w:cstheme="minorHAnsi"/>
          </w:rPr>
          <w:delText>11. UWAGA: Wykonawca nie może, po upływie terminu składania ofert, powoływać się na zdolności lub sytuację podmiotów udostępniających zasoby, jeżeli na etapie składania ofert nie polegał on w danym zakresie na zdolnościach lub sytuacji podmiotów udostępniających zasoby.</w:delText>
        </w:r>
      </w:del>
    </w:p>
    <w:p w14:paraId="6084219F" w14:textId="27D77FD0" w:rsidR="00701B23" w:rsidRPr="00701B23" w:rsidDel="007B7C09" w:rsidRDefault="00701B23" w:rsidP="00701B23">
      <w:pPr>
        <w:tabs>
          <w:tab w:val="left" w:pos="851"/>
        </w:tabs>
        <w:spacing w:line="276" w:lineRule="auto"/>
        <w:ind w:left="709" w:right="212" w:hanging="283"/>
        <w:jc w:val="both"/>
        <w:rPr>
          <w:del w:id="290" w:author="Barbara Skoczeń" w:date="2022-06-23T14:10:00Z"/>
          <w:rFonts w:asciiTheme="minorHAnsi" w:hAnsiTheme="minorHAnsi" w:cstheme="minorHAnsi"/>
        </w:rPr>
      </w:pPr>
    </w:p>
    <w:p w14:paraId="5F82A371" w14:textId="70A8121F" w:rsidR="00F7208E" w:rsidRPr="00A2773D" w:rsidDel="007B7C09" w:rsidRDefault="008C7CF7" w:rsidP="008B4209">
      <w:pPr>
        <w:pStyle w:val="Nagwek1"/>
        <w:spacing w:line="276" w:lineRule="auto"/>
        <w:ind w:left="257"/>
        <w:rPr>
          <w:del w:id="291" w:author="Barbara Skoczeń" w:date="2022-06-23T14:10:00Z"/>
          <w:rFonts w:asciiTheme="minorHAnsi" w:hAnsiTheme="minorHAnsi" w:cstheme="minorHAnsi"/>
        </w:rPr>
      </w:pPr>
      <w:bookmarkStart w:id="292" w:name="_Toc77682822"/>
      <w:del w:id="293" w:author="Barbara Skoczeń" w:date="2022-06-23T14:10:00Z">
        <w:r w:rsidRPr="00A2773D" w:rsidDel="007B7C09">
          <w:rPr>
            <w:rFonts w:asciiTheme="minorHAnsi" w:hAnsiTheme="minorHAnsi" w:cstheme="minorHAnsi"/>
          </w:rPr>
          <w:delText>VIII</w:delText>
        </w:r>
        <w:r w:rsidR="00815418" w:rsidRPr="00A2773D" w:rsidDel="007B7C09">
          <w:rPr>
            <w:rFonts w:asciiTheme="minorHAnsi" w:hAnsiTheme="minorHAnsi" w:cstheme="minorHAnsi"/>
          </w:rPr>
          <w:delText>.</w:delText>
        </w:r>
        <w:r w:rsidRPr="00A2773D" w:rsidDel="007B7C09">
          <w:rPr>
            <w:rFonts w:asciiTheme="minorHAnsi" w:hAnsiTheme="minorHAnsi" w:cstheme="minorHAnsi"/>
          </w:rPr>
          <w:delText xml:space="preserve"> PROJEKTOWANE POSTANOWIENIA UMOWY W SPRAWIE ZAMÓWIENIA PUBLICZNEGO, KTÓRE ZOSTANĄ WPROWADZONE DO TREŚCI TEJ UMOWY</w:delText>
        </w:r>
        <w:bookmarkEnd w:id="292"/>
      </w:del>
    </w:p>
    <w:p w14:paraId="31C506A2" w14:textId="1D544331" w:rsidR="00F7208E" w:rsidDel="007B7C09" w:rsidRDefault="008C7CF7" w:rsidP="00C11F18">
      <w:pPr>
        <w:pStyle w:val="Tekstpodstawowy"/>
        <w:spacing w:line="276" w:lineRule="auto"/>
        <w:ind w:left="284"/>
        <w:rPr>
          <w:del w:id="294" w:author="Barbara Skoczeń" w:date="2022-06-23T14:10:00Z"/>
          <w:rFonts w:asciiTheme="minorHAnsi" w:hAnsiTheme="minorHAnsi" w:cstheme="minorHAnsi"/>
        </w:rPr>
      </w:pPr>
      <w:del w:id="295" w:author="Barbara Skoczeń" w:date="2022-06-23T14:10:00Z">
        <w:r w:rsidRPr="00A2773D" w:rsidDel="007B7C09">
          <w:rPr>
            <w:rFonts w:asciiTheme="minorHAnsi" w:hAnsiTheme="minorHAnsi" w:cstheme="minorHAnsi"/>
          </w:rPr>
          <w:delText xml:space="preserve">Projektowane postanowienia umowy w sprawie zamówienia publicznego, które zostaną prowadzone do treści tej umowy, </w:delText>
        </w:r>
        <w:r w:rsidR="00EC7BA8" w:rsidRPr="00A2773D" w:rsidDel="007B7C09">
          <w:rPr>
            <w:rFonts w:asciiTheme="minorHAnsi" w:hAnsiTheme="minorHAnsi" w:cstheme="minorHAnsi"/>
          </w:rPr>
          <w:delText xml:space="preserve">określone </w:delText>
        </w:r>
        <w:r w:rsidRPr="00A2773D" w:rsidDel="007B7C09">
          <w:rPr>
            <w:rFonts w:asciiTheme="minorHAnsi" w:hAnsiTheme="minorHAnsi" w:cstheme="minorHAnsi"/>
          </w:rPr>
          <w:delText>został</w:delText>
        </w:r>
        <w:r w:rsidR="00EC7BA8" w:rsidRPr="00A2773D" w:rsidDel="007B7C09">
          <w:rPr>
            <w:rFonts w:asciiTheme="minorHAnsi" w:hAnsiTheme="minorHAnsi" w:cstheme="minorHAnsi"/>
          </w:rPr>
          <w:delText>y</w:delText>
        </w:r>
        <w:r w:rsidRPr="00A2773D" w:rsidDel="007B7C09">
          <w:rPr>
            <w:rFonts w:asciiTheme="minorHAnsi" w:hAnsiTheme="minorHAnsi" w:cstheme="minorHAnsi"/>
          </w:rPr>
          <w:delText xml:space="preserve"> w Załączniku nr 4</w:delText>
        </w:r>
        <w:r w:rsidR="00470D8A"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do SWZ.</w:delText>
        </w:r>
      </w:del>
    </w:p>
    <w:p w14:paraId="323E6B59" w14:textId="44A281D2" w:rsidR="0012450D" w:rsidRPr="00A2773D" w:rsidDel="007B7C09" w:rsidRDefault="0012450D" w:rsidP="00C11F18">
      <w:pPr>
        <w:pStyle w:val="Tekstpodstawowy"/>
        <w:spacing w:line="276" w:lineRule="auto"/>
        <w:ind w:left="284"/>
        <w:rPr>
          <w:del w:id="296" w:author="Barbara Skoczeń" w:date="2022-06-23T14:10:00Z"/>
          <w:rFonts w:asciiTheme="minorHAnsi" w:hAnsiTheme="minorHAnsi" w:cstheme="minorHAnsi"/>
        </w:rPr>
      </w:pPr>
    </w:p>
    <w:p w14:paraId="7E4A050C" w14:textId="15C1964B" w:rsidR="00F7208E" w:rsidRPr="00A2773D" w:rsidDel="007B7C09" w:rsidRDefault="008C7CF7" w:rsidP="00EE665C">
      <w:pPr>
        <w:pStyle w:val="Nagwek1"/>
        <w:numPr>
          <w:ilvl w:val="0"/>
          <w:numId w:val="15"/>
        </w:numPr>
        <w:tabs>
          <w:tab w:val="left" w:pos="647"/>
        </w:tabs>
        <w:spacing w:line="276" w:lineRule="auto"/>
        <w:ind w:right="116" w:firstLine="0"/>
        <w:jc w:val="both"/>
        <w:rPr>
          <w:del w:id="297" w:author="Barbara Skoczeń" w:date="2022-06-23T14:10:00Z"/>
          <w:rFonts w:asciiTheme="minorHAnsi" w:hAnsiTheme="minorHAnsi" w:cstheme="minorHAnsi"/>
        </w:rPr>
      </w:pPr>
      <w:bookmarkStart w:id="298" w:name="_Toc77682823"/>
      <w:del w:id="299" w:author="Barbara Skoczeń" w:date="2022-06-23T14:10:00Z">
        <w:r w:rsidRPr="00A2773D" w:rsidDel="007B7C09">
          <w:rPr>
            <w:rFonts w:asciiTheme="minorHAnsi" w:hAnsiTheme="minorHAnsi" w:cstheme="minorHAnsi"/>
          </w:rPr>
          <w:delText xml:space="preserve">INFORMACJE O ŚRODKACH KOMUNIKACJI ELEKTRONICZNEJ, PRZY UŻYCIU KTÓRYCH ZAMAWIAJĄCY BĘDZIE KOMUNIKOWAŁ SIĘ Z WYKONAWCAMI, ORAZ INFORMACJE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O WYMAGANIACH TECHNICZNYCH I ORGANIZACYJNYCH SPORZĄDZANIA,</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WYSYŁANIA</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I</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ODBIERANIA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KORESPONDENCJI</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ELEKTRONICZNEJ</w:delText>
        </w:r>
        <w:bookmarkEnd w:id="298"/>
      </w:del>
    </w:p>
    <w:p w14:paraId="78B08D60" w14:textId="60C80B41" w:rsidR="00F7208E" w:rsidRPr="00A2773D" w:rsidDel="007B7C09" w:rsidRDefault="008C7CF7" w:rsidP="00EE665C">
      <w:pPr>
        <w:pStyle w:val="Akapitzlist"/>
        <w:numPr>
          <w:ilvl w:val="0"/>
          <w:numId w:val="14"/>
        </w:numPr>
        <w:tabs>
          <w:tab w:val="left" w:pos="542"/>
        </w:tabs>
        <w:spacing w:before="0" w:line="276" w:lineRule="auto"/>
        <w:ind w:right="117"/>
        <w:rPr>
          <w:del w:id="300" w:author="Barbara Skoczeń" w:date="2022-06-23T14:10:00Z"/>
          <w:rFonts w:asciiTheme="minorHAnsi" w:hAnsiTheme="minorHAnsi" w:cstheme="minorHAnsi"/>
        </w:rPr>
      </w:pPr>
      <w:del w:id="301" w:author="Barbara Skoczeń" w:date="2022-06-23T14:10:00Z">
        <w:r w:rsidRPr="00A2773D" w:rsidDel="007B7C09">
          <w:rPr>
            <w:rFonts w:asciiTheme="minorHAnsi" w:hAnsiTheme="minorHAnsi" w:cstheme="minorHAnsi"/>
          </w:rPr>
          <w:delText>W postępowaniu o udzielenie zamówienia komunikacja między Zamawiającym a Wykonawcami odbywa się drogą elektroniczną przy użyciu miniPortalu</w:delText>
        </w:r>
        <w:r w:rsidRPr="00A2773D" w:rsidDel="007B7C09">
          <w:rPr>
            <w:rFonts w:asciiTheme="minorHAnsi" w:hAnsiTheme="minorHAnsi" w:cstheme="minorHAnsi"/>
            <w:color w:val="0000FF"/>
          </w:rPr>
          <w:delText xml:space="preserve"> </w:delText>
        </w:r>
        <w:r w:rsidR="007B7C09" w:rsidDel="007B7C09">
          <w:fldChar w:fldCharType="begin"/>
        </w:r>
        <w:r w:rsidR="007B7C09" w:rsidDel="007B7C09">
          <w:delInstrText>HYPERLINK "https://miniportal.uzp.gov.pl/" \h</w:delInstrText>
        </w:r>
        <w:r w:rsidR="007B7C09" w:rsidDel="007B7C09">
          <w:fldChar w:fldCharType="separate"/>
        </w:r>
        <w:r w:rsidRPr="00A2773D" w:rsidDel="007B7C09">
          <w:rPr>
            <w:rFonts w:asciiTheme="minorHAnsi" w:hAnsiTheme="minorHAnsi" w:cstheme="minorHAnsi"/>
            <w:color w:val="0000FF"/>
            <w:u w:val="single" w:color="0000FF"/>
          </w:rPr>
          <w:delText>https://miniportal.uzp.gov.pl/</w:delText>
        </w:r>
        <w:r w:rsidR="007B7C09" w:rsidDel="007B7C09">
          <w:rPr>
            <w:rFonts w:asciiTheme="minorHAnsi" w:hAnsiTheme="minorHAnsi" w:cstheme="minorHAnsi"/>
            <w:color w:val="0000FF"/>
            <w:u w:val="single" w:color="0000FF"/>
          </w:rPr>
          <w:fldChar w:fldCharType="end"/>
        </w:r>
        <w:r w:rsidRPr="00A2773D" w:rsidDel="007B7C09">
          <w:rPr>
            <w:rFonts w:asciiTheme="minorHAnsi" w:hAnsiTheme="minorHAnsi" w:cstheme="minorHAnsi"/>
          </w:rPr>
          <w:delText>, ePUAPu</w:delText>
        </w:r>
        <w:r w:rsidR="00FC6CE4" w:rsidRPr="00A2773D" w:rsidDel="007B7C09">
          <w:rPr>
            <w:rFonts w:asciiTheme="minorHAnsi" w:hAnsiTheme="minorHAnsi" w:cstheme="minorHAnsi"/>
          </w:rPr>
          <w:delText>:</w:delText>
        </w:r>
        <w:r w:rsidR="007B7C09" w:rsidDel="007B7C09">
          <w:fldChar w:fldCharType="begin"/>
        </w:r>
        <w:r w:rsidR="007B7C09" w:rsidDel="007B7C09">
          <w:delInstrText>HYPERLINK "https://epuap.gov.pl/wps/portal" \h</w:delInstrText>
        </w:r>
        <w:r w:rsidR="007B7C09" w:rsidDel="007B7C09">
          <w:fldChar w:fldCharType="separate"/>
        </w:r>
        <w:r w:rsidRPr="00A2773D" w:rsidDel="007B7C09">
          <w:rPr>
            <w:rFonts w:asciiTheme="minorHAnsi" w:hAnsiTheme="minorHAnsi" w:cstheme="minorHAnsi"/>
            <w:color w:val="0000FF"/>
            <w:u w:val="single" w:color="0000FF"/>
          </w:rPr>
          <w:delText xml:space="preserve"> </w:delText>
        </w:r>
        <w:r w:rsidR="00FC6CE4" w:rsidRPr="00A2773D" w:rsidDel="007B7C09">
          <w:rPr>
            <w:rFonts w:asciiTheme="minorHAnsi" w:hAnsiTheme="minorHAnsi" w:cstheme="minorHAnsi"/>
            <w:color w:val="0000FF"/>
            <w:u w:val="single" w:color="0000FF"/>
          </w:rPr>
          <w:delText xml:space="preserve">/CPE_Warszawa/SkrytkaESP </w:delText>
        </w:r>
        <w:r w:rsidR="007B7C09" w:rsidDel="007B7C09">
          <w:rPr>
            <w:rFonts w:asciiTheme="minorHAnsi" w:hAnsiTheme="minorHAnsi" w:cstheme="minorHAnsi"/>
            <w:color w:val="0000FF"/>
            <w:u w:val="single" w:color="0000FF"/>
          </w:rPr>
          <w:fldChar w:fldCharType="end"/>
        </w:r>
      </w:del>
    </w:p>
    <w:p w14:paraId="282C8AFF" w14:textId="322FE12B" w:rsidR="00F7208E" w:rsidRPr="00A2773D" w:rsidDel="007B7C09" w:rsidRDefault="008C7CF7" w:rsidP="00EE665C">
      <w:pPr>
        <w:pStyle w:val="Akapitzlist"/>
        <w:numPr>
          <w:ilvl w:val="0"/>
          <w:numId w:val="14"/>
        </w:numPr>
        <w:tabs>
          <w:tab w:val="left" w:pos="542"/>
        </w:tabs>
        <w:spacing w:before="0" w:line="276" w:lineRule="auto"/>
        <w:ind w:right="116"/>
        <w:rPr>
          <w:del w:id="302" w:author="Barbara Skoczeń" w:date="2022-06-23T14:10:00Z"/>
          <w:rFonts w:asciiTheme="minorHAnsi" w:hAnsiTheme="minorHAnsi" w:cstheme="minorHAnsi"/>
          <w:i/>
        </w:rPr>
      </w:pPr>
      <w:del w:id="303" w:author="Barbara Skoczeń" w:date="2022-06-23T14:10:00Z">
        <w:r w:rsidRPr="00A2773D" w:rsidDel="007B7C09">
          <w:rPr>
            <w:rFonts w:asciiTheme="minorHAnsi" w:hAnsiTheme="minorHAnsi" w:cstheme="minorHAnsi"/>
          </w:rPr>
          <w:delText>Wykonawca</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zamierzający</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wziąć</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udział</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postępowaniu</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udzielenie</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zamówienia</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publicznego,</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 xml:space="preserve">musi posiadać konto na ePUAP. Wykonawca posiadający konto na ePUAP ma dostęp do </w:delText>
        </w:r>
        <w:r w:rsidRPr="00A2773D" w:rsidDel="007B7C09">
          <w:rPr>
            <w:rFonts w:asciiTheme="minorHAnsi" w:hAnsiTheme="minorHAnsi" w:cstheme="minorHAnsi"/>
            <w:i/>
          </w:rPr>
          <w:delText>formularzy: złożenia, zmiany, wycofania oferty lub wniosku oraz do formularza do</w:delText>
        </w:r>
        <w:r w:rsidRPr="00A2773D" w:rsidDel="007B7C09">
          <w:rPr>
            <w:rFonts w:asciiTheme="minorHAnsi" w:hAnsiTheme="minorHAnsi" w:cstheme="minorHAnsi"/>
            <w:i/>
            <w:spacing w:val="-20"/>
          </w:rPr>
          <w:delText xml:space="preserve"> </w:delText>
        </w:r>
        <w:r w:rsidRPr="00A2773D" w:rsidDel="007B7C09">
          <w:rPr>
            <w:rFonts w:asciiTheme="minorHAnsi" w:hAnsiTheme="minorHAnsi" w:cstheme="minorHAnsi"/>
            <w:i/>
          </w:rPr>
          <w:delText>komunikacji.</w:delText>
        </w:r>
      </w:del>
    </w:p>
    <w:p w14:paraId="4FDD1A80" w14:textId="5AFFB4E9" w:rsidR="00F7208E" w:rsidRPr="00A2773D" w:rsidDel="007B7C09" w:rsidRDefault="008C7CF7" w:rsidP="00EE665C">
      <w:pPr>
        <w:pStyle w:val="Akapitzlist"/>
        <w:numPr>
          <w:ilvl w:val="0"/>
          <w:numId w:val="14"/>
        </w:numPr>
        <w:tabs>
          <w:tab w:val="left" w:pos="542"/>
        </w:tabs>
        <w:spacing w:before="0" w:line="276" w:lineRule="auto"/>
        <w:ind w:right="117"/>
        <w:rPr>
          <w:del w:id="304" w:author="Barbara Skoczeń" w:date="2022-06-23T14:10:00Z"/>
          <w:rFonts w:asciiTheme="minorHAnsi" w:hAnsiTheme="minorHAnsi" w:cstheme="minorHAnsi"/>
        </w:rPr>
      </w:pPr>
      <w:del w:id="305" w:author="Barbara Skoczeń" w:date="2022-06-23T14:10:00Z">
        <w:r w:rsidRPr="00A2773D" w:rsidDel="007B7C09">
          <w:rPr>
            <w:rFonts w:asciiTheme="minorHAnsi" w:hAnsiTheme="minorHAnsi" w:cstheme="minorHAnsi"/>
          </w:rPr>
          <w:delText>Wymagania techniczne i organizacyjne wysyłania i odbierania korespondencji elektronicznej przekazywanej</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przy</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ich</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użyciu,</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opisane</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zostały</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Regulaminie</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korzystania</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z</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miniPortalu</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dostępnym pod adresem</w:delText>
        </w:r>
        <w:r w:rsidRPr="00A2773D" w:rsidDel="007B7C09">
          <w:rPr>
            <w:rFonts w:asciiTheme="minorHAnsi" w:hAnsiTheme="minorHAnsi" w:cstheme="minorHAnsi"/>
            <w:color w:val="0000FF"/>
          </w:rPr>
          <w:delText xml:space="preserve"> </w:delText>
        </w:r>
        <w:r w:rsidR="007B7C09" w:rsidDel="007B7C09">
          <w:fldChar w:fldCharType="begin"/>
        </w:r>
        <w:r w:rsidR="007B7C09" w:rsidDel="007B7C09">
          <w:delInstrText>HYPERLINK "https://miniportal.uzp.gov.pl/WarunkiUslugi.aspx" \h</w:delInstrText>
        </w:r>
        <w:r w:rsidR="007B7C09" w:rsidDel="007B7C09">
          <w:fldChar w:fldCharType="separate"/>
        </w:r>
        <w:r w:rsidRPr="00A2773D" w:rsidDel="007B7C09">
          <w:rPr>
            <w:rFonts w:asciiTheme="minorHAnsi" w:hAnsiTheme="minorHAnsi" w:cstheme="minorHAnsi"/>
            <w:color w:val="0000FF"/>
            <w:u w:val="single" w:color="0000FF"/>
          </w:rPr>
          <w:delText>https://miniportal.uzp.gov.pl/WarunkiUslugi.aspx</w:delText>
        </w:r>
        <w:r w:rsidR="007B7C09" w:rsidDel="007B7C09">
          <w:rPr>
            <w:rFonts w:asciiTheme="minorHAnsi" w:hAnsiTheme="minorHAnsi" w:cstheme="minorHAnsi"/>
            <w:color w:val="0000FF"/>
            <w:u w:val="single" w:color="0000FF"/>
          </w:rPr>
          <w:fldChar w:fldCharType="end"/>
        </w:r>
        <w:r w:rsidRPr="00A2773D" w:rsidDel="007B7C09">
          <w:rPr>
            <w:rFonts w:asciiTheme="minorHAnsi" w:hAnsiTheme="minorHAnsi" w:cstheme="minorHAnsi"/>
            <w:color w:val="0000FF"/>
          </w:rPr>
          <w:delText xml:space="preserve"> </w:delText>
        </w:r>
        <w:r w:rsidRPr="00A2773D" w:rsidDel="007B7C09">
          <w:rPr>
            <w:rFonts w:asciiTheme="minorHAnsi" w:hAnsiTheme="minorHAnsi" w:cstheme="minorHAnsi"/>
          </w:rPr>
          <w:delText>oraz Regulaminie</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ePUAP.</w:delText>
        </w:r>
      </w:del>
    </w:p>
    <w:p w14:paraId="704E6D60" w14:textId="25E48CF6" w:rsidR="00F7208E" w:rsidRPr="00A2773D" w:rsidDel="007B7C09" w:rsidRDefault="008C7CF7" w:rsidP="00EE665C">
      <w:pPr>
        <w:pStyle w:val="Akapitzlist"/>
        <w:numPr>
          <w:ilvl w:val="0"/>
          <w:numId w:val="14"/>
        </w:numPr>
        <w:tabs>
          <w:tab w:val="left" w:pos="542"/>
        </w:tabs>
        <w:spacing w:before="0" w:line="276" w:lineRule="auto"/>
        <w:ind w:right="116"/>
        <w:rPr>
          <w:del w:id="306" w:author="Barbara Skoczeń" w:date="2022-06-23T14:10:00Z"/>
          <w:rFonts w:asciiTheme="minorHAnsi" w:hAnsiTheme="minorHAnsi" w:cstheme="minorHAnsi"/>
        </w:rPr>
      </w:pPr>
      <w:del w:id="307" w:author="Barbara Skoczeń" w:date="2022-06-23T14:10:00Z">
        <w:r w:rsidRPr="00A2773D" w:rsidDel="007B7C09">
          <w:rPr>
            <w:rFonts w:asciiTheme="minorHAnsi" w:hAnsiTheme="minorHAnsi" w:cstheme="minorHAnsi"/>
          </w:rPr>
          <w:delText>Wykonawca przystępując do niniejszego postępowania o udzielenie zamówienia publicznego, akceptuje warunki korzystania z miniPortalu, określone w Regulaminie miniPortalu oraz zobowiązuje się korzystając z miniPortalu przestrzegać postanowień tego</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regulaminu.</w:delText>
        </w:r>
      </w:del>
    </w:p>
    <w:p w14:paraId="75940FC7" w14:textId="7653B47A" w:rsidR="00F7208E" w:rsidRPr="00167A30" w:rsidDel="007B7C09" w:rsidRDefault="008C7CF7" w:rsidP="00167A30">
      <w:pPr>
        <w:pStyle w:val="Akapitzlist"/>
        <w:numPr>
          <w:ilvl w:val="0"/>
          <w:numId w:val="14"/>
        </w:numPr>
        <w:tabs>
          <w:tab w:val="left" w:pos="542"/>
        </w:tabs>
        <w:spacing w:before="0" w:line="276" w:lineRule="auto"/>
        <w:rPr>
          <w:del w:id="308" w:author="Barbara Skoczeń" w:date="2022-06-23T14:10:00Z"/>
          <w:rFonts w:asciiTheme="minorHAnsi" w:hAnsiTheme="minorHAnsi" w:cstheme="minorHAnsi"/>
        </w:rPr>
      </w:pPr>
      <w:del w:id="309" w:author="Barbara Skoczeń" w:date="2022-06-23T14:10:00Z">
        <w:r w:rsidRPr="00A2773D" w:rsidDel="007B7C09">
          <w:rPr>
            <w:rFonts w:asciiTheme="minorHAnsi" w:hAnsiTheme="minorHAnsi" w:cstheme="minorHAnsi"/>
          </w:rPr>
          <w:delText>Maksymalny</w:delText>
        </w:r>
        <w:r w:rsidRPr="00A2773D" w:rsidDel="007B7C09">
          <w:rPr>
            <w:rFonts w:asciiTheme="minorHAnsi" w:hAnsiTheme="minorHAnsi" w:cstheme="minorHAnsi"/>
            <w:spacing w:val="19"/>
          </w:rPr>
          <w:delText xml:space="preserve"> </w:delText>
        </w:r>
        <w:r w:rsidRPr="00A2773D" w:rsidDel="007B7C09">
          <w:rPr>
            <w:rFonts w:asciiTheme="minorHAnsi" w:hAnsiTheme="minorHAnsi" w:cstheme="minorHAnsi"/>
          </w:rPr>
          <w:delText>rozmiar</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plików</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przesyłanych</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za</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pośrednictwem</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dedykowanych</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formularzy</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do</w:delText>
        </w:r>
        <w:r w:rsidR="00561CAA" w:rsidDel="007B7C09">
          <w:rPr>
            <w:rFonts w:asciiTheme="minorHAnsi" w:hAnsiTheme="minorHAnsi" w:cstheme="minorHAnsi"/>
          </w:rPr>
          <w:delText xml:space="preserve"> </w:delText>
        </w:r>
        <w:r w:rsidRPr="00167A30" w:rsidDel="007B7C09">
          <w:rPr>
            <w:rFonts w:asciiTheme="minorHAnsi" w:hAnsiTheme="minorHAnsi" w:cstheme="minorHAnsi"/>
          </w:rPr>
          <w:delText>złożenia i wycofania oferty oraz do komunikacji wynosi 150 MB.</w:delText>
        </w:r>
      </w:del>
    </w:p>
    <w:p w14:paraId="4C2E34F0" w14:textId="44A9D7B6" w:rsidR="00F7208E" w:rsidRPr="00A2773D" w:rsidDel="007B7C09" w:rsidRDefault="008C7CF7" w:rsidP="00EE665C">
      <w:pPr>
        <w:pStyle w:val="Akapitzlist"/>
        <w:numPr>
          <w:ilvl w:val="0"/>
          <w:numId w:val="14"/>
        </w:numPr>
        <w:tabs>
          <w:tab w:val="left" w:pos="542"/>
        </w:tabs>
        <w:spacing w:before="0" w:line="276" w:lineRule="auto"/>
        <w:ind w:right="116"/>
        <w:rPr>
          <w:del w:id="310" w:author="Barbara Skoczeń" w:date="2022-06-23T14:10:00Z"/>
          <w:rFonts w:asciiTheme="minorHAnsi" w:hAnsiTheme="minorHAnsi" w:cstheme="minorHAnsi"/>
        </w:rPr>
      </w:pPr>
      <w:del w:id="311" w:author="Barbara Skoczeń" w:date="2022-06-23T14:10:00Z">
        <w:r w:rsidRPr="00A2773D" w:rsidDel="007B7C09">
          <w:rPr>
            <w:rFonts w:asciiTheme="minorHAnsi" w:hAnsiTheme="minorHAnsi" w:cstheme="minorHAnsi"/>
          </w:rPr>
          <w:delText>Za datę przekazania oferty, oświadczenia, o którym mowa w art. 125 ust. 1 ustawy PZP, podmiotowych środków dowodowych, przedmiotowych środków dowodowych oraz innych informacji, oświadczeń lub dokumentów, przekazywanych w postępowaniu, przyjmuje się datę ich przekazania na</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ePUAP.</w:delText>
        </w:r>
      </w:del>
    </w:p>
    <w:p w14:paraId="23B1A78B" w14:textId="6B0E0311" w:rsidR="00F7208E" w:rsidRPr="00A2773D" w:rsidDel="007B7C09" w:rsidRDefault="008C7CF7" w:rsidP="00EE665C">
      <w:pPr>
        <w:pStyle w:val="Akapitzlist"/>
        <w:numPr>
          <w:ilvl w:val="0"/>
          <w:numId w:val="14"/>
        </w:numPr>
        <w:tabs>
          <w:tab w:val="left" w:pos="542"/>
        </w:tabs>
        <w:spacing w:before="0" w:line="276" w:lineRule="auto"/>
        <w:ind w:right="116"/>
        <w:rPr>
          <w:del w:id="312" w:author="Barbara Skoczeń" w:date="2022-06-23T14:10:00Z"/>
          <w:rFonts w:asciiTheme="minorHAnsi" w:hAnsiTheme="minorHAnsi" w:cstheme="minorHAnsi"/>
        </w:rPr>
      </w:pPr>
      <w:del w:id="313" w:author="Barbara Skoczeń" w:date="2022-06-23T14:10:00Z">
        <w:r w:rsidRPr="00A2773D" w:rsidDel="007B7C09">
          <w:rPr>
            <w:rFonts w:asciiTheme="minorHAnsi" w:hAnsiTheme="minorHAnsi" w:cstheme="minorHAnsi"/>
          </w:rPr>
          <w:delText xml:space="preserve">W postępowaniu o udzielenie zamówienia korespondencja elektroniczna (inna niż oferta Wykonawcy i załączniki do oferty) odbywa się elektronicznie za pośrednictwem </w:delText>
        </w:r>
        <w:r w:rsidRPr="00A2773D" w:rsidDel="007B7C09">
          <w:rPr>
            <w:rFonts w:asciiTheme="minorHAnsi" w:hAnsiTheme="minorHAnsi" w:cstheme="minorHAnsi"/>
            <w:i/>
          </w:rPr>
          <w:delText xml:space="preserve">dedykowanego formularza dostępnego na ePUAP oraz udostępnionego przez miniPortal (Formularz do komunikacji). </w:delText>
        </w:r>
        <w:r w:rsidRPr="00A2773D" w:rsidDel="007B7C09">
          <w:rPr>
            <w:rFonts w:asciiTheme="minorHAnsi" w:hAnsiTheme="minorHAnsi" w:cstheme="minorHAnsi"/>
          </w:rPr>
          <w:delText>Korespondencja przesłana za pomocą tego formularza nie może być szyfrowana. We wszelkiej korespondencji związanej z niniejszym postępowaniem Zamawiający i Wykonawcy posługują się numerem ogłoszenia</w:delText>
        </w:r>
      </w:del>
      <w:ins w:id="314" w:author="Sławomir Szałajko" w:date="2022-06-14T11:09:00Z">
        <w:del w:id="315" w:author="Barbara Skoczeń" w:date="2022-06-23T14:10:00Z">
          <w:r w:rsidR="005C495A" w:rsidDel="007B7C09">
            <w:rPr>
              <w:rFonts w:asciiTheme="minorHAnsi" w:hAnsiTheme="minorHAnsi" w:cstheme="minorHAnsi"/>
            </w:rPr>
            <w:delText xml:space="preserve"> o zamówieniu</w:delText>
          </w:r>
        </w:del>
      </w:ins>
      <w:del w:id="316" w:author="Barbara Skoczeń" w:date="2022-06-23T14:10:00Z">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(BZP).</w:delText>
        </w:r>
      </w:del>
    </w:p>
    <w:p w14:paraId="7175367E" w14:textId="7F851F27" w:rsidR="00F7208E" w:rsidRPr="00A2773D" w:rsidDel="007B7C09" w:rsidRDefault="008C7CF7" w:rsidP="00EE665C">
      <w:pPr>
        <w:pStyle w:val="Akapitzlist"/>
        <w:numPr>
          <w:ilvl w:val="0"/>
          <w:numId w:val="14"/>
        </w:numPr>
        <w:tabs>
          <w:tab w:val="left" w:pos="542"/>
        </w:tabs>
        <w:spacing w:before="0" w:line="276" w:lineRule="auto"/>
        <w:ind w:right="118"/>
        <w:rPr>
          <w:del w:id="317" w:author="Barbara Skoczeń" w:date="2022-06-23T14:10:00Z"/>
          <w:rFonts w:asciiTheme="minorHAnsi" w:hAnsiTheme="minorHAnsi" w:cstheme="minorHAnsi"/>
        </w:rPr>
      </w:pPr>
      <w:del w:id="318" w:author="Barbara Skoczeń" w:date="2022-06-23T14:10:00Z">
        <w:r w:rsidRPr="00A2773D" w:rsidDel="007B7C09">
          <w:rPr>
            <w:rFonts w:asciiTheme="minorHAnsi" w:hAnsiTheme="minorHAnsi" w:cstheme="minorHAnsi"/>
          </w:rPr>
          <w:delText xml:space="preserve">Zamawiający </w:delText>
        </w:r>
        <w:r w:rsidR="00167A30" w:rsidDel="007B7C09">
          <w:rPr>
            <w:rFonts w:asciiTheme="minorHAnsi" w:hAnsiTheme="minorHAnsi" w:cstheme="minorHAnsi"/>
          </w:rPr>
          <w:delText xml:space="preserve">dopuszcza </w:delText>
        </w:r>
        <w:r w:rsidRPr="00A2773D" w:rsidDel="007B7C09">
          <w:rPr>
            <w:rFonts w:asciiTheme="minorHAnsi" w:hAnsiTheme="minorHAnsi" w:cstheme="minorHAnsi"/>
          </w:rPr>
          <w:delText xml:space="preserve"> </w:delText>
        </w:r>
        <w:r w:rsidR="00810896" w:rsidRPr="00810896" w:rsidDel="007B7C09">
          <w:rPr>
            <w:rFonts w:asciiTheme="minorHAnsi" w:hAnsiTheme="minorHAnsi" w:cstheme="minorHAnsi"/>
          </w:rPr>
          <w:delText>korespondencj</w:delText>
        </w:r>
        <w:r w:rsidR="00810896" w:rsidDel="007B7C09">
          <w:rPr>
            <w:rFonts w:asciiTheme="minorHAnsi" w:hAnsiTheme="minorHAnsi" w:cstheme="minorHAnsi"/>
          </w:rPr>
          <w:delText>ę</w:delText>
        </w:r>
        <w:r w:rsidR="00810896" w:rsidRPr="00810896" w:rsidDel="007B7C09">
          <w:rPr>
            <w:rFonts w:asciiTheme="minorHAnsi" w:hAnsiTheme="minorHAnsi" w:cstheme="minorHAnsi"/>
          </w:rPr>
          <w:delText xml:space="preserve"> elektroniczn</w:delText>
        </w:r>
        <w:r w:rsidR="00810896" w:rsidDel="007B7C09">
          <w:rPr>
            <w:rFonts w:asciiTheme="minorHAnsi" w:hAnsiTheme="minorHAnsi" w:cstheme="minorHAnsi"/>
          </w:rPr>
          <w:delText>ą</w:delText>
        </w:r>
        <w:r w:rsidR="00810896" w:rsidRPr="00810896" w:rsidDel="007B7C09">
          <w:rPr>
            <w:rFonts w:asciiTheme="minorHAnsi" w:hAnsiTheme="minorHAnsi" w:cstheme="minorHAnsi"/>
          </w:rPr>
          <w:delText xml:space="preserve"> (inn</w:delText>
        </w:r>
        <w:r w:rsidR="00810896" w:rsidDel="007B7C09">
          <w:rPr>
            <w:rFonts w:asciiTheme="minorHAnsi" w:hAnsiTheme="minorHAnsi" w:cstheme="minorHAnsi"/>
          </w:rPr>
          <w:delText>ą</w:delText>
        </w:r>
        <w:r w:rsidR="00810896" w:rsidRPr="00810896" w:rsidDel="007B7C09">
          <w:rPr>
            <w:rFonts w:asciiTheme="minorHAnsi" w:hAnsiTheme="minorHAnsi" w:cstheme="minorHAnsi"/>
          </w:rPr>
          <w:delText xml:space="preserve"> niż oferta Wykonawcy i załączniki do oferty) </w:delText>
        </w:r>
        <w:r w:rsidRPr="00A2773D" w:rsidDel="007B7C09">
          <w:rPr>
            <w:rFonts w:asciiTheme="minorHAnsi" w:hAnsiTheme="minorHAnsi" w:cstheme="minorHAnsi"/>
          </w:rPr>
          <w:delText>za pomocą poczty elektronicznej, email:</w:delText>
        </w:r>
        <w:r w:rsidRPr="00A2773D" w:rsidDel="007B7C09">
          <w:rPr>
            <w:rFonts w:asciiTheme="minorHAnsi" w:hAnsiTheme="minorHAnsi" w:cstheme="minorHAnsi"/>
            <w:color w:val="0000FF"/>
            <w:spacing w:val="-2"/>
          </w:rPr>
          <w:delText xml:space="preserve"> </w:delText>
        </w:r>
        <w:r w:rsidR="007B7C09" w:rsidDel="007B7C09">
          <w:fldChar w:fldCharType="begin"/>
        </w:r>
        <w:r w:rsidR="007B7C09" w:rsidDel="007B7C09">
          <w:delInstrText>HYPERLINK "mailto:przetargi@cpe.gov.pl"</w:delInstrText>
        </w:r>
        <w:r w:rsidR="007B7C09" w:rsidDel="007B7C09">
          <w:fldChar w:fldCharType="separate"/>
        </w:r>
        <w:r w:rsidR="000F14DF" w:rsidRPr="00A2773D" w:rsidDel="007B7C09">
          <w:rPr>
            <w:rStyle w:val="Hipercze"/>
            <w:rFonts w:asciiTheme="minorHAnsi" w:hAnsiTheme="minorHAnsi" w:cstheme="minorHAnsi"/>
          </w:rPr>
          <w:delText>przetargi@cpe.gov.pl</w:delText>
        </w:r>
        <w:r w:rsidR="007B7C09" w:rsidDel="007B7C09">
          <w:rPr>
            <w:rStyle w:val="Hipercze"/>
            <w:rFonts w:asciiTheme="minorHAnsi" w:hAnsiTheme="minorHAnsi" w:cstheme="minorHAnsi"/>
          </w:rPr>
          <w:fldChar w:fldCharType="end"/>
        </w:r>
      </w:del>
    </w:p>
    <w:p w14:paraId="38B8660D" w14:textId="72975640" w:rsidR="00F7208E" w:rsidRPr="00A2773D" w:rsidDel="007B7C09" w:rsidRDefault="008C7CF7" w:rsidP="00EE665C">
      <w:pPr>
        <w:pStyle w:val="Akapitzlist"/>
        <w:numPr>
          <w:ilvl w:val="0"/>
          <w:numId w:val="14"/>
        </w:numPr>
        <w:tabs>
          <w:tab w:val="left" w:pos="542"/>
        </w:tabs>
        <w:spacing w:before="0" w:line="276" w:lineRule="auto"/>
        <w:ind w:right="116"/>
        <w:rPr>
          <w:del w:id="319" w:author="Barbara Skoczeń" w:date="2022-06-23T14:10:00Z"/>
          <w:rFonts w:asciiTheme="minorHAnsi" w:hAnsiTheme="minorHAnsi" w:cstheme="minorHAnsi"/>
        </w:rPr>
      </w:pPr>
      <w:del w:id="320" w:author="Barbara Skoczeń" w:date="2022-06-23T14:10:00Z">
        <w:r w:rsidRPr="00A2773D" w:rsidDel="007B7C09">
          <w:rPr>
            <w:rFonts w:asciiTheme="minorHAnsi" w:hAnsiTheme="minorHAnsi" w:cstheme="minorHAnsi"/>
          </w:rPr>
          <w:delText xml:space="preserve">Dokumenty elektroniczne, oświadczenia lub elektroniczne kopie dokumentów lub oświadczeń składane są przez Wykonawcę za pośrednictwem </w:delText>
        </w:r>
        <w:r w:rsidRPr="00A2773D" w:rsidDel="007B7C09">
          <w:rPr>
            <w:rFonts w:asciiTheme="minorHAnsi" w:hAnsiTheme="minorHAnsi" w:cstheme="minorHAnsi"/>
            <w:i/>
          </w:rPr>
          <w:delText xml:space="preserve">Formularza do komunikacji, </w:delText>
        </w:r>
        <w:r w:rsidRPr="00A2773D" w:rsidDel="007B7C09">
          <w:rPr>
            <w:rFonts w:asciiTheme="minorHAnsi" w:hAnsiTheme="minorHAnsi" w:cstheme="minorHAnsi"/>
          </w:rPr>
          <w:delText>jako załączniki. Zamawiający dopuszcza również możliwość składania dokumentów elektronicznych, oświadczeń lub elektronicznych kopii dokumentów lub oświadczeń za pomocą poczty elektronicznej, na adres email</w:delText>
        </w:r>
        <w:r w:rsidRPr="00A2773D" w:rsidDel="007B7C09">
          <w:rPr>
            <w:rFonts w:asciiTheme="minorHAnsi" w:hAnsiTheme="minorHAnsi" w:cstheme="minorHAnsi"/>
            <w:color w:val="0000FF"/>
          </w:rPr>
          <w:delText xml:space="preserve"> </w:delText>
        </w:r>
        <w:r w:rsidR="007B7C09" w:rsidDel="007B7C09">
          <w:fldChar w:fldCharType="begin"/>
        </w:r>
        <w:r w:rsidR="007B7C09" w:rsidDel="007B7C09">
          <w:delInstrText>HYPERLINK "mailto:przetargi@cpe.gov.pl"</w:delInstrText>
        </w:r>
        <w:r w:rsidR="007B7C09" w:rsidDel="007B7C09">
          <w:fldChar w:fldCharType="separate"/>
        </w:r>
        <w:r w:rsidR="000F14DF" w:rsidRPr="00A2773D" w:rsidDel="007B7C09">
          <w:rPr>
            <w:rStyle w:val="Hipercze"/>
            <w:rFonts w:asciiTheme="minorHAnsi" w:hAnsiTheme="minorHAnsi" w:cstheme="minorHAnsi"/>
          </w:rPr>
          <w:delText>przetargi@cpe.gov.pl</w:delText>
        </w:r>
        <w:r w:rsidR="007B7C09" w:rsidDel="007B7C09">
          <w:rPr>
            <w:rStyle w:val="Hipercze"/>
            <w:rFonts w:asciiTheme="minorHAnsi" w:hAnsiTheme="minorHAnsi" w:cstheme="minorHAnsi"/>
          </w:rPr>
          <w:fldChar w:fldCharType="end"/>
        </w:r>
        <w:r w:rsidRPr="00A2773D" w:rsidDel="007B7C09">
          <w:rPr>
            <w:rFonts w:asciiTheme="minorHAnsi" w:hAnsiTheme="minorHAnsi" w:cstheme="minorHAnsi"/>
          </w:rPr>
          <w:delText xml:space="preserve"> Sposób sporządzenia dokumentów elektronicznych, oświadczeń lub elektronicznych kopii dokumentów lub oświadczeń musi być zgody z wymaganiami określonymi </w:delText>
        </w:r>
        <w:r w:rsidR="008B4209" w:rsidRPr="00A2773D" w:rsidDel="007B7C09">
          <w:rPr>
            <w:rFonts w:asciiTheme="minorHAnsi" w:hAnsiTheme="minorHAnsi" w:cstheme="minorHAnsi"/>
          </w:rPr>
          <w:br/>
        </w:r>
        <w:r w:rsidRPr="00A2773D" w:rsidDel="007B7C09">
          <w:rPr>
            <w:rFonts w:asciiTheme="minorHAnsi" w:hAnsiTheme="minorHAnsi" w:cstheme="minorHAnsi"/>
          </w:rPr>
          <w:delText>w rozporządzeniu Prezesa Rady Ministrów z dnia 3</w:delText>
        </w:r>
        <w:r w:rsidR="00D0096B" w:rsidRPr="00A2773D" w:rsidDel="007B7C09">
          <w:rPr>
            <w:rFonts w:asciiTheme="minorHAnsi" w:hAnsiTheme="minorHAnsi" w:cstheme="minorHAnsi"/>
          </w:rPr>
          <w:delText>0</w:delText>
        </w:r>
        <w:r w:rsidRPr="00A2773D" w:rsidDel="007B7C09">
          <w:rPr>
            <w:rFonts w:asciiTheme="minorHAnsi" w:hAnsiTheme="minorHAnsi" w:cstheme="minorHAnsi"/>
          </w:rPr>
          <w:delText xml:space="preserve"> grudnia 2020 roku </w:delText>
        </w:r>
        <w:r w:rsidR="00B846CC" w:rsidRPr="00A2773D" w:rsidDel="007B7C09">
          <w:rPr>
            <w:rFonts w:asciiTheme="minorHAnsi" w:hAnsiTheme="minorHAnsi" w:cstheme="minorHAnsi"/>
            <w:i/>
          </w:rPr>
          <w:delText>w</w:delText>
        </w:r>
        <w:r w:rsidRPr="00A2773D" w:rsidDel="007B7C09">
          <w:rPr>
            <w:rFonts w:asciiTheme="minorHAnsi" w:hAnsiTheme="minorHAnsi" w:cstheme="minorHAnsi"/>
            <w:i/>
          </w:rPr>
          <w:delText xml:space="preserve"> sprawie sposobu sporządzania i przekazywania informacji oraz wymagań technicznych dla dokumentów elektronicznych oraz środków komunikacji elektronicznej w postępowaniu o udzielenie zamówienia publicznego lub</w:delText>
        </w:r>
        <w:r w:rsidRPr="00A2773D" w:rsidDel="007B7C09">
          <w:rPr>
            <w:rFonts w:asciiTheme="minorHAnsi" w:hAnsiTheme="minorHAnsi" w:cstheme="minorHAnsi"/>
            <w:i/>
            <w:spacing w:val="-1"/>
          </w:rPr>
          <w:delText xml:space="preserve"> </w:delText>
        </w:r>
        <w:r w:rsidRPr="00A2773D" w:rsidDel="007B7C09">
          <w:rPr>
            <w:rFonts w:asciiTheme="minorHAnsi" w:hAnsiTheme="minorHAnsi" w:cstheme="minorHAnsi"/>
            <w:i/>
          </w:rPr>
          <w:delText>konkursie</w:delText>
        </w:r>
        <w:r w:rsidR="00B846CC" w:rsidRPr="00A2773D" w:rsidDel="007B7C09">
          <w:rPr>
            <w:rFonts w:asciiTheme="minorHAnsi" w:hAnsiTheme="minorHAnsi" w:cstheme="minorHAnsi"/>
          </w:rPr>
          <w:delText xml:space="preserve"> (Dz.U. </w:delText>
        </w:r>
        <w:r w:rsidR="00C11F18" w:rsidDel="007B7C09">
          <w:rPr>
            <w:rFonts w:asciiTheme="minorHAnsi" w:hAnsiTheme="minorHAnsi" w:cstheme="minorHAnsi"/>
          </w:rPr>
          <w:delText xml:space="preserve">z </w:delText>
        </w:r>
        <w:r w:rsidR="00B846CC" w:rsidRPr="00A2773D" w:rsidDel="007B7C09">
          <w:rPr>
            <w:rFonts w:asciiTheme="minorHAnsi" w:hAnsiTheme="minorHAnsi" w:cstheme="minorHAnsi"/>
          </w:rPr>
          <w:delText>2020, poz.</w:delText>
        </w:r>
        <w:r w:rsidR="00AE7BA5" w:rsidRPr="00A2773D" w:rsidDel="007B7C09">
          <w:rPr>
            <w:rFonts w:asciiTheme="minorHAnsi" w:hAnsiTheme="minorHAnsi" w:cstheme="minorHAnsi"/>
          </w:rPr>
          <w:delText xml:space="preserve"> </w:delText>
        </w:r>
        <w:r w:rsidR="00B846CC" w:rsidRPr="00A2773D" w:rsidDel="007B7C09">
          <w:rPr>
            <w:rFonts w:asciiTheme="minorHAnsi" w:hAnsiTheme="minorHAnsi" w:cstheme="minorHAnsi"/>
          </w:rPr>
          <w:delText>2452)</w:delText>
        </w:r>
        <w:r w:rsidRPr="00A2773D" w:rsidDel="007B7C09">
          <w:rPr>
            <w:rFonts w:asciiTheme="minorHAnsi" w:hAnsiTheme="minorHAnsi" w:cstheme="minorHAnsi"/>
          </w:rPr>
          <w:delText>.</w:delText>
        </w:r>
        <w:r w:rsidR="00D9554B" w:rsidDel="007B7C09">
          <w:rPr>
            <w:rFonts w:asciiTheme="minorHAnsi" w:hAnsiTheme="minorHAnsi" w:cstheme="minorHAnsi"/>
          </w:rPr>
          <w:delText xml:space="preserve"> </w:delText>
        </w:r>
        <w:r w:rsidR="00D9554B" w:rsidRPr="00D9554B" w:rsidDel="007B7C09">
          <w:rPr>
            <w:rFonts w:asciiTheme="minorHAnsi" w:hAnsiTheme="minorHAnsi" w:cstheme="minorHAnsi"/>
          </w:rPr>
          <w:delText>Zamawiający w ramach postępowania dopuszcza do</w:delText>
        </w:r>
        <w:r w:rsidR="00D9554B" w:rsidRPr="00D9554B" w:rsidDel="007B7C09">
          <w:rPr>
            <w:rFonts w:asciiTheme="minorHAnsi" w:hAnsiTheme="minorHAnsi" w:cstheme="minorHAnsi"/>
            <w:b/>
            <w:bCs/>
          </w:rPr>
          <w:delText xml:space="preserve"> </w:delText>
        </w:r>
        <w:r w:rsidR="00D9554B" w:rsidRPr="00D9554B" w:rsidDel="007B7C09">
          <w:rPr>
            <w:rFonts w:asciiTheme="minorHAnsi" w:hAnsiTheme="minorHAnsi" w:cstheme="minorHAnsi"/>
          </w:rPr>
          <w:delText xml:space="preserve">kompresji (zmniejszenia objętości) dokumentów elektronicznych zastosowanie formatu </w:delText>
        </w:r>
        <w:r w:rsidR="00810896" w:rsidDel="007B7C09">
          <w:rPr>
            <w:rFonts w:asciiTheme="minorHAnsi" w:hAnsiTheme="minorHAnsi" w:cstheme="minorHAnsi"/>
          </w:rPr>
          <w:delText xml:space="preserve">.zip., </w:delText>
        </w:r>
        <w:r w:rsidR="00D9554B" w:rsidRPr="00D9554B" w:rsidDel="007B7C09">
          <w:rPr>
            <w:rFonts w:asciiTheme="minorHAnsi" w:hAnsiTheme="minorHAnsi" w:cstheme="minorHAnsi"/>
          </w:rPr>
          <w:delText>.rar.</w:delText>
        </w:r>
      </w:del>
    </w:p>
    <w:p w14:paraId="152FD851" w14:textId="7D9F2419" w:rsidR="00F7208E" w:rsidRPr="00A2773D" w:rsidDel="007B7C09" w:rsidRDefault="008C7CF7" w:rsidP="00EE665C">
      <w:pPr>
        <w:pStyle w:val="Akapitzlist"/>
        <w:numPr>
          <w:ilvl w:val="0"/>
          <w:numId w:val="14"/>
        </w:numPr>
        <w:tabs>
          <w:tab w:val="left" w:pos="597"/>
        </w:tabs>
        <w:spacing w:before="0" w:line="276" w:lineRule="auto"/>
        <w:ind w:left="597" w:hanging="339"/>
        <w:rPr>
          <w:del w:id="321" w:author="Barbara Skoczeń" w:date="2022-06-23T14:10:00Z"/>
          <w:rFonts w:asciiTheme="minorHAnsi" w:hAnsiTheme="minorHAnsi" w:cstheme="minorHAnsi"/>
        </w:rPr>
      </w:pPr>
      <w:del w:id="322" w:author="Barbara Skoczeń" w:date="2022-06-23T14:10:00Z">
        <w:r w:rsidRPr="00A2773D" w:rsidDel="007B7C09">
          <w:rPr>
            <w:rFonts w:asciiTheme="minorHAnsi" w:hAnsiTheme="minorHAnsi" w:cstheme="minorHAnsi"/>
          </w:rPr>
          <w:lastRenderedPageBreak/>
          <w:delText>Zamawiający nie przewiduje sposobu komunikowania się z Wykonawcami w inny sposób niż</w:delText>
        </w:r>
        <w:r w:rsidRPr="00A2773D" w:rsidDel="007B7C09">
          <w:rPr>
            <w:rFonts w:asciiTheme="minorHAnsi" w:hAnsiTheme="minorHAnsi" w:cstheme="minorHAnsi"/>
            <w:spacing w:val="-25"/>
          </w:rPr>
          <w:delText xml:space="preserve"> </w:delText>
        </w:r>
        <w:r w:rsidRPr="00A2773D" w:rsidDel="007B7C09">
          <w:rPr>
            <w:rFonts w:asciiTheme="minorHAnsi" w:hAnsiTheme="minorHAnsi" w:cstheme="minorHAnsi"/>
          </w:rPr>
          <w:delText>przy</w:delText>
        </w:r>
      </w:del>
    </w:p>
    <w:p w14:paraId="678A5BDD" w14:textId="678FEEF4" w:rsidR="00F7208E" w:rsidRPr="00A2773D" w:rsidDel="007B7C09" w:rsidRDefault="008C7CF7" w:rsidP="008B4209">
      <w:pPr>
        <w:pStyle w:val="Tekstpodstawowy"/>
        <w:spacing w:line="276" w:lineRule="auto"/>
        <w:ind w:left="542"/>
        <w:jc w:val="both"/>
        <w:rPr>
          <w:del w:id="323" w:author="Barbara Skoczeń" w:date="2022-06-23T14:10:00Z"/>
          <w:rFonts w:asciiTheme="minorHAnsi" w:hAnsiTheme="minorHAnsi" w:cstheme="minorHAnsi"/>
        </w:rPr>
      </w:pPr>
      <w:del w:id="324" w:author="Barbara Skoczeń" w:date="2022-06-23T14:10:00Z">
        <w:r w:rsidRPr="00A2773D" w:rsidDel="007B7C09">
          <w:rPr>
            <w:rFonts w:asciiTheme="minorHAnsi" w:hAnsiTheme="minorHAnsi" w:cstheme="minorHAnsi"/>
          </w:rPr>
          <w:delText>użyciu środków komunikacji elektronicznej, wskazanych w SWZ.</w:delText>
        </w:r>
      </w:del>
    </w:p>
    <w:p w14:paraId="41F30F37" w14:textId="03CD367D" w:rsidR="00F7208E" w:rsidRPr="00A2773D" w:rsidDel="007B7C09" w:rsidRDefault="008C7CF7" w:rsidP="00EE665C">
      <w:pPr>
        <w:pStyle w:val="Akapitzlist"/>
        <w:numPr>
          <w:ilvl w:val="0"/>
          <w:numId w:val="14"/>
        </w:numPr>
        <w:tabs>
          <w:tab w:val="left" w:pos="597"/>
        </w:tabs>
        <w:spacing w:before="0" w:line="276" w:lineRule="auto"/>
        <w:ind w:right="117"/>
        <w:rPr>
          <w:del w:id="325" w:author="Barbara Skoczeń" w:date="2022-06-23T14:10:00Z"/>
          <w:rFonts w:asciiTheme="minorHAnsi" w:hAnsiTheme="minorHAnsi" w:cstheme="minorHAnsi"/>
        </w:rPr>
      </w:pPr>
      <w:del w:id="326" w:author="Barbara Skoczeń" w:date="2022-06-23T14:10:00Z">
        <w:r w:rsidRPr="00A2773D" w:rsidDel="007B7C09">
          <w:rPr>
            <w:rFonts w:asciiTheme="minorHAnsi" w:hAnsiTheme="minorHAnsi" w:cstheme="minorHAnsi"/>
          </w:rPr>
          <w:delText>Zamawiający nie ponosi odpowiedzialności z tytułu nieotrzymania przez Wykonawcę informacji związanych z prowadzonym postępowaniem w przypadku wskazania przez Wykonawcę w ofercie np. błędnego adresu lub adresu poczty</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elektronicznej.</w:delText>
        </w:r>
      </w:del>
    </w:p>
    <w:p w14:paraId="249B9A55" w14:textId="74F477C8" w:rsidR="00F7208E" w:rsidRPr="00A2773D" w:rsidDel="007B7C09" w:rsidRDefault="008C7CF7" w:rsidP="00EE665C">
      <w:pPr>
        <w:pStyle w:val="Akapitzlist"/>
        <w:numPr>
          <w:ilvl w:val="0"/>
          <w:numId w:val="14"/>
        </w:numPr>
        <w:tabs>
          <w:tab w:val="left" w:pos="597"/>
        </w:tabs>
        <w:spacing w:before="0" w:line="276" w:lineRule="auto"/>
        <w:ind w:right="115"/>
        <w:rPr>
          <w:del w:id="327" w:author="Barbara Skoczeń" w:date="2022-06-23T14:10:00Z"/>
          <w:rFonts w:asciiTheme="minorHAnsi" w:hAnsiTheme="minorHAnsi" w:cstheme="minorHAnsi"/>
        </w:rPr>
      </w:pPr>
      <w:del w:id="328" w:author="Barbara Skoczeń" w:date="2022-06-23T14:10:00Z">
        <w:r w:rsidRPr="00A2773D" w:rsidDel="007B7C09">
          <w:rPr>
            <w:rFonts w:asciiTheme="minorHAnsi" w:hAnsiTheme="minorHAnsi" w:cstheme="minorHAnsi"/>
          </w:rPr>
          <w:delText>Wykonawca  może  w  formie  elektronicznej  zwrócić  się  do  Zamawiającego  z  wnioskiem</w:delText>
        </w:r>
        <w:r w:rsidR="008B4209" w:rsidRPr="00A2773D" w:rsidDel="007B7C09">
          <w:rPr>
            <w:rFonts w:asciiTheme="minorHAnsi" w:hAnsiTheme="minorHAnsi" w:cstheme="minorHAnsi"/>
          </w:rPr>
          <w:br/>
        </w:r>
        <w:r w:rsidRPr="00A2773D" w:rsidDel="007B7C09">
          <w:rPr>
            <w:rFonts w:asciiTheme="minorHAnsi" w:hAnsiTheme="minorHAnsi" w:cstheme="minorHAnsi"/>
          </w:rPr>
          <w:delText>o</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wyjaśnienie</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treści</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SWZ.</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Zamawiający</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niezwłocznie</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udzieli</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wyjaśnień</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jednak</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nie</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później</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niż</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b/>
          </w:rPr>
          <w:delText>2</w:delText>
        </w:r>
        <w:r w:rsidRPr="00A2773D" w:rsidDel="007B7C09">
          <w:rPr>
            <w:rFonts w:asciiTheme="minorHAnsi" w:hAnsiTheme="minorHAnsi" w:cstheme="minorHAnsi"/>
            <w:b/>
            <w:spacing w:val="-13"/>
          </w:rPr>
          <w:delText xml:space="preserve"> </w:delText>
        </w:r>
        <w:r w:rsidRPr="00A2773D" w:rsidDel="007B7C09">
          <w:rPr>
            <w:rFonts w:asciiTheme="minorHAnsi" w:hAnsiTheme="minorHAnsi" w:cstheme="minorHAnsi"/>
            <w:b/>
          </w:rPr>
          <w:delText xml:space="preserve">dni </w:delText>
        </w:r>
        <w:r w:rsidRPr="00A2773D" w:rsidDel="007B7C09">
          <w:rPr>
            <w:rFonts w:asciiTheme="minorHAnsi" w:hAnsiTheme="minorHAnsi" w:cstheme="minorHAnsi"/>
          </w:rPr>
          <w:delText>przed</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terminem</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składania</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pod</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warunkiem,</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że</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wniosek</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wyjaśnienie</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treści</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SWZ</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wpłynie</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do Zamawiającego</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nie</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później</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niż</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na</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4</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dni</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przed</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upływem</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wyznaczonego</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terminu</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składania</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i</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nie dotyczy udzielonych</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wyjaśnień.</w:delText>
        </w:r>
      </w:del>
    </w:p>
    <w:p w14:paraId="677952FD" w14:textId="36EDD182" w:rsidR="00F7208E" w:rsidRPr="00A2773D" w:rsidDel="007B7C09" w:rsidRDefault="008C7CF7" w:rsidP="00EE665C">
      <w:pPr>
        <w:pStyle w:val="Akapitzlist"/>
        <w:numPr>
          <w:ilvl w:val="0"/>
          <w:numId w:val="14"/>
        </w:numPr>
        <w:tabs>
          <w:tab w:val="left" w:pos="597"/>
        </w:tabs>
        <w:spacing w:before="0" w:line="276" w:lineRule="auto"/>
        <w:ind w:right="212"/>
        <w:rPr>
          <w:del w:id="329" w:author="Barbara Skoczeń" w:date="2022-06-23T14:10:00Z"/>
          <w:rFonts w:asciiTheme="minorHAnsi" w:hAnsiTheme="minorHAnsi" w:cstheme="minorHAnsi"/>
        </w:rPr>
      </w:pPr>
      <w:del w:id="330" w:author="Barbara Skoczeń" w:date="2022-06-23T14:10:00Z">
        <w:r w:rsidRPr="00A2773D" w:rsidDel="007B7C09">
          <w:rPr>
            <w:rFonts w:asciiTheme="minorHAnsi" w:hAnsiTheme="minorHAnsi" w:cstheme="minorHAnsi"/>
          </w:rPr>
          <w:delText>Przedłużenie terminu składania ofert nie wpływa na bieg terminu składania ww. wniosków. Jeżeli wniosek o wyjaśnienie treści SWZ wpłynął po upływie terminu, o którym mowa powyżej lub dotyczy udzielonych wyjaśnień, Zamawiający może udzielić wyjaśnień albo pozostawić wniosek bez rozpozn</w:delText>
        </w:r>
        <w:r w:rsidR="002C0040" w:rsidRPr="00A2773D" w:rsidDel="007B7C09">
          <w:rPr>
            <w:rFonts w:asciiTheme="minorHAnsi" w:hAnsiTheme="minorHAnsi" w:cstheme="minorHAnsi"/>
          </w:rPr>
          <w:delText>a</w:delText>
        </w:r>
        <w:r w:rsidRPr="00A2773D" w:rsidDel="007B7C09">
          <w:rPr>
            <w:rFonts w:asciiTheme="minorHAnsi" w:hAnsiTheme="minorHAnsi" w:cstheme="minorHAnsi"/>
          </w:rPr>
          <w:delText>nia.</w:delText>
        </w:r>
        <w:r w:rsidR="008B4209"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 xml:space="preserve">Pytania należy przesyłać za pomocą  poczty  elektronicznej na adres: </w:delText>
        </w:r>
        <w:r w:rsidRPr="00A2773D" w:rsidDel="007B7C09">
          <w:rPr>
            <w:rFonts w:asciiTheme="minorHAnsi" w:hAnsiTheme="minorHAnsi" w:cstheme="minorHAnsi"/>
            <w:color w:val="0000FF"/>
          </w:rPr>
          <w:delText xml:space="preserve"> </w:delText>
        </w:r>
        <w:r w:rsidR="007B7C09" w:rsidDel="007B7C09">
          <w:fldChar w:fldCharType="begin"/>
        </w:r>
        <w:r w:rsidR="007B7C09" w:rsidDel="007B7C09">
          <w:delInstrText>HYPERLINK "mailto:przetargi@cpe.gov.pl"</w:delInstrText>
        </w:r>
        <w:r w:rsidR="007B7C09" w:rsidDel="007B7C09">
          <w:fldChar w:fldCharType="separate"/>
        </w:r>
        <w:r w:rsidR="000F14DF" w:rsidRPr="00A2773D" w:rsidDel="007B7C09">
          <w:rPr>
            <w:rStyle w:val="Hipercze"/>
            <w:rFonts w:asciiTheme="minorHAnsi" w:hAnsiTheme="minorHAnsi" w:cstheme="minorHAnsi"/>
          </w:rPr>
          <w:delText>przetargi@cpe.gov.pl</w:delText>
        </w:r>
        <w:r w:rsidR="007B7C09" w:rsidDel="007B7C09">
          <w:rPr>
            <w:rStyle w:val="Hipercze"/>
            <w:rFonts w:asciiTheme="minorHAnsi" w:hAnsiTheme="minorHAnsi" w:cstheme="minorHAnsi"/>
          </w:rPr>
          <w:fldChar w:fldCharType="end"/>
        </w:r>
        <w:r w:rsidRPr="00A2773D" w:rsidDel="007B7C09">
          <w:rPr>
            <w:rFonts w:asciiTheme="minorHAnsi" w:hAnsiTheme="minorHAnsi" w:cstheme="minorHAnsi"/>
          </w:rPr>
          <w:delText>. W temacie pisma należy podać „</w:delText>
        </w:r>
        <w:r w:rsidR="000F14DF" w:rsidRPr="00A2773D" w:rsidDel="007B7C09">
          <w:rPr>
            <w:rFonts w:asciiTheme="minorHAnsi" w:hAnsiTheme="minorHAnsi" w:cstheme="minorHAnsi"/>
            <w:b/>
            <w:i/>
          </w:rPr>
          <w:delText xml:space="preserve">nr postępowania </w:delText>
        </w:r>
        <w:r w:rsidR="00EC7BA8" w:rsidRPr="00A2773D" w:rsidDel="007B7C09">
          <w:rPr>
            <w:rFonts w:asciiTheme="minorHAnsi" w:hAnsiTheme="minorHAnsi" w:cstheme="minorHAnsi"/>
            <w:b/>
            <w:i/>
          </w:rPr>
          <w:delText>WA.263</w:delText>
        </w:r>
      </w:del>
      <w:ins w:id="331" w:author="Sławomir Szałajko" w:date="2022-06-14T11:10:00Z">
        <w:del w:id="332" w:author="Barbara Skoczeń" w:date="2022-06-23T14:10:00Z">
          <w:r w:rsidR="005C495A" w:rsidDel="007B7C09">
            <w:rPr>
              <w:rFonts w:asciiTheme="minorHAnsi" w:hAnsiTheme="minorHAnsi" w:cstheme="minorHAnsi"/>
              <w:b/>
              <w:i/>
            </w:rPr>
            <w:delText>.</w:delText>
          </w:r>
        </w:del>
      </w:ins>
      <w:del w:id="333" w:author="Barbara Skoczeń" w:date="2022-06-23T14:10:00Z">
        <w:r w:rsidR="00BE7028" w:rsidDel="007B7C09">
          <w:rPr>
            <w:rFonts w:asciiTheme="minorHAnsi" w:hAnsiTheme="minorHAnsi" w:cstheme="minorHAnsi"/>
            <w:b/>
            <w:i/>
          </w:rPr>
          <w:delText>1</w:delText>
        </w:r>
      </w:del>
      <w:ins w:id="334" w:author="Sławomir Szałajko" w:date="2022-06-14T11:10:00Z">
        <w:del w:id="335" w:author="Barbara Skoczeń" w:date="2022-06-23T14:10:00Z">
          <w:r w:rsidR="005C495A" w:rsidDel="007B7C09">
            <w:rPr>
              <w:rFonts w:asciiTheme="minorHAnsi" w:hAnsiTheme="minorHAnsi" w:cstheme="minorHAnsi"/>
              <w:b/>
              <w:i/>
            </w:rPr>
            <w:delText>5</w:delText>
          </w:r>
        </w:del>
      </w:ins>
      <w:del w:id="336" w:author="Barbara Skoczeń" w:date="2022-06-23T14:10:00Z">
        <w:r w:rsidR="00BE7028" w:rsidDel="007B7C09">
          <w:rPr>
            <w:rFonts w:asciiTheme="minorHAnsi" w:hAnsiTheme="minorHAnsi" w:cstheme="minorHAnsi"/>
            <w:b/>
            <w:i/>
          </w:rPr>
          <w:delText>2</w:delText>
        </w:r>
        <w:r w:rsidR="00EC7BA8" w:rsidRPr="00A2773D" w:rsidDel="007B7C09">
          <w:rPr>
            <w:rFonts w:asciiTheme="minorHAnsi" w:hAnsiTheme="minorHAnsi" w:cstheme="minorHAnsi"/>
            <w:b/>
            <w:i/>
          </w:rPr>
          <w:delText>.202</w:delText>
        </w:r>
        <w:r w:rsidR="001C007C" w:rsidDel="007B7C09">
          <w:rPr>
            <w:rFonts w:asciiTheme="minorHAnsi" w:hAnsiTheme="minorHAnsi" w:cstheme="minorHAnsi"/>
            <w:b/>
            <w:i/>
          </w:rPr>
          <w:delText>2</w:delText>
        </w:r>
        <w:r w:rsidR="00EC7BA8" w:rsidRPr="00A2773D" w:rsidDel="007B7C09">
          <w:rPr>
            <w:rFonts w:asciiTheme="minorHAnsi" w:hAnsiTheme="minorHAnsi" w:cstheme="minorHAnsi"/>
            <w:b/>
            <w:i/>
          </w:rPr>
          <w:delText>.</w:delText>
        </w:r>
      </w:del>
      <w:ins w:id="337" w:author="Sławomir Szałajko" w:date="2022-06-14T11:10:00Z">
        <w:del w:id="338" w:author="Barbara Skoczeń" w:date="2022-06-23T14:10:00Z">
          <w:r w:rsidR="005C495A" w:rsidDel="007B7C09">
            <w:rPr>
              <w:rFonts w:asciiTheme="minorHAnsi" w:hAnsiTheme="minorHAnsi" w:cstheme="minorHAnsi"/>
              <w:b/>
              <w:i/>
            </w:rPr>
            <w:delText>SSz</w:delText>
          </w:r>
        </w:del>
      </w:ins>
      <w:del w:id="339" w:author="Barbara Skoczeń" w:date="2022-06-23T14:10:00Z">
        <w:r w:rsidR="004452C4" w:rsidDel="007B7C09">
          <w:rPr>
            <w:rFonts w:asciiTheme="minorHAnsi" w:hAnsiTheme="minorHAnsi" w:cstheme="minorHAnsi"/>
            <w:b/>
            <w:i/>
          </w:rPr>
          <w:delText>DP</w:delText>
        </w:r>
        <w:r w:rsidR="00EC7BA8" w:rsidRPr="00A2773D" w:rsidDel="007B7C09">
          <w:rPr>
            <w:rFonts w:asciiTheme="minorHAnsi" w:hAnsiTheme="minorHAnsi" w:cstheme="minorHAnsi"/>
            <w:b/>
            <w:i/>
          </w:rPr>
          <w:delText>”.</w:delText>
        </w:r>
        <w:r w:rsidRPr="00A2773D" w:rsidDel="007B7C09">
          <w:rPr>
            <w:rFonts w:asciiTheme="minorHAnsi" w:hAnsiTheme="minorHAnsi" w:cstheme="minorHAnsi"/>
            <w:b/>
            <w:i/>
          </w:rPr>
          <w:delText xml:space="preserve"> </w:delText>
        </w:r>
        <w:r w:rsidRPr="00A2773D" w:rsidDel="007B7C09">
          <w:rPr>
            <w:rFonts w:asciiTheme="minorHAnsi" w:hAnsiTheme="minorHAnsi" w:cstheme="minorHAnsi"/>
          </w:rPr>
          <w:delText>Treść zapytań wraz z wyjaśnieniami Zamawiający przekaże Wykonawcy oraz zamieści na stronie internetowej prowadzonego postępowania bez ujawniania źródła</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zapytania.</w:delText>
        </w:r>
      </w:del>
    </w:p>
    <w:p w14:paraId="34719757" w14:textId="1466E3FC" w:rsidR="00F7208E" w:rsidRPr="00A2773D" w:rsidDel="007B7C09" w:rsidRDefault="008C7CF7" w:rsidP="00EE665C">
      <w:pPr>
        <w:pStyle w:val="Akapitzlist"/>
        <w:numPr>
          <w:ilvl w:val="0"/>
          <w:numId w:val="14"/>
        </w:numPr>
        <w:tabs>
          <w:tab w:val="left" w:pos="597"/>
        </w:tabs>
        <w:spacing w:before="0" w:line="276" w:lineRule="auto"/>
        <w:ind w:left="597" w:hanging="339"/>
        <w:rPr>
          <w:del w:id="340" w:author="Barbara Skoczeń" w:date="2022-06-23T14:10:00Z"/>
          <w:rFonts w:asciiTheme="minorHAnsi" w:hAnsiTheme="minorHAnsi" w:cstheme="minorHAnsi"/>
        </w:rPr>
      </w:pPr>
      <w:del w:id="341" w:author="Barbara Skoczeń" w:date="2022-06-23T14:10:00Z">
        <w:r w:rsidRPr="00A2773D" w:rsidDel="007B7C09">
          <w:rPr>
            <w:rFonts w:asciiTheme="minorHAnsi" w:hAnsiTheme="minorHAnsi" w:cstheme="minorHAnsi"/>
          </w:rPr>
          <w:delText>W szczególnie uzasadnionych przypadkach Zamawiający może w każdym czasie, przed</w:delText>
        </w:r>
        <w:r w:rsidRPr="00A2773D" w:rsidDel="007B7C09">
          <w:rPr>
            <w:rFonts w:asciiTheme="minorHAnsi" w:hAnsiTheme="minorHAnsi" w:cstheme="minorHAnsi"/>
            <w:spacing w:val="-18"/>
          </w:rPr>
          <w:delText xml:space="preserve"> </w:delText>
        </w:r>
        <w:r w:rsidRPr="00A2773D" w:rsidDel="007B7C09">
          <w:rPr>
            <w:rFonts w:asciiTheme="minorHAnsi" w:hAnsiTheme="minorHAnsi" w:cstheme="minorHAnsi"/>
          </w:rPr>
          <w:delText>upływem</w:delText>
        </w:r>
      </w:del>
    </w:p>
    <w:p w14:paraId="04C7BFDF" w14:textId="51B12ABF" w:rsidR="00F7208E" w:rsidRPr="00A2773D" w:rsidDel="007B7C09" w:rsidRDefault="008C7CF7" w:rsidP="008B4209">
      <w:pPr>
        <w:pStyle w:val="Tekstpodstawowy"/>
        <w:spacing w:line="276" w:lineRule="auto"/>
        <w:ind w:left="542"/>
        <w:jc w:val="both"/>
        <w:rPr>
          <w:del w:id="342" w:author="Barbara Skoczeń" w:date="2022-06-23T14:10:00Z"/>
          <w:rFonts w:asciiTheme="minorHAnsi" w:hAnsiTheme="minorHAnsi" w:cstheme="minorHAnsi"/>
        </w:rPr>
      </w:pPr>
      <w:del w:id="343" w:author="Barbara Skoczeń" w:date="2022-06-23T14:10:00Z">
        <w:r w:rsidRPr="00A2773D" w:rsidDel="007B7C09">
          <w:rPr>
            <w:rFonts w:asciiTheme="minorHAnsi" w:hAnsiTheme="minorHAnsi" w:cstheme="minorHAnsi"/>
          </w:rPr>
          <w:delText>terminu składania ofert zmodyfikować treść niniejszej SWZ.</w:delText>
        </w:r>
      </w:del>
    </w:p>
    <w:p w14:paraId="7E188AA0" w14:textId="69032AB0" w:rsidR="00F7208E" w:rsidRPr="00A2773D" w:rsidDel="007B7C09" w:rsidRDefault="008C7CF7" w:rsidP="00EE665C">
      <w:pPr>
        <w:pStyle w:val="Akapitzlist"/>
        <w:numPr>
          <w:ilvl w:val="0"/>
          <w:numId w:val="14"/>
        </w:numPr>
        <w:tabs>
          <w:tab w:val="left" w:pos="597"/>
        </w:tabs>
        <w:spacing w:before="0" w:line="276" w:lineRule="auto"/>
        <w:ind w:right="212"/>
        <w:rPr>
          <w:del w:id="344" w:author="Barbara Skoczeń" w:date="2022-06-23T14:10:00Z"/>
          <w:rFonts w:asciiTheme="minorHAnsi" w:hAnsiTheme="minorHAnsi" w:cstheme="minorHAnsi"/>
        </w:rPr>
      </w:pPr>
      <w:del w:id="345" w:author="Barbara Skoczeń" w:date="2022-06-23T14:10:00Z">
        <w:r w:rsidRPr="00A2773D" w:rsidDel="007B7C09">
          <w:rPr>
            <w:rFonts w:asciiTheme="minorHAnsi" w:hAnsiTheme="minorHAnsi" w:cstheme="minorHAnsi"/>
          </w:rPr>
          <w:delText>Każda wprowadzona przez Zamawiającego zmiana SWZ stanie się częścią SWZ. Dokonaną zmianę treści SWZ Zamawiający udostępni na stronie internetowej</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Zamawiającego.</w:delText>
        </w:r>
      </w:del>
    </w:p>
    <w:p w14:paraId="0E8B1A4F" w14:textId="15DD5407" w:rsidR="00F7208E" w:rsidRPr="00A2773D" w:rsidDel="007B7C09" w:rsidRDefault="008C7CF7" w:rsidP="00EE665C">
      <w:pPr>
        <w:pStyle w:val="Akapitzlist"/>
        <w:numPr>
          <w:ilvl w:val="0"/>
          <w:numId w:val="14"/>
        </w:numPr>
        <w:tabs>
          <w:tab w:val="left" w:pos="597"/>
        </w:tabs>
        <w:spacing w:before="0" w:line="276" w:lineRule="auto"/>
        <w:ind w:right="211"/>
        <w:rPr>
          <w:del w:id="346" w:author="Barbara Skoczeń" w:date="2022-06-23T14:10:00Z"/>
          <w:rFonts w:asciiTheme="minorHAnsi" w:hAnsiTheme="minorHAnsi" w:cstheme="minorHAnsi"/>
        </w:rPr>
      </w:pPr>
      <w:del w:id="347" w:author="Barbara Skoczeń" w:date="2022-06-23T14:10:00Z">
        <w:r w:rsidRPr="00A2773D" w:rsidDel="007B7C09">
          <w:rPr>
            <w:rFonts w:asciiTheme="minorHAnsi" w:hAnsiTheme="minorHAnsi" w:cstheme="minorHAnsi"/>
          </w:rPr>
          <w:delText>Zamawiający</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przedłuży</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termin</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składania</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jeżeli</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wyniku</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modyfikacji</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treści</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SWZ</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niezbędny będzie dodatkowy czas na wprowadzenie zmian w</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ofertach.</w:delText>
        </w:r>
      </w:del>
    </w:p>
    <w:p w14:paraId="3489B337" w14:textId="66ED5673" w:rsidR="0012450D" w:rsidDel="007B7C09" w:rsidRDefault="0012450D" w:rsidP="008B4209">
      <w:pPr>
        <w:pStyle w:val="Tekstpodstawowy"/>
        <w:spacing w:line="276" w:lineRule="auto"/>
        <w:rPr>
          <w:del w:id="348" w:author="Barbara Skoczeń" w:date="2022-06-23T14:10:00Z"/>
          <w:rFonts w:asciiTheme="minorHAnsi" w:hAnsiTheme="minorHAnsi" w:cstheme="minorHAnsi"/>
        </w:rPr>
      </w:pPr>
    </w:p>
    <w:p w14:paraId="1A36A3C8" w14:textId="70268757" w:rsidR="00F7208E" w:rsidRPr="00A2773D" w:rsidDel="007B7C09" w:rsidRDefault="008C7CF7" w:rsidP="00EE665C">
      <w:pPr>
        <w:pStyle w:val="Nagwek1"/>
        <w:numPr>
          <w:ilvl w:val="0"/>
          <w:numId w:val="15"/>
        </w:numPr>
        <w:tabs>
          <w:tab w:val="left" w:pos="527"/>
        </w:tabs>
        <w:spacing w:line="276" w:lineRule="auto"/>
        <w:ind w:left="526" w:hanging="269"/>
        <w:rPr>
          <w:del w:id="349" w:author="Barbara Skoczeń" w:date="2022-06-23T14:10:00Z"/>
          <w:rFonts w:asciiTheme="minorHAnsi" w:hAnsiTheme="minorHAnsi" w:cstheme="minorHAnsi"/>
        </w:rPr>
      </w:pPr>
      <w:bookmarkStart w:id="350" w:name="_Toc77682824"/>
      <w:del w:id="351" w:author="Barbara Skoczeń" w:date="2022-06-23T14:10:00Z">
        <w:r w:rsidRPr="00A2773D" w:rsidDel="007B7C09">
          <w:rPr>
            <w:rFonts w:asciiTheme="minorHAnsi" w:hAnsiTheme="minorHAnsi" w:cstheme="minorHAnsi"/>
          </w:rPr>
          <w:delText>WYMAGANIA DOTYCZĄCE</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WADIUM</w:delText>
        </w:r>
        <w:bookmarkEnd w:id="350"/>
      </w:del>
    </w:p>
    <w:p w14:paraId="3D35F3C4" w14:textId="30D4577C" w:rsidR="00F7208E" w:rsidDel="007B7C09" w:rsidRDefault="008C7CF7" w:rsidP="001A48D2">
      <w:pPr>
        <w:pStyle w:val="Tekstpodstawowy"/>
        <w:spacing w:line="276" w:lineRule="auto"/>
        <w:ind w:left="567"/>
        <w:rPr>
          <w:del w:id="352" w:author="Barbara Skoczeń" w:date="2022-06-23T14:10:00Z"/>
          <w:rFonts w:asciiTheme="minorHAnsi" w:hAnsiTheme="minorHAnsi" w:cstheme="minorHAnsi"/>
        </w:rPr>
      </w:pPr>
      <w:del w:id="353" w:author="Barbara Skoczeń" w:date="2022-06-23T14:10:00Z">
        <w:r w:rsidRPr="00A2773D" w:rsidDel="007B7C09">
          <w:rPr>
            <w:rFonts w:asciiTheme="minorHAnsi" w:hAnsiTheme="minorHAnsi" w:cstheme="minorHAnsi"/>
          </w:rPr>
          <w:delText>W niniejszym postępowaniu Zamawiający nie wymaga wadium.</w:delText>
        </w:r>
      </w:del>
    </w:p>
    <w:p w14:paraId="78FD1264" w14:textId="5D2CFE32" w:rsidR="00D609A8" w:rsidRPr="00A2773D" w:rsidDel="007B7C09" w:rsidRDefault="00D609A8" w:rsidP="001A48D2">
      <w:pPr>
        <w:pStyle w:val="Tekstpodstawowy"/>
        <w:spacing w:line="276" w:lineRule="auto"/>
        <w:ind w:left="567"/>
        <w:rPr>
          <w:del w:id="354" w:author="Barbara Skoczeń" w:date="2022-06-23T14:10:00Z"/>
          <w:rFonts w:asciiTheme="minorHAnsi" w:hAnsiTheme="minorHAnsi" w:cstheme="minorHAnsi"/>
        </w:rPr>
      </w:pPr>
    </w:p>
    <w:p w14:paraId="6F41D04B" w14:textId="1848E530" w:rsidR="00F7208E" w:rsidRPr="00A2773D" w:rsidDel="007B7C09" w:rsidRDefault="008C7CF7" w:rsidP="00EE665C">
      <w:pPr>
        <w:pStyle w:val="Nagwek1"/>
        <w:numPr>
          <w:ilvl w:val="0"/>
          <w:numId w:val="15"/>
        </w:numPr>
        <w:tabs>
          <w:tab w:val="left" w:pos="613"/>
        </w:tabs>
        <w:spacing w:line="276" w:lineRule="auto"/>
        <w:ind w:left="612" w:hanging="355"/>
        <w:rPr>
          <w:del w:id="355" w:author="Barbara Skoczeń" w:date="2022-06-23T14:10:00Z"/>
          <w:rFonts w:asciiTheme="minorHAnsi" w:hAnsiTheme="minorHAnsi" w:cstheme="minorHAnsi"/>
        </w:rPr>
      </w:pPr>
      <w:bookmarkStart w:id="356" w:name="_Toc77682825"/>
      <w:del w:id="357" w:author="Barbara Skoczeń" w:date="2022-06-23T14:10:00Z">
        <w:r w:rsidRPr="00A2773D" w:rsidDel="007B7C09">
          <w:rPr>
            <w:rFonts w:asciiTheme="minorHAnsi" w:hAnsiTheme="minorHAnsi" w:cstheme="minorHAnsi"/>
          </w:rPr>
          <w:delText>TERMIN ZWIĄZANIA</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OFERTĄ</w:delText>
        </w:r>
        <w:bookmarkEnd w:id="356"/>
      </w:del>
    </w:p>
    <w:p w14:paraId="4AE0C847" w14:textId="5D4517D3" w:rsidR="00F7208E" w:rsidRPr="00A2773D" w:rsidDel="007B7C09" w:rsidRDefault="008C7CF7" w:rsidP="00EE665C">
      <w:pPr>
        <w:pStyle w:val="Akapitzlist"/>
        <w:numPr>
          <w:ilvl w:val="1"/>
          <w:numId w:val="15"/>
        </w:numPr>
        <w:tabs>
          <w:tab w:val="left" w:pos="542"/>
        </w:tabs>
        <w:spacing w:before="0" w:line="276" w:lineRule="auto"/>
        <w:ind w:right="116"/>
        <w:rPr>
          <w:del w:id="358" w:author="Barbara Skoczeń" w:date="2022-06-23T14:10:00Z"/>
          <w:rFonts w:asciiTheme="minorHAnsi" w:hAnsiTheme="minorHAnsi" w:cstheme="minorHAnsi"/>
        </w:rPr>
      </w:pPr>
      <w:del w:id="359" w:author="Barbara Skoczeń" w:date="2022-06-23T14:10:00Z">
        <w:r w:rsidRPr="00A2773D" w:rsidDel="007B7C09">
          <w:rPr>
            <w:rFonts w:asciiTheme="minorHAnsi" w:hAnsiTheme="minorHAnsi" w:cstheme="minorHAnsi"/>
          </w:rPr>
          <w:delText>Wykonawca jest związany ofertą od dnia upływu terminu składania ofert przez 30 (trzydzieści) dni kalendarzowych tj. do dnia</w:delText>
        </w:r>
        <w:r w:rsidR="00CD3DA4" w:rsidDel="007B7C09">
          <w:rPr>
            <w:rFonts w:asciiTheme="minorHAnsi" w:hAnsiTheme="minorHAnsi" w:cstheme="minorHAnsi"/>
          </w:rPr>
          <w:delText xml:space="preserve"> </w:delText>
        </w:r>
      </w:del>
      <w:ins w:id="360" w:author="Sławomir Szałajko" w:date="2022-06-14T11:12:00Z">
        <w:del w:id="361" w:author="Barbara Skoczeń" w:date="2022-06-23T07:26:00Z">
          <w:r w:rsidR="005C495A" w:rsidRPr="0002332A" w:rsidDel="0002332A">
            <w:rPr>
              <w:rFonts w:asciiTheme="minorHAnsi" w:hAnsiTheme="minorHAnsi" w:cstheme="minorHAnsi"/>
              <w:b/>
              <w:bCs/>
              <w:rPrChange w:id="362" w:author="Barbara Skoczeń" w:date="2022-06-23T07:26:00Z">
                <w:rPr>
                  <w:rFonts w:asciiTheme="minorHAnsi" w:hAnsiTheme="minorHAnsi" w:cstheme="minorHAnsi"/>
                  <w:b/>
                  <w:bCs/>
                  <w:highlight w:val="yellow"/>
                </w:rPr>
              </w:rPrChange>
            </w:rPr>
            <w:delText>27</w:delText>
          </w:r>
        </w:del>
      </w:ins>
      <w:del w:id="363" w:author="Barbara Skoczeń" w:date="2022-06-23T14:10:00Z">
        <w:r w:rsidR="006B4C33" w:rsidRPr="0002332A" w:rsidDel="007B7C09">
          <w:rPr>
            <w:rFonts w:asciiTheme="minorHAnsi" w:hAnsiTheme="minorHAnsi" w:cstheme="minorHAnsi"/>
            <w:b/>
            <w:bCs/>
            <w:rPrChange w:id="364" w:author="Barbara Skoczeń" w:date="2022-06-23T07:26:00Z">
              <w:rPr>
                <w:rFonts w:asciiTheme="minorHAnsi" w:hAnsiTheme="minorHAnsi" w:cstheme="minorHAnsi"/>
                <w:b/>
                <w:bCs/>
                <w:highlight w:val="yellow"/>
              </w:rPr>
            </w:rPrChange>
          </w:rPr>
          <w:delText>2</w:delText>
        </w:r>
        <w:r w:rsidR="00A34291" w:rsidRPr="0002332A" w:rsidDel="007B7C09">
          <w:rPr>
            <w:rFonts w:asciiTheme="minorHAnsi" w:hAnsiTheme="minorHAnsi" w:cstheme="minorHAnsi"/>
            <w:b/>
            <w:bCs/>
            <w:rPrChange w:id="365" w:author="Barbara Skoczeń" w:date="2022-06-23T07:26:00Z">
              <w:rPr>
                <w:rFonts w:asciiTheme="minorHAnsi" w:hAnsiTheme="minorHAnsi" w:cstheme="minorHAnsi"/>
                <w:b/>
                <w:bCs/>
                <w:highlight w:val="yellow"/>
              </w:rPr>
            </w:rPrChange>
          </w:rPr>
          <w:delText>1</w:delText>
        </w:r>
        <w:r w:rsidR="006B4C33" w:rsidRPr="0002332A" w:rsidDel="007B7C09">
          <w:rPr>
            <w:rFonts w:asciiTheme="minorHAnsi" w:hAnsiTheme="minorHAnsi" w:cstheme="minorHAnsi"/>
            <w:b/>
            <w:bCs/>
            <w:rPrChange w:id="366" w:author="Barbara Skoczeń" w:date="2022-06-23T07:26:00Z">
              <w:rPr>
                <w:rFonts w:asciiTheme="minorHAnsi" w:hAnsiTheme="minorHAnsi" w:cstheme="minorHAnsi"/>
                <w:b/>
                <w:bCs/>
                <w:highlight w:val="yellow"/>
              </w:rPr>
            </w:rPrChange>
          </w:rPr>
          <w:delText>.07</w:delText>
        </w:r>
        <w:r w:rsidR="00D9554B" w:rsidRPr="0002332A" w:rsidDel="007B7C09">
          <w:rPr>
            <w:rFonts w:asciiTheme="minorHAnsi" w:hAnsiTheme="minorHAnsi" w:cstheme="minorHAnsi"/>
            <w:b/>
            <w:bCs/>
            <w:rPrChange w:id="367" w:author="Barbara Skoczeń" w:date="2022-06-23T07:26:00Z">
              <w:rPr>
                <w:rFonts w:asciiTheme="minorHAnsi" w:hAnsiTheme="minorHAnsi" w:cstheme="minorHAnsi"/>
                <w:b/>
                <w:bCs/>
                <w:highlight w:val="yellow"/>
              </w:rPr>
            </w:rPrChange>
          </w:rPr>
          <w:delText>.2022</w:delText>
        </w:r>
        <w:r w:rsidRPr="0002332A" w:rsidDel="007B7C09">
          <w:rPr>
            <w:rFonts w:asciiTheme="minorHAnsi" w:hAnsiTheme="minorHAnsi" w:cstheme="minorHAnsi"/>
            <w:b/>
            <w:bCs/>
            <w:spacing w:val="-3"/>
            <w:rPrChange w:id="368" w:author="Barbara Skoczeń" w:date="2022-06-23T07:26:00Z">
              <w:rPr>
                <w:rFonts w:asciiTheme="minorHAnsi" w:hAnsiTheme="minorHAnsi" w:cstheme="minorHAnsi"/>
                <w:b/>
                <w:bCs/>
                <w:spacing w:val="-3"/>
                <w:highlight w:val="yellow"/>
              </w:rPr>
            </w:rPrChange>
          </w:rPr>
          <w:delText xml:space="preserve"> </w:delText>
        </w:r>
        <w:r w:rsidRPr="0002332A" w:rsidDel="007B7C09">
          <w:rPr>
            <w:rFonts w:asciiTheme="minorHAnsi" w:hAnsiTheme="minorHAnsi" w:cstheme="minorHAnsi"/>
            <w:b/>
            <w:bCs/>
            <w:rPrChange w:id="369" w:author="Barbara Skoczeń" w:date="2022-06-23T07:26:00Z">
              <w:rPr>
                <w:rFonts w:asciiTheme="minorHAnsi" w:hAnsiTheme="minorHAnsi" w:cstheme="minorHAnsi"/>
                <w:b/>
                <w:bCs/>
                <w:highlight w:val="yellow"/>
              </w:rPr>
            </w:rPrChange>
          </w:rPr>
          <w:delText>r</w:delText>
        </w:r>
        <w:r w:rsidRPr="0002332A" w:rsidDel="007B7C09">
          <w:rPr>
            <w:rFonts w:asciiTheme="minorHAnsi" w:hAnsiTheme="minorHAnsi" w:cstheme="minorHAnsi"/>
            <w:rPrChange w:id="370" w:author="Barbara Skoczeń" w:date="2022-06-23T07:26:00Z">
              <w:rPr>
                <w:rFonts w:asciiTheme="minorHAnsi" w:hAnsiTheme="minorHAnsi" w:cstheme="minorHAnsi"/>
                <w:highlight w:val="yellow"/>
              </w:rPr>
            </w:rPrChange>
          </w:rPr>
          <w:delText>.</w:delText>
        </w:r>
      </w:del>
    </w:p>
    <w:p w14:paraId="2C702F86" w14:textId="36ECB2C8" w:rsidR="00F7208E" w:rsidRPr="00A2773D" w:rsidDel="007B7C09" w:rsidRDefault="008C7CF7" w:rsidP="00EE665C">
      <w:pPr>
        <w:pStyle w:val="Akapitzlist"/>
        <w:numPr>
          <w:ilvl w:val="1"/>
          <w:numId w:val="15"/>
        </w:numPr>
        <w:tabs>
          <w:tab w:val="left" w:pos="542"/>
        </w:tabs>
        <w:spacing w:before="0" w:line="276" w:lineRule="auto"/>
        <w:ind w:right="115"/>
        <w:rPr>
          <w:del w:id="371" w:author="Barbara Skoczeń" w:date="2022-06-23T14:10:00Z"/>
          <w:rFonts w:asciiTheme="minorHAnsi" w:hAnsiTheme="minorHAnsi" w:cstheme="minorHAnsi"/>
        </w:rPr>
      </w:pPr>
      <w:del w:id="372" w:author="Barbara Skoczeń" w:date="2022-06-23T14:10:00Z">
        <w:r w:rsidRPr="00A2773D" w:rsidDel="007B7C09">
          <w:rPr>
            <w:rFonts w:asciiTheme="minorHAnsi" w:hAnsiTheme="minorHAnsi" w:cstheme="minorHAnsi"/>
          </w:rPr>
          <w:delText>W przypadku, gdy wybór najkorzystniejszej oferty nie nastąpi przed upływem terminu związania ofert</w:delText>
        </w:r>
        <w:r w:rsidR="005F7226" w:rsidRPr="00A2773D" w:rsidDel="007B7C09">
          <w:rPr>
            <w:rFonts w:asciiTheme="minorHAnsi" w:hAnsiTheme="minorHAnsi" w:cstheme="minorHAnsi"/>
          </w:rPr>
          <w:delText>ą</w:delText>
        </w:r>
        <w:r w:rsidRPr="00A2773D" w:rsidDel="007B7C09">
          <w:rPr>
            <w:rFonts w:asciiTheme="minorHAnsi" w:hAnsiTheme="minorHAnsi" w:cstheme="minorHAnsi"/>
          </w:rPr>
          <w:delText xml:space="preserve"> określonego w SWZ, Zamawiający przed upływem terminu związania ofert</w:delText>
        </w:r>
        <w:r w:rsidR="00834E4C" w:rsidRPr="00A2773D" w:rsidDel="007B7C09">
          <w:rPr>
            <w:rFonts w:asciiTheme="minorHAnsi" w:hAnsiTheme="minorHAnsi" w:cstheme="minorHAnsi"/>
          </w:rPr>
          <w:delText>ą</w:delText>
        </w:r>
        <w:r w:rsidRPr="00A2773D" w:rsidDel="007B7C09">
          <w:rPr>
            <w:rFonts w:asciiTheme="minorHAnsi" w:hAnsiTheme="minorHAnsi" w:cstheme="minorHAnsi"/>
          </w:rPr>
          <w:delText xml:space="preserve"> zwraca się jednokrotnie</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do</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Wykonawców</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wyrażenie</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zgody</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na</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przedłużenie</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tego</w:delText>
        </w:r>
        <w:r w:rsidRPr="00A2773D" w:rsidDel="007B7C09">
          <w:rPr>
            <w:rFonts w:asciiTheme="minorHAnsi" w:hAnsiTheme="minorHAnsi" w:cstheme="minorHAnsi"/>
            <w:spacing w:val="-16"/>
          </w:rPr>
          <w:delText xml:space="preserve"> </w:delText>
        </w:r>
        <w:r w:rsidRPr="00A2773D" w:rsidDel="007B7C09">
          <w:rPr>
            <w:rFonts w:asciiTheme="minorHAnsi" w:hAnsiTheme="minorHAnsi" w:cstheme="minorHAnsi"/>
          </w:rPr>
          <w:delText>terminu</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17"/>
          </w:rPr>
          <w:delText xml:space="preserve"> </w:delText>
        </w:r>
        <w:r w:rsidRPr="00A2773D" w:rsidDel="007B7C09">
          <w:rPr>
            <w:rFonts w:asciiTheme="minorHAnsi" w:hAnsiTheme="minorHAnsi" w:cstheme="minorHAnsi"/>
          </w:rPr>
          <w:delText>wskazywany</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przez niego okres, nie dłuższy niż 30</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dni.</w:delText>
        </w:r>
      </w:del>
    </w:p>
    <w:p w14:paraId="66DBF873" w14:textId="59D0A629" w:rsidR="00F7208E" w:rsidRPr="00A2773D" w:rsidDel="007B7C09" w:rsidRDefault="008C7CF7" w:rsidP="00EE665C">
      <w:pPr>
        <w:pStyle w:val="Akapitzlist"/>
        <w:numPr>
          <w:ilvl w:val="1"/>
          <w:numId w:val="15"/>
        </w:numPr>
        <w:tabs>
          <w:tab w:val="left" w:pos="542"/>
        </w:tabs>
        <w:spacing w:before="0" w:line="276" w:lineRule="auto"/>
        <w:rPr>
          <w:del w:id="373" w:author="Barbara Skoczeń" w:date="2022-06-23T14:10:00Z"/>
          <w:rFonts w:asciiTheme="minorHAnsi" w:hAnsiTheme="minorHAnsi" w:cstheme="minorHAnsi"/>
        </w:rPr>
      </w:pPr>
      <w:del w:id="374" w:author="Barbara Skoczeń" w:date="2022-06-23T14:10:00Z">
        <w:r w:rsidRPr="00A2773D" w:rsidDel="007B7C09">
          <w:rPr>
            <w:rFonts w:asciiTheme="minorHAnsi" w:hAnsiTheme="minorHAnsi" w:cstheme="minorHAnsi"/>
          </w:rPr>
          <w:delText>Przedłużenie</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terminu</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związania</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ofert</w:delText>
        </w:r>
        <w:r w:rsidR="005F7226" w:rsidRPr="00A2773D" w:rsidDel="007B7C09">
          <w:rPr>
            <w:rFonts w:asciiTheme="minorHAnsi" w:hAnsiTheme="minorHAnsi" w:cstheme="minorHAnsi"/>
          </w:rPr>
          <w:delText>ą</w:delText>
        </w:r>
        <w:r w:rsidRPr="00A2773D" w:rsidDel="007B7C09">
          <w:rPr>
            <w:rFonts w:asciiTheme="minorHAnsi" w:hAnsiTheme="minorHAnsi" w:cstheme="minorHAnsi"/>
          </w:rPr>
          <w:delText>,</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którym</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mowa</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pkt.</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1</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wymaga</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złożenia</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przez</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Wykonawcę</w:delText>
        </w:r>
      </w:del>
    </w:p>
    <w:p w14:paraId="1FD74CA4" w14:textId="5C862078" w:rsidR="00F7208E" w:rsidRPr="00A2773D" w:rsidDel="007B7C09" w:rsidRDefault="008C7CF7" w:rsidP="008B4209">
      <w:pPr>
        <w:pStyle w:val="Tekstpodstawowy"/>
        <w:spacing w:line="276" w:lineRule="auto"/>
        <w:ind w:left="542"/>
        <w:jc w:val="both"/>
        <w:rPr>
          <w:del w:id="375" w:author="Barbara Skoczeń" w:date="2022-06-23T14:10:00Z"/>
          <w:rFonts w:asciiTheme="minorHAnsi" w:hAnsiTheme="minorHAnsi" w:cstheme="minorHAnsi"/>
        </w:rPr>
      </w:pPr>
      <w:del w:id="376" w:author="Barbara Skoczeń" w:date="2022-06-23T14:10:00Z">
        <w:r w:rsidRPr="00A2773D" w:rsidDel="007B7C09">
          <w:rPr>
            <w:rFonts w:asciiTheme="minorHAnsi" w:hAnsiTheme="minorHAnsi" w:cstheme="minorHAnsi"/>
          </w:rPr>
          <w:delText>pisemnego</w:delText>
        </w:r>
        <w:r w:rsidR="00BF74DD" w:rsidRPr="00A2773D" w:rsidDel="007B7C09">
          <w:rPr>
            <w:rStyle w:val="Odwoanieprzypisudolnego"/>
            <w:rFonts w:asciiTheme="minorHAnsi" w:hAnsiTheme="minorHAnsi" w:cstheme="minorHAnsi"/>
            <w:position w:val="7"/>
          </w:rPr>
          <w:footnoteReference w:id="1"/>
        </w:r>
        <w:r w:rsidRPr="00A2773D" w:rsidDel="007B7C09">
          <w:rPr>
            <w:rFonts w:asciiTheme="minorHAnsi" w:hAnsiTheme="minorHAnsi" w:cstheme="minorHAnsi"/>
            <w:position w:val="7"/>
          </w:rPr>
          <w:delText xml:space="preserve"> </w:delText>
        </w:r>
        <w:r w:rsidRPr="00A2773D" w:rsidDel="007B7C09">
          <w:rPr>
            <w:rFonts w:asciiTheme="minorHAnsi" w:hAnsiTheme="minorHAnsi" w:cstheme="minorHAnsi"/>
          </w:rPr>
          <w:delText>oświadczenia o wyrażeniu zgody na przedłużenie terminu związania ofertą.</w:delText>
        </w:r>
      </w:del>
    </w:p>
    <w:p w14:paraId="21A3E288" w14:textId="20989042" w:rsidR="00F7208E" w:rsidRPr="00A2773D" w:rsidDel="007B7C09" w:rsidRDefault="00F7208E" w:rsidP="008B4209">
      <w:pPr>
        <w:pStyle w:val="Tekstpodstawowy"/>
        <w:spacing w:line="276" w:lineRule="auto"/>
        <w:rPr>
          <w:del w:id="379" w:author="Barbara Skoczeń" w:date="2022-06-23T14:10:00Z"/>
          <w:rFonts w:asciiTheme="minorHAnsi" w:hAnsiTheme="minorHAnsi" w:cstheme="minorHAnsi"/>
        </w:rPr>
      </w:pPr>
    </w:p>
    <w:p w14:paraId="273642AA" w14:textId="3C96AEEE" w:rsidR="00F7208E" w:rsidRPr="00A2773D" w:rsidDel="007B7C09" w:rsidRDefault="008C7CF7" w:rsidP="00EE665C">
      <w:pPr>
        <w:pStyle w:val="Nagwek1"/>
        <w:numPr>
          <w:ilvl w:val="0"/>
          <w:numId w:val="15"/>
        </w:numPr>
        <w:tabs>
          <w:tab w:val="left" w:pos="698"/>
        </w:tabs>
        <w:spacing w:line="276" w:lineRule="auto"/>
        <w:ind w:left="697" w:hanging="440"/>
        <w:rPr>
          <w:del w:id="380" w:author="Barbara Skoczeń" w:date="2022-06-23T14:10:00Z"/>
          <w:rFonts w:asciiTheme="minorHAnsi" w:hAnsiTheme="minorHAnsi" w:cstheme="minorHAnsi"/>
        </w:rPr>
      </w:pPr>
      <w:bookmarkStart w:id="381" w:name="_Toc77682826"/>
      <w:del w:id="382" w:author="Barbara Skoczeń" w:date="2022-06-23T14:10:00Z">
        <w:r w:rsidRPr="00A2773D" w:rsidDel="007B7C09">
          <w:rPr>
            <w:rFonts w:asciiTheme="minorHAnsi" w:hAnsiTheme="minorHAnsi" w:cstheme="minorHAnsi"/>
          </w:rPr>
          <w:delText>OPIS SPOSOBU PRZYGOTOWANIA</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OFERTY</w:delText>
        </w:r>
        <w:bookmarkEnd w:id="381"/>
      </w:del>
    </w:p>
    <w:p w14:paraId="745A551C" w14:textId="5061B737" w:rsidR="00A2773D" w:rsidRPr="00A2773D" w:rsidDel="007B7C09" w:rsidRDefault="00A2773D" w:rsidP="00EE665C">
      <w:pPr>
        <w:pStyle w:val="Akapitzlist"/>
        <w:numPr>
          <w:ilvl w:val="0"/>
          <w:numId w:val="13"/>
        </w:numPr>
        <w:tabs>
          <w:tab w:val="left" w:pos="542"/>
        </w:tabs>
        <w:spacing w:before="0" w:line="276" w:lineRule="auto"/>
        <w:jc w:val="both"/>
        <w:rPr>
          <w:del w:id="383" w:author="Barbara Skoczeń" w:date="2022-06-23T14:10:00Z"/>
          <w:rFonts w:asciiTheme="minorHAnsi" w:hAnsiTheme="minorHAnsi" w:cstheme="minorHAnsi"/>
        </w:rPr>
      </w:pPr>
      <w:del w:id="384" w:author="Barbara Skoczeń" w:date="2022-06-23T14:10:00Z">
        <w:r w:rsidRPr="00A2773D" w:rsidDel="007B7C09">
          <w:rPr>
            <w:rFonts w:asciiTheme="minorHAnsi" w:hAnsiTheme="minorHAnsi" w:cstheme="minorHAnsi"/>
          </w:rPr>
          <w:delText>Oferta musi być sporządzona w języku polskim, w postaci elektronicznej w formacie danych:</w:delText>
        </w:r>
        <w:r w:rsidRPr="00A2773D" w:rsidDel="007B7C09">
          <w:rPr>
            <w:rFonts w:asciiTheme="minorHAnsi" w:hAnsiTheme="minorHAnsi" w:cstheme="minorHAnsi"/>
            <w:spacing w:val="54"/>
          </w:rPr>
          <w:delText xml:space="preserve"> </w:delText>
        </w:r>
        <w:r w:rsidRPr="00A2773D" w:rsidDel="007B7C09">
          <w:rPr>
            <w:rFonts w:asciiTheme="minorHAnsi" w:hAnsiTheme="minorHAnsi" w:cstheme="minorHAnsi"/>
          </w:rPr>
          <w:delText>.pdf,</w:delText>
        </w:r>
      </w:del>
    </w:p>
    <w:p w14:paraId="488008E2" w14:textId="5CABD89D" w:rsidR="00A2773D" w:rsidRPr="00A2773D" w:rsidDel="007B7C09" w:rsidRDefault="00A2773D" w:rsidP="00A2773D">
      <w:pPr>
        <w:pStyle w:val="Tekstpodstawowy"/>
        <w:spacing w:line="276" w:lineRule="auto"/>
        <w:ind w:left="542" w:right="116"/>
        <w:jc w:val="both"/>
        <w:rPr>
          <w:del w:id="385" w:author="Barbara Skoczeń" w:date="2022-06-23T14:10:00Z"/>
          <w:rFonts w:asciiTheme="minorHAnsi" w:hAnsiTheme="minorHAnsi" w:cstheme="minorHAnsi"/>
        </w:rPr>
      </w:pPr>
      <w:del w:id="386" w:author="Barbara Skoczeń" w:date="2022-06-23T14:10:00Z">
        <w:r w:rsidRPr="00A2773D" w:rsidDel="007B7C09">
          <w:rPr>
            <w:rFonts w:asciiTheme="minorHAnsi" w:hAnsiTheme="minorHAnsi" w:cstheme="minorHAnsi"/>
          </w:rPr>
          <w:delText>.doc, .docx, .rtf,.xps, .odt i opatrzona kwalifikowanym podpisem elektronicznym lub podpisem zaufanym lub podpisem osobistym.</w:delText>
        </w:r>
      </w:del>
    </w:p>
    <w:p w14:paraId="72E1ADB9" w14:textId="1CE8F958" w:rsidR="00A2773D" w:rsidRPr="00A2773D" w:rsidDel="007B7C09" w:rsidRDefault="00A2773D" w:rsidP="00EE665C">
      <w:pPr>
        <w:pStyle w:val="Akapitzlist"/>
        <w:numPr>
          <w:ilvl w:val="0"/>
          <w:numId w:val="13"/>
        </w:numPr>
        <w:tabs>
          <w:tab w:val="left" w:pos="542"/>
        </w:tabs>
        <w:spacing w:before="0" w:line="276" w:lineRule="auto"/>
        <w:jc w:val="both"/>
        <w:rPr>
          <w:del w:id="387" w:author="Barbara Skoczeń" w:date="2022-06-23T14:10:00Z"/>
          <w:rFonts w:asciiTheme="minorHAnsi" w:hAnsiTheme="minorHAnsi" w:cstheme="minorHAnsi"/>
        </w:rPr>
      </w:pPr>
      <w:del w:id="388" w:author="Barbara Skoczeń" w:date="2022-06-23T14:10:00Z">
        <w:r w:rsidRPr="00A2773D" w:rsidDel="007B7C09">
          <w:rPr>
            <w:rFonts w:asciiTheme="minorHAnsi" w:hAnsiTheme="minorHAnsi" w:cstheme="minorHAnsi"/>
          </w:rPr>
          <w:delText>Sposób zaszyfrowania oferty opisany został w Instrukcji użytkownika dostępnej na</w:delText>
        </w:r>
        <w:r w:rsidRPr="00A2773D" w:rsidDel="007B7C09">
          <w:rPr>
            <w:rFonts w:asciiTheme="minorHAnsi" w:hAnsiTheme="minorHAnsi" w:cstheme="minorHAnsi"/>
            <w:spacing w:val="-20"/>
          </w:rPr>
          <w:delText xml:space="preserve"> </w:delText>
        </w:r>
        <w:r w:rsidRPr="00A2773D" w:rsidDel="007B7C09">
          <w:rPr>
            <w:rFonts w:asciiTheme="minorHAnsi" w:hAnsiTheme="minorHAnsi" w:cstheme="minorHAnsi"/>
          </w:rPr>
          <w:delText>miniPortalu.</w:delText>
        </w:r>
      </w:del>
    </w:p>
    <w:p w14:paraId="2887CDC9" w14:textId="1A154804" w:rsidR="008C488D" w:rsidRPr="00D366A2" w:rsidDel="007B7C09" w:rsidRDefault="008C488D" w:rsidP="00810896">
      <w:pPr>
        <w:pStyle w:val="Akapitzlist"/>
        <w:numPr>
          <w:ilvl w:val="0"/>
          <w:numId w:val="13"/>
        </w:numPr>
        <w:tabs>
          <w:tab w:val="left" w:pos="542"/>
        </w:tabs>
        <w:spacing w:before="0" w:line="312" w:lineRule="auto"/>
        <w:ind w:left="538" w:right="113" w:hanging="357"/>
        <w:jc w:val="both"/>
        <w:rPr>
          <w:del w:id="389" w:author="Barbara Skoczeń" w:date="2022-06-23T14:10:00Z"/>
          <w:rFonts w:asciiTheme="minorHAnsi" w:hAnsiTheme="minorHAnsi" w:cstheme="minorHAnsi"/>
        </w:rPr>
      </w:pPr>
      <w:del w:id="390" w:author="Barbara Skoczeń" w:date="2022-06-23T14:10:00Z">
        <w:r w:rsidRPr="00D366A2" w:rsidDel="007B7C09">
          <w:rPr>
            <w:rFonts w:asciiTheme="minorHAnsi" w:hAnsiTheme="minorHAnsi" w:cstheme="minorHAnsi"/>
            <w:noProof/>
            <w:lang w:eastAsia="pl-PL"/>
          </w:rPr>
          <mc:AlternateContent>
            <mc:Choice Requires="wps">
              <w:drawing>
                <wp:anchor distT="0" distB="0" distL="114300" distR="114300" simplePos="0" relativeHeight="251659264" behindDoc="1" locked="0" layoutInCell="1" allowOverlap="1" wp14:anchorId="7CEE4E6A" wp14:editId="5D4333C3">
                  <wp:simplePos x="0" y="0"/>
                  <wp:positionH relativeFrom="page">
                    <wp:posOffset>1080770</wp:posOffset>
                  </wp:positionH>
                  <wp:positionV relativeFrom="paragraph">
                    <wp:posOffset>653415</wp:posOffset>
                  </wp:positionV>
                  <wp:extent cx="63246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 cy="0"/>
                          </a:xfrm>
                          <a:prstGeom prst="line">
                            <a:avLst/>
                          </a:prstGeom>
                          <a:noFill/>
                          <a:ln w="698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5AF2D" id="Line 6"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85.1pt,51.45pt" to="134.9pt,5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" strokeweight=".55pt">
                  <w10:wrap anchorx="page"/>
                </v:line>
              </w:pict>
            </mc:Fallback>
          </mc:AlternateContent>
        </w:r>
        <w:r w:rsidRPr="00D366A2" w:rsidDel="007B7C09">
          <w:rPr>
            <w:rFonts w:asciiTheme="minorHAnsi" w:hAnsiTheme="minorHAnsi" w:cstheme="minorHAnsi"/>
            <w:rPrChange w:id="391" w:author="Sławomir Szałajko" w:date="2022-06-15T08:19:00Z">
              <w:rPr>
                <w:rFonts w:asciiTheme="minorHAnsi" w:hAnsiTheme="minorHAnsi" w:cstheme="minorHAnsi"/>
                <w:u w:val="single"/>
              </w:rPr>
            </w:rPrChange>
          </w:rPr>
          <w:delText>Do przygotowania oferty konieczne jest posiadanie przez osobę upoważnioną do reprezentowania Wykonawcy kwalifikowanego podpisu elektronicznego lub podpisu zaufanego lub podpisu</w:delText>
        </w:r>
        <w:r w:rsidRPr="00D366A2" w:rsidDel="007B7C09">
          <w:rPr>
            <w:rFonts w:asciiTheme="minorHAnsi" w:hAnsiTheme="minorHAnsi" w:cstheme="minorHAnsi"/>
          </w:rPr>
          <w:delText xml:space="preserve"> </w:delText>
        </w:r>
        <w:r w:rsidRPr="00D366A2" w:rsidDel="007B7C09">
          <w:rPr>
            <w:rFonts w:asciiTheme="minorHAnsi" w:hAnsiTheme="minorHAnsi" w:cstheme="minorHAnsi"/>
          </w:rPr>
          <w:lastRenderedPageBreak/>
          <w:delText>osobistego</w:delText>
        </w:r>
        <w:r w:rsidRPr="00D366A2" w:rsidDel="007B7C09">
          <w:rPr>
            <w:rStyle w:val="Odwoanieprzypisudolnego"/>
            <w:rFonts w:asciiTheme="minorHAnsi" w:hAnsiTheme="minorHAnsi" w:cstheme="minorHAnsi"/>
          </w:rPr>
          <w:footnoteReference w:id="2"/>
        </w:r>
        <w:r w:rsidRPr="00D366A2" w:rsidDel="007B7C09">
          <w:rPr>
            <w:rFonts w:asciiTheme="minorHAnsi" w:hAnsiTheme="minorHAnsi" w:cstheme="minorHAnsi"/>
          </w:rPr>
          <w:delText>.</w:delText>
        </w:r>
      </w:del>
    </w:p>
    <w:p w14:paraId="1829BD0C" w14:textId="584BBD1F" w:rsidR="00A80F21" w:rsidRPr="00A2773D" w:rsidDel="007B7C09" w:rsidRDefault="00A80F21" w:rsidP="00A80F21">
      <w:pPr>
        <w:pStyle w:val="Akapitzlist"/>
        <w:numPr>
          <w:ilvl w:val="0"/>
          <w:numId w:val="13"/>
        </w:numPr>
        <w:tabs>
          <w:tab w:val="left" w:pos="542"/>
        </w:tabs>
        <w:spacing w:before="0" w:line="276" w:lineRule="auto"/>
        <w:ind w:right="115"/>
        <w:jc w:val="both"/>
        <w:rPr>
          <w:del w:id="398" w:author="Barbara Skoczeń" w:date="2022-06-23T14:10:00Z"/>
          <w:rFonts w:asciiTheme="minorHAnsi" w:hAnsiTheme="minorHAnsi" w:cstheme="minorHAnsi"/>
        </w:rPr>
      </w:pPr>
      <w:del w:id="399" w:author="Barbara Skoczeń" w:date="2022-06-23T14:10:00Z">
        <w:r w:rsidRPr="00A2773D" w:rsidDel="007B7C09">
          <w:rPr>
            <w:rFonts w:asciiTheme="minorHAnsi" w:hAnsiTheme="minorHAnsi" w:cstheme="minorHAnsi"/>
          </w:rPr>
          <w:delText>Jeżeli na ofertę składa się kilka dokumentów, Wykonawca powinien stworzyć folder, do którego przeniesie wszystkie dokumenty oferty</w:delText>
        </w:r>
        <w:r w:rsidRPr="0094423C" w:rsidDel="007B7C09">
          <w:rPr>
            <w:rFonts w:asciiTheme="minorHAnsi" w:hAnsiTheme="minorHAnsi" w:cstheme="minorHAnsi"/>
          </w:rPr>
          <w:delText>.</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Następnie</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z</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tego</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folderu</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Wykonawca</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skompresuje do jednego</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folderu</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.zip</w:delText>
        </w:r>
        <w:r w:rsidDel="007B7C09">
          <w:rPr>
            <w:rFonts w:asciiTheme="minorHAnsi" w:hAnsiTheme="minorHAnsi" w:cstheme="minorHAnsi"/>
          </w:rPr>
          <w:delText>.</w:delText>
        </w:r>
        <w:r w:rsidR="00810896" w:rsidDel="007B7C09">
          <w:rPr>
            <w:rFonts w:asciiTheme="minorHAnsi" w:hAnsiTheme="minorHAnsi" w:cstheme="minorHAnsi"/>
          </w:rPr>
          <w:delText>, .rar.</w:delText>
        </w:r>
      </w:del>
    </w:p>
    <w:p w14:paraId="580C085B" w14:textId="2DD4E158" w:rsidR="00A2773D" w:rsidRPr="00A2773D" w:rsidDel="007B7C09" w:rsidRDefault="00A2773D" w:rsidP="00EE665C">
      <w:pPr>
        <w:pStyle w:val="Akapitzlist"/>
        <w:numPr>
          <w:ilvl w:val="0"/>
          <w:numId w:val="13"/>
        </w:numPr>
        <w:tabs>
          <w:tab w:val="left" w:pos="542"/>
        </w:tabs>
        <w:spacing w:before="0" w:line="276" w:lineRule="auto"/>
        <w:ind w:right="115"/>
        <w:jc w:val="both"/>
        <w:rPr>
          <w:del w:id="400" w:author="Barbara Skoczeń" w:date="2022-06-23T14:10:00Z"/>
          <w:rFonts w:asciiTheme="minorHAnsi" w:hAnsiTheme="minorHAnsi" w:cstheme="minorHAnsi"/>
        </w:rPr>
      </w:pPr>
      <w:del w:id="401" w:author="Barbara Skoczeń" w:date="2022-06-23T14:10:00Z">
        <w:r w:rsidRPr="00A2773D" w:rsidDel="007B7C09">
          <w:rPr>
            <w:rFonts w:asciiTheme="minorHAnsi" w:hAnsiTheme="minorHAnsi" w:cstheme="minorHAnsi"/>
          </w:rPr>
          <w:delText xml:space="preserve">Wszelkie  informacje   stanowiące  tajemnicę   przedsiębiorstwa  w  rozumieniu  ustawy  z  dnia   16 kwietnia 1993 r. o zwalczaniu nieuczciwej konkurencji (Dz. U. z 2020 r. poz. 1913 ze zm.), które Wykonawca zastrzeże, jako tajemnicę przedsiębiorstwa, powinny zostać złożone w osobnym pliku wraz z jednoczesnym zaznaczeniem polecenia „Załącznik stanowiący tajemnicę przedsiębiorstwa" </w:delText>
        </w:r>
        <w:r w:rsidRPr="00A2773D" w:rsidDel="007B7C09">
          <w:rPr>
            <w:rFonts w:asciiTheme="minorHAnsi" w:hAnsiTheme="minorHAnsi" w:cstheme="minorHAnsi"/>
          </w:rPr>
          <w:br/>
          <w:delText>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poufności</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objętych</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klauzulą</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informacji</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zgodnie</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z</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postanowieniami</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art.</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18</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ust.</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3</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ustawy PZP.</w:delText>
        </w:r>
      </w:del>
    </w:p>
    <w:p w14:paraId="60A97920" w14:textId="295C0124" w:rsidR="00A2773D" w:rsidRPr="00A2773D" w:rsidDel="007B7C09" w:rsidRDefault="00A2773D" w:rsidP="00A2773D">
      <w:pPr>
        <w:pStyle w:val="Tekstpodstawowy"/>
        <w:spacing w:line="276" w:lineRule="auto"/>
        <w:ind w:left="542" w:right="116"/>
        <w:jc w:val="both"/>
        <w:rPr>
          <w:del w:id="402" w:author="Barbara Skoczeń" w:date="2022-06-23T14:10:00Z"/>
          <w:rFonts w:asciiTheme="minorHAnsi" w:hAnsiTheme="minorHAnsi" w:cstheme="minorHAnsi"/>
        </w:rPr>
      </w:pPr>
      <w:del w:id="403" w:author="Barbara Skoczeń" w:date="2022-06-23T14:10:00Z">
        <w:r w:rsidRPr="00A2773D" w:rsidDel="007B7C09">
          <w:rPr>
            <w:rFonts w:asciiTheme="minorHAnsi" w:hAnsiTheme="minorHAnsi" w:cstheme="minorHAnsi"/>
          </w:rPr>
          <w:delText xml:space="preserve">Zamawiający nie ujawni informacji stanowiących tajemnicę przedsiębiorstwa w rozumieniu przepisów o zwalczaniu nieuczciwej konkurencji, </w:delText>
        </w:r>
        <w:r w:rsidRPr="00A2773D" w:rsidDel="007B7C09">
          <w:rPr>
            <w:rFonts w:asciiTheme="minorHAnsi" w:hAnsiTheme="minorHAnsi" w:cstheme="minorHAnsi"/>
            <w:u w:val="single"/>
          </w:rPr>
          <w:delText>jeżeli Wykonawca, nie później niż w terminie</w:delText>
        </w:r>
        <w:r w:rsidRPr="00A2773D" w:rsidDel="007B7C09">
          <w:rPr>
            <w:rFonts w:asciiTheme="minorHAnsi" w:hAnsiTheme="minorHAnsi" w:cstheme="minorHAnsi"/>
          </w:rPr>
          <w:delText xml:space="preserve"> </w:delText>
        </w:r>
        <w:r w:rsidRPr="00A2773D" w:rsidDel="007B7C09">
          <w:rPr>
            <w:rFonts w:asciiTheme="minorHAnsi" w:hAnsiTheme="minorHAnsi" w:cstheme="minorHAnsi"/>
            <w:u w:val="single"/>
          </w:rPr>
          <w:delText>składania</w:delText>
        </w:r>
        <w:r w:rsidRPr="00A2773D" w:rsidDel="007B7C09">
          <w:rPr>
            <w:rFonts w:asciiTheme="minorHAnsi" w:hAnsiTheme="minorHAnsi" w:cstheme="minorHAnsi"/>
            <w:spacing w:val="-13"/>
            <w:u w:val="single"/>
          </w:rPr>
          <w:delText xml:space="preserve"> </w:delText>
        </w:r>
        <w:r w:rsidRPr="00A2773D" w:rsidDel="007B7C09">
          <w:rPr>
            <w:rFonts w:asciiTheme="minorHAnsi" w:hAnsiTheme="minorHAnsi" w:cstheme="minorHAnsi"/>
            <w:u w:val="single"/>
          </w:rPr>
          <w:delText>ofert,</w:delText>
        </w:r>
        <w:r w:rsidRPr="00A2773D" w:rsidDel="007B7C09">
          <w:rPr>
            <w:rFonts w:asciiTheme="minorHAnsi" w:hAnsiTheme="minorHAnsi" w:cstheme="minorHAnsi"/>
            <w:spacing w:val="-13"/>
            <w:u w:val="single"/>
          </w:rPr>
          <w:delText xml:space="preserve"> </w:delText>
        </w:r>
        <w:r w:rsidRPr="00A2773D" w:rsidDel="007B7C09">
          <w:rPr>
            <w:rFonts w:asciiTheme="minorHAnsi" w:hAnsiTheme="minorHAnsi" w:cstheme="minorHAnsi"/>
            <w:u w:val="single"/>
          </w:rPr>
          <w:delText>zastrzegł,</w:delText>
        </w:r>
        <w:r w:rsidRPr="00A2773D" w:rsidDel="007B7C09">
          <w:rPr>
            <w:rFonts w:asciiTheme="minorHAnsi" w:hAnsiTheme="minorHAnsi" w:cstheme="minorHAnsi"/>
            <w:spacing w:val="-12"/>
            <w:u w:val="single"/>
          </w:rPr>
          <w:delText xml:space="preserve"> </w:delText>
        </w:r>
        <w:r w:rsidRPr="00A2773D" w:rsidDel="007B7C09">
          <w:rPr>
            <w:rFonts w:asciiTheme="minorHAnsi" w:hAnsiTheme="minorHAnsi" w:cstheme="minorHAnsi"/>
            <w:u w:val="single"/>
          </w:rPr>
          <w:delText>że</w:delText>
        </w:r>
        <w:r w:rsidRPr="00A2773D" w:rsidDel="007B7C09">
          <w:rPr>
            <w:rFonts w:asciiTheme="minorHAnsi" w:hAnsiTheme="minorHAnsi" w:cstheme="minorHAnsi"/>
            <w:spacing w:val="-12"/>
            <w:u w:val="single"/>
          </w:rPr>
          <w:delText xml:space="preserve"> </w:delText>
        </w:r>
        <w:r w:rsidRPr="00A2773D" w:rsidDel="007B7C09">
          <w:rPr>
            <w:rFonts w:asciiTheme="minorHAnsi" w:hAnsiTheme="minorHAnsi" w:cstheme="minorHAnsi"/>
            <w:u w:val="single"/>
          </w:rPr>
          <w:delText>nie</w:delText>
        </w:r>
        <w:r w:rsidRPr="00A2773D" w:rsidDel="007B7C09">
          <w:rPr>
            <w:rFonts w:asciiTheme="minorHAnsi" w:hAnsiTheme="minorHAnsi" w:cstheme="minorHAnsi"/>
            <w:spacing w:val="-14"/>
            <w:u w:val="single"/>
          </w:rPr>
          <w:delText xml:space="preserve"> </w:delText>
        </w:r>
        <w:r w:rsidRPr="00A2773D" w:rsidDel="007B7C09">
          <w:rPr>
            <w:rFonts w:asciiTheme="minorHAnsi" w:hAnsiTheme="minorHAnsi" w:cstheme="minorHAnsi"/>
            <w:u w:val="single"/>
          </w:rPr>
          <w:delText>mogą</w:delText>
        </w:r>
        <w:r w:rsidRPr="00A2773D" w:rsidDel="007B7C09">
          <w:rPr>
            <w:rFonts w:asciiTheme="minorHAnsi" w:hAnsiTheme="minorHAnsi" w:cstheme="minorHAnsi"/>
            <w:spacing w:val="-12"/>
            <w:u w:val="single"/>
          </w:rPr>
          <w:delText xml:space="preserve"> </w:delText>
        </w:r>
        <w:r w:rsidRPr="00A2773D" w:rsidDel="007B7C09">
          <w:rPr>
            <w:rFonts w:asciiTheme="minorHAnsi" w:hAnsiTheme="minorHAnsi" w:cstheme="minorHAnsi"/>
            <w:u w:val="single"/>
          </w:rPr>
          <w:delText>być</w:delText>
        </w:r>
        <w:r w:rsidRPr="00A2773D" w:rsidDel="007B7C09">
          <w:rPr>
            <w:rFonts w:asciiTheme="minorHAnsi" w:hAnsiTheme="minorHAnsi" w:cstheme="minorHAnsi"/>
            <w:spacing w:val="-14"/>
            <w:u w:val="single"/>
          </w:rPr>
          <w:delText xml:space="preserve"> </w:delText>
        </w:r>
        <w:r w:rsidRPr="00A2773D" w:rsidDel="007B7C09">
          <w:rPr>
            <w:rFonts w:asciiTheme="minorHAnsi" w:hAnsiTheme="minorHAnsi" w:cstheme="minorHAnsi"/>
            <w:u w:val="single"/>
          </w:rPr>
          <w:delText>one</w:delText>
        </w:r>
        <w:r w:rsidRPr="00A2773D" w:rsidDel="007B7C09">
          <w:rPr>
            <w:rFonts w:asciiTheme="minorHAnsi" w:hAnsiTheme="minorHAnsi" w:cstheme="minorHAnsi"/>
            <w:spacing w:val="-13"/>
            <w:u w:val="single"/>
          </w:rPr>
          <w:delText xml:space="preserve"> </w:delText>
        </w:r>
        <w:r w:rsidRPr="00A2773D" w:rsidDel="007B7C09">
          <w:rPr>
            <w:rFonts w:asciiTheme="minorHAnsi" w:hAnsiTheme="minorHAnsi" w:cstheme="minorHAnsi"/>
            <w:u w:val="single"/>
          </w:rPr>
          <w:delText>udostępniane</w:delText>
        </w:r>
        <w:r w:rsidRPr="00A2773D" w:rsidDel="007B7C09">
          <w:rPr>
            <w:rFonts w:asciiTheme="minorHAnsi" w:hAnsiTheme="minorHAnsi" w:cstheme="minorHAnsi"/>
            <w:spacing w:val="-13"/>
            <w:u w:val="single"/>
          </w:rPr>
          <w:delText xml:space="preserve"> </w:delText>
        </w:r>
        <w:r w:rsidRPr="00A2773D" w:rsidDel="007B7C09">
          <w:rPr>
            <w:rFonts w:asciiTheme="minorHAnsi" w:hAnsiTheme="minorHAnsi" w:cstheme="minorHAnsi"/>
            <w:u w:val="single"/>
          </w:rPr>
          <w:delText>oraz</w:delText>
        </w:r>
        <w:r w:rsidRPr="00A2773D" w:rsidDel="007B7C09">
          <w:rPr>
            <w:rFonts w:asciiTheme="minorHAnsi" w:hAnsiTheme="minorHAnsi" w:cstheme="minorHAnsi"/>
            <w:spacing w:val="-14"/>
            <w:u w:val="single"/>
          </w:rPr>
          <w:delText xml:space="preserve"> </w:delText>
        </w:r>
        <w:r w:rsidRPr="00A2773D" w:rsidDel="007B7C09">
          <w:rPr>
            <w:rFonts w:asciiTheme="minorHAnsi" w:hAnsiTheme="minorHAnsi" w:cstheme="minorHAnsi"/>
            <w:u w:val="single"/>
          </w:rPr>
          <w:delText>wykazał,</w:delText>
        </w:r>
        <w:r w:rsidRPr="00A2773D" w:rsidDel="007B7C09">
          <w:rPr>
            <w:rFonts w:asciiTheme="minorHAnsi" w:hAnsiTheme="minorHAnsi" w:cstheme="minorHAnsi"/>
            <w:spacing w:val="-12"/>
            <w:u w:val="single"/>
          </w:rPr>
          <w:delText xml:space="preserve"> </w:delText>
        </w:r>
        <w:r w:rsidRPr="00A2773D" w:rsidDel="007B7C09">
          <w:rPr>
            <w:rFonts w:asciiTheme="minorHAnsi" w:hAnsiTheme="minorHAnsi" w:cstheme="minorHAnsi"/>
            <w:u w:val="single"/>
          </w:rPr>
          <w:delText>iż</w:delText>
        </w:r>
        <w:r w:rsidRPr="00A2773D" w:rsidDel="007B7C09">
          <w:rPr>
            <w:rFonts w:asciiTheme="minorHAnsi" w:hAnsiTheme="minorHAnsi" w:cstheme="minorHAnsi"/>
            <w:spacing w:val="-14"/>
            <w:u w:val="single"/>
          </w:rPr>
          <w:delText xml:space="preserve"> </w:delText>
        </w:r>
        <w:r w:rsidRPr="00A2773D" w:rsidDel="007B7C09">
          <w:rPr>
            <w:rFonts w:asciiTheme="minorHAnsi" w:hAnsiTheme="minorHAnsi" w:cstheme="minorHAnsi"/>
            <w:u w:val="single"/>
          </w:rPr>
          <w:delText>zastrzeżone</w:delText>
        </w:r>
        <w:r w:rsidRPr="00A2773D" w:rsidDel="007B7C09">
          <w:rPr>
            <w:rFonts w:asciiTheme="minorHAnsi" w:hAnsiTheme="minorHAnsi" w:cstheme="minorHAnsi"/>
            <w:spacing w:val="-11"/>
            <w:u w:val="single"/>
          </w:rPr>
          <w:delText xml:space="preserve"> </w:delText>
        </w:r>
        <w:r w:rsidRPr="00A2773D" w:rsidDel="007B7C09">
          <w:rPr>
            <w:rFonts w:asciiTheme="minorHAnsi" w:hAnsiTheme="minorHAnsi" w:cstheme="minorHAnsi"/>
            <w:u w:val="single"/>
          </w:rPr>
          <w:delText>informacje</w:delText>
        </w:r>
        <w:r w:rsidRPr="00A2773D" w:rsidDel="007B7C09">
          <w:rPr>
            <w:rFonts w:asciiTheme="minorHAnsi" w:hAnsiTheme="minorHAnsi" w:cstheme="minorHAnsi"/>
          </w:rPr>
          <w:delText xml:space="preserve"> </w:delText>
        </w:r>
        <w:r w:rsidRPr="00A2773D" w:rsidDel="007B7C09">
          <w:rPr>
            <w:rFonts w:asciiTheme="minorHAnsi" w:hAnsiTheme="minorHAnsi" w:cstheme="minorHAnsi"/>
            <w:u w:val="single"/>
          </w:rPr>
          <w:delText>stanowią tajemnicę przedsiębiorstwa. Zaleca się, aby uzasadnienie, o którym mowa powyżej było</w:delText>
        </w:r>
        <w:r w:rsidRPr="00A2773D" w:rsidDel="007B7C09">
          <w:rPr>
            <w:rFonts w:asciiTheme="minorHAnsi" w:hAnsiTheme="minorHAnsi" w:cstheme="minorHAnsi"/>
          </w:rPr>
          <w:delText xml:space="preserve"> </w:delText>
        </w:r>
        <w:r w:rsidRPr="00A2773D" w:rsidDel="007B7C09">
          <w:rPr>
            <w:rFonts w:asciiTheme="minorHAnsi" w:hAnsiTheme="minorHAnsi" w:cstheme="minorHAnsi"/>
            <w:u w:val="single"/>
          </w:rPr>
          <w:delText>sformułowane w sposób umożliwiający jego udostępnienie inny uczestnikom</w:delText>
        </w:r>
        <w:r w:rsidRPr="00A2773D" w:rsidDel="007B7C09">
          <w:rPr>
            <w:rFonts w:asciiTheme="minorHAnsi" w:hAnsiTheme="minorHAnsi" w:cstheme="minorHAnsi"/>
            <w:spacing w:val="-12"/>
            <w:u w:val="single"/>
          </w:rPr>
          <w:delText xml:space="preserve"> </w:delText>
        </w:r>
        <w:r w:rsidRPr="00A2773D" w:rsidDel="007B7C09">
          <w:rPr>
            <w:rFonts w:asciiTheme="minorHAnsi" w:hAnsiTheme="minorHAnsi" w:cstheme="minorHAnsi"/>
            <w:u w:val="single"/>
          </w:rPr>
          <w:delText>postępowania.</w:delText>
        </w:r>
      </w:del>
    </w:p>
    <w:p w14:paraId="6098BA4F" w14:textId="4AB0BB89" w:rsidR="00A2773D" w:rsidRPr="00A2773D" w:rsidDel="007B7C09" w:rsidRDefault="00A2773D" w:rsidP="00A2773D">
      <w:pPr>
        <w:spacing w:line="276" w:lineRule="auto"/>
        <w:ind w:left="542" w:right="225"/>
        <w:jc w:val="both"/>
        <w:rPr>
          <w:del w:id="404" w:author="Barbara Skoczeń" w:date="2022-06-23T14:10:00Z"/>
          <w:rFonts w:asciiTheme="minorHAnsi" w:hAnsiTheme="minorHAnsi" w:cstheme="minorHAnsi"/>
          <w:b/>
          <w:i/>
        </w:rPr>
      </w:pPr>
      <w:del w:id="405" w:author="Barbara Skoczeń" w:date="2022-06-23T14:10:00Z">
        <w:r w:rsidRPr="00A2773D" w:rsidDel="007B7C09">
          <w:rPr>
            <w:rFonts w:asciiTheme="minorHAnsi" w:hAnsiTheme="minorHAnsi" w:cstheme="minorHAnsi"/>
            <w:b/>
            <w:i/>
          </w:rPr>
          <w:delText>Uwaga:</w:delText>
        </w:r>
      </w:del>
    </w:p>
    <w:p w14:paraId="1675D6C0" w14:textId="2FABC62D" w:rsidR="00A2773D" w:rsidRPr="00A2773D" w:rsidDel="007B7C09" w:rsidRDefault="00A2773D" w:rsidP="00A2773D">
      <w:pPr>
        <w:spacing w:line="276" w:lineRule="auto"/>
        <w:ind w:left="542" w:right="225"/>
        <w:jc w:val="both"/>
        <w:rPr>
          <w:del w:id="406" w:author="Barbara Skoczeń" w:date="2022-06-23T14:10:00Z"/>
          <w:rFonts w:asciiTheme="minorHAnsi" w:hAnsiTheme="minorHAnsi" w:cstheme="minorHAnsi"/>
          <w:bCs/>
          <w:i/>
        </w:rPr>
      </w:pPr>
      <w:del w:id="407" w:author="Barbara Skoczeń" w:date="2022-06-23T14:10:00Z">
        <w:r w:rsidRPr="00A2773D" w:rsidDel="007B7C09">
          <w:rPr>
            <w:rFonts w:asciiTheme="minorHAnsi" w:hAnsiTheme="minorHAnsi" w:cstheme="minorHAnsi"/>
            <w:bCs/>
            <w:i/>
          </w:rPr>
          <w:delText>Zastrzegając informacje w ofercie Wykonawca winien mieć na względzie, że zastrzeżona informacja ma charakter tajemnicy przedsiębiorstwa, jeśli spełnia poniższe warunki, określone w art. 11 ust. 2 ustawy o zwalczaniu nieuczciwej konkurencji tj.:</w:delText>
        </w:r>
        <w:r w:rsidR="00C11F18" w:rsidDel="007B7C09">
          <w:rPr>
            <w:rFonts w:asciiTheme="minorHAnsi" w:hAnsiTheme="minorHAnsi" w:cstheme="minorHAnsi"/>
            <w:bCs/>
            <w:i/>
          </w:rPr>
          <w:delText xml:space="preserve"> </w:delText>
        </w:r>
        <w:r w:rsidRPr="00A2773D" w:rsidDel="007B7C09">
          <w:rPr>
            <w:rFonts w:asciiTheme="minorHAnsi" w:hAnsiTheme="minorHAnsi" w:cstheme="minorHAnsi"/>
            <w:bCs/>
            <w:i/>
          </w:rPr>
          <w:delText>ma charakter techniczny, technologiczny, organizacyjny przedsiębiorstwa lub posiada wartość</w:delText>
        </w:r>
        <w:r w:rsidR="00C11F18" w:rsidDel="007B7C09">
          <w:rPr>
            <w:rFonts w:asciiTheme="minorHAnsi" w:hAnsiTheme="minorHAnsi" w:cstheme="minorHAnsi"/>
            <w:bCs/>
            <w:i/>
          </w:rPr>
          <w:delText xml:space="preserve"> </w:delText>
        </w:r>
        <w:r w:rsidRPr="00A2773D" w:rsidDel="007B7C09">
          <w:rPr>
            <w:rFonts w:asciiTheme="minorHAnsi" w:hAnsiTheme="minorHAnsi" w:cstheme="minorHAnsi"/>
            <w:bCs/>
            <w:i/>
          </w:rPr>
          <w:delText xml:space="preserve">gospodarczą, oraz jako całość lub w szczególnym zestawieniu i zbiorze elementów nie są powszechnie znane osobom zwykle zajmującym się tym rodzajem informacji, </w:delText>
        </w:r>
        <w:r w:rsidRPr="00A2773D" w:rsidDel="007B7C09">
          <w:rPr>
            <w:rFonts w:asciiTheme="minorHAnsi" w:hAnsiTheme="minorHAnsi" w:cstheme="minorHAnsi"/>
            <w:b/>
            <w:i/>
          </w:rPr>
          <w:delText>albo</w:delText>
        </w:r>
        <w:r w:rsidRPr="00A2773D" w:rsidDel="007B7C09">
          <w:rPr>
            <w:rFonts w:asciiTheme="minorHAnsi" w:hAnsiTheme="minorHAnsi" w:cstheme="minorHAnsi"/>
            <w:bCs/>
            <w:i/>
          </w:rPr>
          <w:delText xml:space="preserve"> nie są łatwo dostępne dla takich osób, o ile uprawniony do korzystania z informacji lub rozporządzenia nimi podjął, przy zachowaniu należytej staranności, działania w celu utrzymania ich w poufności.</w:delText>
        </w:r>
      </w:del>
    </w:p>
    <w:p w14:paraId="3B27ABE5" w14:textId="19AC1E68" w:rsidR="00456B2E" w:rsidRPr="00A2773D" w:rsidDel="007B7C09" w:rsidRDefault="00456B2E" w:rsidP="00EE665C">
      <w:pPr>
        <w:pStyle w:val="Akapitzlist"/>
        <w:numPr>
          <w:ilvl w:val="0"/>
          <w:numId w:val="13"/>
        </w:numPr>
        <w:tabs>
          <w:tab w:val="left" w:pos="597"/>
        </w:tabs>
        <w:spacing w:before="0" w:line="276" w:lineRule="auto"/>
        <w:ind w:left="541" w:right="115" w:hanging="426"/>
        <w:jc w:val="both"/>
        <w:rPr>
          <w:del w:id="408" w:author="Barbara Skoczeń" w:date="2022-06-23T14:10:00Z"/>
          <w:rFonts w:asciiTheme="minorHAnsi" w:hAnsiTheme="minorHAnsi" w:cstheme="minorHAnsi"/>
        </w:rPr>
      </w:pPr>
      <w:del w:id="409" w:author="Barbara Skoczeń" w:date="2022-06-23T14:10:00Z">
        <w:r w:rsidRPr="00A2773D" w:rsidDel="007B7C09">
          <w:rPr>
            <w:rFonts w:asciiTheme="minorHAnsi" w:hAnsiTheme="minorHAnsi" w:cstheme="minorHAnsi"/>
            <w:bCs/>
          </w:rPr>
          <w:delText>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w:delText>
        </w:r>
      </w:del>
    </w:p>
    <w:p w14:paraId="689AF211" w14:textId="4BF09CF0" w:rsidR="00F7208E" w:rsidRPr="00A2773D" w:rsidDel="007B7C09" w:rsidRDefault="008C7CF7" w:rsidP="00EE665C">
      <w:pPr>
        <w:pStyle w:val="Akapitzlist"/>
        <w:numPr>
          <w:ilvl w:val="0"/>
          <w:numId w:val="13"/>
        </w:numPr>
        <w:tabs>
          <w:tab w:val="left" w:pos="597"/>
        </w:tabs>
        <w:spacing w:before="0" w:line="276" w:lineRule="auto"/>
        <w:ind w:left="541" w:right="115" w:hanging="426"/>
        <w:jc w:val="both"/>
        <w:rPr>
          <w:del w:id="410" w:author="Barbara Skoczeń" w:date="2022-06-23T14:10:00Z"/>
          <w:rFonts w:asciiTheme="minorHAnsi" w:hAnsiTheme="minorHAnsi" w:cstheme="minorHAnsi"/>
        </w:rPr>
      </w:pPr>
      <w:del w:id="411" w:author="Barbara Skoczeń" w:date="2022-06-23T14:10:00Z">
        <w:r w:rsidRPr="00A2773D" w:rsidDel="007B7C09">
          <w:rPr>
            <w:rFonts w:asciiTheme="minorHAnsi" w:hAnsiTheme="minorHAnsi" w:cstheme="minorHAnsi"/>
          </w:rPr>
          <w:lastRenderedPageBreak/>
          <w:delText>Zamawiający zaleca, aby informacje zastrzeżone, jako tajemnica przedsiębiorstwa były przez Wykonawcę złożone w oddzielnym pliku oznaczonym, jako tajemnica przedsiębiorstwa. Brak jednoznacznego</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wskazania,</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które</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informacje</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stanowią</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tajemnicę</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przedsiębiorstwa</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oznaczać</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będzie,</w:delText>
        </w:r>
        <w:r w:rsidR="006362CF"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że wszelkie oświadczenia i zaświadczenia składane w trakcie niniejszego postępowania są jawne bez</w:delText>
        </w:r>
        <w:r w:rsidR="006362CF"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zastrzeżeń.</w:delText>
        </w:r>
      </w:del>
    </w:p>
    <w:p w14:paraId="1B455A0F" w14:textId="68057277" w:rsidR="00F7208E" w:rsidRPr="00A2773D" w:rsidDel="007B7C09" w:rsidRDefault="008C7CF7" w:rsidP="00EE665C">
      <w:pPr>
        <w:pStyle w:val="Akapitzlist"/>
        <w:numPr>
          <w:ilvl w:val="0"/>
          <w:numId w:val="13"/>
        </w:numPr>
        <w:tabs>
          <w:tab w:val="left" w:pos="542"/>
        </w:tabs>
        <w:spacing w:before="0" w:line="276" w:lineRule="auto"/>
        <w:ind w:right="116" w:hanging="284"/>
        <w:jc w:val="both"/>
        <w:rPr>
          <w:del w:id="412" w:author="Barbara Skoczeń" w:date="2022-06-23T14:10:00Z"/>
          <w:rFonts w:asciiTheme="minorHAnsi" w:hAnsiTheme="minorHAnsi" w:cstheme="minorHAnsi"/>
        </w:rPr>
      </w:pPr>
      <w:del w:id="413" w:author="Barbara Skoczeń" w:date="2022-06-23T14:10:00Z">
        <w:r w:rsidRPr="00A2773D" w:rsidDel="007B7C09">
          <w:rPr>
            <w:rFonts w:asciiTheme="minorHAnsi" w:hAnsiTheme="minorHAnsi" w:cstheme="minorHAnsi"/>
          </w:rPr>
          <w:delTex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konkurencji.</w:delText>
        </w:r>
      </w:del>
    </w:p>
    <w:p w14:paraId="4E9CA9CB" w14:textId="6BC670BF" w:rsidR="00F7208E" w:rsidRPr="00A2773D" w:rsidDel="007B7C09" w:rsidRDefault="008C7CF7" w:rsidP="00EE665C">
      <w:pPr>
        <w:pStyle w:val="Akapitzlist"/>
        <w:numPr>
          <w:ilvl w:val="0"/>
          <w:numId w:val="13"/>
        </w:numPr>
        <w:tabs>
          <w:tab w:val="left" w:pos="542"/>
        </w:tabs>
        <w:spacing w:before="0" w:line="276" w:lineRule="auto"/>
        <w:ind w:hanging="284"/>
        <w:jc w:val="both"/>
        <w:rPr>
          <w:del w:id="414" w:author="Barbara Skoczeń" w:date="2022-06-23T14:10:00Z"/>
          <w:rFonts w:asciiTheme="minorHAnsi" w:hAnsiTheme="minorHAnsi" w:cstheme="minorHAnsi"/>
        </w:rPr>
      </w:pPr>
      <w:del w:id="415" w:author="Barbara Skoczeń" w:date="2022-06-23T14:10:00Z">
        <w:r w:rsidRPr="00A2773D" w:rsidDel="007B7C09">
          <w:rPr>
            <w:rFonts w:asciiTheme="minorHAnsi" w:hAnsiTheme="minorHAnsi" w:cstheme="minorHAnsi"/>
          </w:rPr>
          <w:delText>Wykonawca w szczególności nie może zastrzec w ofercie</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informacji:</w:delText>
        </w:r>
      </w:del>
    </w:p>
    <w:p w14:paraId="6B2AC15C" w14:textId="0CC96748" w:rsidR="00F7208E" w:rsidRPr="00A2773D" w:rsidDel="007B7C09" w:rsidRDefault="00BC7ED8" w:rsidP="00EE665C">
      <w:pPr>
        <w:pStyle w:val="Akapitzlist"/>
        <w:numPr>
          <w:ilvl w:val="1"/>
          <w:numId w:val="13"/>
        </w:numPr>
        <w:tabs>
          <w:tab w:val="left" w:pos="978"/>
        </w:tabs>
        <w:spacing w:before="0" w:line="276" w:lineRule="auto"/>
        <w:rPr>
          <w:del w:id="416" w:author="Barbara Skoczeń" w:date="2022-06-23T14:10:00Z"/>
          <w:rFonts w:asciiTheme="minorHAnsi" w:hAnsiTheme="minorHAnsi" w:cstheme="minorHAnsi"/>
        </w:rPr>
      </w:pPr>
      <w:del w:id="417" w:author="Barbara Skoczeń" w:date="2022-06-23T14:10:00Z">
        <w:r w:rsidDel="007B7C09">
          <w:rPr>
            <w:rFonts w:asciiTheme="minorHAnsi" w:hAnsiTheme="minorHAnsi" w:cstheme="minorHAnsi"/>
          </w:rPr>
          <w:delText>p</w:delText>
        </w:r>
        <w:r w:rsidR="008C7CF7" w:rsidRPr="00A2773D" w:rsidDel="007B7C09">
          <w:rPr>
            <w:rFonts w:asciiTheme="minorHAnsi" w:hAnsiTheme="minorHAnsi" w:cstheme="minorHAnsi"/>
          </w:rPr>
          <w:delText>rzekazywanych po otwarciu ofert, o których mowa w art. 222 ust. 5 ustawy</w:delText>
        </w:r>
        <w:r w:rsidR="008C7CF7" w:rsidRPr="00A2773D" w:rsidDel="007B7C09">
          <w:rPr>
            <w:rFonts w:asciiTheme="minorHAnsi" w:hAnsiTheme="minorHAnsi" w:cstheme="minorHAnsi"/>
            <w:spacing w:val="-12"/>
          </w:rPr>
          <w:delText xml:space="preserve"> </w:delText>
        </w:r>
        <w:r w:rsidR="008C7CF7" w:rsidRPr="00A2773D" w:rsidDel="007B7C09">
          <w:rPr>
            <w:rFonts w:asciiTheme="minorHAnsi" w:hAnsiTheme="minorHAnsi" w:cstheme="minorHAnsi"/>
          </w:rPr>
          <w:delText>PZP,</w:delText>
        </w:r>
      </w:del>
    </w:p>
    <w:p w14:paraId="6248E6D9" w14:textId="6961FC43" w:rsidR="00F7208E" w:rsidRPr="00A2773D" w:rsidDel="007B7C09" w:rsidRDefault="008C7CF7" w:rsidP="00EE665C">
      <w:pPr>
        <w:pStyle w:val="Akapitzlist"/>
        <w:numPr>
          <w:ilvl w:val="1"/>
          <w:numId w:val="13"/>
        </w:numPr>
        <w:tabs>
          <w:tab w:val="left" w:pos="978"/>
        </w:tabs>
        <w:spacing w:before="0" w:line="276" w:lineRule="auto"/>
        <w:rPr>
          <w:del w:id="418" w:author="Barbara Skoczeń" w:date="2022-06-23T14:10:00Z"/>
          <w:rFonts w:asciiTheme="minorHAnsi" w:hAnsiTheme="minorHAnsi" w:cstheme="minorHAnsi"/>
        </w:rPr>
      </w:pPr>
      <w:del w:id="419" w:author="Barbara Skoczeń" w:date="2022-06-23T14:10:00Z">
        <w:r w:rsidRPr="00A2773D" w:rsidDel="007B7C09">
          <w:rPr>
            <w:rFonts w:asciiTheme="minorHAnsi" w:hAnsiTheme="minorHAnsi" w:cstheme="minorHAnsi"/>
          </w:rPr>
          <w:delText>które są jawne na mocy odrębnych</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przepisów,</w:delText>
        </w:r>
      </w:del>
    </w:p>
    <w:p w14:paraId="21CCF990" w14:textId="6C5ECB5B" w:rsidR="00F7208E" w:rsidRPr="00A2773D" w:rsidDel="007B7C09" w:rsidRDefault="008C7CF7" w:rsidP="00EE665C">
      <w:pPr>
        <w:pStyle w:val="Akapitzlist"/>
        <w:numPr>
          <w:ilvl w:val="1"/>
          <w:numId w:val="13"/>
        </w:numPr>
        <w:tabs>
          <w:tab w:val="left" w:pos="978"/>
        </w:tabs>
        <w:spacing w:before="0" w:line="276" w:lineRule="auto"/>
        <w:rPr>
          <w:del w:id="420" w:author="Barbara Skoczeń" w:date="2022-06-23T14:10:00Z"/>
          <w:rFonts w:asciiTheme="minorHAnsi" w:hAnsiTheme="minorHAnsi" w:cstheme="minorHAnsi"/>
        </w:rPr>
      </w:pPr>
      <w:del w:id="421" w:author="Barbara Skoczeń" w:date="2022-06-23T14:10:00Z">
        <w:r w:rsidRPr="00A2773D" w:rsidDel="007B7C09">
          <w:rPr>
            <w:rFonts w:asciiTheme="minorHAnsi" w:hAnsiTheme="minorHAnsi" w:cstheme="minorHAnsi"/>
          </w:rPr>
          <w:delText>cen jednostkowych stanowiących podstawę wyliczenia ceny</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oferty.</w:delText>
        </w:r>
      </w:del>
    </w:p>
    <w:p w14:paraId="4F8EBDE9" w14:textId="62B9C215" w:rsidR="00F7208E" w:rsidRPr="00A2773D" w:rsidDel="007B7C09" w:rsidRDefault="008C7CF7" w:rsidP="00E02809">
      <w:pPr>
        <w:pStyle w:val="Akapitzlist"/>
        <w:numPr>
          <w:ilvl w:val="0"/>
          <w:numId w:val="13"/>
        </w:numPr>
        <w:tabs>
          <w:tab w:val="left" w:pos="709"/>
        </w:tabs>
        <w:spacing w:before="0" w:line="276" w:lineRule="auto"/>
        <w:ind w:right="116" w:hanging="284"/>
        <w:jc w:val="both"/>
        <w:rPr>
          <w:del w:id="422" w:author="Barbara Skoczeń" w:date="2022-06-23T14:10:00Z"/>
          <w:rFonts w:asciiTheme="minorHAnsi" w:hAnsiTheme="minorHAnsi" w:cstheme="minorHAnsi"/>
        </w:rPr>
      </w:pPr>
      <w:del w:id="423" w:author="Barbara Skoczeń" w:date="2022-06-23T14:10:00Z">
        <w:r w:rsidRPr="00A2773D" w:rsidDel="007B7C09">
          <w:rPr>
            <w:rFonts w:asciiTheme="minorHAnsi" w:hAnsiTheme="minorHAnsi" w:cstheme="minorHAnsi"/>
          </w:rPr>
          <w:delText>Wszelkie</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negatywne</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konsekwencje</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mogące</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wyniknąć</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z</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niezachowania</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powyższych</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wymagań</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będą obciążały</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Wykonawcę.</w:delText>
        </w:r>
      </w:del>
    </w:p>
    <w:p w14:paraId="3218811E" w14:textId="17486781" w:rsidR="00F7208E" w:rsidRPr="00A2773D" w:rsidDel="007B7C09" w:rsidRDefault="008C7CF7" w:rsidP="00EE665C">
      <w:pPr>
        <w:pStyle w:val="Akapitzlist"/>
        <w:numPr>
          <w:ilvl w:val="0"/>
          <w:numId w:val="13"/>
        </w:numPr>
        <w:tabs>
          <w:tab w:val="left" w:pos="597"/>
        </w:tabs>
        <w:spacing w:before="0" w:line="276" w:lineRule="auto"/>
        <w:ind w:right="116" w:hanging="284"/>
        <w:jc w:val="both"/>
        <w:rPr>
          <w:del w:id="424" w:author="Barbara Skoczeń" w:date="2022-06-23T14:10:00Z"/>
          <w:rFonts w:asciiTheme="minorHAnsi" w:hAnsiTheme="minorHAnsi" w:cstheme="minorHAnsi"/>
        </w:rPr>
      </w:pPr>
      <w:del w:id="425" w:author="Barbara Skoczeń" w:date="2022-06-23T14:10:00Z">
        <w:r w:rsidRPr="00A2773D" w:rsidDel="007B7C09">
          <w:rPr>
            <w:rFonts w:asciiTheme="minorHAnsi" w:hAnsiTheme="minorHAnsi" w:cstheme="minorHAnsi"/>
          </w:rPr>
          <w:delText xml:space="preserve">Do oferty należy dołączyć </w:delText>
        </w:r>
        <w:r w:rsidR="005912E6" w:rsidRPr="00A2773D" w:rsidDel="007B7C09">
          <w:rPr>
            <w:rFonts w:asciiTheme="minorHAnsi" w:hAnsiTheme="minorHAnsi" w:cstheme="minorHAnsi"/>
          </w:rPr>
          <w:delText xml:space="preserve">wstępne </w:delText>
        </w:r>
        <w:r w:rsidRPr="00A2773D" w:rsidDel="007B7C09">
          <w:rPr>
            <w:rFonts w:asciiTheme="minorHAnsi" w:hAnsiTheme="minorHAnsi" w:cstheme="minorHAnsi"/>
          </w:rPr>
          <w:delText xml:space="preserve">oświadczenie o </w:delText>
        </w:r>
        <w:r w:rsidR="005912E6" w:rsidRPr="00A2773D" w:rsidDel="007B7C09">
          <w:rPr>
            <w:rFonts w:asciiTheme="minorHAnsi" w:hAnsiTheme="minorHAnsi" w:cstheme="minorHAnsi"/>
          </w:rPr>
          <w:delText xml:space="preserve">spełnieniu warunków udziału i </w:delText>
        </w:r>
        <w:r w:rsidRPr="00A2773D" w:rsidDel="007B7C09">
          <w:rPr>
            <w:rFonts w:asciiTheme="minorHAnsi" w:hAnsiTheme="minorHAnsi" w:cstheme="minorHAnsi"/>
          </w:rPr>
          <w:delText>niepodleganiu wykluczeniu w postaci elektronicznej opatrzone kwalifikowanym podpisem elektronicznym lub podpisem zaufanym lub podpisem osobistym, a następnie wraz z plikami stanowiącymi ofertę skompresować do jednego pliku archiwum</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(ZIP).</w:delText>
        </w:r>
      </w:del>
    </w:p>
    <w:p w14:paraId="711E1DD5" w14:textId="5DD7BC56" w:rsidR="00F7208E" w:rsidRPr="00A2773D" w:rsidDel="007B7C09" w:rsidRDefault="008C7CF7" w:rsidP="00EE665C">
      <w:pPr>
        <w:pStyle w:val="Akapitzlist"/>
        <w:numPr>
          <w:ilvl w:val="0"/>
          <w:numId w:val="13"/>
        </w:numPr>
        <w:tabs>
          <w:tab w:val="left" w:pos="597"/>
        </w:tabs>
        <w:spacing w:before="0" w:line="276" w:lineRule="auto"/>
        <w:ind w:right="116" w:hanging="284"/>
        <w:jc w:val="both"/>
        <w:rPr>
          <w:del w:id="426" w:author="Barbara Skoczeń" w:date="2022-06-23T14:10:00Z"/>
          <w:rFonts w:asciiTheme="minorHAnsi" w:hAnsiTheme="minorHAnsi" w:cstheme="minorHAnsi"/>
        </w:rPr>
      </w:pPr>
      <w:del w:id="427" w:author="Barbara Skoczeń" w:date="2022-06-23T14:10:00Z">
        <w:r w:rsidRPr="00A2773D" w:rsidDel="007B7C09">
          <w:rPr>
            <w:rFonts w:asciiTheme="minorHAnsi" w:hAnsiTheme="minorHAnsi" w:cstheme="minorHAnsi"/>
          </w:rPr>
          <w:delText xml:space="preserve">Do przygotowania oferty zaleca się wykorzystanie Formularza Oferty, którego wzór stanowi Załącznik nr 1 do SWZ. W przypadku, gdy Wykonawca nie korzysta z przygotowanego przez Zamawiającego  wzoru,  w  treści  oferty  należy  zamieścić   wszystkie  informacje   wymagane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w Formularzu</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Ofertowym.</w:delText>
        </w:r>
      </w:del>
    </w:p>
    <w:p w14:paraId="2B6B6E97" w14:textId="4E6E807F" w:rsidR="00F7208E" w:rsidRPr="00A2773D" w:rsidDel="007B7C09" w:rsidRDefault="008C7CF7" w:rsidP="00EE665C">
      <w:pPr>
        <w:pStyle w:val="Akapitzlist"/>
        <w:numPr>
          <w:ilvl w:val="0"/>
          <w:numId w:val="13"/>
        </w:numPr>
        <w:tabs>
          <w:tab w:val="left" w:pos="542"/>
        </w:tabs>
        <w:spacing w:before="0" w:line="276" w:lineRule="auto"/>
        <w:ind w:right="116" w:hanging="284"/>
        <w:jc w:val="both"/>
        <w:rPr>
          <w:del w:id="428" w:author="Barbara Skoczeń" w:date="2022-06-23T14:10:00Z"/>
          <w:rFonts w:asciiTheme="minorHAnsi" w:hAnsiTheme="minorHAnsi" w:cstheme="minorHAnsi"/>
        </w:rPr>
      </w:pPr>
      <w:del w:id="429" w:author="Barbara Skoczeń" w:date="2022-06-23T14:10:00Z">
        <w:r w:rsidRPr="00A2773D" w:rsidDel="007B7C09">
          <w:rPr>
            <w:rFonts w:asciiTheme="minorHAnsi" w:hAnsiTheme="minorHAnsi" w:cstheme="minorHAnsi"/>
            <w:u w:val="single"/>
          </w:rPr>
          <w:delText xml:space="preserve"> Miniportal oraz ePuap nie weryfikuje poprawności podpisu z profilu zaufanego oraz podpisu osobistego,</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jak</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również</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nie</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weryfikuje</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poprawności</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dokumentów,</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poprawności</w:delText>
        </w:r>
        <w:r w:rsidRPr="00A2773D" w:rsidDel="007B7C09">
          <w:rPr>
            <w:rFonts w:asciiTheme="minorHAnsi" w:hAnsiTheme="minorHAnsi" w:cstheme="minorHAnsi"/>
            <w:spacing w:val="-7"/>
            <w:u w:val="single"/>
          </w:rPr>
          <w:delText xml:space="preserve"> </w:delText>
        </w:r>
        <w:r w:rsidRPr="00A2773D" w:rsidDel="007B7C09">
          <w:rPr>
            <w:rFonts w:asciiTheme="minorHAnsi" w:hAnsiTheme="minorHAnsi" w:cstheme="minorHAnsi"/>
            <w:u w:val="single"/>
          </w:rPr>
          <w:delText>rozumianej</w:delText>
        </w:r>
        <w:r w:rsidRPr="00A2773D" w:rsidDel="007B7C09">
          <w:rPr>
            <w:rFonts w:asciiTheme="minorHAnsi" w:hAnsiTheme="minorHAnsi" w:cstheme="minorHAnsi"/>
            <w:spacing w:val="-6"/>
            <w:u w:val="single"/>
          </w:rPr>
          <w:delText xml:space="preserve"> </w:delText>
        </w:r>
        <w:r w:rsidRPr="00A2773D" w:rsidDel="007B7C09">
          <w:rPr>
            <w:rFonts w:asciiTheme="minorHAnsi" w:hAnsiTheme="minorHAnsi" w:cstheme="minorHAnsi"/>
            <w:u w:val="single"/>
          </w:rPr>
          <w:delText>zgodnej w ustawą PZP i kompletności zgodnego z</w:delText>
        </w:r>
        <w:r w:rsidRPr="00A2773D" w:rsidDel="007B7C09">
          <w:rPr>
            <w:rFonts w:asciiTheme="minorHAnsi" w:hAnsiTheme="minorHAnsi" w:cstheme="minorHAnsi"/>
            <w:spacing w:val="-5"/>
            <w:u w:val="single"/>
          </w:rPr>
          <w:delText xml:space="preserve"> </w:delText>
        </w:r>
        <w:r w:rsidRPr="00A2773D" w:rsidDel="007B7C09">
          <w:rPr>
            <w:rFonts w:asciiTheme="minorHAnsi" w:hAnsiTheme="minorHAnsi" w:cstheme="minorHAnsi"/>
            <w:u w:val="single"/>
          </w:rPr>
          <w:delText>SWZ.</w:delText>
        </w:r>
      </w:del>
    </w:p>
    <w:p w14:paraId="537E5439" w14:textId="6BBDE5F3" w:rsidR="00F7208E" w:rsidRPr="00A2773D" w:rsidDel="007B7C09" w:rsidRDefault="008C7CF7" w:rsidP="00EE665C">
      <w:pPr>
        <w:pStyle w:val="Akapitzlist"/>
        <w:numPr>
          <w:ilvl w:val="0"/>
          <w:numId w:val="13"/>
        </w:numPr>
        <w:tabs>
          <w:tab w:val="left" w:pos="597"/>
        </w:tabs>
        <w:spacing w:before="0" w:line="276" w:lineRule="auto"/>
        <w:ind w:left="597" w:hanging="339"/>
        <w:jc w:val="both"/>
        <w:rPr>
          <w:del w:id="430" w:author="Barbara Skoczeń" w:date="2022-06-23T14:10:00Z"/>
          <w:rFonts w:asciiTheme="minorHAnsi" w:hAnsiTheme="minorHAnsi" w:cstheme="minorHAnsi"/>
          <w:b/>
        </w:rPr>
      </w:pPr>
      <w:del w:id="431" w:author="Barbara Skoczeń" w:date="2022-06-23T14:10:00Z">
        <w:r w:rsidRPr="00A2773D" w:rsidDel="007B7C09">
          <w:rPr>
            <w:rFonts w:asciiTheme="minorHAnsi" w:hAnsiTheme="minorHAnsi" w:cstheme="minorHAnsi"/>
            <w:b/>
            <w:u w:val="thick"/>
          </w:rPr>
          <w:delText>Do oferty należy</w:delText>
        </w:r>
        <w:r w:rsidRPr="00A2773D" w:rsidDel="007B7C09">
          <w:rPr>
            <w:rFonts w:asciiTheme="minorHAnsi" w:hAnsiTheme="minorHAnsi" w:cstheme="minorHAnsi"/>
            <w:b/>
            <w:spacing w:val="-1"/>
            <w:u w:val="thick"/>
          </w:rPr>
          <w:delText xml:space="preserve"> </w:delText>
        </w:r>
        <w:r w:rsidRPr="00A2773D" w:rsidDel="007B7C09">
          <w:rPr>
            <w:rFonts w:asciiTheme="minorHAnsi" w:hAnsiTheme="minorHAnsi" w:cstheme="minorHAnsi"/>
            <w:b/>
            <w:u w:val="thick"/>
          </w:rPr>
          <w:delText>dołączyć:</w:delText>
        </w:r>
      </w:del>
    </w:p>
    <w:p w14:paraId="3071DF7B" w14:textId="184FAD8C" w:rsidR="00F7208E" w:rsidRPr="00A2773D" w:rsidDel="007B7C09" w:rsidRDefault="008C7CF7" w:rsidP="00EE665C">
      <w:pPr>
        <w:pStyle w:val="Akapitzlist"/>
        <w:numPr>
          <w:ilvl w:val="1"/>
          <w:numId w:val="13"/>
        </w:numPr>
        <w:tabs>
          <w:tab w:val="left" w:pos="1251"/>
        </w:tabs>
        <w:spacing w:before="0" w:line="276" w:lineRule="auto"/>
        <w:ind w:left="1251" w:hanging="567"/>
        <w:rPr>
          <w:del w:id="432" w:author="Barbara Skoczeń" w:date="2022-06-23T14:10:00Z"/>
          <w:rFonts w:asciiTheme="minorHAnsi" w:hAnsiTheme="minorHAnsi" w:cstheme="minorHAnsi"/>
        </w:rPr>
      </w:pPr>
      <w:del w:id="433" w:author="Barbara Skoczeń" w:date="2022-06-23T14:10:00Z">
        <w:r w:rsidRPr="00A2773D" w:rsidDel="007B7C09">
          <w:rPr>
            <w:rFonts w:asciiTheme="minorHAnsi" w:hAnsiTheme="minorHAnsi" w:cstheme="minorHAnsi"/>
            <w:b/>
          </w:rPr>
          <w:delText>Pełnomocnictwo</w:delText>
        </w:r>
        <w:r w:rsidRPr="00A2773D" w:rsidDel="007B7C09">
          <w:rPr>
            <w:rFonts w:asciiTheme="minorHAnsi" w:hAnsiTheme="minorHAnsi" w:cstheme="minorHAnsi"/>
            <w:b/>
            <w:spacing w:val="39"/>
          </w:rPr>
          <w:delText xml:space="preserve"> </w:delText>
        </w:r>
        <w:r w:rsidRPr="00A2773D" w:rsidDel="007B7C09">
          <w:rPr>
            <w:rFonts w:asciiTheme="minorHAnsi" w:hAnsiTheme="minorHAnsi" w:cstheme="minorHAnsi"/>
            <w:b/>
          </w:rPr>
          <w:delText>upoważniające</w:delText>
        </w:r>
        <w:r w:rsidRPr="00A2773D" w:rsidDel="007B7C09">
          <w:rPr>
            <w:rFonts w:asciiTheme="minorHAnsi" w:hAnsiTheme="minorHAnsi" w:cstheme="minorHAnsi"/>
            <w:b/>
            <w:spacing w:val="38"/>
          </w:rPr>
          <w:delText xml:space="preserve"> </w:delText>
        </w:r>
        <w:r w:rsidRPr="00A2773D" w:rsidDel="007B7C09">
          <w:rPr>
            <w:rFonts w:asciiTheme="minorHAnsi" w:hAnsiTheme="minorHAnsi" w:cstheme="minorHAnsi"/>
            <w:b/>
          </w:rPr>
          <w:delText>do</w:delText>
        </w:r>
        <w:r w:rsidRPr="00A2773D" w:rsidDel="007B7C09">
          <w:rPr>
            <w:rFonts w:asciiTheme="minorHAnsi" w:hAnsiTheme="minorHAnsi" w:cstheme="minorHAnsi"/>
            <w:b/>
            <w:spacing w:val="37"/>
          </w:rPr>
          <w:delText xml:space="preserve"> </w:delText>
        </w:r>
        <w:r w:rsidRPr="00A2773D" w:rsidDel="007B7C09">
          <w:rPr>
            <w:rFonts w:asciiTheme="minorHAnsi" w:hAnsiTheme="minorHAnsi" w:cstheme="minorHAnsi"/>
            <w:b/>
          </w:rPr>
          <w:delText>złożenia</w:delText>
        </w:r>
        <w:r w:rsidRPr="00A2773D" w:rsidDel="007B7C09">
          <w:rPr>
            <w:rFonts w:asciiTheme="minorHAnsi" w:hAnsiTheme="minorHAnsi" w:cstheme="minorHAnsi"/>
            <w:b/>
            <w:spacing w:val="39"/>
          </w:rPr>
          <w:delText xml:space="preserve"> </w:delText>
        </w:r>
        <w:r w:rsidRPr="00A2773D" w:rsidDel="007B7C09">
          <w:rPr>
            <w:rFonts w:asciiTheme="minorHAnsi" w:hAnsiTheme="minorHAnsi" w:cstheme="minorHAnsi"/>
            <w:b/>
          </w:rPr>
          <w:delText>oferty</w:delText>
        </w:r>
        <w:r w:rsidRPr="00A2773D" w:rsidDel="007B7C09">
          <w:rPr>
            <w:rFonts w:asciiTheme="minorHAnsi" w:hAnsiTheme="minorHAnsi" w:cstheme="minorHAnsi"/>
            <w:b/>
            <w:spacing w:val="37"/>
          </w:rPr>
          <w:delText xml:space="preserve"> </w:delText>
        </w:r>
        <w:r w:rsidRPr="00A2773D" w:rsidDel="007B7C09">
          <w:rPr>
            <w:rFonts w:asciiTheme="minorHAnsi" w:hAnsiTheme="minorHAnsi" w:cstheme="minorHAnsi"/>
          </w:rPr>
          <w:delText>-</w:delText>
        </w:r>
        <w:r w:rsidRPr="00A2773D" w:rsidDel="007B7C09">
          <w:rPr>
            <w:rFonts w:asciiTheme="minorHAnsi" w:hAnsiTheme="minorHAnsi" w:cstheme="minorHAnsi"/>
            <w:spacing w:val="38"/>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38"/>
          </w:rPr>
          <w:delText xml:space="preserve"> </w:delText>
        </w:r>
        <w:r w:rsidRPr="00A2773D" w:rsidDel="007B7C09">
          <w:rPr>
            <w:rFonts w:asciiTheme="minorHAnsi" w:hAnsiTheme="minorHAnsi" w:cstheme="minorHAnsi"/>
          </w:rPr>
          <w:delText>ile</w:delText>
        </w:r>
        <w:r w:rsidRPr="00A2773D" w:rsidDel="007B7C09">
          <w:rPr>
            <w:rFonts w:asciiTheme="minorHAnsi" w:hAnsiTheme="minorHAnsi" w:cstheme="minorHAnsi"/>
            <w:spacing w:val="37"/>
          </w:rPr>
          <w:delText xml:space="preserve"> </w:delText>
        </w:r>
        <w:r w:rsidRPr="00A2773D" w:rsidDel="007B7C09">
          <w:rPr>
            <w:rFonts w:asciiTheme="minorHAnsi" w:hAnsiTheme="minorHAnsi" w:cstheme="minorHAnsi"/>
          </w:rPr>
          <w:delText>ofertę</w:delText>
        </w:r>
        <w:r w:rsidRPr="00A2773D" w:rsidDel="007B7C09">
          <w:rPr>
            <w:rFonts w:asciiTheme="minorHAnsi" w:hAnsiTheme="minorHAnsi" w:cstheme="minorHAnsi"/>
            <w:spacing w:val="38"/>
          </w:rPr>
          <w:delText xml:space="preserve"> </w:delText>
        </w:r>
        <w:r w:rsidRPr="00A2773D" w:rsidDel="007B7C09">
          <w:rPr>
            <w:rFonts w:asciiTheme="minorHAnsi" w:hAnsiTheme="minorHAnsi" w:cstheme="minorHAnsi"/>
          </w:rPr>
          <w:delText>składa</w:delText>
        </w:r>
        <w:r w:rsidRPr="00A2773D" w:rsidDel="007B7C09">
          <w:rPr>
            <w:rFonts w:asciiTheme="minorHAnsi" w:hAnsiTheme="minorHAnsi" w:cstheme="minorHAnsi"/>
            <w:spacing w:val="37"/>
          </w:rPr>
          <w:delText xml:space="preserve"> </w:delText>
        </w:r>
        <w:r w:rsidRPr="00A2773D" w:rsidDel="007B7C09">
          <w:rPr>
            <w:rFonts w:asciiTheme="minorHAnsi" w:hAnsiTheme="minorHAnsi" w:cstheme="minorHAnsi"/>
          </w:rPr>
          <w:delText>pełnomocnik</w:delText>
        </w:r>
      </w:del>
    </w:p>
    <w:p w14:paraId="1B97442F" w14:textId="7626553C" w:rsidR="00F7208E" w:rsidRPr="00A2773D" w:rsidDel="007B7C09" w:rsidRDefault="008C7CF7" w:rsidP="008B4209">
      <w:pPr>
        <w:pStyle w:val="Tekstpodstawowy"/>
        <w:spacing w:line="276" w:lineRule="auto"/>
        <w:ind w:left="1251"/>
        <w:jc w:val="both"/>
        <w:rPr>
          <w:del w:id="434" w:author="Barbara Skoczeń" w:date="2022-06-23T14:10:00Z"/>
          <w:rFonts w:asciiTheme="minorHAnsi" w:hAnsiTheme="minorHAnsi" w:cstheme="minorHAnsi"/>
        </w:rPr>
      </w:pPr>
      <w:del w:id="435" w:author="Barbara Skoczeń" w:date="2022-06-23T14:10:00Z">
        <w:r w:rsidRPr="00A2773D" w:rsidDel="007B7C09">
          <w:rPr>
            <w:rFonts w:asciiTheme="minorHAnsi" w:hAnsiTheme="minorHAnsi" w:cstheme="minorHAnsi"/>
          </w:rPr>
          <w:delText>(podpisane zgodnie z informacją zawartą w rozdziale XII pkt 17);</w:delText>
        </w:r>
      </w:del>
    </w:p>
    <w:p w14:paraId="151F7207" w14:textId="560744B1" w:rsidR="00F7208E" w:rsidRPr="00A2773D" w:rsidDel="00EC604C" w:rsidRDefault="008C7CF7">
      <w:pPr>
        <w:pStyle w:val="Akapitzlist"/>
        <w:numPr>
          <w:ilvl w:val="1"/>
          <w:numId w:val="13"/>
        </w:numPr>
        <w:tabs>
          <w:tab w:val="left" w:pos="1251"/>
        </w:tabs>
        <w:spacing w:before="0" w:line="276" w:lineRule="auto"/>
        <w:ind w:left="1276" w:right="116" w:hanging="567"/>
        <w:rPr>
          <w:del w:id="436" w:author="Barbara Skoczeń" w:date="2022-06-23T08:26:00Z"/>
          <w:rFonts w:asciiTheme="minorHAnsi" w:hAnsiTheme="minorHAnsi" w:cstheme="minorHAnsi"/>
        </w:rPr>
        <w:pPrChange w:id="437" w:author="Barbara Skoczeń" w:date="2022-06-23T08:26:00Z">
          <w:pPr>
            <w:pStyle w:val="Akapitzlist"/>
            <w:numPr>
              <w:ilvl w:val="1"/>
              <w:numId w:val="13"/>
            </w:numPr>
            <w:tabs>
              <w:tab w:val="left" w:pos="1251"/>
            </w:tabs>
            <w:spacing w:before="0" w:line="276" w:lineRule="auto"/>
            <w:ind w:left="1251" w:right="115" w:hanging="567"/>
          </w:pPr>
        </w:pPrChange>
      </w:pPr>
      <w:del w:id="438" w:author="Barbara Skoczeń" w:date="2022-06-23T14:10:00Z">
        <w:r w:rsidRPr="00EC604C" w:rsidDel="007B7C09">
          <w:rPr>
            <w:rFonts w:asciiTheme="minorHAnsi" w:hAnsiTheme="minorHAnsi" w:cstheme="minorHAnsi"/>
            <w:b/>
          </w:rPr>
          <w:delText xml:space="preserve">Formularz ofertowy – </w:delText>
        </w:r>
        <w:r w:rsidRPr="00EC604C" w:rsidDel="007B7C09">
          <w:rPr>
            <w:rFonts w:asciiTheme="minorHAnsi" w:hAnsiTheme="minorHAnsi" w:cstheme="minorHAnsi"/>
          </w:rPr>
          <w:delText>do wykorzystania wzór, stanowiący Załącznik nr 1 do SWZ (podpisany</w:delText>
        </w:r>
        <w:r w:rsidRPr="00EC604C" w:rsidDel="007B7C09">
          <w:rPr>
            <w:rFonts w:asciiTheme="minorHAnsi" w:hAnsiTheme="minorHAnsi" w:cstheme="minorHAnsi"/>
            <w:spacing w:val="-16"/>
          </w:rPr>
          <w:delText xml:space="preserve"> </w:delText>
        </w:r>
        <w:r w:rsidRPr="00EC604C" w:rsidDel="007B7C09">
          <w:rPr>
            <w:rFonts w:asciiTheme="minorHAnsi" w:hAnsiTheme="minorHAnsi" w:cstheme="minorHAnsi"/>
          </w:rPr>
          <w:delText>kwalifikowanym</w:delText>
        </w:r>
        <w:r w:rsidRPr="00EC604C" w:rsidDel="007B7C09">
          <w:rPr>
            <w:rFonts w:asciiTheme="minorHAnsi" w:hAnsiTheme="minorHAnsi" w:cstheme="minorHAnsi"/>
            <w:spacing w:val="-16"/>
          </w:rPr>
          <w:delText xml:space="preserve"> </w:delText>
        </w:r>
        <w:r w:rsidRPr="00EC604C" w:rsidDel="007B7C09">
          <w:rPr>
            <w:rFonts w:asciiTheme="minorHAnsi" w:hAnsiTheme="minorHAnsi" w:cstheme="minorHAnsi"/>
          </w:rPr>
          <w:delText>podpisem</w:delText>
        </w:r>
        <w:r w:rsidRPr="00EC604C" w:rsidDel="007B7C09">
          <w:rPr>
            <w:rFonts w:asciiTheme="minorHAnsi" w:hAnsiTheme="minorHAnsi" w:cstheme="minorHAnsi"/>
            <w:spacing w:val="-16"/>
          </w:rPr>
          <w:delText xml:space="preserve"> </w:delText>
        </w:r>
        <w:r w:rsidRPr="00EC604C" w:rsidDel="007B7C09">
          <w:rPr>
            <w:rFonts w:asciiTheme="minorHAnsi" w:hAnsiTheme="minorHAnsi" w:cstheme="minorHAnsi"/>
          </w:rPr>
          <w:delText>elektronicznym</w:delText>
        </w:r>
        <w:r w:rsidRPr="00EC604C" w:rsidDel="007B7C09">
          <w:rPr>
            <w:rFonts w:asciiTheme="minorHAnsi" w:hAnsiTheme="minorHAnsi" w:cstheme="minorHAnsi"/>
            <w:spacing w:val="-12"/>
          </w:rPr>
          <w:delText xml:space="preserve"> </w:delText>
        </w:r>
        <w:r w:rsidRPr="00EC604C" w:rsidDel="007B7C09">
          <w:rPr>
            <w:rFonts w:asciiTheme="minorHAnsi" w:hAnsiTheme="minorHAnsi" w:cstheme="minorHAnsi"/>
          </w:rPr>
          <w:delText>lub</w:delText>
        </w:r>
        <w:r w:rsidRPr="00EC604C" w:rsidDel="007B7C09">
          <w:rPr>
            <w:rFonts w:asciiTheme="minorHAnsi" w:hAnsiTheme="minorHAnsi" w:cstheme="minorHAnsi"/>
            <w:spacing w:val="-15"/>
          </w:rPr>
          <w:delText xml:space="preserve"> </w:delText>
        </w:r>
        <w:r w:rsidRPr="00EC604C" w:rsidDel="007B7C09">
          <w:rPr>
            <w:rFonts w:asciiTheme="minorHAnsi" w:hAnsiTheme="minorHAnsi" w:cstheme="minorHAnsi"/>
          </w:rPr>
          <w:delText>profilem</w:delText>
        </w:r>
        <w:r w:rsidRPr="00EC604C" w:rsidDel="007B7C09">
          <w:rPr>
            <w:rFonts w:asciiTheme="minorHAnsi" w:hAnsiTheme="minorHAnsi" w:cstheme="minorHAnsi"/>
            <w:spacing w:val="-16"/>
          </w:rPr>
          <w:delText xml:space="preserve"> </w:delText>
        </w:r>
        <w:r w:rsidRPr="00EC604C" w:rsidDel="007B7C09">
          <w:rPr>
            <w:rFonts w:asciiTheme="minorHAnsi" w:hAnsiTheme="minorHAnsi" w:cstheme="minorHAnsi"/>
          </w:rPr>
          <w:delText>zaufanym</w:delText>
        </w:r>
        <w:r w:rsidRPr="00EC604C" w:rsidDel="007B7C09">
          <w:rPr>
            <w:rFonts w:asciiTheme="minorHAnsi" w:hAnsiTheme="minorHAnsi" w:cstheme="minorHAnsi"/>
            <w:spacing w:val="-14"/>
          </w:rPr>
          <w:delText xml:space="preserve"> </w:delText>
        </w:r>
        <w:r w:rsidRPr="00EC604C" w:rsidDel="007B7C09">
          <w:rPr>
            <w:rFonts w:asciiTheme="minorHAnsi" w:hAnsiTheme="minorHAnsi" w:cstheme="minorHAnsi"/>
          </w:rPr>
          <w:delText>lub</w:delText>
        </w:r>
        <w:r w:rsidRPr="00EC604C" w:rsidDel="007B7C09">
          <w:rPr>
            <w:rFonts w:asciiTheme="minorHAnsi" w:hAnsiTheme="minorHAnsi" w:cstheme="minorHAnsi"/>
            <w:spacing w:val="-15"/>
          </w:rPr>
          <w:delText xml:space="preserve"> </w:delText>
        </w:r>
        <w:r w:rsidRPr="00EC604C" w:rsidDel="007B7C09">
          <w:rPr>
            <w:rFonts w:asciiTheme="minorHAnsi" w:hAnsiTheme="minorHAnsi" w:cstheme="minorHAnsi"/>
          </w:rPr>
          <w:delText>podpisem osobistym)</w:delText>
        </w:r>
      </w:del>
      <w:del w:id="439" w:author="Barbara Skoczeń" w:date="2022-06-23T08:26:00Z">
        <w:r w:rsidR="00FC453B" w:rsidRPr="00EC604C" w:rsidDel="00EC604C">
          <w:rPr>
            <w:rFonts w:asciiTheme="minorHAnsi" w:hAnsiTheme="minorHAnsi" w:cstheme="minorHAnsi"/>
          </w:rPr>
          <w:delText>.</w:delText>
        </w:r>
      </w:del>
    </w:p>
    <w:p w14:paraId="0E2F8CFB" w14:textId="37E09050" w:rsidR="00F7208E" w:rsidRPr="00EC604C" w:rsidDel="007B7C09" w:rsidRDefault="005912E6" w:rsidP="00EC604C">
      <w:pPr>
        <w:pStyle w:val="Akapitzlist"/>
        <w:numPr>
          <w:ilvl w:val="1"/>
          <w:numId w:val="13"/>
        </w:numPr>
        <w:tabs>
          <w:tab w:val="left" w:pos="1251"/>
        </w:tabs>
        <w:spacing w:before="0" w:line="276" w:lineRule="auto"/>
        <w:ind w:left="1276" w:right="116" w:hanging="567"/>
        <w:rPr>
          <w:del w:id="440" w:author="Barbara Skoczeń" w:date="2022-06-23T14:10:00Z"/>
          <w:rFonts w:asciiTheme="minorHAnsi" w:hAnsiTheme="minorHAnsi" w:cstheme="minorHAnsi"/>
        </w:rPr>
      </w:pPr>
      <w:del w:id="441" w:author="Barbara Skoczeń" w:date="2022-06-23T14:10:00Z">
        <w:r w:rsidRPr="00EC604C" w:rsidDel="007B7C09">
          <w:rPr>
            <w:rFonts w:asciiTheme="minorHAnsi" w:hAnsiTheme="minorHAnsi" w:cstheme="minorHAnsi"/>
            <w:b/>
          </w:rPr>
          <w:delText>Wstępne o</w:delText>
        </w:r>
        <w:r w:rsidR="008C7CF7" w:rsidRPr="00EC604C" w:rsidDel="007B7C09">
          <w:rPr>
            <w:rFonts w:asciiTheme="minorHAnsi" w:hAnsiTheme="minorHAnsi" w:cstheme="minorHAnsi"/>
            <w:b/>
          </w:rPr>
          <w:delText xml:space="preserve">świadczenie Wykonawcy o niepodleganiu wykluczeniu z postępowania </w:delText>
        </w:r>
        <w:r w:rsidR="008C7CF7" w:rsidRPr="00EC604C" w:rsidDel="007B7C09">
          <w:rPr>
            <w:rFonts w:asciiTheme="minorHAnsi" w:hAnsiTheme="minorHAnsi" w:cstheme="minorHAnsi"/>
          </w:rPr>
          <w:delText xml:space="preserve">- wzór oświadczenia o </w:delText>
        </w:r>
        <w:r w:rsidR="00E03EA3" w:rsidRPr="00EC604C" w:rsidDel="007B7C09">
          <w:rPr>
            <w:rFonts w:asciiTheme="minorHAnsi" w:hAnsiTheme="minorHAnsi" w:cstheme="minorHAnsi"/>
          </w:rPr>
          <w:delText xml:space="preserve">spełnieniu warunków udziału i </w:delText>
        </w:r>
        <w:r w:rsidR="008C7CF7" w:rsidRPr="00EC604C" w:rsidDel="007B7C09">
          <w:rPr>
            <w:rFonts w:asciiTheme="minorHAnsi" w:hAnsiTheme="minorHAnsi" w:cstheme="minorHAnsi"/>
          </w:rPr>
          <w:delText xml:space="preserve">niepodleganiu wykluczeniu </w:delText>
        </w:r>
        <w:r w:rsidR="00E03EA3" w:rsidRPr="00EC604C" w:rsidDel="007B7C09">
          <w:rPr>
            <w:rFonts w:asciiTheme="minorHAnsi" w:hAnsiTheme="minorHAnsi" w:cstheme="minorHAnsi"/>
          </w:rPr>
          <w:delText xml:space="preserve">z postępowania </w:delText>
        </w:r>
        <w:r w:rsidR="008C7CF7" w:rsidRPr="00EC604C" w:rsidDel="007B7C09">
          <w:rPr>
            <w:rFonts w:asciiTheme="minorHAnsi" w:hAnsiTheme="minorHAnsi" w:cstheme="minorHAnsi"/>
          </w:rPr>
          <w:delText>stanowi Załącznik nr 3 do SWZ. W przypadku wspólnego</w:delText>
        </w:r>
        <w:r w:rsidR="008C7CF7" w:rsidRPr="00EC604C" w:rsidDel="007B7C09">
          <w:rPr>
            <w:rFonts w:asciiTheme="minorHAnsi" w:hAnsiTheme="minorHAnsi" w:cstheme="minorHAnsi"/>
            <w:spacing w:val="9"/>
          </w:rPr>
          <w:delText xml:space="preserve"> </w:delText>
        </w:r>
        <w:r w:rsidR="008C7CF7" w:rsidRPr="00EC604C" w:rsidDel="007B7C09">
          <w:rPr>
            <w:rFonts w:asciiTheme="minorHAnsi" w:hAnsiTheme="minorHAnsi" w:cstheme="minorHAnsi"/>
          </w:rPr>
          <w:delText>ubiegania</w:delText>
        </w:r>
        <w:r w:rsidR="008C7CF7" w:rsidRPr="00EC604C" w:rsidDel="007B7C09">
          <w:rPr>
            <w:rFonts w:asciiTheme="minorHAnsi" w:hAnsiTheme="minorHAnsi" w:cstheme="minorHAnsi"/>
            <w:spacing w:val="10"/>
          </w:rPr>
          <w:delText xml:space="preserve"> </w:delText>
        </w:r>
        <w:r w:rsidR="008C7CF7" w:rsidRPr="00EC604C" w:rsidDel="007B7C09">
          <w:rPr>
            <w:rFonts w:asciiTheme="minorHAnsi" w:hAnsiTheme="minorHAnsi" w:cstheme="minorHAnsi"/>
          </w:rPr>
          <w:delText>się</w:delText>
        </w:r>
        <w:r w:rsidR="008C7CF7" w:rsidRPr="00EC604C" w:rsidDel="007B7C09">
          <w:rPr>
            <w:rFonts w:asciiTheme="minorHAnsi" w:hAnsiTheme="minorHAnsi" w:cstheme="minorHAnsi"/>
            <w:spacing w:val="10"/>
          </w:rPr>
          <w:delText xml:space="preserve"> </w:delText>
        </w:r>
        <w:r w:rsidR="008C7CF7" w:rsidRPr="00EC604C" w:rsidDel="007B7C09">
          <w:rPr>
            <w:rFonts w:asciiTheme="minorHAnsi" w:hAnsiTheme="minorHAnsi" w:cstheme="minorHAnsi"/>
          </w:rPr>
          <w:delText>o</w:delText>
        </w:r>
        <w:r w:rsidR="008C7CF7" w:rsidRPr="00EC604C" w:rsidDel="007B7C09">
          <w:rPr>
            <w:rFonts w:asciiTheme="minorHAnsi" w:hAnsiTheme="minorHAnsi" w:cstheme="minorHAnsi"/>
            <w:spacing w:val="10"/>
          </w:rPr>
          <w:delText xml:space="preserve"> </w:delText>
        </w:r>
        <w:r w:rsidR="008C7CF7" w:rsidRPr="00EC604C" w:rsidDel="007B7C09">
          <w:rPr>
            <w:rFonts w:asciiTheme="minorHAnsi" w:hAnsiTheme="minorHAnsi" w:cstheme="minorHAnsi"/>
          </w:rPr>
          <w:delText>zamówienie</w:delText>
        </w:r>
        <w:r w:rsidR="008C7CF7" w:rsidRPr="00EC604C" w:rsidDel="007B7C09">
          <w:rPr>
            <w:rFonts w:asciiTheme="minorHAnsi" w:hAnsiTheme="minorHAnsi" w:cstheme="minorHAnsi"/>
            <w:spacing w:val="12"/>
          </w:rPr>
          <w:delText xml:space="preserve"> </w:delText>
        </w:r>
        <w:r w:rsidR="008C7CF7" w:rsidRPr="00EC604C" w:rsidDel="007B7C09">
          <w:rPr>
            <w:rFonts w:asciiTheme="minorHAnsi" w:hAnsiTheme="minorHAnsi" w:cstheme="minorHAnsi"/>
          </w:rPr>
          <w:delText>przez</w:delText>
        </w:r>
        <w:r w:rsidR="008C7CF7" w:rsidRPr="00EC604C" w:rsidDel="007B7C09">
          <w:rPr>
            <w:rFonts w:asciiTheme="minorHAnsi" w:hAnsiTheme="minorHAnsi" w:cstheme="minorHAnsi"/>
            <w:spacing w:val="10"/>
          </w:rPr>
          <w:delText xml:space="preserve"> </w:delText>
        </w:r>
        <w:r w:rsidR="008C7CF7" w:rsidRPr="00EC604C" w:rsidDel="007B7C09">
          <w:rPr>
            <w:rFonts w:asciiTheme="minorHAnsi" w:hAnsiTheme="minorHAnsi" w:cstheme="minorHAnsi"/>
          </w:rPr>
          <w:delText>Wykonawców,</w:delText>
        </w:r>
        <w:r w:rsidR="008C7CF7" w:rsidRPr="00EC604C" w:rsidDel="007B7C09">
          <w:rPr>
            <w:rFonts w:asciiTheme="minorHAnsi" w:hAnsiTheme="minorHAnsi" w:cstheme="minorHAnsi"/>
            <w:spacing w:val="12"/>
          </w:rPr>
          <w:delText xml:space="preserve"> </w:delText>
        </w:r>
        <w:r w:rsidR="008C7CF7" w:rsidRPr="00EC604C" w:rsidDel="007B7C09">
          <w:rPr>
            <w:rFonts w:asciiTheme="minorHAnsi" w:hAnsiTheme="minorHAnsi" w:cstheme="minorHAnsi"/>
          </w:rPr>
          <w:delText>oświadczenie</w:delText>
        </w:r>
        <w:r w:rsidR="008C7CF7" w:rsidRPr="00EC604C" w:rsidDel="007B7C09">
          <w:rPr>
            <w:rFonts w:asciiTheme="minorHAnsi" w:hAnsiTheme="minorHAnsi" w:cstheme="minorHAnsi"/>
            <w:spacing w:val="10"/>
          </w:rPr>
          <w:delText xml:space="preserve"> </w:delText>
        </w:r>
        <w:r w:rsidR="00E03EA3" w:rsidRPr="00EC604C" w:rsidDel="007B7C09">
          <w:rPr>
            <w:rFonts w:asciiTheme="minorHAnsi" w:hAnsiTheme="minorHAnsi" w:cstheme="minorHAnsi"/>
            <w:spacing w:val="10"/>
          </w:rPr>
          <w:delText xml:space="preserve">o spełnieniu warunków udziału i </w:delText>
        </w:r>
        <w:r w:rsidR="008C7CF7" w:rsidRPr="00EC604C" w:rsidDel="007B7C09">
          <w:rPr>
            <w:rFonts w:asciiTheme="minorHAnsi" w:hAnsiTheme="minorHAnsi" w:cstheme="minorHAnsi"/>
          </w:rPr>
          <w:delText>niepo</w:delText>
        </w:r>
        <w:r w:rsidR="008C6C96" w:rsidRPr="00EC604C" w:rsidDel="007B7C09">
          <w:rPr>
            <w:rFonts w:asciiTheme="minorHAnsi" w:hAnsiTheme="minorHAnsi" w:cstheme="minorHAnsi"/>
          </w:rPr>
          <w:delText>d</w:delText>
        </w:r>
        <w:r w:rsidR="008C7CF7" w:rsidRPr="00EC604C" w:rsidDel="007B7C09">
          <w:rPr>
            <w:rFonts w:asciiTheme="minorHAnsi" w:hAnsiTheme="minorHAnsi" w:cstheme="minorHAnsi"/>
          </w:rPr>
          <w:delText>leganiu</w:delText>
        </w:r>
        <w:r w:rsidR="00BF74DD" w:rsidRPr="00EC604C" w:rsidDel="007B7C09">
          <w:rPr>
            <w:rFonts w:asciiTheme="minorHAnsi" w:hAnsiTheme="minorHAnsi" w:cstheme="minorHAnsi"/>
          </w:rPr>
          <w:delText xml:space="preserve"> </w:delText>
        </w:r>
        <w:r w:rsidR="008C7CF7" w:rsidRPr="00EC604C" w:rsidDel="007B7C09">
          <w:rPr>
            <w:rFonts w:asciiTheme="minorHAnsi" w:hAnsiTheme="minorHAnsi" w:cstheme="minorHAnsi"/>
          </w:rPr>
          <w:delText xml:space="preserve">wykluczeniu </w:delText>
        </w:r>
        <w:r w:rsidR="00E03EA3" w:rsidRPr="00EC604C" w:rsidDel="007B7C09">
          <w:rPr>
            <w:rFonts w:asciiTheme="minorHAnsi" w:hAnsiTheme="minorHAnsi" w:cstheme="minorHAnsi"/>
          </w:rPr>
          <w:delText xml:space="preserve">z postępowania </w:delText>
        </w:r>
        <w:r w:rsidR="008C7CF7" w:rsidRPr="00EC604C" w:rsidDel="007B7C09">
          <w:rPr>
            <w:rFonts w:asciiTheme="minorHAnsi" w:hAnsiTheme="minorHAnsi" w:cstheme="minorHAnsi"/>
          </w:rPr>
          <w:delText>składa każdy z Wykonawców (podpisany kwalifikowanym podpisem elektronicznym lub profilem zaufanym lub podpisem osobistym).</w:delText>
        </w:r>
      </w:del>
    </w:p>
    <w:p w14:paraId="6CA45287" w14:textId="6810BE05" w:rsidR="00E03EA3" w:rsidRPr="00A2773D" w:rsidDel="007B7C09" w:rsidRDefault="00E03EA3" w:rsidP="00BC3C62">
      <w:pPr>
        <w:pStyle w:val="Tekstpodstawowy"/>
        <w:spacing w:line="276" w:lineRule="auto"/>
        <w:ind w:left="1276" w:right="94" w:hanging="567"/>
        <w:jc w:val="both"/>
        <w:rPr>
          <w:del w:id="442" w:author="Barbara Skoczeń" w:date="2022-06-23T14:10:00Z"/>
          <w:rFonts w:asciiTheme="minorHAnsi" w:hAnsiTheme="minorHAnsi" w:cstheme="minorHAnsi"/>
        </w:rPr>
      </w:pPr>
      <w:del w:id="443" w:author="Barbara Skoczeń" w:date="2022-06-23T14:10:00Z">
        <w:r w:rsidRPr="00A2773D" w:rsidDel="007B7C09">
          <w:rPr>
            <w:rFonts w:asciiTheme="minorHAnsi" w:hAnsiTheme="minorHAnsi" w:cstheme="minorHAnsi"/>
          </w:rPr>
          <w:delText>14.</w:delText>
        </w:r>
        <w:r w:rsidR="009958CB" w:rsidRPr="00A2773D" w:rsidDel="007B7C09">
          <w:rPr>
            <w:rFonts w:asciiTheme="minorHAnsi" w:hAnsiTheme="minorHAnsi" w:cstheme="minorHAnsi"/>
          </w:rPr>
          <w:delText>4</w:delText>
        </w:r>
        <w:r w:rsidRPr="00A2773D" w:rsidDel="007B7C09">
          <w:rPr>
            <w:rFonts w:asciiTheme="minorHAnsi" w:hAnsiTheme="minorHAnsi" w:cstheme="minorHAnsi"/>
          </w:rPr>
          <w:delText xml:space="preserve"> </w:delText>
        </w:r>
        <w:r w:rsidRPr="00D35763" w:rsidDel="007B7C09">
          <w:rPr>
            <w:rFonts w:asciiTheme="minorHAnsi" w:hAnsiTheme="minorHAnsi" w:cstheme="minorHAnsi"/>
            <w:b/>
            <w:bCs/>
          </w:rPr>
          <w:delText>Oświadczenie, o którym mowa w art. 117 ust. 4 ustawy PZP</w:delText>
        </w:r>
        <w:r w:rsidRPr="00A2773D" w:rsidDel="007B7C09">
          <w:rPr>
            <w:rFonts w:asciiTheme="minorHAnsi" w:hAnsiTheme="minorHAnsi" w:cstheme="minorHAnsi"/>
          </w:rPr>
          <w:delText xml:space="preserve"> – w przypadku wykonawców </w:delText>
        </w:r>
        <w:r w:rsidR="00C11F18" w:rsidDel="007B7C09">
          <w:rPr>
            <w:rFonts w:asciiTheme="minorHAnsi" w:hAnsiTheme="minorHAnsi" w:cstheme="minorHAnsi"/>
          </w:rPr>
          <w:delText>w</w:delText>
        </w:r>
        <w:r w:rsidRPr="00A2773D" w:rsidDel="007B7C09">
          <w:rPr>
            <w:rFonts w:asciiTheme="minorHAnsi" w:hAnsiTheme="minorHAnsi" w:cstheme="minorHAnsi"/>
          </w:rPr>
          <w:delText xml:space="preserve">spólnie ubiegających się o zamówienie – do wykorzystania wzór, stanowiący Załącznik nr </w:delText>
        </w:r>
        <w:r w:rsidR="00574D42" w:rsidRPr="00A2773D" w:rsidDel="007B7C09">
          <w:rPr>
            <w:rFonts w:asciiTheme="minorHAnsi" w:hAnsiTheme="minorHAnsi" w:cstheme="minorHAnsi"/>
          </w:rPr>
          <w:lastRenderedPageBreak/>
          <w:delText>7</w:delText>
        </w:r>
        <w:r w:rsidRPr="00A2773D" w:rsidDel="007B7C09">
          <w:rPr>
            <w:rFonts w:asciiTheme="minorHAnsi" w:hAnsiTheme="minorHAnsi" w:cstheme="minorHAnsi"/>
          </w:rPr>
          <w:delText xml:space="preserve"> (podpisany kwalifikowanym podpisem elektronicznym lub profilem zaufanym l</w:delText>
        </w:r>
        <w:r w:rsidR="001A48D2" w:rsidDel="007B7C09">
          <w:rPr>
            <w:rFonts w:asciiTheme="minorHAnsi" w:hAnsiTheme="minorHAnsi" w:cstheme="minorHAnsi"/>
          </w:rPr>
          <w:delText>ub p</w:delText>
        </w:r>
        <w:r w:rsidRPr="00A2773D" w:rsidDel="007B7C09">
          <w:rPr>
            <w:rFonts w:asciiTheme="minorHAnsi" w:hAnsiTheme="minorHAnsi" w:cstheme="minorHAnsi"/>
          </w:rPr>
          <w:delText>odpisem osobistym).</w:delText>
        </w:r>
      </w:del>
    </w:p>
    <w:p w14:paraId="51402757" w14:textId="09116BAD" w:rsidR="00F7208E" w:rsidRPr="00A2773D" w:rsidDel="007B7C09" w:rsidRDefault="00503DD9" w:rsidP="00EE665C">
      <w:pPr>
        <w:pStyle w:val="Akapitzlist"/>
        <w:numPr>
          <w:ilvl w:val="0"/>
          <w:numId w:val="13"/>
        </w:numPr>
        <w:tabs>
          <w:tab w:val="left" w:pos="567"/>
        </w:tabs>
        <w:spacing w:before="0" w:line="276" w:lineRule="auto"/>
        <w:ind w:left="709" w:hanging="425"/>
        <w:jc w:val="both"/>
        <w:rPr>
          <w:del w:id="444" w:author="Barbara Skoczeń" w:date="2022-06-23T14:10:00Z"/>
          <w:rFonts w:asciiTheme="minorHAnsi" w:hAnsiTheme="minorHAnsi" w:cstheme="minorHAnsi"/>
        </w:rPr>
      </w:pPr>
      <w:del w:id="445" w:author="Barbara Skoczeń" w:date="2022-06-23T14:10:00Z">
        <w:r w:rsidDel="007B7C09">
          <w:rPr>
            <w:rFonts w:asciiTheme="minorHAnsi" w:hAnsiTheme="minorHAnsi" w:cstheme="minorHAnsi"/>
          </w:rPr>
          <w:delText xml:space="preserve">  </w:delText>
        </w:r>
        <w:r w:rsidR="008C7CF7" w:rsidRPr="00A2773D" w:rsidDel="007B7C09">
          <w:rPr>
            <w:rFonts w:asciiTheme="minorHAnsi" w:hAnsiTheme="minorHAnsi" w:cstheme="minorHAnsi"/>
          </w:rPr>
          <w:delText>Ofertę, oświadczenia zaleca się sporządzić na drukach stanowiących załączniki do</w:delText>
        </w:r>
        <w:r w:rsidR="008C7CF7" w:rsidRPr="00A2773D" w:rsidDel="007B7C09">
          <w:rPr>
            <w:rFonts w:asciiTheme="minorHAnsi" w:hAnsiTheme="minorHAnsi" w:cstheme="minorHAnsi"/>
            <w:spacing w:val="-20"/>
          </w:rPr>
          <w:delText xml:space="preserve"> </w:delText>
        </w:r>
        <w:r w:rsidR="008C7CF7" w:rsidRPr="00A2773D" w:rsidDel="007B7C09">
          <w:rPr>
            <w:rFonts w:asciiTheme="minorHAnsi" w:hAnsiTheme="minorHAnsi" w:cstheme="minorHAnsi"/>
          </w:rPr>
          <w:delText>SWZ.</w:delText>
        </w:r>
      </w:del>
    </w:p>
    <w:p w14:paraId="25320A40" w14:textId="130E8470" w:rsidR="00F7208E" w:rsidRPr="00A2773D" w:rsidDel="007B7C09" w:rsidRDefault="008C7CF7" w:rsidP="008B4209">
      <w:pPr>
        <w:pStyle w:val="Akapitzlist"/>
        <w:tabs>
          <w:tab w:val="left" w:pos="567"/>
          <w:tab w:val="left" w:pos="709"/>
        </w:tabs>
        <w:spacing w:before="0" w:line="276" w:lineRule="auto"/>
        <w:ind w:left="684" w:firstLine="0"/>
        <w:rPr>
          <w:del w:id="446" w:author="Barbara Skoczeń" w:date="2022-06-23T14:10:00Z"/>
          <w:rFonts w:asciiTheme="minorHAnsi" w:hAnsiTheme="minorHAnsi" w:cstheme="minorHAnsi"/>
        </w:rPr>
      </w:pPr>
      <w:del w:id="447" w:author="Barbara Skoczeń" w:date="2022-06-23T14:10:00Z">
        <w:r w:rsidRPr="00A2773D" w:rsidDel="007B7C09">
          <w:rPr>
            <w:rFonts w:asciiTheme="minorHAnsi" w:hAnsiTheme="minorHAnsi" w:cstheme="minorHAnsi"/>
          </w:rPr>
          <w:delText xml:space="preserve">Oferta oraz oświadczenie </w:delText>
        </w:r>
        <w:r w:rsidR="00E03EA3" w:rsidRPr="00A2773D" w:rsidDel="007B7C09">
          <w:rPr>
            <w:rFonts w:asciiTheme="minorHAnsi" w:hAnsiTheme="minorHAnsi" w:cstheme="minorHAnsi"/>
          </w:rPr>
          <w:delText>o spełnieniu warunków udziału i niepodleganiu wykluczeniu</w:delText>
        </w:r>
        <w:r w:rsidR="006362CF" w:rsidRPr="00A2773D" w:rsidDel="007B7C09">
          <w:rPr>
            <w:rFonts w:asciiTheme="minorHAnsi" w:hAnsiTheme="minorHAnsi" w:cstheme="minorHAnsi"/>
          </w:rPr>
          <w:delText xml:space="preserve"> </w:delText>
        </w:r>
        <w:r w:rsidR="00E03EA3" w:rsidRPr="00A2773D" w:rsidDel="007B7C09">
          <w:rPr>
            <w:rFonts w:asciiTheme="minorHAnsi" w:hAnsiTheme="minorHAnsi" w:cstheme="minorHAnsi"/>
          </w:rPr>
          <w:delText xml:space="preserve">oraz oświadczenie, o którym mowa w art. 117 ust. 4 ustawy PZP </w:delText>
        </w:r>
        <w:r w:rsidRPr="00A2773D" w:rsidDel="007B7C09">
          <w:rPr>
            <w:rFonts w:asciiTheme="minorHAnsi" w:hAnsiTheme="minorHAnsi" w:cstheme="minorHAnsi"/>
          </w:rPr>
          <w:delText>muszą być złożone w oryginale.</w:delText>
        </w:r>
      </w:del>
    </w:p>
    <w:p w14:paraId="0BC00455" w14:textId="20E2DFFE" w:rsidR="00F7208E" w:rsidRPr="00A2773D" w:rsidDel="007B7C09" w:rsidRDefault="008C7CF7" w:rsidP="00EE665C">
      <w:pPr>
        <w:pStyle w:val="Akapitzlist"/>
        <w:numPr>
          <w:ilvl w:val="0"/>
          <w:numId w:val="13"/>
        </w:numPr>
        <w:tabs>
          <w:tab w:val="left" w:pos="684"/>
        </w:tabs>
        <w:spacing w:before="0" w:line="276" w:lineRule="auto"/>
        <w:ind w:left="683" w:right="115" w:hanging="426"/>
        <w:jc w:val="both"/>
        <w:rPr>
          <w:del w:id="448" w:author="Barbara Skoczeń" w:date="2022-06-23T14:10:00Z"/>
          <w:rFonts w:asciiTheme="minorHAnsi" w:hAnsiTheme="minorHAnsi" w:cstheme="minorHAnsi"/>
        </w:rPr>
      </w:pPr>
      <w:del w:id="449" w:author="Barbara Skoczeń" w:date="2022-06-23T14:10:00Z">
        <w:r w:rsidRPr="00A2773D" w:rsidDel="007B7C09">
          <w:rPr>
            <w:rFonts w:asciiTheme="minorHAnsi" w:hAnsiTheme="minorHAnsi" w:cstheme="minorHAnsi"/>
          </w:rPr>
          <w:delText>Pełnomocnictwo do złożenia oferty musi być złożone w oryginale w takiej samej formie, jak składana</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oferta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(tj.</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formie</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elektronicznej</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postaci</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elektronicznej</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opatrzonej</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kwalifikowanym podpisem elektronicznym lub podpisem zaufanym lub podpisem osobistym). Dopuszcza się także złożenie elektronicznej kopii (skanu) pełnomocnictwa sporządzonego uprzednio w formie pisemnej,</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formie</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elektronicznego</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poświadczenia</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sporządzonego</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stosownie</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do</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art.</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97</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2</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ustawy z dnia 14 lutego 1991 r. - Prawo o notariacie, które to poświadczenie notariusz opatruje kwalifikowanym podpisem elektronicznym, bądź też poprzez opatrzenie skanu pełnomocnictwa sporządzonego uprzednio w formie pisemnej kwalifikowanym podpisem elektronicznym lub podpisem zaufanym lub podpisem osobistym mocodawcy. Elektroniczna kopia pełnomocnictwa nie może być uwierzytelniona przez</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upełnomocnionego.</w:delText>
        </w:r>
      </w:del>
    </w:p>
    <w:p w14:paraId="6072E481" w14:textId="0CE7F6FF" w:rsidR="00F7208E" w:rsidRPr="00A2773D" w:rsidDel="007B7C09" w:rsidRDefault="008C7CF7" w:rsidP="00EE665C">
      <w:pPr>
        <w:pStyle w:val="Akapitzlist"/>
        <w:numPr>
          <w:ilvl w:val="0"/>
          <w:numId w:val="13"/>
        </w:numPr>
        <w:tabs>
          <w:tab w:val="left" w:pos="684"/>
        </w:tabs>
        <w:spacing w:before="0" w:line="276" w:lineRule="auto"/>
        <w:ind w:left="683" w:right="116" w:hanging="426"/>
        <w:jc w:val="both"/>
        <w:rPr>
          <w:del w:id="450" w:author="Barbara Skoczeń" w:date="2022-06-23T14:10:00Z"/>
          <w:rFonts w:asciiTheme="minorHAnsi" w:hAnsiTheme="minorHAnsi" w:cstheme="minorHAnsi"/>
        </w:rPr>
      </w:pPr>
      <w:del w:id="451" w:author="Barbara Skoczeń" w:date="2022-06-23T14:10:00Z">
        <w:r w:rsidRPr="00A2773D" w:rsidDel="007B7C09">
          <w:rPr>
            <w:rFonts w:asciiTheme="minorHAnsi" w:hAnsiTheme="minorHAnsi" w:cstheme="minorHAnsi"/>
            <w:b/>
          </w:rPr>
          <w:delText xml:space="preserve">Wykonawcy ubiegający się wspólnie o udzielenie zamówienia </w:delText>
        </w:r>
        <w:r w:rsidRPr="00A2773D" w:rsidDel="007B7C09">
          <w:rPr>
            <w:rFonts w:asciiTheme="minorHAnsi" w:hAnsiTheme="minorHAnsi" w:cstheme="minorHAnsi"/>
          </w:rPr>
          <w:delText>(np. spółki cywilne, konsorcja), zgodnie z art. 58 ust. 2 ustawy PZP</w:delText>
        </w:r>
        <w:r w:rsidRPr="00A2773D" w:rsidDel="007B7C09">
          <w:rPr>
            <w:rFonts w:asciiTheme="minorHAnsi" w:hAnsiTheme="minorHAnsi" w:cstheme="minorHAnsi"/>
            <w:i/>
          </w:rPr>
          <w:delText xml:space="preserve">, </w:delText>
        </w:r>
        <w:r w:rsidRPr="00A2773D" w:rsidDel="007B7C09">
          <w:rPr>
            <w:rFonts w:asciiTheme="minorHAnsi" w:hAnsiTheme="minorHAnsi" w:cstheme="minorHAnsi"/>
            <w:b/>
            <w:u w:val="thick"/>
          </w:rPr>
          <w:delText>zobowiązani są ustanowić pełnomocnika.</w:delText>
        </w:r>
        <w:r w:rsidRPr="00A2773D" w:rsidDel="007B7C09">
          <w:rPr>
            <w:rFonts w:asciiTheme="minorHAnsi" w:hAnsiTheme="minorHAnsi" w:cstheme="minorHAnsi"/>
            <w:b/>
          </w:rPr>
          <w:delText xml:space="preserve"> </w:delText>
        </w:r>
        <w:r w:rsidRPr="00A2773D" w:rsidDel="007B7C09">
          <w:rPr>
            <w:rFonts w:asciiTheme="minorHAnsi" w:hAnsiTheme="minorHAnsi" w:cstheme="minorHAnsi"/>
          </w:rPr>
          <w:delText xml:space="preserve">Z treści pełnomocnictwa winno jednoznacznie wynikać prawo pełnomocnika do reprezentowania Wykonawcy w postępowaniu o udzielenie zamówienia publicznego albo do reprezentowania      </w:delText>
        </w:r>
        <w:r w:rsidR="008B4209" w:rsidRPr="00A2773D" w:rsidDel="007B7C09">
          <w:rPr>
            <w:rFonts w:asciiTheme="minorHAnsi" w:hAnsiTheme="minorHAnsi" w:cstheme="minorHAnsi"/>
          </w:rPr>
          <w:br/>
        </w:r>
        <w:r w:rsidRPr="00A2773D" w:rsidDel="007B7C09">
          <w:rPr>
            <w:rFonts w:asciiTheme="minorHAnsi" w:hAnsiTheme="minorHAnsi" w:cstheme="minorHAnsi"/>
          </w:rPr>
          <w:delText>w postępowaniu i zawarcia umowy w sprawie zamówienia publicznego w imieniu Wykonawcy. Dokument ten winien być  podpisany  przez  osobę/osoby  uprawnioną(-e)  do  jego  udzielenia  tj. zgodnie z formą reprezentacji każdego z Wykonawców (podpisany kwalifikowanym podpisem elektronicznym</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profilem</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zaufanym</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podpisem</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osobistym).</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W</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przypadku</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wspólników</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spółki cywilnej dopuszczalne jest przedłożenie umowy spółki cywilnej, z której wynika zakres i sposób reprezentacji, a w przypadku konsorcjum przedłożenie umowy</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konsorcjum.</w:delText>
        </w:r>
      </w:del>
    </w:p>
    <w:p w14:paraId="32B50879" w14:textId="5B667926" w:rsidR="00F7208E" w:rsidRPr="00A2773D" w:rsidDel="007B7C09" w:rsidRDefault="008C7CF7" w:rsidP="00EE665C">
      <w:pPr>
        <w:pStyle w:val="Akapitzlist"/>
        <w:numPr>
          <w:ilvl w:val="0"/>
          <w:numId w:val="13"/>
        </w:numPr>
        <w:tabs>
          <w:tab w:val="left" w:pos="684"/>
        </w:tabs>
        <w:spacing w:before="0" w:line="276" w:lineRule="auto"/>
        <w:ind w:left="683" w:right="116" w:hanging="426"/>
        <w:jc w:val="both"/>
        <w:rPr>
          <w:del w:id="452" w:author="Barbara Skoczeń" w:date="2022-06-23T14:10:00Z"/>
          <w:rFonts w:asciiTheme="minorHAnsi" w:hAnsiTheme="minorHAnsi" w:cstheme="minorHAnsi"/>
        </w:rPr>
      </w:pPr>
      <w:del w:id="453" w:author="Barbara Skoczeń" w:date="2022-06-23T14:10:00Z">
        <w:r w:rsidRPr="00A2773D" w:rsidDel="007B7C09">
          <w:rPr>
            <w:rFonts w:asciiTheme="minorHAnsi" w:hAnsiTheme="minorHAnsi" w:cstheme="minorHAnsi"/>
          </w:rPr>
          <w:delText xml:space="preserve">Jeżeli Wykonawca nie złoży przedmiotowych środków dowodowych lub złożone przedmiotowe środki dowodowe będą niekompletne, Zamawiający wezwie do ich złożenia lub uzupełnienia  </w:delText>
        </w:r>
        <w:r w:rsidR="008B4209" w:rsidRPr="00A2773D" w:rsidDel="007B7C09">
          <w:rPr>
            <w:rFonts w:asciiTheme="minorHAnsi" w:hAnsiTheme="minorHAnsi" w:cstheme="minorHAnsi"/>
          </w:rPr>
          <w:br/>
        </w:r>
        <w:r w:rsidRPr="00A2773D" w:rsidDel="007B7C09">
          <w:rPr>
            <w:rFonts w:asciiTheme="minorHAnsi" w:hAnsiTheme="minorHAnsi" w:cstheme="minorHAnsi"/>
          </w:rPr>
          <w:delText>w wyznaczonym</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terminie.</w:delText>
        </w:r>
      </w:del>
    </w:p>
    <w:p w14:paraId="6612DB1A" w14:textId="660F0E65" w:rsidR="00F7208E" w:rsidRPr="00A2773D" w:rsidDel="007B7C09" w:rsidRDefault="008C7CF7" w:rsidP="00EE665C">
      <w:pPr>
        <w:pStyle w:val="Akapitzlist"/>
        <w:numPr>
          <w:ilvl w:val="0"/>
          <w:numId w:val="13"/>
        </w:numPr>
        <w:tabs>
          <w:tab w:val="left" w:pos="684"/>
        </w:tabs>
        <w:spacing w:before="0" w:line="276" w:lineRule="auto"/>
        <w:ind w:left="683" w:right="116" w:hanging="426"/>
        <w:jc w:val="both"/>
        <w:rPr>
          <w:del w:id="454" w:author="Barbara Skoczeń" w:date="2022-06-23T14:10:00Z"/>
          <w:rFonts w:asciiTheme="minorHAnsi" w:hAnsiTheme="minorHAnsi" w:cstheme="minorHAnsi"/>
        </w:rPr>
      </w:pPr>
      <w:del w:id="455" w:author="Barbara Skoczeń" w:date="2022-06-23T14:10:00Z">
        <w:r w:rsidRPr="00A2773D" w:rsidDel="007B7C09">
          <w:rPr>
            <w:rFonts w:asciiTheme="minorHAnsi" w:hAnsiTheme="minorHAnsi" w:cstheme="minorHAnsi"/>
          </w:rPr>
          <w:delText>Postanowień pkt 1</w:delText>
        </w:r>
        <w:r w:rsidR="00B96B92" w:rsidRPr="00A2773D" w:rsidDel="007B7C09">
          <w:rPr>
            <w:rFonts w:asciiTheme="minorHAnsi" w:hAnsiTheme="minorHAnsi" w:cstheme="minorHAnsi"/>
          </w:rPr>
          <w:delText>8</w:delText>
        </w:r>
        <w:r w:rsidRPr="00A2773D" w:rsidDel="007B7C09">
          <w:rPr>
            <w:rFonts w:asciiTheme="minorHAnsi" w:hAnsiTheme="minorHAnsi" w:cstheme="minorHAnsi"/>
          </w:rPr>
          <w:delTex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delText>
        </w:r>
      </w:del>
    </w:p>
    <w:p w14:paraId="7C6C69C8" w14:textId="6DC6FC1B" w:rsidR="00F7208E" w:rsidRPr="00A2773D" w:rsidDel="007B7C09" w:rsidRDefault="008C7CF7" w:rsidP="00EE665C">
      <w:pPr>
        <w:pStyle w:val="Akapitzlist"/>
        <w:numPr>
          <w:ilvl w:val="0"/>
          <w:numId w:val="13"/>
        </w:numPr>
        <w:tabs>
          <w:tab w:val="left" w:pos="708"/>
        </w:tabs>
        <w:spacing w:before="0" w:line="276" w:lineRule="auto"/>
        <w:ind w:left="683" w:right="116" w:hanging="426"/>
        <w:jc w:val="both"/>
        <w:rPr>
          <w:del w:id="456" w:author="Barbara Skoczeń" w:date="2022-06-23T14:10:00Z"/>
          <w:rFonts w:asciiTheme="minorHAnsi" w:hAnsiTheme="minorHAnsi" w:cstheme="minorHAnsi"/>
        </w:rPr>
      </w:pPr>
      <w:del w:id="457" w:author="Barbara Skoczeń" w:date="2022-06-23T14:10:00Z">
        <w:r w:rsidRPr="00A2773D" w:rsidDel="007B7C09">
          <w:rPr>
            <w:rFonts w:asciiTheme="minorHAnsi" w:hAnsiTheme="minorHAnsi" w:cstheme="minorHAnsi"/>
          </w:rPr>
          <w:delText xml:space="preserve">Wykonawca nie jest zobowiązany do złożenia podmiotowych środków dowodowych, które </w:delText>
        </w:r>
        <w:r w:rsidR="006362CF" w:rsidRPr="00A2773D" w:rsidDel="007B7C09">
          <w:rPr>
            <w:rFonts w:asciiTheme="minorHAnsi" w:hAnsiTheme="minorHAnsi" w:cstheme="minorHAnsi"/>
          </w:rPr>
          <w:delText>zamawiający posiada</w:delText>
        </w:r>
        <w:r w:rsidRPr="00A2773D" w:rsidDel="007B7C09">
          <w:rPr>
            <w:rFonts w:asciiTheme="minorHAnsi" w:hAnsiTheme="minorHAnsi" w:cstheme="minorHAnsi"/>
          </w:rPr>
          <w:delText>, jeżeli wykonawca wskaże te środki oraz potwierdzi ich prawidłowość</w:delText>
        </w:r>
        <w:r w:rsidR="00EE355B" w:rsidRPr="00A2773D" w:rsidDel="007B7C09">
          <w:rPr>
            <w:rFonts w:asciiTheme="minorHAnsi" w:hAnsiTheme="minorHAnsi" w:cstheme="minorHAnsi"/>
          </w:rPr>
          <w:delText xml:space="preserve"> </w:delText>
        </w:r>
        <w:r w:rsidR="00EE355B" w:rsidRPr="00A2773D" w:rsidDel="007B7C09">
          <w:rPr>
            <w:rFonts w:asciiTheme="minorHAnsi" w:hAnsiTheme="minorHAnsi" w:cstheme="minorHAnsi"/>
          </w:rPr>
          <w:br/>
        </w:r>
        <w:r w:rsidRPr="00A2773D" w:rsidDel="007B7C09">
          <w:rPr>
            <w:rFonts w:asciiTheme="minorHAnsi" w:hAnsiTheme="minorHAnsi" w:cstheme="minorHAnsi"/>
          </w:rPr>
          <w:delText>i</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aktualność.</w:delText>
        </w:r>
      </w:del>
    </w:p>
    <w:p w14:paraId="662308BA" w14:textId="3F1BFD8D" w:rsidR="00F7208E" w:rsidRPr="00A2773D" w:rsidDel="007B7C09" w:rsidRDefault="008C7CF7" w:rsidP="00EE665C">
      <w:pPr>
        <w:pStyle w:val="Akapitzlist"/>
        <w:numPr>
          <w:ilvl w:val="0"/>
          <w:numId w:val="12"/>
        </w:numPr>
        <w:tabs>
          <w:tab w:val="left" w:pos="708"/>
        </w:tabs>
        <w:spacing w:before="0" w:line="276" w:lineRule="auto"/>
        <w:rPr>
          <w:del w:id="458" w:author="Barbara Skoczeń" w:date="2022-06-23T14:10:00Z"/>
          <w:rFonts w:asciiTheme="minorHAnsi" w:hAnsiTheme="minorHAnsi" w:cstheme="minorHAnsi"/>
        </w:rPr>
      </w:pPr>
      <w:del w:id="459" w:author="Barbara Skoczeń" w:date="2022-06-23T14:10:00Z">
        <w:r w:rsidRPr="00A2773D" w:rsidDel="007B7C09">
          <w:rPr>
            <w:rFonts w:asciiTheme="minorHAnsi" w:hAnsiTheme="minorHAnsi" w:cstheme="minorHAnsi"/>
          </w:rPr>
          <w:delText>Wykonawca składa podmiotowe środki dowodowe aktualne na dzień ich</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złożenia.</w:delText>
        </w:r>
      </w:del>
    </w:p>
    <w:p w14:paraId="7528C71F" w14:textId="50DED6B5" w:rsidR="00E03EA3" w:rsidDel="007B7C09" w:rsidRDefault="00E03EA3" w:rsidP="00EE665C">
      <w:pPr>
        <w:pStyle w:val="Akapitzlist"/>
        <w:numPr>
          <w:ilvl w:val="0"/>
          <w:numId w:val="12"/>
        </w:numPr>
        <w:tabs>
          <w:tab w:val="left" w:pos="708"/>
        </w:tabs>
        <w:spacing w:before="0" w:line="276" w:lineRule="auto"/>
        <w:rPr>
          <w:del w:id="460" w:author="Barbara Skoczeń" w:date="2022-06-23T14:10:00Z"/>
          <w:rFonts w:asciiTheme="minorHAnsi" w:hAnsiTheme="minorHAnsi" w:cstheme="minorHAnsi"/>
        </w:rPr>
      </w:pPr>
      <w:del w:id="461" w:author="Barbara Skoczeń" w:date="2022-06-23T14:10:00Z">
        <w:r w:rsidRPr="00A2773D" w:rsidDel="007B7C09">
          <w:rPr>
            <w:rFonts w:asciiTheme="minorHAnsi" w:hAnsiTheme="minorHAnsi" w:cstheme="minorHAnsi"/>
          </w:rPr>
          <w:delText>W przypadku, kiedy Wykonawca zamierza powierzyć wykonanie części zamówienia</w:delText>
        </w:r>
        <w:r w:rsidR="006362CF"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podwykonawcy, Zamawiający żąda wskazania przez wykonawcę w Formularzu oferty, części</w:delText>
        </w:r>
        <w:r w:rsidR="006362CF"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zamówienia, których wykonanie zamierza powierzyć podwykonawcom, i podania przez</w:delText>
        </w:r>
        <w:r w:rsidR="006362CF"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wykonawcę firm podwykonawców o ile są znane</w:delText>
        </w:r>
        <w:r w:rsidR="00EA7014" w:rsidRPr="00A2773D" w:rsidDel="007B7C09">
          <w:rPr>
            <w:rFonts w:asciiTheme="minorHAnsi" w:hAnsiTheme="minorHAnsi" w:cstheme="minorHAnsi"/>
          </w:rPr>
          <w:delText>.</w:delText>
        </w:r>
      </w:del>
    </w:p>
    <w:p w14:paraId="088832ED" w14:textId="0FDFBA25" w:rsidR="00E02809" w:rsidRPr="00A2773D" w:rsidDel="007B7C09" w:rsidRDefault="00E02809" w:rsidP="00E02809">
      <w:pPr>
        <w:pStyle w:val="Akapitzlist"/>
        <w:tabs>
          <w:tab w:val="left" w:pos="708"/>
        </w:tabs>
        <w:spacing w:before="0" w:line="276" w:lineRule="auto"/>
        <w:ind w:left="708" w:firstLine="0"/>
        <w:rPr>
          <w:del w:id="462" w:author="Barbara Skoczeń" w:date="2022-06-23T14:10:00Z"/>
          <w:rFonts w:asciiTheme="minorHAnsi" w:hAnsiTheme="minorHAnsi" w:cstheme="minorHAnsi"/>
        </w:rPr>
      </w:pPr>
    </w:p>
    <w:p w14:paraId="0E08A551" w14:textId="2A0BF792" w:rsidR="00F7208E" w:rsidRPr="00A2773D" w:rsidDel="007B7C09" w:rsidRDefault="008C7CF7" w:rsidP="00EE665C">
      <w:pPr>
        <w:pStyle w:val="Nagwek1"/>
        <w:numPr>
          <w:ilvl w:val="0"/>
          <w:numId w:val="11"/>
        </w:numPr>
        <w:tabs>
          <w:tab w:val="left" w:pos="784"/>
        </w:tabs>
        <w:spacing w:line="276" w:lineRule="auto"/>
        <w:jc w:val="both"/>
        <w:rPr>
          <w:del w:id="463" w:author="Barbara Skoczeń" w:date="2022-06-23T14:10:00Z"/>
          <w:rFonts w:asciiTheme="minorHAnsi" w:hAnsiTheme="minorHAnsi" w:cstheme="minorHAnsi"/>
        </w:rPr>
      </w:pPr>
      <w:bookmarkStart w:id="464" w:name="_Toc77682827"/>
      <w:del w:id="465" w:author="Barbara Skoczeń" w:date="2022-06-23T14:10:00Z">
        <w:r w:rsidRPr="00A2773D" w:rsidDel="007B7C09">
          <w:rPr>
            <w:rFonts w:asciiTheme="minorHAnsi" w:hAnsiTheme="minorHAnsi" w:cstheme="minorHAnsi"/>
          </w:rPr>
          <w:delText>SPOSÓB ORAZ TERMIN SKŁADANIA</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OFERT</w:delText>
        </w:r>
        <w:bookmarkEnd w:id="464"/>
      </w:del>
    </w:p>
    <w:p w14:paraId="234F4D95" w14:textId="1EBEEC84" w:rsidR="00F7208E" w:rsidRPr="00A2773D" w:rsidDel="007B7C09" w:rsidRDefault="008C7CF7" w:rsidP="00ED3F15">
      <w:pPr>
        <w:pStyle w:val="Tekstpodstawowy"/>
        <w:numPr>
          <w:ilvl w:val="0"/>
          <w:numId w:val="20"/>
        </w:numPr>
        <w:spacing w:line="276" w:lineRule="auto"/>
        <w:ind w:left="567" w:hanging="283"/>
        <w:jc w:val="both"/>
        <w:rPr>
          <w:del w:id="466" w:author="Barbara Skoczeń" w:date="2022-06-23T14:10:00Z"/>
          <w:rFonts w:asciiTheme="minorHAnsi" w:hAnsiTheme="minorHAnsi" w:cstheme="minorHAnsi"/>
        </w:rPr>
      </w:pPr>
      <w:del w:id="467" w:author="Barbara Skoczeń" w:date="2022-06-23T14:10:00Z">
        <w:r w:rsidRPr="00A2773D" w:rsidDel="007B7C09">
          <w:rPr>
            <w:rFonts w:asciiTheme="minorHAnsi" w:hAnsiTheme="minorHAnsi" w:cstheme="minorHAnsi"/>
          </w:rPr>
          <w:delText>Wykonawca składa ofertę za pośrednictwem Formularza do złożenia lub wycofania oferty dostępnego na ePUAP i udostępnionego również na miniPortalu. Sposób złożenia oferty opisany został w Instrukcji użytkownika dostępnej na</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miniPortalu.</w:delText>
        </w:r>
      </w:del>
    </w:p>
    <w:p w14:paraId="346009D2" w14:textId="3A6E44CE" w:rsidR="00F7208E" w:rsidRPr="0002332A" w:rsidDel="007B7C09" w:rsidRDefault="008C7CF7" w:rsidP="00B245E3">
      <w:pPr>
        <w:pStyle w:val="Akapitzlist"/>
        <w:numPr>
          <w:ilvl w:val="0"/>
          <w:numId w:val="20"/>
        </w:numPr>
        <w:tabs>
          <w:tab w:val="left" w:pos="567"/>
        </w:tabs>
        <w:spacing w:before="0" w:line="276" w:lineRule="auto"/>
        <w:ind w:left="567" w:right="116" w:hanging="283"/>
        <w:rPr>
          <w:del w:id="468" w:author="Barbara Skoczeń" w:date="2022-06-23T14:10:00Z"/>
          <w:rFonts w:asciiTheme="minorHAnsi" w:hAnsiTheme="minorHAnsi" w:cstheme="minorHAnsi"/>
          <w:b/>
          <w:bCs/>
        </w:rPr>
      </w:pPr>
      <w:del w:id="469" w:author="Barbara Skoczeń" w:date="2022-06-23T14:10:00Z">
        <w:r w:rsidRPr="00A2773D" w:rsidDel="007B7C09">
          <w:rPr>
            <w:rFonts w:asciiTheme="minorHAnsi" w:hAnsiTheme="minorHAnsi" w:cstheme="minorHAnsi"/>
          </w:rPr>
          <w:delText xml:space="preserve">Ofertę wraz z wymaganymi załącznikami należy złożyć w terminie do </w:delText>
        </w:r>
        <w:r w:rsidRPr="0002332A" w:rsidDel="007B7C09">
          <w:rPr>
            <w:rFonts w:asciiTheme="minorHAnsi" w:hAnsiTheme="minorHAnsi" w:cstheme="minorHAnsi"/>
            <w:b/>
            <w:bCs/>
          </w:rPr>
          <w:delText>d</w:delText>
        </w:r>
        <w:r w:rsidRPr="0002332A" w:rsidDel="007B7C09">
          <w:rPr>
            <w:rFonts w:asciiTheme="minorHAnsi" w:hAnsiTheme="minorHAnsi" w:cstheme="minorHAnsi"/>
            <w:b/>
            <w:bCs/>
            <w:rPrChange w:id="470" w:author="Barbara Skoczeń" w:date="2022-06-23T07:27:00Z">
              <w:rPr>
                <w:rFonts w:asciiTheme="minorHAnsi" w:hAnsiTheme="minorHAnsi" w:cstheme="minorHAnsi"/>
                <w:b/>
                <w:bCs/>
                <w:highlight w:val="yellow"/>
              </w:rPr>
            </w:rPrChange>
          </w:rPr>
          <w:delText xml:space="preserve">nia </w:delText>
        </w:r>
      </w:del>
      <w:del w:id="471" w:author="Barbara Skoczeń" w:date="2022-06-23T07:27:00Z">
        <w:r w:rsidR="006B4C33" w:rsidRPr="0002332A" w:rsidDel="0002332A">
          <w:rPr>
            <w:rFonts w:asciiTheme="minorHAnsi" w:hAnsiTheme="minorHAnsi" w:cstheme="minorHAnsi"/>
            <w:b/>
            <w:bCs/>
            <w:rPrChange w:id="472" w:author="Barbara Skoczeń" w:date="2022-06-23T07:27:00Z">
              <w:rPr>
                <w:rFonts w:asciiTheme="minorHAnsi" w:hAnsiTheme="minorHAnsi" w:cstheme="minorHAnsi"/>
                <w:b/>
                <w:bCs/>
                <w:highlight w:val="yellow"/>
              </w:rPr>
            </w:rPrChange>
          </w:rPr>
          <w:delText>2</w:delText>
        </w:r>
      </w:del>
      <w:ins w:id="473" w:author="Sławomir Szałajko" w:date="2022-06-14T11:11:00Z">
        <w:del w:id="474" w:author="Barbara Skoczeń" w:date="2022-06-23T07:27:00Z">
          <w:r w:rsidR="005C495A" w:rsidRPr="0002332A" w:rsidDel="0002332A">
            <w:rPr>
              <w:rFonts w:asciiTheme="minorHAnsi" w:hAnsiTheme="minorHAnsi" w:cstheme="minorHAnsi"/>
              <w:b/>
              <w:bCs/>
              <w:rPrChange w:id="475" w:author="Barbara Skoczeń" w:date="2022-06-23T07:27:00Z">
                <w:rPr>
                  <w:rFonts w:asciiTheme="minorHAnsi" w:hAnsiTheme="minorHAnsi" w:cstheme="minorHAnsi"/>
                  <w:b/>
                  <w:bCs/>
                  <w:highlight w:val="yellow"/>
                </w:rPr>
              </w:rPrChange>
            </w:rPr>
            <w:delText>8</w:delText>
          </w:r>
        </w:del>
      </w:ins>
      <w:del w:id="476" w:author="Barbara Skoczeń" w:date="2022-06-23T07:27:00Z">
        <w:r w:rsidR="00A34291" w:rsidRPr="0002332A" w:rsidDel="0002332A">
          <w:rPr>
            <w:rFonts w:asciiTheme="minorHAnsi" w:hAnsiTheme="minorHAnsi" w:cstheme="minorHAnsi"/>
            <w:b/>
            <w:bCs/>
            <w:rPrChange w:id="477" w:author="Barbara Skoczeń" w:date="2022-06-23T07:27:00Z">
              <w:rPr>
                <w:rFonts w:asciiTheme="minorHAnsi" w:hAnsiTheme="minorHAnsi" w:cstheme="minorHAnsi"/>
                <w:b/>
                <w:bCs/>
                <w:highlight w:val="yellow"/>
              </w:rPr>
            </w:rPrChange>
          </w:rPr>
          <w:delText>2</w:delText>
        </w:r>
        <w:r w:rsidR="006B4C33" w:rsidRPr="0002332A" w:rsidDel="0002332A">
          <w:rPr>
            <w:rFonts w:asciiTheme="minorHAnsi" w:hAnsiTheme="minorHAnsi" w:cstheme="minorHAnsi"/>
            <w:b/>
            <w:bCs/>
            <w:rPrChange w:id="478" w:author="Barbara Skoczeń" w:date="2022-06-23T07:27:00Z">
              <w:rPr>
                <w:rFonts w:asciiTheme="minorHAnsi" w:hAnsiTheme="minorHAnsi" w:cstheme="minorHAnsi"/>
                <w:b/>
                <w:bCs/>
                <w:highlight w:val="yellow"/>
              </w:rPr>
            </w:rPrChange>
          </w:rPr>
          <w:delText>.06</w:delText>
        </w:r>
      </w:del>
      <w:del w:id="479" w:author="Barbara Skoczeń" w:date="2022-06-23T14:10:00Z">
        <w:r w:rsidR="00EA7014" w:rsidRPr="0002332A" w:rsidDel="007B7C09">
          <w:rPr>
            <w:rFonts w:asciiTheme="minorHAnsi" w:hAnsiTheme="minorHAnsi" w:cstheme="minorHAnsi"/>
            <w:b/>
            <w:bCs/>
            <w:rPrChange w:id="480" w:author="Barbara Skoczeń" w:date="2022-06-23T07:27:00Z">
              <w:rPr>
                <w:rFonts w:asciiTheme="minorHAnsi" w:hAnsiTheme="minorHAnsi" w:cstheme="minorHAnsi"/>
                <w:b/>
                <w:bCs/>
                <w:highlight w:val="yellow"/>
              </w:rPr>
            </w:rPrChange>
          </w:rPr>
          <w:delText>.202</w:delText>
        </w:r>
        <w:r w:rsidR="00C938F5" w:rsidRPr="0002332A" w:rsidDel="007B7C09">
          <w:rPr>
            <w:rFonts w:asciiTheme="minorHAnsi" w:hAnsiTheme="minorHAnsi" w:cstheme="minorHAnsi"/>
            <w:b/>
            <w:bCs/>
            <w:rPrChange w:id="481" w:author="Barbara Skoczeń" w:date="2022-06-23T07:27:00Z">
              <w:rPr>
                <w:rFonts w:asciiTheme="minorHAnsi" w:hAnsiTheme="minorHAnsi" w:cstheme="minorHAnsi"/>
                <w:b/>
                <w:bCs/>
                <w:highlight w:val="yellow"/>
              </w:rPr>
            </w:rPrChange>
          </w:rPr>
          <w:delText>2</w:delText>
        </w:r>
        <w:r w:rsidRPr="0002332A" w:rsidDel="007B7C09">
          <w:rPr>
            <w:rFonts w:asciiTheme="minorHAnsi" w:hAnsiTheme="minorHAnsi" w:cstheme="minorHAnsi"/>
            <w:b/>
            <w:bCs/>
            <w:rPrChange w:id="482" w:author="Barbara Skoczeń" w:date="2022-06-23T07:27:00Z">
              <w:rPr>
                <w:rFonts w:asciiTheme="minorHAnsi" w:hAnsiTheme="minorHAnsi" w:cstheme="minorHAnsi"/>
                <w:b/>
                <w:bCs/>
                <w:highlight w:val="yellow"/>
              </w:rPr>
            </w:rPrChange>
          </w:rPr>
          <w:delText xml:space="preserve"> r., do godz.</w:delText>
        </w:r>
        <w:r w:rsidR="00EC0298" w:rsidRPr="0002332A" w:rsidDel="007B7C09">
          <w:rPr>
            <w:rFonts w:asciiTheme="minorHAnsi" w:hAnsiTheme="minorHAnsi" w:cstheme="minorHAnsi"/>
            <w:b/>
            <w:bCs/>
            <w:rPrChange w:id="483" w:author="Barbara Skoczeń" w:date="2022-06-23T07:27:00Z">
              <w:rPr>
                <w:rFonts w:asciiTheme="minorHAnsi" w:hAnsiTheme="minorHAnsi" w:cstheme="minorHAnsi"/>
                <w:b/>
                <w:bCs/>
                <w:highlight w:val="yellow"/>
              </w:rPr>
            </w:rPrChange>
          </w:rPr>
          <w:delText xml:space="preserve"> </w:delText>
        </w:r>
        <w:r w:rsidR="00EA7014" w:rsidRPr="0002332A" w:rsidDel="007B7C09">
          <w:rPr>
            <w:rFonts w:asciiTheme="minorHAnsi" w:hAnsiTheme="minorHAnsi" w:cstheme="minorHAnsi"/>
            <w:b/>
            <w:bCs/>
            <w:rPrChange w:id="484" w:author="Barbara Skoczeń" w:date="2022-06-23T07:27:00Z">
              <w:rPr>
                <w:rFonts w:asciiTheme="minorHAnsi" w:hAnsiTheme="minorHAnsi" w:cstheme="minorHAnsi"/>
                <w:b/>
                <w:bCs/>
                <w:highlight w:val="yellow"/>
              </w:rPr>
            </w:rPrChange>
          </w:rPr>
          <w:delText>10.00</w:delText>
        </w:r>
        <w:r w:rsidR="00741BC9" w:rsidRPr="0002332A" w:rsidDel="007B7C09">
          <w:rPr>
            <w:rFonts w:asciiTheme="minorHAnsi" w:hAnsiTheme="minorHAnsi" w:cstheme="minorHAnsi"/>
            <w:b/>
            <w:bCs/>
            <w:rPrChange w:id="485" w:author="Barbara Skoczeń" w:date="2022-06-23T07:27:00Z">
              <w:rPr>
                <w:rFonts w:asciiTheme="minorHAnsi" w:hAnsiTheme="minorHAnsi" w:cstheme="minorHAnsi"/>
                <w:b/>
                <w:bCs/>
                <w:highlight w:val="yellow"/>
              </w:rPr>
            </w:rPrChange>
          </w:rPr>
          <w:delText>.</w:delText>
        </w:r>
      </w:del>
    </w:p>
    <w:p w14:paraId="63659C12" w14:textId="3666ABF1" w:rsidR="00F7208E" w:rsidRPr="00A2773D" w:rsidDel="007B7C09" w:rsidRDefault="008C7CF7" w:rsidP="00ED3F15">
      <w:pPr>
        <w:pStyle w:val="Akapitzlist"/>
        <w:numPr>
          <w:ilvl w:val="0"/>
          <w:numId w:val="20"/>
        </w:numPr>
        <w:tabs>
          <w:tab w:val="left" w:pos="618"/>
        </w:tabs>
        <w:spacing w:before="0" w:line="276" w:lineRule="auto"/>
        <w:rPr>
          <w:del w:id="486" w:author="Barbara Skoczeń" w:date="2022-06-23T14:10:00Z"/>
          <w:rFonts w:asciiTheme="minorHAnsi" w:hAnsiTheme="minorHAnsi" w:cstheme="minorHAnsi"/>
        </w:rPr>
      </w:pPr>
      <w:del w:id="487" w:author="Barbara Skoczeń" w:date="2022-06-23T14:10:00Z">
        <w:r w:rsidRPr="00A2773D" w:rsidDel="007B7C09">
          <w:rPr>
            <w:rFonts w:asciiTheme="minorHAnsi" w:hAnsiTheme="minorHAnsi" w:cstheme="minorHAnsi"/>
          </w:rPr>
          <w:lastRenderedPageBreak/>
          <w:delText>Wykonawca może złożyć tylko jedną</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ofertę</w:delText>
        </w:r>
      </w:del>
      <w:ins w:id="488" w:author="Sławomir Szałajko" w:date="2022-06-15T08:20:00Z">
        <w:del w:id="489" w:author="Barbara Skoczeń" w:date="2022-06-23T14:10:00Z">
          <w:r w:rsidR="00D366A2" w:rsidDel="007B7C09">
            <w:rPr>
              <w:rFonts w:asciiTheme="minorHAnsi" w:hAnsiTheme="minorHAnsi" w:cstheme="minorHAnsi"/>
            </w:rPr>
            <w:delText>.</w:delText>
          </w:r>
        </w:del>
      </w:ins>
      <w:del w:id="490" w:author="Barbara Skoczeń" w:date="2022-06-23T14:10:00Z">
        <w:r w:rsidR="00912EBB" w:rsidDel="007B7C09">
          <w:rPr>
            <w:rFonts w:asciiTheme="minorHAnsi" w:hAnsiTheme="minorHAnsi" w:cstheme="minorHAnsi"/>
          </w:rPr>
          <w:delText xml:space="preserve"> na każdą część zamówienia</w:delText>
        </w:r>
        <w:r w:rsidRPr="00A2773D" w:rsidDel="007B7C09">
          <w:rPr>
            <w:rFonts w:asciiTheme="minorHAnsi" w:hAnsiTheme="minorHAnsi" w:cstheme="minorHAnsi"/>
          </w:rPr>
          <w:delText>.</w:delText>
        </w:r>
      </w:del>
    </w:p>
    <w:p w14:paraId="4C215620" w14:textId="2A2DA9F5" w:rsidR="00F7208E" w:rsidRPr="00A2773D" w:rsidDel="007B7C09" w:rsidRDefault="008C7CF7" w:rsidP="00ED3F15">
      <w:pPr>
        <w:pStyle w:val="Akapitzlist"/>
        <w:numPr>
          <w:ilvl w:val="0"/>
          <w:numId w:val="20"/>
        </w:numPr>
        <w:tabs>
          <w:tab w:val="left" w:pos="618"/>
        </w:tabs>
        <w:spacing w:before="0" w:line="276" w:lineRule="auto"/>
        <w:rPr>
          <w:del w:id="491" w:author="Barbara Skoczeń" w:date="2022-06-23T14:10:00Z"/>
          <w:rFonts w:asciiTheme="minorHAnsi" w:hAnsiTheme="minorHAnsi" w:cstheme="minorHAnsi"/>
        </w:rPr>
      </w:pPr>
      <w:del w:id="492" w:author="Barbara Skoczeń" w:date="2022-06-23T14:10:00Z">
        <w:r w:rsidRPr="00A2773D" w:rsidDel="007B7C09">
          <w:rPr>
            <w:rFonts w:asciiTheme="minorHAnsi" w:hAnsiTheme="minorHAnsi" w:cstheme="minorHAnsi"/>
          </w:rPr>
          <w:delText>Dokumenty sporządzone w języku obcym są składane wraz z tłumaczeniem na język</w:delText>
        </w:r>
        <w:r w:rsidRPr="00A2773D" w:rsidDel="007B7C09">
          <w:rPr>
            <w:rFonts w:asciiTheme="minorHAnsi" w:hAnsiTheme="minorHAnsi" w:cstheme="minorHAnsi"/>
            <w:spacing w:val="-26"/>
          </w:rPr>
          <w:delText xml:space="preserve"> </w:delText>
        </w:r>
        <w:r w:rsidRPr="00A2773D" w:rsidDel="007B7C09">
          <w:rPr>
            <w:rFonts w:asciiTheme="minorHAnsi" w:hAnsiTheme="minorHAnsi" w:cstheme="minorHAnsi"/>
          </w:rPr>
          <w:delText>polski.</w:delText>
        </w:r>
      </w:del>
    </w:p>
    <w:p w14:paraId="35F1DF92" w14:textId="2C39AC61" w:rsidR="00F7208E" w:rsidRPr="00A2773D" w:rsidDel="007B7C09" w:rsidRDefault="008C7CF7" w:rsidP="00ED3F15">
      <w:pPr>
        <w:pStyle w:val="Akapitzlist"/>
        <w:numPr>
          <w:ilvl w:val="0"/>
          <w:numId w:val="20"/>
        </w:numPr>
        <w:tabs>
          <w:tab w:val="left" w:pos="618"/>
        </w:tabs>
        <w:spacing w:before="0" w:line="276" w:lineRule="auto"/>
        <w:rPr>
          <w:del w:id="493" w:author="Barbara Skoczeń" w:date="2022-06-23T14:10:00Z"/>
          <w:rFonts w:asciiTheme="minorHAnsi" w:hAnsiTheme="minorHAnsi" w:cstheme="minorHAnsi"/>
        </w:rPr>
      </w:pPr>
      <w:del w:id="494" w:author="Barbara Skoczeń" w:date="2022-06-23T14:10:00Z">
        <w:r w:rsidRPr="00A2773D" w:rsidDel="007B7C09">
          <w:rPr>
            <w:rFonts w:asciiTheme="minorHAnsi" w:hAnsiTheme="minorHAnsi" w:cstheme="minorHAnsi"/>
          </w:rPr>
          <w:delText>Zamawiający odrzuci ofertę złożoną po terminie składania</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ofert.</w:delText>
        </w:r>
      </w:del>
    </w:p>
    <w:p w14:paraId="41305A61" w14:textId="1C11C408" w:rsidR="00F7208E" w:rsidRPr="00901305" w:rsidDel="007B7C09" w:rsidRDefault="008C7CF7" w:rsidP="00B245E3">
      <w:pPr>
        <w:pStyle w:val="Akapitzlist"/>
        <w:numPr>
          <w:ilvl w:val="0"/>
          <w:numId w:val="20"/>
        </w:numPr>
        <w:tabs>
          <w:tab w:val="left" w:pos="618"/>
        </w:tabs>
        <w:spacing w:before="0" w:line="276" w:lineRule="auto"/>
        <w:rPr>
          <w:del w:id="495" w:author="Barbara Skoczeń" w:date="2022-06-23T14:10:00Z"/>
          <w:rFonts w:asciiTheme="minorHAnsi" w:hAnsiTheme="minorHAnsi" w:cstheme="minorHAnsi"/>
        </w:rPr>
      </w:pPr>
      <w:del w:id="496" w:author="Barbara Skoczeń" w:date="2022-06-23T14:10:00Z">
        <w:r w:rsidRPr="00EC0298" w:rsidDel="007B7C09">
          <w:rPr>
            <w:rFonts w:asciiTheme="minorHAnsi" w:hAnsiTheme="minorHAnsi" w:cstheme="minorHAnsi"/>
          </w:rPr>
          <w:delText>Wykonawca</w:delText>
        </w:r>
        <w:r w:rsidRPr="00EC0298" w:rsidDel="007B7C09">
          <w:rPr>
            <w:rFonts w:asciiTheme="minorHAnsi" w:hAnsiTheme="minorHAnsi" w:cstheme="minorHAnsi"/>
            <w:spacing w:val="41"/>
          </w:rPr>
          <w:delText xml:space="preserve"> </w:delText>
        </w:r>
        <w:r w:rsidRPr="00EC0298" w:rsidDel="007B7C09">
          <w:rPr>
            <w:rFonts w:asciiTheme="minorHAnsi" w:hAnsiTheme="minorHAnsi" w:cstheme="minorHAnsi"/>
          </w:rPr>
          <w:delText>po</w:delText>
        </w:r>
        <w:r w:rsidRPr="00EC0298" w:rsidDel="007B7C09">
          <w:rPr>
            <w:rFonts w:asciiTheme="minorHAnsi" w:hAnsiTheme="minorHAnsi" w:cstheme="minorHAnsi"/>
            <w:spacing w:val="39"/>
          </w:rPr>
          <w:delText xml:space="preserve"> </w:delText>
        </w:r>
        <w:r w:rsidRPr="00EC0298" w:rsidDel="007B7C09">
          <w:rPr>
            <w:rFonts w:asciiTheme="minorHAnsi" w:hAnsiTheme="minorHAnsi" w:cstheme="minorHAnsi"/>
          </w:rPr>
          <w:delText>przesłaniu</w:delText>
        </w:r>
        <w:r w:rsidRPr="00EC0298" w:rsidDel="007B7C09">
          <w:rPr>
            <w:rFonts w:asciiTheme="minorHAnsi" w:hAnsiTheme="minorHAnsi" w:cstheme="minorHAnsi"/>
            <w:spacing w:val="40"/>
          </w:rPr>
          <w:delText xml:space="preserve"> </w:delText>
        </w:r>
        <w:r w:rsidRPr="00EC0298" w:rsidDel="007B7C09">
          <w:rPr>
            <w:rFonts w:asciiTheme="minorHAnsi" w:hAnsiTheme="minorHAnsi" w:cstheme="minorHAnsi"/>
          </w:rPr>
          <w:delText>oferty</w:delText>
        </w:r>
        <w:r w:rsidRPr="00EC0298" w:rsidDel="007B7C09">
          <w:rPr>
            <w:rFonts w:asciiTheme="minorHAnsi" w:hAnsiTheme="minorHAnsi" w:cstheme="minorHAnsi"/>
            <w:spacing w:val="39"/>
          </w:rPr>
          <w:delText xml:space="preserve"> </w:delText>
        </w:r>
        <w:r w:rsidRPr="00EC0298" w:rsidDel="007B7C09">
          <w:rPr>
            <w:rFonts w:asciiTheme="minorHAnsi" w:hAnsiTheme="minorHAnsi" w:cstheme="minorHAnsi"/>
          </w:rPr>
          <w:delText>za</w:delText>
        </w:r>
        <w:r w:rsidRPr="00EC0298" w:rsidDel="007B7C09">
          <w:rPr>
            <w:rFonts w:asciiTheme="minorHAnsi" w:hAnsiTheme="minorHAnsi" w:cstheme="minorHAnsi"/>
            <w:spacing w:val="40"/>
          </w:rPr>
          <w:delText xml:space="preserve"> </w:delText>
        </w:r>
        <w:r w:rsidRPr="00EC0298" w:rsidDel="007B7C09">
          <w:rPr>
            <w:rFonts w:asciiTheme="minorHAnsi" w:hAnsiTheme="minorHAnsi" w:cstheme="minorHAnsi"/>
          </w:rPr>
          <w:delText>pomocą</w:delText>
        </w:r>
        <w:r w:rsidRPr="00EC0298" w:rsidDel="007B7C09">
          <w:rPr>
            <w:rFonts w:asciiTheme="minorHAnsi" w:hAnsiTheme="minorHAnsi" w:cstheme="minorHAnsi"/>
            <w:spacing w:val="39"/>
          </w:rPr>
          <w:delText xml:space="preserve"> </w:delText>
        </w:r>
        <w:r w:rsidRPr="00EC0298" w:rsidDel="007B7C09">
          <w:rPr>
            <w:rFonts w:asciiTheme="minorHAnsi" w:hAnsiTheme="minorHAnsi" w:cstheme="minorHAnsi"/>
          </w:rPr>
          <w:delText>Formularza</w:delText>
        </w:r>
        <w:r w:rsidRPr="00EC0298" w:rsidDel="007B7C09">
          <w:rPr>
            <w:rFonts w:asciiTheme="minorHAnsi" w:hAnsiTheme="minorHAnsi" w:cstheme="minorHAnsi"/>
            <w:spacing w:val="40"/>
          </w:rPr>
          <w:delText xml:space="preserve"> </w:delText>
        </w:r>
        <w:r w:rsidRPr="00EC0298" w:rsidDel="007B7C09">
          <w:rPr>
            <w:rFonts w:asciiTheme="minorHAnsi" w:hAnsiTheme="minorHAnsi" w:cstheme="minorHAnsi"/>
          </w:rPr>
          <w:delText>do</w:delText>
        </w:r>
        <w:r w:rsidRPr="00EC0298" w:rsidDel="007B7C09">
          <w:rPr>
            <w:rFonts w:asciiTheme="minorHAnsi" w:hAnsiTheme="minorHAnsi" w:cstheme="minorHAnsi"/>
            <w:spacing w:val="39"/>
          </w:rPr>
          <w:delText xml:space="preserve"> </w:delText>
        </w:r>
        <w:r w:rsidRPr="00EC0298" w:rsidDel="007B7C09">
          <w:rPr>
            <w:rFonts w:asciiTheme="minorHAnsi" w:hAnsiTheme="minorHAnsi" w:cstheme="minorHAnsi"/>
          </w:rPr>
          <w:delText>złożenia</w:delText>
        </w:r>
        <w:r w:rsidRPr="00EC0298" w:rsidDel="007B7C09">
          <w:rPr>
            <w:rFonts w:asciiTheme="minorHAnsi" w:hAnsiTheme="minorHAnsi" w:cstheme="minorHAnsi"/>
            <w:spacing w:val="41"/>
          </w:rPr>
          <w:delText xml:space="preserve"> </w:delText>
        </w:r>
        <w:r w:rsidRPr="00EC0298" w:rsidDel="007B7C09">
          <w:rPr>
            <w:rFonts w:asciiTheme="minorHAnsi" w:hAnsiTheme="minorHAnsi" w:cstheme="minorHAnsi"/>
          </w:rPr>
          <w:delText>lub</w:delText>
        </w:r>
        <w:r w:rsidRPr="00EC0298" w:rsidDel="007B7C09">
          <w:rPr>
            <w:rFonts w:asciiTheme="minorHAnsi" w:hAnsiTheme="minorHAnsi" w:cstheme="minorHAnsi"/>
            <w:spacing w:val="41"/>
          </w:rPr>
          <w:delText xml:space="preserve"> </w:delText>
        </w:r>
        <w:r w:rsidRPr="00EC0298" w:rsidDel="007B7C09">
          <w:rPr>
            <w:rFonts w:asciiTheme="minorHAnsi" w:hAnsiTheme="minorHAnsi" w:cstheme="minorHAnsi"/>
          </w:rPr>
          <w:delText>wycofania</w:delText>
        </w:r>
        <w:r w:rsidRPr="00EC0298" w:rsidDel="007B7C09">
          <w:rPr>
            <w:rFonts w:asciiTheme="minorHAnsi" w:hAnsiTheme="minorHAnsi" w:cstheme="minorHAnsi"/>
            <w:spacing w:val="39"/>
          </w:rPr>
          <w:delText xml:space="preserve"> </w:delText>
        </w:r>
        <w:r w:rsidRPr="00EC0298" w:rsidDel="007B7C09">
          <w:rPr>
            <w:rFonts w:asciiTheme="minorHAnsi" w:hAnsiTheme="minorHAnsi" w:cstheme="minorHAnsi"/>
          </w:rPr>
          <w:delText>oferty</w:delText>
        </w:r>
        <w:r w:rsidRPr="00EC0298" w:rsidDel="007B7C09">
          <w:rPr>
            <w:rFonts w:asciiTheme="minorHAnsi" w:hAnsiTheme="minorHAnsi" w:cstheme="minorHAnsi"/>
            <w:spacing w:val="40"/>
          </w:rPr>
          <w:delText xml:space="preserve"> </w:delText>
        </w:r>
        <w:r w:rsidRPr="00EC0298" w:rsidDel="007B7C09">
          <w:rPr>
            <w:rFonts w:asciiTheme="minorHAnsi" w:hAnsiTheme="minorHAnsi" w:cstheme="minorHAnsi"/>
          </w:rPr>
          <w:delText>na</w:delText>
        </w:r>
        <w:r w:rsidR="00EC0298" w:rsidRPr="00EC0298" w:rsidDel="007B7C09">
          <w:rPr>
            <w:rFonts w:asciiTheme="minorHAnsi" w:hAnsiTheme="minorHAnsi" w:cstheme="minorHAnsi"/>
          </w:rPr>
          <w:delText xml:space="preserve"> </w:delText>
        </w:r>
        <w:r w:rsidRPr="00B245E3" w:rsidDel="007B7C09">
          <w:rPr>
            <w:rFonts w:asciiTheme="minorHAnsi" w:hAnsiTheme="minorHAnsi" w:cstheme="minorHAnsi"/>
          </w:rPr>
          <w:delText>„ekranie sukcesu" otrzyma numer oferty generowany przez ePUAP. Ten numer należy zapisać</w:delText>
        </w:r>
        <w:r w:rsidR="00EC0298" w:rsidRPr="00B245E3" w:rsidDel="007B7C09">
          <w:rPr>
            <w:rFonts w:asciiTheme="minorHAnsi" w:hAnsiTheme="minorHAnsi" w:cstheme="minorHAnsi"/>
          </w:rPr>
          <w:delText xml:space="preserve"> </w:delText>
        </w:r>
        <w:r w:rsidR="00EC0298" w:rsidRPr="00EC0298" w:rsidDel="007B7C09">
          <w:rPr>
            <w:rFonts w:asciiTheme="minorHAnsi" w:hAnsiTheme="minorHAnsi" w:cstheme="minorHAnsi"/>
          </w:rPr>
          <w:br/>
        </w:r>
        <w:r w:rsidRPr="00901305" w:rsidDel="007B7C09">
          <w:rPr>
            <w:rFonts w:asciiTheme="minorHAnsi" w:hAnsiTheme="minorHAnsi" w:cstheme="minorHAnsi"/>
          </w:rPr>
          <w:delText>i zachować. Będzie on potrzebny w razie ewentualnego wycofania oferty.</w:delText>
        </w:r>
      </w:del>
    </w:p>
    <w:p w14:paraId="770824A9" w14:textId="5FD822F5" w:rsidR="00F7208E" w:rsidRPr="00EC0298" w:rsidDel="007B7C09" w:rsidRDefault="008C7CF7" w:rsidP="00ED3F15">
      <w:pPr>
        <w:pStyle w:val="Akapitzlist"/>
        <w:numPr>
          <w:ilvl w:val="0"/>
          <w:numId w:val="20"/>
        </w:numPr>
        <w:tabs>
          <w:tab w:val="left" w:pos="618"/>
        </w:tabs>
        <w:spacing w:before="0" w:line="276" w:lineRule="auto"/>
        <w:ind w:right="116"/>
        <w:rPr>
          <w:del w:id="497" w:author="Barbara Skoczeń" w:date="2022-06-23T14:10:00Z"/>
          <w:rFonts w:asciiTheme="minorHAnsi" w:hAnsiTheme="minorHAnsi" w:cstheme="minorHAnsi"/>
        </w:rPr>
      </w:pPr>
      <w:del w:id="498" w:author="Barbara Skoczeń" w:date="2022-06-23T14:10:00Z">
        <w:r w:rsidRPr="00EC0298" w:rsidDel="007B7C09">
          <w:rPr>
            <w:rFonts w:asciiTheme="minorHAnsi" w:hAnsiTheme="minorHAnsi" w:cstheme="minorHAnsi"/>
          </w:rPr>
          <w:delText>Wykonawca przed upływem terminu do składania ofert może wycofać ofertę za pośrednictwem Formularza do wycofania oferty dostępnego na ePUAP i udostępnionego również na miniPortalu. Sposób wycofania oferty został opisany w Instrukcji użytkownika dostępnej na</w:delText>
        </w:r>
        <w:r w:rsidRPr="00EC0298" w:rsidDel="007B7C09">
          <w:rPr>
            <w:rFonts w:asciiTheme="minorHAnsi" w:hAnsiTheme="minorHAnsi" w:cstheme="minorHAnsi"/>
            <w:spacing w:val="-17"/>
          </w:rPr>
          <w:delText xml:space="preserve"> </w:delText>
        </w:r>
        <w:r w:rsidRPr="00EC0298" w:rsidDel="007B7C09">
          <w:rPr>
            <w:rFonts w:asciiTheme="minorHAnsi" w:hAnsiTheme="minorHAnsi" w:cstheme="minorHAnsi"/>
          </w:rPr>
          <w:delText>miniPortalu.</w:delText>
        </w:r>
      </w:del>
    </w:p>
    <w:p w14:paraId="0E73570B" w14:textId="2562A192" w:rsidR="00F7208E" w:rsidRPr="00EC0298" w:rsidDel="007B7C09" w:rsidRDefault="008C7CF7" w:rsidP="00ED3F15">
      <w:pPr>
        <w:pStyle w:val="Akapitzlist"/>
        <w:numPr>
          <w:ilvl w:val="0"/>
          <w:numId w:val="20"/>
        </w:numPr>
        <w:tabs>
          <w:tab w:val="left" w:pos="618"/>
        </w:tabs>
        <w:spacing w:before="0" w:line="276" w:lineRule="auto"/>
        <w:rPr>
          <w:del w:id="499" w:author="Barbara Skoczeń" w:date="2022-06-23T14:10:00Z"/>
          <w:rFonts w:asciiTheme="minorHAnsi" w:hAnsiTheme="minorHAnsi" w:cstheme="minorHAnsi"/>
        </w:rPr>
      </w:pPr>
      <w:del w:id="500" w:author="Barbara Skoczeń" w:date="2022-06-23T14:10:00Z">
        <w:r w:rsidRPr="00EC0298" w:rsidDel="007B7C09">
          <w:rPr>
            <w:rFonts w:asciiTheme="minorHAnsi" w:hAnsiTheme="minorHAnsi" w:cstheme="minorHAnsi"/>
          </w:rPr>
          <w:delText>Wykonawca po upływie terminu do składania ofert nie może wycofać złożonej</w:delText>
        </w:r>
        <w:r w:rsidRPr="00EC0298" w:rsidDel="007B7C09">
          <w:rPr>
            <w:rFonts w:asciiTheme="minorHAnsi" w:hAnsiTheme="minorHAnsi" w:cstheme="minorHAnsi"/>
            <w:spacing w:val="-15"/>
          </w:rPr>
          <w:delText xml:space="preserve"> </w:delText>
        </w:r>
        <w:r w:rsidRPr="00EC0298" w:rsidDel="007B7C09">
          <w:rPr>
            <w:rFonts w:asciiTheme="minorHAnsi" w:hAnsiTheme="minorHAnsi" w:cstheme="minorHAnsi"/>
          </w:rPr>
          <w:delText>oferty.</w:delText>
        </w:r>
      </w:del>
    </w:p>
    <w:p w14:paraId="79DEE6FB" w14:textId="53DD267E" w:rsidR="00F7208E" w:rsidRPr="00A2773D" w:rsidDel="007B7C09" w:rsidRDefault="00F7208E" w:rsidP="008B4209">
      <w:pPr>
        <w:pStyle w:val="Tekstpodstawowy"/>
        <w:spacing w:line="276" w:lineRule="auto"/>
        <w:rPr>
          <w:del w:id="501" w:author="Barbara Skoczeń" w:date="2022-06-23T14:10:00Z"/>
          <w:rFonts w:asciiTheme="minorHAnsi" w:hAnsiTheme="minorHAnsi" w:cstheme="minorHAnsi"/>
        </w:rPr>
      </w:pPr>
    </w:p>
    <w:p w14:paraId="77502EE8" w14:textId="336E545E" w:rsidR="00F7208E" w:rsidRPr="00A2773D" w:rsidDel="007B7C09" w:rsidRDefault="008C7CF7" w:rsidP="00EE665C">
      <w:pPr>
        <w:pStyle w:val="Nagwek1"/>
        <w:numPr>
          <w:ilvl w:val="0"/>
          <w:numId w:val="11"/>
        </w:numPr>
        <w:tabs>
          <w:tab w:val="left" w:pos="772"/>
        </w:tabs>
        <w:spacing w:line="276" w:lineRule="auto"/>
        <w:ind w:left="771" w:hanging="514"/>
        <w:jc w:val="both"/>
        <w:rPr>
          <w:del w:id="502" w:author="Barbara Skoczeń" w:date="2022-06-23T14:10:00Z"/>
          <w:rFonts w:asciiTheme="minorHAnsi" w:hAnsiTheme="minorHAnsi" w:cstheme="minorHAnsi"/>
        </w:rPr>
      </w:pPr>
      <w:bookmarkStart w:id="503" w:name="_Toc77682828"/>
      <w:del w:id="504" w:author="Barbara Skoczeń" w:date="2022-06-23T14:10:00Z">
        <w:r w:rsidRPr="00A2773D" w:rsidDel="007B7C09">
          <w:rPr>
            <w:rFonts w:asciiTheme="minorHAnsi" w:hAnsiTheme="minorHAnsi" w:cstheme="minorHAnsi"/>
          </w:rPr>
          <w:delText>TERMIN OTWARCIA</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OFERT</w:delText>
        </w:r>
        <w:bookmarkEnd w:id="503"/>
      </w:del>
    </w:p>
    <w:p w14:paraId="5A2460B5" w14:textId="5B3DC757" w:rsidR="00F7208E" w:rsidRPr="0002332A" w:rsidDel="007B7C09" w:rsidRDefault="008C7CF7" w:rsidP="00EE665C">
      <w:pPr>
        <w:pStyle w:val="Akapitzlist"/>
        <w:numPr>
          <w:ilvl w:val="0"/>
          <w:numId w:val="10"/>
        </w:numPr>
        <w:tabs>
          <w:tab w:val="left" w:pos="684"/>
        </w:tabs>
        <w:spacing w:before="0" w:line="276" w:lineRule="auto"/>
        <w:rPr>
          <w:del w:id="505" w:author="Barbara Skoczeń" w:date="2022-06-23T14:10:00Z"/>
          <w:rFonts w:asciiTheme="minorHAnsi" w:hAnsiTheme="minorHAnsi" w:cstheme="minorHAnsi"/>
          <w:rPrChange w:id="506" w:author="Barbara Skoczeń" w:date="2022-06-23T07:27:00Z">
            <w:rPr>
              <w:del w:id="507" w:author="Barbara Skoczeń" w:date="2022-06-23T14:10:00Z"/>
              <w:rFonts w:asciiTheme="minorHAnsi" w:hAnsiTheme="minorHAnsi" w:cstheme="minorHAnsi"/>
              <w:highlight w:val="yellow"/>
            </w:rPr>
          </w:rPrChange>
        </w:rPr>
      </w:pPr>
      <w:del w:id="508" w:author="Barbara Skoczeń" w:date="2022-06-23T14:10:00Z">
        <w:r w:rsidRPr="0002332A" w:rsidDel="007B7C09">
          <w:rPr>
            <w:rFonts w:asciiTheme="minorHAnsi" w:hAnsiTheme="minorHAnsi" w:cstheme="minorHAnsi"/>
          </w:rPr>
          <w:delText xml:space="preserve">Otwarcie ofert nastąpi </w:delText>
        </w:r>
        <w:r w:rsidRPr="0002332A" w:rsidDel="007B7C09">
          <w:rPr>
            <w:rFonts w:asciiTheme="minorHAnsi" w:hAnsiTheme="minorHAnsi" w:cstheme="minorHAnsi"/>
            <w:b/>
            <w:bCs/>
          </w:rPr>
          <w:delText xml:space="preserve">w </w:delText>
        </w:r>
        <w:r w:rsidRPr="0002332A" w:rsidDel="007B7C09">
          <w:rPr>
            <w:rFonts w:asciiTheme="minorHAnsi" w:hAnsiTheme="minorHAnsi" w:cstheme="minorHAnsi"/>
            <w:b/>
            <w:bCs/>
            <w:rPrChange w:id="509" w:author="Barbara Skoczeń" w:date="2022-06-23T07:27:00Z">
              <w:rPr>
                <w:rFonts w:asciiTheme="minorHAnsi" w:hAnsiTheme="minorHAnsi" w:cstheme="minorHAnsi"/>
                <w:b/>
                <w:bCs/>
                <w:highlight w:val="yellow"/>
              </w:rPr>
            </w:rPrChange>
          </w:rPr>
          <w:delText xml:space="preserve">dniu </w:delText>
        </w:r>
      </w:del>
      <w:del w:id="510" w:author="Barbara Skoczeń" w:date="2022-06-23T07:27:00Z">
        <w:r w:rsidR="006B4C33" w:rsidRPr="0002332A" w:rsidDel="0002332A">
          <w:rPr>
            <w:rFonts w:asciiTheme="minorHAnsi" w:hAnsiTheme="minorHAnsi" w:cstheme="minorHAnsi"/>
            <w:b/>
            <w:bCs/>
            <w:rPrChange w:id="511" w:author="Barbara Skoczeń" w:date="2022-06-23T07:27:00Z">
              <w:rPr>
                <w:rFonts w:asciiTheme="minorHAnsi" w:hAnsiTheme="minorHAnsi" w:cstheme="minorHAnsi"/>
                <w:b/>
                <w:bCs/>
                <w:highlight w:val="yellow"/>
              </w:rPr>
            </w:rPrChange>
          </w:rPr>
          <w:delText>2</w:delText>
        </w:r>
      </w:del>
      <w:ins w:id="512" w:author="Sławomir Szałajko" w:date="2022-06-14T11:11:00Z">
        <w:del w:id="513" w:author="Barbara Skoczeń" w:date="2022-06-23T07:27:00Z">
          <w:r w:rsidR="005C495A" w:rsidRPr="0002332A" w:rsidDel="0002332A">
            <w:rPr>
              <w:rFonts w:asciiTheme="minorHAnsi" w:hAnsiTheme="minorHAnsi" w:cstheme="minorHAnsi"/>
              <w:b/>
              <w:bCs/>
              <w:rPrChange w:id="514" w:author="Barbara Skoczeń" w:date="2022-06-23T07:27:00Z">
                <w:rPr>
                  <w:rFonts w:asciiTheme="minorHAnsi" w:hAnsiTheme="minorHAnsi" w:cstheme="minorHAnsi"/>
                  <w:b/>
                  <w:bCs/>
                  <w:highlight w:val="yellow"/>
                </w:rPr>
              </w:rPrChange>
            </w:rPr>
            <w:delText>8</w:delText>
          </w:r>
        </w:del>
      </w:ins>
      <w:del w:id="515" w:author="Barbara Skoczeń" w:date="2022-06-23T07:27:00Z">
        <w:r w:rsidR="00A34291" w:rsidRPr="0002332A" w:rsidDel="0002332A">
          <w:rPr>
            <w:rFonts w:asciiTheme="minorHAnsi" w:hAnsiTheme="minorHAnsi" w:cstheme="minorHAnsi"/>
            <w:b/>
            <w:bCs/>
            <w:rPrChange w:id="516" w:author="Barbara Skoczeń" w:date="2022-06-23T07:27:00Z">
              <w:rPr>
                <w:rFonts w:asciiTheme="minorHAnsi" w:hAnsiTheme="minorHAnsi" w:cstheme="minorHAnsi"/>
                <w:b/>
                <w:bCs/>
                <w:highlight w:val="yellow"/>
              </w:rPr>
            </w:rPrChange>
          </w:rPr>
          <w:delText>2</w:delText>
        </w:r>
        <w:r w:rsidR="006B4C33" w:rsidRPr="0002332A" w:rsidDel="0002332A">
          <w:rPr>
            <w:rFonts w:asciiTheme="minorHAnsi" w:hAnsiTheme="minorHAnsi" w:cstheme="minorHAnsi"/>
            <w:b/>
            <w:bCs/>
            <w:rPrChange w:id="517" w:author="Barbara Skoczeń" w:date="2022-06-23T07:27:00Z">
              <w:rPr>
                <w:rFonts w:asciiTheme="minorHAnsi" w:hAnsiTheme="minorHAnsi" w:cstheme="minorHAnsi"/>
                <w:b/>
                <w:bCs/>
                <w:highlight w:val="yellow"/>
              </w:rPr>
            </w:rPrChange>
          </w:rPr>
          <w:delText>.06</w:delText>
        </w:r>
      </w:del>
      <w:del w:id="518" w:author="Barbara Skoczeń" w:date="2022-06-23T14:10:00Z">
        <w:r w:rsidR="00EC0298" w:rsidRPr="0002332A" w:rsidDel="007B7C09">
          <w:rPr>
            <w:rFonts w:asciiTheme="minorHAnsi" w:hAnsiTheme="minorHAnsi" w:cstheme="minorHAnsi"/>
            <w:b/>
            <w:bCs/>
            <w:rPrChange w:id="519" w:author="Barbara Skoczeń" w:date="2022-06-23T07:27:00Z">
              <w:rPr>
                <w:rFonts w:asciiTheme="minorHAnsi" w:hAnsiTheme="minorHAnsi" w:cstheme="minorHAnsi"/>
                <w:b/>
                <w:bCs/>
                <w:highlight w:val="yellow"/>
              </w:rPr>
            </w:rPrChange>
          </w:rPr>
          <w:delText>.2022</w:delText>
        </w:r>
        <w:r w:rsidR="00BA03BD" w:rsidRPr="0002332A" w:rsidDel="007B7C09">
          <w:rPr>
            <w:rFonts w:asciiTheme="minorHAnsi" w:hAnsiTheme="minorHAnsi" w:cstheme="minorHAnsi"/>
            <w:b/>
            <w:bCs/>
            <w:rPrChange w:id="520" w:author="Barbara Skoczeń" w:date="2022-06-23T07:27:00Z">
              <w:rPr>
                <w:rFonts w:asciiTheme="minorHAnsi" w:hAnsiTheme="minorHAnsi" w:cstheme="minorHAnsi"/>
                <w:b/>
                <w:bCs/>
                <w:highlight w:val="yellow"/>
              </w:rPr>
            </w:rPrChange>
          </w:rPr>
          <w:delText xml:space="preserve"> </w:delText>
        </w:r>
        <w:r w:rsidRPr="0002332A" w:rsidDel="007B7C09">
          <w:rPr>
            <w:rFonts w:asciiTheme="minorHAnsi" w:hAnsiTheme="minorHAnsi" w:cstheme="minorHAnsi"/>
            <w:b/>
            <w:bCs/>
            <w:rPrChange w:id="521" w:author="Barbara Skoczeń" w:date="2022-06-23T07:27:00Z">
              <w:rPr>
                <w:rFonts w:asciiTheme="minorHAnsi" w:hAnsiTheme="minorHAnsi" w:cstheme="minorHAnsi"/>
                <w:b/>
                <w:bCs/>
                <w:highlight w:val="yellow"/>
              </w:rPr>
            </w:rPrChange>
          </w:rPr>
          <w:delText>r. o godzinie</w:delText>
        </w:r>
        <w:r w:rsidRPr="0002332A" w:rsidDel="007B7C09">
          <w:rPr>
            <w:rFonts w:asciiTheme="minorHAnsi" w:hAnsiTheme="minorHAnsi" w:cstheme="minorHAnsi"/>
            <w:b/>
            <w:bCs/>
            <w:spacing w:val="-5"/>
            <w:rPrChange w:id="522" w:author="Barbara Skoczeń" w:date="2022-06-23T07:27:00Z">
              <w:rPr>
                <w:rFonts w:asciiTheme="minorHAnsi" w:hAnsiTheme="minorHAnsi" w:cstheme="minorHAnsi"/>
                <w:b/>
                <w:bCs/>
                <w:spacing w:val="-5"/>
                <w:highlight w:val="yellow"/>
              </w:rPr>
            </w:rPrChange>
          </w:rPr>
          <w:delText xml:space="preserve"> </w:delText>
        </w:r>
        <w:r w:rsidR="00EA7014" w:rsidRPr="0002332A" w:rsidDel="007B7C09">
          <w:rPr>
            <w:rFonts w:asciiTheme="minorHAnsi" w:hAnsiTheme="minorHAnsi" w:cstheme="minorHAnsi"/>
            <w:b/>
            <w:bCs/>
            <w:rPrChange w:id="523" w:author="Barbara Skoczeń" w:date="2022-06-23T07:27:00Z">
              <w:rPr>
                <w:rFonts w:asciiTheme="minorHAnsi" w:hAnsiTheme="minorHAnsi" w:cstheme="minorHAnsi"/>
                <w:b/>
                <w:bCs/>
                <w:highlight w:val="yellow"/>
              </w:rPr>
            </w:rPrChange>
          </w:rPr>
          <w:delText>1</w:delText>
        </w:r>
        <w:r w:rsidR="005826FF" w:rsidRPr="0002332A" w:rsidDel="007B7C09">
          <w:rPr>
            <w:rFonts w:asciiTheme="minorHAnsi" w:hAnsiTheme="minorHAnsi" w:cstheme="minorHAnsi"/>
            <w:b/>
            <w:bCs/>
            <w:rPrChange w:id="524" w:author="Barbara Skoczeń" w:date="2022-06-23T07:27:00Z">
              <w:rPr>
                <w:rFonts w:asciiTheme="minorHAnsi" w:hAnsiTheme="minorHAnsi" w:cstheme="minorHAnsi"/>
                <w:b/>
                <w:bCs/>
                <w:highlight w:val="yellow"/>
              </w:rPr>
            </w:rPrChange>
          </w:rPr>
          <w:delText>1</w:delText>
        </w:r>
        <w:r w:rsidR="00EA7014" w:rsidRPr="0002332A" w:rsidDel="007B7C09">
          <w:rPr>
            <w:rFonts w:asciiTheme="minorHAnsi" w:hAnsiTheme="minorHAnsi" w:cstheme="minorHAnsi"/>
            <w:b/>
            <w:bCs/>
            <w:rPrChange w:id="525" w:author="Barbara Skoczeń" w:date="2022-06-23T07:27:00Z">
              <w:rPr>
                <w:rFonts w:asciiTheme="minorHAnsi" w:hAnsiTheme="minorHAnsi" w:cstheme="minorHAnsi"/>
                <w:b/>
                <w:bCs/>
                <w:highlight w:val="yellow"/>
              </w:rPr>
            </w:rPrChange>
          </w:rPr>
          <w:delText>.</w:delText>
        </w:r>
        <w:r w:rsidR="00A34291" w:rsidRPr="0002332A" w:rsidDel="007B7C09">
          <w:rPr>
            <w:rFonts w:asciiTheme="minorHAnsi" w:hAnsiTheme="minorHAnsi" w:cstheme="minorHAnsi"/>
            <w:b/>
            <w:bCs/>
            <w:rPrChange w:id="526" w:author="Barbara Skoczeń" w:date="2022-06-23T07:27:00Z">
              <w:rPr>
                <w:rFonts w:asciiTheme="minorHAnsi" w:hAnsiTheme="minorHAnsi" w:cstheme="minorHAnsi"/>
                <w:b/>
                <w:bCs/>
                <w:highlight w:val="yellow"/>
              </w:rPr>
            </w:rPrChange>
          </w:rPr>
          <w:delText>00</w:delText>
        </w:r>
      </w:del>
    </w:p>
    <w:p w14:paraId="409EE548" w14:textId="2A70937F" w:rsidR="00F7208E" w:rsidRPr="00A2773D" w:rsidDel="007B7C09" w:rsidRDefault="008C7CF7" w:rsidP="00EE665C">
      <w:pPr>
        <w:pStyle w:val="Akapitzlist"/>
        <w:numPr>
          <w:ilvl w:val="0"/>
          <w:numId w:val="10"/>
        </w:numPr>
        <w:tabs>
          <w:tab w:val="left" w:pos="683"/>
          <w:tab w:val="left" w:pos="684"/>
        </w:tabs>
        <w:spacing w:before="0" w:line="276" w:lineRule="auto"/>
        <w:rPr>
          <w:del w:id="527" w:author="Barbara Skoczeń" w:date="2022-06-23T14:10:00Z"/>
          <w:rFonts w:asciiTheme="minorHAnsi" w:hAnsiTheme="minorHAnsi" w:cstheme="minorHAnsi"/>
        </w:rPr>
      </w:pPr>
      <w:del w:id="528" w:author="Barbara Skoczeń" w:date="2022-06-23T14:10:00Z">
        <w:r w:rsidRPr="00A2773D" w:rsidDel="007B7C09">
          <w:rPr>
            <w:rFonts w:asciiTheme="minorHAnsi" w:hAnsiTheme="minorHAnsi" w:cstheme="minorHAnsi"/>
          </w:rPr>
          <w:delText>Otwarcie ofert jest</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niejawne.</w:delText>
        </w:r>
      </w:del>
    </w:p>
    <w:p w14:paraId="2ACED9B8" w14:textId="19321F02" w:rsidR="00F7208E" w:rsidRPr="00A2773D" w:rsidDel="007B7C09" w:rsidRDefault="008C7CF7" w:rsidP="00EE665C">
      <w:pPr>
        <w:pStyle w:val="Akapitzlist"/>
        <w:numPr>
          <w:ilvl w:val="0"/>
          <w:numId w:val="10"/>
        </w:numPr>
        <w:tabs>
          <w:tab w:val="left" w:pos="683"/>
          <w:tab w:val="left" w:pos="684"/>
        </w:tabs>
        <w:spacing w:before="0" w:line="276" w:lineRule="auto"/>
        <w:ind w:left="683" w:right="115"/>
        <w:rPr>
          <w:del w:id="529" w:author="Barbara Skoczeń" w:date="2022-06-23T14:10:00Z"/>
          <w:rFonts w:asciiTheme="minorHAnsi" w:hAnsiTheme="minorHAnsi" w:cstheme="minorHAnsi"/>
        </w:rPr>
      </w:pPr>
      <w:del w:id="530" w:author="Barbara Skoczeń" w:date="2022-06-23T14:10:00Z">
        <w:r w:rsidRPr="00A2773D" w:rsidDel="007B7C09">
          <w:rPr>
            <w:rFonts w:asciiTheme="minorHAnsi" w:hAnsiTheme="minorHAnsi" w:cstheme="minorHAnsi"/>
          </w:rPr>
          <w:delText>Zamawiający,</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najpóźniej</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przed</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otwarciem</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udostępnia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na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stronie</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internetowej</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prowadzonego postepowania informacją o kwocie, jaką zamierza przeznaczyć na sfinansowanie</w:delText>
        </w:r>
        <w:r w:rsidRPr="00A2773D" w:rsidDel="007B7C09">
          <w:rPr>
            <w:rFonts w:asciiTheme="minorHAnsi" w:hAnsiTheme="minorHAnsi" w:cstheme="minorHAnsi"/>
            <w:spacing w:val="-26"/>
          </w:rPr>
          <w:delText xml:space="preserve"> </w:delText>
        </w:r>
        <w:r w:rsidRPr="00A2773D" w:rsidDel="007B7C09">
          <w:rPr>
            <w:rFonts w:asciiTheme="minorHAnsi" w:hAnsiTheme="minorHAnsi" w:cstheme="minorHAnsi"/>
          </w:rPr>
          <w:delText>zamówienia.</w:delText>
        </w:r>
      </w:del>
    </w:p>
    <w:p w14:paraId="5C832429" w14:textId="7E01FF19" w:rsidR="00F7208E" w:rsidRPr="00A2773D" w:rsidDel="007B7C09" w:rsidRDefault="008C7CF7" w:rsidP="00EE665C">
      <w:pPr>
        <w:pStyle w:val="Akapitzlist"/>
        <w:numPr>
          <w:ilvl w:val="0"/>
          <w:numId w:val="10"/>
        </w:numPr>
        <w:tabs>
          <w:tab w:val="left" w:pos="683"/>
          <w:tab w:val="left" w:pos="684"/>
        </w:tabs>
        <w:spacing w:before="0" w:line="276" w:lineRule="auto"/>
        <w:ind w:left="683" w:right="116"/>
        <w:rPr>
          <w:del w:id="531" w:author="Barbara Skoczeń" w:date="2022-06-23T14:10:00Z"/>
          <w:rFonts w:asciiTheme="minorHAnsi" w:hAnsiTheme="minorHAnsi" w:cstheme="minorHAnsi"/>
        </w:rPr>
      </w:pPr>
      <w:del w:id="532" w:author="Barbara Skoczeń" w:date="2022-06-23T14:10:00Z">
        <w:r w:rsidRPr="00A2773D" w:rsidDel="007B7C09">
          <w:rPr>
            <w:rFonts w:asciiTheme="minorHAnsi" w:hAnsiTheme="minorHAnsi" w:cstheme="minorHAnsi"/>
          </w:rPr>
          <w:delText>Zamawiający, niezwłocznie po otwarciu ofert, udostępnia na stronie internetowej prowadzonego postepowania informacje</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o:</w:delText>
        </w:r>
      </w:del>
    </w:p>
    <w:p w14:paraId="2E0F1B34" w14:textId="5F9340B3" w:rsidR="00F7208E" w:rsidRPr="00A2773D" w:rsidDel="007B7C09" w:rsidRDefault="008C7CF7" w:rsidP="00EE665C">
      <w:pPr>
        <w:pStyle w:val="Akapitzlist"/>
        <w:numPr>
          <w:ilvl w:val="1"/>
          <w:numId w:val="10"/>
        </w:numPr>
        <w:tabs>
          <w:tab w:val="left" w:pos="1183"/>
        </w:tabs>
        <w:spacing w:before="0" w:line="276" w:lineRule="auto"/>
        <w:rPr>
          <w:del w:id="533" w:author="Barbara Skoczeń" w:date="2022-06-23T14:10:00Z"/>
          <w:rFonts w:asciiTheme="minorHAnsi" w:hAnsiTheme="minorHAnsi" w:cstheme="minorHAnsi"/>
        </w:rPr>
      </w:pPr>
      <w:del w:id="534" w:author="Barbara Skoczeń" w:date="2022-06-23T14:10:00Z">
        <w:r w:rsidRPr="00A2773D" w:rsidDel="007B7C09">
          <w:rPr>
            <w:rFonts w:asciiTheme="minorHAnsi" w:hAnsiTheme="minorHAnsi" w:cstheme="minorHAnsi"/>
          </w:rPr>
          <w:delText>nazwach</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albo</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imionach</w:delText>
        </w:r>
        <w:r w:rsidRPr="00A2773D" w:rsidDel="007B7C09">
          <w:rPr>
            <w:rFonts w:asciiTheme="minorHAnsi" w:hAnsiTheme="minorHAnsi" w:cstheme="minorHAnsi"/>
            <w:spacing w:val="-13"/>
          </w:rPr>
          <w:delText xml:space="preserve"> </w:delText>
        </w:r>
        <w:r w:rsidRPr="00A2773D" w:rsidDel="007B7C09">
          <w:rPr>
            <w:rFonts w:asciiTheme="minorHAnsi" w:hAnsiTheme="minorHAnsi" w:cstheme="minorHAnsi"/>
          </w:rPr>
          <w:delText>i</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nazwiskach</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oraz</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siedzibach</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lub</w:delText>
        </w:r>
        <w:r w:rsidRPr="00A2773D" w:rsidDel="007B7C09">
          <w:rPr>
            <w:rFonts w:asciiTheme="minorHAnsi" w:hAnsiTheme="minorHAnsi" w:cstheme="minorHAnsi"/>
            <w:spacing w:val="-15"/>
          </w:rPr>
          <w:delText xml:space="preserve"> </w:delText>
        </w:r>
        <w:r w:rsidRPr="00A2773D" w:rsidDel="007B7C09">
          <w:rPr>
            <w:rFonts w:asciiTheme="minorHAnsi" w:hAnsiTheme="minorHAnsi" w:cstheme="minorHAnsi"/>
          </w:rPr>
          <w:delText>miejscach</w:delText>
        </w:r>
        <w:r w:rsidRPr="00A2773D" w:rsidDel="007B7C09">
          <w:rPr>
            <w:rFonts w:asciiTheme="minorHAnsi" w:hAnsiTheme="minorHAnsi" w:cstheme="minorHAnsi"/>
            <w:spacing w:val="-12"/>
          </w:rPr>
          <w:delText xml:space="preserve"> </w:delText>
        </w:r>
        <w:r w:rsidRPr="00A2773D" w:rsidDel="007B7C09">
          <w:rPr>
            <w:rFonts w:asciiTheme="minorHAnsi" w:hAnsiTheme="minorHAnsi" w:cstheme="minorHAnsi"/>
          </w:rPr>
          <w:delText>prowadzonej</w:delText>
        </w:r>
        <w:r w:rsidRPr="00A2773D" w:rsidDel="007B7C09">
          <w:rPr>
            <w:rFonts w:asciiTheme="minorHAnsi" w:hAnsiTheme="minorHAnsi" w:cstheme="minorHAnsi"/>
            <w:spacing w:val="-14"/>
          </w:rPr>
          <w:delText xml:space="preserve"> </w:delText>
        </w:r>
        <w:r w:rsidRPr="00A2773D" w:rsidDel="007B7C09">
          <w:rPr>
            <w:rFonts w:asciiTheme="minorHAnsi" w:hAnsiTheme="minorHAnsi" w:cstheme="minorHAnsi"/>
          </w:rPr>
          <w:delText>działalności</w:delText>
        </w:r>
      </w:del>
    </w:p>
    <w:p w14:paraId="1493595C" w14:textId="5FE550D3" w:rsidR="00F7208E" w:rsidRPr="00A2773D" w:rsidDel="007B7C09" w:rsidRDefault="008C7CF7" w:rsidP="008B4209">
      <w:pPr>
        <w:pStyle w:val="Tekstpodstawowy"/>
        <w:spacing w:line="276" w:lineRule="auto"/>
        <w:ind w:left="966"/>
        <w:rPr>
          <w:del w:id="535" w:author="Barbara Skoczeń" w:date="2022-06-23T14:10:00Z"/>
          <w:rFonts w:asciiTheme="minorHAnsi" w:hAnsiTheme="minorHAnsi" w:cstheme="minorHAnsi"/>
        </w:rPr>
      </w:pPr>
      <w:del w:id="536" w:author="Barbara Skoczeń" w:date="2022-06-23T14:10:00Z">
        <w:r w:rsidRPr="00A2773D" w:rsidDel="007B7C09">
          <w:rPr>
            <w:rFonts w:asciiTheme="minorHAnsi" w:hAnsiTheme="minorHAnsi" w:cstheme="minorHAnsi"/>
          </w:rPr>
          <w:delText>gospodarczej albo miejscach zamieszkania wykonawców, których oferty zostały otwarte;</w:delText>
        </w:r>
      </w:del>
    </w:p>
    <w:p w14:paraId="73D7CC20" w14:textId="79C7D72A" w:rsidR="00F7208E" w:rsidRPr="00A2773D" w:rsidDel="007B7C09" w:rsidRDefault="008C7CF7" w:rsidP="00EE665C">
      <w:pPr>
        <w:pStyle w:val="Akapitzlist"/>
        <w:numPr>
          <w:ilvl w:val="1"/>
          <w:numId w:val="10"/>
        </w:numPr>
        <w:tabs>
          <w:tab w:val="left" w:pos="1183"/>
        </w:tabs>
        <w:spacing w:before="0" w:line="276" w:lineRule="auto"/>
        <w:rPr>
          <w:del w:id="537" w:author="Barbara Skoczeń" w:date="2022-06-23T14:10:00Z"/>
          <w:rFonts w:asciiTheme="minorHAnsi" w:hAnsiTheme="minorHAnsi" w:cstheme="minorHAnsi"/>
        </w:rPr>
      </w:pPr>
      <w:del w:id="538" w:author="Barbara Skoczeń" w:date="2022-06-23T14:10:00Z">
        <w:r w:rsidRPr="00A2773D" w:rsidDel="007B7C09">
          <w:rPr>
            <w:rFonts w:asciiTheme="minorHAnsi" w:hAnsiTheme="minorHAnsi" w:cstheme="minorHAnsi"/>
          </w:rPr>
          <w:delText>cenach lub kosztach zawartych w</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ofertach.</w:delText>
        </w:r>
      </w:del>
    </w:p>
    <w:p w14:paraId="38BEE02F" w14:textId="40E06FE0" w:rsidR="00F7208E" w:rsidRPr="00A2773D" w:rsidDel="007B7C09" w:rsidRDefault="008C7CF7" w:rsidP="00EE665C">
      <w:pPr>
        <w:pStyle w:val="Akapitzlist"/>
        <w:numPr>
          <w:ilvl w:val="0"/>
          <w:numId w:val="10"/>
        </w:numPr>
        <w:tabs>
          <w:tab w:val="left" w:pos="684"/>
        </w:tabs>
        <w:spacing w:before="0" w:line="276" w:lineRule="auto"/>
        <w:ind w:left="683" w:right="116"/>
        <w:rPr>
          <w:del w:id="539" w:author="Barbara Skoczeń" w:date="2022-06-23T14:10:00Z"/>
          <w:rFonts w:asciiTheme="minorHAnsi" w:hAnsiTheme="minorHAnsi" w:cstheme="minorHAnsi"/>
        </w:rPr>
      </w:pPr>
      <w:del w:id="540" w:author="Barbara Skoczeń" w:date="2022-06-23T14:10:00Z">
        <w:r w:rsidRPr="00A2773D" w:rsidDel="007B7C09">
          <w:rPr>
            <w:rFonts w:asciiTheme="minorHAnsi" w:hAnsiTheme="minorHAnsi" w:cstheme="minorHAnsi"/>
          </w:rPr>
          <w:delText>W przypadku wystąpienia awarii systemu teleinformatycznego, która spowoduje brak możliwości otwarcia ofert w terminie określonym przez Zamawiającego, otwarcie ofert nastąpi niezwłocznie po usunięciu</w:delText>
        </w:r>
        <w:r w:rsidRPr="00A2773D" w:rsidDel="007B7C09">
          <w:rPr>
            <w:rFonts w:asciiTheme="minorHAnsi" w:hAnsiTheme="minorHAnsi" w:cstheme="minorHAnsi"/>
            <w:spacing w:val="-1"/>
          </w:rPr>
          <w:delText xml:space="preserve"> </w:delText>
        </w:r>
        <w:r w:rsidRPr="00A2773D" w:rsidDel="007B7C09">
          <w:rPr>
            <w:rFonts w:asciiTheme="minorHAnsi" w:hAnsiTheme="minorHAnsi" w:cstheme="minorHAnsi"/>
          </w:rPr>
          <w:delText>awarii.</w:delText>
        </w:r>
      </w:del>
    </w:p>
    <w:p w14:paraId="0DAB4EF5" w14:textId="39090DCE" w:rsidR="00F7208E" w:rsidRPr="00A2773D" w:rsidDel="007B7C09" w:rsidRDefault="008C7CF7" w:rsidP="00EE665C">
      <w:pPr>
        <w:pStyle w:val="Akapitzlist"/>
        <w:numPr>
          <w:ilvl w:val="0"/>
          <w:numId w:val="10"/>
        </w:numPr>
        <w:tabs>
          <w:tab w:val="left" w:pos="684"/>
        </w:tabs>
        <w:spacing w:before="0" w:line="276" w:lineRule="auto"/>
        <w:ind w:left="683" w:right="115"/>
        <w:rPr>
          <w:del w:id="541" w:author="Barbara Skoczeń" w:date="2022-06-23T14:10:00Z"/>
          <w:rFonts w:asciiTheme="minorHAnsi" w:hAnsiTheme="minorHAnsi" w:cstheme="minorHAnsi"/>
        </w:rPr>
      </w:pPr>
      <w:del w:id="542" w:author="Barbara Skoczeń" w:date="2022-06-23T14:10:00Z">
        <w:r w:rsidRPr="00A2773D" w:rsidDel="007B7C09">
          <w:rPr>
            <w:rFonts w:asciiTheme="minorHAnsi" w:hAnsiTheme="minorHAnsi" w:cstheme="minorHAnsi"/>
          </w:rPr>
          <w:delText>Zamawiający</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poinformuje</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o</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zmianie</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terminu</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otwarcia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na</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stronie</w:delText>
        </w:r>
        <w:r w:rsidRPr="00A2773D" w:rsidDel="007B7C09">
          <w:rPr>
            <w:rFonts w:asciiTheme="minorHAnsi" w:hAnsiTheme="minorHAnsi" w:cstheme="minorHAnsi"/>
            <w:spacing w:val="-8"/>
          </w:rPr>
          <w:delText xml:space="preserve"> </w:delText>
        </w:r>
        <w:r w:rsidRPr="00A2773D" w:rsidDel="007B7C09">
          <w:rPr>
            <w:rFonts w:asciiTheme="minorHAnsi" w:hAnsiTheme="minorHAnsi" w:cstheme="minorHAnsi"/>
          </w:rPr>
          <w:delText>internetowej</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prowadzonego postepowania.</w:delText>
        </w:r>
      </w:del>
    </w:p>
    <w:p w14:paraId="0000C55B" w14:textId="221E32A5" w:rsidR="00F7208E" w:rsidRPr="00A2773D" w:rsidDel="007B7C09" w:rsidRDefault="008C7CF7" w:rsidP="00EE665C">
      <w:pPr>
        <w:pStyle w:val="Akapitzlist"/>
        <w:numPr>
          <w:ilvl w:val="0"/>
          <w:numId w:val="10"/>
        </w:numPr>
        <w:tabs>
          <w:tab w:val="left" w:pos="684"/>
        </w:tabs>
        <w:spacing w:before="0" w:line="276" w:lineRule="auto"/>
        <w:rPr>
          <w:del w:id="543" w:author="Barbara Skoczeń" w:date="2022-06-23T14:10:00Z"/>
          <w:rFonts w:asciiTheme="minorHAnsi" w:hAnsiTheme="minorHAnsi" w:cstheme="minorHAnsi"/>
        </w:rPr>
      </w:pPr>
      <w:del w:id="544" w:author="Barbara Skoczeń" w:date="2022-06-23T14:10:00Z">
        <w:r w:rsidRPr="00A2773D" w:rsidDel="007B7C09">
          <w:rPr>
            <w:rFonts w:asciiTheme="minorHAnsi" w:hAnsiTheme="minorHAnsi" w:cstheme="minorHAnsi"/>
          </w:rPr>
          <w:delText>W</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toku</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dokonywania</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badania</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i</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oceny</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złożonych</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ofert</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Zamawiający</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może</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żądać</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od</w:delText>
        </w:r>
        <w:r w:rsidRPr="00A2773D" w:rsidDel="007B7C09">
          <w:rPr>
            <w:rFonts w:asciiTheme="minorHAnsi" w:hAnsiTheme="minorHAnsi" w:cstheme="minorHAnsi"/>
            <w:spacing w:val="-7"/>
          </w:rPr>
          <w:delText xml:space="preserve"> </w:delText>
        </w:r>
        <w:r w:rsidRPr="00A2773D" w:rsidDel="007B7C09">
          <w:rPr>
            <w:rFonts w:asciiTheme="minorHAnsi" w:hAnsiTheme="minorHAnsi" w:cstheme="minorHAnsi"/>
          </w:rPr>
          <w:delText>Wykonawców</w:delText>
        </w:r>
      </w:del>
    </w:p>
    <w:p w14:paraId="389FD7F3" w14:textId="6BE3EE9D" w:rsidR="00F7208E" w:rsidRPr="00A2773D" w:rsidDel="007B7C09" w:rsidRDefault="008C7CF7" w:rsidP="008B4209">
      <w:pPr>
        <w:pStyle w:val="Tekstpodstawowy"/>
        <w:spacing w:line="276" w:lineRule="auto"/>
        <w:ind w:left="683"/>
        <w:jc w:val="both"/>
        <w:rPr>
          <w:del w:id="545" w:author="Barbara Skoczeń" w:date="2022-06-23T14:10:00Z"/>
          <w:rFonts w:asciiTheme="minorHAnsi" w:hAnsiTheme="minorHAnsi" w:cstheme="minorHAnsi"/>
        </w:rPr>
      </w:pPr>
      <w:del w:id="546" w:author="Barbara Skoczeń" w:date="2022-06-23T14:10:00Z">
        <w:r w:rsidRPr="00A2773D" w:rsidDel="007B7C09">
          <w:rPr>
            <w:rFonts w:asciiTheme="minorHAnsi" w:hAnsiTheme="minorHAnsi" w:cstheme="minorHAnsi"/>
          </w:rPr>
          <w:delText>wyjaśnień dotyczących ich treści.</w:delText>
        </w:r>
      </w:del>
    </w:p>
    <w:p w14:paraId="672C5F57" w14:textId="7016F5AA" w:rsidR="00F7208E" w:rsidRPr="00A2773D" w:rsidDel="007B7C09" w:rsidRDefault="008C7CF7" w:rsidP="00EE665C">
      <w:pPr>
        <w:pStyle w:val="Akapitzlist"/>
        <w:numPr>
          <w:ilvl w:val="0"/>
          <w:numId w:val="10"/>
        </w:numPr>
        <w:tabs>
          <w:tab w:val="left" w:pos="676"/>
        </w:tabs>
        <w:spacing w:before="0" w:line="276" w:lineRule="auto"/>
        <w:rPr>
          <w:del w:id="547" w:author="Barbara Skoczeń" w:date="2022-06-23T14:10:00Z"/>
          <w:rFonts w:asciiTheme="minorHAnsi" w:hAnsiTheme="minorHAnsi" w:cstheme="minorHAnsi"/>
        </w:rPr>
      </w:pPr>
      <w:del w:id="548" w:author="Barbara Skoczeń" w:date="2022-06-23T14:10:00Z">
        <w:r w:rsidRPr="00A2773D" w:rsidDel="007B7C09">
          <w:rPr>
            <w:rFonts w:asciiTheme="minorHAnsi" w:hAnsiTheme="minorHAnsi" w:cstheme="minorHAnsi"/>
          </w:rPr>
          <w:tab/>
          <w:delText>Oferty, które nie zostaną odrzucone, zostaną poddane procedurze oceny zgodnie z kryterium oceny ofert określonym w rozdziale XVIII niniejszej SWZ.</w:delText>
        </w:r>
      </w:del>
    </w:p>
    <w:p w14:paraId="2C5280F8" w14:textId="3FDBDB12" w:rsidR="00F7208E" w:rsidDel="007B7C09" w:rsidRDefault="008C7CF7" w:rsidP="00B245E3">
      <w:pPr>
        <w:pStyle w:val="Akapitzlist"/>
        <w:numPr>
          <w:ilvl w:val="0"/>
          <w:numId w:val="10"/>
        </w:numPr>
        <w:tabs>
          <w:tab w:val="left" w:pos="676"/>
        </w:tabs>
        <w:spacing w:before="0" w:after="360" w:line="276" w:lineRule="auto"/>
        <w:ind w:left="680" w:hanging="425"/>
        <w:rPr>
          <w:del w:id="549" w:author="Barbara Skoczeń" w:date="2022-06-23T14:10:00Z"/>
          <w:rFonts w:asciiTheme="minorHAnsi" w:hAnsiTheme="minorHAnsi" w:cstheme="minorHAnsi"/>
        </w:rPr>
      </w:pPr>
      <w:del w:id="550" w:author="Barbara Skoczeń" w:date="2022-06-23T14:10:00Z">
        <w:r w:rsidRPr="00A2773D" w:rsidDel="007B7C09">
          <w:rPr>
            <w:rFonts w:asciiTheme="minorHAnsi" w:hAnsiTheme="minorHAnsi" w:cstheme="minorHAnsi"/>
          </w:rPr>
          <w:tab/>
          <w:delText xml:space="preserve">Zamawiający udzieli zamówienia Wykonawcy, którego oferta odpowiada wszystkim wymaganiom określonym w ustawie PZP oraz w SWZ, a ponadto uzyska największą liczbę punktów zgodnie </w:delText>
        </w:r>
        <w:r w:rsidR="008B4209" w:rsidRPr="00A2773D" w:rsidDel="007B7C09">
          <w:rPr>
            <w:rFonts w:asciiTheme="minorHAnsi" w:hAnsiTheme="minorHAnsi" w:cstheme="minorHAnsi"/>
          </w:rPr>
          <w:br/>
        </w:r>
        <w:r w:rsidRPr="00A2773D" w:rsidDel="007B7C09">
          <w:rPr>
            <w:rFonts w:asciiTheme="minorHAnsi" w:hAnsiTheme="minorHAnsi" w:cstheme="minorHAnsi"/>
          </w:rPr>
          <w:delText>z przyjętym kryterium oceny ofert.</w:delText>
        </w:r>
      </w:del>
    </w:p>
    <w:p w14:paraId="742A874D" w14:textId="5CCB525F" w:rsidR="00F7208E" w:rsidRPr="00A2773D" w:rsidDel="007B7C09" w:rsidRDefault="008C7CF7" w:rsidP="00EE665C">
      <w:pPr>
        <w:pStyle w:val="Nagwek1"/>
        <w:numPr>
          <w:ilvl w:val="0"/>
          <w:numId w:val="11"/>
        </w:numPr>
        <w:tabs>
          <w:tab w:val="left" w:pos="686"/>
        </w:tabs>
        <w:spacing w:line="276" w:lineRule="auto"/>
        <w:ind w:left="685" w:hanging="428"/>
        <w:jc w:val="both"/>
        <w:rPr>
          <w:del w:id="551" w:author="Barbara Skoczeń" w:date="2022-06-23T14:10:00Z"/>
          <w:rFonts w:asciiTheme="minorHAnsi" w:hAnsiTheme="minorHAnsi" w:cstheme="minorHAnsi"/>
        </w:rPr>
      </w:pPr>
      <w:bookmarkStart w:id="552" w:name="_Toc77682829"/>
      <w:del w:id="553" w:author="Barbara Skoczeń" w:date="2022-06-23T14:10:00Z">
        <w:r w:rsidRPr="00A2773D" w:rsidDel="007B7C09">
          <w:rPr>
            <w:rFonts w:asciiTheme="minorHAnsi" w:hAnsiTheme="minorHAnsi" w:cstheme="minorHAnsi"/>
          </w:rPr>
          <w:delText>PODSTAWY</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WYKLUCZENIA</w:delText>
        </w:r>
        <w:bookmarkEnd w:id="552"/>
      </w:del>
    </w:p>
    <w:p w14:paraId="426022BC" w14:textId="329571E5" w:rsidR="005134A3" w:rsidRPr="003858FD" w:rsidDel="007B7C09" w:rsidRDefault="002201F8">
      <w:pPr>
        <w:tabs>
          <w:tab w:val="left" w:pos="542"/>
        </w:tabs>
        <w:spacing w:line="276" w:lineRule="auto"/>
        <w:ind w:left="709"/>
        <w:rPr>
          <w:del w:id="554" w:author="Barbara Skoczeń" w:date="2022-06-23T14:10:00Z"/>
          <w:rFonts w:asciiTheme="minorHAnsi" w:hAnsiTheme="minorHAnsi" w:cstheme="minorHAnsi"/>
          <w:rPrChange w:id="555" w:author="Sławomir Szałajko" w:date="2022-06-14T12:02:00Z">
            <w:rPr>
              <w:del w:id="556" w:author="Barbara Skoczeń" w:date="2022-06-23T14:10:00Z"/>
            </w:rPr>
          </w:rPrChange>
        </w:rPr>
        <w:pPrChange w:id="557" w:author="Sławomir Szałajko" w:date="2022-06-14T12:02:00Z">
          <w:pPr>
            <w:pStyle w:val="Akapitzlist"/>
            <w:tabs>
              <w:tab w:val="left" w:pos="542"/>
            </w:tabs>
            <w:spacing w:before="0" w:line="276" w:lineRule="auto"/>
            <w:ind w:firstLine="0"/>
          </w:pPr>
        </w:pPrChange>
      </w:pPr>
      <w:del w:id="558" w:author="Barbara Skoczeń" w:date="2022-06-23T14:10:00Z">
        <w:r w:rsidRPr="003858FD" w:rsidDel="007B7C09">
          <w:rPr>
            <w:rFonts w:asciiTheme="minorHAnsi" w:hAnsiTheme="minorHAnsi" w:cstheme="minorHAnsi"/>
            <w:rPrChange w:id="559" w:author="Sławomir Szałajko" w:date="2022-06-14T12:02:00Z">
              <w:rPr/>
            </w:rPrChange>
          </w:rPr>
          <w:delText xml:space="preserve">1.1) </w:delText>
        </w:r>
        <w:r w:rsidR="005134A3" w:rsidRPr="003858FD" w:rsidDel="007B7C09">
          <w:rPr>
            <w:rFonts w:asciiTheme="minorHAnsi" w:hAnsiTheme="minorHAnsi" w:cstheme="minorHAnsi"/>
            <w:rPrChange w:id="560" w:author="Sławomir Szałajko" w:date="2022-06-14T12:02:00Z">
              <w:rPr/>
            </w:rPrChange>
          </w:rPr>
          <w:delText>Z</w:delText>
        </w:r>
        <w:r w:rsidR="005134A3" w:rsidRPr="003858FD" w:rsidDel="007B7C09">
          <w:rPr>
            <w:rFonts w:asciiTheme="minorHAnsi" w:hAnsiTheme="minorHAnsi" w:cstheme="minorHAnsi"/>
            <w:spacing w:val="34"/>
            <w:rPrChange w:id="561" w:author="Sławomir Szałajko" w:date="2022-06-14T12:02:00Z">
              <w:rPr>
                <w:spacing w:val="34"/>
              </w:rPr>
            </w:rPrChange>
          </w:rPr>
          <w:delText xml:space="preserve"> </w:delText>
        </w:r>
        <w:r w:rsidR="005134A3" w:rsidRPr="003858FD" w:rsidDel="007B7C09">
          <w:rPr>
            <w:rFonts w:asciiTheme="minorHAnsi" w:hAnsiTheme="minorHAnsi" w:cstheme="minorHAnsi"/>
            <w:rPrChange w:id="562" w:author="Sławomir Szałajko" w:date="2022-06-14T12:02:00Z">
              <w:rPr/>
            </w:rPrChange>
          </w:rPr>
          <w:delText>postępowania</w:delText>
        </w:r>
        <w:r w:rsidR="005134A3" w:rsidRPr="003858FD" w:rsidDel="007B7C09">
          <w:rPr>
            <w:rFonts w:asciiTheme="minorHAnsi" w:hAnsiTheme="minorHAnsi" w:cstheme="minorHAnsi"/>
            <w:spacing w:val="35"/>
            <w:rPrChange w:id="563" w:author="Sławomir Szałajko" w:date="2022-06-14T12:02:00Z">
              <w:rPr>
                <w:spacing w:val="35"/>
              </w:rPr>
            </w:rPrChange>
          </w:rPr>
          <w:delText xml:space="preserve"> </w:delText>
        </w:r>
        <w:r w:rsidR="005134A3" w:rsidRPr="003858FD" w:rsidDel="007B7C09">
          <w:rPr>
            <w:rFonts w:asciiTheme="minorHAnsi" w:hAnsiTheme="minorHAnsi" w:cstheme="minorHAnsi"/>
            <w:rPrChange w:id="564" w:author="Sławomir Szałajko" w:date="2022-06-14T12:02:00Z">
              <w:rPr/>
            </w:rPrChange>
          </w:rPr>
          <w:delText>o</w:delText>
        </w:r>
        <w:r w:rsidR="005134A3" w:rsidRPr="003858FD" w:rsidDel="007B7C09">
          <w:rPr>
            <w:rFonts w:asciiTheme="minorHAnsi" w:hAnsiTheme="minorHAnsi" w:cstheme="minorHAnsi"/>
            <w:spacing w:val="34"/>
            <w:rPrChange w:id="565" w:author="Sławomir Szałajko" w:date="2022-06-14T12:02:00Z">
              <w:rPr>
                <w:spacing w:val="34"/>
              </w:rPr>
            </w:rPrChange>
          </w:rPr>
          <w:delText xml:space="preserve"> </w:delText>
        </w:r>
        <w:r w:rsidR="005134A3" w:rsidRPr="003858FD" w:rsidDel="007B7C09">
          <w:rPr>
            <w:rFonts w:asciiTheme="minorHAnsi" w:hAnsiTheme="minorHAnsi" w:cstheme="minorHAnsi"/>
            <w:rPrChange w:id="566" w:author="Sławomir Szałajko" w:date="2022-06-14T12:02:00Z">
              <w:rPr/>
            </w:rPrChange>
          </w:rPr>
          <w:delText>udzielenie</w:delText>
        </w:r>
        <w:r w:rsidR="005134A3" w:rsidRPr="003858FD" w:rsidDel="007B7C09">
          <w:rPr>
            <w:rFonts w:asciiTheme="minorHAnsi" w:hAnsiTheme="minorHAnsi" w:cstheme="minorHAnsi"/>
            <w:spacing w:val="35"/>
            <w:rPrChange w:id="567" w:author="Sławomir Szałajko" w:date="2022-06-14T12:02:00Z">
              <w:rPr>
                <w:spacing w:val="35"/>
              </w:rPr>
            </w:rPrChange>
          </w:rPr>
          <w:delText xml:space="preserve"> </w:delText>
        </w:r>
        <w:r w:rsidR="005134A3" w:rsidRPr="003858FD" w:rsidDel="007B7C09">
          <w:rPr>
            <w:rFonts w:asciiTheme="minorHAnsi" w:hAnsiTheme="minorHAnsi" w:cstheme="minorHAnsi"/>
            <w:rPrChange w:id="568" w:author="Sławomir Szałajko" w:date="2022-06-14T12:02:00Z">
              <w:rPr/>
            </w:rPrChange>
          </w:rPr>
          <w:delText>zamówienia</w:delText>
        </w:r>
        <w:r w:rsidR="005134A3" w:rsidRPr="003858FD" w:rsidDel="007B7C09">
          <w:rPr>
            <w:rFonts w:asciiTheme="minorHAnsi" w:hAnsiTheme="minorHAnsi" w:cstheme="minorHAnsi"/>
            <w:spacing w:val="37"/>
            <w:rPrChange w:id="569" w:author="Sławomir Szałajko" w:date="2022-06-14T12:02:00Z">
              <w:rPr>
                <w:spacing w:val="37"/>
              </w:rPr>
            </w:rPrChange>
          </w:rPr>
          <w:delText xml:space="preserve"> </w:delText>
        </w:r>
        <w:r w:rsidR="005134A3" w:rsidRPr="003858FD" w:rsidDel="007B7C09">
          <w:rPr>
            <w:rFonts w:asciiTheme="minorHAnsi" w:hAnsiTheme="minorHAnsi" w:cstheme="minorHAnsi"/>
            <w:rPrChange w:id="570" w:author="Sławomir Szałajko" w:date="2022-06-14T12:02:00Z">
              <w:rPr/>
            </w:rPrChange>
          </w:rPr>
          <w:delText>wyklucza</w:delText>
        </w:r>
        <w:r w:rsidR="005134A3" w:rsidRPr="003858FD" w:rsidDel="007B7C09">
          <w:rPr>
            <w:rFonts w:asciiTheme="minorHAnsi" w:hAnsiTheme="minorHAnsi" w:cstheme="minorHAnsi"/>
            <w:spacing w:val="34"/>
            <w:rPrChange w:id="571" w:author="Sławomir Szałajko" w:date="2022-06-14T12:02:00Z">
              <w:rPr>
                <w:spacing w:val="34"/>
              </w:rPr>
            </w:rPrChange>
          </w:rPr>
          <w:delText xml:space="preserve"> </w:delText>
        </w:r>
        <w:r w:rsidR="005134A3" w:rsidRPr="003858FD" w:rsidDel="007B7C09">
          <w:rPr>
            <w:rFonts w:asciiTheme="minorHAnsi" w:hAnsiTheme="minorHAnsi" w:cstheme="minorHAnsi"/>
            <w:rPrChange w:id="572" w:author="Sławomir Szałajko" w:date="2022-06-14T12:02:00Z">
              <w:rPr/>
            </w:rPrChange>
          </w:rPr>
          <w:delText>się</w:delText>
        </w:r>
        <w:r w:rsidR="005134A3" w:rsidRPr="003858FD" w:rsidDel="007B7C09">
          <w:rPr>
            <w:rFonts w:asciiTheme="minorHAnsi" w:hAnsiTheme="minorHAnsi" w:cstheme="minorHAnsi"/>
            <w:spacing w:val="35"/>
            <w:rPrChange w:id="573" w:author="Sławomir Szałajko" w:date="2022-06-14T12:02:00Z">
              <w:rPr>
                <w:spacing w:val="35"/>
              </w:rPr>
            </w:rPrChange>
          </w:rPr>
          <w:delText xml:space="preserve"> </w:delText>
        </w:r>
        <w:r w:rsidR="005134A3" w:rsidRPr="003858FD" w:rsidDel="007B7C09">
          <w:rPr>
            <w:rFonts w:asciiTheme="minorHAnsi" w:hAnsiTheme="minorHAnsi" w:cstheme="minorHAnsi"/>
            <w:rPrChange w:id="574" w:author="Sławomir Szałajko" w:date="2022-06-14T12:02:00Z">
              <w:rPr/>
            </w:rPrChange>
          </w:rPr>
          <w:delText>wykonawców,</w:delText>
        </w:r>
        <w:r w:rsidR="005134A3" w:rsidRPr="003858FD" w:rsidDel="007B7C09">
          <w:rPr>
            <w:rFonts w:asciiTheme="minorHAnsi" w:hAnsiTheme="minorHAnsi" w:cstheme="minorHAnsi"/>
            <w:spacing w:val="35"/>
            <w:rPrChange w:id="575" w:author="Sławomir Szałajko" w:date="2022-06-14T12:02:00Z">
              <w:rPr>
                <w:spacing w:val="35"/>
              </w:rPr>
            </w:rPrChange>
          </w:rPr>
          <w:delText xml:space="preserve"> </w:delText>
        </w:r>
        <w:r w:rsidR="005134A3" w:rsidRPr="003858FD" w:rsidDel="007B7C09">
          <w:rPr>
            <w:rFonts w:asciiTheme="minorHAnsi" w:hAnsiTheme="minorHAnsi" w:cstheme="minorHAnsi"/>
            <w:rPrChange w:id="576" w:author="Sławomir Szałajko" w:date="2022-06-14T12:02:00Z">
              <w:rPr/>
            </w:rPrChange>
          </w:rPr>
          <w:delText>wobec</w:delText>
        </w:r>
        <w:r w:rsidR="005134A3" w:rsidRPr="003858FD" w:rsidDel="007B7C09">
          <w:rPr>
            <w:rFonts w:asciiTheme="minorHAnsi" w:hAnsiTheme="minorHAnsi" w:cstheme="minorHAnsi"/>
            <w:spacing w:val="35"/>
            <w:rPrChange w:id="577" w:author="Sławomir Szałajko" w:date="2022-06-14T12:02:00Z">
              <w:rPr>
                <w:spacing w:val="35"/>
              </w:rPr>
            </w:rPrChange>
          </w:rPr>
          <w:delText xml:space="preserve"> </w:delText>
        </w:r>
        <w:r w:rsidR="005134A3" w:rsidRPr="003858FD" w:rsidDel="007B7C09">
          <w:rPr>
            <w:rFonts w:asciiTheme="minorHAnsi" w:hAnsiTheme="minorHAnsi" w:cstheme="minorHAnsi"/>
            <w:rPrChange w:id="578" w:author="Sławomir Szałajko" w:date="2022-06-14T12:02:00Z">
              <w:rPr/>
            </w:rPrChange>
          </w:rPr>
          <w:delText>których</w:delText>
        </w:r>
        <w:r w:rsidR="005134A3" w:rsidRPr="003858FD" w:rsidDel="007B7C09">
          <w:rPr>
            <w:rFonts w:asciiTheme="minorHAnsi" w:hAnsiTheme="minorHAnsi" w:cstheme="minorHAnsi"/>
            <w:spacing w:val="35"/>
            <w:rPrChange w:id="579" w:author="Sławomir Szałajko" w:date="2022-06-14T12:02:00Z">
              <w:rPr>
                <w:spacing w:val="35"/>
              </w:rPr>
            </w:rPrChange>
          </w:rPr>
          <w:delText xml:space="preserve"> </w:delText>
        </w:r>
        <w:r w:rsidR="005134A3" w:rsidRPr="003858FD" w:rsidDel="007B7C09">
          <w:rPr>
            <w:rFonts w:asciiTheme="minorHAnsi" w:hAnsiTheme="minorHAnsi" w:cstheme="minorHAnsi"/>
            <w:rPrChange w:id="580" w:author="Sławomir Szałajko" w:date="2022-06-14T12:02:00Z">
              <w:rPr/>
            </w:rPrChange>
          </w:rPr>
          <w:delText>zachodzą</w:delText>
        </w:r>
        <w:r w:rsidRPr="003858FD" w:rsidDel="007B7C09">
          <w:rPr>
            <w:rFonts w:asciiTheme="minorHAnsi" w:hAnsiTheme="minorHAnsi" w:cstheme="minorHAnsi"/>
            <w:rPrChange w:id="581" w:author="Sławomir Szałajko" w:date="2022-06-14T12:02:00Z">
              <w:rPr/>
            </w:rPrChange>
          </w:rPr>
          <w:delText xml:space="preserve"> </w:delText>
        </w:r>
        <w:r w:rsidR="005134A3" w:rsidRPr="003858FD" w:rsidDel="007B7C09">
          <w:rPr>
            <w:rFonts w:asciiTheme="minorHAnsi" w:hAnsiTheme="minorHAnsi" w:cstheme="minorHAnsi"/>
            <w:rPrChange w:id="582" w:author="Sławomir Szałajko" w:date="2022-06-14T12:02:00Z">
              <w:rPr/>
            </w:rPrChange>
          </w:rPr>
          <w:delText>podstawy wykluczenia, o których mowa w:</w:delText>
        </w:r>
      </w:del>
    </w:p>
    <w:p w14:paraId="7D215E09" w14:textId="2A647D0C" w:rsidR="005134A3" w:rsidRPr="00A2773D" w:rsidDel="007B7C09" w:rsidRDefault="003858FD">
      <w:pPr>
        <w:pStyle w:val="Tekstpodstawowy"/>
        <w:spacing w:line="276" w:lineRule="auto"/>
        <w:ind w:left="618" w:firstLine="91"/>
        <w:jc w:val="both"/>
        <w:rPr>
          <w:del w:id="583" w:author="Barbara Skoczeń" w:date="2022-06-23T14:10:00Z"/>
          <w:rFonts w:asciiTheme="minorHAnsi" w:hAnsiTheme="minorHAnsi" w:cstheme="minorHAnsi"/>
        </w:rPr>
        <w:pPrChange w:id="584" w:author="Sławomir Szałajko" w:date="2022-06-14T12:02:00Z">
          <w:pPr>
            <w:pStyle w:val="Tekstpodstawowy"/>
            <w:spacing w:line="276" w:lineRule="auto"/>
            <w:ind w:left="618"/>
            <w:jc w:val="both"/>
          </w:pPr>
        </w:pPrChange>
      </w:pPr>
      <w:ins w:id="585" w:author="Sławomir Szałajko" w:date="2022-06-14T12:02:00Z">
        <w:del w:id="586" w:author="Barbara Skoczeń" w:date="2022-06-23T14:10:00Z">
          <w:r w:rsidDel="007B7C09">
            <w:rPr>
              <w:rFonts w:asciiTheme="minorHAnsi" w:hAnsiTheme="minorHAnsi" w:cstheme="minorHAnsi"/>
            </w:rPr>
            <w:delText xml:space="preserve">1. </w:delText>
          </w:r>
        </w:del>
      </w:ins>
      <w:del w:id="587" w:author="Barbara Skoczeń" w:date="2022-06-23T14:10:00Z">
        <w:r w:rsidR="005134A3" w:rsidRPr="00A2773D" w:rsidDel="007B7C09">
          <w:rPr>
            <w:rFonts w:asciiTheme="minorHAnsi" w:hAnsiTheme="minorHAnsi" w:cstheme="minorHAnsi"/>
          </w:rPr>
          <w:delText>1.1) art. 108 ust. 1 ustawy PZP, tj.:</w:delText>
        </w:r>
      </w:del>
    </w:p>
    <w:p w14:paraId="04217403" w14:textId="2C964EF4" w:rsidR="005134A3" w:rsidRPr="00A2773D" w:rsidDel="007B7C09" w:rsidRDefault="005134A3">
      <w:pPr>
        <w:pStyle w:val="Tekstpodstawowy"/>
        <w:spacing w:line="276" w:lineRule="auto"/>
        <w:ind w:left="993"/>
        <w:jc w:val="both"/>
        <w:rPr>
          <w:del w:id="588" w:author="Barbara Skoczeń" w:date="2022-06-23T14:10:00Z"/>
          <w:rFonts w:asciiTheme="minorHAnsi" w:hAnsiTheme="minorHAnsi" w:cstheme="minorHAnsi"/>
        </w:rPr>
        <w:pPrChange w:id="589" w:author="Sławomir Szałajko" w:date="2022-06-14T12:17:00Z">
          <w:pPr>
            <w:pStyle w:val="Tekstpodstawowy"/>
            <w:spacing w:line="276" w:lineRule="auto"/>
            <w:ind w:left="618"/>
            <w:jc w:val="both"/>
          </w:pPr>
        </w:pPrChange>
      </w:pPr>
      <w:del w:id="590" w:author="Barbara Skoczeń" w:date="2022-06-23T14:10:00Z">
        <w:r w:rsidRPr="00A2773D" w:rsidDel="007B7C09">
          <w:rPr>
            <w:rFonts w:asciiTheme="minorHAnsi" w:hAnsiTheme="minorHAnsi" w:cstheme="minorHAnsi"/>
          </w:rPr>
          <w:delText xml:space="preserve">1) będącego osobą fizyczną, którego prawomocnie skazano za przestępstwo: </w:delText>
        </w:r>
        <w:r w:rsidRPr="00A2773D" w:rsidDel="007B7C09">
          <w:rPr>
            <w:rFonts w:asciiTheme="minorHAnsi" w:hAnsiTheme="minorHAnsi" w:cstheme="minorHAnsi"/>
          </w:rPr>
          <w:br/>
          <w:delText xml:space="preserve">a) udziału w zorganizowanej grupie przestępczej albo związku mającym na celu popełnienie przestępstwa lub przestępstwa skarbowego, o którym mowa w art. 258 Kodeksu karnego, </w:delText>
        </w:r>
        <w:r w:rsidRPr="00A2773D" w:rsidDel="007B7C09">
          <w:rPr>
            <w:rFonts w:asciiTheme="minorHAnsi" w:hAnsiTheme="minorHAnsi" w:cstheme="minorHAnsi"/>
          </w:rPr>
          <w:br/>
          <w:delText xml:space="preserve">b) handlu ludźmi, o którym mowa w art. 189a Kodeksu karnego, </w:delText>
        </w:r>
        <w:r w:rsidRPr="00A2773D" w:rsidDel="007B7C09">
          <w:rPr>
            <w:rFonts w:asciiTheme="minorHAnsi" w:hAnsiTheme="minorHAnsi" w:cstheme="minorHAnsi"/>
          </w:rPr>
          <w:br/>
          <w:delText xml:space="preserve">c) </w:delText>
        </w:r>
        <w:r w:rsidR="005B2143" w:rsidRPr="005B2143" w:rsidDel="007B7C09">
          <w:rPr>
            <w:rFonts w:asciiTheme="minorHAnsi" w:hAnsiTheme="minorHAnsi" w:cstheme="minorHAnsi"/>
          </w:rPr>
          <w:delText>o którym mowa w art. 228–230a, art. 250a Kodeksu karnego, w art. 46– 48 ustawy z dnia 25 czerwca 2010 r. o sporcie (Dz. U. z 2020 r. poz. 1133 oraz z 2021 r. poz. 2054) lub w art. 54 ust. 1–4 ustawy z dnia 12 maja 2011 r. o refundacji leków, środków spożywczych specjalnego przeznaczenia żywieniowego oraz wyrobów medycznych (Dz. U. z 2021 r. poz. 523</w:delText>
        </w:r>
        <w:r w:rsidR="005B2143" w:rsidDel="007B7C09">
          <w:rPr>
            <w:rFonts w:asciiTheme="minorHAnsi" w:hAnsiTheme="minorHAnsi" w:cstheme="minorHAnsi"/>
          </w:rPr>
          <w:delText>,</w:delText>
        </w:r>
        <w:r w:rsidR="005B2143" w:rsidRPr="005B2143" w:rsidDel="007B7C09">
          <w:delText xml:space="preserve"> </w:delText>
        </w:r>
        <w:r w:rsidR="005B2143" w:rsidRPr="005B2143" w:rsidDel="007B7C09">
          <w:rPr>
            <w:rFonts w:asciiTheme="minorHAnsi" w:hAnsiTheme="minorHAnsi" w:cstheme="minorHAnsi"/>
          </w:rPr>
          <w:delText xml:space="preserve">1292, 1559 </w:delText>
        </w:r>
        <w:r w:rsidR="005B2143" w:rsidRPr="005B2143" w:rsidDel="007B7C09">
          <w:rPr>
            <w:rFonts w:asciiTheme="minorHAnsi" w:hAnsiTheme="minorHAnsi" w:cstheme="minorHAnsi"/>
          </w:rPr>
          <w:lastRenderedPageBreak/>
          <w:delText>i 2054)</w:delText>
        </w:r>
        <w:r w:rsidR="005B2143" w:rsidDel="007B7C09">
          <w:rPr>
            <w:rFonts w:asciiTheme="minorHAnsi" w:hAnsiTheme="minorHAnsi" w:cstheme="minorHAnsi"/>
          </w:rPr>
          <w:delText xml:space="preserve"> </w:delText>
        </w:r>
        <w:r w:rsidRPr="00A2773D" w:rsidDel="007B7C09">
          <w:rPr>
            <w:rFonts w:asciiTheme="minorHAnsi" w:hAnsiTheme="minorHAnsi" w:cstheme="minorHAnsi"/>
          </w:rPr>
          <w:tab/>
          <w:delText xml:space="preserve"> </w:delText>
        </w:r>
        <w:r w:rsidRPr="00A2773D" w:rsidDel="007B7C09">
          <w:rPr>
            <w:rFonts w:asciiTheme="minorHAnsi" w:hAnsiTheme="minorHAnsi" w:cstheme="minorHAnsi"/>
          </w:rPr>
          <w:br/>
          <w:delText>d) finansowania przestępstwa o charakterze terrorystycznym, o którym mowa w art. 165a Kodeksu karnego, lub przestępstwo udaremniania lub utrudniania stwierdzenia przestępnego pochodzenia pieniędzy lub ukrywania ich pochodzenia, o którym mowa w art. 299 Kodeksu karnego,</w:delText>
        </w:r>
      </w:del>
    </w:p>
    <w:p w14:paraId="64159738" w14:textId="5E3D817A" w:rsidR="00283185" w:rsidDel="007B7C09" w:rsidRDefault="005134A3" w:rsidP="00283185">
      <w:pPr>
        <w:pStyle w:val="Tekstpodstawowy"/>
        <w:spacing w:line="276" w:lineRule="auto"/>
        <w:ind w:left="993"/>
        <w:jc w:val="both"/>
        <w:rPr>
          <w:ins w:id="591" w:author="Sławomir Szałajko" w:date="2022-06-14T12:18:00Z"/>
          <w:del w:id="592" w:author="Barbara Skoczeń" w:date="2022-06-23T14:10:00Z"/>
          <w:rFonts w:asciiTheme="minorHAnsi" w:hAnsiTheme="minorHAnsi" w:cstheme="minorHAnsi"/>
        </w:rPr>
      </w:pPr>
      <w:del w:id="593" w:author="Barbara Skoczeń" w:date="2022-06-23T14:10:00Z">
        <w:r w:rsidRPr="00A2773D" w:rsidDel="007B7C09">
          <w:rPr>
            <w:rFonts w:asciiTheme="minorHAnsi" w:hAnsiTheme="minorHAnsi" w:cstheme="minorHAnsi"/>
          </w:rPr>
          <w:delText xml:space="preserve">e) o charakterze terrorystycznym, o którym mowa w art. 115 § 20 Kodeksu karnego, lub mające na celu popełnienie tego przestępstwa, </w:delText>
        </w:r>
        <w:r w:rsidRPr="00A2773D" w:rsidDel="007B7C09">
          <w:rPr>
            <w:rFonts w:asciiTheme="minorHAnsi" w:hAnsiTheme="minorHAnsi" w:cstheme="minorHAnsi"/>
          </w:rPr>
          <w:tab/>
        </w:r>
        <w:r w:rsidRPr="00A2773D" w:rsidDel="007B7C09">
          <w:rPr>
            <w:rFonts w:asciiTheme="minorHAnsi" w:hAnsiTheme="minorHAnsi" w:cstheme="minorHAnsi"/>
          </w:rPr>
          <w:br/>
          <w:delText xml:space="preserve">f) powierzenia wykonywania pracy małoletniemu cudzoziemcowi, o którym mowa w art. 9 ust. 2 ustawy z dnia 15 czerwca 2012 r. o skutkach powierzania wykonywania pracy cudzoziemcom przebywającym wbrew przepisom na terytorium Rzeczypospolitej Polskiej (Dz. U. poz. 769), </w:delText>
        </w:r>
        <w:r w:rsidRPr="00A2773D" w:rsidDel="007B7C09">
          <w:rPr>
            <w:rFonts w:asciiTheme="minorHAnsi" w:hAnsiTheme="minorHAnsi" w:cstheme="minorHAnsi"/>
          </w:rPr>
          <w:br/>
          <w:delText xml:space="preserve">g) przeciwko obrotowi gospodarczemu, o których mowa w art. 296– 307 Kodeksu karnego, przestępstwo oszustwa, o którym mowa w art. 286 Kodeksu karnego, przestępstwo przeciwko wiarygodności dokumentów, o których mowa w art. 270–277d Kodeksu karnego, lub przestępstwo skarbowe, </w:delText>
        </w:r>
      </w:del>
    </w:p>
    <w:p w14:paraId="7000519D" w14:textId="315F978D" w:rsidR="00283185" w:rsidDel="007B7C09" w:rsidRDefault="005134A3" w:rsidP="00283185">
      <w:pPr>
        <w:pStyle w:val="Tekstpodstawowy"/>
        <w:spacing w:line="276" w:lineRule="auto"/>
        <w:ind w:left="993"/>
        <w:jc w:val="both"/>
        <w:rPr>
          <w:ins w:id="594" w:author="Sławomir Szałajko" w:date="2022-06-14T12:18:00Z"/>
          <w:del w:id="595" w:author="Barbara Skoczeń" w:date="2022-06-23T14:10:00Z"/>
          <w:rFonts w:asciiTheme="minorHAnsi" w:hAnsiTheme="minorHAnsi" w:cstheme="minorHAnsi"/>
        </w:rPr>
      </w:pPr>
      <w:del w:id="596" w:author="Barbara Skoczeń" w:date="2022-06-23T14:10:00Z">
        <w:r w:rsidRPr="00A2773D" w:rsidDel="007B7C09">
          <w:rPr>
            <w:rFonts w:asciiTheme="minorHAnsi" w:hAnsiTheme="minorHAnsi" w:cstheme="minorHAnsi"/>
          </w:rPr>
          <w:br/>
          <w:delTex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delText>
        </w:r>
      </w:del>
    </w:p>
    <w:p w14:paraId="4C769AE1" w14:textId="6854CC86" w:rsidR="00283185" w:rsidDel="007B7C09" w:rsidRDefault="005134A3" w:rsidP="00283185">
      <w:pPr>
        <w:pStyle w:val="Tekstpodstawowy"/>
        <w:spacing w:line="276" w:lineRule="auto"/>
        <w:ind w:left="993"/>
        <w:jc w:val="both"/>
        <w:rPr>
          <w:ins w:id="597" w:author="Sławomir Szałajko" w:date="2022-06-14T12:18:00Z"/>
          <w:del w:id="598" w:author="Barbara Skoczeń" w:date="2022-06-23T14:10:00Z"/>
          <w:rFonts w:asciiTheme="minorHAnsi" w:hAnsiTheme="minorHAnsi" w:cstheme="minorHAnsi"/>
        </w:rPr>
      </w:pPr>
      <w:del w:id="599" w:author="Barbara Skoczeń" w:date="2022-06-23T14:10:00Z">
        <w:r w:rsidRPr="00A2773D" w:rsidDel="007B7C09">
          <w:rPr>
            <w:rFonts w:asciiTheme="minorHAnsi" w:hAnsiTheme="minorHAnsi" w:cstheme="minorHAnsi"/>
          </w:rPr>
          <w:br/>
          <w:delText xml:space="preserve">2) jeżeli urzędującego członka jego organu zarządzającego lub nadzorczego, wspólnika spółki </w:delText>
        </w:r>
        <w:r w:rsidRPr="00A2773D" w:rsidDel="007B7C09">
          <w:rPr>
            <w:rFonts w:asciiTheme="minorHAnsi" w:hAnsiTheme="minorHAnsi" w:cstheme="minorHAnsi"/>
          </w:rPr>
          <w:br/>
          <w:delText xml:space="preserve">w spółce jawnej lub partnerskiej albo komplementariusza w spółce komandytowej lub komandytowo-akcyjnej lub prokurenta prawomocnie skazano za przestępstwo, o którym mowa </w:delText>
        </w:r>
        <w:r w:rsidRPr="00A2773D" w:rsidDel="007B7C09">
          <w:rPr>
            <w:rFonts w:asciiTheme="minorHAnsi" w:hAnsiTheme="minorHAnsi" w:cstheme="minorHAnsi"/>
          </w:rPr>
          <w:br/>
          <w:delText>w pkt 1;</w:delText>
        </w:r>
        <w:r w:rsidRPr="00A2773D" w:rsidDel="007B7C09">
          <w:rPr>
            <w:rFonts w:asciiTheme="minorHAnsi" w:hAnsiTheme="minorHAnsi" w:cstheme="minorHAnsi"/>
          </w:rPr>
          <w:tab/>
          <w:delText xml:space="preserve"> </w:delText>
        </w:r>
        <w:r w:rsidRPr="00A2773D" w:rsidDel="007B7C09">
          <w:rPr>
            <w:rFonts w:asciiTheme="minorHAnsi" w:hAnsiTheme="minorHAnsi" w:cstheme="minorHAnsi"/>
          </w:rPr>
          <w:br/>
          <w:delText xml:space="preserve">3) wobec którego wydano prawomocny wyrok sądu lub ostateczną decyzję administracyjną </w:delText>
        </w:r>
        <w:r w:rsidRPr="00A2773D" w:rsidDel="007B7C09">
          <w:rPr>
            <w:rFonts w:asciiTheme="minorHAnsi" w:hAnsiTheme="minorHAnsi" w:cstheme="minorHAnsi"/>
          </w:rPr>
          <w:br/>
          <w:delTex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delText>
        </w:r>
      </w:del>
    </w:p>
    <w:p w14:paraId="46510725" w14:textId="1C36AB08" w:rsidR="008D31C2" w:rsidDel="007B7C09" w:rsidRDefault="005134A3">
      <w:pPr>
        <w:pStyle w:val="Tekstpodstawowy"/>
        <w:spacing w:line="276" w:lineRule="auto"/>
        <w:ind w:left="993"/>
        <w:jc w:val="both"/>
        <w:rPr>
          <w:del w:id="600" w:author="Barbara Skoczeń" w:date="2022-06-23T14:10:00Z"/>
          <w:rFonts w:asciiTheme="minorHAnsi" w:hAnsiTheme="minorHAnsi" w:cstheme="minorHAnsi"/>
        </w:rPr>
        <w:pPrChange w:id="601" w:author="Sławomir Szałajko" w:date="2022-06-14T12:17:00Z">
          <w:pPr>
            <w:pStyle w:val="Tekstpodstawowy"/>
            <w:spacing w:line="276" w:lineRule="auto"/>
            <w:ind w:left="618"/>
            <w:jc w:val="both"/>
          </w:pPr>
        </w:pPrChange>
      </w:pPr>
      <w:del w:id="602" w:author="Barbara Skoczeń" w:date="2022-06-23T14:10:00Z">
        <w:r w:rsidRPr="00A2773D" w:rsidDel="007B7C09">
          <w:rPr>
            <w:rFonts w:asciiTheme="minorHAnsi" w:hAnsiTheme="minorHAnsi" w:cstheme="minorHAnsi"/>
          </w:rPr>
          <w:delText xml:space="preserve"> </w:delText>
        </w:r>
        <w:r w:rsidRPr="00A2773D" w:rsidDel="007B7C09">
          <w:rPr>
            <w:rFonts w:asciiTheme="minorHAnsi" w:hAnsiTheme="minorHAnsi" w:cstheme="minorHAnsi"/>
          </w:rPr>
          <w:br/>
          <w:delText xml:space="preserve">4) wobec którego prawomocnie orzeczono zakaz ubiegania się o zamówienia publiczne; </w:delText>
        </w:r>
        <w:r w:rsidRPr="00A2773D" w:rsidDel="007B7C09">
          <w:rPr>
            <w:rFonts w:asciiTheme="minorHAnsi" w:hAnsiTheme="minorHAnsi" w:cstheme="minorHAnsi"/>
          </w:rPr>
          <w:br/>
          <w:delTex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w:delText>
        </w:r>
        <w:r w:rsidRPr="00A2773D" w:rsidDel="007B7C09">
          <w:rPr>
            <w:rFonts w:asciiTheme="minorHAnsi" w:hAnsiTheme="minorHAnsi" w:cstheme="minorHAnsi"/>
          </w:rPr>
          <w:br/>
          <w:delText xml:space="preserve">o ochronie konkurencji i konsumentów, złożyli odrębne oferty, oferty częściowe lub wnioski </w:delText>
        </w:r>
        <w:r w:rsidRPr="00A2773D" w:rsidDel="007B7C09">
          <w:rPr>
            <w:rFonts w:asciiTheme="minorHAnsi" w:hAnsiTheme="minorHAnsi" w:cstheme="minorHAnsi"/>
          </w:rPr>
          <w:br/>
          <w:delText>o dopuszczenie do udziału w postępowaniu, chyba że wykażą, że przygotowali te oferty lub wnioski niezależnie od siebie;</w:delText>
        </w:r>
        <w:r w:rsidRPr="00A2773D" w:rsidDel="007B7C09">
          <w:rPr>
            <w:rFonts w:asciiTheme="minorHAnsi" w:hAnsiTheme="minorHAnsi" w:cstheme="minorHAnsi"/>
          </w:rPr>
          <w:tab/>
          <w:delText xml:space="preserve"> </w:delText>
        </w:r>
        <w:r w:rsidRPr="00A2773D" w:rsidDel="007B7C09">
          <w:rPr>
            <w:rFonts w:asciiTheme="minorHAnsi" w:hAnsiTheme="minorHAnsi" w:cstheme="minorHAnsi"/>
          </w:rPr>
          <w:br/>
          <w:delText xml:space="preserve">6) jeżeli, w przypadkach, o których mowa w art. 85 ust. 1, doszło do zakłócenia konkurencji wynikającego z wcześniejszego zaangażowania tego wykonawcy lub podmiotu, który należy </w:delText>
        </w:r>
        <w:r w:rsidRPr="00A2773D" w:rsidDel="007B7C09">
          <w:rPr>
            <w:rFonts w:asciiTheme="minorHAnsi" w:hAnsiTheme="minorHAnsi" w:cstheme="minorHAnsi"/>
          </w:rPr>
          <w:br/>
          <w:delText xml:space="preserve">z wykonawcą do tej samej grupy kapitałowej w rozumieniu ustawy z dnia 16 lutego 2007 r. </w:delText>
        </w:r>
        <w:r w:rsidRPr="00A2773D" w:rsidDel="007B7C09">
          <w:rPr>
            <w:rFonts w:asciiTheme="minorHAnsi" w:hAnsiTheme="minorHAnsi" w:cstheme="minorHAnsi"/>
          </w:rPr>
          <w:br/>
          <w:delText xml:space="preserve">o ochronie konkurencji i konsumentów, chyba że spowodowane tym zakłócenie konkurencji może być wyeliminowane w inny sposób niż przez wykluczenie wykonawcy z udziału w postępowaniu </w:delText>
        </w:r>
        <w:r w:rsidRPr="00A2773D" w:rsidDel="007B7C09">
          <w:rPr>
            <w:rFonts w:asciiTheme="minorHAnsi" w:hAnsiTheme="minorHAnsi" w:cstheme="minorHAnsi"/>
          </w:rPr>
          <w:br/>
          <w:delText>o udzielenie zamówienia.</w:delText>
        </w:r>
      </w:del>
    </w:p>
    <w:p w14:paraId="411DE358" w14:textId="0DAA1502" w:rsidR="002201F8" w:rsidRPr="00283185" w:rsidDel="007B7C09" w:rsidRDefault="002201F8">
      <w:pPr>
        <w:pStyle w:val="Akapitzlist"/>
        <w:numPr>
          <w:ilvl w:val="0"/>
          <w:numId w:val="124"/>
        </w:numPr>
        <w:tabs>
          <w:tab w:val="left" w:pos="993"/>
        </w:tabs>
        <w:spacing w:line="276" w:lineRule="auto"/>
        <w:ind w:left="993"/>
        <w:rPr>
          <w:del w:id="603" w:author="Barbara Skoczeń" w:date="2022-06-23T14:10:00Z"/>
          <w:rFonts w:asciiTheme="minorHAnsi" w:hAnsiTheme="minorHAnsi" w:cstheme="minorHAnsi"/>
          <w:rPrChange w:id="604" w:author="Sławomir Szałajko" w:date="2022-06-14T12:19:00Z">
            <w:rPr>
              <w:del w:id="605" w:author="Barbara Skoczeń" w:date="2022-06-23T14:10:00Z"/>
            </w:rPr>
          </w:rPrChange>
        </w:rPr>
        <w:pPrChange w:id="606" w:author="Sławomir Szałajko" w:date="2022-06-14T12:19:00Z">
          <w:pPr>
            <w:pStyle w:val="Akapitzlist"/>
            <w:numPr>
              <w:ilvl w:val="1"/>
              <w:numId w:val="122"/>
            </w:numPr>
            <w:tabs>
              <w:tab w:val="left" w:pos="542"/>
            </w:tabs>
            <w:spacing w:line="276" w:lineRule="auto"/>
            <w:ind w:left="902"/>
          </w:pPr>
        </w:pPrChange>
      </w:pPr>
      <w:del w:id="607" w:author="Barbara Skoczeń" w:date="2022-06-23T14:10:00Z">
        <w:r w:rsidRPr="00283185" w:rsidDel="007B7C09">
          <w:rPr>
            <w:rFonts w:asciiTheme="minorHAnsi" w:hAnsiTheme="minorHAnsi" w:cstheme="minorHAnsi"/>
            <w:rPrChange w:id="608" w:author="Sławomir Szałajko" w:date="2022-06-14T12:19:00Z">
              <w:rPr/>
            </w:rPrChange>
          </w:rPr>
          <w:lastRenderedPageBreak/>
          <w:delText>) Art. 7, ust. 1, pkt 1-5 ustawy z dnia 13 kwietnia 2022 r. o szczególnych rozwiązaniach w zakresie przeciwdziałania wspieraniu agresji na Ukrainę oraz służących ochronie bezpieczeństwa narodowego, tj. :</w:delText>
        </w:r>
      </w:del>
    </w:p>
    <w:p w14:paraId="32A78EE5" w14:textId="33675D82" w:rsidR="002201F8" w:rsidRPr="00BF046B" w:rsidDel="007B7C09" w:rsidRDefault="002201F8">
      <w:pPr>
        <w:pStyle w:val="Akapitzlist"/>
        <w:tabs>
          <w:tab w:val="left" w:pos="993"/>
        </w:tabs>
        <w:spacing w:line="276" w:lineRule="auto"/>
        <w:ind w:left="993" w:firstLine="0"/>
        <w:rPr>
          <w:del w:id="609" w:author="Barbara Skoczeń" w:date="2022-06-23T14:10:00Z"/>
          <w:rFonts w:asciiTheme="minorHAnsi" w:hAnsiTheme="minorHAnsi" w:cstheme="minorHAnsi"/>
        </w:rPr>
        <w:pPrChange w:id="610" w:author="Sławomir Szałajko" w:date="2022-06-14T12:20:00Z">
          <w:pPr>
            <w:pStyle w:val="Akapitzlist"/>
            <w:tabs>
              <w:tab w:val="left" w:pos="542"/>
            </w:tabs>
            <w:spacing w:line="276" w:lineRule="auto"/>
            <w:ind w:firstLine="0"/>
          </w:pPr>
        </w:pPrChange>
      </w:pPr>
      <w:del w:id="611" w:author="Barbara Skoczeń" w:date="2022-06-23T14:10:00Z">
        <w:r w:rsidRPr="00BF046B" w:rsidDel="007B7C09">
          <w:rPr>
            <w:rFonts w:asciiTheme="minorHAnsi" w:hAnsiTheme="minorHAnsi" w:cstheme="minorHAnsi"/>
          </w:rPr>
          <w:delText>1) wykonawcę oraz uczestnika konkursu wymienionego w wykazach określonych w rozporządzeniu 765/2006 i rozporządzeniu 269/2014 albo wpisanego na listę na podstawie decyzji w sprawie wpisu na listę rozstrzygającej o zastosowaniu środka, o którym mowa w art. 1 pkt 3;</w:delText>
        </w:r>
      </w:del>
    </w:p>
    <w:p w14:paraId="6121BE8E" w14:textId="54C3EBC2" w:rsidR="002201F8" w:rsidRPr="00BF046B" w:rsidDel="007B7C09" w:rsidRDefault="002201F8">
      <w:pPr>
        <w:pStyle w:val="Akapitzlist"/>
        <w:tabs>
          <w:tab w:val="left" w:pos="993"/>
        </w:tabs>
        <w:spacing w:line="276" w:lineRule="auto"/>
        <w:ind w:left="993" w:firstLine="0"/>
        <w:rPr>
          <w:del w:id="612" w:author="Barbara Skoczeń" w:date="2022-06-23T14:10:00Z"/>
          <w:rFonts w:asciiTheme="minorHAnsi" w:hAnsiTheme="minorHAnsi" w:cstheme="minorHAnsi"/>
        </w:rPr>
        <w:pPrChange w:id="613" w:author="Sławomir Szałajko" w:date="2022-06-14T12:20:00Z">
          <w:pPr>
            <w:pStyle w:val="Akapitzlist"/>
            <w:tabs>
              <w:tab w:val="left" w:pos="542"/>
            </w:tabs>
            <w:spacing w:line="276" w:lineRule="auto"/>
            <w:ind w:firstLine="0"/>
          </w:pPr>
        </w:pPrChange>
      </w:pPr>
      <w:del w:id="614" w:author="Barbara Skoczeń" w:date="2022-06-23T14:10:00Z">
        <w:r w:rsidRPr="00BF046B" w:rsidDel="007B7C09">
          <w:rPr>
            <w:rFonts w:asciiTheme="minorHAnsi" w:hAnsiTheme="minorHAnsi" w:cstheme="minorHAnsi"/>
          </w:rPr>
          <w:delTex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delText>
        </w:r>
      </w:del>
    </w:p>
    <w:p w14:paraId="669845D8" w14:textId="0D979B76" w:rsidR="002201F8" w:rsidRPr="00BF046B" w:rsidDel="007B7C09" w:rsidRDefault="002201F8">
      <w:pPr>
        <w:pStyle w:val="Akapitzlist"/>
        <w:tabs>
          <w:tab w:val="left" w:pos="993"/>
        </w:tabs>
        <w:spacing w:line="276" w:lineRule="auto"/>
        <w:ind w:left="993" w:firstLine="0"/>
        <w:rPr>
          <w:del w:id="615" w:author="Barbara Skoczeń" w:date="2022-06-23T14:10:00Z"/>
          <w:rFonts w:asciiTheme="minorHAnsi" w:hAnsiTheme="minorHAnsi" w:cstheme="minorHAnsi"/>
        </w:rPr>
        <w:pPrChange w:id="616" w:author="Sławomir Szałajko" w:date="2022-06-14T12:20:00Z">
          <w:pPr>
            <w:pStyle w:val="Akapitzlist"/>
            <w:tabs>
              <w:tab w:val="left" w:pos="542"/>
            </w:tabs>
            <w:spacing w:line="276" w:lineRule="auto"/>
            <w:ind w:firstLine="0"/>
          </w:pPr>
        </w:pPrChange>
      </w:pPr>
      <w:del w:id="617" w:author="Barbara Skoczeń" w:date="2022-06-23T14:10:00Z">
        <w:r w:rsidRPr="00BF046B" w:rsidDel="007B7C09">
          <w:rPr>
            <w:rFonts w:asciiTheme="minorHAnsi" w:hAnsiTheme="minorHAnsi" w:cstheme="minorHAnsi"/>
          </w:rPr>
          <w:delTex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w:delText>
        </w:r>
        <w:r w:rsidRPr="00BF046B" w:rsidDel="007B7C09">
          <w:rPr>
            <w:rFonts w:asciiTheme="minorHAnsi" w:hAnsiTheme="minorHAnsi" w:cstheme="minorHAnsi"/>
          </w:rPr>
          <w:br/>
          <w:delText>o ile został wpisany na listę na podstawie decyzji w sprawie wpisu na listę rozstrzygającej o zastosowaniu środka, o którym mowa w art. 1 pkt 3.</w:delText>
        </w:r>
      </w:del>
    </w:p>
    <w:p w14:paraId="7ABC5DC3" w14:textId="794F5C88" w:rsidR="002201F8" w:rsidRPr="00BF046B" w:rsidDel="007B7C09" w:rsidRDefault="002201F8">
      <w:pPr>
        <w:pStyle w:val="Akapitzlist"/>
        <w:tabs>
          <w:tab w:val="left" w:pos="993"/>
        </w:tabs>
        <w:spacing w:line="276" w:lineRule="auto"/>
        <w:ind w:left="993" w:firstLine="0"/>
        <w:rPr>
          <w:del w:id="618" w:author="Barbara Skoczeń" w:date="2022-06-23T14:10:00Z"/>
          <w:rFonts w:asciiTheme="minorHAnsi" w:hAnsiTheme="minorHAnsi" w:cstheme="minorHAnsi"/>
        </w:rPr>
        <w:pPrChange w:id="619" w:author="Sławomir Szałajko" w:date="2022-06-14T12:20:00Z">
          <w:pPr>
            <w:pStyle w:val="Akapitzlist"/>
            <w:tabs>
              <w:tab w:val="left" w:pos="542"/>
            </w:tabs>
            <w:spacing w:line="276" w:lineRule="auto"/>
            <w:ind w:firstLine="0"/>
          </w:pPr>
        </w:pPrChange>
      </w:pPr>
      <w:del w:id="620" w:author="Barbara Skoczeń" w:date="2022-06-23T14:10:00Z">
        <w:r w:rsidRPr="00BF046B" w:rsidDel="007B7C09">
          <w:rPr>
            <w:rFonts w:asciiTheme="minorHAnsi" w:hAnsiTheme="minorHAnsi" w:cstheme="minorHAnsi"/>
          </w:rPr>
          <w:delText>Wykluczenie następuje na okres trwania okoliczności określonych w ust. 3.</w:delText>
        </w:r>
      </w:del>
    </w:p>
    <w:p w14:paraId="2765EA11" w14:textId="1664CE1A" w:rsidR="002201F8" w:rsidRPr="00BF046B" w:rsidDel="007B7C09" w:rsidRDefault="002201F8">
      <w:pPr>
        <w:pStyle w:val="Akapitzlist"/>
        <w:tabs>
          <w:tab w:val="left" w:pos="993"/>
        </w:tabs>
        <w:spacing w:line="276" w:lineRule="auto"/>
        <w:ind w:left="993" w:firstLine="0"/>
        <w:rPr>
          <w:del w:id="621" w:author="Barbara Skoczeń" w:date="2022-06-23T14:10:00Z"/>
          <w:rFonts w:asciiTheme="minorHAnsi" w:hAnsiTheme="minorHAnsi" w:cstheme="minorHAnsi"/>
        </w:rPr>
        <w:pPrChange w:id="622" w:author="Sławomir Szałajko" w:date="2022-06-14T12:21:00Z">
          <w:pPr>
            <w:pStyle w:val="Akapitzlist"/>
            <w:tabs>
              <w:tab w:val="left" w:pos="542"/>
            </w:tabs>
            <w:spacing w:line="276" w:lineRule="auto"/>
            <w:ind w:firstLine="0"/>
          </w:pPr>
        </w:pPrChange>
      </w:pPr>
      <w:del w:id="623" w:author="Barbara Skoczeń" w:date="2022-06-23T14:10:00Z">
        <w:r w:rsidRPr="00BF046B" w:rsidDel="007B7C09">
          <w:rPr>
            <w:rFonts w:asciiTheme="minorHAnsi" w:hAnsiTheme="minorHAnsi" w:cstheme="minorHAnsi"/>
          </w:rPr>
          <w:delText xml:space="preserve">W przypadku wykonawcy lub uczestnika konkursu wykluczonego na podstawie ust. 3,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w:delText>
        </w:r>
      </w:del>
    </w:p>
    <w:p w14:paraId="0BD15B21" w14:textId="116672C5" w:rsidR="002201F8" w:rsidRPr="00917D0E" w:rsidDel="007B7C09" w:rsidRDefault="002201F8">
      <w:pPr>
        <w:pStyle w:val="Akapitzlist"/>
        <w:tabs>
          <w:tab w:val="left" w:pos="993"/>
        </w:tabs>
        <w:spacing w:line="276" w:lineRule="auto"/>
        <w:ind w:left="993" w:firstLine="0"/>
        <w:rPr>
          <w:del w:id="624" w:author="Barbara Skoczeń" w:date="2022-06-23T14:10:00Z"/>
        </w:rPr>
        <w:pPrChange w:id="625" w:author="Sławomir Szałajko" w:date="2022-06-14T12:21:00Z">
          <w:pPr>
            <w:pStyle w:val="Akapitzlist"/>
            <w:tabs>
              <w:tab w:val="left" w:pos="542"/>
            </w:tabs>
            <w:spacing w:line="276" w:lineRule="auto"/>
            <w:ind w:firstLine="0"/>
          </w:pPr>
        </w:pPrChange>
      </w:pPr>
      <w:del w:id="626" w:author="Barbara Skoczeń" w:date="2022-06-23T14:10:00Z">
        <w:r w:rsidRPr="00917D0E" w:rsidDel="007B7C09">
          <w:delText>o udzielenie zamówienia publicznego.</w:delText>
        </w:r>
      </w:del>
    </w:p>
    <w:p w14:paraId="6A935524" w14:textId="1A8B2B1B" w:rsidR="006B4C33" w:rsidDel="007B7C09" w:rsidRDefault="00917D0E">
      <w:pPr>
        <w:tabs>
          <w:tab w:val="left" w:pos="542"/>
        </w:tabs>
        <w:spacing w:line="276" w:lineRule="auto"/>
        <w:ind w:left="709"/>
        <w:rPr>
          <w:del w:id="627" w:author="Barbara Skoczeń" w:date="2022-06-23T14:10:00Z"/>
          <w:rFonts w:asciiTheme="minorHAnsi" w:hAnsiTheme="minorHAnsi" w:cstheme="minorHAnsi"/>
        </w:rPr>
        <w:pPrChange w:id="628" w:author="Sławomir Szałajko" w:date="2022-06-14T12:21:00Z">
          <w:pPr>
            <w:tabs>
              <w:tab w:val="left" w:pos="542"/>
            </w:tabs>
            <w:spacing w:line="276" w:lineRule="auto"/>
          </w:pPr>
        </w:pPrChange>
      </w:pPr>
      <w:ins w:id="629" w:author="Sławomir Szałajko" w:date="2022-06-14T12:21:00Z">
        <w:del w:id="630" w:author="Barbara Skoczeń" w:date="2022-06-23T14:10:00Z">
          <w:r w:rsidDel="007B7C09">
            <w:rPr>
              <w:rFonts w:asciiTheme="minorHAnsi" w:hAnsiTheme="minorHAnsi" w:cstheme="minorHAnsi"/>
            </w:rPr>
            <w:delText xml:space="preserve">3. </w:delText>
          </w:r>
        </w:del>
      </w:ins>
    </w:p>
    <w:p w14:paraId="3B08B545" w14:textId="49E24EDF" w:rsidR="005134A3" w:rsidRPr="002201F8" w:rsidDel="007B7C09" w:rsidRDefault="002201F8">
      <w:pPr>
        <w:tabs>
          <w:tab w:val="left" w:pos="542"/>
        </w:tabs>
        <w:spacing w:line="276" w:lineRule="auto"/>
        <w:ind w:left="709"/>
        <w:rPr>
          <w:del w:id="631" w:author="Barbara Skoczeń" w:date="2022-06-23T14:10:00Z"/>
          <w:rFonts w:asciiTheme="minorHAnsi" w:hAnsiTheme="minorHAnsi" w:cstheme="minorHAnsi"/>
        </w:rPr>
        <w:pPrChange w:id="632" w:author="Sławomir Szałajko" w:date="2022-06-14T12:21:00Z">
          <w:pPr>
            <w:tabs>
              <w:tab w:val="left" w:pos="542"/>
            </w:tabs>
            <w:spacing w:line="276" w:lineRule="auto"/>
          </w:pPr>
        </w:pPrChange>
      </w:pPr>
      <w:del w:id="633" w:author="Barbara Skoczeń" w:date="2022-06-23T14:10:00Z">
        <w:r w:rsidDel="007B7C09">
          <w:rPr>
            <w:rFonts w:asciiTheme="minorHAnsi" w:hAnsiTheme="minorHAnsi" w:cstheme="minorHAnsi"/>
          </w:rPr>
          <w:delText xml:space="preserve">2. </w:delText>
        </w:r>
        <w:r w:rsidR="005134A3" w:rsidRPr="002201F8" w:rsidDel="007B7C09">
          <w:rPr>
            <w:rFonts w:asciiTheme="minorHAnsi" w:hAnsiTheme="minorHAnsi" w:cstheme="minorHAnsi"/>
          </w:rPr>
          <w:delText>Wykluczenie Wykonawcy następuje zgodnie z art. 111 ustawy</w:delText>
        </w:r>
        <w:r w:rsidR="005134A3" w:rsidRPr="002201F8" w:rsidDel="007B7C09">
          <w:rPr>
            <w:rFonts w:asciiTheme="minorHAnsi" w:hAnsiTheme="minorHAnsi" w:cstheme="minorHAnsi"/>
            <w:spacing w:val="-5"/>
          </w:rPr>
          <w:delText xml:space="preserve"> </w:delText>
        </w:r>
        <w:r w:rsidR="005134A3" w:rsidRPr="002201F8" w:rsidDel="007B7C09">
          <w:rPr>
            <w:rFonts w:asciiTheme="minorHAnsi" w:hAnsiTheme="minorHAnsi" w:cstheme="minorHAnsi"/>
          </w:rPr>
          <w:delText>PZP.</w:delText>
        </w:r>
      </w:del>
    </w:p>
    <w:p w14:paraId="464D880B" w14:textId="09F89409" w:rsidR="00F7208E" w:rsidRPr="00A2773D" w:rsidDel="007B7C09" w:rsidRDefault="00F7208E" w:rsidP="008B4209">
      <w:pPr>
        <w:pStyle w:val="Tekstpodstawowy"/>
        <w:spacing w:line="276" w:lineRule="auto"/>
        <w:rPr>
          <w:del w:id="634" w:author="Barbara Skoczeń" w:date="2022-06-23T14:10:00Z"/>
          <w:rFonts w:asciiTheme="minorHAnsi" w:hAnsiTheme="minorHAnsi" w:cstheme="minorHAnsi"/>
        </w:rPr>
      </w:pPr>
    </w:p>
    <w:p w14:paraId="2768E045" w14:textId="769D8DD5" w:rsidR="00F7208E" w:rsidRPr="00A2773D" w:rsidDel="007B7C09" w:rsidRDefault="008C7CF7" w:rsidP="00EE665C">
      <w:pPr>
        <w:pStyle w:val="Nagwek1"/>
        <w:numPr>
          <w:ilvl w:val="0"/>
          <w:numId w:val="11"/>
        </w:numPr>
        <w:tabs>
          <w:tab w:val="left" w:pos="772"/>
        </w:tabs>
        <w:spacing w:line="276" w:lineRule="auto"/>
        <w:ind w:left="771" w:hanging="514"/>
        <w:jc w:val="both"/>
        <w:rPr>
          <w:del w:id="635" w:author="Barbara Skoczeń" w:date="2022-06-23T14:10:00Z"/>
          <w:rFonts w:asciiTheme="minorHAnsi" w:hAnsiTheme="minorHAnsi" w:cstheme="minorHAnsi"/>
        </w:rPr>
      </w:pPr>
      <w:bookmarkStart w:id="636" w:name="_Toc77682830"/>
      <w:del w:id="637" w:author="Barbara Skoczeń" w:date="2022-06-23T14:10:00Z">
        <w:r w:rsidRPr="00A2773D" w:rsidDel="007B7C09">
          <w:rPr>
            <w:rFonts w:asciiTheme="minorHAnsi" w:hAnsiTheme="minorHAnsi" w:cstheme="minorHAnsi"/>
          </w:rPr>
          <w:delText>SPOSÓB OBLICZENIA CENY</w:delText>
        </w:r>
        <w:bookmarkEnd w:id="636"/>
      </w:del>
    </w:p>
    <w:p w14:paraId="7D707B79" w14:textId="1520508E" w:rsidR="00F7208E" w:rsidRPr="00A2773D" w:rsidDel="007B7C09" w:rsidRDefault="008C7CF7" w:rsidP="001C00B9">
      <w:pPr>
        <w:pStyle w:val="Akapitzlist"/>
        <w:numPr>
          <w:ilvl w:val="0"/>
          <w:numId w:val="8"/>
        </w:numPr>
        <w:tabs>
          <w:tab w:val="left" w:pos="684"/>
        </w:tabs>
        <w:spacing w:before="0" w:line="276" w:lineRule="auto"/>
        <w:ind w:left="683" w:right="117"/>
        <w:rPr>
          <w:del w:id="638" w:author="Barbara Skoczeń" w:date="2022-06-23T14:10:00Z"/>
          <w:rFonts w:asciiTheme="minorHAnsi" w:hAnsiTheme="minorHAnsi" w:cstheme="minorHAnsi"/>
        </w:rPr>
      </w:pPr>
      <w:del w:id="639" w:author="Barbara Skoczeń" w:date="2022-06-23T14:10:00Z">
        <w:r w:rsidRPr="00A2773D" w:rsidDel="007B7C09">
          <w:rPr>
            <w:rFonts w:asciiTheme="minorHAnsi" w:hAnsiTheme="minorHAnsi" w:cstheme="minorHAnsi"/>
          </w:rPr>
          <w:delText>Wykonawca poda cenę oferty w Formularzu Ofertowym sporządzonym według wzoru stanowiącego</w:delText>
        </w:r>
        <w:r w:rsidRPr="00A2773D" w:rsidDel="007B7C09">
          <w:rPr>
            <w:rFonts w:asciiTheme="minorHAnsi" w:hAnsiTheme="minorHAnsi" w:cstheme="minorHAnsi"/>
            <w:spacing w:val="-11"/>
          </w:rPr>
          <w:delText xml:space="preserve"> </w:delText>
        </w:r>
        <w:r w:rsidRPr="00A2773D" w:rsidDel="007B7C09">
          <w:rPr>
            <w:rFonts w:asciiTheme="minorHAnsi" w:hAnsiTheme="minorHAnsi" w:cstheme="minorHAnsi"/>
          </w:rPr>
          <w:delText>Załącznik</w:delText>
        </w:r>
        <w:r w:rsidRPr="00A2773D" w:rsidDel="007B7C09">
          <w:rPr>
            <w:rFonts w:asciiTheme="minorHAnsi" w:hAnsiTheme="minorHAnsi" w:cstheme="minorHAnsi"/>
            <w:spacing w:val="-9"/>
          </w:rPr>
          <w:delText xml:space="preserve"> </w:delText>
        </w:r>
        <w:r w:rsidRPr="00A2773D" w:rsidDel="007B7C09">
          <w:rPr>
            <w:rFonts w:asciiTheme="minorHAnsi" w:hAnsiTheme="minorHAnsi" w:cstheme="minorHAnsi"/>
          </w:rPr>
          <w:delText>nr</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1</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do</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SWZ,</w:delText>
        </w:r>
        <w:r w:rsidRPr="00A2773D" w:rsidDel="007B7C09">
          <w:rPr>
            <w:rFonts w:asciiTheme="minorHAnsi" w:hAnsiTheme="minorHAnsi" w:cstheme="minorHAnsi"/>
            <w:spacing w:val="-10"/>
          </w:rPr>
          <w:delText xml:space="preserve"> </w:delText>
        </w:r>
        <w:r w:rsidRPr="00A2773D" w:rsidDel="007B7C09">
          <w:rPr>
            <w:rFonts w:asciiTheme="minorHAnsi" w:hAnsiTheme="minorHAnsi" w:cstheme="minorHAnsi"/>
          </w:rPr>
          <w:delText>tj.</w:delText>
        </w:r>
        <w:r w:rsidRPr="00A2773D" w:rsidDel="007B7C09">
          <w:rPr>
            <w:rFonts w:asciiTheme="minorHAnsi" w:hAnsiTheme="minorHAnsi" w:cstheme="minorHAnsi"/>
            <w:spacing w:val="-10"/>
          </w:rPr>
          <w:delText xml:space="preserve"> </w:delText>
        </w:r>
        <w:r w:rsidR="005417CE" w:rsidRPr="005417CE" w:rsidDel="007B7C09">
          <w:rPr>
            <w:rFonts w:asciiTheme="minorHAnsi" w:hAnsiTheme="minorHAnsi" w:cstheme="minorHAnsi"/>
          </w:rPr>
          <w:delText>cenę brutto</w:delText>
        </w:r>
      </w:del>
      <w:del w:id="640" w:author="Barbara Skoczeń" w:date="2022-06-23T09:39:00Z">
        <w:r w:rsidR="00952004" w:rsidDel="005B7C16">
          <w:rPr>
            <w:rFonts w:asciiTheme="minorHAnsi" w:hAnsiTheme="minorHAnsi" w:cstheme="minorHAnsi"/>
          </w:rPr>
          <w:delText xml:space="preserve"> i wskaże stawkę VAT</w:delText>
        </w:r>
        <w:r w:rsidR="005C1A08" w:rsidDel="005B7C16">
          <w:rPr>
            <w:rFonts w:asciiTheme="minorHAnsi" w:hAnsiTheme="minorHAnsi" w:cstheme="minorHAnsi"/>
          </w:rPr>
          <w:delText xml:space="preserve"> </w:delText>
        </w:r>
        <w:r w:rsidR="00952004" w:rsidDel="005B7C16">
          <w:rPr>
            <w:rFonts w:asciiTheme="minorHAnsi" w:hAnsiTheme="minorHAnsi" w:cstheme="minorHAnsi"/>
          </w:rPr>
          <w:delText>- w przypadku</w:delText>
        </w:r>
        <w:r w:rsidR="00952004" w:rsidDel="005B7C16">
          <w:delText xml:space="preserve">, gdy </w:delText>
        </w:r>
        <w:r w:rsidR="00952004" w:rsidRPr="00952004" w:rsidDel="005B7C16">
          <w:rPr>
            <w:rFonts w:asciiTheme="minorHAnsi" w:hAnsiTheme="minorHAnsi" w:cstheme="minorHAnsi"/>
          </w:rPr>
          <w:delText>uprawniony jest do stosowania innej stawki podatku</w:delText>
        </w:r>
        <w:r w:rsidR="00952004" w:rsidDel="005B7C16">
          <w:rPr>
            <w:rFonts w:asciiTheme="minorHAnsi" w:hAnsiTheme="minorHAnsi" w:cstheme="minorHAnsi"/>
          </w:rPr>
          <w:delText xml:space="preserve"> niż</w:delText>
        </w:r>
        <w:r w:rsidR="00952004" w:rsidRPr="00952004" w:rsidDel="005B7C16">
          <w:rPr>
            <w:rFonts w:asciiTheme="minorHAnsi" w:hAnsiTheme="minorHAnsi" w:cstheme="minorHAnsi"/>
          </w:rPr>
          <w:delText xml:space="preserve"> wpisane 23%, </w:delText>
        </w:r>
        <w:r w:rsidR="00433701" w:rsidDel="005B7C16">
          <w:rPr>
            <w:rFonts w:asciiTheme="minorHAnsi" w:hAnsiTheme="minorHAnsi" w:cstheme="minorHAnsi"/>
          </w:rPr>
          <w:delText xml:space="preserve">należy </w:delText>
        </w:r>
        <w:r w:rsidR="00952004" w:rsidRPr="00952004" w:rsidDel="005B7C16">
          <w:rPr>
            <w:rFonts w:asciiTheme="minorHAnsi" w:hAnsiTheme="minorHAnsi" w:cstheme="minorHAnsi"/>
          </w:rPr>
          <w:delText xml:space="preserve">w wykropkowane miejsce </w:delText>
        </w:r>
        <w:r w:rsidR="00433701" w:rsidDel="005B7C16">
          <w:rPr>
            <w:rFonts w:asciiTheme="minorHAnsi" w:hAnsiTheme="minorHAnsi" w:cstheme="minorHAnsi"/>
          </w:rPr>
          <w:delText xml:space="preserve">w formularzu ofertowym wpisać </w:delText>
        </w:r>
        <w:r w:rsidR="00952004" w:rsidRPr="00952004" w:rsidDel="005B7C16">
          <w:rPr>
            <w:rFonts w:asciiTheme="minorHAnsi" w:hAnsiTheme="minorHAnsi" w:cstheme="minorHAnsi"/>
          </w:rPr>
          <w:delText>właściwą stawkę oraz dołączy</w:delText>
        </w:r>
        <w:r w:rsidR="00EE7A54" w:rsidDel="005B7C16">
          <w:rPr>
            <w:rFonts w:asciiTheme="minorHAnsi" w:hAnsiTheme="minorHAnsi" w:cstheme="minorHAnsi"/>
          </w:rPr>
          <w:delText>ć</w:delText>
        </w:r>
        <w:r w:rsidR="00952004" w:rsidRPr="00952004" w:rsidDel="005B7C16">
          <w:rPr>
            <w:rFonts w:asciiTheme="minorHAnsi" w:hAnsiTheme="minorHAnsi" w:cstheme="minorHAnsi"/>
          </w:rPr>
          <w:delText xml:space="preserve"> do Oferty uzasadnienie jej zastosowania</w:delText>
        </w:r>
      </w:del>
      <w:del w:id="641" w:author="Barbara Skoczeń" w:date="2022-06-23T14:10:00Z">
        <w:r w:rsidR="00952004" w:rsidRPr="00952004" w:rsidDel="007B7C09">
          <w:rPr>
            <w:rFonts w:asciiTheme="minorHAnsi" w:hAnsiTheme="minorHAnsi" w:cstheme="minorHAnsi"/>
          </w:rPr>
          <w:delText>.</w:delText>
        </w:r>
        <w:r w:rsidR="00952004" w:rsidDel="007B7C09">
          <w:rPr>
            <w:rFonts w:asciiTheme="minorHAnsi" w:hAnsiTheme="minorHAnsi" w:cstheme="minorHAnsi"/>
          </w:rPr>
          <w:delText xml:space="preserve"> </w:delText>
        </w:r>
      </w:del>
    </w:p>
    <w:p w14:paraId="5F3DCAF0" w14:textId="2DF93E6D" w:rsidR="00F7208E" w:rsidRPr="00A2773D" w:rsidDel="007B7C09" w:rsidRDefault="008C7CF7" w:rsidP="001C00B9">
      <w:pPr>
        <w:pStyle w:val="Akapitzlist"/>
        <w:numPr>
          <w:ilvl w:val="0"/>
          <w:numId w:val="8"/>
        </w:numPr>
        <w:tabs>
          <w:tab w:val="left" w:pos="684"/>
        </w:tabs>
        <w:spacing w:before="0" w:line="276" w:lineRule="auto"/>
        <w:ind w:left="683" w:right="117"/>
        <w:rPr>
          <w:del w:id="642" w:author="Barbara Skoczeń" w:date="2022-06-23T14:10:00Z"/>
          <w:rFonts w:asciiTheme="minorHAnsi" w:hAnsiTheme="minorHAnsi" w:cstheme="minorHAnsi"/>
        </w:rPr>
      </w:pPr>
      <w:del w:id="643" w:author="Barbara Skoczeń" w:date="2022-06-23T14:10:00Z">
        <w:r w:rsidRPr="00A2773D" w:rsidDel="007B7C09">
          <w:rPr>
            <w:rFonts w:asciiTheme="minorHAnsi" w:hAnsiTheme="minorHAnsi" w:cstheme="minorHAnsi"/>
          </w:rPr>
          <w:delText>Cena musi być wyrażona w złotych polskich (</w:delText>
        </w:r>
        <w:r w:rsidR="00B96B92" w:rsidRPr="00A2773D" w:rsidDel="007B7C09">
          <w:rPr>
            <w:rFonts w:asciiTheme="minorHAnsi" w:hAnsiTheme="minorHAnsi" w:cstheme="minorHAnsi"/>
          </w:rPr>
          <w:delText>zł</w:delText>
        </w:r>
        <w:r w:rsidR="00DE2E85" w:rsidDel="007B7C09">
          <w:rPr>
            <w:rFonts w:asciiTheme="minorHAnsi" w:hAnsiTheme="minorHAnsi" w:cstheme="minorHAnsi"/>
          </w:rPr>
          <w:delText>)</w:delText>
        </w:r>
        <w:r w:rsidR="00B96B92" w:rsidRPr="00A2773D" w:rsidDel="007B7C09">
          <w:rPr>
            <w:rFonts w:asciiTheme="minorHAnsi" w:hAnsiTheme="minorHAnsi" w:cstheme="minorHAnsi"/>
          </w:rPr>
          <w:delText xml:space="preserve">, </w:delText>
        </w:r>
        <w:r w:rsidRPr="00A2773D" w:rsidDel="007B7C09">
          <w:rPr>
            <w:rFonts w:asciiTheme="minorHAnsi" w:hAnsiTheme="minorHAnsi" w:cstheme="minorHAnsi"/>
          </w:rPr>
          <w:delText xml:space="preserve"> z dokładnością nie większą niż dwa miejsca po przecinku</w:delText>
        </w:r>
        <w:r w:rsidR="00503DD9" w:rsidDel="007B7C09">
          <w:rPr>
            <w:rFonts w:asciiTheme="minorHAnsi" w:hAnsiTheme="minorHAnsi" w:cstheme="minorHAnsi"/>
          </w:rPr>
          <w:delText>)</w:delText>
        </w:r>
        <w:r w:rsidRPr="00A2773D" w:rsidDel="007B7C09">
          <w:rPr>
            <w:rFonts w:asciiTheme="minorHAnsi" w:hAnsiTheme="minorHAnsi" w:cstheme="minorHAnsi"/>
          </w:rPr>
          <w:delText>.</w:delText>
        </w:r>
      </w:del>
    </w:p>
    <w:p w14:paraId="5A8BB624" w14:textId="4D5673EA" w:rsidR="00F7208E" w:rsidRPr="00A2773D" w:rsidDel="007B7C09" w:rsidRDefault="008C7CF7" w:rsidP="001C00B9">
      <w:pPr>
        <w:pStyle w:val="Akapitzlist"/>
        <w:numPr>
          <w:ilvl w:val="0"/>
          <w:numId w:val="8"/>
        </w:numPr>
        <w:tabs>
          <w:tab w:val="left" w:pos="684"/>
        </w:tabs>
        <w:spacing w:before="0" w:line="276" w:lineRule="auto"/>
        <w:rPr>
          <w:del w:id="644" w:author="Barbara Skoczeń" w:date="2022-06-23T14:10:00Z"/>
          <w:rFonts w:asciiTheme="minorHAnsi" w:hAnsiTheme="minorHAnsi" w:cstheme="minorHAnsi"/>
        </w:rPr>
      </w:pPr>
      <w:del w:id="645" w:author="Barbara Skoczeń" w:date="2022-06-23T14:10:00Z">
        <w:r w:rsidRPr="00A2773D" w:rsidDel="007B7C09">
          <w:rPr>
            <w:rFonts w:asciiTheme="minorHAnsi" w:hAnsiTheme="minorHAnsi" w:cstheme="minorHAnsi"/>
          </w:rPr>
          <w:delText>Rozliczenia między Zamawiającym a Wykonawcą będą prowadzone w złotych polskich</w:delText>
        </w:r>
        <w:r w:rsidRPr="00A2773D" w:rsidDel="007B7C09">
          <w:rPr>
            <w:rFonts w:asciiTheme="minorHAnsi" w:hAnsiTheme="minorHAnsi" w:cstheme="minorHAnsi"/>
            <w:spacing w:val="-23"/>
          </w:rPr>
          <w:delText xml:space="preserve"> </w:delText>
        </w:r>
        <w:r w:rsidRPr="00A2773D" w:rsidDel="007B7C09">
          <w:rPr>
            <w:rFonts w:asciiTheme="minorHAnsi" w:hAnsiTheme="minorHAnsi" w:cstheme="minorHAnsi"/>
          </w:rPr>
          <w:delText>(</w:delText>
        </w:r>
        <w:r w:rsidR="00B96B92" w:rsidRPr="00A2773D" w:rsidDel="007B7C09">
          <w:rPr>
            <w:rFonts w:asciiTheme="minorHAnsi" w:hAnsiTheme="minorHAnsi" w:cstheme="minorHAnsi"/>
          </w:rPr>
          <w:delText>zł</w:delText>
        </w:r>
        <w:r w:rsidRPr="00A2773D" w:rsidDel="007B7C09">
          <w:rPr>
            <w:rFonts w:asciiTheme="minorHAnsi" w:hAnsiTheme="minorHAnsi" w:cstheme="minorHAnsi"/>
          </w:rPr>
          <w:delText>).</w:delText>
        </w:r>
      </w:del>
    </w:p>
    <w:p w14:paraId="3CD75892" w14:textId="5DAABB73" w:rsidR="00F7208E" w:rsidRPr="00A2773D" w:rsidDel="007B7C09" w:rsidRDefault="008C7CF7" w:rsidP="001C00B9">
      <w:pPr>
        <w:pStyle w:val="Akapitzlist"/>
        <w:numPr>
          <w:ilvl w:val="0"/>
          <w:numId w:val="8"/>
        </w:numPr>
        <w:tabs>
          <w:tab w:val="left" w:pos="684"/>
        </w:tabs>
        <w:spacing w:before="0" w:line="276" w:lineRule="auto"/>
        <w:ind w:left="683" w:right="116"/>
        <w:rPr>
          <w:del w:id="646" w:author="Barbara Skoczeń" w:date="2022-06-23T14:10:00Z"/>
          <w:rFonts w:asciiTheme="minorHAnsi" w:hAnsiTheme="minorHAnsi" w:cstheme="minorHAnsi"/>
        </w:rPr>
      </w:pPr>
      <w:del w:id="647" w:author="Barbara Skoczeń" w:date="2022-06-23T14:10:00Z">
        <w:r w:rsidRPr="00A2773D" w:rsidDel="007B7C09">
          <w:rPr>
            <w:rFonts w:asciiTheme="minorHAnsi" w:hAnsiTheme="minorHAnsi" w:cstheme="minorHAnsi"/>
          </w:rPr>
          <w:delText>W przypadku rozbieżności pomiędzy ceną ryczałtową podaną cyfrowo a słownie, jako wartość właściwa zostanie przyjęta cena ryczałtowa podana</w:delText>
        </w:r>
        <w:r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słownie.</w:delText>
        </w:r>
      </w:del>
    </w:p>
    <w:p w14:paraId="08E702BB" w14:textId="79E60404" w:rsidR="00F7208E" w:rsidRPr="00A2773D" w:rsidDel="007B7C09" w:rsidRDefault="00F7208E" w:rsidP="008B4209">
      <w:pPr>
        <w:pStyle w:val="Tekstpodstawowy"/>
        <w:spacing w:line="276" w:lineRule="auto"/>
        <w:rPr>
          <w:del w:id="648" w:author="Barbara Skoczeń" w:date="2022-06-23T14:10:00Z"/>
          <w:rFonts w:asciiTheme="minorHAnsi" w:hAnsiTheme="minorHAnsi" w:cstheme="minorHAnsi"/>
        </w:rPr>
      </w:pPr>
    </w:p>
    <w:p w14:paraId="2160786F" w14:textId="7B685E52" w:rsidR="00F7208E" w:rsidRPr="00A2773D" w:rsidDel="007B7C09" w:rsidRDefault="008C7CF7" w:rsidP="00EE665C">
      <w:pPr>
        <w:pStyle w:val="Nagwek1"/>
        <w:numPr>
          <w:ilvl w:val="0"/>
          <w:numId w:val="11"/>
        </w:numPr>
        <w:tabs>
          <w:tab w:val="left" w:pos="997"/>
        </w:tabs>
        <w:spacing w:line="276" w:lineRule="auto"/>
        <w:ind w:left="258" w:right="116" w:firstLine="0"/>
        <w:jc w:val="both"/>
        <w:rPr>
          <w:del w:id="649" w:author="Barbara Skoczeń" w:date="2022-06-23T14:10:00Z"/>
          <w:rFonts w:asciiTheme="minorHAnsi" w:hAnsiTheme="minorHAnsi" w:cstheme="minorHAnsi"/>
        </w:rPr>
      </w:pPr>
      <w:bookmarkStart w:id="650" w:name="_Toc77682831"/>
      <w:del w:id="651" w:author="Barbara Skoczeń" w:date="2022-06-23T14:10:00Z">
        <w:r w:rsidRPr="00A2773D" w:rsidDel="007B7C09">
          <w:rPr>
            <w:rFonts w:asciiTheme="minorHAnsi" w:hAnsiTheme="minorHAnsi" w:cstheme="minorHAnsi"/>
          </w:rPr>
          <w:delText>OPIS KRYTERIÓW OCENY OFERT, WRAZ Z PODANIEM WAG TYCH KRYTERIÓW I SPOSOBU OCENY</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OFERT</w:delText>
        </w:r>
        <w:bookmarkEnd w:id="650"/>
      </w:del>
    </w:p>
    <w:p w14:paraId="0CF8EC28" w14:textId="1C1F29B1" w:rsidR="00F7208E" w:rsidDel="007B7C09" w:rsidRDefault="008C7CF7" w:rsidP="001C00B9">
      <w:pPr>
        <w:pStyle w:val="Akapitzlist"/>
        <w:numPr>
          <w:ilvl w:val="0"/>
          <w:numId w:val="7"/>
        </w:numPr>
        <w:tabs>
          <w:tab w:val="left" w:pos="618"/>
        </w:tabs>
        <w:spacing w:before="0" w:line="276" w:lineRule="auto"/>
        <w:rPr>
          <w:del w:id="652" w:author="Barbara Skoczeń" w:date="2022-06-23T14:10:00Z"/>
          <w:rFonts w:asciiTheme="minorHAnsi" w:hAnsiTheme="minorHAnsi" w:cstheme="minorHAnsi"/>
        </w:rPr>
      </w:pPr>
      <w:del w:id="653" w:author="Barbara Skoczeń" w:date="2022-06-23T14:10:00Z">
        <w:r w:rsidRPr="00A2773D" w:rsidDel="007B7C09">
          <w:rPr>
            <w:rFonts w:asciiTheme="minorHAnsi" w:hAnsiTheme="minorHAnsi" w:cstheme="minorHAnsi"/>
          </w:rPr>
          <w:delText xml:space="preserve">Za najkorzystniejszą zostanie uznana oferta z największą </w:delText>
        </w:r>
        <w:r w:rsidR="002A1B9C" w:rsidRPr="00A2773D" w:rsidDel="007B7C09">
          <w:rPr>
            <w:rFonts w:asciiTheme="minorHAnsi" w:hAnsiTheme="minorHAnsi" w:cstheme="minorHAnsi"/>
          </w:rPr>
          <w:delText>liczbą</w:delText>
        </w:r>
        <w:r w:rsidR="002A1B9C" w:rsidRPr="00A2773D" w:rsidDel="007B7C09">
          <w:rPr>
            <w:rFonts w:asciiTheme="minorHAnsi" w:hAnsiTheme="minorHAnsi" w:cstheme="minorHAnsi"/>
            <w:spacing w:val="-4"/>
          </w:rPr>
          <w:delText xml:space="preserve"> </w:delText>
        </w:r>
        <w:r w:rsidRPr="00A2773D" w:rsidDel="007B7C09">
          <w:rPr>
            <w:rFonts w:asciiTheme="minorHAnsi" w:hAnsiTheme="minorHAnsi" w:cstheme="minorHAnsi"/>
          </w:rPr>
          <w:delText>punktów.</w:delText>
        </w:r>
      </w:del>
    </w:p>
    <w:p w14:paraId="1B187A84" w14:textId="0F2A04A7" w:rsidR="00390C69" w:rsidRPr="00A2773D" w:rsidDel="007B7C09" w:rsidRDefault="008C7CF7" w:rsidP="001C00B9">
      <w:pPr>
        <w:pStyle w:val="Akapitzlist"/>
        <w:numPr>
          <w:ilvl w:val="0"/>
          <w:numId w:val="7"/>
        </w:numPr>
        <w:tabs>
          <w:tab w:val="left" w:pos="618"/>
        </w:tabs>
        <w:spacing w:before="0" w:line="276" w:lineRule="auto"/>
        <w:ind w:right="116"/>
        <w:rPr>
          <w:del w:id="654" w:author="Barbara Skoczeń" w:date="2022-06-23T14:10:00Z"/>
          <w:rFonts w:asciiTheme="minorHAnsi" w:hAnsiTheme="minorHAnsi" w:cstheme="minorHAnsi"/>
        </w:rPr>
      </w:pPr>
      <w:del w:id="655" w:author="Barbara Skoczeń" w:date="2022-06-23T14:10:00Z">
        <w:r w:rsidRPr="00A2773D" w:rsidDel="007B7C09">
          <w:rPr>
            <w:rFonts w:asciiTheme="minorHAnsi" w:hAnsiTheme="minorHAnsi" w:cstheme="minorHAnsi"/>
          </w:rPr>
          <w:delText>W sytuacji, gdy Zamawiający nie będzie mógł dokonać wyboru najkorzystniejszej oferty ze względu na to,</w:delText>
        </w:r>
        <w:r w:rsidR="00390C69" w:rsidRPr="00A2773D" w:rsidDel="007B7C09">
          <w:rPr>
            <w:rFonts w:asciiTheme="minorHAnsi" w:hAnsiTheme="minorHAnsi" w:cstheme="minorHAnsi"/>
          </w:rPr>
          <w:delText xml:space="preserve">  że dwie lub więcej ofert przedstawia taki sam bilans ceny lub kosztu i innych kryteriów oceny ofert, zamawiający wybiera spośród tych ofert ofertę, która otrzymała najwyższą ocenę </w:delText>
        </w:r>
        <w:r w:rsidR="008B4209" w:rsidRPr="00A2773D" w:rsidDel="007B7C09">
          <w:rPr>
            <w:rFonts w:asciiTheme="minorHAnsi" w:hAnsiTheme="minorHAnsi" w:cstheme="minorHAnsi"/>
          </w:rPr>
          <w:br/>
        </w:r>
        <w:r w:rsidR="00390C69" w:rsidRPr="00A2773D" w:rsidDel="007B7C09">
          <w:rPr>
            <w:rFonts w:asciiTheme="minorHAnsi" w:hAnsiTheme="minorHAnsi" w:cstheme="minorHAnsi"/>
          </w:rPr>
          <w:delText>w kryterium o najwyższej wadze. Jeżeli oferty otrzymały taką samą ocenę w kryterium o najwyższej wadze, zamawiający wybiera ofertę z najniższą ceną lub najniższym kosztem. Jeżeli nie można dokonać wyboru oferty w sposób, o którym mowa w art. 248 ust. 2, zamawiający wzywa wykonawców, którzy złożyli te oferty, do złożenia w terminie określonym przez zamawiającego ofert dodatkowych zawierających nową cenę lub koszt.</w:delText>
        </w:r>
        <w:r w:rsidRPr="00A2773D" w:rsidDel="007B7C09">
          <w:rPr>
            <w:rFonts w:asciiTheme="minorHAnsi" w:hAnsiTheme="minorHAnsi" w:cstheme="minorHAnsi"/>
          </w:rPr>
          <w:delText xml:space="preserve"> </w:delText>
        </w:r>
      </w:del>
    </w:p>
    <w:p w14:paraId="3FBD823D" w14:textId="580F713E" w:rsidR="00F7208E" w:rsidRPr="00A2773D" w:rsidDel="007B7C09" w:rsidRDefault="008C7CF7" w:rsidP="001C00B9">
      <w:pPr>
        <w:pStyle w:val="Akapitzlist"/>
        <w:numPr>
          <w:ilvl w:val="0"/>
          <w:numId w:val="7"/>
        </w:numPr>
        <w:tabs>
          <w:tab w:val="left" w:pos="618"/>
        </w:tabs>
        <w:spacing w:before="0" w:line="276" w:lineRule="auto"/>
        <w:rPr>
          <w:del w:id="656" w:author="Barbara Skoczeń" w:date="2022-06-23T14:10:00Z"/>
          <w:rFonts w:asciiTheme="minorHAnsi" w:hAnsiTheme="minorHAnsi" w:cstheme="minorHAnsi"/>
        </w:rPr>
      </w:pPr>
      <w:del w:id="657" w:author="Barbara Skoczeń" w:date="2022-06-23T14:10:00Z">
        <w:r w:rsidRPr="00A2773D" w:rsidDel="007B7C09">
          <w:rPr>
            <w:rFonts w:asciiTheme="minorHAnsi" w:hAnsiTheme="minorHAnsi" w:cstheme="minorHAnsi"/>
          </w:rPr>
          <w:delText>Zamawiający wybiera najkorzystniejszą ofertę w terminie związania ofertą określonym w</w:delText>
        </w:r>
        <w:r w:rsidRPr="00A2773D" w:rsidDel="007B7C09">
          <w:rPr>
            <w:rFonts w:asciiTheme="minorHAnsi" w:hAnsiTheme="minorHAnsi" w:cstheme="minorHAnsi"/>
            <w:spacing w:val="-21"/>
          </w:rPr>
          <w:delText xml:space="preserve"> </w:delText>
        </w:r>
        <w:r w:rsidRPr="00A2773D" w:rsidDel="007B7C09">
          <w:rPr>
            <w:rFonts w:asciiTheme="minorHAnsi" w:hAnsiTheme="minorHAnsi" w:cstheme="minorHAnsi"/>
          </w:rPr>
          <w:delText>SWZ.</w:delText>
        </w:r>
      </w:del>
    </w:p>
    <w:p w14:paraId="643A2424" w14:textId="65482F99" w:rsidR="00F7208E" w:rsidRPr="00A2773D" w:rsidDel="007B7C09" w:rsidRDefault="008C7CF7" w:rsidP="001C00B9">
      <w:pPr>
        <w:pStyle w:val="Akapitzlist"/>
        <w:numPr>
          <w:ilvl w:val="0"/>
          <w:numId w:val="7"/>
        </w:numPr>
        <w:tabs>
          <w:tab w:val="left" w:pos="618"/>
        </w:tabs>
        <w:spacing w:before="0" w:line="276" w:lineRule="auto"/>
        <w:ind w:right="116"/>
        <w:rPr>
          <w:del w:id="658" w:author="Barbara Skoczeń" w:date="2022-06-23T14:10:00Z"/>
          <w:rFonts w:asciiTheme="minorHAnsi" w:hAnsiTheme="minorHAnsi" w:cstheme="minorHAnsi"/>
        </w:rPr>
      </w:pPr>
      <w:del w:id="659" w:author="Barbara Skoczeń" w:date="2022-06-23T14:10:00Z">
        <w:r w:rsidRPr="00A2773D" w:rsidDel="007B7C09">
          <w:rPr>
            <w:rFonts w:asciiTheme="minorHAnsi" w:hAnsiTheme="minorHAnsi" w:cstheme="minorHAnsi"/>
          </w:rPr>
          <w:delText>Jeżeli termin związania ofertą upłynie przed wyborem najkorzystniejszej oferty, Zamawiający wezwie Wykonawcę, którego oferta otrzymała najwyższa oceną, do wyrażenia, w wyznaczonym przez Zamawiającego terminie, pisemnej zgody na wybór jego</w:delText>
        </w:r>
        <w:r w:rsidRPr="00A2773D" w:rsidDel="007B7C09">
          <w:rPr>
            <w:rFonts w:asciiTheme="minorHAnsi" w:hAnsiTheme="minorHAnsi" w:cstheme="minorHAnsi"/>
            <w:spacing w:val="-6"/>
          </w:rPr>
          <w:delText xml:space="preserve"> </w:delText>
        </w:r>
        <w:r w:rsidRPr="00A2773D" w:rsidDel="007B7C09">
          <w:rPr>
            <w:rFonts w:asciiTheme="minorHAnsi" w:hAnsiTheme="minorHAnsi" w:cstheme="minorHAnsi"/>
          </w:rPr>
          <w:delText>oferty.</w:delText>
        </w:r>
      </w:del>
    </w:p>
    <w:p w14:paraId="25896BF2" w14:textId="3B82006F" w:rsidR="00F7208E" w:rsidRPr="00A2773D" w:rsidDel="007B7C09" w:rsidRDefault="008C7CF7" w:rsidP="001C00B9">
      <w:pPr>
        <w:pStyle w:val="Akapitzlist"/>
        <w:numPr>
          <w:ilvl w:val="0"/>
          <w:numId w:val="7"/>
        </w:numPr>
        <w:tabs>
          <w:tab w:val="left" w:pos="618"/>
        </w:tabs>
        <w:spacing w:before="0" w:line="276" w:lineRule="auto"/>
        <w:ind w:right="117"/>
        <w:rPr>
          <w:del w:id="660" w:author="Barbara Skoczeń" w:date="2022-06-23T14:10:00Z"/>
          <w:rFonts w:asciiTheme="minorHAnsi" w:hAnsiTheme="minorHAnsi" w:cstheme="minorHAnsi"/>
        </w:rPr>
      </w:pPr>
      <w:del w:id="661" w:author="Barbara Skoczeń" w:date="2022-06-23T14:10:00Z">
        <w:r w:rsidRPr="00A2773D" w:rsidDel="007B7C09">
          <w:rPr>
            <w:rFonts w:asciiTheme="minorHAnsi" w:hAnsiTheme="minorHAnsi" w:cstheme="minorHAnsi"/>
          </w:rPr>
          <w:delText xml:space="preserve">W przypadku braku zgody, o której mowa w ust. </w:delText>
        </w:r>
        <w:r w:rsidR="00390C69" w:rsidRPr="00A2773D" w:rsidDel="007B7C09">
          <w:rPr>
            <w:rFonts w:asciiTheme="minorHAnsi" w:hAnsiTheme="minorHAnsi" w:cstheme="minorHAnsi"/>
          </w:rPr>
          <w:delText>4</w:delText>
        </w:r>
        <w:r w:rsidRPr="00A2773D" w:rsidDel="007B7C09">
          <w:rPr>
            <w:rFonts w:asciiTheme="minorHAnsi" w:hAnsiTheme="minorHAnsi" w:cstheme="minorHAnsi"/>
          </w:rPr>
          <w:delText>, oferta podlega odrzuceniu, a Zamawiający zwraca si</w:delText>
        </w:r>
        <w:r w:rsidR="0075656A" w:rsidDel="007B7C09">
          <w:rPr>
            <w:rFonts w:asciiTheme="minorHAnsi" w:hAnsiTheme="minorHAnsi" w:cstheme="minorHAnsi"/>
          </w:rPr>
          <w:delText>ę</w:delText>
        </w:r>
        <w:r w:rsidRPr="00A2773D" w:rsidDel="007B7C09">
          <w:rPr>
            <w:rFonts w:asciiTheme="minorHAnsi" w:hAnsiTheme="minorHAnsi" w:cstheme="minorHAnsi"/>
          </w:rPr>
          <w:delText xml:space="preserve"> o wyrażenie takiej zgody do kolejnego Wykonawcy, którego oferta została najwyżej oceniona, chyba ze zachodzą przesłanki do unieważnienia</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postępowania.</w:delText>
        </w:r>
      </w:del>
    </w:p>
    <w:p w14:paraId="04292BBD" w14:textId="0540CB98" w:rsidR="00191D3A" w:rsidRPr="00B245E3" w:rsidDel="007B7C09" w:rsidRDefault="008C7CF7" w:rsidP="001C00B9">
      <w:pPr>
        <w:pStyle w:val="Akapitzlist"/>
        <w:numPr>
          <w:ilvl w:val="0"/>
          <w:numId w:val="7"/>
        </w:numPr>
        <w:tabs>
          <w:tab w:val="left" w:pos="618"/>
        </w:tabs>
        <w:spacing w:before="0" w:line="276" w:lineRule="auto"/>
        <w:ind w:right="117"/>
        <w:rPr>
          <w:del w:id="662" w:author="Barbara Skoczeń" w:date="2022-06-23T14:10:00Z"/>
          <w:rFonts w:asciiTheme="minorHAnsi" w:hAnsiTheme="minorHAnsi" w:cstheme="minorHAnsi"/>
          <w:b/>
        </w:rPr>
      </w:pPr>
      <w:del w:id="663" w:author="Barbara Skoczeń" w:date="2022-06-23T14:10:00Z">
        <w:r w:rsidRPr="00A2773D" w:rsidDel="007B7C09">
          <w:rPr>
            <w:rFonts w:asciiTheme="minorHAnsi" w:hAnsiTheme="minorHAnsi" w:cstheme="minorHAnsi"/>
          </w:rPr>
          <w:delText>Zamawiający dokona oceny ofert, które nie będą podlegały odrzuceniu.</w:delText>
        </w:r>
      </w:del>
    </w:p>
    <w:p w14:paraId="585A2180" w14:textId="5206B4F6" w:rsidR="005C1A08" w:rsidRPr="00277363" w:rsidDel="007B7C09" w:rsidRDefault="005C1A08" w:rsidP="005C1A08">
      <w:pPr>
        <w:pStyle w:val="Akapitzlist"/>
        <w:numPr>
          <w:ilvl w:val="0"/>
          <w:numId w:val="7"/>
        </w:numPr>
        <w:tabs>
          <w:tab w:val="left" w:pos="618"/>
        </w:tabs>
        <w:spacing w:before="0" w:line="276" w:lineRule="auto"/>
        <w:rPr>
          <w:del w:id="664" w:author="Barbara Skoczeń" w:date="2022-06-23T14:10:00Z"/>
          <w:rFonts w:asciiTheme="minorHAnsi" w:hAnsiTheme="minorHAnsi" w:cstheme="minorHAnsi"/>
        </w:rPr>
      </w:pPr>
      <w:del w:id="665" w:author="Barbara Skoczeń" w:date="2022-06-23T14:10:00Z">
        <w:r w:rsidRPr="00277363" w:rsidDel="007B7C09">
          <w:rPr>
            <w:rFonts w:asciiTheme="minorHAnsi" w:hAnsiTheme="minorHAnsi" w:cstheme="minorHAnsi"/>
          </w:rPr>
          <w:delText>Zamawiający odrzuci ofertę,</w:delText>
        </w:r>
        <w:r w:rsidRPr="00277363" w:rsidDel="007B7C09">
          <w:rPr>
            <w:rFonts w:asciiTheme="minorHAnsi" w:hAnsiTheme="minorHAnsi" w:cstheme="minorHAnsi"/>
            <w:spacing w:val="-2"/>
          </w:rPr>
          <w:delText xml:space="preserve"> </w:delText>
        </w:r>
        <w:r w:rsidRPr="00277363" w:rsidDel="007B7C09">
          <w:rPr>
            <w:rFonts w:asciiTheme="minorHAnsi" w:hAnsiTheme="minorHAnsi" w:cstheme="minorHAnsi"/>
          </w:rPr>
          <w:delText xml:space="preserve">jeżeli: </w:delText>
        </w:r>
      </w:del>
    </w:p>
    <w:p w14:paraId="14C40172" w14:textId="00C2D5C7" w:rsidR="005C1A08" w:rsidRPr="00277363" w:rsidDel="007B7C09" w:rsidRDefault="005C1A08" w:rsidP="005C1A08">
      <w:pPr>
        <w:pStyle w:val="Akapitzlist"/>
        <w:numPr>
          <w:ilvl w:val="1"/>
          <w:numId w:val="7"/>
        </w:numPr>
        <w:tabs>
          <w:tab w:val="left" w:pos="1109"/>
        </w:tabs>
        <w:spacing w:before="0" w:line="276" w:lineRule="auto"/>
        <w:ind w:left="1109" w:hanging="425"/>
        <w:rPr>
          <w:del w:id="666" w:author="Barbara Skoczeń" w:date="2022-06-23T14:10:00Z"/>
          <w:rFonts w:asciiTheme="minorHAnsi" w:hAnsiTheme="minorHAnsi" w:cstheme="minorHAnsi"/>
        </w:rPr>
      </w:pPr>
      <w:del w:id="667" w:author="Barbara Skoczeń" w:date="2022-06-23T14:10:00Z">
        <w:r w:rsidRPr="00277363" w:rsidDel="007B7C09">
          <w:rPr>
            <w:rFonts w:asciiTheme="minorHAnsi" w:hAnsiTheme="minorHAnsi" w:cstheme="minorHAnsi"/>
          </w:rPr>
          <w:delText>została złożona po terminie składania</w:delText>
        </w:r>
        <w:r w:rsidRPr="00277363" w:rsidDel="007B7C09">
          <w:rPr>
            <w:rFonts w:asciiTheme="minorHAnsi" w:hAnsiTheme="minorHAnsi" w:cstheme="minorHAnsi"/>
            <w:spacing w:val="-2"/>
          </w:rPr>
          <w:delText xml:space="preserve"> </w:delText>
        </w:r>
        <w:r w:rsidRPr="00277363" w:rsidDel="007B7C09">
          <w:rPr>
            <w:rFonts w:asciiTheme="minorHAnsi" w:hAnsiTheme="minorHAnsi" w:cstheme="minorHAnsi"/>
          </w:rPr>
          <w:delText>ofert;</w:delText>
        </w:r>
      </w:del>
    </w:p>
    <w:p w14:paraId="3E783301" w14:textId="00EC5620" w:rsidR="005C1A08" w:rsidRPr="00277363" w:rsidDel="007B7C09" w:rsidRDefault="005C1A08" w:rsidP="005C1A08">
      <w:pPr>
        <w:pStyle w:val="Akapitzlist"/>
        <w:numPr>
          <w:ilvl w:val="1"/>
          <w:numId w:val="7"/>
        </w:numPr>
        <w:tabs>
          <w:tab w:val="left" w:pos="1109"/>
        </w:tabs>
        <w:spacing w:before="0" w:line="276" w:lineRule="auto"/>
        <w:ind w:left="1109" w:hanging="425"/>
        <w:rPr>
          <w:del w:id="668" w:author="Barbara Skoczeń" w:date="2022-06-23T14:10:00Z"/>
          <w:rFonts w:asciiTheme="minorHAnsi" w:hAnsiTheme="minorHAnsi" w:cstheme="minorHAnsi"/>
        </w:rPr>
      </w:pPr>
      <w:del w:id="669" w:author="Barbara Skoczeń" w:date="2022-06-23T14:10:00Z">
        <w:r w:rsidRPr="00277363" w:rsidDel="007B7C09">
          <w:rPr>
            <w:rFonts w:asciiTheme="minorHAnsi" w:hAnsiTheme="minorHAnsi" w:cstheme="minorHAnsi"/>
          </w:rPr>
          <w:delText>została złożona przez</w:delText>
        </w:r>
        <w:r w:rsidRPr="00277363" w:rsidDel="007B7C09">
          <w:rPr>
            <w:rFonts w:asciiTheme="minorHAnsi" w:hAnsiTheme="minorHAnsi" w:cstheme="minorHAnsi"/>
            <w:spacing w:val="-1"/>
          </w:rPr>
          <w:delText xml:space="preserve"> </w:delText>
        </w:r>
        <w:r w:rsidRPr="00277363" w:rsidDel="007B7C09">
          <w:rPr>
            <w:rFonts w:asciiTheme="minorHAnsi" w:hAnsiTheme="minorHAnsi" w:cstheme="minorHAnsi"/>
          </w:rPr>
          <w:delText>Wykonawcę:</w:delText>
        </w:r>
      </w:del>
    </w:p>
    <w:p w14:paraId="244976DF" w14:textId="4BF11DF1" w:rsidR="005C1A08" w:rsidRPr="00277363" w:rsidDel="007B7C09" w:rsidRDefault="005C1A08" w:rsidP="005C1A08">
      <w:pPr>
        <w:pStyle w:val="Akapitzlist"/>
        <w:tabs>
          <w:tab w:val="left" w:pos="1676"/>
        </w:tabs>
        <w:spacing w:before="0" w:line="276" w:lineRule="auto"/>
        <w:ind w:left="1676" w:firstLine="0"/>
        <w:rPr>
          <w:del w:id="670" w:author="Barbara Skoczeń" w:date="2022-06-23T14:10:00Z"/>
          <w:rFonts w:asciiTheme="minorHAnsi" w:hAnsiTheme="minorHAnsi" w:cstheme="minorHAnsi"/>
        </w:rPr>
      </w:pPr>
      <w:del w:id="671" w:author="Barbara Skoczeń" w:date="2022-06-23T14:10:00Z">
        <w:r w:rsidRPr="00277363" w:rsidDel="007B7C09">
          <w:rPr>
            <w:rFonts w:asciiTheme="minorHAnsi" w:hAnsiTheme="minorHAnsi" w:cstheme="minorHAnsi"/>
          </w:rPr>
          <w:delText>7.2.1 podlegającego wykluczeniu z postępowania</w:delText>
        </w:r>
        <w:r w:rsidRPr="00277363" w:rsidDel="007B7C09">
          <w:rPr>
            <w:rFonts w:asciiTheme="minorHAnsi" w:hAnsiTheme="minorHAnsi" w:cstheme="minorHAnsi"/>
            <w:spacing w:val="-3"/>
          </w:rPr>
          <w:delText xml:space="preserve"> </w:delText>
        </w:r>
        <w:r w:rsidRPr="00277363" w:rsidDel="007B7C09">
          <w:rPr>
            <w:rFonts w:asciiTheme="minorHAnsi" w:hAnsiTheme="minorHAnsi" w:cstheme="minorHAnsi"/>
          </w:rPr>
          <w:delText>lub</w:delText>
        </w:r>
      </w:del>
    </w:p>
    <w:p w14:paraId="316203C2" w14:textId="75D6AFEC" w:rsidR="005C1A08" w:rsidRPr="00277363" w:rsidDel="007B7C09" w:rsidRDefault="005C1A08" w:rsidP="005C1A08">
      <w:pPr>
        <w:pStyle w:val="Akapitzlist"/>
        <w:tabs>
          <w:tab w:val="left" w:pos="1676"/>
        </w:tabs>
        <w:spacing w:before="0" w:line="276" w:lineRule="auto"/>
        <w:ind w:left="1676" w:firstLine="0"/>
        <w:rPr>
          <w:del w:id="672" w:author="Barbara Skoczeń" w:date="2022-06-23T14:10:00Z"/>
          <w:rFonts w:asciiTheme="minorHAnsi" w:hAnsiTheme="minorHAnsi" w:cstheme="minorHAnsi"/>
        </w:rPr>
      </w:pPr>
      <w:del w:id="673" w:author="Barbara Skoczeń" w:date="2022-06-23T14:10:00Z">
        <w:r w:rsidRPr="00277363" w:rsidDel="007B7C09">
          <w:rPr>
            <w:rFonts w:asciiTheme="minorHAnsi" w:hAnsiTheme="minorHAnsi" w:cstheme="minorHAnsi"/>
          </w:rPr>
          <w:delText>7.2.2 niespełniającego warunków udziału w postępowaniu,</w:delText>
        </w:r>
        <w:r w:rsidRPr="00277363" w:rsidDel="007B7C09">
          <w:rPr>
            <w:rFonts w:asciiTheme="minorHAnsi" w:hAnsiTheme="minorHAnsi" w:cstheme="minorHAnsi"/>
            <w:spacing w:val="-3"/>
          </w:rPr>
          <w:delText xml:space="preserve"> </w:delText>
        </w:r>
        <w:r w:rsidRPr="00277363" w:rsidDel="007B7C09">
          <w:rPr>
            <w:rFonts w:asciiTheme="minorHAnsi" w:hAnsiTheme="minorHAnsi" w:cstheme="minorHAnsi"/>
          </w:rPr>
          <w:delText>lub</w:delText>
        </w:r>
      </w:del>
    </w:p>
    <w:p w14:paraId="1836EC8A" w14:textId="0FB7EDF5" w:rsidR="005C1A08" w:rsidRPr="00A2773D" w:rsidDel="007B7C09" w:rsidRDefault="005C1A08" w:rsidP="005C1A08">
      <w:pPr>
        <w:pStyle w:val="Akapitzlist"/>
        <w:tabs>
          <w:tab w:val="left" w:pos="1676"/>
        </w:tabs>
        <w:spacing w:before="0" w:line="276" w:lineRule="auto"/>
        <w:ind w:left="1676" w:right="116" w:firstLine="0"/>
        <w:rPr>
          <w:del w:id="674" w:author="Barbara Skoczeń" w:date="2022-06-23T14:10:00Z"/>
          <w:rFonts w:asciiTheme="minorHAnsi" w:hAnsiTheme="minorHAnsi" w:cstheme="minorHAnsi"/>
        </w:rPr>
      </w:pPr>
      <w:del w:id="675" w:author="Barbara Skoczeń" w:date="2022-06-23T14:10:00Z">
        <w:r w:rsidRPr="00277363" w:rsidDel="007B7C09">
          <w:rPr>
            <w:rFonts w:asciiTheme="minorHAnsi" w:hAnsiTheme="minorHAnsi" w:cstheme="minorHAnsi"/>
          </w:rPr>
          <w:delText xml:space="preserve">7.2.3 który  nie  złożył   w   przewidzianym   terminie   oświadczenia,   o   którym   mowa  w art. 125 </w:delText>
        </w:r>
        <w:r w:rsidRPr="00277363" w:rsidDel="007B7C09">
          <w:rPr>
            <w:rFonts w:asciiTheme="minorHAnsi" w:hAnsiTheme="minorHAnsi" w:cstheme="minorHAnsi"/>
            <w:i/>
          </w:rPr>
          <w:delText xml:space="preserve">oświadczenie wykonawcy o niepodleganiu wykluczeniu i spełnianiu warunków udziału w postępowaniu lub kryteriów selekcji </w:delText>
        </w:r>
        <w:r w:rsidRPr="00277363" w:rsidDel="007B7C09">
          <w:rPr>
            <w:rFonts w:asciiTheme="minorHAnsi" w:hAnsiTheme="minorHAnsi" w:cstheme="minorHAnsi"/>
          </w:rPr>
          <w:delText>ust. 1, lub podmiotowego środka dowodowego, potwierdzających brak podstaw wykluczenia lub spełnianie warunków udziału w postępowaniu, przedmiotowego środka</w:delText>
        </w:r>
        <w:r w:rsidRPr="00A2773D" w:rsidDel="007B7C09">
          <w:rPr>
            <w:rFonts w:asciiTheme="minorHAnsi" w:hAnsiTheme="minorHAnsi" w:cstheme="minorHAnsi"/>
          </w:rPr>
          <w:delText xml:space="preserve"> dowodowego, lub innych dokumentów lub</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oświadczeń;</w:delText>
        </w:r>
      </w:del>
    </w:p>
    <w:p w14:paraId="0E1D336B" w14:textId="6976C2A3" w:rsidR="005C1A08" w:rsidRPr="00A2773D" w:rsidDel="007B7C09" w:rsidRDefault="005C1A08" w:rsidP="005C1A08">
      <w:pPr>
        <w:pStyle w:val="Akapitzlist"/>
        <w:numPr>
          <w:ilvl w:val="1"/>
          <w:numId w:val="7"/>
        </w:numPr>
        <w:tabs>
          <w:tab w:val="left" w:pos="1109"/>
        </w:tabs>
        <w:spacing w:before="0" w:line="276" w:lineRule="auto"/>
        <w:ind w:left="1109" w:hanging="425"/>
        <w:rPr>
          <w:del w:id="676" w:author="Barbara Skoczeń" w:date="2022-06-23T14:10:00Z"/>
          <w:rFonts w:asciiTheme="minorHAnsi" w:hAnsiTheme="minorHAnsi" w:cstheme="minorHAnsi"/>
        </w:rPr>
      </w:pPr>
      <w:del w:id="677" w:author="Barbara Skoczeń" w:date="2022-06-23T14:10:00Z">
        <w:r w:rsidRPr="00A2773D" w:rsidDel="007B7C09">
          <w:rPr>
            <w:rFonts w:asciiTheme="minorHAnsi" w:hAnsiTheme="minorHAnsi" w:cstheme="minorHAnsi"/>
          </w:rPr>
          <w:delText>jest niezgodna z przepisami</w:delText>
        </w:r>
        <w:r w:rsidRPr="00A2773D" w:rsidDel="007B7C09">
          <w:rPr>
            <w:rFonts w:asciiTheme="minorHAnsi" w:hAnsiTheme="minorHAnsi" w:cstheme="minorHAnsi"/>
            <w:spacing w:val="-3"/>
          </w:rPr>
          <w:delText xml:space="preserve"> </w:delText>
        </w:r>
        <w:r w:rsidRPr="00A2773D" w:rsidDel="007B7C09">
          <w:rPr>
            <w:rFonts w:asciiTheme="minorHAnsi" w:hAnsiTheme="minorHAnsi" w:cstheme="minorHAnsi"/>
          </w:rPr>
          <w:delText>ustawy;</w:delText>
        </w:r>
      </w:del>
    </w:p>
    <w:p w14:paraId="114A35B7" w14:textId="5D23E8CC" w:rsidR="005C1A08" w:rsidRPr="00A2773D" w:rsidDel="007B7C09" w:rsidRDefault="005C1A08" w:rsidP="005C1A08">
      <w:pPr>
        <w:pStyle w:val="Akapitzlist"/>
        <w:numPr>
          <w:ilvl w:val="1"/>
          <w:numId w:val="7"/>
        </w:numPr>
        <w:tabs>
          <w:tab w:val="left" w:pos="1109"/>
        </w:tabs>
        <w:spacing w:before="0" w:line="276" w:lineRule="auto"/>
        <w:ind w:left="1109" w:hanging="425"/>
        <w:rPr>
          <w:del w:id="678" w:author="Barbara Skoczeń" w:date="2022-06-23T14:10:00Z"/>
          <w:rFonts w:asciiTheme="minorHAnsi" w:hAnsiTheme="minorHAnsi" w:cstheme="minorHAnsi"/>
        </w:rPr>
      </w:pPr>
      <w:del w:id="679" w:author="Barbara Skoczeń" w:date="2022-06-23T14:10:00Z">
        <w:r w:rsidRPr="00A2773D" w:rsidDel="007B7C09">
          <w:rPr>
            <w:rFonts w:asciiTheme="minorHAnsi" w:hAnsiTheme="minorHAnsi" w:cstheme="minorHAnsi"/>
          </w:rPr>
          <w:delText>jest nieważna na podstawie odrębnych</w:delText>
        </w:r>
        <w:r w:rsidRPr="00A2773D" w:rsidDel="007B7C09">
          <w:rPr>
            <w:rFonts w:asciiTheme="minorHAnsi" w:hAnsiTheme="minorHAnsi" w:cstheme="minorHAnsi"/>
            <w:spacing w:val="-2"/>
          </w:rPr>
          <w:delText xml:space="preserve"> </w:delText>
        </w:r>
        <w:r w:rsidRPr="00A2773D" w:rsidDel="007B7C09">
          <w:rPr>
            <w:rFonts w:asciiTheme="minorHAnsi" w:hAnsiTheme="minorHAnsi" w:cstheme="minorHAnsi"/>
          </w:rPr>
          <w:delText>przepisów;</w:delText>
        </w:r>
      </w:del>
    </w:p>
    <w:p w14:paraId="66FB568A" w14:textId="6C860A7A" w:rsidR="005C1A08" w:rsidRPr="00A2773D" w:rsidDel="007B7C09" w:rsidRDefault="005C1A08" w:rsidP="005C1A08">
      <w:pPr>
        <w:pStyle w:val="Akapitzlist"/>
        <w:numPr>
          <w:ilvl w:val="1"/>
          <w:numId w:val="7"/>
        </w:numPr>
        <w:tabs>
          <w:tab w:val="left" w:pos="1109"/>
        </w:tabs>
        <w:spacing w:before="0" w:line="276" w:lineRule="auto"/>
        <w:ind w:left="1109" w:hanging="425"/>
        <w:rPr>
          <w:del w:id="680" w:author="Barbara Skoczeń" w:date="2022-06-23T14:10:00Z"/>
          <w:rFonts w:asciiTheme="minorHAnsi" w:hAnsiTheme="minorHAnsi" w:cstheme="minorHAnsi"/>
        </w:rPr>
      </w:pPr>
      <w:del w:id="681" w:author="Barbara Skoczeń" w:date="2022-06-23T14:10:00Z">
        <w:r w:rsidRPr="00A2773D" w:rsidDel="007B7C09">
          <w:rPr>
            <w:rFonts w:asciiTheme="minorHAnsi" w:hAnsiTheme="minorHAnsi" w:cstheme="minorHAnsi"/>
          </w:rPr>
          <w:delText>jej treść jest niezgodna z warunkami</w:delText>
        </w:r>
        <w:r w:rsidRPr="00A2773D" w:rsidDel="007B7C09">
          <w:rPr>
            <w:rFonts w:asciiTheme="minorHAnsi" w:hAnsiTheme="minorHAnsi" w:cstheme="minorHAnsi"/>
            <w:spacing w:val="-5"/>
          </w:rPr>
          <w:delText xml:space="preserve"> </w:delText>
        </w:r>
        <w:r w:rsidRPr="00A2773D" w:rsidDel="007B7C09">
          <w:rPr>
            <w:rFonts w:asciiTheme="minorHAnsi" w:hAnsiTheme="minorHAnsi" w:cstheme="minorHAnsi"/>
          </w:rPr>
          <w:delText>zamówienia;</w:delText>
        </w:r>
      </w:del>
    </w:p>
    <w:p w14:paraId="5333DAA7" w14:textId="0C092994" w:rsidR="005C1A08" w:rsidRPr="009C120E" w:rsidDel="007B7C09" w:rsidRDefault="005C1A08" w:rsidP="005C1A08">
      <w:pPr>
        <w:pStyle w:val="Akapitzlist"/>
        <w:numPr>
          <w:ilvl w:val="1"/>
          <w:numId w:val="7"/>
        </w:numPr>
        <w:tabs>
          <w:tab w:val="left" w:pos="1109"/>
        </w:tabs>
        <w:spacing w:before="0" w:line="276" w:lineRule="auto"/>
        <w:ind w:left="1109" w:right="116" w:hanging="425"/>
        <w:rPr>
          <w:del w:id="682" w:author="Barbara Skoczeń" w:date="2022-06-23T14:10:00Z"/>
          <w:rFonts w:asciiTheme="minorHAnsi" w:hAnsiTheme="minorHAnsi" w:cstheme="minorHAnsi"/>
        </w:rPr>
      </w:pPr>
      <w:del w:id="683" w:author="Barbara Skoczeń" w:date="2022-06-23T14:10:00Z">
        <w:r w:rsidRPr="00A2773D" w:rsidDel="007B7C09">
          <w:rPr>
            <w:rFonts w:asciiTheme="minorHAnsi" w:hAnsiTheme="minorHAnsi" w:cstheme="minorHAnsi"/>
          </w:rPr>
          <w:delText xml:space="preserve">nie została sporządzona lub przekazana w sposób zgodny z wymaganiami technicznymi oraz organizacyjnymi sporządzania lub przekazywania ofert przy użyciu środków komunikacji elektronicznej określonymi przez </w:delText>
        </w:r>
        <w:r w:rsidRPr="009C120E" w:rsidDel="007B7C09">
          <w:rPr>
            <w:rFonts w:asciiTheme="minorHAnsi" w:hAnsiTheme="minorHAnsi" w:cstheme="minorHAnsi"/>
          </w:rPr>
          <w:delText>zamawiającego;</w:delText>
        </w:r>
      </w:del>
    </w:p>
    <w:p w14:paraId="07580F70" w14:textId="73FA6DAF" w:rsidR="005C1A08" w:rsidRPr="009C120E" w:rsidDel="007B7C09" w:rsidRDefault="005C1A08" w:rsidP="00B245E3">
      <w:pPr>
        <w:pStyle w:val="Akapitzlist"/>
        <w:numPr>
          <w:ilvl w:val="1"/>
          <w:numId w:val="7"/>
        </w:numPr>
        <w:tabs>
          <w:tab w:val="left" w:pos="1418"/>
        </w:tabs>
        <w:spacing w:before="0" w:line="276" w:lineRule="auto"/>
        <w:ind w:left="1276" w:right="116" w:hanging="592"/>
        <w:rPr>
          <w:del w:id="684" w:author="Barbara Skoczeń" w:date="2022-06-23T14:10:00Z"/>
          <w:rFonts w:asciiTheme="minorHAnsi" w:hAnsiTheme="minorHAnsi" w:cstheme="minorHAnsi"/>
        </w:rPr>
      </w:pPr>
      <w:del w:id="685" w:author="Barbara Skoczeń" w:date="2022-06-23T14:10:00Z">
        <w:r w:rsidRPr="009C120E" w:rsidDel="007B7C09">
          <w:rPr>
            <w:rFonts w:asciiTheme="minorHAnsi" w:hAnsiTheme="minorHAnsi" w:cstheme="minorHAnsi"/>
          </w:rPr>
          <w:delText>została złożona w warunkach czynu nieuczciwej konkurencji w rozumieniu ustawy z dnia  16 kwietnia 1993 r. o zwalczaniu nieuczciwej</w:delText>
        </w:r>
        <w:r w:rsidRPr="009C120E" w:rsidDel="007B7C09">
          <w:rPr>
            <w:rFonts w:asciiTheme="minorHAnsi" w:hAnsiTheme="minorHAnsi" w:cstheme="minorHAnsi"/>
            <w:spacing w:val="-2"/>
          </w:rPr>
          <w:delText xml:space="preserve"> </w:delText>
        </w:r>
        <w:r w:rsidRPr="009C120E" w:rsidDel="007B7C09">
          <w:rPr>
            <w:rFonts w:asciiTheme="minorHAnsi" w:hAnsiTheme="minorHAnsi" w:cstheme="minorHAnsi"/>
          </w:rPr>
          <w:delText>konkurencji;</w:delText>
        </w:r>
      </w:del>
    </w:p>
    <w:p w14:paraId="5854FC33" w14:textId="258AC170" w:rsidR="005C1A08" w:rsidRPr="009C120E" w:rsidDel="007B7C09" w:rsidRDefault="005C1A08" w:rsidP="00B245E3">
      <w:pPr>
        <w:pStyle w:val="Akapitzlist"/>
        <w:numPr>
          <w:ilvl w:val="1"/>
          <w:numId w:val="7"/>
        </w:numPr>
        <w:tabs>
          <w:tab w:val="left" w:pos="1418"/>
        </w:tabs>
        <w:spacing w:before="0" w:line="276" w:lineRule="auto"/>
        <w:ind w:left="1276" w:hanging="592"/>
        <w:rPr>
          <w:del w:id="686" w:author="Barbara Skoczeń" w:date="2022-06-23T14:10:00Z"/>
          <w:rFonts w:asciiTheme="minorHAnsi" w:hAnsiTheme="minorHAnsi" w:cstheme="minorHAnsi"/>
        </w:rPr>
      </w:pPr>
      <w:del w:id="687" w:author="Barbara Skoczeń" w:date="2022-06-23T14:10:00Z">
        <w:r w:rsidRPr="009C120E" w:rsidDel="007B7C09">
          <w:rPr>
            <w:rFonts w:asciiTheme="minorHAnsi" w:hAnsiTheme="minorHAnsi" w:cstheme="minorHAnsi"/>
          </w:rPr>
          <w:delText>zawiera rażąco niską cenę lub koszt w stosunku do przedmiotu</w:delText>
        </w:r>
        <w:r w:rsidRPr="009C120E" w:rsidDel="007B7C09">
          <w:rPr>
            <w:rFonts w:asciiTheme="minorHAnsi" w:hAnsiTheme="minorHAnsi" w:cstheme="minorHAnsi"/>
            <w:spacing w:val="-10"/>
          </w:rPr>
          <w:delText xml:space="preserve"> </w:delText>
        </w:r>
        <w:r w:rsidRPr="009C120E" w:rsidDel="007B7C09">
          <w:rPr>
            <w:rFonts w:asciiTheme="minorHAnsi" w:hAnsiTheme="minorHAnsi" w:cstheme="minorHAnsi"/>
          </w:rPr>
          <w:delText>zamówienia;</w:delText>
        </w:r>
      </w:del>
    </w:p>
    <w:p w14:paraId="4F5C196D" w14:textId="28CF7E24" w:rsidR="005C1A08" w:rsidRPr="009C120E" w:rsidDel="007B7C09" w:rsidRDefault="005C1A08" w:rsidP="00B245E3">
      <w:pPr>
        <w:pStyle w:val="Akapitzlist"/>
        <w:numPr>
          <w:ilvl w:val="1"/>
          <w:numId w:val="7"/>
        </w:numPr>
        <w:tabs>
          <w:tab w:val="left" w:pos="1418"/>
        </w:tabs>
        <w:spacing w:before="0" w:line="276" w:lineRule="auto"/>
        <w:ind w:left="1276" w:hanging="592"/>
        <w:rPr>
          <w:del w:id="688" w:author="Barbara Skoczeń" w:date="2022-06-23T14:10:00Z"/>
          <w:rFonts w:asciiTheme="minorHAnsi" w:hAnsiTheme="minorHAnsi" w:cstheme="minorHAnsi"/>
        </w:rPr>
      </w:pPr>
      <w:del w:id="689" w:author="Barbara Skoczeń" w:date="2022-06-23T14:10:00Z">
        <w:r w:rsidRPr="009C120E" w:rsidDel="007B7C09">
          <w:rPr>
            <w:rFonts w:asciiTheme="minorHAnsi" w:hAnsiTheme="minorHAnsi" w:cstheme="minorHAnsi"/>
          </w:rPr>
          <w:delText>została złożona przez wykonawcę niezaproszonego do składania</w:delText>
        </w:r>
        <w:r w:rsidRPr="009C120E" w:rsidDel="007B7C09">
          <w:rPr>
            <w:rFonts w:asciiTheme="minorHAnsi" w:hAnsiTheme="minorHAnsi" w:cstheme="minorHAnsi"/>
            <w:spacing w:val="-9"/>
          </w:rPr>
          <w:delText xml:space="preserve"> </w:delText>
        </w:r>
        <w:r w:rsidRPr="009C120E" w:rsidDel="007B7C09">
          <w:rPr>
            <w:rFonts w:asciiTheme="minorHAnsi" w:hAnsiTheme="minorHAnsi" w:cstheme="minorHAnsi"/>
          </w:rPr>
          <w:delText>ofert;</w:delText>
        </w:r>
      </w:del>
    </w:p>
    <w:p w14:paraId="1B484FD4" w14:textId="7FB353DB" w:rsidR="005C1A08" w:rsidRPr="009C120E" w:rsidDel="007B7C09" w:rsidRDefault="005C1A08" w:rsidP="00B245E3">
      <w:pPr>
        <w:pStyle w:val="Akapitzlist"/>
        <w:numPr>
          <w:ilvl w:val="1"/>
          <w:numId w:val="7"/>
        </w:numPr>
        <w:tabs>
          <w:tab w:val="left" w:pos="1276"/>
          <w:tab w:val="left" w:pos="1418"/>
        </w:tabs>
        <w:spacing w:before="0" w:line="276" w:lineRule="auto"/>
        <w:ind w:left="1276" w:hanging="592"/>
        <w:rPr>
          <w:del w:id="690" w:author="Barbara Skoczeń" w:date="2022-06-23T14:10:00Z"/>
          <w:rFonts w:asciiTheme="minorHAnsi" w:hAnsiTheme="minorHAnsi" w:cstheme="minorHAnsi"/>
        </w:rPr>
      </w:pPr>
      <w:del w:id="691" w:author="Barbara Skoczeń" w:date="2022-06-23T14:10:00Z">
        <w:r w:rsidRPr="009C120E" w:rsidDel="007B7C09">
          <w:rPr>
            <w:rFonts w:asciiTheme="minorHAnsi" w:hAnsiTheme="minorHAnsi" w:cstheme="minorHAnsi"/>
          </w:rPr>
          <w:delText>zawiera błędy w obliczeniu ceny lub</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kosztu;</w:delText>
        </w:r>
      </w:del>
    </w:p>
    <w:p w14:paraId="402B3AB4" w14:textId="2C0941BE" w:rsidR="005C1A08" w:rsidRPr="009C120E" w:rsidDel="007B7C09" w:rsidRDefault="005C1A08" w:rsidP="00B245E3">
      <w:pPr>
        <w:pStyle w:val="Akapitzlist"/>
        <w:numPr>
          <w:ilvl w:val="1"/>
          <w:numId w:val="7"/>
        </w:numPr>
        <w:tabs>
          <w:tab w:val="left" w:pos="1276"/>
          <w:tab w:val="left" w:pos="1418"/>
        </w:tabs>
        <w:spacing w:before="0" w:line="276" w:lineRule="auto"/>
        <w:ind w:left="1276" w:right="116" w:hanging="592"/>
        <w:rPr>
          <w:del w:id="692" w:author="Barbara Skoczeń" w:date="2022-06-23T14:10:00Z"/>
          <w:rFonts w:asciiTheme="minorHAnsi" w:hAnsiTheme="minorHAnsi" w:cstheme="minorHAnsi"/>
        </w:rPr>
      </w:pPr>
      <w:del w:id="693" w:author="Barbara Skoczeń" w:date="2022-06-23T14:10:00Z">
        <w:r w:rsidRPr="009C120E" w:rsidDel="007B7C09">
          <w:rPr>
            <w:rFonts w:asciiTheme="minorHAnsi" w:hAnsiTheme="minorHAnsi" w:cstheme="minorHAnsi"/>
          </w:rPr>
          <w:delText xml:space="preserve">wykonawca w wyznaczonym terminie zakwestionował poprawienie omyłki, o której mowa w art. 223 </w:delText>
        </w:r>
        <w:r w:rsidRPr="009C120E" w:rsidDel="007B7C09">
          <w:rPr>
            <w:rFonts w:asciiTheme="minorHAnsi" w:hAnsiTheme="minorHAnsi" w:cstheme="minorHAnsi"/>
            <w:i/>
          </w:rPr>
          <w:delText xml:space="preserve">badanie i ocena ofert </w:delText>
        </w:r>
        <w:r w:rsidRPr="009C120E" w:rsidDel="007B7C09">
          <w:rPr>
            <w:rFonts w:asciiTheme="minorHAnsi" w:hAnsiTheme="minorHAnsi" w:cstheme="minorHAnsi"/>
          </w:rPr>
          <w:delText>ust. 2 pkt 3 ustawy</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PZP;</w:delText>
        </w:r>
      </w:del>
    </w:p>
    <w:p w14:paraId="5577D831" w14:textId="2AD493FD" w:rsidR="005C1A08" w:rsidRPr="009C120E" w:rsidDel="007B7C09" w:rsidRDefault="005C1A08" w:rsidP="00B245E3">
      <w:pPr>
        <w:pStyle w:val="Akapitzlist"/>
        <w:numPr>
          <w:ilvl w:val="1"/>
          <w:numId w:val="7"/>
        </w:numPr>
        <w:tabs>
          <w:tab w:val="left" w:pos="1276"/>
          <w:tab w:val="left" w:pos="1418"/>
        </w:tabs>
        <w:spacing w:before="0" w:line="276" w:lineRule="auto"/>
        <w:ind w:left="1276" w:hanging="592"/>
        <w:rPr>
          <w:del w:id="694" w:author="Barbara Skoczeń" w:date="2022-06-23T14:10:00Z"/>
          <w:rFonts w:asciiTheme="minorHAnsi" w:hAnsiTheme="minorHAnsi" w:cstheme="minorHAnsi"/>
        </w:rPr>
      </w:pPr>
      <w:del w:id="695" w:author="Barbara Skoczeń" w:date="2022-06-23T14:10:00Z">
        <w:r w:rsidRPr="009C120E" w:rsidDel="007B7C09">
          <w:rPr>
            <w:rFonts w:asciiTheme="minorHAnsi" w:hAnsiTheme="minorHAnsi" w:cstheme="minorHAnsi"/>
          </w:rPr>
          <w:delText>wykonawca nie wyraził pisemnej zgody na przedłużenie terminu związania</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ofertą;</w:delText>
        </w:r>
      </w:del>
    </w:p>
    <w:p w14:paraId="71ADB09B" w14:textId="25309C11" w:rsidR="005C1A08" w:rsidRPr="009C120E" w:rsidDel="007B7C09" w:rsidRDefault="005C1A08" w:rsidP="00B245E3">
      <w:pPr>
        <w:pStyle w:val="Akapitzlist"/>
        <w:numPr>
          <w:ilvl w:val="1"/>
          <w:numId w:val="7"/>
        </w:numPr>
        <w:tabs>
          <w:tab w:val="left" w:pos="1276"/>
          <w:tab w:val="left" w:pos="1418"/>
        </w:tabs>
        <w:spacing w:before="0" w:line="276" w:lineRule="auto"/>
        <w:ind w:left="1276" w:right="117" w:hanging="592"/>
        <w:rPr>
          <w:del w:id="696" w:author="Barbara Skoczeń" w:date="2022-06-23T14:10:00Z"/>
          <w:rFonts w:asciiTheme="minorHAnsi" w:hAnsiTheme="minorHAnsi" w:cstheme="minorHAnsi"/>
        </w:rPr>
      </w:pPr>
      <w:del w:id="697" w:author="Barbara Skoczeń" w:date="2022-06-23T14:10:00Z">
        <w:r w:rsidRPr="009C120E" w:rsidDel="007B7C09">
          <w:rPr>
            <w:rFonts w:asciiTheme="minorHAnsi" w:hAnsiTheme="minorHAnsi" w:cstheme="minorHAnsi"/>
          </w:rPr>
          <w:delText>wykonawca nie wyraził pisemnej zgody na wybór jego oferty po upływie terminu związania ofertą;</w:delText>
        </w:r>
      </w:del>
    </w:p>
    <w:p w14:paraId="225D4A8C" w14:textId="7E75BC0D" w:rsidR="005C1A08" w:rsidRPr="00B245E3" w:rsidDel="007B7C09" w:rsidRDefault="005C1A08" w:rsidP="00B245E3">
      <w:pPr>
        <w:pStyle w:val="Akapitzlist"/>
        <w:numPr>
          <w:ilvl w:val="1"/>
          <w:numId w:val="7"/>
        </w:numPr>
        <w:tabs>
          <w:tab w:val="left" w:pos="993"/>
          <w:tab w:val="left" w:pos="1276"/>
          <w:tab w:val="left" w:pos="1418"/>
        </w:tabs>
        <w:spacing w:before="0" w:line="276" w:lineRule="auto"/>
        <w:ind w:left="1276" w:hanging="592"/>
        <w:rPr>
          <w:del w:id="698" w:author="Barbara Skoczeń" w:date="2022-06-23T14:10:00Z"/>
          <w:rFonts w:asciiTheme="minorHAnsi" w:hAnsiTheme="minorHAnsi" w:cstheme="minorHAnsi"/>
        </w:rPr>
      </w:pPr>
      <w:del w:id="699" w:author="Barbara Skoczeń" w:date="2022-06-23T14:10:00Z">
        <w:r w:rsidRPr="009C120E" w:rsidDel="007B7C09">
          <w:rPr>
            <w:rFonts w:asciiTheme="minorHAnsi" w:hAnsiTheme="minorHAnsi" w:cstheme="minorHAnsi"/>
          </w:rPr>
          <w:lastRenderedPageBreak/>
          <w:delText>oferta wariantowa nie została złożona lub nie spełnia minimalnych wymagań</w:delText>
        </w:r>
        <w:r w:rsidRPr="009C120E" w:rsidDel="007B7C09">
          <w:rPr>
            <w:rFonts w:asciiTheme="minorHAnsi" w:hAnsiTheme="minorHAnsi" w:cstheme="minorHAnsi"/>
            <w:spacing w:val="45"/>
          </w:rPr>
          <w:delText xml:space="preserve"> </w:delText>
        </w:r>
        <w:r w:rsidRPr="009C120E" w:rsidDel="007B7C09">
          <w:rPr>
            <w:rFonts w:asciiTheme="minorHAnsi" w:hAnsiTheme="minorHAnsi" w:cstheme="minorHAnsi"/>
          </w:rPr>
          <w:delText>określonych</w:delText>
        </w:r>
        <w:r w:rsidR="00D135BB" w:rsidDel="007B7C09">
          <w:rPr>
            <w:rFonts w:asciiTheme="minorHAnsi" w:hAnsiTheme="minorHAnsi" w:cstheme="minorHAnsi"/>
          </w:rPr>
          <w:delText xml:space="preserve"> </w:delText>
        </w:r>
        <w:r w:rsidRPr="00B245E3" w:rsidDel="007B7C09">
          <w:rPr>
            <w:rFonts w:asciiTheme="minorHAnsi" w:hAnsiTheme="minorHAnsi" w:cstheme="minorHAnsi"/>
          </w:rPr>
          <w:delText>przez zamawiającego, w przypadku gdy zamawiający wymagał jej złożenia;</w:delText>
        </w:r>
      </w:del>
    </w:p>
    <w:p w14:paraId="7001AE87" w14:textId="29191E1F" w:rsidR="005C1A08" w:rsidDel="007B7C09" w:rsidRDefault="005C1A08" w:rsidP="00B245E3">
      <w:pPr>
        <w:pStyle w:val="Akapitzlist"/>
        <w:numPr>
          <w:ilvl w:val="1"/>
          <w:numId w:val="7"/>
        </w:numPr>
        <w:tabs>
          <w:tab w:val="left" w:pos="1276"/>
          <w:tab w:val="left" w:pos="1418"/>
        </w:tabs>
        <w:spacing w:before="0" w:line="276" w:lineRule="auto"/>
        <w:ind w:left="1276" w:right="116" w:hanging="592"/>
        <w:rPr>
          <w:del w:id="700" w:author="Barbara Skoczeń" w:date="2022-06-23T14:10:00Z"/>
          <w:rFonts w:asciiTheme="minorHAnsi" w:hAnsiTheme="minorHAnsi" w:cstheme="minorHAnsi"/>
        </w:rPr>
      </w:pPr>
      <w:del w:id="701" w:author="Barbara Skoczeń" w:date="2022-06-23T14:10:00Z">
        <w:r w:rsidRPr="009C120E" w:rsidDel="007B7C09">
          <w:rPr>
            <w:rFonts w:asciiTheme="minorHAnsi" w:hAnsiTheme="minorHAnsi" w:cstheme="minorHAnsi"/>
          </w:rPr>
          <w:delText>jej przyjęcie naruszałoby bezpieczeństwo publiczne lub istotny interes bezpieczeństwa państwa, a tego bezpieczeństwa lub interesu nie można zagwarantować w inny</w:delText>
        </w:r>
        <w:r w:rsidRPr="009C120E" w:rsidDel="007B7C09">
          <w:rPr>
            <w:rFonts w:asciiTheme="minorHAnsi" w:hAnsiTheme="minorHAnsi" w:cstheme="minorHAnsi"/>
            <w:spacing w:val="-25"/>
          </w:rPr>
          <w:delText xml:space="preserve"> </w:delText>
        </w:r>
        <w:r w:rsidRPr="009C120E" w:rsidDel="007B7C09">
          <w:rPr>
            <w:rFonts w:asciiTheme="minorHAnsi" w:hAnsiTheme="minorHAnsi" w:cstheme="minorHAnsi"/>
          </w:rPr>
          <w:delText>sposób;</w:delText>
        </w:r>
      </w:del>
    </w:p>
    <w:p w14:paraId="6A1781D5" w14:textId="5DA55B49" w:rsidR="005C1A08" w:rsidDel="007B7C09" w:rsidRDefault="005C1A08" w:rsidP="00D135BB">
      <w:pPr>
        <w:pStyle w:val="Akapitzlist"/>
        <w:numPr>
          <w:ilvl w:val="1"/>
          <w:numId w:val="7"/>
        </w:numPr>
        <w:tabs>
          <w:tab w:val="left" w:pos="1276"/>
          <w:tab w:val="left" w:pos="1418"/>
        </w:tabs>
        <w:spacing w:before="0" w:line="276" w:lineRule="auto"/>
        <w:ind w:left="1276" w:right="116" w:hanging="592"/>
        <w:rPr>
          <w:del w:id="702" w:author="Barbara Skoczeń" w:date="2022-06-23T14:10:00Z"/>
          <w:rFonts w:asciiTheme="minorHAnsi" w:hAnsiTheme="minorHAnsi" w:cstheme="minorHAnsi"/>
        </w:rPr>
      </w:pPr>
      <w:del w:id="703" w:author="Barbara Skoczeń" w:date="2022-06-23T14:10:00Z">
        <w:r w:rsidRPr="00B245E3" w:rsidDel="007B7C09">
          <w:rPr>
            <w:rFonts w:asciiTheme="minorHAnsi" w:hAnsiTheme="minorHAnsi" w:cstheme="minorHAnsi"/>
          </w:rPr>
          <w:delText>obejmuje ona urządzenia informatyczne  lub oprogramowanie wskazane w rekomendacji,     o której mowa w art. 33 ust. 4 ustawy z dnia 5 lipca 2018 r. o krajowym systemie cyberbezpieczeństwa (Dz. U. z 2020 poz. 1369), stwierdzającej ich negatywny wpływ na bezpieczeństwo publiczne lub bezpieczeństwo</w:delText>
        </w:r>
        <w:r w:rsidRPr="00B245E3" w:rsidDel="007B7C09">
          <w:rPr>
            <w:rFonts w:asciiTheme="minorHAnsi" w:hAnsiTheme="minorHAnsi" w:cstheme="minorHAnsi"/>
            <w:spacing w:val="-2"/>
          </w:rPr>
          <w:delText xml:space="preserve"> </w:delText>
        </w:r>
        <w:r w:rsidRPr="00B245E3" w:rsidDel="007B7C09">
          <w:rPr>
            <w:rFonts w:asciiTheme="minorHAnsi" w:hAnsiTheme="minorHAnsi" w:cstheme="minorHAnsi"/>
          </w:rPr>
          <w:delText>narodowe.</w:delText>
        </w:r>
      </w:del>
    </w:p>
    <w:p w14:paraId="15614175" w14:textId="7DBB0DB1" w:rsidR="00D135BB" w:rsidDel="007B7C09" w:rsidRDefault="00D135BB" w:rsidP="00B245E3">
      <w:pPr>
        <w:pStyle w:val="Akapitzlist"/>
        <w:numPr>
          <w:ilvl w:val="0"/>
          <w:numId w:val="7"/>
        </w:numPr>
        <w:tabs>
          <w:tab w:val="left" w:pos="1276"/>
          <w:tab w:val="left" w:pos="1418"/>
        </w:tabs>
        <w:spacing w:before="0" w:line="276" w:lineRule="auto"/>
        <w:ind w:left="612" w:right="113" w:hanging="357"/>
        <w:rPr>
          <w:del w:id="704" w:author="Barbara Skoczeń" w:date="2022-06-23T14:10:00Z"/>
          <w:rFonts w:asciiTheme="minorHAnsi" w:hAnsiTheme="minorHAnsi" w:cstheme="minorHAnsi"/>
        </w:rPr>
      </w:pPr>
      <w:del w:id="705" w:author="Barbara Skoczeń" w:date="2022-06-23T14:10:00Z">
        <w:r w:rsidDel="007B7C09">
          <w:rPr>
            <w:rFonts w:asciiTheme="minorHAnsi" w:hAnsiTheme="minorHAnsi" w:cstheme="minorHAnsi"/>
          </w:rPr>
          <w:delText>Opis kryteriów oceny ofert</w:delText>
        </w:r>
      </w:del>
    </w:p>
    <w:p w14:paraId="7E54FF60" w14:textId="0C092907" w:rsidR="0030184A" w:rsidDel="007B7C09" w:rsidRDefault="0030184A" w:rsidP="0030184A">
      <w:pPr>
        <w:tabs>
          <w:tab w:val="left" w:pos="1276"/>
          <w:tab w:val="left" w:pos="1418"/>
        </w:tabs>
        <w:spacing w:line="276" w:lineRule="auto"/>
        <w:ind w:right="113"/>
        <w:rPr>
          <w:del w:id="706" w:author="Barbara Skoczeń" w:date="2022-06-23T14:10:00Z"/>
          <w:rFonts w:asciiTheme="minorHAnsi" w:hAnsiTheme="minorHAnsi" w:cstheme="minorHAnsi"/>
        </w:rPr>
      </w:pPr>
    </w:p>
    <w:p w14:paraId="5717C94D" w14:textId="5677B068" w:rsidR="0030184A" w:rsidRPr="004452C4" w:rsidDel="007B7C09" w:rsidRDefault="0030184A" w:rsidP="004452C4">
      <w:pPr>
        <w:tabs>
          <w:tab w:val="left" w:pos="1276"/>
          <w:tab w:val="left" w:pos="1418"/>
        </w:tabs>
        <w:spacing w:line="276" w:lineRule="auto"/>
        <w:ind w:right="113"/>
        <w:rPr>
          <w:del w:id="707" w:author="Barbara Skoczeń" w:date="2022-06-23T14:10:00Z"/>
          <w:rFonts w:asciiTheme="minorHAnsi" w:hAnsiTheme="minorHAnsi" w:cstheme="minorHAnsi"/>
        </w:rPr>
      </w:pPr>
    </w:p>
    <w:p w14:paraId="1378812C" w14:textId="48B76ED5" w:rsidR="00E25A6F" w:rsidRPr="00B83BB1" w:rsidDel="007B7C09" w:rsidRDefault="00E25A6F" w:rsidP="00E25A6F">
      <w:pPr>
        <w:ind w:left="425"/>
        <w:jc w:val="both"/>
        <w:rPr>
          <w:del w:id="708" w:author="Barbara Skoczeń" w:date="2022-06-23T14:10:00Z"/>
          <w:rFonts w:ascii="Calibri" w:hAnsi="Calibri"/>
          <w:color w:val="000000"/>
          <w:lang w:eastAsia="pl-PL"/>
        </w:rPr>
      </w:pPr>
    </w:p>
    <w:tbl>
      <w:tblPr>
        <w:tblW w:w="480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41"/>
        <w:gridCol w:w="1131"/>
      </w:tblGrid>
      <w:tr w:rsidR="002B02B8" w:rsidRPr="00B83BB1" w:rsidDel="007B7C09" w14:paraId="4E4DE054" w14:textId="3E7BEE21" w:rsidTr="004452C4">
        <w:trPr>
          <w:cantSplit/>
          <w:trHeight w:val="791"/>
          <w:del w:id="709" w:author="Barbara Skoczeń" w:date="2022-06-23T14:10:00Z"/>
        </w:trPr>
        <w:tc>
          <w:tcPr>
            <w:tcW w:w="4377" w:type="pct"/>
            <w:vAlign w:val="center"/>
          </w:tcPr>
          <w:p w14:paraId="11003C78" w14:textId="33DDFB85" w:rsidR="00E25A6F" w:rsidRPr="00B245E3" w:rsidDel="007B7C09" w:rsidRDefault="00E25A6F" w:rsidP="00AD0DAC">
            <w:pPr>
              <w:jc w:val="center"/>
              <w:rPr>
                <w:del w:id="710" w:author="Barbara Skoczeń" w:date="2022-06-23T14:10:00Z"/>
                <w:rFonts w:asciiTheme="minorHAnsi" w:hAnsiTheme="minorHAnsi" w:cstheme="minorHAnsi"/>
                <w:sz w:val="20"/>
                <w:szCs w:val="20"/>
                <w:lang w:eastAsia="pl-PL"/>
              </w:rPr>
            </w:pPr>
            <w:del w:id="711" w:author="Barbara Skoczeń" w:date="2022-06-23T14:10:00Z">
              <w:r w:rsidRPr="00B245E3" w:rsidDel="007B7C09">
                <w:rPr>
                  <w:rFonts w:asciiTheme="minorHAnsi" w:hAnsiTheme="minorHAnsi" w:cstheme="minorHAnsi"/>
                  <w:sz w:val="20"/>
                  <w:szCs w:val="20"/>
                  <w:lang w:eastAsia="pl-PL"/>
                </w:rPr>
                <w:delText>Kryterium</w:delText>
              </w:r>
            </w:del>
          </w:p>
        </w:tc>
        <w:tc>
          <w:tcPr>
            <w:tcW w:w="623" w:type="pct"/>
            <w:vAlign w:val="center"/>
          </w:tcPr>
          <w:p w14:paraId="511C8602" w14:textId="1F814D37" w:rsidR="00E25A6F" w:rsidRPr="00B245E3" w:rsidDel="007B7C09" w:rsidRDefault="00E25A6F" w:rsidP="00AD0DAC">
            <w:pPr>
              <w:jc w:val="center"/>
              <w:rPr>
                <w:del w:id="712" w:author="Barbara Skoczeń" w:date="2022-06-23T14:10:00Z"/>
                <w:rFonts w:asciiTheme="minorHAnsi" w:hAnsiTheme="minorHAnsi" w:cstheme="minorHAnsi"/>
                <w:sz w:val="20"/>
                <w:szCs w:val="20"/>
                <w:lang w:eastAsia="pl-PL"/>
              </w:rPr>
            </w:pPr>
            <w:del w:id="713" w:author="Barbara Skoczeń" w:date="2022-06-23T14:10:00Z">
              <w:r w:rsidRPr="00B245E3" w:rsidDel="007B7C09">
                <w:rPr>
                  <w:rFonts w:asciiTheme="minorHAnsi" w:hAnsiTheme="minorHAnsi" w:cstheme="minorHAnsi"/>
                  <w:sz w:val="20"/>
                  <w:szCs w:val="20"/>
                  <w:lang w:eastAsia="pl-PL"/>
                </w:rPr>
                <w:delText>Liczba punktów (znaczenie)</w:delText>
              </w:r>
            </w:del>
          </w:p>
        </w:tc>
      </w:tr>
      <w:tr w:rsidR="002B02B8" w:rsidRPr="00B83BB1" w:rsidDel="007B7C09" w14:paraId="3EB9B9E0" w14:textId="6B87CBC3" w:rsidTr="004452C4">
        <w:trPr>
          <w:cantSplit/>
          <w:del w:id="714" w:author="Barbara Skoczeń" w:date="2022-06-23T14:10:00Z"/>
        </w:trPr>
        <w:tc>
          <w:tcPr>
            <w:tcW w:w="4377" w:type="pct"/>
            <w:vAlign w:val="center"/>
          </w:tcPr>
          <w:p w14:paraId="1CA3DC0C" w14:textId="18AE6B1A" w:rsidR="00E25A6F" w:rsidRPr="00B245E3" w:rsidDel="007B7C09" w:rsidRDefault="00E25A6F">
            <w:pPr>
              <w:pStyle w:val="Akapitzlist"/>
              <w:widowControl/>
              <w:numPr>
                <w:ilvl w:val="0"/>
                <w:numId w:val="47"/>
              </w:numPr>
              <w:autoSpaceDE/>
              <w:autoSpaceDN/>
              <w:spacing w:before="0" w:line="276" w:lineRule="auto"/>
              <w:ind w:left="319" w:hanging="319"/>
              <w:contextualSpacing/>
              <w:rPr>
                <w:del w:id="715" w:author="Barbara Skoczeń" w:date="2022-06-23T14:10:00Z"/>
                <w:rFonts w:asciiTheme="minorHAnsi" w:hAnsiTheme="minorHAnsi" w:cstheme="minorHAnsi"/>
                <w:sz w:val="20"/>
                <w:szCs w:val="20"/>
                <w:lang w:eastAsia="pl-PL"/>
              </w:rPr>
              <w:pPrChange w:id="716" w:author="Sławomir Szałajko" w:date="2022-06-14T12:40:00Z">
                <w:pPr>
                  <w:pStyle w:val="Akapitzlist"/>
                  <w:widowControl/>
                  <w:numPr>
                    <w:numId w:val="47"/>
                  </w:numPr>
                  <w:autoSpaceDE/>
                  <w:autoSpaceDN/>
                  <w:spacing w:before="240" w:after="200" w:line="276" w:lineRule="auto"/>
                  <w:ind w:left="720"/>
                  <w:contextualSpacing/>
                </w:pPr>
              </w:pPrChange>
            </w:pPr>
            <w:del w:id="717" w:author="Barbara Skoczeń" w:date="2022-06-23T14:10:00Z">
              <w:r w:rsidRPr="00B245E3" w:rsidDel="007B7C09">
                <w:rPr>
                  <w:rFonts w:asciiTheme="minorHAnsi" w:hAnsiTheme="minorHAnsi" w:cstheme="minorHAnsi"/>
                  <w:b/>
                  <w:bCs/>
                  <w:sz w:val="20"/>
                  <w:szCs w:val="20"/>
                  <w:lang w:eastAsia="pl-PL"/>
                </w:rPr>
                <w:delText>Łączna c</w:delText>
              </w:r>
            </w:del>
            <w:ins w:id="718" w:author="Sławomir Szałajko" w:date="2022-06-14T12:34:00Z">
              <w:del w:id="719" w:author="Barbara Skoczeń" w:date="2022-06-23T14:10:00Z">
                <w:r w:rsidR="00197F5E" w:rsidDel="007B7C09">
                  <w:rPr>
                    <w:rFonts w:asciiTheme="minorHAnsi" w:hAnsiTheme="minorHAnsi" w:cstheme="minorHAnsi"/>
                    <w:b/>
                    <w:bCs/>
                    <w:sz w:val="20"/>
                    <w:szCs w:val="20"/>
                    <w:lang w:eastAsia="pl-PL"/>
                  </w:rPr>
                  <w:delText>C</w:delText>
                </w:r>
              </w:del>
            </w:ins>
            <w:del w:id="720" w:author="Barbara Skoczeń" w:date="2022-06-23T14:10:00Z">
              <w:r w:rsidRPr="00B245E3" w:rsidDel="007B7C09">
                <w:rPr>
                  <w:rFonts w:asciiTheme="minorHAnsi" w:hAnsiTheme="minorHAnsi" w:cstheme="minorHAnsi"/>
                  <w:b/>
                  <w:bCs/>
                  <w:sz w:val="20"/>
                  <w:szCs w:val="20"/>
                  <w:lang w:eastAsia="pl-PL"/>
                </w:rPr>
                <w:delText>ena brutto zamówienia</w:delText>
              </w:r>
              <w:r w:rsidR="00C25E19" w:rsidRPr="00B245E3" w:rsidDel="007B7C09">
                <w:rPr>
                  <w:rFonts w:asciiTheme="minorHAnsi" w:hAnsiTheme="minorHAnsi" w:cstheme="minorHAnsi"/>
                  <w:sz w:val="20"/>
                  <w:szCs w:val="20"/>
                  <w:lang w:eastAsia="pl-PL"/>
                </w:rPr>
                <w:delText xml:space="preserve"> (C)</w:delText>
              </w:r>
              <w:r w:rsidR="00D135BB" w:rsidRPr="00B245E3" w:rsidDel="007B7C09">
                <w:rPr>
                  <w:rFonts w:asciiTheme="minorHAnsi" w:hAnsiTheme="minorHAnsi" w:cstheme="minorHAnsi"/>
                  <w:sz w:val="20"/>
                  <w:szCs w:val="20"/>
                  <w:lang w:eastAsia="pl-PL"/>
                </w:rPr>
                <w:delText xml:space="preserve"> </w:delText>
              </w:r>
              <w:r w:rsidRPr="00B245E3" w:rsidDel="007B7C09">
                <w:rPr>
                  <w:rFonts w:asciiTheme="minorHAnsi" w:hAnsiTheme="minorHAnsi" w:cstheme="minorHAnsi"/>
                  <w:sz w:val="20"/>
                  <w:szCs w:val="20"/>
                  <w:lang w:eastAsia="pl-PL"/>
                </w:rPr>
                <w:delText xml:space="preserve">– w ramach niniejszego kryterium Wykonawcom zostaną przypisane punkty w skali od 0 do </w:delText>
              </w:r>
            </w:del>
            <w:ins w:id="721" w:author="Sławomir Szałajko" w:date="2022-06-14T12:32:00Z">
              <w:del w:id="722" w:author="Barbara Skoczeń" w:date="2022-06-23T14:10:00Z">
                <w:r w:rsidR="00197F5E" w:rsidDel="007B7C09">
                  <w:rPr>
                    <w:rFonts w:asciiTheme="minorHAnsi" w:hAnsiTheme="minorHAnsi" w:cstheme="minorHAnsi"/>
                    <w:sz w:val="20"/>
                    <w:szCs w:val="20"/>
                    <w:lang w:eastAsia="pl-PL"/>
                  </w:rPr>
                  <w:delText>40</w:delText>
                </w:r>
              </w:del>
            </w:ins>
            <w:del w:id="723" w:author="Barbara Skoczeń" w:date="2022-06-23T14:10:00Z">
              <w:r w:rsidR="00267E23" w:rsidDel="007B7C09">
                <w:rPr>
                  <w:rFonts w:asciiTheme="minorHAnsi" w:hAnsiTheme="minorHAnsi" w:cstheme="minorHAnsi"/>
                  <w:sz w:val="20"/>
                  <w:szCs w:val="20"/>
                  <w:lang w:eastAsia="pl-PL"/>
                </w:rPr>
                <w:delText>95</w:delText>
              </w:r>
            </w:del>
          </w:p>
          <w:p w14:paraId="553D708E" w14:textId="120718CA" w:rsidR="00E25A6F" w:rsidRPr="00901305" w:rsidDel="007B7C09" w:rsidRDefault="00E25A6F">
            <w:pPr>
              <w:spacing w:line="276" w:lineRule="auto"/>
              <w:ind w:left="319"/>
              <w:jc w:val="both"/>
              <w:rPr>
                <w:del w:id="724" w:author="Barbara Skoczeń" w:date="2022-06-23T14:10:00Z"/>
                <w:rFonts w:asciiTheme="minorHAnsi" w:hAnsiTheme="minorHAnsi" w:cstheme="minorHAnsi"/>
                <w:sz w:val="20"/>
                <w:szCs w:val="20"/>
                <w:lang w:eastAsia="pl-PL"/>
              </w:rPr>
              <w:pPrChange w:id="725" w:author="Sławomir Szałajko" w:date="2022-06-14T12:40:00Z">
                <w:pPr>
                  <w:spacing w:line="276" w:lineRule="auto"/>
                  <w:ind w:left="461"/>
                  <w:jc w:val="both"/>
                </w:pPr>
              </w:pPrChange>
            </w:pPr>
            <w:del w:id="726" w:author="Barbara Skoczeń" w:date="2022-06-23T14:10:00Z">
              <w:r w:rsidRPr="00B245E3" w:rsidDel="007B7C09">
                <w:rPr>
                  <w:rFonts w:asciiTheme="minorHAnsi" w:hAnsiTheme="minorHAnsi" w:cstheme="minorHAnsi"/>
                  <w:sz w:val="20"/>
                  <w:szCs w:val="20"/>
                  <w:lang w:eastAsia="pl-PL"/>
                </w:rPr>
                <w:delText xml:space="preserve">Najwyższą liczbę punktów – </w:delText>
              </w:r>
            </w:del>
            <w:ins w:id="727" w:author="Sławomir Szałajko" w:date="2022-06-14T12:34:00Z">
              <w:del w:id="728" w:author="Barbara Skoczeń" w:date="2022-06-23T14:10:00Z">
                <w:r w:rsidR="00197F5E" w:rsidDel="007B7C09">
                  <w:rPr>
                    <w:rFonts w:asciiTheme="minorHAnsi" w:hAnsiTheme="minorHAnsi" w:cstheme="minorHAnsi"/>
                    <w:sz w:val="20"/>
                    <w:szCs w:val="20"/>
                    <w:lang w:eastAsia="pl-PL"/>
                  </w:rPr>
                  <w:delText>40</w:delText>
                </w:r>
              </w:del>
            </w:ins>
            <w:del w:id="729" w:author="Barbara Skoczeń" w:date="2022-06-23T14:10:00Z">
              <w:r w:rsidR="00267E23" w:rsidDel="007B7C09">
                <w:rPr>
                  <w:rFonts w:asciiTheme="minorHAnsi" w:hAnsiTheme="minorHAnsi" w:cstheme="minorHAnsi"/>
                  <w:sz w:val="20"/>
                  <w:szCs w:val="20"/>
                  <w:lang w:eastAsia="pl-PL"/>
                </w:rPr>
                <w:delText>95</w:delText>
              </w:r>
              <w:r w:rsidRPr="00901305" w:rsidDel="007B7C09">
                <w:rPr>
                  <w:rFonts w:asciiTheme="minorHAnsi" w:hAnsiTheme="minorHAnsi" w:cstheme="minorHAnsi"/>
                  <w:sz w:val="20"/>
                  <w:szCs w:val="20"/>
                  <w:lang w:eastAsia="pl-PL"/>
                </w:rPr>
                <w:delText>, otrzyma oferta zawierająca najniższą cenę brutto</w:delText>
              </w:r>
            </w:del>
            <w:ins w:id="730" w:author="Sławomir Szałajko" w:date="2022-06-14T12:34:00Z">
              <w:del w:id="731" w:author="Barbara Skoczeń" w:date="2022-06-23T14:10:00Z">
                <w:r w:rsidR="00197F5E" w:rsidDel="007B7C09">
                  <w:rPr>
                    <w:rFonts w:asciiTheme="minorHAnsi" w:hAnsiTheme="minorHAnsi" w:cstheme="minorHAnsi"/>
                    <w:sz w:val="20"/>
                    <w:szCs w:val="20"/>
                    <w:lang w:eastAsia="pl-PL"/>
                  </w:rPr>
                  <w:delText xml:space="preserve"> </w:delText>
                </w:r>
              </w:del>
              <w:del w:id="732" w:author="Barbara Skoczeń" w:date="2022-06-23T09:42:00Z">
                <w:r w:rsidR="00197F5E" w:rsidDel="00956249">
                  <w:rPr>
                    <w:rFonts w:asciiTheme="minorHAnsi" w:hAnsiTheme="minorHAnsi" w:cstheme="minorHAnsi"/>
                    <w:sz w:val="20"/>
                    <w:szCs w:val="20"/>
                    <w:lang w:eastAsia="pl-PL"/>
                  </w:rPr>
                  <w:delText xml:space="preserve">za </w:delText>
                </w:r>
              </w:del>
            </w:ins>
            <w:ins w:id="733" w:author="Sławomir Szałajko" w:date="2022-06-14T12:35:00Z">
              <w:del w:id="734" w:author="Barbara Skoczeń" w:date="2022-06-23T09:42:00Z">
                <w:r w:rsidR="00197F5E" w:rsidDel="00956249">
                  <w:rPr>
                    <w:rFonts w:asciiTheme="minorHAnsi" w:hAnsiTheme="minorHAnsi" w:cstheme="minorHAnsi"/>
                    <w:sz w:val="20"/>
                    <w:szCs w:val="20"/>
                    <w:lang w:eastAsia="pl-PL"/>
                  </w:rPr>
                  <w:delText>przeszkolenie jednej osoby</w:delText>
                </w:r>
              </w:del>
            </w:ins>
            <w:del w:id="735" w:author="Barbara Skoczeń" w:date="2022-06-23T09:42:00Z">
              <w:r w:rsidRPr="00901305" w:rsidDel="00956249">
                <w:rPr>
                  <w:rFonts w:asciiTheme="minorHAnsi" w:hAnsiTheme="minorHAnsi" w:cstheme="minorHAnsi"/>
                  <w:sz w:val="20"/>
                  <w:szCs w:val="20"/>
                  <w:lang w:eastAsia="pl-PL"/>
                </w:rPr>
                <w:delText xml:space="preserve"> za wykonanie niniejszego zamówienia </w:delText>
              </w:r>
            </w:del>
            <w:del w:id="736" w:author="Barbara Skoczeń" w:date="2022-06-23T14:10:00Z">
              <w:r w:rsidRPr="00901305" w:rsidDel="007B7C09">
                <w:rPr>
                  <w:rFonts w:asciiTheme="minorHAnsi" w:hAnsiTheme="minorHAnsi" w:cstheme="minorHAnsi"/>
                  <w:sz w:val="20"/>
                  <w:szCs w:val="20"/>
                  <w:lang w:eastAsia="pl-PL"/>
                </w:rPr>
                <w:delText>a pozostali odpowiednio mniej wg wzoru:</w:delText>
              </w:r>
            </w:del>
          </w:p>
          <w:p w14:paraId="3113DA45" w14:textId="11CC6159" w:rsidR="00E25A6F" w:rsidRPr="00901305" w:rsidDel="007B7C09" w:rsidRDefault="00E25A6F">
            <w:pPr>
              <w:spacing w:line="276" w:lineRule="auto"/>
              <w:ind w:firstLine="319"/>
              <w:rPr>
                <w:del w:id="737" w:author="Barbara Skoczeń" w:date="2022-06-23T14:10:00Z"/>
                <w:rFonts w:asciiTheme="minorHAnsi" w:hAnsiTheme="minorHAnsi" w:cstheme="minorHAnsi"/>
                <w:sz w:val="20"/>
                <w:szCs w:val="20"/>
                <w:lang w:eastAsia="pl-PL"/>
              </w:rPr>
              <w:pPrChange w:id="738" w:author="Sławomir Szałajko" w:date="2022-06-14T12:40:00Z">
                <w:pPr>
                  <w:spacing w:before="120" w:after="120" w:line="276" w:lineRule="auto"/>
                  <w:ind w:firstLine="425"/>
                </w:pPr>
              </w:pPrChange>
            </w:pPr>
            <w:del w:id="739" w:author="Barbara Skoczeń" w:date="2022-06-23T14:10:00Z">
              <w:r w:rsidRPr="00901305" w:rsidDel="007B7C09">
                <w:rPr>
                  <w:rFonts w:asciiTheme="minorHAnsi" w:hAnsiTheme="minorHAnsi" w:cstheme="minorHAnsi"/>
                  <w:sz w:val="20"/>
                  <w:szCs w:val="20"/>
                  <w:lang w:eastAsia="pl-PL"/>
                </w:rPr>
                <w:delText xml:space="preserve"> Najniższa</w:delText>
              </w:r>
            </w:del>
            <w:del w:id="740" w:author="Barbara Skoczeń" w:date="2022-06-23T09:42:00Z">
              <w:r w:rsidRPr="00901305" w:rsidDel="00956249">
                <w:rPr>
                  <w:rFonts w:asciiTheme="minorHAnsi" w:hAnsiTheme="minorHAnsi" w:cstheme="minorHAnsi"/>
                  <w:sz w:val="20"/>
                  <w:szCs w:val="20"/>
                  <w:lang w:eastAsia="pl-PL"/>
                </w:rPr>
                <w:delText xml:space="preserve"> </w:delText>
              </w:r>
            </w:del>
            <w:del w:id="741" w:author="Barbara Skoczeń" w:date="2022-06-23T14:10:00Z">
              <w:r w:rsidRPr="00901305" w:rsidDel="007B7C09">
                <w:rPr>
                  <w:rFonts w:asciiTheme="minorHAnsi" w:hAnsiTheme="minorHAnsi" w:cstheme="minorHAnsi"/>
                  <w:sz w:val="20"/>
                  <w:szCs w:val="20"/>
                  <w:lang w:eastAsia="pl-PL"/>
                </w:rPr>
                <w:delText>łączna cena brutto zamówienia</w:delText>
              </w:r>
            </w:del>
            <w:ins w:id="742" w:author="Sławomir Szałajko" w:date="2022-06-14T12:35:00Z">
              <w:del w:id="743" w:author="Barbara Skoczeń" w:date="2022-06-23T09:42:00Z">
                <w:r w:rsidR="00197F5E" w:rsidDel="00956249">
                  <w:rPr>
                    <w:rFonts w:asciiTheme="minorHAnsi" w:hAnsiTheme="minorHAnsi" w:cstheme="minorHAnsi"/>
                    <w:sz w:val="20"/>
                    <w:szCs w:val="20"/>
                    <w:lang w:eastAsia="pl-PL"/>
                  </w:rPr>
                  <w:delText>za przeszkolenie 1 osoby</w:delText>
                </w:r>
              </w:del>
            </w:ins>
          </w:p>
          <w:p w14:paraId="61A94502" w14:textId="52D00E71" w:rsidR="00E25A6F" w:rsidRPr="00901305" w:rsidDel="007B7C09" w:rsidRDefault="00E25A6F">
            <w:pPr>
              <w:spacing w:line="276" w:lineRule="auto"/>
              <w:ind w:left="426" w:hanging="107"/>
              <w:rPr>
                <w:del w:id="744" w:author="Barbara Skoczeń" w:date="2022-06-23T14:10:00Z"/>
                <w:rFonts w:asciiTheme="minorHAnsi" w:hAnsiTheme="minorHAnsi" w:cstheme="minorHAnsi"/>
                <w:sz w:val="20"/>
                <w:szCs w:val="20"/>
                <w:lang w:eastAsia="pl-PL"/>
              </w:rPr>
              <w:pPrChange w:id="745" w:author="Sławomir Szałajko" w:date="2022-06-14T12:40:00Z">
                <w:pPr>
                  <w:spacing w:before="120" w:after="120" w:line="276" w:lineRule="auto"/>
                  <w:ind w:left="426"/>
                </w:pPr>
              </w:pPrChange>
            </w:pPr>
            <w:del w:id="746" w:author="Barbara Skoczeń" w:date="2022-06-23T14:10:00Z">
              <w:r w:rsidRPr="00901305" w:rsidDel="007B7C09">
                <w:rPr>
                  <w:rFonts w:asciiTheme="minorHAnsi" w:hAnsiTheme="minorHAnsi" w:cstheme="minorHAnsi"/>
                  <w:sz w:val="20"/>
                  <w:szCs w:val="20"/>
                  <w:lang w:eastAsia="pl-PL"/>
                </w:rPr>
                <w:delText xml:space="preserve">---------------------------------------------------       x </w:delText>
              </w:r>
            </w:del>
            <w:ins w:id="747" w:author="Sławomir Szałajko" w:date="2022-06-14T12:33:00Z">
              <w:del w:id="748" w:author="Barbara Skoczeń" w:date="2022-06-23T14:10:00Z">
                <w:r w:rsidR="00197F5E" w:rsidDel="007B7C09">
                  <w:rPr>
                    <w:rFonts w:asciiTheme="minorHAnsi" w:hAnsiTheme="minorHAnsi" w:cstheme="minorHAnsi"/>
                    <w:sz w:val="20"/>
                    <w:szCs w:val="20"/>
                    <w:lang w:eastAsia="pl-PL"/>
                  </w:rPr>
                  <w:delText>40</w:delText>
                </w:r>
              </w:del>
            </w:ins>
            <w:del w:id="749" w:author="Barbara Skoczeń" w:date="2022-06-23T14:10:00Z">
              <w:r w:rsidR="00267E23" w:rsidDel="007B7C09">
                <w:rPr>
                  <w:rFonts w:asciiTheme="minorHAnsi" w:hAnsiTheme="minorHAnsi" w:cstheme="minorHAnsi"/>
                  <w:sz w:val="20"/>
                  <w:szCs w:val="20"/>
                  <w:lang w:eastAsia="pl-PL"/>
                </w:rPr>
                <w:delText>95</w:delText>
              </w:r>
              <w:r w:rsidRPr="00901305" w:rsidDel="007B7C09">
                <w:rPr>
                  <w:rFonts w:asciiTheme="minorHAnsi" w:hAnsiTheme="minorHAnsi" w:cstheme="minorHAnsi"/>
                  <w:sz w:val="20"/>
                  <w:szCs w:val="20"/>
                  <w:lang w:eastAsia="pl-PL"/>
                </w:rPr>
                <w:delText xml:space="preserve"> pkt = liczba punktów oferty ocenianej</w:delText>
              </w:r>
            </w:del>
          </w:p>
          <w:p w14:paraId="6093D5AE" w14:textId="039C3CEA" w:rsidR="00E25A6F" w:rsidDel="007B7C09" w:rsidRDefault="00E25A6F">
            <w:pPr>
              <w:spacing w:line="276" w:lineRule="auto"/>
              <w:ind w:left="426" w:hanging="107"/>
              <w:rPr>
                <w:del w:id="750" w:author="Barbara Skoczeń" w:date="2022-06-23T14:10:00Z"/>
                <w:rFonts w:asciiTheme="minorHAnsi" w:hAnsiTheme="minorHAnsi" w:cstheme="minorHAnsi"/>
                <w:sz w:val="20"/>
                <w:szCs w:val="20"/>
                <w:lang w:eastAsia="pl-PL"/>
              </w:rPr>
              <w:pPrChange w:id="751" w:author="Sławomir Szałajko" w:date="2022-06-14T12:40:00Z">
                <w:pPr>
                  <w:spacing w:before="120" w:after="120" w:line="276" w:lineRule="auto"/>
                  <w:ind w:left="426"/>
                </w:pPr>
              </w:pPrChange>
            </w:pPr>
            <w:del w:id="752" w:author="Barbara Skoczeń" w:date="2022-06-23T14:10:00Z">
              <w:r w:rsidRPr="00901305" w:rsidDel="007B7C09">
                <w:rPr>
                  <w:rFonts w:asciiTheme="minorHAnsi" w:hAnsiTheme="minorHAnsi" w:cstheme="minorHAnsi"/>
                  <w:sz w:val="20"/>
                  <w:szCs w:val="20"/>
                  <w:lang w:eastAsia="pl-PL"/>
                </w:rPr>
                <w:delText xml:space="preserve">     Łączna c</w:delText>
              </w:r>
            </w:del>
            <w:ins w:id="753" w:author="Sławomir Szałajko" w:date="2022-06-14T12:36:00Z">
              <w:del w:id="754" w:author="Barbara Skoczeń" w:date="2022-06-23T09:42:00Z">
                <w:r w:rsidR="00197F5E" w:rsidDel="00956249">
                  <w:rPr>
                    <w:rFonts w:asciiTheme="minorHAnsi" w:hAnsiTheme="minorHAnsi" w:cstheme="minorHAnsi"/>
                    <w:sz w:val="20"/>
                    <w:szCs w:val="20"/>
                    <w:lang w:eastAsia="pl-PL"/>
                  </w:rPr>
                  <w:delText>C</w:delText>
                </w:r>
              </w:del>
            </w:ins>
            <w:del w:id="755" w:author="Barbara Skoczeń" w:date="2022-06-23T14:10:00Z">
              <w:r w:rsidRPr="00901305" w:rsidDel="007B7C09">
                <w:rPr>
                  <w:rFonts w:asciiTheme="minorHAnsi" w:hAnsiTheme="minorHAnsi" w:cstheme="minorHAnsi"/>
                  <w:sz w:val="20"/>
                  <w:szCs w:val="20"/>
                  <w:lang w:eastAsia="pl-PL"/>
                </w:rPr>
                <w:delText xml:space="preserve">ena brutto </w:delText>
              </w:r>
            </w:del>
            <w:ins w:id="756" w:author="Sławomir Szałajko" w:date="2022-06-14T12:36:00Z">
              <w:del w:id="757" w:author="Barbara Skoczeń" w:date="2022-06-23T09:42:00Z">
                <w:r w:rsidR="00197F5E" w:rsidDel="00956249">
                  <w:rPr>
                    <w:rFonts w:asciiTheme="minorHAnsi" w:hAnsiTheme="minorHAnsi" w:cstheme="minorHAnsi"/>
                    <w:sz w:val="20"/>
                    <w:szCs w:val="20"/>
                    <w:lang w:eastAsia="pl-PL"/>
                  </w:rPr>
                  <w:delText xml:space="preserve">za przeszkolenie 1 osoby </w:delText>
                </w:r>
              </w:del>
            </w:ins>
            <w:del w:id="758" w:author="Barbara Skoczeń" w:date="2022-06-23T14:10:00Z">
              <w:r w:rsidRPr="00901305" w:rsidDel="007B7C09">
                <w:rPr>
                  <w:rFonts w:asciiTheme="minorHAnsi" w:hAnsiTheme="minorHAnsi" w:cstheme="minorHAnsi"/>
                  <w:sz w:val="20"/>
                  <w:szCs w:val="20"/>
                  <w:lang w:eastAsia="pl-PL"/>
                </w:rPr>
                <w:delText>oferty ocenianej</w:delText>
              </w:r>
            </w:del>
          </w:p>
          <w:p w14:paraId="35C9438E" w14:textId="4AA4DDFD" w:rsidR="003C7DBD" w:rsidRPr="00B245E3" w:rsidDel="007B7C09" w:rsidRDefault="003C7DBD">
            <w:pPr>
              <w:spacing w:line="276" w:lineRule="auto"/>
              <w:ind w:left="319"/>
              <w:jc w:val="both"/>
              <w:rPr>
                <w:del w:id="759" w:author="Barbara Skoczeń" w:date="2022-06-23T14:10:00Z"/>
                <w:rFonts w:asciiTheme="minorHAnsi" w:hAnsiTheme="minorHAnsi" w:cstheme="minorHAnsi"/>
                <w:sz w:val="20"/>
                <w:szCs w:val="20"/>
                <w:lang w:eastAsia="pl-PL"/>
              </w:rPr>
              <w:pPrChange w:id="760" w:author="Sławomir Szałajko" w:date="2022-06-14T12:40:00Z">
                <w:pPr>
                  <w:spacing w:before="120" w:after="120" w:line="276" w:lineRule="auto"/>
                  <w:ind w:left="425"/>
                  <w:jc w:val="both"/>
                </w:pPr>
              </w:pPrChange>
            </w:pPr>
            <w:del w:id="761" w:author="Barbara Skoczeń" w:date="2022-06-23T14:10:00Z">
              <w:r w:rsidDel="007B7C09">
                <w:rPr>
                  <w:rFonts w:asciiTheme="minorHAnsi" w:hAnsiTheme="minorHAnsi" w:cstheme="minorHAnsi"/>
                  <w:sz w:val="20"/>
                  <w:szCs w:val="20"/>
                  <w:lang w:eastAsia="pl-PL"/>
                </w:rPr>
                <w:delText>Sposób wyliczenia ceny oferty (części składowe ceny) określony został w formularzu oferty stanowiącym załącznik nr 1 do SWZ.</w:delText>
              </w:r>
            </w:del>
            <w:ins w:id="762" w:author="Sławomir Szałajko" w:date="2022-06-14T12:36:00Z">
              <w:del w:id="763" w:author="Barbara Skoczeń" w:date="2022-06-23T09:43:00Z">
                <w:r w:rsidR="00197F5E" w:rsidDel="00956249">
                  <w:rPr>
                    <w:rFonts w:asciiTheme="minorHAnsi" w:hAnsiTheme="minorHAnsi" w:cstheme="minorHAnsi"/>
                    <w:sz w:val="20"/>
                    <w:szCs w:val="20"/>
                    <w:lang w:eastAsia="pl-PL"/>
                  </w:rPr>
                  <w:delText>Przez przeszkolenie zamawiający rozumie realizację wszystkich usług objętych przedmiotem</w:delText>
                </w:r>
              </w:del>
            </w:ins>
            <w:ins w:id="764" w:author="Sławomir Szałajko" w:date="2022-06-14T12:40:00Z">
              <w:del w:id="765" w:author="Barbara Skoczeń" w:date="2022-06-23T09:43:00Z">
                <w:r w:rsidR="00EE6895" w:rsidDel="00956249">
                  <w:rPr>
                    <w:rFonts w:asciiTheme="minorHAnsi" w:hAnsiTheme="minorHAnsi" w:cstheme="minorHAnsi"/>
                    <w:sz w:val="20"/>
                    <w:szCs w:val="20"/>
                    <w:lang w:eastAsia="pl-PL"/>
                  </w:rPr>
                  <w:delText xml:space="preserve"> </w:delText>
                </w:r>
              </w:del>
            </w:ins>
            <w:ins w:id="766" w:author="Sławomir Szałajko" w:date="2022-06-14T12:36:00Z">
              <w:del w:id="767" w:author="Barbara Skoczeń" w:date="2022-06-23T09:43:00Z">
                <w:r w:rsidR="00197F5E" w:rsidDel="00956249">
                  <w:rPr>
                    <w:rFonts w:asciiTheme="minorHAnsi" w:hAnsiTheme="minorHAnsi" w:cstheme="minorHAnsi"/>
                    <w:sz w:val="20"/>
                    <w:szCs w:val="20"/>
                    <w:lang w:eastAsia="pl-PL"/>
                  </w:rPr>
                  <w:delText>zamówienia wobec jednej osoby uczestniczącej w szkoleniu.</w:delText>
                </w:r>
              </w:del>
            </w:ins>
          </w:p>
        </w:tc>
        <w:tc>
          <w:tcPr>
            <w:tcW w:w="623" w:type="pct"/>
            <w:vAlign w:val="center"/>
          </w:tcPr>
          <w:p w14:paraId="053172A9" w14:textId="62F6F5A7" w:rsidR="00E25A6F" w:rsidRPr="00B245E3" w:rsidDel="007B7C09" w:rsidRDefault="00E25A6F" w:rsidP="00AD0DAC">
            <w:pPr>
              <w:jc w:val="both"/>
              <w:rPr>
                <w:del w:id="768" w:author="Barbara Skoczeń" w:date="2022-06-23T14:10:00Z"/>
                <w:rFonts w:asciiTheme="minorHAnsi" w:hAnsiTheme="minorHAnsi" w:cstheme="minorHAnsi"/>
                <w:sz w:val="20"/>
                <w:szCs w:val="20"/>
                <w:lang w:eastAsia="pl-PL"/>
              </w:rPr>
            </w:pPr>
            <w:del w:id="769" w:author="Barbara Skoczeń" w:date="2022-06-23T14:10:00Z">
              <w:r w:rsidRPr="00B245E3" w:rsidDel="007B7C09">
                <w:rPr>
                  <w:rFonts w:asciiTheme="minorHAnsi" w:hAnsiTheme="minorHAnsi" w:cstheme="minorHAnsi"/>
                  <w:sz w:val="20"/>
                  <w:szCs w:val="20"/>
                  <w:lang w:eastAsia="pl-PL"/>
                </w:rPr>
                <w:delText xml:space="preserve">max. </w:delText>
              </w:r>
            </w:del>
            <w:ins w:id="770" w:author="Sławomir Szałajko" w:date="2022-06-14T12:33:00Z">
              <w:del w:id="771" w:author="Barbara Skoczeń" w:date="2022-06-23T14:10:00Z">
                <w:r w:rsidR="00197F5E" w:rsidDel="007B7C09">
                  <w:rPr>
                    <w:rFonts w:asciiTheme="minorHAnsi" w:hAnsiTheme="minorHAnsi" w:cstheme="minorHAnsi"/>
                    <w:sz w:val="20"/>
                    <w:szCs w:val="20"/>
                    <w:lang w:eastAsia="pl-PL"/>
                  </w:rPr>
                  <w:delText>40</w:delText>
                </w:r>
              </w:del>
            </w:ins>
            <w:del w:id="772" w:author="Barbara Skoczeń" w:date="2022-06-23T14:10:00Z">
              <w:r w:rsidR="00267E23" w:rsidDel="007B7C09">
                <w:rPr>
                  <w:rFonts w:asciiTheme="minorHAnsi" w:hAnsiTheme="minorHAnsi" w:cstheme="minorHAnsi"/>
                  <w:sz w:val="20"/>
                  <w:szCs w:val="20"/>
                  <w:lang w:eastAsia="pl-PL"/>
                </w:rPr>
                <w:delText>95</w:delText>
              </w:r>
            </w:del>
          </w:p>
          <w:p w14:paraId="5508693A" w14:textId="373AF2F7" w:rsidR="00E25A6F" w:rsidRPr="00B245E3" w:rsidDel="007B7C09" w:rsidRDefault="00E25A6F" w:rsidP="00AD0DAC">
            <w:pPr>
              <w:jc w:val="both"/>
              <w:rPr>
                <w:del w:id="773" w:author="Barbara Skoczeń" w:date="2022-06-23T14:10:00Z"/>
                <w:rFonts w:asciiTheme="minorHAnsi" w:hAnsiTheme="minorHAnsi" w:cstheme="minorHAnsi"/>
                <w:sz w:val="20"/>
                <w:szCs w:val="20"/>
                <w:lang w:eastAsia="pl-PL"/>
              </w:rPr>
            </w:pPr>
          </w:p>
        </w:tc>
      </w:tr>
      <w:tr w:rsidR="00103447" w:rsidRPr="00B83BB1" w:rsidDel="007B7C09" w14:paraId="420995D2" w14:textId="5A4F50F3" w:rsidTr="004452C4">
        <w:trPr>
          <w:cantSplit/>
          <w:trHeight w:val="1605"/>
          <w:del w:id="774" w:author="Barbara Skoczeń" w:date="2022-06-23T14:10:00Z"/>
        </w:trPr>
        <w:tc>
          <w:tcPr>
            <w:tcW w:w="4377" w:type="pct"/>
            <w:vAlign w:val="center"/>
          </w:tcPr>
          <w:p w14:paraId="69EB2F03" w14:textId="39E3F3E4" w:rsidR="00A66D3C" w:rsidRPr="00EE6895" w:rsidDel="007B7C09" w:rsidRDefault="0040297A">
            <w:pPr>
              <w:pStyle w:val="Akapitzlist"/>
              <w:widowControl/>
              <w:numPr>
                <w:ilvl w:val="0"/>
                <w:numId w:val="47"/>
              </w:numPr>
              <w:autoSpaceDE/>
              <w:autoSpaceDN/>
              <w:spacing w:before="0" w:line="276" w:lineRule="auto"/>
              <w:ind w:left="319" w:hanging="283"/>
              <w:contextualSpacing/>
              <w:rPr>
                <w:del w:id="775" w:author="Barbara Skoczeń" w:date="2022-06-23T14:10:00Z"/>
                <w:rFonts w:asciiTheme="minorHAnsi" w:hAnsiTheme="minorHAnsi" w:cstheme="minorHAnsi"/>
                <w:b/>
                <w:bCs/>
                <w:sz w:val="20"/>
                <w:szCs w:val="20"/>
                <w:lang w:eastAsia="pl-PL"/>
              </w:rPr>
              <w:pPrChange w:id="776" w:author="Sławomir Szałajko" w:date="2022-06-14T12:39:00Z">
                <w:pPr>
                  <w:pStyle w:val="Akapitzlist"/>
                  <w:widowControl/>
                  <w:numPr>
                    <w:numId w:val="47"/>
                  </w:numPr>
                  <w:autoSpaceDE/>
                  <w:autoSpaceDN/>
                  <w:spacing w:before="0" w:line="276" w:lineRule="auto"/>
                  <w:ind w:left="720"/>
                  <w:contextualSpacing/>
                </w:pPr>
              </w:pPrChange>
            </w:pPr>
            <w:del w:id="777" w:author="Barbara Skoczeń" w:date="2022-06-23T14:10:00Z">
              <w:r w:rsidRPr="00EE6895" w:rsidDel="007B7C09">
                <w:rPr>
                  <w:rFonts w:asciiTheme="minorHAnsi" w:hAnsiTheme="minorHAnsi" w:cstheme="minorHAnsi"/>
                  <w:b/>
                  <w:bCs/>
                  <w:sz w:val="20"/>
                  <w:szCs w:val="20"/>
                  <w:lang w:eastAsia="pl-PL"/>
                </w:rPr>
                <w:lastRenderedPageBreak/>
                <w:delText>Aspekty społeczne</w:delText>
              </w:r>
            </w:del>
            <w:ins w:id="778" w:author="Sławomir Szałajko" w:date="2022-06-14T12:37:00Z">
              <w:del w:id="779" w:author="Barbara Skoczeń" w:date="2022-06-23T14:10:00Z">
                <w:r w:rsidR="00197F5E" w:rsidRPr="00EE6895" w:rsidDel="007B7C09">
                  <w:rPr>
                    <w:rFonts w:asciiTheme="minorHAnsi" w:hAnsiTheme="minorHAnsi" w:cstheme="minorHAnsi"/>
                    <w:b/>
                    <w:bCs/>
                    <w:sz w:val="20"/>
                    <w:szCs w:val="20"/>
                    <w:lang w:eastAsia="pl-PL"/>
                  </w:rPr>
                  <w:delText>Jakość</w:delText>
                </w:r>
              </w:del>
            </w:ins>
            <w:del w:id="780" w:author="Barbara Skoczeń" w:date="2022-06-23T14:10:00Z">
              <w:r w:rsidRPr="00EE6895" w:rsidDel="007B7C09">
                <w:rPr>
                  <w:rFonts w:asciiTheme="minorHAnsi" w:hAnsiTheme="minorHAnsi" w:cstheme="minorHAnsi"/>
                  <w:b/>
                  <w:bCs/>
                  <w:sz w:val="20"/>
                  <w:szCs w:val="20"/>
                  <w:lang w:eastAsia="pl-PL"/>
                </w:rPr>
                <w:delText xml:space="preserve"> – </w:delText>
              </w:r>
              <w:r w:rsidRPr="00EE6895" w:rsidDel="007B7C09">
                <w:rPr>
                  <w:rFonts w:asciiTheme="minorHAnsi" w:hAnsiTheme="minorHAnsi" w:cstheme="minorHAnsi"/>
                  <w:sz w:val="20"/>
                  <w:szCs w:val="20"/>
                  <w:lang w:eastAsia="pl-PL"/>
                </w:rPr>
                <w:delText xml:space="preserve">w ramach niniejszego kryterium Wykonawcy zostaną przypisane punkty w skali od 0 do </w:delText>
              </w:r>
            </w:del>
            <w:ins w:id="781" w:author="Sławomir Szałajko" w:date="2022-06-14T12:37:00Z">
              <w:del w:id="782" w:author="Barbara Skoczeń" w:date="2022-06-23T14:10:00Z">
                <w:r w:rsidR="00197F5E" w:rsidRPr="00EE6895" w:rsidDel="007B7C09">
                  <w:rPr>
                    <w:rFonts w:asciiTheme="minorHAnsi" w:hAnsiTheme="minorHAnsi" w:cstheme="minorHAnsi"/>
                    <w:sz w:val="20"/>
                    <w:szCs w:val="20"/>
                    <w:lang w:eastAsia="pl-PL"/>
                  </w:rPr>
                  <w:delText>60</w:delText>
                </w:r>
              </w:del>
            </w:ins>
            <w:del w:id="783" w:author="Barbara Skoczeń" w:date="2022-06-23T14:10:00Z">
              <w:r w:rsidRPr="00EE6895" w:rsidDel="007B7C09">
                <w:rPr>
                  <w:rFonts w:asciiTheme="minorHAnsi" w:hAnsiTheme="minorHAnsi" w:cstheme="minorHAnsi"/>
                  <w:sz w:val="20"/>
                  <w:szCs w:val="20"/>
                  <w:lang w:eastAsia="pl-PL"/>
                </w:rPr>
                <w:delText>5</w:delText>
              </w:r>
            </w:del>
          </w:p>
          <w:p w14:paraId="0F2BCE77" w14:textId="2FC32465" w:rsidR="00197F5E" w:rsidRPr="00EE6895" w:rsidDel="007B7C09" w:rsidRDefault="00197F5E">
            <w:pPr>
              <w:widowControl/>
              <w:autoSpaceDE/>
              <w:autoSpaceDN/>
              <w:spacing w:line="276" w:lineRule="auto"/>
              <w:ind w:left="319"/>
              <w:jc w:val="both"/>
              <w:rPr>
                <w:ins w:id="784" w:author="Sławomir Szałajko" w:date="2022-06-14T12:38:00Z"/>
                <w:del w:id="785" w:author="Barbara Skoczeń" w:date="2022-06-23T14:10:00Z"/>
                <w:rFonts w:asciiTheme="minorHAnsi" w:eastAsia="Calibri" w:hAnsiTheme="minorHAnsi" w:cstheme="minorHAnsi"/>
                <w:color w:val="0D0D0D"/>
                <w:sz w:val="20"/>
                <w:szCs w:val="20"/>
                <w:rPrChange w:id="786" w:author="Sławomir Szałajko" w:date="2022-06-14T12:38:00Z">
                  <w:rPr>
                    <w:ins w:id="787" w:author="Sławomir Szałajko" w:date="2022-06-14T12:38:00Z"/>
                    <w:del w:id="788" w:author="Barbara Skoczeń" w:date="2022-06-23T14:10:00Z"/>
                    <w:rFonts w:ascii="Cambria" w:eastAsia="Calibri" w:hAnsi="Cambria"/>
                    <w:color w:val="0D0D0D"/>
                  </w:rPr>
                </w:rPrChange>
              </w:rPr>
              <w:pPrChange w:id="789" w:author="Sławomir Szałajko" w:date="2022-06-14T12:39:00Z">
                <w:pPr>
                  <w:widowControl/>
                  <w:autoSpaceDE/>
                  <w:autoSpaceDN/>
                  <w:jc w:val="both"/>
                </w:pPr>
              </w:pPrChange>
            </w:pPr>
            <w:ins w:id="790" w:author="Sławomir Szałajko" w:date="2022-06-14T12:38:00Z">
              <w:del w:id="791" w:author="Barbara Skoczeń" w:date="2022-06-23T14:10:00Z">
                <w:r w:rsidRPr="00EE6895" w:rsidDel="007B7C09">
                  <w:rPr>
                    <w:rFonts w:asciiTheme="minorHAnsi" w:eastAsia="Calibri" w:hAnsiTheme="minorHAnsi" w:cstheme="minorHAnsi"/>
                    <w:color w:val="0D0D0D"/>
                    <w:sz w:val="20"/>
                    <w:szCs w:val="20"/>
                    <w:rPrChange w:id="792" w:author="Sławomir Szałajko" w:date="2022-06-14T12:38:00Z">
                      <w:rPr>
                        <w:rFonts w:ascii="Cambria" w:eastAsia="Calibri" w:hAnsi="Cambria"/>
                        <w:color w:val="0D0D0D"/>
                      </w:rPr>
                    </w:rPrChange>
                  </w:rPr>
                  <w:delText xml:space="preserve">Punkty za kryterium „Jakość” zostaną obliczone </w:delText>
                </w:r>
                <w:r w:rsidRPr="00EE6895" w:rsidDel="007B7C09">
                  <w:rPr>
                    <w:rFonts w:asciiTheme="minorHAnsi" w:eastAsia="Calibri" w:hAnsiTheme="minorHAnsi" w:cstheme="minorHAnsi"/>
                    <w:color w:val="0D0D0D"/>
                    <w:sz w:val="20"/>
                    <w:szCs w:val="20"/>
                    <w:u w:val="single"/>
                    <w:rPrChange w:id="793" w:author="Sławomir Szałajko" w:date="2022-06-14T12:38:00Z">
                      <w:rPr>
                        <w:rFonts w:ascii="Cambria" w:eastAsia="Calibri" w:hAnsi="Cambria"/>
                        <w:color w:val="0D0D0D"/>
                        <w:u w:val="single"/>
                      </w:rPr>
                    </w:rPrChange>
                  </w:rPr>
                  <w:delText>w oparciu o ustną prezentację</w:delText>
                </w:r>
                <w:r w:rsidRPr="00EE6895" w:rsidDel="007B7C09">
                  <w:rPr>
                    <w:rFonts w:asciiTheme="minorHAnsi" w:eastAsia="Calibri" w:hAnsiTheme="minorHAnsi" w:cstheme="minorHAnsi"/>
                    <w:color w:val="0D0D0D"/>
                    <w:sz w:val="20"/>
                    <w:szCs w:val="20"/>
                    <w:rPrChange w:id="794" w:author="Sławomir Szałajko" w:date="2022-06-14T12:38:00Z">
                      <w:rPr>
                        <w:rFonts w:ascii="Cambria" w:eastAsia="Calibri" w:hAnsi="Cambria"/>
                        <w:color w:val="0D0D0D"/>
                      </w:rPr>
                    </w:rPrChange>
                  </w:rPr>
                  <w:delText xml:space="preserve"> przeprowadzoną przez trenera wskazanego w ofercie. </w:delText>
                </w:r>
              </w:del>
            </w:ins>
          </w:p>
          <w:p w14:paraId="1E9C5B43" w14:textId="6C2D079B" w:rsidR="00197F5E" w:rsidRPr="00EE6895" w:rsidDel="007B7C09" w:rsidRDefault="00197F5E">
            <w:pPr>
              <w:widowControl/>
              <w:autoSpaceDE/>
              <w:autoSpaceDN/>
              <w:spacing w:line="276" w:lineRule="auto"/>
              <w:ind w:left="319"/>
              <w:jc w:val="both"/>
              <w:rPr>
                <w:ins w:id="795" w:author="Sławomir Szałajko" w:date="2022-06-14T12:38:00Z"/>
                <w:del w:id="796" w:author="Barbara Skoczeń" w:date="2022-06-23T14:10:00Z"/>
                <w:rFonts w:asciiTheme="minorHAnsi" w:eastAsia="Calibri" w:hAnsiTheme="minorHAnsi" w:cstheme="minorHAnsi"/>
                <w:color w:val="0D0D0D"/>
                <w:sz w:val="20"/>
                <w:szCs w:val="20"/>
                <w:rPrChange w:id="797" w:author="Sławomir Szałajko" w:date="2022-06-14T12:38:00Z">
                  <w:rPr>
                    <w:ins w:id="798" w:author="Sławomir Szałajko" w:date="2022-06-14T12:38:00Z"/>
                    <w:del w:id="799" w:author="Barbara Skoczeń" w:date="2022-06-23T14:10:00Z"/>
                    <w:rFonts w:ascii="Cambria" w:eastAsia="Calibri" w:hAnsi="Cambria"/>
                    <w:color w:val="0D0D0D"/>
                  </w:rPr>
                </w:rPrChange>
              </w:rPr>
              <w:pPrChange w:id="800" w:author="Sławomir Szałajko" w:date="2022-06-14T12:39:00Z">
                <w:pPr>
                  <w:widowControl/>
                  <w:autoSpaceDE/>
                  <w:autoSpaceDN/>
                  <w:jc w:val="both"/>
                </w:pPr>
              </w:pPrChange>
            </w:pPr>
            <w:ins w:id="801" w:author="Sławomir Szałajko" w:date="2022-06-14T12:38:00Z">
              <w:del w:id="802" w:author="Barbara Skoczeń" w:date="2022-06-23T14:10:00Z">
                <w:r w:rsidRPr="00EE6895" w:rsidDel="007B7C09">
                  <w:rPr>
                    <w:rFonts w:asciiTheme="minorHAnsi" w:eastAsia="Calibri" w:hAnsiTheme="minorHAnsi" w:cstheme="minorHAnsi"/>
                    <w:b/>
                    <w:color w:val="0D0D0D"/>
                    <w:sz w:val="20"/>
                    <w:szCs w:val="20"/>
                    <w:rPrChange w:id="803" w:author="Sławomir Szałajko" w:date="2022-06-14T12:38:00Z">
                      <w:rPr>
                        <w:rFonts w:ascii="Cambria" w:eastAsia="Calibri" w:hAnsi="Cambria"/>
                        <w:b/>
                        <w:color w:val="0D0D0D"/>
                      </w:rPr>
                    </w:rPrChange>
                  </w:rPr>
                  <w:delText>Oferent zobowiązany jest do dołączenia do składanej oferty elektronicznej wersji powyższej prezentacji (w formacie PDF lub Power Point lub prezentacji Prezi),</w:delText>
                </w:r>
                <w:r w:rsidRPr="00EE6895" w:rsidDel="007B7C09">
                  <w:rPr>
                    <w:rFonts w:asciiTheme="minorHAnsi" w:eastAsia="Calibri" w:hAnsiTheme="minorHAnsi" w:cstheme="minorHAnsi"/>
                    <w:color w:val="0D0D0D"/>
                    <w:sz w:val="20"/>
                    <w:szCs w:val="20"/>
                    <w:rPrChange w:id="804" w:author="Sławomir Szałajko" w:date="2022-06-14T12:38:00Z">
                      <w:rPr>
                        <w:rFonts w:ascii="Cambria" w:eastAsia="Calibri" w:hAnsi="Cambria"/>
                        <w:color w:val="0D0D0D"/>
                      </w:rPr>
                    </w:rPrChange>
                  </w:rPr>
                  <w:delText xml:space="preserve"> dotyczącej prowadzenia rozmów oceniających, która następnie zostanie przedstawiona w trakcie prezentacji przed Zamawiającym. </w:delText>
                </w:r>
              </w:del>
            </w:ins>
          </w:p>
          <w:p w14:paraId="1305E182" w14:textId="5C39C506" w:rsidR="00D06A16" w:rsidRPr="00EE6895" w:rsidDel="007B7C09" w:rsidRDefault="00197F5E">
            <w:pPr>
              <w:widowControl/>
              <w:autoSpaceDE/>
              <w:autoSpaceDN/>
              <w:spacing w:line="276" w:lineRule="auto"/>
              <w:ind w:left="319"/>
              <w:jc w:val="both"/>
              <w:rPr>
                <w:ins w:id="805" w:author="Sławomir Szałajko" w:date="2022-06-14T12:38:00Z"/>
                <w:del w:id="806" w:author="Barbara Skoczeń" w:date="2022-06-23T14:10:00Z"/>
                <w:rFonts w:asciiTheme="minorHAnsi" w:eastAsia="Calibri" w:hAnsiTheme="minorHAnsi" w:cstheme="minorHAnsi"/>
                <w:color w:val="0D0D0D"/>
                <w:sz w:val="20"/>
                <w:szCs w:val="20"/>
                <w:rPrChange w:id="807" w:author="Sławomir Szałajko" w:date="2022-06-14T12:38:00Z">
                  <w:rPr>
                    <w:ins w:id="808" w:author="Sławomir Szałajko" w:date="2022-06-14T12:38:00Z"/>
                    <w:del w:id="809" w:author="Barbara Skoczeń" w:date="2022-06-23T14:10:00Z"/>
                    <w:rFonts w:ascii="Cambria" w:eastAsia="Calibri" w:hAnsi="Cambria"/>
                    <w:color w:val="0D0D0D"/>
                  </w:rPr>
                </w:rPrChange>
              </w:rPr>
              <w:pPrChange w:id="810" w:author="Barbara Skoczeń" w:date="2022-06-23T10:17:00Z">
                <w:pPr>
                  <w:widowControl/>
                  <w:autoSpaceDE/>
                  <w:autoSpaceDN/>
                  <w:jc w:val="both"/>
                </w:pPr>
              </w:pPrChange>
            </w:pPr>
            <w:ins w:id="811" w:author="Sławomir Szałajko" w:date="2022-06-14T12:38:00Z">
              <w:del w:id="812" w:author="Barbara Skoczeń" w:date="2022-06-23T14:10:00Z">
                <w:r w:rsidRPr="00EE6895" w:rsidDel="007B7C09">
                  <w:rPr>
                    <w:rFonts w:asciiTheme="minorHAnsi" w:eastAsia="Calibri" w:hAnsiTheme="minorHAnsi" w:cstheme="minorHAnsi"/>
                    <w:color w:val="0D0D0D"/>
                    <w:sz w:val="20"/>
                    <w:szCs w:val="20"/>
                    <w:rPrChange w:id="813" w:author="Sławomir Szałajko" w:date="2022-06-14T12:38:00Z">
                      <w:rPr>
                        <w:rFonts w:ascii="Cambria" w:eastAsia="Calibri" w:hAnsi="Cambria"/>
                        <w:color w:val="0D0D0D"/>
                      </w:rPr>
                    </w:rPrChange>
                  </w:rPr>
                  <w:delText xml:space="preserve">Opracowanie to stanowi treść oferty i nie może być uzupełnione lub zmienione po upływie terminu składania ofert. </w:delText>
                </w:r>
              </w:del>
            </w:ins>
          </w:p>
          <w:p w14:paraId="0CB113E3" w14:textId="7C76FFFE" w:rsidR="00197F5E" w:rsidRPr="00EE6895" w:rsidDel="007B7C09" w:rsidRDefault="00197F5E">
            <w:pPr>
              <w:widowControl/>
              <w:autoSpaceDE/>
              <w:autoSpaceDN/>
              <w:spacing w:line="276" w:lineRule="auto"/>
              <w:ind w:left="319"/>
              <w:jc w:val="both"/>
              <w:rPr>
                <w:ins w:id="814" w:author="Sławomir Szałajko" w:date="2022-06-14T12:38:00Z"/>
                <w:del w:id="815" w:author="Barbara Skoczeń" w:date="2022-06-23T14:10:00Z"/>
                <w:rFonts w:asciiTheme="minorHAnsi" w:eastAsia="Calibri" w:hAnsiTheme="minorHAnsi" w:cstheme="minorHAnsi"/>
                <w:bCs/>
                <w:sz w:val="20"/>
                <w:szCs w:val="20"/>
                <w:rPrChange w:id="816" w:author="Sławomir Szałajko" w:date="2022-06-14T12:38:00Z">
                  <w:rPr>
                    <w:ins w:id="817" w:author="Sławomir Szałajko" w:date="2022-06-14T12:38:00Z"/>
                    <w:del w:id="818" w:author="Barbara Skoczeń" w:date="2022-06-23T14:10:00Z"/>
                    <w:rFonts w:ascii="Cambria" w:eastAsia="Calibri" w:hAnsi="Cambria"/>
                    <w:bCs/>
                  </w:rPr>
                </w:rPrChange>
              </w:rPr>
              <w:pPrChange w:id="819" w:author="Sławomir Szałajko" w:date="2022-06-14T12:39:00Z">
                <w:pPr>
                  <w:widowControl/>
                  <w:autoSpaceDE/>
                  <w:autoSpaceDN/>
                  <w:jc w:val="both"/>
                </w:pPr>
              </w:pPrChange>
            </w:pPr>
            <w:ins w:id="820" w:author="Sławomir Szałajko" w:date="2022-06-14T12:38:00Z">
              <w:del w:id="821" w:author="Barbara Skoczeń" w:date="2022-06-23T14:10:00Z">
                <w:r w:rsidRPr="00EE6895" w:rsidDel="007B7C09">
                  <w:rPr>
                    <w:rFonts w:asciiTheme="minorHAnsi" w:eastAsia="Calibri" w:hAnsiTheme="minorHAnsi" w:cstheme="minorHAnsi"/>
                    <w:color w:val="0D0D0D"/>
                    <w:sz w:val="20"/>
                    <w:szCs w:val="20"/>
                    <w:rPrChange w:id="822" w:author="Sławomir Szałajko" w:date="2022-06-14T12:38:00Z">
                      <w:rPr>
                        <w:rFonts w:ascii="Cambria" w:eastAsia="Calibri" w:hAnsi="Cambria"/>
                        <w:color w:val="0D0D0D"/>
                      </w:rPr>
                    </w:rPrChange>
                  </w:rPr>
                  <w:delText xml:space="preserve">Zawartość opracowania powinna być dostosowana do czasu prezentacji ustnej - 45 minut. Trener wskazany w ofercie przez Wykonawcę dokona ustnej prezentacji wybranego tematu opracowania, w tym zaproponuje i omówi sposób przeprowadzenia ćwiczenia praktycznego. </w:delText>
                </w:r>
              </w:del>
            </w:ins>
          </w:p>
          <w:p w14:paraId="0054A05E" w14:textId="62282A3F" w:rsidR="00197F5E" w:rsidRPr="00EE6895" w:rsidDel="007B7C09" w:rsidRDefault="00197F5E">
            <w:pPr>
              <w:widowControl/>
              <w:autoSpaceDE/>
              <w:autoSpaceDN/>
              <w:spacing w:line="276" w:lineRule="auto"/>
              <w:ind w:left="319"/>
              <w:jc w:val="both"/>
              <w:rPr>
                <w:ins w:id="823" w:author="Sławomir Szałajko" w:date="2022-06-14T12:38:00Z"/>
                <w:del w:id="824" w:author="Barbara Skoczeń" w:date="2022-06-23T14:10:00Z"/>
                <w:rFonts w:asciiTheme="minorHAnsi" w:eastAsia="Calibri" w:hAnsiTheme="minorHAnsi" w:cstheme="minorHAnsi"/>
                <w:color w:val="0D0D0D"/>
                <w:sz w:val="20"/>
                <w:szCs w:val="20"/>
                <w:rPrChange w:id="825" w:author="Sławomir Szałajko" w:date="2022-06-14T12:38:00Z">
                  <w:rPr>
                    <w:ins w:id="826" w:author="Sławomir Szałajko" w:date="2022-06-14T12:38:00Z"/>
                    <w:del w:id="827" w:author="Barbara Skoczeń" w:date="2022-06-23T14:10:00Z"/>
                    <w:rFonts w:ascii="Cambria" w:eastAsia="Calibri" w:hAnsi="Cambria"/>
                    <w:color w:val="0D0D0D"/>
                  </w:rPr>
                </w:rPrChange>
              </w:rPr>
              <w:pPrChange w:id="828" w:author="Sławomir Szałajko" w:date="2022-06-14T12:39:00Z">
                <w:pPr>
                  <w:widowControl/>
                  <w:autoSpaceDE/>
                  <w:autoSpaceDN/>
                  <w:jc w:val="both"/>
                </w:pPr>
              </w:pPrChange>
            </w:pPr>
            <w:ins w:id="829" w:author="Sławomir Szałajko" w:date="2022-06-14T12:38:00Z">
              <w:del w:id="830" w:author="Barbara Skoczeń" w:date="2022-06-23T14:10:00Z">
                <w:r w:rsidRPr="00EE6895" w:rsidDel="007B7C09">
                  <w:rPr>
                    <w:rFonts w:asciiTheme="minorHAnsi" w:eastAsia="Calibri" w:hAnsiTheme="minorHAnsi" w:cstheme="minorHAnsi"/>
                    <w:color w:val="0D0D0D"/>
                    <w:sz w:val="20"/>
                    <w:szCs w:val="20"/>
                    <w:rPrChange w:id="831" w:author="Sławomir Szałajko" w:date="2022-06-14T12:38:00Z">
                      <w:rPr>
                        <w:rFonts w:ascii="Cambria" w:eastAsia="Calibri" w:hAnsi="Cambria"/>
                        <w:color w:val="0D0D0D"/>
                      </w:rPr>
                    </w:rPrChange>
                  </w:rPr>
                  <w:delText xml:space="preserve">Prezentacja przeprowadzona przez trenera może zostać oceniona maksymalnie na 60 pkt. </w:delText>
                </w:r>
              </w:del>
            </w:ins>
          </w:p>
          <w:p w14:paraId="4998F2C4" w14:textId="2ECE1542" w:rsidR="00197F5E" w:rsidRPr="00EE6895" w:rsidDel="007B7C09" w:rsidRDefault="00197F5E">
            <w:pPr>
              <w:widowControl/>
              <w:autoSpaceDE/>
              <w:autoSpaceDN/>
              <w:spacing w:line="276" w:lineRule="auto"/>
              <w:ind w:left="319"/>
              <w:jc w:val="both"/>
              <w:rPr>
                <w:ins w:id="832" w:author="Sławomir Szałajko" w:date="2022-06-14T12:38:00Z"/>
                <w:del w:id="833" w:author="Barbara Skoczeń" w:date="2022-06-23T14:10:00Z"/>
                <w:rFonts w:asciiTheme="minorHAnsi" w:eastAsia="Calibri" w:hAnsiTheme="minorHAnsi" w:cstheme="minorHAnsi"/>
                <w:color w:val="0D0D0D"/>
                <w:sz w:val="20"/>
                <w:szCs w:val="20"/>
                <w:rPrChange w:id="834" w:author="Sławomir Szałajko" w:date="2022-06-14T12:38:00Z">
                  <w:rPr>
                    <w:ins w:id="835" w:author="Sławomir Szałajko" w:date="2022-06-14T12:38:00Z"/>
                    <w:del w:id="836" w:author="Barbara Skoczeń" w:date="2022-06-23T14:10:00Z"/>
                    <w:rFonts w:ascii="Cambria" w:eastAsia="Calibri" w:hAnsi="Cambria"/>
                    <w:color w:val="0D0D0D"/>
                  </w:rPr>
                </w:rPrChange>
              </w:rPr>
              <w:pPrChange w:id="837" w:author="Sławomir Szałajko" w:date="2022-06-14T12:39:00Z">
                <w:pPr>
                  <w:widowControl/>
                  <w:autoSpaceDE/>
                  <w:autoSpaceDN/>
                  <w:jc w:val="both"/>
                </w:pPr>
              </w:pPrChange>
            </w:pPr>
            <w:ins w:id="838" w:author="Sławomir Szałajko" w:date="2022-06-14T12:38:00Z">
              <w:del w:id="839" w:author="Barbara Skoczeń" w:date="2022-06-23T14:10:00Z">
                <w:r w:rsidRPr="00EE6895" w:rsidDel="007B7C09">
                  <w:rPr>
                    <w:rFonts w:asciiTheme="minorHAnsi" w:eastAsia="Calibri" w:hAnsiTheme="minorHAnsi" w:cstheme="minorHAnsi"/>
                    <w:color w:val="0D0D0D"/>
                    <w:sz w:val="20"/>
                    <w:szCs w:val="20"/>
                    <w:rPrChange w:id="840" w:author="Sławomir Szałajko" w:date="2022-06-14T12:38:00Z">
                      <w:rPr>
                        <w:rFonts w:ascii="Cambria" w:eastAsia="Calibri" w:hAnsi="Cambria"/>
                        <w:color w:val="0D0D0D"/>
                      </w:rPr>
                    </w:rPrChange>
                  </w:rPr>
                  <w:delText xml:space="preserve">Punkty za kryterium „Jakość” zostaną przyznane na podstawie </w:delText>
                </w:r>
              </w:del>
            </w:ins>
            <w:ins w:id="841" w:author="Sławomir Szałajko" w:date="2022-06-14T12:41:00Z">
              <w:del w:id="842" w:author="Barbara Skoczeń" w:date="2022-06-23T14:10:00Z">
                <w:r w:rsidR="00EE6895" w:rsidDel="007B7C09">
                  <w:rPr>
                    <w:rFonts w:asciiTheme="minorHAnsi" w:eastAsia="Calibri" w:hAnsiTheme="minorHAnsi" w:cstheme="minorHAnsi"/>
                    <w:color w:val="0D0D0D"/>
                    <w:sz w:val="20"/>
                    <w:szCs w:val="20"/>
                  </w:rPr>
                  <w:delText>zasad</w:delText>
                </w:r>
              </w:del>
            </w:ins>
            <w:ins w:id="843" w:author="Sławomir Szałajko" w:date="2022-06-14T12:38:00Z">
              <w:del w:id="844" w:author="Barbara Skoczeń" w:date="2022-06-23T14:10:00Z">
                <w:r w:rsidRPr="00EE6895" w:rsidDel="007B7C09">
                  <w:rPr>
                    <w:rFonts w:asciiTheme="minorHAnsi" w:eastAsia="Calibri" w:hAnsiTheme="minorHAnsi" w:cstheme="minorHAnsi"/>
                    <w:color w:val="0D0D0D"/>
                    <w:sz w:val="20"/>
                    <w:szCs w:val="20"/>
                    <w:rPrChange w:id="845" w:author="Sławomir Szałajko" w:date="2022-06-14T12:38:00Z">
                      <w:rPr>
                        <w:rFonts w:ascii="Cambria" w:eastAsia="Calibri" w:hAnsi="Cambria"/>
                        <w:color w:val="0D0D0D"/>
                      </w:rPr>
                    </w:rPrChange>
                  </w:rPr>
                  <w:delText xml:space="preserve"> wymienionych poniżej.</w:delText>
                </w:r>
              </w:del>
            </w:ins>
          </w:p>
          <w:p w14:paraId="6014EBA1" w14:textId="614DFACC" w:rsidR="00197F5E" w:rsidRPr="00EE6895" w:rsidDel="007B7C09" w:rsidRDefault="00197F5E">
            <w:pPr>
              <w:widowControl/>
              <w:autoSpaceDE/>
              <w:autoSpaceDN/>
              <w:spacing w:line="276" w:lineRule="auto"/>
              <w:ind w:left="319"/>
              <w:jc w:val="both"/>
              <w:rPr>
                <w:ins w:id="846" w:author="Sławomir Szałajko" w:date="2022-06-14T12:38:00Z"/>
                <w:del w:id="847" w:author="Barbara Skoczeń" w:date="2022-06-23T14:10:00Z"/>
                <w:rFonts w:asciiTheme="minorHAnsi" w:eastAsia="Calibri" w:hAnsiTheme="minorHAnsi" w:cstheme="minorHAnsi"/>
                <w:color w:val="0D0D0D"/>
                <w:sz w:val="20"/>
                <w:szCs w:val="20"/>
                <w:rPrChange w:id="848" w:author="Sławomir Szałajko" w:date="2022-06-14T12:41:00Z">
                  <w:rPr>
                    <w:ins w:id="849" w:author="Sławomir Szałajko" w:date="2022-06-14T12:38:00Z"/>
                    <w:del w:id="850" w:author="Barbara Skoczeń" w:date="2022-06-23T14:10:00Z"/>
                    <w:rFonts w:ascii="Cambria" w:hAnsi="Cambria"/>
                    <w:b/>
                  </w:rPr>
                </w:rPrChange>
              </w:rPr>
              <w:pPrChange w:id="851" w:author="Sławomir Szałajko" w:date="2022-06-14T12:41:00Z">
                <w:pPr>
                  <w:widowControl/>
                  <w:autoSpaceDE/>
                  <w:autoSpaceDN/>
                  <w:jc w:val="both"/>
                </w:pPr>
              </w:pPrChange>
            </w:pPr>
            <w:ins w:id="852" w:author="Sławomir Szałajko" w:date="2022-06-14T12:38:00Z">
              <w:del w:id="853" w:author="Barbara Skoczeń" w:date="2022-06-23T14:10:00Z">
                <w:r w:rsidRPr="00EE6895" w:rsidDel="007B7C09">
                  <w:rPr>
                    <w:rFonts w:asciiTheme="minorHAnsi" w:eastAsia="Calibri" w:hAnsiTheme="minorHAnsi" w:cstheme="minorHAnsi"/>
                    <w:color w:val="0D0D0D"/>
                    <w:sz w:val="20"/>
                    <w:szCs w:val="20"/>
                    <w:rPrChange w:id="854" w:author="Sławomir Szałajko" w:date="2022-06-14T12:38:00Z">
                      <w:rPr>
                        <w:rFonts w:ascii="Cambria" w:eastAsia="Calibri" w:hAnsi="Cambria"/>
                        <w:color w:val="0D0D0D"/>
                      </w:rPr>
                    </w:rPrChange>
                  </w:rPr>
                  <w:delText xml:space="preserve">W przypadku nieobecności trenera na prezentacji, otrzyma on 0 pkt w kryterium „Jakość”. </w:delText>
                </w:r>
              </w:del>
            </w:ins>
          </w:p>
          <w:p w14:paraId="1DA07880" w14:textId="1F89EA41" w:rsidR="00197F5E" w:rsidRPr="00EE6895" w:rsidDel="007B7C09" w:rsidRDefault="00197F5E">
            <w:pPr>
              <w:widowControl/>
              <w:autoSpaceDE/>
              <w:autoSpaceDN/>
              <w:spacing w:line="276" w:lineRule="auto"/>
              <w:ind w:left="319"/>
              <w:jc w:val="both"/>
              <w:rPr>
                <w:ins w:id="855" w:author="Sławomir Szałajko" w:date="2022-06-14T12:38:00Z"/>
                <w:del w:id="856" w:author="Barbara Skoczeń" w:date="2022-06-23T14:10:00Z"/>
                <w:rFonts w:asciiTheme="minorHAnsi" w:hAnsiTheme="minorHAnsi" w:cstheme="minorHAnsi"/>
                <w:b/>
                <w:sz w:val="20"/>
                <w:szCs w:val="20"/>
                <w:rPrChange w:id="857" w:author="Sławomir Szałajko" w:date="2022-06-14T12:38:00Z">
                  <w:rPr>
                    <w:ins w:id="858" w:author="Sławomir Szałajko" w:date="2022-06-14T12:38:00Z"/>
                    <w:del w:id="859" w:author="Barbara Skoczeń" w:date="2022-06-23T14:10:00Z"/>
                    <w:rFonts w:ascii="Cambria" w:hAnsi="Cambria"/>
                    <w:b/>
                  </w:rPr>
                </w:rPrChange>
              </w:rPr>
              <w:pPrChange w:id="860" w:author="Sławomir Szałajko" w:date="2022-06-14T12:41:00Z">
                <w:pPr>
                  <w:widowControl/>
                  <w:autoSpaceDE/>
                  <w:autoSpaceDN/>
                  <w:jc w:val="both"/>
                </w:pPr>
              </w:pPrChange>
            </w:pPr>
            <w:bookmarkStart w:id="861" w:name="_Hlk40786957"/>
            <w:ins w:id="862" w:author="Sławomir Szałajko" w:date="2022-06-14T12:38:00Z">
              <w:del w:id="863" w:author="Barbara Skoczeń" w:date="2022-06-23T14:10:00Z">
                <w:r w:rsidRPr="00EE6895" w:rsidDel="007B7C09">
                  <w:rPr>
                    <w:rFonts w:asciiTheme="minorHAnsi" w:hAnsiTheme="minorHAnsi" w:cstheme="minorHAnsi"/>
                    <w:b/>
                    <w:sz w:val="20"/>
                    <w:szCs w:val="20"/>
                    <w:rPrChange w:id="864" w:author="Sławomir Szałajko" w:date="2022-06-14T12:38:00Z">
                      <w:rPr>
                        <w:rFonts w:ascii="Cambria" w:hAnsi="Cambria"/>
                        <w:b/>
                      </w:rPr>
                    </w:rPrChange>
                  </w:rPr>
                  <w:delText xml:space="preserve">Zamawiający oceni „Jakość” na podstawie prezentacji modułu szkolenia, biorąc pod uwagę następujące kryteria: </w:delText>
                </w:r>
              </w:del>
            </w:ins>
          </w:p>
          <w:p w14:paraId="303B8764" w14:textId="08EC7617" w:rsidR="00197F5E" w:rsidRPr="00EE6895" w:rsidDel="007B7C09" w:rsidRDefault="00197F5E">
            <w:pPr>
              <w:widowControl/>
              <w:autoSpaceDE/>
              <w:autoSpaceDN/>
              <w:spacing w:line="276" w:lineRule="auto"/>
              <w:jc w:val="both"/>
              <w:rPr>
                <w:ins w:id="865" w:author="Sławomir Szałajko" w:date="2022-06-14T12:38:00Z"/>
                <w:del w:id="866" w:author="Barbara Skoczeń" w:date="2022-06-23T14:10:00Z"/>
                <w:rFonts w:asciiTheme="minorHAnsi" w:hAnsiTheme="minorHAnsi" w:cstheme="minorHAnsi"/>
                <w:b/>
                <w:sz w:val="20"/>
                <w:szCs w:val="20"/>
                <w:rPrChange w:id="867" w:author="Sławomir Szałajko" w:date="2022-06-14T12:38:00Z">
                  <w:rPr>
                    <w:ins w:id="868" w:author="Sławomir Szałajko" w:date="2022-06-14T12:38:00Z"/>
                    <w:del w:id="869" w:author="Barbara Skoczeń" w:date="2022-06-23T14:10:00Z"/>
                    <w:rFonts w:ascii="Cambria" w:hAnsi="Cambria"/>
                    <w:b/>
                  </w:rPr>
                </w:rPrChange>
              </w:rPr>
              <w:pPrChange w:id="870" w:author="Sławomir Szałajko" w:date="2022-06-14T12:39:00Z">
                <w:pPr>
                  <w:widowControl/>
                  <w:autoSpaceDE/>
                  <w:autoSpaceDN/>
                  <w:jc w:val="both"/>
                </w:pPr>
              </w:pPrChange>
            </w:pPr>
          </w:p>
          <w:bookmarkEnd w:id="861"/>
          <w:p w14:paraId="76C5C657" w14:textId="738BD1B9" w:rsidR="00197F5E" w:rsidRPr="00EE6895" w:rsidDel="007B7C09" w:rsidRDefault="00197F5E">
            <w:pPr>
              <w:widowControl/>
              <w:numPr>
                <w:ilvl w:val="0"/>
                <w:numId w:val="127"/>
              </w:numPr>
              <w:autoSpaceDE/>
              <w:autoSpaceDN/>
              <w:spacing w:line="276" w:lineRule="auto"/>
              <w:jc w:val="both"/>
              <w:rPr>
                <w:ins w:id="871" w:author="Sławomir Szałajko" w:date="2022-06-14T12:38:00Z"/>
                <w:del w:id="872" w:author="Barbara Skoczeń" w:date="2022-06-23T14:10:00Z"/>
                <w:rFonts w:asciiTheme="minorHAnsi" w:hAnsiTheme="minorHAnsi" w:cstheme="minorHAnsi"/>
                <w:sz w:val="20"/>
                <w:szCs w:val="20"/>
                <w:rPrChange w:id="873" w:author="Sławomir Szałajko" w:date="2022-06-14T12:38:00Z">
                  <w:rPr>
                    <w:ins w:id="874" w:author="Sławomir Szałajko" w:date="2022-06-14T12:38:00Z"/>
                    <w:del w:id="875" w:author="Barbara Skoczeń" w:date="2022-06-23T14:10:00Z"/>
                    <w:rFonts w:ascii="Cambria" w:hAnsi="Cambria"/>
                  </w:rPr>
                </w:rPrChange>
              </w:rPr>
              <w:pPrChange w:id="876" w:author="Sławomir Szałajko" w:date="2022-06-14T12:42:00Z">
                <w:pPr>
                  <w:widowControl/>
                  <w:numPr>
                    <w:numId w:val="127"/>
                  </w:numPr>
                  <w:autoSpaceDE/>
                  <w:autoSpaceDN/>
                  <w:spacing w:after="120"/>
                  <w:ind w:left="720" w:hanging="360"/>
                  <w:jc w:val="both"/>
                </w:pPr>
              </w:pPrChange>
            </w:pPr>
            <w:ins w:id="877" w:author="Sławomir Szałajko" w:date="2022-06-14T12:38:00Z">
              <w:del w:id="878" w:author="Barbara Skoczeń" w:date="2022-06-23T14:10:00Z">
                <w:r w:rsidRPr="00EE6895" w:rsidDel="007B7C09">
                  <w:rPr>
                    <w:rFonts w:asciiTheme="minorHAnsi" w:hAnsiTheme="minorHAnsi" w:cstheme="minorHAnsi"/>
                    <w:sz w:val="20"/>
                    <w:szCs w:val="20"/>
                    <w:rPrChange w:id="879" w:author="Sławomir Szałajko" w:date="2022-06-14T12:38:00Z">
                      <w:rPr>
                        <w:rFonts w:ascii="Cambria" w:hAnsi="Cambria"/>
                      </w:rPr>
                    </w:rPrChange>
                  </w:rPr>
                  <w:delText xml:space="preserve">Przygotowanie merytoryczne prezentacji i fachowość odpowiedzi na pytania zadane podczas prezentacji przez członków komisji przetargowej – </w:delText>
                </w:r>
                <w:r w:rsidRPr="00EE6895" w:rsidDel="007B7C09">
                  <w:rPr>
                    <w:rFonts w:asciiTheme="minorHAnsi" w:hAnsiTheme="minorHAnsi" w:cstheme="minorHAnsi"/>
                    <w:b/>
                    <w:bCs/>
                    <w:sz w:val="20"/>
                    <w:szCs w:val="20"/>
                    <w:rPrChange w:id="880" w:author="Sławomir Szałajko" w:date="2022-06-14T12:38:00Z">
                      <w:rPr>
                        <w:rFonts w:ascii="Cambria" w:hAnsi="Cambria"/>
                        <w:b/>
                        <w:bCs/>
                      </w:rPr>
                    </w:rPrChange>
                  </w:rPr>
                  <w:delText>od 0 do 15 pkt</w:delText>
                </w:r>
                <w:r w:rsidRPr="00EE6895" w:rsidDel="007B7C09">
                  <w:rPr>
                    <w:rFonts w:asciiTheme="minorHAnsi" w:hAnsiTheme="minorHAnsi" w:cstheme="minorHAnsi"/>
                    <w:sz w:val="20"/>
                    <w:szCs w:val="20"/>
                    <w:rPrChange w:id="881" w:author="Sławomir Szałajko" w:date="2022-06-14T12:38:00Z">
                      <w:rPr>
                        <w:rFonts w:ascii="Cambria" w:hAnsi="Cambria"/>
                      </w:rPr>
                    </w:rPrChange>
                  </w:rPr>
                  <w:delText xml:space="preserve">. </w:delText>
                </w:r>
              </w:del>
            </w:ins>
          </w:p>
          <w:p w14:paraId="1C56EE98" w14:textId="615E6AC3" w:rsidR="00197F5E" w:rsidRPr="00EE6895" w:rsidDel="007B7C09" w:rsidRDefault="00197F5E">
            <w:pPr>
              <w:widowControl/>
              <w:autoSpaceDE/>
              <w:autoSpaceDN/>
              <w:spacing w:line="276" w:lineRule="auto"/>
              <w:ind w:left="720"/>
              <w:jc w:val="both"/>
              <w:rPr>
                <w:ins w:id="882" w:author="Sławomir Szałajko" w:date="2022-06-14T12:38:00Z"/>
                <w:del w:id="883" w:author="Barbara Skoczeń" w:date="2022-06-23T14:10:00Z"/>
                <w:rFonts w:asciiTheme="minorHAnsi" w:hAnsiTheme="minorHAnsi" w:cstheme="minorHAnsi"/>
                <w:sz w:val="20"/>
                <w:szCs w:val="20"/>
                <w:rPrChange w:id="884" w:author="Sławomir Szałajko" w:date="2022-06-14T12:38:00Z">
                  <w:rPr>
                    <w:ins w:id="885" w:author="Sławomir Szałajko" w:date="2022-06-14T12:38:00Z"/>
                    <w:del w:id="886" w:author="Barbara Skoczeń" w:date="2022-06-23T14:10:00Z"/>
                    <w:rFonts w:ascii="Cambria" w:hAnsi="Cambria"/>
                  </w:rPr>
                </w:rPrChange>
              </w:rPr>
              <w:pPrChange w:id="887" w:author="Sławomir Szałajko" w:date="2022-06-14T12:42:00Z">
                <w:pPr>
                  <w:widowControl/>
                  <w:autoSpaceDE/>
                  <w:autoSpaceDN/>
                  <w:spacing w:after="120"/>
                  <w:ind w:left="720"/>
                  <w:jc w:val="both"/>
                </w:pPr>
              </w:pPrChange>
            </w:pPr>
            <w:ins w:id="888" w:author="Sławomir Szałajko" w:date="2022-06-14T12:38:00Z">
              <w:del w:id="889" w:author="Barbara Skoczeń" w:date="2022-06-23T14:10:00Z">
                <w:r w:rsidRPr="00EE6895" w:rsidDel="007B7C09">
                  <w:rPr>
                    <w:rFonts w:asciiTheme="minorHAnsi" w:hAnsiTheme="minorHAnsi" w:cstheme="minorHAnsi"/>
                    <w:sz w:val="20"/>
                    <w:szCs w:val="20"/>
                    <w:rPrChange w:id="890" w:author="Sławomir Szałajko" w:date="2022-06-14T12:38:00Z">
                      <w:rPr>
                        <w:rFonts w:ascii="Cambria" w:hAnsi="Cambria"/>
                      </w:rPr>
                    </w:rPrChange>
                  </w:rPr>
                  <w:delText>Zamawiający rozumie przez to:</w:delText>
                </w:r>
              </w:del>
            </w:ins>
          </w:p>
          <w:p w14:paraId="4E0C01C7" w14:textId="36A8068D" w:rsidR="00197F5E" w:rsidRPr="00EE6895" w:rsidDel="007B7C09" w:rsidRDefault="00197F5E">
            <w:pPr>
              <w:widowControl/>
              <w:numPr>
                <w:ilvl w:val="0"/>
                <w:numId w:val="128"/>
              </w:numPr>
              <w:autoSpaceDE/>
              <w:autoSpaceDN/>
              <w:spacing w:line="276" w:lineRule="auto"/>
              <w:ind w:left="1134" w:hanging="425"/>
              <w:jc w:val="both"/>
              <w:rPr>
                <w:ins w:id="891" w:author="Sławomir Szałajko" w:date="2022-06-14T12:38:00Z"/>
                <w:del w:id="892" w:author="Barbara Skoczeń" w:date="2022-06-23T14:10:00Z"/>
                <w:rFonts w:asciiTheme="minorHAnsi" w:hAnsiTheme="minorHAnsi" w:cstheme="minorHAnsi"/>
                <w:sz w:val="20"/>
                <w:szCs w:val="20"/>
                <w:rPrChange w:id="893" w:author="Sławomir Szałajko" w:date="2022-06-14T12:38:00Z">
                  <w:rPr>
                    <w:ins w:id="894" w:author="Sławomir Szałajko" w:date="2022-06-14T12:38:00Z"/>
                    <w:del w:id="895" w:author="Barbara Skoczeń" w:date="2022-06-23T14:10:00Z"/>
                    <w:rFonts w:ascii="Calibri" w:hAnsi="Calibri"/>
                    <w:sz w:val="20"/>
                    <w:szCs w:val="20"/>
                  </w:rPr>
                </w:rPrChange>
              </w:rPr>
              <w:pPrChange w:id="896" w:author="Sławomir Szałajko" w:date="2022-06-14T12:42:00Z">
                <w:pPr>
                  <w:widowControl/>
                  <w:numPr>
                    <w:numId w:val="128"/>
                  </w:numPr>
                  <w:autoSpaceDE/>
                  <w:autoSpaceDN/>
                  <w:spacing w:after="120"/>
                  <w:ind w:left="1134" w:hanging="425"/>
                  <w:jc w:val="both"/>
                </w:pPr>
              </w:pPrChange>
            </w:pPr>
            <w:ins w:id="897" w:author="Sławomir Szałajko" w:date="2022-06-14T12:38:00Z">
              <w:del w:id="898" w:author="Barbara Skoczeń" w:date="2022-06-23T14:10:00Z">
                <w:r w:rsidRPr="00EE6895" w:rsidDel="007B7C09">
                  <w:rPr>
                    <w:rFonts w:asciiTheme="minorHAnsi" w:hAnsiTheme="minorHAnsi" w:cstheme="minorHAnsi"/>
                    <w:sz w:val="20"/>
                    <w:szCs w:val="20"/>
                    <w:rPrChange w:id="899" w:author="Sławomir Szałajko" w:date="2022-06-14T12:38:00Z">
                      <w:rPr>
                        <w:rFonts w:ascii="Cambria" w:hAnsi="Cambria"/>
                      </w:rPr>
                    </w:rPrChange>
                  </w:rPr>
                  <w:delText xml:space="preserve">zgodność przekazywanych informacji z literaturą oraz najlepszymi praktykami w tematyce systemu ocen okresowych - </w:delText>
                </w:r>
                <w:r w:rsidRPr="00EE6895" w:rsidDel="007B7C09">
                  <w:rPr>
                    <w:rFonts w:asciiTheme="minorHAnsi" w:hAnsiTheme="minorHAnsi" w:cstheme="minorHAnsi"/>
                    <w:b/>
                    <w:bCs/>
                    <w:sz w:val="20"/>
                    <w:szCs w:val="20"/>
                    <w:rPrChange w:id="900" w:author="Sławomir Szałajko" w:date="2022-06-14T12:38:00Z">
                      <w:rPr>
                        <w:rFonts w:ascii="Cambria" w:hAnsi="Cambria"/>
                        <w:b/>
                        <w:bCs/>
                      </w:rPr>
                    </w:rPrChange>
                  </w:rPr>
                  <w:delText>od 0 do 10 pkt</w:delText>
                </w:r>
              </w:del>
            </w:ins>
          </w:p>
          <w:p w14:paraId="3DAD10DA" w14:textId="3429537F" w:rsidR="00197F5E" w:rsidRPr="00EE6895" w:rsidDel="007B7C09" w:rsidRDefault="00197F5E">
            <w:pPr>
              <w:widowControl/>
              <w:numPr>
                <w:ilvl w:val="0"/>
                <w:numId w:val="128"/>
              </w:numPr>
              <w:autoSpaceDE/>
              <w:autoSpaceDN/>
              <w:spacing w:line="276" w:lineRule="auto"/>
              <w:ind w:left="1134" w:hanging="425"/>
              <w:jc w:val="both"/>
              <w:rPr>
                <w:ins w:id="901" w:author="Sławomir Szałajko" w:date="2022-06-14T12:38:00Z"/>
                <w:del w:id="902" w:author="Barbara Skoczeń" w:date="2022-06-23T14:10:00Z"/>
                <w:rFonts w:asciiTheme="minorHAnsi" w:hAnsiTheme="minorHAnsi" w:cstheme="minorHAnsi"/>
                <w:sz w:val="20"/>
                <w:szCs w:val="20"/>
                <w:rPrChange w:id="903" w:author="Sławomir Szałajko" w:date="2022-06-14T12:38:00Z">
                  <w:rPr>
                    <w:ins w:id="904" w:author="Sławomir Szałajko" w:date="2022-06-14T12:38:00Z"/>
                    <w:del w:id="905" w:author="Barbara Skoczeń" w:date="2022-06-23T14:10:00Z"/>
                    <w:rFonts w:ascii="Calibri" w:hAnsi="Calibri"/>
                    <w:sz w:val="20"/>
                    <w:szCs w:val="20"/>
                  </w:rPr>
                </w:rPrChange>
              </w:rPr>
              <w:pPrChange w:id="906" w:author="Sławomir Szałajko" w:date="2022-06-14T12:42:00Z">
                <w:pPr>
                  <w:widowControl/>
                  <w:numPr>
                    <w:numId w:val="128"/>
                  </w:numPr>
                  <w:autoSpaceDE/>
                  <w:autoSpaceDN/>
                  <w:spacing w:after="120"/>
                  <w:ind w:left="1134" w:hanging="425"/>
                  <w:jc w:val="both"/>
                </w:pPr>
              </w:pPrChange>
            </w:pPr>
            <w:ins w:id="907" w:author="Sławomir Szałajko" w:date="2022-06-14T12:38:00Z">
              <w:del w:id="908" w:author="Barbara Skoczeń" w:date="2022-06-23T14:10:00Z">
                <w:r w:rsidRPr="00EE6895" w:rsidDel="007B7C09">
                  <w:rPr>
                    <w:rFonts w:asciiTheme="minorHAnsi" w:hAnsiTheme="minorHAnsi" w:cstheme="minorHAnsi"/>
                    <w:sz w:val="20"/>
                    <w:szCs w:val="20"/>
                    <w:rPrChange w:id="909" w:author="Sławomir Szałajko" w:date="2022-06-14T12:38:00Z">
                      <w:rPr>
                        <w:rFonts w:ascii="Cambria" w:hAnsi="Cambria"/>
                      </w:rPr>
                    </w:rPrChange>
                  </w:rPr>
                  <w:delText xml:space="preserve">poprawność odpowiedzi udzielonej na pytanie zadane przez członków komisji. Pytanie będzie odnosiło się do wybranego modułu z zakresu programu szkolenia. Przez poprawnie udzieloną odpowiedź rozumie się odpowiedź jednoznaczną, wyczerpującą i zgodną z omawianym stanem prawnym </w:delText>
                </w:r>
                <w:r w:rsidRPr="00EE6895" w:rsidDel="007B7C09">
                  <w:rPr>
                    <w:rFonts w:asciiTheme="minorHAnsi" w:hAnsiTheme="minorHAnsi" w:cstheme="minorHAnsi"/>
                    <w:b/>
                    <w:bCs/>
                    <w:sz w:val="20"/>
                    <w:szCs w:val="20"/>
                    <w:rPrChange w:id="910" w:author="Sławomir Szałajko" w:date="2022-06-14T12:38:00Z">
                      <w:rPr>
                        <w:rFonts w:ascii="Cambria" w:hAnsi="Cambria"/>
                        <w:b/>
                        <w:bCs/>
                      </w:rPr>
                    </w:rPrChange>
                  </w:rPr>
                  <w:delText>- od 0 do 5 pkt.</w:delText>
                </w:r>
              </w:del>
            </w:ins>
          </w:p>
          <w:p w14:paraId="2C6B3E27" w14:textId="585F0971" w:rsidR="00197F5E" w:rsidRPr="00EE6895" w:rsidDel="007B7C09" w:rsidRDefault="00197F5E">
            <w:pPr>
              <w:widowControl/>
              <w:numPr>
                <w:ilvl w:val="0"/>
                <w:numId w:val="127"/>
              </w:numPr>
              <w:autoSpaceDE/>
              <w:autoSpaceDN/>
              <w:spacing w:line="276" w:lineRule="auto"/>
              <w:jc w:val="both"/>
              <w:rPr>
                <w:ins w:id="911" w:author="Sławomir Szałajko" w:date="2022-06-14T12:38:00Z"/>
                <w:del w:id="912" w:author="Barbara Skoczeń" w:date="2022-06-23T14:10:00Z"/>
                <w:rFonts w:asciiTheme="minorHAnsi" w:hAnsiTheme="minorHAnsi" w:cstheme="minorHAnsi"/>
                <w:sz w:val="20"/>
                <w:szCs w:val="20"/>
                <w:rPrChange w:id="913" w:author="Sławomir Szałajko" w:date="2022-06-14T12:38:00Z">
                  <w:rPr>
                    <w:ins w:id="914" w:author="Sławomir Szałajko" w:date="2022-06-14T12:38:00Z"/>
                    <w:del w:id="915" w:author="Barbara Skoczeń" w:date="2022-06-23T14:10:00Z"/>
                    <w:rFonts w:ascii="Cambria" w:hAnsi="Cambria"/>
                  </w:rPr>
                </w:rPrChange>
              </w:rPr>
              <w:pPrChange w:id="916" w:author="Sławomir Szałajko" w:date="2022-06-14T12:42:00Z">
                <w:pPr>
                  <w:widowControl/>
                  <w:numPr>
                    <w:numId w:val="127"/>
                  </w:numPr>
                  <w:autoSpaceDE/>
                  <w:autoSpaceDN/>
                  <w:spacing w:after="120"/>
                  <w:ind w:left="720" w:hanging="360"/>
                  <w:jc w:val="both"/>
                </w:pPr>
              </w:pPrChange>
            </w:pPr>
            <w:ins w:id="917" w:author="Sławomir Szałajko" w:date="2022-06-14T12:38:00Z">
              <w:del w:id="918" w:author="Barbara Skoczeń" w:date="2022-06-23T14:10:00Z">
                <w:r w:rsidRPr="00EE6895" w:rsidDel="007B7C09">
                  <w:rPr>
                    <w:rFonts w:asciiTheme="minorHAnsi" w:hAnsiTheme="minorHAnsi" w:cstheme="minorHAnsi"/>
                    <w:sz w:val="20"/>
                    <w:szCs w:val="20"/>
                    <w:rPrChange w:id="919" w:author="Sławomir Szałajko" w:date="2022-06-14T12:38:00Z">
                      <w:rPr>
                        <w:rFonts w:ascii="Cambria" w:hAnsi="Cambria"/>
                      </w:rPr>
                    </w:rPrChange>
                  </w:rPr>
                  <w:delText xml:space="preserve">Zarządzanie relacją z grupą – </w:delText>
                </w:r>
                <w:r w:rsidRPr="00EE6895" w:rsidDel="007B7C09">
                  <w:rPr>
                    <w:rFonts w:asciiTheme="minorHAnsi" w:hAnsiTheme="minorHAnsi" w:cstheme="minorHAnsi"/>
                    <w:b/>
                    <w:bCs/>
                    <w:sz w:val="20"/>
                    <w:szCs w:val="20"/>
                    <w:rPrChange w:id="920" w:author="Sławomir Szałajko" w:date="2022-06-14T12:38:00Z">
                      <w:rPr>
                        <w:rFonts w:ascii="Cambria" w:hAnsi="Cambria"/>
                        <w:b/>
                        <w:bCs/>
                      </w:rPr>
                    </w:rPrChange>
                  </w:rPr>
                  <w:delText>od 0 do 20 pkt</w:delText>
                </w:r>
                <w:r w:rsidRPr="00EE6895" w:rsidDel="007B7C09">
                  <w:rPr>
                    <w:rFonts w:asciiTheme="minorHAnsi" w:hAnsiTheme="minorHAnsi" w:cstheme="minorHAnsi"/>
                    <w:sz w:val="20"/>
                    <w:szCs w:val="20"/>
                    <w:rPrChange w:id="921" w:author="Sławomir Szałajko" w:date="2022-06-14T12:38:00Z">
                      <w:rPr>
                        <w:rFonts w:ascii="Cambria" w:hAnsi="Cambria"/>
                      </w:rPr>
                    </w:rPrChange>
                  </w:rPr>
                  <w:delText xml:space="preserve">. </w:delText>
                </w:r>
              </w:del>
            </w:ins>
          </w:p>
          <w:p w14:paraId="293C1877" w14:textId="559FE4D3" w:rsidR="00197F5E" w:rsidRPr="00EE6895" w:rsidDel="007B7C09" w:rsidRDefault="00197F5E">
            <w:pPr>
              <w:widowControl/>
              <w:autoSpaceDE/>
              <w:autoSpaceDN/>
              <w:spacing w:line="276" w:lineRule="auto"/>
              <w:ind w:left="720"/>
              <w:jc w:val="both"/>
              <w:rPr>
                <w:ins w:id="922" w:author="Sławomir Szałajko" w:date="2022-06-14T12:38:00Z"/>
                <w:del w:id="923" w:author="Barbara Skoczeń" w:date="2022-06-23T14:10:00Z"/>
                <w:rFonts w:asciiTheme="minorHAnsi" w:hAnsiTheme="minorHAnsi" w:cstheme="minorHAnsi"/>
                <w:sz w:val="20"/>
                <w:szCs w:val="20"/>
                <w:rPrChange w:id="924" w:author="Sławomir Szałajko" w:date="2022-06-14T12:38:00Z">
                  <w:rPr>
                    <w:ins w:id="925" w:author="Sławomir Szałajko" w:date="2022-06-14T12:38:00Z"/>
                    <w:del w:id="926" w:author="Barbara Skoczeń" w:date="2022-06-23T14:10:00Z"/>
                    <w:rFonts w:ascii="Cambria" w:hAnsi="Cambria"/>
                  </w:rPr>
                </w:rPrChange>
              </w:rPr>
              <w:pPrChange w:id="927" w:author="Sławomir Szałajko" w:date="2022-06-14T12:42:00Z">
                <w:pPr>
                  <w:widowControl/>
                  <w:autoSpaceDE/>
                  <w:autoSpaceDN/>
                  <w:spacing w:after="120"/>
                  <w:ind w:left="720"/>
                  <w:jc w:val="both"/>
                </w:pPr>
              </w:pPrChange>
            </w:pPr>
            <w:ins w:id="928" w:author="Sławomir Szałajko" w:date="2022-06-14T12:38:00Z">
              <w:del w:id="929" w:author="Barbara Skoczeń" w:date="2022-06-23T14:10:00Z">
                <w:r w:rsidRPr="00EE6895" w:rsidDel="007B7C09">
                  <w:rPr>
                    <w:rFonts w:asciiTheme="minorHAnsi" w:hAnsiTheme="minorHAnsi" w:cstheme="minorHAnsi"/>
                    <w:sz w:val="20"/>
                    <w:szCs w:val="20"/>
                    <w:rPrChange w:id="930" w:author="Sławomir Szałajko" w:date="2022-06-14T12:38:00Z">
                      <w:rPr>
                        <w:rFonts w:ascii="Cambria" w:hAnsi="Cambria"/>
                      </w:rPr>
                    </w:rPrChange>
                  </w:rPr>
                  <w:delText xml:space="preserve">Przez zarządzanie relacją z grupą Zamawiający rozumie: </w:delText>
                </w:r>
              </w:del>
            </w:ins>
          </w:p>
          <w:p w14:paraId="01834CD9" w14:textId="1DA4D887" w:rsidR="00197F5E" w:rsidRPr="00EE6895" w:rsidDel="007B7C09" w:rsidRDefault="00197F5E">
            <w:pPr>
              <w:widowControl/>
              <w:numPr>
                <w:ilvl w:val="0"/>
                <w:numId w:val="128"/>
              </w:numPr>
              <w:autoSpaceDE/>
              <w:autoSpaceDN/>
              <w:spacing w:line="276" w:lineRule="auto"/>
              <w:ind w:left="1134" w:hanging="425"/>
              <w:jc w:val="both"/>
              <w:rPr>
                <w:ins w:id="931" w:author="Sławomir Szałajko" w:date="2022-06-14T12:38:00Z"/>
                <w:del w:id="932" w:author="Barbara Skoczeń" w:date="2022-06-23T14:10:00Z"/>
                <w:rFonts w:asciiTheme="minorHAnsi" w:hAnsiTheme="minorHAnsi" w:cstheme="minorHAnsi"/>
                <w:sz w:val="20"/>
                <w:szCs w:val="20"/>
                <w:rPrChange w:id="933" w:author="Sławomir Szałajko" w:date="2022-06-14T12:38:00Z">
                  <w:rPr>
                    <w:ins w:id="934" w:author="Sławomir Szałajko" w:date="2022-06-14T12:38:00Z"/>
                    <w:del w:id="935" w:author="Barbara Skoczeń" w:date="2022-06-23T14:10:00Z"/>
                    <w:rFonts w:ascii="Cambria" w:hAnsi="Cambria"/>
                  </w:rPr>
                </w:rPrChange>
              </w:rPr>
              <w:pPrChange w:id="936" w:author="Sławomir Szałajko" w:date="2022-06-14T12:42:00Z">
                <w:pPr>
                  <w:widowControl/>
                  <w:numPr>
                    <w:numId w:val="128"/>
                  </w:numPr>
                  <w:autoSpaceDE/>
                  <w:autoSpaceDN/>
                  <w:spacing w:after="120"/>
                  <w:ind w:left="1134" w:hanging="425"/>
                  <w:jc w:val="both"/>
                </w:pPr>
              </w:pPrChange>
            </w:pPr>
            <w:ins w:id="937" w:author="Sławomir Szałajko" w:date="2022-06-14T12:38:00Z">
              <w:del w:id="938" w:author="Barbara Skoczeń" w:date="2022-06-23T14:10:00Z">
                <w:r w:rsidRPr="00EE6895" w:rsidDel="007B7C09">
                  <w:rPr>
                    <w:rFonts w:asciiTheme="minorHAnsi" w:hAnsiTheme="minorHAnsi" w:cstheme="minorHAnsi"/>
                    <w:sz w:val="20"/>
                    <w:szCs w:val="20"/>
                    <w:rPrChange w:id="939" w:author="Sławomir Szałajko" w:date="2022-06-14T12:38:00Z">
                      <w:rPr>
                        <w:rFonts w:ascii="Cambria" w:hAnsi="Cambria"/>
                      </w:rPr>
                    </w:rPrChange>
                  </w:rPr>
                  <w:delText xml:space="preserve">zaangażowany sposób mówienia, w tym intonacja, tempo mówienia, ze zwróceniem uwagi na to czy przekaz nie jest monotonny, - </w:delText>
                </w:r>
                <w:r w:rsidRPr="00EE6895" w:rsidDel="007B7C09">
                  <w:rPr>
                    <w:rFonts w:asciiTheme="minorHAnsi" w:hAnsiTheme="minorHAnsi" w:cstheme="minorHAnsi"/>
                    <w:b/>
                    <w:bCs/>
                    <w:sz w:val="20"/>
                    <w:szCs w:val="20"/>
                    <w:rPrChange w:id="940" w:author="Sławomir Szałajko" w:date="2022-06-14T12:42:00Z">
                      <w:rPr>
                        <w:rFonts w:ascii="Cambria" w:hAnsi="Cambria"/>
                      </w:rPr>
                    </w:rPrChange>
                  </w:rPr>
                  <w:delText>od 0 do 10 pkt.</w:delText>
                </w:r>
              </w:del>
            </w:ins>
          </w:p>
          <w:p w14:paraId="2527DC7A" w14:textId="7746E388" w:rsidR="00197F5E" w:rsidRPr="00EE6895" w:rsidDel="007B7C09" w:rsidRDefault="00197F5E">
            <w:pPr>
              <w:widowControl/>
              <w:numPr>
                <w:ilvl w:val="0"/>
                <w:numId w:val="128"/>
              </w:numPr>
              <w:autoSpaceDE/>
              <w:autoSpaceDN/>
              <w:spacing w:line="276" w:lineRule="auto"/>
              <w:ind w:left="1134" w:hanging="425"/>
              <w:jc w:val="both"/>
              <w:rPr>
                <w:ins w:id="941" w:author="Sławomir Szałajko" w:date="2022-06-14T12:38:00Z"/>
                <w:del w:id="942" w:author="Barbara Skoczeń" w:date="2022-06-23T14:10:00Z"/>
                <w:rFonts w:asciiTheme="minorHAnsi" w:hAnsiTheme="minorHAnsi" w:cstheme="minorHAnsi"/>
                <w:sz w:val="20"/>
                <w:szCs w:val="20"/>
                <w:rPrChange w:id="943" w:author="Sławomir Szałajko" w:date="2022-06-14T12:38:00Z">
                  <w:rPr>
                    <w:ins w:id="944" w:author="Sławomir Szałajko" w:date="2022-06-14T12:38:00Z"/>
                    <w:del w:id="945" w:author="Barbara Skoczeń" w:date="2022-06-23T14:10:00Z"/>
                    <w:rFonts w:ascii="Cambria" w:hAnsi="Cambria"/>
                  </w:rPr>
                </w:rPrChange>
              </w:rPr>
              <w:pPrChange w:id="946" w:author="Sławomir Szałajko" w:date="2022-06-14T12:42:00Z">
                <w:pPr>
                  <w:widowControl/>
                  <w:numPr>
                    <w:numId w:val="128"/>
                  </w:numPr>
                  <w:autoSpaceDE/>
                  <w:autoSpaceDN/>
                  <w:spacing w:after="120"/>
                  <w:ind w:left="1134" w:hanging="425"/>
                  <w:jc w:val="both"/>
                </w:pPr>
              </w:pPrChange>
            </w:pPr>
            <w:ins w:id="947" w:author="Sławomir Szałajko" w:date="2022-06-14T12:38:00Z">
              <w:del w:id="948" w:author="Barbara Skoczeń" w:date="2022-06-23T14:10:00Z">
                <w:r w:rsidRPr="00EE6895" w:rsidDel="007B7C09">
                  <w:rPr>
                    <w:rFonts w:asciiTheme="minorHAnsi" w:hAnsiTheme="minorHAnsi" w:cstheme="minorHAnsi"/>
                    <w:sz w:val="20"/>
                    <w:szCs w:val="20"/>
                    <w:rPrChange w:id="949" w:author="Sławomir Szałajko" w:date="2022-06-14T12:38:00Z">
                      <w:rPr>
                        <w:rFonts w:ascii="Cambria" w:hAnsi="Cambria"/>
                      </w:rPr>
                    </w:rPrChange>
                  </w:rPr>
                  <w:delText xml:space="preserve">umiejętność zaciekawienia treścią przekazywanych informacji, kreatywność w sposobie zaprezentowania tematu, kontakt z uczestnikami podczas prezentacji, aktywizowanie uczestników i podtrzymywanie ich uwagi - </w:delText>
                </w:r>
                <w:r w:rsidRPr="00EE6895" w:rsidDel="007B7C09">
                  <w:rPr>
                    <w:rFonts w:asciiTheme="minorHAnsi" w:hAnsiTheme="minorHAnsi" w:cstheme="minorHAnsi"/>
                    <w:b/>
                    <w:bCs/>
                    <w:sz w:val="20"/>
                    <w:szCs w:val="20"/>
                    <w:rPrChange w:id="950" w:author="Sławomir Szałajko" w:date="2022-06-14T12:42:00Z">
                      <w:rPr>
                        <w:rFonts w:ascii="Cambria" w:hAnsi="Cambria"/>
                      </w:rPr>
                    </w:rPrChange>
                  </w:rPr>
                  <w:delText>od 0 do 10 pkt.</w:delText>
                </w:r>
              </w:del>
            </w:ins>
          </w:p>
          <w:p w14:paraId="4FC4B37C" w14:textId="21691891" w:rsidR="00197F5E" w:rsidRPr="00EE6895" w:rsidDel="007B7C09" w:rsidRDefault="00197F5E">
            <w:pPr>
              <w:widowControl/>
              <w:numPr>
                <w:ilvl w:val="0"/>
                <w:numId w:val="127"/>
              </w:numPr>
              <w:autoSpaceDE/>
              <w:autoSpaceDN/>
              <w:spacing w:line="276" w:lineRule="auto"/>
              <w:jc w:val="both"/>
              <w:rPr>
                <w:ins w:id="951" w:author="Sławomir Szałajko" w:date="2022-06-14T12:38:00Z"/>
                <w:del w:id="952" w:author="Barbara Skoczeń" w:date="2022-06-23T14:10:00Z"/>
                <w:rFonts w:asciiTheme="minorHAnsi" w:hAnsiTheme="minorHAnsi" w:cstheme="minorHAnsi"/>
                <w:sz w:val="20"/>
                <w:szCs w:val="20"/>
                <w:rPrChange w:id="953" w:author="Sławomir Szałajko" w:date="2022-06-14T12:38:00Z">
                  <w:rPr>
                    <w:ins w:id="954" w:author="Sławomir Szałajko" w:date="2022-06-14T12:38:00Z"/>
                    <w:del w:id="955" w:author="Barbara Skoczeń" w:date="2022-06-23T14:10:00Z"/>
                    <w:rFonts w:ascii="Cambria" w:hAnsi="Cambria"/>
                  </w:rPr>
                </w:rPrChange>
              </w:rPr>
              <w:pPrChange w:id="956" w:author="Sławomir Szałajko" w:date="2022-06-14T12:42:00Z">
                <w:pPr>
                  <w:widowControl/>
                  <w:numPr>
                    <w:numId w:val="127"/>
                  </w:numPr>
                  <w:autoSpaceDE/>
                  <w:autoSpaceDN/>
                  <w:ind w:left="720" w:hanging="360"/>
                  <w:jc w:val="both"/>
                </w:pPr>
              </w:pPrChange>
            </w:pPr>
            <w:ins w:id="957" w:author="Sławomir Szałajko" w:date="2022-06-14T12:38:00Z">
              <w:del w:id="958" w:author="Barbara Skoczeń" w:date="2022-06-23T14:10:00Z">
                <w:r w:rsidRPr="00EE6895" w:rsidDel="007B7C09">
                  <w:rPr>
                    <w:rFonts w:asciiTheme="minorHAnsi" w:hAnsiTheme="minorHAnsi" w:cstheme="minorHAnsi"/>
                    <w:sz w:val="20"/>
                    <w:szCs w:val="20"/>
                    <w:rPrChange w:id="959" w:author="Sławomir Szałajko" w:date="2022-06-14T12:38:00Z">
                      <w:rPr>
                        <w:rFonts w:ascii="Cambria" w:hAnsi="Cambria"/>
                      </w:rPr>
                    </w:rPrChange>
                  </w:rPr>
                  <w:delText xml:space="preserve">Umiejętność przekazania wiedzy – </w:delText>
                </w:r>
                <w:r w:rsidRPr="00EE6895" w:rsidDel="007B7C09">
                  <w:rPr>
                    <w:rFonts w:asciiTheme="minorHAnsi" w:hAnsiTheme="minorHAnsi" w:cstheme="minorHAnsi"/>
                    <w:b/>
                    <w:bCs/>
                    <w:sz w:val="20"/>
                    <w:szCs w:val="20"/>
                    <w:rPrChange w:id="960" w:author="Sławomir Szałajko" w:date="2022-06-14T12:38:00Z">
                      <w:rPr>
                        <w:rFonts w:ascii="Cambria" w:hAnsi="Cambria"/>
                        <w:b/>
                        <w:bCs/>
                      </w:rPr>
                    </w:rPrChange>
                  </w:rPr>
                  <w:delText>od 0 do 25 pkt</w:delText>
                </w:r>
                <w:r w:rsidRPr="00EE6895" w:rsidDel="007B7C09">
                  <w:rPr>
                    <w:rFonts w:asciiTheme="minorHAnsi" w:hAnsiTheme="minorHAnsi" w:cstheme="minorHAnsi"/>
                    <w:sz w:val="20"/>
                    <w:szCs w:val="20"/>
                    <w:rPrChange w:id="961" w:author="Sławomir Szałajko" w:date="2022-06-14T12:38:00Z">
                      <w:rPr>
                        <w:rFonts w:ascii="Cambria" w:hAnsi="Cambria"/>
                      </w:rPr>
                    </w:rPrChange>
                  </w:rPr>
                  <w:delText>.</w:delText>
                </w:r>
              </w:del>
            </w:ins>
          </w:p>
          <w:p w14:paraId="48267B65" w14:textId="4F2FA04D" w:rsidR="00197F5E" w:rsidRPr="00EE6895" w:rsidDel="007B7C09" w:rsidRDefault="00197F5E">
            <w:pPr>
              <w:widowControl/>
              <w:autoSpaceDE/>
              <w:autoSpaceDN/>
              <w:spacing w:line="276" w:lineRule="auto"/>
              <w:ind w:left="720"/>
              <w:jc w:val="both"/>
              <w:rPr>
                <w:ins w:id="962" w:author="Sławomir Szałajko" w:date="2022-06-14T12:38:00Z"/>
                <w:del w:id="963" w:author="Barbara Skoczeń" w:date="2022-06-23T14:10:00Z"/>
                <w:rFonts w:asciiTheme="minorHAnsi" w:hAnsiTheme="minorHAnsi" w:cstheme="minorHAnsi"/>
                <w:sz w:val="20"/>
                <w:szCs w:val="20"/>
                <w:rPrChange w:id="964" w:author="Sławomir Szałajko" w:date="2022-06-14T12:38:00Z">
                  <w:rPr>
                    <w:ins w:id="965" w:author="Sławomir Szałajko" w:date="2022-06-14T12:38:00Z"/>
                    <w:del w:id="966" w:author="Barbara Skoczeń" w:date="2022-06-23T14:10:00Z"/>
                    <w:rFonts w:ascii="Cambria" w:hAnsi="Cambria"/>
                  </w:rPr>
                </w:rPrChange>
              </w:rPr>
              <w:pPrChange w:id="967" w:author="Sławomir Szałajko" w:date="2022-06-14T12:42:00Z">
                <w:pPr>
                  <w:widowControl/>
                  <w:autoSpaceDE/>
                  <w:autoSpaceDN/>
                  <w:ind w:left="720"/>
                  <w:jc w:val="both"/>
                </w:pPr>
              </w:pPrChange>
            </w:pPr>
            <w:ins w:id="968" w:author="Sławomir Szałajko" w:date="2022-06-14T12:38:00Z">
              <w:del w:id="969" w:author="Barbara Skoczeń" w:date="2022-06-23T14:10:00Z">
                <w:r w:rsidRPr="00EE6895" w:rsidDel="007B7C09">
                  <w:rPr>
                    <w:rFonts w:asciiTheme="minorHAnsi" w:hAnsiTheme="minorHAnsi" w:cstheme="minorHAnsi"/>
                    <w:sz w:val="20"/>
                    <w:szCs w:val="20"/>
                    <w:rPrChange w:id="970" w:author="Sławomir Szałajko" w:date="2022-06-14T12:38:00Z">
                      <w:rPr>
                        <w:rFonts w:ascii="Cambria" w:hAnsi="Cambria"/>
                      </w:rPr>
                    </w:rPrChange>
                  </w:rPr>
                  <w:delText xml:space="preserve"> Zamawiający rozumie umiejętność przekazania wiedzy jako:</w:delText>
                </w:r>
              </w:del>
            </w:ins>
          </w:p>
          <w:p w14:paraId="6DA58A00" w14:textId="446642D8" w:rsidR="00197F5E" w:rsidRPr="00EE6895" w:rsidDel="007B7C09" w:rsidRDefault="00197F5E">
            <w:pPr>
              <w:widowControl/>
              <w:numPr>
                <w:ilvl w:val="0"/>
                <w:numId w:val="128"/>
              </w:numPr>
              <w:autoSpaceDE/>
              <w:autoSpaceDN/>
              <w:spacing w:line="276" w:lineRule="auto"/>
              <w:ind w:left="1134" w:hanging="425"/>
              <w:jc w:val="both"/>
              <w:rPr>
                <w:ins w:id="971" w:author="Sławomir Szałajko" w:date="2022-06-14T12:38:00Z"/>
                <w:del w:id="972" w:author="Barbara Skoczeń" w:date="2022-06-23T14:10:00Z"/>
                <w:rFonts w:asciiTheme="minorHAnsi" w:hAnsiTheme="minorHAnsi" w:cstheme="minorHAnsi"/>
                <w:sz w:val="20"/>
                <w:szCs w:val="20"/>
                <w:rPrChange w:id="973" w:author="Sławomir Szałajko" w:date="2022-06-14T12:38:00Z">
                  <w:rPr>
                    <w:ins w:id="974" w:author="Sławomir Szałajko" w:date="2022-06-14T12:38:00Z"/>
                    <w:del w:id="975" w:author="Barbara Skoczeń" w:date="2022-06-23T14:10:00Z"/>
                    <w:rFonts w:ascii="Cambria" w:hAnsi="Cambria"/>
                  </w:rPr>
                </w:rPrChange>
              </w:rPr>
              <w:pPrChange w:id="976" w:author="Sławomir Szałajko" w:date="2022-06-14T12:42:00Z">
                <w:pPr>
                  <w:widowControl/>
                  <w:numPr>
                    <w:numId w:val="128"/>
                  </w:numPr>
                  <w:autoSpaceDE/>
                  <w:autoSpaceDN/>
                  <w:spacing w:after="120"/>
                  <w:ind w:left="1134" w:hanging="425"/>
                  <w:jc w:val="both"/>
                </w:pPr>
              </w:pPrChange>
            </w:pPr>
            <w:ins w:id="977" w:author="Sławomir Szałajko" w:date="2022-06-14T12:38:00Z">
              <w:del w:id="978" w:author="Barbara Skoczeń" w:date="2022-06-23T14:10:00Z">
                <w:r w:rsidRPr="00EE6895" w:rsidDel="007B7C09">
                  <w:rPr>
                    <w:rFonts w:asciiTheme="minorHAnsi" w:hAnsiTheme="minorHAnsi" w:cstheme="minorHAnsi"/>
                    <w:sz w:val="20"/>
                    <w:szCs w:val="20"/>
                    <w:rPrChange w:id="979" w:author="Sławomir Szałajko" w:date="2022-06-14T12:38:00Z">
                      <w:rPr>
                        <w:rFonts w:ascii="Cambria" w:hAnsi="Cambria"/>
                      </w:rPr>
                    </w:rPrChange>
                  </w:rPr>
                  <w:delText>spójność pomysłu na przedstawienie zagadnienia, rozplanowanie materiału w wyznaczonym czasie,  propozycja ćwiczenia praktycznego i jego sposób powiązania z przekazywaną teorią - od 0 do 5pkt,</w:delText>
                </w:r>
              </w:del>
            </w:ins>
          </w:p>
          <w:p w14:paraId="02AC1CE3" w14:textId="7156E803" w:rsidR="00197F5E" w:rsidRPr="00EE6895" w:rsidDel="007B7C09" w:rsidRDefault="00197F5E">
            <w:pPr>
              <w:widowControl/>
              <w:numPr>
                <w:ilvl w:val="0"/>
                <w:numId w:val="128"/>
              </w:numPr>
              <w:autoSpaceDE/>
              <w:autoSpaceDN/>
              <w:spacing w:line="276" w:lineRule="auto"/>
              <w:ind w:left="1134" w:hanging="425"/>
              <w:jc w:val="both"/>
              <w:rPr>
                <w:ins w:id="980" w:author="Sławomir Szałajko" w:date="2022-06-14T12:38:00Z"/>
                <w:del w:id="981" w:author="Barbara Skoczeń" w:date="2022-06-23T14:10:00Z"/>
                <w:rFonts w:asciiTheme="minorHAnsi" w:hAnsiTheme="minorHAnsi" w:cstheme="minorHAnsi"/>
                <w:sz w:val="20"/>
                <w:szCs w:val="20"/>
                <w:rPrChange w:id="982" w:author="Sławomir Szałajko" w:date="2022-06-14T12:38:00Z">
                  <w:rPr>
                    <w:ins w:id="983" w:author="Sławomir Szałajko" w:date="2022-06-14T12:38:00Z"/>
                    <w:del w:id="984" w:author="Barbara Skoczeń" w:date="2022-06-23T14:10:00Z"/>
                    <w:rFonts w:ascii="Cambria" w:hAnsi="Cambria"/>
                  </w:rPr>
                </w:rPrChange>
              </w:rPr>
              <w:pPrChange w:id="985" w:author="Sławomir Szałajko" w:date="2022-06-14T12:42:00Z">
                <w:pPr>
                  <w:widowControl/>
                  <w:numPr>
                    <w:numId w:val="128"/>
                  </w:numPr>
                  <w:autoSpaceDE/>
                  <w:autoSpaceDN/>
                  <w:spacing w:after="120"/>
                  <w:ind w:left="1134" w:hanging="425"/>
                  <w:jc w:val="both"/>
                </w:pPr>
              </w:pPrChange>
            </w:pPr>
            <w:ins w:id="986" w:author="Sławomir Szałajko" w:date="2022-06-14T12:38:00Z">
              <w:del w:id="987" w:author="Barbara Skoczeń" w:date="2022-06-23T14:10:00Z">
                <w:r w:rsidRPr="00EE6895" w:rsidDel="007B7C09">
                  <w:rPr>
                    <w:rFonts w:asciiTheme="minorHAnsi" w:hAnsiTheme="minorHAnsi" w:cstheme="minorHAnsi"/>
                    <w:sz w:val="20"/>
                    <w:szCs w:val="20"/>
                    <w:rPrChange w:id="988" w:author="Sławomir Szałajko" w:date="2022-06-14T12:38:00Z">
                      <w:rPr>
                        <w:rFonts w:ascii="Cambria" w:hAnsi="Cambria"/>
                      </w:rPr>
                    </w:rPrChange>
                  </w:rPr>
                  <w:delText>dostosowanie przekazu do odbiorcy  poprzez operowanie przykładami, stosowanie adekwatnego języka (tj. unikanie żargonu, skrótów pojęć, tłumaczenie pojęć) - od 0 do 8 pkt.</w:delText>
                </w:r>
              </w:del>
            </w:ins>
          </w:p>
          <w:p w14:paraId="1FDCDFBF" w14:textId="5598C852" w:rsidR="00197F5E" w:rsidRPr="00EE6895" w:rsidDel="007B7C09" w:rsidRDefault="00197F5E">
            <w:pPr>
              <w:widowControl/>
              <w:numPr>
                <w:ilvl w:val="0"/>
                <w:numId w:val="128"/>
              </w:numPr>
              <w:autoSpaceDE/>
              <w:autoSpaceDN/>
              <w:spacing w:line="276" w:lineRule="auto"/>
              <w:ind w:left="1134" w:hanging="425"/>
              <w:jc w:val="both"/>
              <w:rPr>
                <w:ins w:id="989" w:author="Sławomir Szałajko" w:date="2022-06-14T12:38:00Z"/>
                <w:del w:id="990" w:author="Barbara Skoczeń" w:date="2022-06-23T14:10:00Z"/>
                <w:rFonts w:asciiTheme="minorHAnsi" w:hAnsiTheme="minorHAnsi" w:cstheme="minorHAnsi"/>
                <w:sz w:val="20"/>
                <w:szCs w:val="20"/>
                <w:rPrChange w:id="991" w:author="Sławomir Szałajko" w:date="2022-06-14T12:38:00Z">
                  <w:rPr>
                    <w:ins w:id="992" w:author="Sławomir Szałajko" w:date="2022-06-14T12:38:00Z"/>
                    <w:del w:id="993" w:author="Barbara Skoczeń" w:date="2022-06-23T14:10:00Z"/>
                    <w:rFonts w:ascii="Cambria" w:hAnsi="Cambria"/>
                  </w:rPr>
                </w:rPrChange>
              </w:rPr>
              <w:pPrChange w:id="994" w:author="Sławomir Szałajko" w:date="2022-06-14T12:42:00Z">
                <w:pPr>
                  <w:widowControl/>
                  <w:numPr>
                    <w:numId w:val="128"/>
                  </w:numPr>
                  <w:autoSpaceDE/>
                  <w:autoSpaceDN/>
                  <w:spacing w:after="120"/>
                  <w:ind w:left="1134" w:hanging="425"/>
                  <w:jc w:val="both"/>
                </w:pPr>
              </w:pPrChange>
            </w:pPr>
            <w:ins w:id="995" w:author="Sławomir Szałajko" w:date="2022-06-14T12:38:00Z">
              <w:del w:id="996" w:author="Barbara Skoczeń" w:date="2022-06-23T14:10:00Z">
                <w:r w:rsidRPr="00EE6895" w:rsidDel="007B7C09">
                  <w:rPr>
                    <w:rFonts w:asciiTheme="minorHAnsi" w:hAnsiTheme="minorHAnsi" w:cstheme="minorHAnsi"/>
                    <w:sz w:val="20"/>
                    <w:szCs w:val="20"/>
                    <w:rPrChange w:id="997" w:author="Sławomir Szałajko" w:date="2022-06-14T12:38:00Z">
                      <w:rPr>
                        <w:rFonts w:ascii="Cambria" w:hAnsi="Cambria"/>
                      </w:rPr>
                    </w:rPrChange>
                  </w:rPr>
                  <w:delText>sposób omówienia ćwiczenia praktycznego (przekazanie instrukcji, rozplanowanie w czasie, przygotowanie materiałów dodatkowych służących wykonaniu ćwiczenia, omówienie- zarówno podczas szkolenia planowanego w formule stacjonarnej</w:delText>
                </w:r>
                <w:r w:rsidRPr="00EE6895" w:rsidDel="007B7C09">
                  <w:rPr>
                    <w:rFonts w:asciiTheme="minorHAnsi" w:hAnsiTheme="minorHAnsi" w:cstheme="minorHAnsi"/>
                    <w:sz w:val="20"/>
                    <w:szCs w:val="20"/>
                    <w:vertAlign w:val="superscript"/>
                    <w:rPrChange w:id="998" w:author="Sławomir Szałajko" w:date="2022-06-14T12:38:00Z">
                      <w:rPr>
                        <w:rFonts w:ascii="Cambria" w:hAnsi="Cambria"/>
                        <w:vertAlign w:val="superscript"/>
                      </w:rPr>
                    </w:rPrChange>
                  </w:rPr>
                  <w:footnoteReference w:id="3"/>
                </w:r>
                <w:r w:rsidRPr="00EE6895" w:rsidDel="007B7C09">
                  <w:rPr>
                    <w:rFonts w:asciiTheme="minorHAnsi" w:hAnsiTheme="minorHAnsi" w:cstheme="minorHAnsi"/>
                    <w:sz w:val="20"/>
                    <w:szCs w:val="20"/>
                    <w:rPrChange w:id="1001" w:author="Sławomir Szałajko" w:date="2022-06-14T12:38:00Z">
                      <w:rPr>
                        <w:rFonts w:ascii="Cambria" w:hAnsi="Cambria"/>
                      </w:rPr>
                    </w:rPrChange>
                  </w:rPr>
                  <w:delText>, jak i online), - od 0 do 8 pkt.</w:delText>
                </w:r>
              </w:del>
            </w:ins>
          </w:p>
          <w:p w14:paraId="77806D77" w14:textId="6B4E8088" w:rsidR="00197F5E" w:rsidRPr="00EE6895" w:rsidDel="007B7C09" w:rsidRDefault="00197F5E">
            <w:pPr>
              <w:widowControl/>
              <w:numPr>
                <w:ilvl w:val="0"/>
                <w:numId w:val="128"/>
              </w:numPr>
              <w:autoSpaceDE/>
              <w:autoSpaceDN/>
              <w:spacing w:line="276" w:lineRule="auto"/>
              <w:ind w:left="1134" w:hanging="425"/>
              <w:jc w:val="both"/>
              <w:rPr>
                <w:ins w:id="1002" w:author="Sławomir Szałajko" w:date="2022-06-14T12:38:00Z"/>
                <w:del w:id="1003" w:author="Barbara Skoczeń" w:date="2022-06-23T14:10:00Z"/>
                <w:rFonts w:asciiTheme="minorHAnsi" w:hAnsiTheme="minorHAnsi" w:cstheme="minorHAnsi"/>
                <w:sz w:val="20"/>
                <w:szCs w:val="20"/>
                <w:rPrChange w:id="1004" w:author="Sławomir Szałajko" w:date="2022-06-14T12:38:00Z">
                  <w:rPr>
                    <w:ins w:id="1005" w:author="Sławomir Szałajko" w:date="2022-06-14T12:38:00Z"/>
                    <w:del w:id="1006" w:author="Barbara Skoczeń" w:date="2022-06-23T14:10:00Z"/>
                    <w:rFonts w:ascii="Cambria" w:hAnsi="Cambria"/>
                  </w:rPr>
                </w:rPrChange>
              </w:rPr>
              <w:pPrChange w:id="1007" w:author="Sławomir Szałajko" w:date="2022-06-14T12:42:00Z">
                <w:pPr>
                  <w:widowControl/>
                  <w:numPr>
                    <w:numId w:val="128"/>
                  </w:numPr>
                  <w:autoSpaceDE/>
                  <w:autoSpaceDN/>
                  <w:spacing w:after="120"/>
                  <w:ind w:left="1134" w:hanging="425"/>
                  <w:jc w:val="both"/>
                </w:pPr>
              </w:pPrChange>
            </w:pPr>
            <w:ins w:id="1008" w:author="Sławomir Szałajko" w:date="2022-06-14T12:38:00Z">
              <w:del w:id="1009" w:author="Barbara Skoczeń" w:date="2022-06-23T14:10:00Z">
                <w:r w:rsidRPr="00EE6895" w:rsidDel="007B7C09">
                  <w:rPr>
                    <w:rFonts w:asciiTheme="minorHAnsi" w:hAnsiTheme="minorHAnsi" w:cstheme="minorHAnsi"/>
                    <w:sz w:val="20"/>
                    <w:szCs w:val="20"/>
                    <w:rPrChange w:id="1010" w:author="Sławomir Szałajko" w:date="2022-06-14T12:38:00Z">
                      <w:rPr>
                        <w:rFonts w:ascii="Cambria" w:hAnsi="Cambria"/>
                      </w:rPr>
                    </w:rPrChange>
                  </w:rPr>
                  <w:delText>sposób wizualizacji treści na prezentacji dołączonej do  złożonej oferty (tj. estetyka, czytelność, przejrzystość) - od 0 do 4 pkt.</w:delText>
                </w:r>
              </w:del>
            </w:ins>
          </w:p>
          <w:p w14:paraId="36F1F63F" w14:textId="3DA5D22C" w:rsidR="00EE6895" w:rsidDel="007B7C09" w:rsidRDefault="00EE6895" w:rsidP="00EE6895">
            <w:pPr>
              <w:widowControl/>
              <w:autoSpaceDE/>
              <w:autoSpaceDN/>
              <w:spacing w:line="276" w:lineRule="auto"/>
              <w:jc w:val="both"/>
              <w:rPr>
                <w:ins w:id="1011" w:author="Sławomir Szałajko" w:date="2022-06-14T12:42:00Z"/>
                <w:del w:id="1012" w:author="Barbara Skoczeń" w:date="2022-06-23T14:10:00Z"/>
                <w:rFonts w:asciiTheme="minorHAnsi" w:hAnsiTheme="minorHAnsi" w:cstheme="minorHAnsi"/>
                <w:sz w:val="20"/>
                <w:szCs w:val="20"/>
                <w:u w:val="single"/>
              </w:rPr>
            </w:pPr>
          </w:p>
          <w:p w14:paraId="14F45F3A" w14:textId="2D1E63C5" w:rsidR="00197F5E" w:rsidRPr="00EE6895" w:rsidDel="007B7C09" w:rsidRDefault="00197F5E">
            <w:pPr>
              <w:widowControl/>
              <w:autoSpaceDE/>
              <w:autoSpaceDN/>
              <w:spacing w:line="276" w:lineRule="auto"/>
              <w:ind w:left="603"/>
              <w:jc w:val="both"/>
              <w:rPr>
                <w:ins w:id="1013" w:author="Sławomir Szałajko" w:date="2022-06-14T12:38:00Z"/>
                <w:del w:id="1014" w:author="Barbara Skoczeń" w:date="2022-06-23T14:10:00Z"/>
                <w:rFonts w:asciiTheme="minorHAnsi" w:hAnsiTheme="minorHAnsi" w:cstheme="minorHAnsi"/>
                <w:b/>
                <w:bCs/>
                <w:sz w:val="20"/>
                <w:szCs w:val="20"/>
                <w:rPrChange w:id="1015" w:author="Sławomir Szałajko" w:date="2022-06-14T12:42:00Z">
                  <w:rPr>
                    <w:ins w:id="1016" w:author="Sławomir Szałajko" w:date="2022-06-14T12:38:00Z"/>
                    <w:del w:id="1017" w:author="Barbara Skoczeń" w:date="2022-06-23T14:10:00Z"/>
                    <w:rFonts w:ascii="Cambria" w:hAnsi="Cambria"/>
                    <w:u w:val="single"/>
                  </w:rPr>
                </w:rPrChange>
              </w:rPr>
              <w:pPrChange w:id="1018" w:author="Sławomir Szałajko" w:date="2022-06-14T12:42:00Z">
                <w:pPr>
                  <w:widowControl/>
                  <w:numPr>
                    <w:numId w:val="125"/>
                  </w:numPr>
                  <w:autoSpaceDE/>
                  <w:autoSpaceDN/>
                  <w:spacing w:before="120" w:after="120"/>
                  <w:ind w:left="426" w:hanging="360"/>
                  <w:jc w:val="both"/>
                </w:pPr>
              </w:pPrChange>
            </w:pPr>
            <w:ins w:id="1019" w:author="Sławomir Szałajko" w:date="2022-06-14T12:38:00Z">
              <w:del w:id="1020" w:author="Barbara Skoczeń" w:date="2022-06-23T14:10:00Z">
                <w:r w:rsidRPr="00EE6895" w:rsidDel="007B7C09">
                  <w:rPr>
                    <w:rFonts w:asciiTheme="minorHAnsi" w:hAnsiTheme="minorHAnsi" w:cstheme="minorHAnsi"/>
                    <w:b/>
                    <w:bCs/>
                    <w:sz w:val="20"/>
                    <w:szCs w:val="20"/>
                    <w:rPrChange w:id="1021" w:author="Sławomir Szałajko" w:date="2022-06-14T12:42:00Z">
                      <w:rPr>
                        <w:rFonts w:ascii="Cambria" w:hAnsi="Cambria"/>
                        <w:u w:val="single"/>
                      </w:rPr>
                    </w:rPrChange>
                  </w:rPr>
                  <w:delText>Organizacja procesu przeprowadzenia prezentacji oraz oceny wybranego modułu szkoleniowego.</w:delText>
                </w:r>
              </w:del>
            </w:ins>
          </w:p>
          <w:p w14:paraId="7DF5E43F" w14:textId="3C147392" w:rsidR="00197F5E" w:rsidRPr="00EE6895" w:rsidDel="007B7C09" w:rsidRDefault="00197F5E">
            <w:pPr>
              <w:widowControl/>
              <w:autoSpaceDE/>
              <w:autoSpaceDN/>
              <w:spacing w:line="276" w:lineRule="auto"/>
              <w:ind w:left="567"/>
              <w:jc w:val="both"/>
              <w:rPr>
                <w:ins w:id="1022" w:author="Sławomir Szałajko" w:date="2022-06-14T12:38:00Z"/>
                <w:del w:id="1023" w:author="Barbara Skoczeń" w:date="2022-06-23T14:10:00Z"/>
                <w:rFonts w:asciiTheme="minorHAnsi" w:eastAsia="Calibri" w:hAnsiTheme="minorHAnsi" w:cstheme="minorHAnsi"/>
                <w:strike/>
                <w:sz w:val="20"/>
                <w:szCs w:val="20"/>
                <w:rPrChange w:id="1024" w:author="Sławomir Szałajko" w:date="2022-06-14T12:38:00Z">
                  <w:rPr>
                    <w:ins w:id="1025" w:author="Sławomir Szałajko" w:date="2022-06-14T12:38:00Z"/>
                    <w:del w:id="1026" w:author="Barbara Skoczeń" w:date="2022-06-23T14:10:00Z"/>
                    <w:rFonts w:ascii="Cambria" w:eastAsia="Calibri" w:hAnsi="Cambria"/>
                    <w:strike/>
                  </w:rPr>
                </w:rPrChange>
              </w:rPr>
              <w:pPrChange w:id="1027" w:author="Sławomir Szałajko" w:date="2022-06-14T12:42:00Z">
                <w:pPr>
                  <w:widowControl/>
                  <w:autoSpaceDE/>
                  <w:autoSpaceDN/>
                  <w:spacing w:after="120"/>
                  <w:ind w:left="567"/>
                  <w:jc w:val="both"/>
                </w:pPr>
              </w:pPrChange>
            </w:pPr>
            <w:ins w:id="1028" w:author="Sławomir Szałajko" w:date="2022-06-14T12:38:00Z">
              <w:del w:id="1029" w:author="Barbara Skoczeń" w:date="2022-06-23T14:10:00Z">
                <w:r w:rsidRPr="00EE6895" w:rsidDel="007B7C09">
                  <w:rPr>
                    <w:rFonts w:asciiTheme="minorHAnsi" w:eastAsia="Calibri" w:hAnsiTheme="minorHAnsi" w:cstheme="minorHAnsi"/>
                    <w:sz w:val="20"/>
                    <w:szCs w:val="20"/>
                    <w:rPrChange w:id="1030" w:author="Sławomir Szałajko" w:date="2022-06-14T12:38:00Z">
                      <w:rPr>
                        <w:rFonts w:ascii="Cambria" w:eastAsia="Calibri" w:hAnsi="Cambria"/>
                      </w:rPr>
                    </w:rPrChange>
                  </w:rPr>
                  <w:delText xml:space="preserve">Prezentacje będą przeprowadzane w formie zdalnej za pośrednictwem bezpłatnego narzędzia zaproponowanego przez Zamawiającego, poprzez wysłanie linka do organizowanego spotkania. Trener musi mieć zapewniony dostęp do internetu (dobrej jakości łącze), kamerkę oraz głośniki. </w:delText>
                </w:r>
              </w:del>
            </w:ins>
          </w:p>
          <w:p w14:paraId="5D423D38" w14:textId="30B96246" w:rsidR="00197F5E" w:rsidRPr="00EE6895" w:rsidDel="007B7C09" w:rsidRDefault="00197F5E">
            <w:pPr>
              <w:widowControl/>
              <w:autoSpaceDE/>
              <w:autoSpaceDN/>
              <w:spacing w:line="276" w:lineRule="auto"/>
              <w:ind w:left="567"/>
              <w:jc w:val="both"/>
              <w:rPr>
                <w:ins w:id="1031" w:author="Sławomir Szałajko" w:date="2022-06-14T12:38:00Z"/>
                <w:del w:id="1032" w:author="Barbara Skoczeń" w:date="2022-06-23T14:10:00Z"/>
                <w:rFonts w:asciiTheme="minorHAnsi" w:eastAsia="Calibri" w:hAnsiTheme="minorHAnsi" w:cstheme="minorHAnsi"/>
                <w:sz w:val="20"/>
                <w:szCs w:val="20"/>
                <w:rPrChange w:id="1033" w:author="Sławomir Szałajko" w:date="2022-06-14T12:38:00Z">
                  <w:rPr>
                    <w:ins w:id="1034" w:author="Sławomir Szałajko" w:date="2022-06-14T12:38:00Z"/>
                    <w:del w:id="1035" w:author="Barbara Skoczeń" w:date="2022-06-23T14:10:00Z"/>
                    <w:rFonts w:ascii="Cambria" w:eastAsia="Calibri" w:hAnsi="Cambria"/>
                  </w:rPr>
                </w:rPrChange>
              </w:rPr>
              <w:pPrChange w:id="1036" w:author="Sławomir Szałajko" w:date="2022-06-14T12:42:00Z">
                <w:pPr>
                  <w:widowControl/>
                  <w:autoSpaceDE/>
                  <w:autoSpaceDN/>
                  <w:spacing w:after="120"/>
                  <w:ind w:left="567"/>
                  <w:jc w:val="both"/>
                </w:pPr>
              </w:pPrChange>
            </w:pPr>
            <w:ins w:id="1037" w:author="Sławomir Szałajko" w:date="2022-06-14T12:38:00Z">
              <w:del w:id="1038" w:author="Barbara Skoczeń" w:date="2022-06-23T14:10:00Z">
                <w:r w:rsidRPr="00EE6895" w:rsidDel="007B7C09">
                  <w:rPr>
                    <w:rFonts w:asciiTheme="minorHAnsi" w:eastAsia="Calibri" w:hAnsiTheme="minorHAnsi" w:cstheme="minorHAnsi"/>
                    <w:sz w:val="20"/>
                    <w:szCs w:val="20"/>
                    <w:rPrChange w:id="1039" w:author="Sławomir Szałajko" w:date="2022-06-14T12:38:00Z">
                      <w:rPr>
                        <w:rFonts w:ascii="Cambria" w:eastAsia="Calibri" w:hAnsi="Cambria"/>
                      </w:rPr>
                    </w:rPrChange>
                  </w:rPr>
                  <w:delText xml:space="preserve">Termin prezentacji zostanie wyznaczony przez Zamawiającego, zgodnie z następującymi założeniami: </w:delText>
                </w:r>
              </w:del>
            </w:ins>
          </w:p>
          <w:p w14:paraId="513382C1" w14:textId="23899DFB" w:rsidR="00197F5E" w:rsidRPr="00EE6895" w:rsidDel="007B7C09" w:rsidRDefault="00197F5E">
            <w:pPr>
              <w:widowControl/>
              <w:numPr>
                <w:ilvl w:val="0"/>
                <w:numId w:val="126"/>
              </w:numPr>
              <w:autoSpaceDE/>
              <w:autoSpaceDN/>
              <w:spacing w:line="276" w:lineRule="auto"/>
              <w:jc w:val="both"/>
              <w:rPr>
                <w:ins w:id="1040" w:author="Sławomir Szałajko" w:date="2022-06-14T12:38:00Z"/>
                <w:del w:id="1041" w:author="Barbara Skoczeń" w:date="2022-06-23T14:10:00Z"/>
                <w:rFonts w:asciiTheme="minorHAnsi" w:eastAsia="Calibri" w:hAnsiTheme="minorHAnsi" w:cstheme="minorHAnsi"/>
                <w:sz w:val="20"/>
                <w:szCs w:val="20"/>
                <w:rPrChange w:id="1042" w:author="Sławomir Szałajko" w:date="2022-06-14T12:38:00Z">
                  <w:rPr>
                    <w:ins w:id="1043" w:author="Sławomir Szałajko" w:date="2022-06-14T12:38:00Z"/>
                    <w:del w:id="1044" w:author="Barbara Skoczeń" w:date="2022-06-23T14:10:00Z"/>
                    <w:rFonts w:ascii="Cambria" w:eastAsia="Calibri" w:hAnsi="Cambria"/>
                  </w:rPr>
                </w:rPrChange>
              </w:rPr>
              <w:pPrChange w:id="1045" w:author="Sławomir Szałajko" w:date="2022-06-14T12:42:00Z">
                <w:pPr>
                  <w:widowControl/>
                  <w:numPr>
                    <w:numId w:val="126"/>
                  </w:numPr>
                  <w:autoSpaceDE/>
                  <w:autoSpaceDN/>
                  <w:spacing w:after="120"/>
                  <w:ind w:left="928" w:hanging="360"/>
                  <w:jc w:val="both"/>
                </w:pPr>
              </w:pPrChange>
            </w:pPr>
            <w:ins w:id="1046" w:author="Sławomir Szałajko" w:date="2022-06-14T12:38:00Z">
              <w:del w:id="1047" w:author="Barbara Skoczeń" w:date="2022-06-23T14:10:00Z">
                <w:r w:rsidRPr="00EE6895" w:rsidDel="007B7C09">
                  <w:rPr>
                    <w:rFonts w:asciiTheme="minorHAnsi" w:eastAsia="Calibri" w:hAnsiTheme="minorHAnsi" w:cstheme="minorHAnsi"/>
                    <w:sz w:val="20"/>
                    <w:szCs w:val="20"/>
                    <w:rPrChange w:id="1048" w:author="Sławomir Szałajko" w:date="2022-06-14T12:38:00Z">
                      <w:rPr>
                        <w:rFonts w:ascii="Cambria" w:eastAsia="Calibri" w:hAnsi="Cambria"/>
                      </w:rPr>
                    </w:rPrChange>
                  </w:rPr>
                  <w:delText>Zamawiający niezwłocznie po otwarciu ofert prześle Wykonawcy informację o dokładnym terminie przeprowadzenia prezentacji przez poszczególnych trenerów na adres e-mail Wykonawcy wskazany w ofercie.</w:delText>
                </w:r>
              </w:del>
            </w:ins>
          </w:p>
          <w:p w14:paraId="402C1828" w14:textId="3C9B674A" w:rsidR="00197F5E" w:rsidRPr="00EE6895" w:rsidDel="007B7C09" w:rsidRDefault="00197F5E">
            <w:pPr>
              <w:widowControl/>
              <w:numPr>
                <w:ilvl w:val="0"/>
                <w:numId w:val="126"/>
              </w:numPr>
              <w:autoSpaceDE/>
              <w:autoSpaceDN/>
              <w:spacing w:line="276" w:lineRule="auto"/>
              <w:jc w:val="both"/>
              <w:rPr>
                <w:ins w:id="1049" w:author="Sławomir Szałajko" w:date="2022-06-14T12:38:00Z"/>
                <w:del w:id="1050" w:author="Barbara Skoczeń" w:date="2022-06-23T14:10:00Z"/>
                <w:rFonts w:asciiTheme="minorHAnsi" w:eastAsia="Calibri" w:hAnsiTheme="minorHAnsi" w:cstheme="minorHAnsi"/>
                <w:sz w:val="20"/>
                <w:szCs w:val="20"/>
                <w:rPrChange w:id="1051" w:author="Sławomir Szałajko" w:date="2022-06-14T12:38:00Z">
                  <w:rPr>
                    <w:ins w:id="1052" w:author="Sławomir Szałajko" w:date="2022-06-14T12:38:00Z"/>
                    <w:del w:id="1053" w:author="Barbara Skoczeń" w:date="2022-06-23T14:10:00Z"/>
                    <w:rFonts w:ascii="Cambria" w:eastAsia="Calibri" w:hAnsi="Cambria"/>
                  </w:rPr>
                </w:rPrChange>
              </w:rPr>
              <w:pPrChange w:id="1054" w:author="Sławomir Szałajko" w:date="2022-06-14T12:42:00Z">
                <w:pPr>
                  <w:widowControl/>
                  <w:numPr>
                    <w:numId w:val="126"/>
                  </w:numPr>
                  <w:autoSpaceDE/>
                  <w:autoSpaceDN/>
                  <w:spacing w:after="120"/>
                  <w:ind w:left="928" w:hanging="360"/>
                  <w:jc w:val="both"/>
                </w:pPr>
              </w:pPrChange>
            </w:pPr>
            <w:ins w:id="1055" w:author="Sławomir Szałajko" w:date="2022-06-14T12:38:00Z">
              <w:del w:id="1056" w:author="Barbara Skoczeń" w:date="2022-06-23T14:10:00Z">
                <w:r w:rsidRPr="00EE6895" w:rsidDel="007B7C09">
                  <w:rPr>
                    <w:rFonts w:asciiTheme="minorHAnsi" w:eastAsia="Calibri" w:hAnsiTheme="minorHAnsi" w:cstheme="minorHAnsi"/>
                    <w:sz w:val="20"/>
                    <w:szCs w:val="20"/>
                    <w:rPrChange w:id="1057" w:author="Sławomir Szałajko" w:date="2022-06-14T12:38:00Z">
                      <w:rPr>
                        <w:rFonts w:ascii="Cambria" w:eastAsia="Calibri" w:hAnsi="Cambria"/>
                      </w:rPr>
                    </w:rPrChange>
                  </w:rPr>
                  <w:delText xml:space="preserve">Prezentacje rozpoczną się najwcześniej w terminie 3 dni roboczych od otwarcia ofert i będą się odbywały w kolejnych dniach roboczych, aż do przeprowadzenia prezentacji przez wszystkich trenerów – w zależności od ilości złożonych ofert. Prezentacje będą się odbywały od godz. 8.00 do godz. 16.00 w dni robocze (pon - pt). Zamawiający ustali kolejność prezentacji. </w:delText>
                </w:r>
              </w:del>
            </w:ins>
          </w:p>
          <w:p w14:paraId="76A77B8A" w14:textId="3E9C5F1E" w:rsidR="00197F5E" w:rsidRPr="00EE6895" w:rsidDel="007B7C09" w:rsidRDefault="00197F5E">
            <w:pPr>
              <w:widowControl/>
              <w:numPr>
                <w:ilvl w:val="0"/>
                <w:numId w:val="126"/>
              </w:numPr>
              <w:autoSpaceDE/>
              <w:autoSpaceDN/>
              <w:spacing w:line="276" w:lineRule="auto"/>
              <w:jc w:val="both"/>
              <w:rPr>
                <w:ins w:id="1058" w:author="Sławomir Szałajko" w:date="2022-06-14T12:38:00Z"/>
                <w:del w:id="1059" w:author="Barbara Skoczeń" w:date="2022-06-23T14:10:00Z"/>
                <w:rFonts w:asciiTheme="minorHAnsi" w:eastAsia="Calibri" w:hAnsiTheme="minorHAnsi" w:cstheme="minorHAnsi"/>
                <w:sz w:val="20"/>
                <w:szCs w:val="20"/>
                <w:rPrChange w:id="1060" w:author="Sławomir Szałajko" w:date="2022-06-14T12:38:00Z">
                  <w:rPr>
                    <w:ins w:id="1061" w:author="Sławomir Szałajko" w:date="2022-06-14T12:38:00Z"/>
                    <w:del w:id="1062" w:author="Barbara Skoczeń" w:date="2022-06-23T14:10:00Z"/>
                    <w:rFonts w:ascii="Cambria" w:eastAsia="Calibri" w:hAnsi="Cambria"/>
                  </w:rPr>
                </w:rPrChange>
              </w:rPr>
              <w:pPrChange w:id="1063" w:author="Sławomir Szałajko" w:date="2022-06-14T12:42:00Z">
                <w:pPr>
                  <w:widowControl/>
                  <w:numPr>
                    <w:numId w:val="126"/>
                  </w:numPr>
                  <w:autoSpaceDE/>
                  <w:autoSpaceDN/>
                  <w:spacing w:after="120"/>
                  <w:ind w:left="928" w:hanging="360"/>
                  <w:jc w:val="both"/>
                </w:pPr>
              </w:pPrChange>
            </w:pPr>
            <w:ins w:id="1064" w:author="Sławomir Szałajko" w:date="2022-06-14T12:38:00Z">
              <w:del w:id="1065" w:author="Barbara Skoczeń" w:date="2022-06-23T14:10:00Z">
                <w:r w:rsidRPr="00EE6895" w:rsidDel="007B7C09">
                  <w:rPr>
                    <w:rFonts w:asciiTheme="minorHAnsi" w:eastAsia="Calibri" w:hAnsiTheme="minorHAnsi" w:cstheme="minorHAnsi"/>
                    <w:sz w:val="20"/>
                    <w:szCs w:val="20"/>
                    <w:rPrChange w:id="1066" w:author="Sławomir Szałajko" w:date="2022-06-14T12:38:00Z">
                      <w:rPr>
                        <w:rFonts w:ascii="Cambria" w:eastAsia="Calibri" w:hAnsi="Cambria"/>
                      </w:rPr>
                    </w:rPrChange>
                  </w:rPr>
                  <w:delText>Każdy Wykonawca może zwrócić się do Zamawiającego o zmianę terminu przeprowadzenia prezentacji. Zamawiający poinformuje o zmianie terminu prezentacji w ciągu jednego dnia roboczego. Zamawiający dopuszcza jednorazową zmianę terminu przeprowadzenia prezentacji.</w:delText>
                </w:r>
              </w:del>
            </w:ins>
          </w:p>
          <w:p w14:paraId="123B4224" w14:textId="63A00C60" w:rsidR="00197F5E" w:rsidRPr="00EE6895" w:rsidDel="007B7C09" w:rsidRDefault="00197F5E">
            <w:pPr>
              <w:widowControl/>
              <w:autoSpaceDE/>
              <w:autoSpaceDN/>
              <w:spacing w:line="276" w:lineRule="auto"/>
              <w:ind w:left="568"/>
              <w:jc w:val="both"/>
              <w:rPr>
                <w:ins w:id="1067" w:author="Sławomir Szałajko" w:date="2022-06-14T12:38:00Z"/>
                <w:del w:id="1068" w:author="Barbara Skoczeń" w:date="2022-06-23T14:10:00Z"/>
                <w:rFonts w:asciiTheme="minorHAnsi" w:eastAsia="Calibri" w:hAnsiTheme="minorHAnsi" w:cstheme="minorHAnsi"/>
                <w:sz w:val="20"/>
                <w:szCs w:val="20"/>
                <w:rPrChange w:id="1069" w:author="Sławomir Szałajko" w:date="2022-06-14T12:38:00Z">
                  <w:rPr>
                    <w:ins w:id="1070" w:author="Sławomir Szałajko" w:date="2022-06-14T12:38:00Z"/>
                    <w:del w:id="1071" w:author="Barbara Skoczeń" w:date="2022-06-23T14:10:00Z"/>
                    <w:rFonts w:ascii="Cambria" w:eastAsia="Calibri" w:hAnsi="Cambria"/>
                  </w:rPr>
                </w:rPrChange>
              </w:rPr>
              <w:pPrChange w:id="1072" w:author="Sławomir Szałajko" w:date="2022-06-14T12:42:00Z">
                <w:pPr>
                  <w:widowControl/>
                  <w:autoSpaceDE/>
                  <w:autoSpaceDN/>
                  <w:spacing w:after="120"/>
                  <w:ind w:left="568"/>
                  <w:jc w:val="both"/>
                </w:pPr>
              </w:pPrChange>
            </w:pPr>
            <w:ins w:id="1073" w:author="Sławomir Szałajko" w:date="2022-06-14T12:38:00Z">
              <w:del w:id="1074" w:author="Barbara Skoczeń" w:date="2022-06-23T14:10:00Z">
                <w:r w:rsidRPr="00EE6895" w:rsidDel="007B7C09">
                  <w:rPr>
                    <w:rFonts w:asciiTheme="minorHAnsi" w:eastAsia="Calibri" w:hAnsiTheme="minorHAnsi" w:cstheme="minorHAnsi"/>
                    <w:sz w:val="20"/>
                    <w:szCs w:val="20"/>
                    <w:rPrChange w:id="1075" w:author="Sławomir Szałajko" w:date="2022-06-14T12:38:00Z">
                      <w:rPr>
                        <w:rFonts w:ascii="Cambria" w:eastAsia="Calibri" w:hAnsi="Cambria"/>
                      </w:rPr>
                    </w:rPrChange>
                  </w:rPr>
                  <w:delText>W celu wykonania czynności, o których mowa w pkt 1 -</w:delText>
                </w:r>
              </w:del>
            </w:ins>
            <w:ins w:id="1076" w:author="Sławomir Szałajko" w:date="2022-06-14T12:43:00Z">
              <w:del w:id="1077" w:author="Barbara Skoczeń" w:date="2022-06-23T14:10:00Z">
                <w:r w:rsidR="00EE6895" w:rsidDel="007B7C09">
                  <w:rPr>
                    <w:rFonts w:asciiTheme="minorHAnsi" w:eastAsia="Calibri" w:hAnsiTheme="minorHAnsi" w:cstheme="minorHAnsi"/>
                    <w:sz w:val="20"/>
                    <w:szCs w:val="20"/>
                  </w:rPr>
                  <w:delText xml:space="preserve"> </w:delText>
                </w:r>
              </w:del>
            </w:ins>
            <w:ins w:id="1078" w:author="Sławomir Szałajko" w:date="2022-06-14T12:38:00Z">
              <w:del w:id="1079" w:author="Barbara Skoczeń" w:date="2022-06-23T14:10:00Z">
                <w:r w:rsidRPr="00EE6895" w:rsidDel="007B7C09">
                  <w:rPr>
                    <w:rFonts w:asciiTheme="minorHAnsi" w:eastAsia="Calibri" w:hAnsiTheme="minorHAnsi" w:cstheme="minorHAnsi"/>
                    <w:sz w:val="20"/>
                    <w:szCs w:val="20"/>
                    <w:rPrChange w:id="1080" w:author="Sławomir Szałajko" w:date="2022-06-14T12:38:00Z">
                      <w:rPr>
                        <w:rFonts w:ascii="Cambria" w:eastAsia="Calibri" w:hAnsi="Cambria"/>
                      </w:rPr>
                    </w:rPrChange>
                  </w:rPr>
                  <w:delText>3 Zamawiający dopuszcza porozumiewanie się w formie elektronicznej.</w:delText>
                </w:r>
              </w:del>
            </w:ins>
          </w:p>
          <w:p w14:paraId="06650CDD" w14:textId="46403F45" w:rsidR="00197F5E" w:rsidRPr="00EE6895" w:rsidDel="007B7C09" w:rsidRDefault="00197F5E">
            <w:pPr>
              <w:widowControl/>
              <w:autoSpaceDE/>
              <w:autoSpaceDN/>
              <w:spacing w:line="276" w:lineRule="auto"/>
              <w:ind w:left="568"/>
              <w:jc w:val="both"/>
              <w:rPr>
                <w:ins w:id="1081" w:author="Sławomir Szałajko" w:date="2022-06-14T12:38:00Z"/>
                <w:del w:id="1082" w:author="Barbara Skoczeń" w:date="2022-06-23T14:10:00Z"/>
                <w:rFonts w:asciiTheme="minorHAnsi" w:eastAsia="Calibri" w:hAnsiTheme="minorHAnsi" w:cstheme="minorHAnsi"/>
                <w:strike/>
                <w:sz w:val="20"/>
                <w:szCs w:val="20"/>
                <w:rPrChange w:id="1083" w:author="Sławomir Szałajko" w:date="2022-06-14T12:38:00Z">
                  <w:rPr>
                    <w:ins w:id="1084" w:author="Sławomir Szałajko" w:date="2022-06-14T12:38:00Z"/>
                    <w:del w:id="1085" w:author="Barbara Skoczeń" w:date="2022-06-23T14:10:00Z"/>
                    <w:rFonts w:ascii="Cambria" w:eastAsia="Calibri" w:hAnsi="Cambria"/>
                    <w:strike/>
                  </w:rPr>
                </w:rPrChange>
              </w:rPr>
              <w:pPrChange w:id="1086" w:author="Sławomir Szałajko" w:date="2022-06-14T12:42:00Z">
                <w:pPr>
                  <w:widowControl/>
                  <w:autoSpaceDE/>
                  <w:autoSpaceDN/>
                  <w:spacing w:after="120"/>
                  <w:ind w:left="568"/>
                  <w:jc w:val="both"/>
                </w:pPr>
              </w:pPrChange>
            </w:pPr>
            <w:ins w:id="1087" w:author="Sławomir Szałajko" w:date="2022-06-14T12:38:00Z">
              <w:del w:id="1088" w:author="Barbara Skoczeń" w:date="2022-06-23T14:10:00Z">
                <w:r w:rsidRPr="00EE6895" w:rsidDel="007B7C09">
                  <w:rPr>
                    <w:rFonts w:asciiTheme="minorHAnsi" w:eastAsia="Calibri" w:hAnsiTheme="minorHAnsi" w:cstheme="minorHAnsi"/>
                    <w:sz w:val="20"/>
                    <w:szCs w:val="20"/>
                    <w:rPrChange w:id="1089" w:author="Sławomir Szałajko" w:date="2022-06-14T12:38:00Z">
                      <w:rPr>
                        <w:rFonts w:ascii="Cambria" w:eastAsia="Calibri" w:hAnsi="Cambria"/>
                      </w:rPr>
                    </w:rPrChange>
                  </w:rPr>
                  <w:delText xml:space="preserve">Prezentacje będą mogły być przeprowadzone wyłącznie przez trenerów wymienionych przez Wykonawcę w </w:delText>
                </w:r>
              </w:del>
            </w:ins>
            <w:ins w:id="1090" w:author="Sławomir Szałajko" w:date="2022-06-14T12:44:00Z">
              <w:del w:id="1091" w:author="Barbara Skoczeń" w:date="2022-06-23T14:10:00Z">
                <w:r w:rsidR="001D20D9" w:rsidDel="007B7C09">
                  <w:rPr>
                    <w:rFonts w:asciiTheme="minorHAnsi" w:eastAsia="Calibri" w:hAnsiTheme="minorHAnsi" w:cstheme="minorHAnsi"/>
                    <w:sz w:val="20"/>
                    <w:szCs w:val="20"/>
                  </w:rPr>
                  <w:delText>ofercie</w:delText>
                </w:r>
              </w:del>
            </w:ins>
            <w:ins w:id="1092" w:author="Sławomir Szałajko" w:date="2022-06-14T12:38:00Z">
              <w:del w:id="1093" w:author="Barbara Skoczeń" w:date="2022-06-23T14:10:00Z">
                <w:r w:rsidRPr="00EE6895" w:rsidDel="007B7C09">
                  <w:rPr>
                    <w:rFonts w:asciiTheme="minorHAnsi" w:eastAsia="Calibri" w:hAnsiTheme="minorHAnsi" w:cstheme="minorHAnsi"/>
                    <w:sz w:val="20"/>
                    <w:szCs w:val="20"/>
                    <w:rPrChange w:id="1094" w:author="Sławomir Szałajko" w:date="2022-06-14T12:38:00Z">
                      <w:rPr>
                        <w:rFonts w:ascii="Cambria" w:eastAsia="Calibri" w:hAnsi="Cambria"/>
                      </w:rPr>
                    </w:rPrChange>
                  </w:rPr>
                  <w:delText>, któr</w:delText>
                </w:r>
              </w:del>
            </w:ins>
            <w:ins w:id="1095" w:author="Sławomir Szałajko" w:date="2022-06-14T12:44:00Z">
              <w:del w:id="1096" w:author="Barbara Skoczeń" w:date="2022-06-23T14:10:00Z">
                <w:r w:rsidR="001D20D9" w:rsidDel="007B7C09">
                  <w:rPr>
                    <w:rFonts w:asciiTheme="minorHAnsi" w:eastAsia="Calibri" w:hAnsiTheme="minorHAnsi" w:cstheme="minorHAnsi"/>
                    <w:sz w:val="20"/>
                    <w:szCs w:val="20"/>
                  </w:rPr>
                  <w:delText>zy</w:delText>
                </w:r>
              </w:del>
            </w:ins>
            <w:ins w:id="1097" w:author="Sławomir Szałajko" w:date="2022-06-14T12:38:00Z">
              <w:del w:id="1098" w:author="Barbara Skoczeń" w:date="2022-06-23T14:10:00Z">
                <w:r w:rsidRPr="00EE6895" w:rsidDel="007B7C09">
                  <w:rPr>
                    <w:rFonts w:asciiTheme="minorHAnsi" w:eastAsia="Calibri" w:hAnsiTheme="minorHAnsi" w:cstheme="minorHAnsi"/>
                    <w:sz w:val="20"/>
                    <w:szCs w:val="20"/>
                    <w:rPrChange w:id="1099" w:author="Sławomir Szałajko" w:date="2022-06-14T12:38:00Z">
                      <w:rPr>
                        <w:rFonts w:ascii="Cambria" w:eastAsia="Calibri" w:hAnsi="Cambria"/>
                      </w:rPr>
                    </w:rPrChange>
                  </w:rPr>
                  <w:delText xml:space="preserve"> będą </w:delText>
                </w:r>
              </w:del>
            </w:ins>
            <w:ins w:id="1100" w:author="Sławomir Szałajko" w:date="2022-06-14T12:44:00Z">
              <w:del w:id="1101" w:author="Barbara Skoczeń" w:date="2022-06-23T14:10:00Z">
                <w:r w:rsidR="001D20D9" w:rsidDel="007B7C09">
                  <w:rPr>
                    <w:rFonts w:asciiTheme="minorHAnsi" w:eastAsia="Calibri" w:hAnsiTheme="minorHAnsi" w:cstheme="minorHAnsi"/>
                    <w:sz w:val="20"/>
                    <w:szCs w:val="20"/>
                  </w:rPr>
                  <w:delText xml:space="preserve"> następnie </w:delText>
                </w:r>
              </w:del>
            </w:ins>
            <w:ins w:id="1102" w:author="Sławomir Szałajko" w:date="2022-06-14T12:38:00Z">
              <w:del w:id="1103" w:author="Barbara Skoczeń" w:date="2022-06-23T14:10:00Z">
                <w:r w:rsidRPr="00EE6895" w:rsidDel="007B7C09">
                  <w:rPr>
                    <w:rFonts w:asciiTheme="minorHAnsi" w:eastAsia="Calibri" w:hAnsiTheme="minorHAnsi" w:cstheme="minorHAnsi"/>
                    <w:sz w:val="20"/>
                    <w:szCs w:val="20"/>
                    <w:rPrChange w:id="1104" w:author="Sławomir Szałajko" w:date="2022-06-14T12:38:00Z">
                      <w:rPr>
                        <w:rFonts w:ascii="Cambria" w:eastAsia="Calibri" w:hAnsi="Cambria"/>
                      </w:rPr>
                    </w:rPrChange>
                  </w:rPr>
                  <w:delText>uczestniczyć w realizacji zamówienia.       W trakcie prezentacji trener będzie wykorzystywał prezentację dołączoną do złożonej oferty.</w:delText>
                </w:r>
              </w:del>
            </w:ins>
          </w:p>
          <w:p w14:paraId="6DAB2D16" w14:textId="7BE2211A" w:rsidR="00197F5E" w:rsidRPr="00EE6895" w:rsidDel="007B7C09" w:rsidRDefault="00197F5E">
            <w:pPr>
              <w:widowControl/>
              <w:autoSpaceDE/>
              <w:autoSpaceDN/>
              <w:spacing w:line="276" w:lineRule="auto"/>
              <w:ind w:left="568"/>
              <w:jc w:val="both"/>
              <w:rPr>
                <w:ins w:id="1105" w:author="Sławomir Szałajko" w:date="2022-06-14T12:38:00Z"/>
                <w:del w:id="1106" w:author="Barbara Skoczeń" w:date="2022-06-23T14:10:00Z"/>
                <w:rFonts w:asciiTheme="minorHAnsi" w:eastAsia="Calibri" w:hAnsiTheme="minorHAnsi" w:cstheme="minorHAnsi"/>
                <w:sz w:val="20"/>
                <w:szCs w:val="20"/>
                <w:rPrChange w:id="1107" w:author="Sławomir Szałajko" w:date="2022-06-14T12:38:00Z">
                  <w:rPr>
                    <w:ins w:id="1108" w:author="Sławomir Szałajko" w:date="2022-06-14T12:38:00Z"/>
                    <w:del w:id="1109" w:author="Barbara Skoczeń" w:date="2022-06-23T14:10:00Z"/>
                    <w:rFonts w:ascii="Cambria" w:eastAsia="Calibri" w:hAnsi="Cambria"/>
                  </w:rPr>
                </w:rPrChange>
              </w:rPr>
              <w:pPrChange w:id="1110" w:author="Sławomir Szałajko" w:date="2022-06-14T12:42:00Z">
                <w:pPr>
                  <w:widowControl/>
                  <w:autoSpaceDE/>
                  <w:autoSpaceDN/>
                  <w:spacing w:after="120"/>
                  <w:ind w:left="568"/>
                  <w:jc w:val="both"/>
                </w:pPr>
              </w:pPrChange>
            </w:pPr>
            <w:ins w:id="1111" w:author="Sławomir Szałajko" w:date="2022-06-14T12:38:00Z">
              <w:del w:id="1112" w:author="Barbara Skoczeń" w:date="2022-06-23T14:10:00Z">
                <w:r w:rsidRPr="00EE6895" w:rsidDel="007B7C09">
                  <w:rPr>
                    <w:rFonts w:asciiTheme="minorHAnsi" w:eastAsia="Calibri" w:hAnsiTheme="minorHAnsi" w:cstheme="minorHAnsi"/>
                    <w:sz w:val="20"/>
                    <w:szCs w:val="20"/>
                    <w:rPrChange w:id="1113" w:author="Sławomir Szałajko" w:date="2022-06-14T12:38:00Z">
                      <w:rPr>
                        <w:rFonts w:ascii="Cambria" w:eastAsia="Calibri" w:hAnsi="Cambria"/>
                      </w:rPr>
                    </w:rPrChange>
                  </w:rPr>
                  <w:delText>Zamawiający nie odpowiada za poprawność pod względem technicznym opracowań w formie elektronicznej (np. niesprawny nośnik danych). Zamawiający zastrzega sobie prawo rejestrowania obrazu oraz dźwięku podczas prezentacji.</w:delText>
                </w:r>
              </w:del>
            </w:ins>
          </w:p>
          <w:p w14:paraId="5AED84AD" w14:textId="4D4CC534" w:rsidR="00197F5E" w:rsidRPr="00EE6895" w:rsidDel="007B7C09" w:rsidRDefault="00197F5E">
            <w:pPr>
              <w:widowControl/>
              <w:autoSpaceDE/>
              <w:autoSpaceDN/>
              <w:spacing w:line="276" w:lineRule="auto"/>
              <w:ind w:left="568"/>
              <w:jc w:val="both"/>
              <w:rPr>
                <w:ins w:id="1114" w:author="Sławomir Szałajko" w:date="2022-06-14T12:38:00Z"/>
                <w:del w:id="1115" w:author="Barbara Skoczeń" w:date="2022-06-23T14:10:00Z"/>
                <w:rFonts w:asciiTheme="minorHAnsi" w:eastAsia="Calibri" w:hAnsiTheme="minorHAnsi" w:cstheme="minorHAnsi"/>
                <w:sz w:val="20"/>
                <w:szCs w:val="20"/>
                <w:rPrChange w:id="1116" w:author="Sławomir Szałajko" w:date="2022-06-14T12:38:00Z">
                  <w:rPr>
                    <w:ins w:id="1117" w:author="Sławomir Szałajko" w:date="2022-06-14T12:38:00Z"/>
                    <w:del w:id="1118" w:author="Barbara Skoczeń" w:date="2022-06-23T14:10:00Z"/>
                    <w:rFonts w:ascii="Cambria" w:eastAsia="Calibri" w:hAnsi="Cambria"/>
                  </w:rPr>
                </w:rPrChange>
              </w:rPr>
              <w:pPrChange w:id="1119" w:author="Sławomir Szałajko" w:date="2022-06-14T12:42:00Z">
                <w:pPr>
                  <w:widowControl/>
                  <w:autoSpaceDE/>
                  <w:autoSpaceDN/>
                  <w:spacing w:after="120"/>
                  <w:ind w:left="568"/>
                  <w:jc w:val="both"/>
                </w:pPr>
              </w:pPrChange>
            </w:pPr>
            <w:ins w:id="1120" w:author="Sławomir Szałajko" w:date="2022-06-14T12:38:00Z">
              <w:del w:id="1121" w:author="Barbara Skoczeń" w:date="2022-06-23T14:10:00Z">
                <w:r w:rsidRPr="00EE6895" w:rsidDel="007B7C09">
                  <w:rPr>
                    <w:rFonts w:asciiTheme="minorHAnsi" w:eastAsia="Calibri" w:hAnsiTheme="minorHAnsi" w:cstheme="minorHAnsi"/>
                    <w:sz w:val="20"/>
                    <w:szCs w:val="20"/>
                    <w:rPrChange w:id="1122" w:author="Sławomir Szałajko" w:date="2022-06-14T12:38:00Z">
                      <w:rPr>
                        <w:rFonts w:ascii="Cambria" w:eastAsia="Calibri" w:hAnsi="Cambria"/>
                      </w:rPr>
                    </w:rPrChange>
                  </w:rPr>
                  <w:delText xml:space="preserve">Czas do dyspozycji trenera na przeprowadzenie prezentacji wyniesie – maks. 45 minut. Komisja przetargowa będzie miała możliwość zadania trenerowi pytań dotyczących obszaru tematycznego związanego z prezentacją. </w:delText>
                </w:r>
              </w:del>
            </w:ins>
          </w:p>
          <w:p w14:paraId="6507B909" w14:textId="3AA1E54B" w:rsidR="00197F5E" w:rsidRPr="00EE6895" w:rsidDel="007B7C09" w:rsidRDefault="00197F5E">
            <w:pPr>
              <w:widowControl/>
              <w:autoSpaceDE/>
              <w:autoSpaceDN/>
              <w:spacing w:line="276" w:lineRule="auto"/>
              <w:ind w:left="568"/>
              <w:jc w:val="both"/>
              <w:rPr>
                <w:ins w:id="1123" w:author="Sławomir Szałajko" w:date="2022-06-14T12:38:00Z"/>
                <w:del w:id="1124" w:author="Barbara Skoczeń" w:date="2022-06-23T14:10:00Z"/>
                <w:rFonts w:asciiTheme="minorHAnsi" w:eastAsia="Calibri" w:hAnsiTheme="minorHAnsi" w:cstheme="minorHAnsi"/>
                <w:sz w:val="20"/>
                <w:szCs w:val="20"/>
                <w:rPrChange w:id="1125" w:author="Sławomir Szałajko" w:date="2022-06-14T12:38:00Z">
                  <w:rPr>
                    <w:ins w:id="1126" w:author="Sławomir Szałajko" w:date="2022-06-14T12:38:00Z"/>
                    <w:del w:id="1127" w:author="Barbara Skoczeń" w:date="2022-06-23T14:10:00Z"/>
                    <w:rFonts w:ascii="Cambria" w:eastAsia="Calibri" w:hAnsi="Cambria"/>
                  </w:rPr>
                </w:rPrChange>
              </w:rPr>
              <w:pPrChange w:id="1128" w:author="Sławomir Szałajko" w:date="2022-06-14T12:42:00Z">
                <w:pPr>
                  <w:widowControl/>
                  <w:autoSpaceDE/>
                  <w:autoSpaceDN/>
                  <w:spacing w:after="120"/>
                  <w:ind w:left="568"/>
                  <w:jc w:val="both"/>
                </w:pPr>
              </w:pPrChange>
            </w:pPr>
            <w:ins w:id="1129" w:author="Sławomir Szałajko" w:date="2022-06-14T12:38:00Z">
              <w:del w:id="1130" w:author="Barbara Skoczeń" w:date="2022-06-23T14:10:00Z">
                <w:r w:rsidRPr="00EE6895" w:rsidDel="007B7C09">
                  <w:rPr>
                    <w:rFonts w:asciiTheme="minorHAnsi" w:eastAsia="Calibri" w:hAnsiTheme="minorHAnsi" w:cstheme="minorHAnsi"/>
                    <w:sz w:val="20"/>
                    <w:szCs w:val="20"/>
                    <w:rPrChange w:id="1131" w:author="Sławomir Szałajko" w:date="2022-06-14T12:38:00Z">
                      <w:rPr>
                        <w:rFonts w:ascii="Cambria" w:eastAsia="Calibri" w:hAnsi="Cambria"/>
                      </w:rPr>
                    </w:rPrChange>
                  </w:rPr>
                  <w:delText>Poszczególne elementy związane z kryteriami będą oceniane na podstawie formularzy oceny wypełnionych przez członków komisji przetargowej będących pracownikami Zamawiającego - powołanych do wykonania czynności oceny ofert w ramach wymienionych wyżej elementów. Komisja ocenia w składzie min. 3 członków. Każda prezentacja będzie oceniana przez taką samą liczbę członków komisji.</w:delText>
                </w:r>
              </w:del>
            </w:ins>
          </w:p>
          <w:p w14:paraId="03FC847E" w14:textId="08E4C725" w:rsidR="00EC604C" w:rsidRPr="00EE6895" w:rsidDel="007B7C09" w:rsidRDefault="00197F5E">
            <w:pPr>
              <w:widowControl/>
              <w:autoSpaceDE/>
              <w:autoSpaceDN/>
              <w:spacing w:line="276" w:lineRule="auto"/>
              <w:ind w:left="568"/>
              <w:jc w:val="both"/>
              <w:rPr>
                <w:ins w:id="1132" w:author="Sławomir Szałajko" w:date="2022-06-14T12:38:00Z"/>
                <w:del w:id="1133" w:author="Barbara Skoczeń" w:date="2022-06-23T14:10:00Z"/>
                <w:rFonts w:asciiTheme="minorHAnsi" w:eastAsia="Calibri" w:hAnsiTheme="minorHAnsi" w:cstheme="minorHAnsi"/>
                <w:sz w:val="20"/>
                <w:szCs w:val="20"/>
                <w:rPrChange w:id="1134" w:author="Sławomir Szałajko" w:date="2022-06-14T12:38:00Z">
                  <w:rPr>
                    <w:ins w:id="1135" w:author="Sławomir Szałajko" w:date="2022-06-14T12:38:00Z"/>
                    <w:del w:id="1136" w:author="Barbara Skoczeń" w:date="2022-06-23T14:10:00Z"/>
                    <w:rFonts w:ascii="Cambria" w:eastAsia="Calibri" w:hAnsi="Cambria"/>
                  </w:rPr>
                </w:rPrChange>
              </w:rPr>
              <w:pPrChange w:id="1137" w:author="Barbara Skoczeń" w:date="2022-06-23T08:31:00Z">
                <w:pPr>
                  <w:widowControl/>
                  <w:autoSpaceDE/>
                  <w:autoSpaceDN/>
                  <w:spacing w:after="120"/>
                  <w:ind w:left="568"/>
                  <w:jc w:val="both"/>
                </w:pPr>
              </w:pPrChange>
            </w:pPr>
            <w:ins w:id="1138" w:author="Sławomir Szałajko" w:date="2022-06-14T12:38:00Z">
              <w:del w:id="1139" w:author="Barbara Skoczeń" w:date="2022-06-23T14:10:00Z">
                <w:r w:rsidRPr="00EE6895" w:rsidDel="007B7C09">
                  <w:rPr>
                    <w:rFonts w:asciiTheme="minorHAnsi" w:eastAsia="Calibri" w:hAnsiTheme="minorHAnsi" w:cstheme="minorHAnsi"/>
                    <w:sz w:val="20"/>
                    <w:szCs w:val="20"/>
                    <w:rPrChange w:id="1140" w:author="Sławomir Szałajko" w:date="2022-06-14T12:38:00Z">
                      <w:rPr>
                        <w:rFonts w:ascii="Cambria" w:eastAsia="Calibri" w:hAnsi="Cambria"/>
                      </w:rPr>
                    </w:rPrChange>
                  </w:rPr>
                  <w:delText>Z poszczególnych ocen prezentacji dokonanych przez członków komisji zostanie wyciągnięta średnia arytmetyczna. Uzyskana w ten sposób liczba punktów, będzie stanowiła końcową ocenę uzyskaną przez ofertę w kryterium „Jakość”.</w:delText>
                </w:r>
              </w:del>
            </w:ins>
          </w:p>
          <w:p w14:paraId="386DA22F" w14:textId="5F09D0AD" w:rsidR="0040297A" w:rsidRPr="00197F5E" w:rsidDel="007B7C09" w:rsidRDefault="0040297A">
            <w:pPr>
              <w:rPr>
                <w:del w:id="1141" w:author="Barbara Skoczeń" w:date="2022-06-23T14:10:00Z"/>
                <w:rFonts w:asciiTheme="minorHAnsi" w:hAnsiTheme="minorHAnsi" w:cstheme="minorHAnsi"/>
                <w:sz w:val="18"/>
                <w:szCs w:val="18"/>
                <w:lang w:eastAsia="pl-PL"/>
                <w:rPrChange w:id="1142" w:author="Sławomir Szałajko" w:date="2022-06-14T12:38:00Z">
                  <w:rPr>
                    <w:del w:id="1143" w:author="Barbara Skoczeń" w:date="2022-06-23T14:10:00Z"/>
                    <w:lang w:eastAsia="pl-PL"/>
                  </w:rPr>
                </w:rPrChange>
              </w:rPr>
              <w:pPrChange w:id="1144" w:author="Sławomir Szałajko" w:date="2022-06-14T12:38:00Z">
                <w:pPr>
                  <w:pStyle w:val="Akapitzlist"/>
                  <w:widowControl/>
                  <w:autoSpaceDE/>
                  <w:autoSpaceDN/>
                  <w:spacing w:line="276" w:lineRule="auto"/>
                  <w:ind w:left="319" w:firstLine="0"/>
                  <w:contextualSpacing/>
                </w:pPr>
              </w:pPrChange>
            </w:pPr>
            <w:del w:id="1145" w:author="Barbara Skoczeń" w:date="2022-06-23T14:10:00Z">
              <w:r w:rsidRPr="00197F5E" w:rsidDel="007B7C09">
                <w:rPr>
                  <w:rFonts w:asciiTheme="minorHAnsi" w:hAnsiTheme="minorHAnsi" w:cstheme="minorHAnsi"/>
                  <w:sz w:val="18"/>
                  <w:szCs w:val="18"/>
                  <w:lang w:eastAsia="pl-PL"/>
                  <w:rPrChange w:id="1146" w:author="Sławomir Szałajko" w:date="2022-06-14T12:38:00Z">
                    <w:rPr>
                      <w:lang w:eastAsia="pl-PL"/>
                    </w:rPr>
                  </w:rPrChange>
                </w:rPr>
                <w:delText>Przez aspekty społeczne zamawiający rozumie zatrudnienie i utrzymanie zatrudnienia przez cały okres realizacji umowy osoby niepełnosprawnej, w rozumieniu ustawy z dnia 27 sierpnia 1997 r. o rehabilitacji zawodowej i społecznej oraz zatrudnieniu osób niepełnosprawnych (Dz.U. z 2021 r., poz. 573 ze zm.)</w:delText>
              </w:r>
            </w:del>
          </w:p>
          <w:p w14:paraId="7F15C986" w14:textId="4F7D486B" w:rsidR="0040297A" w:rsidRPr="00197F5E" w:rsidDel="007B7C09" w:rsidRDefault="0040297A">
            <w:pPr>
              <w:rPr>
                <w:del w:id="1147" w:author="Barbara Skoczeń" w:date="2022-06-23T14:10:00Z"/>
                <w:rFonts w:asciiTheme="minorHAnsi" w:hAnsiTheme="minorHAnsi" w:cstheme="minorHAnsi"/>
                <w:sz w:val="18"/>
                <w:szCs w:val="18"/>
                <w:lang w:eastAsia="pl-PL"/>
                <w:rPrChange w:id="1148" w:author="Sławomir Szałajko" w:date="2022-06-14T12:38:00Z">
                  <w:rPr>
                    <w:del w:id="1149" w:author="Barbara Skoczeń" w:date="2022-06-23T14:10:00Z"/>
                    <w:lang w:eastAsia="pl-PL"/>
                  </w:rPr>
                </w:rPrChange>
              </w:rPr>
              <w:pPrChange w:id="1150" w:author="Sławomir Szałajko" w:date="2022-06-14T12:38:00Z">
                <w:pPr>
                  <w:pStyle w:val="Akapitzlist"/>
                  <w:widowControl/>
                  <w:autoSpaceDE/>
                  <w:autoSpaceDN/>
                  <w:spacing w:line="276" w:lineRule="auto"/>
                  <w:ind w:left="319" w:firstLine="0"/>
                  <w:contextualSpacing/>
                </w:pPr>
              </w:pPrChange>
            </w:pPr>
            <w:del w:id="1151" w:author="Barbara Skoczeń" w:date="2022-06-23T14:10:00Z">
              <w:r w:rsidRPr="00197F5E" w:rsidDel="007B7C09">
                <w:rPr>
                  <w:rFonts w:asciiTheme="minorHAnsi" w:hAnsiTheme="minorHAnsi" w:cstheme="minorHAnsi"/>
                  <w:sz w:val="18"/>
                  <w:szCs w:val="18"/>
                  <w:lang w:eastAsia="pl-PL"/>
                  <w:rPrChange w:id="1152" w:author="Sławomir Szałajko" w:date="2022-06-14T12:38:00Z">
                    <w:rPr>
                      <w:lang w:eastAsia="pl-PL"/>
                    </w:rPr>
                  </w:rPrChange>
                </w:rPr>
                <w:delText>W ramach kryterium aspekty społeczne wykonawcom zostaną przypisane punkty wg poniższych zasad:</w:delText>
              </w:r>
            </w:del>
          </w:p>
          <w:p w14:paraId="01E12460" w14:textId="1180B7DE" w:rsidR="0040297A" w:rsidRPr="00197F5E" w:rsidDel="007B7C09" w:rsidRDefault="0040297A">
            <w:pPr>
              <w:rPr>
                <w:del w:id="1153" w:author="Barbara Skoczeń" w:date="2022-06-23T14:10:00Z"/>
                <w:rFonts w:asciiTheme="minorHAnsi" w:hAnsiTheme="minorHAnsi" w:cstheme="minorHAnsi"/>
                <w:sz w:val="18"/>
                <w:szCs w:val="18"/>
                <w:lang w:eastAsia="pl-PL"/>
                <w:rPrChange w:id="1154" w:author="Sławomir Szałajko" w:date="2022-06-14T12:38:00Z">
                  <w:rPr>
                    <w:del w:id="1155" w:author="Barbara Skoczeń" w:date="2022-06-23T14:10:00Z"/>
                    <w:lang w:eastAsia="pl-PL"/>
                  </w:rPr>
                </w:rPrChange>
              </w:rPr>
              <w:pPrChange w:id="1156" w:author="Sławomir Szałajko" w:date="2022-06-14T12:38:00Z">
                <w:pPr>
                  <w:pStyle w:val="Akapitzlist"/>
                  <w:widowControl/>
                  <w:autoSpaceDE/>
                  <w:autoSpaceDN/>
                  <w:spacing w:line="276" w:lineRule="auto"/>
                  <w:ind w:left="1028" w:hanging="425"/>
                  <w:contextualSpacing/>
                </w:pPr>
              </w:pPrChange>
            </w:pPr>
            <w:del w:id="1157" w:author="Barbara Skoczeń" w:date="2022-06-23T14:10:00Z">
              <w:r w:rsidRPr="00197F5E" w:rsidDel="007B7C09">
                <w:rPr>
                  <w:rFonts w:asciiTheme="minorHAnsi" w:hAnsiTheme="minorHAnsi" w:cstheme="minorHAnsi"/>
                  <w:sz w:val="18"/>
                  <w:szCs w:val="18"/>
                  <w:lang w:eastAsia="pl-PL"/>
                  <w:rPrChange w:id="1158" w:author="Sławomir Szałajko" w:date="2022-06-14T12:38:00Z">
                    <w:rPr>
                      <w:lang w:eastAsia="pl-PL"/>
                    </w:rPr>
                  </w:rPrChange>
                </w:rPr>
                <w:delText>•</w:delText>
              </w:r>
              <w:r w:rsidRPr="00197F5E" w:rsidDel="007B7C09">
                <w:rPr>
                  <w:rFonts w:asciiTheme="minorHAnsi" w:hAnsiTheme="minorHAnsi" w:cstheme="minorHAnsi"/>
                  <w:sz w:val="18"/>
                  <w:szCs w:val="18"/>
                  <w:lang w:eastAsia="pl-PL"/>
                  <w:rPrChange w:id="1159" w:author="Sławomir Szałajko" w:date="2022-06-14T12:38:00Z">
                    <w:rPr>
                      <w:lang w:eastAsia="pl-PL"/>
                    </w:rPr>
                  </w:rPrChange>
                </w:rPr>
                <w:tab/>
                <w:delText>w przypadku braku zatrudnienia przy realizacji zamówienia osoby niepełnosprawnej w wymiarze minimum 1/</w:delText>
              </w:r>
              <w:r w:rsidR="009B77ED" w:rsidRPr="00197F5E" w:rsidDel="007B7C09">
                <w:rPr>
                  <w:rFonts w:asciiTheme="minorHAnsi" w:hAnsiTheme="minorHAnsi" w:cstheme="minorHAnsi"/>
                  <w:sz w:val="18"/>
                  <w:szCs w:val="18"/>
                  <w:lang w:eastAsia="pl-PL"/>
                  <w:rPrChange w:id="1160" w:author="Sławomir Szałajko" w:date="2022-06-14T12:38:00Z">
                    <w:rPr>
                      <w:lang w:eastAsia="pl-PL"/>
                    </w:rPr>
                  </w:rPrChange>
                </w:rPr>
                <w:delText>4</w:delText>
              </w:r>
              <w:r w:rsidRPr="00197F5E" w:rsidDel="007B7C09">
                <w:rPr>
                  <w:rFonts w:asciiTheme="minorHAnsi" w:hAnsiTheme="minorHAnsi" w:cstheme="minorHAnsi"/>
                  <w:sz w:val="18"/>
                  <w:szCs w:val="18"/>
                  <w:lang w:eastAsia="pl-PL"/>
                  <w:rPrChange w:id="1161" w:author="Sławomir Szałajko" w:date="2022-06-14T12:38:00Z">
                    <w:rPr>
                      <w:lang w:eastAsia="pl-PL"/>
                    </w:rPr>
                  </w:rPrChange>
                </w:rPr>
                <w:delText xml:space="preserve"> etatu – 0 punktów</w:delText>
              </w:r>
            </w:del>
          </w:p>
          <w:p w14:paraId="2827170E" w14:textId="29559A3E" w:rsidR="0040297A" w:rsidRPr="00197F5E" w:rsidDel="007B7C09" w:rsidRDefault="0040297A">
            <w:pPr>
              <w:rPr>
                <w:del w:id="1162" w:author="Barbara Skoczeń" w:date="2022-06-23T14:10:00Z"/>
                <w:rFonts w:asciiTheme="minorHAnsi" w:hAnsiTheme="minorHAnsi" w:cstheme="minorHAnsi"/>
                <w:b/>
                <w:bCs/>
                <w:sz w:val="18"/>
                <w:szCs w:val="18"/>
                <w:lang w:eastAsia="pl-PL"/>
                <w:rPrChange w:id="1163" w:author="Sławomir Szałajko" w:date="2022-06-14T12:38:00Z">
                  <w:rPr>
                    <w:del w:id="1164" w:author="Barbara Skoczeń" w:date="2022-06-23T14:10:00Z"/>
                    <w:b/>
                    <w:bCs/>
                    <w:lang w:eastAsia="pl-PL"/>
                  </w:rPr>
                </w:rPrChange>
              </w:rPr>
              <w:pPrChange w:id="1165" w:author="Sławomir Szałajko" w:date="2022-06-14T12:38:00Z">
                <w:pPr>
                  <w:pStyle w:val="Akapitzlist"/>
                  <w:widowControl/>
                  <w:autoSpaceDE/>
                  <w:autoSpaceDN/>
                  <w:spacing w:before="0" w:line="276" w:lineRule="auto"/>
                  <w:ind w:left="1028" w:hanging="425"/>
                  <w:contextualSpacing/>
                </w:pPr>
              </w:pPrChange>
            </w:pPr>
            <w:del w:id="1166" w:author="Barbara Skoczeń" w:date="2022-06-23T14:10:00Z">
              <w:r w:rsidRPr="00197F5E" w:rsidDel="007B7C09">
                <w:rPr>
                  <w:rFonts w:asciiTheme="minorHAnsi" w:hAnsiTheme="minorHAnsi" w:cstheme="minorHAnsi"/>
                  <w:sz w:val="18"/>
                  <w:szCs w:val="18"/>
                  <w:lang w:eastAsia="pl-PL"/>
                  <w:rPrChange w:id="1167" w:author="Sławomir Szałajko" w:date="2022-06-14T12:38:00Z">
                    <w:rPr>
                      <w:lang w:eastAsia="pl-PL"/>
                    </w:rPr>
                  </w:rPrChange>
                </w:rPr>
                <w:delText>•</w:delText>
              </w:r>
              <w:r w:rsidRPr="00197F5E" w:rsidDel="007B7C09">
                <w:rPr>
                  <w:rFonts w:asciiTheme="minorHAnsi" w:hAnsiTheme="minorHAnsi" w:cstheme="minorHAnsi"/>
                  <w:sz w:val="18"/>
                  <w:szCs w:val="18"/>
                  <w:lang w:eastAsia="pl-PL"/>
                  <w:rPrChange w:id="1168" w:author="Sławomir Szałajko" w:date="2022-06-14T12:38:00Z">
                    <w:rPr>
                      <w:lang w:eastAsia="pl-PL"/>
                    </w:rPr>
                  </w:rPrChange>
                </w:rPr>
                <w:tab/>
                <w:delText>w przypadku zatrudnienia przy realizacji zamówienia osoby niepełnosprawnej w wymiarze minimum 1/</w:delText>
              </w:r>
              <w:r w:rsidR="009B77ED" w:rsidRPr="00197F5E" w:rsidDel="007B7C09">
                <w:rPr>
                  <w:rFonts w:asciiTheme="minorHAnsi" w:hAnsiTheme="minorHAnsi" w:cstheme="minorHAnsi"/>
                  <w:sz w:val="18"/>
                  <w:szCs w:val="18"/>
                  <w:lang w:eastAsia="pl-PL"/>
                  <w:rPrChange w:id="1169" w:author="Sławomir Szałajko" w:date="2022-06-14T12:38:00Z">
                    <w:rPr>
                      <w:lang w:eastAsia="pl-PL"/>
                    </w:rPr>
                  </w:rPrChange>
                </w:rPr>
                <w:delText>4</w:delText>
              </w:r>
              <w:r w:rsidRPr="00197F5E" w:rsidDel="007B7C09">
                <w:rPr>
                  <w:rFonts w:asciiTheme="minorHAnsi" w:hAnsiTheme="minorHAnsi" w:cstheme="minorHAnsi"/>
                  <w:sz w:val="18"/>
                  <w:szCs w:val="18"/>
                  <w:lang w:eastAsia="pl-PL"/>
                  <w:rPrChange w:id="1170" w:author="Sławomir Szałajko" w:date="2022-06-14T12:38:00Z">
                    <w:rPr>
                      <w:lang w:eastAsia="pl-PL"/>
                    </w:rPr>
                  </w:rPrChange>
                </w:rPr>
                <w:delText xml:space="preserve"> etatu – 5 punktów.</w:delText>
              </w:r>
            </w:del>
          </w:p>
        </w:tc>
        <w:tc>
          <w:tcPr>
            <w:tcW w:w="623" w:type="pct"/>
            <w:vAlign w:val="center"/>
          </w:tcPr>
          <w:p w14:paraId="7EAC3AD1" w14:textId="2941BF29" w:rsidR="00A66D3C" w:rsidDel="007B7C09" w:rsidRDefault="0040297A" w:rsidP="00AD0DAC">
            <w:pPr>
              <w:jc w:val="both"/>
              <w:rPr>
                <w:del w:id="1171" w:author="Barbara Skoczeń" w:date="2022-06-23T14:10:00Z"/>
                <w:rFonts w:asciiTheme="minorHAnsi" w:hAnsiTheme="minorHAnsi" w:cstheme="minorHAnsi"/>
                <w:sz w:val="20"/>
                <w:szCs w:val="20"/>
                <w:lang w:eastAsia="pl-PL"/>
              </w:rPr>
            </w:pPr>
            <w:del w:id="1172" w:author="Barbara Skoczeń" w:date="2022-06-23T14:10:00Z">
              <w:r w:rsidDel="007B7C09">
                <w:rPr>
                  <w:rFonts w:asciiTheme="minorHAnsi" w:hAnsiTheme="minorHAnsi" w:cstheme="minorHAnsi"/>
                  <w:sz w:val="20"/>
                  <w:szCs w:val="20"/>
                  <w:lang w:eastAsia="pl-PL"/>
                </w:rPr>
                <w:lastRenderedPageBreak/>
                <w:delText xml:space="preserve">max. </w:delText>
              </w:r>
            </w:del>
            <w:ins w:id="1173" w:author="Sławomir Szałajko" w:date="2022-06-14T12:37:00Z">
              <w:del w:id="1174" w:author="Barbara Skoczeń" w:date="2022-06-23T14:10:00Z">
                <w:r w:rsidR="00197F5E" w:rsidDel="007B7C09">
                  <w:rPr>
                    <w:rFonts w:asciiTheme="minorHAnsi" w:hAnsiTheme="minorHAnsi" w:cstheme="minorHAnsi"/>
                    <w:sz w:val="20"/>
                    <w:szCs w:val="20"/>
                    <w:lang w:eastAsia="pl-PL"/>
                  </w:rPr>
                  <w:delText>60</w:delText>
                </w:r>
              </w:del>
            </w:ins>
            <w:del w:id="1175" w:author="Barbara Skoczeń" w:date="2022-06-23T14:10:00Z">
              <w:r w:rsidDel="007B7C09">
                <w:rPr>
                  <w:rFonts w:asciiTheme="minorHAnsi" w:hAnsiTheme="minorHAnsi" w:cstheme="minorHAnsi"/>
                  <w:sz w:val="20"/>
                  <w:szCs w:val="20"/>
                  <w:lang w:eastAsia="pl-PL"/>
                </w:rPr>
                <w:delText>5</w:delText>
              </w:r>
            </w:del>
          </w:p>
        </w:tc>
      </w:tr>
    </w:tbl>
    <w:p w14:paraId="448358FA" w14:textId="2FE157F0" w:rsidR="00E25A6F" w:rsidRPr="00F857C8" w:rsidDel="007B7C09" w:rsidRDefault="00E25A6F" w:rsidP="00E25A6F">
      <w:pPr>
        <w:spacing w:line="276" w:lineRule="auto"/>
        <w:jc w:val="both"/>
        <w:rPr>
          <w:del w:id="1176" w:author="Barbara Skoczeń" w:date="2022-06-23T14:10:00Z"/>
          <w:rFonts w:ascii="Calibri" w:hAnsi="Calibri" w:cs="Calibri"/>
          <w:b/>
          <w:bCs/>
          <w:lang w:eastAsia="pl-PL"/>
        </w:rPr>
      </w:pPr>
    </w:p>
    <w:p w14:paraId="09BE348E" w14:textId="14ECF503" w:rsidR="0030184A" w:rsidRPr="0030184A" w:rsidDel="007B7C09" w:rsidRDefault="0030184A">
      <w:pPr>
        <w:ind w:left="284"/>
        <w:jc w:val="both"/>
        <w:rPr>
          <w:del w:id="1177" w:author="Barbara Skoczeń" w:date="2022-06-23T14:10:00Z"/>
          <w:rFonts w:ascii="Calibri" w:hAnsi="Calibri"/>
          <w:lang w:eastAsia="pl-PL"/>
        </w:rPr>
        <w:pPrChange w:id="1178" w:author="Sławomir Szałajko" w:date="2022-06-14T12:45:00Z">
          <w:pPr>
            <w:jc w:val="both"/>
          </w:pPr>
        </w:pPrChange>
      </w:pPr>
      <w:del w:id="1179" w:author="Barbara Skoczeń" w:date="2022-06-23T14:10:00Z">
        <w:r w:rsidRPr="0030184A" w:rsidDel="007B7C09">
          <w:rPr>
            <w:rFonts w:ascii="Calibri" w:hAnsi="Calibri"/>
            <w:lang w:eastAsia="pl-PL"/>
          </w:rPr>
          <w:delText xml:space="preserve">Za najkorzystniejszą zostanie uznana oferta, która uzyska łącznie największą liczbę punktów (P) </w:delText>
        </w:r>
        <w:r w:rsidRPr="0030184A" w:rsidDel="007B7C09">
          <w:rPr>
            <w:rFonts w:ascii="Calibri" w:hAnsi="Calibri"/>
            <w:lang w:eastAsia="pl-PL"/>
          </w:rPr>
          <w:lastRenderedPageBreak/>
          <w:delText xml:space="preserve">wyliczoną zgodnie z poniższym wzorem: P = C + </w:delText>
        </w:r>
      </w:del>
      <w:ins w:id="1180" w:author="Sławomir Szałajko" w:date="2022-06-14T12:44:00Z">
        <w:del w:id="1181" w:author="Barbara Skoczeń" w:date="2022-06-23T14:10:00Z">
          <w:r w:rsidR="001D20D9" w:rsidDel="007B7C09">
            <w:rPr>
              <w:rFonts w:ascii="Calibri" w:hAnsi="Calibri"/>
              <w:lang w:eastAsia="pl-PL"/>
            </w:rPr>
            <w:delText>J</w:delText>
          </w:r>
        </w:del>
      </w:ins>
      <w:del w:id="1182" w:author="Barbara Skoczeń" w:date="2022-06-23T14:10:00Z">
        <w:r w:rsidRPr="0030184A" w:rsidDel="007B7C09">
          <w:rPr>
            <w:rFonts w:ascii="Calibri" w:hAnsi="Calibri"/>
            <w:lang w:eastAsia="pl-PL"/>
          </w:rPr>
          <w:delText>A</w:delText>
        </w:r>
      </w:del>
    </w:p>
    <w:p w14:paraId="60F2D77E" w14:textId="0DE4E70E" w:rsidR="0030184A" w:rsidRPr="0030184A" w:rsidDel="007B7C09" w:rsidRDefault="0030184A">
      <w:pPr>
        <w:ind w:left="284"/>
        <w:jc w:val="both"/>
        <w:rPr>
          <w:del w:id="1183" w:author="Barbara Skoczeń" w:date="2022-06-23T14:10:00Z"/>
          <w:rFonts w:ascii="Calibri" w:hAnsi="Calibri"/>
          <w:lang w:eastAsia="pl-PL"/>
        </w:rPr>
        <w:pPrChange w:id="1184" w:author="Sławomir Szałajko" w:date="2022-06-14T12:45:00Z">
          <w:pPr>
            <w:jc w:val="both"/>
          </w:pPr>
        </w:pPrChange>
      </w:pPr>
      <w:del w:id="1185" w:author="Barbara Skoczeń" w:date="2022-06-23T14:10:00Z">
        <w:r w:rsidRPr="0030184A" w:rsidDel="007B7C09">
          <w:rPr>
            <w:rFonts w:ascii="Calibri" w:hAnsi="Calibri"/>
            <w:lang w:eastAsia="pl-PL"/>
          </w:rPr>
          <w:delText>gdzie:</w:delText>
        </w:r>
      </w:del>
    </w:p>
    <w:p w14:paraId="5F41E78B" w14:textId="64A9C2FB" w:rsidR="0030184A" w:rsidRPr="0030184A" w:rsidDel="007B7C09" w:rsidRDefault="0030184A">
      <w:pPr>
        <w:ind w:left="284"/>
        <w:jc w:val="both"/>
        <w:rPr>
          <w:del w:id="1186" w:author="Barbara Skoczeń" w:date="2022-06-23T14:10:00Z"/>
          <w:rFonts w:ascii="Calibri" w:hAnsi="Calibri"/>
          <w:lang w:eastAsia="pl-PL"/>
        </w:rPr>
        <w:pPrChange w:id="1187" w:author="Sławomir Szałajko" w:date="2022-06-14T12:45:00Z">
          <w:pPr>
            <w:jc w:val="both"/>
          </w:pPr>
        </w:pPrChange>
      </w:pPr>
      <w:del w:id="1188" w:author="Barbara Skoczeń" w:date="2022-06-23T14:10:00Z">
        <w:r w:rsidRPr="0030184A" w:rsidDel="007B7C09">
          <w:rPr>
            <w:rFonts w:ascii="Calibri" w:hAnsi="Calibri"/>
            <w:lang w:eastAsia="pl-PL"/>
          </w:rPr>
          <w:delText>P – łączna liczba punktów oferty ocenianej,</w:delText>
        </w:r>
      </w:del>
    </w:p>
    <w:p w14:paraId="7E5CB97A" w14:textId="000848DF" w:rsidR="0030184A" w:rsidRPr="0030184A" w:rsidDel="007B7C09" w:rsidRDefault="0030184A">
      <w:pPr>
        <w:ind w:left="284"/>
        <w:jc w:val="both"/>
        <w:rPr>
          <w:del w:id="1189" w:author="Barbara Skoczeń" w:date="2022-06-23T14:10:00Z"/>
          <w:rFonts w:ascii="Calibri" w:hAnsi="Calibri"/>
          <w:lang w:eastAsia="pl-PL"/>
        </w:rPr>
        <w:pPrChange w:id="1190" w:author="Sławomir Szałajko" w:date="2022-06-14T12:45:00Z">
          <w:pPr>
            <w:jc w:val="both"/>
          </w:pPr>
        </w:pPrChange>
      </w:pPr>
      <w:del w:id="1191" w:author="Barbara Skoczeń" w:date="2022-06-23T14:10:00Z">
        <w:r w:rsidRPr="0030184A" w:rsidDel="007B7C09">
          <w:rPr>
            <w:rFonts w:ascii="Calibri" w:hAnsi="Calibri"/>
            <w:lang w:eastAsia="pl-PL"/>
          </w:rPr>
          <w:delText>C – liczba punktów uzyskanych w kryterium „cena”,</w:delText>
        </w:r>
      </w:del>
    </w:p>
    <w:p w14:paraId="5FB009B4" w14:textId="3A80DA01" w:rsidR="00E25A6F" w:rsidRPr="00B83BB1" w:rsidDel="007B7C09" w:rsidRDefault="001D20D9">
      <w:pPr>
        <w:ind w:left="284"/>
        <w:jc w:val="both"/>
        <w:rPr>
          <w:del w:id="1192" w:author="Barbara Skoczeń" w:date="2022-06-23T14:10:00Z"/>
          <w:rFonts w:ascii="Calibri" w:hAnsi="Calibri"/>
          <w:lang w:eastAsia="pl-PL"/>
        </w:rPr>
        <w:pPrChange w:id="1193" w:author="Sławomir Szałajko" w:date="2022-06-14T12:45:00Z">
          <w:pPr>
            <w:jc w:val="both"/>
          </w:pPr>
        </w:pPrChange>
      </w:pPr>
      <w:ins w:id="1194" w:author="Sławomir Szałajko" w:date="2022-06-14T12:44:00Z">
        <w:del w:id="1195" w:author="Barbara Skoczeń" w:date="2022-06-23T14:10:00Z">
          <w:r w:rsidDel="007B7C09">
            <w:rPr>
              <w:rFonts w:ascii="Calibri" w:hAnsi="Calibri"/>
              <w:lang w:eastAsia="pl-PL"/>
            </w:rPr>
            <w:delText>J</w:delText>
          </w:r>
        </w:del>
      </w:ins>
      <w:del w:id="1196" w:author="Barbara Skoczeń" w:date="2022-06-23T14:10:00Z">
        <w:r w:rsidR="0030184A" w:rsidRPr="0030184A" w:rsidDel="007B7C09">
          <w:rPr>
            <w:rFonts w:ascii="Calibri" w:hAnsi="Calibri"/>
            <w:lang w:eastAsia="pl-PL"/>
          </w:rPr>
          <w:delText>A – liczba punktów uzyskanych w kryterium „aspekt społeczny</w:delText>
        </w:r>
      </w:del>
      <w:ins w:id="1197" w:author="Sławomir Szałajko" w:date="2022-06-14T12:45:00Z">
        <w:del w:id="1198" w:author="Barbara Skoczeń" w:date="2022-06-23T14:10:00Z">
          <w:r w:rsidDel="007B7C09">
            <w:rPr>
              <w:rFonts w:ascii="Calibri" w:hAnsi="Calibri"/>
              <w:lang w:eastAsia="pl-PL"/>
            </w:rPr>
            <w:delText>jakość</w:delText>
          </w:r>
        </w:del>
      </w:ins>
      <w:del w:id="1199" w:author="Barbara Skoczeń" w:date="2022-06-23T14:10:00Z">
        <w:r w:rsidR="0030184A" w:rsidRPr="0030184A" w:rsidDel="007B7C09">
          <w:rPr>
            <w:rFonts w:ascii="Calibri" w:hAnsi="Calibri"/>
            <w:lang w:eastAsia="pl-PL"/>
          </w:rPr>
          <w:delText>”.</w:delText>
        </w:r>
      </w:del>
    </w:p>
    <w:p w14:paraId="5BD14FCB" w14:textId="7C381B59" w:rsidR="00F7208E" w:rsidDel="007B7C09" w:rsidRDefault="00F7208E" w:rsidP="000473BB">
      <w:pPr>
        <w:pStyle w:val="Akapitzlist"/>
        <w:tabs>
          <w:tab w:val="left" w:pos="993"/>
          <w:tab w:val="left" w:pos="1276"/>
        </w:tabs>
        <w:spacing w:before="0" w:line="276" w:lineRule="auto"/>
        <w:ind w:left="709" w:right="113" w:firstLine="0"/>
        <w:rPr>
          <w:del w:id="1200" w:author="Barbara Skoczeń" w:date="2022-06-23T14:10:00Z"/>
          <w:rFonts w:asciiTheme="minorHAnsi" w:hAnsiTheme="minorHAnsi" w:cstheme="minorHAnsi"/>
        </w:rPr>
      </w:pPr>
    </w:p>
    <w:p w14:paraId="3C866732" w14:textId="419CC447" w:rsidR="00F7208E" w:rsidRPr="009C120E" w:rsidDel="007B7C09" w:rsidRDefault="008C7CF7" w:rsidP="00EE665C">
      <w:pPr>
        <w:pStyle w:val="Nagwek1"/>
        <w:numPr>
          <w:ilvl w:val="0"/>
          <w:numId w:val="11"/>
        </w:numPr>
        <w:tabs>
          <w:tab w:val="left" w:pos="943"/>
        </w:tabs>
        <w:spacing w:line="276" w:lineRule="auto"/>
        <w:ind w:left="942" w:hanging="685"/>
        <w:jc w:val="both"/>
        <w:rPr>
          <w:del w:id="1201" w:author="Barbara Skoczeń" w:date="2022-06-23T14:10:00Z"/>
          <w:rFonts w:asciiTheme="minorHAnsi" w:hAnsiTheme="minorHAnsi" w:cstheme="minorHAnsi"/>
        </w:rPr>
      </w:pPr>
      <w:bookmarkStart w:id="1202" w:name="_Toc77682832"/>
      <w:del w:id="1203" w:author="Barbara Skoczeń" w:date="2022-06-23T14:10:00Z">
        <w:r w:rsidRPr="009C120E" w:rsidDel="007B7C09">
          <w:rPr>
            <w:rFonts w:asciiTheme="minorHAnsi" w:hAnsiTheme="minorHAnsi" w:cstheme="minorHAnsi"/>
          </w:rPr>
          <w:delText>POPRAWIENIE OMYŁEK W</w:delText>
        </w:r>
        <w:r w:rsidRPr="009C120E" w:rsidDel="007B7C09">
          <w:rPr>
            <w:rFonts w:asciiTheme="minorHAnsi" w:hAnsiTheme="minorHAnsi" w:cstheme="minorHAnsi"/>
            <w:spacing w:val="1"/>
          </w:rPr>
          <w:delText xml:space="preserve"> </w:delText>
        </w:r>
        <w:r w:rsidRPr="009C120E" w:rsidDel="007B7C09">
          <w:rPr>
            <w:rFonts w:asciiTheme="minorHAnsi" w:hAnsiTheme="minorHAnsi" w:cstheme="minorHAnsi"/>
          </w:rPr>
          <w:delText>OFERCIE</w:delText>
        </w:r>
        <w:bookmarkEnd w:id="1202"/>
      </w:del>
    </w:p>
    <w:p w14:paraId="0B31B585" w14:textId="5E8BE9D4" w:rsidR="00F7208E" w:rsidRPr="009C120E" w:rsidDel="007B7C09" w:rsidRDefault="008C7CF7" w:rsidP="008B4209">
      <w:pPr>
        <w:pStyle w:val="Akapitzlist"/>
        <w:numPr>
          <w:ilvl w:val="0"/>
          <w:numId w:val="6"/>
        </w:numPr>
        <w:tabs>
          <w:tab w:val="left" w:pos="618"/>
        </w:tabs>
        <w:spacing w:before="0" w:line="276" w:lineRule="auto"/>
        <w:rPr>
          <w:del w:id="1204" w:author="Barbara Skoczeń" w:date="2022-06-23T14:10:00Z"/>
          <w:rFonts w:asciiTheme="minorHAnsi" w:hAnsiTheme="minorHAnsi" w:cstheme="minorHAnsi"/>
        </w:rPr>
      </w:pPr>
      <w:del w:id="1205" w:author="Barbara Skoczeń" w:date="2022-06-23T14:10:00Z">
        <w:r w:rsidRPr="009C120E" w:rsidDel="007B7C09">
          <w:rPr>
            <w:rFonts w:asciiTheme="minorHAnsi" w:hAnsiTheme="minorHAnsi" w:cstheme="minorHAnsi"/>
          </w:rPr>
          <w:delText>Zamawiający poprawi w ofercie, w</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szczególności:</w:delText>
        </w:r>
      </w:del>
    </w:p>
    <w:p w14:paraId="0D0D6651" w14:textId="13BACD8B" w:rsidR="00F7208E" w:rsidRPr="009C120E" w:rsidDel="007B7C09" w:rsidRDefault="008C7CF7" w:rsidP="008B4209">
      <w:pPr>
        <w:pStyle w:val="Akapitzlist"/>
        <w:numPr>
          <w:ilvl w:val="1"/>
          <w:numId w:val="6"/>
        </w:numPr>
        <w:tabs>
          <w:tab w:val="left" w:pos="1050"/>
        </w:tabs>
        <w:spacing w:before="0" w:line="276" w:lineRule="auto"/>
        <w:ind w:right="116"/>
        <w:rPr>
          <w:del w:id="1206" w:author="Barbara Skoczeń" w:date="2022-06-23T14:10:00Z"/>
          <w:rFonts w:asciiTheme="minorHAnsi" w:hAnsiTheme="minorHAnsi" w:cstheme="minorHAnsi"/>
        </w:rPr>
      </w:pPr>
      <w:del w:id="1207" w:author="Barbara Skoczeń" w:date="2022-06-23T14:10:00Z">
        <w:r w:rsidRPr="009C120E" w:rsidDel="007B7C09">
          <w:rPr>
            <w:rFonts w:asciiTheme="minorHAnsi" w:hAnsiTheme="minorHAnsi" w:cstheme="minorHAnsi"/>
          </w:rPr>
          <w:delText>oczywiste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omyłki</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pisarskie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bezsporne,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nie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budzące</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wątpliwości</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omyłki</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dotyczące</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wyrazów, np.: widoczna mylna pisownia wyrazu, ewidentny błąd gramatyczny, niezamierzone opuszczenie wyrazu lub jego części, ewidentny błąd rzeczowy np.: 31 kwietnia 2013 r., rozbieżność pomiędzy ceną wpisaną liczbą i</w:delText>
        </w:r>
        <w:r w:rsidRPr="009C120E" w:rsidDel="007B7C09">
          <w:rPr>
            <w:rFonts w:asciiTheme="minorHAnsi" w:hAnsiTheme="minorHAnsi" w:cstheme="minorHAnsi"/>
            <w:spacing w:val="-4"/>
          </w:rPr>
          <w:delText xml:space="preserve"> </w:delText>
        </w:r>
        <w:r w:rsidRPr="009C120E" w:rsidDel="007B7C09">
          <w:rPr>
            <w:rFonts w:asciiTheme="minorHAnsi" w:hAnsiTheme="minorHAnsi" w:cstheme="minorHAnsi"/>
          </w:rPr>
          <w:delText>słownie;</w:delText>
        </w:r>
      </w:del>
    </w:p>
    <w:p w14:paraId="561AF157" w14:textId="55FE5A78" w:rsidR="00F7208E" w:rsidRPr="009C120E" w:rsidDel="007B7C09" w:rsidRDefault="008C7CF7" w:rsidP="008B4209">
      <w:pPr>
        <w:pStyle w:val="Akapitzlist"/>
        <w:numPr>
          <w:ilvl w:val="1"/>
          <w:numId w:val="6"/>
        </w:numPr>
        <w:tabs>
          <w:tab w:val="left" w:pos="1050"/>
        </w:tabs>
        <w:spacing w:before="0" w:line="276" w:lineRule="auto"/>
        <w:ind w:right="115"/>
        <w:rPr>
          <w:del w:id="1208" w:author="Barbara Skoczeń" w:date="2022-06-23T14:10:00Z"/>
          <w:rFonts w:asciiTheme="minorHAnsi" w:hAnsiTheme="minorHAnsi" w:cstheme="minorHAnsi"/>
        </w:rPr>
      </w:pPr>
      <w:del w:id="1209" w:author="Barbara Skoczeń" w:date="2022-06-23T14:10:00Z">
        <w:r w:rsidRPr="009C120E" w:rsidDel="007B7C09">
          <w:rPr>
            <w:rFonts w:asciiTheme="minorHAnsi" w:hAnsiTheme="minorHAnsi" w:cstheme="minorHAnsi"/>
          </w:rPr>
          <w:delText>oczywiste omyłki rachunkowe z uwzględnieniem konsekwencji rachunkowych dokonanych poprawek</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omyłki</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dotyczące</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działań</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arytmetycznych</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na</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liczbach,</w:delText>
        </w:r>
        <w:r w:rsidRPr="009C120E" w:rsidDel="007B7C09">
          <w:rPr>
            <w:rFonts w:asciiTheme="minorHAnsi" w:hAnsiTheme="minorHAnsi" w:cstheme="minorHAnsi"/>
            <w:spacing w:val="-12"/>
          </w:rPr>
          <w:delText xml:space="preserve"> </w:delText>
        </w:r>
        <w:r w:rsidRPr="009C120E" w:rsidDel="007B7C09">
          <w:rPr>
            <w:rFonts w:asciiTheme="minorHAnsi" w:hAnsiTheme="minorHAnsi" w:cstheme="minorHAnsi"/>
          </w:rPr>
          <w:delText>np.:</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błędny</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wynik</w:delText>
        </w:r>
        <w:r w:rsidRPr="009C120E" w:rsidDel="007B7C09">
          <w:rPr>
            <w:rFonts w:asciiTheme="minorHAnsi" w:hAnsiTheme="minorHAnsi" w:cstheme="minorHAnsi"/>
            <w:spacing w:val="-13"/>
          </w:rPr>
          <w:delText xml:space="preserve"> </w:delText>
        </w:r>
        <w:r w:rsidRPr="009C120E" w:rsidDel="007B7C09">
          <w:rPr>
            <w:rFonts w:asciiTheme="minorHAnsi" w:hAnsiTheme="minorHAnsi" w:cstheme="minorHAnsi"/>
          </w:rPr>
          <w:delText>działania matematycznego wynikający z dodawania, odejmowania, mnożenia i</w:delText>
        </w:r>
        <w:r w:rsidRPr="009C120E" w:rsidDel="007B7C09">
          <w:rPr>
            <w:rFonts w:asciiTheme="minorHAnsi" w:hAnsiTheme="minorHAnsi" w:cstheme="minorHAnsi"/>
            <w:spacing w:val="-9"/>
          </w:rPr>
          <w:delText xml:space="preserve"> </w:delText>
        </w:r>
        <w:r w:rsidRPr="009C120E" w:rsidDel="007B7C09">
          <w:rPr>
            <w:rFonts w:asciiTheme="minorHAnsi" w:hAnsiTheme="minorHAnsi" w:cstheme="minorHAnsi"/>
          </w:rPr>
          <w:delText>dzielenia;</w:delText>
        </w:r>
      </w:del>
    </w:p>
    <w:p w14:paraId="62A96E1F" w14:textId="70D9F1AF" w:rsidR="00F7208E" w:rsidRPr="009C120E" w:rsidDel="007B7C09" w:rsidRDefault="008C7CF7" w:rsidP="008B4209">
      <w:pPr>
        <w:pStyle w:val="Akapitzlist"/>
        <w:numPr>
          <w:ilvl w:val="1"/>
          <w:numId w:val="6"/>
        </w:numPr>
        <w:tabs>
          <w:tab w:val="left" w:pos="1050"/>
        </w:tabs>
        <w:spacing w:before="0" w:line="276" w:lineRule="auto"/>
        <w:ind w:right="117"/>
        <w:rPr>
          <w:del w:id="1210" w:author="Barbara Skoczeń" w:date="2022-06-23T14:10:00Z"/>
          <w:rFonts w:asciiTheme="minorHAnsi" w:hAnsiTheme="minorHAnsi" w:cstheme="minorHAnsi"/>
        </w:rPr>
      </w:pPr>
      <w:del w:id="1211" w:author="Barbara Skoczeń" w:date="2022-06-23T14:10:00Z">
        <w:r w:rsidRPr="009C120E" w:rsidDel="007B7C09">
          <w:rPr>
            <w:rFonts w:asciiTheme="minorHAnsi" w:hAnsiTheme="minorHAnsi" w:cstheme="minorHAnsi"/>
          </w:rPr>
          <w:delText xml:space="preserve">inne  omyłki - polegające na niezgodności oferty z </w:delText>
        </w:r>
        <w:r w:rsidR="00B15C2C" w:rsidRPr="009C120E" w:rsidDel="007B7C09">
          <w:rPr>
            <w:rFonts w:asciiTheme="minorHAnsi" w:hAnsiTheme="minorHAnsi" w:cstheme="minorHAnsi"/>
          </w:rPr>
          <w:delText>dokumentami zamówienia</w:delText>
        </w:r>
        <w:r w:rsidRPr="009C120E" w:rsidDel="007B7C09">
          <w:rPr>
            <w:rFonts w:asciiTheme="minorHAnsi" w:hAnsiTheme="minorHAnsi" w:cstheme="minorHAnsi"/>
          </w:rPr>
          <w:delText xml:space="preserve"> niepowodujące istotnych  zmian  w treści</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oferty.</w:delText>
        </w:r>
      </w:del>
    </w:p>
    <w:p w14:paraId="18F27B19" w14:textId="20E2B569" w:rsidR="00F7208E" w:rsidRPr="009C120E" w:rsidDel="007B7C09" w:rsidRDefault="008C7CF7" w:rsidP="008B4209">
      <w:pPr>
        <w:pStyle w:val="Tekstpodstawowy"/>
        <w:spacing w:line="276" w:lineRule="auto"/>
        <w:ind w:left="824" w:right="116" w:hanging="283"/>
        <w:jc w:val="both"/>
        <w:rPr>
          <w:del w:id="1212" w:author="Barbara Skoczeń" w:date="2022-06-23T14:10:00Z"/>
          <w:rFonts w:asciiTheme="minorHAnsi" w:hAnsiTheme="minorHAnsi" w:cstheme="minorHAnsi"/>
        </w:rPr>
      </w:pPr>
      <w:del w:id="1213" w:author="Barbara Skoczeń" w:date="2022-06-23T14:10:00Z">
        <w:r w:rsidRPr="009C120E" w:rsidDel="007B7C09">
          <w:rPr>
            <w:rFonts w:asciiTheme="minorHAnsi" w:hAnsiTheme="minorHAnsi" w:cstheme="minorHAnsi"/>
          </w:rPr>
          <w:delText>- po</w:delText>
        </w:r>
        <w:r w:rsidR="002040F0" w:rsidRPr="009C120E" w:rsidDel="007B7C09">
          <w:rPr>
            <w:rFonts w:asciiTheme="minorHAnsi" w:hAnsiTheme="minorHAnsi" w:cstheme="minorHAnsi"/>
          </w:rPr>
          <w:delText xml:space="preserve"> </w:delText>
        </w:r>
        <w:r w:rsidRPr="009C120E" w:rsidDel="007B7C09">
          <w:rPr>
            <w:rFonts w:asciiTheme="minorHAnsi" w:hAnsiTheme="minorHAnsi" w:cstheme="minorHAnsi"/>
          </w:rPr>
          <w:delText>p</w:delText>
        </w:r>
        <w:r w:rsidR="003B1539" w:rsidDel="007B7C09">
          <w:rPr>
            <w:rFonts w:asciiTheme="minorHAnsi" w:hAnsiTheme="minorHAnsi" w:cstheme="minorHAnsi"/>
          </w:rPr>
          <w:delText>op</w:delText>
        </w:r>
        <w:r w:rsidRPr="009C120E" w:rsidDel="007B7C09">
          <w:rPr>
            <w:rFonts w:asciiTheme="minorHAnsi" w:hAnsiTheme="minorHAnsi" w:cstheme="minorHAnsi"/>
          </w:rPr>
          <w:delText>rawieniu omyłek w ofercie Zamawiający niezwłocznie zawiadomi Wykonawcę, którego  oferta została</w:delText>
        </w:r>
        <w:r w:rsidRPr="009C120E" w:rsidDel="007B7C09">
          <w:rPr>
            <w:rFonts w:asciiTheme="minorHAnsi" w:hAnsiTheme="minorHAnsi" w:cstheme="minorHAnsi"/>
            <w:spacing w:val="-2"/>
          </w:rPr>
          <w:delText xml:space="preserve"> </w:delText>
        </w:r>
        <w:r w:rsidRPr="009C120E" w:rsidDel="007B7C09">
          <w:rPr>
            <w:rFonts w:asciiTheme="minorHAnsi" w:hAnsiTheme="minorHAnsi" w:cstheme="minorHAnsi"/>
          </w:rPr>
          <w:delText>poprawiona.</w:delText>
        </w:r>
      </w:del>
    </w:p>
    <w:p w14:paraId="29692DC6" w14:textId="08FD3E00" w:rsidR="00F7208E" w:rsidRPr="009C120E" w:rsidDel="007B7C09" w:rsidRDefault="008C7CF7" w:rsidP="008B4209">
      <w:pPr>
        <w:pStyle w:val="Akapitzlist"/>
        <w:numPr>
          <w:ilvl w:val="0"/>
          <w:numId w:val="6"/>
        </w:numPr>
        <w:tabs>
          <w:tab w:val="left" w:pos="618"/>
        </w:tabs>
        <w:spacing w:before="0" w:line="276" w:lineRule="auto"/>
        <w:ind w:right="116"/>
        <w:rPr>
          <w:del w:id="1214" w:author="Barbara Skoczeń" w:date="2022-06-23T14:10:00Z"/>
          <w:rFonts w:asciiTheme="minorHAnsi" w:hAnsiTheme="minorHAnsi" w:cstheme="minorHAnsi"/>
        </w:rPr>
      </w:pPr>
      <w:del w:id="1215" w:author="Barbara Skoczeń" w:date="2022-06-23T14:10:00Z">
        <w:r w:rsidRPr="009C120E" w:rsidDel="007B7C09">
          <w:rPr>
            <w:rFonts w:asciiTheme="minorHAnsi" w:hAnsiTheme="minorHAnsi" w:cstheme="minorHAnsi"/>
          </w:rPr>
          <w:delText>W przypadku, o którym mowa w ust. 1 pkt 3 powyżej, Zamawiający wyznaczy Wykonawcy odpowiedni</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termin</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na</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wyrażenie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zgody</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na</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poprawienie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w</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ofercie</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omyłki</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lub</w:delText>
        </w:r>
        <w:r w:rsidRPr="009C120E" w:rsidDel="007B7C09">
          <w:rPr>
            <w:rFonts w:asciiTheme="minorHAnsi" w:hAnsiTheme="minorHAnsi" w:cstheme="minorHAnsi"/>
            <w:spacing w:val="-6"/>
          </w:rPr>
          <w:delText xml:space="preserve"> </w:delText>
        </w:r>
        <w:r w:rsidRPr="009C120E" w:rsidDel="007B7C09">
          <w:rPr>
            <w:rFonts w:asciiTheme="minorHAnsi" w:hAnsiTheme="minorHAnsi" w:cstheme="minorHAnsi"/>
          </w:rPr>
          <w:delText>zakwestionowanie</w:delText>
        </w:r>
        <w:r w:rsidRPr="009C120E" w:rsidDel="007B7C09">
          <w:rPr>
            <w:rFonts w:asciiTheme="minorHAnsi" w:hAnsiTheme="minorHAnsi" w:cstheme="minorHAnsi"/>
            <w:spacing w:val="-4"/>
          </w:rPr>
          <w:delText xml:space="preserve"> </w:delText>
        </w:r>
        <w:r w:rsidRPr="009C120E" w:rsidDel="007B7C09">
          <w:rPr>
            <w:rFonts w:asciiTheme="minorHAnsi" w:hAnsiTheme="minorHAnsi" w:cstheme="minorHAnsi"/>
          </w:rPr>
          <w:delText>jej poprawienia.  Brak  odpowiedzi  w wyznaczonym  terminie  uznaje  się  za  wyrażenie  zgody     na poprawienie omyłki.</w:delText>
        </w:r>
      </w:del>
    </w:p>
    <w:p w14:paraId="02ACE555" w14:textId="76402E3C" w:rsidR="00F7208E" w:rsidRPr="009C120E" w:rsidDel="007B7C09" w:rsidRDefault="00F7208E" w:rsidP="008B4209">
      <w:pPr>
        <w:pStyle w:val="Tekstpodstawowy"/>
        <w:spacing w:line="276" w:lineRule="auto"/>
        <w:rPr>
          <w:del w:id="1216" w:author="Barbara Skoczeń" w:date="2022-06-23T14:10:00Z"/>
          <w:rFonts w:asciiTheme="minorHAnsi" w:hAnsiTheme="minorHAnsi" w:cstheme="minorHAnsi"/>
        </w:rPr>
      </w:pPr>
    </w:p>
    <w:p w14:paraId="3DE6AC72" w14:textId="79EE837F" w:rsidR="00F7208E" w:rsidRPr="009C120E" w:rsidDel="007B7C09" w:rsidRDefault="008C7CF7" w:rsidP="00EE665C">
      <w:pPr>
        <w:pStyle w:val="Nagwek1"/>
        <w:numPr>
          <w:ilvl w:val="0"/>
          <w:numId w:val="11"/>
        </w:numPr>
        <w:tabs>
          <w:tab w:val="left" w:pos="789"/>
        </w:tabs>
        <w:spacing w:line="276" w:lineRule="auto"/>
        <w:ind w:left="257" w:right="116" w:firstLine="0"/>
        <w:jc w:val="both"/>
        <w:rPr>
          <w:del w:id="1217" w:author="Barbara Skoczeń" w:date="2022-06-23T14:10:00Z"/>
          <w:rFonts w:asciiTheme="minorHAnsi" w:hAnsiTheme="minorHAnsi" w:cstheme="minorHAnsi"/>
        </w:rPr>
      </w:pPr>
      <w:bookmarkStart w:id="1218" w:name="_Toc77682833"/>
      <w:del w:id="1219" w:author="Barbara Skoczeń" w:date="2022-06-23T14:10:00Z">
        <w:r w:rsidRPr="009C120E" w:rsidDel="007B7C09">
          <w:rPr>
            <w:rFonts w:asciiTheme="minorHAnsi" w:hAnsiTheme="minorHAnsi" w:cstheme="minorHAnsi"/>
          </w:rPr>
          <w:delText>INFORMACJE O FORMALNOŚCIACH, JAKIE MUSZĄ ZOSTAĆ DOPEŁNIONE PO WYBORZE OFERTY W CELU ZAWARCIA UMOWY W SPRAWIE ZAMÓWIENIA PUBLICZNEGO</w:delText>
        </w:r>
        <w:bookmarkEnd w:id="1218"/>
      </w:del>
    </w:p>
    <w:p w14:paraId="55725E97" w14:textId="3123B8DC" w:rsidR="00F7208E" w:rsidRPr="009C120E" w:rsidDel="007B7C09" w:rsidRDefault="008C7CF7" w:rsidP="008B4209">
      <w:pPr>
        <w:pStyle w:val="Akapitzlist"/>
        <w:numPr>
          <w:ilvl w:val="0"/>
          <w:numId w:val="5"/>
        </w:numPr>
        <w:tabs>
          <w:tab w:val="left" w:pos="618"/>
        </w:tabs>
        <w:spacing w:before="0" w:line="276" w:lineRule="auto"/>
        <w:ind w:right="116"/>
        <w:rPr>
          <w:del w:id="1220" w:author="Barbara Skoczeń" w:date="2022-06-23T14:10:00Z"/>
          <w:rFonts w:asciiTheme="minorHAnsi" w:hAnsiTheme="minorHAnsi" w:cstheme="minorHAnsi"/>
        </w:rPr>
      </w:pPr>
      <w:del w:id="1221" w:author="Barbara Skoczeń" w:date="2022-06-23T14:10:00Z">
        <w:r w:rsidRPr="009C120E" w:rsidDel="007B7C09">
          <w:rPr>
            <w:rFonts w:asciiTheme="minorHAnsi" w:hAnsiTheme="minorHAnsi" w:cstheme="minorHAnsi"/>
          </w:rPr>
          <w:delTex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w:delText>
        </w:r>
        <w:r w:rsidRPr="009C120E" w:rsidDel="007B7C09">
          <w:rPr>
            <w:rFonts w:asciiTheme="minorHAnsi" w:hAnsiTheme="minorHAnsi" w:cstheme="minorHAnsi"/>
            <w:spacing w:val="-16"/>
          </w:rPr>
          <w:delText xml:space="preserve"> </w:delText>
        </w:r>
        <w:r w:rsidRPr="009C120E" w:rsidDel="007B7C09">
          <w:rPr>
            <w:rFonts w:asciiTheme="minorHAnsi" w:hAnsiTheme="minorHAnsi" w:cstheme="minorHAnsi"/>
          </w:rPr>
          <w:delText>sposób.</w:delText>
        </w:r>
      </w:del>
    </w:p>
    <w:p w14:paraId="1FA3BB25" w14:textId="1B0043CF" w:rsidR="00F7208E" w:rsidRPr="009C120E" w:rsidDel="007B7C09" w:rsidRDefault="008C7CF7" w:rsidP="008B4209">
      <w:pPr>
        <w:pStyle w:val="Akapitzlist"/>
        <w:numPr>
          <w:ilvl w:val="0"/>
          <w:numId w:val="5"/>
        </w:numPr>
        <w:tabs>
          <w:tab w:val="left" w:pos="618"/>
        </w:tabs>
        <w:spacing w:before="0" w:line="276" w:lineRule="auto"/>
        <w:ind w:right="115"/>
        <w:rPr>
          <w:del w:id="1222" w:author="Barbara Skoczeń" w:date="2022-06-23T14:10:00Z"/>
          <w:rFonts w:asciiTheme="minorHAnsi" w:hAnsiTheme="minorHAnsi" w:cstheme="minorHAnsi"/>
        </w:rPr>
      </w:pPr>
      <w:del w:id="1223" w:author="Barbara Skoczeń" w:date="2022-06-23T14:10:00Z">
        <w:r w:rsidRPr="009C120E" w:rsidDel="007B7C09">
          <w:rPr>
            <w:rFonts w:asciiTheme="minorHAnsi" w:hAnsiTheme="minorHAnsi" w:cstheme="minorHAnsi"/>
          </w:rPr>
          <w:delText>Zamawiający może zawrzeć umową w sprawie zamówienia publicznego przed upływem terminu, o</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którym</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mowa</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w</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pkt</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1,</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jeżeli</w:delText>
        </w:r>
        <w:r w:rsidRPr="009C120E" w:rsidDel="007B7C09">
          <w:rPr>
            <w:rFonts w:asciiTheme="minorHAnsi" w:hAnsiTheme="minorHAnsi" w:cstheme="minorHAnsi"/>
            <w:spacing w:val="-10"/>
          </w:rPr>
          <w:delText xml:space="preserve"> </w:delText>
        </w:r>
        <w:r w:rsidRPr="009C120E" w:rsidDel="007B7C09">
          <w:rPr>
            <w:rFonts w:asciiTheme="minorHAnsi" w:hAnsiTheme="minorHAnsi" w:cstheme="minorHAnsi"/>
          </w:rPr>
          <w:delText>w</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postepowaniu</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o</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udzielenie</w:delText>
        </w:r>
        <w:r w:rsidRPr="009C120E" w:rsidDel="007B7C09">
          <w:rPr>
            <w:rFonts w:asciiTheme="minorHAnsi" w:hAnsiTheme="minorHAnsi" w:cstheme="minorHAnsi"/>
            <w:spacing w:val="-11"/>
          </w:rPr>
          <w:delText xml:space="preserve"> </w:delText>
        </w:r>
        <w:r w:rsidRPr="009C120E" w:rsidDel="007B7C09">
          <w:rPr>
            <w:rFonts w:asciiTheme="minorHAnsi" w:hAnsiTheme="minorHAnsi" w:cstheme="minorHAnsi"/>
          </w:rPr>
          <w:delText>zamówienia</w:delText>
        </w:r>
        <w:r w:rsidRPr="009C120E" w:rsidDel="007B7C09">
          <w:rPr>
            <w:rFonts w:asciiTheme="minorHAnsi" w:hAnsiTheme="minorHAnsi" w:cstheme="minorHAnsi"/>
            <w:spacing w:val="-9"/>
          </w:rPr>
          <w:delText xml:space="preserve"> </w:delText>
        </w:r>
        <w:r w:rsidRPr="009C120E" w:rsidDel="007B7C09">
          <w:rPr>
            <w:rFonts w:asciiTheme="minorHAnsi" w:hAnsiTheme="minorHAnsi" w:cstheme="minorHAnsi"/>
          </w:rPr>
          <w:delText>złożono</w:delText>
        </w:r>
        <w:r w:rsidRPr="009C120E" w:rsidDel="007B7C09">
          <w:rPr>
            <w:rFonts w:asciiTheme="minorHAnsi" w:hAnsiTheme="minorHAnsi" w:cstheme="minorHAnsi"/>
            <w:spacing w:val="-10"/>
          </w:rPr>
          <w:delText xml:space="preserve"> </w:delText>
        </w:r>
        <w:r w:rsidRPr="009C120E" w:rsidDel="007B7C09">
          <w:rPr>
            <w:rFonts w:asciiTheme="minorHAnsi" w:hAnsiTheme="minorHAnsi" w:cstheme="minorHAnsi"/>
          </w:rPr>
          <w:delText>tylko</w:delText>
        </w:r>
        <w:r w:rsidRPr="009C120E" w:rsidDel="007B7C09">
          <w:rPr>
            <w:rFonts w:asciiTheme="minorHAnsi" w:hAnsiTheme="minorHAnsi" w:cstheme="minorHAnsi"/>
            <w:spacing w:val="-10"/>
          </w:rPr>
          <w:delText xml:space="preserve"> </w:delText>
        </w:r>
        <w:r w:rsidRPr="009C120E" w:rsidDel="007B7C09">
          <w:rPr>
            <w:rFonts w:asciiTheme="minorHAnsi" w:hAnsiTheme="minorHAnsi" w:cstheme="minorHAnsi"/>
          </w:rPr>
          <w:delText>jedną</w:delText>
        </w:r>
        <w:r w:rsidRPr="009C120E" w:rsidDel="007B7C09">
          <w:rPr>
            <w:rFonts w:asciiTheme="minorHAnsi" w:hAnsiTheme="minorHAnsi" w:cstheme="minorHAnsi"/>
            <w:spacing w:val="-10"/>
          </w:rPr>
          <w:delText xml:space="preserve"> </w:delText>
        </w:r>
        <w:r w:rsidRPr="009C120E" w:rsidDel="007B7C09">
          <w:rPr>
            <w:rFonts w:asciiTheme="minorHAnsi" w:hAnsiTheme="minorHAnsi" w:cstheme="minorHAnsi"/>
          </w:rPr>
          <w:delText>ofertę.</w:delText>
        </w:r>
      </w:del>
    </w:p>
    <w:p w14:paraId="674F50AF" w14:textId="47DFCE95" w:rsidR="00F7208E" w:rsidRPr="009C120E" w:rsidDel="007B7C09" w:rsidRDefault="008C7CF7" w:rsidP="008B4209">
      <w:pPr>
        <w:pStyle w:val="Akapitzlist"/>
        <w:numPr>
          <w:ilvl w:val="0"/>
          <w:numId w:val="5"/>
        </w:numPr>
        <w:tabs>
          <w:tab w:val="left" w:pos="618"/>
        </w:tabs>
        <w:spacing w:before="0" w:line="276" w:lineRule="auto"/>
        <w:rPr>
          <w:del w:id="1224" w:author="Barbara Skoczeń" w:date="2022-06-23T14:10:00Z"/>
          <w:rFonts w:asciiTheme="minorHAnsi" w:hAnsiTheme="minorHAnsi" w:cstheme="minorHAnsi"/>
        </w:rPr>
      </w:pPr>
      <w:del w:id="1225" w:author="Barbara Skoczeń" w:date="2022-06-23T14:10:00Z">
        <w:r w:rsidRPr="009C120E" w:rsidDel="007B7C09">
          <w:rPr>
            <w:rFonts w:asciiTheme="minorHAnsi" w:hAnsiTheme="minorHAnsi" w:cstheme="minorHAnsi"/>
          </w:rPr>
          <w:delText>Wykonawca,</w:delText>
        </w:r>
        <w:r w:rsidRPr="009C120E" w:rsidDel="007B7C09">
          <w:rPr>
            <w:rFonts w:asciiTheme="minorHAnsi" w:hAnsiTheme="minorHAnsi" w:cstheme="minorHAnsi"/>
            <w:spacing w:val="-14"/>
          </w:rPr>
          <w:delText xml:space="preserve"> </w:delText>
        </w:r>
        <w:r w:rsidRPr="009C120E" w:rsidDel="007B7C09">
          <w:rPr>
            <w:rFonts w:asciiTheme="minorHAnsi" w:hAnsiTheme="minorHAnsi" w:cstheme="minorHAnsi"/>
          </w:rPr>
          <w:delText>którego</w:delText>
        </w:r>
        <w:r w:rsidRPr="009C120E" w:rsidDel="007B7C09">
          <w:rPr>
            <w:rFonts w:asciiTheme="minorHAnsi" w:hAnsiTheme="minorHAnsi" w:cstheme="minorHAnsi"/>
            <w:spacing w:val="-16"/>
          </w:rPr>
          <w:delText xml:space="preserve"> </w:delText>
        </w:r>
        <w:r w:rsidRPr="009C120E" w:rsidDel="007B7C09">
          <w:rPr>
            <w:rFonts w:asciiTheme="minorHAnsi" w:hAnsiTheme="minorHAnsi" w:cstheme="minorHAnsi"/>
          </w:rPr>
          <w:delText>oferta</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została</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wybrana,</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jako</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najkorzystniejsza,</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zostanie</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poinformowany</w:delText>
        </w:r>
        <w:r w:rsidRPr="009C120E" w:rsidDel="007B7C09">
          <w:rPr>
            <w:rFonts w:asciiTheme="minorHAnsi" w:hAnsiTheme="minorHAnsi" w:cstheme="minorHAnsi"/>
            <w:spacing w:val="-15"/>
          </w:rPr>
          <w:delText xml:space="preserve"> </w:delText>
        </w:r>
        <w:r w:rsidRPr="009C120E" w:rsidDel="007B7C09">
          <w:rPr>
            <w:rFonts w:asciiTheme="minorHAnsi" w:hAnsiTheme="minorHAnsi" w:cstheme="minorHAnsi"/>
          </w:rPr>
          <w:delText>przez</w:delText>
        </w:r>
      </w:del>
    </w:p>
    <w:p w14:paraId="68D72609" w14:textId="0D813B3B" w:rsidR="00F7208E" w:rsidRPr="009C120E" w:rsidDel="007B7C09" w:rsidRDefault="008C7CF7" w:rsidP="008B4209">
      <w:pPr>
        <w:pStyle w:val="Tekstpodstawowy"/>
        <w:spacing w:line="276" w:lineRule="auto"/>
        <w:ind w:left="618"/>
        <w:jc w:val="both"/>
        <w:rPr>
          <w:del w:id="1226" w:author="Barbara Skoczeń" w:date="2022-06-23T14:10:00Z"/>
          <w:rFonts w:asciiTheme="minorHAnsi" w:hAnsiTheme="minorHAnsi" w:cstheme="minorHAnsi"/>
        </w:rPr>
      </w:pPr>
      <w:del w:id="1227" w:author="Barbara Skoczeń" w:date="2022-06-23T14:10:00Z">
        <w:r w:rsidRPr="009C120E" w:rsidDel="007B7C09">
          <w:rPr>
            <w:rFonts w:asciiTheme="minorHAnsi" w:hAnsiTheme="minorHAnsi" w:cstheme="minorHAnsi"/>
          </w:rPr>
          <w:delText>Zamawiającego o terminie podpisania umowy.</w:delText>
        </w:r>
      </w:del>
    </w:p>
    <w:p w14:paraId="20DB06A8" w14:textId="2C138D33" w:rsidR="00F7208E" w:rsidRPr="009C120E" w:rsidDel="007B7C09" w:rsidRDefault="008C7CF7" w:rsidP="008B4209">
      <w:pPr>
        <w:pStyle w:val="Akapitzlist"/>
        <w:numPr>
          <w:ilvl w:val="0"/>
          <w:numId w:val="5"/>
        </w:numPr>
        <w:tabs>
          <w:tab w:val="left" w:pos="618"/>
        </w:tabs>
        <w:spacing w:before="0" w:line="276" w:lineRule="auto"/>
        <w:ind w:right="115"/>
        <w:rPr>
          <w:del w:id="1228" w:author="Barbara Skoczeń" w:date="2022-06-23T14:10:00Z"/>
          <w:rFonts w:asciiTheme="minorHAnsi" w:hAnsiTheme="minorHAnsi" w:cstheme="minorHAnsi"/>
        </w:rPr>
      </w:pPr>
      <w:del w:id="1229" w:author="Barbara Skoczeń" w:date="2022-06-23T14:10:00Z">
        <w:r w:rsidRPr="009C120E" w:rsidDel="007B7C09">
          <w:rPr>
            <w:rFonts w:asciiTheme="minorHAnsi" w:hAnsiTheme="minorHAnsi" w:cstheme="minorHAnsi"/>
          </w:rPr>
          <w:delText>Wykonawca, o którym mowa w ust. 1, ma obowiązek zawrzeć umowę w sprawie zamówienia na warunkach</w:delText>
        </w:r>
        <w:r w:rsidRPr="009C120E" w:rsidDel="007B7C09">
          <w:rPr>
            <w:rFonts w:asciiTheme="minorHAnsi" w:hAnsiTheme="minorHAnsi" w:cstheme="minorHAnsi"/>
            <w:spacing w:val="-8"/>
          </w:rPr>
          <w:delText xml:space="preserve"> </w:delText>
        </w:r>
        <w:r w:rsidRPr="009C120E" w:rsidDel="007B7C09">
          <w:rPr>
            <w:rFonts w:asciiTheme="minorHAnsi" w:hAnsiTheme="minorHAnsi" w:cstheme="minorHAnsi"/>
          </w:rPr>
          <w:delText>określonych</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w</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projektowanych</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postanowieniach</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umowy,</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które</w:delText>
        </w:r>
        <w:r w:rsidRPr="009C120E" w:rsidDel="007B7C09">
          <w:rPr>
            <w:rFonts w:asciiTheme="minorHAnsi" w:hAnsiTheme="minorHAnsi" w:cstheme="minorHAnsi"/>
            <w:spacing w:val="-8"/>
          </w:rPr>
          <w:delText xml:space="preserve"> </w:delText>
        </w:r>
        <w:r w:rsidRPr="009C120E" w:rsidDel="007B7C09">
          <w:rPr>
            <w:rFonts w:asciiTheme="minorHAnsi" w:hAnsiTheme="minorHAnsi" w:cstheme="minorHAnsi"/>
          </w:rPr>
          <w:delText>stanowią</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Załącznik</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nr</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4 do SWZ. Umowa zostanie uzupełniona o zapisy wynikające ze złożonej</w:delText>
        </w:r>
        <w:r w:rsidRPr="009C120E" w:rsidDel="007B7C09">
          <w:rPr>
            <w:rFonts w:asciiTheme="minorHAnsi" w:hAnsiTheme="minorHAnsi" w:cstheme="minorHAnsi"/>
            <w:spacing w:val="-12"/>
          </w:rPr>
          <w:delText xml:space="preserve"> </w:delText>
        </w:r>
        <w:r w:rsidRPr="009C120E" w:rsidDel="007B7C09">
          <w:rPr>
            <w:rFonts w:asciiTheme="minorHAnsi" w:hAnsiTheme="minorHAnsi" w:cstheme="minorHAnsi"/>
          </w:rPr>
          <w:delText>oferty.</w:delText>
        </w:r>
      </w:del>
    </w:p>
    <w:p w14:paraId="0D9B1747" w14:textId="11C15D35" w:rsidR="00F7208E" w:rsidRPr="009C120E" w:rsidDel="007B7C09" w:rsidRDefault="008C7CF7" w:rsidP="008B4209">
      <w:pPr>
        <w:pStyle w:val="Akapitzlist"/>
        <w:numPr>
          <w:ilvl w:val="0"/>
          <w:numId w:val="5"/>
        </w:numPr>
        <w:tabs>
          <w:tab w:val="left" w:pos="618"/>
        </w:tabs>
        <w:spacing w:before="0" w:line="276" w:lineRule="auto"/>
        <w:ind w:right="116"/>
        <w:rPr>
          <w:del w:id="1230" w:author="Barbara Skoczeń" w:date="2022-06-23T14:10:00Z"/>
          <w:rFonts w:asciiTheme="minorHAnsi" w:hAnsiTheme="minorHAnsi" w:cstheme="minorHAnsi"/>
        </w:rPr>
      </w:pPr>
      <w:del w:id="1231" w:author="Barbara Skoczeń" w:date="2022-06-23T14:10:00Z">
        <w:r w:rsidRPr="009C120E" w:rsidDel="007B7C09">
          <w:rPr>
            <w:rFonts w:asciiTheme="minorHAnsi" w:hAnsiTheme="minorHAnsi" w:cstheme="minorHAnsi"/>
          </w:rPr>
          <w:delText>Przed podpisaniem  umowy  Wykonawcy  wspólnie  ubiegający  się  o  udzielenie  zamówienia  (w przypadku wyboru ich oferty, jako najkorzystniejszej) przedstawią Zamawiającemu umowę regulującą współpracę tych</w:delText>
        </w:r>
        <w:r w:rsidRPr="009C120E" w:rsidDel="007B7C09">
          <w:rPr>
            <w:rFonts w:asciiTheme="minorHAnsi" w:hAnsiTheme="minorHAnsi" w:cstheme="minorHAnsi"/>
            <w:spacing w:val="-2"/>
          </w:rPr>
          <w:delText xml:space="preserve"> </w:delText>
        </w:r>
        <w:r w:rsidRPr="009C120E" w:rsidDel="007B7C09">
          <w:rPr>
            <w:rFonts w:asciiTheme="minorHAnsi" w:hAnsiTheme="minorHAnsi" w:cstheme="minorHAnsi"/>
          </w:rPr>
          <w:delText>Wykonawców.</w:delText>
        </w:r>
      </w:del>
    </w:p>
    <w:p w14:paraId="11D8B3C5" w14:textId="5F59B6D1" w:rsidR="00F7208E" w:rsidDel="007B7C09" w:rsidRDefault="008C7CF7" w:rsidP="008B4209">
      <w:pPr>
        <w:pStyle w:val="Akapitzlist"/>
        <w:numPr>
          <w:ilvl w:val="0"/>
          <w:numId w:val="5"/>
        </w:numPr>
        <w:tabs>
          <w:tab w:val="left" w:pos="618"/>
        </w:tabs>
        <w:spacing w:before="0" w:line="276" w:lineRule="auto"/>
        <w:ind w:right="116"/>
        <w:rPr>
          <w:del w:id="1232" w:author="Barbara Skoczeń" w:date="2022-06-23T14:10:00Z"/>
          <w:rFonts w:asciiTheme="minorHAnsi" w:hAnsiTheme="minorHAnsi" w:cstheme="minorHAnsi"/>
        </w:rPr>
      </w:pPr>
      <w:del w:id="1233" w:author="Barbara Skoczeń" w:date="2022-06-23T14:10:00Z">
        <w:r w:rsidRPr="009C120E" w:rsidDel="007B7C09">
          <w:rPr>
            <w:rFonts w:asciiTheme="minorHAnsi" w:hAnsiTheme="minorHAnsi" w:cstheme="minorHAnsi"/>
          </w:rPr>
          <w:delTex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delText>
        </w:r>
      </w:del>
    </w:p>
    <w:p w14:paraId="66613244" w14:textId="0FC768F0" w:rsidR="00191D3A" w:rsidDel="007B7C09" w:rsidRDefault="00191D3A" w:rsidP="00191D3A">
      <w:pPr>
        <w:pStyle w:val="Akapitzlist"/>
        <w:tabs>
          <w:tab w:val="left" w:pos="618"/>
        </w:tabs>
        <w:spacing w:before="0" w:line="276" w:lineRule="auto"/>
        <w:ind w:left="618" w:right="116" w:firstLine="0"/>
        <w:rPr>
          <w:del w:id="1234" w:author="Barbara Skoczeń" w:date="2022-06-23T14:10:00Z"/>
          <w:rFonts w:asciiTheme="minorHAnsi" w:hAnsiTheme="minorHAnsi" w:cstheme="minorHAnsi"/>
        </w:rPr>
      </w:pPr>
    </w:p>
    <w:p w14:paraId="4C90BBDD" w14:textId="56661086" w:rsidR="00F7208E" w:rsidRPr="009C120E" w:rsidDel="007B7C09" w:rsidRDefault="008C7CF7" w:rsidP="00EE665C">
      <w:pPr>
        <w:pStyle w:val="Nagwek1"/>
        <w:numPr>
          <w:ilvl w:val="0"/>
          <w:numId w:val="11"/>
        </w:numPr>
        <w:tabs>
          <w:tab w:val="left" w:pos="870"/>
          <w:tab w:val="left" w:pos="871"/>
          <w:tab w:val="left" w:pos="2417"/>
          <w:tab w:val="left" w:pos="2828"/>
          <w:tab w:val="left" w:pos="4338"/>
          <w:tab w:val="left" w:pos="5727"/>
          <w:tab w:val="left" w:pos="7054"/>
        </w:tabs>
        <w:spacing w:line="276" w:lineRule="auto"/>
        <w:ind w:left="870" w:hanging="613"/>
        <w:rPr>
          <w:del w:id="1235" w:author="Barbara Skoczeń" w:date="2022-06-23T14:10:00Z"/>
          <w:rFonts w:asciiTheme="minorHAnsi" w:hAnsiTheme="minorHAnsi" w:cstheme="minorHAnsi"/>
        </w:rPr>
      </w:pPr>
      <w:bookmarkStart w:id="1236" w:name="_Toc77682834"/>
      <w:del w:id="1237" w:author="Barbara Skoczeń" w:date="2022-06-23T14:10:00Z">
        <w:r w:rsidRPr="009C120E" w:rsidDel="007B7C09">
          <w:rPr>
            <w:rFonts w:asciiTheme="minorHAnsi" w:hAnsiTheme="minorHAnsi" w:cstheme="minorHAnsi"/>
          </w:rPr>
          <w:delText>POUCZENIE</w:delText>
        </w:r>
        <w:r w:rsidRPr="009C120E" w:rsidDel="007B7C09">
          <w:rPr>
            <w:rFonts w:asciiTheme="minorHAnsi" w:hAnsiTheme="minorHAnsi" w:cstheme="minorHAnsi"/>
          </w:rPr>
          <w:tab/>
          <w:delText>O</w:delText>
        </w:r>
        <w:r w:rsidRPr="009C120E" w:rsidDel="007B7C09">
          <w:rPr>
            <w:rFonts w:asciiTheme="minorHAnsi" w:hAnsiTheme="minorHAnsi" w:cstheme="minorHAnsi"/>
          </w:rPr>
          <w:tab/>
          <w:delText>ŚRODKACH</w:delText>
        </w:r>
        <w:r w:rsidRPr="009C120E" w:rsidDel="007B7C09">
          <w:rPr>
            <w:rFonts w:asciiTheme="minorHAnsi" w:hAnsiTheme="minorHAnsi" w:cstheme="minorHAnsi"/>
          </w:rPr>
          <w:tab/>
          <w:delText>OCHRONY</w:delText>
        </w:r>
        <w:r w:rsidRPr="009C120E" w:rsidDel="007B7C09">
          <w:rPr>
            <w:rFonts w:asciiTheme="minorHAnsi" w:hAnsiTheme="minorHAnsi" w:cstheme="minorHAnsi"/>
          </w:rPr>
          <w:tab/>
          <w:delText>PRAWNEJ</w:delText>
        </w:r>
        <w:r w:rsidRPr="009C120E" w:rsidDel="007B7C09">
          <w:rPr>
            <w:rFonts w:asciiTheme="minorHAnsi" w:hAnsiTheme="minorHAnsi" w:cstheme="minorHAnsi"/>
          </w:rPr>
          <w:tab/>
          <w:delText>PRZYSŁUGUJĄCYCH</w:delText>
        </w:r>
        <w:bookmarkEnd w:id="1236"/>
      </w:del>
    </w:p>
    <w:p w14:paraId="6783E300" w14:textId="7D7416E9" w:rsidR="00F7208E" w:rsidRPr="009C120E" w:rsidDel="007B7C09" w:rsidRDefault="008C7CF7" w:rsidP="008B4209">
      <w:pPr>
        <w:spacing w:line="276" w:lineRule="auto"/>
        <w:ind w:left="258"/>
        <w:rPr>
          <w:del w:id="1238" w:author="Barbara Skoczeń" w:date="2022-06-23T14:10:00Z"/>
          <w:rFonts w:asciiTheme="minorHAnsi" w:hAnsiTheme="minorHAnsi" w:cstheme="minorHAnsi"/>
          <w:b/>
        </w:rPr>
      </w:pPr>
      <w:del w:id="1239" w:author="Barbara Skoczeń" w:date="2022-06-23T14:10:00Z">
        <w:r w:rsidRPr="009C120E" w:rsidDel="007B7C09">
          <w:rPr>
            <w:rFonts w:asciiTheme="minorHAnsi" w:hAnsiTheme="minorHAnsi" w:cstheme="minorHAnsi"/>
            <w:b/>
          </w:rPr>
          <w:delText>WYKONAWCY</w:delText>
        </w:r>
      </w:del>
    </w:p>
    <w:p w14:paraId="49A86F69" w14:textId="150C3BA9" w:rsidR="00F7208E" w:rsidRPr="009C120E" w:rsidDel="007B7C09" w:rsidRDefault="008C7CF7" w:rsidP="008B4209">
      <w:pPr>
        <w:pStyle w:val="Akapitzlist"/>
        <w:numPr>
          <w:ilvl w:val="0"/>
          <w:numId w:val="4"/>
        </w:numPr>
        <w:tabs>
          <w:tab w:val="left" w:pos="618"/>
        </w:tabs>
        <w:spacing w:before="0" w:line="276" w:lineRule="auto"/>
        <w:ind w:right="116"/>
        <w:rPr>
          <w:del w:id="1240" w:author="Barbara Skoczeń" w:date="2022-06-23T14:10:00Z"/>
          <w:rFonts w:asciiTheme="minorHAnsi" w:hAnsiTheme="minorHAnsi" w:cstheme="minorHAnsi"/>
        </w:rPr>
      </w:pPr>
      <w:del w:id="1241" w:author="Barbara Skoczeń" w:date="2022-06-23T14:10:00Z">
        <w:r w:rsidRPr="009C120E" w:rsidDel="007B7C09">
          <w:rPr>
            <w:rFonts w:asciiTheme="minorHAnsi" w:hAnsiTheme="minorHAnsi" w:cstheme="minorHAnsi"/>
          </w:rPr>
          <w:lastRenderedPageBreak/>
          <w:delText>Środki ochrony prawnej przysługują Wykonawcy, jeżeli ma lub miał interes w uzyskaniu zamówienia oraz poniósł lub może ponieść szkodę w wyniku naruszenia przez Zamawiającego przepisów ustawy</w:delText>
        </w:r>
        <w:r w:rsidRPr="009C120E" w:rsidDel="007B7C09">
          <w:rPr>
            <w:rFonts w:asciiTheme="minorHAnsi" w:hAnsiTheme="minorHAnsi" w:cstheme="minorHAnsi"/>
            <w:spacing w:val="-1"/>
          </w:rPr>
          <w:delText xml:space="preserve"> </w:delText>
        </w:r>
        <w:r w:rsidRPr="009C120E" w:rsidDel="007B7C09">
          <w:rPr>
            <w:rFonts w:asciiTheme="minorHAnsi" w:hAnsiTheme="minorHAnsi" w:cstheme="minorHAnsi"/>
          </w:rPr>
          <w:delText>PZP.</w:delText>
        </w:r>
      </w:del>
    </w:p>
    <w:p w14:paraId="5DC6E503" w14:textId="4887E98C" w:rsidR="00F7208E" w:rsidRPr="009C120E" w:rsidDel="007B7C09" w:rsidRDefault="008C7CF7" w:rsidP="008B4209">
      <w:pPr>
        <w:pStyle w:val="Akapitzlist"/>
        <w:numPr>
          <w:ilvl w:val="0"/>
          <w:numId w:val="4"/>
        </w:numPr>
        <w:tabs>
          <w:tab w:val="left" w:pos="618"/>
        </w:tabs>
        <w:spacing w:before="0" w:line="276" w:lineRule="auto"/>
        <w:rPr>
          <w:del w:id="1242" w:author="Barbara Skoczeń" w:date="2022-06-23T14:10:00Z"/>
          <w:rFonts w:asciiTheme="minorHAnsi" w:hAnsiTheme="minorHAnsi" w:cstheme="minorHAnsi"/>
        </w:rPr>
      </w:pPr>
      <w:del w:id="1243" w:author="Barbara Skoczeń" w:date="2022-06-23T14:10:00Z">
        <w:r w:rsidRPr="009C120E" w:rsidDel="007B7C09">
          <w:rPr>
            <w:rFonts w:asciiTheme="minorHAnsi" w:hAnsiTheme="minorHAnsi" w:cstheme="minorHAnsi"/>
          </w:rPr>
          <w:delText>Odwołanie przysługuje</w:delText>
        </w:r>
        <w:r w:rsidRPr="009C120E" w:rsidDel="007B7C09">
          <w:rPr>
            <w:rFonts w:asciiTheme="minorHAnsi" w:hAnsiTheme="minorHAnsi" w:cstheme="minorHAnsi"/>
            <w:spacing w:val="-2"/>
          </w:rPr>
          <w:delText xml:space="preserve"> </w:delText>
        </w:r>
        <w:r w:rsidRPr="009C120E" w:rsidDel="007B7C09">
          <w:rPr>
            <w:rFonts w:asciiTheme="minorHAnsi" w:hAnsiTheme="minorHAnsi" w:cstheme="minorHAnsi"/>
          </w:rPr>
          <w:delText>na:</w:delText>
        </w:r>
      </w:del>
    </w:p>
    <w:p w14:paraId="324C8413" w14:textId="6032694B" w:rsidR="00F7208E" w:rsidRPr="009C120E" w:rsidDel="007B7C09" w:rsidRDefault="008C7CF7" w:rsidP="008B4209">
      <w:pPr>
        <w:pStyle w:val="Akapitzlist"/>
        <w:numPr>
          <w:ilvl w:val="1"/>
          <w:numId w:val="4"/>
        </w:numPr>
        <w:tabs>
          <w:tab w:val="left" w:pos="1109"/>
        </w:tabs>
        <w:spacing w:before="0" w:line="276" w:lineRule="auto"/>
        <w:ind w:right="116"/>
        <w:rPr>
          <w:del w:id="1244" w:author="Barbara Skoczeń" w:date="2022-06-23T14:10:00Z"/>
          <w:rFonts w:asciiTheme="minorHAnsi" w:hAnsiTheme="minorHAnsi" w:cstheme="minorHAnsi"/>
        </w:rPr>
      </w:pPr>
      <w:del w:id="1245" w:author="Barbara Skoczeń" w:date="2022-06-23T14:10:00Z">
        <w:r w:rsidRPr="009C120E" w:rsidDel="007B7C09">
          <w:rPr>
            <w:rFonts w:asciiTheme="minorHAnsi" w:hAnsiTheme="minorHAnsi" w:cstheme="minorHAnsi"/>
          </w:rPr>
          <w:delText>niezgodną z przepisami ustawy czynność Zamawiającego, podjęta w postepowaniu o udzielenie zamówienia, w tym na projektowane postanowienie</w:delText>
        </w:r>
        <w:r w:rsidRPr="009C120E" w:rsidDel="007B7C09">
          <w:rPr>
            <w:rFonts w:asciiTheme="minorHAnsi" w:hAnsiTheme="minorHAnsi" w:cstheme="minorHAnsi"/>
            <w:spacing w:val="-5"/>
          </w:rPr>
          <w:delText xml:space="preserve"> </w:delText>
        </w:r>
        <w:r w:rsidRPr="009C120E" w:rsidDel="007B7C09">
          <w:rPr>
            <w:rFonts w:asciiTheme="minorHAnsi" w:hAnsiTheme="minorHAnsi" w:cstheme="minorHAnsi"/>
          </w:rPr>
          <w:delText>umowy;</w:delText>
        </w:r>
      </w:del>
    </w:p>
    <w:p w14:paraId="3C739A87" w14:textId="1C6DD624" w:rsidR="00F7208E" w:rsidRPr="009C120E" w:rsidDel="007B7C09" w:rsidRDefault="008C7CF7" w:rsidP="008B4209">
      <w:pPr>
        <w:pStyle w:val="Akapitzlist"/>
        <w:numPr>
          <w:ilvl w:val="1"/>
          <w:numId w:val="4"/>
        </w:numPr>
        <w:tabs>
          <w:tab w:val="left" w:pos="1109"/>
        </w:tabs>
        <w:spacing w:before="0" w:line="276" w:lineRule="auto"/>
        <w:ind w:right="116"/>
        <w:rPr>
          <w:del w:id="1246" w:author="Barbara Skoczeń" w:date="2022-06-23T14:10:00Z"/>
          <w:rFonts w:asciiTheme="minorHAnsi" w:hAnsiTheme="minorHAnsi" w:cstheme="minorHAnsi"/>
        </w:rPr>
      </w:pPr>
      <w:del w:id="1247" w:author="Barbara Skoczeń" w:date="2022-06-23T14:10:00Z">
        <w:r w:rsidRPr="009C120E" w:rsidDel="007B7C09">
          <w:rPr>
            <w:rFonts w:asciiTheme="minorHAnsi" w:hAnsiTheme="minorHAnsi" w:cstheme="minorHAnsi"/>
          </w:rPr>
          <w:delText>zaniechanie czynności w postepowaniu o udzielenie zamówienia, do której Zamawiający był obowiązany na podstawie ustawy.</w:delText>
        </w:r>
      </w:del>
    </w:p>
    <w:p w14:paraId="39FC0DC7" w14:textId="4CF68C56" w:rsidR="00F7208E" w:rsidRPr="009C120E" w:rsidDel="007B7C09" w:rsidRDefault="008C7CF7" w:rsidP="008B4209">
      <w:pPr>
        <w:pStyle w:val="Akapitzlist"/>
        <w:numPr>
          <w:ilvl w:val="0"/>
          <w:numId w:val="4"/>
        </w:numPr>
        <w:tabs>
          <w:tab w:val="left" w:pos="618"/>
        </w:tabs>
        <w:spacing w:before="0" w:line="276" w:lineRule="auto"/>
        <w:ind w:right="116"/>
        <w:rPr>
          <w:del w:id="1248" w:author="Barbara Skoczeń" w:date="2022-06-23T14:10:00Z"/>
          <w:rFonts w:asciiTheme="minorHAnsi" w:hAnsiTheme="minorHAnsi" w:cstheme="minorHAnsi"/>
        </w:rPr>
      </w:pPr>
      <w:del w:id="1249" w:author="Barbara Skoczeń" w:date="2022-06-23T14:10:00Z">
        <w:r w:rsidRPr="009C120E" w:rsidDel="007B7C09">
          <w:rPr>
            <w:rFonts w:asciiTheme="minorHAnsi" w:hAnsiTheme="minorHAnsi" w:cstheme="minorHAnsi"/>
          </w:rPr>
          <w:delText>Odwołanie wnosi sią do Prezesa Krajowej Izby Odwoławczej w formie pisemnej albo w formie elektronicznej albo w postaci elektronicznej opatrzone</w:delText>
        </w:r>
        <w:r w:rsidR="002A1B9C" w:rsidRPr="009C120E" w:rsidDel="007B7C09">
          <w:rPr>
            <w:rFonts w:asciiTheme="minorHAnsi" w:hAnsiTheme="minorHAnsi" w:cstheme="minorHAnsi"/>
          </w:rPr>
          <w:delText>j</w:delText>
        </w:r>
        <w:r w:rsidRPr="009C120E" w:rsidDel="007B7C09">
          <w:rPr>
            <w:rFonts w:asciiTheme="minorHAnsi" w:hAnsiTheme="minorHAnsi" w:cstheme="minorHAnsi"/>
          </w:rPr>
          <w:delText xml:space="preserve"> podpisem</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zaufanym.</w:delText>
        </w:r>
      </w:del>
    </w:p>
    <w:p w14:paraId="512CC0AB" w14:textId="6A9172CE" w:rsidR="00F7208E" w:rsidRPr="009C120E" w:rsidDel="007B7C09" w:rsidRDefault="008C7CF7" w:rsidP="00AF5B9C">
      <w:pPr>
        <w:pStyle w:val="Akapitzlist"/>
        <w:numPr>
          <w:ilvl w:val="0"/>
          <w:numId w:val="4"/>
        </w:numPr>
        <w:tabs>
          <w:tab w:val="left" w:pos="618"/>
        </w:tabs>
        <w:spacing w:before="0" w:line="276" w:lineRule="auto"/>
        <w:ind w:right="117"/>
        <w:rPr>
          <w:del w:id="1250" w:author="Barbara Skoczeń" w:date="2022-06-23T14:10:00Z"/>
          <w:rFonts w:asciiTheme="minorHAnsi" w:hAnsiTheme="minorHAnsi" w:cstheme="minorHAnsi"/>
        </w:rPr>
      </w:pPr>
      <w:del w:id="1251" w:author="Barbara Skoczeń" w:date="2022-06-23T14:10:00Z">
        <w:r w:rsidRPr="009C120E" w:rsidDel="007B7C09">
          <w:rPr>
            <w:rFonts w:asciiTheme="minorHAnsi" w:hAnsiTheme="minorHAnsi" w:cstheme="minorHAnsi"/>
          </w:rPr>
          <w:delText>Na orzeczenie Krajowej Izby Odwoławczej oraz postanowienie Prezesa Krajowej Izby Odwoławczej, o którym mowa w art. 519 ust. 1 ustawy PZP, stronom oraz uczestnikom postepowania odwoławczego przysługuje skarga do sadu. Skargą wnosi sią do Sadu Okręgowego w Warszawie za pośrednictwem Prezesa Krajowej Izby</w:delText>
        </w:r>
        <w:r w:rsidRPr="009C120E" w:rsidDel="007B7C09">
          <w:rPr>
            <w:rFonts w:asciiTheme="minorHAnsi" w:hAnsiTheme="minorHAnsi" w:cstheme="minorHAnsi"/>
            <w:spacing w:val="-7"/>
          </w:rPr>
          <w:delText xml:space="preserve"> </w:delText>
        </w:r>
        <w:r w:rsidRPr="009C120E" w:rsidDel="007B7C09">
          <w:rPr>
            <w:rFonts w:asciiTheme="minorHAnsi" w:hAnsiTheme="minorHAnsi" w:cstheme="minorHAnsi"/>
          </w:rPr>
          <w:delText>Odwoławczej.</w:delText>
        </w:r>
      </w:del>
    </w:p>
    <w:p w14:paraId="3CE84127" w14:textId="09C2CC9E" w:rsidR="00F7208E" w:rsidRPr="009C120E" w:rsidDel="007B7C09" w:rsidRDefault="008C7CF7" w:rsidP="008B4209">
      <w:pPr>
        <w:pStyle w:val="Akapitzlist"/>
        <w:numPr>
          <w:ilvl w:val="0"/>
          <w:numId w:val="4"/>
        </w:numPr>
        <w:tabs>
          <w:tab w:val="left" w:pos="618"/>
        </w:tabs>
        <w:spacing w:before="0" w:line="276" w:lineRule="auto"/>
        <w:rPr>
          <w:del w:id="1252" w:author="Barbara Skoczeń" w:date="2022-06-23T14:10:00Z"/>
          <w:rFonts w:asciiTheme="minorHAnsi" w:hAnsiTheme="minorHAnsi" w:cstheme="minorHAnsi"/>
        </w:rPr>
      </w:pPr>
      <w:del w:id="1253" w:author="Barbara Skoczeń" w:date="2022-06-23T14:10:00Z">
        <w:r w:rsidRPr="009C120E" w:rsidDel="007B7C09">
          <w:rPr>
            <w:rFonts w:asciiTheme="minorHAnsi" w:hAnsiTheme="minorHAnsi" w:cstheme="minorHAnsi"/>
          </w:rPr>
          <w:delText>Szczegółowe</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informacje</w:delText>
        </w:r>
        <w:r w:rsidRPr="009C120E" w:rsidDel="007B7C09">
          <w:rPr>
            <w:rFonts w:asciiTheme="minorHAnsi" w:hAnsiTheme="minorHAnsi" w:cstheme="minorHAnsi"/>
            <w:spacing w:val="20"/>
          </w:rPr>
          <w:delText xml:space="preserve"> </w:delText>
        </w:r>
        <w:r w:rsidRPr="009C120E" w:rsidDel="007B7C09">
          <w:rPr>
            <w:rFonts w:asciiTheme="minorHAnsi" w:hAnsiTheme="minorHAnsi" w:cstheme="minorHAnsi"/>
          </w:rPr>
          <w:delText>dotyczące</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środków</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ochrony</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prawnej</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określone</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są</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w</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Dziale</w:delText>
        </w:r>
        <w:r w:rsidRPr="009C120E" w:rsidDel="007B7C09">
          <w:rPr>
            <w:rFonts w:asciiTheme="minorHAnsi" w:hAnsiTheme="minorHAnsi" w:cstheme="minorHAnsi"/>
            <w:spacing w:val="19"/>
          </w:rPr>
          <w:delText xml:space="preserve"> </w:delText>
        </w:r>
        <w:r w:rsidRPr="009C120E" w:rsidDel="007B7C09">
          <w:rPr>
            <w:rFonts w:asciiTheme="minorHAnsi" w:hAnsiTheme="minorHAnsi" w:cstheme="minorHAnsi"/>
          </w:rPr>
          <w:delText>IX</w:delText>
        </w:r>
        <w:r w:rsidRPr="009C120E" w:rsidDel="007B7C09">
          <w:rPr>
            <w:rFonts w:asciiTheme="minorHAnsi" w:hAnsiTheme="minorHAnsi" w:cstheme="minorHAnsi"/>
            <w:spacing w:val="18"/>
          </w:rPr>
          <w:delText xml:space="preserve"> </w:delText>
        </w:r>
        <w:r w:rsidRPr="009C120E" w:rsidDel="007B7C09">
          <w:rPr>
            <w:rFonts w:asciiTheme="minorHAnsi" w:hAnsiTheme="minorHAnsi" w:cstheme="minorHAnsi"/>
          </w:rPr>
          <w:delText>„Środki</w:delText>
        </w:r>
      </w:del>
    </w:p>
    <w:p w14:paraId="351857A0" w14:textId="0A2B2675" w:rsidR="00F7208E" w:rsidDel="007B7C09" w:rsidRDefault="008C7CF7" w:rsidP="008B4209">
      <w:pPr>
        <w:pStyle w:val="Tekstpodstawowy"/>
        <w:spacing w:line="276" w:lineRule="auto"/>
        <w:ind w:left="618"/>
        <w:rPr>
          <w:del w:id="1254" w:author="Barbara Skoczeń" w:date="2022-06-23T14:10:00Z"/>
          <w:rFonts w:asciiTheme="minorHAnsi" w:hAnsiTheme="minorHAnsi" w:cstheme="minorHAnsi"/>
        </w:rPr>
      </w:pPr>
      <w:del w:id="1255" w:author="Barbara Skoczeń" w:date="2022-06-23T14:10:00Z">
        <w:r w:rsidRPr="009C120E" w:rsidDel="007B7C09">
          <w:rPr>
            <w:rFonts w:asciiTheme="minorHAnsi" w:hAnsiTheme="minorHAnsi" w:cstheme="minorHAnsi"/>
          </w:rPr>
          <w:delText>ochrony prawnej" ustawy PZP.</w:delText>
        </w:r>
      </w:del>
    </w:p>
    <w:p w14:paraId="4EDF5B44" w14:textId="346F1A8A" w:rsidR="00005B77" w:rsidRPr="009C120E" w:rsidDel="007B7C09" w:rsidRDefault="00005B77" w:rsidP="008B4209">
      <w:pPr>
        <w:pStyle w:val="Tekstpodstawowy"/>
        <w:spacing w:line="276" w:lineRule="auto"/>
        <w:ind w:left="618"/>
        <w:rPr>
          <w:del w:id="1256" w:author="Barbara Skoczeń" w:date="2022-06-23T14:10:00Z"/>
          <w:rFonts w:asciiTheme="minorHAnsi" w:hAnsiTheme="minorHAnsi" w:cstheme="minorHAnsi"/>
        </w:rPr>
      </w:pPr>
    </w:p>
    <w:p w14:paraId="7E5EA0DE" w14:textId="34E7E058" w:rsidR="00F7208E" w:rsidRPr="009C120E" w:rsidDel="007B7C09" w:rsidRDefault="008C7CF7" w:rsidP="00EE665C">
      <w:pPr>
        <w:pStyle w:val="Nagwek1"/>
        <w:numPr>
          <w:ilvl w:val="0"/>
          <w:numId w:val="11"/>
        </w:numPr>
        <w:tabs>
          <w:tab w:val="left" w:pos="772"/>
        </w:tabs>
        <w:spacing w:line="276" w:lineRule="auto"/>
        <w:ind w:left="771" w:hanging="514"/>
        <w:rPr>
          <w:del w:id="1257" w:author="Barbara Skoczeń" w:date="2022-06-23T14:10:00Z"/>
          <w:rFonts w:asciiTheme="minorHAnsi" w:hAnsiTheme="minorHAnsi" w:cstheme="minorHAnsi"/>
        </w:rPr>
      </w:pPr>
      <w:bookmarkStart w:id="1258" w:name="_Toc77682835"/>
      <w:del w:id="1259" w:author="Barbara Skoczeń" w:date="2022-06-23T14:10:00Z">
        <w:r w:rsidRPr="009C120E" w:rsidDel="007B7C09">
          <w:rPr>
            <w:rFonts w:asciiTheme="minorHAnsi" w:hAnsiTheme="minorHAnsi" w:cstheme="minorHAnsi"/>
          </w:rPr>
          <w:delText>ZAŁĄCZNIKI DO</w:delText>
        </w:r>
        <w:r w:rsidRPr="009C120E" w:rsidDel="007B7C09">
          <w:rPr>
            <w:rFonts w:asciiTheme="minorHAnsi" w:hAnsiTheme="minorHAnsi" w:cstheme="minorHAnsi"/>
            <w:spacing w:val="-3"/>
          </w:rPr>
          <w:delText xml:space="preserve"> </w:delText>
        </w:r>
        <w:r w:rsidRPr="009C120E" w:rsidDel="007B7C09">
          <w:rPr>
            <w:rFonts w:asciiTheme="minorHAnsi" w:hAnsiTheme="minorHAnsi" w:cstheme="minorHAnsi"/>
          </w:rPr>
          <w:delText>SWZ</w:delText>
        </w:r>
        <w:bookmarkEnd w:id="1258"/>
      </w:del>
    </w:p>
    <w:p w14:paraId="0F4E5DF7" w14:textId="2C60109F" w:rsidR="00F7208E" w:rsidRPr="009C120E" w:rsidDel="007B7C09" w:rsidRDefault="008C7CF7" w:rsidP="008B4209">
      <w:pPr>
        <w:pStyle w:val="Tekstpodstawowy"/>
        <w:spacing w:line="276" w:lineRule="auto"/>
        <w:ind w:left="255" w:right="3247"/>
        <w:rPr>
          <w:del w:id="1260" w:author="Barbara Skoczeń" w:date="2022-06-23T14:10:00Z"/>
          <w:rFonts w:asciiTheme="minorHAnsi" w:hAnsiTheme="minorHAnsi" w:cstheme="minorHAnsi"/>
        </w:rPr>
      </w:pPr>
      <w:del w:id="1261" w:author="Barbara Skoczeń" w:date="2022-06-23T14:10:00Z">
        <w:r w:rsidRPr="009C120E" w:rsidDel="007B7C09">
          <w:rPr>
            <w:rFonts w:asciiTheme="minorHAnsi" w:hAnsiTheme="minorHAnsi" w:cstheme="minorHAnsi"/>
          </w:rPr>
          <w:delText>Integralną częścią niniejszej SWZ stanowią następujące załączniki: Załącznik nr 1- Formularz ofertowy;</w:delText>
        </w:r>
      </w:del>
    </w:p>
    <w:p w14:paraId="1E0AC2AA" w14:textId="5C13E763" w:rsidR="00EA7014" w:rsidRPr="009C120E" w:rsidDel="007B7C09" w:rsidRDefault="008C7CF7" w:rsidP="008B4209">
      <w:pPr>
        <w:pStyle w:val="Tekstpodstawowy"/>
        <w:spacing w:line="276" w:lineRule="auto"/>
        <w:ind w:left="255" w:right="-48"/>
        <w:rPr>
          <w:del w:id="1262" w:author="Barbara Skoczeń" w:date="2022-06-23T14:10:00Z"/>
          <w:rFonts w:asciiTheme="minorHAnsi" w:hAnsiTheme="minorHAnsi" w:cstheme="minorHAnsi"/>
        </w:rPr>
      </w:pPr>
      <w:del w:id="1263" w:author="Barbara Skoczeń" w:date="2022-06-23T14:10:00Z">
        <w:r w:rsidRPr="009C120E" w:rsidDel="007B7C09">
          <w:rPr>
            <w:rFonts w:asciiTheme="minorHAnsi" w:hAnsiTheme="minorHAnsi" w:cstheme="minorHAnsi"/>
          </w:rPr>
          <w:delText>Załącznik nr 2</w:delText>
        </w:r>
        <w:r w:rsidR="00EA7014" w:rsidRPr="009C120E" w:rsidDel="007B7C09">
          <w:rPr>
            <w:rFonts w:asciiTheme="minorHAnsi" w:hAnsiTheme="minorHAnsi" w:cstheme="minorHAnsi"/>
          </w:rPr>
          <w:delText>- Regulamin korzystania z miniPortalu</w:delText>
        </w:r>
        <w:r w:rsidR="007D7653" w:rsidRPr="009C120E" w:rsidDel="007B7C09">
          <w:rPr>
            <w:rFonts w:asciiTheme="minorHAnsi" w:hAnsiTheme="minorHAnsi" w:cstheme="minorHAnsi"/>
          </w:rPr>
          <w:delText xml:space="preserve">   (instrukcja korzystania</w:delText>
        </w:r>
        <w:r w:rsidR="008B4209" w:rsidRPr="009C120E" w:rsidDel="007B7C09">
          <w:rPr>
            <w:rFonts w:asciiTheme="minorHAnsi" w:hAnsiTheme="minorHAnsi" w:cstheme="minorHAnsi"/>
          </w:rPr>
          <w:delText xml:space="preserve"> </w:delText>
        </w:r>
        <w:r w:rsidR="007D7653" w:rsidRPr="009C120E" w:rsidDel="007B7C09">
          <w:rPr>
            <w:rFonts w:asciiTheme="minorHAnsi" w:hAnsiTheme="minorHAnsi" w:cstheme="minorHAnsi"/>
          </w:rPr>
          <w:delText>z miniPortalu)</w:delText>
        </w:r>
        <w:r w:rsidR="00511FFD" w:rsidRPr="009C120E" w:rsidDel="007B7C09">
          <w:rPr>
            <w:rFonts w:asciiTheme="minorHAnsi" w:hAnsiTheme="minorHAnsi" w:cstheme="minorHAnsi"/>
          </w:rPr>
          <w:delText>;</w:delText>
        </w:r>
      </w:del>
    </w:p>
    <w:p w14:paraId="35169706" w14:textId="63B266CE" w:rsidR="00B15C2C" w:rsidRPr="009C120E" w:rsidDel="007B7C09" w:rsidRDefault="008C7CF7" w:rsidP="008B4209">
      <w:pPr>
        <w:pStyle w:val="Tekstpodstawowy"/>
        <w:spacing w:line="276" w:lineRule="auto"/>
        <w:ind w:left="255" w:right="-48"/>
        <w:rPr>
          <w:del w:id="1264" w:author="Barbara Skoczeń" w:date="2022-06-23T14:10:00Z"/>
          <w:rFonts w:asciiTheme="minorHAnsi" w:hAnsiTheme="minorHAnsi" w:cstheme="minorHAnsi"/>
        </w:rPr>
      </w:pPr>
      <w:del w:id="1265" w:author="Barbara Skoczeń" w:date="2022-06-23T14:10:00Z">
        <w:r w:rsidRPr="009C120E" w:rsidDel="007B7C09">
          <w:rPr>
            <w:rFonts w:asciiTheme="minorHAnsi" w:hAnsiTheme="minorHAnsi" w:cstheme="minorHAnsi"/>
          </w:rPr>
          <w:delText xml:space="preserve">Załącznik nr 3- </w:delText>
        </w:r>
        <w:r w:rsidR="00B15C2C" w:rsidRPr="009C120E" w:rsidDel="007B7C09">
          <w:rPr>
            <w:rFonts w:asciiTheme="minorHAnsi" w:hAnsiTheme="minorHAnsi" w:cstheme="minorHAnsi"/>
          </w:rPr>
          <w:delText>Wstępne oświadczenie o spełnieniu</w:delText>
        </w:r>
        <w:r w:rsidR="007D7653" w:rsidRPr="009C120E" w:rsidDel="007B7C09">
          <w:rPr>
            <w:rFonts w:asciiTheme="minorHAnsi" w:hAnsiTheme="minorHAnsi" w:cstheme="minorHAnsi"/>
          </w:rPr>
          <w:delText xml:space="preserve"> w</w:delText>
        </w:r>
        <w:r w:rsidR="00B15C2C" w:rsidRPr="009C120E" w:rsidDel="007B7C09">
          <w:rPr>
            <w:rFonts w:asciiTheme="minorHAnsi" w:hAnsiTheme="minorHAnsi" w:cstheme="minorHAnsi"/>
          </w:rPr>
          <w:delText>arunków udziału i niepodleganiu wykluczeniu;</w:delText>
        </w:r>
      </w:del>
    </w:p>
    <w:p w14:paraId="09C9E9DA" w14:textId="3075B7BB" w:rsidR="005C30E8" w:rsidRPr="009C120E" w:rsidDel="007B7C09" w:rsidRDefault="008C7CF7" w:rsidP="005F1038">
      <w:pPr>
        <w:pStyle w:val="Tekstpodstawowy"/>
        <w:spacing w:line="276" w:lineRule="auto"/>
        <w:ind w:left="255" w:right="3038"/>
        <w:rPr>
          <w:del w:id="1266" w:author="Barbara Skoczeń" w:date="2022-06-23T14:10:00Z"/>
          <w:rFonts w:asciiTheme="minorHAnsi" w:hAnsiTheme="minorHAnsi" w:cstheme="minorHAnsi"/>
        </w:rPr>
      </w:pPr>
      <w:del w:id="1267" w:author="Barbara Skoczeń" w:date="2022-06-23T14:10:00Z">
        <w:r w:rsidRPr="009C120E" w:rsidDel="007B7C09">
          <w:rPr>
            <w:rFonts w:asciiTheme="minorHAnsi" w:hAnsiTheme="minorHAnsi" w:cstheme="minorHAnsi"/>
          </w:rPr>
          <w:delText>Załącznik nr 4- Projektowane postanowienia umowy</w:delText>
        </w:r>
        <w:r w:rsidR="00511FFD" w:rsidRPr="009C120E" w:rsidDel="007B7C09">
          <w:rPr>
            <w:rFonts w:asciiTheme="minorHAnsi" w:hAnsiTheme="minorHAnsi" w:cstheme="minorHAnsi"/>
          </w:rPr>
          <w:delText>;</w:delText>
        </w:r>
        <w:r w:rsidRPr="009C120E" w:rsidDel="007B7C09">
          <w:rPr>
            <w:rFonts w:asciiTheme="minorHAnsi" w:hAnsiTheme="minorHAnsi" w:cstheme="minorHAnsi"/>
          </w:rPr>
          <w:delText xml:space="preserve"> </w:delText>
        </w:r>
        <w:r w:rsidR="005C30E8" w:rsidRPr="009C120E" w:rsidDel="007B7C09">
          <w:rPr>
            <w:rFonts w:asciiTheme="minorHAnsi" w:hAnsiTheme="minorHAnsi" w:cstheme="minorHAnsi"/>
          </w:rPr>
          <w:delText xml:space="preserve"> </w:delText>
        </w:r>
      </w:del>
    </w:p>
    <w:p w14:paraId="236C3D7F" w14:textId="3E366224" w:rsidR="00BF7589" w:rsidDel="007B7C09" w:rsidRDefault="009C2FFE" w:rsidP="0030184A">
      <w:pPr>
        <w:pStyle w:val="Tekstpodstawowy"/>
        <w:spacing w:line="276" w:lineRule="auto"/>
        <w:ind w:left="255" w:right="3038"/>
        <w:rPr>
          <w:del w:id="1268" w:author="Barbara Skoczeń" w:date="2022-06-23T14:10:00Z"/>
          <w:rFonts w:asciiTheme="minorHAnsi" w:hAnsiTheme="minorHAnsi" w:cstheme="minorHAnsi"/>
        </w:rPr>
      </w:pPr>
      <w:del w:id="1269" w:author="Barbara Skoczeń" w:date="2022-06-23T14:10:00Z">
        <w:r w:rsidRPr="009C120E" w:rsidDel="007B7C09">
          <w:rPr>
            <w:rFonts w:asciiTheme="minorHAnsi" w:hAnsiTheme="minorHAnsi" w:cstheme="minorHAnsi"/>
          </w:rPr>
          <w:delText xml:space="preserve">Załącznik nr 5- Wykaz </w:delText>
        </w:r>
      </w:del>
    </w:p>
    <w:p w14:paraId="716EA14F" w14:textId="687FA121" w:rsidR="00B15C2C" w:rsidRPr="009C120E" w:rsidDel="007B7C09" w:rsidRDefault="008C7CF7" w:rsidP="008B4209">
      <w:pPr>
        <w:pStyle w:val="Tekstpodstawowy"/>
        <w:spacing w:line="276" w:lineRule="auto"/>
        <w:ind w:left="255"/>
        <w:rPr>
          <w:del w:id="1270" w:author="Barbara Skoczeń" w:date="2022-06-23T14:10:00Z"/>
          <w:rFonts w:asciiTheme="minorHAnsi" w:hAnsiTheme="minorHAnsi" w:cstheme="minorHAnsi"/>
        </w:rPr>
      </w:pPr>
      <w:del w:id="1271" w:author="Barbara Skoczeń" w:date="2022-06-23T14:10:00Z">
        <w:r w:rsidRPr="009C120E" w:rsidDel="007B7C09">
          <w:rPr>
            <w:rFonts w:asciiTheme="minorHAnsi" w:hAnsiTheme="minorHAnsi" w:cstheme="minorHAnsi"/>
          </w:rPr>
          <w:delText xml:space="preserve">Załącznik nr </w:delText>
        </w:r>
        <w:r w:rsidR="006559AF" w:rsidRPr="009C120E" w:rsidDel="007B7C09">
          <w:rPr>
            <w:rFonts w:asciiTheme="minorHAnsi" w:hAnsiTheme="minorHAnsi" w:cstheme="minorHAnsi"/>
          </w:rPr>
          <w:delText>6</w:delText>
        </w:r>
        <w:r w:rsidRPr="009C120E" w:rsidDel="007B7C09">
          <w:rPr>
            <w:rFonts w:asciiTheme="minorHAnsi" w:hAnsiTheme="minorHAnsi" w:cstheme="minorHAnsi"/>
          </w:rPr>
          <w:delText>- Klauzula informacyjna dotycząca przetwarzania danych osobowych;</w:delText>
        </w:r>
      </w:del>
    </w:p>
    <w:p w14:paraId="4831ADA3" w14:textId="313281AD" w:rsidR="00F7208E" w:rsidRPr="009C120E" w:rsidDel="007B7C09" w:rsidRDefault="00B15C2C" w:rsidP="008B4209">
      <w:pPr>
        <w:pStyle w:val="Tekstpodstawowy"/>
        <w:spacing w:line="276" w:lineRule="auto"/>
        <w:ind w:left="255"/>
        <w:rPr>
          <w:del w:id="1272" w:author="Barbara Skoczeń" w:date="2022-06-23T14:10:00Z"/>
          <w:rFonts w:asciiTheme="minorHAnsi" w:hAnsiTheme="minorHAnsi" w:cstheme="minorHAnsi"/>
        </w:rPr>
      </w:pPr>
      <w:del w:id="1273" w:author="Barbara Skoczeń" w:date="2022-06-23T14:10:00Z">
        <w:r w:rsidRPr="009C120E" w:rsidDel="007B7C09">
          <w:rPr>
            <w:rFonts w:asciiTheme="minorHAnsi" w:hAnsiTheme="minorHAnsi" w:cstheme="minorHAnsi"/>
          </w:rPr>
          <w:delText xml:space="preserve">Załącznik nr </w:delText>
        </w:r>
        <w:r w:rsidR="006559AF" w:rsidRPr="009C120E" w:rsidDel="007B7C09">
          <w:rPr>
            <w:rFonts w:asciiTheme="minorHAnsi" w:hAnsiTheme="minorHAnsi" w:cstheme="minorHAnsi"/>
          </w:rPr>
          <w:delText>7</w:delText>
        </w:r>
        <w:r w:rsidRPr="009C120E" w:rsidDel="007B7C09">
          <w:rPr>
            <w:rFonts w:asciiTheme="minorHAnsi" w:hAnsiTheme="minorHAnsi" w:cstheme="minorHAnsi"/>
          </w:rPr>
          <w:delText>- Oświadczenie składane na podstawie art. 117 ust. 4 ustawy PZP.</w:delText>
        </w:r>
      </w:del>
    </w:p>
    <w:p w14:paraId="164BB9E8" w14:textId="79A5A555" w:rsidR="004452C4" w:rsidRPr="009C120E" w:rsidDel="007B7C09" w:rsidRDefault="004452C4" w:rsidP="008B4209">
      <w:pPr>
        <w:spacing w:line="276" w:lineRule="auto"/>
        <w:rPr>
          <w:del w:id="1274" w:author="Barbara Skoczeń" w:date="2022-06-23T14:10:00Z"/>
          <w:rFonts w:asciiTheme="minorHAnsi" w:hAnsiTheme="minorHAnsi" w:cstheme="minorHAnsi"/>
        </w:rPr>
      </w:pPr>
    </w:p>
    <w:p w14:paraId="34DF22FA" w14:textId="3743F67A" w:rsidR="00B15C2C" w:rsidRPr="009C120E" w:rsidDel="007B7C09" w:rsidRDefault="00B15C2C" w:rsidP="008B4209">
      <w:pPr>
        <w:spacing w:line="276" w:lineRule="auto"/>
        <w:rPr>
          <w:del w:id="1275" w:author="Barbara Skoczeń" w:date="2022-06-23T14:10:00Z"/>
          <w:rFonts w:asciiTheme="minorHAnsi" w:hAnsiTheme="minorHAnsi" w:cstheme="minorHAnsi"/>
        </w:rPr>
        <w:sectPr w:rsidR="00B15C2C" w:rsidRPr="009C120E" w:rsidDel="007B7C09">
          <w:pgSz w:w="11910" w:h="16840"/>
          <w:pgMar w:top="1580" w:right="1300" w:bottom="680" w:left="1160" w:header="0" w:footer="400" w:gutter="0"/>
          <w:cols w:space="708"/>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5C06F2" w:rsidRPr="005C06F2" w14:paraId="1562FA65" w14:textId="77777777" w:rsidTr="003F577F">
        <w:trPr>
          <w:trHeight w:val="769"/>
          <w:jc w:val="center"/>
          <w:ins w:id="1276" w:author="Sławomir Szałajko" w:date="2022-06-14T13:23:00Z"/>
        </w:trPr>
        <w:tc>
          <w:tcPr>
            <w:tcW w:w="5000" w:type="pct"/>
          </w:tcPr>
          <w:p w14:paraId="5ED4663C" w14:textId="48BED917" w:rsidR="005C06F2" w:rsidRPr="005C06F2" w:rsidRDefault="005C06F2" w:rsidP="005C06F2">
            <w:pPr>
              <w:spacing w:line="276" w:lineRule="auto"/>
              <w:rPr>
                <w:ins w:id="1277" w:author="Sławomir Szałajko" w:date="2022-06-14T13:23:00Z"/>
                <w:rFonts w:asciiTheme="minorHAnsi" w:hAnsiTheme="minorHAnsi" w:cstheme="minorHAnsi"/>
                <w:b/>
                <w:iCs/>
              </w:rPr>
            </w:pPr>
            <w:bookmarkStart w:id="1278" w:name="_Hlk78871191"/>
            <w:bookmarkStart w:id="1279" w:name="_Hlk76024746"/>
            <w:bookmarkStart w:id="1280" w:name="_Hlk68089992"/>
            <w:ins w:id="1281" w:author="Sławomir Szałajko" w:date="2022-06-14T13:23:00Z">
              <w:r w:rsidRPr="005C06F2">
                <w:rPr>
                  <w:rFonts w:asciiTheme="minorHAnsi" w:hAnsiTheme="minorHAnsi" w:cstheme="minorHAnsi"/>
                  <w:b/>
                  <w:iCs/>
                </w:rPr>
                <w:lastRenderedPageBreak/>
                <w:t xml:space="preserve">WA.263.15.2022.SSz                                                                                                  ZAŁĄCZNIK NR </w:t>
              </w:r>
              <w:r>
                <w:rPr>
                  <w:rFonts w:asciiTheme="minorHAnsi" w:hAnsiTheme="minorHAnsi" w:cstheme="minorHAnsi"/>
                  <w:b/>
                  <w:iCs/>
                </w:rPr>
                <w:t>1</w:t>
              </w:r>
              <w:r w:rsidRPr="005C06F2">
                <w:rPr>
                  <w:rFonts w:asciiTheme="minorHAnsi" w:hAnsiTheme="minorHAnsi" w:cstheme="minorHAnsi"/>
                  <w:b/>
                  <w:iCs/>
                </w:rPr>
                <w:t xml:space="preserve"> do SWZ</w:t>
              </w:r>
            </w:ins>
          </w:p>
        </w:tc>
      </w:tr>
      <w:tr w:rsidR="005C06F2" w:rsidRPr="005C06F2" w14:paraId="7F6ED7F2" w14:textId="77777777" w:rsidTr="003F577F">
        <w:trPr>
          <w:trHeight w:val="360"/>
          <w:jc w:val="center"/>
          <w:ins w:id="1282" w:author="Sławomir Szałajko" w:date="2022-06-14T13:23:00Z"/>
        </w:trPr>
        <w:tc>
          <w:tcPr>
            <w:tcW w:w="5000" w:type="pct"/>
          </w:tcPr>
          <w:p w14:paraId="79D1C491" w14:textId="2478663C" w:rsidR="005C06F2" w:rsidRPr="005C06F2" w:rsidRDefault="005C06F2">
            <w:pPr>
              <w:spacing w:line="276" w:lineRule="auto"/>
              <w:jc w:val="center"/>
              <w:rPr>
                <w:ins w:id="1283" w:author="Sławomir Szałajko" w:date="2022-06-14T13:23:00Z"/>
                <w:rFonts w:asciiTheme="minorHAnsi" w:hAnsiTheme="minorHAnsi" w:cstheme="minorHAnsi"/>
                <w:b/>
                <w:iCs/>
              </w:rPr>
              <w:pPrChange w:id="1284" w:author="Sławomir Szałajko" w:date="2022-06-14T13:23:00Z">
                <w:pPr>
                  <w:spacing w:line="276" w:lineRule="auto"/>
                </w:pPr>
              </w:pPrChange>
            </w:pPr>
            <w:ins w:id="1285" w:author="Sławomir Szałajko" w:date="2022-06-14T13:23:00Z">
              <w:r>
                <w:rPr>
                  <w:rFonts w:asciiTheme="minorHAnsi" w:hAnsiTheme="minorHAnsi" w:cstheme="minorHAnsi"/>
                  <w:b/>
                  <w:iCs/>
                </w:rPr>
                <w:t>FORMULARZ OFERT</w:t>
              </w:r>
            </w:ins>
            <w:ins w:id="1286" w:author="Sławomir Szałajko" w:date="2022-06-15T08:00:00Z">
              <w:r w:rsidR="001B44C5">
                <w:rPr>
                  <w:rFonts w:asciiTheme="minorHAnsi" w:hAnsiTheme="minorHAnsi" w:cstheme="minorHAnsi"/>
                  <w:b/>
                  <w:iCs/>
                </w:rPr>
                <w:t>OWY</w:t>
              </w:r>
            </w:ins>
          </w:p>
        </w:tc>
      </w:tr>
    </w:tbl>
    <w:p w14:paraId="6EFD4F89" w14:textId="77777777" w:rsidR="005C06F2" w:rsidRDefault="005C06F2" w:rsidP="00225B2C">
      <w:pPr>
        <w:spacing w:line="276" w:lineRule="auto"/>
        <w:ind w:left="284"/>
        <w:rPr>
          <w:ins w:id="1287" w:author="Sławomir Szałajko" w:date="2022-06-14T13:23:00Z"/>
          <w:rFonts w:asciiTheme="minorHAnsi" w:hAnsiTheme="minorHAnsi" w:cstheme="minorHAnsi"/>
        </w:rPr>
      </w:pPr>
    </w:p>
    <w:p w14:paraId="306D0600" w14:textId="7F4757B9" w:rsidR="00F912FD" w:rsidRPr="00225B2C" w:rsidRDefault="00F912FD">
      <w:pPr>
        <w:spacing w:line="276" w:lineRule="auto"/>
        <w:ind w:left="284"/>
        <w:rPr>
          <w:ins w:id="1288" w:author="Sławomir Szałajko" w:date="2022-06-14T12:50:00Z"/>
          <w:rFonts w:asciiTheme="minorHAnsi" w:hAnsiTheme="minorHAnsi" w:cstheme="minorHAnsi"/>
          <w:rPrChange w:id="1289" w:author="Sławomir Szałajko" w:date="2022-06-14T13:03:00Z">
            <w:rPr>
              <w:ins w:id="1290" w:author="Sławomir Szałajko" w:date="2022-06-14T12:50:00Z"/>
              <w:rFonts w:ascii="Calibri" w:hAnsi="Calibri" w:cs="Calibri"/>
            </w:rPr>
          </w:rPrChange>
        </w:rPr>
        <w:pPrChange w:id="1291" w:author="Sławomir Szałajko" w:date="2022-06-14T13:02:00Z">
          <w:pPr>
            <w:spacing w:line="276" w:lineRule="auto"/>
            <w:ind w:left="258"/>
          </w:pPr>
        </w:pPrChange>
      </w:pPr>
      <w:ins w:id="1292" w:author="Sławomir Szałajko" w:date="2022-06-14T12:50:00Z">
        <w:r w:rsidRPr="00225B2C">
          <w:rPr>
            <w:rFonts w:asciiTheme="minorHAnsi" w:hAnsiTheme="minorHAnsi" w:cstheme="minorHAnsi"/>
            <w:rPrChange w:id="1293" w:author="Sławomir Szałajko" w:date="2022-06-14T13:03:00Z">
              <w:rPr>
                <w:rFonts w:ascii="Calibri" w:hAnsi="Calibri" w:cs="Calibri"/>
              </w:rPr>
            </w:rPrChange>
          </w:rPr>
          <w:t>Ja/my* niżej podpisani:</w:t>
        </w:r>
      </w:ins>
    </w:p>
    <w:p w14:paraId="618BEF30" w14:textId="77777777" w:rsidR="00F912FD" w:rsidRPr="00225B2C" w:rsidRDefault="00F912FD">
      <w:pPr>
        <w:spacing w:line="276" w:lineRule="auto"/>
        <w:ind w:left="284"/>
        <w:rPr>
          <w:ins w:id="1294" w:author="Sławomir Szałajko" w:date="2022-06-14T12:50:00Z"/>
          <w:rFonts w:asciiTheme="minorHAnsi" w:hAnsiTheme="minorHAnsi" w:cstheme="minorHAnsi"/>
          <w:rPrChange w:id="1295" w:author="Sławomir Szałajko" w:date="2022-06-14T13:03:00Z">
            <w:rPr>
              <w:ins w:id="1296" w:author="Sławomir Szałajko" w:date="2022-06-14T12:50:00Z"/>
              <w:rFonts w:ascii="Calibri" w:hAnsi="Calibri" w:cs="Calibri"/>
            </w:rPr>
          </w:rPrChange>
        </w:rPr>
        <w:pPrChange w:id="1297" w:author="Sławomir Szałajko" w:date="2022-06-14T13:02:00Z">
          <w:pPr>
            <w:spacing w:line="276" w:lineRule="auto"/>
            <w:ind w:left="258"/>
          </w:pPr>
        </w:pPrChange>
      </w:pPr>
      <w:ins w:id="1298" w:author="Sławomir Szałajko" w:date="2022-06-14T12:50:00Z">
        <w:r w:rsidRPr="00225B2C">
          <w:rPr>
            <w:rFonts w:asciiTheme="minorHAnsi" w:hAnsiTheme="minorHAnsi" w:cstheme="minorHAnsi"/>
            <w:rPrChange w:id="1299" w:author="Sławomir Szałajko" w:date="2022-06-14T13:03:00Z">
              <w:rPr>
                <w:rFonts w:ascii="Calibri" w:hAnsi="Calibri" w:cs="Calibri"/>
              </w:rPr>
            </w:rPrChange>
          </w:rPr>
          <w:t>……………………………………………………………………………………………………………….…………</w:t>
        </w:r>
      </w:ins>
    </w:p>
    <w:p w14:paraId="5063DF53" w14:textId="77777777" w:rsidR="00F912FD" w:rsidRPr="00225B2C" w:rsidRDefault="00F912FD">
      <w:pPr>
        <w:widowControl/>
        <w:autoSpaceDE/>
        <w:autoSpaceDN/>
        <w:spacing w:line="276" w:lineRule="auto"/>
        <w:ind w:left="284" w:right="611"/>
        <w:jc w:val="center"/>
        <w:rPr>
          <w:ins w:id="1300" w:author="Sławomir Szałajko" w:date="2022-06-14T12:50:00Z"/>
          <w:rFonts w:asciiTheme="minorHAnsi" w:hAnsiTheme="minorHAnsi" w:cstheme="minorHAnsi"/>
          <w:i/>
          <w:lang w:eastAsia="pl-PL"/>
          <w:rPrChange w:id="1301" w:author="Sławomir Szałajko" w:date="2022-06-14T13:03:00Z">
            <w:rPr>
              <w:ins w:id="1302" w:author="Sławomir Szałajko" w:date="2022-06-14T12:50:00Z"/>
              <w:rFonts w:ascii="Calibri" w:hAnsi="Calibri" w:cs="Calibri"/>
              <w:i/>
              <w:sz w:val="20"/>
              <w:szCs w:val="20"/>
              <w:lang w:eastAsia="pl-PL"/>
            </w:rPr>
          </w:rPrChange>
        </w:rPr>
        <w:pPrChange w:id="1303" w:author="Sławomir Szałajko" w:date="2022-06-14T13:02:00Z">
          <w:pPr>
            <w:widowControl/>
            <w:autoSpaceDE/>
            <w:autoSpaceDN/>
            <w:spacing w:line="276" w:lineRule="auto"/>
            <w:ind w:left="749" w:right="611"/>
            <w:jc w:val="center"/>
          </w:pPr>
        </w:pPrChange>
      </w:pPr>
      <w:ins w:id="1304" w:author="Sławomir Szałajko" w:date="2022-06-14T12:50:00Z">
        <w:r w:rsidRPr="00225B2C">
          <w:rPr>
            <w:rFonts w:asciiTheme="minorHAnsi" w:hAnsiTheme="minorHAnsi" w:cstheme="minorHAnsi"/>
            <w:i/>
            <w:lang w:eastAsia="pl-PL"/>
            <w:rPrChange w:id="1305" w:author="Sławomir Szałajko" w:date="2022-06-14T13:03:00Z">
              <w:rPr>
                <w:rFonts w:ascii="Calibri" w:hAnsi="Calibri" w:cs="Calibri"/>
                <w:i/>
                <w:sz w:val="20"/>
                <w:szCs w:val="20"/>
                <w:lang w:eastAsia="pl-PL"/>
              </w:rPr>
            </w:rPrChange>
          </w:rPr>
          <w:t>(imię, nazwisko, stanowisko/podstawa do reprezentacji)</w:t>
        </w:r>
      </w:ins>
    </w:p>
    <w:p w14:paraId="227B59A8" w14:textId="77777777" w:rsidR="00F912FD" w:rsidRPr="00225B2C" w:rsidRDefault="00F912FD">
      <w:pPr>
        <w:spacing w:line="276" w:lineRule="auto"/>
        <w:ind w:left="284"/>
        <w:rPr>
          <w:ins w:id="1306" w:author="Sławomir Szałajko" w:date="2022-06-14T12:50:00Z"/>
          <w:rFonts w:asciiTheme="minorHAnsi" w:hAnsiTheme="minorHAnsi" w:cstheme="minorHAnsi"/>
          <w:rPrChange w:id="1307" w:author="Sławomir Szałajko" w:date="2022-06-14T13:03:00Z">
            <w:rPr>
              <w:ins w:id="1308" w:author="Sławomir Szałajko" w:date="2022-06-14T12:50:00Z"/>
              <w:rFonts w:ascii="Calibri" w:hAnsi="Calibri" w:cs="Calibri"/>
            </w:rPr>
          </w:rPrChange>
        </w:rPr>
        <w:pPrChange w:id="1309" w:author="Sławomir Szałajko" w:date="2022-06-14T13:02:00Z">
          <w:pPr>
            <w:spacing w:line="276" w:lineRule="auto"/>
            <w:ind w:left="258"/>
          </w:pPr>
        </w:pPrChange>
      </w:pPr>
      <w:ins w:id="1310" w:author="Sławomir Szałajko" w:date="2022-06-14T12:50:00Z">
        <w:r w:rsidRPr="00225B2C">
          <w:rPr>
            <w:rFonts w:asciiTheme="minorHAnsi" w:hAnsiTheme="minorHAnsi" w:cstheme="minorHAnsi"/>
            <w:rPrChange w:id="1311" w:author="Sławomir Szałajko" w:date="2022-06-14T13:03:00Z">
              <w:rPr>
                <w:rFonts w:ascii="Calibri" w:hAnsi="Calibri" w:cs="Calibri"/>
              </w:rPr>
            </w:rPrChange>
          </w:rPr>
          <w:t>działając w imieniu i na rzecz:</w:t>
        </w:r>
      </w:ins>
    </w:p>
    <w:p w14:paraId="712B4816" w14:textId="77777777" w:rsidR="00F912FD" w:rsidRPr="00225B2C" w:rsidRDefault="00F912FD">
      <w:pPr>
        <w:spacing w:line="276" w:lineRule="auto"/>
        <w:ind w:left="284"/>
        <w:rPr>
          <w:ins w:id="1312" w:author="Sławomir Szałajko" w:date="2022-06-14T12:50:00Z"/>
          <w:rFonts w:asciiTheme="minorHAnsi" w:hAnsiTheme="minorHAnsi" w:cstheme="minorHAnsi"/>
          <w:rPrChange w:id="1313" w:author="Sławomir Szałajko" w:date="2022-06-14T13:03:00Z">
            <w:rPr>
              <w:ins w:id="1314" w:author="Sławomir Szałajko" w:date="2022-06-14T12:50:00Z"/>
              <w:rFonts w:ascii="Calibri" w:hAnsi="Calibri" w:cs="Calibri"/>
            </w:rPr>
          </w:rPrChange>
        </w:rPr>
        <w:pPrChange w:id="1315" w:author="Sławomir Szałajko" w:date="2022-06-14T13:02:00Z">
          <w:pPr>
            <w:spacing w:line="276" w:lineRule="auto"/>
            <w:ind w:left="258"/>
          </w:pPr>
        </w:pPrChange>
      </w:pPr>
      <w:ins w:id="1316" w:author="Sławomir Szałajko" w:date="2022-06-14T12:50:00Z">
        <w:r w:rsidRPr="00225B2C">
          <w:rPr>
            <w:rFonts w:asciiTheme="minorHAnsi" w:hAnsiTheme="minorHAnsi" w:cstheme="minorHAnsi"/>
            <w:rPrChange w:id="1317" w:author="Sławomir Szałajko" w:date="2022-06-14T13:03:00Z">
              <w:rPr>
                <w:rFonts w:ascii="Calibri" w:hAnsi="Calibri" w:cs="Calibri"/>
              </w:rPr>
            </w:rPrChange>
          </w:rPr>
          <w:t>................................................................................................................................................................</w:t>
        </w:r>
      </w:ins>
    </w:p>
    <w:p w14:paraId="24796DD4" w14:textId="77777777" w:rsidR="00F912FD" w:rsidRPr="00225B2C" w:rsidRDefault="00F912FD">
      <w:pPr>
        <w:spacing w:line="276" w:lineRule="auto"/>
        <w:ind w:left="284"/>
        <w:rPr>
          <w:ins w:id="1318" w:author="Sławomir Szałajko" w:date="2022-06-14T12:50:00Z"/>
          <w:rFonts w:asciiTheme="minorHAnsi" w:hAnsiTheme="minorHAnsi" w:cstheme="minorHAnsi"/>
          <w:rPrChange w:id="1319" w:author="Sławomir Szałajko" w:date="2022-06-14T13:03:00Z">
            <w:rPr>
              <w:ins w:id="1320" w:author="Sławomir Szałajko" w:date="2022-06-14T12:50:00Z"/>
              <w:rFonts w:ascii="Calibri" w:hAnsi="Calibri" w:cs="Calibri"/>
            </w:rPr>
          </w:rPrChange>
        </w:rPr>
        <w:pPrChange w:id="1321" w:author="Sławomir Szałajko" w:date="2022-06-14T13:02:00Z">
          <w:pPr>
            <w:spacing w:line="276" w:lineRule="auto"/>
            <w:ind w:left="258"/>
          </w:pPr>
        </w:pPrChange>
      </w:pPr>
      <w:ins w:id="1322" w:author="Sławomir Szałajko" w:date="2022-06-14T12:50:00Z">
        <w:r w:rsidRPr="00225B2C">
          <w:rPr>
            <w:rFonts w:asciiTheme="minorHAnsi" w:hAnsiTheme="minorHAnsi" w:cstheme="minorHAnsi"/>
            <w:rPrChange w:id="1323" w:author="Sławomir Szałajko" w:date="2022-06-14T13:03:00Z">
              <w:rPr>
                <w:rFonts w:ascii="Calibri" w:hAnsi="Calibri" w:cs="Calibri"/>
              </w:rPr>
            </w:rPrChange>
          </w:rPr>
          <w:t>................................................................................................................................................................</w:t>
        </w:r>
      </w:ins>
    </w:p>
    <w:p w14:paraId="61771EFA" w14:textId="77777777" w:rsidR="00F912FD" w:rsidRPr="00225B2C" w:rsidRDefault="00F912FD">
      <w:pPr>
        <w:widowControl/>
        <w:autoSpaceDE/>
        <w:autoSpaceDN/>
        <w:spacing w:line="276" w:lineRule="auto"/>
        <w:ind w:left="284" w:right="172"/>
        <w:jc w:val="center"/>
        <w:rPr>
          <w:ins w:id="1324" w:author="Sławomir Szałajko" w:date="2022-06-14T12:50:00Z"/>
          <w:rFonts w:asciiTheme="minorHAnsi" w:hAnsiTheme="minorHAnsi" w:cstheme="minorHAnsi"/>
          <w:i/>
          <w:lang w:eastAsia="pl-PL"/>
          <w:rPrChange w:id="1325" w:author="Sławomir Szałajko" w:date="2022-06-14T13:03:00Z">
            <w:rPr>
              <w:ins w:id="1326" w:author="Sławomir Szałajko" w:date="2022-06-14T12:50:00Z"/>
              <w:rFonts w:ascii="Calibri" w:hAnsi="Calibri" w:cs="Calibri"/>
              <w:i/>
              <w:sz w:val="20"/>
              <w:szCs w:val="20"/>
              <w:lang w:eastAsia="pl-PL"/>
            </w:rPr>
          </w:rPrChange>
        </w:rPr>
        <w:pPrChange w:id="1327" w:author="Sławomir Szałajko" w:date="2022-06-14T13:02:00Z">
          <w:pPr>
            <w:widowControl/>
            <w:autoSpaceDE/>
            <w:autoSpaceDN/>
            <w:spacing w:line="276" w:lineRule="auto"/>
            <w:ind w:left="313" w:right="172"/>
            <w:jc w:val="center"/>
          </w:pPr>
        </w:pPrChange>
      </w:pPr>
      <w:ins w:id="1328" w:author="Sławomir Szałajko" w:date="2022-06-14T12:50:00Z">
        <w:r w:rsidRPr="00225B2C">
          <w:rPr>
            <w:rFonts w:asciiTheme="minorHAnsi" w:hAnsiTheme="minorHAnsi" w:cstheme="minorHAnsi"/>
            <w:i/>
            <w:lang w:eastAsia="pl-PL"/>
            <w:rPrChange w:id="1329" w:author="Sławomir Szałajko" w:date="2022-06-14T13:03:00Z">
              <w:rPr>
                <w:rFonts w:ascii="Calibri" w:hAnsi="Calibri" w:cs="Calibri"/>
                <w:i/>
                <w:sz w:val="20"/>
                <w:szCs w:val="20"/>
                <w:lang w:eastAsia="pl-PL"/>
              </w:rPr>
            </w:rPrChange>
          </w:rPr>
          <w:t>(pełna nazwa Wykonawcy/Wykonawców w przypadku wykonawców wspólnie ubiegających się o udzielenie zamówienia)</w:t>
        </w:r>
      </w:ins>
    </w:p>
    <w:p w14:paraId="31EC492B" w14:textId="77777777" w:rsidR="00F912FD" w:rsidRPr="00225B2C" w:rsidRDefault="00F912FD">
      <w:pPr>
        <w:spacing w:line="276" w:lineRule="auto"/>
        <w:ind w:left="284"/>
        <w:rPr>
          <w:ins w:id="1330" w:author="Sławomir Szałajko" w:date="2022-06-14T12:50:00Z"/>
          <w:rFonts w:asciiTheme="minorHAnsi" w:hAnsiTheme="minorHAnsi" w:cstheme="minorHAnsi"/>
          <w:rPrChange w:id="1331" w:author="Sławomir Szałajko" w:date="2022-06-14T13:03:00Z">
            <w:rPr>
              <w:ins w:id="1332" w:author="Sławomir Szałajko" w:date="2022-06-14T12:50:00Z"/>
              <w:rFonts w:ascii="Calibri" w:hAnsi="Calibri" w:cs="Calibri"/>
            </w:rPr>
          </w:rPrChange>
        </w:rPr>
        <w:pPrChange w:id="1333" w:author="Sławomir Szałajko" w:date="2022-06-14T13:02:00Z">
          <w:pPr>
            <w:spacing w:line="276" w:lineRule="auto"/>
            <w:ind w:left="258"/>
          </w:pPr>
        </w:pPrChange>
      </w:pPr>
      <w:ins w:id="1334" w:author="Sławomir Szałajko" w:date="2022-06-14T12:50:00Z">
        <w:r w:rsidRPr="00225B2C">
          <w:rPr>
            <w:rFonts w:asciiTheme="minorHAnsi" w:hAnsiTheme="minorHAnsi" w:cstheme="minorHAnsi"/>
            <w:rPrChange w:id="1335" w:author="Sławomir Szałajko" w:date="2022-06-14T13:03:00Z">
              <w:rPr>
                <w:rFonts w:ascii="Calibri" w:hAnsi="Calibri" w:cs="Calibri"/>
              </w:rPr>
            </w:rPrChange>
          </w:rPr>
          <w:t>Adres:</w:t>
        </w:r>
      </w:ins>
    </w:p>
    <w:p w14:paraId="50BFC31F" w14:textId="77777777" w:rsidR="00F912FD" w:rsidRPr="00225B2C" w:rsidRDefault="00F912FD">
      <w:pPr>
        <w:spacing w:line="276" w:lineRule="auto"/>
        <w:ind w:left="284" w:right="152"/>
        <w:rPr>
          <w:ins w:id="1336" w:author="Sławomir Szałajko" w:date="2022-06-14T12:50:00Z"/>
          <w:rFonts w:asciiTheme="minorHAnsi" w:hAnsiTheme="minorHAnsi" w:cstheme="minorHAnsi"/>
          <w:rPrChange w:id="1337" w:author="Sławomir Szałajko" w:date="2022-06-14T13:03:00Z">
            <w:rPr>
              <w:ins w:id="1338" w:author="Sławomir Szałajko" w:date="2022-06-14T12:50:00Z"/>
              <w:rFonts w:ascii="Calibri" w:hAnsi="Calibri" w:cs="Calibri"/>
            </w:rPr>
          </w:rPrChange>
        </w:rPr>
        <w:pPrChange w:id="1339" w:author="Sławomir Szałajko" w:date="2022-06-14T13:02:00Z">
          <w:pPr>
            <w:spacing w:line="276" w:lineRule="auto"/>
            <w:ind w:left="258" w:right="152"/>
          </w:pPr>
        </w:pPrChange>
      </w:pPr>
      <w:ins w:id="1340" w:author="Sławomir Szałajko" w:date="2022-06-14T12:50:00Z">
        <w:r w:rsidRPr="00225B2C">
          <w:rPr>
            <w:rFonts w:asciiTheme="minorHAnsi" w:hAnsiTheme="minorHAnsi" w:cstheme="minorHAnsi"/>
            <w:rPrChange w:id="1341" w:author="Sławomir Szałajko" w:date="2022-06-14T13:03:00Z">
              <w:rPr>
                <w:rFonts w:ascii="Calibri" w:hAnsi="Calibri" w:cs="Calibri"/>
              </w:rPr>
            </w:rPrChange>
          </w:rPr>
          <w:t>…………………………………………………………………………………………………………… Kraj</w:t>
        </w:r>
        <w:r w:rsidRPr="00225B2C">
          <w:rPr>
            <w:rFonts w:asciiTheme="minorHAnsi" w:hAnsiTheme="minorHAnsi" w:cstheme="minorHAnsi"/>
            <w:spacing w:val="-2"/>
            <w:rPrChange w:id="1342" w:author="Sławomir Szałajko" w:date="2022-06-14T13:03:00Z">
              <w:rPr>
                <w:rFonts w:ascii="Calibri" w:hAnsi="Calibri" w:cs="Calibri"/>
                <w:spacing w:val="-2"/>
              </w:rPr>
            </w:rPrChange>
          </w:rPr>
          <w:t xml:space="preserve"> </w:t>
        </w:r>
        <w:r w:rsidRPr="00225B2C">
          <w:rPr>
            <w:rFonts w:asciiTheme="minorHAnsi" w:hAnsiTheme="minorHAnsi" w:cstheme="minorHAnsi"/>
            <w:rPrChange w:id="1343" w:author="Sławomir Szałajko" w:date="2022-06-14T13:03:00Z">
              <w:rPr>
                <w:rFonts w:ascii="Calibri" w:hAnsi="Calibri" w:cs="Calibri"/>
              </w:rPr>
            </w:rPrChange>
          </w:rPr>
          <w:t>…………………………………..</w:t>
        </w:r>
      </w:ins>
    </w:p>
    <w:p w14:paraId="67AD678F" w14:textId="77777777" w:rsidR="00F912FD" w:rsidRPr="00225B2C" w:rsidRDefault="00F912FD">
      <w:pPr>
        <w:spacing w:line="276" w:lineRule="auto"/>
        <w:ind w:left="284"/>
        <w:rPr>
          <w:ins w:id="1344" w:author="Sławomir Szałajko" w:date="2022-06-14T12:50:00Z"/>
          <w:rFonts w:asciiTheme="minorHAnsi" w:hAnsiTheme="minorHAnsi" w:cstheme="minorHAnsi"/>
          <w:rPrChange w:id="1345" w:author="Sławomir Szałajko" w:date="2022-06-14T13:03:00Z">
            <w:rPr>
              <w:ins w:id="1346" w:author="Sławomir Szałajko" w:date="2022-06-14T12:50:00Z"/>
              <w:rFonts w:ascii="Calibri" w:hAnsi="Calibri" w:cs="Calibri"/>
            </w:rPr>
          </w:rPrChange>
        </w:rPr>
        <w:pPrChange w:id="1347" w:author="Sławomir Szałajko" w:date="2022-06-14T13:02:00Z">
          <w:pPr>
            <w:spacing w:line="276" w:lineRule="auto"/>
            <w:ind w:left="258"/>
          </w:pPr>
        </w:pPrChange>
      </w:pPr>
      <w:ins w:id="1348" w:author="Sławomir Szałajko" w:date="2022-06-14T12:50:00Z">
        <w:r w:rsidRPr="00225B2C">
          <w:rPr>
            <w:rFonts w:asciiTheme="minorHAnsi" w:hAnsiTheme="minorHAnsi" w:cstheme="minorHAnsi"/>
            <w:rPrChange w:id="1349" w:author="Sławomir Szałajko" w:date="2022-06-14T13:03:00Z">
              <w:rPr>
                <w:rFonts w:ascii="Calibri" w:hAnsi="Calibri" w:cs="Calibri"/>
              </w:rPr>
            </w:rPrChange>
          </w:rPr>
          <w:t>REGON</w:t>
        </w:r>
        <w:r w:rsidRPr="00225B2C">
          <w:rPr>
            <w:rFonts w:asciiTheme="minorHAnsi" w:hAnsiTheme="minorHAnsi" w:cstheme="minorHAnsi"/>
            <w:spacing w:val="-5"/>
            <w:rPrChange w:id="1350" w:author="Sławomir Szałajko" w:date="2022-06-14T13:03:00Z">
              <w:rPr>
                <w:rFonts w:ascii="Calibri" w:hAnsi="Calibri" w:cs="Calibri"/>
                <w:spacing w:val="-5"/>
              </w:rPr>
            </w:rPrChange>
          </w:rPr>
          <w:t xml:space="preserve"> </w:t>
        </w:r>
        <w:r w:rsidRPr="00225B2C">
          <w:rPr>
            <w:rFonts w:asciiTheme="minorHAnsi" w:hAnsiTheme="minorHAnsi" w:cstheme="minorHAnsi"/>
            <w:rPrChange w:id="1351" w:author="Sławomir Szałajko" w:date="2022-06-14T13:03:00Z">
              <w:rPr>
                <w:rFonts w:ascii="Calibri" w:hAnsi="Calibri" w:cs="Calibri"/>
              </w:rPr>
            </w:rPrChange>
          </w:rPr>
          <w:t>………………………………</w:t>
        </w:r>
      </w:ins>
    </w:p>
    <w:p w14:paraId="026AB6FD" w14:textId="77777777" w:rsidR="00F912FD" w:rsidRPr="00225B2C" w:rsidRDefault="00F912FD">
      <w:pPr>
        <w:spacing w:line="276" w:lineRule="auto"/>
        <w:ind w:left="284"/>
        <w:rPr>
          <w:ins w:id="1352" w:author="Sławomir Szałajko" w:date="2022-06-14T12:50:00Z"/>
          <w:rFonts w:asciiTheme="minorHAnsi" w:hAnsiTheme="minorHAnsi" w:cstheme="minorHAnsi"/>
          <w:rPrChange w:id="1353" w:author="Sławomir Szałajko" w:date="2022-06-14T13:03:00Z">
            <w:rPr>
              <w:ins w:id="1354" w:author="Sławomir Szałajko" w:date="2022-06-14T12:50:00Z"/>
              <w:rFonts w:ascii="Calibri" w:hAnsi="Calibri" w:cs="Calibri"/>
            </w:rPr>
          </w:rPrChange>
        </w:rPr>
        <w:pPrChange w:id="1355" w:author="Sławomir Szałajko" w:date="2022-06-14T13:02:00Z">
          <w:pPr>
            <w:spacing w:line="276" w:lineRule="auto"/>
            <w:ind w:left="258"/>
          </w:pPr>
        </w:pPrChange>
      </w:pPr>
      <w:ins w:id="1356" w:author="Sławomir Szałajko" w:date="2022-06-14T12:50:00Z">
        <w:r w:rsidRPr="00225B2C">
          <w:rPr>
            <w:rFonts w:asciiTheme="minorHAnsi" w:hAnsiTheme="minorHAnsi" w:cstheme="minorHAnsi"/>
            <w:rPrChange w:id="1357" w:author="Sławomir Szałajko" w:date="2022-06-14T13:03:00Z">
              <w:rPr>
                <w:rFonts w:ascii="Calibri" w:hAnsi="Calibri" w:cs="Calibri"/>
              </w:rPr>
            </w:rPrChange>
          </w:rPr>
          <w:t>NIP:</w:t>
        </w:r>
        <w:r w:rsidRPr="00225B2C">
          <w:rPr>
            <w:rFonts w:asciiTheme="minorHAnsi" w:hAnsiTheme="minorHAnsi" w:cstheme="minorHAnsi"/>
            <w:spacing w:val="-4"/>
            <w:rPrChange w:id="1358" w:author="Sławomir Szałajko" w:date="2022-06-14T13:03:00Z">
              <w:rPr>
                <w:rFonts w:ascii="Calibri" w:hAnsi="Calibri" w:cs="Calibri"/>
                <w:spacing w:val="-4"/>
              </w:rPr>
            </w:rPrChange>
          </w:rPr>
          <w:t xml:space="preserve"> </w:t>
        </w:r>
        <w:r w:rsidRPr="00225B2C">
          <w:rPr>
            <w:rFonts w:asciiTheme="minorHAnsi" w:hAnsiTheme="minorHAnsi" w:cstheme="minorHAnsi"/>
            <w:rPrChange w:id="1359" w:author="Sławomir Szałajko" w:date="2022-06-14T13:03:00Z">
              <w:rPr>
                <w:rFonts w:ascii="Calibri" w:hAnsi="Calibri" w:cs="Calibri"/>
              </w:rPr>
            </w:rPrChange>
          </w:rPr>
          <w:t>…………………………………..</w:t>
        </w:r>
      </w:ins>
    </w:p>
    <w:p w14:paraId="52FAB9D0" w14:textId="77777777" w:rsidR="00F912FD" w:rsidRPr="00225B2C" w:rsidRDefault="00F912FD">
      <w:pPr>
        <w:spacing w:line="276" w:lineRule="auto"/>
        <w:ind w:left="284"/>
        <w:rPr>
          <w:ins w:id="1360" w:author="Sławomir Szałajko" w:date="2022-06-14T12:50:00Z"/>
          <w:rFonts w:asciiTheme="minorHAnsi" w:hAnsiTheme="minorHAnsi" w:cstheme="minorHAnsi"/>
          <w:rPrChange w:id="1361" w:author="Sławomir Szałajko" w:date="2022-06-14T13:03:00Z">
            <w:rPr>
              <w:ins w:id="1362" w:author="Sławomir Szałajko" w:date="2022-06-14T12:50:00Z"/>
              <w:rFonts w:ascii="Calibri" w:hAnsi="Calibri" w:cs="Calibri"/>
            </w:rPr>
          </w:rPrChange>
        </w:rPr>
        <w:pPrChange w:id="1363" w:author="Sławomir Szałajko" w:date="2022-06-14T13:02:00Z">
          <w:pPr>
            <w:spacing w:line="276" w:lineRule="auto"/>
            <w:ind w:left="258"/>
          </w:pPr>
        </w:pPrChange>
      </w:pPr>
      <w:ins w:id="1364" w:author="Sławomir Szałajko" w:date="2022-06-14T12:50:00Z">
        <w:r w:rsidRPr="00225B2C">
          <w:rPr>
            <w:rFonts w:asciiTheme="minorHAnsi" w:hAnsiTheme="minorHAnsi" w:cstheme="minorHAnsi"/>
            <w:rPrChange w:id="1365" w:author="Sławomir Szałajko" w:date="2022-06-14T13:03:00Z">
              <w:rPr>
                <w:rFonts w:ascii="Calibri" w:hAnsi="Calibri" w:cs="Calibri"/>
              </w:rPr>
            </w:rPrChange>
          </w:rPr>
          <w:t>TEL.</w:t>
        </w:r>
        <w:r w:rsidRPr="00225B2C">
          <w:rPr>
            <w:rFonts w:asciiTheme="minorHAnsi" w:hAnsiTheme="minorHAnsi" w:cstheme="minorHAnsi"/>
            <w:spacing w:val="-4"/>
            <w:rPrChange w:id="1366" w:author="Sławomir Szałajko" w:date="2022-06-14T13:03:00Z">
              <w:rPr>
                <w:rFonts w:ascii="Calibri" w:hAnsi="Calibri" w:cs="Calibri"/>
                <w:spacing w:val="-4"/>
              </w:rPr>
            </w:rPrChange>
          </w:rPr>
          <w:t xml:space="preserve"> </w:t>
        </w:r>
        <w:r w:rsidRPr="00225B2C">
          <w:rPr>
            <w:rFonts w:asciiTheme="minorHAnsi" w:hAnsiTheme="minorHAnsi" w:cstheme="minorHAnsi"/>
            <w:rPrChange w:id="1367" w:author="Sławomir Szałajko" w:date="2022-06-14T13:03:00Z">
              <w:rPr>
                <w:rFonts w:ascii="Calibri" w:hAnsi="Calibri" w:cs="Calibri"/>
              </w:rPr>
            </w:rPrChange>
          </w:rPr>
          <w:t>…………………………………..</w:t>
        </w:r>
      </w:ins>
    </w:p>
    <w:p w14:paraId="77B7395A" w14:textId="77777777" w:rsidR="00F912FD" w:rsidRPr="00225B2C" w:rsidRDefault="00F912FD">
      <w:pPr>
        <w:spacing w:line="276" w:lineRule="auto"/>
        <w:ind w:left="284"/>
        <w:rPr>
          <w:ins w:id="1368" w:author="Sławomir Szałajko" w:date="2022-06-14T12:50:00Z"/>
          <w:rFonts w:asciiTheme="minorHAnsi" w:hAnsiTheme="minorHAnsi" w:cstheme="minorHAnsi"/>
          <w:rPrChange w:id="1369" w:author="Sławomir Szałajko" w:date="2022-06-14T13:03:00Z">
            <w:rPr>
              <w:ins w:id="1370" w:author="Sławomir Szałajko" w:date="2022-06-14T12:50:00Z"/>
              <w:rFonts w:ascii="Calibri" w:hAnsi="Calibri" w:cs="Calibri"/>
            </w:rPr>
          </w:rPrChange>
        </w:rPr>
        <w:pPrChange w:id="1371" w:author="Sławomir Szałajko" w:date="2022-06-14T13:02:00Z">
          <w:pPr>
            <w:spacing w:line="276" w:lineRule="auto"/>
            <w:ind w:left="258"/>
          </w:pPr>
        </w:pPrChange>
      </w:pPr>
      <w:ins w:id="1372" w:author="Sławomir Szałajko" w:date="2022-06-14T12:50:00Z">
        <w:r w:rsidRPr="00225B2C">
          <w:rPr>
            <w:rFonts w:asciiTheme="minorHAnsi" w:hAnsiTheme="minorHAnsi" w:cstheme="minorHAnsi"/>
            <w:rPrChange w:id="1373" w:author="Sławomir Szałajko" w:date="2022-06-14T13:03:00Z">
              <w:rPr>
                <w:rFonts w:ascii="Calibri" w:hAnsi="Calibri" w:cs="Calibri"/>
              </w:rPr>
            </w:rPrChange>
          </w:rPr>
          <w:t xml:space="preserve">Adres skrzynki </w:t>
        </w:r>
        <w:proofErr w:type="spellStart"/>
        <w:r w:rsidRPr="00225B2C">
          <w:rPr>
            <w:rFonts w:asciiTheme="minorHAnsi" w:hAnsiTheme="minorHAnsi" w:cstheme="minorHAnsi"/>
            <w:rPrChange w:id="1374" w:author="Sławomir Szałajko" w:date="2022-06-14T13:03:00Z">
              <w:rPr>
                <w:rFonts w:ascii="Calibri" w:hAnsi="Calibri" w:cs="Calibri"/>
              </w:rPr>
            </w:rPrChange>
          </w:rPr>
          <w:t>ePUAP</w:t>
        </w:r>
        <w:proofErr w:type="spellEnd"/>
        <w:r w:rsidRPr="00225B2C">
          <w:rPr>
            <w:rFonts w:asciiTheme="minorHAnsi" w:hAnsiTheme="minorHAnsi" w:cstheme="minorHAnsi"/>
            <w:rPrChange w:id="1375" w:author="Sławomir Szałajko" w:date="2022-06-14T13:03:00Z">
              <w:rPr>
                <w:rFonts w:ascii="Calibri" w:hAnsi="Calibri" w:cs="Calibri"/>
              </w:rPr>
            </w:rPrChange>
          </w:rPr>
          <w:t xml:space="preserve"> ……………………………………………</w:t>
        </w:r>
      </w:ins>
    </w:p>
    <w:p w14:paraId="4B202BE7" w14:textId="77777777" w:rsidR="00F912FD" w:rsidRPr="00225B2C" w:rsidRDefault="00F912FD">
      <w:pPr>
        <w:spacing w:line="276" w:lineRule="auto"/>
        <w:ind w:left="284"/>
        <w:rPr>
          <w:ins w:id="1376" w:author="Sławomir Szałajko" w:date="2022-06-14T12:50:00Z"/>
          <w:rFonts w:asciiTheme="minorHAnsi" w:hAnsiTheme="minorHAnsi" w:cstheme="minorHAnsi"/>
          <w:rPrChange w:id="1377" w:author="Sławomir Szałajko" w:date="2022-06-14T13:03:00Z">
            <w:rPr>
              <w:ins w:id="1378" w:author="Sławomir Szałajko" w:date="2022-06-14T12:50:00Z"/>
              <w:rFonts w:ascii="Calibri" w:hAnsi="Calibri" w:cs="Calibri"/>
            </w:rPr>
          </w:rPrChange>
        </w:rPr>
        <w:pPrChange w:id="1379" w:author="Sławomir Szałajko" w:date="2022-06-14T13:02:00Z">
          <w:pPr>
            <w:spacing w:line="276" w:lineRule="auto"/>
            <w:ind w:left="258"/>
          </w:pPr>
        </w:pPrChange>
      </w:pPr>
      <w:ins w:id="1380" w:author="Sławomir Szałajko" w:date="2022-06-14T12:50:00Z">
        <w:r w:rsidRPr="00225B2C">
          <w:rPr>
            <w:rFonts w:asciiTheme="minorHAnsi" w:hAnsiTheme="minorHAnsi" w:cstheme="minorHAnsi"/>
            <w:rPrChange w:id="1381" w:author="Sławomir Szałajko" w:date="2022-06-14T13:03:00Z">
              <w:rPr>
                <w:rFonts w:ascii="Calibri" w:hAnsi="Calibri" w:cs="Calibri"/>
              </w:rPr>
            </w:rPrChange>
          </w:rPr>
          <w:t>adres e-mail:……………………………………</w:t>
        </w:r>
      </w:ins>
    </w:p>
    <w:p w14:paraId="2C4120A6" w14:textId="77777777" w:rsidR="00F912FD" w:rsidRPr="00225B2C" w:rsidRDefault="00F912FD">
      <w:pPr>
        <w:widowControl/>
        <w:autoSpaceDE/>
        <w:autoSpaceDN/>
        <w:spacing w:line="276" w:lineRule="auto"/>
        <w:ind w:left="284"/>
        <w:rPr>
          <w:ins w:id="1382" w:author="Sławomir Szałajko" w:date="2022-06-14T12:50:00Z"/>
          <w:rFonts w:asciiTheme="minorHAnsi" w:hAnsiTheme="minorHAnsi" w:cstheme="minorHAnsi"/>
          <w:i/>
          <w:lang w:eastAsia="pl-PL"/>
          <w:rPrChange w:id="1383" w:author="Sławomir Szałajko" w:date="2022-06-14T13:03:00Z">
            <w:rPr>
              <w:ins w:id="1384" w:author="Sławomir Szałajko" w:date="2022-06-14T12:50:00Z"/>
              <w:rFonts w:ascii="Calibri" w:hAnsi="Calibri" w:cs="Calibri"/>
              <w:i/>
              <w:sz w:val="20"/>
              <w:szCs w:val="20"/>
              <w:lang w:eastAsia="pl-PL"/>
            </w:rPr>
          </w:rPrChange>
        </w:rPr>
        <w:pPrChange w:id="1385" w:author="Sławomir Szałajko" w:date="2022-06-14T13:02:00Z">
          <w:pPr>
            <w:widowControl/>
            <w:autoSpaceDE/>
            <w:autoSpaceDN/>
            <w:spacing w:line="276" w:lineRule="auto"/>
            <w:ind w:left="258"/>
          </w:pPr>
        </w:pPrChange>
      </w:pPr>
      <w:ins w:id="1386" w:author="Sławomir Szałajko" w:date="2022-06-14T12:50:00Z">
        <w:r w:rsidRPr="00225B2C">
          <w:rPr>
            <w:rFonts w:asciiTheme="minorHAnsi" w:hAnsiTheme="minorHAnsi" w:cstheme="minorHAnsi"/>
            <w:i/>
            <w:lang w:eastAsia="pl-PL"/>
            <w:rPrChange w:id="1387" w:author="Sławomir Szałajko" w:date="2022-06-14T13:03:00Z">
              <w:rPr>
                <w:rFonts w:ascii="Calibri" w:hAnsi="Calibri" w:cs="Calibri"/>
                <w:i/>
                <w:sz w:val="20"/>
                <w:szCs w:val="20"/>
                <w:lang w:eastAsia="pl-PL"/>
              </w:rPr>
            </w:rPrChange>
          </w:rPr>
          <w:t>(na który Zamawiający ma przesyłać korespondencję)</w:t>
        </w:r>
      </w:ins>
    </w:p>
    <w:p w14:paraId="598E5113" w14:textId="77777777" w:rsidR="00F912FD" w:rsidRPr="00225B2C" w:rsidRDefault="00F912FD">
      <w:pPr>
        <w:widowControl/>
        <w:autoSpaceDE/>
        <w:autoSpaceDN/>
        <w:spacing w:line="276" w:lineRule="auto"/>
        <w:ind w:left="284"/>
        <w:rPr>
          <w:ins w:id="1388" w:author="Sławomir Szałajko" w:date="2022-06-14T12:50:00Z"/>
          <w:rFonts w:asciiTheme="minorHAnsi" w:hAnsiTheme="minorHAnsi" w:cstheme="minorHAnsi"/>
          <w:i/>
          <w:lang w:eastAsia="pl-PL"/>
          <w:rPrChange w:id="1389" w:author="Sławomir Szałajko" w:date="2022-06-14T13:03:00Z">
            <w:rPr>
              <w:ins w:id="1390" w:author="Sławomir Szałajko" w:date="2022-06-14T12:50:00Z"/>
              <w:rFonts w:ascii="Calibri" w:hAnsi="Calibri" w:cs="Calibri"/>
              <w:i/>
              <w:sz w:val="20"/>
              <w:szCs w:val="20"/>
              <w:lang w:eastAsia="pl-PL"/>
            </w:rPr>
          </w:rPrChange>
        </w:rPr>
        <w:pPrChange w:id="1391" w:author="Sławomir Szałajko" w:date="2022-06-14T13:02:00Z">
          <w:pPr>
            <w:widowControl/>
            <w:autoSpaceDE/>
            <w:autoSpaceDN/>
            <w:spacing w:line="276" w:lineRule="auto"/>
            <w:ind w:left="258"/>
          </w:pPr>
        </w:pPrChange>
      </w:pPr>
    </w:p>
    <w:p w14:paraId="43C93EC3" w14:textId="77777777" w:rsidR="00F912FD" w:rsidRPr="00225B2C" w:rsidRDefault="00F912FD">
      <w:pPr>
        <w:spacing w:line="276" w:lineRule="auto"/>
        <w:ind w:left="284"/>
        <w:rPr>
          <w:ins w:id="1392" w:author="Sławomir Szałajko" w:date="2022-06-14T12:50:00Z"/>
          <w:rFonts w:asciiTheme="minorHAnsi" w:hAnsiTheme="minorHAnsi" w:cstheme="minorHAnsi"/>
          <w:rPrChange w:id="1393" w:author="Sławomir Szałajko" w:date="2022-06-14T13:03:00Z">
            <w:rPr>
              <w:ins w:id="1394" w:author="Sławomir Szałajko" w:date="2022-06-14T12:50:00Z"/>
              <w:rFonts w:ascii="Calibri" w:hAnsi="Calibri" w:cs="Calibri"/>
            </w:rPr>
          </w:rPrChange>
        </w:rPr>
        <w:pPrChange w:id="1395" w:author="Sławomir Szałajko" w:date="2022-06-14T13:02:00Z">
          <w:pPr>
            <w:spacing w:line="276" w:lineRule="auto"/>
            <w:ind w:left="258"/>
          </w:pPr>
        </w:pPrChange>
      </w:pPr>
      <w:ins w:id="1396" w:author="Sławomir Szałajko" w:date="2022-06-14T12:50:00Z">
        <w:r w:rsidRPr="00225B2C">
          <w:rPr>
            <w:rFonts w:asciiTheme="minorHAnsi" w:hAnsiTheme="minorHAnsi" w:cstheme="minorHAnsi"/>
            <w:rPrChange w:id="1397" w:author="Sławomir Szałajko" w:date="2022-06-14T13:03:00Z">
              <w:rPr>
                <w:rFonts w:ascii="Calibri" w:hAnsi="Calibri" w:cs="Calibri"/>
              </w:rPr>
            </w:rPrChange>
          </w:rPr>
          <w:t>Wykonawca jest:</w:t>
        </w:r>
      </w:ins>
    </w:p>
    <w:p w14:paraId="1A799828" w14:textId="77777777" w:rsidR="00F912FD" w:rsidRPr="00225B2C" w:rsidRDefault="00F912FD">
      <w:pPr>
        <w:spacing w:line="276" w:lineRule="auto"/>
        <w:ind w:left="284"/>
        <w:rPr>
          <w:ins w:id="1398" w:author="Sławomir Szałajko" w:date="2022-06-14T12:50:00Z"/>
          <w:rFonts w:asciiTheme="minorHAnsi" w:hAnsiTheme="minorHAnsi" w:cstheme="minorHAnsi"/>
          <w:rPrChange w:id="1399" w:author="Sławomir Szałajko" w:date="2022-06-14T13:03:00Z">
            <w:rPr>
              <w:ins w:id="1400" w:author="Sławomir Szałajko" w:date="2022-06-14T12:50:00Z"/>
              <w:rFonts w:ascii="Calibri" w:hAnsi="Calibri" w:cs="Calibri"/>
            </w:rPr>
          </w:rPrChange>
        </w:rPr>
        <w:pPrChange w:id="1401" w:author="Sławomir Szałajko" w:date="2022-06-14T13:02:00Z">
          <w:pPr>
            <w:spacing w:line="276" w:lineRule="auto"/>
            <w:ind w:left="258"/>
          </w:pPr>
        </w:pPrChange>
      </w:pPr>
      <w:ins w:id="1402" w:author="Sławomir Szałajko" w:date="2022-06-14T12:50:00Z">
        <w:r w:rsidRPr="00225B2C">
          <w:rPr>
            <w:rFonts w:asciiTheme="minorHAnsi" w:hAnsiTheme="minorHAnsi" w:cstheme="minorHAnsi"/>
            <w:rPrChange w:id="1403" w:author="Sławomir Szałajko" w:date="2022-06-14T13:03:00Z">
              <w:rPr>
                <w:rFonts w:ascii="Calibri" w:hAnsi="Calibri" w:cs="Calibri"/>
              </w:rPr>
            </w:rPrChange>
          </w:rPr>
          <w:sym w:font="Symbol" w:char="F07F"/>
        </w:r>
        <w:r w:rsidRPr="00225B2C">
          <w:rPr>
            <w:rFonts w:asciiTheme="minorHAnsi" w:hAnsiTheme="minorHAnsi" w:cstheme="minorHAnsi"/>
            <w:rPrChange w:id="1404" w:author="Sławomir Szałajko" w:date="2022-06-14T13:03:00Z">
              <w:rPr>
                <w:rFonts w:ascii="Calibri" w:hAnsi="Calibri" w:cs="Calibri"/>
              </w:rPr>
            </w:rPrChange>
          </w:rPr>
          <w:t xml:space="preserve"> mikro przedsiębiorcą*</w:t>
        </w:r>
      </w:ins>
    </w:p>
    <w:p w14:paraId="45CEFDCA" w14:textId="77777777" w:rsidR="00F912FD" w:rsidRPr="00225B2C" w:rsidRDefault="00F912FD">
      <w:pPr>
        <w:spacing w:line="276" w:lineRule="auto"/>
        <w:ind w:left="284"/>
        <w:rPr>
          <w:ins w:id="1405" w:author="Sławomir Szałajko" w:date="2022-06-14T12:50:00Z"/>
          <w:rFonts w:asciiTheme="minorHAnsi" w:hAnsiTheme="minorHAnsi" w:cstheme="minorHAnsi"/>
          <w:rPrChange w:id="1406" w:author="Sławomir Szałajko" w:date="2022-06-14T13:03:00Z">
            <w:rPr>
              <w:ins w:id="1407" w:author="Sławomir Szałajko" w:date="2022-06-14T12:50:00Z"/>
              <w:rFonts w:ascii="Calibri" w:hAnsi="Calibri" w:cs="Calibri"/>
            </w:rPr>
          </w:rPrChange>
        </w:rPr>
        <w:pPrChange w:id="1408" w:author="Sławomir Szałajko" w:date="2022-06-14T13:02:00Z">
          <w:pPr>
            <w:spacing w:line="276" w:lineRule="auto"/>
            <w:ind w:left="258"/>
          </w:pPr>
        </w:pPrChange>
      </w:pPr>
      <w:ins w:id="1409" w:author="Sławomir Szałajko" w:date="2022-06-14T12:50:00Z">
        <w:r w:rsidRPr="00225B2C">
          <w:rPr>
            <w:rFonts w:asciiTheme="minorHAnsi" w:hAnsiTheme="minorHAnsi" w:cstheme="minorHAnsi"/>
            <w:rPrChange w:id="1410" w:author="Sławomir Szałajko" w:date="2022-06-14T13:03:00Z">
              <w:rPr>
                <w:rFonts w:ascii="Calibri" w:hAnsi="Calibri" w:cs="Calibri"/>
              </w:rPr>
            </w:rPrChange>
          </w:rPr>
          <w:sym w:font="Symbol" w:char="F07F"/>
        </w:r>
        <w:r w:rsidRPr="00225B2C">
          <w:rPr>
            <w:rFonts w:asciiTheme="minorHAnsi" w:hAnsiTheme="minorHAnsi" w:cstheme="minorHAnsi"/>
            <w:rPrChange w:id="1411" w:author="Sławomir Szałajko" w:date="2022-06-14T13:03:00Z">
              <w:rPr>
                <w:rFonts w:ascii="Calibri" w:hAnsi="Calibri" w:cs="Calibri"/>
              </w:rPr>
            </w:rPrChange>
          </w:rPr>
          <w:t xml:space="preserve"> małym przedsiębiorcą*</w:t>
        </w:r>
      </w:ins>
    </w:p>
    <w:p w14:paraId="30EAFE42" w14:textId="77777777" w:rsidR="00F912FD" w:rsidRPr="00225B2C" w:rsidRDefault="00F912FD">
      <w:pPr>
        <w:spacing w:line="276" w:lineRule="auto"/>
        <w:ind w:left="284"/>
        <w:rPr>
          <w:ins w:id="1412" w:author="Sławomir Szałajko" w:date="2022-06-14T12:50:00Z"/>
          <w:rFonts w:asciiTheme="minorHAnsi" w:hAnsiTheme="minorHAnsi" w:cstheme="minorHAnsi"/>
          <w:rPrChange w:id="1413" w:author="Sławomir Szałajko" w:date="2022-06-14T13:03:00Z">
            <w:rPr>
              <w:ins w:id="1414" w:author="Sławomir Szałajko" w:date="2022-06-14T12:50:00Z"/>
              <w:rFonts w:ascii="Calibri" w:hAnsi="Calibri" w:cs="Calibri"/>
            </w:rPr>
          </w:rPrChange>
        </w:rPr>
        <w:pPrChange w:id="1415" w:author="Sławomir Szałajko" w:date="2022-06-14T13:02:00Z">
          <w:pPr>
            <w:spacing w:line="276" w:lineRule="auto"/>
            <w:ind w:left="258"/>
          </w:pPr>
        </w:pPrChange>
      </w:pPr>
      <w:ins w:id="1416" w:author="Sławomir Szałajko" w:date="2022-06-14T12:50:00Z">
        <w:r w:rsidRPr="00225B2C">
          <w:rPr>
            <w:rFonts w:asciiTheme="minorHAnsi" w:hAnsiTheme="minorHAnsi" w:cstheme="minorHAnsi"/>
            <w:rPrChange w:id="1417" w:author="Sławomir Szałajko" w:date="2022-06-14T13:03:00Z">
              <w:rPr>
                <w:rFonts w:ascii="Calibri" w:hAnsi="Calibri" w:cs="Calibri"/>
              </w:rPr>
            </w:rPrChange>
          </w:rPr>
          <w:sym w:font="Symbol" w:char="F07F"/>
        </w:r>
        <w:r w:rsidRPr="00225B2C">
          <w:rPr>
            <w:rFonts w:asciiTheme="minorHAnsi" w:hAnsiTheme="minorHAnsi" w:cstheme="minorHAnsi"/>
            <w:rPrChange w:id="1418" w:author="Sławomir Szałajko" w:date="2022-06-14T13:03:00Z">
              <w:rPr>
                <w:rFonts w:ascii="Calibri" w:hAnsi="Calibri" w:cs="Calibri"/>
              </w:rPr>
            </w:rPrChange>
          </w:rPr>
          <w:t xml:space="preserve"> średnim przedsiębiorcą*</w:t>
        </w:r>
      </w:ins>
    </w:p>
    <w:p w14:paraId="4228F594" w14:textId="77777777" w:rsidR="00F912FD" w:rsidRPr="00225B2C" w:rsidRDefault="00F912FD">
      <w:pPr>
        <w:widowControl/>
        <w:autoSpaceDE/>
        <w:autoSpaceDN/>
        <w:ind w:left="284"/>
        <w:rPr>
          <w:ins w:id="1419" w:author="Sławomir Szałajko" w:date="2022-06-14T12:50:00Z"/>
          <w:rFonts w:asciiTheme="minorHAnsi" w:hAnsiTheme="minorHAnsi" w:cstheme="minorHAnsi"/>
          <w:i/>
          <w:iCs/>
          <w:lang w:eastAsia="pl-PL"/>
          <w:rPrChange w:id="1420" w:author="Sławomir Szałajko" w:date="2022-06-14T13:03:00Z">
            <w:rPr>
              <w:ins w:id="1421" w:author="Sławomir Szałajko" w:date="2022-06-14T12:50:00Z"/>
              <w:rFonts w:ascii="Calibri" w:hAnsi="Calibri" w:cs="Calibri"/>
              <w:i/>
              <w:iCs/>
              <w:sz w:val="18"/>
              <w:szCs w:val="18"/>
              <w:lang w:eastAsia="pl-PL"/>
            </w:rPr>
          </w:rPrChange>
        </w:rPr>
        <w:pPrChange w:id="1422" w:author="Sławomir Szałajko" w:date="2022-06-14T13:02:00Z">
          <w:pPr>
            <w:widowControl/>
            <w:autoSpaceDE/>
            <w:autoSpaceDN/>
            <w:ind w:left="142"/>
          </w:pPr>
        </w:pPrChange>
      </w:pPr>
      <w:ins w:id="1423" w:author="Sławomir Szałajko" w:date="2022-06-14T12:50:00Z">
        <w:r w:rsidRPr="00225B2C">
          <w:rPr>
            <w:rFonts w:asciiTheme="minorHAnsi" w:hAnsiTheme="minorHAnsi" w:cstheme="minorHAnsi"/>
            <w:i/>
            <w:iCs/>
            <w:lang w:eastAsia="pl-PL"/>
            <w:rPrChange w:id="1424" w:author="Sławomir Szałajko" w:date="2022-06-14T13:03:00Z">
              <w:rPr>
                <w:rFonts w:ascii="Calibri" w:hAnsi="Calibri" w:cs="Calibri"/>
                <w:i/>
                <w:iCs/>
                <w:sz w:val="18"/>
                <w:szCs w:val="18"/>
                <w:lang w:eastAsia="pl-PL"/>
              </w:rPr>
            </w:rPrChange>
          </w:rPr>
          <w:t>*Zaznaczyć właściwe</w:t>
        </w:r>
      </w:ins>
    </w:p>
    <w:p w14:paraId="3862132C" w14:textId="77777777" w:rsidR="00F912FD" w:rsidRPr="00225B2C" w:rsidRDefault="00F912FD" w:rsidP="00F912FD">
      <w:pPr>
        <w:widowControl/>
        <w:autoSpaceDE/>
        <w:autoSpaceDN/>
        <w:jc w:val="both"/>
        <w:rPr>
          <w:ins w:id="1425" w:author="Sławomir Szałajko" w:date="2022-06-14T12:50:00Z"/>
          <w:rFonts w:asciiTheme="minorHAnsi" w:hAnsiTheme="minorHAnsi" w:cstheme="minorHAnsi"/>
          <w:lang w:eastAsia="pl-PL"/>
          <w:rPrChange w:id="1426" w:author="Sławomir Szałajko" w:date="2022-06-14T13:03:00Z">
            <w:rPr>
              <w:ins w:id="1427" w:author="Sławomir Szałajko" w:date="2022-06-14T12:50:00Z"/>
              <w:rFonts w:ascii="Calibri" w:hAnsi="Calibri" w:cs="Calibri"/>
              <w:sz w:val="20"/>
              <w:szCs w:val="20"/>
              <w:lang w:eastAsia="pl-PL"/>
            </w:rPr>
          </w:rPrChange>
        </w:rPr>
      </w:pPr>
    </w:p>
    <w:p w14:paraId="258641BF" w14:textId="67AE54F6" w:rsidR="00F912FD" w:rsidRPr="00225B2C" w:rsidRDefault="00F912FD">
      <w:pPr>
        <w:widowControl/>
        <w:autoSpaceDE/>
        <w:autoSpaceDN/>
        <w:spacing w:line="276" w:lineRule="auto"/>
        <w:ind w:left="284" w:right="-48"/>
        <w:jc w:val="both"/>
        <w:rPr>
          <w:ins w:id="1428" w:author="Sławomir Szałajko" w:date="2022-06-14T12:50:00Z"/>
          <w:rFonts w:asciiTheme="minorHAnsi" w:hAnsiTheme="minorHAnsi" w:cstheme="minorHAnsi"/>
          <w:lang w:eastAsia="pl-PL"/>
          <w:rPrChange w:id="1429" w:author="Sławomir Szałajko" w:date="2022-06-14T13:06:00Z">
            <w:rPr>
              <w:ins w:id="1430" w:author="Sławomir Szałajko" w:date="2022-06-14T12:50:00Z"/>
              <w:rFonts w:ascii="Calibri" w:hAnsi="Calibri" w:cs="Calibri"/>
              <w:sz w:val="20"/>
              <w:szCs w:val="20"/>
              <w:lang w:eastAsia="pl-PL"/>
            </w:rPr>
          </w:rPrChange>
        </w:rPr>
        <w:pPrChange w:id="1431" w:author="Sławomir Szałajko" w:date="2022-06-14T13:02:00Z">
          <w:pPr>
            <w:widowControl/>
            <w:autoSpaceDE/>
            <w:autoSpaceDN/>
            <w:spacing w:line="276" w:lineRule="auto"/>
            <w:ind w:left="142" w:right="-48"/>
            <w:jc w:val="both"/>
          </w:pPr>
        </w:pPrChange>
      </w:pPr>
      <w:ins w:id="1432" w:author="Sławomir Szałajko" w:date="2022-06-14T12:50:00Z">
        <w:r w:rsidRPr="00225B2C">
          <w:rPr>
            <w:rFonts w:asciiTheme="minorHAnsi" w:hAnsiTheme="minorHAnsi" w:cstheme="minorHAnsi"/>
            <w:lang w:eastAsia="pl-PL"/>
            <w:rPrChange w:id="1433" w:author="Sławomir Szałajko" w:date="2022-06-14T13:03:00Z">
              <w:rPr>
                <w:rFonts w:ascii="Calibri" w:hAnsi="Calibri" w:cs="Calibri"/>
                <w:sz w:val="20"/>
                <w:szCs w:val="20"/>
                <w:lang w:eastAsia="pl-PL"/>
              </w:rPr>
            </w:rPrChange>
          </w:rPr>
          <w:t xml:space="preserve">Ubiegając się o udzielenie zamówienia publicznego na </w:t>
        </w:r>
        <w:bookmarkStart w:id="1434" w:name="_Hlk106104579"/>
        <w:r w:rsidRPr="00225B2C">
          <w:rPr>
            <w:rFonts w:asciiTheme="minorHAnsi" w:hAnsiTheme="minorHAnsi" w:cstheme="minorHAnsi"/>
            <w:b/>
            <w:bCs/>
            <w:lang w:eastAsia="pl-PL"/>
            <w:rPrChange w:id="1435" w:author="Sławomir Szałajko" w:date="2022-06-14T13:03:00Z">
              <w:rPr>
                <w:rFonts w:ascii="Calibri" w:hAnsi="Calibri" w:cs="Calibri"/>
                <w:b/>
                <w:bCs/>
                <w:sz w:val="20"/>
                <w:szCs w:val="20"/>
                <w:lang w:eastAsia="pl-PL"/>
              </w:rPr>
            </w:rPrChange>
          </w:rPr>
          <w:t>organizację i przeprowadzenie szkolenia dla kierowników/naczelników oraz ich zastępców z zakresu oceny okresowej pracowników oraz przeprowadzania rozmów oceniających, w tym zapewnienie usługi szkoleniowej, sali oraz usługi gastronomiczne</w:t>
        </w:r>
        <w:r w:rsidRPr="00225B2C">
          <w:rPr>
            <w:rFonts w:asciiTheme="minorHAnsi" w:hAnsiTheme="minorHAnsi" w:cstheme="minorHAnsi"/>
            <w:b/>
            <w:bCs/>
            <w:lang w:eastAsia="pl-PL"/>
            <w:rPrChange w:id="1436" w:author="Sławomir Szałajko" w:date="2022-06-14T13:03:00Z">
              <w:rPr>
                <w:b/>
                <w:bCs/>
                <w:sz w:val="20"/>
                <w:szCs w:val="20"/>
                <w:lang w:eastAsia="pl-PL"/>
              </w:rPr>
            </w:rPrChange>
          </w:rPr>
          <w:t>j</w:t>
        </w:r>
        <w:bookmarkEnd w:id="1434"/>
        <w:r w:rsidRPr="00225B2C">
          <w:rPr>
            <w:rFonts w:asciiTheme="minorHAnsi" w:hAnsiTheme="minorHAnsi" w:cstheme="minorHAnsi"/>
            <w:lang w:eastAsia="pl-PL"/>
            <w:rPrChange w:id="1437" w:author="Sławomir Szałajko" w:date="2022-06-14T13:03:00Z">
              <w:rPr>
                <w:sz w:val="20"/>
                <w:szCs w:val="20"/>
                <w:lang w:eastAsia="pl-PL"/>
              </w:rPr>
            </w:rPrChange>
          </w:rPr>
          <w:t xml:space="preserve"> </w:t>
        </w:r>
        <w:r w:rsidRPr="00225B2C">
          <w:rPr>
            <w:rFonts w:asciiTheme="minorHAnsi" w:hAnsiTheme="minorHAnsi" w:cstheme="minorHAnsi"/>
            <w:lang w:eastAsia="pl-PL"/>
            <w:rPrChange w:id="1438" w:author="Sławomir Szałajko" w:date="2022-06-14T13:03:00Z">
              <w:rPr>
                <w:rFonts w:ascii="Calibri" w:hAnsi="Calibri" w:cs="Calibri"/>
                <w:sz w:val="20"/>
                <w:szCs w:val="20"/>
                <w:lang w:eastAsia="pl-PL"/>
              </w:rPr>
            </w:rPrChange>
          </w:rPr>
          <w:t xml:space="preserve">nr postępowania </w:t>
        </w:r>
      </w:ins>
      <w:ins w:id="1439" w:author="Sławomir Szałajko" w:date="2022-06-14T13:06:00Z">
        <w:r w:rsidR="00225B2C" w:rsidRPr="001B44C5">
          <w:rPr>
            <w:rFonts w:asciiTheme="minorHAnsi" w:hAnsiTheme="minorHAnsi" w:cstheme="minorHAnsi"/>
            <w:b/>
            <w:bCs/>
            <w:iCs/>
            <w:lang w:eastAsia="pl-PL"/>
            <w:rPrChange w:id="1440" w:author="Sławomir Szałajko" w:date="2022-06-15T08:00:00Z">
              <w:rPr>
                <w:rFonts w:asciiTheme="minorHAnsi" w:hAnsiTheme="minorHAnsi" w:cstheme="minorHAnsi"/>
                <w:b/>
                <w:bCs/>
                <w:i/>
                <w:lang w:eastAsia="pl-PL"/>
              </w:rPr>
            </w:rPrChange>
          </w:rPr>
          <w:t>WA.263.15.2022.SSz</w:t>
        </w:r>
      </w:ins>
      <w:ins w:id="1441" w:author="Sławomir Szałajko" w:date="2022-06-14T12:50:00Z">
        <w:r w:rsidRPr="00225B2C">
          <w:rPr>
            <w:rFonts w:asciiTheme="minorHAnsi" w:hAnsiTheme="minorHAnsi" w:cstheme="minorHAnsi"/>
            <w:b/>
            <w:bCs/>
            <w:i/>
            <w:iCs/>
            <w:lang w:eastAsia="pl-PL"/>
            <w:rPrChange w:id="1442" w:author="Sławomir Szałajko" w:date="2022-06-14T13:03:00Z">
              <w:rPr>
                <w:rFonts w:ascii="Calibri" w:hAnsi="Calibri" w:cs="Calibri"/>
                <w:b/>
                <w:bCs/>
                <w:i/>
                <w:iCs/>
                <w:sz w:val="20"/>
                <w:szCs w:val="20"/>
                <w:lang w:eastAsia="pl-PL"/>
              </w:rPr>
            </w:rPrChange>
          </w:rPr>
          <w:t xml:space="preserve"> </w:t>
        </w:r>
        <w:r w:rsidRPr="00225B2C">
          <w:rPr>
            <w:rFonts w:asciiTheme="minorHAnsi" w:hAnsiTheme="minorHAnsi" w:cstheme="minorHAnsi"/>
            <w:lang w:eastAsia="pl-PL"/>
            <w:rPrChange w:id="1443" w:author="Sławomir Szałajko" w:date="2022-06-14T13:06:00Z">
              <w:rPr>
                <w:rFonts w:ascii="Calibri" w:hAnsi="Calibri" w:cs="Calibri"/>
                <w:sz w:val="20"/>
                <w:szCs w:val="20"/>
                <w:u w:val="single"/>
                <w:lang w:eastAsia="pl-PL"/>
              </w:rPr>
            </w:rPrChange>
          </w:rPr>
          <w:t>składam/składamy niniejszą ofertę</w:t>
        </w:r>
        <w:r w:rsidRPr="00225B2C">
          <w:rPr>
            <w:rFonts w:asciiTheme="minorHAnsi" w:hAnsiTheme="minorHAnsi" w:cstheme="minorHAnsi"/>
            <w:lang w:eastAsia="pl-PL"/>
            <w:rPrChange w:id="1444" w:author="Sławomir Szałajko" w:date="2022-06-14T13:06:00Z">
              <w:rPr>
                <w:rFonts w:ascii="Calibri" w:hAnsi="Calibri" w:cs="Calibri"/>
                <w:sz w:val="20"/>
                <w:szCs w:val="20"/>
                <w:lang w:eastAsia="pl-PL"/>
              </w:rPr>
            </w:rPrChange>
          </w:rPr>
          <w:t>:</w:t>
        </w:r>
      </w:ins>
    </w:p>
    <w:p w14:paraId="2A951028" w14:textId="77777777" w:rsidR="00F912FD" w:rsidRPr="00225B2C" w:rsidRDefault="00F912FD" w:rsidP="00F912FD">
      <w:pPr>
        <w:widowControl/>
        <w:autoSpaceDE/>
        <w:autoSpaceDN/>
        <w:ind w:left="360"/>
        <w:jc w:val="both"/>
        <w:rPr>
          <w:ins w:id="1445" w:author="Sławomir Szałajko" w:date="2022-06-14T12:50:00Z"/>
          <w:rFonts w:asciiTheme="minorHAnsi" w:hAnsiTheme="minorHAnsi" w:cstheme="minorHAnsi"/>
          <w:b/>
          <w:bCs/>
          <w:i/>
          <w:iCs/>
          <w:lang w:eastAsia="pl-PL"/>
          <w:rPrChange w:id="1446" w:author="Sławomir Szałajko" w:date="2022-06-14T13:03:00Z">
            <w:rPr>
              <w:ins w:id="1447" w:author="Sławomir Szałajko" w:date="2022-06-14T12:50:00Z"/>
              <w:rFonts w:ascii="Calibri" w:hAnsi="Calibri" w:cs="Calibri"/>
              <w:b/>
              <w:bCs/>
              <w:i/>
              <w:iCs/>
              <w:sz w:val="20"/>
              <w:szCs w:val="20"/>
              <w:lang w:eastAsia="pl-PL"/>
            </w:rPr>
          </w:rPrChange>
        </w:rPr>
      </w:pPr>
    </w:p>
    <w:p w14:paraId="746E6743" w14:textId="553F8DAF" w:rsidR="001A5F07" w:rsidRPr="001A5F07" w:rsidRDefault="00F912FD" w:rsidP="001A5F07">
      <w:pPr>
        <w:pStyle w:val="Akapitzlist"/>
        <w:numPr>
          <w:ilvl w:val="0"/>
          <w:numId w:val="130"/>
        </w:numPr>
        <w:rPr>
          <w:ins w:id="1448" w:author="Barbara Skoczeń" w:date="2022-06-23T11:41:00Z"/>
          <w:rFonts w:asciiTheme="minorHAnsi" w:hAnsiTheme="minorHAnsi" w:cstheme="minorHAnsi"/>
          <w:b/>
        </w:rPr>
      </w:pPr>
      <w:ins w:id="1449" w:author="Sławomir Szałajko" w:date="2022-06-14T12:50:00Z">
        <w:r w:rsidRPr="001A5F07">
          <w:rPr>
            <w:rFonts w:asciiTheme="minorHAnsi" w:hAnsiTheme="minorHAnsi" w:cstheme="minorHAnsi"/>
            <w:b/>
            <w:rPrChange w:id="1450" w:author="Sławomir Szałajko" w:date="2022-06-14T13:03:00Z">
              <w:rPr>
                <w:rFonts w:ascii="Calibri" w:hAnsi="Calibri" w:cs="Calibri"/>
                <w:b/>
              </w:rPr>
            </w:rPrChange>
          </w:rPr>
          <w:t>całkowita cena jednostkowa brutto za osobę:……………………PLN</w:t>
        </w:r>
      </w:ins>
      <w:ins w:id="1451" w:author="Barbara Skoczeń" w:date="2022-06-21T11:56:00Z">
        <w:r w:rsidR="000A1176" w:rsidRPr="001A5F07">
          <w:rPr>
            <w:rFonts w:asciiTheme="minorHAnsi" w:hAnsiTheme="minorHAnsi" w:cstheme="minorHAnsi"/>
            <w:b/>
          </w:rPr>
          <w:t>**</w:t>
        </w:r>
      </w:ins>
    </w:p>
    <w:p w14:paraId="3399AB38" w14:textId="4A7C7983" w:rsidR="00F912FD" w:rsidRDefault="00F912FD">
      <w:pPr>
        <w:widowControl/>
        <w:autoSpaceDE/>
        <w:autoSpaceDN/>
        <w:ind w:left="700"/>
        <w:contextualSpacing/>
        <w:jc w:val="both"/>
        <w:rPr>
          <w:ins w:id="1452" w:author="Barbara Skoczeń" w:date="2022-06-21T11:54:00Z"/>
          <w:rFonts w:asciiTheme="minorHAnsi" w:hAnsiTheme="minorHAnsi" w:cstheme="minorHAnsi"/>
          <w:b/>
        </w:rPr>
        <w:pPrChange w:id="1453" w:author="Barbara Skoczeń" w:date="2022-06-23T11:41:00Z">
          <w:pPr>
            <w:widowControl/>
            <w:numPr>
              <w:numId w:val="130"/>
            </w:numPr>
            <w:autoSpaceDE/>
            <w:autoSpaceDN/>
            <w:ind w:left="700" w:hanging="360"/>
            <w:contextualSpacing/>
            <w:jc w:val="both"/>
          </w:pPr>
        </w:pPrChange>
      </w:pPr>
    </w:p>
    <w:p w14:paraId="12372609" w14:textId="1521CD39" w:rsidR="000A1176" w:rsidRPr="00225B2C" w:rsidRDefault="005B7C16" w:rsidP="00F912FD">
      <w:pPr>
        <w:widowControl/>
        <w:numPr>
          <w:ilvl w:val="0"/>
          <w:numId w:val="130"/>
        </w:numPr>
        <w:autoSpaceDE/>
        <w:autoSpaceDN/>
        <w:contextualSpacing/>
        <w:jc w:val="both"/>
        <w:rPr>
          <w:ins w:id="1454" w:author="Sławomir Szałajko" w:date="2022-06-14T12:50:00Z"/>
          <w:rFonts w:asciiTheme="minorHAnsi" w:hAnsiTheme="minorHAnsi" w:cstheme="minorHAnsi"/>
          <w:b/>
          <w:rPrChange w:id="1455" w:author="Sławomir Szałajko" w:date="2022-06-14T13:03:00Z">
            <w:rPr>
              <w:ins w:id="1456" w:author="Sławomir Szałajko" w:date="2022-06-14T12:50:00Z"/>
              <w:rFonts w:ascii="Calibri" w:hAnsi="Calibri" w:cs="Calibri"/>
              <w:b/>
            </w:rPr>
          </w:rPrChange>
        </w:rPr>
      </w:pPr>
      <w:ins w:id="1457" w:author="Barbara Skoczeń" w:date="2022-06-23T09:40:00Z">
        <w:r>
          <w:rPr>
            <w:rFonts w:asciiTheme="minorHAnsi" w:hAnsiTheme="minorHAnsi" w:cstheme="minorHAnsi"/>
            <w:b/>
          </w:rPr>
          <w:t>łączna</w:t>
        </w:r>
      </w:ins>
      <w:ins w:id="1458" w:author="Barbara Skoczeń" w:date="2022-06-21T11:55:00Z">
        <w:r w:rsidR="000A1176">
          <w:rPr>
            <w:rFonts w:asciiTheme="minorHAnsi" w:hAnsiTheme="minorHAnsi" w:cstheme="minorHAnsi"/>
            <w:b/>
          </w:rPr>
          <w:t xml:space="preserve"> </w:t>
        </w:r>
      </w:ins>
      <w:ins w:id="1459" w:author="Barbara Skoczeń" w:date="2022-06-21T11:54:00Z">
        <w:r w:rsidR="000A1176">
          <w:rPr>
            <w:rFonts w:asciiTheme="minorHAnsi" w:hAnsiTheme="minorHAnsi" w:cstheme="minorHAnsi"/>
            <w:b/>
          </w:rPr>
          <w:t xml:space="preserve">cena </w:t>
        </w:r>
      </w:ins>
      <w:ins w:id="1460" w:author="Barbara Skoczeń" w:date="2022-06-21T11:55:00Z">
        <w:r w:rsidR="000A1176">
          <w:rPr>
            <w:rFonts w:asciiTheme="minorHAnsi" w:hAnsiTheme="minorHAnsi" w:cstheme="minorHAnsi"/>
            <w:b/>
          </w:rPr>
          <w:t xml:space="preserve">brutto </w:t>
        </w:r>
      </w:ins>
      <w:ins w:id="1461" w:author="Barbara Skoczeń" w:date="2022-06-21T11:54:00Z">
        <w:r w:rsidR="000A1176">
          <w:rPr>
            <w:rFonts w:asciiTheme="minorHAnsi" w:hAnsiTheme="minorHAnsi" w:cstheme="minorHAnsi"/>
            <w:b/>
          </w:rPr>
          <w:t>oferty: …………….. PLN</w:t>
        </w:r>
      </w:ins>
      <w:ins w:id="1462" w:author="Barbara Skoczeń" w:date="2022-06-21T11:56:00Z">
        <w:r w:rsidR="000A1176">
          <w:rPr>
            <w:rFonts w:asciiTheme="minorHAnsi" w:hAnsiTheme="minorHAnsi" w:cstheme="minorHAnsi"/>
            <w:b/>
          </w:rPr>
          <w:t xml:space="preserve"> **</w:t>
        </w:r>
      </w:ins>
      <w:ins w:id="1463" w:author="Barbara Skoczeń" w:date="2022-06-21T11:54:00Z">
        <w:r w:rsidR="000A1176">
          <w:rPr>
            <w:rFonts w:asciiTheme="minorHAnsi" w:hAnsiTheme="minorHAnsi" w:cstheme="minorHAnsi"/>
            <w:b/>
          </w:rPr>
          <w:t xml:space="preserve"> </w:t>
        </w:r>
      </w:ins>
      <w:ins w:id="1464" w:author="Barbara Skoczeń" w:date="2022-06-21T11:56:00Z">
        <w:r w:rsidR="000A1176">
          <w:rPr>
            <w:rFonts w:asciiTheme="minorHAnsi" w:hAnsiTheme="minorHAnsi" w:cstheme="minorHAnsi"/>
            <w:b/>
          </w:rPr>
          <w:t>(</w:t>
        </w:r>
      </w:ins>
      <w:ins w:id="1465" w:author="Barbara Skoczeń" w:date="2022-06-21T11:55:00Z">
        <w:r w:rsidR="000A1176" w:rsidRPr="000A1176">
          <w:rPr>
            <w:rFonts w:asciiTheme="minorHAnsi" w:hAnsiTheme="minorHAnsi" w:cstheme="minorHAnsi"/>
            <w:b/>
          </w:rPr>
          <w:t>całkowita cena jednostkowa brutto za osobę</w:t>
        </w:r>
      </w:ins>
      <w:ins w:id="1466" w:author="Barbara Skoczeń" w:date="2022-06-21T11:54:00Z">
        <w:r w:rsidR="000A1176">
          <w:rPr>
            <w:rFonts w:asciiTheme="minorHAnsi" w:hAnsiTheme="minorHAnsi" w:cstheme="minorHAnsi"/>
            <w:b/>
          </w:rPr>
          <w:t xml:space="preserve"> x 23 osoby</w:t>
        </w:r>
      </w:ins>
      <w:ins w:id="1467" w:author="Barbara Skoczeń" w:date="2022-06-21T11:55:00Z">
        <w:r w:rsidR="000A1176">
          <w:rPr>
            <w:rFonts w:asciiTheme="minorHAnsi" w:hAnsiTheme="minorHAnsi" w:cstheme="minorHAnsi"/>
            <w:b/>
          </w:rPr>
          <w:t>)</w:t>
        </w:r>
      </w:ins>
    </w:p>
    <w:p w14:paraId="294A5145" w14:textId="77777777" w:rsidR="00F912FD" w:rsidRPr="00225B2C" w:rsidRDefault="00F912FD" w:rsidP="00F912FD">
      <w:pPr>
        <w:autoSpaceDN/>
        <w:ind w:left="700"/>
        <w:contextualSpacing/>
        <w:jc w:val="both"/>
        <w:rPr>
          <w:ins w:id="1468" w:author="Sławomir Szałajko" w:date="2022-06-14T12:50:00Z"/>
          <w:rFonts w:asciiTheme="minorHAnsi" w:hAnsiTheme="minorHAnsi" w:cstheme="minorHAnsi"/>
          <w:b/>
          <w:rPrChange w:id="1469" w:author="Sławomir Szałajko" w:date="2022-06-14T13:03:00Z">
            <w:rPr>
              <w:ins w:id="1470" w:author="Sławomir Szałajko" w:date="2022-06-14T12:50:00Z"/>
              <w:rFonts w:ascii="Calibri" w:hAnsi="Calibri" w:cs="Calibri"/>
              <w:b/>
            </w:rPr>
          </w:rPrChange>
        </w:rPr>
      </w:pPr>
    </w:p>
    <w:p w14:paraId="231C9A50" w14:textId="2A91AC60" w:rsidR="00F912FD" w:rsidRDefault="00225B2C" w:rsidP="00F912FD">
      <w:pPr>
        <w:widowControl/>
        <w:numPr>
          <w:ilvl w:val="0"/>
          <w:numId w:val="130"/>
        </w:numPr>
        <w:autoSpaceDE/>
        <w:autoSpaceDN/>
        <w:contextualSpacing/>
        <w:jc w:val="both"/>
        <w:rPr>
          <w:ins w:id="1471" w:author="Barbara Skoczeń" w:date="2022-06-22T15:00:00Z"/>
          <w:rFonts w:asciiTheme="minorHAnsi" w:hAnsiTheme="minorHAnsi" w:cstheme="minorHAnsi"/>
          <w:iCs/>
        </w:rPr>
      </w:pPr>
      <w:ins w:id="1472" w:author="Sławomir Szałajko" w:date="2022-06-14T13:02:00Z">
        <w:r w:rsidRPr="00225B2C">
          <w:rPr>
            <w:rFonts w:asciiTheme="minorHAnsi" w:hAnsiTheme="minorHAnsi" w:cstheme="minorHAnsi"/>
            <w:iCs/>
            <w:rPrChange w:id="1473" w:author="Sławomir Szałajko" w:date="2022-06-14T13:03:00Z">
              <w:rPr>
                <w:rFonts w:ascii="Calibri" w:hAnsi="Calibri" w:cs="Calibri"/>
                <w:iCs/>
              </w:rPr>
            </w:rPrChange>
          </w:rPr>
          <w:t>s</w:t>
        </w:r>
      </w:ins>
      <w:ins w:id="1474" w:author="Sławomir Szałajko" w:date="2022-06-14T12:50:00Z">
        <w:r w:rsidR="00F912FD" w:rsidRPr="00225B2C">
          <w:rPr>
            <w:rFonts w:asciiTheme="minorHAnsi" w:hAnsiTheme="minorHAnsi" w:cstheme="minorHAnsi"/>
            <w:iCs/>
            <w:rPrChange w:id="1475" w:author="Sławomir Szałajko" w:date="2022-06-14T13:03:00Z">
              <w:rPr>
                <w:rFonts w:ascii="Calibri" w:hAnsi="Calibri" w:cs="Calibri"/>
                <w:iCs/>
              </w:rPr>
            </w:rPrChange>
          </w:rPr>
          <w:t>zkolenie zostanie przeprowadzone przez trenera (proszę podać imię i nazwisko) : ………………………………………………………………………</w:t>
        </w:r>
      </w:ins>
    </w:p>
    <w:p w14:paraId="4682CD81" w14:textId="77777777" w:rsidR="00625A0C" w:rsidRDefault="00625A0C">
      <w:pPr>
        <w:pStyle w:val="Akapitzlist"/>
        <w:rPr>
          <w:ins w:id="1476" w:author="Barbara Skoczeń" w:date="2022-06-22T15:00:00Z"/>
          <w:rFonts w:asciiTheme="minorHAnsi" w:hAnsiTheme="minorHAnsi" w:cstheme="minorHAnsi"/>
          <w:iCs/>
        </w:rPr>
        <w:pPrChange w:id="1477" w:author="Barbara Skoczeń" w:date="2022-06-22T15:00:00Z">
          <w:pPr>
            <w:widowControl/>
            <w:numPr>
              <w:numId w:val="130"/>
            </w:numPr>
            <w:autoSpaceDE/>
            <w:autoSpaceDN/>
            <w:ind w:left="700" w:hanging="360"/>
            <w:contextualSpacing/>
            <w:jc w:val="both"/>
          </w:pPr>
        </w:pPrChange>
      </w:pPr>
    </w:p>
    <w:p w14:paraId="318E98A5" w14:textId="2312A65B" w:rsidR="00625A0C" w:rsidRDefault="00625A0C" w:rsidP="00625A0C">
      <w:pPr>
        <w:widowControl/>
        <w:autoSpaceDE/>
        <w:autoSpaceDN/>
        <w:contextualSpacing/>
        <w:jc w:val="both"/>
        <w:rPr>
          <w:ins w:id="1478" w:author="Barbara Skoczeń" w:date="2022-06-22T15:00:00Z"/>
          <w:rFonts w:asciiTheme="minorHAnsi" w:hAnsiTheme="minorHAnsi" w:cstheme="minorHAnsi"/>
          <w:iCs/>
        </w:rPr>
      </w:pPr>
    </w:p>
    <w:p w14:paraId="1D84B865" w14:textId="18A6C37F" w:rsidR="00625A0C" w:rsidRPr="00225B2C" w:rsidRDefault="00625A0C">
      <w:pPr>
        <w:widowControl/>
        <w:autoSpaceDE/>
        <w:autoSpaceDN/>
        <w:contextualSpacing/>
        <w:jc w:val="both"/>
        <w:rPr>
          <w:ins w:id="1479" w:author="Sławomir Szałajko" w:date="2022-06-14T12:50:00Z"/>
          <w:rFonts w:asciiTheme="minorHAnsi" w:hAnsiTheme="minorHAnsi" w:cstheme="minorHAnsi"/>
          <w:iCs/>
          <w:rPrChange w:id="1480" w:author="Sławomir Szałajko" w:date="2022-06-14T13:03:00Z">
            <w:rPr>
              <w:ins w:id="1481" w:author="Sławomir Szałajko" w:date="2022-06-14T12:50:00Z"/>
              <w:rFonts w:ascii="Calibri" w:hAnsi="Calibri" w:cs="Calibri"/>
              <w:iCs/>
            </w:rPr>
          </w:rPrChange>
        </w:rPr>
        <w:pPrChange w:id="1482" w:author="Barbara Skoczeń" w:date="2022-06-22T15:00:00Z">
          <w:pPr>
            <w:widowControl/>
            <w:numPr>
              <w:numId w:val="130"/>
            </w:numPr>
            <w:autoSpaceDE/>
            <w:autoSpaceDN/>
            <w:ind w:left="700" w:hanging="360"/>
            <w:contextualSpacing/>
            <w:jc w:val="both"/>
          </w:pPr>
        </w:pPrChange>
      </w:pPr>
      <w:ins w:id="1483" w:author="Barbara Skoczeń" w:date="2022-06-22T15:00:00Z">
        <w:r>
          <w:rPr>
            <w:rFonts w:asciiTheme="minorHAnsi" w:hAnsiTheme="minorHAnsi" w:cstheme="minorHAnsi"/>
            <w:iCs/>
          </w:rPr>
          <w:t>Proponowane</w:t>
        </w:r>
      </w:ins>
      <w:ins w:id="1484" w:author="Barbara Skoczeń" w:date="2022-06-22T15:01:00Z">
        <w:r>
          <w:rPr>
            <w:rFonts w:asciiTheme="minorHAnsi" w:hAnsiTheme="minorHAnsi" w:cstheme="minorHAnsi"/>
            <w:iCs/>
          </w:rPr>
          <w:t xml:space="preserve"> miejsce szkolenia</w:t>
        </w:r>
      </w:ins>
      <w:ins w:id="1485" w:author="Barbara Skoczeń" w:date="2022-06-23T07:22:00Z">
        <w:r w:rsidR="00DC0DDB">
          <w:rPr>
            <w:rFonts w:asciiTheme="minorHAnsi" w:hAnsiTheme="minorHAnsi" w:cstheme="minorHAnsi"/>
            <w:iCs/>
          </w:rPr>
          <w:t xml:space="preserve">, </w:t>
        </w:r>
      </w:ins>
      <w:ins w:id="1486" w:author="Barbara Skoczeń" w:date="2022-06-23T07:23:00Z">
        <w:r w:rsidR="00DC0DDB">
          <w:rPr>
            <w:rFonts w:asciiTheme="minorHAnsi" w:hAnsiTheme="minorHAnsi" w:cstheme="minorHAnsi"/>
            <w:iCs/>
          </w:rPr>
          <w:t>spełniające wymagania zawarte w opisie przedmiotu zamówienia</w:t>
        </w:r>
      </w:ins>
      <w:ins w:id="1487" w:author="Barbara Skoczeń" w:date="2022-06-23T09:40:00Z">
        <w:r w:rsidR="005B7C16">
          <w:rPr>
            <w:rFonts w:asciiTheme="minorHAnsi" w:hAnsiTheme="minorHAnsi" w:cstheme="minorHAnsi"/>
            <w:iCs/>
          </w:rPr>
          <w:t xml:space="preserve"> (nazwa i adres obiektu)</w:t>
        </w:r>
      </w:ins>
      <w:ins w:id="1488" w:author="Barbara Skoczeń" w:date="2022-06-22T15:01:00Z">
        <w:r>
          <w:rPr>
            <w:rFonts w:asciiTheme="minorHAnsi" w:hAnsiTheme="minorHAnsi" w:cstheme="minorHAnsi"/>
            <w:iCs/>
          </w:rPr>
          <w:t>:  …………………</w:t>
        </w:r>
      </w:ins>
      <w:ins w:id="1489" w:author="Barbara Skoczeń" w:date="2022-06-23T07:23:00Z">
        <w:r w:rsidR="00DC0DDB">
          <w:rPr>
            <w:rFonts w:asciiTheme="minorHAnsi" w:hAnsiTheme="minorHAnsi" w:cstheme="minorHAnsi"/>
            <w:iCs/>
          </w:rPr>
          <w:t>…………..</w:t>
        </w:r>
      </w:ins>
      <w:ins w:id="1490" w:author="Barbara Skoczeń" w:date="2022-06-22T15:01:00Z">
        <w:r>
          <w:rPr>
            <w:rFonts w:asciiTheme="minorHAnsi" w:hAnsiTheme="minorHAnsi" w:cstheme="minorHAnsi"/>
            <w:iCs/>
          </w:rPr>
          <w:t>……………………………………………………………….</w:t>
        </w:r>
      </w:ins>
    </w:p>
    <w:p w14:paraId="1B58A52A" w14:textId="77777777" w:rsidR="00F912FD" w:rsidRPr="00225B2C" w:rsidRDefault="00F912FD" w:rsidP="00F912FD">
      <w:pPr>
        <w:widowControl/>
        <w:adjustRightInd w:val="0"/>
        <w:spacing w:line="276" w:lineRule="auto"/>
        <w:jc w:val="both"/>
        <w:rPr>
          <w:ins w:id="1491" w:author="Sławomir Szałajko" w:date="2022-06-14T12:50:00Z"/>
          <w:rFonts w:asciiTheme="minorHAnsi" w:eastAsia="Calibri" w:hAnsiTheme="minorHAnsi" w:cstheme="minorHAnsi"/>
          <w:color w:val="222222"/>
          <w:shd w:val="clear" w:color="auto" w:fill="FFFFFF"/>
          <w:lang w:eastAsia="pl-PL"/>
          <w:rPrChange w:id="1492" w:author="Sławomir Szałajko" w:date="2022-06-14T13:03:00Z">
            <w:rPr>
              <w:ins w:id="1493" w:author="Sławomir Szałajko" w:date="2022-06-14T12:50:00Z"/>
              <w:rFonts w:ascii="Calibri" w:eastAsia="Calibri" w:hAnsi="Calibri" w:cs="Calibri"/>
              <w:color w:val="222222"/>
              <w:shd w:val="clear" w:color="auto" w:fill="FFFFFF"/>
              <w:lang w:eastAsia="pl-PL"/>
            </w:rPr>
          </w:rPrChange>
        </w:rPr>
      </w:pPr>
    </w:p>
    <w:p w14:paraId="32C4F548" w14:textId="58BB50DA" w:rsidR="00F912FD" w:rsidRPr="00225B2C" w:rsidRDefault="000A1176" w:rsidP="00F912FD">
      <w:pPr>
        <w:widowControl/>
        <w:adjustRightInd w:val="0"/>
        <w:spacing w:line="276" w:lineRule="auto"/>
        <w:ind w:left="284"/>
        <w:jc w:val="both"/>
        <w:rPr>
          <w:ins w:id="1494" w:author="Sławomir Szałajko" w:date="2022-06-14T12:50:00Z"/>
          <w:rFonts w:asciiTheme="minorHAnsi" w:eastAsia="Calibri" w:hAnsiTheme="minorHAnsi" w:cstheme="minorHAnsi"/>
          <w:color w:val="000000"/>
          <w:shd w:val="clear" w:color="auto" w:fill="FFFFFF"/>
          <w:lang w:eastAsia="pl-PL"/>
          <w:rPrChange w:id="1495" w:author="Sławomir Szałajko" w:date="2022-06-14T13:03:00Z">
            <w:rPr>
              <w:ins w:id="1496" w:author="Sławomir Szałajko" w:date="2022-06-14T12:50:00Z"/>
              <w:rFonts w:ascii="Calibri" w:eastAsia="Calibri" w:hAnsi="Calibri" w:cs="Calibri"/>
              <w:color w:val="000000"/>
              <w:shd w:val="clear" w:color="auto" w:fill="FFFFFF"/>
              <w:lang w:eastAsia="pl-PL"/>
            </w:rPr>
          </w:rPrChange>
        </w:rPr>
      </w:pPr>
      <w:ins w:id="1497" w:author="Barbara Skoczeń" w:date="2022-06-21T11:56:00Z">
        <w:r>
          <w:rPr>
            <w:rFonts w:asciiTheme="minorHAnsi" w:eastAsia="Calibri" w:hAnsiTheme="minorHAnsi" w:cstheme="minorHAnsi"/>
            <w:color w:val="222222"/>
            <w:shd w:val="clear" w:color="auto" w:fill="FFFFFF"/>
            <w:lang w:eastAsia="pl-PL"/>
          </w:rPr>
          <w:t>*</w:t>
        </w:r>
      </w:ins>
      <w:ins w:id="1498" w:author="Sławomir Szałajko" w:date="2022-06-14T12:50:00Z">
        <w:r w:rsidR="00F912FD" w:rsidRPr="00225B2C">
          <w:rPr>
            <w:rFonts w:asciiTheme="minorHAnsi" w:eastAsia="Calibri" w:hAnsiTheme="minorHAnsi" w:cstheme="minorHAnsi"/>
            <w:color w:val="222222"/>
            <w:shd w:val="clear" w:color="auto" w:fill="FFFFFF"/>
            <w:lang w:eastAsia="pl-PL"/>
            <w:rPrChange w:id="1499" w:author="Sławomir Szałajko" w:date="2022-06-14T13:03:00Z">
              <w:rPr>
                <w:rFonts w:ascii="Calibri" w:eastAsia="Calibri" w:hAnsi="Calibri" w:cs="Calibri"/>
                <w:color w:val="222222"/>
                <w:shd w:val="clear" w:color="auto" w:fill="FFFFFF"/>
                <w:lang w:eastAsia="pl-PL"/>
              </w:rPr>
            </w:rPrChange>
          </w:rPr>
          <w:t xml:space="preserve">*w </w:t>
        </w:r>
        <w:r w:rsidR="00F912FD" w:rsidRPr="00225B2C">
          <w:rPr>
            <w:rFonts w:asciiTheme="minorHAnsi" w:eastAsia="Calibri" w:hAnsiTheme="minorHAnsi" w:cstheme="minorHAnsi"/>
            <w:color w:val="000000"/>
            <w:shd w:val="clear" w:color="auto" w:fill="FFFFFF"/>
            <w:lang w:eastAsia="pl-PL"/>
            <w:rPrChange w:id="1500" w:author="Sławomir Szałajko" w:date="2022-06-14T13:03:00Z">
              <w:rPr>
                <w:rFonts w:ascii="Calibri" w:eastAsia="Calibri" w:hAnsi="Calibri" w:cs="Calibri"/>
                <w:color w:val="000000"/>
                <w:shd w:val="clear" w:color="auto" w:fill="FFFFFF"/>
                <w:lang w:eastAsia="pl-PL"/>
              </w:rPr>
            </w:rPrChange>
          </w:rPr>
          <w:t>przypadku osób fizycznych nieprowadzących działalności gospodarczej cena musi zawierać podatek dochodowy, składki na ubezpieczenie zdrowotne i/lub składki na ubezpieczenie społeczne (pracownika i pracodawcy) i/lub chorobowe.</w:t>
        </w:r>
      </w:ins>
    </w:p>
    <w:p w14:paraId="49028766" w14:textId="77777777" w:rsidR="00F912FD" w:rsidRPr="00225B2C" w:rsidRDefault="00F912FD" w:rsidP="00F912FD">
      <w:pPr>
        <w:jc w:val="both"/>
        <w:rPr>
          <w:ins w:id="1501" w:author="Sławomir Szałajko" w:date="2022-06-14T12:50:00Z"/>
          <w:rFonts w:asciiTheme="minorHAnsi" w:hAnsiTheme="minorHAnsi" w:cstheme="minorHAnsi"/>
          <w:b/>
          <w:rPrChange w:id="1502" w:author="Sławomir Szałajko" w:date="2022-06-14T13:03:00Z">
            <w:rPr>
              <w:ins w:id="1503" w:author="Sławomir Szałajko" w:date="2022-06-14T12:50:00Z"/>
              <w:rFonts w:ascii="Calibri" w:hAnsi="Calibri" w:cs="Calibri"/>
              <w:b/>
            </w:rPr>
          </w:rPrChange>
        </w:rPr>
      </w:pPr>
    </w:p>
    <w:p w14:paraId="0B53F948" w14:textId="2A40E1D5" w:rsidR="00F912FD" w:rsidRPr="009701B5" w:rsidRDefault="00F912FD">
      <w:pPr>
        <w:widowControl/>
        <w:autoSpaceDE/>
        <w:autoSpaceDN/>
        <w:spacing w:after="200" w:line="276" w:lineRule="auto"/>
        <w:ind w:left="284"/>
        <w:jc w:val="both"/>
        <w:rPr>
          <w:ins w:id="1504" w:author="Sławomir Szałajko" w:date="2022-06-14T12:50:00Z"/>
          <w:rFonts w:asciiTheme="minorHAnsi" w:hAnsiTheme="minorHAnsi" w:cstheme="minorHAnsi"/>
          <w:b/>
          <w:bCs/>
          <w:lang w:eastAsia="pl-PL"/>
          <w:rPrChange w:id="1505" w:author="Sławomir Szałajko" w:date="2022-06-14T13:07:00Z">
            <w:rPr>
              <w:ins w:id="1506" w:author="Sławomir Szałajko" w:date="2022-06-14T12:50:00Z"/>
              <w:rFonts w:ascii="Calibri" w:hAnsi="Calibri" w:cs="Calibri"/>
              <w:iCs/>
            </w:rPr>
          </w:rPrChange>
        </w:rPr>
        <w:pPrChange w:id="1507" w:author="Sławomir Szałajko" w:date="2022-06-14T13:07:00Z">
          <w:pPr>
            <w:ind w:left="720"/>
          </w:pPr>
        </w:pPrChange>
      </w:pPr>
      <w:ins w:id="1508" w:author="Sławomir Szałajko" w:date="2022-06-14T12:50:00Z">
        <w:r w:rsidRPr="00225B2C">
          <w:rPr>
            <w:rFonts w:asciiTheme="minorHAnsi" w:hAnsiTheme="minorHAnsi" w:cstheme="minorHAnsi"/>
            <w:b/>
            <w:bCs/>
            <w:lang w:eastAsia="pl-PL"/>
            <w:rPrChange w:id="1509" w:author="Sławomir Szałajko" w:date="2022-06-14T13:03:00Z">
              <w:rPr>
                <w:rFonts w:ascii="Calibri" w:hAnsi="Calibri" w:cs="Calibri"/>
                <w:b/>
                <w:bCs/>
                <w:sz w:val="20"/>
                <w:szCs w:val="20"/>
                <w:lang w:eastAsia="pl-PL"/>
              </w:rPr>
            </w:rPrChange>
          </w:rPr>
          <w:t xml:space="preserve">UWAGA! Integralną częścią oferty jest </w:t>
        </w:r>
        <w:r w:rsidRPr="00225B2C">
          <w:rPr>
            <w:rFonts w:asciiTheme="minorHAnsi" w:hAnsiTheme="minorHAnsi" w:cstheme="minorHAnsi"/>
            <w:b/>
            <w:bCs/>
            <w:u w:val="single"/>
            <w:lang w:eastAsia="pl-PL"/>
            <w:rPrChange w:id="1510" w:author="Sławomir Szałajko" w:date="2022-06-14T13:03:00Z">
              <w:rPr>
                <w:rFonts w:ascii="Calibri" w:hAnsi="Calibri" w:cs="Calibri"/>
                <w:b/>
                <w:bCs/>
                <w:sz w:val="20"/>
                <w:szCs w:val="20"/>
                <w:u w:val="single"/>
                <w:lang w:eastAsia="pl-PL"/>
              </w:rPr>
            </w:rPrChange>
          </w:rPr>
          <w:t>złożenie prezentacji</w:t>
        </w:r>
        <w:r w:rsidRPr="00225B2C">
          <w:rPr>
            <w:rFonts w:asciiTheme="minorHAnsi" w:hAnsiTheme="minorHAnsi" w:cstheme="minorHAnsi"/>
            <w:b/>
            <w:bCs/>
            <w:lang w:eastAsia="pl-PL"/>
            <w:rPrChange w:id="1511" w:author="Sławomir Szałajko" w:date="2022-06-14T13:03:00Z">
              <w:rPr>
                <w:rFonts w:ascii="Calibri" w:hAnsi="Calibri" w:cs="Calibri"/>
                <w:b/>
                <w:bCs/>
                <w:sz w:val="20"/>
                <w:szCs w:val="20"/>
                <w:lang w:eastAsia="pl-PL"/>
              </w:rPr>
            </w:rPrChange>
          </w:rPr>
          <w:t xml:space="preserve"> (w formacie PDF lub prezentacji Power Point lub prezentacji </w:t>
        </w:r>
        <w:proofErr w:type="spellStart"/>
        <w:r w:rsidRPr="00225B2C">
          <w:rPr>
            <w:rFonts w:asciiTheme="minorHAnsi" w:hAnsiTheme="minorHAnsi" w:cstheme="minorHAnsi"/>
            <w:b/>
            <w:bCs/>
            <w:lang w:eastAsia="pl-PL"/>
            <w:rPrChange w:id="1512" w:author="Sławomir Szałajko" w:date="2022-06-14T13:03:00Z">
              <w:rPr>
                <w:rFonts w:ascii="Calibri" w:hAnsi="Calibri" w:cs="Calibri"/>
                <w:b/>
                <w:bCs/>
                <w:sz w:val="20"/>
                <w:szCs w:val="20"/>
                <w:lang w:eastAsia="pl-PL"/>
              </w:rPr>
            </w:rPrChange>
          </w:rPr>
          <w:t>Prezi</w:t>
        </w:r>
        <w:proofErr w:type="spellEnd"/>
        <w:r w:rsidRPr="00225B2C">
          <w:rPr>
            <w:rFonts w:asciiTheme="minorHAnsi" w:hAnsiTheme="minorHAnsi" w:cstheme="minorHAnsi"/>
            <w:b/>
            <w:bCs/>
            <w:lang w:eastAsia="pl-PL"/>
            <w:rPrChange w:id="1513" w:author="Sławomir Szałajko" w:date="2022-06-14T13:03:00Z">
              <w:rPr>
                <w:rFonts w:ascii="Calibri" w:hAnsi="Calibri" w:cs="Calibri"/>
                <w:b/>
                <w:bCs/>
                <w:sz w:val="20"/>
                <w:szCs w:val="20"/>
                <w:lang w:eastAsia="pl-PL"/>
              </w:rPr>
            </w:rPrChange>
          </w:rPr>
          <w:t xml:space="preserve">), dotyczącej wskazanego w SWZ tematu, która następnie zostanie przedstawiona przez wskazanego </w:t>
        </w:r>
      </w:ins>
      <w:ins w:id="1514" w:author="Barbara Skoczeń" w:date="2022-06-23T09:40:00Z">
        <w:r w:rsidR="005B7C16">
          <w:rPr>
            <w:rFonts w:asciiTheme="minorHAnsi" w:hAnsiTheme="minorHAnsi" w:cstheme="minorHAnsi"/>
            <w:b/>
            <w:bCs/>
            <w:lang w:eastAsia="pl-PL"/>
          </w:rPr>
          <w:t>w f</w:t>
        </w:r>
      </w:ins>
      <w:ins w:id="1515" w:author="Barbara Skoczeń" w:date="2022-06-23T09:41:00Z">
        <w:r w:rsidR="005B7C16">
          <w:rPr>
            <w:rFonts w:asciiTheme="minorHAnsi" w:hAnsiTheme="minorHAnsi" w:cstheme="minorHAnsi"/>
            <w:b/>
            <w:bCs/>
            <w:lang w:eastAsia="pl-PL"/>
          </w:rPr>
          <w:t xml:space="preserve">ormularzu ofertowym </w:t>
        </w:r>
      </w:ins>
      <w:ins w:id="1516" w:author="Sławomir Szałajko" w:date="2022-06-14T12:50:00Z">
        <w:r w:rsidRPr="00225B2C">
          <w:rPr>
            <w:rFonts w:asciiTheme="minorHAnsi" w:hAnsiTheme="minorHAnsi" w:cstheme="minorHAnsi"/>
            <w:b/>
            <w:bCs/>
            <w:lang w:eastAsia="pl-PL"/>
            <w:rPrChange w:id="1517" w:author="Sławomir Szałajko" w:date="2022-06-14T13:03:00Z">
              <w:rPr>
                <w:rFonts w:ascii="Calibri" w:hAnsi="Calibri" w:cs="Calibri"/>
                <w:b/>
                <w:bCs/>
                <w:sz w:val="20"/>
                <w:szCs w:val="20"/>
                <w:lang w:eastAsia="pl-PL"/>
              </w:rPr>
            </w:rPrChange>
          </w:rPr>
          <w:t xml:space="preserve">trenera w trakcie prezentacji przed Zamawiającym. Opracowanie stanowi treść oferty i nie może być uzupełnione lub zmienione po upływie terminu składania ofert. </w:t>
        </w:r>
      </w:ins>
    </w:p>
    <w:p w14:paraId="2F8EEC7E" w14:textId="77777777" w:rsidR="00F912FD" w:rsidRPr="00225B2C" w:rsidRDefault="00F912FD">
      <w:pPr>
        <w:widowControl/>
        <w:numPr>
          <w:ilvl w:val="0"/>
          <w:numId w:val="129"/>
        </w:numPr>
        <w:tabs>
          <w:tab w:val="left" w:pos="567"/>
        </w:tabs>
        <w:autoSpaceDE/>
        <w:autoSpaceDN/>
        <w:spacing w:line="276" w:lineRule="auto"/>
        <w:ind w:left="567" w:hanging="283"/>
        <w:jc w:val="both"/>
        <w:rPr>
          <w:ins w:id="1518" w:author="Sławomir Szałajko" w:date="2022-06-14T12:50:00Z"/>
          <w:rFonts w:asciiTheme="minorHAnsi" w:hAnsiTheme="minorHAnsi" w:cstheme="minorHAnsi"/>
          <w:rPrChange w:id="1519" w:author="Sławomir Szałajko" w:date="2022-06-14T13:03:00Z">
            <w:rPr>
              <w:ins w:id="1520" w:author="Sławomir Szałajko" w:date="2022-06-14T12:50:00Z"/>
              <w:rFonts w:ascii="Calibri" w:hAnsi="Calibri" w:cs="Calibri"/>
            </w:rPr>
          </w:rPrChange>
        </w:rPr>
        <w:pPrChange w:id="1521" w:author="Sławomir Szałajko" w:date="2022-06-14T13:03:00Z">
          <w:pPr>
            <w:widowControl/>
            <w:numPr>
              <w:numId w:val="129"/>
            </w:numPr>
            <w:tabs>
              <w:tab w:val="left" w:pos="684"/>
            </w:tabs>
            <w:autoSpaceDE/>
            <w:autoSpaceDN/>
            <w:spacing w:line="276" w:lineRule="auto"/>
            <w:ind w:left="720" w:hanging="360"/>
            <w:jc w:val="both"/>
          </w:pPr>
        </w:pPrChange>
      </w:pPr>
      <w:ins w:id="1522" w:author="Sławomir Szałajko" w:date="2022-06-14T12:50:00Z">
        <w:r w:rsidRPr="00225B2C">
          <w:rPr>
            <w:rFonts w:asciiTheme="minorHAnsi" w:hAnsiTheme="minorHAnsi" w:cstheme="minorHAnsi"/>
            <w:rPrChange w:id="1523" w:author="Sławomir Szałajko" w:date="2022-06-14T13:03:00Z">
              <w:rPr>
                <w:rFonts w:ascii="Calibri" w:hAnsi="Calibri" w:cs="Calibri"/>
              </w:rPr>
            </w:rPrChange>
          </w:rPr>
          <w:t xml:space="preserve">OŚWIADCZAMY, że zamówienie wykonamy w terminie wskazanym przez </w:t>
        </w:r>
        <w:r w:rsidRPr="00225B2C">
          <w:rPr>
            <w:rFonts w:asciiTheme="minorHAnsi" w:hAnsiTheme="minorHAnsi" w:cstheme="minorHAnsi"/>
            <w:spacing w:val="-20"/>
            <w:rPrChange w:id="1524" w:author="Sławomir Szałajko" w:date="2022-06-14T13:03:00Z">
              <w:rPr>
                <w:rFonts w:ascii="Calibri" w:hAnsi="Calibri" w:cs="Calibri"/>
                <w:spacing w:val="-20"/>
              </w:rPr>
            </w:rPrChange>
          </w:rPr>
          <w:t xml:space="preserve"> </w:t>
        </w:r>
        <w:r w:rsidRPr="00225B2C">
          <w:rPr>
            <w:rFonts w:asciiTheme="minorHAnsi" w:hAnsiTheme="minorHAnsi" w:cstheme="minorHAnsi"/>
            <w:rPrChange w:id="1525" w:author="Sławomir Szałajko" w:date="2022-06-14T13:03:00Z">
              <w:rPr>
                <w:rFonts w:ascii="Calibri" w:hAnsi="Calibri" w:cs="Calibri"/>
              </w:rPr>
            </w:rPrChange>
          </w:rPr>
          <w:t>Zamawiającego.</w:t>
        </w:r>
      </w:ins>
    </w:p>
    <w:p w14:paraId="191358A2" w14:textId="77777777" w:rsidR="00F912FD" w:rsidRPr="00225B2C" w:rsidRDefault="00F912FD">
      <w:pPr>
        <w:widowControl/>
        <w:numPr>
          <w:ilvl w:val="0"/>
          <w:numId w:val="129"/>
        </w:numPr>
        <w:tabs>
          <w:tab w:val="left" w:pos="567"/>
        </w:tabs>
        <w:autoSpaceDE/>
        <w:autoSpaceDN/>
        <w:spacing w:line="276" w:lineRule="auto"/>
        <w:ind w:left="567" w:right="118" w:hanging="283"/>
        <w:jc w:val="both"/>
        <w:rPr>
          <w:ins w:id="1526" w:author="Sławomir Szałajko" w:date="2022-06-14T12:50:00Z"/>
          <w:rFonts w:asciiTheme="minorHAnsi" w:hAnsiTheme="minorHAnsi" w:cstheme="minorHAnsi"/>
          <w:rPrChange w:id="1527" w:author="Sławomir Szałajko" w:date="2022-06-14T13:03:00Z">
            <w:rPr>
              <w:ins w:id="1528" w:author="Sławomir Szałajko" w:date="2022-06-14T12:50:00Z"/>
              <w:rFonts w:ascii="Calibri" w:hAnsi="Calibri" w:cs="Calibri"/>
            </w:rPr>
          </w:rPrChange>
        </w:rPr>
        <w:pPrChange w:id="1529" w:author="Sławomir Szałajko" w:date="2022-06-14T13:03:00Z">
          <w:pPr>
            <w:widowControl/>
            <w:numPr>
              <w:numId w:val="129"/>
            </w:numPr>
            <w:tabs>
              <w:tab w:val="left" w:pos="684"/>
            </w:tabs>
            <w:autoSpaceDE/>
            <w:autoSpaceDN/>
            <w:spacing w:line="276" w:lineRule="auto"/>
            <w:ind w:left="720" w:right="118" w:hanging="360"/>
            <w:jc w:val="both"/>
          </w:pPr>
        </w:pPrChange>
      </w:pPr>
      <w:ins w:id="1530" w:author="Sławomir Szałajko" w:date="2022-06-14T12:50:00Z">
        <w:r w:rsidRPr="00225B2C">
          <w:rPr>
            <w:rFonts w:asciiTheme="minorHAnsi" w:hAnsiTheme="minorHAnsi" w:cstheme="minorHAnsi"/>
            <w:rPrChange w:id="1531" w:author="Sławomir Szałajko" w:date="2022-06-14T13:03:00Z">
              <w:rPr>
                <w:rFonts w:ascii="Calibri" w:hAnsi="Calibri" w:cs="Calibri"/>
              </w:rPr>
            </w:rPrChange>
          </w:rPr>
          <w:t>OŚWIADCZAMY, że zapoznaliśmy się ze Specyfikacją Warunków Zamówienia i akceptujemy oraz spełniamy wszystkie warunki w niej</w:t>
        </w:r>
        <w:r w:rsidRPr="00225B2C">
          <w:rPr>
            <w:rFonts w:asciiTheme="minorHAnsi" w:hAnsiTheme="minorHAnsi" w:cstheme="minorHAnsi"/>
            <w:spacing w:val="-7"/>
            <w:rPrChange w:id="1532" w:author="Sławomir Szałajko" w:date="2022-06-14T13:03:00Z">
              <w:rPr>
                <w:rFonts w:ascii="Calibri" w:hAnsi="Calibri" w:cs="Calibri"/>
                <w:spacing w:val="-7"/>
              </w:rPr>
            </w:rPrChange>
          </w:rPr>
          <w:t xml:space="preserve"> </w:t>
        </w:r>
        <w:r w:rsidRPr="00225B2C">
          <w:rPr>
            <w:rFonts w:asciiTheme="minorHAnsi" w:hAnsiTheme="minorHAnsi" w:cstheme="minorHAnsi"/>
            <w:rPrChange w:id="1533" w:author="Sławomir Szałajko" w:date="2022-06-14T13:03:00Z">
              <w:rPr>
                <w:rFonts w:ascii="Calibri" w:hAnsi="Calibri" w:cs="Calibri"/>
              </w:rPr>
            </w:rPrChange>
          </w:rPr>
          <w:t>zawarte.</w:t>
        </w:r>
      </w:ins>
    </w:p>
    <w:p w14:paraId="163BF930" w14:textId="77777777" w:rsidR="00F912FD" w:rsidRPr="00225B2C" w:rsidRDefault="00F912FD">
      <w:pPr>
        <w:widowControl/>
        <w:numPr>
          <w:ilvl w:val="0"/>
          <w:numId w:val="129"/>
        </w:numPr>
        <w:tabs>
          <w:tab w:val="left" w:pos="567"/>
        </w:tabs>
        <w:autoSpaceDE/>
        <w:autoSpaceDN/>
        <w:spacing w:line="276" w:lineRule="auto"/>
        <w:ind w:left="567" w:hanging="283"/>
        <w:jc w:val="both"/>
        <w:rPr>
          <w:ins w:id="1534" w:author="Sławomir Szałajko" w:date="2022-06-14T12:50:00Z"/>
          <w:rFonts w:asciiTheme="minorHAnsi" w:hAnsiTheme="minorHAnsi" w:cstheme="minorHAnsi"/>
          <w:rPrChange w:id="1535" w:author="Sławomir Szałajko" w:date="2022-06-14T13:03:00Z">
            <w:rPr>
              <w:ins w:id="1536" w:author="Sławomir Szałajko" w:date="2022-06-14T12:50:00Z"/>
              <w:rFonts w:ascii="Calibri" w:hAnsi="Calibri" w:cs="Calibri"/>
            </w:rPr>
          </w:rPrChange>
        </w:rPr>
        <w:pPrChange w:id="1537" w:author="Sławomir Szałajko" w:date="2022-06-14T13:03:00Z">
          <w:pPr>
            <w:widowControl/>
            <w:numPr>
              <w:numId w:val="129"/>
            </w:numPr>
            <w:tabs>
              <w:tab w:val="left" w:pos="684"/>
            </w:tabs>
            <w:autoSpaceDE/>
            <w:autoSpaceDN/>
            <w:spacing w:line="276" w:lineRule="auto"/>
            <w:ind w:left="720" w:hanging="360"/>
            <w:jc w:val="both"/>
          </w:pPr>
        </w:pPrChange>
      </w:pPr>
      <w:ins w:id="1538" w:author="Sławomir Szałajko" w:date="2022-06-14T12:50:00Z">
        <w:r w:rsidRPr="00225B2C">
          <w:rPr>
            <w:rFonts w:asciiTheme="minorHAnsi" w:hAnsiTheme="minorHAnsi" w:cstheme="minorHAnsi"/>
            <w:rPrChange w:id="1539" w:author="Sławomir Szałajko" w:date="2022-06-14T13:03:00Z">
              <w:rPr>
                <w:rFonts w:ascii="Calibri" w:hAnsi="Calibri" w:cs="Calibri"/>
              </w:rPr>
            </w:rPrChange>
          </w:rPr>
          <w:t>OŚWIADCZAMY, że uzyskaliśmy wszelkie informacje niezbędne do</w:t>
        </w:r>
        <w:r w:rsidRPr="00225B2C">
          <w:rPr>
            <w:rFonts w:asciiTheme="minorHAnsi" w:hAnsiTheme="minorHAnsi" w:cstheme="minorHAnsi"/>
            <w:spacing w:val="16"/>
            <w:rPrChange w:id="1540" w:author="Sławomir Szałajko" w:date="2022-06-14T13:03:00Z">
              <w:rPr>
                <w:rFonts w:ascii="Calibri" w:hAnsi="Calibri" w:cs="Calibri"/>
                <w:spacing w:val="16"/>
              </w:rPr>
            </w:rPrChange>
          </w:rPr>
          <w:t xml:space="preserve"> </w:t>
        </w:r>
        <w:r w:rsidRPr="00225B2C">
          <w:rPr>
            <w:rFonts w:asciiTheme="minorHAnsi" w:hAnsiTheme="minorHAnsi" w:cstheme="minorHAnsi"/>
            <w:rPrChange w:id="1541" w:author="Sławomir Szałajko" w:date="2022-06-14T13:03:00Z">
              <w:rPr>
                <w:rFonts w:ascii="Calibri" w:hAnsi="Calibri" w:cs="Calibri"/>
              </w:rPr>
            </w:rPrChange>
          </w:rPr>
          <w:t xml:space="preserve">prawidłowego przygotowania </w:t>
        </w:r>
        <w:r w:rsidRPr="00225B2C">
          <w:rPr>
            <w:rFonts w:asciiTheme="minorHAnsi" w:hAnsiTheme="minorHAnsi" w:cstheme="minorHAnsi"/>
            <w:rPrChange w:id="1542" w:author="Sławomir Szałajko" w:date="2022-06-14T13:03:00Z">
              <w:rPr>
                <w:rFonts w:ascii="Calibri" w:hAnsi="Calibri" w:cs="Calibri"/>
              </w:rPr>
            </w:rPrChange>
          </w:rPr>
          <w:br/>
          <w:t>i złożenia niniejszej oferty.</w:t>
        </w:r>
      </w:ins>
    </w:p>
    <w:p w14:paraId="15D3565B" w14:textId="6F08C0F2" w:rsidR="00F912FD" w:rsidRPr="00225B2C" w:rsidRDefault="00F912FD">
      <w:pPr>
        <w:widowControl/>
        <w:numPr>
          <w:ilvl w:val="0"/>
          <w:numId w:val="129"/>
        </w:numPr>
        <w:tabs>
          <w:tab w:val="left" w:pos="567"/>
        </w:tabs>
        <w:autoSpaceDE/>
        <w:autoSpaceDN/>
        <w:spacing w:line="276" w:lineRule="auto"/>
        <w:ind w:left="567" w:hanging="283"/>
        <w:jc w:val="both"/>
        <w:rPr>
          <w:ins w:id="1543" w:author="Sławomir Szałajko" w:date="2022-06-14T12:50:00Z"/>
          <w:rFonts w:asciiTheme="minorHAnsi" w:hAnsiTheme="minorHAnsi" w:cstheme="minorHAnsi"/>
          <w:rPrChange w:id="1544" w:author="Sławomir Szałajko" w:date="2022-06-14T13:03:00Z">
            <w:rPr>
              <w:ins w:id="1545" w:author="Sławomir Szałajko" w:date="2022-06-14T12:50:00Z"/>
              <w:rFonts w:ascii="Calibri" w:hAnsi="Calibri" w:cs="Calibri"/>
            </w:rPr>
          </w:rPrChange>
        </w:rPr>
        <w:pPrChange w:id="1546" w:author="Sławomir Szałajko" w:date="2022-06-14T13:03:00Z">
          <w:pPr>
            <w:widowControl/>
            <w:numPr>
              <w:numId w:val="129"/>
            </w:numPr>
            <w:tabs>
              <w:tab w:val="left" w:pos="684"/>
            </w:tabs>
            <w:autoSpaceDE/>
            <w:autoSpaceDN/>
            <w:spacing w:line="276" w:lineRule="auto"/>
            <w:ind w:left="720" w:hanging="360"/>
            <w:jc w:val="both"/>
          </w:pPr>
        </w:pPrChange>
      </w:pPr>
      <w:ins w:id="1547" w:author="Sławomir Szałajko" w:date="2022-06-14T12:50:00Z">
        <w:r w:rsidRPr="00225B2C">
          <w:rPr>
            <w:rFonts w:asciiTheme="minorHAnsi" w:hAnsiTheme="minorHAnsi" w:cstheme="minorHAnsi"/>
            <w:rPrChange w:id="1548" w:author="Sławomir Szałajko" w:date="2022-06-14T13:03:00Z">
              <w:rPr>
                <w:rFonts w:ascii="Calibri" w:hAnsi="Calibri" w:cs="Calibri"/>
              </w:rPr>
            </w:rPrChange>
          </w:rPr>
          <w:t xml:space="preserve">OŚWIADCZAMY, że jesteśmy związani niniejszą ofertą od dnia upływu terminu składania ofert do dnia </w:t>
        </w:r>
        <w:del w:id="1549" w:author="Barbara Skoczeń" w:date="2022-06-23T09:41:00Z">
          <w:r w:rsidRPr="00225B2C" w:rsidDel="005B7C16">
            <w:rPr>
              <w:rFonts w:asciiTheme="minorHAnsi" w:hAnsiTheme="minorHAnsi" w:cstheme="minorHAnsi"/>
              <w:rPrChange w:id="1550" w:author="Sławomir Szałajko" w:date="2022-06-14T13:03:00Z">
                <w:rPr>
                  <w:rFonts w:ascii="Calibri" w:hAnsi="Calibri" w:cs="Calibri"/>
                </w:rPr>
              </w:rPrChange>
            </w:rPr>
            <w:delText>……………………….</w:delText>
          </w:r>
        </w:del>
      </w:ins>
      <w:ins w:id="1551" w:author="Barbara Skoczeń" w:date="2022-06-23T09:41:00Z">
        <w:r w:rsidR="005B7C16">
          <w:rPr>
            <w:rFonts w:asciiTheme="minorHAnsi" w:hAnsiTheme="minorHAnsi" w:cstheme="minorHAnsi"/>
          </w:rPr>
          <w:t xml:space="preserve">30.07.2022 </w:t>
        </w:r>
      </w:ins>
      <w:ins w:id="1552" w:author="Sławomir Szałajko" w:date="2022-06-14T12:50:00Z">
        <w:del w:id="1553" w:author="Barbara Skoczeń" w:date="2022-06-23T09:41:00Z">
          <w:r w:rsidRPr="00225B2C" w:rsidDel="005B7C16">
            <w:rPr>
              <w:rFonts w:asciiTheme="minorHAnsi" w:hAnsiTheme="minorHAnsi" w:cstheme="minorHAnsi"/>
              <w:rPrChange w:id="1554" w:author="Sławomir Szałajko" w:date="2022-06-14T13:03:00Z">
                <w:rPr>
                  <w:rFonts w:ascii="Calibri" w:hAnsi="Calibri" w:cs="Calibri"/>
                </w:rPr>
              </w:rPrChange>
            </w:rPr>
            <w:delText xml:space="preserve"> </w:delText>
          </w:r>
        </w:del>
        <w:r w:rsidRPr="00225B2C">
          <w:rPr>
            <w:rFonts w:asciiTheme="minorHAnsi" w:hAnsiTheme="minorHAnsi" w:cstheme="minorHAnsi"/>
            <w:rPrChange w:id="1555" w:author="Sławomir Szałajko" w:date="2022-06-14T13:03:00Z">
              <w:rPr>
                <w:rFonts w:ascii="Calibri" w:hAnsi="Calibri" w:cs="Calibri"/>
              </w:rPr>
            </w:rPrChange>
          </w:rPr>
          <w:t xml:space="preserve">r. </w:t>
        </w:r>
      </w:ins>
    </w:p>
    <w:p w14:paraId="67A4ADD2" w14:textId="77777777" w:rsidR="00F912FD" w:rsidRPr="00225B2C" w:rsidRDefault="00F912FD">
      <w:pPr>
        <w:widowControl/>
        <w:numPr>
          <w:ilvl w:val="0"/>
          <w:numId w:val="129"/>
        </w:numPr>
        <w:tabs>
          <w:tab w:val="left" w:pos="567"/>
        </w:tabs>
        <w:autoSpaceDE/>
        <w:autoSpaceDN/>
        <w:spacing w:line="276" w:lineRule="auto"/>
        <w:ind w:left="567" w:right="115" w:hanging="283"/>
        <w:jc w:val="both"/>
        <w:rPr>
          <w:ins w:id="1556" w:author="Sławomir Szałajko" w:date="2022-06-14T12:50:00Z"/>
          <w:rFonts w:asciiTheme="minorHAnsi" w:hAnsiTheme="minorHAnsi" w:cstheme="minorHAnsi"/>
          <w:rPrChange w:id="1557" w:author="Sławomir Szałajko" w:date="2022-06-14T13:03:00Z">
            <w:rPr>
              <w:ins w:id="1558" w:author="Sławomir Szałajko" w:date="2022-06-14T12:50:00Z"/>
              <w:rFonts w:ascii="Calibri" w:hAnsi="Calibri" w:cs="Calibri"/>
            </w:rPr>
          </w:rPrChange>
        </w:rPr>
        <w:pPrChange w:id="1559" w:author="Sławomir Szałajko" w:date="2022-06-14T13:03:00Z">
          <w:pPr>
            <w:widowControl/>
            <w:numPr>
              <w:numId w:val="129"/>
            </w:numPr>
            <w:tabs>
              <w:tab w:val="left" w:pos="684"/>
            </w:tabs>
            <w:autoSpaceDE/>
            <w:autoSpaceDN/>
            <w:spacing w:line="276" w:lineRule="auto"/>
            <w:ind w:left="720" w:right="115" w:hanging="360"/>
            <w:jc w:val="both"/>
          </w:pPr>
        </w:pPrChange>
      </w:pPr>
      <w:ins w:id="1560" w:author="Sławomir Szałajko" w:date="2022-06-14T12:50:00Z">
        <w:r w:rsidRPr="00225B2C">
          <w:rPr>
            <w:rFonts w:asciiTheme="minorHAnsi" w:hAnsiTheme="minorHAnsi" w:cstheme="minorHAnsi"/>
            <w:rPrChange w:id="1561" w:author="Sławomir Szałajko" w:date="2022-06-14T13:03:00Z">
              <w:rPr>
                <w:rFonts w:ascii="Calibri" w:hAnsi="Calibri" w:cs="Calibri"/>
              </w:rPr>
            </w:rPrChange>
          </w:rPr>
          <w:t>OŚWIADCZAMY,</w:t>
        </w:r>
        <w:r w:rsidRPr="00225B2C">
          <w:rPr>
            <w:rFonts w:asciiTheme="minorHAnsi" w:hAnsiTheme="minorHAnsi" w:cstheme="minorHAnsi"/>
            <w:spacing w:val="-20"/>
            <w:rPrChange w:id="1562" w:author="Sławomir Szałajko" w:date="2022-06-14T13:03:00Z">
              <w:rPr>
                <w:rFonts w:ascii="Calibri" w:hAnsi="Calibri" w:cs="Calibri"/>
                <w:spacing w:val="-20"/>
              </w:rPr>
            </w:rPrChange>
          </w:rPr>
          <w:t xml:space="preserve"> </w:t>
        </w:r>
        <w:r w:rsidRPr="00225B2C">
          <w:rPr>
            <w:rFonts w:asciiTheme="minorHAnsi" w:hAnsiTheme="minorHAnsi" w:cstheme="minorHAnsi"/>
            <w:rPrChange w:id="1563" w:author="Sławomir Szałajko" w:date="2022-06-14T13:03:00Z">
              <w:rPr>
                <w:rFonts w:ascii="Calibri" w:hAnsi="Calibri" w:cs="Calibri"/>
              </w:rPr>
            </w:rPrChange>
          </w:rPr>
          <w:t>że</w:t>
        </w:r>
        <w:r w:rsidRPr="00225B2C">
          <w:rPr>
            <w:rFonts w:asciiTheme="minorHAnsi" w:hAnsiTheme="minorHAnsi" w:cstheme="minorHAnsi"/>
            <w:spacing w:val="-19"/>
            <w:rPrChange w:id="1564" w:author="Sławomir Szałajko" w:date="2022-06-14T13:03:00Z">
              <w:rPr>
                <w:rFonts w:ascii="Calibri" w:hAnsi="Calibri" w:cs="Calibri"/>
                <w:spacing w:val="-19"/>
              </w:rPr>
            </w:rPrChange>
          </w:rPr>
          <w:t xml:space="preserve"> </w:t>
        </w:r>
        <w:r w:rsidRPr="00225B2C">
          <w:rPr>
            <w:rFonts w:asciiTheme="minorHAnsi" w:hAnsiTheme="minorHAnsi" w:cstheme="minorHAnsi"/>
            <w:rPrChange w:id="1565" w:author="Sławomir Szałajko" w:date="2022-06-14T13:03:00Z">
              <w:rPr>
                <w:rFonts w:ascii="Calibri" w:hAnsi="Calibri" w:cs="Calibri"/>
              </w:rPr>
            </w:rPrChange>
          </w:rPr>
          <w:t>zapoznaliśmy</w:t>
        </w:r>
        <w:r w:rsidRPr="00225B2C">
          <w:rPr>
            <w:rFonts w:asciiTheme="minorHAnsi" w:hAnsiTheme="minorHAnsi" w:cstheme="minorHAnsi"/>
            <w:spacing w:val="-18"/>
            <w:rPrChange w:id="1566" w:author="Sławomir Szałajko" w:date="2022-06-14T13:03:00Z">
              <w:rPr>
                <w:rFonts w:ascii="Calibri" w:hAnsi="Calibri" w:cs="Calibri"/>
                <w:spacing w:val="-18"/>
              </w:rPr>
            </w:rPrChange>
          </w:rPr>
          <w:t xml:space="preserve"> </w:t>
        </w:r>
        <w:r w:rsidRPr="00225B2C">
          <w:rPr>
            <w:rFonts w:asciiTheme="minorHAnsi" w:hAnsiTheme="minorHAnsi" w:cstheme="minorHAnsi"/>
            <w:rPrChange w:id="1567" w:author="Sławomir Szałajko" w:date="2022-06-14T13:03:00Z">
              <w:rPr>
                <w:rFonts w:ascii="Calibri" w:hAnsi="Calibri" w:cs="Calibri"/>
              </w:rPr>
            </w:rPrChange>
          </w:rPr>
          <w:t>się</w:t>
        </w:r>
        <w:r w:rsidRPr="00225B2C">
          <w:rPr>
            <w:rFonts w:asciiTheme="minorHAnsi" w:hAnsiTheme="minorHAnsi" w:cstheme="minorHAnsi"/>
            <w:spacing w:val="-20"/>
            <w:rPrChange w:id="1568" w:author="Sławomir Szałajko" w:date="2022-06-14T13:03:00Z">
              <w:rPr>
                <w:rFonts w:ascii="Calibri" w:hAnsi="Calibri" w:cs="Calibri"/>
                <w:spacing w:val="-20"/>
              </w:rPr>
            </w:rPrChange>
          </w:rPr>
          <w:t xml:space="preserve"> </w:t>
        </w:r>
        <w:r w:rsidRPr="00225B2C">
          <w:rPr>
            <w:rFonts w:asciiTheme="minorHAnsi" w:hAnsiTheme="minorHAnsi" w:cstheme="minorHAnsi"/>
            <w:rPrChange w:id="1569" w:author="Sławomir Szałajko" w:date="2022-06-14T13:03:00Z">
              <w:rPr>
                <w:rFonts w:ascii="Calibri" w:hAnsi="Calibri" w:cs="Calibri"/>
              </w:rPr>
            </w:rPrChange>
          </w:rPr>
          <w:t>z</w:t>
        </w:r>
        <w:r w:rsidRPr="00225B2C">
          <w:rPr>
            <w:rFonts w:asciiTheme="minorHAnsi" w:hAnsiTheme="minorHAnsi" w:cstheme="minorHAnsi"/>
            <w:spacing w:val="-19"/>
            <w:rPrChange w:id="1570" w:author="Sławomir Szałajko" w:date="2022-06-14T13:03:00Z">
              <w:rPr>
                <w:rFonts w:ascii="Calibri" w:hAnsi="Calibri" w:cs="Calibri"/>
                <w:spacing w:val="-19"/>
              </w:rPr>
            </w:rPrChange>
          </w:rPr>
          <w:t xml:space="preserve"> </w:t>
        </w:r>
        <w:r w:rsidRPr="00225B2C">
          <w:rPr>
            <w:rFonts w:asciiTheme="minorHAnsi" w:hAnsiTheme="minorHAnsi" w:cstheme="minorHAnsi"/>
            <w:rPrChange w:id="1571" w:author="Sławomir Szałajko" w:date="2022-06-14T13:03:00Z">
              <w:rPr>
                <w:rFonts w:ascii="Calibri" w:hAnsi="Calibri" w:cs="Calibri"/>
              </w:rPr>
            </w:rPrChange>
          </w:rPr>
          <w:t>Projektowanymi</w:t>
        </w:r>
        <w:r w:rsidRPr="00225B2C">
          <w:rPr>
            <w:rFonts w:asciiTheme="minorHAnsi" w:hAnsiTheme="minorHAnsi" w:cstheme="minorHAnsi"/>
            <w:spacing w:val="-19"/>
            <w:rPrChange w:id="1572" w:author="Sławomir Szałajko" w:date="2022-06-14T13:03:00Z">
              <w:rPr>
                <w:rFonts w:ascii="Calibri" w:hAnsi="Calibri" w:cs="Calibri"/>
                <w:spacing w:val="-19"/>
              </w:rPr>
            </w:rPrChange>
          </w:rPr>
          <w:t xml:space="preserve"> </w:t>
        </w:r>
        <w:r w:rsidRPr="00225B2C">
          <w:rPr>
            <w:rFonts w:asciiTheme="minorHAnsi" w:hAnsiTheme="minorHAnsi" w:cstheme="minorHAnsi"/>
            <w:rPrChange w:id="1573" w:author="Sławomir Szałajko" w:date="2022-06-14T13:03:00Z">
              <w:rPr>
                <w:rFonts w:ascii="Calibri" w:hAnsi="Calibri" w:cs="Calibri"/>
              </w:rPr>
            </w:rPrChange>
          </w:rPr>
          <w:t>Postanowieniami</w:t>
        </w:r>
        <w:r w:rsidRPr="00225B2C">
          <w:rPr>
            <w:rFonts w:asciiTheme="minorHAnsi" w:hAnsiTheme="minorHAnsi" w:cstheme="minorHAnsi"/>
            <w:spacing w:val="-19"/>
            <w:rPrChange w:id="1574" w:author="Sławomir Szałajko" w:date="2022-06-14T13:03:00Z">
              <w:rPr>
                <w:rFonts w:ascii="Calibri" w:hAnsi="Calibri" w:cs="Calibri"/>
                <w:spacing w:val="-19"/>
              </w:rPr>
            </w:rPrChange>
          </w:rPr>
          <w:t xml:space="preserve"> </w:t>
        </w:r>
        <w:r w:rsidRPr="00225B2C">
          <w:rPr>
            <w:rFonts w:asciiTheme="minorHAnsi" w:hAnsiTheme="minorHAnsi" w:cstheme="minorHAnsi"/>
            <w:rPrChange w:id="1575" w:author="Sławomir Szałajko" w:date="2022-06-14T13:03:00Z">
              <w:rPr>
                <w:rFonts w:ascii="Calibri" w:hAnsi="Calibri" w:cs="Calibri"/>
              </w:rPr>
            </w:rPrChange>
          </w:rPr>
          <w:t>Umowy,</w:t>
        </w:r>
        <w:r w:rsidRPr="00225B2C">
          <w:rPr>
            <w:rFonts w:asciiTheme="minorHAnsi" w:hAnsiTheme="minorHAnsi" w:cstheme="minorHAnsi"/>
            <w:spacing w:val="-20"/>
            <w:rPrChange w:id="1576" w:author="Sławomir Szałajko" w:date="2022-06-14T13:03:00Z">
              <w:rPr>
                <w:rFonts w:ascii="Calibri" w:hAnsi="Calibri" w:cs="Calibri"/>
                <w:spacing w:val="-20"/>
              </w:rPr>
            </w:rPrChange>
          </w:rPr>
          <w:t xml:space="preserve"> </w:t>
        </w:r>
        <w:r w:rsidRPr="00225B2C">
          <w:rPr>
            <w:rFonts w:asciiTheme="minorHAnsi" w:hAnsiTheme="minorHAnsi" w:cstheme="minorHAnsi"/>
            <w:rPrChange w:id="1577" w:author="Sławomir Szałajko" w:date="2022-06-14T13:03:00Z">
              <w:rPr>
                <w:rFonts w:ascii="Calibri" w:hAnsi="Calibri" w:cs="Calibri"/>
              </w:rPr>
            </w:rPrChange>
          </w:rPr>
          <w:t xml:space="preserve">określonymi </w:t>
        </w:r>
        <w:r w:rsidRPr="00225B2C">
          <w:rPr>
            <w:rFonts w:asciiTheme="minorHAnsi" w:hAnsiTheme="minorHAnsi" w:cstheme="minorHAnsi"/>
            <w:rPrChange w:id="1578" w:author="Sławomir Szałajko" w:date="2022-06-14T13:03:00Z">
              <w:rPr>
                <w:rFonts w:ascii="Calibri" w:hAnsi="Calibri" w:cs="Calibri"/>
              </w:rPr>
            </w:rPrChange>
          </w:rPr>
          <w:br/>
          <w:t>w Załączniku nr 4 do Specyfikacji Warunków Zamówienia i ZOBOWIĄZUJEMY SIĘ,</w:t>
        </w:r>
        <w:r w:rsidRPr="00225B2C">
          <w:rPr>
            <w:rFonts w:asciiTheme="minorHAnsi" w:hAnsiTheme="minorHAnsi" w:cstheme="minorHAnsi"/>
            <w:rPrChange w:id="1579" w:author="Sławomir Szałajko" w:date="2022-06-14T13:03:00Z">
              <w:rPr>
                <w:rFonts w:ascii="Calibri" w:hAnsi="Calibri" w:cs="Calibri"/>
              </w:rPr>
            </w:rPrChange>
          </w:rPr>
          <w:br/>
          <w:t>w przypadku wyboru naszej oferty, do zawarcia umowy zgodnej z niniejszą ofertą, na warunkach w nich</w:t>
        </w:r>
        <w:r w:rsidRPr="00225B2C">
          <w:rPr>
            <w:rFonts w:asciiTheme="minorHAnsi" w:hAnsiTheme="minorHAnsi" w:cstheme="minorHAnsi"/>
            <w:spacing w:val="-1"/>
            <w:rPrChange w:id="1580" w:author="Sławomir Szałajko" w:date="2022-06-14T13:03:00Z">
              <w:rPr>
                <w:rFonts w:ascii="Calibri" w:hAnsi="Calibri" w:cs="Calibri"/>
                <w:spacing w:val="-1"/>
              </w:rPr>
            </w:rPrChange>
          </w:rPr>
          <w:t xml:space="preserve"> </w:t>
        </w:r>
        <w:r w:rsidRPr="00225B2C">
          <w:rPr>
            <w:rFonts w:asciiTheme="minorHAnsi" w:hAnsiTheme="minorHAnsi" w:cstheme="minorHAnsi"/>
            <w:rPrChange w:id="1581" w:author="Sławomir Szałajko" w:date="2022-06-14T13:03:00Z">
              <w:rPr>
                <w:rFonts w:ascii="Calibri" w:hAnsi="Calibri" w:cs="Calibri"/>
              </w:rPr>
            </w:rPrChange>
          </w:rPr>
          <w:t>określonych.</w:t>
        </w:r>
      </w:ins>
    </w:p>
    <w:p w14:paraId="33AD41CC" w14:textId="77777777" w:rsidR="00F912FD" w:rsidRPr="00225B2C" w:rsidRDefault="00F912FD">
      <w:pPr>
        <w:widowControl/>
        <w:numPr>
          <w:ilvl w:val="0"/>
          <w:numId w:val="129"/>
        </w:numPr>
        <w:tabs>
          <w:tab w:val="left" w:pos="567"/>
        </w:tabs>
        <w:autoSpaceDE/>
        <w:autoSpaceDN/>
        <w:spacing w:line="276" w:lineRule="auto"/>
        <w:ind w:left="567" w:right="117" w:hanging="283"/>
        <w:jc w:val="both"/>
        <w:rPr>
          <w:ins w:id="1582" w:author="Sławomir Szałajko" w:date="2022-06-14T12:50:00Z"/>
          <w:rFonts w:asciiTheme="minorHAnsi" w:hAnsiTheme="minorHAnsi" w:cstheme="minorHAnsi"/>
          <w:rPrChange w:id="1583" w:author="Sławomir Szałajko" w:date="2022-06-14T13:03:00Z">
            <w:rPr>
              <w:ins w:id="1584" w:author="Sławomir Szałajko" w:date="2022-06-14T12:50:00Z"/>
              <w:rFonts w:ascii="Calibri" w:hAnsi="Calibri" w:cs="Calibri"/>
            </w:rPr>
          </w:rPrChange>
        </w:rPr>
        <w:pPrChange w:id="1585" w:author="Sławomir Szałajko" w:date="2022-06-14T13:03:00Z">
          <w:pPr>
            <w:widowControl/>
            <w:numPr>
              <w:numId w:val="129"/>
            </w:numPr>
            <w:tabs>
              <w:tab w:val="left" w:pos="684"/>
            </w:tabs>
            <w:autoSpaceDE/>
            <w:autoSpaceDN/>
            <w:spacing w:line="276" w:lineRule="auto"/>
            <w:ind w:left="720" w:right="117" w:hanging="360"/>
            <w:jc w:val="both"/>
          </w:pPr>
        </w:pPrChange>
      </w:pPr>
      <w:ins w:id="1586" w:author="Sławomir Szałajko" w:date="2022-06-14T12:50:00Z">
        <w:r w:rsidRPr="00225B2C">
          <w:rPr>
            <w:rFonts w:asciiTheme="minorHAnsi" w:hAnsiTheme="minorHAnsi" w:cstheme="minorHAnsi"/>
            <w:rPrChange w:id="1587" w:author="Sławomir Szałajko" w:date="2022-06-14T13:03:00Z">
              <w:rPr>
                <w:rFonts w:ascii="Calibri" w:hAnsi="Calibri" w:cs="Calibri"/>
              </w:rPr>
            </w:rPrChange>
          </w:rPr>
          <w:t>AKCEPTUJEMY Projektowane Postanowienia Umowne, w tym warunki płatności oraz termin realizacji przedmiotu zamówienia podany przez</w:t>
        </w:r>
        <w:r w:rsidRPr="00225B2C">
          <w:rPr>
            <w:rFonts w:asciiTheme="minorHAnsi" w:hAnsiTheme="minorHAnsi" w:cstheme="minorHAnsi"/>
            <w:spacing w:val="-1"/>
            <w:rPrChange w:id="1588" w:author="Sławomir Szałajko" w:date="2022-06-14T13:03:00Z">
              <w:rPr>
                <w:rFonts w:ascii="Calibri" w:hAnsi="Calibri" w:cs="Calibri"/>
                <w:spacing w:val="-1"/>
              </w:rPr>
            </w:rPrChange>
          </w:rPr>
          <w:t xml:space="preserve"> </w:t>
        </w:r>
        <w:r w:rsidRPr="00225B2C">
          <w:rPr>
            <w:rFonts w:asciiTheme="minorHAnsi" w:hAnsiTheme="minorHAnsi" w:cstheme="minorHAnsi"/>
            <w:rPrChange w:id="1589" w:author="Sławomir Szałajko" w:date="2022-06-14T13:03:00Z">
              <w:rPr>
                <w:rFonts w:ascii="Calibri" w:hAnsi="Calibri" w:cs="Calibri"/>
              </w:rPr>
            </w:rPrChange>
          </w:rPr>
          <w:t>Zamawiającego.</w:t>
        </w:r>
      </w:ins>
    </w:p>
    <w:p w14:paraId="18C1EB81" w14:textId="77777777" w:rsidR="00F912FD" w:rsidRPr="00225B2C" w:rsidRDefault="00F912FD">
      <w:pPr>
        <w:widowControl/>
        <w:numPr>
          <w:ilvl w:val="0"/>
          <w:numId w:val="129"/>
        </w:numPr>
        <w:tabs>
          <w:tab w:val="left" w:pos="567"/>
        </w:tabs>
        <w:autoSpaceDE/>
        <w:autoSpaceDN/>
        <w:spacing w:line="276" w:lineRule="auto"/>
        <w:ind w:left="567" w:right="117" w:hanging="283"/>
        <w:jc w:val="both"/>
        <w:rPr>
          <w:ins w:id="1590" w:author="Sławomir Szałajko" w:date="2022-06-14T12:50:00Z"/>
          <w:rFonts w:asciiTheme="minorHAnsi" w:hAnsiTheme="minorHAnsi" w:cstheme="minorHAnsi"/>
          <w:rPrChange w:id="1591" w:author="Sławomir Szałajko" w:date="2022-06-14T13:03:00Z">
            <w:rPr>
              <w:ins w:id="1592" w:author="Sławomir Szałajko" w:date="2022-06-14T12:50:00Z"/>
              <w:rFonts w:ascii="Calibri" w:hAnsi="Calibri" w:cs="Calibri"/>
            </w:rPr>
          </w:rPrChange>
        </w:rPr>
        <w:pPrChange w:id="1593" w:author="Sławomir Szałajko" w:date="2022-06-14T13:03:00Z">
          <w:pPr>
            <w:widowControl/>
            <w:numPr>
              <w:numId w:val="129"/>
            </w:numPr>
            <w:tabs>
              <w:tab w:val="left" w:pos="684"/>
            </w:tabs>
            <w:autoSpaceDE/>
            <w:autoSpaceDN/>
            <w:spacing w:line="276" w:lineRule="auto"/>
            <w:ind w:left="720" w:right="117" w:hanging="360"/>
            <w:jc w:val="both"/>
          </w:pPr>
        </w:pPrChange>
      </w:pPr>
      <w:ins w:id="1594" w:author="Sławomir Szałajko" w:date="2022-06-14T12:50:00Z">
        <w:r w:rsidRPr="00225B2C">
          <w:rPr>
            <w:rFonts w:asciiTheme="minorHAnsi" w:hAnsiTheme="minorHAnsi" w:cstheme="minorHAnsi"/>
            <w:rPrChange w:id="1595" w:author="Sławomir Szałajko" w:date="2022-06-14T13:03:00Z">
              <w:rPr>
                <w:rFonts w:ascii="Calibri" w:hAnsi="Calibri" w:cs="Calibri"/>
              </w:rPr>
            </w:rPrChange>
          </w:rPr>
          <w:t>Oświadczamy, że wypełniliśmy obowiązki informacyjne przewidziane w art. 13 lub art. 14 RODO</w:t>
        </w:r>
        <w:r w:rsidRPr="00225B2C">
          <w:rPr>
            <w:rFonts w:asciiTheme="minorHAnsi" w:hAnsiTheme="minorHAnsi" w:cstheme="minorHAnsi"/>
            <w:vertAlign w:val="superscript"/>
            <w:rPrChange w:id="1596" w:author="Sławomir Szałajko" w:date="2022-06-14T13:03:00Z">
              <w:rPr>
                <w:rFonts w:ascii="Calibri" w:hAnsi="Calibri" w:cs="Calibri"/>
                <w:vertAlign w:val="superscript"/>
              </w:rPr>
            </w:rPrChange>
          </w:rPr>
          <w:footnoteReference w:id="4"/>
        </w:r>
        <w:r w:rsidRPr="00225B2C">
          <w:rPr>
            <w:rFonts w:asciiTheme="minorHAnsi" w:hAnsiTheme="minorHAnsi" w:cstheme="minorHAnsi"/>
            <w:rPrChange w:id="1599" w:author="Sławomir Szałajko" w:date="2022-06-14T13:03:00Z">
              <w:rPr>
                <w:rFonts w:ascii="Calibri" w:hAnsi="Calibri" w:cs="Calibri"/>
              </w:rPr>
            </w:rPrChange>
          </w:rPr>
          <w:t xml:space="preserve"> wobec osób fizycznych, od których dane osobowe bezpośrednio lub pośrednio pozyskaliśmy w</w:t>
        </w:r>
        <w:r w:rsidRPr="00225B2C">
          <w:rPr>
            <w:rFonts w:asciiTheme="minorHAnsi" w:hAnsiTheme="minorHAnsi" w:cstheme="minorHAnsi"/>
            <w:spacing w:val="-32"/>
            <w:rPrChange w:id="1600" w:author="Sławomir Szałajko" w:date="2022-06-14T13:03:00Z">
              <w:rPr>
                <w:rFonts w:ascii="Calibri" w:hAnsi="Calibri" w:cs="Calibri"/>
                <w:spacing w:val="-32"/>
              </w:rPr>
            </w:rPrChange>
          </w:rPr>
          <w:t xml:space="preserve"> </w:t>
        </w:r>
        <w:r w:rsidRPr="00225B2C">
          <w:rPr>
            <w:rFonts w:asciiTheme="minorHAnsi" w:hAnsiTheme="minorHAnsi" w:cstheme="minorHAnsi"/>
            <w:rPrChange w:id="1601" w:author="Sławomir Szałajko" w:date="2022-06-14T13:03:00Z">
              <w:rPr>
                <w:rFonts w:ascii="Calibri" w:hAnsi="Calibri" w:cs="Calibri"/>
              </w:rPr>
            </w:rPrChange>
          </w:rPr>
          <w:t>celu ubiegania się o udzielenie zamówienia publicznego w niniejszym</w:t>
        </w:r>
        <w:r w:rsidRPr="00225B2C">
          <w:rPr>
            <w:rFonts w:asciiTheme="minorHAnsi" w:hAnsiTheme="minorHAnsi" w:cstheme="minorHAnsi"/>
            <w:spacing w:val="-6"/>
            <w:rPrChange w:id="1602" w:author="Sławomir Szałajko" w:date="2022-06-14T13:03:00Z">
              <w:rPr>
                <w:rFonts w:ascii="Calibri" w:hAnsi="Calibri" w:cs="Calibri"/>
                <w:spacing w:val="-6"/>
              </w:rPr>
            </w:rPrChange>
          </w:rPr>
          <w:t xml:space="preserve"> </w:t>
        </w:r>
        <w:r w:rsidRPr="00225B2C">
          <w:rPr>
            <w:rFonts w:asciiTheme="minorHAnsi" w:hAnsiTheme="minorHAnsi" w:cstheme="minorHAnsi"/>
            <w:rPrChange w:id="1603" w:author="Sławomir Szałajko" w:date="2022-06-14T13:03:00Z">
              <w:rPr>
                <w:rFonts w:ascii="Calibri" w:hAnsi="Calibri" w:cs="Calibri"/>
              </w:rPr>
            </w:rPrChange>
          </w:rPr>
          <w:t>postępowaniu.</w:t>
        </w:r>
        <w:r w:rsidRPr="00225B2C">
          <w:rPr>
            <w:rFonts w:asciiTheme="minorHAnsi" w:hAnsiTheme="minorHAnsi" w:cstheme="minorHAnsi"/>
            <w:vertAlign w:val="superscript"/>
            <w:rPrChange w:id="1604" w:author="Sławomir Szałajko" w:date="2022-06-14T13:03:00Z">
              <w:rPr>
                <w:rFonts w:ascii="Calibri" w:hAnsi="Calibri" w:cs="Calibri"/>
                <w:vertAlign w:val="superscript"/>
              </w:rPr>
            </w:rPrChange>
          </w:rPr>
          <w:footnoteReference w:id="5"/>
        </w:r>
      </w:ins>
    </w:p>
    <w:p w14:paraId="627476C6" w14:textId="77777777" w:rsidR="00F912FD" w:rsidRPr="00225B2C" w:rsidRDefault="00F912FD">
      <w:pPr>
        <w:widowControl/>
        <w:numPr>
          <w:ilvl w:val="0"/>
          <w:numId w:val="129"/>
        </w:numPr>
        <w:tabs>
          <w:tab w:val="left" w:pos="567"/>
        </w:tabs>
        <w:autoSpaceDE/>
        <w:autoSpaceDN/>
        <w:spacing w:line="276" w:lineRule="auto"/>
        <w:ind w:left="567" w:hanging="283"/>
        <w:jc w:val="both"/>
        <w:rPr>
          <w:ins w:id="1607" w:author="Sławomir Szałajko" w:date="2022-06-14T12:50:00Z"/>
          <w:rFonts w:asciiTheme="minorHAnsi" w:hAnsiTheme="minorHAnsi" w:cstheme="minorHAnsi"/>
          <w:rPrChange w:id="1608" w:author="Sławomir Szałajko" w:date="2022-06-14T13:03:00Z">
            <w:rPr>
              <w:ins w:id="1609" w:author="Sławomir Szałajko" w:date="2022-06-14T12:50:00Z"/>
              <w:rFonts w:ascii="Calibri" w:hAnsi="Calibri" w:cs="Calibri"/>
            </w:rPr>
          </w:rPrChange>
        </w:rPr>
        <w:pPrChange w:id="1610" w:author="Sławomir Szałajko" w:date="2022-06-14T13:03:00Z">
          <w:pPr>
            <w:widowControl/>
            <w:numPr>
              <w:numId w:val="129"/>
            </w:numPr>
            <w:autoSpaceDE/>
            <w:autoSpaceDN/>
            <w:spacing w:line="276" w:lineRule="auto"/>
            <w:ind w:left="720" w:hanging="360"/>
            <w:jc w:val="both"/>
          </w:pPr>
        </w:pPrChange>
      </w:pPr>
      <w:ins w:id="1611" w:author="Sławomir Szałajko" w:date="2022-06-14T12:50:00Z">
        <w:r w:rsidRPr="00225B2C">
          <w:rPr>
            <w:rFonts w:asciiTheme="minorHAnsi" w:hAnsiTheme="minorHAnsi" w:cstheme="minorHAnsi"/>
            <w:rPrChange w:id="1612" w:author="Sławomir Szałajko" w:date="2022-06-14T13:03:00Z">
              <w:rPr>
                <w:rFonts w:ascii="Calibri" w:hAnsi="Calibri" w:cs="Calibri"/>
              </w:rPr>
            </w:rPrChange>
          </w:rPr>
          <w:t>Przedmiot zamówienia zrealizujemy z udziałem/ bez udziału podwykonawców……………………………………………………………………………………………………………………………………………………………………………. (podać nazwę i adres podwykonawcy, o ile znani są na tym etapie postępowania), który/którzy wykona/ją następującą część zamówienia)…………………………………………</w:t>
        </w:r>
      </w:ins>
    </w:p>
    <w:p w14:paraId="28FD6BA3" w14:textId="77777777" w:rsidR="00F912FD" w:rsidRPr="00225B2C" w:rsidRDefault="00F912FD">
      <w:pPr>
        <w:widowControl/>
        <w:numPr>
          <w:ilvl w:val="0"/>
          <w:numId w:val="129"/>
        </w:numPr>
        <w:tabs>
          <w:tab w:val="left" w:pos="567"/>
        </w:tabs>
        <w:autoSpaceDE/>
        <w:autoSpaceDN/>
        <w:spacing w:line="276" w:lineRule="auto"/>
        <w:ind w:left="567" w:right="117" w:hanging="283"/>
        <w:jc w:val="both"/>
        <w:rPr>
          <w:ins w:id="1613" w:author="Sławomir Szałajko" w:date="2022-06-14T12:50:00Z"/>
          <w:rFonts w:asciiTheme="minorHAnsi" w:hAnsiTheme="minorHAnsi" w:cstheme="minorHAnsi"/>
          <w:rPrChange w:id="1614" w:author="Sławomir Szałajko" w:date="2022-06-14T13:03:00Z">
            <w:rPr>
              <w:ins w:id="1615" w:author="Sławomir Szałajko" w:date="2022-06-14T12:50:00Z"/>
              <w:rFonts w:ascii="Calibri" w:hAnsi="Calibri" w:cs="Calibri"/>
            </w:rPr>
          </w:rPrChange>
        </w:rPr>
        <w:pPrChange w:id="1616" w:author="Sławomir Szałajko" w:date="2022-06-14T13:03:00Z">
          <w:pPr>
            <w:widowControl/>
            <w:numPr>
              <w:numId w:val="129"/>
            </w:numPr>
            <w:tabs>
              <w:tab w:val="left" w:pos="684"/>
            </w:tabs>
            <w:autoSpaceDE/>
            <w:autoSpaceDN/>
            <w:spacing w:line="276" w:lineRule="auto"/>
            <w:ind w:left="720" w:right="117" w:hanging="360"/>
            <w:jc w:val="both"/>
          </w:pPr>
        </w:pPrChange>
      </w:pPr>
      <w:ins w:id="1617" w:author="Sławomir Szałajko" w:date="2022-06-14T12:50:00Z">
        <w:r w:rsidRPr="00225B2C">
          <w:rPr>
            <w:rFonts w:asciiTheme="minorHAnsi" w:hAnsiTheme="minorHAnsi" w:cstheme="minorHAnsi"/>
            <w:rPrChange w:id="1618" w:author="Sławomir Szałajko" w:date="2022-06-14T13:03:00Z">
              <w:rPr>
                <w:rFonts w:ascii="Calibri" w:hAnsi="Calibri" w:cs="Calibri"/>
              </w:rPr>
            </w:rPrChange>
          </w:rPr>
          <w:t>Pod groźbą odpowiedzialności karnej oświadczam/y, że załączone do oferty dokumenty opisują stan prawny i faktyczny aktualny na dzień upływu terminu składania ofert (art. 297 k.k.).</w:t>
        </w:r>
      </w:ins>
    </w:p>
    <w:p w14:paraId="1D1720A9" w14:textId="77777777" w:rsidR="00F912FD" w:rsidRPr="00225B2C" w:rsidRDefault="00F912FD">
      <w:pPr>
        <w:widowControl/>
        <w:numPr>
          <w:ilvl w:val="0"/>
          <w:numId w:val="129"/>
        </w:numPr>
        <w:tabs>
          <w:tab w:val="left" w:pos="567"/>
        </w:tabs>
        <w:autoSpaceDE/>
        <w:autoSpaceDN/>
        <w:spacing w:line="276" w:lineRule="auto"/>
        <w:ind w:left="567" w:right="117" w:hanging="283"/>
        <w:jc w:val="both"/>
        <w:rPr>
          <w:ins w:id="1619" w:author="Sławomir Szałajko" w:date="2022-06-14T12:50:00Z"/>
          <w:rFonts w:asciiTheme="minorHAnsi" w:hAnsiTheme="minorHAnsi" w:cstheme="minorHAnsi"/>
          <w:rPrChange w:id="1620" w:author="Sławomir Szałajko" w:date="2022-06-14T13:03:00Z">
            <w:rPr>
              <w:ins w:id="1621" w:author="Sławomir Szałajko" w:date="2022-06-14T12:50:00Z"/>
              <w:rFonts w:ascii="Calibri" w:hAnsi="Calibri" w:cs="Calibri"/>
            </w:rPr>
          </w:rPrChange>
        </w:rPr>
        <w:pPrChange w:id="1622" w:author="Sławomir Szałajko" w:date="2022-06-14T13:03:00Z">
          <w:pPr>
            <w:widowControl/>
            <w:numPr>
              <w:numId w:val="129"/>
            </w:numPr>
            <w:tabs>
              <w:tab w:val="left" w:pos="684"/>
            </w:tabs>
            <w:autoSpaceDE/>
            <w:autoSpaceDN/>
            <w:spacing w:line="276" w:lineRule="auto"/>
            <w:ind w:left="720" w:right="117" w:hanging="360"/>
            <w:jc w:val="both"/>
          </w:pPr>
        </w:pPrChange>
      </w:pPr>
      <w:ins w:id="1623" w:author="Sławomir Szałajko" w:date="2022-06-14T12:50:00Z">
        <w:r w:rsidRPr="00225B2C">
          <w:rPr>
            <w:rFonts w:asciiTheme="minorHAnsi" w:hAnsiTheme="minorHAnsi" w:cstheme="minorHAnsi"/>
            <w:rPrChange w:id="1624" w:author="Sławomir Szałajko" w:date="2022-06-14T13:03:00Z">
              <w:rPr>
                <w:rFonts w:ascii="Calibri" w:hAnsi="Calibri" w:cs="Calibri"/>
              </w:rPr>
            </w:rPrChange>
          </w:rPr>
          <w:t>Następujące dokumenty znajdują się w posiadaniu Zamawiającego:</w:t>
        </w:r>
      </w:ins>
    </w:p>
    <w:p w14:paraId="1B4CC212" w14:textId="77777777" w:rsidR="00F912FD" w:rsidRPr="00225B2C" w:rsidRDefault="00F912FD">
      <w:pPr>
        <w:widowControl/>
        <w:autoSpaceDE/>
        <w:autoSpaceDN/>
        <w:spacing w:line="276" w:lineRule="auto"/>
        <w:ind w:left="567" w:right="117"/>
        <w:rPr>
          <w:ins w:id="1625" w:author="Sławomir Szałajko" w:date="2022-06-14T12:50:00Z"/>
          <w:rFonts w:asciiTheme="minorHAnsi" w:hAnsiTheme="minorHAnsi" w:cstheme="minorHAnsi"/>
          <w:lang w:eastAsia="pl-PL"/>
          <w:rPrChange w:id="1626" w:author="Sławomir Szałajko" w:date="2022-06-14T13:03:00Z">
            <w:rPr>
              <w:ins w:id="1627" w:author="Sławomir Szałajko" w:date="2022-06-14T12:50:00Z"/>
              <w:rFonts w:ascii="Calibri" w:hAnsi="Calibri" w:cs="Calibri"/>
              <w:sz w:val="20"/>
              <w:szCs w:val="20"/>
              <w:lang w:eastAsia="pl-PL"/>
            </w:rPr>
          </w:rPrChange>
        </w:rPr>
        <w:pPrChange w:id="1628" w:author="Sławomir Szałajko" w:date="2022-06-14T13:03:00Z">
          <w:pPr>
            <w:widowControl/>
            <w:tabs>
              <w:tab w:val="left" w:pos="684"/>
            </w:tabs>
            <w:autoSpaceDE/>
            <w:autoSpaceDN/>
            <w:spacing w:line="276" w:lineRule="auto"/>
            <w:ind w:left="709" w:right="117"/>
          </w:pPr>
        </w:pPrChange>
      </w:pPr>
      <w:ins w:id="1629" w:author="Sławomir Szałajko" w:date="2022-06-14T12:50:00Z">
        <w:r w:rsidRPr="00225B2C">
          <w:rPr>
            <w:rFonts w:asciiTheme="minorHAnsi" w:hAnsiTheme="minorHAnsi" w:cstheme="minorHAnsi"/>
            <w:lang w:eastAsia="pl-PL"/>
            <w:rPrChange w:id="1630" w:author="Sławomir Szałajko" w:date="2022-06-14T13:03:00Z">
              <w:rPr>
                <w:rFonts w:ascii="Calibri" w:hAnsi="Calibri" w:cs="Calibri"/>
                <w:sz w:val="20"/>
                <w:szCs w:val="20"/>
                <w:lang w:eastAsia="pl-PL"/>
              </w:rPr>
            </w:rPrChange>
          </w:rPr>
          <w:t>1) .....................................................................................................</w:t>
        </w:r>
      </w:ins>
    </w:p>
    <w:p w14:paraId="6ABDFBBC" w14:textId="77777777" w:rsidR="00F912FD" w:rsidRPr="00225B2C" w:rsidRDefault="00F912FD">
      <w:pPr>
        <w:widowControl/>
        <w:autoSpaceDE/>
        <w:autoSpaceDN/>
        <w:spacing w:line="276" w:lineRule="auto"/>
        <w:ind w:left="567" w:right="117"/>
        <w:rPr>
          <w:ins w:id="1631" w:author="Sławomir Szałajko" w:date="2022-06-14T12:50:00Z"/>
          <w:rFonts w:asciiTheme="minorHAnsi" w:hAnsiTheme="minorHAnsi" w:cstheme="minorHAnsi"/>
          <w:lang w:eastAsia="pl-PL"/>
          <w:rPrChange w:id="1632" w:author="Sławomir Szałajko" w:date="2022-06-14T13:03:00Z">
            <w:rPr>
              <w:ins w:id="1633" w:author="Sławomir Szałajko" w:date="2022-06-14T12:50:00Z"/>
              <w:rFonts w:ascii="Calibri" w:hAnsi="Calibri" w:cs="Calibri"/>
              <w:sz w:val="20"/>
              <w:szCs w:val="20"/>
              <w:lang w:eastAsia="pl-PL"/>
            </w:rPr>
          </w:rPrChange>
        </w:rPr>
        <w:pPrChange w:id="1634" w:author="Sławomir Szałajko" w:date="2022-06-14T13:03:00Z">
          <w:pPr>
            <w:widowControl/>
            <w:tabs>
              <w:tab w:val="left" w:pos="684"/>
            </w:tabs>
            <w:autoSpaceDE/>
            <w:autoSpaceDN/>
            <w:spacing w:line="276" w:lineRule="auto"/>
            <w:ind w:left="709" w:right="117"/>
          </w:pPr>
        </w:pPrChange>
      </w:pPr>
      <w:ins w:id="1635" w:author="Sławomir Szałajko" w:date="2022-06-14T12:50:00Z">
        <w:r w:rsidRPr="00225B2C">
          <w:rPr>
            <w:rFonts w:asciiTheme="minorHAnsi" w:hAnsiTheme="minorHAnsi" w:cstheme="minorHAnsi"/>
            <w:lang w:eastAsia="pl-PL"/>
            <w:rPrChange w:id="1636" w:author="Sławomir Szałajko" w:date="2022-06-14T13:03:00Z">
              <w:rPr>
                <w:rFonts w:ascii="Calibri" w:hAnsi="Calibri" w:cs="Calibri"/>
                <w:sz w:val="20"/>
                <w:szCs w:val="20"/>
                <w:lang w:eastAsia="pl-PL"/>
              </w:rPr>
            </w:rPrChange>
          </w:rPr>
          <w:t>2) .....................................................................................................</w:t>
        </w:r>
      </w:ins>
    </w:p>
    <w:p w14:paraId="156F5B47" w14:textId="77777777" w:rsidR="00F912FD" w:rsidRPr="00225B2C" w:rsidRDefault="00F912FD">
      <w:pPr>
        <w:tabs>
          <w:tab w:val="left" w:pos="567"/>
        </w:tabs>
        <w:spacing w:line="276" w:lineRule="auto"/>
        <w:ind w:left="567" w:right="117"/>
        <w:jc w:val="both"/>
        <w:rPr>
          <w:ins w:id="1637" w:author="Sławomir Szałajko" w:date="2022-06-14T12:50:00Z"/>
          <w:rFonts w:asciiTheme="minorHAnsi" w:hAnsiTheme="minorHAnsi" w:cstheme="minorHAnsi"/>
          <w:rPrChange w:id="1638" w:author="Sławomir Szałajko" w:date="2022-06-14T13:03:00Z">
            <w:rPr>
              <w:ins w:id="1639" w:author="Sławomir Szałajko" w:date="2022-06-14T12:50:00Z"/>
              <w:rFonts w:ascii="Calibri" w:hAnsi="Calibri" w:cs="Calibri"/>
            </w:rPr>
          </w:rPrChange>
        </w:rPr>
        <w:pPrChange w:id="1640" w:author="Sławomir Szałajko" w:date="2022-06-14T13:03:00Z">
          <w:pPr>
            <w:tabs>
              <w:tab w:val="left" w:pos="684"/>
            </w:tabs>
            <w:spacing w:line="276" w:lineRule="auto"/>
            <w:ind w:left="720" w:right="117"/>
            <w:jc w:val="both"/>
          </w:pPr>
        </w:pPrChange>
      </w:pPr>
      <w:ins w:id="1641" w:author="Sławomir Szałajko" w:date="2022-06-14T12:50:00Z">
        <w:r w:rsidRPr="00225B2C">
          <w:rPr>
            <w:rFonts w:asciiTheme="minorHAnsi" w:hAnsiTheme="minorHAnsi" w:cstheme="minorHAnsi"/>
            <w:rPrChange w:id="1642" w:author="Sławomir Szałajko" w:date="2022-06-14T13:03:00Z">
              <w:rPr>
                <w:rFonts w:ascii="Calibri" w:hAnsi="Calibri" w:cs="Calibri"/>
              </w:rPr>
            </w:rPrChange>
          </w:rPr>
          <w:t xml:space="preserve">i stanowią potwierdzenie okoliczności, o których mowa w art. 125 ust. 3 ustawy </w:t>
        </w:r>
        <w:proofErr w:type="spellStart"/>
        <w:r w:rsidRPr="00225B2C">
          <w:rPr>
            <w:rFonts w:asciiTheme="minorHAnsi" w:hAnsiTheme="minorHAnsi" w:cstheme="minorHAnsi"/>
            <w:rPrChange w:id="1643" w:author="Sławomir Szałajko" w:date="2022-06-14T13:03:00Z">
              <w:rPr>
                <w:rFonts w:ascii="Calibri" w:hAnsi="Calibri" w:cs="Calibri"/>
              </w:rPr>
            </w:rPrChange>
          </w:rPr>
          <w:t>uPZP</w:t>
        </w:r>
        <w:proofErr w:type="spellEnd"/>
        <w:r w:rsidRPr="00225B2C">
          <w:rPr>
            <w:rFonts w:asciiTheme="minorHAnsi" w:hAnsiTheme="minorHAnsi" w:cstheme="minorHAnsi"/>
            <w:rPrChange w:id="1644" w:author="Sławomir Szałajko" w:date="2022-06-14T13:03:00Z">
              <w:rPr>
                <w:rFonts w:ascii="Calibri" w:hAnsi="Calibri" w:cs="Calibri"/>
              </w:rPr>
            </w:rPrChange>
          </w:rPr>
          <w:t>.</w:t>
        </w:r>
      </w:ins>
    </w:p>
    <w:p w14:paraId="6C0D6F8F" w14:textId="77777777" w:rsidR="00F912FD" w:rsidRPr="00225B2C" w:rsidRDefault="00F912FD">
      <w:pPr>
        <w:widowControl/>
        <w:numPr>
          <w:ilvl w:val="0"/>
          <w:numId w:val="129"/>
        </w:numPr>
        <w:tabs>
          <w:tab w:val="left" w:pos="567"/>
          <w:tab w:val="left" w:pos="4371"/>
        </w:tabs>
        <w:autoSpaceDE/>
        <w:autoSpaceDN/>
        <w:spacing w:line="276" w:lineRule="auto"/>
        <w:ind w:left="567" w:hanging="283"/>
        <w:jc w:val="both"/>
        <w:rPr>
          <w:ins w:id="1645" w:author="Sławomir Szałajko" w:date="2022-06-14T12:50:00Z"/>
          <w:rFonts w:asciiTheme="minorHAnsi" w:hAnsiTheme="minorHAnsi" w:cstheme="minorHAnsi"/>
          <w:rPrChange w:id="1646" w:author="Sławomir Szałajko" w:date="2022-06-14T13:03:00Z">
            <w:rPr>
              <w:ins w:id="1647" w:author="Sławomir Szałajko" w:date="2022-06-14T12:50:00Z"/>
              <w:rFonts w:ascii="Calibri" w:hAnsi="Calibri" w:cs="Calibri"/>
            </w:rPr>
          </w:rPrChange>
        </w:rPr>
        <w:pPrChange w:id="1648" w:author="Sławomir Szałajko" w:date="2022-06-14T13:04:00Z">
          <w:pPr>
            <w:widowControl/>
            <w:numPr>
              <w:numId w:val="129"/>
            </w:numPr>
            <w:tabs>
              <w:tab w:val="left" w:pos="684"/>
              <w:tab w:val="left" w:pos="4371"/>
            </w:tabs>
            <w:autoSpaceDE/>
            <w:autoSpaceDN/>
            <w:spacing w:line="276" w:lineRule="auto"/>
            <w:ind w:left="720" w:hanging="360"/>
            <w:jc w:val="both"/>
          </w:pPr>
        </w:pPrChange>
      </w:pPr>
      <w:ins w:id="1649" w:author="Sławomir Szałajko" w:date="2022-06-14T12:50:00Z">
        <w:r w:rsidRPr="00225B2C">
          <w:rPr>
            <w:rFonts w:asciiTheme="minorHAnsi" w:hAnsiTheme="minorHAnsi" w:cstheme="minorHAnsi"/>
            <w:b/>
            <w:rPrChange w:id="1650" w:author="Sławomir Szałajko" w:date="2022-06-14T13:03:00Z">
              <w:rPr>
                <w:rFonts w:ascii="Calibri" w:hAnsi="Calibri" w:cs="Calibri"/>
                <w:b/>
              </w:rPr>
            </w:rPrChange>
          </w:rPr>
          <w:t>SKŁADAMY</w:t>
        </w:r>
        <w:r w:rsidRPr="00225B2C">
          <w:rPr>
            <w:rFonts w:asciiTheme="minorHAnsi" w:hAnsiTheme="minorHAnsi" w:cstheme="minorHAnsi"/>
            <w:b/>
            <w:spacing w:val="-2"/>
            <w:rPrChange w:id="1651" w:author="Sławomir Szałajko" w:date="2022-06-14T13:03:00Z">
              <w:rPr>
                <w:rFonts w:ascii="Calibri" w:hAnsi="Calibri" w:cs="Calibri"/>
                <w:b/>
                <w:spacing w:val="-2"/>
              </w:rPr>
            </w:rPrChange>
          </w:rPr>
          <w:t xml:space="preserve"> </w:t>
        </w:r>
        <w:r w:rsidRPr="00225B2C">
          <w:rPr>
            <w:rFonts w:asciiTheme="minorHAnsi" w:hAnsiTheme="minorHAnsi" w:cstheme="minorHAnsi"/>
            <w:rPrChange w:id="1652" w:author="Sławomir Szałajko" w:date="2022-06-14T13:03:00Z">
              <w:rPr>
                <w:rFonts w:ascii="Calibri" w:hAnsi="Calibri" w:cs="Calibri"/>
              </w:rPr>
            </w:rPrChange>
          </w:rPr>
          <w:t>ofertę</w:t>
        </w:r>
        <w:r w:rsidRPr="00225B2C">
          <w:rPr>
            <w:rFonts w:asciiTheme="minorHAnsi" w:hAnsiTheme="minorHAnsi" w:cstheme="minorHAnsi"/>
            <w:spacing w:val="-2"/>
            <w:rPrChange w:id="1653" w:author="Sławomir Szałajko" w:date="2022-06-14T13:03:00Z">
              <w:rPr>
                <w:rFonts w:ascii="Calibri" w:hAnsi="Calibri" w:cs="Calibri"/>
                <w:spacing w:val="-2"/>
              </w:rPr>
            </w:rPrChange>
          </w:rPr>
          <w:t xml:space="preserve"> </w:t>
        </w:r>
        <w:r w:rsidRPr="00225B2C">
          <w:rPr>
            <w:rFonts w:asciiTheme="minorHAnsi" w:hAnsiTheme="minorHAnsi" w:cstheme="minorHAnsi"/>
            <w:rPrChange w:id="1654" w:author="Sławomir Szałajko" w:date="2022-06-14T13:03:00Z">
              <w:rPr>
                <w:rFonts w:ascii="Calibri" w:hAnsi="Calibri" w:cs="Calibri"/>
              </w:rPr>
            </w:rPrChange>
          </w:rPr>
          <w:t>na</w:t>
        </w:r>
        <w:r w:rsidRPr="00225B2C">
          <w:rPr>
            <w:rFonts w:asciiTheme="minorHAnsi" w:hAnsiTheme="minorHAnsi" w:cstheme="minorHAnsi"/>
            <w:u w:val="single"/>
            <w:rPrChange w:id="1655" w:author="Sławomir Szałajko" w:date="2022-06-14T13:03:00Z">
              <w:rPr>
                <w:rFonts w:ascii="Calibri" w:hAnsi="Calibri" w:cs="Calibri"/>
                <w:u w:val="single"/>
              </w:rPr>
            </w:rPrChange>
          </w:rPr>
          <w:t xml:space="preserve"> </w:t>
        </w:r>
        <w:r w:rsidRPr="00225B2C">
          <w:rPr>
            <w:rFonts w:asciiTheme="minorHAnsi" w:hAnsiTheme="minorHAnsi" w:cstheme="minorHAnsi"/>
            <w:u w:val="single"/>
            <w:rPrChange w:id="1656" w:author="Sławomir Szałajko" w:date="2022-06-14T13:03:00Z">
              <w:rPr>
                <w:rFonts w:ascii="Calibri" w:hAnsi="Calibri" w:cs="Calibri"/>
                <w:u w:val="single"/>
              </w:rPr>
            </w:rPrChange>
          </w:rPr>
          <w:tab/>
        </w:r>
        <w:r w:rsidRPr="00225B2C">
          <w:rPr>
            <w:rFonts w:asciiTheme="minorHAnsi" w:hAnsiTheme="minorHAnsi" w:cstheme="minorHAnsi"/>
            <w:rPrChange w:id="1657" w:author="Sławomir Szałajko" w:date="2022-06-14T13:03:00Z">
              <w:rPr>
                <w:rFonts w:ascii="Calibri" w:hAnsi="Calibri" w:cs="Calibri"/>
              </w:rPr>
            </w:rPrChange>
          </w:rPr>
          <w:t>stronach.</w:t>
        </w:r>
      </w:ins>
    </w:p>
    <w:p w14:paraId="5A7DA6B3" w14:textId="77777777" w:rsidR="00F912FD" w:rsidRPr="00225B2C" w:rsidRDefault="00F912FD">
      <w:pPr>
        <w:widowControl/>
        <w:numPr>
          <w:ilvl w:val="0"/>
          <w:numId w:val="129"/>
        </w:numPr>
        <w:tabs>
          <w:tab w:val="left" w:pos="567"/>
        </w:tabs>
        <w:autoSpaceDE/>
        <w:autoSpaceDN/>
        <w:spacing w:line="276" w:lineRule="auto"/>
        <w:ind w:left="567" w:hanging="283"/>
        <w:jc w:val="both"/>
        <w:rPr>
          <w:ins w:id="1658" w:author="Sławomir Szałajko" w:date="2022-06-14T12:50:00Z"/>
          <w:rFonts w:asciiTheme="minorHAnsi" w:hAnsiTheme="minorHAnsi" w:cstheme="minorHAnsi"/>
          <w:rPrChange w:id="1659" w:author="Sławomir Szałajko" w:date="2022-06-14T13:03:00Z">
            <w:rPr>
              <w:ins w:id="1660" w:author="Sławomir Szałajko" w:date="2022-06-14T12:50:00Z"/>
              <w:rFonts w:ascii="Calibri" w:hAnsi="Calibri" w:cs="Calibri"/>
            </w:rPr>
          </w:rPrChange>
        </w:rPr>
        <w:pPrChange w:id="1661" w:author="Sławomir Szałajko" w:date="2022-06-14T13:04:00Z">
          <w:pPr>
            <w:widowControl/>
            <w:numPr>
              <w:numId w:val="129"/>
            </w:numPr>
            <w:tabs>
              <w:tab w:val="left" w:pos="684"/>
            </w:tabs>
            <w:autoSpaceDE/>
            <w:autoSpaceDN/>
            <w:spacing w:line="276" w:lineRule="auto"/>
            <w:ind w:left="720" w:hanging="360"/>
            <w:jc w:val="both"/>
          </w:pPr>
        </w:pPrChange>
      </w:pPr>
      <w:ins w:id="1662" w:author="Sławomir Szałajko" w:date="2022-06-14T12:50:00Z">
        <w:r w:rsidRPr="00225B2C">
          <w:rPr>
            <w:rFonts w:asciiTheme="minorHAnsi" w:hAnsiTheme="minorHAnsi" w:cstheme="minorHAnsi"/>
            <w:rPrChange w:id="1663" w:author="Sławomir Szałajko" w:date="2022-06-14T13:03:00Z">
              <w:rPr>
                <w:rFonts w:ascii="Calibri" w:hAnsi="Calibri" w:cs="Calibri"/>
              </w:rPr>
            </w:rPrChange>
          </w:rPr>
          <w:t xml:space="preserve">Wraz z ofertą </w:t>
        </w:r>
        <w:r w:rsidRPr="00225B2C">
          <w:rPr>
            <w:rFonts w:asciiTheme="minorHAnsi" w:hAnsiTheme="minorHAnsi" w:cstheme="minorHAnsi"/>
            <w:b/>
            <w:rPrChange w:id="1664" w:author="Sławomir Szałajko" w:date="2022-06-14T13:03:00Z">
              <w:rPr>
                <w:rFonts w:ascii="Calibri" w:hAnsi="Calibri" w:cs="Calibri"/>
                <w:b/>
              </w:rPr>
            </w:rPrChange>
          </w:rPr>
          <w:t xml:space="preserve">SKŁADAMY </w:t>
        </w:r>
        <w:r w:rsidRPr="00225B2C">
          <w:rPr>
            <w:rFonts w:asciiTheme="minorHAnsi" w:hAnsiTheme="minorHAnsi" w:cstheme="minorHAnsi"/>
            <w:rPrChange w:id="1665" w:author="Sławomir Szałajko" w:date="2022-06-14T13:03:00Z">
              <w:rPr>
                <w:rFonts w:ascii="Calibri" w:hAnsi="Calibri" w:cs="Calibri"/>
              </w:rPr>
            </w:rPrChange>
          </w:rPr>
          <w:t>następujące oświadczenia i</w:t>
        </w:r>
        <w:r w:rsidRPr="00225B2C">
          <w:rPr>
            <w:rFonts w:asciiTheme="minorHAnsi" w:hAnsiTheme="minorHAnsi" w:cstheme="minorHAnsi"/>
            <w:spacing w:val="-5"/>
            <w:rPrChange w:id="1666" w:author="Sławomir Szałajko" w:date="2022-06-14T13:03:00Z">
              <w:rPr>
                <w:rFonts w:ascii="Calibri" w:hAnsi="Calibri" w:cs="Calibri"/>
                <w:spacing w:val="-5"/>
              </w:rPr>
            </w:rPrChange>
          </w:rPr>
          <w:t xml:space="preserve"> </w:t>
        </w:r>
        <w:r w:rsidRPr="00225B2C">
          <w:rPr>
            <w:rFonts w:asciiTheme="minorHAnsi" w:hAnsiTheme="minorHAnsi" w:cstheme="minorHAnsi"/>
            <w:rPrChange w:id="1667" w:author="Sławomir Szałajko" w:date="2022-06-14T13:03:00Z">
              <w:rPr>
                <w:rFonts w:ascii="Calibri" w:hAnsi="Calibri" w:cs="Calibri"/>
              </w:rPr>
            </w:rPrChange>
          </w:rPr>
          <w:t>dokumenty:</w:t>
        </w:r>
      </w:ins>
    </w:p>
    <w:p w14:paraId="217114A5" w14:textId="77777777" w:rsidR="00F912FD" w:rsidRPr="00225B2C" w:rsidRDefault="00F912FD" w:rsidP="00F912FD">
      <w:pPr>
        <w:widowControl/>
        <w:autoSpaceDE/>
        <w:autoSpaceDN/>
        <w:spacing w:line="276" w:lineRule="auto"/>
        <w:rPr>
          <w:ins w:id="1668" w:author="Sławomir Szałajko" w:date="2022-06-14T12:50:00Z"/>
          <w:rFonts w:asciiTheme="minorHAnsi" w:hAnsiTheme="minorHAnsi" w:cstheme="minorHAnsi"/>
          <w:lang w:eastAsia="pl-PL"/>
          <w:rPrChange w:id="1669" w:author="Sławomir Szałajko" w:date="2022-06-14T13:03:00Z">
            <w:rPr>
              <w:ins w:id="1670" w:author="Sławomir Szałajko" w:date="2022-06-14T12:50:00Z"/>
              <w:rFonts w:ascii="Calibri" w:hAnsi="Calibri" w:cs="Calibri"/>
              <w:sz w:val="20"/>
              <w:szCs w:val="20"/>
              <w:lang w:eastAsia="pl-PL"/>
            </w:rPr>
          </w:rPrChange>
        </w:rPr>
        <w:sectPr w:rsidR="00F912FD" w:rsidRPr="00225B2C">
          <w:pgSz w:w="11910" w:h="16840"/>
          <w:pgMar w:top="1580" w:right="1300" w:bottom="680" w:left="1160" w:header="0" w:footer="400" w:gutter="0"/>
          <w:cols w:space="708"/>
        </w:sectPr>
      </w:pPr>
    </w:p>
    <w:p w14:paraId="0A31BBD6" w14:textId="77777777" w:rsidR="00F912FD" w:rsidRPr="00225B2C" w:rsidRDefault="00F912FD">
      <w:pPr>
        <w:widowControl/>
        <w:numPr>
          <w:ilvl w:val="0"/>
          <w:numId w:val="21"/>
        </w:numPr>
        <w:tabs>
          <w:tab w:val="left" w:pos="683"/>
        </w:tabs>
        <w:autoSpaceDE/>
        <w:autoSpaceDN/>
        <w:spacing w:line="276" w:lineRule="auto"/>
        <w:ind w:left="851" w:hanging="284"/>
        <w:rPr>
          <w:ins w:id="1671" w:author="Sławomir Szałajko" w:date="2022-06-14T12:50:00Z"/>
          <w:rFonts w:asciiTheme="minorHAnsi" w:hAnsiTheme="minorHAnsi" w:cstheme="minorHAnsi"/>
          <w:rPrChange w:id="1672" w:author="Sławomir Szałajko" w:date="2022-06-14T13:03:00Z">
            <w:rPr>
              <w:ins w:id="1673" w:author="Sławomir Szałajko" w:date="2022-06-14T12:50:00Z"/>
              <w:rFonts w:ascii="Calibri" w:hAnsi="Calibri" w:cs="Calibri"/>
            </w:rPr>
          </w:rPrChange>
        </w:rPr>
        <w:pPrChange w:id="1674" w:author="Sławomir Szałajko" w:date="2022-06-14T13:04:00Z">
          <w:pPr>
            <w:widowControl/>
            <w:numPr>
              <w:numId w:val="21"/>
            </w:numPr>
            <w:tabs>
              <w:tab w:val="left" w:pos="683"/>
            </w:tabs>
            <w:autoSpaceDE/>
            <w:autoSpaceDN/>
            <w:spacing w:line="276" w:lineRule="auto"/>
            <w:ind w:left="978" w:hanging="360"/>
          </w:pPr>
        </w:pPrChange>
      </w:pPr>
      <w:ins w:id="1675" w:author="Sławomir Szałajko" w:date="2022-06-14T12:50:00Z">
        <w:r w:rsidRPr="00225B2C">
          <w:rPr>
            <w:rFonts w:asciiTheme="minorHAnsi" w:hAnsiTheme="minorHAnsi" w:cstheme="minorHAnsi"/>
            <w:rPrChange w:id="1676" w:author="Sławomir Szałajko" w:date="2022-06-14T13:03:00Z">
              <w:rPr>
                <w:rFonts w:ascii="Calibri" w:hAnsi="Calibri" w:cs="Calibri"/>
              </w:rPr>
            </w:rPrChange>
          </w:rPr>
          <w:t>…………………</w:t>
        </w:r>
      </w:ins>
    </w:p>
    <w:p w14:paraId="30FFB591" w14:textId="77777777" w:rsidR="00F912FD" w:rsidRPr="00225B2C" w:rsidRDefault="00F912FD">
      <w:pPr>
        <w:widowControl/>
        <w:numPr>
          <w:ilvl w:val="0"/>
          <w:numId w:val="21"/>
        </w:numPr>
        <w:tabs>
          <w:tab w:val="left" w:pos="683"/>
        </w:tabs>
        <w:autoSpaceDE/>
        <w:autoSpaceDN/>
        <w:spacing w:line="276" w:lineRule="auto"/>
        <w:ind w:left="851" w:hanging="284"/>
        <w:rPr>
          <w:ins w:id="1677" w:author="Sławomir Szałajko" w:date="2022-06-14T12:50:00Z"/>
          <w:rFonts w:asciiTheme="minorHAnsi" w:hAnsiTheme="minorHAnsi" w:cstheme="minorHAnsi"/>
          <w:rPrChange w:id="1678" w:author="Sławomir Szałajko" w:date="2022-06-14T13:03:00Z">
            <w:rPr>
              <w:ins w:id="1679" w:author="Sławomir Szałajko" w:date="2022-06-14T12:50:00Z"/>
              <w:rFonts w:ascii="Calibri" w:hAnsi="Calibri" w:cs="Calibri"/>
            </w:rPr>
          </w:rPrChange>
        </w:rPr>
        <w:pPrChange w:id="1680" w:author="Sławomir Szałajko" w:date="2022-06-14T13:04:00Z">
          <w:pPr>
            <w:widowControl/>
            <w:numPr>
              <w:numId w:val="21"/>
            </w:numPr>
            <w:tabs>
              <w:tab w:val="left" w:pos="683"/>
            </w:tabs>
            <w:autoSpaceDE/>
            <w:autoSpaceDN/>
            <w:spacing w:line="276" w:lineRule="auto"/>
            <w:ind w:left="978" w:hanging="360"/>
          </w:pPr>
        </w:pPrChange>
      </w:pPr>
      <w:ins w:id="1681" w:author="Sławomir Szałajko" w:date="2022-06-14T12:50:00Z">
        <w:r w:rsidRPr="00225B2C">
          <w:rPr>
            <w:rFonts w:asciiTheme="minorHAnsi" w:hAnsiTheme="minorHAnsi" w:cstheme="minorHAnsi"/>
            <w:rPrChange w:id="1682" w:author="Sławomir Szałajko" w:date="2022-06-14T13:03:00Z">
              <w:rPr>
                <w:rFonts w:ascii="Calibri" w:hAnsi="Calibri" w:cs="Calibri"/>
              </w:rPr>
            </w:rPrChange>
          </w:rPr>
          <w:t>………………</w:t>
        </w:r>
      </w:ins>
    </w:p>
    <w:p w14:paraId="5CE557B0" w14:textId="77777777" w:rsidR="00F912FD" w:rsidRPr="00225B2C" w:rsidRDefault="00F912FD">
      <w:pPr>
        <w:widowControl/>
        <w:numPr>
          <w:ilvl w:val="0"/>
          <w:numId w:val="21"/>
        </w:numPr>
        <w:tabs>
          <w:tab w:val="left" w:pos="683"/>
        </w:tabs>
        <w:autoSpaceDE/>
        <w:autoSpaceDN/>
        <w:spacing w:line="276" w:lineRule="auto"/>
        <w:ind w:left="851" w:hanging="284"/>
        <w:rPr>
          <w:ins w:id="1683" w:author="Sławomir Szałajko" w:date="2022-06-14T12:50:00Z"/>
          <w:rFonts w:asciiTheme="minorHAnsi" w:hAnsiTheme="minorHAnsi" w:cstheme="minorHAnsi"/>
          <w:rPrChange w:id="1684" w:author="Sławomir Szałajko" w:date="2022-06-14T13:03:00Z">
            <w:rPr>
              <w:ins w:id="1685" w:author="Sławomir Szałajko" w:date="2022-06-14T12:50:00Z"/>
              <w:rFonts w:ascii="Calibri" w:hAnsi="Calibri" w:cs="Calibri"/>
            </w:rPr>
          </w:rPrChange>
        </w:rPr>
        <w:pPrChange w:id="1686" w:author="Sławomir Szałajko" w:date="2022-06-14T13:04:00Z">
          <w:pPr>
            <w:widowControl/>
            <w:numPr>
              <w:numId w:val="21"/>
            </w:numPr>
            <w:tabs>
              <w:tab w:val="left" w:pos="683"/>
            </w:tabs>
            <w:autoSpaceDE/>
            <w:autoSpaceDN/>
            <w:spacing w:line="276" w:lineRule="auto"/>
            <w:ind w:left="978" w:hanging="360"/>
          </w:pPr>
        </w:pPrChange>
      </w:pPr>
      <w:ins w:id="1687" w:author="Sławomir Szałajko" w:date="2022-06-14T12:50:00Z">
        <w:r w:rsidRPr="00225B2C">
          <w:rPr>
            <w:rFonts w:asciiTheme="minorHAnsi" w:hAnsiTheme="minorHAnsi" w:cstheme="minorHAnsi"/>
            <w:rPrChange w:id="1688" w:author="Sławomir Szałajko" w:date="2022-06-14T13:03:00Z">
              <w:rPr>
                <w:rFonts w:ascii="Calibri" w:hAnsi="Calibri" w:cs="Calibri"/>
              </w:rPr>
            </w:rPrChange>
          </w:rPr>
          <w:t>…………………</w:t>
        </w:r>
      </w:ins>
    </w:p>
    <w:p w14:paraId="6561D6DF" w14:textId="77777777" w:rsidR="00F912FD" w:rsidRPr="00225B2C" w:rsidRDefault="00F912FD" w:rsidP="00F912FD">
      <w:pPr>
        <w:spacing w:line="276" w:lineRule="auto"/>
        <w:rPr>
          <w:ins w:id="1689" w:author="Sławomir Szałajko" w:date="2022-06-14T12:50:00Z"/>
          <w:rFonts w:asciiTheme="minorHAnsi" w:hAnsiTheme="minorHAnsi" w:cstheme="minorHAnsi"/>
          <w:rPrChange w:id="1690" w:author="Sławomir Szałajko" w:date="2022-06-14T13:03:00Z">
            <w:rPr>
              <w:ins w:id="1691" w:author="Sławomir Szałajko" w:date="2022-06-14T12:50:00Z"/>
              <w:rFonts w:ascii="Calibri" w:hAnsi="Calibri" w:cs="Calibri"/>
            </w:rPr>
          </w:rPrChange>
        </w:rPr>
      </w:pPr>
      <w:ins w:id="1692" w:author="Sławomir Szałajko" w:date="2022-06-14T12:50:00Z">
        <w:r w:rsidRPr="00225B2C">
          <w:rPr>
            <w:rFonts w:asciiTheme="minorHAnsi" w:hAnsiTheme="minorHAnsi" w:cstheme="minorHAnsi"/>
            <w:rPrChange w:id="1693" w:author="Sławomir Szałajko" w:date="2022-06-14T13:03:00Z">
              <w:rPr>
                <w:rFonts w:ascii="Calibri" w:hAnsi="Calibri" w:cs="Calibri"/>
              </w:rPr>
            </w:rPrChange>
          </w:rPr>
          <w:br w:type="column"/>
        </w:r>
      </w:ins>
    </w:p>
    <w:p w14:paraId="757D2457" w14:textId="77777777" w:rsidR="00F912FD" w:rsidRPr="00225B2C" w:rsidRDefault="00F912FD" w:rsidP="00F912FD">
      <w:pPr>
        <w:spacing w:line="276" w:lineRule="auto"/>
        <w:rPr>
          <w:ins w:id="1694" w:author="Sławomir Szałajko" w:date="2022-06-14T12:50:00Z"/>
          <w:rFonts w:asciiTheme="minorHAnsi" w:hAnsiTheme="minorHAnsi" w:cstheme="minorHAnsi"/>
          <w:rPrChange w:id="1695" w:author="Sławomir Szałajko" w:date="2022-06-14T13:03:00Z">
            <w:rPr>
              <w:ins w:id="1696" w:author="Sławomir Szałajko" w:date="2022-06-14T12:50:00Z"/>
              <w:rFonts w:ascii="Calibri" w:hAnsi="Calibri" w:cs="Calibri"/>
            </w:rPr>
          </w:rPrChange>
        </w:rPr>
      </w:pPr>
    </w:p>
    <w:p w14:paraId="5CE81D0F" w14:textId="77777777" w:rsidR="00F912FD" w:rsidRPr="00225B2C" w:rsidRDefault="00F912FD" w:rsidP="00F912FD">
      <w:pPr>
        <w:spacing w:line="276" w:lineRule="auto"/>
        <w:rPr>
          <w:ins w:id="1697" w:author="Sławomir Szałajko" w:date="2022-06-14T12:50:00Z"/>
          <w:rFonts w:asciiTheme="minorHAnsi" w:hAnsiTheme="minorHAnsi" w:cstheme="minorHAnsi"/>
          <w:rPrChange w:id="1698" w:author="Sławomir Szałajko" w:date="2022-06-14T13:03:00Z">
            <w:rPr>
              <w:ins w:id="1699" w:author="Sławomir Szałajko" w:date="2022-06-14T12:50:00Z"/>
              <w:rFonts w:ascii="Calibri" w:hAnsi="Calibri" w:cs="Calibri"/>
            </w:rPr>
          </w:rPrChange>
        </w:rPr>
      </w:pPr>
    </w:p>
    <w:p w14:paraId="4FAFA13D" w14:textId="77777777" w:rsidR="00F912FD" w:rsidRPr="00225B2C" w:rsidRDefault="00F912FD" w:rsidP="00F912FD">
      <w:pPr>
        <w:tabs>
          <w:tab w:val="left" w:leader="dot" w:pos="4101"/>
        </w:tabs>
        <w:spacing w:line="276" w:lineRule="auto"/>
        <w:ind w:left="258"/>
        <w:rPr>
          <w:ins w:id="1700" w:author="Sławomir Szałajko" w:date="2022-06-14T12:50:00Z"/>
          <w:rFonts w:asciiTheme="minorHAnsi" w:hAnsiTheme="minorHAnsi" w:cstheme="minorHAnsi"/>
          <w:rPrChange w:id="1701" w:author="Sławomir Szałajko" w:date="2022-06-14T13:03:00Z">
            <w:rPr>
              <w:ins w:id="1702" w:author="Sławomir Szałajko" w:date="2022-06-14T12:50:00Z"/>
              <w:rFonts w:ascii="Calibri" w:hAnsi="Calibri" w:cs="Calibri"/>
            </w:rPr>
          </w:rPrChange>
        </w:rPr>
      </w:pPr>
    </w:p>
    <w:p w14:paraId="1FC9845E" w14:textId="77777777" w:rsidR="00F912FD" w:rsidRPr="00225B2C" w:rsidRDefault="00F912FD" w:rsidP="00F912FD">
      <w:pPr>
        <w:tabs>
          <w:tab w:val="left" w:leader="dot" w:pos="4101"/>
        </w:tabs>
        <w:spacing w:line="276" w:lineRule="auto"/>
        <w:ind w:left="258"/>
        <w:rPr>
          <w:ins w:id="1703" w:author="Sławomir Szałajko" w:date="2022-06-14T12:50:00Z"/>
          <w:rFonts w:asciiTheme="minorHAnsi" w:hAnsiTheme="minorHAnsi" w:cstheme="minorHAnsi"/>
          <w:rPrChange w:id="1704" w:author="Sławomir Szałajko" w:date="2022-06-14T13:03:00Z">
            <w:rPr>
              <w:ins w:id="1705" w:author="Sławomir Szałajko" w:date="2022-06-14T12:50:00Z"/>
              <w:rFonts w:ascii="Calibri" w:hAnsi="Calibri" w:cs="Calibri"/>
            </w:rPr>
          </w:rPrChange>
        </w:rPr>
      </w:pPr>
      <w:ins w:id="1706" w:author="Sławomir Szałajko" w:date="2022-06-14T12:50:00Z">
        <w:r w:rsidRPr="00225B2C">
          <w:rPr>
            <w:rFonts w:asciiTheme="minorHAnsi" w:hAnsiTheme="minorHAnsi" w:cstheme="minorHAnsi"/>
            <w:rPrChange w:id="1707" w:author="Sławomir Szałajko" w:date="2022-06-14T13:03:00Z">
              <w:rPr>
                <w:rFonts w:ascii="Calibri" w:hAnsi="Calibri" w:cs="Calibri"/>
              </w:rPr>
            </w:rPrChange>
          </w:rPr>
          <w:t>…………….……., dnia</w:t>
        </w:r>
        <w:r w:rsidRPr="00225B2C">
          <w:rPr>
            <w:rFonts w:asciiTheme="minorHAnsi" w:hAnsiTheme="minorHAnsi" w:cstheme="minorHAnsi"/>
            <w:rPrChange w:id="1708" w:author="Sławomir Szałajko" w:date="2022-06-14T13:03:00Z">
              <w:rPr>
                <w:rFonts w:ascii="Calibri" w:hAnsi="Calibri" w:cs="Calibri"/>
              </w:rPr>
            </w:rPrChange>
          </w:rPr>
          <w:tab/>
          <w:t>r.</w:t>
        </w:r>
      </w:ins>
    </w:p>
    <w:p w14:paraId="10E7D082" w14:textId="77777777" w:rsidR="00F912FD" w:rsidRPr="00225B2C" w:rsidRDefault="00F912FD" w:rsidP="00F912FD">
      <w:pPr>
        <w:widowControl/>
        <w:autoSpaceDE/>
        <w:autoSpaceDN/>
        <w:spacing w:line="276" w:lineRule="auto"/>
        <w:ind w:right="116"/>
        <w:jc w:val="right"/>
        <w:rPr>
          <w:ins w:id="1709" w:author="Sławomir Szałajko" w:date="2022-06-14T12:50:00Z"/>
          <w:rFonts w:asciiTheme="minorHAnsi" w:hAnsiTheme="minorHAnsi" w:cstheme="minorHAnsi"/>
          <w:i/>
          <w:lang w:eastAsia="pl-PL"/>
          <w:rPrChange w:id="1710" w:author="Sławomir Szałajko" w:date="2022-06-14T13:03:00Z">
            <w:rPr>
              <w:ins w:id="1711" w:author="Sławomir Szałajko" w:date="2022-06-14T12:50:00Z"/>
              <w:rFonts w:ascii="Calibri" w:hAnsi="Calibri" w:cs="Calibri"/>
              <w:i/>
              <w:sz w:val="20"/>
              <w:szCs w:val="20"/>
              <w:lang w:eastAsia="pl-PL"/>
            </w:rPr>
          </w:rPrChange>
        </w:rPr>
      </w:pPr>
      <w:ins w:id="1712" w:author="Sławomir Szałajko" w:date="2022-06-14T12:50:00Z">
        <w:r w:rsidRPr="00225B2C">
          <w:rPr>
            <w:rFonts w:asciiTheme="minorHAnsi" w:hAnsiTheme="minorHAnsi" w:cstheme="minorHAnsi"/>
            <w:i/>
            <w:spacing w:val="-2"/>
            <w:lang w:eastAsia="pl-PL"/>
            <w:rPrChange w:id="1713" w:author="Sławomir Szałajko" w:date="2022-06-14T13:03:00Z">
              <w:rPr>
                <w:rFonts w:ascii="Calibri" w:hAnsi="Calibri" w:cs="Calibri"/>
                <w:i/>
                <w:spacing w:val="-2"/>
                <w:sz w:val="20"/>
                <w:szCs w:val="20"/>
                <w:lang w:eastAsia="pl-PL"/>
              </w:rPr>
            </w:rPrChange>
          </w:rPr>
          <w:t>……………………………….</w:t>
        </w:r>
      </w:ins>
    </w:p>
    <w:p w14:paraId="2836D435" w14:textId="77777777" w:rsidR="00F912FD" w:rsidRPr="00225B2C" w:rsidRDefault="00F912FD" w:rsidP="00F912FD">
      <w:pPr>
        <w:widowControl/>
        <w:autoSpaceDE/>
        <w:autoSpaceDN/>
        <w:spacing w:line="276" w:lineRule="auto"/>
        <w:ind w:left="2024" w:right="116" w:firstLine="836"/>
        <w:jc w:val="right"/>
        <w:rPr>
          <w:ins w:id="1714" w:author="Sławomir Szałajko" w:date="2022-06-14T12:50:00Z"/>
          <w:rFonts w:asciiTheme="minorHAnsi" w:hAnsiTheme="minorHAnsi" w:cstheme="minorHAnsi"/>
          <w:i/>
          <w:lang w:eastAsia="pl-PL"/>
          <w:rPrChange w:id="1715" w:author="Sławomir Szałajko" w:date="2022-06-14T13:03:00Z">
            <w:rPr>
              <w:ins w:id="1716" w:author="Sławomir Szałajko" w:date="2022-06-14T12:50:00Z"/>
              <w:rFonts w:ascii="Calibri" w:hAnsi="Calibri" w:cs="Calibri"/>
              <w:i/>
              <w:sz w:val="20"/>
              <w:szCs w:val="20"/>
              <w:lang w:eastAsia="pl-PL"/>
            </w:rPr>
          </w:rPrChange>
        </w:rPr>
      </w:pPr>
      <w:ins w:id="1717" w:author="Sławomir Szałajko" w:date="2022-06-14T12:50:00Z">
        <w:r w:rsidRPr="00225B2C">
          <w:rPr>
            <w:rFonts w:asciiTheme="minorHAnsi" w:hAnsiTheme="minorHAnsi" w:cstheme="minorHAnsi"/>
            <w:i/>
            <w:lang w:eastAsia="pl-PL"/>
            <w:rPrChange w:id="1718" w:author="Sławomir Szałajko" w:date="2022-06-14T13:03:00Z">
              <w:rPr>
                <w:rFonts w:ascii="Calibri" w:hAnsi="Calibri" w:cs="Calibri"/>
                <w:i/>
                <w:sz w:val="20"/>
                <w:szCs w:val="20"/>
                <w:lang w:eastAsia="pl-PL"/>
              </w:rPr>
            </w:rPrChange>
          </w:rPr>
          <w:lastRenderedPageBreak/>
          <w:t>Imię</w:t>
        </w:r>
        <w:r w:rsidRPr="00225B2C">
          <w:rPr>
            <w:rFonts w:asciiTheme="minorHAnsi" w:hAnsiTheme="minorHAnsi" w:cstheme="minorHAnsi"/>
            <w:i/>
            <w:spacing w:val="-8"/>
            <w:lang w:eastAsia="pl-PL"/>
            <w:rPrChange w:id="1719" w:author="Sławomir Szałajko" w:date="2022-06-14T13:03:00Z">
              <w:rPr>
                <w:rFonts w:ascii="Calibri" w:hAnsi="Calibri" w:cs="Calibri"/>
                <w:i/>
                <w:spacing w:val="-8"/>
                <w:sz w:val="20"/>
                <w:szCs w:val="20"/>
                <w:lang w:eastAsia="pl-PL"/>
              </w:rPr>
            </w:rPrChange>
          </w:rPr>
          <w:t xml:space="preserve"> </w:t>
        </w:r>
        <w:r w:rsidRPr="00225B2C">
          <w:rPr>
            <w:rFonts w:asciiTheme="minorHAnsi" w:hAnsiTheme="minorHAnsi" w:cstheme="minorHAnsi"/>
            <w:i/>
            <w:lang w:eastAsia="pl-PL"/>
            <w:rPrChange w:id="1720" w:author="Sławomir Szałajko" w:date="2022-06-14T13:03:00Z">
              <w:rPr>
                <w:rFonts w:ascii="Calibri" w:hAnsi="Calibri" w:cs="Calibri"/>
                <w:i/>
                <w:sz w:val="20"/>
                <w:szCs w:val="20"/>
                <w:lang w:eastAsia="pl-PL"/>
              </w:rPr>
            </w:rPrChange>
          </w:rPr>
          <w:t>i</w:t>
        </w:r>
        <w:r w:rsidRPr="00225B2C">
          <w:rPr>
            <w:rFonts w:asciiTheme="minorHAnsi" w:hAnsiTheme="minorHAnsi" w:cstheme="minorHAnsi"/>
            <w:i/>
            <w:spacing w:val="-9"/>
            <w:lang w:eastAsia="pl-PL"/>
            <w:rPrChange w:id="1721" w:author="Sławomir Szałajko" w:date="2022-06-14T13:03:00Z">
              <w:rPr>
                <w:rFonts w:ascii="Calibri" w:hAnsi="Calibri" w:cs="Calibri"/>
                <w:i/>
                <w:spacing w:val="-9"/>
                <w:sz w:val="20"/>
                <w:szCs w:val="20"/>
                <w:lang w:eastAsia="pl-PL"/>
              </w:rPr>
            </w:rPrChange>
          </w:rPr>
          <w:t xml:space="preserve"> </w:t>
        </w:r>
        <w:r w:rsidRPr="00225B2C">
          <w:rPr>
            <w:rFonts w:asciiTheme="minorHAnsi" w:hAnsiTheme="minorHAnsi" w:cstheme="minorHAnsi"/>
            <w:i/>
            <w:lang w:eastAsia="pl-PL"/>
            <w:rPrChange w:id="1722" w:author="Sławomir Szałajko" w:date="2022-06-14T13:03:00Z">
              <w:rPr>
                <w:rFonts w:ascii="Calibri" w:hAnsi="Calibri" w:cs="Calibri"/>
                <w:i/>
                <w:sz w:val="20"/>
                <w:szCs w:val="20"/>
                <w:lang w:eastAsia="pl-PL"/>
              </w:rPr>
            </w:rPrChange>
          </w:rPr>
          <w:t>nazwisko podpisano</w:t>
        </w:r>
        <w:r w:rsidRPr="00225B2C">
          <w:rPr>
            <w:rFonts w:asciiTheme="minorHAnsi" w:hAnsiTheme="minorHAnsi" w:cstheme="minorHAnsi"/>
            <w:i/>
            <w:spacing w:val="-14"/>
            <w:lang w:eastAsia="pl-PL"/>
            <w:rPrChange w:id="1723" w:author="Sławomir Szałajko" w:date="2022-06-14T13:03:00Z">
              <w:rPr>
                <w:rFonts w:ascii="Calibri" w:hAnsi="Calibri" w:cs="Calibri"/>
                <w:i/>
                <w:spacing w:val="-14"/>
                <w:sz w:val="20"/>
                <w:szCs w:val="20"/>
                <w:lang w:eastAsia="pl-PL"/>
              </w:rPr>
            </w:rPrChange>
          </w:rPr>
          <w:t xml:space="preserve"> </w:t>
        </w:r>
        <w:r w:rsidRPr="00225B2C">
          <w:rPr>
            <w:rFonts w:asciiTheme="minorHAnsi" w:hAnsiTheme="minorHAnsi" w:cstheme="minorHAnsi"/>
            <w:i/>
            <w:lang w:eastAsia="pl-PL"/>
            <w:rPrChange w:id="1724" w:author="Sławomir Szałajko" w:date="2022-06-14T13:03:00Z">
              <w:rPr>
                <w:rFonts w:ascii="Calibri" w:hAnsi="Calibri" w:cs="Calibri"/>
                <w:i/>
                <w:sz w:val="20"/>
                <w:szCs w:val="20"/>
                <w:lang w:eastAsia="pl-PL"/>
              </w:rPr>
            </w:rPrChange>
          </w:rPr>
          <w:t>elektronicznie</w:t>
        </w:r>
      </w:ins>
    </w:p>
    <w:p w14:paraId="5A77CBF2" w14:textId="77777777" w:rsidR="00F912FD" w:rsidRPr="00225B2C" w:rsidRDefault="00F912FD" w:rsidP="00F912FD">
      <w:pPr>
        <w:widowControl/>
        <w:autoSpaceDE/>
        <w:autoSpaceDN/>
        <w:spacing w:line="276" w:lineRule="auto"/>
        <w:jc w:val="right"/>
        <w:rPr>
          <w:ins w:id="1725" w:author="Sławomir Szałajko" w:date="2022-06-14T12:50:00Z"/>
          <w:rFonts w:asciiTheme="minorHAnsi" w:hAnsiTheme="minorHAnsi" w:cstheme="minorHAnsi"/>
          <w:lang w:eastAsia="pl-PL"/>
          <w:rPrChange w:id="1726" w:author="Sławomir Szałajko" w:date="2022-06-14T13:03:00Z">
            <w:rPr>
              <w:ins w:id="1727" w:author="Sławomir Szałajko" w:date="2022-06-14T12:50:00Z"/>
              <w:rFonts w:ascii="Calibri" w:hAnsi="Calibri" w:cs="Calibri"/>
              <w:sz w:val="20"/>
              <w:szCs w:val="20"/>
              <w:lang w:eastAsia="pl-PL"/>
            </w:rPr>
          </w:rPrChange>
        </w:rPr>
        <w:sectPr w:rsidR="00F912FD" w:rsidRPr="00225B2C">
          <w:type w:val="continuous"/>
          <w:pgSz w:w="11910" w:h="16840"/>
          <w:pgMar w:top="1580" w:right="1300" w:bottom="600" w:left="1160" w:header="708" w:footer="708" w:gutter="0"/>
          <w:cols w:num="2" w:space="708" w:equalWidth="0">
            <w:col w:w="2705" w:space="2393"/>
            <w:col w:w="4352"/>
          </w:cols>
        </w:sectPr>
      </w:pPr>
    </w:p>
    <w:p w14:paraId="40D7E2D3" w14:textId="77777777" w:rsidR="00F912FD" w:rsidRPr="00225B2C" w:rsidRDefault="00F912FD" w:rsidP="00F912FD">
      <w:pPr>
        <w:widowControl/>
        <w:autoSpaceDE/>
        <w:autoSpaceDN/>
        <w:spacing w:line="276" w:lineRule="auto"/>
        <w:ind w:left="258"/>
        <w:jc w:val="both"/>
        <w:rPr>
          <w:ins w:id="1728" w:author="Sławomir Szałajko" w:date="2022-06-14T12:50:00Z"/>
          <w:rFonts w:asciiTheme="minorHAnsi" w:hAnsiTheme="minorHAnsi" w:cstheme="minorHAnsi"/>
          <w:b/>
          <w:i/>
          <w:lang w:eastAsia="pl-PL"/>
          <w:rPrChange w:id="1729" w:author="Sławomir Szałajko" w:date="2022-06-14T13:03:00Z">
            <w:rPr>
              <w:ins w:id="1730" w:author="Sławomir Szałajko" w:date="2022-06-14T12:50:00Z"/>
              <w:rFonts w:ascii="Calibri" w:hAnsi="Calibri" w:cs="Calibri"/>
              <w:b/>
              <w:i/>
              <w:sz w:val="20"/>
              <w:szCs w:val="20"/>
              <w:lang w:eastAsia="pl-PL"/>
            </w:rPr>
          </w:rPrChange>
        </w:rPr>
      </w:pPr>
      <w:ins w:id="1731" w:author="Sławomir Szałajko" w:date="2022-06-14T12:50:00Z">
        <w:r w:rsidRPr="00225B2C">
          <w:rPr>
            <w:rFonts w:asciiTheme="minorHAnsi" w:hAnsiTheme="minorHAnsi" w:cstheme="minorHAnsi"/>
            <w:b/>
            <w:i/>
            <w:u w:val="single"/>
            <w:lang w:eastAsia="pl-PL"/>
            <w:rPrChange w:id="1732" w:author="Sławomir Szałajko" w:date="2022-06-14T13:03:00Z">
              <w:rPr>
                <w:rFonts w:ascii="Calibri" w:hAnsi="Calibri" w:cs="Calibri"/>
                <w:b/>
                <w:i/>
                <w:sz w:val="20"/>
                <w:szCs w:val="20"/>
                <w:u w:val="single"/>
                <w:lang w:eastAsia="pl-PL"/>
              </w:rPr>
            </w:rPrChange>
          </w:rPr>
          <w:t>Informacja dla Wykonawcy:</w:t>
        </w:r>
      </w:ins>
    </w:p>
    <w:p w14:paraId="35257F50" w14:textId="77777777" w:rsidR="00F912FD" w:rsidRPr="00F912FD" w:rsidRDefault="00F912FD" w:rsidP="00F912FD">
      <w:pPr>
        <w:widowControl/>
        <w:autoSpaceDE/>
        <w:autoSpaceDN/>
        <w:spacing w:line="276" w:lineRule="auto"/>
        <w:ind w:left="258" w:right="116"/>
        <w:jc w:val="both"/>
        <w:rPr>
          <w:ins w:id="1733" w:author="Sławomir Szałajko" w:date="2022-06-14T12:50:00Z"/>
          <w:rFonts w:ascii="Calibri" w:hAnsi="Calibri" w:cs="Calibri"/>
          <w:i/>
          <w:sz w:val="20"/>
          <w:szCs w:val="20"/>
          <w:lang w:eastAsia="pl-PL"/>
        </w:rPr>
        <w:sectPr w:rsidR="00F912FD" w:rsidRPr="00F912FD">
          <w:type w:val="continuous"/>
          <w:pgSz w:w="11910" w:h="16840"/>
          <w:pgMar w:top="1580" w:right="1300" w:bottom="600" w:left="1160" w:header="708" w:footer="708" w:gutter="0"/>
          <w:cols w:space="708"/>
        </w:sectPr>
      </w:pPr>
      <w:ins w:id="1734" w:author="Sławomir Szałajko" w:date="2022-06-14T12:50:00Z">
        <w:r w:rsidRPr="00225B2C">
          <w:rPr>
            <w:rFonts w:asciiTheme="minorHAnsi" w:hAnsiTheme="minorHAnsi" w:cstheme="minorHAnsi"/>
            <w:i/>
            <w:u w:val="single"/>
            <w:lang w:eastAsia="pl-PL"/>
            <w:rPrChange w:id="1735" w:author="Sławomir Szałajko" w:date="2022-06-14T13:03:00Z">
              <w:rPr>
                <w:rFonts w:ascii="Calibri" w:hAnsi="Calibri" w:cs="Calibri"/>
                <w:i/>
                <w:sz w:val="20"/>
                <w:szCs w:val="20"/>
                <w:u w:val="single"/>
                <w:lang w:eastAsia="pl-PL"/>
              </w:rPr>
            </w:rPrChange>
          </w:rPr>
          <w:t>Formularz oferty musi być opatrzony przez osobę lub osoby uprawnione do reprezentowania firmy kwalifikowanym podpisem</w:t>
        </w:r>
        <w:r w:rsidRPr="00225B2C">
          <w:rPr>
            <w:rFonts w:asciiTheme="minorHAnsi" w:hAnsiTheme="minorHAnsi" w:cstheme="minorHAnsi"/>
            <w:i/>
            <w:lang w:eastAsia="pl-PL"/>
            <w:rPrChange w:id="1736" w:author="Sławomir Szałajko" w:date="2022-06-14T13:03:00Z">
              <w:rPr>
                <w:rFonts w:ascii="Calibri" w:hAnsi="Calibri" w:cs="Calibri"/>
                <w:i/>
                <w:sz w:val="20"/>
                <w:szCs w:val="20"/>
                <w:lang w:eastAsia="pl-PL"/>
              </w:rPr>
            </w:rPrChange>
          </w:rPr>
          <w:t xml:space="preserve"> </w:t>
        </w:r>
        <w:r w:rsidRPr="00225B2C">
          <w:rPr>
            <w:rFonts w:asciiTheme="minorHAnsi" w:hAnsiTheme="minorHAnsi" w:cstheme="minorHAnsi"/>
            <w:i/>
            <w:u w:val="single"/>
            <w:lang w:eastAsia="pl-PL"/>
            <w:rPrChange w:id="1737" w:author="Sławomir Szałajko" w:date="2022-06-14T13:03:00Z">
              <w:rPr>
                <w:rFonts w:ascii="Calibri" w:hAnsi="Calibri" w:cs="Calibri"/>
                <w:i/>
                <w:sz w:val="20"/>
                <w:szCs w:val="20"/>
                <w:u w:val="single"/>
                <w:lang w:eastAsia="pl-PL"/>
              </w:rPr>
            </w:rPrChange>
          </w:rPr>
          <w:t xml:space="preserve">elektronicznym lub podpisem zaufanym lub podpisem osobistym </w:t>
        </w:r>
        <w:r w:rsidRPr="00225B2C">
          <w:rPr>
            <w:rFonts w:asciiTheme="minorHAnsi" w:hAnsiTheme="minorHAnsi" w:cstheme="minorHAnsi"/>
            <w:i/>
            <w:u w:val="single"/>
            <w:lang w:eastAsia="pl-PL"/>
            <w:rPrChange w:id="1738" w:author="Sławomir Szałajko" w:date="2022-06-14T13:03:00Z">
              <w:rPr>
                <w:rFonts w:ascii="Calibri" w:hAnsi="Calibri" w:cs="Calibri"/>
                <w:i/>
                <w:sz w:val="20"/>
                <w:szCs w:val="20"/>
                <w:u w:val="single"/>
                <w:lang w:eastAsia="pl-PL"/>
              </w:rPr>
            </w:rPrChange>
          </w:rPr>
          <w:br/>
          <w:t>i przekazany Zamawiającemu wraz z dokumentem (-</w:t>
        </w:r>
        <w:proofErr w:type="spellStart"/>
        <w:r w:rsidRPr="00225B2C">
          <w:rPr>
            <w:rFonts w:asciiTheme="minorHAnsi" w:hAnsiTheme="minorHAnsi" w:cstheme="minorHAnsi"/>
            <w:i/>
            <w:u w:val="single"/>
            <w:lang w:eastAsia="pl-PL"/>
            <w:rPrChange w:id="1739" w:author="Sławomir Szałajko" w:date="2022-06-14T13:03:00Z">
              <w:rPr>
                <w:rFonts w:ascii="Calibri" w:hAnsi="Calibri" w:cs="Calibri"/>
                <w:i/>
                <w:sz w:val="20"/>
                <w:szCs w:val="20"/>
                <w:u w:val="single"/>
                <w:lang w:eastAsia="pl-PL"/>
              </w:rPr>
            </w:rPrChange>
          </w:rPr>
          <w:t>ami</w:t>
        </w:r>
        <w:proofErr w:type="spellEnd"/>
        <w:r w:rsidRPr="00225B2C">
          <w:rPr>
            <w:rFonts w:asciiTheme="minorHAnsi" w:hAnsiTheme="minorHAnsi" w:cstheme="minorHAnsi"/>
            <w:i/>
            <w:u w:val="single"/>
            <w:lang w:eastAsia="pl-PL"/>
            <w:rPrChange w:id="1740" w:author="Sławomir Szałajko" w:date="2022-06-14T13:03:00Z">
              <w:rPr>
                <w:rFonts w:ascii="Calibri" w:hAnsi="Calibri" w:cs="Calibri"/>
                <w:i/>
                <w:sz w:val="20"/>
                <w:szCs w:val="20"/>
                <w:u w:val="single"/>
                <w:lang w:eastAsia="pl-PL"/>
              </w:rPr>
            </w:rPrChange>
          </w:rPr>
          <w:t>)</w:t>
        </w:r>
        <w:r w:rsidRPr="00225B2C">
          <w:rPr>
            <w:rFonts w:asciiTheme="minorHAnsi" w:hAnsiTheme="minorHAnsi" w:cstheme="minorHAnsi"/>
            <w:i/>
            <w:lang w:eastAsia="pl-PL"/>
            <w:rPrChange w:id="1741" w:author="Sławomir Szałajko" w:date="2022-06-14T13:03:00Z">
              <w:rPr>
                <w:rFonts w:ascii="Calibri" w:hAnsi="Calibri" w:cs="Calibri"/>
                <w:i/>
                <w:sz w:val="20"/>
                <w:szCs w:val="20"/>
                <w:lang w:eastAsia="pl-PL"/>
              </w:rPr>
            </w:rPrChange>
          </w:rPr>
          <w:t xml:space="preserve"> </w:t>
        </w:r>
        <w:r w:rsidRPr="00225B2C">
          <w:rPr>
            <w:rFonts w:asciiTheme="minorHAnsi" w:hAnsiTheme="minorHAnsi" w:cstheme="minorHAnsi"/>
            <w:i/>
            <w:u w:val="single"/>
            <w:lang w:eastAsia="pl-PL"/>
            <w:rPrChange w:id="1742" w:author="Sławomir Szałajko" w:date="2022-06-14T13:03:00Z">
              <w:rPr>
                <w:rFonts w:ascii="Calibri" w:hAnsi="Calibri" w:cs="Calibri"/>
                <w:i/>
                <w:sz w:val="20"/>
                <w:szCs w:val="20"/>
                <w:u w:val="single"/>
                <w:lang w:eastAsia="pl-PL"/>
              </w:rPr>
            </w:rPrChange>
          </w:rPr>
          <w:t>potwierdzającymi prawo do reprezentacji Wykonawcy przez osobę podpisującą ofertę</w:t>
        </w:r>
      </w:ins>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B22286" w:rsidRPr="00B22286" w14:paraId="23304213" w14:textId="77777777" w:rsidTr="003F577F">
        <w:trPr>
          <w:trHeight w:val="769"/>
          <w:jc w:val="center"/>
          <w:ins w:id="1743" w:author="Sławomir Szałajko" w:date="2022-06-14T13:20:00Z"/>
        </w:trPr>
        <w:tc>
          <w:tcPr>
            <w:tcW w:w="5000" w:type="pct"/>
          </w:tcPr>
          <w:p w14:paraId="6BE09E92" w14:textId="0473A84A" w:rsidR="00B22286" w:rsidRPr="00B22286" w:rsidRDefault="00B22286" w:rsidP="00B22286">
            <w:pPr>
              <w:widowControl/>
              <w:autoSpaceDE/>
              <w:autoSpaceDN/>
              <w:spacing w:line="276" w:lineRule="auto"/>
              <w:ind w:left="258" w:right="116"/>
              <w:jc w:val="both"/>
              <w:rPr>
                <w:ins w:id="1744" w:author="Sławomir Szałajko" w:date="2022-06-14T13:20:00Z"/>
                <w:rFonts w:asciiTheme="minorHAnsi" w:hAnsiTheme="minorHAnsi" w:cstheme="minorHAnsi"/>
                <w:b/>
              </w:rPr>
            </w:pPr>
            <w:bookmarkStart w:id="1745" w:name="_Hlk106105412"/>
            <w:ins w:id="1746" w:author="Sławomir Szałajko" w:date="2022-06-14T13:20:00Z">
              <w:r w:rsidRPr="00B22286">
                <w:rPr>
                  <w:rFonts w:asciiTheme="minorHAnsi" w:hAnsiTheme="minorHAnsi" w:cstheme="minorHAnsi"/>
                  <w:b/>
                </w:rPr>
                <w:lastRenderedPageBreak/>
                <w:t>WA.263.15.2022.</w:t>
              </w:r>
              <w:r>
                <w:rPr>
                  <w:rFonts w:asciiTheme="minorHAnsi" w:hAnsiTheme="minorHAnsi" w:cstheme="minorHAnsi"/>
                  <w:b/>
                </w:rPr>
                <w:t>SSz</w:t>
              </w:r>
              <w:r w:rsidRPr="00B22286">
                <w:rPr>
                  <w:rFonts w:asciiTheme="minorHAnsi" w:hAnsiTheme="minorHAnsi" w:cstheme="minorHAnsi"/>
                  <w:b/>
                </w:rPr>
                <w:t xml:space="preserve">                                                                                                  ZAŁĄCZNIK NR </w:t>
              </w:r>
              <w:r>
                <w:rPr>
                  <w:rFonts w:asciiTheme="minorHAnsi" w:hAnsiTheme="minorHAnsi" w:cstheme="minorHAnsi"/>
                  <w:b/>
                </w:rPr>
                <w:t>3</w:t>
              </w:r>
              <w:r w:rsidRPr="00B22286">
                <w:rPr>
                  <w:rFonts w:asciiTheme="minorHAnsi" w:hAnsiTheme="minorHAnsi" w:cstheme="minorHAnsi"/>
                  <w:b/>
                </w:rPr>
                <w:t xml:space="preserve"> do SWZ</w:t>
              </w:r>
            </w:ins>
          </w:p>
        </w:tc>
      </w:tr>
      <w:tr w:rsidR="00B22286" w:rsidRPr="00B22286" w14:paraId="3FA277D7" w14:textId="77777777" w:rsidTr="003F577F">
        <w:trPr>
          <w:trHeight w:val="360"/>
          <w:jc w:val="center"/>
          <w:ins w:id="1747" w:author="Sławomir Szałajko" w:date="2022-06-14T13:20:00Z"/>
        </w:trPr>
        <w:tc>
          <w:tcPr>
            <w:tcW w:w="5000" w:type="pct"/>
          </w:tcPr>
          <w:p w14:paraId="434F91B3" w14:textId="77777777" w:rsidR="00C82B2A" w:rsidRDefault="00C82B2A" w:rsidP="00B22286">
            <w:pPr>
              <w:widowControl/>
              <w:autoSpaceDE/>
              <w:autoSpaceDN/>
              <w:spacing w:line="276" w:lineRule="auto"/>
              <w:ind w:left="258" w:right="116"/>
              <w:jc w:val="center"/>
              <w:rPr>
                <w:ins w:id="1748" w:author="Sławomir Szałajko" w:date="2022-06-14T13:21:00Z"/>
                <w:rFonts w:asciiTheme="minorHAnsi" w:hAnsiTheme="minorHAnsi" w:cstheme="minorHAnsi"/>
                <w:b/>
              </w:rPr>
            </w:pPr>
            <w:ins w:id="1749" w:author="Sławomir Szałajko" w:date="2022-06-14T13:21:00Z">
              <w:r w:rsidRPr="006C1E2F">
                <w:rPr>
                  <w:rFonts w:asciiTheme="minorHAnsi" w:hAnsiTheme="minorHAnsi" w:cstheme="minorHAnsi"/>
                  <w:b/>
                </w:rPr>
                <w:t>WSTĘPNE OŚWIADCZENIE O SPEŁNIENIU WARUNKÓW UDZIAŁU</w:t>
              </w:r>
            </w:ins>
          </w:p>
          <w:p w14:paraId="0D639046" w14:textId="4528A505" w:rsidR="00B22286" w:rsidRPr="00B22286" w:rsidRDefault="00C82B2A">
            <w:pPr>
              <w:widowControl/>
              <w:autoSpaceDE/>
              <w:autoSpaceDN/>
              <w:spacing w:line="276" w:lineRule="auto"/>
              <w:ind w:left="258" w:right="116"/>
              <w:jc w:val="center"/>
              <w:rPr>
                <w:ins w:id="1750" w:author="Sławomir Szałajko" w:date="2022-06-14T13:20:00Z"/>
                <w:rFonts w:asciiTheme="minorHAnsi" w:hAnsiTheme="minorHAnsi" w:cstheme="minorHAnsi"/>
                <w:b/>
              </w:rPr>
              <w:pPrChange w:id="1751" w:author="Sławomir Szałajko" w:date="2022-06-14T13:20:00Z">
                <w:pPr>
                  <w:widowControl/>
                  <w:autoSpaceDE/>
                  <w:autoSpaceDN/>
                  <w:spacing w:line="276" w:lineRule="auto"/>
                  <w:ind w:left="258" w:right="116"/>
                  <w:jc w:val="both"/>
                </w:pPr>
              </w:pPrChange>
            </w:pPr>
            <w:ins w:id="1752" w:author="Sławomir Szałajko" w:date="2022-06-14T13:21:00Z">
              <w:r w:rsidRPr="006C1E2F">
                <w:rPr>
                  <w:rFonts w:asciiTheme="minorHAnsi" w:hAnsiTheme="minorHAnsi" w:cstheme="minorHAnsi"/>
                  <w:b/>
                </w:rPr>
                <w:t>I NIEPODLEGANIU WYKLUCZENIU</w:t>
              </w:r>
            </w:ins>
          </w:p>
        </w:tc>
      </w:tr>
    </w:tbl>
    <w:p w14:paraId="70D27A96" w14:textId="77777777" w:rsidR="00225B2C" w:rsidRDefault="00225B2C" w:rsidP="008B4209">
      <w:pPr>
        <w:pStyle w:val="Nagwek1"/>
        <w:spacing w:line="276" w:lineRule="auto"/>
        <w:ind w:left="258"/>
        <w:rPr>
          <w:ins w:id="1753" w:author="Sławomir Szałajko" w:date="2022-06-14T13:04:00Z"/>
          <w:rFonts w:asciiTheme="minorHAnsi" w:hAnsiTheme="minorHAnsi" w:cstheme="minorHAnsi"/>
        </w:rPr>
      </w:pPr>
      <w:bookmarkStart w:id="1754" w:name="_Toc77682837"/>
      <w:bookmarkEnd w:id="1745"/>
      <w:bookmarkEnd w:id="1278"/>
    </w:p>
    <w:p w14:paraId="168997E0" w14:textId="0AEE3E23" w:rsidR="00F7208E" w:rsidRPr="009701B5" w:rsidRDefault="008C7CF7">
      <w:pPr>
        <w:pStyle w:val="Nagwek1"/>
        <w:spacing w:line="276" w:lineRule="auto"/>
        <w:ind w:left="0"/>
        <w:rPr>
          <w:rFonts w:asciiTheme="minorHAnsi" w:hAnsiTheme="minorHAnsi" w:cstheme="minorHAnsi"/>
        </w:rPr>
        <w:pPrChange w:id="1755" w:author="Sławomir Szałajko" w:date="2022-06-14T13:10:00Z">
          <w:pPr>
            <w:pStyle w:val="Nagwek1"/>
            <w:spacing w:line="276" w:lineRule="auto"/>
            <w:ind w:left="258"/>
          </w:pPr>
        </w:pPrChange>
      </w:pPr>
      <w:r w:rsidRPr="009701B5">
        <w:rPr>
          <w:rFonts w:asciiTheme="minorHAnsi" w:hAnsiTheme="minorHAnsi" w:cstheme="minorHAnsi"/>
        </w:rPr>
        <w:t>Nazwa Wykonawcy, w imieniu którego składane jest oświadczenie:</w:t>
      </w:r>
      <w:bookmarkEnd w:id="1754"/>
    </w:p>
    <w:p w14:paraId="37942060" w14:textId="77777777" w:rsidR="00F7208E" w:rsidRPr="009701B5" w:rsidRDefault="008C7CF7">
      <w:pPr>
        <w:pStyle w:val="Tekstpodstawowy"/>
        <w:spacing w:line="276" w:lineRule="auto"/>
        <w:rPr>
          <w:rFonts w:asciiTheme="minorHAnsi" w:hAnsiTheme="minorHAnsi" w:cstheme="minorHAnsi"/>
        </w:rPr>
        <w:pPrChange w:id="1756" w:author="Sławomir Szałajko" w:date="2022-06-14T13:10:00Z">
          <w:pPr>
            <w:pStyle w:val="Tekstpodstawowy"/>
            <w:spacing w:line="276" w:lineRule="auto"/>
            <w:ind w:left="258"/>
          </w:pPr>
        </w:pPrChange>
      </w:pPr>
      <w:r w:rsidRPr="009701B5">
        <w:rPr>
          <w:rFonts w:asciiTheme="minorHAnsi" w:hAnsiTheme="minorHAnsi" w:cstheme="minorHAnsi"/>
        </w:rPr>
        <w:t>....................................................................................................................................................................</w:t>
      </w:r>
    </w:p>
    <w:p w14:paraId="48AADEF6" w14:textId="77777777" w:rsidR="00F7208E" w:rsidRPr="009701B5" w:rsidRDefault="008C7CF7">
      <w:pPr>
        <w:pStyle w:val="Tekstpodstawowy"/>
        <w:spacing w:line="276" w:lineRule="auto"/>
        <w:rPr>
          <w:rFonts w:asciiTheme="minorHAnsi" w:hAnsiTheme="minorHAnsi" w:cstheme="minorHAnsi"/>
        </w:rPr>
        <w:pPrChange w:id="1757" w:author="Sławomir Szałajko" w:date="2022-06-14T13:10:00Z">
          <w:pPr>
            <w:pStyle w:val="Tekstpodstawowy"/>
            <w:spacing w:line="276" w:lineRule="auto"/>
            <w:ind w:left="258"/>
          </w:pPr>
        </w:pPrChange>
      </w:pPr>
      <w:r w:rsidRPr="009701B5">
        <w:rPr>
          <w:rFonts w:asciiTheme="minorHAnsi" w:hAnsiTheme="minorHAnsi" w:cstheme="minorHAnsi"/>
        </w:rPr>
        <w:t>....................................................................................................................................................................</w:t>
      </w:r>
    </w:p>
    <w:p w14:paraId="34B85C47" w14:textId="77777777" w:rsidR="00F7208E" w:rsidRPr="009701B5" w:rsidRDefault="008C7CF7">
      <w:pPr>
        <w:spacing w:line="276" w:lineRule="auto"/>
        <w:rPr>
          <w:rFonts w:asciiTheme="minorHAnsi" w:hAnsiTheme="minorHAnsi" w:cstheme="minorHAnsi"/>
          <w:i/>
        </w:rPr>
        <w:pPrChange w:id="1758" w:author="Sławomir Szałajko" w:date="2022-06-14T13:10:00Z">
          <w:pPr>
            <w:spacing w:line="276" w:lineRule="auto"/>
            <w:ind w:left="258"/>
          </w:pPr>
        </w:pPrChange>
      </w:pPr>
      <w:r w:rsidRPr="009701B5">
        <w:rPr>
          <w:rFonts w:asciiTheme="minorHAnsi" w:hAnsiTheme="minorHAnsi" w:cstheme="minorHAnsi"/>
          <w:i/>
        </w:rPr>
        <w:t>(pełna nazwa/firma, adres, w zależności od podmiotu: NIP/PESEL, KRS/</w:t>
      </w:r>
      <w:proofErr w:type="spellStart"/>
      <w:r w:rsidRPr="009701B5">
        <w:rPr>
          <w:rFonts w:asciiTheme="minorHAnsi" w:hAnsiTheme="minorHAnsi" w:cstheme="minorHAnsi"/>
          <w:i/>
        </w:rPr>
        <w:t>CEiDG</w:t>
      </w:r>
      <w:proofErr w:type="spellEnd"/>
      <w:r w:rsidRPr="009701B5">
        <w:rPr>
          <w:rFonts w:asciiTheme="minorHAnsi" w:hAnsiTheme="minorHAnsi" w:cstheme="minorHAnsi"/>
          <w:i/>
        </w:rPr>
        <w:t>)</w:t>
      </w:r>
    </w:p>
    <w:p w14:paraId="1FB8E942" w14:textId="77777777" w:rsidR="00F7208E" w:rsidRPr="009701B5" w:rsidRDefault="00F7208E" w:rsidP="009701B5">
      <w:pPr>
        <w:pStyle w:val="Tekstpodstawowy"/>
        <w:spacing w:line="276" w:lineRule="auto"/>
        <w:rPr>
          <w:rFonts w:asciiTheme="minorHAnsi" w:hAnsiTheme="minorHAnsi" w:cstheme="minorHAnsi"/>
          <w:i/>
        </w:rPr>
      </w:pPr>
    </w:p>
    <w:p w14:paraId="14FE859E" w14:textId="77777777" w:rsidR="00F7208E" w:rsidRPr="009701B5" w:rsidRDefault="008C7CF7">
      <w:pPr>
        <w:pStyle w:val="Tekstpodstawowy"/>
        <w:spacing w:line="276" w:lineRule="auto"/>
        <w:rPr>
          <w:rFonts w:asciiTheme="minorHAnsi" w:hAnsiTheme="minorHAnsi" w:cstheme="minorHAnsi"/>
        </w:rPr>
        <w:pPrChange w:id="1759" w:author="Sławomir Szałajko" w:date="2022-06-14T13:10:00Z">
          <w:pPr>
            <w:pStyle w:val="Tekstpodstawowy"/>
            <w:spacing w:line="276" w:lineRule="auto"/>
            <w:ind w:left="258"/>
          </w:pPr>
        </w:pPrChange>
      </w:pPr>
      <w:r w:rsidRPr="009701B5">
        <w:rPr>
          <w:rFonts w:asciiTheme="minorHAnsi" w:hAnsiTheme="minorHAnsi" w:cstheme="minorHAnsi"/>
        </w:rPr>
        <w:t>reprezentowany przez:</w:t>
      </w:r>
    </w:p>
    <w:p w14:paraId="0358CAC1" w14:textId="77777777" w:rsidR="00F7208E" w:rsidRPr="009701B5" w:rsidRDefault="008C7CF7">
      <w:pPr>
        <w:pStyle w:val="Tekstpodstawowy"/>
        <w:spacing w:line="276" w:lineRule="auto"/>
        <w:rPr>
          <w:rFonts w:asciiTheme="minorHAnsi" w:hAnsiTheme="minorHAnsi" w:cstheme="minorHAnsi"/>
        </w:rPr>
        <w:pPrChange w:id="1760" w:author="Sławomir Szałajko" w:date="2022-06-14T13:10:00Z">
          <w:pPr>
            <w:pStyle w:val="Tekstpodstawowy"/>
            <w:spacing w:line="276" w:lineRule="auto"/>
            <w:ind w:left="258"/>
          </w:pPr>
        </w:pPrChange>
      </w:pPr>
      <w:r w:rsidRPr="009701B5">
        <w:rPr>
          <w:rFonts w:asciiTheme="minorHAnsi" w:hAnsiTheme="minorHAnsi" w:cstheme="minorHAnsi"/>
        </w:rPr>
        <w:t>……………………………………………………………………………………………………………</w:t>
      </w:r>
    </w:p>
    <w:p w14:paraId="0067051D" w14:textId="77777777" w:rsidR="00F7208E" w:rsidRPr="009701B5" w:rsidRDefault="008C7CF7">
      <w:pPr>
        <w:spacing w:line="276" w:lineRule="auto"/>
        <w:rPr>
          <w:rFonts w:asciiTheme="minorHAnsi" w:hAnsiTheme="minorHAnsi" w:cstheme="minorHAnsi"/>
          <w:i/>
        </w:rPr>
        <w:pPrChange w:id="1761" w:author="Sławomir Szałajko" w:date="2022-06-14T13:10:00Z">
          <w:pPr>
            <w:spacing w:line="276" w:lineRule="auto"/>
            <w:ind w:left="258"/>
          </w:pPr>
        </w:pPrChange>
      </w:pPr>
      <w:r w:rsidRPr="009701B5">
        <w:rPr>
          <w:rFonts w:asciiTheme="minorHAnsi" w:hAnsiTheme="minorHAnsi" w:cstheme="minorHAnsi"/>
          <w:i/>
        </w:rPr>
        <w:t>(imię, nazwisko, stanowisko/podstawa do reprezentacji)</w:t>
      </w:r>
    </w:p>
    <w:p w14:paraId="0B3BE974" w14:textId="77777777" w:rsidR="00F7208E" w:rsidRPr="009701B5" w:rsidRDefault="00F7208E" w:rsidP="009701B5">
      <w:pPr>
        <w:pStyle w:val="Tekstpodstawowy"/>
        <w:spacing w:line="276" w:lineRule="auto"/>
        <w:rPr>
          <w:rFonts w:asciiTheme="minorHAnsi" w:hAnsiTheme="minorHAnsi" w:cstheme="minorHAnsi"/>
          <w:i/>
        </w:rPr>
      </w:pPr>
    </w:p>
    <w:p w14:paraId="2B300A8B" w14:textId="70908EDB" w:rsidR="008F5716" w:rsidRPr="009701B5" w:rsidDel="00225B2C" w:rsidRDefault="008F5716">
      <w:pPr>
        <w:pStyle w:val="Tekstpodstawowy"/>
        <w:spacing w:line="276" w:lineRule="auto"/>
        <w:rPr>
          <w:del w:id="1762" w:author="Sławomir Szałajko" w:date="2022-06-14T13:05:00Z"/>
          <w:rFonts w:asciiTheme="minorHAnsi" w:hAnsiTheme="minorHAnsi" w:cstheme="minorHAnsi"/>
          <w:i/>
        </w:rPr>
      </w:pPr>
      <w:r w:rsidRPr="009701B5">
        <w:rPr>
          <w:rFonts w:asciiTheme="minorHAnsi" w:hAnsiTheme="minorHAnsi" w:cstheme="minorHAnsi"/>
          <w:i/>
        </w:rPr>
        <w:t xml:space="preserve">Odpis z właściwego rejestru dostępny jest pod adresem internetowym (art. 274 ust. 4 </w:t>
      </w:r>
      <w:proofErr w:type="spellStart"/>
      <w:r w:rsidRPr="009701B5">
        <w:rPr>
          <w:rFonts w:asciiTheme="minorHAnsi" w:hAnsiTheme="minorHAnsi" w:cstheme="minorHAnsi"/>
          <w:i/>
        </w:rPr>
        <w:t>uPZP</w:t>
      </w:r>
      <w:proofErr w:type="spellEnd"/>
      <w:r w:rsidRPr="009701B5">
        <w:rPr>
          <w:rFonts w:asciiTheme="minorHAnsi" w:hAnsiTheme="minorHAnsi" w:cstheme="minorHAnsi"/>
          <w:i/>
        </w:rPr>
        <w:t xml:space="preserve">): </w:t>
      </w:r>
    </w:p>
    <w:p w14:paraId="1477B84C" w14:textId="661A2633" w:rsidR="00F7208E" w:rsidRPr="009701B5" w:rsidRDefault="008F5716" w:rsidP="009701B5">
      <w:pPr>
        <w:pStyle w:val="Tekstpodstawowy"/>
        <w:spacing w:line="276" w:lineRule="auto"/>
        <w:rPr>
          <w:rFonts w:asciiTheme="minorHAnsi" w:hAnsiTheme="minorHAnsi" w:cstheme="minorHAnsi"/>
          <w:i/>
        </w:rPr>
      </w:pPr>
      <w:del w:id="1763" w:author="Sławomir Szałajko" w:date="2022-06-14T13:05:00Z">
        <w:r w:rsidRPr="009701B5" w:rsidDel="00225B2C">
          <w:rPr>
            <w:rFonts w:asciiTheme="minorHAnsi" w:hAnsiTheme="minorHAnsi" w:cstheme="minorHAnsi"/>
            <w:i/>
          </w:rPr>
          <w:delText>……………………………………………………………………….</w:delText>
        </w:r>
      </w:del>
    </w:p>
    <w:p w14:paraId="4FE60375" w14:textId="77777777" w:rsidR="00F7208E" w:rsidRPr="009701B5" w:rsidRDefault="00F7208E" w:rsidP="009701B5">
      <w:pPr>
        <w:pStyle w:val="Tekstpodstawowy"/>
        <w:spacing w:line="276" w:lineRule="auto"/>
        <w:rPr>
          <w:rFonts w:asciiTheme="minorHAnsi" w:hAnsiTheme="minorHAnsi" w:cstheme="minorHAnsi"/>
          <w:i/>
        </w:rPr>
      </w:pPr>
    </w:p>
    <w:p w14:paraId="461F7183" w14:textId="7741234A" w:rsidR="00F7208E" w:rsidRPr="009701B5" w:rsidRDefault="008C7CF7" w:rsidP="009701B5">
      <w:pPr>
        <w:spacing w:line="276" w:lineRule="auto"/>
        <w:ind w:left="749" w:right="610"/>
        <w:jc w:val="center"/>
        <w:rPr>
          <w:rFonts w:asciiTheme="minorHAnsi" w:hAnsiTheme="minorHAnsi" w:cstheme="minorHAnsi"/>
          <w:b/>
        </w:rPr>
      </w:pPr>
      <w:r w:rsidRPr="009701B5">
        <w:rPr>
          <w:rFonts w:asciiTheme="minorHAnsi" w:hAnsiTheme="minorHAnsi" w:cstheme="minorHAnsi"/>
          <w:b/>
          <w:u w:val="thick"/>
        </w:rPr>
        <w:t>OŚWIADCZENIE WYKONAWCY</w:t>
      </w:r>
      <w:r w:rsidR="006141C2" w:rsidRPr="009701B5">
        <w:rPr>
          <w:rStyle w:val="Odwoanieprzypisudolnego"/>
          <w:rFonts w:asciiTheme="minorHAnsi" w:hAnsiTheme="minorHAnsi" w:cstheme="minorHAnsi"/>
          <w:b/>
          <w:u w:val="thick"/>
        </w:rPr>
        <w:footnoteReference w:id="6"/>
      </w:r>
    </w:p>
    <w:p w14:paraId="3F529431" w14:textId="77777777" w:rsidR="00F7208E" w:rsidRPr="009701B5" w:rsidRDefault="008C7CF7" w:rsidP="009701B5">
      <w:pPr>
        <w:spacing w:line="276" w:lineRule="auto"/>
        <w:ind w:left="749" w:right="610"/>
        <w:jc w:val="center"/>
        <w:rPr>
          <w:rFonts w:asciiTheme="minorHAnsi" w:hAnsiTheme="minorHAnsi" w:cstheme="minorHAnsi"/>
        </w:rPr>
      </w:pPr>
      <w:r w:rsidRPr="009701B5">
        <w:rPr>
          <w:rFonts w:asciiTheme="minorHAnsi" w:hAnsiTheme="minorHAnsi" w:cstheme="minorHAnsi"/>
          <w:b/>
        </w:rPr>
        <w:t>składane na podstawie art. 125 ust. 1</w:t>
      </w:r>
      <w:r w:rsidRPr="009701B5">
        <w:rPr>
          <w:rFonts w:asciiTheme="minorHAnsi" w:hAnsiTheme="minorHAnsi" w:cstheme="minorHAnsi"/>
        </w:rPr>
        <w:t xml:space="preserve"> ustawy z dnia 11 września 2019 r.</w:t>
      </w:r>
    </w:p>
    <w:p w14:paraId="5E0C0154" w14:textId="77777777" w:rsidR="00F7208E" w:rsidRPr="009701B5" w:rsidRDefault="008C7CF7" w:rsidP="009701B5">
      <w:pPr>
        <w:pStyle w:val="Tekstpodstawowy"/>
        <w:spacing w:line="276" w:lineRule="auto"/>
        <w:ind w:left="749" w:right="611"/>
        <w:jc w:val="center"/>
        <w:rPr>
          <w:rFonts w:asciiTheme="minorHAnsi" w:hAnsiTheme="minorHAnsi" w:cstheme="minorHAnsi"/>
        </w:rPr>
      </w:pPr>
      <w:r w:rsidRPr="009701B5">
        <w:rPr>
          <w:rFonts w:asciiTheme="minorHAnsi" w:hAnsiTheme="minorHAnsi" w:cstheme="minorHAnsi"/>
        </w:rPr>
        <w:t xml:space="preserve">Prawo zamówień publicznych (dalej jako: </w:t>
      </w:r>
      <w:proofErr w:type="spellStart"/>
      <w:r w:rsidRPr="009701B5">
        <w:rPr>
          <w:rFonts w:asciiTheme="minorHAnsi" w:hAnsiTheme="minorHAnsi" w:cstheme="minorHAnsi"/>
        </w:rPr>
        <w:t>Pzp</w:t>
      </w:r>
      <w:proofErr w:type="spellEnd"/>
      <w:r w:rsidRPr="009701B5">
        <w:rPr>
          <w:rFonts w:asciiTheme="minorHAnsi" w:hAnsiTheme="minorHAnsi" w:cstheme="minorHAnsi"/>
        </w:rPr>
        <w:t>)</w:t>
      </w:r>
    </w:p>
    <w:p w14:paraId="0D9BD214" w14:textId="77777777" w:rsidR="00F7208E" w:rsidRPr="009701B5" w:rsidRDefault="00F7208E" w:rsidP="009701B5">
      <w:pPr>
        <w:pStyle w:val="Tekstpodstawowy"/>
        <w:spacing w:line="276" w:lineRule="auto"/>
        <w:rPr>
          <w:rFonts w:asciiTheme="minorHAnsi" w:hAnsiTheme="minorHAnsi" w:cstheme="minorHAnsi"/>
        </w:rPr>
      </w:pPr>
    </w:p>
    <w:p w14:paraId="2CFE0770" w14:textId="77777777" w:rsidR="00F7208E" w:rsidRPr="009701B5" w:rsidRDefault="008C7CF7" w:rsidP="009701B5">
      <w:pPr>
        <w:pStyle w:val="Tekstpodstawowy"/>
        <w:spacing w:line="276" w:lineRule="auto"/>
        <w:ind w:left="749" w:right="613"/>
        <w:jc w:val="center"/>
        <w:rPr>
          <w:rFonts w:asciiTheme="minorHAnsi" w:hAnsiTheme="minorHAnsi" w:cstheme="minorHAnsi"/>
        </w:rPr>
      </w:pPr>
      <w:r w:rsidRPr="009701B5">
        <w:rPr>
          <w:rFonts w:asciiTheme="minorHAnsi" w:hAnsiTheme="minorHAnsi" w:cstheme="minorHAnsi"/>
          <w:u w:val="single"/>
        </w:rPr>
        <w:t>DOTYCZĄCE PODSTAW WYKLUCZENIA Z POSTĘPOWANIA</w:t>
      </w:r>
    </w:p>
    <w:p w14:paraId="616C5D5B" w14:textId="1BFA27C5" w:rsidR="00F7208E" w:rsidRPr="009701B5" w:rsidRDefault="008C7CF7" w:rsidP="001C1C34">
      <w:pPr>
        <w:spacing w:line="276" w:lineRule="auto"/>
        <w:jc w:val="both"/>
        <w:rPr>
          <w:rFonts w:asciiTheme="minorHAnsi" w:hAnsiTheme="minorHAnsi" w:cstheme="minorHAnsi"/>
          <w:b/>
          <w:i/>
          <w:iCs/>
        </w:rPr>
      </w:pPr>
      <w:r w:rsidRPr="009701B5">
        <w:rPr>
          <w:rFonts w:asciiTheme="minorHAnsi" w:hAnsiTheme="minorHAnsi" w:cstheme="minorHAnsi"/>
        </w:rPr>
        <w:t xml:space="preserve">Na potrzeby postępowania o udzielenie zamówienia publicznego pn. </w:t>
      </w:r>
      <w:bookmarkStart w:id="1764" w:name="_Hlk96338178"/>
      <w:ins w:id="1765" w:author="Sławomir Szałajko" w:date="2022-06-14T13:07:00Z">
        <w:r w:rsidR="009701B5" w:rsidRPr="009701B5">
          <w:rPr>
            <w:rFonts w:asciiTheme="minorHAnsi" w:hAnsiTheme="minorHAnsi" w:cstheme="minorHAnsi"/>
            <w:b/>
            <w:bCs/>
          </w:rPr>
          <w:t>organizację i przeprowadzenie szkolenia dla kierowników/naczelników oraz ich zastępców z zakresu oceny okresowej pracowników oraz przeprowadzania rozmów oceniających, w tym zapewnienie usługi szkoleniowej, sali oraz usługi gastronomicznej</w:t>
        </w:r>
      </w:ins>
      <w:r w:rsidR="009B77ED" w:rsidRPr="009701B5">
        <w:rPr>
          <w:rFonts w:asciiTheme="minorHAnsi" w:hAnsiTheme="minorHAnsi" w:cstheme="minorHAnsi"/>
          <w:b/>
          <w:i/>
        </w:rPr>
        <w:t xml:space="preserve">, </w:t>
      </w:r>
      <w:r w:rsidR="00E6016B" w:rsidRPr="001C1C34">
        <w:rPr>
          <w:rFonts w:asciiTheme="minorHAnsi" w:hAnsiTheme="minorHAnsi" w:cstheme="minorHAnsi"/>
          <w:bCs/>
        </w:rPr>
        <w:t>n</w:t>
      </w:r>
      <w:r w:rsidR="00175306" w:rsidRPr="001C1C34">
        <w:rPr>
          <w:rFonts w:asciiTheme="minorHAnsi" w:hAnsiTheme="minorHAnsi" w:cstheme="minorHAnsi"/>
          <w:bCs/>
        </w:rPr>
        <w:t>umer</w:t>
      </w:r>
      <w:r w:rsidR="00E6016B" w:rsidRPr="001C1C34">
        <w:rPr>
          <w:rFonts w:asciiTheme="minorHAnsi" w:hAnsiTheme="minorHAnsi" w:cstheme="minorHAnsi"/>
          <w:bCs/>
        </w:rPr>
        <w:t xml:space="preserve"> postępowania</w:t>
      </w:r>
      <w:r w:rsidR="00E6016B" w:rsidRPr="009701B5">
        <w:rPr>
          <w:rFonts w:asciiTheme="minorHAnsi" w:hAnsiTheme="minorHAnsi" w:cstheme="minorHAnsi"/>
          <w:b/>
        </w:rPr>
        <w:t xml:space="preserve"> WA.263.</w:t>
      </w:r>
      <w:r w:rsidR="009B77ED" w:rsidRPr="009701B5">
        <w:rPr>
          <w:rFonts w:asciiTheme="minorHAnsi" w:hAnsiTheme="minorHAnsi" w:cstheme="minorHAnsi"/>
          <w:b/>
        </w:rPr>
        <w:t>1</w:t>
      </w:r>
      <w:ins w:id="1766" w:author="Sławomir Szałajko" w:date="2022-06-14T13:08:00Z">
        <w:r w:rsidR="009701B5" w:rsidRPr="009701B5">
          <w:rPr>
            <w:rFonts w:asciiTheme="minorHAnsi" w:hAnsiTheme="minorHAnsi" w:cstheme="minorHAnsi"/>
            <w:b/>
          </w:rPr>
          <w:t>5</w:t>
        </w:r>
      </w:ins>
      <w:del w:id="1767" w:author="Sławomir Szałajko" w:date="2022-06-14T13:08:00Z">
        <w:r w:rsidR="009B77ED" w:rsidRPr="009701B5" w:rsidDel="009701B5">
          <w:rPr>
            <w:rFonts w:asciiTheme="minorHAnsi" w:hAnsiTheme="minorHAnsi" w:cstheme="minorHAnsi"/>
            <w:b/>
          </w:rPr>
          <w:delText>2</w:delText>
        </w:r>
      </w:del>
      <w:r w:rsidR="00E6016B" w:rsidRPr="009701B5">
        <w:rPr>
          <w:rFonts w:asciiTheme="minorHAnsi" w:hAnsiTheme="minorHAnsi" w:cstheme="minorHAnsi"/>
          <w:b/>
        </w:rPr>
        <w:t>.2022.</w:t>
      </w:r>
      <w:ins w:id="1768" w:author="Sławomir Szałajko" w:date="2022-06-14T13:08:00Z">
        <w:r w:rsidR="009701B5" w:rsidRPr="009701B5">
          <w:rPr>
            <w:rFonts w:asciiTheme="minorHAnsi" w:hAnsiTheme="minorHAnsi" w:cstheme="minorHAnsi"/>
            <w:b/>
          </w:rPr>
          <w:t>SSz</w:t>
        </w:r>
        <w:r w:rsidR="009701B5" w:rsidRPr="009701B5">
          <w:rPr>
            <w:rFonts w:asciiTheme="minorHAnsi" w:hAnsiTheme="minorHAnsi" w:cstheme="minorHAnsi"/>
            <w:i/>
          </w:rPr>
          <w:t xml:space="preserve"> </w:t>
        </w:r>
      </w:ins>
      <w:del w:id="1769" w:author="Sławomir Szałajko" w:date="2022-06-14T13:08:00Z">
        <w:r w:rsidR="00F9799A" w:rsidRPr="009701B5" w:rsidDel="009701B5">
          <w:rPr>
            <w:rFonts w:asciiTheme="minorHAnsi" w:hAnsiTheme="minorHAnsi" w:cstheme="minorHAnsi"/>
            <w:b/>
          </w:rPr>
          <w:delText xml:space="preserve"> </w:delText>
        </w:r>
        <w:r w:rsidRPr="009701B5" w:rsidDel="009701B5">
          <w:rPr>
            <w:rFonts w:asciiTheme="minorHAnsi" w:hAnsiTheme="minorHAnsi" w:cstheme="minorHAnsi"/>
            <w:i/>
          </w:rPr>
          <w:delText>(</w:delText>
        </w:r>
        <w:bookmarkEnd w:id="1764"/>
        <w:r w:rsidRPr="009701B5" w:rsidDel="009701B5">
          <w:rPr>
            <w:rFonts w:asciiTheme="minorHAnsi" w:hAnsiTheme="minorHAnsi" w:cstheme="minorHAnsi"/>
            <w:i/>
          </w:rPr>
          <w:delText>nazwa postępowania)</w:delText>
        </w:r>
        <w:r w:rsidRPr="009701B5" w:rsidDel="009701B5">
          <w:rPr>
            <w:rFonts w:asciiTheme="minorHAnsi" w:hAnsiTheme="minorHAnsi" w:cstheme="minorHAnsi"/>
          </w:rPr>
          <w:delText xml:space="preserve">, (oznaczenie sprawy </w:delText>
        </w:r>
        <w:r w:rsidR="0069014C" w:rsidRPr="009701B5" w:rsidDel="009701B5">
          <w:rPr>
            <w:rFonts w:asciiTheme="minorHAnsi" w:hAnsiTheme="minorHAnsi" w:cstheme="minorHAnsi"/>
          </w:rPr>
          <w:delText xml:space="preserve">nr </w:delText>
        </w:r>
        <w:r w:rsidR="009410A1" w:rsidRPr="009701B5" w:rsidDel="009701B5">
          <w:rPr>
            <w:rFonts w:asciiTheme="minorHAnsi" w:hAnsiTheme="minorHAnsi" w:cstheme="minorHAnsi"/>
          </w:rPr>
          <w:delText>WA.263</w:delText>
        </w:r>
        <w:r w:rsidR="00A2773D" w:rsidRPr="009701B5" w:rsidDel="009701B5">
          <w:rPr>
            <w:rFonts w:asciiTheme="minorHAnsi" w:hAnsiTheme="minorHAnsi" w:cstheme="minorHAnsi"/>
          </w:rPr>
          <w:delText>.</w:delText>
        </w:r>
        <w:r w:rsidR="004B0675" w:rsidRPr="009701B5" w:rsidDel="009701B5">
          <w:rPr>
            <w:rFonts w:asciiTheme="minorHAnsi" w:hAnsiTheme="minorHAnsi" w:cstheme="minorHAnsi"/>
          </w:rPr>
          <w:delText>12</w:delText>
        </w:r>
        <w:r w:rsidR="009410A1" w:rsidRPr="009701B5" w:rsidDel="009701B5">
          <w:rPr>
            <w:rFonts w:asciiTheme="minorHAnsi" w:hAnsiTheme="minorHAnsi" w:cstheme="minorHAnsi"/>
          </w:rPr>
          <w:delText>.202</w:delText>
        </w:r>
        <w:r w:rsidR="00E6016B" w:rsidRPr="009701B5" w:rsidDel="009701B5">
          <w:rPr>
            <w:rFonts w:asciiTheme="minorHAnsi" w:hAnsiTheme="minorHAnsi" w:cstheme="minorHAnsi"/>
          </w:rPr>
          <w:delText>2</w:delText>
        </w:r>
        <w:r w:rsidR="009410A1" w:rsidRPr="009701B5" w:rsidDel="009701B5">
          <w:rPr>
            <w:rFonts w:asciiTheme="minorHAnsi" w:hAnsiTheme="minorHAnsi" w:cstheme="minorHAnsi"/>
          </w:rPr>
          <w:delText>.</w:delText>
        </w:r>
        <w:r w:rsidR="004B0675" w:rsidRPr="009701B5" w:rsidDel="009701B5">
          <w:rPr>
            <w:rFonts w:asciiTheme="minorHAnsi" w:hAnsiTheme="minorHAnsi" w:cstheme="minorHAnsi"/>
          </w:rPr>
          <w:delText>DP</w:delText>
        </w:r>
        <w:r w:rsidRPr="009701B5" w:rsidDel="009701B5">
          <w:rPr>
            <w:rFonts w:asciiTheme="minorHAnsi" w:hAnsiTheme="minorHAnsi" w:cstheme="minorHAnsi"/>
          </w:rPr>
          <w:delText xml:space="preserve">) </w:delText>
        </w:r>
      </w:del>
      <w:r w:rsidRPr="009701B5">
        <w:rPr>
          <w:rFonts w:asciiTheme="minorHAnsi" w:hAnsiTheme="minorHAnsi" w:cstheme="minorHAnsi"/>
        </w:rPr>
        <w:t xml:space="preserve">prowadzonego przez </w:t>
      </w:r>
      <w:r w:rsidR="0069014C" w:rsidRPr="009701B5">
        <w:rPr>
          <w:rFonts w:asciiTheme="minorHAnsi" w:hAnsiTheme="minorHAnsi" w:cstheme="minorHAnsi"/>
        </w:rPr>
        <w:t>Centrum Projektów Europejskich (CPE</w:t>
      </w:r>
      <w:r w:rsidRPr="009701B5">
        <w:rPr>
          <w:rFonts w:asciiTheme="minorHAnsi" w:hAnsiTheme="minorHAnsi" w:cstheme="minorHAnsi"/>
        </w:rPr>
        <w:t>), z siedzibą w Warszawie (</w:t>
      </w:r>
      <w:r w:rsidR="0069014C" w:rsidRPr="009701B5">
        <w:rPr>
          <w:rFonts w:asciiTheme="minorHAnsi" w:hAnsiTheme="minorHAnsi" w:cstheme="minorHAnsi"/>
        </w:rPr>
        <w:t>02-672</w:t>
      </w:r>
      <w:r w:rsidRPr="009701B5">
        <w:rPr>
          <w:rFonts w:asciiTheme="minorHAnsi" w:hAnsiTheme="minorHAnsi" w:cstheme="minorHAnsi"/>
        </w:rPr>
        <w:t xml:space="preserve">), przy ul. </w:t>
      </w:r>
      <w:r w:rsidR="0069014C" w:rsidRPr="009701B5">
        <w:rPr>
          <w:rFonts w:asciiTheme="minorHAnsi" w:hAnsiTheme="minorHAnsi" w:cstheme="minorHAnsi"/>
        </w:rPr>
        <w:t>Domaniewskiej 39a</w:t>
      </w:r>
      <w:r w:rsidRPr="009701B5">
        <w:rPr>
          <w:rFonts w:asciiTheme="minorHAnsi" w:hAnsiTheme="minorHAnsi" w:cstheme="minorHAnsi"/>
        </w:rPr>
        <w:t xml:space="preserve"> (NIP: </w:t>
      </w:r>
      <w:r w:rsidR="0069014C" w:rsidRPr="009701B5">
        <w:rPr>
          <w:rFonts w:asciiTheme="minorHAnsi" w:hAnsiTheme="minorHAnsi" w:cstheme="minorHAnsi"/>
        </w:rPr>
        <w:t>701-015-88-87</w:t>
      </w:r>
      <w:r w:rsidRPr="009701B5">
        <w:rPr>
          <w:rFonts w:asciiTheme="minorHAnsi" w:hAnsiTheme="minorHAnsi" w:cstheme="minorHAnsi"/>
        </w:rPr>
        <w:t xml:space="preserve">, REGON: </w:t>
      </w:r>
      <w:r w:rsidR="0069014C" w:rsidRPr="009701B5">
        <w:rPr>
          <w:rFonts w:asciiTheme="minorHAnsi" w:hAnsiTheme="minorHAnsi" w:cstheme="minorHAnsi"/>
        </w:rPr>
        <w:t>141681456</w:t>
      </w:r>
      <w:r w:rsidRPr="009701B5">
        <w:rPr>
          <w:rFonts w:asciiTheme="minorHAnsi" w:hAnsiTheme="minorHAnsi" w:cstheme="minorHAnsi"/>
        </w:rPr>
        <w:t>)</w:t>
      </w:r>
      <w:r w:rsidRPr="009701B5">
        <w:rPr>
          <w:rFonts w:asciiTheme="minorHAnsi" w:hAnsiTheme="minorHAnsi" w:cstheme="minorHAnsi"/>
          <w:i/>
        </w:rPr>
        <w:t xml:space="preserve">, </w:t>
      </w:r>
      <w:r w:rsidRPr="009701B5">
        <w:rPr>
          <w:rFonts w:asciiTheme="minorHAnsi" w:hAnsiTheme="minorHAnsi" w:cstheme="minorHAnsi"/>
        </w:rPr>
        <w:t xml:space="preserve">oświadczam, że </w:t>
      </w:r>
      <w:ins w:id="1770" w:author="Barbara Skoczeń" w:date="2022-06-23T09:45:00Z">
        <w:r w:rsidR="000834CD" w:rsidRPr="000834CD">
          <w:rPr>
            <w:rFonts w:asciiTheme="minorHAnsi" w:hAnsiTheme="minorHAnsi" w:cstheme="minorHAnsi"/>
            <w:u w:val="single"/>
            <w:rPrChange w:id="1771" w:author="Barbara Skoczeń" w:date="2022-06-23T09:45:00Z">
              <w:rPr>
                <w:rFonts w:asciiTheme="minorHAnsi" w:hAnsiTheme="minorHAnsi" w:cstheme="minorHAnsi"/>
              </w:rPr>
            </w:rPrChange>
          </w:rPr>
          <w:t xml:space="preserve">podlegam/ </w:t>
        </w:r>
      </w:ins>
      <w:r w:rsidRPr="000834CD">
        <w:rPr>
          <w:rFonts w:asciiTheme="minorHAnsi" w:hAnsiTheme="minorHAnsi" w:cstheme="minorHAnsi"/>
          <w:u w:val="single"/>
          <w:rPrChange w:id="1772" w:author="Barbara Skoczeń" w:date="2022-06-23T09:45:00Z">
            <w:rPr>
              <w:rFonts w:asciiTheme="minorHAnsi" w:hAnsiTheme="minorHAnsi" w:cstheme="minorHAnsi"/>
            </w:rPr>
          </w:rPrChange>
        </w:rPr>
        <w:t>nie podlegam</w:t>
      </w:r>
      <w:r w:rsidRPr="009701B5">
        <w:rPr>
          <w:rFonts w:asciiTheme="minorHAnsi" w:hAnsiTheme="minorHAnsi" w:cstheme="minorHAnsi"/>
        </w:rPr>
        <w:t xml:space="preserve"> wykluczeniu z postępowania na podstawie art. 108 ust. 1 ustawy </w:t>
      </w:r>
      <w:proofErr w:type="spellStart"/>
      <w:r w:rsidRPr="009701B5">
        <w:rPr>
          <w:rFonts w:asciiTheme="minorHAnsi" w:hAnsiTheme="minorHAnsi" w:cstheme="minorHAnsi"/>
        </w:rPr>
        <w:t>Pzp</w:t>
      </w:r>
      <w:proofErr w:type="spellEnd"/>
      <w:r w:rsidR="00E529F5" w:rsidRPr="009701B5">
        <w:rPr>
          <w:rFonts w:asciiTheme="minorHAnsi" w:hAnsiTheme="minorHAnsi" w:cstheme="minorHAnsi"/>
        </w:rPr>
        <w:t xml:space="preserve"> </w:t>
      </w:r>
      <w:r w:rsidR="009B77ED" w:rsidRPr="009701B5">
        <w:rPr>
          <w:rFonts w:asciiTheme="minorHAnsi" w:hAnsiTheme="minorHAnsi" w:cstheme="minorHAnsi"/>
        </w:rPr>
        <w:t>oraz na podstawie art. 7 ust. 1  ustawy z dnia 13 kwietnia 2022 r. o szczególnych rozwiązaniach w zakresie przeciwdziałania wspieraniu agresji na Ukrainę oraz służących ochronie bezpieczeństwa narodowego (Dz.U. z 2022 r., poz. 835).</w:t>
      </w:r>
    </w:p>
    <w:p w14:paraId="15464FF1" w14:textId="77777777" w:rsidR="00F7208E" w:rsidRPr="009701B5" w:rsidRDefault="00F7208E" w:rsidP="009701B5">
      <w:pPr>
        <w:pStyle w:val="Tekstpodstawowy"/>
        <w:spacing w:line="276" w:lineRule="auto"/>
        <w:rPr>
          <w:rFonts w:asciiTheme="minorHAnsi" w:hAnsiTheme="minorHAnsi" w:cstheme="minorHAnsi"/>
        </w:rPr>
      </w:pPr>
    </w:p>
    <w:p w14:paraId="19ED13FB" w14:textId="77777777" w:rsidR="00F76A9E" w:rsidRPr="009701B5" w:rsidRDefault="008C7CF7"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Oświadczam, że zachodzą w stosunku do mnie podstawy wykluczenia z postępowania na podstawie </w:t>
      </w:r>
      <w:r w:rsidR="00F76A9E" w:rsidRPr="009701B5">
        <w:rPr>
          <w:rFonts w:asciiTheme="minorHAnsi" w:hAnsiTheme="minorHAnsi" w:cstheme="minorHAnsi"/>
        </w:rPr>
        <w:t>art.</w:t>
      </w:r>
    </w:p>
    <w:p w14:paraId="4911A9CF" w14:textId="70415FCF" w:rsidR="00F7208E" w:rsidRPr="009701B5" w:rsidRDefault="00F76A9E" w:rsidP="001C1C34">
      <w:pPr>
        <w:pStyle w:val="Tekstpodstawowy"/>
        <w:spacing w:line="276" w:lineRule="auto"/>
        <w:jc w:val="both"/>
        <w:rPr>
          <w:rFonts w:asciiTheme="minorHAnsi" w:hAnsiTheme="minorHAnsi" w:cstheme="minorHAnsi"/>
        </w:rPr>
      </w:pPr>
      <w:r w:rsidRPr="009701B5">
        <w:rPr>
          <w:rFonts w:asciiTheme="minorHAnsi" w:hAnsiTheme="minorHAnsi" w:cstheme="minorHAnsi"/>
        </w:rPr>
        <w:t xml:space="preserve">…………. ustawy </w:t>
      </w:r>
      <w:proofErr w:type="spellStart"/>
      <w:r w:rsidRPr="009701B5">
        <w:rPr>
          <w:rFonts w:asciiTheme="minorHAnsi" w:hAnsiTheme="minorHAnsi" w:cstheme="minorHAnsi"/>
        </w:rPr>
        <w:t>Pzp</w:t>
      </w:r>
      <w:proofErr w:type="spellEnd"/>
      <w:r w:rsidRPr="009701B5">
        <w:rPr>
          <w:rFonts w:asciiTheme="minorHAnsi" w:hAnsiTheme="minorHAnsi" w:cstheme="minorHAnsi"/>
        </w:rPr>
        <w:t xml:space="preserve"> </w:t>
      </w:r>
      <w:r w:rsidRPr="009701B5">
        <w:rPr>
          <w:rFonts w:asciiTheme="minorHAnsi" w:hAnsiTheme="minorHAnsi" w:cstheme="minorHAnsi"/>
          <w:i/>
        </w:rPr>
        <w:t xml:space="preserve">(podać mającą zastosowanie podstawę wykluczenia spośród wymienionych w art. 108 ust. 1 pkt ……………………………. ustawy </w:t>
      </w:r>
      <w:proofErr w:type="spellStart"/>
      <w:r w:rsidRPr="009701B5">
        <w:rPr>
          <w:rFonts w:asciiTheme="minorHAnsi" w:hAnsiTheme="minorHAnsi" w:cstheme="minorHAnsi"/>
          <w:i/>
        </w:rPr>
        <w:t>Pzp</w:t>
      </w:r>
      <w:proofErr w:type="spellEnd"/>
      <w:r w:rsidRPr="009701B5">
        <w:rPr>
          <w:rFonts w:asciiTheme="minorHAnsi" w:hAnsiTheme="minorHAnsi" w:cstheme="minorHAnsi"/>
          <w:i/>
        </w:rPr>
        <w:t>).</w:t>
      </w:r>
      <w:r w:rsidR="007A2518" w:rsidRPr="009701B5">
        <w:rPr>
          <w:rFonts w:asciiTheme="minorHAnsi" w:hAnsiTheme="minorHAnsi" w:cstheme="minorHAnsi"/>
          <w:i/>
        </w:rPr>
        <w:t xml:space="preserve"> </w:t>
      </w:r>
      <w:r w:rsidR="008C7CF7" w:rsidRPr="009701B5">
        <w:rPr>
          <w:rFonts w:asciiTheme="minorHAnsi" w:hAnsiTheme="minorHAnsi" w:cstheme="minorHAnsi"/>
        </w:rPr>
        <w:t xml:space="preserve">Jednocześnie oświadczam, że w związku z ww. okolicznością, na podstawie art. 110 ust. 2 ustawy </w:t>
      </w:r>
      <w:proofErr w:type="spellStart"/>
      <w:r w:rsidR="008C7CF7" w:rsidRPr="009701B5">
        <w:rPr>
          <w:rFonts w:asciiTheme="minorHAnsi" w:hAnsiTheme="minorHAnsi" w:cstheme="minorHAnsi"/>
        </w:rPr>
        <w:t>Pzp</w:t>
      </w:r>
      <w:proofErr w:type="spellEnd"/>
      <w:r w:rsidR="008C7CF7" w:rsidRPr="009701B5">
        <w:rPr>
          <w:rFonts w:asciiTheme="minorHAnsi" w:hAnsiTheme="minorHAnsi" w:cstheme="minorHAnsi"/>
        </w:rPr>
        <w:t xml:space="preserve"> podjąłem następujące środki naprawcze:</w:t>
      </w:r>
    </w:p>
    <w:p w14:paraId="45AC4443" w14:textId="7777777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7CC3A4EA" w14:textId="1AC220B7" w:rsidR="00F7208E" w:rsidRPr="009701B5" w:rsidRDefault="008C7CF7" w:rsidP="001C1C34">
      <w:pPr>
        <w:pStyle w:val="Tekstpodstawowy"/>
        <w:spacing w:line="276" w:lineRule="auto"/>
        <w:rPr>
          <w:rFonts w:asciiTheme="minorHAnsi" w:hAnsiTheme="minorHAnsi" w:cstheme="minorHAnsi"/>
        </w:rPr>
      </w:pPr>
      <w:r w:rsidRPr="009701B5">
        <w:rPr>
          <w:rFonts w:asciiTheme="minorHAnsi" w:hAnsiTheme="minorHAnsi" w:cstheme="minorHAnsi"/>
        </w:rPr>
        <w:t>……………………………………………………………………………………………………………</w:t>
      </w:r>
    </w:p>
    <w:p w14:paraId="246DD790" w14:textId="77777777" w:rsidR="000913D4" w:rsidRPr="009701B5" w:rsidRDefault="000913D4" w:rsidP="009701B5">
      <w:pPr>
        <w:pStyle w:val="Tekstpodstawowy"/>
        <w:spacing w:line="276" w:lineRule="auto"/>
        <w:ind w:left="258"/>
        <w:rPr>
          <w:rFonts w:asciiTheme="minorHAnsi" w:hAnsiTheme="minorHAnsi" w:cstheme="minorHAnsi"/>
        </w:rPr>
      </w:pPr>
    </w:p>
    <w:p w14:paraId="60FB9E30"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lastRenderedPageBreak/>
        <w:t>…………….……., dnia</w:t>
      </w:r>
      <w:r w:rsidRPr="009701B5">
        <w:rPr>
          <w:rFonts w:asciiTheme="minorHAnsi" w:hAnsiTheme="minorHAnsi" w:cstheme="minorHAnsi"/>
        </w:rPr>
        <w:tab/>
        <w:t>r.</w:t>
      </w:r>
    </w:p>
    <w:p w14:paraId="2FF0788C" w14:textId="77777777" w:rsidR="00F7208E" w:rsidRPr="009701B5" w:rsidDel="009701B5" w:rsidRDefault="00F7208E">
      <w:pPr>
        <w:pStyle w:val="Tekstpodstawowy"/>
        <w:spacing w:line="276" w:lineRule="auto"/>
        <w:rPr>
          <w:del w:id="1773" w:author="Sławomir Szałajko" w:date="2022-06-14T13:09:00Z"/>
          <w:rFonts w:asciiTheme="minorHAnsi" w:hAnsiTheme="minorHAnsi" w:cstheme="minorHAnsi"/>
        </w:rPr>
      </w:pPr>
    </w:p>
    <w:p w14:paraId="374D55EC" w14:textId="77777777" w:rsidR="00F7208E" w:rsidRPr="009701B5" w:rsidRDefault="00F7208E" w:rsidP="009701B5">
      <w:pPr>
        <w:pStyle w:val="Tekstpodstawowy"/>
        <w:spacing w:line="276" w:lineRule="auto"/>
        <w:rPr>
          <w:rFonts w:asciiTheme="minorHAnsi" w:hAnsiTheme="minorHAnsi" w:cstheme="minorHAnsi"/>
        </w:rPr>
      </w:pPr>
    </w:p>
    <w:p w14:paraId="2CE60804"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0FCE4DA9" w14:textId="77777777" w:rsidR="00F7208E" w:rsidRPr="009701B5" w:rsidDel="009701B5" w:rsidRDefault="008C7CF7">
      <w:pPr>
        <w:spacing w:line="276" w:lineRule="auto"/>
        <w:ind w:left="7122" w:right="116" w:firstLine="836"/>
        <w:jc w:val="right"/>
        <w:rPr>
          <w:del w:id="1774" w:author="Sławomir Szałajko" w:date="2022-06-14T13:09:00Z"/>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195417B9" w14:textId="77777777" w:rsidR="00FC180E" w:rsidRPr="009701B5" w:rsidRDefault="00FC180E">
      <w:pPr>
        <w:spacing w:line="276" w:lineRule="auto"/>
        <w:ind w:left="7122" w:right="116" w:firstLine="836"/>
        <w:jc w:val="right"/>
        <w:rPr>
          <w:rFonts w:asciiTheme="minorHAnsi" w:hAnsiTheme="minorHAnsi" w:cstheme="minorHAnsi"/>
          <w:rPrChange w:id="1775" w:author="Sławomir Szałajko" w:date="2022-06-14T13:10:00Z">
            <w:rPr/>
          </w:rPrChange>
        </w:rPr>
        <w:pPrChange w:id="1776" w:author="Sławomir Szałajko" w:date="2022-06-14T13:10:00Z">
          <w:pPr>
            <w:pStyle w:val="Tekstpodstawowy"/>
            <w:spacing w:line="276" w:lineRule="auto"/>
          </w:pPr>
        </w:pPrChange>
      </w:pPr>
    </w:p>
    <w:p w14:paraId="6F11C6A4" w14:textId="77777777" w:rsidR="00F7208E" w:rsidRPr="009701B5" w:rsidRDefault="008C7CF7" w:rsidP="009701B5">
      <w:pPr>
        <w:pStyle w:val="Tekstpodstawowy"/>
        <w:spacing w:line="276" w:lineRule="auto"/>
        <w:ind w:left="749" w:right="610"/>
        <w:jc w:val="center"/>
        <w:rPr>
          <w:rFonts w:asciiTheme="minorHAnsi" w:hAnsiTheme="minorHAnsi" w:cstheme="minorHAnsi"/>
        </w:rPr>
      </w:pPr>
      <w:r w:rsidRPr="009701B5">
        <w:rPr>
          <w:rFonts w:asciiTheme="minorHAnsi" w:hAnsiTheme="minorHAnsi" w:cstheme="minorHAnsi"/>
          <w:u w:val="single"/>
        </w:rPr>
        <w:t>DOTYCZĄCE SPEŁNIENIA WARUNKÓW UDZIAŁU W POSTĘPOWANIU</w:t>
      </w:r>
    </w:p>
    <w:p w14:paraId="17FE665C" w14:textId="77777777" w:rsidR="00F7208E" w:rsidRPr="009701B5" w:rsidRDefault="00F7208E" w:rsidP="009701B5">
      <w:pPr>
        <w:pStyle w:val="Tekstpodstawowy"/>
        <w:spacing w:line="276" w:lineRule="auto"/>
        <w:rPr>
          <w:rFonts w:asciiTheme="minorHAnsi" w:hAnsiTheme="minorHAnsi" w:cstheme="minorHAnsi"/>
        </w:rPr>
      </w:pPr>
    </w:p>
    <w:p w14:paraId="15A996BD" w14:textId="77777777" w:rsidR="00F7208E" w:rsidRPr="009701B5" w:rsidRDefault="00F7208E" w:rsidP="009701B5">
      <w:pPr>
        <w:pStyle w:val="Tekstpodstawowy"/>
        <w:spacing w:line="276" w:lineRule="auto"/>
        <w:rPr>
          <w:rFonts w:asciiTheme="minorHAnsi" w:hAnsiTheme="minorHAnsi" w:cstheme="minorHAnsi"/>
        </w:rPr>
      </w:pPr>
    </w:p>
    <w:p w14:paraId="260896CC" w14:textId="6D3FF1F0" w:rsidR="00F7208E" w:rsidRPr="009701B5" w:rsidRDefault="008C7CF7">
      <w:pPr>
        <w:spacing w:line="276" w:lineRule="auto"/>
        <w:ind w:right="116"/>
        <w:jc w:val="both"/>
        <w:rPr>
          <w:rFonts w:asciiTheme="minorHAnsi" w:hAnsiTheme="minorHAnsi" w:cstheme="minorHAnsi"/>
        </w:rPr>
        <w:pPrChange w:id="1777" w:author="Sławomir Szałajko" w:date="2022-06-14T13:10:00Z">
          <w:pPr>
            <w:spacing w:line="276" w:lineRule="auto"/>
            <w:ind w:left="258" w:right="116"/>
            <w:jc w:val="both"/>
          </w:pPr>
        </w:pPrChange>
      </w:pPr>
      <w:r w:rsidRPr="009701B5">
        <w:rPr>
          <w:rFonts w:asciiTheme="minorHAnsi" w:hAnsiTheme="minorHAnsi" w:cstheme="minorHAnsi"/>
        </w:rPr>
        <w:t xml:space="preserve">Oświadczam, że spełniam(-my) warunki udziału w postępowaniu </w:t>
      </w:r>
      <w:r w:rsidR="009D1461" w:rsidRPr="009701B5">
        <w:rPr>
          <w:rFonts w:asciiTheme="minorHAnsi" w:hAnsiTheme="minorHAnsi" w:cstheme="minorHAnsi"/>
        </w:rPr>
        <w:t>na</w:t>
      </w:r>
      <w:r w:rsidR="009D1461" w:rsidRPr="009701B5">
        <w:rPr>
          <w:rFonts w:asciiTheme="minorHAnsi" w:hAnsiTheme="minorHAnsi" w:cstheme="minorHAnsi"/>
          <w:b/>
          <w:bCs/>
          <w:rPrChange w:id="1778" w:author="Sławomir Szałajko" w:date="2022-06-14T13:10:00Z">
            <w:rPr>
              <w:rFonts w:asciiTheme="minorHAnsi" w:hAnsiTheme="minorHAnsi" w:cstheme="minorHAnsi"/>
              <w:b/>
              <w:bCs/>
              <w:i/>
              <w:iCs/>
            </w:rPr>
          </w:rPrChange>
        </w:rPr>
        <w:t xml:space="preserve"> </w:t>
      </w:r>
      <w:ins w:id="1779" w:author="Sławomir Szałajko" w:date="2022-06-14T13:09:00Z">
        <w:r w:rsidR="009701B5" w:rsidRPr="009701B5">
          <w:rPr>
            <w:rFonts w:asciiTheme="minorHAnsi" w:hAnsiTheme="minorHAnsi" w:cstheme="minorHAnsi"/>
            <w:b/>
            <w:bCs/>
            <w:rPrChange w:id="1780" w:author="Sławomir Szałajko" w:date="2022-06-14T13:10:00Z">
              <w:rPr>
                <w:rFonts w:asciiTheme="minorHAnsi" w:hAnsiTheme="minorHAnsi" w:cstheme="minorHAnsi"/>
                <w:b/>
                <w:bCs/>
                <w:i/>
                <w:iCs/>
              </w:rPr>
            </w:rPrChange>
          </w:rPr>
          <w:t>organizację i przeprowadzenie szkolenia dla kierowników/naczelników oraz ich zastępców z zakresu oceny okresowej pracowników oraz przeprowadzania rozmów oceniających, w tym zapewnienie usługi szkoleniowej, sali oraz usługi gastronomicznej</w:t>
        </w:r>
      </w:ins>
      <w:r w:rsidR="00FD33C2" w:rsidRPr="009701B5">
        <w:rPr>
          <w:rFonts w:asciiTheme="minorHAnsi" w:hAnsiTheme="minorHAnsi" w:cstheme="minorHAnsi"/>
          <w:b/>
          <w:bCs/>
          <w:rPrChange w:id="1781" w:author="Sławomir Szałajko" w:date="2022-06-14T13:10:00Z">
            <w:rPr>
              <w:rFonts w:asciiTheme="minorHAnsi" w:hAnsiTheme="minorHAnsi" w:cstheme="minorHAnsi"/>
              <w:b/>
              <w:bCs/>
              <w:i/>
              <w:iCs/>
            </w:rPr>
          </w:rPrChange>
        </w:rPr>
        <w:t xml:space="preserve">, </w:t>
      </w:r>
      <w:r w:rsidR="00F9799A" w:rsidRPr="009701B5">
        <w:rPr>
          <w:rFonts w:asciiTheme="minorHAnsi" w:hAnsiTheme="minorHAnsi" w:cstheme="minorHAnsi"/>
          <w:rPrChange w:id="1782" w:author="Sławomir Szałajko" w:date="2022-06-14T13:10:00Z">
            <w:rPr>
              <w:rFonts w:asciiTheme="minorHAnsi" w:hAnsiTheme="minorHAnsi" w:cstheme="minorHAnsi"/>
              <w:b/>
              <w:bCs/>
              <w:i/>
              <w:iCs/>
            </w:rPr>
          </w:rPrChange>
        </w:rPr>
        <w:t>nr postępowania</w:t>
      </w:r>
      <w:r w:rsidR="00F9799A" w:rsidRPr="009701B5">
        <w:rPr>
          <w:rFonts w:asciiTheme="minorHAnsi" w:hAnsiTheme="minorHAnsi" w:cstheme="minorHAnsi"/>
          <w:b/>
          <w:bCs/>
          <w:rPrChange w:id="1783" w:author="Sławomir Szałajko" w:date="2022-06-14T13:10:00Z">
            <w:rPr>
              <w:rFonts w:asciiTheme="minorHAnsi" w:hAnsiTheme="minorHAnsi" w:cstheme="minorHAnsi"/>
              <w:b/>
              <w:bCs/>
              <w:i/>
              <w:iCs/>
            </w:rPr>
          </w:rPrChange>
        </w:rPr>
        <w:t xml:space="preserve"> WA.263.</w:t>
      </w:r>
      <w:r w:rsidR="004A0250" w:rsidRPr="009701B5">
        <w:rPr>
          <w:rFonts w:asciiTheme="minorHAnsi" w:hAnsiTheme="minorHAnsi" w:cstheme="minorHAnsi"/>
          <w:b/>
          <w:bCs/>
          <w:rPrChange w:id="1784" w:author="Sławomir Szałajko" w:date="2022-06-14T13:10:00Z">
            <w:rPr>
              <w:rFonts w:asciiTheme="minorHAnsi" w:hAnsiTheme="minorHAnsi" w:cstheme="minorHAnsi"/>
              <w:b/>
              <w:bCs/>
              <w:i/>
              <w:iCs/>
            </w:rPr>
          </w:rPrChange>
        </w:rPr>
        <w:t>1</w:t>
      </w:r>
      <w:ins w:id="1785" w:author="Sławomir Szałajko" w:date="2022-06-14T13:09:00Z">
        <w:r w:rsidR="009701B5" w:rsidRPr="009701B5">
          <w:rPr>
            <w:rFonts w:asciiTheme="minorHAnsi" w:hAnsiTheme="minorHAnsi" w:cstheme="minorHAnsi"/>
            <w:b/>
            <w:bCs/>
            <w:rPrChange w:id="1786" w:author="Sławomir Szałajko" w:date="2022-06-14T13:10:00Z">
              <w:rPr>
                <w:rFonts w:asciiTheme="minorHAnsi" w:hAnsiTheme="minorHAnsi" w:cstheme="minorHAnsi"/>
                <w:b/>
                <w:bCs/>
                <w:i/>
                <w:iCs/>
              </w:rPr>
            </w:rPrChange>
          </w:rPr>
          <w:t>5</w:t>
        </w:r>
      </w:ins>
      <w:del w:id="1787" w:author="Sławomir Szałajko" w:date="2022-06-14T13:09:00Z">
        <w:r w:rsidR="004A0250" w:rsidRPr="009701B5" w:rsidDel="009701B5">
          <w:rPr>
            <w:rFonts w:asciiTheme="minorHAnsi" w:hAnsiTheme="minorHAnsi" w:cstheme="minorHAnsi"/>
            <w:b/>
            <w:bCs/>
            <w:rPrChange w:id="1788" w:author="Sławomir Szałajko" w:date="2022-06-14T13:10:00Z">
              <w:rPr>
                <w:rFonts w:asciiTheme="minorHAnsi" w:hAnsiTheme="minorHAnsi" w:cstheme="minorHAnsi"/>
                <w:b/>
                <w:bCs/>
                <w:i/>
                <w:iCs/>
              </w:rPr>
            </w:rPrChange>
          </w:rPr>
          <w:delText>2</w:delText>
        </w:r>
      </w:del>
      <w:r w:rsidR="00F9799A" w:rsidRPr="009701B5">
        <w:rPr>
          <w:rFonts w:asciiTheme="minorHAnsi" w:hAnsiTheme="minorHAnsi" w:cstheme="minorHAnsi"/>
          <w:b/>
          <w:bCs/>
          <w:rPrChange w:id="1789" w:author="Sławomir Szałajko" w:date="2022-06-14T13:10:00Z">
            <w:rPr>
              <w:rFonts w:asciiTheme="minorHAnsi" w:hAnsiTheme="minorHAnsi" w:cstheme="minorHAnsi"/>
              <w:b/>
              <w:bCs/>
              <w:i/>
              <w:iCs/>
            </w:rPr>
          </w:rPrChange>
        </w:rPr>
        <w:t>.2022.</w:t>
      </w:r>
      <w:ins w:id="1790" w:author="Sławomir Szałajko" w:date="2022-06-14T13:09:00Z">
        <w:r w:rsidR="009701B5" w:rsidRPr="009701B5">
          <w:rPr>
            <w:rFonts w:asciiTheme="minorHAnsi" w:hAnsiTheme="minorHAnsi" w:cstheme="minorHAnsi"/>
            <w:b/>
            <w:bCs/>
            <w:rPrChange w:id="1791" w:author="Sławomir Szałajko" w:date="2022-06-14T13:10:00Z">
              <w:rPr>
                <w:rFonts w:asciiTheme="minorHAnsi" w:hAnsiTheme="minorHAnsi" w:cstheme="minorHAnsi"/>
                <w:b/>
                <w:bCs/>
                <w:i/>
                <w:iCs/>
              </w:rPr>
            </w:rPrChange>
          </w:rPr>
          <w:t>SSz</w:t>
        </w:r>
      </w:ins>
      <w:r w:rsidR="002F1F13" w:rsidRPr="009701B5">
        <w:rPr>
          <w:rFonts w:asciiTheme="minorHAnsi" w:hAnsiTheme="minorHAnsi" w:cstheme="minorHAnsi"/>
          <w:b/>
        </w:rPr>
        <w:t>,</w:t>
      </w:r>
      <w:r w:rsidRPr="009701B5">
        <w:rPr>
          <w:rFonts w:asciiTheme="minorHAnsi" w:hAnsiTheme="minorHAnsi" w:cstheme="minorHAnsi"/>
          <w:b/>
        </w:rPr>
        <w:t xml:space="preserve"> </w:t>
      </w:r>
      <w:r w:rsidRPr="009701B5">
        <w:rPr>
          <w:rFonts w:asciiTheme="minorHAnsi" w:hAnsiTheme="minorHAnsi" w:cstheme="minorHAnsi"/>
        </w:rPr>
        <w:t xml:space="preserve">dotyczące posiadania zdolności technicznej oraz zawodowej określonej w art. 112 ust. 1 pkt 4 ustawy </w:t>
      </w:r>
      <w:r w:rsidRPr="009701B5">
        <w:rPr>
          <w:rFonts w:asciiTheme="minorHAnsi" w:hAnsiTheme="minorHAnsi" w:cstheme="minorHAnsi"/>
          <w:iCs/>
        </w:rPr>
        <w:t>z dnia 11 września 2019 r. - Prawo zamówień publicznych</w:t>
      </w:r>
      <w:r w:rsidR="00A63242" w:rsidRPr="009701B5">
        <w:rPr>
          <w:rFonts w:asciiTheme="minorHAnsi" w:hAnsiTheme="minorHAnsi" w:cstheme="minorHAnsi"/>
          <w:iCs/>
        </w:rPr>
        <w:t xml:space="preserve">  </w:t>
      </w:r>
      <w:r w:rsidRPr="009701B5">
        <w:rPr>
          <w:rFonts w:asciiTheme="minorHAnsi" w:hAnsiTheme="minorHAnsi" w:cstheme="minorHAnsi"/>
          <w:iCs/>
        </w:rPr>
        <w:t>(Dz. U. z 20</w:t>
      </w:r>
      <w:r w:rsidR="005134A3" w:rsidRPr="009701B5">
        <w:rPr>
          <w:rFonts w:asciiTheme="minorHAnsi" w:hAnsiTheme="minorHAnsi" w:cstheme="minorHAnsi"/>
          <w:iCs/>
        </w:rPr>
        <w:t>2</w:t>
      </w:r>
      <w:r w:rsidRPr="009701B5">
        <w:rPr>
          <w:rFonts w:asciiTheme="minorHAnsi" w:hAnsiTheme="minorHAnsi" w:cstheme="minorHAnsi"/>
          <w:iCs/>
        </w:rPr>
        <w:t xml:space="preserve">1 r. poz. </w:t>
      </w:r>
      <w:r w:rsidR="005134A3" w:rsidRPr="009701B5">
        <w:rPr>
          <w:rFonts w:asciiTheme="minorHAnsi" w:hAnsiTheme="minorHAnsi" w:cstheme="minorHAnsi"/>
          <w:iCs/>
        </w:rPr>
        <w:t>1</w:t>
      </w:r>
      <w:r w:rsidRPr="009701B5">
        <w:rPr>
          <w:rFonts w:asciiTheme="minorHAnsi" w:hAnsiTheme="minorHAnsi" w:cstheme="minorHAnsi"/>
          <w:iCs/>
        </w:rPr>
        <w:t>1</w:t>
      </w:r>
      <w:r w:rsidR="005134A3" w:rsidRPr="009701B5">
        <w:rPr>
          <w:rFonts w:asciiTheme="minorHAnsi" w:hAnsiTheme="minorHAnsi" w:cstheme="minorHAnsi"/>
          <w:iCs/>
        </w:rPr>
        <w:t>2</w:t>
      </w:r>
      <w:r w:rsidRPr="009701B5">
        <w:rPr>
          <w:rFonts w:asciiTheme="minorHAnsi" w:hAnsiTheme="minorHAnsi" w:cstheme="minorHAnsi"/>
          <w:iCs/>
        </w:rPr>
        <w:t>9), zwanej dalej</w:t>
      </w:r>
      <w:r w:rsidRPr="009701B5">
        <w:rPr>
          <w:rFonts w:asciiTheme="minorHAnsi" w:hAnsiTheme="minorHAnsi" w:cstheme="minorHAnsi"/>
        </w:rPr>
        <w:t xml:space="preserve"> „</w:t>
      </w:r>
      <w:proofErr w:type="spellStart"/>
      <w:r w:rsidRPr="009701B5">
        <w:rPr>
          <w:rFonts w:asciiTheme="minorHAnsi" w:hAnsiTheme="minorHAnsi" w:cstheme="minorHAnsi"/>
        </w:rPr>
        <w:t>uPzp</w:t>
      </w:r>
      <w:proofErr w:type="spellEnd"/>
      <w:r w:rsidRPr="009701B5">
        <w:rPr>
          <w:rFonts w:asciiTheme="minorHAnsi" w:hAnsiTheme="minorHAnsi" w:cstheme="minorHAnsi"/>
        </w:rPr>
        <w:t>”.</w:t>
      </w:r>
    </w:p>
    <w:p w14:paraId="328DC430" w14:textId="77777777" w:rsidR="00F7208E" w:rsidRPr="009701B5" w:rsidRDefault="00F7208E" w:rsidP="009701B5">
      <w:pPr>
        <w:pStyle w:val="Tekstpodstawowy"/>
        <w:spacing w:line="276" w:lineRule="auto"/>
        <w:rPr>
          <w:rFonts w:asciiTheme="minorHAnsi" w:hAnsiTheme="minorHAnsi" w:cstheme="minorHAnsi"/>
        </w:rPr>
      </w:pPr>
    </w:p>
    <w:p w14:paraId="03AC2222" w14:textId="77777777" w:rsidR="00F7208E" w:rsidRPr="009701B5" w:rsidRDefault="00F7208E" w:rsidP="009701B5">
      <w:pPr>
        <w:pStyle w:val="Tekstpodstawowy"/>
        <w:spacing w:line="276" w:lineRule="auto"/>
        <w:rPr>
          <w:rFonts w:asciiTheme="minorHAnsi" w:hAnsiTheme="minorHAnsi" w:cstheme="minorHAnsi"/>
        </w:rPr>
      </w:pPr>
    </w:p>
    <w:p w14:paraId="7DA62AC5"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6AC3BF26" w14:textId="77777777" w:rsidR="00F7208E" w:rsidRPr="009701B5" w:rsidDel="009701B5" w:rsidRDefault="00F7208E">
      <w:pPr>
        <w:pStyle w:val="Tekstpodstawowy"/>
        <w:spacing w:line="276" w:lineRule="auto"/>
        <w:rPr>
          <w:del w:id="1792" w:author="Sławomir Szałajko" w:date="2022-06-14T13:09:00Z"/>
          <w:rFonts w:asciiTheme="minorHAnsi" w:hAnsiTheme="minorHAnsi" w:cstheme="minorHAnsi"/>
        </w:rPr>
      </w:pPr>
    </w:p>
    <w:p w14:paraId="7289111C" w14:textId="77777777" w:rsidR="00F7208E" w:rsidRPr="009701B5" w:rsidRDefault="00F7208E" w:rsidP="009701B5">
      <w:pPr>
        <w:pStyle w:val="Tekstpodstawowy"/>
        <w:spacing w:line="276" w:lineRule="auto"/>
        <w:rPr>
          <w:rFonts w:asciiTheme="minorHAnsi" w:hAnsiTheme="minorHAnsi" w:cstheme="minorHAnsi"/>
        </w:rPr>
      </w:pPr>
    </w:p>
    <w:p w14:paraId="0F624620"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48290348" w14:textId="4A1ED6E5" w:rsidR="00F7208E"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p>
    <w:p w14:paraId="1C26DBFF" w14:textId="77777777" w:rsidR="00FC180E" w:rsidRPr="009701B5" w:rsidRDefault="00FC180E" w:rsidP="009701B5">
      <w:pPr>
        <w:spacing w:line="276" w:lineRule="auto"/>
        <w:ind w:left="7122" w:right="116" w:firstLine="836"/>
        <w:jc w:val="right"/>
        <w:rPr>
          <w:rFonts w:asciiTheme="minorHAnsi" w:hAnsiTheme="minorHAnsi" w:cstheme="minorHAnsi"/>
          <w:i/>
        </w:rPr>
      </w:pPr>
    </w:p>
    <w:p w14:paraId="4B5C5C26" w14:textId="77777777" w:rsidR="00F7208E" w:rsidRPr="009701B5" w:rsidRDefault="008C7CF7">
      <w:pPr>
        <w:pStyle w:val="Nagwek1"/>
        <w:spacing w:line="276" w:lineRule="auto"/>
        <w:ind w:left="258"/>
        <w:jc w:val="center"/>
        <w:rPr>
          <w:rFonts w:asciiTheme="minorHAnsi" w:hAnsiTheme="minorHAnsi" w:cstheme="minorHAnsi"/>
        </w:rPr>
        <w:pPrChange w:id="1793" w:author="Sławomir Szałajko" w:date="2022-06-14T13:10:00Z">
          <w:pPr>
            <w:pStyle w:val="Nagwek1"/>
            <w:spacing w:line="276" w:lineRule="auto"/>
            <w:ind w:left="258"/>
            <w:jc w:val="both"/>
          </w:pPr>
        </w:pPrChange>
      </w:pPr>
      <w:bookmarkStart w:id="1794" w:name="_Toc77682838"/>
      <w:r w:rsidRPr="009701B5">
        <w:rPr>
          <w:rFonts w:asciiTheme="minorHAnsi" w:hAnsiTheme="minorHAnsi" w:cstheme="minorHAnsi"/>
        </w:rPr>
        <w:t>OŚWIADCZENIE DOTYCZĄCE PODANYCH INFORMACJI:</w:t>
      </w:r>
      <w:bookmarkEnd w:id="1794"/>
    </w:p>
    <w:p w14:paraId="3147EA62" w14:textId="0A9B4F61" w:rsidR="00F7208E" w:rsidRPr="009701B5" w:rsidRDefault="008C7CF7">
      <w:pPr>
        <w:pStyle w:val="Tekstpodstawowy"/>
        <w:spacing w:line="276" w:lineRule="auto"/>
        <w:ind w:right="116"/>
        <w:jc w:val="both"/>
        <w:rPr>
          <w:rFonts w:asciiTheme="minorHAnsi" w:hAnsiTheme="minorHAnsi" w:cstheme="minorHAnsi"/>
        </w:rPr>
        <w:pPrChange w:id="1795" w:author="Sławomir Szałajko" w:date="2022-06-14T13:10:00Z">
          <w:pPr>
            <w:pStyle w:val="Tekstpodstawowy"/>
            <w:spacing w:line="276" w:lineRule="auto"/>
            <w:ind w:left="258" w:right="116"/>
            <w:jc w:val="both"/>
          </w:pPr>
        </w:pPrChange>
      </w:pPr>
      <w:r w:rsidRPr="009701B5">
        <w:rPr>
          <w:rFonts w:asciiTheme="minorHAnsi" w:hAnsiTheme="minorHAnsi" w:cstheme="minorHAnsi"/>
        </w:rPr>
        <w:t xml:space="preserve">Oświadczam, że wszystkie informacje podane w powyższych oświadczeniach są aktualne i zgodne </w:t>
      </w:r>
      <w:r w:rsidR="00F91A1E" w:rsidRPr="009701B5">
        <w:rPr>
          <w:rFonts w:asciiTheme="minorHAnsi" w:hAnsiTheme="minorHAnsi" w:cstheme="minorHAnsi"/>
        </w:rPr>
        <w:br/>
      </w:r>
      <w:r w:rsidRPr="009701B5">
        <w:rPr>
          <w:rFonts w:asciiTheme="minorHAnsi" w:hAnsiTheme="minorHAnsi" w:cstheme="minorHAnsi"/>
        </w:rPr>
        <w:t>z prawdą</w:t>
      </w:r>
      <w:r w:rsidRPr="009701B5">
        <w:rPr>
          <w:rFonts w:asciiTheme="minorHAnsi" w:hAnsiTheme="minorHAnsi" w:cstheme="minorHAnsi"/>
          <w:spacing w:val="-11"/>
        </w:rPr>
        <w:t xml:space="preserve"> </w:t>
      </w:r>
      <w:r w:rsidRPr="009701B5">
        <w:rPr>
          <w:rFonts w:asciiTheme="minorHAnsi" w:hAnsiTheme="minorHAnsi" w:cstheme="minorHAnsi"/>
        </w:rPr>
        <w:t>oraz</w:t>
      </w:r>
      <w:r w:rsidRPr="009701B5">
        <w:rPr>
          <w:rFonts w:asciiTheme="minorHAnsi" w:hAnsiTheme="minorHAnsi" w:cstheme="minorHAnsi"/>
          <w:spacing w:val="-10"/>
        </w:rPr>
        <w:t xml:space="preserve"> </w:t>
      </w:r>
      <w:r w:rsidRPr="009701B5">
        <w:rPr>
          <w:rFonts w:asciiTheme="minorHAnsi" w:hAnsiTheme="minorHAnsi" w:cstheme="minorHAnsi"/>
        </w:rPr>
        <w:t>zostały</w:t>
      </w:r>
      <w:r w:rsidRPr="009701B5">
        <w:rPr>
          <w:rFonts w:asciiTheme="minorHAnsi" w:hAnsiTheme="minorHAnsi" w:cstheme="minorHAnsi"/>
          <w:spacing w:val="-9"/>
        </w:rPr>
        <w:t xml:space="preserve"> </w:t>
      </w:r>
      <w:r w:rsidRPr="009701B5">
        <w:rPr>
          <w:rFonts w:asciiTheme="minorHAnsi" w:hAnsiTheme="minorHAnsi" w:cstheme="minorHAnsi"/>
        </w:rPr>
        <w:t>przedstawione</w:t>
      </w:r>
      <w:r w:rsidRPr="009701B5">
        <w:rPr>
          <w:rFonts w:asciiTheme="minorHAnsi" w:hAnsiTheme="minorHAnsi" w:cstheme="minorHAnsi"/>
          <w:spacing w:val="-10"/>
        </w:rPr>
        <w:t xml:space="preserve"> </w:t>
      </w:r>
      <w:r w:rsidRPr="009701B5">
        <w:rPr>
          <w:rFonts w:asciiTheme="minorHAnsi" w:hAnsiTheme="minorHAnsi" w:cstheme="minorHAnsi"/>
        </w:rPr>
        <w:t>z</w:t>
      </w:r>
      <w:r w:rsidRPr="009701B5">
        <w:rPr>
          <w:rFonts w:asciiTheme="minorHAnsi" w:hAnsiTheme="minorHAnsi" w:cstheme="minorHAnsi"/>
          <w:spacing w:val="-10"/>
        </w:rPr>
        <w:t xml:space="preserve"> </w:t>
      </w:r>
      <w:r w:rsidRPr="009701B5">
        <w:rPr>
          <w:rFonts w:asciiTheme="minorHAnsi" w:hAnsiTheme="minorHAnsi" w:cstheme="minorHAnsi"/>
        </w:rPr>
        <w:t>pełną</w:t>
      </w:r>
      <w:r w:rsidRPr="009701B5">
        <w:rPr>
          <w:rFonts w:asciiTheme="minorHAnsi" w:hAnsiTheme="minorHAnsi" w:cstheme="minorHAnsi"/>
          <w:spacing w:val="-10"/>
        </w:rPr>
        <w:t xml:space="preserve"> </w:t>
      </w:r>
      <w:r w:rsidRPr="009701B5">
        <w:rPr>
          <w:rFonts w:asciiTheme="minorHAnsi" w:hAnsiTheme="minorHAnsi" w:cstheme="minorHAnsi"/>
        </w:rPr>
        <w:t>świadomością</w:t>
      </w:r>
      <w:r w:rsidRPr="009701B5">
        <w:rPr>
          <w:rFonts w:asciiTheme="minorHAnsi" w:hAnsiTheme="minorHAnsi" w:cstheme="minorHAnsi"/>
          <w:spacing w:val="-10"/>
        </w:rPr>
        <w:t xml:space="preserve"> </w:t>
      </w:r>
      <w:r w:rsidRPr="009701B5">
        <w:rPr>
          <w:rFonts w:asciiTheme="minorHAnsi" w:hAnsiTheme="minorHAnsi" w:cstheme="minorHAnsi"/>
        </w:rPr>
        <w:t>konsekwencji</w:t>
      </w:r>
      <w:r w:rsidRPr="009701B5">
        <w:rPr>
          <w:rFonts w:asciiTheme="minorHAnsi" w:hAnsiTheme="minorHAnsi" w:cstheme="minorHAnsi"/>
          <w:spacing w:val="-10"/>
        </w:rPr>
        <w:t xml:space="preserve"> </w:t>
      </w:r>
      <w:r w:rsidRPr="009701B5">
        <w:rPr>
          <w:rFonts w:asciiTheme="minorHAnsi" w:hAnsiTheme="minorHAnsi" w:cstheme="minorHAnsi"/>
        </w:rPr>
        <w:t>wprowadzenia</w:t>
      </w:r>
      <w:r w:rsidRPr="009701B5">
        <w:rPr>
          <w:rFonts w:asciiTheme="minorHAnsi" w:hAnsiTheme="minorHAnsi" w:cstheme="minorHAnsi"/>
          <w:spacing w:val="-10"/>
        </w:rPr>
        <w:t xml:space="preserve"> </w:t>
      </w:r>
      <w:r w:rsidRPr="009701B5">
        <w:rPr>
          <w:rFonts w:asciiTheme="minorHAnsi" w:hAnsiTheme="minorHAnsi" w:cstheme="minorHAnsi"/>
        </w:rPr>
        <w:t>Zamawiającego w błąd przy przedstawianiu</w:t>
      </w:r>
      <w:r w:rsidRPr="009701B5">
        <w:rPr>
          <w:rFonts w:asciiTheme="minorHAnsi" w:hAnsiTheme="minorHAnsi" w:cstheme="minorHAnsi"/>
          <w:spacing w:val="-2"/>
        </w:rPr>
        <w:t xml:space="preserve"> </w:t>
      </w:r>
      <w:r w:rsidRPr="009701B5">
        <w:rPr>
          <w:rFonts w:asciiTheme="minorHAnsi" w:hAnsiTheme="minorHAnsi" w:cstheme="minorHAnsi"/>
        </w:rPr>
        <w:t>informacji.</w:t>
      </w:r>
    </w:p>
    <w:p w14:paraId="2EF77D81" w14:textId="77777777" w:rsidR="00F7208E" w:rsidRPr="009701B5" w:rsidRDefault="00F7208E" w:rsidP="009701B5">
      <w:pPr>
        <w:pStyle w:val="Tekstpodstawowy"/>
        <w:spacing w:line="276" w:lineRule="auto"/>
        <w:rPr>
          <w:rFonts w:asciiTheme="minorHAnsi" w:hAnsiTheme="minorHAnsi" w:cstheme="minorHAnsi"/>
        </w:rPr>
      </w:pPr>
    </w:p>
    <w:p w14:paraId="679697C6" w14:textId="77777777" w:rsidR="00F7208E" w:rsidRPr="009701B5" w:rsidRDefault="00F7208E" w:rsidP="009701B5">
      <w:pPr>
        <w:pStyle w:val="Tekstpodstawowy"/>
        <w:spacing w:line="276" w:lineRule="auto"/>
        <w:rPr>
          <w:rFonts w:asciiTheme="minorHAnsi" w:hAnsiTheme="minorHAnsi" w:cstheme="minorHAnsi"/>
        </w:rPr>
      </w:pPr>
    </w:p>
    <w:p w14:paraId="174985F0" w14:textId="77777777" w:rsidR="00F7208E" w:rsidRPr="009701B5" w:rsidRDefault="00F7208E" w:rsidP="009701B5">
      <w:pPr>
        <w:pStyle w:val="Tekstpodstawowy"/>
        <w:spacing w:line="276" w:lineRule="auto"/>
        <w:rPr>
          <w:rFonts w:asciiTheme="minorHAnsi" w:hAnsiTheme="minorHAnsi" w:cstheme="minorHAnsi"/>
        </w:rPr>
      </w:pPr>
    </w:p>
    <w:p w14:paraId="7AA3F717" w14:textId="77777777" w:rsidR="00F7208E" w:rsidRPr="009701B5" w:rsidRDefault="008C7CF7" w:rsidP="009701B5">
      <w:pPr>
        <w:pStyle w:val="Tekstpodstawowy"/>
        <w:tabs>
          <w:tab w:val="left" w:leader="dot" w:pos="9199"/>
        </w:tabs>
        <w:spacing w:line="276" w:lineRule="auto"/>
        <w:ind w:left="5355"/>
        <w:rPr>
          <w:rFonts w:asciiTheme="minorHAnsi" w:hAnsiTheme="minorHAnsi" w:cstheme="minorHAnsi"/>
        </w:rPr>
      </w:pPr>
      <w:r w:rsidRPr="009701B5">
        <w:rPr>
          <w:rFonts w:asciiTheme="minorHAnsi" w:hAnsiTheme="minorHAnsi" w:cstheme="minorHAnsi"/>
        </w:rPr>
        <w:t>…………….……., dnia</w:t>
      </w:r>
      <w:r w:rsidRPr="009701B5">
        <w:rPr>
          <w:rFonts w:asciiTheme="minorHAnsi" w:hAnsiTheme="minorHAnsi" w:cstheme="minorHAnsi"/>
        </w:rPr>
        <w:tab/>
        <w:t>r.</w:t>
      </w:r>
    </w:p>
    <w:p w14:paraId="7F4B2251" w14:textId="77777777" w:rsidR="00F7208E" w:rsidRPr="009701B5" w:rsidDel="009701B5" w:rsidRDefault="00F7208E">
      <w:pPr>
        <w:pStyle w:val="Tekstpodstawowy"/>
        <w:spacing w:line="276" w:lineRule="auto"/>
        <w:rPr>
          <w:del w:id="1796" w:author="Sławomir Szałajko" w:date="2022-06-14T13:10:00Z"/>
          <w:rFonts w:asciiTheme="minorHAnsi" w:hAnsiTheme="minorHAnsi" w:cstheme="minorHAnsi"/>
        </w:rPr>
      </w:pPr>
    </w:p>
    <w:p w14:paraId="00706C19" w14:textId="77777777" w:rsidR="00F7208E" w:rsidRPr="009701B5" w:rsidRDefault="00F7208E" w:rsidP="009701B5">
      <w:pPr>
        <w:pStyle w:val="Tekstpodstawowy"/>
        <w:spacing w:line="276" w:lineRule="auto"/>
        <w:rPr>
          <w:rFonts w:asciiTheme="minorHAnsi" w:hAnsiTheme="minorHAnsi" w:cstheme="minorHAnsi"/>
        </w:rPr>
      </w:pPr>
    </w:p>
    <w:p w14:paraId="73EFB97F" w14:textId="77777777" w:rsidR="00F7208E" w:rsidRPr="009701B5" w:rsidRDefault="008C7CF7" w:rsidP="009701B5">
      <w:pPr>
        <w:spacing w:line="276" w:lineRule="auto"/>
        <w:ind w:right="116"/>
        <w:jc w:val="right"/>
        <w:rPr>
          <w:rFonts w:asciiTheme="minorHAnsi" w:hAnsiTheme="minorHAnsi" w:cstheme="minorHAnsi"/>
          <w:i/>
        </w:rPr>
      </w:pPr>
      <w:r w:rsidRPr="009701B5">
        <w:rPr>
          <w:rFonts w:asciiTheme="minorHAnsi" w:hAnsiTheme="minorHAnsi" w:cstheme="minorHAnsi"/>
          <w:i/>
          <w:spacing w:val="-2"/>
        </w:rPr>
        <w:t>……………………………….</w:t>
      </w:r>
    </w:p>
    <w:p w14:paraId="11E9C913" w14:textId="1E3F3991" w:rsidR="001C00B9" w:rsidRPr="009701B5" w:rsidRDefault="008C7CF7" w:rsidP="009701B5">
      <w:pPr>
        <w:spacing w:line="276" w:lineRule="auto"/>
        <w:ind w:left="7122" w:right="116" w:firstLine="836"/>
        <w:jc w:val="right"/>
        <w:rPr>
          <w:rFonts w:asciiTheme="minorHAnsi" w:hAnsiTheme="minorHAnsi" w:cstheme="minorHAnsi"/>
          <w:i/>
        </w:rPr>
      </w:pPr>
      <w:r w:rsidRPr="009701B5">
        <w:rPr>
          <w:rFonts w:asciiTheme="minorHAnsi" w:hAnsiTheme="minorHAnsi" w:cstheme="minorHAnsi"/>
          <w:i/>
        </w:rPr>
        <w:t>Imię</w:t>
      </w:r>
      <w:r w:rsidRPr="009701B5">
        <w:rPr>
          <w:rFonts w:asciiTheme="minorHAnsi" w:hAnsiTheme="minorHAnsi" w:cstheme="minorHAnsi"/>
          <w:i/>
          <w:spacing w:val="-8"/>
        </w:rPr>
        <w:t xml:space="preserve"> </w:t>
      </w:r>
      <w:r w:rsidRPr="009701B5">
        <w:rPr>
          <w:rFonts w:asciiTheme="minorHAnsi" w:hAnsiTheme="minorHAnsi" w:cstheme="minorHAnsi"/>
          <w:i/>
        </w:rPr>
        <w:t>i</w:t>
      </w:r>
      <w:r w:rsidRPr="009701B5">
        <w:rPr>
          <w:rFonts w:asciiTheme="minorHAnsi" w:hAnsiTheme="minorHAnsi" w:cstheme="minorHAnsi"/>
          <w:i/>
          <w:spacing w:val="-9"/>
        </w:rPr>
        <w:t xml:space="preserve"> </w:t>
      </w:r>
      <w:r w:rsidRPr="009701B5">
        <w:rPr>
          <w:rFonts w:asciiTheme="minorHAnsi" w:hAnsiTheme="minorHAnsi" w:cstheme="minorHAnsi"/>
          <w:i/>
        </w:rPr>
        <w:t>nazwisko podpisano</w:t>
      </w:r>
      <w:r w:rsidRPr="009701B5">
        <w:rPr>
          <w:rFonts w:asciiTheme="minorHAnsi" w:hAnsiTheme="minorHAnsi" w:cstheme="minorHAnsi"/>
          <w:i/>
          <w:spacing w:val="-14"/>
        </w:rPr>
        <w:t xml:space="preserve"> </w:t>
      </w:r>
      <w:r w:rsidRPr="009701B5">
        <w:rPr>
          <w:rFonts w:asciiTheme="minorHAnsi" w:hAnsiTheme="minorHAnsi" w:cstheme="minorHAnsi"/>
          <w:i/>
        </w:rPr>
        <w:t>elektronicznie</w:t>
      </w:r>
      <w:r w:rsidR="001C00B9" w:rsidRPr="009701B5">
        <w:rPr>
          <w:rFonts w:asciiTheme="minorHAnsi" w:hAnsiTheme="minorHAnsi" w:cstheme="minorHAnsi"/>
          <w:i/>
        </w:rPr>
        <w:t xml:space="preserve"> </w:t>
      </w:r>
      <w:r w:rsidR="00DA4B68" w:rsidRPr="009701B5">
        <w:rPr>
          <w:rFonts w:asciiTheme="minorHAnsi" w:hAnsiTheme="minorHAnsi" w:cstheme="minorHAnsi"/>
          <w:i/>
        </w:rPr>
        <w:t xml:space="preserve"> </w:t>
      </w:r>
    </w:p>
    <w:p w14:paraId="7A90367B" w14:textId="5B18B103" w:rsidR="00DA4B68" w:rsidRPr="009701B5" w:rsidRDefault="00DA4B68" w:rsidP="009701B5">
      <w:pPr>
        <w:spacing w:line="276" w:lineRule="auto"/>
        <w:ind w:left="7122" w:right="116" w:firstLine="836"/>
        <w:jc w:val="right"/>
        <w:rPr>
          <w:rFonts w:asciiTheme="minorHAnsi" w:hAnsiTheme="minorHAnsi" w:cstheme="minorHAnsi"/>
          <w:i/>
        </w:rPr>
      </w:pPr>
    </w:p>
    <w:p w14:paraId="5D4BA850" w14:textId="7F8F8F1D" w:rsidR="0068061C" w:rsidRPr="009701B5" w:rsidRDefault="0068061C" w:rsidP="009701B5">
      <w:pPr>
        <w:spacing w:line="276" w:lineRule="auto"/>
        <w:ind w:left="7122" w:right="116" w:firstLine="836"/>
        <w:jc w:val="right"/>
        <w:rPr>
          <w:rFonts w:asciiTheme="minorHAnsi" w:hAnsiTheme="minorHAnsi" w:cstheme="minorHAnsi"/>
          <w:i/>
        </w:rPr>
      </w:pPr>
    </w:p>
    <w:p w14:paraId="417246CB" w14:textId="3E9546C7" w:rsidR="0068061C" w:rsidRPr="009701B5" w:rsidRDefault="0068061C" w:rsidP="009701B5">
      <w:pPr>
        <w:spacing w:line="276" w:lineRule="auto"/>
        <w:ind w:left="7122" w:right="116" w:firstLine="836"/>
        <w:jc w:val="right"/>
        <w:rPr>
          <w:rFonts w:asciiTheme="minorHAnsi" w:hAnsiTheme="minorHAnsi" w:cstheme="minorHAnsi"/>
          <w:i/>
        </w:rPr>
      </w:pPr>
    </w:p>
    <w:p w14:paraId="7FC9108A" w14:textId="19EBAF5F" w:rsidR="0068061C" w:rsidRDefault="0068061C" w:rsidP="008B4209">
      <w:pPr>
        <w:spacing w:line="276" w:lineRule="auto"/>
        <w:ind w:left="7122" w:right="116" w:firstLine="836"/>
        <w:jc w:val="right"/>
        <w:rPr>
          <w:rFonts w:asciiTheme="minorHAnsi" w:hAnsiTheme="minorHAnsi" w:cstheme="minorHAnsi"/>
          <w:i/>
        </w:rPr>
      </w:pPr>
    </w:p>
    <w:p w14:paraId="01B3A037" w14:textId="5872194E" w:rsidR="0068061C" w:rsidRDefault="0068061C" w:rsidP="008B4209">
      <w:pPr>
        <w:spacing w:line="276" w:lineRule="auto"/>
        <w:ind w:left="7122" w:right="116" w:firstLine="836"/>
        <w:jc w:val="right"/>
        <w:rPr>
          <w:rFonts w:asciiTheme="minorHAnsi" w:hAnsiTheme="minorHAnsi" w:cstheme="minorHAnsi"/>
          <w:i/>
        </w:rPr>
      </w:pPr>
    </w:p>
    <w:p w14:paraId="2C41AA31" w14:textId="33872E35" w:rsidR="0068061C" w:rsidRDefault="0068061C" w:rsidP="008B4209">
      <w:pPr>
        <w:spacing w:line="276" w:lineRule="auto"/>
        <w:ind w:left="7122" w:right="116" w:firstLine="836"/>
        <w:jc w:val="right"/>
        <w:rPr>
          <w:rFonts w:asciiTheme="minorHAnsi" w:hAnsiTheme="minorHAnsi" w:cstheme="minorHAnsi"/>
          <w:i/>
        </w:rPr>
      </w:pPr>
    </w:p>
    <w:p w14:paraId="64047DDE" w14:textId="0C46CC86" w:rsidR="004452C4" w:rsidRDefault="004452C4" w:rsidP="008B4209">
      <w:pPr>
        <w:spacing w:line="276" w:lineRule="auto"/>
        <w:ind w:left="7122" w:right="116" w:firstLine="836"/>
        <w:jc w:val="right"/>
        <w:rPr>
          <w:rFonts w:asciiTheme="minorHAnsi" w:hAnsiTheme="minorHAnsi" w:cstheme="minorHAnsi"/>
          <w:i/>
        </w:rPr>
      </w:pPr>
    </w:p>
    <w:p w14:paraId="1320F0F9" w14:textId="77777777" w:rsidR="004452C4" w:rsidRPr="001B44C5" w:rsidRDefault="004452C4" w:rsidP="008B4209">
      <w:pPr>
        <w:spacing w:line="276" w:lineRule="auto"/>
        <w:ind w:left="7122" w:right="116" w:firstLine="836"/>
        <w:jc w:val="right"/>
        <w:rPr>
          <w:rFonts w:asciiTheme="minorHAnsi" w:hAnsiTheme="minorHAnsi" w:cstheme="minorHAnsi"/>
          <w:iCs/>
          <w:rPrChange w:id="1797" w:author="Sławomir Szałajko" w:date="2022-06-15T08:01:00Z">
            <w:rPr>
              <w:rFonts w:asciiTheme="minorHAnsi" w:hAnsiTheme="minorHAnsi" w:cstheme="minorHAnsi"/>
              <w:i/>
            </w:rPr>
          </w:rPrChange>
        </w:rPr>
      </w:pPr>
    </w:p>
    <w:p w14:paraId="3D7627A8" w14:textId="691B6DBB" w:rsidR="0068061C" w:rsidRDefault="0068061C" w:rsidP="008B4209">
      <w:pPr>
        <w:spacing w:line="276" w:lineRule="auto"/>
        <w:ind w:left="7122" w:right="116" w:firstLine="836"/>
        <w:jc w:val="right"/>
        <w:rPr>
          <w:rFonts w:asciiTheme="minorHAnsi" w:hAnsiTheme="minorHAnsi" w:cstheme="minorHAnsi"/>
          <w:i/>
        </w:rPr>
      </w:pPr>
    </w:p>
    <w:p w14:paraId="55201E31" w14:textId="77777777" w:rsidR="001B44C5" w:rsidRDefault="001B44C5" w:rsidP="001B44C5">
      <w:pPr>
        <w:spacing w:line="276" w:lineRule="auto"/>
        <w:ind w:right="116"/>
        <w:rPr>
          <w:ins w:id="1798" w:author="Sławomir Szałajko" w:date="2022-06-15T08:02:00Z"/>
          <w:rFonts w:asciiTheme="minorHAnsi" w:hAnsiTheme="minorHAnsi" w:cstheme="minorHAnsi"/>
          <w:iCs/>
        </w:rPr>
        <w:sectPr w:rsidR="001B44C5" w:rsidSect="007071C1">
          <w:pgSz w:w="11910" w:h="16840"/>
          <w:pgMar w:top="1582" w:right="1298" w:bottom="680" w:left="1162" w:header="0" w:footer="403" w:gutter="0"/>
          <w:cols w:space="708"/>
          <w:docGrid w:linePitch="299"/>
        </w:sectPr>
      </w:pPr>
    </w:p>
    <w:p w14:paraId="5C4D8A28" w14:textId="18F32F0B" w:rsidR="0068061C" w:rsidRPr="001B44C5" w:rsidDel="001B44C5" w:rsidRDefault="0068061C">
      <w:pPr>
        <w:spacing w:line="276" w:lineRule="auto"/>
        <w:ind w:right="116"/>
        <w:rPr>
          <w:del w:id="1799" w:author="Sławomir Szałajko" w:date="2022-06-15T08:03:00Z"/>
          <w:rFonts w:asciiTheme="minorHAnsi" w:hAnsiTheme="minorHAnsi" w:cstheme="minorHAnsi"/>
          <w:iCs/>
          <w:rPrChange w:id="1800" w:author="Sławomir Szałajko" w:date="2022-06-15T08:02:00Z">
            <w:rPr>
              <w:del w:id="1801" w:author="Sławomir Szałajko" w:date="2022-06-15T08:03:00Z"/>
              <w:rFonts w:asciiTheme="minorHAnsi" w:hAnsiTheme="minorHAnsi" w:cstheme="minorHAnsi"/>
              <w:i/>
            </w:rPr>
          </w:rPrChange>
        </w:rPr>
        <w:pPrChange w:id="1802" w:author="Sławomir Szałajko" w:date="2022-06-15T08:02:00Z">
          <w:pPr>
            <w:spacing w:line="276" w:lineRule="auto"/>
            <w:ind w:left="7122" w:right="116" w:firstLine="836"/>
            <w:jc w:val="right"/>
          </w:pPr>
        </w:pPrChange>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68061C" w:rsidRPr="005C3F97" w14:paraId="4A497D8B" w14:textId="77777777" w:rsidTr="00AB0830">
        <w:tc>
          <w:tcPr>
            <w:tcW w:w="9356" w:type="dxa"/>
            <w:tcBorders>
              <w:bottom w:val="nil"/>
            </w:tcBorders>
          </w:tcPr>
          <w:p w14:paraId="648EB8D7" w14:textId="37B3423E" w:rsidR="0068061C" w:rsidRPr="006B5C60" w:rsidRDefault="0068061C">
            <w:pPr>
              <w:keepNext/>
              <w:spacing w:beforeLines="20" w:before="48" w:afterLines="20" w:after="48"/>
              <w:outlineLvl w:val="2"/>
              <w:rPr>
                <w:rFonts w:asciiTheme="minorHAnsi" w:hAnsiTheme="minorHAnsi" w:cstheme="minorHAnsi"/>
                <w:b/>
                <w:lang w:eastAsia="pl-PL"/>
                <w:rPrChange w:id="1803" w:author="Sławomir Szałajko" w:date="2022-06-15T08:22:00Z">
                  <w:rPr>
                    <w:rFonts w:cstheme="minorHAnsi"/>
                    <w:b/>
                    <w:lang w:eastAsia="pl-PL"/>
                  </w:rPr>
                </w:rPrChange>
              </w:rPr>
              <w:pPrChange w:id="1804" w:author="Sławomir Szałajko" w:date="2022-06-15T08:02:00Z">
                <w:pPr>
                  <w:keepNext/>
                  <w:spacing w:beforeLines="20" w:before="48" w:afterLines="20" w:after="48"/>
                  <w:jc w:val="right"/>
                  <w:outlineLvl w:val="2"/>
                </w:pPr>
              </w:pPrChange>
            </w:pPr>
            <w:del w:id="1805" w:author="Sławomir Szałajko" w:date="2022-06-15T08:02:00Z">
              <w:r w:rsidRPr="006B5C60" w:rsidDel="001B44C5">
                <w:rPr>
                  <w:rFonts w:asciiTheme="minorHAnsi" w:hAnsiTheme="minorHAnsi" w:cstheme="minorHAnsi"/>
                  <w:b/>
                  <w:lang w:eastAsia="pl-PL"/>
                  <w:rPrChange w:id="1806" w:author="Sławomir Szałajko" w:date="2022-06-15T08:22:00Z">
                    <w:rPr>
                      <w:rFonts w:cstheme="minorHAnsi"/>
                      <w:b/>
                      <w:lang w:eastAsia="pl-PL"/>
                    </w:rPr>
                  </w:rPrChange>
                </w:rPr>
                <w:delText xml:space="preserve">  </w:delText>
              </w:r>
            </w:del>
            <w:ins w:id="1807" w:author="Sławomir Szałajko" w:date="2022-06-15T08:02:00Z">
              <w:r w:rsidR="001B44C5" w:rsidRPr="006B5C60">
                <w:rPr>
                  <w:rFonts w:asciiTheme="minorHAnsi" w:hAnsiTheme="minorHAnsi" w:cstheme="minorHAnsi"/>
                  <w:b/>
                  <w:lang w:eastAsia="pl-PL"/>
                  <w:rPrChange w:id="1808" w:author="Sławomir Szałajko" w:date="2022-06-15T08:22:00Z">
                    <w:rPr>
                      <w:rFonts w:cstheme="minorHAnsi"/>
                      <w:b/>
                      <w:lang w:eastAsia="pl-PL"/>
                    </w:rPr>
                  </w:rPrChange>
                </w:rPr>
                <w:t xml:space="preserve">WA.263.15.2022.SSz                                                                 </w:t>
              </w:r>
            </w:ins>
            <w:r w:rsidRPr="006B5C60">
              <w:rPr>
                <w:rFonts w:asciiTheme="minorHAnsi" w:hAnsiTheme="minorHAnsi" w:cstheme="minorHAnsi"/>
                <w:b/>
                <w:lang w:eastAsia="pl-PL"/>
                <w:rPrChange w:id="1809" w:author="Sławomir Szałajko" w:date="2022-06-15T08:22:00Z">
                  <w:rPr>
                    <w:rFonts w:cstheme="minorHAnsi"/>
                    <w:b/>
                    <w:lang w:eastAsia="pl-PL"/>
                  </w:rPr>
                </w:rPrChange>
              </w:rPr>
              <w:t xml:space="preserve">                </w:t>
            </w:r>
            <w:ins w:id="1810" w:author="Sławomir Szałajko" w:date="2022-06-15T08:22:00Z">
              <w:r w:rsidR="006B5C60">
                <w:rPr>
                  <w:rFonts w:asciiTheme="minorHAnsi" w:hAnsiTheme="minorHAnsi" w:cstheme="minorHAnsi"/>
                  <w:b/>
                  <w:lang w:eastAsia="pl-PL"/>
                </w:rPr>
                <w:t xml:space="preserve">                  </w:t>
              </w:r>
            </w:ins>
            <w:ins w:id="1811" w:author="Sławomir Szałajko" w:date="2022-06-15T08:03:00Z">
              <w:r w:rsidR="001B44C5" w:rsidRPr="006B5C60">
                <w:rPr>
                  <w:rFonts w:asciiTheme="minorHAnsi" w:hAnsiTheme="minorHAnsi" w:cstheme="minorHAnsi"/>
                  <w:b/>
                  <w:lang w:eastAsia="pl-PL"/>
                  <w:rPrChange w:id="1812" w:author="Sławomir Szałajko" w:date="2022-06-15T08:22:00Z">
                    <w:rPr>
                      <w:rFonts w:cstheme="minorHAnsi"/>
                      <w:b/>
                      <w:lang w:eastAsia="pl-PL"/>
                    </w:rPr>
                  </w:rPrChange>
                </w:rPr>
                <w:t>Z</w:t>
              </w:r>
            </w:ins>
            <w:del w:id="1813" w:author="Sławomir Szałajko" w:date="2022-06-15T08:02:00Z">
              <w:r w:rsidRPr="006B5C60" w:rsidDel="001B44C5">
                <w:rPr>
                  <w:rFonts w:asciiTheme="minorHAnsi" w:hAnsiTheme="minorHAnsi" w:cstheme="minorHAnsi"/>
                  <w:b/>
                  <w:lang w:eastAsia="pl-PL"/>
                  <w:rPrChange w:id="1814" w:author="Sławomir Szałajko" w:date="2022-06-15T08:22:00Z">
                    <w:rPr>
                      <w:rFonts w:cstheme="minorHAnsi"/>
                      <w:b/>
                      <w:lang w:eastAsia="pl-PL"/>
                    </w:rPr>
                  </w:rPrChange>
                </w:rPr>
                <w:delText xml:space="preserve">                                  Z</w:delText>
              </w:r>
            </w:del>
            <w:r w:rsidRPr="006B5C60">
              <w:rPr>
                <w:rFonts w:asciiTheme="minorHAnsi" w:hAnsiTheme="minorHAnsi" w:cstheme="minorHAnsi"/>
                <w:b/>
                <w:lang w:eastAsia="pl-PL"/>
                <w:rPrChange w:id="1815" w:author="Sławomir Szałajko" w:date="2022-06-15T08:22:00Z">
                  <w:rPr>
                    <w:rFonts w:cstheme="minorHAnsi"/>
                    <w:b/>
                    <w:lang w:eastAsia="pl-PL"/>
                  </w:rPr>
                </w:rPrChange>
              </w:rPr>
              <w:t xml:space="preserve">AŁĄCZNIK NR 4 do SWZ                   </w:t>
            </w:r>
          </w:p>
          <w:p w14:paraId="52560D4F" w14:textId="77777777" w:rsidR="0068061C" w:rsidRPr="006B5C60" w:rsidRDefault="0068061C" w:rsidP="00AB0830">
            <w:pPr>
              <w:spacing w:beforeLines="20" w:before="48" w:afterLines="20" w:after="48"/>
              <w:rPr>
                <w:rFonts w:asciiTheme="minorHAnsi" w:hAnsiTheme="minorHAnsi" w:cstheme="minorHAnsi"/>
                <w:lang w:eastAsia="pl-PL"/>
                <w:rPrChange w:id="1816" w:author="Sławomir Szałajko" w:date="2022-06-15T08:22:00Z">
                  <w:rPr>
                    <w:rFonts w:cstheme="minorHAnsi"/>
                    <w:lang w:eastAsia="pl-PL"/>
                  </w:rPr>
                </w:rPrChange>
              </w:rPr>
            </w:pPr>
          </w:p>
        </w:tc>
      </w:tr>
      <w:tr w:rsidR="0068061C" w:rsidRPr="007C2FB9" w14:paraId="4FC9BD08" w14:textId="77777777" w:rsidTr="00AB0830">
        <w:trPr>
          <w:trHeight w:val="280"/>
        </w:trPr>
        <w:tc>
          <w:tcPr>
            <w:tcW w:w="9356" w:type="dxa"/>
            <w:tcBorders>
              <w:top w:val="nil"/>
              <w:bottom w:val="single" w:sz="4" w:space="0" w:color="auto"/>
            </w:tcBorders>
          </w:tcPr>
          <w:p w14:paraId="00622247" w14:textId="1BC1A9CE" w:rsidR="0068061C" w:rsidRPr="006B5C60" w:rsidRDefault="001B44C5" w:rsidP="00AB0830">
            <w:pPr>
              <w:keepNext/>
              <w:spacing w:beforeLines="20" w:before="48" w:afterLines="20" w:after="48"/>
              <w:jc w:val="center"/>
              <w:outlineLvl w:val="1"/>
              <w:rPr>
                <w:rFonts w:asciiTheme="minorHAnsi" w:hAnsiTheme="minorHAnsi" w:cstheme="minorHAnsi"/>
                <w:b/>
                <w:lang w:eastAsia="pl-PL"/>
                <w:rPrChange w:id="1817" w:author="Sławomir Szałajko" w:date="2022-06-15T08:22:00Z">
                  <w:rPr>
                    <w:rFonts w:cstheme="minorHAnsi"/>
                    <w:b/>
                    <w:lang w:eastAsia="pl-PL"/>
                  </w:rPr>
                </w:rPrChange>
              </w:rPr>
            </w:pPr>
            <w:r w:rsidRPr="006B5C60">
              <w:rPr>
                <w:rFonts w:asciiTheme="minorHAnsi" w:hAnsiTheme="minorHAnsi" w:cstheme="minorHAnsi"/>
                <w:b/>
                <w:lang w:eastAsia="pl-PL"/>
                <w:rPrChange w:id="1818" w:author="Sławomir Szałajko" w:date="2022-06-15T08:22:00Z">
                  <w:rPr>
                    <w:rFonts w:cstheme="minorHAnsi"/>
                    <w:b/>
                    <w:lang w:eastAsia="pl-PL"/>
                  </w:rPr>
                </w:rPrChange>
              </w:rPr>
              <w:t>PROJEKTOWANE POSTANOWIENIA UMOWY</w:t>
            </w:r>
          </w:p>
        </w:tc>
      </w:tr>
    </w:tbl>
    <w:p w14:paraId="0965C170" w14:textId="77777777" w:rsidR="0068061C" w:rsidRDefault="0068061C" w:rsidP="0068061C">
      <w:pPr>
        <w:spacing w:line="276" w:lineRule="auto"/>
        <w:ind w:left="7122" w:right="116" w:firstLine="836"/>
        <w:jc w:val="right"/>
        <w:rPr>
          <w:rFonts w:asciiTheme="minorHAnsi" w:hAnsiTheme="minorHAnsi" w:cstheme="minorHAnsi"/>
          <w:i/>
        </w:rPr>
      </w:pPr>
    </w:p>
    <w:p w14:paraId="1FBAAC46" w14:textId="77777777" w:rsidR="0068061C" w:rsidRDefault="0068061C" w:rsidP="0068061C">
      <w:pPr>
        <w:keepNext/>
        <w:spacing w:beforeLines="20" w:before="48" w:afterLines="20" w:after="48"/>
        <w:jc w:val="center"/>
        <w:outlineLvl w:val="0"/>
        <w:rPr>
          <w:rFonts w:cstheme="minorHAnsi"/>
          <w:b/>
          <w:lang w:eastAsia="pl-PL"/>
        </w:rPr>
      </w:pPr>
    </w:p>
    <w:p w14:paraId="4453D259" w14:textId="77777777" w:rsidR="000940E6" w:rsidRPr="001B44C5" w:rsidRDefault="000940E6">
      <w:pPr>
        <w:keepNext/>
        <w:widowControl/>
        <w:autoSpaceDE/>
        <w:autoSpaceDN/>
        <w:spacing w:line="276" w:lineRule="auto"/>
        <w:jc w:val="center"/>
        <w:outlineLvl w:val="0"/>
        <w:rPr>
          <w:ins w:id="1819" w:author="Sławomir Szałajko" w:date="2022-06-14T13:25:00Z"/>
          <w:rFonts w:asciiTheme="minorHAnsi" w:hAnsiTheme="minorHAnsi" w:cstheme="minorHAnsi"/>
          <w:b/>
          <w:lang w:eastAsia="pl-PL"/>
          <w:rPrChange w:id="1820" w:author="Sławomir Szałajko" w:date="2022-06-15T08:04:00Z">
            <w:rPr>
              <w:ins w:id="1821" w:author="Sławomir Szałajko" w:date="2022-06-14T13:25:00Z"/>
              <w:rFonts w:ascii="Calibri" w:hAnsi="Calibri" w:cs="Calibri"/>
              <w:b/>
              <w:lang w:eastAsia="pl-PL"/>
            </w:rPr>
          </w:rPrChange>
        </w:rPr>
        <w:pPrChange w:id="1822" w:author="Sławomir Szałajko" w:date="2022-06-15T08:06:00Z">
          <w:pPr>
            <w:keepNext/>
            <w:widowControl/>
            <w:autoSpaceDE/>
            <w:autoSpaceDN/>
            <w:spacing w:beforeLines="20" w:before="48" w:afterLines="20" w:after="48" w:line="276" w:lineRule="auto"/>
            <w:jc w:val="center"/>
            <w:outlineLvl w:val="0"/>
          </w:pPr>
        </w:pPrChange>
      </w:pPr>
      <w:bookmarkStart w:id="1823" w:name="_Hlk76025145"/>
      <w:bookmarkEnd w:id="1279"/>
      <w:ins w:id="1824" w:author="Sławomir Szałajko" w:date="2022-06-14T13:25:00Z">
        <w:r w:rsidRPr="001B44C5">
          <w:rPr>
            <w:rFonts w:asciiTheme="minorHAnsi" w:hAnsiTheme="minorHAnsi" w:cstheme="minorHAnsi"/>
            <w:b/>
            <w:lang w:eastAsia="pl-PL"/>
            <w:rPrChange w:id="1825" w:author="Sławomir Szałajko" w:date="2022-06-15T08:04:00Z">
              <w:rPr>
                <w:rFonts w:ascii="Calibri" w:hAnsi="Calibri" w:cs="Calibri"/>
                <w:b/>
                <w:lang w:eastAsia="pl-PL"/>
              </w:rPr>
            </w:rPrChange>
          </w:rPr>
          <w:t>UMOWA NR ……………………………………………..</w:t>
        </w:r>
      </w:ins>
    </w:p>
    <w:p w14:paraId="5EB984A9" w14:textId="2CBEB354" w:rsidR="000940E6" w:rsidRPr="001B44C5" w:rsidRDefault="000940E6">
      <w:pPr>
        <w:keepNext/>
        <w:widowControl/>
        <w:autoSpaceDE/>
        <w:autoSpaceDN/>
        <w:spacing w:line="276" w:lineRule="auto"/>
        <w:outlineLvl w:val="1"/>
        <w:rPr>
          <w:ins w:id="1826" w:author="Sławomir Szałajko" w:date="2022-06-14T13:25:00Z"/>
          <w:rFonts w:asciiTheme="minorHAnsi" w:hAnsiTheme="minorHAnsi" w:cstheme="minorHAnsi"/>
          <w:lang w:eastAsia="pl-PL"/>
          <w:rPrChange w:id="1827" w:author="Sławomir Szałajko" w:date="2022-06-15T08:04:00Z">
            <w:rPr>
              <w:ins w:id="1828" w:author="Sławomir Szałajko" w:date="2022-06-14T13:25:00Z"/>
              <w:rFonts w:ascii="Calibri" w:hAnsi="Calibri" w:cs="Calibri"/>
              <w:lang w:eastAsia="pl-PL"/>
            </w:rPr>
          </w:rPrChange>
        </w:rPr>
        <w:pPrChange w:id="1829" w:author="Sławomir Szałajko" w:date="2022-06-15T08:06:00Z">
          <w:pPr>
            <w:keepNext/>
            <w:widowControl/>
            <w:autoSpaceDE/>
            <w:autoSpaceDN/>
            <w:spacing w:beforeLines="20" w:before="48" w:afterLines="20" w:after="48" w:line="276" w:lineRule="auto"/>
            <w:outlineLvl w:val="1"/>
          </w:pPr>
        </w:pPrChange>
      </w:pPr>
      <w:ins w:id="1830" w:author="Sławomir Szałajko" w:date="2022-06-14T13:25:00Z">
        <w:r w:rsidRPr="001B44C5">
          <w:rPr>
            <w:rFonts w:asciiTheme="minorHAnsi" w:hAnsiTheme="minorHAnsi" w:cstheme="minorHAnsi"/>
            <w:lang w:eastAsia="pl-PL"/>
            <w:rPrChange w:id="1831" w:author="Sławomir Szałajko" w:date="2022-06-15T08:04:00Z">
              <w:rPr>
                <w:rFonts w:ascii="Calibri" w:hAnsi="Calibri" w:cs="Calibri"/>
                <w:lang w:eastAsia="pl-PL"/>
              </w:rPr>
            </w:rPrChange>
          </w:rPr>
          <w:t>zawarta w dniu ……………………..202</w:t>
        </w:r>
      </w:ins>
      <w:ins w:id="1832" w:author="Sławomir Szałajko" w:date="2022-06-15T08:03:00Z">
        <w:r w:rsidR="001B44C5" w:rsidRPr="001B44C5">
          <w:rPr>
            <w:rFonts w:asciiTheme="minorHAnsi" w:hAnsiTheme="minorHAnsi" w:cstheme="minorHAnsi"/>
            <w:lang w:eastAsia="pl-PL"/>
            <w:rPrChange w:id="1833" w:author="Sławomir Szałajko" w:date="2022-06-15T08:04:00Z">
              <w:rPr>
                <w:rFonts w:ascii="Calibri" w:hAnsi="Calibri" w:cs="Calibri"/>
                <w:lang w:eastAsia="pl-PL"/>
              </w:rPr>
            </w:rPrChange>
          </w:rPr>
          <w:t>2</w:t>
        </w:r>
      </w:ins>
      <w:ins w:id="1834" w:author="Sławomir Szałajko" w:date="2022-06-14T13:25:00Z">
        <w:r w:rsidRPr="001B44C5">
          <w:rPr>
            <w:rFonts w:asciiTheme="minorHAnsi" w:hAnsiTheme="minorHAnsi" w:cstheme="minorHAnsi"/>
            <w:lang w:eastAsia="pl-PL"/>
            <w:rPrChange w:id="1835" w:author="Sławomir Szałajko" w:date="2022-06-15T08:04:00Z">
              <w:rPr>
                <w:rFonts w:ascii="Calibri" w:hAnsi="Calibri" w:cs="Calibri"/>
                <w:lang w:eastAsia="pl-PL"/>
              </w:rPr>
            </w:rPrChange>
          </w:rPr>
          <w:t xml:space="preserve"> roku w Warszawie, pomiędzy:</w:t>
        </w:r>
      </w:ins>
    </w:p>
    <w:p w14:paraId="0E23298E" w14:textId="77777777" w:rsidR="000940E6" w:rsidRPr="001B44C5" w:rsidRDefault="000940E6">
      <w:pPr>
        <w:widowControl/>
        <w:autoSpaceDE/>
        <w:autoSpaceDN/>
        <w:spacing w:line="276" w:lineRule="auto"/>
        <w:jc w:val="both"/>
        <w:rPr>
          <w:ins w:id="1836" w:author="Sławomir Szałajko" w:date="2022-06-14T13:25:00Z"/>
          <w:rFonts w:asciiTheme="minorHAnsi" w:hAnsiTheme="minorHAnsi" w:cstheme="minorHAnsi"/>
          <w:lang w:eastAsia="pl-PL"/>
          <w:rPrChange w:id="1837" w:author="Sławomir Szałajko" w:date="2022-06-15T08:04:00Z">
            <w:rPr>
              <w:ins w:id="1838" w:author="Sławomir Szałajko" w:date="2022-06-14T13:25:00Z"/>
              <w:rFonts w:ascii="Calibri" w:hAnsi="Calibri" w:cs="Calibri"/>
              <w:lang w:eastAsia="pl-PL"/>
            </w:rPr>
          </w:rPrChange>
        </w:rPr>
        <w:pPrChange w:id="1839" w:author="Sławomir Szałajko" w:date="2022-06-15T08:06:00Z">
          <w:pPr>
            <w:widowControl/>
            <w:autoSpaceDE/>
            <w:autoSpaceDN/>
            <w:spacing w:beforeLines="20" w:before="48" w:afterLines="20" w:after="48" w:line="276" w:lineRule="auto"/>
            <w:jc w:val="both"/>
          </w:pPr>
        </w:pPrChange>
      </w:pPr>
      <w:ins w:id="1840" w:author="Sławomir Szałajko" w:date="2022-06-14T13:25:00Z">
        <w:r w:rsidRPr="001B44C5">
          <w:rPr>
            <w:rFonts w:asciiTheme="minorHAnsi" w:hAnsiTheme="minorHAnsi" w:cstheme="minorHAnsi"/>
            <w:b/>
            <w:bCs/>
            <w:lang w:eastAsia="pl-PL"/>
            <w:rPrChange w:id="1841" w:author="Sławomir Szałajko" w:date="2022-06-15T08:04:00Z">
              <w:rPr>
                <w:rFonts w:ascii="Calibri" w:hAnsi="Calibri" w:cs="Calibri"/>
                <w:b/>
                <w:bCs/>
                <w:lang w:eastAsia="pl-PL"/>
              </w:rPr>
            </w:rPrChange>
          </w:rPr>
          <w:t xml:space="preserve">Skarbem Państwa – państwową jednostką budżetową Centrum Projektów Europejskich, </w:t>
        </w:r>
        <w:r w:rsidRPr="001B44C5">
          <w:rPr>
            <w:rFonts w:asciiTheme="minorHAnsi" w:hAnsiTheme="minorHAnsi" w:cstheme="minorHAnsi"/>
            <w:lang w:eastAsia="pl-PL"/>
            <w:rPrChange w:id="1842" w:author="Sławomir Szałajko" w:date="2022-06-15T08:04:00Z">
              <w:rPr>
                <w:rFonts w:ascii="Calibri" w:hAnsi="Calibri" w:cs="Calibri"/>
                <w:lang w:eastAsia="pl-PL"/>
              </w:rPr>
            </w:rPrChange>
          </w:rPr>
          <w:t xml:space="preserve">z siedzibą w Warszawie przy ul. Domaniewskiej 39a, 02- 672 Warszawa, posiadającym numer identyfikacji REGON 141681456 oraz NIP 7010158887, </w:t>
        </w:r>
      </w:ins>
    </w:p>
    <w:p w14:paraId="75FDDE1C" w14:textId="77777777" w:rsidR="000940E6" w:rsidRPr="001B44C5" w:rsidRDefault="000940E6">
      <w:pPr>
        <w:widowControl/>
        <w:autoSpaceDE/>
        <w:autoSpaceDN/>
        <w:spacing w:line="276" w:lineRule="auto"/>
        <w:jc w:val="both"/>
        <w:rPr>
          <w:ins w:id="1843" w:author="Sławomir Szałajko" w:date="2022-06-14T13:25:00Z"/>
          <w:rFonts w:asciiTheme="minorHAnsi" w:hAnsiTheme="minorHAnsi" w:cstheme="minorHAnsi"/>
          <w:lang w:eastAsia="pl-PL"/>
          <w:rPrChange w:id="1844" w:author="Sławomir Szałajko" w:date="2022-06-15T08:04:00Z">
            <w:rPr>
              <w:ins w:id="1845" w:author="Sławomir Szałajko" w:date="2022-06-14T13:25:00Z"/>
              <w:rFonts w:ascii="Calibri" w:hAnsi="Calibri" w:cs="Calibri"/>
              <w:lang w:eastAsia="pl-PL"/>
            </w:rPr>
          </w:rPrChange>
        </w:rPr>
        <w:pPrChange w:id="1846" w:author="Sławomir Szałajko" w:date="2022-06-15T08:06:00Z">
          <w:pPr>
            <w:widowControl/>
            <w:autoSpaceDE/>
            <w:autoSpaceDN/>
            <w:spacing w:beforeLines="20" w:before="48" w:afterLines="20" w:after="48" w:line="276" w:lineRule="auto"/>
            <w:jc w:val="both"/>
          </w:pPr>
        </w:pPrChange>
      </w:pPr>
      <w:ins w:id="1847" w:author="Sławomir Szałajko" w:date="2022-06-14T13:25:00Z">
        <w:r w:rsidRPr="001B44C5">
          <w:rPr>
            <w:rFonts w:asciiTheme="minorHAnsi" w:hAnsiTheme="minorHAnsi" w:cstheme="minorHAnsi"/>
            <w:lang w:eastAsia="pl-PL"/>
            <w:rPrChange w:id="1848" w:author="Sławomir Szałajko" w:date="2022-06-15T08:04:00Z">
              <w:rPr>
                <w:rFonts w:ascii="Calibri" w:hAnsi="Calibri" w:cs="Calibri"/>
                <w:lang w:eastAsia="pl-PL"/>
              </w:rPr>
            </w:rPrChange>
          </w:rPr>
          <w:t xml:space="preserve">reprezentowanym przez </w:t>
        </w:r>
        <w:r w:rsidRPr="001B44C5">
          <w:rPr>
            <w:rFonts w:asciiTheme="minorHAnsi" w:hAnsiTheme="minorHAnsi" w:cstheme="minorHAnsi"/>
            <w:b/>
            <w:bCs/>
            <w:lang w:eastAsia="pl-PL"/>
            <w:rPrChange w:id="1849" w:author="Sławomir Szałajko" w:date="2022-06-15T08:04:00Z">
              <w:rPr>
                <w:rFonts w:ascii="Calibri" w:hAnsi="Calibri" w:cs="Calibri"/>
                <w:b/>
                <w:bCs/>
                <w:lang w:eastAsia="pl-PL"/>
              </w:rPr>
            </w:rPrChange>
          </w:rPr>
          <w:t xml:space="preserve">Pana Leszka Buller </w:t>
        </w:r>
        <w:r w:rsidRPr="001B44C5">
          <w:rPr>
            <w:rFonts w:asciiTheme="minorHAnsi" w:hAnsiTheme="minorHAnsi" w:cstheme="minorHAnsi"/>
            <w:bCs/>
            <w:lang w:eastAsia="pl-PL"/>
            <w:rPrChange w:id="1850" w:author="Sławomir Szałajko" w:date="2022-06-15T08:04:00Z">
              <w:rPr>
                <w:rFonts w:ascii="Calibri" w:hAnsi="Calibri" w:cs="Calibri"/>
                <w:bCs/>
                <w:lang w:eastAsia="pl-PL"/>
              </w:rPr>
            </w:rPrChange>
          </w:rPr>
          <w:t>– Dyrektora Centrum Projektów Europejskich na podstawie powołania na stanowisko z dniem 16 maja 2016 r.</w:t>
        </w:r>
        <w:r w:rsidRPr="001B44C5">
          <w:rPr>
            <w:rFonts w:asciiTheme="minorHAnsi" w:hAnsiTheme="minorHAnsi" w:cstheme="minorHAnsi"/>
            <w:lang w:eastAsia="pl-PL"/>
            <w:rPrChange w:id="1851" w:author="Sławomir Szałajko" w:date="2022-06-15T08:04:00Z">
              <w:rPr>
                <w:rFonts w:ascii="Calibri" w:hAnsi="Calibri" w:cs="Calibri"/>
                <w:lang w:eastAsia="pl-PL"/>
              </w:rPr>
            </w:rPrChange>
          </w:rPr>
          <w:t xml:space="preserve"> przez Ministra Rozwoju,</w:t>
        </w:r>
        <w:r w:rsidRPr="001B44C5">
          <w:rPr>
            <w:rFonts w:asciiTheme="minorHAnsi" w:hAnsiTheme="minorHAnsi" w:cstheme="minorHAnsi"/>
            <w:b/>
            <w:bCs/>
            <w:lang w:eastAsia="pl-PL"/>
            <w:rPrChange w:id="1852" w:author="Sławomir Szałajko" w:date="2022-06-15T08:04:00Z">
              <w:rPr>
                <w:rFonts w:ascii="Calibri" w:hAnsi="Calibri" w:cs="Calibri"/>
                <w:b/>
                <w:bCs/>
                <w:lang w:eastAsia="pl-PL"/>
              </w:rPr>
            </w:rPrChange>
          </w:rPr>
          <w:t xml:space="preserve"> </w:t>
        </w:r>
        <w:r w:rsidRPr="001B44C5">
          <w:rPr>
            <w:rFonts w:asciiTheme="minorHAnsi" w:hAnsiTheme="minorHAnsi" w:cstheme="minorHAnsi"/>
            <w:lang w:eastAsia="pl-PL"/>
            <w:rPrChange w:id="1853" w:author="Sławomir Szałajko" w:date="2022-06-15T08:04:00Z">
              <w:rPr>
                <w:rFonts w:ascii="Calibri" w:hAnsi="Calibri" w:cs="Calibri"/>
                <w:lang w:eastAsia="pl-PL"/>
              </w:rPr>
            </w:rPrChange>
          </w:rPr>
          <w:t xml:space="preserve">zwanym w dalszej części </w:t>
        </w:r>
        <w:r w:rsidRPr="001B44C5">
          <w:rPr>
            <w:rFonts w:asciiTheme="minorHAnsi" w:hAnsiTheme="minorHAnsi" w:cstheme="minorHAnsi"/>
            <w:b/>
            <w:bCs/>
            <w:lang w:eastAsia="pl-PL"/>
            <w:rPrChange w:id="1854" w:author="Sławomir Szałajko" w:date="2022-06-15T08:04:00Z">
              <w:rPr>
                <w:rFonts w:ascii="Calibri" w:hAnsi="Calibri" w:cs="Calibri"/>
                <w:b/>
                <w:bCs/>
                <w:lang w:eastAsia="pl-PL"/>
              </w:rPr>
            </w:rPrChange>
          </w:rPr>
          <w:t>„Zamawiającym”,</w:t>
        </w:r>
      </w:ins>
    </w:p>
    <w:p w14:paraId="273EDAD9" w14:textId="77777777" w:rsidR="000940E6" w:rsidRPr="001B44C5" w:rsidRDefault="000940E6">
      <w:pPr>
        <w:widowControl/>
        <w:autoSpaceDE/>
        <w:autoSpaceDN/>
        <w:spacing w:line="276" w:lineRule="auto"/>
        <w:jc w:val="both"/>
        <w:rPr>
          <w:ins w:id="1855" w:author="Sławomir Szałajko" w:date="2022-06-14T13:25:00Z"/>
          <w:rFonts w:asciiTheme="minorHAnsi" w:hAnsiTheme="minorHAnsi" w:cstheme="minorHAnsi"/>
          <w:lang w:eastAsia="pl-PL"/>
          <w:rPrChange w:id="1856" w:author="Sławomir Szałajko" w:date="2022-06-15T08:04:00Z">
            <w:rPr>
              <w:ins w:id="1857" w:author="Sławomir Szałajko" w:date="2022-06-14T13:25:00Z"/>
              <w:rFonts w:ascii="Calibri" w:hAnsi="Calibri" w:cs="Calibri"/>
              <w:lang w:eastAsia="pl-PL"/>
            </w:rPr>
          </w:rPrChange>
        </w:rPr>
        <w:pPrChange w:id="1858" w:author="Sławomir Szałajko" w:date="2022-06-15T08:06:00Z">
          <w:pPr>
            <w:widowControl/>
            <w:autoSpaceDE/>
            <w:autoSpaceDN/>
            <w:spacing w:beforeLines="20" w:before="48" w:afterLines="20" w:after="48" w:line="276" w:lineRule="auto"/>
            <w:jc w:val="both"/>
          </w:pPr>
        </w:pPrChange>
      </w:pPr>
      <w:ins w:id="1859" w:author="Sławomir Szałajko" w:date="2022-06-14T13:25:00Z">
        <w:r w:rsidRPr="001B44C5">
          <w:rPr>
            <w:rFonts w:asciiTheme="minorHAnsi" w:hAnsiTheme="minorHAnsi" w:cstheme="minorHAnsi"/>
            <w:lang w:eastAsia="pl-PL"/>
            <w:rPrChange w:id="1860" w:author="Sławomir Szałajko" w:date="2022-06-15T08:04:00Z">
              <w:rPr>
                <w:rFonts w:ascii="Calibri" w:hAnsi="Calibri" w:cs="Calibri"/>
                <w:lang w:eastAsia="pl-PL"/>
              </w:rPr>
            </w:rPrChange>
          </w:rPr>
          <w:t xml:space="preserve">a  </w:t>
        </w:r>
      </w:ins>
    </w:p>
    <w:p w14:paraId="315E8848" w14:textId="77777777" w:rsidR="000940E6" w:rsidRPr="001B44C5" w:rsidRDefault="000940E6">
      <w:pPr>
        <w:widowControl/>
        <w:autoSpaceDE/>
        <w:autoSpaceDN/>
        <w:spacing w:line="276" w:lineRule="auto"/>
        <w:jc w:val="both"/>
        <w:rPr>
          <w:ins w:id="1861" w:author="Sławomir Szałajko" w:date="2022-06-14T13:25:00Z"/>
          <w:rFonts w:asciiTheme="minorHAnsi" w:hAnsiTheme="minorHAnsi" w:cstheme="minorHAnsi"/>
          <w:i/>
          <w:iCs/>
          <w:lang w:eastAsia="pl-PL"/>
          <w:rPrChange w:id="1862" w:author="Sławomir Szałajko" w:date="2022-06-15T08:04:00Z">
            <w:rPr>
              <w:ins w:id="1863" w:author="Sławomir Szałajko" w:date="2022-06-14T13:25:00Z"/>
              <w:rFonts w:ascii="Calibri" w:hAnsi="Calibri" w:cs="Calibri"/>
              <w:i/>
              <w:iCs/>
              <w:lang w:eastAsia="pl-PL"/>
            </w:rPr>
          </w:rPrChange>
        </w:rPr>
        <w:pPrChange w:id="1864" w:author="Sławomir Szałajko" w:date="2022-06-15T08:06:00Z">
          <w:pPr>
            <w:widowControl/>
            <w:autoSpaceDE/>
            <w:autoSpaceDN/>
            <w:spacing w:beforeLines="20" w:before="48" w:afterLines="20" w:after="48" w:line="276" w:lineRule="auto"/>
            <w:jc w:val="both"/>
          </w:pPr>
        </w:pPrChange>
      </w:pPr>
      <w:ins w:id="1865" w:author="Sławomir Szałajko" w:date="2022-06-14T13:25:00Z">
        <w:r w:rsidRPr="001B44C5">
          <w:rPr>
            <w:rFonts w:asciiTheme="minorHAnsi" w:hAnsiTheme="minorHAnsi" w:cstheme="minorHAnsi"/>
            <w:i/>
            <w:iCs/>
            <w:lang w:eastAsia="pl-PL"/>
            <w:rPrChange w:id="1866" w:author="Sławomir Szałajko" w:date="2022-06-15T08:04:00Z">
              <w:rPr>
                <w:rFonts w:ascii="Calibri" w:hAnsi="Calibri" w:cs="Calibri"/>
                <w:i/>
                <w:iCs/>
                <w:lang w:eastAsia="pl-PL"/>
              </w:rPr>
            </w:rPrChange>
          </w:rPr>
          <w:t>………………………………….. z siedzibą w ………………. przy ul. …………………, ……………….., ………………., posiadającą numer identyfikacji REGON …………. oraz NIP …………….., wpisaną do Krajowego Rejestru Sądowego pod numerem KRS ……………………..…../wpisaną do Centralnej Ewidencji i Informacji o Działalności Gospodarczej,</w:t>
        </w:r>
      </w:ins>
    </w:p>
    <w:p w14:paraId="129EF6A5" w14:textId="77777777" w:rsidR="000940E6" w:rsidRPr="001B44C5" w:rsidRDefault="000940E6">
      <w:pPr>
        <w:widowControl/>
        <w:autoSpaceDE/>
        <w:autoSpaceDN/>
        <w:spacing w:line="276" w:lineRule="auto"/>
        <w:jc w:val="both"/>
        <w:rPr>
          <w:ins w:id="1867" w:author="Sławomir Szałajko" w:date="2022-06-14T13:25:00Z"/>
          <w:rFonts w:asciiTheme="minorHAnsi" w:hAnsiTheme="minorHAnsi" w:cstheme="minorHAnsi"/>
          <w:b/>
          <w:i/>
          <w:iCs/>
          <w:lang w:eastAsia="pl-PL"/>
          <w:rPrChange w:id="1868" w:author="Sławomir Szałajko" w:date="2022-06-15T08:04:00Z">
            <w:rPr>
              <w:ins w:id="1869" w:author="Sławomir Szałajko" w:date="2022-06-14T13:25:00Z"/>
              <w:rFonts w:ascii="Calibri" w:hAnsi="Calibri" w:cs="Calibri"/>
              <w:b/>
              <w:i/>
              <w:iCs/>
              <w:lang w:eastAsia="pl-PL"/>
            </w:rPr>
          </w:rPrChange>
        </w:rPr>
        <w:pPrChange w:id="1870" w:author="Sławomir Szałajko" w:date="2022-06-15T08:06:00Z">
          <w:pPr>
            <w:widowControl/>
            <w:autoSpaceDE/>
            <w:autoSpaceDN/>
            <w:spacing w:beforeLines="20" w:before="48" w:afterLines="20" w:after="48" w:line="276" w:lineRule="auto"/>
            <w:jc w:val="both"/>
          </w:pPr>
        </w:pPrChange>
      </w:pPr>
      <w:ins w:id="1871" w:author="Sławomir Szałajko" w:date="2022-06-14T13:25:00Z">
        <w:r w:rsidRPr="001B44C5">
          <w:rPr>
            <w:rFonts w:asciiTheme="minorHAnsi" w:hAnsiTheme="minorHAnsi" w:cstheme="minorHAnsi"/>
            <w:i/>
            <w:iCs/>
            <w:lang w:eastAsia="pl-PL"/>
            <w:rPrChange w:id="1872" w:author="Sławomir Szałajko" w:date="2022-06-15T08:04:00Z">
              <w:rPr>
                <w:rFonts w:ascii="Calibri" w:hAnsi="Calibri" w:cs="Calibri"/>
                <w:i/>
                <w:iCs/>
                <w:lang w:eastAsia="pl-PL"/>
              </w:rPr>
            </w:rPrChange>
          </w:rPr>
          <w:t xml:space="preserve">reprezentowanym przez Pana/Panią ……………… –……………………………. , zwaną w dalszej części umowy </w:t>
        </w:r>
        <w:r w:rsidRPr="001B44C5">
          <w:rPr>
            <w:rFonts w:asciiTheme="minorHAnsi" w:hAnsiTheme="minorHAnsi" w:cstheme="minorHAnsi"/>
            <w:b/>
            <w:i/>
            <w:iCs/>
            <w:lang w:eastAsia="pl-PL"/>
            <w:rPrChange w:id="1873" w:author="Sławomir Szałajko" w:date="2022-06-15T08:04:00Z">
              <w:rPr>
                <w:rFonts w:ascii="Calibri" w:hAnsi="Calibri" w:cs="Calibri"/>
                <w:b/>
                <w:i/>
                <w:iCs/>
                <w:lang w:eastAsia="pl-PL"/>
              </w:rPr>
            </w:rPrChange>
          </w:rPr>
          <w:t>„Wykonawcą”</w:t>
        </w:r>
      </w:ins>
    </w:p>
    <w:p w14:paraId="7768CC2A" w14:textId="77777777" w:rsidR="000940E6" w:rsidRPr="001B44C5" w:rsidRDefault="000940E6">
      <w:pPr>
        <w:widowControl/>
        <w:autoSpaceDE/>
        <w:autoSpaceDN/>
        <w:spacing w:line="276" w:lineRule="auto"/>
        <w:jc w:val="both"/>
        <w:rPr>
          <w:ins w:id="1874" w:author="Sławomir Szałajko" w:date="2022-06-14T13:25:00Z"/>
          <w:rFonts w:asciiTheme="minorHAnsi" w:hAnsiTheme="minorHAnsi" w:cstheme="minorHAnsi"/>
          <w:b/>
          <w:i/>
          <w:iCs/>
          <w:lang w:eastAsia="pl-PL"/>
          <w:rPrChange w:id="1875" w:author="Sławomir Szałajko" w:date="2022-06-15T08:04:00Z">
            <w:rPr>
              <w:ins w:id="1876" w:author="Sławomir Szałajko" w:date="2022-06-14T13:25:00Z"/>
              <w:rFonts w:ascii="Calibri" w:hAnsi="Calibri" w:cs="Calibri"/>
              <w:b/>
              <w:i/>
              <w:iCs/>
              <w:lang w:eastAsia="pl-PL"/>
            </w:rPr>
          </w:rPrChange>
        </w:rPr>
        <w:pPrChange w:id="1877" w:author="Sławomir Szałajko" w:date="2022-06-15T08:06:00Z">
          <w:pPr>
            <w:widowControl/>
            <w:autoSpaceDE/>
            <w:autoSpaceDN/>
            <w:spacing w:beforeLines="20" w:before="48" w:afterLines="20" w:after="48" w:line="276" w:lineRule="auto"/>
            <w:jc w:val="both"/>
          </w:pPr>
        </w:pPrChange>
      </w:pPr>
      <w:ins w:id="1878" w:author="Sławomir Szałajko" w:date="2022-06-14T13:25:00Z">
        <w:r w:rsidRPr="001B44C5">
          <w:rPr>
            <w:rFonts w:asciiTheme="minorHAnsi" w:hAnsiTheme="minorHAnsi" w:cstheme="minorHAnsi"/>
            <w:b/>
            <w:i/>
            <w:iCs/>
            <w:lang w:eastAsia="pl-PL"/>
            <w:rPrChange w:id="1879" w:author="Sławomir Szałajko" w:date="2022-06-15T08:04:00Z">
              <w:rPr>
                <w:rFonts w:ascii="Calibri" w:hAnsi="Calibri" w:cs="Calibri"/>
                <w:b/>
                <w:i/>
                <w:iCs/>
                <w:lang w:eastAsia="pl-PL"/>
              </w:rPr>
            </w:rPrChange>
          </w:rPr>
          <w:t>lub</w:t>
        </w:r>
        <w:r w:rsidRPr="001B44C5">
          <w:rPr>
            <w:rFonts w:asciiTheme="minorHAnsi" w:hAnsiTheme="minorHAnsi" w:cstheme="minorHAnsi"/>
            <w:b/>
            <w:i/>
            <w:iCs/>
            <w:vertAlign w:val="superscript"/>
            <w:lang w:eastAsia="pl-PL"/>
            <w:rPrChange w:id="1880" w:author="Sławomir Szałajko" w:date="2022-06-15T08:04:00Z">
              <w:rPr>
                <w:rFonts w:ascii="Calibri" w:hAnsi="Calibri" w:cs="Calibri"/>
                <w:b/>
                <w:i/>
                <w:iCs/>
                <w:vertAlign w:val="superscript"/>
                <w:lang w:eastAsia="pl-PL"/>
              </w:rPr>
            </w:rPrChange>
          </w:rPr>
          <w:footnoteReference w:id="7"/>
        </w:r>
      </w:ins>
    </w:p>
    <w:p w14:paraId="0A6D5841" w14:textId="77777777" w:rsidR="000940E6" w:rsidRPr="001B44C5" w:rsidRDefault="000940E6">
      <w:pPr>
        <w:widowControl/>
        <w:autoSpaceDE/>
        <w:autoSpaceDN/>
        <w:spacing w:line="276" w:lineRule="auto"/>
        <w:jc w:val="both"/>
        <w:rPr>
          <w:ins w:id="1883" w:author="Sławomir Szałajko" w:date="2022-06-14T13:25:00Z"/>
          <w:rFonts w:asciiTheme="minorHAnsi" w:hAnsiTheme="minorHAnsi" w:cstheme="minorHAnsi"/>
          <w:i/>
          <w:iCs/>
          <w:lang w:eastAsia="pl-PL"/>
          <w:rPrChange w:id="1884" w:author="Sławomir Szałajko" w:date="2022-06-15T08:04:00Z">
            <w:rPr>
              <w:ins w:id="1885" w:author="Sławomir Szałajko" w:date="2022-06-14T13:25:00Z"/>
              <w:rFonts w:ascii="Calibri" w:hAnsi="Calibri" w:cs="Calibri"/>
              <w:i/>
              <w:iCs/>
              <w:lang w:eastAsia="pl-PL"/>
            </w:rPr>
          </w:rPrChange>
        </w:rPr>
        <w:pPrChange w:id="1886" w:author="Sławomir Szałajko" w:date="2022-06-15T08:06:00Z">
          <w:pPr>
            <w:widowControl/>
            <w:autoSpaceDE/>
            <w:autoSpaceDN/>
            <w:spacing w:beforeLines="20" w:before="48" w:afterLines="20" w:after="48" w:line="276" w:lineRule="auto"/>
            <w:jc w:val="both"/>
          </w:pPr>
        </w:pPrChange>
      </w:pPr>
      <w:ins w:id="1887" w:author="Sławomir Szałajko" w:date="2022-06-14T13:25:00Z">
        <w:r w:rsidRPr="001B44C5">
          <w:rPr>
            <w:rFonts w:asciiTheme="minorHAnsi" w:hAnsiTheme="minorHAnsi" w:cstheme="minorHAnsi"/>
            <w:i/>
            <w:iCs/>
            <w:lang w:eastAsia="pl-PL"/>
            <w:rPrChange w:id="1888" w:author="Sławomir Szałajko" w:date="2022-06-15T08:04:00Z">
              <w:rPr>
                <w:rFonts w:ascii="Calibri" w:hAnsi="Calibri" w:cs="Calibri"/>
                <w:i/>
                <w:iCs/>
                <w:lang w:eastAsia="pl-PL"/>
              </w:rPr>
            </w:rPrChange>
          </w:rPr>
          <w:t>Panem/Panią ……………………..zamieszkałym/zamieszkałą w …………. przy ul. ……………., legitymującym się/legitymującą się dowodem osobistym o numerze ……………..oraz numerze PESEL……………., i posiadającym/posiadającą numer identyfikacji NIP ………………</w:t>
        </w:r>
      </w:ins>
    </w:p>
    <w:p w14:paraId="1FDF65CB" w14:textId="77777777" w:rsidR="000940E6" w:rsidRPr="001B44C5" w:rsidRDefault="000940E6">
      <w:pPr>
        <w:widowControl/>
        <w:autoSpaceDE/>
        <w:autoSpaceDN/>
        <w:spacing w:line="276" w:lineRule="auto"/>
        <w:jc w:val="both"/>
        <w:rPr>
          <w:ins w:id="1889" w:author="Sławomir Szałajko" w:date="2022-06-14T13:25:00Z"/>
          <w:rFonts w:asciiTheme="minorHAnsi" w:hAnsiTheme="minorHAnsi" w:cstheme="minorHAnsi"/>
          <w:b/>
          <w:i/>
          <w:iCs/>
          <w:lang w:eastAsia="pl-PL"/>
          <w:rPrChange w:id="1890" w:author="Sławomir Szałajko" w:date="2022-06-15T08:04:00Z">
            <w:rPr>
              <w:ins w:id="1891" w:author="Sławomir Szałajko" w:date="2022-06-14T13:25:00Z"/>
              <w:rFonts w:ascii="Calibri" w:hAnsi="Calibri" w:cs="Calibri"/>
              <w:b/>
              <w:i/>
              <w:iCs/>
              <w:lang w:eastAsia="pl-PL"/>
            </w:rPr>
          </w:rPrChange>
        </w:rPr>
        <w:pPrChange w:id="1892" w:author="Sławomir Szałajko" w:date="2022-06-15T08:06:00Z">
          <w:pPr>
            <w:widowControl/>
            <w:autoSpaceDE/>
            <w:autoSpaceDN/>
            <w:spacing w:beforeLines="20" w:before="48" w:afterLines="20" w:after="48" w:line="276" w:lineRule="auto"/>
            <w:jc w:val="both"/>
          </w:pPr>
        </w:pPrChange>
      </w:pPr>
      <w:ins w:id="1893" w:author="Sławomir Szałajko" w:date="2022-06-14T13:25:00Z">
        <w:r w:rsidRPr="001B44C5">
          <w:rPr>
            <w:rFonts w:asciiTheme="minorHAnsi" w:hAnsiTheme="minorHAnsi" w:cstheme="minorHAnsi"/>
            <w:i/>
            <w:iCs/>
            <w:lang w:eastAsia="pl-PL"/>
            <w:rPrChange w:id="1894" w:author="Sławomir Szałajko" w:date="2022-06-15T08:04:00Z">
              <w:rPr>
                <w:rFonts w:ascii="Calibri" w:hAnsi="Calibri" w:cs="Calibri"/>
                <w:i/>
                <w:iCs/>
                <w:lang w:eastAsia="pl-PL"/>
              </w:rPr>
            </w:rPrChange>
          </w:rPr>
          <w:t xml:space="preserve">zwanym/zwaną w dalszej części umowy </w:t>
        </w:r>
        <w:r w:rsidRPr="001B44C5">
          <w:rPr>
            <w:rFonts w:asciiTheme="minorHAnsi" w:hAnsiTheme="minorHAnsi" w:cstheme="minorHAnsi"/>
            <w:b/>
            <w:i/>
            <w:iCs/>
            <w:lang w:eastAsia="pl-PL"/>
            <w:rPrChange w:id="1895" w:author="Sławomir Szałajko" w:date="2022-06-15T08:04:00Z">
              <w:rPr>
                <w:rFonts w:ascii="Calibri" w:hAnsi="Calibri" w:cs="Calibri"/>
                <w:b/>
                <w:i/>
                <w:iCs/>
                <w:lang w:eastAsia="pl-PL"/>
              </w:rPr>
            </w:rPrChange>
          </w:rPr>
          <w:t>„Wykonawcą”.</w:t>
        </w:r>
      </w:ins>
    </w:p>
    <w:p w14:paraId="5850EEB7" w14:textId="77777777" w:rsidR="000940E6" w:rsidRPr="001B44C5" w:rsidRDefault="000940E6">
      <w:pPr>
        <w:widowControl/>
        <w:autoSpaceDE/>
        <w:autoSpaceDN/>
        <w:spacing w:line="276" w:lineRule="auto"/>
        <w:jc w:val="both"/>
        <w:rPr>
          <w:ins w:id="1896" w:author="Sławomir Szałajko" w:date="2022-06-14T13:25:00Z"/>
          <w:rFonts w:asciiTheme="minorHAnsi" w:hAnsiTheme="minorHAnsi" w:cstheme="minorHAnsi"/>
          <w:i/>
          <w:iCs/>
          <w:lang w:eastAsia="pl-PL"/>
          <w:rPrChange w:id="1897" w:author="Sławomir Szałajko" w:date="2022-06-15T08:04:00Z">
            <w:rPr>
              <w:ins w:id="1898" w:author="Sławomir Szałajko" w:date="2022-06-14T13:25:00Z"/>
              <w:rFonts w:ascii="Calibri" w:hAnsi="Calibri" w:cs="Calibri"/>
              <w:i/>
              <w:iCs/>
              <w:lang w:eastAsia="pl-PL"/>
            </w:rPr>
          </w:rPrChange>
        </w:rPr>
        <w:pPrChange w:id="1899" w:author="Sławomir Szałajko" w:date="2022-06-15T08:06:00Z">
          <w:pPr>
            <w:widowControl/>
            <w:autoSpaceDE/>
            <w:autoSpaceDN/>
            <w:spacing w:beforeLines="20" w:before="48" w:afterLines="20" w:after="48" w:line="276" w:lineRule="auto"/>
            <w:jc w:val="both"/>
          </w:pPr>
        </w:pPrChange>
      </w:pPr>
    </w:p>
    <w:p w14:paraId="33E2D7BF" w14:textId="77777777" w:rsidR="000940E6" w:rsidRPr="001B44C5" w:rsidRDefault="000940E6">
      <w:pPr>
        <w:widowControl/>
        <w:autoSpaceDE/>
        <w:autoSpaceDN/>
        <w:spacing w:line="276" w:lineRule="auto"/>
        <w:jc w:val="both"/>
        <w:rPr>
          <w:ins w:id="1900" w:author="Sławomir Szałajko" w:date="2022-06-14T13:25:00Z"/>
          <w:rFonts w:asciiTheme="minorHAnsi" w:hAnsiTheme="minorHAnsi" w:cstheme="minorHAnsi"/>
          <w:lang w:eastAsia="pl-PL"/>
          <w:rPrChange w:id="1901" w:author="Sławomir Szałajko" w:date="2022-06-15T08:04:00Z">
            <w:rPr>
              <w:ins w:id="1902" w:author="Sławomir Szałajko" w:date="2022-06-14T13:25:00Z"/>
              <w:rFonts w:ascii="Calibri" w:hAnsi="Calibri" w:cs="Calibri"/>
              <w:lang w:eastAsia="pl-PL"/>
            </w:rPr>
          </w:rPrChange>
        </w:rPr>
        <w:pPrChange w:id="1903" w:author="Sławomir Szałajko" w:date="2022-06-15T08:06:00Z">
          <w:pPr>
            <w:widowControl/>
            <w:autoSpaceDE/>
            <w:autoSpaceDN/>
            <w:spacing w:beforeLines="20" w:before="48" w:afterLines="20" w:after="48" w:line="276" w:lineRule="auto"/>
            <w:jc w:val="both"/>
          </w:pPr>
        </w:pPrChange>
      </w:pPr>
      <w:ins w:id="1904" w:author="Sławomir Szałajko" w:date="2022-06-14T13:25:00Z">
        <w:r w:rsidRPr="001B44C5">
          <w:rPr>
            <w:rFonts w:asciiTheme="minorHAnsi" w:hAnsiTheme="minorHAnsi" w:cstheme="minorHAnsi"/>
            <w:lang w:eastAsia="pl-PL"/>
            <w:rPrChange w:id="1905" w:author="Sławomir Szałajko" w:date="2022-06-15T08:04:00Z">
              <w:rPr>
                <w:rFonts w:ascii="Calibri" w:hAnsi="Calibri" w:cs="Calibri"/>
                <w:lang w:eastAsia="pl-PL"/>
              </w:rPr>
            </w:rPrChange>
          </w:rPr>
          <w:t xml:space="preserve">Zamawiający lub Wykonawca zwani są również dalej </w:t>
        </w:r>
        <w:r w:rsidRPr="001B44C5">
          <w:rPr>
            <w:rFonts w:asciiTheme="minorHAnsi" w:hAnsiTheme="minorHAnsi" w:cstheme="minorHAnsi"/>
            <w:b/>
            <w:lang w:eastAsia="pl-PL"/>
            <w:rPrChange w:id="1906" w:author="Sławomir Szałajko" w:date="2022-06-15T08:04:00Z">
              <w:rPr>
                <w:rFonts w:ascii="Calibri" w:hAnsi="Calibri" w:cs="Calibri"/>
                <w:b/>
                <w:lang w:eastAsia="pl-PL"/>
              </w:rPr>
            </w:rPrChange>
          </w:rPr>
          <w:t>„Stroną”</w:t>
        </w:r>
        <w:r w:rsidRPr="001B44C5">
          <w:rPr>
            <w:rFonts w:asciiTheme="minorHAnsi" w:hAnsiTheme="minorHAnsi" w:cstheme="minorHAnsi"/>
            <w:lang w:eastAsia="pl-PL"/>
            <w:rPrChange w:id="1907" w:author="Sławomir Szałajko" w:date="2022-06-15T08:04:00Z">
              <w:rPr>
                <w:rFonts w:ascii="Calibri" w:hAnsi="Calibri" w:cs="Calibri"/>
                <w:lang w:eastAsia="pl-PL"/>
              </w:rPr>
            </w:rPrChange>
          </w:rPr>
          <w:t xml:space="preserve"> lub </w:t>
        </w:r>
        <w:r w:rsidRPr="001B44C5">
          <w:rPr>
            <w:rFonts w:asciiTheme="minorHAnsi" w:hAnsiTheme="minorHAnsi" w:cstheme="minorHAnsi"/>
            <w:b/>
            <w:lang w:eastAsia="pl-PL"/>
            <w:rPrChange w:id="1908" w:author="Sławomir Szałajko" w:date="2022-06-15T08:04:00Z">
              <w:rPr>
                <w:rFonts w:ascii="Calibri" w:hAnsi="Calibri" w:cs="Calibri"/>
                <w:b/>
                <w:lang w:eastAsia="pl-PL"/>
              </w:rPr>
            </w:rPrChange>
          </w:rPr>
          <w:t>„Stronami”</w:t>
        </w:r>
        <w:r w:rsidRPr="001B44C5">
          <w:rPr>
            <w:rFonts w:asciiTheme="minorHAnsi" w:hAnsiTheme="minorHAnsi" w:cstheme="minorHAnsi"/>
            <w:lang w:eastAsia="pl-PL"/>
            <w:rPrChange w:id="1909" w:author="Sławomir Szałajko" w:date="2022-06-15T08:04:00Z">
              <w:rPr>
                <w:rFonts w:ascii="Calibri" w:hAnsi="Calibri" w:cs="Calibri"/>
                <w:lang w:eastAsia="pl-PL"/>
              </w:rPr>
            </w:rPrChange>
          </w:rPr>
          <w:t xml:space="preserve"> umowy.</w:t>
        </w:r>
      </w:ins>
    </w:p>
    <w:p w14:paraId="207B7821" w14:textId="77777777" w:rsidR="000940E6" w:rsidRPr="001B44C5" w:rsidRDefault="000940E6">
      <w:pPr>
        <w:widowControl/>
        <w:autoSpaceDE/>
        <w:autoSpaceDN/>
        <w:spacing w:line="276" w:lineRule="auto"/>
        <w:jc w:val="both"/>
        <w:rPr>
          <w:ins w:id="1910" w:author="Sławomir Szałajko" w:date="2022-06-14T13:25:00Z"/>
          <w:rFonts w:asciiTheme="minorHAnsi" w:hAnsiTheme="minorHAnsi" w:cstheme="minorHAnsi"/>
          <w:b/>
          <w:lang w:eastAsia="pl-PL"/>
          <w:rPrChange w:id="1911" w:author="Sławomir Szałajko" w:date="2022-06-15T08:04:00Z">
            <w:rPr>
              <w:ins w:id="1912" w:author="Sławomir Szałajko" w:date="2022-06-14T13:25:00Z"/>
              <w:rFonts w:ascii="Calibri" w:hAnsi="Calibri" w:cs="Calibri"/>
              <w:b/>
              <w:lang w:eastAsia="pl-PL"/>
            </w:rPr>
          </w:rPrChange>
        </w:rPr>
        <w:pPrChange w:id="1913" w:author="Sławomir Szałajko" w:date="2022-06-15T08:06:00Z">
          <w:pPr>
            <w:widowControl/>
            <w:autoSpaceDE/>
            <w:autoSpaceDN/>
            <w:spacing w:beforeLines="20" w:before="48" w:afterLines="20" w:after="48" w:line="276" w:lineRule="auto"/>
            <w:jc w:val="both"/>
          </w:pPr>
        </w:pPrChange>
      </w:pPr>
    </w:p>
    <w:p w14:paraId="3BBC573D" w14:textId="77777777" w:rsidR="000940E6" w:rsidRPr="001B44C5" w:rsidRDefault="000940E6">
      <w:pPr>
        <w:widowControl/>
        <w:autoSpaceDE/>
        <w:autoSpaceDN/>
        <w:spacing w:line="276" w:lineRule="auto"/>
        <w:jc w:val="center"/>
        <w:rPr>
          <w:ins w:id="1914" w:author="Sławomir Szałajko" w:date="2022-06-14T13:25:00Z"/>
          <w:rFonts w:asciiTheme="minorHAnsi" w:hAnsiTheme="minorHAnsi" w:cstheme="minorHAnsi"/>
          <w:b/>
          <w:lang w:eastAsia="pl-PL"/>
          <w:rPrChange w:id="1915" w:author="Sławomir Szałajko" w:date="2022-06-15T08:04:00Z">
            <w:rPr>
              <w:ins w:id="1916" w:author="Sławomir Szałajko" w:date="2022-06-14T13:25:00Z"/>
              <w:rFonts w:ascii="Calibri" w:hAnsi="Calibri" w:cs="Calibri"/>
              <w:b/>
              <w:lang w:eastAsia="pl-PL"/>
            </w:rPr>
          </w:rPrChange>
        </w:rPr>
        <w:pPrChange w:id="1917" w:author="Sławomir Szałajko" w:date="2022-06-15T08:06:00Z">
          <w:pPr>
            <w:widowControl/>
            <w:autoSpaceDE/>
            <w:autoSpaceDN/>
            <w:spacing w:beforeLines="20" w:before="48" w:afterLines="20" w:after="48" w:line="276" w:lineRule="auto"/>
            <w:jc w:val="center"/>
          </w:pPr>
        </w:pPrChange>
      </w:pPr>
      <w:ins w:id="1918" w:author="Sławomir Szałajko" w:date="2022-06-14T13:25:00Z">
        <w:r w:rsidRPr="001B44C5">
          <w:rPr>
            <w:rFonts w:asciiTheme="minorHAnsi" w:hAnsiTheme="minorHAnsi" w:cstheme="minorHAnsi"/>
            <w:b/>
            <w:lang w:eastAsia="pl-PL"/>
            <w:rPrChange w:id="1919" w:author="Sławomir Szałajko" w:date="2022-06-15T08:04:00Z">
              <w:rPr>
                <w:rFonts w:ascii="Calibri" w:hAnsi="Calibri" w:cs="Calibri"/>
                <w:b/>
                <w:lang w:eastAsia="pl-PL"/>
              </w:rPr>
            </w:rPrChange>
          </w:rPr>
          <w:t>§ 1</w:t>
        </w:r>
      </w:ins>
    </w:p>
    <w:p w14:paraId="436BA36A" w14:textId="77777777" w:rsidR="000940E6" w:rsidRPr="001B44C5" w:rsidRDefault="000940E6">
      <w:pPr>
        <w:widowControl/>
        <w:numPr>
          <w:ilvl w:val="0"/>
          <w:numId w:val="131"/>
        </w:numPr>
        <w:tabs>
          <w:tab w:val="num" w:pos="360"/>
        </w:tabs>
        <w:autoSpaceDE/>
        <w:autoSpaceDN/>
        <w:adjustRightInd w:val="0"/>
        <w:spacing w:line="276" w:lineRule="auto"/>
        <w:ind w:left="360"/>
        <w:jc w:val="both"/>
        <w:rPr>
          <w:ins w:id="1920" w:author="Sławomir Szałajko" w:date="2022-06-14T13:25:00Z"/>
          <w:rFonts w:asciiTheme="minorHAnsi" w:hAnsiTheme="minorHAnsi" w:cstheme="minorHAnsi"/>
          <w:lang w:eastAsia="pl-PL"/>
          <w:rPrChange w:id="1921" w:author="Sławomir Szałajko" w:date="2022-06-15T08:04:00Z">
            <w:rPr>
              <w:ins w:id="1922" w:author="Sławomir Szałajko" w:date="2022-06-14T13:25:00Z"/>
              <w:rFonts w:ascii="Calibri" w:hAnsi="Calibri" w:cs="Calibri"/>
              <w:lang w:eastAsia="pl-PL"/>
            </w:rPr>
          </w:rPrChange>
        </w:rPr>
        <w:pPrChange w:id="1923" w:author="Sławomir Szałajko" w:date="2022-06-15T08:06:00Z">
          <w:pPr>
            <w:widowControl/>
            <w:numPr>
              <w:numId w:val="131"/>
            </w:numPr>
            <w:tabs>
              <w:tab w:val="num" w:pos="360"/>
              <w:tab w:val="num" w:pos="720"/>
            </w:tabs>
            <w:autoSpaceDE/>
            <w:autoSpaceDN/>
            <w:adjustRightInd w:val="0"/>
            <w:spacing w:beforeLines="20" w:before="48" w:afterLines="20" w:after="48" w:line="276" w:lineRule="auto"/>
            <w:ind w:left="360" w:hanging="360"/>
            <w:jc w:val="both"/>
          </w:pPr>
        </w:pPrChange>
      </w:pPr>
      <w:ins w:id="1924" w:author="Sławomir Szałajko" w:date="2022-06-14T13:25:00Z">
        <w:r w:rsidRPr="001B44C5">
          <w:rPr>
            <w:rFonts w:asciiTheme="minorHAnsi" w:hAnsiTheme="minorHAnsi" w:cstheme="minorHAnsi"/>
            <w:lang w:eastAsia="pl-PL"/>
            <w:rPrChange w:id="1925" w:author="Sławomir Szałajko" w:date="2022-06-15T08:04:00Z">
              <w:rPr>
                <w:rFonts w:ascii="Calibri" w:hAnsi="Calibri" w:cs="Calibri"/>
                <w:lang w:eastAsia="pl-PL"/>
              </w:rPr>
            </w:rPrChange>
          </w:rPr>
          <w:t xml:space="preserve">Przedmiot niniejszej umowy jest współfinansowany ze środków Unii Europejskiej w ramach Programu Operacyjnego Pomoc Techniczna 2014-2020, Pomocy Technicznej Funduszy Europejskich 2021-2027, Europejskiego Funduszu Społecznego, </w:t>
        </w:r>
        <w:r w:rsidRPr="001B44C5">
          <w:rPr>
            <w:rFonts w:asciiTheme="minorHAnsi" w:eastAsia="Calibri" w:hAnsiTheme="minorHAnsi" w:cstheme="minorHAnsi"/>
            <w:rPrChange w:id="1926" w:author="Sławomir Szałajko" w:date="2022-06-15T08:04:00Z">
              <w:rPr>
                <w:rFonts w:ascii="Calibri" w:eastAsia="Calibri" w:hAnsi="Calibri"/>
              </w:rPr>
            </w:rPrChange>
          </w:rPr>
          <w:t xml:space="preserve">Europejskiego Instrumentu Sąsiedztwa w ramach Pomocy Technicznej dla Programu Operacyjnego Współpracy Transgranicznej Polska-Białoruś-Ukraina 2014-2020 oraz Programu Operacyjnego Współpracy Transgranicznej Polska-Rosja 2014-2020, Europejskiego Funduszu Rozwoju Regionalnego w ramach Programu </w:t>
        </w:r>
        <w:proofErr w:type="spellStart"/>
        <w:r w:rsidRPr="001B44C5">
          <w:rPr>
            <w:rFonts w:asciiTheme="minorHAnsi" w:eastAsia="Calibri" w:hAnsiTheme="minorHAnsi" w:cstheme="minorHAnsi"/>
            <w:rPrChange w:id="1927" w:author="Sławomir Szałajko" w:date="2022-06-15T08:04:00Z">
              <w:rPr>
                <w:rFonts w:ascii="Calibri" w:eastAsia="Calibri" w:hAnsi="Calibri"/>
              </w:rPr>
            </w:rPrChange>
          </w:rPr>
          <w:t>Interreg</w:t>
        </w:r>
        <w:proofErr w:type="spellEnd"/>
        <w:r w:rsidRPr="001B44C5">
          <w:rPr>
            <w:rFonts w:asciiTheme="minorHAnsi" w:eastAsia="Calibri" w:hAnsiTheme="minorHAnsi" w:cstheme="minorHAnsi"/>
            <w:rPrChange w:id="1928" w:author="Sławomir Szałajko" w:date="2022-06-15T08:04:00Z">
              <w:rPr>
                <w:rFonts w:ascii="Calibri" w:eastAsia="Calibri" w:hAnsi="Calibri"/>
              </w:rPr>
            </w:rPrChange>
          </w:rPr>
          <w:t xml:space="preserve"> Polska-Saksonia 2014-2020, </w:t>
        </w:r>
        <w:proofErr w:type="spellStart"/>
        <w:r w:rsidRPr="001B44C5">
          <w:rPr>
            <w:rFonts w:asciiTheme="minorHAnsi" w:eastAsia="Calibri" w:hAnsiTheme="minorHAnsi" w:cstheme="minorHAnsi"/>
            <w:rPrChange w:id="1929" w:author="Sławomir Szałajko" w:date="2022-06-15T08:04:00Z">
              <w:rPr>
                <w:rFonts w:ascii="Calibri" w:eastAsia="Calibri" w:hAnsi="Calibri"/>
              </w:rPr>
            </w:rPrChange>
          </w:rPr>
          <w:t>Interreg</w:t>
        </w:r>
        <w:proofErr w:type="spellEnd"/>
        <w:r w:rsidRPr="001B44C5">
          <w:rPr>
            <w:rFonts w:asciiTheme="minorHAnsi" w:eastAsia="Calibri" w:hAnsiTheme="minorHAnsi" w:cstheme="minorHAnsi"/>
            <w:rPrChange w:id="1930" w:author="Sławomir Szałajko" w:date="2022-06-15T08:04:00Z">
              <w:rPr>
                <w:rFonts w:ascii="Calibri" w:eastAsia="Calibri" w:hAnsi="Calibri"/>
              </w:rPr>
            </w:rPrChange>
          </w:rPr>
          <w:t xml:space="preserve"> V-A Polska-Słowacja 2014-2020, </w:t>
        </w:r>
        <w:proofErr w:type="spellStart"/>
        <w:r w:rsidRPr="001B44C5">
          <w:rPr>
            <w:rFonts w:asciiTheme="minorHAnsi" w:eastAsia="Calibri" w:hAnsiTheme="minorHAnsi" w:cstheme="minorHAnsi"/>
            <w:rPrChange w:id="1931" w:author="Sławomir Szałajko" w:date="2022-06-15T08:04:00Z">
              <w:rPr>
                <w:rFonts w:ascii="Calibri" w:eastAsia="Calibri" w:hAnsi="Calibri"/>
              </w:rPr>
            </w:rPrChange>
          </w:rPr>
          <w:t>Interreg</w:t>
        </w:r>
        <w:proofErr w:type="spellEnd"/>
        <w:r w:rsidRPr="001B44C5">
          <w:rPr>
            <w:rFonts w:asciiTheme="minorHAnsi" w:eastAsia="Calibri" w:hAnsiTheme="minorHAnsi" w:cstheme="minorHAnsi"/>
            <w:rPrChange w:id="1932" w:author="Sławomir Szałajko" w:date="2022-06-15T08:04:00Z">
              <w:rPr>
                <w:rFonts w:ascii="Calibri" w:eastAsia="Calibri" w:hAnsi="Calibri"/>
              </w:rPr>
            </w:rPrChange>
          </w:rPr>
          <w:t xml:space="preserve"> V-A Południowy Bałtyk 2014-2020</w:t>
        </w:r>
      </w:ins>
    </w:p>
    <w:p w14:paraId="1368F4B3" w14:textId="77777777" w:rsidR="000940E6" w:rsidRPr="001B44C5" w:rsidRDefault="000940E6">
      <w:pPr>
        <w:widowControl/>
        <w:numPr>
          <w:ilvl w:val="0"/>
          <w:numId w:val="131"/>
        </w:numPr>
        <w:tabs>
          <w:tab w:val="num" w:pos="360"/>
        </w:tabs>
        <w:autoSpaceDE/>
        <w:autoSpaceDN/>
        <w:adjustRightInd w:val="0"/>
        <w:spacing w:line="276" w:lineRule="auto"/>
        <w:ind w:left="360"/>
        <w:jc w:val="both"/>
        <w:rPr>
          <w:ins w:id="1933" w:author="Sławomir Szałajko" w:date="2022-06-14T13:25:00Z"/>
          <w:rFonts w:asciiTheme="minorHAnsi" w:hAnsiTheme="minorHAnsi" w:cstheme="minorHAnsi"/>
          <w:lang w:eastAsia="pl-PL"/>
          <w:rPrChange w:id="1934" w:author="Sławomir Szałajko" w:date="2022-06-15T08:04:00Z">
            <w:rPr>
              <w:ins w:id="1935" w:author="Sławomir Szałajko" w:date="2022-06-14T13:25:00Z"/>
              <w:rFonts w:ascii="Calibri" w:hAnsi="Calibri" w:cs="Calibri"/>
              <w:lang w:eastAsia="pl-PL"/>
            </w:rPr>
          </w:rPrChange>
        </w:rPr>
        <w:pPrChange w:id="1936" w:author="Sławomir Szałajko" w:date="2022-06-15T08:06:00Z">
          <w:pPr>
            <w:widowControl/>
            <w:numPr>
              <w:numId w:val="131"/>
            </w:numPr>
            <w:tabs>
              <w:tab w:val="num" w:pos="360"/>
              <w:tab w:val="num" w:pos="720"/>
            </w:tabs>
            <w:autoSpaceDE/>
            <w:autoSpaceDN/>
            <w:adjustRightInd w:val="0"/>
            <w:spacing w:beforeLines="20" w:before="48" w:afterLines="20" w:after="48" w:line="276" w:lineRule="auto"/>
            <w:ind w:left="360" w:hanging="360"/>
            <w:jc w:val="both"/>
          </w:pPr>
        </w:pPrChange>
      </w:pPr>
      <w:ins w:id="1937" w:author="Sławomir Szałajko" w:date="2022-06-14T13:25:00Z">
        <w:r w:rsidRPr="001B44C5">
          <w:rPr>
            <w:rFonts w:asciiTheme="minorHAnsi" w:hAnsiTheme="minorHAnsi" w:cstheme="minorHAnsi"/>
            <w:lang w:eastAsia="pl-PL"/>
            <w:rPrChange w:id="1938" w:author="Sławomir Szałajko" w:date="2022-06-15T08:04:00Z">
              <w:rPr>
                <w:rFonts w:ascii="Calibri" w:hAnsi="Calibri" w:cs="Calibri"/>
                <w:lang w:eastAsia="pl-PL"/>
              </w:rPr>
            </w:rPrChange>
          </w:rPr>
          <w:t xml:space="preserve">Umowa została zawarta w wyniku udzielenia zamówienia  publicznego w trybie podstawowym nr ………….. na podstawie przepisów ustawy z dnia 11 września 2019 r. - Prawo zamówień publicznych (Dz. U. poz. 2021 r. poz. 1129 z </w:t>
        </w:r>
        <w:proofErr w:type="spellStart"/>
        <w:r w:rsidRPr="001B44C5">
          <w:rPr>
            <w:rFonts w:asciiTheme="minorHAnsi" w:hAnsiTheme="minorHAnsi" w:cstheme="minorHAnsi"/>
            <w:lang w:eastAsia="pl-PL"/>
            <w:rPrChange w:id="1939" w:author="Sławomir Szałajko" w:date="2022-06-15T08:04:00Z">
              <w:rPr>
                <w:rFonts w:ascii="Calibri" w:hAnsi="Calibri" w:cs="Calibri"/>
                <w:lang w:eastAsia="pl-PL"/>
              </w:rPr>
            </w:rPrChange>
          </w:rPr>
          <w:t>późn</w:t>
        </w:r>
        <w:proofErr w:type="spellEnd"/>
        <w:r w:rsidRPr="001B44C5">
          <w:rPr>
            <w:rFonts w:asciiTheme="minorHAnsi" w:hAnsiTheme="minorHAnsi" w:cstheme="minorHAnsi"/>
            <w:lang w:eastAsia="pl-PL"/>
            <w:rPrChange w:id="1940" w:author="Sławomir Szałajko" w:date="2022-06-15T08:04:00Z">
              <w:rPr>
                <w:rFonts w:ascii="Calibri" w:hAnsi="Calibri" w:cs="Calibri"/>
                <w:lang w:eastAsia="pl-PL"/>
              </w:rPr>
            </w:rPrChange>
          </w:rPr>
          <w:t xml:space="preserve">. zm.) – dalej: „ustawa </w:t>
        </w:r>
        <w:proofErr w:type="spellStart"/>
        <w:r w:rsidRPr="001B44C5">
          <w:rPr>
            <w:rFonts w:asciiTheme="minorHAnsi" w:hAnsiTheme="minorHAnsi" w:cstheme="minorHAnsi"/>
            <w:lang w:eastAsia="pl-PL"/>
            <w:rPrChange w:id="1941" w:author="Sławomir Szałajko" w:date="2022-06-15T08:04:00Z">
              <w:rPr>
                <w:rFonts w:ascii="Calibri" w:hAnsi="Calibri" w:cs="Calibri"/>
                <w:lang w:eastAsia="pl-PL"/>
              </w:rPr>
            </w:rPrChange>
          </w:rPr>
          <w:t>Pzp</w:t>
        </w:r>
        <w:proofErr w:type="spellEnd"/>
        <w:r w:rsidRPr="001B44C5">
          <w:rPr>
            <w:rFonts w:asciiTheme="minorHAnsi" w:hAnsiTheme="minorHAnsi" w:cstheme="minorHAnsi"/>
            <w:lang w:eastAsia="pl-PL"/>
            <w:rPrChange w:id="1942" w:author="Sławomir Szałajko" w:date="2022-06-15T08:04:00Z">
              <w:rPr>
                <w:rFonts w:ascii="Calibri" w:hAnsi="Calibri" w:cs="Calibri"/>
                <w:lang w:eastAsia="pl-PL"/>
              </w:rPr>
            </w:rPrChange>
          </w:rPr>
          <w:t>”.</w:t>
        </w:r>
      </w:ins>
    </w:p>
    <w:p w14:paraId="3C802CAD" w14:textId="77777777" w:rsidR="000940E6" w:rsidRPr="001B44C5" w:rsidRDefault="000940E6">
      <w:pPr>
        <w:widowControl/>
        <w:numPr>
          <w:ilvl w:val="0"/>
          <w:numId w:val="131"/>
        </w:numPr>
        <w:tabs>
          <w:tab w:val="num" w:pos="360"/>
        </w:tabs>
        <w:autoSpaceDE/>
        <w:autoSpaceDN/>
        <w:adjustRightInd w:val="0"/>
        <w:spacing w:line="276" w:lineRule="auto"/>
        <w:ind w:left="360"/>
        <w:jc w:val="both"/>
        <w:rPr>
          <w:ins w:id="1943" w:author="Sławomir Szałajko" w:date="2022-06-14T13:25:00Z"/>
          <w:rFonts w:asciiTheme="minorHAnsi" w:eastAsia="Calibri" w:hAnsiTheme="minorHAnsi" w:cstheme="minorHAnsi"/>
          <w:rPrChange w:id="1944" w:author="Sławomir Szałajko" w:date="2022-06-15T08:04:00Z">
            <w:rPr>
              <w:ins w:id="1945" w:author="Sławomir Szałajko" w:date="2022-06-14T13:25:00Z"/>
              <w:rFonts w:ascii="Calibri" w:eastAsia="Calibri" w:hAnsi="Calibri"/>
            </w:rPr>
          </w:rPrChange>
        </w:rPr>
        <w:pPrChange w:id="1946" w:author="Sławomir Szałajko" w:date="2022-06-15T08:06:00Z">
          <w:pPr>
            <w:widowControl/>
            <w:numPr>
              <w:numId w:val="131"/>
            </w:numPr>
            <w:tabs>
              <w:tab w:val="num" w:pos="360"/>
              <w:tab w:val="num" w:pos="720"/>
            </w:tabs>
            <w:autoSpaceDE/>
            <w:autoSpaceDN/>
            <w:adjustRightInd w:val="0"/>
            <w:spacing w:beforeLines="20" w:before="48" w:afterLines="20" w:after="48" w:line="276" w:lineRule="auto"/>
            <w:ind w:left="360" w:hanging="360"/>
            <w:jc w:val="both"/>
          </w:pPr>
        </w:pPrChange>
      </w:pPr>
      <w:ins w:id="1947" w:author="Sławomir Szałajko" w:date="2022-06-14T13:25:00Z">
        <w:r w:rsidRPr="001B44C5">
          <w:rPr>
            <w:rFonts w:asciiTheme="minorHAnsi" w:hAnsiTheme="minorHAnsi" w:cstheme="minorHAnsi"/>
            <w:lang w:eastAsia="pl-PL"/>
            <w:rPrChange w:id="1948" w:author="Sławomir Szałajko" w:date="2022-06-15T08:04:00Z">
              <w:rPr>
                <w:rFonts w:ascii="Calibri" w:hAnsi="Calibri" w:cs="Calibri"/>
                <w:lang w:eastAsia="pl-PL"/>
              </w:rPr>
            </w:rPrChange>
          </w:rPr>
          <w:t>Przedmiotem Umowy jest organizacja i przeprowadzenie dwudniowego szkolenia dla kierowników, naczelników oraz ich zastępców z zakresu oceny okresowej pracowników oraz przeprowadzania rozmów oceniających, w tym zapewnienie usługi szkoleniowej, sali oraz usługi gastronomicznej. Usługa zostanie zrealizowana na podstawie zgłoszonego przez Zamawiającego zapotrzebowania na jej realizację. Zgłoszenie zapotrzebowania nastąpi w terminie 5 miesięcy od dnia zawarcia Umowy. Zgłoszenie zapotrzebowania zostanie przekazane Wykonawcy w formie pisemnej lub za pomocą poczty elektronicznej na adres osoby wskazanej do kontaktu w ust 4 (lub innej wskazanej przez Wykonawcę). W zgłoszeniu Zamawiający wskaże propozycję terminu / terminów realizacji usługi objętej przedmiotem umowy. Wykonawca w terminie 2 dni od otrzymania zgłoszenia zaakceptuje termin (lub jeden z terminów wskazanych przez Zamawiającego) lub zgłosi uwagi do terminu / terminów wskazanych w zgłoszeniu, podając uzasadnienie wyjaśniające powody zgłoszenia uwag. W przypadku zgłoszenia uwag przez Wykonawcę Strony podejmą wzajemne ustalenia w przedmiocie określenia terminu szkolenia, przy czym w przypadku braku jednomyślności pomiędzy Stronami, decydujący głos ma Zamawiający – (odmowa wykonania usługi objętej przedmiotem Umowy w tym terminie wskazanym przez Zamawiającego stanowić może podstawę od odstąpienia od umowy – prawo odstąpienia może zostać zrealizowane w przeciągu 30 dni od dnia powzięcia przez Zamawiającego informacji o zdarzeniu uzasadniającym odstąpienie. Umowa będzie realizowana zgodnie z jej postanowieniami, Opisem Przedmiotu Zamówienia (zwany dalej: „OPZ”), stanowiącym załącznik nr 1 do Umowy, Ofertą stanowiącą załącznik nr 2 do Umowy oraz właściwymi przepisami prawa</w:t>
        </w:r>
        <w:r w:rsidRPr="001B44C5">
          <w:rPr>
            <w:rFonts w:asciiTheme="minorHAnsi" w:eastAsia="Calibri" w:hAnsiTheme="minorHAnsi" w:cstheme="minorHAnsi"/>
            <w:rPrChange w:id="1949" w:author="Sławomir Szałajko" w:date="2022-06-15T08:04:00Z">
              <w:rPr>
                <w:rFonts w:ascii="Segoe UI" w:eastAsia="Calibri" w:hAnsi="Segoe UI" w:cs="Segoe UI"/>
                <w:sz w:val="18"/>
                <w:szCs w:val="18"/>
              </w:rPr>
            </w:rPrChange>
          </w:rPr>
          <w:t xml:space="preserve">. </w:t>
        </w:r>
        <w:r w:rsidRPr="001B44C5">
          <w:rPr>
            <w:rFonts w:asciiTheme="minorHAnsi" w:eastAsia="Calibri" w:hAnsiTheme="minorHAnsi" w:cstheme="minorHAnsi"/>
            <w:rPrChange w:id="1950" w:author="Sławomir Szałajko" w:date="2022-06-15T08:04:00Z">
              <w:rPr>
                <w:rFonts w:ascii="Calibri" w:eastAsia="Calibri" w:hAnsi="Calibri" w:cs="Calibri"/>
              </w:rPr>
            </w:rPrChange>
          </w:rPr>
          <w:t xml:space="preserve"> </w:t>
        </w:r>
      </w:ins>
    </w:p>
    <w:p w14:paraId="1C3EC4CA" w14:textId="77777777" w:rsidR="000940E6" w:rsidRPr="001B44C5" w:rsidRDefault="000940E6">
      <w:pPr>
        <w:widowControl/>
        <w:numPr>
          <w:ilvl w:val="0"/>
          <w:numId w:val="131"/>
        </w:numPr>
        <w:tabs>
          <w:tab w:val="num" w:pos="360"/>
        </w:tabs>
        <w:autoSpaceDE/>
        <w:autoSpaceDN/>
        <w:adjustRightInd w:val="0"/>
        <w:spacing w:line="276" w:lineRule="auto"/>
        <w:ind w:left="360"/>
        <w:jc w:val="both"/>
        <w:rPr>
          <w:ins w:id="1951" w:author="Sławomir Szałajko" w:date="2022-06-14T13:25:00Z"/>
          <w:rFonts w:asciiTheme="minorHAnsi" w:hAnsiTheme="minorHAnsi" w:cstheme="minorHAnsi"/>
          <w:bCs/>
          <w:lang w:eastAsia="pl-PL"/>
          <w:rPrChange w:id="1952" w:author="Sławomir Szałajko" w:date="2022-06-15T08:04:00Z">
            <w:rPr>
              <w:ins w:id="1953" w:author="Sławomir Szałajko" w:date="2022-06-14T13:25:00Z"/>
              <w:rFonts w:ascii="Calibri" w:hAnsi="Calibri" w:cs="Calibri"/>
              <w:bCs/>
              <w:lang w:eastAsia="pl-PL"/>
            </w:rPr>
          </w:rPrChange>
        </w:rPr>
        <w:pPrChange w:id="1954" w:author="Sławomir Szałajko" w:date="2022-06-15T08:06:00Z">
          <w:pPr>
            <w:widowControl/>
            <w:numPr>
              <w:numId w:val="131"/>
            </w:numPr>
            <w:tabs>
              <w:tab w:val="num" w:pos="360"/>
              <w:tab w:val="num" w:pos="720"/>
            </w:tabs>
            <w:autoSpaceDE/>
            <w:autoSpaceDN/>
            <w:adjustRightInd w:val="0"/>
            <w:spacing w:beforeLines="20" w:before="48" w:afterLines="20" w:after="48" w:line="276" w:lineRule="auto"/>
            <w:ind w:left="360" w:hanging="360"/>
            <w:jc w:val="both"/>
          </w:pPr>
        </w:pPrChange>
      </w:pPr>
      <w:ins w:id="1955" w:author="Sławomir Szałajko" w:date="2022-06-14T13:25:00Z">
        <w:r w:rsidRPr="001B44C5">
          <w:rPr>
            <w:rFonts w:asciiTheme="minorHAnsi" w:hAnsiTheme="minorHAnsi" w:cstheme="minorHAnsi"/>
            <w:lang w:eastAsia="pl-PL"/>
            <w:rPrChange w:id="1956" w:author="Sławomir Szałajko" w:date="2022-06-15T08:04:00Z">
              <w:rPr>
                <w:rFonts w:ascii="Calibri" w:hAnsi="Calibri" w:cs="Calibri"/>
                <w:lang w:eastAsia="pl-PL"/>
              </w:rPr>
            </w:rPrChange>
          </w:rPr>
          <w:t>Strony wyznaczają następujące osoby uprawnione do kontaktów w imieniu każdej ze Stron w związku z realizacją Umowy:</w:t>
        </w:r>
      </w:ins>
    </w:p>
    <w:p w14:paraId="2F1027FD" w14:textId="77777777" w:rsidR="000940E6" w:rsidRPr="001B44C5" w:rsidRDefault="000940E6">
      <w:pPr>
        <w:widowControl/>
        <w:numPr>
          <w:ilvl w:val="0"/>
          <w:numId w:val="139"/>
        </w:numPr>
        <w:tabs>
          <w:tab w:val="num" w:pos="0"/>
          <w:tab w:val="num" w:pos="720"/>
        </w:tabs>
        <w:autoSpaceDE/>
        <w:autoSpaceDN/>
        <w:spacing w:line="276" w:lineRule="auto"/>
        <w:contextualSpacing/>
        <w:jc w:val="both"/>
        <w:rPr>
          <w:ins w:id="1957" w:author="Sławomir Szałajko" w:date="2022-06-14T13:25:00Z"/>
          <w:rFonts w:asciiTheme="minorHAnsi" w:hAnsiTheme="minorHAnsi" w:cstheme="minorHAnsi"/>
          <w:lang w:eastAsia="pl-PL"/>
          <w:rPrChange w:id="1958" w:author="Sławomir Szałajko" w:date="2022-06-15T08:04:00Z">
            <w:rPr>
              <w:ins w:id="1959" w:author="Sławomir Szałajko" w:date="2022-06-14T13:25:00Z"/>
              <w:rFonts w:ascii="Calibri" w:hAnsi="Calibri" w:cs="Calibri"/>
              <w:lang w:eastAsia="pl-PL"/>
            </w:rPr>
          </w:rPrChange>
        </w:rPr>
        <w:pPrChange w:id="1960" w:author="Sławomir Szałajko" w:date="2022-06-15T08:06:00Z">
          <w:pPr>
            <w:widowControl/>
            <w:numPr>
              <w:numId w:val="139"/>
            </w:numPr>
            <w:tabs>
              <w:tab w:val="num" w:pos="0"/>
              <w:tab w:val="num" w:pos="720"/>
            </w:tabs>
            <w:autoSpaceDE/>
            <w:autoSpaceDN/>
            <w:spacing w:beforeLines="20" w:before="48" w:afterLines="20" w:after="48" w:line="276" w:lineRule="auto"/>
            <w:ind w:left="1080" w:hanging="360"/>
            <w:contextualSpacing/>
            <w:jc w:val="both"/>
          </w:pPr>
        </w:pPrChange>
      </w:pPr>
      <w:ins w:id="1961" w:author="Sławomir Szałajko" w:date="2022-06-14T13:25:00Z">
        <w:r w:rsidRPr="001B44C5">
          <w:rPr>
            <w:rFonts w:asciiTheme="minorHAnsi" w:hAnsiTheme="minorHAnsi" w:cstheme="minorHAnsi"/>
            <w:lang w:eastAsia="pl-PL"/>
            <w:rPrChange w:id="1962" w:author="Sławomir Szałajko" w:date="2022-06-15T08:04:00Z">
              <w:rPr>
                <w:rFonts w:ascii="Calibri" w:hAnsi="Calibri" w:cs="Calibri"/>
                <w:lang w:eastAsia="pl-PL"/>
              </w:rPr>
            </w:rPrChange>
          </w:rPr>
          <w:t xml:space="preserve">po stronie Zamawiającego: ……………….., tel.: ……………………, </w:t>
        </w:r>
      </w:ins>
    </w:p>
    <w:p w14:paraId="19DAEE01" w14:textId="77777777" w:rsidR="000940E6" w:rsidRPr="001B44C5" w:rsidRDefault="000940E6">
      <w:pPr>
        <w:widowControl/>
        <w:tabs>
          <w:tab w:val="num" w:pos="0"/>
          <w:tab w:val="num" w:pos="720"/>
        </w:tabs>
        <w:autoSpaceDE/>
        <w:autoSpaceDN/>
        <w:spacing w:line="276" w:lineRule="auto"/>
        <w:ind w:left="1080"/>
        <w:contextualSpacing/>
        <w:jc w:val="both"/>
        <w:rPr>
          <w:ins w:id="1963" w:author="Sławomir Szałajko" w:date="2022-06-14T13:25:00Z"/>
          <w:rFonts w:asciiTheme="minorHAnsi" w:hAnsiTheme="minorHAnsi" w:cstheme="minorHAnsi"/>
          <w:lang w:val="en-US" w:eastAsia="pl-PL"/>
          <w:rPrChange w:id="1964" w:author="Sławomir Szałajko" w:date="2022-06-15T08:04:00Z">
            <w:rPr>
              <w:ins w:id="1965" w:author="Sławomir Szałajko" w:date="2022-06-14T13:25:00Z"/>
              <w:rFonts w:ascii="Calibri" w:hAnsi="Calibri" w:cs="Calibri"/>
              <w:lang w:val="en-US" w:eastAsia="pl-PL"/>
            </w:rPr>
          </w:rPrChange>
        </w:rPr>
        <w:pPrChange w:id="1966" w:author="Sławomir Szałajko" w:date="2022-06-15T08:06:00Z">
          <w:pPr>
            <w:widowControl/>
            <w:tabs>
              <w:tab w:val="num" w:pos="0"/>
              <w:tab w:val="num" w:pos="720"/>
            </w:tabs>
            <w:autoSpaceDE/>
            <w:autoSpaceDN/>
            <w:spacing w:beforeLines="20" w:before="48" w:afterLines="20" w:after="48" w:line="276" w:lineRule="auto"/>
            <w:ind w:left="1080"/>
            <w:contextualSpacing/>
            <w:jc w:val="both"/>
          </w:pPr>
        </w:pPrChange>
      </w:pPr>
      <w:ins w:id="1967" w:author="Sławomir Szałajko" w:date="2022-06-14T13:25:00Z">
        <w:r w:rsidRPr="001B44C5">
          <w:rPr>
            <w:rFonts w:asciiTheme="minorHAnsi" w:hAnsiTheme="minorHAnsi" w:cstheme="minorHAnsi"/>
            <w:lang w:val="en-US" w:eastAsia="pl-PL"/>
            <w:rPrChange w:id="1968" w:author="Sławomir Szałajko" w:date="2022-06-15T08:04:00Z">
              <w:rPr>
                <w:rFonts w:ascii="Calibri" w:hAnsi="Calibri" w:cs="Calibri"/>
                <w:lang w:val="en-US" w:eastAsia="pl-PL"/>
              </w:rPr>
            </w:rPrChange>
          </w:rPr>
          <w:t xml:space="preserve">e-mail: ……………………… </w:t>
        </w:r>
      </w:ins>
    </w:p>
    <w:p w14:paraId="7EE94EB6" w14:textId="77777777" w:rsidR="000940E6" w:rsidRPr="001B44C5" w:rsidRDefault="000940E6">
      <w:pPr>
        <w:widowControl/>
        <w:tabs>
          <w:tab w:val="num" w:pos="0"/>
        </w:tabs>
        <w:autoSpaceDE/>
        <w:autoSpaceDN/>
        <w:spacing w:line="276" w:lineRule="auto"/>
        <w:ind w:left="1170" w:hanging="450"/>
        <w:jc w:val="both"/>
        <w:rPr>
          <w:ins w:id="1969" w:author="Sławomir Szałajko" w:date="2022-06-14T13:25:00Z"/>
          <w:rFonts w:asciiTheme="minorHAnsi" w:hAnsiTheme="minorHAnsi" w:cstheme="minorHAnsi"/>
          <w:lang w:eastAsia="pl-PL"/>
          <w:rPrChange w:id="1970" w:author="Sławomir Szałajko" w:date="2022-06-15T08:04:00Z">
            <w:rPr>
              <w:ins w:id="1971" w:author="Sławomir Szałajko" w:date="2022-06-14T13:25:00Z"/>
              <w:rFonts w:ascii="Calibri" w:hAnsi="Calibri" w:cs="Calibri"/>
              <w:lang w:eastAsia="pl-PL"/>
            </w:rPr>
          </w:rPrChange>
        </w:rPr>
        <w:pPrChange w:id="1972" w:author="Sławomir Szałajko" w:date="2022-06-15T08:06:00Z">
          <w:pPr>
            <w:widowControl/>
            <w:tabs>
              <w:tab w:val="num" w:pos="0"/>
            </w:tabs>
            <w:autoSpaceDE/>
            <w:autoSpaceDN/>
            <w:spacing w:beforeLines="20" w:before="48" w:afterLines="20" w:after="48" w:line="276" w:lineRule="auto"/>
            <w:ind w:left="1170" w:hanging="450"/>
            <w:jc w:val="both"/>
          </w:pPr>
        </w:pPrChange>
      </w:pPr>
      <w:ins w:id="1973" w:author="Sławomir Szałajko" w:date="2022-06-14T13:25:00Z">
        <w:r w:rsidRPr="001B44C5">
          <w:rPr>
            <w:rFonts w:asciiTheme="minorHAnsi" w:hAnsiTheme="minorHAnsi" w:cstheme="minorHAnsi"/>
            <w:lang w:eastAsia="pl-PL"/>
            <w:rPrChange w:id="1974" w:author="Sławomir Szałajko" w:date="2022-06-15T08:04:00Z">
              <w:rPr>
                <w:rFonts w:ascii="Calibri" w:hAnsi="Calibri" w:cs="Calibri"/>
                <w:lang w:eastAsia="pl-PL"/>
              </w:rPr>
            </w:rPrChange>
          </w:rPr>
          <w:t xml:space="preserve">2)   po stronie Wykonawcy – </w:t>
        </w:r>
        <w:proofErr w:type="spellStart"/>
        <w:r w:rsidRPr="001B44C5">
          <w:rPr>
            <w:rFonts w:asciiTheme="minorHAnsi" w:hAnsiTheme="minorHAnsi" w:cstheme="minorHAnsi"/>
            <w:lang w:eastAsia="pl-PL"/>
            <w:rPrChange w:id="1975" w:author="Sławomir Szałajko" w:date="2022-06-15T08:04:00Z">
              <w:rPr>
                <w:rFonts w:ascii="Calibri" w:hAnsi="Calibri" w:cs="Calibri"/>
                <w:lang w:eastAsia="pl-PL"/>
              </w:rPr>
            </w:rPrChange>
          </w:rPr>
          <w:t>tel</w:t>
        </w:r>
        <w:proofErr w:type="spellEnd"/>
        <w:r w:rsidRPr="001B44C5">
          <w:rPr>
            <w:rFonts w:asciiTheme="minorHAnsi" w:hAnsiTheme="minorHAnsi" w:cstheme="minorHAnsi"/>
            <w:lang w:eastAsia="pl-PL"/>
            <w:rPrChange w:id="1976" w:author="Sławomir Szałajko" w:date="2022-06-15T08:04:00Z">
              <w:rPr>
                <w:rFonts w:ascii="Calibri" w:hAnsi="Calibri" w:cs="Calibri"/>
                <w:lang w:eastAsia="pl-PL"/>
              </w:rPr>
            </w:rPrChange>
          </w:rPr>
          <w:t xml:space="preserve">.___________,e-mail:_________. </w:t>
        </w:r>
      </w:ins>
    </w:p>
    <w:p w14:paraId="577D9EB7" w14:textId="77777777" w:rsidR="000940E6" w:rsidRPr="001B44C5" w:rsidRDefault="000940E6">
      <w:pPr>
        <w:widowControl/>
        <w:numPr>
          <w:ilvl w:val="0"/>
          <w:numId w:val="131"/>
        </w:numPr>
        <w:tabs>
          <w:tab w:val="num" w:pos="360"/>
        </w:tabs>
        <w:autoSpaceDE/>
        <w:autoSpaceDN/>
        <w:adjustRightInd w:val="0"/>
        <w:spacing w:line="276" w:lineRule="auto"/>
        <w:ind w:left="360"/>
        <w:jc w:val="both"/>
        <w:rPr>
          <w:ins w:id="1977" w:author="Sławomir Szałajko" w:date="2022-06-14T13:25:00Z"/>
          <w:rFonts w:asciiTheme="minorHAnsi" w:eastAsia="Calibri" w:hAnsiTheme="minorHAnsi" w:cstheme="minorHAnsi"/>
          <w:rPrChange w:id="1978" w:author="Sławomir Szałajko" w:date="2022-06-15T08:04:00Z">
            <w:rPr>
              <w:ins w:id="1979" w:author="Sławomir Szałajko" w:date="2022-06-14T13:25:00Z"/>
              <w:rFonts w:ascii="Calibri" w:eastAsia="Calibri" w:hAnsi="Calibri" w:cs="Calibri"/>
            </w:rPr>
          </w:rPrChange>
        </w:rPr>
        <w:pPrChange w:id="1980" w:author="Sławomir Szałajko" w:date="2022-06-15T08:06:00Z">
          <w:pPr>
            <w:widowControl/>
            <w:numPr>
              <w:numId w:val="131"/>
            </w:numPr>
            <w:tabs>
              <w:tab w:val="num" w:pos="360"/>
              <w:tab w:val="num" w:pos="720"/>
            </w:tabs>
            <w:autoSpaceDE/>
            <w:autoSpaceDN/>
            <w:adjustRightInd w:val="0"/>
            <w:spacing w:beforeLines="20" w:before="48" w:afterLines="20" w:after="48" w:line="276" w:lineRule="auto"/>
            <w:ind w:left="360" w:hanging="360"/>
            <w:jc w:val="both"/>
          </w:pPr>
        </w:pPrChange>
      </w:pPr>
      <w:ins w:id="1981" w:author="Sławomir Szałajko" w:date="2022-06-14T13:25:00Z">
        <w:r w:rsidRPr="001B44C5">
          <w:rPr>
            <w:rFonts w:asciiTheme="minorHAnsi" w:eastAsia="Calibri" w:hAnsiTheme="minorHAnsi" w:cstheme="minorHAnsi"/>
            <w:rPrChange w:id="1982" w:author="Sławomir Szałajko" w:date="2022-06-15T08:04:00Z">
              <w:rPr>
                <w:rFonts w:ascii="Calibri" w:eastAsia="Calibri" w:hAnsi="Calibri" w:cs="Calibri"/>
              </w:rPr>
            </w:rPrChange>
          </w:rPr>
          <w:t xml:space="preserve">Zamawiający i Wykonawca </w:t>
        </w:r>
        <w:bookmarkStart w:id="1983" w:name="highlightHit_700"/>
        <w:bookmarkEnd w:id="1983"/>
        <w:r w:rsidRPr="001B44C5">
          <w:rPr>
            <w:rFonts w:asciiTheme="minorHAnsi" w:eastAsia="Calibri" w:hAnsiTheme="minorHAnsi" w:cstheme="minorHAnsi"/>
            <w:rPrChange w:id="1984" w:author="Sławomir Szałajko" w:date="2022-06-15T08:04:00Z">
              <w:rPr>
                <w:rFonts w:ascii="Calibri" w:eastAsia="Calibri" w:hAnsi="Calibri" w:cs="Calibri"/>
              </w:rPr>
            </w:rPrChange>
          </w:rPr>
          <w:t>obowiązani są współdziałać przy wykonaniu Umowy</w:t>
        </w:r>
        <w:bookmarkStart w:id="1985" w:name="highlightHit_701"/>
        <w:bookmarkStart w:id="1986" w:name="highlightHit_702"/>
        <w:bookmarkEnd w:id="1985"/>
        <w:bookmarkEnd w:id="1986"/>
        <w:r w:rsidRPr="001B44C5">
          <w:rPr>
            <w:rFonts w:asciiTheme="minorHAnsi" w:eastAsia="Calibri" w:hAnsiTheme="minorHAnsi" w:cstheme="minorHAnsi"/>
            <w:rPrChange w:id="1987" w:author="Sławomir Szałajko" w:date="2022-06-15T08:04:00Z">
              <w:rPr>
                <w:rFonts w:ascii="Calibri" w:eastAsia="Calibri" w:hAnsi="Calibri" w:cs="Calibri"/>
              </w:rPr>
            </w:rPrChange>
          </w:rPr>
          <w:t xml:space="preserve">, w celu należytej realizacji </w:t>
        </w:r>
        <w:bookmarkStart w:id="1988" w:name="highlightHit_703"/>
        <w:bookmarkEnd w:id="1988"/>
        <w:r w:rsidRPr="001B44C5">
          <w:rPr>
            <w:rFonts w:asciiTheme="minorHAnsi" w:eastAsia="Calibri" w:hAnsiTheme="minorHAnsi" w:cstheme="minorHAnsi"/>
            <w:rPrChange w:id="1989" w:author="Sławomir Szałajko" w:date="2022-06-15T08:04:00Z">
              <w:rPr>
                <w:rFonts w:ascii="Calibri" w:eastAsia="Calibri" w:hAnsi="Calibri" w:cs="Calibri"/>
              </w:rPr>
            </w:rPrChange>
          </w:rPr>
          <w:t>przedmiotu Umowy.</w:t>
        </w:r>
      </w:ins>
    </w:p>
    <w:p w14:paraId="093EC367" w14:textId="77777777" w:rsidR="000940E6" w:rsidRPr="001B44C5" w:rsidRDefault="000940E6">
      <w:pPr>
        <w:widowControl/>
        <w:tabs>
          <w:tab w:val="num" w:pos="0"/>
        </w:tabs>
        <w:autoSpaceDE/>
        <w:autoSpaceDN/>
        <w:spacing w:line="276" w:lineRule="auto"/>
        <w:ind w:left="709" w:hanging="283"/>
        <w:jc w:val="both"/>
        <w:rPr>
          <w:ins w:id="1990" w:author="Sławomir Szałajko" w:date="2022-06-14T13:25:00Z"/>
          <w:rFonts w:asciiTheme="minorHAnsi" w:hAnsiTheme="minorHAnsi" w:cstheme="minorHAnsi"/>
          <w:lang w:eastAsia="pl-PL"/>
          <w:rPrChange w:id="1991" w:author="Sławomir Szałajko" w:date="2022-06-15T08:04:00Z">
            <w:rPr>
              <w:ins w:id="1992" w:author="Sławomir Szałajko" w:date="2022-06-14T13:25:00Z"/>
              <w:rFonts w:ascii="Calibri" w:hAnsi="Calibri" w:cs="Calibri"/>
              <w:lang w:eastAsia="pl-PL"/>
            </w:rPr>
          </w:rPrChange>
        </w:rPr>
        <w:pPrChange w:id="1993" w:author="Sławomir Szałajko" w:date="2022-06-15T08:06:00Z">
          <w:pPr>
            <w:widowControl/>
            <w:tabs>
              <w:tab w:val="num" w:pos="0"/>
            </w:tabs>
            <w:autoSpaceDE/>
            <w:autoSpaceDN/>
            <w:spacing w:beforeLines="20" w:before="48" w:afterLines="20" w:after="48" w:line="276" w:lineRule="auto"/>
            <w:ind w:left="709" w:hanging="283"/>
            <w:jc w:val="both"/>
          </w:pPr>
        </w:pPrChange>
      </w:pPr>
    </w:p>
    <w:p w14:paraId="47DAEFA1" w14:textId="77777777" w:rsidR="000940E6" w:rsidRPr="001B44C5" w:rsidRDefault="000940E6">
      <w:pPr>
        <w:widowControl/>
        <w:autoSpaceDE/>
        <w:autoSpaceDN/>
        <w:spacing w:line="276" w:lineRule="auto"/>
        <w:jc w:val="center"/>
        <w:rPr>
          <w:ins w:id="1994" w:author="Sławomir Szałajko" w:date="2022-06-14T13:25:00Z"/>
          <w:rFonts w:asciiTheme="minorHAnsi" w:eastAsia="Calibri" w:hAnsiTheme="minorHAnsi" w:cstheme="minorHAnsi"/>
          <w:b/>
          <w:rPrChange w:id="1995" w:author="Sławomir Szałajko" w:date="2022-06-15T08:04:00Z">
            <w:rPr>
              <w:ins w:id="1996" w:author="Sławomir Szałajko" w:date="2022-06-14T13:25:00Z"/>
              <w:rFonts w:ascii="Calibri" w:eastAsia="Calibri" w:hAnsi="Calibri" w:cs="Calibri"/>
              <w:b/>
            </w:rPr>
          </w:rPrChange>
        </w:rPr>
        <w:pPrChange w:id="1997" w:author="Sławomir Szałajko" w:date="2022-06-15T08:06:00Z">
          <w:pPr>
            <w:widowControl/>
            <w:autoSpaceDE/>
            <w:autoSpaceDN/>
            <w:spacing w:beforeLines="20" w:before="48" w:afterLines="20" w:after="48" w:line="276" w:lineRule="auto"/>
            <w:jc w:val="center"/>
          </w:pPr>
        </w:pPrChange>
      </w:pPr>
      <w:ins w:id="1998" w:author="Sławomir Szałajko" w:date="2022-06-14T13:25:00Z">
        <w:r w:rsidRPr="001B44C5">
          <w:rPr>
            <w:rFonts w:asciiTheme="minorHAnsi" w:eastAsia="Calibri" w:hAnsiTheme="minorHAnsi" w:cstheme="minorHAnsi"/>
            <w:b/>
            <w:rPrChange w:id="1999" w:author="Sławomir Szałajko" w:date="2022-06-15T08:04:00Z">
              <w:rPr>
                <w:rFonts w:ascii="Calibri" w:eastAsia="Calibri" w:hAnsi="Calibri" w:cs="Calibri"/>
                <w:b/>
              </w:rPr>
            </w:rPrChange>
          </w:rPr>
          <w:t>§ 2</w:t>
        </w:r>
      </w:ins>
    </w:p>
    <w:p w14:paraId="3527C995" w14:textId="77777777" w:rsidR="000940E6" w:rsidRPr="001B44C5" w:rsidRDefault="000940E6">
      <w:pPr>
        <w:widowControl/>
        <w:numPr>
          <w:ilvl w:val="0"/>
          <w:numId w:val="142"/>
        </w:numPr>
        <w:autoSpaceDE/>
        <w:autoSpaceDN/>
        <w:adjustRightInd w:val="0"/>
        <w:spacing w:line="276" w:lineRule="auto"/>
        <w:ind w:left="360"/>
        <w:jc w:val="both"/>
        <w:rPr>
          <w:ins w:id="2000" w:author="Sławomir Szałajko" w:date="2022-06-14T13:25:00Z"/>
          <w:rFonts w:asciiTheme="minorHAnsi" w:eastAsia="Calibri" w:hAnsiTheme="minorHAnsi" w:cstheme="minorHAnsi"/>
          <w:rPrChange w:id="2001" w:author="Sławomir Szałajko" w:date="2022-06-15T08:04:00Z">
            <w:rPr>
              <w:ins w:id="2002" w:author="Sławomir Szałajko" w:date="2022-06-14T13:25:00Z"/>
              <w:rFonts w:ascii="Calibri" w:eastAsia="Calibri" w:hAnsi="Calibri" w:cs="Calibri"/>
            </w:rPr>
          </w:rPrChange>
        </w:rPr>
        <w:pPrChange w:id="2003"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04" w:author="Sławomir Szałajko" w:date="2022-06-14T13:25:00Z">
        <w:r w:rsidRPr="001B44C5">
          <w:rPr>
            <w:rFonts w:asciiTheme="minorHAnsi" w:eastAsia="Calibri" w:hAnsiTheme="minorHAnsi" w:cstheme="minorHAnsi"/>
            <w:rPrChange w:id="2005" w:author="Sławomir Szałajko" w:date="2022-06-15T08:04:00Z">
              <w:rPr>
                <w:rFonts w:ascii="Calibri" w:eastAsia="Calibri" w:hAnsi="Calibri" w:cs="Calibri"/>
              </w:rPr>
            </w:rPrChange>
          </w:rPr>
          <w:t xml:space="preserve">Wykonawca ponosi odpowiedzialność za wykonanie przedmiotu Umowy, w tym odpowiedzialność za działania i zaniechania osób, którymi będzie się posługiwał przy realizacji Umowy jak za swoje własne. </w:t>
        </w:r>
      </w:ins>
    </w:p>
    <w:p w14:paraId="526D27A7" w14:textId="77777777" w:rsidR="000940E6" w:rsidRPr="001B44C5" w:rsidRDefault="000940E6">
      <w:pPr>
        <w:widowControl/>
        <w:numPr>
          <w:ilvl w:val="0"/>
          <w:numId w:val="142"/>
        </w:numPr>
        <w:autoSpaceDE/>
        <w:autoSpaceDN/>
        <w:adjustRightInd w:val="0"/>
        <w:spacing w:line="276" w:lineRule="auto"/>
        <w:ind w:left="360"/>
        <w:jc w:val="both"/>
        <w:rPr>
          <w:ins w:id="2006" w:author="Sławomir Szałajko" w:date="2022-06-14T13:25:00Z"/>
          <w:rFonts w:asciiTheme="minorHAnsi" w:eastAsia="Calibri" w:hAnsiTheme="minorHAnsi" w:cstheme="minorHAnsi"/>
          <w:rPrChange w:id="2007" w:author="Sławomir Szałajko" w:date="2022-06-15T08:04:00Z">
            <w:rPr>
              <w:ins w:id="2008" w:author="Sławomir Szałajko" w:date="2022-06-14T13:25:00Z"/>
              <w:rFonts w:ascii="Calibri" w:eastAsia="Calibri" w:hAnsi="Calibri" w:cs="Calibri"/>
            </w:rPr>
          </w:rPrChange>
        </w:rPr>
        <w:pPrChange w:id="2009"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10" w:author="Sławomir Szałajko" w:date="2022-06-14T13:25:00Z">
        <w:r w:rsidRPr="001B44C5">
          <w:rPr>
            <w:rFonts w:asciiTheme="minorHAnsi" w:eastAsia="Calibri" w:hAnsiTheme="minorHAnsi" w:cstheme="minorHAnsi"/>
            <w:rPrChange w:id="2011" w:author="Sławomir Szałajko" w:date="2022-06-15T08:04:00Z">
              <w:rPr>
                <w:rFonts w:ascii="Calibri" w:eastAsia="Calibri" w:hAnsi="Calibri" w:cs="Calibri"/>
              </w:rPr>
            </w:rPrChange>
          </w:rPr>
          <w:t xml:space="preserve">Wykonawca nie ponosi odpowiedzialności za okoliczności, za które wyłączną odpowiedzialność ponosi Zamawiający. </w:t>
        </w:r>
      </w:ins>
    </w:p>
    <w:p w14:paraId="4097194B" w14:textId="77777777" w:rsidR="000940E6" w:rsidRPr="001B44C5" w:rsidRDefault="000940E6">
      <w:pPr>
        <w:widowControl/>
        <w:numPr>
          <w:ilvl w:val="0"/>
          <w:numId w:val="142"/>
        </w:numPr>
        <w:autoSpaceDE/>
        <w:autoSpaceDN/>
        <w:adjustRightInd w:val="0"/>
        <w:spacing w:line="276" w:lineRule="auto"/>
        <w:ind w:left="360"/>
        <w:jc w:val="both"/>
        <w:rPr>
          <w:ins w:id="2012" w:author="Sławomir Szałajko" w:date="2022-06-14T13:25:00Z"/>
          <w:rFonts w:asciiTheme="minorHAnsi" w:eastAsia="Calibri" w:hAnsiTheme="minorHAnsi" w:cstheme="minorHAnsi"/>
          <w:rPrChange w:id="2013" w:author="Sławomir Szałajko" w:date="2022-06-15T08:04:00Z">
            <w:rPr>
              <w:ins w:id="2014" w:author="Sławomir Szałajko" w:date="2022-06-14T13:25:00Z"/>
              <w:rFonts w:ascii="Calibri" w:eastAsia="Calibri" w:hAnsi="Calibri" w:cs="Calibri"/>
            </w:rPr>
          </w:rPrChange>
        </w:rPr>
        <w:pPrChange w:id="2015"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16" w:author="Sławomir Szałajko" w:date="2022-06-14T13:25:00Z">
        <w:r w:rsidRPr="001B44C5">
          <w:rPr>
            <w:rFonts w:asciiTheme="minorHAnsi" w:eastAsia="Calibri" w:hAnsiTheme="minorHAnsi" w:cstheme="minorHAnsi"/>
            <w:rPrChange w:id="2017" w:author="Sławomir Szałajko" w:date="2022-06-15T08:04:00Z">
              <w:rPr>
                <w:rFonts w:ascii="Calibri" w:eastAsia="Calibri" w:hAnsi="Calibri" w:cs="Calibri"/>
              </w:rPr>
            </w:rPrChange>
          </w:rPr>
          <w:t xml:space="preserve">Zamawiający zobowiązuje się: </w:t>
        </w:r>
      </w:ins>
    </w:p>
    <w:p w14:paraId="7FB23419" w14:textId="77777777" w:rsidR="000940E6" w:rsidRPr="001B44C5" w:rsidRDefault="000940E6">
      <w:pPr>
        <w:widowControl/>
        <w:numPr>
          <w:ilvl w:val="0"/>
          <w:numId w:val="134"/>
        </w:numPr>
        <w:autoSpaceDE/>
        <w:autoSpaceDN/>
        <w:adjustRightInd w:val="0"/>
        <w:spacing w:line="276" w:lineRule="auto"/>
        <w:ind w:left="720"/>
        <w:jc w:val="both"/>
        <w:rPr>
          <w:ins w:id="2018" w:author="Sławomir Szałajko" w:date="2022-06-14T13:25:00Z"/>
          <w:rFonts w:asciiTheme="minorHAnsi" w:eastAsia="Calibri" w:hAnsiTheme="minorHAnsi" w:cstheme="minorHAnsi"/>
          <w:rPrChange w:id="2019" w:author="Sławomir Szałajko" w:date="2022-06-15T08:04:00Z">
            <w:rPr>
              <w:ins w:id="2020" w:author="Sławomir Szałajko" w:date="2022-06-14T13:25:00Z"/>
              <w:rFonts w:ascii="Calibri" w:eastAsia="Calibri" w:hAnsi="Calibri" w:cs="Calibri"/>
            </w:rPr>
          </w:rPrChange>
        </w:rPr>
        <w:pPrChange w:id="2021" w:author="Sławomir Szałajko" w:date="2022-06-15T08:06:00Z">
          <w:pPr>
            <w:widowControl/>
            <w:numPr>
              <w:numId w:val="134"/>
            </w:numPr>
            <w:autoSpaceDE/>
            <w:autoSpaceDN/>
            <w:adjustRightInd w:val="0"/>
            <w:spacing w:beforeLines="20" w:before="48" w:afterLines="20" w:after="48" w:line="276" w:lineRule="auto"/>
            <w:ind w:left="720" w:hanging="360"/>
            <w:jc w:val="both"/>
          </w:pPr>
        </w:pPrChange>
      </w:pPr>
      <w:ins w:id="2022" w:author="Sławomir Szałajko" w:date="2022-06-14T13:25:00Z">
        <w:r w:rsidRPr="001B44C5">
          <w:rPr>
            <w:rFonts w:asciiTheme="minorHAnsi" w:eastAsia="Calibri" w:hAnsiTheme="minorHAnsi" w:cstheme="minorHAnsi"/>
            <w:rPrChange w:id="2023" w:author="Sławomir Szałajko" w:date="2022-06-15T08:04:00Z">
              <w:rPr>
                <w:rFonts w:ascii="Calibri" w:eastAsia="Calibri" w:hAnsi="Calibri" w:cs="Calibri"/>
              </w:rPr>
            </w:rPrChange>
          </w:rPr>
          <w:t xml:space="preserve">współdziałać z Wykonawcą przy wykonywaniu Umowy, </w:t>
        </w:r>
      </w:ins>
    </w:p>
    <w:p w14:paraId="7285ABD3" w14:textId="77777777" w:rsidR="000940E6" w:rsidRPr="001B44C5" w:rsidRDefault="000940E6">
      <w:pPr>
        <w:widowControl/>
        <w:numPr>
          <w:ilvl w:val="0"/>
          <w:numId w:val="134"/>
        </w:numPr>
        <w:autoSpaceDE/>
        <w:autoSpaceDN/>
        <w:adjustRightInd w:val="0"/>
        <w:spacing w:line="276" w:lineRule="auto"/>
        <w:ind w:left="720"/>
        <w:jc w:val="both"/>
        <w:rPr>
          <w:ins w:id="2024" w:author="Sławomir Szałajko" w:date="2022-06-14T13:25:00Z"/>
          <w:rFonts w:asciiTheme="minorHAnsi" w:eastAsia="Calibri" w:hAnsiTheme="minorHAnsi" w:cstheme="minorHAnsi"/>
          <w:rPrChange w:id="2025" w:author="Sławomir Szałajko" w:date="2022-06-15T08:04:00Z">
            <w:rPr>
              <w:ins w:id="2026" w:author="Sławomir Szałajko" w:date="2022-06-14T13:25:00Z"/>
              <w:rFonts w:ascii="Calibri" w:eastAsia="Calibri" w:hAnsi="Calibri" w:cs="Calibri"/>
            </w:rPr>
          </w:rPrChange>
        </w:rPr>
        <w:pPrChange w:id="2027" w:author="Sławomir Szałajko" w:date="2022-06-15T08:06:00Z">
          <w:pPr>
            <w:widowControl/>
            <w:numPr>
              <w:numId w:val="134"/>
            </w:numPr>
            <w:autoSpaceDE/>
            <w:autoSpaceDN/>
            <w:adjustRightInd w:val="0"/>
            <w:spacing w:beforeLines="20" w:before="48" w:afterLines="20" w:after="48" w:line="276" w:lineRule="auto"/>
            <w:ind w:left="720" w:hanging="360"/>
            <w:jc w:val="both"/>
          </w:pPr>
        </w:pPrChange>
      </w:pPr>
      <w:ins w:id="2028" w:author="Sławomir Szałajko" w:date="2022-06-14T13:25:00Z">
        <w:r w:rsidRPr="001B44C5">
          <w:rPr>
            <w:rFonts w:asciiTheme="minorHAnsi" w:eastAsia="Calibri" w:hAnsiTheme="minorHAnsi" w:cstheme="minorHAnsi"/>
            <w:rPrChange w:id="2029" w:author="Sławomir Szałajko" w:date="2022-06-15T08:04:00Z">
              <w:rPr>
                <w:rFonts w:ascii="Calibri" w:eastAsia="Calibri" w:hAnsi="Calibri" w:cs="Calibri"/>
              </w:rPr>
            </w:rPrChange>
          </w:rPr>
          <w:t xml:space="preserve">zgłaszać Wykonawcy problemy związane z realizacją przedmiotu Umowy. </w:t>
        </w:r>
      </w:ins>
    </w:p>
    <w:p w14:paraId="0D1DAA87" w14:textId="77777777" w:rsidR="000940E6" w:rsidRPr="001B44C5" w:rsidRDefault="000940E6">
      <w:pPr>
        <w:widowControl/>
        <w:numPr>
          <w:ilvl w:val="0"/>
          <w:numId w:val="142"/>
        </w:numPr>
        <w:autoSpaceDE/>
        <w:autoSpaceDN/>
        <w:adjustRightInd w:val="0"/>
        <w:spacing w:line="276" w:lineRule="auto"/>
        <w:ind w:left="360"/>
        <w:jc w:val="both"/>
        <w:rPr>
          <w:ins w:id="2030" w:author="Sławomir Szałajko" w:date="2022-06-14T13:25:00Z"/>
          <w:rFonts w:asciiTheme="minorHAnsi" w:eastAsia="Calibri" w:hAnsiTheme="minorHAnsi" w:cstheme="minorHAnsi"/>
          <w:rPrChange w:id="2031" w:author="Sławomir Szałajko" w:date="2022-06-15T08:04:00Z">
            <w:rPr>
              <w:ins w:id="2032" w:author="Sławomir Szałajko" w:date="2022-06-14T13:25:00Z"/>
              <w:rFonts w:ascii="Calibri" w:eastAsia="Calibri" w:hAnsi="Calibri" w:cs="Calibri"/>
            </w:rPr>
          </w:rPrChange>
        </w:rPr>
        <w:pPrChange w:id="2033"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34" w:author="Sławomir Szałajko" w:date="2022-06-14T13:25:00Z">
        <w:r w:rsidRPr="001B44C5">
          <w:rPr>
            <w:rFonts w:asciiTheme="minorHAnsi" w:eastAsia="Calibri" w:hAnsiTheme="minorHAnsi" w:cstheme="minorHAnsi"/>
            <w:rPrChange w:id="2035" w:author="Sławomir Szałajko" w:date="2022-06-15T08:04:00Z">
              <w:rPr>
                <w:rFonts w:ascii="Calibri" w:eastAsia="Calibri" w:hAnsi="Calibri" w:cs="Calibri"/>
              </w:rPr>
            </w:rPrChange>
          </w:rPr>
          <w:t xml:space="preserve">Wykonawca zobowiązuje się w szczególności: </w:t>
        </w:r>
      </w:ins>
    </w:p>
    <w:p w14:paraId="4623ADAC" w14:textId="77777777" w:rsidR="000940E6" w:rsidRPr="001B44C5" w:rsidRDefault="000940E6">
      <w:pPr>
        <w:widowControl/>
        <w:numPr>
          <w:ilvl w:val="0"/>
          <w:numId w:val="135"/>
        </w:numPr>
        <w:autoSpaceDE/>
        <w:autoSpaceDN/>
        <w:adjustRightInd w:val="0"/>
        <w:spacing w:line="276" w:lineRule="auto"/>
        <w:ind w:left="720" w:hanging="374"/>
        <w:jc w:val="both"/>
        <w:rPr>
          <w:ins w:id="2036" w:author="Sławomir Szałajko" w:date="2022-06-14T13:25:00Z"/>
          <w:rFonts w:asciiTheme="minorHAnsi" w:eastAsia="Calibri" w:hAnsiTheme="minorHAnsi" w:cstheme="minorHAnsi"/>
          <w:rPrChange w:id="2037" w:author="Sławomir Szałajko" w:date="2022-06-15T08:04:00Z">
            <w:rPr>
              <w:ins w:id="2038" w:author="Sławomir Szałajko" w:date="2022-06-14T13:25:00Z"/>
              <w:rFonts w:ascii="Calibri" w:eastAsia="Calibri" w:hAnsi="Calibri" w:cs="Calibri"/>
            </w:rPr>
          </w:rPrChange>
        </w:rPr>
        <w:pPrChange w:id="2039" w:author="Sławomir Szałajko" w:date="2022-06-15T08:06:00Z">
          <w:pPr>
            <w:widowControl/>
            <w:numPr>
              <w:numId w:val="135"/>
            </w:numPr>
            <w:autoSpaceDE/>
            <w:autoSpaceDN/>
            <w:adjustRightInd w:val="0"/>
            <w:spacing w:beforeLines="20" w:before="48" w:afterLines="20" w:after="48" w:line="276" w:lineRule="auto"/>
            <w:ind w:left="720" w:hanging="374"/>
            <w:jc w:val="both"/>
          </w:pPr>
        </w:pPrChange>
      </w:pPr>
      <w:ins w:id="2040" w:author="Sławomir Szałajko" w:date="2022-06-14T13:25:00Z">
        <w:r w:rsidRPr="001B44C5">
          <w:rPr>
            <w:rFonts w:asciiTheme="minorHAnsi" w:eastAsia="Calibri" w:hAnsiTheme="minorHAnsi" w:cstheme="minorHAnsi"/>
            <w:rPrChange w:id="2041" w:author="Sławomir Szałajko" w:date="2022-06-15T08:04:00Z">
              <w:rPr>
                <w:rFonts w:ascii="Calibri" w:eastAsia="Calibri" w:hAnsi="Calibri" w:cs="Calibri"/>
              </w:rPr>
            </w:rPrChange>
          </w:rPr>
          <w:t xml:space="preserve">wykonać przedmiot Umowy z najwyższą starannością wynikającą z zawodowego charakteru prowadzonej działalności, przy zachowaniu zasad współczesnej wiedzy technicznej i zgodnie z obowiązującymi przepisami prawa, zasadami uczciwej konkurencji i poszanowaniem dobrych obyczajów oraz słusznych interesów Zamawiającego, </w:t>
        </w:r>
      </w:ins>
    </w:p>
    <w:p w14:paraId="61CA74E7" w14:textId="77777777" w:rsidR="000940E6" w:rsidRPr="001B44C5" w:rsidRDefault="000940E6">
      <w:pPr>
        <w:widowControl/>
        <w:numPr>
          <w:ilvl w:val="0"/>
          <w:numId w:val="135"/>
        </w:numPr>
        <w:autoSpaceDE/>
        <w:autoSpaceDN/>
        <w:adjustRightInd w:val="0"/>
        <w:spacing w:line="276" w:lineRule="auto"/>
        <w:ind w:left="720"/>
        <w:jc w:val="both"/>
        <w:rPr>
          <w:ins w:id="2042" w:author="Sławomir Szałajko" w:date="2022-06-14T13:25:00Z"/>
          <w:rFonts w:asciiTheme="minorHAnsi" w:eastAsia="Calibri" w:hAnsiTheme="minorHAnsi" w:cstheme="minorHAnsi"/>
          <w:rPrChange w:id="2043" w:author="Sławomir Szałajko" w:date="2022-06-15T08:04:00Z">
            <w:rPr>
              <w:ins w:id="2044" w:author="Sławomir Szałajko" w:date="2022-06-14T13:25:00Z"/>
              <w:rFonts w:ascii="Calibri" w:eastAsia="Calibri" w:hAnsi="Calibri" w:cs="Calibri"/>
            </w:rPr>
          </w:rPrChange>
        </w:rPr>
        <w:pPrChange w:id="2045" w:author="Sławomir Szałajko" w:date="2022-06-15T08:06:00Z">
          <w:pPr>
            <w:widowControl/>
            <w:numPr>
              <w:numId w:val="135"/>
            </w:numPr>
            <w:autoSpaceDE/>
            <w:autoSpaceDN/>
            <w:adjustRightInd w:val="0"/>
            <w:spacing w:beforeLines="20" w:before="48" w:afterLines="20" w:after="48" w:line="276" w:lineRule="auto"/>
            <w:ind w:left="720" w:hanging="360"/>
            <w:jc w:val="both"/>
          </w:pPr>
        </w:pPrChange>
      </w:pPr>
      <w:ins w:id="2046" w:author="Sławomir Szałajko" w:date="2022-06-14T13:25:00Z">
        <w:r w:rsidRPr="001B44C5">
          <w:rPr>
            <w:rFonts w:asciiTheme="minorHAnsi" w:eastAsia="Calibri" w:hAnsiTheme="minorHAnsi" w:cstheme="minorHAnsi"/>
            <w:rPrChange w:id="2047" w:author="Sławomir Szałajko" w:date="2022-06-15T08:04:00Z">
              <w:rPr>
                <w:rFonts w:ascii="Calibri" w:eastAsia="Calibri" w:hAnsi="Calibri" w:cs="Calibri"/>
              </w:rPr>
            </w:rPrChange>
          </w:rPr>
          <w:t xml:space="preserve">działać jedynie w zakresie swoich uprawnień i przestrzegać wskazówek Zamawiającego, </w:t>
        </w:r>
      </w:ins>
    </w:p>
    <w:p w14:paraId="2EF39E75" w14:textId="77777777" w:rsidR="000940E6" w:rsidRPr="001B44C5" w:rsidRDefault="000940E6">
      <w:pPr>
        <w:widowControl/>
        <w:numPr>
          <w:ilvl w:val="0"/>
          <w:numId w:val="135"/>
        </w:numPr>
        <w:autoSpaceDE/>
        <w:autoSpaceDN/>
        <w:adjustRightInd w:val="0"/>
        <w:spacing w:line="276" w:lineRule="auto"/>
        <w:ind w:left="720"/>
        <w:jc w:val="both"/>
        <w:rPr>
          <w:ins w:id="2048" w:author="Sławomir Szałajko" w:date="2022-06-14T13:25:00Z"/>
          <w:rFonts w:asciiTheme="minorHAnsi" w:eastAsia="Calibri" w:hAnsiTheme="minorHAnsi" w:cstheme="minorHAnsi"/>
          <w:rPrChange w:id="2049" w:author="Sławomir Szałajko" w:date="2022-06-15T08:04:00Z">
            <w:rPr>
              <w:ins w:id="2050" w:author="Sławomir Szałajko" w:date="2022-06-14T13:25:00Z"/>
              <w:rFonts w:ascii="Calibri" w:eastAsia="Calibri" w:hAnsi="Calibri" w:cs="Calibri"/>
            </w:rPr>
          </w:rPrChange>
        </w:rPr>
        <w:pPrChange w:id="2051" w:author="Sławomir Szałajko" w:date="2022-06-15T08:06:00Z">
          <w:pPr>
            <w:widowControl/>
            <w:numPr>
              <w:numId w:val="135"/>
            </w:numPr>
            <w:autoSpaceDE/>
            <w:autoSpaceDN/>
            <w:adjustRightInd w:val="0"/>
            <w:spacing w:beforeLines="20" w:before="48" w:afterLines="20" w:after="48" w:line="276" w:lineRule="auto"/>
            <w:ind w:left="720" w:hanging="360"/>
            <w:jc w:val="both"/>
          </w:pPr>
        </w:pPrChange>
      </w:pPr>
      <w:ins w:id="2052" w:author="Sławomir Szałajko" w:date="2022-06-14T13:25:00Z">
        <w:r w:rsidRPr="001B44C5">
          <w:rPr>
            <w:rFonts w:asciiTheme="minorHAnsi" w:eastAsia="Calibri" w:hAnsiTheme="minorHAnsi" w:cstheme="minorHAnsi"/>
            <w:rPrChange w:id="2053" w:author="Sławomir Szałajko" w:date="2022-06-15T08:04:00Z">
              <w:rPr>
                <w:rFonts w:ascii="Calibri" w:eastAsia="Calibri" w:hAnsi="Calibri" w:cs="Calibri"/>
              </w:rPr>
            </w:rPrChange>
          </w:rPr>
          <w:t xml:space="preserve">udostępniać na każde żądanie Zamawiającego dokumentację związaną z realizacją przedmiotu Umowy, </w:t>
        </w:r>
      </w:ins>
    </w:p>
    <w:p w14:paraId="5312AE7E" w14:textId="77777777" w:rsidR="000940E6" w:rsidRPr="001B44C5" w:rsidRDefault="000940E6">
      <w:pPr>
        <w:widowControl/>
        <w:numPr>
          <w:ilvl w:val="0"/>
          <w:numId w:val="135"/>
        </w:numPr>
        <w:autoSpaceDE/>
        <w:autoSpaceDN/>
        <w:adjustRightInd w:val="0"/>
        <w:spacing w:line="276" w:lineRule="auto"/>
        <w:ind w:left="720"/>
        <w:jc w:val="both"/>
        <w:rPr>
          <w:ins w:id="2054" w:author="Sławomir Szałajko" w:date="2022-06-14T13:25:00Z"/>
          <w:rFonts w:asciiTheme="minorHAnsi" w:eastAsia="Calibri" w:hAnsiTheme="minorHAnsi" w:cstheme="minorHAnsi"/>
          <w:rPrChange w:id="2055" w:author="Sławomir Szałajko" w:date="2022-06-15T08:04:00Z">
            <w:rPr>
              <w:ins w:id="2056" w:author="Sławomir Szałajko" w:date="2022-06-14T13:25:00Z"/>
              <w:rFonts w:ascii="Calibri" w:eastAsia="Calibri" w:hAnsi="Calibri" w:cs="Calibri"/>
            </w:rPr>
          </w:rPrChange>
        </w:rPr>
        <w:pPrChange w:id="2057" w:author="Sławomir Szałajko" w:date="2022-06-15T08:06:00Z">
          <w:pPr>
            <w:widowControl/>
            <w:numPr>
              <w:numId w:val="135"/>
            </w:numPr>
            <w:autoSpaceDE/>
            <w:autoSpaceDN/>
            <w:adjustRightInd w:val="0"/>
            <w:spacing w:beforeLines="20" w:before="48" w:afterLines="20" w:after="48" w:line="276" w:lineRule="auto"/>
            <w:ind w:left="720" w:hanging="360"/>
            <w:jc w:val="both"/>
          </w:pPr>
        </w:pPrChange>
      </w:pPr>
      <w:ins w:id="2058" w:author="Sławomir Szałajko" w:date="2022-06-14T13:25:00Z">
        <w:r w:rsidRPr="001B44C5">
          <w:rPr>
            <w:rFonts w:asciiTheme="minorHAnsi" w:eastAsia="Calibri" w:hAnsiTheme="minorHAnsi" w:cstheme="minorHAnsi"/>
            <w:rPrChange w:id="2059" w:author="Sławomir Szałajko" w:date="2022-06-15T08:04:00Z">
              <w:rPr>
                <w:rFonts w:ascii="Calibri" w:eastAsia="Calibri" w:hAnsi="Calibri" w:cs="Calibri"/>
              </w:rPr>
            </w:rPrChange>
          </w:rPr>
          <w:t xml:space="preserve">wykonywać Umowę w sposób, który nie będzie prowadził do roszczeń osób trzecich z tytułu naruszenia ich praw, w szczególności praw autorskich oraz praw pokrewnych, patentów, zarejestrowanych znaków i wzorów towarowych związanych z realizacją przedmiotu Umowy. </w:t>
        </w:r>
      </w:ins>
    </w:p>
    <w:p w14:paraId="0EBCF643" w14:textId="77777777" w:rsidR="000940E6" w:rsidRPr="001B44C5" w:rsidRDefault="000940E6">
      <w:pPr>
        <w:widowControl/>
        <w:numPr>
          <w:ilvl w:val="0"/>
          <w:numId w:val="142"/>
        </w:numPr>
        <w:autoSpaceDE/>
        <w:autoSpaceDN/>
        <w:adjustRightInd w:val="0"/>
        <w:spacing w:line="276" w:lineRule="auto"/>
        <w:ind w:left="360"/>
        <w:jc w:val="both"/>
        <w:rPr>
          <w:ins w:id="2060" w:author="Sławomir Szałajko" w:date="2022-06-14T13:25:00Z"/>
          <w:rFonts w:asciiTheme="minorHAnsi" w:eastAsia="Calibri" w:hAnsiTheme="minorHAnsi" w:cstheme="minorHAnsi"/>
          <w:rPrChange w:id="2061" w:author="Sławomir Szałajko" w:date="2022-06-15T08:04:00Z">
            <w:rPr>
              <w:ins w:id="2062" w:author="Sławomir Szałajko" w:date="2022-06-14T13:25:00Z"/>
              <w:rFonts w:ascii="Calibri" w:eastAsia="Calibri" w:hAnsi="Calibri" w:cs="Calibri"/>
            </w:rPr>
          </w:rPrChange>
        </w:rPr>
        <w:pPrChange w:id="2063"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64" w:author="Sławomir Szałajko" w:date="2022-06-14T13:25:00Z">
        <w:r w:rsidRPr="001B44C5">
          <w:rPr>
            <w:rFonts w:asciiTheme="minorHAnsi" w:eastAsia="Calibri" w:hAnsiTheme="minorHAnsi" w:cstheme="minorHAnsi"/>
            <w:rPrChange w:id="2065" w:author="Sławomir Szałajko" w:date="2022-06-15T08:04:00Z">
              <w:rPr>
                <w:rFonts w:ascii="Calibri" w:eastAsia="Calibri" w:hAnsi="Calibri" w:cs="Calibri"/>
              </w:rPr>
            </w:rPrChange>
          </w:rPr>
          <w:t xml:space="preserve">Wykonawca oświadcza, iż przed zawarciem Umowy zapoznał się w pełni z warunkami przedstawionymi w OPZ i Umowie i je akceptuje. </w:t>
        </w:r>
      </w:ins>
    </w:p>
    <w:p w14:paraId="02401DB1" w14:textId="77777777" w:rsidR="000940E6" w:rsidRPr="001B44C5" w:rsidRDefault="000940E6">
      <w:pPr>
        <w:widowControl/>
        <w:numPr>
          <w:ilvl w:val="0"/>
          <w:numId w:val="142"/>
        </w:numPr>
        <w:autoSpaceDE/>
        <w:autoSpaceDN/>
        <w:adjustRightInd w:val="0"/>
        <w:spacing w:line="276" w:lineRule="auto"/>
        <w:ind w:left="360"/>
        <w:jc w:val="both"/>
        <w:rPr>
          <w:ins w:id="2066" w:author="Sławomir Szałajko" w:date="2022-06-14T13:25:00Z"/>
          <w:rFonts w:asciiTheme="minorHAnsi" w:hAnsiTheme="minorHAnsi" w:cstheme="minorHAnsi"/>
          <w:lang w:eastAsia="pl-PL"/>
          <w:rPrChange w:id="2067" w:author="Sławomir Szałajko" w:date="2022-06-15T08:04:00Z">
            <w:rPr>
              <w:ins w:id="2068" w:author="Sławomir Szałajko" w:date="2022-06-14T13:25:00Z"/>
              <w:rFonts w:ascii="Calibri" w:hAnsi="Calibri" w:cs="Calibri"/>
              <w:lang w:eastAsia="pl-PL"/>
            </w:rPr>
          </w:rPrChange>
        </w:rPr>
        <w:pPrChange w:id="2069"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70" w:author="Sławomir Szałajko" w:date="2022-06-14T13:25:00Z">
        <w:r w:rsidRPr="001B44C5">
          <w:rPr>
            <w:rFonts w:asciiTheme="minorHAnsi" w:eastAsia="Calibri" w:hAnsiTheme="minorHAnsi" w:cstheme="minorHAnsi"/>
            <w:rPrChange w:id="2071" w:author="Sławomir Szałajko" w:date="2022-06-15T08:04:00Z">
              <w:rPr>
                <w:rFonts w:ascii="Calibri" w:eastAsia="Calibri" w:hAnsi="Calibri" w:cs="Calibri"/>
              </w:rPr>
            </w:rPrChange>
          </w:rPr>
          <w:t>W przypadku zgłoszenia wobec Zamawiającego roszczeń dotyczących naruszenia praw osób trzecich w związku z realizacją Umowy przez Wykonawcę, Wykonawca podejmie na swój koszt wszelkie środki obrony Zamawiającego przed takimi roszczeniami lub zarzutami, a także pokryje wszelkie koszty i straty, jakie poniesie Zamawiający z tego tytułu. W przypadku zapłaty przez Zamawiającego jakiejkolwiek kwoty tytułem zaspokojenia roszczenia osoby trzeciej, Zamawiającemu przysługuje roszczenie regresowe względem Wykonawcy.</w:t>
        </w:r>
      </w:ins>
    </w:p>
    <w:p w14:paraId="70BFCF5D" w14:textId="77777777" w:rsidR="000940E6" w:rsidRPr="001B44C5" w:rsidRDefault="000940E6">
      <w:pPr>
        <w:widowControl/>
        <w:numPr>
          <w:ilvl w:val="0"/>
          <w:numId w:val="142"/>
        </w:numPr>
        <w:autoSpaceDE/>
        <w:autoSpaceDN/>
        <w:adjustRightInd w:val="0"/>
        <w:spacing w:line="276" w:lineRule="auto"/>
        <w:ind w:left="360"/>
        <w:jc w:val="both"/>
        <w:rPr>
          <w:ins w:id="2072" w:author="Sławomir Szałajko" w:date="2022-06-14T13:25:00Z"/>
          <w:rFonts w:asciiTheme="minorHAnsi" w:eastAsia="Calibri" w:hAnsiTheme="minorHAnsi" w:cstheme="minorHAnsi"/>
          <w:kern w:val="2"/>
          <w:rPrChange w:id="2073" w:author="Sławomir Szałajko" w:date="2022-06-15T08:04:00Z">
            <w:rPr>
              <w:ins w:id="2074" w:author="Sławomir Szałajko" w:date="2022-06-14T13:25:00Z"/>
              <w:rFonts w:ascii="Calibri" w:eastAsia="Calibri" w:hAnsi="Calibri" w:cs="Calibri"/>
              <w:kern w:val="2"/>
            </w:rPr>
          </w:rPrChange>
        </w:rPr>
        <w:pPrChange w:id="2075" w:author="Sławomir Szałajko" w:date="2022-06-15T08:06:00Z">
          <w:pPr>
            <w:widowControl/>
            <w:numPr>
              <w:numId w:val="142"/>
            </w:numPr>
            <w:tabs>
              <w:tab w:val="num" w:pos="720"/>
            </w:tabs>
            <w:autoSpaceDE/>
            <w:autoSpaceDN/>
            <w:adjustRightInd w:val="0"/>
            <w:spacing w:beforeLines="20" w:before="48" w:afterLines="20" w:after="48" w:line="276" w:lineRule="auto"/>
            <w:ind w:left="360" w:hanging="360"/>
            <w:jc w:val="both"/>
          </w:pPr>
        </w:pPrChange>
      </w:pPr>
      <w:ins w:id="2076" w:author="Sławomir Szałajko" w:date="2022-06-14T13:25:00Z">
        <w:r w:rsidRPr="001B44C5">
          <w:rPr>
            <w:rFonts w:asciiTheme="minorHAnsi" w:eastAsia="Calibri" w:hAnsiTheme="minorHAnsi" w:cstheme="minorHAnsi"/>
            <w:kern w:val="2"/>
            <w:rPrChange w:id="2077" w:author="Sławomir Szałajko" w:date="2022-06-15T08:04:00Z">
              <w:rPr>
                <w:rFonts w:ascii="Calibri" w:eastAsia="Calibri" w:hAnsi="Calibri" w:cs="Calibri"/>
                <w:kern w:val="2"/>
              </w:rPr>
            </w:rPrChange>
          </w:rPr>
          <w:t xml:space="preserve">Zamawiający zobowiązuje się udostępnić Wykonawcy dane i informacje będące w jego posiadaniu niezbędne do realizacji Umowy i możliwe do udostępnienia, warunkujące wykonanie Umowy, w terminie uzgodnionym z Wykonawcą. </w:t>
        </w:r>
      </w:ins>
    </w:p>
    <w:p w14:paraId="0983083E" w14:textId="77777777" w:rsidR="000940E6" w:rsidRPr="001B44C5" w:rsidRDefault="000940E6">
      <w:pPr>
        <w:spacing w:line="276" w:lineRule="auto"/>
        <w:jc w:val="both"/>
        <w:rPr>
          <w:ins w:id="2078" w:author="Sławomir Szałajko" w:date="2022-06-14T13:25:00Z"/>
          <w:rFonts w:asciiTheme="minorHAnsi" w:eastAsia="Calibri" w:hAnsiTheme="minorHAnsi" w:cstheme="minorHAnsi"/>
          <w:kern w:val="2"/>
          <w:rPrChange w:id="2079" w:author="Sławomir Szałajko" w:date="2022-06-15T08:04:00Z">
            <w:rPr>
              <w:ins w:id="2080" w:author="Sławomir Szałajko" w:date="2022-06-14T13:25:00Z"/>
              <w:rFonts w:ascii="Calibri" w:eastAsia="Calibri" w:hAnsi="Calibri" w:cs="Calibri"/>
              <w:kern w:val="2"/>
            </w:rPr>
          </w:rPrChange>
        </w:rPr>
        <w:pPrChange w:id="2081" w:author="Sławomir Szałajko" w:date="2022-06-15T08:06:00Z">
          <w:pPr>
            <w:spacing w:beforeLines="20" w:before="48" w:afterLines="20" w:after="48" w:line="276" w:lineRule="auto"/>
            <w:jc w:val="both"/>
          </w:pPr>
        </w:pPrChange>
      </w:pPr>
    </w:p>
    <w:p w14:paraId="02DFFAD5" w14:textId="77777777" w:rsidR="000940E6" w:rsidRPr="001B44C5" w:rsidRDefault="000940E6">
      <w:pPr>
        <w:widowControl/>
        <w:autoSpaceDE/>
        <w:autoSpaceDN/>
        <w:spacing w:line="276" w:lineRule="auto"/>
        <w:ind w:left="426"/>
        <w:jc w:val="center"/>
        <w:rPr>
          <w:ins w:id="2082" w:author="Sławomir Szałajko" w:date="2022-06-14T13:25:00Z"/>
          <w:rFonts w:asciiTheme="minorHAnsi" w:hAnsiTheme="minorHAnsi" w:cstheme="minorHAnsi"/>
          <w:lang w:eastAsia="pl-PL"/>
          <w:rPrChange w:id="2083" w:author="Sławomir Szałajko" w:date="2022-06-15T08:04:00Z">
            <w:rPr>
              <w:ins w:id="2084" w:author="Sławomir Szałajko" w:date="2022-06-14T13:25:00Z"/>
              <w:rFonts w:ascii="Calibri" w:hAnsi="Calibri" w:cs="Calibri"/>
              <w:lang w:eastAsia="pl-PL"/>
            </w:rPr>
          </w:rPrChange>
        </w:rPr>
        <w:pPrChange w:id="2085" w:author="Sławomir Szałajko" w:date="2022-06-15T08:06:00Z">
          <w:pPr>
            <w:widowControl/>
            <w:autoSpaceDE/>
            <w:autoSpaceDN/>
            <w:spacing w:beforeLines="20" w:before="48" w:afterLines="20" w:after="48" w:line="276" w:lineRule="auto"/>
            <w:ind w:left="426"/>
            <w:jc w:val="center"/>
          </w:pPr>
        </w:pPrChange>
      </w:pPr>
      <w:ins w:id="2086" w:author="Sławomir Szałajko" w:date="2022-06-14T13:25:00Z">
        <w:r w:rsidRPr="001B44C5">
          <w:rPr>
            <w:rFonts w:asciiTheme="minorHAnsi" w:hAnsiTheme="minorHAnsi" w:cstheme="minorHAnsi"/>
            <w:b/>
            <w:bCs/>
            <w:lang w:eastAsia="pl-PL"/>
            <w:rPrChange w:id="2087" w:author="Sławomir Szałajko" w:date="2022-06-15T08:04:00Z">
              <w:rPr>
                <w:rFonts w:ascii="Calibri" w:hAnsi="Calibri" w:cs="Calibri"/>
                <w:b/>
                <w:bCs/>
                <w:lang w:eastAsia="pl-PL"/>
              </w:rPr>
            </w:rPrChange>
          </w:rPr>
          <w:t>§ 3</w:t>
        </w:r>
      </w:ins>
    </w:p>
    <w:p w14:paraId="65A67BB8"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088" w:author="Sławomir Szałajko" w:date="2022-06-14T13:25:00Z"/>
          <w:rFonts w:asciiTheme="minorHAnsi" w:eastAsia="Arial Unicode MS" w:hAnsiTheme="minorHAnsi" w:cstheme="minorHAnsi"/>
          <w:kern w:val="1"/>
          <w:lang w:eastAsia="pl-PL"/>
          <w:rPrChange w:id="2089" w:author="Sławomir Szałajko" w:date="2022-06-15T08:04:00Z">
            <w:rPr>
              <w:ins w:id="2090" w:author="Sławomir Szałajko" w:date="2022-06-14T13:25:00Z"/>
              <w:rFonts w:ascii="Calibri" w:eastAsia="Arial Unicode MS" w:hAnsi="Calibri" w:cs="Calibri"/>
              <w:kern w:val="1"/>
              <w:lang w:eastAsia="pl-PL"/>
            </w:rPr>
          </w:rPrChange>
        </w:rPr>
        <w:pPrChange w:id="2091"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092" w:author="Sławomir Szałajko" w:date="2022-06-14T13:25:00Z">
        <w:r w:rsidRPr="001B44C5">
          <w:rPr>
            <w:rFonts w:asciiTheme="minorHAnsi" w:eastAsia="Arial Unicode MS" w:hAnsiTheme="minorHAnsi" w:cstheme="minorHAnsi"/>
            <w:kern w:val="1"/>
            <w:lang w:eastAsia="pl-PL"/>
            <w:rPrChange w:id="2093" w:author="Sławomir Szałajko" w:date="2022-06-15T08:04:00Z">
              <w:rPr>
                <w:rFonts w:ascii="Calibri" w:eastAsia="Arial Unicode MS" w:hAnsi="Calibri" w:cs="Calibri"/>
                <w:kern w:val="1"/>
                <w:lang w:eastAsia="pl-PL"/>
              </w:rPr>
            </w:rPrChange>
          </w:rPr>
          <w:t xml:space="preserve">Z tytułu wykonania Umowy, Wykonawcy przysługuje wynagrodzenie, którego łączna wartość nie przekroczy ........................... zł brutto (słownie: ......................................................................... i ...../100 groszy). </w:t>
        </w:r>
        <w:r w:rsidRPr="001B44C5">
          <w:rPr>
            <w:rFonts w:asciiTheme="minorHAnsi" w:eastAsia="Calibri" w:hAnsiTheme="minorHAnsi" w:cstheme="minorHAnsi"/>
            <w:rPrChange w:id="2094" w:author="Sławomir Szałajko" w:date="2022-06-15T08:04:00Z">
              <w:rPr>
                <w:rFonts w:ascii="Segoe UI" w:eastAsia="Calibri" w:hAnsi="Segoe UI" w:cs="Segoe UI"/>
                <w:sz w:val="18"/>
                <w:szCs w:val="18"/>
              </w:rPr>
            </w:rPrChange>
          </w:rPr>
          <w:t>Wynagrodzenie Wykonawcy za wykonanie usługi objętej przedmiotem umowy określone zostanie na podstawie faktycznej liczby uczestników szkolenia i cen określonych w ofercie Wykonawcy stanowiącej załącznik nr 2 do Umowy.</w:t>
        </w:r>
      </w:ins>
    </w:p>
    <w:p w14:paraId="3EE5207B"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095" w:author="Sławomir Szałajko" w:date="2022-06-14T13:25:00Z"/>
          <w:rFonts w:asciiTheme="minorHAnsi" w:eastAsia="Arial Unicode MS" w:hAnsiTheme="minorHAnsi" w:cstheme="minorHAnsi"/>
          <w:kern w:val="1"/>
          <w:lang w:eastAsia="uk-UA"/>
          <w:rPrChange w:id="2096" w:author="Sławomir Szałajko" w:date="2022-06-15T08:04:00Z">
            <w:rPr>
              <w:ins w:id="2097" w:author="Sławomir Szałajko" w:date="2022-06-14T13:25:00Z"/>
              <w:rFonts w:ascii="Calibri" w:eastAsia="Arial Unicode MS" w:hAnsi="Calibri" w:cs="Calibri"/>
              <w:kern w:val="1"/>
              <w:lang w:eastAsia="uk-UA"/>
            </w:rPr>
          </w:rPrChange>
        </w:rPr>
        <w:pPrChange w:id="2098"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099" w:author="Sławomir Szałajko" w:date="2022-06-14T13:25:00Z">
        <w:r w:rsidRPr="001B44C5">
          <w:rPr>
            <w:rFonts w:asciiTheme="minorHAnsi" w:eastAsia="Arial Unicode MS" w:hAnsiTheme="minorHAnsi" w:cstheme="minorHAnsi"/>
            <w:kern w:val="1"/>
            <w:lang w:eastAsia="uk-UA"/>
            <w:rPrChange w:id="2100" w:author="Sławomir Szałajko" w:date="2022-06-15T08:04:00Z">
              <w:rPr>
                <w:rFonts w:ascii="Calibri" w:eastAsia="Arial Unicode MS" w:hAnsi="Calibri" w:cs="Calibri"/>
                <w:kern w:val="1"/>
                <w:lang w:eastAsia="uk-UA"/>
              </w:rPr>
            </w:rPrChange>
          </w:rPr>
          <w:t xml:space="preserve">Wynagrodzenie za usługę, o której mowa w ust. 1, płatne będzie po wykonaniu szkolenia, na podstawie faktury. </w:t>
        </w:r>
      </w:ins>
    </w:p>
    <w:p w14:paraId="771BE8F8"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01" w:author="Sławomir Szałajko" w:date="2022-06-14T13:25:00Z"/>
          <w:rFonts w:asciiTheme="minorHAnsi" w:hAnsiTheme="minorHAnsi" w:cstheme="minorHAnsi"/>
          <w:lang w:eastAsia="pl-PL"/>
          <w:rPrChange w:id="2102" w:author="Sławomir Szałajko" w:date="2022-06-15T08:04:00Z">
            <w:rPr>
              <w:ins w:id="2103" w:author="Sławomir Szałajko" w:date="2022-06-14T13:25:00Z"/>
              <w:rFonts w:ascii="Calibri" w:hAnsi="Calibri" w:cs="Calibri"/>
              <w:lang w:eastAsia="pl-PL"/>
            </w:rPr>
          </w:rPrChange>
        </w:rPr>
        <w:pPrChange w:id="2104"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05" w:author="Sławomir Szałajko" w:date="2022-06-14T13:25:00Z">
        <w:r w:rsidRPr="001B44C5">
          <w:rPr>
            <w:rFonts w:asciiTheme="minorHAnsi" w:eastAsia="Arial Unicode MS" w:hAnsiTheme="minorHAnsi" w:cstheme="minorHAnsi"/>
            <w:kern w:val="1"/>
            <w:lang w:eastAsia="pl-PL"/>
            <w:rPrChange w:id="2106" w:author="Sławomir Szałajko" w:date="2022-06-15T08:04:00Z">
              <w:rPr>
                <w:rFonts w:ascii="Calibri" w:eastAsia="Arial Unicode MS" w:hAnsi="Calibri" w:cs="Calibri"/>
                <w:kern w:val="1"/>
                <w:lang w:eastAsia="pl-PL"/>
              </w:rPr>
            </w:rPrChange>
          </w:rPr>
          <w:t>Wykonawca mając</w:t>
        </w:r>
        <w:r w:rsidRPr="001B44C5">
          <w:rPr>
            <w:rFonts w:asciiTheme="minorHAnsi" w:hAnsiTheme="minorHAnsi" w:cstheme="minorHAnsi"/>
            <w:lang w:eastAsia="pl-PL"/>
            <w:rPrChange w:id="2107" w:author="Sławomir Szałajko" w:date="2022-06-15T08:04:00Z">
              <w:rPr>
                <w:rFonts w:ascii="Calibri" w:hAnsi="Calibri" w:cs="Calibri"/>
                <w:lang w:eastAsia="pl-PL"/>
              </w:rPr>
            </w:rPrChange>
          </w:rPr>
          <w:t xml:space="preserve">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Umowy. </w:t>
        </w:r>
      </w:ins>
    </w:p>
    <w:p w14:paraId="04C56D94"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08" w:author="Sławomir Szałajko" w:date="2022-06-14T13:25:00Z"/>
          <w:rFonts w:asciiTheme="minorHAnsi" w:hAnsiTheme="minorHAnsi" w:cstheme="minorHAnsi"/>
          <w:lang w:eastAsia="pl-PL"/>
          <w:rPrChange w:id="2109" w:author="Sławomir Szałajko" w:date="2022-06-15T08:04:00Z">
            <w:rPr>
              <w:ins w:id="2110" w:author="Sławomir Szałajko" w:date="2022-06-14T13:25:00Z"/>
              <w:rFonts w:ascii="Calibri" w:hAnsi="Calibri" w:cs="Calibri"/>
              <w:lang w:eastAsia="pl-PL"/>
            </w:rPr>
          </w:rPrChange>
        </w:rPr>
        <w:pPrChange w:id="2111"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12" w:author="Sławomir Szałajko" w:date="2022-06-14T13:25:00Z">
        <w:r w:rsidRPr="001B44C5">
          <w:rPr>
            <w:rFonts w:asciiTheme="minorHAnsi" w:hAnsiTheme="minorHAnsi" w:cstheme="minorHAnsi"/>
            <w:lang w:eastAsia="pl-PL"/>
            <w:rPrChange w:id="2113" w:author="Sławomir Szałajko" w:date="2022-06-15T08:04:00Z">
              <w:rPr>
                <w:rFonts w:ascii="Calibri" w:hAnsi="Calibri" w:cs="Calibri"/>
                <w:lang w:eastAsia="pl-PL"/>
              </w:rPr>
            </w:rPrChange>
          </w:rPr>
          <w:t xml:space="preserve">Wynagrodzenie, o którym mowa w ust. 1, obejmuje wszelkie koszty wszystkich czynności i materiałów, niezbędnych do prawidłowego wykonania przedmiotu Umowy, nawet jeśli nie zostały one wprost wyszczególnione w treści Umowy i jej załącznikach. </w:t>
        </w:r>
      </w:ins>
    </w:p>
    <w:p w14:paraId="2509876E"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14" w:author="Sławomir Szałajko" w:date="2022-06-14T13:25:00Z"/>
          <w:rFonts w:asciiTheme="minorHAnsi" w:hAnsiTheme="minorHAnsi" w:cstheme="minorHAnsi"/>
          <w:bCs/>
          <w:lang w:eastAsia="pl-PL"/>
          <w:rPrChange w:id="2115" w:author="Sławomir Szałajko" w:date="2022-06-15T08:04:00Z">
            <w:rPr>
              <w:ins w:id="2116" w:author="Sławomir Szałajko" w:date="2022-06-14T13:25:00Z"/>
              <w:rFonts w:ascii="Calibri" w:hAnsi="Calibri" w:cs="Calibri"/>
              <w:bCs/>
              <w:lang w:eastAsia="pl-PL"/>
            </w:rPr>
          </w:rPrChange>
        </w:rPr>
        <w:pPrChange w:id="2117"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18" w:author="Sławomir Szałajko" w:date="2022-06-14T13:25:00Z">
        <w:r w:rsidRPr="001B44C5">
          <w:rPr>
            <w:rFonts w:asciiTheme="minorHAnsi" w:hAnsiTheme="minorHAnsi" w:cstheme="minorHAnsi"/>
            <w:lang w:eastAsia="pl-PL"/>
            <w:rPrChange w:id="2119" w:author="Sławomir Szałajko" w:date="2022-06-15T08:04:00Z">
              <w:rPr>
                <w:rFonts w:ascii="Calibri" w:hAnsi="Calibri" w:cs="Calibri"/>
                <w:lang w:eastAsia="pl-PL"/>
              </w:rPr>
            </w:rPrChange>
          </w:rPr>
          <w:t>Warunkiem wystawienia faktury przez Wykonawcę jest akceptacja przez Zamawiającego protokołu odbioru, którego wzór stanowi załącznik nr 4 do Umowy. Osobą odpowiedzialną za podpisanie protokołu jest Naczelnik Wydziału Kadr i Rozwoju Zasobów Ludzkich lub osoba go zastępująca lub osoba upoważniona.</w:t>
        </w:r>
      </w:ins>
    </w:p>
    <w:p w14:paraId="799D576E"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20" w:author="Sławomir Szałajko" w:date="2022-06-14T13:25:00Z"/>
          <w:rFonts w:asciiTheme="minorHAnsi" w:hAnsiTheme="minorHAnsi" w:cstheme="minorHAnsi"/>
          <w:lang w:eastAsia="pl-PL"/>
          <w:rPrChange w:id="2121" w:author="Sławomir Szałajko" w:date="2022-06-15T08:04:00Z">
            <w:rPr>
              <w:ins w:id="2122" w:author="Sławomir Szałajko" w:date="2022-06-14T13:25:00Z"/>
              <w:rFonts w:ascii="Calibri" w:hAnsi="Calibri" w:cs="Calibri"/>
              <w:lang w:eastAsia="pl-PL"/>
            </w:rPr>
          </w:rPrChange>
        </w:rPr>
        <w:pPrChange w:id="2123"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24" w:author="Sławomir Szałajko" w:date="2022-06-14T13:25:00Z">
        <w:r w:rsidRPr="001B44C5">
          <w:rPr>
            <w:rFonts w:asciiTheme="minorHAnsi" w:hAnsiTheme="minorHAnsi" w:cstheme="minorHAnsi"/>
            <w:lang w:eastAsia="pl-PL"/>
            <w:rPrChange w:id="2125" w:author="Sławomir Szałajko" w:date="2022-06-15T08:04:00Z">
              <w:rPr>
                <w:rFonts w:ascii="Calibri" w:hAnsi="Calibri" w:cs="Calibri"/>
                <w:lang w:eastAsia="pl-PL"/>
              </w:rPr>
            </w:rPrChange>
          </w:rPr>
          <w:t>Zapłata wynagrodzenia nastąpi na rachunek bankowy Wykonawcy oznaczony nr_________________________________________________.</w:t>
        </w:r>
      </w:ins>
    </w:p>
    <w:p w14:paraId="24301A50"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26" w:author="Sławomir Szałajko" w:date="2022-06-14T13:25:00Z"/>
          <w:rFonts w:asciiTheme="minorHAnsi" w:hAnsiTheme="minorHAnsi" w:cstheme="minorHAnsi"/>
          <w:bCs/>
          <w:lang w:eastAsia="pl-PL"/>
          <w:rPrChange w:id="2127" w:author="Sławomir Szałajko" w:date="2022-06-15T08:04:00Z">
            <w:rPr>
              <w:ins w:id="2128" w:author="Sławomir Szałajko" w:date="2022-06-14T13:25:00Z"/>
              <w:rFonts w:ascii="Calibri" w:hAnsi="Calibri" w:cs="Calibri"/>
              <w:bCs/>
              <w:lang w:eastAsia="pl-PL"/>
            </w:rPr>
          </w:rPrChange>
        </w:rPr>
        <w:pPrChange w:id="2129"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30" w:author="Sławomir Szałajko" w:date="2022-06-14T13:25:00Z">
        <w:r w:rsidRPr="001B44C5">
          <w:rPr>
            <w:rFonts w:asciiTheme="minorHAnsi" w:hAnsiTheme="minorHAnsi" w:cstheme="minorHAnsi"/>
            <w:lang w:eastAsia="pl-PL"/>
            <w:rPrChange w:id="2131" w:author="Sławomir Szałajko" w:date="2022-06-15T08:04:00Z">
              <w:rPr>
                <w:rFonts w:ascii="Calibri" w:hAnsi="Calibri" w:cs="Calibri"/>
                <w:lang w:eastAsia="pl-PL"/>
              </w:rPr>
            </w:rPrChange>
          </w:rPr>
          <w:t xml:space="preserve">Zapłata wynagrodzenia nastąpi na podstawie prawidłowo wystawionej faktury w terminie 21 dni od dnia doręczenia faktury Zamawiającemu na adres: </w:t>
        </w:r>
      </w:ins>
    </w:p>
    <w:p w14:paraId="646E3292" w14:textId="77777777" w:rsidR="000940E6" w:rsidRPr="001B44C5" w:rsidRDefault="000940E6">
      <w:pPr>
        <w:widowControl/>
        <w:adjustRightInd w:val="0"/>
        <w:spacing w:line="276" w:lineRule="auto"/>
        <w:ind w:left="426"/>
        <w:rPr>
          <w:ins w:id="2132" w:author="Sławomir Szałajko" w:date="2022-06-14T13:25:00Z"/>
          <w:rFonts w:asciiTheme="minorHAnsi" w:hAnsiTheme="minorHAnsi" w:cstheme="minorHAnsi"/>
          <w:b/>
          <w:bCs/>
          <w:lang w:eastAsia="pl-PL"/>
          <w:rPrChange w:id="2133" w:author="Sławomir Szałajko" w:date="2022-06-15T08:04:00Z">
            <w:rPr>
              <w:ins w:id="2134" w:author="Sławomir Szałajko" w:date="2022-06-14T13:25:00Z"/>
              <w:rFonts w:ascii="Calibri" w:hAnsi="Calibri" w:cs="Calibri"/>
              <w:b/>
              <w:bCs/>
              <w:lang w:eastAsia="pl-PL"/>
            </w:rPr>
          </w:rPrChange>
        </w:rPr>
        <w:pPrChange w:id="2135" w:author="Sławomir Szałajko" w:date="2022-06-15T08:06:00Z">
          <w:pPr>
            <w:widowControl/>
            <w:adjustRightInd w:val="0"/>
            <w:spacing w:beforeLines="20" w:before="48" w:afterLines="20" w:after="48" w:line="276" w:lineRule="auto"/>
            <w:ind w:left="426"/>
          </w:pPr>
        </w:pPrChange>
      </w:pPr>
      <w:ins w:id="2136" w:author="Sławomir Szałajko" w:date="2022-06-14T13:25:00Z">
        <w:r w:rsidRPr="001B44C5">
          <w:rPr>
            <w:rFonts w:asciiTheme="minorHAnsi" w:hAnsiTheme="minorHAnsi" w:cstheme="minorHAnsi"/>
            <w:b/>
            <w:bCs/>
            <w:lang w:eastAsia="pl-PL"/>
            <w:rPrChange w:id="2137" w:author="Sławomir Szałajko" w:date="2022-06-15T08:04:00Z">
              <w:rPr>
                <w:rFonts w:ascii="Calibri" w:hAnsi="Calibri" w:cs="Calibri"/>
                <w:b/>
                <w:bCs/>
                <w:lang w:eastAsia="pl-PL"/>
              </w:rPr>
            </w:rPrChange>
          </w:rPr>
          <w:t xml:space="preserve">Centrum Projektów Europejskich </w:t>
        </w:r>
        <w:r w:rsidRPr="001B44C5">
          <w:rPr>
            <w:rFonts w:asciiTheme="minorHAnsi" w:hAnsiTheme="minorHAnsi" w:cstheme="minorHAnsi"/>
            <w:b/>
            <w:bCs/>
            <w:lang w:eastAsia="pl-PL"/>
            <w:rPrChange w:id="2138" w:author="Sławomir Szałajko" w:date="2022-06-15T08:04:00Z">
              <w:rPr>
                <w:rFonts w:ascii="Calibri" w:hAnsi="Calibri" w:cs="Calibri"/>
                <w:b/>
                <w:bCs/>
                <w:lang w:eastAsia="pl-PL"/>
              </w:rPr>
            </w:rPrChange>
          </w:rPr>
          <w:br/>
          <w:t>ul. Domaniewska 39a</w:t>
        </w:r>
      </w:ins>
    </w:p>
    <w:p w14:paraId="7296FE20" w14:textId="77777777" w:rsidR="000940E6" w:rsidRPr="001B44C5" w:rsidRDefault="000940E6">
      <w:pPr>
        <w:widowControl/>
        <w:adjustRightInd w:val="0"/>
        <w:spacing w:line="276" w:lineRule="auto"/>
        <w:ind w:left="426"/>
        <w:rPr>
          <w:ins w:id="2139" w:author="Sławomir Szałajko" w:date="2022-06-14T13:25:00Z"/>
          <w:rFonts w:asciiTheme="minorHAnsi" w:hAnsiTheme="minorHAnsi" w:cstheme="minorHAnsi"/>
          <w:b/>
          <w:lang w:eastAsia="pl-PL"/>
          <w:rPrChange w:id="2140" w:author="Sławomir Szałajko" w:date="2022-06-15T08:04:00Z">
            <w:rPr>
              <w:ins w:id="2141" w:author="Sławomir Szałajko" w:date="2022-06-14T13:25:00Z"/>
              <w:rFonts w:ascii="Calibri" w:hAnsi="Calibri" w:cs="Calibri"/>
              <w:b/>
              <w:lang w:eastAsia="pl-PL"/>
            </w:rPr>
          </w:rPrChange>
        </w:rPr>
        <w:pPrChange w:id="2142" w:author="Sławomir Szałajko" w:date="2022-06-15T08:06:00Z">
          <w:pPr>
            <w:widowControl/>
            <w:adjustRightInd w:val="0"/>
            <w:spacing w:beforeLines="20" w:before="48" w:afterLines="20" w:after="48" w:line="276" w:lineRule="auto"/>
            <w:ind w:left="426"/>
          </w:pPr>
        </w:pPrChange>
      </w:pPr>
      <w:ins w:id="2143" w:author="Sławomir Szałajko" w:date="2022-06-14T13:25:00Z">
        <w:r w:rsidRPr="001B44C5">
          <w:rPr>
            <w:rFonts w:asciiTheme="minorHAnsi" w:hAnsiTheme="minorHAnsi" w:cstheme="minorHAnsi"/>
            <w:b/>
            <w:bCs/>
            <w:lang w:eastAsia="pl-PL"/>
            <w:rPrChange w:id="2144" w:author="Sławomir Szałajko" w:date="2022-06-15T08:04:00Z">
              <w:rPr>
                <w:rFonts w:ascii="Calibri" w:hAnsi="Calibri" w:cs="Calibri"/>
                <w:b/>
                <w:bCs/>
                <w:lang w:eastAsia="pl-PL"/>
              </w:rPr>
            </w:rPrChange>
          </w:rPr>
          <w:t>02-672 Warszawa</w:t>
        </w:r>
      </w:ins>
    </w:p>
    <w:p w14:paraId="25A011D4"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45" w:author="Sławomir Szałajko" w:date="2022-06-14T13:25:00Z"/>
          <w:rFonts w:asciiTheme="minorHAnsi" w:hAnsiTheme="minorHAnsi" w:cstheme="minorHAnsi"/>
          <w:lang w:eastAsia="pl-PL"/>
          <w:rPrChange w:id="2146" w:author="Sławomir Szałajko" w:date="2022-06-15T08:04:00Z">
            <w:rPr>
              <w:ins w:id="2147" w:author="Sławomir Szałajko" w:date="2022-06-14T13:25:00Z"/>
              <w:rFonts w:ascii="Calibri" w:hAnsi="Calibri" w:cs="Calibri"/>
              <w:lang w:eastAsia="pl-PL"/>
            </w:rPr>
          </w:rPrChange>
        </w:rPr>
        <w:pPrChange w:id="2148"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49" w:author="Sławomir Szałajko" w:date="2022-06-14T13:25:00Z">
        <w:r w:rsidRPr="001B44C5">
          <w:rPr>
            <w:rFonts w:asciiTheme="minorHAnsi" w:hAnsiTheme="minorHAnsi" w:cstheme="minorHAnsi"/>
            <w:lang w:eastAsia="pl-PL"/>
            <w:rPrChange w:id="2150" w:author="Sławomir Szałajko" w:date="2022-06-15T08:04:00Z">
              <w:rPr>
                <w:rFonts w:ascii="Calibri" w:hAnsi="Calibri" w:cs="Calibri"/>
                <w:lang w:eastAsia="pl-PL"/>
              </w:rPr>
            </w:rPrChange>
          </w:rPr>
          <w:t xml:space="preserve">Dane do faktury:  </w:t>
        </w:r>
      </w:ins>
    </w:p>
    <w:p w14:paraId="08D8C3C4" w14:textId="77777777" w:rsidR="000940E6" w:rsidRPr="001B44C5" w:rsidRDefault="000940E6">
      <w:pPr>
        <w:widowControl/>
        <w:adjustRightInd w:val="0"/>
        <w:spacing w:line="276" w:lineRule="auto"/>
        <w:ind w:left="426"/>
        <w:rPr>
          <w:ins w:id="2151" w:author="Sławomir Szałajko" w:date="2022-06-14T13:25:00Z"/>
          <w:rFonts w:asciiTheme="minorHAnsi" w:hAnsiTheme="minorHAnsi" w:cstheme="minorHAnsi"/>
          <w:iCs/>
          <w:lang w:eastAsia="pl-PL"/>
          <w:rPrChange w:id="2152" w:author="Sławomir Szałajko" w:date="2022-06-15T08:04:00Z">
            <w:rPr>
              <w:ins w:id="2153" w:author="Sławomir Szałajko" w:date="2022-06-14T13:25:00Z"/>
              <w:rFonts w:ascii="Calibri" w:hAnsi="Calibri" w:cs="Calibri"/>
              <w:iCs/>
              <w:lang w:eastAsia="pl-PL"/>
            </w:rPr>
          </w:rPrChange>
        </w:rPr>
        <w:pPrChange w:id="2154" w:author="Sławomir Szałajko" w:date="2022-06-15T08:06:00Z">
          <w:pPr>
            <w:widowControl/>
            <w:adjustRightInd w:val="0"/>
            <w:spacing w:beforeLines="20" w:before="48" w:afterLines="20" w:after="48" w:line="276" w:lineRule="auto"/>
            <w:ind w:left="426"/>
          </w:pPr>
        </w:pPrChange>
      </w:pPr>
      <w:ins w:id="2155" w:author="Sławomir Szałajko" w:date="2022-06-14T13:25:00Z">
        <w:r w:rsidRPr="001B44C5">
          <w:rPr>
            <w:rFonts w:asciiTheme="minorHAnsi" w:hAnsiTheme="minorHAnsi" w:cstheme="minorHAnsi"/>
            <w:iCs/>
            <w:lang w:eastAsia="pl-PL"/>
            <w:rPrChange w:id="2156" w:author="Sławomir Szałajko" w:date="2022-06-15T08:04:00Z">
              <w:rPr>
                <w:rFonts w:ascii="Calibri" w:hAnsi="Calibri" w:cs="Calibri"/>
                <w:iCs/>
                <w:lang w:eastAsia="pl-PL"/>
              </w:rPr>
            </w:rPrChange>
          </w:rPr>
          <w:t>Centrum Projektów Europejskich</w:t>
        </w:r>
      </w:ins>
    </w:p>
    <w:p w14:paraId="7EDAF032" w14:textId="77777777" w:rsidR="000940E6" w:rsidRPr="001B44C5" w:rsidRDefault="000940E6">
      <w:pPr>
        <w:widowControl/>
        <w:adjustRightInd w:val="0"/>
        <w:spacing w:line="276" w:lineRule="auto"/>
        <w:ind w:left="426"/>
        <w:rPr>
          <w:ins w:id="2157" w:author="Sławomir Szałajko" w:date="2022-06-14T13:25:00Z"/>
          <w:rFonts w:asciiTheme="minorHAnsi" w:hAnsiTheme="minorHAnsi" w:cstheme="minorHAnsi"/>
          <w:iCs/>
          <w:lang w:eastAsia="pl-PL"/>
          <w:rPrChange w:id="2158" w:author="Sławomir Szałajko" w:date="2022-06-15T08:04:00Z">
            <w:rPr>
              <w:ins w:id="2159" w:author="Sławomir Szałajko" w:date="2022-06-14T13:25:00Z"/>
              <w:rFonts w:ascii="Calibri" w:hAnsi="Calibri" w:cs="Calibri"/>
              <w:iCs/>
              <w:lang w:eastAsia="pl-PL"/>
            </w:rPr>
          </w:rPrChange>
        </w:rPr>
        <w:pPrChange w:id="2160" w:author="Sławomir Szałajko" w:date="2022-06-15T08:06:00Z">
          <w:pPr>
            <w:widowControl/>
            <w:adjustRightInd w:val="0"/>
            <w:spacing w:beforeLines="20" w:before="48" w:afterLines="20" w:after="48" w:line="276" w:lineRule="auto"/>
            <w:ind w:left="426"/>
          </w:pPr>
        </w:pPrChange>
      </w:pPr>
      <w:ins w:id="2161" w:author="Sławomir Szałajko" w:date="2022-06-14T13:25:00Z">
        <w:r w:rsidRPr="001B44C5">
          <w:rPr>
            <w:rFonts w:asciiTheme="minorHAnsi" w:hAnsiTheme="minorHAnsi" w:cstheme="minorHAnsi"/>
            <w:iCs/>
            <w:lang w:eastAsia="pl-PL"/>
            <w:rPrChange w:id="2162" w:author="Sławomir Szałajko" w:date="2022-06-15T08:04:00Z">
              <w:rPr>
                <w:rFonts w:ascii="Calibri" w:hAnsi="Calibri" w:cs="Calibri"/>
                <w:iCs/>
                <w:lang w:eastAsia="pl-PL"/>
              </w:rPr>
            </w:rPrChange>
          </w:rPr>
          <w:t xml:space="preserve">ul. Domaniewska 39 a </w:t>
        </w:r>
        <w:r w:rsidRPr="001B44C5">
          <w:rPr>
            <w:rFonts w:asciiTheme="minorHAnsi" w:hAnsiTheme="minorHAnsi" w:cstheme="minorHAnsi"/>
            <w:iCs/>
            <w:lang w:eastAsia="pl-PL"/>
            <w:rPrChange w:id="2163" w:author="Sławomir Szałajko" w:date="2022-06-15T08:04:00Z">
              <w:rPr>
                <w:rFonts w:ascii="Calibri" w:hAnsi="Calibri" w:cs="Calibri"/>
                <w:iCs/>
                <w:lang w:eastAsia="pl-PL"/>
              </w:rPr>
            </w:rPrChange>
          </w:rPr>
          <w:br/>
          <w:t>02-672 Warszawa</w:t>
        </w:r>
      </w:ins>
    </w:p>
    <w:p w14:paraId="303D9EA2" w14:textId="77777777" w:rsidR="000940E6" w:rsidRPr="001B44C5" w:rsidRDefault="000940E6">
      <w:pPr>
        <w:widowControl/>
        <w:adjustRightInd w:val="0"/>
        <w:spacing w:line="276" w:lineRule="auto"/>
        <w:ind w:left="426"/>
        <w:rPr>
          <w:ins w:id="2164" w:author="Sławomir Szałajko" w:date="2022-06-14T13:25:00Z"/>
          <w:rFonts w:asciiTheme="minorHAnsi" w:hAnsiTheme="minorHAnsi" w:cstheme="minorHAnsi"/>
          <w:iCs/>
          <w:lang w:eastAsia="pl-PL"/>
          <w:rPrChange w:id="2165" w:author="Sławomir Szałajko" w:date="2022-06-15T08:04:00Z">
            <w:rPr>
              <w:ins w:id="2166" w:author="Sławomir Szałajko" w:date="2022-06-14T13:25:00Z"/>
              <w:rFonts w:ascii="Calibri" w:hAnsi="Calibri" w:cs="Calibri"/>
              <w:iCs/>
              <w:lang w:eastAsia="pl-PL"/>
            </w:rPr>
          </w:rPrChange>
        </w:rPr>
        <w:pPrChange w:id="2167" w:author="Sławomir Szałajko" w:date="2022-06-15T08:06:00Z">
          <w:pPr>
            <w:widowControl/>
            <w:adjustRightInd w:val="0"/>
            <w:spacing w:beforeLines="20" w:before="48" w:afterLines="20" w:after="48" w:line="276" w:lineRule="auto"/>
            <w:ind w:left="426"/>
          </w:pPr>
        </w:pPrChange>
      </w:pPr>
      <w:ins w:id="2168" w:author="Sławomir Szałajko" w:date="2022-06-14T13:25:00Z">
        <w:r w:rsidRPr="001B44C5">
          <w:rPr>
            <w:rFonts w:asciiTheme="minorHAnsi" w:hAnsiTheme="minorHAnsi" w:cstheme="minorHAnsi"/>
            <w:iCs/>
            <w:lang w:eastAsia="pl-PL"/>
            <w:rPrChange w:id="2169" w:author="Sławomir Szałajko" w:date="2022-06-15T08:04:00Z">
              <w:rPr>
                <w:rFonts w:ascii="Calibri" w:hAnsi="Calibri" w:cs="Calibri"/>
                <w:iCs/>
                <w:lang w:eastAsia="pl-PL"/>
              </w:rPr>
            </w:rPrChange>
          </w:rPr>
          <w:t xml:space="preserve">NIP: 70101588 87 </w:t>
        </w:r>
        <w:r w:rsidRPr="001B44C5">
          <w:rPr>
            <w:rFonts w:asciiTheme="minorHAnsi" w:eastAsia="Calibri" w:hAnsiTheme="minorHAnsi" w:cstheme="minorHAnsi"/>
            <w:rPrChange w:id="2170" w:author="Sławomir Szałajko" w:date="2022-06-15T08:04:00Z">
              <w:rPr>
                <w:rFonts w:ascii="Calibri" w:eastAsia="Calibri" w:hAnsi="Calibri" w:cs="Calibri"/>
              </w:rPr>
            </w:rPrChange>
          </w:rPr>
          <w:t xml:space="preserve"> </w:t>
        </w:r>
      </w:ins>
    </w:p>
    <w:p w14:paraId="46FB790E"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71" w:author="Sławomir Szałajko" w:date="2022-06-14T13:25:00Z"/>
          <w:rFonts w:asciiTheme="minorHAnsi" w:eastAsia="Calibri" w:hAnsiTheme="minorHAnsi" w:cstheme="minorHAnsi"/>
          <w:rPrChange w:id="2172" w:author="Sławomir Szałajko" w:date="2022-06-15T08:04:00Z">
            <w:rPr>
              <w:ins w:id="2173" w:author="Sławomir Szałajko" w:date="2022-06-14T13:25:00Z"/>
              <w:rFonts w:ascii="Calibri" w:eastAsia="Calibri" w:hAnsi="Calibri" w:cs="Calibri"/>
            </w:rPr>
          </w:rPrChange>
        </w:rPr>
        <w:pPrChange w:id="2174"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75" w:author="Sławomir Szałajko" w:date="2022-06-14T13:25:00Z">
        <w:r w:rsidRPr="001B44C5">
          <w:rPr>
            <w:rFonts w:asciiTheme="minorHAnsi" w:eastAsia="Calibri" w:hAnsiTheme="minorHAnsi" w:cstheme="minorHAnsi"/>
            <w:rPrChange w:id="2176" w:author="Sławomir Szałajko" w:date="2022-06-15T08:04:00Z">
              <w:rPr>
                <w:rFonts w:ascii="Calibri" w:eastAsia="Calibri" w:hAnsi="Calibri" w:cs="Calibri"/>
              </w:rPr>
            </w:rPrChange>
          </w:rPr>
          <w:t>Wykonawca nie może dokonać przelewu wierzytelności Wykonawcy z tytułu wynagrodzenia wynikającego z Umowy na osoby trzecie bez uprzedniej zgody Zamawiającego wyrażonej w formie pisemnej pod rygorem nieważności.</w:t>
        </w:r>
      </w:ins>
    </w:p>
    <w:p w14:paraId="385FDD83"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77" w:author="Sławomir Szałajko" w:date="2022-06-14T13:25:00Z"/>
          <w:rFonts w:asciiTheme="minorHAnsi" w:eastAsia="Calibri" w:hAnsiTheme="minorHAnsi" w:cstheme="minorHAnsi"/>
          <w:rPrChange w:id="2178" w:author="Sławomir Szałajko" w:date="2022-06-15T08:04:00Z">
            <w:rPr>
              <w:ins w:id="2179" w:author="Sławomir Szałajko" w:date="2022-06-14T13:25:00Z"/>
              <w:rFonts w:ascii="Calibri" w:eastAsia="Calibri" w:hAnsi="Calibri" w:cs="Calibri"/>
            </w:rPr>
          </w:rPrChange>
        </w:rPr>
        <w:pPrChange w:id="2180"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81" w:author="Sławomir Szałajko" w:date="2022-06-14T13:25:00Z">
        <w:r w:rsidRPr="001B44C5">
          <w:rPr>
            <w:rFonts w:asciiTheme="minorHAnsi" w:eastAsia="Calibri" w:hAnsiTheme="minorHAnsi" w:cstheme="minorHAnsi"/>
            <w:rPrChange w:id="2182" w:author="Sławomir Szałajko" w:date="2022-06-15T08:04:00Z">
              <w:rPr>
                <w:rFonts w:ascii="Calibri" w:eastAsia="Calibri" w:hAnsi="Calibri" w:cs="Calibri"/>
              </w:rPr>
            </w:rPrChange>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ins>
    </w:p>
    <w:p w14:paraId="50C1B2BF" w14:textId="77777777" w:rsidR="000940E6" w:rsidRPr="001B44C5" w:rsidRDefault="000940E6">
      <w:pPr>
        <w:widowControl/>
        <w:numPr>
          <w:ilvl w:val="0"/>
          <w:numId w:val="132"/>
        </w:numPr>
        <w:tabs>
          <w:tab w:val="num" w:pos="0"/>
          <w:tab w:val="num" w:pos="450"/>
        </w:tabs>
        <w:autoSpaceDE/>
        <w:autoSpaceDN/>
        <w:adjustRightInd w:val="0"/>
        <w:spacing w:line="276" w:lineRule="auto"/>
        <w:ind w:left="450" w:hanging="450"/>
        <w:jc w:val="both"/>
        <w:rPr>
          <w:ins w:id="2183" w:author="Sławomir Szałajko" w:date="2022-06-14T13:25:00Z"/>
          <w:rFonts w:asciiTheme="minorHAnsi" w:eastAsia="Calibri" w:hAnsiTheme="minorHAnsi" w:cstheme="minorHAnsi"/>
          <w:rPrChange w:id="2184" w:author="Sławomir Szałajko" w:date="2022-06-15T08:04:00Z">
            <w:rPr>
              <w:ins w:id="2185" w:author="Sławomir Szałajko" w:date="2022-06-14T13:25:00Z"/>
              <w:rFonts w:ascii="Calibri" w:eastAsia="Calibri" w:hAnsi="Calibri" w:cs="Calibri"/>
            </w:rPr>
          </w:rPrChange>
        </w:rPr>
        <w:pPrChange w:id="2186" w:author="Sławomir Szałajko" w:date="2022-06-15T08:06:00Z">
          <w:pPr>
            <w:widowControl/>
            <w:numPr>
              <w:numId w:val="132"/>
            </w:numPr>
            <w:tabs>
              <w:tab w:val="num" w:pos="0"/>
              <w:tab w:val="num" w:pos="450"/>
              <w:tab w:val="num" w:pos="720"/>
            </w:tabs>
            <w:autoSpaceDE/>
            <w:autoSpaceDN/>
            <w:adjustRightInd w:val="0"/>
            <w:spacing w:beforeLines="20" w:before="48" w:afterLines="20" w:after="48" w:line="276" w:lineRule="auto"/>
            <w:ind w:left="450" w:hanging="450"/>
            <w:jc w:val="both"/>
          </w:pPr>
        </w:pPrChange>
      </w:pPr>
      <w:ins w:id="2187" w:author="Sławomir Szałajko" w:date="2022-06-14T13:25:00Z">
        <w:r w:rsidRPr="001B44C5">
          <w:rPr>
            <w:rFonts w:asciiTheme="minorHAnsi" w:eastAsia="Calibri" w:hAnsiTheme="minorHAnsi" w:cstheme="minorHAnsi"/>
            <w:rPrChange w:id="2188" w:author="Sławomir Szałajko" w:date="2022-06-15T08:04:00Z">
              <w:rPr>
                <w:rFonts w:ascii="Calibri" w:eastAsia="Calibri" w:hAnsi="Calibri" w:cs="Calibri"/>
              </w:rPr>
            </w:rPrChange>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ins>
    </w:p>
    <w:p w14:paraId="31F32028" w14:textId="77777777" w:rsidR="000940E6" w:rsidRPr="001B44C5" w:rsidRDefault="000940E6">
      <w:pPr>
        <w:widowControl/>
        <w:adjustRightInd w:val="0"/>
        <w:spacing w:line="276" w:lineRule="auto"/>
        <w:ind w:left="709" w:hanging="425"/>
        <w:jc w:val="both"/>
        <w:rPr>
          <w:ins w:id="2189" w:author="Sławomir Szałajko" w:date="2022-06-14T13:25:00Z"/>
          <w:rFonts w:asciiTheme="minorHAnsi" w:eastAsia="Calibri" w:hAnsiTheme="minorHAnsi" w:cstheme="minorHAnsi"/>
          <w:i/>
          <w:iCs/>
          <w:rPrChange w:id="2190" w:author="Sławomir Szałajko" w:date="2022-06-15T08:04:00Z">
            <w:rPr>
              <w:ins w:id="2191" w:author="Sławomir Szałajko" w:date="2022-06-14T13:25:00Z"/>
              <w:rFonts w:ascii="Calibri" w:eastAsia="Calibri" w:hAnsi="Calibri" w:cs="Calibri"/>
              <w:i/>
              <w:iCs/>
            </w:rPr>
          </w:rPrChange>
        </w:rPr>
        <w:pPrChange w:id="2192" w:author="Sławomir Szałajko" w:date="2022-06-15T08:06:00Z">
          <w:pPr>
            <w:widowControl/>
            <w:adjustRightInd w:val="0"/>
            <w:spacing w:beforeLines="20" w:before="48" w:afterLines="20" w:after="48" w:line="276" w:lineRule="auto"/>
            <w:ind w:left="709" w:hanging="425"/>
            <w:jc w:val="both"/>
          </w:pPr>
        </w:pPrChange>
      </w:pPr>
    </w:p>
    <w:p w14:paraId="57255F0B" w14:textId="77777777" w:rsidR="000940E6" w:rsidRPr="001B44C5" w:rsidRDefault="000940E6">
      <w:pPr>
        <w:widowControl/>
        <w:autoSpaceDE/>
        <w:autoSpaceDN/>
        <w:adjustRightInd w:val="0"/>
        <w:spacing w:line="276" w:lineRule="auto"/>
        <w:jc w:val="center"/>
        <w:rPr>
          <w:ins w:id="2193" w:author="Sławomir Szałajko" w:date="2022-06-14T13:25:00Z"/>
          <w:rFonts w:asciiTheme="minorHAnsi" w:eastAsia="Calibri" w:hAnsiTheme="minorHAnsi" w:cstheme="minorHAnsi"/>
          <w:b/>
          <w:bCs/>
          <w:rPrChange w:id="2194" w:author="Sławomir Szałajko" w:date="2022-06-15T08:04:00Z">
            <w:rPr>
              <w:ins w:id="2195" w:author="Sławomir Szałajko" w:date="2022-06-14T13:25:00Z"/>
              <w:rFonts w:ascii="Calibri" w:eastAsia="Calibri" w:hAnsi="Calibri" w:cs="Calibri"/>
              <w:b/>
              <w:bCs/>
            </w:rPr>
          </w:rPrChange>
        </w:rPr>
        <w:pPrChange w:id="2196" w:author="Sławomir Szałajko" w:date="2022-06-15T08:06:00Z">
          <w:pPr>
            <w:widowControl/>
            <w:autoSpaceDE/>
            <w:autoSpaceDN/>
            <w:adjustRightInd w:val="0"/>
            <w:spacing w:beforeLines="20" w:before="48" w:afterLines="20" w:after="48" w:line="276" w:lineRule="auto"/>
            <w:jc w:val="center"/>
          </w:pPr>
        </w:pPrChange>
      </w:pPr>
      <w:ins w:id="2197" w:author="Sławomir Szałajko" w:date="2022-06-14T13:25:00Z">
        <w:r w:rsidRPr="001B44C5">
          <w:rPr>
            <w:rFonts w:asciiTheme="minorHAnsi" w:eastAsia="Calibri" w:hAnsiTheme="minorHAnsi" w:cstheme="minorHAnsi"/>
            <w:b/>
            <w:bCs/>
            <w:rPrChange w:id="2198" w:author="Sławomir Szałajko" w:date="2022-06-15T08:04:00Z">
              <w:rPr>
                <w:rFonts w:ascii="Calibri" w:eastAsia="Calibri" w:hAnsi="Calibri" w:cs="Calibri"/>
                <w:b/>
                <w:bCs/>
              </w:rPr>
            </w:rPrChange>
          </w:rPr>
          <w:t>§ 4</w:t>
        </w:r>
      </w:ins>
    </w:p>
    <w:p w14:paraId="4FBC11E5" w14:textId="77777777" w:rsidR="000940E6" w:rsidRPr="001B44C5" w:rsidRDefault="000940E6">
      <w:pPr>
        <w:widowControl/>
        <w:numPr>
          <w:ilvl w:val="0"/>
          <w:numId w:val="141"/>
        </w:numPr>
        <w:autoSpaceDE/>
        <w:autoSpaceDN/>
        <w:adjustRightInd w:val="0"/>
        <w:spacing w:line="276" w:lineRule="auto"/>
        <w:ind w:left="450"/>
        <w:jc w:val="both"/>
        <w:rPr>
          <w:ins w:id="2199" w:author="Sławomir Szałajko" w:date="2022-06-14T13:25:00Z"/>
          <w:rFonts w:asciiTheme="minorHAnsi" w:eastAsia="Calibri" w:hAnsiTheme="minorHAnsi" w:cstheme="minorHAnsi"/>
          <w:rPrChange w:id="2200" w:author="Sławomir Szałajko" w:date="2022-06-15T08:04:00Z">
            <w:rPr>
              <w:ins w:id="2201" w:author="Sławomir Szałajko" w:date="2022-06-14T13:25:00Z"/>
              <w:rFonts w:ascii="Calibri" w:eastAsia="Calibri" w:hAnsi="Calibri" w:cs="Calibri"/>
            </w:rPr>
          </w:rPrChange>
        </w:rPr>
        <w:pPrChange w:id="2202"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03" w:author="Sławomir Szałajko" w:date="2022-06-14T13:25:00Z">
        <w:r w:rsidRPr="001B44C5">
          <w:rPr>
            <w:rFonts w:asciiTheme="minorHAnsi" w:eastAsia="Calibri" w:hAnsiTheme="minorHAnsi" w:cstheme="minorHAnsi"/>
            <w:rPrChange w:id="2204" w:author="Sławomir Szałajko" w:date="2022-06-15T08:04:00Z">
              <w:rPr>
                <w:rFonts w:ascii="Calibri" w:eastAsia="Calibri" w:hAnsi="Calibri" w:cs="Calibri"/>
              </w:rPr>
            </w:rPrChange>
          </w:rPr>
          <w:t xml:space="preserve">W przypadku, w którym realizacja przedmiotu umowy przez osobę wskazaną przez Wykonawcę na etapie postępowania o udzielenie zamówienia będzie niemożliwa całkowicie lub czasowo Wykonawca winien zastąpić tą osobę inną, spełniającą kryteria wymagane przez Zamawiającego na etapie postępowania o udzielenie zamówienia publicznego. </w:t>
        </w:r>
      </w:ins>
    </w:p>
    <w:p w14:paraId="7D07636B" w14:textId="77777777" w:rsidR="000940E6" w:rsidRPr="001B44C5" w:rsidRDefault="000940E6">
      <w:pPr>
        <w:widowControl/>
        <w:numPr>
          <w:ilvl w:val="0"/>
          <w:numId w:val="141"/>
        </w:numPr>
        <w:autoSpaceDE/>
        <w:autoSpaceDN/>
        <w:adjustRightInd w:val="0"/>
        <w:spacing w:line="276" w:lineRule="auto"/>
        <w:ind w:left="450"/>
        <w:jc w:val="both"/>
        <w:rPr>
          <w:ins w:id="2205" w:author="Sławomir Szałajko" w:date="2022-06-14T13:25:00Z"/>
          <w:rFonts w:asciiTheme="minorHAnsi" w:eastAsia="Calibri" w:hAnsiTheme="minorHAnsi" w:cstheme="minorHAnsi"/>
          <w:rPrChange w:id="2206" w:author="Sławomir Szałajko" w:date="2022-06-15T08:04:00Z">
            <w:rPr>
              <w:ins w:id="2207" w:author="Sławomir Szałajko" w:date="2022-06-14T13:25:00Z"/>
              <w:rFonts w:ascii="Calibri" w:eastAsia="Calibri" w:hAnsi="Calibri" w:cs="Calibri"/>
            </w:rPr>
          </w:rPrChange>
        </w:rPr>
        <w:pPrChange w:id="2208"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09" w:author="Sławomir Szałajko" w:date="2022-06-14T13:25:00Z">
        <w:r w:rsidRPr="001B44C5">
          <w:rPr>
            <w:rFonts w:asciiTheme="minorHAnsi" w:eastAsia="Calibri" w:hAnsiTheme="minorHAnsi" w:cstheme="minorHAnsi"/>
            <w:rPrChange w:id="2210" w:author="Sławomir Szałajko" w:date="2022-06-15T08:04:00Z">
              <w:rPr>
                <w:rFonts w:ascii="Calibri" w:eastAsia="Calibri" w:hAnsi="Calibri" w:cs="Calibri"/>
              </w:rPr>
            </w:rPrChange>
          </w:rPr>
          <w:t>Zastąpienie, o którym mowa w ust. 1 jest możliwe wyłącznie w uzasadnionych przypadkach, to jest takich, w których osoba wskazana przez Wykonawcę na etapie postępowania o udzielenie zamówienia publicznego nie będzie mogła realizować przedmiotu umowy, to jest np. w przypadku choroby uniemożliwiającej realizację przedmiotu umowy, śmierci, sytuacji losowych itp.</w:t>
        </w:r>
      </w:ins>
    </w:p>
    <w:p w14:paraId="1F7DE8EC" w14:textId="77777777" w:rsidR="000940E6" w:rsidRPr="001B44C5" w:rsidRDefault="000940E6">
      <w:pPr>
        <w:widowControl/>
        <w:numPr>
          <w:ilvl w:val="0"/>
          <w:numId w:val="141"/>
        </w:numPr>
        <w:autoSpaceDE/>
        <w:autoSpaceDN/>
        <w:adjustRightInd w:val="0"/>
        <w:spacing w:line="276" w:lineRule="auto"/>
        <w:ind w:left="450"/>
        <w:jc w:val="both"/>
        <w:rPr>
          <w:ins w:id="2211" w:author="Sławomir Szałajko" w:date="2022-06-14T13:25:00Z"/>
          <w:rFonts w:asciiTheme="minorHAnsi" w:eastAsia="Calibri" w:hAnsiTheme="minorHAnsi" w:cstheme="minorHAnsi"/>
          <w:rPrChange w:id="2212" w:author="Sławomir Szałajko" w:date="2022-06-15T08:04:00Z">
            <w:rPr>
              <w:ins w:id="2213" w:author="Sławomir Szałajko" w:date="2022-06-14T13:25:00Z"/>
              <w:rFonts w:ascii="Calibri" w:eastAsia="Calibri" w:hAnsi="Calibri" w:cs="Calibri"/>
            </w:rPr>
          </w:rPrChange>
        </w:rPr>
        <w:pPrChange w:id="2214"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15" w:author="Sławomir Szałajko" w:date="2022-06-14T13:25:00Z">
        <w:r w:rsidRPr="001B44C5">
          <w:rPr>
            <w:rFonts w:asciiTheme="minorHAnsi" w:eastAsia="Calibri" w:hAnsiTheme="minorHAnsi" w:cstheme="minorHAnsi"/>
            <w:rPrChange w:id="2216" w:author="Sławomir Szałajko" w:date="2022-06-15T08:04:00Z">
              <w:rPr>
                <w:rFonts w:ascii="Calibri" w:eastAsia="Calibri" w:hAnsi="Calibri" w:cs="Calibri"/>
              </w:rPr>
            </w:rPrChange>
          </w:rPr>
          <w:t>Zastąpienie osoby wskazanej przez Wykonawcę na etapie postępowania o udzielenie zamówienia publicznego może nastąpić wyłącznie za zgodą Zamawiającego wyrażoną w formie pisemnej, z zastrzeżeniem ust. 5</w:t>
        </w:r>
      </w:ins>
    </w:p>
    <w:p w14:paraId="3C5D72B0" w14:textId="77777777" w:rsidR="000940E6" w:rsidRPr="001B44C5" w:rsidRDefault="000940E6">
      <w:pPr>
        <w:widowControl/>
        <w:numPr>
          <w:ilvl w:val="0"/>
          <w:numId w:val="141"/>
        </w:numPr>
        <w:autoSpaceDE/>
        <w:autoSpaceDN/>
        <w:adjustRightInd w:val="0"/>
        <w:spacing w:line="276" w:lineRule="auto"/>
        <w:ind w:left="450"/>
        <w:jc w:val="both"/>
        <w:rPr>
          <w:ins w:id="2217" w:author="Sławomir Szałajko" w:date="2022-06-14T13:25:00Z"/>
          <w:rFonts w:asciiTheme="minorHAnsi" w:eastAsia="Calibri" w:hAnsiTheme="minorHAnsi" w:cstheme="minorHAnsi"/>
          <w:rPrChange w:id="2218" w:author="Sławomir Szałajko" w:date="2022-06-15T08:04:00Z">
            <w:rPr>
              <w:ins w:id="2219" w:author="Sławomir Szałajko" w:date="2022-06-14T13:25:00Z"/>
              <w:rFonts w:ascii="Calibri" w:eastAsia="Calibri" w:hAnsi="Calibri" w:cs="Calibri"/>
            </w:rPr>
          </w:rPrChange>
        </w:rPr>
        <w:pPrChange w:id="2220"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21" w:author="Sławomir Szałajko" w:date="2022-06-14T13:25:00Z">
        <w:r w:rsidRPr="001B44C5">
          <w:rPr>
            <w:rFonts w:asciiTheme="minorHAnsi" w:eastAsia="Calibri" w:hAnsiTheme="minorHAnsi" w:cstheme="minorHAnsi"/>
            <w:rPrChange w:id="2222" w:author="Sławomir Szałajko" w:date="2022-06-15T08:04:00Z">
              <w:rPr>
                <w:rFonts w:ascii="Calibri" w:eastAsia="Calibri" w:hAnsi="Calibri" w:cs="Calibri"/>
              </w:rPr>
            </w:rPrChange>
          </w:rPr>
          <w:t>Wskazana przez Wykonawcę osoba, która ma zastąpić wskazanego w postępowaniu o udzielenie zamówienia publicznego trenera zostanie poddana ocenie przez Zamawiającego, zgodnie z przyjętymi w postępowaniu o zamówienie publiczne warunkami oraz kryteriami oceny, w tym oceny jakościowej na podstawie ustnych prezentacji, z zastrzeżeniem ust. 5.</w:t>
        </w:r>
      </w:ins>
    </w:p>
    <w:p w14:paraId="68059251" w14:textId="77777777" w:rsidR="000940E6" w:rsidRPr="001B44C5" w:rsidRDefault="000940E6">
      <w:pPr>
        <w:widowControl/>
        <w:numPr>
          <w:ilvl w:val="0"/>
          <w:numId w:val="141"/>
        </w:numPr>
        <w:autoSpaceDE/>
        <w:autoSpaceDN/>
        <w:adjustRightInd w:val="0"/>
        <w:spacing w:line="276" w:lineRule="auto"/>
        <w:ind w:left="450"/>
        <w:jc w:val="both"/>
        <w:rPr>
          <w:ins w:id="2223" w:author="Sławomir Szałajko" w:date="2022-06-14T13:25:00Z"/>
          <w:rFonts w:asciiTheme="minorHAnsi" w:eastAsia="Calibri" w:hAnsiTheme="minorHAnsi" w:cstheme="minorHAnsi"/>
          <w:rPrChange w:id="2224" w:author="Sławomir Szałajko" w:date="2022-06-15T08:04:00Z">
            <w:rPr>
              <w:ins w:id="2225" w:author="Sławomir Szałajko" w:date="2022-06-14T13:25:00Z"/>
              <w:rFonts w:ascii="Calibri" w:eastAsia="Calibri" w:hAnsi="Calibri" w:cs="Calibri"/>
            </w:rPr>
          </w:rPrChange>
        </w:rPr>
        <w:pPrChange w:id="2226"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27" w:author="Sławomir Szałajko" w:date="2022-06-14T13:25:00Z">
        <w:r w:rsidRPr="001B44C5">
          <w:rPr>
            <w:rFonts w:asciiTheme="minorHAnsi" w:eastAsia="Calibri" w:hAnsiTheme="minorHAnsi" w:cstheme="minorHAnsi"/>
            <w:rPrChange w:id="2228" w:author="Sławomir Szałajko" w:date="2022-06-15T08:04:00Z">
              <w:rPr>
                <w:rFonts w:ascii="Calibri" w:eastAsia="Calibri" w:hAnsi="Calibri" w:cs="Calibri"/>
              </w:rPr>
            </w:rPrChange>
          </w:rPr>
          <w:t>W uzasadnionych, nagłych przypadkach możliwe jest zastąpienie trenera przez zaproponowaną przez wykonawcę osobę, z pominięciem procedury oceny jakościowej (ustnych prezentacji, o których mowa w ust. 4), zachowując ocenę warunku udziału, w drodze wzajemnych ustaleń obu stron. W takim wypadku nie jest również wymagana forma pisemna zgody Zamawiającego, o której mowa w ust. 3. Zgoda może być wyrażona w formie dokumentowej.</w:t>
        </w:r>
      </w:ins>
    </w:p>
    <w:p w14:paraId="38CB1919" w14:textId="77777777" w:rsidR="000940E6" w:rsidRPr="001B44C5" w:rsidRDefault="000940E6">
      <w:pPr>
        <w:widowControl/>
        <w:numPr>
          <w:ilvl w:val="0"/>
          <w:numId w:val="141"/>
        </w:numPr>
        <w:autoSpaceDE/>
        <w:autoSpaceDN/>
        <w:adjustRightInd w:val="0"/>
        <w:spacing w:line="276" w:lineRule="auto"/>
        <w:ind w:left="450"/>
        <w:jc w:val="both"/>
        <w:rPr>
          <w:ins w:id="2229" w:author="Sławomir Szałajko" w:date="2022-06-14T13:25:00Z"/>
          <w:rFonts w:asciiTheme="minorHAnsi" w:eastAsia="Calibri" w:hAnsiTheme="minorHAnsi" w:cstheme="minorHAnsi"/>
          <w:rPrChange w:id="2230" w:author="Sławomir Szałajko" w:date="2022-06-15T08:04:00Z">
            <w:rPr>
              <w:ins w:id="2231" w:author="Sławomir Szałajko" w:date="2022-06-14T13:25:00Z"/>
              <w:rFonts w:ascii="Calibri" w:eastAsia="Calibri" w:hAnsi="Calibri" w:cs="Calibri"/>
            </w:rPr>
          </w:rPrChange>
        </w:rPr>
        <w:pPrChange w:id="2232" w:author="Sławomir Szałajko" w:date="2022-06-15T08:06:00Z">
          <w:pPr>
            <w:widowControl/>
            <w:numPr>
              <w:numId w:val="141"/>
            </w:numPr>
            <w:autoSpaceDE/>
            <w:autoSpaceDN/>
            <w:adjustRightInd w:val="0"/>
            <w:spacing w:beforeLines="20" w:before="48" w:afterLines="20" w:after="48" w:line="276" w:lineRule="auto"/>
            <w:ind w:left="450" w:hanging="360"/>
            <w:jc w:val="both"/>
          </w:pPr>
        </w:pPrChange>
      </w:pPr>
      <w:ins w:id="2233" w:author="Sławomir Szałajko" w:date="2022-06-14T13:25:00Z">
        <w:r w:rsidRPr="001B44C5">
          <w:rPr>
            <w:rFonts w:asciiTheme="minorHAnsi" w:eastAsia="Calibri" w:hAnsiTheme="minorHAnsi" w:cstheme="minorHAnsi"/>
            <w:rPrChange w:id="2234" w:author="Sławomir Szałajko" w:date="2022-06-15T08:04:00Z">
              <w:rPr>
                <w:rFonts w:ascii="Calibri" w:eastAsia="Calibri" w:hAnsi="Calibri" w:cs="Calibri"/>
              </w:rPr>
            </w:rPrChange>
          </w:rPr>
          <w:t>Wykonawca zapewnia, że wskazanie osoby nie narusza przepisów o ochronie danych osobowych i dopełnił w tym względzie wszelkich wymagań.</w:t>
        </w:r>
      </w:ins>
    </w:p>
    <w:p w14:paraId="628EAE98" w14:textId="77777777" w:rsidR="000940E6" w:rsidRPr="001B44C5" w:rsidRDefault="000940E6">
      <w:pPr>
        <w:widowControl/>
        <w:autoSpaceDE/>
        <w:autoSpaceDN/>
        <w:adjustRightInd w:val="0"/>
        <w:spacing w:line="276" w:lineRule="auto"/>
        <w:rPr>
          <w:ins w:id="2235" w:author="Sławomir Szałajko" w:date="2022-06-14T13:25:00Z"/>
          <w:rFonts w:asciiTheme="minorHAnsi" w:eastAsia="Calibri" w:hAnsiTheme="minorHAnsi" w:cstheme="minorHAnsi"/>
          <w:b/>
          <w:bCs/>
          <w:rPrChange w:id="2236" w:author="Sławomir Szałajko" w:date="2022-06-15T08:04:00Z">
            <w:rPr>
              <w:ins w:id="2237" w:author="Sławomir Szałajko" w:date="2022-06-14T13:25:00Z"/>
              <w:rFonts w:ascii="Calibri" w:eastAsia="Calibri" w:hAnsi="Calibri" w:cs="Calibri"/>
              <w:b/>
              <w:bCs/>
            </w:rPr>
          </w:rPrChange>
        </w:rPr>
        <w:pPrChange w:id="2238" w:author="Sławomir Szałajko" w:date="2022-06-15T08:06:00Z">
          <w:pPr>
            <w:widowControl/>
            <w:autoSpaceDE/>
            <w:autoSpaceDN/>
            <w:adjustRightInd w:val="0"/>
            <w:spacing w:beforeLines="20" w:before="48" w:afterLines="20" w:after="48" w:line="276" w:lineRule="auto"/>
          </w:pPr>
        </w:pPrChange>
      </w:pPr>
    </w:p>
    <w:p w14:paraId="16CCE73F" w14:textId="77777777" w:rsidR="000940E6" w:rsidRPr="001B44C5" w:rsidRDefault="000940E6">
      <w:pPr>
        <w:spacing w:line="276" w:lineRule="auto"/>
        <w:ind w:left="4876"/>
        <w:outlineLvl w:val="0"/>
        <w:rPr>
          <w:ins w:id="2239" w:author="Sławomir Szałajko" w:date="2022-06-14T13:25:00Z"/>
          <w:rFonts w:asciiTheme="minorHAnsi" w:hAnsiTheme="minorHAnsi" w:cstheme="minorHAnsi"/>
          <w:b/>
          <w:bCs/>
          <w:lang w:eastAsia="pl-PL" w:bidi="pl-PL"/>
          <w:rPrChange w:id="2240" w:author="Sławomir Szałajko" w:date="2022-06-15T08:04:00Z">
            <w:rPr>
              <w:ins w:id="2241" w:author="Sławomir Szałajko" w:date="2022-06-14T13:25:00Z"/>
              <w:rFonts w:ascii="Calibri" w:hAnsi="Calibri" w:cs="Calibri"/>
              <w:b/>
              <w:bCs/>
              <w:lang w:eastAsia="pl-PL" w:bidi="pl-PL"/>
            </w:rPr>
          </w:rPrChange>
        </w:rPr>
        <w:pPrChange w:id="2242" w:author="Sławomir Szałajko" w:date="2022-06-15T08:06:00Z">
          <w:pPr>
            <w:spacing w:beforeLines="20" w:before="48" w:afterLines="20" w:after="48" w:line="276" w:lineRule="auto"/>
            <w:ind w:left="4876"/>
            <w:outlineLvl w:val="0"/>
          </w:pPr>
        </w:pPrChange>
      </w:pPr>
      <w:ins w:id="2243" w:author="Sławomir Szałajko" w:date="2022-06-14T13:25:00Z">
        <w:r w:rsidRPr="001B44C5">
          <w:rPr>
            <w:rFonts w:asciiTheme="minorHAnsi" w:hAnsiTheme="minorHAnsi" w:cstheme="minorHAnsi"/>
            <w:b/>
            <w:bCs/>
            <w:lang w:eastAsia="pl-PL" w:bidi="pl-PL"/>
            <w:rPrChange w:id="2244" w:author="Sławomir Szałajko" w:date="2022-06-15T08:04:00Z">
              <w:rPr>
                <w:rFonts w:ascii="Calibri" w:hAnsi="Calibri" w:cs="Calibri"/>
                <w:b/>
                <w:bCs/>
                <w:lang w:eastAsia="pl-PL" w:bidi="pl-PL"/>
              </w:rPr>
            </w:rPrChange>
          </w:rPr>
          <w:t>§ 5</w:t>
        </w:r>
      </w:ins>
    </w:p>
    <w:p w14:paraId="4DD01030"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245" w:author="Sławomir Szałajko" w:date="2022-06-14T13:25:00Z"/>
          <w:rFonts w:asciiTheme="minorHAnsi" w:eastAsia="Calibri" w:hAnsiTheme="minorHAnsi" w:cstheme="minorHAnsi"/>
          <w:rPrChange w:id="2246" w:author="Sławomir Szałajko" w:date="2022-06-15T08:04:00Z">
            <w:rPr>
              <w:ins w:id="2247" w:author="Sławomir Szałajko" w:date="2022-06-14T13:25:00Z"/>
              <w:rFonts w:ascii="Calibri" w:eastAsia="Calibri" w:hAnsi="Calibri" w:cs="Calibri"/>
            </w:rPr>
          </w:rPrChange>
        </w:rPr>
        <w:pPrChange w:id="2248"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249" w:author="Sławomir Szałajko" w:date="2022-06-14T13:25:00Z">
        <w:r w:rsidRPr="001B44C5">
          <w:rPr>
            <w:rFonts w:asciiTheme="minorHAnsi" w:eastAsia="Calibri" w:hAnsiTheme="minorHAnsi" w:cstheme="minorHAnsi"/>
            <w:rPrChange w:id="2250" w:author="Sławomir Szałajko" w:date="2022-06-15T08:04:00Z">
              <w:rPr>
                <w:rFonts w:ascii="Calibri" w:eastAsia="Calibri" w:hAnsi="Calibri" w:cs="Calibri"/>
              </w:rPr>
            </w:rPrChange>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ins>
    </w:p>
    <w:p w14:paraId="4209D309"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251" w:author="Sławomir Szałajko" w:date="2022-06-14T13:25:00Z"/>
          <w:rFonts w:asciiTheme="minorHAnsi" w:eastAsia="Calibri" w:hAnsiTheme="minorHAnsi" w:cstheme="minorHAnsi"/>
          <w:rPrChange w:id="2252" w:author="Sławomir Szałajko" w:date="2022-06-15T08:04:00Z">
            <w:rPr>
              <w:ins w:id="2253" w:author="Sławomir Szałajko" w:date="2022-06-14T13:25:00Z"/>
              <w:rFonts w:ascii="Calibri" w:eastAsia="Calibri" w:hAnsi="Calibri" w:cs="Calibri"/>
            </w:rPr>
          </w:rPrChange>
        </w:rPr>
        <w:pPrChange w:id="2254"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255" w:author="Sławomir Szałajko" w:date="2022-06-14T13:25:00Z">
        <w:r w:rsidRPr="001B44C5">
          <w:rPr>
            <w:rFonts w:asciiTheme="minorHAnsi" w:eastAsia="Calibri" w:hAnsiTheme="minorHAnsi" w:cstheme="minorHAnsi"/>
            <w:rPrChange w:id="2256" w:author="Sławomir Szałajko" w:date="2022-06-15T08:04:00Z">
              <w:rPr>
                <w:rFonts w:ascii="Calibri" w:eastAsia="Calibri" w:hAnsi="Calibri" w:cs="Calibri"/>
              </w:rPr>
            </w:rPrChange>
          </w:rPr>
          <w:t>Obowiązku zachowania poufności, o którym mowa w ust. 1, nie stosuje się do danych i informacji:</w:t>
        </w:r>
      </w:ins>
    </w:p>
    <w:p w14:paraId="0DF1D2B2" w14:textId="77777777" w:rsidR="000940E6" w:rsidRPr="001B44C5" w:rsidRDefault="000940E6">
      <w:pPr>
        <w:widowControl/>
        <w:numPr>
          <w:ilvl w:val="0"/>
          <w:numId w:val="136"/>
        </w:numPr>
        <w:autoSpaceDE/>
        <w:autoSpaceDN/>
        <w:adjustRightInd w:val="0"/>
        <w:spacing w:line="276" w:lineRule="auto"/>
        <w:ind w:left="810"/>
        <w:jc w:val="both"/>
        <w:rPr>
          <w:ins w:id="2257" w:author="Sławomir Szałajko" w:date="2022-06-14T13:25:00Z"/>
          <w:rFonts w:asciiTheme="minorHAnsi" w:eastAsia="Calibri" w:hAnsiTheme="minorHAnsi" w:cstheme="minorHAnsi"/>
          <w:rPrChange w:id="2258" w:author="Sławomir Szałajko" w:date="2022-06-15T08:04:00Z">
            <w:rPr>
              <w:ins w:id="2259" w:author="Sławomir Szałajko" w:date="2022-06-14T13:25:00Z"/>
              <w:rFonts w:ascii="Calibri" w:eastAsia="Calibri" w:hAnsi="Calibri" w:cs="Calibri"/>
            </w:rPr>
          </w:rPrChange>
        </w:rPr>
        <w:pPrChange w:id="2260" w:author="Sławomir Szałajko" w:date="2022-06-15T08:06:00Z">
          <w:pPr>
            <w:widowControl/>
            <w:numPr>
              <w:numId w:val="136"/>
            </w:numPr>
            <w:autoSpaceDE/>
            <w:autoSpaceDN/>
            <w:adjustRightInd w:val="0"/>
            <w:spacing w:beforeLines="20" w:before="48" w:afterLines="20" w:after="48" w:line="276" w:lineRule="auto"/>
            <w:ind w:left="810" w:hanging="360"/>
            <w:jc w:val="both"/>
          </w:pPr>
        </w:pPrChange>
      </w:pPr>
      <w:ins w:id="2261" w:author="Sławomir Szałajko" w:date="2022-06-14T13:25:00Z">
        <w:r w:rsidRPr="001B44C5">
          <w:rPr>
            <w:rFonts w:asciiTheme="minorHAnsi" w:eastAsia="Calibri" w:hAnsiTheme="minorHAnsi" w:cstheme="minorHAnsi"/>
            <w:rPrChange w:id="2262" w:author="Sławomir Szałajko" w:date="2022-06-15T08:04:00Z">
              <w:rPr>
                <w:rFonts w:ascii="Calibri" w:eastAsia="Calibri" w:hAnsi="Calibri" w:cs="Calibri"/>
              </w:rPr>
            </w:rPrChange>
          </w:rPr>
          <w:t>dostępnych publicznie;</w:t>
        </w:r>
      </w:ins>
    </w:p>
    <w:p w14:paraId="112CA2A6" w14:textId="77777777" w:rsidR="000940E6" w:rsidRPr="001B44C5" w:rsidRDefault="000940E6">
      <w:pPr>
        <w:widowControl/>
        <w:numPr>
          <w:ilvl w:val="0"/>
          <w:numId w:val="136"/>
        </w:numPr>
        <w:autoSpaceDE/>
        <w:autoSpaceDN/>
        <w:adjustRightInd w:val="0"/>
        <w:spacing w:line="276" w:lineRule="auto"/>
        <w:ind w:left="810"/>
        <w:jc w:val="both"/>
        <w:rPr>
          <w:ins w:id="2263" w:author="Sławomir Szałajko" w:date="2022-06-14T13:25:00Z"/>
          <w:rFonts w:asciiTheme="minorHAnsi" w:eastAsia="Calibri" w:hAnsiTheme="minorHAnsi" w:cstheme="minorHAnsi"/>
          <w:rPrChange w:id="2264" w:author="Sławomir Szałajko" w:date="2022-06-15T08:04:00Z">
            <w:rPr>
              <w:ins w:id="2265" w:author="Sławomir Szałajko" w:date="2022-06-14T13:25:00Z"/>
              <w:rFonts w:ascii="Calibri" w:eastAsia="Calibri" w:hAnsi="Calibri" w:cs="Calibri"/>
            </w:rPr>
          </w:rPrChange>
        </w:rPr>
        <w:pPrChange w:id="2266" w:author="Sławomir Szałajko" w:date="2022-06-15T08:06:00Z">
          <w:pPr>
            <w:widowControl/>
            <w:numPr>
              <w:numId w:val="136"/>
            </w:numPr>
            <w:autoSpaceDE/>
            <w:autoSpaceDN/>
            <w:adjustRightInd w:val="0"/>
            <w:spacing w:beforeLines="20" w:before="48" w:afterLines="20" w:after="48" w:line="276" w:lineRule="auto"/>
            <w:ind w:left="810" w:hanging="360"/>
            <w:jc w:val="both"/>
          </w:pPr>
        </w:pPrChange>
      </w:pPr>
      <w:ins w:id="2267" w:author="Sławomir Szałajko" w:date="2022-06-14T13:25:00Z">
        <w:r w:rsidRPr="001B44C5">
          <w:rPr>
            <w:rFonts w:asciiTheme="minorHAnsi" w:eastAsia="Calibri" w:hAnsiTheme="minorHAnsi" w:cstheme="minorHAnsi"/>
            <w:rPrChange w:id="2268" w:author="Sławomir Szałajko" w:date="2022-06-15T08:04:00Z">
              <w:rPr>
                <w:rFonts w:ascii="Calibri" w:eastAsia="Calibri" w:hAnsi="Calibri" w:cs="Calibri"/>
              </w:rPr>
            </w:rPrChange>
          </w:rPr>
          <w:t>otrzymanych przez Wykonawcę, zgodnie z przepisami prawa powszechnie obowiązującego, od osoby trzeciej bez obowiązku zachowania poufności;</w:t>
        </w:r>
      </w:ins>
    </w:p>
    <w:p w14:paraId="786885AE" w14:textId="77777777" w:rsidR="000940E6" w:rsidRPr="001B44C5" w:rsidRDefault="000940E6">
      <w:pPr>
        <w:widowControl/>
        <w:numPr>
          <w:ilvl w:val="0"/>
          <w:numId w:val="136"/>
        </w:numPr>
        <w:autoSpaceDE/>
        <w:autoSpaceDN/>
        <w:adjustRightInd w:val="0"/>
        <w:spacing w:line="276" w:lineRule="auto"/>
        <w:ind w:left="810"/>
        <w:jc w:val="both"/>
        <w:rPr>
          <w:ins w:id="2269" w:author="Sławomir Szałajko" w:date="2022-06-14T13:25:00Z"/>
          <w:rFonts w:asciiTheme="minorHAnsi" w:eastAsia="Calibri" w:hAnsiTheme="minorHAnsi" w:cstheme="minorHAnsi"/>
          <w:rPrChange w:id="2270" w:author="Sławomir Szałajko" w:date="2022-06-15T08:04:00Z">
            <w:rPr>
              <w:ins w:id="2271" w:author="Sławomir Szałajko" w:date="2022-06-14T13:25:00Z"/>
              <w:rFonts w:ascii="Calibri" w:eastAsia="Calibri" w:hAnsi="Calibri" w:cs="Calibri"/>
            </w:rPr>
          </w:rPrChange>
        </w:rPr>
        <w:pPrChange w:id="2272" w:author="Sławomir Szałajko" w:date="2022-06-15T08:06:00Z">
          <w:pPr>
            <w:widowControl/>
            <w:numPr>
              <w:numId w:val="136"/>
            </w:numPr>
            <w:autoSpaceDE/>
            <w:autoSpaceDN/>
            <w:adjustRightInd w:val="0"/>
            <w:spacing w:beforeLines="20" w:before="48" w:afterLines="20" w:after="48" w:line="276" w:lineRule="auto"/>
            <w:ind w:left="810" w:hanging="360"/>
            <w:jc w:val="both"/>
          </w:pPr>
        </w:pPrChange>
      </w:pPr>
      <w:ins w:id="2273" w:author="Sławomir Szałajko" w:date="2022-06-14T13:25:00Z">
        <w:r w:rsidRPr="001B44C5">
          <w:rPr>
            <w:rFonts w:asciiTheme="minorHAnsi" w:eastAsia="Calibri" w:hAnsiTheme="minorHAnsi" w:cstheme="minorHAnsi"/>
            <w:rPrChange w:id="2274" w:author="Sławomir Szałajko" w:date="2022-06-15T08:04:00Z">
              <w:rPr>
                <w:rFonts w:ascii="Calibri" w:eastAsia="Calibri" w:hAnsi="Calibri" w:cs="Calibri"/>
              </w:rPr>
            </w:rPrChange>
          </w:rPr>
          <w:t>które w momencie ich przekazania przez Zamawiającego były już znane Wykonawcy bez obowiązku zachowania poufności;</w:t>
        </w:r>
      </w:ins>
    </w:p>
    <w:p w14:paraId="5CDD5A12" w14:textId="77777777" w:rsidR="000940E6" w:rsidRPr="001B44C5" w:rsidRDefault="000940E6">
      <w:pPr>
        <w:widowControl/>
        <w:numPr>
          <w:ilvl w:val="0"/>
          <w:numId w:val="136"/>
        </w:numPr>
        <w:autoSpaceDE/>
        <w:autoSpaceDN/>
        <w:adjustRightInd w:val="0"/>
        <w:spacing w:line="276" w:lineRule="auto"/>
        <w:ind w:left="810"/>
        <w:jc w:val="both"/>
        <w:rPr>
          <w:ins w:id="2275" w:author="Sławomir Szałajko" w:date="2022-06-14T13:25:00Z"/>
          <w:rFonts w:asciiTheme="minorHAnsi" w:eastAsia="Calibri" w:hAnsiTheme="minorHAnsi" w:cstheme="minorHAnsi"/>
          <w:rPrChange w:id="2276" w:author="Sławomir Szałajko" w:date="2022-06-15T08:04:00Z">
            <w:rPr>
              <w:ins w:id="2277" w:author="Sławomir Szałajko" w:date="2022-06-14T13:25:00Z"/>
              <w:rFonts w:ascii="Calibri" w:eastAsia="Calibri" w:hAnsi="Calibri" w:cs="Calibri"/>
            </w:rPr>
          </w:rPrChange>
        </w:rPr>
        <w:pPrChange w:id="2278" w:author="Sławomir Szałajko" w:date="2022-06-15T08:06:00Z">
          <w:pPr>
            <w:widowControl/>
            <w:numPr>
              <w:numId w:val="136"/>
            </w:numPr>
            <w:autoSpaceDE/>
            <w:autoSpaceDN/>
            <w:adjustRightInd w:val="0"/>
            <w:spacing w:beforeLines="20" w:before="48" w:afterLines="20" w:after="48" w:line="276" w:lineRule="auto"/>
            <w:ind w:left="810" w:hanging="360"/>
            <w:jc w:val="both"/>
          </w:pPr>
        </w:pPrChange>
      </w:pPr>
      <w:ins w:id="2279" w:author="Sławomir Szałajko" w:date="2022-06-14T13:25:00Z">
        <w:r w:rsidRPr="001B44C5">
          <w:rPr>
            <w:rFonts w:asciiTheme="minorHAnsi" w:eastAsia="Calibri" w:hAnsiTheme="minorHAnsi" w:cstheme="minorHAnsi"/>
            <w:rPrChange w:id="2280" w:author="Sławomir Szałajko" w:date="2022-06-15T08:04:00Z">
              <w:rPr>
                <w:rFonts w:ascii="Calibri" w:eastAsia="Calibri" w:hAnsi="Calibri" w:cs="Calibri"/>
              </w:rPr>
            </w:rPrChange>
          </w:rPr>
          <w:t>w stosunku do których Wykonawca uzyskał pisemną zgodę Zamawiającego na ich ujawnienie.</w:t>
        </w:r>
      </w:ins>
    </w:p>
    <w:p w14:paraId="32D55A1A"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281" w:author="Sławomir Szałajko" w:date="2022-06-14T13:25:00Z"/>
          <w:rFonts w:asciiTheme="minorHAnsi" w:eastAsia="Calibri" w:hAnsiTheme="minorHAnsi" w:cstheme="minorHAnsi"/>
          <w:rPrChange w:id="2282" w:author="Sławomir Szałajko" w:date="2022-06-15T08:04:00Z">
            <w:rPr>
              <w:ins w:id="2283" w:author="Sławomir Szałajko" w:date="2022-06-14T13:25:00Z"/>
              <w:rFonts w:ascii="Calibri" w:eastAsia="Calibri" w:hAnsi="Calibri" w:cs="Calibri"/>
            </w:rPr>
          </w:rPrChange>
        </w:rPr>
        <w:pPrChange w:id="2284"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285" w:author="Sławomir Szałajko" w:date="2022-06-14T13:25:00Z">
        <w:r w:rsidRPr="001B44C5">
          <w:rPr>
            <w:rFonts w:asciiTheme="minorHAnsi" w:eastAsia="Calibri" w:hAnsiTheme="minorHAnsi" w:cstheme="minorHAnsi"/>
            <w:rPrChange w:id="2286" w:author="Sławomir Szałajko" w:date="2022-06-15T08:04:00Z">
              <w:rPr>
                <w:rFonts w:ascii="Calibri" w:eastAsia="Calibri" w:hAnsi="Calibri" w:cs="Calibri"/>
              </w:rPr>
            </w:rPrChange>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ins>
    </w:p>
    <w:p w14:paraId="3DEE710F"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287" w:author="Sławomir Szałajko" w:date="2022-06-14T13:25:00Z"/>
          <w:rFonts w:asciiTheme="minorHAnsi" w:eastAsia="Calibri" w:hAnsiTheme="minorHAnsi" w:cstheme="minorHAnsi"/>
          <w:rPrChange w:id="2288" w:author="Sławomir Szałajko" w:date="2022-06-15T08:04:00Z">
            <w:rPr>
              <w:ins w:id="2289" w:author="Sławomir Szałajko" w:date="2022-06-14T13:25:00Z"/>
              <w:rFonts w:ascii="Calibri" w:eastAsia="Calibri" w:hAnsi="Calibri" w:cs="Calibri"/>
            </w:rPr>
          </w:rPrChange>
        </w:rPr>
        <w:pPrChange w:id="2290"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291" w:author="Sławomir Szałajko" w:date="2022-06-14T13:25:00Z">
        <w:r w:rsidRPr="001B44C5">
          <w:rPr>
            <w:rFonts w:asciiTheme="minorHAnsi" w:eastAsia="Calibri" w:hAnsiTheme="minorHAnsi" w:cstheme="minorHAnsi"/>
            <w:rPrChange w:id="2292" w:author="Sławomir Szałajko" w:date="2022-06-15T08:04:00Z">
              <w:rPr>
                <w:rFonts w:ascii="Calibri" w:eastAsia="Calibri" w:hAnsi="Calibri" w:cs="Calibri"/>
              </w:rPr>
            </w:rPrChange>
          </w:rPr>
          <w:t>Wykonawca zobowiązuje się do:</w:t>
        </w:r>
      </w:ins>
    </w:p>
    <w:p w14:paraId="7F742F93" w14:textId="77777777" w:rsidR="000940E6" w:rsidRPr="001B44C5" w:rsidRDefault="000940E6">
      <w:pPr>
        <w:widowControl/>
        <w:numPr>
          <w:ilvl w:val="0"/>
          <w:numId w:val="144"/>
        </w:numPr>
        <w:autoSpaceDE/>
        <w:autoSpaceDN/>
        <w:adjustRightInd w:val="0"/>
        <w:spacing w:line="276" w:lineRule="auto"/>
        <w:jc w:val="both"/>
        <w:rPr>
          <w:ins w:id="2293" w:author="Sławomir Szałajko" w:date="2022-06-14T13:25:00Z"/>
          <w:rFonts w:asciiTheme="minorHAnsi" w:eastAsia="Calibri" w:hAnsiTheme="minorHAnsi" w:cstheme="minorHAnsi"/>
          <w:rPrChange w:id="2294" w:author="Sławomir Szałajko" w:date="2022-06-15T08:04:00Z">
            <w:rPr>
              <w:ins w:id="2295" w:author="Sławomir Szałajko" w:date="2022-06-14T13:25:00Z"/>
              <w:rFonts w:ascii="Calibri" w:eastAsia="Calibri" w:hAnsi="Calibri" w:cs="Calibri"/>
            </w:rPr>
          </w:rPrChange>
        </w:rPr>
        <w:pPrChange w:id="2296" w:author="Sławomir Szałajko" w:date="2022-06-15T08:06:00Z">
          <w:pPr>
            <w:widowControl/>
            <w:numPr>
              <w:numId w:val="144"/>
            </w:numPr>
            <w:autoSpaceDE/>
            <w:autoSpaceDN/>
            <w:adjustRightInd w:val="0"/>
            <w:spacing w:beforeLines="20" w:before="48" w:afterLines="20" w:after="48" w:line="276" w:lineRule="auto"/>
            <w:ind w:left="786" w:hanging="360"/>
            <w:jc w:val="both"/>
          </w:pPr>
        </w:pPrChange>
      </w:pPr>
      <w:ins w:id="2297" w:author="Sławomir Szałajko" w:date="2022-06-14T13:25:00Z">
        <w:r w:rsidRPr="001B44C5">
          <w:rPr>
            <w:rFonts w:asciiTheme="minorHAnsi" w:eastAsia="Calibri" w:hAnsiTheme="minorHAnsi" w:cstheme="minorHAnsi"/>
            <w:rPrChange w:id="2298" w:author="Sławomir Szałajko" w:date="2022-06-15T08:04:00Z">
              <w:rPr>
                <w:rFonts w:ascii="Calibri" w:eastAsia="Calibri" w:hAnsi="Calibri" w:cs="Calibri"/>
              </w:rPr>
            </w:rPrChange>
          </w:rPr>
          <w:t>dołożenia właściwych starań w celu zabezpieczenia Informacji Poufnych przed ich utratą, zniekształceniem oraz dostępem nieupoważnionych osób trzecich;</w:t>
        </w:r>
      </w:ins>
    </w:p>
    <w:p w14:paraId="27522685" w14:textId="77777777" w:rsidR="000940E6" w:rsidRPr="001B44C5" w:rsidRDefault="000940E6">
      <w:pPr>
        <w:widowControl/>
        <w:numPr>
          <w:ilvl w:val="0"/>
          <w:numId w:val="144"/>
        </w:numPr>
        <w:autoSpaceDE/>
        <w:autoSpaceDN/>
        <w:adjustRightInd w:val="0"/>
        <w:spacing w:line="276" w:lineRule="auto"/>
        <w:jc w:val="both"/>
        <w:rPr>
          <w:ins w:id="2299" w:author="Sławomir Szałajko" w:date="2022-06-14T13:25:00Z"/>
          <w:rFonts w:asciiTheme="minorHAnsi" w:eastAsia="Calibri" w:hAnsiTheme="minorHAnsi" w:cstheme="minorHAnsi"/>
          <w:rPrChange w:id="2300" w:author="Sławomir Szałajko" w:date="2022-06-15T08:04:00Z">
            <w:rPr>
              <w:ins w:id="2301" w:author="Sławomir Szałajko" w:date="2022-06-14T13:25:00Z"/>
              <w:rFonts w:ascii="Calibri" w:eastAsia="Calibri" w:hAnsi="Calibri" w:cs="Calibri"/>
            </w:rPr>
          </w:rPrChange>
        </w:rPr>
        <w:pPrChange w:id="2302" w:author="Sławomir Szałajko" w:date="2022-06-15T08:06:00Z">
          <w:pPr>
            <w:widowControl/>
            <w:numPr>
              <w:numId w:val="144"/>
            </w:numPr>
            <w:autoSpaceDE/>
            <w:autoSpaceDN/>
            <w:adjustRightInd w:val="0"/>
            <w:spacing w:beforeLines="20" w:before="48" w:afterLines="20" w:after="48" w:line="276" w:lineRule="auto"/>
            <w:ind w:left="786" w:hanging="360"/>
            <w:jc w:val="both"/>
          </w:pPr>
        </w:pPrChange>
      </w:pPr>
      <w:ins w:id="2303" w:author="Sławomir Szałajko" w:date="2022-06-14T13:25:00Z">
        <w:r w:rsidRPr="001B44C5">
          <w:rPr>
            <w:rFonts w:asciiTheme="minorHAnsi" w:eastAsia="Calibri" w:hAnsiTheme="minorHAnsi" w:cstheme="minorHAnsi"/>
            <w:rPrChange w:id="2304" w:author="Sławomir Szałajko" w:date="2022-06-15T08:04:00Z">
              <w:rPr>
                <w:rFonts w:ascii="Calibri" w:eastAsia="Calibri" w:hAnsi="Calibri" w:cs="Calibri"/>
              </w:rPr>
            </w:rPrChange>
          </w:rPr>
          <w:t>niewykorzystywania Informacji Poufnych w celach innych niż wykonanie Umowy.</w:t>
        </w:r>
      </w:ins>
    </w:p>
    <w:p w14:paraId="159C8992"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305" w:author="Sławomir Szałajko" w:date="2022-06-14T13:25:00Z"/>
          <w:rFonts w:asciiTheme="minorHAnsi" w:eastAsia="Calibri" w:hAnsiTheme="minorHAnsi" w:cstheme="minorHAnsi"/>
          <w:rPrChange w:id="2306" w:author="Sławomir Szałajko" w:date="2022-06-15T08:04:00Z">
            <w:rPr>
              <w:ins w:id="2307" w:author="Sławomir Szałajko" w:date="2022-06-14T13:25:00Z"/>
              <w:rFonts w:ascii="Calibri" w:eastAsia="Calibri" w:hAnsi="Calibri" w:cs="Calibri"/>
            </w:rPr>
          </w:rPrChange>
        </w:rPr>
        <w:pPrChange w:id="2308"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309" w:author="Sławomir Szałajko" w:date="2022-06-14T13:25:00Z">
        <w:r w:rsidRPr="001B44C5">
          <w:rPr>
            <w:rFonts w:asciiTheme="minorHAnsi" w:eastAsia="Calibri" w:hAnsiTheme="minorHAnsi" w:cstheme="minorHAnsi"/>
            <w:rPrChange w:id="2310" w:author="Sławomir Szałajko" w:date="2022-06-15T08:04:00Z">
              <w:rPr>
                <w:rFonts w:ascii="Calibri" w:eastAsia="Calibri" w:hAnsi="Calibri" w:cs="Calibri"/>
              </w:rPr>
            </w:rPrChange>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ins>
    </w:p>
    <w:p w14:paraId="315663EE"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311" w:author="Sławomir Szałajko" w:date="2022-06-14T13:25:00Z"/>
          <w:rFonts w:asciiTheme="minorHAnsi" w:eastAsia="Calibri" w:hAnsiTheme="minorHAnsi" w:cstheme="minorHAnsi"/>
          <w:rPrChange w:id="2312" w:author="Sławomir Szałajko" w:date="2022-06-15T08:04:00Z">
            <w:rPr>
              <w:ins w:id="2313" w:author="Sławomir Szałajko" w:date="2022-06-14T13:25:00Z"/>
              <w:rFonts w:ascii="Calibri" w:eastAsia="Calibri" w:hAnsi="Calibri" w:cs="Calibri"/>
            </w:rPr>
          </w:rPrChange>
        </w:rPr>
        <w:pPrChange w:id="2314"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315" w:author="Sławomir Szałajko" w:date="2022-06-14T13:25:00Z">
        <w:r w:rsidRPr="001B44C5">
          <w:rPr>
            <w:rFonts w:asciiTheme="minorHAnsi" w:eastAsia="Calibri" w:hAnsiTheme="minorHAnsi" w:cstheme="minorHAnsi"/>
            <w:rPrChange w:id="2316" w:author="Sławomir Szałajko" w:date="2022-06-15T08:04:00Z">
              <w:rPr>
                <w:rFonts w:ascii="Calibri" w:eastAsia="Calibri" w:hAnsi="Calibri" w:cs="Calibri"/>
              </w:rPr>
            </w:rPrChange>
          </w:rPr>
          <w:t>Po wykonaniu Umowy oraz w przypadku rozwiązania Umowy przez którąkolwiek ze Stron, Wykonawca bezzwłocznie zwróci Zamawiającemu lub komisyjnie zniszczy wszelkie Informacje Poufne.</w:t>
        </w:r>
      </w:ins>
    </w:p>
    <w:p w14:paraId="5A447CA6" w14:textId="77777777" w:rsidR="000940E6" w:rsidRPr="001B44C5" w:rsidRDefault="000940E6">
      <w:pPr>
        <w:widowControl/>
        <w:numPr>
          <w:ilvl w:val="0"/>
          <w:numId w:val="143"/>
        </w:numPr>
        <w:tabs>
          <w:tab w:val="left" w:pos="540"/>
        </w:tabs>
        <w:autoSpaceDE/>
        <w:autoSpaceDN/>
        <w:adjustRightInd w:val="0"/>
        <w:spacing w:line="276" w:lineRule="auto"/>
        <w:ind w:left="450" w:hanging="450"/>
        <w:jc w:val="both"/>
        <w:rPr>
          <w:ins w:id="2317" w:author="Sławomir Szałajko" w:date="2022-06-14T13:25:00Z"/>
          <w:rFonts w:asciiTheme="minorHAnsi" w:eastAsia="Calibri" w:hAnsiTheme="minorHAnsi" w:cstheme="minorHAnsi"/>
          <w:rPrChange w:id="2318" w:author="Sławomir Szałajko" w:date="2022-06-15T08:04:00Z">
            <w:rPr>
              <w:ins w:id="2319" w:author="Sławomir Szałajko" w:date="2022-06-14T13:25:00Z"/>
              <w:rFonts w:ascii="Calibri" w:eastAsia="Calibri" w:hAnsi="Calibri" w:cs="Calibri"/>
            </w:rPr>
          </w:rPrChange>
        </w:rPr>
        <w:pPrChange w:id="2320" w:author="Sławomir Szałajko" w:date="2022-06-15T08:06:00Z">
          <w:pPr>
            <w:widowControl/>
            <w:numPr>
              <w:numId w:val="143"/>
            </w:numPr>
            <w:tabs>
              <w:tab w:val="left" w:pos="540"/>
            </w:tabs>
            <w:autoSpaceDE/>
            <w:autoSpaceDN/>
            <w:adjustRightInd w:val="0"/>
            <w:spacing w:beforeLines="20" w:before="48" w:afterLines="20" w:after="48" w:line="276" w:lineRule="auto"/>
            <w:ind w:left="450" w:hanging="450"/>
            <w:jc w:val="both"/>
          </w:pPr>
        </w:pPrChange>
      </w:pPr>
      <w:ins w:id="2321" w:author="Sławomir Szałajko" w:date="2022-06-14T13:25:00Z">
        <w:r w:rsidRPr="001B44C5">
          <w:rPr>
            <w:rFonts w:asciiTheme="minorHAnsi" w:eastAsia="Calibri" w:hAnsiTheme="minorHAnsi" w:cstheme="minorHAnsi"/>
            <w:rPrChange w:id="2322" w:author="Sławomir Szałajko" w:date="2022-06-15T08:04:00Z">
              <w:rPr>
                <w:rFonts w:ascii="Calibri" w:eastAsia="Calibri" w:hAnsi="Calibri" w:cs="Calibri"/>
              </w:rPr>
            </w:rPrChange>
          </w:rPr>
          <w:t>Ustanowione Umową zasady zachowania poufności Informacji Poufnych, jak również przewidziane w Umowie kary umowne z tytułu naruszenia zasad zachowania poufności Informacji Poufnych, obowiązują zarówno podczas wykonania Umowy, jak i po jej wygaśnięciu.</w:t>
        </w:r>
      </w:ins>
    </w:p>
    <w:p w14:paraId="106EC852" w14:textId="77777777" w:rsidR="000940E6" w:rsidRPr="001B44C5" w:rsidRDefault="000940E6">
      <w:pPr>
        <w:widowControl/>
        <w:autoSpaceDE/>
        <w:autoSpaceDN/>
        <w:spacing w:line="276" w:lineRule="auto"/>
        <w:ind w:left="709"/>
        <w:jc w:val="both"/>
        <w:rPr>
          <w:ins w:id="2323" w:author="Sławomir Szałajko" w:date="2022-06-14T13:25:00Z"/>
          <w:rFonts w:asciiTheme="minorHAnsi" w:eastAsia="Calibri" w:hAnsiTheme="minorHAnsi" w:cstheme="minorHAnsi"/>
          <w:rPrChange w:id="2324" w:author="Sławomir Szałajko" w:date="2022-06-15T08:04:00Z">
            <w:rPr>
              <w:ins w:id="2325" w:author="Sławomir Szałajko" w:date="2022-06-14T13:25:00Z"/>
              <w:rFonts w:ascii="Calibri" w:eastAsia="Calibri" w:hAnsi="Calibri" w:cs="Calibri"/>
            </w:rPr>
          </w:rPrChange>
        </w:rPr>
        <w:pPrChange w:id="2326" w:author="Sławomir Szałajko" w:date="2022-06-15T08:06:00Z">
          <w:pPr>
            <w:widowControl/>
            <w:autoSpaceDE/>
            <w:autoSpaceDN/>
            <w:spacing w:beforeLines="20" w:before="48" w:afterLines="20" w:after="48" w:line="276" w:lineRule="auto"/>
            <w:ind w:left="709"/>
            <w:jc w:val="both"/>
          </w:pPr>
        </w:pPrChange>
      </w:pPr>
    </w:p>
    <w:p w14:paraId="0507A75E" w14:textId="77777777" w:rsidR="000940E6" w:rsidRPr="001B44C5" w:rsidRDefault="000940E6">
      <w:pPr>
        <w:spacing w:line="276" w:lineRule="auto"/>
        <w:ind w:left="4876"/>
        <w:outlineLvl w:val="0"/>
        <w:rPr>
          <w:ins w:id="2327" w:author="Sławomir Szałajko" w:date="2022-06-14T13:25:00Z"/>
          <w:rFonts w:asciiTheme="minorHAnsi" w:hAnsiTheme="minorHAnsi" w:cstheme="minorHAnsi"/>
          <w:b/>
          <w:bCs/>
          <w:lang w:eastAsia="pl-PL" w:bidi="pl-PL"/>
          <w:rPrChange w:id="2328" w:author="Sławomir Szałajko" w:date="2022-06-15T08:04:00Z">
            <w:rPr>
              <w:ins w:id="2329" w:author="Sławomir Szałajko" w:date="2022-06-14T13:25:00Z"/>
              <w:rFonts w:ascii="Calibri" w:hAnsi="Calibri" w:cs="Calibri"/>
              <w:b/>
              <w:bCs/>
              <w:lang w:eastAsia="pl-PL" w:bidi="pl-PL"/>
            </w:rPr>
          </w:rPrChange>
        </w:rPr>
        <w:pPrChange w:id="2330" w:author="Sławomir Szałajko" w:date="2022-06-15T08:06:00Z">
          <w:pPr>
            <w:spacing w:beforeLines="20" w:before="48" w:afterLines="20" w:after="48" w:line="276" w:lineRule="auto"/>
            <w:ind w:left="4876"/>
            <w:outlineLvl w:val="0"/>
          </w:pPr>
        </w:pPrChange>
      </w:pPr>
      <w:ins w:id="2331" w:author="Sławomir Szałajko" w:date="2022-06-14T13:25:00Z">
        <w:r w:rsidRPr="001B44C5">
          <w:rPr>
            <w:rFonts w:asciiTheme="minorHAnsi" w:hAnsiTheme="minorHAnsi" w:cstheme="minorHAnsi"/>
            <w:b/>
            <w:bCs/>
            <w:lang w:eastAsia="pl-PL" w:bidi="pl-PL"/>
            <w:rPrChange w:id="2332" w:author="Sławomir Szałajko" w:date="2022-06-15T08:04:00Z">
              <w:rPr>
                <w:rFonts w:ascii="Calibri" w:hAnsi="Calibri" w:cs="Calibri"/>
                <w:b/>
                <w:bCs/>
                <w:lang w:eastAsia="pl-PL" w:bidi="pl-PL"/>
              </w:rPr>
            </w:rPrChange>
          </w:rPr>
          <w:t>§ 6</w:t>
        </w:r>
      </w:ins>
    </w:p>
    <w:p w14:paraId="11AC6FC2" w14:textId="77777777" w:rsidR="000940E6" w:rsidRPr="001B44C5" w:rsidRDefault="000940E6">
      <w:pPr>
        <w:widowControl/>
        <w:numPr>
          <w:ilvl w:val="0"/>
          <w:numId w:val="107"/>
        </w:numPr>
        <w:tabs>
          <w:tab w:val="num" w:pos="426"/>
        </w:tabs>
        <w:autoSpaceDE/>
        <w:autoSpaceDN/>
        <w:spacing w:line="276" w:lineRule="auto"/>
        <w:ind w:left="426" w:hanging="426"/>
        <w:jc w:val="both"/>
        <w:rPr>
          <w:ins w:id="2333" w:author="Sławomir Szałajko" w:date="2022-06-14T13:25:00Z"/>
          <w:rFonts w:asciiTheme="minorHAnsi" w:hAnsiTheme="minorHAnsi" w:cstheme="minorHAnsi"/>
          <w:bCs/>
          <w:lang w:eastAsia="pl-PL"/>
          <w:rPrChange w:id="2334" w:author="Sławomir Szałajko" w:date="2022-06-15T08:04:00Z">
            <w:rPr>
              <w:ins w:id="2335" w:author="Sławomir Szałajko" w:date="2022-06-14T13:25:00Z"/>
              <w:rFonts w:ascii="Calibri" w:hAnsi="Calibri" w:cs="Calibri"/>
              <w:bCs/>
              <w:lang w:eastAsia="pl-PL"/>
            </w:rPr>
          </w:rPrChange>
        </w:rPr>
        <w:pPrChange w:id="2336"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337" w:author="Sławomir Szałajko" w:date="2022-06-14T13:25:00Z">
        <w:r w:rsidRPr="001B44C5">
          <w:rPr>
            <w:rFonts w:asciiTheme="minorHAnsi" w:hAnsiTheme="minorHAnsi" w:cstheme="minorHAnsi"/>
            <w:lang w:eastAsia="pl-PL" w:bidi="pl-PL"/>
            <w:rPrChange w:id="2338" w:author="Sławomir Szałajko" w:date="2022-06-15T08:04:00Z">
              <w:rPr>
                <w:rFonts w:ascii="Calibri" w:hAnsi="Calibri" w:cs="Calibri"/>
                <w:lang w:eastAsia="pl-PL" w:bidi="pl-PL"/>
              </w:rPr>
            </w:rPrChange>
          </w:rPr>
          <w:t>Zamawiający naliczy Wykonawcy kary umowne</w:t>
        </w:r>
        <w:r w:rsidRPr="001B44C5">
          <w:rPr>
            <w:rFonts w:asciiTheme="minorHAnsi" w:hAnsiTheme="minorHAnsi" w:cstheme="minorHAnsi"/>
            <w:bCs/>
            <w:lang w:eastAsia="pl-PL" w:bidi="pl-PL"/>
            <w:rPrChange w:id="2339" w:author="Sławomir Szałajko" w:date="2022-06-15T08:04:00Z">
              <w:rPr>
                <w:rFonts w:ascii="Calibri" w:hAnsi="Calibri" w:cs="Calibri"/>
                <w:bCs/>
                <w:lang w:eastAsia="pl-PL" w:bidi="pl-PL"/>
              </w:rPr>
            </w:rPrChange>
          </w:rPr>
          <w:t xml:space="preserve">: </w:t>
        </w:r>
      </w:ins>
    </w:p>
    <w:p w14:paraId="1F481835" w14:textId="77777777" w:rsidR="000940E6" w:rsidRPr="001B44C5" w:rsidRDefault="000940E6">
      <w:pPr>
        <w:widowControl/>
        <w:numPr>
          <w:ilvl w:val="0"/>
          <w:numId w:val="117"/>
        </w:numPr>
        <w:tabs>
          <w:tab w:val="left" w:pos="709"/>
        </w:tabs>
        <w:autoSpaceDE/>
        <w:autoSpaceDN/>
        <w:spacing w:line="276" w:lineRule="auto"/>
        <w:ind w:left="709" w:hanging="283"/>
        <w:jc w:val="both"/>
        <w:rPr>
          <w:ins w:id="2340" w:author="Sławomir Szałajko" w:date="2022-06-14T13:25:00Z"/>
          <w:rFonts w:asciiTheme="minorHAnsi" w:eastAsia="Calibri" w:hAnsiTheme="minorHAnsi" w:cstheme="minorHAnsi"/>
          <w:bCs/>
          <w:rPrChange w:id="2341" w:author="Sławomir Szałajko" w:date="2022-06-15T08:04:00Z">
            <w:rPr>
              <w:ins w:id="2342" w:author="Sławomir Szałajko" w:date="2022-06-14T13:25:00Z"/>
              <w:rFonts w:ascii="Calibri" w:eastAsia="Calibri" w:hAnsi="Calibri" w:cs="Calibri"/>
              <w:bCs/>
            </w:rPr>
          </w:rPrChange>
        </w:rPr>
        <w:pPrChange w:id="2343" w:author="Sławomir Szałajko" w:date="2022-06-15T08:06:00Z">
          <w:pPr>
            <w:widowControl/>
            <w:numPr>
              <w:numId w:val="117"/>
            </w:numPr>
            <w:tabs>
              <w:tab w:val="left" w:pos="709"/>
            </w:tabs>
            <w:autoSpaceDE/>
            <w:autoSpaceDN/>
            <w:spacing w:beforeLines="20" w:before="48" w:afterLines="20" w:after="48" w:line="276" w:lineRule="auto"/>
            <w:ind w:left="709" w:hanging="283"/>
            <w:jc w:val="both"/>
          </w:pPr>
        </w:pPrChange>
      </w:pPr>
      <w:ins w:id="2344" w:author="Sławomir Szałajko" w:date="2022-06-14T13:25:00Z">
        <w:r w:rsidRPr="001B44C5">
          <w:rPr>
            <w:rFonts w:asciiTheme="minorHAnsi" w:eastAsia="Calibri" w:hAnsiTheme="minorHAnsi" w:cstheme="minorHAnsi"/>
            <w:bCs/>
            <w:rPrChange w:id="2345" w:author="Sławomir Szałajko" w:date="2022-06-15T08:04:00Z">
              <w:rPr>
                <w:rFonts w:ascii="Calibri" w:eastAsia="Calibri" w:hAnsi="Calibri" w:cs="Calibri"/>
                <w:bCs/>
              </w:rPr>
            </w:rPrChange>
          </w:rPr>
          <w:t xml:space="preserve">w przypadku odstąpienia od Umowy przez Zamawiającego lub Wykonawcę z powodów leżących po stronie Wykonawcy w wysokości 20 % wynagrodzenia brutto wskazanego w § 3 ust. 1zdanie pierwsze ; </w:t>
        </w:r>
      </w:ins>
    </w:p>
    <w:p w14:paraId="2BD55B9B" w14:textId="77777777" w:rsidR="000940E6" w:rsidRPr="001B44C5" w:rsidRDefault="000940E6">
      <w:pPr>
        <w:widowControl/>
        <w:numPr>
          <w:ilvl w:val="0"/>
          <w:numId w:val="117"/>
        </w:numPr>
        <w:tabs>
          <w:tab w:val="left" w:pos="426"/>
        </w:tabs>
        <w:autoSpaceDE/>
        <w:autoSpaceDN/>
        <w:spacing w:line="276" w:lineRule="auto"/>
        <w:ind w:hanging="294"/>
        <w:jc w:val="both"/>
        <w:rPr>
          <w:ins w:id="2346" w:author="Sławomir Szałajko" w:date="2022-06-14T13:25:00Z"/>
          <w:rFonts w:asciiTheme="minorHAnsi" w:eastAsia="Calibri" w:hAnsiTheme="minorHAnsi" w:cstheme="minorHAnsi"/>
          <w:bCs/>
          <w:rPrChange w:id="2347" w:author="Sławomir Szałajko" w:date="2022-06-15T08:04:00Z">
            <w:rPr>
              <w:ins w:id="2348" w:author="Sławomir Szałajko" w:date="2022-06-14T13:25:00Z"/>
              <w:rFonts w:ascii="Calibri" w:eastAsia="Calibri" w:hAnsi="Calibri" w:cs="Calibri"/>
              <w:bCs/>
            </w:rPr>
          </w:rPrChange>
        </w:rPr>
        <w:pPrChange w:id="2349" w:author="Sławomir Szałajko" w:date="2022-06-15T08:06:00Z">
          <w:pPr>
            <w:widowControl/>
            <w:numPr>
              <w:numId w:val="117"/>
            </w:numPr>
            <w:tabs>
              <w:tab w:val="left" w:pos="426"/>
            </w:tabs>
            <w:autoSpaceDE/>
            <w:autoSpaceDN/>
            <w:spacing w:beforeLines="20" w:before="48" w:afterLines="20" w:after="48" w:line="276" w:lineRule="auto"/>
            <w:ind w:left="720" w:hanging="294"/>
            <w:jc w:val="both"/>
          </w:pPr>
        </w:pPrChange>
      </w:pPr>
      <w:ins w:id="2350" w:author="Sławomir Szałajko" w:date="2022-06-14T13:25:00Z">
        <w:r w:rsidRPr="001B44C5">
          <w:rPr>
            <w:rFonts w:asciiTheme="minorHAnsi" w:eastAsia="Calibri" w:hAnsiTheme="minorHAnsi" w:cstheme="minorHAnsi"/>
            <w:bCs/>
            <w:rPrChange w:id="2351" w:author="Sławomir Szałajko" w:date="2022-06-15T08:04:00Z">
              <w:rPr>
                <w:rFonts w:ascii="Calibri" w:eastAsia="Calibri" w:hAnsi="Calibri" w:cs="Calibri"/>
                <w:bCs/>
              </w:rPr>
            </w:rPrChange>
          </w:rPr>
          <w:t xml:space="preserve">w przypadku zawinionego przez Wykonawcę nieprzeprowadzenia szkolenia w ustalonym terminie, o którym mowa w § 1 ust. 3, w wysokości 20% wynagrodzenia </w:t>
        </w:r>
        <w:r w:rsidRPr="001B44C5">
          <w:rPr>
            <w:rFonts w:asciiTheme="minorHAnsi" w:eastAsia="Calibri" w:hAnsiTheme="minorHAnsi" w:cstheme="minorHAnsi"/>
            <w:rPrChange w:id="2352" w:author="Sławomir Szałajko" w:date="2022-06-15T08:04:00Z">
              <w:rPr>
                <w:rFonts w:ascii="Calibri" w:eastAsia="Calibri" w:hAnsi="Calibri"/>
              </w:rPr>
            </w:rPrChange>
          </w:rPr>
          <w:t>brutto określonego w § 3 ust. 1 zdanie pierwsze</w:t>
        </w:r>
        <w:r w:rsidRPr="001B44C5">
          <w:rPr>
            <w:rFonts w:asciiTheme="minorHAnsi" w:eastAsia="Calibri" w:hAnsiTheme="minorHAnsi" w:cstheme="minorHAnsi"/>
            <w:bCs/>
            <w:rPrChange w:id="2353" w:author="Sławomir Szałajko" w:date="2022-06-15T08:04:00Z">
              <w:rPr>
                <w:rFonts w:ascii="Calibri" w:eastAsia="Calibri" w:hAnsi="Calibri" w:cs="Calibri"/>
                <w:bCs/>
              </w:rPr>
            </w:rPrChange>
          </w:rPr>
          <w:t xml:space="preserve">;  </w:t>
        </w:r>
      </w:ins>
    </w:p>
    <w:p w14:paraId="3328258C" w14:textId="77777777" w:rsidR="000940E6" w:rsidRPr="001B44C5" w:rsidRDefault="000940E6">
      <w:pPr>
        <w:widowControl/>
        <w:numPr>
          <w:ilvl w:val="0"/>
          <w:numId w:val="117"/>
        </w:numPr>
        <w:tabs>
          <w:tab w:val="left" w:pos="426"/>
        </w:tabs>
        <w:autoSpaceDE/>
        <w:autoSpaceDN/>
        <w:spacing w:line="276" w:lineRule="auto"/>
        <w:ind w:left="709" w:hanging="283"/>
        <w:jc w:val="both"/>
        <w:rPr>
          <w:ins w:id="2354" w:author="Sławomir Szałajko" w:date="2022-06-14T13:25:00Z"/>
          <w:rFonts w:asciiTheme="minorHAnsi" w:eastAsia="Calibri" w:hAnsiTheme="minorHAnsi" w:cstheme="minorHAnsi"/>
          <w:bCs/>
          <w:rPrChange w:id="2355" w:author="Sławomir Szałajko" w:date="2022-06-15T08:04:00Z">
            <w:rPr>
              <w:ins w:id="2356" w:author="Sławomir Szałajko" w:date="2022-06-14T13:25:00Z"/>
              <w:rFonts w:ascii="Calibri" w:eastAsia="Calibri" w:hAnsi="Calibri" w:cs="Calibri"/>
              <w:bCs/>
            </w:rPr>
          </w:rPrChange>
        </w:rPr>
        <w:pPrChange w:id="2357" w:author="Sławomir Szałajko" w:date="2022-06-15T08:06:00Z">
          <w:pPr>
            <w:widowControl/>
            <w:numPr>
              <w:numId w:val="117"/>
            </w:numPr>
            <w:tabs>
              <w:tab w:val="left" w:pos="426"/>
            </w:tabs>
            <w:autoSpaceDE/>
            <w:autoSpaceDN/>
            <w:spacing w:beforeLines="20" w:before="48" w:afterLines="20" w:after="48" w:line="276" w:lineRule="auto"/>
            <w:ind w:left="709" w:hanging="283"/>
            <w:jc w:val="both"/>
          </w:pPr>
        </w:pPrChange>
      </w:pPr>
      <w:ins w:id="2358" w:author="Sławomir Szałajko" w:date="2022-06-14T13:25:00Z">
        <w:r w:rsidRPr="001B44C5">
          <w:rPr>
            <w:rFonts w:asciiTheme="minorHAnsi" w:eastAsia="Calibri" w:hAnsiTheme="minorHAnsi" w:cstheme="minorHAnsi"/>
            <w:bCs/>
            <w:rPrChange w:id="2359" w:author="Sławomir Szałajko" w:date="2022-06-15T08:04:00Z">
              <w:rPr>
                <w:rFonts w:ascii="Calibri" w:eastAsia="Calibri" w:hAnsi="Calibri" w:cs="Calibri"/>
                <w:bCs/>
              </w:rPr>
            </w:rPrChange>
          </w:rPr>
          <w:t>w przypadku zawinionego przez Wykonawcę nierozpoczęcia szkolenia o godzinie wskazanej w OPZ, w wysokości 200 zł za każde 30 minut zwłoki – kara umowna naliczana będzie maksymalnie do kwoty 400 zł, w przypadku zwłoki przekraczającej jedną godzinę zegarową Zamawiający może odstąpić od Umowy;</w:t>
        </w:r>
      </w:ins>
    </w:p>
    <w:p w14:paraId="26353657" w14:textId="77777777" w:rsidR="000940E6" w:rsidRPr="001B44C5" w:rsidRDefault="000940E6">
      <w:pPr>
        <w:widowControl/>
        <w:numPr>
          <w:ilvl w:val="0"/>
          <w:numId w:val="117"/>
        </w:numPr>
        <w:tabs>
          <w:tab w:val="left" w:pos="426"/>
        </w:tabs>
        <w:autoSpaceDE/>
        <w:autoSpaceDN/>
        <w:spacing w:line="276" w:lineRule="auto"/>
        <w:ind w:left="709" w:hanging="283"/>
        <w:jc w:val="both"/>
        <w:rPr>
          <w:ins w:id="2360" w:author="Sławomir Szałajko" w:date="2022-06-14T13:25:00Z"/>
          <w:rFonts w:asciiTheme="minorHAnsi" w:eastAsia="Calibri" w:hAnsiTheme="minorHAnsi" w:cstheme="minorHAnsi"/>
          <w:bCs/>
          <w:rPrChange w:id="2361" w:author="Sławomir Szałajko" w:date="2022-06-15T08:04:00Z">
            <w:rPr>
              <w:ins w:id="2362" w:author="Sławomir Szałajko" w:date="2022-06-14T13:25:00Z"/>
              <w:rFonts w:ascii="Calibri" w:eastAsia="Calibri" w:hAnsi="Calibri" w:cs="Calibri"/>
              <w:bCs/>
            </w:rPr>
          </w:rPrChange>
        </w:rPr>
        <w:pPrChange w:id="2363" w:author="Sławomir Szałajko" w:date="2022-06-15T08:06:00Z">
          <w:pPr>
            <w:widowControl/>
            <w:numPr>
              <w:numId w:val="117"/>
            </w:numPr>
            <w:tabs>
              <w:tab w:val="left" w:pos="426"/>
            </w:tabs>
            <w:autoSpaceDE/>
            <w:autoSpaceDN/>
            <w:spacing w:beforeLines="20" w:before="48" w:afterLines="20" w:after="48" w:line="276" w:lineRule="auto"/>
            <w:ind w:left="709" w:hanging="283"/>
            <w:jc w:val="both"/>
          </w:pPr>
        </w:pPrChange>
      </w:pPr>
      <w:ins w:id="2364" w:author="Sławomir Szałajko" w:date="2022-06-14T13:25:00Z">
        <w:r w:rsidRPr="001B44C5">
          <w:rPr>
            <w:rFonts w:asciiTheme="minorHAnsi" w:eastAsia="Calibri" w:hAnsiTheme="minorHAnsi" w:cstheme="minorHAnsi"/>
            <w:bCs/>
            <w:rPrChange w:id="2365" w:author="Sławomir Szałajko" w:date="2022-06-15T08:04:00Z">
              <w:rPr>
                <w:rFonts w:ascii="Calibri" w:eastAsia="Calibri" w:hAnsi="Calibri" w:cs="Calibri"/>
                <w:bCs/>
              </w:rPr>
            </w:rPrChange>
          </w:rPr>
          <w:t xml:space="preserve">w przypadku zwłoki Wykonawcy w stosunku do terminów wskazanych Wykonawcy na przedstawienie lub poprawki programu szkolenia, w wysokości 150 zł za każdy dzień zwłoki – kara umowna naliczana będzie maksymalnie do 4 dnia roboczego zwłoki, po upływie 4 dnia roboczego zwłoki Zamawiający uprawniony jest do odstąpienia od Umowy; </w:t>
        </w:r>
      </w:ins>
    </w:p>
    <w:p w14:paraId="62727036" w14:textId="77777777" w:rsidR="000940E6" w:rsidRPr="001B44C5" w:rsidRDefault="000940E6">
      <w:pPr>
        <w:widowControl/>
        <w:numPr>
          <w:ilvl w:val="0"/>
          <w:numId w:val="117"/>
        </w:numPr>
        <w:tabs>
          <w:tab w:val="left" w:pos="426"/>
        </w:tabs>
        <w:autoSpaceDE/>
        <w:autoSpaceDN/>
        <w:spacing w:line="276" w:lineRule="auto"/>
        <w:ind w:left="709" w:hanging="283"/>
        <w:jc w:val="both"/>
        <w:rPr>
          <w:ins w:id="2366" w:author="Sławomir Szałajko" w:date="2022-06-14T13:25:00Z"/>
          <w:rFonts w:asciiTheme="minorHAnsi" w:eastAsia="Calibri" w:hAnsiTheme="minorHAnsi" w:cstheme="minorHAnsi"/>
          <w:bCs/>
          <w:rPrChange w:id="2367" w:author="Sławomir Szałajko" w:date="2022-06-15T08:04:00Z">
            <w:rPr>
              <w:ins w:id="2368" w:author="Sławomir Szałajko" w:date="2022-06-14T13:25:00Z"/>
              <w:rFonts w:ascii="Calibri" w:eastAsia="Calibri" w:hAnsi="Calibri" w:cs="Calibri"/>
              <w:bCs/>
            </w:rPr>
          </w:rPrChange>
        </w:rPr>
        <w:pPrChange w:id="2369" w:author="Sławomir Szałajko" w:date="2022-06-15T08:06:00Z">
          <w:pPr>
            <w:widowControl/>
            <w:numPr>
              <w:numId w:val="117"/>
            </w:numPr>
            <w:tabs>
              <w:tab w:val="left" w:pos="426"/>
            </w:tabs>
            <w:autoSpaceDE/>
            <w:autoSpaceDN/>
            <w:spacing w:beforeLines="20" w:before="48" w:afterLines="20" w:after="48" w:line="276" w:lineRule="auto"/>
            <w:ind w:left="709" w:hanging="283"/>
            <w:jc w:val="both"/>
          </w:pPr>
        </w:pPrChange>
      </w:pPr>
      <w:ins w:id="2370" w:author="Sławomir Szałajko" w:date="2022-06-14T13:25:00Z">
        <w:r w:rsidRPr="001B44C5">
          <w:rPr>
            <w:rFonts w:asciiTheme="minorHAnsi" w:eastAsia="Calibri" w:hAnsiTheme="minorHAnsi" w:cstheme="minorHAnsi"/>
            <w:bCs/>
            <w:rPrChange w:id="2371" w:author="Sławomir Szałajko" w:date="2022-06-15T08:04:00Z">
              <w:rPr>
                <w:rFonts w:ascii="Calibri" w:eastAsia="Calibri" w:hAnsi="Calibri" w:cs="Calibri"/>
                <w:bCs/>
              </w:rPr>
            </w:rPrChange>
          </w:rPr>
          <w:t>w przypadku ujawnienia informacji poufnych każdorazowo w wysokości 1 000,00 zł (słownie: jeden tysiąc);</w:t>
        </w:r>
      </w:ins>
    </w:p>
    <w:p w14:paraId="5B47A1D4" w14:textId="77777777" w:rsidR="000940E6" w:rsidRPr="001B44C5" w:rsidRDefault="000940E6">
      <w:pPr>
        <w:widowControl/>
        <w:numPr>
          <w:ilvl w:val="0"/>
          <w:numId w:val="117"/>
        </w:numPr>
        <w:tabs>
          <w:tab w:val="left" w:pos="426"/>
        </w:tabs>
        <w:autoSpaceDE/>
        <w:autoSpaceDN/>
        <w:spacing w:line="276" w:lineRule="auto"/>
        <w:ind w:left="709" w:hanging="283"/>
        <w:jc w:val="both"/>
        <w:rPr>
          <w:ins w:id="2372" w:author="Sławomir Szałajko" w:date="2022-06-14T13:25:00Z"/>
          <w:rFonts w:asciiTheme="minorHAnsi" w:eastAsia="Calibri" w:hAnsiTheme="minorHAnsi" w:cstheme="minorHAnsi"/>
          <w:bCs/>
          <w:rPrChange w:id="2373" w:author="Sławomir Szałajko" w:date="2022-06-15T08:04:00Z">
            <w:rPr>
              <w:ins w:id="2374" w:author="Sławomir Szałajko" w:date="2022-06-14T13:25:00Z"/>
              <w:rFonts w:ascii="Calibri" w:eastAsia="Calibri" w:hAnsi="Calibri" w:cs="Calibri"/>
              <w:bCs/>
            </w:rPr>
          </w:rPrChange>
        </w:rPr>
        <w:pPrChange w:id="2375" w:author="Sławomir Szałajko" w:date="2022-06-15T08:06:00Z">
          <w:pPr>
            <w:widowControl/>
            <w:numPr>
              <w:numId w:val="117"/>
            </w:numPr>
            <w:tabs>
              <w:tab w:val="left" w:pos="426"/>
            </w:tabs>
            <w:autoSpaceDE/>
            <w:autoSpaceDN/>
            <w:spacing w:beforeLines="20" w:before="48" w:afterLines="20" w:after="48" w:line="276" w:lineRule="auto"/>
            <w:ind w:left="709" w:hanging="283"/>
            <w:jc w:val="both"/>
          </w:pPr>
        </w:pPrChange>
      </w:pPr>
      <w:ins w:id="2376" w:author="Sławomir Szałajko" w:date="2022-06-14T13:25:00Z">
        <w:r w:rsidRPr="001B44C5">
          <w:rPr>
            <w:rFonts w:asciiTheme="minorHAnsi" w:eastAsia="Calibri" w:hAnsiTheme="minorHAnsi" w:cstheme="minorHAnsi"/>
            <w:bCs/>
            <w:rPrChange w:id="2377" w:author="Sławomir Szałajko" w:date="2022-06-15T08:04:00Z">
              <w:rPr>
                <w:rFonts w:ascii="Calibri" w:eastAsia="Calibri" w:hAnsi="Calibri" w:cs="Calibri"/>
                <w:bCs/>
              </w:rPr>
            </w:rPrChange>
          </w:rPr>
          <w:t>w przypadku innego niż powyżej nienależytego wykonania Umowy, to jest wykonania Umowy niezgodnie z warunkami określonymi w OPZ każdorazowo w wysokości 1 % wynagrodzenia brutto wskazanego w § 3 ust. 1 zdanie pierwsze.</w:t>
        </w:r>
      </w:ins>
    </w:p>
    <w:p w14:paraId="66183687" w14:textId="77777777" w:rsidR="000940E6" w:rsidRPr="001B44C5" w:rsidRDefault="000940E6">
      <w:pPr>
        <w:widowControl/>
        <w:numPr>
          <w:ilvl w:val="0"/>
          <w:numId w:val="107"/>
        </w:numPr>
        <w:tabs>
          <w:tab w:val="num" w:pos="426"/>
        </w:tabs>
        <w:autoSpaceDE/>
        <w:autoSpaceDN/>
        <w:spacing w:line="276" w:lineRule="auto"/>
        <w:ind w:left="426" w:hanging="426"/>
        <w:jc w:val="both"/>
        <w:rPr>
          <w:ins w:id="2378" w:author="Sławomir Szałajko" w:date="2022-06-14T13:25:00Z"/>
          <w:rFonts w:asciiTheme="minorHAnsi" w:hAnsiTheme="minorHAnsi" w:cstheme="minorHAnsi"/>
          <w:bCs/>
          <w:lang w:eastAsia="pl-PL" w:bidi="pl-PL"/>
          <w:rPrChange w:id="2379" w:author="Sławomir Szałajko" w:date="2022-06-15T08:04:00Z">
            <w:rPr>
              <w:ins w:id="2380" w:author="Sławomir Szałajko" w:date="2022-06-14T13:25:00Z"/>
              <w:rFonts w:ascii="Calibri" w:hAnsi="Calibri" w:cs="Calibri"/>
              <w:bCs/>
              <w:lang w:eastAsia="pl-PL" w:bidi="pl-PL"/>
            </w:rPr>
          </w:rPrChange>
        </w:rPr>
        <w:pPrChange w:id="2381"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382" w:author="Sławomir Szałajko" w:date="2022-06-14T13:25:00Z">
        <w:r w:rsidRPr="001B44C5">
          <w:rPr>
            <w:rFonts w:asciiTheme="minorHAnsi" w:hAnsiTheme="minorHAnsi" w:cstheme="minorHAnsi"/>
            <w:bCs/>
            <w:lang w:eastAsia="pl-PL" w:bidi="pl-PL"/>
            <w:rPrChange w:id="2383" w:author="Sławomir Szałajko" w:date="2022-06-15T08:04:00Z">
              <w:rPr>
                <w:rFonts w:ascii="Calibri" w:hAnsi="Calibri" w:cs="Calibri"/>
                <w:bCs/>
                <w:lang w:eastAsia="pl-PL" w:bidi="pl-PL"/>
              </w:rPr>
            </w:rPrChange>
          </w:rPr>
          <w:t xml:space="preserve">Kary umowne mogą być naliczane maksymalnie do 50% wysokości wynagrodzenia brutto określonego w § 3 ust. 1 zdanie pierwsze. </w:t>
        </w:r>
      </w:ins>
    </w:p>
    <w:p w14:paraId="49F0C431" w14:textId="77777777" w:rsidR="000940E6" w:rsidRPr="001B44C5" w:rsidRDefault="000940E6">
      <w:pPr>
        <w:widowControl/>
        <w:numPr>
          <w:ilvl w:val="0"/>
          <w:numId w:val="107"/>
        </w:numPr>
        <w:tabs>
          <w:tab w:val="num" w:pos="426"/>
        </w:tabs>
        <w:autoSpaceDE/>
        <w:autoSpaceDN/>
        <w:spacing w:line="276" w:lineRule="auto"/>
        <w:ind w:left="426" w:hanging="426"/>
        <w:jc w:val="both"/>
        <w:rPr>
          <w:ins w:id="2384" w:author="Sławomir Szałajko" w:date="2022-06-14T13:25:00Z"/>
          <w:rFonts w:asciiTheme="minorHAnsi" w:hAnsiTheme="minorHAnsi" w:cstheme="minorHAnsi"/>
          <w:bCs/>
          <w:lang w:eastAsia="pl-PL" w:bidi="pl-PL"/>
          <w:rPrChange w:id="2385" w:author="Sławomir Szałajko" w:date="2022-06-15T08:04:00Z">
            <w:rPr>
              <w:ins w:id="2386" w:author="Sławomir Szałajko" w:date="2022-06-14T13:25:00Z"/>
              <w:rFonts w:ascii="Calibri" w:hAnsi="Calibri" w:cs="Calibri"/>
              <w:bCs/>
              <w:lang w:eastAsia="pl-PL" w:bidi="pl-PL"/>
            </w:rPr>
          </w:rPrChange>
        </w:rPr>
        <w:pPrChange w:id="2387"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388" w:author="Sławomir Szałajko" w:date="2022-06-14T13:25:00Z">
        <w:r w:rsidRPr="001B44C5">
          <w:rPr>
            <w:rFonts w:asciiTheme="minorHAnsi" w:hAnsiTheme="minorHAnsi" w:cstheme="minorHAnsi"/>
            <w:bCs/>
            <w:lang w:eastAsia="pl-PL" w:bidi="pl-PL"/>
            <w:rPrChange w:id="2389" w:author="Sławomir Szałajko" w:date="2022-06-15T08:04:00Z">
              <w:rPr>
                <w:rFonts w:ascii="Calibri" w:hAnsi="Calibri" w:cs="Calibri"/>
                <w:bCs/>
                <w:lang w:eastAsia="pl-PL" w:bidi="pl-PL"/>
              </w:rPr>
            </w:rPrChange>
          </w:rPr>
          <w:t>Zamawiający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ins>
    </w:p>
    <w:p w14:paraId="34A35BE6" w14:textId="77777777" w:rsidR="000940E6" w:rsidRPr="001B44C5" w:rsidRDefault="000940E6">
      <w:pPr>
        <w:widowControl/>
        <w:numPr>
          <w:ilvl w:val="0"/>
          <w:numId w:val="107"/>
        </w:numPr>
        <w:tabs>
          <w:tab w:val="num" w:pos="426"/>
        </w:tabs>
        <w:autoSpaceDE/>
        <w:autoSpaceDN/>
        <w:spacing w:line="276" w:lineRule="auto"/>
        <w:ind w:left="426" w:hanging="426"/>
        <w:jc w:val="both"/>
        <w:rPr>
          <w:ins w:id="2390" w:author="Sławomir Szałajko" w:date="2022-06-14T13:25:00Z"/>
          <w:rFonts w:asciiTheme="minorHAnsi" w:hAnsiTheme="minorHAnsi" w:cstheme="minorHAnsi"/>
          <w:bCs/>
          <w:lang w:eastAsia="pl-PL" w:bidi="pl-PL"/>
          <w:rPrChange w:id="2391" w:author="Sławomir Szałajko" w:date="2022-06-15T08:04:00Z">
            <w:rPr>
              <w:ins w:id="2392" w:author="Sławomir Szałajko" w:date="2022-06-14T13:25:00Z"/>
              <w:rFonts w:ascii="Calibri" w:hAnsi="Calibri" w:cs="Calibri"/>
              <w:bCs/>
              <w:lang w:eastAsia="pl-PL" w:bidi="pl-PL"/>
            </w:rPr>
          </w:rPrChange>
        </w:rPr>
        <w:pPrChange w:id="2393"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394" w:author="Sławomir Szałajko" w:date="2022-06-14T13:25:00Z">
        <w:r w:rsidRPr="001B44C5">
          <w:rPr>
            <w:rFonts w:asciiTheme="minorHAnsi" w:hAnsiTheme="minorHAnsi" w:cstheme="minorHAnsi"/>
            <w:bCs/>
            <w:lang w:eastAsia="pl-PL" w:bidi="pl-PL"/>
            <w:rPrChange w:id="2395" w:author="Sławomir Szałajko" w:date="2022-06-15T08:04:00Z">
              <w:rPr>
                <w:rFonts w:ascii="Calibri" w:hAnsi="Calibri" w:cs="Calibri"/>
                <w:bCs/>
                <w:lang w:eastAsia="pl-PL" w:bidi="pl-PL"/>
              </w:rPr>
            </w:rPrChange>
          </w:rPr>
          <w:t>Zamawiający może dochodzić, na zasadach ogólnych, odszkodowań przewyższających zastrzeżone na jego rzecz kary umowne.</w:t>
        </w:r>
      </w:ins>
    </w:p>
    <w:p w14:paraId="7A09670F" w14:textId="77777777" w:rsidR="000940E6" w:rsidRPr="001B44C5" w:rsidRDefault="000940E6">
      <w:pPr>
        <w:widowControl/>
        <w:numPr>
          <w:ilvl w:val="0"/>
          <w:numId w:val="107"/>
        </w:numPr>
        <w:tabs>
          <w:tab w:val="num" w:pos="426"/>
        </w:tabs>
        <w:autoSpaceDE/>
        <w:autoSpaceDN/>
        <w:spacing w:line="276" w:lineRule="auto"/>
        <w:ind w:left="426" w:hanging="426"/>
        <w:jc w:val="both"/>
        <w:rPr>
          <w:ins w:id="2396" w:author="Sławomir Szałajko" w:date="2022-06-14T13:25:00Z"/>
          <w:rFonts w:asciiTheme="minorHAnsi" w:hAnsiTheme="minorHAnsi" w:cstheme="minorHAnsi"/>
          <w:bCs/>
          <w:lang w:eastAsia="pl-PL" w:bidi="pl-PL"/>
          <w:rPrChange w:id="2397" w:author="Sławomir Szałajko" w:date="2022-06-15T08:04:00Z">
            <w:rPr>
              <w:ins w:id="2398" w:author="Sławomir Szałajko" w:date="2022-06-14T13:25:00Z"/>
              <w:rFonts w:ascii="Calibri" w:hAnsi="Calibri" w:cs="Calibri"/>
              <w:bCs/>
              <w:lang w:eastAsia="pl-PL" w:bidi="pl-PL"/>
            </w:rPr>
          </w:rPrChange>
        </w:rPr>
        <w:pPrChange w:id="2399"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400" w:author="Sławomir Szałajko" w:date="2022-06-14T13:25:00Z">
        <w:r w:rsidRPr="001B44C5">
          <w:rPr>
            <w:rFonts w:asciiTheme="minorHAnsi" w:hAnsiTheme="minorHAnsi" w:cstheme="minorHAnsi"/>
            <w:bCs/>
            <w:lang w:eastAsia="pl-PL" w:bidi="pl-PL"/>
            <w:rPrChange w:id="2401" w:author="Sławomir Szałajko" w:date="2022-06-15T08:04:00Z">
              <w:rPr>
                <w:rFonts w:ascii="Calibri" w:hAnsi="Calibri" w:cs="Calibri"/>
                <w:bCs/>
                <w:lang w:eastAsia="pl-PL" w:bidi="pl-PL"/>
              </w:rPr>
            </w:rPrChange>
          </w:rPr>
          <w:t xml:space="preserve">Kary umowne mogą podlegać łączeniu. </w:t>
        </w:r>
      </w:ins>
    </w:p>
    <w:p w14:paraId="55C3A8DA" w14:textId="77777777" w:rsidR="000940E6" w:rsidRPr="001B44C5" w:rsidRDefault="000940E6">
      <w:pPr>
        <w:widowControl/>
        <w:numPr>
          <w:ilvl w:val="0"/>
          <w:numId w:val="107"/>
        </w:numPr>
        <w:tabs>
          <w:tab w:val="num" w:pos="426"/>
        </w:tabs>
        <w:autoSpaceDE/>
        <w:autoSpaceDN/>
        <w:spacing w:line="276" w:lineRule="auto"/>
        <w:ind w:left="426" w:hanging="426"/>
        <w:jc w:val="both"/>
        <w:rPr>
          <w:ins w:id="2402" w:author="Sławomir Szałajko" w:date="2022-06-14T13:25:00Z"/>
          <w:rFonts w:asciiTheme="minorHAnsi" w:hAnsiTheme="minorHAnsi" w:cstheme="minorHAnsi"/>
          <w:bCs/>
          <w:lang w:eastAsia="pl-PL" w:bidi="pl-PL"/>
          <w:rPrChange w:id="2403" w:author="Sławomir Szałajko" w:date="2022-06-15T08:04:00Z">
            <w:rPr>
              <w:ins w:id="2404" w:author="Sławomir Szałajko" w:date="2022-06-14T13:25:00Z"/>
              <w:rFonts w:ascii="Calibri" w:hAnsi="Calibri" w:cs="Calibri"/>
              <w:bCs/>
              <w:lang w:eastAsia="pl-PL" w:bidi="pl-PL"/>
            </w:rPr>
          </w:rPrChange>
        </w:rPr>
        <w:pPrChange w:id="2405"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406" w:author="Sławomir Szałajko" w:date="2022-06-14T13:25:00Z">
        <w:r w:rsidRPr="001B44C5">
          <w:rPr>
            <w:rFonts w:asciiTheme="minorHAnsi" w:hAnsiTheme="minorHAnsi" w:cstheme="minorHAnsi"/>
            <w:bCs/>
            <w:lang w:eastAsia="pl-PL" w:bidi="pl-PL"/>
            <w:rPrChange w:id="2407" w:author="Sławomir Szałajko" w:date="2022-06-15T08:04:00Z">
              <w:rPr>
                <w:rFonts w:ascii="Calibri" w:hAnsi="Calibri" w:cs="Calibri"/>
                <w:bCs/>
                <w:lang w:eastAsia="pl-PL" w:bidi="pl-PL"/>
              </w:rPr>
            </w:rPrChange>
          </w:rPr>
          <w:t xml:space="preserve">Naliczenie kary umownej nie zwalnia Wykonawcy z obowiązku wykonania przedmiotu Umowy. </w:t>
        </w:r>
      </w:ins>
    </w:p>
    <w:p w14:paraId="4E319D85" w14:textId="77777777" w:rsidR="000940E6" w:rsidRPr="001B44C5" w:rsidRDefault="000940E6">
      <w:pPr>
        <w:widowControl/>
        <w:numPr>
          <w:ilvl w:val="0"/>
          <w:numId w:val="107"/>
        </w:numPr>
        <w:tabs>
          <w:tab w:val="num" w:pos="426"/>
        </w:tabs>
        <w:autoSpaceDE/>
        <w:autoSpaceDN/>
        <w:spacing w:line="276" w:lineRule="auto"/>
        <w:ind w:left="426" w:hanging="426"/>
        <w:jc w:val="both"/>
        <w:rPr>
          <w:ins w:id="2408" w:author="Sławomir Szałajko" w:date="2022-06-14T13:25:00Z"/>
          <w:rFonts w:asciiTheme="minorHAnsi" w:hAnsiTheme="minorHAnsi" w:cstheme="minorHAnsi"/>
          <w:bCs/>
          <w:lang w:eastAsia="pl-PL" w:bidi="pl-PL"/>
          <w:rPrChange w:id="2409" w:author="Sławomir Szałajko" w:date="2022-06-15T08:04:00Z">
            <w:rPr>
              <w:ins w:id="2410" w:author="Sławomir Szałajko" w:date="2022-06-14T13:25:00Z"/>
              <w:rFonts w:ascii="Calibri" w:hAnsi="Calibri" w:cs="Calibri"/>
              <w:bCs/>
              <w:lang w:eastAsia="pl-PL" w:bidi="pl-PL"/>
            </w:rPr>
          </w:rPrChange>
        </w:rPr>
        <w:pPrChange w:id="2411" w:author="Sławomir Szałajko" w:date="2022-06-15T08:06:00Z">
          <w:pPr>
            <w:widowControl/>
            <w:numPr>
              <w:numId w:val="107"/>
            </w:numPr>
            <w:tabs>
              <w:tab w:val="num" w:pos="360"/>
              <w:tab w:val="num" w:pos="426"/>
            </w:tabs>
            <w:autoSpaceDE/>
            <w:autoSpaceDN/>
            <w:spacing w:beforeLines="20" w:before="48" w:afterLines="20" w:after="48" w:line="276" w:lineRule="auto"/>
            <w:ind w:left="426" w:hanging="426"/>
            <w:jc w:val="both"/>
          </w:pPr>
        </w:pPrChange>
      </w:pPr>
      <w:ins w:id="2412" w:author="Sławomir Szałajko" w:date="2022-06-14T13:25:00Z">
        <w:r w:rsidRPr="001B44C5">
          <w:rPr>
            <w:rFonts w:asciiTheme="minorHAnsi" w:hAnsiTheme="minorHAnsi" w:cstheme="minorHAnsi"/>
            <w:bCs/>
            <w:lang w:eastAsia="pl-PL" w:bidi="pl-PL"/>
            <w:rPrChange w:id="2413" w:author="Sławomir Szałajko" w:date="2022-06-15T08:04:00Z">
              <w:rPr>
                <w:rFonts w:ascii="Calibri" w:hAnsi="Calibri" w:cs="Calibri"/>
                <w:bCs/>
                <w:lang w:eastAsia="pl-PL" w:bidi="pl-PL"/>
              </w:rPr>
            </w:rPrChange>
          </w:rPr>
          <w:t xml:space="preserve">Odstąpienie od Umowy nie ma wpływu na możliwość dochodzenia kar umownych zastrzeżonych z innych tytułów. </w:t>
        </w:r>
      </w:ins>
    </w:p>
    <w:p w14:paraId="6074C77D" w14:textId="77777777" w:rsidR="000940E6" w:rsidRPr="001B44C5" w:rsidRDefault="000940E6">
      <w:pPr>
        <w:widowControl/>
        <w:autoSpaceDE/>
        <w:autoSpaceDN/>
        <w:spacing w:line="276" w:lineRule="auto"/>
        <w:ind w:left="426"/>
        <w:jc w:val="both"/>
        <w:rPr>
          <w:ins w:id="2414" w:author="Sławomir Szałajko" w:date="2022-06-14T13:25:00Z"/>
          <w:rFonts w:asciiTheme="minorHAnsi" w:hAnsiTheme="minorHAnsi" w:cstheme="minorHAnsi"/>
          <w:bCs/>
          <w:lang w:eastAsia="pl-PL" w:bidi="pl-PL"/>
          <w:rPrChange w:id="2415" w:author="Sławomir Szałajko" w:date="2022-06-15T08:04:00Z">
            <w:rPr>
              <w:ins w:id="2416" w:author="Sławomir Szałajko" w:date="2022-06-14T13:25:00Z"/>
              <w:rFonts w:ascii="Calibri" w:hAnsi="Calibri" w:cs="Calibri"/>
              <w:bCs/>
              <w:lang w:eastAsia="pl-PL" w:bidi="pl-PL"/>
            </w:rPr>
          </w:rPrChange>
        </w:rPr>
        <w:pPrChange w:id="2417" w:author="Sławomir Szałajko" w:date="2022-06-15T08:06:00Z">
          <w:pPr>
            <w:widowControl/>
            <w:autoSpaceDE/>
            <w:autoSpaceDN/>
            <w:spacing w:beforeLines="20" w:before="48" w:afterLines="20" w:after="48" w:line="276" w:lineRule="auto"/>
            <w:ind w:left="426"/>
            <w:jc w:val="both"/>
          </w:pPr>
        </w:pPrChange>
      </w:pPr>
    </w:p>
    <w:p w14:paraId="7B15EDE2" w14:textId="77777777" w:rsidR="000940E6" w:rsidRPr="001B44C5" w:rsidRDefault="000940E6">
      <w:pPr>
        <w:widowControl/>
        <w:autoSpaceDE/>
        <w:autoSpaceDN/>
        <w:adjustRightInd w:val="0"/>
        <w:spacing w:line="276" w:lineRule="auto"/>
        <w:jc w:val="center"/>
        <w:rPr>
          <w:ins w:id="2418" w:author="Sławomir Szałajko" w:date="2022-06-14T13:25:00Z"/>
          <w:rFonts w:asciiTheme="minorHAnsi" w:eastAsia="Calibri" w:hAnsiTheme="minorHAnsi" w:cstheme="minorHAnsi"/>
          <w:b/>
          <w:bCs/>
          <w:rPrChange w:id="2419" w:author="Sławomir Szałajko" w:date="2022-06-15T08:04:00Z">
            <w:rPr>
              <w:ins w:id="2420" w:author="Sławomir Szałajko" w:date="2022-06-14T13:25:00Z"/>
              <w:rFonts w:ascii="Calibri" w:eastAsia="Calibri" w:hAnsi="Calibri" w:cs="Calibri"/>
              <w:b/>
              <w:bCs/>
            </w:rPr>
          </w:rPrChange>
        </w:rPr>
        <w:pPrChange w:id="2421" w:author="Sławomir Szałajko" w:date="2022-06-15T08:06:00Z">
          <w:pPr>
            <w:widowControl/>
            <w:autoSpaceDE/>
            <w:autoSpaceDN/>
            <w:adjustRightInd w:val="0"/>
            <w:spacing w:beforeLines="20" w:before="48" w:afterLines="20" w:after="48" w:line="276" w:lineRule="auto"/>
            <w:jc w:val="center"/>
          </w:pPr>
        </w:pPrChange>
      </w:pPr>
      <w:ins w:id="2422" w:author="Sławomir Szałajko" w:date="2022-06-14T13:25:00Z">
        <w:r w:rsidRPr="001B44C5">
          <w:rPr>
            <w:rFonts w:asciiTheme="minorHAnsi" w:eastAsia="Calibri" w:hAnsiTheme="minorHAnsi" w:cstheme="minorHAnsi"/>
            <w:b/>
            <w:bCs/>
            <w:rPrChange w:id="2423" w:author="Sławomir Szałajko" w:date="2022-06-15T08:04:00Z">
              <w:rPr>
                <w:rFonts w:ascii="Calibri" w:eastAsia="Calibri" w:hAnsi="Calibri" w:cs="Calibri"/>
                <w:b/>
                <w:bCs/>
              </w:rPr>
            </w:rPrChange>
          </w:rPr>
          <w:t>§ 7</w:t>
        </w:r>
      </w:ins>
    </w:p>
    <w:p w14:paraId="1353F163" w14:textId="77777777" w:rsidR="000940E6" w:rsidRPr="001B44C5" w:rsidRDefault="000940E6">
      <w:pPr>
        <w:widowControl/>
        <w:numPr>
          <w:ilvl w:val="0"/>
          <w:numId w:val="108"/>
        </w:numPr>
        <w:autoSpaceDE/>
        <w:autoSpaceDN/>
        <w:spacing w:line="276" w:lineRule="auto"/>
        <w:ind w:left="426" w:hanging="426"/>
        <w:jc w:val="both"/>
        <w:rPr>
          <w:ins w:id="2424" w:author="Sławomir Szałajko" w:date="2022-06-14T13:25:00Z"/>
          <w:rFonts w:asciiTheme="minorHAnsi" w:eastAsia="Calibri" w:hAnsiTheme="minorHAnsi" w:cstheme="minorHAnsi"/>
          <w:rPrChange w:id="2425" w:author="Sławomir Szałajko" w:date="2022-06-15T08:04:00Z">
            <w:rPr>
              <w:ins w:id="2426" w:author="Sławomir Szałajko" w:date="2022-06-14T13:25:00Z"/>
              <w:rFonts w:ascii="Calibri" w:eastAsia="Calibri" w:hAnsi="Calibri" w:cs="Calibri"/>
            </w:rPr>
          </w:rPrChange>
        </w:rPr>
        <w:pPrChange w:id="2427" w:author="Sławomir Szałajko" w:date="2022-06-15T08:06:00Z">
          <w:pPr>
            <w:widowControl/>
            <w:numPr>
              <w:numId w:val="108"/>
            </w:numPr>
            <w:autoSpaceDE/>
            <w:autoSpaceDN/>
            <w:spacing w:beforeLines="20" w:before="48" w:afterLines="20" w:after="48" w:line="276" w:lineRule="auto"/>
            <w:ind w:left="426" w:hanging="426"/>
            <w:jc w:val="both"/>
          </w:pPr>
        </w:pPrChange>
      </w:pPr>
      <w:ins w:id="2428" w:author="Sławomir Szałajko" w:date="2022-06-14T13:25:00Z">
        <w:r w:rsidRPr="001B44C5">
          <w:rPr>
            <w:rFonts w:asciiTheme="minorHAnsi" w:eastAsia="Calibri" w:hAnsiTheme="minorHAnsi" w:cstheme="minorHAnsi"/>
            <w:rPrChange w:id="2429" w:author="Sławomir Szałajko" w:date="2022-06-15T08:04:00Z">
              <w:rPr>
                <w:rFonts w:ascii="Calibri" w:eastAsia="Calibri" w:hAnsi="Calibri" w:cs="Calibri"/>
              </w:rPr>
            </w:rPrChange>
          </w:rPr>
          <w:t xml:space="preserve">Zamawiający </w:t>
        </w:r>
        <w:r w:rsidRPr="001B44C5">
          <w:rPr>
            <w:rFonts w:asciiTheme="minorHAnsi" w:eastAsia="Calibri" w:hAnsiTheme="minorHAnsi" w:cstheme="minorHAnsi"/>
            <w:b/>
            <w:rPrChange w:id="2430" w:author="Sławomir Szałajko" w:date="2022-06-15T08:04:00Z">
              <w:rPr>
                <w:rFonts w:ascii="Calibri" w:eastAsia="Calibri" w:hAnsi="Calibri" w:cs="Calibri"/>
                <w:b/>
              </w:rPr>
            </w:rPrChange>
          </w:rPr>
          <w:t>uprawniony jest do odstąpienia od Umowy</w:t>
        </w:r>
        <w:r w:rsidRPr="001B44C5">
          <w:rPr>
            <w:rFonts w:asciiTheme="minorHAnsi" w:eastAsia="Calibri" w:hAnsiTheme="minorHAnsi" w:cstheme="minorHAnsi"/>
            <w:rPrChange w:id="2431" w:author="Sławomir Szałajko" w:date="2022-06-15T08:04:00Z">
              <w:rPr>
                <w:rFonts w:ascii="Calibri" w:eastAsia="Calibri" w:hAnsi="Calibri" w:cs="Calibri"/>
              </w:rPr>
            </w:rPrChange>
          </w:rPr>
          <w:t xml:space="preserve"> ze skutkiem natychmiastowym, bez wyznaczania terminu dodatkowego,  w przypadku:</w:t>
        </w:r>
      </w:ins>
    </w:p>
    <w:p w14:paraId="1660273A" w14:textId="77777777" w:rsidR="000940E6" w:rsidRPr="001B44C5" w:rsidRDefault="000940E6">
      <w:pPr>
        <w:widowControl/>
        <w:numPr>
          <w:ilvl w:val="1"/>
          <w:numId w:val="108"/>
        </w:numPr>
        <w:autoSpaceDE/>
        <w:autoSpaceDN/>
        <w:spacing w:line="276" w:lineRule="auto"/>
        <w:ind w:left="851" w:hanging="425"/>
        <w:jc w:val="both"/>
        <w:rPr>
          <w:ins w:id="2432" w:author="Sławomir Szałajko" w:date="2022-06-14T13:25:00Z"/>
          <w:rFonts w:asciiTheme="minorHAnsi" w:eastAsia="Calibri" w:hAnsiTheme="minorHAnsi" w:cstheme="minorHAnsi"/>
          <w:rPrChange w:id="2433" w:author="Sławomir Szałajko" w:date="2022-06-15T08:04:00Z">
            <w:rPr>
              <w:ins w:id="2434" w:author="Sławomir Szałajko" w:date="2022-06-14T13:25:00Z"/>
              <w:rFonts w:ascii="Calibri" w:eastAsia="Calibri" w:hAnsi="Calibri" w:cs="Calibri"/>
            </w:rPr>
          </w:rPrChange>
        </w:rPr>
        <w:pPrChange w:id="2435"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36" w:author="Sławomir Szałajko" w:date="2022-06-14T13:25:00Z">
        <w:r w:rsidRPr="001B44C5">
          <w:rPr>
            <w:rFonts w:asciiTheme="minorHAnsi" w:eastAsia="Calibri" w:hAnsiTheme="minorHAnsi" w:cstheme="minorHAnsi"/>
            <w:rPrChange w:id="2437" w:author="Sławomir Szałajko" w:date="2022-06-15T08:04:00Z">
              <w:rPr>
                <w:rFonts w:ascii="Calibri" w:eastAsia="Calibri" w:hAnsi="Calibri" w:cs="Calibri"/>
              </w:rPr>
            </w:rPrChange>
          </w:rPr>
          <w:t>gdy Wykonawca nie wykonuje Umowy lub wykonuje Umowę w sposób sprzeczny z Umową i nie przystępuje do realizacji Umowy lub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upływu terminu oznaczonego wezwaniem;</w:t>
        </w:r>
      </w:ins>
    </w:p>
    <w:p w14:paraId="01CDA1C2" w14:textId="77777777" w:rsidR="000940E6" w:rsidRPr="001B44C5" w:rsidRDefault="000940E6">
      <w:pPr>
        <w:widowControl/>
        <w:numPr>
          <w:ilvl w:val="1"/>
          <w:numId w:val="108"/>
        </w:numPr>
        <w:autoSpaceDE/>
        <w:autoSpaceDN/>
        <w:spacing w:line="276" w:lineRule="auto"/>
        <w:ind w:left="851" w:hanging="425"/>
        <w:jc w:val="both"/>
        <w:rPr>
          <w:ins w:id="2438" w:author="Sławomir Szałajko" w:date="2022-06-14T13:25:00Z"/>
          <w:rFonts w:asciiTheme="minorHAnsi" w:eastAsia="Calibri" w:hAnsiTheme="minorHAnsi" w:cstheme="minorHAnsi"/>
          <w:rPrChange w:id="2439" w:author="Sławomir Szałajko" w:date="2022-06-15T08:04:00Z">
            <w:rPr>
              <w:ins w:id="2440" w:author="Sławomir Szałajko" w:date="2022-06-14T13:25:00Z"/>
              <w:rFonts w:ascii="Calibri" w:eastAsia="Calibri" w:hAnsi="Calibri" w:cs="Calibri"/>
            </w:rPr>
          </w:rPrChange>
        </w:rPr>
        <w:pPrChange w:id="2441"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42" w:author="Sławomir Szałajko" w:date="2022-06-14T13:25:00Z">
        <w:r w:rsidRPr="001B44C5">
          <w:rPr>
            <w:rFonts w:asciiTheme="minorHAnsi" w:eastAsia="Calibri" w:hAnsiTheme="minorHAnsi" w:cstheme="minorHAnsi"/>
            <w:bCs/>
            <w:rPrChange w:id="2443" w:author="Sławomir Szałajko" w:date="2022-06-15T08:04:00Z">
              <w:rPr>
                <w:rFonts w:ascii="Calibri" w:eastAsia="Calibri" w:hAnsi="Calibri" w:cs="Calibri"/>
                <w:bCs/>
              </w:rPr>
            </w:rPrChange>
          </w:rPr>
          <w:t>gdy suma kar umownych, o których mowa w § 6 przekroczy 20 % całkowitego wynagrodzenia brutto, o którym mowa w § 3 ust. 1</w:t>
        </w:r>
        <w:r w:rsidRPr="001B44C5">
          <w:rPr>
            <w:rFonts w:asciiTheme="minorHAnsi" w:eastAsia="Calibri" w:hAnsiTheme="minorHAnsi" w:cstheme="minorHAnsi"/>
            <w:rPrChange w:id="2444" w:author="Sławomir Szałajko" w:date="2022-06-15T08:04:00Z">
              <w:rPr>
                <w:rFonts w:ascii="Calibri" w:eastAsia="Calibri" w:hAnsi="Calibri" w:cs="Calibri"/>
              </w:rPr>
            </w:rPrChange>
          </w:rPr>
          <w:t xml:space="preserve"> - </w:t>
        </w:r>
        <w:r w:rsidRPr="001B44C5">
          <w:rPr>
            <w:rFonts w:asciiTheme="minorHAnsi" w:eastAsia="Calibri" w:hAnsiTheme="minorHAnsi" w:cstheme="minorHAnsi"/>
            <w:bCs/>
            <w:rPrChange w:id="2445" w:author="Sławomir Szałajko" w:date="2022-06-15T08:04:00Z">
              <w:rPr>
                <w:rFonts w:ascii="Calibri" w:eastAsia="Calibri" w:hAnsi="Calibri" w:cs="Calibri"/>
                <w:bCs/>
              </w:rPr>
            </w:rPrChange>
          </w:rPr>
          <w:t>prawo odstąpienia może zostać zrealizowane w terminie 30 dni od dnia, w którym suma kar umownych przekroczy 20% wynagrodzenia brutto określonego w § 3 ust. 1;</w:t>
        </w:r>
      </w:ins>
    </w:p>
    <w:p w14:paraId="48C3401B" w14:textId="77777777" w:rsidR="000940E6" w:rsidRPr="001B44C5" w:rsidRDefault="000940E6">
      <w:pPr>
        <w:widowControl/>
        <w:numPr>
          <w:ilvl w:val="1"/>
          <w:numId w:val="108"/>
        </w:numPr>
        <w:autoSpaceDE/>
        <w:autoSpaceDN/>
        <w:spacing w:line="276" w:lineRule="auto"/>
        <w:ind w:left="851" w:hanging="425"/>
        <w:jc w:val="both"/>
        <w:rPr>
          <w:ins w:id="2446" w:author="Sławomir Szałajko" w:date="2022-06-14T13:25:00Z"/>
          <w:rFonts w:asciiTheme="minorHAnsi" w:eastAsia="Calibri" w:hAnsiTheme="minorHAnsi" w:cstheme="minorHAnsi"/>
          <w:rPrChange w:id="2447" w:author="Sławomir Szałajko" w:date="2022-06-15T08:04:00Z">
            <w:rPr>
              <w:ins w:id="2448" w:author="Sławomir Szałajko" w:date="2022-06-14T13:25:00Z"/>
              <w:rFonts w:ascii="Calibri" w:eastAsia="Calibri" w:hAnsi="Calibri" w:cs="Calibri"/>
            </w:rPr>
          </w:rPrChange>
        </w:rPr>
        <w:pPrChange w:id="2449"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50" w:author="Sławomir Szałajko" w:date="2022-06-14T13:25:00Z">
        <w:r w:rsidRPr="001B44C5">
          <w:rPr>
            <w:rFonts w:asciiTheme="minorHAnsi" w:eastAsia="Calibri" w:hAnsiTheme="minorHAnsi" w:cstheme="minorHAnsi"/>
            <w:rPrChange w:id="2451" w:author="Sławomir Szałajko" w:date="2022-06-15T08:04:00Z">
              <w:rPr>
                <w:rFonts w:ascii="Calibri" w:eastAsia="Calibri" w:hAnsi="Calibri" w:cs="Calibri"/>
              </w:rPr>
            </w:rPrChange>
          </w:rPr>
          <w:t>gdy naruszenie praw osoby trzeciej w związku z realizacją przez Wykonawcę przedmiotu Umowy zostanie stwierdzone prawomocnym wyrokiem sądu powszechnego - prawo odstąpienia może zostać zrealizowane w terminie 30dni od powzięcia przez Zamawiającego informacji o zaistnieniu takiej okoliczności;</w:t>
        </w:r>
      </w:ins>
    </w:p>
    <w:p w14:paraId="057F213C" w14:textId="77777777" w:rsidR="000940E6" w:rsidRPr="001B44C5" w:rsidRDefault="000940E6">
      <w:pPr>
        <w:widowControl/>
        <w:numPr>
          <w:ilvl w:val="1"/>
          <w:numId w:val="108"/>
        </w:numPr>
        <w:autoSpaceDE/>
        <w:autoSpaceDN/>
        <w:spacing w:line="276" w:lineRule="auto"/>
        <w:ind w:left="851" w:hanging="425"/>
        <w:jc w:val="both"/>
        <w:rPr>
          <w:ins w:id="2452" w:author="Sławomir Szałajko" w:date="2022-06-14T13:25:00Z"/>
          <w:rFonts w:asciiTheme="minorHAnsi" w:eastAsia="Calibri" w:hAnsiTheme="minorHAnsi" w:cstheme="minorHAnsi"/>
          <w:rPrChange w:id="2453" w:author="Sławomir Szałajko" w:date="2022-06-15T08:04:00Z">
            <w:rPr>
              <w:ins w:id="2454" w:author="Sławomir Szałajko" w:date="2022-06-14T13:25:00Z"/>
              <w:rFonts w:ascii="Calibri" w:eastAsia="Calibri" w:hAnsi="Calibri" w:cs="Calibri"/>
            </w:rPr>
          </w:rPrChange>
        </w:rPr>
        <w:pPrChange w:id="2455"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56" w:author="Sławomir Szałajko" w:date="2022-06-14T13:25:00Z">
        <w:r w:rsidRPr="001B44C5">
          <w:rPr>
            <w:rFonts w:asciiTheme="minorHAnsi" w:eastAsia="Calibri" w:hAnsiTheme="minorHAnsi" w:cstheme="minorHAnsi"/>
            <w:rPrChange w:id="2457" w:author="Sławomir Szałajko" w:date="2022-06-15T08:04:00Z">
              <w:rPr>
                <w:rFonts w:ascii="Calibri" w:eastAsia="Calibri" w:hAnsi="Calibri" w:cs="Calibri"/>
              </w:rPr>
            </w:rPrChange>
          </w:rPr>
          <w:t>gdy zwłoka w stosunku do godziny przewidzianej na rozpoczęcie szkolenia przekroczy 1 godzinę – w terminie 30 dni od powzięcia przez Zamawiającego informacji o zaistnieniu takiej okoliczności;</w:t>
        </w:r>
      </w:ins>
    </w:p>
    <w:p w14:paraId="792AA19B" w14:textId="77777777" w:rsidR="000940E6" w:rsidRPr="001B44C5" w:rsidRDefault="000940E6">
      <w:pPr>
        <w:widowControl/>
        <w:numPr>
          <w:ilvl w:val="1"/>
          <w:numId w:val="108"/>
        </w:numPr>
        <w:autoSpaceDE/>
        <w:autoSpaceDN/>
        <w:spacing w:line="276" w:lineRule="auto"/>
        <w:ind w:left="851" w:hanging="425"/>
        <w:jc w:val="both"/>
        <w:rPr>
          <w:ins w:id="2458" w:author="Sławomir Szałajko" w:date="2022-06-14T13:25:00Z"/>
          <w:rFonts w:asciiTheme="minorHAnsi" w:eastAsia="Calibri" w:hAnsiTheme="minorHAnsi" w:cstheme="minorHAnsi"/>
          <w:rPrChange w:id="2459" w:author="Sławomir Szałajko" w:date="2022-06-15T08:04:00Z">
            <w:rPr>
              <w:ins w:id="2460" w:author="Sławomir Szałajko" w:date="2022-06-14T13:25:00Z"/>
              <w:rFonts w:ascii="Calibri" w:eastAsia="Calibri" w:hAnsi="Calibri" w:cs="Calibri"/>
            </w:rPr>
          </w:rPrChange>
        </w:rPr>
        <w:pPrChange w:id="2461"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62" w:author="Sławomir Szałajko" w:date="2022-06-14T13:25:00Z">
        <w:r w:rsidRPr="001B44C5">
          <w:rPr>
            <w:rFonts w:asciiTheme="minorHAnsi" w:eastAsia="Calibri" w:hAnsiTheme="minorHAnsi" w:cstheme="minorHAnsi"/>
            <w:rPrChange w:id="2463" w:author="Sławomir Szałajko" w:date="2022-06-15T08:04:00Z">
              <w:rPr>
                <w:rFonts w:ascii="Calibri" w:eastAsia="Calibri" w:hAnsi="Calibri" w:cs="Calibri"/>
              </w:rPr>
            </w:rPrChange>
          </w:rPr>
          <w:t>gdy wystąpi okoliczność wskazana w § 6 ust. 1 pkt 4 (zwłoka przekraczająca 4 dni) - prawo odstąpienia może zostać zrealizowane w terminie 30 dni od upływu 4 dnia zwłoki;</w:t>
        </w:r>
      </w:ins>
    </w:p>
    <w:p w14:paraId="7386BAF4" w14:textId="77777777" w:rsidR="000940E6" w:rsidRPr="001B44C5" w:rsidRDefault="000940E6">
      <w:pPr>
        <w:widowControl/>
        <w:numPr>
          <w:ilvl w:val="1"/>
          <w:numId w:val="108"/>
        </w:numPr>
        <w:autoSpaceDE/>
        <w:autoSpaceDN/>
        <w:spacing w:line="276" w:lineRule="auto"/>
        <w:ind w:left="851" w:hanging="425"/>
        <w:jc w:val="both"/>
        <w:rPr>
          <w:ins w:id="2464" w:author="Sławomir Szałajko" w:date="2022-06-14T13:25:00Z"/>
          <w:rFonts w:asciiTheme="minorHAnsi" w:eastAsia="Calibri" w:hAnsiTheme="minorHAnsi" w:cstheme="minorHAnsi"/>
          <w:rPrChange w:id="2465" w:author="Sławomir Szałajko" w:date="2022-06-15T08:04:00Z">
            <w:rPr>
              <w:ins w:id="2466" w:author="Sławomir Szałajko" w:date="2022-06-14T13:25:00Z"/>
              <w:rFonts w:ascii="Calibri" w:eastAsia="Calibri" w:hAnsi="Calibri" w:cs="Calibri"/>
            </w:rPr>
          </w:rPrChange>
        </w:rPr>
        <w:pPrChange w:id="2467"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68" w:author="Sławomir Szałajko" w:date="2022-06-14T13:25:00Z">
        <w:r w:rsidRPr="001B44C5">
          <w:rPr>
            <w:rFonts w:asciiTheme="minorHAnsi" w:eastAsia="Calibri" w:hAnsiTheme="minorHAnsi" w:cstheme="minorHAnsi"/>
            <w:bCs/>
            <w:rPrChange w:id="2469" w:author="Sławomir Szałajko" w:date="2022-06-15T08:04:00Z">
              <w:rPr>
                <w:rFonts w:ascii="Calibri" w:eastAsia="Calibri" w:hAnsi="Calibri" w:cs="Calibri"/>
                <w:bCs/>
              </w:rPr>
            </w:rPrChange>
          </w:rPr>
          <w:t>jeżeli 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1B44C5">
          <w:rPr>
            <w:rFonts w:asciiTheme="minorHAnsi" w:eastAsia="Calibri" w:hAnsiTheme="minorHAnsi" w:cstheme="minorHAnsi"/>
            <w:rPrChange w:id="2470" w:author="Sławomir Szałajko" w:date="2022-06-15T08:04:00Z">
              <w:rPr>
                <w:rFonts w:ascii="Calibri" w:eastAsia="Calibri" w:hAnsi="Calibri" w:cs="Calibri"/>
              </w:rPr>
            </w:rPrChange>
          </w:rPr>
          <w:t xml:space="preserve"> - </w:t>
        </w:r>
        <w:r w:rsidRPr="001B44C5">
          <w:rPr>
            <w:rFonts w:asciiTheme="minorHAnsi" w:eastAsia="Calibri" w:hAnsiTheme="minorHAnsi" w:cstheme="minorHAnsi"/>
            <w:bCs/>
            <w:rPrChange w:id="2471" w:author="Sławomir Szałajko" w:date="2022-06-15T08:04:00Z">
              <w:rPr>
                <w:rFonts w:ascii="Calibri" w:eastAsia="Calibri" w:hAnsi="Calibri" w:cs="Calibri"/>
                <w:bCs/>
              </w:rPr>
            </w:rPrChange>
          </w:rPr>
          <w:t>prawo odstąpienia może zostać zrealizowane w terminie 30 dni od powzięcia przez Zamawiającego informacji o zaistnieniu takiej okoliczności</w:t>
        </w:r>
        <w:r w:rsidRPr="001B44C5">
          <w:rPr>
            <w:rFonts w:asciiTheme="minorHAnsi" w:eastAsia="Calibri" w:hAnsiTheme="minorHAnsi" w:cstheme="minorHAnsi"/>
            <w:rPrChange w:id="2472" w:author="Sławomir Szałajko" w:date="2022-06-15T08:04:00Z">
              <w:rPr>
                <w:rFonts w:ascii="Calibri" w:eastAsia="Calibri" w:hAnsi="Calibri" w:cs="Calibri"/>
              </w:rPr>
            </w:rPrChange>
          </w:rPr>
          <w:t>;</w:t>
        </w:r>
      </w:ins>
    </w:p>
    <w:p w14:paraId="12BF2864" w14:textId="77777777" w:rsidR="000940E6" w:rsidRPr="001B44C5" w:rsidRDefault="000940E6">
      <w:pPr>
        <w:widowControl/>
        <w:numPr>
          <w:ilvl w:val="1"/>
          <w:numId w:val="108"/>
        </w:numPr>
        <w:autoSpaceDE/>
        <w:autoSpaceDN/>
        <w:spacing w:line="276" w:lineRule="auto"/>
        <w:ind w:left="851" w:hanging="425"/>
        <w:jc w:val="both"/>
        <w:rPr>
          <w:ins w:id="2473" w:author="Sławomir Szałajko" w:date="2022-06-14T13:25:00Z"/>
          <w:rFonts w:asciiTheme="minorHAnsi" w:eastAsia="Calibri" w:hAnsiTheme="minorHAnsi" w:cstheme="minorHAnsi"/>
          <w:rPrChange w:id="2474" w:author="Sławomir Szałajko" w:date="2022-06-15T08:04:00Z">
            <w:rPr>
              <w:ins w:id="2475" w:author="Sławomir Szałajko" w:date="2022-06-14T13:25:00Z"/>
              <w:rFonts w:ascii="Calibri" w:eastAsia="Calibri" w:hAnsi="Calibri" w:cs="Calibri"/>
            </w:rPr>
          </w:rPrChange>
        </w:rPr>
        <w:pPrChange w:id="2476" w:author="Sławomir Szałajko" w:date="2022-06-15T08:06:00Z">
          <w:pPr>
            <w:widowControl/>
            <w:numPr>
              <w:ilvl w:val="1"/>
              <w:numId w:val="108"/>
            </w:numPr>
            <w:autoSpaceDE/>
            <w:autoSpaceDN/>
            <w:spacing w:beforeLines="20" w:before="48" w:afterLines="20" w:after="48" w:line="276" w:lineRule="auto"/>
            <w:ind w:left="851" w:hanging="425"/>
            <w:jc w:val="both"/>
          </w:pPr>
        </w:pPrChange>
      </w:pPr>
      <w:ins w:id="2477" w:author="Sławomir Szałajko" w:date="2022-06-14T13:25:00Z">
        <w:r w:rsidRPr="001B44C5">
          <w:rPr>
            <w:rFonts w:asciiTheme="minorHAnsi" w:eastAsia="Calibri" w:hAnsiTheme="minorHAnsi" w:cstheme="minorHAnsi"/>
            <w:rPrChange w:id="2478" w:author="Sławomir Szałajko" w:date="2022-06-15T08:04:00Z">
              <w:rPr>
                <w:rFonts w:ascii="Calibri" w:eastAsia="Calibri" w:hAnsi="Calibri" w:cs="Calibri"/>
              </w:rPr>
            </w:rPrChange>
          </w:rPr>
          <w:t>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prawo odstąpienia może zostać zrealizowane w terminie 30 dni od dnia powzięcia informacji o zaistnieniu takiej okoliczności.</w:t>
        </w:r>
      </w:ins>
    </w:p>
    <w:p w14:paraId="4A7D40A5" w14:textId="77777777" w:rsidR="000940E6" w:rsidRPr="001B44C5" w:rsidRDefault="000940E6">
      <w:pPr>
        <w:widowControl/>
        <w:numPr>
          <w:ilvl w:val="0"/>
          <w:numId w:val="108"/>
        </w:numPr>
        <w:autoSpaceDE/>
        <w:autoSpaceDN/>
        <w:spacing w:line="276" w:lineRule="auto"/>
        <w:ind w:left="426" w:hanging="426"/>
        <w:jc w:val="both"/>
        <w:rPr>
          <w:ins w:id="2479" w:author="Sławomir Szałajko" w:date="2022-06-14T13:25:00Z"/>
          <w:rFonts w:asciiTheme="minorHAnsi" w:eastAsia="Calibri" w:hAnsiTheme="minorHAnsi" w:cstheme="minorHAnsi"/>
          <w:rPrChange w:id="2480" w:author="Sławomir Szałajko" w:date="2022-06-15T08:04:00Z">
            <w:rPr>
              <w:ins w:id="2481" w:author="Sławomir Szałajko" w:date="2022-06-14T13:25:00Z"/>
              <w:rFonts w:ascii="Calibri" w:eastAsia="Calibri" w:hAnsi="Calibri" w:cs="Calibri"/>
            </w:rPr>
          </w:rPrChange>
        </w:rPr>
        <w:pPrChange w:id="2482" w:author="Sławomir Szałajko" w:date="2022-06-15T08:06:00Z">
          <w:pPr>
            <w:widowControl/>
            <w:numPr>
              <w:numId w:val="108"/>
            </w:numPr>
            <w:autoSpaceDE/>
            <w:autoSpaceDN/>
            <w:spacing w:beforeLines="20" w:before="48" w:afterLines="20" w:after="48" w:line="276" w:lineRule="auto"/>
            <w:ind w:left="426" w:hanging="426"/>
            <w:jc w:val="both"/>
          </w:pPr>
        </w:pPrChange>
      </w:pPr>
      <w:ins w:id="2483" w:author="Sławomir Szałajko" w:date="2022-06-14T13:25:00Z">
        <w:r w:rsidRPr="001B44C5">
          <w:rPr>
            <w:rFonts w:asciiTheme="minorHAnsi" w:eastAsia="Calibri" w:hAnsiTheme="minorHAnsi" w:cstheme="minorHAnsi"/>
            <w:rPrChange w:id="2484" w:author="Sławomir Szałajko" w:date="2022-06-15T08:04:00Z">
              <w:rPr>
                <w:rFonts w:ascii="Calibri" w:eastAsia="Calibri" w:hAnsi="Calibri" w:cs="Calibri"/>
              </w:rPr>
            </w:rPrChange>
          </w:rPr>
          <w:t xml:space="preserve">Częściowe odstąpienie od Umowy wywołuje skutki na przyszłość. </w:t>
        </w:r>
      </w:ins>
    </w:p>
    <w:p w14:paraId="4225DC3F" w14:textId="77777777" w:rsidR="000940E6" w:rsidRPr="001B44C5" w:rsidRDefault="000940E6">
      <w:pPr>
        <w:widowControl/>
        <w:numPr>
          <w:ilvl w:val="0"/>
          <w:numId w:val="108"/>
        </w:numPr>
        <w:autoSpaceDE/>
        <w:autoSpaceDN/>
        <w:spacing w:line="276" w:lineRule="auto"/>
        <w:ind w:left="426" w:hanging="426"/>
        <w:jc w:val="both"/>
        <w:rPr>
          <w:ins w:id="2485" w:author="Sławomir Szałajko" w:date="2022-06-14T13:25:00Z"/>
          <w:rFonts w:asciiTheme="minorHAnsi" w:eastAsia="Calibri" w:hAnsiTheme="minorHAnsi" w:cstheme="minorHAnsi"/>
          <w:rPrChange w:id="2486" w:author="Sławomir Szałajko" w:date="2022-06-15T08:04:00Z">
            <w:rPr>
              <w:ins w:id="2487" w:author="Sławomir Szałajko" w:date="2022-06-14T13:25:00Z"/>
              <w:rFonts w:ascii="Calibri" w:eastAsia="Calibri" w:hAnsi="Calibri" w:cs="Calibri"/>
            </w:rPr>
          </w:rPrChange>
        </w:rPr>
        <w:pPrChange w:id="2488" w:author="Sławomir Szałajko" w:date="2022-06-15T08:06:00Z">
          <w:pPr>
            <w:widowControl/>
            <w:numPr>
              <w:numId w:val="108"/>
            </w:numPr>
            <w:autoSpaceDE/>
            <w:autoSpaceDN/>
            <w:spacing w:beforeLines="20" w:before="48" w:afterLines="20" w:after="48" w:line="276" w:lineRule="auto"/>
            <w:ind w:left="426" w:hanging="426"/>
            <w:jc w:val="both"/>
          </w:pPr>
        </w:pPrChange>
      </w:pPr>
      <w:ins w:id="2489" w:author="Sławomir Szałajko" w:date="2022-06-14T13:25:00Z">
        <w:r w:rsidRPr="001B44C5">
          <w:rPr>
            <w:rFonts w:asciiTheme="minorHAnsi" w:eastAsia="Calibri" w:hAnsiTheme="minorHAnsi" w:cstheme="minorHAnsi"/>
            <w:rPrChange w:id="2490" w:author="Sławomir Szałajko" w:date="2022-06-15T08:04:00Z">
              <w:rPr>
                <w:rFonts w:ascii="Calibri" w:eastAsia="Calibri" w:hAnsi="Calibri" w:cs="Calibri"/>
              </w:rPr>
            </w:rPrChange>
          </w:rPr>
          <w:t xml:space="preserve">Wskazane w ust. 1 prawo odstąpienia od Umowy nie wyłącza możliwości wypowiedzenia Umowy na mocy przepisu art. 746 ustawy z dnia 23 kwietnia 1964 r. Kodeks cywilny (Dz. U. 2020 r. poz. 1740 z </w:t>
        </w:r>
        <w:proofErr w:type="spellStart"/>
        <w:r w:rsidRPr="001B44C5">
          <w:rPr>
            <w:rFonts w:asciiTheme="minorHAnsi" w:eastAsia="Calibri" w:hAnsiTheme="minorHAnsi" w:cstheme="minorHAnsi"/>
            <w:rPrChange w:id="2491" w:author="Sławomir Szałajko" w:date="2022-06-15T08:04:00Z">
              <w:rPr>
                <w:rFonts w:ascii="Calibri" w:eastAsia="Calibri" w:hAnsi="Calibri" w:cs="Calibri"/>
              </w:rPr>
            </w:rPrChange>
          </w:rPr>
          <w:t>późn</w:t>
        </w:r>
        <w:proofErr w:type="spellEnd"/>
        <w:r w:rsidRPr="001B44C5">
          <w:rPr>
            <w:rFonts w:asciiTheme="minorHAnsi" w:eastAsia="Calibri" w:hAnsiTheme="minorHAnsi" w:cstheme="minorHAnsi"/>
            <w:rPrChange w:id="2492" w:author="Sławomir Szałajko" w:date="2022-06-15T08:04:00Z">
              <w:rPr>
                <w:rFonts w:ascii="Calibri" w:eastAsia="Calibri" w:hAnsi="Calibri" w:cs="Calibri"/>
              </w:rPr>
            </w:rPrChange>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3 ust. 7 lub rażący brak współpracy Zamawiającego z Wykonawcą uniemożliwiający należyte wykonanie Umowy przez Wykonawcę.  </w:t>
        </w:r>
      </w:ins>
    </w:p>
    <w:p w14:paraId="417F42B7" w14:textId="77777777" w:rsidR="000940E6" w:rsidRPr="001B44C5" w:rsidRDefault="000940E6">
      <w:pPr>
        <w:widowControl/>
        <w:numPr>
          <w:ilvl w:val="0"/>
          <w:numId w:val="108"/>
        </w:numPr>
        <w:autoSpaceDE/>
        <w:autoSpaceDN/>
        <w:spacing w:line="276" w:lineRule="auto"/>
        <w:ind w:left="426" w:hanging="426"/>
        <w:jc w:val="both"/>
        <w:rPr>
          <w:ins w:id="2493" w:author="Sławomir Szałajko" w:date="2022-06-14T13:25:00Z"/>
          <w:rFonts w:asciiTheme="minorHAnsi" w:eastAsia="Calibri" w:hAnsiTheme="minorHAnsi" w:cstheme="minorHAnsi"/>
          <w:rPrChange w:id="2494" w:author="Sławomir Szałajko" w:date="2022-06-15T08:04:00Z">
            <w:rPr>
              <w:ins w:id="2495" w:author="Sławomir Szałajko" w:date="2022-06-14T13:25:00Z"/>
              <w:rFonts w:ascii="Calibri" w:eastAsia="Calibri" w:hAnsi="Calibri" w:cs="Calibri"/>
            </w:rPr>
          </w:rPrChange>
        </w:rPr>
        <w:pPrChange w:id="2496" w:author="Sławomir Szałajko" w:date="2022-06-15T08:06:00Z">
          <w:pPr>
            <w:widowControl/>
            <w:numPr>
              <w:numId w:val="108"/>
            </w:numPr>
            <w:autoSpaceDE/>
            <w:autoSpaceDN/>
            <w:spacing w:beforeLines="20" w:before="48" w:afterLines="20" w:after="48" w:line="276" w:lineRule="auto"/>
            <w:ind w:left="426" w:hanging="426"/>
            <w:jc w:val="both"/>
          </w:pPr>
        </w:pPrChange>
      </w:pPr>
      <w:ins w:id="2497" w:author="Sławomir Szałajko" w:date="2022-06-14T13:25:00Z">
        <w:r w:rsidRPr="001B44C5">
          <w:rPr>
            <w:rFonts w:asciiTheme="minorHAnsi" w:eastAsia="Calibri" w:hAnsiTheme="minorHAnsi" w:cstheme="minorHAnsi"/>
            <w:rPrChange w:id="2498" w:author="Sławomir Szałajko" w:date="2022-06-15T08:04:00Z">
              <w:rPr>
                <w:rFonts w:ascii="Calibri" w:eastAsia="Calibri" w:hAnsi="Calibri" w:cs="Calibri"/>
              </w:rPr>
            </w:rPrChange>
          </w:rPr>
          <w:t>Oświadczenie o odstąpieniu lub wypowiedzeniu Umowy winno zostać złożone w formie pisemnej lub dokumentowej, przy czym za formę dokumentową Strony uznają email z podpisem złożonym w sposób określony w przepisie art. 77</w:t>
        </w:r>
        <w:r w:rsidRPr="001B44C5">
          <w:rPr>
            <w:rFonts w:asciiTheme="minorHAnsi" w:eastAsia="Calibri" w:hAnsiTheme="minorHAnsi" w:cstheme="minorHAnsi"/>
            <w:vertAlign w:val="superscript"/>
            <w:rPrChange w:id="2499" w:author="Sławomir Szałajko" w:date="2022-06-15T08:04:00Z">
              <w:rPr>
                <w:rFonts w:ascii="Calibri" w:eastAsia="Calibri" w:hAnsi="Calibri" w:cs="Calibri"/>
                <w:vertAlign w:val="superscript"/>
              </w:rPr>
            </w:rPrChange>
          </w:rPr>
          <w:t xml:space="preserve">1 </w:t>
        </w:r>
        <w:r w:rsidRPr="001B44C5">
          <w:rPr>
            <w:rFonts w:asciiTheme="minorHAnsi" w:eastAsia="Calibri" w:hAnsiTheme="minorHAnsi" w:cstheme="minorHAnsi"/>
            <w:rPrChange w:id="2500" w:author="Sławomir Szałajko" w:date="2022-06-15T08:04:00Z">
              <w:rPr>
                <w:rFonts w:ascii="Calibri" w:eastAsia="Calibri" w:hAnsi="Calibri" w:cs="Calibri"/>
              </w:rPr>
            </w:rPrChange>
          </w:rPr>
          <w:t xml:space="preserve">ustawy z dnia 23 kwietnia 1964 r. Kodeks cywilny (Dz. U. 2020 r. poz. 1740 z </w:t>
        </w:r>
        <w:proofErr w:type="spellStart"/>
        <w:r w:rsidRPr="001B44C5">
          <w:rPr>
            <w:rFonts w:asciiTheme="minorHAnsi" w:eastAsia="Calibri" w:hAnsiTheme="minorHAnsi" w:cstheme="minorHAnsi"/>
            <w:rPrChange w:id="2501" w:author="Sławomir Szałajko" w:date="2022-06-15T08:04:00Z">
              <w:rPr>
                <w:rFonts w:ascii="Calibri" w:eastAsia="Calibri" w:hAnsi="Calibri" w:cs="Calibri"/>
              </w:rPr>
            </w:rPrChange>
          </w:rPr>
          <w:t>późn</w:t>
        </w:r>
        <w:proofErr w:type="spellEnd"/>
        <w:r w:rsidRPr="001B44C5">
          <w:rPr>
            <w:rFonts w:asciiTheme="minorHAnsi" w:eastAsia="Calibri" w:hAnsiTheme="minorHAnsi" w:cstheme="minorHAnsi"/>
            <w:rPrChange w:id="2502" w:author="Sławomir Szałajko" w:date="2022-06-15T08:04:00Z">
              <w:rPr>
                <w:rFonts w:ascii="Calibri" w:eastAsia="Calibri" w:hAnsi="Calibri" w:cs="Calibri"/>
              </w:rPr>
            </w:rPrChange>
          </w:rPr>
          <w:t xml:space="preserve">. zm.). </w:t>
        </w:r>
      </w:ins>
    </w:p>
    <w:p w14:paraId="4A2F3A8D" w14:textId="77777777" w:rsidR="000940E6" w:rsidRPr="001B44C5" w:rsidRDefault="000940E6">
      <w:pPr>
        <w:widowControl/>
        <w:autoSpaceDE/>
        <w:autoSpaceDN/>
        <w:spacing w:line="276" w:lineRule="auto"/>
        <w:ind w:left="426"/>
        <w:jc w:val="both"/>
        <w:rPr>
          <w:ins w:id="2503" w:author="Sławomir Szałajko" w:date="2022-06-14T13:25:00Z"/>
          <w:rFonts w:asciiTheme="minorHAnsi" w:eastAsia="Calibri" w:hAnsiTheme="minorHAnsi" w:cstheme="minorHAnsi"/>
          <w:rPrChange w:id="2504" w:author="Sławomir Szałajko" w:date="2022-06-15T08:04:00Z">
            <w:rPr>
              <w:ins w:id="2505" w:author="Sławomir Szałajko" w:date="2022-06-14T13:25:00Z"/>
              <w:rFonts w:ascii="Calibri" w:eastAsia="Calibri" w:hAnsi="Calibri" w:cs="Calibri"/>
            </w:rPr>
          </w:rPrChange>
        </w:rPr>
        <w:pPrChange w:id="2506" w:author="Sławomir Szałajko" w:date="2022-06-15T08:06:00Z">
          <w:pPr>
            <w:widowControl/>
            <w:autoSpaceDE/>
            <w:autoSpaceDN/>
            <w:spacing w:beforeLines="20" w:before="48" w:afterLines="20" w:after="48" w:line="276" w:lineRule="auto"/>
            <w:ind w:left="426"/>
            <w:jc w:val="both"/>
          </w:pPr>
        </w:pPrChange>
      </w:pPr>
    </w:p>
    <w:p w14:paraId="10E6056C" w14:textId="77777777" w:rsidR="000940E6" w:rsidRPr="001B44C5" w:rsidRDefault="000940E6">
      <w:pPr>
        <w:widowControl/>
        <w:autoSpaceDE/>
        <w:autoSpaceDN/>
        <w:adjustRightInd w:val="0"/>
        <w:spacing w:line="276" w:lineRule="auto"/>
        <w:jc w:val="center"/>
        <w:rPr>
          <w:ins w:id="2507" w:author="Sławomir Szałajko" w:date="2022-06-14T13:25:00Z"/>
          <w:rFonts w:asciiTheme="minorHAnsi" w:eastAsia="Calibri" w:hAnsiTheme="minorHAnsi" w:cstheme="minorHAnsi"/>
          <w:b/>
          <w:bCs/>
          <w:rPrChange w:id="2508" w:author="Sławomir Szałajko" w:date="2022-06-15T08:04:00Z">
            <w:rPr>
              <w:ins w:id="2509" w:author="Sławomir Szałajko" w:date="2022-06-14T13:25:00Z"/>
              <w:rFonts w:ascii="Calibri" w:eastAsia="Calibri" w:hAnsi="Calibri" w:cs="Calibri"/>
              <w:b/>
              <w:bCs/>
            </w:rPr>
          </w:rPrChange>
        </w:rPr>
        <w:pPrChange w:id="2510" w:author="Sławomir Szałajko" w:date="2022-06-15T08:06:00Z">
          <w:pPr>
            <w:widowControl/>
            <w:autoSpaceDE/>
            <w:autoSpaceDN/>
            <w:adjustRightInd w:val="0"/>
            <w:spacing w:beforeLines="20" w:before="48" w:afterLines="20" w:after="48" w:line="276" w:lineRule="auto"/>
            <w:jc w:val="center"/>
          </w:pPr>
        </w:pPrChange>
      </w:pPr>
      <w:ins w:id="2511" w:author="Sławomir Szałajko" w:date="2022-06-14T13:25:00Z">
        <w:r w:rsidRPr="001B44C5">
          <w:rPr>
            <w:rFonts w:asciiTheme="minorHAnsi" w:eastAsia="Calibri" w:hAnsiTheme="minorHAnsi" w:cstheme="minorHAnsi"/>
            <w:b/>
            <w:bCs/>
            <w:rPrChange w:id="2512" w:author="Sławomir Szałajko" w:date="2022-06-15T08:04:00Z">
              <w:rPr>
                <w:rFonts w:ascii="Calibri" w:eastAsia="Calibri" w:hAnsi="Calibri" w:cs="Calibri"/>
                <w:b/>
                <w:bCs/>
              </w:rPr>
            </w:rPrChange>
          </w:rPr>
          <w:t>§ 8</w:t>
        </w:r>
      </w:ins>
    </w:p>
    <w:p w14:paraId="636ABDAC" w14:textId="77777777" w:rsidR="000940E6" w:rsidRPr="001B44C5" w:rsidRDefault="000940E6">
      <w:pPr>
        <w:widowControl/>
        <w:numPr>
          <w:ilvl w:val="0"/>
          <w:numId w:val="109"/>
        </w:numPr>
        <w:tabs>
          <w:tab w:val="num" w:pos="426"/>
        </w:tabs>
        <w:autoSpaceDE/>
        <w:autoSpaceDN/>
        <w:spacing w:line="276" w:lineRule="auto"/>
        <w:ind w:left="426"/>
        <w:jc w:val="both"/>
        <w:rPr>
          <w:ins w:id="2513" w:author="Sławomir Szałajko" w:date="2022-06-14T13:25:00Z"/>
          <w:rFonts w:asciiTheme="minorHAnsi" w:eastAsia="Arial Unicode MS" w:hAnsiTheme="minorHAnsi" w:cstheme="minorHAnsi"/>
          <w:kern w:val="2"/>
          <w:lang w:bidi="pl-PL"/>
          <w:rPrChange w:id="2514" w:author="Sławomir Szałajko" w:date="2022-06-15T08:04:00Z">
            <w:rPr>
              <w:ins w:id="2515" w:author="Sławomir Szałajko" w:date="2022-06-14T13:25:00Z"/>
              <w:rFonts w:ascii="Calibri" w:eastAsia="Arial Unicode MS" w:hAnsi="Calibri" w:cs="Calibri"/>
              <w:kern w:val="2"/>
              <w:lang w:bidi="pl-PL"/>
            </w:rPr>
          </w:rPrChange>
        </w:rPr>
        <w:pPrChange w:id="2516" w:author="Sławomir Szałajko" w:date="2022-06-15T08:06:00Z">
          <w:pPr>
            <w:widowControl/>
            <w:numPr>
              <w:numId w:val="109"/>
            </w:numPr>
            <w:tabs>
              <w:tab w:val="num" w:pos="284"/>
              <w:tab w:val="num" w:pos="426"/>
            </w:tabs>
            <w:autoSpaceDE/>
            <w:autoSpaceDN/>
            <w:spacing w:beforeLines="20" w:before="48" w:afterLines="20" w:after="48" w:line="276" w:lineRule="auto"/>
            <w:ind w:left="426" w:hanging="284"/>
            <w:jc w:val="both"/>
          </w:pPr>
        </w:pPrChange>
      </w:pPr>
      <w:ins w:id="2517" w:author="Sławomir Szałajko" w:date="2022-06-14T13:25:00Z">
        <w:r w:rsidRPr="001B44C5">
          <w:rPr>
            <w:rFonts w:asciiTheme="minorHAnsi" w:eastAsia="Arial Unicode MS" w:hAnsiTheme="minorHAnsi" w:cstheme="minorHAnsi"/>
            <w:kern w:val="2"/>
            <w:lang w:eastAsia="pl-PL" w:bidi="pl-PL"/>
            <w:rPrChange w:id="2518" w:author="Sławomir Szałajko" w:date="2022-06-15T08:04:00Z">
              <w:rPr>
                <w:rFonts w:ascii="Calibri" w:eastAsia="Arial Unicode MS" w:hAnsi="Calibri" w:cs="Calibri"/>
                <w:kern w:val="2"/>
                <w:lang w:eastAsia="pl-PL" w:bidi="pl-PL"/>
              </w:rPr>
            </w:rPrChange>
          </w:rPr>
          <w:t xml:space="preserve">Wszelkie zmiany Umowy wymagają zachowania formy pisemnej pod rygorem nieważności z wyjątkiem § 1 ust. 4.  </w:t>
        </w:r>
      </w:ins>
    </w:p>
    <w:p w14:paraId="10FB6D98" w14:textId="77777777" w:rsidR="000940E6" w:rsidRPr="001B44C5" w:rsidRDefault="000940E6">
      <w:pPr>
        <w:widowControl/>
        <w:numPr>
          <w:ilvl w:val="0"/>
          <w:numId w:val="109"/>
        </w:numPr>
        <w:tabs>
          <w:tab w:val="num" w:pos="426"/>
        </w:tabs>
        <w:autoSpaceDE/>
        <w:autoSpaceDN/>
        <w:spacing w:line="276" w:lineRule="auto"/>
        <w:ind w:left="426"/>
        <w:jc w:val="both"/>
        <w:rPr>
          <w:ins w:id="2519" w:author="Sławomir Szałajko" w:date="2022-06-14T13:25:00Z"/>
          <w:rFonts w:asciiTheme="minorHAnsi" w:eastAsia="Arial Unicode MS" w:hAnsiTheme="minorHAnsi" w:cstheme="minorHAnsi"/>
          <w:kern w:val="2"/>
          <w:rPrChange w:id="2520" w:author="Sławomir Szałajko" w:date="2022-06-15T08:04:00Z">
            <w:rPr>
              <w:ins w:id="2521" w:author="Sławomir Szałajko" w:date="2022-06-14T13:25:00Z"/>
              <w:rFonts w:ascii="Calibri" w:eastAsia="Arial Unicode MS" w:hAnsi="Calibri" w:cs="Calibri"/>
              <w:kern w:val="2"/>
            </w:rPr>
          </w:rPrChange>
        </w:rPr>
        <w:pPrChange w:id="2522" w:author="Sławomir Szałajko" w:date="2022-06-15T08:06:00Z">
          <w:pPr>
            <w:widowControl/>
            <w:numPr>
              <w:numId w:val="109"/>
            </w:numPr>
            <w:tabs>
              <w:tab w:val="num" w:pos="284"/>
              <w:tab w:val="num" w:pos="426"/>
            </w:tabs>
            <w:autoSpaceDE/>
            <w:autoSpaceDN/>
            <w:spacing w:beforeLines="20" w:before="48" w:afterLines="20" w:after="48" w:line="276" w:lineRule="auto"/>
            <w:ind w:left="426" w:hanging="284"/>
            <w:jc w:val="both"/>
          </w:pPr>
        </w:pPrChange>
      </w:pPr>
      <w:ins w:id="2523" w:author="Sławomir Szałajko" w:date="2022-06-14T13:25:00Z">
        <w:r w:rsidRPr="001B44C5">
          <w:rPr>
            <w:rFonts w:asciiTheme="minorHAnsi" w:eastAsia="Arial Unicode MS" w:hAnsiTheme="minorHAnsi" w:cstheme="minorHAnsi"/>
            <w:kern w:val="2"/>
            <w:rPrChange w:id="2524" w:author="Sławomir Szałajko" w:date="2022-06-15T08:04:00Z">
              <w:rPr>
                <w:rFonts w:ascii="Calibri" w:eastAsia="Arial Unicode MS" w:hAnsi="Calibri" w:cs="Calibri"/>
                <w:kern w:val="2"/>
              </w:rPr>
            </w:rPrChange>
          </w:rPr>
          <w:t xml:space="preserve">Działając na podstawie przepisu art. 455 ust. 1 pkt 1 ustawy </w:t>
        </w:r>
        <w:proofErr w:type="spellStart"/>
        <w:r w:rsidRPr="001B44C5">
          <w:rPr>
            <w:rFonts w:asciiTheme="minorHAnsi" w:eastAsia="Arial Unicode MS" w:hAnsiTheme="minorHAnsi" w:cstheme="minorHAnsi"/>
            <w:kern w:val="2"/>
            <w:rPrChange w:id="2525" w:author="Sławomir Szałajko" w:date="2022-06-15T08:04:00Z">
              <w:rPr>
                <w:rFonts w:ascii="Calibri" w:eastAsia="Arial Unicode MS" w:hAnsi="Calibri" w:cs="Calibri"/>
                <w:kern w:val="2"/>
              </w:rPr>
            </w:rPrChange>
          </w:rPr>
          <w:t>Pzp</w:t>
        </w:r>
        <w:proofErr w:type="spellEnd"/>
        <w:r w:rsidRPr="001B44C5">
          <w:rPr>
            <w:rFonts w:asciiTheme="minorHAnsi" w:eastAsia="Arial Unicode MS" w:hAnsiTheme="minorHAnsi" w:cstheme="minorHAnsi"/>
            <w:kern w:val="2"/>
            <w:rPrChange w:id="2526" w:author="Sławomir Szałajko" w:date="2022-06-15T08:04:00Z">
              <w:rPr>
                <w:rFonts w:ascii="Calibri" w:eastAsia="Arial Unicode MS" w:hAnsi="Calibri" w:cs="Calibri"/>
                <w:kern w:val="2"/>
              </w:rPr>
            </w:rPrChange>
          </w:rPr>
          <w:t xml:space="preserve"> Zamawiający przewiduje możliwość zmiany Umowy w przypadku:</w:t>
        </w:r>
      </w:ins>
    </w:p>
    <w:p w14:paraId="18A8083C" w14:textId="77777777" w:rsidR="000940E6" w:rsidRPr="001B44C5" w:rsidRDefault="000940E6">
      <w:pPr>
        <w:widowControl/>
        <w:numPr>
          <w:ilvl w:val="0"/>
          <w:numId w:val="110"/>
        </w:numPr>
        <w:autoSpaceDE/>
        <w:autoSpaceDN/>
        <w:spacing w:line="276" w:lineRule="auto"/>
        <w:ind w:left="851" w:hanging="425"/>
        <w:jc w:val="both"/>
        <w:rPr>
          <w:ins w:id="2527" w:author="Sławomir Szałajko" w:date="2022-06-14T13:25:00Z"/>
          <w:rFonts w:asciiTheme="minorHAnsi" w:eastAsia="Arial Unicode MS" w:hAnsiTheme="minorHAnsi" w:cstheme="minorHAnsi"/>
          <w:kern w:val="2"/>
          <w:rPrChange w:id="2528" w:author="Sławomir Szałajko" w:date="2022-06-15T08:04:00Z">
            <w:rPr>
              <w:ins w:id="2529" w:author="Sławomir Szałajko" w:date="2022-06-14T13:25:00Z"/>
              <w:rFonts w:ascii="Calibri" w:eastAsia="Arial Unicode MS" w:hAnsi="Calibri" w:cs="Calibri"/>
              <w:kern w:val="2"/>
            </w:rPr>
          </w:rPrChange>
        </w:rPr>
        <w:pPrChange w:id="2530" w:author="Sławomir Szałajko" w:date="2022-06-15T08:06:00Z">
          <w:pPr>
            <w:widowControl/>
            <w:numPr>
              <w:numId w:val="110"/>
            </w:numPr>
            <w:autoSpaceDE/>
            <w:autoSpaceDN/>
            <w:spacing w:beforeLines="20" w:before="48" w:afterLines="20" w:after="48" w:line="276" w:lineRule="auto"/>
            <w:ind w:left="851" w:hanging="425"/>
            <w:jc w:val="both"/>
          </w:pPr>
        </w:pPrChange>
      </w:pPr>
      <w:ins w:id="2531" w:author="Sławomir Szałajko" w:date="2022-06-14T13:25:00Z">
        <w:r w:rsidRPr="001B44C5">
          <w:rPr>
            <w:rFonts w:asciiTheme="minorHAnsi" w:eastAsia="Arial Unicode MS" w:hAnsiTheme="minorHAnsi" w:cstheme="minorHAnsi"/>
            <w:kern w:val="2"/>
            <w:rPrChange w:id="2532" w:author="Sławomir Szałajko" w:date="2022-06-15T08:04:00Z">
              <w:rPr>
                <w:rFonts w:ascii="Calibri" w:eastAsia="Arial Unicode MS" w:hAnsi="Calibri" w:cs="Calibri"/>
                <w:kern w:val="2"/>
              </w:rPr>
            </w:rPrChange>
          </w:rPr>
          <w:t xml:space="preserve">zmiany przepisów prawa </w:t>
        </w:r>
        <w:r w:rsidRPr="001B44C5">
          <w:rPr>
            <w:rFonts w:asciiTheme="minorHAnsi" w:eastAsia="Arial Unicode MS" w:hAnsiTheme="minorHAnsi" w:cstheme="minorHAnsi"/>
            <w:rPrChange w:id="2533" w:author="Sławomir Szałajko" w:date="2022-06-15T08:04:00Z">
              <w:rPr>
                <w:rFonts w:ascii="Calibri" w:eastAsia="Arial Unicode MS" w:hAnsi="Calibri" w:cs="Calibri"/>
              </w:rPr>
            </w:rPrChange>
          </w:rPr>
          <w:t xml:space="preserve">w tym prawa </w:t>
        </w:r>
        <w:r w:rsidRPr="001B44C5">
          <w:rPr>
            <w:rFonts w:asciiTheme="minorHAnsi" w:eastAsia="Arial Unicode MS" w:hAnsiTheme="minorHAnsi" w:cstheme="minorHAnsi"/>
            <w:kern w:val="2"/>
            <w:rPrChange w:id="2534" w:author="Sławomir Szałajko" w:date="2022-06-15T08:04:00Z">
              <w:rPr>
                <w:rFonts w:ascii="Calibri" w:eastAsia="Arial Unicode MS" w:hAnsi="Calibri" w:cs="Calibri"/>
                <w:kern w:val="2"/>
              </w:rPr>
            </w:rPrChange>
          </w:rPr>
          <w:t>wspólnotowego</w:t>
        </w:r>
        <w:r w:rsidRPr="001B44C5">
          <w:rPr>
            <w:rFonts w:asciiTheme="minorHAnsi" w:eastAsia="Arial Unicode MS" w:hAnsiTheme="minorHAnsi" w:cstheme="minorHAnsi"/>
            <w:rPrChange w:id="2535" w:author="Sławomir Szałajko" w:date="2022-06-15T08:04:00Z">
              <w:rPr>
                <w:rFonts w:ascii="Calibri" w:eastAsia="Arial Unicode MS" w:hAnsi="Calibri" w:cs="Calibri"/>
              </w:rPr>
            </w:rPrChange>
          </w:rPr>
          <w:t xml:space="preserve"> lub </w:t>
        </w:r>
        <w:r w:rsidRPr="001B44C5">
          <w:rPr>
            <w:rFonts w:asciiTheme="minorHAnsi" w:eastAsia="Arial Unicode MS" w:hAnsiTheme="minorHAnsi" w:cstheme="minorHAnsi"/>
            <w:kern w:val="2"/>
            <w:rPrChange w:id="2536" w:author="Sławomir Szałajko" w:date="2022-06-15T08:04:00Z">
              <w:rPr>
                <w:rFonts w:ascii="Calibri" w:eastAsia="Arial Unicode MS" w:hAnsi="Calibri" w:cs="Calibri"/>
                <w:kern w:val="2"/>
              </w:rPr>
            </w:rPrChange>
          </w:rPr>
          <w:t>zmian</w:t>
        </w:r>
        <w:r w:rsidRPr="001B44C5">
          <w:rPr>
            <w:rFonts w:asciiTheme="minorHAnsi" w:eastAsia="Arial Unicode MS" w:hAnsiTheme="minorHAnsi" w:cstheme="minorHAnsi"/>
            <w:rPrChange w:id="2537" w:author="Sławomir Szałajko" w:date="2022-06-15T08:04:00Z">
              <w:rPr>
                <w:rFonts w:ascii="Calibri" w:eastAsia="Arial Unicode MS" w:hAnsi="Calibri" w:cs="Calibri"/>
              </w:rPr>
            </w:rPrChange>
          </w:rPr>
          <w:t>y</w:t>
        </w:r>
        <w:r w:rsidRPr="001B44C5">
          <w:rPr>
            <w:rFonts w:asciiTheme="minorHAnsi" w:eastAsia="Arial Unicode MS" w:hAnsiTheme="minorHAnsi" w:cstheme="minorHAnsi"/>
            <w:kern w:val="2"/>
            <w:rPrChange w:id="2538" w:author="Sławomir Szałajko" w:date="2022-06-15T08:04:00Z">
              <w:rPr>
                <w:rFonts w:ascii="Calibri" w:eastAsia="Arial Unicode MS" w:hAnsi="Calibri" w:cs="Calibri"/>
                <w:kern w:val="2"/>
              </w:rPr>
            </w:rPrChange>
          </w:rPr>
          <w:t xml:space="preserve"> zakresu </w:t>
        </w:r>
        <w:r w:rsidRPr="001B44C5">
          <w:rPr>
            <w:rFonts w:asciiTheme="minorHAnsi" w:eastAsia="Arial Unicode MS" w:hAnsiTheme="minorHAnsi" w:cstheme="minorHAnsi"/>
            <w:rPrChange w:id="2539" w:author="Sławomir Szałajko" w:date="2022-06-15T08:04:00Z">
              <w:rPr>
                <w:rFonts w:ascii="Calibri" w:eastAsia="Arial Unicode MS" w:hAnsi="Calibri" w:cs="Calibri"/>
              </w:rPr>
            </w:rPrChange>
          </w:rPr>
          <w:t>lub</w:t>
        </w:r>
        <w:r w:rsidRPr="001B44C5">
          <w:rPr>
            <w:rFonts w:asciiTheme="minorHAnsi" w:eastAsia="Arial Unicode MS" w:hAnsiTheme="minorHAnsi" w:cstheme="minorHAnsi"/>
            <w:kern w:val="2"/>
            <w:rPrChange w:id="2540" w:author="Sławomir Szałajko" w:date="2022-06-15T08:04:00Z">
              <w:rPr>
                <w:rFonts w:ascii="Calibri" w:eastAsia="Arial Unicode MS" w:hAnsi="Calibri" w:cs="Calibri"/>
                <w:kern w:val="2"/>
              </w:rPr>
            </w:rPrChange>
          </w:rPr>
          <w:t xml:space="preserve"> struktury </w:t>
        </w:r>
        <w:r w:rsidRPr="001B44C5">
          <w:rPr>
            <w:rFonts w:asciiTheme="minorHAnsi" w:eastAsia="Arial Unicode MS" w:hAnsiTheme="minorHAnsi" w:cstheme="minorHAnsi"/>
            <w:rPrChange w:id="2541" w:author="Sławomir Szałajko" w:date="2022-06-15T08:04:00Z">
              <w:rPr>
                <w:rFonts w:ascii="Calibri" w:eastAsia="Arial Unicode MS" w:hAnsi="Calibri" w:cs="Calibri"/>
              </w:rPr>
            </w:rPrChange>
          </w:rPr>
          <w:t>Programu, które to zmiany mają bezpośredni wpływ na realizację przedmiotu Umowy w ten sposób, że czynią wykonanie Umowy na dotychczasowych zasadach niecelowym, niezgodnym z wymaganiami – zakres zmiany: zmiana polegać będzie na dostosowaniu Umowy do obowiązujących przepisów prawa lub zakresu / struktury Programu</w:t>
        </w:r>
        <w:r w:rsidRPr="001B44C5">
          <w:rPr>
            <w:rFonts w:asciiTheme="minorHAnsi" w:eastAsia="Arial Unicode MS" w:hAnsiTheme="minorHAnsi" w:cstheme="minorHAnsi"/>
            <w:kern w:val="2"/>
            <w:rPrChange w:id="2542" w:author="Sławomir Szałajko" w:date="2022-06-15T08:04:00Z">
              <w:rPr>
                <w:rFonts w:ascii="Calibri" w:eastAsia="Arial Unicode MS" w:hAnsi="Calibri" w:cs="Calibri"/>
                <w:kern w:val="2"/>
              </w:rPr>
            </w:rPrChange>
          </w:rPr>
          <w:t>;</w:t>
        </w:r>
      </w:ins>
    </w:p>
    <w:p w14:paraId="01509920" w14:textId="77777777" w:rsidR="000940E6" w:rsidRPr="001B44C5" w:rsidRDefault="000940E6">
      <w:pPr>
        <w:widowControl/>
        <w:numPr>
          <w:ilvl w:val="0"/>
          <w:numId w:val="110"/>
        </w:numPr>
        <w:autoSpaceDE/>
        <w:autoSpaceDN/>
        <w:spacing w:line="276" w:lineRule="auto"/>
        <w:ind w:left="851" w:hanging="425"/>
        <w:jc w:val="both"/>
        <w:rPr>
          <w:ins w:id="2543" w:author="Sławomir Szałajko" w:date="2022-06-14T13:25:00Z"/>
          <w:rFonts w:asciiTheme="minorHAnsi" w:eastAsia="Arial Unicode MS" w:hAnsiTheme="minorHAnsi" w:cstheme="minorHAnsi"/>
          <w:kern w:val="2"/>
          <w:rPrChange w:id="2544" w:author="Sławomir Szałajko" w:date="2022-06-15T08:04:00Z">
            <w:rPr>
              <w:ins w:id="2545" w:author="Sławomir Szałajko" w:date="2022-06-14T13:25:00Z"/>
              <w:rFonts w:ascii="Calibri" w:eastAsia="Arial Unicode MS" w:hAnsi="Calibri" w:cs="Calibri"/>
              <w:kern w:val="2"/>
            </w:rPr>
          </w:rPrChange>
        </w:rPr>
        <w:pPrChange w:id="2546" w:author="Sławomir Szałajko" w:date="2022-06-15T08:06:00Z">
          <w:pPr>
            <w:widowControl/>
            <w:numPr>
              <w:numId w:val="110"/>
            </w:numPr>
            <w:autoSpaceDE/>
            <w:autoSpaceDN/>
            <w:spacing w:beforeLines="20" w:before="48" w:afterLines="20" w:after="48" w:line="276" w:lineRule="auto"/>
            <w:ind w:left="851" w:hanging="425"/>
            <w:jc w:val="both"/>
          </w:pPr>
        </w:pPrChange>
      </w:pPr>
      <w:ins w:id="2547" w:author="Sławomir Szałajko" w:date="2022-06-14T13:25:00Z">
        <w:r w:rsidRPr="001B44C5">
          <w:rPr>
            <w:rFonts w:asciiTheme="minorHAnsi" w:eastAsia="Arial Unicode MS" w:hAnsiTheme="minorHAnsi" w:cstheme="minorHAnsi"/>
            <w:kern w:val="2"/>
            <w:rPrChange w:id="2548" w:author="Sławomir Szałajko" w:date="2022-06-15T08:04:00Z">
              <w:rPr>
                <w:rFonts w:ascii="Calibri" w:eastAsia="Arial Unicode MS" w:hAnsi="Calibri" w:cs="Calibri"/>
                <w:kern w:val="2"/>
              </w:rPr>
            </w:rPrChange>
          </w:rPr>
          <w:t>zmiany przepisów prawa w zakresie dotyczącym stawki podatku VAT – zakres zmiany: w przypadku zmiany stawki podatku VAT wynagrodzenie netto określone w § 4 ust. 1 pozostanie bez zmian, zmianie ulegnie wartość wynagrodzenia brutto.</w:t>
        </w:r>
      </w:ins>
    </w:p>
    <w:p w14:paraId="0C0F245D" w14:textId="77777777" w:rsidR="000940E6" w:rsidRPr="001B44C5" w:rsidRDefault="000940E6">
      <w:pPr>
        <w:widowControl/>
        <w:numPr>
          <w:ilvl w:val="0"/>
          <w:numId w:val="110"/>
        </w:numPr>
        <w:autoSpaceDE/>
        <w:autoSpaceDN/>
        <w:spacing w:line="276" w:lineRule="auto"/>
        <w:ind w:left="851" w:hanging="425"/>
        <w:jc w:val="both"/>
        <w:rPr>
          <w:ins w:id="2549" w:author="Sławomir Szałajko" w:date="2022-06-14T13:25:00Z"/>
          <w:rFonts w:asciiTheme="minorHAnsi" w:eastAsia="Arial Unicode MS" w:hAnsiTheme="minorHAnsi" w:cstheme="minorHAnsi"/>
          <w:kern w:val="2"/>
          <w:rPrChange w:id="2550" w:author="Sławomir Szałajko" w:date="2022-06-15T08:04:00Z">
            <w:rPr>
              <w:ins w:id="2551" w:author="Sławomir Szałajko" w:date="2022-06-14T13:25:00Z"/>
              <w:rFonts w:ascii="Calibri" w:eastAsia="Arial Unicode MS" w:hAnsi="Calibri" w:cs="Calibri"/>
              <w:kern w:val="2"/>
            </w:rPr>
          </w:rPrChange>
        </w:rPr>
        <w:pPrChange w:id="2552" w:author="Sławomir Szałajko" w:date="2022-06-15T08:06:00Z">
          <w:pPr>
            <w:widowControl/>
            <w:numPr>
              <w:numId w:val="110"/>
            </w:numPr>
            <w:autoSpaceDE/>
            <w:autoSpaceDN/>
            <w:spacing w:beforeLines="20" w:before="48" w:afterLines="20" w:after="48" w:line="276" w:lineRule="auto"/>
            <w:ind w:left="851" w:hanging="425"/>
            <w:jc w:val="both"/>
          </w:pPr>
        </w:pPrChange>
      </w:pPr>
      <w:ins w:id="2553" w:author="Sławomir Szałajko" w:date="2022-06-14T13:25:00Z">
        <w:r w:rsidRPr="001B44C5">
          <w:rPr>
            <w:rFonts w:asciiTheme="minorHAnsi" w:eastAsia="Arial Unicode MS" w:hAnsiTheme="minorHAnsi" w:cstheme="minorHAnsi"/>
            <w:kern w:val="2"/>
            <w:rPrChange w:id="2554" w:author="Sławomir Szałajko" w:date="2022-06-15T08:04:00Z">
              <w:rPr>
                <w:rFonts w:ascii="Calibri" w:eastAsia="Arial Unicode MS" w:hAnsi="Calibri" w:cs="Calibri"/>
                <w:kern w:val="2"/>
              </w:rPr>
            </w:rPrChange>
          </w:rPr>
          <w:t>gdy konieczność wprowadzenia zmian będzie następstwem zmian organizacyjnych po stronie Zamawiającego, w tym w szczególności w jego strukturze organizacyjnej, jeżeli nieujęcie zmian w Umowie skutkowałoby tym, że wykonanie Umowy byłoby niecelowe – zakres zmiany: zmiana polegać będzie na dostosowaniu Umowy do zmian organizacyjnych po stronie Zamawiającego;</w:t>
        </w:r>
      </w:ins>
    </w:p>
    <w:p w14:paraId="3BF2BF0E" w14:textId="77777777" w:rsidR="000940E6" w:rsidRPr="001B44C5" w:rsidRDefault="000940E6">
      <w:pPr>
        <w:widowControl/>
        <w:numPr>
          <w:ilvl w:val="0"/>
          <w:numId w:val="110"/>
        </w:numPr>
        <w:autoSpaceDE/>
        <w:autoSpaceDN/>
        <w:spacing w:line="276" w:lineRule="auto"/>
        <w:ind w:left="851" w:hanging="425"/>
        <w:jc w:val="both"/>
        <w:rPr>
          <w:ins w:id="2555" w:author="Sławomir Szałajko" w:date="2022-06-14T13:25:00Z"/>
          <w:rFonts w:asciiTheme="minorHAnsi" w:eastAsia="Arial Unicode MS" w:hAnsiTheme="minorHAnsi" w:cstheme="minorHAnsi"/>
          <w:kern w:val="2"/>
          <w:rPrChange w:id="2556" w:author="Sławomir Szałajko" w:date="2022-06-15T08:04:00Z">
            <w:rPr>
              <w:ins w:id="2557" w:author="Sławomir Szałajko" w:date="2022-06-14T13:25:00Z"/>
              <w:rFonts w:ascii="Calibri" w:eastAsia="Arial Unicode MS" w:hAnsi="Calibri" w:cs="Calibri"/>
              <w:kern w:val="2"/>
            </w:rPr>
          </w:rPrChange>
        </w:rPr>
        <w:pPrChange w:id="2558" w:author="Sławomir Szałajko" w:date="2022-06-15T08:06:00Z">
          <w:pPr>
            <w:widowControl/>
            <w:numPr>
              <w:numId w:val="110"/>
            </w:numPr>
            <w:autoSpaceDE/>
            <w:autoSpaceDN/>
            <w:spacing w:beforeLines="20" w:before="48" w:afterLines="20" w:after="48" w:line="276" w:lineRule="auto"/>
            <w:ind w:left="851" w:hanging="425"/>
            <w:jc w:val="both"/>
          </w:pPr>
        </w:pPrChange>
      </w:pPr>
      <w:ins w:id="2559" w:author="Sławomir Szałajko" w:date="2022-06-14T13:25:00Z">
        <w:r w:rsidRPr="001B44C5">
          <w:rPr>
            <w:rFonts w:asciiTheme="minorHAnsi" w:eastAsia="Arial Unicode MS" w:hAnsiTheme="minorHAnsi" w:cstheme="minorHAnsi"/>
            <w:kern w:val="2"/>
            <w:rPrChange w:id="2560" w:author="Sławomir Szałajko" w:date="2022-06-15T08:04:00Z">
              <w:rPr>
                <w:rFonts w:ascii="Calibri" w:eastAsia="Arial Unicode MS" w:hAnsi="Calibri" w:cs="Calibri"/>
                <w:kern w:val="2"/>
              </w:rPr>
            </w:rPrChange>
          </w:rPr>
          <w:t>gdy wynikną rozbieżności lub niejasności w Umowie, których nie można będzie usunąć w inny sposób, a zmiana będzie umożliwiać usunięcie rozbieżności i doprecyzowanie Umowy w celu jednoznacznej interpretacji jej postanowień – zakres zmiany: zmiana polegać będzie na wyeliminowaniu rozbieżności i jednoznacznym sprecyzowaniu zapisów Umowy wywołujących wątpliwości pomiędzy Stronami;</w:t>
        </w:r>
      </w:ins>
    </w:p>
    <w:p w14:paraId="6A985510" w14:textId="77777777" w:rsidR="000940E6" w:rsidRPr="001B44C5" w:rsidRDefault="000940E6">
      <w:pPr>
        <w:widowControl/>
        <w:numPr>
          <w:ilvl w:val="0"/>
          <w:numId w:val="110"/>
        </w:numPr>
        <w:autoSpaceDE/>
        <w:autoSpaceDN/>
        <w:spacing w:line="276" w:lineRule="auto"/>
        <w:ind w:left="851" w:hanging="425"/>
        <w:jc w:val="both"/>
        <w:rPr>
          <w:ins w:id="2561" w:author="Sławomir Szałajko" w:date="2022-06-14T13:25:00Z"/>
          <w:rFonts w:asciiTheme="minorHAnsi" w:eastAsia="Calibri" w:hAnsiTheme="minorHAnsi" w:cstheme="minorHAnsi"/>
          <w:bCs/>
          <w:rPrChange w:id="2562" w:author="Sławomir Szałajko" w:date="2022-06-15T08:04:00Z">
            <w:rPr>
              <w:ins w:id="2563" w:author="Sławomir Szałajko" w:date="2022-06-14T13:25:00Z"/>
              <w:rFonts w:ascii="Calibri" w:eastAsia="Calibri" w:hAnsi="Calibri" w:cs="Calibri"/>
              <w:bCs/>
            </w:rPr>
          </w:rPrChange>
        </w:rPr>
        <w:pPrChange w:id="2564" w:author="Sławomir Szałajko" w:date="2022-06-15T08:06:00Z">
          <w:pPr>
            <w:widowControl/>
            <w:numPr>
              <w:numId w:val="110"/>
            </w:numPr>
            <w:autoSpaceDE/>
            <w:autoSpaceDN/>
            <w:spacing w:beforeLines="20" w:before="48" w:afterLines="20" w:after="48" w:line="276" w:lineRule="auto"/>
            <w:ind w:left="851" w:hanging="425"/>
            <w:jc w:val="both"/>
          </w:pPr>
        </w:pPrChange>
      </w:pPr>
      <w:ins w:id="2565" w:author="Sławomir Szałajko" w:date="2022-06-14T13:25:00Z">
        <w:r w:rsidRPr="001B44C5">
          <w:rPr>
            <w:rFonts w:asciiTheme="minorHAnsi" w:eastAsia="Arial Unicode MS" w:hAnsiTheme="minorHAnsi" w:cstheme="minorHAnsi"/>
            <w:kern w:val="2"/>
            <w:rPrChange w:id="2566" w:author="Sławomir Szałajko" w:date="2022-06-15T08:04:00Z">
              <w:rPr>
                <w:rFonts w:ascii="Calibri" w:eastAsia="Arial Unicode MS" w:hAnsi="Calibri" w:cs="Calibri"/>
                <w:kern w:val="2"/>
              </w:rPr>
            </w:rPrChange>
          </w:rPr>
          <w:t xml:space="preserve">wystąpienia siły wyższej. </w:t>
        </w:r>
      </w:ins>
    </w:p>
    <w:p w14:paraId="71042837" w14:textId="77777777" w:rsidR="000940E6" w:rsidRPr="001B44C5" w:rsidRDefault="000940E6">
      <w:pPr>
        <w:widowControl/>
        <w:numPr>
          <w:ilvl w:val="0"/>
          <w:numId w:val="111"/>
        </w:numPr>
        <w:autoSpaceDE/>
        <w:autoSpaceDN/>
        <w:spacing w:line="276" w:lineRule="auto"/>
        <w:ind w:left="450"/>
        <w:jc w:val="both"/>
        <w:rPr>
          <w:ins w:id="2567" w:author="Sławomir Szałajko" w:date="2022-06-14T13:25:00Z"/>
          <w:rFonts w:asciiTheme="minorHAnsi" w:eastAsia="Calibri" w:hAnsiTheme="minorHAnsi" w:cstheme="minorHAnsi"/>
          <w:rPrChange w:id="2568" w:author="Sławomir Szałajko" w:date="2022-06-15T08:04:00Z">
            <w:rPr>
              <w:ins w:id="2569" w:author="Sławomir Szałajko" w:date="2022-06-14T13:25:00Z"/>
              <w:rFonts w:ascii="Calibri" w:eastAsia="Calibri" w:hAnsi="Calibri" w:cs="Calibri"/>
            </w:rPr>
          </w:rPrChange>
        </w:rPr>
        <w:pPrChange w:id="2570" w:author="Sławomir Szałajko" w:date="2022-06-15T08:06:00Z">
          <w:pPr>
            <w:widowControl/>
            <w:numPr>
              <w:numId w:val="111"/>
            </w:numPr>
            <w:tabs>
              <w:tab w:val="num" w:pos="0"/>
            </w:tabs>
            <w:autoSpaceDE/>
            <w:autoSpaceDN/>
            <w:spacing w:beforeLines="20" w:before="48" w:afterLines="20" w:after="48" w:line="276" w:lineRule="auto"/>
            <w:ind w:left="450" w:hanging="360"/>
            <w:jc w:val="both"/>
          </w:pPr>
        </w:pPrChange>
      </w:pPr>
      <w:ins w:id="2571" w:author="Sławomir Szałajko" w:date="2022-06-14T13:25:00Z">
        <w:r w:rsidRPr="001B44C5">
          <w:rPr>
            <w:rFonts w:asciiTheme="minorHAnsi" w:eastAsia="Calibri" w:hAnsiTheme="minorHAnsi" w:cstheme="minorHAnsi"/>
            <w:rPrChange w:id="2572" w:author="Sławomir Szałajko" w:date="2022-06-15T08:04:00Z">
              <w:rPr>
                <w:rFonts w:ascii="Calibri" w:eastAsia="Calibri" w:hAnsi="Calibri" w:cs="Calibri"/>
              </w:rPr>
            </w:rPrChange>
          </w:rPr>
          <w:t xml:space="preserve">Poza wskazanym ust. 2 zakresem zmian Umowy, zakres zmian, w przypadku wystąpienia przesłanek opisanych w ust. 2, dotyczyć może również: </w:t>
        </w:r>
      </w:ins>
    </w:p>
    <w:p w14:paraId="4787CB47" w14:textId="77777777" w:rsidR="000940E6" w:rsidRPr="001B44C5" w:rsidRDefault="000940E6">
      <w:pPr>
        <w:widowControl/>
        <w:numPr>
          <w:ilvl w:val="1"/>
          <w:numId w:val="108"/>
        </w:numPr>
        <w:autoSpaceDE/>
        <w:autoSpaceDN/>
        <w:spacing w:line="276" w:lineRule="auto"/>
        <w:ind w:left="810"/>
        <w:jc w:val="both"/>
        <w:rPr>
          <w:ins w:id="2573" w:author="Sławomir Szałajko" w:date="2022-06-14T13:25:00Z"/>
          <w:rFonts w:asciiTheme="minorHAnsi" w:eastAsia="Calibri" w:hAnsiTheme="minorHAnsi" w:cstheme="minorHAnsi"/>
          <w:rPrChange w:id="2574" w:author="Sławomir Szałajko" w:date="2022-06-15T08:04:00Z">
            <w:rPr>
              <w:ins w:id="2575" w:author="Sławomir Szałajko" w:date="2022-06-14T13:25:00Z"/>
              <w:rFonts w:ascii="Calibri" w:eastAsia="Calibri" w:hAnsi="Calibri" w:cs="Calibri"/>
            </w:rPr>
          </w:rPrChange>
        </w:rPr>
        <w:pPrChange w:id="2576" w:author="Sławomir Szałajko" w:date="2022-06-15T08:06:00Z">
          <w:pPr>
            <w:widowControl/>
            <w:numPr>
              <w:ilvl w:val="1"/>
              <w:numId w:val="108"/>
            </w:numPr>
            <w:autoSpaceDE/>
            <w:autoSpaceDN/>
            <w:spacing w:beforeLines="20" w:before="48" w:afterLines="20" w:after="48" w:line="276" w:lineRule="auto"/>
            <w:ind w:left="810" w:hanging="360"/>
            <w:jc w:val="both"/>
          </w:pPr>
        </w:pPrChange>
      </w:pPr>
      <w:ins w:id="2577" w:author="Sławomir Szałajko" w:date="2022-06-14T13:25:00Z">
        <w:r w:rsidRPr="001B44C5">
          <w:rPr>
            <w:rFonts w:asciiTheme="minorHAnsi" w:eastAsia="Calibri" w:hAnsiTheme="minorHAnsi" w:cstheme="minorHAnsi"/>
            <w:rPrChange w:id="2578" w:author="Sławomir Szałajko" w:date="2022-06-15T08:04:00Z">
              <w:rPr>
                <w:rFonts w:ascii="Calibri" w:eastAsia="Calibri" w:hAnsi="Calibri" w:cs="Calibri"/>
              </w:rPr>
            </w:rPrChange>
          </w:rPr>
          <w:t xml:space="preserve">terminu wykonania usługi, o którym mowa w § 2 ust. 1, który może być wydłużony, jednak nie dłużej niż o 1 miesiąc; </w:t>
        </w:r>
      </w:ins>
    </w:p>
    <w:p w14:paraId="3F8E4207" w14:textId="77777777" w:rsidR="000940E6" w:rsidRPr="001B44C5" w:rsidRDefault="000940E6">
      <w:pPr>
        <w:widowControl/>
        <w:numPr>
          <w:ilvl w:val="1"/>
          <w:numId w:val="108"/>
        </w:numPr>
        <w:autoSpaceDE/>
        <w:autoSpaceDN/>
        <w:spacing w:line="276" w:lineRule="auto"/>
        <w:ind w:left="810"/>
        <w:jc w:val="both"/>
        <w:rPr>
          <w:ins w:id="2579" w:author="Sławomir Szałajko" w:date="2022-06-14T13:25:00Z"/>
          <w:rFonts w:asciiTheme="minorHAnsi" w:eastAsia="Calibri" w:hAnsiTheme="minorHAnsi" w:cstheme="minorHAnsi"/>
          <w:rPrChange w:id="2580" w:author="Sławomir Szałajko" w:date="2022-06-15T08:04:00Z">
            <w:rPr>
              <w:ins w:id="2581" w:author="Sławomir Szałajko" w:date="2022-06-14T13:25:00Z"/>
              <w:rFonts w:ascii="Calibri" w:eastAsia="Calibri" w:hAnsi="Calibri" w:cs="Calibri"/>
            </w:rPr>
          </w:rPrChange>
        </w:rPr>
        <w:pPrChange w:id="2582" w:author="Sławomir Szałajko" w:date="2022-06-15T08:06:00Z">
          <w:pPr>
            <w:widowControl/>
            <w:numPr>
              <w:ilvl w:val="1"/>
              <w:numId w:val="108"/>
            </w:numPr>
            <w:autoSpaceDE/>
            <w:autoSpaceDN/>
            <w:spacing w:beforeLines="20" w:before="48" w:afterLines="20" w:after="48" w:line="276" w:lineRule="auto"/>
            <w:ind w:left="810" w:hanging="360"/>
            <w:jc w:val="both"/>
          </w:pPr>
        </w:pPrChange>
      </w:pPr>
      <w:ins w:id="2583" w:author="Sławomir Szałajko" w:date="2022-06-14T13:25:00Z">
        <w:r w:rsidRPr="001B44C5">
          <w:rPr>
            <w:rFonts w:asciiTheme="minorHAnsi" w:eastAsia="Calibri" w:hAnsiTheme="minorHAnsi" w:cstheme="minorHAnsi"/>
            <w:rPrChange w:id="2584" w:author="Sławomir Szałajko" w:date="2022-06-15T08:04:00Z">
              <w:rPr>
                <w:rFonts w:ascii="Calibri" w:eastAsia="Calibri" w:hAnsi="Calibri" w:cs="Calibri"/>
              </w:rPr>
            </w:rPrChange>
          </w:rPr>
          <w:t xml:space="preserve">wynagrodzenia, które może być zwiększone jednak nie więcej niż o 10 % pierwotnej wartości umowy netto określonym w § 3 ust. 1 (ograniczenie nie dotyczy przesłanki opisanej w ust. 2 pkt 2). </w:t>
        </w:r>
      </w:ins>
    </w:p>
    <w:p w14:paraId="29F18A33" w14:textId="42B6F2A7" w:rsidR="000940E6" w:rsidRDefault="000940E6">
      <w:pPr>
        <w:widowControl/>
        <w:numPr>
          <w:ilvl w:val="0"/>
          <w:numId w:val="108"/>
        </w:numPr>
        <w:autoSpaceDE/>
        <w:autoSpaceDN/>
        <w:spacing w:line="276" w:lineRule="auto"/>
        <w:ind w:left="450" w:hanging="450"/>
        <w:jc w:val="both"/>
        <w:rPr>
          <w:ins w:id="2585" w:author="Sławomir Szałajko" w:date="2022-06-15T08:05:00Z"/>
          <w:rFonts w:asciiTheme="minorHAnsi" w:eastAsia="Calibri" w:hAnsiTheme="minorHAnsi" w:cstheme="minorHAnsi"/>
        </w:rPr>
        <w:pPrChange w:id="2586" w:author="Sławomir Szałajko" w:date="2022-06-15T08:06:00Z">
          <w:pPr>
            <w:widowControl/>
            <w:numPr>
              <w:numId w:val="108"/>
            </w:numPr>
            <w:autoSpaceDE/>
            <w:autoSpaceDN/>
            <w:spacing w:beforeLines="20" w:before="48" w:afterLines="20" w:after="48" w:line="276" w:lineRule="auto"/>
            <w:ind w:left="450" w:hanging="450"/>
            <w:jc w:val="both"/>
          </w:pPr>
        </w:pPrChange>
      </w:pPr>
      <w:ins w:id="2587" w:author="Sławomir Szałajko" w:date="2022-06-14T13:25:00Z">
        <w:r w:rsidRPr="001B44C5">
          <w:rPr>
            <w:rFonts w:asciiTheme="minorHAnsi" w:eastAsia="Calibri" w:hAnsiTheme="minorHAnsi" w:cstheme="minorHAnsi"/>
            <w:rPrChange w:id="2588" w:author="Sławomir Szałajko" w:date="2022-06-15T08:04:00Z">
              <w:rPr>
                <w:rFonts w:ascii="Calibri" w:eastAsia="Calibri" w:hAnsi="Calibri" w:cs="Calibri"/>
              </w:rPr>
            </w:rPrChange>
          </w:rPr>
          <w:t xml:space="preserve">Warunkiem wprowadzenia zmiany jest wystąpienie okoliczności, o których mowa w ust. 2 lub w przepisie art. 455 ust. 1 – 4 ustawy </w:t>
        </w:r>
        <w:proofErr w:type="spellStart"/>
        <w:r w:rsidRPr="001B44C5">
          <w:rPr>
            <w:rFonts w:asciiTheme="minorHAnsi" w:eastAsia="Calibri" w:hAnsiTheme="minorHAnsi" w:cstheme="minorHAnsi"/>
            <w:rPrChange w:id="2589" w:author="Sławomir Szałajko" w:date="2022-06-15T08:04:00Z">
              <w:rPr>
                <w:rFonts w:ascii="Calibri" w:eastAsia="Calibri" w:hAnsi="Calibri" w:cs="Calibri"/>
              </w:rPr>
            </w:rPrChange>
          </w:rPr>
          <w:t>Pzp</w:t>
        </w:r>
        <w:proofErr w:type="spellEnd"/>
        <w:r w:rsidRPr="001B44C5">
          <w:rPr>
            <w:rFonts w:asciiTheme="minorHAnsi" w:eastAsia="Calibri" w:hAnsiTheme="minorHAnsi" w:cstheme="minorHAnsi"/>
            <w:rPrChange w:id="2590" w:author="Sławomir Szałajko" w:date="2022-06-15T08:04:00Z">
              <w:rPr>
                <w:rFonts w:ascii="Calibri" w:eastAsia="Calibri" w:hAnsi="Calibri" w:cs="Calibri"/>
              </w:rPr>
            </w:rPrChange>
          </w:rPr>
          <w:t>.</w:t>
        </w:r>
      </w:ins>
    </w:p>
    <w:p w14:paraId="7F87C0EA" w14:textId="77777777" w:rsidR="004456C2" w:rsidRPr="009A3A6B" w:rsidRDefault="004456C2" w:rsidP="009A3A6B">
      <w:pPr>
        <w:widowControl/>
        <w:autoSpaceDE/>
        <w:autoSpaceDN/>
        <w:spacing w:line="276" w:lineRule="auto"/>
        <w:ind w:left="450"/>
        <w:jc w:val="both"/>
        <w:rPr>
          <w:ins w:id="2591" w:author="Sławomir Szałajko" w:date="2022-06-14T13:25:00Z"/>
          <w:rFonts w:asciiTheme="minorHAnsi" w:eastAsia="Calibri" w:hAnsiTheme="minorHAnsi" w:cstheme="minorHAnsi"/>
        </w:rPr>
      </w:pPr>
    </w:p>
    <w:p w14:paraId="324F895D" w14:textId="77777777" w:rsidR="000940E6" w:rsidRPr="009A3A6B" w:rsidRDefault="000940E6" w:rsidP="009A3A6B">
      <w:pPr>
        <w:widowControl/>
        <w:adjustRightInd w:val="0"/>
        <w:spacing w:line="276" w:lineRule="auto"/>
        <w:jc w:val="center"/>
        <w:rPr>
          <w:ins w:id="2592" w:author="Sławomir Szałajko" w:date="2022-06-14T13:25:00Z"/>
          <w:rFonts w:asciiTheme="minorHAnsi" w:hAnsiTheme="minorHAnsi" w:cstheme="minorHAnsi"/>
          <w:b/>
          <w:bCs/>
          <w:lang w:eastAsia="pl-PL"/>
        </w:rPr>
      </w:pPr>
      <w:ins w:id="2593" w:author="Sławomir Szałajko" w:date="2022-06-14T13:25:00Z">
        <w:r w:rsidRPr="009A3A6B">
          <w:rPr>
            <w:rFonts w:asciiTheme="minorHAnsi" w:hAnsiTheme="minorHAnsi" w:cstheme="minorHAnsi"/>
            <w:b/>
            <w:bCs/>
            <w:lang w:eastAsia="pl-PL"/>
          </w:rPr>
          <w:t>§ 9</w:t>
        </w:r>
      </w:ins>
    </w:p>
    <w:p w14:paraId="30558F86" w14:textId="77777777" w:rsidR="000940E6" w:rsidRPr="009A3A6B" w:rsidRDefault="000940E6" w:rsidP="004456C2">
      <w:pPr>
        <w:widowControl/>
        <w:shd w:val="clear" w:color="auto" w:fill="FFFFFF"/>
        <w:autoSpaceDE/>
        <w:autoSpaceDN/>
        <w:spacing w:line="276" w:lineRule="auto"/>
        <w:ind w:left="450"/>
        <w:jc w:val="both"/>
        <w:rPr>
          <w:ins w:id="2594" w:author="Sławomir Szałajko" w:date="2022-06-14T13:25:00Z"/>
          <w:rFonts w:asciiTheme="minorHAnsi" w:eastAsia="Calibri" w:hAnsiTheme="minorHAnsi" w:cstheme="minorHAnsi"/>
          <w:bdr w:val="none" w:sz="0" w:space="0" w:color="auto" w:frame="1"/>
        </w:rPr>
      </w:pPr>
      <w:ins w:id="2595" w:author="Sławomir Szałajko" w:date="2022-06-14T13:25:00Z">
        <w:r w:rsidRPr="009A3A6B">
          <w:rPr>
            <w:rFonts w:asciiTheme="minorHAnsi" w:eastAsia="Calibri" w:hAnsiTheme="minorHAnsi" w:cstheme="minorHAnsi"/>
            <w:bdr w:val="none" w:sz="0" w:space="0" w:color="auto" w:frame="1"/>
          </w:rPr>
          <w:t>Wykonawca zobowiązuje się do wykonywania obowiązków, jakie ciążą na Zamawiającym zgodnie z ogólnym rozporządzeniem o ochronie danych osobowych (RODO), ustawą o ochronie danych osobowych, przepisów prawa powszechnie obowiązującego dotyczącego ochrony danych osobowych, jako na administratorze danych osobowych.</w:t>
        </w:r>
      </w:ins>
    </w:p>
    <w:p w14:paraId="27FA9F30" w14:textId="77777777" w:rsidR="000940E6" w:rsidRPr="009A3A6B" w:rsidRDefault="000940E6" w:rsidP="009A3A6B">
      <w:pPr>
        <w:widowControl/>
        <w:adjustRightInd w:val="0"/>
        <w:spacing w:line="276" w:lineRule="auto"/>
        <w:jc w:val="center"/>
        <w:rPr>
          <w:ins w:id="2596" w:author="Sławomir Szałajko" w:date="2022-06-14T13:25:00Z"/>
          <w:rFonts w:asciiTheme="minorHAnsi" w:hAnsiTheme="minorHAnsi" w:cstheme="minorHAnsi"/>
          <w:b/>
          <w:bCs/>
          <w:lang w:eastAsia="pl-PL"/>
        </w:rPr>
      </w:pPr>
    </w:p>
    <w:p w14:paraId="54B9C728" w14:textId="77777777" w:rsidR="000940E6" w:rsidRPr="009A3A6B" w:rsidRDefault="000940E6" w:rsidP="009A3A6B">
      <w:pPr>
        <w:widowControl/>
        <w:autoSpaceDE/>
        <w:autoSpaceDN/>
        <w:spacing w:line="276" w:lineRule="auto"/>
        <w:jc w:val="center"/>
        <w:rPr>
          <w:ins w:id="2597" w:author="Sławomir Szałajko" w:date="2022-06-14T13:25:00Z"/>
          <w:rFonts w:asciiTheme="minorHAnsi" w:eastAsia="Calibri" w:hAnsiTheme="minorHAnsi" w:cstheme="minorHAnsi"/>
          <w:b/>
          <w:bCs/>
        </w:rPr>
      </w:pPr>
      <w:ins w:id="2598" w:author="Sławomir Szałajko" w:date="2022-06-14T13:25:00Z">
        <w:r w:rsidRPr="009A3A6B">
          <w:rPr>
            <w:rFonts w:asciiTheme="minorHAnsi" w:eastAsia="Calibri" w:hAnsiTheme="minorHAnsi" w:cstheme="minorHAnsi"/>
            <w:b/>
            <w:bCs/>
          </w:rPr>
          <w:t>§ 10</w:t>
        </w:r>
      </w:ins>
    </w:p>
    <w:p w14:paraId="761A37BF"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599" w:author="Sławomir Szałajko" w:date="2022-06-14T13:25:00Z"/>
          <w:rFonts w:asciiTheme="minorHAnsi" w:eastAsia="Calibri" w:hAnsiTheme="minorHAnsi" w:cstheme="minorHAnsi"/>
        </w:rPr>
      </w:pPr>
      <w:ins w:id="2600" w:author="Sławomir Szałajko" w:date="2022-06-14T13:25:00Z">
        <w:r w:rsidRPr="009A3A6B">
          <w:rPr>
            <w:rFonts w:asciiTheme="minorHAnsi" w:eastAsia="Calibri" w:hAnsiTheme="minorHAnsi" w:cstheme="minorHAnsi"/>
          </w:rPr>
          <w:t xml:space="preserve">O ile w ramach Umowy Wykonawca wytworzy utwór w rozumieniu ustawy z dnia 4 lutego 1994 r. o prawie autorskim i prawach pokrewnych (Dz. U. 2021 r. poz. 1062 z </w:t>
        </w:r>
        <w:proofErr w:type="spellStart"/>
        <w:r w:rsidRPr="009A3A6B">
          <w:rPr>
            <w:rFonts w:asciiTheme="minorHAnsi" w:eastAsia="Calibri" w:hAnsiTheme="minorHAnsi" w:cstheme="minorHAnsi"/>
          </w:rPr>
          <w:t>późn</w:t>
        </w:r>
        <w:proofErr w:type="spellEnd"/>
        <w:r w:rsidRPr="009A3A6B">
          <w:rPr>
            <w:rFonts w:asciiTheme="minorHAnsi" w:eastAsia="Calibri" w:hAnsiTheme="minorHAnsi" w:cstheme="minorHAnsi"/>
          </w:rPr>
          <w:t>. zm.), z chwilą podpisania przez Zamawiającego protokołu odbioru przedmiotu Umowy, w ramach wynagrodzenia określonego w § 4 ust. 1, przenosi na Zamawiającego autorskie prawa majątkowe do utworu uprawniające do nieograniczonego rozporządzania i korzystanie z niego bez żadnych ograniczeń na terytorium Rzeczypospolitej Polskiej i poza jej granicami, przez czas nieoznaczony, na polach eksploatacji obejmujących:</w:t>
        </w:r>
      </w:ins>
    </w:p>
    <w:p w14:paraId="66D9A201"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01" w:author="Sławomir Szałajko" w:date="2022-06-14T13:25:00Z"/>
          <w:rFonts w:asciiTheme="minorHAnsi" w:eastAsia="Calibri" w:hAnsiTheme="minorHAnsi" w:cstheme="minorHAnsi"/>
        </w:rPr>
      </w:pPr>
      <w:ins w:id="2602" w:author="Sławomir Szałajko" w:date="2022-06-14T13:25:00Z">
        <w:r w:rsidRPr="009A3A6B">
          <w:rPr>
            <w:rFonts w:asciiTheme="minorHAnsi" w:eastAsia="Calibri" w:hAnsiTheme="minorHAnsi" w:cstheme="minorHAnsi"/>
          </w:rPr>
          <w:t>utrwalenie na jakimkolwiek nośniku, w szczególności na: nośnikach video, taśmie światłoczułej, magnetycznej, dyskach komputerowych, wszystkich typach nośników przeznaczonych do zapisu cyfrowego oraz na nośnikach przeznaczonych do utrwalania druku (jak papier);</w:t>
        </w:r>
      </w:ins>
    </w:p>
    <w:p w14:paraId="4628F7E0"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03" w:author="Sławomir Szałajko" w:date="2022-06-14T13:25:00Z"/>
          <w:rFonts w:asciiTheme="minorHAnsi" w:eastAsia="Calibri" w:hAnsiTheme="minorHAnsi" w:cstheme="minorHAnsi"/>
        </w:rPr>
      </w:pPr>
      <w:ins w:id="2604" w:author="Sławomir Szałajko" w:date="2022-06-14T13:25:00Z">
        <w:r w:rsidRPr="009A3A6B">
          <w:rPr>
            <w:rFonts w:asciiTheme="minorHAnsi" w:eastAsia="Calibri" w:hAnsiTheme="minorHAnsi" w:cstheme="minorHAnsi"/>
          </w:rPr>
          <w:t>zwielokrotnienie jakąkolwiek techniką w tym: techniką magnetyczną na kasetach video, dyskach audiowizualnych, techniką światłoczułą i cyfrową, techniką zapisu komputerowego na wszystkich rodzajach nośników dostosowanych do tej formy zapisu, wytwarzanie określoną techniką egzemplarzy utworu, w tym techniką drukarską, reprograficzną, zapisu magnetycznego oraz techniką cyfrową; niezależnie od formatu i nośnika;</w:t>
        </w:r>
      </w:ins>
    </w:p>
    <w:p w14:paraId="2CBA1B5A"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05" w:author="Sławomir Szałajko" w:date="2022-06-14T13:25:00Z"/>
          <w:rFonts w:asciiTheme="minorHAnsi" w:eastAsia="Calibri" w:hAnsiTheme="minorHAnsi" w:cstheme="minorHAnsi"/>
        </w:rPr>
      </w:pPr>
      <w:ins w:id="2606" w:author="Sławomir Szałajko" w:date="2022-06-14T13:25:00Z">
        <w:r w:rsidRPr="009A3A6B">
          <w:rPr>
            <w:rFonts w:asciiTheme="minorHAnsi" w:eastAsia="Calibri" w:hAnsiTheme="minorHAnsi" w:cstheme="minorHAnsi"/>
          </w:rPr>
          <w:t>wprowadzanie do obrotu, użyczenie lub najem egzemplarzy, na których utwór utrwalono, niezależnie od sposobu rozpowszechnienia i kręgu odbiorców;</w:t>
        </w:r>
      </w:ins>
    </w:p>
    <w:p w14:paraId="7AB81067"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07" w:author="Sławomir Szałajko" w:date="2022-06-14T13:25:00Z"/>
          <w:rFonts w:asciiTheme="minorHAnsi" w:eastAsia="Calibri" w:hAnsiTheme="minorHAnsi" w:cstheme="minorHAnsi"/>
        </w:rPr>
      </w:pPr>
      <w:ins w:id="2608" w:author="Sławomir Szałajko" w:date="2022-06-14T13:25:00Z">
        <w:r w:rsidRPr="009A3A6B">
          <w:rPr>
            <w:rFonts w:asciiTheme="minorHAnsi" w:eastAsia="Calibri" w:hAnsiTheme="minorHAnsi" w:cstheme="minorHAnsi"/>
          </w:rPr>
          <w:t>w zakresie wykorzystania fragmentów lub całości utworu w dowolny sposób dla potrzeb własnych Zamawiającego;</w:t>
        </w:r>
      </w:ins>
    </w:p>
    <w:p w14:paraId="025A2EEA"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09" w:author="Sławomir Szałajko" w:date="2022-06-14T13:25:00Z"/>
          <w:rFonts w:asciiTheme="minorHAnsi" w:eastAsia="Calibri" w:hAnsiTheme="minorHAnsi" w:cstheme="minorHAnsi"/>
        </w:rPr>
      </w:pPr>
      <w:ins w:id="2610" w:author="Sławomir Szałajko" w:date="2022-06-14T13:25:00Z">
        <w:r w:rsidRPr="009A3A6B">
          <w:rPr>
            <w:rFonts w:asciiTheme="minorHAnsi" w:eastAsia="Calibri" w:hAnsiTheme="minorHAnsi" w:cstheme="minorHAnsi"/>
          </w:rPr>
          <w:t>publiczne wykonanie, wystawienie, wyświetlenie, odtworzenie;</w:t>
        </w:r>
      </w:ins>
    </w:p>
    <w:p w14:paraId="58C68546"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11" w:author="Sławomir Szałajko" w:date="2022-06-14T13:25:00Z"/>
          <w:rFonts w:asciiTheme="minorHAnsi" w:eastAsia="Calibri" w:hAnsiTheme="minorHAnsi" w:cstheme="minorHAnsi"/>
        </w:rPr>
      </w:pPr>
      <w:ins w:id="2612" w:author="Sławomir Szałajko" w:date="2022-06-14T13:25:00Z">
        <w:r w:rsidRPr="009A3A6B">
          <w:rPr>
            <w:rFonts w:asciiTheme="minorHAnsi" w:eastAsia="Calibri" w:hAnsiTheme="minorHAnsi" w:cstheme="minorHAnsi"/>
          </w:rPr>
          <w:t>nadawanie za pośrednictwem satelity;</w:t>
        </w:r>
      </w:ins>
    </w:p>
    <w:p w14:paraId="52F3A619"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13" w:author="Sławomir Szałajko" w:date="2022-06-14T13:25:00Z"/>
          <w:rFonts w:asciiTheme="minorHAnsi" w:eastAsia="Calibri" w:hAnsiTheme="minorHAnsi" w:cstheme="minorHAnsi"/>
        </w:rPr>
      </w:pPr>
      <w:ins w:id="2614" w:author="Sławomir Szałajko" w:date="2022-06-14T13:25:00Z">
        <w:r w:rsidRPr="009A3A6B">
          <w:rPr>
            <w:rFonts w:asciiTheme="minorHAnsi" w:eastAsia="Calibri" w:hAnsiTheme="minorHAnsi" w:cstheme="minorHAnsi"/>
          </w:rPr>
          <w:t>wprowadzenie do pamięci komputerów i serwerów, udostępnianie i wykorzystanie na stronach internetowych;</w:t>
        </w:r>
      </w:ins>
    </w:p>
    <w:p w14:paraId="6837EB7D"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15" w:author="Sławomir Szałajko" w:date="2022-06-14T13:25:00Z"/>
          <w:rFonts w:asciiTheme="minorHAnsi" w:eastAsia="Calibri" w:hAnsiTheme="minorHAnsi" w:cstheme="minorHAnsi"/>
        </w:rPr>
      </w:pPr>
      <w:ins w:id="2616" w:author="Sławomir Szałajko" w:date="2022-06-14T13:25:00Z">
        <w:r w:rsidRPr="009A3A6B">
          <w:rPr>
            <w:rFonts w:asciiTheme="minorHAnsi" w:eastAsia="Calibri" w:hAnsiTheme="minorHAnsi" w:cstheme="minorHAnsi"/>
          </w:rPr>
          <w:t>wykorzystanie w utworach multimedialnych;</w:t>
        </w:r>
      </w:ins>
    </w:p>
    <w:p w14:paraId="44521584"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17" w:author="Sławomir Szałajko" w:date="2022-06-14T13:25:00Z"/>
          <w:rFonts w:asciiTheme="minorHAnsi" w:eastAsia="Calibri" w:hAnsiTheme="minorHAnsi" w:cstheme="minorHAnsi"/>
        </w:rPr>
      </w:pPr>
      <w:ins w:id="2618" w:author="Sławomir Szałajko" w:date="2022-06-14T13:25:00Z">
        <w:r w:rsidRPr="009A3A6B">
          <w:rPr>
            <w:rFonts w:asciiTheme="minorHAnsi" w:eastAsia="Calibri" w:hAnsiTheme="minorHAnsi" w:cstheme="minorHAnsi"/>
          </w:rPr>
          <w:t>wprowadzanie do obrotu przy użyciu Internetu i innych technik przekazu danych wykorzystujących sieci telekomunikacyjne, informatyczne i bezprzewodowe;</w:t>
        </w:r>
      </w:ins>
    </w:p>
    <w:p w14:paraId="1C105381"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19" w:author="Sławomir Szałajko" w:date="2022-06-14T13:25:00Z"/>
          <w:rFonts w:asciiTheme="minorHAnsi" w:eastAsia="Calibri" w:hAnsiTheme="minorHAnsi" w:cstheme="minorHAnsi"/>
        </w:rPr>
      </w:pPr>
      <w:ins w:id="2620" w:author="Sławomir Szałajko" w:date="2022-06-14T13:25:00Z">
        <w:r w:rsidRPr="009A3A6B">
          <w:rPr>
            <w:rFonts w:asciiTheme="minorHAnsi" w:eastAsia="Calibri" w:hAnsiTheme="minorHAnsi" w:cstheme="minorHAnsi"/>
          </w:rPr>
          <w:t>wykorzystywanie fragmentów utworu oraz do celów promocyjnych lub reklamy;</w:t>
        </w:r>
      </w:ins>
    </w:p>
    <w:p w14:paraId="39603A94"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21" w:author="Sławomir Szałajko" w:date="2022-06-14T13:25:00Z"/>
          <w:rFonts w:asciiTheme="minorHAnsi" w:eastAsia="Calibri" w:hAnsiTheme="minorHAnsi" w:cstheme="minorHAnsi"/>
        </w:rPr>
      </w:pPr>
      <w:ins w:id="2622" w:author="Sławomir Szałajko" w:date="2022-06-14T13:25:00Z">
        <w:r w:rsidRPr="009A3A6B">
          <w:rPr>
            <w:rFonts w:asciiTheme="minorHAnsi" w:eastAsia="Calibri" w:hAnsiTheme="minorHAnsi" w:cstheme="minorHAnsi"/>
          </w:rPr>
          <w:t>wprowadzanie skrótów;</w:t>
        </w:r>
      </w:ins>
    </w:p>
    <w:p w14:paraId="3BB41AE1"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23" w:author="Sławomir Szałajko" w:date="2022-06-14T13:25:00Z"/>
          <w:rFonts w:asciiTheme="minorHAnsi" w:eastAsia="Calibri" w:hAnsiTheme="minorHAnsi" w:cstheme="minorHAnsi"/>
        </w:rPr>
      </w:pPr>
      <w:ins w:id="2624" w:author="Sławomir Szałajko" w:date="2022-06-14T13:25:00Z">
        <w:r w:rsidRPr="009A3A6B">
          <w:rPr>
            <w:rFonts w:asciiTheme="minorHAnsi" w:eastAsia="Calibri" w:hAnsiTheme="minorHAnsi" w:cstheme="minorHAnsi"/>
          </w:rPr>
          <w:t>publiczne udostępnianie utworu w taki sposób, aby każdy mógł mieć do niego dostęp w miejscu i w czasie przez siebie wybranym;</w:t>
        </w:r>
      </w:ins>
    </w:p>
    <w:p w14:paraId="0777FEC9"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25" w:author="Sławomir Szałajko" w:date="2022-06-14T13:25:00Z"/>
          <w:rFonts w:asciiTheme="minorHAnsi" w:eastAsia="Calibri" w:hAnsiTheme="minorHAnsi" w:cstheme="minorHAnsi"/>
        </w:rPr>
      </w:pPr>
      <w:ins w:id="2626" w:author="Sławomir Szałajko" w:date="2022-06-14T13:25:00Z">
        <w:r w:rsidRPr="009A3A6B">
          <w:rPr>
            <w:rFonts w:asciiTheme="minorHAnsi" w:eastAsia="Calibri" w:hAnsiTheme="minorHAnsi" w:cstheme="minorHAnsi"/>
          </w:rPr>
          <w:t>użyczanie, wynajmowanie lub udostępnienie zwielokrotnionych egzemplarzy;</w:t>
        </w:r>
      </w:ins>
    </w:p>
    <w:p w14:paraId="21761EB7"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27" w:author="Sławomir Szałajko" w:date="2022-06-14T13:25:00Z"/>
          <w:rFonts w:asciiTheme="minorHAnsi" w:eastAsia="Calibri" w:hAnsiTheme="minorHAnsi" w:cstheme="minorHAnsi"/>
        </w:rPr>
      </w:pPr>
      <w:ins w:id="2628" w:author="Sławomir Szałajko" w:date="2022-06-14T13:25:00Z">
        <w:r w:rsidRPr="009A3A6B">
          <w:rPr>
            <w:rFonts w:asciiTheme="minorHAnsi" w:eastAsia="Calibri" w:hAnsiTheme="minorHAnsi" w:cstheme="minorHAnsi"/>
          </w:rPr>
          <w:t>tłumaczenie;</w:t>
        </w:r>
      </w:ins>
    </w:p>
    <w:p w14:paraId="4B852713" w14:textId="77777777" w:rsidR="000940E6" w:rsidRPr="009A3A6B" w:rsidRDefault="000940E6" w:rsidP="009A3A6B">
      <w:pPr>
        <w:widowControl/>
        <w:numPr>
          <w:ilvl w:val="1"/>
          <w:numId w:val="137"/>
        </w:numPr>
        <w:tabs>
          <w:tab w:val="left" w:pos="810"/>
        </w:tabs>
        <w:autoSpaceDE/>
        <w:autoSpaceDN/>
        <w:adjustRightInd w:val="0"/>
        <w:spacing w:line="276" w:lineRule="auto"/>
        <w:ind w:left="810"/>
        <w:jc w:val="both"/>
        <w:rPr>
          <w:ins w:id="2629" w:author="Sławomir Szałajko" w:date="2022-06-14T13:25:00Z"/>
          <w:rFonts w:asciiTheme="minorHAnsi" w:eastAsia="Calibri" w:hAnsiTheme="minorHAnsi" w:cstheme="minorHAnsi"/>
        </w:rPr>
      </w:pPr>
      <w:ins w:id="2630" w:author="Sławomir Szałajko" w:date="2022-06-14T13:25:00Z">
        <w:r w:rsidRPr="009A3A6B">
          <w:rPr>
            <w:rFonts w:asciiTheme="minorHAnsi" w:eastAsia="Calibri" w:hAnsiTheme="minorHAnsi" w:cstheme="minorHAnsi"/>
          </w:rPr>
          <w:t>modyfikowanie, zmienianie, przystosowywanie.</w:t>
        </w:r>
      </w:ins>
    </w:p>
    <w:p w14:paraId="4E38E083"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31" w:author="Sławomir Szałajko" w:date="2022-06-14T13:25:00Z"/>
          <w:rFonts w:asciiTheme="minorHAnsi" w:eastAsia="Calibri" w:hAnsiTheme="minorHAnsi" w:cstheme="minorHAnsi"/>
        </w:rPr>
      </w:pPr>
      <w:ins w:id="2632" w:author="Sławomir Szałajko" w:date="2022-06-14T13:25:00Z">
        <w:r w:rsidRPr="009A3A6B">
          <w:rPr>
            <w:rFonts w:asciiTheme="minorHAnsi" w:eastAsia="Calibri" w:hAnsiTheme="minorHAnsi" w:cstheme="minorHAnsi"/>
          </w:rPr>
          <w:t>Prawa opisane w ust. 1 dotyczą tak całości utworu, jak też elementów lub dających się wyodrębnić fragmentów utworu, składającego się na przedmiot Umowy.</w:t>
        </w:r>
      </w:ins>
    </w:p>
    <w:p w14:paraId="7709EEE8"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33" w:author="Sławomir Szałajko" w:date="2022-06-14T13:25:00Z"/>
          <w:rFonts w:asciiTheme="minorHAnsi" w:eastAsia="Calibri" w:hAnsiTheme="minorHAnsi" w:cstheme="minorHAnsi"/>
        </w:rPr>
      </w:pPr>
      <w:ins w:id="2634" w:author="Sławomir Szałajko" w:date="2022-06-14T13:25:00Z">
        <w:r w:rsidRPr="009A3A6B">
          <w:rPr>
            <w:rFonts w:asciiTheme="minorHAnsi" w:eastAsia="Calibri" w:hAnsiTheme="minorHAnsi" w:cstheme="minorHAnsi"/>
          </w:rPr>
          <w:t>Wykonawca zobowiązuje się powstrzymać od wykonywania autorskich praw osobistych do utworu i zapewnić powstrzymywanie się przez ewentualnych twórców utworu innych niż Wykonawca.</w:t>
        </w:r>
      </w:ins>
    </w:p>
    <w:p w14:paraId="531F3B02"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35" w:author="Sławomir Szałajko" w:date="2022-06-14T13:25:00Z"/>
          <w:rFonts w:asciiTheme="minorHAnsi" w:eastAsia="Calibri" w:hAnsiTheme="minorHAnsi" w:cstheme="minorHAnsi"/>
        </w:rPr>
      </w:pPr>
      <w:ins w:id="2636" w:author="Sławomir Szałajko" w:date="2022-06-14T13:25:00Z">
        <w:r w:rsidRPr="009A3A6B">
          <w:rPr>
            <w:rFonts w:asciiTheme="minorHAnsi" w:eastAsia="Calibri" w:hAnsiTheme="minorHAnsi" w:cstheme="minorHAnsi"/>
          </w:rPr>
          <w:t>Wykonawca upoważnia Zamawiającego do wykonywania zależnego prawa autorskiego, tak do całości, jak i części utworu.</w:t>
        </w:r>
      </w:ins>
    </w:p>
    <w:p w14:paraId="702797F6"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37" w:author="Sławomir Szałajko" w:date="2022-06-14T13:25:00Z"/>
          <w:rFonts w:asciiTheme="minorHAnsi" w:eastAsia="Calibri" w:hAnsiTheme="minorHAnsi" w:cstheme="minorHAnsi"/>
        </w:rPr>
      </w:pPr>
      <w:ins w:id="2638" w:author="Sławomir Szałajko" w:date="2022-06-14T13:25:00Z">
        <w:r w:rsidRPr="009A3A6B">
          <w:rPr>
            <w:rFonts w:asciiTheme="minorHAnsi" w:eastAsia="Calibri" w:hAnsiTheme="minorHAnsi" w:cstheme="minorHAnsi"/>
          </w:rPr>
          <w:t>Zamawiający jest uprawniony do wykonywania autorskich praw majątkowych określonych Umową za pomocą podmiotów trzecich.</w:t>
        </w:r>
      </w:ins>
    </w:p>
    <w:p w14:paraId="39FDA936"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39" w:author="Sławomir Szałajko" w:date="2022-06-14T13:25:00Z"/>
          <w:rFonts w:asciiTheme="minorHAnsi" w:eastAsia="Calibri" w:hAnsiTheme="minorHAnsi" w:cstheme="minorHAnsi"/>
        </w:rPr>
      </w:pPr>
      <w:ins w:id="2640" w:author="Sławomir Szałajko" w:date="2022-06-14T13:25:00Z">
        <w:r w:rsidRPr="009A3A6B">
          <w:rPr>
            <w:rFonts w:asciiTheme="minorHAnsi" w:eastAsia="Calibri" w:hAnsiTheme="minorHAnsi" w:cstheme="minorHAnsi"/>
          </w:rPr>
          <w:t xml:space="preserve">Wykonawca ponosi pełną odpowiedzialność za wady prawne dotyczące wykonanego przedmiotu Umowy, a w szczególności za ewentualne roszczenia osób trzecich wynikające z naruszenia praw, w szczególności przepisów ustawy z dnia 4 lutego 1994 r. o prawie autorskim i prawach pokrewnych (Dz. U. 2021 r. poz. 1062 z </w:t>
        </w:r>
        <w:proofErr w:type="spellStart"/>
        <w:r w:rsidRPr="009A3A6B">
          <w:rPr>
            <w:rFonts w:asciiTheme="minorHAnsi" w:eastAsia="Calibri" w:hAnsiTheme="minorHAnsi" w:cstheme="minorHAnsi"/>
          </w:rPr>
          <w:t>późn</w:t>
        </w:r>
        <w:proofErr w:type="spellEnd"/>
        <w:r w:rsidRPr="009A3A6B">
          <w:rPr>
            <w:rFonts w:asciiTheme="minorHAnsi" w:eastAsia="Calibri" w:hAnsiTheme="minorHAnsi" w:cstheme="minorHAnsi"/>
          </w:rPr>
          <w:t>. zm.) w związku z wykonywaniem przedmiotu Umowy.</w:t>
        </w:r>
      </w:ins>
    </w:p>
    <w:p w14:paraId="5351455F" w14:textId="77777777" w:rsidR="000940E6" w:rsidRPr="009A3A6B" w:rsidRDefault="000940E6" w:rsidP="009A3A6B">
      <w:pPr>
        <w:widowControl/>
        <w:numPr>
          <w:ilvl w:val="0"/>
          <w:numId w:val="140"/>
        </w:numPr>
        <w:shd w:val="clear" w:color="auto" w:fill="FFFFFF"/>
        <w:autoSpaceDE/>
        <w:autoSpaceDN/>
        <w:spacing w:line="276" w:lineRule="auto"/>
        <w:ind w:left="450" w:hanging="450"/>
        <w:jc w:val="both"/>
        <w:rPr>
          <w:ins w:id="2641" w:author="Sławomir Szałajko" w:date="2022-06-14T13:25:00Z"/>
          <w:rFonts w:asciiTheme="minorHAnsi" w:eastAsia="Calibri" w:hAnsiTheme="minorHAnsi" w:cstheme="minorHAnsi"/>
        </w:rPr>
      </w:pPr>
      <w:ins w:id="2642" w:author="Sławomir Szałajko" w:date="2022-06-14T13:25:00Z">
        <w:r w:rsidRPr="009A3A6B">
          <w:rPr>
            <w:rFonts w:asciiTheme="minorHAnsi" w:eastAsia="Calibri" w:hAnsiTheme="minorHAnsi" w:cstheme="minorHAnsi"/>
          </w:rPr>
          <w:t>Wykonawca przyjmuje na siebie odpowiedzialność za naruszenie dóbr osobistych lub praw autorskich i pokrewnych osób trzecich, spowodowanych przez Wykonawcę lub osoby, za pomocą których realizuje Umowę w trakcie lub w wyniku realizacji Umowy lub dysponowania przez Zamawiającego wytworzonymi utworami, a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 o ile takowe Zamawiający poniósł.</w:t>
        </w:r>
      </w:ins>
    </w:p>
    <w:p w14:paraId="611A80AA" w14:textId="3358F4B8" w:rsidR="000940E6" w:rsidRPr="009A3A6B" w:rsidRDefault="000940E6">
      <w:pPr>
        <w:widowControl/>
        <w:numPr>
          <w:ilvl w:val="0"/>
          <w:numId w:val="140"/>
        </w:numPr>
        <w:shd w:val="clear" w:color="auto" w:fill="FFFFFF"/>
        <w:autoSpaceDE/>
        <w:autoSpaceDN/>
        <w:spacing w:line="276" w:lineRule="auto"/>
        <w:ind w:left="450" w:hanging="450"/>
        <w:jc w:val="both"/>
        <w:rPr>
          <w:ins w:id="2643" w:author="Sławomir Szałajko" w:date="2022-06-14T13:25:00Z"/>
          <w:rFonts w:asciiTheme="minorHAnsi" w:eastAsia="Calibri" w:hAnsiTheme="minorHAnsi" w:cstheme="minorHAnsi"/>
        </w:rPr>
        <w:pPrChange w:id="2644" w:author="Sławomir Szałajko" w:date="2022-06-15T08:06:00Z">
          <w:pPr>
            <w:widowControl/>
            <w:adjustRightInd w:val="0"/>
            <w:spacing w:beforeLines="20" w:before="48" w:afterLines="20" w:after="48" w:line="276" w:lineRule="auto"/>
            <w:jc w:val="both"/>
          </w:pPr>
        </w:pPrChange>
      </w:pPr>
      <w:ins w:id="2645" w:author="Sławomir Szałajko" w:date="2022-06-14T13:25:00Z">
        <w:r w:rsidRPr="009A3A6B">
          <w:rPr>
            <w:rFonts w:asciiTheme="minorHAnsi" w:eastAsia="Calibri" w:hAnsiTheme="minorHAnsi" w:cstheme="minorHAnsi"/>
          </w:rPr>
          <w:t>W przypadku wystąpienia osób trzecich wobec Zamawiającego z roszczeniem opartym na twierdzeniu, iż używane przez Zamawiającego utwory przekazane przez Wykonawcę naruszają jakiekolwiek prawa osób trzecich, Zamawiający niezwłocznie zawiadomi Wykonawcę o roszczeniu zgłoszonym przez osobę trzecią oraz o toczącym się postępowaniu sądowym. W szczególności Zamawiający umożliwi Wykonawcy wstąpienie do postępowania w charakterze interwenienta.</w:t>
        </w:r>
      </w:ins>
    </w:p>
    <w:p w14:paraId="7245D7A2" w14:textId="77777777" w:rsidR="004456C2" w:rsidRDefault="004456C2" w:rsidP="004456C2">
      <w:pPr>
        <w:widowControl/>
        <w:autoSpaceDE/>
        <w:autoSpaceDN/>
        <w:spacing w:line="276" w:lineRule="auto"/>
        <w:jc w:val="center"/>
        <w:rPr>
          <w:ins w:id="2646" w:author="Sławomir Szałajko" w:date="2022-06-15T08:06:00Z"/>
          <w:rFonts w:asciiTheme="minorHAnsi" w:eastAsia="Calibri" w:hAnsiTheme="minorHAnsi" w:cstheme="minorHAnsi"/>
          <w:b/>
          <w:bCs/>
        </w:rPr>
      </w:pPr>
    </w:p>
    <w:p w14:paraId="50C6E5BB" w14:textId="1C3D2F21" w:rsidR="000940E6" w:rsidRPr="001B44C5" w:rsidRDefault="000940E6">
      <w:pPr>
        <w:widowControl/>
        <w:autoSpaceDE/>
        <w:autoSpaceDN/>
        <w:spacing w:line="276" w:lineRule="auto"/>
        <w:jc w:val="center"/>
        <w:rPr>
          <w:ins w:id="2647" w:author="Sławomir Szałajko" w:date="2022-06-14T13:25:00Z"/>
          <w:rFonts w:asciiTheme="minorHAnsi" w:eastAsia="Calibri" w:hAnsiTheme="minorHAnsi" w:cstheme="minorHAnsi"/>
          <w:b/>
          <w:bCs/>
          <w:rPrChange w:id="2648" w:author="Sławomir Szałajko" w:date="2022-06-15T08:04:00Z">
            <w:rPr>
              <w:ins w:id="2649" w:author="Sławomir Szałajko" w:date="2022-06-14T13:25:00Z"/>
              <w:rFonts w:ascii="Calibri" w:eastAsia="Calibri" w:hAnsi="Calibri" w:cs="Calibri"/>
              <w:b/>
              <w:bCs/>
            </w:rPr>
          </w:rPrChange>
        </w:rPr>
        <w:pPrChange w:id="2650" w:author="Sławomir Szałajko" w:date="2022-06-15T08:06:00Z">
          <w:pPr>
            <w:widowControl/>
            <w:autoSpaceDE/>
            <w:autoSpaceDN/>
            <w:spacing w:beforeLines="20" w:before="48" w:afterLines="20" w:after="48" w:line="276" w:lineRule="auto"/>
            <w:jc w:val="center"/>
          </w:pPr>
        </w:pPrChange>
      </w:pPr>
      <w:ins w:id="2651" w:author="Sławomir Szałajko" w:date="2022-06-14T13:25:00Z">
        <w:r w:rsidRPr="001B44C5">
          <w:rPr>
            <w:rFonts w:asciiTheme="minorHAnsi" w:eastAsia="Calibri" w:hAnsiTheme="minorHAnsi" w:cstheme="minorHAnsi"/>
            <w:b/>
            <w:bCs/>
            <w:rPrChange w:id="2652" w:author="Sławomir Szałajko" w:date="2022-06-15T08:04:00Z">
              <w:rPr>
                <w:rFonts w:ascii="Calibri" w:eastAsia="Calibri" w:hAnsi="Calibri" w:cs="Calibri"/>
                <w:b/>
                <w:bCs/>
              </w:rPr>
            </w:rPrChange>
          </w:rPr>
          <w:t>§ 11</w:t>
        </w:r>
      </w:ins>
    </w:p>
    <w:p w14:paraId="796806F4"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53" w:author="Sławomir Szałajko" w:date="2022-06-14T13:25:00Z"/>
          <w:rFonts w:asciiTheme="minorHAnsi" w:hAnsiTheme="minorHAnsi" w:cstheme="minorHAnsi"/>
          <w:lang w:eastAsia="pl-PL"/>
          <w:rPrChange w:id="2654" w:author="Sławomir Szałajko" w:date="2022-06-15T08:04:00Z">
            <w:rPr>
              <w:ins w:id="2655" w:author="Sławomir Szałajko" w:date="2022-06-14T13:25:00Z"/>
              <w:rFonts w:ascii="Calibri" w:hAnsi="Calibri" w:cs="Calibri"/>
              <w:lang w:eastAsia="pl-PL"/>
            </w:rPr>
          </w:rPrChange>
        </w:rPr>
        <w:pPrChange w:id="2656"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57" w:author="Sławomir Szałajko" w:date="2022-06-14T13:25:00Z">
        <w:r w:rsidRPr="001B44C5">
          <w:rPr>
            <w:rFonts w:asciiTheme="minorHAnsi" w:hAnsiTheme="minorHAnsi" w:cstheme="minorHAnsi"/>
            <w:lang w:eastAsia="pl-PL"/>
            <w:rPrChange w:id="2658" w:author="Sławomir Szałajko" w:date="2022-06-15T08:04:00Z">
              <w:rPr>
                <w:rFonts w:ascii="Calibri" w:hAnsi="Calibri" w:cs="Calibri"/>
                <w:lang w:eastAsia="pl-PL"/>
              </w:rPr>
            </w:rPrChange>
          </w:rPr>
          <w:t>Wykonawca może powierzyć wykonanie działań realizowanych w ramach Umowy podwykonawcy.</w:t>
        </w:r>
      </w:ins>
    </w:p>
    <w:p w14:paraId="26DFBE8C"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59" w:author="Sławomir Szałajko" w:date="2022-06-14T13:25:00Z"/>
          <w:rFonts w:asciiTheme="minorHAnsi" w:hAnsiTheme="minorHAnsi" w:cstheme="minorHAnsi"/>
          <w:lang w:eastAsia="pl-PL"/>
          <w:rPrChange w:id="2660" w:author="Sławomir Szałajko" w:date="2022-06-15T08:04:00Z">
            <w:rPr>
              <w:ins w:id="2661" w:author="Sławomir Szałajko" w:date="2022-06-14T13:25:00Z"/>
              <w:rFonts w:ascii="Calibri" w:hAnsi="Calibri" w:cs="Calibri"/>
              <w:lang w:eastAsia="pl-PL"/>
            </w:rPr>
          </w:rPrChange>
        </w:rPr>
        <w:pPrChange w:id="2662"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63" w:author="Sławomir Szałajko" w:date="2022-06-14T13:25:00Z">
        <w:r w:rsidRPr="001B44C5">
          <w:rPr>
            <w:rFonts w:asciiTheme="minorHAnsi" w:hAnsiTheme="minorHAnsi" w:cstheme="minorHAnsi"/>
            <w:lang w:eastAsia="pl-PL"/>
            <w:rPrChange w:id="2664" w:author="Sławomir Szałajko" w:date="2022-06-15T08:04:00Z">
              <w:rPr>
                <w:rFonts w:ascii="Calibri" w:hAnsi="Calibri" w:cs="Calibri"/>
                <w:lang w:eastAsia="pl-PL"/>
              </w:rPr>
            </w:rPrChange>
          </w:rPr>
          <w:t>W przypadku wskazania przez Wykonawcę w ofercie zakresu zamówienia powierzonego podwykonawcy oraz podania nazw ewentualnych podwykonawców Wykonawca nie może rozszerzyć podwykonawstwa poza zakres wskazany w ofercie oraz rozszerzyć podwykonawstwa o firmy inne niż wskazane w ofercie bez pisemnej zgody Zamawiającego, pod rygorem nieważności.</w:t>
        </w:r>
      </w:ins>
    </w:p>
    <w:p w14:paraId="709DB6BB"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65" w:author="Sławomir Szałajko" w:date="2022-06-14T13:25:00Z"/>
          <w:rFonts w:asciiTheme="minorHAnsi" w:hAnsiTheme="minorHAnsi" w:cstheme="minorHAnsi"/>
          <w:lang w:eastAsia="pl-PL"/>
          <w:rPrChange w:id="2666" w:author="Sławomir Szałajko" w:date="2022-06-15T08:04:00Z">
            <w:rPr>
              <w:ins w:id="2667" w:author="Sławomir Szałajko" w:date="2022-06-14T13:25:00Z"/>
              <w:rFonts w:ascii="Calibri" w:hAnsi="Calibri" w:cs="Calibri"/>
              <w:lang w:eastAsia="pl-PL"/>
            </w:rPr>
          </w:rPrChange>
        </w:rPr>
        <w:pPrChange w:id="2668"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69" w:author="Sławomir Szałajko" w:date="2022-06-14T13:25:00Z">
        <w:r w:rsidRPr="001B44C5">
          <w:rPr>
            <w:rFonts w:asciiTheme="minorHAnsi" w:hAnsiTheme="minorHAnsi" w:cstheme="minorHAnsi"/>
            <w:lang w:eastAsia="pl-PL"/>
            <w:rPrChange w:id="2670" w:author="Sławomir Szałajko" w:date="2022-06-15T08:04:00Z">
              <w:rPr>
                <w:rFonts w:ascii="Calibri" w:hAnsi="Calibri" w:cs="Calibri"/>
                <w:lang w:eastAsia="pl-PL"/>
              </w:rPr>
            </w:rPrChange>
          </w:rPr>
          <w:t>Wszelkie zapisy Umowy odnoszące się do Wykonawcy stosuje się odpowiednio do wszystkich podwykonawców, za których działania lub zaniechania Wykonawca ponosi odpowiedzialność na zasadzie ryzyka.</w:t>
        </w:r>
      </w:ins>
    </w:p>
    <w:p w14:paraId="6D7814C6"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71" w:author="Sławomir Szałajko" w:date="2022-06-14T13:25:00Z"/>
          <w:rFonts w:asciiTheme="minorHAnsi" w:hAnsiTheme="minorHAnsi" w:cstheme="minorHAnsi"/>
          <w:lang w:eastAsia="pl-PL"/>
          <w:rPrChange w:id="2672" w:author="Sławomir Szałajko" w:date="2022-06-15T08:04:00Z">
            <w:rPr>
              <w:ins w:id="2673" w:author="Sławomir Szałajko" w:date="2022-06-14T13:25:00Z"/>
              <w:rFonts w:ascii="Calibri" w:hAnsi="Calibri" w:cs="Calibri"/>
              <w:lang w:eastAsia="pl-PL"/>
            </w:rPr>
          </w:rPrChange>
        </w:rPr>
        <w:pPrChange w:id="2674"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75" w:author="Sławomir Szałajko" w:date="2022-06-14T13:25:00Z">
        <w:r w:rsidRPr="001B44C5">
          <w:rPr>
            <w:rFonts w:asciiTheme="minorHAnsi" w:eastAsia="Calibri" w:hAnsiTheme="minorHAnsi" w:cstheme="minorHAnsi"/>
            <w:rPrChange w:id="2676" w:author="Sławomir Szałajko" w:date="2022-06-15T08:04:00Z">
              <w:rPr>
                <w:rFonts w:ascii="Calibri" w:eastAsia="Calibri" w:hAnsi="Calibri" w:cs="Calibri"/>
              </w:rPr>
            </w:rPrChange>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ins>
    </w:p>
    <w:p w14:paraId="32C1DF0D"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77" w:author="Sławomir Szałajko" w:date="2022-06-14T13:25:00Z"/>
          <w:rFonts w:asciiTheme="minorHAnsi" w:hAnsiTheme="minorHAnsi" w:cstheme="minorHAnsi"/>
          <w:lang w:eastAsia="pl-PL"/>
          <w:rPrChange w:id="2678" w:author="Sławomir Szałajko" w:date="2022-06-15T08:04:00Z">
            <w:rPr>
              <w:ins w:id="2679" w:author="Sławomir Szałajko" w:date="2022-06-14T13:25:00Z"/>
              <w:rFonts w:ascii="Calibri" w:hAnsi="Calibri" w:cs="Calibri"/>
              <w:lang w:eastAsia="pl-PL"/>
            </w:rPr>
          </w:rPrChange>
        </w:rPr>
        <w:pPrChange w:id="2680"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81" w:author="Sławomir Szałajko" w:date="2022-06-14T13:25:00Z">
        <w:r w:rsidRPr="001B44C5">
          <w:rPr>
            <w:rFonts w:asciiTheme="minorHAnsi" w:hAnsiTheme="minorHAnsi" w:cstheme="minorHAnsi"/>
            <w:lang w:eastAsia="pl-PL"/>
            <w:rPrChange w:id="2682" w:author="Sławomir Szałajko" w:date="2022-06-15T08:04:00Z">
              <w:rPr>
                <w:rFonts w:ascii="Calibri" w:hAnsi="Calibri" w:cs="Calibri"/>
                <w:lang w:eastAsia="pl-PL"/>
              </w:rPr>
            </w:rPrChange>
          </w:rPr>
          <w:t>W razie naruszenia przez Wykonawcę postanowień ust. 2, Zamawiający może odstąpić od Umowy ze skutkiem natychmiastowym na podstawie i zasadach określonych w § 7 ust. 1 pkt 5) Umowy.</w:t>
        </w:r>
      </w:ins>
    </w:p>
    <w:p w14:paraId="5296B795"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83" w:author="Sławomir Szałajko" w:date="2022-06-14T13:25:00Z"/>
          <w:rFonts w:asciiTheme="minorHAnsi" w:hAnsiTheme="minorHAnsi" w:cstheme="minorHAnsi"/>
          <w:lang w:eastAsia="pl-PL"/>
          <w:rPrChange w:id="2684" w:author="Sławomir Szałajko" w:date="2022-06-15T08:04:00Z">
            <w:rPr>
              <w:ins w:id="2685" w:author="Sławomir Szałajko" w:date="2022-06-14T13:25:00Z"/>
              <w:rFonts w:ascii="Calibri" w:hAnsi="Calibri" w:cs="Calibri"/>
              <w:lang w:eastAsia="pl-PL"/>
            </w:rPr>
          </w:rPrChange>
        </w:rPr>
        <w:pPrChange w:id="2686"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87" w:author="Sławomir Szałajko" w:date="2022-06-14T13:25:00Z">
        <w:r w:rsidRPr="001B44C5">
          <w:rPr>
            <w:rFonts w:asciiTheme="minorHAnsi" w:hAnsiTheme="minorHAnsi" w:cstheme="minorHAnsi"/>
            <w:lang w:eastAsia="pl-PL"/>
            <w:rPrChange w:id="2688" w:author="Sławomir Szałajko" w:date="2022-06-15T08:04:00Z">
              <w:rPr>
                <w:rFonts w:ascii="Calibri" w:hAnsi="Calibri" w:cs="Calibri"/>
                <w:lang w:eastAsia="pl-PL"/>
              </w:rPr>
            </w:rPrChange>
          </w:rPr>
          <w:t xml:space="preserve">Jeżeli zmiana albo rezygnacja z podwykonawcy dotyczy podmiotu, na którego zasoby wykonawca powoływał się, na zasadach określonych w art. 118 ust. 1 ustawy </w:t>
        </w:r>
        <w:proofErr w:type="spellStart"/>
        <w:r w:rsidRPr="001B44C5">
          <w:rPr>
            <w:rFonts w:asciiTheme="minorHAnsi" w:hAnsiTheme="minorHAnsi" w:cstheme="minorHAnsi"/>
            <w:lang w:eastAsia="pl-PL"/>
            <w:rPrChange w:id="2689" w:author="Sławomir Szałajko" w:date="2022-06-15T08:04:00Z">
              <w:rPr>
                <w:rFonts w:ascii="Calibri" w:hAnsi="Calibri" w:cs="Calibri"/>
                <w:lang w:eastAsia="pl-PL"/>
              </w:rPr>
            </w:rPrChange>
          </w:rPr>
          <w:t>Pzp</w:t>
        </w:r>
        <w:proofErr w:type="spellEnd"/>
        <w:r w:rsidRPr="001B44C5">
          <w:rPr>
            <w:rFonts w:asciiTheme="minorHAnsi" w:hAnsiTheme="minorHAnsi" w:cstheme="minorHAnsi"/>
            <w:lang w:eastAsia="pl-PL"/>
            <w:rPrChange w:id="2690" w:author="Sławomir Szałajko" w:date="2022-06-15T08:04:00Z">
              <w:rPr>
                <w:rFonts w:ascii="Calibri" w:hAnsi="Calibri" w:cs="Calibri"/>
                <w:lang w:eastAsia="pl-PL"/>
              </w:rPr>
            </w:rPrChange>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ins>
    </w:p>
    <w:p w14:paraId="7B0DC25E"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691" w:author="Sławomir Szałajko" w:date="2022-06-14T13:25:00Z"/>
          <w:rFonts w:asciiTheme="minorHAnsi" w:hAnsiTheme="minorHAnsi" w:cstheme="minorHAnsi"/>
          <w:lang w:eastAsia="pl-PL"/>
          <w:rPrChange w:id="2692" w:author="Sławomir Szałajko" w:date="2022-06-15T08:04:00Z">
            <w:rPr>
              <w:ins w:id="2693" w:author="Sławomir Szałajko" w:date="2022-06-14T13:25:00Z"/>
              <w:rFonts w:ascii="Calibri" w:hAnsi="Calibri" w:cs="Calibri"/>
              <w:lang w:eastAsia="pl-PL"/>
            </w:rPr>
          </w:rPrChange>
        </w:rPr>
        <w:pPrChange w:id="2694"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695" w:author="Sławomir Szałajko" w:date="2022-06-14T13:25:00Z">
        <w:r w:rsidRPr="001B44C5">
          <w:rPr>
            <w:rFonts w:asciiTheme="minorHAnsi" w:hAnsiTheme="minorHAnsi" w:cstheme="minorHAnsi"/>
            <w:lang w:eastAsia="pl-PL"/>
            <w:rPrChange w:id="2696" w:author="Sławomir Szałajko" w:date="2022-06-15T08:04:00Z">
              <w:rPr>
                <w:rFonts w:ascii="Calibri" w:hAnsi="Calibri" w:cs="Calibri"/>
                <w:lang w:eastAsia="pl-PL"/>
              </w:rPr>
            </w:rPrChange>
          </w:rPr>
          <w:t xml:space="preserve">W przypadku, w którym Zamawiający żądał informacji, o których mowa w art. 462 ust. 3 Zamawiający może badać, czy nie zachodzą wobec podwykonawcy niebędącego podmiotem udostępniającym zasoby podstawy wykluczenia, o których mowa w art. 108 i art. 109 ustawy </w:t>
        </w:r>
        <w:proofErr w:type="spellStart"/>
        <w:r w:rsidRPr="001B44C5">
          <w:rPr>
            <w:rFonts w:asciiTheme="minorHAnsi" w:hAnsiTheme="minorHAnsi" w:cstheme="minorHAnsi"/>
            <w:lang w:eastAsia="pl-PL"/>
            <w:rPrChange w:id="2697" w:author="Sławomir Szałajko" w:date="2022-06-15T08:04:00Z">
              <w:rPr>
                <w:rFonts w:ascii="Calibri" w:hAnsi="Calibri" w:cs="Calibri"/>
                <w:lang w:eastAsia="pl-PL"/>
              </w:rPr>
            </w:rPrChange>
          </w:rPr>
          <w:t>Pzp</w:t>
        </w:r>
        <w:proofErr w:type="spellEnd"/>
        <w:r w:rsidRPr="001B44C5">
          <w:rPr>
            <w:rFonts w:asciiTheme="minorHAnsi" w:hAnsiTheme="minorHAnsi" w:cstheme="minorHAnsi"/>
            <w:lang w:eastAsia="pl-PL"/>
            <w:rPrChange w:id="2698" w:author="Sławomir Szałajko" w:date="2022-06-15T08:04:00Z">
              <w:rPr>
                <w:rFonts w:ascii="Calibri" w:hAnsi="Calibri" w:cs="Calibri"/>
                <w:lang w:eastAsia="pl-PL"/>
              </w:rPr>
            </w:rPrChange>
          </w:rPr>
          <w:t xml:space="preserve">, o ile przewidział to w dokumentach zamówienia. Wykonawca na żądanie zamawiającego przedstawia oświadczenie, o którym mowa w art. 125 ust. 1 ustawy </w:t>
        </w:r>
        <w:proofErr w:type="spellStart"/>
        <w:r w:rsidRPr="001B44C5">
          <w:rPr>
            <w:rFonts w:asciiTheme="minorHAnsi" w:hAnsiTheme="minorHAnsi" w:cstheme="minorHAnsi"/>
            <w:lang w:eastAsia="pl-PL"/>
            <w:rPrChange w:id="2699" w:author="Sławomir Szałajko" w:date="2022-06-15T08:04:00Z">
              <w:rPr>
                <w:rFonts w:ascii="Calibri" w:hAnsi="Calibri" w:cs="Calibri"/>
                <w:lang w:eastAsia="pl-PL"/>
              </w:rPr>
            </w:rPrChange>
          </w:rPr>
          <w:t>Pzp</w:t>
        </w:r>
        <w:proofErr w:type="spellEnd"/>
        <w:r w:rsidRPr="001B44C5">
          <w:rPr>
            <w:rFonts w:asciiTheme="minorHAnsi" w:hAnsiTheme="minorHAnsi" w:cstheme="minorHAnsi"/>
            <w:lang w:eastAsia="pl-PL"/>
            <w:rPrChange w:id="2700" w:author="Sławomir Szałajko" w:date="2022-06-15T08:04:00Z">
              <w:rPr>
                <w:rFonts w:ascii="Calibri" w:hAnsi="Calibri" w:cs="Calibri"/>
                <w:lang w:eastAsia="pl-PL"/>
              </w:rPr>
            </w:rPrChange>
          </w:rPr>
          <w:t>, lub podmiotowe środki dowodowe dotyczące tego podwykonawcy.</w:t>
        </w:r>
      </w:ins>
    </w:p>
    <w:p w14:paraId="59E677EC"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701" w:author="Sławomir Szałajko" w:date="2022-06-14T13:25:00Z"/>
          <w:rFonts w:asciiTheme="minorHAnsi" w:hAnsiTheme="minorHAnsi" w:cstheme="minorHAnsi"/>
          <w:lang w:eastAsia="pl-PL"/>
          <w:rPrChange w:id="2702" w:author="Sławomir Szałajko" w:date="2022-06-15T08:04:00Z">
            <w:rPr>
              <w:ins w:id="2703" w:author="Sławomir Szałajko" w:date="2022-06-14T13:25:00Z"/>
              <w:rFonts w:ascii="Calibri" w:hAnsi="Calibri" w:cs="Calibri"/>
              <w:lang w:eastAsia="pl-PL"/>
            </w:rPr>
          </w:rPrChange>
        </w:rPr>
        <w:pPrChange w:id="2704"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705" w:author="Sławomir Szałajko" w:date="2022-06-14T13:25:00Z">
        <w:r w:rsidRPr="001B44C5">
          <w:rPr>
            <w:rFonts w:asciiTheme="minorHAnsi" w:hAnsiTheme="minorHAnsi" w:cstheme="minorHAnsi"/>
            <w:lang w:eastAsia="pl-PL"/>
            <w:rPrChange w:id="2706" w:author="Sławomir Szałajko" w:date="2022-06-15T08:04:00Z">
              <w:rPr>
                <w:rFonts w:ascii="Calibri" w:hAnsi="Calibri" w:cs="Calibri"/>
                <w:lang w:eastAsia="pl-PL"/>
              </w:rPr>
            </w:rPrChange>
          </w:rPr>
          <w:t>Jeżeli Zamawiający stwierdzi, że wobec danego podwykonawcy zachodzą podstawy wykluczenia, Wykonawca obowiązany jest zastąpić tego podwykonawcę lub zrezygnować z powierzenia wykonania części zamówienia podwykonawcy.</w:t>
        </w:r>
      </w:ins>
    </w:p>
    <w:p w14:paraId="79938899" w14:textId="77777777" w:rsidR="000940E6" w:rsidRPr="001B44C5" w:rsidRDefault="000940E6">
      <w:pPr>
        <w:widowControl/>
        <w:numPr>
          <w:ilvl w:val="1"/>
          <w:numId w:val="118"/>
        </w:numPr>
        <w:tabs>
          <w:tab w:val="left" w:pos="540"/>
        </w:tabs>
        <w:autoSpaceDE/>
        <w:autoSpaceDN/>
        <w:adjustRightInd w:val="0"/>
        <w:spacing w:line="276" w:lineRule="auto"/>
        <w:ind w:left="450" w:hanging="450"/>
        <w:jc w:val="both"/>
        <w:rPr>
          <w:ins w:id="2707" w:author="Sławomir Szałajko" w:date="2022-06-14T13:25:00Z"/>
          <w:rFonts w:asciiTheme="minorHAnsi" w:hAnsiTheme="minorHAnsi" w:cstheme="minorHAnsi"/>
          <w:lang w:eastAsia="pl-PL"/>
          <w:rPrChange w:id="2708" w:author="Sławomir Szałajko" w:date="2022-06-15T08:04:00Z">
            <w:rPr>
              <w:ins w:id="2709" w:author="Sławomir Szałajko" w:date="2022-06-14T13:25:00Z"/>
              <w:rFonts w:ascii="Calibri" w:hAnsi="Calibri" w:cs="Calibri"/>
              <w:lang w:eastAsia="pl-PL"/>
            </w:rPr>
          </w:rPrChange>
        </w:rPr>
        <w:pPrChange w:id="2710" w:author="Sławomir Szałajko" w:date="2022-06-15T08:06:00Z">
          <w:pPr>
            <w:widowControl/>
            <w:numPr>
              <w:ilvl w:val="1"/>
              <w:numId w:val="118"/>
            </w:numPr>
            <w:tabs>
              <w:tab w:val="left" w:pos="540"/>
            </w:tabs>
            <w:autoSpaceDE/>
            <w:autoSpaceDN/>
            <w:adjustRightInd w:val="0"/>
            <w:spacing w:beforeLines="20" w:before="48" w:afterLines="20" w:after="48" w:line="276" w:lineRule="auto"/>
            <w:ind w:left="450" w:hanging="450"/>
            <w:jc w:val="both"/>
          </w:pPr>
        </w:pPrChange>
      </w:pPr>
      <w:ins w:id="2711" w:author="Sławomir Szałajko" w:date="2022-06-14T13:25:00Z">
        <w:r w:rsidRPr="001B44C5">
          <w:rPr>
            <w:rFonts w:asciiTheme="minorHAnsi" w:hAnsiTheme="minorHAnsi" w:cstheme="minorHAnsi"/>
            <w:lang w:eastAsia="pl-PL"/>
            <w:rPrChange w:id="2712" w:author="Sławomir Szałajko" w:date="2022-06-15T08:04:00Z">
              <w:rPr>
                <w:rFonts w:ascii="Calibri" w:hAnsi="Calibri" w:cs="Calibri"/>
                <w:lang w:eastAsia="pl-PL"/>
              </w:rPr>
            </w:rPrChange>
          </w:rPr>
          <w:t>Powierzenie wykonania części zamówienia podwykonawcom nie zwalnia Wykonawcy z odpowiedzialności za należyte wykonanie tego zamówienia.</w:t>
        </w:r>
      </w:ins>
    </w:p>
    <w:p w14:paraId="6A2B18DC" w14:textId="77777777" w:rsidR="004456C2" w:rsidRDefault="004456C2">
      <w:pPr>
        <w:widowControl/>
        <w:autoSpaceDE/>
        <w:autoSpaceDN/>
        <w:spacing w:line="276" w:lineRule="auto"/>
        <w:jc w:val="center"/>
        <w:rPr>
          <w:ins w:id="2713" w:author="Sławomir Szałajko" w:date="2022-06-15T08:05:00Z"/>
          <w:rFonts w:asciiTheme="minorHAnsi" w:eastAsia="Calibri" w:hAnsiTheme="minorHAnsi" w:cstheme="minorHAnsi"/>
          <w:b/>
          <w:bCs/>
        </w:rPr>
        <w:pPrChange w:id="2714" w:author="Sławomir Szałajko" w:date="2022-06-15T08:06:00Z">
          <w:pPr>
            <w:widowControl/>
            <w:autoSpaceDE/>
            <w:autoSpaceDN/>
            <w:spacing w:beforeLines="20" w:before="48" w:afterLines="20" w:after="48" w:line="276" w:lineRule="auto"/>
            <w:jc w:val="center"/>
          </w:pPr>
        </w:pPrChange>
      </w:pPr>
    </w:p>
    <w:p w14:paraId="2BEC5D0E" w14:textId="7ACECA12" w:rsidR="000940E6" w:rsidRPr="001B44C5" w:rsidRDefault="000940E6">
      <w:pPr>
        <w:widowControl/>
        <w:autoSpaceDE/>
        <w:autoSpaceDN/>
        <w:spacing w:line="276" w:lineRule="auto"/>
        <w:jc w:val="center"/>
        <w:rPr>
          <w:ins w:id="2715" w:author="Sławomir Szałajko" w:date="2022-06-14T13:25:00Z"/>
          <w:rFonts w:asciiTheme="minorHAnsi" w:eastAsia="Calibri" w:hAnsiTheme="minorHAnsi" w:cstheme="minorHAnsi"/>
          <w:b/>
          <w:bCs/>
          <w:rPrChange w:id="2716" w:author="Sławomir Szałajko" w:date="2022-06-15T08:04:00Z">
            <w:rPr>
              <w:ins w:id="2717" w:author="Sławomir Szałajko" w:date="2022-06-14T13:25:00Z"/>
              <w:rFonts w:ascii="Calibri" w:eastAsia="Calibri" w:hAnsi="Calibri" w:cs="Calibri"/>
              <w:b/>
              <w:bCs/>
            </w:rPr>
          </w:rPrChange>
        </w:rPr>
        <w:pPrChange w:id="2718" w:author="Sławomir Szałajko" w:date="2022-06-15T08:06:00Z">
          <w:pPr>
            <w:widowControl/>
            <w:autoSpaceDE/>
            <w:autoSpaceDN/>
            <w:spacing w:beforeLines="20" w:before="48" w:afterLines="20" w:after="48" w:line="276" w:lineRule="auto"/>
            <w:jc w:val="center"/>
          </w:pPr>
        </w:pPrChange>
      </w:pPr>
      <w:ins w:id="2719" w:author="Sławomir Szałajko" w:date="2022-06-14T13:25:00Z">
        <w:r w:rsidRPr="001B44C5">
          <w:rPr>
            <w:rFonts w:asciiTheme="minorHAnsi" w:eastAsia="Calibri" w:hAnsiTheme="minorHAnsi" w:cstheme="minorHAnsi"/>
            <w:b/>
            <w:bCs/>
            <w:rPrChange w:id="2720" w:author="Sławomir Szałajko" w:date="2022-06-15T08:04:00Z">
              <w:rPr>
                <w:rFonts w:ascii="Calibri" w:eastAsia="Calibri" w:hAnsi="Calibri" w:cs="Calibri"/>
                <w:b/>
                <w:bCs/>
              </w:rPr>
            </w:rPrChange>
          </w:rPr>
          <w:t>§ 12</w:t>
        </w:r>
      </w:ins>
    </w:p>
    <w:p w14:paraId="25BAA526" w14:textId="77777777" w:rsidR="000940E6" w:rsidRPr="001B44C5" w:rsidRDefault="000940E6">
      <w:pPr>
        <w:widowControl/>
        <w:numPr>
          <w:ilvl w:val="0"/>
          <w:numId w:val="113"/>
        </w:numPr>
        <w:autoSpaceDE/>
        <w:autoSpaceDN/>
        <w:spacing w:line="276" w:lineRule="auto"/>
        <w:jc w:val="both"/>
        <w:rPr>
          <w:ins w:id="2721" w:author="Sławomir Szałajko" w:date="2022-06-14T13:25:00Z"/>
          <w:rFonts w:asciiTheme="minorHAnsi" w:eastAsia="Arial" w:hAnsiTheme="minorHAnsi" w:cstheme="minorHAnsi"/>
          <w:rPrChange w:id="2722" w:author="Sławomir Szałajko" w:date="2022-06-15T08:04:00Z">
            <w:rPr>
              <w:ins w:id="2723" w:author="Sławomir Szałajko" w:date="2022-06-14T13:25:00Z"/>
              <w:rFonts w:ascii="Calibri" w:eastAsia="Arial" w:hAnsi="Calibri" w:cs="Calibri"/>
            </w:rPr>
          </w:rPrChange>
        </w:rPr>
        <w:pPrChange w:id="2724" w:author="Sławomir Szałajko" w:date="2022-06-15T08:06:00Z">
          <w:pPr>
            <w:widowControl/>
            <w:numPr>
              <w:numId w:val="113"/>
            </w:numPr>
            <w:tabs>
              <w:tab w:val="num" w:pos="360"/>
            </w:tabs>
            <w:autoSpaceDE/>
            <w:autoSpaceDN/>
            <w:spacing w:beforeLines="20" w:before="48" w:afterLines="20" w:after="48" w:line="276" w:lineRule="auto"/>
            <w:ind w:left="360" w:hanging="360"/>
            <w:jc w:val="both"/>
          </w:pPr>
        </w:pPrChange>
      </w:pPr>
      <w:ins w:id="2725" w:author="Sławomir Szałajko" w:date="2022-06-14T13:25:00Z">
        <w:r w:rsidRPr="001B44C5">
          <w:rPr>
            <w:rFonts w:asciiTheme="minorHAnsi" w:eastAsia="Arial" w:hAnsiTheme="minorHAnsi" w:cstheme="minorHAnsi"/>
            <w:rPrChange w:id="2726" w:author="Sławomir Szałajko" w:date="2022-06-15T08:04:00Z">
              <w:rPr>
                <w:rFonts w:ascii="Calibri" w:eastAsia="Arial" w:hAnsi="Calibri" w:cs="Calibri"/>
              </w:rPr>
            </w:rPrChange>
          </w:rPr>
          <w:t>Ilekroć w Umowie jest mowa o dniach roboczych należy przez to rozumieć każdy dzień od poniedziałku do piątku z wyjątkiem dni ustawowo wolnych od pracy w rozumieniu ustawy z dnia 18 stycznia 1951 r. o dniach wolnych od pracy (Dz. U. 2020 r., poz. 1920).</w:t>
        </w:r>
      </w:ins>
    </w:p>
    <w:p w14:paraId="045E6C17" w14:textId="77777777" w:rsidR="000940E6" w:rsidRPr="001B44C5" w:rsidRDefault="000940E6">
      <w:pPr>
        <w:widowControl/>
        <w:numPr>
          <w:ilvl w:val="0"/>
          <w:numId w:val="113"/>
        </w:numPr>
        <w:autoSpaceDE/>
        <w:autoSpaceDN/>
        <w:spacing w:line="276" w:lineRule="auto"/>
        <w:jc w:val="both"/>
        <w:rPr>
          <w:ins w:id="2727" w:author="Sławomir Szałajko" w:date="2022-06-14T13:25:00Z"/>
          <w:rFonts w:asciiTheme="minorHAnsi" w:hAnsiTheme="minorHAnsi" w:cstheme="minorHAnsi"/>
          <w:lang w:eastAsia="pl-PL" w:bidi="pl-PL"/>
          <w:rPrChange w:id="2728" w:author="Sławomir Szałajko" w:date="2022-06-15T08:04:00Z">
            <w:rPr>
              <w:ins w:id="2729" w:author="Sławomir Szałajko" w:date="2022-06-14T13:25:00Z"/>
              <w:rFonts w:ascii="Calibri" w:hAnsi="Calibri" w:cs="Calibri"/>
              <w:lang w:eastAsia="pl-PL" w:bidi="pl-PL"/>
            </w:rPr>
          </w:rPrChange>
        </w:rPr>
        <w:pPrChange w:id="2730" w:author="Sławomir Szałajko" w:date="2022-06-15T08:06:00Z">
          <w:pPr>
            <w:widowControl/>
            <w:numPr>
              <w:numId w:val="113"/>
            </w:numPr>
            <w:tabs>
              <w:tab w:val="num" w:pos="360"/>
            </w:tabs>
            <w:autoSpaceDE/>
            <w:autoSpaceDN/>
            <w:spacing w:beforeLines="20" w:before="48" w:afterLines="20" w:after="48" w:line="276" w:lineRule="auto"/>
            <w:ind w:left="360" w:hanging="360"/>
            <w:jc w:val="both"/>
          </w:pPr>
        </w:pPrChange>
      </w:pPr>
      <w:ins w:id="2731" w:author="Sławomir Szałajko" w:date="2022-06-14T13:25:00Z">
        <w:r w:rsidRPr="001B44C5">
          <w:rPr>
            <w:rFonts w:asciiTheme="minorHAnsi" w:hAnsiTheme="minorHAnsi" w:cstheme="minorHAnsi"/>
            <w:bCs/>
            <w:lang w:eastAsia="pl-PL" w:bidi="pl-PL"/>
            <w:rPrChange w:id="2732" w:author="Sławomir Szałajko" w:date="2022-06-15T08:04:00Z">
              <w:rPr>
                <w:rFonts w:ascii="Calibri" w:hAnsi="Calibri" w:cs="Calibri"/>
                <w:bCs/>
                <w:lang w:eastAsia="pl-PL" w:bidi="pl-PL"/>
              </w:rPr>
            </w:rPrChange>
          </w:rPr>
          <w:t>Wykonawca nie może bez pisemnej zgody Zamawiającego przenieść praw lub obowiązków wynikających z Umowy na osoby trzecie.</w:t>
        </w:r>
      </w:ins>
    </w:p>
    <w:p w14:paraId="35655432" w14:textId="77777777" w:rsidR="000940E6" w:rsidRPr="001B44C5" w:rsidRDefault="000940E6">
      <w:pPr>
        <w:widowControl/>
        <w:numPr>
          <w:ilvl w:val="0"/>
          <w:numId w:val="113"/>
        </w:numPr>
        <w:autoSpaceDE/>
        <w:autoSpaceDN/>
        <w:spacing w:line="276" w:lineRule="auto"/>
        <w:jc w:val="both"/>
        <w:rPr>
          <w:ins w:id="2733" w:author="Sławomir Szałajko" w:date="2022-06-14T13:25:00Z"/>
          <w:rFonts w:asciiTheme="minorHAnsi" w:hAnsiTheme="minorHAnsi" w:cstheme="minorHAnsi"/>
          <w:lang w:eastAsia="pl-PL" w:bidi="pl-PL"/>
          <w:rPrChange w:id="2734" w:author="Sławomir Szałajko" w:date="2022-06-15T08:04:00Z">
            <w:rPr>
              <w:ins w:id="2735" w:author="Sławomir Szałajko" w:date="2022-06-14T13:25:00Z"/>
              <w:rFonts w:ascii="Calibri" w:hAnsi="Calibri" w:cs="Calibri"/>
              <w:lang w:eastAsia="pl-PL" w:bidi="pl-PL"/>
            </w:rPr>
          </w:rPrChange>
        </w:rPr>
        <w:pPrChange w:id="2736" w:author="Sławomir Szałajko" w:date="2022-06-15T08:06:00Z">
          <w:pPr>
            <w:widowControl/>
            <w:numPr>
              <w:numId w:val="113"/>
            </w:numPr>
            <w:tabs>
              <w:tab w:val="num" w:pos="360"/>
            </w:tabs>
            <w:autoSpaceDE/>
            <w:autoSpaceDN/>
            <w:spacing w:beforeLines="20" w:before="48" w:afterLines="20" w:after="48" w:line="276" w:lineRule="auto"/>
            <w:ind w:left="360" w:hanging="360"/>
            <w:jc w:val="both"/>
          </w:pPr>
        </w:pPrChange>
      </w:pPr>
      <w:ins w:id="2737" w:author="Sławomir Szałajko" w:date="2022-06-14T13:25:00Z">
        <w:r w:rsidRPr="001B44C5">
          <w:rPr>
            <w:rFonts w:asciiTheme="minorHAnsi" w:hAnsiTheme="minorHAnsi" w:cstheme="minorHAnsi"/>
            <w:lang w:eastAsia="pl-PL" w:bidi="pl-PL"/>
            <w:rPrChange w:id="2738" w:author="Sławomir Szałajko" w:date="2022-06-15T08:04:00Z">
              <w:rPr>
                <w:rFonts w:ascii="Calibri" w:hAnsi="Calibri" w:cs="Calibri"/>
                <w:lang w:eastAsia="pl-PL" w:bidi="pl-PL"/>
              </w:rPr>
            </w:rPrChange>
          </w:rPr>
          <w:t xml:space="preserve">W zakresie nieuregulowanym Umową mają zastosowanie przepisy ustawy z dnia 23 kwietnia 1964 r. kodeks cywilny (Dz. U. z 2020 r. poz. 1740 z </w:t>
        </w:r>
        <w:proofErr w:type="spellStart"/>
        <w:r w:rsidRPr="001B44C5">
          <w:rPr>
            <w:rFonts w:asciiTheme="minorHAnsi" w:hAnsiTheme="minorHAnsi" w:cstheme="minorHAnsi"/>
            <w:lang w:eastAsia="pl-PL" w:bidi="pl-PL"/>
            <w:rPrChange w:id="2739" w:author="Sławomir Szałajko" w:date="2022-06-15T08:04:00Z">
              <w:rPr>
                <w:rFonts w:ascii="Calibri" w:hAnsi="Calibri" w:cs="Calibri"/>
                <w:lang w:eastAsia="pl-PL" w:bidi="pl-PL"/>
              </w:rPr>
            </w:rPrChange>
          </w:rPr>
          <w:t>późn</w:t>
        </w:r>
        <w:proofErr w:type="spellEnd"/>
        <w:r w:rsidRPr="001B44C5">
          <w:rPr>
            <w:rFonts w:asciiTheme="minorHAnsi" w:hAnsiTheme="minorHAnsi" w:cstheme="minorHAnsi"/>
            <w:lang w:eastAsia="pl-PL" w:bidi="pl-PL"/>
            <w:rPrChange w:id="2740" w:author="Sławomir Szałajko" w:date="2022-06-15T08:04:00Z">
              <w:rPr>
                <w:rFonts w:ascii="Calibri" w:hAnsi="Calibri" w:cs="Calibri"/>
                <w:lang w:eastAsia="pl-PL" w:bidi="pl-PL"/>
              </w:rPr>
            </w:rPrChange>
          </w:rPr>
          <w:t xml:space="preserve">. zm.), ustawy z dnia 4 lutego 1994 r. o prawie autorskim i prawach pokrewnych (Dz. U. z 2021 poz. 1062 z </w:t>
        </w:r>
        <w:proofErr w:type="spellStart"/>
        <w:r w:rsidRPr="001B44C5">
          <w:rPr>
            <w:rFonts w:asciiTheme="minorHAnsi" w:hAnsiTheme="minorHAnsi" w:cstheme="minorHAnsi"/>
            <w:lang w:eastAsia="pl-PL" w:bidi="pl-PL"/>
            <w:rPrChange w:id="2741" w:author="Sławomir Szałajko" w:date="2022-06-15T08:04:00Z">
              <w:rPr>
                <w:rFonts w:ascii="Calibri" w:hAnsi="Calibri" w:cs="Calibri"/>
                <w:lang w:eastAsia="pl-PL" w:bidi="pl-PL"/>
              </w:rPr>
            </w:rPrChange>
          </w:rPr>
          <w:t>późn</w:t>
        </w:r>
        <w:proofErr w:type="spellEnd"/>
        <w:r w:rsidRPr="001B44C5">
          <w:rPr>
            <w:rFonts w:asciiTheme="minorHAnsi" w:hAnsiTheme="minorHAnsi" w:cstheme="minorHAnsi"/>
            <w:lang w:eastAsia="pl-PL" w:bidi="pl-PL"/>
            <w:rPrChange w:id="2742" w:author="Sławomir Szałajko" w:date="2022-06-15T08:04:00Z">
              <w:rPr>
                <w:rFonts w:ascii="Calibri" w:hAnsi="Calibri" w:cs="Calibri"/>
                <w:lang w:eastAsia="pl-PL" w:bidi="pl-PL"/>
              </w:rPr>
            </w:rPrChange>
          </w:rPr>
          <w:t xml:space="preserve">. zm. ), ustawy z dnia 10 maja 2018 r. (Dz. U. z 2018 poz. 1000) o ochronie danych osobowych, ustawy z dnia 19 września 2019 r. prawo zamówień publicznych (Dz. U. poz. 2021 poz. 1129z </w:t>
        </w:r>
        <w:proofErr w:type="spellStart"/>
        <w:r w:rsidRPr="001B44C5">
          <w:rPr>
            <w:rFonts w:asciiTheme="minorHAnsi" w:hAnsiTheme="minorHAnsi" w:cstheme="minorHAnsi"/>
            <w:lang w:eastAsia="pl-PL" w:bidi="pl-PL"/>
            <w:rPrChange w:id="2743" w:author="Sławomir Szałajko" w:date="2022-06-15T08:04:00Z">
              <w:rPr>
                <w:rFonts w:ascii="Calibri" w:hAnsi="Calibri" w:cs="Calibri"/>
                <w:lang w:eastAsia="pl-PL" w:bidi="pl-PL"/>
              </w:rPr>
            </w:rPrChange>
          </w:rPr>
          <w:t>późn</w:t>
        </w:r>
        <w:proofErr w:type="spellEnd"/>
        <w:r w:rsidRPr="001B44C5">
          <w:rPr>
            <w:rFonts w:asciiTheme="minorHAnsi" w:hAnsiTheme="minorHAnsi" w:cstheme="minorHAnsi"/>
            <w:lang w:eastAsia="pl-PL" w:bidi="pl-PL"/>
            <w:rPrChange w:id="2744" w:author="Sławomir Szałajko" w:date="2022-06-15T08:04:00Z">
              <w:rPr>
                <w:rFonts w:ascii="Calibri" w:hAnsi="Calibri" w:cs="Calibri"/>
                <w:lang w:eastAsia="pl-PL" w:bidi="pl-PL"/>
              </w:rPr>
            </w:rPrChange>
          </w:rPr>
          <w:t>. zm.).</w:t>
        </w:r>
      </w:ins>
    </w:p>
    <w:p w14:paraId="0B5BD197" w14:textId="77777777" w:rsidR="000940E6" w:rsidRPr="001B44C5" w:rsidRDefault="000940E6">
      <w:pPr>
        <w:widowControl/>
        <w:numPr>
          <w:ilvl w:val="0"/>
          <w:numId w:val="113"/>
        </w:numPr>
        <w:autoSpaceDE/>
        <w:autoSpaceDN/>
        <w:spacing w:line="276" w:lineRule="auto"/>
        <w:jc w:val="both"/>
        <w:rPr>
          <w:ins w:id="2745" w:author="Sławomir Szałajko" w:date="2022-06-14T13:25:00Z"/>
          <w:rFonts w:asciiTheme="minorHAnsi" w:hAnsiTheme="minorHAnsi" w:cstheme="minorHAnsi"/>
          <w:lang w:eastAsia="pl-PL" w:bidi="pl-PL"/>
          <w:rPrChange w:id="2746" w:author="Sławomir Szałajko" w:date="2022-06-15T08:04:00Z">
            <w:rPr>
              <w:ins w:id="2747" w:author="Sławomir Szałajko" w:date="2022-06-14T13:25:00Z"/>
              <w:rFonts w:ascii="Calibri" w:hAnsi="Calibri" w:cs="Calibri"/>
              <w:lang w:eastAsia="pl-PL" w:bidi="pl-PL"/>
            </w:rPr>
          </w:rPrChange>
        </w:rPr>
        <w:pPrChange w:id="2748" w:author="Sławomir Szałajko" w:date="2022-06-15T08:06:00Z">
          <w:pPr>
            <w:widowControl/>
            <w:numPr>
              <w:numId w:val="113"/>
            </w:numPr>
            <w:tabs>
              <w:tab w:val="num" w:pos="360"/>
            </w:tabs>
            <w:autoSpaceDE/>
            <w:autoSpaceDN/>
            <w:spacing w:beforeLines="20" w:before="48" w:afterLines="20" w:after="48" w:line="276" w:lineRule="auto"/>
            <w:ind w:left="360" w:hanging="360"/>
            <w:jc w:val="both"/>
          </w:pPr>
        </w:pPrChange>
      </w:pPr>
      <w:ins w:id="2749" w:author="Sławomir Szałajko" w:date="2022-06-14T13:25:00Z">
        <w:r w:rsidRPr="001B44C5">
          <w:rPr>
            <w:rFonts w:asciiTheme="minorHAnsi" w:hAnsiTheme="minorHAnsi" w:cstheme="minorHAnsi"/>
            <w:lang w:eastAsia="pl-PL" w:bidi="pl-PL"/>
            <w:rPrChange w:id="2750" w:author="Sławomir Szałajko" w:date="2022-06-15T08:04:00Z">
              <w:rPr>
                <w:rFonts w:ascii="Calibri" w:hAnsi="Calibri" w:cs="Calibri"/>
                <w:lang w:eastAsia="pl-PL" w:bidi="pl-PL"/>
              </w:rPr>
            </w:rPrChange>
          </w:rPr>
          <w:t xml:space="preserve">Wszelkie spory mogące wyniknąć na tle realizacji Umowy, Strony poddają pod rozstrzygnięcie sądu właściwego dla siedziby Zamawiającego. </w:t>
        </w:r>
      </w:ins>
    </w:p>
    <w:p w14:paraId="5C845603" w14:textId="77777777" w:rsidR="000940E6" w:rsidRPr="001B44C5" w:rsidRDefault="000940E6">
      <w:pPr>
        <w:widowControl/>
        <w:numPr>
          <w:ilvl w:val="0"/>
          <w:numId w:val="113"/>
        </w:numPr>
        <w:autoSpaceDE/>
        <w:autoSpaceDN/>
        <w:spacing w:line="276" w:lineRule="auto"/>
        <w:jc w:val="both"/>
        <w:rPr>
          <w:ins w:id="2751" w:author="Sławomir Szałajko" w:date="2022-06-14T13:25:00Z"/>
          <w:rFonts w:asciiTheme="minorHAnsi" w:eastAsia="Calibri" w:hAnsiTheme="minorHAnsi" w:cstheme="minorHAnsi"/>
          <w:rPrChange w:id="2752" w:author="Sławomir Szałajko" w:date="2022-06-15T08:04:00Z">
            <w:rPr>
              <w:ins w:id="2753" w:author="Sławomir Szałajko" w:date="2022-06-14T13:25:00Z"/>
              <w:rFonts w:ascii="Calibri" w:eastAsia="Calibri" w:hAnsi="Calibri" w:cs="Calibri"/>
            </w:rPr>
          </w:rPrChange>
        </w:rPr>
        <w:pPrChange w:id="2754" w:author="Sławomir Szałajko" w:date="2022-06-15T08:06:00Z">
          <w:pPr>
            <w:widowControl/>
            <w:numPr>
              <w:numId w:val="113"/>
            </w:numPr>
            <w:tabs>
              <w:tab w:val="num" w:pos="360"/>
            </w:tabs>
            <w:autoSpaceDE/>
            <w:autoSpaceDN/>
            <w:spacing w:beforeLines="20" w:before="48" w:afterLines="20" w:after="48" w:line="276" w:lineRule="auto"/>
            <w:ind w:left="360" w:hanging="360"/>
            <w:jc w:val="both"/>
          </w:pPr>
        </w:pPrChange>
      </w:pPr>
      <w:ins w:id="2755" w:author="Sławomir Szałajko" w:date="2022-06-14T13:25:00Z">
        <w:r w:rsidRPr="001B44C5">
          <w:rPr>
            <w:rFonts w:asciiTheme="minorHAnsi" w:eastAsia="Calibri" w:hAnsiTheme="minorHAnsi" w:cstheme="minorHAnsi"/>
            <w:rPrChange w:id="2756" w:author="Sławomir Szałajko" w:date="2022-06-15T08:04:00Z">
              <w:rPr>
                <w:rFonts w:ascii="Calibri" w:eastAsia="Calibri" w:hAnsi="Calibri" w:cs="Calibri"/>
              </w:rPr>
            </w:rPrChange>
          </w:rPr>
          <w:t>Umowę sporządzono w 2 jednobrzmiących egzemplarzach, po jednym dla każdej ze Stron.</w:t>
        </w:r>
      </w:ins>
    </w:p>
    <w:p w14:paraId="5F6033D5" w14:textId="77777777" w:rsidR="004456C2" w:rsidRDefault="004456C2">
      <w:pPr>
        <w:widowControl/>
        <w:autoSpaceDE/>
        <w:autoSpaceDN/>
        <w:spacing w:line="276" w:lineRule="auto"/>
        <w:jc w:val="center"/>
        <w:rPr>
          <w:ins w:id="2757" w:author="Sławomir Szałajko" w:date="2022-06-15T08:05:00Z"/>
          <w:rFonts w:asciiTheme="minorHAnsi" w:eastAsia="Calibri" w:hAnsiTheme="minorHAnsi" w:cstheme="minorHAnsi"/>
          <w:b/>
          <w:bCs/>
        </w:rPr>
        <w:pPrChange w:id="2758" w:author="Sławomir Szałajko" w:date="2022-06-15T08:06:00Z">
          <w:pPr>
            <w:widowControl/>
            <w:autoSpaceDE/>
            <w:autoSpaceDN/>
            <w:spacing w:beforeLines="20" w:before="48" w:afterLines="20" w:after="48" w:line="276" w:lineRule="auto"/>
            <w:jc w:val="center"/>
          </w:pPr>
        </w:pPrChange>
      </w:pPr>
    </w:p>
    <w:p w14:paraId="5BE487DB" w14:textId="096FEED1" w:rsidR="000940E6" w:rsidRPr="001B44C5" w:rsidRDefault="000940E6">
      <w:pPr>
        <w:widowControl/>
        <w:autoSpaceDE/>
        <w:autoSpaceDN/>
        <w:spacing w:line="276" w:lineRule="auto"/>
        <w:jc w:val="center"/>
        <w:rPr>
          <w:ins w:id="2759" w:author="Sławomir Szałajko" w:date="2022-06-14T13:25:00Z"/>
          <w:rFonts w:asciiTheme="minorHAnsi" w:eastAsia="Calibri" w:hAnsiTheme="minorHAnsi" w:cstheme="minorHAnsi"/>
          <w:b/>
          <w:bCs/>
          <w:rPrChange w:id="2760" w:author="Sławomir Szałajko" w:date="2022-06-15T08:04:00Z">
            <w:rPr>
              <w:ins w:id="2761" w:author="Sławomir Szałajko" w:date="2022-06-14T13:25:00Z"/>
              <w:rFonts w:ascii="Calibri" w:eastAsia="Calibri" w:hAnsi="Calibri" w:cs="Calibri"/>
              <w:b/>
              <w:bCs/>
            </w:rPr>
          </w:rPrChange>
        </w:rPr>
        <w:pPrChange w:id="2762" w:author="Sławomir Szałajko" w:date="2022-06-15T08:06:00Z">
          <w:pPr>
            <w:widowControl/>
            <w:autoSpaceDE/>
            <w:autoSpaceDN/>
            <w:spacing w:beforeLines="20" w:before="48" w:afterLines="20" w:after="48" w:line="276" w:lineRule="auto"/>
            <w:jc w:val="center"/>
          </w:pPr>
        </w:pPrChange>
      </w:pPr>
      <w:ins w:id="2763" w:author="Sławomir Szałajko" w:date="2022-06-14T13:25:00Z">
        <w:r w:rsidRPr="001B44C5">
          <w:rPr>
            <w:rFonts w:asciiTheme="minorHAnsi" w:eastAsia="Calibri" w:hAnsiTheme="minorHAnsi" w:cstheme="minorHAnsi"/>
            <w:b/>
            <w:bCs/>
            <w:rPrChange w:id="2764" w:author="Sławomir Szałajko" w:date="2022-06-15T08:04:00Z">
              <w:rPr>
                <w:rFonts w:ascii="Calibri" w:eastAsia="Calibri" w:hAnsi="Calibri" w:cs="Calibri"/>
                <w:b/>
                <w:bCs/>
              </w:rPr>
            </w:rPrChange>
          </w:rPr>
          <w:t>§ 1</w:t>
        </w:r>
      </w:ins>
      <w:ins w:id="2765" w:author="Sławomir Szałajko" w:date="2022-06-15T08:06:00Z">
        <w:r w:rsidR="004456C2">
          <w:rPr>
            <w:rFonts w:asciiTheme="minorHAnsi" w:eastAsia="Calibri" w:hAnsiTheme="minorHAnsi" w:cstheme="minorHAnsi"/>
            <w:b/>
            <w:bCs/>
          </w:rPr>
          <w:t>3</w:t>
        </w:r>
      </w:ins>
    </w:p>
    <w:p w14:paraId="693CC36F" w14:textId="77777777" w:rsidR="000940E6" w:rsidRPr="001B44C5" w:rsidRDefault="000940E6">
      <w:pPr>
        <w:widowControl/>
        <w:autoSpaceDE/>
        <w:autoSpaceDN/>
        <w:adjustRightInd w:val="0"/>
        <w:spacing w:line="276" w:lineRule="auto"/>
        <w:rPr>
          <w:ins w:id="2766" w:author="Sławomir Szałajko" w:date="2022-06-14T13:25:00Z"/>
          <w:rFonts w:asciiTheme="minorHAnsi" w:eastAsia="Calibri" w:hAnsiTheme="minorHAnsi" w:cstheme="minorHAnsi"/>
          <w:rPrChange w:id="2767" w:author="Sławomir Szałajko" w:date="2022-06-15T08:04:00Z">
            <w:rPr>
              <w:ins w:id="2768" w:author="Sławomir Szałajko" w:date="2022-06-14T13:25:00Z"/>
              <w:rFonts w:ascii="Calibri" w:eastAsia="Calibri" w:hAnsi="Calibri" w:cs="Calibri"/>
            </w:rPr>
          </w:rPrChange>
        </w:rPr>
        <w:pPrChange w:id="2769" w:author="Sławomir Szałajko" w:date="2022-06-15T08:06:00Z">
          <w:pPr>
            <w:widowControl/>
            <w:autoSpaceDE/>
            <w:autoSpaceDN/>
            <w:adjustRightInd w:val="0"/>
            <w:spacing w:beforeLines="20" w:before="48" w:afterLines="20" w:after="48" w:line="276" w:lineRule="auto"/>
          </w:pPr>
        </w:pPrChange>
      </w:pPr>
      <w:ins w:id="2770" w:author="Sławomir Szałajko" w:date="2022-06-14T13:25:00Z">
        <w:r w:rsidRPr="001B44C5">
          <w:rPr>
            <w:rFonts w:asciiTheme="minorHAnsi" w:eastAsia="Calibri" w:hAnsiTheme="minorHAnsi" w:cstheme="minorHAnsi"/>
            <w:rPrChange w:id="2771" w:author="Sławomir Szałajko" w:date="2022-06-15T08:04:00Z">
              <w:rPr>
                <w:rFonts w:ascii="Calibri" w:eastAsia="Calibri" w:hAnsi="Calibri" w:cs="Calibri"/>
              </w:rPr>
            </w:rPrChange>
          </w:rPr>
          <w:t xml:space="preserve">Integralną cześć umowy stanowią: </w:t>
        </w:r>
      </w:ins>
    </w:p>
    <w:p w14:paraId="5B226239" w14:textId="77777777" w:rsidR="000940E6" w:rsidRPr="001B44C5" w:rsidRDefault="000940E6">
      <w:pPr>
        <w:widowControl/>
        <w:numPr>
          <w:ilvl w:val="0"/>
          <w:numId w:val="133"/>
        </w:numPr>
        <w:autoSpaceDE/>
        <w:autoSpaceDN/>
        <w:adjustRightInd w:val="0"/>
        <w:spacing w:line="276" w:lineRule="auto"/>
        <w:rPr>
          <w:ins w:id="2772" w:author="Sławomir Szałajko" w:date="2022-06-14T13:25:00Z"/>
          <w:rFonts w:asciiTheme="minorHAnsi" w:eastAsia="Calibri" w:hAnsiTheme="minorHAnsi" w:cstheme="minorHAnsi"/>
          <w:rPrChange w:id="2773" w:author="Sławomir Szałajko" w:date="2022-06-15T08:04:00Z">
            <w:rPr>
              <w:ins w:id="2774" w:author="Sławomir Szałajko" w:date="2022-06-14T13:25:00Z"/>
              <w:rFonts w:ascii="Calibri" w:eastAsia="Calibri" w:hAnsi="Calibri" w:cs="Calibri"/>
            </w:rPr>
          </w:rPrChange>
        </w:rPr>
        <w:pPrChange w:id="2775" w:author="Sławomir Szałajko" w:date="2022-06-15T08:06:00Z">
          <w:pPr>
            <w:widowControl/>
            <w:numPr>
              <w:numId w:val="133"/>
            </w:numPr>
            <w:autoSpaceDE/>
            <w:autoSpaceDN/>
            <w:adjustRightInd w:val="0"/>
            <w:spacing w:beforeLines="20" w:before="48" w:afterLines="20" w:after="48" w:line="276" w:lineRule="auto"/>
            <w:ind w:left="720" w:hanging="360"/>
          </w:pPr>
        </w:pPrChange>
      </w:pPr>
      <w:ins w:id="2776" w:author="Sławomir Szałajko" w:date="2022-06-14T13:25:00Z">
        <w:r w:rsidRPr="001B44C5">
          <w:rPr>
            <w:rFonts w:asciiTheme="minorHAnsi" w:eastAsia="Calibri" w:hAnsiTheme="minorHAnsi" w:cstheme="minorHAnsi"/>
            <w:rPrChange w:id="2777" w:author="Sławomir Szałajko" w:date="2022-06-15T08:04:00Z">
              <w:rPr>
                <w:rFonts w:ascii="Calibri" w:eastAsia="Calibri" w:hAnsi="Calibri" w:cs="Calibri"/>
              </w:rPr>
            </w:rPrChange>
          </w:rPr>
          <w:t xml:space="preserve">Załącznik nr 1 – opis przedmiotu zamówienia, </w:t>
        </w:r>
      </w:ins>
    </w:p>
    <w:p w14:paraId="511F09EF" w14:textId="77777777" w:rsidR="000940E6" w:rsidRPr="001B44C5" w:rsidRDefault="000940E6">
      <w:pPr>
        <w:widowControl/>
        <w:numPr>
          <w:ilvl w:val="0"/>
          <w:numId w:val="133"/>
        </w:numPr>
        <w:autoSpaceDE/>
        <w:autoSpaceDN/>
        <w:adjustRightInd w:val="0"/>
        <w:spacing w:line="276" w:lineRule="auto"/>
        <w:rPr>
          <w:ins w:id="2778" w:author="Sławomir Szałajko" w:date="2022-06-14T13:25:00Z"/>
          <w:rFonts w:asciiTheme="minorHAnsi" w:eastAsia="Calibri" w:hAnsiTheme="minorHAnsi" w:cstheme="minorHAnsi"/>
          <w:rPrChange w:id="2779" w:author="Sławomir Szałajko" w:date="2022-06-15T08:04:00Z">
            <w:rPr>
              <w:ins w:id="2780" w:author="Sławomir Szałajko" w:date="2022-06-14T13:25:00Z"/>
              <w:rFonts w:ascii="Calibri" w:eastAsia="Calibri" w:hAnsi="Calibri" w:cs="Calibri"/>
            </w:rPr>
          </w:rPrChange>
        </w:rPr>
        <w:pPrChange w:id="2781" w:author="Sławomir Szałajko" w:date="2022-06-15T08:06:00Z">
          <w:pPr>
            <w:widowControl/>
            <w:numPr>
              <w:numId w:val="133"/>
            </w:numPr>
            <w:autoSpaceDE/>
            <w:autoSpaceDN/>
            <w:adjustRightInd w:val="0"/>
            <w:spacing w:beforeLines="20" w:before="48" w:afterLines="20" w:after="48" w:line="276" w:lineRule="auto"/>
            <w:ind w:left="720" w:hanging="360"/>
          </w:pPr>
        </w:pPrChange>
      </w:pPr>
      <w:ins w:id="2782" w:author="Sławomir Szałajko" w:date="2022-06-14T13:25:00Z">
        <w:r w:rsidRPr="001B44C5">
          <w:rPr>
            <w:rFonts w:asciiTheme="minorHAnsi" w:eastAsia="Calibri" w:hAnsiTheme="minorHAnsi" w:cstheme="minorHAnsi"/>
            <w:rPrChange w:id="2783" w:author="Sławomir Szałajko" w:date="2022-06-15T08:04:00Z">
              <w:rPr>
                <w:rFonts w:ascii="Calibri" w:eastAsia="Calibri" w:hAnsi="Calibri" w:cs="Calibri"/>
              </w:rPr>
            </w:rPrChange>
          </w:rPr>
          <w:t>Załącznik nr 2 – oferta Wykonawcy,</w:t>
        </w:r>
      </w:ins>
    </w:p>
    <w:p w14:paraId="2ECCFEE0" w14:textId="77777777" w:rsidR="000940E6" w:rsidRPr="001B44C5" w:rsidRDefault="000940E6">
      <w:pPr>
        <w:widowControl/>
        <w:numPr>
          <w:ilvl w:val="0"/>
          <w:numId w:val="133"/>
        </w:numPr>
        <w:autoSpaceDE/>
        <w:autoSpaceDN/>
        <w:adjustRightInd w:val="0"/>
        <w:spacing w:line="276" w:lineRule="auto"/>
        <w:rPr>
          <w:ins w:id="2784" w:author="Sławomir Szałajko" w:date="2022-06-14T13:25:00Z"/>
          <w:rFonts w:asciiTheme="minorHAnsi" w:eastAsia="Calibri" w:hAnsiTheme="minorHAnsi" w:cstheme="minorHAnsi"/>
          <w:rPrChange w:id="2785" w:author="Sławomir Szałajko" w:date="2022-06-15T08:04:00Z">
            <w:rPr>
              <w:ins w:id="2786" w:author="Sławomir Szałajko" w:date="2022-06-14T13:25:00Z"/>
              <w:rFonts w:ascii="Calibri" w:eastAsia="Calibri" w:hAnsi="Calibri" w:cs="Calibri"/>
            </w:rPr>
          </w:rPrChange>
        </w:rPr>
        <w:pPrChange w:id="2787" w:author="Sławomir Szałajko" w:date="2022-06-15T08:06:00Z">
          <w:pPr>
            <w:widowControl/>
            <w:numPr>
              <w:numId w:val="133"/>
            </w:numPr>
            <w:autoSpaceDE/>
            <w:autoSpaceDN/>
            <w:adjustRightInd w:val="0"/>
            <w:spacing w:beforeLines="20" w:before="48" w:afterLines="20" w:after="48" w:line="276" w:lineRule="auto"/>
            <w:ind w:left="720" w:hanging="360"/>
          </w:pPr>
        </w:pPrChange>
      </w:pPr>
      <w:ins w:id="2788" w:author="Sławomir Szałajko" w:date="2022-06-14T13:25:00Z">
        <w:r w:rsidRPr="001B44C5">
          <w:rPr>
            <w:rFonts w:asciiTheme="minorHAnsi" w:eastAsia="Calibri" w:hAnsiTheme="minorHAnsi" w:cstheme="minorHAnsi"/>
            <w:rPrChange w:id="2789" w:author="Sławomir Szałajko" w:date="2022-06-15T08:04:00Z">
              <w:rPr>
                <w:rFonts w:ascii="Calibri" w:eastAsia="Calibri" w:hAnsi="Calibri" w:cs="Calibri"/>
              </w:rPr>
            </w:rPrChange>
          </w:rPr>
          <w:t>Załącznik nr 3 – zaświadczenie o wpisie do Centralnej Ewidencji I Informacji o Działalności Gospodarczej z dnia … / odpis aktualny z Krajowego Rejestru Sądowego z dnia …..,</w:t>
        </w:r>
      </w:ins>
    </w:p>
    <w:p w14:paraId="095AA42E" w14:textId="77777777" w:rsidR="000940E6" w:rsidRPr="001B44C5" w:rsidRDefault="000940E6">
      <w:pPr>
        <w:widowControl/>
        <w:numPr>
          <w:ilvl w:val="0"/>
          <w:numId w:val="133"/>
        </w:numPr>
        <w:autoSpaceDE/>
        <w:autoSpaceDN/>
        <w:adjustRightInd w:val="0"/>
        <w:spacing w:line="276" w:lineRule="auto"/>
        <w:rPr>
          <w:ins w:id="2790" w:author="Sławomir Szałajko" w:date="2022-06-14T13:25:00Z"/>
          <w:rFonts w:asciiTheme="minorHAnsi" w:eastAsia="Calibri" w:hAnsiTheme="minorHAnsi" w:cstheme="minorHAnsi"/>
          <w:rPrChange w:id="2791" w:author="Sławomir Szałajko" w:date="2022-06-15T08:04:00Z">
            <w:rPr>
              <w:ins w:id="2792" w:author="Sławomir Szałajko" w:date="2022-06-14T13:25:00Z"/>
              <w:rFonts w:ascii="Calibri" w:eastAsia="Calibri" w:hAnsi="Calibri" w:cs="Calibri"/>
            </w:rPr>
          </w:rPrChange>
        </w:rPr>
        <w:pPrChange w:id="2793" w:author="Sławomir Szałajko" w:date="2022-06-15T08:06:00Z">
          <w:pPr>
            <w:widowControl/>
            <w:numPr>
              <w:numId w:val="133"/>
            </w:numPr>
            <w:autoSpaceDE/>
            <w:autoSpaceDN/>
            <w:adjustRightInd w:val="0"/>
            <w:spacing w:beforeLines="20" w:before="48" w:afterLines="20" w:after="48" w:line="276" w:lineRule="auto"/>
            <w:ind w:left="720" w:hanging="360"/>
          </w:pPr>
        </w:pPrChange>
      </w:pPr>
      <w:ins w:id="2794" w:author="Sławomir Szałajko" w:date="2022-06-14T13:25:00Z">
        <w:r w:rsidRPr="001B44C5">
          <w:rPr>
            <w:rFonts w:asciiTheme="minorHAnsi" w:eastAsia="Calibri" w:hAnsiTheme="minorHAnsi" w:cstheme="minorHAnsi"/>
            <w:rPrChange w:id="2795" w:author="Sławomir Szałajko" w:date="2022-06-15T08:04:00Z">
              <w:rPr>
                <w:rFonts w:ascii="Calibri" w:eastAsia="Calibri" w:hAnsi="Calibri" w:cs="Calibri"/>
              </w:rPr>
            </w:rPrChange>
          </w:rPr>
          <w:t>Załącznik nr 4 – protokół odbioru (wzór),</w:t>
        </w:r>
      </w:ins>
    </w:p>
    <w:p w14:paraId="75593327" w14:textId="77777777" w:rsidR="000940E6" w:rsidRPr="001B44C5" w:rsidRDefault="000940E6">
      <w:pPr>
        <w:widowControl/>
        <w:autoSpaceDE/>
        <w:autoSpaceDN/>
        <w:adjustRightInd w:val="0"/>
        <w:spacing w:line="276" w:lineRule="auto"/>
        <w:rPr>
          <w:ins w:id="2796" w:author="Sławomir Szałajko" w:date="2022-06-14T13:25:00Z"/>
          <w:rFonts w:asciiTheme="minorHAnsi" w:eastAsia="Calibri" w:hAnsiTheme="minorHAnsi" w:cstheme="minorHAnsi"/>
          <w:rPrChange w:id="2797" w:author="Sławomir Szałajko" w:date="2022-06-15T08:04:00Z">
            <w:rPr>
              <w:ins w:id="2798" w:author="Sławomir Szałajko" w:date="2022-06-14T13:25:00Z"/>
              <w:rFonts w:ascii="Calibri" w:eastAsia="Calibri" w:hAnsi="Calibri" w:cs="Calibri"/>
            </w:rPr>
          </w:rPrChange>
        </w:rPr>
        <w:pPrChange w:id="2799" w:author="Sławomir Szałajko" w:date="2022-06-15T08:06:00Z">
          <w:pPr>
            <w:widowControl/>
            <w:autoSpaceDE/>
            <w:autoSpaceDN/>
            <w:adjustRightInd w:val="0"/>
            <w:spacing w:beforeLines="20" w:before="48" w:afterLines="20" w:after="48" w:line="276" w:lineRule="auto"/>
          </w:pPr>
        </w:pPrChange>
      </w:pPr>
    </w:p>
    <w:p w14:paraId="7A0C5314" w14:textId="77777777" w:rsidR="000940E6" w:rsidRPr="001B44C5" w:rsidRDefault="000940E6">
      <w:pPr>
        <w:widowControl/>
        <w:autoSpaceDE/>
        <w:autoSpaceDN/>
        <w:adjustRightInd w:val="0"/>
        <w:spacing w:line="276" w:lineRule="auto"/>
        <w:rPr>
          <w:ins w:id="2800" w:author="Sławomir Szałajko" w:date="2022-06-14T13:25:00Z"/>
          <w:rFonts w:asciiTheme="minorHAnsi" w:eastAsia="Calibri" w:hAnsiTheme="minorHAnsi" w:cstheme="minorHAnsi"/>
          <w:rPrChange w:id="2801" w:author="Sławomir Szałajko" w:date="2022-06-15T08:04:00Z">
            <w:rPr>
              <w:ins w:id="2802" w:author="Sławomir Szałajko" w:date="2022-06-14T13:25:00Z"/>
              <w:rFonts w:ascii="Calibri" w:eastAsia="Calibri" w:hAnsi="Calibri" w:cs="Calibri"/>
            </w:rPr>
          </w:rPrChange>
        </w:rPr>
        <w:pPrChange w:id="2803" w:author="Sławomir Szałajko" w:date="2022-06-15T08:06:00Z">
          <w:pPr>
            <w:widowControl/>
            <w:autoSpaceDE/>
            <w:autoSpaceDN/>
            <w:adjustRightInd w:val="0"/>
            <w:spacing w:beforeLines="20" w:before="48" w:afterLines="20" w:after="48" w:line="276" w:lineRule="auto"/>
          </w:pPr>
        </w:pPrChange>
      </w:pPr>
    </w:p>
    <w:p w14:paraId="45DC2678" w14:textId="77777777" w:rsidR="000940E6" w:rsidRPr="001B44C5" w:rsidRDefault="000940E6">
      <w:pPr>
        <w:widowControl/>
        <w:autoSpaceDE/>
        <w:autoSpaceDN/>
        <w:spacing w:line="276" w:lineRule="auto"/>
        <w:ind w:firstLine="708"/>
        <w:rPr>
          <w:ins w:id="2804" w:author="Sławomir Szałajko" w:date="2022-06-14T13:25:00Z"/>
          <w:rFonts w:asciiTheme="minorHAnsi" w:eastAsia="Calibri" w:hAnsiTheme="minorHAnsi" w:cstheme="minorHAnsi"/>
          <w:b/>
          <w:i/>
          <w:iCs/>
          <w:rPrChange w:id="2805" w:author="Sławomir Szałajko" w:date="2022-06-15T08:04:00Z">
            <w:rPr>
              <w:ins w:id="2806" w:author="Sławomir Szałajko" w:date="2022-06-14T13:25:00Z"/>
              <w:rFonts w:ascii="Calibri" w:eastAsia="Calibri" w:hAnsi="Calibri" w:cs="Calibri"/>
              <w:b/>
              <w:i/>
              <w:iCs/>
            </w:rPr>
          </w:rPrChange>
        </w:rPr>
        <w:pPrChange w:id="2807" w:author="Sławomir Szałajko" w:date="2022-06-15T08:06:00Z">
          <w:pPr>
            <w:widowControl/>
            <w:autoSpaceDE/>
            <w:autoSpaceDN/>
            <w:spacing w:beforeLines="20" w:before="48" w:afterLines="20" w:after="48" w:line="276" w:lineRule="auto"/>
            <w:ind w:firstLine="708"/>
          </w:pPr>
        </w:pPrChange>
      </w:pPr>
    </w:p>
    <w:p w14:paraId="29BC9B58" w14:textId="77777777" w:rsidR="000940E6" w:rsidRPr="001B44C5" w:rsidRDefault="000940E6">
      <w:pPr>
        <w:widowControl/>
        <w:autoSpaceDE/>
        <w:autoSpaceDN/>
        <w:adjustRightInd w:val="0"/>
        <w:spacing w:line="276" w:lineRule="auto"/>
        <w:ind w:firstLine="708"/>
        <w:rPr>
          <w:ins w:id="2808" w:author="Sławomir Szałajko" w:date="2022-06-14T13:25:00Z"/>
          <w:rFonts w:asciiTheme="minorHAnsi" w:eastAsia="Calibri" w:hAnsiTheme="minorHAnsi" w:cstheme="minorHAnsi"/>
          <w:b/>
          <w:i/>
          <w:iCs/>
          <w:rPrChange w:id="2809" w:author="Sławomir Szałajko" w:date="2022-06-15T08:04:00Z">
            <w:rPr>
              <w:ins w:id="2810" w:author="Sławomir Szałajko" w:date="2022-06-14T13:25:00Z"/>
              <w:rFonts w:ascii="Calibri" w:eastAsia="Calibri" w:hAnsi="Calibri" w:cs="Calibri"/>
              <w:b/>
              <w:i/>
              <w:iCs/>
            </w:rPr>
          </w:rPrChange>
        </w:rPr>
        <w:pPrChange w:id="2811" w:author="Sławomir Szałajko" w:date="2022-06-15T08:06:00Z">
          <w:pPr>
            <w:widowControl/>
            <w:autoSpaceDE/>
            <w:autoSpaceDN/>
            <w:adjustRightInd w:val="0"/>
            <w:spacing w:beforeLines="20" w:before="48" w:afterLines="20" w:after="48" w:line="276" w:lineRule="auto"/>
            <w:ind w:firstLine="708"/>
          </w:pPr>
        </w:pPrChange>
      </w:pPr>
      <w:ins w:id="2812" w:author="Sławomir Szałajko" w:date="2022-06-14T13:25:00Z">
        <w:r w:rsidRPr="001B44C5">
          <w:rPr>
            <w:rFonts w:asciiTheme="minorHAnsi" w:eastAsia="Calibri" w:hAnsiTheme="minorHAnsi" w:cstheme="minorHAnsi"/>
            <w:b/>
            <w:i/>
            <w:iCs/>
            <w:rPrChange w:id="2813" w:author="Sławomir Szałajko" w:date="2022-06-15T08:04:00Z">
              <w:rPr>
                <w:rFonts w:ascii="Calibri" w:eastAsia="Calibri" w:hAnsi="Calibri" w:cs="Calibri"/>
                <w:b/>
                <w:i/>
                <w:iCs/>
              </w:rPr>
            </w:rPrChange>
          </w:rPr>
          <w:t xml:space="preserve">Zamawiający </w:t>
        </w:r>
        <w:r w:rsidRPr="001B44C5">
          <w:rPr>
            <w:rFonts w:asciiTheme="minorHAnsi" w:eastAsia="Calibri" w:hAnsiTheme="minorHAnsi" w:cstheme="minorHAnsi"/>
            <w:b/>
            <w:i/>
            <w:iCs/>
            <w:rPrChange w:id="2814"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15"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16"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17"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18"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19"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20" w:author="Sławomir Szałajko" w:date="2022-06-15T08:04:00Z">
              <w:rPr>
                <w:rFonts w:ascii="Calibri" w:eastAsia="Calibri" w:hAnsi="Calibri" w:cs="Calibri"/>
                <w:b/>
                <w:i/>
                <w:iCs/>
              </w:rPr>
            </w:rPrChange>
          </w:rPr>
          <w:tab/>
        </w:r>
        <w:r w:rsidRPr="001B44C5">
          <w:rPr>
            <w:rFonts w:asciiTheme="minorHAnsi" w:eastAsia="Calibri" w:hAnsiTheme="minorHAnsi" w:cstheme="minorHAnsi"/>
            <w:b/>
            <w:i/>
            <w:iCs/>
            <w:rPrChange w:id="2821" w:author="Sławomir Szałajko" w:date="2022-06-15T08:04:00Z">
              <w:rPr>
                <w:rFonts w:ascii="Calibri" w:eastAsia="Calibri" w:hAnsi="Calibri" w:cs="Calibri"/>
                <w:b/>
                <w:i/>
                <w:iCs/>
              </w:rPr>
            </w:rPrChange>
          </w:rPr>
          <w:tab/>
          <w:t>Wykonawca</w:t>
        </w:r>
      </w:ins>
    </w:p>
    <w:p w14:paraId="43A038F7" w14:textId="77777777" w:rsidR="000940E6" w:rsidRPr="001B44C5" w:rsidRDefault="000940E6">
      <w:pPr>
        <w:widowControl/>
        <w:autoSpaceDE/>
        <w:autoSpaceDN/>
        <w:adjustRightInd w:val="0"/>
        <w:spacing w:line="276" w:lineRule="auto"/>
        <w:ind w:firstLine="708"/>
        <w:rPr>
          <w:ins w:id="2822" w:author="Sławomir Szałajko" w:date="2022-06-14T13:25:00Z"/>
          <w:rFonts w:asciiTheme="minorHAnsi" w:eastAsia="Calibri" w:hAnsiTheme="minorHAnsi" w:cstheme="minorHAnsi"/>
          <w:b/>
          <w:i/>
          <w:iCs/>
          <w:rPrChange w:id="2823" w:author="Sławomir Szałajko" w:date="2022-06-15T08:04:00Z">
            <w:rPr>
              <w:ins w:id="2824" w:author="Sławomir Szałajko" w:date="2022-06-14T13:25:00Z"/>
              <w:rFonts w:ascii="Calibri" w:eastAsia="Calibri" w:hAnsi="Calibri" w:cs="Calibri"/>
              <w:b/>
              <w:i/>
              <w:iCs/>
            </w:rPr>
          </w:rPrChange>
        </w:rPr>
        <w:pPrChange w:id="2825" w:author="Sławomir Szałajko" w:date="2022-06-15T08:06:00Z">
          <w:pPr>
            <w:widowControl/>
            <w:autoSpaceDE/>
            <w:autoSpaceDN/>
            <w:adjustRightInd w:val="0"/>
            <w:spacing w:beforeLines="20" w:before="48" w:afterLines="20" w:after="48" w:line="276" w:lineRule="auto"/>
            <w:ind w:firstLine="708"/>
          </w:pPr>
        </w:pPrChange>
      </w:pPr>
    </w:p>
    <w:p w14:paraId="74B625D5" w14:textId="77777777" w:rsidR="000940E6" w:rsidRPr="001B44C5" w:rsidRDefault="000940E6">
      <w:pPr>
        <w:widowControl/>
        <w:autoSpaceDE/>
        <w:autoSpaceDN/>
        <w:adjustRightInd w:val="0"/>
        <w:spacing w:line="276" w:lineRule="auto"/>
        <w:ind w:firstLine="708"/>
        <w:rPr>
          <w:ins w:id="2826" w:author="Sławomir Szałajko" w:date="2022-06-14T13:25:00Z"/>
          <w:rFonts w:asciiTheme="minorHAnsi" w:eastAsia="Calibri" w:hAnsiTheme="minorHAnsi" w:cstheme="minorHAnsi"/>
          <w:b/>
          <w:i/>
          <w:iCs/>
          <w:rPrChange w:id="2827" w:author="Sławomir Szałajko" w:date="2022-06-15T08:04:00Z">
            <w:rPr>
              <w:ins w:id="2828" w:author="Sławomir Szałajko" w:date="2022-06-14T13:25:00Z"/>
              <w:rFonts w:ascii="Calibri" w:eastAsia="Calibri" w:hAnsi="Calibri" w:cs="Calibri"/>
              <w:b/>
              <w:i/>
              <w:iCs/>
            </w:rPr>
          </w:rPrChange>
        </w:rPr>
        <w:pPrChange w:id="2829" w:author="Sławomir Szałajko" w:date="2022-06-15T08:06:00Z">
          <w:pPr>
            <w:widowControl/>
            <w:autoSpaceDE/>
            <w:autoSpaceDN/>
            <w:adjustRightInd w:val="0"/>
            <w:spacing w:beforeLines="20" w:before="48" w:afterLines="20" w:after="48" w:line="276" w:lineRule="auto"/>
            <w:ind w:firstLine="708"/>
          </w:pPr>
        </w:pPrChange>
      </w:pPr>
      <w:ins w:id="2830" w:author="Sławomir Szałajko" w:date="2022-06-14T13:25:00Z">
        <w:r w:rsidRPr="001B44C5">
          <w:rPr>
            <w:rFonts w:asciiTheme="minorHAnsi" w:eastAsia="Calibri" w:hAnsiTheme="minorHAnsi" w:cstheme="minorHAnsi"/>
            <w:b/>
            <w:i/>
            <w:iCs/>
            <w:rPrChange w:id="2831" w:author="Sławomir Szałajko" w:date="2022-06-15T08:04:00Z">
              <w:rPr>
                <w:rFonts w:ascii="Calibri" w:eastAsia="Calibri" w:hAnsi="Calibri" w:cs="Calibri"/>
                <w:b/>
                <w:i/>
                <w:iCs/>
              </w:rPr>
            </w:rPrChange>
          </w:rPr>
          <w:t>…………………..                                                                                                 …………………………….</w:t>
        </w:r>
      </w:ins>
    </w:p>
    <w:p w14:paraId="6A6ECA6E" w14:textId="77777777" w:rsidR="00E17B41" w:rsidRDefault="00E17B41" w:rsidP="00E17B41">
      <w:pPr>
        <w:widowControl/>
        <w:autoSpaceDE/>
        <w:autoSpaceDN/>
        <w:spacing w:after="200" w:line="276" w:lineRule="auto"/>
        <w:jc w:val="both"/>
        <w:rPr>
          <w:ins w:id="2832" w:author="Sławomir Szałajko" w:date="2022-06-15T08:11:00Z"/>
          <w:rFonts w:asciiTheme="minorHAnsi" w:eastAsia="Calibri" w:hAnsiTheme="minorHAnsi" w:cstheme="minorHAnsi"/>
        </w:rPr>
        <w:sectPr w:rsidR="00E17B41" w:rsidSect="001B44C5">
          <w:pgSz w:w="11910" w:h="16840"/>
          <w:pgMar w:top="1582" w:right="1298" w:bottom="680" w:left="1162" w:header="0" w:footer="403" w:gutter="0"/>
          <w:cols w:space="708"/>
          <w:docGrid w:linePitch="299"/>
        </w:sectPr>
      </w:pPr>
    </w:p>
    <w:p w14:paraId="0548339A" w14:textId="3F2B2B93" w:rsidR="00E17B41" w:rsidRPr="00E17B41" w:rsidRDefault="00E17B41">
      <w:pPr>
        <w:widowControl/>
        <w:autoSpaceDE/>
        <w:autoSpaceDN/>
        <w:spacing w:line="276" w:lineRule="auto"/>
        <w:jc w:val="right"/>
        <w:rPr>
          <w:ins w:id="2833" w:author="Sławomir Szałajko" w:date="2022-06-15T08:12:00Z"/>
          <w:rFonts w:asciiTheme="minorHAnsi" w:eastAsia="Calibri" w:hAnsiTheme="minorHAnsi" w:cstheme="minorHAnsi"/>
        </w:rPr>
        <w:pPrChange w:id="2834" w:author="Sławomir Szałajko" w:date="2022-06-15T08:13:00Z">
          <w:pPr>
            <w:widowControl/>
            <w:autoSpaceDE/>
            <w:autoSpaceDN/>
            <w:spacing w:after="200" w:line="276" w:lineRule="auto"/>
            <w:jc w:val="both"/>
          </w:pPr>
        </w:pPrChange>
      </w:pPr>
      <w:ins w:id="2835" w:author="Sławomir Szałajko" w:date="2022-06-15T08:12:00Z">
        <w:r w:rsidRPr="00E17B41">
          <w:rPr>
            <w:rFonts w:asciiTheme="minorHAnsi" w:eastAsia="Calibri" w:hAnsiTheme="minorHAnsi" w:cstheme="minorHAnsi"/>
          </w:rPr>
          <w:t xml:space="preserve">Załącznik nr 1 do umowy nr … </w:t>
        </w:r>
      </w:ins>
    </w:p>
    <w:p w14:paraId="3DF04462" w14:textId="71EABB4F" w:rsidR="00E17B41" w:rsidRPr="00E17B41" w:rsidRDefault="00E17B41">
      <w:pPr>
        <w:widowControl/>
        <w:autoSpaceDE/>
        <w:autoSpaceDN/>
        <w:spacing w:line="276" w:lineRule="auto"/>
        <w:jc w:val="right"/>
        <w:rPr>
          <w:ins w:id="2836" w:author="Sławomir Szałajko" w:date="2022-06-15T08:12:00Z"/>
          <w:rFonts w:asciiTheme="minorHAnsi" w:eastAsia="Calibri" w:hAnsiTheme="minorHAnsi" w:cstheme="minorHAnsi"/>
        </w:rPr>
        <w:pPrChange w:id="2837" w:author="Sławomir Szałajko" w:date="2022-06-15T08:13:00Z">
          <w:pPr>
            <w:widowControl/>
            <w:autoSpaceDE/>
            <w:autoSpaceDN/>
            <w:spacing w:after="200" w:line="276" w:lineRule="auto"/>
            <w:jc w:val="both"/>
          </w:pPr>
        </w:pPrChange>
      </w:pPr>
      <w:ins w:id="2838" w:author="Sławomir Szałajko" w:date="2022-06-15T08:12:00Z">
        <w:r w:rsidRPr="00E17B41">
          <w:rPr>
            <w:rFonts w:asciiTheme="minorHAnsi" w:eastAsia="Calibri" w:hAnsiTheme="minorHAnsi" w:cstheme="minorHAnsi"/>
          </w:rPr>
          <w:t>opis przedmiotu zamówienia</w:t>
        </w:r>
      </w:ins>
    </w:p>
    <w:p w14:paraId="4E69F901" w14:textId="77777777" w:rsidR="00E17B41" w:rsidRPr="00E17B41" w:rsidRDefault="00E17B41">
      <w:pPr>
        <w:widowControl/>
        <w:autoSpaceDE/>
        <w:autoSpaceDN/>
        <w:spacing w:line="276" w:lineRule="auto"/>
        <w:jc w:val="both"/>
        <w:rPr>
          <w:ins w:id="2839" w:author="Sławomir Szałajko" w:date="2022-06-15T08:11:00Z"/>
          <w:rFonts w:asciiTheme="minorHAnsi" w:eastAsia="Calibri" w:hAnsiTheme="minorHAnsi" w:cstheme="minorHAnsi"/>
        </w:rPr>
        <w:pPrChange w:id="2840" w:author="Sławomir Szałajko" w:date="2022-06-15T08:12:00Z">
          <w:pPr>
            <w:widowControl/>
            <w:autoSpaceDE/>
            <w:autoSpaceDN/>
            <w:spacing w:after="200" w:line="276" w:lineRule="auto"/>
            <w:jc w:val="both"/>
          </w:pPr>
        </w:pPrChange>
      </w:pPr>
    </w:p>
    <w:p w14:paraId="59499B13" w14:textId="77777777" w:rsidR="00E17B41" w:rsidRPr="00E17B41" w:rsidRDefault="00E17B41">
      <w:pPr>
        <w:widowControl/>
        <w:autoSpaceDE/>
        <w:autoSpaceDN/>
        <w:spacing w:line="276" w:lineRule="auto"/>
        <w:jc w:val="center"/>
        <w:rPr>
          <w:ins w:id="2841" w:author="Sławomir Szałajko" w:date="2022-06-15T08:11:00Z"/>
          <w:rFonts w:asciiTheme="minorHAnsi" w:eastAsia="Calibri" w:hAnsiTheme="minorHAnsi" w:cstheme="minorHAnsi"/>
          <w:b/>
          <w:bCs/>
          <w:rPrChange w:id="2842" w:author="Sławomir Szałajko" w:date="2022-06-15T08:13:00Z">
            <w:rPr>
              <w:ins w:id="2843" w:author="Sławomir Szałajko" w:date="2022-06-15T08:11:00Z"/>
              <w:rFonts w:asciiTheme="minorHAnsi" w:eastAsia="Calibri" w:hAnsiTheme="minorHAnsi" w:cstheme="minorHAnsi"/>
            </w:rPr>
          </w:rPrChange>
        </w:rPr>
        <w:pPrChange w:id="2844" w:author="Sławomir Szałajko" w:date="2022-06-15T08:13:00Z">
          <w:pPr>
            <w:widowControl/>
            <w:autoSpaceDE/>
            <w:autoSpaceDN/>
            <w:spacing w:after="200" w:line="276" w:lineRule="auto"/>
            <w:jc w:val="both"/>
          </w:pPr>
        </w:pPrChange>
      </w:pPr>
      <w:ins w:id="2845" w:author="Sławomir Szałajko" w:date="2022-06-15T08:11:00Z">
        <w:r w:rsidRPr="00E17B41">
          <w:rPr>
            <w:rFonts w:asciiTheme="minorHAnsi" w:eastAsia="Calibri" w:hAnsiTheme="minorHAnsi" w:cstheme="minorHAnsi"/>
            <w:b/>
            <w:bCs/>
            <w:rPrChange w:id="2846" w:author="Sławomir Szałajko" w:date="2022-06-15T08:13:00Z">
              <w:rPr>
                <w:rFonts w:asciiTheme="minorHAnsi" w:eastAsia="Calibri" w:hAnsiTheme="minorHAnsi" w:cstheme="minorHAnsi"/>
              </w:rPr>
            </w:rPrChange>
          </w:rPr>
          <w:t>OPIS PRZEDMIOTU ZAMÓWIENIA</w:t>
        </w:r>
      </w:ins>
    </w:p>
    <w:p w14:paraId="77CF0B41" w14:textId="77777777" w:rsidR="00E17B41" w:rsidRPr="00E17B41" w:rsidRDefault="00E17B41">
      <w:pPr>
        <w:widowControl/>
        <w:autoSpaceDE/>
        <w:autoSpaceDN/>
        <w:spacing w:line="276" w:lineRule="auto"/>
        <w:jc w:val="both"/>
        <w:rPr>
          <w:ins w:id="2847" w:author="Sławomir Szałajko" w:date="2022-06-15T08:11:00Z"/>
          <w:rFonts w:asciiTheme="minorHAnsi" w:eastAsia="Calibri" w:hAnsiTheme="minorHAnsi" w:cstheme="minorHAnsi"/>
        </w:rPr>
        <w:pPrChange w:id="2848" w:author="Sławomir Szałajko" w:date="2022-06-15T08:12:00Z">
          <w:pPr>
            <w:widowControl/>
            <w:autoSpaceDE/>
            <w:autoSpaceDN/>
            <w:spacing w:after="200" w:line="276" w:lineRule="auto"/>
            <w:jc w:val="both"/>
          </w:pPr>
        </w:pPrChange>
      </w:pPr>
      <w:ins w:id="2849" w:author="Sławomir Szałajko" w:date="2022-06-15T08:11:00Z">
        <w:r w:rsidRPr="00E17B41">
          <w:rPr>
            <w:rFonts w:asciiTheme="minorHAnsi" w:eastAsia="Calibri" w:hAnsiTheme="minorHAnsi" w:cstheme="minorHAnsi"/>
          </w:rPr>
          <w:t>Przedmiotem zamówienia  jest organizacja i przeprowadzenie szkolenia dla kierowników/naczelników oraz ich zastępców z zakresu oceny okresowej pracowników oraz przeprowadzania rozmów oceniających, w tym zapewnienie usługi szkoleniowej, sali oraz usługi gastronomicznej.</w:t>
        </w:r>
      </w:ins>
    </w:p>
    <w:p w14:paraId="5CEFB745" w14:textId="77777777" w:rsidR="00E17B41" w:rsidRPr="00E17B41" w:rsidRDefault="00E17B41">
      <w:pPr>
        <w:widowControl/>
        <w:autoSpaceDE/>
        <w:autoSpaceDN/>
        <w:spacing w:line="276" w:lineRule="auto"/>
        <w:jc w:val="both"/>
        <w:rPr>
          <w:ins w:id="2850" w:author="Sławomir Szałajko" w:date="2022-06-15T08:11:00Z"/>
          <w:rFonts w:asciiTheme="minorHAnsi" w:eastAsia="Calibri" w:hAnsiTheme="minorHAnsi" w:cstheme="minorHAnsi"/>
        </w:rPr>
        <w:pPrChange w:id="2851" w:author="Sławomir Szałajko" w:date="2022-06-15T08:12:00Z">
          <w:pPr>
            <w:widowControl/>
            <w:autoSpaceDE/>
            <w:autoSpaceDN/>
            <w:spacing w:after="200" w:line="276" w:lineRule="auto"/>
            <w:jc w:val="both"/>
          </w:pPr>
        </w:pPrChange>
      </w:pPr>
      <w:ins w:id="2852" w:author="Sławomir Szałajko" w:date="2022-06-15T08:11:00Z">
        <w:r w:rsidRPr="00E17B41">
          <w:rPr>
            <w:rFonts w:asciiTheme="minorHAnsi" w:eastAsia="Calibri" w:hAnsiTheme="minorHAnsi" w:cstheme="minorHAnsi"/>
            <w:b/>
            <w:bCs/>
          </w:rPr>
          <w:t>Szkolenie ma charakter usługi kształcenia zawodowego i jest finansowane ze środków publicznych w całości zgodnie z treścią art. 43 ust. 1 pkt 29 lit. c ustawy z dnia 11.03.2004 o podatku od towarów i usług (Dz.U. 2021 r., poz. 685)</w:t>
        </w:r>
        <w:r w:rsidRPr="00E17B41">
          <w:rPr>
            <w:rFonts w:asciiTheme="minorHAnsi" w:eastAsia="Calibri" w:hAnsiTheme="minorHAnsi" w:cstheme="minorHAnsi"/>
          </w:rPr>
          <w:t>.</w:t>
        </w:r>
      </w:ins>
    </w:p>
    <w:p w14:paraId="7356B93D" w14:textId="77777777" w:rsidR="00E17B41" w:rsidRPr="00E17B41" w:rsidRDefault="00E17B41">
      <w:pPr>
        <w:widowControl/>
        <w:autoSpaceDE/>
        <w:autoSpaceDN/>
        <w:spacing w:line="276" w:lineRule="auto"/>
        <w:jc w:val="both"/>
        <w:rPr>
          <w:ins w:id="2853" w:author="Sławomir Szałajko" w:date="2022-06-15T08:11:00Z"/>
          <w:rFonts w:asciiTheme="minorHAnsi" w:eastAsia="Calibri" w:hAnsiTheme="minorHAnsi" w:cstheme="minorHAnsi"/>
        </w:rPr>
        <w:pPrChange w:id="2854" w:author="Sławomir Szałajko" w:date="2022-06-15T08:12:00Z">
          <w:pPr>
            <w:widowControl/>
            <w:autoSpaceDE/>
            <w:autoSpaceDN/>
            <w:spacing w:after="200" w:line="276" w:lineRule="auto"/>
            <w:jc w:val="both"/>
          </w:pPr>
        </w:pPrChange>
      </w:pPr>
    </w:p>
    <w:p w14:paraId="610D5DEE" w14:textId="77777777" w:rsidR="00E17B41" w:rsidRPr="00E17B41" w:rsidRDefault="00E17B41">
      <w:pPr>
        <w:widowControl/>
        <w:numPr>
          <w:ilvl w:val="0"/>
          <w:numId w:val="145"/>
        </w:numPr>
        <w:autoSpaceDE/>
        <w:autoSpaceDN/>
        <w:spacing w:line="276" w:lineRule="auto"/>
        <w:jc w:val="both"/>
        <w:rPr>
          <w:ins w:id="2855" w:author="Sławomir Szałajko" w:date="2022-06-15T08:11:00Z"/>
          <w:rFonts w:asciiTheme="minorHAnsi" w:eastAsia="Calibri" w:hAnsiTheme="minorHAnsi" w:cstheme="minorHAnsi"/>
          <w:b/>
          <w:bCs/>
        </w:rPr>
        <w:pPrChange w:id="2856" w:author="Sławomir Szałajko" w:date="2022-06-15T08:12:00Z">
          <w:pPr>
            <w:widowControl/>
            <w:numPr>
              <w:numId w:val="145"/>
            </w:numPr>
            <w:autoSpaceDE/>
            <w:autoSpaceDN/>
            <w:spacing w:after="200" w:line="276" w:lineRule="auto"/>
            <w:ind w:left="1080" w:hanging="720"/>
            <w:jc w:val="both"/>
          </w:pPr>
        </w:pPrChange>
      </w:pPr>
      <w:ins w:id="2857" w:author="Sławomir Szałajko" w:date="2022-06-15T08:11:00Z">
        <w:r w:rsidRPr="00E17B41">
          <w:rPr>
            <w:rFonts w:asciiTheme="minorHAnsi" w:eastAsia="Calibri" w:hAnsiTheme="minorHAnsi" w:cstheme="minorHAnsi"/>
            <w:b/>
            <w:bCs/>
          </w:rPr>
          <w:t>Podstawowe założenia  dotyczące szkolenia:</w:t>
        </w:r>
      </w:ins>
    </w:p>
    <w:p w14:paraId="58D96E91" w14:textId="77777777" w:rsidR="00E17B41" w:rsidRPr="00E17B41" w:rsidRDefault="00E17B41">
      <w:pPr>
        <w:widowControl/>
        <w:numPr>
          <w:ilvl w:val="0"/>
          <w:numId w:val="146"/>
        </w:numPr>
        <w:autoSpaceDE/>
        <w:autoSpaceDN/>
        <w:spacing w:line="276" w:lineRule="auto"/>
        <w:jc w:val="both"/>
        <w:rPr>
          <w:ins w:id="2858" w:author="Sławomir Szałajko" w:date="2022-06-15T08:11:00Z"/>
          <w:rFonts w:asciiTheme="minorHAnsi" w:eastAsia="Calibri" w:hAnsiTheme="minorHAnsi" w:cstheme="minorHAnsi"/>
        </w:rPr>
        <w:pPrChange w:id="2859" w:author="Sławomir Szałajko" w:date="2022-06-15T08:12:00Z">
          <w:pPr>
            <w:widowControl/>
            <w:numPr>
              <w:numId w:val="146"/>
            </w:numPr>
            <w:autoSpaceDE/>
            <w:autoSpaceDN/>
            <w:spacing w:after="200" w:line="276" w:lineRule="auto"/>
            <w:ind w:left="720" w:hanging="360"/>
            <w:jc w:val="both"/>
          </w:pPr>
        </w:pPrChange>
      </w:pPr>
      <w:ins w:id="2860" w:author="Sławomir Szałajko" w:date="2022-06-15T08:11:00Z">
        <w:r w:rsidRPr="00E17B41">
          <w:rPr>
            <w:rFonts w:asciiTheme="minorHAnsi" w:eastAsia="Calibri" w:hAnsiTheme="minorHAnsi" w:cstheme="minorHAnsi"/>
            <w:b/>
            <w:bCs/>
          </w:rPr>
          <w:t>Termin realizacji szkolenia</w:t>
        </w:r>
        <w:r w:rsidRPr="00E17B41">
          <w:rPr>
            <w:rFonts w:asciiTheme="minorHAnsi" w:eastAsia="Calibri" w:hAnsiTheme="minorHAnsi" w:cstheme="minorHAnsi"/>
          </w:rPr>
          <w:t>:</w:t>
        </w:r>
      </w:ins>
    </w:p>
    <w:p w14:paraId="28739B3A" w14:textId="77777777" w:rsidR="00E17B41" w:rsidRPr="00E17B41" w:rsidRDefault="00E17B41">
      <w:pPr>
        <w:widowControl/>
        <w:autoSpaceDE/>
        <w:autoSpaceDN/>
        <w:spacing w:line="276" w:lineRule="auto"/>
        <w:jc w:val="both"/>
        <w:rPr>
          <w:ins w:id="2861" w:author="Sławomir Szałajko" w:date="2022-06-15T08:11:00Z"/>
          <w:rFonts w:asciiTheme="minorHAnsi" w:eastAsia="Calibri" w:hAnsiTheme="minorHAnsi" w:cstheme="minorHAnsi"/>
        </w:rPr>
        <w:pPrChange w:id="2862" w:author="Sławomir Szałajko" w:date="2022-06-15T08:12:00Z">
          <w:pPr>
            <w:widowControl/>
            <w:autoSpaceDE/>
            <w:autoSpaceDN/>
            <w:spacing w:after="200" w:line="276" w:lineRule="auto"/>
            <w:jc w:val="both"/>
          </w:pPr>
        </w:pPrChange>
      </w:pPr>
      <w:ins w:id="2863" w:author="Sławomir Szałajko" w:date="2022-06-15T08:11:00Z">
        <w:r w:rsidRPr="00E17B41">
          <w:rPr>
            <w:rFonts w:asciiTheme="minorHAnsi" w:eastAsia="Calibri" w:hAnsiTheme="minorHAnsi" w:cstheme="minorHAnsi"/>
          </w:rPr>
          <w:t>Szkolenie zostanie przeprowadzone w okresie 5 miesięcy od zawarcia umowy w terminie ustalonym pomiędzy stronami na zasadach określonych umową.</w:t>
        </w:r>
      </w:ins>
    </w:p>
    <w:p w14:paraId="7616BEC8" w14:textId="77777777" w:rsidR="00E17B41" w:rsidRPr="00E17B41" w:rsidRDefault="00E17B41">
      <w:pPr>
        <w:widowControl/>
        <w:numPr>
          <w:ilvl w:val="0"/>
          <w:numId w:val="146"/>
        </w:numPr>
        <w:autoSpaceDE/>
        <w:autoSpaceDN/>
        <w:spacing w:line="276" w:lineRule="auto"/>
        <w:jc w:val="both"/>
        <w:rPr>
          <w:ins w:id="2864" w:author="Sławomir Szałajko" w:date="2022-06-15T08:11:00Z"/>
          <w:rFonts w:asciiTheme="minorHAnsi" w:eastAsia="Calibri" w:hAnsiTheme="minorHAnsi" w:cstheme="minorHAnsi"/>
          <w:b/>
          <w:bCs/>
        </w:rPr>
        <w:pPrChange w:id="2865" w:author="Sławomir Szałajko" w:date="2022-06-15T08:12:00Z">
          <w:pPr>
            <w:widowControl/>
            <w:numPr>
              <w:numId w:val="146"/>
            </w:numPr>
            <w:autoSpaceDE/>
            <w:autoSpaceDN/>
            <w:spacing w:after="200" w:line="276" w:lineRule="auto"/>
            <w:ind w:left="720" w:hanging="360"/>
            <w:jc w:val="both"/>
          </w:pPr>
        </w:pPrChange>
      </w:pPr>
      <w:ins w:id="2866" w:author="Sławomir Szałajko" w:date="2022-06-15T08:11:00Z">
        <w:r w:rsidRPr="00E17B41">
          <w:rPr>
            <w:rFonts w:asciiTheme="minorHAnsi" w:eastAsia="Calibri" w:hAnsiTheme="minorHAnsi" w:cstheme="minorHAnsi"/>
            <w:b/>
            <w:bCs/>
          </w:rPr>
          <w:t>Uczestnicy:</w:t>
        </w:r>
      </w:ins>
    </w:p>
    <w:p w14:paraId="61A20021" w14:textId="77777777" w:rsidR="00E17B41" w:rsidRPr="00E17B41" w:rsidRDefault="00E17B41">
      <w:pPr>
        <w:widowControl/>
        <w:autoSpaceDE/>
        <w:autoSpaceDN/>
        <w:spacing w:line="276" w:lineRule="auto"/>
        <w:jc w:val="both"/>
        <w:rPr>
          <w:ins w:id="2867" w:author="Sławomir Szałajko" w:date="2022-06-15T08:11:00Z"/>
          <w:rFonts w:asciiTheme="minorHAnsi" w:eastAsia="Calibri" w:hAnsiTheme="minorHAnsi" w:cstheme="minorHAnsi"/>
        </w:rPr>
        <w:pPrChange w:id="2868" w:author="Sławomir Szałajko" w:date="2022-06-15T08:12:00Z">
          <w:pPr>
            <w:widowControl/>
            <w:autoSpaceDE/>
            <w:autoSpaceDN/>
            <w:spacing w:after="200" w:line="276" w:lineRule="auto"/>
            <w:jc w:val="both"/>
          </w:pPr>
        </w:pPrChange>
      </w:pPr>
      <w:ins w:id="2869" w:author="Sławomir Szałajko" w:date="2022-06-15T08:11:00Z">
        <w:r w:rsidRPr="00E17B41">
          <w:rPr>
            <w:rFonts w:asciiTheme="minorHAnsi" w:eastAsia="Calibri" w:hAnsiTheme="minorHAnsi" w:cstheme="minorHAnsi"/>
          </w:rPr>
          <w:t xml:space="preserve">W szkoleniu wezmą  udział maksymalnie 23 osoby. Zamawiający zastrzega sobie możliwość dokonania </w:t>
        </w:r>
        <w:proofErr w:type="spellStart"/>
        <w:r w:rsidRPr="00E17B41">
          <w:rPr>
            <w:rFonts w:asciiTheme="minorHAnsi" w:eastAsia="Calibri" w:hAnsiTheme="minorHAnsi" w:cstheme="minorHAnsi"/>
          </w:rPr>
          <w:t>bezkosztowej</w:t>
        </w:r>
        <w:proofErr w:type="spellEnd"/>
        <w:r w:rsidRPr="00E17B41">
          <w:rPr>
            <w:rFonts w:asciiTheme="minorHAnsi" w:eastAsia="Calibri" w:hAnsiTheme="minorHAnsi" w:cstheme="minorHAnsi"/>
          </w:rPr>
          <w:t xml:space="preserve"> korekty liczby uczestników na 2 dni robocze przed rozpoczęciem szkolenia, zastrzegając, że minimalna liczba uczestników  szkolenia to 18 osób.</w:t>
        </w:r>
      </w:ins>
    </w:p>
    <w:p w14:paraId="1EEBED66" w14:textId="77777777" w:rsidR="00E17B41" w:rsidRPr="00E17B41" w:rsidRDefault="00E17B41">
      <w:pPr>
        <w:widowControl/>
        <w:numPr>
          <w:ilvl w:val="0"/>
          <w:numId w:val="146"/>
        </w:numPr>
        <w:autoSpaceDE/>
        <w:autoSpaceDN/>
        <w:spacing w:line="276" w:lineRule="auto"/>
        <w:jc w:val="both"/>
        <w:rPr>
          <w:ins w:id="2870" w:author="Sławomir Szałajko" w:date="2022-06-15T08:11:00Z"/>
          <w:rFonts w:asciiTheme="minorHAnsi" w:eastAsia="Calibri" w:hAnsiTheme="minorHAnsi" w:cstheme="minorHAnsi"/>
          <w:b/>
          <w:bCs/>
        </w:rPr>
        <w:pPrChange w:id="2871" w:author="Sławomir Szałajko" w:date="2022-06-15T08:12:00Z">
          <w:pPr>
            <w:widowControl/>
            <w:numPr>
              <w:numId w:val="146"/>
            </w:numPr>
            <w:autoSpaceDE/>
            <w:autoSpaceDN/>
            <w:spacing w:after="200" w:line="276" w:lineRule="auto"/>
            <w:ind w:left="720" w:hanging="360"/>
            <w:jc w:val="both"/>
          </w:pPr>
        </w:pPrChange>
      </w:pPr>
      <w:ins w:id="2872" w:author="Sławomir Szałajko" w:date="2022-06-15T08:11:00Z">
        <w:r w:rsidRPr="00E17B41">
          <w:rPr>
            <w:rFonts w:asciiTheme="minorHAnsi" w:eastAsia="Calibri" w:hAnsiTheme="minorHAnsi" w:cstheme="minorHAnsi"/>
            <w:b/>
            <w:bCs/>
          </w:rPr>
          <w:t>Lokalizacja:</w:t>
        </w:r>
      </w:ins>
    </w:p>
    <w:p w14:paraId="5BFF1BC0" w14:textId="21A85288" w:rsidR="00E17B41" w:rsidRPr="00E17B41" w:rsidRDefault="00E17B41">
      <w:pPr>
        <w:widowControl/>
        <w:autoSpaceDE/>
        <w:autoSpaceDN/>
        <w:spacing w:line="276" w:lineRule="auto"/>
        <w:jc w:val="both"/>
        <w:rPr>
          <w:ins w:id="2873" w:author="Sławomir Szałajko" w:date="2022-06-15T08:11:00Z"/>
          <w:rFonts w:asciiTheme="minorHAnsi" w:eastAsia="Calibri" w:hAnsiTheme="minorHAnsi" w:cstheme="minorHAnsi"/>
        </w:rPr>
        <w:pPrChange w:id="2874" w:author="Sławomir Szałajko" w:date="2022-06-15T08:12:00Z">
          <w:pPr>
            <w:widowControl/>
            <w:autoSpaceDE/>
            <w:autoSpaceDN/>
            <w:spacing w:after="200" w:line="276" w:lineRule="auto"/>
            <w:jc w:val="both"/>
          </w:pPr>
        </w:pPrChange>
      </w:pPr>
      <w:ins w:id="2875" w:author="Sławomir Szałajko" w:date="2022-06-15T08:11:00Z">
        <w:r w:rsidRPr="00E21B17">
          <w:rPr>
            <w:rFonts w:asciiTheme="minorHAnsi" w:eastAsia="Calibri" w:hAnsiTheme="minorHAnsi" w:cstheme="minorHAnsi"/>
          </w:rPr>
          <w:t xml:space="preserve">Szkolenie musi być zorganizowane na terenie Warszawy. Wykonawca ma obowiązek podać miejsce realizacji szkolenia w </w:t>
        </w:r>
        <w:del w:id="2876" w:author="Barbara Skoczeń" w:date="2022-06-22T14:45:00Z">
          <w:r w:rsidRPr="00E21B17" w:rsidDel="00D4652D">
            <w:rPr>
              <w:rFonts w:asciiTheme="minorHAnsi" w:eastAsia="Calibri" w:hAnsiTheme="minorHAnsi" w:cstheme="minorHAnsi"/>
            </w:rPr>
            <w:delText>ofercie cenowej</w:delText>
          </w:r>
        </w:del>
      </w:ins>
      <w:ins w:id="2877" w:author="Barbara Skoczeń" w:date="2022-06-22T14:45:00Z">
        <w:r w:rsidR="00D4652D" w:rsidRPr="00E21B17">
          <w:rPr>
            <w:rFonts w:asciiTheme="minorHAnsi" w:eastAsia="Calibri" w:hAnsiTheme="minorHAnsi" w:cstheme="minorHAnsi"/>
          </w:rPr>
          <w:t>formularzu ofertowym</w:t>
        </w:r>
      </w:ins>
      <w:ins w:id="2878" w:author="Sławomir Szałajko" w:date="2022-06-15T08:11:00Z">
        <w:r w:rsidRPr="00E21B17">
          <w:rPr>
            <w:rFonts w:asciiTheme="minorHAnsi" w:eastAsia="Calibri" w:hAnsiTheme="minorHAnsi" w:cstheme="minorHAnsi"/>
          </w:rPr>
          <w:t>.</w:t>
        </w:r>
      </w:ins>
    </w:p>
    <w:p w14:paraId="64D86958" w14:textId="77777777" w:rsidR="00E17B41" w:rsidRPr="00E17B41" w:rsidRDefault="00E17B41">
      <w:pPr>
        <w:widowControl/>
        <w:numPr>
          <w:ilvl w:val="0"/>
          <w:numId w:val="146"/>
        </w:numPr>
        <w:autoSpaceDE/>
        <w:autoSpaceDN/>
        <w:spacing w:line="276" w:lineRule="auto"/>
        <w:jc w:val="both"/>
        <w:rPr>
          <w:ins w:id="2879" w:author="Sławomir Szałajko" w:date="2022-06-15T08:11:00Z"/>
          <w:rFonts w:asciiTheme="minorHAnsi" w:eastAsia="Calibri" w:hAnsiTheme="minorHAnsi" w:cstheme="minorHAnsi"/>
          <w:b/>
          <w:bCs/>
        </w:rPr>
        <w:pPrChange w:id="2880" w:author="Sławomir Szałajko" w:date="2022-06-15T08:12:00Z">
          <w:pPr>
            <w:widowControl/>
            <w:numPr>
              <w:numId w:val="146"/>
            </w:numPr>
            <w:autoSpaceDE/>
            <w:autoSpaceDN/>
            <w:spacing w:after="200" w:line="276" w:lineRule="auto"/>
            <w:ind w:left="720" w:hanging="360"/>
            <w:jc w:val="both"/>
          </w:pPr>
        </w:pPrChange>
      </w:pPr>
      <w:ins w:id="2881" w:author="Sławomir Szałajko" w:date="2022-06-15T08:11:00Z">
        <w:r w:rsidRPr="00E17B41">
          <w:rPr>
            <w:rFonts w:asciiTheme="minorHAnsi" w:eastAsia="Calibri" w:hAnsiTheme="minorHAnsi" w:cstheme="minorHAnsi"/>
            <w:b/>
            <w:bCs/>
          </w:rPr>
          <w:t>Ramowy program szkolenia:</w:t>
        </w:r>
      </w:ins>
    </w:p>
    <w:tbl>
      <w:tblPr>
        <w:tblStyle w:val="Tabela-Siatka"/>
        <w:tblW w:w="0" w:type="auto"/>
        <w:tblInd w:w="720" w:type="dxa"/>
        <w:tblLook w:val="04A0" w:firstRow="1" w:lastRow="0" w:firstColumn="1" w:lastColumn="0" w:noHBand="0" w:noVBand="1"/>
      </w:tblPr>
      <w:tblGrid>
        <w:gridCol w:w="4333"/>
        <w:gridCol w:w="4343"/>
      </w:tblGrid>
      <w:tr w:rsidR="00E17B41" w:rsidRPr="00E17B41" w14:paraId="38646E5B" w14:textId="77777777" w:rsidTr="003124DE">
        <w:trPr>
          <w:ins w:id="2882" w:author="Sławomir Szałajko" w:date="2022-06-15T08:11:00Z"/>
        </w:trPr>
        <w:tc>
          <w:tcPr>
            <w:tcW w:w="4333" w:type="dxa"/>
          </w:tcPr>
          <w:p w14:paraId="5D4E3194" w14:textId="77777777" w:rsidR="00E17B41" w:rsidRPr="00E17B41" w:rsidRDefault="00E17B41">
            <w:pPr>
              <w:spacing w:line="276" w:lineRule="auto"/>
              <w:jc w:val="both"/>
              <w:rPr>
                <w:ins w:id="2883" w:author="Sławomir Szałajko" w:date="2022-06-15T08:11:00Z"/>
                <w:rFonts w:asciiTheme="minorHAnsi" w:eastAsia="Calibri" w:hAnsiTheme="minorHAnsi" w:cstheme="minorHAnsi"/>
                <w:sz w:val="22"/>
                <w:szCs w:val="22"/>
              </w:rPr>
              <w:pPrChange w:id="2884" w:author="Sławomir Szałajko" w:date="2022-06-15T08:12:00Z">
                <w:pPr>
                  <w:spacing w:after="200" w:line="276" w:lineRule="auto"/>
                  <w:jc w:val="both"/>
                </w:pPr>
              </w:pPrChange>
            </w:pPr>
            <w:ins w:id="2885" w:author="Sławomir Szałajko" w:date="2022-06-15T08:11:00Z">
              <w:r w:rsidRPr="00E17B41">
                <w:rPr>
                  <w:rFonts w:asciiTheme="minorHAnsi" w:eastAsia="Calibri" w:hAnsiTheme="minorHAnsi" w:cstheme="minorHAnsi"/>
                  <w:sz w:val="22"/>
                  <w:szCs w:val="22"/>
                </w:rPr>
                <w:t>Pierwszy dzień</w:t>
              </w:r>
            </w:ins>
          </w:p>
        </w:tc>
        <w:tc>
          <w:tcPr>
            <w:tcW w:w="4343" w:type="dxa"/>
          </w:tcPr>
          <w:p w14:paraId="1BD0E817" w14:textId="77777777" w:rsidR="00E17B41" w:rsidRPr="00E17B41" w:rsidRDefault="00E17B41">
            <w:pPr>
              <w:spacing w:line="276" w:lineRule="auto"/>
              <w:jc w:val="both"/>
              <w:rPr>
                <w:ins w:id="2886" w:author="Sławomir Szałajko" w:date="2022-06-15T08:11:00Z"/>
                <w:rFonts w:asciiTheme="minorHAnsi" w:eastAsia="Calibri" w:hAnsiTheme="minorHAnsi" w:cstheme="minorHAnsi"/>
                <w:sz w:val="22"/>
                <w:szCs w:val="22"/>
              </w:rPr>
              <w:pPrChange w:id="2887" w:author="Sławomir Szałajko" w:date="2022-06-15T08:12:00Z">
                <w:pPr>
                  <w:spacing w:after="200" w:line="276" w:lineRule="auto"/>
                  <w:jc w:val="both"/>
                </w:pPr>
              </w:pPrChange>
            </w:pPr>
            <w:ins w:id="2888" w:author="Sławomir Szałajko" w:date="2022-06-15T08:11:00Z">
              <w:r w:rsidRPr="00E17B41">
                <w:rPr>
                  <w:rFonts w:asciiTheme="minorHAnsi" w:eastAsia="Calibri" w:hAnsiTheme="minorHAnsi" w:cstheme="minorHAnsi"/>
                  <w:sz w:val="22"/>
                  <w:szCs w:val="22"/>
                </w:rPr>
                <w:t>Drugi dzień</w:t>
              </w:r>
            </w:ins>
          </w:p>
        </w:tc>
      </w:tr>
      <w:tr w:rsidR="00E17B41" w:rsidRPr="00E17B41" w14:paraId="7F96FA2D" w14:textId="77777777" w:rsidTr="003124DE">
        <w:trPr>
          <w:ins w:id="2889" w:author="Sławomir Szałajko" w:date="2022-06-15T08:11:00Z"/>
        </w:trPr>
        <w:tc>
          <w:tcPr>
            <w:tcW w:w="4333" w:type="dxa"/>
          </w:tcPr>
          <w:p w14:paraId="7FEA7524" w14:textId="77777777" w:rsidR="00E17B41" w:rsidRPr="00E17B41" w:rsidRDefault="00E17B41">
            <w:pPr>
              <w:spacing w:line="276" w:lineRule="auto"/>
              <w:jc w:val="both"/>
              <w:rPr>
                <w:ins w:id="2890" w:author="Sławomir Szałajko" w:date="2022-06-15T08:11:00Z"/>
                <w:rFonts w:asciiTheme="minorHAnsi" w:eastAsia="Calibri" w:hAnsiTheme="minorHAnsi" w:cstheme="minorHAnsi"/>
                <w:sz w:val="22"/>
                <w:szCs w:val="22"/>
              </w:rPr>
              <w:pPrChange w:id="2891" w:author="Sławomir Szałajko" w:date="2022-06-15T08:12:00Z">
                <w:pPr>
                  <w:spacing w:after="200" w:line="276" w:lineRule="auto"/>
                  <w:jc w:val="both"/>
                </w:pPr>
              </w:pPrChange>
            </w:pPr>
            <w:ins w:id="2892" w:author="Sławomir Szałajko" w:date="2022-06-15T08:11:00Z">
              <w:r w:rsidRPr="00E17B41">
                <w:rPr>
                  <w:rFonts w:asciiTheme="minorHAnsi" w:eastAsia="Calibri" w:hAnsiTheme="minorHAnsi" w:cstheme="minorHAnsi"/>
                  <w:sz w:val="22"/>
                  <w:szCs w:val="22"/>
                </w:rPr>
                <w:t>10.00-11.30 szkolenie z zakresu systemu ocen okresowych</w:t>
              </w:r>
            </w:ins>
          </w:p>
        </w:tc>
        <w:tc>
          <w:tcPr>
            <w:tcW w:w="4343" w:type="dxa"/>
          </w:tcPr>
          <w:p w14:paraId="609CEF58" w14:textId="77777777" w:rsidR="00E17B41" w:rsidRPr="00E17B41" w:rsidRDefault="00E17B41">
            <w:pPr>
              <w:spacing w:line="276" w:lineRule="auto"/>
              <w:jc w:val="both"/>
              <w:rPr>
                <w:ins w:id="2893" w:author="Sławomir Szałajko" w:date="2022-06-15T08:11:00Z"/>
                <w:rFonts w:asciiTheme="minorHAnsi" w:eastAsia="Calibri" w:hAnsiTheme="minorHAnsi" w:cstheme="minorHAnsi"/>
                <w:sz w:val="22"/>
                <w:szCs w:val="22"/>
              </w:rPr>
              <w:pPrChange w:id="2894" w:author="Sławomir Szałajko" w:date="2022-06-15T08:12:00Z">
                <w:pPr>
                  <w:spacing w:after="200" w:line="276" w:lineRule="auto"/>
                  <w:jc w:val="both"/>
                </w:pPr>
              </w:pPrChange>
            </w:pPr>
            <w:ins w:id="2895" w:author="Sławomir Szałajko" w:date="2022-06-15T08:11:00Z">
              <w:r w:rsidRPr="00E17B41">
                <w:rPr>
                  <w:rFonts w:asciiTheme="minorHAnsi" w:eastAsia="Calibri" w:hAnsiTheme="minorHAnsi" w:cstheme="minorHAnsi"/>
                  <w:sz w:val="22"/>
                  <w:szCs w:val="22"/>
                </w:rPr>
                <w:t>9.00-10.30 szkolenie z zakresu prowadzenia rozmów oceniających</w:t>
              </w:r>
            </w:ins>
          </w:p>
        </w:tc>
      </w:tr>
      <w:tr w:rsidR="00E17B41" w:rsidRPr="00E17B41" w14:paraId="701ED2DE" w14:textId="77777777" w:rsidTr="003124DE">
        <w:trPr>
          <w:ins w:id="2896" w:author="Sławomir Szałajko" w:date="2022-06-15T08:11:00Z"/>
        </w:trPr>
        <w:tc>
          <w:tcPr>
            <w:tcW w:w="4333" w:type="dxa"/>
          </w:tcPr>
          <w:p w14:paraId="5E08902C" w14:textId="77777777" w:rsidR="00E17B41" w:rsidRPr="00E17B41" w:rsidRDefault="00E17B41">
            <w:pPr>
              <w:spacing w:line="276" w:lineRule="auto"/>
              <w:jc w:val="both"/>
              <w:rPr>
                <w:ins w:id="2897" w:author="Sławomir Szałajko" w:date="2022-06-15T08:11:00Z"/>
                <w:rFonts w:asciiTheme="minorHAnsi" w:eastAsia="Calibri" w:hAnsiTheme="minorHAnsi" w:cstheme="minorHAnsi"/>
                <w:sz w:val="22"/>
                <w:szCs w:val="22"/>
              </w:rPr>
              <w:pPrChange w:id="2898" w:author="Sławomir Szałajko" w:date="2022-06-15T08:12:00Z">
                <w:pPr>
                  <w:spacing w:after="200" w:line="276" w:lineRule="auto"/>
                  <w:jc w:val="both"/>
                </w:pPr>
              </w:pPrChange>
            </w:pPr>
            <w:ins w:id="2899" w:author="Sławomir Szałajko" w:date="2022-06-15T08:11:00Z">
              <w:r w:rsidRPr="00E17B41">
                <w:rPr>
                  <w:rFonts w:asciiTheme="minorHAnsi" w:eastAsia="Calibri" w:hAnsiTheme="minorHAnsi" w:cstheme="minorHAnsi"/>
                  <w:sz w:val="22"/>
                  <w:szCs w:val="22"/>
                </w:rPr>
                <w:t>11.30-11.45 przerwa kawowa</w:t>
              </w:r>
            </w:ins>
          </w:p>
        </w:tc>
        <w:tc>
          <w:tcPr>
            <w:tcW w:w="4343" w:type="dxa"/>
          </w:tcPr>
          <w:p w14:paraId="098FE3B2" w14:textId="77777777" w:rsidR="00E17B41" w:rsidRPr="00E17B41" w:rsidRDefault="00E17B41">
            <w:pPr>
              <w:spacing w:line="276" w:lineRule="auto"/>
              <w:jc w:val="both"/>
              <w:rPr>
                <w:ins w:id="2900" w:author="Sławomir Szałajko" w:date="2022-06-15T08:11:00Z"/>
                <w:rFonts w:asciiTheme="minorHAnsi" w:eastAsia="Calibri" w:hAnsiTheme="minorHAnsi" w:cstheme="minorHAnsi"/>
                <w:sz w:val="22"/>
                <w:szCs w:val="22"/>
              </w:rPr>
              <w:pPrChange w:id="2901" w:author="Sławomir Szałajko" w:date="2022-06-15T08:12:00Z">
                <w:pPr>
                  <w:spacing w:after="200" w:line="276" w:lineRule="auto"/>
                  <w:jc w:val="both"/>
                </w:pPr>
              </w:pPrChange>
            </w:pPr>
            <w:ins w:id="2902" w:author="Sławomir Szałajko" w:date="2022-06-15T08:11:00Z">
              <w:r w:rsidRPr="00E17B41">
                <w:rPr>
                  <w:rFonts w:asciiTheme="minorHAnsi" w:eastAsia="Calibri" w:hAnsiTheme="minorHAnsi" w:cstheme="minorHAnsi"/>
                  <w:sz w:val="22"/>
                  <w:szCs w:val="22"/>
                </w:rPr>
                <w:t>10.30-10.45 przerwa kawowa</w:t>
              </w:r>
            </w:ins>
          </w:p>
        </w:tc>
      </w:tr>
      <w:tr w:rsidR="00E17B41" w:rsidRPr="00E17B41" w14:paraId="658C939D" w14:textId="77777777" w:rsidTr="003124DE">
        <w:trPr>
          <w:ins w:id="2903" w:author="Sławomir Szałajko" w:date="2022-06-15T08:11:00Z"/>
        </w:trPr>
        <w:tc>
          <w:tcPr>
            <w:tcW w:w="4333" w:type="dxa"/>
          </w:tcPr>
          <w:p w14:paraId="698C791F" w14:textId="77777777" w:rsidR="00E17B41" w:rsidRPr="00E17B41" w:rsidRDefault="00E17B41">
            <w:pPr>
              <w:spacing w:line="276" w:lineRule="auto"/>
              <w:jc w:val="both"/>
              <w:rPr>
                <w:ins w:id="2904" w:author="Sławomir Szałajko" w:date="2022-06-15T08:11:00Z"/>
                <w:rFonts w:asciiTheme="minorHAnsi" w:eastAsia="Calibri" w:hAnsiTheme="minorHAnsi" w:cstheme="minorHAnsi"/>
                <w:sz w:val="22"/>
                <w:szCs w:val="22"/>
              </w:rPr>
              <w:pPrChange w:id="2905" w:author="Sławomir Szałajko" w:date="2022-06-15T08:12:00Z">
                <w:pPr>
                  <w:spacing w:after="200" w:line="276" w:lineRule="auto"/>
                  <w:jc w:val="both"/>
                </w:pPr>
              </w:pPrChange>
            </w:pPr>
            <w:ins w:id="2906" w:author="Sławomir Szałajko" w:date="2022-06-15T08:11:00Z">
              <w:r w:rsidRPr="00E17B41">
                <w:rPr>
                  <w:rFonts w:asciiTheme="minorHAnsi" w:eastAsia="Calibri" w:hAnsiTheme="minorHAnsi" w:cstheme="minorHAnsi"/>
                  <w:sz w:val="22"/>
                  <w:szCs w:val="22"/>
                </w:rPr>
                <w:t>11.45-13.00 szkolenie z zakresu systemu ocen okresowych</w:t>
              </w:r>
            </w:ins>
          </w:p>
        </w:tc>
        <w:tc>
          <w:tcPr>
            <w:tcW w:w="4343" w:type="dxa"/>
          </w:tcPr>
          <w:p w14:paraId="4D0F7872" w14:textId="77777777" w:rsidR="00E17B41" w:rsidRPr="00E17B41" w:rsidRDefault="00E17B41">
            <w:pPr>
              <w:spacing w:line="276" w:lineRule="auto"/>
              <w:jc w:val="both"/>
              <w:rPr>
                <w:ins w:id="2907" w:author="Sławomir Szałajko" w:date="2022-06-15T08:11:00Z"/>
                <w:rFonts w:asciiTheme="minorHAnsi" w:eastAsia="Calibri" w:hAnsiTheme="minorHAnsi" w:cstheme="minorHAnsi"/>
                <w:sz w:val="22"/>
                <w:szCs w:val="22"/>
              </w:rPr>
              <w:pPrChange w:id="2908" w:author="Sławomir Szałajko" w:date="2022-06-15T08:12:00Z">
                <w:pPr>
                  <w:spacing w:after="200" w:line="276" w:lineRule="auto"/>
                  <w:jc w:val="both"/>
                </w:pPr>
              </w:pPrChange>
            </w:pPr>
            <w:ins w:id="2909" w:author="Sławomir Szałajko" w:date="2022-06-15T08:11:00Z">
              <w:r w:rsidRPr="00E17B41">
                <w:rPr>
                  <w:rFonts w:asciiTheme="minorHAnsi" w:eastAsia="Calibri" w:hAnsiTheme="minorHAnsi" w:cstheme="minorHAnsi"/>
                  <w:sz w:val="22"/>
                  <w:szCs w:val="22"/>
                </w:rPr>
                <w:t>10.45-12.15szkolenie z zakresu prowadzenia rozmów oceniających</w:t>
              </w:r>
            </w:ins>
          </w:p>
        </w:tc>
      </w:tr>
      <w:tr w:rsidR="00E17B41" w:rsidRPr="00E17B41" w14:paraId="42595954" w14:textId="77777777" w:rsidTr="003124DE">
        <w:trPr>
          <w:ins w:id="2910" w:author="Sławomir Szałajko" w:date="2022-06-15T08:11:00Z"/>
        </w:trPr>
        <w:tc>
          <w:tcPr>
            <w:tcW w:w="4333" w:type="dxa"/>
          </w:tcPr>
          <w:p w14:paraId="5D07E4F2" w14:textId="77777777" w:rsidR="00E17B41" w:rsidRPr="00E17B41" w:rsidRDefault="00E17B41">
            <w:pPr>
              <w:spacing w:line="276" w:lineRule="auto"/>
              <w:jc w:val="both"/>
              <w:rPr>
                <w:ins w:id="2911" w:author="Sławomir Szałajko" w:date="2022-06-15T08:11:00Z"/>
                <w:rFonts w:asciiTheme="minorHAnsi" w:eastAsia="Calibri" w:hAnsiTheme="minorHAnsi" w:cstheme="minorHAnsi"/>
                <w:sz w:val="22"/>
                <w:szCs w:val="22"/>
              </w:rPr>
              <w:pPrChange w:id="2912" w:author="Sławomir Szałajko" w:date="2022-06-15T08:12:00Z">
                <w:pPr>
                  <w:spacing w:after="200" w:line="276" w:lineRule="auto"/>
                  <w:jc w:val="both"/>
                </w:pPr>
              </w:pPrChange>
            </w:pPr>
            <w:ins w:id="2913" w:author="Sławomir Szałajko" w:date="2022-06-15T08:11:00Z">
              <w:r w:rsidRPr="00E17B41">
                <w:rPr>
                  <w:rFonts w:asciiTheme="minorHAnsi" w:eastAsia="Calibri" w:hAnsiTheme="minorHAnsi" w:cstheme="minorHAnsi"/>
                  <w:sz w:val="22"/>
                  <w:szCs w:val="22"/>
                </w:rPr>
                <w:t>13.00-14.00 przerwa obiadowa</w:t>
              </w:r>
            </w:ins>
          </w:p>
        </w:tc>
        <w:tc>
          <w:tcPr>
            <w:tcW w:w="4343" w:type="dxa"/>
          </w:tcPr>
          <w:p w14:paraId="12E6FBDF" w14:textId="77777777" w:rsidR="00E17B41" w:rsidRPr="00E17B41" w:rsidRDefault="00E17B41">
            <w:pPr>
              <w:spacing w:line="276" w:lineRule="auto"/>
              <w:jc w:val="both"/>
              <w:rPr>
                <w:ins w:id="2914" w:author="Sławomir Szałajko" w:date="2022-06-15T08:11:00Z"/>
                <w:rFonts w:asciiTheme="minorHAnsi" w:eastAsia="Calibri" w:hAnsiTheme="minorHAnsi" w:cstheme="minorHAnsi"/>
                <w:sz w:val="22"/>
                <w:szCs w:val="22"/>
              </w:rPr>
              <w:pPrChange w:id="2915" w:author="Sławomir Szałajko" w:date="2022-06-15T08:12:00Z">
                <w:pPr>
                  <w:spacing w:after="200" w:line="276" w:lineRule="auto"/>
                  <w:jc w:val="both"/>
                </w:pPr>
              </w:pPrChange>
            </w:pPr>
            <w:ins w:id="2916" w:author="Sławomir Szałajko" w:date="2022-06-15T08:11:00Z">
              <w:r w:rsidRPr="00E17B41">
                <w:rPr>
                  <w:rFonts w:asciiTheme="minorHAnsi" w:eastAsia="Calibri" w:hAnsiTheme="minorHAnsi" w:cstheme="minorHAnsi"/>
                  <w:sz w:val="22"/>
                  <w:szCs w:val="22"/>
                </w:rPr>
                <w:t>12.15-13.15 przerwa obiadowa</w:t>
              </w:r>
            </w:ins>
          </w:p>
        </w:tc>
      </w:tr>
      <w:tr w:rsidR="00E17B41" w:rsidRPr="00E17B41" w14:paraId="2995E728" w14:textId="77777777" w:rsidTr="003124DE">
        <w:trPr>
          <w:ins w:id="2917" w:author="Sławomir Szałajko" w:date="2022-06-15T08:11:00Z"/>
        </w:trPr>
        <w:tc>
          <w:tcPr>
            <w:tcW w:w="4333" w:type="dxa"/>
          </w:tcPr>
          <w:p w14:paraId="78C4B1A5" w14:textId="77777777" w:rsidR="00E17B41" w:rsidRPr="00E17B41" w:rsidRDefault="00E17B41">
            <w:pPr>
              <w:spacing w:line="276" w:lineRule="auto"/>
              <w:jc w:val="both"/>
              <w:rPr>
                <w:ins w:id="2918" w:author="Sławomir Szałajko" w:date="2022-06-15T08:11:00Z"/>
                <w:rFonts w:asciiTheme="minorHAnsi" w:eastAsia="Calibri" w:hAnsiTheme="minorHAnsi" w:cstheme="minorHAnsi"/>
                <w:sz w:val="22"/>
                <w:szCs w:val="22"/>
              </w:rPr>
              <w:pPrChange w:id="2919" w:author="Sławomir Szałajko" w:date="2022-06-15T08:12:00Z">
                <w:pPr>
                  <w:spacing w:after="200" w:line="276" w:lineRule="auto"/>
                  <w:jc w:val="both"/>
                </w:pPr>
              </w:pPrChange>
            </w:pPr>
            <w:ins w:id="2920" w:author="Sławomir Szałajko" w:date="2022-06-15T08:11:00Z">
              <w:r w:rsidRPr="00E17B41">
                <w:rPr>
                  <w:rFonts w:asciiTheme="minorHAnsi" w:eastAsia="Calibri" w:hAnsiTheme="minorHAnsi" w:cstheme="minorHAnsi"/>
                  <w:sz w:val="22"/>
                  <w:szCs w:val="22"/>
                </w:rPr>
                <w:t>14.00-15.30 szkolenie z zakresu systemu ocen okresowych</w:t>
              </w:r>
            </w:ins>
          </w:p>
        </w:tc>
        <w:tc>
          <w:tcPr>
            <w:tcW w:w="4343" w:type="dxa"/>
          </w:tcPr>
          <w:p w14:paraId="2CE007BF" w14:textId="77777777" w:rsidR="00E17B41" w:rsidRPr="00E17B41" w:rsidRDefault="00E17B41">
            <w:pPr>
              <w:spacing w:line="276" w:lineRule="auto"/>
              <w:jc w:val="both"/>
              <w:rPr>
                <w:ins w:id="2921" w:author="Sławomir Szałajko" w:date="2022-06-15T08:11:00Z"/>
                <w:rFonts w:asciiTheme="minorHAnsi" w:eastAsia="Calibri" w:hAnsiTheme="minorHAnsi" w:cstheme="minorHAnsi"/>
                <w:sz w:val="22"/>
                <w:szCs w:val="22"/>
              </w:rPr>
              <w:pPrChange w:id="2922" w:author="Sławomir Szałajko" w:date="2022-06-15T08:12:00Z">
                <w:pPr>
                  <w:spacing w:after="200" w:line="276" w:lineRule="auto"/>
                  <w:jc w:val="both"/>
                </w:pPr>
              </w:pPrChange>
            </w:pPr>
            <w:ins w:id="2923" w:author="Sławomir Szałajko" w:date="2022-06-15T08:11:00Z">
              <w:r w:rsidRPr="00E17B41">
                <w:rPr>
                  <w:rFonts w:asciiTheme="minorHAnsi" w:eastAsia="Calibri" w:hAnsiTheme="minorHAnsi" w:cstheme="minorHAnsi"/>
                  <w:sz w:val="22"/>
                  <w:szCs w:val="22"/>
                </w:rPr>
                <w:t>13.15-14.30 szkolenie z zakresu prowadzenia rozmów oceniających</w:t>
              </w:r>
            </w:ins>
          </w:p>
        </w:tc>
      </w:tr>
      <w:tr w:rsidR="00E17B41" w:rsidRPr="00E17B41" w14:paraId="0D8D1223" w14:textId="77777777" w:rsidTr="003124DE">
        <w:trPr>
          <w:ins w:id="2924" w:author="Sławomir Szałajko" w:date="2022-06-15T08:11:00Z"/>
        </w:trPr>
        <w:tc>
          <w:tcPr>
            <w:tcW w:w="4333" w:type="dxa"/>
          </w:tcPr>
          <w:p w14:paraId="76D1A8EB" w14:textId="77777777" w:rsidR="00E17B41" w:rsidRPr="00E17B41" w:rsidRDefault="00E17B41">
            <w:pPr>
              <w:spacing w:line="276" w:lineRule="auto"/>
              <w:jc w:val="both"/>
              <w:rPr>
                <w:ins w:id="2925" w:author="Sławomir Szałajko" w:date="2022-06-15T08:11:00Z"/>
                <w:rFonts w:asciiTheme="minorHAnsi" w:eastAsia="Calibri" w:hAnsiTheme="minorHAnsi" w:cstheme="minorHAnsi"/>
                <w:sz w:val="22"/>
                <w:szCs w:val="22"/>
              </w:rPr>
              <w:pPrChange w:id="2926" w:author="Sławomir Szałajko" w:date="2022-06-15T08:12:00Z">
                <w:pPr>
                  <w:spacing w:after="200" w:line="276" w:lineRule="auto"/>
                  <w:jc w:val="both"/>
                </w:pPr>
              </w:pPrChange>
            </w:pPr>
            <w:ins w:id="2927" w:author="Sławomir Szałajko" w:date="2022-06-15T08:11:00Z">
              <w:r w:rsidRPr="00E17B41">
                <w:rPr>
                  <w:rFonts w:asciiTheme="minorHAnsi" w:eastAsia="Calibri" w:hAnsiTheme="minorHAnsi" w:cstheme="minorHAnsi"/>
                  <w:sz w:val="22"/>
                  <w:szCs w:val="22"/>
                </w:rPr>
                <w:t>15.30-15.45 przerwa kawowa</w:t>
              </w:r>
            </w:ins>
          </w:p>
        </w:tc>
        <w:tc>
          <w:tcPr>
            <w:tcW w:w="4343" w:type="dxa"/>
          </w:tcPr>
          <w:p w14:paraId="644A32D5" w14:textId="77777777" w:rsidR="00E17B41" w:rsidRPr="00E17B41" w:rsidRDefault="00E17B41">
            <w:pPr>
              <w:spacing w:line="276" w:lineRule="auto"/>
              <w:jc w:val="both"/>
              <w:rPr>
                <w:ins w:id="2928" w:author="Sławomir Szałajko" w:date="2022-06-15T08:11:00Z"/>
                <w:rFonts w:asciiTheme="minorHAnsi" w:eastAsia="Calibri" w:hAnsiTheme="minorHAnsi" w:cstheme="minorHAnsi"/>
                <w:sz w:val="22"/>
                <w:szCs w:val="22"/>
              </w:rPr>
              <w:pPrChange w:id="2929" w:author="Sławomir Szałajko" w:date="2022-06-15T08:12:00Z">
                <w:pPr>
                  <w:spacing w:after="200" w:line="276" w:lineRule="auto"/>
                  <w:jc w:val="both"/>
                </w:pPr>
              </w:pPrChange>
            </w:pPr>
            <w:ins w:id="2930" w:author="Sławomir Szałajko" w:date="2022-06-15T08:11:00Z">
              <w:r w:rsidRPr="00E17B41">
                <w:rPr>
                  <w:rFonts w:asciiTheme="minorHAnsi" w:eastAsia="Calibri" w:hAnsiTheme="minorHAnsi" w:cstheme="minorHAnsi"/>
                  <w:sz w:val="22"/>
                  <w:szCs w:val="22"/>
                </w:rPr>
                <w:t>14.30-14.45 przerwa kawowa</w:t>
              </w:r>
            </w:ins>
          </w:p>
        </w:tc>
      </w:tr>
      <w:tr w:rsidR="00E17B41" w:rsidRPr="00E17B41" w14:paraId="00E3A643" w14:textId="77777777" w:rsidTr="003124DE">
        <w:trPr>
          <w:ins w:id="2931" w:author="Sławomir Szałajko" w:date="2022-06-15T08:11:00Z"/>
        </w:trPr>
        <w:tc>
          <w:tcPr>
            <w:tcW w:w="4333" w:type="dxa"/>
          </w:tcPr>
          <w:p w14:paraId="77FD8CBF" w14:textId="77777777" w:rsidR="00E17B41" w:rsidRPr="00E17B41" w:rsidRDefault="00E17B41">
            <w:pPr>
              <w:spacing w:line="276" w:lineRule="auto"/>
              <w:jc w:val="both"/>
              <w:rPr>
                <w:ins w:id="2932" w:author="Sławomir Szałajko" w:date="2022-06-15T08:11:00Z"/>
                <w:rFonts w:asciiTheme="minorHAnsi" w:eastAsia="Calibri" w:hAnsiTheme="minorHAnsi" w:cstheme="minorHAnsi"/>
                <w:sz w:val="22"/>
                <w:szCs w:val="22"/>
              </w:rPr>
              <w:pPrChange w:id="2933" w:author="Sławomir Szałajko" w:date="2022-06-15T08:12:00Z">
                <w:pPr>
                  <w:spacing w:after="200" w:line="276" w:lineRule="auto"/>
                  <w:jc w:val="both"/>
                </w:pPr>
              </w:pPrChange>
            </w:pPr>
            <w:ins w:id="2934" w:author="Sławomir Szałajko" w:date="2022-06-15T08:11:00Z">
              <w:r w:rsidRPr="00E17B41">
                <w:rPr>
                  <w:rFonts w:asciiTheme="minorHAnsi" w:eastAsia="Calibri" w:hAnsiTheme="minorHAnsi" w:cstheme="minorHAnsi"/>
                  <w:sz w:val="22"/>
                  <w:szCs w:val="22"/>
                </w:rPr>
                <w:t>15.45-17.00 szkolenie z zakresu systemu ocen okresowych</w:t>
              </w:r>
            </w:ins>
          </w:p>
        </w:tc>
        <w:tc>
          <w:tcPr>
            <w:tcW w:w="4343" w:type="dxa"/>
          </w:tcPr>
          <w:p w14:paraId="550D78E4" w14:textId="77777777" w:rsidR="00E17B41" w:rsidRPr="00E17B41" w:rsidRDefault="00E17B41">
            <w:pPr>
              <w:spacing w:line="276" w:lineRule="auto"/>
              <w:jc w:val="both"/>
              <w:rPr>
                <w:ins w:id="2935" w:author="Sławomir Szałajko" w:date="2022-06-15T08:11:00Z"/>
                <w:rFonts w:asciiTheme="minorHAnsi" w:eastAsia="Calibri" w:hAnsiTheme="minorHAnsi" w:cstheme="minorHAnsi"/>
                <w:sz w:val="22"/>
                <w:szCs w:val="22"/>
              </w:rPr>
              <w:pPrChange w:id="2936" w:author="Sławomir Szałajko" w:date="2022-06-15T08:12:00Z">
                <w:pPr>
                  <w:spacing w:after="200" w:line="276" w:lineRule="auto"/>
                  <w:jc w:val="both"/>
                </w:pPr>
              </w:pPrChange>
            </w:pPr>
            <w:ins w:id="2937" w:author="Sławomir Szałajko" w:date="2022-06-15T08:11:00Z">
              <w:r w:rsidRPr="00E17B41">
                <w:rPr>
                  <w:rFonts w:asciiTheme="minorHAnsi" w:eastAsia="Calibri" w:hAnsiTheme="minorHAnsi" w:cstheme="minorHAnsi"/>
                  <w:sz w:val="22"/>
                  <w:szCs w:val="22"/>
                </w:rPr>
                <w:t>14.45-16.00 szkolenie z zakresu prowadzenia rozmów oceniających</w:t>
              </w:r>
            </w:ins>
          </w:p>
        </w:tc>
      </w:tr>
    </w:tbl>
    <w:p w14:paraId="386E0D3D" w14:textId="77777777" w:rsidR="00E17B41" w:rsidRPr="00E17B41" w:rsidRDefault="00E17B41">
      <w:pPr>
        <w:widowControl/>
        <w:autoSpaceDE/>
        <w:autoSpaceDN/>
        <w:spacing w:line="276" w:lineRule="auto"/>
        <w:jc w:val="both"/>
        <w:rPr>
          <w:ins w:id="2938" w:author="Sławomir Szałajko" w:date="2022-06-15T08:11:00Z"/>
          <w:rFonts w:asciiTheme="minorHAnsi" w:eastAsia="Calibri" w:hAnsiTheme="minorHAnsi" w:cstheme="minorHAnsi"/>
        </w:rPr>
        <w:pPrChange w:id="2939" w:author="Sławomir Szałajko" w:date="2022-06-15T08:12:00Z">
          <w:pPr>
            <w:widowControl/>
            <w:autoSpaceDE/>
            <w:autoSpaceDN/>
            <w:spacing w:after="200" w:line="276" w:lineRule="auto"/>
            <w:jc w:val="both"/>
          </w:pPr>
        </w:pPrChange>
      </w:pPr>
    </w:p>
    <w:p w14:paraId="70FEC024" w14:textId="77777777" w:rsidR="00E17B41" w:rsidRPr="00E17B41" w:rsidRDefault="00E17B41">
      <w:pPr>
        <w:widowControl/>
        <w:numPr>
          <w:ilvl w:val="0"/>
          <w:numId w:val="145"/>
        </w:numPr>
        <w:autoSpaceDE/>
        <w:autoSpaceDN/>
        <w:spacing w:line="276" w:lineRule="auto"/>
        <w:jc w:val="both"/>
        <w:rPr>
          <w:ins w:id="2940" w:author="Sławomir Szałajko" w:date="2022-06-15T08:11:00Z"/>
          <w:rFonts w:asciiTheme="minorHAnsi" w:eastAsia="Calibri" w:hAnsiTheme="minorHAnsi" w:cstheme="minorHAnsi"/>
          <w:b/>
          <w:bCs/>
        </w:rPr>
        <w:pPrChange w:id="2941" w:author="Sławomir Szałajko" w:date="2022-06-15T08:12:00Z">
          <w:pPr>
            <w:widowControl/>
            <w:numPr>
              <w:numId w:val="145"/>
            </w:numPr>
            <w:autoSpaceDE/>
            <w:autoSpaceDN/>
            <w:spacing w:after="200" w:line="276" w:lineRule="auto"/>
            <w:ind w:left="1080" w:hanging="720"/>
            <w:jc w:val="both"/>
          </w:pPr>
        </w:pPrChange>
      </w:pPr>
      <w:ins w:id="2942" w:author="Sławomir Szałajko" w:date="2022-06-15T08:11:00Z">
        <w:r w:rsidRPr="00E17B41">
          <w:rPr>
            <w:rFonts w:asciiTheme="minorHAnsi" w:eastAsia="Calibri" w:hAnsiTheme="minorHAnsi" w:cstheme="minorHAnsi"/>
            <w:b/>
            <w:bCs/>
          </w:rPr>
          <w:t>Zapewnienie wyżywienia:</w:t>
        </w:r>
      </w:ins>
    </w:p>
    <w:p w14:paraId="781E085B" w14:textId="77777777" w:rsidR="00E17B41" w:rsidRPr="00E17B41" w:rsidRDefault="00E17B41">
      <w:pPr>
        <w:widowControl/>
        <w:autoSpaceDE/>
        <w:autoSpaceDN/>
        <w:spacing w:line="276" w:lineRule="auto"/>
        <w:jc w:val="both"/>
        <w:rPr>
          <w:ins w:id="2943" w:author="Sławomir Szałajko" w:date="2022-06-15T08:11:00Z"/>
          <w:rFonts w:asciiTheme="minorHAnsi" w:eastAsia="Calibri" w:hAnsiTheme="minorHAnsi" w:cstheme="minorHAnsi"/>
        </w:rPr>
        <w:pPrChange w:id="2944" w:author="Sławomir Szałajko" w:date="2022-06-15T08:12:00Z">
          <w:pPr>
            <w:widowControl/>
            <w:autoSpaceDE/>
            <w:autoSpaceDN/>
            <w:spacing w:after="200" w:line="276" w:lineRule="auto"/>
            <w:jc w:val="both"/>
          </w:pPr>
        </w:pPrChange>
      </w:pPr>
      <w:ins w:id="2945" w:author="Sławomir Szałajko" w:date="2022-06-15T08:11:00Z">
        <w:r w:rsidRPr="00E17B41">
          <w:rPr>
            <w:rFonts w:asciiTheme="minorHAnsi" w:eastAsia="Calibri" w:hAnsiTheme="minorHAnsi" w:cstheme="minorHAnsi"/>
          </w:rPr>
          <w:t>Na potrzeby szkolenia Wykonawca zapewni:</w:t>
        </w:r>
      </w:ins>
    </w:p>
    <w:p w14:paraId="33337ED3" w14:textId="77777777" w:rsidR="00E17B41" w:rsidRPr="00E17B41" w:rsidRDefault="00E17B41">
      <w:pPr>
        <w:widowControl/>
        <w:numPr>
          <w:ilvl w:val="0"/>
          <w:numId w:val="147"/>
        </w:numPr>
        <w:autoSpaceDE/>
        <w:autoSpaceDN/>
        <w:spacing w:line="276" w:lineRule="auto"/>
        <w:jc w:val="both"/>
        <w:rPr>
          <w:ins w:id="2946" w:author="Sławomir Szałajko" w:date="2022-06-15T08:11:00Z"/>
          <w:rFonts w:asciiTheme="minorHAnsi" w:eastAsia="Calibri" w:hAnsiTheme="minorHAnsi" w:cstheme="minorHAnsi"/>
        </w:rPr>
        <w:pPrChange w:id="2947" w:author="Sławomir Szałajko" w:date="2022-06-15T08:12:00Z">
          <w:pPr>
            <w:widowControl/>
            <w:numPr>
              <w:numId w:val="147"/>
            </w:numPr>
            <w:autoSpaceDE/>
            <w:autoSpaceDN/>
            <w:spacing w:after="200" w:line="276" w:lineRule="auto"/>
            <w:ind w:left="720" w:hanging="360"/>
            <w:jc w:val="both"/>
          </w:pPr>
        </w:pPrChange>
      </w:pPr>
      <w:ins w:id="2948" w:author="Sławomir Szałajko" w:date="2022-06-15T08:11:00Z">
        <w:r w:rsidRPr="00E17B41">
          <w:rPr>
            <w:rFonts w:asciiTheme="minorHAnsi" w:eastAsia="Calibri" w:hAnsiTheme="minorHAnsi" w:cstheme="minorHAnsi"/>
          </w:rPr>
          <w:t xml:space="preserve">podczas przerw kawowych, bufet dostępny pierwszego i drugiego dnia  szkolenia (uzupełniany  na bieżąco), składający się z: </w:t>
        </w:r>
      </w:ins>
    </w:p>
    <w:p w14:paraId="5995308E" w14:textId="77777777" w:rsidR="00E17B41" w:rsidRPr="00E17B41" w:rsidRDefault="00E17B41">
      <w:pPr>
        <w:widowControl/>
        <w:numPr>
          <w:ilvl w:val="0"/>
          <w:numId w:val="148"/>
        </w:numPr>
        <w:autoSpaceDE/>
        <w:autoSpaceDN/>
        <w:spacing w:line="276" w:lineRule="auto"/>
        <w:jc w:val="both"/>
        <w:rPr>
          <w:ins w:id="2949" w:author="Sławomir Szałajko" w:date="2022-06-15T08:11:00Z"/>
          <w:rFonts w:asciiTheme="minorHAnsi" w:eastAsia="Calibri" w:hAnsiTheme="minorHAnsi" w:cstheme="minorHAnsi"/>
        </w:rPr>
        <w:pPrChange w:id="2950" w:author="Sławomir Szałajko" w:date="2022-06-15T08:12:00Z">
          <w:pPr>
            <w:widowControl/>
            <w:numPr>
              <w:numId w:val="148"/>
            </w:numPr>
            <w:autoSpaceDE/>
            <w:autoSpaceDN/>
            <w:spacing w:after="200" w:line="276" w:lineRule="auto"/>
            <w:ind w:left="1440" w:hanging="360"/>
            <w:jc w:val="both"/>
          </w:pPr>
        </w:pPrChange>
      </w:pPr>
      <w:ins w:id="2951" w:author="Sławomir Szałajko" w:date="2022-06-15T08:11:00Z">
        <w:r w:rsidRPr="00E17B41">
          <w:rPr>
            <w:rFonts w:asciiTheme="minorHAnsi" w:eastAsia="Calibri" w:hAnsiTheme="minorHAnsi" w:cstheme="minorHAnsi"/>
          </w:rPr>
          <w:t>napojów: minimum 2 rodzaje soków, woda gazowana i niegazowana butelkowana, kawa z ekspresu, minimum 2 rodzaje herbaty, dodatki: mleko do kawy, cytryna w plasterkach, cukier.</w:t>
        </w:r>
      </w:ins>
    </w:p>
    <w:p w14:paraId="4B749180" w14:textId="77777777" w:rsidR="00E17B41" w:rsidRPr="00E17B41" w:rsidRDefault="00E17B41">
      <w:pPr>
        <w:widowControl/>
        <w:numPr>
          <w:ilvl w:val="0"/>
          <w:numId w:val="148"/>
        </w:numPr>
        <w:autoSpaceDE/>
        <w:autoSpaceDN/>
        <w:spacing w:line="276" w:lineRule="auto"/>
        <w:jc w:val="both"/>
        <w:rPr>
          <w:ins w:id="2952" w:author="Sławomir Szałajko" w:date="2022-06-15T08:11:00Z"/>
          <w:rFonts w:asciiTheme="minorHAnsi" w:eastAsia="Calibri" w:hAnsiTheme="minorHAnsi" w:cstheme="minorHAnsi"/>
        </w:rPr>
        <w:pPrChange w:id="2953" w:author="Sławomir Szałajko" w:date="2022-06-15T08:12:00Z">
          <w:pPr>
            <w:widowControl/>
            <w:numPr>
              <w:numId w:val="148"/>
            </w:numPr>
            <w:autoSpaceDE/>
            <w:autoSpaceDN/>
            <w:spacing w:after="200" w:line="276" w:lineRule="auto"/>
            <w:ind w:left="1440" w:hanging="360"/>
            <w:jc w:val="both"/>
          </w:pPr>
        </w:pPrChange>
      </w:pPr>
      <w:ins w:id="2954" w:author="Sławomir Szałajko" w:date="2022-06-15T08:11:00Z">
        <w:r w:rsidRPr="00E17B41">
          <w:rPr>
            <w:rFonts w:asciiTheme="minorHAnsi" w:eastAsia="Calibri" w:hAnsiTheme="minorHAnsi" w:cstheme="minorHAnsi"/>
          </w:rPr>
          <w:t>ciastek, minimum 3 rodzaje</w:t>
        </w:r>
      </w:ins>
    </w:p>
    <w:p w14:paraId="51FEB424" w14:textId="77777777" w:rsidR="00E17B41" w:rsidRPr="00E17B41" w:rsidRDefault="00E17B41">
      <w:pPr>
        <w:widowControl/>
        <w:numPr>
          <w:ilvl w:val="0"/>
          <w:numId w:val="148"/>
        </w:numPr>
        <w:autoSpaceDE/>
        <w:autoSpaceDN/>
        <w:spacing w:line="276" w:lineRule="auto"/>
        <w:jc w:val="both"/>
        <w:rPr>
          <w:ins w:id="2955" w:author="Sławomir Szałajko" w:date="2022-06-15T08:11:00Z"/>
          <w:rFonts w:asciiTheme="minorHAnsi" w:eastAsia="Calibri" w:hAnsiTheme="minorHAnsi" w:cstheme="minorHAnsi"/>
        </w:rPr>
        <w:pPrChange w:id="2956" w:author="Sławomir Szałajko" w:date="2022-06-15T08:12:00Z">
          <w:pPr>
            <w:widowControl/>
            <w:numPr>
              <w:numId w:val="148"/>
            </w:numPr>
            <w:autoSpaceDE/>
            <w:autoSpaceDN/>
            <w:spacing w:after="200" w:line="276" w:lineRule="auto"/>
            <w:ind w:left="1440" w:hanging="360"/>
            <w:jc w:val="both"/>
          </w:pPr>
        </w:pPrChange>
      </w:pPr>
      <w:ins w:id="2957" w:author="Sławomir Szałajko" w:date="2022-06-15T08:11:00Z">
        <w:r w:rsidRPr="00E17B41">
          <w:rPr>
            <w:rFonts w:asciiTheme="minorHAnsi" w:eastAsia="Calibri" w:hAnsiTheme="minorHAnsi" w:cstheme="minorHAnsi"/>
          </w:rPr>
          <w:t>owoców, minimum 3 rodzaje</w:t>
        </w:r>
      </w:ins>
    </w:p>
    <w:p w14:paraId="33519E59" w14:textId="77777777" w:rsidR="00E17B41" w:rsidRPr="00E17B41" w:rsidRDefault="00E17B41">
      <w:pPr>
        <w:widowControl/>
        <w:numPr>
          <w:ilvl w:val="0"/>
          <w:numId w:val="147"/>
        </w:numPr>
        <w:autoSpaceDE/>
        <w:autoSpaceDN/>
        <w:spacing w:line="276" w:lineRule="auto"/>
        <w:jc w:val="both"/>
        <w:rPr>
          <w:ins w:id="2958" w:author="Sławomir Szałajko" w:date="2022-06-15T08:11:00Z"/>
          <w:rFonts w:asciiTheme="minorHAnsi" w:eastAsia="Calibri" w:hAnsiTheme="minorHAnsi" w:cstheme="minorHAnsi"/>
        </w:rPr>
        <w:pPrChange w:id="2959" w:author="Sławomir Szałajko" w:date="2022-06-15T08:12:00Z">
          <w:pPr>
            <w:widowControl/>
            <w:numPr>
              <w:numId w:val="147"/>
            </w:numPr>
            <w:autoSpaceDE/>
            <w:autoSpaceDN/>
            <w:spacing w:after="200" w:line="276" w:lineRule="auto"/>
            <w:ind w:left="720" w:hanging="360"/>
            <w:jc w:val="both"/>
          </w:pPr>
        </w:pPrChange>
      </w:pPr>
      <w:ins w:id="2960" w:author="Sławomir Szałajko" w:date="2022-06-15T08:11:00Z">
        <w:r w:rsidRPr="00E17B41">
          <w:rPr>
            <w:rFonts w:asciiTheme="minorHAnsi" w:eastAsia="Calibri" w:hAnsiTheme="minorHAnsi" w:cstheme="minorHAnsi"/>
          </w:rPr>
          <w:t>podczas przerw obiadowych, obiad podawany w formie bufetu lub serwowany, składający się z:</w:t>
        </w:r>
      </w:ins>
    </w:p>
    <w:p w14:paraId="5D348AEE" w14:textId="77777777" w:rsidR="00E17B41" w:rsidRPr="00E17B41" w:rsidRDefault="00E17B41">
      <w:pPr>
        <w:widowControl/>
        <w:numPr>
          <w:ilvl w:val="0"/>
          <w:numId w:val="149"/>
        </w:numPr>
        <w:autoSpaceDE/>
        <w:autoSpaceDN/>
        <w:spacing w:line="276" w:lineRule="auto"/>
        <w:jc w:val="both"/>
        <w:rPr>
          <w:ins w:id="2961" w:author="Sławomir Szałajko" w:date="2022-06-15T08:11:00Z"/>
          <w:rFonts w:asciiTheme="minorHAnsi" w:eastAsia="Calibri" w:hAnsiTheme="minorHAnsi" w:cstheme="minorHAnsi"/>
        </w:rPr>
        <w:pPrChange w:id="2962" w:author="Sławomir Szałajko" w:date="2022-06-15T08:12:00Z">
          <w:pPr>
            <w:widowControl/>
            <w:numPr>
              <w:numId w:val="149"/>
            </w:numPr>
            <w:autoSpaceDE/>
            <w:autoSpaceDN/>
            <w:spacing w:after="200" w:line="276" w:lineRule="auto"/>
            <w:ind w:left="1440" w:hanging="360"/>
            <w:jc w:val="both"/>
          </w:pPr>
        </w:pPrChange>
      </w:pPr>
      <w:ins w:id="2963" w:author="Sławomir Szałajko" w:date="2022-06-15T08:11:00Z">
        <w:r w:rsidRPr="00E17B41">
          <w:rPr>
            <w:rFonts w:asciiTheme="minorHAnsi" w:eastAsia="Calibri" w:hAnsiTheme="minorHAnsi" w:cstheme="minorHAnsi"/>
          </w:rPr>
          <w:t xml:space="preserve"> zupy,</w:t>
        </w:r>
      </w:ins>
    </w:p>
    <w:p w14:paraId="43C2BB0E" w14:textId="77777777" w:rsidR="00E17B41" w:rsidRPr="00E17B41" w:rsidRDefault="00E17B41">
      <w:pPr>
        <w:widowControl/>
        <w:numPr>
          <w:ilvl w:val="0"/>
          <w:numId w:val="149"/>
        </w:numPr>
        <w:autoSpaceDE/>
        <w:autoSpaceDN/>
        <w:spacing w:line="276" w:lineRule="auto"/>
        <w:jc w:val="both"/>
        <w:rPr>
          <w:ins w:id="2964" w:author="Sławomir Szałajko" w:date="2022-06-15T08:11:00Z"/>
          <w:rFonts w:asciiTheme="minorHAnsi" w:eastAsia="Calibri" w:hAnsiTheme="minorHAnsi" w:cstheme="minorHAnsi"/>
        </w:rPr>
        <w:pPrChange w:id="2965" w:author="Sławomir Szałajko" w:date="2022-06-15T08:12:00Z">
          <w:pPr>
            <w:widowControl/>
            <w:numPr>
              <w:numId w:val="149"/>
            </w:numPr>
            <w:autoSpaceDE/>
            <w:autoSpaceDN/>
            <w:spacing w:after="200" w:line="276" w:lineRule="auto"/>
            <w:ind w:left="1440" w:hanging="360"/>
            <w:jc w:val="both"/>
          </w:pPr>
        </w:pPrChange>
      </w:pPr>
      <w:ins w:id="2966" w:author="Sławomir Szałajko" w:date="2022-06-15T08:11:00Z">
        <w:r w:rsidRPr="00E17B41">
          <w:rPr>
            <w:rFonts w:asciiTheme="minorHAnsi" w:eastAsia="Calibri" w:hAnsiTheme="minorHAnsi" w:cstheme="minorHAnsi"/>
          </w:rPr>
          <w:t>dania głównego na ciepło, w tym danie mięsne i danie wegetariańskie do wyboru,</w:t>
        </w:r>
      </w:ins>
    </w:p>
    <w:p w14:paraId="208EE5D3" w14:textId="77777777" w:rsidR="00E17B41" w:rsidRPr="00E17B41" w:rsidRDefault="00E17B41">
      <w:pPr>
        <w:widowControl/>
        <w:numPr>
          <w:ilvl w:val="0"/>
          <w:numId w:val="149"/>
        </w:numPr>
        <w:autoSpaceDE/>
        <w:autoSpaceDN/>
        <w:spacing w:line="276" w:lineRule="auto"/>
        <w:jc w:val="both"/>
        <w:rPr>
          <w:ins w:id="2967" w:author="Sławomir Szałajko" w:date="2022-06-15T08:11:00Z"/>
          <w:rFonts w:asciiTheme="minorHAnsi" w:eastAsia="Calibri" w:hAnsiTheme="minorHAnsi" w:cstheme="minorHAnsi"/>
        </w:rPr>
        <w:pPrChange w:id="2968" w:author="Sławomir Szałajko" w:date="2022-06-15T08:12:00Z">
          <w:pPr>
            <w:widowControl/>
            <w:numPr>
              <w:numId w:val="149"/>
            </w:numPr>
            <w:autoSpaceDE/>
            <w:autoSpaceDN/>
            <w:spacing w:after="200" w:line="276" w:lineRule="auto"/>
            <w:ind w:left="1440" w:hanging="360"/>
            <w:jc w:val="both"/>
          </w:pPr>
        </w:pPrChange>
      </w:pPr>
      <w:ins w:id="2969" w:author="Sławomir Szałajko" w:date="2022-06-15T08:11:00Z">
        <w:r w:rsidRPr="00E17B41">
          <w:rPr>
            <w:rFonts w:asciiTheme="minorHAnsi" w:eastAsia="Calibri" w:hAnsiTheme="minorHAnsi" w:cstheme="minorHAnsi"/>
          </w:rPr>
          <w:t>sałatek/surówek/warzyw gotowanych, min. 2 rodzaje,</w:t>
        </w:r>
      </w:ins>
    </w:p>
    <w:p w14:paraId="25138C0C" w14:textId="77777777" w:rsidR="00E17B41" w:rsidRPr="00E17B41" w:rsidRDefault="00E17B41">
      <w:pPr>
        <w:widowControl/>
        <w:numPr>
          <w:ilvl w:val="0"/>
          <w:numId w:val="149"/>
        </w:numPr>
        <w:autoSpaceDE/>
        <w:autoSpaceDN/>
        <w:spacing w:line="276" w:lineRule="auto"/>
        <w:jc w:val="both"/>
        <w:rPr>
          <w:ins w:id="2970" w:author="Sławomir Szałajko" w:date="2022-06-15T08:11:00Z"/>
          <w:rFonts w:asciiTheme="minorHAnsi" w:eastAsia="Calibri" w:hAnsiTheme="minorHAnsi" w:cstheme="minorHAnsi"/>
        </w:rPr>
        <w:pPrChange w:id="2971" w:author="Sławomir Szałajko" w:date="2022-06-15T08:12:00Z">
          <w:pPr>
            <w:widowControl/>
            <w:numPr>
              <w:numId w:val="149"/>
            </w:numPr>
            <w:autoSpaceDE/>
            <w:autoSpaceDN/>
            <w:spacing w:after="200" w:line="276" w:lineRule="auto"/>
            <w:ind w:left="1440" w:hanging="360"/>
            <w:jc w:val="both"/>
          </w:pPr>
        </w:pPrChange>
      </w:pPr>
      <w:ins w:id="2972" w:author="Sławomir Szałajko" w:date="2022-06-15T08:11:00Z">
        <w:r w:rsidRPr="00E17B41">
          <w:rPr>
            <w:rFonts w:asciiTheme="minorHAnsi" w:eastAsia="Calibri" w:hAnsiTheme="minorHAnsi" w:cstheme="minorHAnsi"/>
          </w:rPr>
          <w:t>dodatków typu ryż, ziemniaki, kasza itp., minimum 2 rodzaje.</w:t>
        </w:r>
      </w:ins>
    </w:p>
    <w:p w14:paraId="79F06B44" w14:textId="77777777" w:rsidR="00E17B41" w:rsidRPr="00E17B41" w:rsidRDefault="00E17B41">
      <w:pPr>
        <w:widowControl/>
        <w:autoSpaceDE/>
        <w:autoSpaceDN/>
        <w:spacing w:line="276" w:lineRule="auto"/>
        <w:jc w:val="both"/>
        <w:rPr>
          <w:ins w:id="2973" w:author="Sławomir Szałajko" w:date="2022-06-15T08:11:00Z"/>
          <w:rFonts w:asciiTheme="minorHAnsi" w:eastAsia="Calibri" w:hAnsiTheme="minorHAnsi" w:cstheme="minorHAnsi"/>
        </w:rPr>
        <w:pPrChange w:id="2974" w:author="Sławomir Szałajko" w:date="2022-06-15T08:12:00Z">
          <w:pPr>
            <w:widowControl/>
            <w:autoSpaceDE/>
            <w:autoSpaceDN/>
            <w:spacing w:after="200" w:line="276" w:lineRule="auto"/>
            <w:jc w:val="both"/>
          </w:pPr>
        </w:pPrChange>
      </w:pPr>
    </w:p>
    <w:p w14:paraId="175017C7" w14:textId="77777777" w:rsidR="00E17B41" w:rsidRPr="00E17B41" w:rsidRDefault="00E17B41">
      <w:pPr>
        <w:widowControl/>
        <w:numPr>
          <w:ilvl w:val="0"/>
          <w:numId w:val="145"/>
        </w:numPr>
        <w:autoSpaceDE/>
        <w:autoSpaceDN/>
        <w:spacing w:line="276" w:lineRule="auto"/>
        <w:jc w:val="both"/>
        <w:rPr>
          <w:ins w:id="2975" w:author="Sławomir Szałajko" w:date="2022-06-15T08:11:00Z"/>
          <w:rFonts w:asciiTheme="minorHAnsi" w:eastAsia="Calibri" w:hAnsiTheme="minorHAnsi" w:cstheme="minorHAnsi"/>
          <w:b/>
          <w:bCs/>
        </w:rPr>
        <w:pPrChange w:id="2976" w:author="Sławomir Szałajko" w:date="2022-06-15T08:12:00Z">
          <w:pPr>
            <w:widowControl/>
            <w:numPr>
              <w:numId w:val="145"/>
            </w:numPr>
            <w:autoSpaceDE/>
            <w:autoSpaceDN/>
            <w:spacing w:after="200" w:line="276" w:lineRule="auto"/>
            <w:ind w:left="1080" w:hanging="720"/>
            <w:jc w:val="both"/>
          </w:pPr>
        </w:pPrChange>
      </w:pPr>
      <w:ins w:id="2977" w:author="Sławomir Szałajko" w:date="2022-06-15T08:11:00Z">
        <w:r w:rsidRPr="00E17B41">
          <w:rPr>
            <w:rFonts w:asciiTheme="minorHAnsi" w:eastAsia="Calibri" w:hAnsiTheme="minorHAnsi" w:cstheme="minorHAnsi"/>
            <w:b/>
            <w:bCs/>
          </w:rPr>
          <w:t xml:space="preserve">Zapewnienie </w:t>
        </w:r>
        <w:proofErr w:type="spellStart"/>
        <w:r w:rsidRPr="00E17B41">
          <w:rPr>
            <w:rFonts w:asciiTheme="minorHAnsi" w:eastAsia="Calibri" w:hAnsiTheme="minorHAnsi" w:cstheme="minorHAnsi"/>
            <w:b/>
            <w:bCs/>
          </w:rPr>
          <w:t>sal</w:t>
        </w:r>
        <w:proofErr w:type="spellEnd"/>
        <w:r w:rsidRPr="00E17B41">
          <w:rPr>
            <w:rFonts w:asciiTheme="minorHAnsi" w:eastAsia="Calibri" w:hAnsiTheme="minorHAnsi" w:cstheme="minorHAnsi"/>
            <w:b/>
            <w:bCs/>
          </w:rPr>
          <w:t xml:space="preserve"> szkoleniowych</w:t>
        </w:r>
      </w:ins>
    </w:p>
    <w:p w14:paraId="76ACDB5F" w14:textId="77777777" w:rsidR="00E17B41" w:rsidRPr="00E17B41" w:rsidRDefault="00E17B41">
      <w:pPr>
        <w:widowControl/>
        <w:numPr>
          <w:ilvl w:val="0"/>
          <w:numId w:val="150"/>
        </w:numPr>
        <w:autoSpaceDE/>
        <w:autoSpaceDN/>
        <w:spacing w:line="276" w:lineRule="auto"/>
        <w:jc w:val="both"/>
        <w:rPr>
          <w:ins w:id="2978" w:author="Sławomir Szałajko" w:date="2022-06-15T08:11:00Z"/>
          <w:rFonts w:asciiTheme="minorHAnsi" w:eastAsia="Calibri" w:hAnsiTheme="minorHAnsi" w:cstheme="minorHAnsi"/>
        </w:rPr>
        <w:pPrChange w:id="2979" w:author="Sławomir Szałajko" w:date="2022-06-15T08:12:00Z">
          <w:pPr>
            <w:widowControl/>
            <w:numPr>
              <w:numId w:val="150"/>
            </w:numPr>
            <w:autoSpaceDE/>
            <w:autoSpaceDN/>
            <w:spacing w:after="200" w:line="276" w:lineRule="auto"/>
            <w:ind w:left="720" w:hanging="360"/>
            <w:jc w:val="both"/>
          </w:pPr>
        </w:pPrChange>
      </w:pPr>
      <w:ins w:id="2980" w:author="Sławomir Szałajko" w:date="2022-06-15T08:11:00Z">
        <w:r w:rsidRPr="00E17B41">
          <w:rPr>
            <w:rFonts w:asciiTheme="minorHAnsi" w:eastAsia="Calibri" w:hAnsiTheme="minorHAnsi" w:cstheme="minorHAnsi"/>
          </w:rPr>
          <w:t>Wykonawca zapewni salę szkoleniową dla grupy 23 osobowej pierwszego i drugiego dnia szkoleniowego.</w:t>
        </w:r>
      </w:ins>
    </w:p>
    <w:p w14:paraId="6068C08C" w14:textId="36361186" w:rsidR="00E17B41" w:rsidRDefault="00E17B41">
      <w:pPr>
        <w:widowControl/>
        <w:numPr>
          <w:ilvl w:val="0"/>
          <w:numId w:val="150"/>
        </w:numPr>
        <w:autoSpaceDE/>
        <w:autoSpaceDN/>
        <w:spacing w:line="276" w:lineRule="auto"/>
        <w:jc w:val="both"/>
        <w:rPr>
          <w:ins w:id="2981" w:author="Barbara Skoczeń" w:date="2022-06-23T07:24:00Z"/>
          <w:rFonts w:asciiTheme="minorHAnsi" w:eastAsia="Calibri" w:hAnsiTheme="minorHAnsi" w:cstheme="minorHAnsi"/>
        </w:rPr>
      </w:pPr>
      <w:ins w:id="2982" w:author="Sławomir Szałajko" w:date="2022-06-15T08:11:00Z">
        <w:r w:rsidRPr="00E17B41">
          <w:rPr>
            <w:rFonts w:asciiTheme="minorHAnsi" w:eastAsia="Calibri" w:hAnsiTheme="minorHAnsi" w:cstheme="minorHAnsi"/>
          </w:rPr>
          <w:t>Sala musi spełniać wymogi bhp, akustyczne, oświetleniowe.</w:t>
        </w:r>
      </w:ins>
    </w:p>
    <w:p w14:paraId="534B0A49" w14:textId="160A7F96" w:rsidR="00E21B17" w:rsidRPr="00E17B41" w:rsidRDefault="00E21B17">
      <w:pPr>
        <w:widowControl/>
        <w:numPr>
          <w:ilvl w:val="0"/>
          <w:numId w:val="150"/>
        </w:numPr>
        <w:autoSpaceDE/>
        <w:autoSpaceDN/>
        <w:spacing w:line="276" w:lineRule="auto"/>
        <w:jc w:val="both"/>
        <w:rPr>
          <w:ins w:id="2983" w:author="Sławomir Szałajko" w:date="2022-06-15T08:11:00Z"/>
          <w:rFonts w:asciiTheme="minorHAnsi" w:eastAsia="Calibri" w:hAnsiTheme="minorHAnsi" w:cstheme="minorHAnsi"/>
        </w:rPr>
        <w:pPrChange w:id="2984" w:author="Sławomir Szałajko" w:date="2022-06-15T08:12:00Z">
          <w:pPr>
            <w:widowControl/>
            <w:numPr>
              <w:numId w:val="150"/>
            </w:numPr>
            <w:autoSpaceDE/>
            <w:autoSpaceDN/>
            <w:spacing w:after="200" w:line="276" w:lineRule="auto"/>
            <w:ind w:left="720" w:hanging="360"/>
            <w:jc w:val="both"/>
          </w:pPr>
        </w:pPrChange>
      </w:pPr>
      <w:ins w:id="2985" w:author="Barbara Skoczeń" w:date="2022-06-23T07:24:00Z">
        <w:r>
          <w:rPr>
            <w:rFonts w:asciiTheme="minorHAnsi" w:eastAsia="Calibri" w:hAnsiTheme="minorHAnsi" w:cstheme="minorHAnsi"/>
          </w:rPr>
          <w:t xml:space="preserve">Sala musi być klimatyzowana. </w:t>
        </w:r>
      </w:ins>
    </w:p>
    <w:p w14:paraId="2DAFB093" w14:textId="77777777" w:rsidR="00E17B41" w:rsidRPr="00E17B41" w:rsidRDefault="00E17B41">
      <w:pPr>
        <w:widowControl/>
        <w:numPr>
          <w:ilvl w:val="0"/>
          <w:numId w:val="150"/>
        </w:numPr>
        <w:autoSpaceDE/>
        <w:autoSpaceDN/>
        <w:spacing w:line="276" w:lineRule="auto"/>
        <w:jc w:val="both"/>
        <w:rPr>
          <w:ins w:id="2986" w:author="Sławomir Szałajko" w:date="2022-06-15T08:11:00Z"/>
          <w:rFonts w:asciiTheme="minorHAnsi" w:eastAsia="Calibri" w:hAnsiTheme="minorHAnsi" w:cstheme="minorHAnsi"/>
        </w:rPr>
        <w:pPrChange w:id="2987" w:author="Sławomir Szałajko" w:date="2022-06-15T08:12:00Z">
          <w:pPr>
            <w:widowControl/>
            <w:numPr>
              <w:numId w:val="150"/>
            </w:numPr>
            <w:autoSpaceDE/>
            <w:autoSpaceDN/>
            <w:spacing w:after="200" w:line="276" w:lineRule="auto"/>
            <w:ind w:left="720" w:hanging="360"/>
            <w:jc w:val="both"/>
          </w:pPr>
        </w:pPrChange>
      </w:pPr>
      <w:ins w:id="2988" w:author="Sławomir Szałajko" w:date="2022-06-15T08:11:00Z">
        <w:r w:rsidRPr="00E17B41">
          <w:rPr>
            <w:rFonts w:asciiTheme="minorHAnsi" w:eastAsia="Calibri" w:hAnsiTheme="minorHAnsi" w:cstheme="minorHAnsi"/>
          </w:rPr>
          <w:t>Sala musi posiadać możliwość zaciemniania w przypadku wyświetlania prezentacji.</w:t>
        </w:r>
      </w:ins>
    </w:p>
    <w:p w14:paraId="4815B897" w14:textId="77777777" w:rsidR="00E17B41" w:rsidRPr="00E17B41" w:rsidRDefault="00E17B41">
      <w:pPr>
        <w:widowControl/>
        <w:numPr>
          <w:ilvl w:val="0"/>
          <w:numId w:val="150"/>
        </w:numPr>
        <w:autoSpaceDE/>
        <w:autoSpaceDN/>
        <w:spacing w:line="276" w:lineRule="auto"/>
        <w:jc w:val="both"/>
        <w:rPr>
          <w:ins w:id="2989" w:author="Sławomir Szałajko" w:date="2022-06-15T08:11:00Z"/>
          <w:rFonts w:asciiTheme="minorHAnsi" w:eastAsia="Calibri" w:hAnsiTheme="minorHAnsi" w:cstheme="minorHAnsi"/>
        </w:rPr>
        <w:pPrChange w:id="2990" w:author="Sławomir Szałajko" w:date="2022-06-15T08:12:00Z">
          <w:pPr>
            <w:widowControl/>
            <w:numPr>
              <w:numId w:val="150"/>
            </w:numPr>
            <w:autoSpaceDE/>
            <w:autoSpaceDN/>
            <w:spacing w:after="200" w:line="276" w:lineRule="auto"/>
            <w:ind w:left="720" w:hanging="360"/>
            <w:jc w:val="both"/>
          </w:pPr>
        </w:pPrChange>
      </w:pPr>
      <w:ins w:id="2991" w:author="Sławomir Szałajko" w:date="2022-06-15T08:11:00Z">
        <w:r w:rsidRPr="00E17B41">
          <w:rPr>
            <w:rFonts w:asciiTheme="minorHAnsi" w:eastAsia="Calibri" w:hAnsiTheme="minorHAnsi" w:cstheme="minorHAnsi"/>
          </w:rPr>
          <w:t>W ramach wyposażenia Sali Wykonawca zapewni: flipchart/tablica, flamastry, projektor multimedialny, laptop, ekran.</w:t>
        </w:r>
      </w:ins>
    </w:p>
    <w:p w14:paraId="045753BF" w14:textId="77777777" w:rsidR="00E17B41" w:rsidRPr="00E17B41" w:rsidRDefault="00E17B41">
      <w:pPr>
        <w:widowControl/>
        <w:autoSpaceDE/>
        <w:autoSpaceDN/>
        <w:spacing w:line="276" w:lineRule="auto"/>
        <w:jc w:val="both"/>
        <w:rPr>
          <w:ins w:id="2992" w:author="Sławomir Szałajko" w:date="2022-06-15T08:11:00Z"/>
          <w:rFonts w:asciiTheme="minorHAnsi" w:eastAsia="Calibri" w:hAnsiTheme="minorHAnsi" w:cstheme="minorHAnsi"/>
        </w:rPr>
        <w:pPrChange w:id="2993" w:author="Sławomir Szałajko" w:date="2022-06-15T08:12:00Z">
          <w:pPr>
            <w:widowControl/>
            <w:autoSpaceDE/>
            <w:autoSpaceDN/>
            <w:spacing w:after="200" w:line="276" w:lineRule="auto"/>
            <w:jc w:val="both"/>
          </w:pPr>
        </w:pPrChange>
      </w:pPr>
    </w:p>
    <w:p w14:paraId="25348687" w14:textId="77777777" w:rsidR="00E17B41" w:rsidRPr="00E17B41" w:rsidRDefault="00E17B41">
      <w:pPr>
        <w:widowControl/>
        <w:numPr>
          <w:ilvl w:val="0"/>
          <w:numId w:val="145"/>
        </w:numPr>
        <w:autoSpaceDE/>
        <w:autoSpaceDN/>
        <w:spacing w:line="276" w:lineRule="auto"/>
        <w:jc w:val="both"/>
        <w:rPr>
          <w:ins w:id="2994" w:author="Sławomir Szałajko" w:date="2022-06-15T08:11:00Z"/>
          <w:rFonts w:asciiTheme="minorHAnsi" w:eastAsia="Calibri" w:hAnsiTheme="minorHAnsi" w:cstheme="minorHAnsi"/>
          <w:b/>
          <w:bCs/>
        </w:rPr>
        <w:pPrChange w:id="2995" w:author="Sławomir Szałajko" w:date="2022-06-15T08:12:00Z">
          <w:pPr>
            <w:widowControl/>
            <w:numPr>
              <w:numId w:val="145"/>
            </w:numPr>
            <w:autoSpaceDE/>
            <w:autoSpaceDN/>
            <w:spacing w:after="200" w:line="276" w:lineRule="auto"/>
            <w:ind w:left="1080" w:hanging="720"/>
            <w:jc w:val="both"/>
          </w:pPr>
        </w:pPrChange>
      </w:pPr>
      <w:ins w:id="2996" w:author="Sławomir Szałajko" w:date="2022-06-15T08:11:00Z">
        <w:r w:rsidRPr="00E17B41">
          <w:rPr>
            <w:rFonts w:asciiTheme="minorHAnsi" w:eastAsia="Calibri" w:hAnsiTheme="minorHAnsi" w:cstheme="minorHAnsi"/>
            <w:b/>
            <w:bCs/>
          </w:rPr>
          <w:t>Zapewnienie realizacji usługi szkoleniowej</w:t>
        </w:r>
      </w:ins>
    </w:p>
    <w:p w14:paraId="6B19AF19" w14:textId="77777777" w:rsidR="00E17B41" w:rsidRPr="00E17B41" w:rsidRDefault="00E17B41">
      <w:pPr>
        <w:widowControl/>
        <w:numPr>
          <w:ilvl w:val="0"/>
          <w:numId w:val="152"/>
        </w:numPr>
        <w:autoSpaceDE/>
        <w:autoSpaceDN/>
        <w:spacing w:line="276" w:lineRule="auto"/>
        <w:jc w:val="both"/>
        <w:rPr>
          <w:ins w:id="2997" w:author="Sławomir Szałajko" w:date="2022-06-15T08:11:00Z"/>
          <w:rFonts w:asciiTheme="minorHAnsi" w:eastAsia="Calibri" w:hAnsiTheme="minorHAnsi" w:cstheme="minorHAnsi"/>
        </w:rPr>
        <w:pPrChange w:id="2998" w:author="Sławomir Szałajko" w:date="2022-06-15T08:12:00Z">
          <w:pPr>
            <w:widowControl/>
            <w:numPr>
              <w:numId w:val="152"/>
            </w:numPr>
            <w:autoSpaceDE/>
            <w:autoSpaceDN/>
            <w:spacing w:after="200" w:line="276" w:lineRule="auto"/>
            <w:ind w:left="720" w:hanging="360"/>
            <w:jc w:val="both"/>
          </w:pPr>
        </w:pPrChange>
      </w:pPr>
      <w:ins w:id="2999" w:author="Sławomir Szałajko" w:date="2022-06-15T08:11:00Z">
        <w:r w:rsidRPr="00E17B41">
          <w:rPr>
            <w:rFonts w:asciiTheme="minorHAnsi" w:eastAsia="Calibri" w:hAnsiTheme="minorHAnsi" w:cstheme="minorHAnsi"/>
          </w:rPr>
          <w:t>Wykonawca zapewni  realizację szkolenia z zakresu systemu ocen okresowych oraz przeprowadzania rozmów oceniających, uwzględniając funkcjonujący w CPE system ocen okresowych. W CPE jest wdrożony system ocen okresowych i dokonywana jest ocena kompetencji pracowników. Wykonawca przygotowując program szkolenia musi uwzględnić wdrożony system ocen okresowych w CPE oraz specyfikę zadań realizowanych w CPE. Zamawiający udzieli wszelkich informacji w tym zakresie.</w:t>
        </w:r>
      </w:ins>
    </w:p>
    <w:p w14:paraId="535F4BEA" w14:textId="77777777" w:rsidR="00E17B41" w:rsidRPr="00E17B41" w:rsidRDefault="00E17B41">
      <w:pPr>
        <w:widowControl/>
        <w:autoSpaceDE/>
        <w:autoSpaceDN/>
        <w:spacing w:line="276" w:lineRule="auto"/>
        <w:jc w:val="both"/>
        <w:rPr>
          <w:ins w:id="3000" w:author="Sławomir Szałajko" w:date="2022-06-15T08:11:00Z"/>
          <w:rFonts w:asciiTheme="minorHAnsi" w:eastAsia="Calibri" w:hAnsiTheme="minorHAnsi" w:cstheme="minorHAnsi"/>
        </w:rPr>
        <w:pPrChange w:id="3001" w:author="Sławomir Szałajko" w:date="2022-06-15T08:12:00Z">
          <w:pPr>
            <w:widowControl/>
            <w:autoSpaceDE/>
            <w:autoSpaceDN/>
            <w:spacing w:after="200" w:line="276" w:lineRule="auto"/>
            <w:jc w:val="both"/>
          </w:pPr>
        </w:pPrChange>
      </w:pPr>
      <w:ins w:id="3002" w:author="Sławomir Szałajko" w:date="2022-06-15T08:11:00Z">
        <w:r w:rsidRPr="00E17B41">
          <w:rPr>
            <w:rFonts w:asciiTheme="minorHAnsi" w:eastAsia="Calibri" w:hAnsiTheme="minorHAnsi" w:cstheme="minorHAnsi"/>
          </w:rPr>
          <w:t>Celem szkolenia jest:</w:t>
        </w:r>
      </w:ins>
    </w:p>
    <w:p w14:paraId="09F03756" w14:textId="77777777" w:rsidR="00E17B41" w:rsidRPr="00E17B41" w:rsidRDefault="00E17B41">
      <w:pPr>
        <w:widowControl/>
        <w:numPr>
          <w:ilvl w:val="0"/>
          <w:numId w:val="151"/>
        </w:numPr>
        <w:autoSpaceDE/>
        <w:autoSpaceDN/>
        <w:spacing w:line="276" w:lineRule="auto"/>
        <w:jc w:val="both"/>
        <w:rPr>
          <w:ins w:id="3003" w:author="Sławomir Szałajko" w:date="2022-06-15T08:11:00Z"/>
          <w:rFonts w:asciiTheme="minorHAnsi" w:eastAsia="Calibri" w:hAnsiTheme="minorHAnsi" w:cstheme="minorHAnsi"/>
        </w:rPr>
        <w:pPrChange w:id="3004" w:author="Sławomir Szałajko" w:date="2022-06-15T08:12:00Z">
          <w:pPr>
            <w:widowControl/>
            <w:numPr>
              <w:numId w:val="151"/>
            </w:numPr>
            <w:autoSpaceDE/>
            <w:autoSpaceDN/>
            <w:spacing w:after="200" w:line="276" w:lineRule="auto"/>
            <w:ind w:left="720" w:hanging="360"/>
            <w:jc w:val="both"/>
          </w:pPr>
        </w:pPrChange>
      </w:pPr>
      <w:ins w:id="3005" w:author="Sławomir Szałajko" w:date="2022-06-15T08:11:00Z">
        <w:r w:rsidRPr="00E17B41">
          <w:rPr>
            <w:rFonts w:asciiTheme="minorHAnsi" w:eastAsia="Calibri" w:hAnsiTheme="minorHAnsi" w:cstheme="minorHAnsi"/>
          </w:rPr>
          <w:t>uporządkowanie wiedzy na temat kompetencji, profili kompetencyjnych, wskaźników;</w:t>
        </w:r>
      </w:ins>
    </w:p>
    <w:p w14:paraId="5F87A439" w14:textId="77777777" w:rsidR="00E17B41" w:rsidRPr="00E17B41" w:rsidRDefault="00E17B41">
      <w:pPr>
        <w:widowControl/>
        <w:numPr>
          <w:ilvl w:val="0"/>
          <w:numId w:val="151"/>
        </w:numPr>
        <w:autoSpaceDE/>
        <w:autoSpaceDN/>
        <w:spacing w:line="276" w:lineRule="auto"/>
        <w:jc w:val="both"/>
        <w:rPr>
          <w:ins w:id="3006" w:author="Sławomir Szałajko" w:date="2022-06-15T08:11:00Z"/>
          <w:rFonts w:asciiTheme="minorHAnsi" w:eastAsia="Calibri" w:hAnsiTheme="minorHAnsi" w:cstheme="minorHAnsi"/>
        </w:rPr>
        <w:pPrChange w:id="3007" w:author="Sławomir Szałajko" w:date="2022-06-15T08:12:00Z">
          <w:pPr>
            <w:widowControl/>
            <w:numPr>
              <w:numId w:val="151"/>
            </w:numPr>
            <w:autoSpaceDE/>
            <w:autoSpaceDN/>
            <w:spacing w:after="200" w:line="276" w:lineRule="auto"/>
            <w:ind w:left="720" w:hanging="360"/>
            <w:jc w:val="both"/>
          </w:pPr>
        </w:pPrChange>
      </w:pPr>
      <w:ins w:id="3008" w:author="Sławomir Szałajko" w:date="2022-06-15T08:11:00Z">
        <w:r w:rsidRPr="00E17B41">
          <w:rPr>
            <w:rFonts w:asciiTheme="minorHAnsi" w:eastAsia="Calibri" w:hAnsiTheme="minorHAnsi" w:cstheme="minorHAnsi"/>
          </w:rPr>
          <w:t>przygotowanie uczestników do określenia wskaźników efektywności w CPE  - jak określić cele, jak je monitorować (wskaźniki efektywnościowe nie zostały jeszcze opracowane);</w:t>
        </w:r>
      </w:ins>
    </w:p>
    <w:p w14:paraId="71B41192" w14:textId="77777777" w:rsidR="00E17B41" w:rsidRPr="00E17B41" w:rsidRDefault="00E17B41">
      <w:pPr>
        <w:widowControl/>
        <w:numPr>
          <w:ilvl w:val="0"/>
          <w:numId w:val="151"/>
        </w:numPr>
        <w:autoSpaceDE/>
        <w:autoSpaceDN/>
        <w:spacing w:line="276" w:lineRule="auto"/>
        <w:jc w:val="both"/>
        <w:rPr>
          <w:ins w:id="3009" w:author="Sławomir Szałajko" w:date="2022-06-15T08:11:00Z"/>
          <w:rFonts w:asciiTheme="minorHAnsi" w:eastAsia="Calibri" w:hAnsiTheme="minorHAnsi" w:cstheme="minorHAnsi"/>
        </w:rPr>
        <w:pPrChange w:id="3010" w:author="Sławomir Szałajko" w:date="2022-06-15T08:12:00Z">
          <w:pPr>
            <w:widowControl/>
            <w:numPr>
              <w:numId w:val="151"/>
            </w:numPr>
            <w:autoSpaceDE/>
            <w:autoSpaceDN/>
            <w:spacing w:after="200" w:line="276" w:lineRule="auto"/>
            <w:ind w:left="720" w:hanging="360"/>
            <w:jc w:val="both"/>
          </w:pPr>
        </w:pPrChange>
      </w:pPr>
      <w:bookmarkStart w:id="3011" w:name="_Hlk104198550"/>
      <w:ins w:id="3012" w:author="Sławomir Szałajko" w:date="2022-06-15T08:11:00Z">
        <w:r w:rsidRPr="00E17B41">
          <w:rPr>
            <w:rFonts w:asciiTheme="minorHAnsi" w:eastAsia="Calibri" w:hAnsiTheme="minorHAnsi" w:cstheme="minorHAnsi"/>
          </w:rPr>
          <w:t>przygotowanie do prowadzenia rozmów oceniających  z pracownikami,  z uwzględnieniem wykorzystania wyników oceny pracowników do wspierania ich rozwoju</w:t>
        </w:r>
        <w:bookmarkEnd w:id="3011"/>
        <w:r w:rsidRPr="00E17B41">
          <w:rPr>
            <w:rFonts w:asciiTheme="minorHAnsi" w:eastAsia="Calibri" w:hAnsiTheme="minorHAnsi" w:cstheme="minorHAnsi"/>
          </w:rPr>
          <w:t>.</w:t>
        </w:r>
      </w:ins>
    </w:p>
    <w:p w14:paraId="2412F957" w14:textId="77777777" w:rsidR="00E17B41" w:rsidRPr="00E17B41" w:rsidRDefault="00E17B41">
      <w:pPr>
        <w:widowControl/>
        <w:autoSpaceDE/>
        <w:autoSpaceDN/>
        <w:spacing w:line="276" w:lineRule="auto"/>
        <w:jc w:val="both"/>
        <w:rPr>
          <w:ins w:id="3013" w:author="Sławomir Szałajko" w:date="2022-06-15T08:11:00Z"/>
          <w:rFonts w:asciiTheme="minorHAnsi" w:eastAsia="Calibri" w:hAnsiTheme="minorHAnsi" w:cstheme="minorHAnsi"/>
        </w:rPr>
        <w:pPrChange w:id="3014" w:author="Sławomir Szałajko" w:date="2022-06-15T08:12:00Z">
          <w:pPr>
            <w:widowControl/>
            <w:autoSpaceDE/>
            <w:autoSpaceDN/>
            <w:spacing w:after="200" w:line="276" w:lineRule="auto"/>
            <w:jc w:val="both"/>
          </w:pPr>
        </w:pPrChange>
      </w:pPr>
      <w:ins w:id="3015" w:author="Sławomir Szałajko" w:date="2022-06-15T08:11:00Z">
        <w:r w:rsidRPr="00E17B41">
          <w:rPr>
            <w:rFonts w:asciiTheme="minorHAnsi" w:eastAsia="Calibri" w:hAnsiTheme="minorHAnsi" w:cstheme="minorHAnsi"/>
          </w:rPr>
          <w:t>Szkolenie ma mieć charakter treningowy, z wykorzystaniem ćwiczeń, pracy w grupach. Pierwszego dnia przewidziane są zagadnienia związane z systemem ocen okresowych, drugiego dnia z przygotowaniem do prowadzenia rozmów oceniających  z pracownikami,  z uwzględnieniem wykorzystania wyników oceny pracowników do wspierania ich rozwoju.</w:t>
        </w:r>
      </w:ins>
    </w:p>
    <w:p w14:paraId="06F43648" w14:textId="77777777" w:rsidR="00E17B41" w:rsidRPr="00E17B41" w:rsidRDefault="00E17B41">
      <w:pPr>
        <w:widowControl/>
        <w:autoSpaceDE/>
        <w:autoSpaceDN/>
        <w:spacing w:line="276" w:lineRule="auto"/>
        <w:jc w:val="both"/>
        <w:rPr>
          <w:ins w:id="3016" w:author="Sławomir Szałajko" w:date="2022-06-15T08:11:00Z"/>
          <w:rFonts w:asciiTheme="minorHAnsi" w:eastAsia="Calibri" w:hAnsiTheme="minorHAnsi" w:cstheme="minorHAnsi"/>
        </w:rPr>
        <w:pPrChange w:id="3017" w:author="Sławomir Szałajko" w:date="2022-06-15T08:12:00Z">
          <w:pPr>
            <w:widowControl/>
            <w:autoSpaceDE/>
            <w:autoSpaceDN/>
            <w:spacing w:after="200" w:line="276" w:lineRule="auto"/>
            <w:jc w:val="both"/>
          </w:pPr>
        </w:pPrChange>
      </w:pPr>
      <w:ins w:id="3018" w:author="Sławomir Szałajko" w:date="2022-06-15T08:11:00Z">
        <w:r w:rsidRPr="00E17B41">
          <w:rPr>
            <w:rFonts w:asciiTheme="minorHAnsi" w:eastAsia="Calibri" w:hAnsiTheme="minorHAnsi" w:cstheme="minorHAnsi"/>
          </w:rPr>
          <w:t>Wykonawca zobowiązany jest do przygotowania programu szkolenia, we współpracy z Zamawiającym i przekazać go Zamawiającemu w wersji elektronicznej do akceptacji, najpóźniej na 10 dni roboczych przed terminem szkolenia. W przypadku, w którym program odbiega od uzgodnień poczynionych z Zamawiającym w ramach współpracy przy jego tworzeniu lub zawiera elementy nieomówione, Zamawiający może nie zaakceptować programu i zgłosić do niego uwagi w terminie 1 dnia roboczego od otrzymania. W przypadku zgłoszenia uwag Wykonawca w terminie 1 dnia roboczego dokona stosownej korekty programu z uwzględnieniem uwag Zamawiającego i ponownie przekaże Zamawiającemu do akceptacji. W przypadku kolejnych uwag Zamawiającego strony podejmą niezwłoczne wzajemne ustalenia dotyczące programu.</w:t>
        </w:r>
      </w:ins>
    </w:p>
    <w:p w14:paraId="61D31A0F" w14:textId="77777777" w:rsidR="00E17B41" w:rsidRPr="00E17B41" w:rsidRDefault="00E17B41">
      <w:pPr>
        <w:widowControl/>
        <w:numPr>
          <w:ilvl w:val="0"/>
          <w:numId w:val="152"/>
        </w:numPr>
        <w:autoSpaceDE/>
        <w:autoSpaceDN/>
        <w:spacing w:line="276" w:lineRule="auto"/>
        <w:jc w:val="both"/>
        <w:rPr>
          <w:ins w:id="3019" w:author="Sławomir Szałajko" w:date="2022-06-15T08:11:00Z"/>
          <w:rFonts w:asciiTheme="minorHAnsi" w:eastAsia="Calibri" w:hAnsiTheme="minorHAnsi" w:cstheme="minorHAnsi"/>
        </w:rPr>
        <w:pPrChange w:id="3020" w:author="Sławomir Szałajko" w:date="2022-06-15T08:12:00Z">
          <w:pPr>
            <w:widowControl/>
            <w:numPr>
              <w:numId w:val="152"/>
            </w:numPr>
            <w:autoSpaceDE/>
            <w:autoSpaceDN/>
            <w:spacing w:after="200" w:line="276" w:lineRule="auto"/>
            <w:ind w:left="720" w:hanging="360"/>
            <w:jc w:val="both"/>
          </w:pPr>
        </w:pPrChange>
      </w:pPr>
      <w:ins w:id="3021" w:author="Sławomir Szałajko" w:date="2022-06-15T08:11:00Z">
        <w:r w:rsidRPr="00E17B41">
          <w:rPr>
            <w:rFonts w:asciiTheme="minorHAnsi" w:eastAsia="Calibri" w:hAnsiTheme="minorHAnsi" w:cstheme="minorHAnsi"/>
          </w:rPr>
          <w:t>Zamawiający zastrzega sobie prawo konsultacji z trenerem i uzyskania odpowiedzi na pytania w zakresie zagadnień, obejmujących tematykę szkolenia, w czasie realizacji szkolenia, 30 dni po zakończeniu szkolenia w wymiarze do 4 godzin. Konsultacje te mogą się odbywać poprzez kontakt telefoniczny lub mailowy/ zdalny.</w:t>
        </w:r>
      </w:ins>
    </w:p>
    <w:p w14:paraId="7A9B8A3C" w14:textId="77777777" w:rsidR="00E17B41" w:rsidRPr="00E17B41" w:rsidRDefault="00E17B41">
      <w:pPr>
        <w:widowControl/>
        <w:numPr>
          <w:ilvl w:val="0"/>
          <w:numId w:val="152"/>
        </w:numPr>
        <w:autoSpaceDE/>
        <w:autoSpaceDN/>
        <w:spacing w:line="276" w:lineRule="auto"/>
        <w:jc w:val="both"/>
        <w:rPr>
          <w:ins w:id="3022" w:author="Sławomir Szałajko" w:date="2022-06-15T08:11:00Z"/>
          <w:rFonts w:asciiTheme="minorHAnsi" w:eastAsia="Calibri" w:hAnsiTheme="minorHAnsi" w:cstheme="minorHAnsi"/>
        </w:rPr>
        <w:pPrChange w:id="3023" w:author="Sławomir Szałajko" w:date="2022-06-15T08:12:00Z">
          <w:pPr>
            <w:widowControl/>
            <w:numPr>
              <w:numId w:val="152"/>
            </w:numPr>
            <w:autoSpaceDE/>
            <w:autoSpaceDN/>
            <w:spacing w:after="200" w:line="276" w:lineRule="auto"/>
            <w:ind w:left="720" w:hanging="360"/>
            <w:jc w:val="both"/>
          </w:pPr>
        </w:pPrChange>
      </w:pPr>
      <w:ins w:id="3024" w:author="Sławomir Szałajko" w:date="2022-06-15T08:11:00Z">
        <w:r w:rsidRPr="00E17B41">
          <w:rPr>
            <w:rFonts w:asciiTheme="minorHAnsi" w:eastAsia="Calibri" w:hAnsiTheme="minorHAnsi" w:cstheme="minorHAnsi"/>
          </w:rPr>
          <w:t>Wykonawca opracuje materiały szkoleniowe służące pracy warsztatowej  i dostarczy je na miejsce szkolenia.</w:t>
        </w:r>
      </w:ins>
    </w:p>
    <w:p w14:paraId="2AC232B8" w14:textId="2CD0485F" w:rsidR="00E17B41" w:rsidRPr="00E17B41" w:rsidRDefault="00E17B41" w:rsidP="0090057E">
      <w:pPr>
        <w:widowControl/>
        <w:numPr>
          <w:ilvl w:val="0"/>
          <w:numId w:val="152"/>
        </w:numPr>
        <w:autoSpaceDE/>
        <w:autoSpaceDN/>
        <w:spacing w:line="276" w:lineRule="auto"/>
        <w:jc w:val="both"/>
        <w:rPr>
          <w:ins w:id="3025" w:author="Sławomir Szałajko" w:date="2022-06-15T08:10:00Z"/>
          <w:rFonts w:asciiTheme="minorHAnsi" w:eastAsia="Calibri" w:hAnsiTheme="minorHAnsi" w:cstheme="minorHAnsi"/>
        </w:rPr>
      </w:pPr>
      <w:ins w:id="3026" w:author="Sławomir Szałajko" w:date="2022-06-15T08:11:00Z">
        <w:r w:rsidRPr="00E17B41">
          <w:rPr>
            <w:rFonts w:asciiTheme="minorHAnsi" w:eastAsia="Calibri" w:hAnsiTheme="minorHAnsi" w:cstheme="minorHAnsi"/>
          </w:rPr>
          <w:t xml:space="preserve">Wykonawca jest zobowiązany przygotować, wydrukować i przekazać uczestnikom szkolenia </w:t>
        </w:r>
        <w:r w:rsidRPr="00E17B41">
          <w:rPr>
            <w:rFonts w:asciiTheme="minorHAnsi" w:eastAsia="Calibri" w:hAnsiTheme="minorHAnsi" w:cstheme="minorHAnsi"/>
            <w:b/>
            <w:bCs/>
          </w:rPr>
          <w:t>certyfikaty uczestnictwa</w:t>
        </w:r>
        <w:r w:rsidRPr="00E17B41">
          <w:rPr>
            <w:rFonts w:asciiTheme="minorHAnsi" w:eastAsia="Calibri" w:hAnsiTheme="minorHAnsi" w:cstheme="minorHAnsi"/>
          </w:rPr>
          <w:t>.</w:t>
        </w:r>
      </w:ins>
    </w:p>
    <w:p w14:paraId="599C8D8A" w14:textId="77777777" w:rsidR="00E17B41" w:rsidRDefault="00E17B41" w:rsidP="004456C2">
      <w:pPr>
        <w:widowControl/>
        <w:autoSpaceDE/>
        <w:autoSpaceDN/>
        <w:spacing w:line="276" w:lineRule="auto"/>
        <w:jc w:val="right"/>
        <w:rPr>
          <w:ins w:id="3027" w:author="Sławomir Szałajko" w:date="2022-06-15T08:13:00Z"/>
          <w:rFonts w:asciiTheme="minorHAnsi" w:eastAsia="Calibri" w:hAnsiTheme="minorHAnsi" w:cstheme="minorHAnsi"/>
        </w:rPr>
        <w:sectPr w:rsidR="00E17B41" w:rsidSect="00E17B41">
          <w:pgSz w:w="11910" w:h="16840"/>
          <w:pgMar w:top="1582" w:right="1298" w:bottom="680" w:left="1162" w:header="0" w:footer="403" w:gutter="0"/>
          <w:cols w:space="708"/>
          <w:docGrid w:linePitch="299"/>
        </w:sectPr>
      </w:pPr>
    </w:p>
    <w:p w14:paraId="02F4A881" w14:textId="6D5D2E32" w:rsidR="004456C2" w:rsidRDefault="000940E6">
      <w:pPr>
        <w:widowControl/>
        <w:autoSpaceDE/>
        <w:autoSpaceDN/>
        <w:spacing w:line="276" w:lineRule="auto"/>
        <w:jc w:val="right"/>
        <w:rPr>
          <w:ins w:id="3028" w:author="Sławomir Szałajko" w:date="2022-06-15T08:07:00Z"/>
          <w:rFonts w:asciiTheme="minorHAnsi" w:eastAsia="Calibri" w:hAnsiTheme="minorHAnsi" w:cstheme="minorHAnsi"/>
        </w:rPr>
        <w:pPrChange w:id="3029" w:author="Sławomir Szałajko" w:date="2022-06-15T08:07:00Z">
          <w:pPr>
            <w:widowControl/>
            <w:autoSpaceDE/>
            <w:autoSpaceDN/>
            <w:spacing w:after="200" w:line="276" w:lineRule="auto"/>
            <w:jc w:val="right"/>
          </w:pPr>
        </w:pPrChange>
      </w:pPr>
      <w:ins w:id="3030" w:author="Sławomir Szałajko" w:date="2022-06-14T13:25:00Z">
        <w:r w:rsidRPr="0090057E">
          <w:rPr>
            <w:rFonts w:asciiTheme="minorHAnsi" w:eastAsia="Calibri" w:hAnsiTheme="minorHAnsi" w:cstheme="minorHAnsi"/>
          </w:rPr>
          <w:t>Załącznik nr 4</w:t>
        </w:r>
      </w:ins>
      <w:ins w:id="3031" w:author="Sławomir Szałajko" w:date="2022-06-15T08:07:00Z">
        <w:r w:rsidR="004456C2">
          <w:rPr>
            <w:rFonts w:asciiTheme="minorHAnsi" w:eastAsia="Calibri" w:hAnsiTheme="minorHAnsi" w:cstheme="minorHAnsi"/>
          </w:rPr>
          <w:t xml:space="preserve"> do umowy nr …</w:t>
        </w:r>
      </w:ins>
      <w:ins w:id="3032" w:author="Sławomir Szałajko" w:date="2022-06-15T08:05:00Z">
        <w:r w:rsidR="004456C2">
          <w:rPr>
            <w:rFonts w:asciiTheme="minorHAnsi" w:eastAsia="Calibri" w:hAnsiTheme="minorHAnsi" w:cstheme="minorHAnsi"/>
          </w:rPr>
          <w:t xml:space="preserve"> </w:t>
        </w:r>
      </w:ins>
    </w:p>
    <w:p w14:paraId="0AD64EDF" w14:textId="39581399" w:rsidR="000940E6" w:rsidRPr="001B44C5" w:rsidRDefault="000940E6">
      <w:pPr>
        <w:widowControl/>
        <w:autoSpaceDE/>
        <w:autoSpaceDN/>
        <w:spacing w:line="276" w:lineRule="auto"/>
        <w:jc w:val="right"/>
        <w:rPr>
          <w:ins w:id="3033" w:author="Sławomir Szałajko" w:date="2022-06-14T13:25:00Z"/>
          <w:rFonts w:asciiTheme="minorHAnsi" w:eastAsia="Calibri" w:hAnsiTheme="minorHAnsi" w:cstheme="minorHAnsi"/>
          <w:rPrChange w:id="3034" w:author="Sławomir Szałajko" w:date="2022-06-15T08:04:00Z">
            <w:rPr>
              <w:ins w:id="3035" w:author="Sławomir Szałajko" w:date="2022-06-14T13:25:00Z"/>
              <w:rFonts w:ascii="Calibri" w:eastAsia="Calibri" w:hAnsi="Calibri"/>
            </w:rPr>
          </w:rPrChange>
        </w:rPr>
        <w:pPrChange w:id="3036" w:author="Sławomir Szałajko" w:date="2022-06-15T08:07:00Z">
          <w:pPr>
            <w:widowControl/>
            <w:autoSpaceDE/>
            <w:autoSpaceDN/>
            <w:spacing w:after="200" w:line="276" w:lineRule="auto"/>
            <w:jc w:val="right"/>
          </w:pPr>
        </w:pPrChange>
      </w:pPr>
      <w:ins w:id="3037" w:author="Sławomir Szałajko" w:date="2022-06-14T13:25:00Z">
        <w:r w:rsidRPr="001B44C5">
          <w:rPr>
            <w:rFonts w:asciiTheme="minorHAnsi" w:eastAsia="Calibri" w:hAnsiTheme="minorHAnsi" w:cstheme="minorHAnsi"/>
            <w:rPrChange w:id="3038" w:author="Sławomir Szałajko" w:date="2022-06-15T08:04:00Z">
              <w:rPr>
                <w:rFonts w:ascii="Calibri" w:eastAsia="Calibri" w:hAnsi="Calibri"/>
              </w:rPr>
            </w:rPrChange>
          </w:rPr>
          <w:t>Wzór protokołu odbioru</w:t>
        </w:r>
      </w:ins>
    </w:p>
    <w:p w14:paraId="5A9C8977" w14:textId="77777777" w:rsidR="000940E6" w:rsidRPr="001B44C5" w:rsidRDefault="000940E6">
      <w:pPr>
        <w:widowControl/>
        <w:tabs>
          <w:tab w:val="left" w:pos="5520"/>
        </w:tabs>
        <w:autoSpaceDE/>
        <w:autoSpaceDN/>
        <w:spacing w:line="276" w:lineRule="auto"/>
        <w:rPr>
          <w:ins w:id="3039" w:author="Sławomir Szałajko" w:date="2022-06-14T13:25:00Z"/>
          <w:rFonts w:asciiTheme="minorHAnsi" w:eastAsia="Calibri" w:hAnsiTheme="minorHAnsi" w:cstheme="minorHAnsi"/>
          <w:b/>
          <w:rPrChange w:id="3040" w:author="Sławomir Szałajko" w:date="2022-06-15T08:04:00Z">
            <w:rPr>
              <w:ins w:id="3041" w:author="Sławomir Szałajko" w:date="2022-06-14T13:25:00Z"/>
              <w:rFonts w:ascii="Calibri" w:eastAsia="Calibri" w:hAnsi="Calibri"/>
              <w:b/>
              <w:sz w:val="24"/>
              <w:szCs w:val="24"/>
            </w:rPr>
          </w:rPrChange>
        </w:rPr>
        <w:pPrChange w:id="3042" w:author="Sławomir Szałajko" w:date="2022-06-15T08:07:00Z">
          <w:pPr>
            <w:widowControl/>
            <w:tabs>
              <w:tab w:val="left" w:pos="5520"/>
            </w:tabs>
            <w:autoSpaceDE/>
            <w:autoSpaceDN/>
            <w:spacing w:after="200" w:line="360" w:lineRule="auto"/>
          </w:pPr>
        </w:pPrChange>
      </w:pPr>
    </w:p>
    <w:p w14:paraId="42528CDF" w14:textId="77777777" w:rsidR="000940E6" w:rsidRPr="001B44C5" w:rsidRDefault="000940E6">
      <w:pPr>
        <w:widowControl/>
        <w:autoSpaceDE/>
        <w:autoSpaceDN/>
        <w:spacing w:line="276" w:lineRule="auto"/>
        <w:jc w:val="center"/>
        <w:rPr>
          <w:ins w:id="3043" w:author="Sławomir Szałajko" w:date="2022-06-14T13:25:00Z"/>
          <w:rFonts w:asciiTheme="minorHAnsi" w:eastAsia="Calibri" w:hAnsiTheme="minorHAnsi" w:cstheme="minorHAnsi"/>
          <w:b/>
          <w:rPrChange w:id="3044" w:author="Sławomir Szałajko" w:date="2022-06-15T08:04:00Z">
            <w:rPr>
              <w:ins w:id="3045" w:author="Sławomir Szałajko" w:date="2022-06-14T13:25:00Z"/>
              <w:rFonts w:ascii="Calibri" w:eastAsia="Calibri" w:hAnsi="Calibri"/>
              <w:b/>
            </w:rPr>
          </w:rPrChange>
        </w:rPr>
        <w:pPrChange w:id="3046" w:author="Sławomir Szałajko" w:date="2022-06-15T08:07:00Z">
          <w:pPr>
            <w:widowControl/>
            <w:autoSpaceDE/>
            <w:autoSpaceDN/>
            <w:spacing w:after="200" w:line="360" w:lineRule="auto"/>
            <w:jc w:val="center"/>
          </w:pPr>
        </w:pPrChange>
      </w:pPr>
      <w:ins w:id="3047" w:author="Sławomir Szałajko" w:date="2022-06-14T13:25:00Z">
        <w:r w:rsidRPr="001B44C5">
          <w:rPr>
            <w:rFonts w:asciiTheme="minorHAnsi" w:eastAsia="Calibri" w:hAnsiTheme="minorHAnsi" w:cstheme="minorHAnsi"/>
            <w:b/>
            <w:rPrChange w:id="3048" w:author="Sławomir Szałajko" w:date="2022-06-15T08:04:00Z">
              <w:rPr>
                <w:rFonts w:ascii="Calibri" w:eastAsia="Calibri" w:hAnsi="Calibri"/>
                <w:b/>
              </w:rPr>
            </w:rPrChange>
          </w:rPr>
          <w:t>Protokół odbioru</w:t>
        </w:r>
      </w:ins>
    </w:p>
    <w:p w14:paraId="73F31D67" w14:textId="77777777" w:rsidR="000940E6" w:rsidRPr="001B44C5" w:rsidRDefault="000940E6">
      <w:pPr>
        <w:widowControl/>
        <w:autoSpaceDE/>
        <w:autoSpaceDN/>
        <w:spacing w:line="276" w:lineRule="auto"/>
        <w:jc w:val="center"/>
        <w:rPr>
          <w:ins w:id="3049" w:author="Sławomir Szałajko" w:date="2022-06-14T13:25:00Z"/>
          <w:rFonts w:asciiTheme="minorHAnsi" w:eastAsia="Calibri" w:hAnsiTheme="minorHAnsi" w:cstheme="minorHAnsi"/>
          <w:rPrChange w:id="3050" w:author="Sławomir Szałajko" w:date="2022-06-15T08:04:00Z">
            <w:rPr>
              <w:ins w:id="3051" w:author="Sławomir Szałajko" w:date="2022-06-14T13:25:00Z"/>
              <w:rFonts w:ascii="Calibri" w:eastAsia="Calibri" w:hAnsi="Calibri"/>
            </w:rPr>
          </w:rPrChange>
        </w:rPr>
        <w:pPrChange w:id="3052" w:author="Sławomir Szałajko" w:date="2022-06-15T08:07:00Z">
          <w:pPr>
            <w:widowControl/>
            <w:autoSpaceDE/>
            <w:autoSpaceDN/>
            <w:spacing w:after="200" w:line="360" w:lineRule="auto"/>
            <w:jc w:val="center"/>
          </w:pPr>
        </w:pPrChange>
      </w:pPr>
      <w:ins w:id="3053" w:author="Sławomir Szałajko" w:date="2022-06-14T13:25:00Z">
        <w:r w:rsidRPr="001B44C5">
          <w:rPr>
            <w:rFonts w:asciiTheme="minorHAnsi" w:eastAsia="Calibri" w:hAnsiTheme="minorHAnsi" w:cstheme="minorHAnsi"/>
            <w:rPrChange w:id="3054" w:author="Sławomir Szałajko" w:date="2022-06-15T08:04:00Z">
              <w:rPr>
                <w:rFonts w:ascii="Calibri" w:eastAsia="Calibri" w:hAnsi="Calibri"/>
              </w:rPr>
            </w:rPrChange>
          </w:rPr>
          <w:t xml:space="preserve">dot. umowy nr </w:t>
        </w:r>
        <w:r w:rsidRPr="001B44C5">
          <w:rPr>
            <w:rFonts w:asciiTheme="minorHAnsi" w:eastAsia="Arial Unicode MS" w:hAnsiTheme="minorHAnsi" w:cstheme="minorHAnsi"/>
            <w:kern w:val="1"/>
            <w:rPrChange w:id="3055" w:author="Sławomir Szałajko" w:date="2022-06-15T08:04:00Z">
              <w:rPr>
                <w:rFonts w:ascii="Calibri" w:eastAsia="Arial Unicode MS" w:hAnsi="Calibri"/>
                <w:kern w:val="1"/>
              </w:rPr>
            </w:rPrChange>
          </w:rPr>
          <w:t>……………………….</w:t>
        </w:r>
        <w:r w:rsidRPr="001B44C5">
          <w:rPr>
            <w:rFonts w:asciiTheme="minorHAnsi" w:eastAsia="Calibri" w:hAnsiTheme="minorHAnsi" w:cstheme="minorHAnsi"/>
            <w:rPrChange w:id="3056" w:author="Sławomir Szałajko" w:date="2022-06-15T08:04:00Z">
              <w:rPr>
                <w:rFonts w:ascii="Calibri" w:eastAsia="Calibri" w:hAnsi="Calibri"/>
              </w:rPr>
            </w:rPrChange>
          </w:rPr>
          <w:t xml:space="preserve"> z dnia ……………….r.</w:t>
        </w:r>
      </w:ins>
    </w:p>
    <w:p w14:paraId="50BBE2D1" w14:textId="77777777" w:rsidR="000940E6" w:rsidRPr="001B44C5" w:rsidRDefault="000940E6">
      <w:pPr>
        <w:widowControl/>
        <w:autoSpaceDE/>
        <w:autoSpaceDN/>
        <w:spacing w:line="276" w:lineRule="auto"/>
        <w:jc w:val="center"/>
        <w:rPr>
          <w:ins w:id="3057" w:author="Sławomir Szałajko" w:date="2022-06-14T13:25:00Z"/>
          <w:rFonts w:asciiTheme="minorHAnsi" w:eastAsia="Calibri" w:hAnsiTheme="minorHAnsi" w:cstheme="minorHAnsi"/>
          <w:rPrChange w:id="3058" w:author="Sławomir Szałajko" w:date="2022-06-15T08:04:00Z">
            <w:rPr>
              <w:ins w:id="3059" w:author="Sławomir Szałajko" w:date="2022-06-14T13:25:00Z"/>
              <w:rFonts w:ascii="Calibri" w:eastAsia="Calibri" w:hAnsi="Calibri"/>
            </w:rPr>
          </w:rPrChange>
        </w:rPr>
        <w:pPrChange w:id="3060" w:author="Sławomir Szałajko" w:date="2022-06-15T08:07:00Z">
          <w:pPr>
            <w:widowControl/>
            <w:autoSpaceDE/>
            <w:autoSpaceDN/>
            <w:spacing w:after="200" w:line="360" w:lineRule="auto"/>
            <w:jc w:val="center"/>
          </w:pPr>
        </w:pPrChange>
      </w:pPr>
    </w:p>
    <w:p w14:paraId="52F94311" w14:textId="77777777" w:rsidR="000940E6" w:rsidRPr="001B44C5" w:rsidRDefault="000940E6">
      <w:pPr>
        <w:widowControl/>
        <w:autoSpaceDE/>
        <w:autoSpaceDN/>
        <w:spacing w:line="276" w:lineRule="auto"/>
        <w:jc w:val="center"/>
        <w:rPr>
          <w:ins w:id="3061" w:author="Sławomir Szałajko" w:date="2022-06-14T13:25:00Z"/>
          <w:rFonts w:asciiTheme="minorHAnsi" w:eastAsia="Calibri" w:hAnsiTheme="minorHAnsi" w:cstheme="minorHAnsi"/>
          <w:rPrChange w:id="3062" w:author="Sławomir Szałajko" w:date="2022-06-15T08:04:00Z">
            <w:rPr>
              <w:ins w:id="3063" w:author="Sławomir Szałajko" w:date="2022-06-14T13:25:00Z"/>
              <w:rFonts w:ascii="Calibri" w:eastAsia="Calibri" w:hAnsi="Calibri"/>
            </w:rPr>
          </w:rPrChange>
        </w:rPr>
        <w:pPrChange w:id="3064" w:author="Sławomir Szałajko" w:date="2022-06-15T08:07:00Z">
          <w:pPr>
            <w:widowControl/>
            <w:autoSpaceDE/>
            <w:autoSpaceDN/>
            <w:spacing w:after="200" w:line="360" w:lineRule="auto"/>
            <w:jc w:val="center"/>
          </w:pPr>
        </w:pPrChange>
      </w:pPr>
      <w:ins w:id="3065" w:author="Sławomir Szałajko" w:date="2022-06-14T13:25:00Z">
        <w:r w:rsidRPr="001B44C5">
          <w:rPr>
            <w:rFonts w:asciiTheme="minorHAnsi" w:eastAsia="Calibri" w:hAnsiTheme="minorHAnsi" w:cstheme="minorHAnsi"/>
            <w:rPrChange w:id="3066" w:author="Sławomir Szałajko" w:date="2022-06-15T08:04:00Z">
              <w:rPr>
                <w:rFonts w:ascii="Calibri" w:eastAsia="Calibri" w:hAnsi="Calibri"/>
              </w:rPr>
            </w:rPrChange>
          </w:rPr>
          <w:t xml:space="preserve">sporządzony w dniu </w:t>
        </w:r>
        <w:r w:rsidRPr="001B44C5">
          <w:rPr>
            <w:rFonts w:asciiTheme="minorHAnsi" w:eastAsia="Calibri" w:hAnsiTheme="minorHAnsi" w:cstheme="minorHAnsi"/>
            <w:b/>
            <w:rPrChange w:id="3067" w:author="Sławomir Szałajko" w:date="2022-06-15T08:04:00Z">
              <w:rPr>
                <w:rFonts w:ascii="Calibri" w:eastAsia="Calibri" w:hAnsi="Calibri"/>
                <w:b/>
              </w:rPr>
            </w:rPrChange>
          </w:rPr>
          <w:t xml:space="preserve">……………. </w:t>
        </w:r>
        <w:r w:rsidRPr="001B44C5">
          <w:rPr>
            <w:rFonts w:asciiTheme="minorHAnsi" w:eastAsia="Calibri" w:hAnsiTheme="minorHAnsi" w:cstheme="minorHAnsi"/>
            <w:rPrChange w:id="3068" w:author="Sławomir Szałajko" w:date="2022-06-15T08:04:00Z">
              <w:rPr>
                <w:rFonts w:ascii="Calibri" w:eastAsia="Calibri" w:hAnsi="Calibri"/>
              </w:rPr>
            </w:rPrChange>
          </w:rPr>
          <w:t xml:space="preserve"> w Warszawie</w:t>
        </w:r>
      </w:ins>
    </w:p>
    <w:p w14:paraId="3F8EC688" w14:textId="77777777" w:rsidR="000940E6" w:rsidRPr="001B44C5" w:rsidRDefault="000940E6">
      <w:pPr>
        <w:widowControl/>
        <w:autoSpaceDE/>
        <w:autoSpaceDN/>
        <w:spacing w:line="276" w:lineRule="auto"/>
        <w:jc w:val="center"/>
        <w:rPr>
          <w:ins w:id="3069" w:author="Sławomir Szałajko" w:date="2022-06-14T13:25:00Z"/>
          <w:rFonts w:asciiTheme="minorHAnsi" w:eastAsia="Calibri" w:hAnsiTheme="minorHAnsi" w:cstheme="minorHAnsi"/>
          <w:rPrChange w:id="3070" w:author="Sławomir Szałajko" w:date="2022-06-15T08:04:00Z">
            <w:rPr>
              <w:ins w:id="3071" w:author="Sławomir Szałajko" w:date="2022-06-14T13:25:00Z"/>
              <w:rFonts w:ascii="Calibri" w:eastAsia="Calibri" w:hAnsi="Calibri"/>
            </w:rPr>
          </w:rPrChange>
        </w:rPr>
        <w:pPrChange w:id="3072" w:author="Sławomir Szałajko" w:date="2022-06-15T08:07:00Z">
          <w:pPr>
            <w:widowControl/>
            <w:autoSpaceDE/>
            <w:autoSpaceDN/>
            <w:spacing w:after="200" w:line="360" w:lineRule="auto"/>
            <w:jc w:val="center"/>
          </w:pPr>
        </w:pPrChange>
      </w:pPr>
      <w:ins w:id="3073" w:author="Sławomir Szałajko" w:date="2022-06-14T13:25:00Z">
        <w:r w:rsidRPr="001B44C5">
          <w:rPr>
            <w:rFonts w:asciiTheme="minorHAnsi" w:eastAsia="Calibri" w:hAnsiTheme="minorHAnsi" w:cstheme="minorHAnsi"/>
            <w:rPrChange w:id="3074" w:author="Sławomir Szałajko" w:date="2022-06-15T08:04:00Z">
              <w:rPr>
                <w:rFonts w:ascii="Calibri" w:eastAsia="Calibri" w:hAnsi="Calibri"/>
              </w:rPr>
            </w:rPrChange>
          </w:rPr>
          <w:t>w sprawie odbioru przedmiotu zamówienia polegającego na</w:t>
        </w:r>
      </w:ins>
    </w:p>
    <w:p w14:paraId="636323B3" w14:textId="77777777" w:rsidR="000940E6" w:rsidRPr="001B44C5" w:rsidRDefault="000940E6">
      <w:pPr>
        <w:widowControl/>
        <w:autoSpaceDE/>
        <w:autoSpaceDN/>
        <w:spacing w:line="276" w:lineRule="auto"/>
        <w:ind w:left="709"/>
        <w:contextualSpacing/>
        <w:jc w:val="center"/>
        <w:rPr>
          <w:ins w:id="3075" w:author="Sławomir Szałajko" w:date="2022-06-14T13:25:00Z"/>
          <w:rFonts w:asciiTheme="minorHAnsi" w:eastAsia="Calibri" w:hAnsiTheme="minorHAnsi" w:cstheme="minorHAnsi"/>
          <w:b/>
          <w:rPrChange w:id="3076" w:author="Sławomir Szałajko" w:date="2022-06-15T08:04:00Z">
            <w:rPr>
              <w:ins w:id="3077" w:author="Sławomir Szałajko" w:date="2022-06-14T13:25:00Z"/>
              <w:rFonts w:ascii="Calibri" w:eastAsia="Calibri" w:hAnsi="Calibri"/>
              <w:b/>
            </w:rPr>
          </w:rPrChange>
        </w:rPr>
        <w:pPrChange w:id="3078" w:author="Sławomir Szałajko" w:date="2022-06-15T08:07:00Z">
          <w:pPr>
            <w:widowControl/>
            <w:autoSpaceDE/>
            <w:autoSpaceDN/>
            <w:spacing w:after="200" w:line="360" w:lineRule="auto"/>
            <w:ind w:left="709"/>
            <w:contextualSpacing/>
            <w:jc w:val="center"/>
          </w:pPr>
        </w:pPrChange>
      </w:pPr>
      <w:ins w:id="3079" w:author="Sławomir Szałajko" w:date="2022-06-14T13:25:00Z">
        <w:r w:rsidRPr="001B44C5">
          <w:rPr>
            <w:rFonts w:asciiTheme="minorHAnsi" w:eastAsia="Calibri" w:hAnsiTheme="minorHAnsi" w:cstheme="minorHAnsi"/>
            <w:b/>
            <w:rPrChange w:id="3080" w:author="Sławomir Szałajko" w:date="2022-06-15T08:04:00Z">
              <w:rPr>
                <w:rFonts w:ascii="Calibri" w:eastAsia="Calibri" w:hAnsi="Calibri"/>
                <w:b/>
              </w:rPr>
            </w:rPrChange>
          </w:rPr>
          <w:t xml:space="preserve">realizacji szkolenia pt. „…………………………..” </w:t>
        </w:r>
      </w:ins>
    </w:p>
    <w:p w14:paraId="6D5D7120" w14:textId="77777777" w:rsidR="000940E6" w:rsidRPr="001B44C5" w:rsidRDefault="000940E6">
      <w:pPr>
        <w:widowControl/>
        <w:autoSpaceDE/>
        <w:autoSpaceDN/>
        <w:spacing w:line="276" w:lineRule="auto"/>
        <w:ind w:left="709"/>
        <w:contextualSpacing/>
        <w:jc w:val="center"/>
        <w:rPr>
          <w:ins w:id="3081" w:author="Sławomir Szałajko" w:date="2022-06-14T13:25:00Z"/>
          <w:rFonts w:asciiTheme="minorHAnsi" w:eastAsia="Calibri" w:hAnsiTheme="minorHAnsi" w:cstheme="minorHAnsi"/>
          <w:b/>
          <w:rPrChange w:id="3082" w:author="Sławomir Szałajko" w:date="2022-06-15T08:04:00Z">
            <w:rPr>
              <w:ins w:id="3083" w:author="Sławomir Szałajko" w:date="2022-06-14T13:25:00Z"/>
              <w:rFonts w:ascii="Calibri" w:eastAsia="Calibri" w:hAnsi="Calibri"/>
              <w:b/>
            </w:rPr>
          </w:rPrChange>
        </w:rPr>
        <w:pPrChange w:id="3084" w:author="Sławomir Szałajko" w:date="2022-06-15T08:07:00Z">
          <w:pPr>
            <w:widowControl/>
            <w:autoSpaceDE/>
            <w:autoSpaceDN/>
            <w:spacing w:after="200" w:line="360" w:lineRule="auto"/>
            <w:ind w:left="709"/>
            <w:contextualSpacing/>
            <w:jc w:val="center"/>
          </w:pPr>
        </w:pPrChange>
      </w:pPr>
      <w:ins w:id="3085" w:author="Sławomir Szałajko" w:date="2022-06-14T13:25:00Z">
        <w:r w:rsidRPr="001B44C5">
          <w:rPr>
            <w:rFonts w:asciiTheme="minorHAnsi" w:eastAsia="Calibri" w:hAnsiTheme="minorHAnsi" w:cstheme="minorHAnsi"/>
            <w:b/>
            <w:rPrChange w:id="3086" w:author="Sławomir Szałajko" w:date="2022-06-15T08:04:00Z">
              <w:rPr>
                <w:rFonts w:ascii="Calibri" w:eastAsia="Calibri" w:hAnsi="Calibri"/>
                <w:b/>
              </w:rPr>
            </w:rPrChange>
          </w:rPr>
          <w:t>w dn. ………………r. w ……………….</w:t>
        </w:r>
      </w:ins>
    </w:p>
    <w:p w14:paraId="34C9D66E" w14:textId="77777777" w:rsidR="000940E6" w:rsidRPr="001B44C5" w:rsidRDefault="000940E6">
      <w:pPr>
        <w:widowControl/>
        <w:autoSpaceDE/>
        <w:autoSpaceDN/>
        <w:spacing w:line="276" w:lineRule="auto"/>
        <w:ind w:left="709"/>
        <w:contextualSpacing/>
        <w:jc w:val="center"/>
        <w:rPr>
          <w:ins w:id="3087" w:author="Sławomir Szałajko" w:date="2022-06-14T13:25:00Z"/>
          <w:rFonts w:asciiTheme="minorHAnsi" w:eastAsia="Calibri" w:hAnsiTheme="minorHAnsi" w:cstheme="minorHAnsi"/>
          <w:b/>
          <w:rPrChange w:id="3088" w:author="Sławomir Szałajko" w:date="2022-06-15T08:04:00Z">
            <w:rPr>
              <w:ins w:id="3089" w:author="Sławomir Szałajko" w:date="2022-06-14T13:25:00Z"/>
              <w:rFonts w:ascii="Calibri" w:eastAsia="Calibri" w:hAnsi="Calibri"/>
              <w:b/>
            </w:rPr>
          </w:rPrChange>
        </w:rPr>
        <w:pPrChange w:id="3090" w:author="Sławomir Szałajko" w:date="2022-06-15T08:07:00Z">
          <w:pPr>
            <w:widowControl/>
            <w:autoSpaceDE/>
            <w:autoSpaceDN/>
            <w:spacing w:after="200" w:line="360" w:lineRule="auto"/>
            <w:ind w:left="709"/>
            <w:contextualSpacing/>
            <w:jc w:val="center"/>
          </w:pPr>
        </w:pPrChange>
      </w:pPr>
    </w:p>
    <w:p w14:paraId="3E3412E7" w14:textId="77777777" w:rsidR="000940E6" w:rsidRPr="001B44C5" w:rsidRDefault="000940E6">
      <w:pPr>
        <w:widowControl/>
        <w:numPr>
          <w:ilvl w:val="0"/>
          <w:numId w:val="138"/>
        </w:numPr>
        <w:suppressAutoHyphens/>
        <w:autoSpaceDE/>
        <w:autoSpaceDN/>
        <w:spacing w:line="276" w:lineRule="auto"/>
        <w:jc w:val="both"/>
        <w:rPr>
          <w:ins w:id="3091" w:author="Sławomir Szałajko" w:date="2022-06-14T13:25:00Z"/>
          <w:rFonts w:asciiTheme="minorHAnsi" w:eastAsia="Calibri" w:hAnsiTheme="minorHAnsi" w:cstheme="minorHAnsi"/>
          <w:rPrChange w:id="3092" w:author="Sławomir Szałajko" w:date="2022-06-15T08:04:00Z">
            <w:rPr>
              <w:ins w:id="3093" w:author="Sławomir Szałajko" w:date="2022-06-14T13:25:00Z"/>
              <w:rFonts w:ascii="Calibri" w:eastAsia="Calibri" w:hAnsi="Calibri"/>
            </w:rPr>
          </w:rPrChange>
        </w:rPr>
        <w:pPrChange w:id="3094" w:author="Sławomir Szałajko" w:date="2022-06-15T08:07:00Z">
          <w:pPr>
            <w:widowControl/>
            <w:numPr>
              <w:numId w:val="138"/>
            </w:numPr>
            <w:suppressAutoHyphens/>
            <w:autoSpaceDE/>
            <w:autoSpaceDN/>
            <w:spacing w:after="200" w:line="360" w:lineRule="auto"/>
            <w:ind w:left="720" w:hanging="360"/>
            <w:jc w:val="both"/>
          </w:pPr>
        </w:pPrChange>
      </w:pPr>
      <w:ins w:id="3095" w:author="Sławomir Szałajko" w:date="2022-06-14T13:25:00Z">
        <w:r w:rsidRPr="001B44C5">
          <w:rPr>
            <w:rFonts w:asciiTheme="minorHAnsi" w:eastAsia="Calibri" w:hAnsiTheme="minorHAnsi" w:cstheme="minorHAnsi"/>
            <w:rPrChange w:id="3096" w:author="Sławomir Szałajko" w:date="2022-06-15T08:04:00Z">
              <w:rPr>
                <w:rFonts w:ascii="Calibri" w:eastAsia="Calibri" w:hAnsi="Calibri"/>
              </w:rPr>
            </w:rPrChange>
          </w:rPr>
          <w:t xml:space="preserve">Wykonawca wykonał zamówienie, a Zamawiający przyjął je bez zastrzeżeń stwierdzając, że zamówienie zostało wykonane zgodnie z zawartą umową.  </w:t>
        </w:r>
      </w:ins>
    </w:p>
    <w:p w14:paraId="6EC5F2B2" w14:textId="77777777" w:rsidR="000940E6" w:rsidRPr="001B44C5" w:rsidRDefault="000940E6">
      <w:pPr>
        <w:widowControl/>
        <w:numPr>
          <w:ilvl w:val="0"/>
          <w:numId w:val="138"/>
        </w:numPr>
        <w:suppressAutoHyphens/>
        <w:autoSpaceDE/>
        <w:autoSpaceDN/>
        <w:spacing w:line="276" w:lineRule="auto"/>
        <w:jc w:val="both"/>
        <w:rPr>
          <w:ins w:id="3097" w:author="Sławomir Szałajko" w:date="2022-06-14T13:25:00Z"/>
          <w:rFonts w:asciiTheme="minorHAnsi" w:eastAsia="Calibri" w:hAnsiTheme="minorHAnsi" w:cstheme="minorHAnsi"/>
          <w:rPrChange w:id="3098" w:author="Sławomir Szałajko" w:date="2022-06-15T08:04:00Z">
            <w:rPr>
              <w:ins w:id="3099" w:author="Sławomir Szałajko" w:date="2022-06-14T13:25:00Z"/>
              <w:rFonts w:ascii="Calibri" w:eastAsia="Calibri" w:hAnsi="Calibri"/>
            </w:rPr>
          </w:rPrChange>
        </w:rPr>
        <w:pPrChange w:id="3100" w:author="Sławomir Szałajko" w:date="2022-06-15T08:07:00Z">
          <w:pPr>
            <w:widowControl/>
            <w:numPr>
              <w:numId w:val="138"/>
            </w:numPr>
            <w:suppressAutoHyphens/>
            <w:autoSpaceDE/>
            <w:autoSpaceDN/>
            <w:spacing w:after="200" w:line="360" w:lineRule="auto"/>
            <w:ind w:left="720" w:hanging="360"/>
            <w:jc w:val="both"/>
          </w:pPr>
        </w:pPrChange>
      </w:pPr>
      <w:ins w:id="3101" w:author="Sławomir Szałajko" w:date="2022-06-14T13:25:00Z">
        <w:r w:rsidRPr="001B44C5">
          <w:rPr>
            <w:rFonts w:asciiTheme="minorHAnsi" w:eastAsia="Calibri" w:hAnsiTheme="minorHAnsi" w:cstheme="minorHAnsi"/>
            <w:rPrChange w:id="3102" w:author="Sławomir Szałajko" w:date="2022-06-15T08:04:00Z">
              <w:rPr>
                <w:rFonts w:ascii="Calibri" w:eastAsia="Calibri" w:hAnsi="Calibri"/>
              </w:rPr>
            </w:rPrChange>
          </w:rPr>
          <w:t>Zamawiający zgłosił następujące zastrzeżenia i uwagi do wykonanej pracy:</w:t>
        </w:r>
      </w:ins>
    </w:p>
    <w:p w14:paraId="3AFC7B25" w14:textId="77777777" w:rsidR="000940E6" w:rsidRPr="001B44C5" w:rsidRDefault="000940E6">
      <w:pPr>
        <w:widowControl/>
        <w:autoSpaceDE/>
        <w:autoSpaceDN/>
        <w:spacing w:line="276" w:lineRule="auto"/>
        <w:ind w:left="720"/>
        <w:jc w:val="both"/>
        <w:rPr>
          <w:ins w:id="3103" w:author="Sławomir Szałajko" w:date="2022-06-14T13:25:00Z"/>
          <w:rFonts w:asciiTheme="minorHAnsi" w:eastAsia="Calibri" w:hAnsiTheme="minorHAnsi" w:cstheme="minorHAnsi"/>
          <w:rPrChange w:id="3104" w:author="Sławomir Szałajko" w:date="2022-06-15T08:04:00Z">
            <w:rPr>
              <w:ins w:id="3105" w:author="Sławomir Szałajko" w:date="2022-06-14T13:25:00Z"/>
              <w:rFonts w:ascii="Calibri" w:eastAsia="Calibri" w:hAnsi="Calibri"/>
            </w:rPr>
          </w:rPrChange>
        </w:rPr>
        <w:pPrChange w:id="3106" w:author="Sławomir Szałajko" w:date="2022-06-15T08:07:00Z">
          <w:pPr>
            <w:widowControl/>
            <w:autoSpaceDE/>
            <w:autoSpaceDN/>
            <w:spacing w:after="200" w:line="360" w:lineRule="auto"/>
            <w:ind w:left="720"/>
            <w:jc w:val="both"/>
          </w:pPr>
        </w:pPrChange>
      </w:pPr>
      <w:ins w:id="3107" w:author="Sławomir Szałajko" w:date="2022-06-14T13:25:00Z">
        <w:r w:rsidRPr="001B44C5">
          <w:rPr>
            <w:rFonts w:asciiTheme="minorHAnsi" w:eastAsia="Calibri" w:hAnsiTheme="minorHAnsi" w:cstheme="minorHAnsi"/>
            <w:rPrChange w:id="3108" w:author="Sławomir Szałajko" w:date="2022-06-15T08:04:00Z">
              <w:rPr>
                <w:rFonts w:ascii="Calibri" w:eastAsia="Calibri" w:hAnsi="Calibri"/>
              </w:rPr>
            </w:rPrChange>
          </w:rPr>
          <w:t>………………………………………………………………………………………………………………………………………………………………………………………………………………………………….................................................................</w:t>
        </w:r>
      </w:ins>
    </w:p>
    <w:p w14:paraId="030D0440" w14:textId="77777777" w:rsidR="000940E6" w:rsidRPr="001B44C5" w:rsidRDefault="000940E6">
      <w:pPr>
        <w:widowControl/>
        <w:autoSpaceDE/>
        <w:autoSpaceDN/>
        <w:spacing w:line="276" w:lineRule="auto"/>
        <w:ind w:left="720"/>
        <w:jc w:val="both"/>
        <w:rPr>
          <w:ins w:id="3109" w:author="Sławomir Szałajko" w:date="2022-06-14T13:25:00Z"/>
          <w:rFonts w:asciiTheme="minorHAnsi" w:eastAsia="Calibri" w:hAnsiTheme="minorHAnsi" w:cstheme="minorHAnsi"/>
          <w:rPrChange w:id="3110" w:author="Sławomir Szałajko" w:date="2022-06-15T08:04:00Z">
            <w:rPr>
              <w:ins w:id="3111" w:author="Sławomir Szałajko" w:date="2022-06-14T13:25:00Z"/>
              <w:rFonts w:ascii="Calibri" w:eastAsia="Calibri" w:hAnsi="Calibri"/>
            </w:rPr>
          </w:rPrChange>
        </w:rPr>
        <w:pPrChange w:id="3112" w:author="Sławomir Szałajko" w:date="2022-06-15T08:07:00Z">
          <w:pPr>
            <w:widowControl/>
            <w:autoSpaceDE/>
            <w:autoSpaceDN/>
            <w:spacing w:after="200" w:line="360" w:lineRule="auto"/>
            <w:ind w:left="720"/>
            <w:jc w:val="both"/>
          </w:pPr>
        </w:pPrChange>
      </w:pPr>
      <w:ins w:id="3113" w:author="Sławomir Szałajko" w:date="2022-06-14T13:25:00Z">
        <w:r w:rsidRPr="001B44C5">
          <w:rPr>
            <w:rFonts w:asciiTheme="minorHAnsi" w:eastAsia="Calibri" w:hAnsiTheme="minorHAnsi" w:cstheme="minorHAnsi"/>
            <w:rPrChange w:id="3114" w:author="Sławomir Szałajko" w:date="2022-06-15T08:04:00Z">
              <w:rPr>
                <w:rFonts w:ascii="Calibri" w:eastAsia="Calibri" w:hAnsi="Calibri"/>
              </w:rPr>
            </w:rPrChange>
          </w:rPr>
          <w:t>................................................................................................................................... x/</w:t>
        </w:r>
      </w:ins>
    </w:p>
    <w:p w14:paraId="2568BB81" w14:textId="77777777" w:rsidR="000940E6" w:rsidRPr="001B44C5" w:rsidRDefault="000940E6">
      <w:pPr>
        <w:widowControl/>
        <w:numPr>
          <w:ilvl w:val="0"/>
          <w:numId w:val="138"/>
        </w:numPr>
        <w:suppressAutoHyphens/>
        <w:autoSpaceDE/>
        <w:autoSpaceDN/>
        <w:spacing w:line="276" w:lineRule="auto"/>
        <w:jc w:val="both"/>
        <w:rPr>
          <w:ins w:id="3115" w:author="Sławomir Szałajko" w:date="2022-06-14T13:25:00Z"/>
          <w:rFonts w:asciiTheme="minorHAnsi" w:eastAsia="Calibri" w:hAnsiTheme="minorHAnsi" w:cstheme="minorHAnsi"/>
          <w:rPrChange w:id="3116" w:author="Sławomir Szałajko" w:date="2022-06-15T08:04:00Z">
            <w:rPr>
              <w:ins w:id="3117" w:author="Sławomir Szałajko" w:date="2022-06-14T13:25:00Z"/>
              <w:rFonts w:ascii="Calibri" w:eastAsia="Calibri" w:hAnsi="Calibri"/>
            </w:rPr>
          </w:rPrChange>
        </w:rPr>
        <w:pPrChange w:id="3118" w:author="Sławomir Szałajko" w:date="2022-06-15T08:07:00Z">
          <w:pPr>
            <w:widowControl/>
            <w:numPr>
              <w:numId w:val="138"/>
            </w:numPr>
            <w:suppressAutoHyphens/>
            <w:autoSpaceDE/>
            <w:autoSpaceDN/>
            <w:spacing w:after="200" w:line="360" w:lineRule="auto"/>
            <w:ind w:left="720" w:hanging="360"/>
            <w:jc w:val="both"/>
          </w:pPr>
        </w:pPrChange>
      </w:pPr>
      <w:ins w:id="3119" w:author="Sławomir Szałajko" w:date="2022-06-14T13:25:00Z">
        <w:r w:rsidRPr="001B44C5">
          <w:rPr>
            <w:rFonts w:asciiTheme="minorHAnsi" w:eastAsia="Calibri" w:hAnsiTheme="minorHAnsi" w:cstheme="minorHAnsi"/>
            <w:rPrChange w:id="3120" w:author="Sławomir Szałajko" w:date="2022-06-15T08:04:00Z">
              <w:rPr>
                <w:rFonts w:ascii="Calibri" w:eastAsia="Calibri" w:hAnsi="Calibri"/>
              </w:rPr>
            </w:rPrChange>
          </w:rPr>
          <w:t>Wykonawca  w terminie.........................................................................................</w:t>
        </w:r>
      </w:ins>
    </w:p>
    <w:p w14:paraId="3DEE1CCE" w14:textId="77777777" w:rsidR="000940E6" w:rsidRPr="001B44C5" w:rsidRDefault="000940E6">
      <w:pPr>
        <w:widowControl/>
        <w:autoSpaceDE/>
        <w:autoSpaceDN/>
        <w:spacing w:line="276" w:lineRule="auto"/>
        <w:ind w:left="720"/>
        <w:jc w:val="both"/>
        <w:rPr>
          <w:ins w:id="3121" w:author="Sławomir Szałajko" w:date="2022-06-14T13:25:00Z"/>
          <w:rFonts w:asciiTheme="minorHAnsi" w:eastAsia="Calibri" w:hAnsiTheme="minorHAnsi" w:cstheme="minorHAnsi"/>
          <w:rPrChange w:id="3122" w:author="Sławomir Szałajko" w:date="2022-06-15T08:04:00Z">
            <w:rPr>
              <w:ins w:id="3123" w:author="Sławomir Szałajko" w:date="2022-06-14T13:25:00Z"/>
              <w:rFonts w:ascii="Calibri" w:eastAsia="Calibri" w:hAnsi="Calibri"/>
            </w:rPr>
          </w:rPrChange>
        </w:rPr>
        <w:pPrChange w:id="3124" w:author="Sławomir Szałajko" w:date="2022-06-15T08:07:00Z">
          <w:pPr>
            <w:widowControl/>
            <w:autoSpaceDE/>
            <w:autoSpaceDN/>
            <w:spacing w:after="200" w:line="360" w:lineRule="auto"/>
            <w:ind w:left="720"/>
            <w:jc w:val="both"/>
          </w:pPr>
        </w:pPrChange>
      </w:pPr>
      <w:ins w:id="3125" w:author="Sławomir Szałajko" w:date="2022-06-14T13:25:00Z">
        <w:r w:rsidRPr="001B44C5">
          <w:rPr>
            <w:rFonts w:asciiTheme="minorHAnsi" w:eastAsia="Calibri" w:hAnsiTheme="minorHAnsi" w:cstheme="minorHAnsi"/>
            <w:rPrChange w:id="3126" w:author="Sławomir Szałajko" w:date="2022-06-15T08:04:00Z">
              <w:rPr>
                <w:rFonts w:ascii="Calibri" w:eastAsia="Calibri" w:hAnsi="Calibri"/>
              </w:rPr>
            </w:rPrChange>
          </w:rPr>
          <w:t xml:space="preserve">uzupełni i poprawi wykonaną pracę zgodnie z zastrzeżeniami i uwagami wymienionymi w pkt. 2 niniejszego protokołu.……………………………                                                                                                         </w:t>
        </w:r>
      </w:ins>
    </w:p>
    <w:p w14:paraId="72D3EC9D" w14:textId="77777777" w:rsidR="000940E6" w:rsidRPr="001B44C5" w:rsidRDefault="000940E6">
      <w:pPr>
        <w:widowControl/>
        <w:autoSpaceDE/>
        <w:autoSpaceDN/>
        <w:spacing w:line="276" w:lineRule="auto"/>
        <w:ind w:left="720"/>
        <w:jc w:val="both"/>
        <w:rPr>
          <w:ins w:id="3127" w:author="Sławomir Szałajko" w:date="2022-06-14T13:25:00Z"/>
          <w:rFonts w:asciiTheme="minorHAnsi" w:eastAsia="Calibri" w:hAnsiTheme="minorHAnsi" w:cstheme="minorHAnsi"/>
          <w:rPrChange w:id="3128" w:author="Sławomir Szałajko" w:date="2022-06-15T08:04:00Z">
            <w:rPr>
              <w:ins w:id="3129" w:author="Sławomir Szałajko" w:date="2022-06-14T13:25:00Z"/>
              <w:rFonts w:ascii="Calibri" w:eastAsia="Calibri" w:hAnsi="Calibri"/>
            </w:rPr>
          </w:rPrChange>
        </w:rPr>
        <w:pPrChange w:id="3130" w:author="Sławomir Szałajko" w:date="2022-06-15T08:07:00Z">
          <w:pPr>
            <w:widowControl/>
            <w:autoSpaceDE/>
            <w:autoSpaceDN/>
            <w:spacing w:after="200" w:line="360" w:lineRule="auto"/>
            <w:ind w:left="720"/>
            <w:jc w:val="both"/>
          </w:pPr>
        </w:pPrChange>
      </w:pPr>
    </w:p>
    <w:p w14:paraId="472944D0" w14:textId="77777777" w:rsidR="000940E6" w:rsidRPr="001B44C5" w:rsidRDefault="000940E6">
      <w:pPr>
        <w:widowControl/>
        <w:autoSpaceDE/>
        <w:autoSpaceDN/>
        <w:spacing w:line="276" w:lineRule="auto"/>
        <w:jc w:val="both"/>
        <w:rPr>
          <w:ins w:id="3131" w:author="Sławomir Szałajko" w:date="2022-06-14T13:25:00Z"/>
          <w:rFonts w:asciiTheme="minorHAnsi" w:eastAsia="Calibri" w:hAnsiTheme="minorHAnsi" w:cstheme="minorHAnsi"/>
          <w:rPrChange w:id="3132" w:author="Sławomir Szałajko" w:date="2022-06-15T08:04:00Z">
            <w:rPr>
              <w:ins w:id="3133" w:author="Sławomir Szałajko" w:date="2022-06-14T13:25:00Z"/>
              <w:rFonts w:ascii="Calibri" w:eastAsia="Calibri" w:hAnsi="Calibri"/>
            </w:rPr>
          </w:rPrChange>
        </w:rPr>
        <w:pPrChange w:id="3134" w:author="Sławomir Szałajko" w:date="2022-06-15T08:07:00Z">
          <w:pPr>
            <w:widowControl/>
            <w:autoSpaceDE/>
            <w:autoSpaceDN/>
            <w:spacing w:after="200" w:line="360" w:lineRule="auto"/>
            <w:jc w:val="both"/>
          </w:pPr>
        </w:pPrChange>
      </w:pPr>
      <w:ins w:id="3135" w:author="Sławomir Szałajko" w:date="2022-06-14T13:25:00Z">
        <w:r w:rsidRPr="001B44C5">
          <w:rPr>
            <w:rFonts w:asciiTheme="minorHAnsi" w:eastAsia="Calibri" w:hAnsiTheme="minorHAnsi" w:cstheme="minorHAnsi"/>
            <w:rPrChange w:id="3136" w:author="Sławomir Szałajko" w:date="2022-06-15T08:04:00Z">
              <w:rPr>
                <w:rFonts w:ascii="Calibri" w:eastAsia="Calibri" w:hAnsi="Calibri"/>
              </w:rPr>
            </w:rPrChange>
          </w:rPr>
          <w:t>………………………………….                                                                                    ………………………………………………..</w:t>
        </w:r>
      </w:ins>
    </w:p>
    <w:p w14:paraId="1541AA1E" w14:textId="77777777" w:rsidR="000940E6" w:rsidRPr="000940E6" w:rsidRDefault="000940E6">
      <w:pPr>
        <w:widowControl/>
        <w:autoSpaceDE/>
        <w:autoSpaceDN/>
        <w:spacing w:line="276" w:lineRule="auto"/>
        <w:jc w:val="right"/>
        <w:rPr>
          <w:ins w:id="3137" w:author="Sławomir Szałajko" w:date="2022-06-14T13:25:00Z"/>
          <w:rFonts w:ascii="Calibri" w:eastAsia="Calibri" w:hAnsi="Calibri"/>
        </w:rPr>
        <w:pPrChange w:id="3138" w:author="Sławomir Szałajko" w:date="2022-06-15T08:07:00Z">
          <w:pPr>
            <w:widowControl/>
            <w:autoSpaceDE/>
            <w:autoSpaceDN/>
            <w:spacing w:after="120" w:line="360" w:lineRule="auto"/>
            <w:jc w:val="right"/>
          </w:pPr>
        </w:pPrChange>
      </w:pPr>
      <w:ins w:id="3139" w:author="Sławomir Szałajko" w:date="2022-06-14T13:25:00Z">
        <w:r w:rsidRPr="001B44C5">
          <w:rPr>
            <w:rFonts w:asciiTheme="minorHAnsi" w:eastAsia="Calibri" w:hAnsiTheme="minorHAnsi" w:cstheme="minorHAnsi"/>
            <w:rPrChange w:id="3140" w:author="Sławomir Szałajko" w:date="2022-06-15T08:04:00Z">
              <w:rPr>
                <w:rFonts w:ascii="Calibri" w:eastAsia="Calibri" w:hAnsi="Calibri"/>
              </w:rPr>
            </w:rPrChange>
          </w:rPr>
          <w:t xml:space="preserve">  podpis Wykonawcy                                                                                                        podpis Zamawiającego                                                               </w:t>
        </w:r>
      </w:ins>
    </w:p>
    <w:p w14:paraId="1328107A" w14:textId="7ACE6FBC" w:rsidR="000940E6" w:rsidRDefault="000940E6">
      <w:pPr>
        <w:widowControl/>
        <w:autoSpaceDE/>
        <w:autoSpaceDN/>
        <w:spacing w:line="360" w:lineRule="auto"/>
        <w:rPr>
          <w:ins w:id="3141" w:author="Barbara Skoczeń" w:date="2022-06-23T09:46:00Z"/>
          <w:rFonts w:ascii="Calibri" w:eastAsia="Calibri" w:hAnsi="Calibri"/>
          <w:sz w:val="20"/>
          <w:szCs w:val="20"/>
        </w:rPr>
      </w:pPr>
      <w:ins w:id="3142" w:author="Sławomir Szałajko" w:date="2022-06-14T13:25:00Z">
        <w:r w:rsidRPr="000940E6">
          <w:rPr>
            <w:rFonts w:ascii="Calibri" w:eastAsia="Calibri" w:hAnsi="Calibri"/>
            <w:sz w:val="20"/>
            <w:szCs w:val="20"/>
          </w:rPr>
          <w:t xml:space="preserve"> x- niepotrzebne skreślić</w:t>
        </w:r>
      </w:ins>
    </w:p>
    <w:p w14:paraId="5CA17E26" w14:textId="085F6E4E" w:rsidR="0063228E" w:rsidRDefault="0063228E">
      <w:pPr>
        <w:widowControl/>
        <w:autoSpaceDE/>
        <w:autoSpaceDN/>
        <w:spacing w:line="360" w:lineRule="auto"/>
        <w:rPr>
          <w:ins w:id="3143" w:author="Barbara Skoczeń" w:date="2022-06-23T09:46:00Z"/>
          <w:rFonts w:ascii="Calibri" w:eastAsia="Calibri" w:hAnsi="Calibri"/>
          <w:sz w:val="20"/>
          <w:szCs w:val="20"/>
        </w:rPr>
      </w:pPr>
    </w:p>
    <w:p w14:paraId="50175EE8" w14:textId="7EA90476" w:rsidR="0063228E" w:rsidRDefault="0063228E">
      <w:pPr>
        <w:widowControl/>
        <w:autoSpaceDE/>
        <w:autoSpaceDN/>
        <w:spacing w:line="360" w:lineRule="auto"/>
        <w:rPr>
          <w:ins w:id="3144" w:author="Barbara Skoczeń" w:date="2022-06-23T09:47:00Z"/>
          <w:rFonts w:ascii="Calibri" w:eastAsia="Calibri" w:hAnsi="Calibri"/>
          <w:sz w:val="20"/>
          <w:szCs w:val="20"/>
        </w:rPr>
      </w:pPr>
    </w:p>
    <w:p w14:paraId="351D1BCD" w14:textId="735071B2" w:rsidR="0063228E" w:rsidRDefault="0063228E">
      <w:pPr>
        <w:widowControl/>
        <w:autoSpaceDE/>
        <w:autoSpaceDN/>
        <w:spacing w:line="360" w:lineRule="auto"/>
        <w:rPr>
          <w:ins w:id="3145" w:author="Barbara Skoczeń" w:date="2022-06-23T09:47:00Z"/>
          <w:rFonts w:ascii="Calibri" w:eastAsia="Calibri" w:hAnsi="Calibri"/>
          <w:sz w:val="20"/>
          <w:szCs w:val="20"/>
        </w:rPr>
      </w:pPr>
    </w:p>
    <w:p w14:paraId="7026BFDC" w14:textId="3DECDF24" w:rsidR="0063228E" w:rsidRDefault="0063228E">
      <w:pPr>
        <w:widowControl/>
        <w:autoSpaceDE/>
        <w:autoSpaceDN/>
        <w:spacing w:line="360" w:lineRule="auto"/>
        <w:rPr>
          <w:ins w:id="3146" w:author="Barbara Skoczeń" w:date="2022-06-23T09:47:00Z"/>
          <w:rFonts w:ascii="Calibri" w:eastAsia="Calibri" w:hAnsi="Calibri"/>
          <w:sz w:val="20"/>
          <w:szCs w:val="20"/>
        </w:rPr>
      </w:pPr>
    </w:p>
    <w:p w14:paraId="43392B24" w14:textId="628D3A56" w:rsidR="0063228E" w:rsidRDefault="0063228E">
      <w:pPr>
        <w:widowControl/>
        <w:autoSpaceDE/>
        <w:autoSpaceDN/>
        <w:spacing w:line="360" w:lineRule="auto"/>
        <w:rPr>
          <w:ins w:id="3147" w:author="Barbara Skoczeń" w:date="2022-06-23T09:47:00Z"/>
          <w:rFonts w:ascii="Calibri" w:eastAsia="Calibri" w:hAnsi="Calibri"/>
          <w:sz w:val="20"/>
          <w:szCs w:val="20"/>
        </w:rPr>
      </w:pPr>
    </w:p>
    <w:p w14:paraId="5F03E6FB" w14:textId="74103DA6" w:rsidR="0063228E" w:rsidRDefault="0063228E">
      <w:pPr>
        <w:widowControl/>
        <w:autoSpaceDE/>
        <w:autoSpaceDN/>
        <w:spacing w:line="360" w:lineRule="auto"/>
        <w:rPr>
          <w:ins w:id="3148" w:author="Barbara Skoczeń" w:date="2022-06-23T09:47:00Z"/>
          <w:rFonts w:ascii="Calibri" w:eastAsia="Calibri" w:hAnsi="Calibri"/>
          <w:sz w:val="20"/>
          <w:szCs w:val="20"/>
        </w:rPr>
      </w:pPr>
    </w:p>
    <w:p w14:paraId="2E1A0191" w14:textId="4818FB9D" w:rsidR="0063228E" w:rsidRDefault="0063228E">
      <w:pPr>
        <w:widowControl/>
        <w:autoSpaceDE/>
        <w:autoSpaceDN/>
        <w:spacing w:line="360" w:lineRule="auto"/>
        <w:rPr>
          <w:ins w:id="3149" w:author="Barbara Skoczeń" w:date="2022-06-23T09:47:00Z"/>
          <w:rFonts w:ascii="Calibri" w:eastAsia="Calibri" w:hAnsi="Calibri"/>
          <w:sz w:val="20"/>
          <w:szCs w:val="20"/>
        </w:rPr>
      </w:pPr>
    </w:p>
    <w:p w14:paraId="01799413" w14:textId="3B08232F" w:rsidR="0063228E" w:rsidRDefault="0063228E">
      <w:pPr>
        <w:widowControl/>
        <w:autoSpaceDE/>
        <w:autoSpaceDN/>
        <w:spacing w:line="360" w:lineRule="auto"/>
        <w:rPr>
          <w:ins w:id="3150" w:author="Barbara Skoczeń" w:date="2022-06-23T09:47:00Z"/>
          <w:rFonts w:ascii="Calibri" w:eastAsia="Calibri" w:hAnsi="Calibri"/>
          <w:sz w:val="20"/>
          <w:szCs w:val="20"/>
        </w:rPr>
      </w:pPr>
    </w:p>
    <w:p w14:paraId="423AA175" w14:textId="5AB3189D" w:rsidR="0063228E" w:rsidRDefault="0063228E">
      <w:pPr>
        <w:widowControl/>
        <w:autoSpaceDE/>
        <w:autoSpaceDN/>
        <w:spacing w:line="360" w:lineRule="auto"/>
        <w:rPr>
          <w:ins w:id="3151" w:author="Barbara Skoczeń" w:date="2022-06-23T09:47:00Z"/>
          <w:rFonts w:ascii="Calibri" w:eastAsia="Calibri" w:hAnsi="Calibri"/>
          <w:sz w:val="20"/>
          <w:szCs w:val="20"/>
        </w:rPr>
      </w:pPr>
    </w:p>
    <w:p w14:paraId="23C42829" w14:textId="2CDC529D" w:rsidR="0063228E" w:rsidRDefault="0063228E">
      <w:pPr>
        <w:widowControl/>
        <w:autoSpaceDE/>
        <w:autoSpaceDN/>
        <w:spacing w:line="360" w:lineRule="auto"/>
        <w:rPr>
          <w:ins w:id="3152" w:author="Barbara Skoczeń" w:date="2022-06-23T09:47:00Z"/>
          <w:rFonts w:ascii="Calibri" w:eastAsia="Calibri" w:hAnsi="Calibri"/>
          <w:sz w:val="20"/>
          <w:szCs w:val="20"/>
        </w:rPr>
      </w:pPr>
    </w:p>
    <w:p w14:paraId="1B5A16B9" w14:textId="32730323" w:rsidR="0063228E" w:rsidRDefault="0063228E">
      <w:pPr>
        <w:widowControl/>
        <w:autoSpaceDE/>
        <w:autoSpaceDN/>
        <w:spacing w:line="360" w:lineRule="auto"/>
        <w:rPr>
          <w:ins w:id="3153" w:author="Barbara Skoczeń" w:date="2022-06-23T09:47:00Z"/>
          <w:rFonts w:ascii="Calibri" w:eastAsia="Calibri" w:hAnsi="Calibri"/>
          <w:sz w:val="20"/>
          <w:szCs w:val="20"/>
        </w:rPr>
      </w:pPr>
    </w:p>
    <w:p w14:paraId="014C18B4" w14:textId="2306E660" w:rsidR="0063228E" w:rsidRDefault="0063228E">
      <w:pPr>
        <w:widowControl/>
        <w:autoSpaceDE/>
        <w:autoSpaceDN/>
        <w:spacing w:line="360" w:lineRule="auto"/>
        <w:rPr>
          <w:ins w:id="3154" w:author="Barbara Skoczeń" w:date="2022-06-23T09:47:00Z"/>
          <w:rFonts w:ascii="Calibri" w:eastAsia="Calibri" w:hAnsi="Calibri"/>
          <w:sz w:val="20"/>
          <w:szCs w:val="20"/>
        </w:rPr>
      </w:pPr>
    </w:p>
    <w:p w14:paraId="5AC0ACF7" w14:textId="0E6BE883" w:rsidR="0063228E" w:rsidRDefault="0063228E">
      <w:pPr>
        <w:widowControl/>
        <w:autoSpaceDE/>
        <w:autoSpaceDN/>
        <w:spacing w:line="360" w:lineRule="auto"/>
        <w:rPr>
          <w:ins w:id="3155" w:author="Barbara Skoczeń" w:date="2022-06-23T09:47:00Z"/>
          <w:rFonts w:ascii="Calibri" w:eastAsia="Calibri" w:hAnsi="Calibri"/>
          <w:sz w:val="20"/>
          <w:szCs w:val="20"/>
        </w:rPr>
      </w:pPr>
    </w:p>
    <w:p w14:paraId="5CC393B3" w14:textId="050EA6E2" w:rsidR="0063228E" w:rsidRDefault="0063228E">
      <w:pPr>
        <w:widowControl/>
        <w:autoSpaceDE/>
        <w:autoSpaceDN/>
        <w:spacing w:line="360" w:lineRule="auto"/>
        <w:rPr>
          <w:ins w:id="3156" w:author="Barbara Skoczeń" w:date="2022-06-23T09:47:00Z"/>
          <w:rFonts w:ascii="Calibri" w:eastAsia="Calibri" w:hAnsi="Calibri"/>
          <w:sz w:val="20"/>
          <w:szCs w:val="20"/>
        </w:rPr>
      </w:pPr>
    </w:p>
    <w:p w14:paraId="1E24D803" w14:textId="7193E040" w:rsidR="0063228E" w:rsidRDefault="0063228E">
      <w:pPr>
        <w:widowControl/>
        <w:autoSpaceDE/>
        <w:autoSpaceDN/>
        <w:spacing w:line="360" w:lineRule="auto"/>
        <w:rPr>
          <w:ins w:id="3157" w:author="Barbara Skoczeń" w:date="2022-06-23T09:47:00Z"/>
          <w:rFonts w:ascii="Calibri" w:eastAsia="Calibri" w:hAnsi="Calibri"/>
          <w:sz w:val="20"/>
          <w:szCs w:val="20"/>
        </w:rPr>
      </w:pPr>
    </w:p>
    <w:p w14:paraId="510EE2C5" w14:textId="77777777" w:rsidR="0063228E" w:rsidRPr="000940E6" w:rsidRDefault="0063228E">
      <w:pPr>
        <w:widowControl/>
        <w:autoSpaceDE/>
        <w:autoSpaceDN/>
        <w:spacing w:line="360" w:lineRule="auto"/>
        <w:rPr>
          <w:ins w:id="3158" w:author="Sławomir Szałajko" w:date="2022-06-14T13:25:00Z"/>
          <w:rFonts w:ascii="Calibri" w:eastAsia="Calibri" w:hAnsi="Calibri"/>
          <w:sz w:val="20"/>
          <w:szCs w:val="20"/>
        </w:rPr>
        <w:pPrChange w:id="3159" w:author="Sławomir Szałajko" w:date="2022-06-15T08:07:00Z">
          <w:pPr>
            <w:widowControl/>
            <w:autoSpaceDE/>
            <w:autoSpaceDN/>
            <w:spacing w:after="120" w:line="360" w:lineRule="auto"/>
          </w:pPr>
        </w:pPrChange>
      </w:pPr>
    </w:p>
    <w:p w14:paraId="030CC80E" w14:textId="77777777" w:rsidR="000940E6" w:rsidRPr="000940E6" w:rsidRDefault="000940E6">
      <w:pPr>
        <w:widowControl/>
        <w:autoSpaceDE/>
        <w:autoSpaceDN/>
        <w:spacing w:line="360" w:lineRule="auto"/>
        <w:rPr>
          <w:ins w:id="3160" w:author="Sławomir Szałajko" w:date="2022-06-14T13:25:00Z"/>
          <w:rFonts w:ascii="Calibri" w:eastAsia="Calibri" w:hAnsi="Calibri"/>
          <w:sz w:val="20"/>
          <w:szCs w:val="20"/>
        </w:rPr>
        <w:pPrChange w:id="3161" w:author="Sławomir Szałajko" w:date="2022-06-15T08:07:00Z">
          <w:pPr>
            <w:widowControl/>
            <w:autoSpaceDE/>
            <w:autoSpaceDN/>
            <w:spacing w:after="120" w:line="360" w:lineRule="auto"/>
          </w:pPr>
        </w:pPrChange>
      </w:pPr>
    </w:p>
    <w:p w14:paraId="563C2677" w14:textId="33236534" w:rsidR="00103447" w:rsidDel="000940E6" w:rsidRDefault="00103447">
      <w:pPr>
        <w:spacing w:line="276" w:lineRule="auto"/>
        <w:rPr>
          <w:del w:id="3162" w:author="Sławomir Szałajko" w:date="2022-06-14T13:25:00Z"/>
          <w:rFonts w:ascii="Calibri" w:hAnsi="Calibri" w:cs="Calibri"/>
        </w:rPr>
      </w:pPr>
    </w:p>
    <w:p w14:paraId="7CB21AF5" w14:textId="4630226A" w:rsidR="009A074F" w:rsidDel="0063228E" w:rsidRDefault="009A074F" w:rsidP="004456C2">
      <w:pPr>
        <w:tabs>
          <w:tab w:val="left" w:pos="284"/>
        </w:tabs>
        <w:jc w:val="right"/>
        <w:rPr>
          <w:del w:id="3163" w:author="Barbara Skoczeń" w:date="2022-06-23T09:46:00Z"/>
          <w:rFonts w:ascii="Calibri" w:hAnsi="Calibri" w:cs="Calibri"/>
          <w:bCs/>
        </w:rPr>
        <w:sectPr w:rsidR="009A074F" w:rsidDel="0063228E" w:rsidSect="00E17B41">
          <w:pgSz w:w="11910" w:h="16840"/>
          <w:pgMar w:top="1582" w:right="1298" w:bottom="680" w:left="1162" w:header="0" w:footer="403" w:gutter="0"/>
          <w:cols w:space="708"/>
          <w:docGrid w:linePitch="299"/>
        </w:sectPr>
      </w:pPr>
    </w:p>
    <w:p w14:paraId="6B07EBD9" w14:textId="2BE2A6F8" w:rsidR="009A074F" w:rsidDel="0063228E" w:rsidRDefault="009A074F" w:rsidP="00B00894">
      <w:pPr>
        <w:widowControl/>
        <w:autoSpaceDE/>
        <w:autoSpaceDN/>
        <w:spacing w:line="276" w:lineRule="auto"/>
        <w:rPr>
          <w:del w:id="3164" w:author="Barbara Skoczeń" w:date="2022-06-23T09:46:00Z"/>
          <w:rFonts w:asciiTheme="minorHAnsi" w:eastAsia="Arial Unicode MS" w:hAnsiTheme="minorHAnsi" w:cstheme="minorHAnsi"/>
          <w:bCs/>
          <w:kern w:val="2"/>
        </w:rPr>
        <w:sectPr w:rsidR="009A074F" w:rsidDel="0063228E"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703305" w:rsidRPr="00EB26F8" w14:paraId="238E0DEB" w14:textId="77777777" w:rsidTr="0093523B">
        <w:trPr>
          <w:trHeight w:val="769"/>
          <w:jc w:val="center"/>
        </w:trPr>
        <w:tc>
          <w:tcPr>
            <w:tcW w:w="5000" w:type="pct"/>
          </w:tcPr>
          <w:p w14:paraId="6AA0529C" w14:textId="08E07849" w:rsidR="00703305" w:rsidRPr="00EB26F8" w:rsidRDefault="00703305" w:rsidP="0093523B">
            <w:pPr>
              <w:pStyle w:val="Nagwek3"/>
              <w:rPr>
                <w:rFonts w:asciiTheme="minorHAnsi" w:hAnsiTheme="minorHAnsi" w:cstheme="minorHAnsi"/>
                <w:b/>
                <w:sz w:val="22"/>
                <w:szCs w:val="22"/>
              </w:rPr>
            </w:pPr>
            <w:bookmarkStart w:id="3165" w:name="_Toc77682842"/>
            <w:bookmarkStart w:id="3166" w:name="_Hlk64269808"/>
            <w:bookmarkEnd w:id="1823"/>
            <w:r w:rsidRPr="00EB26F8">
              <w:rPr>
                <w:rFonts w:asciiTheme="minorHAnsi" w:hAnsiTheme="minorHAnsi" w:cstheme="minorHAnsi"/>
                <w:b/>
                <w:color w:val="auto"/>
                <w:sz w:val="22"/>
                <w:szCs w:val="22"/>
              </w:rPr>
              <w:t>WA.263.</w:t>
            </w:r>
            <w:r w:rsidR="004B0675">
              <w:rPr>
                <w:rFonts w:asciiTheme="minorHAnsi" w:hAnsiTheme="minorHAnsi" w:cstheme="minorHAnsi"/>
                <w:b/>
                <w:color w:val="auto"/>
                <w:sz w:val="22"/>
                <w:szCs w:val="22"/>
              </w:rPr>
              <w:t>1</w:t>
            </w:r>
            <w:ins w:id="3167" w:author="Sławomir Szałajko" w:date="2022-06-14T13:11:00Z">
              <w:r w:rsidR="00A612E2">
                <w:rPr>
                  <w:rFonts w:asciiTheme="minorHAnsi" w:hAnsiTheme="minorHAnsi" w:cstheme="minorHAnsi"/>
                  <w:b/>
                  <w:color w:val="auto"/>
                  <w:sz w:val="22"/>
                  <w:szCs w:val="22"/>
                </w:rPr>
                <w:t>5</w:t>
              </w:r>
            </w:ins>
            <w:del w:id="3168" w:author="Sławomir Szałajko" w:date="2022-06-14T13:11:00Z">
              <w:r w:rsidR="004B0675" w:rsidDel="00A612E2">
                <w:rPr>
                  <w:rFonts w:asciiTheme="minorHAnsi" w:hAnsiTheme="minorHAnsi" w:cstheme="minorHAnsi"/>
                  <w:b/>
                  <w:color w:val="auto"/>
                  <w:sz w:val="22"/>
                  <w:szCs w:val="22"/>
                </w:rPr>
                <w:delText>2</w:delText>
              </w:r>
            </w:del>
            <w:r w:rsidRPr="00EB26F8">
              <w:rPr>
                <w:rFonts w:asciiTheme="minorHAnsi" w:hAnsiTheme="minorHAnsi" w:cstheme="minorHAnsi"/>
                <w:b/>
                <w:color w:val="auto"/>
                <w:sz w:val="22"/>
                <w:szCs w:val="22"/>
              </w:rPr>
              <w:t>.202</w:t>
            </w:r>
            <w:r w:rsidR="00C30883" w:rsidRPr="00EB26F8">
              <w:rPr>
                <w:rFonts w:asciiTheme="minorHAnsi" w:hAnsiTheme="minorHAnsi" w:cstheme="minorHAnsi"/>
                <w:b/>
                <w:color w:val="auto"/>
                <w:sz w:val="22"/>
                <w:szCs w:val="22"/>
              </w:rPr>
              <w:t>2</w:t>
            </w:r>
            <w:r w:rsidRPr="00EB26F8">
              <w:rPr>
                <w:rFonts w:asciiTheme="minorHAnsi" w:hAnsiTheme="minorHAnsi" w:cstheme="minorHAnsi"/>
                <w:b/>
                <w:color w:val="auto"/>
                <w:sz w:val="22"/>
                <w:szCs w:val="22"/>
              </w:rPr>
              <w:t>.</w:t>
            </w:r>
            <w:del w:id="3169" w:author="Sławomir Szałajko" w:date="2022-06-14T13:22:00Z">
              <w:r w:rsidR="004B0675" w:rsidDel="00927EC4">
                <w:rPr>
                  <w:rFonts w:asciiTheme="minorHAnsi" w:hAnsiTheme="minorHAnsi" w:cstheme="minorHAnsi"/>
                  <w:b/>
                  <w:color w:val="auto"/>
                  <w:sz w:val="22"/>
                  <w:szCs w:val="22"/>
                </w:rPr>
                <w:delText>DP</w:delText>
              </w:r>
            </w:del>
            <w:ins w:id="3170" w:author="Sławomir Szałajko" w:date="2022-06-14T13:22:00Z">
              <w:r w:rsidR="00927EC4">
                <w:rPr>
                  <w:rFonts w:asciiTheme="minorHAnsi" w:hAnsiTheme="minorHAnsi" w:cstheme="minorHAnsi"/>
                  <w:b/>
                  <w:color w:val="auto"/>
                  <w:sz w:val="22"/>
                  <w:szCs w:val="22"/>
                </w:rPr>
                <w:t>SSz</w:t>
              </w:r>
            </w:ins>
            <w:r w:rsidRPr="00EB26F8">
              <w:rPr>
                <w:rFonts w:asciiTheme="minorHAnsi" w:hAnsiTheme="minorHAnsi" w:cstheme="minorHAnsi"/>
                <w:b/>
                <w:color w:val="auto"/>
                <w:sz w:val="22"/>
                <w:szCs w:val="22"/>
              </w:rPr>
              <w:t xml:space="preserve">                                                                                    </w:t>
            </w:r>
            <w:r w:rsidR="00B54F59" w:rsidRPr="00EB26F8">
              <w:rPr>
                <w:rFonts w:asciiTheme="minorHAnsi" w:hAnsiTheme="minorHAnsi" w:cstheme="minorHAnsi"/>
                <w:b/>
                <w:color w:val="auto"/>
                <w:sz w:val="22"/>
                <w:szCs w:val="22"/>
              </w:rPr>
              <w:t xml:space="preserve">        </w:t>
            </w:r>
            <w:r w:rsidRPr="00EB26F8">
              <w:rPr>
                <w:rFonts w:asciiTheme="minorHAnsi" w:hAnsiTheme="minorHAnsi" w:cstheme="minorHAnsi"/>
                <w:b/>
                <w:color w:val="auto"/>
                <w:sz w:val="22"/>
                <w:szCs w:val="22"/>
              </w:rPr>
              <w:t xml:space="preserve">         </w:t>
            </w:r>
            <w:r w:rsidRPr="002459EF">
              <w:rPr>
                <w:rFonts w:asciiTheme="minorHAnsi" w:hAnsiTheme="minorHAnsi" w:cstheme="minorHAnsi"/>
                <w:b/>
                <w:color w:val="auto"/>
                <w:sz w:val="22"/>
                <w:szCs w:val="22"/>
              </w:rPr>
              <w:t>ZAŁĄCZNIK NR 5 do SWZ</w:t>
            </w:r>
            <w:bookmarkEnd w:id="3165"/>
          </w:p>
        </w:tc>
      </w:tr>
      <w:tr w:rsidR="00703305" w:rsidRPr="00EB26F8" w14:paraId="15EE27F2" w14:textId="77777777" w:rsidTr="0093523B">
        <w:trPr>
          <w:trHeight w:val="360"/>
          <w:jc w:val="center"/>
        </w:trPr>
        <w:tc>
          <w:tcPr>
            <w:tcW w:w="5000" w:type="pct"/>
          </w:tcPr>
          <w:p w14:paraId="1BB8A712" w14:textId="1E1F7CB0" w:rsidR="00703305" w:rsidRPr="00EB26F8" w:rsidRDefault="00703305" w:rsidP="007071C1">
            <w:pPr>
              <w:pStyle w:val="Nagwek1"/>
              <w:ind w:left="0"/>
              <w:jc w:val="center"/>
              <w:rPr>
                <w:rFonts w:asciiTheme="minorHAnsi" w:hAnsiTheme="minorHAnsi" w:cstheme="minorHAnsi"/>
                <w:bCs w:val="0"/>
                <w:caps/>
              </w:rPr>
            </w:pPr>
            <w:bookmarkStart w:id="3171" w:name="_Toc77682843"/>
            <w:r w:rsidRPr="00EB26F8">
              <w:rPr>
                <w:rFonts w:asciiTheme="minorHAnsi" w:hAnsiTheme="minorHAnsi" w:cstheme="minorHAnsi"/>
                <w:bCs w:val="0"/>
                <w:caps/>
              </w:rPr>
              <w:t>Wykaz</w:t>
            </w:r>
            <w:bookmarkEnd w:id="3171"/>
            <w:r w:rsidR="00B17CDD" w:rsidRPr="00EB26F8">
              <w:rPr>
                <w:rFonts w:asciiTheme="minorHAnsi" w:hAnsiTheme="minorHAnsi" w:cstheme="minorHAnsi"/>
                <w:bCs w:val="0"/>
                <w:caps/>
              </w:rPr>
              <w:t xml:space="preserve"> </w:t>
            </w:r>
            <w:del w:id="3172" w:author="Barbara Skoczeń" w:date="2022-06-21T12:05:00Z">
              <w:r w:rsidR="00B17CDD" w:rsidRPr="00EB26F8" w:rsidDel="00087AFE">
                <w:rPr>
                  <w:rFonts w:asciiTheme="minorHAnsi" w:hAnsiTheme="minorHAnsi" w:cstheme="minorHAnsi"/>
                  <w:bCs w:val="0"/>
                  <w:caps/>
                </w:rPr>
                <w:delText>USŁUG</w:delText>
              </w:r>
            </w:del>
            <w:ins w:id="3173" w:author="Barbara Skoczeń" w:date="2022-06-21T12:05:00Z">
              <w:r w:rsidR="00087AFE">
                <w:rPr>
                  <w:rFonts w:asciiTheme="minorHAnsi" w:hAnsiTheme="minorHAnsi" w:cstheme="minorHAnsi"/>
                  <w:bCs w:val="0"/>
                  <w:caps/>
                </w:rPr>
                <w:t>OS</w:t>
              </w:r>
            </w:ins>
            <w:ins w:id="3174" w:author="Barbara Skoczeń" w:date="2022-06-21T12:06:00Z">
              <w:r w:rsidR="00087AFE">
                <w:rPr>
                  <w:rFonts w:asciiTheme="minorHAnsi" w:hAnsiTheme="minorHAnsi" w:cstheme="minorHAnsi"/>
                  <w:bCs w:val="0"/>
                  <w:caps/>
                </w:rPr>
                <w:t>ÓB</w:t>
              </w:r>
            </w:ins>
          </w:p>
        </w:tc>
      </w:tr>
    </w:tbl>
    <w:p w14:paraId="6C7F308D" w14:textId="77777777" w:rsidR="00703305" w:rsidRPr="00EB26F8" w:rsidRDefault="00703305" w:rsidP="00703305">
      <w:pPr>
        <w:jc w:val="both"/>
        <w:rPr>
          <w:rFonts w:asciiTheme="minorHAnsi" w:hAnsiTheme="minorHAnsi" w:cstheme="minorHAnsi"/>
          <w:color w:val="000000"/>
        </w:rPr>
      </w:pPr>
    </w:p>
    <w:p w14:paraId="66766F8E" w14:textId="77777777" w:rsidR="00703305" w:rsidRPr="00EB26F8" w:rsidRDefault="00703305" w:rsidP="00703305">
      <w:pPr>
        <w:jc w:val="both"/>
        <w:rPr>
          <w:rFonts w:asciiTheme="minorHAnsi" w:hAnsiTheme="minorHAnsi" w:cstheme="minorHAnsi"/>
          <w:color w:val="000000"/>
        </w:rPr>
      </w:pPr>
    </w:p>
    <w:p w14:paraId="7412034A" w14:textId="2DE44E4B" w:rsidR="00AE2B8C" w:rsidRPr="00561A27" w:rsidDel="00561A27" w:rsidRDefault="00703305">
      <w:pPr>
        <w:spacing w:line="276" w:lineRule="auto"/>
        <w:jc w:val="both"/>
        <w:rPr>
          <w:del w:id="3175" w:author="Sławomir Szałajko" w:date="2022-06-14T13:18:00Z"/>
          <w:rFonts w:asciiTheme="minorHAnsi" w:hAnsiTheme="minorHAnsi" w:cstheme="minorHAnsi"/>
          <w:rPrChange w:id="3176" w:author="Sławomir Szałajko" w:date="2022-06-14T13:18:00Z">
            <w:rPr>
              <w:del w:id="3177" w:author="Sławomir Szałajko" w:date="2022-06-14T13:18:00Z"/>
            </w:rPr>
          </w:rPrChange>
        </w:rPr>
        <w:pPrChange w:id="3178" w:author="Sławomir Szałajko" w:date="2022-06-14T13:22:00Z">
          <w:pPr>
            <w:jc w:val="both"/>
          </w:pPr>
        </w:pPrChange>
      </w:pPr>
      <w:r w:rsidRPr="00561A27">
        <w:rPr>
          <w:rFonts w:asciiTheme="minorHAnsi" w:hAnsiTheme="minorHAnsi" w:cstheme="minorHAnsi"/>
          <w:color w:val="000000"/>
        </w:rPr>
        <w:t>Dot. wykazania spełniania warunku określonego w rozdziale V</w:t>
      </w:r>
      <w:r w:rsidR="00B54F59" w:rsidRPr="00561A27">
        <w:rPr>
          <w:rFonts w:asciiTheme="minorHAnsi" w:hAnsiTheme="minorHAnsi" w:cstheme="minorHAnsi"/>
          <w:color w:val="000000"/>
        </w:rPr>
        <w:t>II</w:t>
      </w:r>
      <w:r w:rsidRPr="00561A27">
        <w:rPr>
          <w:rFonts w:asciiTheme="minorHAnsi" w:hAnsiTheme="minorHAnsi" w:cstheme="minorHAnsi"/>
          <w:color w:val="000000"/>
        </w:rPr>
        <w:t xml:space="preserve"> ust.</w:t>
      </w:r>
      <w:r w:rsidR="00B54F59" w:rsidRPr="00561A27">
        <w:rPr>
          <w:rFonts w:asciiTheme="minorHAnsi" w:hAnsiTheme="minorHAnsi" w:cstheme="minorHAnsi"/>
          <w:color w:val="000000"/>
        </w:rPr>
        <w:t>1 pkt</w:t>
      </w:r>
      <w:r w:rsidRPr="00561A27">
        <w:rPr>
          <w:rFonts w:asciiTheme="minorHAnsi" w:hAnsiTheme="minorHAnsi" w:cstheme="minorHAnsi"/>
          <w:color w:val="000000"/>
        </w:rPr>
        <w:t xml:space="preserve"> </w:t>
      </w:r>
      <w:r w:rsidR="00B54F59" w:rsidRPr="00561A27">
        <w:rPr>
          <w:rFonts w:asciiTheme="minorHAnsi" w:hAnsiTheme="minorHAnsi" w:cstheme="minorHAnsi"/>
          <w:color w:val="000000"/>
        </w:rPr>
        <w:t>4)</w:t>
      </w:r>
      <w:r w:rsidRPr="00561A27">
        <w:rPr>
          <w:rFonts w:asciiTheme="minorHAnsi" w:hAnsiTheme="minorHAnsi" w:cstheme="minorHAnsi"/>
          <w:color w:val="000000"/>
        </w:rPr>
        <w:t xml:space="preserve"> SWZ:</w:t>
      </w:r>
      <w:del w:id="3179" w:author="Sławomir Szałajko" w:date="2022-06-14T13:18:00Z">
        <w:r w:rsidR="00AE2B8C" w:rsidRPr="00561A27" w:rsidDel="00561A27">
          <w:rPr>
            <w:rFonts w:asciiTheme="minorHAnsi" w:hAnsiTheme="minorHAnsi" w:cstheme="minorHAnsi"/>
            <w:rPrChange w:id="3180" w:author="Sławomir Szałajko" w:date="2022-06-14T13:18:00Z">
              <w:rPr/>
            </w:rPrChange>
          </w:rPr>
          <w:delText xml:space="preserve"> </w:delText>
        </w:r>
      </w:del>
    </w:p>
    <w:p w14:paraId="2A9C5BDA" w14:textId="67FC8578" w:rsidR="00561A27" w:rsidRPr="00561A27" w:rsidRDefault="00561A27">
      <w:pPr>
        <w:spacing w:line="276" w:lineRule="auto"/>
        <w:jc w:val="both"/>
        <w:rPr>
          <w:ins w:id="3181" w:author="Sławomir Szałajko" w:date="2022-06-14T13:18:00Z"/>
          <w:rFonts w:asciiTheme="minorHAnsi" w:hAnsiTheme="minorHAnsi" w:cstheme="minorHAnsi"/>
          <w:rPrChange w:id="3182" w:author="Sławomir Szałajko" w:date="2022-06-14T13:18:00Z">
            <w:rPr>
              <w:ins w:id="3183" w:author="Sławomir Szałajko" w:date="2022-06-14T13:18:00Z"/>
            </w:rPr>
          </w:rPrChange>
        </w:rPr>
        <w:pPrChange w:id="3184" w:author="Sławomir Szałajko" w:date="2022-06-14T13:22:00Z">
          <w:pPr>
            <w:jc w:val="both"/>
          </w:pPr>
        </w:pPrChange>
      </w:pPr>
    </w:p>
    <w:p w14:paraId="6EFB588A" w14:textId="3C036CD0" w:rsidR="00561A27" w:rsidRPr="00561A27" w:rsidRDefault="00561A27">
      <w:pPr>
        <w:spacing w:line="276" w:lineRule="auto"/>
        <w:jc w:val="both"/>
        <w:rPr>
          <w:ins w:id="3185" w:author="Sławomir Szałajko" w:date="2022-06-14T13:18:00Z"/>
          <w:rFonts w:asciiTheme="minorHAnsi" w:hAnsiTheme="minorHAnsi" w:cstheme="minorHAnsi"/>
          <w:bCs/>
          <w:rPrChange w:id="3186" w:author="Sławomir Szałajko" w:date="2022-06-14T13:18:00Z">
            <w:rPr>
              <w:ins w:id="3187" w:author="Sławomir Szałajko" w:date="2022-06-14T13:18:00Z"/>
              <w:bCs/>
            </w:rPr>
          </w:rPrChange>
        </w:rPr>
        <w:pPrChange w:id="3188" w:author="Sławomir Szałajko" w:date="2022-06-14T13:22:00Z">
          <w:pPr>
            <w:jc w:val="both"/>
          </w:pPr>
        </w:pPrChange>
      </w:pPr>
      <w:ins w:id="3189" w:author="Sławomir Szałajko" w:date="2022-06-14T13:18:00Z">
        <w:r w:rsidRPr="00561A27">
          <w:rPr>
            <w:rFonts w:asciiTheme="minorHAnsi" w:hAnsiTheme="minorHAnsi" w:cstheme="minorHAnsi"/>
            <w:bCs/>
            <w:rPrChange w:id="3190" w:author="Sławomir Szałajko" w:date="2022-06-14T13:18:00Z">
              <w:rPr>
                <w:bCs/>
              </w:rPr>
            </w:rPrChange>
          </w:rPr>
          <w:t xml:space="preserve">Wykonawca spełni warunek udziału w postępowaniu jeśli dysponuje lub będzie dysponował osobami zdolnymi do wykonania zamówienia, które będą uczestniczyć w wykonywaniu zamówienia, w szczególności odpowiedzialnymi za świadczenie usług, tzn., że dysponuje lub będzie dysponował </w:t>
        </w:r>
        <w:r w:rsidRPr="00561A27">
          <w:rPr>
            <w:rFonts w:asciiTheme="minorHAnsi" w:hAnsiTheme="minorHAnsi" w:cstheme="minorHAnsi"/>
            <w:bCs/>
            <w:u w:val="single"/>
            <w:rPrChange w:id="3191" w:author="Sławomir Szałajko" w:date="2022-06-14T13:18:00Z">
              <w:rPr>
                <w:bCs/>
                <w:u w:val="single"/>
              </w:rPr>
            </w:rPrChange>
          </w:rPr>
          <w:t>trenerem</w:t>
        </w:r>
        <w:r w:rsidRPr="00561A27">
          <w:rPr>
            <w:rFonts w:asciiTheme="minorHAnsi" w:hAnsiTheme="minorHAnsi" w:cstheme="minorHAnsi"/>
            <w:bCs/>
            <w:rPrChange w:id="3192" w:author="Sławomir Szałajko" w:date="2022-06-14T13:18:00Z">
              <w:rPr>
                <w:bCs/>
              </w:rPr>
            </w:rPrChange>
          </w:rPr>
          <w:t xml:space="preserve"> który posiada minimalne </w:t>
        </w:r>
      </w:ins>
      <w:ins w:id="3193" w:author="Sławomir Szałajko" w:date="2022-06-14T13:19:00Z">
        <w:r>
          <w:rPr>
            <w:rFonts w:asciiTheme="minorHAnsi" w:hAnsiTheme="minorHAnsi" w:cstheme="minorHAnsi"/>
            <w:bCs/>
          </w:rPr>
          <w:t xml:space="preserve">wymagane </w:t>
        </w:r>
      </w:ins>
      <w:ins w:id="3194" w:author="Sławomir Szałajko" w:date="2022-06-14T13:18:00Z">
        <w:r w:rsidRPr="00561A27">
          <w:rPr>
            <w:rFonts w:asciiTheme="minorHAnsi" w:hAnsiTheme="minorHAnsi" w:cstheme="minorHAnsi"/>
            <w:bCs/>
            <w:rPrChange w:id="3195" w:author="Sławomir Szałajko" w:date="2022-06-14T13:18:00Z">
              <w:rPr>
                <w:bCs/>
              </w:rPr>
            </w:rPrChange>
          </w:rPr>
          <w:t>doświadczenie, pozyskane w okresie ostatnich 3 lat przed upływem terminu składania ofert – przeprowadził co najmniej 4 szkolenia z zakresu systemu ocen okresowych.</w:t>
        </w:r>
      </w:ins>
    </w:p>
    <w:p w14:paraId="3B8088BD" w14:textId="5153E7A9" w:rsidR="00561A27" w:rsidRPr="00561A27" w:rsidRDefault="00561A27">
      <w:pPr>
        <w:spacing w:line="276" w:lineRule="auto"/>
        <w:jc w:val="both"/>
        <w:rPr>
          <w:ins w:id="3196" w:author="Sławomir Szałajko" w:date="2022-06-14T13:18:00Z"/>
          <w:rFonts w:asciiTheme="minorHAnsi" w:hAnsiTheme="minorHAnsi" w:cstheme="minorHAnsi"/>
          <w:bCs/>
          <w:rPrChange w:id="3197" w:author="Sławomir Szałajko" w:date="2022-06-14T13:18:00Z">
            <w:rPr>
              <w:ins w:id="3198" w:author="Sławomir Szałajko" w:date="2022-06-14T13:18:00Z"/>
              <w:bCs/>
            </w:rPr>
          </w:rPrChange>
        </w:rPr>
        <w:pPrChange w:id="3199" w:author="Sławomir Szałajko" w:date="2022-06-14T13:22:00Z">
          <w:pPr>
            <w:jc w:val="both"/>
          </w:pPr>
        </w:pPrChange>
      </w:pPr>
      <w:ins w:id="3200" w:author="Sławomir Szałajko" w:date="2022-06-14T13:18:00Z">
        <w:r w:rsidRPr="00561A27">
          <w:rPr>
            <w:rFonts w:asciiTheme="minorHAnsi" w:hAnsiTheme="minorHAnsi" w:cstheme="minorHAnsi"/>
            <w:bCs/>
            <w:rPrChange w:id="3201" w:author="Sławomir Szałajko" w:date="2022-06-14T13:18:00Z">
              <w:rPr>
                <w:bCs/>
              </w:rPr>
            </w:rPrChange>
          </w:rPr>
          <w:t xml:space="preserve">Wykazane szkolenia muszą być zgodne z zagadnieniami określonymi w </w:t>
        </w:r>
      </w:ins>
      <w:ins w:id="3202" w:author="Sławomir Szałajko" w:date="2022-06-14T13:19:00Z">
        <w:r>
          <w:rPr>
            <w:rFonts w:asciiTheme="minorHAnsi" w:hAnsiTheme="minorHAnsi" w:cstheme="minorHAnsi"/>
            <w:bCs/>
          </w:rPr>
          <w:t>o</w:t>
        </w:r>
      </w:ins>
      <w:ins w:id="3203" w:author="Sławomir Szałajko" w:date="2022-06-14T13:18:00Z">
        <w:r w:rsidRPr="00561A27">
          <w:rPr>
            <w:rFonts w:asciiTheme="minorHAnsi" w:hAnsiTheme="minorHAnsi" w:cstheme="minorHAnsi"/>
            <w:bCs/>
            <w:rPrChange w:id="3204" w:author="Sławomir Szałajko" w:date="2022-06-14T13:18:00Z">
              <w:rPr>
                <w:bCs/>
              </w:rPr>
            </w:rPrChange>
          </w:rPr>
          <w:t>pisie przedmiotu zamówienia i obejmować min. 6 godzin dydaktycznych (45 minutowych) zrealizowanych w jednym dniu kalendarzowym dla jednej grupy uczestników.</w:t>
        </w:r>
      </w:ins>
    </w:p>
    <w:p w14:paraId="5D993E09" w14:textId="77777777" w:rsidR="00561A27" w:rsidRDefault="00561A27" w:rsidP="00703305">
      <w:pPr>
        <w:jc w:val="both"/>
        <w:rPr>
          <w:ins w:id="3205" w:author="Sławomir Szałajko" w:date="2022-06-14T13:18:00Z"/>
        </w:rPr>
      </w:pPr>
    </w:p>
    <w:p w14:paraId="5A0DB68A" w14:textId="77777777" w:rsidR="00B54F59" w:rsidRPr="00EB26F8" w:rsidRDefault="00B54F59" w:rsidP="00703305">
      <w:pPr>
        <w:jc w:val="both"/>
        <w:rPr>
          <w:rFonts w:asciiTheme="minorHAnsi" w:hAnsiTheme="minorHAnsi" w:cstheme="minorHAnsi"/>
          <w:color w:val="000000"/>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
        <w:gridCol w:w="1094"/>
        <w:gridCol w:w="3942"/>
        <w:gridCol w:w="1370"/>
        <w:gridCol w:w="1417"/>
        <w:gridCol w:w="1056"/>
        <w:tblGridChange w:id="3206">
          <w:tblGrid>
            <w:gridCol w:w="108"/>
            <w:gridCol w:w="345"/>
            <w:gridCol w:w="108"/>
            <w:gridCol w:w="986"/>
            <w:gridCol w:w="108"/>
            <w:gridCol w:w="3942"/>
            <w:gridCol w:w="1370"/>
            <w:gridCol w:w="1417"/>
            <w:gridCol w:w="948"/>
            <w:gridCol w:w="108"/>
          </w:tblGrid>
        </w:tblGridChange>
      </w:tblGrid>
      <w:tr w:rsidR="00561A27" w:rsidRPr="00561A27" w14:paraId="65BEA1D6" w14:textId="77777777" w:rsidTr="00561A27">
        <w:trPr>
          <w:trHeight w:val="342"/>
          <w:ins w:id="3207" w:author="Sławomir Szałajko" w:date="2022-06-14T13:16:00Z"/>
        </w:trPr>
        <w:tc>
          <w:tcPr>
            <w:tcW w:w="243" w:type="pct"/>
            <w:vMerge w:val="restart"/>
            <w:vAlign w:val="center"/>
          </w:tcPr>
          <w:p w14:paraId="7FC1D844" w14:textId="77777777" w:rsidR="00561A27" w:rsidRPr="00561A27" w:rsidRDefault="00561A27">
            <w:pPr>
              <w:jc w:val="center"/>
              <w:rPr>
                <w:ins w:id="3208" w:author="Sławomir Szałajko" w:date="2022-06-14T13:16:00Z"/>
                <w:rFonts w:ascii="Calibri" w:hAnsi="Calibri" w:cs="Calibri"/>
                <w:bCs/>
                <w:iCs/>
                <w:sz w:val="18"/>
                <w:szCs w:val="18"/>
                <w:rPrChange w:id="3209" w:author="Sławomir Szałajko" w:date="2022-06-14T13:17:00Z">
                  <w:rPr>
                    <w:ins w:id="3210" w:author="Sławomir Szałajko" w:date="2022-06-14T13:16:00Z"/>
                    <w:rFonts w:ascii="Calibri" w:hAnsi="Calibri" w:cs="Calibri"/>
                    <w:b/>
                    <w:i/>
                    <w:sz w:val="18"/>
                    <w:szCs w:val="18"/>
                  </w:rPr>
                </w:rPrChange>
              </w:rPr>
              <w:pPrChange w:id="3211" w:author="Sławomir Szałajko" w:date="2022-06-14T13:17:00Z">
                <w:pPr/>
              </w:pPrChange>
            </w:pPr>
            <w:ins w:id="3212" w:author="Sławomir Szałajko" w:date="2022-06-14T13:16:00Z">
              <w:r w:rsidRPr="00561A27">
                <w:rPr>
                  <w:rFonts w:ascii="Calibri" w:hAnsi="Calibri" w:cs="Calibri"/>
                  <w:bCs/>
                  <w:iCs/>
                  <w:sz w:val="18"/>
                  <w:szCs w:val="18"/>
                  <w:rPrChange w:id="3213" w:author="Sławomir Szałajko" w:date="2022-06-14T13:17:00Z">
                    <w:rPr>
                      <w:rFonts w:ascii="Calibri" w:hAnsi="Calibri" w:cs="Calibri"/>
                      <w:b/>
                      <w:i/>
                      <w:sz w:val="18"/>
                      <w:szCs w:val="18"/>
                    </w:rPr>
                  </w:rPrChange>
                </w:rPr>
                <w:t>Lp.</w:t>
              </w:r>
            </w:ins>
          </w:p>
        </w:tc>
        <w:tc>
          <w:tcPr>
            <w:tcW w:w="586" w:type="pct"/>
            <w:vMerge w:val="restart"/>
            <w:vAlign w:val="center"/>
          </w:tcPr>
          <w:p w14:paraId="4A92AEC0" w14:textId="77777777" w:rsidR="00561A27" w:rsidRPr="00561A27" w:rsidRDefault="00561A27">
            <w:pPr>
              <w:jc w:val="center"/>
              <w:rPr>
                <w:ins w:id="3214" w:author="Sławomir Szałajko" w:date="2022-06-14T13:16:00Z"/>
                <w:rFonts w:ascii="Calibri" w:hAnsi="Calibri" w:cs="Calibri"/>
                <w:bCs/>
                <w:iCs/>
                <w:sz w:val="18"/>
                <w:szCs w:val="18"/>
                <w:rPrChange w:id="3215" w:author="Sławomir Szałajko" w:date="2022-06-14T13:17:00Z">
                  <w:rPr>
                    <w:ins w:id="3216" w:author="Sławomir Szałajko" w:date="2022-06-14T13:16:00Z"/>
                    <w:rFonts w:ascii="Calibri" w:hAnsi="Calibri" w:cs="Calibri"/>
                    <w:b/>
                    <w:i/>
                    <w:sz w:val="18"/>
                    <w:szCs w:val="18"/>
                  </w:rPr>
                </w:rPrChange>
              </w:rPr>
              <w:pPrChange w:id="3217" w:author="Sławomir Szałajko" w:date="2022-06-14T13:17:00Z">
                <w:pPr/>
              </w:pPrChange>
            </w:pPr>
            <w:ins w:id="3218" w:author="Sławomir Szałajko" w:date="2022-06-14T13:16:00Z">
              <w:r w:rsidRPr="00561A27">
                <w:rPr>
                  <w:rFonts w:ascii="Calibri" w:hAnsi="Calibri" w:cs="Calibri"/>
                  <w:bCs/>
                  <w:iCs/>
                  <w:sz w:val="18"/>
                  <w:szCs w:val="18"/>
                  <w:rPrChange w:id="3219" w:author="Sławomir Szałajko" w:date="2022-06-14T13:17:00Z">
                    <w:rPr>
                      <w:rFonts w:ascii="Calibri" w:hAnsi="Calibri" w:cs="Calibri"/>
                      <w:b/>
                      <w:i/>
                      <w:sz w:val="18"/>
                      <w:szCs w:val="18"/>
                    </w:rPr>
                  </w:rPrChange>
                </w:rPr>
                <w:t>Imię i nazwisko</w:t>
              </w:r>
            </w:ins>
          </w:p>
          <w:p w14:paraId="7846D3F0" w14:textId="77777777" w:rsidR="00561A27" w:rsidRPr="00561A27" w:rsidRDefault="00561A27">
            <w:pPr>
              <w:jc w:val="center"/>
              <w:rPr>
                <w:ins w:id="3220" w:author="Sławomir Szałajko" w:date="2022-06-14T13:16:00Z"/>
                <w:rFonts w:ascii="Calibri" w:hAnsi="Calibri" w:cs="Calibri"/>
                <w:bCs/>
                <w:iCs/>
                <w:sz w:val="18"/>
                <w:szCs w:val="18"/>
                <w:rPrChange w:id="3221" w:author="Sławomir Szałajko" w:date="2022-06-14T13:17:00Z">
                  <w:rPr>
                    <w:ins w:id="3222" w:author="Sławomir Szałajko" w:date="2022-06-14T13:16:00Z"/>
                    <w:rFonts w:ascii="Calibri" w:hAnsi="Calibri" w:cs="Calibri"/>
                    <w:b/>
                    <w:i/>
                    <w:sz w:val="18"/>
                    <w:szCs w:val="18"/>
                  </w:rPr>
                </w:rPrChange>
              </w:rPr>
              <w:pPrChange w:id="3223" w:author="Sławomir Szałajko" w:date="2022-06-14T13:17:00Z">
                <w:pPr/>
              </w:pPrChange>
            </w:pPr>
            <w:ins w:id="3224" w:author="Sławomir Szałajko" w:date="2022-06-14T13:16:00Z">
              <w:r w:rsidRPr="00561A27">
                <w:rPr>
                  <w:rFonts w:ascii="Calibri" w:hAnsi="Calibri" w:cs="Calibri"/>
                  <w:bCs/>
                  <w:iCs/>
                  <w:sz w:val="18"/>
                  <w:szCs w:val="18"/>
                  <w:rPrChange w:id="3225" w:author="Sławomir Szałajko" w:date="2022-06-14T13:17:00Z">
                    <w:rPr>
                      <w:rFonts w:ascii="Calibri" w:hAnsi="Calibri" w:cs="Calibri"/>
                      <w:b/>
                      <w:i/>
                      <w:sz w:val="18"/>
                      <w:szCs w:val="18"/>
                    </w:rPr>
                  </w:rPrChange>
                </w:rPr>
                <w:t>trenera</w:t>
              </w:r>
            </w:ins>
          </w:p>
        </w:tc>
        <w:tc>
          <w:tcPr>
            <w:tcW w:w="4171" w:type="pct"/>
            <w:gridSpan w:val="4"/>
            <w:vAlign w:val="center"/>
          </w:tcPr>
          <w:p w14:paraId="503D965F" w14:textId="77777777" w:rsidR="00561A27" w:rsidRPr="00561A27" w:rsidRDefault="00561A27">
            <w:pPr>
              <w:jc w:val="center"/>
              <w:rPr>
                <w:ins w:id="3226" w:author="Sławomir Szałajko" w:date="2022-06-14T13:16:00Z"/>
                <w:rFonts w:ascii="Calibri" w:hAnsi="Calibri" w:cs="Calibri"/>
                <w:bCs/>
                <w:iCs/>
                <w:sz w:val="18"/>
                <w:szCs w:val="18"/>
                <w:rPrChange w:id="3227" w:author="Sławomir Szałajko" w:date="2022-06-14T13:17:00Z">
                  <w:rPr>
                    <w:ins w:id="3228" w:author="Sławomir Szałajko" w:date="2022-06-14T13:16:00Z"/>
                    <w:rFonts w:ascii="Calibri" w:hAnsi="Calibri" w:cs="Calibri"/>
                    <w:b/>
                    <w:i/>
                    <w:sz w:val="18"/>
                    <w:szCs w:val="18"/>
                  </w:rPr>
                </w:rPrChange>
              </w:rPr>
              <w:pPrChange w:id="3229" w:author="Sławomir Szałajko" w:date="2022-06-14T13:17:00Z">
                <w:pPr/>
              </w:pPrChange>
            </w:pPr>
            <w:ins w:id="3230" w:author="Sławomir Szałajko" w:date="2022-06-14T13:16:00Z">
              <w:r w:rsidRPr="00561A27">
                <w:rPr>
                  <w:rFonts w:ascii="Calibri" w:hAnsi="Calibri" w:cs="Calibri"/>
                  <w:bCs/>
                  <w:iCs/>
                  <w:sz w:val="18"/>
                  <w:szCs w:val="18"/>
                  <w:rPrChange w:id="3231" w:author="Sławomir Szałajko" w:date="2022-06-14T13:17:00Z">
                    <w:rPr>
                      <w:rFonts w:ascii="Calibri" w:hAnsi="Calibri" w:cs="Calibri"/>
                      <w:b/>
                      <w:i/>
                      <w:sz w:val="18"/>
                      <w:szCs w:val="18"/>
                    </w:rPr>
                  </w:rPrChange>
                </w:rPr>
                <w:t>Doświadczenie zawodowe</w:t>
              </w:r>
            </w:ins>
          </w:p>
        </w:tc>
      </w:tr>
      <w:tr w:rsidR="00561A27" w:rsidRPr="00561A27" w14:paraId="682BFA31" w14:textId="77777777" w:rsidTr="00561A27">
        <w:tblPrEx>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232" w:author="Sławomir Szałajko" w:date="2022-06-14T13:18:00Z">
            <w:tblPrEx>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1229"/>
          <w:ins w:id="3233" w:author="Sławomir Szałajko" w:date="2022-06-14T13:16:00Z"/>
          <w:trPrChange w:id="3234" w:author="Sławomir Szałajko" w:date="2022-06-14T13:18:00Z">
            <w:trPr>
              <w:gridBefore w:val="1"/>
              <w:trHeight w:val="1229"/>
            </w:trPr>
          </w:trPrChange>
        </w:trPr>
        <w:tc>
          <w:tcPr>
            <w:tcW w:w="243" w:type="pct"/>
            <w:vMerge/>
            <w:vAlign w:val="center"/>
            <w:tcPrChange w:id="3235" w:author="Sławomir Szałajko" w:date="2022-06-14T13:18:00Z">
              <w:tcPr>
                <w:tcW w:w="243" w:type="pct"/>
                <w:gridSpan w:val="2"/>
                <w:vMerge/>
                <w:vAlign w:val="center"/>
              </w:tcPr>
            </w:tcPrChange>
          </w:tcPr>
          <w:p w14:paraId="5D537B16" w14:textId="77777777" w:rsidR="00561A27" w:rsidRPr="00561A27" w:rsidRDefault="00561A27">
            <w:pPr>
              <w:jc w:val="center"/>
              <w:rPr>
                <w:ins w:id="3236" w:author="Sławomir Szałajko" w:date="2022-06-14T13:16:00Z"/>
                <w:rFonts w:ascii="Calibri" w:hAnsi="Calibri" w:cs="Calibri"/>
                <w:bCs/>
                <w:iCs/>
                <w:sz w:val="18"/>
                <w:szCs w:val="18"/>
                <w:rPrChange w:id="3237" w:author="Sławomir Szałajko" w:date="2022-06-14T13:17:00Z">
                  <w:rPr>
                    <w:ins w:id="3238" w:author="Sławomir Szałajko" w:date="2022-06-14T13:16:00Z"/>
                    <w:rFonts w:ascii="Calibri" w:hAnsi="Calibri" w:cs="Calibri"/>
                    <w:b/>
                    <w:i/>
                    <w:sz w:val="18"/>
                    <w:szCs w:val="18"/>
                  </w:rPr>
                </w:rPrChange>
              </w:rPr>
              <w:pPrChange w:id="3239" w:author="Sławomir Szałajko" w:date="2022-06-14T13:17:00Z">
                <w:pPr/>
              </w:pPrChange>
            </w:pPr>
          </w:p>
        </w:tc>
        <w:tc>
          <w:tcPr>
            <w:tcW w:w="586" w:type="pct"/>
            <w:vMerge/>
            <w:tcPrChange w:id="3240" w:author="Sławomir Szałajko" w:date="2022-06-14T13:18:00Z">
              <w:tcPr>
                <w:tcW w:w="586" w:type="pct"/>
                <w:gridSpan w:val="2"/>
                <w:vMerge/>
              </w:tcPr>
            </w:tcPrChange>
          </w:tcPr>
          <w:p w14:paraId="66A5EDDB" w14:textId="77777777" w:rsidR="00561A27" w:rsidRPr="00561A27" w:rsidRDefault="00561A27">
            <w:pPr>
              <w:jc w:val="center"/>
              <w:rPr>
                <w:ins w:id="3241" w:author="Sławomir Szałajko" w:date="2022-06-14T13:16:00Z"/>
                <w:rFonts w:ascii="Calibri" w:hAnsi="Calibri" w:cs="Calibri"/>
                <w:bCs/>
                <w:iCs/>
                <w:sz w:val="18"/>
                <w:szCs w:val="18"/>
                <w:rPrChange w:id="3242" w:author="Sławomir Szałajko" w:date="2022-06-14T13:17:00Z">
                  <w:rPr>
                    <w:ins w:id="3243" w:author="Sławomir Szałajko" w:date="2022-06-14T13:16:00Z"/>
                    <w:rFonts w:ascii="Calibri" w:hAnsi="Calibri" w:cs="Calibri"/>
                    <w:b/>
                    <w:i/>
                    <w:sz w:val="18"/>
                    <w:szCs w:val="18"/>
                  </w:rPr>
                </w:rPrChange>
              </w:rPr>
              <w:pPrChange w:id="3244" w:author="Sławomir Szałajko" w:date="2022-06-14T13:17:00Z">
                <w:pPr/>
              </w:pPrChange>
            </w:pPr>
          </w:p>
        </w:tc>
        <w:tc>
          <w:tcPr>
            <w:tcW w:w="2112" w:type="pct"/>
            <w:vAlign w:val="center"/>
            <w:tcPrChange w:id="3245" w:author="Sławomir Szałajko" w:date="2022-06-14T13:18:00Z">
              <w:tcPr>
                <w:tcW w:w="2112" w:type="pct"/>
                <w:vAlign w:val="center"/>
              </w:tcPr>
            </w:tcPrChange>
          </w:tcPr>
          <w:p w14:paraId="06A2D5DC" w14:textId="70EA0D19" w:rsidR="00561A27" w:rsidRPr="00561A27" w:rsidRDefault="00561A27">
            <w:pPr>
              <w:jc w:val="center"/>
              <w:rPr>
                <w:ins w:id="3246" w:author="Sławomir Szałajko" w:date="2022-06-14T13:16:00Z"/>
                <w:rFonts w:ascii="Calibri" w:hAnsi="Calibri" w:cs="Calibri"/>
                <w:bCs/>
                <w:iCs/>
                <w:sz w:val="18"/>
                <w:szCs w:val="18"/>
                <w:rPrChange w:id="3247" w:author="Sławomir Szałajko" w:date="2022-06-14T13:17:00Z">
                  <w:rPr>
                    <w:ins w:id="3248" w:author="Sławomir Szałajko" w:date="2022-06-14T13:16:00Z"/>
                    <w:rFonts w:ascii="Calibri" w:hAnsi="Calibri" w:cs="Calibri"/>
                    <w:b/>
                    <w:i/>
                    <w:sz w:val="18"/>
                    <w:szCs w:val="18"/>
                  </w:rPr>
                </w:rPrChange>
              </w:rPr>
              <w:pPrChange w:id="3249" w:author="Sławomir Szałajko" w:date="2022-06-14T13:17:00Z">
                <w:pPr/>
              </w:pPrChange>
            </w:pPr>
            <w:ins w:id="3250" w:author="Sławomir Szałajko" w:date="2022-06-14T13:16:00Z">
              <w:r w:rsidRPr="00561A27">
                <w:rPr>
                  <w:rFonts w:ascii="Calibri" w:hAnsi="Calibri" w:cs="Calibri"/>
                  <w:bCs/>
                  <w:iCs/>
                  <w:sz w:val="18"/>
                  <w:szCs w:val="18"/>
                  <w:rPrChange w:id="3251" w:author="Sławomir Szałajko" w:date="2022-06-14T13:17:00Z">
                    <w:rPr>
                      <w:rFonts w:ascii="Calibri" w:hAnsi="Calibri" w:cs="Calibri"/>
                      <w:b/>
                      <w:i/>
                      <w:sz w:val="18"/>
                      <w:szCs w:val="18"/>
                    </w:rPr>
                  </w:rPrChange>
                </w:rPr>
                <w:t>Nazwa szkolenia</w:t>
              </w:r>
            </w:ins>
          </w:p>
          <w:p w14:paraId="2FF31098" w14:textId="546A384D" w:rsidR="00561A27" w:rsidRPr="00561A27" w:rsidRDefault="00561A27">
            <w:pPr>
              <w:jc w:val="center"/>
              <w:rPr>
                <w:ins w:id="3252" w:author="Sławomir Szałajko" w:date="2022-06-14T13:16:00Z"/>
                <w:rFonts w:ascii="Calibri" w:hAnsi="Calibri" w:cs="Calibri"/>
                <w:bCs/>
                <w:iCs/>
                <w:sz w:val="18"/>
                <w:szCs w:val="18"/>
                <w:rPrChange w:id="3253" w:author="Sławomir Szałajko" w:date="2022-06-14T13:17:00Z">
                  <w:rPr>
                    <w:ins w:id="3254" w:author="Sławomir Szałajko" w:date="2022-06-14T13:16:00Z"/>
                    <w:rFonts w:ascii="Calibri" w:hAnsi="Calibri" w:cs="Calibri"/>
                    <w:b/>
                    <w:i/>
                    <w:sz w:val="18"/>
                    <w:szCs w:val="18"/>
                  </w:rPr>
                </w:rPrChange>
              </w:rPr>
              <w:pPrChange w:id="3255" w:author="Sławomir Szałajko" w:date="2022-06-14T13:17:00Z">
                <w:pPr/>
              </w:pPrChange>
            </w:pPr>
            <w:ins w:id="3256" w:author="Sławomir Szałajko" w:date="2022-06-14T13:16:00Z">
              <w:r w:rsidRPr="00561A27">
                <w:rPr>
                  <w:rFonts w:ascii="Calibri" w:hAnsi="Calibri" w:cs="Calibri"/>
                  <w:bCs/>
                  <w:iCs/>
                  <w:sz w:val="18"/>
                  <w:szCs w:val="18"/>
                  <w:rPrChange w:id="3257" w:author="Sławomir Szałajko" w:date="2022-06-14T13:17:00Z">
                    <w:rPr>
                      <w:rFonts w:ascii="Calibri" w:hAnsi="Calibri" w:cs="Calibri"/>
                      <w:b/>
                      <w:i/>
                      <w:sz w:val="18"/>
                      <w:szCs w:val="18"/>
                    </w:rPr>
                  </w:rPrChange>
                </w:rPr>
                <w:t xml:space="preserve">(opisać zagadnienia składające się na program szkoleniowy*, opis powinien jednoznacznie potwierdzać spełnienie </w:t>
              </w:r>
              <w:del w:id="3258" w:author="Barbara Skoczeń" w:date="2022-06-23T07:25:00Z">
                <w:r w:rsidRPr="00561A27" w:rsidDel="00433BE0">
                  <w:rPr>
                    <w:rFonts w:ascii="Calibri" w:hAnsi="Calibri" w:cs="Calibri"/>
                    <w:bCs/>
                    <w:iCs/>
                    <w:sz w:val="18"/>
                    <w:szCs w:val="18"/>
                    <w:rPrChange w:id="3259" w:author="Sławomir Szałajko" w:date="2022-06-14T13:17:00Z">
                      <w:rPr>
                        <w:rFonts w:ascii="Calibri" w:hAnsi="Calibri" w:cs="Calibri"/>
                        <w:b/>
                        <w:i/>
                        <w:sz w:val="18"/>
                        <w:szCs w:val="18"/>
                      </w:rPr>
                    </w:rPrChange>
                  </w:rPr>
                  <w:delText>kryteriów oceny</w:delText>
                </w:r>
              </w:del>
            </w:ins>
            <w:ins w:id="3260" w:author="Barbara Skoczeń" w:date="2022-06-23T07:25:00Z">
              <w:r w:rsidR="00433BE0">
                <w:rPr>
                  <w:rFonts w:ascii="Calibri" w:hAnsi="Calibri" w:cs="Calibri"/>
                  <w:bCs/>
                  <w:iCs/>
                  <w:sz w:val="18"/>
                  <w:szCs w:val="18"/>
                </w:rPr>
                <w:t>warunków</w:t>
              </w:r>
            </w:ins>
            <w:ins w:id="3261" w:author="Sławomir Szałajko" w:date="2022-06-14T13:16:00Z">
              <w:r w:rsidRPr="00561A27">
                <w:rPr>
                  <w:rFonts w:ascii="Calibri" w:hAnsi="Calibri" w:cs="Calibri"/>
                  <w:bCs/>
                  <w:iCs/>
                  <w:sz w:val="18"/>
                  <w:szCs w:val="18"/>
                  <w:rPrChange w:id="3262" w:author="Sławomir Szałajko" w:date="2022-06-14T13:17:00Z">
                    <w:rPr>
                      <w:rFonts w:ascii="Calibri" w:hAnsi="Calibri" w:cs="Calibri"/>
                      <w:b/>
                      <w:i/>
                      <w:sz w:val="18"/>
                      <w:szCs w:val="18"/>
                    </w:rPr>
                  </w:rPrChange>
                </w:rPr>
                <w:t>)</w:t>
              </w:r>
            </w:ins>
          </w:p>
        </w:tc>
        <w:tc>
          <w:tcPr>
            <w:tcW w:w="734" w:type="pct"/>
            <w:vAlign w:val="center"/>
            <w:tcPrChange w:id="3263" w:author="Sławomir Szałajko" w:date="2022-06-14T13:18:00Z">
              <w:tcPr>
                <w:tcW w:w="734" w:type="pct"/>
                <w:vAlign w:val="center"/>
              </w:tcPr>
            </w:tcPrChange>
          </w:tcPr>
          <w:p w14:paraId="1AD06F7D" w14:textId="77777777" w:rsidR="00561A27" w:rsidRPr="00561A27" w:rsidRDefault="00561A27">
            <w:pPr>
              <w:jc w:val="center"/>
              <w:rPr>
                <w:ins w:id="3264" w:author="Sławomir Szałajko" w:date="2022-06-14T13:16:00Z"/>
                <w:rFonts w:ascii="Calibri" w:hAnsi="Calibri" w:cs="Calibri"/>
                <w:bCs/>
                <w:iCs/>
                <w:sz w:val="18"/>
                <w:szCs w:val="18"/>
                <w:rPrChange w:id="3265" w:author="Sławomir Szałajko" w:date="2022-06-14T13:17:00Z">
                  <w:rPr>
                    <w:ins w:id="3266" w:author="Sławomir Szałajko" w:date="2022-06-14T13:16:00Z"/>
                    <w:rFonts w:ascii="Calibri" w:hAnsi="Calibri" w:cs="Calibri"/>
                    <w:b/>
                    <w:i/>
                    <w:sz w:val="18"/>
                    <w:szCs w:val="18"/>
                  </w:rPr>
                </w:rPrChange>
              </w:rPr>
              <w:pPrChange w:id="3267" w:author="Sławomir Szałajko" w:date="2022-06-14T13:17:00Z">
                <w:pPr/>
              </w:pPrChange>
            </w:pPr>
            <w:ins w:id="3268" w:author="Sławomir Szałajko" w:date="2022-06-14T13:16:00Z">
              <w:r w:rsidRPr="00561A27">
                <w:rPr>
                  <w:rFonts w:ascii="Calibri" w:hAnsi="Calibri" w:cs="Calibri"/>
                  <w:bCs/>
                  <w:iCs/>
                  <w:sz w:val="18"/>
                  <w:szCs w:val="18"/>
                  <w:rPrChange w:id="3269" w:author="Sławomir Szałajko" w:date="2022-06-14T13:17:00Z">
                    <w:rPr>
                      <w:rFonts w:ascii="Calibri" w:hAnsi="Calibri" w:cs="Calibri"/>
                      <w:b/>
                      <w:i/>
                      <w:sz w:val="18"/>
                      <w:szCs w:val="18"/>
                    </w:rPr>
                  </w:rPrChange>
                </w:rPr>
                <w:t>Czas trwania szkolenia</w:t>
              </w:r>
            </w:ins>
          </w:p>
          <w:p w14:paraId="4951C0D6" w14:textId="77777777" w:rsidR="00561A27" w:rsidRPr="00561A27" w:rsidRDefault="00561A27">
            <w:pPr>
              <w:jc w:val="center"/>
              <w:rPr>
                <w:ins w:id="3270" w:author="Sławomir Szałajko" w:date="2022-06-14T13:16:00Z"/>
                <w:rFonts w:ascii="Calibri" w:hAnsi="Calibri" w:cs="Calibri"/>
                <w:bCs/>
                <w:iCs/>
                <w:sz w:val="18"/>
                <w:szCs w:val="18"/>
                <w:rPrChange w:id="3271" w:author="Sławomir Szałajko" w:date="2022-06-14T13:17:00Z">
                  <w:rPr>
                    <w:ins w:id="3272" w:author="Sławomir Szałajko" w:date="2022-06-14T13:16:00Z"/>
                    <w:rFonts w:ascii="Calibri" w:hAnsi="Calibri" w:cs="Calibri"/>
                    <w:b/>
                    <w:i/>
                    <w:sz w:val="18"/>
                    <w:szCs w:val="18"/>
                  </w:rPr>
                </w:rPrChange>
              </w:rPr>
              <w:pPrChange w:id="3273" w:author="Sławomir Szałajko" w:date="2022-06-14T13:17:00Z">
                <w:pPr/>
              </w:pPrChange>
            </w:pPr>
            <w:ins w:id="3274" w:author="Sławomir Szałajko" w:date="2022-06-14T13:16:00Z">
              <w:r w:rsidRPr="00561A27">
                <w:rPr>
                  <w:rFonts w:ascii="Calibri" w:hAnsi="Calibri" w:cs="Calibri"/>
                  <w:bCs/>
                  <w:iCs/>
                  <w:sz w:val="18"/>
                  <w:szCs w:val="18"/>
                  <w:rPrChange w:id="3275" w:author="Sławomir Szałajko" w:date="2022-06-14T13:17:00Z">
                    <w:rPr>
                      <w:rFonts w:ascii="Calibri" w:hAnsi="Calibri" w:cs="Calibri"/>
                      <w:b/>
                      <w:i/>
                      <w:sz w:val="18"/>
                      <w:szCs w:val="18"/>
                    </w:rPr>
                  </w:rPrChange>
                </w:rPr>
                <w:t>(liczba godzin dydaktycznych)</w:t>
              </w:r>
            </w:ins>
          </w:p>
        </w:tc>
        <w:tc>
          <w:tcPr>
            <w:tcW w:w="759" w:type="pct"/>
            <w:vAlign w:val="center"/>
            <w:tcPrChange w:id="3276" w:author="Sławomir Szałajko" w:date="2022-06-14T13:18:00Z">
              <w:tcPr>
                <w:tcW w:w="759" w:type="pct"/>
                <w:vAlign w:val="center"/>
              </w:tcPr>
            </w:tcPrChange>
          </w:tcPr>
          <w:p w14:paraId="605FB4F2" w14:textId="77777777" w:rsidR="00561A27" w:rsidRPr="00561A27" w:rsidRDefault="00561A27">
            <w:pPr>
              <w:jc w:val="center"/>
              <w:rPr>
                <w:ins w:id="3277" w:author="Sławomir Szałajko" w:date="2022-06-14T13:16:00Z"/>
                <w:rFonts w:ascii="Calibri" w:hAnsi="Calibri" w:cs="Calibri"/>
                <w:bCs/>
                <w:iCs/>
                <w:sz w:val="18"/>
                <w:szCs w:val="18"/>
                <w:rPrChange w:id="3278" w:author="Sławomir Szałajko" w:date="2022-06-14T13:17:00Z">
                  <w:rPr>
                    <w:ins w:id="3279" w:author="Sławomir Szałajko" w:date="2022-06-14T13:16:00Z"/>
                    <w:rFonts w:ascii="Calibri" w:hAnsi="Calibri" w:cs="Calibri"/>
                    <w:b/>
                    <w:i/>
                    <w:sz w:val="18"/>
                    <w:szCs w:val="18"/>
                  </w:rPr>
                </w:rPrChange>
              </w:rPr>
              <w:pPrChange w:id="3280" w:author="Sławomir Szałajko" w:date="2022-06-14T13:17:00Z">
                <w:pPr/>
              </w:pPrChange>
            </w:pPr>
            <w:ins w:id="3281" w:author="Sławomir Szałajko" w:date="2022-06-14T13:16:00Z">
              <w:r w:rsidRPr="00561A27">
                <w:rPr>
                  <w:rFonts w:ascii="Calibri" w:hAnsi="Calibri" w:cs="Calibri"/>
                  <w:bCs/>
                  <w:iCs/>
                  <w:sz w:val="18"/>
                  <w:szCs w:val="18"/>
                  <w:rPrChange w:id="3282" w:author="Sławomir Szałajko" w:date="2022-06-14T13:17:00Z">
                    <w:rPr>
                      <w:rFonts w:ascii="Calibri" w:hAnsi="Calibri" w:cs="Calibri"/>
                      <w:b/>
                      <w:i/>
                      <w:sz w:val="18"/>
                      <w:szCs w:val="18"/>
                    </w:rPr>
                  </w:rPrChange>
                </w:rPr>
                <w:t>Daty i miejsca wykonywania szkolenia (dzień – miesiąc – rok)</w:t>
              </w:r>
            </w:ins>
          </w:p>
        </w:tc>
        <w:tc>
          <w:tcPr>
            <w:tcW w:w="566" w:type="pct"/>
            <w:vAlign w:val="center"/>
            <w:tcPrChange w:id="3283" w:author="Sławomir Szałajko" w:date="2022-06-14T13:18:00Z">
              <w:tcPr>
                <w:tcW w:w="566" w:type="pct"/>
                <w:gridSpan w:val="2"/>
                <w:vAlign w:val="center"/>
              </w:tcPr>
            </w:tcPrChange>
          </w:tcPr>
          <w:p w14:paraId="52AD94A2" w14:textId="77777777" w:rsidR="00561A27" w:rsidRPr="00561A27" w:rsidRDefault="00561A27">
            <w:pPr>
              <w:jc w:val="center"/>
              <w:rPr>
                <w:ins w:id="3284" w:author="Sławomir Szałajko" w:date="2022-06-14T13:16:00Z"/>
                <w:rFonts w:ascii="Calibri" w:hAnsi="Calibri" w:cs="Calibri"/>
                <w:bCs/>
                <w:iCs/>
                <w:sz w:val="18"/>
                <w:szCs w:val="18"/>
                <w:rPrChange w:id="3285" w:author="Sławomir Szałajko" w:date="2022-06-14T13:17:00Z">
                  <w:rPr>
                    <w:ins w:id="3286" w:author="Sławomir Szałajko" w:date="2022-06-14T13:16:00Z"/>
                    <w:rFonts w:ascii="Calibri" w:hAnsi="Calibri" w:cs="Calibri"/>
                    <w:b/>
                    <w:i/>
                    <w:sz w:val="18"/>
                    <w:szCs w:val="18"/>
                  </w:rPr>
                </w:rPrChange>
              </w:rPr>
              <w:pPrChange w:id="3287" w:author="Sławomir Szałajko" w:date="2022-06-14T13:17:00Z">
                <w:pPr/>
              </w:pPrChange>
            </w:pPr>
            <w:ins w:id="3288" w:author="Sławomir Szałajko" w:date="2022-06-14T13:16:00Z">
              <w:r w:rsidRPr="00561A27">
                <w:rPr>
                  <w:rFonts w:ascii="Calibri" w:hAnsi="Calibri" w:cs="Calibri"/>
                  <w:bCs/>
                  <w:iCs/>
                  <w:sz w:val="18"/>
                  <w:szCs w:val="18"/>
                  <w:rPrChange w:id="3289" w:author="Sławomir Szałajko" w:date="2022-06-14T13:17:00Z">
                    <w:rPr>
                      <w:rFonts w:ascii="Calibri" w:hAnsi="Calibri" w:cs="Calibri"/>
                      <w:b/>
                      <w:i/>
                      <w:sz w:val="18"/>
                      <w:szCs w:val="18"/>
                    </w:rPr>
                  </w:rPrChange>
                </w:rPr>
                <w:t>Grupa docelowa szkolenia</w:t>
              </w:r>
            </w:ins>
          </w:p>
        </w:tc>
      </w:tr>
      <w:tr w:rsidR="00561A27" w:rsidRPr="00561A27" w14:paraId="492F6BDB" w14:textId="77777777" w:rsidTr="00561A27">
        <w:tblPrEx>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290" w:author="Sławomir Szałajko" w:date="2022-06-14T13:18:00Z">
            <w:tblPrEx>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626"/>
          <w:ins w:id="3291" w:author="Sławomir Szałajko" w:date="2022-06-14T13:16:00Z"/>
          <w:trPrChange w:id="3292" w:author="Sławomir Szałajko" w:date="2022-06-14T13:18:00Z">
            <w:trPr>
              <w:gridBefore w:val="1"/>
              <w:trHeight w:val="626"/>
            </w:trPr>
          </w:trPrChange>
        </w:trPr>
        <w:tc>
          <w:tcPr>
            <w:tcW w:w="243" w:type="pct"/>
            <w:vAlign w:val="center"/>
            <w:tcPrChange w:id="3293" w:author="Sławomir Szałajko" w:date="2022-06-14T13:18:00Z">
              <w:tcPr>
                <w:tcW w:w="243" w:type="pct"/>
                <w:gridSpan w:val="2"/>
                <w:vAlign w:val="center"/>
              </w:tcPr>
            </w:tcPrChange>
          </w:tcPr>
          <w:p w14:paraId="7A2A26DA" w14:textId="77777777" w:rsidR="00561A27" w:rsidRPr="00561A27" w:rsidRDefault="00561A27">
            <w:pPr>
              <w:jc w:val="center"/>
              <w:rPr>
                <w:ins w:id="3294" w:author="Sławomir Szałajko" w:date="2022-06-14T13:16:00Z"/>
                <w:rFonts w:ascii="Calibri" w:hAnsi="Calibri" w:cs="Calibri"/>
                <w:bCs/>
                <w:iCs/>
                <w:sz w:val="18"/>
                <w:szCs w:val="18"/>
                <w:rPrChange w:id="3295" w:author="Sławomir Szałajko" w:date="2022-06-14T13:17:00Z">
                  <w:rPr>
                    <w:ins w:id="3296" w:author="Sławomir Szałajko" w:date="2022-06-14T13:16:00Z"/>
                    <w:rFonts w:ascii="Calibri" w:hAnsi="Calibri" w:cs="Calibri"/>
                    <w:b/>
                    <w:i/>
                    <w:sz w:val="18"/>
                    <w:szCs w:val="18"/>
                  </w:rPr>
                </w:rPrChange>
              </w:rPr>
              <w:pPrChange w:id="3297" w:author="Sławomir Szałajko" w:date="2022-06-14T13:17:00Z">
                <w:pPr/>
              </w:pPrChange>
            </w:pPr>
            <w:ins w:id="3298" w:author="Sławomir Szałajko" w:date="2022-06-14T13:16:00Z">
              <w:r w:rsidRPr="00561A27">
                <w:rPr>
                  <w:rFonts w:ascii="Calibri" w:hAnsi="Calibri" w:cs="Calibri"/>
                  <w:bCs/>
                  <w:iCs/>
                  <w:sz w:val="18"/>
                  <w:szCs w:val="18"/>
                  <w:rPrChange w:id="3299" w:author="Sławomir Szałajko" w:date="2022-06-14T13:17:00Z">
                    <w:rPr>
                      <w:rFonts w:ascii="Calibri" w:hAnsi="Calibri" w:cs="Calibri"/>
                      <w:b/>
                      <w:i/>
                      <w:sz w:val="18"/>
                      <w:szCs w:val="18"/>
                    </w:rPr>
                  </w:rPrChange>
                </w:rPr>
                <w:t>1</w:t>
              </w:r>
            </w:ins>
          </w:p>
        </w:tc>
        <w:tc>
          <w:tcPr>
            <w:tcW w:w="586" w:type="pct"/>
            <w:vMerge w:val="restart"/>
            <w:tcPrChange w:id="3300" w:author="Sławomir Szałajko" w:date="2022-06-14T13:18:00Z">
              <w:tcPr>
                <w:tcW w:w="586" w:type="pct"/>
                <w:gridSpan w:val="2"/>
                <w:vMerge w:val="restart"/>
              </w:tcPr>
            </w:tcPrChange>
          </w:tcPr>
          <w:p w14:paraId="3E217F78" w14:textId="77777777" w:rsidR="00561A27" w:rsidRPr="00561A27" w:rsidRDefault="00561A27">
            <w:pPr>
              <w:jc w:val="center"/>
              <w:rPr>
                <w:ins w:id="3301" w:author="Sławomir Szałajko" w:date="2022-06-14T13:16:00Z"/>
                <w:rFonts w:ascii="Calibri" w:hAnsi="Calibri" w:cs="Calibri"/>
                <w:bCs/>
                <w:iCs/>
                <w:sz w:val="18"/>
                <w:szCs w:val="18"/>
                <w:rPrChange w:id="3302" w:author="Sławomir Szałajko" w:date="2022-06-14T13:17:00Z">
                  <w:rPr>
                    <w:ins w:id="3303" w:author="Sławomir Szałajko" w:date="2022-06-14T13:16:00Z"/>
                    <w:rFonts w:ascii="Calibri" w:hAnsi="Calibri" w:cs="Calibri"/>
                    <w:b/>
                    <w:i/>
                    <w:sz w:val="18"/>
                    <w:szCs w:val="18"/>
                  </w:rPr>
                </w:rPrChange>
              </w:rPr>
              <w:pPrChange w:id="3304" w:author="Sławomir Szałajko" w:date="2022-06-14T13:17:00Z">
                <w:pPr/>
              </w:pPrChange>
            </w:pPr>
          </w:p>
        </w:tc>
        <w:tc>
          <w:tcPr>
            <w:tcW w:w="2112" w:type="pct"/>
            <w:vAlign w:val="center"/>
            <w:tcPrChange w:id="3305" w:author="Sławomir Szałajko" w:date="2022-06-14T13:18:00Z">
              <w:tcPr>
                <w:tcW w:w="2112" w:type="pct"/>
                <w:vAlign w:val="center"/>
              </w:tcPr>
            </w:tcPrChange>
          </w:tcPr>
          <w:p w14:paraId="2623E541" w14:textId="77777777" w:rsidR="00561A27" w:rsidRPr="00561A27" w:rsidRDefault="00561A27">
            <w:pPr>
              <w:jc w:val="center"/>
              <w:rPr>
                <w:ins w:id="3306" w:author="Sławomir Szałajko" w:date="2022-06-14T13:16:00Z"/>
                <w:rFonts w:ascii="Calibri" w:hAnsi="Calibri" w:cs="Calibri"/>
                <w:bCs/>
                <w:iCs/>
                <w:sz w:val="18"/>
                <w:szCs w:val="18"/>
                <w:rPrChange w:id="3307" w:author="Sławomir Szałajko" w:date="2022-06-14T13:17:00Z">
                  <w:rPr>
                    <w:ins w:id="3308" w:author="Sławomir Szałajko" w:date="2022-06-14T13:16:00Z"/>
                    <w:rFonts w:ascii="Calibri" w:hAnsi="Calibri" w:cs="Calibri"/>
                    <w:b/>
                    <w:i/>
                    <w:sz w:val="18"/>
                    <w:szCs w:val="18"/>
                  </w:rPr>
                </w:rPrChange>
              </w:rPr>
              <w:pPrChange w:id="3309" w:author="Sławomir Szałajko" w:date="2022-06-14T13:17:00Z">
                <w:pPr/>
              </w:pPrChange>
            </w:pPr>
          </w:p>
        </w:tc>
        <w:tc>
          <w:tcPr>
            <w:tcW w:w="734" w:type="pct"/>
            <w:vAlign w:val="center"/>
            <w:tcPrChange w:id="3310" w:author="Sławomir Szałajko" w:date="2022-06-14T13:18:00Z">
              <w:tcPr>
                <w:tcW w:w="734" w:type="pct"/>
                <w:vAlign w:val="center"/>
              </w:tcPr>
            </w:tcPrChange>
          </w:tcPr>
          <w:p w14:paraId="4A1EAD1A" w14:textId="77777777" w:rsidR="00561A27" w:rsidRPr="00561A27" w:rsidRDefault="00561A27">
            <w:pPr>
              <w:jc w:val="center"/>
              <w:rPr>
                <w:ins w:id="3311" w:author="Sławomir Szałajko" w:date="2022-06-14T13:16:00Z"/>
                <w:rFonts w:ascii="Calibri" w:hAnsi="Calibri" w:cs="Calibri"/>
                <w:bCs/>
                <w:iCs/>
                <w:sz w:val="18"/>
                <w:szCs w:val="18"/>
                <w:rPrChange w:id="3312" w:author="Sławomir Szałajko" w:date="2022-06-14T13:17:00Z">
                  <w:rPr>
                    <w:ins w:id="3313" w:author="Sławomir Szałajko" w:date="2022-06-14T13:16:00Z"/>
                    <w:rFonts w:ascii="Calibri" w:hAnsi="Calibri" w:cs="Calibri"/>
                    <w:b/>
                    <w:i/>
                    <w:sz w:val="18"/>
                    <w:szCs w:val="18"/>
                  </w:rPr>
                </w:rPrChange>
              </w:rPr>
              <w:pPrChange w:id="3314" w:author="Sławomir Szałajko" w:date="2022-06-14T13:17:00Z">
                <w:pPr/>
              </w:pPrChange>
            </w:pPr>
          </w:p>
        </w:tc>
        <w:tc>
          <w:tcPr>
            <w:tcW w:w="759" w:type="pct"/>
            <w:vAlign w:val="center"/>
            <w:tcPrChange w:id="3315" w:author="Sławomir Szałajko" w:date="2022-06-14T13:18:00Z">
              <w:tcPr>
                <w:tcW w:w="759" w:type="pct"/>
                <w:vAlign w:val="center"/>
              </w:tcPr>
            </w:tcPrChange>
          </w:tcPr>
          <w:p w14:paraId="15E3AB05" w14:textId="77777777" w:rsidR="00561A27" w:rsidRPr="00561A27" w:rsidRDefault="00561A27">
            <w:pPr>
              <w:jc w:val="center"/>
              <w:rPr>
                <w:ins w:id="3316" w:author="Sławomir Szałajko" w:date="2022-06-14T13:16:00Z"/>
                <w:rFonts w:ascii="Calibri" w:hAnsi="Calibri" w:cs="Calibri"/>
                <w:bCs/>
                <w:iCs/>
                <w:sz w:val="18"/>
                <w:szCs w:val="18"/>
                <w:rPrChange w:id="3317" w:author="Sławomir Szałajko" w:date="2022-06-14T13:17:00Z">
                  <w:rPr>
                    <w:ins w:id="3318" w:author="Sławomir Szałajko" w:date="2022-06-14T13:16:00Z"/>
                    <w:rFonts w:ascii="Calibri" w:hAnsi="Calibri" w:cs="Calibri"/>
                    <w:b/>
                    <w:i/>
                    <w:sz w:val="18"/>
                    <w:szCs w:val="18"/>
                  </w:rPr>
                </w:rPrChange>
              </w:rPr>
              <w:pPrChange w:id="3319" w:author="Sławomir Szałajko" w:date="2022-06-14T13:17:00Z">
                <w:pPr/>
              </w:pPrChange>
            </w:pPr>
          </w:p>
        </w:tc>
        <w:tc>
          <w:tcPr>
            <w:tcW w:w="566" w:type="pct"/>
            <w:tcPrChange w:id="3320" w:author="Sławomir Szałajko" w:date="2022-06-14T13:18:00Z">
              <w:tcPr>
                <w:tcW w:w="566" w:type="pct"/>
                <w:gridSpan w:val="2"/>
              </w:tcPr>
            </w:tcPrChange>
          </w:tcPr>
          <w:p w14:paraId="5A2499DC" w14:textId="77777777" w:rsidR="00561A27" w:rsidRPr="00561A27" w:rsidRDefault="00561A27">
            <w:pPr>
              <w:jc w:val="center"/>
              <w:rPr>
                <w:ins w:id="3321" w:author="Sławomir Szałajko" w:date="2022-06-14T13:16:00Z"/>
                <w:rFonts w:ascii="Calibri" w:hAnsi="Calibri" w:cs="Calibri"/>
                <w:bCs/>
                <w:iCs/>
                <w:sz w:val="18"/>
                <w:szCs w:val="18"/>
                <w:rPrChange w:id="3322" w:author="Sławomir Szałajko" w:date="2022-06-14T13:17:00Z">
                  <w:rPr>
                    <w:ins w:id="3323" w:author="Sławomir Szałajko" w:date="2022-06-14T13:16:00Z"/>
                    <w:rFonts w:ascii="Calibri" w:hAnsi="Calibri" w:cs="Calibri"/>
                    <w:b/>
                    <w:i/>
                    <w:sz w:val="18"/>
                    <w:szCs w:val="18"/>
                  </w:rPr>
                </w:rPrChange>
              </w:rPr>
              <w:pPrChange w:id="3324" w:author="Sławomir Szałajko" w:date="2022-06-14T13:17:00Z">
                <w:pPr/>
              </w:pPrChange>
            </w:pPr>
          </w:p>
        </w:tc>
      </w:tr>
      <w:tr w:rsidR="00561A27" w:rsidRPr="00561A27" w14:paraId="0833B72D" w14:textId="77777777" w:rsidTr="00561A27">
        <w:tblPrEx>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25" w:author="Sławomir Szałajko" w:date="2022-06-14T13:18:00Z">
            <w:tblPrEx>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626"/>
          <w:ins w:id="3326" w:author="Sławomir Szałajko" w:date="2022-06-14T13:16:00Z"/>
          <w:trPrChange w:id="3327" w:author="Sławomir Szałajko" w:date="2022-06-14T13:18:00Z">
            <w:trPr>
              <w:gridBefore w:val="1"/>
              <w:trHeight w:val="626"/>
            </w:trPr>
          </w:trPrChange>
        </w:trPr>
        <w:tc>
          <w:tcPr>
            <w:tcW w:w="243" w:type="pct"/>
            <w:vAlign w:val="center"/>
            <w:tcPrChange w:id="3328" w:author="Sławomir Szałajko" w:date="2022-06-14T13:18:00Z">
              <w:tcPr>
                <w:tcW w:w="243" w:type="pct"/>
                <w:gridSpan w:val="2"/>
                <w:vAlign w:val="center"/>
              </w:tcPr>
            </w:tcPrChange>
          </w:tcPr>
          <w:p w14:paraId="3B498FB8" w14:textId="77777777" w:rsidR="00561A27" w:rsidRPr="00561A27" w:rsidRDefault="00561A27">
            <w:pPr>
              <w:jc w:val="center"/>
              <w:rPr>
                <w:ins w:id="3329" w:author="Sławomir Szałajko" w:date="2022-06-14T13:16:00Z"/>
                <w:rFonts w:ascii="Calibri" w:hAnsi="Calibri" w:cs="Calibri"/>
                <w:bCs/>
                <w:iCs/>
                <w:sz w:val="18"/>
                <w:szCs w:val="18"/>
                <w:rPrChange w:id="3330" w:author="Sławomir Szałajko" w:date="2022-06-14T13:17:00Z">
                  <w:rPr>
                    <w:ins w:id="3331" w:author="Sławomir Szałajko" w:date="2022-06-14T13:16:00Z"/>
                    <w:rFonts w:ascii="Calibri" w:hAnsi="Calibri" w:cs="Calibri"/>
                    <w:b/>
                    <w:i/>
                    <w:sz w:val="18"/>
                    <w:szCs w:val="18"/>
                  </w:rPr>
                </w:rPrChange>
              </w:rPr>
              <w:pPrChange w:id="3332" w:author="Sławomir Szałajko" w:date="2022-06-14T13:17:00Z">
                <w:pPr/>
              </w:pPrChange>
            </w:pPr>
            <w:ins w:id="3333" w:author="Sławomir Szałajko" w:date="2022-06-14T13:16:00Z">
              <w:r w:rsidRPr="00561A27">
                <w:rPr>
                  <w:rFonts w:ascii="Calibri" w:hAnsi="Calibri" w:cs="Calibri"/>
                  <w:bCs/>
                  <w:iCs/>
                  <w:sz w:val="18"/>
                  <w:szCs w:val="18"/>
                  <w:rPrChange w:id="3334" w:author="Sławomir Szałajko" w:date="2022-06-14T13:17:00Z">
                    <w:rPr>
                      <w:rFonts w:ascii="Calibri" w:hAnsi="Calibri" w:cs="Calibri"/>
                      <w:b/>
                      <w:i/>
                      <w:sz w:val="18"/>
                      <w:szCs w:val="18"/>
                    </w:rPr>
                  </w:rPrChange>
                </w:rPr>
                <w:t>2</w:t>
              </w:r>
            </w:ins>
          </w:p>
        </w:tc>
        <w:tc>
          <w:tcPr>
            <w:tcW w:w="586" w:type="pct"/>
            <w:vMerge/>
            <w:tcPrChange w:id="3335" w:author="Sławomir Szałajko" w:date="2022-06-14T13:18:00Z">
              <w:tcPr>
                <w:tcW w:w="586" w:type="pct"/>
                <w:gridSpan w:val="2"/>
                <w:vMerge/>
              </w:tcPr>
            </w:tcPrChange>
          </w:tcPr>
          <w:p w14:paraId="101B538C" w14:textId="77777777" w:rsidR="00561A27" w:rsidRPr="00561A27" w:rsidRDefault="00561A27">
            <w:pPr>
              <w:jc w:val="center"/>
              <w:rPr>
                <w:ins w:id="3336" w:author="Sławomir Szałajko" w:date="2022-06-14T13:16:00Z"/>
                <w:rFonts w:ascii="Calibri" w:hAnsi="Calibri" w:cs="Calibri"/>
                <w:bCs/>
                <w:iCs/>
                <w:sz w:val="18"/>
                <w:szCs w:val="18"/>
                <w:rPrChange w:id="3337" w:author="Sławomir Szałajko" w:date="2022-06-14T13:17:00Z">
                  <w:rPr>
                    <w:ins w:id="3338" w:author="Sławomir Szałajko" w:date="2022-06-14T13:16:00Z"/>
                    <w:rFonts w:ascii="Calibri" w:hAnsi="Calibri" w:cs="Calibri"/>
                    <w:b/>
                    <w:i/>
                    <w:sz w:val="18"/>
                    <w:szCs w:val="18"/>
                  </w:rPr>
                </w:rPrChange>
              </w:rPr>
              <w:pPrChange w:id="3339" w:author="Sławomir Szałajko" w:date="2022-06-14T13:17:00Z">
                <w:pPr/>
              </w:pPrChange>
            </w:pPr>
          </w:p>
        </w:tc>
        <w:tc>
          <w:tcPr>
            <w:tcW w:w="2112" w:type="pct"/>
            <w:vAlign w:val="center"/>
            <w:tcPrChange w:id="3340" w:author="Sławomir Szałajko" w:date="2022-06-14T13:18:00Z">
              <w:tcPr>
                <w:tcW w:w="2112" w:type="pct"/>
                <w:vAlign w:val="center"/>
              </w:tcPr>
            </w:tcPrChange>
          </w:tcPr>
          <w:p w14:paraId="0360E333" w14:textId="77777777" w:rsidR="00561A27" w:rsidRPr="00561A27" w:rsidRDefault="00561A27">
            <w:pPr>
              <w:jc w:val="center"/>
              <w:rPr>
                <w:ins w:id="3341" w:author="Sławomir Szałajko" w:date="2022-06-14T13:16:00Z"/>
                <w:rFonts w:ascii="Calibri" w:hAnsi="Calibri" w:cs="Calibri"/>
                <w:bCs/>
                <w:iCs/>
                <w:sz w:val="18"/>
                <w:szCs w:val="18"/>
                <w:rPrChange w:id="3342" w:author="Sławomir Szałajko" w:date="2022-06-14T13:17:00Z">
                  <w:rPr>
                    <w:ins w:id="3343" w:author="Sławomir Szałajko" w:date="2022-06-14T13:16:00Z"/>
                    <w:rFonts w:ascii="Calibri" w:hAnsi="Calibri" w:cs="Calibri"/>
                    <w:b/>
                    <w:i/>
                    <w:sz w:val="18"/>
                    <w:szCs w:val="18"/>
                  </w:rPr>
                </w:rPrChange>
              </w:rPr>
              <w:pPrChange w:id="3344" w:author="Sławomir Szałajko" w:date="2022-06-14T13:17:00Z">
                <w:pPr/>
              </w:pPrChange>
            </w:pPr>
          </w:p>
        </w:tc>
        <w:tc>
          <w:tcPr>
            <w:tcW w:w="734" w:type="pct"/>
            <w:vAlign w:val="center"/>
            <w:tcPrChange w:id="3345" w:author="Sławomir Szałajko" w:date="2022-06-14T13:18:00Z">
              <w:tcPr>
                <w:tcW w:w="734" w:type="pct"/>
                <w:vAlign w:val="center"/>
              </w:tcPr>
            </w:tcPrChange>
          </w:tcPr>
          <w:p w14:paraId="36F8DDFD" w14:textId="77777777" w:rsidR="00561A27" w:rsidRPr="00561A27" w:rsidRDefault="00561A27">
            <w:pPr>
              <w:jc w:val="center"/>
              <w:rPr>
                <w:ins w:id="3346" w:author="Sławomir Szałajko" w:date="2022-06-14T13:16:00Z"/>
                <w:rFonts w:ascii="Calibri" w:hAnsi="Calibri" w:cs="Calibri"/>
                <w:bCs/>
                <w:iCs/>
                <w:sz w:val="18"/>
                <w:szCs w:val="18"/>
                <w:rPrChange w:id="3347" w:author="Sławomir Szałajko" w:date="2022-06-14T13:17:00Z">
                  <w:rPr>
                    <w:ins w:id="3348" w:author="Sławomir Szałajko" w:date="2022-06-14T13:16:00Z"/>
                    <w:rFonts w:ascii="Calibri" w:hAnsi="Calibri" w:cs="Calibri"/>
                    <w:b/>
                    <w:i/>
                    <w:sz w:val="18"/>
                    <w:szCs w:val="18"/>
                  </w:rPr>
                </w:rPrChange>
              </w:rPr>
              <w:pPrChange w:id="3349" w:author="Sławomir Szałajko" w:date="2022-06-14T13:17:00Z">
                <w:pPr/>
              </w:pPrChange>
            </w:pPr>
          </w:p>
        </w:tc>
        <w:tc>
          <w:tcPr>
            <w:tcW w:w="759" w:type="pct"/>
            <w:vAlign w:val="center"/>
            <w:tcPrChange w:id="3350" w:author="Sławomir Szałajko" w:date="2022-06-14T13:18:00Z">
              <w:tcPr>
                <w:tcW w:w="759" w:type="pct"/>
                <w:vAlign w:val="center"/>
              </w:tcPr>
            </w:tcPrChange>
          </w:tcPr>
          <w:p w14:paraId="0469112D" w14:textId="77777777" w:rsidR="00561A27" w:rsidRPr="00561A27" w:rsidRDefault="00561A27">
            <w:pPr>
              <w:jc w:val="center"/>
              <w:rPr>
                <w:ins w:id="3351" w:author="Sławomir Szałajko" w:date="2022-06-14T13:16:00Z"/>
                <w:rFonts w:ascii="Calibri" w:hAnsi="Calibri" w:cs="Calibri"/>
                <w:bCs/>
                <w:iCs/>
                <w:sz w:val="18"/>
                <w:szCs w:val="18"/>
                <w:rPrChange w:id="3352" w:author="Sławomir Szałajko" w:date="2022-06-14T13:17:00Z">
                  <w:rPr>
                    <w:ins w:id="3353" w:author="Sławomir Szałajko" w:date="2022-06-14T13:16:00Z"/>
                    <w:rFonts w:ascii="Calibri" w:hAnsi="Calibri" w:cs="Calibri"/>
                    <w:b/>
                    <w:i/>
                    <w:sz w:val="18"/>
                    <w:szCs w:val="18"/>
                  </w:rPr>
                </w:rPrChange>
              </w:rPr>
              <w:pPrChange w:id="3354" w:author="Sławomir Szałajko" w:date="2022-06-14T13:17:00Z">
                <w:pPr/>
              </w:pPrChange>
            </w:pPr>
          </w:p>
        </w:tc>
        <w:tc>
          <w:tcPr>
            <w:tcW w:w="566" w:type="pct"/>
            <w:tcPrChange w:id="3355" w:author="Sławomir Szałajko" w:date="2022-06-14T13:18:00Z">
              <w:tcPr>
                <w:tcW w:w="566" w:type="pct"/>
                <w:gridSpan w:val="2"/>
              </w:tcPr>
            </w:tcPrChange>
          </w:tcPr>
          <w:p w14:paraId="4DC48BCB" w14:textId="77777777" w:rsidR="00561A27" w:rsidRPr="00561A27" w:rsidRDefault="00561A27">
            <w:pPr>
              <w:jc w:val="center"/>
              <w:rPr>
                <w:ins w:id="3356" w:author="Sławomir Szałajko" w:date="2022-06-14T13:16:00Z"/>
                <w:rFonts w:ascii="Calibri" w:hAnsi="Calibri" w:cs="Calibri"/>
                <w:bCs/>
                <w:iCs/>
                <w:sz w:val="18"/>
                <w:szCs w:val="18"/>
                <w:rPrChange w:id="3357" w:author="Sławomir Szałajko" w:date="2022-06-14T13:17:00Z">
                  <w:rPr>
                    <w:ins w:id="3358" w:author="Sławomir Szałajko" w:date="2022-06-14T13:16:00Z"/>
                    <w:rFonts w:ascii="Calibri" w:hAnsi="Calibri" w:cs="Calibri"/>
                    <w:b/>
                    <w:i/>
                    <w:sz w:val="18"/>
                    <w:szCs w:val="18"/>
                  </w:rPr>
                </w:rPrChange>
              </w:rPr>
              <w:pPrChange w:id="3359" w:author="Sławomir Szałajko" w:date="2022-06-14T13:17:00Z">
                <w:pPr/>
              </w:pPrChange>
            </w:pPr>
          </w:p>
        </w:tc>
      </w:tr>
      <w:tr w:rsidR="00561A27" w:rsidRPr="00561A27" w14:paraId="582FFEAD" w14:textId="77777777" w:rsidTr="00561A27">
        <w:tblPrEx>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60" w:author="Sławomir Szałajko" w:date="2022-06-14T13:18:00Z">
            <w:tblPrEx>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626"/>
          <w:ins w:id="3361" w:author="Sławomir Szałajko" w:date="2022-06-14T13:16:00Z"/>
          <w:trPrChange w:id="3362" w:author="Sławomir Szałajko" w:date="2022-06-14T13:18:00Z">
            <w:trPr>
              <w:gridBefore w:val="1"/>
              <w:trHeight w:val="626"/>
            </w:trPr>
          </w:trPrChange>
        </w:trPr>
        <w:tc>
          <w:tcPr>
            <w:tcW w:w="243" w:type="pct"/>
            <w:vAlign w:val="center"/>
            <w:tcPrChange w:id="3363" w:author="Sławomir Szałajko" w:date="2022-06-14T13:18:00Z">
              <w:tcPr>
                <w:tcW w:w="243" w:type="pct"/>
                <w:gridSpan w:val="2"/>
                <w:vAlign w:val="center"/>
              </w:tcPr>
            </w:tcPrChange>
          </w:tcPr>
          <w:p w14:paraId="4306F750" w14:textId="77777777" w:rsidR="00561A27" w:rsidRPr="00561A27" w:rsidRDefault="00561A27">
            <w:pPr>
              <w:jc w:val="center"/>
              <w:rPr>
                <w:ins w:id="3364" w:author="Sławomir Szałajko" w:date="2022-06-14T13:16:00Z"/>
                <w:rFonts w:ascii="Calibri" w:hAnsi="Calibri" w:cs="Calibri"/>
                <w:bCs/>
                <w:iCs/>
                <w:sz w:val="18"/>
                <w:szCs w:val="18"/>
                <w:rPrChange w:id="3365" w:author="Sławomir Szałajko" w:date="2022-06-14T13:17:00Z">
                  <w:rPr>
                    <w:ins w:id="3366" w:author="Sławomir Szałajko" w:date="2022-06-14T13:16:00Z"/>
                    <w:rFonts w:ascii="Calibri" w:hAnsi="Calibri" w:cs="Calibri"/>
                    <w:b/>
                    <w:i/>
                    <w:sz w:val="18"/>
                    <w:szCs w:val="18"/>
                  </w:rPr>
                </w:rPrChange>
              </w:rPr>
              <w:pPrChange w:id="3367" w:author="Sławomir Szałajko" w:date="2022-06-14T13:17:00Z">
                <w:pPr/>
              </w:pPrChange>
            </w:pPr>
            <w:ins w:id="3368" w:author="Sławomir Szałajko" w:date="2022-06-14T13:16:00Z">
              <w:r w:rsidRPr="00561A27">
                <w:rPr>
                  <w:rFonts w:ascii="Calibri" w:hAnsi="Calibri" w:cs="Calibri"/>
                  <w:bCs/>
                  <w:iCs/>
                  <w:sz w:val="18"/>
                  <w:szCs w:val="18"/>
                  <w:rPrChange w:id="3369" w:author="Sławomir Szałajko" w:date="2022-06-14T13:17:00Z">
                    <w:rPr>
                      <w:rFonts w:ascii="Calibri" w:hAnsi="Calibri" w:cs="Calibri"/>
                      <w:b/>
                      <w:i/>
                      <w:sz w:val="18"/>
                      <w:szCs w:val="18"/>
                    </w:rPr>
                  </w:rPrChange>
                </w:rPr>
                <w:t>3</w:t>
              </w:r>
            </w:ins>
          </w:p>
        </w:tc>
        <w:tc>
          <w:tcPr>
            <w:tcW w:w="586" w:type="pct"/>
            <w:vMerge/>
            <w:tcPrChange w:id="3370" w:author="Sławomir Szałajko" w:date="2022-06-14T13:18:00Z">
              <w:tcPr>
                <w:tcW w:w="586" w:type="pct"/>
                <w:gridSpan w:val="2"/>
                <w:vMerge/>
              </w:tcPr>
            </w:tcPrChange>
          </w:tcPr>
          <w:p w14:paraId="7D4A9A37" w14:textId="77777777" w:rsidR="00561A27" w:rsidRPr="00561A27" w:rsidRDefault="00561A27">
            <w:pPr>
              <w:jc w:val="center"/>
              <w:rPr>
                <w:ins w:id="3371" w:author="Sławomir Szałajko" w:date="2022-06-14T13:16:00Z"/>
                <w:rFonts w:ascii="Calibri" w:hAnsi="Calibri" w:cs="Calibri"/>
                <w:bCs/>
                <w:iCs/>
                <w:sz w:val="18"/>
                <w:szCs w:val="18"/>
                <w:rPrChange w:id="3372" w:author="Sławomir Szałajko" w:date="2022-06-14T13:17:00Z">
                  <w:rPr>
                    <w:ins w:id="3373" w:author="Sławomir Szałajko" w:date="2022-06-14T13:16:00Z"/>
                    <w:rFonts w:ascii="Calibri" w:hAnsi="Calibri" w:cs="Calibri"/>
                    <w:b/>
                    <w:i/>
                    <w:sz w:val="18"/>
                    <w:szCs w:val="18"/>
                  </w:rPr>
                </w:rPrChange>
              </w:rPr>
              <w:pPrChange w:id="3374" w:author="Sławomir Szałajko" w:date="2022-06-14T13:17:00Z">
                <w:pPr/>
              </w:pPrChange>
            </w:pPr>
          </w:p>
        </w:tc>
        <w:tc>
          <w:tcPr>
            <w:tcW w:w="2112" w:type="pct"/>
            <w:vAlign w:val="center"/>
            <w:tcPrChange w:id="3375" w:author="Sławomir Szałajko" w:date="2022-06-14T13:18:00Z">
              <w:tcPr>
                <w:tcW w:w="2112" w:type="pct"/>
                <w:vAlign w:val="center"/>
              </w:tcPr>
            </w:tcPrChange>
          </w:tcPr>
          <w:p w14:paraId="320B2E3C" w14:textId="77777777" w:rsidR="00561A27" w:rsidRPr="00561A27" w:rsidRDefault="00561A27">
            <w:pPr>
              <w:jc w:val="center"/>
              <w:rPr>
                <w:ins w:id="3376" w:author="Sławomir Szałajko" w:date="2022-06-14T13:16:00Z"/>
                <w:rFonts w:ascii="Calibri" w:hAnsi="Calibri" w:cs="Calibri"/>
                <w:bCs/>
                <w:iCs/>
                <w:sz w:val="18"/>
                <w:szCs w:val="18"/>
                <w:rPrChange w:id="3377" w:author="Sławomir Szałajko" w:date="2022-06-14T13:17:00Z">
                  <w:rPr>
                    <w:ins w:id="3378" w:author="Sławomir Szałajko" w:date="2022-06-14T13:16:00Z"/>
                    <w:rFonts w:ascii="Calibri" w:hAnsi="Calibri" w:cs="Calibri"/>
                    <w:b/>
                    <w:i/>
                    <w:sz w:val="18"/>
                    <w:szCs w:val="18"/>
                  </w:rPr>
                </w:rPrChange>
              </w:rPr>
              <w:pPrChange w:id="3379" w:author="Sławomir Szałajko" w:date="2022-06-14T13:17:00Z">
                <w:pPr/>
              </w:pPrChange>
            </w:pPr>
          </w:p>
        </w:tc>
        <w:tc>
          <w:tcPr>
            <w:tcW w:w="734" w:type="pct"/>
            <w:vAlign w:val="center"/>
            <w:tcPrChange w:id="3380" w:author="Sławomir Szałajko" w:date="2022-06-14T13:18:00Z">
              <w:tcPr>
                <w:tcW w:w="734" w:type="pct"/>
                <w:vAlign w:val="center"/>
              </w:tcPr>
            </w:tcPrChange>
          </w:tcPr>
          <w:p w14:paraId="71F9902E" w14:textId="77777777" w:rsidR="00561A27" w:rsidRPr="00561A27" w:rsidRDefault="00561A27">
            <w:pPr>
              <w:jc w:val="center"/>
              <w:rPr>
                <w:ins w:id="3381" w:author="Sławomir Szałajko" w:date="2022-06-14T13:16:00Z"/>
                <w:rFonts w:ascii="Calibri" w:hAnsi="Calibri" w:cs="Calibri"/>
                <w:bCs/>
                <w:iCs/>
                <w:sz w:val="18"/>
                <w:szCs w:val="18"/>
                <w:rPrChange w:id="3382" w:author="Sławomir Szałajko" w:date="2022-06-14T13:17:00Z">
                  <w:rPr>
                    <w:ins w:id="3383" w:author="Sławomir Szałajko" w:date="2022-06-14T13:16:00Z"/>
                    <w:rFonts w:ascii="Calibri" w:hAnsi="Calibri" w:cs="Calibri"/>
                    <w:b/>
                    <w:i/>
                    <w:sz w:val="18"/>
                    <w:szCs w:val="18"/>
                  </w:rPr>
                </w:rPrChange>
              </w:rPr>
              <w:pPrChange w:id="3384" w:author="Sławomir Szałajko" w:date="2022-06-14T13:17:00Z">
                <w:pPr/>
              </w:pPrChange>
            </w:pPr>
          </w:p>
        </w:tc>
        <w:tc>
          <w:tcPr>
            <w:tcW w:w="759" w:type="pct"/>
            <w:vAlign w:val="center"/>
            <w:tcPrChange w:id="3385" w:author="Sławomir Szałajko" w:date="2022-06-14T13:18:00Z">
              <w:tcPr>
                <w:tcW w:w="759" w:type="pct"/>
                <w:vAlign w:val="center"/>
              </w:tcPr>
            </w:tcPrChange>
          </w:tcPr>
          <w:p w14:paraId="0E1D337E" w14:textId="77777777" w:rsidR="00561A27" w:rsidRPr="00561A27" w:rsidRDefault="00561A27">
            <w:pPr>
              <w:jc w:val="center"/>
              <w:rPr>
                <w:ins w:id="3386" w:author="Sławomir Szałajko" w:date="2022-06-14T13:16:00Z"/>
                <w:rFonts w:ascii="Calibri" w:hAnsi="Calibri" w:cs="Calibri"/>
                <w:bCs/>
                <w:iCs/>
                <w:sz w:val="18"/>
                <w:szCs w:val="18"/>
                <w:rPrChange w:id="3387" w:author="Sławomir Szałajko" w:date="2022-06-14T13:17:00Z">
                  <w:rPr>
                    <w:ins w:id="3388" w:author="Sławomir Szałajko" w:date="2022-06-14T13:16:00Z"/>
                    <w:rFonts w:ascii="Calibri" w:hAnsi="Calibri" w:cs="Calibri"/>
                    <w:b/>
                    <w:i/>
                    <w:sz w:val="18"/>
                    <w:szCs w:val="18"/>
                  </w:rPr>
                </w:rPrChange>
              </w:rPr>
              <w:pPrChange w:id="3389" w:author="Sławomir Szałajko" w:date="2022-06-14T13:17:00Z">
                <w:pPr/>
              </w:pPrChange>
            </w:pPr>
          </w:p>
        </w:tc>
        <w:tc>
          <w:tcPr>
            <w:tcW w:w="566" w:type="pct"/>
            <w:tcPrChange w:id="3390" w:author="Sławomir Szałajko" w:date="2022-06-14T13:18:00Z">
              <w:tcPr>
                <w:tcW w:w="566" w:type="pct"/>
                <w:gridSpan w:val="2"/>
              </w:tcPr>
            </w:tcPrChange>
          </w:tcPr>
          <w:p w14:paraId="114D2924" w14:textId="77777777" w:rsidR="00561A27" w:rsidRPr="00561A27" w:rsidRDefault="00561A27">
            <w:pPr>
              <w:jc w:val="center"/>
              <w:rPr>
                <w:ins w:id="3391" w:author="Sławomir Szałajko" w:date="2022-06-14T13:16:00Z"/>
                <w:rFonts w:ascii="Calibri" w:hAnsi="Calibri" w:cs="Calibri"/>
                <w:bCs/>
                <w:iCs/>
                <w:sz w:val="18"/>
                <w:szCs w:val="18"/>
                <w:rPrChange w:id="3392" w:author="Sławomir Szałajko" w:date="2022-06-14T13:17:00Z">
                  <w:rPr>
                    <w:ins w:id="3393" w:author="Sławomir Szałajko" w:date="2022-06-14T13:16:00Z"/>
                    <w:rFonts w:ascii="Calibri" w:hAnsi="Calibri" w:cs="Calibri"/>
                    <w:b/>
                    <w:i/>
                    <w:sz w:val="18"/>
                    <w:szCs w:val="18"/>
                  </w:rPr>
                </w:rPrChange>
              </w:rPr>
              <w:pPrChange w:id="3394" w:author="Sławomir Szałajko" w:date="2022-06-14T13:17:00Z">
                <w:pPr/>
              </w:pPrChange>
            </w:pPr>
          </w:p>
        </w:tc>
      </w:tr>
      <w:tr w:rsidR="00561A27" w:rsidRPr="00561A27" w14:paraId="53563E1A" w14:textId="77777777" w:rsidTr="00561A27">
        <w:tblPrEx>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395" w:author="Sławomir Szałajko" w:date="2022-06-14T13:18:00Z">
            <w:tblPrEx>
              <w:tblW w:w="494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626"/>
          <w:ins w:id="3396" w:author="Sławomir Szałajko" w:date="2022-06-14T13:16:00Z"/>
          <w:trPrChange w:id="3397" w:author="Sławomir Szałajko" w:date="2022-06-14T13:18:00Z">
            <w:trPr>
              <w:gridBefore w:val="1"/>
              <w:trHeight w:val="626"/>
            </w:trPr>
          </w:trPrChange>
        </w:trPr>
        <w:tc>
          <w:tcPr>
            <w:tcW w:w="243" w:type="pct"/>
            <w:vAlign w:val="center"/>
            <w:tcPrChange w:id="3398" w:author="Sławomir Szałajko" w:date="2022-06-14T13:18:00Z">
              <w:tcPr>
                <w:tcW w:w="243" w:type="pct"/>
                <w:gridSpan w:val="2"/>
                <w:vAlign w:val="center"/>
              </w:tcPr>
            </w:tcPrChange>
          </w:tcPr>
          <w:p w14:paraId="444A2051" w14:textId="77777777" w:rsidR="00561A27" w:rsidRPr="00561A27" w:rsidRDefault="00561A27">
            <w:pPr>
              <w:jc w:val="center"/>
              <w:rPr>
                <w:ins w:id="3399" w:author="Sławomir Szałajko" w:date="2022-06-14T13:16:00Z"/>
                <w:rFonts w:ascii="Calibri" w:hAnsi="Calibri" w:cs="Calibri"/>
                <w:bCs/>
                <w:iCs/>
                <w:sz w:val="18"/>
                <w:szCs w:val="18"/>
                <w:rPrChange w:id="3400" w:author="Sławomir Szałajko" w:date="2022-06-14T13:17:00Z">
                  <w:rPr>
                    <w:ins w:id="3401" w:author="Sławomir Szałajko" w:date="2022-06-14T13:16:00Z"/>
                    <w:rFonts w:ascii="Calibri" w:hAnsi="Calibri" w:cs="Calibri"/>
                    <w:b/>
                    <w:i/>
                    <w:sz w:val="18"/>
                    <w:szCs w:val="18"/>
                  </w:rPr>
                </w:rPrChange>
              </w:rPr>
              <w:pPrChange w:id="3402" w:author="Sławomir Szałajko" w:date="2022-06-14T13:17:00Z">
                <w:pPr/>
              </w:pPrChange>
            </w:pPr>
            <w:ins w:id="3403" w:author="Sławomir Szałajko" w:date="2022-06-14T13:16:00Z">
              <w:r w:rsidRPr="00561A27">
                <w:rPr>
                  <w:rFonts w:ascii="Calibri" w:hAnsi="Calibri" w:cs="Calibri"/>
                  <w:bCs/>
                  <w:iCs/>
                  <w:sz w:val="18"/>
                  <w:szCs w:val="18"/>
                  <w:rPrChange w:id="3404" w:author="Sławomir Szałajko" w:date="2022-06-14T13:17:00Z">
                    <w:rPr>
                      <w:rFonts w:ascii="Calibri" w:hAnsi="Calibri" w:cs="Calibri"/>
                      <w:b/>
                      <w:i/>
                      <w:sz w:val="18"/>
                      <w:szCs w:val="18"/>
                    </w:rPr>
                  </w:rPrChange>
                </w:rPr>
                <w:t>4</w:t>
              </w:r>
            </w:ins>
          </w:p>
        </w:tc>
        <w:tc>
          <w:tcPr>
            <w:tcW w:w="586" w:type="pct"/>
            <w:vMerge/>
            <w:tcPrChange w:id="3405" w:author="Sławomir Szałajko" w:date="2022-06-14T13:18:00Z">
              <w:tcPr>
                <w:tcW w:w="586" w:type="pct"/>
                <w:gridSpan w:val="2"/>
                <w:vMerge/>
              </w:tcPr>
            </w:tcPrChange>
          </w:tcPr>
          <w:p w14:paraId="6AC6ABB9" w14:textId="77777777" w:rsidR="00561A27" w:rsidRPr="00561A27" w:rsidRDefault="00561A27">
            <w:pPr>
              <w:jc w:val="center"/>
              <w:rPr>
                <w:ins w:id="3406" w:author="Sławomir Szałajko" w:date="2022-06-14T13:16:00Z"/>
                <w:rFonts w:ascii="Calibri" w:hAnsi="Calibri" w:cs="Calibri"/>
                <w:bCs/>
                <w:iCs/>
                <w:sz w:val="18"/>
                <w:szCs w:val="18"/>
                <w:rPrChange w:id="3407" w:author="Sławomir Szałajko" w:date="2022-06-14T13:17:00Z">
                  <w:rPr>
                    <w:ins w:id="3408" w:author="Sławomir Szałajko" w:date="2022-06-14T13:16:00Z"/>
                    <w:rFonts w:ascii="Calibri" w:hAnsi="Calibri" w:cs="Calibri"/>
                    <w:b/>
                    <w:i/>
                    <w:sz w:val="18"/>
                    <w:szCs w:val="18"/>
                  </w:rPr>
                </w:rPrChange>
              </w:rPr>
              <w:pPrChange w:id="3409" w:author="Sławomir Szałajko" w:date="2022-06-14T13:17:00Z">
                <w:pPr/>
              </w:pPrChange>
            </w:pPr>
          </w:p>
        </w:tc>
        <w:tc>
          <w:tcPr>
            <w:tcW w:w="2112" w:type="pct"/>
            <w:vAlign w:val="center"/>
            <w:tcPrChange w:id="3410" w:author="Sławomir Szałajko" w:date="2022-06-14T13:18:00Z">
              <w:tcPr>
                <w:tcW w:w="2112" w:type="pct"/>
                <w:vAlign w:val="center"/>
              </w:tcPr>
            </w:tcPrChange>
          </w:tcPr>
          <w:p w14:paraId="62B6D26A" w14:textId="77777777" w:rsidR="00561A27" w:rsidRPr="00561A27" w:rsidRDefault="00561A27">
            <w:pPr>
              <w:jc w:val="center"/>
              <w:rPr>
                <w:ins w:id="3411" w:author="Sławomir Szałajko" w:date="2022-06-14T13:16:00Z"/>
                <w:rFonts w:ascii="Calibri" w:hAnsi="Calibri" w:cs="Calibri"/>
                <w:bCs/>
                <w:iCs/>
                <w:sz w:val="18"/>
                <w:szCs w:val="18"/>
                <w:rPrChange w:id="3412" w:author="Sławomir Szałajko" w:date="2022-06-14T13:17:00Z">
                  <w:rPr>
                    <w:ins w:id="3413" w:author="Sławomir Szałajko" w:date="2022-06-14T13:16:00Z"/>
                    <w:rFonts w:ascii="Calibri" w:hAnsi="Calibri" w:cs="Calibri"/>
                    <w:b/>
                    <w:i/>
                    <w:sz w:val="18"/>
                    <w:szCs w:val="18"/>
                  </w:rPr>
                </w:rPrChange>
              </w:rPr>
              <w:pPrChange w:id="3414" w:author="Sławomir Szałajko" w:date="2022-06-14T13:17:00Z">
                <w:pPr/>
              </w:pPrChange>
            </w:pPr>
          </w:p>
        </w:tc>
        <w:tc>
          <w:tcPr>
            <w:tcW w:w="734" w:type="pct"/>
            <w:vAlign w:val="center"/>
            <w:tcPrChange w:id="3415" w:author="Sławomir Szałajko" w:date="2022-06-14T13:18:00Z">
              <w:tcPr>
                <w:tcW w:w="734" w:type="pct"/>
                <w:vAlign w:val="center"/>
              </w:tcPr>
            </w:tcPrChange>
          </w:tcPr>
          <w:p w14:paraId="1AB3103D" w14:textId="77777777" w:rsidR="00561A27" w:rsidRPr="00561A27" w:rsidRDefault="00561A27">
            <w:pPr>
              <w:jc w:val="center"/>
              <w:rPr>
                <w:ins w:id="3416" w:author="Sławomir Szałajko" w:date="2022-06-14T13:16:00Z"/>
                <w:rFonts w:ascii="Calibri" w:hAnsi="Calibri" w:cs="Calibri"/>
                <w:bCs/>
                <w:iCs/>
                <w:sz w:val="18"/>
                <w:szCs w:val="18"/>
                <w:rPrChange w:id="3417" w:author="Sławomir Szałajko" w:date="2022-06-14T13:17:00Z">
                  <w:rPr>
                    <w:ins w:id="3418" w:author="Sławomir Szałajko" w:date="2022-06-14T13:16:00Z"/>
                    <w:rFonts w:ascii="Calibri" w:hAnsi="Calibri" w:cs="Calibri"/>
                    <w:b/>
                    <w:i/>
                    <w:sz w:val="18"/>
                    <w:szCs w:val="18"/>
                  </w:rPr>
                </w:rPrChange>
              </w:rPr>
              <w:pPrChange w:id="3419" w:author="Sławomir Szałajko" w:date="2022-06-14T13:17:00Z">
                <w:pPr/>
              </w:pPrChange>
            </w:pPr>
          </w:p>
        </w:tc>
        <w:tc>
          <w:tcPr>
            <w:tcW w:w="759" w:type="pct"/>
            <w:vAlign w:val="center"/>
            <w:tcPrChange w:id="3420" w:author="Sławomir Szałajko" w:date="2022-06-14T13:18:00Z">
              <w:tcPr>
                <w:tcW w:w="759" w:type="pct"/>
                <w:vAlign w:val="center"/>
              </w:tcPr>
            </w:tcPrChange>
          </w:tcPr>
          <w:p w14:paraId="6282C4EE" w14:textId="77777777" w:rsidR="00561A27" w:rsidRPr="00561A27" w:rsidRDefault="00561A27">
            <w:pPr>
              <w:jc w:val="center"/>
              <w:rPr>
                <w:ins w:id="3421" w:author="Sławomir Szałajko" w:date="2022-06-14T13:16:00Z"/>
                <w:rFonts w:ascii="Calibri" w:hAnsi="Calibri" w:cs="Calibri"/>
                <w:bCs/>
                <w:iCs/>
                <w:sz w:val="18"/>
                <w:szCs w:val="18"/>
                <w:rPrChange w:id="3422" w:author="Sławomir Szałajko" w:date="2022-06-14T13:17:00Z">
                  <w:rPr>
                    <w:ins w:id="3423" w:author="Sławomir Szałajko" w:date="2022-06-14T13:16:00Z"/>
                    <w:rFonts w:ascii="Calibri" w:hAnsi="Calibri" w:cs="Calibri"/>
                    <w:b/>
                    <w:i/>
                    <w:sz w:val="18"/>
                    <w:szCs w:val="18"/>
                  </w:rPr>
                </w:rPrChange>
              </w:rPr>
              <w:pPrChange w:id="3424" w:author="Sławomir Szałajko" w:date="2022-06-14T13:17:00Z">
                <w:pPr/>
              </w:pPrChange>
            </w:pPr>
          </w:p>
        </w:tc>
        <w:tc>
          <w:tcPr>
            <w:tcW w:w="566" w:type="pct"/>
            <w:tcPrChange w:id="3425" w:author="Sławomir Szałajko" w:date="2022-06-14T13:18:00Z">
              <w:tcPr>
                <w:tcW w:w="566" w:type="pct"/>
                <w:gridSpan w:val="2"/>
              </w:tcPr>
            </w:tcPrChange>
          </w:tcPr>
          <w:p w14:paraId="4DC9D752" w14:textId="77777777" w:rsidR="00561A27" w:rsidRPr="00561A27" w:rsidRDefault="00561A27">
            <w:pPr>
              <w:jc w:val="center"/>
              <w:rPr>
                <w:ins w:id="3426" w:author="Sławomir Szałajko" w:date="2022-06-14T13:16:00Z"/>
                <w:rFonts w:ascii="Calibri" w:hAnsi="Calibri" w:cs="Calibri"/>
                <w:bCs/>
                <w:iCs/>
                <w:sz w:val="18"/>
                <w:szCs w:val="18"/>
                <w:rPrChange w:id="3427" w:author="Sławomir Szałajko" w:date="2022-06-14T13:17:00Z">
                  <w:rPr>
                    <w:ins w:id="3428" w:author="Sławomir Szałajko" w:date="2022-06-14T13:16:00Z"/>
                    <w:rFonts w:ascii="Calibri" w:hAnsi="Calibri" w:cs="Calibri"/>
                    <w:b/>
                    <w:i/>
                    <w:sz w:val="18"/>
                    <w:szCs w:val="18"/>
                  </w:rPr>
                </w:rPrChange>
              </w:rPr>
              <w:pPrChange w:id="3429" w:author="Sławomir Szałajko" w:date="2022-06-14T13:17:00Z">
                <w:pPr/>
              </w:pPrChange>
            </w:pPr>
          </w:p>
        </w:tc>
      </w:tr>
    </w:tbl>
    <w:p w14:paraId="28399A2A" w14:textId="77777777" w:rsidR="00561A27" w:rsidRPr="00561A27" w:rsidRDefault="00561A27">
      <w:pPr>
        <w:jc w:val="center"/>
        <w:rPr>
          <w:ins w:id="3430" w:author="Sławomir Szałajko" w:date="2022-06-14T13:16:00Z"/>
          <w:rFonts w:ascii="Calibri" w:hAnsi="Calibri" w:cs="Calibri"/>
          <w:bCs/>
          <w:iCs/>
          <w:sz w:val="18"/>
          <w:szCs w:val="18"/>
          <w:u w:val="single"/>
          <w:rPrChange w:id="3431" w:author="Sławomir Szałajko" w:date="2022-06-14T13:17:00Z">
            <w:rPr>
              <w:ins w:id="3432" w:author="Sławomir Szałajko" w:date="2022-06-14T13:16:00Z"/>
              <w:rFonts w:ascii="Calibri" w:hAnsi="Calibri" w:cs="Calibri"/>
              <w:b/>
              <w:i/>
              <w:sz w:val="18"/>
              <w:szCs w:val="18"/>
              <w:u w:val="single"/>
            </w:rPr>
          </w:rPrChange>
        </w:rPr>
        <w:pPrChange w:id="3433" w:author="Sławomir Szałajko" w:date="2022-06-14T13:17:00Z">
          <w:pPr/>
        </w:pPrChange>
      </w:pPr>
    </w:p>
    <w:p w14:paraId="44DC0809" w14:textId="77777777" w:rsidR="00561A27" w:rsidRPr="00561A27" w:rsidRDefault="00561A27" w:rsidP="00561A27">
      <w:pPr>
        <w:rPr>
          <w:ins w:id="3434" w:author="Sławomir Szałajko" w:date="2022-06-14T13:16:00Z"/>
          <w:rFonts w:ascii="Calibri" w:hAnsi="Calibri" w:cs="Calibri"/>
          <w:b/>
          <w:i/>
          <w:sz w:val="18"/>
          <w:szCs w:val="18"/>
        </w:rPr>
      </w:pPr>
    </w:p>
    <w:p w14:paraId="482D25C0" w14:textId="77777777" w:rsidR="00561A27" w:rsidRPr="00561A27" w:rsidRDefault="00561A27" w:rsidP="00561A27">
      <w:pPr>
        <w:rPr>
          <w:ins w:id="3435" w:author="Sławomir Szałajko" w:date="2022-06-14T13:16:00Z"/>
          <w:rFonts w:ascii="Calibri" w:hAnsi="Calibri" w:cs="Calibri"/>
          <w:b/>
          <w:i/>
          <w:sz w:val="18"/>
          <w:szCs w:val="18"/>
        </w:rPr>
      </w:pPr>
    </w:p>
    <w:p w14:paraId="254EF0CE" w14:textId="77777777" w:rsidR="00B54F59" w:rsidRPr="00EB26F8" w:rsidRDefault="00B54F59" w:rsidP="00703305">
      <w:pPr>
        <w:rPr>
          <w:rFonts w:asciiTheme="minorHAnsi" w:hAnsiTheme="minorHAnsi" w:cstheme="minorHAnsi"/>
        </w:rPr>
      </w:pPr>
    </w:p>
    <w:p w14:paraId="2F1C54D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eastAsia="Calibri" w:hAnsiTheme="minorHAnsi" w:cstheme="minorHAnsi"/>
        </w:rPr>
        <w:t>…………….……., dnia …………………. r.</w:t>
      </w:r>
    </w:p>
    <w:p w14:paraId="6CEFD09C"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4722F153" w14:textId="63C25722" w:rsidR="00703305" w:rsidRPr="00EB26F8" w:rsidRDefault="00703305" w:rsidP="00703305">
      <w:pPr>
        <w:widowControl/>
        <w:tabs>
          <w:tab w:val="left" w:leader="underscore" w:pos="2251"/>
          <w:tab w:val="left" w:leader="underscore" w:pos="3566"/>
        </w:tabs>
        <w:adjustRightInd w:val="0"/>
        <w:spacing w:line="276" w:lineRule="auto"/>
        <w:ind w:firstLine="1793"/>
        <w:jc w:val="center"/>
        <w:rPr>
          <w:rFonts w:asciiTheme="minorHAnsi" w:hAnsiTheme="minorHAnsi" w:cstheme="minorHAnsi"/>
          <w:i/>
          <w:lang w:eastAsia="pl-PL"/>
        </w:rPr>
      </w:pPr>
      <w:r w:rsidRPr="00EB26F8">
        <w:rPr>
          <w:rFonts w:asciiTheme="minorHAnsi" w:hAnsiTheme="minorHAnsi" w:cstheme="minorHAnsi"/>
          <w:i/>
          <w:lang w:eastAsia="pl-PL"/>
        </w:rPr>
        <w:t xml:space="preserve">                                                                                        …………….……………………………….</w:t>
      </w:r>
    </w:p>
    <w:p w14:paraId="2290D259" w14:textId="77777777" w:rsidR="00703305" w:rsidRPr="00EB26F8" w:rsidRDefault="00703305" w:rsidP="00703305">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28E267F7" w14:textId="29F74B20" w:rsidR="00703305" w:rsidRDefault="00703305" w:rsidP="00703305">
      <w:pPr>
        <w:keepNext/>
        <w:keepLines/>
        <w:widowControl/>
        <w:adjustRightInd w:val="0"/>
        <w:spacing w:line="276" w:lineRule="auto"/>
        <w:ind w:left="284"/>
        <w:jc w:val="right"/>
        <w:outlineLvl w:val="3"/>
        <w:rPr>
          <w:rFonts w:asciiTheme="minorHAnsi" w:hAnsiTheme="minorHAnsi" w:cstheme="minorHAnsi"/>
          <w:bCs/>
          <w:i/>
          <w:iCs/>
          <w:lang w:val="x-none" w:eastAsia="x-none"/>
        </w:rPr>
      </w:pPr>
      <w:r w:rsidRPr="00EB26F8">
        <w:rPr>
          <w:rFonts w:asciiTheme="minorHAnsi" w:hAnsiTheme="minorHAnsi" w:cstheme="minorHAnsi"/>
          <w:bCs/>
          <w:i/>
          <w:iCs/>
          <w:lang w:val="x-none" w:eastAsia="x-none"/>
        </w:rPr>
        <w:t>podpisano elektronicznie</w:t>
      </w:r>
    </w:p>
    <w:p w14:paraId="0F09CDD7" w14:textId="77777777" w:rsidR="002F5014" w:rsidRPr="00EB26F8" w:rsidRDefault="002F5014" w:rsidP="00703305">
      <w:pPr>
        <w:keepNext/>
        <w:keepLines/>
        <w:widowControl/>
        <w:adjustRightInd w:val="0"/>
        <w:spacing w:line="276" w:lineRule="auto"/>
        <w:ind w:left="284"/>
        <w:jc w:val="right"/>
        <w:outlineLvl w:val="3"/>
        <w:rPr>
          <w:rFonts w:asciiTheme="minorHAnsi" w:eastAsia="Calibri" w:hAnsiTheme="minorHAnsi" w:cstheme="minorHAnsi"/>
          <w:bCs/>
          <w:i/>
          <w:iCs/>
          <w:lang w:val="x-none"/>
        </w:rPr>
      </w:pPr>
    </w:p>
    <w:p w14:paraId="0F1B7367" w14:textId="77777777" w:rsidR="00703305" w:rsidRPr="00EB26F8" w:rsidRDefault="00703305" w:rsidP="00703305">
      <w:pPr>
        <w:tabs>
          <w:tab w:val="left" w:pos="5670"/>
        </w:tabs>
        <w:spacing w:line="240" w:lineRule="exact"/>
        <w:jc w:val="right"/>
        <w:rPr>
          <w:rFonts w:asciiTheme="minorHAnsi" w:hAnsiTheme="minorHAnsi" w:cstheme="minorHAnsi"/>
        </w:rPr>
      </w:pPr>
    </w:p>
    <w:p w14:paraId="42C43010" w14:textId="7B74ABD4" w:rsidR="00703305" w:rsidRPr="00EB26F8" w:rsidRDefault="00703305" w:rsidP="008B4209">
      <w:pPr>
        <w:spacing w:line="276" w:lineRule="auto"/>
        <w:ind w:right="116"/>
        <w:jc w:val="right"/>
        <w:rPr>
          <w:rFonts w:asciiTheme="minorHAnsi" w:hAnsiTheme="minorHAnsi" w:cstheme="minorHAnsi"/>
          <w:b/>
          <w:i/>
        </w:rPr>
      </w:pPr>
    </w:p>
    <w:p w14:paraId="4D2FB53D" w14:textId="3895B273" w:rsidR="002F5014" w:rsidRDefault="002F5014" w:rsidP="009A074F">
      <w:pPr>
        <w:spacing w:line="276" w:lineRule="auto"/>
        <w:ind w:right="116"/>
        <w:rPr>
          <w:rFonts w:asciiTheme="minorHAnsi" w:hAnsiTheme="minorHAnsi" w:cstheme="minorHAnsi"/>
          <w:b/>
          <w:iCs/>
        </w:rPr>
        <w:sectPr w:rsidR="002F5014"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0DEFFB3F" w14:textId="77777777" w:rsidTr="00C034C1">
        <w:trPr>
          <w:trHeight w:val="769"/>
          <w:jc w:val="center"/>
        </w:trPr>
        <w:tc>
          <w:tcPr>
            <w:tcW w:w="5000" w:type="pct"/>
          </w:tcPr>
          <w:p w14:paraId="6EDF7748" w14:textId="2DC994BB" w:rsidR="00175306" w:rsidRPr="00175306" w:rsidRDefault="00175306" w:rsidP="00175306">
            <w:pPr>
              <w:spacing w:line="276" w:lineRule="auto"/>
              <w:ind w:right="116"/>
              <w:jc w:val="right"/>
              <w:rPr>
                <w:rFonts w:asciiTheme="minorHAnsi" w:hAnsiTheme="minorHAnsi" w:cstheme="minorHAnsi"/>
                <w:b/>
                <w:i/>
              </w:rPr>
            </w:pPr>
            <w:r w:rsidRPr="00244AF7">
              <w:rPr>
                <w:rFonts w:asciiTheme="minorHAnsi" w:hAnsiTheme="minorHAnsi" w:cstheme="minorHAnsi"/>
                <w:b/>
                <w:iCs/>
              </w:rPr>
              <w:t>WA.263.</w:t>
            </w:r>
            <w:r w:rsidR="004B0675">
              <w:rPr>
                <w:rFonts w:asciiTheme="minorHAnsi" w:hAnsiTheme="minorHAnsi" w:cstheme="minorHAnsi"/>
                <w:b/>
                <w:iCs/>
              </w:rPr>
              <w:t>1</w:t>
            </w:r>
            <w:ins w:id="3436" w:author="Sławomir Szałajko" w:date="2022-06-14T13:11:00Z">
              <w:r w:rsidR="00A612E2">
                <w:rPr>
                  <w:rFonts w:asciiTheme="minorHAnsi" w:hAnsiTheme="minorHAnsi" w:cstheme="minorHAnsi"/>
                  <w:b/>
                  <w:iCs/>
                </w:rPr>
                <w:t>5</w:t>
              </w:r>
            </w:ins>
            <w:del w:id="3437" w:author="Sławomir Szałajko" w:date="2022-06-14T13:11:00Z">
              <w:r w:rsidR="004B0675" w:rsidDel="00A612E2">
                <w:rPr>
                  <w:rFonts w:asciiTheme="minorHAnsi" w:hAnsiTheme="minorHAnsi" w:cstheme="minorHAnsi"/>
                  <w:b/>
                  <w:iCs/>
                </w:rPr>
                <w:delText>2</w:delText>
              </w:r>
            </w:del>
            <w:r w:rsidRPr="00244AF7">
              <w:rPr>
                <w:rFonts w:asciiTheme="minorHAnsi" w:hAnsiTheme="minorHAnsi" w:cstheme="minorHAnsi"/>
                <w:b/>
                <w:iCs/>
              </w:rPr>
              <w:t>.2022.</w:t>
            </w:r>
            <w:ins w:id="3438" w:author="Sławomir Szałajko" w:date="2022-06-14T13:22:00Z">
              <w:r w:rsidR="00927EC4">
                <w:rPr>
                  <w:rFonts w:asciiTheme="minorHAnsi" w:hAnsiTheme="minorHAnsi" w:cstheme="minorHAnsi"/>
                  <w:b/>
                  <w:iCs/>
                </w:rPr>
                <w:t>SSz</w:t>
              </w:r>
            </w:ins>
            <w:del w:id="3439" w:author="Sławomir Szałajko" w:date="2022-06-14T13:22:00Z">
              <w:r w:rsidR="004B0675" w:rsidDel="00927EC4">
                <w:rPr>
                  <w:rFonts w:asciiTheme="minorHAnsi" w:hAnsiTheme="minorHAnsi" w:cstheme="minorHAnsi"/>
                  <w:b/>
                  <w:iCs/>
                </w:rPr>
                <w:delText>DP</w:delText>
              </w:r>
              <w:r w:rsidR="004B0675" w:rsidRPr="00244AF7" w:rsidDel="00927EC4">
                <w:rPr>
                  <w:rFonts w:asciiTheme="minorHAnsi" w:hAnsiTheme="minorHAnsi" w:cstheme="minorHAnsi"/>
                  <w:b/>
                  <w:iCs/>
                </w:rPr>
                <w:delText xml:space="preserve"> </w:delText>
              </w:r>
            </w:del>
            <w:r w:rsidR="004B0675" w:rsidRPr="00244AF7">
              <w:rPr>
                <w:rFonts w:asciiTheme="minorHAnsi" w:hAnsiTheme="minorHAnsi" w:cstheme="minorHAnsi"/>
                <w:b/>
                <w:iCs/>
              </w:rPr>
              <w:t xml:space="preserve">                                                                                                    </w:t>
            </w:r>
            <w:r w:rsidRPr="00244AF7">
              <w:rPr>
                <w:rFonts w:asciiTheme="minorHAnsi" w:hAnsiTheme="minorHAnsi" w:cstheme="minorHAnsi"/>
                <w:b/>
              </w:rPr>
              <w:t>ZAŁĄCZNIK NR 6 do SWZ</w:t>
            </w:r>
          </w:p>
        </w:tc>
      </w:tr>
      <w:tr w:rsidR="00175306" w:rsidRPr="00175306" w14:paraId="1FBFD6DF" w14:textId="77777777" w:rsidTr="00C034C1">
        <w:trPr>
          <w:trHeight w:val="360"/>
          <w:jc w:val="center"/>
        </w:trPr>
        <w:tc>
          <w:tcPr>
            <w:tcW w:w="5000" w:type="pct"/>
          </w:tcPr>
          <w:p w14:paraId="4A865D8D" w14:textId="37FA9ADA" w:rsidR="00175306" w:rsidRPr="00244AF7" w:rsidRDefault="00175306" w:rsidP="00244AF7">
            <w:pPr>
              <w:spacing w:line="276" w:lineRule="auto"/>
              <w:ind w:right="116"/>
              <w:jc w:val="center"/>
              <w:rPr>
                <w:rFonts w:asciiTheme="minorHAnsi" w:hAnsiTheme="minorHAnsi" w:cstheme="minorHAnsi"/>
                <w:b/>
                <w:iCs/>
              </w:rPr>
            </w:pPr>
            <w:r w:rsidRPr="00244AF7">
              <w:rPr>
                <w:rFonts w:asciiTheme="minorHAnsi" w:hAnsiTheme="minorHAnsi" w:cstheme="minorHAnsi"/>
                <w:b/>
                <w:iCs/>
              </w:rPr>
              <w:t>KLAUZULA INFORMACYJNA DOTYCZACA PRZETWARZANIA DANYCH OSOBOWYCH</w:t>
            </w:r>
          </w:p>
        </w:tc>
      </w:tr>
    </w:tbl>
    <w:p w14:paraId="2BAC8E25" w14:textId="15D5EC73" w:rsidR="00703305" w:rsidRPr="00EB26F8" w:rsidRDefault="00703305" w:rsidP="00244AF7">
      <w:pPr>
        <w:spacing w:line="276" w:lineRule="auto"/>
        <w:ind w:right="116"/>
        <w:rPr>
          <w:rFonts w:asciiTheme="minorHAnsi" w:hAnsiTheme="minorHAnsi" w:cstheme="minorHAnsi"/>
          <w:b/>
          <w:i/>
        </w:rPr>
      </w:pPr>
    </w:p>
    <w:p w14:paraId="5E6C7E93" w14:textId="77777777" w:rsidR="00F7208E" w:rsidRPr="00EB26F8" w:rsidRDefault="00F7208E" w:rsidP="008B4209">
      <w:pPr>
        <w:pStyle w:val="Tekstpodstawowy"/>
        <w:spacing w:line="276" w:lineRule="auto"/>
        <w:rPr>
          <w:rFonts w:asciiTheme="minorHAnsi" w:hAnsiTheme="minorHAnsi" w:cstheme="minorHAnsi"/>
          <w:b/>
          <w:i/>
        </w:rPr>
      </w:pPr>
    </w:p>
    <w:p w14:paraId="0340BA81" w14:textId="77777777" w:rsidR="00F7208E" w:rsidRPr="00EB26F8" w:rsidRDefault="008C7CF7" w:rsidP="00C95B5D">
      <w:pPr>
        <w:pStyle w:val="Nagwek1"/>
        <w:spacing w:line="276" w:lineRule="auto"/>
        <w:ind w:left="258"/>
        <w:jc w:val="center"/>
        <w:rPr>
          <w:rFonts w:asciiTheme="minorHAnsi" w:hAnsiTheme="minorHAnsi" w:cstheme="minorHAnsi"/>
        </w:rPr>
      </w:pPr>
      <w:bookmarkStart w:id="3440" w:name="_Toc77682844"/>
      <w:r w:rsidRPr="00EB26F8">
        <w:rPr>
          <w:rFonts w:asciiTheme="minorHAnsi" w:hAnsiTheme="minorHAnsi" w:cstheme="minorHAnsi"/>
        </w:rPr>
        <w:t>Klauzula informacyjna dotycząca przetwarzania danych osobowych</w:t>
      </w:r>
      <w:bookmarkEnd w:id="3440"/>
    </w:p>
    <w:p w14:paraId="653F85F5" w14:textId="6FA03579" w:rsidR="00F7208E" w:rsidRPr="00EB26F8" w:rsidRDefault="008C7CF7" w:rsidP="008B4209">
      <w:pPr>
        <w:pStyle w:val="Akapitzlist"/>
        <w:numPr>
          <w:ilvl w:val="0"/>
          <w:numId w:val="2"/>
        </w:numPr>
        <w:tabs>
          <w:tab w:val="left" w:pos="542"/>
        </w:tabs>
        <w:spacing w:before="0" w:line="276" w:lineRule="auto"/>
        <w:ind w:right="116"/>
        <w:rPr>
          <w:rFonts w:asciiTheme="minorHAnsi" w:hAnsiTheme="minorHAnsi" w:cstheme="minorHAnsi"/>
        </w:rPr>
      </w:pPr>
      <w:r w:rsidRPr="00EB26F8">
        <w:rPr>
          <w:rFonts w:asciiTheme="minorHAnsi" w:hAnsiTheme="minorHAnsi" w:cstheme="minorHAnsi"/>
        </w:rPr>
        <w:t xml:space="preserve">Zgodnie z art. 13 ust. 1 i 2 oraz 14 ust. 1 i 2 rozporządzenia Parlamentu Europejskiego i Rady (UE) 2016/679  z  dnia  27  kwietnia  2016  r.  w  sprawie  ochrony  osób  fizycznych  w  związku           </w:t>
      </w:r>
      <w:r w:rsidR="00F91A1E" w:rsidRPr="00EB26F8">
        <w:rPr>
          <w:rFonts w:asciiTheme="minorHAnsi" w:hAnsiTheme="minorHAnsi" w:cstheme="minorHAnsi"/>
        </w:rPr>
        <w:br/>
      </w:r>
      <w:r w:rsidRPr="00EB26F8">
        <w:rPr>
          <w:rFonts w:asciiTheme="minorHAnsi" w:hAnsiTheme="minorHAnsi" w:cstheme="minorHAnsi"/>
        </w:rPr>
        <w:t xml:space="preserve">z przetwarzaniem danych osobowych i w sprawie swobodnego przepływu takich danych oraz uchylenia dyrektywy 95/46/WE (ogólne rozporządzenie o ochronie danych) (Dz. Urz. UE L 119    </w:t>
      </w:r>
      <w:r w:rsidR="00F91A1E" w:rsidRPr="00EB26F8">
        <w:rPr>
          <w:rFonts w:asciiTheme="minorHAnsi" w:hAnsiTheme="minorHAnsi" w:cstheme="minorHAnsi"/>
        </w:rPr>
        <w:br/>
      </w:r>
      <w:r w:rsidRPr="00EB26F8">
        <w:rPr>
          <w:rFonts w:asciiTheme="minorHAnsi" w:hAnsiTheme="minorHAnsi" w:cstheme="minorHAnsi"/>
        </w:rPr>
        <w:t>z 04.05.2016, str. 1), dalej „RODO”, informuję,</w:t>
      </w:r>
      <w:r w:rsidRPr="00EB26F8">
        <w:rPr>
          <w:rFonts w:asciiTheme="minorHAnsi" w:hAnsiTheme="minorHAnsi" w:cstheme="minorHAnsi"/>
          <w:spacing w:val="-6"/>
        </w:rPr>
        <w:t xml:space="preserve"> </w:t>
      </w:r>
      <w:r w:rsidRPr="00EB26F8">
        <w:rPr>
          <w:rFonts w:asciiTheme="minorHAnsi" w:hAnsiTheme="minorHAnsi" w:cstheme="minorHAnsi"/>
        </w:rPr>
        <w:t>że:</w:t>
      </w:r>
    </w:p>
    <w:p w14:paraId="5102F075" w14:textId="70306329" w:rsidR="00F7208E" w:rsidRPr="00EB26F8" w:rsidRDefault="008C7CF7" w:rsidP="008B4209">
      <w:pPr>
        <w:pStyle w:val="Akapitzlist"/>
        <w:numPr>
          <w:ilvl w:val="1"/>
          <w:numId w:val="2"/>
        </w:numPr>
        <w:tabs>
          <w:tab w:val="left" w:pos="825"/>
        </w:tabs>
        <w:spacing w:before="0" w:line="276" w:lineRule="auto"/>
        <w:ind w:left="824" w:right="117"/>
        <w:rPr>
          <w:rFonts w:asciiTheme="minorHAnsi" w:hAnsiTheme="minorHAnsi" w:cstheme="minorHAnsi"/>
          <w:i/>
        </w:rPr>
      </w:pPr>
      <w:r w:rsidRPr="00EB26F8">
        <w:rPr>
          <w:rFonts w:asciiTheme="minorHAnsi" w:hAnsiTheme="minorHAnsi" w:cstheme="minorHAnsi"/>
        </w:rPr>
        <w:t xml:space="preserve">administratorem Pani/Pana danych osobowych  jest  </w:t>
      </w:r>
      <w:r w:rsidR="00D51A5C" w:rsidRPr="00EB26F8">
        <w:rPr>
          <w:rFonts w:asciiTheme="minorHAnsi" w:hAnsiTheme="minorHAnsi" w:cstheme="minorHAnsi"/>
        </w:rPr>
        <w:t xml:space="preserve">Centrum Projektów Europejskich </w:t>
      </w:r>
      <w:r w:rsidR="00F91A1E" w:rsidRPr="00EB26F8">
        <w:rPr>
          <w:rFonts w:asciiTheme="minorHAnsi" w:hAnsiTheme="minorHAnsi" w:cstheme="minorHAnsi"/>
        </w:rPr>
        <w:br/>
      </w:r>
      <w:r w:rsidR="00D51A5C" w:rsidRPr="00EB26F8">
        <w:rPr>
          <w:rFonts w:asciiTheme="minorHAnsi" w:hAnsiTheme="minorHAnsi" w:cstheme="minorHAnsi"/>
        </w:rPr>
        <w:t>w Warszawie, ul. Domaniewska 39, 02-672 Warszawa</w:t>
      </w:r>
      <w:r w:rsidRPr="00EB26F8">
        <w:rPr>
          <w:rFonts w:asciiTheme="minorHAnsi" w:hAnsiTheme="minorHAnsi" w:cstheme="minorHAnsi"/>
        </w:rPr>
        <w:t xml:space="preserve"> (dalej</w:t>
      </w:r>
      <w:r w:rsidRPr="00EB26F8">
        <w:rPr>
          <w:rFonts w:asciiTheme="minorHAnsi" w:hAnsiTheme="minorHAnsi" w:cstheme="minorHAnsi"/>
          <w:spacing w:val="-3"/>
        </w:rPr>
        <w:t xml:space="preserve"> </w:t>
      </w:r>
      <w:r w:rsidR="00D51A5C" w:rsidRPr="00EB26F8">
        <w:rPr>
          <w:rFonts w:asciiTheme="minorHAnsi" w:hAnsiTheme="minorHAnsi" w:cstheme="minorHAnsi"/>
        </w:rPr>
        <w:t>CPE</w:t>
      </w:r>
      <w:r w:rsidRPr="00EB26F8">
        <w:rPr>
          <w:rFonts w:asciiTheme="minorHAnsi" w:hAnsiTheme="minorHAnsi" w:cstheme="minorHAnsi"/>
        </w:rPr>
        <w:t>)</w:t>
      </w:r>
      <w:r w:rsidRPr="00EB26F8">
        <w:rPr>
          <w:rFonts w:asciiTheme="minorHAnsi" w:hAnsiTheme="minorHAnsi" w:cstheme="minorHAnsi"/>
          <w:i/>
        </w:rPr>
        <w:t>;</w:t>
      </w:r>
    </w:p>
    <w:p w14:paraId="78CF8AEC"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sprawach związanych z Pani/Pana danymi proszę kontaktować się z Inspektorem Ochrony Danych,</w:t>
      </w:r>
      <w:r w:rsidRPr="00EB26F8">
        <w:rPr>
          <w:rFonts w:asciiTheme="minorHAnsi" w:hAnsiTheme="minorHAnsi" w:cstheme="minorHAnsi"/>
          <w:spacing w:val="13"/>
        </w:rPr>
        <w:t xml:space="preserve"> </w:t>
      </w:r>
      <w:r w:rsidRPr="00EB26F8">
        <w:rPr>
          <w:rFonts w:asciiTheme="minorHAnsi" w:hAnsiTheme="minorHAnsi" w:cstheme="minorHAnsi"/>
        </w:rPr>
        <w:t>kontakt</w:t>
      </w:r>
      <w:r w:rsidRPr="00EB26F8">
        <w:rPr>
          <w:rFonts w:asciiTheme="minorHAnsi" w:hAnsiTheme="minorHAnsi" w:cstheme="minorHAnsi"/>
          <w:spacing w:val="14"/>
        </w:rPr>
        <w:t xml:space="preserve"> </w:t>
      </w:r>
      <w:r w:rsidRPr="00EB26F8">
        <w:rPr>
          <w:rFonts w:asciiTheme="minorHAnsi" w:hAnsiTheme="minorHAnsi" w:cstheme="minorHAnsi"/>
        </w:rPr>
        <w:t>pisemny</w:t>
      </w:r>
      <w:r w:rsidRPr="00EB26F8">
        <w:rPr>
          <w:rFonts w:asciiTheme="minorHAnsi" w:hAnsiTheme="minorHAnsi" w:cstheme="minorHAnsi"/>
          <w:spacing w:val="14"/>
        </w:rPr>
        <w:t xml:space="preserve"> </w:t>
      </w:r>
      <w:r w:rsidRPr="00EB26F8">
        <w:rPr>
          <w:rFonts w:asciiTheme="minorHAnsi" w:hAnsiTheme="minorHAnsi" w:cstheme="minorHAnsi"/>
        </w:rPr>
        <w:t>za</w:t>
      </w:r>
      <w:r w:rsidRPr="00EB26F8">
        <w:rPr>
          <w:rFonts w:asciiTheme="minorHAnsi" w:hAnsiTheme="minorHAnsi" w:cstheme="minorHAnsi"/>
          <w:spacing w:val="14"/>
        </w:rPr>
        <w:t xml:space="preserve"> </w:t>
      </w:r>
      <w:r w:rsidRPr="00EB26F8">
        <w:rPr>
          <w:rFonts w:asciiTheme="minorHAnsi" w:hAnsiTheme="minorHAnsi" w:cstheme="minorHAnsi"/>
        </w:rPr>
        <w:t>pomocą</w:t>
      </w:r>
      <w:r w:rsidRPr="00EB26F8">
        <w:rPr>
          <w:rFonts w:asciiTheme="minorHAnsi" w:hAnsiTheme="minorHAnsi" w:cstheme="minorHAnsi"/>
          <w:spacing w:val="14"/>
        </w:rPr>
        <w:t xml:space="preserve"> </w:t>
      </w:r>
      <w:r w:rsidRPr="00EB26F8">
        <w:rPr>
          <w:rFonts w:asciiTheme="minorHAnsi" w:hAnsiTheme="minorHAnsi" w:cstheme="minorHAnsi"/>
        </w:rPr>
        <w:t>poczty</w:t>
      </w:r>
      <w:r w:rsidRPr="00EB26F8">
        <w:rPr>
          <w:rFonts w:asciiTheme="minorHAnsi" w:hAnsiTheme="minorHAnsi" w:cstheme="minorHAnsi"/>
          <w:spacing w:val="14"/>
        </w:rPr>
        <w:t xml:space="preserve"> </w:t>
      </w:r>
      <w:r w:rsidRPr="00EB26F8">
        <w:rPr>
          <w:rFonts w:asciiTheme="minorHAnsi" w:hAnsiTheme="minorHAnsi" w:cstheme="minorHAnsi"/>
        </w:rPr>
        <w:t>tradycyjnej</w:t>
      </w:r>
      <w:r w:rsidRPr="00EB26F8">
        <w:rPr>
          <w:rFonts w:asciiTheme="minorHAnsi" w:hAnsiTheme="minorHAnsi" w:cstheme="minorHAnsi"/>
          <w:spacing w:val="16"/>
        </w:rPr>
        <w:t xml:space="preserve"> </w:t>
      </w:r>
      <w:r w:rsidRPr="00EB26F8">
        <w:rPr>
          <w:rFonts w:asciiTheme="minorHAnsi" w:hAnsiTheme="minorHAnsi" w:cstheme="minorHAnsi"/>
        </w:rPr>
        <w:t>na</w:t>
      </w:r>
      <w:r w:rsidRPr="00EB26F8">
        <w:rPr>
          <w:rFonts w:asciiTheme="minorHAnsi" w:hAnsiTheme="minorHAnsi" w:cstheme="minorHAnsi"/>
          <w:spacing w:val="14"/>
        </w:rPr>
        <w:t xml:space="preserve"> </w:t>
      </w:r>
      <w:r w:rsidRPr="00EB26F8">
        <w:rPr>
          <w:rFonts w:asciiTheme="minorHAnsi" w:hAnsiTheme="minorHAnsi" w:cstheme="minorHAnsi"/>
        </w:rPr>
        <w:t>adres</w:t>
      </w:r>
    </w:p>
    <w:p w14:paraId="4D117872" w14:textId="0C40CBB9" w:rsidR="00F7208E" w:rsidRPr="00EB26F8" w:rsidRDefault="00C43C8A" w:rsidP="008B4209">
      <w:pPr>
        <w:pStyle w:val="Tekstpodstawowy"/>
        <w:spacing w:line="276" w:lineRule="auto"/>
        <w:ind w:left="824" w:right="117"/>
        <w:jc w:val="both"/>
        <w:rPr>
          <w:rFonts w:asciiTheme="minorHAnsi" w:hAnsiTheme="minorHAnsi" w:cstheme="minorHAnsi"/>
          <w:b/>
        </w:rPr>
      </w:pPr>
      <w:r w:rsidRPr="00EB26F8">
        <w:rPr>
          <w:rFonts w:asciiTheme="minorHAnsi" w:hAnsiTheme="minorHAnsi" w:cstheme="minorHAnsi"/>
        </w:rPr>
        <w:t xml:space="preserve">Centrum Projektów Europejskich w </w:t>
      </w:r>
      <w:r w:rsidR="0076501B" w:rsidRPr="00EB26F8">
        <w:rPr>
          <w:rFonts w:asciiTheme="minorHAnsi" w:hAnsiTheme="minorHAnsi" w:cstheme="minorHAnsi"/>
        </w:rPr>
        <w:t>W</w:t>
      </w:r>
      <w:r w:rsidRPr="00EB26F8">
        <w:rPr>
          <w:rFonts w:asciiTheme="minorHAnsi" w:hAnsiTheme="minorHAnsi" w:cstheme="minorHAnsi"/>
        </w:rPr>
        <w:t xml:space="preserve">arszawie, ul. Domaniewska 39a, 02-672 Warszawa </w:t>
      </w:r>
      <w:r w:rsidR="008C7CF7" w:rsidRPr="00EB26F8">
        <w:rPr>
          <w:rFonts w:asciiTheme="minorHAnsi" w:hAnsiTheme="minorHAnsi" w:cstheme="minorHAnsi"/>
        </w:rPr>
        <w:t xml:space="preserve">bądź pocztą elektroniczną na adres e-mail: </w:t>
      </w:r>
      <w:r w:rsidR="008C7CF7" w:rsidRPr="00EB26F8">
        <w:rPr>
          <w:rFonts w:asciiTheme="minorHAnsi" w:hAnsiTheme="minorHAnsi" w:cstheme="minorHAnsi"/>
          <w:color w:val="0000FF"/>
        </w:rPr>
        <w:t>iod@</w:t>
      </w:r>
      <w:r w:rsidR="00D51A5C" w:rsidRPr="00EB26F8">
        <w:rPr>
          <w:rFonts w:asciiTheme="minorHAnsi" w:hAnsiTheme="minorHAnsi" w:cstheme="minorHAnsi"/>
          <w:color w:val="0000FF"/>
        </w:rPr>
        <w:t>cpe</w:t>
      </w:r>
      <w:r w:rsidR="008C7CF7" w:rsidRPr="00EB26F8">
        <w:rPr>
          <w:rFonts w:asciiTheme="minorHAnsi" w:hAnsiTheme="minorHAnsi" w:cstheme="minorHAnsi"/>
          <w:color w:val="0000FF"/>
        </w:rPr>
        <w:t>.gov.pl</w:t>
      </w:r>
      <w:r w:rsidR="008C7CF7" w:rsidRPr="00EB26F8">
        <w:rPr>
          <w:rFonts w:asciiTheme="minorHAnsi" w:hAnsiTheme="minorHAnsi" w:cstheme="minorHAnsi"/>
          <w:b/>
        </w:rPr>
        <w:t>;</w:t>
      </w:r>
    </w:p>
    <w:p w14:paraId="324678DE" w14:textId="25624A96" w:rsidR="00F7208E" w:rsidRPr="00B76DCF" w:rsidRDefault="008C7CF7" w:rsidP="00794C0A">
      <w:pPr>
        <w:ind w:left="360"/>
        <w:jc w:val="both"/>
        <w:rPr>
          <w:rFonts w:asciiTheme="minorHAnsi" w:hAnsiTheme="minorHAnsi" w:cstheme="minorHAnsi"/>
          <w:b/>
          <w:i/>
          <w:iCs/>
        </w:rPr>
      </w:pPr>
      <w:r w:rsidRPr="00B76DCF">
        <w:rPr>
          <w:rFonts w:asciiTheme="minorHAnsi" w:hAnsiTheme="minorHAnsi" w:cstheme="minorHAnsi"/>
        </w:rPr>
        <w:t>Pani/Pana dane osobowe przetwarzane będą na podstawie art. 6 ust. 1 lit. c RODO w celu prowadzenia zamówienia publicznego na</w:t>
      </w:r>
      <w:r w:rsidR="00794C0A" w:rsidRPr="00B76DCF">
        <w:rPr>
          <w:rFonts w:asciiTheme="minorHAnsi" w:hAnsiTheme="minorHAnsi" w:cstheme="minorHAnsi"/>
        </w:rPr>
        <w:t xml:space="preserve"> </w:t>
      </w:r>
      <w:ins w:id="3441" w:author="Sławomir Szałajko" w:date="2022-06-14T13:11:00Z">
        <w:r w:rsidR="00A612E2" w:rsidRPr="00A612E2">
          <w:rPr>
            <w:rFonts w:asciiTheme="minorHAnsi" w:hAnsiTheme="minorHAnsi" w:cstheme="minorHAnsi"/>
            <w:b/>
            <w:bCs/>
          </w:rPr>
          <w:t>organizację i przeprowadzenie szkolenia dla kierowników/naczelników oraz ich zastępców z zakresu oceny okresowej pracowników oraz przeprowadzania rozmów oceniających, w tym zapewnienie usługi szkoleniowej, sali oraz usługi gastronomicznej</w:t>
        </w:r>
      </w:ins>
      <w:r w:rsidR="00A2773D" w:rsidRPr="00B76DCF">
        <w:rPr>
          <w:rFonts w:asciiTheme="minorHAnsi" w:hAnsiTheme="minorHAnsi" w:cstheme="minorHAnsi"/>
          <w:b/>
          <w:i/>
          <w:lang w:eastAsia="pl-PL"/>
        </w:rPr>
        <w:t xml:space="preserve">, </w:t>
      </w:r>
      <w:r w:rsidRPr="00B76DCF">
        <w:rPr>
          <w:rFonts w:asciiTheme="minorHAnsi" w:hAnsiTheme="minorHAnsi" w:cstheme="minorHAnsi"/>
          <w:i/>
        </w:rPr>
        <w:t>nr postępowania</w:t>
      </w:r>
      <w:r w:rsidR="00C43C8A" w:rsidRPr="00B76DCF">
        <w:rPr>
          <w:rFonts w:asciiTheme="minorHAnsi" w:hAnsiTheme="minorHAnsi" w:cstheme="minorHAnsi"/>
          <w:i/>
        </w:rPr>
        <w:t xml:space="preserve"> </w:t>
      </w:r>
      <w:r w:rsidR="00C43C8A" w:rsidRPr="00087AFE">
        <w:rPr>
          <w:rFonts w:asciiTheme="minorHAnsi" w:hAnsiTheme="minorHAnsi" w:cstheme="minorHAnsi"/>
          <w:iCs/>
        </w:rPr>
        <w:t>WA.263.</w:t>
      </w:r>
      <w:r w:rsidR="004C3617" w:rsidRPr="00087AFE">
        <w:rPr>
          <w:rFonts w:asciiTheme="minorHAnsi" w:hAnsiTheme="minorHAnsi" w:cstheme="minorHAnsi"/>
          <w:iCs/>
        </w:rPr>
        <w:t>1</w:t>
      </w:r>
      <w:ins w:id="3442" w:author="Sławomir Szałajko" w:date="2022-06-14T13:11:00Z">
        <w:r w:rsidR="00A612E2" w:rsidRPr="00087AFE">
          <w:rPr>
            <w:rFonts w:asciiTheme="minorHAnsi" w:hAnsiTheme="minorHAnsi" w:cstheme="minorHAnsi"/>
            <w:iCs/>
          </w:rPr>
          <w:t>5</w:t>
        </w:r>
      </w:ins>
      <w:del w:id="3443" w:author="Sławomir Szałajko" w:date="2022-06-14T13:11:00Z">
        <w:r w:rsidR="004C3617" w:rsidRPr="00087AFE" w:rsidDel="00A612E2">
          <w:rPr>
            <w:rFonts w:asciiTheme="minorHAnsi" w:hAnsiTheme="minorHAnsi" w:cstheme="minorHAnsi"/>
            <w:iCs/>
          </w:rPr>
          <w:delText>2</w:delText>
        </w:r>
      </w:del>
      <w:r w:rsidR="00C43C8A" w:rsidRPr="00087AFE">
        <w:rPr>
          <w:rFonts w:asciiTheme="minorHAnsi" w:hAnsiTheme="minorHAnsi" w:cstheme="minorHAnsi"/>
          <w:iCs/>
        </w:rPr>
        <w:t>.20</w:t>
      </w:r>
      <w:r w:rsidR="00794C0A" w:rsidRPr="00087AFE">
        <w:rPr>
          <w:rFonts w:asciiTheme="minorHAnsi" w:hAnsiTheme="minorHAnsi" w:cstheme="minorHAnsi"/>
          <w:iCs/>
        </w:rPr>
        <w:t>2</w:t>
      </w:r>
      <w:r w:rsidR="00C43C8A" w:rsidRPr="00087AFE">
        <w:rPr>
          <w:rFonts w:asciiTheme="minorHAnsi" w:hAnsiTheme="minorHAnsi" w:cstheme="minorHAnsi"/>
          <w:iCs/>
        </w:rPr>
        <w:t>2</w:t>
      </w:r>
      <w:r w:rsidR="004C3617" w:rsidRPr="00087AFE">
        <w:rPr>
          <w:rFonts w:asciiTheme="minorHAnsi" w:hAnsiTheme="minorHAnsi" w:cstheme="minorHAnsi"/>
          <w:iCs/>
        </w:rPr>
        <w:t>2</w:t>
      </w:r>
      <w:r w:rsidR="00C43C8A" w:rsidRPr="00087AFE">
        <w:rPr>
          <w:rFonts w:asciiTheme="minorHAnsi" w:hAnsiTheme="minorHAnsi" w:cstheme="minorHAnsi"/>
          <w:iCs/>
        </w:rPr>
        <w:t>.</w:t>
      </w:r>
      <w:ins w:id="3444" w:author="Sławomir Szałajko" w:date="2022-06-14T13:11:00Z">
        <w:r w:rsidR="00A612E2" w:rsidRPr="00087AFE">
          <w:rPr>
            <w:rFonts w:asciiTheme="minorHAnsi" w:hAnsiTheme="minorHAnsi" w:cstheme="minorHAnsi"/>
            <w:iCs/>
          </w:rPr>
          <w:t>SSz</w:t>
        </w:r>
      </w:ins>
      <w:r w:rsidRPr="00A612E2">
        <w:rPr>
          <w:rFonts w:asciiTheme="minorHAnsi" w:hAnsiTheme="minorHAnsi" w:cstheme="minorHAnsi"/>
          <w:iCs/>
        </w:rPr>
        <w:t>,</w:t>
      </w:r>
      <w:r w:rsidRPr="00B76DCF">
        <w:rPr>
          <w:rFonts w:asciiTheme="minorHAnsi" w:hAnsiTheme="minorHAnsi" w:cstheme="minorHAnsi"/>
        </w:rPr>
        <w:t xml:space="preserve"> udzielonego w trybie podstawowym bez negocjacji art. 275 pkt 1 ustawy</w:t>
      </w:r>
      <w:r w:rsidRPr="00B76DCF">
        <w:rPr>
          <w:rFonts w:asciiTheme="minorHAnsi" w:hAnsiTheme="minorHAnsi" w:cstheme="minorHAnsi"/>
          <w:spacing w:val="-1"/>
        </w:rPr>
        <w:t xml:space="preserve"> </w:t>
      </w:r>
      <w:proofErr w:type="spellStart"/>
      <w:r w:rsidRPr="00B76DCF">
        <w:rPr>
          <w:rFonts w:asciiTheme="minorHAnsi" w:hAnsiTheme="minorHAnsi" w:cstheme="minorHAnsi"/>
        </w:rPr>
        <w:t>Pzp</w:t>
      </w:r>
      <w:proofErr w:type="spellEnd"/>
      <w:r w:rsidRPr="00B76DCF">
        <w:rPr>
          <w:rFonts w:asciiTheme="minorHAnsi" w:hAnsiTheme="minorHAnsi" w:cstheme="minorHAnsi"/>
        </w:rPr>
        <w:t>;</w:t>
      </w:r>
    </w:p>
    <w:p w14:paraId="5497B31D"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B76DCF">
        <w:rPr>
          <w:rFonts w:asciiTheme="minorHAnsi" w:hAnsiTheme="minorHAnsi" w:cstheme="minorHAnsi"/>
        </w:rPr>
        <w:t>Pani/Pana</w:t>
      </w:r>
      <w:r w:rsidRPr="00B76DCF">
        <w:rPr>
          <w:rFonts w:asciiTheme="minorHAnsi" w:hAnsiTheme="minorHAnsi" w:cstheme="minorHAnsi"/>
          <w:spacing w:val="39"/>
        </w:rPr>
        <w:t xml:space="preserve"> </w:t>
      </w:r>
      <w:r w:rsidRPr="00B76DCF">
        <w:rPr>
          <w:rFonts w:asciiTheme="minorHAnsi" w:hAnsiTheme="minorHAnsi" w:cstheme="minorHAnsi"/>
        </w:rPr>
        <w:t>dane</w:t>
      </w:r>
      <w:r w:rsidRPr="00B76DCF">
        <w:rPr>
          <w:rFonts w:asciiTheme="minorHAnsi" w:hAnsiTheme="minorHAnsi" w:cstheme="minorHAnsi"/>
          <w:spacing w:val="39"/>
        </w:rPr>
        <w:t xml:space="preserve"> </w:t>
      </w:r>
      <w:r w:rsidRPr="00B76DCF">
        <w:rPr>
          <w:rFonts w:asciiTheme="minorHAnsi" w:hAnsiTheme="minorHAnsi" w:cstheme="minorHAnsi"/>
        </w:rPr>
        <w:t>osobowe</w:t>
      </w:r>
      <w:r w:rsidRPr="00B76DCF">
        <w:rPr>
          <w:rFonts w:asciiTheme="minorHAnsi" w:hAnsiTheme="minorHAnsi" w:cstheme="minorHAnsi"/>
          <w:spacing w:val="39"/>
        </w:rPr>
        <w:t xml:space="preserve"> </w:t>
      </w:r>
      <w:r w:rsidRPr="00B76DCF">
        <w:rPr>
          <w:rFonts w:asciiTheme="minorHAnsi" w:hAnsiTheme="minorHAnsi" w:cstheme="minorHAnsi"/>
        </w:rPr>
        <w:t>zostały</w:t>
      </w:r>
      <w:r w:rsidRPr="00B76DCF">
        <w:rPr>
          <w:rFonts w:asciiTheme="minorHAnsi" w:hAnsiTheme="minorHAnsi" w:cstheme="minorHAnsi"/>
          <w:spacing w:val="40"/>
        </w:rPr>
        <w:t xml:space="preserve"> </w:t>
      </w:r>
      <w:r w:rsidRPr="00B76DCF">
        <w:rPr>
          <w:rFonts w:asciiTheme="minorHAnsi" w:hAnsiTheme="minorHAnsi" w:cstheme="minorHAnsi"/>
        </w:rPr>
        <w:t>pozyskane</w:t>
      </w:r>
      <w:r w:rsidRPr="00B76DCF">
        <w:rPr>
          <w:rFonts w:asciiTheme="minorHAnsi" w:hAnsiTheme="minorHAnsi" w:cstheme="minorHAnsi"/>
          <w:spacing w:val="38"/>
        </w:rPr>
        <w:t xml:space="preserve"> </w:t>
      </w:r>
      <w:r w:rsidRPr="00B76DCF">
        <w:rPr>
          <w:rFonts w:asciiTheme="minorHAnsi" w:hAnsiTheme="minorHAnsi" w:cstheme="minorHAnsi"/>
        </w:rPr>
        <w:t>od</w:t>
      </w:r>
      <w:r w:rsidRPr="00B76DCF">
        <w:rPr>
          <w:rFonts w:asciiTheme="minorHAnsi" w:hAnsiTheme="minorHAnsi" w:cstheme="minorHAnsi"/>
          <w:spacing w:val="39"/>
        </w:rPr>
        <w:t xml:space="preserve"> </w:t>
      </w:r>
      <w:r w:rsidRPr="00B76DCF">
        <w:rPr>
          <w:rFonts w:asciiTheme="minorHAnsi" w:hAnsiTheme="minorHAnsi" w:cstheme="minorHAnsi"/>
        </w:rPr>
        <w:t>podmiotu,</w:t>
      </w:r>
      <w:r w:rsidRPr="00B76DCF">
        <w:rPr>
          <w:rFonts w:asciiTheme="minorHAnsi" w:hAnsiTheme="minorHAnsi" w:cstheme="minorHAnsi"/>
          <w:spacing w:val="39"/>
        </w:rPr>
        <w:t xml:space="preserve"> </w:t>
      </w:r>
      <w:r w:rsidRPr="00B76DCF">
        <w:rPr>
          <w:rFonts w:asciiTheme="minorHAnsi" w:hAnsiTheme="minorHAnsi" w:cstheme="minorHAnsi"/>
        </w:rPr>
        <w:t>który</w:t>
      </w:r>
      <w:r w:rsidRPr="00B76DCF">
        <w:rPr>
          <w:rFonts w:asciiTheme="minorHAnsi" w:hAnsiTheme="minorHAnsi" w:cstheme="minorHAnsi"/>
          <w:spacing w:val="39"/>
        </w:rPr>
        <w:t xml:space="preserve"> </w:t>
      </w:r>
      <w:r w:rsidRPr="00B76DCF">
        <w:rPr>
          <w:rFonts w:asciiTheme="minorHAnsi" w:hAnsiTheme="minorHAnsi" w:cstheme="minorHAnsi"/>
        </w:rPr>
        <w:t>odpowiedział</w:t>
      </w:r>
      <w:r w:rsidRPr="00EB26F8">
        <w:rPr>
          <w:rFonts w:asciiTheme="minorHAnsi" w:hAnsiTheme="minorHAnsi" w:cstheme="minorHAnsi"/>
          <w:spacing w:val="39"/>
        </w:rPr>
        <w:t xml:space="preserve"> </w:t>
      </w:r>
      <w:r w:rsidRPr="00EB26F8">
        <w:rPr>
          <w:rFonts w:asciiTheme="minorHAnsi" w:hAnsiTheme="minorHAnsi" w:cstheme="minorHAnsi"/>
        </w:rPr>
        <w:t>na</w:t>
      </w:r>
      <w:r w:rsidRPr="00EB26F8">
        <w:rPr>
          <w:rFonts w:asciiTheme="minorHAnsi" w:hAnsiTheme="minorHAnsi" w:cstheme="minorHAnsi"/>
          <w:spacing w:val="38"/>
        </w:rPr>
        <w:t xml:space="preserve"> </w:t>
      </w:r>
      <w:r w:rsidRPr="00EB26F8">
        <w:rPr>
          <w:rFonts w:asciiTheme="minorHAnsi" w:hAnsiTheme="minorHAnsi" w:cstheme="minorHAnsi"/>
        </w:rPr>
        <w:t>ogłoszenie</w:t>
      </w:r>
    </w:p>
    <w:p w14:paraId="5ABF50E6"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postępowaniu o udzielenie zamówienia publicznego wskazanym powyżej;</w:t>
      </w:r>
    </w:p>
    <w:p w14:paraId="788F80EF" w14:textId="64ED2403" w:rsidR="00F7208E" w:rsidRPr="00EB26F8" w:rsidRDefault="00D51A5C" w:rsidP="008B4209">
      <w:pPr>
        <w:pStyle w:val="Akapitzlist"/>
        <w:numPr>
          <w:ilvl w:val="1"/>
          <w:numId w:val="2"/>
        </w:numPr>
        <w:tabs>
          <w:tab w:val="left" w:pos="825"/>
        </w:tabs>
        <w:spacing w:before="0" w:line="276" w:lineRule="auto"/>
        <w:ind w:left="824"/>
        <w:jc w:val="left"/>
        <w:rPr>
          <w:rFonts w:asciiTheme="minorHAnsi" w:hAnsiTheme="minorHAnsi" w:cstheme="minorHAnsi"/>
        </w:rPr>
      </w:pPr>
      <w:r w:rsidRPr="00EB26F8">
        <w:rPr>
          <w:rFonts w:asciiTheme="minorHAnsi" w:hAnsiTheme="minorHAnsi" w:cstheme="minorHAnsi"/>
        </w:rPr>
        <w:t>CPE</w:t>
      </w:r>
      <w:r w:rsidRPr="00EB26F8">
        <w:rPr>
          <w:rFonts w:asciiTheme="minorHAnsi" w:hAnsiTheme="minorHAnsi" w:cstheme="minorHAnsi"/>
          <w:spacing w:val="28"/>
        </w:rPr>
        <w:t xml:space="preserve"> </w:t>
      </w:r>
      <w:r w:rsidR="008C7CF7" w:rsidRPr="00EB26F8">
        <w:rPr>
          <w:rFonts w:asciiTheme="minorHAnsi" w:hAnsiTheme="minorHAnsi" w:cstheme="minorHAnsi"/>
        </w:rPr>
        <w:t>będzie</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przetwarzał</w:t>
      </w:r>
      <w:r w:rsidRPr="00EB26F8">
        <w:rPr>
          <w:rFonts w:asciiTheme="minorHAnsi" w:hAnsiTheme="minorHAnsi" w:cstheme="minorHAnsi"/>
        </w:rPr>
        <w:t>o</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Pani/Pana</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dane</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w</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zakresie</w:t>
      </w:r>
      <w:r w:rsidR="008C7CF7" w:rsidRPr="00EB26F8">
        <w:rPr>
          <w:rFonts w:asciiTheme="minorHAnsi" w:hAnsiTheme="minorHAnsi" w:cstheme="minorHAnsi"/>
          <w:spacing w:val="30"/>
        </w:rPr>
        <w:t xml:space="preserve"> </w:t>
      </w:r>
      <w:r w:rsidR="008C7CF7" w:rsidRPr="00EB26F8">
        <w:rPr>
          <w:rFonts w:asciiTheme="minorHAnsi" w:hAnsiTheme="minorHAnsi" w:cstheme="minorHAnsi"/>
        </w:rPr>
        <w:t>danych</w:t>
      </w:r>
      <w:r w:rsidR="008C7CF7" w:rsidRPr="00EB26F8">
        <w:rPr>
          <w:rFonts w:asciiTheme="minorHAnsi" w:hAnsiTheme="minorHAnsi" w:cstheme="minorHAnsi"/>
          <w:spacing w:val="28"/>
        </w:rPr>
        <w:t xml:space="preserve"> </w:t>
      </w:r>
      <w:r w:rsidR="008C7CF7" w:rsidRPr="00EB26F8">
        <w:rPr>
          <w:rFonts w:asciiTheme="minorHAnsi" w:hAnsiTheme="minorHAnsi" w:cstheme="minorHAnsi"/>
        </w:rPr>
        <w:t>kontaktowych,</w:t>
      </w:r>
      <w:r w:rsidR="008C7CF7" w:rsidRPr="00EB26F8">
        <w:rPr>
          <w:rFonts w:asciiTheme="minorHAnsi" w:hAnsiTheme="minorHAnsi" w:cstheme="minorHAnsi"/>
          <w:spacing w:val="29"/>
        </w:rPr>
        <w:t xml:space="preserve"> </w:t>
      </w:r>
      <w:r w:rsidR="008C7CF7" w:rsidRPr="00EB26F8">
        <w:rPr>
          <w:rFonts w:asciiTheme="minorHAnsi" w:hAnsiTheme="minorHAnsi" w:cstheme="minorHAnsi"/>
        </w:rPr>
        <w:t>informacji</w:t>
      </w:r>
    </w:p>
    <w:p w14:paraId="34525AEB"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o zatrudnieniu, stopni naukowych oraz inne w zakresie podanym przez podmiot składający ofertę</w:t>
      </w:r>
    </w:p>
    <w:p w14:paraId="5676BA38"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w odpowiedzi na ogłoszenie o udzieleniu zamówienia publicznego;</w:t>
      </w:r>
    </w:p>
    <w:p w14:paraId="23D2CFCF"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odbiorcami Pani/Pana danych osobowych będą osoby lub podmioty, którym</w:t>
      </w:r>
      <w:r w:rsidRPr="00EB26F8">
        <w:rPr>
          <w:rFonts w:asciiTheme="minorHAnsi" w:hAnsiTheme="minorHAnsi" w:cstheme="minorHAnsi"/>
          <w:spacing w:val="54"/>
        </w:rPr>
        <w:t xml:space="preserve"> </w:t>
      </w:r>
      <w:r w:rsidRPr="00EB26F8">
        <w:rPr>
          <w:rFonts w:asciiTheme="minorHAnsi" w:hAnsiTheme="minorHAnsi" w:cstheme="minorHAnsi"/>
        </w:rPr>
        <w:t>udostępniona</w:t>
      </w:r>
    </w:p>
    <w:p w14:paraId="697B0D64" w14:textId="77777777" w:rsidR="00F7208E" w:rsidRPr="00EB26F8" w:rsidRDefault="008C7CF7" w:rsidP="008B4209">
      <w:pPr>
        <w:pStyle w:val="Tekstpodstawowy"/>
        <w:spacing w:line="276" w:lineRule="auto"/>
        <w:ind w:left="824"/>
        <w:rPr>
          <w:rFonts w:asciiTheme="minorHAnsi" w:hAnsiTheme="minorHAnsi" w:cstheme="minorHAnsi"/>
        </w:rPr>
      </w:pPr>
      <w:r w:rsidRPr="00EB26F8">
        <w:rPr>
          <w:rFonts w:asciiTheme="minorHAnsi" w:hAnsiTheme="minorHAnsi" w:cstheme="minorHAnsi"/>
        </w:rPr>
        <w:t xml:space="preserve">zostanie dokumentacja postępowania w oparciu o art. 18 oraz art. 74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30BDA353" w14:textId="6833E021" w:rsidR="00F7208E" w:rsidRPr="00EB26F8" w:rsidRDefault="008C7CF7" w:rsidP="008B4209">
      <w:pPr>
        <w:pStyle w:val="Akapitzlist"/>
        <w:numPr>
          <w:ilvl w:val="1"/>
          <w:numId w:val="2"/>
        </w:numPr>
        <w:tabs>
          <w:tab w:val="left" w:pos="825"/>
        </w:tabs>
        <w:spacing w:before="0" w:line="276" w:lineRule="auto"/>
        <w:ind w:left="824" w:right="115"/>
        <w:rPr>
          <w:rFonts w:asciiTheme="minorHAnsi" w:hAnsiTheme="minorHAnsi" w:cstheme="minorHAnsi"/>
        </w:rPr>
      </w:pPr>
      <w:r w:rsidRPr="00EB26F8">
        <w:rPr>
          <w:rFonts w:asciiTheme="minorHAnsi" w:hAnsiTheme="minorHAnsi" w:cstheme="minorHAnsi"/>
        </w:rPr>
        <w:t xml:space="preserve">Pani/Pana dane osobowe będą przechowywane, zgodnie z art. 78 ust. 1 i 4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przez okres 4 lat od dnia zakończenia postępowania o udzielenie zamówienia, a jeżeli czas trwania umowy</w:t>
      </w:r>
      <w:r w:rsidRPr="00EB26F8">
        <w:rPr>
          <w:rFonts w:asciiTheme="minorHAnsi" w:hAnsiTheme="minorHAnsi" w:cstheme="minorHAnsi"/>
          <w:spacing w:val="-10"/>
        </w:rPr>
        <w:t xml:space="preserve"> </w:t>
      </w:r>
      <w:r w:rsidRPr="00EB26F8">
        <w:rPr>
          <w:rFonts w:asciiTheme="minorHAnsi" w:hAnsiTheme="minorHAnsi" w:cstheme="minorHAnsi"/>
        </w:rPr>
        <w:t>przekracza</w:t>
      </w:r>
      <w:r w:rsidRPr="00EB26F8">
        <w:rPr>
          <w:rFonts w:asciiTheme="minorHAnsi" w:hAnsiTheme="minorHAnsi" w:cstheme="minorHAnsi"/>
          <w:spacing w:val="-9"/>
        </w:rPr>
        <w:t xml:space="preserve"> </w:t>
      </w:r>
      <w:r w:rsidRPr="00EB26F8">
        <w:rPr>
          <w:rFonts w:asciiTheme="minorHAnsi" w:hAnsiTheme="minorHAnsi" w:cstheme="minorHAnsi"/>
        </w:rPr>
        <w:t>4</w:t>
      </w:r>
      <w:r w:rsidRPr="00EB26F8">
        <w:rPr>
          <w:rFonts w:asciiTheme="minorHAnsi" w:hAnsiTheme="minorHAnsi" w:cstheme="minorHAnsi"/>
          <w:spacing w:val="-9"/>
        </w:rPr>
        <w:t xml:space="preserve"> </w:t>
      </w:r>
      <w:r w:rsidRPr="00EB26F8">
        <w:rPr>
          <w:rFonts w:asciiTheme="minorHAnsi" w:hAnsiTheme="minorHAnsi" w:cstheme="minorHAnsi"/>
        </w:rPr>
        <w:t>lata,</w:t>
      </w:r>
      <w:r w:rsidRPr="00EB26F8">
        <w:rPr>
          <w:rFonts w:asciiTheme="minorHAnsi" w:hAnsiTheme="minorHAnsi" w:cstheme="minorHAnsi"/>
          <w:spacing w:val="-9"/>
        </w:rPr>
        <w:t xml:space="preserve"> </w:t>
      </w:r>
      <w:r w:rsidRPr="00EB26F8">
        <w:rPr>
          <w:rFonts w:asciiTheme="minorHAnsi" w:hAnsiTheme="minorHAnsi" w:cstheme="minorHAnsi"/>
        </w:rPr>
        <w:t>okres</w:t>
      </w:r>
      <w:r w:rsidRPr="00EB26F8">
        <w:rPr>
          <w:rFonts w:asciiTheme="minorHAnsi" w:hAnsiTheme="minorHAnsi" w:cstheme="minorHAnsi"/>
          <w:spacing w:val="-9"/>
        </w:rPr>
        <w:t xml:space="preserve"> </w:t>
      </w:r>
      <w:r w:rsidRPr="00EB26F8">
        <w:rPr>
          <w:rFonts w:asciiTheme="minorHAnsi" w:hAnsiTheme="minorHAnsi" w:cstheme="minorHAnsi"/>
        </w:rPr>
        <w:t>przechowywania</w:t>
      </w:r>
      <w:r w:rsidRPr="00EB26F8">
        <w:rPr>
          <w:rFonts w:asciiTheme="minorHAnsi" w:hAnsiTheme="minorHAnsi" w:cstheme="minorHAnsi"/>
          <w:spacing w:val="-9"/>
        </w:rPr>
        <w:t xml:space="preserve"> </w:t>
      </w:r>
      <w:r w:rsidRPr="00EB26F8">
        <w:rPr>
          <w:rFonts w:asciiTheme="minorHAnsi" w:hAnsiTheme="minorHAnsi" w:cstheme="minorHAnsi"/>
        </w:rPr>
        <w:t>obejmuje</w:t>
      </w:r>
      <w:r w:rsidRPr="00EB26F8">
        <w:rPr>
          <w:rFonts w:asciiTheme="minorHAnsi" w:hAnsiTheme="minorHAnsi" w:cstheme="minorHAnsi"/>
          <w:spacing w:val="-9"/>
        </w:rPr>
        <w:t xml:space="preserve"> </w:t>
      </w:r>
      <w:r w:rsidRPr="00EB26F8">
        <w:rPr>
          <w:rFonts w:asciiTheme="minorHAnsi" w:hAnsiTheme="minorHAnsi" w:cstheme="minorHAnsi"/>
        </w:rPr>
        <w:t>cały</w:t>
      </w:r>
      <w:r w:rsidRPr="00EB26F8">
        <w:rPr>
          <w:rFonts w:asciiTheme="minorHAnsi" w:hAnsiTheme="minorHAnsi" w:cstheme="minorHAnsi"/>
          <w:spacing w:val="-9"/>
        </w:rPr>
        <w:t xml:space="preserve"> </w:t>
      </w:r>
      <w:r w:rsidRPr="00EB26F8">
        <w:rPr>
          <w:rFonts w:asciiTheme="minorHAnsi" w:hAnsiTheme="minorHAnsi" w:cstheme="minorHAnsi"/>
        </w:rPr>
        <w:t>czas</w:t>
      </w:r>
      <w:r w:rsidRPr="00EB26F8">
        <w:rPr>
          <w:rFonts w:asciiTheme="minorHAnsi" w:hAnsiTheme="minorHAnsi" w:cstheme="minorHAnsi"/>
          <w:spacing w:val="-8"/>
        </w:rPr>
        <w:t xml:space="preserve"> </w:t>
      </w:r>
      <w:r w:rsidRPr="00EB26F8">
        <w:rPr>
          <w:rFonts w:asciiTheme="minorHAnsi" w:hAnsiTheme="minorHAnsi" w:cstheme="minorHAnsi"/>
        </w:rPr>
        <w:t>trwania</w:t>
      </w:r>
      <w:r w:rsidRPr="00EB26F8">
        <w:rPr>
          <w:rFonts w:asciiTheme="minorHAnsi" w:hAnsiTheme="minorHAnsi" w:cstheme="minorHAnsi"/>
          <w:spacing w:val="-8"/>
        </w:rPr>
        <w:t xml:space="preserve"> </w:t>
      </w:r>
      <w:r w:rsidRPr="00EB26F8">
        <w:rPr>
          <w:rFonts w:asciiTheme="minorHAnsi" w:hAnsiTheme="minorHAnsi" w:cstheme="minorHAnsi"/>
        </w:rPr>
        <w:t>umowy,</w:t>
      </w:r>
      <w:r w:rsidRPr="00EB26F8">
        <w:rPr>
          <w:rFonts w:asciiTheme="minorHAnsi" w:hAnsiTheme="minorHAnsi" w:cstheme="minorHAnsi"/>
          <w:spacing w:val="-9"/>
        </w:rPr>
        <w:t xml:space="preserve"> </w:t>
      </w:r>
      <w:r w:rsidRPr="00EB26F8">
        <w:rPr>
          <w:rFonts w:asciiTheme="minorHAnsi" w:hAnsiTheme="minorHAnsi" w:cstheme="minorHAnsi"/>
        </w:rPr>
        <w:t>a</w:t>
      </w:r>
      <w:r w:rsidRPr="00EB26F8">
        <w:rPr>
          <w:rFonts w:asciiTheme="minorHAnsi" w:hAnsiTheme="minorHAnsi" w:cstheme="minorHAnsi"/>
          <w:spacing w:val="-10"/>
        </w:rPr>
        <w:t xml:space="preserve"> </w:t>
      </w:r>
      <w:r w:rsidRPr="00EB26F8">
        <w:rPr>
          <w:rFonts w:asciiTheme="minorHAnsi" w:hAnsiTheme="minorHAnsi" w:cstheme="minorHAnsi"/>
        </w:rPr>
        <w:t xml:space="preserve">następnie w celu archiwalnym przez okres zgodny z instrukcją kancelaryjną </w:t>
      </w:r>
      <w:r w:rsidR="00D51A5C" w:rsidRPr="00EB26F8">
        <w:rPr>
          <w:rFonts w:asciiTheme="minorHAnsi" w:hAnsiTheme="minorHAnsi" w:cstheme="minorHAnsi"/>
        </w:rPr>
        <w:t xml:space="preserve">CPE </w:t>
      </w:r>
      <w:r w:rsidRPr="00EB26F8">
        <w:rPr>
          <w:rFonts w:asciiTheme="minorHAnsi" w:hAnsiTheme="minorHAnsi" w:cstheme="minorHAnsi"/>
        </w:rPr>
        <w:t>i Jednolitym Rzeczowym Wykazem</w:t>
      </w:r>
      <w:r w:rsidRPr="00EB26F8">
        <w:rPr>
          <w:rFonts w:asciiTheme="minorHAnsi" w:hAnsiTheme="minorHAnsi" w:cstheme="minorHAnsi"/>
          <w:spacing w:val="-3"/>
        </w:rPr>
        <w:t xml:space="preserve"> </w:t>
      </w:r>
      <w:r w:rsidRPr="00EB26F8">
        <w:rPr>
          <w:rFonts w:asciiTheme="minorHAnsi" w:hAnsiTheme="minorHAnsi" w:cstheme="minorHAnsi"/>
        </w:rPr>
        <w:t>Akt;</w:t>
      </w:r>
    </w:p>
    <w:p w14:paraId="762F7380" w14:textId="7111256F"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 xml:space="preserve">obowiązek podania przez Panią/Pana danych osobowych bezpośrednio Pani/Pana dotyczących jest wymogiem ustawowym określonym w przepisach ustawy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związanym z udziałem        </w:t>
      </w:r>
      <w:r w:rsidR="00F91A1E" w:rsidRPr="00EB26F8">
        <w:rPr>
          <w:rFonts w:asciiTheme="minorHAnsi" w:hAnsiTheme="minorHAnsi" w:cstheme="minorHAnsi"/>
        </w:rPr>
        <w:br/>
      </w:r>
      <w:r w:rsidRPr="00EB26F8">
        <w:rPr>
          <w:rFonts w:asciiTheme="minorHAnsi" w:hAnsiTheme="minorHAnsi" w:cstheme="minorHAnsi"/>
        </w:rPr>
        <w:t>w postępowaniu o udzielenie zamówienia publicznego; konsekwencje niepodania określonych danych wynikają z ustawy</w:t>
      </w:r>
      <w:r w:rsidRPr="00EB26F8">
        <w:rPr>
          <w:rFonts w:asciiTheme="minorHAnsi" w:hAnsiTheme="minorHAnsi" w:cstheme="minorHAnsi"/>
          <w:spacing w:val="-2"/>
        </w:rPr>
        <w:t xml:space="preserve"> </w:t>
      </w:r>
      <w:proofErr w:type="spellStart"/>
      <w:r w:rsidRPr="00EB26F8">
        <w:rPr>
          <w:rFonts w:asciiTheme="minorHAnsi" w:hAnsiTheme="minorHAnsi" w:cstheme="minorHAnsi"/>
        </w:rPr>
        <w:t>Pzp</w:t>
      </w:r>
      <w:proofErr w:type="spellEnd"/>
      <w:r w:rsidRPr="00EB26F8">
        <w:rPr>
          <w:rFonts w:asciiTheme="minorHAnsi" w:hAnsiTheme="minorHAnsi" w:cstheme="minorHAnsi"/>
        </w:rPr>
        <w:t>;</w:t>
      </w:r>
    </w:p>
    <w:p w14:paraId="156EF93A" w14:textId="77777777" w:rsidR="00F7208E" w:rsidRPr="00EB26F8" w:rsidRDefault="008C7CF7" w:rsidP="008B4209">
      <w:pPr>
        <w:pStyle w:val="Akapitzlist"/>
        <w:numPr>
          <w:ilvl w:val="1"/>
          <w:numId w:val="2"/>
        </w:numPr>
        <w:tabs>
          <w:tab w:val="left" w:pos="825"/>
        </w:tabs>
        <w:spacing w:before="0" w:line="276" w:lineRule="auto"/>
        <w:ind w:left="824" w:right="116"/>
        <w:rPr>
          <w:rFonts w:asciiTheme="minorHAnsi" w:hAnsiTheme="minorHAnsi" w:cstheme="minorHAnsi"/>
        </w:rPr>
      </w:pPr>
      <w:r w:rsidRPr="00EB26F8">
        <w:rPr>
          <w:rFonts w:asciiTheme="minorHAnsi" w:hAnsiTheme="minorHAnsi" w:cstheme="minorHAnsi"/>
        </w:rPr>
        <w:t>w odniesieniu do Pani/Pana danych osobowych decyzje nie będą podejmowane w sposób zautomatyzowany, stosowanie do art. 22</w:t>
      </w:r>
      <w:r w:rsidRPr="00EB26F8">
        <w:rPr>
          <w:rFonts w:asciiTheme="minorHAnsi" w:hAnsiTheme="minorHAnsi" w:cstheme="minorHAnsi"/>
          <w:spacing w:val="-1"/>
        </w:rPr>
        <w:t xml:space="preserve"> </w:t>
      </w:r>
      <w:r w:rsidRPr="00EB26F8">
        <w:rPr>
          <w:rFonts w:asciiTheme="minorHAnsi" w:hAnsiTheme="minorHAnsi" w:cstheme="minorHAnsi"/>
        </w:rPr>
        <w:t>RODO;</w:t>
      </w:r>
    </w:p>
    <w:p w14:paraId="5D5BE622" w14:textId="77777777" w:rsidR="00F7208E" w:rsidRPr="00EB26F8" w:rsidRDefault="008C7CF7" w:rsidP="008B4209">
      <w:pPr>
        <w:pStyle w:val="Akapitzlist"/>
        <w:numPr>
          <w:ilvl w:val="1"/>
          <w:numId w:val="2"/>
        </w:numPr>
        <w:tabs>
          <w:tab w:val="left" w:pos="825"/>
        </w:tabs>
        <w:spacing w:before="0" w:line="276" w:lineRule="auto"/>
        <w:rPr>
          <w:rFonts w:asciiTheme="minorHAnsi" w:hAnsiTheme="minorHAnsi" w:cstheme="minorHAnsi"/>
        </w:rPr>
      </w:pPr>
      <w:r w:rsidRPr="00EB26F8">
        <w:rPr>
          <w:rFonts w:asciiTheme="minorHAnsi" w:hAnsiTheme="minorHAnsi" w:cstheme="minorHAnsi"/>
        </w:rPr>
        <w:t>posiada</w:t>
      </w:r>
      <w:r w:rsidRPr="00EB26F8">
        <w:rPr>
          <w:rFonts w:asciiTheme="minorHAnsi" w:hAnsiTheme="minorHAnsi" w:cstheme="minorHAnsi"/>
          <w:spacing w:val="-1"/>
        </w:rPr>
        <w:t xml:space="preserve"> </w:t>
      </w:r>
      <w:r w:rsidRPr="00EB26F8">
        <w:rPr>
          <w:rFonts w:asciiTheme="minorHAnsi" w:hAnsiTheme="minorHAnsi" w:cstheme="minorHAnsi"/>
        </w:rPr>
        <w:t>Pani/Pan:</w:t>
      </w:r>
    </w:p>
    <w:p w14:paraId="29988BCE" w14:textId="77777777" w:rsidR="00F7208E" w:rsidRPr="00EB26F8" w:rsidRDefault="008C7CF7" w:rsidP="008B4209">
      <w:pPr>
        <w:pStyle w:val="Akapitzlist"/>
        <w:numPr>
          <w:ilvl w:val="0"/>
          <w:numId w:val="1"/>
        </w:numPr>
        <w:tabs>
          <w:tab w:val="left" w:pos="721"/>
        </w:tabs>
        <w:spacing w:before="0" w:line="276" w:lineRule="auto"/>
        <w:ind w:left="720"/>
        <w:rPr>
          <w:rFonts w:asciiTheme="minorHAnsi" w:hAnsiTheme="minorHAnsi" w:cstheme="minorHAnsi"/>
        </w:rPr>
      </w:pPr>
      <w:r w:rsidRPr="00EB26F8">
        <w:rPr>
          <w:rFonts w:asciiTheme="minorHAnsi" w:hAnsiTheme="minorHAnsi" w:cstheme="minorHAnsi"/>
        </w:rPr>
        <w:t>na podstawie art. 15 RODO prawo dostępu do danych osobowych Pani/Pana</w:t>
      </w:r>
      <w:r w:rsidRPr="00EB26F8">
        <w:rPr>
          <w:rFonts w:asciiTheme="minorHAnsi" w:hAnsiTheme="minorHAnsi" w:cstheme="minorHAnsi"/>
          <w:spacing w:val="-8"/>
        </w:rPr>
        <w:t xml:space="preserve"> </w:t>
      </w:r>
      <w:r w:rsidRPr="00EB26F8">
        <w:rPr>
          <w:rFonts w:asciiTheme="minorHAnsi" w:hAnsiTheme="minorHAnsi" w:cstheme="minorHAnsi"/>
        </w:rPr>
        <w:t>dotyczących;</w:t>
      </w:r>
    </w:p>
    <w:p w14:paraId="5C38356D" w14:textId="77777777" w:rsidR="00F7208E" w:rsidRPr="00EB26F8" w:rsidRDefault="008C7CF7" w:rsidP="008B4209">
      <w:pPr>
        <w:pStyle w:val="Akapitzlist"/>
        <w:numPr>
          <w:ilvl w:val="0"/>
          <w:numId w:val="1"/>
        </w:numPr>
        <w:tabs>
          <w:tab w:val="left" w:pos="798"/>
        </w:tabs>
        <w:spacing w:before="0" w:line="276" w:lineRule="auto"/>
        <w:ind w:left="824" w:right="116" w:hanging="283"/>
        <w:rPr>
          <w:rFonts w:asciiTheme="minorHAnsi" w:hAnsiTheme="minorHAnsi" w:cstheme="minorHAnsi"/>
        </w:rPr>
      </w:pPr>
      <w:r w:rsidRPr="00EB26F8">
        <w:rPr>
          <w:rFonts w:asciiTheme="minorHAnsi" w:hAnsiTheme="minorHAnsi" w:cstheme="minorHAnsi"/>
        </w:rPr>
        <w:t>na podstawie art. 16 RODO prawo do sprostowania lub uzupełnienia Pani/Pana danych osobowych, przy czym skorzystanie z prawa do sprostowania lub uzupełnienia nie może skutkować zmianą wyniku postępowania o udzielenie zamówienia publicznego ani</w:t>
      </w:r>
      <w:r w:rsidRPr="00EB26F8">
        <w:rPr>
          <w:rFonts w:asciiTheme="minorHAnsi" w:hAnsiTheme="minorHAnsi" w:cstheme="minorHAnsi"/>
          <w:spacing w:val="32"/>
        </w:rPr>
        <w:t xml:space="preserve"> </w:t>
      </w:r>
      <w:r w:rsidRPr="00EB26F8">
        <w:rPr>
          <w:rFonts w:asciiTheme="minorHAnsi" w:hAnsiTheme="minorHAnsi" w:cstheme="minorHAnsi"/>
        </w:rPr>
        <w:t>zmianą</w:t>
      </w:r>
    </w:p>
    <w:p w14:paraId="3DE593FD" w14:textId="77777777" w:rsidR="00F7208E" w:rsidRPr="00EB26F8" w:rsidRDefault="008C7CF7" w:rsidP="008B4209">
      <w:pPr>
        <w:pStyle w:val="Tekstpodstawowy"/>
        <w:spacing w:line="276" w:lineRule="auto"/>
        <w:ind w:left="825" w:right="118"/>
        <w:jc w:val="both"/>
        <w:rPr>
          <w:rFonts w:asciiTheme="minorHAnsi" w:hAnsiTheme="minorHAnsi" w:cstheme="minorHAnsi"/>
        </w:rPr>
      </w:pPr>
      <w:r w:rsidRPr="00EB26F8">
        <w:rPr>
          <w:rFonts w:asciiTheme="minorHAnsi" w:hAnsiTheme="minorHAnsi" w:cstheme="minorHAnsi"/>
        </w:rPr>
        <w:t xml:space="preserve">postanowień umowy w zakresie niezgodnym z ustawą </w:t>
      </w:r>
      <w:proofErr w:type="spellStart"/>
      <w:r w:rsidRPr="00EB26F8">
        <w:rPr>
          <w:rFonts w:asciiTheme="minorHAnsi" w:hAnsiTheme="minorHAnsi" w:cstheme="minorHAnsi"/>
        </w:rPr>
        <w:t>Pzp</w:t>
      </w:r>
      <w:proofErr w:type="spellEnd"/>
      <w:r w:rsidRPr="00EB26F8">
        <w:rPr>
          <w:rFonts w:asciiTheme="minorHAnsi" w:hAnsiTheme="minorHAnsi" w:cstheme="minorHAnsi"/>
        </w:rPr>
        <w:t xml:space="preserve"> oraz nie może naruszać integralności protokołu oraz jego załączników.</w:t>
      </w:r>
    </w:p>
    <w:p w14:paraId="2B6B13F9" w14:textId="77777777" w:rsidR="00F7208E" w:rsidRPr="00EB26F8" w:rsidRDefault="008C7CF7" w:rsidP="008B4209">
      <w:pPr>
        <w:pStyle w:val="Akapitzlist"/>
        <w:numPr>
          <w:ilvl w:val="0"/>
          <w:numId w:val="1"/>
        </w:numPr>
        <w:tabs>
          <w:tab w:val="left" w:pos="727"/>
        </w:tabs>
        <w:spacing w:before="0" w:line="276" w:lineRule="auto"/>
        <w:ind w:left="824" w:right="115" w:hanging="283"/>
        <w:rPr>
          <w:rFonts w:asciiTheme="minorHAnsi" w:hAnsiTheme="minorHAnsi" w:cstheme="minorHAnsi"/>
        </w:rPr>
      </w:pPr>
      <w:r w:rsidRPr="00EB26F8">
        <w:rPr>
          <w:rFonts w:asciiTheme="minorHAnsi" w:hAnsiTheme="minorHAnsi" w:cstheme="minorHAnsi"/>
        </w:rPr>
        <w:t>na podstawie art. 18 RODO prawo żądania od administratora ograniczenia przetwarzania danych osobowych</w:t>
      </w:r>
      <w:r w:rsidRPr="00EB26F8">
        <w:rPr>
          <w:rFonts w:asciiTheme="minorHAnsi" w:hAnsiTheme="minorHAnsi" w:cstheme="minorHAnsi"/>
          <w:spacing w:val="-8"/>
        </w:rPr>
        <w:t xml:space="preserve"> </w:t>
      </w:r>
      <w:r w:rsidRPr="00EB26F8">
        <w:rPr>
          <w:rFonts w:asciiTheme="minorHAnsi" w:hAnsiTheme="minorHAnsi" w:cstheme="minorHAnsi"/>
        </w:rPr>
        <w:t>z</w:t>
      </w:r>
      <w:r w:rsidRPr="00EB26F8">
        <w:rPr>
          <w:rFonts w:asciiTheme="minorHAnsi" w:hAnsiTheme="minorHAnsi" w:cstheme="minorHAnsi"/>
          <w:spacing w:val="-7"/>
        </w:rPr>
        <w:t xml:space="preserve"> </w:t>
      </w:r>
      <w:r w:rsidRPr="00EB26F8">
        <w:rPr>
          <w:rFonts w:asciiTheme="minorHAnsi" w:hAnsiTheme="minorHAnsi" w:cstheme="minorHAnsi"/>
        </w:rPr>
        <w:t>zastrzeżeniem</w:t>
      </w:r>
      <w:r w:rsidRPr="00EB26F8">
        <w:rPr>
          <w:rFonts w:asciiTheme="minorHAnsi" w:hAnsiTheme="minorHAnsi" w:cstheme="minorHAnsi"/>
          <w:spacing w:val="-6"/>
        </w:rPr>
        <w:t xml:space="preserve"> </w:t>
      </w:r>
      <w:r w:rsidRPr="00EB26F8">
        <w:rPr>
          <w:rFonts w:asciiTheme="minorHAnsi" w:hAnsiTheme="minorHAnsi" w:cstheme="minorHAnsi"/>
        </w:rPr>
        <w:t>przypadków,</w:t>
      </w:r>
      <w:r w:rsidRPr="00EB26F8">
        <w:rPr>
          <w:rFonts w:asciiTheme="minorHAnsi" w:hAnsiTheme="minorHAnsi" w:cstheme="minorHAnsi"/>
          <w:spacing w:val="-7"/>
        </w:rPr>
        <w:t xml:space="preserve"> </w:t>
      </w:r>
      <w:r w:rsidRPr="00EB26F8">
        <w:rPr>
          <w:rFonts w:asciiTheme="minorHAnsi" w:hAnsiTheme="minorHAnsi" w:cstheme="minorHAnsi"/>
        </w:rPr>
        <w:t>o</w:t>
      </w:r>
      <w:r w:rsidRPr="00EB26F8">
        <w:rPr>
          <w:rFonts w:asciiTheme="minorHAnsi" w:hAnsiTheme="minorHAnsi" w:cstheme="minorHAnsi"/>
          <w:spacing w:val="-8"/>
        </w:rPr>
        <w:t xml:space="preserve"> </w:t>
      </w:r>
      <w:r w:rsidRPr="00EB26F8">
        <w:rPr>
          <w:rFonts w:asciiTheme="minorHAnsi" w:hAnsiTheme="minorHAnsi" w:cstheme="minorHAnsi"/>
        </w:rPr>
        <w:t>których</w:t>
      </w:r>
      <w:r w:rsidRPr="00EB26F8">
        <w:rPr>
          <w:rFonts w:asciiTheme="minorHAnsi" w:hAnsiTheme="minorHAnsi" w:cstheme="minorHAnsi"/>
          <w:spacing w:val="-7"/>
        </w:rPr>
        <w:t xml:space="preserve"> </w:t>
      </w:r>
      <w:r w:rsidRPr="00EB26F8">
        <w:rPr>
          <w:rFonts w:asciiTheme="minorHAnsi" w:hAnsiTheme="minorHAnsi" w:cstheme="minorHAnsi"/>
        </w:rPr>
        <w:t>mowa</w:t>
      </w:r>
      <w:r w:rsidRPr="00EB26F8">
        <w:rPr>
          <w:rFonts w:asciiTheme="minorHAnsi" w:hAnsiTheme="minorHAnsi" w:cstheme="minorHAnsi"/>
          <w:spacing w:val="-8"/>
        </w:rPr>
        <w:t xml:space="preserve"> </w:t>
      </w:r>
      <w:r w:rsidRPr="00EB26F8">
        <w:rPr>
          <w:rFonts w:asciiTheme="minorHAnsi" w:hAnsiTheme="minorHAnsi" w:cstheme="minorHAnsi"/>
        </w:rPr>
        <w:t>w</w:t>
      </w:r>
      <w:r w:rsidRPr="00EB26F8">
        <w:rPr>
          <w:rFonts w:asciiTheme="minorHAnsi" w:hAnsiTheme="minorHAnsi" w:cstheme="minorHAnsi"/>
          <w:spacing w:val="-7"/>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18</w:t>
      </w:r>
      <w:r w:rsidRPr="00EB26F8">
        <w:rPr>
          <w:rFonts w:asciiTheme="minorHAnsi" w:hAnsiTheme="minorHAnsi" w:cstheme="minorHAnsi"/>
          <w:spacing w:val="-8"/>
        </w:rPr>
        <w:t xml:space="preserve"> </w:t>
      </w:r>
      <w:r w:rsidRPr="00EB26F8">
        <w:rPr>
          <w:rFonts w:asciiTheme="minorHAnsi" w:hAnsiTheme="minorHAnsi" w:cstheme="minorHAnsi"/>
        </w:rPr>
        <w:t>ust.</w:t>
      </w:r>
      <w:r w:rsidRPr="00EB26F8">
        <w:rPr>
          <w:rFonts w:asciiTheme="minorHAnsi" w:hAnsiTheme="minorHAnsi" w:cstheme="minorHAnsi"/>
          <w:spacing w:val="-7"/>
        </w:rPr>
        <w:t xml:space="preserve"> </w:t>
      </w:r>
      <w:r w:rsidRPr="00EB26F8">
        <w:rPr>
          <w:rFonts w:asciiTheme="minorHAnsi" w:hAnsiTheme="minorHAnsi" w:cstheme="minorHAnsi"/>
        </w:rPr>
        <w:t>2</w:t>
      </w:r>
      <w:r w:rsidRPr="00EB26F8">
        <w:rPr>
          <w:rFonts w:asciiTheme="minorHAnsi" w:hAnsiTheme="minorHAnsi" w:cstheme="minorHAnsi"/>
          <w:spacing w:val="-8"/>
        </w:rPr>
        <w:t xml:space="preserve"> </w:t>
      </w:r>
      <w:r w:rsidRPr="00EB26F8">
        <w:rPr>
          <w:rFonts w:asciiTheme="minorHAnsi" w:hAnsiTheme="minorHAnsi" w:cstheme="minorHAnsi"/>
        </w:rPr>
        <w:t>RODO</w:t>
      </w:r>
      <w:r w:rsidRPr="00EB26F8">
        <w:rPr>
          <w:rFonts w:asciiTheme="minorHAnsi" w:hAnsiTheme="minorHAnsi" w:cstheme="minorHAnsi"/>
          <w:spacing w:val="-7"/>
        </w:rPr>
        <w:t xml:space="preserve"> </w:t>
      </w:r>
      <w:r w:rsidRPr="00EB26F8">
        <w:rPr>
          <w:rFonts w:asciiTheme="minorHAnsi" w:hAnsiTheme="minorHAnsi" w:cstheme="minorHAnsi"/>
        </w:rPr>
        <w:t>oraz</w:t>
      </w:r>
      <w:r w:rsidRPr="00EB26F8">
        <w:rPr>
          <w:rFonts w:asciiTheme="minorHAnsi" w:hAnsiTheme="minorHAnsi" w:cstheme="minorHAnsi"/>
          <w:spacing w:val="-8"/>
        </w:rPr>
        <w:t xml:space="preserve"> </w:t>
      </w:r>
      <w:r w:rsidRPr="00EB26F8">
        <w:rPr>
          <w:rFonts w:asciiTheme="minorHAnsi" w:hAnsiTheme="minorHAnsi" w:cstheme="minorHAnsi"/>
        </w:rPr>
        <w:t>art.</w:t>
      </w:r>
      <w:r w:rsidRPr="00EB26F8">
        <w:rPr>
          <w:rFonts w:asciiTheme="minorHAnsi" w:hAnsiTheme="minorHAnsi" w:cstheme="minorHAnsi"/>
          <w:spacing w:val="-7"/>
        </w:rPr>
        <w:t xml:space="preserve"> </w:t>
      </w:r>
      <w:r w:rsidRPr="00EB26F8">
        <w:rPr>
          <w:rFonts w:asciiTheme="minorHAnsi" w:hAnsiTheme="minorHAnsi" w:cstheme="minorHAnsi"/>
        </w:rPr>
        <w:t>19</w:t>
      </w:r>
      <w:r w:rsidRPr="00EB26F8">
        <w:rPr>
          <w:rFonts w:asciiTheme="minorHAnsi" w:hAnsiTheme="minorHAnsi" w:cstheme="minorHAnsi"/>
          <w:spacing w:val="-8"/>
        </w:rPr>
        <w:t xml:space="preserve"> </w:t>
      </w:r>
      <w:r w:rsidRPr="00EB26F8">
        <w:rPr>
          <w:rFonts w:asciiTheme="minorHAnsi" w:hAnsiTheme="minorHAnsi" w:cstheme="minorHAnsi"/>
        </w:rPr>
        <w:t xml:space="preserve">ust. 3 ustawy </w:t>
      </w:r>
      <w:proofErr w:type="spellStart"/>
      <w:r w:rsidRPr="00EB26F8">
        <w:rPr>
          <w:rFonts w:asciiTheme="minorHAnsi" w:hAnsiTheme="minorHAnsi" w:cstheme="minorHAnsi"/>
        </w:rPr>
        <w:t>Pzp</w:t>
      </w:r>
      <w:proofErr w:type="spellEnd"/>
      <w:r w:rsidRPr="00EB26F8">
        <w:rPr>
          <w:rFonts w:asciiTheme="minorHAnsi" w:hAnsiTheme="minorHAnsi" w:cstheme="minorHAnsi"/>
          <w:spacing w:val="-2"/>
        </w:rPr>
        <w:t xml:space="preserve"> </w:t>
      </w:r>
      <w:r w:rsidRPr="00EB26F8">
        <w:rPr>
          <w:rFonts w:asciiTheme="minorHAnsi" w:hAnsiTheme="minorHAnsi" w:cstheme="minorHAnsi"/>
        </w:rPr>
        <w:t>;</w:t>
      </w:r>
    </w:p>
    <w:p w14:paraId="45EA00BD" w14:textId="77777777" w:rsidR="00F7208E" w:rsidRPr="00EB26F8" w:rsidRDefault="008C7CF7" w:rsidP="008B4209">
      <w:pPr>
        <w:pStyle w:val="Akapitzlist"/>
        <w:numPr>
          <w:ilvl w:val="0"/>
          <w:numId w:val="1"/>
        </w:numPr>
        <w:tabs>
          <w:tab w:val="left" w:pos="723"/>
        </w:tabs>
        <w:spacing w:before="0" w:line="276" w:lineRule="auto"/>
        <w:ind w:left="722" w:hanging="181"/>
        <w:rPr>
          <w:rFonts w:asciiTheme="minorHAnsi" w:hAnsiTheme="minorHAnsi" w:cstheme="minorHAnsi"/>
        </w:rPr>
      </w:pPr>
      <w:r w:rsidRPr="00EB26F8">
        <w:rPr>
          <w:rFonts w:asciiTheme="minorHAnsi" w:hAnsiTheme="minorHAnsi" w:cstheme="minorHAnsi"/>
        </w:rPr>
        <w:t>prawo do wniesienia skargi do Prezesa Urzędu Ochrony Danych Osobowych, gdy uzna</w:t>
      </w:r>
      <w:r w:rsidRPr="00EB26F8">
        <w:rPr>
          <w:rFonts w:asciiTheme="minorHAnsi" w:hAnsiTheme="minorHAnsi" w:cstheme="minorHAnsi"/>
          <w:spacing w:val="-31"/>
        </w:rPr>
        <w:t xml:space="preserve"> </w:t>
      </w:r>
      <w:r w:rsidRPr="00EB26F8">
        <w:rPr>
          <w:rFonts w:asciiTheme="minorHAnsi" w:hAnsiTheme="minorHAnsi" w:cstheme="minorHAnsi"/>
        </w:rPr>
        <w:t>Pani/Pan,</w:t>
      </w:r>
    </w:p>
    <w:p w14:paraId="3D2B1EDD" w14:textId="77777777" w:rsidR="00F7208E" w:rsidRPr="00EB26F8" w:rsidRDefault="008C7CF7" w:rsidP="008B4209">
      <w:pPr>
        <w:pStyle w:val="Tekstpodstawowy"/>
        <w:spacing w:line="276" w:lineRule="auto"/>
        <w:ind w:left="824"/>
        <w:jc w:val="both"/>
        <w:rPr>
          <w:rFonts w:asciiTheme="minorHAnsi" w:hAnsiTheme="minorHAnsi" w:cstheme="minorHAnsi"/>
        </w:rPr>
      </w:pPr>
      <w:r w:rsidRPr="00EB26F8">
        <w:rPr>
          <w:rFonts w:asciiTheme="minorHAnsi" w:hAnsiTheme="minorHAnsi" w:cstheme="minorHAnsi"/>
        </w:rPr>
        <w:t>że przetwarzanie danych osobowych Pani/Pana dotyczących narusza przepisy RODO;</w:t>
      </w:r>
    </w:p>
    <w:p w14:paraId="3A4BD3B6" w14:textId="77777777" w:rsidR="00F7208E" w:rsidRPr="00EB26F8" w:rsidRDefault="008C7CF7" w:rsidP="008B4209">
      <w:pPr>
        <w:pStyle w:val="Akapitzlist"/>
        <w:numPr>
          <w:ilvl w:val="1"/>
          <w:numId w:val="2"/>
        </w:numPr>
        <w:tabs>
          <w:tab w:val="left" w:pos="825"/>
        </w:tabs>
        <w:spacing w:before="0" w:line="276" w:lineRule="auto"/>
        <w:jc w:val="left"/>
        <w:rPr>
          <w:rFonts w:asciiTheme="minorHAnsi" w:hAnsiTheme="minorHAnsi" w:cstheme="minorHAnsi"/>
        </w:rPr>
      </w:pPr>
      <w:r w:rsidRPr="00EB26F8">
        <w:rPr>
          <w:rFonts w:asciiTheme="minorHAnsi" w:hAnsiTheme="minorHAnsi" w:cstheme="minorHAnsi"/>
        </w:rPr>
        <w:t>nie przysługuje</w:t>
      </w:r>
      <w:r w:rsidRPr="00EB26F8">
        <w:rPr>
          <w:rFonts w:asciiTheme="minorHAnsi" w:hAnsiTheme="minorHAnsi" w:cstheme="minorHAnsi"/>
          <w:spacing w:val="-1"/>
        </w:rPr>
        <w:t xml:space="preserve"> </w:t>
      </w:r>
      <w:r w:rsidRPr="00EB26F8">
        <w:rPr>
          <w:rFonts w:asciiTheme="minorHAnsi" w:hAnsiTheme="minorHAnsi" w:cstheme="minorHAnsi"/>
        </w:rPr>
        <w:t>Pani/Panu:</w:t>
      </w:r>
    </w:p>
    <w:p w14:paraId="0A05B547"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w związku z art. 17 ust. 3 lit. b, d lub e RODO prawo do usunięcia danych</w:t>
      </w:r>
      <w:r w:rsidRPr="00EB26F8">
        <w:rPr>
          <w:rFonts w:asciiTheme="minorHAnsi" w:hAnsiTheme="minorHAnsi" w:cstheme="minorHAnsi"/>
          <w:spacing w:val="-12"/>
        </w:rPr>
        <w:t xml:space="preserve"> </w:t>
      </w:r>
      <w:r w:rsidRPr="00EB26F8">
        <w:rPr>
          <w:rFonts w:asciiTheme="minorHAnsi" w:hAnsiTheme="minorHAnsi" w:cstheme="minorHAnsi"/>
        </w:rPr>
        <w:t>osobowych;</w:t>
      </w:r>
    </w:p>
    <w:p w14:paraId="18081533" w14:textId="77777777" w:rsidR="00F7208E" w:rsidRPr="00EB26F8" w:rsidRDefault="008C7CF7" w:rsidP="008B4209">
      <w:pPr>
        <w:pStyle w:val="Akapitzlist"/>
        <w:numPr>
          <w:ilvl w:val="0"/>
          <w:numId w:val="1"/>
        </w:numPr>
        <w:tabs>
          <w:tab w:val="left" w:pos="721"/>
        </w:tabs>
        <w:spacing w:before="0" w:line="276" w:lineRule="auto"/>
        <w:ind w:left="720"/>
        <w:jc w:val="left"/>
        <w:rPr>
          <w:rFonts w:asciiTheme="minorHAnsi" w:hAnsiTheme="minorHAnsi" w:cstheme="minorHAnsi"/>
        </w:rPr>
      </w:pPr>
      <w:r w:rsidRPr="00EB26F8">
        <w:rPr>
          <w:rFonts w:asciiTheme="minorHAnsi" w:hAnsiTheme="minorHAnsi" w:cstheme="minorHAnsi"/>
        </w:rPr>
        <w:t>prawo do przenoszenia danych osobowych, o którym mowa w art. 20</w:t>
      </w:r>
      <w:r w:rsidRPr="00EB26F8">
        <w:rPr>
          <w:rFonts w:asciiTheme="minorHAnsi" w:hAnsiTheme="minorHAnsi" w:cstheme="minorHAnsi"/>
          <w:spacing w:val="-6"/>
        </w:rPr>
        <w:t xml:space="preserve"> </w:t>
      </w:r>
      <w:r w:rsidRPr="00EB26F8">
        <w:rPr>
          <w:rFonts w:asciiTheme="minorHAnsi" w:hAnsiTheme="minorHAnsi" w:cstheme="minorHAnsi"/>
        </w:rPr>
        <w:t>RODO;</w:t>
      </w:r>
    </w:p>
    <w:p w14:paraId="0922060B" w14:textId="77777777" w:rsidR="00F7208E" w:rsidRPr="00EB26F8" w:rsidRDefault="008C7CF7" w:rsidP="008B4209">
      <w:pPr>
        <w:pStyle w:val="Akapitzlist"/>
        <w:numPr>
          <w:ilvl w:val="0"/>
          <w:numId w:val="1"/>
        </w:numPr>
        <w:tabs>
          <w:tab w:val="left" w:pos="751"/>
        </w:tabs>
        <w:spacing w:before="0" w:line="276" w:lineRule="auto"/>
        <w:ind w:left="824" w:right="116" w:hanging="283"/>
        <w:jc w:val="left"/>
        <w:rPr>
          <w:rFonts w:asciiTheme="minorHAnsi" w:hAnsiTheme="minorHAnsi" w:cstheme="minorHAnsi"/>
        </w:rPr>
      </w:pPr>
      <w:r w:rsidRPr="00EB26F8">
        <w:rPr>
          <w:rFonts w:asciiTheme="minorHAnsi" w:hAnsiTheme="minorHAnsi" w:cstheme="minorHAnsi"/>
        </w:rPr>
        <w:t>na podstawie art. 21 RODO prawo sprzeciwu, wobec przetwarzania danych osobowych, gdyż podstawą prawną przetwarzania Pani/Pana danych osobowych jest art. 6 ust. 1 lit. c</w:t>
      </w:r>
      <w:r w:rsidRPr="00EB26F8">
        <w:rPr>
          <w:rFonts w:asciiTheme="minorHAnsi" w:hAnsiTheme="minorHAnsi" w:cstheme="minorHAnsi"/>
          <w:spacing w:val="-17"/>
        </w:rPr>
        <w:t xml:space="preserve"> </w:t>
      </w:r>
      <w:r w:rsidRPr="00EB26F8">
        <w:rPr>
          <w:rFonts w:asciiTheme="minorHAnsi" w:hAnsiTheme="minorHAnsi" w:cstheme="minorHAnsi"/>
        </w:rPr>
        <w:t>RODO.</w:t>
      </w:r>
    </w:p>
    <w:p w14:paraId="794E9687" w14:textId="39D60FB5" w:rsidR="00F7208E" w:rsidRPr="00EB26F8" w:rsidRDefault="008C7CF7" w:rsidP="008B4209">
      <w:pPr>
        <w:pStyle w:val="Akapitzlist"/>
        <w:numPr>
          <w:ilvl w:val="0"/>
          <w:numId w:val="2"/>
        </w:numPr>
        <w:tabs>
          <w:tab w:val="left" w:pos="542"/>
        </w:tabs>
        <w:spacing w:before="0" w:line="276" w:lineRule="auto"/>
        <w:ind w:right="115"/>
        <w:rPr>
          <w:rFonts w:asciiTheme="minorHAnsi" w:hAnsiTheme="minorHAnsi" w:cstheme="minorHAnsi"/>
        </w:rPr>
      </w:pPr>
      <w:r w:rsidRPr="00EB26F8">
        <w:rPr>
          <w:rFonts w:asciiTheme="minorHAnsi" w:hAnsiTheme="minorHAnsi" w:cstheme="minorHAnsi"/>
        </w:rPr>
        <w:t>Jednocześnie Zamawiający przypomina o ciążącym na Pani/Panu obowiązku informacyjnym wynikającym z art. 14 RODO względem osób fizycznych, których dane przekazane zostaną Zamawiającemu</w:t>
      </w:r>
      <w:r w:rsidRPr="00EB26F8">
        <w:rPr>
          <w:rFonts w:asciiTheme="minorHAnsi" w:hAnsiTheme="minorHAnsi" w:cstheme="minorHAnsi"/>
          <w:spacing w:val="-15"/>
        </w:rPr>
        <w:t xml:space="preserve"> </w:t>
      </w:r>
      <w:r w:rsidRPr="00EB26F8">
        <w:rPr>
          <w:rFonts w:asciiTheme="minorHAnsi" w:hAnsiTheme="minorHAnsi" w:cstheme="minorHAnsi"/>
        </w:rPr>
        <w:t>w</w:t>
      </w:r>
      <w:r w:rsidRPr="00EB26F8">
        <w:rPr>
          <w:rFonts w:asciiTheme="minorHAnsi" w:hAnsiTheme="minorHAnsi" w:cstheme="minorHAnsi"/>
          <w:spacing w:val="-17"/>
        </w:rPr>
        <w:t xml:space="preserve"> </w:t>
      </w:r>
      <w:r w:rsidRPr="00EB26F8">
        <w:rPr>
          <w:rFonts w:asciiTheme="minorHAnsi" w:hAnsiTheme="minorHAnsi" w:cstheme="minorHAnsi"/>
        </w:rPr>
        <w:t>związku</w:t>
      </w:r>
      <w:r w:rsidRPr="00EB26F8">
        <w:rPr>
          <w:rFonts w:asciiTheme="minorHAnsi" w:hAnsiTheme="minorHAnsi" w:cstheme="minorHAnsi"/>
          <w:spacing w:val="-15"/>
        </w:rPr>
        <w:t xml:space="preserve"> </w:t>
      </w:r>
      <w:r w:rsidRPr="00EB26F8">
        <w:rPr>
          <w:rFonts w:asciiTheme="minorHAnsi" w:hAnsiTheme="minorHAnsi" w:cstheme="minorHAnsi"/>
        </w:rPr>
        <w:t>z</w:t>
      </w:r>
      <w:r w:rsidRPr="00EB26F8">
        <w:rPr>
          <w:rFonts w:asciiTheme="minorHAnsi" w:hAnsiTheme="minorHAnsi" w:cstheme="minorHAnsi"/>
          <w:spacing w:val="-17"/>
        </w:rPr>
        <w:t xml:space="preserve"> </w:t>
      </w:r>
      <w:r w:rsidRPr="00EB26F8">
        <w:rPr>
          <w:rFonts w:asciiTheme="minorHAnsi" w:hAnsiTheme="minorHAnsi" w:cstheme="minorHAnsi"/>
        </w:rPr>
        <w:t>prowadzonym</w:t>
      </w:r>
      <w:r w:rsidRPr="00EB26F8">
        <w:rPr>
          <w:rFonts w:asciiTheme="minorHAnsi" w:hAnsiTheme="minorHAnsi" w:cstheme="minorHAnsi"/>
          <w:spacing w:val="-16"/>
        </w:rPr>
        <w:t xml:space="preserve"> </w:t>
      </w:r>
      <w:r w:rsidRPr="00EB26F8">
        <w:rPr>
          <w:rFonts w:asciiTheme="minorHAnsi" w:hAnsiTheme="minorHAnsi" w:cstheme="minorHAnsi"/>
        </w:rPr>
        <w:t>postępowaniem</w:t>
      </w:r>
      <w:r w:rsidRPr="00EB26F8">
        <w:rPr>
          <w:rFonts w:asciiTheme="minorHAnsi" w:hAnsiTheme="minorHAnsi" w:cstheme="minorHAnsi"/>
          <w:spacing w:val="-17"/>
        </w:rPr>
        <w:t xml:space="preserve"> </w:t>
      </w:r>
      <w:r w:rsidRPr="00EB26F8">
        <w:rPr>
          <w:rFonts w:asciiTheme="minorHAnsi" w:hAnsiTheme="minorHAnsi" w:cstheme="minorHAnsi"/>
        </w:rPr>
        <w:t>i</w:t>
      </w:r>
      <w:r w:rsidRPr="00EB26F8">
        <w:rPr>
          <w:rFonts w:asciiTheme="minorHAnsi" w:hAnsiTheme="minorHAnsi" w:cstheme="minorHAnsi"/>
          <w:spacing w:val="-16"/>
        </w:rPr>
        <w:t xml:space="preserve"> </w:t>
      </w:r>
      <w:r w:rsidRPr="00EB26F8">
        <w:rPr>
          <w:rFonts w:asciiTheme="minorHAnsi" w:hAnsiTheme="minorHAnsi" w:cstheme="minorHAnsi"/>
        </w:rPr>
        <w:t>które</w:t>
      </w:r>
      <w:r w:rsidRPr="00EB26F8">
        <w:rPr>
          <w:rFonts w:asciiTheme="minorHAnsi" w:hAnsiTheme="minorHAnsi" w:cstheme="minorHAnsi"/>
          <w:spacing w:val="-17"/>
        </w:rPr>
        <w:t xml:space="preserve"> </w:t>
      </w:r>
      <w:r w:rsidRPr="00EB26F8">
        <w:rPr>
          <w:rFonts w:asciiTheme="minorHAnsi" w:hAnsiTheme="minorHAnsi" w:cstheme="minorHAnsi"/>
        </w:rPr>
        <w:t>Zamawiający</w:t>
      </w:r>
      <w:r w:rsidRPr="00EB26F8">
        <w:rPr>
          <w:rFonts w:asciiTheme="minorHAnsi" w:hAnsiTheme="minorHAnsi" w:cstheme="minorHAnsi"/>
          <w:spacing w:val="-15"/>
        </w:rPr>
        <w:t xml:space="preserve"> </w:t>
      </w:r>
      <w:r w:rsidRPr="00EB26F8">
        <w:rPr>
          <w:rFonts w:asciiTheme="minorHAnsi" w:hAnsiTheme="minorHAnsi" w:cstheme="minorHAnsi"/>
        </w:rPr>
        <w:t>pośrednio</w:t>
      </w:r>
      <w:r w:rsidRPr="00EB26F8">
        <w:rPr>
          <w:rFonts w:asciiTheme="minorHAnsi" w:hAnsiTheme="minorHAnsi" w:cstheme="minorHAnsi"/>
          <w:spacing w:val="-16"/>
        </w:rPr>
        <w:t xml:space="preserve"> </w:t>
      </w:r>
      <w:r w:rsidRPr="00EB26F8">
        <w:rPr>
          <w:rFonts w:asciiTheme="minorHAnsi" w:hAnsiTheme="minorHAnsi" w:cstheme="minorHAnsi"/>
        </w:rPr>
        <w:t xml:space="preserve">pozyska od wykonawcy biorącego udział w postępowaniu, chyba że ma zastosowanie co najmniej jedno  </w:t>
      </w:r>
      <w:r w:rsidR="00F91A1E" w:rsidRPr="00EB26F8">
        <w:rPr>
          <w:rFonts w:asciiTheme="minorHAnsi" w:hAnsiTheme="minorHAnsi" w:cstheme="minorHAnsi"/>
        </w:rPr>
        <w:br/>
      </w:r>
      <w:r w:rsidRPr="00EB26F8">
        <w:rPr>
          <w:rFonts w:asciiTheme="minorHAnsi" w:hAnsiTheme="minorHAnsi" w:cstheme="minorHAnsi"/>
        </w:rPr>
        <w:t xml:space="preserve">z </w:t>
      </w:r>
      <w:proofErr w:type="spellStart"/>
      <w:r w:rsidRPr="00EB26F8">
        <w:rPr>
          <w:rFonts w:asciiTheme="minorHAnsi" w:hAnsiTheme="minorHAnsi" w:cstheme="minorHAnsi"/>
        </w:rPr>
        <w:t>wyłączeń</w:t>
      </w:r>
      <w:proofErr w:type="spellEnd"/>
      <w:r w:rsidRPr="00EB26F8">
        <w:rPr>
          <w:rFonts w:asciiTheme="minorHAnsi" w:hAnsiTheme="minorHAnsi" w:cstheme="minorHAnsi"/>
        </w:rPr>
        <w:t>, o których mowa w art. 14 ust. 5</w:t>
      </w:r>
      <w:r w:rsidRPr="00EB26F8">
        <w:rPr>
          <w:rFonts w:asciiTheme="minorHAnsi" w:hAnsiTheme="minorHAnsi" w:cstheme="minorHAnsi"/>
          <w:spacing w:val="-6"/>
        </w:rPr>
        <w:t xml:space="preserve"> </w:t>
      </w:r>
      <w:r w:rsidRPr="00EB26F8">
        <w:rPr>
          <w:rFonts w:asciiTheme="minorHAnsi" w:hAnsiTheme="minorHAnsi" w:cstheme="minorHAnsi"/>
        </w:rPr>
        <w:t>RODO.</w:t>
      </w:r>
    </w:p>
    <w:p w14:paraId="654FD14D" w14:textId="465BCDDE" w:rsidR="002375F8" w:rsidRPr="00EB26F8" w:rsidRDefault="002375F8" w:rsidP="008B4209">
      <w:pPr>
        <w:tabs>
          <w:tab w:val="left" w:pos="542"/>
        </w:tabs>
        <w:spacing w:line="276" w:lineRule="auto"/>
        <w:ind w:right="115"/>
        <w:rPr>
          <w:rFonts w:asciiTheme="minorHAnsi" w:hAnsiTheme="minorHAnsi" w:cstheme="minorHAnsi"/>
        </w:rPr>
      </w:pPr>
    </w:p>
    <w:bookmarkEnd w:id="3166"/>
    <w:p w14:paraId="4AF5A2F3" w14:textId="4C79344B" w:rsidR="002375F8" w:rsidRPr="00EB26F8" w:rsidRDefault="002375F8" w:rsidP="008B4209">
      <w:pPr>
        <w:tabs>
          <w:tab w:val="left" w:pos="542"/>
        </w:tabs>
        <w:spacing w:line="276" w:lineRule="auto"/>
        <w:ind w:right="115"/>
        <w:rPr>
          <w:rFonts w:asciiTheme="minorHAnsi" w:hAnsiTheme="minorHAnsi" w:cstheme="minorHAnsi"/>
        </w:rPr>
      </w:pPr>
    </w:p>
    <w:p w14:paraId="60D8104A" w14:textId="5BF5C810" w:rsidR="002375F8" w:rsidRPr="00EB26F8" w:rsidRDefault="002375F8" w:rsidP="008B4209">
      <w:pPr>
        <w:tabs>
          <w:tab w:val="left" w:pos="542"/>
        </w:tabs>
        <w:spacing w:line="276" w:lineRule="auto"/>
        <w:ind w:right="115"/>
        <w:rPr>
          <w:rFonts w:asciiTheme="minorHAnsi" w:hAnsiTheme="minorHAnsi" w:cstheme="minorHAnsi"/>
        </w:rPr>
      </w:pPr>
    </w:p>
    <w:p w14:paraId="7F08FE34" w14:textId="170CFC6A" w:rsidR="002375F8" w:rsidRPr="00EB26F8" w:rsidRDefault="002375F8" w:rsidP="008B4209">
      <w:pPr>
        <w:tabs>
          <w:tab w:val="left" w:pos="542"/>
        </w:tabs>
        <w:spacing w:line="276" w:lineRule="auto"/>
        <w:ind w:right="115"/>
        <w:rPr>
          <w:rFonts w:asciiTheme="minorHAnsi" w:hAnsiTheme="minorHAnsi" w:cstheme="minorHAnsi"/>
        </w:rPr>
      </w:pPr>
    </w:p>
    <w:p w14:paraId="683C3B28" w14:textId="69B666C3" w:rsidR="002375F8" w:rsidRPr="00EB26F8" w:rsidRDefault="002375F8" w:rsidP="008B4209">
      <w:pPr>
        <w:tabs>
          <w:tab w:val="left" w:pos="542"/>
        </w:tabs>
        <w:spacing w:line="276" w:lineRule="auto"/>
        <w:ind w:right="115"/>
        <w:rPr>
          <w:rFonts w:asciiTheme="minorHAnsi" w:hAnsiTheme="minorHAnsi" w:cstheme="minorHAnsi"/>
        </w:rPr>
      </w:pPr>
    </w:p>
    <w:p w14:paraId="15914300" w14:textId="00C409A8" w:rsidR="002375F8" w:rsidRPr="00EB26F8" w:rsidRDefault="002375F8" w:rsidP="008B4209">
      <w:pPr>
        <w:tabs>
          <w:tab w:val="left" w:pos="542"/>
        </w:tabs>
        <w:spacing w:line="276" w:lineRule="auto"/>
        <w:ind w:right="115"/>
        <w:rPr>
          <w:rFonts w:asciiTheme="minorHAnsi" w:hAnsiTheme="minorHAnsi" w:cstheme="minorHAnsi"/>
        </w:rPr>
      </w:pPr>
    </w:p>
    <w:p w14:paraId="7BB31D69" w14:textId="217C4BDE" w:rsidR="002375F8" w:rsidRPr="00EB26F8" w:rsidRDefault="002375F8" w:rsidP="008B4209">
      <w:pPr>
        <w:tabs>
          <w:tab w:val="left" w:pos="542"/>
        </w:tabs>
        <w:spacing w:line="276" w:lineRule="auto"/>
        <w:ind w:right="115"/>
        <w:rPr>
          <w:rFonts w:asciiTheme="minorHAnsi" w:hAnsiTheme="minorHAnsi" w:cstheme="minorHAnsi"/>
        </w:rPr>
      </w:pPr>
    </w:p>
    <w:p w14:paraId="3877594B" w14:textId="55A95D53" w:rsidR="002375F8" w:rsidRPr="00EB26F8" w:rsidRDefault="002375F8" w:rsidP="008B4209">
      <w:pPr>
        <w:tabs>
          <w:tab w:val="left" w:pos="542"/>
        </w:tabs>
        <w:spacing w:line="276" w:lineRule="auto"/>
        <w:ind w:right="115"/>
        <w:rPr>
          <w:rFonts w:asciiTheme="minorHAnsi" w:hAnsiTheme="minorHAnsi" w:cstheme="minorHAnsi"/>
        </w:rPr>
      </w:pPr>
    </w:p>
    <w:p w14:paraId="5D6E1324" w14:textId="62E12BAF" w:rsidR="002375F8" w:rsidRPr="00EB26F8" w:rsidRDefault="002375F8" w:rsidP="008B4209">
      <w:pPr>
        <w:tabs>
          <w:tab w:val="left" w:pos="542"/>
        </w:tabs>
        <w:spacing w:line="276" w:lineRule="auto"/>
        <w:ind w:right="115"/>
        <w:rPr>
          <w:rFonts w:asciiTheme="minorHAnsi" w:hAnsiTheme="minorHAnsi" w:cstheme="minorHAnsi"/>
        </w:rPr>
      </w:pPr>
    </w:p>
    <w:p w14:paraId="7355D015" w14:textId="3E1CAAF8" w:rsidR="002375F8" w:rsidRPr="00EB26F8" w:rsidRDefault="002375F8" w:rsidP="008B4209">
      <w:pPr>
        <w:tabs>
          <w:tab w:val="left" w:pos="542"/>
        </w:tabs>
        <w:spacing w:line="276" w:lineRule="auto"/>
        <w:ind w:right="115"/>
        <w:rPr>
          <w:rFonts w:asciiTheme="minorHAnsi" w:hAnsiTheme="minorHAnsi" w:cstheme="minorHAnsi"/>
        </w:rPr>
      </w:pPr>
    </w:p>
    <w:p w14:paraId="6CD7B0F3" w14:textId="29AC57B6" w:rsidR="002375F8" w:rsidRPr="00EB26F8" w:rsidRDefault="002375F8" w:rsidP="008B4209">
      <w:pPr>
        <w:tabs>
          <w:tab w:val="left" w:pos="542"/>
        </w:tabs>
        <w:spacing w:line="276" w:lineRule="auto"/>
        <w:ind w:right="115"/>
        <w:rPr>
          <w:rFonts w:asciiTheme="minorHAnsi" w:hAnsiTheme="minorHAnsi" w:cstheme="minorHAnsi"/>
        </w:rPr>
      </w:pPr>
    </w:p>
    <w:p w14:paraId="53AD974A" w14:textId="4591D83C" w:rsidR="002375F8" w:rsidRPr="00EB26F8" w:rsidRDefault="002375F8" w:rsidP="008B4209">
      <w:pPr>
        <w:tabs>
          <w:tab w:val="left" w:pos="542"/>
        </w:tabs>
        <w:spacing w:line="276" w:lineRule="auto"/>
        <w:ind w:right="115"/>
        <w:rPr>
          <w:rFonts w:asciiTheme="minorHAnsi" w:hAnsiTheme="minorHAnsi" w:cstheme="minorHAnsi"/>
        </w:rPr>
      </w:pPr>
    </w:p>
    <w:p w14:paraId="07215449" w14:textId="24AB29DF" w:rsidR="002375F8" w:rsidRPr="00EB26F8" w:rsidRDefault="002375F8" w:rsidP="008B4209">
      <w:pPr>
        <w:tabs>
          <w:tab w:val="left" w:pos="542"/>
        </w:tabs>
        <w:spacing w:line="276" w:lineRule="auto"/>
        <w:ind w:right="115"/>
        <w:rPr>
          <w:rFonts w:asciiTheme="minorHAnsi" w:hAnsiTheme="minorHAnsi" w:cstheme="minorHAnsi"/>
        </w:rPr>
      </w:pPr>
    </w:p>
    <w:p w14:paraId="55721013" w14:textId="13DF8E5C" w:rsidR="002375F8" w:rsidRPr="00EB26F8" w:rsidRDefault="002375F8" w:rsidP="008B4209">
      <w:pPr>
        <w:tabs>
          <w:tab w:val="left" w:pos="542"/>
        </w:tabs>
        <w:spacing w:line="276" w:lineRule="auto"/>
        <w:ind w:right="115"/>
        <w:rPr>
          <w:rFonts w:asciiTheme="minorHAnsi" w:hAnsiTheme="minorHAnsi" w:cstheme="minorHAnsi"/>
        </w:rPr>
      </w:pPr>
    </w:p>
    <w:p w14:paraId="026510A7" w14:textId="7A3C971A" w:rsidR="002375F8" w:rsidRPr="00EB26F8" w:rsidRDefault="002375F8" w:rsidP="008B4209">
      <w:pPr>
        <w:tabs>
          <w:tab w:val="left" w:pos="542"/>
        </w:tabs>
        <w:spacing w:line="276" w:lineRule="auto"/>
        <w:ind w:right="115"/>
        <w:rPr>
          <w:rFonts w:asciiTheme="minorHAnsi" w:hAnsiTheme="minorHAnsi" w:cstheme="minorHAnsi"/>
        </w:rPr>
      </w:pPr>
    </w:p>
    <w:p w14:paraId="017DC8BF" w14:textId="518AFB03" w:rsidR="002375F8" w:rsidRPr="00EB26F8" w:rsidRDefault="002375F8" w:rsidP="008B4209">
      <w:pPr>
        <w:tabs>
          <w:tab w:val="left" w:pos="542"/>
        </w:tabs>
        <w:spacing w:line="276" w:lineRule="auto"/>
        <w:ind w:right="115"/>
        <w:rPr>
          <w:rFonts w:asciiTheme="minorHAnsi" w:hAnsiTheme="minorHAnsi" w:cstheme="minorHAnsi"/>
        </w:rPr>
      </w:pPr>
    </w:p>
    <w:p w14:paraId="3A48B21D" w14:textId="77777777" w:rsidR="009A074F" w:rsidRDefault="009A074F" w:rsidP="008B4209">
      <w:pPr>
        <w:tabs>
          <w:tab w:val="left" w:pos="542"/>
        </w:tabs>
        <w:spacing w:line="276" w:lineRule="auto"/>
        <w:ind w:right="115"/>
        <w:rPr>
          <w:rFonts w:asciiTheme="minorHAnsi" w:hAnsiTheme="minorHAnsi" w:cstheme="minorHAnsi"/>
        </w:rPr>
        <w:sectPr w:rsidR="009A074F" w:rsidSect="00E17B41">
          <w:pgSz w:w="11910" w:h="16840"/>
          <w:pgMar w:top="1582" w:right="1298" w:bottom="680" w:left="1162" w:header="0" w:footer="403" w:gutter="0"/>
          <w:cols w:space="708"/>
          <w:docGrid w:linePitch="299"/>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440"/>
      </w:tblGrid>
      <w:tr w:rsidR="00175306" w:rsidRPr="00175306" w14:paraId="20470C84" w14:textId="77777777" w:rsidTr="00C034C1">
        <w:trPr>
          <w:trHeight w:val="769"/>
          <w:jc w:val="center"/>
        </w:trPr>
        <w:tc>
          <w:tcPr>
            <w:tcW w:w="5000" w:type="pct"/>
          </w:tcPr>
          <w:p w14:paraId="08A0EA3E" w14:textId="6EC93BBC" w:rsidR="00175306" w:rsidRPr="00175306" w:rsidRDefault="00175306" w:rsidP="00175306">
            <w:pPr>
              <w:tabs>
                <w:tab w:val="left" w:pos="542"/>
              </w:tabs>
              <w:spacing w:line="276" w:lineRule="auto"/>
              <w:ind w:right="115"/>
              <w:rPr>
                <w:rFonts w:asciiTheme="minorHAnsi" w:hAnsiTheme="minorHAnsi" w:cstheme="minorHAnsi"/>
                <w:b/>
                <w:i/>
              </w:rPr>
            </w:pPr>
            <w:r w:rsidRPr="00175306">
              <w:rPr>
                <w:rFonts w:asciiTheme="minorHAnsi" w:hAnsiTheme="minorHAnsi" w:cstheme="minorHAnsi"/>
                <w:b/>
                <w:iCs/>
              </w:rPr>
              <w:t>WA.263.</w:t>
            </w:r>
            <w:r w:rsidR="00B84B0A">
              <w:rPr>
                <w:rFonts w:asciiTheme="minorHAnsi" w:hAnsiTheme="minorHAnsi" w:cstheme="minorHAnsi"/>
                <w:b/>
                <w:iCs/>
              </w:rPr>
              <w:t>1</w:t>
            </w:r>
            <w:ins w:id="3445" w:author="Sławomir Szałajko" w:date="2022-06-14T13:11:00Z">
              <w:r w:rsidR="00A612E2">
                <w:rPr>
                  <w:rFonts w:asciiTheme="minorHAnsi" w:hAnsiTheme="minorHAnsi" w:cstheme="minorHAnsi"/>
                  <w:b/>
                  <w:iCs/>
                </w:rPr>
                <w:t>5</w:t>
              </w:r>
            </w:ins>
            <w:del w:id="3446" w:author="Sławomir Szałajko" w:date="2022-06-14T13:11:00Z">
              <w:r w:rsidR="00B84B0A" w:rsidDel="00A612E2">
                <w:rPr>
                  <w:rFonts w:asciiTheme="minorHAnsi" w:hAnsiTheme="minorHAnsi" w:cstheme="minorHAnsi"/>
                  <w:b/>
                  <w:iCs/>
                </w:rPr>
                <w:delText>2</w:delText>
              </w:r>
            </w:del>
            <w:r w:rsidRPr="00175306">
              <w:rPr>
                <w:rFonts w:asciiTheme="minorHAnsi" w:hAnsiTheme="minorHAnsi" w:cstheme="minorHAnsi"/>
                <w:b/>
                <w:iCs/>
              </w:rPr>
              <w:t>.2022</w:t>
            </w:r>
            <w:ins w:id="3447" w:author="Sławomir Szałajko" w:date="2022-06-14T13:21:00Z">
              <w:r w:rsidR="00927EC4">
                <w:rPr>
                  <w:rFonts w:asciiTheme="minorHAnsi" w:hAnsiTheme="minorHAnsi" w:cstheme="minorHAnsi"/>
                  <w:b/>
                  <w:iCs/>
                </w:rPr>
                <w:t>.</w:t>
              </w:r>
            </w:ins>
            <w:ins w:id="3448" w:author="Sławomir Szałajko" w:date="2022-06-14T13:22:00Z">
              <w:r w:rsidR="00927EC4">
                <w:rPr>
                  <w:rFonts w:asciiTheme="minorHAnsi" w:hAnsiTheme="minorHAnsi" w:cstheme="minorHAnsi"/>
                  <w:b/>
                  <w:iCs/>
                </w:rPr>
                <w:t>SSz</w:t>
              </w:r>
            </w:ins>
            <w:del w:id="3449" w:author="Sławomir Szałajko" w:date="2022-06-14T13:21:00Z">
              <w:r w:rsidRPr="00175306" w:rsidDel="00927EC4">
                <w:rPr>
                  <w:rFonts w:asciiTheme="minorHAnsi" w:hAnsiTheme="minorHAnsi" w:cstheme="minorHAnsi"/>
                  <w:b/>
                  <w:iCs/>
                </w:rPr>
                <w:delText>.</w:delText>
              </w:r>
              <w:r w:rsidR="00B84B0A" w:rsidDel="00927EC4">
                <w:rPr>
                  <w:rFonts w:asciiTheme="minorHAnsi" w:hAnsiTheme="minorHAnsi" w:cstheme="minorHAnsi"/>
                  <w:b/>
                  <w:iCs/>
                </w:rPr>
                <w:delText>DP</w:delText>
              </w:r>
            </w:del>
            <w:del w:id="3450" w:author="Sławomir Szałajko" w:date="2022-06-14T13:22:00Z">
              <w:r w:rsidR="00B84B0A" w:rsidRPr="00175306" w:rsidDel="00927EC4">
                <w:rPr>
                  <w:rFonts w:asciiTheme="minorHAnsi" w:hAnsiTheme="minorHAnsi" w:cstheme="minorHAnsi"/>
                  <w:b/>
                  <w:iCs/>
                </w:rPr>
                <w:delText xml:space="preserve"> </w:delText>
              </w:r>
            </w:del>
            <w:r w:rsidR="00B84B0A" w:rsidRPr="00175306">
              <w:rPr>
                <w:rFonts w:asciiTheme="minorHAnsi" w:hAnsiTheme="minorHAnsi" w:cstheme="minorHAnsi"/>
                <w:b/>
                <w:iCs/>
              </w:rPr>
              <w:t xml:space="preserve">                                                                                                    </w:t>
            </w:r>
            <w:r w:rsidRPr="00244AF7">
              <w:rPr>
                <w:rFonts w:asciiTheme="minorHAnsi" w:hAnsiTheme="minorHAnsi" w:cstheme="minorHAnsi"/>
                <w:b/>
              </w:rPr>
              <w:t xml:space="preserve">ZAŁĄCZNIK NR </w:t>
            </w:r>
            <w:r w:rsidR="007F5685" w:rsidRPr="00244AF7">
              <w:rPr>
                <w:rFonts w:asciiTheme="minorHAnsi" w:hAnsiTheme="minorHAnsi" w:cstheme="minorHAnsi"/>
                <w:b/>
              </w:rPr>
              <w:t>7</w:t>
            </w:r>
            <w:r w:rsidRPr="00244AF7">
              <w:rPr>
                <w:rFonts w:asciiTheme="minorHAnsi" w:hAnsiTheme="minorHAnsi" w:cstheme="minorHAnsi"/>
                <w:b/>
              </w:rPr>
              <w:t xml:space="preserve"> do SWZ</w:t>
            </w:r>
          </w:p>
        </w:tc>
      </w:tr>
      <w:tr w:rsidR="00175306" w:rsidRPr="00175306" w14:paraId="0882A09E" w14:textId="77777777" w:rsidTr="00C034C1">
        <w:trPr>
          <w:trHeight w:val="360"/>
          <w:jc w:val="center"/>
        </w:trPr>
        <w:tc>
          <w:tcPr>
            <w:tcW w:w="5000" w:type="pct"/>
          </w:tcPr>
          <w:p w14:paraId="60B7DC13" w14:textId="58FD7E0B" w:rsidR="00175306" w:rsidRPr="00175306" w:rsidRDefault="007F5685" w:rsidP="00244AF7">
            <w:pPr>
              <w:tabs>
                <w:tab w:val="left" w:pos="542"/>
              </w:tabs>
              <w:spacing w:line="276" w:lineRule="auto"/>
              <w:ind w:right="115"/>
              <w:jc w:val="center"/>
              <w:rPr>
                <w:rFonts w:asciiTheme="minorHAnsi" w:hAnsiTheme="minorHAnsi" w:cstheme="minorHAnsi"/>
                <w:b/>
                <w:iCs/>
              </w:rPr>
            </w:pPr>
            <w:r w:rsidRPr="007F5685">
              <w:rPr>
                <w:rFonts w:asciiTheme="minorHAnsi" w:hAnsiTheme="minorHAnsi" w:cstheme="minorHAnsi"/>
                <w:b/>
                <w:iCs/>
              </w:rPr>
              <w:t>OŚWIADCZENIE SKŁADANE NA PODSTAWIE ART. 117 UST. 4 USTAWY PZP.</w:t>
            </w:r>
          </w:p>
        </w:tc>
      </w:tr>
    </w:tbl>
    <w:p w14:paraId="3DD4DAE5"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29DE6067" w14:textId="77777777" w:rsidR="002375F8" w:rsidRPr="00EB26F8" w:rsidRDefault="002375F8" w:rsidP="008B4209">
      <w:pPr>
        <w:widowControl/>
        <w:autoSpaceDE/>
        <w:autoSpaceDN/>
        <w:spacing w:line="276" w:lineRule="auto"/>
        <w:jc w:val="both"/>
        <w:rPr>
          <w:rFonts w:asciiTheme="minorHAnsi" w:hAnsiTheme="minorHAnsi" w:cstheme="minorHAnsi"/>
          <w:lang w:eastAsia="pl-PL"/>
        </w:rPr>
      </w:pPr>
    </w:p>
    <w:p w14:paraId="532527C2" w14:textId="77777777" w:rsidR="002375F8" w:rsidRPr="00EB26F8" w:rsidRDefault="002375F8" w:rsidP="008B4209">
      <w:pPr>
        <w:widowControl/>
        <w:autoSpaceDE/>
        <w:autoSpaceDN/>
        <w:spacing w:line="276" w:lineRule="auto"/>
        <w:jc w:val="center"/>
        <w:rPr>
          <w:rFonts w:asciiTheme="minorHAnsi" w:hAnsiTheme="minorHAnsi" w:cstheme="minorHAnsi"/>
          <w:b/>
          <w:lang w:eastAsia="pl-PL"/>
        </w:rPr>
      </w:pPr>
      <w:r w:rsidRPr="00EB26F8">
        <w:rPr>
          <w:rFonts w:asciiTheme="minorHAnsi" w:hAnsiTheme="minorHAnsi" w:cstheme="minorHAnsi"/>
          <w:b/>
          <w:lang w:eastAsia="pl-PL"/>
        </w:rPr>
        <w:t xml:space="preserve">Oświadczenie, o którym mowa w art. 117 ust. 4 </w:t>
      </w:r>
      <w:r w:rsidRPr="00EB26F8">
        <w:rPr>
          <w:rFonts w:asciiTheme="minorHAnsi" w:eastAsia="Calibri" w:hAnsiTheme="minorHAnsi" w:cstheme="minorHAnsi"/>
          <w:b/>
          <w:bCs/>
        </w:rPr>
        <w:t xml:space="preserve">ustawy z dnia 11 września 2019 r. Prawo zamówień publicznych </w:t>
      </w:r>
      <w:r w:rsidRPr="00EB26F8">
        <w:rPr>
          <w:rFonts w:asciiTheme="minorHAnsi" w:eastAsia="Calibri" w:hAnsiTheme="minorHAnsi" w:cstheme="minorHAnsi"/>
          <w:bCs/>
        </w:rPr>
        <w:t xml:space="preserve">(dalej jako: </w:t>
      </w:r>
      <w:proofErr w:type="spellStart"/>
      <w:r w:rsidRPr="00EB26F8">
        <w:rPr>
          <w:rFonts w:asciiTheme="minorHAnsi" w:eastAsia="Calibri" w:hAnsiTheme="minorHAnsi" w:cstheme="minorHAnsi"/>
          <w:bCs/>
        </w:rPr>
        <w:t>Pzp</w:t>
      </w:r>
      <w:proofErr w:type="spellEnd"/>
      <w:r w:rsidRPr="00EB26F8">
        <w:rPr>
          <w:rFonts w:asciiTheme="minorHAnsi" w:eastAsia="Calibri" w:hAnsiTheme="minorHAnsi" w:cstheme="minorHAnsi"/>
          <w:bCs/>
        </w:rPr>
        <w:t>)</w:t>
      </w:r>
    </w:p>
    <w:p w14:paraId="53731D3C" w14:textId="77777777" w:rsidR="002375F8" w:rsidRPr="00EB26F8" w:rsidRDefault="002375F8" w:rsidP="008B4209">
      <w:pPr>
        <w:widowControl/>
        <w:autoSpaceDE/>
        <w:autoSpaceDN/>
        <w:spacing w:line="276" w:lineRule="auto"/>
        <w:jc w:val="center"/>
        <w:rPr>
          <w:rFonts w:asciiTheme="minorHAnsi" w:hAnsiTheme="minorHAnsi" w:cstheme="minorHAnsi"/>
          <w:lang w:eastAsia="pl-PL"/>
        </w:rPr>
      </w:pPr>
      <w:r w:rsidRPr="00EB26F8">
        <w:rPr>
          <w:rFonts w:asciiTheme="minorHAnsi" w:hAnsiTheme="minorHAnsi" w:cstheme="minorHAnsi"/>
          <w:lang w:eastAsia="pl-PL"/>
        </w:rPr>
        <w:t>W przypadku Wykonawców wspólnie ubiegających się o udzielenie zamówienia</w:t>
      </w:r>
    </w:p>
    <w:p w14:paraId="023565E3" w14:textId="77777777" w:rsidR="002375F8" w:rsidRPr="00EB26F8" w:rsidRDefault="002375F8" w:rsidP="008B4209">
      <w:pPr>
        <w:widowControl/>
        <w:autoSpaceDE/>
        <w:autoSpaceDN/>
        <w:spacing w:line="276" w:lineRule="auto"/>
        <w:rPr>
          <w:rFonts w:asciiTheme="minorHAnsi" w:hAnsiTheme="minorHAnsi" w:cstheme="minorHAnsi"/>
          <w:lang w:eastAsia="pl-PL"/>
        </w:rPr>
      </w:pPr>
    </w:p>
    <w:p w14:paraId="559255D5" w14:textId="4D05664B"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r w:rsidRPr="00EB26F8">
        <w:rPr>
          <w:rFonts w:asciiTheme="minorHAnsi" w:hAnsiTheme="minorHAnsi" w:cstheme="minorHAnsi"/>
          <w:lang w:eastAsia="pl-PL"/>
        </w:rPr>
        <w:t xml:space="preserve">Działając na podstawie art. 117 ust. 4 ustawy </w:t>
      </w:r>
      <w:r w:rsidR="009410A1" w:rsidRPr="00EB26F8">
        <w:rPr>
          <w:rFonts w:asciiTheme="minorHAnsi" w:hAnsiTheme="minorHAnsi" w:cstheme="minorHAnsi"/>
          <w:lang w:eastAsia="pl-PL"/>
        </w:rPr>
        <w:t>PZP</w:t>
      </w:r>
      <w:r w:rsidRPr="00EB26F8">
        <w:rPr>
          <w:rFonts w:asciiTheme="minorHAnsi" w:hAnsiTheme="minorHAnsi" w:cstheme="minorHAnsi"/>
          <w:lang w:eastAsia="pl-PL"/>
        </w:rPr>
        <w:t xml:space="preserve"> oświadczam, iż Wykonawcy wspólnie ubiegający się </w:t>
      </w:r>
      <w:r w:rsidR="00F91A1E" w:rsidRPr="00EB26F8">
        <w:rPr>
          <w:rFonts w:asciiTheme="minorHAnsi" w:hAnsiTheme="minorHAnsi" w:cstheme="minorHAnsi"/>
          <w:lang w:eastAsia="pl-PL"/>
        </w:rPr>
        <w:br/>
      </w:r>
      <w:r w:rsidRPr="00EB26F8">
        <w:rPr>
          <w:rFonts w:asciiTheme="minorHAnsi" w:hAnsiTheme="minorHAnsi" w:cstheme="minorHAnsi"/>
          <w:lang w:eastAsia="pl-PL"/>
        </w:rPr>
        <w:t>o udzielenie zamówienia zrealizują przedmiotowe zamówienie w zakresie określonym w tabeli:</w:t>
      </w:r>
    </w:p>
    <w:p w14:paraId="63323126" w14:textId="77777777" w:rsidR="00A1251B" w:rsidRPr="00EB26F8" w:rsidRDefault="00A1251B"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tbl>
      <w:tblPr>
        <w:tblStyle w:val="Tabela-Siatka"/>
        <w:tblW w:w="9493" w:type="dxa"/>
        <w:tblLook w:val="04A0" w:firstRow="1" w:lastRow="0" w:firstColumn="1" w:lastColumn="0" w:noHBand="0" w:noVBand="1"/>
      </w:tblPr>
      <w:tblGrid>
        <w:gridCol w:w="562"/>
        <w:gridCol w:w="3828"/>
        <w:gridCol w:w="5103"/>
      </w:tblGrid>
      <w:tr w:rsidR="002375F8" w:rsidRPr="00EB26F8" w14:paraId="37EF67CB" w14:textId="77777777" w:rsidTr="00244AF7">
        <w:tc>
          <w:tcPr>
            <w:tcW w:w="562" w:type="dxa"/>
          </w:tcPr>
          <w:p w14:paraId="69F3B833" w14:textId="084EAB11" w:rsidR="002375F8" w:rsidRPr="00EB26F8" w:rsidRDefault="00A1251B"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L</w:t>
            </w:r>
            <w:r w:rsidR="002375F8" w:rsidRPr="00EB26F8">
              <w:rPr>
                <w:rFonts w:asciiTheme="minorHAnsi" w:hAnsiTheme="minorHAnsi" w:cstheme="minorHAnsi"/>
                <w:sz w:val="22"/>
                <w:szCs w:val="22"/>
              </w:rPr>
              <w:t>p.</w:t>
            </w:r>
          </w:p>
        </w:tc>
        <w:tc>
          <w:tcPr>
            <w:tcW w:w="3828" w:type="dxa"/>
          </w:tcPr>
          <w:p w14:paraId="45EE7BFB"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Nazwa Wykonawcy</w:t>
            </w:r>
          </w:p>
        </w:tc>
        <w:tc>
          <w:tcPr>
            <w:tcW w:w="5103" w:type="dxa"/>
          </w:tcPr>
          <w:p w14:paraId="691724E6" w14:textId="77777777" w:rsidR="002375F8" w:rsidRPr="00EB26F8" w:rsidRDefault="002375F8" w:rsidP="008B4209">
            <w:pPr>
              <w:tabs>
                <w:tab w:val="left" w:leader="dot" w:pos="142"/>
                <w:tab w:val="left" w:leader="dot" w:pos="8931"/>
              </w:tabs>
              <w:spacing w:line="276" w:lineRule="auto"/>
              <w:jc w:val="center"/>
              <w:rPr>
                <w:rFonts w:asciiTheme="minorHAnsi" w:hAnsiTheme="minorHAnsi" w:cstheme="minorHAnsi"/>
                <w:sz w:val="22"/>
                <w:szCs w:val="22"/>
              </w:rPr>
            </w:pPr>
            <w:r w:rsidRPr="00EB26F8">
              <w:rPr>
                <w:rFonts w:asciiTheme="minorHAnsi" w:hAnsiTheme="minorHAnsi" w:cstheme="minorHAnsi"/>
                <w:sz w:val="22"/>
                <w:szCs w:val="22"/>
              </w:rPr>
              <w:t>Zakres zamówienia realizowany przez Wykonawcę</w:t>
            </w:r>
          </w:p>
        </w:tc>
      </w:tr>
      <w:tr w:rsidR="002375F8" w:rsidRPr="00EB26F8" w14:paraId="47CF84D5" w14:textId="77777777" w:rsidTr="00244AF7">
        <w:tc>
          <w:tcPr>
            <w:tcW w:w="562" w:type="dxa"/>
          </w:tcPr>
          <w:p w14:paraId="766DA139"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1.</w:t>
            </w:r>
          </w:p>
        </w:tc>
        <w:tc>
          <w:tcPr>
            <w:tcW w:w="3828" w:type="dxa"/>
          </w:tcPr>
          <w:p w14:paraId="66CEF6AC"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2CDA2523"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r w:rsidR="002375F8" w:rsidRPr="00EB26F8" w14:paraId="684C7D1F" w14:textId="77777777" w:rsidTr="00244AF7">
        <w:tc>
          <w:tcPr>
            <w:tcW w:w="562" w:type="dxa"/>
          </w:tcPr>
          <w:p w14:paraId="7F27C667"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r w:rsidRPr="00EB26F8">
              <w:rPr>
                <w:rFonts w:asciiTheme="minorHAnsi" w:hAnsiTheme="minorHAnsi" w:cstheme="minorHAnsi"/>
                <w:sz w:val="22"/>
                <w:szCs w:val="22"/>
              </w:rPr>
              <w:t>2.</w:t>
            </w:r>
          </w:p>
        </w:tc>
        <w:tc>
          <w:tcPr>
            <w:tcW w:w="3828" w:type="dxa"/>
          </w:tcPr>
          <w:p w14:paraId="33F35441"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c>
          <w:tcPr>
            <w:tcW w:w="5103" w:type="dxa"/>
          </w:tcPr>
          <w:p w14:paraId="18F41EC0" w14:textId="77777777" w:rsidR="002375F8" w:rsidRPr="00EB26F8" w:rsidRDefault="002375F8" w:rsidP="008B4209">
            <w:pPr>
              <w:tabs>
                <w:tab w:val="left" w:leader="dot" w:pos="142"/>
                <w:tab w:val="left" w:leader="dot" w:pos="8931"/>
              </w:tabs>
              <w:spacing w:line="276" w:lineRule="auto"/>
              <w:jc w:val="both"/>
              <w:rPr>
                <w:rFonts w:asciiTheme="minorHAnsi" w:hAnsiTheme="minorHAnsi" w:cstheme="minorHAnsi"/>
                <w:sz w:val="22"/>
                <w:szCs w:val="22"/>
              </w:rPr>
            </w:pPr>
          </w:p>
        </w:tc>
      </w:tr>
    </w:tbl>
    <w:p w14:paraId="5968F224" w14:textId="69E8942A" w:rsidR="002375F8" w:rsidRPr="00EB26F8" w:rsidRDefault="002375F8"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1A88FB9B" w14:textId="142935D0"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0C023180" w14:textId="77777777" w:rsidR="000C1F29" w:rsidRPr="00EB26F8" w:rsidRDefault="000C1F29" w:rsidP="008B4209">
      <w:pPr>
        <w:widowControl/>
        <w:tabs>
          <w:tab w:val="left" w:leader="dot" w:pos="142"/>
          <w:tab w:val="left" w:leader="dot" w:pos="8931"/>
        </w:tabs>
        <w:autoSpaceDE/>
        <w:autoSpaceDN/>
        <w:spacing w:line="276" w:lineRule="auto"/>
        <w:jc w:val="both"/>
        <w:rPr>
          <w:rFonts w:asciiTheme="minorHAnsi" w:hAnsiTheme="minorHAnsi" w:cstheme="minorHAnsi"/>
          <w:lang w:eastAsia="pl-PL"/>
        </w:rPr>
      </w:pPr>
    </w:p>
    <w:p w14:paraId="2A1E2DCA"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bookmarkStart w:id="3451" w:name="_Hlk73515337"/>
      <w:r w:rsidRPr="00EB26F8">
        <w:rPr>
          <w:rFonts w:asciiTheme="minorHAnsi" w:eastAsia="Calibri" w:hAnsiTheme="minorHAnsi" w:cstheme="minorHAnsi"/>
        </w:rPr>
        <w:t>…………….……., dnia …………………. r.</w:t>
      </w:r>
    </w:p>
    <w:p w14:paraId="2D203634" w14:textId="77777777" w:rsidR="00A1251B"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p>
    <w:p w14:paraId="62CF68A3" w14:textId="77A9E906" w:rsidR="002375F8" w:rsidRPr="00EB26F8" w:rsidRDefault="00A1251B" w:rsidP="008B4209">
      <w:pPr>
        <w:widowControl/>
        <w:tabs>
          <w:tab w:val="left" w:leader="underscore" w:pos="2251"/>
          <w:tab w:val="left" w:leader="underscore" w:pos="3566"/>
        </w:tabs>
        <w:adjustRightInd w:val="0"/>
        <w:spacing w:line="276" w:lineRule="auto"/>
        <w:ind w:firstLine="1793"/>
        <w:jc w:val="right"/>
        <w:rPr>
          <w:rFonts w:asciiTheme="minorHAnsi" w:hAnsiTheme="minorHAnsi" w:cstheme="minorHAnsi"/>
          <w:i/>
          <w:lang w:eastAsia="pl-PL"/>
        </w:rPr>
      </w:pPr>
      <w:r w:rsidRPr="00EB26F8">
        <w:rPr>
          <w:rFonts w:asciiTheme="minorHAnsi" w:hAnsiTheme="minorHAnsi" w:cstheme="minorHAnsi"/>
          <w:i/>
          <w:lang w:eastAsia="pl-PL"/>
        </w:rPr>
        <w:t>…………….</w:t>
      </w:r>
      <w:r w:rsidR="002375F8" w:rsidRPr="00EB26F8">
        <w:rPr>
          <w:rFonts w:asciiTheme="minorHAnsi" w:hAnsiTheme="minorHAnsi" w:cstheme="minorHAnsi"/>
          <w:i/>
          <w:lang w:eastAsia="pl-PL"/>
        </w:rPr>
        <w:t>……………………………….</w:t>
      </w:r>
    </w:p>
    <w:p w14:paraId="49EE0F47" w14:textId="77777777" w:rsidR="002375F8" w:rsidRPr="00EB26F8" w:rsidRDefault="002375F8" w:rsidP="008B4209">
      <w:pPr>
        <w:widowControl/>
        <w:tabs>
          <w:tab w:val="left" w:leader="underscore" w:pos="2251"/>
          <w:tab w:val="left" w:leader="underscore" w:pos="3566"/>
        </w:tabs>
        <w:adjustRightInd w:val="0"/>
        <w:spacing w:line="276" w:lineRule="auto"/>
        <w:ind w:firstLine="1793"/>
        <w:jc w:val="right"/>
        <w:rPr>
          <w:rFonts w:asciiTheme="minorHAnsi" w:eastAsia="Calibri" w:hAnsiTheme="minorHAnsi" w:cstheme="minorHAnsi"/>
        </w:rPr>
      </w:pPr>
      <w:r w:rsidRPr="00EB26F8">
        <w:rPr>
          <w:rFonts w:asciiTheme="minorHAnsi" w:hAnsiTheme="minorHAnsi" w:cstheme="minorHAnsi"/>
          <w:i/>
          <w:lang w:eastAsia="pl-PL"/>
        </w:rPr>
        <w:t>Imię i nazwisko</w:t>
      </w:r>
    </w:p>
    <w:p w14:paraId="4CCCFD5F" w14:textId="77777777" w:rsidR="002375F8" w:rsidRPr="00EB26F8" w:rsidRDefault="002375F8" w:rsidP="008B4209">
      <w:pPr>
        <w:keepNext/>
        <w:keepLines/>
        <w:widowControl/>
        <w:adjustRightInd w:val="0"/>
        <w:spacing w:line="276" w:lineRule="auto"/>
        <w:ind w:left="284"/>
        <w:jc w:val="right"/>
        <w:outlineLvl w:val="3"/>
        <w:rPr>
          <w:rFonts w:asciiTheme="minorHAnsi" w:eastAsia="Calibri" w:hAnsiTheme="minorHAnsi" w:cstheme="minorHAnsi"/>
          <w:bCs/>
          <w:i/>
          <w:iCs/>
          <w:lang w:val="x-none"/>
        </w:rPr>
      </w:pPr>
      <w:r w:rsidRPr="00EB26F8">
        <w:rPr>
          <w:rFonts w:asciiTheme="minorHAnsi" w:hAnsiTheme="minorHAnsi" w:cstheme="minorHAnsi"/>
          <w:bCs/>
          <w:i/>
          <w:iCs/>
          <w:lang w:val="x-none" w:eastAsia="x-none"/>
        </w:rPr>
        <w:t>podpisano elektronicznie</w:t>
      </w:r>
    </w:p>
    <w:bookmarkEnd w:id="3451"/>
    <w:p w14:paraId="13AEE156" w14:textId="57BFA851" w:rsidR="002375F8" w:rsidRPr="00EB26F8" w:rsidRDefault="002375F8" w:rsidP="008B4209">
      <w:pPr>
        <w:tabs>
          <w:tab w:val="left" w:pos="542"/>
        </w:tabs>
        <w:spacing w:line="276" w:lineRule="auto"/>
        <w:ind w:right="115"/>
        <w:rPr>
          <w:rFonts w:asciiTheme="minorHAnsi" w:hAnsiTheme="minorHAnsi" w:cstheme="minorHAnsi"/>
        </w:rPr>
      </w:pPr>
    </w:p>
    <w:p w14:paraId="6EA8FD05" w14:textId="63FFA199" w:rsidR="00973F23" w:rsidRPr="00EB26F8" w:rsidRDefault="00973F23" w:rsidP="008B4209">
      <w:pPr>
        <w:tabs>
          <w:tab w:val="left" w:pos="542"/>
        </w:tabs>
        <w:spacing w:line="276" w:lineRule="auto"/>
        <w:ind w:right="115"/>
        <w:rPr>
          <w:rFonts w:asciiTheme="minorHAnsi" w:hAnsiTheme="minorHAnsi" w:cstheme="minorHAnsi"/>
        </w:rPr>
      </w:pPr>
    </w:p>
    <w:p w14:paraId="60E7634A" w14:textId="27D8FFA0" w:rsidR="00973F23" w:rsidRPr="00EB26F8" w:rsidRDefault="00973F23" w:rsidP="008B4209">
      <w:pPr>
        <w:tabs>
          <w:tab w:val="left" w:pos="542"/>
        </w:tabs>
        <w:spacing w:line="276" w:lineRule="auto"/>
        <w:ind w:right="115"/>
        <w:rPr>
          <w:rFonts w:asciiTheme="minorHAnsi" w:hAnsiTheme="minorHAnsi" w:cstheme="minorHAnsi"/>
        </w:rPr>
      </w:pPr>
    </w:p>
    <w:p w14:paraId="4AD36CA0" w14:textId="2BFB0540" w:rsidR="00973F23" w:rsidRPr="00EB26F8" w:rsidRDefault="00973F23" w:rsidP="008B4209">
      <w:pPr>
        <w:tabs>
          <w:tab w:val="left" w:pos="542"/>
        </w:tabs>
        <w:spacing w:line="276" w:lineRule="auto"/>
        <w:ind w:right="115"/>
        <w:rPr>
          <w:rFonts w:asciiTheme="minorHAnsi" w:hAnsiTheme="minorHAnsi" w:cstheme="minorHAnsi"/>
        </w:rPr>
      </w:pPr>
    </w:p>
    <w:p w14:paraId="58053AE5" w14:textId="5BB14A71" w:rsidR="00973F23" w:rsidRPr="00EB26F8" w:rsidRDefault="00973F23" w:rsidP="008B4209">
      <w:pPr>
        <w:tabs>
          <w:tab w:val="left" w:pos="542"/>
        </w:tabs>
        <w:spacing w:line="276" w:lineRule="auto"/>
        <w:ind w:right="115"/>
        <w:rPr>
          <w:rFonts w:asciiTheme="minorHAnsi" w:hAnsiTheme="minorHAnsi" w:cstheme="minorHAnsi"/>
        </w:rPr>
      </w:pPr>
    </w:p>
    <w:p w14:paraId="3B81B66E" w14:textId="7A406A95" w:rsidR="00973F23" w:rsidRPr="00EB26F8" w:rsidRDefault="00973F23" w:rsidP="008B4209">
      <w:pPr>
        <w:tabs>
          <w:tab w:val="left" w:pos="542"/>
        </w:tabs>
        <w:spacing w:line="276" w:lineRule="auto"/>
        <w:ind w:right="115"/>
        <w:rPr>
          <w:rFonts w:asciiTheme="minorHAnsi" w:hAnsiTheme="minorHAnsi" w:cstheme="minorHAnsi"/>
        </w:rPr>
      </w:pPr>
    </w:p>
    <w:p w14:paraId="1445C10E" w14:textId="530BF15A" w:rsidR="00973F23" w:rsidRPr="00EB26F8" w:rsidRDefault="00973F23" w:rsidP="008B4209">
      <w:pPr>
        <w:tabs>
          <w:tab w:val="left" w:pos="542"/>
        </w:tabs>
        <w:spacing w:line="276" w:lineRule="auto"/>
        <w:ind w:right="115"/>
        <w:rPr>
          <w:rFonts w:asciiTheme="minorHAnsi" w:hAnsiTheme="minorHAnsi" w:cstheme="minorHAnsi"/>
        </w:rPr>
      </w:pPr>
    </w:p>
    <w:p w14:paraId="0C36FD8A" w14:textId="34A94391" w:rsidR="00973F23" w:rsidRPr="00EB26F8" w:rsidRDefault="00973F23" w:rsidP="008B4209">
      <w:pPr>
        <w:tabs>
          <w:tab w:val="left" w:pos="542"/>
        </w:tabs>
        <w:spacing w:line="276" w:lineRule="auto"/>
        <w:ind w:right="115"/>
        <w:rPr>
          <w:rFonts w:asciiTheme="minorHAnsi" w:hAnsiTheme="minorHAnsi" w:cstheme="minorHAnsi"/>
        </w:rPr>
      </w:pPr>
    </w:p>
    <w:p w14:paraId="5C91E080" w14:textId="635E6BA2" w:rsidR="00973F23" w:rsidRPr="00EB26F8" w:rsidRDefault="00973F23" w:rsidP="008B4209">
      <w:pPr>
        <w:tabs>
          <w:tab w:val="left" w:pos="542"/>
        </w:tabs>
        <w:spacing w:line="276" w:lineRule="auto"/>
        <w:ind w:right="115"/>
        <w:rPr>
          <w:rFonts w:asciiTheme="minorHAnsi" w:hAnsiTheme="minorHAnsi" w:cstheme="minorHAnsi"/>
        </w:rPr>
      </w:pPr>
    </w:p>
    <w:p w14:paraId="38541D96" w14:textId="0DFFE760" w:rsidR="00973F23" w:rsidRPr="00A2773D" w:rsidRDefault="00973F23" w:rsidP="008B4209">
      <w:pPr>
        <w:tabs>
          <w:tab w:val="left" w:pos="542"/>
        </w:tabs>
        <w:spacing w:line="276" w:lineRule="auto"/>
        <w:ind w:right="115"/>
        <w:rPr>
          <w:rFonts w:asciiTheme="minorHAnsi" w:hAnsiTheme="minorHAnsi" w:cstheme="minorHAnsi"/>
        </w:rPr>
      </w:pPr>
    </w:p>
    <w:p w14:paraId="2D5C0639" w14:textId="3E6782F6" w:rsidR="00973F23" w:rsidRPr="00A2773D" w:rsidRDefault="00973F23" w:rsidP="008B4209">
      <w:pPr>
        <w:tabs>
          <w:tab w:val="left" w:pos="542"/>
        </w:tabs>
        <w:spacing w:line="276" w:lineRule="auto"/>
        <w:ind w:right="115"/>
        <w:rPr>
          <w:rFonts w:asciiTheme="minorHAnsi" w:hAnsiTheme="minorHAnsi" w:cstheme="minorHAnsi"/>
        </w:rPr>
      </w:pPr>
    </w:p>
    <w:p w14:paraId="2417F16F" w14:textId="4595EF8A" w:rsidR="00973F23" w:rsidRPr="00A2773D" w:rsidRDefault="00973F23" w:rsidP="008B4209">
      <w:pPr>
        <w:tabs>
          <w:tab w:val="left" w:pos="542"/>
        </w:tabs>
        <w:spacing w:line="276" w:lineRule="auto"/>
        <w:ind w:right="115"/>
        <w:rPr>
          <w:rFonts w:asciiTheme="minorHAnsi" w:hAnsiTheme="minorHAnsi" w:cstheme="minorHAnsi"/>
        </w:rPr>
      </w:pPr>
    </w:p>
    <w:p w14:paraId="24134E29" w14:textId="13AA4A3F" w:rsidR="00973F23" w:rsidRPr="00A2773D" w:rsidRDefault="00973F23" w:rsidP="008B4209">
      <w:pPr>
        <w:tabs>
          <w:tab w:val="left" w:pos="542"/>
        </w:tabs>
        <w:spacing w:line="276" w:lineRule="auto"/>
        <w:ind w:right="115"/>
        <w:rPr>
          <w:rFonts w:asciiTheme="minorHAnsi" w:hAnsiTheme="minorHAnsi" w:cstheme="minorHAnsi"/>
        </w:rPr>
      </w:pPr>
    </w:p>
    <w:p w14:paraId="06EF1414" w14:textId="1CE1F7CB" w:rsidR="00973F23" w:rsidRPr="00A2773D" w:rsidRDefault="00973F23" w:rsidP="008B4209">
      <w:pPr>
        <w:tabs>
          <w:tab w:val="left" w:pos="542"/>
        </w:tabs>
        <w:spacing w:line="276" w:lineRule="auto"/>
        <w:ind w:right="115"/>
        <w:rPr>
          <w:rFonts w:asciiTheme="minorHAnsi" w:hAnsiTheme="minorHAnsi" w:cstheme="minorHAnsi"/>
        </w:rPr>
      </w:pPr>
    </w:p>
    <w:p w14:paraId="23EBE6E3" w14:textId="2C055886" w:rsidR="00973F23" w:rsidRPr="00A2773D" w:rsidRDefault="00973F23" w:rsidP="008B4209">
      <w:pPr>
        <w:tabs>
          <w:tab w:val="left" w:pos="542"/>
        </w:tabs>
        <w:spacing w:line="276" w:lineRule="auto"/>
        <w:ind w:right="115"/>
        <w:rPr>
          <w:rFonts w:asciiTheme="minorHAnsi" w:hAnsiTheme="minorHAnsi" w:cstheme="minorHAnsi"/>
        </w:rPr>
      </w:pPr>
    </w:p>
    <w:p w14:paraId="6421E026" w14:textId="02A0F8FC" w:rsidR="00973F23" w:rsidRPr="00A2773D" w:rsidRDefault="00973F23" w:rsidP="008B4209">
      <w:pPr>
        <w:tabs>
          <w:tab w:val="left" w:pos="542"/>
        </w:tabs>
        <w:spacing w:line="276" w:lineRule="auto"/>
        <w:ind w:right="115"/>
        <w:rPr>
          <w:rFonts w:asciiTheme="minorHAnsi" w:hAnsiTheme="minorHAnsi" w:cstheme="minorHAnsi"/>
        </w:rPr>
      </w:pPr>
    </w:p>
    <w:p w14:paraId="747C9397" w14:textId="6A3702F6" w:rsidR="00973F23" w:rsidRPr="00A2773D" w:rsidRDefault="00973F23" w:rsidP="008B4209">
      <w:pPr>
        <w:tabs>
          <w:tab w:val="left" w:pos="542"/>
        </w:tabs>
        <w:spacing w:line="276" w:lineRule="auto"/>
        <w:ind w:right="115"/>
        <w:rPr>
          <w:rFonts w:asciiTheme="minorHAnsi" w:hAnsiTheme="minorHAnsi" w:cstheme="minorHAnsi"/>
        </w:rPr>
      </w:pPr>
    </w:p>
    <w:p w14:paraId="0122805C" w14:textId="23A30391" w:rsidR="00973F23" w:rsidRPr="00A2773D" w:rsidRDefault="00973F23" w:rsidP="008B4209">
      <w:pPr>
        <w:tabs>
          <w:tab w:val="left" w:pos="542"/>
        </w:tabs>
        <w:spacing w:line="276" w:lineRule="auto"/>
        <w:ind w:right="115"/>
        <w:rPr>
          <w:rFonts w:asciiTheme="minorHAnsi" w:hAnsiTheme="minorHAnsi" w:cstheme="minorHAnsi"/>
        </w:rPr>
      </w:pPr>
    </w:p>
    <w:p w14:paraId="3FCCA9B8" w14:textId="2997C73B" w:rsidR="00973F23" w:rsidRPr="00A2773D" w:rsidRDefault="00973F23" w:rsidP="008B4209">
      <w:pPr>
        <w:tabs>
          <w:tab w:val="left" w:pos="542"/>
        </w:tabs>
        <w:spacing w:line="276" w:lineRule="auto"/>
        <w:ind w:right="115"/>
        <w:rPr>
          <w:rFonts w:asciiTheme="minorHAnsi" w:hAnsiTheme="minorHAnsi" w:cstheme="minorHAnsi"/>
        </w:rPr>
      </w:pPr>
    </w:p>
    <w:bookmarkEnd w:id="1280"/>
    <w:p w14:paraId="3EC2FA40" w14:textId="59073E98" w:rsidR="00973F23" w:rsidRPr="00A2773D" w:rsidRDefault="00973F23" w:rsidP="008B4209">
      <w:pPr>
        <w:tabs>
          <w:tab w:val="left" w:pos="542"/>
        </w:tabs>
        <w:spacing w:line="276" w:lineRule="auto"/>
        <w:ind w:right="115"/>
        <w:rPr>
          <w:rFonts w:asciiTheme="minorHAnsi" w:hAnsiTheme="minorHAnsi" w:cstheme="minorHAnsi"/>
        </w:rPr>
      </w:pPr>
    </w:p>
    <w:p w14:paraId="08103FE9" w14:textId="77777777" w:rsidR="00973F23" w:rsidRPr="00A2773D" w:rsidRDefault="00973F23" w:rsidP="008B4209">
      <w:pPr>
        <w:tabs>
          <w:tab w:val="left" w:pos="542"/>
        </w:tabs>
        <w:spacing w:line="276" w:lineRule="auto"/>
        <w:ind w:right="115"/>
        <w:rPr>
          <w:rFonts w:asciiTheme="minorHAnsi" w:hAnsiTheme="minorHAnsi" w:cstheme="minorHAnsi"/>
        </w:rPr>
      </w:pPr>
    </w:p>
    <w:sectPr w:rsidR="00973F23" w:rsidRPr="00A2773D" w:rsidSect="00E17B41">
      <w:pgSz w:w="11910" w:h="16840"/>
      <w:pgMar w:top="1582" w:right="1298" w:bottom="680" w:left="1162" w:header="0" w:footer="40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D8F75" w14:textId="77777777" w:rsidR="00423C2F" w:rsidRDefault="00423C2F">
      <w:r>
        <w:separator/>
      </w:r>
    </w:p>
  </w:endnote>
  <w:endnote w:type="continuationSeparator" w:id="0">
    <w:p w14:paraId="58A6C486" w14:textId="77777777" w:rsidR="00423C2F" w:rsidRDefault="00423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FB8E" w14:textId="2E551084" w:rsidR="003E569C" w:rsidRDefault="003E569C">
    <w:pPr>
      <w:pStyle w:val="Tekstpodstawowy"/>
      <w:spacing w:line="14" w:lineRule="auto"/>
      <w:rPr>
        <w:sz w:val="20"/>
      </w:rPr>
    </w:pPr>
    <w:r>
      <w:rPr>
        <w:noProof/>
        <w:lang w:eastAsia="pl-PL"/>
      </w:rPr>
      <mc:AlternateContent>
        <mc:Choice Requires="wps">
          <w:drawing>
            <wp:anchor distT="0" distB="0" distL="114300" distR="114300" simplePos="0" relativeHeight="251657728" behindDoc="1" locked="0" layoutInCell="1" allowOverlap="1" wp14:anchorId="2A04C9C3" wp14:editId="1AC262CD">
              <wp:simplePos x="0" y="0"/>
              <wp:positionH relativeFrom="page">
                <wp:posOffset>3399790</wp:posOffset>
              </wp:positionH>
              <wp:positionV relativeFrom="page">
                <wp:posOffset>10247630</wp:posOffset>
              </wp:positionV>
              <wp:extent cx="800735" cy="2038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735" cy="203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D0C71" w14:textId="223F9F6E" w:rsidR="003E569C" w:rsidRDefault="003E569C">
                          <w:pPr>
                            <w:spacing w:before="11"/>
                            <w:ind w:left="20"/>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4C9C3" id="_x0000_t202" coordsize="21600,21600" o:spt="202" path="m,l,21600r21600,l21600,xe">
              <v:stroke joinstyle="miter"/>
              <v:path gradientshapeok="t" o:connecttype="rect"/>
            </v:shapetype>
            <v:shape id="Text Box 1" o:spid="_x0000_s1027" type="#_x0000_t202" style="position:absolute;margin-left:267.7pt;margin-top:806.9pt;width:63.05pt;height:16.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" filled="f" stroked="f">
              <v:textbox inset="0,0,0,0">
                <w:txbxContent>
                  <w:p w14:paraId="14BD0C71" w14:textId="223F9F6E" w:rsidR="003E569C" w:rsidRDefault="003E569C">
                    <w:pPr>
                      <w:spacing w:before="11"/>
                      <w:ind w:left="20"/>
                      <w:rPr>
                        <w:sz w:val="20"/>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1C76D" w14:textId="77777777" w:rsidR="00423C2F" w:rsidRDefault="00423C2F">
      <w:r>
        <w:separator/>
      </w:r>
    </w:p>
  </w:footnote>
  <w:footnote w:type="continuationSeparator" w:id="0">
    <w:p w14:paraId="4E897401" w14:textId="77777777" w:rsidR="00423C2F" w:rsidRDefault="00423C2F">
      <w:r>
        <w:continuationSeparator/>
      </w:r>
    </w:p>
  </w:footnote>
  <w:footnote w:id="1">
    <w:p w14:paraId="3BE22C12" w14:textId="48F1F6B0" w:rsidR="003E569C" w:rsidRPr="008C488D" w:rsidDel="007B7C09" w:rsidRDefault="003E569C">
      <w:pPr>
        <w:pStyle w:val="Tekstprzypisudolnego"/>
        <w:rPr>
          <w:del w:id="377" w:author="Barbara Skoczeń" w:date="2022-06-23T14:10:00Z"/>
          <w:rFonts w:asciiTheme="minorHAnsi" w:hAnsiTheme="minorHAnsi" w:cstheme="minorHAnsi"/>
        </w:rPr>
      </w:pPr>
      <w:del w:id="378" w:author="Barbara Skoczeń" w:date="2022-06-23T14:10:00Z">
        <w:r w:rsidRPr="008C488D" w:rsidDel="007B7C09">
          <w:rPr>
            <w:rStyle w:val="Odwoanieprzypisudolnego"/>
            <w:rFonts w:asciiTheme="minorHAnsi" w:hAnsiTheme="minorHAnsi" w:cstheme="minorHAnsi"/>
          </w:rPr>
          <w:footnoteRef/>
        </w:r>
        <w:r w:rsidRPr="008C488D" w:rsidDel="007B7C09">
          <w:rPr>
            <w:rFonts w:asciiTheme="minorHAnsi" w:hAnsiTheme="minorHAnsi" w:cstheme="minorHAnsi"/>
          </w:rPr>
          <w:delText xml:space="preserve"> tj. wyrażonego przy użyciu wyrazów, cyfr lub innych znaków pisarskich, które można odczytać i powielić</w:delText>
        </w:r>
      </w:del>
    </w:p>
  </w:footnote>
  <w:footnote w:id="2">
    <w:p w14:paraId="7625B865" w14:textId="77777777" w:rsidR="003E569C" w:rsidRPr="00117665" w:rsidDel="007B7C09" w:rsidRDefault="003E569C" w:rsidP="00117665">
      <w:pPr>
        <w:pStyle w:val="Normalny1"/>
        <w:spacing w:before="0" w:beforeAutospacing="0" w:after="0" w:afterAutospacing="0"/>
        <w:jc w:val="both"/>
        <w:rPr>
          <w:del w:id="392" w:author="Barbara Skoczeń" w:date="2022-06-23T14:10:00Z"/>
          <w:rFonts w:asciiTheme="minorHAnsi" w:hAnsiTheme="minorHAnsi" w:cstheme="minorHAnsi"/>
          <w:color w:val="444444"/>
          <w:sz w:val="20"/>
          <w:szCs w:val="20"/>
        </w:rPr>
      </w:pPr>
      <w:del w:id="393" w:author="Barbara Skoczeń" w:date="2022-06-23T14:10:00Z">
        <w:r w:rsidRPr="00117665" w:rsidDel="007B7C09">
          <w:rPr>
            <w:rStyle w:val="Odwoanieprzypisudolnego"/>
            <w:rFonts w:asciiTheme="minorHAnsi" w:hAnsiTheme="minorHAnsi" w:cstheme="minorHAnsi"/>
            <w:sz w:val="20"/>
            <w:szCs w:val="20"/>
          </w:rPr>
          <w:footnoteRef/>
        </w:r>
        <w:r w:rsidRPr="00117665" w:rsidDel="007B7C09">
          <w:rPr>
            <w:rFonts w:asciiTheme="minorHAnsi" w:hAnsiTheme="minorHAnsi" w:cstheme="minorHAnsi"/>
            <w:sz w:val="20"/>
            <w:szCs w:val="20"/>
          </w:rPr>
          <w:delText xml:space="preserve">  </w:delText>
        </w:r>
        <w:r w:rsidRPr="00117665" w:rsidDel="007B7C09">
          <w:rPr>
            <w:rFonts w:asciiTheme="minorHAnsi" w:hAnsiTheme="minorHAnsi" w:cstheme="minorHAnsi"/>
            <w:b/>
            <w:bCs/>
            <w:color w:val="444444"/>
            <w:sz w:val="20"/>
            <w:szCs w:val="20"/>
          </w:rPr>
          <w:delText>kwalifikowany podpis elektroniczny</w:delText>
        </w:r>
        <w:r w:rsidRPr="00117665" w:rsidDel="007B7C09">
          <w:rPr>
            <w:rFonts w:asciiTheme="minorHAnsi" w:hAnsiTheme="minorHAnsi" w:cstheme="minorHAnsi"/>
            <w:color w:val="444444"/>
            <w:sz w:val="20"/>
            <w:szCs w:val="20"/>
          </w:rPr>
          <w:delText>- zaawansowany podpis elektroniczny, który jest składany za pomocą kwalifikowanego urządzenia do składania podpisu elektronicznego i który opiera się na kwalifikowanym certyfikacie podpisu elektronicznego (art. 13 pkt 12 r</w:delText>
        </w:r>
        <w:r w:rsidRPr="00117665" w:rsidDel="007B7C09">
          <w:rPr>
            <w:rFonts w:asciiTheme="minorHAnsi" w:hAnsiTheme="minorHAnsi" w:cstheme="minorHAnsi"/>
            <w:color w:val="444444"/>
            <w:sz w:val="20"/>
            <w:szCs w:val="20"/>
            <w:shd w:val="clear" w:color="auto" w:fill="FFFFFF"/>
          </w:rPr>
          <w:delText>ozporządzenia Parlamentu Europejskiego i Rady (UE) nr 910/2014 z dnia 23 lipca 2014 r. w sprawie identyfikacji elektronicznej i usług zaufania w odniesieniu do transakcji elektronicznych na rynku wewnętrznym oraz uchylające dyrektywę 1999/93/WE)</w:delText>
        </w:r>
        <w:r w:rsidRPr="00117665" w:rsidDel="007B7C09">
          <w:rPr>
            <w:rFonts w:asciiTheme="minorHAnsi" w:hAnsiTheme="minorHAnsi" w:cstheme="minorHAnsi"/>
            <w:color w:val="444444"/>
            <w:sz w:val="20"/>
            <w:szCs w:val="20"/>
          </w:rPr>
          <w:delText>;</w:delText>
        </w:r>
      </w:del>
    </w:p>
    <w:p w14:paraId="202004DD" w14:textId="4123FAE7" w:rsidR="003E569C" w:rsidRPr="00117665" w:rsidDel="007B7C09" w:rsidRDefault="003E569C" w:rsidP="008C488D">
      <w:pPr>
        <w:jc w:val="both"/>
        <w:rPr>
          <w:del w:id="394" w:author="Barbara Skoczeń" w:date="2022-06-23T14:10:00Z"/>
          <w:rFonts w:asciiTheme="minorHAnsi" w:hAnsiTheme="minorHAnsi" w:cstheme="minorHAnsi"/>
          <w:color w:val="333333"/>
          <w:sz w:val="20"/>
          <w:szCs w:val="20"/>
          <w:lang w:eastAsia="pl-PL"/>
        </w:rPr>
      </w:pPr>
      <w:del w:id="395" w:author="Barbara Skoczeń" w:date="2022-06-23T14:10:00Z">
        <w:r w:rsidRPr="00117665" w:rsidDel="007B7C09">
          <w:rPr>
            <w:rFonts w:asciiTheme="minorHAnsi" w:hAnsiTheme="minorHAnsi" w:cstheme="minorHAnsi"/>
            <w:b/>
            <w:bCs/>
            <w:color w:val="333333"/>
            <w:sz w:val="20"/>
            <w:szCs w:val="20"/>
            <w:shd w:val="clear" w:color="auto" w:fill="FFFFFF"/>
            <w:lang w:eastAsia="pl-PL"/>
          </w:rPr>
          <w:delText>podpis zaufany</w:delText>
        </w:r>
        <w:r w:rsidRPr="00117665" w:rsidDel="007B7C09">
          <w:rPr>
            <w:rFonts w:asciiTheme="minorHAnsi" w:hAnsiTheme="minorHAnsi" w:cstheme="minorHAnsi"/>
            <w:color w:val="333333"/>
            <w:sz w:val="20"/>
            <w:szCs w:val="20"/>
            <w:shd w:val="clear" w:color="auto" w:fill="FFFFFF"/>
            <w:lang w:eastAsia="pl-PL"/>
          </w:rPr>
          <w:delText xml:space="preserve"> - podpis elektroniczny, którego autentyczność i integralność są zapewniane przy użyciu pieczęci elektronicznej ministra właściwego do spraw informatyzacji (art. 3 pkt 14a ustawy z dnia 17.02.2005 r. o informatyzacji działalności podmiotów realizujących zadania publiczne Dz.U. 2021, poz. 670). </w:delText>
        </w:r>
      </w:del>
    </w:p>
    <w:p w14:paraId="1F9B9F23" w14:textId="77777777" w:rsidR="003E569C" w:rsidRPr="00117665" w:rsidDel="007B7C09" w:rsidRDefault="003E569C" w:rsidP="008C488D">
      <w:pPr>
        <w:pStyle w:val="Tekstprzypisudolnego"/>
        <w:jc w:val="both"/>
        <w:rPr>
          <w:del w:id="396" w:author="Barbara Skoczeń" w:date="2022-06-23T14:10:00Z"/>
          <w:rFonts w:asciiTheme="minorHAnsi" w:hAnsiTheme="minorHAnsi" w:cstheme="minorHAnsi"/>
        </w:rPr>
      </w:pPr>
      <w:del w:id="397" w:author="Barbara Skoczeń" w:date="2022-06-23T14:10:00Z">
        <w:r w:rsidRPr="00117665" w:rsidDel="007B7C09">
          <w:rPr>
            <w:rFonts w:asciiTheme="minorHAnsi" w:hAnsiTheme="minorHAnsi" w:cstheme="minorHAnsi"/>
            <w:b/>
            <w:bCs/>
            <w:color w:val="333333"/>
            <w:shd w:val="clear" w:color="auto" w:fill="FFFFFF"/>
          </w:rPr>
          <w:delText>podpis osobisty</w:delText>
        </w:r>
        <w:r w:rsidRPr="00117665" w:rsidDel="007B7C09">
          <w:rPr>
            <w:rFonts w:asciiTheme="minorHAnsi" w:hAnsiTheme="minorHAnsi" w:cstheme="minorHAnsi"/>
            <w:color w:val="333333"/>
            <w:shd w:val="clear" w:color="auto" w:fill="FFFFFF"/>
          </w:rPr>
          <w:delText xml:space="preserve"> - zaawansowany podpis elektroniczny w rozumieniu </w:delText>
        </w:r>
        <w:r w:rsidR="007B7C09" w:rsidDel="007B7C09">
          <w:fldChar w:fldCharType="begin"/>
        </w:r>
        <w:r w:rsidR="007B7C09" w:rsidDel="007B7C09">
          <w:delInstrText>HYPERLINK "https://sip.lex.pl/" \l "/document/68451698?unitId=art(3)pkt(11)&amp;cm=DOCUMENT"</w:delInstrText>
        </w:r>
        <w:r w:rsidR="007B7C09" w:rsidDel="007B7C09">
          <w:fldChar w:fldCharType="separate"/>
        </w:r>
        <w:r w:rsidRPr="00117665" w:rsidDel="007B7C09">
          <w:rPr>
            <w:rFonts w:asciiTheme="minorHAnsi" w:hAnsiTheme="minorHAnsi" w:cstheme="minorHAnsi"/>
            <w:color w:val="1B7AB8"/>
            <w:u w:val="single"/>
            <w:shd w:val="clear" w:color="auto" w:fill="FFFFFF"/>
          </w:rPr>
          <w:delText>art. 3 pkt 11</w:delText>
        </w:r>
        <w:r w:rsidR="007B7C09" w:rsidDel="007B7C09">
          <w:rPr>
            <w:rFonts w:asciiTheme="minorHAnsi" w:hAnsiTheme="minorHAnsi" w:cstheme="minorHAnsi"/>
            <w:color w:val="1B7AB8"/>
            <w:u w:val="single"/>
            <w:shd w:val="clear" w:color="auto" w:fill="FFFFFF"/>
          </w:rPr>
          <w:fldChar w:fldCharType="end"/>
        </w:r>
        <w:r w:rsidRPr="00117665" w:rsidDel="007B7C09">
          <w:rPr>
            <w:rFonts w:asciiTheme="minorHAnsi" w:hAnsiTheme="minorHAnsi" w:cstheme="minorHAnsi"/>
            <w:color w:val="333333"/>
            <w:shd w:val="clear" w:color="auto" w:fill="FFFFFF"/>
          </w:rPr>
          <w:delText xml:space="preserve"> rozporządzenia Parlamentu Europejskiego i Rady (UE) nr 910/2014 z dnia 23 lipca 2014 r. w sprawie identyfikacji elektronicznej i usług zaufania w odniesieniu do transakcji elektronicznych na rynku wewnętrznym oraz uchylającego </w:delText>
        </w:r>
        <w:r w:rsidR="007B7C09" w:rsidDel="007B7C09">
          <w:fldChar w:fldCharType="begin"/>
        </w:r>
        <w:r w:rsidR="007B7C09" w:rsidDel="007B7C09">
          <w:delInstrText>HYPERLINK "https://sip.lex.pl/" \l "/document/67427567?cm=DOCUMENT"</w:delInstrText>
        </w:r>
        <w:r w:rsidR="007B7C09" w:rsidDel="007B7C09">
          <w:fldChar w:fldCharType="separate"/>
        </w:r>
        <w:r w:rsidRPr="00117665" w:rsidDel="007B7C09">
          <w:rPr>
            <w:rFonts w:asciiTheme="minorHAnsi" w:hAnsiTheme="minorHAnsi" w:cstheme="minorHAnsi"/>
            <w:color w:val="1B7AB8"/>
            <w:u w:val="single"/>
            <w:shd w:val="clear" w:color="auto" w:fill="FFFFFF"/>
          </w:rPr>
          <w:delText>dyrektywę</w:delText>
        </w:r>
        <w:r w:rsidR="007B7C09" w:rsidDel="007B7C09">
          <w:rPr>
            <w:rFonts w:asciiTheme="minorHAnsi" w:hAnsiTheme="minorHAnsi" w:cstheme="minorHAnsi"/>
            <w:color w:val="1B7AB8"/>
            <w:u w:val="single"/>
            <w:shd w:val="clear" w:color="auto" w:fill="FFFFFF"/>
          </w:rPr>
          <w:fldChar w:fldCharType="end"/>
        </w:r>
        <w:r w:rsidRPr="00117665" w:rsidDel="007B7C09">
          <w:rPr>
            <w:rFonts w:asciiTheme="minorHAnsi" w:hAnsiTheme="minorHAnsi" w:cstheme="minorHAnsi"/>
            <w:color w:val="333333"/>
            <w:shd w:val="clear" w:color="auto" w:fill="FFFFFF"/>
          </w:rPr>
          <w:delText xml:space="preserve"> 1999/93/WE, weryfikowany za pomocą certyfikatu podpisu osobistego (art. 2 pkt 9 ustawy z dnia 6.08.2010 r. o dowodach osobistych Dz.U. 2021, poz. 816).</w:delText>
        </w:r>
      </w:del>
    </w:p>
  </w:footnote>
  <w:footnote w:id="3">
    <w:p w14:paraId="1CFCF778" w14:textId="18900F42" w:rsidR="00197F5E" w:rsidDel="007B7C09" w:rsidRDefault="00197F5E" w:rsidP="00197F5E">
      <w:pPr>
        <w:pStyle w:val="Tekstprzypisudolnego"/>
        <w:rPr>
          <w:ins w:id="999" w:author="Sławomir Szałajko" w:date="2022-06-14T12:38:00Z"/>
          <w:del w:id="1000" w:author="Barbara Skoczeń" w:date="2022-06-23T14:10:00Z"/>
        </w:rPr>
      </w:pPr>
    </w:p>
  </w:footnote>
  <w:footnote w:id="4">
    <w:p w14:paraId="7A91DE8D" w14:textId="77777777" w:rsidR="00F912FD" w:rsidRPr="00F912FD" w:rsidRDefault="00F912FD" w:rsidP="00F912FD">
      <w:pPr>
        <w:pStyle w:val="Tekstprzypisudolnego"/>
        <w:rPr>
          <w:ins w:id="1597" w:author="Sławomir Szałajko" w:date="2022-06-14T12:50:00Z"/>
          <w:rFonts w:ascii="Calibri" w:hAnsi="Calibri" w:cs="Calibri"/>
          <w:sz w:val="16"/>
          <w:szCs w:val="16"/>
        </w:rPr>
      </w:pPr>
      <w:ins w:id="1598" w:author="Sławomir Szałajko" w:date="2022-06-14T12:50:00Z">
        <w:r w:rsidRPr="00F912FD">
          <w:rPr>
            <w:rStyle w:val="Odwoanieprzypisudolnego"/>
            <w:rFonts w:ascii="Calibri" w:hAnsi="Calibri" w:cs="Calibri"/>
          </w:rPr>
          <w:footnoteRef/>
        </w:r>
        <w:r w:rsidRPr="00F912FD">
          <w:rPr>
            <w:rFonts w:ascii="Calibri" w:hAnsi="Calibri" w:cs="Calibri"/>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ins>
    </w:p>
  </w:footnote>
  <w:footnote w:id="5">
    <w:p w14:paraId="4913B3CB" w14:textId="77777777" w:rsidR="00F912FD" w:rsidRDefault="00F912FD" w:rsidP="00F912FD">
      <w:pPr>
        <w:pStyle w:val="Tekstprzypisudolnego"/>
        <w:rPr>
          <w:ins w:id="1605" w:author="Sławomir Szałajko" w:date="2022-06-14T12:50:00Z"/>
        </w:rPr>
      </w:pPr>
      <w:ins w:id="1606" w:author="Sławomir Szałajko" w:date="2022-06-14T12:50:00Z">
        <w:r w:rsidRPr="00F912FD">
          <w:rPr>
            <w:rStyle w:val="Odwoanieprzypisudolnego"/>
            <w:rFonts w:ascii="Calibri" w:hAnsi="Calibri" w:cs="Calibri"/>
          </w:rPr>
          <w:footnoteRef/>
        </w:r>
        <w:r w:rsidRPr="00F912FD">
          <w:rPr>
            <w:rFonts w:ascii="Calibri" w:hAnsi="Calibri" w:cs="Calibri"/>
            <w:sz w:val="16"/>
            <w:szCs w:val="16"/>
          </w:rPr>
          <w:t xml:space="preserve"> w przypadku, gdy Wykonawca nie przekazuje danych osobowych innych niż bezpośrednio jego dotyczących lub zachodzi wyłączenie stosowania obowiązku informacyjnego, stosownie do art. 13 ust. 4 lub art. 14 ust. 5 RODO Wykonawca nie składa oświadczenia (usunięcie treści oświadczenia następuje np. przez jego wykreślenie).</w:t>
        </w:r>
      </w:ins>
    </w:p>
  </w:footnote>
  <w:footnote w:id="6">
    <w:p w14:paraId="3446B293" w14:textId="77777777" w:rsidR="003E569C" w:rsidRPr="00041EF7" w:rsidRDefault="003E569C" w:rsidP="00B11A4E">
      <w:pPr>
        <w:pStyle w:val="Tekstprzypisudolnego"/>
        <w:jc w:val="both"/>
        <w:rPr>
          <w:rFonts w:asciiTheme="minorHAnsi" w:hAnsiTheme="minorHAnsi" w:cstheme="minorHAnsi"/>
          <w:sz w:val="16"/>
          <w:szCs w:val="16"/>
        </w:rPr>
      </w:pPr>
      <w:r w:rsidRPr="00041EF7">
        <w:rPr>
          <w:rStyle w:val="Odwoanieprzypisudolnego"/>
          <w:rFonts w:asciiTheme="minorHAnsi" w:hAnsiTheme="minorHAnsi" w:cstheme="minorHAnsi"/>
        </w:rPr>
        <w:footnoteRef/>
      </w:r>
      <w:r w:rsidRPr="00041EF7">
        <w:rPr>
          <w:rFonts w:asciiTheme="minorHAnsi" w:hAnsiTheme="minorHAnsi" w:cstheme="minorHAnsi"/>
        </w:rPr>
        <w:t xml:space="preserve"> </w:t>
      </w:r>
      <w:r w:rsidRPr="00041EF7">
        <w:rPr>
          <w:rFonts w:asciiTheme="minorHAnsi" w:hAnsiTheme="minorHAnsi" w:cstheme="minorHAnsi"/>
          <w:sz w:val="16"/>
          <w:szCs w:val="16"/>
        </w:rPr>
        <w:t xml:space="preserve">Pouczenie o odpowiedzialności karnej Art. 297 § 1 Kodeksu karnego (Dz. U. Nr 88 poz. 553 z </w:t>
      </w:r>
      <w:proofErr w:type="spellStart"/>
      <w:r w:rsidRPr="00041EF7">
        <w:rPr>
          <w:rFonts w:asciiTheme="minorHAnsi" w:hAnsiTheme="minorHAnsi" w:cstheme="minorHAnsi"/>
          <w:sz w:val="16"/>
          <w:szCs w:val="16"/>
        </w:rPr>
        <w:t>późn</w:t>
      </w:r>
      <w:proofErr w:type="spellEnd"/>
      <w:r w:rsidRPr="00041EF7">
        <w:rPr>
          <w:rFonts w:asciiTheme="minorHAnsi" w:hAnsiTheme="minorHAnsi" w:cstheme="minorHAnsi"/>
          <w:sz w:val="16"/>
          <w:szCs w:val="16"/>
        </w:rPr>
        <w:t>. zm.):</w:t>
      </w:r>
    </w:p>
    <w:p w14:paraId="786B3B02" w14:textId="173D6EFF" w:rsidR="003E569C" w:rsidRDefault="003E569C" w:rsidP="00B11A4E">
      <w:pPr>
        <w:pStyle w:val="Tekstprzypisudolnego"/>
        <w:jc w:val="both"/>
      </w:pPr>
      <w:r w:rsidRPr="00041EF7">
        <w:rPr>
          <w:rFonts w:asciiTheme="minorHAnsi" w:hAnsiTheme="minorHAnsi" w:cstheme="minorHAnsi"/>
          <w:sz w:val="16"/>
          <w:szCs w:val="16"/>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elektronicznego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5.”</w:t>
      </w:r>
    </w:p>
  </w:footnote>
  <w:footnote w:id="7">
    <w:p w14:paraId="1C636940" w14:textId="77777777" w:rsidR="000940E6" w:rsidRPr="00B858F0" w:rsidRDefault="000940E6" w:rsidP="000940E6">
      <w:pPr>
        <w:pStyle w:val="Tekstprzypisudolnego"/>
        <w:rPr>
          <w:ins w:id="1881" w:author="Sławomir Szałajko" w:date="2022-06-14T13:25:00Z"/>
          <w:rFonts w:ascii="Calibri" w:hAnsi="Calibri" w:cs="Calibri"/>
        </w:rPr>
      </w:pPr>
      <w:ins w:id="1882" w:author="Sławomir Szałajko" w:date="2022-06-14T13:25:00Z">
        <w:r w:rsidRPr="00B858F0">
          <w:rPr>
            <w:rStyle w:val="Odwoanieprzypisudolnego"/>
            <w:rFonts w:ascii="Calibri" w:hAnsi="Calibri" w:cs="Calibri"/>
          </w:rPr>
          <w:footnoteRef/>
        </w:r>
        <w:r w:rsidRPr="00B858F0">
          <w:rPr>
            <w:rFonts w:ascii="Calibri" w:hAnsi="Calibri" w:cs="Calibri"/>
          </w:rPr>
          <w:t xml:space="preserve"> Dotyczy osób fizycznych</w:t>
        </w:r>
        <w:r>
          <w:rPr>
            <w:rFonts w:ascii="Calibri" w:hAnsi="Calibri" w:cs="Calibri"/>
          </w:rPr>
          <w:br/>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5820466"/>
      <w:docPartObj>
        <w:docPartGallery w:val="Page Numbers (Margins)"/>
        <w:docPartUnique/>
      </w:docPartObj>
    </w:sdtPr>
    <w:sdtEndPr/>
    <w:sdtContent>
      <w:p w14:paraId="37B6AE40" w14:textId="300FA28F" w:rsidR="003E569C" w:rsidRDefault="003E569C">
        <w:pPr>
          <w:pStyle w:val="Nagwek"/>
        </w:pPr>
        <w:r>
          <w:rPr>
            <w:noProof/>
          </w:rPr>
          <mc:AlternateContent>
            <mc:Choice Requires="wps">
              <w:drawing>
                <wp:anchor distT="0" distB="0" distL="114300" distR="114300" simplePos="0" relativeHeight="251659776" behindDoc="0" locked="0" layoutInCell="0" allowOverlap="1" wp14:anchorId="12FE756A" wp14:editId="275870B7">
                  <wp:simplePos x="0" y="0"/>
                  <wp:positionH relativeFrom="rightMargin">
                    <wp:align>center</wp:align>
                  </wp:positionH>
                  <wp:positionV relativeFrom="margin">
                    <wp:align>bottom</wp:align>
                  </wp:positionV>
                  <wp:extent cx="510540" cy="2183130"/>
                  <wp:effectExtent l="0" t="0" r="381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12FE756A" id="Prostokąt 2" o:spid="_x0000_s1026" style="position:absolute;margin-left:0;margin-top:0;width:40.2pt;height:171.9pt;z-index:25165977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46EB2B4A" w14:textId="77777777" w:rsidR="003E569C" w:rsidRDefault="003E569C">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rPr>
                          <w:fldChar w:fldCharType="begin"/>
                        </w:r>
                        <w:r>
                          <w:instrText>PAGE    \* MERGEFORMAT</w:instrText>
                        </w:r>
                        <w:r>
                          <w:rPr>
                            <w:rFonts w:asciiTheme="minorHAnsi" w:eastAsiaTheme="minorEastAsia" w:hAnsiTheme="minorHAnsi"/>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89C68C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EBBE93D8"/>
    <w:lvl w:ilvl="0">
      <w:start w:val="1"/>
      <w:numFmt w:val="decimal"/>
      <w:pStyle w:val="Listanumerowana"/>
      <w:lvlText w:val="%1."/>
      <w:lvlJc w:val="left"/>
      <w:pPr>
        <w:tabs>
          <w:tab w:val="num" w:pos="6652"/>
        </w:tabs>
        <w:ind w:left="6652" w:hanging="360"/>
      </w:pPr>
    </w:lvl>
  </w:abstractNum>
  <w:abstractNum w:abstractNumId="2" w15:restartNumberingAfterBreak="0">
    <w:nsid w:val="FFFFFF89"/>
    <w:multiLevelType w:val="singleLevel"/>
    <w:tmpl w:val="F73C6678"/>
    <w:lvl w:ilvl="0">
      <w:start w:val="1"/>
      <w:numFmt w:val="bullet"/>
      <w:pStyle w:val="Listapunktowana"/>
      <w:lvlText w:val=""/>
      <w:lvlJc w:val="left"/>
      <w:pPr>
        <w:tabs>
          <w:tab w:val="num" w:pos="7225"/>
        </w:tabs>
        <w:ind w:left="7225" w:hanging="360"/>
      </w:pPr>
      <w:rPr>
        <w:rFonts w:ascii="Symbol" w:hAnsi="Symbol"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726"/>
        </w:tabs>
        <w:ind w:left="726" w:hanging="363"/>
      </w:pPr>
    </w:lvl>
    <w:lvl w:ilvl="2">
      <w:start w:val="1"/>
      <w:numFmt w:val="lowerRoman"/>
      <w:suff w:val="nothing"/>
      <w:lvlText w:val="%3."/>
      <w:lvlJc w:val="right"/>
      <w:pPr>
        <w:tabs>
          <w:tab w:val="num" w:pos="0"/>
        </w:tabs>
        <w:ind w:left="0" w:firstLine="0"/>
      </w:pPr>
    </w:lvl>
    <w:lvl w:ilvl="3">
      <w:start w:val="1"/>
      <w:numFmt w:val="decimal"/>
      <w:suff w:val="nothing"/>
      <w:lvlText w:val="%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righ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right"/>
      <w:pPr>
        <w:tabs>
          <w:tab w:val="num" w:pos="0"/>
        </w:tabs>
        <w:ind w:left="0" w:firstLine="0"/>
      </w:pPr>
    </w:lvl>
  </w:abstractNum>
  <w:abstractNum w:abstractNumId="4"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 w15:restartNumberingAfterBreak="0">
    <w:nsid w:val="023B3D1F"/>
    <w:multiLevelType w:val="hybridMultilevel"/>
    <w:tmpl w:val="207A2F7E"/>
    <w:lvl w:ilvl="0" w:tplc="04150017">
      <w:start w:val="1"/>
      <w:numFmt w:val="lowerLetter"/>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7" w15:restartNumberingAfterBreak="0">
    <w:nsid w:val="07EB63EA"/>
    <w:multiLevelType w:val="hybridMultilevel"/>
    <w:tmpl w:val="E25C6986"/>
    <w:lvl w:ilvl="0" w:tplc="23D4FC7A">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683CA8"/>
    <w:multiLevelType w:val="hybridMultilevel"/>
    <w:tmpl w:val="50566348"/>
    <w:lvl w:ilvl="0" w:tplc="1DA497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9A1BC0"/>
    <w:multiLevelType w:val="hybridMultilevel"/>
    <w:tmpl w:val="81646AD4"/>
    <w:lvl w:ilvl="0" w:tplc="0415000F">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10" w15:restartNumberingAfterBreak="0">
    <w:nsid w:val="0A341C88"/>
    <w:multiLevelType w:val="hybridMultilevel"/>
    <w:tmpl w:val="32AEC5DA"/>
    <w:lvl w:ilvl="0" w:tplc="ADB6992A">
      <w:start w:val="1"/>
      <w:numFmt w:val="decimal"/>
      <w:lvlText w:val="%1."/>
      <w:lvlJc w:val="left"/>
      <w:pPr>
        <w:ind w:left="426" w:hanging="284"/>
      </w:pPr>
      <w:rPr>
        <w:rFonts w:ascii="Calibri" w:eastAsia="Times New Roman" w:hAnsi="Calibri" w:cs="Times New Roman" w:hint="default"/>
        <w:w w:val="100"/>
        <w:sz w:val="22"/>
        <w:szCs w:val="22"/>
        <w:lang w:val="pl-PL" w:eastAsia="en-US" w:bidi="ar-SA"/>
      </w:rPr>
    </w:lvl>
    <w:lvl w:ilvl="1" w:tplc="156AE834">
      <w:numFmt w:val="bullet"/>
      <w:lvlText w:val="•"/>
      <w:lvlJc w:val="left"/>
      <w:pPr>
        <w:ind w:left="1314" w:hanging="284"/>
      </w:pPr>
      <w:rPr>
        <w:rFonts w:hint="default"/>
        <w:lang w:val="pl-PL" w:eastAsia="en-US" w:bidi="ar-SA"/>
      </w:rPr>
    </w:lvl>
    <w:lvl w:ilvl="2" w:tplc="96AA999A">
      <w:numFmt w:val="bullet"/>
      <w:lvlText w:val="•"/>
      <w:lvlJc w:val="left"/>
      <w:pPr>
        <w:ind w:left="2205" w:hanging="284"/>
      </w:pPr>
      <w:rPr>
        <w:rFonts w:hint="default"/>
        <w:lang w:val="pl-PL" w:eastAsia="en-US" w:bidi="ar-SA"/>
      </w:rPr>
    </w:lvl>
    <w:lvl w:ilvl="3" w:tplc="1FCA07C0">
      <w:numFmt w:val="bullet"/>
      <w:lvlText w:val="•"/>
      <w:lvlJc w:val="left"/>
      <w:pPr>
        <w:ind w:left="3095" w:hanging="284"/>
      </w:pPr>
      <w:rPr>
        <w:rFonts w:hint="default"/>
        <w:lang w:val="pl-PL" w:eastAsia="en-US" w:bidi="ar-SA"/>
      </w:rPr>
    </w:lvl>
    <w:lvl w:ilvl="4" w:tplc="9B4A1084">
      <w:numFmt w:val="bullet"/>
      <w:lvlText w:val="•"/>
      <w:lvlJc w:val="left"/>
      <w:pPr>
        <w:ind w:left="3986" w:hanging="284"/>
      </w:pPr>
      <w:rPr>
        <w:rFonts w:hint="default"/>
        <w:lang w:val="pl-PL" w:eastAsia="en-US" w:bidi="ar-SA"/>
      </w:rPr>
    </w:lvl>
    <w:lvl w:ilvl="5" w:tplc="DA880D7A">
      <w:numFmt w:val="bullet"/>
      <w:lvlText w:val="•"/>
      <w:lvlJc w:val="left"/>
      <w:pPr>
        <w:ind w:left="4877" w:hanging="284"/>
      </w:pPr>
      <w:rPr>
        <w:rFonts w:hint="default"/>
        <w:lang w:val="pl-PL" w:eastAsia="en-US" w:bidi="ar-SA"/>
      </w:rPr>
    </w:lvl>
    <w:lvl w:ilvl="6" w:tplc="745A3D12">
      <w:numFmt w:val="bullet"/>
      <w:lvlText w:val="•"/>
      <w:lvlJc w:val="left"/>
      <w:pPr>
        <w:ind w:left="5767" w:hanging="284"/>
      </w:pPr>
      <w:rPr>
        <w:rFonts w:hint="default"/>
        <w:lang w:val="pl-PL" w:eastAsia="en-US" w:bidi="ar-SA"/>
      </w:rPr>
    </w:lvl>
    <w:lvl w:ilvl="7" w:tplc="603EBDD4">
      <w:numFmt w:val="bullet"/>
      <w:lvlText w:val="•"/>
      <w:lvlJc w:val="left"/>
      <w:pPr>
        <w:ind w:left="6658" w:hanging="284"/>
      </w:pPr>
      <w:rPr>
        <w:rFonts w:hint="default"/>
        <w:lang w:val="pl-PL" w:eastAsia="en-US" w:bidi="ar-SA"/>
      </w:rPr>
    </w:lvl>
    <w:lvl w:ilvl="8" w:tplc="DFBE13BC">
      <w:numFmt w:val="bullet"/>
      <w:lvlText w:val="•"/>
      <w:lvlJc w:val="left"/>
      <w:pPr>
        <w:ind w:left="7548" w:hanging="284"/>
      </w:pPr>
      <w:rPr>
        <w:rFonts w:hint="default"/>
        <w:lang w:val="pl-PL" w:eastAsia="en-US" w:bidi="ar-SA"/>
      </w:rPr>
    </w:lvl>
  </w:abstractNum>
  <w:abstractNum w:abstractNumId="11" w15:restartNumberingAfterBreak="0">
    <w:nsid w:val="0ABD316F"/>
    <w:multiLevelType w:val="hybridMultilevel"/>
    <w:tmpl w:val="DDDA7D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B9B7D72"/>
    <w:multiLevelType w:val="hybridMultilevel"/>
    <w:tmpl w:val="44248CE6"/>
    <w:lvl w:ilvl="0" w:tplc="222073B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030EC5"/>
    <w:multiLevelType w:val="hybridMultilevel"/>
    <w:tmpl w:val="F8B245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2630AB"/>
    <w:multiLevelType w:val="hybridMultilevel"/>
    <w:tmpl w:val="A540FF56"/>
    <w:styleLink w:val="WWNum20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207D59"/>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0F6139D6"/>
    <w:multiLevelType w:val="multilevel"/>
    <w:tmpl w:val="D3168C24"/>
    <w:lvl w:ilvl="0">
      <w:start w:val="1"/>
      <w:numFmt w:val="decimal"/>
      <w:lvlText w:val="%1."/>
      <w:lvlJc w:val="left"/>
      <w:pPr>
        <w:ind w:left="542" w:hanging="360"/>
        <w:jc w:val="right"/>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978" w:hanging="360"/>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17" w15:restartNumberingAfterBreak="0">
    <w:nsid w:val="1057033F"/>
    <w:multiLevelType w:val="multilevel"/>
    <w:tmpl w:val="3192F308"/>
    <w:lvl w:ilvl="0">
      <w:start w:val="1"/>
      <w:numFmt w:val="decimal"/>
      <w:lvlText w:val="%1)"/>
      <w:lvlJc w:val="left"/>
      <w:pPr>
        <w:tabs>
          <w:tab w:val="num" w:pos="846"/>
        </w:tabs>
        <w:ind w:left="846" w:hanging="420"/>
      </w:pPr>
    </w:lvl>
    <w:lvl w:ilvl="1">
      <w:start w:val="1"/>
      <w:numFmt w:val="decimal"/>
      <w:lvlText w:val="%2)"/>
      <w:lvlJc w:val="left"/>
      <w:pPr>
        <w:tabs>
          <w:tab w:val="num" w:pos="1506"/>
        </w:tabs>
        <w:ind w:left="1506" w:hanging="360"/>
      </w:pPr>
      <w:rPr>
        <w:b w:val="0"/>
      </w:rPr>
    </w:lvl>
    <w:lvl w:ilvl="2">
      <w:start w:val="1"/>
      <w:numFmt w:val="lowerLetter"/>
      <w:lvlText w:val="%3)"/>
      <w:lvlJc w:val="left"/>
      <w:pPr>
        <w:tabs>
          <w:tab w:val="num" w:pos="2406"/>
        </w:tabs>
        <w:ind w:left="2406" w:hanging="36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18" w15:restartNumberingAfterBreak="0">
    <w:nsid w:val="11192B0A"/>
    <w:multiLevelType w:val="multilevel"/>
    <w:tmpl w:val="A8E62D4E"/>
    <w:lvl w:ilvl="0">
      <w:start w:val="1"/>
      <w:numFmt w:val="decimal"/>
      <w:lvlText w:val="%1)"/>
      <w:lvlJc w:val="left"/>
      <w:pPr>
        <w:ind w:left="644" w:hanging="360"/>
      </w:pPr>
      <w:rPr>
        <w:b w:val="0"/>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9" w15:restartNumberingAfterBreak="0">
    <w:nsid w:val="1130083A"/>
    <w:multiLevelType w:val="hybridMultilevel"/>
    <w:tmpl w:val="A81495C8"/>
    <w:lvl w:ilvl="0" w:tplc="9EF22C26">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E7D5F"/>
    <w:multiLevelType w:val="hybridMultilevel"/>
    <w:tmpl w:val="D03E728E"/>
    <w:lvl w:ilvl="0" w:tplc="04150011">
      <w:start w:val="1"/>
      <w:numFmt w:val="decimal"/>
      <w:lvlText w:val="%1)"/>
      <w:lvlJc w:val="left"/>
      <w:pPr>
        <w:ind w:left="2204" w:hanging="360"/>
      </w:pPr>
    </w:lvl>
    <w:lvl w:ilvl="1" w:tplc="04150019">
      <w:start w:val="1"/>
      <w:numFmt w:val="lowerLetter"/>
      <w:lvlText w:val="%2."/>
      <w:lvlJc w:val="left"/>
      <w:pPr>
        <w:ind w:left="2924" w:hanging="360"/>
      </w:pPr>
    </w:lvl>
    <w:lvl w:ilvl="2" w:tplc="0415001B">
      <w:start w:val="1"/>
      <w:numFmt w:val="lowerRoman"/>
      <w:lvlText w:val="%3."/>
      <w:lvlJc w:val="right"/>
      <w:pPr>
        <w:ind w:left="3644" w:hanging="180"/>
      </w:pPr>
    </w:lvl>
    <w:lvl w:ilvl="3" w:tplc="0415000F">
      <w:start w:val="1"/>
      <w:numFmt w:val="decimal"/>
      <w:lvlText w:val="%4."/>
      <w:lvlJc w:val="left"/>
      <w:pPr>
        <w:ind w:left="4364" w:hanging="360"/>
      </w:pPr>
    </w:lvl>
    <w:lvl w:ilvl="4" w:tplc="04150019">
      <w:start w:val="1"/>
      <w:numFmt w:val="lowerLetter"/>
      <w:lvlText w:val="%5."/>
      <w:lvlJc w:val="left"/>
      <w:pPr>
        <w:ind w:left="5084" w:hanging="360"/>
      </w:pPr>
    </w:lvl>
    <w:lvl w:ilvl="5" w:tplc="0415001B">
      <w:start w:val="1"/>
      <w:numFmt w:val="lowerRoman"/>
      <w:lvlText w:val="%6."/>
      <w:lvlJc w:val="right"/>
      <w:pPr>
        <w:ind w:left="5804" w:hanging="180"/>
      </w:pPr>
    </w:lvl>
    <w:lvl w:ilvl="6" w:tplc="0415000F">
      <w:start w:val="1"/>
      <w:numFmt w:val="decimal"/>
      <w:lvlText w:val="%7."/>
      <w:lvlJc w:val="left"/>
      <w:pPr>
        <w:ind w:left="6524" w:hanging="360"/>
      </w:pPr>
    </w:lvl>
    <w:lvl w:ilvl="7" w:tplc="04150019">
      <w:start w:val="1"/>
      <w:numFmt w:val="lowerLetter"/>
      <w:lvlText w:val="%8."/>
      <w:lvlJc w:val="left"/>
      <w:pPr>
        <w:ind w:left="7244" w:hanging="360"/>
      </w:pPr>
    </w:lvl>
    <w:lvl w:ilvl="8" w:tplc="0415001B">
      <w:start w:val="1"/>
      <w:numFmt w:val="lowerRoman"/>
      <w:lvlText w:val="%9."/>
      <w:lvlJc w:val="right"/>
      <w:pPr>
        <w:ind w:left="7964" w:hanging="180"/>
      </w:pPr>
    </w:lvl>
  </w:abstractNum>
  <w:abstractNum w:abstractNumId="21" w15:restartNumberingAfterBreak="0">
    <w:nsid w:val="12340390"/>
    <w:multiLevelType w:val="multilevel"/>
    <w:tmpl w:val="B12A4A88"/>
    <w:lvl w:ilvl="0">
      <w:numFmt w:val="bullet"/>
      <w:lvlText w:val=""/>
      <w:lvlJc w:val="left"/>
      <w:pPr>
        <w:ind w:left="1429" w:hanging="360"/>
      </w:pPr>
      <w:rPr>
        <w:rFonts w:ascii="Wingdings" w:hAnsi="Wingdings"/>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22"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3" w15:restartNumberingAfterBreak="0">
    <w:nsid w:val="13125684"/>
    <w:multiLevelType w:val="hybridMultilevel"/>
    <w:tmpl w:val="4670AE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15:restartNumberingAfterBreak="0">
    <w:nsid w:val="16200CB2"/>
    <w:multiLevelType w:val="hybridMultilevel"/>
    <w:tmpl w:val="55EE1EBE"/>
    <w:styleLink w:val="Styl2"/>
    <w:lvl w:ilvl="0" w:tplc="B736341C">
      <w:start w:val="1"/>
      <w:numFmt w:val="upperRoman"/>
      <w:lvlText w:val="%1."/>
      <w:lvlJc w:val="left"/>
      <w:pPr>
        <w:ind w:left="258" w:hanging="284"/>
      </w:pPr>
      <w:rPr>
        <w:rFonts w:ascii="Times New Roman" w:eastAsia="Times New Roman" w:hAnsi="Times New Roman" w:cs="Times New Roman" w:hint="default"/>
        <w:b/>
        <w:bCs/>
        <w:spacing w:val="-1"/>
        <w:w w:val="100"/>
        <w:sz w:val="20"/>
        <w:szCs w:val="20"/>
        <w:lang w:val="pl-PL" w:eastAsia="en-US" w:bidi="ar-SA"/>
      </w:rPr>
    </w:lvl>
    <w:lvl w:ilvl="1" w:tplc="89FC06FE">
      <w:numFmt w:val="bullet"/>
      <w:lvlText w:val="•"/>
      <w:lvlJc w:val="left"/>
      <w:pPr>
        <w:ind w:left="1178" w:hanging="284"/>
      </w:pPr>
      <w:rPr>
        <w:rFonts w:hint="default"/>
        <w:lang w:val="pl-PL" w:eastAsia="en-US" w:bidi="ar-SA"/>
      </w:rPr>
    </w:lvl>
    <w:lvl w:ilvl="2" w:tplc="8582763A">
      <w:numFmt w:val="bullet"/>
      <w:lvlText w:val="•"/>
      <w:lvlJc w:val="left"/>
      <w:pPr>
        <w:ind w:left="2097" w:hanging="284"/>
      </w:pPr>
      <w:rPr>
        <w:rFonts w:hint="default"/>
        <w:lang w:val="pl-PL" w:eastAsia="en-US" w:bidi="ar-SA"/>
      </w:rPr>
    </w:lvl>
    <w:lvl w:ilvl="3" w:tplc="ED487E84">
      <w:numFmt w:val="bullet"/>
      <w:lvlText w:val="•"/>
      <w:lvlJc w:val="left"/>
      <w:pPr>
        <w:ind w:left="3015" w:hanging="284"/>
      </w:pPr>
      <w:rPr>
        <w:rFonts w:hint="default"/>
        <w:lang w:val="pl-PL" w:eastAsia="en-US" w:bidi="ar-SA"/>
      </w:rPr>
    </w:lvl>
    <w:lvl w:ilvl="4" w:tplc="334A1F98">
      <w:numFmt w:val="bullet"/>
      <w:lvlText w:val="•"/>
      <w:lvlJc w:val="left"/>
      <w:pPr>
        <w:ind w:left="3934" w:hanging="284"/>
      </w:pPr>
      <w:rPr>
        <w:rFonts w:hint="default"/>
        <w:lang w:val="pl-PL" w:eastAsia="en-US" w:bidi="ar-SA"/>
      </w:rPr>
    </w:lvl>
    <w:lvl w:ilvl="5" w:tplc="4EF207BA">
      <w:numFmt w:val="bullet"/>
      <w:lvlText w:val="•"/>
      <w:lvlJc w:val="left"/>
      <w:pPr>
        <w:ind w:left="4853" w:hanging="284"/>
      </w:pPr>
      <w:rPr>
        <w:rFonts w:hint="default"/>
        <w:lang w:val="pl-PL" w:eastAsia="en-US" w:bidi="ar-SA"/>
      </w:rPr>
    </w:lvl>
    <w:lvl w:ilvl="6" w:tplc="A43ABB3E">
      <w:numFmt w:val="bullet"/>
      <w:lvlText w:val="•"/>
      <w:lvlJc w:val="left"/>
      <w:pPr>
        <w:ind w:left="5771" w:hanging="284"/>
      </w:pPr>
      <w:rPr>
        <w:rFonts w:hint="default"/>
        <w:lang w:val="pl-PL" w:eastAsia="en-US" w:bidi="ar-SA"/>
      </w:rPr>
    </w:lvl>
    <w:lvl w:ilvl="7" w:tplc="D6B21644">
      <w:numFmt w:val="bullet"/>
      <w:lvlText w:val="•"/>
      <w:lvlJc w:val="left"/>
      <w:pPr>
        <w:ind w:left="6690" w:hanging="284"/>
      </w:pPr>
      <w:rPr>
        <w:rFonts w:hint="default"/>
        <w:lang w:val="pl-PL" w:eastAsia="en-US" w:bidi="ar-SA"/>
      </w:rPr>
    </w:lvl>
    <w:lvl w:ilvl="8" w:tplc="71568530">
      <w:numFmt w:val="bullet"/>
      <w:lvlText w:val="•"/>
      <w:lvlJc w:val="left"/>
      <w:pPr>
        <w:ind w:left="7608" w:hanging="284"/>
      </w:pPr>
      <w:rPr>
        <w:rFonts w:hint="default"/>
        <w:lang w:val="pl-PL" w:eastAsia="en-US" w:bidi="ar-SA"/>
      </w:rPr>
    </w:lvl>
  </w:abstractNum>
  <w:abstractNum w:abstractNumId="26" w15:restartNumberingAfterBreak="0">
    <w:nsid w:val="165C7B2D"/>
    <w:multiLevelType w:val="hybridMultilevel"/>
    <w:tmpl w:val="856889D6"/>
    <w:lvl w:ilvl="0" w:tplc="22BCC840">
      <w:start w:val="1"/>
      <w:numFmt w:val="decimal"/>
      <w:lvlText w:val="%1."/>
      <w:lvlJc w:val="left"/>
      <w:pPr>
        <w:ind w:left="720" w:hanging="360"/>
      </w:pPr>
      <w:rPr>
        <w:rFonts w:ascii="Times New Roman" w:eastAsia="Arial Unicode MS"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7930525"/>
    <w:multiLevelType w:val="multilevel"/>
    <w:tmpl w:val="F4203684"/>
    <w:lvl w:ilvl="0">
      <w:start w:val="1"/>
      <w:numFmt w:val="decimal"/>
      <w:lvlText w:val="%1)"/>
      <w:lvlJc w:val="left"/>
      <w:pPr>
        <w:ind w:left="360" w:hanging="360"/>
      </w:pPr>
      <w:rPr>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18C15918"/>
    <w:multiLevelType w:val="multilevel"/>
    <w:tmpl w:val="17846734"/>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8FB08C8"/>
    <w:multiLevelType w:val="singleLevel"/>
    <w:tmpl w:val="04150011"/>
    <w:lvl w:ilvl="0">
      <w:start w:val="1"/>
      <w:numFmt w:val="decimal"/>
      <w:lvlText w:val="%1)"/>
      <w:lvlJc w:val="left"/>
      <w:pPr>
        <w:ind w:left="720" w:hanging="360"/>
      </w:pPr>
      <w:rPr>
        <w:b w:val="0"/>
        <w:i w:val="0"/>
        <w:sz w:val="20"/>
        <w:szCs w:val="20"/>
      </w:rPr>
    </w:lvl>
  </w:abstractNum>
  <w:abstractNum w:abstractNumId="30" w15:restartNumberingAfterBreak="0">
    <w:nsid w:val="1A7D7362"/>
    <w:multiLevelType w:val="multilevel"/>
    <w:tmpl w:val="94308882"/>
    <w:lvl w:ilvl="0">
      <w:start w:val="1"/>
      <w:numFmt w:val="decimal"/>
      <w:lvlText w:val="%1)"/>
      <w:lvlJc w:val="left"/>
      <w:pPr>
        <w:ind w:left="644" w:hanging="360"/>
      </w:pPr>
    </w:lvl>
    <w:lvl w:ilvl="1">
      <w:start w:val="1"/>
      <w:numFmt w:val="lowerLetter"/>
      <w:lvlText w:val="%2)"/>
      <w:lvlJc w:val="left"/>
      <w:pPr>
        <w:ind w:left="1424" w:hanging="42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1" w15:restartNumberingAfterBreak="0">
    <w:nsid w:val="1C616641"/>
    <w:multiLevelType w:val="hybridMultilevel"/>
    <w:tmpl w:val="C64E50A4"/>
    <w:lvl w:ilvl="0" w:tplc="0562F0B4">
      <w:start w:val="21"/>
      <w:numFmt w:val="decimal"/>
      <w:lvlText w:val="%1."/>
      <w:lvlJc w:val="left"/>
      <w:pPr>
        <w:ind w:left="708" w:hanging="450"/>
      </w:pPr>
      <w:rPr>
        <w:rFonts w:ascii="Calibri" w:eastAsia="Times New Roman" w:hAnsi="Calibri"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32" w15:restartNumberingAfterBreak="0">
    <w:nsid w:val="1C7C710F"/>
    <w:multiLevelType w:val="hybridMultilevel"/>
    <w:tmpl w:val="1D20D7C6"/>
    <w:styleLink w:val="WWNum25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D532C3E"/>
    <w:multiLevelType w:val="hybridMultilevel"/>
    <w:tmpl w:val="006478C8"/>
    <w:lvl w:ilvl="0" w:tplc="6F58FCEE">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1E7F2A5F"/>
    <w:multiLevelType w:val="hybridMultilevel"/>
    <w:tmpl w:val="6392733C"/>
    <w:lvl w:ilvl="0" w:tplc="04150001">
      <w:start w:val="1"/>
      <w:numFmt w:val="bullet"/>
      <w:lvlText w:val=""/>
      <w:lvlJc w:val="left"/>
      <w:pPr>
        <w:ind w:left="1039" w:hanging="360"/>
      </w:pPr>
      <w:rPr>
        <w:rFonts w:ascii="Symbol" w:hAnsi="Symbol" w:hint="default"/>
      </w:rPr>
    </w:lvl>
    <w:lvl w:ilvl="1" w:tplc="04150003" w:tentative="1">
      <w:start w:val="1"/>
      <w:numFmt w:val="bullet"/>
      <w:lvlText w:val="o"/>
      <w:lvlJc w:val="left"/>
      <w:pPr>
        <w:ind w:left="1759" w:hanging="360"/>
      </w:pPr>
      <w:rPr>
        <w:rFonts w:ascii="Courier New" w:hAnsi="Courier New" w:cs="Courier New" w:hint="default"/>
      </w:rPr>
    </w:lvl>
    <w:lvl w:ilvl="2" w:tplc="04150005" w:tentative="1">
      <w:start w:val="1"/>
      <w:numFmt w:val="bullet"/>
      <w:lvlText w:val=""/>
      <w:lvlJc w:val="left"/>
      <w:pPr>
        <w:ind w:left="2479" w:hanging="360"/>
      </w:pPr>
      <w:rPr>
        <w:rFonts w:ascii="Wingdings" w:hAnsi="Wingdings" w:hint="default"/>
      </w:rPr>
    </w:lvl>
    <w:lvl w:ilvl="3" w:tplc="04150001" w:tentative="1">
      <w:start w:val="1"/>
      <w:numFmt w:val="bullet"/>
      <w:lvlText w:val=""/>
      <w:lvlJc w:val="left"/>
      <w:pPr>
        <w:ind w:left="3199" w:hanging="360"/>
      </w:pPr>
      <w:rPr>
        <w:rFonts w:ascii="Symbol" w:hAnsi="Symbol" w:hint="default"/>
      </w:rPr>
    </w:lvl>
    <w:lvl w:ilvl="4" w:tplc="04150003" w:tentative="1">
      <w:start w:val="1"/>
      <w:numFmt w:val="bullet"/>
      <w:lvlText w:val="o"/>
      <w:lvlJc w:val="left"/>
      <w:pPr>
        <w:ind w:left="3919" w:hanging="360"/>
      </w:pPr>
      <w:rPr>
        <w:rFonts w:ascii="Courier New" w:hAnsi="Courier New" w:cs="Courier New" w:hint="default"/>
      </w:rPr>
    </w:lvl>
    <w:lvl w:ilvl="5" w:tplc="04150005" w:tentative="1">
      <w:start w:val="1"/>
      <w:numFmt w:val="bullet"/>
      <w:lvlText w:val=""/>
      <w:lvlJc w:val="left"/>
      <w:pPr>
        <w:ind w:left="4639" w:hanging="360"/>
      </w:pPr>
      <w:rPr>
        <w:rFonts w:ascii="Wingdings" w:hAnsi="Wingdings" w:hint="default"/>
      </w:rPr>
    </w:lvl>
    <w:lvl w:ilvl="6" w:tplc="04150001" w:tentative="1">
      <w:start w:val="1"/>
      <w:numFmt w:val="bullet"/>
      <w:lvlText w:val=""/>
      <w:lvlJc w:val="left"/>
      <w:pPr>
        <w:ind w:left="5359" w:hanging="360"/>
      </w:pPr>
      <w:rPr>
        <w:rFonts w:ascii="Symbol" w:hAnsi="Symbol" w:hint="default"/>
      </w:rPr>
    </w:lvl>
    <w:lvl w:ilvl="7" w:tplc="04150003" w:tentative="1">
      <w:start w:val="1"/>
      <w:numFmt w:val="bullet"/>
      <w:lvlText w:val="o"/>
      <w:lvlJc w:val="left"/>
      <w:pPr>
        <w:ind w:left="6079" w:hanging="360"/>
      </w:pPr>
      <w:rPr>
        <w:rFonts w:ascii="Courier New" w:hAnsi="Courier New" w:cs="Courier New" w:hint="default"/>
      </w:rPr>
    </w:lvl>
    <w:lvl w:ilvl="8" w:tplc="04150005" w:tentative="1">
      <w:start w:val="1"/>
      <w:numFmt w:val="bullet"/>
      <w:lvlText w:val=""/>
      <w:lvlJc w:val="left"/>
      <w:pPr>
        <w:ind w:left="6799" w:hanging="360"/>
      </w:pPr>
      <w:rPr>
        <w:rFonts w:ascii="Wingdings" w:hAnsi="Wingdings" w:hint="default"/>
      </w:rPr>
    </w:lvl>
  </w:abstractNum>
  <w:abstractNum w:abstractNumId="35" w15:restartNumberingAfterBreak="0">
    <w:nsid w:val="1F430257"/>
    <w:multiLevelType w:val="hybridMultilevel"/>
    <w:tmpl w:val="BE287FA6"/>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1F676F85"/>
    <w:multiLevelType w:val="hybridMultilevel"/>
    <w:tmpl w:val="3BE8C270"/>
    <w:lvl w:ilvl="0" w:tplc="5EBCE9E2">
      <w:start w:val="2"/>
      <w:numFmt w:val="decimal"/>
      <w:lvlText w:val="%1."/>
      <w:lvlJc w:val="left"/>
      <w:pPr>
        <w:tabs>
          <w:tab w:val="num" w:pos="644"/>
        </w:tabs>
        <w:ind w:left="644"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214775"/>
    <w:multiLevelType w:val="hybridMultilevel"/>
    <w:tmpl w:val="4B125904"/>
    <w:lvl w:ilvl="0" w:tplc="4B648A44">
      <w:start w:val="1"/>
      <w:numFmt w:val="decimal"/>
      <w:lvlText w:val="%1."/>
      <w:lvlJc w:val="left"/>
      <w:pPr>
        <w:ind w:left="542" w:hanging="360"/>
      </w:pPr>
      <w:rPr>
        <w:rFonts w:asciiTheme="minorHAnsi" w:eastAsia="Times New Roman" w:hAnsiTheme="minorHAnsi"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38" w15:restartNumberingAfterBreak="0">
    <w:nsid w:val="212C5A05"/>
    <w:multiLevelType w:val="hybridMultilevel"/>
    <w:tmpl w:val="7EE6BDA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39" w15:restartNumberingAfterBreak="0">
    <w:nsid w:val="25FD064B"/>
    <w:multiLevelType w:val="hybridMultilevel"/>
    <w:tmpl w:val="42FE8102"/>
    <w:lvl w:ilvl="0" w:tplc="BEF6965A">
      <w:start w:val="2"/>
      <w:numFmt w:val="decimal"/>
      <w:lvlText w:val="%1."/>
      <w:lvlJc w:val="left"/>
      <w:pPr>
        <w:ind w:left="542" w:hanging="284"/>
      </w:pPr>
      <w:rPr>
        <w:rFonts w:ascii="Calibri" w:eastAsia="Times New Roman" w:hAnsi="Calibri" w:cs="Times New Roman" w:hint="default"/>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5FF506D"/>
    <w:multiLevelType w:val="hybridMultilevel"/>
    <w:tmpl w:val="87EE5EA8"/>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1" w15:restartNumberingAfterBreak="0">
    <w:nsid w:val="26B34C88"/>
    <w:multiLevelType w:val="hybridMultilevel"/>
    <w:tmpl w:val="733EA5DC"/>
    <w:lvl w:ilvl="0" w:tplc="04150017">
      <w:start w:val="1"/>
      <w:numFmt w:val="lowerLetter"/>
      <w:lvlText w:val="%1)"/>
      <w:lvlJc w:val="left"/>
      <w:pPr>
        <w:ind w:left="644" w:hanging="360"/>
      </w:pPr>
      <w:rPr>
        <w:rFonts w:hint="default"/>
        <w:b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2" w15:restartNumberingAfterBreak="0">
    <w:nsid w:val="26F1262D"/>
    <w:multiLevelType w:val="hybridMultilevel"/>
    <w:tmpl w:val="8ADCA9DA"/>
    <w:lvl w:ilvl="0" w:tplc="E9F02EC0">
      <w:start w:val="3"/>
      <w:numFmt w:val="decimal"/>
      <w:lvlText w:val="%1."/>
      <w:lvlJc w:val="left"/>
      <w:pPr>
        <w:tabs>
          <w:tab w:val="num" w:pos="0"/>
        </w:tabs>
        <w:ind w:left="720" w:hanging="360"/>
      </w:pPr>
      <w:rPr>
        <w:rFonts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77978D1"/>
    <w:multiLevelType w:val="multilevel"/>
    <w:tmpl w:val="75023ABA"/>
    <w:lvl w:ilvl="0">
      <w:start w:val="1"/>
      <w:numFmt w:val="decimal"/>
      <w:lvlText w:val="%1."/>
      <w:lvlJc w:val="left"/>
      <w:pPr>
        <w:ind w:left="618" w:hanging="360"/>
      </w:pPr>
      <w:rPr>
        <w:rFonts w:ascii="Calibri" w:eastAsia="Times New Roman" w:hAnsi="Calibri" w:cs="Times New Roman" w:hint="default"/>
        <w:b w:val="0"/>
        <w:bCs/>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44"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28284897"/>
    <w:multiLevelType w:val="hybridMultilevel"/>
    <w:tmpl w:val="48BE289C"/>
    <w:lvl w:ilvl="0" w:tplc="E3221B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542836"/>
    <w:multiLevelType w:val="hybridMultilevel"/>
    <w:tmpl w:val="D1BA5D9A"/>
    <w:styleLink w:val="Styl21"/>
    <w:lvl w:ilvl="0" w:tplc="D62E6040">
      <w:start w:val="1"/>
      <w:numFmt w:val="decimal"/>
      <w:lvlText w:val="%1."/>
      <w:lvlJc w:val="left"/>
      <w:pPr>
        <w:ind w:left="720" w:hanging="360"/>
      </w:pPr>
      <w:rPr>
        <w:rFonts w:hint="default"/>
        <w:sz w:val="24"/>
      </w:rPr>
    </w:lvl>
    <w:lvl w:ilvl="1" w:tplc="D778CE00" w:tentative="1">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7"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9AD0C8C"/>
    <w:multiLevelType w:val="hybridMultilevel"/>
    <w:tmpl w:val="9074314A"/>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C77E5C"/>
    <w:multiLevelType w:val="hybridMultilevel"/>
    <w:tmpl w:val="3BAC8FE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50" w15:restartNumberingAfterBreak="0">
    <w:nsid w:val="2A2B5D47"/>
    <w:multiLevelType w:val="hybridMultilevel"/>
    <w:tmpl w:val="91B437E6"/>
    <w:lvl w:ilvl="0" w:tplc="023AB0B8">
      <w:numFmt w:val="bullet"/>
      <w:lvlText w:val="−"/>
      <w:lvlJc w:val="left"/>
      <w:pPr>
        <w:ind w:left="825" w:hanging="179"/>
      </w:pPr>
      <w:rPr>
        <w:rFonts w:ascii="Times New Roman" w:eastAsia="Times New Roman" w:hAnsi="Times New Roman" w:cs="Times New Roman" w:hint="default"/>
        <w:w w:val="100"/>
        <w:sz w:val="22"/>
        <w:szCs w:val="22"/>
        <w:lang w:val="pl-PL" w:eastAsia="en-US" w:bidi="ar-SA"/>
      </w:rPr>
    </w:lvl>
    <w:lvl w:ilvl="1" w:tplc="0D780F94">
      <w:numFmt w:val="bullet"/>
      <w:lvlText w:val="•"/>
      <w:lvlJc w:val="left"/>
      <w:pPr>
        <w:ind w:left="1682" w:hanging="179"/>
      </w:pPr>
      <w:rPr>
        <w:rFonts w:hint="default"/>
        <w:lang w:val="pl-PL" w:eastAsia="en-US" w:bidi="ar-SA"/>
      </w:rPr>
    </w:lvl>
    <w:lvl w:ilvl="2" w:tplc="F648D98E">
      <w:numFmt w:val="bullet"/>
      <w:lvlText w:val="•"/>
      <w:lvlJc w:val="left"/>
      <w:pPr>
        <w:ind w:left="2545" w:hanging="179"/>
      </w:pPr>
      <w:rPr>
        <w:rFonts w:hint="default"/>
        <w:lang w:val="pl-PL" w:eastAsia="en-US" w:bidi="ar-SA"/>
      </w:rPr>
    </w:lvl>
    <w:lvl w:ilvl="3" w:tplc="94D08CA0">
      <w:numFmt w:val="bullet"/>
      <w:lvlText w:val="•"/>
      <w:lvlJc w:val="left"/>
      <w:pPr>
        <w:ind w:left="3407" w:hanging="179"/>
      </w:pPr>
      <w:rPr>
        <w:rFonts w:hint="default"/>
        <w:lang w:val="pl-PL" w:eastAsia="en-US" w:bidi="ar-SA"/>
      </w:rPr>
    </w:lvl>
    <w:lvl w:ilvl="4" w:tplc="7D325160">
      <w:numFmt w:val="bullet"/>
      <w:lvlText w:val="•"/>
      <w:lvlJc w:val="left"/>
      <w:pPr>
        <w:ind w:left="4270" w:hanging="179"/>
      </w:pPr>
      <w:rPr>
        <w:rFonts w:hint="default"/>
        <w:lang w:val="pl-PL" w:eastAsia="en-US" w:bidi="ar-SA"/>
      </w:rPr>
    </w:lvl>
    <w:lvl w:ilvl="5" w:tplc="39A249E4">
      <w:numFmt w:val="bullet"/>
      <w:lvlText w:val="•"/>
      <w:lvlJc w:val="left"/>
      <w:pPr>
        <w:ind w:left="5133" w:hanging="179"/>
      </w:pPr>
      <w:rPr>
        <w:rFonts w:hint="default"/>
        <w:lang w:val="pl-PL" w:eastAsia="en-US" w:bidi="ar-SA"/>
      </w:rPr>
    </w:lvl>
    <w:lvl w:ilvl="6" w:tplc="193216BE">
      <w:numFmt w:val="bullet"/>
      <w:lvlText w:val="•"/>
      <w:lvlJc w:val="left"/>
      <w:pPr>
        <w:ind w:left="5995" w:hanging="179"/>
      </w:pPr>
      <w:rPr>
        <w:rFonts w:hint="default"/>
        <w:lang w:val="pl-PL" w:eastAsia="en-US" w:bidi="ar-SA"/>
      </w:rPr>
    </w:lvl>
    <w:lvl w:ilvl="7" w:tplc="D486D766">
      <w:numFmt w:val="bullet"/>
      <w:lvlText w:val="•"/>
      <w:lvlJc w:val="left"/>
      <w:pPr>
        <w:ind w:left="6858" w:hanging="179"/>
      </w:pPr>
      <w:rPr>
        <w:rFonts w:hint="default"/>
        <w:lang w:val="pl-PL" w:eastAsia="en-US" w:bidi="ar-SA"/>
      </w:rPr>
    </w:lvl>
    <w:lvl w:ilvl="8" w:tplc="1E1ECDF4">
      <w:numFmt w:val="bullet"/>
      <w:lvlText w:val="•"/>
      <w:lvlJc w:val="left"/>
      <w:pPr>
        <w:ind w:left="7720" w:hanging="179"/>
      </w:pPr>
      <w:rPr>
        <w:rFonts w:hint="default"/>
        <w:lang w:val="pl-PL" w:eastAsia="en-US" w:bidi="ar-SA"/>
      </w:rPr>
    </w:lvl>
  </w:abstractNum>
  <w:abstractNum w:abstractNumId="51" w15:restartNumberingAfterBreak="0">
    <w:nsid w:val="2A6114F0"/>
    <w:multiLevelType w:val="hybridMultilevel"/>
    <w:tmpl w:val="E6A29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A9673ED"/>
    <w:multiLevelType w:val="hybridMultilevel"/>
    <w:tmpl w:val="24C29908"/>
    <w:lvl w:ilvl="0" w:tplc="58148098">
      <w:start w:val="13"/>
      <w:numFmt w:val="upperRoman"/>
      <w:lvlText w:val="%1."/>
      <w:lvlJc w:val="left"/>
      <w:pPr>
        <w:ind w:left="783" w:hanging="526"/>
      </w:pPr>
      <w:rPr>
        <w:rFonts w:asciiTheme="minorHAnsi" w:eastAsia="Times New Roman" w:hAnsiTheme="minorHAnsi" w:cstheme="minorHAnsi"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53" w15:restartNumberingAfterBreak="0">
    <w:nsid w:val="2ADE44B8"/>
    <w:multiLevelType w:val="singleLevel"/>
    <w:tmpl w:val="C7466DC4"/>
    <w:lvl w:ilvl="0">
      <w:start w:val="1"/>
      <w:numFmt w:val="decimal"/>
      <w:pStyle w:val="Listapunktowana2"/>
      <w:lvlText w:val="%1."/>
      <w:lvlJc w:val="left"/>
      <w:pPr>
        <w:tabs>
          <w:tab w:val="num" w:pos="360"/>
        </w:tabs>
        <w:ind w:left="360" w:hanging="360"/>
      </w:pPr>
      <w:rPr>
        <w:b w:val="0"/>
        <w:i w:val="0"/>
      </w:rPr>
    </w:lvl>
  </w:abstractNum>
  <w:abstractNum w:abstractNumId="54" w15:restartNumberingAfterBreak="0">
    <w:nsid w:val="2BBB5190"/>
    <w:multiLevelType w:val="multilevel"/>
    <w:tmpl w:val="9EEC4D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55"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2E255C"/>
    <w:multiLevelType w:val="hybridMultilevel"/>
    <w:tmpl w:val="11CE839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33BB44EF"/>
    <w:multiLevelType w:val="hybridMultilevel"/>
    <w:tmpl w:val="A2D077BC"/>
    <w:lvl w:ilvl="0" w:tplc="0415000F">
      <w:start w:val="1"/>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8" w15:restartNumberingAfterBreak="0">
    <w:nsid w:val="35EE3C0B"/>
    <w:multiLevelType w:val="hybridMultilevel"/>
    <w:tmpl w:val="7A82358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9" w15:restartNumberingAfterBreak="0">
    <w:nsid w:val="36367D18"/>
    <w:multiLevelType w:val="hybridMultilevel"/>
    <w:tmpl w:val="8A4E6428"/>
    <w:lvl w:ilvl="0" w:tplc="DC008A1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3704483B"/>
    <w:multiLevelType w:val="hybridMultilevel"/>
    <w:tmpl w:val="F530BD08"/>
    <w:lvl w:ilvl="0" w:tplc="50DC5F5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045430"/>
    <w:multiLevelType w:val="multilevel"/>
    <w:tmpl w:val="E9843580"/>
    <w:lvl w:ilvl="0">
      <w:start w:val="1"/>
      <w:numFmt w:val="decimal"/>
      <w:lvlText w:val="%1"/>
      <w:lvlJc w:val="left"/>
      <w:pPr>
        <w:ind w:left="360" w:hanging="360"/>
      </w:pPr>
      <w:rPr>
        <w:rFonts w:hint="default"/>
      </w:rPr>
    </w:lvl>
    <w:lvl w:ilvl="1">
      <w:start w:val="2"/>
      <w:numFmt w:val="decimal"/>
      <w:lvlText w:val="%1.%2"/>
      <w:lvlJc w:val="left"/>
      <w:pPr>
        <w:ind w:left="902" w:hanging="360"/>
      </w:pPr>
      <w:rPr>
        <w:rFonts w:hint="default"/>
      </w:rPr>
    </w:lvl>
    <w:lvl w:ilvl="2">
      <w:start w:val="1"/>
      <w:numFmt w:val="decimal"/>
      <w:lvlText w:val="%1.%2.%3"/>
      <w:lvlJc w:val="left"/>
      <w:pPr>
        <w:ind w:left="1804" w:hanging="720"/>
      </w:pPr>
      <w:rPr>
        <w:rFonts w:hint="default"/>
      </w:rPr>
    </w:lvl>
    <w:lvl w:ilvl="3">
      <w:start w:val="1"/>
      <w:numFmt w:val="decimal"/>
      <w:lvlText w:val="%1.%2.%3.%4"/>
      <w:lvlJc w:val="left"/>
      <w:pPr>
        <w:ind w:left="2346" w:hanging="720"/>
      </w:pPr>
      <w:rPr>
        <w:rFonts w:hint="default"/>
      </w:rPr>
    </w:lvl>
    <w:lvl w:ilvl="4">
      <w:start w:val="1"/>
      <w:numFmt w:val="decimal"/>
      <w:lvlText w:val="%1.%2.%3.%4.%5"/>
      <w:lvlJc w:val="left"/>
      <w:pPr>
        <w:ind w:left="3248" w:hanging="1080"/>
      </w:pPr>
      <w:rPr>
        <w:rFonts w:hint="default"/>
      </w:rPr>
    </w:lvl>
    <w:lvl w:ilvl="5">
      <w:start w:val="1"/>
      <w:numFmt w:val="decimal"/>
      <w:lvlText w:val="%1.%2.%3.%4.%5.%6"/>
      <w:lvlJc w:val="left"/>
      <w:pPr>
        <w:ind w:left="3790" w:hanging="1080"/>
      </w:pPr>
      <w:rPr>
        <w:rFonts w:hint="default"/>
      </w:rPr>
    </w:lvl>
    <w:lvl w:ilvl="6">
      <w:start w:val="1"/>
      <w:numFmt w:val="decimal"/>
      <w:lvlText w:val="%1.%2.%3.%4.%5.%6.%7"/>
      <w:lvlJc w:val="left"/>
      <w:pPr>
        <w:ind w:left="4692" w:hanging="1440"/>
      </w:pPr>
      <w:rPr>
        <w:rFonts w:hint="default"/>
      </w:rPr>
    </w:lvl>
    <w:lvl w:ilvl="7">
      <w:start w:val="1"/>
      <w:numFmt w:val="decimal"/>
      <w:lvlText w:val="%1.%2.%3.%4.%5.%6.%7.%8"/>
      <w:lvlJc w:val="left"/>
      <w:pPr>
        <w:ind w:left="5234" w:hanging="1440"/>
      </w:pPr>
      <w:rPr>
        <w:rFonts w:hint="default"/>
      </w:rPr>
    </w:lvl>
    <w:lvl w:ilvl="8">
      <w:start w:val="1"/>
      <w:numFmt w:val="decimal"/>
      <w:lvlText w:val="%1.%2.%3.%4.%5.%6.%7.%8.%9"/>
      <w:lvlJc w:val="left"/>
      <w:pPr>
        <w:ind w:left="5776" w:hanging="1440"/>
      </w:pPr>
      <w:rPr>
        <w:rFonts w:hint="default"/>
      </w:rPr>
    </w:lvl>
  </w:abstractNum>
  <w:abstractNum w:abstractNumId="62" w15:restartNumberingAfterBreak="0">
    <w:nsid w:val="386671F6"/>
    <w:multiLevelType w:val="multilevel"/>
    <w:tmpl w:val="91226856"/>
    <w:lvl w:ilvl="0">
      <w:start w:val="6"/>
      <w:numFmt w:val="decimal"/>
      <w:lvlText w:val="%1."/>
      <w:lvlJc w:val="left"/>
      <w:pPr>
        <w:ind w:left="426" w:hanging="360"/>
      </w:pPr>
      <w:rPr>
        <w:b/>
        <w:bCs/>
        <w:color w:val="auto"/>
      </w:rPr>
    </w:lvl>
    <w:lvl w:ilvl="1">
      <w:start w:val="1"/>
      <w:numFmt w:val="lowerLetter"/>
      <w:lvlText w:val="%2."/>
      <w:lvlJc w:val="left"/>
      <w:pPr>
        <w:ind w:left="1146" w:hanging="360"/>
      </w:pPr>
    </w:lvl>
    <w:lvl w:ilvl="2">
      <w:start w:val="1"/>
      <w:numFmt w:val="lowerRoman"/>
      <w:lvlText w:val="%3."/>
      <w:lvlJc w:val="right"/>
      <w:pPr>
        <w:ind w:left="1866" w:hanging="180"/>
      </w:pPr>
    </w:lvl>
    <w:lvl w:ilvl="3">
      <w:start w:val="1"/>
      <w:numFmt w:val="decimal"/>
      <w:lvlText w:val="%4."/>
      <w:lvlJc w:val="left"/>
      <w:pPr>
        <w:ind w:left="2586" w:hanging="360"/>
      </w:pPr>
    </w:lvl>
    <w:lvl w:ilvl="4">
      <w:start w:val="1"/>
      <w:numFmt w:val="lowerLetter"/>
      <w:lvlText w:val="%5."/>
      <w:lvlJc w:val="left"/>
      <w:pPr>
        <w:ind w:left="3306" w:hanging="360"/>
      </w:pPr>
    </w:lvl>
    <w:lvl w:ilvl="5">
      <w:start w:val="1"/>
      <w:numFmt w:val="lowerRoman"/>
      <w:lvlText w:val="%6."/>
      <w:lvlJc w:val="right"/>
      <w:pPr>
        <w:ind w:left="4026" w:hanging="180"/>
      </w:pPr>
    </w:lvl>
    <w:lvl w:ilvl="6">
      <w:start w:val="1"/>
      <w:numFmt w:val="decimal"/>
      <w:lvlText w:val="%7."/>
      <w:lvlJc w:val="left"/>
      <w:pPr>
        <w:ind w:left="4746" w:hanging="360"/>
      </w:pPr>
    </w:lvl>
    <w:lvl w:ilvl="7">
      <w:start w:val="1"/>
      <w:numFmt w:val="lowerLetter"/>
      <w:lvlText w:val="%8."/>
      <w:lvlJc w:val="left"/>
      <w:pPr>
        <w:ind w:left="5466" w:hanging="360"/>
      </w:pPr>
    </w:lvl>
    <w:lvl w:ilvl="8">
      <w:start w:val="1"/>
      <w:numFmt w:val="lowerRoman"/>
      <w:lvlText w:val="%9."/>
      <w:lvlJc w:val="right"/>
      <w:pPr>
        <w:ind w:left="6186" w:hanging="180"/>
      </w:pPr>
    </w:lvl>
  </w:abstractNum>
  <w:abstractNum w:abstractNumId="63" w15:restartNumberingAfterBreak="0">
    <w:nsid w:val="38BF47FD"/>
    <w:multiLevelType w:val="multilevel"/>
    <w:tmpl w:val="96689C90"/>
    <w:lvl w:ilvl="0">
      <w:start w:val="6"/>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3"/>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64" w15:restartNumberingAfterBreak="0">
    <w:nsid w:val="3AC44289"/>
    <w:multiLevelType w:val="hybridMultilevel"/>
    <w:tmpl w:val="DB8C2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D77B0B"/>
    <w:multiLevelType w:val="hybridMultilevel"/>
    <w:tmpl w:val="2D00D2AE"/>
    <w:styleLink w:val="WWNum18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C9D2176"/>
    <w:multiLevelType w:val="hybridMultilevel"/>
    <w:tmpl w:val="F0F0C662"/>
    <w:lvl w:ilvl="0" w:tplc="D14014D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7" w15:restartNumberingAfterBreak="0">
    <w:nsid w:val="3DB04F23"/>
    <w:multiLevelType w:val="hybridMultilevel"/>
    <w:tmpl w:val="B03A1D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DEA6A3C"/>
    <w:multiLevelType w:val="hybridMultilevel"/>
    <w:tmpl w:val="B150F9D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15:restartNumberingAfterBreak="0">
    <w:nsid w:val="3E8A0101"/>
    <w:multiLevelType w:val="hybridMultilevel"/>
    <w:tmpl w:val="8166BA34"/>
    <w:lvl w:ilvl="0" w:tplc="04150001">
      <w:start w:val="1"/>
      <w:numFmt w:val="bullet"/>
      <w:lvlText w:val=""/>
      <w:lvlJc w:val="left"/>
      <w:pPr>
        <w:ind w:left="1796" w:hanging="360"/>
      </w:pPr>
      <w:rPr>
        <w:rFonts w:ascii="Symbol" w:hAnsi="Symbol" w:hint="default"/>
      </w:rPr>
    </w:lvl>
    <w:lvl w:ilvl="1" w:tplc="04150003" w:tentative="1">
      <w:start w:val="1"/>
      <w:numFmt w:val="bullet"/>
      <w:lvlText w:val="o"/>
      <w:lvlJc w:val="left"/>
      <w:pPr>
        <w:ind w:left="2516" w:hanging="360"/>
      </w:pPr>
      <w:rPr>
        <w:rFonts w:ascii="Courier New" w:hAnsi="Courier New" w:cs="Courier New" w:hint="default"/>
      </w:rPr>
    </w:lvl>
    <w:lvl w:ilvl="2" w:tplc="04150005" w:tentative="1">
      <w:start w:val="1"/>
      <w:numFmt w:val="bullet"/>
      <w:lvlText w:val=""/>
      <w:lvlJc w:val="left"/>
      <w:pPr>
        <w:ind w:left="3236" w:hanging="360"/>
      </w:pPr>
      <w:rPr>
        <w:rFonts w:ascii="Wingdings" w:hAnsi="Wingdings" w:hint="default"/>
      </w:rPr>
    </w:lvl>
    <w:lvl w:ilvl="3" w:tplc="04150001" w:tentative="1">
      <w:start w:val="1"/>
      <w:numFmt w:val="bullet"/>
      <w:lvlText w:val=""/>
      <w:lvlJc w:val="left"/>
      <w:pPr>
        <w:ind w:left="3956" w:hanging="360"/>
      </w:pPr>
      <w:rPr>
        <w:rFonts w:ascii="Symbol" w:hAnsi="Symbol" w:hint="default"/>
      </w:rPr>
    </w:lvl>
    <w:lvl w:ilvl="4" w:tplc="04150003" w:tentative="1">
      <w:start w:val="1"/>
      <w:numFmt w:val="bullet"/>
      <w:lvlText w:val="o"/>
      <w:lvlJc w:val="left"/>
      <w:pPr>
        <w:ind w:left="4676" w:hanging="360"/>
      </w:pPr>
      <w:rPr>
        <w:rFonts w:ascii="Courier New" w:hAnsi="Courier New" w:cs="Courier New" w:hint="default"/>
      </w:rPr>
    </w:lvl>
    <w:lvl w:ilvl="5" w:tplc="04150005" w:tentative="1">
      <w:start w:val="1"/>
      <w:numFmt w:val="bullet"/>
      <w:lvlText w:val=""/>
      <w:lvlJc w:val="left"/>
      <w:pPr>
        <w:ind w:left="5396" w:hanging="360"/>
      </w:pPr>
      <w:rPr>
        <w:rFonts w:ascii="Wingdings" w:hAnsi="Wingdings" w:hint="default"/>
      </w:rPr>
    </w:lvl>
    <w:lvl w:ilvl="6" w:tplc="04150001" w:tentative="1">
      <w:start w:val="1"/>
      <w:numFmt w:val="bullet"/>
      <w:lvlText w:val=""/>
      <w:lvlJc w:val="left"/>
      <w:pPr>
        <w:ind w:left="6116" w:hanging="360"/>
      </w:pPr>
      <w:rPr>
        <w:rFonts w:ascii="Symbol" w:hAnsi="Symbol" w:hint="default"/>
      </w:rPr>
    </w:lvl>
    <w:lvl w:ilvl="7" w:tplc="04150003" w:tentative="1">
      <w:start w:val="1"/>
      <w:numFmt w:val="bullet"/>
      <w:lvlText w:val="o"/>
      <w:lvlJc w:val="left"/>
      <w:pPr>
        <w:ind w:left="6836" w:hanging="360"/>
      </w:pPr>
      <w:rPr>
        <w:rFonts w:ascii="Courier New" w:hAnsi="Courier New" w:cs="Courier New" w:hint="default"/>
      </w:rPr>
    </w:lvl>
    <w:lvl w:ilvl="8" w:tplc="04150005" w:tentative="1">
      <w:start w:val="1"/>
      <w:numFmt w:val="bullet"/>
      <w:lvlText w:val=""/>
      <w:lvlJc w:val="left"/>
      <w:pPr>
        <w:ind w:left="7556" w:hanging="360"/>
      </w:pPr>
      <w:rPr>
        <w:rFonts w:ascii="Wingdings" w:hAnsi="Wingdings" w:hint="default"/>
      </w:rPr>
    </w:lvl>
  </w:abstractNum>
  <w:abstractNum w:abstractNumId="70" w15:restartNumberingAfterBreak="0">
    <w:nsid w:val="3EC264B0"/>
    <w:multiLevelType w:val="hybridMultilevel"/>
    <w:tmpl w:val="75E2FE36"/>
    <w:lvl w:ilvl="0" w:tplc="232EF112">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71" w15:restartNumberingAfterBreak="0">
    <w:nsid w:val="3ECD7B82"/>
    <w:multiLevelType w:val="hybridMultilevel"/>
    <w:tmpl w:val="F3EAF0A4"/>
    <w:styleLink w:val="WWNum38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F5D0C17"/>
    <w:multiLevelType w:val="hybridMultilevel"/>
    <w:tmpl w:val="9A2E56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67245C"/>
    <w:multiLevelType w:val="hybridMultilevel"/>
    <w:tmpl w:val="3E8E34BC"/>
    <w:lvl w:ilvl="0" w:tplc="28606C6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4" w15:restartNumberingAfterBreak="0">
    <w:nsid w:val="3FEA3B16"/>
    <w:multiLevelType w:val="hybridMultilevel"/>
    <w:tmpl w:val="DEC23D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4116252A"/>
    <w:multiLevelType w:val="multilevel"/>
    <w:tmpl w:val="00400212"/>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76" w15:restartNumberingAfterBreak="0">
    <w:nsid w:val="411B6018"/>
    <w:multiLevelType w:val="hybridMultilevel"/>
    <w:tmpl w:val="F9AE0F58"/>
    <w:styleLink w:val="WWNum191"/>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140035A"/>
    <w:multiLevelType w:val="hybridMultilevel"/>
    <w:tmpl w:val="884A1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41EB0AA7"/>
    <w:multiLevelType w:val="hybridMultilevel"/>
    <w:tmpl w:val="BC3E070E"/>
    <w:lvl w:ilvl="0" w:tplc="6562EB64">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1" w15:restartNumberingAfterBreak="0">
    <w:nsid w:val="43987265"/>
    <w:multiLevelType w:val="hybridMultilevel"/>
    <w:tmpl w:val="4582DAB6"/>
    <w:styleLink w:val="WWNum161"/>
    <w:lvl w:ilvl="0" w:tplc="2C10C410">
      <w:start w:val="1"/>
      <w:numFmt w:val="decimal"/>
      <w:lvlText w:val="%1)"/>
      <w:lvlJc w:val="left"/>
      <w:pPr>
        <w:ind w:left="978" w:hanging="360"/>
      </w:pPr>
      <w:rPr>
        <w:rFonts w:asciiTheme="minorHAnsi" w:eastAsia="Times New Roman" w:hAnsiTheme="minorHAnsi" w:cstheme="minorHAnsi"/>
      </w:r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82" w15:restartNumberingAfterBreak="0">
    <w:nsid w:val="443A2E86"/>
    <w:multiLevelType w:val="multilevel"/>
    <w:tmpl w:val="6D14F630"/>
    <w:lvl w:ilvl="0">
      <w:start w:val="1"/>
      <w:numFmt w:val="decimal"/>
      <w:lvlText w:val="%1."/>
      <w:lvlJc w:val="left"/>
      <w:pPr>
        <w:ind w:left="683" w:hanging="425"/>
      </w:pPr>
      <w:rPr>
        <w:rFonts w:asciiTheme="minorHAnsi" w:eastAsia="Times New Roman" w:hAnsiTheme="minorHAnsi" w:cs="Times New Roman" w:hint="default"/>
        <w:w w:val="100"/>
        <w:sz w:val="20"/>
        <w:szCs w:val="20"/>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83" w15:restartNumberingAfterBreak="0">
    <w:nsid w:val="445A6AAB"/>
    <w:multiLevelType w:val="hybridMultilevel"/>
    <w:tmpl w:val="5E22CAD4"/>
    <w:lvl w:ilvl="0" w:tplc="B21C8C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44E83467"/>
    <w:multiLevelType w:val="hybridMultilevel"/>
    <w:tmpl w:val="F66645AC"/>
    <w:lvl w:ilvl="0" w:tplc="2E0E5CD8">
      <w:start w:val="1"/>
      <w:numFmt w:val="upperRoman"/>
      <w:lvlText w:val="%1."/>
      <w:lvlJc w:val="left"/>
      <w:pPr>
        <w:ind w:left="8801" w:hanging="720"/>
      </w:pPr>
      <w:rPr>
        <w:rFonts w:asciiTheme="minorHAnsi" w:hAnsiTheme="minorHAnsi" w:hint="default"/>
      </w:rPr>
    </w:lvl>
    <w:lvl w:ilvl="1" w:tplc="04150019" w:tentative="1">
      <w:start w:val="1"/>
      <w:numFmt w:val="lowerLetter"/>
      <w:lvlText w:val="%2."/>
      <w:lvlJc w:val="left"/>
      <w:pPr>
        <w:ind w:left="9161" w:hanging="360"/>
      </w:pPr>
    </w:lvl>
    <w:lvl w:ilvl="2" w:tplc="0415001B" w:tentative="1">
      <w:start w:val="1"/>
      <w:numFmt w:val="lowerRoman"/>
      <w:lvlText w:val="%3."/>
      <w:lvlJc w:val="right"/>
      <w:pPr>
        <w:ind w:left="9881" w:hanging="180"/>
      </w:pPr>
    </w:lvl>
    <w:lvl w:ilvl="3" w:tplc="0415000F" w:tentative="1">
      <w:start w:val="1"/>
      <w:numFmt w:val="decimal"/>
      <w:lvlText w:val="%4."/>
      <w:lvlJc w:val="left"/>
      <w:pPr>
        <w:ind w:left="10601" w:hanging="360"/>
      </w:pPr>
    </w:lvl>
    <w:lvl w:ilvl="4" w:tplc="04150019" w:tentative="1">
      <w:start w:val="1"/>
      <w:numFmt w:val="lowerLetter"/>
      <w:lvlText w:val="%5."/>
      <w:lvlJc w:val="left"/>
      <w:pPr>
        <w:ind w:left="11321" w:hanging="360"/>
      </w:pPr>
    </w:lvl>
    <w:lvl w:ilvl="5" w:tplc="0415001B" w:tentative="1">
      <w:start w:val="1"/>
      <w:numFmt w:val="lowerRoman"/>
      <w:lvlText w:val="%6."/>
      <w:lvlJc w:val="right"/>
      <w:pPr>
        <w:ind w:left="12041" w:hanging="180"/>
      </w:pPr>
    </w:lvl>
    <w:lvl w:ilvl="6" w:tplc="0415000F" w:tentative="1">
      <w:start w:val="1"/>
      <w:numFmt w:val="decimal"/>
      <w:lvlText w:val="%7."/>
      <w:lvlJc w:val="left"/>
      <w:pPr>
        <w:ind w:left="12761" w:hanging="360"/>
      </w:pPr>
    </w:lvl>
    <w:lvl w:ilvl="7" w:tplc="04150019" w:tentative="1">
      <w:start w:val="1"/>
      <w:numFmt w:val="lowerLetter"/>
      <w:lvlText w:val="%8."/>
      <w:lvlJc w:val="left"/>
      <w:pPr>
        <w:ind w:left="13481" w:hanging="360"/>
      </w:pPr>
    </w:lvl>
    <w:lvl w:ilvl="8" w:tplc="0415001B" w:tentative="1">
      <w:start w:val="1"/>
      <w:numFmt w:val="lowerRoman"/>
      <w:lvlText w:val="%9."/>
      <w:lvlJc w:val="right"/>
      <w:pPr>
        <w:ind w:left="14201" w:hanging="180"/>
      </w:pPr>
    </w:lvl>
  </w:abstractNum>
  <w:abstractNum w:abstractNumId="85" w15:restartNumberingAfterBreak="0">
    <w:nsid w:val="45964FF0"/>
    <w:multiLevelType w:val="hybridMultilevel"/>
    <w:tmpl w:val="D6FE8282"/>
    <w:lvl w:ilvl="0" w:tplc="24CE6562">
      <w:start w:val="1"/>
      <w:numFmt w:val="decimal"/>
      <w:lvlText w:val="%1."/>
      <w:lvlJc w:val="left"/>
      <w:pPr>
        <w:tabs>
          <w:tab w:val="num" w:pos="284"/>
        </w:tabs>
        <w:ind w:left="284" w:hanging="284"/>
      </w:pPr>
      <w:rPr>
        <w:rFonts w:cs="Times New Roman"/>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6197DD1"/>
    <w:multiLevelType w:val="hybridMultilevel"/>
    <w:tmpl w:val="B336BB2A"/>
    <w:lvl w:ilvl="0" w:tplc="047684B2">
      <w:start w:val="9"/>
      <w:numFmt w:val="upperRoman"/>
      <w:lvlText w:val="%1."/>
      <w:lvlJc w:val="left"/>
      <w:pPr>
        <w:ind w:left="258" w:hanging="389"/>
      </w:pPr>
      <w:rPr>
        <w:rFonts w:asciiTheme="minorHAnsi" w:eastAsia="Times New Roman" w:hAnsiTheme="minorHAnsi" w:cstheme="minorHAnsi" w:hint="default"/>
        <w:b/>
        <w:bCs/>
        <w:spacing w:val="-1"/>
        <w:w w:val="100"/>
        <w:sz w:val="22"/>
        <w:szCs w:val="22"/>
        <w:lang w:val="pl-PL" w:eastAsia="en-US" w:bidi="ar-SA"/>
      </w:rPr>
    </w:lvl>
    <w:lvl w:ilvl="1" w:tplc="C07601BE">
      <w:start w:val="1"/>
      <w:numFmt w:val="decimal"/>
      <w:lvlText w:val="%2."/>
      <w:lvlJc w:val="left"/>
      <w:pPr>
        <w:ind w:left="542" w:hanging="284"/>
      </w:pPr>
      <w:rPr>
        <w:rFonts w:asciiTheme="minorHAnsi" w:eastAsia="Times New Roman" w:hAnsiTheme="minorHAnsi" w:cstheme="minorHAnsi"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87" w15:restartNumberingAfterBreak="0">
    <w:nsid w:val="4631049E"/>
    <w:multiLevelType w:val="multilevel"/>
    <w:tmpl w:val="834430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46711F2E"/>
    <w:multiLevelType w:val="multilevel"/>
    <w:tmpl w:val="A3FC82C4"/>
    <w:lvl w:ilvl="0">
      <w:start w:val="1"/>
      <w:numFmt w:val="decimal"/>
      <w:lvlText w:val="%1."/>
      <w:lvlJc w:val="left"/>
      <w:pPr>
        <w:ind w:left="796" w:hanging="360"/>
      </w:pPr>
      <w:rPr>
        <w:b/>
      </w:rPr>
    </w:lvl>
    <w:lvl w:ilvl="1">
      <w:start w:val="1"/>
      <w:numFmt w:val="lowerLetter"/>
      <w:lvlText w:val="%2."/>
      <w:lvlJc w:val="left"/>
      <w:pPr>
        <w:ind w:left="1876" w:hanging="360"/>
      </w:pPr>
    </w:lvl>
    <w:lvl w:ilvl="2">
      <w:start w:val="1"/>
      <w:numFmt w:val="lowerRoman"/>
      <w:lvlText w:val="%3."/>
      <w:lvlJc w:val="right"/>
      <w:pPr>
        <w:ind w:left="2596" w:hanging="180"/>
      </w:pPr>
    </w:lvl>
    <w:lvl w:ilvl="3">
      <w:start w:val="1"/>
      <w:numFmt w:val="decimal"/>
      <w:lvlText w:val="%4."/>
      <w:lvlJc w:val="left"/>
      <w:pPr>
        <w:ind w:left="3316" w:hanging="360"/>
      </w:pPr>
    </w:lvl>
    <w:lvl w:ilvl="4">
      <w:start w:val="1"/>
      <w:numFmt w:val="lowerLetter"/>
      <w:lvlText w:val="%5."/>
      <w:lvlJc w:val="left"/>
      <w:pPr>
        <w:ind w:left="4036" w:hanging="360"/>
      </w:pPr>
    </w:lvl>
    <w:lvl w:ilvl="5">
      <w:start w:val="1"/>
      <w:numFmt w:val="lowerRoman"/>
      <w:lvlText w:val="%6."/>
      <w:lvlJc w:val="right"/>
      <w:pPr>
        <w:ind w:left="4756" w:hanging="180"/>
      </w:pPr>
    </w:lvl>
    <w:lvl w:ilvl="6">
      <w:start w:val="1"/>
      <w:numFmt w:val="decimal"/>
      <w:lvlText w:val="%7."/>
      <w:lvlJc w:val="left"/>
      <w:pPr>
        <w:ind w:left="5476" w:hanging="360"/>
      </w:pPr>
    </w:lvl>
    <w:lvl w:ilvl="7">
      <w:start w:val="1"/>
      <w:numFmt w:val="lowerLetter"/>
      <w:lvlText w:val="%8."/>
      <w:lvlJc w:val="left"/>
      <w:pPr>
        <w:ind w:left="6196" w:hanging="360"/>
      </w:pPr>
    </w:lvl>
    <w:lvl w:ilvl="8">
      <w:start w:val="1"/>
      <w:numFmt w:val="lowerRoman"/>
      <w:lvlText w:val="%9."/>
      <w:lvlJc w:val="right"/>
      <w:pPr>
        <w:ind w:left="6916" w:hanging="180"/>
      </w:pPr>
    </w:lvl>
  </w:abstractNum>
  <w:abstractNum w:abstractNumId="89" w15:restartNumberingAfterBreak="0">
    <w:nsid w:val="469C1B91"/>
    <w:multiLevelType w:val="hybridMultilevel"/>
    <w:tmpl w:val="86946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473F125E"/>
    <w:multiLevelType w:val="hybridMultilevel"/>
    <w:tmpl w:val="E0C801EC"/>
    <w:lvl w:ilvl="0" w:tplc="04150011">
      <w:start w:val="1"/>
      <w:numFmt w:val="decimal"/>
      <w:lvlText w:val="%1)"/>
      <w:lvlJc w:val="left"/>
      <w:pPr>
        <w:ind w:left="1076" w:hanging="360"/>
      </w:pPr>
      <w:rPr>
        <w:b w:val="0"/>
      </w:rPr>
    </w:lvl>
    <w:lvl w:ilvl="1" w:tplc="04150019">
      <w:start w:val="1"/>
      <w:numFmt w:val="lowerLetter"/>
      <w:lvlText w:val="%2."/>
      <w:lvlJc w:val="left"/>
      <w:pPr>
        <w:ind w:left="1796" w:hanging="360"/>
      </w:pPr>
    </w:lvl>
    <w:lvl w:ilvl="2" w:tplc="0415001B">
      <w:start w:val="1"/>
      <w:numFmt w:val="lowerRoman"/>
      <w:lvlText w:val="%3."/>
      <w:lvlJc w:val="right"/>
      <w:pPr>
        <w:ind w:left="2516" w:hanging="180"/>
      </w:pPr>
    </w:lvl>
    <w:lvl w:ilvl="3" w:tplc="0415000F">
      <w:start w:val="1"/>
      <w:numFmt w:val="decimal"/>
      <w:lvlText w:val="%4."/>
      <w:lvlJc w:val="left"/>
      <w:pPr>
        <w:ind w:left="3236" w:hanging="360"/>
      </w:pPr>
    </w:lvl>
    <w:lvl w:ilvl="4" w:tplc="64C6A04E">
      <w:start w:val="1"/>
      <w:numFmt w:val="decimal"/>
      <w:lvlText w:val="%5)"/>
      <w:lvlJc w:val="left"/>
      <w:pPr>
        <w:ind w:left="3956" w:hanging="360"/>
      </w:pPr>
      <w:rPr>
        <w:rFonts w:hint="default"/>
        <w:b w:val="0"/>
      </w:rPr>
    </w:lvl>
    <w:lvl w:ilvl="5" w:tplc="0415001B" w:tentative="1">
      <w:start w:val="1"/>
      <w:numFmt w:val="lowerRoman"/>
      <w:lvlText w:val="%6."/>
      <w:lvlJc w:val="right"/>
      <w:pPr>
        <w:ind w:left="4676" w:hanging="180"/>
      </w:pPr>
    </w:lvl>
    <w:lvl w:ilvl="6" w:tplc="0415000F" w:tentative="1">
      <w:start w:val="1"/>
      <w:numFmt w:val="decimal"/>
      <w:lvlText w:val="%7."/>
      <w:lvlJc w:val="left"/>
      <w:pPr>
        <w:ind w:left="5396" w:hanging="360"/>
      </w:pPr>
    </w:lvl>
    <w:lvl w:ilvl="7" w:tplc="04150019" w:tentative="1">
      <w:start w:val="1"/>
      <w:numFmt w:val="lowerLetter"/>
      <w:lvlText w:val="%8."/>
      <w:lvlJc w:val="left"/>
      <w:pPr>
        <w:ind w:left="6116" w:hanging="360"/>
      </w:pPr>
    </w:lvl>
    <w:lvl w:ilvl="8" w:tplc="0415001B" w:tentative="1">
      <w:start w:val="1"/>
      <w:numFmt w:val="lowerRoman"/>
      <w:lvlText w:val="%9."/>
      <w:lvlJc w:val="right"/>
      <w:pPr>
        <w:ind w:left="6836" w:hanging="180"/>
      </w:pPr>
    </w:lvl>
  </w:abstractNum>
  <w:abstractNum w:abstractNumId="92" w15:restartNumberingAfterBreak="0">
    <w:nsid w:val="47A542F6"/>
    <w:multiLevelType w:val="hybridMultilevel"/>
    <w:tmpl w:val="5156C846"/>
    <w:lvl w:ilvl="0" w:tplc="58DC77C0">
      <w:start w:val="1"/>
      <w:numFmt w:val="decimal"/>
      <w:lvlText w:val="%1."/>
      <w:lvlJc w:val="left"/>
      <w:pPr>
        <w:ind w:left="720" w:hanging="360"/>
      </w:pPr>
      <w:rPr>
        <w:rFonts w:asciiTheme="minorHAnsi" w:eastAsiaTheme="minorHAnsi" w:hAnsiTheme="minorHAnsi" w:cstheme="minorHAnsi"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47E27146"/>
    <w:multiLevelType w:val="hybridMultilevel"/>
    <w:tmpl w:val="82E2C054"/>
    <w:lvl w:ilvl="0" w:tplc="DB2E0A2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7FD7E55"/>
    <w:multiLevelType w:val="hybridMultilevel"/>
    <w:tmpl w:val="82CE8DCE"/>
    <w:lvl w:ilvl="0" w:tplc="B1E65CD6">
      <w:start w:val="1"/>
      <w:numFmt w:val="decimal"/>
      <w:lvlText w:val="%1."/>
      <w:lvlJc w:val="left"/>
      <w:pPr>
        <w:ind w:left="542" w:hanging="284"/>
      </w:pPr>
      <w:rPr>
        <w:rFonts w:ascii="Calibri" w:eastAsia="Times New Roman" w:hAnsi="Calibri"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95" w15:restartNumberingAfterBreak="0">
    <w:nsid w:val="4A625BEA"/>
    <w:multiLevelType w:val="hybridMultilevel"/>
    <w:tmpl w:val="21F04F34"/>
    <w:lvl w:ilvl="0" w:tplc="04150001">
      <w:start w:val="1"/>
      <w:numFmt w:val="bullet"/>
      <w:lvlText w:val=""/>
      <w:lvlJc w:val="left"/>
      <w:pPr>
        <w:ind w:left="1471" w:hanging="360"/>
      </w:pPr>
      <w:rPr>
        <w:rFonts w:ascii="Symbol" w:hAnsi="Symbol" w:hint="default"/>
      </w:rPr>
    </w:lvl>
    <w:lvl w:ilvl="1" w:tplc="04150001">
      <w:start w:val="1"/>
      <w:numFmt w:val="bullet"/>
      <w:lvlText w:val=""/>
      <w:lvlJc w:val="left"/>
      <w:pPr>
        <w:ind w:left="2191" w:hanging="360"/>
      </w:pPr>
      <w:rPr>
        <w:rFonts w:ascii="Symbol" w:hAnsi="Symbol"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96" w15:restartNumberingAfterBreak="0">
    <w:nsid w:val="4AD349F2"/>
    <w:multiLevelType w:val="multilevel"/>
    <w:tmpl w:val="02665CD4"/>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97" w15:restartNumberingAfterBreak="0">
    <w:nsid w:val="4B280B20"/>
    <w:multiLevelType w:val="hybridMultilevel"/>
    <w:tmpl w:val="03F04902"/>
    <w:lvl w:ilvl="0" w:tplc="F2FC5664">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C03616E"/>
    <w:multiLevelType w:val="multilevel"/>
    <w:tmpl w:val="602607CA"/>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109" w:hanging="425"/>
      </w:pPr>
      <w:rPr>
        <w:rFonts w:asciiTheme="minorHAnsi" w:eastAsia="Times New Roman" w:hAnsiTheme="minorHAnsi" w:cstheme="minorHAnsi"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99" w15:restartNumberingAfterBreak="0">
    <w:nsid w:val="4DB27A79"/>
    <w:multiLevelType w:val="hybridMultilevel"/>
    <w:tmpl w:val="BEDA398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EBB33C5"/>
    <w:multiLevelType w:val="multilevel"/>
    <w:tmpl w:val="B1049072"/>
    <w:lvl w:ilvl="0">
      <w:start w:val="1"/>
      <w:numFmt w:val="decimal"/>
      <w:lvlText w:val="%1."/>
      <w:lvlJc w:val="left"/>
      <w:pPr>
        <w:tabs>
          <w:tab w:val="num" w:pos="360"/>
        </w:tabs>
        <w:ind w:left="360" w:hanging="360"/>
      </w:pPr>
      <w:rPr>
        <w:rFonts w:ascii="Calibri" w:eastAsia="Times New Roman" w:hAnsi="Calibri" w:cs="Calibri" w:hint="default"/>
        <w:b w:val="0"/>
      </w:rPr>
    </w:lvl>
    <w:lvl w:ilvl="1">
      <w:start w:val="1"/>
      <w:numFmt w:val="lowerLetter"/>
      <w:lvlText w:val="%2)"/>
      <w:lvlJc w:val="left"/>
      <w:pPr>
        <w:tabs>
          <w:tab w:val="num" w:pos="720"/>
        </w:tabs>
        <w:ind w:left="720" w:hanging="360"/>
      </w:pPr>
      <w:rPr>
        <w:rFonts w:ascii="Times New Roman" w:hAnsi="Times New Roman" w:cs="Times New Roman"/>
      </w:rPr>
    </w:lvl>
    <w:lvl w:ilvl="2">
      <w:start w:val="1"/>
      <w:numFmt w:val="lowerRoman"/>
      <w:lvlText w:val="%3)"/>
      <w:lvlJc w:val="left"/>
      <w:pPr>
        <w:tabs>
          <w:tab w:val="num" w:pos="1080"/>
        </w:tabs>
        <w:ind w:left="1080" w:hanging="360"/>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1070"/>
        </w:tabs>
        <w:ind w:left="107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01" w15:restartNumberingAfterBreak="0">
    <w:nsid w:val="4F3D2DFB"/>
    <w:multiLevelType w:val="hybridMultilevel"/>
    <w:tmpl w:val="3E641110"/>
    <w:lvl w:ilvl="0" w:tplc="4088148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50E357BA"/>
    <w:multiLevelType w:val="hybridMultilevel"/>
    <w:tmpl w:val="F1C230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236279A"/>
    <w:multiLevelType w:val="hybridMultilevel"/>
    <w:tmpl w:val="D9BEDB34"/>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3134B36"/>
    <w:multiLevelType w:val="hybridMultilevel"/>
    <w:tmpl w:val="61D0DF1E"/>
    <w:lvl w:ilvl="0" w:tplc="71683B0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6" w15:restartNumberingAfterBreak="0">
    <w:nsid w:val="57CB4AAE"/>
    <w:multiLevelType w:val="hybridMultilevel"/>
    <w:tmpl w:val="8CD6699A"/>
    <w:lvl w:ilvl="0" w:tplc="0E30BB16">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8AD2D64"/>
    <w:multiLevelType w:val="multilevel"/>
    <w:tmpl w:val="2994982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8"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9" w15:restartNumberingAfterBreak="0">
    <w:nsid w:val="5A6A6823"/>
    <w:multiLevelType w:val="multilevel"/>
    <w:tmpl w:val="60CE1F1C"/>
    <w:lvl w:ilvl="0">
      <w:start w:val="4"/>
      <w:numFmt w:val="decimal"/>
      <w:lvlText w:val="%1."/>
      <w:lvlJc w:val="left"/>
      <w:pPr>
        <w:ind w:left="360" w:hanging="360"/>
      </w:pPr>
      <w:rPr>
        <w:rFonts w:hint="default"/>
        <w:b w:val="0"/>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0" w15:restartNumberingAfterBreak="0">
    <w:nsid w:val="5BC425A4"/>
    <w:multiLevelType w:val="hybridMultilevel"/>
    <w:tmpl w:val="A522BD9C"/>
    <w:lvl w:ilvl="0" w:tplc="AE4E6974">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11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12" w15:restartNumberingAfterBreak="0">
    <w:nsid w:val="5E996211"/>
    <w:multiLevelType w:val="hybridMultilevel"/>
    <w:tmpl w:val="C83C6126"/>
    <w:lvl w:ilvl="0" w:tplc="D85C0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E9962B2"/>
    <w:multiLevelType w:val="hybridMultilevel"/>
    <w:tmpl w:val="B150F9DA"/>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4" w15:restartNumberingAfterBreak="0">
    <w:nsid w:val="5EB76878"/>
    <w:multiLevelType w:val="hybridMultilevel"/>
    <w:tmpl w:val="5F5A915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ED96356"/>
    <w:multiLevelType w:val="multilevel"/>
    <w:tmpl w:val="77DA4DD8"/>
    <w:lvl w:ilvl="0">
      <w:start w:val="7"/>
      <w:numFmt w:val="upperRoman"/>
      <w:lvlText w:val="%1."/>
      <w:lvlJc w:val="left"/>
      <w:pPr>
        <w:ind w:left="542" w:hanging="284"/>
      </w:pPr>
      <w:rPr>
        <w:rFonts w:asciiTheme="minorHAnsi" w:eastAsia="Times New Roman" w:hAnsiTheme="minorHAnsi" w:cstheme="minorHAnsi" w:hint="default"/>
        <w:b/>
        <w:bCs/>
        <w:spacing w:val="-1"/>
        <w:w w:val="100"/>
        <w:sz w:val="22"/>
        <w:szCs w:val="22"/>
      </w:rPr>
    </w:lvl>
    <w:lvl w:ilvl="1">
      <w:start w:val="1"/>
      <w:numFmt w:val="decimal"/>
      <w:lvlText w:val="%2."/>
      <w:lvlJc w:val="left"/>
      <w:pPr>
        <w:ind w:left="618" w:hanging="360"/>
      </w:pPr>
      <w:rPr>
        <w:rFonts w:hint="default"/>
        <w:w w:val="100"/>
      </w:rPr>
    </w:lvl>
    <w:lvl w:ilvl="2">
      <w:start w:val="1"/>
      <w:numFmt w:val="decimal"/>
      <w:lvlText w:val="%2.%3"/>
      <w:lvlJc w:val="left"/>
      <w:pPr>
        <w:ind w:left="902" w:hanging="360"/>
      </w:pPr>
      <w:rPr>
        <w:rFonts w:ascii="Times New Roman" w:eastAsia="Times New Roman" w:hAnsi="Times New Roman" w:cs="Times New Roman" w:hint="default"/>
        <w:w w:val="100"/>
        <w:sz w:val="22"/>
        <w:szCs w:val="22"/>
      </w:rPr>
    </w:lvl>
    <w:lvl w:ilvl="3">
      <w:numFmt w:val="bullet"/>
      <w:lvlText w:val="•"/>
      <w:lvlJc w:val="left"/>
      <w:pPr>
        <w:ind w:left="1968" w:hanging="360"/>
      </w:pPr>
      <w:rPr>
        <w:rFonts w:hint="default"/>
      </w:rPr>
    </w:lvl>
    <w:lvl w:ilvl="4">
      <w:numFmt w:val="bullet"/>
      <w:lvlText w:val="•"/>
      <w:lvlJc w:val="left"/>
      <w:pPr>
        <w:ind w:left="3036" w:hanging="360"/>
      </w:pPr>
      <w:rPr>
        <w:rFonts w:hint="default"/>
      </w:rPr>
    </w:lvl>
    <w:lvl w:ilvl="5">
      <w:numFmt w:val="bullet"/>
      <w:lvlText w:val="•"/>
      <w:lvlJc w:val="left"/>
      <w:pPr>
        <w:ind w:left="4104" w:hanging="360"/>
      </w:pPr>
      <w:rPr>
        <w:rFonts w:hint="default"/>
      </w:rPr>
    </w:lvl>
    <w:lvl w:ilvl="6">
      <w:numFmt w:val="bullet"/>
      <w:lvlText w:val="•"/>
      <w:lvlJc w:val="left"/>
      <w:pPr>
        <w:ind w:left="5173" w:hanging="360"/>
      </w:pPr>
      <w:rPr>
        <w:rFonts w:hint="default"/>
      </w:rPr>
    </w:lvl>
    <w:lvl w:ilvl="7">
      <w:numFmt w:val="bullet"/>
      <w:lvlText w:val="•"/>
      <w:lvlJc w:val="left"/>
      <w:pPr>
        <w:ind w:left="6241" w:hanging="360"/>
      </w:pPr>
      <w:rPr>
        <w:rFonts w:hint="default"/>
      </w:rPr>
    </w:lvl>
    <w:lvl w:ilvl="8">
      <w:numFmt w:val="bullet"/>
      <w:lvlText w:val="•"/>
      <w:lvlJc w:val="left"/>
      <w:pPr>
        <w:ind w:left="7309" w:hanging="360"/>
      </w:pPr>
      <w:rPr>
        <w:rFonts w:hint="default"/>
      </w:rPr>
    </w:lvl>
  </w:abstractNum>
  <w:abstractNum w:abstractNumId="116" w15:restartNumberingAfterBreak="0">
    <w:nsid w:val="5EF52A95"/>
    <w:multiLevelType w:val="hybridMultilevel"/>
    <w:tmpl w:val="A308EF4A"/>
    <w:styleLink w:val="Styl1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7" w15:restartNumberingAfterBreak="0">
    <w:nsid w:val="5F020A29"/>
    <w:multiLevelType w:val="multilevel"/>
    <w:tmpl w:val="E5D83E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8" w15:restartNumberingAfterBreak="0">
    <w:nsid w:val="621F06A1"/>
    <w:multiLevelType w:val="multilevel"/>
    <w:tmpl w:val="7568845E"/>
    <w:lvl w:ilvl="0">
      <w:start w:val="1"/>
      <w:numFmt w:val="decimal"/>
      <w:lvlText w:val="%1."/>
      <w:lvlJc w:val="left"/>
      <w:pPr>
        <w:ind w:left="684" w:hanging="426"/>
      </w:pPr>
      <w:rPr>
        <w:rFonts w:asciiTheme="minorHAnsi" w:eastAsia="Times New Roman" w:hAnsiTheme="minorHAnsi" w:cstheme="minorHAnsi" w:hint="default"/>
        <w:w w:val="100"/>
        <w:sz w:val="22"/>
        <w:szCs w:val="22"/>
        <w:lang w:val="pl-PL" w:eastAsia="en-US" w:bidi="ar-SA"/>
      </w:rPr>
    </w:lvl>
    <w:lvl w:ilvl="1">
      <w:start w:val="1"/>
      <w:numFmt w:val="decimal"/>
      <w:lvlText w:val="%1.%2."/>
      <w:lvlJc w:val="left"/>
      <w:pPr>
        <w:ind w:left="1183" w:hanging="499"/>
      </w:pPr>
      <w:rPr>
        <w:rFonts w:asciiTheme="minorHAnsi" w:eastAsia="Times New Roman" w:hAnsiTheme="minorHAnsi"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119" w15:restartNumberingAfterBreak="0">
    <w:nsid w:val="6225022E"/>
    <w:multiLevelType w:val="hybridMultilevel"/>
    <w:tmpl w:val="8E5CC910"/>
    <w:lvl w:ilvl="0" w:tplc="0374F00E">
      <w:start w:val="9"/>
      <w:numFmt w:val="upperRoman"/>
      <w:lvlText w:val="%1."/>
      <w:lvlJc w:val="left"/>
      <w:pPr>
        <w:ind w:left="258" w:hanging="318"/>
      </w:pPr>
      <w:rPr>
        <w:rFonts w:ascii="Times New Roman" w:eastAsia="Times New Roman" w:hAnsi="Times New Roman" w:cs="Times New Roman" w:hint="default"/>
        <w:b/>
        <w:bCs/>
        <w:spacing w:val="-1"/>
        <w:w w:val="100"/>
        <w:sz w:val="20"/>
        <w:szCs w:val="20"/>
        <w:lang w:val="pl-PL" w:eastAsia="en-US" w:bidi="ar-SA"/>
      </w:rPr>
    </w:lvl>
    <w:lvl w:ilvl="1" w:tplc="D9646F1C">
      <w:numFmt w:val="bullet"/>
      <w:lvlText w:val="•"/>
      <w:lvlJc w:val="left"/>
      <w:pPr>
        <w:ind w:left="1178" w:hanging="318"/>
      </w:pPr>
      <w:rPr>
        <w:rFonts w:hint="default"/>
        <w:lang w:val="pl-PL" w:eastAsia="en-US" w:bidi="ar-SA"/>
      </w:rPr>
    </w:lvl>
    <w:lvl w:ilvl="2" w:tplc="F6FCD150">
      <w:numFmt w:val="bullet"/>
      <w:lvlText w:val="•"/>
      <w:lvlJc w:val="left"/>
      <w:pPr>
        <w:ind w:left="2097" w:hanging="318"/>
      </w:pPr>
      <w:rPr>
        <w:rFonts w:hint="default"/>
        <w:lang w:val="pl-PL" w:eastAsia="en-US" w:bidi="ar-SA"/>
      </w:rPr>
    </w:lvl>
    <w:lvl w:ilvl="3" w:tplc="9A6CA8E4">
      <w:numFmt w:val="bullet"/>
      <w:lvlText w:val="•"/>
      <w:lvlJc w:val="left"/>
      <w:pPr>
        <w:ind w:left="3015" w:hanging="318"/>
      </w:pPr>
      <w:rPr>
        <w:rFonts w:hint="default"/>
        <w:lang w:val="pl-PL" w:eastAsia="en-US" w:bidi="ar-SA"/>
      </w:rPr>
    </w:lvl>
    <w:lvl w:ilvl="4" w:tplc="9CE6C554">
      <w:numFmt w:val="bullet"/>
      <w:lvlText w:val="•"/>
      <w:lvlJc w:val="left"/>
      <w:pPr>
        <w:ind w:left="3934" w:hanging="318"/>
      </w:pPr>
      <w:rPr>
        <w:rFonts w:hint="default"/>
        <w:lang w:val="pl-PL" w:eastAsia="en-US" w:bidi="ar-SA"/>
      </w:rPr>
    </w:lvl>
    <w:lvl w:ilvl="5" w:tplc="D9E0117A">
      <w:numFmt w:val="bullet"/>
      <w:lvlText w:val="•"/>
      <w:lvlJc w:val="left"/>
      <w:pPr>
        <w:ind w:left="4853" w:hanging="318"/>
      </w:pPr>
      <w:rPr>
        <w:rFonts w:hint="default"/>
        <w:lang w:val="pl-PL" w:eastAsia="en-US" w:bidi="ar-SA"/>
      </w:rPr>
    </w:lvl>
    <w:lvl w:ilvl="6" w:tplc="D3B8D5AA">
      <w:numFmt w:val="bullet"/>
      <w:lvlText w:val="•"/>
      <w:lvlJc w:val="left"/>
      <w:pPr>
        <w:ind w:left="5771" w:hanging="318"/>
      </w:pPr>
      <w:rPr>
        <w:rFonts w:hint="default"/>
        <w:lang w:val="pl-PL" w:eastAsia="en-US" w:bidi="ar-SA"/>
      </w:rPr>
    </w:lvl>
    <w:lvl w:ilvl="7" w:tplc="8EBAF458">
      <w:numFmt w:val="bullet"/>
      <w:lvlText w:val="•"/>
      <w:lvlJc w:val="left"/>
      <w:pPr>
        <w:ind w:left="6690" w:hanging="318"/>
      </w:pPr>
      <w:rPr>
        <w:rFonts w:hint="default"/>
        <w:lang w:val="pl-PL" w:eastAsia="en-US" w:bidi="ar-SA"/>
      </w:rPr>
    </w:lvl>
    <w:lvl w:ilvl="8" w:tplc="677EAD48">
      <w:numFmt w:val="bullet"/>
      <w:lvlText w:val="•"/>
      <w:lvlJc w:val="left"/>
      <w:pPr>
        <w:ind w:left="7608" w:hanging="318"/>
      </w:pPr>
      <w:rPr>
        <w:rFonts w:hint="default"/>
        <w:lang w:val="pl-PL" w:eastAsia="en-US" w:bidi="ar-SA"/>
      </w:rPr>
    </w:lvl>
  </w:abstractNum>
  <w:abstractNum w:abstractNumId="120" w15:restartNumberingAfterBreak="0">
    <w:nsid w:val="64F9664D"/>
    <w:multiLevelType w:val="hybridMultilevel"/>
    <w:tmpl w:val="D4A0BBB0"/>
    <w:lvl w:ilvl="0" w:tplc="04150001">
      <w:start w:val="1"/>
      <w:numFmt w:val="bullet"/>
      <w:lvlText w:val=""/>
      <w:lvlJc w:val="left"/>
      <w:pPr>
        <w:ind w:left="1471" w:hanging="360"/>
      </w:pPr>
      <w:rPr>
        <w:rFonts w:ascii="Symbol" w:hAnsi="Symbol" w:hint="default"/>
      </w:rPr>
    </w:lvl>
    <w:lvl w:ilvl="1" w:tplc="04150003" w:tentative="1">
      <w:start w:val="1"/>
      <w:numFmt w:val="bullet"/>
      <w:lvlText w:val="o"/>
      <w:lvlJc w:val="left"/>
      <w:pPr>
        <w:ind w:left="2191" w:hanging="360"/>
      </w:pPr>
      <w:rPr>
        <w:rFonts w:ascii="Courier New" w:hAnsi="Courier New" w:cs="Courier New" w:hint="default"/>
      </w:rPr>
    </w:lvl>
    <w:lvl w:ilvl="2" w:tplc="04150005" w:tentative="1">
      <w:start w:val="1"/>
      <w:numFmt w:val="bullet"/>
      <w:lvlText w:val=""/>
      <w:lvlJc w:val="left"/>
      <w:pPr>
        <w:ind w:left="2911" w:hanging="360"/>
      </w:pPr>
      <w:rPr>
        <w:rFonts w:ascii="Wingdings" w:hAnsi="Wingdings" w:hint="default"/>
      </w:rPr>
    </w:lvl>
    <w:lvl w:ilvl="3" w:tplc="04150001" w:tentative="1">
      <w:start w:val="1"/>
      <w:numFmt w:val="bullet"/>
      <w:lvlText w:val=""/>
      <w:lvlJc w:val="left"/>
      <w:pPr>
        <w:ind w:left="3631" w:hanging="360"/>
      </w:pPr>
      <w:rPr>
        <w:rFonts w:ascii="Symbol" w:hAnsi="Symbol" w:hint="default"/>
      </w:rPr>
    </w:lvl>
    <w:lvl w:ilvl="4" w:tplc="04150003" w:tentative="1">
      <w:start w:val="1"/>
      <w:numFmt w:val="bullet"/>
      <w:lvlText w:val="o"/>
      <w:lvlJc w:val="left"/>
      <w:pPr>
        <w:ind w:left="4351" w:hanging="360"/>
      </w:pPr>
      <w:rPr>
        <w:rFonts w:ascii="Courier New" w:hAnsi="Courier New" w:cs="Courier New" w:hint="default"/>
      </w:rPr>
    </w:lvl>
    <w:lvl w:ilvl="5" w:tplc="04150005" w:tentative="1">
      <w:start w:val="1"/>
      <w:numFmt w:val="bullet"/>
      <w:lvlText w:val=""/>
      <w:lvlJc w:val="left"/>
      <w:pPr>
        <w:ind w:left="5071" w:hanging="360"/>
      </w:pPr>
      <w:rPr>
        <w:rFonts w:ascii="Wingdings" w:hAnsi="Wingdings" w:hint="default"/>
      </w:rPr>
    </w:lvl>
    <w:lvl w:ilvl="6" w:tplc="04150001" w:tentative="1">
      <w:start w:val="1"/>
      <w:numFmt w:val="bullet"/>
      <w:lvlText w:val=""/>
      <w:lvlJc w:val="left"/>
      <w:pPr>
        <w:ind w:left="5791" w:hanging="360"/>
      </w:pPr>
      <w:rPr>
        <w:rFonts w:ascii="Symbol" w:hAnsi="Symbol" w:hint="default"/>
      </w:rPr>
    </w:lvl>
    <w:lvl w:ilvl="7" w:tplc="04150003" w:tentative="1">
      <w:start w:val="1"/>
      <w:numFmt w:val="bullet"/>
      <w:lvlText w:val="o"/>
      <w:lvlJc w:val="left"/>
      <w:pPr>
        <w:ind w:left="6511" w:hanging="360"/>
      </w:pPr>
      <w:rPr>
        <w:rFonts w:ascii="Courier New" w:hAnsi="Courier New" w:cs="Courier New" w:hint="default"/>
      </w:rPr>
    </w:lvl>
    <w:lvl w:ilvl="8" w:tplc="04150005" w:tentative="1">
      <w:start w:val="1"/>
      <w:numFmt w:val="bullet"/>
      <w:lvlText w:val=""/>
      <w:lvlJc w:val="left"/>
      <w:pPr>
        <w:ind w:left="7231" w:hanging="360"/>
      </w:pPr>
      <w:rPr>
        <w:rFonts w:ascii="Wingdings" w:hAnsi="Wingdings" w:hint="default"/>
      </w:rPr>
    </w:lvl>
  </w:abstractNum>
  <w:abstractNum w:abstractNumId="121" w15:restartNumberingAfterBreak="0">
    <w:nsid w:val="665B6CCC"/>
    <w:multiLevelType w:val="hybridMultilevel"/>
    <w:tmpl w:val="34E0F9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6A92115"/>
    <w:multiLevelType w:val="hybridMultilevel"/>
    <w:tmpl w:val="6B54CE08"/>
    <w:lvl w:ilvl="0" w:tplc="1C50A2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6F76448"/>
    <w:multiLevelType w:val="hybridMultilevel"/>
    <w:tmpl w:val="F65A6210"/>
    <w:lvl w:ilvl="0" w:tplc="A3C0AC0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8D8015E"/>
    <w:multiLevelType w:val="hybridMultilevel"/>
    <w:tmpl w:val="2286DA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90E0F34"/>
    <w:multiLevelType w:val="hybridMultilevel"/>
    <w:tmpl w:val="FA72A7B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9CB65EF6">
      <w:start w:val="1"/>
      <w:numFmt w:val="decimal"/>
      <w:lvlText w:val="%4."/>
      <w:lvlJc w:val="left"/>
      <w:pPr>
        <w:ind w:left="2946" w:hanging="360"/>
      </w:pPr>
      <w:rPr>
        <w:b w:val="0"/>
      </w:r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6" w15:restartNumberingAfterBreak="0">
    <w:nsid w:val="69593D40"/>
    <w:multiLevelType w:val="multilevel"/>
    <w:tmpl w:val="DF1483E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7" w15:restartNumberingAfterBreak="0">
    <w:nsid w:val="6B0B57BB"/>
    <w:multiLevelType w:val="hybridMultilevel"/>
    <w:tmpl w:val="2280F1AA"/>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128" w15:restartNumberingAfterBreak="0">
    <w:nsid w:val="6B7778E8"/>
    <w:multiLevelType w:val="hybridMultilevel"/>
    <w:tmpl w:val="44D61F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6C1D5AD3"/>
    <w:multiLevelType w:val="hybridMultilevel"/>
    <w:tmpl w:val="47CEFA0A"/>
    <w:lvl w:ilvl="0" w:tplc="174631B4">
      <w:start w:val="1"/>
      <w:numFmt w:val="decimal"/>
      <w:lvlText w:val="%1."/>
      <w:lvlJc w:val="left"/>
      <w:pPr>
        <w:tabs>
          <w:tab w:val="num" w:pos="360"/>
        </w:tabs>
        <w:ind w:left="360" w:hanging="360"/>
      </w:pPr>
      <w:rPr>
        <w:rFonts w:asciiTheme="minorHAnsi" w:hAnsiTheme="minorHAnsi" w:cstheme="minorHAnsi"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0" w15:restartNumberingAfterBreak="0">
    <w:nsid w:val="6D87155D"/>
    <w:multiLevelType w:val="hybridMultilevel"/>
    <w:tmpl w:val="48D69506"/>
    <w:lvl w:ilvl="0" w:tplc="CAE8A9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1" w15:restartNumberingAfterBreak="0">
    <w:nsid w:val="6E34095A"/>
    <w:multiLevelType w:val="hybridMultilevel"/>
    <w:tmpl w:val="E6A28020"/>
    <w:lvl w:ilvl="0" w:tplc="8020EE7A">
      <w:start w:val="1"/>
      <w:numFmt w:val="decimal"/>
      <w:lvlText w:val="%1)"/>
      <w:lvlJc w:val="left"/>
      <w:pPr>
        <w:ind w:left="720" w:hanging="360"/>
      </w:pPr>
      <w:rPr>
        <w:rFonts w:hint="default"/>
        <w:b w:val="0"/>
        <w:i w:val="0"/>
        <w:color w:val="auto"/>
        <w:sz w:val="24"/>
      </w:rPr>
    </w:lvl>
    <w:lvl w:ilvl="1" w:tplc="C388B870">
      <w:start w:val="1"/>
      <w:numFmt w:val="decimal"/>
      <w:lvlText w:val="%2)"/>
      <w:lvlJc w:val="left"/>
      <w:pPr>
        <w:ind w:left="1440" w:hanging="360"/>
      </w:pPr>
      <w:rPr>
        <w:rFonts w:ascii="Times New Roman" w:eastAsia="Times New Roman" w:hAnsi="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6F71213F"/>
    <w:multiLevelType w:val="multilevel"/>
    <w:tmpl w:val="485C893E"/>
    <w:lvl w:ilvl="0">
      <w:start w:val="3"/>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6F9D1BCC"/>
    <w:multiLevelType w:val="hybridMultilevel"/>
    <w:tmpl w:val="2286CC42"/>
    <w:lvl w:ilvl="0" w:tplc="7CDC6F0C">
      <w:start w:val="1"/>
      <w:numFmt w:val="decimal"/>
      <w:lvlText w:val="%1."/>
      <w:lvlJc w:val="left"/>
      <w:pPr>
        <w:ind w:left="618" w:hanging="360"/>
      </w:pPr>
      <w:rPr>
        <w:rFonts w:asciiTheme="minorHAnsi" w:eastAsia="Times New Roman" w:hAnsiTheme="minorHAnsi"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134" w15:restartNumberingAfterBreak="0">
    <w:nsid w:val="6FCB2066"/>
    <w:multiLevelType w:val="hybridMultilevel"/>
    <w:tmpl w:val="BEDA3984"/>
    <w:lvl w:ilvl="0" w:tplc="D85C00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0360677"/>
    <w:multiLevelType w:val="multilevel"/>
    <w:tmpl w:val="4CA480F6"/>
    <w:lvl w:ilvl="0">
      <w:start w:val="1"/>
      <w:numFmt w:val="lowerLetter"/>
      <w:lvlText w:val="%1)"/>
      <w:lvlJc w:val="left"/>
      <w:pPr>
        <w:ind w:left="1199" w:hanging="360"/>
      </w:pPr>
      <w:rPr>
        <w:b w:val="0"/>
      </w:rPr>
    </w:lvl>
    <w:lvl w:ilvl="1">
      <w:start w:val="1"/>
      <w:numFmt w:val="lowerLetter"/>
      <w:lvlText w:val="%2."/>
      <w:lvlJc w:val="left"/>
      <w:pPr>
        <w:ind w:left="1919" w:hanging="360"/>
      </w:pPr>
    </w:lvl>
    <w:lvl w:ilvl="2">
      <w:start w:val="1"/>
      <w:numFmt w:val="lowerRoman"/>
      <w:lvlText w:val="%3."/>
      <w:lvlJc w:val="right"/>
      <w:pPr>
        <w:ind w:left="2639" w:hanging="180"/>
      </w:pPr>
    </w:lvl>
    <w:lvl w:ilvl="3">
      <w:start w:val="1"/>
      <w:numFmt w:val="decimal"/>
      <w:lvlText w:val="%4."/>
      <w:lvlJc w:val="left"/>
      <w:pPr>
        <w:ind w:left="3359" w:hanging="360"/>
      </w:pPr>
    </w:lvl>
    <w:lvl w:ilvl="4">
      <w:start w:val="1"/>
      <w:numFmt w:val="lowerLetter"/>
      <w:lvlText w:val="%5."/>
      <w:lvlJc w:val="left"/>
      <w:pPr>
        <w:ind w:left="4079" w:hanging="360"/>
      </w:pPr>
    </w:lvl>
    <w:lvl w:ilvl="5">
      <w:start w:val="1"/>
      <w:numFmt w:val="lowerRoman"/>
      <w:lvlText w:val="%6."/>
      <w:lvlJc w:val="right"/>
      <w:pPr>
        <w:ind w:left="4799" w:hanging="180"/>
      </w:pPr>
    </w:lvl>
    <w:lvl w:ilvl="6">
      <w:start w:val="1"/>
      <w:numFmt w:val="decimal"/>
      <w:lvlText w:val="%7."/>
      <w:lvlJc w:val="left"/>
      <w:pPr>
        <w:ind w:left="5519" w:hanging="360"/>
      </w:pPr>
    </w:lvl>
    <w:lvl w:ilvl="7">
      <w:start w:val="1"/>
      <w:numFmt w:val="lowerLetter"/>
      <w:lvlText w:val="%8."/>
      <w:lvlJc w:val="left"/>
      <w:pPr>
        <w:ind w:left="6239" w:hanging="360"/>
      </w:pPr>
    </w:lvl>
    <w:lvl w:ilvl="8">
      <w:start w:val="1"/>
      <w:numFmt w:val="lowerRoman"/>
      <w:lvlText w:val="%9."/>
      <w:lvlJc w:val="right"/>
      <w:pPr>
        <w:ind w:left="6959" w:hanging="180"/>
      </w:pPr>
    </w:lvl>
  </w:abstractNum>
  <w:abstractNum w:abstractNumId="136" w15:restartNumberingAfterBreak="0">
    <w:nsid w:val="71B923AE"/>
    <w:multiLevelType w:val="hybridMultilevel"/>
    <w:tmpl w:val="5CBE75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71D2452B"/>
    <w:multiLevelType w:val="hybridMultilevel"/>
    <w:tmpl w:val="5156C846"/>
    <w:lvl w:ilvl="0" w:tplc="FFFFFFFF">
      <w:start w:val="1"/>
      <w:numFmt w:val="decimal"/>
      <w:lvlText w:val="%1."/>
      <w:lvlJc w:val="left"/>
      <w:pPr>
        <w:ind w:left="720" w:hanging="360"/>
      </w:pPr>
      <w:rPr>
        <w:rFonts w:asciiTheme="minorHAnsi" w:eastAsiaTheme="minorHAnsi" w:hAnsiTheme="minorHAnsi" w:cstheme="minorHAnsi"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8" w15:restartNumberingAfterBreak="0">
    <w:nsid w:val="72A32BF4"/>
    <w:multiLevelType w:val="hybridMultilevel"/>
    <w:tmpl w:val="E1F4D478"/>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9" w15:restartNumberingAfterBreak="0">
    <w:nsid w:val="72C70ADF"/>
    <w:multiLevelType w:val="multilevel"/>
    <w:tmpl w:val="EDC09B3E"/>
    <w:styleLink w:val="WWNum241"/>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40" w15:restartNumberingAfterBreak="0">
    <w:nsid w:val="756E3C6F"/>
    <w:multiLevelType w:val="hybridMultilevel"/>
    <w:tmpl w:val="5E52D9B8"/>
    <w:lvl w:ilvl="0" w:tplc="25D26AF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1" w15:restartNumberingAfterBreak="0">
    <w:nsid w:val="77763DD9"/>
    <w:multiLevelType w:val="hybridMultilevel"/>
    <w:tmpl w:val="87EE5EA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2" w15:restartNumberingAfterBreak="0">
    <w:nsid w:val="79655F97"/>
    <w:multiLevelType w:val="hybridMultilevel"/>
    <w:tmpl w:val="0922CF3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4"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45" w15:restartNumberingAfterBreak="0">
    <w:nsid w:val="7D6F4D3E"/>
    <w:multiLevelType w:val="multilevel"/>
    <w:tmpl w:val="3620C1C4"/>
    <w:lvl w:ilvl="0">
      <w:start w:val="1"/>
      <w:numFmt w:val="decimal"/>
      <w:lvlText w:val="%1."/>
      <w:lvlJc w:val="left"/>
      <w:pPr>
        <w:ind w:left="618" w:hanging="360"/>
      </w:pPr>
      <w:rPr>
        <w:rFonts w:ascii="Calibri" w:eastAsia="Times New Roman" w:hAnsi="Calibri" w:cs="Times New Roman" w:hint="default"/>
        <w:w w:val="100"/>
        <w:sz w:val="22"/>
        <w:szCs w:val="22"/>
        <w:lang w:val="pl-PL" w:eastAsia="en-US" w:bidi="ar-SA"/>
      </w:rPr>
    </w:lvl>
    <w:lvl w:ilvl="1">
      <w:start w:val="1"/>
      <w:numFmt w:val="decimal"/>
      <w:lvlText w:val="%1.%2."/>
      <w:lvlJc w:val="left"/>
      <w:pPr>
        <w:ind w:left="1050" w:hanging="432"/>
      </w:pPr>
      <w:rPr>
        <w:rFonts w:ascii="Calibri" w:eastAsia="Times New Roman" w:hAnsi="Calibri"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146" w15:restartNumberingAfterBreak="0">
    <w:nsid w:val="7DD36CB9"/>
    <w:multiLevelType w:val="multilevel"/>
    <w:tmpl w:val="F8047768"/>
    <w:styleLink w:val="WWNum181"/>
    <w:lvl w:ilvl="0">
      <w:start w:val="1"/>
      <w:numFmt w:val="upperRoman"/>
      <w:lvlText w:val="%1."/>
      <w:lvlJc w:val="left"/>
      <w:pPr>
        <w:ind w:left="542" w:hanging="284"/>
      </w:pPr>
      <w:rPr>
        <w:rFonts w:asciiTheme="minorHAnsi" w:eastAsia="Times New Roman" w:hAnsiTheme="minorHAnsi" w:cstheme="minorHAnsi"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abstractNum w:abstractNumId="147" w15:restartNumberingAfterBreak="0">
    <w:nsid w:val="7DF8558E"/>
    <w:multiLevelType w:val="hybridMultilevel"/>
    <w:tmpl w:val="4274D8D4"/>
    <w:lvl w:ilvl="0" w:tplc="8EE21090">
      <w:start w:val="1"/>
      <w:numFmt w:val="decimal"/>
      <w:lvlText w:val="%1)"/>
      <w:lvlJc w:val="left"/>
      <w:pPr>
        <w:ind w:left="720" w:hanging="360"/>
      </w:pPr>
      <w:rPr>
        <w:rFonts w:cs="Times New Roman" w:hint="default"/>
      </w:rPr>
    </w:lvl>
    <w:lvl w:ilvl="1" w:tplc="C5E0E038">
      <w:start w:val="1"/>
      <w:numFmt w:val="decimal"/>
      <w:lvlText w:val="%2."/>
      <w:lvlJc w:val="left"/>
      <w:pPr>
        <w:ind w:left="1440" w:hanging="360"/>
      </w:pPr>
      <w:rPr>
        <w:rFonts w:cs="Times New Roman" w:hint="default"/>
      </w:rPr>
    </w:lvl>
    <w:lvl w:ilvl="2" w:tplc="4EA0A6DE">
      <w:start w:val="1"/>
      <w:numFmt w:val="upperRoman"/>
      <w:lvlText w:val="%3."/>
      <w:lvlJc w:val="left"/>
      <w:pPr>
        <w:ind w:left="2700" w:hanging="720"/>
      </w:pPr>
      <w:rPr>
        <w:rFonts w:hint="default"/>
      </w:rPr>
    </w:lvl>
    <w:lvl w:ilvl="3" w:tplc="2AE4D85E">
      <w:start w:val="1"/>
      <w:numFmt w:val="decimal"/>
      <w:lvlText w:val="%4."/>
      <w:lvlJc w:val="left"/>
      <w:pPr>
        <w:ind w:left="2880" w:hanging="360"/>
      </w:pPr>
      <w:rPr>
        <w:rFonts w:cs="Times New Roman"/>
      </w:rPr>
    </w:lvl>
    <w:lvl w:ilvl="4" w:tplc="3DA8A4F8" w:tentative="1">
      <w:start w:val="1"/>
      <w:numFmt w:val="lowerLetter"/>
      <w:lvlText w:val="%5."/>
      <w:lvlJc w:val="left"/>
      <w:pPr>
        <w:ind w:left="3600" w:hanging="360"/>
      </w:pPr>
      <w:rPr>
        <w:rFonts w:cs="Times New Roman"/>
      </w:rPr>
    </w:lvl>
    <w:lvl w:ilvl="5" w:tplc="3DFC706C" w:tentative="1">
      <w:start w:val="1"/>
      <w:numFmt w:val="lowerRoman"/>
      <w:lvlText w:val="%6."/>
      <w:lvlJc w:val="right"/>
      <w:pPr>
        <w:ind w:left="4320" w:hanging="180"/>
      </w:pPr>
      <w:rPr>
        <w:rFonts w:cs="Times New Roman"/>
      </w:rPr>
    </w:lvl>
    <w:lvl w:ilvl="6" w:tplc="38D21BF6" w:tentative="1">
      <w:start w:val="1"/>
      <w:numFmt w:val="decimal"/>
      <w:lvlText w:val="%7."/>
      <w:lvlJc w:val="left"/>
      <w:pPr>
        <w:ind w:left="5040" w:hanging="360"/>
      </w:pPr>
      <w:rPr>
        <w:rFonts w:cs="Times New Roman"/>
      </w:rPr>
    </w:lvl>
    <w:lvl w:ilvl="7" w:tplc="31A03F22" w:tentative="1">
      <w:start w:val="1"/>
      <w:numFmt w:val="lowerLetter"/>
      <w:lvlText w:val="%8."/>
      <w:lvlJc w:val="left"/>
      <w:pPr>
        <w:ind w:left="5760" w:hanging="360"/>
      </w:pPr>
      <w:rPr>
        <w:rFonts w:cs="Times New Roman"/>
      </w:rPr>
    </w:lvl>
    <w:lvl w:ilvl="8" w:tplc="5590D5EA" w:tentative="1">
      <w:start w:val="1"/>
      <w:numFmt w:val="lowerRoman"/>
      <w:lvlText w:val="%9."/>
      <w:lvlJc w:val="right"/>
      <w:pPr>
        <w:ind w:left="6480" w:hanging="180"/>
      </w:pPr>
      <w:rPr>
        <w:rFonts w:cs="Times New Roman"/>
      </w:rPr>
    </w:lvl>
  </w:abstractNum>
  <w:abstractNum w:abstractNumId="148" w15:restartNumberingAfterBreak="0">
    <w:nsid w:val="7ECF2A15"/>
    <w:multiLevelType w:val="hybridMultilevel"/>
    <w:tmpl w:val="3886CDD8"/>
    <w:lvl w:ilvl="0" w:tplc="062649A8">
      <w:start w:val="1"/>
      <w:numFmt w:val="decimal"/>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49" w15:restartNumberingAfterBreak="0">
    <w:nsid w:val="7F2C0F2E"/>
    <w:multiLevelType w:val="hybridMultilevel"/>
    <w:tmpl w:val="9E92D5D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0" w15:restartNumberingAfterBreak="0">
    <w:nsid w:val="7F985035"/>
    <w:multiLevelType w:val="hybridMultilevel"/>
    <w:tmpl w:val="8F3C5A52"/>
    <w:lvl w:ilvl="0" w:tplc="0415000F">
      <w:start w:val="1"/>
      <w:numFmt w:val="decimal"/>
      <w:lvlText w:val="%1."/>
      <w:lvlJc w:val="left"/>
      <w:pPr>
        <w:ind w:left="720" w:hanging="360"/>
      </w:pPr>
      <w:rPr>
        <w:rFonts w:hint="default"/>
      </w:rPr>
    </w:lvl>
    <w:lvl w:ilvl="1" w:tplc="E41234D2" w:tentative="1">
      <w:start w:val="1"/>
      <w:numFmt w:val="lowerLetter"/>
      <w:lvlText w:val="%2."/>
      <w:lvlJc w:val="left"/>
      <w:pPr>
        <w:ind w:left="1440" w:hanging="360"/>
      </w:pPr>
    </w:lvl>
    <w:lvl w:ilvl="2" w:tplc="C1989C02" w:tentative="1">
      <w:start w:val="1"/>
      <w:numFmt w:val="lowerRoman"/>
      <w:lvlText w:val="%3."/>
      <w:lvlJc w:val="right"/>
      <w:pPr>
        <w:ind w:left="2160" w:hanging="180"/>
      </w:pPr>
    </w:lvl>
    <w:lvl w:ilvl="3" w:tplc="8D52E624" w:tentative="1">
      <w:start w:val="1"/>
      <w:numFmt w:val="decimal"/>
      <w:lvlText w:val="%4."/>
      <w:lvlJc w:val="left"/>
      <w:pPr>
        <w:ind w:left="2880" w:hanging="360"/>
      </w:pPr>
    </w:lvl>
    <w:lvl w:ilvl="4" w:tplc="96FE3B7C" w:tentative="1">
      <w:start w:val="1"/>
      <w:numFmt w:val="lowerLetter"/>
      <w:lvlText w:val="%5."/>
      <w:lvlJc w:val="left"/>
      <w:pPr>
        <w:ind w:left="3600" w:hanging="360"/>
      </w:pPr>
    </w:lvl>
    <w:lvl w:ilvl="5" w:tplc="7ADCB08C" w:tentative="1">
      <w:start w:val="1"/>
      <w:numFmt w:val="lowerRoman"/>
      <w:lvlText w:val="%6."/>
      <w:lvlJc w:val="right"/>
      <w:pPr>
        <w:ind w:left="4320" w:hanging="180"/>
      </w:pPr>
    </w:lvl>
    <w:lvl w:ilvl="6" w:tplc="58BCA35E" w:tentative="1">
      <w:start w:val="1"/>
      <w:numFmt w:val="decimal"/>
      <w:lvlText w:val="%7."/>
      <w:lvlJc w:val="left"/>
      <w:pPr>
        <w:ind w:left="5040" w:hanging="360"/>
      </w:pPr>
    </w:lvl>
    <w:lvl w:ilvl="7" w:tplc="F3B06624" w:tentative="1">
      <w:start w:val="1"/>
      <w:numFmt w:val="lowerLetter"/>
      <w:lvlText w:val="%8."/>
      <w:lvlJc w:val="left"/>
      <w:pPr>
        <w:ind w:left="5760" w:hanging="360"/>
      </w:pPr>
    </w:lvl>
    <w:lvl w:ilvl="8" w:tplc="FFCA8BA4" w:tentative="1">
      <w:start w:val="1"/>
      <w:numFmt w:val="lowerRoman"/>
      <w:lvlText w:val="%9."/>
      <w:lvlJc w:val="right"/>
      <w:pPr>
        <w:ind w:left="6480" w:hanging="180"/>
      </w:pPr>
    </w:lvl>
  </w:abstractNum>
  <w:num w:numId="1" w16cid:durableId="1979071902">
    <w:abstractNumId w:val="50"/>
  </w:num>
  <w:num w:numId="2" w16cid:durableId="46802167">
    <w:abstractNumId w:val="70"/>
  </w:num>
  <w:num w:numId="3" w16cid:durableId="597492476">
    <w:abstractNumId w:val="82"/>
  </w:num>
  <w:num w:numId="4" w16cid:durableId="1075007154">
    <w:abstractNumId w:val="98"/>
  </w:num>
  <w:num w:numId="5" w16cid:durableId="230386508">
    <w:abstractNumId w:val="133"/>
  </w:num>
  <w:num w:numId="6" w16cid:durableId="34550204">
    <w:abstractNumId w:val="145"/>
  </w:num>
  <w:num w:numId="7" w16cid:durableId="2067292012">
    <w:abstractNumId w:val="43"/>
  </w:num>
  <w:num w:numId="8" w16cid:durableId="590432092">
    <w:abstractNumId w:val="110"/>
  </w:num>
  <w:num w:numId="9" w16cid:durableId="1509177918">
    <w:abstractNumId w:val="37"/>
  </w:num>
  <w:num w:numId="10" w16cid:durableId="250551383">
    <w:abstractNumId w:val="118"/>
  </w:num>
  <w:num w:numId="11" w16cid:durableId="651328098">
    <w:abstractNumId w:val="52"/>
  </w:num>
  <w:num w:numId="12" w16cid:durableId="1541093037">
    <w:abstractNumId w:val="31"/>
  </w:num>
  <w:num w:numId="13" w16cid:durableId="1954358217">
    <w:abstractNumId w:val="16"/>
  </w:num>
  <w:num w:numId="14" w16cid:durableId="1940867461">
    <w:abstractNumId w:val="10"/>
  </w:num>
  <w:num w:numId="15" w16cid:durableId="680011641">
    <w:abstractNumId w:val="86"/>
  </w:num>
  <w:num w:numId="16" w16cid:durableId="137652882">
    <w:abstractNumId w:val="94"/>
  </w:num>
  <w:num w:numId="17" w16cid:durableId="620460813">
    <w:abstractNumId w:val="146"/>
  </w:num>
  <w:num w:numId="18" w16cid:durableId="1877042396">
    <w:abstractNumId w:val="119"/>
  </w:num>
  <w:num w:numId="19" w16cid:durableId="1993173434">
    <w:abstractNumId w:val="25"/>
  </w:num>
  <w:num w:numId="20" w16cid:durableId="2068409762">
    <w:abstractNumId w:val="19"/>
  </w:num>
  <w:num w:numId="21" w16cid:durableId="1888836436">
    <w:abstractNumId w:val="81"/>
  </w:num>
  <w:num w:numId="22" w16cid:durableId="1769613645">
    <w:abstractNumId w:val="2"/>
  </w:num>
  <w:num w:numId="23" w16cid:durableId="1213157572">
    <w:abstractNumId w:val="63"/>
  </w:num>
  <w:num w:numId="24" w16cid:durableId="165487025">
    <w:abstractNumId w:val="115"/>
  </w:num>
  <w:num w:numId="25" w16cid:durableId="2045641103">
    <w:abstractNumId w:val="126"/>
  </w:num>
  <w:num w:numId="26" w16cid:durableId="1249848520">
    <w:abstractNumId w:val="55"/>
  </w:num>
  <w:num w:numId="27" w16cid:durableId="64036888">
    <w:abstractNumId w:val="53"/>
  </w:num>
  <w:num w:numId="28" w16cid:durableId="517429609">
    <w:abstractNumId w:val="5"/>
  </w:num>
  <w:num w:numId="29" w16cid:durableId="348875436">
    <w:abstractNumId w:val="108"/>
  </w:num>
  <w:num w:numId="30" w16cid:durableId="1706558620">
    <w:abstractNumId w:val="90"/>
  </w:num>
  <w:num w:numId="31" w16cid:durableId="434523233">
    <w:abstractNumId w:val="78"/>
  </w:num>
  <w:num w:numId="32" w16cid:durableId="1110399358">
    <w:abstractNumId w:val="44"/>
  </w:num>
  <w:num w:numId="33" w16cid:durableId="1728607524">
    <w:abstractNumId w:val="24"/>
  </w:num>
  <w:num w:numId="34" w16cid:durableId="1047530614">
    <w:abstractNumId w:val="80"/>
  </w:num>
  <w:num w:numId="35" w16cid:durableId="62409967">
    <w:abstractNumId w:val="139"/>
  </w:num>
  <w:num w:numId="36" w16cid:durableId="1275554378">
    <w:abstractNumId w:val="76"/>
  </w:num>
  <w:num w:numId="37" w16cid:durableId="935286202">
    <w:abstractNumId w:val="71"/>
  </w:num>
  <w:num w:numId="38" w16cid:durableId="322973146">
    <w:abstractNumId w:val="32"/>
  </w:num>
  <w:num w:numId="39" w16cid:durableId="569119086">
    <w:abstractNumId w:val="14"/>
  </w:num>
  <w:num w:numId="40" w16cid:durableId="1734691068">
    <w:abstractNumId w:val="65"/>
  </w:num>
  <w:num w:numId="41" w16cid:durableId="929042849">
    <w:abstractNumId w:val="116"/>
  </w:num>
  <w:num w:numId="42" w16cid:durableId="382142604">
    <w:abstractNumId w:val="46"/>
  </w:num>
  <w:num w:numId="43" w16cid:durableId="1877618329">
    <w:abstractNumId w:val="102"/>
  </w:num>
  <w:num w:numId="44" w16cid:durableId="1201671248">
    <w:abstractNumId w:val="111"/>
  </w:num>
  <w:num w:numId="45" w16cid:durableId="631710804">
    <w:abstractNumId w:val="1"/>
  </w:num>
  <w:num w:numId="46" w16cid:durableId="2317949">
    <w:abstractNumId w:val="91"/>
  </w:num>
  <w:num w:numId="47" w16cid:durableId="729765047">
    <w:abstractNumId w:val="123"/>
  </w:num>
  <w:num w:numId="48" w16cid:durableId="2077436640">
    <w:abstractNumId w:val="38"/>
  </w:num>
  <w:num w:numId="49" w16cid:durableId="1999729015">
    <w:abstractNumId w:val="69"/>
  </w:num>
  <w:num w:numId="50" w16cid:durableId="606617930">
    <w:abstractNumId w:val="127"/>
  </w:num>
  <w:num w:numId="51" w16cid:durableId="2099986376">
    <w:abstractNumId w:val="34"/>
  </w:num>
  <w:num w:numId="52" w16cid:durableId="605230057">
    <w:abstractNumId w:val="131"/>
  </w:num>
  <w:num w:numId="53" w16cid:durableId="286661597">
    <w:abstractNumId w:val="124"/>
  </w:num>
  <w:num w:numId="54" w16cid:durableId="792135109">
    <w:abstractNumId w:val="64"/>
  </w:num>
  <w:num w:numId="55" w16cid:durableId="79521845">
    <w:abstractNumId w:val="125"/>
  </w:num>
  <w:num w:numId="56" w16cid:durableId="38172536">
    <w:abstractNumId w:val="150"/>
  </w:num>
  <w:num w:numId="57" w16cid:durableId="387608612">
    <w:abstractNumId w:val="136"/>
  </w:num>
  <w:num w:numId="58" w16cid:durableId="1435856531">
    <w:abstractNumId w:val="66"/>
  </w:num>
  <w:num w:numId="59" w16cid:durableId="1553925145">
    <w:abstractNumId w:val="36"/>
  </w:num>
  <w:num w:numId="60" w16cid:durableId="1656184966">
    <w:abstractNumId w:val="59"/>
  </w:num>
  <w:num w:numId="61" w16cid:durableId="993950492">
    <w:abstractNumId w:val="74"/>
  </w:num>
  <w:num w:numId="62" w16cid:durableId="51471135">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80012171">
    <w:abstractNumId w:val="73"/>
  </w:num>
  <w:num w:numId="64" w16cid:durableId="9530695">
    <w:abstractNumId w:val="120"/>
  </w:num>
  <w:num w:numId="65" w16cid:durableId="247276794">
    <w:abstractNumId w:val="95"/>
  </w:num>
  <w:num w:numId="66" w16cid:durableId="1358701124">
    <w:abstractNumId w:val="93"/>
  </w:num>
  <w:num w:numId="67" w16cid:durableId="860514664">
    <w:abstractNumId w:val="6"/>
  </w:num>
  <w:num w:numId="68" w16cid:durableId="247008724">
    <w:abstractNumId w:val="48"/>
  </w:num>
  <w:num w:numId="69" w16cid:durableId="1058675860">
    <w:abstractNumId w:val="114"/>
  </w:num>
  <w:num w:numId="70" w16cid:durableId="554511722">
    <w:abstractNumId w:val="60"/>
  </w:num>
  <w:num w:numId="71" w16cid:durableId="1940212010">
    <w:abstractNumId w:val="97"/>
  </w:num>
  <w:num w:numId="72" w16cid:durableId="582372566">
    <w:abstractNumId w:val="8"/>
  </w:num>
  <w:num w:numId="73" w16cid:durableId="2042588450">
    <w:abstractNumId w:val="15"/>
  </w:num>
  <w:num w:numId="74" w16cid:durableId="204997029">
    <w:abstractNumId w:val="13"/>
  </w:num>
  <w:num w:numId="75" w16cid:durableId="1357851844">
    <w:abstractNumId w:val="56"/>
  </w:num>
  <w:num w:numId="76" w16cid:durableId="112789107">
    <w:abstractNumId w:val="130"/>
  </w:num>
  <w:num w:numId="77" w16cid:durableId="646013822">
    <w:abstractNumId w:val="122"/>
  </w:num>
  <w:num w:numId="78" w16cid:durableId="514199750">
    <w:abstractNumId w:val="58"/>
  </w:num>
  <w:num w:numId="79" w16cid:durableId="477458808">
    <w:abstractNumId w:val="11"/>
  </w:num>
  <w:num w:numId="80" w16cid:durableId="1718703885">
    <w:abstractNumId w:val="72"/>
  </w:num>
  <w:num w:numId="81" w16cid:durableId="1656450665">
    <w:abstractNumId w:val="104"/>
  </w:num>
  <w:num w:numId="82" w16cid:durableId="1991132797">
    <w:abstractNumId w:val="142"/>
  </w:num>
  <w:num w:numId="83" w16cid:durableId="474958057">
    <w:abstractNumId w:val="105"/>
  </w:num>
  <w:num w:numId="84" w16cid:durableId="1297494640">
    <w:abstractNumId w:val="33"/>
  </w:num>
  <w:num w:numId="85" w16cid:durableId="1124881226">
    <w:abstractNumId w:val="57"/>
  </w:num>
  <w:num w:numId="86" w16cid:durableId="1984577231">
    <w:abstractNumId w:val="41"/>
  </w:num>
  <w:num w:numId="87" w16cid:durableId="1381200981">
    <w:abstractNumId w:val="67"/>
  </w:num>
  <w:num w:numId="88" w16cid:durableId="1862548993">
    <w:abstractNumId w:val="88"/>
  </w:num>
  <w:num w:numId="89" w16cid:durableId="1296331326">
    <w:abstractNumId w:val="88"/>
    <w:lvlOverride w:ilvl="0">
      <w:startOverride w:val="1"/>
    </w:lvlOverride>
  </w:num>
  <w:num w:numId="90" w16cid:durableId="82919142">
    <w:abstractNumId w:val="135"/>
  </w:num>
  <w:num w:numId="91" w16cid:durableId="1044402089">
    <w:abstractNumId w:val="135"/>
    <w:lvlOverride w:ilvl="0">
      <w:startOverride w:val="1"/>
    </w:lvlOverride>
  </w:num>
  <w:num w:numId="92" w16cid:durableId="1374043554">
    <w:abstractNumId w:val="87"/>
  </w:num>
  <w:num w:numId="93" w16cid:durableId="165632352">
    <w:abstractNumId w:val="87"/>
    <w:lvlOverride w:ilvl="0">
      <w:startOverride w:val="1"/>
    </w:lvlOverride>
  </w:num>
  <w:num w:numId="94" w16cid:durableId="1937518275">
    <w:abstractNumId w:val="18"/>
    <w:lvlOverride w:ilvl="0">
      <w:startOverride w:val="1"/>
    </w:lvlOverride>
  </w:num>
  <w:num w:numId="95" w16cid:durableId="271282025">
    <w:abstractNumId w:val="30"/>
  </w:num>
  <w:num w:numId="96" w16cid:durableId="2048991723">
    <w:abstractNumId w:val="117"/>
    <w:lvlOverride w:ilvl="0">
      <w:startOverride w:val="1"/>
    </w:lvlOverride>
  </w:num>
  <w:num w:numId="97" w16cid:durableId="712851160">
    <w:abstractNumId w:val="21"/>
  </w:num>
  <w:num w:numId="98" w16cid:durableId="459034492">
    <w:abstractNumId w:val="75"/>
  </w:num>
  <w:num w:numId="99" w16cid:durableId="35668339">
    <w:abstractNumId w:val="54"/>
  </w:num>
  <w:num w:numId="100" w16cid:durableId="395932437">
    <w:abstractNumId w:val="96"/>
  </w:num>
  <w:num w:numId="101" w16cid:durableId="1063330874">
    <w:abstractNumId w:val="27"/>
    <w:lvlOverride w:ilvl="0">
      <w:startOverride w:val="1"/>
    </w:lvlOverride>
  </w:num>
  <w:num w:numId="102" w16cid:durableId="654721456">
    <w:abstractNumId w:val="132"/>
  </w:num>
  <w:num w:numId="103" w16cid:durableId="979112281">
    <w:abstractNumId w:val="62"/>
    <w:lvlOverride w:ilvl="0">
      <w:startOverride w:val="6"/>
    </w:lvlOverride>
  </w:num>
  <w:num w:numId="104" w16cid:durableId="2066828657">
    <w:abstractNumId w:val="0"/>
  </w:num>
  <w:num w:numId="105" w16cid:durableId="205627280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08210656">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1231652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9474290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9493645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4466580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368803827">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10687752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780418275">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69419405">
    <w:abstractNumId w:val="107"/>
  </w:num>
  <w:num w:numId="115" w16cid:durableId="327711614">
    <w:abstractNumId w:val="7"/>
  </w:num>
  <w:num w:numId="116" w16cid:durableId="146442147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201595915">
    <w:abstractNumId w:val="29"/>
  </w:num>
  <w:num w:numId="118" w16cid:durableId="313684353">
    <w:abstractNumId w:val="143"/>
  </w:num>
  <w:num w:numId="119" w16cid:durableId="106411063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37986460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184826383">
    <w:abstractNumId w:val="109"/>
  </w:num>
  <w:num w:numId="122" w16cid:durableId="678460769">
    <w:abstractNumId w:val="61"/>
  </w:num>
  <w:num w:numId="123" w16cid:durableId="1380058240">
    <w:abstractNumId w:val="12"/>
  </w:num>
  <w:num w:numId="124" w16cid:durableId="1133445627">
    <w:abstractNumId w:val="39"/>
  </w:num>
  <w:num w:numId="125" w16cid:durableId="2077703348">
    <w:abstractNumId w:val="47"/>
  </w:num>
  <w:num w:numId="126" w16cid:durableId="1996495199">
    <w:abstractNumId w:val="9"/>
  </w:num>
  <w:num w:numId="127" w16cid:durableId="2118090149">
    <w:abstractNumId w:val="138"/>
  </w:num>
  <w:num w:numId="128" w16cid:durableId="1725789905">
    <w:abstractNumId w:val="79"/>
  </w:num>
  <w:num w:numId="129" w16cid:durableId="1431195949">
    <w:abstractNumId w:val="51"/>
  </w:num>
  <w:num w:numId="130" w16cid:durableId="2122646939">
    <w:abstractNumId w:val="148"/>
  </w:num>
  <w:num w:numId="131" w16cid:durableId="3017373">
    <w:abstractNumId w:val="141"/>
  </w:num>
  <w:num w:numId="132" w16cid:durableId="1639339612">
    <w:abstractNumId w:val="106"/>
  </w:num>
  <w:num w:numId="133" w16cid:durableId="1104347858">
    <w:abstractNumId w:val="128"/>
  </w:num>
  <w:num w:numId="134" w16cid:durableId="13429617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32297839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21041808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078088676">
    <w:abstractNumId w:val="121"/>
  </w:num>
  <w:num w:numId="138" w16cid:durableId="400300448">
    <w:abstractNumId w:val="23"/>
  </w:num>
  <w:num w:numId="139" w16cid:durableId="1445927234">
    <w:abstractNumId w:val="140"/>
  </w:num>
  <w:num w:numId="140" w16cid:durableId="679703239">
    <w:abstractNumId w:val="26"/>
  </w:num>
  <w:num w:numId="141" w16cid:durableId="310673159">
    <w:abstractNumId w:val="92"/>
  </w:num>
  <w:num w:numId="142" w16cid:durableId="2087919936">
    <w:abstractNumId w:val="40"/>
  </w:num>
  <w:num w:numId="143" w16cid:durableId="1148666181">
    <w:abstractNumId w:val="137"/>
  </w:num>
  <w:num w:numId="144" w16cid:durableId="810906459">
    <w:abstractNumId w:val="49"/>
  </w:num>
  <w:num w:numId="145" w16cid:durableId="1741947610">
    <w:abstractNumId w:val="45"/>
  </w:num>
  <w:num w:numId="146" w16cid:durableId="79647665">
    <w:abstractNumId w:val="89"/>
  </w:num>
  <w:num w:numId="147" w16cid:durableId="1674063174">
    <w:abstractNumId w:val="134"/>
  </w:num>
  <w:num w:numId="148" w16cid:durableId="566648851">
    <w:abstractNumId w:val="68"/>
  </w:num>
  <w:num w:numId="149" w16cid:durableId="302738205">
    <w:abstractNumId w:val="113"/>
  </w:num>
  <w:num w:numId="150" w16cid:durableId="2012679672">
    <w:abstractNumId w:val="99"/>
  </w:num>
  <w:num w:numId="151" w16cid:durableId="268776677">
    <w:abstractNumId w:val="101"/>
  </w:num>
  <w:num w:numId="152" w16cid:durableId="7758930">
    <w:abstractNumId w:val="112"/>
  </w:num>
  <w:numIdMacAtCleanup w:val="1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bara Skoczeń">
    <w15:presenceInfo w15:providerId="AD" w15:userId="S::barbara_skoczen@cpe.gov.pl::e44a8d0f-29b6-4f4e-8a70-f37307aa37a1"/>
  </w15:person>
  <w15:person w15:author="Sławomir Szałajko">
    <w15:presenceInfo w15:providerId="AD" w15:userId="S::slawomir_szalajko@cpe.gov.pl::f9ce2c76-8627-4907-abed-2ca17516b7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trackRevisions/>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08E"/>
    <w:rsid w:val="00005B77"/>
    <w:rsid w:val="000077D2"/>
    <w:rsid w:val="00016A88"/>
    <w:rsid w:val="0002332A"/>
    <w:rsid w:val="00024BF2"/>
    <w:rsid w:val="000251F6"/>
    <w:rsid w:val="000253D7"/>
    <w:rsid w:val="00026EDE"/>
    <w:rsid w:val="00027958"/>
    <w:rsid w:val="00030F47"/>
    <w:rsid w:val="000328F4"/>
    <w:rsid w:val="00032B83"/>
    <w:rsid w:val="000346C1"/>
    <w:rsid w:val="00035307"/>
    <w:rsid w:val="00036188"/>
    <w:rsid w:val="0003777E"/>
    <w:rsid w:val="00041EF7"/>
    <w:rsid w:val="00041FE0"/>
    <w:rsid w:val="00043649"/>
    <w:rsid w:val="00046BC8"/>
    <w:rsid w:val="000473BB"/>
    <w:rsid w:val="00057719"/>
    <w:rsid w:val="0006077A"/>
    <w:rsid w:val="00062445"/>
    <w:rsid w:val="00067823"/>
    <w:rsid w:val="00067B1E"/>
    <w:rsid w:val="00067F90"/>
    <w:rsid w:val="00071F4E"/>
    <w:rsid w:val="000725D0"/>
    <w:rsid w:val="000757D6"/>
    <w:rsid w:val="000774EE"/>
    <w:rsid w:val="000804BE"/>
    <w:rsid w:val="000834CD"/>
    <w:rsid w:val="00084278"/>
    <w:rsid w:val="0008477A"/>
    <w:rsid w:val="0008586C"/>
    <w:rsid w:val="00087AFE"/>
    <w:rsid w:val="00091318"/>
    <w:rsid w:val="000913D4"/>
    <w:rsid w:val="00093D69"/>
    <w:rsid w:val="000940E6"/>
    <w:rsid w:val="000951D3"/>
    <w:rsid w:val="00096F6E"/>
    <w:rsid w:val="00097384"/>
    <w:rsid w:val="000974A0"/>
    <w:rsid w:val="000A089E"/>
    <w:rsid w:val="000A1176"/>
    <w:rsid w:val="000A722C"/>
    <w:rsid w:val="000A7FD5"/>
    <w:rsid w:val="000B2A84"/>
    <w:rsid w:val="000B4A83"/>
    <w:rsid w:val="000B5B73"/>
    <w:rsid w:val="000B6182"/>
    <w:rsid w:val="000B6AD9"/>
    <w:rsid w:val="000B78DE"/>
    <w:rsid w:val="000C1F29"/>
    <w:rsid w:val="000C2AB7"/>
    <w:rsid w:val="000C37B9"/>
    <w:rsid w:val="000C64FE"/>
    <w:rsid w:val="000C695D"/>
    <w:rsid w:val="000C6A5D"/>
    <w:rsid w:val="000C7276"/>
    <w:rsid w:val="000D0BA7"/>
    <w:rsid w:val="000D2796"/>
    <w:rsid w:val="000D5983"/>
    <w:rsid w:val="000D6CC5"/>
    <w:rsid w:val="000D7A93"/>
    <w:rsid w:val="000E0A1F"/>
    <w:rsid w:val="000E112C"/>
    <w:rsid w:val="000E307E"/>
    <w:rsid w:val="000E3A2C"/>
    <w:rsid w:val="000F14DF"/>
    <w:rsid w:val="00100836"/>
    <w:rsid w:val="00103447"/>
    <w:rsid w:val="001066F1"/>
    <w:rsid w:val="001072FA"/>
    <w:rsid w:val="00107F4D"/>
    <w:rsid w:val="00110EC9"/>
    <w:rsid w:val="00111CAF"/>
    <w:rsid w:val="00112B19"/>
    <w:rsid w:val="00115689"/>
    <w:rsid w:val="00116062"/>
    <w:rsid w:val="00117665"/>
    <w:rsid w:val="0012043D"/>
    <w:rsid w:val="00122BA5"/>
    <w:rsid w:val="0012376E"/>
    <w:rsid w:val="00124320"/>
    <w:rsid w:val="0012450D"/>
    <w:rsid w:val="00124734"/>
    <w:rsid w:val="0013110C"/>
    <w:rsid w:val="001317CE"/>
    <w:rsid w:val="001323F4"/>
    <w:rsid w:val="00135CD9"/>
    <w:rsid w:val="0013731E"/>
    <w:rsid w:val="00140B92"/>
    <w:rsid w:val="00140E21"/>
    <w:rsid w:val="00142C4D"/>
    <w:rsid w:val="00146FED"/>
    <w:rsid w:val="00152736"/>
    <w:rsid w:val="0015334A"/>
    <w:rsid w:val="001620CA"/>
    <w:rsid w:val="00163A55"/>
    <w:rsid w:val="00167A30"/>
    <w:rsid w:val="001740A7"/>
    <w:rsid w:val="00174469"/>
    <w:rsid w:val="00175306"/>
    <w:rsid w:val="001776D7"/>
    <w:rsid w:val="0018562C"/>
    <w:rsid w:val="00185B5A"/>
    <w:rsid w:val="00190D3B"/>
    <w:rsid w:val="00191D3A"/>
    <w:rsid w:val="001932E0"/>
    <w:rsid w:val="001978C9"/>
    <w:rsid w:val="00197F5E"/>
    <w:rsid w:val="001A03E7"/>
    <w:rsid w:val="001A1BBA"/>
    <w:rsid w:val="001A48D2"/>
    <w:rsid w:val="001A5F07"/>
    <w:rsid w:val="001B140D"/>
    <w:rsid w:val="001B44C5"/>
    <w:rsid w:val="001B7141"/>
    <w:rsid w:val="001C007C"/>
    <w:rsid w:val="001C00B9"/>
    <w:rsid w:val="001C092A"/>
    <w:rsid w:val="001C1C34"/>
    <w:rsid w:val="001D20D9"/>
    <w:rsid w:val="001E14CB"/>
    <w:rsid w:val="001E74A9"/>
    <w:rsid w:val="001F0542"/>
    <w:rsid w:val="001F2550"/>
    <w:rsid w:val="001F38DD"/>
    <w:rsid w:val="001F7875"/>
    <w:rsid w:val="001F7FB7"/>
    <w:rsid w:val="002040F0"/>
    <w:rsid w:val="002050D1"/>
    <w:rsid w:val="00207DB3"/>
    <w:rsid w:val="002121C7"/>
    <w:rsid w:val="002157CE"/>
    <w:rsid w:val="002167B8"/>
    <w:rsid w:val="002201F8"/>
    <w:rsid w:val="00224EB8"/>
    <w:rsid w:val="00225B2C"/>
    <w:rsid w:val="00234658"/>
    <w:rsid w:val="002375F8"/>
    <w:rsid w:val="00237EA1"/>
    <w:rsid w:val="00244AF7"/>
    <w:rsid w:val="002459EF"/>
    <w:rsid w:val="00246F41"/>
    <w:rsid w:val="002471E3"/>
    <w:rsid w:val="00252C86"/>
    <w:rsid w:val="002564A5"/>
    <w:rsid w:val="0025752A"/>
    <w:rsid w:val="0026323F"/>
    <w:rsid w:val="0026750D"/>
    <w:rsid w:val="00267E23"/>
    <w:rsid w:val="0027379E"/>
    <w:rsid w:val="00274180"/>
    <w:rsid w:val="002749BA"/>
    <w:rsid w:val="00274B71"/>
    <w:rsid w:val="00275C92"/>
    <w:rsid w:val="00275E48"/>
    <w:rsid w:val="00277363"/>
    <w:rsid w:val="002826CF"/>
    <w:rsid w:val="00283185"/>
    <w:rsid w:val="0028517C"/>
    <w:rsid w:val="00285707"/>
    <w:rsid w:val="00286905"/>
    <w:rsid w:val="00290BF1"/>
    <w:rsid w:val="002919F8"/>
    <w:rsid w:val="0029373E"/>
    <w:rsid w:val="0029729D"/>
    <w:rsid w:val="002A1B9C"/>
    <w:rsid w:val="002A2B80"/>
    <w:rsid w:val="002A36B2"/>
    <w:rsid w:val="002A50DC"/>
    <w:rsid w:val="002A5417"/>
    <w:rsid w:val="002A5523"/>
    <w:rsid w:val="002A65E8"/>
    <w:rsid w:val="002B02B8"/>
    <w:rsid w:val="002C0040"/>
    <w:rsid w:val="002C0E7C"/>
    <w:rsid w:val="002C1418"/>
    <w:rsid w:val="002C16E0"/>
    <w:rsid w:val="002C7606"/>
    <w:rsid w:val="002E0666"/>
    <w:rsid w:val="002E09D8"/>
    <w:rsid w:val="002E0B8B"/>
    <w:rsid w:val="002E154F"/>
    <w:rsid w:val="002E3F59"/>
    <w:rsid w:val="002E57B3"/>
    <w:rsid w:val="002E641D"/>
    <w:rsid w:val="002E6A63"/>
    <w:rsid w:val="002E70A8"/>
    <w:rsid w:val="002F17B9"/>
    <w:rsid w:val="002F1F13"/>
    <w:rsid w:val="002F5014"/>
    <w:rsid w:val="002F57AA"/>
    <w:rsid w:val="002F6CAF"/>
    <w:rsid w:val="0030184A"/>
    <w:rsid w:val="003033BE"/>
    <w:rsid w:val="00303A1E"/>
    <w:rsid w:val="00310821"/>
    <w:rsid w:val="00311078"/>
    <w:rsid w:val="00314559"/>
    <w:rsid w:val="00317E36"/>
    <w:rsid w:val="0032159D"/>
    <w:rsid w:val="00324153"/>
    <w:rsid w:val="00325A41"/>
    <w:rsid w:val="003277A0"/>
    <w:rsid w:val="00342551"/>
    <w:rsid w:val="003506C5"/>
    <w:rsid w:val="00352264"/>
    <w:rsid w:val="00352CFA"/>
    <w:rsid w:val="00353F4E"/>
    <w:rsid w:val="00360471"/>
    <w:rsid w:val="00360796"/>
    <w:rsid w:val="00361239"/>
    <w:rsid w:val="003672B0"/>
    <w:rsid w:val="00370C35"/>
    <w:rsid w:val="00373FE6"/>
    <w:rsid w:val="003831C7"/>
    <w:rsid w:val="003855F8"/>
    <w:rsid w:val="003857F2"/>
    <w:rsid w:val="003858FD"/>
    <w:rsid w:val="00390870"/>
    <w:rsid w:val="00390C69"/>
    <w:rsid w:val="003926B9"/>
    <w:rsid w:val="0039289D"/>
    <w:rsid w:val="00395B6D"/>
    <w:rsid w:val="003A4BDE"/>
    <w:rsid w:val="003A5268"/>
    <w:rsid w:val="003A6A42"/>
    <w:rsid w:val="003B1539"/>
    <w:rsid w:val="003B5705"/>
    <w:rsid w:val="003B7989"/>
    <w:rsid w:val="003C10C9"/>
    <w:rsid w:val="003C3F92"/>
    <w:rsid w:val="003C7DBD"/>
    <w:rsid w:val="003D13AF"/>
    <w:rsid w:val="003D1E58"/>
    <w:rsid w:val="003D3DE1"/>
    <w:rsid w:val="003E569C"/>
    <w:rsid w:val="003E64C7"/>
    <w:rsid w:val="003E65A8"/>
    <w:rsid w:val="003F032B"/>
    <w:rsid w:val="003F22D1"/>
    <w:rsid w:val="003F2DD4"/>
    <w:rsid w:val="003F49EC"/>
    <w:rsid w:val="003F5651"/>
    <w:rsid w:val="004022E0"/>
    <w:rsid w:val="0040297A"/>
    <w:rsid w:val="00404DE9"/>
    <w:rsid w:val="00405126"/>
    <w:rsid w:val="00406222"/>
    <w:rsid w:val="00410381"/>
    <w:rsid w:val="00410F8E"/>
    <w:rsid w:val="004128DA"/>
    <w:rsid w:val="00416370"/>
    <w:rsid w:val="00421AAA"/>
    <w:rsid w:val="00422078"/>
    <w:rsid w:val="004224DA"/>
    <w:rsid w:val="00422FCC"/>
    <w:rsid w:val="00423C2F"/>
    <w:rsid w:val="00430450"/>
    <w:rsid w:val="004324A3"/>
    <w:rsid w:val="004326EE"/>
    <w:rsid w:val="00433701"/>
    <w:rsid w:val="00433BE0"/>
    <w:rsid w:val="0043458A"/>
    <w:rsid w:val="00434C33"/>
    <w:rsid w:val="0044085A"/>
    <w:rsid w:val="00442440"/>
    <w:rsid w:val="004452C4"/>
    <w:rsid w:val="004456C2"/>
    <w:rsid w:val="004530FD"/>
    <w:rsid w:val="00456B2E"/>
    <w:rsid w:val="004623C8"/>
    <w:rsid w:val="00462FCA"/>
    <w:rsid w:val="00464D47"/>
    <w:rsid w:val="00465A09"/>
    <w:rsid w:val="00467738"/>
    <w:rsid w:val="00470D8A"/>
    <w:rsid w:val="0047142A"/>
    <w:rsid w:val="00473F3F"/>
    <w:rsid w:val="00477A12"/>
    <w:rsid w:val="0048519A"/>
    <w:rsid w:val="0048657A"/>
    <w:rsid w:val="0049305B"/>
    <w:rsid w:val="00494C56"/>
    <w:rsid w:val="0049668C"/>
    <w:rsid w:val="00496A56"/>
    <w:rsid w:val="004A0250"/>
    <w:rsid w:val="004A0300"/>
    <w:rsid w:val="004A0843"/>
    <w:rsid w:val="004A0B19"/>
    <w:rsid w:val="004A28E8"/>
    <w:rsid w:val="004A55AC"/>
    <w:rsid w:val="004A7171"/>
    <w:rsid w:val="004B0675"/>
    <w:rsid w:val="004B3476"/>
    <w:rsid w:val="004B54B3"/>
    <w:rsid w:val="004B5626"/>
    <w:rsid w:val="004C0BC3"/>
    <w:rsid w:val="004C1F70"/>
    <w:rsid w:val="004C3617"/>
    <w:rsid w:val="004D181C"/>
    <w:rsid w:val="004D1E19"/>
    <w:rsid w:val="004D2509"/>
    <w:rsid w:val="004E0069"/>
    <w:rsid w:val="004E1CDA"/>
    <w:rsid w:val="004E314F"/>
    <w:rsid w:val="004E3637"/>
    <w:rsid w:val="004E5E61"/>
    <w:rsid w:val="004E6B5A"/>
    <w:rsid w:val="004E7406"/>
    <w:rsid w:val="004F223A"/>
    <w:rsid w:val="004F7E2B"/>
    <w:rsid w:val="00503DD9"/>
    <w:rsid w:val="00504E4E"/>
    <w:rsid w:val="00504F1D"/>
    <w:rsid w:val="00511FFD"/>
    <w:rsid w:val="005134A3"/>
    <w:rsid w:val="00516496"/>
    <w:rsid w:val="00520CD1"/>
    <w:rsid w:val="00524AA2"/>
    <w:rsid w:val="00524AB6"/>
    <w:rsid w:val="00525BDC"/>
    <w:rsid w:val="00525C48"/>
    <w:rsid w:val="00527509"/>
    <w:rsid w:val="00527DB8"/>
    <w:rsid w:val="00533570"/>
    <w:rsid w:val="00534E7C"/>
    <w:rsid w:val="005417CE"/>
    <w:rsid w:val="005427B8"/>
    <w:rsid w:val="0054534D"/>
    <w:rsid w:val="00551241"/>
    <w:rsid w:val="00556D26"/>
    <w:rsid w:val="005578FA"/>
    <w:rsid w:val="0056115F"/>
    <w:rsid w:val="00561A27"/>
    <w:rsid w:val="00561CAA"/>
    <w:rsid w:val="005653C0"/>
    <w:rsid w:val="00566C95"/>
    <w:rsid w:val="005673A1"/>
    <w:rsid w:val="005704DD"/>
    <w:rsid w:val="0057331C"/>
    <w:rsid w:val="00573393"/>
    <w:rsid w:val="00574D42"/>
    <w:rsid w:val="0058055E"/>
    <w:rsid w:val="0058059E"/>
    <w:rsid w:val="00581B25"/>
    <w:rsid w:val="005826FF"/>
    <w:rsid w:val="0058360F"/>
    <w:rsid w:val="00583857"/>
    <w:rsid w:val="0059122C"/>
    <w:rsid w:val="005912E6"/>
    <w:rsid w:val="00595998"/>
    <w:rsid w:val="005A3A13"/>
    <w:rsid w:val="005B11D9"/>
    <w:rsid w:val="005B2143"/>
    <w:rsid w:val="005B454F"/>
    <w:rsid w:val="005B5200"/>
    <w:rsid w:val="005B530A"/>
    <w:rsid w:val="005B5A41"/>
    <w:rsid w:val="005B5EC1"/>
    <w:rsid w:val="005B7C16"/>
    <w:rsid w:val="005B7D10"/>
    <w:rsid w:val="005C06F2"/>
    <w:rsid w:val="005C1A08"/>
    <w:rsid w:val="005C30E8"/>
    <w:rsid w:val="005C3CA2"/>
    <w:rsid w:val="005C3E6A"/>
    <w:rsid w:val="005C495A"/>
    <w:rsid w:val="005D2292"/>
    <w:rsid w:val="005D260C"/>
    <w:rsid w:val="005D3E83"/>
    <w:rsid w:val="005D6910"/>
    <w:rsid w:val="005D7045"/>
    <w:rsid w:val="005E0B5A"/>
    <w:rsid w:val="005E6374"/>
    <w:rsid w:val="005F1038"/>
    <w:rsid w:val="005F1A5A"/>
    <w:rsid w:val="005F1C3E"/>
    <w:rsid w:val="005F2657"/>
    <w:rsid w:val="005F7226"/>
    <w:rsid w:val="00601985"/>
    <w:rsid w:val="0060239D"/>
    <w:rsid w:val="00602825"/>
    <w:rsid w:val="00604029"/>
    <w:rsid w:val="006056F5"/>
    <w:rsid w:val="00605797"/>
    <w:rsid w:val="00606780"/>
    <w:rsid w:val="00607075"/>
    <w:rsid w:val="006141C2"/>
    <w:rsid w:val="006151AD"/>
    <w:rsid w:val="006243F2"/>
    <w:rsid w:val="0062477A"/>
    <w:rsid w:val="006247CE"/>
    <w:rsid w:val="00625A0C"/>
    <w:rsid w:val="00631F41"/>
    <w:rsid w:val="0063228E"/>
    <w:rsid w:val="00634005"/>
    <w:rsid w:val="00634F45"/>
    <w:rsid w:val="006362CF"/>
    <w:rsid w:val="006422D2"/>
    <w:rsid w:val="00642798"/>
    <w:rsid w:val="00645D41"/>
    <w:rsid w:val="006559AF"/>
    <w:rsid w:val="006660CF"/>
    <w:rsid w:val="006728F5"/>
    <w:rsid w:val="00674024"/>
    <w:rsid w:val="006742EB"/>
    <w:rsid w:val="0068061C"/>
    <w:rsid w:val="00680C67"/>
    <w:rsid w:val="00684260"/>
    <w:rsid w:val="0069014C"/>
    <w:rsid w:val="00690961"/>
    <w:rsid w:val="00690D10"/>
    <w:rsid w:val="0069119F"/>
    <w:rsid w:val="006956D7"/>
    <w:rsid w:val="00696011"/>
    <w:rsid w:val="006A0058"/>
    <w:rsid w:val="006A0D74"/>
    <w:rsid w:val="006A0F13"/>
    <w:rsid w:val="006A35E1"/>
    <w:rsid w:val="006A50A4"/>
    <w:rsid w:val="006B2966"/>
    <w:rsid w:val="006B4C33"/>
    <w:rsid w:val="006B5551"/>
    <w:rsid w:val="006B5C60"/>
    <w:rsid w:val="006B5F02"/>
    <w:rsid w:val="006B7E27"/>
    <w:rsid w:val="006C1E2F"/>
    <w:rsid w:val="006C2734"/>
    <w:rsid w:val="006C56E2"/>
    <w:rsid w:val="006C786B"/>
    <w:rsid w:val="006D07C4"/>
    <w:rsid w:val="006D38E1"/>
    <w:rsid w:val="006D5D50"/>
    <w:rsid w:val="006D71F2"/>
    <w:rsid w:val="006D7314"/>
    <w:rsid w:val="006E2212"/>
    <w:rsid w:val="006E2841"/>
    <w:rsid w:val="006E73AF"/>
    <w:rsid w:val="006E7570"/>
    <w:rsid w:val="006E78FA"/>
    <w:rsid w:val="006E79F3"/>
    <w:rsid w:val="006F372F"/>
    <w:rsid w:val="006F4729"/>
    <w:rsid w:val="006F4900"/>
    <w:rsid w:val="00701B23"/>
    <w:rsid w:val="00703305"/>
    <w:rsid w:val="00704035"/>
    <w:rsid w:val="00704C06"/>
    <w:rsid w:val="00705552"/>
    <w:rsid w:val="00706714"/>
    <w:rsid w:val="00706BA2"/>
    <w:rsid w:val="007071C1"/>
    <w:rsid w:val="00711E90"/>
    <w:rsid w:val="00715750"/>
    <w:rsid w:val="007237FC"/>
    <w:rsid w:val="0072545E"/>
    <w:rsid w:val="007276EE"/>
    <w:rsid w:val="007279E0"/>
    <w:rsid w:val="007311F2"/>
    <w:rsid w:val="00731F71"/>
    <w:rsid w:val="00740BE2"/>
    <w:rsid w:val="00741BC9"/>
    <w:rsid w:val="007421DD"/>
    <w:rsid w:val="00745537"/>
    <w:rsid w:val="0075656A"/>
    <w:rsid w:val="00762690"/>
    <w:rsid w:val="0076501B"/>
    <w:rsid w:val="007678EF"/>
    <w:rsid w:val="00770EEB"/>
    <w:rsid w:val="00771BA6"/>
    <w:rsid w:val="00772C7D"/>
    <w:rsid w:val="007740C9"/>
    <w:rsid w:val="00777148"/>
    <w:rsid w:val="00784FE5"/>
    <w:rsid w:val="00791C8E"/>
    <w:rsid w:val="00793F0F"/>
    <w:rsid w:val="00794C0A"/>
    <w:rsid w:val="007A21B2"/>
    <w:rsid w:val="007A2518"/>
    <w:rsid w:val="007B02A0"/>
    <w:rsid w:val="007B079F"/>
    <w:rsid w:val="007B3A7F"/>
    <w:rsid w:val="007B3E7D"/>
    <w:rsid w:val="007B54AC"/>
    <w:rsid w:val="007B7C09"/>
    <w:rsid w:val="007C5CD8"/>
    <w:rsid w:val="007C779C"/>
    <w:rsid w:val="007D0D68"/>
    <w:rsid w:val="007D17E4"/>
    <w:rsid w:val="007D28EF"/>
    <w:rsid w:val="007D7653"/>
    <w:rsid w:val="007E28AD"/>
    <w:rsid w:val="007E56A5"/>
    <w:rsid w:val="007E5FC2"/>
    <w:rsid w:val="007E7B1E"/>
    <w:rsid w:val="007F1606"/>
    <w:rsid w:val="007F3417"/>
    <w:rsid w:val="007F4291"/>
    <w:rsid w:val="007F5685"/>
    <w:rsid w:val="007F6E0E"/>
    <w:rsid w:val="007F79C8"/>
    <w:rsid w:val="00804447"/>
    <w:rsid w:val="00804C06"/>
    <w:rsid w:val="00805D1E"/>
    <w:rsid w:val="00810896"/>
    <w:rsid w:val="00815219"/>
    <w:rsid w:val="00815418"/>
    <w:rsid w:val="00822705"/>
    <w:rsid w:val="00826696"/>
    <w:rsid w:val="00832B3B"/>
    <w:rsid w:val="0083460C"/>
    <w:rsid w:val="00834E4C"/>
    <w:rsid w:val="008370D5"/>
    <w:rsid w:val="0083767B"/>
    <w:rsid w:val="008405DB"/>
    <w:rsid w:val="00843F34"/>
    <w:rsid w:val="008462CE"/>
    <w:rsid w:val="008518CC"/>
    <w:rsid w:val="00852F2C"/>
    <w:rsid w:val="00853630"/>
    <w:rsid w:val="00856220"/>
    <w:rsid w:val="00860689"/>
    <w:rsid w:val="00861761"/>
    <w:rsid w:val="0086187D"/>
    <w:rsid w:val="00862A43"/>
    <w:rsid w:val="008638B9"/>
    <w:rsid w:val="0086535C"/>
    <w:rsid w:val="0086587F"/>
    <w:rsid w:val="00866E77"/>
    <w:rsid w:val="00867B02"/>
    <w:rsid w:val="00870CBC"/>
    <w:rsid w:val="008719FE"/>
    <w:rsid w:val="00871D3A"/>
    <w:rsid w:val="008723CE"/>
    <w:rsid w:val="008728A6"/>
    <w:rsid w:val="0087315C"/>
    <w:rsid w:val="00873EE9"/>
    <w:rsid w:val="00875152"/>
    <w:rsid w:val="00883D94"/>
    <w:rsid w:val="008878E4"/>
    <w:rsid w:val="008924FB"/>
    <w:rsid w:val="008924FF"/>
    <w:rsid w:val="00892F75"/>
    <w:rsid w:val="00896956"/>
    <w:rsid w:val="00897A6F"/>
    <w:rsid w:val="008A0560"/>
    <w:rsid w:val="008A07C6"/>
    <w:rsid w:val="008A28D1"/>
    <w:rsid w:val="008A601E"/>
    <w:rsid w:val="008A6024"/>
    <w:rsid w:val="008A6A36"/>
    <w:rsid w:val="008B043A"/>
    <w:rsid w:val="008B4209"/>
    <w:rsid w:val="008B4EF7"/>
    <w:rsid w:val="008B4F98"/>
    <w:rsid w:val="008B6962"/>
    <w:rsid w:val="008B6B94"/>
    <w:rsid w:val="008C24C7"/>
    <w:rsid w:val="008C29D0"/>
    <w:rsid w:val="008C35CF"/>
    <w:rsid w:val="008C3E0C"/>
    <w:rsid w:val="008C488D"/>
    <w:rsid w:val="008C5499"/>
    <w:rsid w:val="008C6C96"/>
    <w:rsid w:val="008C7CF7"/>
    <w:rsid w:val="008D2A6C"/>
    <w:rsid w:val="008D31C2"/>
    <w:rsid w:val="008D5B90"/>
    <w:rsid w:val="008D7F90"/>
    <w:rsid w:val="008E2881"/>
    <w:rsid w:val="008E5B00"/>
    <w:rsid w:val="008E6F81"/>
    <w:rsid w:val="008F0DBF"/>
    <w:rsid w:val="008F48D8"/>
    <w:rsid w:val="008F5716"/>
    <w:rsid w:val="008F6715"/>
    <w:rsid w:val="0090057E"/>
    <w:rsid w:val="00901305"/>
    <w:rsid w:val="00910417"/>
    <w:rsid w:val="00911B6E"/>
    <w:rsid w:val="00912EBB"/>
    <w:rsid w:val="00913D8E"/>
    <w:rsid w:val="00917C97"/>
    <w:rsid w:val="00917D0E"/>
    <w:rsid w:val="009225F6"/>
    <w:rsid w:val="00922FD3"/>
    <w:rsid w:val="00927EC4"/>
    <w:rsid w:val="00932960"/>
    <w:rsid w:val="00933E27"/>
    <w:rsid w:val="0093405A"/>
    <w:rsid w:val="0093523B"/>
    <w:rsid w:val="009410A1"/>
    <w:rsid w:val="00941243"/>
    <w:rsid w:val="0094423C"/>
    <w:rsid w:val="00944A6B"/>
    <w:rsid w:val="00944F65"/>
    <w:rsid w:val="009463D3"/>
    <w:rsid w:val="0095040B"/>
    <w:rsid w:val="009504AF"/>
    <w:rsid w:val="0095157A"/>
    <w:rsid w:val="00952004"/>
    <w:rsid w:val="00952406"/>
    <w:rsid w:val="00953314"/>
    <w:rsid w:val="00954DC0"/>
    <w:rsid w:val="00955B2D"/>
    <w:rsid w:val="00956249"/>
    <w:rsid w:val="00957486"/>
    <w:rsid w:val="00962E38"/>
    <w:rsid w:val="00967AF0"/>
    <w:rsid w:val="009701B5"/>
    <w:rsid w:val="00971C09"/>
    <w:rsid w:val="009728C3"/>
    <w:rsid w:val="00973F23"/>
    <w:rsid w:val="00981EE2"/>
    <w:rsid w:val="00985371"/>
    <w:rsid w:val="0098578D"/>
    <w:rsid w:val="00993B7E"/>
    <w:rsid w:val="00993EBA"/>
    <w:rsid w:val="00994038"/>
    <w:rsid w:val="009958CB"/>
    <w:rsid w:val="009A074F"/>
    <w:rsid w:val="009A3A6B"/>
    <w:rsid w:val="009A6BB2"/>
    <w:rsid w:val="009A712C"/>
    <w:rsid w:val="009A76F9"/>
    <w:rsid w:val="009B0140"/>
    <w:rsid w:val="009B77ED"/>
    <w:rsid w:val="009C120E"/>
    <w:rsid w:val="009C2FFE"/>
    <w:rsid w:val="009C4D44"/>
    <w:rsid w:val="009C5871"/>
    <w:rsid w:val="009C6913"/>
    <w:rsid w:val="009C6F47"/>
    <w:rsid w:val="009C7028"/>
    <w:rsid w:val="009D1461"/>
    <w:rsid w:val="009D1939"/>
    <w:rsid w:val="009D5847"/>
    <w:rsid w:val="009E1A57"/>
    <w:rsid w:val="009E1DB7"/>
    <w:rsid w:val="009E7B42"/>
    <w:rsid w:val="009E7C04"/>
    <w:rsid w:val="009F061B"/>
    <w:rsid w:val="009F3F84"/>
    <w:rsid w:val="009F417D"/>
    <w:rsid w:val="00A01631"/>
    <w:rsid w:val="00A02655"/>
    <w:rsid w:val="00A11154"/>
    <w:rsid w:val="00A11196"/>
    <w:rsid w:val="00A11F7E"/>
    <w:rsid w:val="00A123F7"/>
    <w:rsid w:val="00A1251B"/>
    <w:rsid w:val="00A12FBC"/>
    <w:rsid w:val="00A13B6D"/>
    <w:rsid w:val="00A14146"/>
    <w:rsid w:val="00A149E9"/>
    <w:rsid w:val="00A156A8"/>
    <w:rsid w:val="00A1664C"/>
    <w:rsid w:val="00A25B60"/>
    <w:rsid w:val="00A26BE9"/>
    <w:rsid w:val="00A2773D"/>
    <w:rsid w:val="00A30A00"/>
    <w:rsid w:val="00A31670"/>
    <w:rsid w:val="00A34291"/>
    <w:rsid w:val="00A345C2"/>
    <w:rsid w:val="00A3784D"/>
    <w:rsid w:val="00A3790E"/>
    <w:rsid w:val="00A41AD4"/>
    <w:rsid w:val="00A42207"/>
    <w:rsid w:val="00A43D04"/>
    <w:rsid w:val="00A43F6D"/>
    <w:rsid w:val="00A4745E"/>
    <w:rsid w:val="00A50BB0"/>
    <w:rsid w:val="00A50D73"/>
    <w:rsid w:val="00A517A3"/>
    <w:rsid w:val="00A52048"/>
    <w:rsid w:val="00A55624"/>
    <w:rsid w:val="00A56D8A"/>
    <w:rsid w:val="00A57331"/>
    <w:rsid w:val="00A57D50"/>
    <w:rsid w:val="00A57F1C"/>
    <w:rsid w:val="00A60058"/>
    <w:rsid w:val="00A612E2"/>
    <w:rsid w:val="00A61BDB"/>
    <w:rsid w:val="00A620A5"/>
    <w:rsid w:val="00A620BE"/>
    <w:rsid w:val="00A63242"/>
    <w:rsid w:val="00A66D3C"/>
    <w:rsid w:val="00A6775B"/>
    <w:rsid w:val="00A7044D"/>
    <w:rsid w:val="00A72524"/>
    <w:rsid w:val="00A7679D"/>
    <w:rsid w:val="00A80F21"/>
    <w:rsid w:val="00A84440"/>
    <w:rsid w:val="00A87F0C"/>
    <w:rsid w:val="00A91403"/>
    <w:rsid w:val="00A94F1F"/>
    <w:rsid w:val="00A95949"/>
    <w:rsid w:val="00AA4F6E"/>
    <w:rsid w:val="00AB407D"/>
    <w:rsid w:val="00AB4FD8"/>
    <w:rsid w:val="00AB557C"/>
    <w:rsid w:val="00AB59D4"/>
    <w:rsid w:val="00AB7D90"/>
    <w:rsid w:val="00AB7FF3"/>
    <w:rsid w:val="00AC2C55"/>
    <w:rsid w:val="00AC574A"/>
    <w:rsid w:val="00AC793F"/>
    <w:rsid w:val="00AD16C9"/>
    <w:rsid w:val="00AD285E"/>
    <w:rsid w:val="00AD5D03"/>
    <w:rsid w:val="00AE154A"/>
    <w:rsid w:val="00AE25C7"/>
    <w:rsid w:val="00AE27F2"/>
    <w:rsid w:val="00AE2B8C"/>
    <w:rsid w:val="00AE7BA5"/>
    <w:rsid w:val="00AF5B9C"/>
    <w:rsid w:val="00AF6778"/>
    <w:rsid w:val="00AF6AFB"/>
    <w:rsid w:val="00B0024D"/>
    <w:rsid w:val="00B003EF"/>
    <w:rsid w:val="00B00894"/>
    <w:rsid w:val="00B00D92"/>
    <w:rsid w:val="00B024C1"/>
    <w:rsid w:val="00B04D9B"/>
    <w:rsid w:val="00B11A4E"/>
    <w:rsid w:val="00B12C0A"/>
    <w:rsid w:val="00B13F89"/>
    <w:rsid w:val="00B145BA"/>
    <w:rsid w:val="00B14728"/>
    <w:rsid w:val="00B15C2C"/>
    <w:rsid w:val="00B17CDD"/>
    <w:rsid w:val="00B20EE8"/>
    <w:rsid w:val="00B21DDE"/>
    <w:rsid w:val="00B220B2"/>
    <w:rsid w:val="00B22286"/>
    <w:rsid w:val="00B2352D"/>
    <w:rsid w:val="00B245E3"/>
    <w:rsid w:val="00B24D55"/>
    <w:rsid w:val="00B27606"/>
    <w:rsid w:val="00B307D3"/>
    <w:rsid w:val="00B34A7C"/>
    <w:rsid w:val="00B34FC3"/>
    <w:rsid w:val="00B35386"/>
    <w:rsid w:val="00B44305"/>
    <w:rsid w:val="00B44F42"/>
    <w:rsid w:val="00B45816"/>
    <w:rsid w:val="00B45B5D"/>
    <w:rsid w:val="00B46CC9"/>
    <w:rsid w:val="00B46F88"/>
    <w:rsid w:val="00B53301"/>
    <w:rsid w:val="00B541F1"/>
    <w:rsid w:val="00B54F59"/>
    <w:rsid w:val="00B558DA"/>
    <w:rsid w:val="00B57508"/>
    <w:rsid w:val="00B60001"/>
    <w:rsid w:val="00B61FDB"/>
    <w:rsid w:val="00B625E1"/>
    <w:rsid w:val="00B75C60"/>
    <w:rsid w:val="00B76DCF"/>
    <w:rsid w:val="00B80440"/>
    <w:rsid w:val="00B808CA"/>
    <w:rsid w:val="00B821B8"/>
    <w:rsid w:val="00B83206"/>
    <w:rsid w:val="00B8375C"/>
    <w:rsid w:val="00B83EC2"/>
    <w:rsid w:val="00B846CC"/>
    <w:rsid w:val="00B84B0A"/>
    <w:rsid w:val="00B87827"/>
    <w:rsid w:val="00B941AD"/>
    <w:rsid w:val="00B94938"/>
    <w:rsid w:val="00B96B92"/>
    <w:rsid w:val="00B97B80"/>
    <w:rsid w:val="00BA03BD"/>
    <w:rsid w:val="00BA19BA"/>
    <w:rsid w:val="00BA3661"/>
    <w:rsid w:val="00BA3E18"/>
    <w:rsid w:val="00BA4371"/>
    <w:rsid w:val="00BA4DEE"/>
    <w:rsid w:val="00BA52EB"/>
    <w:rsid w:val="00BB0A4C"/>
    <w:rsid w:val="00BB142F"/>
    <w:rsid w:val="00BC3C62"/>
    <w:rsid w:val="00BC4A73"/>
    <w:rsid w:val="00BC7ED8"/>
    <w:rsid w:val="00BD47BD"/>
    <w:rsid w:val="00BD4973"/>
    <w:rsid w:val="00BD4BA7"/>
    <w:rsid w:val="00BE224F"/>
    <w:rsid w:val="00BE2ACC"/>
    <w:rsid w:val="00BE2D8D"/>
    <w:rsid w:val="00BE5661"/>
    <w:rsid w:val="00BE7028"/>
    <w:rsid w:val="00BF1AE9"/>
    <w:rsid w:val="00BF1B9B"/>
    <w:rsid w:val="00BF2786"/>
    <w:rsid w:val="00BF3807"/>
    <w:rsid w:val="00BF4FDB"/>
    <w:rsid w:val="00BF6BCE"/>
    <w:rsid w:val="00BF74DD"/>
    <w:rsid w:val="00BF7589"/>
    <w:rsid w:val="00C00073"/>
    <w:rsid w:val="00C0243A"/>
    <w:rsid w:val="00C02E28"/>
    <w:rsid w:val="00C03D6D"/>
    <w:rsid w:val="00C04380"/>
    <w:rsid w:val="00C074A3"/>
    <w:rsid w:val="00C11E5F"/>
    <w:rsid w:val="00C11F18"/>
    <w:rsid w:val="00C12074"/>
    <w:rsid w:val="00C13DD5"/>
    <w:rsid w:val="00C21D2E"/>
    <w:rsid w:val="00C225FB"/>
    <w:rsid w:val="00C227B8"/>
    <w:rsid w:val="00C25E19"/>
    <w:rsid w:val="00C30883"/>
    <w:rsid w:val="00C31FE9"/>
    <w:rsid w:val="00C34201"/>
    <w:rsid w:val="00C41084"/>
    <w:rsid w:val="00C42D8E"/>
    <w:rsid w:val="00C43C8A"/>
    <w:rsid w:val="00C444E7"/>
    <w:rsid w:val="00C47CF8"/>
    <w:rsid w:val="00C5044A"/>
    <w:rsid w:val="00C515E1"/>
    <w:rsid w:val="00C522FE"/>
    <w:rsid w:val="00C546B0"/>
    <w:rsid w:val="00C5481F"/>
    <w:rsid w:val="00C57913"/>
    <w:rsid w:val="00C61C5D"/>
    <w:rsid w:val="00C64B62"/>
    <w:rsid w:val="00C6556E"/>
    <w:rsid w:val="00C711A4"/>
    <w:rsid w:val="00C733A2"/>
    <w:rsid w:val="00C73FBA"/>
    <w:rsid w:val="00C76A34"/>
    <w:rsid w:val="00C82B2A"/>
    <w:rsid w:val="00C912E9"/>
    <w:rsid w:val="00C91554"/>
    <w:rsid w:val="00C938F5"/>
    <w:rsid w:val="00C93C8C"/>
    <w:rsid w:val="00C95393"/>
    <w:rsid w:val="00C95526"/>
    <w:rsid w:val="00C95B5D"/>
    <w:rsid w:val="00C96524"/>
    <w:rsid w:val="00C96AF7"/>
    <w:rsid w:val="00CA0241"/>
    <w:rsid w:val="00CA4147"/>
    <w:rsid w:val="00CB00D8"/>
    <w:rsid w:val="00CB1725"/>
    <w:rsid w:val="00CB630C"/>
    <w:rsid w:val="00CB6950"/>
    <w:rsid w:val="00CC0F0B"/>
    <w:rsid w:val="00CC3641"/>
    <w:rsid w:val="00CC6958"/>
    <w:rsid w:val="00CD3DA4"/>
    <w:rsid w:val="00CD6605"/>
    <w:rsid w:val="00CE044B"/>
    <w:rsid w:val="00CE4EBC"/>
    <w:rsid w:val="00CE6DA9"/>
    <w:rsid w:val="00CF194A"/>
    <w:rsid w:val="00CF201E"/>
    <w:rsid w:val="00CF65A8"/>
    <w:rsid w:val="00CF6D28"/>
    <w:rsid w:val="00D0096B"/>
    <w:rsid w:val="00D0109D"/>
    <w:rsid w:val="00D01500"/>
    <w:rsid w:val="00D040A2"/>
    <w:rsid w:val="00D054C4"/>
    <w:rsid w:val="00D06A16"/>
    <w:rsid w:val="00D135BB"/>
    <w:rsid w:val="00D13F5E"/>
    <w:rsid w:val="00D1447D"/>
    <w:rsid w:val="00D156A6"/>
    <w:rsid w:val="00D1606B"/>
    <w:rsid w:val="00D16C99"/>
    <w:rsid w:val="00D178DD"/>
    <w:rsid w:val="00D22048"/>
    <w:rsid w:val="00D23F9B"/>
    <w:rsid w:val="00D31D44"/>
    <w:rsid w:val="00D32988"/>
    <w:rsid w:val="00D35763"/>
    <w:rsid w:val="00D366A2"/>
    <w:rsid w:val="00D40FEE"/>
    <w:rsid w:val="00D42011"/>
    <w:rsid w:val="00D45081"/>
    <w:rsid w:val="00D4652D"/>
    <w:rsid w:val="00D50DAB"/>
    <w:rsid w:val="00D51A5C"/>
    <w:rsid w:val="00D53B3B"/>
    <w:rsid w:val="00D54382"/>
    <w:rsid w:val="00D609A8"/>
    <w:rsid w:val="00D64DF8"/>
    <w:rsid w:val="00D65581"/>
    <w:rsid w:val="00D67B9D"/>
    <w:rsid w:val="00D7082A"/>
    <w:rsid w:val="00D72715"/>
    <w:rsid w:val="00D74B71"/>
    <w:rsid w:val="00D77687"/>
    <w:rsid w:val="00D778C7"/>
    <w:rsid w:val="00D8044E"/>
    <w:rsid w:val="00D84530"/>
    <w:rsid w:val="00D8649D"/>
    <w:rsid w:val="00D915C4"/>
    <w:rsid w:val="00D934FE"/>
    <w:rsid w:val="00D9554B"/>
    <w:rsid w:val="00DA1A8C"/>
    <w:rsid w:val="00DA4B68"/>
    <w:rsid w:val="00DB02FE"/>
    <w:rsid w:val="00DB0AF0"/>
    <w:rsid w:val="00DB23AD"/>
    <w:rsid w:val="00DB2ABA"/>
    <w:rsid w:val="00DB3252"/>
    <w:rsid w:val="00DB7C09"/>
    <w:rsid w:val="00DC0DDB"/>
    <w:rsid w:val="00DC468A"/>
    <w:rsid w:val="00DC68AE"/>
    <w:rsid w:val="00DD131C"/>
    <w:rsid w:val="00DD2EC2"/>
    <w:rsid w:val="00DD52BC"/>
    <w:rsid w:val="00DD59D4"/>
    <w:rsid w:val="00DD7ACB"/>
    <w:rsid w:val="00DE2E85"/>
    <w:rsid w:val="00DE3187"/>
    <w:rsid w:val="00DE5921"/>
    <w:rsid w:val="00E0063A"/>
    <w:rsid w:val="00E007A4"/>
    <w:rsid w:val="00E02809"/>
    <w:rsid w:val="00E0281C"/>
    <w:rsid w:val="00E02FB0"/>
    <w:rsid w:val="00E03EA3"/>
    <w:rsid w:val="00E04011"/>
    <w:rsid w:val="00E052A4"/>
    <w:rsid w:val="00E06CDF"/>
    <w:rsid w:val="00E118E5"/>
    <w:rsid w:val="00E138E4"/>
    <w:rsid w:val="00E148F8"/>
    <w:rsid w:val="00E14C6C"/>
    <w:rsid w:val="00E17B41"/>
    <w:rsid w:val="00E2020A"/>
    <w:rsid w:val="00E21169"/>
    <w:rsid w:val="00E21B17"/>
    <w:rsid w:val="00E21FEA"/>
    <w:rsid w:val="00E23DF5"/>
    <w:rsid w:val="00E25A6F"/>
    <w:rsid w:val="00E33AD6"/>
    <w:rsid w:val="00E40C5A"/>
    <w:rsid w:val="00E421FF"/>
    <w:rsid w:val="00E4756D"/>
    <w:rsid w:val="00E50A6A"/>
    <w:rsid w:val="00E529F5"/>
    <w:rsid w:val="00E55BB6"/>
    <w:rsid w:val="00E57E9A"/>
    <w:rsid w:val="00E6016B"/>
    <w:rsid w:val="00E617E8"/>
    <w:rsid w:val="00E61E22"/>
    <w:rsid w:val="00E65834"/>
    <w:rsid w:val="00E65FD8"/>
    <w:rsid w:val="00E6708B"/>
    <w:rsid w:val="00E67A76"/>
    <w:rsid w:val="00E717EE"/>
    <w:rsid w:val="00E71C6E"/>
    <w:rsid w:val="00E74567"/>
    <w:rsid w:val="00E77E95"/>
    <w:rsid w:val="00E83175"/>
    <w:rsid w:val="00E840E5"/>
    <w:rsid w:val="00E846D7"/>
    <w:rsid w:val="00E84CEA"/>
    <w:rsid w:val="00E86C36"/>
    <w:rsid w:val="00E927A9"/>
    <w:rsid w:val="00E93104"/>
    <w:rsid w:val="00E93B71"/>
    <w:rsid w:val="00E95A74"/>
    <w:rsid w:val="00E964C4"/>
    <w:rsid w:val="00EA391F"/>
    <w:rsid w:val="00EA5B00"/>
    <w:rsid w:val="00EA6166"/>
    <w:rsid w:val="00EA7014"/>
    <w:rsid w:val="00EB26F8"/>
    <w:rsid w:val="00EB585F"/>
    <w:rsid w:val="00EB6330"/>
    <w:rsid w:val="00EC0298"/>
    <w:rsid w:val="00EC604C"/>
    <w:rsid w:val="00EC6124"/>
    <w:rsid w:val="00EC71F5"/>
    <w:rsid w:val="00EC736A"/>
    <w:rsid w:val="00EC73DF"/>
    <w:rsid w:val="00EC7BA8"/>
    <w:rsid w:val="00ED0358"/>
    <w:rsid w:val="00ED3F15"/>
    <w:rsid w:val="00ED57F6"/>
    <w:rsid w:val="00ED791D"/>
    <w:rsid w:val="00EE2A46"/>
    <w:rsid w:val="00EE355B"/>
    <w:rsid w:val="00EE512B"/>
    <w:rsid w:val="00EE665C"/>
    <w:rsid w:val="00EE6895"/>
    <w:rsid w:val="00EE7A54"/>
    <w:rsid w:val="00EF0181"/>
    <w:rsid w:val="00EF1C25"/>
    <w:rsid w:val="00EF3547"/>
    <w:rsid w:val="00EF6DD0"/>
    <w:rsid w:val="00F00C3A"/>
    <w:rsid w:val="00F00FFC"/>
    <w:rsid w:val="00F048D2"/>
    <w:rsid w:val="00F05FC1"/>
    <w:rsid w:val="00F07AFD"/>
    <w:rsid w:val="00F1007C"/>
    <w:rsid w:val="00F12A16"/>
    <w:rsid w:val="00F14A92"/>
    <w:rsid w:val="00F178B4"/>
    <w:rsid w:val="00F21C21"/>
    <w:rsid w:val="00F2434B"/>
    <w:rsid w:val="00F25AD6"/>
    <w:rsid w:val="00F26D73"/>
    <w:rsid w:val="00F27621"/>
    <w:rsid w:val="00F34530"/>
    <w:rsid w:val="00F362A0"/>
    <w:rsid w:val="00F41AAC"/>
    <w:rsid w:val="00F41B1E"/>
    <w:rsid w:val="00F41E52"/>
    <w:rsid w:val="00F43631"/>
    <w:rsid w:val="00F46963"/>
    <w:rsid w:val="00F46EA4"/>
    <w:rsid w:val="00F60FFF"/>
    <w:rsid w:val="00F7208E"/>
    <w:rsid w:val="00F75C9A"/>
    <w:rsid w:val="00F75E61"/>
    <w:rsid w:val="00F75FED"/>
    <w:rsid w:val="00F7638A"/>
    <w:rsid w:val="00F76A9E"/>
    <w:rsid w:val="00F76DFA"/>
    <w:rsid w:val="00F76FD1"/>
    <w:rsid w:val="00F77D1F"/>
    <w:rsid w:val="00F8083C"/>
    <w:rsid w:val="00F826A5"/>
    <w:rsid w:val="00F912FD"/>
    <w:rsid w:val="00F91351"/>
    <w:rsid w:val="00F91A1E"/>
    <w:rsid w:val="00F93903"/>
    <w:rsid w:val="00F9799A"/>
    <w:rsid w:val="00FA1939"/>
    <w:rsid w:val="00FA25D5"/>
    <w:rsid w:val="00FA5AFC"/>
    <w:rsid w:val="00FB13BE"/>
    <w:rsid w:val="00FB204E"/>
    <w:rsid w:val="00FB2B06"/>
    <w:rsid w:val="00FB5E16"/>
    <w:rsid w:val="00FB7C7B"/>
    <w:rsid w:val="00FC02C9"/>
    <w:rsid w:val="00FC08E5"/>
    <w:rsid w:val="00FC180E"/>
    <w:rsid w:val="00FC453B"/>
    <w:rsid w:val="00FC57B0"/>
    <w:rsid w:val="00FC6CE4"/>
    <w:rsid w:val="00FC726B"/>
    <w:rsid w:val="00FD14E2"/>
    <w:rsid w:val="00FD33C2"/>
    <w:rsid w:val="00FD38B1"/>
    <w:rsid w:val="00FD521E"/>
    <w:rsid w:val="00FD715D"/>
    <w:rsid w:val="00FD7F5C"/>
    <w:rsid w:val="00FE1567"/>
    <w:rsid w:val="00FE5B96"/>
    <w:rsid w:val="00FE5DD0"/>
    <w:rsid w:val="00FF1647"/>
    <w:rsid w:val="00FF2B63"/>
    <w:rsid w:val="00FF40A0"/>
    <w:rsid w:val="00FF41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D7467"/>
  <w15:docId w15:val="{1ACCFB53-8068-4393-B52B-D5C7DACA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7B9"/>
    <w:rPr>
      <w:rFonts w:ascii="Times New Roman" w:eastAsia="Times New Roman" w:hAnsi="Times New Roman" w:cs="Times New Roman"/>
      <w:lang w:val="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link w:val="Nagwek1Znak"/>
    <w:uiPriority w:val="9"/>
    <w:qFormat/>
    <w:pPr>
      <w:ind w:left="749"/>
      <w:outlineLvl w:val="0"/>
    </w:pPr>
    <w:rPr>
      <w:b/>
      <w:bCs/>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B46CC9"/>
    <w:pPr>
      <w:keepNext/>
      <w:widowControl/>
      <w:autoSpaceDE/>
      <w:autoSpaceDN/>
      <w:jc w:val="center"/>
      <w:outlineLvl w:val="1"/>
    </w:pPr>
    <w:rPr>
      <w:b/>
      <w:sz w:val="24"/>
      <w:szCs w:val="20"/>
      <w:lang w:val="x-none" w:eastAsia="pl-PL"/>
    </w:rPr>
  </w:style>
  <w:style w:type="paragraph" w:styleId="Nagwek3">
    <w:name w:val="heading 3"/>
    <w:basedOn w:val="Normalny"/>
    <w:next w:val="Normalny"/>
    <w:link w:val="Nagwek3Znak"/>
    <w:unhideWhenUsed/>
    <w:qFormat/>
    <w:rsid w:val="009C2FFE"/>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qFormat/>
    <w:rsid w:val="00B46CC9"/>
    <w:pPr>
      <w:keepNext/>
      <w:widowControl/>
      <w:autoSpaceDE/>
      <w:autoSpaceDN/>
      <w:jc w:val="center"/>
      <w:outlineLvl w:val="3"/>
    </w:pPr>
    <w:rPr>
      <w:b/>
      <w:sz w:val="32"/>
      <w:szCs w:val="20"/>
      <w:lang w:val="x-none" w:eastAsia="pl-PL"/>
    </w:rPr>
  </w:style>
  <w:style w:type="paragraph" w:styleId="Nagwek5">
    <w:name w:val="heading 5"/>
    <w:basedOn w:val="Normalny"/>
    <w:next w:val="Normalny"/>
    <w:link w:val="Nagwek5Znak"/>
    <w:unhideWhenUsed/>
    <w:qFormat/>
    <w:rsid w:val="00B46CC9"/>
    <w:pPr>
      <w:keepNext/>
      <w:keepLines/>
      <w:widowControl/>
      <w:autoSpaceDE/>
      <w:autoSpaceDN/>
      <w:spacing w:before="200"/>
      <w:outlineLvl w:val="4"/>
    </w:pPr>
    <w:rPr>
      <w:rFonts w:ascii="Cambria" w:hAnsi="Cambria"/>
      <w:color w:val="243F60"/>
      <w:sz w:val="20"/>
      <w:szCs w:val="20"/>
      <w:lang w:val="x-none" w:eastAsia="pl-PL"/>
    </w:rPr>
  </w:style>
  <w:style w:type="paragraph" w:styleId="Nagwek6">
    <w:name w:val="heading 6"/>
    <w:basedOn w:val="Normalny"/>
    <w:next w:val="Normalny"/>
    <w:link w:val="Nagwek6Znak"/>
    <w:unhideWhenUsed/>
    <w:qFormat/>
    <w:rsid w:val="0026323F"/>
    <w:pPr>
      <w:keepNext/>
      <w:keepLines/>
      <w:spacing w:before="4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qFormat/>
    <w:rsid w:val="00B46CC9"/>
    <w:pPr>
      <w:widowControl/>
      <w:autoSpaceDE/>
      <w:autoSpaceDN/>
      <w:spacing w:before="240" w:after="60"/>
      <w:outlineLvl w:val="6"/>
    </w:pPr>
    <w:rPr>
      <w:rFonts w:ascii="Calibri" w:eastAsia="Calibri" w:hAnsi="Calibri"/>
      <w:sz w:val="24"/>
      <w:szCs w:val="20"/>
      <w:lang w:val="x-none" w:eastAsia="pl-PL"/>
    </w:rPr>
  </w:style>
  <w:style w:type="paragraph" w:styleId="Nagwek8">
    <w:name w:val="heading 8"/>
    <w:aliases w:val="l8"/>
    <w:basedOn w:val="Normalny"/>
    <w:next w:val="Normalny"/>
    <w:link w:val="Nagwek8Znak"/>
    <w:qFormat/>
    <w:rsid w:val="00B46CC9"/>
    <w:pPr>
      <w:keepNext/>
      <w:widowControl/>
      <w:pBdr>
        <w:top w:val="single" w:sz="4" w:space="1" w:color="auto"/>
        <w:left w:val="single" w:sz="4" w:space="0" w:color="auto"/>
        <w:bottom w:val="single" w:sz="4" w:space="1" w:color="auto"/>
        <w:right w:val="single" w:sz="4" w:space="5" w:color="auto"/>
      </w:pBdr>
      <w:autoSpaceDE/>
      <w:autoSpaceDN/>
      <w:jc w:val="center"/>
      <w:outlineLvl w:val="7"/>
    </w:pPr>
    <w:rPr>
      <w:b/>
      <w:sz w:val="24"/>
      <w:szCs w:val="20"/>
      <w:lang w:val="x-none" w:eastAsia="pl-PL"/>
    </w:rPr>
  </w:style>
  <w:style w:type="paragraph" w:styleId="Nagwek9">
    <w:name w:val="heading 9"/>
    <w:basedOn w:val="Normalny"/>
    <w:next w:val="Normalny"/>
    <w:link w:val="Nagwek9Znak"/>
    <w:unhideWhenUsed/>
    <w:qFormat/>
    <w:rsid w:val="00B46CC9"/>
    <w:pPr>
      <w:keepNext/>
      <w:keepLines/>
      <w:widowControl/>
      <w:autoSpaceDE/>
      <w:autoSpaceDN/>
      <w:spacing w:before="200"/>
      <w:outlineLvl w:val="8"/>
    </w:pPr>
    <w:rPr>
      <w:rFonts w:ascii="Cambria" w:hAnsi="Cambria"/>
      <w:i/>
      <w:iCs/>
      <w:color w:val="404040"/>
      <w:sz w:val="20"/>
      <w:szCs w:val="20"/>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39"/>
    <w:qFormat/>
    <w:pPr>
      <w:spacing w:before="129"/>
      <w:ind w:left="258"/>
    </w:pPr>
    <w:rPr>
      <w:b/>
      <w:bCs/>
      <w:sz w:val="20"/>
      <w:szCs w:val="20"/>
    </w:rPr>
  </w:style>
  <w:style w:type="paragraph" w:styleId="Spistreci2">
    <w:name w:val="toc 2"/>
    <w:basedOn w:val="Normalny"/>
    <w:uiPriority w:val="39"/>
    <w:qFormat/>
    <w:pPr>
      <w:ind w:left="542"/>
    </w:pPr>
    <w:rPr>
      <w:b/>
      <w:bCs/>
      <w:sz w:val="20"/>
      <w:szCs w:val="20"/>
    </w:rPr>
  </w:style>
  <w:style w:type="paragraph" w:styleId="Tekstpodstawowy">
    <w:name w:val="Body Text"/>
    <w:aliases w:val="Tekst podstawow.(F2),(F2),body text,contents,Szövegtörzs"/>
    <w:basedOn w:val="Normalny"/>
    <w:link w:val="TekstpodstawowyZnak"/>
    <w:uiPriority w:val="1"/>
    <w:qFormat/>
  </w:style>
  <w:style w:type="paragraph" w:styleId="Akapitzlist">
    <w:name w:val="List Paragraph"/>
    <w:aliases w:val="L1,Numerowanie,List Paragraph,BulletC,Wyliczanie,Obiekt,normalny tekst,Akapit z listą31,Bullets,List Paragraph1,Akapit z listą5,RR PGE Akapit z listą,Styl 1,1.Nagłówek,maz_wyliczenie,opis dzialania,K-P_odwolanie,A_wyliczenie,lp1,Preambuła"/>
    <w:basedOn w:val="Normalny"/>
    <w:link w:val="AkapitzlistZnak"/>
    <w:uiPriority w:val="34"/>
    <w:qFormat/>
    <w:pPr>
      <w:spacing w:before="60"/>
      <w:ind w:left="542" w:hanging="360"/>
      <w:jc w:val="both"/>
    </w:pPr>
  </w:style>
  <w:style w:type="paragraph" w:customStyle="1" w:styleId="TableParagraph">
    <w:name w:val="Table Paragraph"/>
    <w:basedOn w:val="Normalny"/>
    <w:uiPriority w:val="1"/>
    <w:qFormat/>
  </w:style>
  <w:style w:type="character" w:styleId="Hipercze">
    <w:name w:val="Hyperlink"/>
    <w:basedOn w:val="Domylnaczcionkaakapitu"/>
    <w:uiPriority w:val="99"/>
    <w:unhideWhenUsed/>
    <w:rsid w:val="00112B19"/>
    <w:rPr>
      <w:color w:val="0000FF" w:themeColor="hyperlink"/>
      <w:u w:val="single"/>
    </w:rPr>
  </w:style>
  <w:style w:type="character" w:customStyle="1" w:styleId="Nierozpoznanawzmianka1">
    <w:name w:val="Nierozpoznana wzmianka1"/>
    <w:basedOn w:val="Domylnaczcionkaakapitu"/>
    <w:uiPriority w:val="99"/>
    <w:semiHidden/>
    <w:unhideWhenUsed/>
    <w:rsid w:val="00112B19"/>
    <w:rPr>
      <w:color w:val="605E5C"/>
      <w:shd w:val="clear" w:color="auto" w:fill="E1DFDD"/>
    </w:rPr>
  </w:style>
  <w:style w:type="character" w:styleId="Odwoaniedokomentarza">
    <w:name w:val="annotation reference"/>
    <w:basedOn w:val="Domylnaczcionkaakapitu"/>
    <w:uiPriority w:val="99"/>
    <w:unhideWhenUsed/>
    <w:rsid w:val="00A11196"/>
    <w:rPr>
      <w:sz w:val="16"/>
      <w:szCs w:val="16"/>
    </w:rPr>
  </w:style>
  <w:style w:type="paragraph" w:styleId="Tekstkomentarza">
    <w:name w:val="annotation text"/>
    <w:basedOn w:val="Normalny"/>
    <w:link w:val="TekstkomentarzaZnak"/>
    <w:uiPriority w:val="99"/>
    <w:unhideWhenUsed/>
    <w:rsid w:val="00A11196"/>
    <w:rPr>
      <w:sz w:val="20"/>
      <w:szCs w:val="20"/>
    </w:rPr>
  </w:style>
  <w:style w:type="character" w:customStyle="1" w:styleId="TekstkomentarzaZnak">
    <w:name w:val="Tekst komentarza Znak"/>
    <w:basedOn w:val="Domylnaczcionkaakapitu"/>
    <w:link w:val="Tekstkomentarza"/>
    <w:uiPriority w:val="99"/>
    <w:rsid w:val="00A11196"/>
    <w:rPr>
      <w:rFonts w:ascii="Times New Roman" w:eastAsia="Times New Roman" w:hAnsi="Times New Roman" w:cs="Times New Roman"/>
      <w:sz w:val="20"/>
      <w:szCs w:val="20"/>
      <w:lang w:val="pl-PL"/>
    </w:rPr>
  </w:style>
  <w:style w:type="paragraph" w:styleId="Tematkomentarza">
    <w:name w:val="annotation subject"/>
    <w:basedOn w:val="Tekstkomentarza"/>
    <w:next w:val="Tekstkomentarza"/>
    <w:link w:val="TematkomentarzaZnak"/>
    <w:uiPriority w:val="99"/>
    <w:semiHidden/>
    <w:unhideWhenUsed/>
    <w:rsid w:val="00A11196"/>
    <w:rPr>
      <w:b/>
      <w:bCs/>
    </w:rPr>
  </w:style>
  <w:style w:type="character" w:customStyle="1" w:styleId="TematkomentarzaZnak">
    <w:name w:val="Temat komentarza Znak"/>
    <w:basedOn w:val="TekstkomentarzaZnak"/>
    <w:link w:val="Tematkomentarza"/>
    <w:uiPriority w:val="99"/>
    <w:semiHidden/>
    <w:rsid w:val="00A11196"/>
    <w:rPr>
      <w:rFonts w:ascii="Times New Roman" w:eastAsia="Times New Roman" w:hAnsi="Times New Roman" w:cs="Times New Roman"/>
      <w:b/>
      <w:bCs/>
      <w:sz w:val="20"/>
      <w:szCs w:val="20"/>
      <w:lang w:val="pl-PL"/>
    </w:rPr>
  </w:style>
  <w:style w:type="table" w:styleId="Tabela-Siatka">
    <w:name w:val="Table Grid"/>
    <w:basedOn w:val="Standardowy"/>
    <w:uiPriority w:val="39"/>
    <w:rsid w:val="002375F8"/>
    <w:pPr>
      <w:widowControl/>
      <w:autoSpaceDE/>
      <w:autoSpaceDN/>
    </w:pPr>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BF74DD"/>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BF74DD"/>
    <w:rPr>
      <w:rFonts w:ascii="Times New Roman" w:eastAsia="Times New Roman" w:hAnsi="Times New Roman" w:cs="Times New Roman"/>
      <w:sz w:val="20"/>
      <w:szCs w:val="20"/>
      <w:lang w:val="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iPriority w:val="99"/>
    <w:unhideWhenUsed/>
    <w:rsid w:val="00BF74DD"/>
    <w:rPr>
      <w:vertAlign w:val="superscript"/>
    </w:rPr>
  </w:style>
  <w:style w:type="paragraph" w:styleId="Tekstdymka">
    <w:name w:val="Balloon Text"/>
    <w:basedOn w:val="Normalny"/>
    <w:link w:val="TekstdymkaZnak"/>
    <w:uiPriority w:val="99"/>
    <w:semiHidden/>
    <w:unhideWhenUsed/>
    <w:rsid w:val="004A55A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A55AC"/>
    <w:rPr>
      <w:rFonts w:ascii="Segoe UI" w:eastAsia="Times New Roman" w:hAnsi="Segoe UI" w:cs="Segoe UI"/>
      <w:sz w:val="18"/>
      <w:szCs w:val="18"/>
      <w:lang w:val="pl-PL"/>
    </w:rPr>
  </w:style>
  <w:style w:type="paragraph" w:styleId="Nagwek">
    <w:name w:val="header"/>
    <w:basedOn w:val="Normalny"/>
    <w:link w:val="NagwekZnak"/>
    <w:uiPriority w:val="99"/>
    <w:unhideWhenUsed/>
    <w:rsid w:val="005E6374"/>
    <w:pPr>
      <w:tabs>
        <w:tab w:val="center" w:pos="4536"/>
        <w:tab w:val="right" w:pos="9072"/>
      </w:tabs>
    </w:pPr>
  </w:style>
  <w:style w:type="character" w:customStyle="1" w:styleId="NagwekZnak">
    <w:name w:val="Nagłówek Znak"/>
    <w:basedOn w:val="Domylnaczcionkaakapitu"/>
    <w:link w:val="Nagwek"/>
    <w:uiPriority w:val="99"/>
    <w:rsid w:val="005E6374"/>
    <w:rPr>
      <w:rFonts w:ascii="Times New Roman" w:eastAsia="Times New Roman" w:hAnsi="Times New Roman" w:cs="Times New Roman"/>
      <w:lang w:val="pl-PL"/>
    </w:rPr>
  </w:style>
  <w:style w:type="paragraph" w:styleId="Stopka">
    <w:name w:val="footer"/>
    <w:basedOn w:val="Normalny"/>
    <w:link w:val="StopkaZnak"/>
    <w:uiPriority w:val="99"/>
    <w:unhideWhenUsed/>
    <w:rsid w:val="005E6374"/>
    <w:pPr>
      <w:tabs>
        <w:tab w:val="center" w:pos="4536"/>
        <w:tab w:val="right" w:pos="9072"/>
      </w:tabs>
    </w:pPr>
  </w:style>
  <w:style w:type="character" w:customStyle="1" w:styleId="StopkaZnak">
    <w:name w:val="Stopka Znak"/>
    <w:basedOn w:val="Domylnaczcionkaakapitu"/>
    <w:link w:val="Stopka"/>
    <w:uiPriority w:val="99"/>
    <w:rsid w:val="005E6374"/>
    <w:rPr>
      <w:rFonts w:ascii="Times New Roman" w:eastAsia="Times New Roman" w:hAnsi="Times New Roman" w:cs="Times New Roman"/>
      <w:lang w:val="pl-PL"/>
    </w:rPr>
  </w:style>
  <w:style w:type="paragraph" w:styleId="Tekstpodstawowy2">
    <w:name w:val="Body Text 2"/>
    <w:basedOn w:val="Normalny"/>
    <w:link w:val="Tekstpodstawowy2Znak"/>
    <w:unhideWhenUsed/>
    <w:rsid w:val="001C00B9"/>
    <w:pPr>
      <w:spacing w:after="120" w:line="480" w:lineRule="auto"/>
    </w:pPr>
  </w:style>
  <w:style w:type="character" w:customStyle="1" w:styleId="Tekstpodstawowy2Znak">
    <w:name w:val="Tekst podstawowy 2 Znak"/>
    <w:basedOn w:val="Domylnaczcionkaakapitu"/>
    <w:link w:val="Tekstpodstawowy2"/>
    <w:rsid w:val="001C00B9"/>
    <w:rPr>
      <w:rFonts w:ascii="Times New Roman" w:eastAsia="Times New Roman" w:hAnsi="Times New Roman" w:cs="Times New Roman"/>
      <w:lang w:val="pl-PL"/>
    </w:rPr>
  </w:style>
  <w:style w:type="paragraph" w:styleId="Listapunktowana">
    <w:name w:val="List Bullet"/>
    <w:basedOn w:val="Normalny"/>
    <w:uiPriority w:val="99"/>
    <w:unhideWhenUsed/>
    <w:rsid w:val="001C00B9"/>
    <w:pPr>
      <w:numPr>
        <w:numId w:val="22"/>
      </w:numPr>
      <w:suppressAutoHyphens/>
      <w:autoSpaceDE/>
      <w:autoSpaceDN/>
      <w:contextualSpacing/>
    </w:pPr>
    <w:rPr>
      <w:rFonts w:eastAsia="Arial Unicode MS"/>
      <w:kern w:val="2"/>
      <w:sz w:val="24"/>
      <w:szCs w:val="24"/>
      <w:lang w:eastAsia="uk-UA"/>
    </w:rPr>
  </w:style>
  <w:style w:type="character" w:customStyle="1" w:styleId="TekstpodstawowyZnak">
    <w:name w:val="Tekst podstawowy Znak"/>
    <w:aliases w:val="Tekst podstawow.(F2) Znak,(F2) Znak,body text Znak,contents Znak,Szövegtörzs Znak"/>
    <w:basedOn w:val="Domylnaczcionkaakapitu"/>
    <w:link w:val="Tekstpodstawowy"/>
    <w:uiPriority w:val="1"/>
    <w:rsid w:val="001C00B9"/>
    <w:rPr>
      <w:rFonts w:ascii="Times New Roman" w:eastAsia="Times New Roman" w:hAnsi="Times New Roman" w:cs="Times New Roman"/>
      <w:lang w:val="pl-PL"/>
    </w:rPr>
  </w:style>
  <w:style w:type="character" w:customStyle="1" w:styleId="AkapitzlistZnak">
    <w:name w:val="Akapit z listą Znak"/>
    <w:aliases w:val="L1 Znak,Numerowanie Znak,List Paragraph Znak,BulletC Znak,Wyliczanie Znak,Obiekt Znak,normalny tekst Znak,Akapit z listą31 Znak,Bullets Znak,List Paragraph1 Znak,Akapit z listą5 Znak,RR PGE Akapit z listą Znak,Styl 1 Znak,lp1 Znak"/>
    <w:link w:val="Akapitzlist"/>
    <w:uiPriority w:val="34"/>
    <w:qFormat/>
    <w:locked/>
    <w:rsid w:val="001C00B9"/>
    <w:rPr>
      <w:rFonts w:ascii="Times New Roman" w:eastAsia="Times New Roman" w:hAnsi="Times New Roman" w:cs="Times New Roman"/>
      <w:lang w:val="pl-PL"/>
    </w:rPr>
  </w:style>
  <w:style w:type="character" w:customStyle="1" w:styleId="highlight">
    <w:name w:val="highlight"/>
    <w:basedOn w:val="Domylnaczcionkaakapitu"/>
    <w:rsid w:val="001C00B9"/>
  </w:style>
  <w:style w:type="paragraph" w:customStyle="1" w:styleId="Default">
    <w:name w:val="Default"/>
    <w:rsid w:val="001C00B9"/>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aliases w:val="Tekst treści + MS Reference Sans Serif,126 pt"/>
    <w:basedOn w:val="Domylnaczcionkaakapitu"/>
    <w:uiPriority w:val="22"/>
    <w:qFormat/>
    <w:rsid w:val="001C00B9"/>
    <w:rPr>
      <w:b/>
      <w:bCs/>
    </w:rPr>
  </w:style>
  <w:style w:type="paragraph" w:styleId="Tekstprzypisukocowego">
    <w:name w:val="endnote text"/>
    <w:basedOn w:val="Normalny"/>
    <w:link w:val="TekstprzypisukocowegoZnak"/>
    <w:uiPriority w:val="99"/>
    <w:unhideWhenUsed/>
    <w:rsid w:val="007B54AC"/>
    <w:pPr>
      <w:widowControl/>
      <w:autoSpaceDE/>
      <w:autoSpaceDN/>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rsid w:val="007B54AC"/>
    <w:rPr>
      <w:sz w:val="20"/>
      <w:szCs w:val="20"/>
      <w:lang w:val="pl-PL"/>
    </w:rPr>
  </w:style>
  <w:style w:type="character" w:customStyle="1" w:styleId="Nagwek6Znak">
    <w:name w:val="Nagłówek 6 Znak"/>
    <w:basedOn w:val="Domylnaczcionkaakapitu"/>
    <w:link w:val="Nagwek6"/>
    <w:rsid w:val="0026323F"/>
    <w:rPr>
      <w:rFonts w:asciiTheme="majorHAnsi" w:eastAsiaTheme="majorEastAsia" w:hAnsiTheme="majorHAnsi" w:cstheme="majorBidi"/>
      <w:color w:val="243F60" w:themeColor="accent1" w:themeShade="7F"/>
      <w:lang w:val="pl-PL"/>
    </w:rPr>
  </w:style>
  <w:style w:type="character" w:customStyle="1" w:styleId="Nagwek3Znak">
    <w:name w:val="Nagłówek 3 Znak"/>
    <w:basedOn w:val="Domylnaczcionkaakapitu"/>
    <w:link w:val="Nagwek3"/>
    <w:rsid w:val="009C2FFE"/>
    <w:rPr>
      <w:rFonts w:asciiTheme="majorHAnsi" w:eastAsiaTheme="majorEastAsia" w:hAnsiTheme="majorHAnsi" w:cstheme="majorBidi"/>
      <w:color w:val="243F60" w:themeColor="accent1" w:themeShade="7F"/>
      <w:sz w:val="24"/>
      <w:szCs w:val="24"/>
      <w:lang w:val="pl-PL"/>
    </w:rPr>
  </w:style>
  <w:style w:type="paragraph" w:styleId="Bezodstpw">
    <w:name w:val="No Spacing"/>
    <w:basedOn w:val="Normalny"/>
    <w:link w:val="BezodstpwZnak"/>
    <w:uiPriority w:val="1"/>
    <w:qFormat/>
    <w:rsid w:val="00F07AFD"/>
    <w:pPr>
      <w:widowControl/>
      <w:autoSpaceDE/>
      <w:autoSpaceDN/>
      <w:jc w:val="both"/>
    </w:pPr>
    <w:rPr>
      <w:rFonts w:ascii="Calibri" w:hAnsi="Calibri"/>
      <w:sz w:val="24"/>
      <w:szCs w:val="20"/>
      <w:lang w:val="en-US" w:bidi="en-US"/>
    </w:rPr>
  </w:style>
  <w:style w:type="character" w:customStyle="1" w:styleId="BezodstpwZnak">
    <w:name w:val="Bez odstępów Znak"/>
    <w:link w:val="Bezodstpw"/>
    <w:uiPriority w:val="1"/>
    <w:rsid w:val="00F07AFD"/>
    <w:rPr>
      <w:rFonts w:ascii="Calibri" w:eastAsia="Times New Roman" w:hAnsi="Calibri" w:cs="Times New Roman"/>
      <w:sz w:val="24"/>
      <w:szCs w:val="20"/>
      <w:lang w:bidi="en-US"/>
    </w:rPr>
  </w:style>
  <w:style w:type="paragraph" w:customStyle="1" w:styleId="Normalny1">
    <w:name w:val="Normalny1"/>
    <w:basedOn w:val="Normalny"/>
    <w:rsid w:val="008C488D"/>
    <w:pPr>
      <w:widowControl/>
      <w:autoSpaceDE/>
      <w:autoSpaceDN/>
      <w:spacing w:before="100" w:beforeAutospacing="1" w:after="100" w:afterAutospacing="1"/>
    </w:pPr>
    <w:rPr>
      <w:sz w:val="24"/>
      <w:szCs w:val="24"/>
      <w:lang w:eastAsia="pl-PL"/>
    </w:rPr>
  </w:style>
  <w:style w:type="paragraph" w:styleId="NormalnyWeb">
    <w:name w:val="Normal (Web)"/>
    <w:basedOn w:val="Normalny"/>
    <w:uiPriority w:val="99"/>
    <w:rsid w:val="003926B9"/>
    <w:pPr>
      <w:widowControl/>
      <w:autoSpaceDE/>
      <w:autoSpaceDN/>
      <w:spacing w:before="100" w:beforeAutospacing="1" w:after="100" w:afterAutospacing="1"/>
    </w:pPr>
    <w:rPr>
      <w:sz w:val="24"/>
      <w:szCs w:val="24"/>
      <w:lang w:eastAsia="pl-PL"/>
    </w:rPr>
  </w:style>
  <w:style w:type="paragraph" w:customStyle="1" w:styleId="Standard">
    <w:name w:val="Standard"/>
    <w:uiPriority w:val="99"/>
    <w:rsid w:val="00826696"/>
    <w:pPr>
      <w:widowControl/>
      <w:suppressAutoHyphens/>
      <w:autoSpaceDE/>
      <w:textAlignment w:val="baseline"/>
    </w:pPr>
    <w:rPr>
      <w:rFonts w:ascii="Times New Roman" w:eastAsia="Times New Roman" w:hAnsi="Times New Roman" w:cs="Times New Roman"/>
      <w:kern w:val="3"/>
      <w:sz w:val="20"/>
      <w:szCs w:val="20"/>
      <w:lang w:val="pl-PL" w:eastAsia="pl-PL"/>
    </w:rPr>
  </w:style>
  <w:style w:type="character" w:styleId="Nierozpoznanawzmianka">
    <w:name w:val="Unresolved Mention"/>
    <w:basedOn w:val="Domylnaczcionkaakapitu"/>
    <w:uiPriority w:val="99"/>
    <w:semiHidden/>
    <w:unhideWhenUsed/>
    <w:rsid w:val="0059122C"/>
    <w:rPr>
      <w:color w:val="605E5C"/>
      <w:shd w:val="clear" w:color="auto" w:fill="E1DFDD"/>
    </w:rPr>
  </w:style>
  <w:style w:type="paragraph" w:styleId="Nagwekspisutreci">
    <w:name w:val="TOC Heading"/>
    <w:basedOn w:val="Nagwek1"/>
    <w:next w:val="Normalny"/>
    <w:uiPriority w:val="39"/>
    <w:unhideWhenUsed/>
    <w:qFormat/>
    <w:rsid w:val="00BE2AC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3">
    <w:name w:val="toc 3"/>
    <w:basedOn w:val="Normalny"/>
    <w:next w:val="Normalny"/>
    <w:autoRedefine/>
    <w:uiPriority w:val="39"/>
    <w:unhideWhenUsed/>
    <w:qFormat/>
    <w:rsid w:val="00BE2ACC"/>
    <w:pPr>
      <w:spacing w:after="100"/>
      <w:ind w:left="440"/>
    </w:pPr>
  </w:style>
  <w:style w:type="character" w:customStyle="1" w:styleId="FontStyle21">
    <w:name w:val="Font Style21"/>
    <w:rsid w:val="00870CBC"/>
    <w:rPr>
      <w:rFonts w:ascii="Times New Roman" w:hAnsi="Times New Roman" w:cs="Times New Roman"/>
      <w:sz w:val="22"/>
      <w:szCs w:val="22"/>
    </w:rPr>
  </w:style>
  <w:style w:type="character" w:customStyle="1" w:styleId="FontStyle19">
    <w:name w:val="Font Style19"/>
    <w:uiPriority w:val="99"/>
    <w:rsid w:val="00870CBC"/>
    <w:rPr>
      <w:rFonts w:ascii="Arial" w:hAnsi="Arial" w:cs="Arial"/>
      <w:b/>
      <w:bCs/>
      <w:sz w:val="20"/>
      <w:szCs w:val="20"/>
    </w:rPr>
  </w:style>
  <w:style w:type="numbering" w:customStyle="1" w:styleId="WWNum18">
    <w:name w:val="WWNum18"/>
    <w:basedOn w:val="Bezlisty"/>
    <w:rsid w:val="006C786B"/>
    <w:pPr>
      <w:numPr>
        <w:numId w:val="25"/>
      </w:numPr>
    </w:pPr>
  </w:style>
  <w:style w:type="numbering" w:customStyle="1" w:styleId="WWNum161211">
    <w:name w:val="WWNum161211"/>
    <w:basedOn w:val="Bezlisty"/>
    <w:rsid w:val="0094423C"/>
    <w:pPr>
      <w:numPr>
        <w:numId w:val="26"/>
      </w:numPr>
    </w:p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B46CC9"/>
    <w:rPr>
      <w:rFonts w:ascii="Times New Roman" w:eastAsia="Times New Roman" w:hAnsi="Times New Roman" w:cs="Times New Roman"/>
      <w:b/>
      <w:sz w:val="24"/>
      <w:szCs w:val="20"/>
      <w:lang w:val="x-none" w:eastAsia="pl-PL"/>
    </w:rPr>
  </w:style>
  <w:style w:type="character" w:customStyle="1" w:styleId="Nagwek4Znak">
    <w:name w:val="Nagłówek 4 Znak"/>
    <w:basedOn w:val="Domylnaczcionkaakapitu"/>
    <w:link w:val="Nagwek4"/>
    <w:rsid w:val="00B46CC9"/>
    <w:rPr>
      <w:rFonts w:ascii="Times New Roman" w:eastAsia="Times New Roman" w:hAnsi="Times New Roman" w:cs="Times New Roman"/>
      <w:b/>
      <w:sz w:val="32"/>
      <w:szCs w:val="20"/>
      <w:lang w:val="x-none" w:eastAsia="pl-PL"/>
    </w:rPr>
  </w:style>
  <w:style w:type="character" w:customStyle="1" w:styleId="Nagwek5Znak">
    <w:name w:val="Nagłówek 5 Znak"/>
    <w:basedOn w:val="Domylnaczcionkaakapitu"/>
    <w:link w:val="Nagwek5"/>
    <w:rsid w:val="00B46CC9"/>
    <w:rPr>
      <w:rFonts w:ascii="Cambria" w:eastAsia="Times New Roman" w:hAnsi="Cambria" w:cs="Times New Roman"/>
      <w:color w:val="243F60"/>
      <w:sz w:val="20"/>
      <w:szCs w:val="20"/>
      <w:lang w:val="x-none" w:eastAsia="pl-PL"/>
    </w:rPr>
  </w:style>
  <w:style w:type="character" w:customStyle="1" w:styleId="Nagwek7Znak">
    <w:name w:val="Nagłówek 7 Znak"/>
    <w:basedOn w:val="Domylnaczcionkaakapitu"/>
    <w:link w:val="Nagwek7"/>
    <w:rsid w:val="00B46CC9"/>
    <w:rPr>
      <w:rFonts w:ascii="Calibri" w:eastAsia="Calibri" w:hAnsi="Calibri" w:cs="Times New Roman"/>
      <w:sz w:val="24"/>
      <w:szCs w:val="20"/>
      <w:lang w:val="x-none" w:eastAsia="pl-PL"/>
    </w:rPr>
  </w:style>
  <w:style w:type="character" w:customStyle="1" w:styleId="Nagwek8Znak">
    <w:name w:val="Nagłówek 8 Znak"/>
    <w:aliases w:val="l8 Znak"/>
    <w:basedOn w:val="Domylnaczcionkaakapitu"/>
    <w:link w:val="Nagwek8"/>
    <w:rsid w:val="00B46CC9"/>
    <w:rPr>
      <w:rFonts w:ascii="Times New Roman" w:eastAsia="Times New Roman" w:hAnsi="Times New Roman" w:cs="Times New Roman"/>
      <w:b/>
      <w:sz w:val="24"/>
      <w:szCs w:val="20"/>
      <w:lang w:val="x-none" w:eastAsia="pl-PL"/>
    </w:rPr>
  </w:style>
  <w:style w:type="character" w:customStyle="1" w:styleId="Nagwek9Znak">
    <w:name w:val="Nagłówek 9 Znak"/>
    <w:basedOn w:val="Domylnaczcionkaakapitu"/>
    <w:link w:val="Nagwek9"/>
    <w:rsid w:val="00B46CC9"/>
    <w:rPr>
      <w:rFonts w:ascii="Cambria" w:eastAsia="Times New Roman" w:hAnsi="Cambria" w:cs="Times New Roman"/>
      <w:i/>
      <w:iCs/>
      <w:color w:val="404040"/>
      <w:sz w:val="20"/>
      <w:szCs w:val="20"/>
      <w:lang w:val="x-none" w:eastAsia="pl-PL"/>
    </w:rPr>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B46CC9"/>
    <w:rPr>
      <w:rFonts w:ascii="Times New Roman" w:eastAsia="Times New Roman" w:hAnsi="Times New Roman" w:cs="Times New Roman"/>
      <w:b/>
      <w:bCs/>
      <w:lang w:val="pl-PL"/>
    </w:rPr>
  </w:style>
  <w:style w:type="paragraph" w:styleId="Tekstpodstawowywcity">
    <w:name w:val="Body Text Indent"/>
    <w:basedOn w:val="Normalny"/>
    <w:link w:val="TekstpodstawowywcityZnak"/>
    <w:uiPriority w:val="99"/>
    <w:rsid w:val="00B46CC9"/>
    <w:pPr>
      <w:widowControl/>
      <w:autoSpaceDE/>
      <w:autoSpaceDN/>
      <w:jc w:val="both"/>
    </w:pPr>
    <w:rPr>
      <w:sz w:val="24"/>
      <w:szCs w:val="20"/>
      <w:lang w:val="x-none" w:eastAsia="pl-PL"/>
    </w:rPr>
  </w:style>
  <w:style w:type="character" w:customStyle="1" w:styleId="TekstpodstawowywcityZnak">
    <w:name w:val="Tekst podstawowy wcięty Znak"/>
    <w:basedOn w:val="Domylnaczcionkaakapitu"/>
    <w:link w:val="Tekstpodstawowywcity"/>
    <w:uiPriority w:val="99"/>
    <w:rsid w:val="00B46CC9"/>
    <w:rPr>
      <w:rFonts w:ascii="Times New Roman" w:eastAsia="Times New Roman" w:hAnsi="Times New Roman" w:cs="Times New Roman"/>
      <w:sz w:val="24"/>
      <w:szCs w:val="20"/>
      <w:lang w:val="x-none" w:eastAsia="pl-PL"/>
    </w:rPr>
  </w:style>
  <w:style w:type="paragraph" w:styleId="Listapunktowana2">
    <w:name w:val="List Bullet 2"/>
    <w:basedOn w:val="Normalny"/>
    <w:autoRedefine/>
    <w:rsid w:val="00B46CC9"/>
    <w:pPr>
      <w:widowControl/>
      <w:numPr>
        <w:numId w:val="27"/>
      </w:numPr>
      <w:tabs>
        <w:tab w:val="clear" w:pos="360"/>
        <w:tab w:val="num" w:pos="142"/>
        <w:tab w:val="left" w:pos="284"/>
      </w:tabs>
      <w:autoSpaceDE/>
      <w:autoSpaceDN/>
      <w:spacing w:line="271" w:lineRule="auto"/>
      <w:ind w:left="0" w:firstLine="0"/>
      <w:jc w:val="both"/>
    </w:pPr>
    <w:rPr>
      <w:spacing w:val="-10"/>
      <w:lang w:eastAsia="pl-PL"/>
    </w:rPr>
  </w:style>
  <w:style w:type="paragraph" w:customStyle="1" w:styleId="Tekstpodstawowy31">
    <w:name w:val="Tekst podstawowy 31"/>
    <w:basedOn w:val="Normalny"/>
    <w:rsid w:val="00B46CC9"/>
    <w:pPr>
      <w:widowControl/>
      <w:autoSpaceDE/>
      <w:autoSpaceDN/>
      <w:jc w:val="both"/>
    </w:pPr>
    <w:rPr>
      <w:sz w:val="24"/>
      <w:szCs w:val="20"/>
      <w:lang w:eastAsia="pl-PL"/>
    </w:rPr>
  </w:style>
  <w:style w:type="paragraph" w:styleId="Tekstpodstawowywcity2">
    <w:name w:val="Body Text Indent 2"/>
    <w:basedOn w:val="Normalny"/>
    <w:link w:val="Tekstpodstawowywcity2Znak"/>
    <w:uiPriority w:val="99"/>
    <w:rsid w:val="00B46CC9"/>
    <w:pPr>
      <w:widowControl/>
      <w:autoSpaceDE/>
      <w:autoSpaceDN/>
      <w:spacing w:after="120" w:line="480" w:lineRule="auto"/>
      <w:ind w:left="283"/>
    </w:pPr>
    <w:rPr>
      <w:sz w:val="20"/>
      <w:szCs w:val="20"/>
      <w:lang w:val="x-none" w:eastAsia="pl-PL"/>
    </w:rPr>
  </w:style>
  <w:style w:type="character" w:customStyle="1" w:styleId="Tekstpodstawowywcity2Znak">
    <w:name w:val="Tekst podstawowy wcięty 2 Znak"/>
    <w:basedOn w:val="Domylnaczcionkaakapitu"/>
    <w:link w:val="Tekstpodstawowywcity2"/>
    <w:uiPriority w:val="99"/>
    <w:rsid w:val="00B46CC9"/>
    <w:rPr>
      <w:rFonts w:ascii="Times New Roman" w:eastAsia="Times New Roman" w:hAnsi="Times New Roman" w:cs="Times New Roman"/>
      <w:sz w:val="20"/>
      <w:szCs w:val="20"/>
      <w:lang w:val="x-none" w:eastAsia="pl-PL"/>
    </w:rPr>
  </w:style>
  <w:style w:type="paragraph" w:customStyle="1" w:styleId="Tekstpodstawowy21">
    <w:name w:val="Tekst podstawowy 21"/>
    <w:basedOn w:val="Normalny"/>
    <w:rsid w:val="00B46CC9"/>
    <w:pPr>
      <w:widowControl/>
      <w:autoSpaceDE/>
      <w:autoSpaceDN/>
      <w:jc w:val="both"/>
    </w:pPr>
    <w:rPr>
      <w:b/>
      <w:sz w:val="24"/>
      <w:szCs w:val="20"/>
      <w:lang w:eastAsia="pl-PL"/>
    </w:rPr>
  </w:style>
  <w:style w:type="paragraph" w:styleId="HTML-wstpniesformatowany">
    <w:name w:val="HTML Preformatted"/>
    <w:basedOn w:val="Normalny"/>
    <w:link w:val="HTML-wstpniesformatowanyZnak"/>
    <w:unhideWhenUsed/>
    <w:rsid w:val="00B46C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lang w:val="x-none" w:eastAsia="pl-PL"/>
    </w:rPr>
  </w:style>
  <w:style w:type="character" w:customStyle="1" w:styleId="HTML-wstpniesformatowanyZnak">
    <w:name w:val="HTML - wstępnie sformatowany Znak"/>
    <w:basedOn w:val="Domylnaczcionkaakapitu"/>
    <w:link w:val="HTML-wstpniesformatowany"/>
    <w:rsid w:val="00B46CC9"/>
    <w:rPr>
      <w:rFonts w:ascii="Courier New" w:eastAsia="Times New Roman" w:hAnsi="Courier New" w:cs="Times New Roman"/>
      <w:sz w:val="20"/>
      <w:szCs w:val="20"/>
      <w:lang w:val="x-none" w:eastAsia="pl-PL"/>
    </w:rPr>
  </w:style>
  <w:style w:type="paragraph" w:customStyle="1" w:styleId="xl25">
    <w:name w:val="xl25"/>
    <w:basedOn w:val="Normalny"/>
    <w:rsid w:val="00B46CC9"/>
    <w:pPr>
      <w:widowControl/>
      <w:autoSpaceDE/>
      <w:autoSpaceDN/>
      <w:spacing w:before="100" w:beforeAutospacing="1" w:after="100" w:afterAutospacing="1"/>
    </w:pPr>
    <w:rPr>
      <w:rFonts w:ascii="Arial" w:hAnsi="Arial" w:cs="Arial"/>
      <w:b/>
      <w:bCs/>
      <w:sz w:val="24"/>
      <w:szCs w:val="24"/>
      <w:lang w:val="en-US"/>
    </w:rPr>
  </w:style>
  <w:style w:type="character" w:customStyle="1" w:styleId="FontStyle59">
    <w:name w:val="Font Style59"/>
    <w:rsid w:val="00B46CC9"/>
    <w:rPr>
      <w:rFonts w:ascii="Times New Roman" w:hAnsi="Times New Roman" w:cs="Times New Roman"/>
      <w:i/>
      <w:iCs/>
      <w:sz w:val="22"/>
      <w:szCs w:val="22"/>
    </w:rPr>
  </w:style>
  <w:style w:type="table" w:customStyle="1" w:styleId="Tabela-Siatka1">
    <w:name w:val="Tabela - Siatka1"/>
    <w:basedOn w:val="Standardowy"/>
    <w:next w:val="Tabela-Siatka"/>
    <w:uiPriority w:val="59"/>
    <w:rsid w:val="00B46CC9"/>
    <w:pPr>
      <w:widowControl/>
      <w:autoSpaceDE/>
      <w:autoSpaceDN/>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B46CC9"/>
    <w:pPr>
      <w:widowControl/>
      <w:autoSpaceDE/>
      <w:autoSpaceDN/>
      <w:spacing w:after="200"/>
    </w:pPr>
    <w:rPr>
      <w:b/>
      <w:bCs/>
      <w:color w:val="4F81BD"/>
      <w:sz w:val="18"/>
      <w:szCs w:val="18"/>
      <w:lang w:eastAsia="pl-PL"/>
    </w:rPr>
  </w:style>
  <w:style w:type="paragraph" w:customStyle="1" w:styleId="Style1">
    <w:name w:val="Style1"/>
    <w:basedOn w:val="Normalny"/>
    <w:rsid w:val="00B46CC9"/>
    <w:pPr>
      <w:widowControl/>
      <w:tabs>
        <w:tab w:val="left" w:pos="851"/>
        <w:tab w:val="left" w:pos="4536"/>
      </w:tabs>
      <w:autoSpaceDE/>
      <w:autoSpaceDN/>
      <w:jc w:val="both"/>
    </w:pPr>
    <w:rPr>
      <w:rFonts w:ascii="PL NewBrunswick" w:hAnsi="PL NewBrunswick"/>
      <w:sz w:val="24"/>
      <w:szCs w:val="20"/>
      <w:lang w:eastAsia="pl-PL"/>
    </w:rPr>
  </w:style>
  <w:style w:type="paragraph" w:customStyle="1" w:styleId="Style5">
    <w:name w:val="Style5"/>
    <w:basedOn w:val="Normalny"/>
    <w:rsid w:val="00B46CC9"/>
    <w:pPr>
      <w:adjustRightInd w:val="0"/>
      <w:spacing w:line="415" w:lineRule="exact"/>
      <w:jc w:val="both"/>
    </w:pPr>
    <w:rPr>
      <w:rFonts w:ascii="Calibri" w:hAnsi="Calibri"/>
      <w:sz w:val="24"/>
      <w:szCs w:val="24"/>
      <w:lang w:eastAsia="pl-PL"/>
    </w:rPr>
  </w:style>
  <w:style w:type="paragraph" w:customStyle="1" w:styleId="Style7">
    <w:name w:val="Style7"/>
    <w:basedOn w:val="Normalny"/>
    <w:rsid w:val="00B46CC9"/>
    <w:pPr>
      <w:adjustRightInd w:val="0"/>
      <w:spacing w:line="384" w:lineRule="exact"/>
      <w:ind w:firstLine="425"/>
    </w:pPr>
    <w:rPr>
      <w:rFonts w:ascii="Calibri" w:hAnsi="Calibri"/>
      <w:sz w:val="24"/>
      <w:szCs w:val="24"/>
      <w:lang w:eastAsia="pl-PL"/>
    </w:rPr>
  </w:style>
  <w:style w:type="character" w:customStyle="1" w:styleId="FontStyle22">
    <w:name w:val="Font Style22"/>
    <w:rsid w:val="00B46CC9"/>
    <w:rPr>
      <w:rFonts w:ascii="Times New Roman" w:hAnsi="Times New Roman" w:cs="Times New Roman"/>
      <w:i/>
      <w:iCs/>
      <w:sz w:val="18"/>
      <w:szCs w:val="18"/>
    </w:rPr>
  </w:style>
  <w:style w:type="paragraph" w:customStyle="1" w:styleId="WW-Domylnie">
    <w:name w:val="WW-Domyślnie"/>
    <w:rsid w:val="00B46CC9"/>
    <w:pPr>
      <w:widowControl/>
      <w:suppressAutoHyphens/>
      <w:autoSpaceDE/>
      <w:autoSpaceDN/>
    </w:pPr>
    <w:rPr>
      <w:rFonts w:ascii="Arial" w:eastAsia="Arial" w:hAnsi="Arial" w:cs="Times New Roman"/>
      <w:sz w:val="20"/>
      <w:szCs w:val="20"/>
      <w:lang w:val="pl-PL"/>
    </w:rPr>
  </w:style>
  <w:style w:type="paragraph" w:styleId="Tekstpodstawowy3">
    <w:name w:val="Body Text 3"/>
    <w:basedOn w:val="Normalny"/>
    <w:link w:val="Tekstpodstawowy3Znak"/>
    <w:rsid w:val="00B46CC9"/>
    <w:pPr>
      <w:widowControl/>
      <w:autoSpaceDE/>
      <w:autoSpaceDN/>
      <w:spacing w:after="120"/>
    </w:pPr>
    <w:rPr>
      <w:sz w:val="16"/>
      <w:szCs w:val="16"/>
      <w:lang w:val="x-none" w:eastAsia="pl-PL"/>
    </w:rPr>
  </w:style>
  <w:style w:type="character" w:customStyle="1" w:styleId="Tekstpodstawowy3Znak">
    <w:name w:val="Tekst podstawowy 3 Znak"/>
    <w:basedOn w:val="Domylnaczcionkaakapitu"/>
    <w:link w:val="Tekstpodstawowy3"/>
    <w:rsid w:val="00B46CC9"/>
    <w:rPr>
      <w:rFonts w:ascii="Times New Roman" w:eastAsia="Times New Roman" w:hAnsi="Times New Roman" w:cs="Times New Roman"/>
      <w:sz w:val="16"/>
      <w:szCs w:val="16"/>
      <w:lang w:val="x-none" w:eastAsia="pl-PL"/>
    </w:rPr>
  </w:style>
  <w:style w:type="paragraph" w:customStyle="1" w:styleId="Textbody">
    <w:name w:val="Text body"/>
    <w:basedOn w:val="Standard"/>
    <w:rsid w:val="00B46CC9"/>
    <w:rPr>
      <w:sz w:val="24"/>
    </w:rPr>
  </w:style>
  <w:style w:type="paragraph" w:customStyle="1" w:styleId="Nagwek11">
    <w:name w:val="Nagłówek 11"/>
    <w:basedOn w:val="Standard"/>
    <w:next w:val="Textbody"/>
    <w:rsid w:val="00B46CC9"/>
    <w:pPr>
      <w:keepNext/>
      <w:jc w:val="center"/>
      <w:outlineLvl w:val="0"/>
    </w:pPr>
    <w:rPr>
      <w:sz w:val="24"/>
    </w:rPr>
  </w:style>
  <w:style w:type="paragraph" w:customStyle="1" w:styleId="Nagwek21">
    <w:name w:val="Nagłówek 21"/>
    <w:basedOn w:val="Standard"/>
    <w:next w:val="Textbody"/>
    <w:rsid w:val="00B46CC9"/>
    <w:pPr>
      <w:keepNext/>
      <w:jc w:val="center"/>
      <w:outlineLvl w:val="1"/>
    </w:pPr>
    <w:rPr>
      <w:b/>
      <w:sz w:val="24"/>
    </w:rPr>
  </w:style>
  <w:style w:type="numbering" w:customStyle="1" w:styleId="WWNum181">
    <w:name w:val="WWNum181"/>
    <w:basedOn w:val="Bezlisty"/>
    <w:rsid w:val="00B46CC9"/>
    <w:pPr>
      <w:numPr>
        <w:numId w:val="17"/>
      </w:numPr>
    </w:pPr>
  </w:style>
  <w:style w:type="paragraph" w:customStyle="1" w:styleId="WW-Tekstpodstawowy2">
    <w:name w:val="WW-Tekst podstawowy 2"/>
    <w:basedOn w:val="Normalny"/>
    <w:rsid w:val="00B46CC9"/>
    <w:pPr>
      <w:pBdr>
        <w:top w:val="single" w:sz="1" w:space="1" w:color="000000"/>
        <w:left w:val="single" w:sz="1" w:space="1" w:color="000000"/>
        <w:bottom w:val="single" w:sz="1" w:space="0" w:color="000000"/>
        <w:right w:val="single" w:sz="1" w:space="3" w:color="000000"/>
      </w:pBdr>
      <w:suppressAutoHyphens/>
      <w:autoSpaceDE/>
      <w:autoSpaceDN/>
      <w:spacing w:line="480" w:lineRule="auto"/>
      <w:jc w:val="center"/>
    </w:pPr>
    <w:rPr>
      <w:rFonts w:ascii="Arial" w:hAnsi="Arial"/>
      <w:szCs w:val="20"/>
      <w:lang w:eastAsia="ar-SA"/>
    </w:rPr>
  </w:style>
  <w:style w:type="numbering" w:customStyle="1" w:styleId="WWNum24">
    <w:name w:val="WWNum24"/>
    <w:basedOn w:val="Bezlisty"/>
    <w:rsid w:val="00B46CC9"/>
    <w:pPr>
      <w:numPr>
        <w:numId w:val="28"/>
      </w:numPr>
    </w:pPr>
  </w:style>
  <w:style w:type="numbering" w:customStyle="1" w:styleId="WWNum19">
    <w:name w:val="WWNum19"/>
    <w:basedOn w:val="Bezlisty"/>
    <w:rsid w:val="00B46CC9"/>
    <w:pPr>
      <w:numPr>
        <w:numId w:val="29"/>
      </w:numPr>
    </w:pPr>
  </w:style>
  <w:style w:type="numbering" w:customStyle="1" w:styleId="WWNum16">
    <w:name w:val="WWNum16"/>
    <w:basedOn w:val="Bezlisty"/>
    <w:rsid w:val="00B46CC9"/>
    <w:pPr>
      <w:numPr>
        <w:numId w:val="30"/>
      </w:numPr>
    </w:pPr>
  </w:style>
  <w:style w:type="numbering" w:customStyle="1" w:styleId="WWNum38">
    <w:name w:val="WWNum38"/>
    <w:basedOn w:val="Bezlisty"/>
    <w:rsid w:val="00B46CC9"/>
    <w:pPr>
      <w:numPr>
        <w:numId w:val="31"/>
      </w:numPr>
    </w:pPr>
  </w:style>
  <w:style w:type="numbering" w:customStyle="1" w:styleId="WWNum25">
    <w:name w:val="WWNum25"/>
    <w:basedOn w:val="Bezlisty"/>
    <w:rsid w:val="00B46CC9"/>
    <w:pPr>
      <w:numPr>
        <w:numId w:val="32"/>
      </w:numPr>
    </w:pPr>
  </w:style>
  <w:style w:type="numbering" w:customStyle="1" w:styleId="WWNum20">
    <w:name w:val="WWNum20"/>
    <w:basedOn w:val="Bezlisty"/>
    <w:rsid w:val="00B46CC9"/>
    <w:pPr>
      <w:numPr>
        <w:numId w:val="33"/>
      </w:numPr>
    </w:pPr>
  </w:style>
  <w:style w:type="character" w:styleId="Odwoanieprzypisukocowego">
    <w:name w:val="endnote reference"/>
    <w:uiPriority w:val="99"/>
    <w:semiHidden/>
    <w:unhideWhenUsed/>
    <w:rsid w:val="00B46CC9"/>
    <w:rPr>
      <w:vertAlign w:val="superscript"/>
    </w:rPr>
  </w:style>
  <w:style w:type="character" w:customStyle="1" w:styleId="Absatz-Standardschriftart">
    <w:name w:val="Absatz-Standardschriftart"/>
    <w:rsid w:val="00B46CC9"/>
  </w:style>
  <w:style w:type="character" w:customStyle="1" w:styleId="WW-Absatz-Standardschriftart">
    <w:name w:val="WW-Absatz-Standardschriftart"/>
    <w:rsid w:val="00B46CC9"/>
  </w:style>
  <w:style w:type="character" w:customStyle="1" w:styleId="WW-Absatz-Standardschriftart1">
    <w:name w:val="WW-Absatz-Standardschriftart1"/>
    <w:rsid w:val="00B46CC9"/>
  </w:style>
  <w:style w:type="character" w:customStyle="1" w:styleId="WW-Absatz-Standardschriftart11">
    <w:name w:val="WW-Absatz-Standardschriftart11"/>
    <w:rsid w:val="00B46CC9"/>
  </w:style>
  <w:style w:type="character" w:customStyle="1" w:styleId="WW-Absatz-Standardschriftart111">
    <w:name w:val="WW-Absatz-Standardschriftart111"/>
    <w:rsid w:val="00B46CC9"/>
  </w:style>
  <w:style w:type="character" w:customStyle="1" w:styleId="WW-Absatz-Standardschriftart1111">
    <w:name w:val="WW-Absatz-Standardschriftart1111"/>
    <w:rsid w:val="00B46CC9"/>
  </w:style>
  <w:style w:type="character" w:customStyle="1" w:styleId="WW-Absatz-Standardschriftart11111">
    <w:name w:val="WW-Absatz-Standardschriftart11111"/>
    <w:rsid w:val="00B46CC9"/>
  </w:style>
  <w:style w:type="character" w:customStyle="1" w:styleId="WW-Absatz-Standardschriftart111111">
    <w:name w:val="WW-Absatz-Standardschriftart111111"/>
    <w:rsid w:val="00B46CC9"/>
  </w:style>
  <w:style w:type="character" w:customStyle="1" w:styleId="WW-Absatz-Standardschriftart1111111">
    <w:name w:val="WW-Absatz-Standardschriftart1111111"/>
    <w:rsid w:val="00B46CC9"/>
  </w:style>
  <w:style w:type="character" w:customStyle="1" w:styleId="WW-Absatz-Standardschriftart11111111">
    <w:name w:val="WW-Absatz-Standardschriftart11111111"/>
    <w:rsid w:val="00B46CC9"/>
  </w:style>
  <w:style w:type="paragraph" w:customStyle="1" w:styleId="Nagwek10">
    <w:name w:val="Nagłówek1"/>
    <w:basedOn w:val="Normalny"/>
    <w:next w:val="Tekstpodstawowy"/>
    <w:rsid w:val="00B46CC9"/>
    <w:pPr>
      <w:keepNext/>
      <w:suppressAutoHyphens/>
      <w:autoSpaceDE/>
      <w:autoSpaceDN/>
      <w:spacing w:before="240" w:after="120"/>
    </w:pPr>
    <w:rPr>
      <w:rFonts w:ascii="Arial" w:eastAsia="MS Mincho" w:hAnsi="Arial" w:cs="Tahoma"/>
      <w:kern w:val="1"/>
      <w:sz w:val="28"/>
      <w:szCs w:val="28"/>
      <w:lang w:eastAsia="pl-PL"/>
    </w:rPr>
  </w:style>
  <w:style w:type="paragraph" w:styleId="Lista">
    <w:name w:val="List"/>
    <w:basedOn w:val="Tekstpodstawowy"/>
    <w:rsid w:val="00B46CC9"/>
    <w:pPr>
      <w:suppressAutoHyphens/>
      <w:autoSpaceDE/>
      <w:autoSpaceDN/>
      <w:spacing w:after="120"/>
    </w:pPr>
    <w:rPr>
      <w:rFonts w:eastAsia="Arial Unicode MS" w:cs="Tahoma"/>
      <w:kern w:val="1"/>
      <w:sz w:val="24"/>
      <w:szCs w:val="24"/>
      <w:lang w:val="x-none" w:eastAsia="pl-PL"/>
    </w:rPr>
  </w:style>
  <w:style w:type="paragraph" w:customStyle="1" w:styleId="Podpis1">
    <w:name w:val="Podpis1"/>
    <w:basedOn w:val="Normalny"/>
    <w:rsid w:val="00B46CC9"/>
    <w:pPr>
      <w:suppressLineNumbers/>
      <w:suppressAutoHyphens/>
      <w:autoSpaceDE/>
      <w:autoSpaceDN/>
      <w:spacing w:before="120" w:after="120"/>
    </w:pPr>
    <w:rPr>
      <w:rFonts w:eastAsia="Arial Unicode MS" w:cs="Tahoma"/>
      <w:i/>
      <w:iCs/>
      <w:kern w:val="1"/>
      <w:sz w:val="24"/>
      <w:szCs w:val="24"/>
      <w:lang w:eastAsia="pl-PL"/>
    </w:rPr>
  </w:style>
  <w:style w:type="paragraph" w:customStyle="1" w:styleId="Indeks">
    <w:name w:val="Indeks"/>
    <w:basedOn w:val="Normalny"/>
    <w:rsid w:val="00B46CC9"/>
    <w:pPr>
      <w:suppressLineNumbers/>
      <w:suppressAutoHyphens/>
      <w:autoSpaceDE/>
      <w:autoSpaceDN/>
    </w:pPr>
    <w:rPr>
      <w:rFonts w:eastAsia="Arial Unicode MS" w:cs="Tahoma"/>
      <w:kern w:val="1"/>
      <w:sz w:val="24"/>
      <w:szCs w:val="24"/>
      <w:lang w:eastAsia="pl-PL"/>
    </w:rPr>
  </w:style>
  <w:style w:type="table" w:styleId="Kolorowalistaakcent4">
    <w:name w:val="Colorful List Accent 4"/>
    <w:basedOn w:val="Standardowy"/>
    <w:uiPriority w:val="72"/>
    <w:rsid w:val="00B46CC9"/>
    <w:pPr>
      <w:widowControl/>
      <w:autoSpaceDE/>
      <w:autoSpaceDN/>
      <w:jc w:val="both"/>
    </w:pPr>
    <w:rPr>
      <w:rFonts w:ascii="Calibri" w:eastAsia="Calibri" w:hAnsi="Calibri" w:cs="Times New Roman"/>
      <w:color w:val="000000"/>
      <w:sz w:val="20"/>
      <w:szCs w:val="20"/>
      <w:lang w:val="pl-PL"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B46CC9"/>
    <w:pPr>
      <w:widowControl/>
      <w:autoSpaceDE/>
      <w:autoSpaceDN/>
      <w:jc w:val="both"/>
    </w:pPr>
    <w:rPr>
      <w:rFonts w:ascii="Calibri" w:eastAsia="Calibri" w:hAnsi="Calibri" w:cs="Times New Roman"/>
      <w:sz w:val="20"/>
      <w:szCs w:val="20"/>
      <w:lang w:val="pl-PL"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B46CC9"/>
    <w:pPr>
      <w:widowControl/>
      <w:autoSpaceDE/>
      <w:autoSpaceDN/>
      <w:spacing w:after="200" w:line="480" w:lineRule="auto"/>
      <w:jc w:val="center"/>
    </w:pPr>
    <w:rPr>
      <w:rFonts w:eastAsia="Calibri"/>
      <w:b/>
      <w:color w:val="000000"/>
      <w:sz w:val="32"/>
      <w:szCs w:val="32"/>
      <w:lang w:val="x-none" w:eastAsia="x-none"/>
    </w:rPr>
  </w:style>
  <w:style w:type="character" w:customStyle="1" w:styleId="TytuZnak">
    <w:name w:val="Tytuł Znak"/>
    <w:basedOn w:val="Domylnaczcionkaakapitu"/>
    <w:link w:val="Tytu"/>
    <w:uiPriority w:val="10"/>
    <w:rsid w:val="00B46CC9"/>
    <w:rPr>
      <w:rFonts w:ascii="Times New Roman" w:eastAsia="Calibri" w:hAnsi="Times New Roman" w:cs="Times New Roman"/>
      <w:b/>
      <w:color w:val="000000"/>
      <w:sz w:val="32"/>
      <w:szCs w:val="32"/>
      <w:lang w:val="x-none" w:eastAsia="x-none"/>
    </w:rPr>
  </w:style>
  <w:style w:type="paragraph" w:customStyle="1" w:styleId="Akapitzlist1">
    <w:name w:val="Akapit z listą1"/>
    <w:basedOn w:val="Normalny"/>
    <w:uiPriority w:val="99"/>
    <w:qFormat/>
    <w:rsid w:val="00B46CC9"/>
    <w:pPr>
      <w:widowControl/>
      <w:autoSpaceDE/>
      <w:autoSpaceDN/>
      <w:ind w:left="720"/>
      <w:contextualSpacing/>
    </w:pPr>
    <w:rPr>
      <w:sz w:val="24"/>
      <w:szCs w:val="24"/>
      <w:lang w:eastAsia="pl-PL"/>
    </w:rPr>
  </w:style>
  <w:style w:type="paragraph" w:styleId="Podtytu">
    <w:name w:val="Subtitle"/>
    <w:basedOn w:val="Normalny"/>
    <w:next w:val="Normalny"/>
    <w:link w:val="PodtytuZnak"/>
    <w:uiPriority w:val="99"/>
    <w:qFormat/>
    <w:rsid w:val="00B46CC9"/>
    <w:pPr>
      <w:widowControl/>
      <w:numPr>
        <w:ilvl w:val="1"/>
      </w:numPr>
      <w:autoSpaceDE/>
      <w:autoSpaceDN/>
    </w:pPr>
    <w:rPr>
      <w:rFonts w:ascii="Cambria" w:hAnsi="Cambria"/>
      <w:i/>
      <w:iCs/>
      <w:color w:val="4F81BD"/>
      <w:spacing w:val="15"/>
      <w:sz w:val="24"/>
      <w:szCs w:val="24"/>
      <w:lang w:val="x-none" w:eastAsia="pl-PL"/>
    </w:rPr>
  </w:style>
  <w:style w:type="character" w:customStyle="1" w:styleId="PodtytuZnak">
    <w:name w:val="Podtytuł Znak"/>
    <w:basedOn w:val="Domylnaczcionkaakapitu"/>
    <w:link w:val="Podtytu"/>
    <w:uiPriority w:val="99"/>
    <w:rsid w:val="00B46CC9"/>
    <w:rPr>
      <w:rFonts w:ascii="Cambria" w:eastAsia="Times New Roman" w:hAnsi="Cambria" w:cs="Times New Roman"/>
      <w:i/>
      <w:iCs/>
      <w:color w:val="4F81BD"/>
      <w:spacing w:val="15"/>
      <w:sz w:val="24"/>
      <w:szCs w:val="24"/>
      <w:lang w:val="x-none" w:eastAsia="pl-PL"/>
    </w:rPr>
  </w:style>
  <w:style w:type="paragraph" w:customStyle="1" w:styleId="TableText">
    <w:name w:val="Table Text"/>
    <w:basedOn w:val="Normalny"/>
    <w:uiPriority w:val="99"/>
    <w:rsid w:val="00B46CC9"/>
    <w:pPr>
      <w:widowControl/>
    </w:pPr>
    <w:rPr>
      <w:noProof/>
      <w:sz w:val="20"/>
      <w:szCs w:val="20"/>
      <w:lang w:val="en-US" w:eastAsia="pl-PL"/>
    </w:rPr>
  </w:style>
  <w:style w:type="numbering" w:customStyle="1" w:styleId="Styl1">
    <w:name w:val="Styl1"/>
    <w:rsid w:val="00B46CC9"/>
    <w:pPr>
      <w:numPr>
        <w:numId w:val="34"/>
      </w:numPr>
    </w:pPr>
  </w:style>
  <w:style w:type="numbering" w:customStyle="1" w:styleId="Styl2">
    <w:name w:val="Styl2"/>
    <w:rsid w:val="00B46CC9"/>
    <w:pPr>
      <w:numPr>
        <w:numId w:val="19"/>
      </w:numPr>
    </w:pPr>
  </w:style>
  <w:style w:type="paragraph" w:customStyle="1" w:styleId="Text">
    <w:name w:val="Text"/>
    <w:basedOn w:val="Normalny"/>
    <w:rsid w:val="00B46CC9"/>
    <w:pPr>
      <w:widowControl/>
      <w:suppressAutoHyphens/>
      <w:autoSpaceDE/>
      <w:autoSpaceDN/>
      <w:spacing w:after="240"/>
      <w:ind w:firstLine="1440"/>
    </w:pPr>
    <w:rPr>
      <w:rFonts w:eastAsia="Calibri"/>
      <w:sz w:val="24"/>
      <w:szCs w:val="20"/>
      <w:lang w:val="en-US" w:eastAsia="ar-SA"/>
    </w:rPr>
  </w:style>
  <w:style w:type="paragraph" w:customStyle="1" w:styleId="WypunktowanieKOEFS">
    <w:name w:val="Wypunktowanie KOEFS"/>
    <w:basedOn w:val="Normalny"/>
    <w:next w:val="Normalny"/>
    <w:rsid w:val="00B46CC9"/>
    <w:pPr>
      <w:widowControl/>
      <w:numPr>
        <w:numId w:val="36"/>
      </w:numPr>
      <w:autoSpaceDE/>
      <w:autoSpaceDN/>
      <w:spacing w:line="360" w:lineRule="auto"/>
      <w:jc w:val="both"/>
    </w:pPr>
    <w:rPr>
      <w:rFonts w:ascii="Calibri" w:eastAsia="Calibri" w:hAnsi="Calibri"/>
    </w:rPr>
  </w:style>
  <w:style w:type="character" w:styleId="UyteHipercze">
    <w:name w:val="FollowedHyperlink"/>
    <w:uiPriority w:val="99"/>
    <w:semiHidden/>
    <w:unhideWhenUsed/>
    <w:rsid w:val="00B46CC9"/>
    <w:rPr>
      <w:color w:val="800080"/>
      <w:u w:val="single"/>
    </w:rPr>
  </w:style>
  <w:style w:type="character" w:customStyle="1" w:styleId="TekstkomentarzaZnak1">
    <w:name w:val="Tekst komentarza Znak1"/>
    <w:semiHidden/>
    <w:locked/>
    <w:rsid w:val="00B46CC9"/>
    <w:rPr>
      <w:rFonts w:ascii="Times New Roman" w:eastAsia="Arial Unicode MS" w:hAnsi="Times New Roman" w:cs="Times New Roman"/>
      <w:kern w:val="2"/>
      <w:sz w:val="20"/>
      <w:szCs w:val="20"/>
    </w:rPr>
  </w:style>
  <w:style w:type="paragraph" w:styleId="Poprawka">
    <w:name w:val="Revision"/>
    <w:hidden/>
    <w:uiPriority w:val="99"/>
    <w:semiHidden/>
    <w:rsid w:val="00B46CC9"/>
    <w:pPr>
      <w:widowControl/>
      <w:autoSpaceDE/>
      <w:autoSpaceDN/>
    </w:pPr>
    <w:rPr>
      <w:rFonts w:ascii="Calibri" w:eastAsia="Calibri" w:hAnsi="Calibri" w:cs="Times New Roman"/>
      <w:lang w:val="pl-PL"/>
    </w:rPr>
  </w:style>
  <w:style w:type="paragraph" w:styleId="Zwykytekst">
    <w:name w:val="Plain Text"/>
    <w:basedOn w:val="Normalny"/>
    <w:link w:val="ZwykytekstZnak"/>
    <w:uiPriority w:val="99"/>
    <w:unhideWhenUsed/>
    <w:rsid w:val="00B46CC9"/>
    <w:pPr>
      <w:widowControl/>
      <w:autoSpaceDE/>
      <w:autoSpaceDN/>
    </w:pPr>
    <w:rPr>
      <w:rFonts w:ascii="Consolas" w:eastAsia="Calibri" w:hAnsi="Consolas"/>
      <w:sz w:val="21"/>
      <w:szCs w:val="21"/>
      <w:lang w:val="x-none" w:eastAsia="x-none"/>
    </w:rPr>
  </w:style>
  <w:style w:type="character" w:customStyle="1" w:styleId="ZwykytekstZnak">
    <w:name w:val="Zwykły tekst Znak"/>
    <w:basedOn w:val="Domylnaczcionkaakapitu"/>
    <w:link w:val="Zwykytekst"/>
    <w:uiPriority w:val="99"/>
    <w:rsid w:val="00B46CC9"/>
    <w:rPr>
      <w:rFonts w:ascii="Consolas" w:eastAsia="Calibri" w:hAnsi="Consolas" w:cs="Times New Roman"/>
      <w:sz w:val="21"/>
      <w:szCs w:val="21"/>
      <w:lang w:val="x-none" w:eastAsia="x-none"/>
    </w:rPr>
  </w:style>
  <w:style w:type="paragraph" w:customStyle="1" w:styleId="CM19">
    <w:name w:val="CM19"/>
    <w:basedOn w:val="Default"/>
    <w:next w:val="Default"/>
    <w:uiPriority w:val="99"/>
    <w:rsid w:val="00B46CC9"/>
    <w:pPr>
      <w:widowControl w:val="0"/>
    </w:pPr>
    <w:rPr>
      <w:rFonts w:ascii="Calibri" w:hAnsi="Calibri"/>
      <w:color w:val="auto"/>
    </w:rPr>
  </w:style>
  <w:style w:type="paragraph" w:customStyle="1" w:styleId="CM2">
    <w:name w:val="CM2"/>
    <w:basedOn w:val="Default"/>
    <w:next w:val="Default"/>
    <w:uiPriority w:val="99"/>
    <w:rsid w:val="00B46CC9"/>
    <w:pPr>
      <w:widowControl w:val="0"/>
      <w:spacing w:line="293" w:lineRule="atLeast"/>
    </w:pPr>
    <w:rPr>
      <w:rFonts w:ascii="Calibri" w:hAnsi="Calibri"/>
      <w:color w:val="auto"/>
    </w:rPr>
  </w:style>
  <w:style w:type="paragraph" w:customStyle="1" w:styleId="CM18">
    <w:name w:val="CM18"/>
    <w:basedOn w:val="Default"/>
    <w:next w:val="Default"/>
    <w:uiPriority w:val="99"/>
    <w:rsid w:val="00B46CC9"/>
    <w:pPr>
      <w:widowControl w:val="0"/>
    </w:pPr>
    <w:rPr>
      <w:rFonts w:ascii="Calibri" w:hAnsi="Calibri"/>
      <w:color w:val="auto"/>
    </w:rPr>
  </w:style>
  <w:style w:type="paragraph" w:customStyle="1" w:styleId="CM22">
    <w:name w:val="CM22"/>
    <w:basedOn w:val="Default"/>
    <w:next w:val="Default"/>
    <w:uiPriority w:val="99"/>
    <w:rsid w:val="00B46CC9"/>
    <w:pPr>
      <w:widowControl w:val="0"/>
    </w:pPr>
    <w:rPr>
      <w:rFonts w:ascii="Calibri" w:hAnsi="Calibri"/>
      <w:color w:val="auto"/>
    </w:rPr>
  </w:style>
  <w:style w:type="paragraph" w:customStyle="1" w:styleId="CM21">
    <w:name w:val="CM21"/>
    <w:basedOn w:val="Default"/>
    <w:next w:val="Default"/>
    <w:uiPriority w:val="99"/>
    <w:rsid w:val="00B46CC9"/>
    <w:pPr>
      <w:widowControl w:val="0"/>
    </w:pPr>
    <w:rPr>
      <w:rFonts w:ascii="Calibri" w:hAnsi="Calibri"/>
      <w:color w:val="auto"/>
    </w:rPr>
  </w:style>
  <w:style w:type="paragraph" w:customStyle="1" w:styleId="Akapitzlist2">
    <w:name w:val="Akapit z listą2"/>
    <w:basedOn w:val="Normalny"/>
    <w:uiPriority w:val="99"/>
    <w:rsid w:val="00B46CC9"/>
    <w:pPr>
      <w:widowControl/>
      <w:autoSpaceDE/>
      <w:autoSpaceDN/>
      <w:spacing w:after="200" w:line="276" w:lineRule="auto"/>
      <w:ind w:left="720"/>
      <w:contextualSpacing/>
    </w:pPr>
    <w:rPr>
      <w:rFonts w:ascii="Calibri" w:hAnsi="Calibri"/>
    </w:rPr>
  </w:style>
  <w:style w:type="paragraph" w:styleId="Tekstpodstawowywcity3">
    <w:name w:val="Body Text Indent 3"/>
    <w:basedOn w:val="Normalny"/>
    <w:link w:val="Tekstpodstawowywcity3Znak"/>
    <w:unhideWhenUsed/>
    <w:rsid w:val="00B46CC9"/>
    <w:pPr>
      <w:widowControl/>
      <w:autoSpaceDE/>
      <w:autoSpaceDN/>
      <w:spacing w:after="120"/>
      <w:ind w:left="283"/>
    </w:pPr>
    <w:rPr>
      <w:sz w:val="16"/>
      <w:szCs w:val="16"/>
      <w:lang w:val="x-none" w:eastAsia="pl-PL"/>
    </w:rPr>
  </w:style>
  <w:style w:type="character" w:customStyle="1" w:styleId="Tekstpodstawowywcity3Znak">
    <w:name w:val="Tekst podstawowy wcięty 3 Znak"/>
    <w:basedOn w:val="Domylnaczcionkaakapitu"/>
    <w:link w:val="Tekstpodstawowywcity3"/>
    <w:rsid w:val="00B46CC9"/>
    <w:rPr>
      <w:rFonts w:ascii="Times New Roman" w:eastAsia="Times New Roman" w:hAnsi="Times New Roman" w:cs="Times New Roman"/>
      <w:sz w:val="16"/>
      <w:szCs w:val="16"/>
      <w:lang w:val="x-none" w:eastAsia="pl-PL"/>
    </w:rPr>
  </w:style>
  <w:style w:type="paragraph" w:customStyle="1" w:styleId="Akapitzlist3">
    <w:name w:val="Akapit z listą3"/>
    <w:basedOn w:val="Normalny"/>
    <w:rsid w:val="00B46CC9"/>
    <w:pPr>
      <w:widowControl/>
      <w:autoSpaceDE/>
      <w:autoSpaceDN/>
      <w:spacing w:after="200" w:line="276" w:lineRule="auto"/>
      <w:ind w:left="720"/>
      <w:contextualSpacing/>
    </w:pPr>
    <w:rPr>
      <w:rFonts w:ascii="Calibri" w:hAnsi="Calibri"/>
    </w:rPr>
  </w:style>
  <w:style w:type="paragraph" w:customStyle="1" w:styleId="TekstnormalnyKOEFS">
    <w:name w:val="Tekst normalny KOEFS"/>
    <w:basedOn w:val="Normalny"/>
    <w:rsid w:val="00B46CC9"/>
    <w:pPr>
      <w:widowControl/>
      <w:autoSpaceDE/>
      <w:autoSpaceDN/>
      <w:spacing w:line="360" w:lineRule="auto"/>
      <w:ind w:firstLine="397"/>
      <w:jc w:val="both"/>
    </w:pPr>
    <w:rPr>
      <w:rFonts w:ascii="Calibri" w:eastAsia="Calibri" w:hAnsi="Calibri"/>
    </w:rPr>
  </w:style>
  <w:style w:type="paragraph" w:customStyle="1" w:styleId="BodyA">
    <w:name w:val="Body A"/>
    <w:rsid w:val="00B46CC9"/>
    <w:pPr>
      <w:widowControl/>
      <w:pBdr>
        <w:top w:val="nil"/>
        <w:left w:val="nil"/>
        <w:bottom w:val="nil"/>
        <w:right w:val="nil"/>
        <w:between w:val="nil"/>
        <w:bar w:val="nil"/>
      </w:pBdr>
      <w:autoSpaceDE/>
      <w:autoSpaceDN/>
    </w:pPr>
    <w:rPr>
      <w:rFonts w:ascii="Helvetica" w:eastAsia="Arial Unicode MS" w:hAnsi="Arial Unicode MS" w:cs="Arial Unicode MS"/>
      <w:color w:val="000000"/>
      <w:u w:color="000000"/>
      <w:bdr w:val="nil"/>
      <w:lang w:val="pl-PL" w:eastAsia="pl-PL"/>
    </w:rPr>
  </w:style>
  <w:style w:type="character" w:customStyle="1" w:styleId="apple-converted-space">
    <w:name w:val="apple-converted-space"/>
    <w:basedOn w:val="Domylnaczcionkaakapitu"/>
    <w:rsid w:val="00B46CC9"/>
  </w:style>
  <w:style w:type="paragraph" w:styleId="Zagicieoddouformularza">
    <w:name w:val="HTML Bottom of Form"/>
    <w:basedOn w:val="Normalny"/>
    <w:next w:val="Normalny"/>
    <w:link w:val="ZagicieoddouformularzaZnak"/>
    <w:hidden/>
    <w:uiPriority w:val="99"/>
    <w:semiHidden/>
    <w:unhideWhenUsed/>
    <w:rsid w:val="00B46CC9"/>
    <w:pPr>
      <w:widowControl/>
      <w:pBdr>
        <w:top w:val="single" w:sz="6" w:space="1" w:color="auto"/>
      </w:pBdr>
      <w:autoSpaceDE/>
      <w:autoSpaceDN/>
      <w:jc w:val="center"/>
    </w:pPr>
    <w:rPr>
      <w:rFonts w:ascii="Arial" w:hAnsi="Arial"/>
      <w:vanish/>
      <w:sz w:val="16"/>
      <w:szCs w:val="16"/>
      <w:lang w:val="x-none" w:eastAsia="pl-PL"/>
    </w:rPr>
  </w:style>
  <w:style w:type="character" w:customStyle="1" w:styleId="ZagicieoddouformularzaZnak">
    <w:name w:val="Zagięcie od dołu formularza Znak"/>
    <w:basedOn w:val="Domylnaczcionkaakapitu"/>
    <w:link w:val="Zagicieoddouformularza"/>
    <w:uiPriority w:val="99"/>
    <w:semiHidden/>
    <w:rsid w:val="00B46CC9"/>
    <w:rPr>
      <w:rFonts w:ascii="Arial" w:eastAsia="Times New Roman" w:hAnsi="Arial" w:cs="Times New Roman"/>
      <w:vanish/>
      <w:sz w:val="16"/>
      <w:szCs w:val="16"/>
      <w:lang w:val="x-none" w:eastAsia="pl-PL"/>
    </w:rPr>
  </w:style>
  <w:style w:type="paragraph" w:customStyle="1" w:styleId="Kropki">
    <w:name w:val="Kropki"/>
    <w:basedOn w:val="Normalny"/>
    <w:rsid w:val="00B46CC9"/>
    <w:pPr>
      <w:widowControl/>
      <w:tabs>
        <w:tab w:val="left" w:leader="dot" w:pos="9072"/>
      </w:tabs>
      <w:autoSpaceDE/>
      <w:autoSpaceDN/>
      <w:spacing w:line="360" w:lineRule="auto"/>
      <w:jc w:val="right"/>
    </w:pPr>
    <w:rPr>
      <w:rFonts w:ascii="Arial" w:hAnsi="Arial"/>
      <w:sz w:val="24"/>
      <w:szCs w:val="20"/>
      <w:lang w:eastAsia="ar-SA"/>
    </w:rPr>
  </w:style>
  <w:style w:type="paragraph" w:customStyle="1" w:styleId="pkt">
    <w:name w:val="pkt"/>
    <w:basedOn w:val="Normalny"/>
    <w:link w:val="pktZnak"/>
    <w:rsid w:val="00B46CC9"/>
    <w:pPr>
      <w:widowControl/>
      <w:autoSpaceDE/>
      <w:autoSpaceDN/>
      <w:spacing w:before="60" w:after="60"/>
      <w:ind w:left="851" w:hanging="295"/>
      <w:jc w:val="both"/>
    </w:pPr>
    <w:rPr>
      <w:sz w:val="24"/>
      <w:szCs w:val="20"/>
      <w:lang w:val="x-none" w:eastAsia="x-none"/>
    </w:rPr>
  </w:style>
  <w:style w:type="character" w:customStyle="1" w:styleId="pktZnak">
    <w:name w:val="pkt Znak"/>
    <w:link w:val="pkt"/>
    <w:rsid w:val="00B46CC9"/>
    <w:rPr>
      <w:rFonts w:ascii="Times New Roman" w:eastAsia="Times New Roman" w:hAnsi="Times New Roman" w:cs="Times New Roman"/>
      <w:sz w:val="24"/>
      <w:szCs w:val="20"/>
      <w:lang w:val="x-none" w:eastAsia="x-none"/>
    </w:rPr>
  </w:style>
  <w:style w:type="paragraph" w:customStyle="1" w:styleId="Nagwek111">
    <w:name w:val="Nagłówek 111"/>
    <w:basedOn w:val="Standard"/>
    <w:next w:val="Normalny"/>
    <w:rsid w:val="00B46CC9"/>
    <w:pPr>
      <w:keepNext/>
      <w:jc w:val="center"/>
      <w:outlineLvl w:val="0"/>
    </w:pPr>
    <w:rPr>
      <w:sz w:val="24"/>
    </w:rPr>
  </w:style>
  <w:style w:type="numbering" w:customStyle="1" w:styleId="WWNum2">
    <w:name w:val="WWNum2"/>
    <w:basedOn w:val="Bezlisty"/>
    <w:rsid w:val="00B46CC9"/>
    <w:pPr>
      <w:numPr>
        <w:numId w:val="43"/>
      </w:numPr>
    </w:pPr>
  </w:style>
  <w:style w:type="character" w:styleId="Tekstzastpczy">
    <w:name w:val="Placeholder Text"/>
    <w:uiPriority w:val="99"/>
    <w:semiHidden/>
    <w:rsid w:val="00B46CC9"/>
    <w:rPr>
      <w:color w:val="808080"/>
    </w:rPr>
  </w:style>
  <w:style w:type="character" w:customStyle="1" w:styleId="hps">
    <w:name w:val="hps"/>
    <w:rsid w:val="00B46CC9"/>
  </w:style>
  <w:style w:type="paragraph" w:customStyle="1" w:styleId="a">
    <w:basedOn w:val="Normalny"/>
    <w:next w:val="Mapadokumentu"/>
    <w:link w:val="PlandokumentuZnak"/>
    <w:uiPriority w:val="99"/>
    <w:unhideWhenUsed/>
    <w:rsid w:val="00B46CC9"/>
    <w:pPr>
      <w:widowControl/>
      <w:autoSpaceDE/>
      <w:autoSpaceDN/>
    </w:pPr>
    <w:rPr>
      <w:rFonts w:ascii="Tahoma" w:hAnsi="Tahoma" w:cs="Tahoma"/>
      <w:sz w:val="16"/>
      <w:szCs w:val="16"/>
      <w:lang w:val="en-US"/>
    </w:rPr>
  </w:style>
  <w:style w:type="character" w:customStyle="1" w:styleId="PlandokumentuZnak">
    <w:name w:val="Plan dokumentu Znak"/>
    <w:link w:val="a"/>
    <w:uiPriority w:val="99"/>
    <w:semiHidden/>
    <w:rsid w:val="00B46CC9"/>
    <w:rPr>
      <w:rFonts w:ascii="Tahoma" w:eastAsia="Times New Roman" w:hAnsi="Tahoma" w:cs="Tahoma"/>
      <w:sz w:val="16"/>
      <w:szCs w:val="16"/>
    </w:rPr>
  </w:style>
  <w:style w:type="character" w:customStyle="1" w:styleId="Teksttreci">
    <w:name w:val="Tekst treści_"/>
    <w:link w:val="Teksttreci1"/>
    <w:uiPriority w:val="99"/>
    <w:locked/>
    <w:rsid w:val="00B46CC9"/>
    <w:rPr>
      <w:rFonts w:ascii="Lucida Sans Unicode" w:hAnsi="Lucida Sans Unicode" w:cs="Lucida Sans Unicode"/>
      <w:spacing w:val="-2"/>
      <w:sz w:val="17"/>
      <w:szCs w:val="17"/>
      <w:shd w:val="clear" w:color="auto" w:fill="FFFFFF"/>
    </w:rPr>
  </w:style>
  <w:style w:type="paragraph" w:customStyle="1" w:styleId="Teksttreci1">
    <w:name w:val="Tekst treści1"/>
    <w:basedOn w:val="Normalny"/>
    <w:link w:val="Teksttreci"/>
    <w:uiPriority w:val="99"/>
    <w:rsid w:val="00B46CC9"/>
    <w:pPr>
      <w:shd w:val="clear" w:color="auto" w:fill="FFFFFF"/>
      <w:autoSpaceDE/>
      <w:autoSpaceDN/>
      <w:spacing w:line="240" w:lineRule="atLeast"/>
    </w:pPr>
    <w:rPr>
      <w:rFonts w:ascii="Lucida Sans Unicode" w:eastAsiaTheme="minorHAnsi" w:hAnsi="Lucida Sans Unicode" w:cs="Lucida Sans Unicode"/>
      <w:spacing w:val="-2"/>
      <w:sz w:val="17"/>
      <w:szCs w:val="17"/>
      <w:lang w:val="en-US"/>
    </w:rPr>
  </w:style>
  <w:style w:type="paragraph" w:customStyle="1" w:styleId="m40">
    <w:name w:val="m40"/>
    <w:basedOn w:val="Normalny"/>
    <w:rsid w:val="00B46CC9"/>
    <w:pPr>
      <w:widowControl/>
      <w:autoSpaceDE/>
      <w:autoSpaceDN/>
      <w:spacing w:before="100" w:beforeAutospacing="1" w:after="100" w:afterAutospacing="1"/>
    </w:pPr>
    <w:rPr>
      <w:sz w:val="24"/>
      <w:szCs w:val="24"/>
      <w:lang w:eastAsia="pl-PL"/>
    </w:rPr>
  </w:style>
  <w:style w:type="paragraph" w:customStyle="1" w:styleId="Tekstpodstawowywcity21">
    <w:name w:val="Tekst podstawowy wcięty 21"/>
    <w:basedOn w:val="Normalny"/>
    <w:rsid w:val="00B46CC9"/>
    <w:pPr>
      <w:widowControl/>
      <w:suppressAutoHyphens/>
      <w:autoSpaceDE/>
      <w:autoSpaceDN/>
      <w:spacing w:line="284" w:lineRule="atLeast"/>
      <w:ind w:left="375" w:firstLine="480"/>
      <w:jc w:val="both"/>
    </w:pPr>
    <w:rPr>
      <w:kern w:val="1"/>
      <w:sz w:val="26"/>
      <w:szCs w:val="26"/>
      <w:lang w:eastAsia="pl-PL"/>
    </w:rPr>
  </w:style>
  <w:style w:type="paragraph" w:customStyle="1" w:styleId="tekst-tabelka-lub-formularz">
    <w:name w:val="tekst-tabelka-lub-formularz"/>
    <w:basedOn w:val="Normalny"/>
    <w:rsid w:val="00B46CC9"/>
    <w:pPr>
      <w:keepLines/>
      <w:widowControl/>
      <w:tabs>
        <w:tab w:val="left" w:pos="2540"/>
      </w:tabs>
      <w:autoSpaceDE/>
      <w:autoSpaceDN/>
      <w:spacing w:line="220" w:lineRule="exact"/>
      <w:jc w:val="both"/>
    </w:pPr>
    <w:rPr>
      <w:rFonts w:ascii="SlimbachItcTEE" w:hAnsi="SlimbachItcTEE"/>
      <w:noProof/>
      <w:sz w:val="18"/>
      <w:szCs w:val="20"/>
      <w:lang w:eastAsia="pl-PL"/>
    </w:rPr>
  </w:style>
  <w:style w:type="paragraph" w:customStyle="1" w:styleId="CMSHeadL7">
    <w:name w:val="CMS Head L7"/>
    <w:basedOn w:val="Normalny"/>
    <w:rsid w:val="00B46CC9"/>
    <w:pPr>
      <w:widowControl/>
      <w:numPr>
        <w:ilvl w:val="6"/>
        <w:numId w:val="44"/>
      </w:numPr>
      <w:autoSpaceDE/>
      <w:autoSpaceDN/>
      <w:spacing w:after="240"/>
      <w:outlineLvl w:val="6"/>
    </w:pPr>
    <w:rPr>
      <w:szCs w:val="24"/>
      <w:lang w:val="en-GB"/>
    </w:rPr>
  </w:style>
  <w:style w:type="numbering" w:customStyle="1" w:styleId="WWNum1811">
    <w:name w:val="WWNum1811"/>
    <w:basedOn w:val="Bezlisty"/>
    <w:rsid w:val="00B46CC9"/>
    <w:pPr>
      <w:numPr>
        <w:numId w:val="40"/>
      </w:numPr>
    </w:pPr>
  </w:style>
  <w:style w:type="numbering" w:customStyle="1" w:styleId="WWNum241">
    <w:name w:val="WWNum241"/>
    <w:basedOn w:val="Bezlisty"/>
    <w:rsid w:val="00B46CC9"/>
    <w:pPr>
      <w:numPr>
        <w:numId w:val="35"/>
      </w:numPr>
    </w:pPr>
  </w:style>
  <w:style w:type="numbering" w:customStyle="1" w:styleId="WWNum191">
    <w:name w:val="WWNum191"/>
    <w:basedOn w:val="Bezlisty"/>
    <w:rsid w:val="00B46CC9"/>
    <w:pPr>
      <w:numPr>
        <w:numId w:val="36"/>
      </w:numPr>
    </w:pPr>
  </w:style>
  <w:style w:type="numbering" w:customStyle="1" w:styleId="WWNum161">
    <w:name w:val="WWNum161"/>
    <w:basedOn w:val="Bezlisty"/>
    <w:rsid w:val="00B46CC9"/>
    <w:pPr>
      <w:numPr>
        <w:numId w:val="21"/>
      </w:numPr>
    </w:pPr>
  </w:style>
  <w:style w:type="numbering" w:customStyle="1" w:styleId="WWNum381">
    <w:name w:val="WWNum381"/>
    <w:basedOn w:val="Bezlisty"/>
    <w:rsid w:val="00B46CC9"/>
    <w:pPr>
      <w:numPr>
        <w:numId w:val="37"/>
      </w:numPr>
    </w:pPr>
  </w:style>
  <w:style w:type="numbering" w:customStyle="1" w:styleId="WWNum251">
    <w:name w:val="WWNum251"/>
    <w:basedOn w:val="Bezlisty"/>
    <w:rsid w:val="00B46CC9"/>
    <w:pPr>
      <w:numPr>
        <w:numId w:val="38"/>
      </w:numPr>
    </w:pPr>
  </w:style>
  <w:style w:type="numbering" w:customStyle="1" w:styleId="WWNum201">
    <w:name w:val="WWNum201"/>
    <w:basedOn w:val="Bezlisty"/>
    <w:rsid w:val="00B46CC9"/>
    <w:pPr>
      <w:numPr>
        <w:numId w:val="39"/>
      </w:numPr>
    </w:pPr>
  </w:style>
  <w:style w:type="numbering" w:customStyle="1" w:styleId="Styl11">
    <w:name w:val="Styl11"/>
    <w:rsid w:val="00B46CC9"/>
    <w:pPr>
      <w:numPr>
        <w:numId w:val="41"/>
      </w:numPr>
    </w:pPr>
  </w:style>
  <w:style w:type="numbering" w:customStyle="1" w:styleId="Styl21">
    <w:name w:val="Styl21"/>
    <w:rsid w:val="00B46CC9"/>
    <w:pPr>
      <w:numPr>
        <w:numId w:val="42"/>
      </w:numPr>
    </w:p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B46CC9"/>
    <w:pPr>
      <w:widowControl/>
      <w:autoSpaceDE/>
      <w:autoSpaceDN/>
    </w:pPr>
    <w:rPr>
      <w:sz w:val="24"/>
      <w:szCs w:val="24"/>
      <w:lang w:eastAsia="pl-PL"/>
    </w:rPr>
  </w:style>
  <w:style w:type="character" w:styleId="Numerstrony">
    <w:name w:val="page number"/>
    <w:rsid w:val="00B46CC9"/>
  </w:style>
  <w:style w:type="paragraph" w:customStyle="1" w:styleId="Normalny12">
    <w:name w:val="Normalny 12"/>
    <w:basedOn w:val="Normalny"/>
    <w:rsid w:val="00B46CC9"/>
    <w:pPr>
      <w:widowControl/>
      <w:autoSpaceDE/>
      <w:autoSpaceDN/>
    </w:pPr>
    <w:rPr>
      <w:sz w:val="20"/>
      <w:szCs w:val="20"/>
      <w:lang w:eastAsia="pl-PL"/>
    </w:rPr>
  </w:style>
  <w:style w:type="paragraph" w:customStyle="1" w:styleId="Blockquote">
    <w:name w:val="Blockquote"/>
    <w:basedOn w:val="Normalny"/>
    <w:rsid w:val="00B46CC9"/>
    <w:pPr>
      <w:widowControl/>
      <w:autoSpaceDE/>
      <w:autoSpaceDN/>
      <w:spacing w:before="100" w:after="100"/>
      <w:ind w:left="360" w:right="360"/>
    </w:pPr>
    <w:rPr>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B46CC9"/>
    <w:pPr>
      <w:widowControl/>
      <w:autoSpaceDE/>
      <w:autoSpaceDN/>
    </w:pPr>
    <w:rPr>
      <w:sz w:val="24"/>
      <w:szCs w:val="24"/>
      <w:lang w:eastAsia="pl-PL"/>
    </w:rPr>
  </w:style>
  <w:style w:type="paragraph" w:customStyle="1" w:styleId="ZnakZnakZnakZnakZnakZnak">
    <w:name w:val="Znak Znak Znak Znak Znak Znak"/>
    <w:basedOn w:val="Normalny"/>
    <w:rsid w:val="00B46CC9"/>
    <w:pPr>
      <w:widowControl/>
      <w:autoSpaceDE/>
      <w:autoSpaceDN/>
    </w:pPr>
    <w:rPr>
      <w:sz w:val="24"/>
      <w:szCs w:val="24"/>
      <w:lang w:eastAsia="pl-PL"/>
    </w:rPr>
  </w:style>
  <w:style w:type="paragraph" w:customStyle="1" w:styleId="ZnakZnakZnak">
    <w:name w:val="Znak Znak Znak"/>
    <w:basedOn w:val="Normalny"/>
    <w:rsid w:val="00B46CC9"/>
    <w:pPr>
      <w:widowControl/>
      <w:autoSpaceDE/>
      <w:autoSpaceDN/>
    </w:pPr>
    <w:rPr>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B46CC9"/>
    <w:pPr>
      <w:widowControl/>
      <w:autoSpaceDE/>
      <w:autoSpaceDN/>
    </w:pPr>
    <w:rPr>
      <w:sz w:val="24"/>
      <w:szCs w:val="24"/>
      <w:lang w:eastAsia="pl-PL"/>
    </w:rPr>
  </w:style>
  <w:style w:type="paragraph" w:customStyle="1" w:styleId="Znak">
    <w:name w:val="Znak"/>
    <w:basedOn w:val="Normalny"/>
    <w:rsid w:val="00B46CC9"/>
    <w:pPr>
      <w:widowControl/>
      <w:autoSpaceDE/>
      <w:autoSpaceDN/>
    </w:pPr>
    <w:rPr>
      <w:sz w:val="24"/>
      <w:szCs w:val="24"/>
      <w:lang w:eastAsia="pl-PL"/>
    </w:rPr>
  </w:style>
  <w:style w:type="paragraph" w:customStyle="1" w:styleId="ZnakZnakZnak1">
    <w:name w:val="Znak Znak Znak1"/>
    <w:basedOn w:val="Normalny"/>
    <w:rsid w:val="00B46CC9"/>
    <w:pPr>
      <w:widowControl/>
      <w:autoSpaceDE/>
      <w:autoSpaceDN/>
    </w:pPr>
    <w:rPr>
      <w:sz w:val="24"/>
      <w:szCs w:val="24"/>
      <w:lang w:eastAsia="pl-PL"/>
    </w:rPr>
  </w:style>
  <w:style w:type="paragraph" w:customStyle="1" w:styleId="ZnakZnakZnak1Znak">
    <w:name w:val="Znak Znak Znak1 Znak"/>
    <w:basedOn w:val="Normalny"/>
    <w:rsid w:val="00B46CC9"/>
    <w:pPr>
      <w:widowControl/>
      <w:autoSpaceDE/>
      <w:autoSpaceDN/>
    </w:pPr>
    <w:rPr>
      <w:sz w:val="24"/>
      <w:szCs w:val="24"/>
      <w:lang w:eastAsia="pl-PL"/>
    </w:rPr>
  </w:style>
  <w:style w:type="character" w:customStyle="1" w:styleId="sbold1">
    <w:name w:val="sbold1"/>
    <w:rsid w:val="00B46CC9"/>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B46CC9"/>
    <w:pPr>
      <w:widowControl/>
      <w:autoSpaceDE/>
      <w:autoSpaceDN/>
    </w:pPr>
    <w:rPr>
      <w:rFonts w:ascii="Arial" w:hAnsi="Arial"/>
      <w:sz w:val="24"/>
      <w:szCs w:val="24"/>
      <w:lang w:eastAsia="pl-PL"/>
    </w:rPr>
  </w:style>
  <w:style w:type="character" w:customStyle="1" w:styleId="BOBZnak">
    <w:name w:val="BOB Znak"/>
    <w:link w:val="BOB"/>
    <w:rsid w:val="00B46CC9"/>
    <w:rPr>
      <w:rFonts w:ascii="Arial" w:eastAsia="Times New Roman" w:hAnsi="Arial" w:cs="Times New Roman"/>
      <w:sz w:val="24"/>
      <w:szCs w:val="24"/>
      <w:lang w:val="pl-PL" w:eastAsia="pl-PL"/>
    </w:rPr>
  </w:style>
  <w:style w:type="character" w:customStyle="1" w:styleId="czarny11b1">
    <w:name w:val="czarny_11b1"/>
    <w:rsid w:val="00B46CC9"/>
    <w:rPr>
      <w:rFonts w:ascii="Verdana" w:hAnsi="Verdana" w:hint="default"/>
      <w:b/>
      <w:bCs/>
      <w:i w:val="0"/>
      <w:iCs w:val="0"/>
      <w:smallCaps w:val="0"/>
      <w:color w:val="000000"/>
      <w:sz w:val="17"/>
      <w:szCs w:val="17"/>
    </w:rPr>
  </w:style>
  <w:style w:type="character" w:customStyle="1" w:styleId="cszary101">
    <w:name w:val="c_szary_101"/>
    <w:rsid w:val="00B46CC9"/>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B46CC9"/>
    <w:pPr>
      <w:widowControl/>
      <w:autoSpaceDE/>
      <w:autoSpaceDN/>
    </w:pPr>
    <w:rPr>
      <w:sz w:val="24"/>
      <w:szCs w:val="24"/>
      <w:lang w:eastAsia="pl-PL"/>
    </w:rPr>
  </w:style>
  <w:style w:type="paragraph" w:customStyle="1" w:styleId="ZnakZnakZnak1ZnakZnakZnakZnak">
    <w:name w:val="Znak Znak Znak1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H4">
    <w:name w:val="H4"/>
    <w:basedOn w:val="Normalny"/>
    <w:next w:val="Normalny"/>
    <w:rsid w:val="00B46CC9"/>
    <w:pPr>
      <w:keepNext/>
      <w:widowControl/>
      <w:autoSpaceDE/>
      <w:autoSpaceDN/>
      <w:spacing w:before="100" w:after="100"/>
      <w:outlineLvl w:val="4"/>
    </w:pPr>
    <w:rPr>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B46CC9"/>
    <w:pPr>
      <w:widowControl/>
      <w:autoSpaceDE/>
      <w:autoSpaceDN/>
    </w:pPr>
    <w:rPr>
      <w:sz w:val="24"/>
      <w:szCs w:val="24"/>
      <w:lang w:eastAsia="pl-PL"/>
    </w:rPr>
  </w:style>
  <w:style w:type="paragraph" w:customStyle="1" w:styleId="DomylnaczcionkaakapituAkapitZnakZnakZnakZnakZnakZnakZnak">
    <w:name w:val="Domyślna czcionka akapitu Akapit Znak Znak Znak Znak Znak Znak Znak"/>
    <w:basedOn w:val="Normalny"/>
    <w:rsid w:val="00B46CC9"/>
    <w:pPr>
      <w:framePr w:hSpace="141" w:wrap="around" w:vAnchor="text" w:hAnchor="margin" w:xAlign="center" w:y="1212"/>
      <w:widowControl/>
      <w:autoSpaceDE/>
      <w:autoSpaceDN/>
      <w:jc w:val="both"/>
    </w:pPr>
    <w:rPr>
      <w:sz w:val="24"/>
      <w:szCs w:val="24"/>
      <w:lang w:eastAsia="pl-PL"/>
    </w:rPr>
  </w:style>
  <w:style w:type="paragraph" w:customStyle="1" w:styleId="p3">
    <w:name w:val="p3"/>
    <w:basedOn w:val="Normalny"/>
    <w:rsid w:val="00B46CC9"/>
    <w:pPr>
      <w:widowControl/>
      <w:tabs>
        <w:tab w:val="left" w:pos="720"/>
      </w:tabs>
      <w:autoSpaceDE/>
      <w:autoSpaceDN/>
      <w:spacing w:line="280" w:lineRule="auto"/>
      <w:jc w:val="both"/>
    </w:pPr>
    <w:rPr>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St4-punkt">
    <w:name w:val="St4-punkt"/>
    <w:rsid w:val="00B46CC9"/>
    <w:pPr>
      <w:widowControl/>
      <w:autoSpaceDE/>
      <w:autoSpaceDN/>
      <w:ind w:left="680" w:hanging="340"/>
      <w:jc w:val="both"/>
    </w:pPr>
    <w:rPr>
      <w:rFonts w:ascii="Times New Roman" w:eastAsia="Times New Roman" w:hAnsi="Times New Roman" w:cs="Times New Roman"/>
      <w:sz w:val="24"/>
      <w:szCs w:val="20"/>
      <w:lang w:val="pl-PL"/>
    </w:rPr>
  </w:style>
  <w:style w:type="paragraph" w:customStyle="1" w:styleId="ZnakZnakZnakZnak">
    <w:name w:val="Znak Znak Znak Znak"/>
    <w:basedOn w:val="Normalny"/>
    <w:rsid w:val="00B46CC9"/>
    <w:pPr>
      <w:widowControl/>
      <w:autoSpaceDE/>
      <w:autoSpaceDN/>
    </w:pPr>
    <w:rPr>
      <w:sz w:val="24"/>
      <w:szCs w:val="24"/>
      <w:lang w:eastAsia="pl-PL"/>
    </w:rPr>
  </w:style>
  <w:style w:type="paragraph" w:customStyle="1" w:styleId="Style2">
    <w:name w:val="Style 2"/>
    <w:basedOn w:val="Normalny"/>
    <w:rsid w:val="00B46CC9"/>
    <w:pPr>
      <w:spacing w:line="360" w:lineRule="auto"/>
      <w:ind w:left="360" w:right="72"/>
      <w:jc w:val="both"/>
    </w:pPr>
    <w:rPr>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B46CC9"/>
    <w:pPr>
      <w:widowControl/>
      <w:autoSpaceDE/>
      <w:autoSpaceDN/>
    </w:pPr>
    <w:rPr>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B46CC9"/>
    <w:pPr>
      <w:widowControl/>
      <w:autoSpaceDE/>
      <w:autoSpaceDN/>
    </w:pPr>
    <w:rPr>
      <w:sz w:val="24"/>
      <w:szCs w:val="24"/>
      <w:lang w:eastAsia="pl-PL"/>
    </w:rPr>
  </w:style>
  <w:style w:type="paragraph" w:customStyle="1" w:styleId="DomylnaczcionkaakapituAkapitZnak">
    <w:name w:val="Domyślna czcionka akapitu Akapit Znak"/>
    <w:basedOn w:val="Normalny"/>
    <w:rsid w:val="00B46CC9"/>
    <w:pPr>
      <w:widowControl/>
      <w:autoSpaceDE/>
      <w:autoSpaceDN/>
    </w:pPr>
    <w:rPr>
      <w:sz w:val="24"/>
      <w:szCs w:val="24"/>
      <w:lang w:eastAsia="pl-PL"/>
    </w:rPr>
  </w:style>
  <w:style w:type="character" w:styleId="Uwydatnienie">
    <w:name w:val="Emphasis"/>
    <w:qFormat/>
    <w:rsid w:val="00B46CC9"/>
    <w:rPr>
      <w:i/>
      <w:iCs/>
    </w:rPr>
  </w:style>
  <w:style w:type="paragraph" w:customStyle="1" w:styleId="BodyText21">
    <w:name w:val="Body Text 21"/>
    <w:basedOn w:val="Normalny"/>
    <w:rsid w:val="00B46CC9"/>
    <w:pPr>
      <w:suppressAutoHyphens/>
      <w:autoSpaceDE/>
      <w:autoSpaceDN/>
      <w:spacing w:line="360" w:lineRule="auto"/>
      <w:jc w:val="center"/>
    </w:pPr>
    <w:rPr>
      <w:b/>
      <w:sz w:val="24"/>
      <w:szCs w:val="20"/>
      <w:lang w:eastAsia="ar-SA"/>
    </w:rPr>
  </w:style>
  <w:style w:type="paragraph" w:customStyle="1" w:styleId="StandardowyNormalny1">
    <w:name w:val="Standardowy.Normalny1"/>
    <w:rsid w:val="00B46CC9"/>
    <w:pPr>
      <w:widowControl/>
      <w:suppressAutoHyphens/>
      <w:autoSpaceDE/>
      <w:autoSpaceDN/>
    </w:pPr>
    <w:rPr>
      <w:rFonts w:ascii="Times New Roman" w:eastAsia="Arial" w:hAnsi="Times New Roman" w:cs="Times New Roman"/>
      <w:sz w:val="20"/>
      <w:szCs w:val="20"/>
      <w:lang w:val="pl-PL" w:eastAsia="ar-SA"/>
    </w:rPr>
  </w:style>
  <w:style w:type="paragraph" w:customStyle="1" w:styleId="WW-Tekstpodstawowy3">
    <w:name w:val="WW-Tekst podstawowy 3"/>
    <w:basedOn w:val="Normalny"/>
    <w:rsid w:val="00B46CC9"/>
    <w:pPr>
      <w:adjustRightInd w:val="0"/>
      <w:jc w:val="both"/>
    </w:pPr>
    <w:rPr>
      <w:sz w:val="20"/>
      <w:szCs w:val="24"/>
    </w:rPr>
  </w:style>
  <w:style w:type="paragraph" w:customStyle="1" w:styleId="BodyTextIndent31">
    <w:name w:val="Body Text Indent 31"/>
    <w:basedOn w:val="Normalny"/>
    <w:rsid w:val="00B46CC9"/>
    <w:pPr>
      <w:widowControl/>
      <w:autoSpaceDE/>
      <w:autoSpaceDN/>
      <w:ind w:left="851"/>
    </w:pPr>
    <w:rPr>
      <w:rFonts w:eastAsia="Calibri"/>
      <w:sz w:val="24"/>
      <w:szCs w:val="24"/>
      <w:lang w:eastAsia="pl-PL"/>
    </w:rPr>
  </w:style>
  <w:style w:type="character" w:customStyle="1" w:styleId="FontStyle60">
    <w:name w:val="Font Style60"/>
    <w:rsid w:val="00B46CC9"/>
    <w:rPr>
      <w:rFonts w:ascii="Times New Roman" w:hAnsi="Times New Roman" w:cs="Times New Roman"/>
      <w:sz w:val="22"/>
      <w:szCs w:val="22"/>
    </w:rPr>
  </w:style>
  <w:style w:type="paragraph" w:customStyle="1" w:styleId="Tekstpodstawowy32">
    <w:name w:val="Tekst podstawowy 32"/>
    <w:basedOn w:val="Normalny"/>
    <w:rsid w:val="00B46CC9"/>
    <w:pPr>
      <w:widowControl/>
      <w:autoSpaceDE/>
      <w:autoSpaceDN/>
      <w:jc w:val="both"/>
    </w:pPr>
    <w:rPr>
      <w:sz w:val="24"/>
      <w:szCs w:val="20"/>
      <w:lang w:eastAsia="pl-PL"/>
    </w:rPr>
  </w:style>
  <w:style w:type="character" w:customStyle="1" w:styleId="A2">
    <w:name w:val="A2"/>
    <w:rsid w:val="00B46CC9"/>
    <w:rPr>
      <w:rFonts w:cs="Verdana"/>
      <w:color w:val="000000"/>
      <w:sz w:val="18"/>
      <w:szCs w:val="18"/>
    </w:rPr>
  </w:style>
  <w:style w:type="paragraph" w:styleId="Listanumerowana">
    <w:name w:val="List Number"/>
    <w:basedOn w:val="Normalny"/>
    <w:rsid w:val="00B46CC9"/>
    <w:pPr>
      <w:widowControl/>
      <w:numPr>
        <w:numId w:val="45"/>
      </w:numPr>
      <w:autoSpaceDE/>
      <w:autoSpaceDN/>
      <w:contextualSpacing/>
    </w:pPr>
    <w:rPr>
      <w:sz w:val="20"/>
      <w:szCs w:val="20"/>
      <w:lang w:eastAsia="pl-PL"/>
    </w:rPr>
  </w:style>
  <w:style w:type="paragraph" w:customStyle="1" w:styleId="ZnakZnak">
    <w:name w:val="Znak Znak"/>
    <w:basedOn w:val="Normalny"/>
    <w:rsid w:val="00B46CC9"/>
    <w:pPr>
      <w:widowControl/>
      <w:autoSpaceDE/>
      <w:autoSpaceDN/>
      <w:spacing w:line="360" w:lineRule="auto"/>
      <w:jc w:val="both"/>
    </w:pPr>
    <w:rPr>
      <w:rFonts w:ascii="Verdana" w:hAnsi="Verdana"/>
      <w:sz w:val="20"/>
      <w:szCs w:val="20"/>
      <w:lang w:eastAsia="pl-PL"/>
    </w:rPr>
  </w:style>
  <w:style w:type="character" w:customStyle="1" w:styleId="MapadokumentuZnak">
    <w:name w:val="Mapa dokumentu Znak"/>
    <w:uiPriority w:val="99"/>
    <w:semiHidden/>
    <w:rsid w:val="00B46CC9"/>
    <w:rPr>
      <w:rFonts w:ascii="Tahoma" w:eastAsia="Times New Roman" w:hAnsi="Tahoma" w:cs="Tahoma"/>
      <w:sz w:val="16"/>
      <w:szCs w:val="16"/>
      <w:lang w:eastAsia="pl-PL"/>
    </w:rPr>
  </w:style>
  <w:style w:type="character" w:customStyle="1" w:styleId="BodyTextIndent2Char1">
    <w:name w:val="Body Text Indent 2 Char1"/>
    <w:uiPriority w:val="99"/>
    <w:rsid w:val="00B46CC9"/>
    <w:rPr>
      <w:rFonts w:ascii="Times New Roman" w:eastAsia="Times New Roman" w:hAnsi="Times New Roman" w:cs="Times New Roman"/>
      <w:sz w:val="20"/>
      <w:szCs w:val="20"/>
      <w:lang w:eastAsia="pl-PL"/>
    </w:rPr>
  </w:style>
  <w:style w:type="table" w:customStyle="1" w:styleId="TableNormal1">
    <w:name w:val="Table Normal1"/>
    <w:uiPriority w:val="2"/>
    <w:semiHidden/>
    <w:unhideWhenUsed/>
    <w:qFormat/>
    <w:rsid w:val="00B46CC9"/>
    <w:rPr>
      <w:rFonts w:ascii="Calibri" w:eastAsia="Calibri" w:hAnsi="Calibri" w:cs="Times New Roman"/>
    </w:rPr>
    <w:tblPr>
      <w:tblInd w:w="0" w:type="dxa"/>
      <w:tblCellMar>
        <w:top w:w="0" w:type="dxa"/>
        <w:left w:w="0" w:type="dxa"/>
        <w:bottom w:w="0" w:type="dxa"/>
        <w:right w:w="0" w:type="dxa"/>
      </w:tblCellMar>
    </w:tblPr>
  </w:style>
  <w:style w:type="paragraph" w:styleId="Mapadokumentu">
    <w:name w:val="Document Map"/>
    <w:basedOn w:val="Normalny"/>
    <w:link w:val="MapadokumentuZnak1"/>
    <w:uiPriority w:val="99"/>
    <w:semiHidden/>
    <w:unhideWhenUsed/>
    <w:rsid w:val="00B46CC9"/>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B46CC9"/>
    <w:rPr>
      <w:rFonts w:ascii="Segoe UI" w:eastAsia="Times New Roman" w:hAnsi="Segoe UI" w:cs="Segoe UI"/>
      <w:sz w:val="16"/>
      <w:szCs w:val="16"/>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92436">
      <w:bodyDiv w:val="1"/>
      <w:marLeft w:val="0"/>
      <w:marRight w:val="0"/>
      <w:marTop w:val="0"/>
      <w:marBottom w:val="0"/>
      <w:divBdr>
        <w:top w:val="none" w:sz="0" w:space="0" w:color="auto"/>
        <w:left w:val="none" w:sz="0" w:space="0" w:color="auto"/>
        <w:bottom w:val="none" w:sz="0" w:space="0" w:color="auto"/>
        <w:right w:val="none" w:sz="0" w:space="0" w:color="auto"/>
      </w:divBdr>
    </w:div>
    <w:div w:id="451826908">
      <w:bodyDiv w:val="1"/>
      <w:marLeft w:val="0"/>
      <w:marRight w:val="0"/>
      <w:marTop w:val="0"/>
      <w:marBottom w:val="0"/>
      <w:divBdr>
        <w:top w:val="none" w:sz="0" w:space="0" w:color="auto"/>
        <w:left w:val="none" w:sz="0" w:space="0" w:color="auto"/>
        <w:bottom w:val="none" w:sz="0" w:space="0" w:color="auto"/>
        <w:right w:val="none" w:sz="0" w:space="0" w:color="auto"/>
      </w:divBdr>
    </w:div>
    <w:div w:id="629482214">
      <w:bodyDiv w:val="1"/>
      <w:marLeft w:val="0"/>
      <w:marRight w:val="0"/>
      <w:marTop w:val="0"/>
      <w:marBottom w:val="0"/>
      <w:divBdr>
        <w:top w:val="none" w:sz="0" w:space="0" w:color="auto"/>
        <w:left w:val="none" w:sz="0" w:space="0" w:color="auto"/>
        <w:bottom w:val="none" w:sz="0" w:space="0" w:color="auto"/>
        <w:right w:val="none" w:sz="0" w:space="0" w:color="auto"/>
      </w:divBdr>
    </w:div>
    <w:div w:id="737092669">
      <w:bodyDiv w:val="1"/>
      <w:marLeft w:val="0"/>
      <w:marRight w:val="0"/>
      <w:marTop w:val="0"/>
      <w:marBottom w:val="0"/>
      <w:divBdr>
        <w:top w:val="none" w:sz="0" w:space="0" w:color="auto"/>
        <w:left w:val="none" w:sz="0" w:space="0" w:color="auto"/>
        <w:bottom w:val="none" w:sz="0" w:space="0" w:color="auto"/>
        <w:right w:val="none" w:sz="0" w:space="0" w:color="auto"/>
      </w:divBdr>
    </w:div>
    <w:div w:id="885918583">
      <w:bodyDiv w:val="1"/>
      <w:marLeft w:val="0"/>
      <w:marRight w:val="0"/>
      <w:marTop w:val="0"/>
      <w:marBottom w:val="0"/>
      <w:divBdr>
        <w:top w:val="none" w:sz="0" w:space="0" w:color="auto"/>
        <w:left w:val="none" w:sz="0" w:space="0" w:color="auto"/>
        <w:bottom w:val="none" w:sz="0" w:space="0" w:color="auto"/>
        <w:right w:val="none" w:sz="0" w:space="0" w:color="auto"/>
      </w:divBdr>
    </w:div>
    <w:div w:id="978651821">
      <w:bodyDiv w:val="1"/>
      <w:marLeft w:val="0"/>
      <w:marRight w:val="0"/>
      <w:marTop w:val="0"/>
      <w:marBottom w:val="0"/>
      <w:divBdr>
        <w:top w:val="none" w:sz="0" w:space="0" w:color="auto"/>
        <w:left w:val="none" w:sz="0" w:space="0" w:color="auto"/>
        <w:bottom w:val="none" w:sz="0" w:space="0" w:color="auto"/>
        <w:right w:val="none" w:sz="0" w:space="0" w:color="auto"/>
      </w:divBdr>
    </w:div>
    <w:div w:id="1903364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5616F-0CDD-4176-BC08-9CACCEBF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15189</Words>
  <Characters>91137</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siwz 9/13/PN</vt:lpstr>
    </vt:vector>
  </TitlesOfParts>
  <Company/>
  <LinksUpToDate>false</LinksUpToDate>
  <CharactersWithSpaces>106114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9/13/PN</dc:title>
  <dc:creator>Maja Hernik</dc:creator>
  <cp:lastModifiedBy>Barbara Skoczeń</cp:lastModifiedBy>
  <cp:revision>3</cp:revision>
  <cp:lastPrinted>2022-06-08T11:43:00Z</cp:lastPrinted>
  <dcterms:created xsi:type="dcterms:W3CDTF">2022-06-23T12:09:00Z</dcterms:created>
  <dcterms:modified xsi:type="dcterms:W3CDTF">2022-06-23T12:10:00Z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2021-01-12T00:00:00Z</vt:filetime>
  </property>
  <property fmtid="{D5CDD505-2E9C-101B-9397-08002B2CF9AE}" pid="3" name="Creator">
    <vt:lpwstr>Microsoft Office Word</vt:lpwstr>
  </property>
  <property fmtid="{D5CDD505-2E9C-101B-9397-08002B2CF9AE}" pid="4" name="LastSaved">
    <vt:filetime>2021-01-18T00:00:00Z</vt:filetime>
  </property>
</Properties>
</file>