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39" w:rsidRPr="000825A0" w:rsidRDefault="00B41139" w:rsidP="00C25058">
      <w:pPr>
        <w:pStyle w:val="Nagwek1"/>
        <w:spacing w:line="276" w:lineRule="auto"/>
        <w:rPr>
          <w:rFonts w:asciiTheme="minorHAnsi" w:hAnsiTheme="minorHAnsi"/>
          <w:sz w:val="24"/>
          <w:szCs w:val="24"/>
        </w:rPr>
      </w:pPr>
    </w:p>
    <w:p w:rsidR="00BE7B7B" w:rsidRPr="000825A0" w:rsidRDefault="0074725B" w:rsidP="00C25058">
      <w:pPr>
        <w:pStyle w:val="Nagwek1"/>
        <w:spacing w:line="276" w:lineRule="auto"/>
        <w:rPr>
          <w:rFonts w:asciiTheme="minorHAnsi" w:hAnsiTheme="minorHAnsi"/>
          <w:sz w:val="24"/>
          <w:szCs w:val="24"/>
        </w:rPr>
      </w:pPr>
      <w:r w:rsidRPr="0074725B">
        <w:rPr>
          <w:rFonts w:asciiTheme="minorHAnsi" w:hAnsiTheme="minorHAnsi"/>
          <w:sz w:val="24"/>
          <w:szCs w:val="24"/>
        </w:rPr>
        <w:t>UMOWA CPE/</w:t>
      </w:r>
      <w:r w:rsidR="009E5573">
        <w:rPr>
          <w:rFonts w:asciiTheme="minorHAnsi" w:hAnsiTheme="minorHAnsi"/>
          <w:sz w:val="24"/>
          <w:szCs w:val="24"/>
        </w:rPr>
        <w:t>……</w:t>
      </w:r>
      <w:r w:rsidR="008B1D86">
        <w:rPr>
          <w:rFonts w:asciiTheme="minorHAnsi" w:hAnsiTheme="minorHAnsi"/>
          <w:sz w:val="24"/>
          <w:szCs w:val="24"/>
        </w:rPr>
        <w:t>/…../2015</w:t>
      </w:r>
    </w:p>
    <w:p w:rsidR="00D1182B" w:rsidRPr="000825A0" w:rsidRDefault="00D1182B" w:rsidP="00C25058">
      <w:pPr>
        <w:tabs>
          <w:tab w:val="left" w:pos="5670"/>
        </w:tabs>
        <w:spacing w:line="276" w:lineRule="auto"/>
        <w:jc w:val="center"/>
        <w:rPr>
          <w:rFonts w:asciiTheme="minorHAnsi" w:hAnsiTheme="minorHAnsi"/>
        </w:rPr>
      </w:pPr>
    </w:p>
    <w:p w:rsidR="00DA2E3C" w:rsidRPr="000825A0" w:rsidRDefault="002D46BE" w:rsidP="00C25058">
      <w:pPr>
        <w:tabs>
          <w:tab w:val="left" w:pos="5670"/>
        </w:tabs>
        <w:spacing w:line="276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zawarta w dniu ………………………………2015</w:t>
      </w:r>
      <w:r w:rsidR="0074725B" w:rsidRPr="0074725B">
        <w:rPr>
          <w:rFonts w:asciiTheme="minorHAnsi" w:hAnsiTheme="minorHAnsi"/>
        </w:rPr>
        <w:t xml:space="preserve"> r. w Warszawie</w:t>
      </w:r>
    </w:p>
    <w:p w:rsidR="00BE7B7B" w:rsidRPr="000825A0" w:rsidRDefault="0074725B" w:rsidP="00C25058">
      <w:pPr>
        <w:spacing w:line="276" w:lineRule="auto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pomiędzy:</w:t>
      </w:r>
    </w:p>
    <w:p w:rsidR="00BD40E4" w:rsidRPr="00BD40E4" w:rsidRDefault="00BD40E4" w:rsidP="00BD40E4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bCs/>
        </w:rPr>
      </w:pPr>
      <w:r w:rsidRPr="00BD40E4">
        <w:rPr>
          <w:rFonts w:asciiTheme="minorHAnsi" w:hAnsiTheme="minorHAnsi"/>
          <w:b/>
          <w:bCs/>
        </w:rPr>
        <w:t>Skarbem Państwa – państwową jednostką budżetową Centrum Projektów Europejskich</w:t>
      </w:r>
      <w:r w:rsidRPr="00BD40E4">
        <w:rPr>
          <w:rFonts w:asciiTheme="minorHAnsi" w:hAnsiTheme="minorHAnsi"/>
          <w:bCs/>
        </w:rPr>
        <w:t xml:space="preserve">, z siedzibą w Warszawie przy ul. Domaniewskiej 39a, 02- 672 Warszawa, posiadającym numer identyfikacji REGON 141681456 oraz NIP 7010158887,reprezentowanym przez </w:t>
      </w:r>
      <w:r w:rsidRPr="00BD40E4">
        <w:rPr>
          <w:rFonts w:asciiTheme="minorHAnsi" w:hAnsiTheme="minorHAnsi"/>
          <w:b/>
          <w:bCs/>
        </w:rPr>
        <w:t xml:space="preserve">Pana Rafała </w:t>
      </w:r>
      <w:proofErr w:type="spellStart"/>
      <w:r w:rsidRPr="00BD40E4">
        <w:rPr>
          <w:rFonts w:asciiTheme="minorHAnsi" w:hAnsiTheme="minorHAnsi"/>
          <w:b/>
          <w:bCs/>
        </w:rPr>
        <w:t>Kociuckiego</w:t>
      </w:r>
      <w:proofErr w:type="spellEnd"/>
      <w:r w:rsidRPr="00BD40E4">
        <w:rPr>
          <w:rFonts w:asciiTheme="minorHAnsi" w:hAnsiTheme="minorHAnsi"/>
          <w:bCs/>
        </w:rPr>
        <w:t xml:space="preserve"> – p.o. Dyrektora Centrum Projektów Europejskich na podstawie powierzenia pełnienia obowiązków dyrektora Centrum Projektów Europejskich z dnia 27 czerwca 2014r. przez Ministra Infrastruktury i Rozwoju, zwanym w dalszej części „</w:t>
      </w:r>
      <w:r w:rsidRPr="00BD40E4">
        <w:rPr>
          <w:rFonts w:asciiTheme="minorHAnsi" w:hAnsiTheme="minorHAnsi"/>
          <w:b/>
          <w:bCs/>
        </w:rPr>
        <w:t>Zamawiającym”</w:t>
      </w:r>
      <w:r>
        <w:rPr>
          <w:rFonts w:asciiTheme="minorHAnsi" w:hAnsiTheme="minorHAnsi"/>
          <w:bCs/>
        </w:rPr>
        <w:t>,</w:t>
      </w:r>
    </w:p>
    <w:p w:rsidR="00BE7B7B" w:rsidRPr="000825A0" w:rsidRDefault="00BE7B7B" w:rsidP="00C25058">
      <w:pPr>
        <w:spacing w:line="276" w:lineRule="auto"/>
        <w:jc w:val="both"/>
        <w:rPr>
          <w:rFonts w:asciiTheme="minorHAnsi" w:hAnsiTheme="minorHAnsi"/>
        </w:rPr>
      </w:pPr>
    </w:p>
    <w:p w:rsidR="002C7228" w:rsidRPr="000825A0" w:rsidRDefault="0074725B" w:rsidP="00B821FA">
      <w:pPr>
        <w:spacing w:line="276" w:lineRule="auto"/>
        <w:jc w:val="both"/>
        <w:rPr>
          <w:rFonts w:asciiTheme="minorHAnsi" w:hAnsiTheme="minorHAnsi"/>
          <w:b/>
        </w:rPr>
      </w:pPr>
      <w:r w:rsidRPr="00B821FA">
        <w:rPr>
          <w:rFonts w:asciiTheme="minorHAnsi" w:hAnsiTheme="minorHAnsi"/>
        </w:rPr>
        <w:t>a  firmą</w:t>
      </w:r>
      <w:r w:rsidR="00BD40E4" w:rsidRPr="00B821FA">
        <w:rPr>
          <w:rFonts w:asciiTheme="minorHAnsi" w:hAnsiTheme="minorHAnsi"/>
        </w:rPr>
        <w:t xml:space="preserve"> </w:t>
      </w:r>
    </w:p>
    <w:p w:rsidR="001671B3" w:rsidRPr="000825A0" w:rsidRDefault="001671B3" w:rsidP="00C25058">
      <w:pPr>
        <w:spacing w:line="276" w:lineRule="auto"/>
        <w:jc w:val="both"/>
        <w:rPr>
          <w:rFonts w:asciiTheme="minorHAnsi" w:hAnsiTheme="minorHAnsi"/>
          <w:b/>
        </w:rPr>
      </w:pPr>
    </w:p>
    <w:p w:rsidR="001671B3" w:rsidRPr="000825A0" w:rsidRDefault="0074725B" w:rsidP="00813A0B">
      <w:pPr>
        <w:spacing w:before="120" w:after="120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Zamawiający lub Wykonawca zwani są również dalej </w:t>
      </w:r>
      <w:r w:rsidRPr="0074725B">
        <w:rPr>
          <w:rFonts w:asciiTheme="minorHAnsi" w:hAnsiTheme="minorHAnsi"/>
          <w:b/>
        </w:rPr>
        <w:t>„Stroną”</w:t>
      </w:r>
      <w:r w:rsidRPr="0074725B">
        <w:rPr>
          <w:rFonts w:asciiTheme="minorHAnsi" w:hAnsiTheme="minorHAnsi"/>
        </w:rPr>
        <w:t xml:space="preserve"> lub </w:t>
      </w:r>
      <w:r w:rsidRPr="0074725B">
        <w:rPr>
          <w:rFonts w:asciiTheme="minorHAnsi" w:hAnsiTheme="minorHAnsi"/>
          <w:b/>
        </w:rPr>
        <w:t>„Stronami”</w:t>
      </w:r>
      <w:r w:rsidRPr="0074725B">
        <w:rPr>
          <w:rFonts w:asciiTheme="minorHAnsi" w:hAnsiTheme="minorHAnsi"/>
        </w:rPr>
        <w:t xml:space="preserve"> umowy.</w:t>
      </w:r>
    </w:p>
    <w:p w:rsidR="002C7228" w:rsidRPr="000825A0" w:rsidRDefault="0074725B" w:rsidP="00083084">
      <w:pPr>
        <w:spacing w:before="120" w:after="120" w:line="276" w:lineRule="auto"/>
        <w:jc w:val="center"/>
        <w:rPr>
          <w:rFonts w:asciiTheme="minorHAnsi" w:hAnsiTheme="minorHAnsi"/>
          <w:b/>
        </w:rPr>
      </w:pPr>
      <w:r w:rsidRPr="0074725B">
        <w:rPr>
          <w:rFonts w:asciiTheme="minorHAnsi" w:hAnsiTheme="minorHAnsi"/>
          <w:b/>
        </w:rPr>
        <w:t>§ 1</w:t>
      </w:r>
    </w:p>
    <w:p w:rsidR="004059E3" w:rsidRDefault="0074725B" w:rsidP="009E5573">
      <w:pPr>
        <w:pStyle w:val="Tekstpodstawowy"/>
        <w:widowControl/>
        <w:numPr>
          <w:ilvl w:val="0"/>
          <w:numId w:val="1"/>
        </w:numPr>
        <w:suppressAutoHyphens w:val="0"/>
        <w:spacing w:before="120" w:line="276" w:lineRule="auto"/>
        <w:ind w:left="425" w:hanging="426"/>
        <w:jc w:val="both"/>
        <w:rPr>
          <w:rFonts w:asciiTheme="minorHAnsi" w:hAnsiTheme="minorHAnsi"/>
        </w:rPr>
      </w:pPr>
      <w:r w:rsidRPr="004059E3">
        <w:rPr>
          <w:rFonts w:asciiTheme="minorHAnsi" w:hAnsiTheme="minorHAnsi"/>
        </w:rPr>
        <w:t>Przedmiot umowy jest współfinansowany ze środków Unii Europejskiej w ramach Europejskiego Funduszu Rozwoju Regionalnego.</w:t>
      </w:r>
      <w:r w:rsidR="004059E3" w:rsidRPr="004059E3">
        <w:rPr>
          <w:rFonts w:asciiTheme="minorHAnsi" w:hAnsiTheme="minorHAnsi"/>
        </w:rPr>
        <w:t xml:space="preserve"> </w:t>
      </w:r>
    </w:p>
    <w:p w:rsidR="004059E3" w:rsidRPr="004059E3" w:rsidRDefault="0074725B" w:rsidP="009E5573">
      <w:pPr>
        <w:pStyle w:val="Tekstpodstawowy"/>
        <w:widowControl/>
        <w:numPr>
          <w:ilvl w:val="0"/>
          <w:numId w:val="1"/>
        </w:numPr>
        <w:suppressAutoHyphens w:val="0"/>
        <w:spacing w:before="120" w:line="276" w:lineRule="auto"/>
        <w:ind w:left="425" w:hanging="426"/>
        <w:jc w:val="both"/>
        <w:rPr>
          <w:rFonts w:asciiTheme="minorHAnsi" w:hAnsiTheme="minorHAnsi"/>
        </w:rPr>
      </w:pPr>
      <w:r w:rsidRPr="004059E3">
        <w:rPr>
          <w:rFonts w:asciiTheme="minorHAnsi" w:hAnsiTheme="minorHAnsi"/>
        </w:rPr>
        <w:t>Przedmiot</w:t>
      </w:r>
      <w:r w:rsidR="004059E3" w:rsidRPr="004059E3">
        <w:rPr>
          <w:rFonts w:asciiTheme="minorHAnsi" w:hAnsiTheme="minorHAnsi"/>
        </w:rPr>
        <w:t>em umowy jest przeprowadzenie i kompleksowa obsługa komputerowych testów wiedzy przez Internet dla pracowników Sieci Punktów Informacyjnych Funduszy Europejskich (PIFE) na podstawie pytań przygotowanych przez Zamawiającego.</w:t>
      </w:r>
    </w:p>
    <w:p w:rsidR="00191AEA" w:rsidRPr="000825A0" w:rsidRDefault="0074725B" w:rsidP="009E5573">
      <w:pPr>
        <w:pStyle w:val="Tekstpodstawowy"/>
        <w:widowControl/>
        <w:numPr>
          <w:ilvl w:val="0"/>
          <w:numId w:val="1"/>
        </w:numPr>
        <w:suppressAutoHyphens w:val="0"/>
        <w:spacing w:before="120" w:line="276" w:lineRule="auto"/>
        <w:ind w:left="426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Opis przedmiotu zamówienia znajduje się w załączniku nr </w:t>
      </w:r>
      <w:r w:rsidRPr="00B560D6">
        <w:rPr>
          <w:rFonts w:asciiTheme="minorHAnsi" w:hAnsiTheme="minorHAnsi"/>
        </w:rPr>
        <w:t>2 d</w:t>
      </w:r>
      <w:r w:rsidRPr="0074725B">
        <w:rPr>
          <w:rFonts w:asciiTheme="minorHAnsi" w:hAnsiTheme="minorHAnsi"/>
        </w:rPr>
        <w:t>o niniejszej umowy.</w:t>
      </w:r>
    </w:p>
    <w:p w:rsidR="00083084" w:rsidRPr="000825A0" w:rsidRDefault="0074725B" w:rsidP="009E5573">
      <w:pPr>
        <w:pStyle w:val="Listapunktowana"/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Na mocy niniejszej umowy Wykonawca zobowiązuje się wykonać przedmiot umowy zgodnie z Opisem </w:t>
      </w:r>
      <w:r w:rsidR="00725F05">
        <w:rPr>
          <w:rFonts w:asciiTheme="minorHAnsi" w:hAnsiTheme="minorHAnsi"/>
        </w:rPr>
        <w:t>p</w:t>
      </w:r>
      <w:r w:rsidRPr="0074725B">
        <w:rPr>
          <w:rFonts w:asciiTheme="minorHAnsi" w:hAnsiTheme="minorHAnsi"/>
        </w:rPr>
        <w:t xml:space="preserve">rzedmiotu </w:t>
      </w:r>
      <w:r w:rsidR="00725F05">
        <w:rPr>
          <w:rFonts w:asciiTheme="minorHAnsi" w:hAnsiTheme="minorHAnsi"/>
        </w:rPr>
        <w:t>z</w:t>
      </w:r>
      <w:r w:rsidRPr="0074725B">
        <w:rPr>
          <w:rFonts w:asciiTheme="minorHAnsi" w:hAnsiTheme="minorHAnsi"/>
        </w:rPr>
        <w:t>amówienia stanowiącym załącznik nr 2 oraz ofertą</w:t>
      </w:r>
      <w:r w:rsidR="00725F05">
        <w:rPr>
          <w:rFonts w:asciiTheme="minorHAnsi" w:hAnsiTheme="minorHAnsi"/>
        </w:rPr>
        <w:t xml:space="preserve"> Wykonawcy</w:t>
      </w:r>
      <w:r w:rsidRPr="0074725B">
        <w:rPr>
          <w:rFonts w:asciiTheme="minorHAnsi" w:hAnsiTheme="minorHAnsi"/>
        </w:rPr>
        <w:t>, stanowiącą załącznik nr 3  do niniejszej umowy.</w:t>
      </w:r>
    </w:p>
    <w:p w:rsidR="002A7C15" w:rsidRPr="000825A0" w:rsidRDefault="0074725B" w:rsidP="009E5573">
      <w:pPr>
        <w:pStyle w:val="Listapunktowana"/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Wykonawca nie może powierzyć wykonania czynności będących p</w:t>
      </w:r>
      <w:r w:rsidR="00E14243">
        <w:rPr>
          <w:rFonts w:asciiTheme="minorHAnsi" w:hAnsiTheme="minorHAnsi"/>
        </w:rPr>
        <w:t>rzedmiotem umowy osobom trzecim, chyba, że zawarł taki warunek w ofercie.</w:t>
      </w:r>
    </w:p>
    <w:p w:rsidR="00083084" w:rsidRPr="000825A0" w:rsidRDefault="00083084" w:rsidP="00083084">
      <w:pPr>
        <w:pStyle w:val="Tekstpodstawowy"/>
        <w:widowControl/>
        <w:suppressAutoHyphens w:val="0"/>
        <w:spacing w:before="120"/>
        <w:ind w:left="426"/>
        <w:jc w:val="both"/>
        <w:rPr>
          <w:rFonts w:asciiTheme="minorHAnsi" w:hAnsiTheme="minorHAnsi"/>
        </w:rPr>
      </w:pPr>
    </w:p>
    <w:p w:rsidR="002A7C15" w:rsidRPr="000825A0" w:rsidRDefault="002A7C15" w:rsidP="00083084">
      <w:pPr>
        <w:pStyle w:val="Tekstpodstawowy"/>
        <w:widowControl/>
        <w:suppressAutoHyphens w:val="0"/>
        <w:spacing w:before="120"/>
        <w:ind w:left="426"/>
        <w:jc w:val="both"/>
        <w:rPr>
          <w:rFonts w:asciiTheme="minorHAnsi" w:hAnsiTheme="minorHAnsi"/>
        </w:rPr>
      </w:pPr>
    </w:p>
    <w:p w:rsidR="00191AEA" w:rsidRPr="000825A0" w:rsidRDefault="0074725B" w:rsidP="00813A0B">
      <w:pPr>
        <w:spacing w:before="120" w:after="120"/>
        <w:jc w:val="center"/>
        <w:rPr>
          <w:rFonts w:asciiTheme="minorHAnsi" w:hAnsiTheme="minorHAnsi"/>
          <w:b/>
        </w:rPr>
      </w:pPr>
      <w:r w:rsidRPr="0074725B">
        <w:rPr>
          <w:rFonts w:asciiTheme="minorHAnsi" w:hAnsiTheme="minorHAnsi"/>
          <w:b/>
        </w:rPr>
        <w:t>§ 2</w:t>
      </w:r>
    </w:p>
    <w:p w:rsidR="00F342A5" w:rsidRPr="000825A0" w:rsidRDefault="00F342A5" w:rsidP="00786956">
      <w:pPr>
        <w:spacing w:before="120" w:after="120" w:line="276" w:lineRule="auto"/>
        <w:jc w:val="center"/>
        <w:rPr>
          <w:rFonts w:asciiTheme="minorHAnsi" w:hAnsiTheme="minorHAnsi"/>
        </w:rPr>
      </w:pPr>
      <w:r w:rsidRPr="0074725B">
        <w:rPr>
          <w:rFonts w:asciiTheme="minorHAnsi" w:hAnsiTheme="minorHAnsi"/>
        </w:rPr>
        <w:t>Umowę zawarto na czas określony od dnia pod</w:t>
      </w:r>
      <w:r>
        <w:rPr>
          <w:rFonts w:asciiTheme="minorHAnsi" w:hAnsiTheme="minorHAnsi"/>
        </w:rPr>
        <w:t>pisania umowy do dnia 31.12.2015</w:t>
      </w:r>
      <w:r w:rsidR="00786956">
        <w:rPr>
          <w:rFonts w:asciiTheme="minorHAnsi" w:hAnsiTheme="minorHAnsi"/>
        </w:rPr>
        <w:t xml:space="preserve"> r.</w:t>
      </w:r>
    </w:p>
    <w:p w:rsidR="00813A0B" w:rsidRDefault="00813A0B" w:rsidP="00463B22">
      <w:pPr>
        <w:spacing w:before="120" w:after="120" w:line="276" w:lineRule="auto"/>
        <w:jc w:val="both"/>
        <w:rPr>
          <w:rFonts w:asciiTheme="minorHAnsi" w:hAnsiTheme="minorHAnsi"/>
        </w:rPr>
      </w:pPr>
    </w:p>
    <w:p w:rsidR="001D1CC5" w:rsidRDefault="001D1CC5" w:rsidP="00463B22">
      <w:pPr>
        <w:spacing w:before="120" w:after="120" w:line="276" w:lineRule="auto"/>
        <w:jc w:val="both"/>
        <w:rPr>
          <w:rFonts w:asciiTheme="minorHAnsi" w:hAnsiTheme="minorHAnsi"/>
        </w:rPr>
      </w:pPr>
    </w:p>
    <w:p w:rsidR="001D1CC5" w:rsidRPr="000825A0" w:rsidRDefault="001D1CC5" w:rsidP="00463B22">
      <w:pPr>
        <w:spacing w:before="120" w:after="120" w:line="276" w:lineRule="auto"/>
        <w:jc w:val="both"/>
        <w:rPr>
          <w:rFonts w:asciiTheme="minorHAnsi" w:hAnsiTheme="minorHAnsi"/>
        </w:rPr>
      </w:pPr>
    </w:p>
    <w:p w:rsidR="00DC196F" w:rsidRPr="000825A0" w:rsidRDefault="00DC196F" w:rsidP="00813A0B">
      <w:pPr>
        <w:spacing w:before="120" w:after="120"/>
        <w:jc w:val="both"/>
        <w:rPr>
          <w:rFonts w:asciiTheme="minorHAnsi" w:hAnsiTheme="minorHAnsi"/>
          <w:b/>
        </w:rPr>
      </w:pPr>
    </w:p>
    <w:p w:rsidR="00191AEA" w:rsidRPr="000825A0" w:rsidRDefault="0074725B" w:rsidP="00813A0B">
      <w:pPr>
        <w:spacing w:before="120" w:after="120"/>
        <w:jc w:val="center"/>
        <w:rPr>
          <w:rFonts w:asciiTheme="minorHAnsi" w:hAnsiTheme="minorHAnsi"/>
          <w:b/>
        </w:rPr>
      </w:pPr>
      <w:r w:rsidRPr="0074725B">
        <w:rPr>
          <w:rFonts w:asciiTheme="minorHAnsi" w:hAnsiTheme="minorHAnsi"/>
          <w:b/>
        </w:rPr>
        <w:t>§ 3</w:t>
      </w:r>
    </w:p>
    <w:p w:rsidR="003D6B71" w:rsidRDefault="009768DA" w:rsidP="009E5573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Theme="minorHAnsi" w:hAnsiTheme="minorHAnsi"/>
        </w:rPr>
      </w:pPr>
      <w:r w:rsidRPr="003D6B71">
        <w:rPr>
          <w:rFonts w:asciiTheme="minorHAnsi" w:hAnsiTheme="minorHAnsi"/>
        </w:rPr>
        <w:t xml:space="preserve">Z tytułu prawidłowego, zgodnego z Opisem przedmiotu zamówienia wykonania przedmiotu umowy, o którym mowa w §1 ust. 2 </w:t>
      </w:r>
      <w:r w:rsidR="00906BD2" w:rsidRPr="003D6B71">
        <w:rPr>
          <w:rFonts w:asciiTheme="minorHAnsi" w:hAnsiTheme="minorHAnsi"/>
        </w:rPr>
        <w:t xml:space="preserve"> Wykonawcy przysługuje wynagrodzenie , którego wartość nie przekroczy</w:t>
      </w:r>
      <w:r w:rsidR="00A905D3">
        <w:rPr>
          <w:rFonts w:asciiTheme="minorHAnsi" w:hAnsiTheme="minorHAnsi"/>
        </w:rPr>
        <w:t>……………………………………………….</w:t>
      </w:r>
    </w:p>
    <w:p w:rsidR="00906BD2" w:rsidRPr="003D6B71" w:rsidRDefault="00680A45" w:rsidP="009E5573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Theme="minorHAnsi" w:hAnsiTheme="minorHAnsi"/>
        </w:rPr>
      </w:pPr>
      <w:r w:rsidRPr="003D6B71">
        <w:rPr>
          <w:rFonts w:asciiTheme="minorHAnsi" w:hAnsiTheme="minorHAnsi"/>
        </w:rPr>
        <w:t>Wynagrodzenie</w:t>
      </w:r>
      <w:r w:rsidR="00906BD2" w:rsidRPr="003D6B71">
        <w:rPr>
          <w:rFonts w:asciiTheme="minorHAnsi" w:hAnsiTheme="minorHAnsi"/>
        </w:rPr>
        <w:t xml:space="preserve"> zostanie wypłacone w dwóch transzach</w:t>
      </w:r>
      <w:r w:rsidR="00DE0FAB" w:rsidRPr="003D6B71">
        <w:rPr>
          <w:rFonts w:asciiTheme="minorHAnsi" w:hAnsiTheme="minorHAnsi"/>
        </w:rPr>
        <w:t xml:space="preserve">, zgodnie z </w:t>
      </w:r>
      <w:r w:rsidR="003C5912" w:rsidRPr="003D6B71">
        <w:rPr>
          <w:rFonts w:asciiTheme="minorHAnsi" w:hAnsiTheme="minorHAnsi"/>
        </w:rPr>
        <w:t xml:space="preserve">cenami jednostkowymi zawartymi w </w:t>
      </w:r>
      <w:r w:rsidR="00616985" w:rsidRPr="003D6B71">
        <w:rPr>
          <w:rFonts w:asciiTheme="minorHAnsi" w:hAnsiTheme="minorHAnsi"/>
        </w:rPr>
        <w:t>O</w:t>
      </w:r>
      <w:r w:rsidR="003C5912" w:rsidRPr="003D6B71">
        <w:rPr>
          <w:rFonts w:asciiTheme="minorHAnsi" w:hAnsiTheme="minorHAnsi"/>
        </w:rPr>
        <w:t>fercie</w:t>
      </w:r>
      <w:r w:rsidR="00DE0FAB" w:rsidRPr="003D6B71">
        <w:rPr>
          <w:rFonts w:asciiTheme="minorHAnsi" w:hAnsiTheme="minorHAnsi"/>
        </w:rPr>
        <w:t xml:space="preserve"> Wykonawcy</w:t>
      </w:r>
      <w:r w:rsidR="00906BD2" w:rsidRPr="003D6B71">
        <w:rPr>
          <w:rFonts w:asciiTheme="minorHAnsi" w:hAnsiTheme="minorHAnsi"/>
        </w:rPr>
        <w:t>:</w:t>
      </w:r>
    </w:p>
    <w:p w:rsidR="000750F1" w:rsidRPr="00BA0448" w:rsidRDefault="00725F05" w:rsidP="00A317F5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rPr>
          <w:rFonts w:asciiTheme="minorHAnsi" w:hAnsiTheme="minorHAnsi"/>
        </w:rPr>
      </w:pPr>
      <w:r w:rsidRPr="00BA0448">
        <w:rPr>
          <w:rFonts w:asciiTheme="minorHAnsi" w:hAnsiTheme="minorHAnsi"/>
        </w:rPr>
        <w:t xml:space="preserve">I transza - </w:t>
      </w:r>
      <w:r w:rsidR="004A3E95" w:rsidRPr="00BA0448">
        <w:rPr>
          <w:rFonts w:asciiTheme="minorHAnsi" w:hAnsiTheme="minorHAnsi"/>
        </w:rPr>
        <w:t xml:space="preserve">za </w:t>
      </w:r>
      <w:r w:rsidR="00A317F5" w:rsidRPr="00BA0448">
        <w:rPr>
          <w:rFonts w:asciiTheme="minorHAnsi" w:hAnsiTheme="minorHAnsi"/>
        </w:rPr>
        <w:t>sesje zrealizowane do 31.08.2015r.</w:t>
      </w:r>
      <w:r w:rsidR="003D6B71" w:rsidRPr="00BA0448">
        <w:rPr>
          <w:rFonts w:asciiTheme="minorHAnsi" w:hAnsiTheme="minorHAnsi"/>
        </w:rPr>
        <w:t xml:space="preserve"> </w:t>
      </w:r>
      <w:r w:rsidR="008E37C9" w:rsidRPr="00BA0448">
        <w:rPr>
          <w:rFonts w:asciiTheme="minorHAnsi" w:hAnsiTheme="minorHAnsi"/>
        </w:rPr>
        <w:t xml:space="preserve">na podstawie </w:t>
      </w:r>
      <w:r w:rsidR="00CF4388">
        <w:rPr>
          <w:rFonts w:asciiTheme="minorHAnsi" w:hAnsiTheme="minorHAnsi"/>
        </w:rPr>
        <w:t>wykazu zrealizowanych testów oraz</w:t>
      </w:r>
      <w:r w:rsidR="00BA0448" w:rsidRPr="00BA0448">
        <w:rPr>
          <w:rFonts w:asciiTheme="minorHAnsi" w:hAnsiTheme="minorHAnsi"/>
        </w:rPr>
        <w:t xml:space="preserve"> </w:t>
      </w:r>
      <w:r w:rsidR="008E37C9" w:rsidRPr="00BA0448">
        <w:rPr>
          <w:rFonts w:asciiTheme="minorHAnsi" w:hAnsiTheme="minorHAnsi"/>
        </w:rPr>
        <w:t>zaakceptowanego i podpisanego protokołu odbioru</w:t>
      </w:r>
      <w:r w:rsidRPr="00BA0448">
        <w:rPr>
          <w:rFonts w:asciiTheme="minorHAnsi" w:hAnsiTheme="minorHAnsi"/>
        </w:rPr>
        <w:t>,</w:t>
      </w:r>
    </w:p>
    <w:p w:rsidR="00673762" w:rsidRPr="00F342A5" w:rsidRDefault="00725F05" w:rsidP="00A317F5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rPr>
          <w:rFonts w:asciiTheme="minorHAnsi" w:hAnsiTheme="minorHAnsi"/>
        </w:rPr>
      </w:pPr>
      <w:r w:rsidRPr="00F342A5">
        <w:rPr>
          <w:rFonts w:asciiTheme="minorHAnsi" w:hAnsiTheme="minorHAnsi"/>
        </w:rPr>
        <w:t xml:space="preserve">II transza </w:t>
      </w:r>
      <w:r w:rsidR="00A317F5" w:rsidRPr="00F342A5">
        <w:rPr>
          <w:rFonts w:asciiTheme="minorHAnsi" w:hAnsiTheme="minorHAnsi"/>
        </w:rPr>
        <w:t>–</w:t>
      </w:r>
      <w:r w:rsidR="00E14243" w:rsidRPr="00F342A5">
        <w:rPr>
          <w:rFonts w:asciiTheme="minorHAnsi" w:hAnsiTheme="minorHAnsi"/>
        </w:rPr>
        <w:t xml:space="preserve"> </w:t>
      </w:r>
      <w:r w:rsidR="00F342A5" w:rsidRPr="00F342A5">
        <w:rPr>
          <w:rFonts w:asciiTheme="minorHAnsi" w:hAnsiTheme="minorHAnsi"/>
        </w:rPr>
        <w:t>za sesje zrealizowane do</w:t>
      </w:r>
      <w:r w:rsidR="00A317F5" w:rsidRPr="00F342A5">
        <w:rPr>
          <w:rFonts w:asciiTheme="minorHAnsi" w:hAnsiTheme="minorHAnsi"/>
        </w:rPr>
        <w:t xml:space="preserve"> 15.12.2015r.</w:t>
      </w:r>
      <w:r w:rsidR="00E14243" w:rsidRPr="00F342A5">
        <w:rPr>
          <w:rFonts w:asciiTheme="minorHAnsi" w:hAnsiTheme="minorHAnsi"/>
        </w:rPr>
        <w:t xml:space="preserve"> </w:t>
      </w:r>
      <w:r w:rsidR="00A317F5" w:rsidRPr="00F342A5">
        <w:rPr>
          <w:rFonts w:asciiTheme="minorHAnsi" w:hAnsiTheme="minorHAnsi"/>
        </w:rPr>
        <w:t xml:space="preserve">na </w:t>
      </w:r>
      <w:r w:rsidR="00E14243" w:rsidRPr="00F342A5">
        <w:rPr>
          <w:rFonts w:asciiTheme="minorHAnsi" w:hAnsiTheme="minorHAnsi"/>
        </w:rPr>
        <w:t xml:space="preserve">podstawie </w:t>
      </w:r>
      <w:r w:rsidR="00F342A5" w:rsidRPr="00F342A5">
        <w:rPr>
          <w:rFonts w:asciiTheme="minorHAnsi" w:hAnsiTheme="minorHAnsi"/>
        </w:rPr>
        <w:t xml:space="preserve">wykazu </w:t>
      </w:r>
      <w:r w:rsidR="00E36198">
        <w:rPr>
          <w:rFonts w:asciiTheme="minorHAnsi" w:hAnsiTheme="minorHAnsi"/>
        </w:rPr>
        <w:t xml:space="preserve">zrealizowanych testów </w:t>
      </w:r>
      <w:r w:rsidR="00CF4388">
        <w:rPr>
          <w:rFonts w:asciiTheme="minorHAnsi" w:hAnsiTheme="minorHAnsi"/>
        </w:rPr>
        <w:t>oraz</w:t>
      </w:r>
      <w:r w:rsidR="00BA0448">
        <w:rPr>
          <w:rFonts w:asciiTheme="minorHAnsi" w:hAnsiTheme="minorHAnsi"/>
        </w:rPr>
        <w:t xml:space="preserve"> </w:t>
      </w:r>
      <w:r w:rsidR="00E14243" w:rsidRPr="00F342A5">
        <w:rPr>
          <w:rFonts w:asciiTheme="minorHAnsi" w:hAnsiTheme="minorHAnsi"/>
        </w:rPr>
        <w:t>zaakceptowanego i podpisanego protokołu odbioru</w:t>
      </w:r>
      <w:r w:rsidRPr="00F342A5">
        <w:rPr>
          <w:rFonts w:asciiTheme="minorHAnsi" w:hAnsiTheme="minorHAnsi"/>
        </w:rPr>
        <w:t>.</w:t>
      </w:r>
    </w:p>
    <w:p w:rsidR="00D1182B" w:rsidRPr="00277551" w:rsidRDefault="0074725B" w:rsidP="009E5573">
      <w:pPr>
        <w:widowControl/>
        <w:numPr>
          <w:ilvl w:val="0"/>
          <w:numId w:val="8"/>
        </w:numPr>
        <w:suppressAutoHyphens w:val="0"/>
        <w:spacing w:line="276" w:lineRule="auto"/>
        <w:ind w:left="426"/>
        <w:jc w:val="both"/>
        <w:rPr>
          <w:rFonts w:asciiTheme="minorHAnsi" w:hAnsiTheme="minorHAnsi"/>
        </w:rPr>
      </w:pPr>
      <w:r w:rsidRPr="00277551">
        <w:rPr>
          <w:rFonts w:asciiTheme="minorHAnsi" w:hAnsiTheme="minorHAnsi"/>
        </w:rPr>
        <w:t>Wynagrodz</w:t>
      </w:r>
      <w:r w:rsidR="00277551">
        <w:rPr>
          <w:rFonts w:asciiTheme="minorHAnsi" w:hAnsiTheme="minorHAnsi"/>
        </w:rPr>
        <w:t>enie, o którym mowa w ust. 1</w:t>
      </w:r>
      <w:r w:rsidRPr="00277551">
        <w:rPr>
          <w:rFonts w:asciiTheme="minorHAnsi" w:hAnsiTheme="minorHAnsi"/>
        </w:rPr>
        <w:t xml:space="preserve"> jest wynagrodzeniem obejmującym wszystkie </w:t>
      </w:r>
      <w:r w:rsidR="00725F05">
        <w:rPr>
          <w:rFonts w:asciiTheme="minorHAnsi" w:hAnsiTheme="minorHAnsi"/>
        </w:rPr>
        <w:t xml:space="preserve">koszty </w:t>
      </w:r>
      <w:r w:rsidRPr="00277551">
        <w:rPr>
          <w:rFonts w:asciiTheme="minorHAnsi" w:hAnsiTheme="minorHAnsi"/>
        </w:rPr>
        <w:t xml:space="preserve">niezbędne do prawidłowego wykonania umowy. Wykonawca mając możliwość uprzedniego ustalenia wszystkich warunków technicznych związanych z realizacją umowy, nie może żądać podwyższenia wynagrodzenia, nawet jeżeli z przyczyn od siebie niezależnych nie mógł przewidzieć wszystkich czynności niezbędnych do prawidłowego wykonania niniejszej umowy. </w:t>
      </w:r>
    </w:p>
    <w:p w:rsidR="003C5B50" w:rsidRDefault="0074725B">
      <w:pPr>
        <w:pStyle w:val="Tekstpodstawowy"/>
        <w:widowControl/>
        <w:numPr>
          <w:ilvl w:val="0"/>
          <w:numId w:val="8"/>
        </w:numPr>
        <w:suppressAutoHyphens w:val="0"/>
        <w:spacing w:before="120"/>
        <w:ind w:left="426" w:hanging="426"/>
        <w:rPr>
          <w:rFonts w:asciiTheme="minorHAnsi" w:hAnsiTheme="minorHAnsi"/>
        </w:rPr>
      </w:pPr>
      <w:r w:rsidRPr="0074725B">
        <w:rPr>
          <w:rFonts w:asciiTheme="minorHAnsi" w:hAnsiTheme="minorHAnsi"/>
        </w:rPr>
        <w:t>Zapłata wynagrodzenia nastąpi</w:t>
      </w:r>
      <w:r w:rsidR="00B01FB9">
        <w:rPr>
          <w:rFonts w:asciiTheme="minorHAnsi" w:hAnsiTheme="minorHAnsi"/>
        </w:rPr>
        <w:t xml:space="preserve"> za faktyczne wykonanie usługi</w:t>
      </w:r>
      <w:r w:rsidRPr="0074725B">
        <w:rPr>
          <w:rFonts w:asciiTheme="minorHAnsi" w:hAnsiTheme="minorHAnsi"/>
        </w:rPr>
        <w:t xml:space="preserve"> na podstawie rachunków/faktur VAT wystawionych przez Wykonawcę (po wykonaniu usługi) na wskazany przez niego rachunek bankowy </w:t>
      </w:r>
      <w:r w:rsidR="00725F05">
        <w:rPr>
          <w:rFonts w:asciiTheme="minorHAnsi" w:hAnsiTheme="minorHAnsi"/>
        </w:rPr>
        <w:t>nr</w:t>
      </w:r>
      <w:r w:rsidR="00920763">
        <w:rPr>
          <w:rFonts w:asciiTheme="minorHAnsi" w:hAnsiTheme="minorHAnsi"/>
        </w:rPr>
        <w:t>:</w:t>
      </w:r>
      <w:r w:rsidR="00920763" w:rsidRPr="00920763">
        <w:rPr>
          <w:color w:val="1F497D"/>
        </w:rPr>
        <w:t xml:space="preserve"> </w:t>
      </w:r>
      <w:r w:rsidR="008B1D86">
        <w:rPr>
          <w:rFonts w:asciiTheme="minorHAnsi" w:hAnsiTheme="minorHAnsi"/>
          <w:b/>
        </w:rPr>
        <w:t xml:space="preserve">…………………………. </w:t>
      </w:r>
      <w:r w:rsidRPr="0074725B">
        <w:rPr>
          <w:rFonts w:asciiTheme="minorHAnsi" w:hAnsiTheme="minorHAnsi"/>
        </w:rPr>
        <w:t>w terminie 21 dni od dnia doręczenia prawidłowo wystawionych rachunków/faktur VAT Zamawiającemu na adres:</w:t>
      </w:r>
    </w:p>
    <w:p w:rsidR="00FF03E3" w:rsidRPr="000825A0" w:rsidRDefault="0074725B" w:rsidP="00813A0B">
      <w:pPr>
        <w:pStyle w:val="Default"/>
        <w:spacing w:before="120" w:after="120"/>
        <w:ind w:left="360"/>
        <w:jc w:val="both"/>
        <w:rPr>
          <w:rFonts w:asciiTheme="minorHAnsi" w:hAnsiTheme="minorHAnsi"/>
          <w:b/>
          <w:u w:val="single"/>
        </w:rPr>
      </w:pPr>
      <w:r w:rsidRPr="0074725B">
        <w:rPr>
          <w:rFonts w:asciiTheme="minorHAnsi" w:hAnsiTheme="minorHAnsi"/>
          <w:b/>
          <w:u w:val="single"/>
        </w:rPr>
        <w:t>Dane do rachunku/faktury:</w:t>
      </w:r>
    </w:p>
    <w:p w:rsidR="00FF03E3" w:rsidRPr="000825A0" w:rsidRDefault="0074725B" w:rsidP="00813A0B">
      <w:pPr>
        <w:pStyle w:val="Default"/>
        <w:spacing w:before="120" w:after="120"/>
        <w:ind w:left="360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  <w:i/>
          <w:iCs/>
        </w:rPr>
        <w:t xml:space="preserve">Centrum Projektów Europejskich </w:t>
      </w:r>
    </w:p>
    <w:p w:rsidR="00FF03E3" w:rsidRPr="000825A0" w:rsidRDefault="0074725B" w:rsidP="00813A0B">
      <w:pPr>
        <w:pStyle w:val="Default"/>
        <w:spacing w:before="120" w:after="120"/>
        <w:ind w:left="360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  <w:i/>
          <w:iCs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 w:rsidRPr="0074725B">
          <w:rPr>
            <w:rFonts w:asciiTheme="minorHAnsi" w:hAnsiTheme="minorHAnsi"/>
            <w:i/>
            <w:iCs/>
          </w:rPr>
          <w:t>39 a</w:t>
        </w:r>
      </w:smartTag>
      <w:r w:rsidRPr="0074725B">
        <w:rPr>
          <w:rFonts w:asciiTheme="minorHAnsi" w:hAnsiTheme="minorHAnsi"/>
          <w:i/>
          <w:iCs/>
        </w:rPr>
        <w:t xml:space="preserve"> </w:t>
      </w:r>
    </w:p>
    <w:p w:rsidR="00FF03E3" w:rsidRPr="000825A0" w:rsidRDefault="00112C36" w:rsidP="009E5573">
      <w:pPr>
        <w:pStyle w:val="Default"/>
        <w:numPr>
          <w:ilvl w:val="1"/>
          <w:numId w:val="11"/>
        </w:num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  <w:i/>
          <w:iCs/>
        </w:rPr>
        <w:t>Wa</w:t>
      </w:r>
      <w:r w:rsidR="0074725B" w:rsidRPr="0074725B">
        <w:rPr>
          <w:rFonts w:asciiTheme="minorHAnsi" w:hAnsiTheme="minorHAnsi"/>
          <w:i/>
          <w:iCs/>
        </w:rPr>
        <w:t xml:space="preserve">rszawa </w:t>
      </w:r>
    </w:p>
    <w:p w:rsidR="009E5573" w:rsidRDefault="0074725B" w:rsidP="009E5573">
      <w:pPr>
        <w:widowControl/>
        <w:suppressAutoHyphens w:val="0"/>
        <w:spacing w:before="120" w:after="120"/>
        <w:ind w:left="360"/>
        <w:jc w:val="both"/>
        <w:rPr>
          <w:rFonts w:asciiTheme="minorHAnsi" w:hAnsiTheme="minorHAnsi"/>
          <w:i/>
          <w:iCs/>
        </w:rPr>
      </w:pPr>
      <w:r w:rsidRPr="0074725B">
        <w:rPr>
          <w:rFonts w:asciiTheme="minorHAnsi" w:hAnsiTheme="minorHAnsi"/>
          <w:i/>
          <w:iCs/>
        </w:rPr>
        <w:t>NIP: 701 015 88 87</w:t>
      </w:r>
    </w:p>
    <w:p w:rsidR="00191AEA" w:rsidRPr="000825A0" w:rsidRDefault="0074725B" w:rsidP="009E5573">
      <w:pPr>
        <w:widowControl/>
        <w:numPr>
          <w:ilvl w:val="0"/>
          <w:numId w:val="8"/>
        </w:numPr>
        <w:suppressAutoHyphens w:val="0"/>
        <w:spacing w:before="120" w:after="120"/>
        <w:ind w:left="426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Warunkiem wystawienia rachunków/faktur VAT przez Wykonawcę jest akceptacja przez Naczelnika Wydziału </w:t>
      </w:r>
      <w:r w:rsidR="00313051">
        <w:rPr>
          <w:rFonts w:asciiTheme="minorHAnsi" w:hAnsiTheme="minorHAnsi"/>
        </w:rPr>
        <w:t>Koordynacji PIFE</w:t>
      </w:r>
      <w:r w:rsidR="00725F05">
        <w:rPr>
          <w:rFonts w:asciiTheme="minorHAnsi" w:hAnsiTheme="minorHAnsi"/>
        </w:rPr>
        <w:t>, p.</w:t>
      </w:r>
      <w:r w:rsidR="002D46BE">
        <w:rPr>
          <w:rFonts w:asciiTheme="minorHAnsi" w:hAnsiTheme="minorHAnsi"/>
        </w:rPr>
        <w:t>o. naczelnika Joannę Abramowicz</w:t>
      </w:r>
      <w:r w:rsidR="00725F05">
        <w:rPr>
          <w:rFonts w:asciiTheme="minorHAnsi" w:hAnsiTheme="minorHAnsi"/>
        </w:rPr>
        <w:t xml:space="preserve"> lub osobę ją zastępującą,</w:t>
      </w:r>
      <w:r w:rsidRPr="0074725B">
        <w:rPr>
          <w:rFonts w:asciiTheme="minorHAnsi" w:hAnsiTheme="minorHAnsi"/>
        </w:rPr>
        <w:t xml:space="preserve"> protokołów zdawczo-odbiorczych wykonania przedmiotu zamówienia.</w:t>
      </w:r>
    </w:p>
    <w:p w:rsidR="00725F05" w:rsidRPr="000825A0" w:rsidRDefault="00725F05" w:rsidP="002F65C9">
      <w:pPr>
        <w:spacing w:before="120" w:after="120"/>
        <w:rPr>
          <w:rFonts w:asciiTheme="minorHAnsi" w:hAnsiTheme="minorHAnsi"/>
          <w:b/>
        </w:rPr>
      </w:pPr>
    </w:p>
    <w:p w:rsidR="00191AEA" w:rsidRPr="000825A0" w:rsidRDefault="0074725B" w:rsidP="00813A0B">
      <w:pPr>
        <w:spacing w:before="120" w:after="120"/>
        <w:jc w:val="center"/>
        <w:rPr>
          <w:rFonts w:asciiTheme="minorHAnsi" w:hAnsiTheme="minorHAnsi"/>
          <w:b/>
        </w:rPr>
      </w:pPr>
      <w:r w:rsidRPr="0074725B">
        <w:rPr>
          <w:rFonts w:asciiTheme="minorHAnsi" w:hAnsiTheme="minorHAnsi"/>
          <w:b/>
        </w:rPr>
        <w:t>§ 4</w:t>
      </w:r>
    </w:p>
    <w:p w:rsidR="00825428" w:rsidRPr="000825A0" w:rsidRDefault="0074725B" w:rsidP="009E5573">
      <w:pPr>
        <w:pStyle w:val="Akapitzlist"/>
        <w:widowControl/>
        <w:numPr>
          <w:ilvl w:val="0"/>
          <w:numId w:val="2"/>
        </w:numPr>
        <w:tabs>
          <w:tab w:val="left" w:pos="0"/>
        </w:tabs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Wykonawca zobowiązuje się do wykonania przedmiotu umowy z należytą starannością, terminowo i bez wad.</w:t>
      </w:r>
    </w:p>
    <w:p w:rsidR="00825428" w:rsidRPr="000825A0" w:rsidRDefault="0074725B" w:rsidP="009E5573">
      <w:pPr>
        <w:pStyle w:val="Akapitzlist"/>
        <w:widowControl/>
        <w:numPr>
          <w:ilvl w:val="0"/>
          <w:numId w:val="2"/>
        </w:numPr>
        <w:tabs>
          <w:tab w:val="left" w:pos="0"/>
        </w:tabs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lastRenderedPageBreak/>
        <w:t>W razie niewykonania lub nienależytego wykonania przedmiotu lub części przedmiotu umowy</w:t>
      </w:r>
      <w:r w:rsidR="00A86D83">
        <w:rPr>
          <w:rFonts w:asciiTheme="minorHAnsi" w:hAnsiTheme="minorHAnsi"/>
        </w:rPr>
        <w:t xml:space="preserve"> (edycji testów)</w:t>
      </w:r>
      <w:r w:rsidRPr="0074725B">
        <w:rPr>
          <w:rFonts w:asciiTheme="minorHAnsi" w:hAnsiTheme="minorHAnsi"/>
        </w:rPr>
        <w:t>, Zamawiający obciąży Wykonawcę karą umowną w wysokości 20% należnego wynagrodzenia brutto</w:t>
      </w:r>
      <w:r w:rsidR="00F12029">
        <w:rPr>
          <w:rFonts w:asciiTheme="minorHAnsi" w:hAnsiTheme="minorHAnsi"/>
        </w:rPr>
        <w:t xml:space="preserve"> za </w:t>
      </w:r>
      <w:r w:rsidR="006A4BDD">
        <w:rPr>
          <w:rFonts w:asciiTheme="minorHAnsi" w:hAnsiTheme="minorHAnsi"/>
        </w:rPr>
        <w:t xml:space="preserve">niewykonaną lub nienależycie wykonaną </w:t>
      </w:r>
      <w:r w:rsidR="00F12029">
        <w:rPr>
          <w:rFonts w:asciiTheme="minorHAnsi" w:hAnsiTheme="minorHAnsi"/>
        </w:rPr>
        <w:t>edycję testów</w:t>
      </w:r>
      <w:r w:rsidR="006A4BDD">
        <w:rPr>
          <w:rFonts w:asciiTheme="minorHAnsi" w:hAnsiTheme="minorHAnsi"/>
        </w:rPr>
        <w:t>, zgodnie z kwotą podaną</w:t>
      </w:r>
      <w:r w:rsidRPr="0074725B">
        <w:rPr>
          <w:rFonts w:asciiTheme="minorHAnsi" w:hAnsiTheme="minorHAnsi"/>
        </w:rPr>
        <w:t xml:space="preserve"> </w:t>
      </w:r>
      <w:r w:rsidR="006A4BDD">
        <w:rPr>
          <w:rFonts w:asciiTheme="minorHAnsi" w:hAnsiTheme="minorHAnsi"/>
        </w:rPr>
        <w:t xml:space="preserve">w załączniku </w:t>
      </w:r>
      <w:r w:rsidR="00AA74FF">
        <w:rPr>
          <w:rFonts w:asciiTheme="minorHAnsi" w:hAnsiTheme="minorHAnsi"/>
        </w:rPr>
        <w:t>nr 3 do Umowy, w kolumnie „Łączna cena</w:t>
      </w:r>
      <w:r w:rsidR="006A4BDD">
        <w:rPr>
          <w:rFonts w:asciiTheme="minorHAnsi" w:hAnsiTheme="minorHAnsi"/>
        </w:rPr>
        <w:t xml:space="preserve"> brutto”</w:t>
      </w:r>
      <w:r w:rsidR="00F040D9">
        <w:rPr>
          <w:rFonts w:asciiTheme="minorHAnsi" w:hAnsiTheme="minorHAnsi"/>
        </w:rPr>
        <w:t>.</w:t>
      </w:r>
      <w:r w:rsidRPr="0074725B">
        <w:rPr>
          <w:rFonts w:asciiTheme="minorHAnsi" w:hAnsiTheme="minorHAnsi"/>
        </w:rPr>
        <w:t xml:space="preserve"> </w:t>
      </w:r>
    </w:p>
    <w:p w:rsidR="00415EE9" w:rsidRPr="00415EE9" w:rsidRDefault="0074725B" w:rsidP="00415EE9">
      <w:pPr>
        <w:pStyle w:val="Akapitzlist"/>
        <w:widowControl/>
        <w:numPr>
          <w:ilvl w:val="0"/>
          <w:numId w:val="2"/>
        </w:numPr>
        <w:tabs>
          <w:tab w:val="left" w:pos="0"/>
        </w:tabs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 w:rsidRPr="00415EE9">
        <w:rPr>
          <w:rFonts w:asciiTheme="minorHAnsi" w:hAnsiTheme="minorHAnsi"/>
        </w:rPr>
        <w:t xml:space="preserve">W przypadku opóźnienia w realizacji </w:t>
      </w:r>
      <w:r w:rsidR="00933BA5" w:rsidRPr="00415EE9">
        <w:rPr>
          <w:rFonts w:asciiTheme="minorHAnsi" w:hAnsiTheme="minorHAnsi"/>
        </w:rPr>
        <w:t xml:space="preserve">którejkolwiek części </w:t>
      </w:r>
      <w:r w:rsidRPr="00415EE9">
        <w:rPr>
          <w:rFonts w:asciiTheme="minorHAnsi" w:hAnsiTheme="minorHAnsi"/>
        </w:rPr>
        <w:t>przedmiotu umowy</w:t>
      </w:r>
      <w:r w:rsidR="00A86D83" w:rsidRPr="00415EE9">
        <w:rPr>
          <w:rFonts w:asciiTheme="minorHAnsi" w:hAnsiTheme="minorHAnsi"/>
        </w:rPr>
        <w:t xml:space="preserve"> (edycji testów)</w:t>
      </w:r>
      <w:r w:rsidR="00933BA5" w:rsidRPr="00415EE9">
        <w:rPr>
          <w:rFonts w:asciiTheme="minorHAnsi" w:hAnsiTheme="minorHAnsi"/>
        </w:rPr>
        <w:t xml:space="preserve">, o których mowa w § </w:t>
      </w:r>
      <w:r w:rsidR="00F626FF" w:rsidRPr="00415EE9">
        <w:rPr>
          <w:rFonts w:asciiTheme="minorHAnsi" w:hAnsiTheme="minorHAnsi"/>
        </w:rPr>
        <w:t>1</w:t>
      </w:r>
      <w:r w:rsidR="00933BA5" w:rsidRPr="00415EE9">
        <w:rPr>
          <w:rFonts w:asciiTheme="minorHAnsi" w:hAnsiTheme="minorHAnsi"/>
        </w:rPr>
        <w:t xml:space="preserve"> ust. 2 </w:t>
      </w:r>
      <w:r w:rsidRPr="00415EE9">
        <w:rPr>
          <w:rFonts w:asciiTheme="minorHAnsi" w:hAnsiTheme="minorHAnsi"/>
        </w:rPr>
        <w:t xml:space="preserve">Zamawiający naliczy karę umowną </w:t>
      </w:r>
      <w:r w:rsidR="00933BA5" w:rsidRPr="00415EE9">
        <w:rPr>
          <w:rFonts w:asciiTheme="minorHAnsi" w:hAnsiTheme="minorHAnsi"/>
        </w:rPr>
        <w:t xml:space="preserve">za każdy dzień </w:t>
      </w:r>
      <w:r w:rsidR="0029483B">
        <w:rPr>
          <w:rFonts w:asciiTheme="minorHAnsi" w:hAnsiTheme="minorHAnsi"/>
        </w:rPr>
        <w:t>opóźnienia</w:t>
      </w:r>
      <w:r w:rsidR="00933BA5" w:rsidRPr="00415EE9">
        <w:rPr>
          <w:rFonts w:asciiTheme="minorHAnsi" w:hAnsiTheme="minorHAnsi"/>
        </w:rPr>
        <w:t xml:space="preserve"> </w:t>
      </w:r>
      <w:r w:rsidRPr="00415EE9">
        <w:rPr>
          <w:rFonts w:asciiTheme="minorHAnsi" w:hAnsiTheme="minorHAnsi"/>
        </w:rPr>
        <w:t xml:space="preserve">w wysokości </w:t>
      </w:r>
      <w:r w:rsidR="0025764C" w:rsidRPr="00415EE9">
        <w:rPr>
          <w:rFonts w:asciiTheme="minorHAnsi" w:hAnsiTheme="minorHAnsi"/>
        </w:rPr>
        <w:t>1</w:t>
      </w:r>
      <w:r w:rsidRPr="00415EE9">
        <w:rPr>
          <w:rFonts w:asciiTheme="minorHAnsi" w:hAnsiTheme="minorHAnsi"/>
        </w:rPr>
        <w:t>% należnego wynagrodzenia brutto</w:t>
      </w:r>
      <w:r w:rsidR="00933BA5" w:rsidRPr="00415EE9">
        <w:rPr>
          <w:rFonts w:asciiTheme="minorHAnsi" w:hAnsiTheme="minorHAnsi"/>
        </w:rPr>
        <w:t xml:space="preserve"> przewidzianego odpowiednio za tą część przedmiotu umowy, której dotyczy opóźnienie</w:t>
      </w:r>
      <w:r w:rsidRPr="00415EE9">
        <w:rPr>
          <w:rFonts w:asciiTheme="minorHAnsi" w:hAnsiTheme="minorHAnsi"/>
        </w:rPr>
        <w:t>.</w:t>
      </w:r>
    </w:p>
    <w:p w:rsidR="00AA74FF" w:rsidRPr="00415EE9" w:rsidRDefault="00AA74FF" w:rsidP="00415EE9">
      <w:pPr>
        <w:pStyle w:val="Akapitzlist"/>
        <w:widowControl/>
        <w:numPr>
          <w:ilvl w:val="0"/>
          <w:numId w:val="2"/>
        </w:numPr>
        <w:tabs>
          <w:tab w:val="left" w:pos="0"/>
        </w:tabs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 w:rsidRPr="00415EE9">
        <w:rPr>
          <w:rFonts w:asciiTheme="minorHAnsi" w:hAnsiTheme="minorHAnsi"/>
        </w:rPr>
        <w:t>W przypadku niewykonania lub nienależytego wykonania przedmiotu lub części umowy (edycji testów), Wykonawca</w:t>
      </w:r>
      <w:r w:rsidR="00415EE9" w:rsidRPr="00415EE9">
        <w:rPr>
          <w:rFonts w:asciiTheme="minorHAnsi" w:hAnsiTheme="minorHAnsi"/>
        </w:rPr>
        <w:t>, w ramach wynagrodzenia określonego w § 3,</w:t>
      </w:r>
      <w:r w:rsidRPr="00415EE9">
        <w:rPr>
          <w:rFonts w:asciiTheme="minorHAnsi" w:hAnsiTheme="minorHAnsi"/>
        </w:rPr>
        <w:t xml:space="preserve"> jest zobowiązany wykonać ją ponownie.</w:t>
      </w:r>
    </w:p>
    <w:p w:rsidR="001B349E" w:rsidRPr="000825A0" w:rsidRDefault="0074725B" w:rsidP="009E5573">
      <w:pPr>
        <w:pStyle w:val="Akapitzlist"/>
        <w:widowControl/>
        <w:numPr>
          <w:ilvl w:val="0"/>
          <w:numId w:val="2"/>
        </w:numPr>
        <w:tabs>
          <w:tab w:val="left" w:pos="0"/>
        </w:tabs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Zamawiający zastrzega sobie prawo do potrącania kar umownych z rachunków/faktur wystawionych w związku z realizacją niniejszej umowy, na co Wykonawca wyraża zgodę.</w:t>
      </w:r>
    </w:p>
    <w:p w:rsidR="001B349E" w:rsidRPr="000825A0" w:rsidRDefault="0074725B" w:rsidP="009E5573">
      <w:pPr>
        <w:pStyle w:val="Akapitzlist"/>
        <w:widowControl/>
        <w:numPr>
          <w:ilvl w:val="0"/>
          <w:numId w:val="2"/>
        </w:numPr>
        <w:tabs>
          <w:tab w:val="left" w:pos="0"/>
        </w:tabs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Zamawiający może dochodzić na zasadach ogólnych odszkodowania przewyższającego karę umowną określoną w ust. 2.</w:t>
      </w:r>
    </w:p>
    <w:p w:rsidR="001B349E" w:rsidRDefault="0074725B" w:rsidP="009E5573">
      <w:pPr>
        <w:pStyle w:val="Akapitzlist"/>
        <w:widowControl/>
        <w:numPr>
          <w:ilvl w:val="0"/>
          <w:numId w:val="2"/>
        </w:numPr>
        <w:tabs>
          <w:tab w:val="left" w:pos="0"/>
        </w:tabs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W przypadku niemożności wykonania przez Wykonawcę przedmiotu umowy z przyczyn, za które wyłączną odpowiedzialność ponosi Wykonawca, Zamawiający jest uprawniony do całkowitego odstąpienia od umowy w trybie natychmiastowym. Powyższe nie wyklucza prawa Zamawiającego do dochodzenia kar umownych. </w:t>
      </w:r>
    </w:p>
    <w:p w:rsidR="00EA44C6" w:rsidRDefault="00EA44C6" w:rsidP="009E5573">
      <w:pPr>
        <w:pStyle w:val="Akapitzlist"/>
        <w:widowControl/>
        <w:numPr>
          <w:ilvl w:val="0"/>
          <w:numId w:val="2"/>
        </w:numPr>
        <w:tabs>
          <w:tab w:val="left" w:pos="0"/>
        </w:tabs>
        <w:suppressAutoHyphens w:val="0"/>
        <w:spacing w:line="276" w:lineRule="auto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 przypadku odstąpienia od umowy</w:t>
      </w:r>
      <w:r w:rsidR="000D5240">
        <w:rPr>
          <w:rFonts w:asciiTheme="minorHAnsi" w:hAnsiTheme="minorHAnsi"/>
        </w:rPr>
        <w:t xml:space="preserve"> w sytuacji, </w:t>
      </w:r>
      <w:r>
        <w:rPr>
          <w:rFonts w:asciiTheme="minorHAnsi" w:hAnsiTheme="minorHAnsi"/>
        </w:rPr>
        <w:t>o której mowa w ust. 7</w:t>
      </w:r>
      <w:r w:rsidR="000D5240">
        <w:rPr>
          <w:rFonts w:asciiTheme="minorHAnsi" w:hAnsiTheme="minorHAnsi"/>
        </w:rPr>
        <w:t>, Zamawiający naliczy karę umowną w wysokości 20% od całego wynagrodzenia.</w:t>
      </w:r>
    </w:p>
    <w:p w:rsidR="00673762" w:rsidRPr="00673762" w:rsidRDefault="00673762" w:rsidP="00673762">
      <w:pPr>
        <w:spacing w:before="120" w:after="12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§ 5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t>W związku z uzyskaniem przez Zama</w:t>
      </w:r>
      <w:r w:rsidR="003D6B71">
        <w:rPr>
          <w:rFonts w:asciiTheme="minorHAnsi" w:hAnsiTheme="minorHAnsi"/>
        </w:rPr>
        <w:t>wiającego prawa do przetwarzania</w:t>
      </w:r>
      <w:r w:rsidRPr="00783BC1">
        <w:rPr>
          <w:rFonts w:asciiTheme="minorHAnsi" w:hAnsiTheme="minorHAnsi"/>
        </w:rPr>
        <w:t xml:space="preserve"> danych osobowych dla prawidłowej realizacji czynności objętych umową, Zamawiający powierza Wykonawcy przetwarzanie danych osobowych (w rozumieniu ustawy z dnia 29 sierpnia 1997 r. -Dz. U. z 2002 r. Nr 101, poz. 926 z późn. zm. o ochronie danych osobowych). Wykonawca zobowiązuje się do wykonywania obowiązków, jakie ciążą na Zamawiającym zgodnie z ustawą o ochronie danych osobowych, jako na administratorze danych osobowych. 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t>Wykonawca zobowiązuje się do przestrzegania przepisów ustawy, o której mowa w ust. 1, w szczególności do zachowania w tajemnicy danych osobowych, do których uzyskał dostęp  w związku z wykonywaniem niniejszej umowy, również po jej rozwiązaniu.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t>Dane osobowe są powierzone do przetwarzania wykonawcy przez Zamawiającego wyłącznie w celu realizacji niniejszej umowy.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t>Zakres danych osobowych powierzonych do przetwarzania Wykonawcy przez Zamawiającego jest określony w Załączniku nr 5.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lastRenderedPageBreak/>
        <w:t>Wzór upoważnienia do przetwarzania danych osobowych, jako podmiotu przez Zamawiającego umocowanego, jest określony w Załączniku nr 6.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t>Wzór odwołania upoważnienia do przetwarzania danych osobowych jest określony w Załączniku nr 7.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t>Zamawiający ma prawo wydawania i odwoływania Wykonawcy upoważnienia do przetwarzania danych osobowych.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t>Wykonawca zobowiązuje się do przekazania Zamawiającemu informacji na temat przetwarzania danych osobowych, a w szczególności niezwłocznego przekazywania informacji o każdym przypadku naruszenia obowiązków dotyczących ochrony danych osobowych.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t xml:space="preserve">Wykonawca </w:t>
      </w:r>
      <w:r w:rsidR="000D5240">
        <w:rPr>
          <w:rFonts w:asciiTheme="minorHAnsi" w:hAnsiTheme="minorHAnsi"/>
        </w:rPr>
        <w:t>nie decyduje o celach</w:t>
      </w:r>
      <w:r w:rsidRPr="00783BC1">
        <w:rPr>
          <w:rFonts w:asciiTheme="minorHAnsi" w:hAnsiTheme="minorHAnsi"/>
        </w:rPr>
        <w:t xml:space="preserve"> przetwarzania danych osobowych.</w:t>
      </w:r>
    </w:p>
    <w:p w:rsidR="00673762" w:rsidRPr="00783BC1" w:rsidRDefault="00673762" w:rsidP="00725F05">
      <w:pPr>
        <w:pStyle w:val="Akapitzlist"/>
        <w:widowControl/>
        <w:numPr>
          <w:ilvl w:val="0"/>
          <w:numId w:val="9"/>
        </w:numPr>
        <w:tabs>
          <w:tab w:val="left" w:pos="0"/>
        </w:tabs>
        <w:suppressAutoHyphens w:val="0"/>
        <w:spacing w:line="276" w:lineRule="auto"/>
        <w:ind w:left="426" w:hanging="66"/>
        <w:jc w:val="both"/>
        <w:rPr>
          <w:rFonts w:asciiTheme="minorHAnsi" w:hAnsiTheme="minorHAnsi"/>
        </w:rPr>
      </w:pPr>
      <w:r w:rsidRPr="00783BC1">
        <w:rPr>
          <w:rFonts w:asciiTheme="minorHAnsi" w:hAnsiTheme="minorHAnsi"/>
        </w:rPr>
        <w:t>Zamawiający ma prawo do kontroli przestrzegania przez Wykonawcę ustawy, o której     mowa w  ust. 1 oraz postanowień niniejszej umowy.</w:t>
      </w:r>
    </w:p>
    <w:p w:rsidR="001B349E" w:rsidRPr="000825A0" w:rsidRDefault="001B349E" w:rsidP="001B349E">
      <w:pPr>
        <w:pStyle w:val="Akapitzlist"/>
        <w:widowControl/>
        <w:tabs>
          <w:tab w:val="left" w:pos="0"/>
        </w:tabs>
        <w:suppressAutoHyphens w:val="0"/>
        <w:spacing w:line="276" w:lineRule="auto"/>
        <w:ind w:left="426"/>
        <w:jc w:val="both"/>
        <w:rPr>
          <w:rFonts w:asciiTheme="minorHAnsi" w:hAnsiTheme="minorHAnsi"/>
        </w:rPr>
      </w:pPr>
    </w:p>
    <w:p w:rsidR="00191AEA" w:rsidRDefault="0074725B" w:rsidP="00813A0B">
      <w:pPr>
        <w:widowControl/>
        <w:suppressAutoHyphens w:val="0"/>
        <w:spacing w:before="120" w:after="120"/>
        <w:jc w:val="center"/>
        <w:rPr>
          <w:rFonts w:asciiTheme="minorHAnsi" w:hAnsiTheme="minorHAnsi"/>
          <w:b/>
        </w:rPr>
      </w:pPr>
      <w:r w:rsidRPr="0074725B">
        <w:rPr>
          <w:rFonts w:asciiTheme="minorHAnsi" w:hAnsiTheme="minorHAnsi"/>
          <w:b/>
        </w:rPr>
        <w:t>§ 6</w:t>
      </w:r>
    </w:p>
    <w:p w:rsidR="00A958A5" w:rsidRPr="00A958A5" w:rsidRDefault="00A958A5" w:rsidP="00A958A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Theme="minorHAnsi" w:hAnsiTheme="minorHAnsi"/>
        </w:rPr>
      </w:pPr>
      <w:r w:rsidRPr="00F342A5">
        <w:rPr>
          <w:rFonts w:asciiTheme="minorHAnsi" w:hAnsiTheme="minorHAnsi"/>
        </w:rPr>
        <w:t xml:space="preserve">Wykonawca przygotuje i zamieści na stronach testów informację o współfinansowaniu ze środków </w:t>
      </w:r>
      <w:r w:rsidR="00F342A5" w:rsidRPr="00F342A5">
        <w:rPr>
          <w:rFonts w:asciiTheme="minorHAnsi" w:hAnsiTheme="minorHAnsi"/>
        </w:rPr>
        <w:t xml:space="preserve">Unii Europejskiej w ramach </w:t>
      </w:r>
      <w:r w:rsidRPr="00F342A5">
        <w:rPr>
          <w:rFonts w:asciiTheme="minorHAnsi" w:hAnsiTheme="minorHAnsi"/>
        </w:rPr>
        <w:t>Europejskiego Funduszu Rozwoju Regionalnego oraz stosowne logotypy według wzorów przekazanych przez Zamawiającego.</w:t>
      </w:r>
    </w:p>
    <w:p w:rsidR="00A958A5" w:rsidRPr="000825A0" w:rsidRDefault="00A958A5" w:rsidP="00A958A5">
      <w:pPr>
        <w:spacing w:before="120" w:after="120"/>
        <w:jc w:val="center"/>
        <w:rPr>
          <w:rFonts w:asciiTheme="minorHAnsi" w:hAnsiTheme="minorHAnsi"/>
          <w:b/>
        </w:rPr>
      </w:pPr>
      <w:r w:rsidRPr="0074725B">
        <w:rPr>
          <w:rFonts w:asciiTheme="minorHAnsi" w:hAnsiTheme="minorHAnsi"/>
          <w:b/>
        </w:rPr>
        <w:t>§ 7</w:t>
      </w:r>
    </w:p>
    <w:p w:rsidR="00191AEA" w:rsidRPr="000825A0" w:rsidRDefault="0074725B" w:rsidP="00813A0B">
      <w:pPr>
        <w:pStyle w:val="Tekstpodstawowy2"/>
        <w:spacing w:before="120" w:line="240" w:lineRule="auto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Wszelkie zmiany umowy wymagają zachowania formy pisemnej pod rygorem nieważności.</w:t>
      </w:r>
    </w:p>
    <w:p w:rsidR="00245FA5" w:rsidRPr="000825A0" w:rsidRDefault="00245FA5" w:rsidP="00813A0B">
      <w:pPr>
        <w:widowControl/>
        <w:suppressAutoHyphens w:val="0"/>
        <w:spacing w:before="120" w:after="120"/>
        <w:jc w:val="center"/>
        <w:rPr>
          <w:rFonts w:asciiTheme="minorHAnsi" w:hAnsiTheme="minorHAnsi"/>
          <w:b/>
        </w:rPr>
      </w:pPr>
    </w:p>
    <w:p w:rsidR="00813A0B" w:rsidRPr="000825A0" w:rsidRDefault="00A958A5" w:rsidP="00813A0B">
      <w:pPr>
        <w:spacing w:before="120" w:after="12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§ 8</w:t>
      </w:r>
    </w:p>
    <w:p w:rsidR="001A048B" w:rsidRPr="000825A0" w:rsidRDefault="0074725B" w:rsidP="00813A0B">
      <w:pPr>
        <w:spacing w:before="120" w:after="120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W zakresie nieuregulowanym umową mają zastosowanie przepisy kodeksu cywilnego (</w:t>
      </w:r>
      <w:proofErr w:type="spellStart"/>
      <w:r w:rsidRPr="0074725B">
        <w:rPr>
          <w:rFonts w:asciiTheme="minorHAnsi" w:hAnsiTheme="minorHAnsi"/>
        </w:rPr>
        <w:t>D</w:t>
      </w:r>
      <w:r w:rsidR="0029483B">
        <w:rPr>
          <w:rFonts w:asciiTheme="minorHAnsi" w:hAnsiTheme="minorHAnsi"/>
        </w:rPr>
        <w:t>z.U</w:t>
      </w:r>
      <w:proofErr w:type="spellEnd"/>
      <w:r w:rsidR="0029483B">
        <w:rPr>
          <w:rFonts w:asciiTheme="minorHAnsi" w:hAnsiTheme="minorHAnsi"/>
        </w:rPr>
        <w:t>. z 2014 poz. 121</w:t>
      </w:r>
      <w:r w:rsidRPr="0074725B">
        <w:rPr>
          <w:rFonts w:asciiTheme="minorHAnsi" w:hAnsiTheme="minorHAnsi"/>
        </w:rPr>
        <w:t>).</w:t>
      </w:r>
    </w:p>
    <w:p w:rsidR="006F2E2A" w:rsidRPr="000825A0" w:rsidRDefault="006F2E2A" w:rsidP="006F2E2A">
      <w:pPr>
        <w:spacing w:line="360" w:lineRule="auto"/>
        <w:jc w:val="both"/>
        <w:rPr>
          <w:rFonts w:asciiTheme="minorHAnsi" w:hAnsiTheme="minorHAnsi"/>
        </w:rPr>
      </w:pPr>
    </w:p>
    <w:p w:rsidR="006F2E2A" w:rsidRPr="000825A0" w:rsidRDefault="0074725B" w:rsidP="006F2E2A">
      <w:pPr>
        <w:spacing w:line="360" w:lineRule="auto"/>
        <w:jc w:val="center"/>
        <w:rPr>
          <w:rFonts w:asciiTheme="minorHAnsi" w:hAnsiTheme="minorHAnsi"/>
          <w:b/>
        </w:rPr>
      </w:pPr>
      <w:r w:rsidRPr="0074725B">
        <w:rPr>
          <w:rFonts w:asciiTheme="minorHAnsi" w:hAnsiTheme="minorHAnsi"/>
          <w:b/>
        </w:rPr>
        <w:t xml:space="preserve">§ </w:t>
      </w:r>
      <w:r w:rsidR="00A958A5">
        <w:rPr>
          <w:rFonts w:asciiTheme="minorHAnsi" w:hAnsiTheme="minorHAnsi"/>
          <w:b/>
        </w:rPr>
        <w:t>9</w:t>
      </w:r>
    </w:p>
    <w:p w:rsidR="006F2E2A" w:rsidRPr="000825A0" w:rsidRDefault="0074725B" w:rsidP="006F2E2A">
      <w:pPr>
        <w:spacing w:line="360" w:lineRule="auto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Spory wynikłe w związku z realizacją niniejszej umowy będą rozstrzygane przez sąd właściwy dla siedziby Zamawiającego.</w:t>
      </w:r>
    </w:p>
    <w:p w:rsidR="00A60A08" w:rsidRPr="000825A0" w:rsidRDefault="002F65C9" w:rsidP="00A60A08">
      <w:pPr>
        <w:spacing w:before="120" w:after="120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§ 10</w:t>
      </w:r>
    </w:p>
    <w:p w:rsidR="00A60A08" w:rsidRPr="000825A0" w:rsidRDefault="00A60A08" w:rsidP="009E5573">
      <w:pPr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Strony wyznaczają następujące osoby uprawnione do kontaktów w imieniu każdej ze Stron w związku z wykonywaniem niniejszej umowy:</w:t>
      </w:r>
    </w:p>
    <w:p w:rsidR="00A60A08" w:rsidRDefault="00A60A08" w:rsidP="009E5573">
      <w:pPr>
        <w:pStyle w:val="Akapitzlist"/>
        <w:widowControl/>
        <w:numPr>
          <w:ilvl w:val="0"/>
          <w:numId w:val="5"/>
        </w:numPr>
        <w:suppressAutoHyphens w:val="0"/>
        <w:spacing w:line="276" w:lineRule="auto"/>
        <w:ind w:left="851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po stronie Zamawiającego: </w:t>
      </w:r>
    </w:p>
    <w:p w:rsidR="00A60A08" w:rsidRPr="000825A0" w:rsidRDefault="003939E6" w:rsidP="00A60A08">
      <w:pPr>
        <w:pStyle w:val="Akapitzlist"/>
        <w:widowControl/>
        <w:suppressAutoHyphens w:val="0"/>
        <w:spacing w:line="276" w:lineRule="auto"/>
        <w:ind w:left="85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p. Joanna Abramowicz</w:t>
      </w:r>
      <w:r w:rsidR="00786956">
        <w:rPr>
          <w:rFonts w:asciiTheme="minorHAnsi" w:hAnsiTheme="minorHAnsi"/>
        </w:rPr>
        <w:t xml:space="preserve">, mail: </w:t>
      </w:r>
      <w:hyperlink r:id="rId8" w:history="1">
        <w:r w:rsidR="00786956" w:rsidRPr="00134097">
          <w:rPr>
            <w:rStyle w:val="Hipercze"/>
            <w:rFonts w:asciiTheme="minorHAnsi" w:hAnsiTheme="minorHAnsi"/>
          </w:rPr>
          <w:t>Joanna.abramowicz@cpe.gov.pl</w:t>
        </w:r>
      </w:hyperlink>
      <w:r w:rsidR="00786956">
        <w:rPr>
          <w:rFonts w:asciiTheme="minorHAnsi" w:hAnsiTheme="minorHAnsi"/>
        </w:rPr>
        <w:t>, tel. 22 378 31 49</w:t>
      </w:r>
    </w:p>
    <w:p w:rsidR="00A60A08" w:rsidRDefault="00A60A08" w:rsidP="009E5573">
      <w:pPr>
        <w:pStyle w:val="Akapitzlist"/>
        <w:widowControl/>
        <w:numPr>
          <w:ilvl w:val="0"/>
          <w:numId w:val="5"/>
        </w:numPr>
        <w:suppressAutoHyphens w:val="0"/>
        <w:spacing w:line="276" w:lineRule="auto"/>
        <w:ind w:left="851" w:hanging="426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po stronie Wykonawcy:  </w:t>
      </w:r>
      <w:r w:rsidR="00786956">
        <w:rPr>
          <w:rFonts w:asciiTheme="minorHAnsi" w:hAnsiTheme="minorHAnsi"/>
        </w:rPr>
        <w:t>……………………………………………………………………………………………</w:t>
      </w:r>
    </w:p>
    <w:p w:rsidR="00E058DA" w:rsidRPr="00E058DA" w:rsidRDefault="00E058DA" w:rsidP="00E058DA">
      <w:pPr>
        <w:widowControl/>
        <w:suppressAutoHyphens w:val="0"/>
        <w:spacing w:line="276" w:lineRule="auto"/>
        <w:jc w:val="both"/>
        <w:rPr>
          <w:rFonts w:asciiTheme="minorHAnsi" w:hAnsiTheme="minorHAnsi"/>
        </w:rPr>
      </w:pPr>
    </w:p>
    <w:p w:rsidR="00A60A08" w:rsidRDefault="00A60A08" w:rsidP="009E5573">
      <w:pPr>
        <w:pStyle w:val="Tekstpodstawowy2"/>
        <w:numPr>
          <w:ilvl w:val="0"/>
          <w:numId w:val="7"/>
        </w:numPr>
        <w:spacing w:before="120" w:line="240" w:lineRule="auto"/>
        <w:ind w:left="426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Osoby wymienione w ust. 1 są uprawnione do uzgadniania </w:t>
      </w:r>
      <w:r>
        <w:rPr>
          <w:rFonts w:asciiTheme="minorHAnsi" w:hAnsiTheme="minorHAnsi"/>
        </w:rPr>
        <w:t>terminów testów</w:t>
      </w:r>
      <w:r w:rsidRPr="0074725B">
        <w:rPr>
          <w:rFonts w:asciiTheme="minorHAnsi" w:hAnsiTheme="minorHAnsi"/>
        </w:rPr>
        <w:t>, udzielania koniecznych informacji, podejmowania innych niezbędnych działań, wynikających z niniejszej umowy, koniecznych do prawidłowego wykonywania przedmiotu umowy.</w:t>
      </w:r>
    </w:p>
    <w:p w:rsidR="004101D4" w:rsidRPr="000825A0" w:rsidRDefault="004101D4" w:rsidP="009E5573">
      <w:pPr>
        <w:pStyle w:val="Tekstpodstawowy2"/>
        <w:numPr>
          <w:ilvl w:val="0"/>
          <w:numId w:val="7"/>
        </w:numPr>
        <w:spacing w:before="120" w:line="240" w:lineRule="auto"/>
        <w:ind w:left="426"/>
        <w:rPr>
          <w:rFonts w:asciiTheme="minorHAnsi" w:hAnsiTheme="minorHAnsi"/>
        </w:rPr>
      </w:pPr>
      <w:r>
        <w:rPr>
          <w:rFonts w:asciiTheme="minorHAnsi" w:hAnsiTheme="minorHAnsi"/>
        </w:rPr>
        <w:t>Zmiana osób uprawnionych do kontaktu nie wymaga anektowana umowy.</w:t>
      </w:r>
    </w:p>
    <w:p w:rsidR="00A60A08" w:rsidRPr="000825A0" w:rsidRDefault="00A60A08" w:rsidP="00A60A08">
      <w:pPr>
        <w:pStyle w:val="Akapitzlist"/>
        <w:widowControl/>
        <w:suppressAutoHyphens w:val="0"/>
        <w:spacing w:line="360" w:lineRule="auto"/>
        <w:ind w:left="426"/>
        <w:jc w:val="both"/>
        <w:rPr>
          <w:rFonts w:asciiTheme="minorHAnsi" w:hAnsiTheme="minorHAnsi"/>
        </w:rPr>
      </w:pPr>
    </w:p>
    <w:p w:rsidR="006F2E2A" w:rsidRPr="000825A0" w:rsidRDefault="0074725B" w:rsidP="006F2E2A">
      <w:pPr>
        <w:spacing w:line="360" w:lineRule="auto"/>
        <w:jc w:val="center"/>
        <w:rPr>
          <w:rFonts w:asciiTheme="minorHAnsi" w:hAnsiTheme="minorHAnsi"/>
          <w:b/>
        </w:rPr>
      </w:pPr>
      <w:r w:rsidRPr="0074725B">
        <w:rPr>
          <w:rFonts w:asciiTheme="minorHAnsi" w:hAnsiTheme="minorHAnsi"/>
          <w:b/>
        </w:rPr>
        <w:t xml:space="preserve">§ </w:t>
      </w:r>
      <w:r w:rsidR="002F65C9">
        <w:rPr>
          <w:rFonts w:asciiTheme="minorHAnsi" w:hAnsiTheme="minorHAnsi"/>
          <w:b/>
        </w:rPr>
        <w:t>11</w:t>
      </w:r>
    </w:p>
    <w:p w:rsidR="006F2E2A" w:rsidRDefault="0074725B" w:rsidP="006F2E2A">
      <w:pPr>
        <w:pStyle w:val="Tekstpodstawowy"/>
        <w:spacing w:after="0" w:line="360" w:lineRule="auto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Umowę sporządzono w 3 jednobrzmiących egzemplarzach, z których 2 egzemplarze otrzymuje Zamawiający, a 1 egzemplarz Wykonawca.</w:t>
      </w:r>
    </w:p>
    <w:p w:rsidR="002F65C9" w:rsidRDefault="002F65C9" w:rsidP="006F2E2A">
      <w:pPr>
        <w:pStyle w:val="Tekstpodstawowy"/>
        <w:spacing w:after="0" w:line="360" w:lineRule="auto"/>
        <w:jc w:val="both"/>
        <w:rPr>
          <w:rFonts w:asciiTheme="minorHAnsi" w:hAnsiTheme="minorHAnsi"/>
        </w:rPr>
      </w:pPr>
    </w:p>
    <w:p w:rsidR="002F65C9" w:rsidRDefault="002F65C9" w:rsidP="006F2E2A">
      <w:pPr>
        <w:pStyle w:val="Tekstpodstawowy"/>
        <w:spacing w:after="0" w:line="360" w:lineRule="auto"/>
        <w:jc w:val="both"/>
        <w:rPr>
          <w:rFonts w:asciiTheme="minorHAnsi" w:hAnsiTheme="minorHAnsi"/>
        </w:rPr>
      </w:pPr>
    </w:p>
    <w:p w:rsidR="002F65C9" w:rsidRDefault="002F65C9" w:rsidP="006F2E2A">
      <w:pPr>
        <w:pStyle w:val="Tekstpodstawowy"/>
        <w:spacing w:after="0" w:line="360" w:lineRule="auto"/>
        <w:jc w:val="both"/>
        <w:rPr>
          <w:rFonts w:asciiTheme="minorHAnsi" w:hAnsiTheme="minorHAnsi"/>
        </w:rPr>
      </w:pPr>
    </w:p>
    <w:p w:rsidR="002F65C9" w:rsidRPr="000825A0" w:rsidRDefault="002F65C9" w:rsidP="006F2E2A">
      <w:pPr>
        <w:pStyle w:val="Tekstpodstawowy"/>
        <w:spacing w:after="0" w:line="360" w:lineRule="auto"/>
        <w:jc w:val="both"/>
        <w:rPr>
          <w:rFonts w:asciiTheme="minorHAnsi" w:hAnsiTheme="minorHAnsi"/>
        </w:rPr>
      </w:pPr>
    </w:p>
    <w:p w:rsidR="002F65C9" w:rsidRPr="000825A0" w:rsidRDefault="002F65C9" w:rsidP="002F65C9">
      <w:pPr>
        <w:pStyle w:val="Default"/>
        <w:spacing w:line="276" w:lineRule="auto"/>
        <w:jc w:val="center"/>
        <w:rPr>
          <w:rFonts w:asciiTheme="minorHAnsi" w:eastAsia="Arial Unicode MS" w:hAnsiTheme="minorHAnsi"/>
          <w:b/>
          <w:color w:val="auto"/>
          <w:kern w:val="1"/>
        </w:rPr>
      </w:pPr>
      <w:r w:rsidRPr="0074725B">
        <w:rPr>
          <w:rFonts w:asciiTheme="minorHAnsi" w:eastAsia="Arial Unicode MS" w:hAnsiTheme="minorHAnsi"/>
          <w:b/>
          <w:color w:val="auto"/>
          <w:kern w:val="1"/>
        </w:rPr>
        <w:t>...................................................</w:t>
      </w:r>
      <w:r w:rsidRPr="0074725B">
        <w:rPr>
          <w:rFonts w:asciiTheme="minorHAnsi" w:eastAsia="Arial Unicode MS" w:hAnsiTheme="minorHAnsi"/>
          <w:b/>
          <w:color w:val="auto"/>
          <w:kern w:val="1"/>
        </w:rPr>
        <w:tab/>
      </w:r>
      <w:r w:rsidRPr="0074725B">
        <w:rPr>
          <w:rFonts w:asciiTheme="minorHAnsi" w:eastAsia="Arial Unicode MS" w:hAnsiTheme="minorHAnsi"/>
          <w:b/>
          <w:color w:val="auto"/>
          <w:kern w:val="1"/>
        </w:rPr>
        <w:tab/>
      </w:r>
      <w:r w:rsidRPr="0074725B">
        <w:rPr>
          <w:rFonts w:asciiTheme="minorHAnsi" w:eastAsia="Arial Unicode MS" w:hAnsiTheme="minorHAnsi"/>
          <w:b/>
          <w:color w:val="auto"/>
          <w:kern w:val="1"/>
        </w:rPr>
        <w:tab/>
        <w:t xml:space="preserve"> .......................................................</w:t>
      </w:r>
    </w:p>
    <w:p w:rsidR="002F65C9" w:rsidRPr="000825A0" w:rsidRDefault="002F65C9" w:rsidP="002F65C9">
      <w:pPr>
        <w:spacing w:line="276" w:lineRule="auto"/>
        <w:ind w:firstLine="708"/>
        <w:rPr>
          <w:rFonts w:asciiTheme="minorHAnsi" w:hAnsiTheme="minorHAnsi"/>
          <w:b/>
        </w:rPr>
      </w:pPr>
      <w:r w:rsidRPr="0074725B">
        <w:rPr>
          <w:rFonts w:asciiTheme="minorHAnsi" w:hAnsiTheme="minorHAnsi"/>
          <w:b/>
        </w:rPr>
        <w:t xml:space="preserve">       Zamawiający </w:t>
      </w:r>
      <w:r w:rsidRPr="0074725B">
        <w:rPr>
          <w:rFonts w:asciiTheme="minorHAnsi" w:hAnsiTheme="minorHAnsi"/>
          <w:b/>
        </w:rPr>
        <w:tab/>
      </w:r>
      <w:r w:rsidRPr="0074725B">
        <w:rPr>
          <w:rFonts w:asciiTheme="minorHAnsi" w:hAnsiTheme="minorHAnsi"/>
          <w:b/>
        </w:rPr>
        <w:tab/>
      </w:r>
      <w:r w:rsidRPr="0074725B">
        <w:rPr>
          <w:rFonts w:asciiTheme="minorHAnsi" w:hAnsiTheme="minorHAnsi"/>
          <w:b/>
        </w:rPr>
        <w:tab/>
      </w:r>
      <w:r w:rsidRPr="0074725B">
        <w:rPr>
          <w:rFonts w:asciiTheme="minorHAnsi" w:hAnsiTheme="minorHAnsi"/>
          <w:b/>
        </w:rPr>
        <w:tab/>
      </w:r>
      <w:r w:rsidRPr="0074725B">
        <w:rPr>
          <w:rFonts w:asciiTheme="minorHAnsi" w:hAnsiTheme="minorHAnsi"/>
          <w:b/>
        </w:rPr>
        <w:tab/>
        <w:t xml:space="preserve">             Wykonawca</w:t>
      </w:r>
    </w:p>
    <w:p w:rsidR="006F2E2A" w:rsidRDefault="006F2E2A" w:rsidP="006F2E2A">
      <w:pPr>
        <w:pStyle w:val="Tekstpodstawowy"/>
        <w:spacing w:after="0" w:line="360" w:lineRule="auto"/>
        <w:jc w:val="both"/>
        <w:rPr>
          <w:rFonts w:asciiTheme="minorHAnsi" w:hAnsiTheme="minorHAnsi"/>
        </w:rPr>
      </w:pPr>
    </w:p>
    <w:p w:rsidR="002F65C9" w:rsidRDefault="002F65C9" w:rsidP="006F2E2A">
      <w:pPr>
        <w:pStyle w:val="Tekstpodstawowy"/>
        <w:spacing w:after="0" w:line="360" w:lineRule="auto"/>
        <w:jc w:val="both"/>
        <w:rPr>
          <w:rFonts w:asciiTheme="minorHAnsi" w:hAnsiTheme="minorHAnsi"/>
        </w:rPr>
      </w:pPr>
    </w:p>
    <w:p w:rsidR="002F65C9" w:rsidRDefault="002F65C9" w:rsidP="006F2E2A">
      <w:pPr>
        <w:pStyle w:val="Tekstpodstawowy"/>
        <w:spacing w:after="0" w:line="360" w:lineRule="auto"/>
        <w:jc w:val="both"/>
        <w:rPr>
          <w:rFonts w:asciiTheme="minorHAnsi" w:hAnsiTheme="minorHAnsi"/>
        </w:rPr>
      </w:pPr>
    </w:p>
    <w:p w:rsidR="002F65C9" w:rsidRPr="000825A0" w:rsidRDefault="002F65C9" w:rsidP="006F2E2A">
      <w:pPr>
        <w:pStyle w:val="Tekstpodstawowy"/>
        <w:spacing w:after="0" w:line="360" w:lineRule="auto"/>
        <w:jc w:val="both"/>
        <w:rPr>
          <w:rFonts w:asciiTheme="minorHAnsi" w:hAnsiTheme="minorHAnsi"/>
        </w:rPr>
      </w:pPr>
    </w:p>
    <w:p w:rsidR="0025764C" w:rsidRDefault="0074725B" w:rsidP="0099258A">
      <w:pPr>
        <w:widowControl/>
        <w:suppressAutoHyphens w:val="0"/>
        <w:spacing w:line="360" w:lineRule="auto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Integralną część umowy stanowią: </w:t>
      </w:r>
    </w:p>
    <w:p w:rsidR="0025764C" w:rsidRDefault="0074725B" w:rsidP="0099258A">
      <w:pPr>
        <w:widowControl/>
        <w:suppressAutoHyphens w:val="0"/>
        <w:spacing w:line="360" w:lineRule="auto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załącznik nr 1 – odpis aktualny KRS, </w:t>
      </w:r>
    </w:p>
    <w:p w:rsidR="0025764C" w:rsidRDefault="0074725B" w:rsidP="0099258A">
      <w:pPr>
        <w:widowControl/>
        <w:suppressAutoHyphens w:val="0"/>
        <w:spacing w:line="360" w:lineRule="auto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załącznik nr 2</w:t>
      </w:r>
      <w:r w:rsidR="00A958A5">
        <w:rPr>
          <w:rFonts w:asciiTheme="minorHAnsi" w:hAnsiTheme="minorHAnsi"/>
        </w:rPr>
        <w:t xml:space="preserve"> </w:t>
      </w:r>
      <w:r w:rsidR="00A958A5" w:rsidRPr="0074725B">
        <w:rPr>
          <w:rFonts w:asciiTheme="minorHAnsi" w:hAnsiTheme="minorHAnsi"/>
        </w:rPr>
        <w:t>–</w:t>
      </w:r>
      <w:r w:rsidR="00A958A5">
        <w:rPr>
          <w:rFonts w:asciiTheme="minorHAnsi" w:hAnsiTheme="minorHAnsi"/>
        </w:rPr>
        <w:t xml:space="preserve"> </w:t>
      </w:r>
      <w:r w:rsidRPr="0074725B">
        <w:rPr>
          <w:rFonts w:asciiTheme="minorHAnsi" w:hAnsiTheme="minorHAnsi"/>
        </w:rPr>
        <w:t xml:space="preserve">opis przedmiotu zamówienia, </w:t>
      </w:r>
    </w:p>
    <w:p w:rsidR="0025764C" w:rsidRDefault="0074725B" w:rsidP="0099258A">
      <w:pPr>
        <w:widowControl/>
        <w:suppressAutoHyphens w:val="0"/>
        <w:spacing w:line="360" w:lineRule="auto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>załącznik nr 3 – oferta Wykonawcy</w:t>
      </w:r>
      <w:r w:rsidR="00C679EE">
        <w:rPr>
          <w:rFonts w:asciiTheme="minorHAnsi" w:hAnsiTheme="minorHAnsi"/>
        </w:rPr>
        <w:t>,</w:t>
      </w:r>
      <w:r w:rsidRPr="0074725B">
        <w:rPr>
          <w:rFonts w:asciiTheme="minorHAnsi" w:hAnsiTheme="minorHAnsi"/>
        </w:rPr>
        <w:t xml:space="preserve"> </w:t>
      </w:r>
    </w:p>
    <w:p w:rsidR="00C679EE" w:rsidRDefault="0074725B" w:rsidP="0099258A">
      <w:pPr>
        <w:widowControl/>
        <w:suppressAutoHyphens w:val="0"/>
        <w:spacing w:line="360" w:lineRule="auto"/>
        <w:jc w:val="both"/>
        <w:rPr>
          <w:rFonts w:asciiTheme="minorHAnsi" w:hAnsiTheme="minorHAnsi"/>
        </w:rPr>
      </w:pPr>
      <w:r w:rsidRPr="0074725B">
        <w:rPr>
          <w:rFonts w:asciiTheme="minorHAnsi" w:hAnsiTheme="minorHAnsi"/>
        </w:rPr>
        <w:t xml:space="preserve">załącznik nr 4 </w:t>
      </w:r>
      <w:r w:rsidR="00A958A5" w:rsidRPr="0074725B">
        <w:rPr>
          <w:rFonts w:asciiTheme="minorHAnsi" w:hAnsiTheme="minorHAnsi"/>
        </w:rPr>
        <w:t>–</w:t>
      </w:r>
      <w:r w:rsidR="00A958A5">
        <w:rPr>
          <w:rFonts w:asciiTheme="minorHAnsi" w:hAnsiTheme="minorHAnsi"/>
        </w:rPr>
        <w:t xml:space="preserve"> </w:t>
      </w:r>
      <w:r w:rsidR="00786956" w:rsidRPr="003C3694">
        <w:rPr>
          <w:rFonts w:asciiTheme="minorHAnsi" w:hAnsiTheme="minorHAnsi"/>
        </w:rPr>
        <w:t xml:space="preserve">powierzenie Panu Rafałowi </w:t>
      </w:r>
      <w:proofErr w:type="spellStart"/>
      <w:r w:rsidR="00786956" w:rsidRPr="003C3694">
        <w:rPr>
          <w:rFonts w:asciiTheme="minorHAnsi" w:hAnsiTheme="minorHAnsi"/>
        </w:rPr>
        <w:t>Kociuckiemu</w:t>
      </w:r>
      <w:proofErr w:type="spellEnd"/>
      <w:r w:rsidR="00786956" w:rsidRPr="003C3694">
        <w:rPr>
          <w:rFonts w:asciiTheme="minorHAnsi" w:hAnsiTheme="minorHAnsi"/>
        </w:rPr>
        <w:t xml:space="preserve"> pełnienia obowiązków dyrektora Centrum Projektów Europejskich udzielone w dniu 27 czerwca 2014 r. przez Ministra Infrastruktury i Rozwoju</w:t>
      </w:r>
    </w:p>
    <w:p w:rsidR="00A60A08" w:rsidRPr="00A60A08" w:rsidRDefault="00A60A08" w:rsidP="00A60A08">
      <w:pPr>
        <w:widowControl/>
        <w:suppressAutoHyphens w:val="0"/>
        <w:spacing w:line="360" w:lineRule="auto"/>
        <w:jc w:val="both"/>
        <w:rPr>
          <w:rFonts w:asciiTheme="minorHAnsi" w:hAnsiTheme="minorHAnsi"/>
        </w:rPr>
      </w:pPr>
      <w:r w:rsidRPr="00A60A08">
        <w:rPr>
          <w:rFonts w:asciiTheme="minorHAnsi" w:hAnsiTheme="minorHAnsi"/>
        </w:rPr>
        <w:t>załącznik nr 5</w:t>
      </w:r>
      <w:r>
        <w:rPr>
          <w:rFonts w:asciiTheme="minorHAnsi" w:hAnsiTheme="minorHAnsi"/>
        </w:rPr>
        <w:t xml:space="preserve"> </w:t>
      </w:r>
      <w:r w:rsidR="00A958A5" w:rsidRPr="0074725B">
        <w:rPr>
          <w:rFonts w:asciiTheme="minorHAnsi" w:hAnsiTheme="minorHAnsi"/>
        </w:rPr>
        <w:t>–</w:t>
      </w:r>
      <w:r w:rsidRPr="00A60A08">
        <w:rPr>
          <w:rFonts w:asciiTheme="minorHAnsi" w:hAnsiTheme="minorHAnsi"/>
        </w:rPr>
        <w:t xml:space="preserve"> zakres danych osobowych powierzonych do przetwarzania</w:t>
      </w:r>
      <w:r w:rsidR="00A958A5">
        <w:rPr>
          <w:rFonts w:asciiTheme="minorHAnsi" w:hAnsiTheme="minorHAnsi"/>
        </w:rPr>
        <w:t>,</w:t>
      </w:r>
      <w:r w:rsidRPr="00A60A08">
        <w:rPr>
          <w:rFonts w:asciiTheme="minorHAnsi" w:hAnsiTheme="minorHAnsi"/>
        </w:rPr>
        <w:t xml:space="preserve"> </w:t>
      </w:r>
    </w:p>
    <w:p w:rsidR="00A60A08" w:rsidRPr="00A60A08" w:rsidRDefault="00A60A08" w:rsidP="00A60A08">
      <w:pPr>
        <w:widowControl/>
        <w:suppressAutoHyphens w:val="0"/>
        <w:spacing w:line="360" w:lineRule="auto"/>
        <w:jc w:val="both"/>
        <w:rPr>
          <w:rFonts w:asciiTheme="minorHAnsi" w:hAnsiTheme="minorHAnsi"/>
        </w:rPr>
      </w:pPr>
      <w:r w:rsidRPr="00A60A08">
        <w:rPr>
          <w:rFonts w:asciiTheme="minorHAnsi" w:hAnsiTheme="minorHAnsi"/>
        </w:rPr>
        <w:t>załącznik nr 6</w:t>
      </w:r>
      <w:r>
        <w:rPr>
          <w:rFonts w:asciiTheme="minorHAnsi" w:hAnsiTheme="minorHAnsi"/>
        </w:rPr>
        <w:t xml:space="preserve"> </w:t>
      </w:r>
      <w:r w:rsidR="00A958A5" w:rsidRPr="0074725B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920763">
        <w:rPr>
          <w:rFonts w:asciiTheme="minorHAnsi" w:hAnsiTheme="minorHAnsi"/>
        </w:rPr>
        <w:t>w</w:t>
      </w:r>
      <w:r w:rsidRPr="00A60A08">
        <w:rPr>
          <w:rFonts w:asciiTheme="minorHAnsi" w:hAnsiTheme="minorHAnsi"/>
        </w:rPr>
        <w:t>zór upoważnienia do przetwarzania danych osobowych</w:t>
      </w:r>
      <w:r w:rsidR="00A958A5">
        <w:rPr>
          <w:rFonts w:asciiTheme="minorHAnsi" w:hAnsiTheme="minorHAnsi"/>
        </w:rPr>
        <w:t>,</w:t>
      </w:r>
    </w:p>
    <w:p w:rsidR="00A60A08" w:rsidRDefault="00A60A08" w:rsidP="00A60A08">
      <w:pPr>
        <w:widowControl/>
        <w:suppressAutoHyphens w:val="0"/>
        <w:spacing w:line="360" w:lineRule="auto"/>
        <w:jc w:val="both"/>
        <w:rPr>
          <w:rFonts w:asciiTheme="minorHAnsi" w:hAnsiTheme="minorHAnsi"/>
        </w:rPr>
      </w:pPr>
      <w:r w:rsidRPr="00A60A08">
        <w:rPr>
          <w:rFonts w:asciiTheme="minorHAnsi" w:hAnsiTheme="minorHAnsi"/>
        </w:rPr>
        <w:t>załącznik nr 7</w:t>
      </w:r>
      <w:r>
        <w:rPr>
          <w:rFonts w:asciiTheme="minorHAnsi" w:hAnsiTheme="minorHAnsi"/>
        </w:rPr>
        <w:t xml:space="preserve"> </w:t>
      </w:r>
      <w:r w:rsidR="00A958A5" w:rsidRPr="0074725B">
        <w:rPr>
          <w:rFonts w:asciiTheme="minorHAnsi" w:hAnsiTheme="minorHAnsi"/>
        </w:rPr>
        <w:t>–</w:t>
      </w:r>
      <w:r w:rsidR="00A958A5">
        <w:rPr>
          <w:rFonts w:asciiTheme="minorHAnsi" w:hAnsiTheme="minorHAnsi"/>
        </w:rPr>
        <w:t xml:space="preserve"> </w:t>
      </w:r>
      <w:r w:rsidR="00920763">
        <w:rPr>
          <w:rFonts w:asciiTheme="minorHAnsi" w:hAnsiTheme="minorHAnsi"/>
        </w:rPr>
        <w:t>w</w:t>
      </w:r>
      <w:r w:rsidRPr="00A60A08">
        <w:rPr>
          <w:rFonts w:asciiTheme="minorHAnsi" w:hAnsiTheme="minorHAnsi"/>
        </w:rPr>
        <w:t>zór odwołania upoważnienia do przetwarzania danych osobowych</w:t>
      </w:r>
      <w:r w:rsidR="003C3694">
        <w:rPr>
          <w:rFonts w:asciiTheme="minorHAnsi" w:hAnsiTheme="minorHAnsi"/>
        </w:rPr>
        <w:t>,</w:t>
      </w:r>
    </w:p>
    <w:p w:rsidR="00786956" w:rsidRDefault="00786956">
      <w:pPr>
        <w:widowControl/>
        <w:suppressAutoHyphens w:val="0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1A048B" w:rsidRDefault="001A048B" w:rsidP="00C25058">
      <w:pPr>
        <w:spacing w:line="276" w:lineRule="auto"/>
        <w:rPr>
          <w:rFonts w:asciiTheme="minorHAnsi" w:hAnsiTheme="minorHAnsi"/>
        </w:rPr>
      </w:pPr>
    </w:p>
    <w:p w:rsidR="00A60A08" w:rsidRPr="007C59A9" w:rsidRDefault="00A60A08" w:rsidP="00A60A08">
      <w:pPr>
        <w:spacing w:after="60"/>
        <w:rPr>
          <w:rFonts w:asciiTheme="minorHAnsi" w:hAnsiTheme="minorHAnsi"/>
          <w:bCs/>
        </w:rPr>
      </w:pPr>
      <w:r w:rsidRPr="007C59A9">
        <w:rPr>
          <w:rFonts w:asciiTheme="minorHAnsi" w:hAnsiTheme="minorHAnsi"/>
        </w:rPr>
        <w:t xml:space="preserve">Załącznik nr </w:t>
      </w:r>
      <w:r>
        <w:rPr>
          <w:rFonts w:asciiTheme="minorHAnsi" w:hAnsiTheme="minorHAnsi"/>
        </w:rPr>
        <w:t>5</w:t>
      </w:r>
      <w:r w:rsidRPr="007C59A9">
        <w:rPr>
          <w:rFonts w:asciiTheme="minorHAnsi" w:hAnsiTheme="minorHAnsi"/>
        </w:rPr>
        <w:t xml:space="preserve">- </w:t>
      </w:r>
      <w:r w:rsidRPr="007C59A9">
        <w:rPr>
          <w:rFonts w:asciiTheme="minorHAnsi" w:hAnsiTheme="minorHAnsi"/>
          <w:bCs/>
        </w:rPr>
        <w:t>Zakres danych osobowych</w:t>
      </w:r>
      <w:r>
        <w:rPr>
          <w:rFonts w:asciiTheme="minorHAnsi" w:hAnsiTheme="minorHAnsi"/>
          <w:bCs/>
        </w:rPr>
        <w:t xml:space="preserve"> powierzonych do przetwarzania</w:t>
      </w:r>
    </w:p>
    <w:p w:rsidR="00A60A08" w:rsidRPr="006E3160" w:rsidRDefault="00A60A08" w:rsidP="00A60A08">
      <w:pPr>
        <w:pStyle w:val="Nagwek1"/>
        <w:rPr>
          <w:b w:val="0"/>
          <w:bCs/>
          <w:lang w:eastAsia="en-US"/>
        </w:rPr>
      </w:pPr>
    </w:p>
    <w:p w:rsidR="00A60A08" w:rsidRPr="006E3160" w:rsidRDefault="00A60A08" w:rsidP="00A60A08"/>
    <w:p w:rsidR="00A60A08" w:rsidRPr="00AA3B74" w:rsidRDefault="00A60A08" w:rsidP="00A60A08">
      <w:pPr>
        <w:rPr>
          <w:rFonts w:asciiTheme="minorHAnsi" w:hAnsiTheme="minorHAnsi"/>
        </w:rPr>
      </w:pPr>
    </w:p>
    <w:p w:rsidR="00A60A08" w:rsidRPr="00AA3B74" w:rsidRDefault="00A60A08" w:rsidP="009E5573">
      <w:pPr>
        <w:pStyle w:val="Akapitzlist"/>
        <w:widowControl/>
        <w:numPr>
          <w:ilvl w:val="2"/>
          <w:numId w:val="10"/>
        </w:numPr>
        <w:suppressAutoHyphens w:val="0"/>
        <w:ind w:left="567" w:hanging="567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Dane</w:t>
      </w:r>
      <w:r w:rsidRPr="00AA3B74">
        <w:rPr>
          <w:rFonts w:asciiTheme="minorHAnsi" w:hAnsiTheme="minorHAnsi"/>
        </w:rPr>
        <w:t xml:space="preserve"> pracowników Punktów Informacyjnych Funduszy Europejskich:</w:t>
      </w:r>
    </w:p>
    <w:p w:rsidR="00A60A08" w:rsidRPr="00AA3B74" w:rsidRDefault="00A60A08" w:rsidP="00A60A08">
      <w:pPr>
        <w:rPr>
          <w:rFonts w:asciiTheme="minorHAnsi" w:hAnsiTheme="minorHAnsi"/>
        </w:rPr>
      </w:pPr>
    </w:p>
    <w:tbl>
      <w:tblPr>
        <w:tblW w:w="907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1"/>
        <w:gridCol w:w="8381"/>
      </w:tblGrid>
      <w:tr w:rsidR="00A60A08" w:rsidRPr="00AA3B74" w:rsidTr="00A60A08">
        <w:trPr>
          <w:jc w:val="center"/>
        </w:trPr>
        <w:tc>
          <w:tcPr>
            <w:tcW w:w="381" w:type="pct"/>
          </w:tcPr>
          <w:p w:rsidR="00A60A08" w:rsidRPr="00AA3B74" w:rsidRDefault="00A60A08" w:rsidP="00A60A08">
            <w:pPr>
              <w:jc w:val="center"/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Lp.</w:t>
            </w:r>
          </w:p>
        </w:tc>
        <w:tc>
          <w:tcPr>
            <w:tcW w:w="4619" w:type="pct"/>
          </w:tcPr>
          <w:p w:rsidR="00A60A08" w:rsidRPr="00AA3B74" w:rsidRDefault="00A60A08" w:rsidP="00A60A08">
            <w:pPr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Nazwa</w:t>
            </w:r>
          </w:p>
        </w:tc>
      </w:tr>
      <w:tr w:rsidR="00A60A08" w:rsidRPr="00AA3B74" w:rsidTr="00A60A08">
        <w:trPr>
          <w:jc w:val="center"/>
        </w:trPr>
        <w:tc>
          <w:tcPr>
            <w:tcW w:w="381" w:type="pct"/>
          </w:tcPr>
          <w:p w:rsidR="00A60A08" w:rsidRPr="00AA3B74" w:rsidRDefault="00A60A08" w:rsidP="00A60A08">
            <w:pPr>
              <w:jc w:val="center"/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1</w:t>
            </w:r>
          </w:p>
        </w:tc>
        <w:tc>
          <w:tcPr>
            <w:tcW w:w="4619" w:type="pct"/>
          </w:tcPr>
          <w:p w:rsidR="00A60A08" w:rsidRPr="00AA3B74" w:rsidRDefault="00A60A08" w:rsidP="00A60A08">
            <w:pPr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Imię</w:t>
            </w:r>
          </w:p>
        </w:tc>
      </w:tr>
      <w:tr w:rsidR="00A60A08" w:rsidRPr="00AA3B74" w:rsidTr="00A60A08">
        <w:trPr>
          <w:jc w:val="center"/>
        </w:trPr>
        <w:tc>
          <w:tcPr>
            <w:tcW w:w="381" w:type="pct"/>
          </w:tcPr>
          <w:p w:rsidR="00A60A08" w:rsidRPr="00AA3B74" w:rsidRDefault="00A60A08" w:rsidP="00A60A08">
            <w:pPr>
              <w:jc w:val="center"/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2</w:t>
            </w:r>
          </w:p>
        </w:tc>
        <w:tc>
          <w:tcPr>
            <w:tcW w:w="4619" w:type="pct"/>
          </w:tcPr>
          <w:p w:rsidR="00A60A08" w:rsidRPr="00AA3B74" w:rsidRDefault="00A60A08" w:rsidP="00A60A08">
            <w:pPr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Nazwisko</w:t>
            </w:r>
          </w:p>
        </w:tc>
      </w:tr>
      <w:tr w:rsidR="00A60A08" w:rsidRPr="00AA3B74" w:rsidTr="00A60A08">
        <w:trPr>
          <w:jc w:val="center"/>
        </w:trPr>
        <w:tc>
          <w:tcPr>
            <w:tcW w:w="381" w:type="pct"/>
          </w:tcPr>
          <w:p w:rsidR="00A60A08" w:rsidRPr="00AA3B74" w:rsidRDefault="00A60A08" w:rsidP="00A60A08">
            <w:pPr>
              <w:jc w:val="center"/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3</w:t>
            </w:r>
          </w:p>
        </w:tc>
        <w:tc>
          <w:tcPr>
            <w:tcW w:w="4619" w:type="pct"/>
          </w:tcPr>
          <w:p w:rsidR="00A60A08" w:rsidRPr="00AA3B74" w:rsidRDefault="00A60A08" w:rsidP="00A60A08">
            <w:pPr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Stanowisko</w:t>
            </w:r>
          </w:p>
        </w:tc>
      </w:tr>
      <w:tr w:rsidR="00A60A08" w:rsidRPr="00AA3B74" w:rsidTr="00A60A08">
        <w:trPr>
          <w:jc w:val="center"/>
        </w:trPr>
        <w:tc>
          <w:tcPr>
            <w:tcW w:w="381" w:type="pct"/>
          </w:tcPr>
          <w:p w:rsidR="00A60A08" w:rsidRPr="00AA3B74" w:rsidRDefault="00A60A08" w:rsidP="00A60A08">
            <w:pPr>
              <w:jc w:val="center"/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4</w:t>
            </w:r>
          </w:p>
        </w:tc>
        <w:tc>
          <w:tcPr>
            <w:tcW w:w="4619" w:type="pct"/>
          </w:tcPr>
          <w:p w:rsidR="00A60A08" w:rsidRPr="00AA3B74" w:rsidRDefault="00A60A08" w:rsidP="00A60A08">
            <w:pPr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Adres e-mail</w:t>
            </w:r>
          </w:p>
        </w:tc>
      </w:tr>
      <w:tr w:rsidR="00A60A08" w:rsidRPr="00AA3B74" w:rsidTr="00A60A08">
        <w:trPr>
          <w:jc w:val="center"/>
        </w:trPr>
        <w:tc>
          <w:tcPr>
            <w:tcW w:w="381" w:type="pct"/>
          </w:tcPr>
          <w:p w:rsidR="00A60A08" w:rsidRPr="00AA3B74" w:rsidRDefault="00A60A08" w:rsidP="00A60A08">
            <w:pPr>
              <w:jc w:val="center"/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5</w:t>
            </w:r>
          </w:p>
        </w:tc>
        <w:tc>
          <w:tcPr>
            <w:tcW w:w="4619" w:type="pct"/>
          </w:tcPr>
          <w:p w:rsidR="00A60A08" w:rsidRPr="00AA3B74" w:rsidRDefault="00A60A08" w:rsidP="00A60A08">
            <w:pPr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Telefon</w:t>
            </w:r>
          </w:p>
        </w:tc>
      </w:tr>
      <w:tr w:rsidR="00A60A08" w:rsidRPr="00AA3B74" w:rsidTr="00A60A08">
        <w:trPr>
          <w:jc w:val="center"/>
        </w:trPr>
        <w:tc>
          <w:tcPr>
            <w:tcW w:w="381" w:type="pct"/>
          </w:tcPr>
          <w:p w:rsidR="00A60A08" w:rsidRPr="00AA3B74" w:rsidRDefault="00A60A08" w:rsidP="00A60A08">
            <w:pPr>
              <w:jc w:val="center"/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6</w:t>
            </w:r>
          </w:p>
        </w:tc>
        <w:tc>
          <w:tcPr>
            <w:tcW w:w="4619" w:type="pct"/>
          </w:tcPr>
          <w:p w:rsidR="00A60A08" w:rsidRPr="00AA3B74" w:rsidRDefault="00A60A08" w:rsidP="00A60A08">
            <w:pPr>
              <w:rPr>
                <w:rFonts w:asciiTheme="minorHAnsi" w:hAnsiTheme="minorHAnsi"/>
              </w:rPr>
            </w:pPr>
            <w:r w:rsidRPr="00AA3B74">
              <w:rPr>
                <w:rFonts w:asciiTheme="minorHAnsi" w:hAnsiTheme="minorHAnsi"/>
              </w:rPr>
              <w:t>Miejsce pracy</w:t>
            </w:r>
          </w:p>
        </w:tc>
      </w:tr>
    </w:tbl>
    <w:p w:rsidR="00A60A08" w:rsidRDefault="00A60A08" w:rsidP="00647642"/>
    <w:p w:rsidR="00A60A08" w:rsidRDefault="00A60A08" w:rsidP="00A60A08">
      <w:pPr>
        <w:jc w:val="right"/>
      </w:pPr>
    </w:p>
    <w:p w:rsidR="003D6B71" w:rsidRDefault="003D6B71" w:rsidP="00647642"/>
    <w:p w:rsidR="00A60A08" w:rsidRDefault="00A60A08" w:rsidP="00A60A08">
      <w:pPr>
        <w:jc w:val="right"/>
        <w:rPr>
          <w:ins w:id="0" w:author=" KJ" w:date="2015-06-03T13:03:00Z"/>
        </w:rPr>
      </w:pPr>
    </w:p>
    <w:p w:rsidR="009033E5" w:rsidRDefault="009033E5" w:rsidP="00A60A08">
      <w:pPr>
        <w:jc w:val="right"/>
        <w:rPr>
          <w:ins w:id="1" w:author=" KJ" w:date="2015-06-03T13:03:00Z"/>
        </w:rPr>
      </w:pPr>
    </w:p>
    <w:p w:rsidR="009033E5" w:rsidRDefault="009033E5" w:rsidP="00A60A08">
      <w:pPr>
        <w:jc w:val="right"/>
        <w:rPr>
          <w:ins w:id="2" w:author=" KJ" w:date="2015-06-03T13:03:00Z"/>
        </w:rPr>
      </w:pPr>
    </w:p>
    <w:p w:rsidR="00786956" w:rsidRDefault="00786956">
      <w:pPr>
        <w:widowControl/>
        <w:suppressAutoHyphens w:val="0"/>
      </w:pPr>
      <w:r>
        <w:br w:type="page"/>
      </w:r>
    </w:p>
    <w:p w:rsidR="00A60A08" w:rsidRDefault="00A60A08" w:rsidP="00A60A08">
      <w:pPr>
        <w:jc w:val="right"/>
      </w:pPr>
    </w:p>
    <w:p w:rsidR="00A60A08" w:rsidRPr="00AA3B74" w:rsidRDefault="00A60A08" w:rsidP="00A60A08">
      <w:pPr>
        <w:rPr>
          <w:rFonts w:asciiTheme="minorHAnsi" w:hAnsiTheme="minorHAnsi"/>
        </w:rPr>
      </w:pPr>
      <w:r w:rsidRPr="00AA3B74">
        <w:rPr>
          <w:rFonts w:asciiTheme="minorHAnsi" w:hAnsiTheme="minorHAnsi"/>
        </w:rPr>
        <w:t xml:space="preserve">Załącznik nr </w:t>
      </w:r>
      <w:r>
        <w:rPr>
          <w:rFonts w:asciiTheme="minorHAnsi" w:hAnsiTheme="minorHAnsi"/>
        </w:rPr>
        <w:t>6</w:t>
      </w:r>
      <w:r w:rsidRPr="00AA3B74">
        <w:rPr>
          <w:rFonts w:asciiTheme="minorHAnsi" w:hAnsiTheme="minorHAnsi"/>
        </w:rPr>
        <w:t xml:space="preserve"> - Wzór upoważnienia do przetwarzania danych osobowych</w:t>
      </w:r>
    </w:p>
    <w:p w:rsidR="00A60A08" w:rsidRPr="00AA3B74" w:rsidRDefault="00A60A08" w:rsidP="00A60A08">
      <w:pPr>
        <w:rPr>
          <w:rFonts w:asciiTheme="minorHAnsi" w:hAnsiTheme="minorHAnsi"/>
        </w:rPr>
      </w:pPr>
    </w:p>
    <w:p w:rsidR="00A60A08" w:rsidRPr="00AA3B74" w:rsidRDefault="00A60A08" w:rsidP="00A60A08">
      <w:pPr>
        <w:jc w:val="both"/>
        <w:rPr>
          <w:rFonts w:asciiTheme="minorHAnsi" w:hAnsiTheme="minorHAnsi"/>
        </w:rPr>
      </w:pPr>
    </w:p>
    <w:p w:rsidR="00A60A08" w:rsidRPr="00AA3B74" w:rsidRDefault="00A60A08" w:rsidP="00A60A08">
      <w:pPr>
        <w:pStyle w:val="Text"/>
        <w:spacing w:after="0"/>
        <w:ind w:firstLine="0"/>
        <w:jc w:val="center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709"/>
        <w:jc w:val="center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0"/>
        <w:jc w:val="center"/>
        <w:rPr>
          <w:rFonts w:asciiTheme="minorHAnsi" w:eastAsia="Times New Roman" w:hAnsiTheme="minorHAnsi"/>
          <w:b/>
          <w:szCs w:val="24"/>
          <w:lang w:val="pl-PL" w:eastAsia="en-US"/>
        </w:rPr>
      </w:pPr>
      <w:r w:rsidRPr="000B7406">
        <w:rPr>
          <w:rFonts w:asciiTheme="minorHAnsi" w:eastAsia="Times New Roman" w:hAnsiTheme="minorHAnsi"/>
          <w:b/>
          <w:szCs w:val="24"/>
          <w:lang w:val="pl-PL" w:eastAsia="en-US"/>
        </w:rPr>
        <w:t>UPOWAŻNIENIE Nr ______</w:t>
      </w:r>
      <w:r w:rsidRPr="000B7406">
        <w:rPr>
          <w:rFonts w:asciiTheme="minorHAnsi" w:eastAsia="Times New Roman" w:hAnsiTheme="minorHAnsi"/>
          <w:b/>
          <w:szCs w:val="24"/>
          <w:lang w:val="pl-PL" w:eastAsia="en-US"/>
        </w:rPr>
        <w:br/>
        <w:t>DO PRZETWARZANIA DANYCH OSOBOWYCH</w:t>
      </w:r>
      <w:r w:rsidRPr="00AA3B74">
        <w:rPr>
          <w:rFonts w:asciiTheme="minorHAnsi" w:eastAsia="Times New Roman" w:hAnsiTheme="minorHAnsi"/>
          <w:b/>
          <w:szCs w:val="24"/>
          <w:lang w:val="pl-PL" w:eastAsia="en-US"/>
        </w:rPr>
        <w:t xml:space="preserve"> </w:t>
      </w:r>
    </w:p>
    <w:p w:rsidR="00A60A08" w:rsidRPr="00AA3B74" w:rsidRDefault="00A60A08" w:rsidP="00A60A08">
      <w:pPr>
        <w:pStyle w:val="Text"/>
        <w:spacing w:after="0"/>
        <w:ind w:firstLine="709"/>
        <w:jc w:val="center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709"/>
        <w:jc w:val="center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709"/>
        <w:jc w:val="center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709"/>
        <w:jc w:val="center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709"/>
        <w:jc w:val="both"/>
        <w:rPr>
          <w:rFonts w:asciiTheme="minorHAnsi" w:eastAsia="Times New Roman" w:hAnsiTheme="minorHAnsi"/>
          <w:szCs w:val="24"/>
          <w:lang w:val="pl-PL" w:eastAsia="en-US"/>
        </w:rPr>
      </w:pPr>
      <w:r w:rsidRPr="00AA3B74">
        <w:rPr>
          <w:rFonts w:asciiTheme="minorHAnsi" w:eastAsia="Times New Roman" w:hAnsiTheme="minorHAnsi"/>
          <w:szCs w:val="24"/>
          <w:lang w:val="pl-PL" w:eastAsia="en-US"/>
        </w:rPr>
        <w:t>Z dniem [_________________________] r., na podstawie art. 37 w związku z art. 31 ustawy z dnia 29 sierpnia 1997 r. o ochronie danych osobowych (Dz. U. z 2002 r. Nr 101, poz. 926, z późn. zm.), upoważniam [___________________________________________] do przetwarzania danych osobowych specjalistów ds. Funduszy Eu</w:t>
      </w:r>
      <w:r>
        <w:rPr>
          <w:rFonts w:asciiTheme="minorHAnsi" w:eastAsia="Times New Roman" w:hAnsiTheme="minorHAnsi"/>
          <w:szCs w:val="24"/>
          <w:lang w:val="pl-PL" w:eastAsia="en-US"/>
        </w:rPr>
        <w:t xml:space="preserve">ropejskich i koordynatorów PIFE </w:t>
      </w:r>
      <w:r w:rsidRPr="00AA3B74">
        <w:rPr>
          <w:rFonts w:asciiTheme="minorHAnsi" w:eastAsia="Times New Roman" w:hAnsiTheme="minorHAnsi"/>
          <w:szCs w:val="24"/>
          <w:lang w:val="pl-PL" w:eastAsia="en-US"/>
        </w:rPr>
        <w:t>w zakresie utrwalania, przechowywania, opracowywania, udostępniania</w:t>
      </w:r>
      <w:r>
        <w:rPr>
          <w:rFonts w:asciiTheme="minorHAnsi" w:eastAsia="Times New Roman" w:hAnsiTheme="minorHAnsi"/>
          <w:szCs w:val="24"/>
          <w:lang w:val="pl-PL" w:eastAsia="en-US"/>
        </w:rPr>
        <w:t>.</w:t>
      </w:r>
      <w:r w:rsidRPr="00AA3B74">
        <w:rPr>
          <w:rFonts w:asciiTheme="minorHAnsi" w:eastAsia="Times New Roman" w:hAnsiTheme="minorHAnsi"/>
          <w:szCs w:val="24"/>
          <w:lang w:val="pl-PL" w:eastAsia="en-US"/>
        </w:rPr>
        <w:t xml:space="preserve">  </w:t>
      </w:r>
    </w:p>
    <w:p w:rsidR="00A60A08" w:rsidRPr="00AA3B74" w:rsidRDefault="00A60A08" w:rsidP="00A60A08">
      <w:pPr>
        <w:pStyle w:val="Text"/>
        <w:spacing w:after="0"/>
        <w:ind w:firstLine="0"/>
        <w:jc w:val="both"/>
        <w:rPr>
          <w:rFonts w:asciiTheme="minorHAnsi" w:eastAsia="Times New Roman" w:hAnsiTheme="minorHAnsi"/>
          <w:szCs w:val="24"/>
          <w:lang w:val="pl-PL" w:eastAsia="en-US"/>
        </w:rPr>
      </w:pPr>
      <w:r w:rsidRPr="00AA3B74">
        <w:rPr>
          <w:rFonts w:asciiTheme="minorHAnsi" w:eastAsia="Times New Roman" w:hAnsiTheme="minorHAnsi"/>
          <w:szCs w:val="24"/>
          <w:lang w:val="pl-PL" w:eastAsia="en-US"/>
        </w:rPr>
        <w:t>Upoważnienie obowiązuje do dnia odwołania, nie później jednak niż do dnia 31 grudnia 20</w:t>
      </w:r>
      <w:r w:rsidR="002219D1">
        <w:rPr>
          <w:rFonts w:asciiTheme="minorHAnsi" w:eastAsia="Times New Roman" w:hAnsiTheme="minorHAnsi"/>
          <w:szCs w:val="24"/>
          <w:lang w:val="pl-PL" w:eastAsia="en-US"/>
        </w:rPr>
        <w:t>15</w:t>
      </w:r>
      <w:r w:rsidRPr="00AA3B74">
        <w:rPr>
          <w:rFonts w:asciiTheme="minorHAnsi" w:eastAsia="Times New Roman" w:hAnsiTheme="minorHAnsi"/>
          <w:szCs w:val="24"/>
          <w:lang w:val="pl-PL" w:eastAsia="en-US"/>
        </w:rPr>
        <w:t xml:space="preserve">r. </w:t>
      </w:r>
    </w:p>
    <w:p w:rsidR="00A60A08" w:rsidRPr="00AA3B74" w:rsidRDefault="00A60A08" w:rsidP="00A60A08">
      <w:pPr>
        <w:pStyle w:val="Text"/>
        <w:spacing w:after="0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left="15" w:firstLine="0"/>
        <w:jc w:val="both"/>
        <w:rPr>
          <w:rFonts w:asciiTheme="minorHAnsi" w:eastAsia="Times New Roman" w:hAnsiTheme="minorHAnsi"/>
          <w:szCs w:val="24"/>
          <w:lang w:val="pl-PL" w:eastAsia="en-US"/>
        </w:rPr>
      </w:pPr>
      <w:r w:rsidRPr="00AA3B74">
        <w:rPr>
          <w:rFonts w:asciiTheme="minorHAnsi" w:eastAsia="Times New Roman" w:hAnsiTheme="minorHAnsi"/>
          <w:szCs w:val="24"/>
          <w:lang w:val="pl-PL" w:eastAsia="en-US"/>
        </w:rPr>
        <w:t>_________________________________</w:t>
      </w:r>
      <w:r w:rsidRPr="00AA3B74">
        <w:rPr>
          <w:rFonts w:asciiTheme="minorHAnsi" w:eastAsia="Times New Roman" w:hAnsiTheme="minorHAnsi"/>
          <w:szCs w:val="24"/>
          <w:lang w:val="pl-PL" w:eastAsia="en-US"/>
        </w:rPr>
        <w:br/>
        <w:t xml:space="preserve">Czytelny podpis </w:t>
      </w:r>
      <w:r>
        <w:rPr>
          <w:rFonts w:asciiTheme="minorHAnsi" w:eastAsia="Times New Roman" w:hAnsiTheme="minorHAnsi"/>
          <w:szCs w:val="24"/>
          <w:lang w:val="pl-PL" w:eastAsia="en-US"/>
        </w:rPr>
        <w:t>Administratora Danych Osobowych</w:t>
      </w:r>
    </w:p>
    <w:p w:rsidR="00A60A08" w:rsidRPr="00AA3B74" w:rsidRDefault="00A60A08" w:rsidP="00A60A08">
      <w:pPr>
        <w:pStyle w:val="Text"/>
        <w:spacing w:after="0"/>
        <w:ind w:left="15" w:firstLine="0"/>
        <w:jc w:val="both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left="15" w:firstLine="0"/>
        <w:jc w:val="both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left="15" w:firstLine="0"/>
        <w:jc w:val="both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left="15" w:firstLine="0"/>
        <w:jc w:val="both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jc w:val="both"/>
        <w:rPr>
          <w:rFonts w:asciiTheme="minorHAnsi" w:hAnsiTheme="minorHAnsi"/>
        </w:rPr>
      </w:pPr>
    </w:p>
    <w:p w:rsidR="00A60A08" w:rsidRPr="00AA3B74" w:rsidRDefault="00A60A08" w:rsidP="00A60A08">
      <w:pPr>
        <w:jc w:val="both"/>
        <w:rPr>
          <w:rFonts w:asciiTheme="minorHAnsi" w:hAnsiTheme="minorHAnsi"/>
        </w:rPr>
      </w:pPr>
    </w:p>
    <w:p w:rsidR="00A60A08" w:rsidRPr="00AA3B74" w:rsidRDefault="00A60A08" w:rsidP="00A60A08">
      <w:pPr>
        <w:jc w:val="both"/>
        <w:rPr>
          <w:rFonts w:asciiTheme="minorHAnsi" w:hAnsiTheme="minorHAnsi"/>
        </w:rPr>
      </w:pPr>
    </w:p>
    <w:p w:rsidR="00A60A08" w:rsidRDefault="00A60A08" w:rsidP="00A60A08">
      <w:pPr>
        <w:jc w:val="both"/>
        <w:rPr>
          <w:rFonts w:asciiTheme="minorHAnsi" w:hAnsiTheme="minorHAnsi"/>
        </w:rPr>
      </w:pPr>
    </w:p>
    <w:p w:rsidR="00A60A08" w:rsidRDefault="00A60A08" w:rsidP="00A60A08">
      <w:pPr>
        <w:jc w:val="both"/>
        <w:rPr>
          <w:rFonts w:asciiTheme="minorHAnsi" w:hAnsiTheme="minorHAnsi"/>
        </w:rPr>
      </w:pPr>
    </w:p>
    <w:p w:rsidR="00A60A08" w:rsidRDefault="00A60A08" w:rsidP="00A60A08">
      <w:pPr>
        <w:jc w:val="both"/>
        <w:rPr>
          <w:rFonts w:asciiTheme="minorHAnsi" w:hAnsiTheme="minorHAnsi"/>
        </w:rPr>
      </w:pPr>
    </w:p>
    <w:p w:rsidR="00A60A08" w:rsidRDefault="00A60A08" w:rsidP="00A60A08">
      <w:pPr>
        <w:jc w:val="both"/>
        <w:rPr>
          <w:rFonts w:asciiTheme="minorHAnsi" w:hAnsiTheme="minorHAnsi"/>
        </w:rPr>
      </w:pPr>
    </w:p>
    <w:p w:rsidR="00A60A08" w:rsidRDefault="00A60A08" w:rsidP="00A60A08">
      <w:pPr>
        <w:jc w:val="both"/>
        <w:rPr>
          <w:rFonts w:asciiTheme="minorHAnsi" w:hAnsiTheme="minorHAnsi"/>
        </w:rPr>
      </w:pPr>
    </w:p>
    <w:p w:rsidR="00A60A08" w:rsidRPr="00AA3B74" w:rsidRDefault="00A60A08" w:rsidP="00A60A08">
      <w:pPr>
        <w:jc w:val="both"/>
        <w:rPr>
          <w:rFonts w:asciiTheme="minorHAnsi" w:hAnsiTheme="minorHAnsi"/>
        </w:rPr>
      </w:pPr>
    </w:p>
    <w:p w:rsidR="00A60A08" w:rsidRPr="00AA3B74" w:rsidRDefault="00A60A08" w:rsidP="00A60A08">
      <w:pPr>
        <w:jc w:val="both"/>
        <w:rPr>
          <w:rFonts w:asciiTheme="minorHAnsi" w:hAnsiTheme="minorHAnsi"/>
        </w:rPr>
      </w:pPr>
    </w:p>
    <w:p w:rsidR="00A60A08" w:rsidRPr="00AA3B74" w:rsidRDefault="00A60A08" w:rsidP="00A60A08">
      <w:pPr>
        <w:jc w:val="right"/>
        <w:rPr>
          <w:rFonts w:asciiTheme="minorHAnsi" w:hAnsiTheme="minorHAnsi"/>
        </w:rPr>
      </w:pPr>
    </w:p>
    <w:p w:rsidR="00A60A08" w:rsidRDefault="00A60A08" w:rsidP="00A60A08">
      <w:pPr>
        <w:jc w:val="center"/>
        <w:rPr>
          <w:rFonts w:asciiTheme="minorHAnsi" w:hAnsiTheme="minorHAnsi"/>
        </w:rPr>
      </w:pPr>
    </w:p>
    <w:p w:rsidR="00A60A08" w:rsidRDefault="00A60A08" w:rsidP="00A60A08">
      <w:pPr>
        <w:jc w:val="center"/>
        <w:rPr>
          <w:rFonts w:asciiTheme="minorHAnsi" w:hAnsiTheme="minorHAnsi"/>
        </w:rPr>
      </w:pPr>
    </w:p>
    <w:p w:rsidR="00A60A08" w:rsidRDefault="00A60A08" w:rsidP="00A60A08">
      <w:pPr>
        <w:jc w:val="center"/>
        <w:rPr>
          <w:rFonts w:asciiTheme="minorHAnsi" w:hAnsiTheme="minorHAnsi"/>
        </w:rPr>
      </w:pPr>
    </w:p>
    <w:p w:rsidR="00A60A08" w:rsidRDefault="00A60A08" w:rsidP="00A60A08">
      <w:pPr>
        <w:jc w:val="center"/>
        <w:rPr>
          <w:rFonts w:asciiTheme="minorHAnsi" w:hAnsiTheme="minorHAnsi"/>
        </w:rPr>
      </w:pPr>
    </w:p>
    <w:p w:rsidR="00A60A08" w:rsidRDefault="00A60A08" w:rsidP="00A60A08">
      <w:pPr>
        <w:jc w:val="center"/>
        <w:rPr>
          <w:rFonts w:asciiTheme="minorHAnsi" w:hAnsiTheme="minorHAnsi"/>
        </w:rPr>
      </w:pPr>
    </w:p>
    <w:p w:rsidR="00A60A08" w:rsidRDefault="00A60A08" w:rsidP="00A60A08">
      <w:pPr>
        <w:jc w:val="center"/>
        <w:rPr>
          <w:rFonts w:asciiTheme="minorHAnsi" w:hAnsiTheme="minorHAnsi"/>
        </w:rPr>
      </w:pPr>
    </w:p>
    <w:p w:rsidR="00DF006F" w:rsidRDefault="00DF006F" w:rsidP="00A60A08">
      <w:pPr>
        <w:jc w:val="center"/>
        <w:rPr>
          <w:rFonts w:asciiTheme="minorHAnsi" w:hAnsiTheme="minorHAnsi"/>
        </w:rPr>
      </w:pPr>
    </w:p>
    <w:p w:rsidR="003D6B71" w:rsidRDefault="003D6B71" w:rsidP="00A60A08">
      <w:pPr>
        <w:jc w:val="center"/>
        <w:rPr>
          <w:rFonts w:asciiTheme="minorHAnsi" w:hAnsiTheme="minorHAnsi"/>
        </w:rPr>
      </w:pPr>
    </w:p>
    <w:p w:rsidR="00A60A08" w:rsidRPr="00AA3B74" w:rsidRDefault="00A60A08" w:rsidP="00A60A08">
      <w:pPr>
        <w:rPr>
          <w:rFonts w:asciiTheme="minorHAnsi" w:hAnsiTheme="minorHAnsi"/>
        </w:rPr>
      </w:pPr>
      <w:r w:rsidRPr="00AA3B74">
        <w:rPr>
          <w:rFonts w:asciiTheme="minorHAnsi" w:hAnsiTheme="minorHAnsi"/>
        </w:rPr>
        <w:t xml:space="preserve">Załącznik nr </w:t>
      </w:r>
      <w:r>
        <w:rPr>
          <w:rFonts w:asciiTheme="minorHAnsi" w:hAnsiTheme="minorHAnsi"/>
        </w:rPr>
        <w:t>7</w:t>
      </w:r>
      <w:r w:rsidRPr="00AA3B74">
        <w:rPr>
          <w:rFonts w:asciiTheme="minorHAnsi" w:hAnsiTheme="minorHAnsi"/>
        </w:rPr>
        <w:t xml:space="preserve"> - Wzór odwołania upoważnienia do przetwarzania danych osobowych</w:t>
      </w:r>
    </w:p>
    <w:p w:rsidR="00A60A08" w:rsidRPr="00AA3B74" w:rsidRDefault="00A60A08" w:rsidP="00A60A08">
      <w:pPr>
        <w:jc w:val="center"/>
        <w:rPr>
          <w:rFonts w:asciiTheme="minorHAnsi" w:hAnsiTheme="minorHAnsi"/>
        </w:rPr>
      </w:pPr>
    </w:p>
    <w:p w:rsidR="00A60A08" w:rsidRPr="00AA3B74" w:rsidRDefault="00A60A08" w:rsidP="00A60A08">
      <w:pPr>
        <w:pStyle w:val="Text"/>
        <w:spacing w:after="0"/>
        <w:ind w:firstLine="0"/>
        <w:jc w:val="center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0"/>
        <w:jc w:val="center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0"/>
        <w:jc w:val="center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0"/>
        <w:jc w:val="center"/>
        <w:rPr>
          <w:rFonts w:asciiTheme="minorHAnsi" w:eastAsia="Times New Roman" w:hAnsiTheme="minorHAnsi"/>
          <w:b/>
          <w:szCs w:val="24"/>
          <w:lang w:val="pl-PL" w:eastAsia="en-US"/>
        </w:rPr>
      </w:pPr>
      <w:r w:rsidRPr="00AA3B74">
        <w:rPr>
          <w:rFonts w:asciiTheme="minorHAnsi" w:eastAsia="Times New Roman" w:hAnsiTheme="minorHAnsi"/>
          <w:b/>
          <w:szCs w:val="24"/>
          <w:lang w:val="pl-PL" w:eastAsia="en-US"/>
        </w:rPr>
        <w:t>ODWOŁANIE UPOWAŻNIENIA Nr ______</w:t>
      </w:r>
      <w:r w:rsidRPr="00AA3B74">
        <w:rPr>
          <w:rFonts w:asciiTheme="minorHAnsi" w:eastAsia="Times New Roman" w:hAnsiTheme="minorHAnsi"/>
          <w:b/>
          <w:szCs w:val="24"/>
          <w:lang w:val="pl-PL" w:eastAsia="en-US"/>
        </w:rPr>
        <w:br/>
        <w:t xml:space="preserve">DO PRZETWARZANIA DANYCH OSOBOWYCH </w:t>
      </w:r>
    </w:p>
    <w:p w:rsidR="00A60A08" w:rsidRPr="00AA3B74" w:rsidRDefault="00A60A08" w:rsidP="00A60A08">
      <w:pPr>
        <w:pStyle w:val="Text"/>
        <w:spacing w:after="0"/>
        <w:ind w:firstLine="709"/>
        <w:jc w:val="both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709"/>
        <w:jc w:val="both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firstLine="709"/>
        <w:jc w:val="both"/>
        <w:rPr>
          <w:rFonts w:asciiTheme="minorHAnsi" w:eastAsia="Times New Roman" w:hAnsiTheme="minorHAnsi"/>
          <w:szCs w:val="24"/>
          <w:lang w:val="pl-PL" w:eastAsia="en-US"/>
        </w:rPr>
      </w:pPr>
      <w:r w:rsidRPr="00AA3B74">
        <w:rPr>
          <w:rFonts w:asciiTheme="minorHAnsi" w:eastAsia="Times New Roman" w:hAnsiTheme="minorHAnsi"/>
          <w:szCs w:val="24"/>
          <w:lang w:val="pl-PL" w:eastAsia="en-US"/>
        </w:rPr>
        <w:t>Z dniem [_________________________] r., na podstawie art. 37 w związku z art. 31 ustawy z dnia 29 sierpnia 1997 r. o ochronie danych osobowych (Dz. U. z 2002 r. Nr 101, poz. 926, z późn. zm.),  odwołuję upoważnienie [_______________________________] do przetwarzania danych osobowych specjalistów ds. Funduszy Eur</w:t>
      </w:r>
      <w:r>
        <w:rPr>
          <w:rFonts w:asciiTheme="minorHAnsi" w:eastAsia="Times New Roman" w:hAnsiTheme="minorHAnsi"/>
          <w:szCs w:val="24"/>
          <w:lang w:val="pl-PL" w:eastAsia="en-US"/>
        </w:rPr>
        <w:t xml:space="preserve">opejskich i koordynatorów PIFE </w:t>
      </w:r>
      <w:r w:rsidRPr="00AA3B74">
        <w:rPr>
          <w:rFonts w:asciiTheme="minorHAnsi" w:eastAsia="Times New Roman" w:hAnsiTheme="minorHAnsi"/>
          <w:szCs w:val="24"/>
          <w:lang w:val="pl-PL" w:eastAsia="en-US"/>
        </w:rPr>
        <w:t>w zakresie utrwalania, przechowywania, opracowywania, udostępniania</w:t>
      </w:r>
      <w:r>
        <w:rPr>
          <w:rFonts w:asciiTheme="minorHAnsi" w:eastAsia="Times New Roman" w:hAnsiTheme="minorHAnsi"/>
          <w:szCs w:val="24"/>
          <w:lang w:val="pl-PL" w:eastAsia="en-US"/>
        </w:rPr>
        <w:t>.</w:t>
      </w:r>
      <w:r w:rsidRPr="00AA3B74">
        <w:rPr>
          <w:rFonts w:asciiTheme="minorHAnsi" w:eastAsia="Times New Roman" w:hAnsiTheme="minorHAnsi"/>
          <w:szCs w:val="24"/>
          <w:lang w:val="pl-PL" w:eastAsia="en-US"/>
        </w:rPr>
        <w:t xml:space="preserve">  </w:t>
      </w:r>
    </w:p>
    <w:p w:rsidR="00A60A08" w:rsidRPr="00AA3B74" w:rsidRDefault="00A60A08" w:rsidP="00A60A08">
      <w:pPr>
        <w:pStyle w:val="Text"/>
        <w:spacing w:after="0"/>
        <w:ind w:firstLine="709"/>
        <w:jc w:val="both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Default="00A60A08" w:rsidP="00A60A08">
      <w:pPr>
        <w:pStyle w:val="Text"/>
        <w:spacing w:after="0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Default="00A60A08" w:rsidP="00A60A08">
      <w:pPr>
        <w:pStyle w:val="Text"/>
        <w:spacing w:after="0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rPr>
          <w:rFonts w:asciiTheme="minorHAnsi" w:eastAsia="Times New Roman" w:hAnsiTheme="minorHAnsi"/>
          <w:szCs w:val="24"/>
          <w:lang w:val="pl-PL" w:eastAsia="en-US"/>
        </w:rPr>
      </w:pPr>
    </w:p>
    <w:p w:rsidR="00A60A08" w:rsidRPr="00AA3B74" w:rsidRDefault="00A60A08" w:rsidP="00A60A08">
      <w:pPr>
        <w:pStyle w:val="Text"/>
        <w:spacing w:after="0"/>
        <w:ind w:left="15" w:firstLine="0"/>
        <w:jc w:val="both"/>
        <w:rPr>
          <w:rFonts w:asciiTheme="minorHAnsi" w:eastAsia="Times New Roman" w:hAnsiTheme="minorHAnsi"/>
          <w:szCs w:val="24"/>
          <w:lang w:val="pl-PL" w:eastAsia="en-US"/>
        </w:rPr>
      </w:pPr>
      <w:r w:rsidRPr="00AA3B74">
        <w:rPr>
          <w:rFonts w:asciiTheme="minorHAnsi" w:eastAsia="Times New Roman" w:hAnsiTheme="minorHAnsi"/>
          <w:szCs w:val="24"/>
          <w:lang w:val="pl-PL" w:eastAsia="en-US"/>
        </w:rPr>
        <w:t>_________________________________</w:t>
      </w:r>
      <w:r>
        <w:rPr>
          <w:rFonts w:asciiTheme="minorHAnsi" w:eastAsia="Times New Roman" w:hAnsiTheme="minorHAnsi"/>
          <w:szCs w:val="24"/>
          <w:lang w:val="pl-PL" w:eastAsia="en-US"/>
        </w:rPr>
        <w:t xml:space="preserve">               </w:t>
      </w:r>
      <w:r w:rsidRPr="00AA3B74">
        <w:rPr>
          <w:rFonts w:asciiTheme="minorHAnsi" w:eastAsia="Times New Roman" w:hAnsiTheme="minorHAnsi"/>
          <w:szCs w:val="24"/>
          <w:lang w:val="pl-PL" w:eastAsia="en-US"/>
        </w:rPr>
        <w:br/>
        <w:t xml:space="preserve">Czytelny podpis osoby </w:t>
      </w:r>
      <w:r>
        <w:rPr>
          <w:rFonts w:asciiTheme="minorHAnsi" w:eastAsia="Times New Roman" w:hAnsiTheme="minorHAnsi"/>
          <w:szCs w:val="24"/>
          <w:lang w:val="pl-PL" w:eastAsia="en-US"/>
        </w:rPr>
        <w:t>Administratora Danych Osobowych</w:t>
      </w:r>
    </w:p>
    <w:p w:rsidR="00A60A08" w:rsidRPr="006E3160" w:rsidRDefault="00A60A08" w:rsidP="00A60A08">
      <w:pPr>
        <w:spacing w:after="120"/>
        <w:jc w:val="both"/>
        <w:rPr>
          <w:rFonts w:ascii="Arial" w:hAnsi="Arial" w:cs="Arial"/>
        </w:rPr>
      </w:pPr>
    </w:p>
    <w:p w:rsidR="00A60A08" w:rsidRPr="006E3160" w:rsidRDefault="00A60A08" w:rsidP="00A60A08">
      <w:pPr>
        <w:spacing w:after="120"/>
        <w:jc w:val="both"/>
        <w:rPr>
          <w:rFonts w:ascii="Arial" w:hAnsi="Arial" w:cs="Arial"/>
        </w:rPr>
      </w:pPr>
    </w:p>
    <w:p w:rsidR="00A60A08" w:rsidRPr="006E3160" w:rsidRDefault="00A60A08" w:rsidP="00A60A08"/>
    <w:p w:rsidR="00A60A08" w:rsidRPr="006E3160" w:rsidRDefault="00A60A08" w:rsidP="00A60A08">
      <w:pPr>
        <w:spacing w:line="360" w:lineRule="auto"/>
        <w:jc w:val="both"/>
      </w:pPr>
    </w:p>
    <w:p w:rsidR="00A60A08" w:rsidRPr="006E3160" w:rsidRDefault="00A60A08" w:rsidP="00A60A08">
      <w:pPr>
        <w:spacing w:line="360" w:lineRule="auto"/>
        <w:jc w:val="both"/>
      </w:pPr>
    </w:p>
    <w:p w:rsidR="00A60A08" w:rsidRPr="006E3160" w:rsidRDefault="00A60A08" w:rsidP="00A60A08">
      <w:pPr>
        <w:spacing w:line="360" w:lineRule="auto"/>
        <w:jc w:val="both"/>
      </w:pPr>
    </w:p>
    <w:p w:rsidR="00A60A08" w:rsidRPr="006E3160" w:rsidRDefault="00A60A08" w:rsidP="00A60A08">
      <w:pPr>
        <w:spacing w:line="360" w:lineRule="auto"/>
        <w:jc w:val="both"/>
      </w:pPr>
    </w:p>
    <w:p w:rsidR="00A60A08" w:rsidRPr="006E3160" w:rsidRDefault="00A60A08" w:rsidP="00A60A08">
      <w:pPr>
        <w:spacing w:line="360" w:lineRule="auto"/>
        <w:jc w:val="both"/>
      </w:pPr>
    </w:p>
    <w:p w:rsidR="00A60A08" w:rsidRPr="006E3160" w:rsidRDefault="00A60A08" w:rsidP="00A60A08">
      <w:pPr>
        <w:spacing w:line="360" w:lineRule="auto"/>
        <w:jc w:val="both"/>
      </w:pPr>
    </w:p>
    <w:p w:rsidR="00A60A08" w:rsidRPr="006E3160" w:rsidRDefault="00A60A08" w:rsidP="00A60A08">
      <w:pPr>
        <w:spacing w:line="360" w:lineRule="auto"/>
        <w:jc w:val="both"/>
      </w:pPr>
    </w:p>
    <w:p w:rsidR="00A60A08" w:rsidRDefault="00A60A08" w:rsidP="00A60A08"/>
    <w:p w:rsidR="007F2EC7" w:rsidRPr="000825A0" w:rsidRDefault="007F2EC7" w:rsidP="00C25058">
      <w:pPr>
        <w:spacing w:line="276" w:lineRule="auto"/>
        <w:rPr>
          <w:rFonts w:asciiTheme="minorHAnsi" w:hAnsiTheme="minorHAnsi"/>
        </w:rPr>
      </w:pPr>
    </w:p>
    <w:p w:rsidR="00813A0B" w:rsidRPr="000825A0" w:rsidRDefault="00813A0B" w:rsidP="00D74369">
      <w:pPr>
        <w:spacing w:line="276" w:lineRule="auto"/>
        <w:jc w:val="right"/>
        <w:rPr>
          <w:rFonts w:asciiTheme="minorHAnsi" w:hAnsiTheme="minorHAnsi"/>
          <w:b/>
        </w:rPr>
      </w:pPr>
    </w:p>
    <w:p w:rsidR="00813A0B" w:rsidRPr="000825A0" w:rsidRDefault="00813A0B" w:rsidP="00D74369">
      <w:pPr>
        <w:spacing w:line="276" w:lineRule="auto"/>
        <w:jc w:val="right"/>
        <w:rPr>
          <w:rFonts w:asciiTheme="minorHAnsi" w:hAnsiTheme="minorHAnsi"/>
          <w:b/>
        </w:rPr>
      </w:pPr>
    </w:p>
    <w:sectPr w:rsidR="00813A0B" w:rsidRPr="000825A0" w:rsidSect="004F3E36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5" w:h="16837"/>
      <w:pgMar w:top="1417" w:right="1273" w:bottom="1417" w:left="1417" w:header="708" w:footer="9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FB9" w:rsidRDefault="00B01FB9">
      <w:r>
        <w:separator/>
      </w:r>
    </w:p>
  </w:endnote>
  <w:endnote w:type="continuationSeparator" w:id="0">
    <w:p w:rsidR="00B01FB9" w:rsidRDefault="00B01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B9" w:rsidRDefault="00B01FB9" w:rsidP="00347315">
    <w:pPr>
      <w:pStyle w:val="Stopka"/>
      <w:jc w:val="center"/>
    </w:pPr>
    <w:r>
      <w:t xml:space="preserve">  </w:t>
    </w:r>
  </w:p>
  <w:p w:rsidR="00B01FB9" w:rsidRDefault="00B01FB9">
    <w:pPr>
      <w:pStyle w:val="Stopka"/>
      <w:jc w:val="center"/>
    </w:pPr>
    <w:r>
      <w:t xml:space="preserve">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B9" w:rsidRDefault="00D51239" w:rsidP="00F32CC0">
    <w:pPr>
      <w:pStyle w:val="Stopka"/>
      <w:jc w:val="center"/>
    </w:pPr>
    <w:r>
      <w:rPr>
        <w:noProof/>
      </w:rPr>
      <w:drawing>
        <wp:inline distT="0" distB="0" distL="0" distR="0">
          <wp:extent cx="5851525" cy="758825"/>
          <wp:effectExtent l="19050" t="0" r="0" b="0"/>
          <wp:docPr id="1" name="Obraz 0" descr="pasek_achrom_20.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achrom_20.04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1525" cy="75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01FB9" w:rsidRDefault="00B01FB9" w:rsidP="00347315">
    <w:pPr>
      <w:pStyle w:val="Stopka"/>
      <w:jc w:val="center"/>
    </w:pPr>
    <w:r>
      <w:t xml:space="preserve">  </w:t>
    </w:r>
  </w:p>
  <w:p w:rsidR="00B01FB9" w:rsidRDefault="00B01FB9">
    <w:pPr>
      <w:pStyle w:val="Stopka"/>
      <w:jc w:val="center"/>
    </w:pPr>
    <w: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FB9" w:rsidRDefault="00B01FB9">
      <w:r>
        <w:separator/>
      </w:r>
    </w:p>
  </w:footnote>
  <w:footnote w:type="continuationSeparator" w:id="0">
    <w:p w:rsidR="00B01FB9" w:rsidRDefault="00B01F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B9" w:rsidRDefault="004A4E1B">
    <w:pPr>
      <w:pStyle w:val="Nagwek"/>
    </w:pPr>
    <w:r>
      <w:rPr>
        <w:noProof/>
        <w:lang w:eastAsia="zh-TW"/>
      </w:rPr>
      <w:pict>
        <v:rect id="_x0000_s2052" style="position:absolute;margin-left:539.45pt;margin-top:555pt;width:40.9pt;height:171.9pt;z-index:251658240;mso-position-horizontal-relative:page;mso-position-vertical-relative:page;v-text-anchor:middle" o:allowincell="f" filled="f" stroked="f">
          <v:textbox style="layout-flow:vertical;mso-layout-flow-alt:bottom-to-top;mso-next-textbox:#_x0000_s2052;mso-fit-shape-to-text:t">
            <w:txbxContent>
              <w:p w:rsidR="00B01FB9" w:rsidRPr="00347315" w:rsidRDefault="00B01FB9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347315">
                  <w:rPr>
                    <w:rFonts w:ascii="Cambria" w:hAnsi="Cambria"/>
                  </w:rPr>
                  <w:t>Strona</w:t>
                </w:r>
                <w:r w:rsidR="004A4E1B" w:rsidRPr="004A4E1B">
                  <w:fldChar w:fldCharType="begin"/>
                </w:r>
                <w:r>
                  <w:instrText xml:space="preserve"> PAGE    \* MERGEFORMAT </w:instrText>
                </w:r>
                <w:r w:rsidR="004A4E1B" w:rsidRPr="004A4E1B">
                  <w:fldChar w:fldCharType="separate"/>
                </w:r>
                <w:r w:rsidRPr="00F32CC0">
                  <w:rPr>
                    <w:rFonts w:ascii="Cambria" w:hAnsi="Cambria"/>
                    <w:noProof/>
                    <w:sz w:val="44"/>
                    <w:szCs w:val="44"/>
                  </w:rPr>
                  <w:t>6</w:t>
                </w:r>
                <w:r w:rsidR="004A4E1B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B9" w:rsidRDefault="004A4E1B" w:rsidP="005B61E5">
    <w:pPr>
      <w:pStyle w:val="Nagwek"/>
      <w:tabs>
        <w:tab w:val="clear" w:pos="4818"/>
        <w:tab w:val="clear" w:pos="9637"/>
        <w:tab w:val="center" w:pos="4961"/>
        <w:tab w:val="right" w:pos="9923"/>
      </w:tabs>
    </w:pPr>
    <w:r>
      <w:rPr>
        <w:noProof/>
        <w:lang w:eastAsia="zh-TW"/>
      </w:rPr>
      <w:pict>
        <v:rect id="_x0000_s2051" style="position:absolute;margin-left:539.45pt;margin-top:555pt;width:40.9pt;height:171.9pt;z-index:251657216;mso-position-horizontal-relative:page;mso-position-vertical-relative:page;v-text-anchor:middle" o:allowincell="f" filled="f" stroked="f">
          <v:textbox style="layout-flow:vertical;mso-layout-flow-alt:bottom-to-top;mso-next-textbox:#_x0000_s2051;mso-fit-shape-to-text:t">
            <w:txbxContent>
              <w:p w:rsidR="00B01FB9" w:rsidRPr="00347315" w:rsidRDefault="00B01FB9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347315">
                  <w:rPr>
                    <w:rFonts w:ascii="Cambria" w:hAnsi="Cambria"/>
                  </w:rPr>
                  <w:t>Strona</w:t>
                </w:r>
                <w:r w:rsidR="004A4E1B" w:rsidRPr="004A4E1B">
                  <w:fldChar w:fldCharType="begin"/>
                </w:r>
                <w:r>
                  <w:instrText xml:space="preserve"> PAGE    \* MERGEFORMAT </w:instrText>
                </w:r>
                <w:r w:rsidR="004A4E1B" w:rsidRPr="004A4E1B">
                  <w:fldChar w:fldCharType="separate"/>
                </w:r>
                <w:r w:rsidR="00D51239" w:rsidRPr="00D51239">
                  <w:rPr>
                    <w:rFonts w:ascii="Cambria" w:hAnsi="Cambria"/>
                    <w:noProof/>
                    <w:sz w:val="44"/>
                    <w:szCs w:val="44"/>
                  </w:rPr>
                  <w:t>4</w:t>
                </w:r>
                <w:r w:rsidR="004A4E1B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B01FB9">
      <w:tab/>
    </w:r>
    <w:r w:rsidR="00B01FB9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4BEE9F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440FD"/>
    <w:multiLevelType w:val="hybridMultilevel"/>
    <w:tmpl w:val="D1DC9566"/>
    <w:lvl w:ilvl="0" w:tplc="73B8E14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9B5479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F27FD"/>
    <w:multiLevelType w:val="multilevel"/>
    <w:tmpl w:val="946431BA"/>
    <w:lvl w:ilvl="0">
      <w:start w:val="2"/>
      <w:numFmt w:val="decimalZero"/>
      <w:lvlText w:val="%1"/>
      <w:lvlJc w:val="left"/>
      <w:pPr>
        <w:ind w:left="675" w:hanging="675"/>
      </w:pPr>
      <w:rPr>
        <w:rFonts w:hint="default"/>
        <w:i/>
      </w:rPr>
    </w:lvl>
    <w:lvl w:ilvl="1">
      <w:start w:val="672"/>
      <w:numFmt w:val="decimal"/>
      <w:lvlText w:val="%1-%2"/>
      <w:lvlJc w:val="left"/>
      <w:pPr>
        <w:ind w:left="1035" w:hanging="675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  <w:i/>
      </w:rPr>
    </w:lvl>
  </w:abstractNum>
  <w:abstractNum w:abstractNumId="3">
    <w:nsid w:val="21381897"/>
    <w:multiLevelType w:val="hybridMultilevel"/>
    <w:tmpl w:val="0930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F0302"/>
    <w:multiLevelType w:val="hybridMultilevel"/>
    <w:tmpl w:val="47C02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712C07"/>
    <w:multiLevelType w:val="hybridMultilevel"/>
    <w:tmpl w:val="A8C2B6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5479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9C15FB"/>
    <w:multiLevelType w:val="hybridMultilevel"/>
    <w:tmpl w:val="D4F2D308"/>
    <w:lvl w:ilvl="0" w:tplc="59A0D2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76988"/>
    <w:multiLevelType w:val="hybridMultilevel"/>
    <w:tmpl w:val="C20CCBC6"/>
    <w:lvl w:ilvl="0" w:tplc="E264BCAA">
      <w:start w:val="1"/>
      <w:numFmt w:val="decimal"/>
      <w:lvlText w:val="%1."/>
      <w:lvlJc w:val="left"/>
      <w:pPr>
        <w:ind w:left="502" w:hanging="360"/>
      </w:pPr>
      <w:rPr>
        <w:rFonts w:asciiTheme="minorHAnsi" w:eastAsia="Arial Unicode MS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0432757"/>
    <w:multiLevelType w:val="hybridMultilevel"/>
    <w:tmpl w:val="9A2291D0"/>
    <w:name w:val="WW8Num622"/>
    <w:lvl w:ilvl="0" w:tplc="5A0047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A6BA3"/>
    <w:multiLevelType w:val="hybridMultilevel"/>
    <w:tmpl w:val="8B026E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2F3517"/>
    <w:multiLevelType w:val="hybridMultilevel"/>
    <w:tmpl w:val="EB501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207B42"/>
    <w:multiLevelType w:val="hybridMultilevel"/>
    <w:tmpl w:val="600E594A"/>
    <w:lvl w:ilvl="0" w:tplc="EBD27BB6">
      <w:start w:val="1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8558E"/>
    <w:multiLevelType w:val="hybridMultilevel"/>
    <w:tmpl w:val="4274D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917E1B2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47E2BD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6"/>
  </w:num>
  <w:num w:numId="8">
    <w:abstractNumId w:val="11"/>
  </w:num>
  <w:num w:numId="9">
    <w:abstractNumId w:val="1"/>
  </w:num>
  <w:num w:numId="10">
    <w:abstractNumId w:val="12"/>
  </w:num>
  <w:num w:numId="11">
    <w:abstractNumId w:val="2"/>
  </w:num>
  <w:num w:numId="12">
    <w:abstractNumId w:val="9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am Ryszewski">
    <w15:presenceInfo w15:providerId="None" w15:userId="Adam Ryszew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A3E4F"/>
    <w:rsid w:val="00000622"/>
    <w:rsid w:val="0000474A"/>
    <w:rsid w:val="00006C9A"/>
    <w:rsid w:val="00007353"/>
    <w:rsid w:val="00013A9E"/>
    <w:rsid w:val="00017E50"/>
    <w:rsid w:val="000216D2"/>
    <w:rsid w:val="0003640A"/>
    <w:rsid w:val="0004522E"/>
    <w:rsid w:val="00052C72"/>
    <w:rsid w:val="00055762"/>
    <w:rsid w:val="0006104A"/>
    <w:rsid w:val="00073C02"/>
    <w:rsid w:val="000750F1"/>
    <w:rsid w:val="000825A0"/>
    <w:rsid w:val="00083084"/>
    <w:rsid w:val="00090CC9"/>
    <w:rsid w:val="00095910"/>
    <w:rsid w:val="00095A50"/>
    <w:rsid w:val="000A5357"/>
    <w:rsid w:val="000B12DA"/>
    <w:rsid w:val="000B238F"/>
    <w:rsid w:val="000B3557"/>
    <w:rsid w:val="000B76D9"/>
    <w:rsid w:val="000D14AC"/>
    <w:rsid w:val="000D5240"/>
    <w:rsid w:val="000D616B"/>
    <w:rsid w:val="000D6848"/>
    <w:rsid w:val="000E0E34"/>
    <w:rsid w:val="000E12E9"/>
    <w:rsid w:val="000E4338"/>
    <w:rsid w:val="000E475B"/>
    <w:rsid w:val="000F25AC"/>
    <w:rsid w:val="000F492D"/>
    <w:rsid w:val="00112C36"/>
    <w:rsid w:val="00114F90"/>
    <w:rsid w:val="00124CA9"/>
    <w:rsid w:val="001322A6"/>
    <w:rsid w:val="00132923"/>
    <w:rsid w:val="00132CB4"/>
    <w:rsid w:val="0013390C"/>
    <w:rsid w:val="00134110"/>
    <w:rsid w:val="0014520B"/>
    <w:rsid w:val="001671B3"/>
    <w:rsid w:val="00171CD0"/>
    <w:rsid w:val="00173F6C"/>
    <w:rsid w:val="00187933"/>
    <w:rsid w:val="00191AEA"/>
    <w:rsid w:val="001A001E"/>
    <w:rsid w:val="001A048B"/>
    <w:rsid w:val="001A14A8"/>
    <w:rsid w:val="001B31C3"/>
    <w:rsid w:val="001B349E"/>
    <w:rsid w:val="001B585B"/>
    <w:rsid w:val="001B6830"/>
    <w:rsid w:val="001C42AF"/>
    <w:rsid w:val="001C63C2"/>
    <w:rsid w:val="001D1CC5"/>
    <w:rsid w:val="001E541D"/>
    <w:rsid w:val="001F38FA"/>
    <w:rsid w:val="002026B0"/>
    <w:rsid w:val="0021585B"/>
    <w:rsid w:val="00216570"/>
    <w:rsid w:val="002219D1"/>
    <w:rsid w:val="00224A48"/>
    <w:rsid w:val="00225BB7"/>
    <w:rsid w:val="00232EC3"/>
    <w:rsid w:val="00245FA5"/>
    <w:rsid w:val="00252377"/>
    <w:rsid w:val="00252D2D"/>
    <w:rsid w:val="00253028"/>
    <w:rsid w:val="0025764C"/>
    <w:rsid w:val="00260554"/>
    <w:rsid w:val="00265E68"/>
    <w:rsid w:val="00267F63"/>
    <w:rsid w:val="002719B6"/>
    <w:rsid w:val="0027355D"/>
    <w:rsid w:val="00277551"/>
    <w:rsid w:val="00287FB9"/>
    <w:rsid w:val="00290662"/>
    <w:rsid w:val="00292AE3"/>
    <w:rsid w:val="0029483B"/>
    <w:rsid w:val="002A7C15"/>
    <w:rsid w:val="002B7FC3"/>
    <w:rsid w:val="002C5177"/>
    <w:rsid w:val="002C7228"/>
    <w:rsid w:val="002D0510"/>
    <w:rsid w:val="002D44B9"/>
    <w:rsid w:val="002D46BE"/>
    <w:rsid w:val="002D744F"/>
    <w:rsid w:val="002F65C9"/>
    <w:rsid w:val="002F6995"/>
    <w:rsid w:val="00313051"/>
    <w:rsid w:val="00314589"/>
    <w:rsid w:val="00324207"/>
    <w:rsid w:val="00342F67"/>
    <w:rsid w:val="0034526F"/>
    <w:rsid w:val="00347315"/>
    <w:rsid w:val="003557FB"/>
    <w:rsid w:val="00365C40"/>
    <w:rsid w:val="003701C1"/>
    <w:rsid w:val="00376026"/>
    <w:rsid w:val="00376ED1"/>
    <w:rsid w:val="003939E6"/>
    <w:rsid w:val="00397018"/>
    <w:rsid w:val="003A5231"/>
    <w:rsid w:val="003B43A6"/>
    <w:rsid w:val="003C2385"/>
    <w:rsid w:val="003C3694"/>
    <w:rsid w:val="003C5912"/>
    <w:rsid w:val="003C5B50"/>
    <w:rsid w:val="003C6A2D"/>
    <w:rsid w:val="003D6094"/>
    <w:rsid w:val="003D69D1"/>
    <w:rsid w:val="003D6B71"/>
    <w:rsid w:val="003F2C62"/>
    <w:rsid w:val="003F5A1A"/>
    <w:rsid w:val="003F6652"/>
    <w:rsid w:val="004001F8"/>
    <w:rsid w:val="00402DEB"/>
    <w:rsid w:val="00405153"/>
    <w:rsid w:val="004059E3"/>
    <w:rsid w:val="004101D4"/>
    <w:rsid w:val="004118ED"/>
    <w:rsid w:val="00415EE9"/>
    <w:rsid w:val="00425503"/>
    <w:rsid w:val="0042767F"/>
    <w:rsid w:val="00435183"/>
    <w:rsid w:val="004411F8"/>
    <w:rsid w:val="00441FD1"/>
    <w:rsid w:val="00443074"/>
    <w:rsid w:val="00452F46"/>
    <w:rsid w:val="00456F87"/>
    <w:rsid w:val="00457641"/>
    <w:rsid w:val="004576CD"/>
    <w:rsid w:val="00463B22"/>
    <w:rsid w:val="00464699"/>
    <w:rsid w:val="00465D88"/>
    <w:rsid w:val="00471E8B"/>
    <w:rsid w:val="00476E03"/>
    <w:rsid w:val="00477074"/>
    <w:rsid w:val="00483768"/>
    <w:rsid w:val="00483A6A"/>
    <w:rsid w:val="0048797C"/>
    <w:rsid w:val="00487BEA"/>
    <w:rsid w:val="00493EBF"/>
    <w:rsid w:val="00497143"/>
    <w:rsid w:val="004A35EA"/>
    <w:rsid w:val="004A3E95"/>
    <w:rsid w:val="004A4E1B"/>
    <w:rsid w:val="004B1A4C"/>
    <w:rsid w:val="004C078C"/>
    <w:rsid w:val="004C41C9"/>
    <w:rsid w:val="004C4426"/>
    <w:rsid w:val="004C456B"/>
    <w:rsid w:val="004E01EA"/>
    <w:rsid w:val="004F3E36"/>
    <w:rsid w:val="0050135A"/>
    <w:rsid w:val="00503E5D"/>
    <w:rsid w:val="00504563"/>
    <w:rsid w:val="00504B7C"/>
    <w:rsid w:val="00505271"/>
    <w:rsid w:val="00532AE9"/>
    <w:rsid w:val="005377E2"/>
    <w:rsid w:val="00537DB7"/>
    <w:rsid w:val="00542AE1"/>
    <w:rsid w:val="00543AAE"/>
    <w:rsid w:val="005450FA"/>
    <w:rsid w:val="005611BD"/>
    <w:rsid w:val="005628AA"/>
    <w:rsid w:val="00570CC4"/>
    <w:rsid w:val="005715B3"/>
    <w:rsid w:val="005717A4"/>
    <w:rsid w:val="00576ED7"/>
    <w:rsid w:val="005779F7"/>
    <w:rsid w:val="00581AEA"/>
    <w:rsid w:val="005848DD"/>
    <w:rsid w:val="00597AFC"/>
    <w:rsid w:val="005A3C00"/>
    <w:rsid w:val="005A6E72"/>
    <w:rsid w:val="005B06C2"/>
    <w:rsid w:val="005B61E5"/>
    <w:rsid w:val="005B6D76"/>
    <w:rsid w:val="005C0DE5"/>
    <w:rsid w:val="005C116E"/>
    <w:rsid w:val="005C187C"/>
    <w:rsid w:val="005E650E"/>
    <w:rsid w:val="005E66CF"/>
    <w:rsid w:val="005F153A"/>
    <w:rsid w:val="005F647A"/>
    <w:rsid w:val="00604773"/>
    <w:rsid w:val="00616985"/>
    <w:rsid w:val="00617225"/>
    <w:rsid w:val="00623EAC"/>
    <w:rsid w:val="006364CB"/>
    <w:rsid w:val="00645340"/>
    <w:rsid w:val="00647642"/>
    <w:rsid w:val="00663AB6"/>
    <w:rsid w:val="00673762"/>
    <w:rsid w:val="006773B1"/>
    <w:rsid w:val="00680034"/>
    <w:rsid w:val="00680A45"/>
    <w:rsid w:val="006836DE"/>
    <w:rsid w:val="00685F27"/>
    <w:rsid w:val="00693720"/>
    <w:rsid w:val="00693DC2"/>
    <w:rsid w:val="00696DAC"/>
    <w:rsid w:val="006A3E4F"/>
    <w:rsid w:val="006A4883"/>
    <w:rsid w:val="006A4BDD"/>
    <w:rsid w:val="006B6071"/>
    <w:rsid w:val="006C3618"/>
    <w:rsid w:val="006D1D40"/>
    <w:rsid w:val="006D4303"/>
    <w:rsid w:val="006D65AC"/>
    <w:rsid w:val="006F0D0F"/>
    <w:rsid w:val="006F2E2A"/>
    <w:rsid w:val="006F4C7A"/>
    <w:rsid w:val="00705F52"/>
    <w:rsid w:val="00710BCA"/>
    <w:rsid w:val="00713954"/>
    <w:rsid w:val="00724C85"/>
    <w:rsid w:val="00725F05"/>
    <w:rsid w:val="00742B65"/>
    <w:rsid w:val="0074413E"/>
    <w:rsid w:val="0074725B"/>
    <w:rsid w:val="00770C08"/>
    <w:rsid w:val="00772AFE"/>
    <w:rsid w:val="00772E5A"/>
    <w:rsid w:val="007739F9"/>
    <w:rsid w:val="00776FE8"/>
    <w:rsid w:val="00783BC1"/>
    <w:rsid w:val="00786956"/>
    <w:rsid w:val="00787C77"/>
    <w:rsid w:val="00790097"/>
    <w:rsid w:val="00791960"/>
    <w:rsid w:val="007934C0"/>
    <w:rsid w:val="007954A7"/>
    <w:rsid w:val="007A3EC7"/>
    <w:rsid w:val="007B28BF"/>
    <w:rsid w:val="007B4AF2"/>
    <w:rsid w:val="007C5361"/>
    <w:rsid w:val="007C7B39"/>
    <w:rsid w:val="007D20C9"/>
    <w:rsid w:val="007D23EC"/>
    <w:rsid w:val="007D7550"/>
    <w:rsid w:val="007E1109"/>
    <w:rsid w:val="007E4A6E"/>
    <w:rsid w:val="007E6F3F"/>
    <w:rsid w:val="007F2EC7"/>
    <w:rsid w:val="007F368B"/>
    <w:rsid w:val="008102C9"/>
    <w:rsid w:val="00813A0B"/>
    <w:rsid w:val="0081507B"/>
    <w:rsid w:val="008155EA"/>
    <w:rsid w:val="008208EE"/>
    <w:rsid w:val="00821C1B"/>
    <w:rsid w:val="00825428"/>
    <w:rsid w:val="00834A33"/>
    <w:rsid w:val="008378C0"/>
    <w:rsid w:val="0084021E"/>
    <w:rsid w:val="00851455"/>
    <w:rsid w:val="0085700C"/>
    <w:rsid w:val="00857811"/>
    <w:rsid w:val="00863E73"/>
    <w:rsid w:val="0087407F"/>
    <w:rsid w:val="0088074E"/>
    <w:rsid w:val="00885367"/>
    <w:rsid w:val="0089149F"/>
    <w:rsid w:val="0089730B"/>
    <w:rsid w:val="008A2BBC"/>
    <w:rsid w:val="008A6128"/>
    <w:rsid w:val="008A7D73"/>
    <w:rsid w:val="008B1D86"/>
    <w:rsid w:val="008C0151"/>
    <w:rsid w:val="008D2776"/>
    <w:rsid w:val="008D2DDA"/>
    <w:rsid w:val="008D5632"/>
    <w:rsid w:val="008E37C9"/>
    <w:rsid w:val="008F03DA"/>
    <w:rsid w:val="008F13EA"/>
    <w:rsid w:val="009033E5"/>
    <w:rsid w:val="00903F28"/>
    <w:rsid w:val="00906003"/>
    <w:rsid w:val="0090699C"/>
    <w:rsid w:val="00906BD2"/>
    <w:rsid w:val="009109A9"/>
    <w:rsid w:val="009153A7"/>
    <w:rsid w:val="00920763"/>
    <w:rsid w:val="00921840"/>
    <w:rsid w:val="009326B8"/>
    <w:rsid w:val="00932BE1"/>
    <w:rsid w:val="00933BA5"/>
    <w:rsid w:val="00936C8C"/>
    <w:rsid w:val="00942052"/>
    <w:rsid w:val="00947EC6"/>
    <w:rsid w:val="00951102"/>
    <w:rsid w:val="00953F4F"/>
    <w:rsid w:val="00962DCF"/>
    <w:rsid w:val="00963506"/>
    <w:rsid w:val="009641D1"/>
    <w:rsid w:val="009768DA"/>
    <w:rsid w:val="00981711"/>
    <w:rsid w:val="00985E75"/>
    <w:rsid w:val="0099258A"/>
    <w:rsid w:val="009962F7"/>
    <w:rsid w:val="009A003A"/>
    <w:rsid w:val="009A6B99"/>
    <w:rsid w:val="009B2905"/>
    <w:rsid w:val="009B77CB"/>
    <w:rsid w:val="009C37F2"/>
    <w:rsid w:val="009C41A9"/>
    <w:rsid w:val="009C782A"/>
    <w:rsid w:val="009C7883"/>
    <w:rsid w:val="009D0175"/>
    <w:rsid w:val="009E037C"/>
    <w:rsid w:val="009E1684"/>
    <w:rsid w:val="009E5564"/>
    <w:rsid w:val="009E5573"/>
    <w:rsid w:val="00A002CD"/>
    <w:rsid w:val="00A03C2A"/>
    <w:rsid w:val="00A03E8B"/>
    <w:rsid w:val="00A0525F"/>
    <w:rsid w:val="00A153CF"/>
    <w:rsid w:val="00A15C83"/>
    <w:rsid w:val="00A166FA"/>
    <w:rsid w:val="00A21EE4"/>
    <w:rsid w:val="00A23EB7"/>
    <w:rsid w:val="00A30590"/>
    <w:rsid w:val="00A317F5"/>
    <w:rsid w:val="00A345D7"/>
    <w:rsid w:val="00A34A28"/>
    <w:rsid w:val="00A362B1"/>
    <w:rsid w:val="00A371F4"/>
    <w:rsid w:val="00A40493"/>
    <w:rsid w:val="00A4187F"/>
    <w:rsid w:val="00A41947"/>
    <w:rsid w:val="00A60A08"/>
    <w:rsid w:val="00A61D12"/>
    <w:rsid w:val="00A6395B"/>
    <w:rsid w:val="00A72969"/>
    <w:rsid w:val="00A72FED"/>
    <w:rsid w:val="00A73309"/>
    <w:rsid w:val="00A73F16"/>
    <w:rsid w:val="00A74627"/>
    <w:rsid w:val="00A80D57"/>
    <w:rsid w:val="00A82718"/>
    <w:rsid w:val="00A86D83"/>
    <w:rsid w:val="00A905D3"/>
    <w:rsid w:val="00A90D56"/>
    <w:rsid w:val="00A958A5"/>
    <w:rsid w:val="00AA74FF"/>
    <w:rsid w:val="00AA7C12"/>
    <w:rsid w:val="00AB6252"/>
    <w:rsid w:val="00AB70EA"/>
    <w:rsid w:val="00AB7782"/>
    <w:rsid w:val="00AC0B96"/>
    <w:rsid w:val="00AC25BE"/>
    <w:rsid w:val="00AC6F8A"/>
    <w:rsid w:val="00AD0172"/>
    <w:rsid w:val="00AD1A2F"/>
    <w:rsid w:val="00AD29B1"/>
    <w:rsid w:val="00AE23F7"/>
    <w:rsid w:val="00AF4155"/>
    <w:rsid w:val="00AF694A"/>
    <w:rsid w:val="00AF7E63"/>
    <w:rsid w:val="00B01FB9"/>
    <w:rsid w:val="00B058B1"/>
    <w:rsid w:val="00B10642"/>
    <w:rsid w:val="00B10A3D"/>
    <w:rsid w:val="00B1139D"/>
    <w:rsid w:val="00B139FA"/>
    <w:rsid w:val="00B24D41"/>
    <w:rsid w:val="00B26A7F"/>
    <w:rsid w:val="00B271E0"/>
    <w:rsid w:val="00B32A4E"/>
    <w:rsid w:val="00B3482A"/>
    <w:rsid w:val="00B37BEE"/>
    <w:rsid w:val="00B41139"/>
    <w:rsid w:val="00B43562"/>
    <w:rsid w:val="00B560D6"/>
    <w:rsid w:val="00B56E4A"/>
    <w:rsid w:val="00B57037"/>
    <w:rsid w:val="00B609FD"/>
    <w:rsid w:val="00B63FD4"/>
    <w:rsid w:val="00B6721F"/>
    <w:rsid w:val="00B7285C"/>
    <w:rsid w:val="00B821FA"/>
    <w:rsid w:val="00B83924"/>
    <w:rsid w:val="00B86C2B"/>
    <w:rsid w:val="00B903BD"/>
    <w:rsid w:val="00BA0448"/>
    <w:rsid w:val="00BA0BFE"/>
    <w:rsid w:val="00BA653D"/>
    <w:rsid w:val="00BA6E82"/>
    <w:rsid w:val="00BC1173"/>
    <w:rsid w:val="00BD1695"/>
    <w:rsid w:val="00BD40E4"/>
    <w:rsid w:val="00BE21DD"/>
    <w:rsid w:val="00BE44D8"/>
    <w:rsid w:val="00BE7B7B"/>
    <w:rsid w:val="00BF3508"/>
    <w:rsid w:val="00C00959"/>
    <w:rsid w:val="00C03B9C"/>
    <w:rsid w:val="00C0497C"/>
    <w:rsid w:val="00C07A98"/>
    <w:rsid w:val="00C1558B"/>
    <w:rsid w:val="00C1625E"/>
    <w:rsid w:val="00C25058"/>
    <w:rsid w:val="00C334D2"/>
    <w:rsid w:val="00C365F5"/>
    <w:rsid w:val="00C400E8"/>
    <w:rsid w:val="00C43414"/>
    <w:rsid w:val="00C477B0"/>
    <w:rsid w:val="00C53F35"/>
    <w:rsid w:val="00C610BA"/>
    <w:rsid w:val="00C666A8"/>
    <w:rsid w:val="00C679EE"/>
    <w:rsid w:val="00C67C34"/>
    <w:rsid w:val="00C72320"/>
    <w:rsid w:val="00C72D49"/>
    <w:rsid w:val="00C74997"/>
    <w:rsid w:val="00C819BA"/>
    <w:rsid w:val="00C92C73"/>
    <w:rsid w:val="00CC5B96"/>
    <w:rsid w:val="00CD1734"/>
    <w:rsid w:val="00CD575E"/>
    <w:rsid w:val="00CD6897"/>
    <w:rsid w:val="00CD769F"/>
    <w:rsid w:val="00CF05D3"/>
    <w:rsid w:val="00CF311F"/>
    <w:rsid w:val="00CF4388"/>
    <w:rsid w:val="00D1182B"/>
    <w:rsid w:val="00D21BCE"/>
    <w:rsid w:val="00D251C9"/>
    <w:rsid w:val="00D34EC0"/>
    <w:rsid w:val="00D355AD"/>
    <w:rsid w:val="00D455CE"/>
    <w:rsid w:val="00D47428"/>
    <w:rsid w:val="00D51109"/>
    <w:rsid w:val="00D51239"/>
    <w:rsid w:val="00D51FF7"/>
    <w:rsid w:val="00D5264F"/>
    <w:rsid w:val="00D5642F"/>
    <w:rsid w:val="00D6664B"/>
    <w:rsid w:val="00D719FB"/>
    <w:rsid w:val="00D74369"/>
    <w:rsid w:val="00D76A5B"/>
    <w:rsid w:val="00D861CE"/>
    <w:rsid w:val="00D95FC6"/>
    <w:rsid w:val="00DA2E3C"/>
    <w:rsid w:val="00DA4BA9"/>
    <w:rsid w:val="00DB0CD8"/>
    <w:rsid w:val="00DC030A"/>
    <w:rsid w:val="00DC196F"/>
    <w:rsid w:val="00DD058A"/>
    <w:rsid w:val="00DD09E5"/>
    <w:rsid w:val="00DE0FAB"/>
    <w:rsid w:val="00DE721A"/>
    <w:rsid w:val="00DF006F"/>
    <w:rsid w:val="00DF793F"/>
    <w:rsid w:val="00E01A28"/>
    <w:rsid w:val="00E02A22"/>
    <w:rsid w:val="00E03B23"/>
    <w:rsid w:val="00E0526F"/>
    <w:rsid w:val="00E058DA"/>
    <w:rsid w:val="00E12FB2"/>
    <w:rsid w:val="00E14243"/>
    <w:rsid w:val="00E14A2E"/>
    <w:rsid w:val="00E210CF"/>
    <w:rsid w:val="00E2617D"/>
    <w:rsid w:val="00E358EE"/>
    <w:rsid w:val="00E36198"/>
    <w:rsid w:val="00E52D3F"/>
    <w:rsid w:val="00E57C44"/>
    <w:rsid w:val="00E8307F"/>
    <w:rsid w:val="00E837BA"/>
    <w:rsid w:val="00E9338E"/>
    <w:rsid w:val="00EA23C4"/>
    <w:rsid w:val="00EA3CCA"/>
    <w:rsid w:val="00EA44C6"/>
    <w:rsid w:val="00EA4B14"/>
    <w:rsid w:val="00EA5A0C"/>
    <w:rsid w:val="00EB4D03"/>
    <w:rsid w:val="00EC604D"/>
    <w:rsid w:val="00ED1492"/>
    <w:rsid w:val="00ED371C"/>
    <w:rsid w:val="00ED6DDF"/>
    <w:rsid w:val="00ED776E"/>
    <w:rsid w:val="00ED7B94"/>
    <w:rsid w:val="00EE02DB"/>
    <w:rsid w:val="00EE4A03"/>
    <w:rsid w:val="00EE774E"/>
    <w:rsid w:val="00EF175E"/>
    <w:rsid w:val="00EF2153"/>
    <w:rsid w:val="00F040D9"/>
    <w:rsid w:val="00F04176"/>
    <w:rsid w:val="00F050D8"/>
    <w:rsid w:val="00F06505"/>
    <w:rsid w:val="00F12029"/>
    <w:rsid w:val="00F128B6"/>
    <w:rsid w:val="00F21D80"/>
    <w:rsid w:val="00F23F7B"/>
    <w:rsid w:val="00F32CC0"/>
    <w:rsid w:val="00F342A5"/>
    <w:rsid w:val="00F36059"/>
    <w:rsid w:val="00F557CA"/>
    <w:rsid w:val="00F626FF"/>
    <w:rsid w:val="00F64FD2"/>
    <w:rsid w:val="00F745C1"/>
    <w:rsid w:val="00F75E00"/>
    <w:rsid w:val="00F8149F"/>
    <w:rsid w:val="00F91994"/>
    <w:rsid w:val="00F94BC0"/>
    <w:rsid w:val="00FA66A4"/>
    <w:rsid w:val="00FB3AF7"/>
    <w:rsid w:val="00FB5AAE"/>
    <w:rsid w:val="00FC5EE5"/>
    <w:rsid w:val="00FC6AD9"/>
    <w:rsid w:val="00FD3B21"/>
    <w:rsid w:val="00FD44F4"/>
    <w:rsid w:val="00FD4BFF"/>
    <w:rsid w:val="00FE245C"/>
    <w:rsid w:val="00FE72E3"/>
    <w:rsid w:val="00FE786D"/>
    <w:rsid w:val="00FF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338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7B7B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BE7B7B"/>
    <w:pPr>
      <w:keepNext/>
      <w:widowControl/>
      <w:suppressAutoHyphens w:val="0"/>
      <w:jc w:val="center"/>
      <w:outlineLvl w:val="1"/>
    </w:pPr>
    <w:rPr>
      <w:rFonts w:eastAsia="Times New Roman"/>
      <w:kern w:val="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0E4338"/>
  </w:style>
  <w:style w:type="character" w:customStyle="1" w:styleId="WW-Absatz-Standardschriftart">
    <w:name w:val="WW-Absatz-Standardschriftart"/>
    <w:rsid w:val="000E4338"/>
  </w:style>
  <w:style w:type="character" w:customStyle="1" w:styleId="WW-Absatz-Standardschriftart1">
    <w:name w:val="WW-Absatz-Standardschriftart1"/>
    <w:rsid w:val="000E4338"/>
  </w:style>
  <w:style w:type="character" w:customStyle="1" w:styleId="WW-Absatz-Standardschriftart11">
    <w:name w:val="WW-Absatz-Standardschriftart11"/>
    <w:rsid w:val="000E4338"/>
  </w:style>
  <w:style w:type="character" w:customStyle="1" w:styleId="WW-Absatz-Standardschriftart111">
    <w:name w:val="WW-Absatz-Standardschriftart111"/>
    <w:rsid w:val="000E4338"/>
  </w:style>
  <w:style w:type="character" w:customStyle="1" w:styleId="WW-Absatz-Standardschriftart1111">
    <w:name w:val="WW-Absatz-Standardschriftart1111"/>
    <w:rsid w:val="000E4338"/>
  </w:style>
  <w:style w:type="character" w:customStyle="1" w:styleId="WW-Absatz-Standardschriftart11111">
    <w:name w:val="WW-Absatz-Standardschriftart11111"/>
    <w:rsid w:val="000E4338"/>
  </w:style>
  <w:style w:type="character" w:customStyle="1" w:styleId="WW-Absatz-Standardschriftart111111">
    <w:name w:val="WW-Absatz-Standardschriftart111111"/>
    <w:rsid w:val="000E4338"/>
  </w:style>
  <w:style w:type="character" w:customStyle="1" w:styleId="WW-Absatz-Standardschriftart1111111">
    <w:name w:val="WW-Absatz-Standardschriftart1111111"/>
    <w:rsid w:val="000E4338"/>
  </w:style>
  <w:style w:type="paragraph" w:customStyle="1" w:styleId="Nagwek10">
    <w:name w:val="Nagłówek1"/>
    <w:basedOn w:val="Normalny"/>
    <w:next w:val="Tekstpodstawowy"/>
    <w:rsid w:val="000E43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0E4338"/>
    <w:pPr>
      <w:spacing w:after="120"/>
    </w:pPr>
  </w:style>
  <w:style w:type="paragraph" w:styleId="Lista">
    <w:name w:val="List"/>
    <w:basedOn w:val="Tekstpodstawowy"/>
    <w:rsid w:val="000E4338"/>
    <w:rPr>
      <w:rFonts w:cs="Tahoma"/>
    </w:rPr>
  </w:style>
  <w:style w:type="paragraph" w:customStyle="1" w:styleId="Podpis1">
    <w:name w:val="Podpis1"/>
    <w:basedOn w:val="Normalny"/>
    <w:rsid w:val="000E433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0E4338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0E4338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0E4338"/>
    <w:pPr>
      <w:suppressLineNumbers/>
      <w:tabs>
        <w:tab w:val="center" w:pos="4818"/>
        <w:tab w:val="right" w:pos="9637"/>
      </w:tabs>
    </w:pPr>
  </w:style>
  <w:style w:type="paragraph" w:styleId="Tekstdymka">
    <w:name w:val="Balloon Text"/>
    <w:basedOn w:val="Normalny"/>
    <w:semiHidden/>
    <w:rsid w:val="002C517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E7B7B"/>
    <w:rPr>
      <w:b/>
      <w:sz w:val="28"/>
    </w:rPr>
  </w:style>
  <w:style w:type="character" w:customStyle="1" w:styleId="Nagwek2Znak">
    <w:name w:val="Nagłówek 2 Znak"/>
    <w:basedOn w:val="Domylnaczcionkaakapitu"/>
    <w:link w:val="Nagwek2"/>
    <w:rsid w:val="00BE7B7B"/>
    <w:rPr>
      <w:sz w:val="28"/>
    </w:rPr>
  </w:style>
  <w:style w:type="paragraph" w:styleId="Tekstpodstawowy2">
    <w:name w:val="Body Text 2"/>
    <w:basedOn w:val="Normalny"/>
    <w:link w:val="Tekstpodstawowy2Znak"/>
    <w:rsid w:val="002530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53028"/>
    <w:rPr>
      <w:rFonts w:eastAsia="Arial Unicode MS"/>
      <w:kern w:val="1"/>
      <w:sz w:val="24"/>
      <w:szCs w:val="24"/>
    </w:rPr>
  </w:style>
  <w:style w:type="character" w:styleId="Hipercze">
    <w:name w:val="Hyperlink"/>
    <w:basedOn w:val="Domylnaczcionkaakapitu"/>
    <w:rsid w:val="00AE23F7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8208EE"/>
    <w:rPr>
      <w:rFonts w:eastAsia="Arial Unicode MS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AD1A2F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FD3B21"/>
    <w:rPr>
      <w:rFonts w:eastAsia="Arial Unicode MS"/>
      <w:kern w:val="1"/>
      <w:sz w:val="24"/>
      <w:szCs w:val="24"/>
    </w:rPr>
  </w:style>
  <w:style w:type="paragraph" w:customStyle="1" w:styleId="Default">
    <w:name w:val="Default"/>
    <w:uiPriority w:val="99"/>
    <w:rsid w:val="00FF03E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C7228"/>
    <w:pPr>
      <w:widowControl/>
      <w:suppressAutoHyphens w:val="0"/>
    </w:pPr>
    <w:rPr>
      <w:rFonts w:eastAsia="Times New Roman"/>
      <w:kern w:val="0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7228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rsid w:val="002C7228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D861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61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61CE"/>
    <w:rPr>
      <w:rFonts w:eastAsia="Arial Unicode MS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rsid w:val="00D861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61CE"/>
    <w:rPr>
      <w:rFonts w:eastAsia="Arial Unicode MS"/>
      <w:b/>
      <w:bCs/>
      <w:kern w:val="1"/>
    </w:rPr>
  </w:style>
  <w:style w:type="paragraph" w:customStyle="1" w:styleId="B5XNormalny">
    <w:name w:val="_B5X_Normalny"/>
    <w:basedOn w:val="Normalny"/>
    <w:link w:val="B5XNormalnyZnak1"/>
    <w:rsid w:val="00B058B1"/>
    <w:pPr>
      <w:widowControl/>
      <w:suppressAutoHyphens w:val="0"/>
      <w:spacing w:before="60" w:after="60"/>
      <w:jc w:val="both"/>
    </w:pPr>
    <w:rPr>
      <w:rFonts w:ascii="Arial" w:eastAsia="SimSun" w:hAnsi="Arial"/>
      <w:kern w:val="0"/>
      <w:sz w:val="22"/>
      <w:szCs w:val="22"/>
    </w:rPr>
  </w:style>
  <w:style w:type="character" w:customStyle="1" w:styleId="B5XNormalnyZnak1">
    <w:name w:val="_B5X_Normalny Znak1"/>
    <w:link w:val="B5XNormalny"/>
    <w:rsid w:val="00B058B1"/>
    <w:rPr>
      <w:rFonts w:ascii="Arial" w:eastAsia="SimSun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FC6AD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C6AD9"/>
    <w:rPr>
      <w:rFonts w:eastAsia="Arial Unicode MS"/>
      <w:kern w:val="1"/>
    </w:rPr>
  </w:style>
  <w:style w:type="character" w:styleId="Odwoanieprzypisukocowego">
    <w:name w:val="endnote reference"/>
    <w:basedOn w:val="Domylnaczcionkaakapitu"/>
    <w:rsid w:val="00FC6AD9"/>
    <w:rPr>
      <w:vertAlign w:val="superscript"/>
    </w:rPr>
  </w:style>
  <w:style w:type="paragraph" w:styleId="Poprawka">
    <w:name w:val="Revision"/>
    <w:hidden/>
    <w:uiPriority w:val="99"/>
    <w:semiHidden/>
    <w:rsid w:val="00962DCF"/>
    <w:rPr>
      <w:rFonts w:eastAsia="Arial Unicode MS"/>
      <w:kern w:val="1"/>
      <w:sz w:val="24"/>
      <w:szCs w:val="24"/>
    </w:rPr>
  </w:style>
  <w:style w:type="paragraph" w:customStyle="1" w:styleId="Body">
    <w:name w:val="Body"/>
    <w:basedOn w:val="Normalny"/>
    <w:rsid w:val="00813A0B"/>
    <w:pPr>
      <w:widowControl/>
      <w:suppressAutoHyphens w:val="0"/>
      <w:spacing w:after="140" w:line="290" w:lineRule="auto"/>
      <w:jc w:val="both"/>
    </w:pPr>
    <w:rPr>
      <w:rFonts w:ascii="Arial" w:eastAsia="Times New Roman" w:hAnsi="Arial"/>
      <w:kern w:val="20"/>
      <w:sz w:val="20"/>
      <w:lang w:eastAsia="en-US"/>
    </w:rPr>
  </w:style>
  <w:style w:type="paragraph" w:styleId="Listapunktowana">
    <w:name w:val="List Bullet"/>
    <w:basedOn w:val="Normalny"/>
    <w:rsid w:val="00083084"/>
    <w:pPr>
      <w:numPr>
        <w:numId w:val="4"/>
      </w:numPr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6F2E2A"/>
    <w:rPr>
      <w:rFonts w:eastAsia="Arial Unicode MS"/>
      <w:kern w:val="1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A60A08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Text">
    <w:name w:val="Text"/>
    <w:basedOn w:val="Normalny"/>
    <w:rsid w:val="00A60A08"/>
    <w:pPr>
      <w:widowControl/>
      <w:spacing w:after="240"/>
      <w:ind w:firstLine="1440"/>
    </w:pPr>
    <w:rPr>
      <w:rFonts w:eastAsia="Calibri"/>
      <w:kern w:val="0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B560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abramowicz@cp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5D746-208D-416E-ACF8-CDDF8E78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1488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Radziejewska</dc:creator>
  <cp:keywords/>
  <dc:description/>
  <cp:lastModifiedBy> MW</cp:lastModifiedBy>
  <cp:revision>25</cp:revision>
  <cp:lastPrinted>2015-06-02T07:09:00Z</cp:lastPrinted>
  <dcterms:created xsi:type="dcterms:W3CDTF">2015-05-06T13:42:00Z</dcterms:created>
  <dcterms:modified xsi:type="dcterms:W3CDTF">2015-06-08T10:33:00Z</dcterms:modified>
</cp:coreProperties>
</file>