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8F3780">
        <w:trPr>
          <w:trHeight w:val="769"/>
          <w:jc w:val="center"/>
        </w:trPr>
        <w:tc>
          <w:tcPr>
            <w:tcW w:w="5000" w:type="pct"/>
          </w:tcPr>
          <w:p w14:paraId="6D0B1D7A" w14:textId="526EE80C"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DD502F">
              <w:rPr>
                <w:rFonts w:asciiTheme="minorHAnsi" w:hAnsiTheme="minorHAnsi" w:cstheme="minorHAnsi"/>
                <w:b/>
              </w:rPr>
              <w:t>31</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8F3780">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skrzynki ePUAP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3EB1C33" w14:textId="3E15259F" w:rsidR="00734DD1" w:rsidRPr="00734DD1" w:rsidRDefault="00BF4FDB" w:rsidP="00734DD1">
      <w:pPr>
        <w:spacing w:line="276" w:lineRule="auto"/>
        <w:jc w:val="both"/>
        <w:rPr>
          <w:rFonts w:asciiTheme="minorHAnsi" w:hAnsiTheme="minorHAnsi" w:cstheme="minorHAnsi"/>
          <w:b/>
          <w:bCs/>
          <w:iCs/>
        </w:rPr>
      </w:pPr>
      <w:r w:rsidRPr="00DD1309">
        <w:rPr>
          <w:rFonts w:asciiTheme="minorHAnsi" w:hAnsiTheme="minorHAnsi" w:cstheme="minorHAnsi"/>
        </w:rPr>
        <w:t xml:space="preserve">Ubiegając się o udzielenie zamówienia publicznego na </w:t>
      </w:r>
      <w:r w:rsidR="00734DD1" w:rsidRPr="00734DD1">
        <w:rPr>
          <w:rFonts w:asciiTheme="minorHAnsi" w:hAnsiTheme="minorHAnsi" w:cstheme="minorHAnsi"/>
          <w:b/>
          <w:bCs/>
          <w:iCs/>
        </w:rPr>
        <w:t xml:space="preserve">druk i usługi powiązane, dotyczące czterech wydań Magazynu Projektów Europejskich „w Centrum” w 2023 roku dla Centrum Projektów Europejskich, </w:t>
      </w:r>
      <w:r w:rsidR="00734DD1">
        <w:rPr>
          <w:rFonts w:asciiTheme="minorHAnsi" w:hAnsiTheme="minorHAnsi" w:cstheme="minorHAnsi"/>
          <w:b/>
          <w:bCs/>
          <w:iCs/>
        </w:rPr>
        <w:br/>
      </w:r>
      <w:r w:rsidR="00734DD1" w:rsidRPr="00734DD1">
        <w:rPr>
          <w:rFonts w:asciiTheme="minorHAnsi" w:hAnsiTheme="minorHAnsi" w:cstheme="minorHAnsi"/>
          <w:b/>
          <w:bCs/>
          <w:iCs/>
        </w:rPr>
        <w:t xml:space="preserve">nr postępowania </w:t>
      </w:r>
      <w:r w:rsidR="00734DD1">
        <w:rPr>
          <w:rFonts w:asciiTheme="minorHAnsi" w:hAnsiTheme="minorHAnsi" w:cstheme="minorHAnsi"/>
          <w:b/>
          <w:bCs/>
          <w:iCs/>
        </w:rPr>
        <w:t>WA.263.31.2022.SSz</w:t>
      </w:r>
    </w:p>
    <w:p w14:paraId="2DA598AF" w14:textId="77777777" w:rsidR="00734DD1" w:rsidRPr="00734DD1" w:rsidRDefault="00734DD1" w:rsidP="00734DD1">
      <w:pPr>
        <w:spacing w:line="276" w:lineRule="auto"/>
        <w:jc w:val="both"/>
        <w:rPr>
          <w:rFonts w:asciiTheme="minorHAnsi" w:hAnsiTheme="minorHAnsi" w:cstheme="minorHAnsi"/>
          <w:b/>
          <w:bCs/>
          <w:iCs/>
        </w:rPr>
      </w:pPr>
    </w:p>
    <w:p w14:paraId="44DF4857"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t>OSOBY WSKAZANE DO REALIZACJI ZAMÓWIENIA</w:t>
      </w:r>
    </w:p>
    <w:p w14:paraId="44E7187B" w14:textId="77777777" w:rsidR="00734DD1" w:rsidRPr="00734DD1" w:rsidRDefault="00734DD1" w:rsidP="00734DD1">
      <w:pPr>
        <w:spacing w:line="276" w:lineRule="auto"/>
        <w:jc w:val="both"/>
        <w:rPr>
          <w:rFonts w:asciiTheme="minorHAnsi" w:hAnsiTheme="minorHAnsi" w:cstheme="minorHAnsi"/>
          <w:b/>
          <w:bCs/>
          <w:iCs/>
        </w:rPr>
      </w:pPr>
    </w:p>
    <w:tbl>
      <w:tblPr>
        <w:tblStyle w:val="Tabela-Siatka"/>
        <w:tblW w:w="9498" w:type="dxa"/>
        <w:tblInd w:w="-5" w:type="dxa"/>
        <w:tblLook w:val="04A0" w:firstRow="1" w:lastRow="0" w:firstColumn="1" w:lastColumn="0" w:noHBand="0" w:noVBand="1"/>
      </w:tblPr>
      <w:tblGrid>
        <w:gridCol w:w="2127"/>
        <w:gridCol w:w="7371"/>
      </w:tblGrid>
      <w:tr w:rsidR="00734DD1" w:rsidRPr="00734DD1" w14:paraId="3476082F" w14:textId="77777777" w:rsidTr="002E1EE8">
        <w:trPr>
          <w:trHeight w:val="423"/>
        </w:trPr>
        <w:tc>
          <w:tcPr>
            <w:tcW w:w="2127" w:type="dxa"/>
            <w:vAlign w:val="center"/>
          </w:tcPr>
          <w:p w14:paraId="70A30F95"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Imię i nazwisko:</w:t>
            </w:r>
          </w:p>
        </w:tc>
        <w:tc>
          <w:tcPr>
            <w:tcW w:w="7371" w:type="dxa"/>
            <w:vAlign w:val="bottom"/>
          </w:tcPr>
          <w:p w14:paraId="3A99AC5C"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w:t>
            </w:r>
          </w:p>
        </w:tc>
      </w:tr>
      <w:tr w:rsidR="00734DD1" w:rsidRPr="00734DD1" w14:paraId="1550B176" w14:textId="77777777" w:rsidTr="002E1EE8">
        <w:trPr>
          <w:trHeight w:val="423"/>
        </w:trPr>
        <w:tc>
          <w:tcPr>
            <w:tcW w:w="2127" w:type="dxa"/>
            <w:vAlign w:val="center"/>
          </w:tcPr>
          <w:p w14:paraId="2F24C6D8"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Imię i nazwisko:</w:t>
            </w:r>
          </w:p>
        </w:tc>
        <w:tc>
          <w:tcPr>
            <w:tcW w:w="7371" w:type="dxa"/>
            <w:vAlign w:val="bottom"/>
          </w:tcPr>
          <w:p w14:paraId="30ED2928"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w:t>
            </w:r>
          </w:p>
        </w:tc>
      </w:tr>
    </w:tbl>
    <w:p w14:paraId="53B4ABBF" w14:textId="556A2286" w:rsidR="00734DD1" w:rsidRDefault="00734DD1" w:rsidP="00734DD1">
      <w:pPr>
        <w:spacing w:line="276" w:lineRule="auto"/>
        <w:jc w:val="both"/>
        <w:rPr>
          <w:rFonts w:asciiTheme="minorHAnsi" w:hAnsiTheme="minorHAnsi" w:cstheme="minorHAnsi"/>
          <w:b/>
          <w:bCs/>
          <w:iCs/>
        </w:rPr>
      </w:pPr>
    </w:p>
    <w:p w14:paraId="63BB5DDF" w14:textId="76A4D92E" w:rsidR="00734DD1" w:rsidRDefault="00734DD1" w:rsidP="00734DD1">
      <w:pPr>
        <w:spacing w:line="276" w:lineRule="auto"/>
        <w:jc w:val="both"/>
        <w:rPr>
          <w:rFonts w:asciiTheme="minorHAnsi" w:hAnsiTheme="minorHAnsi" w:cstheme="minorHAnsi"/>
          <w:b/>
          <w:bCs/>
          <w:iCs/>
        </w:rPr>
      </w:pPr>
    </w:p>
    <w:p w14:paraId="2D2CB93E" w14:textId="27CB38FF" w:rsidR="00734DD1" w:rsidRDefault="00734DD1" w:rsidP="00734DD1">
      <w:pPr>
        <w:spacing w:line="276" w:lineRule="auto"/>
        <w:jc w:val="both"/>
        <w:rPr>
          <w:rFonts w:asciiTheme="minorHAnsi" w:hAnsiTheme="minorHAnsi" w:cstheme="minorHAnsi"/>
          <w:b/>
          <w:bCs/>
          <w:iCs/>
        </w:rPr>
      </w:pPr>
    </w:p>
    <w:p w14:paraId="3A564E54" w14:textId="3B8A33FB" w:rsidR="00734DD1" w:rsidRDefault="00734DD1" w:rsidP="00734DD1">
      <w:pPr>
        <w:spacing w:line="276" w:lineRule="auto"/>
        <w:jc w:val="both"/>
        <w:rPr>
          <w:rFonts w:asciiTheme="minorHAnsi" w:hAnsiTheme="minorHAnsi" w:cstheme="minorHAnsi"/>
          <w:b/>
          <w:bCs/>
          <w:iCs/>
        </w:rPr>
      </w:pPr>
    </w:p>
    <w:p w14:paraId="3FF8FA6D" w14:textId="57CCF4E0" w:rsidR="00734DD1" w:rsidRDefault="00734DD1" w:rsidP="00734DD1">
      <w:pPr>
        <w:spacing w:line="276" w:lineRule="auto"/>
        <w:jc w:val="both"/>
        <w:rPr>
          <w:rFonts w:asciiTheme="minorHAnsi" w:hAnsiTheme="minorHAnsi" w:cstheme="minorHAnsi"/>
          <w:b/>
          <w:bCs/>
          <w:iCs/>
        </w:rPr>
      </w:pPr>
    </w:p>
    <w:p w14:paraId="6CDB2CBC" w14:textId="507016DB" w:rsidR="00734DD1" w:rsidRDefault="00734DD1" w:rsidP="00734DD1">
      <w:pPr>
        <w:spacing w:line="276" w:lineRule="auto"/>
        <w:jc w:val="both"/>
        <w:rPr>
          <w:rFonts w:asciiTheme="minorHAnsi" w:hAnsiTheme="minorHAnsi" w:cstheme="minorHAnsi"/>
          <w:b/>
          <w:bCs/>
          <w:iCs/>
        </w:rPr>
      </w:pPr>
    </w:p>
    <w:p w14:paraId="7729C09F" w14:textId="401E01E6" w:rsidR="00734DD1" w:rsidRDefault="00734DD1" w:rsidP="00734DD1">
      <w:pPr>
        <w:spacing w:line="276" w:lineRule="auto"/>
        <w:jc w:val="both"/>
        <w:rPr>
          <w:rFonts w:asciiTheme="minorHAnsi" w:hAnsiTheme="minorHAnsi" w:cstheme="minorHAnsi"/>
          <w:b/>
          <w:bCs/>
          <w:iCs/>
        </w:rPr>
      </w:pPr>
    </w:p>
    <w:p w14:paraId="5A3BA9F9" w14:textId="2DA2E388" w:rsidR="00734DD1" w:rsidRDefault="00734DD1" w:rsidP="00734DD1">
      <w:pPr>
        <w:spacing w:line="276" w:lineRule="auto"/>
        <w:jc w:val="both"/>
        <w:rPr>
          <w:rFonts w:asciiTheme="minorHAnsi" w:hAnsiTheme="minorHAnsi" w:cstheme="minorHAnsi"/>
          <w:b/>
          <w:bCs/>
          <w:iCs/>
        </w:rPr>
      </w:pPr>
    </w:p>
    <w:p w14:paraId="5CFFA7FB" w14:textId="13F59D4D" w:rsidR="00734DD1" w:rsidRDefault="00734DD1" w:rsidP="00734DD1">
      <w:pPr>
        <w:spacing w:line="276" w:lineRule="auto"/>
        <w:jc w:val="both"/>
        <w:rPr>
          <w:rFonts w:asciiTheme="minorHAnsi" w:hAnsiTheme="minorHAnsi" w:cstheme="minorHAnsi"/>
          <w:b/>
          <w:bCs/>
          <w:iCs/>
        </w:rPr>
      </w:pPr>
    </w:p>
    <w:p w14:paraId="50A05BF4" w14:textId="569A516D" w:rsidR="00734DD1" w:rsidRDefault="00734DD1" w:rsidP="00734DD1">
      <w:pPr>
        <w:spacing w:line="276" w:lineRule="auto"/>
        <w:jc w:val="both"/>
        <w:rPr>
          <w:rFonts w:asciiTheme="minorHAnsi" w:hAnsiTheme="minorHAnsi" w:cstheme="minorHAnsi"/>
          <w:b/>
          <w:bCs/>
          <w:iCs/>
        </w:rPr>
      </w:pPr>
    </w:p>
    <w:p w14:paraId="79329BD6" w14:textId="77777777" w:rsidR="00734DD1" w:rsidRPr="00734DD1" w:rsidRDefault="00734DD1" w:rsidP="00734DD1">
      <w:pPr>
        <w:spacing w:line="276" w:lineRule="auto"/>
        <w:jc w:val="both"/>
        <w:rPr>
          <w:rFonts w:asciiTheme="minorHAnsi" w:hAnsiTheme="minorHAnsi" w:cstheme="minorHAnsi"/>
          <w:b/>
          <w:bCs/>
          <w:iCs/>
        </w:rPr>
      </w:pPr>
    </w:p>
    <w:p w14:paraId="552D9AD9"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lastRenderedPageBreak/>
        <w:t>Kryterium „CENA BRUTTO REALIZACJI PRZEDMIOTU UMOWY” – 53%</w:t>
      </w:r>
    </w:p>
    <w:p w14:paraId="519A5637" w14:textId="77777777" w:rsidR="00734DD1" w:rsidRPr="00734DD1" w:rsidRDefault="00734DD1" w:rsidP="00734DD1">
      <w:pPr>
        <w:spacing w:line="276" w:lineRule="auto"/>
        <w:jc w:val="both"/>
        <w:rPr>
          <w:rFonts w:asciiTheme="minorHAnsi" w:hAnsiTheme="minorHAnsi" w:cstheme="minorHAnsi"/>
          <w:b/>
          <w:bCs/>
          <w:iCs/>
        </w:rPr>
      </w:pPr>
    </w:p>
    <w:tbl>
      <w:tblPr>
        <w:tblStyle w:val="Tabela-Siatka"/>
        <w:tblW w:w="9498" w:type="dxa"/>
        <w:tblInd w:w="-5" w:type="dxa"/>
        <w:tblLayout w:type="fixed"/>
        <w:tblLook w:val="04A0" w:firstRow="1" w:lastRow="0" w:firstColumn="1" w:lastColumn="0" w:noHBand="0" w:noVBand="1"/>
      </w:tblPr>
      <w:tblGrid>
        <w:gridCol w:w="567"/>
        <w:gridCol w:w="1276"/>
        <w:gridCol w:w="1276"/>
        <w:gridCol w:w="850"/>
        <w:gridCol w:w="851"/>
        <w:gridCol w:w="1276"/>
        <w:gridCol w:w="1842"/>
        <w:gridCol w:w="1560"/>
      </w:tblGrid>
      <w:tr w:rsidR="00734DD1" w:rsidRPr="00734DD1" w14:paraId="58996D30" w14:textId="77777777" w:rsidTr="002E1EE8">
        <w:tc>
          <w:tcPr>
            <w:tcW w:w="567" w:type="dxa"/>
            <w:tcBorders>
              <w:top w:val="single" w:sz="4" w:space="0" w:color="auto"/>
              <w:left w:val="single" w:sz="4" w:space="0" w:color="auto"/>
              <w:bottom w:val="single" w:sz="4" w:space="0" w:color="auto"/>
              <w:right w:val="single" w:sz="4" w:space="0" w:color="auto"/>
            </w:tcBorders>
            <w:vAlign w:val="center"/>
            <w:hideMark/>
          </w:tcPr>
          <w:p w14:paraId="28EA5E9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Lp.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3B7BD4"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Przedmiot zamówienia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0A5DF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Cena jedn. netto </w:t>
            </w:r>
          </w:p>
          <w:p w14:paraId="4BC3A06D"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w PLN  </w:t>
            </w:r>
            <w:r w:rsidRPr="00734DD1">
              <w:rPr>
                <w:rFonts w:asciiTheme="minorHAnsi" w:hAnsiTheme="minorHAnsi" w:cstheme="minorHAnsi"/>
                <w:iCs/>
                <w:sz w:val="22"/>
                <w:szCs w:val="22"/>
                <w:u w:val="single"/>
              </w:rPr>
              <w:t>jednej strony kwartalnika</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EE4B64"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Vat 8% (….)</w:t>
            </w:r>
            <w:r w:rsidRPr="00734DD1">
              <w:rPr>
                <w:rFonts w:asciiTheme="minorHAnsi" w:hAnsiTheme="minorHAnsi" w:cstheme="minorHAnsi"/>
                <w:iCs/>
                <w:sz w:val="22"/>
                <w:szCs w:val="22"/>
                <w:vertAlign w:val="superscript"/>
              </w:rPr>
              <w:footnoteReference w:id="1"/>
            </w:r>
          </w:p>
        </w:tc>
        <w:tc>
          <w:tcPr>
            <w:tcW w:w="851" w:type="dxa"/>
            <w:tcBorders>
              <w:top w:val="single" w:sz="4" w:space="0" w:color="auto"/>
              <w:left w:val="single" w:sz="4" w:space="0" w:color="auto"/>
              <w:bottom w:val="single" w:sz="4" w:space="0" w:color="auto"/>
              <w:right w:val="single" w:sz="4" w:space="0" w:color="auto"/>
            </w:tcBorders>
            <w:vAlign w:val="center"/>
            <w:hideMark/>
          </w:tcPr>
          <w:p w14:paraId="12CF145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Cena jedn.</w:t>
            </w:r>
          </w:p>
          <w:p w14:paraId="2D4C45B8"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brutto</w:t>
            </w:r>
          </w:p>
          <w:p w14:paraId="621B5DD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w PLN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EBCB35"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Ilość</w:t>
            </w:r>
          </w:p>
          <w:p w14:paraId="46DFA2B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(52 strony x 2500 egz. x </w:t>
            </w:r>
          </w:p>
          <w:p w14:paraId="0C7341D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4 wydania)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CB1C7B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Wartość netto </w:t>
            </w:r>
          </w:p>
          <w:p w14:paraId="0B48C0C8"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w PLN </w:t>
            </w:r>
          </w:p>
          <w:p w14:paraId="01187CB2"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(kolumna 3 x </w:t>
            </w:r>
          </w:p>
          <w:p w14:paraId="23746972"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kolumna 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3FDF768"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Wartość brutto</w:t>
            </w:r>
          </w:p>
          <w:p w14:paraId="01093095"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w PLN (kolumna 5 x kolumna 6)</w:t>
            </w:r>
          </w:p>
        </w:tc>
      </w:tr>
      <w:tr w:rsidR="00734DD1" w:rsidRPr="00734DD1" w14:paraId="4F011683" w14:textId="77777777" w:rsidTr="002E1EE8">
        <w:tc>
          <w:tcPr>
            <w:tcW w:w="567" w:type="dxa"/>
            <w:tcBorders>
              <w:top w:val="single" w:sz="4" w:space="0" w:color="auto"/>
              <w:left w:val="single" w:sz="4" w:space="0" w:color="auto"/>
              <w:bottom w:val="single" w:sz="4" w:space="0" w:color="auto"/>
              <w:right w:val="single" w:sz="4" w:space="0" w:color="auto"/>
            </w:tcBorders>
            <w:hideMark/>
          </w:tcPr>
          <w:p w14:paraId="10FEB8F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1</w:t>
            </w:r>
          </w:p>
        </w:tc>
        <w:tc>
          <w:tcPr>
            <w:tcW w:w="1276" w:type="dxa"/>
            <w:tcBorders>
              <w:top w:val="single" w:sz="4" w:space="0" w:color="auto"/>
              <w:left w:val="single" w:sz="4" w:space="0" w:color="auto"/>
              <w:bottom w:val="single" w:sz="4" w:space="0" w:color="auto"/>
              <w:right w:val="single" w:sz="4" w:space="0" w:color="auto"/>
            </w:tcBorders>
            <w:hideMark/>
          </w:tcPr>
          <w:p w14:paraId="170A713D"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2</w:t>
            </w:r>
          </w:p>
        </w:tc>
        <w:tc>
          <w:tcPr>
            <w:tcW w:w="1276" w:type="dxa"/>
            <w:tcBorders>
              <w:top w:val="single" w:sz="4" w:space="0" w:color="auto"/>
              <w:left w:val="single" w:sz="4" w:space="0" w:color="auto"/>
              <w:bottom w:val="single" w:sz="4" w:space="0" w:color="auto"/>
              <w:right w:val="single" w:sz="4" w:space="0" w:color="auto"/>
            </w:tcBorders>
            <w:hideMark/>
          </w:tcPr>
          <w:p w14:paraId="06A6E9A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3</w:t>
            </w:r>
          </w:p>
        </w:tc>
        <w:tc>
          <w:tcPr>
            <w:tcW w:w="850" w:type="dxa"/>
            <w:tcBorders>
              <w:top w:val="single" w:sz="4" w:space="0" w:color="auto"/>
              <w:left w:val="single" w:sz="4" w:space="0" w:color="auto"/>
              <w:bottom w:val="single" w:sz="4" w:space="0" w:color="auto"/>
              <w:right w:val="single" w:sz="4" w:space="0" w:color="auto"/>
            </w:tcBorders>
            <w:hideMark/>
          </w:tcPr>
          <w:p w14:paraId="4C5EAA3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4</w:t>
            </w:r>
          </w:p>
        </w:tc>
        <w:tc>
          <w:tcPr>
            <w:tcW w:w="851" w:type="dxa"/>
            <w:tcBorders>
              <w:top w:val="single" w:sz="4" w:space="0" w:color="auto"/>
              <w:left w:val="single" w:sz="4" w:space="0" w:color="auto"/>
              <w:bottom w:val="single" w:sz="4" w:space="0" w:color="auto"/>
              <w:right w:val="single" w:sz="4" w:space="0" w:color="auto"/>
            </w:tcBorders>
            <w:hideMark/>
          </w:tcPr>
          <w:p w14:paraId="66B51E87"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4D61085E"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6</w:t>
            </w:r>
          </w:p>
        </w:tc>
        <w:tc>
          <w:tcPr>
            <w:tcW w:w="1842" w:type="dxa"/>
            <w:tcBorders>
              <w:top w:val="single" w:sz="4" w:space="0" w:color="auto"/>
              <w:left w:val="single" w:sz="4" w:space="0" w:color="auto"/>
              <w:bottom w:val="single" w:sz="4" w:space="0" w:color="auto"/>
              <w:right w:val="single" w:sz="4" w:space="0" w:color="auto"/>
            </w:tcBorders>
            <w:hideMark/>
          </w:tcPr>
          <w:p w14:paraId="1E8AEA7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7</w:t>
            </w:r>
          </w:p>
        </w:tc>
        <w:tc>
          <w:tcPr>
            <w:tcW w:w="1560" w:type="dxa"/>
            <w:tcBorders>
              <w:top w:val="single" w:sz="4" w:space="0" w:color="auto"/>
              <w:left w:val="single" w:sz="4" w:space="0" w:color="auto"/>
              <w:bottom w:val="single" w:sz="4" w:space="0" w:color="auto"/>
              <w:right w:val="single" w:sz="4" w:space="0" w:color="auto"/>
            </w:tcBorders>
            <w:hideMark/>
          </w:tcPr>
          <w:p w14:paraId="5252D6A3"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8</w:t>
            </w:r>
          </w:p>
        </w:tc>
      </w:tr>
      <w:tr w:rsidR="00734DD1" w:rsidRPr="00734DD1" w14:paraId="40DAC585" w14:textId="77777777" w:rsidTr="002E1EE8">
        <w:tc>
          <w:tcPr>
            <w:tcW w:w="567" w:type="dxa"/>
            <w:tcBorders>
              <w:top w:val="single" w:sz="4" w:space="0" w:color="auto"/>
              <w:left w:val="single" w:sz="4" w:space="0" w:color="auto"/>
              <w:bottom w:val="single" w:sz="4" w:space="0" w:color="auto"/>
              <w:right w:val="single" w:sz="4" w:space="0" w:color="auto"/>
            </w:tcBorders>
            <w:vAlign w:val="center"/>
            <w:hideMark/>
          </w:tcPr>
          <w:p w14:paraId="77C97D9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E53B65"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Kwartalnik – druk i usługi powiązane, zgodnie </w:t>
            </w:r>
          </w:p>
          <w:p w14:paraId="0024444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z OPZ</w:t>
            </w:r>
          </w:p>
        </w:tc>
        <w:tc>
          <w:tcPr>
            <w:tcW w:w="1276" w:type="dxa"/>
            <w:tcBorders>
              <w:top w:val="single" w:sz="4" w:space="0" w:color="auto"/>
              <w:left w:val="single" w:sz="4" w:space="0" w:color="auto"/>
              <w:bottom w:val="single" w:sz="4" w:space="0" w:color="auto"/>
              <w:right w:val="single" w:sz="4" w:space="0" w:color="auto"/>
            </w:tcBorders>
            <w:vAlign w:val="center"/>
          </w:tcPr>
          <w:p w14:paraId="0A5BD5D9"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0027A3F4"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BC97963"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B428690"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52311B15"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40E8DFB4"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r>
    </w:tbl>
    <w:p w14:paraId="45F35694" w14:textId="77777777" w:rsidR="00734DD1" w:rsidRPr="00734DD1" w:rsidRDefault="00734DD1" w:rsidP="00734DD1">
      <w:pPr>
        <w:spacing w:line="276" w:lineRule="auto"/>
        <w:jc w:val="both"/>
        <w:rPr>
          <w:rFonts w:asciiTheme="minorHAnsi" w:hAnsiTheme="minorHAnsi" w:cstheme="minorHAnsi"/>
          <w:b/>
          <w:bCs/>
          <w:iCs/>
        </w:rPr>
      </w:pPr>
    </w:p>
    <w:p w14:paraId="234D557E"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t>Kryterium „JAKOŚĆ” – 27%</w:t>
      </w:r>
    </w:p>
    <w:p w14:paraId="68D58190" w14:textId="77777777" w:rsidR="00734DD1" w:rsidRPr="00734DD1" w:rsidRDefault="00734DD1" w:rsidP="00734DD1">
      <w:pPr>
        <w:spacing w:line="276" w:lineRule="auto"/>
        <w:jc w:val="both"/>
        <w:rPr>
          <w:rFonts w:asciiTheme="minorHAnsi" w:hAnsiTheme="minorHAnsi" w:cstheme="minorHAnsi"/>
          <w:bCs/>
          <w:iCs/>
        </w:rPr>
      </w:pPr>
      <w:r w:rsidRPr="00734DD1">
        <w:rPr>
          <w:rFonts w:asciiTheme="minorHAnsi" w:hAnsiTheme="minorHAnsi" w:cstheme="minorHAnsi"/>
          <w:bCs/>
          <w:iCs/>
        </w:rPr>
        <w:t xml:space="preserve">Do oferty </w:t>
      </w:r>
      <w:r w:rsidRPr="00734DD1">
        <w:rPr>
          <w:rFonts w:asciiTheme="minorHAnsi" w:hAnsiTheme="minorHAnsi" w:cstheme="minorHAnsi"/>
          <w:bCs/>
          <w:iCs/>
          <w:u w:val="single"/>
        </w:rPr>
        <w:t>załączam/załączamy w wersji elektronicznej</w:t>
      </w:r>
      <w:r w:rsidRPr="00734DD1">
        <w:rPr>
          <w:rFonts w:asciiTheme="minorHAnsi" w:hAnsiTheme="minorHAnsi" w:cstheme="minorHAnsi"/>
          <w:bCs/>
          <w:iCs/>
        </w:rPr>
        <w:t xml:space="preserve"> do oceny w kryterium „jakość” dwie wymienione w poniższej tabeli próbki publikacji własnych, opracowanych przez osoby wskazane do realizacji niniejszego zamówienia</w:t>
      </w:r>
      <w:r w:rsidRPr="00734DD1">
        <w:rPr>
          <w:rFonts w:asciiTheme="minorHAnsi" w:hAnsiTheme="minorHAnsi" w:cstheme="minorHAnsi"/>
          <w:b/>
          <w:bCs/>
          <w:iCs/>
        </w:rPr>
        <w:t xml:space="preserve"> </w:t>
      </w:r>
      <w:r w:rsidRPr="00734DD1">
        <w:rPr>
          <w:rFonts w:asciiTheme="minorHAnsi" w:hAnsiTheme="minorHAnsi" w:cstheme="minorHAnsi"/>
          <w:bCs/>
          <w:iCs/>
        </w:rPr>
        <w:t xml:space="preserve">o objętości min. 30 stron z okładkami każda, zawierających tekst ciągły wraz z obrazującymi go materiałami ilustracyjnymi (w tym zdjęciami), spełniających warunki SWZ, przy czym </w:t>
      </w:r>
      <w:r w:rsidRPr="00734DD1">
        <w:rPr>
          <w:rFonts w:asciiTheme="minorHAnsi" w:hAnsiTheme="minorHAnsi" w:cstheme="minorHAnsi"/>
          <w:b/>
          <w:bCs/>
          <w:iCs/>
        </w:rPr>
        <w:t xml:space="preserve">Zamawiający zastrzega, że </w:t>
      </w:r>
      <w:r w:rsidRPr="00734DD1">
        <w:rPr>
          <w:rFonts w:asciiTheme="minorHAnsi" w:hAnsiTheme="minorHAnsi" w:cstheme="minorHAnsi"/>
          <w:b/>
          <w:bCs/>
          <w:iCs/>
          <w:u w:val="single"/>
        </w:rPr>
        <w:t>nie mogą</w:t>
      </w:r>
      <w:r w:rsidRPr="00734DD1">
        <w:rPr>
          <w:rFonts w:asciiTheme="minorHAnsi" w:hAnsiTheme="minorHAnsi" w:cstheme="minorHAnsi"/>
          <w:b/>
          <w:bCs/>
          <w:iCs/>
        </w:rPr>
        <w:t xml:space="preserve"> to być publikacje opracowane na zlecenie Zamawiającego</w:t>
      </w:r>
      <w:r w:rsidRPr="00734DD1">
        <w:rPr>
          <w:rFonts w:asciiTheme="minorHAnsi" w:hAnsiTheme="minorHAnsi" w:cstheme="minorHAnsi"/>
          <w:bCs/>
          <w:iCs/>
        </w:rPr>
        <w:t>.</w:t>
      </w:r>
    </w:p>
    <w:p w14:paraId="61D85364" w14:textId="77777777" w:rsidR="00734DD1" w:rsidRPr="00734DD1" w:rsidRDefault="00734DD1" w:rsidP="00734DD1">
      <w:pPr>
        <w:spacing w:line="276" w:lineRule="auto"/>
        <w:jc w:val="both"/>
        <w:rPr>
          <w:rFonts w:asciiTheme="minorHAnsi" w:hAnsiTheme="minorHAnsi" w:cstheme="minorHAnsi"/>
          <w:bCs/>
          <w:iCs/>
        </w:rPr>
      </w:pPr>
    </w:p>
    <w:tbl>
      <w:tblPr>
        <w:tblStyle w:val="Tabela-Siatka"/>
        <w:tblW w:w="8789" w:type="dxa"/>
        <w:tblInd w:w="420" w:type="dxa"/>
        <w:tblLook w:val="04A0" w:firstRow="1" w:lastRow="0" w:firstColumn="1" w:lastColumn="0" w:noHBand="0" w:noVBand="1"/>
      </w:tblPr>
      <w:tblGrid>
        <w:gridCol w:w="988"/>
        <w:gridCol w:w="7801"/>
      </w:tblGrid>
      <w:tr w:rsidR="00734DD1" w:rsidRPr="00734DD1" w14:paraId="6A0CA1AA" w14:textId="77777777" w:rsidTr="002E1EE8">
        <w:trPr>
          <w:trHeight w:val="424"/>
        </w:trPr>
        <w:tc>
          <w:tcPr>
            <w:tcW w:w="988" w:type="dxa"/>
            <w:vAlign w:val="center"/>
          </w:tcPr>
          <w:p w14:paraId="43041A9D"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Lp.</w:t>
            </w:r>
          </w:p>
        </w:tc>
        <w:tc>
          <w:tcPr>
            <w:tcW w:w="7801" w:type="dxa"/>
            <w:vAlign w:val="center"/>
          </w:tcPr>
          <w:p w14:paraId="0F7DD979"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Tytuł publikacji</w:t>
            </w:r>
          </w:p>
        </w:tc>
      </w:tr>
      <w:tr w:rsidR="00734DD1" w:rsidRPr="00734DD1" w14:paraId="792FA00B" w14:textId="77777777" w:rsidTr="002E1EE8">
        <w:trPr>
          <w:trHeight w:val="504"/>
        </w:trPr>
        <w:tc>
          <w:tcPr>
            <w:tcW w:w="988" w:type="dxa"/>
            <w:vAlign w:val="center"/>
          </w:tcPr>
          <w:p w14:paraId="01A2E522"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1.</w:t>
            </w:r>
          </w:p>
        </w:tc>
        <w:tc>
          <w:tcPr>
            <w:tcW w:w="7801" w:type="dxa"/>
          </w:tcPr>
          <w:p w14:paraId="613CEBD1"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p>
        </w:tc>
      </w:tr>
      <w:tr w:rsidR="00734DD1" w:rsidRPr="00734DD1" w14:paraId="78D13427" w14:textId="77777777" w:rsidTr="002E1EE8">
        <w:trPr>
          <w:trHeight w:val="554"/>
        </w:trPr>
        <w:tc>
          <w:tcPr>
            <w:tcW w:w="988" w:type="dxa"/>
            <w:vAlign w:val="center"/>
          </w:tcPr>
          <w:p w14:paraId="331BB99D"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2.</w:t>
            </w:r>
          </w:p>
        </w:tc>
        <w:tc>
          <w:tcPr>
            <w:tcW w:w="7801" w:type="dxa"/>
          </w:tcPr>
          <w:p w14:paraId="49AC7A00"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p>
        </w:tc>
      </w:tr>
    </w:tbl>
    <w:p w14:paraId="0CCABA6D" w14:textId="77777777" w:rsidR="00734DD1" w:rsidRPr="00734DD1" w:rsidRDefault="00734DD1" w:rsidP="00734DD1">
      <w:pPr>
        <w:spacing w:line="276" w:lineRule="auto"/>
        <w:jc w:val="both"/>
        <w:rPr>
          <w:rFonts w:asciiTheme="minorHAnsi" w:hAnsiTheme="minorHAnsi" w:cstheme="minorHAnsi"/>
          <w:bCs/>
          <w:i/>
          <w:iCs/>
        </w:rPr>
      </w:pPr>
      <w:r w:rsidRPr="00734DD1">
        <w:rPr>
          <w:rFonts w:asciiTheme="minorHAnsi" w:hAnsiTheme="minorHAnsi" w:cstheme="minorHAnsi"/>
          <w:bCs/>
          <w:i/>
          <w:iCs/>
        </w:rPr>
        <w:t xml:space="preserve">UWAGA: W przypadku załączenia do oferty i/lub wskazania przez Wykonawcę w tabeli większej liczby próbek ocenie w kryterium „jakość” zostaną poddane dwie pierwsze wymienione próbki. </w:t>
      </w:r>
    </w:p>
    <w:p w14:paraId="585E9D9F" w14:textId="77777777" w:rsidR="00734DD1" w:rsidRPr="00734DD1" w:rsidRDefault="00734DD1" w:rsidP="00734DD1">
      <w:pPr>
        <w:spacing w:line="276" w:lineRule="auto"/>
        <w:jc w:val="both"/>
        <w:rPr>
          <w:rFonts w:asciiTheme="minorHAnsi" w:hAnsiTheme="minorHAnsi" w:cstheme="minorHAnsi"/>
          <w:bCs/>
          <w:i/>
          <w:iCs/>
        </w:rPr>
      </w:pPr>
    </w:p>
    <w:p w14:paraId="40D1B52D" w14:textId="77777777" w:rsidR="00734DD1" w:rsidRPr="00734DD1" w:rsidRDefault="00734DD1" w:rsidP="00734DD1">
      <w:pPr>
        <w:spacing w:line="276" w:lineRule="auto"/>
        <w:jc w:val="both"/>
        <w:rPr>
          <w:rFonts w:asciiTheme="minorHAnsi" w:hAnsiTheme="minorHAnsi" w:cstheme="minorHAnsi"/>
          <w:bCs/>
          <w:iCs/>
        </w:rPr>
      </w:pPr>
      <w:r w:rsidRPr="00734DD1">
        <w:rPr>
          <w:rFonts w:asciiTheme="minorHAnsi" w:hAnsiTheme="minorHAnsi" w:cstheme="minorHAnsi"/>
          <w:bCs/>
          <w:iCs/>
        </w:rPr>
        <w:t>Próbki należy złożyć w wersji elektronicznej wraz z ofertą.</w:t>
      </w:r>
    </w:p>
    <w:p w14:paraId="48206613" w14:textId="77777777" w:rsidR="00734DD1" w:rsidRPr="00734DD1" w:rsidRDefault="00734DD1" w:rsidP="00734DD1">
      <w:pPr>
        <w:spacing w:line="276" w:lineRule="auto"/>
        <w:jc w:val="both"/>
        <w:rPr>
          <w:rFonts w:asciiTheme="minorHAnsi" w:hAnsiTheme="minorHAnsi" w:cstheme="minorHAnsi"/>
          <w:bCs/>
          <w:iCs/>
        </w:rPr>
      </w:pPr>
    </w:p>
    <w:p w14:paraId="1DF8C1DE"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t>Kryterium „CZAS REALIZACJI ZLECEŃ W RAMACH PRZEDMIOTU UMOWY” – 20%</w:t>
      </w:r>
    </w:p>
    <w:p w14:paraId="6B3228C1" w14:textId="77777777" w:rsidR="00734DD1" w:rsidRPr="00734DD1" w:rsidRDefault="00734DD1" w:rsidP="00734DD1">
      <w:pPr>
        <w:spacing w:line="276" w:lineRule="auto"/>
        <w:jc w:val="both"/>
        <w:rPr>
          <w:rFonts w:asciiTheme="minorHAnsi" w:hAnsiTheme="minorHAnsi" w:cstheme="minorHAnsi"/>
          <w:bCs/>
          <w:iCs/>
        </w:rPr>
      </w:pPr>
    </w:p>
    <w:p w14:paraId="7E525C69" w14:textId="77777777" w:rsidR="00734DD1" w:rsidRPr="00734DD1" w:rsidRDefault="00734DD1" w:rsidP="00734DD1">
      <w:pPr>
        <w:spacing w:line="276" w:lineRule="auto"/>
        <w:jc w:val="both"/>
        <w:rPr>
          <w:rFonts w:asciiTheme="minorHAnsi" w:hAnsiTheme="minorHAnsi" w:cstheme="minorHAnsi"/>
          <w:b/>
          <w:bCs/>
          <w:iCs/>
        </w:rPr>
      </w:pPr>
      <w:r w:rsidRPr="00734DD1">
        <w:rPr>
          <w:rFonts w:asciiTheme="minorHAnsi" w:hAnsiTheme="minorHAnsi" w:cstheme="minorHAnsi"/>
          <w:bCs/>
          <w:iCs/>
        </w:rPr>
        <w:t>Czas realizacji poszczególnych zleceń w ramach Przedmiotu umowy od dnia zaakceptowania przez Zamawiającego ostatecznego projektu graficznego danego numeru Magazynu do dnia dostarczenia wymaganej liczby egzemplarzy do siedziby Centralnego Punktu Informacyjnego Funduszy Europejskich oraz wysłania pozostałych egzemplarzy, zgodnie z wymogami zawartymi w Opisie przedmiotu zamówienia, liczony w dniach roboczych, przy czym do czasu nie liczy się sobót, niedziel i świąt – dni wolnych od pracy oraz dni wolnych u Zamawiającego, wyniesie:  ……………..</w:t>
      </w:r>
      <w:r w:rsidRPr="00734DD1">
        <w:rPr>
          <w:rFonts w:asciiTheme="minorHAnsi" w:hAnsiTheme="minorHAnsi" w:cstheme="minorHAnsi"/>
          <w:b/>
          <w:bCs/>
          <w:iCs/>
        </w:rPr>
        <w:t xml:space="preserve"> dni roboczych</w:t>
      </w:r>
      <w:r w:rsidRPr="00734DD1">
        <w:rPr>
          <w:rFonts w:asciiTheme="minorHAnsi" w:hAnsiTheme="minorHAnsi" w:cstheme="minorHAnsi"/>
          <w:bCs/>
          <w:iCs/>
        </w:rPr>
        <w:t>.</w:t>
      </w:r>
    </w:p>
    <w:p w14:paraId="026DCA58" w14:textId="77777777" w:rsidR="00BF4FDB" w:rsidRPr="00DD1309" w:rsidRDefault="00BF4FDB" w:rsidP="00734DD1">
      <w:pPr>
        <w:spacing w:line="276" w:lineRule="auto"/>
        <w:jc w:val="both"/>
        <w:rPr>
          <w:rFonts w:asciiTheme="minorHAnsi" w:hAnsiTheme="minorHAnsi" w:cstheme="minorHAnsi"/>
        </w:rPr>
      </w:pPr>
    </w:p>
    <w:p w14:paraId="5B93004A" w14:textId="323AA0B4" w:rsidR="00BF4FDB" w:rsidRPr="00DD1309" w:rsidRDefault="00BF4FDB" w:rsidP="007D5CA6">
      <w:pPr>
        <w:spacing w:line="276" w:lineRule="auto"/>
        <w:jc w:val="both"/>
        <w:rPr>
          <w:rFonts w:asciiTheme="minorHAnsi" w:hAnsiTheme="minorHAnsi" w:cstheme="minorHAnsi"/>
        </w:rPr>
      </w:pPr>
      <w:bookmarkStart w:id="3" w:name="_Hlk96078784"/>
      <w:r w:rsidRPr="00DD1309">
        <w:rPr>
          <w:rFonts w:asciiTheme="minorHAnsi" w:hAnsiTheme="minorHAnsi" w:cstheme="minorHAnsi"/>
        </w:rPr>
        <w:t>Za najkorzystniejszą zostanie uznana oferta z największą liczbą punktów, zg. z przyjętym</w:t>
      </w:r>
      <w:r w:rsidR="00752C09" w:rsidRPr="00DD1309">
        <w:rPr>
          <w:rFonts w:asciiTheme="minorHAnsi" w:hAnsiTheme="minorHAnsi" w:cstheme="minorHAnsi"/>
        </w:rPr>
        <w:t xml:space="preserve"> </w:t>
      </w:r>
      <w:r w:rsidRPr="00DD1309">
        <w:rPr>
          <w:rFonts w:asciiTheme="minorHAnsi" w:hAnsiTheme="minorHAnsi" w:cstheme="minorHAnsi"/>
        </w:rPr>
        <w:t>kryteri</w:t>
      </w:r>
      <w:r w:rsidR="00752C09" w:rsidRPr="00DD1309">
        <w:rPr>
          <w:rFonts w:asciiTheme="minorHAnsi" w:hAnsiTheme="minorHAnsi" w:cstheme="minorHAnsi"/>
        </w:rPr>
        <w:t>um</w:t>
      </w:r>
      <w:r w:rsidRPr="00DD1309">
        <w:rPr>
          <w:rFonts w:asciiTheme="minorHAnsi" w:hAnsiTheme="minorHAnsi" w:cstheme="minorHAnsi"/>
        </w:rPr>
        <w:t>.</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769AFCD6"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C91104">
        <w:rPr>
          <w:rFonts w:asciiTheme="minorHAnsi" w:hAnsiTheme="minorHAnsi" w:cstheme="minorHAnsi"/>
          <w:b/>
          <w:bCs/>
        </w:rPr>
        <w:t>2</w:t>
      </w:r>
      <w:r w:rsidR="00450B08">
        <w:rPr>
          <w:rFonts w:asciiTheme="minorHAnsi" w:hAnsiTheme="minorHAnsi" w:cstheme="minorHAnsi"/>
          <w:b/>
          <w:bCs/>
        </w:rPr>
        <w:t>6</w:t>
      </w:r>
      <w:r w:rsidR="00A90D04">
        <w:rPr>
          <w:rFonts w:asciiTheme="minorHAnsi" w:hAnsiTheme="minorHAnsi" w:cstheme="minorHAnsi"/>
          <w:b/>
          <w:bCs/>
        </w:rPr>
        <w:t>.</w:t>
      </w:r>
      <w:r w:rsidR="00D83141">
        <w:rPr>
          <w:rFonts w:asciiTheme="minorHAnsi" w:hAnsiTheme="minorHAnsi" w:cstheme="minorHAnsi"/>
          <w:b/>
          <w:bCs/>
        </w:rPr>
        <w:t>10</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2"/>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3"/>
      </w:r>
    </w:p>
    <w:p w14:paraId="45ABDEC1" w14:textId="735553E0"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w:t>
      </w:r>
      <w:r w:rsidR="00D83141">
        <w:rPr>
          <w:rFonts w:asciiTheme="minorHAnsi" w:hAnsiTheme="minorHAnsi" w:cstheme="minorHAnsi"/>
        </w:rPr>
        <w:t xml:space="preserve"> </w:t>
      </w:r>
      <w:r w:rsidRPr="00057285">
        <w:rPr>
          <w:rFonts w:asciiTheme="minorHAnsi" w:hAnsiTheme="minorHAnsi" w:cstheme="minorHAnsi"/>
        </w:rPr>
        <w:t>…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r w:rsidR="00C43C8A" w:rsidRPr="00057285">
        <w:rPr>
          <w:rFonts w:asciiTheme="minorHAnsi" w:hAnsiTheme="minorHAnsi" w:cstheme="minorHAnsi"/>
        </w:rPr>
        <w:t>uPZP</w:t>
      </w:r>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D83141" w:rsidRDefault="00E846D7" w:rsidP="00954BEF">
      <w:pPr>
        <w:pStyle w:val="Tekstpodstawowy"/>
        <w:tabs>
          <w:tab w:val="left" w:pos="683"/>
        </w:tabs>
        <w:spacing w:line="276" w:lineRule="auto"/>
        <w:ind w:left="978"/>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(-ami)</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8F3780">
        <w:trPr>
          <w:trHeight w:val="769"/>
          <w:jc w:val="center"/>
        </w:trPr>
        <w:tc>
          <w:tcPr>
            <w:tcW w:w="5000" w:type="pct"/>
          </w:tcPr>
          <w:p w14:paraId="2F686F8D" w14:textId="7840C3E4"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D83141">
              <w:rPr>
                <w:rFonts w:asciiTheme="minorHAnsi" w:hAnsiTheme="minorHAnsi" w:cstheme="minorHAnsi"/>
                <w:b/>
              </w:rPr>
              <w:t>31</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8F3780">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KRS/CEiDG)</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uPZP):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4"/>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Prawo zamówień publicznych (dalej jako: Pzp)</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50BA33FB"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0597661"/>
      <w:r w:rsidR="00D83141">
        <w:rPr>
          <w:rFonts w:asciiTheme="minorHAnsi" w:hAnsiTheme="minorHAnsi" w:cstheme="minorHAnsi"/>
          <w:b/>
          <w:i/>
        </w:rPr>
        <w:t>D</w:t>
      </w:r>
      <w:r w:rsidR="00D83141" w:rsidRPr="00D83141">
        <w:rPr>
          <w:rFonts w:asciiTheme="minorHAnsi" w:hAnsiTheme="minorHAnsi" w:cstheme="minorHAnsi"/>
          <w:b/>
          <w:i/>
        </w:rPr>
        <w:t>ruk i usługi powiązane, dotyczące czterech wydań Magazynu Projektów Europejskich „w Centrum” w 2023 roku dla Centrum Projektów Europejskich</w:t>
      </w:r>
      <w:r w:rsidR="00F56038" w:rsidRPr="00F56038" w:rsidDel="00F56038">
        <w:rPr>
          <w:rFonts w:asciiTheme="minorHAnsi" w:hAnsiTheme="minorHAnsi" w:cstheme="minorHAnsi"/>
          <w:iCs/>
        </w:rPr>
        <w:t xml:space="preserve"> </w:t>
      </w:r>
      <w:bookmarkEnd w:id="6"/>
      <w:r w:rsidRPr="00C80141">
        <w:rPr>
          <w:rFonts w:asciiTheme="minorHAnsi" w:hAnsiTheme="minorHAnsi" w:cstheme="minorHAnsi"/>
        </w:rPr>
        <w:t>(oznaczenie sprawy nr WA.263.</w:t>
      </w:r>
      <w:r w:rsidR="00D83141">
        <w:rPr>
          <w:rFonts w:asciiTheme="minorHAnsi" w:hAnsiTheme="minorHAnsi" w:cstheme="minorHAnsi"/>
        </w:rPr>
        <w:t>31</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oświadczam, że nie podlegam wykluczeniu z postępowania na podstawie art. 108 ust. 1 ustawy Pzp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77777777"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Pzp </w:t>
      </w:r>
      <w:r w:rsidRPr="00C80141">
        <w:rPr>
          <w:rFonts w:asciiTheme="minorHAnsi" w:hAnsiTheme="minorHAnsi" w:cstheme="minorHAnsi"/>
          <w:i/>
        </w:rPr>
        <w:t xml:space="preserve">(podać mającą zastosowanie podstawę wykluczenia spośród wymienionych w art. 108 ust. 1 pkt … ustawy Pzp). </w:t>
      </w:r>
      <w:r w:rsidRPr="00C80141">
        <w:rPr>
          <w:rFonts w:asciiTheme="minorHAnsi" w:hAnsiTheme="minorHAnsi" w:cstheme="minorHAnsi"/>
        </w:rPr>
        <w:t>Jednocześnie oświadczam, że w związku z ww. okolicznością, na podstawie art. 110 ust. 2 ustawy Pzp podjąłem następujące środki naprawcze: …</w:t>
      </w:r>
    </w:p>
    <w:p w14:paraId="3905F8F9" w14:textId="537BB6D1" w:rsidR="008B74A0" w:rsidRPr="00C80141" w:rsidRDefault="008B74A0" w:rsidP="00954BEF">
      <w:pPr>
        <w:pStyle w:val="Tekstpodstawowy"/>
        <w:tabs>
          <w:tab w:val="left" w:leader="dot" w:pos="9199"/>
        </w:tabs>
        <w:spacing w:line="271" w:lineRule="auto"/>
        <w:ind w:left="5355"/>
        <w:jc w:val="right"/>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74E81A9B" w:rsidR="008B74A0" w:rsidRPr="00D83141" w:rsidRDefault="008B74A0" w:rsidP="008B74A0">
      <w:pPr>
        <w:spacing w:line="271" w:lineRule="auto"/>
        <w:ind w:right="116"/>
        <w:jc w:val="both"/>
        <w:rPr>
          <w:rFonts w:asciiTheme="minorHAnsi" w:hAnsiTheme="minorHAnsi" w:cstheme="minorHAnsi"/>
        </w:rPr>
      </w:pPr>
      <w:r w:rsidRPr="00D83141">
        <w:rPr>
          <w:rFonts w:asciiTheme="minorHAnsi" w:hAnsiTheme="minorHAnsi" w:cstheme="minorHAnsi"/>
        </w:rPr>
        <w:t>Oświadczam, że spełniam(-my) warunki udziału w postępowaniu na</w:t>
      </w:r>
      <w:r w:rsidRPr="00954BEF">
        <w:rPr>
          <w:rFonts w:asciiTheme="minorHAnsi" w:hAnsiTheme="minorHAnsi" w:cstheme="minorHAnsi"/>
          <w:b/>
          <w:bCs/>
        </w:rPr>
        <w:t xml:space="preserve"> </w:t>
      </w:r>
      <w:r w:rsidR="00D83141" w:rsidRPr="00954BEF">
        <w:rPr>
          <w:rFonts w:asciiTheme="minorHAnsi" w:hAnsiTheme="minorHAnsi" w:cstheme="minorHAnsi"/>
          <w:b/>
          <w:bCs/>
        </w:rPr>
        <w:t>druk i usługi powiązane, dotyczące czterech wydań Magazynu Projektów Europejskich „w Centrum” w 2023 roku dla Centrum Projektów Europejskich</w:t>
      </w:r>
      <w:r w:rsidRPr="00954BEF">
        <w:rPr>
          <w:rFonts w:asciiTheme="minorHAnsi" w:hAnsiTheme="minorHAnsi" w:cstheme="minorHAnsi"/>
          <w:b/>
          <w:bCs/>
        </w:rPr>
        <w:t>, nr postępowania WA.263.</w:t>
      </w:r>
      <w:r w:rsidR="00D83141" w:rsidRPr="00954BEF">
        <w:rPr>
          <w:rFonts w:asciiTheme="minorHAnsi" w:hAnsiTheme="minorHAnsi" w:cstheme="minorHAnsi"/>
          <w:b/>
          <w:bCs/>
        </w:rPr>
        <w:t>31</w:t>
      </w:r>
      <w:r w:rsidRPr="00954BEF">
        <w:rPr>
          <w:rFonts w:asciiTheme="minorHAnsi" w:hAnsiTheme="minorHAnsi" w:cstheme="minorHAnsi"/>
          <w:b/>
          <w:bCs/>
        </w:rPr>
        <w:t>.2022.</w:t>
      </w:r>
      <w:r w:rsidR="00F56038" w:rsidRPr="00954BEF">
        <w:rPr>
          <w:rFonts w:asciiTheme="minorHAnsi" w:hAnsiTheme="minorHAnsi" w:cstheme="minorHAnsi"/>
          <w:b/>
          <w:bCs/>
        </w:rPr>
        <w:t>SSz</w:t>
      </w:r>
      <w:r w:rsidRPr="00D83141">
        <w:rPr>
          <w:rFonts w:asciiTheme="minorHAnsi" w:hAnsiTheme="minorHAnsi" w:cstheme="minorHAnsi"/>
          <w:b/>
        </w:rPr>
        <w:t xml:space="preserve">, </w:t>
      </w:r>
      <w:r w:rsidRPr="00D83141">
        <w:rPr>
          <w:rFonts w:asciiTheme="minorHAnsi" w:hAnsiTheme="minorHAnsi" w:cstheme="minorHAnsi"/>
        </w:rPr>
        <w:t>dotyczące posiadania zdolności technicznej oraz zawodowej określonej w art. 112 ust. 1 pkt 4 ustawy z dnia 11 września 2019 r. - Prawo zamówień publicznych  (Dz. U. z 202</w:t>
      </w:r>
      <w:r w:rsidR="00C157BD">
        <w:rPr>
          <w:rFonts w:asciiTheme="minorHAnsi" w:hAnsiTheme="minorHAnsi" w:cstheme="minorHAnsi"/>
        </w:rPr>
        <w:t>2</w:t>
      </w:r>
      <w:r w:rsidRPr="00D83141">
        <w:rPr>
          <w:rFonts w:asciiTheme="minorHAnsi" w:hAnsiTheme="minorHAnsi" w:cstheme="minorHAnsi"/>
        </w:rPr>
        <w:t xml:space="preserve"> r. poz. 1</w:t>
      </w:r>
      <w:r w:rsidR="00C157BD">
        <w:rPr>
          <w:rFonts w:asciiTheme="minorHAnsi" w:hAnsiTheme="minorHAnsi" w:cstheme="minorHAnsi"/>
        </w:rPr>
        <w:t>710</w:t>
      </w:r>
      <w:r w:rsidRPr="00D83141">
        <w:rPr>
          <w:rFonts w:asciiTheme="minorHAnsi" w:hAnsiTheme="minorHAnsi" w:cstheme="minorHAnsi"/>
        </w:rPr>
        <w:t xml:space="preserve"> ze zm.).</w:t>
      </w:r>
    </w:p>
    <w:p w14:paraId="6619ACB4" w14:textId="77777777" w:rsidR="008B74A0" w:rsidRPr="00C80141" w:rsidRDefault="008B74A0" w:rsidP="008B74A0">
      <w:pPr>
        <w:pStyle w:val="Tekstpodstawowy"/>
        <w:spacing w:line="271" w:lineRule="auto"/>
        <w:rPr>
          <w:rFonts w:asciiTheme="minorHAnsi" w:hAnsiTheme="minorHAnsi" w:cstheme="minorHAnsi"/>
        </w:rPr>
      </w:pPr>
    </w:p>
    <w:p w14:paraId="02036257" w14:textId="77777777" w:rsidR="008B74A0" w:rsidRPr="00C80141" w:rsidRDefault="008B74A0" w:rsidP="008B74A0">
      <w:pPr>
        <w:pStyle w:val="Tekstpodstawowy"/>
        <w:spacing w:line="271" w:lineRule="auto"/>
        <w:rPr>
          <w:rFonts w:asciiTheme="minorHAnsi" w:hAnsiTheme="minorHAnsi" w:cstheme="minorHAnsi"/>
        </w:rPr>
      </w:pPr>
    </w:p>
    <w:p w14:paraId="56E05B20" w14:textId="356DC67C" w:rsidR="008B74A0" w:rsidRPr="00C80141" w:rsidRDefault="008B74A0" w:rsidP="00954BEF">
      <w:pPr>
        <w:pStyle w:val="Tekstpodstawowy"/>
        <w:tabs>
          <w:tab w:val="left" w:leader="dot" w:pos="9199"/>
        </w:tabs>
        <w:spacing w:line="271" w:lineRule="auto"/>
        <w:jc w:val="right"/>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77777777" w:rsidR="008B74A0" w:rsidRPr="00C80141" w:rsidRDefault="008B74A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1257534E" w14:textId="77777777" w:rsidR="008B74A0" w:rsidRPr="00C80141" w:rsidRDefault="008B74A0" w:rsidP="008B74A0">
      <w:pPr>
        <w:pStyle w:val="Tekstpodstawowy"/>
        <w:spacing w:line="271" w:lineRule="auto"/>
        <w:rPr>
          <w:rFonts w:asciiTheme="minorHAnsi" w:hAnsiTheme="minorHAnsi" w:cstheme="minorHAnsi"/>
        </w:rPr>
      </w:pPr>
    </w:p>
    <w:p w14:paraId="3B23A5A3" w14:textId="77777777" w:rsidR="008B74A0" w:rsidRPr="00C80141" w:rsidRDefault="008B74A0" w:rsidP="008B74A0">
      <w:pPr>
        <w:pStyle w:val="Tekstpodstawowy"/>
        <w:spacing w:line="271" w:lineRule="auto"/>
        <w:rPr>
          <w:rFonts w:asciiTheme="minorHAnsi" w:hAnsiTheme="minorHAnsi" w:cstheme="minorHAnsi"/>
        </w:rPr>
      </w:pPr>
    </w:p>
    <w:p w14:paraId="619630EF" w14:textId="77777777" w:rsidR="008B74A0" w:rsidRPr="00C80141" w:rsidRDefault="008B74A0" w:rsidP="008B74A0">
      <w:pPr>
        <w:pStyle w:val="Tekstpodstawowy"/>
        <w:spacing w:line="271" w:lineRule="auto"/>
        <w:rPr>
          <w:rFonts w:asciiTheme="minorHAnsi" w:hAnsiTheme="minorHAnsi" w:cstheme="minorHAnsi"/>
        </w:rPr>
      </w:pPr>
    </w:p>
    <w:p w14:paraId="59E02F0B" w14:textId="0AEFB44B" w:rsidR="008B74A0" w:rsidRPr="00C80141" w:rsidRDefault="008B74A0" w:rsidP="00954BEF">
      <w:pPr>
        <w:pStyle w:val="Tekstpodstawowy"/>
        <w:tabs>
          <w:tab w:val="left" w:leader="dot" w:pos="9199"/>
        </w:tabs>
        <w:spacing w:line="271" w:lineRule="auto"/>
        <w:ind w:left="5355"/>
        <w:jc w:val="right"/>
        <w:rPr>
          <w:rFonts w:asciiTheme="minorHAnsi" w:hAnsiTheme="minorHAnsi" w:cstheme="minorHAnsi"/>
        </w:rPr>
      </w:pPr>
      <w:r w:rsidRPr="00C80141">
        <w:rPr>
          <w:rFonts w:asciiTheme="minorHAnsi" w:hAnsiTheme="minorHAnsi" w:cstheme="minorHAnsi"/>
        </w:rPr>
        <w:t>…………….……., dnia</w:t>
      </w:r>
      <w:r w:rsidR="00D83141">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8F3780">
        <w:tc>
          <w:tcPr>
            <w:tcW w:w="9356" w:type="dxa"/>
            <w:tcBorders>
              <w:bottom w:val="nil"/>
            </w:tcBorders>
          </w:tcPr>
          <w:p w14:paraId="4D5EF250" w14:textId="5CFA3334"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D83141">
              <w:rPr>
                <w:rFonts w:asciiTheme="minorHAnsi" w:hAnsiTheme="minorHAnsi" w:cstheme="minorHAnsi"/>
                <w:b/>
                <w:lang w:eastAsia="pl-PL"/>
              </w:rPr>
              <w:t>31</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8F3780">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4CABFA68" w14:textId="77777777" w:rsidR="00D83141" w:rsidRPr="00D83141" w:rsidRDefault="00D83141" w:rsidP="00AC6C7A">
      <w:pPr>
        <w:widowControl/>
        <w:autoSpaceDE/>
        <w:autoSpaceDN/>
        <w:spacing w:beforeLines="20" w:before="48" w:afterLines="20" w:after="48" w:line="271" w:lineRule="auto"/>
        <w:jc w:val="center"/>
        <w:rPr>
          <w:rFonts w:asciiTheme="minorHAnsi" w:hAnsiTheme="minorHAnsi" w:cstheme="minorHAnsi"/>
          <w:b/>
          <w:lang w:eastAsia="pl-PL"/>
        </w:rPr>
      </w:pPr>
      <w:bookmarkStart w:id="8" w:name="_Toc77682841"/>
      <w:r w:rsidRPr="00D83141">
        <w:rPr>
          <w:rFonts w:asciiTheme="minorHAnsi" w:hAnsiTheme="minorHAnsi" w:cstheme="minorHAnsi"/>
          <w:b/>
          <w:lang w:eastAsia="pl-PL"/>
        </w:rPr>
        <w:t>UMOWA NR ………………</w:t>
      </w:r>
      <w:bookmarkEnd w:id="8"/>
    </w:p>
    <w:p w14:paraId="7CB238ED" w14:textId="77777777" w:rsidR="00D83141" w:rsidRPr="00D83141" w:rsidRDefault="00D83141" w:rsidP="00AC6C7A">
      <w:pPr>
        <w:widowControl/>
        <w:autoSpaceDE/>
        <w:autoSpaceDN/>
        <w:spacing w:beforeLines="20" w:before="48" w:afterLines="20" w:after="48" w:line="271" w:lineRule="auto"/>
        <w:jc w:val="center"/>
        <w:rPr>
          <w:rFonts w:asciiTheme="minorHAnsi" w:hAnsiTheme="minorHAnsi" w:cstheme="minorHAnsi"/>
          <w:b/>
          <w:bCs/>
          <w:lang w:eastAsia="pl-PL"/>
        </w:rPr>
      </w:pPr>
    </w:p>
    <w:p w14:paraId="5C3ED16F" w14:textId="77777777" w:rsidR="00D83141" w:rsidRPr="00D83141" w:rsidRDefault="00D83141" w:rsidP="00AC6C7A">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zawarta w dniu …………………… roku w Warszawie pomiędzy:</w:t>
      </w:r>
    </w:p>
    <w:p w14:paraId="70F57A8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46B23E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b/>
          <w:bCs/>
          <w:lang w:eastAsia="pl-PL"/>
        </w:rPr>
        <w:t xml:space="preserve">Skarbem Państwa </w:t>
      </w:r>
      <w:r w:rsidRPr="00D83141">
        <w:rPr>
          <w:rFonts w:asciiTheme="minorHAnsi" w:hAnsiTheme="minorHAnsi" w:cstheme="minorHAnsi"/>
          <w:lang w:eastAsia="pl-PL"/>
        </w:rPr>
        <w:t>-</w:t>
      </w:r>
      <w:r w:rsidRPr="00D83141">
        <w:rPr>
          <w:rFonts w:asciiTheme="minorHAnsi" w:hAnsiTheme="minorHAnsi" w:cstheme="minorHAnsi"/>
          <w:b/>
          <w:bCs/>
          <w:lang w:eastAsia="pl-PL"/>
        </w:rPr>
        <w:t xml:space="preserve"> Centrum Projektów Europejskich</w:t>
      </w:r>
      <w:r w:rsidRPr="00D83141">
        <w:rPr>
          <w:rFonts w:asciiTheme="minorHAnsi" w:hAnsiTheme="minorHAnsi" w:cstheme="minorHAnsi"/>
          <w:lang w:eastAsia="pl-PL"/>
        </w:rPr>
        <w:t xml:space="preserve">, z siedzibą w Warszawie przy ul. Domaniewskiej 39a, 02-672 Warszawa, posiadającym numer identyfikacji REGON 141681456 oraz NIP 7010158887, reprezentowanym przez </w:t>
      </w:r>
      <w:r w:rsidRPr="00D83141">
        <w:rPr>
          <w:rFonts w:asciiTheme="minorHAnsi" w:hAnsiTheme="minorHAnsi" w:cstheme="minorHAnsi"/>
          <w:b/>
          <w:bCs/>
          <w:lang w:eastAsia="pl-PL"/>
        </w:rPr>
        <w:t xml:space="preserve">Pana Leszka Bullera </w:t>
      </w:r>
      <w:r w:rsidRPr="00D83141">
        <w:rPr>
          <w:rFonts w:asciiTheme="minorHAnsi" w:hAnsiTheme="minorHAnsi" w:cstheme="minorHAnsi"/>
          <w:lang w:eastAsia="pl-PL"/>
        </w:rPr>
        <w:t xml:space="preserve">– Dyrektora Centrum Projektów Europejskich na podstawie powołania na stanowisko z dniem 16 maja 2016 r. przez Ministra Rozwoju, zwanym w dalszej części </w:t>
      </w:r>
      <w:r w:rsidRPr="00D83141">
        <w:rPr>
          <w:rFonts w:asciiTheme="minorHAnsi" w:hAnsiTheme="minorHAnsi" w:cstheme="minorHAnsi"/>
          <w:b/>
          <w:bCs/>
          <w:lang w:eastAsia="pl-PL"/>
        </w:rPr>
        <w:t>„Zamawiającym”</w:t>
      </w:r>
      <w:r w:rsidRPr="00D83141">
        <w:rPr>
          <w:rFonts w:asciiTheme="minorHAnsi" w:hAnsiTheme="minorHAnsi" w:cstheme="minorHAnsi"/>
          <w:lang w:eastAsia="pl-PL"/>
        </w:rPr>
        <w:t>,</w:t>
      </w:r>
    </w:p>
    <w:p w14:paraId="6D4E17A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67ED883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a</w:t>
      </w:r>
    </w:p>
    <w:p w14:paraId="1E8F1187"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1A02B5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z siedzibą w ................... przy ul. ....................., posiadającą numer identyfikacji REGON ............. oraz NIP ................., a także wpisaną do Krajowego Rejestru Sądowego </w:t>
      </w:r>
      <w:r w:rsidRPr="00D83141">
        <w:rPr>
          <w:rFonts w:asciiTheme="minorHAnsi" w:hAnsiTheme="minorHAnsi" w:cstheme="minorHAnsi"/>
          <w:lang w:eastAsia="pl-PL"/>
        </w:rPr>
        <w:br/>
        <w:t xml:space="preserve">pod numerem KRS .............................../wpisaną do Centralnej Ewidencji i Informacji o Działalności Gospodarczej, prowadzonej przez ……………………..pod numerem………………., reprezentowaną przez Pana/Panią ................................., zwaną / zwanym w dalszej części umowy </w:t>
      </w:r>
      <w:r w:rsidRPr="00D83141">
        <w:rPr>
          <w:rFonts w:asciiTheme="minorHAnsi" w:hAnsiTheme="minorHAnsi" w:cstheme="minorHAnsi"/>
          <w:b/>
          <w:lang w:eastAsia="pl-PL"/>
        </w:rPr>
        <w:t>„Wykonawcą”</w:t>
      </w:r>
      <w:r w:rsidRPr="00D83141">
        <w:rPr>
          <w:rFonts w:asciiTheme="minorHAnsi" w:hAnsiTheme="minorHAnsi" w:cstheme="minorHAnsi"/>
          <w:lang w:eastAsia="pl-PL"/>
        </w:rPr>
        <w:t>,</w:t>
      </w:r>
      <w:r w:rsidRPr="00D83141">
        <w:rPr>
          <w:rFonts w:asciiTheme="minorHAnsi" w:hAnsiTheme="minorHAnsi" w:cstheme="minorHAnsi"/>
          <w:lang w:eastAsia="pl-PL"/>
        </w:rPr>
        <w:cr/>
        <w:t xml:space="preserve">którą w realizacji niniejszej umowy będą reprezentować: </w:t>
      </w:r>
    </w:p>
    <w:p w14:paraId="28AB13B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Pan (i) ……………………………………………………………………………………................. zamieszkały (a) w.................................................................................................................................... legitymujący(a) się dowodem osobistym/paszportem o numerze</w:t>
      </w:r>
      <w:r w:rsidRPr="00D83141">
        <w:rPr>
          <w:rFonts w:asciiTheme="minorHAnsi" w:hAnsiTheme="minorHAnsi" w:cstheme="minorHAnsi"/>
          <w:vertAlign w:val="superscript"/>
          <w:lang w:eastAsia="pl-PL"/>
        </w:rPr>
        <w:footnoteReference w:id="5"/>
      </w:r>
      <w:r w:rsidRPr="00D83141">
        <w:rPr>
          <w:rFonts w:asciiTheme="minorHAnsi" w:hAnsiTheme="minorHAnsi" w:cstheme="minorHAnsi"/>
          <w:lang w:eastAsia="pl-PL"/>
        </w:rPr>
        <w:t xml:space="preserve">  ……………………………………. oraz posiadający(a) numer PESEL/numer identyfikacyjny</w:t>
      </w:r>
      <w:r w:rsidRPr="00D83141">
        <w:rPr>
          <w:rFonts w:asciiTheme="minorHAnsi" w:hAnsiTheme="minorHAnsi" w:cstheme="minorHAnsi"/>
          <w:vertAlign w:val="superscript"/>
          <w:lang w:eastAsia="pl-PL"/>
        </w:rPr>
        <w:footnoteReference w:id="6"/>
      </w:r>
      <w:r w:rsidRPr="00D83141">
        <w:rPr>
          <w:rFonts w:asciiTheme="minorHAnsi" w:hAnsiTheme="minorHAnsi" w:cstheme="minorHAnsi"/>
          <w:lang w:eastAsia="pl-PL"/>
        </w:rPr>
        <w:t xml:space="preserve"> ………………………….……………….. </w:t>
      </w:r>
      <w:r w:rsidRPr="00D83141">
        <w:rPr>
          <w:rFonts w:asciiTheme="minorHAnsi" w:hAnsiTheme="minorHAnsi" w:cstheme="minorHAnsi"/>
          <w:lang w:eastAsia="pl-PL"/>
        </w:rPr>
        <w:tab/>
      </w:r>
    </w:p>
    <w:p w14:paraId="461FA0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655A7DA"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lub</w:t>
      </w:r>
      <w:bookmarkStart w:id="9" w:name="_Hlk52971657"/>
      <w:r w:rsidRPr="00D83141">
        <w:rPr>
          <w:rFonts w:asciiTheme="minorHAnsi" w:hAnsiTheme="minorHAnsi" w:cstheme="minorHAnsi"/>
          <w:vertAlign w:val="superscript"/>
          <w:lang w:eastAsia="pl-PL"/>
        </w:rPr>
        <w:footnoteReference w:id="7"/>
      </w:r>
      <w:bookmarkEnd w:id="9"/>
    </w:p>
    <w:p w14:paraId="5F153607"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BC6909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Panem/Panią……………………..zamieszkałym/zamieszkałą w………….przy ul.……………., legitymującym się/legitymującą się dowodem osobistym o numerze ……………. oraz numerze PESEL ……………., i posiadającym/posiadającą numer identyfikacji NIP ………………, zwanym/zwaną w dalszej części umowy </w:t>
      </w:r>
      <w:r w:rsidRPr="00D83141">
        <w:rPr>
          <w:rFonts w:asciiTheme="minorHAnsi" w:hAnsiTheme="minorHAnsi" w:cstheme="minorHAnsi"/>
          <w:b/>
          <w:bCs/>
          <w:lang w:eastAsia="pl-PL"/>
        </w:rPr>
        <w:t>„Wykonawcą”</w:t>
      </w:r>
      <w:r w:rsidRPr="00D83141">
        <w:rPr>
          <w:rFonts w:asciiTheme="minorHAnsi" w:hAnsiTheme="minorHAnsi" w:cstheme="minorHAnsi"/>
          <w:lang w:eastAsia="pl-PL"/>
        </w:rPr>
        <w:t>.</w:t>
      </w:r>
    </w:p>
    <w:p w14:paraId="1BA6003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A6243F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lub Wykonawca zwani są również dalej są również dalej </w:t>
      </w:r>
      <w:r w:rsidRPr="00D83141">
        <w:rPr>
          <w:rFonts w:asciiTheme="minorHAnsi" w:hAnsiTheme="minorHAnsi" w:cstheme="minorHAnsi"/>
          <w:b/>
          <w:bCs/>
          <w:lang w:eastAsia="pl-PL"/>
        </w:rPr>
        <w:t xml:space="preserve">„Stroną” </w:t>
      </w:r>
      <w:r w:rsidRPr="00D83141">
        <w:rPr>
          <w:rFonts w:asciiTheme="minorHAnsi" w:hAnsiTheme="minorHAnsi" w:cstheme="minorHAnsi"/>
          <w:lang w:eastAsia="pl-PL"/>
        </w:rPr>
        <w:t xml:space="preserve">lub łącznie </w:t>
      </w:r>
      <w:r w:rsidRPr="00D83141">
        <w:rPr>
          <w:rFonts w:asciiTheme="minorHAnsi" w:hAnsiTheme="minorHAnsi" w:cstheme="minorHAnsi"/>
          <w:b/>
          <w:bCs/>
          <w:lang w:eastAsia="pl-PL"/>
        </w:rPr>
        <w:t xml:space="preserve">„Stronami” </w:t>
      </w:r>
      <w:r w:rsidRPr="00D83141">
        <w:rPr>
          <w:rFonts w:asciiTheme="minorHAnsi" w:hAnsiTheme="minorHAnsi" w:cstheme="minorHAnsi"/>
          <w:lang w:eastAsia="pl-PL"/>
        </w:rPr>
        <w:t>umowy.</w:t>
      </w:r>
    </w:p>
    <w:p w14:paraId="36D7729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252F1DB" w14:textId="77777777" w:rsidR="00D83141" w:rsidRPr="00D83141" w:rsidRDefault="00D83141" w:rsidP="0042458F">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w:t>
      </w:r>
    </w:p>
    <w:p w14:paraId="4315157B" w14:textId="75F45BF2" w:rsidR="00D83141" w:rsidRPr="00D83141" w:rsidRDefault="00D83141" w:rsidP="0034433D">
      <w:pPr>
        <w:widowControl/>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1.</w:t>
      </w:r>
      <w:r w:rsidRPr="00D83141">
        <w:rPr>
          <w:rFonts w:asciiTheme="minorHAnsi" w:hAnsiTheme="minorHAnsi" w:cstheme="minorHAnsi"/>
          <w:lang w:eastAsia="pl-PL"/>
        </w:rPr>
        <w:tab/>
      </w:r>
      <w:r w:rsidRPr="00D83141">
        <w:rPr>
          <w:rFonts w:asciiTheme="minorHAnsi" w:hAnsiTheme="minorHAnsi" w:cstheme="minorHAnsi"/>
          <w:bCs/>
          <w:lang w:eastAsia="pl-PL"/>
        </w:rPr>
        <w:t xml:space="preserve">Strony oświadczają, iż umowę zawarto w wyniku postępowania o udzielenie zamówienia publicznego nr </w:t>
      </w:r>
      <w:r w:rsidR="00AC6C7A">
        <w:rPr>
          <w:rFonts w:asciiTheme="minorHAnsi" w:hAnsiTheme="minorHAnsi" w:cstheme="minorHAnsi"/>
          <w:bCs/>
          <w:lang w:eastAsia="pl-PL"/>
        </w:rPr>
        <w:t>WA.263.31.2022.SSz</w:t>
      </w:r>
      <w:r w:rsidRPr="00D83141">
        <w:rPr>
          <w:rFonts w:asciiTheme="minorHAnsi" w:hAnsiTheme="minorHAnsi" w:cstheme="minorHAnsi"/>
          <w:bCs/>
          <w:lang w:eastAsia="pl-PL"/>
        </w:rPr>
        <w:t>,  zgodnie z art. 275 pkt 1 ustawy z dnia 11 września 2019 r. - Prawo zamówień publicznych (Dz. U. z 2022, poz. 1710 ze zm.).</w:t>
      </w:r>
    </w:p>
    <w:p w14:paraId="1AE5EEFF" w14:textId="77777777" w:rsidR="00D83141" w:rsidRPr="00D83141" w:rsidRDefault="00D83141" w:rsidP="0034433D">
      <w:pPr>
        <w:widowControl/>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lastRenderedPageBreak/>
        <w:t xml:space="preserve">2. </w:t>
      </w:r>
      <w:r w:rsidRPr="00D83141">
        <w:rPr>
          <w:rFonts w:asciiTheme="minorHAnsi" w:hAnsiTheme="minorHAnsi" w:cstheme="minorHAnsi"/>
          <w:bCs/>
          <w:lang w:eastAsia="pl-PL"/>
        </w:rPr>
        <w:tab/>
        <w:t>Przedmiot umowy będzie współfinansowany ze środków Unii Europejskiej w ramach Programu Operacyjnego Pomoc Techniczna dla Funduszy Europejskich 2021-2027 - dalej w treści również jako „Program”.</w:t>
      </w:r>
    </w:p>
    <w:p w14:paraId="020E78EB" w14:textId="77777777" w:rsidR="00D83141" w:rsidRPr="00D83141" w:rsidRDefault="00D83141" w:rsidP="0034433D">
      <w:pPr>
        <w:widowControl/>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3.</w:t>
      </w:r>
      <w:r w:rsidRPr="00D83141">
        <w:rPr>
          <w:rFonts w:asciiTheme="minorHAnsi" w:hAnsiTheme="minorHAnsi" w:cstheme="minorHAnsi"/>
          <w:lang w:eastAsia="pl-PL"/>
        </w:rPr>
        <w:tab/>
        <w:t>Przedmiotem umowy jest druk i usługi powiązane, dotyczące publikacji Magazynu Projektów Europejskich „w Centrum” w 2023 roku (4 numery w 2023 roku) – dalej w treści również jako „Przedmiot umowy”. Szczegółowy zakres usług, specyfikacja publikacji i warunki jej przygotowania oraz wykonania określa „Opis przedmiotu zamówienia”, stanowiący załącznik nr 1 do umowy – dalej również jako „OPZ”.</w:t>
      </w:r>
    </w:p>
    <w:p w14:paraId="00417F68" w14:textId="77777777" w:rsidR="00D83141" w:rsidRPr="00D83141" w:rsidRDefault="00D83141" w:rsidP="0034433D">
      <w:pPr>
        <w:widowControl/>
        <w:numPr>
          <w:ilvl w:val="0"/>
          <w:numId w:val="71"/>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Na mocy niniejszej umowy Wykonawca zobowiązuje się świadczyć Zamawiającemu usługi zgodnie z OPZ, zgodnie z cenami określonymi w Ofercie, stanowiącej załącznik nr 2 do niniejszej umowy, poprzez realizację poszczególnych zleceń, zgodnie ze wzorem formularza zlecenia (dalej formularza), który stanowi załącznik nr 4 do niniejszej umowy.</w:t>
      </w:r>
    </w:p>
    <w:p w14:paraId="6BC15674" w14:textId="77777777" w:rsidR="00D83141" w:rsidRPr="00D83141" w:rsidRDefault="00D83141" w:rsidP="0034433D">
      <w:pPr>
        <w:widowControl/>
        <w:numPr>
          <w:ilvl w:val="0"/>
          <w:numId w:val="71"/>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Zlecenia przekazywane będą Wykonawcy drogą poczty elektronicznej na adres e-mail wskazany w ust. 6 w formie skanu formularza, podpisanego przez Zamawiającego. Czas na realizację zamówienia biegnie od następnego dnia roboczego po wystawieniu zlecenia. Czas realizacji zlecenia wynosi ____ dni (zgodnie z Ofertą Wykonawcy).</w:t>
      </w:r>
    </w:p>
    <w:p w14:paraId="731E8E47" w14:textId="77777777" w:rsidR="00D83141" w:rsidRPr="00D83141" w:rsidRDefault="00D83141" w:rsidP="0034433D">
      <w:pPr>
        <w:widowControl/>
        <w:numPr>
          <w:ilvl w:val="0"/>
          <w:numId w:val="71"/>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Strony wyznaczają następujące osoby uprawnione do bieżących kontaktów w imieniu każdej ze Stron </w:t>
      </w:r>
      <w:r w:rsidRPr="00D83141">
        <w:rPr>
          <w:rFonts w:asciiTheme="minorHAnsi" w:hAnsiTheme="minorHAnsi" w:cstheme="minorHAnsi"/>
          <w:lang w:eastAsia="pl-PL"/>
        </w:rPr>
        <w:br/>
        <w:t>w związku z realizacją niniejszej umowy:</w:t>
      </w:r>
    </w:p>
    <w:p w14:paraId="76452A42" w14:textId="77777777" w:rsidR="00D83141" w:rsidRPr="00D83141" w:rsidRDefault="00D83141" w:rsidP="0034433D">
      <w:pPr>
        <w:widowControl/>
        <w:autoSpaceDE/>
        <w:autoSpaceDN/>
        <w:spacing w:beforeLines="20" w:before="48" w:afterLines="20" w:after="48" w:line="271" w:lineRule="auto"/>
        <w:ind w:left="426"/>
        <w:jc w:val="both"/>
        <w:rPr>
          <w:rFonts w:asciiTheme="minorHAnsi" w:hAnsiTheme="minorHAnsi" w:cstheme="minorHAnsi"/>
          <w:lang w:eastAsia="pl-PL"/>
        </w:rPr>
      </w:pPr>
      <w:r w:rsidRPr="00D83141">
        <w:rPr>
          <w:rFonts w:asciiTheme="minorHAnsi" w:hAnsiTheme="minorHAnsi" w:cstheme="minorHAnsi"/>
          <w:lang w:eastAsia="pl-PL"/>
        </w:rPr>
        <w:t xml:space="preserve">Po stronie Zamawiającego w kwestiach merytorycznych: Magdalena Majewska, tel. 22/378 31 56, </w:t>
      </w:r>
      <w:r w:rsidRPr="00D83141">
        <w:rPr>
          <w:rFonts w:asciiTheme="minorHAnsi" w:hAnsiTheme="minorHAnsi" w:cstheme="minorHAnsi"/>
          <w:lang w:eastAsia="pl-PL"/>
        </w:rPr>
        <w:br/>
        <w:t xml:space="preserve">e-mail: </w:t>
      </w:r>
      <w:hyperlink r:id="rId10" w:history="1">
        <w:r w:rsidRPr="00D83141">
          <w:rPr>
            <w:rStyle w:val="Hipercze"/>
            <w:rFonts w:asciiTheme="minorHAnsi" w:hAnsiTheme="minorHAnsi" w:cstheme="minorHAnsi"/>
            <w:lang w:eastAsia="pl-PL"/>
          </w:rPr>
          <w:t>magdalena.majewska@cpe.gov.pl</w:t>
        </w:r>
      </w:hyperlink>
      <w:r w:rsidRPr="00D83141">
        <w:rPr>
          <w:rFonts w:asciiTheme="minorHAnsi" w:hAnsiTheme="minorHAnsi" w:cstheme="minorHAnsi"/>
          <w:lang w:eastAsia="pl-PL"/>
        </w:rPr>
        <w:t xml:space="preserve"> lub osoba ją zastępująca.</w:t>
      </w:r>
    </w:p>
    <w:p w14:paraId="5673188A" w14:textId="77777777" w:rsidR="00D83141" w:rsidRPr="00D83141" w:rsidRDefault="00D83141" w:rsidP="0034433D">
      <w:pPr>
        <w:widowControl/>
        <w:autoSpaceDE/>
        <w:autoSpaceDN/>
        <w:spacing w:beforeLines="20" w:before="48" w:afterLines="20" w:after="48" w:line="271" w:lineRule="auto"/>
        <w:ind w:left="426"/>
        <w:jc w:val="both"/>
        <w:rPr>
          <w:rFonts w:asciiTheme="minorHAnsi" w:hAnsiTheme="minorHAnsi" w:cstheme="minorHAnsi"/>
          <w:lang w:eastAsia="pl-PL"/>
        </w:rPr>
      </w:pPr>
      <w:r w:rsidRPr="00D83141">
        <w:rPr>
          <w:rFonts w:asciiTheme="minorHAnsi" w:hAnsiTheme="minorHAnsi" w:cstheme="minorHAnsi"/>
          <w:lang w:eastAsia="pl-PL"/>
        </w:rPr>
        <w:t>Po stronie Wykonawcy: _______________________, tel. _____________, e-mail:____________</w:t>
      </w:r>
    </w:p>
    <w:p w14:paraId="18815BF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35B314C3"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2</w:t>
      </w:r>
    </w:p>
    <w:p w14:paraId="32304F7D" w14:textId="77777777" w:rsidR="00D83141" w:rsidRPr="00D83141" w:rsidRDefault="00D83141" w:rsidP="0034433D">
      <w:pPr>
        <w:widowControl/>
        <w:numPr>
          <w:ilvl w:val="0"/>
          <w:numId w:val="7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Z tytułu należytego wykonania Przedmiotu umowy Wykonawcy przysługuje wynagrodzenie,  którego łączna wartość nie przekroczy </w:t>
      </w:r>
      <w:bookmarkStart w:id="10" w:name="_Hlk57374598"/>
      <w:r w:rsidRPr="00D83141">
        <w:rPr>
          <w:rFonts w:asciiTheme="minorHAnsi" w:hAnsiTheme="minorHAnsi" w:cstheme="minorHAnsi"/>
          <w:lang w:eastAsia="pl-PL"/>
        </w:rPr>
        <w:t xml:space="preserve">……………. zł brutto (słownie: ………………………………………) </w:t>
      </w:r>
      <w:bookmarkEnd w:id="10"/>
      <w:r w:rsidRPr="00D83141">
        <w:rPr>
          <w:rFonts w:asciiTheme="minorHAnsi" w:hAnsiTheme="minorHAnsi" w:cstheme="minorHAnsi"/>
          <w:lang w:eastAsia="pl-PL"/>
        </w:rPr>
        <w:t>oraz ……………. zł netto (słownie: ………………………………………).</w:t>
      </w:r>
    </w:p>
    <w:p w14:paraId="02662F4D" w14:textId="77777777" w:rsidR="00D83141" w:rsidRPr="00D83141" w:rsidRDefault="00D83141" w:rsidP="0034433D">
      <w:pPr>
        <w:widowControl/>
        <w:numPr>
          <w:ilvl w:val="0"/>
          <w:numId w:val="7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każdorazowo zastosuje stawkę VAT zgodną z obowiązującymi przepisami, uwzględniając fakt, że Magazyn „w Centrum” ma nadany numer ISSN. Jeżeli zmianie ulegnie obowiązująca stawka podatku VAT, to kwota brutto na fakturze również się zmieni w stosunku do tej przedstawionej w Ofercie Wykonawcy przy zachowaniu kwoty netto w Ofercie Wykonawcy. </w:t>
      </w:r>
    </w:p>
    <w:p w14:paraId="25315BFD"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Podstawą obliczenia wynagrodzenia Wykonawcy jest faktyczne wykonanie usług wg cen jednostkowych określonych w Ofercie, stanowiącej załącznik nr 2 do umowy. </w:t>
      </w:r>
    </w:p>
    <w:p w14:paraId="71A2C988"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Umowa realizowana będzie cyklicznie, a Wykonawcy przysługuje wynagrodzenie za wykonanie każdego pojedynczego zlecenia. </w:t>
      </w:r>
    </w:p>
    <w:p w14:paraId="0D1A6856"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49215D85"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Wynagrodzenie, o którym mowa w ust. 1, obejmuje wszelkie koszty wszystkich czynności i materiałów, niezbędnych do prawidłowego wykonania przedmiotu umowy, nawet jeśli nie zostały one wprost wyszczególnione w treści niniejszej umowy i jej załącznikach.</w:t>
      </w:r>
    </w:p>
    <w:p w14:paraId="200D8C96"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Magazyn „w Centrum” posiada numer ISSN 2545-1383.</w:t>
      </w:r>
    </w:p>
    <w:p w14:paraId="42D72518"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Po wykonaniu zlecenia i potwierdzeniu jego prawidłowego wykonania za pomocą protokołu odbioru przez Naczelnika Wydziału Informacji Funduszy Europejskich w CPE (dalej Naczelnika) lub osobę go zastępującą, Wykonawca uprawniony jest do wystawienia rachunku/faktury VAT za dane zlecenie.</w:t>
      </w:r>
    </w:p>
    <w:p w14:paraId="52B6D1F3" w14:textId="77777777" w:rsidR="00D83141" w:rsidRPr="00D83141" w:rsidRDefault="00D83141" w:rsidP="0034433D">
      <w:pPr>
        <w:widowControl/>
        <w:numPr>
          <w:ilvl w:val="0"/>
          <w:numId w:val="73"/>
        </w:numPr>
        <w:tabs>
          <w:tab w:val="num" w:pos="426"/>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lastRenderedPageBreak/>
        <w:t xml:space="preserve">Zamawiający zobowiązuje się do zapłaty rachunku/faktury VAT wystawionej przez Wykonawcę w terminie 21 dni od daty otrzymania poprawnie wystawionej pod względem rachunkowym i formalnym rachunku/ faktury VAT. </w:t>
      </w:r>
    </w:p>
    <w:p w14:paraId="4AA13503"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Dane do rachunku/e-faktury VAT:</w:t>
      </w:r>
    </w:p>
    <w:p w14:paraId="257B96D9"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Centrum Projektów Europejskich</w:t>
      </w:r>
    </w:p>
    <w:p w14:paraId="1156C5BF"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ul. Domaniewska 39A</w:t>
      </w:r>
    </w:p>
    <w:p w14:paraId="48ECEBBB"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02-672 Warszawa</w:t>
      </w:r>
    </w:p>
    <w:p w14:paraId="441C3961"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NIP: 701 015 88 87</w:t>
      </w:r>
    </w:p>
    <w:p w14:paraId="09D20CEB" w14:textId="77777777" w:rsidR="00D83141" w:rsidRPr="00D83141" w:rsidRDefault="00D83141" w:rsidP="0034433D">
      <w:pPr>
        <w:widowControl/>
        <w:numPr>
          <w:ilvl w:val="0"/>
          <w:numId w:val="74"/>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Zapłata wynagrodzenia zostanie dokonana przelewem na wskazany przez Wykonawcę rachunek bankowy o numerze: …………………………………………………………………………………….. .</w:t>
      </w:r>
    </w:p>
    <w:p w14:paraId="5A463C35" w14:textId="77777777" w:rsidR="00D83141" w:rsidRPr="00D83141" w:rsidRDefault="00D83141" w:rsidP="0034433D">
      <w:pPr>
        <w:widowControl/>
        <w:numPr>
          <w:ilvl w:val="0"/>
          <w:numId w:val="74"/>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Zamawiający dopuszcza stosowanie ustrukturyzowanych faktur, o których mowa w ustawie z dnia </w:t>
      </w:r>
      <w:r w:rsidRPr="00D83141">
        <w:rPr>
          <w:rFonts w:asciiTheme="minorHAnsi" w:hAnsiTheme="minorHAnsi" w:cstheme="minorHAnsi"/>
          <w:lang w:eastAsia="pl-PL"/>
        </w:rPr>
        <w:br/>
        <w:t>9 listopada 2018 r. o elektronicznym fakturowaniu w zamówieniach publicznych, koncesjach na roboty budowlane lub usługi oraz partnerstwie publiczno-prawnym (Dz. U. 2020 r. poz. 1666).</w:t>
      </w:r>
    </w:p>
    <w:p w14:paraId="538096DE" w14:textId="77777777" w:rsidR="00D83141" w:rsidRPr="00D83141" w:rsidRDefault="00D83141" w:rsidP="0034433D">
      <w:pPr>
        <w:widowControl/>
        <w:numPr>
          <w:ilvl w:val="0"/>
          <w:numId w:val="74"/>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oświadcza, że wskazany w ust. 10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728A5C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D6CA90C"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3</w:t>
      </w:r>
    </w:p>
    <w:p w14:paraId="0C9DFE77" w14:textId="37DD5D61"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Umowę zawarto na czas określony, tj. </w:t>
      </w:r>
      <w:bookmarkStart w:id="11" w:name="_Hlk114057049"/>
      <w:r w:rsidRPr="00D83141">
        <w:rPr>
          <w:rFonts w:asciiTheme="minorHAnsi" w:hAnsiTheme="minorHAnsi" w:cstheme="minorHAnsi"/>
          <w:lang w:eastAsia="pl-PL"/>
        </w:rPr>
        <w:t>od 1 stycznia 2023 roku do dnia wypełnienia wszystkich zobowiązań przez Wykonawcę i Zamawiającego nie dłużej</w:t>
      </w:r>
      <w:r w:rsidR="001947CE">
        <w:rPr>
          <w:rFonts w:asciiTheme="minorHAnsi" w:hAnsiTheme="minorHAnsi" w:cstheme="minorHAnsi"/>
          <w:lang w:eastAsia="pl-PL"/>
        </w:rPr>
        <w:t xml:space="preserve"> jednak </w:t>
      </w:r>
      <w:r w:rsidRPr="00D83141">
        <w:rPr>
          <w:rFonts w:asciiTheme="minorHAnsi" w:hAnsiTheme="minorHAnsi" w:cstheme="minorHAnsi"/>
          <w:lang w:eastAsia="pl-PL"/>
        </w:rPr>
        <w:t xml:space="preserve">niż </w:t>
      </w:r>
      <w:r w:rsidR="001947CE">
        <w:rPr>
          <w:rFonts w:asciiTheme="minorHAnsi" w:hAnsiTheme="minorHAnsi" w:cstheme="minorHAnsi"/>
          <w:lang w:eastAsia="pl-PL"/>
        </w:rPr>
        <w:t>do 19.12.2023 r.</w:t>
      </w:r>
      <w:r w:rsidRPr="00D83141">
        <w:rPr>
          <w:rFonts w:asciiTheme="minorHAnsi" w:hAnsiTheme="minorHAnsi" w:cstheme="minorHAnsi"/>
          <w:lang w:eastAsia="pl-PL"/>
        </w:rPr>
        <w:t>, z uwzględnieniem terminów wskazanych w</w:t>
      </w:r>
      <w:r w:rsidR="001947CE" w:rsidRPr="001947CE">
        <w:rPr>
          <w:rFonts w:asciiTheme="minorHAnsi" w:hAnsiTheme="minorHAnsi" w:cstheme="minorHAnsi"/>
          <w:lang w:eastAsia="pl-PL"/>
        </w:rPr>
        <w:t xml:space="preserve"> opisie przedmiotu zamówienia</w:t>
      </w:r>
      <w:r w:rsidRPr="00D83141">
        <w:rPr>
          <w:rFonts w:asciiTheme="minorHAnsi" w:hAnsiTheme="minorHAnsi" w:cstheme="minorHAnsi"/>
          <w:lang w:eastAsia="pl-PL"/>
        </w:rPr>
        <w:t xml:space="preserve">. </w:t>
      </w:r>
    </w:p>
    <w:bookmarkEnd w:id="11"/>
    <w:p w14:paraId="2437CB3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i/>
          <w:lang w:eastAsia="pl-PL"/>
        </w:rPr>
      </w:pPr>
    </w:p>
    <w:p w14:paraId="0B7AAD82"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4</w:t>
      </w:r>
    </w:p>
    <w:p w14:paraId="7C5F091F"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zobowiązuje się do wykonania zamówienia z należytą starannością, terminowo – zgodnie z terminami zadeklarowanymi w przedstawionej ofercie i bez wad dotyczących jakości plików produkcyjnych czy takich jak rozmycia, przebarwienia, krzywe ułożenie na arkuszach. Zamawiający uprawniony jest do kontroli realizacji każdorazowego zlecenia na każdym jego etapie. W przypadku stwierdzenia przez Zamawiającego jakichkolwiek wad Zamawiający niezwłocznie poinformuje o tym fakcie Wykonawcę w formie email na adres określony w § 1 ust. 6 wskazując stwierdzone wady.  Wykonawca niezwłocznie usunie wskazane wady, poprawi plików i/lub do powtórzy druk w ciągu 4 dni roboczych od momentu powiadomienia Wykonawcy przez Zamawiającego o stwierdzeniu wad. Procedura jest niezależna od procedury akceptacji projektu Magazynu określonej w rozdziale IV OPZ. </w:t>
      </w:r>
    </w:p>
    <w:p w14:paraId="64EDF39A"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ponosi pełną odpowiedzialność za wady prawne zrealizowanego przedmiotu umowy, a w szczególności za ewentualne roszczenia osób trzecich wynikające z naruszenia praw własności intelektualnej, w tym za nieprzestrzeganie przepisów ustawy z dnia ustawą z dnia 4 lutego 1994 r. o prawie autorskim i prawach pokrewnych (Dz.U. z 2021 r., poz. 1062 z późn. zm.) w związku z wykonywaniem przedmiotu umowy.</w:t>
      </w:r>
    </w:p>
    <w:p w14:paraId="17A75934"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nie może, bez zgody Zamawiającego, korzystać w przyszłości przy pracach dla podmiotów trzecich z materiałów i informacji uzyskanych w związku z wykonywaniem przedmiotu umowy oraz udostępniać osobom trzecim przekazanych mu przez Zamawiającego materiałów i dokumentów.</w:t>
      </w:r>
    </w:p>
    <w:p w14:paraId="210C2322"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lastRenderedPageBreak/>
        <w:t>Wykonawca zobowiązuje się do wykonania czynności druku przez osoby zatrudnione na podstawie umowy o pracę. W trakcie realizacji zamówienia Zamawiający uprawniony jest do wykonywania czynności kontrolnych wobec Wykonawcy odnośnie spełniania przez Wykonawcę lub podwykonawcę wymogu zatrudnienia na podstawie umowy o pracę osoby wykonującej wskazane czynności.</w:t>
      </w:r>
    </w:p>
    <w:p w14:paraId="69AC8A9E"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Na żądanie Zamawiającego Wykonawca w trakcie realizacji zamówienia, w terminie 5 dni od dnia przekazania żądania przez Zamawiającego, przedłoży Zamawiającemu: </w:t>
      </w:r>
    </w:p>
    <w:p w14:paraId="1B4EC33D"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a) </w:t>
      </w:r>
      <w:r w:rsidRPr="00D83141">
        <w:rPr>
          <w:rFonts w:asciiTheme="minorHAnsi" w:hAnsiTheme="minorHAnsi" w:cstheme="minorHAnsi"/>
          <w:lang w:eastAsia="pl-PL"/>
        </w:rPr>
        <w:tab/>
        <w:t>oświadczenie zatrudnionego pracownika o zatrudnieniu na podstawie umowy o pracę Oświadczenie to powinno zawierać w szczególności: dokładne określenie podmiotu składającego oświadczenie, datę złożenia oświadczenia, rodzaju umowy o pracę, zakres obowiązków pracownika i wymiaru etatu,</w:t>
      </w:r>
    </w:p>
    <w:p w14:paraId="37A4CDF5"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b)</w:t>
      </w:r>
      <w:r w:rsidRPr="00D83141">
        <w:rPr>
          <w:rFonts w:asciiTheme="minorHAnsi" w:hAnsiTheme="minorHAnsi" w:cstheme="minorHAnsi"/>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funkcji pełnionych przez te osoby, zakresu obowiązków pracownika, rodzaju umowy o pracę i wymiaru etatu oraz podpis osoby uprawnionej do złożenia oświadczenia w imieniu Wykonawcy lub podwykonawcy,</w:t>
      </w:r>
    </w:p>
    <w:p w14:paraId="487DFED4"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c)</w:t>
      </w:r>
      <w:r w:rsidRPr="00D83141">
        <w:rPr>
          <w:rFonts w:asciiTheme="minorHAnsi" w:hAnsiTheme="minorHAnsi" w:cstheme="minorHAnsi"/>
          <w:lang w:eastAsia="pl-PL"/>
        </w:rP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i wymiar etatu powinny być możliwe do zidentyfikowania.</w:t>
      </w:r>
    </w:p>
    <w:p w14:paraId="24A5E827" w14:textId="71317BAA"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 przypadku naruszenia postanowień ust. </w:t>
      </w:r>
      <w:ins w:id="12" w:author="Magdalena Majewska" w:date="2022-09-16T09:58:00Z">
        <w:r w:rsidR="0031126F">
          <w:rPr>
            <w:rFonts w:asciiTheme="minorHAnsi" w:hAnsiTheme="minorHAnsi" w:cstheme="minorHAnsi"/>
            <w:lang w:eastAsia="pl-PL"/>
          </w:rPr>
          <w:t>4</w:t>
        </w:r>
      </w:ins>
      <w:del w:id="13" w:author="Magdalena Majewska" w:date="2022-09-16T09:58:00Z">
        <w:r w:rsidRPr="00D83141" w:rsidDel="0031126F">
          <w:rPr>
            <w:rFonts w:asciiTheme="minorHAnsi" w:hAnsiTheme="minorHAnsi" w:cstheme="minorHAnsi"/>
            <w:lang w:eastAsia="pl-PL"/>
          </w:rPr>
          <w:delText>7</w:delText>
        </w:r>
      </w:del>
      <w:r w:rsidRPr="00D83141">
        <w:rPr>
          <w:rFonts w:asciiTheme="minorHAnsi" w:hAnsiTheme="minorHAnsi" w:cstheme="minorHAnsi"/>
          <w:lang w:eastAsia="pl-PL"/>
        </w:rPr>
        <w:t xml:space="preserve"> Zamawiający obciąży Wykonawcę karą umowną.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wskazane w ust. </w:t>
      </w:r>
      <w:ins w:id="14" w:author="Magdalena Majewska" w:date="2022-09-16T09:58:00Z">
        <w:r w:rsidR="0031126F">
          <w:rPr>
            <w:rFonts w:asciiTheme="minorHAnsi" w:hAnsiTheme="minorHAnsi" w:cstheme="minorHAnsi"/>
            <w:lang w:eastAsia="pl-PL"/>
          </w:rPr>
          <w:t>4</w:t>
        </w:r>
      </w:ins>
      <w:del w:id="15" w:author="Magdalena Majewska" w:date="2022-09-16T09:58:00Z">
        <w:r w:rsidRPr="00D83141" w:rsidDel="0031126F">
          <w:rPr>
            <w:rFonts w:asciiTheme="minorHAnsi" w:hAnsiTheme="minorHAnsi" w:cstheme="minorHAnsi"/>
            <w:lang w:eastAsia="pl-PL"/>
          </w:rPr>
          <w:delText>7</w:delText>
        </w:r>
      </w:del>
      <w:r w:rsidRPr="00D83141">
        <w:rPr>
          <w:rFonts w:asciiTheme="minorHAnsi" w:hAnsiTheme="minorHAnsi" w:cstheme="minorHAnsi"/>
          <w:lang w:eastAsia="pl-PL"/>
        </w:rPr>
        <w:t xml:space="preserve">. W przypadku naruszenia postanowień ust. </w:t>
      </w:r>
      <w:ins w:id="16" w:author="Magdalena Majewska" w:date="2022-09-16T09:58:00Z">
        <w:r w:rsidR="0031126F">
          <w:rPr>
            <w:rFonts w:asciiTheme="minorHAnsi" w:hAnsiTheme="minorHAnsi" w:cstheme="minorHAnsi"/>
            <w:lang w:eastAsia="pl-PL"/>
          </w:rPr>
          <w:t>4</w:t>
        </w:r>
      </w:ins>
      <w:del w:id="17" w:author="Magdalena Majewska" w:date="2022-09-16T09:58:00Z">
        <w:r w:rsidRPr="00D83141" w:rsidDel="0031126F">
          <w:rPr>
            <w:rFonts w:asciiTheme="minorHAnsi" w:hAnsiTheme="minorHAnsi" w:cstheme="minorHAnsi"/>
            <w:lang w:eastAsia="pl-PL"/>
          </w:rPr>
          <w:delText>6</w:delText>
        </w:r>
      </w:del>
      <w:r w:rsidRPr="00D83141">
        <w:rPr>
          <w:rFonts w:asciiTheme="minorHAnsi" w:hAnsiTheme="minorHAnsi" w:cstheme="minorHAnsi"/>
          <w:lang w:eastAsia="pl-PL"/>
        </w:rPr>
        <w:t>-</w:t>
      </w:r>
      <w:ins w:id="18" w:author="Magdalena Majewska" w:date="2022-09-16T09:58:00Z">
        <w:r w:rsidR="0031126F">
          <w:rPr>
            <w:rFonts w:asciiTheme="minorHAnsi" w:hAnsiTheme="minorHAnsi" w:cstheme="minorHAnsi"/>
            <w:lang w:eastAsia="pl-PL"/>
          </w:rPr>
          <w:t>5</w:t>
        </w:r>
      </w:ins>
      <w:del w:id="19" w:author="Magdalena Majewska" w:date="2022-09-16T09:58:00Z">
        <w:r w:rsidRPr="00D83141" w:rsidDel="0031126F">
          <w:rPr>
            <w:rFonts w:asciiTheme="minorHAnsi" w:hAnsiTheme="minorHAnsi" w:cstheme="minorHAnsi"/>
            <w:lang w:eastAsia="pl-PL"/>
          </w:rPr>
          <w:delText>8</w:delText>
        </w:r>
      </w:del>
      <w:r w:rsidRPr="00D83141">
        <w:rPr>
          <w:rFonts w:asciiTheme="minorHAnsi" w:hAnsiTheme="minorHAnsi" w:cstheme="minorHAnsi"/>
          <w:lang w:eastAsia="pl-PL"/>
        </w:rPr>
        <w:t xml:space="preserve"> Zamawiającemu przysługuje prawo natychmiastowego odstąpienia od umowy.</w:t>
      </w:r>
    </w:p>
    <w:p w14:paraId="0BC7F18B" w14:textId="5AD8E88A" w:rsidR="00D83141" w:rsidRPr="0034433D" w:rsidRDefault="00D83141" w:rsidP="0034433D">
      <w:pPr>
        <w:pStyle w:val="Akapitzlist"/>
        <w:widowControl/>
        <w:numPr>
          <w:ilvl w:val="0"/>
          <w:numId w:val="67"/>
        </w:numPr>
        <w:autoSpaceDE/>
        <w:autoSpaceDN/>
        <w:spacing w:beforeLines="20" w:before="48" w:afterLines="20" w:after="48" w:line="271" w:lineRule="auto"/>
        <w:ind w:left="426" w:hanging="426"/>
        <w:rPr>
          <w:rFonts w:asciiTheme="minorHAnsi" w:hAnsiTheme="minorHAnsi" w:cstheme="minorHAnsi"/>
          <w:lang w:eastAsia="pl-PL"/>
        </w:rPr>
      </w:pPr>
      <w:r w:rsidRPr="0034433D">
        <w:rPr>
          <w:rFonts w:asciiTheme="minorHAnsi" w:hAnsiTheme="minorHAnsi" w:cstheme="minorHAnsi"/>
          <w:lang w:eastAsia="pl-PL"/>
        </w:rPr>
        <w:t>Zmiana osób realizujących umowę wskazanych w ofercie dopuszczalna jest pod warunkiem wyrażenia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Zamawiający w terminie 2 dni roboczych zaakceptuje wniosek lub go odrzuci. Powodem odrzucenia osoby objętej wnioskiem może być fakt niespełniania przez zaproponowaną osobę warunków/kwalifikacji wymaganych przez Zamawiającego na etapie postępowania o udzielenia zamówienia publicznego. Procedura akceptacji może być wielokrotnie powtarzana.</w:t>
      </w:r>
    </w:p>
    <w:p w14:paraId="108A1F04" w14:textId="56A7EF19" w:rsid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038C7404" w14:textId="1DC0641E" w:rsidR="0031126F" w:rsidRDefault="0031126F" w:rsidP="00954BEF">
      <w:pPr>
        <w:widowControl/>
        <w:autoSpaceDE/>
        <w:autoSpaceDN/>
        <w:spacing w:beforeLines="20" w:before="48" w:afterLines="20" w:after="48" w:line="271" w:lineRule="auto"/>
        <w:jc w:val="both"/>
        <w:rPr>
          <w:rFonts w:asciiTheme="minorHAnsi" w:hAnsiTheme="minorHAnsi" w:cstheme="minorHAnsi"/>
          <w:b/>
          <w:lang w:eastAsia="pl-PL"/>
        </w:rPr>
      </w:pPr>
    </w:p>
    <w:p w14:paraId="78CD98CE" w14:textId="77777777" w:rsidR="000610E0" w:rsidRPr="00D83141" w:rsidRDefault="000610E0" w:rsidP="00954BEF">
      <w:pPr>
        <w:widowControl/>
        <w:autoSpaceDE/>
        <w:autoSpaceDN/>
        <w:spacing w:beforeLines="20" w:before="48" w:afterLines="20" w:after="48" w:line="271" w:lineRule="auto"/>
        <w:jc w:val="both"/>
        <w:rPr>
          <w:rFonts w:asciiTheme="minorHAnsi" w:hAnsiTheme="minorHAnsi" w:cstheme="minorHAnsi"/>
          <w:b/>
          <w:lang w:eastAsia="pl-PL"/>
        </w:rPr>
      </w:pPr>
    </w:p>
    <w:p w14:paraId="1DD494CD"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lastRenderedPageBreak/>
        <w:t>§ 5</w:t>
      </w:r>
    </w:p>
    <w:p w14:paraId="7F5D46B9"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w celu realizacji czynności objętych umową może uzyskać dostęp do danych osobowych, dlatego Zamawiający powierza Wykonawcy przetwarzanie danych osobowych w zakresie niezbędnym </w:t>
      </w:r>
      <w:r w:rsidRPr="00D83141">
        <w:rPr>
          <w:rFonts w:asciiTheme="minorHAnsi" w:hAnsiTheme="minorHAnsi" w:cstheme="minorHAnsi"/>
          <w:lang w:eastAsia="pl-PL"/>
        </w:rPr>
        <w:br/>
        <w:t xml:space="preserve">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w:t>
      </w:r>
    </w:p>
    <w:p w14:paraId="386F27A3"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Zakres danych osobowych powierzonych do przetwarzania Wykonawcy przez Zamawiającego jest określony w załączniku nr 6.</w:t>
      </w:r>
    </w:p>
    <w:p w14:paraId="1B505895"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D83141">
        <w:rPr>
          <w:rFonts w:asciiTheme="minorHAnsi" w:hAnsiTheme="minorHAnsi" w:cstheme="minorHAnsi"/>
          <w:lang w:eastAsia="pl-PL"/>
        </w:rPr>
        <w:br/>
        <w:t>z przetwarzaniem danych osobowych, o których mowa w art. 32 RODO.</w:t>
      </w:r>
    </w:p>
    <w:p w14:paraId="746300BA"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Zamawiający zobowiązuje Wykonawcę do wykonywania wobec osób, których dane dotyczą, obowiązków informacyjnych wynikających z art. 13 i art. 14 RODO.</w:t>
      </w:r>
    </w:p>
    <w:p w14:paraId="151FCD0B"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 xml:space="preserve">Dane osobowe są powierzone do przetwarzania Wykonawcy przez Zamawiającego wyłącznie </w:t>
      </w:r>
      <w:r w:rsidRPr="00D83141">
        <w:rPr>
          <w:rFonts w:asciiTheme="minorHAnsi" w:hAnsiTheme="minorHAnsi" w:cstheme="minorHAnsi"/>
          <w:lang w:eastAsia="pl-PL"/>
        </w:rPr>
        <w:br/>
        <w:t>w celu realizacji niniejszej umowy.</w:t>
      </w:r>
    </w:p>
    <w:p w14:paraId="0009E103"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Wykonawca zobowiązany jest do prowadzenia ewidencji osób upoważnionych do przetwarzania danych osobowych na podstawie wydanych dla swoich pracowników/ współpracowników upoważnień do przetwarzania danych osobowych.</w:t>
      </w:r>
    </w:p>
    <w:p w14:paraId="1609E48B"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r w:rsidRPr="00D83141">
        <w:rPr>
          <w:rFonts w:asciiTheme="minorHAnsi" w:hAnsiTheme="minorHAnsi" w:cstheme="minorHAnsi"/>
          <w:lang w:eastAsia="pl-PL"/>
        </w:rPr>
        <w:tab/>
      </w:r>
    </w:p>
    <w:p w14:paraId="149161AC" w14:textId="5A69744C" w:rsidR="00D83141" w:rsidRPr="00D83141" w:rsidRDefault="00D83141" w:rsidP="00F94F71">
      <w:pPr>
        <w:widowControl/>
        <w:numPr>
          <w:ilvl w:val="0"/>
          <w:numId w:val="68"/>
        </w:numPr>
        <w:autoSpaceDE/>
        <w:autoSpaceDN/>
        <w:spacing w:beforeLines="20" w:before="48" w:afterLines="20" w:after="48" w:line="271" w:lineRule="auto"/>
        <w:ind w:left="851" w:hanging="425"/>
        <w:jc w:val="both"/>
        <w:rPr>
          <w:rFonts w:asciiTheme="minorHAnsi" w:hAnsiTheme="minorHAnsi" w:cstheme="minorHAnsi"/>
          <w:bCs/>
          <w:lang w:eastAsia="pl-PL"/>
        </w:rPr>
      </w:pPr>
      <w:r w:rsidRPr="00D83141">
        <w:rPr>
          <w:rFonts w:asciiTheme="minorHAnsi" w:hAnsiTheme="minorHAnsi" w:cstheme="minorHAnsi"/>
          <w:lang w:eastAsia="pl-PL"/>
        </w:rPr>
        <w:t>wszelkich przypadkach naruszenia ochrony danych osobowych lub o ich niewłaściwym użyciu oraz naruszeniu obowiązków dotyczących ochrony powierzonych do przetwarzania danych osobowych;</w:t>
      </w:r>
    </w:p>
    <w:p w14:paraId="285CB4F5" w14:textId="77777777" w:rsidR="00D83141" w:rsidRPr="00D83141" w:rsidRDefault="00D83141" w:rsidP="00F94F71">
      <w:pPr>
        <w:widowControl/>
        <w:numPr>
          <w:ilvl w:val="0"/>
          <w:numId w:val="68"/>
        </w:numPr>
        <w:autoSpaceDE/>
        <w:autoSpaceDN/>
        <w:spacing w:beforeLines="20" w:before="48" w:afterLines="20" w:after="48" w:line="271" w:lineRule="auto"/>
        <w:ind w:left="851" w:hanging="425"/>
        <w:jc w:val="both"/>
        <w:rPr>
          <w:rFonts w:asciiTheme="minorHAnsi" w:hAnsiTheme="minorHAnsi" w:cstheme="minorHAnsi"/>
          <w:bCs/>
          <w:lang w:eastAsia="pl-PL"/>
        </w:rPr>
      </w:pPr>
      <w:r w:rsidRPr="00D83141">
        <w:rPr>
          <w:rFonts w:asciiTheme="minorHAnsi" w:hAnsiTheme="minorHAnsi" w:cstheme="minorHAnsi"/>
          <w:lang w:eastAsia="pl-PL"/>
        </w:rPr>
        <w:t>wszelkich czynnościach z własnym udziałem w sprawach dotyczących ochrony danych osobowych prowadzonych w szczególności przed Prezesem Urzędu Ochrony Danych Osobowych, urzędami państwowymi, policją lub przed sądem.</w:t>
      </w:r>
    </w:p>
    <w:p w14:paraId="0796E881"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Wykonawca nie decyduje o celach i środkach przetwarzania danych osobowych.</w:t>
      </w:r>
    </w:p>
    <w:p w14:paraId="4362416E"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 xml:space="preserve">Wykonawca zobowiązuje się do udzielenia Zamawiającemu, na każde jego żądanie, informacji </w:t>
      </w:r>
      <w:r w:rsidRPr="00D83141">
        <w:rPr>
          <w:rFonts w:asciiTheme="minorHAnsi" w:hAnsiTheme="minorHAnsi" w:cstheme="minorHAnsi"/>
          <w:lang w:eastAsia="pl-PL"/>
        </w:rPr>
        <w:br/>
        <w:t xml:space="preserve">na temat przetwarzania powierzonych do przetwarzania danych osobowych oraz umożliwi Zamawiającemu, lub podmiotowi przez niego upoważnionemu, dokonanie kontroli zgodności </w:t>
      </w:r>
      <w:r w:rsidRPr="00D83141">
        <w:rPr>
          <w:rFonts w:asciiTheme="minorHAnsi" w:hAnsiTheme="minorHAnsi" w:cstheme="minorHAnsi"/>
          <w:lang w:eastAsia="pl-PL"/>
        </w:rPr>
        <w:br/>
        <w:t>z ogólnym rozporządzeniem o ochronie danych osobowych (RODO) oraz z niniejszą umową przetwarzania powierzonych danych osobowych.</w:t>
      </w:r>
    </w:p>
    <w:p w14:paraId="2B74E504"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Wykonawca może dokonać dalszego powierzenia danych osobowych wyłącznie za uprzednią zgodą Zamawiającego. Wykaz podmiotów, w stosunku do których Zamawiający wyraził zgodę został określony w załączniku nr 7.</w:t>
      </w:r>
    </w:p>
    <w:p w14:paraId="3E828BF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13F6CF3"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6</w:t>
      </w:r>
    </w:p>
    <w:p w14:paraId="69437C4B" w14:textId="77777777" w:rsidR="00D83141" w:rsidRPr="00D83141" w:rsidRDefault="00D83141" w:rsidP="0034433D">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Zamawiający naliczy Wykonawcy karę umowną za: </w:t>
      </w:r>
    </w:p>
    <w:p w14:paraId="5D04372A"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odstąpienie od umowy przez Zamawiającego lub Wykonawcę z powodów leżących po stronie Wykonawcy – w wysokości 20% wynagrodzenia brutto pozostającego do zapłaty za niezrealizowaną w wyniku odstąpienia część umowy;</w:t>
      </w:r>
    </w:p>
    <w:p w14:paraId="05C53202"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lastRenderedPageBreak/>
        <w:t xml:space="preserve">niewykonanie zlecenia – każdorazowo w wysokości 25% wynagrodzenia, należnego </w:t>
      </w:r>
      <w:r w:rsidRPr="00D83141">
        <w:rPr>
          <w:rFonts w:asciiTheme="minorHAnsi" w:hAnsiTheme="minorHAnsi" w:cstheme="minorHAnsi"/>
          <w:lang w:eastAsia="pl-PL"/>
        </w:rPr>
        <w:br/>
        <w:t>za wykonanie danego zlecenia (Wykonawca nie wykona zlecenia, jeżeli zwłoka w stosunku do terminu określonego w § 1 ust. 5 przekracza 14 dni);</w:t>
      </w:r>
    </w:p>
    <w:p w14:paraId="791C31D8"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zwłokę w dostawie Magazynu w stosunku do terminu określonego w § 1 ust. 5 – każdorazowo w wysokości 100 zł (słownie: sto) za każdy dzień zwłoki; po upływie 14 dnia zwłoki naliczona zostanie kara określona w pkt 2;</w:t>
      </w:r>
    </w:p>
    <w:p w14:paraId="49B1115F"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zwłokę Wykonawcy w stosunku do jakiegokolwiek innego terminu określonego dla Wykonawcy w umowie lub OPZ - każdorazowo w wysokości 100 zł (słownie: sto);</w:t>
      </w:r>
    </w:p>
    <w:p w14:paraId="28F4448D" w14:textId="2FDFAF3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w przypadku naruszenia obowiązku, o którym mowa w § 4 ust. </w:t>
      </w:r>
      <w:ins w:id="20" w:author="Magdalena Majewska" w:date="2022-09-16T10:00:00Z">
        <w:r w:rsidR="0031126F">
          <w:rPr>
            <w:rFonts w:asciiTheme="minorHAnsi" w:hAnsiTheme="minorHAnsi" w:cstheme="minorHAnsi"/>
            <w:lang w:eastAsia="pl-PL"/>
          </w:rPr>
          <w:t>4</w:t>
        </w:r>
      </w:ins>
      <w:del w:id="21" w:author="Magdalena Majewska" w:date="2022-09-16T10:00:00Z">
        <w:r w:rsidRPr="00D83141" w:rsidDel="0031126F">
          <w:rPr>
            <w:rFonts w:asciiTheme="minorHAnsi" w:hAnsiTheme="minorHAnsi" w:cstheme="minorHAnsi"/>
            <w:lang w:eastAsia="pl-PL"/>
          </w:rPr>
          <w:delText>7</w:delText>
        </w:r>
      </w:del>
      <w:r w:rsidRPr="00D83141">
        <w:rPr>
          <w:rFonts w:asciiTheme="minorHAnsi" w:hAnsiTheme="minorHAnsi" w:cstheme="minorHAnsi"/>
          <w:lang w:eastAsia="pl-PL"/>
        </w:rPr>
        <w:t xml:space="preserve"> - każdorazowo 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w:t>
      </w:r>
    </w:p>
    <w:p w14:paraId="3DF6A34C"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ujawnienia informacji poufnych w sposób naruszający postanowienia – każdorazowo w wysokości 1000 (słownie: jeden tysiąc) zł. </w:t>
      </w:r>
    </w:p>
    <w:p w14:paraId="39E37ECA" w14:textId="77777777" w:rsidR="00D83141" w:rsidRPr="00D83141" w:rsidRDefault="00D83141" w:rsidP="0031126F">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Kary umowne mogą być naliczane maksymalnie do wysokości 50% maksymalnego wynagrodzenia brutto określonego w § 2 ust. 1.</w:t>
      </w:r>
    </w:p>
    <w:p w14:paraId="6783DF9A" w14:textId="77777777" w:rsidR="00D83141" w:rsidRPr="00D83141" w:rsidRDefault="00D83141" w:rsidP="0031126F">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4925F714" w14:textId="051452E1" w:rsidR="00D83141" w:rsidRDefault="00D83141" w:rsidP="0031126F">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Zamawiający może dochodzić, na zasadach ogólnych, odszkodowań przewyższających zastrzeżone na jego rzecz kary umowne.</w:t>
      </w:r>
    </w:p>
    <w:p w14:paraId="508495D4" w14:textId="77777777" w:rsidR="00D83141" w:rsidRPr="00D83141" w:rsidRDefault="00D83141" w:rsidP="00B81F7C">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7</w:t>
      </w:r>
    </w:p>
    <w:p w14:paraId="4BA65C6E" w14:textId="604A3E77" w:rsidR="00B81F7C" w:rsidRPr="00954BEF"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Zamawiający będzie mógł odstąpić od umowy bez wyznaczania terminu dodatkowego (z zastrzeżeniem pkt 1) bez zapłaty odszkodowania, gdy:</w:t>
      </w:r>
    </w:p>
    <w:p w14:paraId="5EBD488F"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1)</w:t>
      </w:r>
      <w:r w:rsidRPr="00D83141">
        <w:rPr>
          <w:rFonts w:asciiTheme="minorHAnsi" w:hAnsiTheme="minorHAnsi" w:cstheme="minorHAnsi"/>
          <w:lang w:eastAsia="pl-PL"/>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1E956CCB"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2)</w:t>
      </w:r>
      <w:r w:rsidRPr="00D83141">
        <w:rPr>
          <w:rFonts w:asciiTheme="minorHAnsi" w:hAnsiTheme="minorHAnsi" w:cstheme="minorHAnsi"/>
          <w:lang w:eastAsia="pl-PL"/>
        </w:rPr>
        <w:tab/>
        <w:t>Wykonawca zaprzestał prowadzenia działalności objętej przedmiotem umowy – w terminie do 30 dni od dnia, kiedy Zamawiający powziął wiadomość o okolicznościach uzasadniających odstąpienie od umowy z tych przyczyn;</w:t>
      </w:r>
    </w:p>
    <w:p w14:paraId="657B6F3A"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3)</w:t>
      </w:r>
      <w:r w:rsidRPr="00D83141">
        <w:rPr>
          <w:rFonts w:asciiTheme="minorHAnsi" w:hAnsiTheme="minorHAnsi" w:cstheme="minorHAnsi"/>
          <w:lang w:eastAsia="pl-PL"/>
        </w:rPr>
        <w:tab/>
        <w:t>suma kar umownych, o których mowa w § 6 przekroczy 20% całkowitego wynagrodzenia brutto, o którym mowa w § 2 ust. 1 – w terminie do 30 dni od dnia przekroczenia przez karę umowną 20% wynagrodzenia brutto, o którym mowa w § 2 ust. 1;</w:t>
      </w:r>
    </w:p>
    <w:p w14:paraId="4B66E8D9"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5)</w:t>
      </w:r>
      <w:r w:rsidRPr="00D83141">
        <w:rPr>
          <w:rFonts w:asciiTheme="minorHAnsi" w:hAnsiTheme="minorHAnsi" w:cstheme="minorHAnsi"/>
          <w:lang w:eastAsia="pl-PL"/>
        </w:rPr>
        <w:tab/>
        <w:t>niewykonania zlecenia  - w terminie 30 dni od upływu 14 dnia zwłoki Wykonawcy w wykonaniu zlecenia w stosunku do terminu określonego w § 1 ust. 5;</w:t>
      </w:r>
    </w:p>
    <w:p w14:paraId="45FFB26F"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6)</w:t>
      </w:r>
      <w:r w:rsidRPr="00D83141">
        <w:rPr>
          <w:rFonts w:asciiTheme="minorHAnsi" w:hAnsiTheme="minorHAnsi" w:cstheme="minorHAnsi"/>
          <w:lang w:eastAsia="pl-PL"/>
        </w:rPr>
        <w:tab/>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7D6D31D9" w14:textId="1C04A631" w:rsidR="00D83141" w:rsidRPr="00D83141" w:rsidRDefault="00B81F7C"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Pr>
          <w:rFonts w:asciiTheme="minorHAnsi" w:hAnsiTheme="minorHAnsi" w:cstheme="minorHAnsi"/>
          <w:lang w:eastAsia="pl-PL"/>
        </w:rPr>
        <w:lastRenderedPageBreak/>
        <w:t>7</w:t>
      </w:r>
      <w:r w:rsidR="00D83141" w:rsidRPr="00D83141">
        <w:rPr>
          <w:rFonts w:asciiTheme="minorHAnsi" w:hAnsiTheme="minorHAnsi" w:cstheme="minorHAnsi"/>
          <w:lang w:eastAsia="pl-PL"/>
        </w:rPr>
        <w:t>)</w:t>
      </w:r>
      <w:r w:rsidR="00D83141" w:rsidRPr="00D83141">
        <w:rPr>
          <w:rFonts w:asciiTheme="minorHAnsi" w:hAnsiTheme="minorHAnsi" w:cstheme="minorHAnsi"/>
          <w:lang w:eastAsia="pl-PL"/>
        </w:rPr>
        <w:tab/>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611E56C1" w14:textId="3B3F5105" w:rsidR="00D83141" w:rsidRPr="00D83141" w:rsidRDefault="00B81F7C"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Pr>
          <w:rFonts w:asciiTheme="minorHAnsi" w:hAnsiTheme="minorHAnsi" w:cstheme="minorHAnsi"/>
          <w:lang w:eastAsia="pl-PL"/>
        </w:rPr>
        <w:t>8</w:t>
      </w:r>
      <w:r w:rsidR="00D83141" w:rsidRPr="00D83141">
        <w:rPr>
          <w:rFonts w:asciiTheme="minorHAnsi" w:hAnsiTheme="minorHAnsi" w:cstheme="minorHAnsi"/>
          <w:lang w:eastAsia="pl-PL"/>
        </w:rPr>
        <w:t>)</w:t>
      </w:r>
      <w:r w:rsidR="00D83141" w:rsidRPr="00D83141">
        <w:rPr>
          <w:rFonts w:asciiTheme="minorHAnsi" w:hAnsiTheme="minorHAnsi" w:cstheme="minorHAnsi"/>
          <w:lang w:eastAsia="pl-PL"/>
        </w:rPr>
        <w:tab/>
        <w:t>jeżeli Wykonawca rozszerza zakres podwykonawstwa poza wskazany w ofercie Wykonawcy lub bez pisemnej zgody Zamawiającego realizuje zamówienie wykorzystując firmy innych podwykonawców niż określone w ofercie – w terminie do 30 dni od dnia, kiedy Zamawiający powziął wiadomość o okolicznościach uzasadniających odstąpienie od umowy z tych przyczyn;</w:t>
      </w:r>
    </w:p>
    <w:p w14:paraId="63F30CF1" w14:textId="0389123B" w:rsidR="00D83141" w:rsidRPr="00D83141" w:rsidRDefault="00B81F7C"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Pr>
          <w:rFonts w:asciiTheme="minorHAnsi" w:hAnsiTheme="minorHAnsi" w:cstheme="minorHAnsi"/>
          <w:lang w:eastAsia="pl-PL"/>
        </w:rPr>
        <w:t>9</w:t>
      </w:r>
      <w:r w:rsidR="00D83141" w:rsidRPr="00D83141">
        <w:rPr>
          <w:rFonts w:asciiTheme="minorHAnsi" w:hAnsiTheme="minorHAnsi" w:cstheme="minorHAnsi"/>
          <w:lang w:eastAsia="pl-PL"/>
        </w:rPr>
        <w:t xml:space="preserve">)  wystąpi okoliczność określona w § 4 ust. 6 - w terminie do 30 dni od dnia, kiedy Zamawiający powziął wiadomość o okolicznościach uzasadniających odstąpienie od umowy z tej przyczyny. </w:t>
      </w:r>
    </w:p>
    <w:p w14:paraId="7E4469CA" w14:textId="0FDEAD3A" w:rsidR="00D83141"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Oświadczenie o odstąpieniu nastąpi w formie pisemnej wraz z uzasadnieniem i zostanie przesłane Wykonawcy na adres wskazany w nagłówku umowy, a w przypadku jego zmiany na ostatni adres, który został wskazany Zamawiającemu. Wskazanie nowego adresu doręczeń wymaga formy pisemnej i jest skuteczne z chwilą otrzymania informacji przez Zamawiającego.</w:t>
      </w:r>
    </w:p>
    <w:p w14:paraId="219B6E55" w14:textId="1F9706A5" w:rsidR="00D83141"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Odstąpienie od umowy przez którąkolwiek ze Stron nie zwalnia Wykonawcy od obowiązku zapłaty kar umownych zastrzeżonych w umowie.</w:t>
      </w:r>
    </w:p>
    <w:p w14:paraId="49A357F8" w14:textId="29B31323" w:rsidR="00B81F7C" w:rsidRPr="00954BEF"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Przesłanki odstąpienia określone w ust. 1 nie mają wpływu na możliwość skorzystania z przesłanek rozwiązania umowy określonych we właściwych przepisach prawa.</w:t>
      </w:r>
    </w:p>
    <w:p w14:paraId="7439890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E4B948F" w14:textId="77777777" w:rsidR="00D83141" w:rsidRPr="00D83141" w:rsidRDefault="00D83141" w:rsidP="00B81F7C">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8</w:t>
      </w:r>
    </w:p>
    <w:p w14:paraId="03E71AD4" w14:textId="0B280DBC" w:rsidR="00B81F7C" w:rsidRPr="0031126F" w:rsidRDefault="00D83141" w:rsidP="00C91421">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31126F">
        <w:rPr>
          <w:rFonts w:asciiTheme="minorHAnsi" w:hAnsiTheme="minorHAnsi" w:cstheme="minorHAnsi"/>
          <w:lang w:eastAsia="pl-PL"/>
        </w:rPr>
        <w:t>Wykonawca, z chwilą podpisania przez Zamawiającego protokołu odbioru przedmiotu umowy w zakresie danego zlecenia, w ramach wynagrodzenia określonego w § 2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4F14926F"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1) </w:t>
      </w:r>
      <w:r w:rsidRPr="00D83141">
        <w:rPr>
          <w:rFonts w:asciiTheme="minorHAnsi" w:hAnsiTheme="minorHAnsi" w:cstheme="minorHAnsi"/>
          <w:lang w:eastAsia="pl-PL"/>
        </w:rPr>
        <w:tab/>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6342856A"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2)</w:t>
      </w:r>
      <w:r w:rsidRPr="00D83141">
        <w:rPr>
          <w:rFonts w:asciiTheme="minorHAnsi" w:hAnsiTheme="minorHAnsi" w:cstheme="minorHAnsi"/>
          <w:lang w:eastAsia="pl-PL"/>
        </w:rPr>
        <w:tab/>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0A050C3A"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3) </w:t>
      </w:r>
      <w:r w:rsidRPr="00D83141">
        <w:rPr>
          <w:rFonts w:asciiTheme="minorHAnsi" w:hAnsiTheme="minorHAnsi" w:cstheme="minorHAnsi"/>
          <w:lang w:eastAsia="pl-PL"/>
        </w:rPr>
        <w:tab/>
        <w:t>wprowadzanie do obrotu, użyczenie lub najem egzemplarzy, na których utwór utrwalono, niezależnie od sposobu rozpowszechnienia i kręgu odbiorców;</w:t>
      </w:r>
    </w:p>
    <w:p w14:paraId="7EB2C2F1"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4) </w:t>
      </w:r>
      <w:r w:rsidRPr="00D83141">
        <w:rPr>
          <w:rFonts w:asciiTheme="minorHAnsi" w:hAnsiTheme="minorHAnsi" w:cstheme="minorHAnsi"/>
          <w:lang w:eastAsia="pl-PL"/>
        </w:rPr>
        <w:tab/>
        <w:t>w zakresie wykorzystania fragmentów lub całości utworu w dowolny sposób dla potrzeb własnych Zamawiającego;</w:t>
      </w:r>
    </w:p>
    <w:p w14:paraId="2AED8865"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5) </w:t>
      </w:r>
      <w:r w:rsidRPr="00D83141">
        <w:rPr>
          <w:rFonts w:asciiTheme="minorHAnsi" w:hAnsiTheme="minorHAnsi" w:cstheme="minorHAnsi"/>
          <w:lang w:eastAsia="pl-PL"/>
        </w:rPr>
        <w:tab/>
        <w:t>publiczne wykonanie, wystawienie, wyświetlenie, odtworzenie;</w:t>
      </w:r>
    </w:p>
    <w:p w14:paraId="75965372"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6) </w:t>
      </w:r>
      <w:r w:rsidRPr="00D83141">
        <w:rPr>
          <w:rFonts w:asciiTheme="minorHAnsi" w:hAnsiTheme="minorHAnsi" w:cstheme="minorHAnsi"/>
          <w:lang w:eastAsia="pl-PL"/>
        </w:rPr>
        <w:tab/>
        <w:t>nadawanie za pośrednictwem satelity;</w:t>
      </w:r>
    </w:p>
    <w:p w14:paraId="230C2491"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7) </w:t>
      </w:r>
      <w:r w:rsidRPr="00D83141">
        <w:rPr>
          <w:rFonts w:asciiTheme="minorHAnsi" w:hAnsiTheme="minorHAnsi" w:cstheme="minorHAnsi"/>
          <w:lang w:eastAsia="pl-PL"/>
        </w:rPr>
        <w:tab/>
        <w:t>wprowadzenie do pamięci komputerów i serwerów udostępnianie i wykorzystanie na stronach internetowych;</w:t>
      </w:r>
    </w:p>
    <w:p w14:paraId="23E394BC"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8)</w:t>
      </w:r>
      <w:r w:rsidRPr="00D83141">
        <w:rPr>
          <w:rFonts w:asciiTheme="minorHAnsi" w:hAnsiTheme="minorHAnsi" w:cstheme="minorHAnsi"/>
          <w:lang w:eastAsia="pl-PL"/>
        </w:rPr>
        <w:tab/>
        <w:t>wykorzystanie w utworach multimedialnych;</w:t>
      </w:r>
    </w:p>
    <w:p w14:paraId="6CCDC3C4"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9) </w:t>
      </w:r>
      <w:r w:rsidRPr="00D83141">
        <w:rPr>
          <w:rFonts w:asciiTheme="minorHAnsi" w:hAnsiTheme="minorHAnsi" w:cstheme="minorHAnsi"/>
          <w:lang w:eastAsia="pl-PL"/>
        </w:rPr>
        <w:tab/>
        <w:t>wprowadzanie do obrotu przy użyciu Internetu i innych technik przekazu danych wykorzystujących sieci telekomunikacyjne, informatyczne i bezprzewodowe;</w:t>
      </w:r>
    </w:p>
    <w:p w14:paraId="2CDC1D62" w14:textId="1F9636A4"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10) </w:t>
      </w:r>
      <w:r w:rsidR="00F94F71">
        <w:rPr>
          <w:rFonts w:asciiTheme="minorHAnsi" w:hAnsiTheme="minorHAnsi" w:cstheme="minorHAnsi"/>
          <w:lang w:eastAsia="pl-PL"/>
        </w:rPr>
        <w:t xml:space="preserve"> </w:t>
      </w:r>
      <w:r w:rsidR="00F94F71">
        <w:rPr>
          <w:rFonts w:asciiTheme="minorHAnsi" w:hAnsiTheme="minorHAnsi" w:cstheme="minorHAnsi"/>
          <w:lang w:eastAsia="pl-PL"/>
        </w:rPr>
        <w:tab/>
      </w:r>
      <w:r w:rsidRPr="00D83141">
        <w:rPr>
          <w:rFonts w:asciiTheme="minorHAnsi" w:hAnsiTheme="minorHAnsi" w:cstheme="minorHAnsi"/>
          <w:lang w:eastAsia="pl-PL"/>
        </w:rPr>
        <w:t>wykorzystywanie fragmentów utworu oraz do celów promocyjnych lub reklamy;</w:t>
      </w:r>
    </w:p>
    <w:p w14:paraId="135FF0BA" w14:textId="799A8DAF"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11)</w:t>
      </w:r>
      <w:r w:rsidR="00F94F71">
        <w:rPr>
          <w:rFonts w:asciiTheme="minorHAnsi" w:hAnsiTheme="minorHAnsi" w:cstheme="minorHAnsi"/>
          <w:lang w:eastAsia="pl-PL"/>
        </w:rPr>
        <w:t xml:space="preserve"> </w:t>
      </w:r>
      <w:r w:rsidRPr="00D83141">
        <w:rPr>
          <w:rFonts w:asciiTheme="minorHAnsi" w:hAnsiTheme="minorHAnsi" w:cstheme="minorHAnsi"/>
          <w:lang w:eastAsia="pl-PL"/>
        </w:rPr>
        <w:t>wprowadzanie skrótów;</w:t>
      </w:r>
    </w:p>
    <w:p w14:paraId="62A2C4EB" w14:textId="2D469C83"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lastRenderedPageBreak/>
        <w:t>12) publiczne udostępnianie utworu w taki sposób, aby każdy mógł mieć do niego dostęp w miejscu i w czasie przez siebie wybranym;</w:t>
      </w:r>
    </w:p>
    <w:p w14:paraId="196951CD" w14:textId="251A1884"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t>13) użyczanie, wynajmowanie lub udostępnienie zwielokrotnionych egzemplarzy;</w:t>
      </w:r>
    </w:p>
    <w:p w14:paraId="7873E48F" w14:textId="2E0F69D9"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t>14) tłumaczenie;</w:t>
      </w:r>
    </w:p>
    <w:p w14:paraId="11143FE8" w14:textId="1E838001"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t>15) modyfikowanie, zmienianie, przystosowywanie.</w:t>
      </w:r>
    </w:p>
    <w:p w14:paraId="50E467CB" w14:textId="228B5B6C"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Prawa opisane w ust. 1 dotyczą tak całości utworu, jak też elementów lub dających się wyodrębnić</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fragmentów utworu, składającego się na Przedmiot umowy.</w:t>
      </w:r>
    </w:p>
    <w:p w14:paraId="656EBFA5" w14:textId="2225406F"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zobowiązuje się powstrzymać od wykonywania autorskich praw osobistych do utworu i zapewnić powstrzymywanie się przez ewentualnych twórców utworu innych niż Wykonawca.</w:t>
      </w:r>
    </w:p>
    <w:p w14:paraId="64BB022B" w14:textId="2B061B12"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upoważnia Zamawiającego do wykonywania zależnego prawa autorskiego, tak do całości, jak i części utworu.</w:t>
      </w:r>
    </w:p>
    <w:p w14:paraId="754F14AB" w14:textId="0A07DA8C"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Zamawiający jest uprawniony do wykonywania autorskich praw majątkowych określonych umową za pomocą podmiotów trzecich.</w:t>
      </w:r>
    </w:p>
    <w:p w14:paraId="75D8D748" w14:textId="744C65B7"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późn. zm.) w związku z wykonywaniem Przedmiotu umowy.</w:t>
      </w:r>
    </w:p>
    <w:p w14:paraId="1AC7EC68" w14:textId="02C79121"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2C50004" w14:textId="2BE13712" w:rsidR="00D83141" w:rsidRPr="00954BEF"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A9E4FB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0664735B" w14:textId="77777777" w:rsidR="00D83141" w:rsidRPr="00D83141" w:rsidRDefault="00D83141" w:rsidP="00B81F7C">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9</w:t>
      </w:r>
    </w:p>
    <w:p w14:paraId="56AA0EB3" w14:textId="4DE00087" w:rsidR="00D83141" w:rsidRPr="00F94F71" w:rsidRDefault="00D83141" w:rsidP="00F94F71">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F94F71">
        <w:rPr>
          <w:rFonts w:asciiTheme="minorHAnsi" w:hAnsiTheme="minorHAnsi" w:cstheme="minorHAnsi"/>
          <w:lang w:eastAsia="pl-PL"/>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02BC0C" w14:textId="42817AF2" w:rsidR="00D83141" w:rsidRPr="00D879A2"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D879A2">
        <w:rPr>
          <w:rFonts w:asciiTheme="minorHAnsi" w:hAnsiTheme="minorHAnsi" w:cstheme="minorHAnsi"/>
          <w:lang w:eastAsia="pl-PL"/>
        </w:rPr>
        <w:t>Obowiązku zachowania poufności, o którym mowa w ust. 1, nie stosuje się do danych i informacji:</w:t>
      </w:r>
    </w:p>
    <w:p w14:paraId="64F4FC16"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1) </w:t>
      </w:r>
      <w:r w:rsidRPr="00D83141">
        <w:rPr>
          <w:rFonts w:asciiTheme="minorHAnsi" w:hAnsiTheme="minorHAnsi" w:cstheme="minorHAnsi"/>
          <w:lang w:eastAsia="pl-PL"/>
        </w:rPr>
        <w:tab/>
        <w:t>dostępnych publicznie;</w:t>
      </w:r>
    </w:p>
    <w:p w14:paraId="2577CF21"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2) </w:t>
      </w:r>
      <w:r w:rsidRPr="00D83141">
        <w:rPr>
          <w:rFonts w:asciiTheme="minorHAnsi" w:hAnsiTheme="minorHAnsi" w:cstheme="minorHAnsi"/>
          <w:lang w:eastAsia="pl-PL"/>
        </w:rPr>
        <w:tab/>
        <w:t>otrzymanych przez Wykonawcę zgodnie z przepisami prawa powszechnie obowiązującego od osoby trzeciej bez obowiązku zachowania poufności;</w:t>
      </w:r>
    </w:p>
    <w:p w14:paraId="0051F77D"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3) </w:t>
      </w:r>
      <w:r w:rsidRPr="00D83141">
        <w:rPr>
          <w:rFonts w:asciiTheme="minorHAnsi" w:hAnsiTheme="minorHAnsi" w:cstheme="minorHAnsi"/>
          <w:lang w:eastAsia="pl-PL"/>
        </w:rPr>
        <w:tab/>
        <w:t>które w momencie ich przekazania przez Zamawiającego były już znane Wykonawcy bez obowiązku zachowania poufności;</w:t>
      </w:r>
    </w:p>
    <w:p w14:paraId="6390295C"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4) </w:t>
      </w:r>
      <w:r w:rsidRPr="00D83141">
        <w:rPr>
          <w:rFonts w:asciiTheme="minorHAnsi" w:hAnsiTheme="minorHAnsi" w:cstheme="minorHAnsi"/>
          <w:lang w:eastAsia="pl-PL"/>
        </w:rPr>
        <w:tab/>
        <w:t>w stosunku do których Wykonawca uzyskał pisemną zgodę Zamawiającego na ich ujawnienie.</w:t>
      </w:r>
    </w:p>
    <w:p w14:paraId="2C8F9C0C" w14:textId="4C17A075" w:rsidR="00D83141"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gdy ujawnienie Informacji Poufnych przez Wykonawcę jest wymagane na podstawie</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 xml:space="preserve">przepisów prawa powszechnie obowiązującego, Wykonawca poinformuje Zamawiającego o przyczynach i zakresie ujawnionych Informacji Poufnych. Poinformowanie takie powinno nastąpić w </w:t>
      </w:r>
      <w:r w:rsidRPr="00954BEF">
        <w:rPr>
          <w:rFonts w:asciiTheme="minorHAnsi" w:hAnsiTheme="minorHAnsi" w:cstheme="minorHAnsi"/>
          <w:lang w:eastAsia="pl-PL"/>
        </w:rPr>
        <w:lastRenderedPageBreak/>
        <w:t>formie pisemnej lub</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w formie wiadomości wysłanej na adres poczty elektronicznej Zamawiającego, chyba że takie</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poinformowanie Zamawiającego byłoby sprzeczne z przepisami prawa powszechnie obowiązującego.</w:t>
      </w:r>
    </w:p>
    <w:p w14:paraId="1C623042" w14:textId="5AD4AC54" w:rsidR="00D83141" w:rsidRPr="00954BEF"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zobowiązuje się do:</w:t>
      </w:r>
    </w:p>
    <w:p w14:paraId="7DE21AC8" w14:textId="77777777" w:rsidR="00D83141" w:rsidRPr="00D83141" w:rsidRDefault="00D83141" w:rsidP="00D879A2">
      <w:pPr>
        <w:widowControl/>
        <w:autoSpaceDE/>
        <w:autoSpaceDN/>
        <w:spacing w:beforeLines="20" w:before="48" w:afterLines="20" w:after="48" w:line="271" w:lineRule="auto"/>
        <w:ind w:left="993" w:hanging="426"/>
        <w:jc w:val="both"/>
        <w:rPr>
          <w:rFonts w:asciiTheme="minorHAnsi" w:hAnsiTheme="minorHAnsi" w:cstheme="minorHAnsi"/>
          <w:lang w:eastAsia="pl-PL"/>
        </w:rPr>
      </w:pPr>
      <w:r w:rsidRPr="00D83141">
        <w:rPr>
          <w:rFonts w:asciiTheme="minorHAnsi" w:hAnsiTheme="minorHAnsi" w:cstheme="minorHAnsi"/>
          <w:lang w:eastAsia="pl-PL"/>
        </w:rPr>
        <w:t xml:space="preserve">1) </w:t>
      </w:r>
      <w:r w:rsidRPr="00D83141">
        <w:rPr>
          <w:rFonts w:asciiTheme="minorHAnsi" w:hAnsiTheme="minorHAnsi" w:cstheme="minorHAnsi"/>
          <w:lang w:eastAsia="pl-PL"/>
        </w:rPr>
        <w:tab/>
        <w:t>dołożenia właściwych starań w celu zabezpieczenia Informacji Poufnych przed ich utratą, zniekształceniem oraz dostępem nieupoważnionych osób trzecich;</w:t>
      </w:r>
    </w:p>
    <w:p w14:paraId="662A5D72" w14:textId="77777777" w:rsidR="00D83141" w:rsidRPr="00D83141" w:rsidRDefault="00D83141" w:rsidP="00D879A2">
      <w:pPr>
        <w:widowControl/>
        <w:autoSpaceDE/>
        <w:autoSpaceDN/>
        <w:spacing w:beforeLines="20" w:before="48" w:afterLines="20" w:after="48" w:line="271" w:lineRule="auto"/>
        <w:ind w:left="993" w:hanging="426"/>
        <w:jc w:val="both"/>
        <w:rPr>
          <w:rFonts w:asciiTheme="minorHAnsi" w:hAnsiTheme="minorHAnsi" w:cstheme="minorHAnsi"/>
          <w:lang w:eastAsia="pl-PL"/>
        </w:rPr>
      </w:pPr>
      <w:r w:rsidRPr="00D83141">
        <w:rPr>
          <w:rFonts w:asciiTheme="minorHAnsi" w:hAnsiTheme="minorHAnsi" w:cstheme="minorHAnsi"/>
          <w:lang w:eastAsia="pl-PL"/>
        </w:rPr>
        <w:t xml:space="preserve">2) </w:t>
      </w:r>
      <w:r w:rsidRPr="00D83141">
        <w:rPr>
          <w:rFonts w:asciiTheme="minorHAnsi" w:hAnsiTheme="minorHAnsi" w:cstheme="minorHAnsi"/>
          <w:lang w:eastAsia="pl-PL"/>
        </w:rPr>
        <w:tab/>
        <w:t>niewykorzystywania Informacji Poufnych w celach innych niż wykonanie umowy.</w:t>
      </w:r>
    </w:p>
    <w:p w14:paraId="024FC2BF" w14:textId="68C5F3EE" w:rsidR="00D83141"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utraty Informacji Poufnych lub dostępu nieupoważnionej osoby trzeciej do Informacji</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Poufnych, Wykonawca bezzwłocznie podejmie odpowiednie do sytuacji działania ochronne oraz</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48EED52E" w14:textId="7681B79E" w:rsidR="00D83141"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Po wykonaniu umowy oraz w przypadku rozwiązania umowy przez którąkolwiek ze Stron, Wykonawca bezzwłocznie zwróci Zamawiającemu lub komisyjnie zniszczy wszelkie Informacje Poufne.</w:t>
      </w:r>
    </w:p>
    <w:p w14:paraId="0D751D9C" w14:textId="7867F41B" w:rsidR="00D83141" w:rsidRPr="00954BEF"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FD904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7A9422B8"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10</w:t>
      </w:r>
    </w:p>
    <w:p w14:paraId="2004D885" w14:textId="6E4A0448" w:rsidR="00D83141" w:rsidRPr="00954BEF"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może powierzyć wykonanie działań realizowanych w ramach umowy podwykonawcy, w zakresie określonym w ofercie oraz firmom podwykonawców określonym w ofercie.</w:t>
      </w:r>
    </w:p>
    <w:p w14:paraId="74F31A8A" w14:textId="7B4AC71A"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nie może rozszerzyć podwykonawstwa poza zakres wskazany w ofercie oraz rozszerzyć podwykonawstwa o firmy inne niż wskazane w ofercie bez pisemnej zgody Zamawiającego, pod rygorem nieważności.</w:t>
      </w:r>
    </w:p>
    <w:p w14:paraId="2D4E1120" w14:textId="6C8C316D"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Wszelkie zapisy niniejszej umowy odnoszące się do Wykonawcy stosuje się odpowiednio do wszystkich podwykonawców, za których działania lub zaniechania Wykonawca ponosi odpowiedzialność na zasadzie ryzyka.</w:t>
      </w:r>
    </w:p>
    <w:p w14:paraId="26F3CF2B" w14:textId="0D11947A"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razie naruszenia przez Wykonawcę postanowień ust. 1-2, Zamawiający może odstąpić od umowy ze skutkiem natychmiastowym na podstawie i zasadach określonych w § 7 ust. 1 pkt 9) umowy, niezależnie od prawa odmowy wypłaty wynagrodzenia za usługi świadczone przez podwykonawców w innym zakresie niż wskazany w ofercie lub przez inne firmy podwykonawców niż wskazane w ofercie.</w:t>
      </w:r>
    </w:p>
    <w:p w14:paraId="725F7697" w14:textId="24520950"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355741E" w14:textId="1BEE4E99"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Jeżeli powierzenie podwykonawcy wykonania części zamówienia na usługi następuje w trakcie jego realizacji, Wykonawca na żądanie Zamawiającego przedstawia oświadczenie, o którym mowa w art. 25a ust. 1 ustawy Pzp lub oświadczenia lub dokumenty potwierdzające brak podstaw wykluczenia wobec tego podwykonawcy. Zapisy stosuje się także wobec dalszych podwykonawców.</w:t>
      </w:r>
    </w:p>
    <w:p w14:paraId="10548715" w14:textId="0DC0BAF5"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Jeżeli Zamawiający stwierdzi, że wobec danego podwykonawcy zachodzą podstawy wykluczenia, Wykonawca obowiązany jest zastąpić tego podwykonawcę lub zrezygnować z powierzenia wykonania części zamówienia podwykonawcy.</w:t>
      </w:r>
    </w:p>
    <w:p w14:paraId="15CEDE7D" w14:textId="4EA9AD9F" w:rsidR="00D83141" w:rsidRPr="00954BEF"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Powierzenie wykonania części zamówienia podwykonawcom nie zwalnia Wykonawcy z odpowiedzialności za należyte wykonanie tego zamówienia.</w:t>
      </w:r>
    </w:p>
    <w:p w14:paraId="3C3A1B2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1C318F47"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11</w:t>
      </w:r>
    </w:p>
    <w:p w14:paraId="345248EC"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Wszelkie zmiany umowy wymagają zachowania formy pisemnej pod rygorem nieważności, z wyjątkiem zmian osób wskazanych w § 1 ust. 6, do czego wystarczające jest pisemne powiadomienie drugiej Strony.</w:t>
      </w:r>
    </w:p>
    <w:p w14:paraId="53C44D11"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Zamawiający zastrzega możliwość zmiany postanowień umowy w zakresie dotyczącym warunków wykonywania umowy, wynagrodzenia nie więcej niż o 10% w stosunku do określonego w § 2 ust. 1 i terminu określonego w § 3 ust. 1 – nie dłużej niż o 3 miesiące w przypadkach:</w:t>
      </w:r>
    </w:p>
    <w:p w14:paraId="2CCD5C05"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gdy nastąpi zmiana powszechnie obowiązujących przepisów prawa w zakresie mającym wpływ na realizację Przedmiotu umowy;</w:t>
      </w:r>
    </w:p>
    <w:p w14:paraId="5D4FF34C"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gdy konieczność wprowadzenia zmian będzie następstwem zmian organizacyjnych po stronie po stronie Zamawiającego, w tym w szczególności w jego strukturze organizacyjnej;</w:t>
      </w:r>
    </w:p>
    <w:p w14:paraId="5F358F63"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gdy wynikną rozbieżności lub niejasności w umowie, których nie można będzie usunąć w inny sposób, a zmiana będzie umożliwiać usunięcie rozbieżności i doprecyzowanie umowy w celu jednoznacznej interpretacji jej postanowień;</w:t>
      </w:r>
    </w:p>
    <w:p w14:paraId="24CAAE92"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zmiany terminu publikacji Magazynu;</w:t>
      </w:r>
    </w:p>
    <w:p w14:paraId="0E97D635"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wystąpienia siły wyższej.</w:t>
      </w:r>
    </w:p>
    <w:p w14:paraId="72016773"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3AEA8975"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Warunkiem wprowadzenia zmian jest zaistnienie okoliczności opisanych w ust. 2 oraz wystąpienie strony powołującej się na warunek z wnioskiem, o którym mowa w ust. 3.</w:t>
      </w:r>
    </w:p>
    <w:p w14:paraId="52A82FE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1941DDE6"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12</w:t>
      </w:r>
    </w:p>
    <w:p w14:paraId="0EEA9082" w14:textId="3E62B395" w:rsidR="00D83141" w:rsidRPr="00954BEF"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57B6776F" w14:textId="2B54FCB6" w:rsidR="00D83141"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E10BD9C" w14:textId="0D3F432B" w:rsidR="00D83141"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wykonania jedynie części Przedmiotu umowy rozliczeniu podlega jedynie faktycznie zrealizowana część Przedmiotu umowy. Wykaz, w jakim zakresie zrealizowano zadanie, zamieszczony zostanie w protokole.</w:t>
      </w:r>
    </w:p>
    <w:p w14:paraId="3346CCCF" w14:textId="6022AA55" w:rsidR="00D83141" w:rsidRPr="00954BEF"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oświadcza, iż podpisując niniejszą umowę znane mu są okoliczności związane ze stanem zagrożenia epidemiologicznego wywołanego wirusem SARS-CoV-2 i chorobę COVID-19 i ocenia, że na dzień podpisania umowy jest w stanie zrealizować Przedmiot umowy na warunkach umową określonych.</w:t>
      </w:r>
    </w:p>
    <w:p w14:paraId="36DA90D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79F417B8"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13</w:t>
      </w:r>
    </w:p>
    <w:p w14:paraId="243ED8D8" w14:textId="625E4720"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lastRenderedPageBreak/>
        <w:t>Ilekroć w umowie jest mowa o dniach roboczych należy przez to rozumieć każdy dzień od poniedziałku do piątku z wyjątkiem dni ustawowo wolnych od pracy w rozumieniu ustawy z dnia 18 stycznia 1951 r. o dniach wolnych od pracy (Dz. U. 2020 r., poz. 1920).</w:t>
      </w:r>
    </w:p>
    <w:p w14:paraId="1A1198A2" w14:textId="0AE0A0F0"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Komunikacja pomiędzy Stronami odbywać się będzie w formie elektronicznej, o ile w umowie nie zastrzeżono inaczej lub właściwe przepisy prawa nie przewidują obowiązku dochowania innej niż elektroniczna forma komunikacji.</w:t>
      </w:r>
    </w:p>
    <w:p w14:paraId="3019413D" w14:textId="30F4A9E6"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zobowiązany jest poddać się kontroli realizacji umowy wykonywanej przez Zamawiającego lub podmiot działający na jego zlecenie lub podmiot legitymujący się właściwymi uprawnieniami.</w:t>
      </w:r>
    </w:p>
    <w:p w14:paraId="53E89873" w14:textId="3EB1CA41"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nie może bez pisemnej zgody Zamawiającego przenieść praw lub obowiązków wynikających z umowy na osoby trzecie.</w:t>
      </w:r>
    </w:p>
    <w:p w14:paraId="1D2D6512" w14:textId="4505A04F"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zakresie nieuregulowanym umową mają zastosowanie przepisy ustawy z dnia 23 kwietnia 1964 r. kodeks cywilny (Dz. U. z 2022 r. poz. 1360 z późn. zm.), ustawy z dnia 4 lutego 1994 r. o prawie autorskim i prawach pokrewnych (Dz. U. z 2021 poz. 1062 z późn. zm.), ustawy z dnia 10 maja 2018 r. o ochronie danych osobowych (Dz. U. z 2019 poz. 1781 z późn. zm.), ustawy z dnia 11 września 2019 r. Prawo zamówień publicznych (Dz. U. 2022 poz. 1710 z późn. zm.).</w:t>
      </w:r>
    </w:p>
    <w:p w14:paraId="718B2F97" w14:textId="7D753D0B"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Wszelkie spory mogące wyniknąć na tle realizacji niniejszej umowy Strony poddają pod rozstrzygnięcie sądu właściwego dla siedziby Zamawiającego.</w:t>
      </w:r>
    </w:p>
    <w:p w14:paraId="03AD9BB6" w14:textId="1901DE9A"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Umowę sporządzono w 2 jednobrzmiących egzemplarzach, po jednym dla każdej ze Stron.</w:t>
      </w:r>
    </w:p>
    <w:p w14:paraId="363B3F4E" w14:textId="0C5BB8A5" w:rsidR="00D83141" w:rsidRPr="00954BEF"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Integralną cześć umowy stanowią:</w:t>
      </w:r>
    </w:p>
    <w:p w14:paraId="19F850EE"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1 – opis przedmiotu zamówienia,</w:t>
      </w:r>
    </w:p>
    <w:p w14:paraId="664579C6"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2 – oferta Wykonawcy,</w:t>
      </w:r>
    </w:p>
    <w:p w14:paraId="125D8D6E"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 xml:space="preserve">Załącznik nr 3 – </w:t>
      </w:r>
      <w:r w:rsidRPr="00D83141">
        <w:rPr>
          <w:rFonts w:asciiTheme="minorHAnsi" w:hAnsiTheme="minorHAnsi" w:cstheme="minorHAnsi"/>
          <w:lang w:eastAsia="pl-PL"/>
        </w:rPr>
        <w:t>zaświadczenie o wpisie do Centralnej Ewidencji I Informacji o Działalności Gospodarczej z dnia … / odpis aktualny z Krajowego Rejestru Sądowego z dnia …..,</w:t>
      </w:r>
    </w:p>
    <w:p w14:paraId="2A07690A"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4 – wzór formularza zlecenia,</w:t>
      </w:r>
    </w:p>
    <w:p w14:paraId="79556152"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5 – wzór protokołu odbioru,</w:t>
      </w:r>
    </w:p>
    <w:p w14:paraId="5B838BEF"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6 – zakres powierzonych do przetwarzania danych osobowych,</w:t>
      </w:r>
    </w:p>
    <w:p w14:paraId="609C477C"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7 – wykaz podmiotów, którym Wykonawca podpowierza dane osobowe.</w:t>
      </w:r>
    </w:p>
    <w:p w14:paraId="666F3CF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548265D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29898CA0"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Cs/>
          <w:lang w:eastAsia="pl-PL"/>
        </w:rPr>
        <w:t xml:space="preserve">Wykonawca </w:t>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t xml:space="preserve">  Zamawiający</w:t>
      </w:r>
    </w:p>
    <w:p w14:paraId="1CE48D5A"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070F642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7481F75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38F9E5BF"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Cs/>
          <w:lang w:eastAsia="pl-PL"/>
        </w:rPr>
        <w:t>.............................................................</w:t>
      </w:r>
      <w:r w:rsidRPr="00D83141">
        <w:rPr>
          <w:rFonts w:asciiTheme="minorHAnsi" w:hAnsiTheme="minorHAnsi" w:cstheme="minorHAnsi"/>
          <w:bCs/>
          <w:lang w:eastAsia="pl-PL"/>
        </w:rPr>
        <w:tab/>
      </w:r>
      <w:r w:rsidRPr="00D83141">
        <w:rPr>
          <w:rFonts w:asciiTheme="minorHAnsi" w:hAnsiTheme="minorHAnsi" w:cstheme="minorHAnsi"/>
          <w:bCs/>
          <w:lang w:eastAsia="pl-PL"/>
        </w:rPr>
        <w:tab/>
        <w:t xml:space="preserve">              .................................................................</w:t>
      </w:r>
    </w:p>
    <w:p w14:paraId="421A999E"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bookmarkStart w:id="22" w:name="_Hlk77932381"/>
    </w:p>
    <w:p w14:paraId="71087059"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D5061A2" w14:textId="2FA0ED5C"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4BBEAED7" w14:textId="1235FFE4"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3CA69982" w14:textId="7F05E39D"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1FF9FD91" w14:textId="6BD3DCBF"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39C87796" w14:textId="01BAADBD"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71A7E4E7" w14:textId="77777777"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068FAFE"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5EFAC06" w14:textId="761696E0"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bCs/>
          <w:i/>
          <w:iCs/>
          <w:lang w:eastAsia="pl-PL"/>
        </w:rPr>
        <w:lastRenderedPageBreak/>
        <w:t>Załącznik nr 1 do umowy</w:t>
      </w:r>
    </w:p>
    <w:bookmarkEnd w:id="22"/>
    <w:p w14:paraId="36A741A4"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OPIS PRZEDMIOTU ZAMÓWIENIA</w:t>
      </w:r>
    </w:p>
    <w:p w14:paraId="65CE639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39CFCEE8"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 xml:space="preserve">Przedmiot zamówienia </w:t>
      </w:r>
    </w:p>
    <w:p w14:paraId="74416A7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C9DCB9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Przedmiot zamówienia dotyczy prac związanych z wydawaniem przez CPE Magazynu Projektów Europejskich „w Centrum” w 2023 roku (4 numery) i łącznie obejmuje następujące usługi:</w:t>
      </w:r>
    </w:p>
    <w:p w14:paraId="1C994065"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4 numerów Magazynu wraz z przygotowaniem materiałów ilustracyjnych (zdjęcia, tabele, wykresy, infografiki, rysunki, itp.), </w:t>
      </w:r>
    </w:p>
    <w:p w14:paraId="3E482DEB"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redakcja i korekta poskładowa tekstów artykułów do 4 numerów Magazynu,</w:t>
      </w:r>
    </w:p>
    <w:p w14:paraId="7216784B"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skład graficzny, przygotowanie do druku oraz druk 4 numerów Magazynu,</w:t>
      </w:r>
    </w:p>
    <w:p w14:paraId="6311D2F9"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dystrybucja Magazynów do wybranych miejsc w Polsce,</w:t>
      </w:r>
    </w:p>
    <w:p w14:paraId="3DD792DE"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przygotowanie Magazynów w formie elektronicznej do publikacji w Internecie,</w:t>
      </w:r>
    </w:p>
    <w:p w14:paraId="122A2485"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(na nośniku typu płyta DVD lub pamięć flash) oraz przy każdym wydaniu Magazynu.</w:t>
      </w:r>
    </w:p>
    <w:p w14:paraId="75C7BBE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A81B3D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Magazyn (kwartalnik) posiada numer ISSN 2545-1383. Kolejne numery – podobnie jak poprzednie –zawierać będą praktyczne informacje dotyczące bieżących konkursów, naborów wniosków, wykorzystania funduszy unijnych, porady ekspertów, przykłady dobrych praktyk, rozwiązań sprawdzonych szczególnie w projektach współpracy transgranicznej oraz ponadnarodowej. W Magazynie opisywane będą wydarzenia, ciekawe projekty i inicjatywy podejmowane w ramach przedsięwzięć współfinansowanych ze środków FE. Umieszczane w nim będą również wywiady, reportaże i sprawozdania oraz relacje z imprez i uroczystości. Publikacja jest spójna z działalnością Zamawiającego, polegającą na udostępnianiu możliwości współpracy, kojarzeniu różnych środowisk (także na płaszczyźnie międzynarodowej) oraz dostarczanie kompleksowych informacji, które pochodzą od różnych instytucji. Przyjęte przy wydawaniu dotychczasowych numerów Magazynu założenia dotyczące projektów graficznych będą kontynuowane, tak aby szata graficzna nadal oddawała integracyjny charakter czasopisma. </w:t>
      </w:r>
    </w:p>
    <w:p w14:paraId="2CDC134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1DD1132"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Opracowanie graficzne</w:t>
      </w:r>
    </w:p>
    <w:p w14:paraId="68E962A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5C7BC44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czterech kolejnych numerów kwartalnika będzie spójne z przyjętą przy wcześniejszych wydaniach Magazynu koncepcją graficzną, layoutem okładki, znakami graficznymi (tytuł, podtytuły na okładce), layoutem stron wewnętrznych oraz graficznymi znakami szczególnymi. Czcionka logotypu Zamawiającego: Chianti Win95BT. Zamawiający przekaże Wykonawcy pliki źródłowe do wcześniejszych numerów Magazynu najpóźniej w ciągu 5 dni roboczych od podpisania umowy. Każdorazowo Wykonawca uzyska </w:t>
      </w:r>
      <w:bookmarkStart w:id="23" w:name="_Hlk57954219"/>
      <w:r w:rsidRPr="00D83141">
        <w:rPr>
          <w:rFonts w:asciiTheme="minorHAnsi" w:hAnsiTheme="minorHAnsi" w:cstheme="minorHAnsi"/>
          <w:lang w:eastAsia="pl-PL"/>
        </w:rPr>
        <w:t xml:space="preserve">akceptację Zamawiającego dla </w:t>
      </w:r>
      <w:bookmarkStart w:id="24" w:name="_Hlk57954930"/>
      <w:r w:rsidRPr="00D83141">
        <w:rPr>
          <w:rFonts w:asciiTheme="minorHAnsi" w:hAnsiTheme="minorHAnsi" w:cstheme="minorHAnsi"/>
          <w:lang w:eastAsia="pl-PL"/>
        </w:rPr>
        <w:t>ostatecznego projektu graficznego danego numeru Magazynu</w:t>
      </w:r>
      <w:bookmarkEnd w:id="24"/>
      <w:r w:rsidRPr="00D83141">
        <w:rPr>
          <w:rFonts w:asciiTheme="minorHAnsi" w:hAnsiTheme="minorHAnsi" w:cstheme="minorHAnsi"/>
          <w:lang w:eastAsia="pl-PL"/>
        </w:rPr>
        <w:t>, a następni</w:t>
      </w:r>
      <w:bookmarkEnd w:id="23"/>
      <w:r w:rsidRPr="00D83141">
        <w:rPr>
          <w:rFonts w:asciiTheme="minorHAnsi" w:hAnsiTheme="minorHAnsi" w:cstheme="minorHAnsi"/>
          <w:lang w:eastAsia="pl-PL"/>
        </w:rPr>
        <w:t xml:space="preserve">e niezwłocznie przekaże Zamawiającemu edytowalne pliki źródłowe w wersji elektronicznej. </w:t>
      </w:r>
    </w:p>
    <w:p w14:paraId="132545B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7F11FC1" w14:textId="5E13ACCB" w:rsid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obejmuje teksty artykułów, ogłoszenia, tabele, wykresy, infografiki, rysunki, szablony prezentacji, piktogramy, ikony, itp. – liczba pojedynczych prac wskazanego typu: łącznie maksymalnie 100 w okresie trwania umowy (w ramach prac nad wszystkimi projektami i/lub w ramach składu publikacji). Zamawiający może wykorzystać całą pulę 100 prac, także na potrzeby związane </w:t>
      </w:r>
      <w:r w:rsidRPr="00D83141">
        <w:rPr>
          <w:rFonts w:asciiTheme="minorHAnsi" w:hAnsiTheme="minorHAnsi" w:cstheme="minorHAnsi"/>
          <w:lang w:eastAsia="pl-PL"/>
        </w:rPr>
        <w:br/>
      </w:r>
      <w:r w:rsidRPr="00D83141">
        <w:rPr>
          <w:rFonts w:asciiTheme="minorHAnsi" w:hAnsiTheme="minorHAnsi" w:cstheme="minorHAnsi"/>
          <w:lang w:eastAsia="pl-PL"/>
        </w:rPr>
        <w:lastRenderedPageBreak/>
        <w:t xml:space="preserve">z publikacją wybranych treści w wersji elektronicznej na swojej stronie internetowej. Wykonawca musi opierać się na swojej pracy kreacyjnej, uwzględniając wszelkie wskazówki przekazane przez Zamawiającego przed rozpoczęciem prac oraz w trakcie ich realizacji.  </w:t>
      </w:r>
    </w:p>
    <w:p w14:paraId="33D8DC69" w14:textId="77777777" w:rsidR="00D879A2" w:rsidRPr="00D83141" w:rsidRDefault="00D879A2" w:rsidP="00954BEF">
      <w:pPr>
        <w:widowControl/>
        <w:autoSpaceDE/>
        <w:autoSpaceDN/>
        <w:spacing w:beforeLines="20" w:before="48" w:afterLines="20" w:after="48" w:line="271" w:lineRule="auto"/>
        <w:jc w:val="both"/>
        <w:rPr>
          <w:rFonts w:asciiTheme="minorHAnsi" w:hAnsiTheme="minorHAnsi" w:cstheme="minorHAnsi"/>
          <w:lang w:eastAsia="pl-PL"/>
        </w:rPr>
      </w:pPr>
    </w:p>
    <w:p w14:paraId="185BFC8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także zakup niezbędnych zdjęć/grafik w oparciu o licencję royalty free z baz zdjęć typu Dreamstime, Shutterstock, Fotolia i podobne (rozdzielczość 300 dpi, rozmiar minimum 29 cm x 19 cm).  Ilość potrzebnych materiałów:  łącznie maksymalnie 200 zdjęć/grafik w okresie realizacji umowy (część zdjęć/grafik dostarczy Zamawiający). Rodzaj i ilość potrzebnych zdjęć będzie zgłaszana na bieżąco przez Zamawiającego. Pola eksploatacji zakupionych zdjęć/grafik obejmą zarówno ich publikację w Magazynie, jak i na stronie internetowej Zamawiającego oraz profilach Zamawiającego w mediach społecznościowych. W przypadku zakupu zdjęć z dostępnych baz zdjęć na zasadach royalty free Wykonawca zapewni możliwość korzystania z Magazynu zgodnie z jego przeznaczaniem.</w:t>
      </w:r>
    </w:p>
    <w:p w14:paraId="1BF31FC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9170E9A"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Redakcja i korekta poskładowa tekstów artykułów</w:t>
      </w:r>
    </w:p>
    <w:p w14:paraId="649806B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374622A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dostarczy Wykonawcy teksty artykułów do poszczególnych czterech numerów Magazynu </w:t>
      </w:r>
      <w:r w:rsidRPr="00D83141">
        <w:rPr>
          <w:rFonts w:asciiTheme="minorHAnsi" w:hAnsiTheme="minorHAnsi" w:cstheme="minorHAnsi"/>
          <w:lang w:eastAsia="pl-PL"/>
        </w:rPr>
        <w:br/>
        <w:t>w formacie plików tekstowych. Wykonawca na pierwszym etapie prac poprawi ewentualne błędy w pliku tekstowym (ortograficzne, stylistyczne, składniowe, interpunkcyjne itd.), a następnie dokona korekty poskładowej w celu podniesienia jakości stylistycznej i gramatycznej artykułów prezentowanych w następnych numerach.  Wszystkie dotychczas wydane numery Magazynu są dostępne na stronie internetowej Zamawiającego pod linkiem:</w:t>
      </w:r>
    </w:p>
    <w:p w14:paraId="18AC0C6E" w14:textId="77777777" w:rsidR="00D83141" w:rsidRPr="00D83141" w:rsidRDefault="00D763AA" w:rsidP="00954BEF">
      <w:pPr>
        <w:widowControl/>
        <w:autoSpaceDE/>
        <w:autoSpaceDN/>
        <w:spacing w:beforeLines="20" w:before="48" w:afterLines="20" w:after="48" w:line="271" w:lineRule="auto"/>
        <w:jc w:val="both"/>
        <w:rPr>
          <w:rFonts w:asciiTheme="minorHAnsi" w:hAnsiTheme="minorHAnsi" w:cstheme="minorHAnsi"/>
          <w:u w:val="single"/>
          <w:lang w:eastAsia="pl-PL"/>
        </w:rPr>
      </w:pPr>
      <w:hyperlink r:id="rId11" w:history="1">
        <w:r w:rsidR="00D83141" w:rsidRPr="00D83141">
          <w:rPr>
            <w:rStyle w:val="Hipercze"/>
            <w:rFonts w:asciiTheme="minorHAnsi" w:hAnsiTheme="minorHAnsi" w:cstheme="minorHAnsi"/>
            <w:lang w:eastAsia="pl-PL"/>
          </w:rPr>
          <w:t>https://www.cpe.gov.pl/p1681</w:t>
        </w:r>
      </w:hyperlink>
    </w:p>
    <w:p w14:paraId="1B658E7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u w:val="single"/>
          <w:lang w:eastAsia="pl-PL"/>
        </w:rPr>
      </w:pPr>
    </w:p>
    <w:p w14:paraId="2216143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Przy realizacji zadania Wykonawca powinien – tam, gdzie to uzasadnione – stosować wytyczne poradnika językowego „Jak pisać o Funduszach Europejskich?”. Wersja elektroniczna przewodnika jest zamieszczona na stronie: </w:t>
      </w:r>
    </w:p>
    <w:p w14:paraId="44114370" w14:textId="77777777" w:rsidR="00D83141" w:rsidRPr="00D83141" w:rsidRDefault="00D763AA" w:rsidP="00954BEF">
      <w:pPr>
        <w:widowControl/>
        <w:autoSpaceDE/>
        <w:autoSpaceDN/>
        <w:spacing w:beforeLines="20" w:before="48" w:afterLines="20" w:after="48" w:line="271" w:lineRule="auto"/>
        <w:jc w:val="both"/>
        <w:rPr>
          <w:rFonts w:asciiTheme="minorHAnsi" w:hAnsiTheme="minorHAnsi" w:cstheme="minorHAnsi"/>
          <w:lang w:eastAsia="pl-PL"/>
        </w:rPr>
      </w:pPr>
      <w:hyperlink r:id="rId12" w:history="1">
        <w:r w:rsidR="00D83141" w:rsidRPr="00D83141">
          <w:rPr>
            <w:rStyle w:val="Hipercze"/>
            <w:rFonts w:asciiTheme="minorHAnsi" w:hAnsiTheme="minorHAnsi" w:cstheme="minorHAnsi"/>
            <w:lang w:eastAsia="pl-PL"/>
          </w:rPr>
          <w:t>https://www.funduszeeuropejskie.gov.pl/media/18476/Jak_pisac_o_Funduszach_Europejskich_120810.pdf</w:t>
        </w:r>
      </w:hyperlink>
    </w:p>
    <w:p w14:paraId="6554FCE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876DBE6"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Skład graficzny, przygotowanie do druku oraz druk Magazynu</w:t>
      </w:r>
    </w:p>
    <w:p w14:paraId="52DEBFF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4676AC5C"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Nakład: 2500 sztuk każdej publikacji (4 razy w roku 2023).</w:t>
      </w:r>
    </w:p>
    <w:p w14:paraId="51BF3284"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 xml:space="preserve">Liczba wydań do składu (na bazie zatwierdzonego przez Zamawiającego projektu danego numeru): </w:t>
      </w:r>
      <w:r w:rsidRPr="00D83141">
        <w:rPr>
          <w:rFonts w:asciiTheme="minorHAnsi" w:hAnsiTheme="minorHAnsi" w:cstheme="minorHAnsi"/>
          <w:lang w:eastAsia="pl-PL"/>
        </w:rPr>
        <w:br/>
        <w:t xml:space="preserve">4 numery w 2023 roku, każdy w innym terminie. </w:t>
      </w:r>
    </w:p>
    <w:p w14:paraId="2F01DDC7"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Format: A4 (pion).</w:t>
      </w:r>
    </w:p>
    <w:p w14:paraId="75A5DD60"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Liczba stron: objętość w zależności od wydania: od minimalnie 16 kartek, tj. 32 stron (w tym 4 strony okładki) do maksymalnie 26 kartek, tj. 52 stron (w tym okładka).</w:t>
      </w:r>
    </w:p>
    <w:p w14:paraId="772AB404"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Okładka/karta tytułowa: zewnętrzna strona - druk pełen kolor, papier powlekany kreda minimum 300g mat, uszlachetnienie: laminowanie mat jednostronnie oraz lakier UV wybiórczo dwustronnie.</w:t>
      </w:r>
    </w:p>
    <w:p w14:paraId="3C48FF4E"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Środek druk pełen kolor, papier powlekany (kredowy) błyszczący, 130 g.</w:t>
      </w:r>
    </w:p>
    <w:p w14:paraId="577724EF"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Oprawa zeszytowa.</w:t>
      </w:r>
    </w:p>
    <w:p w14:paraId="10D0B74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212BE3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Zamówienie obejmuje skład publikacji, wszelkie prace przygotowawcze związane z uruchomieniem druku  oraz druk Magazynu.  </w:t>
      </w:r>
    </w:p>
    <w:p w14:paraId="1418CF2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6D0C0D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lastRenderedPageBreak/>
        <w:t>Wykonawca dokona komputerowego opracowania, składu oraz łamania publikacji i przedstawi do akceptacji Zamawiającego w wersji elektronicznej. Zamawiający wymaga dokonania usługi zgodnie z „Zasadami składu tekstów w języku polskim” (PN-83/P-55366).</w:t>
      </w:r>
    </w:p>
    <w:p w14:paraId="618313F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CA170A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W ciągu 3 dni roboczych od przedstawienia do akceptacji Zamawiający dokona akceptacji lub zgłosi uwagi za pomocą poczty elektronicznej na adres określony w § 1 ust. 6 umowy lub skorzysta w tym celu ze wspólnie uzgodnionego przez Strony narzędzia lub aplikacji on-line (jak np. aplikacja Trello). W przypadku zgłoszenia  Wykonawca w terminie 2 dni roboczych zobowiązany jest do dokonania korekty w zakresie objętym uwagami Zamawiającego i ponowne przedstawi wersję elektroniczną do akceptacji Zamawiającego.  Procedura akceptacji może być wielokrotnie powtarzana.</w:t>
      </w:r>
    </w:p>
    <w:p w14:paraId="586B778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DD6681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Ostateczna akceptacja wersji do druku zostanie dokonana przez Zamawiającego drogą elektroniczną, przy czym Wykonawca zobowiązuje się do wyeliminowania wszelkich błędów, które Zamawiający zgłosi na tym etapie procedury odbioru, o której mowa wyżej. </w:t>
      </w:r>
    </w:p>
    <w:p w14:paraId="1564FF1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E9B1E6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W przypadku, gdy w wyniku weryfikacji materiału po składzie okaże się, że Wykonawca nie uwzględnił zmian, Zamawiający może żądać dokonania dodatkowego składu przed ostateczną akceptacją.</w:t>
      </w:r>
    </w:p>
    <w:p w14:paraId="7FEA115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1A8DC4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także wszelkie prace przygotowawcze związane z uruchomieniem druku.</w:t>
      </w:r>
    </w:p>
    <w:p w14:paraId="5616576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22396D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Wykonawca przekaże Zamawiającemu gotowe pliki produkcyjne do przygotowania produkcji każdego numeru Magazynu. </w:t>
      </w:r>
    </w:p>
    <w:p w14:paraId="1A5F2F3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0A435A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akceptuje wyłącznie druk wysokiej jakości, bez przebarwień, rozmyć i innych wad związanych z nieprawidłowym przygotowaniem publikacji do druku lub z powodu złej kalibracji maszyn drukarskich. W przypadku stwierdzenia wad Wykonawca zobowiązuje się do poprawienia plików i powtórzenia druku w ciągu 4 dni roboczych od momentu stwierdzenia wad. </w:t>
      </w:r>
    </w:p>
    <w:p w14:paraId="46AA9F6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AB32A69"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Dystrybucja Magazynu</w:t>
      </w:r>
    </w:p>
    <w:p w14:paraId="666EC3C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258932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przekaże Wykonawcy w dniu podpisania umowy listę podmiotów w Polsce, ich dane adresowe oraz informację o liczbie egzemplarzy, które Wykonawca powinien dostarczyć </w:t>
      </w:r>
      <w:r w:rsidRPr="00D83141">
        <w:rPr>
          <w:rFonts w:asciiTheme="minorHAnsi" w:hAnsiTheme="minorHAnsi" w:cstheme="minorHAnsi"/>
          <w:lang w:eastAsia="pl-PL"/>
        </w:rPr>
        <w:br/>
        <w:t>po wydrukowaniu każdego numeru Magazynu. O ewentualnych zmianach w wykazie instytucji Zamawiający będzie na bieżąco informował Wykonawcę, który zobowiązuje się je uwzględnić. Wykonawca natomiast będzie aktualizował dane adresowe podmiotów w razie wystąpienia ewentualnych zmian.</w:t>
      </w:r>
    </w:p>
    <w:p w14:paraId="5B117F4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94BBCC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Wykonawca zobowiązuje się do dostawy kwartalników w przypadku każdego wydania zgodnie </w:t>
      </w:r>
      <w:r w:rsidRPr="00D83141">
        <w:rPr>
          <w:rFonts w:asciiTheme="minorHAnsi" w:hAnsiTheme="minorHAnsi" w:cstheme="minorHAnsi"/>
          <w:lang w:eastAsia="pl-PL"/>
        </w:rPr>
        <w:br/>
        <w:t>z terminem zadeklarowanym w Ofercie i nie później niż wg poniższego zestawienia:</w:t>
      </w:r>
    </w:p>
    <w:p w14:paraId="7995E1CD" w14:textId="77777777" w:rsidR="00D83141" w:rsidRPr="00D83141" w:rsidRDefault="00D83141" w:rsidP="00D879A2">
      <w:pPr>
        <w:widowControl/>
        <w:numPr>
          <w:ilvl w:val="0"/>
          <w:numId w:val="6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po 35-40 egz. (ostateczna liczba zostanie określona przez Zamawiającego przed wysyłką każdego numeru) do nie więcej niż 60 instytucji w Polsce (PIFE oraz WST) - dostawa w ciągu maksymalnie 4 dni roboczych od dnia nadania przesyłki kurierskiej przez Wykonawcę, </w:t>
      </w:r>
      <w:bookmarkStart w:id="25" w:name="_Hlk57953405"/>
      <w:r w:rsidRPr="00D83141">
        <w:rPr>
          <w:rFonts w:asciiTheme="minorHAnsi" w:hAnsiTheme="minorHAnsi" w:cstheme="minorHAnsi"/>
          <w:lang w:eastAsia="pl-PL"/>
        </w:rPr>
        <w:t>usługa obejmuje przewóz oraz wniesienie paczek do wskazanego pomieszczenia oraz przesłanie drogą mailową kopii listu przewozowego lub innego potwierdzenia od usługodawcy,</w:t>
      </w:r>
    </w:p>
    <w:bookmarkEnd w:id="25"/>
    <w:p w14:paraId="06046891" w14:textId="77777777" w:rsidR="00D83141" w:rsidRPr="00D83141" w:rsidRDefault="00D83141" w:rsidP="00D879A2">
      <w:pPr>
        <w:widowControl/>
        <w:numPr>
          <w:ilvl w:val="0"/>
          <w:numId w:val="6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20 egz. do wskazanego przez Zamawiającego ministerstwa – dostawa w ciągu maksymalnie 4 dni roboczych od dnia nadania przesyłki kurierskiej przez Wykonawcę, usługa obejmuje przewóz oraz </w:t>
      </w:r>
      <w:r w:rsidRPr="00D83141">
        <w:rPr>
          <w:rFonts w:asciiTheme="minorHAnsi" w:hAnsiTheme="minorHAnsi" w:cstheme="minorHAnsi"/>
          <w:lang w:eastAsia="pl-PL"/>
        </w:rPr>
        <w:lastRenderedPageBreak/>
        <w:t>wniesienie paczek do wskazanego pomieszczenia oraz przesłanie drogą mailową kopii listu przewozowego lub innego potwierdzenia od usługodawcy,</w:t>
      </w:r>
    </w:p>
    <w:p w14:paraId="722C3626" w14:textId="77777777" w:rsidR="00D83141" w:rsidRPr="00D83141" w:rsidRDefault="00D83141" w:rsidP="00D879A2">
      <w:pPr>
        <w:widowControl/>
        <w:numPr>
          <w:ilvl w:val="0"/>
          <w:numId w:val="6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po 1-2 egz. do nie więcej niż 90 instytucji w Polsce - zwykła przesyłka pocztowa, przy czym Zamawiający zastrzega sobie możliwość przekazania Wykonawcy 1-stronicowego pisma w formie PDF do wydruku w kolorze i dołączenia do każdej ze wskazanych przesyłek z zastrzeżeniem, że Wykonawca otrzyma je nie później niż do dnia wydruku danego numeru kwartalnika,  </w:t>
      </w:r>
    </w:p>
    <w:p w14:paraId="252647D7" w14:textId="77777777" w:rsidR="00D83141" w:rsidRPr="00D83141" w:rsidRDefault="00D83141" w:rsidP="00B345BE">
      <w:pPr>
        <w:widowControl/>
        <w:numPr>
          <w:ilvl w:val="0"/>
          <w:numId w:val="64"/>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pozostałe egz. do Centralnego Punktu Informacyjnego Funduszy Europejskich, ul. Domaniewska 39A, 02-672 Warszawa – dostawa w ciągu maksymalnie 4 dni roboczych od dnia nadania przesyłki kurierskiej przez Wykonawcę; </w:t>
      </w:r>
      <w:bookmarkStart w:id="26" w:name="_Hlk57953328"/>
      <w:r w:rsidRPr="00D83141">
        <w:rPr>
          <w:rFonts w:asciiTheme="minorHAnsi" w:hAnsiTheme="minorHAnsi" w:cstheme="minorHAnsi"/>
          <w:lang w:eastAsia="pl-PL"/>
        </w:rPr>
        <w:t>usługa obejmuje przewóz oraz wniesienie paczek do wskazanego pomieszczenia</w:t>
      </w:r>
      <w:bookmarkEnd w:id="26"/>
      <w:r w:rsidRPr="00D83141">
        <w:rPr>
          <w:rFonts w:asciiTheme="minorHAnsi" w:hAnsiTheme="minorHAnsi" w:cstheme="minorHAnsi"/>
          <w:lang w:eastAsia="pl-PL"/>
        </w:rPr>
        <w:t xml:space="preserve">; Wykonawca zapakuje kwartalniki w pudełka kartonowe po maksymalnie 50 sztuk każde (inna ilość jedynie po zaakceptowaniu przez Zamawiającego). </w:t>
      </w:r>
    </w:p>
    <w:p w14:paraId="489EDCA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183821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podpisze protokół odbioru po tym, gdy wskazana liczba egzemplarzy danego numeru Magazynu zostanie dostarczona do siedziby do </w:t>
      </w:r>
      <w:bookmarkStart w:id="27" w:name="_Hlk57954312"/>
      <w:r w:rsidRPr="00D83141">
        <w:rPr>
          <w:rFonts w:asciiTheme="minorHAnsi" w:hAnsiTheme="minorHAnsi" w:cstheme="minorHAnsi"/>
          <w:lang w:eastAsia="pl-PL"/>
        </w:rPr>
        <w:t xml:space="preserve">Centralnego Punktu Informacyjnego Funduszy Europejskich </w:t>
      </w:r>
      <w:bookmarkEnd w:id="27"/>
      <w:r w:rsidRPr="00D83141">
        <w:rPr>
          <w:rFonts w:asciiTheme="minorHAnsi" w:hAnsiTheme="minorHAnsi" w:cstheme="minorHAnsi"/>
          <w:lang w:eastAsia="pl-PL"/>
        </w:rPr>
        <w:t xml:space="preserve">oraz gdy Wykonawca potwierdzi drogą mailową fakt wysłania pozostałych egzemplarzy do wszystkich pozostałych adresatów, co w przypadku przesyłek kurierskich oznacza, że Wykonawca prześle Zamawiającemu drogą mailową kopię listu przewozowego lub inne potwierdzenia od usługodawcy, a w przypadku zwykłych przesyłek – potwierdzi drogą mailową fakt wysyłki. </w:t>
      </w:r>
    </w:p>
    <w:p w14:paraId="7D23095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4295B84"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Przygotowanie publikacji do udostępnienia w Internecie</w:t>
      </w:r>
    </w:p>
    <w:p w14:paraId="01A8B0C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3F932D6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Wykonawca przy każdym wydaniu Magazynu zobowiązuje się przesłać Zamawiającemu plik w formacie PDF, zawierający bieżący numer publikacji, gotowy do wysłania w formie newslettera. </w:t>
      </w:r>
    </w:p>
    <w:p w14:paraId="0C423B4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63E85307"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Harmonogram</w:t>
      </w:r>
    </w:p>
    <w:p w14:paraId="62C61DA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656BFE3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Realizacja usługi odbywać się będzie wg następującego harmonogramu:</w:t>
      </w:r>
    </w:p>
    <w:p w14:paraId="7B042B17" w14:textId="77777777" w:rsidR="00D83141" w:rsidRPr="00D83141" w:rsidRDefault="00D83141" w:rsidP="00E314EE">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Zamawiający poinformuje Wykonawcę o planowanym terminie dostarczenia pierwszego tekstu do danego numeru Magazynu z wyprzedzeniem minimum 10 dni roboczych;</w:t>
      </w:r>
    </w:p>
    <w:p w14:paraId="69F60A83" w14:textId="77777777" w:rsidR="00D83141" w:rsidRPr="00D83141" w:rsidRDefault="00D83141" w:rsidP="00E314EE">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Strony uzgodnią zasady przekazywania sobie materiałów i skorzystają z narzędzia lub aplikacji on-line, która im umożliwi bieżące śledzenie postępów prac (jak np. aplikacja Trello);  </w:t>
      </w:r>
    </w:p>
    <w:p w14:paraId="1EFE38DB" w14:textId="77777777" w:rsidR="00D83141" w:rsidRPr="00D83141" w:rsidRDefault="00D83141" w:rsidP="00E314EE">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zobowiązuje się, że w ciągu 2 dni roboczych od przekazania przez Zamawiającego każdego tekstu do danego numeru Magazynu przedstawi Zamawiającemu projekt graficzny artykułu, a po uzgodnieniu ostatecznej wersji w drodze kontaktów roboczych (np. za pośrednictwem aplikacji Trello), w ciągu kolejnych 2 dni roboczych zostanie dokonana korekta artykułu; prace prowadzone będą równolegle przez dwóch grafików, wskazanych w Ofercie do realizacji zamówienia tak, aby jednocześnie postępowało projektowanie materiałów ilustracyjnych oraz skład publikacji;</w:t>
      </w:r>
    </w:p>
    <w:p w14:paraId="36BEA09C" w14:textId="4A748BC0" w:rsidR="00D83141" w:rsidRPr="00E314EE" w:rsidRDefault="00D83141" w:rsidP="00002F49">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b/>
          <w:bCs/>
          <w:i/>
          <w:iCs/>
          <w:lang w:eastAsia="pl-PL"/>
        </w:rPr>
      </w:pPr>
      <w:r w:rsidRPr="00E314EE">
        <w:rPr>
          <w:rFonts w:asciiTheme="minorHAnsi" w:hAnsiTheme="minorHAnsi" w:cstheme="minorHAnsi"/>
          <w:lang w:eastAsia="pl-PL"/>
        </w:rPr>
        <w:t xml:space="preserve">po dokonaniu korekty ostatniego artykułu Wykonawca niezwłocznie przedstawi do akceptacji Zamawiającego ostateczną wersję projektu graficznego danego numeru Magazynu, a po uzyskaniu akceptacji Zamawiającego zrealizuje zlecenie w ramach Przedmiotu zamówienia zgodnie ze swoją Ofertą, ale w terminie nie dłuższym niż 7 dni roboczych. </w:t>
      </w:r>
    </w:p>
    <w:p w14:paraId="742230DE" w14:textId="517E896B" w:rsidR="00E314EE" w:rsidRDefault="00E314EE" w:rsidP="00E314EE">
      <w:pPr>
        <w:widowControl/>
        <w:autoSpaceDE/>
        <w:autoSpaceDN/>
        <w:spacing w:beforeLines="20" w:before="48" w:afterLines="20" w:after="48" w:line="271" w:lineRule="auto"/>
        <w:jc w:val="both"/>
        <w:rPr>
          <w:rFonts w:asciiTheme="minorHAnsi" w:hAnsiTheme="minorHAnsi" w:cstheme="minorHAnsi"/>
          <w:lang w:eastAsia="pl-PL"/>
        </w:rPr>
      </w:pPr>
    </w:p>
    <w:p w14:paraId="485711B1" w14:textId="49AB2714" w:rsidR="00E314EE" w:rsidRDefault="00E314EE" w:rsidP="00E314EE">
      <w:pPr>
        <w:widowControl/>
        <w:autoSpaceDE/>
        <w:autoSpaceDN/>
        <w:spacing w:beforeLines="20" w:before="48" w:afterLines="20" w:after="48" w:line="271" w:lineRule="auto"/>
        <w:jc w:val="both"/>
        <w:rPr>
          <w:rFonts w:asciiTheme="minorHAnsi" w:hAnsiTheme="minorHAnsi" w:cstheme="minorHAnsi"/>
          <w:lang w:eastAsia="pl-PL"/>
        </w:rPr>
      </w:pPr>
    </w:p>
    <w:p w14:paraId="460702E8" w14:textId="77777777" w:rsidR="000610E0" w:rsidRDefault="000610E0" w:rsidP="00E314EE">
      <w:pPr>
        <w:widowControl/>
        <w:autoSpaceDE/>
        <w:autoSpaceDN/>
        <w:spacing w:beforeLines="20" w:before="48" w:afterLines="20" w:after="48" w:line="271" w:lineRule="auto"/>
        <w:jc w:val="both"/>
        <w:rPr>
          <w:rFonts w:asciiTheme="minorHAnsi" w:hAnsiTheme="minorHAnsi" w:cstheme="minorHAnsi"/>
          <w:lang w:eastAsia="pl-PL"/>
        </w:rPr>
      </w:pPr>
    </w:p>
    <w:p w14:paraId="1E3D9389" w14:textId="77777777" w:rsidR="00E314EE" w:rsidRPr="00E314EE" w:rsidRDefault="00E314EE" w:rsidP="00E314EE">
      <w:pPr>
        <w:widowControl/>
        <w:autoSpaceDE/>
        <w:autoSpaceDN/>
        <w:spacing w:beforeLines="20" w:before="48" w:afterLines="20" w:after="48" w:line="271" w:lineRule="auto"/>
        <w:jc w:val="both"/>
        <w:rPr>
          <w:rFonts w:asciiTheme="minorHAnsi" w:hAnsiTheme="minorHAnsi" w:cstheme="minorHAnsi"/>
          <w:b/>
          <w:bCs/>
          <w:i/>
          <w:iCs/>
          <w:lang w:eastAsia="pl-PL"/>
        </w:rPr>
      </w:pPr>
    </w:p>
    <w:p w14:paraId="4A245976"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bCs/>
          <w:i/>
          <w:iCs/>
          <w:lang w:eastAsia="pl-PL"/>
        </w:rPr>
        <w:lastRenderedPageBreak/>
        <w:t>Załącznik nr 4 do umowy</w:t>
      </w:r>
    </w:p>
    <w:p w14:paraId="6F88E71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72158A4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
          <w:bCs/>
          <w:lang w:eastAsia="pl-PL"/>
        </w:rPr>
        <w:t xml:space="preserve">ZLECENIE NR </w:t>
      </w:r>
      <w:r w:rsidRPr="00D83141">
        <w:rPr>
          <w:rFonts w:asciiTheme="minorHAnsi" w:hAnsiTheme="minorHAnsi" w:cstheme="minorHAnsi"/>
          <w:bCs/>
          <w:lang w:eastAsia="pl-PL"/>
        </w:rPr>
        <w:t>……… z dnia …………………</w:t>
      </w:r>
    </w:p>
    <w:p w14:paraId="3F65F56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lang w:eastAsia="pl-PL"/>
        </w:rPr>
        <w:t xml:space="preserve">dot. umowy nr </w:t>
      </w:r>
      <w:r w:rsidRPr="00D83141">
        <w:rPr>
          <w:rFonts w:asciiTheme="minorHAnsi" w:hAnsiTheme="minorHAnsi" w:cstheme="minorHAnsi"/>
          <w:bCs/>
          <w:lang w:eastAsia="pl-PL"/>
        </w:rPr>
        <w:t>…………………</w:t>
      </w:r>
    </w:p>
    <w:p w14:paraId="4584016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p>
    <w:p w14:paraId="7437955A"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Na podstawie umowy nr ………………. , zawartej w dniu …………………… roku w Warszawie pomiędzy:</w:t>
      </w:r>
    </w:p>
    <w:p w14:paraId="136986F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26BB9E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b/>
          <w:bCs/>
          <w:lang w:eastAsia="pl-PL"/>
        </w:rPr>
        <w:t xml:space="preserve">Skarbem Państwa </w:t>
      </w:r>
      <w:r w:rsidRPr="00D83141">
        <w:rPr>
          <w:rFonts w:asciiTheme="minorHAnsi" w:hAnsiTheme="minorHAnsi" w:cstheme="minorHAnsi"/>
          <w:lang w:eastAsia="pl-PL"/>
        </w:rPr>
        <w:t>-</w:t>
      </w:r>
      <w:r w:rsidRPr="00D83141">
        <w:rPr>
          <w:rFonts w:asciiTheme="minorHAnsi" w:hAnsiTheme="minorHAnsi" w:cstheme="minorHAnsi"/>
          <w:b/>
          <w:bCs/>
          <w:lang w:eastAsia="pl-PL"/>
        </w:rPr>
        <w:t xml:space="preserve"> Centrum Projektów Europejskich</w:t>
      </w:r>
      <w:r w:rsidRPr="00D83141">
        <w:rPr>
          <w:rFonts w:asciiTheme="minorHAnsi" w:hAnsiTheme="minorHAnsi" w:cstheme="minorHAnsi"/>
          <w:lang w:eastAsia="pl-PL"/>
        </w:rPr>
        <w:t xml:space="preserve">, z siedzibą w Warszawie przy ul. Domaniewskiej 39a, 02-- 672 Warszawa, posiadającym numer identyfikacji REGON 141681456 oraz NIP 7010158887, reprezentowanym przez </w:t>
      </w:r>
      <w:r w:rsidRPr="00D83141">
        <w:rPr>
          <w:rFonts w:asciiTheme="minorHAnsi" w:hAnsiTheme="minorHAnsi" w:cstheme="minorHAnsi"/>
          <w:b/>
          <w:bCs/>
          <w:lang w:eastAsia="pl-PL"/>
        </w:rPr>
        <w:t xml:space="preserve">Pana Leszka Bullera </w:t>
      </w:r>
      <w:r w:rsidRPr="00D83141">
        <w:rPr>
          <w:rFonts w:asciiTheme="minorHAnsi" w:hAnsiTheme="minorHAnsi" w:cstheme="minorHAnsi"/>
          <w:lang w:eastAsia="pl-PL"/>
        </w:rPr>
        <w:t xml:space="preserve">–– Dyrektora Centrum Projektów Europejskich na podstawie powołania na stanowisko z dniem 16 maja 2016 r. przez Ministra Rozwoju,  zwanym w dalszej części </w:t>
      </w:r>
      <w:r w:rsidRPr="00D83141">
        <w:rPr>
          <w:rFonts w:asciiTheme="minorHAnsi" w:hAnsiTheme="minorHAnsi" w:cstheme="minorHAnsi"/>
          <w:b/>
          <w:bCs/>
          <w:lang w:eastAsia="pl-PL"/>
        </w:rPr>
        <w:t>„Zamawiającym”</w:t>
      </w:r>
      <w:r w:rsidRPr="00D83141">
        <w:rPr>
          <w:rFonts w:asciiTheme="minorHAnsi" w:hAnsiTheme="minorHAnsi" w:cstheme="minorHAnsi"/>
          <w:lang w:eastAsia="pl-PL"/>
        </w:rPr>
        <w:t>,</w:t>
      </w:r>
    </w:p>
    <w:p w14:paraId="09C6A1C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a</w:t>
      </w:r>
    </w:p>
    <w:p w14:paraId="24398CF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EE0A2C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z siedzibą w ................... przy ul. ....................., posiadającą numer identyfikacji REGON ............. oraz NIP ................., a także wpisaną do Krajowego Rejestru Sądowego </w:t>
      </w:r>
      <w:r w:rsidRPr="00D83141">
        <w:rPr>
          <w:rFonts w:asciiTheme="minorHAnsi" w:hAnsiTheme="minorHAnsi" w:cstheme="minorHAnsi"/>
          <w:lang w:eastAsia="pl-PL"/>
        </w:rPr>
        <w:br/>
        <w:t>pod numerem KRS .............................../wpisaną do Centralnej Ewidencji i Informacji o Działalności Gospodarczej, prowadzonej przez ……………………..pod numerem………………., reprezentowaną przez Pana/Panią</w:t>
      </w:r>
    </w:p>
    <w:p w14:paraId="1AD0E8E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reprezentowaną przez Pana/Panią ................................., zwaną w dalszej części umowy </w:t>
      </w:r>
      <w:r w:rsidRPr="00D83141">
        <w:rPr>
          <w:rFonts w:asciiTheme="minorHAnsi" w:hAnsiTheme="minorHAnsi" w:cstheme="minorHAnsi"/>
          <w:b/>
          <w:lang w:eastAsia="pl-PL"/>
        </w:rPr>
        <w:t>„Wykonawcą”</w:t>
      </w:r>
      <w:r w:rsidRPr="00D83141">
        <w:rPr>
          <w:rFonts w:asciiTheme="minorHAnsi" w:hAnsiTheme="minorHAnsi" w:cstheme="minorHAnsi"/>
          <w:lang w:eastAsia="pl-PL"/>
        </w:rPr>
        <w:t>,</w:t>
      </w:r>
      <w:r w:rsidRPr="00D83141">
        <w:rPr>
          <w:rFonts w:asciiTheme="minorHAnsi" w:hAnsiTheme="minorHAnsi" w:cstheme="minorHAnsi"/>
          <w:lang w:eastAsia="pl-PL"/>
        </w:rPr>
        <w:cr/>
      </w:r>
    </w:p>
    <w:p w14:paraId="5B84E75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lub</w:t>
      </w:r>
      <w:r w:rsidRPr="00D83141">
        <w:rPr>
          <w:rFonts w:asciiTheme="minorHAnsi" w:hAnsiTheme="minorHAnsi" w:cstheme="minorHAnsi"/>
          <w:vertAlign w:val="superscript"/>
          <w:lang w:eastAsia="pl-PL"/>
        </w:rPr>
        <w:footnoteReference w:id="8"/>
      </w:r>
    </w:p>
    <w:p w14:paraId="14AC28F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BAC20D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Panem/Panią……………………..zamieszkałym/zamieszkałą w………….przy ul.……………., legitymującym się/legitymującą się dowodem osobistym o numerze ……………. oraz numerze PESEL ……………., i posiadającym/posiadającą numer identyfikacji NIP ………………, zwanym/zwaną w dalszej części umowy </w:t>
      </w:r>
      <w:r w:rsidRPr="00D83141">
        <w:rPr>
          <w:rFonts w:asciiTheme="minorHAnsi" w:hAnsiTheme="minorHAnsi" w:cstheme="minorHAnsi"/>
          <w:b/>
          <w:bCs/>
          <w:lang w:eastAsia="pl-PL"/>
        </w:rPr>
        <w:t>„Wykonawcą”</w:t>
      </w:r>
      <w:r w:rsidRPr="00D83141">
        <w:rPr>
          <w:rFonts w:asciiTheme="minorHAnsi" w:hAnsiTheme="minorHAnsi" w:cstheme="minorHAnsi"/>
          <w:lang w:eastAsia="pl-PL"/>
        </w:rPr>
        <w:t>.</w:t>
      </w:r>
    </w:p>
    <w:p w14:paraId="05757A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06E1C8C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zleca Wykonawcy druk i usługi powiązane dotyczące publikacji Magazynu Projektów Europejskich „w Centrum” nr ……/2023, w tym:  </w:t>
      </w:r>
    </w:p>
    <w:p w14:paraId="1EDFFD84"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wraz z przygotowaniem materiałów ilustracyjnych (zdjęcia, tabele, wykresy, infografiki, rysunki, itp.), </w:t>
      </w:r>
    </w:p>
    <w:p w14:paraId="120D8387"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redakcję i korektę poskładową tekstów artykułów do Magazynu,</w:t>
      </w:r>
    </w:p>
    <w:p w14:paraId="2B7B8BF7"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skład graficzny, przygotowanie do druku oraz druk Magazynu,</w:t>
      </w:r>
    </w:p>
    <w:p w14:paraId="3DB545DE"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dystrybucję Magazynu do wybranych miejsc w Polsce,</w:t>
      </w:r>
    </w:p>
    <w:p w14:paraId="6E4625E5"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przygotowanie Magazynu w formie elektronicznej do publikacji w Internecie,</w:t>
      </w:r>
    </w:p>
    <w:p w14:paraId="1428B0A4"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oraz przy każdym wydaniu Magazynu.</w:t>
      </w:r>
    </w:p>
    <w:p w14:paraId="780D2D29" w14:textId="362D70F2" w:rsid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852B734" w14:textId="77777777" w:rsidR="00E314EE" w:rsidRPr="00D83141" w:rsidRDefault="00E314EE" w:rsidP="00954BEF">
      <w:pPr>
        <w:widowControl/>
        <w:autoSpaceDE/>
        <w:autoSpaceDN/>
        <w:spacing w:beforeLines="20" w:before="48" w:afterLines="20" w:after="48" w:line="271" w:lineRule="auto"/>
        <w:jc w:val="both"/>
        <w:rPr>
          <w:rFonts w:asciiTheme="minorHAnsi" w:hAnsiTheme="minorHAnsi" w:cstheme="minorHAnsi"/>
          <w:lang w:eastAsia="pl-PL"/>
        </w:rPr>
      </w:pPr>
    </w:p>
    <w:tbl>
      <w:tblPr>
        <w:tblStyle w:val="Tabela-Siatka"/>
        <w:tblW w:w="0" w:type="auto"/>
        <w:jc w:val="center"/>
        <w:tblLook w:val="04A0" w:firstRow="1" w:lastRow="0" w:firstColumn="1" w:lastColumn="0" w:noHBand="0" w:noVBand="1"/>
      </w:tblPr>
      <w:tblGrid>
        <w:gridCol w:w="598"/>
        <w:gridCol w:w="2091"/>
        <w:gridCol w:w="2174"/>
        <w:gridCol w:w="1440"/>
        <w:gridCol w:w="1571"/>
        <w:gridCol w:w="1524"/>
      </w:tblGrid>
      <w:tr w:rsidR="00D83141" w:rsidRPr="00D83141" w14:paraId="2E6DE425" w14:textId="77777777" w:rsidTr="002E1EE8">
        <w:trPr>
          <w:jc w:val="center"/>
        </w:trPr>
        <w:tc>
          <w:tcPr>
            <w:tcW w:w="598" w:type="dxa"/>
            <w:vAlign w:val="center"/>
          </w:tcPr>
          <w:p w14:paraId="2C8A76D5"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lastRenderedPageBreak/>
              <w:t>Lp.</w:t>
            </w:r>
          </w:p>
        </w:tc>
        <w:tc>
          <w:tcPr>
            <w:tcW w:w="2091" w:type="dxa"/>
            <w:vAlign w:val="center"/>
          </w:tcPr>
          <w:p w14:paraId="56FD8372"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Publikacja</w:t>
            </w:r>
          </w:p>
        </w:tc>
        <w:tc>
          <w:tcPr>
            <w:tcW w:w="2174" w:type="dxa"/>
            <w:vAlign w:val="center"/>
          </w:tcPr>
          <w:p w14:paraId="56A8A3D9" w14:textId="59E5B181"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Cena jednostkowa</w:t>
            </w:r>
          </w:p>
          <w:p w14:paraId="1EA2AA34"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za stronę kwartalnika</w:t>
            </w:r>
          </w:p>
          <w:p w14:paraId="616855B8"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 PLN brutto</w:t>
            </w:r>
          </w:p>
        </w:tc>
        <w:tc>
          <w:tcPr>
            <w:tcW w:w="1440" w:type="dxa"/>
            <w:vAlign w:val="center"/>
          </w:tcPr>
          <w:p w14:paraId="7AAD62F6"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Nakład</w:t>
            </w:r>
          </w:p>
        </w:tc>
        <w:tc>
          <w:tcPr>
            <w:tcW w:w="1571" w:type="dxa"/>
            <w:vAlign w:val="center"/>
          </w:tcPr>
          <w:p w14:paraId="68BA5F84"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Wartość</w:t>
            </w:r>
          </w:p>
          <w:p w14:paraId="50EF3760"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 PLN brutto</w:t>
            </w:r>
          </w:p>
        </w:tc>
        <w:tc>
          <w:tcPr>
            <w:tcW w:w="1524" w:type="dxa"/>
            <w:vAlign w:val="center"/>
          </w:tcPr>
          <w:p w14:paraId="042C3159"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Termin realizacji</w:t>
            </w:r>
          </w:p>
        </w:tc>
      </w:tr>
      <w:tr w:rsidR="00D83141" w:rsidRPr="00D83141" w14:paraId="7DEC4C9E" w14:textId="77777777" w:rsidTr="002E1EE8">
        <w:trPr>
          <w:trHeight w:val="513"/>
          <w:jc w:val="center"/>
        </w:trPr>
        <w:tc>
          <w:tcPr>
            <w:tcW w:w="598" w:type="dxa"/>
            <w:vAlign w:val="center"/>
          </w:tcPr>
          <w:p w14:paraId="48D63DDA" w14:textId="77777777" w:rsidR="00D83141" w:rsidRPr="00D83141" w:rsidRDefault="00D83141" w:rsidP="00E850AD">
            <w:pPr>
              <w:spacing w:beforeLines="20" w:before="48" w:afterLines="20" w:after="48" w:line="271" w:lineRule="auto"/>
              <w:jc w:val="center"/>
              <w:rPr>
                <w:rFonts w:asciiTheme="minorHAnsi" w:hAnsiTheme="minorHAnsi" w:cstheme="minorHAnsi"/>
                <w:b/>
              </w:rPr>
            </w:pPr>
            <w:r w:rsidRPr="00D83141">
              <w:rPr>
                <w:rFonts w:asciiTheme="minorHAnsi" w:hAnsiTheme="minorHAnsi" w:cstheme="minorHAnsi"/>
                <w:b/>
              </w:rPr>
              <w:t>1</w:t>
            </w:r>
          </w:p>
        </w:tc>
        <w:tc>
          <w:tcPr>
            <w:tcW w:w="2091" w:type="dxa"/>
            <w:vAlign w:val="center"/>
          </w:tcPr>
          <w:p w14:paraId="5E0FA8F0" w14:textId="5BD7956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Magazyn „w Centrum”</w:t>
            </w:r>
          </w:p>
          <w:p w14:paraId="19D0E9BD" w14:textId="77777777" w:rsidR="00D83141" w:rsidRPr="00D83141" w:rsidRDefault="00D83141" w:rsidP="00E314EE">
            <w:pPr>
              <w:spacing w:beforeLines="20" w:before="48" w:afterLines="20" w:after="48" w:line="271" w:lineRule="auto"/>
              <w:rPr>
                <w:rFonts w:asciiTheme="minorHAnsi" w:hAnsiTheme="minorHAnsi" w:cstheme="minorHAnsi"/>
              </w:rPr>
            </w:pPr>
            <w:r w:rsidRPr="00D83141">
              <w:rPr>
                <w:rFonts w:asciiTheme="minorHAnsi" w:hAnsiTheme="minorHAnsi" w:cstheme="minorHAnsi"/>
              </w:rPr>
              <w:t>nr …../2023 o liczbie stron ………</w:t>
            </w:r>
          </w:p>
        </w:tc>
        <w:tc>
          <w:tcPr>
            <w:tcW w:w="2174" w:type="dxa"/>
            <w:vAlign w:val="center"/>
          </w:tcPr>
          <w:p w14:paraId="7EA3B65F"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t>
            </w:r>
          </w:p>
        </w:tc>
        <w:tc>
          <w:tcPr>
            <w:tcW w:w="1440" w:type="dxa"/>
            <w:vAlign w:val="center"/>
          </w:tcPr>
          <w:p w14:paraId="69985BFC"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2500 egz.</w:t>
            </w:r>
          </w:p>
        </w:tc>
        <w:tc>
          <w:tcPr>
            <w:tcW w:w="1571" w:type="dxa"/>
            <w:vAlign w:val="center"/>
          </w:tcPr>
          <w:p w14:paraId="150DCDF5"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t>
            </w:r>
          </w:p>
        </w:tc>
        <w:tc>
          <w:tcPr>
            <w:tcW w:w="1524" w:type="dxa"/>
            <w:vAlign w:val="center"/>
          </w:tcPr>
          <w:p w14:paraId="4DA2E9B3"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t>
            </w:r>
          </w:p>
        </w:tc>
      </w:tr>
    </w:tbl>
    <w:p w14:paraId="6D444C5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032C5D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Data i podpis Zamawiającego</w:t>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p>
    <w:p w14:paraId="66DC56D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DFB730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279C5D7"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w:t>
      </w:r>
      <w:r w:rsidRPr="00D83141">
        <w:rPr>
          <w:rFonts w:asciiTheme="minorHAnsi" w:hAnsiTheme="minorHAnsi" w:cstheme="minorHAnsi"/>
          <w:lang w:eastAsia="pl-PL"/>
        </w:rPr>
        <w:tab/>
      </w:r>
      <w:r w:rsidRPr="00D83141">
        <w:rPr>
          <w:rFonts w:asciiTheme="minorHAnsi" w:hAnsiTheme="minorHAnsi" w:cstheme="minorHAnsi"/>
          <w:lang w:eastAsia="pl-PL"/>
        </w:rPr>
        <w:br w:type="page"/>
      </w:r>
    </w:p>
    <w:p w14:paraId="34A79635"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i/>
          <w:iCs/>
          <w:lang w:eastAsia="pl-PL"/>
        </w:rPr>
        <w:lastRenderedPageBreak/>
        <w:t xml:space="preserve">Złącznik nr 5 do umowy </w:t>
      </w:r>
    </w:p>
    <w:p w14:paraId="1C3A459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028BD579"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498937D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PROTOKÓŁ ODBIORU</w:t>
      </w:r>
    </w:p>
    <w:p w14:paraId="3030AF8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
          <w:bCs/>
          <w:lang w:eastAsia="pl-PL"/>
        </w:rPr>
        <w:t xml:space="preserve">DO ZLECENIA NR </w:t>
      </w:r>
      <w:r w:rsidRPr="00D83141">
        <w:rPr>
          <w:rFonts w:asciiTheme="minorHAnsi" w:hAnsiTheme="minorHAnsi" w:cstheme="minorHAnsi"/>
          <w:bCs/>
          <w:lang w:eastAsia="pl-PL"/>
        </w:rPr>
        <w:t>……….. z dnia …………………</w:t>
      </w:r>
    </w:p>
    <w:p w14:paraId="56CB2FF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lang w:eastAsia="pl-PL"/>
        </w:rPr>
        <w:t xml:space="preserve">dot. umowy nr </w:t>
      </w:r>
      <w:r w:rsidRPr="00D83141">
        <w:rPr>
          <w:rFonts w:asciiTheme="minorHAnsi" w:hAnsiTheme="minorHAnsi" w:cstheme="minorHAnsi"/>
          <w:bCs/>
          <w:lang w:eastAsia="pl-PL"/>
        </w:rPr>
        <w:t>…………………</w:t>
      </w:r>
    </w:p>
    <w:p w14:paraId="4BFB6FE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080160C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7EA033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Na podstawie umowy nr ………………. , zawartej w dniu …………………… roku w Warszawie pomiędzy:</w:t>
      </w:r>
    </w:p>
    <w:p w14:paraId="278B12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D49F75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b/>
          <w:bCs/>
          <w:lang w:eastAsia="pl-PL"/>
        </w:rPr>
        <w:t xml:space="preserve">Skarbem Państwa </w:t>
      </w:r>
      <w:r w:rsidRPr="00D83141">
        <w:rPr>
          <w:rFonts w:asciiTheme="minorHAnsi" w:hAnsiTheme="minorHAnsi" w:cstheme="minorHAnsi"/>
          <w:lang w:eastAsia="pl-PL"/>
        </w:rPr>
        <w:t>-</w:t>
      </w:r>
      <w:r w:rsidRPr="00D83141">
        <w:rPr>
          <w:rFonts w:asciiTheme="minorHAnsi" w:hAnsiTheme="minorHAnsi" w:cstheme="minorHAnsi"/>
          <w:b/>
          <w:bCs/>
          <w:lang w:eastAsia="pl-PL"/>
        </w:rPr>
        <w:t xml:space="preserve"> Centrum Projektów Europejskich</w:t>
      </w:r>
      <w:r w:rsidRPr="00D83141">
        <w:rPr>
          <w:rFonts w:asciiTheme="minorHAnsi" w:hAnsiTheme="minorHAnsi" w:cstheme="minorHAnsi"/>
          <w:lang w:eastAsia="pl-PL"/>
        </w:rPr>
        <w:t xml:space="preserve">, z siedzibą w Warszawie przy ul. Domaniewskiej 39a, 02-- 672 Warszawa, posiadającym numer identyfikacji REGON 141681456 oraz NIP 7010158887, reprezentowanym przez </w:t>
      </w:r>
      <w:r w:rsidRPr="00D83141">
        <w:rPr>
          <w:rFonts w:asciiTheme="minorHAnsi" w:hAnsiTheme="minorHAnsi" w:cstheme="minorHAnsi"/>
          <w:b/>
          <w:bCs/>
          <w:lang w:eastAsia="pl-PL"/>
        </w:rPr>
        <w:t xml:space="preserve">Pana Leszka Bullera </w:t>
      </w:r>
      <w:r w:rsidRPr="00D83141">
        <w:rPr>
          <w:rFonts w:asciiTheme="minorHAnsi" w:hAnsiTheme="minorHAnsi" w:cstheme="minorHAnsi"/>
          <w:lang w:eastAsia="pl-PL"/>
        </w:rPr>
        <w:t xml:space="preserve">–– Dyrektora Centrum Projektów Europejskich na podstawie powołania na stanowisko z dniem 16 maja 2016 r. przez Ministra Rozwoju,  zwanym w dalszej części </w:t>
      </w:r>
      <w:r w:rsidRPr="00D83141">
        <w:rPr>
          <w:rFonts w:asciiTheme="minorHAnsi" w:hAnsiTheme="minorHAnsi" w:cstheme="minorHAnsi"/>
          <w:b/>
          <w:bCs/>
          <w:lang w:eastAsia="pl-PL"/>
        </w:rPr>
        <w:t>„Zamawiającym”</w:t>
      </w:r>
      <w:r w:rsidRPr="00D83141">
        <w:rPr>
          <w:rFonts w:asciiTheme="minorHAnsi" w:hAnsiTheme="minorHAnsi" w:cstheme="minorHAnsi"/>
          <w:lang w:eastAsia="pl-PL"/>
        </w:rPr>
        <w:t>,</w:t>
      </w:r>
    </w:p>
    <w:p w14:paraId="39A225D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a</w:t>
      </w:r>
    </w:p>
    <w:p w14:paraId="1C915D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FB52A6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z siedzibą w ................... przy ul. ....................., posiadającą numer identyfikacji REGON ............. oraz NIP ................., a także wpisaną do Krajowego Rejestru Sądowego </w:t>
      </w:r>
      <w:r w:rsidRPr="00D83141">
        <w:rPr>
          <w:rFonts w:asciiTheme="minorHAnsi" w:hAnsiTheme="minorHAnsi" w:cstheme="minorHAnsi"/>
          <w:lang w:eastAsia="pl-PL"/>
        </w:rPr>
        <w:br/>
        <w:t xml:space="preserve">pod numerem KRS .............................../wpisaną do Centralnej Ewidencji i Informacji o Działalności Gospodarczej, prowadzonej przez ……………………..pod numerem………………., reprezentowaną przez Pana/Panią ................................., zwaną w dalszej części umowy </w:t>
      </w:r>
      <w:r w:rsidRPr="00D83141">
        <w:rPr>
          <w:rFonts w:asciiTheme="minorHAnsi" w:hAnsiTheme="minorHAnsi" w:cstheme="minorHAnsi"/>
          <w:b/>
          <w:lang w:eastAsia="pl-PL"/>
        </w:rPr>
        <w:t>„Wykonawcą”</w:t>
      </w:r>
      <w:r w:rsidRPr="00D83141">
        <w:rPr>
          <w:rFonts w:asciiTheme="minorHAnsi" w:hAnsiTheme="minorHAnsi" w:cstheme="minorHAnsi"/>
          <w:lang w:eastAsia="pl-PL"/>
        </w:rPr>
        <w:t>,</w:t>
      </w:r>
      <w:r w:rsidRPr="00D83141">
        <w:rPr>
          <w:rFonts w:asciiTheme="minorHAnsi" w:hAnsiTheme="minorHAnsi" w:cstheme="minorHAnsi"/>
          <w:lang w:eastAsia="pl-PL"/>
        </w:rPr>
        <w:cr/>
      </w:r>
    </w:p>
    <w:p w14:paraId="3428FD6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lub</w:t>
      </w:r>
      <w:r w:rsidRPr="00D83141">
        <w:rPr>
          <w:rFonts w:asciiTheme="minorHAnsi" w:hAnsiTheme="minorHAnsi" w:cstheme="minorHAnsi"/>
          <w:vertAlign w:val="superscript"/>
          <w:lang w:eastAsia="pl-PL"/>
        </w:rPr>
        <w:footnoteReference w:id="9"/>
      </w:r>
    </w:p>
    <w:p w14:paraId="238D0FB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59F952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Panem/Panią……………………..zamieszkałym/zamieszkałą w………….przy ul.……………., legitymującym się/legitymującą się dowodem osobistym o numerze ……………. oraz numerze PESEL ……………., i posiadającym/posiadającą numer identyfikacji NIP ………………, zwanym/zwaną w dalszej części umowy </w:t>
      </w:r>
      <w:r w:rsidRPr="00D83141">
        <w:rPr>
          <w:rFonts w:asciiTheme="minorHAnsi" w:hAnsiTheme="minorHAnsi" w:cstheme="minorHAnsi"/>
          <w:b/>
          <w:bCs/>
          <w:lang w:eastAsia="pl-PL"/>
        </w:rPr>
        <w:t>„Wykonawcą”</w:t>
      </w:r>
      <w:r w:rsidRPr="00D83141">
        <w:rPr>
          <w:rFonts w:asciiTheme="minorHAnsi" w:hAnsiTheme="minorHAnsi" w:cstheme="minorHAnsi"/>
          <w:lang w:eastAsia="pl-PL"/>
        </w:rPr>
        <w:t>.</w:t>
      </w:r>
    </w:p>
    <w:p w14:paraId="062AA8B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2D96D4A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E68437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Zamawiający zgłasza/nie zgłasza</w:t>
      </w:r>
      <w:r w:rsidRPr="00D83141">
        <w:rPr>
          <w:rFonts w:asciiTheme="minorHAnsi" w:hAnsiTheme="minorHAnsi" w:cstheme="minorHAnsi"/>
          <w:vertAlign w:val="superscript"/>
          <w:lang w:eastAsia="pl-PL"/>
        </w:rPr>
        <w:footnoteReference w:id="10"/>
      </w:r>
      <w:r w:rsidRPr="00D83141">
        <w:rPr>
          <w:rFonts w:asciiTheme="minorHAnsi" w:hAnsiTheme="minorHAnsi" w:cstheme="minorHAnsi"/>
          <w:lang w:eastAsia="pl-PL"/>
        </w:rPr>
        <w:t xml:space="preserve"> zastrzeżeń do przedmiotu odbioru i potwierdza terminową realizację usługi.</w:t>
      </w:r>
    </w:p>
    <w:p w14:paraId="50F1D6D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68CB09E8"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lang w:eastAsia="pl-PL"/>
        </w:rPr>
        <w:t>Uwagi:...............................................................................................................................................................</w:t>
      </w:r>
    </w:p>
    <w:p w14:paraId="5047FE6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p>
    <w:p w14:paraId="74F73ED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4C33536A" w14:textId="77777777" w:rsidR="00D83141" w:rsidRPr="00D83141" w:rsidRDefault="00D83141" w:rsidP="00954BEF">
      <w:pPr>
        <w:widowControl/>
        <w:autoSpaceDE/>
        <w:autoSpaceDN/>
        <w:spacing w:beforeLines="20" w:before="48" w:afterLines="20" w:after="48" w:line="271" w:lineRule="auto"/>
        <w:rPr>
          <w:rFonts w:asciiTheme="minorHAnsi" w:hAnsiTheme="minorHAnsi" w:cstheme="minorHAnsi"/>
          <w:lang w:eastAsia="pl-PL"/>
        </w:rPr>
      </w:pPr>
      <w:r w:rsidRPr="00D83141">
        <w:rPr>
          <w:rFonts w:asciiTheme="minorHAnsi" w:hAnsiTheme="minorHAnsi" w:cstheme="minorHAnsi"/>
          <w:lang w:eastAsia="pl-PL"/>
        </w:rPr>
        <w:t>Data i podpis Zamawiającego</w:t>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p>
    <w:p w14:paraId="6813ED16" w14:textId="77777777" w:rsidR="00D83141" w:rsidRPr="00D83141" w:rsidRDefault="00D83141" w:rsidP="00954BEF">
      <w:pPr>
        <w:widowControl/>
        <w:autoSpaceDE/>
        <w:autoSpaceDN/>
        <w:spacing w:beforeLines="20" w:before="48" w:afterLines="20" w:after="48" w:line="271" w:lineRule="auto"/>
        <w:rPr>
          <w:rFonts w:asciiTheme="minorHAnsi" w:hAnsiTheme="minorHAnsi" w:cstheme="minorHAnsi"/>
          <w:lang w:eastAsia="pl-PL"/>
        </w:rPr>
      </w:pPr>
    </w:p>
    <w:p w14:paraId="5F7B4E31" w14:textId="77777777" w:rsidR="00D83141" w:rsidRPr="00D83141" w:rsidRDefault="00D83141" w:rsidP="00954BEF">
      <w:pPr>
        <w:widowControl/>
        <w:autoSpaceDE/>
        <w:autoSpaceDN/>
        <w:spacing w:beforeLines="20" w:before="48" w:afterLines="20" w:after="48" w:line="271" w:lineRule="auto"/>
        <w:rPr>
          <w:rFonts w:asciiTheme="minorHAnsi" w:hAnsiTheme="minorHAnsi" w:cstheme="minorHAnsi"/>
          <w:lang w:eastAsia="pl-PL"/>
        </w:rPr>
      </w:pPr>
      <w:r w:rsidRPr="00D83141">
        <w:rPr>
          <w:rFonts w:asciiTheme="minorHAnsi" w:hAnsiTheme="minorHAnsi" w:cstheme="minorHAnsi"/>
          <w:lang w:eastAsia="pl-PL"/>
        </w:rPr>
        <w:t xml:space="preserve">…………………………………………….. </w:t>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p>
    <w:p w14:paraId="3626C43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br w:type="page"/>
      </w:r>
    </w:p>
    <w:p w14:paraId="08432005"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i/>
          <w:iCs/>
          <w:lang w:eastAsia="pl-PL"/>
        </w:rPr>
        <w:lastRenderedPageBreak/>
        <w:t>Złącznik nr 6 do umowy</w:t>
      </w:r>
    </w:p>
    <w:p w14:paraId="12301AB7"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5A7D891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1D0204F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Zakres powierzonych do przetwarzania danych osobowych</w:t>
      </w:r>
    </w:p>
    <w:p w14:paraId="7184382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val="x-none"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623"/>
        <w:gridCol w:w="5130"/>
      </w:tblGrid>
      <w:tr w:rsidR="00D83141" w:rsidRPr="00D83141" w14:paraId="39F57A99" w14:textId="77777777" w:rsidTr="002E1EE8">
        <w:trPr>
          <w:trHeight w:val="723"/>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786A857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Lp.</w:t>
            </w:r>
          </w:p>
        </w:tc>
        <w:tc>
          <w:tcPr>
            <w:tcW w:w="3623" w:type="dxa"/>
            <w:tcBorders>
              <w:top w:val="single" w:sz="4" w:space="0" w:color="auto"/>
              <w:left w:val="single" w:sz="4" w:space="0" w:color="auto"/>
              <w:bottom w:val="single" w:sz="4" w:space="0" w:color="auto"/>
              <w:right w:val="single" w:sz="4" w:space="0" w:color="auto"/>
            </w:tcBorders>
            <w:vAlign w:val="center"/>
            <w:hideMark/>
          </w:tcPr>
          <w:p w14:paraId="298EC554"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Kategorie osób, których dane zostaną zarchiwizowane (np. pracownicy, beneficjenci, kontraktorzy, uczestnicy wydarzenia, itp.)</w:t>
            </w:r>
          </w:p>
        </w:tc>
        <w:tc>
          <w:tcPr>
            <w:tcW w:w="5130" w:type="dxa"/>
            <w:tcBorders>
              <w:top w:val="single" w:sz="4" w:space="0" w:color="auto"/>
              <w:left w:val="single" w:sz="4" w:space="0" w:color="auto"/>
              <w:bottom w:val="single" w:sz="4" w:space="0" w:color="auto"/>
              <w:right w:val="single" w:sz="4" w:space="0" w:color="auto"/>
            </w:tcBorders>
            <w:vAlign w:val="center"/>
            <w:hideMark/>
          </w:tcPr>
          <w:p w14:paraId="6534E9A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Rodzaje danych (np. imię i nazwisko, PESEL, data urodzenia, nr dowodu osobistego, adres zamieszkania, adres e-mail, nr telefonu, itp.)</w:t>
            </w:r>
          </w:p>
        </w:tc>
      </w:tr>
      <w:tr w:rsidR="00D83141" w:rsidRPr="00D83141" w14:paraId="250C73D1" w14:textId="77777777" w:rsidTr="002E1EE8">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196D16E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1.</w:t>
            </w:r>
          </w:p>
        </w:tc>
        <w:tc>
          <w:tcPr>
            <w:tcW w:w="3623" w:type="dxa"/>
            <w:tcBorders>
              <w:top w:val="single" w:sz="4" w:space="0" w:color="auto"/>
              <w:left w:val="single" w:sz="4" w:space="0" w:color="auto"/>
              <w:bottom w:val="single" w:sz="4" w:space="0" w:color="auto"/>
              <w:right w:val="single" w:sz="4" w:space="0" w:color="auto"/>
            </w:tcBorders>
            <w:vAlign w:val="center"/>
            <w:hideMark/>
          </w:tcPr>
          <w:p w14:paraId="09135A4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Autorzy artykułów</w:t>
            </w:r>
          </w:p>
        </w:tc>
        <w:tc>
          <w:tcPr>
            <w:tcW w:w="5130" w:type="dxa"/>
            <w:tcBorders>
              <w:top w:val="single" w:sz="4" w:space="0" w:color="auto"/>
              <w:left w:val="single" w:sz="4" w:space="0" w:color="auto"/>
              <w:bottom w:val="single" w:sz="4" w:space="0" w:color="auto"/>
              <w:right w:val="single" w:sz="4" w:space="0" w:color="auto"/>
            </w:tcBorders>
            <w:vAlign w:val="center"/>
            <w:hideMark/>
          </w:tcPr>
          <w:p w14:paraId="467C2E6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 xml:space="preserve">Imię i nazwisko, instytucja, stanowisko, adres e-mail, </w:t>
            </w:r>
            <w:r w:rsidRPr="00D83141">
              <w:rPr>
                <w:rFonts w:asciiTheme="minorHAnsi" w:hAnsiTheme="minorHAnsi" w:cstheme="minorHAnsi"/>
                <w:lang w:eastAsia="pl-PL"/>
              </w:rPr>
              <w:br/>
              <w:t>nr telefonu</w:t>
            </w:r>
          </w:p>
        </w:tc>
      </w:tr>
      <w:tr w:rsidR="00D83141" w:rsidRPr="00D83141" w14:paraId="24A69FE2" w14:textId="77777777" w:rsidTr="002E1EE8">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tcPr>
          <w:p w14:paraId="69C3E95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2.</w:t>
            </w:r>
          </w:p>
        </w:tc>
        <w:tc>
          <w:tcPr>
            <w:tcW w:w="3623" w:type="dxa"/>
            <w:tcBorders>
              <w:top w:val="single" w:sz="4" w:space="0" w:color="auto"/>
              <w:left w:val="single" w:sz="4" w:space="0" w:color="auto"/>
              <w:bottom w:val="single" w:sz="4" w:space="0" w:color="auto"/>
              <w:right w:val="single" w:sz="4" w:space="0" w:color="auto"/>
            </w:tcBorders>
            <w:vAlign w:val="center"/>
          </w:tcPr>
          <w:p w14:paraId="1BDAEB2C"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c>
          <w:tcPr>
            <w:tcW w:w="5130" w:type="dxa"/>
            <w:tcBorders>
              <w:top w:val="single" w:sz="4" w:space="0" w:color="auto"/>
              <w:left w:val="single" w:sz="4" w:space="0" w:color="auto"/>
              <w:bottom w:val="single" w:sz="4" w:space="0" w:color="auto"/>
              <w:right w:val="single" w:sz="4" w:space="0" w:color="auto"/>
            </w:tcBorders>
            <w:vAlign w:val="center"/>
          </w:tcPr>
          <w:p w14:paraId="387CBE8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r w:rsidR="00D83141" w:rsidRPr="00D83141" w14:paraId="5336772C" w14:textId="77777777" w:rsidTr="002E1EE8">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tcPr>
          <w:p w14:paraId="27505C39"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3.</w:t>
            </w:r>
          </w:p>
        </w:tc>
        <w:tc>
          <w:tcPr>
            <w:tcW w:w="3623" w:type="dxa"/>
            <w:tcBorders>
              <w:top w:val="single" w:sz="4" w:space="0" w:color="auto"/>
              <w:left w:val="single" w:sz="4" w:space="0" w:color="auto"/>
              <w:bottom w:val="single" w:sz="4" w:space="0" w:color="auto"/>
              <w:right w:val="single" w:sz="4" w:space="0" w:color="auto"/>
            </w:tcBorders>
            <w:vAlign w:val="center"/>
          </w:tcPr>
          <w:p w14:paraId="50EEB63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c>
          <w:tcPr>
            <w:tcW w:w="5130" w:type="dxa"/>
            <w:tcBorders>
              <w:top w:val="single" w:sz="4" w:space="0" w:color="auto"/>
              <w:left w:val="single" w:sz="4" w:space="0" w:color="auto"/>
              <w:bottom w:val="single" w:sz="4" w:space="0" w:color="auto"/>
              <w:right w:val="single" w:sz="4" w:space="0" w:color="auto"/>
            </w:tcBorders>
            <w:vAlign w:val="center"/>
          </w:tcPr>
          <w:p w14:paraId="70D269EC"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bl>
    <w:p w14:paraId="6B86B75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2A335A38"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0F18EE6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br w:type="page"/>
      </w:r>
    </w:p>
    <w:p w14:paraId="4A7E0FD9"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i/>
          <w:iCs/>
          <w:lang w:eastAsia="pl-PL"/>
        </w:rPr>
        <w:lastRenderedPageBreak/>
        <w:t>Złącznik nr 7 do umowy</w:t>
      </w:r>
    </w:p>
    <w:p w14:paraId="6132E76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78E41FA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629F1D3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Wykaz podmiotów, którym Wykonawca podpowierza dane osobowe</w:t>
      </w:r>
    </w:p>
    <w:p w14:paraId="0D308ED7"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val="x-none"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647"/>
      </w:tblGrid>
      <w:tr w:rsidR="00D83141" w:rsidRPr="00D83141" w14:paraId="634F3F09" w14:textId="77777777" w:rsidTr="002E1EE8">
        <w:trPr>
          <w:trHeight w:val="723"/>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AE4890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Lp.</w:t>
            </w:r>
          </w:p>
        </w:tc>
        <w:tc>
          <w:tcPr>
            <w:tcW w:w="8647" w:type="dxa"/>
            <w:tcBorders>
              <w:top w:val="single" w:sz="4" w:space="0" w:color="auto"/>
              <w:left w:val="single" w:sz="4" w:space="0" w:color="auto"/>
              <w:bottom w:val="single" w:sz="4" w:space="0" w:color="auto"/>
              <w:right w:val="single" w:sz="4" w:space="0" w:color="auto"/>
            </w:tcBorders>
            <w:vAlign w:val="center"/>
            <w:hideMark/>
          </w:tcPr>
          <w:p w14:paraId="4C6895F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Nazwa podmiotu, adres, NIP, nr REGON lub nr KRS</w:t>
            </w:r>
          </w:p>
        </w:tc>
      </w:tr>
      <w:tr w:rsidR="00D83141" w:rsidRPr="00D83141" w14:paraId="79E337D5" w14:textId="77777777" w:rsidTr="002E1EE8">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2322F9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1.</w:t>
            </w:r>
          </w:p>
        </w:tc>
        <w:tc>
          <w:tcPr>
            <w:tcW w:w="8647" w:type="dxa"/>
            <w:tcBorders>
              <w:top w:val="single" w:sz="4" w:space="0" w:color="auto"/>
              <w:left w:val="single" w:sz="4" w:space="0" w:color="auto"/>
              <w:bottom w:val="single" w:sz="4" w:space="0" w:color="auto"/>
              <w:right w:val="single" w:sz="4" w:space="0" w:color="auto"/>
            </w:tcBorders>
            <w:vAlign w:val="center"/>
            <w:hideMark/>
          </w:tcPr>
          <w:p w14:paraId="0A5855E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r w:rsidR="00D83141" w:rsidRPr="00D83141" w14:paraId="2F6E3944" w14:textId="77777777" w:rsidTr="002E1EE8">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tcPr>
          <w:p w14:paraId="1CE1CED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2.</w:t>
            </w:r>
          </w:p>
        </w:tc>
        <w:tc>
          <w:tcPr>
            <w:tcW w:w="8647" w:type="dxa"/>
            <w:tcBorders>
              <w:top w:val="single" w:sz="4" w:space="0" w:color="auto"/>
              <w:left w:val="single" w:sz="4" w:space="0" w:color="auto"/>
              <w:bottom w:val="single" w:sz="4" w:space="0" w:color="auto"/>
              <w:right w:val="single" w:sz="4" w:space="0" w:color="auto"/>
            </w:tcBorders>
            <w:vAlign w:val="center"/>
          </w:tcPr>
          <w:p w14:paraId="1DC87CF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r w:rsidR="00D83141" w:rsidRPr="00D83141" w14:paraId="74BAAE57" w14:textId="77777777" w:rsidTr="002E1EE8">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tcPr>
          <w:p w14:paraId="3297A804"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3.</w:t>
            </w:r>
          </w:p>
        </w:tc>
        <w:tc>
          <w:tcPr>
            <w:tcW w:w="8647" w:type="dxa"/>
            <w:tcBorders>
              <w:top w:val="single" w:sz="4" w:space="0" w:color="auto"/>
              <w:left w:val="single" w:sz="4" w:space="0" w:color="auto"/>
              <w:bottom w:val="single" w:sz="4" w:space="0" w:color="auto"/>
              <w:right w:val="single" w:sz="4" w:space="0" w:color="auto"/>
            </w:tcBorders>
            <w:vAlign w:val="center"/>
          </w:tcPr>
          <w:p w14:paraId="7F1571C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bl>
    <w:p w14:paraId="38BF31B9"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19E3524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p>
    <w:p w14:paraId="40D795D4"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i/>
          <w:iCs/>
          <w:lang w:eastAsia="pl-PL"/>
        </w:rPr>
      </w:pPr>
    </w:p>
    <w:p w14:paraId="299BB66A"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55B1D68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227FC09A"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1A0C995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70630CF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22F6788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647B212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62B4630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3D491AA1"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388F66B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70640DE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49759907"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3F7C7A2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br w:type="page"/>
      </w:r>
    </w:p>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7D6F6E4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8F3780">
        <w:trPr>
          <w:trHeight w:val="769"/>
          <w:jc w:val="center"/>
        </w:trPr>
        <w:tc>
          <w:tcPr>
            <w:tcW w:w="5000" w:type="pct"/>
          </w:tcPr>
          <w:p w14:paraId="6B88902A" w14:textId="14C26576" w:rsidR="005A7B3B" w:rsidRPr="00564928" w:rsidRDefault="005A7B3B" w:rsidP="008F3780">
            <w:pPr>
              <w:tabs>
                <w:tab w:val="left" w:pos="542"/>
              </w:tabs>
              <w:spacing w:line="276" w:lineRule="auto"/>
              <w:ind w:right="115"/>
              <w:jc w:val="center"/>
              <w:rPr>
                <w:rFonts w:asciiTheme="minorHAnsi" w:hAnsiTheme="minorHAnsi" w:cstheme="minorHAnsi"/>
                <w:b/>
                <w:i/>
              </w:rPr>
            </w:pPr>
            <w:bookmarkStart w:id="28" w:name="_Hlk111668502"/>
            <w:r w:rsidRPr="00564928">
              <w:rPr>
                <w:rFonts w:asciiTheme="minorHAnsi" w:hAnsiTheme="minorHAnsi" w:cstheme="minorHAnsi"/>
                <w:b/>
                <w:iCs/>
              </w:rPr>
              <w:t>WA.263.</w:t>
            </w:r>
            <w:r w:rsidR="007E230D">
              <w:rPr>
                <w:rFonts w:asciiTheme="minorHAnsi" w:hAnsiTheme="minorHAnsi" w:cstheme="minorHAnsi"/>
                <w:b/>
                <w:iCs/>
              </w:rPr>
              <w:t>31</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00C91104">
              <w:rPr>
                <w:rFonts w:asciiTheme="minorHAnsi" w:hAnsiTheme="minorHAnsi" w:cstheme="minorHAnsi"/>
                <w:b/>
              </w:rPr>
              <w:t>a</w:t>
            </w:r>
            <w:r w:rsidRPr="00564928">
              <w:rPr>
                <w:rFonts w:asciiTheme="minorHAnsi" w:hAnsiTheme="minorHAnsi" w:cstheme="minorHAnsi"/>
                <w:b/>
              </w:rPr>
              <w:t xml:space="preserve"> do SWZ</w:t>
            </w:r>
          </w:p>
        </w:tc>
      </w:tr>
      <w:tr w:rsidR="005A7B3B" w:rsidRPr="00564928" w14:paraId="0DB31CD7" w14:textId="77777777" w:rsidTr="008F3780">
        <w:trPr>
          <w:trHeight w:val="360"/>
          <w:jc w:val="center"/>
        </w:trPr>
        <w:tc>
          <w:tcPr>
            <w:tcW w:w="5000" w:type="pct"/>
          </w:tcPr>
          <w:p w14:paraId="7CE8E556" w14:textId="77777777" w:rsidR="005A7B3B" w:rsidRPr="00564928" w:rsidRDefault="005A7B3B" w:rsidP="008F3780">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09E0704E" w14:textId="1311A9BD"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sidR="007E230D">
        <w:rPr>
          <w:rFonts w:ascii="Calibri" w:eastAsia="Calibri" w:hAnsi="Calibri"/>
          <w:b/>
          <w:iCs/>
        </w:rPr>
        <w:t>31</w:t>
      </w:r>
      <w:r w:rsidRPr="00564928">
        <w:rPr>
          <w:rFonts w:ascii="Calibri" w:eastAsia="Calibri" w:hAnsi="Calibri"/>
          <w:b/>
          <w:iCs/>
        </w:rPr>
        <w:t>.2022.</w:t>
      </w:r>
      <w:r w:rsidR="00DD019D">
        <w:rPr>
          <w:rFonts w:ascii="Calibri" w:eastAsia="Calibri" w:hAnsi="Calibri"/>
          <w:b/>
          <w:iCs/>
        </w:rPr>
        <w:t>SSz</w:t>
      </w:r>
      <w:r w:rsidRPr="00564928">
        <w:rPr>
          <w:rFonts w:ascii="Calibri" w:eastAsia="Calibri" w:hAnsi="Calibri"/>
        </w:rPr>
        <w:t>, nazwa:</w:t>
      </w:r>
      <w:bookmarkStart w:id="29" w:name="_Hlk10583173"/>
      <w:r w:rsidRPr="00564928">
        <w:rPr>
          <w:rFonts w:ascii="Calibri" w:eastAsia="Calibri" w:hAnsi="Calibri"/>
          <w:b/>
        </w:rPr>
        <w:t xml:space="preserve"> </w:t>
      </w:r>
      <w:bookmarkStart w:id="30" w:name="_Hlk110597301"/>
      <w:bookmarkEnd w:id="29"/>
      <w:r w:rsidR="007E230D" w:rsidRPr="00954BEF">
        <w:rPr>
          <w:rFonts w:ascii="Calibri" w:eastAsia="Calibri" w:hAnsi="Calibri"/>
          <w:b/>
          <w:iCs/>
        </w:rPr>
        <w:t>Druk i usługi powiązane, dotyczące czterech wydań Magazynu Projektów Europejskich „w Centrum” w 2023 roku dla Centrum Projektów Europejskich</w:t>
      </w:r>
      <w:r w:rsidR="007E230D" w:rsidRPr="007E230D" w:rsidDel="007E230D">
        <w:rPr>
          <w:rFonts w:ascii="Calibri" w:eastAsia="Calibri" w:hAnsi="Calibri"/>
          <w:b/>
          <w:iCs/>
        </w:rPr>
        <w:t xml:space="preserve"> </w:t>
      </w:r>
      <w:bookmarkEnd w:id="30"/>
      <w:r w:rsidRPr="00564928">
        <w:rPr>
          <w:rFonts w:ascii="Calibri" w:eastAsia="Calibri" w:hAnsi="Calibri"/>
        </w:rPr>
        <w:t xml:space="preserve">oświadczamy, że w wymaganym przez zamawiającego okresie wykonawca </w:t>
      </w:r>
      <w:r w:rsidR="00F8341D" w:rsidRPr="00F8341D">
        <w:rPr>
          <w:rFonts w:ascii="Calibri" w:eastAsia="Calibri" w:hAnsi="Calibri"/>
        </w:rPr>
        <w:t xml:space="preserve">zrealizował </w:t>
      </w:r>
      <w:r w:rsidR="00F8341D" w:rsidRPr="00F8341D">
        <w:rPr>
          <w:rFonts w:ascii="Calibri" w:eastAsia="Calibri" w:hAnsi="Calibri"/>
          <w:b/>
          <w:bCs/>
        </w:rPr>
        <w:t>co najmniej trzy usługi polegające na składzie i druku co najmniej 3 publikacji, zawierających tekst oraz obrazujące go materiały ilustracyjne, w tym zdjęcia, każda o objętości minimum 30 stron z okładkami</w:t>
      </w:r>
      <w:r w:rsidRPr="00564928">
        <w:rPr>
          <w:rFonts w:ascii="Calibri" w:eastAsia="Calibri" w:hAnsi="Calibri"/>
          <w:b/>
          <w:bCs/>
        </w:rPr>
        <w:t xml:space="preserve">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968"/>
        <w:gridCol w:w="2713"/>
        <w:gridCol w:w="2126"/>
        <w:gridCol w:w="1923"/>
        <w:gridCol w:w="1710"/>
      </w:tblGrid>
      <w:tr w:rsidR="007E230D" w:rsidRPr="00564928" w14:paraId="345BAA08" w14:textId="77777777" w:rsidTr="00954BEF">
        <w:tc>
          <w:tcPr>
            <w:tcW w:w="968" w:type="dxa"/>
            <w:tcBorders>
              <w:top w:val="single" w:sz="4" w:space="0" w:color="auto"/>
              <w:left w:val="single" w:sz="4" w:space="0" w:color="auto"/>
              <w:bottom w:val="single" w:sz="4" w:space="0" w:color="auto"/>
              <w:right w:val="single" w:sz="4" w:space="0" w:color="auto"/>
            </w:tcBorders>
            <w:vAlign w:val="center"/>
          </w:tcPr>
          <w:p w14:paraId="02410667" w14:textId="27A97B66" w:rsidR="007E230D" w:rsidRPr="007E230D" w:rsidRDefault="007E230D" w:rsidP="007E230D">
            <w:pPr>
              <w:spacing w:after="240" w:line="271" w:lineRule="auto"/>
              <w:jc w:val="center"/>
              <w:rPr>
                <w:rFonts w:asciiTheme="minorHAnsi" w:eastAsia="Calibri" w:hAnsiTheme="minorHAnsi" w:cstheme="minorHAnsi"/>
                <w:sz w:val="18"/>
                <w:szCs w:val="18"/>
              </w:rPr>
            </w:pPr>
            <w:r w:rsidRPr="007E230D">
              <w:rPr>
                <w:rFonts w:asciiTheme="minorHAnsi" w:hAnsiTheme="minorHAnsi" w:cstheme="minorHAnsi"/>
                <w:sz w:val="18"/>
                <w:szCs w:val="18"/>
              </w:rPr>
              <w:t>L.p.</w:t>
            </w:r>
          </w:p>
        </w:tc>
        <w:tc>
          <w:tcPr>
            <w:tcW w:w="2713" w:type="dxa"/>
            <w:tcBorders>
              <w:top w:val="single" w:sz="4" w:space="0" w:color="auto"/>
              <w:left w:val="single" w:sz="4" w:space="0" w:color="auto"/>
              <w:bottom w:val="single" w:sz="4" w:space="0" w:color="auto"/>
              <w:right w:val="single" w:sz="4" w:space="0" w:color="auto"/>
            </w:tcBorders>
            <w:vAlign w:val="center"/>
          </w:tcPr>
          <w:p w14:paraId="393B6BA3" w14:textId="61E40ED5" w:rsidR="007E230D" w:rsidRPr="00954BEF" w:rsidRDefault="007E230D" w:rsidP="007E230D">
            <w:pPr>
              <w:spacing w:line="276" w:lineRule="auto"/>
              <w:jc w:val="center"/>
              <w:rPr>
                <w:rFonts w:ascii="Calibri" w:hAnsi="Calibri" w:cs="Calibri"/>
                <w:sz w:val="18"/>
                <w:szCs w:val="18"/>
              </w:rPr>
            </w:pPr>
            <w:r w:rsidRPr="00954BEF">
              <w:rPr>
                <w:rFonts w:ascii="Calibri" w:hAnsi="Calibri" w:cs="Calibri"/>
                <w:sz w:val="18"/>
                <w:szCs w:val="18"/>
              </w:rPr>
              <w:t>Przedmiot usługi -</w:t>
            </w:r>
          </w:p>
          <w:p w14:paraId="139F5B63" w14:textId="2BEFB353" w:rsidR="007E230D" w:rsidRPr="007E230D" w:rsidRDefault="007E230D" w:rsidP="007E230D">
            <w:pPr>
              <w:spacing w:line="271" w:lineRule="auto"/>
              <w:jc w:val="center"/>
              <w:rPr>
                <w:rFonts w:asciiTheme="minorHAnsi" w:eastAsia="Calibri" w:hAnsiTheme="minorHAnsi" w:cstheme="minorHAnsi"/>
                <w:sz w:val="18"/>
                <w:szCs w:val="18"/>
              </w:rPr>
            </w:pPr>
            <w:r w:rsidRPr="00954BEF">
              <w:rPr>
                <w:rFonts w:ascii="Calibri" w:hAnsi="Calibri" w:cs="Calibri"/>
                <w:sz w:val="18"/>
                <w:szCs w:val="18"/>
              </w:rPr>
              <w:t>tytuł publikacji</w:t>
            </w:r>
          </w:p>
        </w:tc>
        <w:tc>
          <w:tcPr>
            <w:tcW w:w="2126" w:type="dxa"/>
            <w:tcBorders>
              <w:top w:val="single" w:sz="4" w:space="0" w:color="auto"/>
              <w:left w:val="single" w:sz="4" w:space="0" w:color="auto"/>
              <w:bottom w:val="single" w:sz="4" w:space="0" w:color="auto"/>
              <w:right w:val="single" w:sz="4" w:space="0" w:color="auto"/>
            </w:tcBorders>
            <w:vAlign w:val="center"/>
          </w:tcPr>
          <w:p w14:paraId="6381A0C2" w14:textId="25BF44A1" w:rsidR="007E230D" w:rsidRPr="007E230D" w:rsidRDefault="007E230D" w:rsidP="007E230D">
            <w:pPr>
              <w:spacing w:after="240" w:line="271" w:lineRule="auto"/>
              <w:jc w:val="center"/>
              <w:rPr>
                <w:rFonts w:asciiTheme="minorHAnsi" w:eastAsia="Calibri" w:hAnsiTheme="minorHAnsi" w:cstheme="minorHAnsi"/>
                <w:sz w:val="18"/>
                <w:szCs w:val="18"/>
              </w:rPr>
            </w:pPr>
            <w:r w:rsidRPr="00954BEF">
              <w:rPr>
                <w:rFonts w:ascii="Calibri" w:hAnsi="Calibri" w:cs="Calibri"/>
                <w:sz w:val="18"/>
                <w:szCs w:val="18"/>
              </w:rPr>
              <w:t>Nazwa podmiotu, na rzecz którego wykonano usługę</w:t>
            </w:r>
          </w:p>
        </w:tc>
        <w:tc>
          <w:tcPr>
            <w:tcW w:w="1923" w:type="dxa"/>
            <w:tcBorders>
              <w:top w:val="single" w:sz="4" w:space="0" w:color="auto"/>
              <w:left w:val="single" w:sz="4" w:space="0" w:color="auto"/>
              <w:bottom w:val="single" w:sz="4" w:space="0" w:color="auto"/>
              <w:right w:val="single" w:sz="4" w:space="0" w:color="auto"/>
            </w:tcBorders>
            <w:vAlign w:val="center"/>
          </w:tcPr>
          <w:p w14:paraId="568FFA26" w14:textId="77777777" w:rsidR="007E230D" w:rsidRPr="00954BEF" w:rsidRDefault="007E230D" w:rsidP="007E230D">
            <w:pPr>
              <w:spacing w:line="276" w:lineRule="auto"/>
              <w:jc w:val="center"/>
              <w:rPr>
                <w:rFonts w:ascii="Calibri" w:hAnsi="Calibri" w:cs="Calibri"/>
                <w:sz w:val="18"/>
                <w:szCs w:val="18"/>
                <w:lang w:eastAsia="pl-PL"/>
              </w:rPr>
            </w:pPr>
            <w:r w:rsidRPr="00954BEF">
              <w:rPr>
                <w:rFonts w:ascii="Calibri" w:hAnsi="Calibri" w:cs="Calibri"/>
                <w:sz w:val="18"/>
                <w:szCs w:val="18"/>
                <w:lang w:eastAsia="pl-PL"/>
              </w:rPr>
              <w:t>Publikacja zawierała tekst wraz z obrazującymi go materiałami ilustracyjnymi, w tym zdjęciami, każda o objętości minimum 30 stron z okładkami</w:t>
            </w:r>
          </w:p>
          <w:p w14:paraId="7F01215E" w14:textId="35B8A749" w:rsidR="007E230D" w:rsidRPr="007E230D" w:rsidRDefault="007E230D" w:rsidP="007E230D">
            <w:pPr>
              <w:spacing w:line="276" w:lineRule="auto"/>
              <w:jc w:val="center"/>
              <w:rPr>
                <w:rFonts w:asciiTheme="minorHAnsi" w:hAnsiTheme="minorHAnsi" w:cstheme="minorHAnsi"/>
                <w:sz w:val="18"/>
                <w:szCs w:val="18"/>
              </w:rPr>
            </w:pPr>
            <w:r w:rsidRPr="00954BEF">
              <w:rPr>
                <w:rFonts w:ascii="Calibri" w:hAnsi="Calibri" w:cs="Calibri"/>
                <w:b/>
                <w:sz w:val="18"/>
                <w:szCs w:val="18"/>
                <w:lang w:eastAsia="pl-PL"/>
              </w:rPr>
              <w:t>TAK/NIE*</w:t>
            </w:r>
          </w:p>
        </w:tc>
        <w:tc>
          <w:tcPr>
            <w:tcW w:w="1710" w:type="dxa"/>
            <w:tcBorders>
              <w:top w:val="single" w:sz="4" w:space="0" w:color="auto"/>
              <w:left w:val="single" w:sz="4" w:space="0" w:color="auto"/>
              <w:bottom w:val="single" w:sz="4" w:space="0" w:color="auto"/>
              <w:right w:val="single" w:sz="4" w:space="0" w:color="auto"/>
            </w:tcBorders>
            <w:vAlign w:val="center"/>
          </w:tcPr>
          <w:p w14:paraId="3075DD57" w14:textId="77777777" w:rsidR="007E230D" w:rsidRPr="00954BEF" w:rsidRDefault="007E230D" w:rsidP="007E230D">
            <w:pPr>
              <w:spacing w:line="276" w:lineRule="auto"/>
              <w:jc w:val="center"/>
              <w:rPr>
                <w:rFonts w:ascii="Calibri" w:hAnsi="Calibri" w:cs="Calibri"/>
                <w:sz w:val="18"/>
                <w:szCs w:val="18"/>
              </w:rPr>
            </w:pPr>
            <w:r w:rsidRPr="00954BEF">
              <w:rPr>
                <w:rFonts w:ascii="Calibri" w:hAnsi="Calibri" w:cs="Calibri"/>
                <w:sz w:val="18"/>
                <w:szCs w:val="18"/>
              </w:rPr>
              <w:t>Termin wykonania usługi</w:t>
            </w:r>
          </w:p>
          <w:p w14:paraId="247840D3" w14:textId="1430D02F" w:rsidR="007E230D" w:rsidRPr="007E230D" w:rsidRDefault="007E230D" w:rsidP="007E230D">
            <w:pPr>
              <w:spacing w:line="271" w:lineRule="auto"/>
              <w:jc w:val="center"/>
              <w:rPr>
                <w:rFonts w:asciiTheme="minorHAnsi" w:eastAsia="Calibri" w:hAnsiTheme="minorHAnsi" w:cstheme="minorHAnsi"/>
                <w:sz w:val="18"/>
                <w:szCs w:val="18"/>
              </w:rPr>
            </w:pPr>
            <w:r w:rsidRPr="00954BEF">
              <w:rPr>
                <w:rFonts w:ascii="Calibri" w:hAnsi="Calibri" w:cs="Calibri"/>
                <w:sz w:val="18"/>
                <w:szCs w:val="18"/>
              </w:rPr>
              <w:t>(rok)</w:t>
            </w:r>
          </w:p>
        </w:tc>
      </w:tr>
      <w:tr w:rsidR="005A7B3B" w:rsidRPr="00564928" w14:paraId="45854E7B" w14:textId="77777777" w:rsidTr="00954BEF">
        <w:tc>
          <w:tcPr>
            <w:tcW w:w="968" w:type="dxa"/>
          </w:tcPr>
          <w:p w14:paraId="3B96C468" w14:textId="064D39A6" w:rsidR="005A7B3B" w:rsidRPr="007E230D" w:rsidRDefault="007E230D"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1</w:t>
            </w:r>
          </w:p>
        </w:tc>
        <w:tc>
          <w:tcPr>
            <w:tcW w:w="2713" w:type="dxa"/>
          </w:tcPr>
          <w:p w14:paraId="21F998E8" w14:textId="77777777" w:rsidR="005A7B3B" w:rsidRPr="007E230D" w:rsidRDefault="005A7B3B" w:rsidP="00954BEF">
            <w:pPr>
              <w:spacing w:after="240" w:line="271" w:lineRule="auto"/>
              <w:jc w:val="center"/>
              <w:rPr>
                <w:rFonts w:ascii="Calibri" w:eastAsia="Calibri" w:hAnsi="Calibri"/>
                <w:b/>
                <w:bCs/>
                <w:sz w:val="18"/>
                <w:szCs w:val="18"/>
              </w:rPr>
            </w:pPr>
          </w:p>
        </w:tc>
        <w:tc>
          <w:tcPr>
            <w:tcW w:w="2126" w:type="dxa"/>
          </w:tcPr>
          <w:p w14:paraId="7F6BCEEC" w14:textId="77777777" w:rsidR="005A7B3B" w:rsidRPr="007E230D" w:rsidRDefault="005A7B3B" w:rsidP="00954BEF">
            <w:pPr>
              <w:spacing w:after="240" w:line="271" w:lineRule="auto"/>
              <w:jc w:val="center"/>
              <w:rPr>
                <w:rFonts w:ascii="Calibri" w:eastAsia="Calibri" w:hAnsi="Calibri"/>
                <w:b/>
                <w:bCs/>
                <w:sz w:val="18"/>
                <w:szCs w:val="18"/>
              </w:rPr>
            </w:pPr>
          </w:p>
        </w:tc>
        <w:tc>
          <w:tcPr>
            <w:tcW w:w="1923" w:type="dxa"/>
          </w:tcPr>
          <w:p w14:paraId="65EE4159" w14:textId="77777777" w:rsidR="005A7B3B" w:rsidRPr="007E230D" w:rsidRDefault="005A7B3B" w:rsidP="00954BEF">
            <w:pPr>
              <w:spacing w:after="240" w:line="271" w:lineRule="auto"/>
              <w:jc w:val="center"/>
              <w:rPr>
                <w:rFonts w:ascii="Calibri" w:eastAsia="Calibri" w:hAnsi="Calibri"/>
                <w:b/>
                <w:bCs/>
                <w:sz w:val="18"/>
                <w:szCs w:val="18"/>
              </w:rPr>
            </w:pPr>
          </w:p>
        </w:tc>
        <w:tc>
          <w:tcPr>
            <w:tcW w:w="1710" w:type="dxa"/>
          </w:tcPr>
          <w:p w14:paraId="004DD8DD" w14:textId="77777777" w:rsidR="005A7B3B" w:rsidRPr="007E230D" w:rsidRDefault="005A7B3B" w:rsidP="00954BEF">
            <w:pPr>
              <w:spacing w:after="240" w:line="271" w:lineRule="auto"/>
              <w:jc w:val="center"/>
              <w:rPr>
                <w:rFonts w:ascii="Calibri" w:eastAsia="Calibri" w:hAnsi="Calibri"/>
                <w:b/>
                <w:bCs/>
                <w:sz w:val="18"/>
                <w:szCs w:val="18"/>
              </w:rPr>
            </w:pPr>
          </w:p>
        </w:tc>
      </w:tr>
      <w:tr w:rsidR="005A7B3B" w:rsidRPr="00564928" w14:paraId="3AD17CDE" w14:textId="77777777" w:rsidTr="00954BEF">
        <w:tc>
          <w:tcPr>
            <w:tcW w:w="968" w:type="dxa"/>
          </w:tcPr>
          <w:p w14:paraId="2620A75E" w14:textId="576CA2DC" w:rsidR="005A7B3B" w:rsidRPr="007E230D" w:rsidRDefault="007E230D"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2</w:t>
            </w:r>
          </w:p>
        </w:tc>
        <w:tc>
          <w:tcPr>
            <w:tcW w:w="2713" w:type="dxa"/>
          </w:tcPr>
          <w:p w14:paraId="4DC18B7A" w14:textId="77777777" w:rsidR="005A7B3B" w:rsidRPr="007E230D" w:rsidRDefault="005A7B3B" w:rsidP="00954BEF">
            <w:pPr>
              <w:spacing w:after="240" w:line="271" w:lineRule="auto"/>
              <w:jc w:val="center"/>
              <w:rPr>
                <w:rFonts w:ascii="Calibri" w:eastAsia="Calibri" w:hAnsi="Calibri"/>
                <w:b/>
                <w:bCs/>
                <w:sz w:val="18"/>
                <w:szCs w:val="18"/>
              </w:rPr>
            </w:pPr>
          </w:p>
        </w:tc>
        <w:tc>
          <w:tcPr>
            <w:tcW w:w="2126" w:type="dxa"/>
          </w:tcPr>
          <w:p w14:paraId="1510A85B" w14:textId="77777777" w:rsidR="005A7B3B" w:rsidRPr="007E230D" w:rsidRDefault="005A7B3B" w:rsidP="00954BEF">
            <w:pPr>
              <w:spacing w:after="240" w:line="271" w:lineRule="auto"/>
              <w:jc w:val="center"/>
              <w:rPr>
                <w:rFonts w:ascii="Calibri" w:eastAsia="Calibri" w:hAnsi="Calibri"/>
                <w:b/>
                <w:bCs/>
                <w:sz w:val="18"/>
                <w:szCs w:val="18"/>
              </w:rPr>
            </w:pPr>
          </w:p>
        </w:tc>
        <w:tc>
          <w:tcPr>
            <w:tcW w:w="1923" w:type="dxa"/>
          </w:tcPr>
          <w:p w14:paraId="3B176727" w14:textId="77777777" w:rsidR="005A7B3B" w:rsidRPr="007E230D" w:rsidRDefault="005A7B3B" w:rsidP="00954BEF">
            <w:pPr>
              <w:spacing w:after="240" w:line="271" w:lineRule="auto"/>
              <w:jc w:val="center"/>
              <w:rPr>
                <w:rFonts w:ascii="Calibri" w:eastAsia="Calibri" w:hAnsi="Calibri"/>
                <w:b/>
                <w:bCs/>
                <w:sz w:val="18"/>
                <w:szCs w:val="18"/>
              </w:rPr>
            </w:pPr>
          </w:p>
        </w:tc>
        <w:tc>
          <w:tcPr>
            <w:tcW w:w="1710" w:type="dxa"/>
          </w:tcPr>
          <w:p w14:paraId="0BDD1093" w14:textId="77777777" w:rsidR="005A7B3B" w:rsidRPr="007E230D" w:rsidRDefault="005A7B3B" w:rsidP="00954BEF">
            <w:pPr>
              <w:spacing w:after="240" w:line="271" w:lineRule="auto"/>
              <w:jc w:val="center"/>
              <w:rPr>
                <w:rFonts w:ascii="Calibri" w:eastAsia="Calibri" w:hAnsi="Calibri"/>
                <w:b/>
                <w:bCs/>
                <w:sz w:val="18"/>
                <w:szCs w:val="18"/>
              </w:rPr>
            </w:pPr>
          </w:p>
        </w:tc>
      </w:tr>
      <w:tr w:rsidR="00DD019D" w:rsidRPr="00564928" w14:paraId="2A9A36A6" w14:textId="77777777" w:rsidTr="00954BEF">
        <w:tc>
          <w:tcPr>
            <w:tcW w:w="968" w:type="dxa"/>
          </w:tcPr>
          <w:p w14:paraId="7541BCC4" w14:textId="19DC8C64" w:rsidR="00DD019D" w:rsidRPr="007E230D" w:rsidRDefault="007E230D"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3</w:t>
            </w:r>
          </w:p>
        </w:tc>
        <w:tc>
          <w:tcPr>
            <w:tcW w:w="2713" w:type="dxa"/>
          </w:tcPr>
          <w:p w14:paraId="75F3B24C" w14:textId="77777777" w:rsidR="00DD019D" w:rsidRPr="007E230D" w:rsidRDefault="00DD019D" w:rsidP="00954BEF">
            <w:pPr>
              <w:spacing w:after="240" w:line="271" w:lineRule="auto"/>
              <w:jc w:val="center"/>
              <w:rPr>
                <w:rFonts w:ascii="Calibri" w:eastAsia="Calibri" w:hAnsi="Calibri"/>
                <w:b/>
                <w:bCs/>
                <w:sz w:val="18"/>
                <w:szCs w:val="18"/>
              </w:rPr>
            </w:pPr>
          </w:p>
        </w:tc>
        <w:tc>
          <w:tcPr>
            <w:tcW w:w="2126" w:type="dxa"/>
          </w:tcPr>
          <w:p w14:paraId="210BFAA2" w14:textId="77777777" w:rsidR="00DD019D" w:rsidRPr="007E230D" w:rsidRDefault="00DD019D" w:rsidP="00954BEF">
            <w:pPr>
              <w:spacing w:after="240" w:line="271" w:lineRule="auto"/>
              <w:jc w:val="center"/>
              <w:rPr>
                <w:rFonts w:ascii="Calibri" w:eastAsia="Calibri" w:hAnsi="Calibri"/>
                <w:b/>
                <w:bCs/>
                <w:sz w:val="18"/>
                <w:szCs w:val="18"/>
              </w:rPr>
            </w:pPr>
          </w:p>
        </w:tc>
        <w:tc>
          <w:tcPr>
            <w:tcW w:w="1923" w:type="dxa"/>
          </w:tcPr>
          <w:p w14:paraId="639AD76A" w14:textId="77777777" w:rsidR="00DD019D" w:rsidRPr="007E230D" w:rsidRDefault="00DD019D" w:rsidP="00954BEF">
            <w:pPr>
              <w:spacing w:after="240" w:line="271" w:lineRule="auto"/>
              <w:jc w:val="center"/>
              <w:rPr>
                <w:rFonts w:ascii="Calibri" w:eastAsia="Calibri" w:hAnsi="Calibri"/>
                <w:b/>
                <w:bCs/>
                <w:sz w:val="18"/>
                <w:szCs w:val="18"/>
              </w:rPr>
            </w:pPr>
          </w:p>
        </w:tc>
        <w:tc>
          <w:tcPr>
            <w:tcW w:w="1710" w:type="dxa"/>
          </w:tcPr>
          <w:p w14:paraId="4646F10C" w14:textId="77777777" w:rsidR="00DD019D" w:rsidRPr="007E230D" w:rsidRDefault="00DD019D" w:rsidP="00954BEF">
            <w:pPr>
              <w:spacing w:after="240" w:line="271" w:lineRule="auto"/>
              <w:jc w:val="center"/>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56320AB2" w:rsidR="005A7B3B" w:rsidRDefault="005A7B3B" w:rsidP="005A7B3B">
      <w:pPr>
        <w:tabs>
          <w:tab w:val="left" w:pos="542"/>
        </w:tabs>
        <w:spacing w:line="276" w:lineRule="auto"/>
        <w:ind w:left="3600" w:right="115"/>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58D140EE" w14:textId="23D7692E" w:rsidR="00B64F7B" w:rsidRDefault="00B64F7B" w:rsidP="005A7B3B">
      <w:pPr>
        <w:tabs>
          <w:tab w:val="left" w:pos="542"/>
        </w:tabs>
        <w:spacing w:line="276" w:lineRule="auto"/>
        <w:ind w:left="3600" w:right="115"/>
        <w:rPr>
          <w:rFonts w:ascii="Calibri" w:eastAsia="Calibri" w:hAnsi="Calibri"/>
          <w:bCs/>
          <w:i/>
          <w:iCs/>
          <w:lang w:val="x-none"/>
        </w:rPr>
      </w:pPr>
    </w:p>
    <w:p w14:paraId="19EACDD3" w14:textId="464DFA8D" w:rsidR="00B64F7B" w:rsidRDefault="00B64F7B" w:rsidP="005A7B3B">
      <w:pPr>
        <w:tabs>
          <w:tab w:val="left" w:pos="542"/>
        </w:tabs>
        <w:spacing w:line="276" w:lineRule="auto"/>
        <w:ind w:left="3600" w:right="115"/>
        <w:rPr>
          <w:rFonts w:ascii="Calibri" w:eastAsia="Calibri" w:hAnsi="Calibri"/>
          <w:bCs/>
          <w:i/>
          <w:iCs/>
          <w:lang w:val="x-none"/>
        </w:rPr>
      </w:pPr>
    </w:p>
    <w:p w14:paraId="3891D6CE" w14:textId="4A2B7746" w:rsidR="00B64F7B" w:rsidRDefault="00B64F7B" w:rsidP="005A7B3B">
      <w:pPr>
        <w:tabs>
          <w:tab w:val="left" w:pos="542"/>
        </w:tabs>
        <w:spacing w:line="276" w:lineRule="auto"/>
        <w:ind w:left="3600" w:right="115"/>
        <w:rPr>
          <w:rFonts w:ascii="Calibri" w:eastAsia="Calibri" w:hAnsi="Calibri"/>
          <w:bCs/>
          <w:i/>
          <w:iCs/>
          <w:lang w:val="x-none"/>
        </w:rPr>
      </w:pPr>
    </w:p>
    <w:p w14:paraId="008B86BC" w14:textId="3223CB38" w:rsidR="00B64F7B" w:rsidRDefault="00B64F7B" w:rsidP="005A7B3B">
      <w:pPr>
        <w:tabs>
          <w:tab w:val="left" w:pos="542"/>
        </w:tabs>
        <w:spacing w:line="276" w:lineRule="auto"/>
        <w:ind w:left="3600" w:right="115"/>
        <w:rPr>
          <w:rFonts w:ascii="Calibri" w:eastAsia="Calibri" w:hAnsi="Calibri"/>
          <w:bCs/>
          <w:i/>
          <w:iCs/>
          <w:lang w:val="x-none"/>
        </w:rPr>
      </w:pPr>
    </w:p>
    <w:p w14:paraId="2237FB63" w14:textId="77777777" w:rsidR="00B64F7B" w:rsidRPr="00A2773D" w:rsidRDefault="00B64F7B" w:rsidP="005A7B3B">
      <w:pPr>
        <w:tabs>
          <w:tab w:val="left" w:pos="542"/>
        </w:tabs>
        <w:spacing w:line="276" w:lineRule="auto"/>
        <w:ind w:left="3600" w:right="115"/>
        <w:rPr>
          <w:rFonts w:asciiTheme="minorHAnsi" w:hAnsiTheme="minorHAnsi" w:cstheme="minorHAnsi"/>
        </w:rPr>
      </w:pPr>
    </w:p>
    <w:bookmarkEnd w:id="28"/>
    <w:p w14:paraId="2C5CF81C"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B64F7B" w:rsidRPr="00564928" w14:paraId="58A504BB" w14:textId="77777777" w:rsidTr="00736128">
        <w:trPr>
          <w:trHeight w:val="769"/>
          <w:jc w:val="center"/>
        </w:trPr>
        <w:tc>
          <w:tcPr>
            <w:tcW w:w="5000" w:type="pct"/>
          </w:tcPr>
          <w:p w14:paraId="4092BE8D" w14:textId="77777777" w:rsidR="00B64F7B" w:rsidRPr="00564928" w:rsidRDefault="00B64F7B" w:rsidP="00736128">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t>WA.263.</w:t>
            </w:r>
            <w:r>
              <w:rPr>
                <w:rFonts w:asciiTheme="minorHAnsi" w:hAnsiTheme="minorHAnsi" w:cstheme="minorHAnsi"/>
                <w:b/>
                <w:iCs/>
              </w:rPr>
              <w:t>31</w:t>
            </w:r>
            <w:r w:rsidRPr="00564928">
              <w:rPr>
                <w:rFonts w:asciiTheme="minorHAnsi" w:hAnsiTheme="minorHAnsi" w:cstheme="minorHAnsi"/>
                <w:b/>
                <w:iCs/>
              </w:rPr>
              <w:t>.2022.</w:t>
            </w:r>
            <w:r>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5b</w:t>
            </w:r>
            <w:r w:rsidRPr="00564928">
              <w:rPr>
                <w:rFonts w:asciiTheme="minorHAnsi" w:hAnsiTheme="minorHAnsi" w:cstheme="minorHAnsi"/>
                <w:b/>
              </w:rPr>
              <w:t xml:space="preserve"> do SWZ</w:t>
            </w:r>
          </w:p>
        </w:tc>
      </w:tr>
      <w:tr w:rsidR="00B64F7B" w:rsidRPr="00564928" w14:paraId="77957713" w14:textId="77777777" w:rsidTr="00736128">
        <w:trPr>
          <w:trHeight w:val="360"/>
          <w:jc w:val="center"/>
        </w:trPr>
        <w:tc>
          <w:tcPr>
            <w:tcW w:w="5000" w:type="pct"/>
          </w:tcPr>
          <w:p w14:paraId="4DB36E26" w14:textId="77777777" w:rsidR="00B64F7B" w:rsidRPr="00564928" w:rsidRDefault="00B64F7B" w:rsidP="00736128">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 xml:space="preserve">WYKAZ OSÓB </w:t>
            </w:r>
          </w:p>
        </w:tc>
      </w:tr>
    </w:tbl>
    <w:p w14:paraId="3C061AD9" w14:textId="77777777" w:rsidR="00B64F7B" w:rsidRPr="00564928" w:rsidRDefault="00B64F7B" w:rsidP="00B64F7B">
      <w:pPr>
        <w:tabs>
          <w:tab w:val="left" w:pos="542"/>
        </w:tabs>
        <w:spacing w:line="276" w:lineRule="auto"/>
        <w:ind w:right="115"/>
        <w:jc w:val="center"/>
        <w:rPr>
          <w:rFonts w:asciiTheme="minorHAnsi" w:hAnsiTheme="minorHAnsi" w:cstheme="minorHAnsi"/>
        </w:rPr>
      </w:pPr>
    </w:p>
    <w:p w14:paraId="5140D5EA" w14:textId="77777777" w:rsidR="00B64F7B" w:rsidRPr="00564928" w:rsidRDefault="00B64F7B" w:rsidP="00B64F7B">
      <w:pPr>
        <w:tabs>
          <w:tab w:val="left" w:pos="542"/>
        </w:tabs>
        <w:spacing w:line="276" w:lineRule="auto"/>
        <w:ind w:right="115"/>
        <w:jc w:val="center"/>
        <w:rPr>
          <w:rFonts w:asciiTheme="minorHAnsi" w:hAnsiTheme="minorHAnsi" w:cstheme="minorHAnsi"/>
        </w:rPr>
      </w:pPr>
    </w:p>
    <w:p w14:paraId="3F5B5F1B" w14:textId="77777777" w:rsidR="00B64F7B" w:rsidRPr="00564928" w:rsidRDefault="00B64F7B" w:rsidP="00B64F7B">
      <w:pPr>
        <w:widowControl/>
        <w:autoSpaceDE/>
        <w:autoSpaceDN/>
        <w:spacing w:line="271" w:lineRule="auto"/>
        <w:rPr>
          <w:rFonts w:ascii="Calibri" w:eastAsia="Calibri" w:hAnsi="Calibri"/>
          <w:b/>
        </w:rPr>
      </w:pPr>
      <w:r w:rsidRPr="00564928">
        <w:rPr>
          <w:rFonts w:ascii="Calibri" w:eastAsia="Calibri" w:hAnsi="Calibri"/>
          <w:b/>
        </w:rPr>
        <w:t>Wykonawca:</w:t>
      </w:r>
    </w:p>
    <w:p w14:paraId="2F5C5445" w14:textId="77777777" w:rsidR="00B64F7B" w:rsidRPr="00564928" w:rsidRDefault="00B64F7B" w:rsidP="00B64F7B">
      <w:pPr>
        <w:widowControl/>
        <w:autoSpaceDE/>
        <w:autoSpaceDN/>
        <w:spacing w:line="271" w:lineRule="auto"/>
        <w:rPr>
          <w:rFonts w:ascii="Calibri" w:eastAsia="Calibri" w:hAnsi="Calibri"/>
        </w:rPr>
      </w:pPr>
      <w:r w:rsidRPr="00564928">
        <w:rPr>
          <w:rFonts w:ascii="Calibri" w:eastAsia="Calibri" w:hAnsi="Calibri"/>
        </w:rPr>
        <w:t>…</w:t>
      </w:r>
    </w:p>
    <w:p w14:paraId="04199D28" w14:textId="77777777" w:rsidR="00B64F7B" w:rsidRPr="00564928" w:rsidRDefault="00B64F7B" w:rsidP="00B64F7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65AEC2F3" w14:textId="77777777" w:rsidR="00B64F7B" w:rsidRDefault="00B64F7B" w:rsidP="00B64F7B">
      <w:pPr>
        <w:widowControl/>
        <w:autoSpaceDE/>
        <w:autoSpaceDN/>
        <w:spacing w:after="240" w:line="271" w:lineRule="auto"/>
        <w:jc w:val="both"/>
        <w:rPr>
          <w:rFonts w:ascii="Calibri" w:eastAsia="Calibri" w:hAnsi="Calibri"/>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31</w:t>
      </w:r>
      <w:r w:rsidRPr="00564928">
        <w:rPr>
          <w:rFonts w:ascii="Calibri" w:eastAsia="Calibri" w:hAnsi="Calibri"/>
          <w:b/>
          <w:iCs/>
        </w:rPr>
        <w:t>.2022.</w:t>
      </w:r>
      <w:r>
        <w:rPr>
          <w:rFonts w:ascii="Calibri" w:eastAsia="Calibri" w:hAnsi="Calibri"/>
          <w:b/>
          <w:iCs/>
        </w:rPr>
        <w:t>SSz</w:t>
      </w:r>
      <w:r w:rsidRPr="00564928">
        <w:rPr>
          <w:rFonts w:ascii="Calibri" w:eastAsia="Calibri" w:hAnsi="Calibri"/>
        </w:rPr>
        <w:t>, nazwa:</w:t>
      </w:r>
      <w:r w:rsidRPr="00564928">
        <w:rPr>
          <w:rFonts w:ascii="Calibri" w:eastAsia="Calibri" w:hAnsi="Calibri"/>
          <w:b/>
        </w:rPr>
        <w:t xml:space="preserve"> </w:t>
      </w:r>
      <w:r w:rsidRPr="00F8341D">
        <w:rPr>
          <w:rFonts w:ascii="Calibri" w:eastAsia="Calibri" w:hAnsi="Calibri"/>
          <w:b/>
          <w:iCs/>
        </w:rPr>
        <w:t>Druk i usługi powiązane, dotyczące czterech wydań Magazynu Projektów Europejskich „w Centrum” w 2023 roku dla Centrum Projektów Europejskich</w:t>
      </w:r>
      <w:r w:rsidRPr="00F8341D" w:rsidDel="007E230D">
        <w:rPr>
          <w:rFonts w:ascii="Calibri" w:eastAsia="Calibri" w:hAnsi="Calibri"/>
          <w:b/>
          <w:iCs/>
        </w:rPr>
        <w:t xml:space="preserve"> </w:t>
      </w:r>
      <w:r w:rsidRPr="00564928">
        <w:rPr>
          <w:rFonts w:ascii="Calibri" w:eastAsia="Calibri" w:hAnsi="Calibri"/>
        </w:rPr>
        <w:t xml:space="preserve">oświadczamy, </w:t>
      </w:r>
      <w:r w:rsidRPr="00634E16">
        <w:rPr>
          <w:rFonts w:ascii="Calibri" w:eastAsia="Calibri" w:hAnsi="Calibri"/>
        </w:rPr>
        <w:t xml:space="preserve">że </w:t>
      </w:r>
      <w:r w:rsidRPr="00634E16">
        <w:rPr>
          <w:rFonts w:ascii="Calibri" w:eastAsia="Calibri" w:hAnsi="Calibri"/>
          <w:bCs/>
        </w:rPr>
        <w:t xml:space="preserve">w celu wykonania zamówienia </w:t>
      </w:r>
      <w:r>
        <w:rPr>
          <w:rFonts w:ascii="Calibri" w:eastAsia="Calibri" w:hAnsi="Calibri"/>
          <w:bCs/>
        </w:rPr>
        <w:t xml:space="preserve">wykonawca </w:t>
      </w:r>
      <w:r w:rsidRPr="00634E16">
        <w:rPr>
          <w:rFonts w:ascii="Calibri" w:eastAsia="Calibri" w:hAnsi="Calibri"/>
          <w:bCs/>
        </w:rPr>
        <w:t>dysponuje/będzie dysponowa</w:t>
      </w:r>
      <w:r>
        <w:rPr>
          <w:rFonts w:ascii="Calibri" w:eastAsia="Calibri" w:hAnsi="Calibri"/>
          <w:bCs/>
        </w:rPr>
        <w:t>ł</w:t>
      </w:r>
      <w:r w:rsidRPr="00634E16">
        <w:rPr>
          <w:rFonts w:ascii="Calibri" w:eastAsia="Calibri" w:hAnsi="Calibri"/>
          <w:bCs/>
        </w:rPr>
        <w:t xml:space="preserve"> następującymi osobami</w:t>
      </w:r>
      <w:r w:rsidRPr="00F8341D">
        <w:rPr>
          <w:rFonts w:ascii="Calibri" w:eastAsia="Calibri" w:hAnsi="Calibri"/>
        </w:rPr>
        <w:t>, z których każda w okresie ostatnich 3 lat przed upływem terminu składania ofert, zrealizowała co najmniej 2 usługi polegające na opracowaniu graficznym i/lub składzie publikacji o objętości minimum 30 stron z okładkami każda, zawierającej tekst oraz obrazujące go materiały ilustracyjne, w tym zdjęcia</w:t>
      </w:r>
      <w:r>
        <w:rPr>
          <w:rFonts w:ascii="Calibri" w:eastAsia="Calibri" w:hAnsi="Calibri"/>
        </w:rPr>
        <w:t>,</w:t>
      </w:r>
      <w:r w:rsidRPr="00634E16">
        <w:rPr>
          <w:rFonts w:ascii="Calibri" w:eastAsia="Calibri" w:hAnsi="Calibri"/>
        </w:rPr>
        <w:t xml:space="preserve"> </w:t>
      </w:r>
      <w:r w:rsidRPr="00564928">
        <w:rPr>
          <w:rFonts w:ascii="Calibri" w:eastAsia="Calibri" w:hAnsi="Calibri"/>
        </w:rPr>
        <w:t>zgodnie z poniższym zestawieniem:</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1436"/>
        <w:gridCol w:w="2002"/>
        <w:gridCol w:w="1007"/>
        <w:gridCol w:w="1148"/>
        <w:gridCol w:w="1621"/>
        <w:gridCol w:w="1553"/>
      </w:tblGrid>
      <w:tr w:rsidR="00B64F7B" w:rsidRPr="007B1357" w14:paraId="3D5C4D4D" w14:textId="77777777" w:rsidTr="00736128">
        <w:trPr>
          <w:cantSplit/>
          <w:trHeight w:val="597"/>
        </w:trPr>
        <w:tc>
          <w:tcPr>
            <w:tcW w:w="575" w:type="dxa"/>
            <w:vAlign w:val="center"/>
          </w:tcPr>
          <w:p w14:paraId="7C79BFB0"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Lp.</w:t>
            </w:r>
          </w:p>
        </w:tc>
        <w:tc>
          <w:tcPr>
            <w:tcW w:w="1436" w:type="dxa"/>
            <w:vAlign w:val="center"/>
          </w:tcPr>
          <w:p w14:paraId="65BBB3DA"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Imię i nazwisko osoby </w:t>
            </w:r>
            <w:r>
              <w:rPr>
                <w:rFonts w:asciiTheme="minorHAnsi" w:hAnsiTheme="minorHAnsi" w:cstheme="minorHAnsi"/>
                <w:sz w:val="16"/>
                <w:szCs w:val="16"/>
              </w:rPr>
              <w:t>wskazanej</w:t>
            </w:r>
            <w:r w:rsidRPr="007B1357">
              <w:rPr>
                <w:rFonts w:asciiTheme="minorHAnsi" w:hAnsiTheme="minorHAnsi" w:cstheme="minorHAnsi"/>
                <w:sz w:val="16"/>
                <w:szCs w:val="16"/>
              </w:rPr>
              <w:t xml:space="preserve"> do realizacji zamówienia</w:t>
            </w:r>
          </w:p>
        </w:tc>
        <w:tc>
          <w:tcPr>
            <w:tcW w:w="2002" w:type="dxa"/>
            <w:vAlign w:val="center"/>
          </w:tcPr>
          <w:p w14:paraId="6CEFA834"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Nazwa publikacji, której dotyczyła usługa opracowania graficznego lub/i składu </w:t>
            </w:r>
          </w:p>
        </w:tc>
        <w:tc>
          <w:tcPr>
            <w:tcW w:w="1007" w:type="dxa"/>
            <w:vAlign w:val="center"/>
          </w:tcPr>
          <w:p w14:paraId="4114D651"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Data wykonania usługi</w:t>
            </w:r>
          </w:p>
          <w:p w14:paraId="576EABFA" w14:textId="77777777" w:rsidR="00B64F7B" w:rsidRPr="007B1357" w:rsidRDefault="00B64F7B" w:rsidP="00736128">
            <w:pPr>
              <w:jc w:val="center"/>
              <w:rPr>
                <w:rFonts w:asciiTheme="minorHAnsi" w:hAnsiTheme="minorHAnsi" w:cstheme="minorHAnsi"/>
                <w:sz w:val="16"/>
                <w:szCs w:val="16"/>
              </w:rPr>
            </w:pPr>
          </w:p>
        </w:tc>
        <w:tc>
          <w:tcPr>
            <w:tcW w:w="1148" w:type="dxa"/>
            <w:vAlign w:val="center"/>
          </w:tcPr>
          <w:p w14:paraId="4BC88BC2"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Usługa polegała na opracowano graficznym </w:t>
            </w:r>
          </w:p>
          <w:p w14:paraId="67A66791"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TAK/NIE*</w:t>
            </w:r>
          </w:p>
        </w:tc>
        <w:tc>
          <w:tcPr>
            <w:tcW w:w="1621" w:type="dxa"/>
            <w:vAlign w:val="center"/>
          </w:tcPr>
          <w:p w14:paraId="75E01A90" w14:textId="77777777" w:rsidR="00B64F7B" w:rsidRDefault="00B64F7B" w:rsidP="00736128">
            <w:pPr>
              <w:jc w:val="center"/>
              <w:rPr>
                <w:rFonts w:ascii="Calibri" w:hAnsi="Calibri" w:cs="Calibri"/>
                <w:sz w:val="16"/>
                <w:szCs w:val="16"/>
              </w:rPr>
            </w:pPr>
            <w:r w:rsidRPr="00B937CD">
              <w:rPr>
                <w:rFonts w:ascii="Calibri" w:hAnsi="Calibri" w:cs="Calibri"/>
                <w:sz w:val="16"/>
                <w:szCs w:val="16"/>
              </w:rPr>
              <w:t xml:space="preserve">Nazwa podmiotu, </w:t>
            </w:r>
          </w:p>
          <w:p w14:paraId="3167EDF1" w14:textId="77777777" w:rsidR="00B64F7B" w:rsidRDefault="00B64F7B" w:rsidP="00736128">
            <w:pPr>
              <w:jc w:val="center"/>
              <w:rPr>
                <w:rFonts w:ascii="Calibri" w:hAnsi="Calibri" w:cs="Calibri"/>
                <w:sz w:val="16"/>
                <w:szCs w:val="16"/>
              </w:rPr>
            </w:pPr>
            <w:r w:rsidRPr="00B937CD">
              <w:rPr>
                <w:rFonts w:ascii="Calibri" w:hAnsi="Calibri" w:cs="Calibri"/>
                <w:sz w:val="16"/>
                <w:szCs w:val="16"/>
              </w:rPr>
              <w:t>na rzecz którego wykonano usługę</w:t>
            </w:r>
            <w:r>
              <w:rPr>
                <w:rFonts w:ascii="Calibri" w:hAnsi="Calibri" w:cs="Calibri"/>
                <w:sz w:val="16"/>
                <w:szCs w:val="16"/>
              </w:rPr>
              <w:t xml:space="preserve"> </w:t>
            </w:r>
          </w:p>
          <w:p w14:paraId="7B1FF21E" w14:textId="77777777" w:rsidR="00B64F7B" w:rsidRDefault="00B64F7B" w:rsidP="00736128">
            <w:pPr>
              <w:jc w:val="center"/>
              <w:rPr>
                <w:rFonts w:ascii="Calibri" w:hAnsi="Calibri" w:cs="Calibri"/>
                <w:sz w:val="16"/>
                <w:szCs w:val="16"/>
              </w:rPr>
            </w:pPr>
            <w:r>
              <w:rPr>
                <w:rFonts w:ascii="Calibri" w:hAnsi="Calibri" w:cs="Calibri"/>
                <w:sz w:val="16"/>
                <w:szCs w:val="16"/>
              </w:rPr>
              <w:t xml:space="preserve">(kto zlecił </w:t>
            </w:r>
          </w:p>
          <w:p w14:paraId="13985240" w14:textId="77777777" w:rsidR="00B64F7B" w:rsidRPr="007B1357" w:rsidRDefault="00B64F7B" w:rsidP="00736128">
            <w:pPr>
              <w:jc w:val="center"/>
              <w:rPr>
                <w:rFonts w:asciiTheme="minorHAnsi" w:hAnsiTheme="minorHAnsi" w:cstheme="minorHAnsi"/>
                <w:sz w:val="16"/>
                <w:szCs w:val="16"/>
              </w:rPr>
            </w:pPr>
            <w:r>
              <w:rPr>
                <w:rFonts w:ascii="Calibri" w:hAnsi="Calibri" w:cs="Calibri"/>
                <w:sz w:val="16"/>
                <w:szCs w:val="16"/>
              </w:rPr>
              <w:t>wykonanie publikacji)</w:t>
            </w:r>
          </w:p>
        </w:tc>
        <w:tc>
          <w:tcPr>
            <w:tcW w:w="1553" w:type="dxa"/>
            <w:vAlign w:val="center"/>
          </w:tcPr>
          <w:p w14:paraId="559823B6" w14:textId="77777777" w:rsidR="00B64F7B"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Usługa polegała </w:t>
            </w:r>
          </w:p>
          <w:p w14:paraId="489EDB60" w14:textId="77777777" w:rsidR="00B64F7B"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na</w:t>
            </w:r>
            <w:r w:rsidRPr="005F782B">
              <w:rPr>
                <w:rFonts w:asciiTheme="minorHAnsi" w:hAnsiTheme="minorHAnsi" w:cstheme="minorHAnsi"/>
                <w:sz w:val="16"/>
                <w:szCs w:val="16"/>
              </w:rPr>
              <w:t xml:space="preserve"> opracowaniu graficznym i/lub składzie publikacji </w:t>
            </w:r>
          </w:p>
          <w:p w14:paraId="1152DF0C" w14:textId="77777777" w:rsidR="00B64F7B" w:rsidRDefault="00B64F7B" w:rsidP="00736128">
            <w:pPr>
              <w:jc w:val="center"/>
              <w:rPr>
                <w:rFonts w:asciiTheme="minorHAnsi" w:hAnsiTheme="minorHAnsi" w:cstheme="minorHAnsi"/>
                <w:sz w:val="16"/>
                <w:szCs w:val="16"/>
              </w:rPr>
            </w:pPr>
            <w:r w:rsidRPr="005F782B">
              <w:rPr>
                <w:rFonts w:asciiTheme="minorHAnsi" w:hAnsiTheme="minorHAnsi" w:cstheme="minorHAnsi"/>
                <w:sz w:val="16"/>
                <w:szCs w:val="16"/>
              </w:rPr>
              <w:t xml:space="preserve">o objętości </w:t>
            </w:r>
          </w:p>
          <w:p w14:paraId="33439BCA" w14:textId="77777777" w:rsidR="00B64F7B" w:rsidRDefault="00B64F7B" w:rsidP="00736128">
            <w:pPr>
              <w:jc w:val="center"/>
              <w:rPr>
                <w:rFonts w:asciiTheme="minorHAnsi" w:hAnsiTheme="minorHAnsi" w:cstheme="minorHAnsi"/>
                <w:sz w:val="16"/>
                <w:szCs w:val="16"/>
              </w:rPr>
            </w:pPr>
            <w:r w:rsidRPr="005F782B">
              <w:rPr>
                <w:rFonts w:asciiTheme="minorHAnsi" w:hAnsiTheme="minorHAnsi" w:cstheme="minorHAnsi"/>
                <w:sz w:val="16"/>
                <w:szCs w:val="16"/>
              </w:rPr>
              <w:t xml:space="preserve">min. 30 stron </w:t>
            </w:r>
          </w:p>
          <w:p w14:paraId="43BC5259" w14:textId="77777777" w:rsidR="00B64F7B" w:rsidRPr="007B1357" w:rsidRDefault="00B64F7B" w:rsidP="00736128">
            <w:pPr>
              <w:jc w:val="center"/>
              <w:rPr>
                <w:rFonts w:asciiTheme="minorHAnsi" w:hAnsiTheme="minorHAnsi" w:cstheme="minorHAnsi"/>
                <w:sz w:val="16"/>
                <w:szCs w:val="16"/>
              </w:rPr>
            </w:pPr>
            <w:r w:rsidRPr="005F782B">
              <w:rPr>
                <w:rFonts w:asciiTheme="minorHAnsi" w:hAnsiTheme="minorHAnsi" w:cstheme="minorHAnsi"/>
                <w:sz w:val="16"/>
                <w:szCs w:val="16"/>
              </w:rPr>
              <w:t xml:space="preserve">z okładkami każda, </w:t>
            </w:r>
            <w:r>
              <w:rPr>
                <w:rFonts w:asciiTheme="minorHAnsi" w:hAnsiTheme="minorHAnsi" w:cstheme="minorHAnsi"/>
                <w:sz w:val="16"/>
                <w:szCs w:val="16"/>
              </w:rPr>
              <w:t>z</w:t>
            </w:r>
            <w:r w:rsidRPr="005F782B">
              <w:rPr>
                <w:rFonts w:asciiTheme="minorHAnsi" w:hAnsiTheme="minorHAnsi" w:cstheme="minorHAnsi"/>
                <w:sz w:val="16"/>
                <w:szCs w:val="16"/>
              </w:rPr>
              <w:t>awierającej tekst oraz obrazujące go materiały ilustracyjne, w tym zdjęcia</w:t>
            </w:r>
          </w:p>
          <w:p w14:paraId="2AB0027D" w14:textId="77777777" w:rsidR="00B64F7B" w:rsidRPr="007B1357" w:rsidRDefault="00B64F7B" w:rsidP="00736128">
            <w:pPr>
              <w:pStyle w:val="Tekstpodstawowy2"/>
              <w:keepNext/>
              <w:spacing w:after="0" w:line="240" w:lineRule="auto"/>
              <w:jc w:val="center"/>
              <w:rPr>
                <w:rFonts w:asciiTheme="minorHAnsi" w:hAnsiTheme="minorHAnsi" w:cstheme="minorHAnsi"/>
                <w:bCs/>
                <w:sz w:val="16"/>
                <w:szCs w:val="16"/>
              </w:rPr>
            </w:pPr>
            <w:r w:rsidRPr="007B1357">
              <w:rPr>
                <w:rFonts w:asciiTheme="minorHAnsi" w:hAnsiTheme="minorHAnsi" w:cstheme="minorHAnsi"/>
                <w:sz w:val="16"/>
                <w:szCs w:val="16"/>
              </w:rPr>
              <w:t>TAK/NIE*</w:t>
            </w:r>
          </w:p>
        </w:tc>
      </w:tr>
      <w:tr w:rsidR="00B64F7B" w:rsidRPr="004562FC" w14:paraId="2AD46909" w14:textId="77777777" w:rsidTr="00736128">
        <w:trPr>
          <w:cantSplit/>
          <w:trHeight w:val="557"/>
        </w:trPr>
        <w:tc>
          <w:tcPr>
            <w:tcW w:w="575" w:type="dxa"/>
            <w:vMerge w:val="restart"/>
            <w:vAlign w:val="center"/>
          </w:tcPr>
          <w:p w14:paraId="190E5F49" w14:textId="77777777" w:rsidR="00B64F7B" w:rsidRPr="00DB7EC9" w:rsidRDefault="00B64F7B" w:rsidP="00736128">
            <w:pPr>
              <w:jc w:val="center"/>
              <w:rPr>
                <w:rFonts w:asciiTheme="minorHAnsi" w:hAnsiTheme="minorHAnsi" w:cstheme="minorHAnsi"/>
                <w:sz w:val="20"/>
                <w:szCs w:val="20"/>
              </w:rPr>
            </w:pPr>
            <w:r w:rsidRPr="00DB7EC9">
              <w:rPr>
                <w:rFonts w:asciiTheme="minorHAnsi" w:hAnsiTheme="minorHAnsi" w:cstheme="minorHAnsi"/>
                <w:sz w:val="20"/>
                <w:szCs w:val="20"/>
              </w:rPr>
              <w:t>1</w:t>
            </w:r>
          </w:p>
        </w:tc>
        <w:tc>
          <w:tcPr>
            <w:tcW w:w="1436" w:type="dxa"/>
            <w:vMerge w:val="restart"/>
            <w:vAlign w:val="center"/>
          </w:tcPr>
          <w:p w14:paraId="576A44F7" w14:textId="77777777" w:rsidR="00B64F7B" w:rsidRPr="00DB7EC9" w:rsidRDefault="00B64F7B" w:rsidP="00736128">
            <w:pPr>
              <w:jc w:val="center"/>
              <w:rPr>
                <w:rFonts w:asciiTheme="minorHAnsi" w:hAnsiTheme="minorHAnsi" w:cstheme="minorHAnsi"/>
                <w:sz w:val="20"/>
                <w:szCs w:val="20"/>
                <w:highlight w:val="yellow"/>
              </w:rPr>
            </w:pPr>
          </w:p>
          <w:p w14:paraId="22E4A295" w14:textId="77777777" w:rsidR="00B64F7B" w:rsidRPr="00DB7EC9" w:rsidRDefault="00B64F7B" w:rsidP="00736128">
            <w:pPr>
              <w:jc w:val="center"/>
              <w:rPr>
                <w:rFonts w:asciiTheme="minorHAnsi" w:hAnsiTheme="minorHAnsi" w:cstheme="minorHAnsi"/>
                <w:sz w:val="20"/>
                <w:szCs w:val="20"/>
                <w:highlight w:val="yellow"/>
              </w:rPr>
            </w:pPr>
          </w:p>
          <w:p w14:paraId="383DE25B" w14:textId="77777777" w:rsidR="00B64F7B" w:rsidRPr="00DB7EC9" w:rsidRDefault="00B64F7B" w:rsidP="00736128">
            <w:pPr>
              <w:jc w:val="center"/>
              <w:rPr>
                <w:rFonts w:asciiTheme="minorHAnsi" w:hAnsiTheme="minorHAnsi" w:cstheme="minorHAnsi"/>
                <w:sz w:val="20"/>
                <w:szCs w:val="20"/>
                <w:highlight w:val="yellow"/>
              </w:rPr>
            </w:pPr>
          </w:p>
          <w:p w14:paraId="392187B0" w14:textId="77777777" w:rsidR="00B64F7B" w:rsidRPr="00DB7EC9" w:rsidRDefault="00B64F7B" w:rsidP="00736128">
            <w:pPr>
              <w:jc w:val="center"/>
              <w:rPr>
                <w:rFonts w:asciiTheme="minorHAnsi" w:hAnsiTheme="minorHAnsi" w:cstheme="minorHAnsi"/>
                <w:sz w:val="20"/>
                <w:szCs w:val="20"/>
                <w:highlight w:val="yellow"/>
              </w:rPr>
            </w:pPr>
          </w:p>
          <w:p w14:paraId="565F417B"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1F5FDDA8"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1. </w:t>
            </w:r>
          </w:p>
        </w:tc>
        <w:tc>
          <w:tcPr>
            <w:tcW w:w="1007" w:type="dxa"/>
            <w:vAlign w:val="center"/>
          </w:tcPr>
          <w:p w14:paraId="3BC744EE" w14:textId="77777777" w:rsidR="00B64F7B" w:rsidRPr="004562FC" w:rsidRDefault="00B64F7B" w:rsidP="00736128">
            <w:pPr>
              <w:jc w:val="center"/>
              <w:rPr>
                <w:highlight w:val="yellow"/>
              </w:rPr>
            </w:pPr>
          </w:p>
        </w:tc>
        <w:tc>
          <w:tcPr>
            <w:tcW w:w="1148" w:type="dxa"/>
            <w:vAlign w:val="center"/>
          </w:tcPr>
          <w:p w14:paraId="66AC4290" w14:textId="77777777" w:rsidR="00B64F7B" w:rsidRPr="004562FC" w:rsidRDefault="00B64F7B" w:rsidP="00736128">
            <w:pPr>
              <w:jc w:val="center"/>
              <w:rPr>
                <w:highlight w:val="yellow"/>
              </w:rPr>
            </w:pPr>
          </w:p>
        </w:tc>
        <w:tc>
          <w:tcPr>
            <w:tcW w:w="1621" w:type="dxa"/>
          </w:tcPr>
          <w:p w14:paraId="798281EC" w14:textId="77777777" w:rsidR="00B64F7B" w:rsidRPr="004562FC" w:rsidRDefault="00B64F7B" w:rsidP="00736128">
            <w:pPr>
              <w:rPr>
                <w:highlight w:val="yellow"/>
              </w:rPr>
            </w:pPr>
          </w:p>
        </w:tc>
        <w:tc>
          <w:tcPr>
            <w:tcW w:w="1553" w:type="dxa"/>
          </w:tcPr>
          <w:p w14:paraId="1EBF455B" w14:textId="77777777" w:rsidR="00B64F7B" w:rsidRPr="004562FC" w:rsidRDefault="00B64F7B" w:rsidP="00736128">
            <w:pPr>
              <w:rPr>
                <w:highlight w:val="yellow"/>
              </w:rPr>
            </w:pPr>
          </w:p>
        </w:tc>
      </w:tr>
      <w:tr w:rsidR="00B64F7B" w:rsidRPr="004562FC" w14:paraId="11DE6D8C" w14:textId="77777777" w:rsidTr="00736128">
        <w:trPr>
          <w:cantSplit/>
          <w:trHeight w:val="584"/>
        </w:trPr>
        <w:tc>
          <w:tcPr>
            <w:tcW w:w="575" w:type="dxa"/>
            <w:vMerge/>
            <w:vAlign w:val="center"/>
          </w:tcPr>
          <w:p w14:paraId="31CE41DB" w14:textId="77777777" w:rsidR="00B64F7B" w:rsidRPr="00DB7EC9" w:rsidRDefault="00B64F7B" w:rsidP="00736128">
            <w:pPr>
              <w:jc w:val="center"/>
              <w:rPr>
                <w:rFonts w:asciiTheme="minorHAnsi" w:hAnsiTheme="minorHAnsi" w:cstheme="minorHAnsi"/>
                <w:sz w:val="20"/>
                <w:szCs w:val="20"/>
              </w:rPr>
            </w:pPr>
          </w:p>
        </w:tc>
        <w:tc>
          <w:tcPr>
            <w:tcW w:w="1436" w:type="dxa"/>
            <w:vMerge/>
            <w:vAlign w:val="center"/>
          </w:tcPr>
          <w:p w14:paraId="50C14241"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21178D55"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2. </w:t>
            </w:r>
          </w:p>
        </w:tc>
        <w:tc>
          <w:tcPr>
            <w:tcW w:w="1007" w:type="dxa"/>
            <w:vAlign w:val="center"/>
          </w:tcPr>
          <w:p w14:paraId="1F95C7ED" w14:textId="77777777" w:rsidR="00B64F7B" w:rsidRPr="004562FC" w:rsidRDefault="00B64F7B" w:rsidP="00736128">
            <w:pPr>
              <w:jc w:val="center"/>
              <w:rPr>
                <w:highlight w:val="yellow"/>
              </w:rPr>
            </w:pPr>
          </w:p>
        </w:tc>
        <w:tc>
          <w:tcPr>
            <w:tcW w:w="1148" w:type="dxa"/>
            <w:vAlign w:val="center"/>
          </w:tcPr>
          <w:p w14:paraId="5023A4F7" w14:textId="77777777" w:rsidR="00B64F7B" w:rsidRPr="004562FC" w:rsidRDefault="00B64F7B" w:rsidP="00736128">
            <w:pPr>
              <w:jc w:val="center"/>
              <w:rPr>
                <w:highlight w:val="yellow"/>
              </w:rPr>
            </w:pPr>
          </w:p>
        </w:tc>
        <w:tc>
          <w:tcPr>
            <w:tcW w:w="1621" w:type="dxa"/>
          </w:tcPr>
          <w:p w14:paraId="027C77B8" w14:textId="77777777" w:rsidR="00B64F7B" w:rsidRPr="004562FC" w:rsidRDefault="00B64F7B" w:rsidP="00736128">
            <w:pPr>
              <w:rPr>
                <w:highlight w:val="yellow"/>
              </w:rPr>
            </w:pPr>
          </w:p>
        </w:tc>
        <w:tc>
          <w:tcPr>
            <w:tcW w:w="1553" w:type="dxa"/>
          </w:tcPr>
          <w:p w14:paraId="7C09751A" w14:textId="77777777" w:rsidR="00B64F7B" w:rsidRPr="004562FC" w:rsidRDefault="00B64F7B" w:rsidP="00736128">
            <w:pPr>
              <w:rPr>
                <w:highlight w:val="yellow"/>
              </w:rPr>
            </w:pPr>
          </w:p>
        </w:tc>
      </w:tr>
      <w:tr w:rsidR="00B64F7B" w:rsidRPr="004562FC" w14:paraId="14372721" w14:textId="77777777" w:rsidTr="00736128">
        <w:trPr>
          <w:cantSplit/>
          <w:trHeight w:val="565"/>
        </w:trPr>
        <w:tc>
          <w:tcPr>
            <w:tcW w:w="575" w:type="dxa"/>
            <w:vMerge w:val="restart"/>
            <w:vAlign w:val="center"/>
          </w:tcPr>
          <w:p w14:paraId="1D1D4B16" w14:textId="77777777" w:rsidR="00B64F7B" w:rsidRPr="00DB7EC9" w:rsidRDefault="00B64F7B" w:rsidP="00736128">
            <w:pPr>
              <w:jc w:val="center"/>
              <w:rPr>
                <w:rFonts w:asciiTheme="minorHAnsi" w:hAnsiTheme="minorHAnsi" w:cstheme="minorHAnsi"/>
                <w:sz w:val="20"/>
                <w:szCs w:val="20"/>
              </w:rPr>
            </w:pPr>
            <w:r w:rsidRPr="00DB7EC9">
              <w:rPr>
                <w:rFonts w:asciiTheme="minorHAnsi" w:hAnsiTheme="minorHAnsi" w:cstheme="minorHAnsi"/>
                <w:sz w:val="20"/>
                <w:szCs w:val="20"/>
              </w:rPr>
              <w:t>2</w:t>
            </w:r>
          </w:p>
        </w:tc>
        <w:tc>
          <w:tcPr>
            <w:tcW w:w="1436" w:type="dxa"/>
            <w:vMerge w:val="restart"/>
            <w:vAlign w:val="center"/>
          </w:tcPr>
          <w:p w14:paraId="07D63974" w14:textId="77777777" w:rsidR="00B64F7B" w:rsidRPr="00DB7EC9" w:rsidRDefault="00B64F7B" w:rsidP="00736128">
            <w:pPr>
              <w:jc w:val="center"/>
              <w:rPr>
                <w:rFonts w:asciiTheme="minorHAnsi" w:hAnsiTheme="minorHAnsi" w:cstheme="minorHAnsi"/>
                <w:sz w:val="20"/>
                <w:szCs w:val="20"/>
                <w:highlight w:val="yellow"/>
              </w:rPr>
            </w:pPr>
          </w:p>
          <w:p w14:paraId="4066BBEE" w14:textId="77777777" w:rsidR="00B64F7B" w:rsidRPr="00DB7EC9" w:rsidRDefault="00B64F7B" w:rsidP="00736128">
            <w:pPr>
              <w:jc w:val="center"/>
              <w:rPr>
                <w:rFonts w:asciiTheme="minorHAnsi" w:hAnsiTheme="minorHAnsi" w:cstheme="minorHAnsi"/>
                <w:sz w:val="20"/>
                <w:szCs w:val="20"/>
                <w:highlight w:val="yellow"/>
              </w:rPr>
            </w:pPr>
          </w:p>
          <w:p w14:paraId="40447A6B" w14:textId="77777777" w:rsidR="00B64F7B" w:rsidRPr="00DB7EC9" w:rsidRDefault="00B64F7B" w:rsidP="00736128">
            <w:pPr>
              <w:jc w:val="center"/>
              <w:rPr>
                <w:rFonts w:asciiTheme="minorHAnsi" w:hAnsiTheme="minorHAnsi" w:cstheme="minorHAnsi"/>
                <w:sz w:val="20"/>
                <w:szCs w:val="20"/>
                <w:highlight w:val="yellow"/>
              </w:rPr>
            </w:pPr>
          </w:p>
          <w:p w14:paraId="1E19365C" w14:textId="77777777" w:rsidR="00B64F7B" w:rsidRPr="00DB7EC9" w:rsidRDefault="00B64F7B" w:rsidP="00736128">
            <w:pPr>
              <w:jc w:val="center"/>
              <w:rPr>
                <w:rFonts w:asciiTheme="minorHAnsi" w:hAnsiTheme="minorHAnsi" w:cstheme="minorHAnsi"/>
                <w:sz w:val="20"/>
                <w:szCs w:val="20"/>
                <w:highlight w:val="yellow"/>
              </w:rPr>
            </w:pPr>
          </w:p>
          <w:p w14:paraId="484738F2"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6F60675D"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1. </w:t>
            </w:r>
          </w:p>
        </w:tc>
        <w:tc>
          <w:tcPr>
            <w:tcW w:w="1007" w:type="dxa"/>
            <w:vAlign w:val="center"/>
          </w:tcPr>
          <w:p w14:paraId="606A579D" w14:textId="77777777" w:rsidR="00B64F7B" w:rsidRPr="004562FC" w:rsidRDefault="00B64F7B" w:rsidP="00736128">
            <w:pPr>
              <w:jc w:val="center"/>
              <w:rPr>
                <w:highlight w:val="yellow"/>
              </w:rPr>
            </w:pPr>
          </w:p>
        </w:tc>
        <w:tc>
          <w:tcPr>
            <w:tcW w:w="1148" w:type="dxa"/>
            <w:vAlign w:val="center"/>
          </w:tcPr>
          <w:p w14:paraId="6AB0138D" w14:textId="77777777" w:rsidR="00B64F7B" w:rsidRPr="004562FC" w:rsidRDefault="00B64F7B" w:rsidP="00736128">
            <w:pPr>
              <w:jc w:val="center"/>
              <w:rPr>
                <w:highlight w:val="yellow"/>
              </w:rPr>
            </w:pPr>
          </w:p>
        </w:tc>
        <w:tc>
          <w:tcPr>
            <w:tcW w:w="1621" w:type="dxa"/>
          </w:tcPr>
          <w:p w14:paraId="7FEAE92D" w14:textId="77777777" w:rsidR="00B64F7B" w:rsidRPr="004562FC" w:rsidRDefault="00B64F7B" w:rsidP="00736128">
            <w:pPr>
              <w:jc w:val="center"/>
              <w:rPr>
                <w:highlight w:val="yellow"/>
              </w:rPr>
            </w:pPr>
          </w:p>
        </w:tc>
        <w:tc>
          <w:tcPr>
            <w:tcW w:w="1553" w:type="dxa"/>
          </w:tcPr>
          <w:p w14:paraId="72006532" w14:textId="77777777" w:rsidR="00B64F7B" w:rsidRPr="004562FC" w:rsidRDefault="00B64F7B" w:rsidP="00736128">
            <w:pPr>
              <w:jc w:val="center"/>
              <w:rPr>
                <w:highlight w:val="yellow"/>
              </w:rPr>
            </w:pPr>
          </w:p>
        </w:tc>
      </w:tr>
      <w:tr w:rsidR="00B64F7B" w:rsidRPr="004562FC" w14:paraId="6189CDB4" w14:textId="77777777" w:rsidTr="00736128">
        <w:trPr>
          <w:cantSplit/>
          <w:trHeight w:val="571"/>
        </w:trPr>
        <w:tc>
          <w:tcPr>
            <w:tcW w:w="575" w:type="dxa"/>
            <w:vMerge/>
            <w:vAlign w:val="center"/>
          </w:tcPr>
          <w:p w14:paraId="22E4C920" w14:textId="77777777" w:rsidR="00B64F7B" w:rsidRPr="00DB7EC9" w:rsidRDefault="00B64F7B" w:rsidP="00736128">
            <w:pPr>
              <w:jc w:val="center"/>
              <w:rPr>
                <w:rFonts w:asciiTheme="minorHAnsi" w:hAnsiTheme="minorHAnsi" w:cstheme="minorHAnsi"/>
                <w:sz w:val="20"/>
                <w:szCs w:val="20"/>
              </w:rPr>
            </w:pPr>
          </w:p>
        </w:tc>
        <w:tc>
          <w:tcPr>
            <w:tcW w:w="1436" w:type="dxa"/>
            <w:vMerge/>
            <w:vAlign w:val="center"/>
          </w:tcPr>
          <w:p w14:paraId="3E048394"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4E388C06"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2. </w:t>
            </w:r>
          </w:p>
        </w:tc>
        <w:tc>
          <w:tcPr>
            <w:tcW w:w="1007" w:type="dxa"/>
            <w:vAlign w:val="center"/>
          </w:tcPr>
          <w:p w14:paraId="6A60920D" w14:textId="77777777" w:rsidR="00B64F7B" w:rsidRPr="004562FC" w:rsidRDefault="00B64F7B" w:rsidP="00736128">
            <w:pPr>
              <w:jc w:val="center"/>
              <w:rPr>
                <w:highlight w:val="yellow"/>
              </w:rPr>
            </w:pPr>
          </w:p>
        </w:tc>
        <w:tc>
          <w:tcPr>
            <w:tcW w:w="1148" w:type="dxa"/>
            <w:vAlign w:val="center"/>
          </w:tcPr>
          <w:p w14:paraId="15CFEEB1" w14:textId="77777777" w:rsidR="00B64F7B" w:rsidRPr="004562FC" w:rsidRDefault="00B64F7B" w:rsidP="00736128">
            <w:pPr>
              <w:jc w:val="center"/>
              <w:rPr>
                <w:highlight w:val="yellow"/>
              </w:rPr>
            </w:pPr>
          </w:p>
        </w:tc>
        <w:tc>
          <w:tcPr>
            <w:tcW w:w="1621" w:type="dxa"/>
          </w:tcPr>
          <w:p w14:paraId="6504BA57" w14:textId="77777777" w:rsidR="00B64F7B" w:rsidRPr="004562FC" w:rsidRDefault="00B64F7B" w:rsidP="00736128">
            <w:pPr>
              <w:jc w:val="center"/>
              <w:rPr>
                <w:highlight w:val="yellow"/>
              </w:rPr>
            </w:pPr>
          </w:p>
        </w:tc>
        <w:tc>
          <w:tcPr>
            <w:tcW w:w="1553" w:type="dxa"/>
          </w:tcPr>
          <w:p w14:paraId="016D84BC" w14:textId="77777777" w:rsidR="00B64F7B" w:rsidRPr="004562FC" w:rsidRDefault="00B64F7B" w:rsidP="00736128">
            <w:pPr>
              <w:jc w:val="center"/>
              <w:rPr>
                <w:highlight w:val="yellow"/>
              </w:rPr>
            </w:pPr>
          </w:p>
        </w:tc>
      </w:tr>
    </w:tbl>
    <w:p w14:paraId="7EA54F13" w14:textId="77777777" w:rsidR="00B64F7B" w:rsidRPr="00F8341D" w:rsidRDefault="00B64F7B" w:rsidP="00B64F7B">
      <w:pPr>
        <w:widowControl/>
        <w:autoSpaceDE/>
        <w:autoSpaceDN/>
        <w:spacing w:after="240" w:line="271" w:lineRule="auto"/>
        <w:jc w:val="both"/>
        <w:rPr>
          <w:rFonts w:ascii="Calibri" w:eastAsia="Calibri" w:hAnsi="Calibri"/>
          <w:i/>
        </w:rPr>
      </w:pPr>
      <w:r w:rsidRPr="00F8341D">
        <w:rPr>
          <w:rFonts w:ascii="Calibri" w:eastAsia="Calibri" w:hAnsi="Calibri"/>
          <w:i/>
        </w:rPr>
        <w:t>UWAGA: Wskazane osoby mogą być również współtwórcami wymienionych w tabeli publikacji.</w:t>
      </w:r>
    </w:p>
    <w:p w14:paraId="26D78BA8" w14:textId="77777777" w:rsidR="00B64F7B" w:rsidRPr="00564928" w:rsidRDefault="00B64F7B" w:rsidP="00B64F7B">
      <w:pPr>
        <w:widowControl/>
        <w:autoSpaceDE/>
        <w:autoSpaceDN/>
        <w:spacing w:after="240" w:line="271" w:lineRule="auto"/>
        <w:jc w:val="both"/>
        <w:rPr>
          <w:rFonts w:ascii="Calibri" w:eastAsia="Calibri" w:hAnsi="Calibri"/>
        </w:rPr>
      </w:pPr>
    </w:p>
    <w:p w14:paraId="36157A55" w14:textId="77777777" w:rsidR="00B64F7B" w:rsidRPr="009523B2" w:rsidRDefault="00B64F7B" w:rsidP="00B64F7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7102E199" w14:textId="77777777" w:rsidR="00B64F7B" w:rsidRPr="00117E12" w:rsidRDefault="00B64F7B" w:rsidP="00B64F7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169598CE" w14:textId="77777777" w:rsidR="00B64F7B" w:rsidRPr="00A2773D" w:rsidRDefault="00B64F7B" w:rsidP="00B64F7B">
      <w:pPr>
        <w:tabs>
          <w:tab w:val="left" w:pos="542"/>
        </w:tabs>
        <w:spacing w:line="276" w:lineRule="auto"/>
        <w:ind w:left="3600" w:right="115"/>
        <w:rPr>
          <w:rFonts w:asciiTheme="minorHAnsi" w:hAnsiTheme="minorHAnsi" w:cstheme="minorHAnsi"/>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E314EE">
          <w:footerReference w:type="default" r:id="rId13"/>
          <w:pgSz w:w="11910" w:h="16840"/>
          <w:pgMar w:top="1276"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8F3780">
        <w:trPr>
          <w:trHeight w:val="769"/>
          <w:jc w:val="center"/>
        </w:trPr>
        <w:tc>
          <w:tcPr>
            <w:tcW w:w="5000" w:type="pct"/>
          </w:tcPr>
          <w:p w14:paraId="6EDF7748" w14:textId="74E67790" w:rsidR="00175306" w:rsidRPr="00175306" w:rsidRDefault="00175306" w:rsidP="00175306">
            <w:pPr>
              <w:spacing w:line="276" w:lineRule="auto"/>
              <w:ind w:right="116"/>
              <w:jc w:val="right"/>
              <w:rPr>
                <w:rFonts w:asciiTheme="minorHAnsi" w:hAnsiTheme="minorHAnsi" w:cstheme="minorHAnsi"/>
                <w:b/>
                <w:i/>
              </w:rPr>
            </w:pPr>
            <w:bookmarkStart w:id="31" w:name="_Hlk64269808"/>
            <w:bookmarkEnd w:id="7"/>
            <w:r w:rsidRPr="00244AF7">
              <w:rPr>
                <w:rFonts w:asciiTheme="minorHAnsi" w:hAnsiTheme="minorHAnsi" w:cstheme="minorHAnsi"/>
                <w:b/>
                <w:iCs/>
              </w:rPr>
              <w:lastRenderedPageBreak/>
              <w:t>WA.263.</w:t>
            </w:r>
            <w:r w:rsidR="00F8341D">
              <w:rPr>
                <w:rFonts w:asciiTheme="minorHAnsi" w:hAnsiTheme="minorHAnsi" w:cstheme="minorHAnsi"/>
                <w:b/>
                <w:iCs/>
              </w:rPr>
              <w:t>31</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8F3780">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7D5CA6">
      <w:pPr>
        <w:pStyle w:val="Nagwek1"/>
        <w:spacing w:line="271" w:lineRule="auto"/>
        <w:ind w:left="258"/>
        <w:jc w:val="center"/>
        <w:rPr>
          <w:rFonts w:asciiTheme="minorHAnsi" w:hAnsiTheme="minorHAnsi" w:cstheme="minorHAnsi"/>
        </w:rPr>
      </w:pPr>
      <w:bookmarkStart w:id="32" w:name="_Toc77682844"/>
      <w:r w:rsidRPr="00EB26F8">
        <w:rPr>
          <w:rFonts w:asciiTheme="minorHAnsi" w:hAnsiTheme="minorHAnsi" w:cstheme="minorHAnsi"/>
        </w:rPr>
        <w:t>Klauzula informacyjna dotycząca przetwarzania danych osobowych</w:t>
      </w:r>
      <w:bookmarkEnd w:id="32"/>
    </w:p>
    <w:p w14:paraId="653F85F5" w14:textId="6FA03579" w:rsidR="00F7208E" w:rsidRPr="00EB26F8" w:rsidRDefault="008C7CF7" w:rsidP="007D5CA6">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7D5CA6">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7D5CA6">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5F61C620" w:rsidR="00F7208E" w:rsidRPr="00EB26F8" w:rsidRDefault="008C7CF7" w:rsidP="007D5CA6">
      <w:pPr>
        <w:spacing w:line="271" w:lineRule="auto"/>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F8341D" w:rsidRPr="00F8341D">
        <w:rPr>
          <w:rFonts w:asciiTheme="minorHAnsi" w:hAnsiTheme="minorHAnsi" w:cstheme="minorHAnsi"/>
          <w:b/>
          <w:iCs/>
        </w:rPr>
        <w:t>Druk i usługi powiązane, dotyczące czterech wydań Magazynu Projektów Europejskich „w Centrum” w 2023 roku dla Centrum Projektów Europejskich</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F8341D">
        <w:rPr>
          <w:rFonts w:asciiTheme="minorHAnsi" w:hAnsiTheme="minorHAnsi" w:cstheme="minorHAnsi"/>
          <w:i/>
        </w:rPr>
        <w:t>31</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w:t>
      </w:r>
      <w:r w:rsidR="00DD019D">
        <w:rPr>
          <w:rFonts w:asciiTheme="minorHAnsi" w:hAnsiTheme="minorHAnsi" w:cstheme="minorHAnsi"/>
          <w:i/>
        </w:rPr>
        <w:t>SSz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r w:rsidRPr="00EB26F8">
        <w:rPr>
          <w:rFonts w:asciiTheme="minorHAnsi" w:hAnsiTheme="minorHAnsi" w:cstheme="minorHAnsi"/>
        </w:rPr>
        <w:t>Pzp;</w:t>
      </w:r>
    </w:p>
    <w:p w14:paraId="5497B31D" w14:textId="77777777" w:rsidR="00F7208E" w:rsidRPr="00EB26F8" w:rsidRDefault="008C7CF7" w:rsidP="007D5CA6">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7D5CA6">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7D5CA6">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30BDA353" w14:textId="6833E021" w:rsidR="00F7208E" w:rsidRPr="00EB26F8" w:rsidRDefault="008C7CF7" w:rsidP="007D5CA6">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156EF93A" w14:textId="77777777"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7D5CA6">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7D5CA6">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7D5CA6">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7D5CA6">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EB26F8" w:rsidRDefault="008C7CF7" w:rsidP="007D5CA6">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lastRenderedPageBreak/>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7D5CA6">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7D5CA6">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7D5CA6">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7D5CA6">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7D5CA6">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7D5CA6">
      <w:pPr>
        <w:pStyle w:val="Akapitzlist"/>
        <w:numPr>
          <w:ilvl w:val="0"/>
          <w:numId w:val="1"/>
        </w:numPr>
        <w:tabs>
          <w:tab w:val="left" w:pos="751"/>
        </w:tabs>
        <w:spacing w:before="0" w:line="271"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7D5CA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z wyłączeń,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31"/>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8F3780">
        <w:trPr>
          <w:trHeight w:val="769"/>
          <w:jc w:val="center"/>
        </w:trPr>
        <w:tc>
          <w:tcPr>
            <w:tcW w:w="5000" w:type="pct"/>
          </w:tcPr>
          <w:p w14:paraId="08A0EA3E" w14:textId="5F2E28EA" w:rsidR="00175306" w:rsidRPr="00175306" w:rsidRDefault="00175306" w:rsidP="00175306">
            <w:pPr>
              <w:tabs>
                <w:tab w:val="left" w:pos="542"/>
              </w:tabs>
              <w:spacing w:line="276" w:lineRule="auto"/>
              <w:ind w:right="115"/>
              <w:rPr>
                <w:rFonts w:asciiTheme="minorHAnsi" w:hAnsiTheme="minorHAnsi" w:cstheme="minorHAnsi"/>
                <w:b/>
                <w:i/>
              </w:rPr>
            </w:pPr>
            <w:bookmarkStart w:id="33" w:name="_Hlk103862642"/>
            <w:r w:rsidRPr="00175306">
              <w:rPr>
                <w:rFonts w:asciiTheme="minorHAnsi" w:hAnsiTheme="minorHAnsi" w:cstheme="minorHAnsi"/>
                <w:b/>
                <w:iCs/>
              </w:rPr>
              <w:lastRenderedPageBreak/>
              <w:t>WA.263.</w:t>
            </w:r>
            <w:r w:rsidR="00F8341D">
              <w:rPr>
                <w:rFonts w:asciiTheme="minorHAnsi" w:hAnsiTheme="minorHAnsi" w:cstheme="minorHAnsi"/>
                <w:b/>
                <w:iCs/>
              </w:rPr>
              <w:t>31</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8F3780">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bookmarkEnd w:id="33"/>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34"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34"/>
    <w:bookmarkEnd w:id="2"/>
    <w:sectPr w:rsidR="002375F8" w:rsidRPr="00EB26F8" w:rsidSect="00651875">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08E08" w14:textId="77777777" w:rsidR="00023394" w:rsidRDefault="00023394">
      <w:r>
        <w:separator/>
      </w:r>
    </w:p>
  </w:endnote>
  <w:endnote w:type="continuationSeparator" w:id="0">
    <w:p w14:paraId="10CA5680" w14:textId="77777777" w:rsidR="00023394" w:rsidRDefault="0002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65F9DF06"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F3ED1" w14:textId="77777777" w:rsidR="00023394" w:rsidRDefault="00023394">
      <w:r>
        <w:separator/>
      </w:r>
    </w:p>
  </w:footnote>
  <w:footnote w:type="continuationSeparator" w:id="0">
    <w:p w14:paraId="3FB8EEEE" w14:textId="77777777" w:rsidR="00023394" w:rsidRDefault="00023394">
      <w:r>
        <w:continuationSeparator/>
      </w:r>
    </w:p>
  </w:footnote>
  <w:footnote w:id="1">
    <w:p w14:paraId="5822BA6C" w14:textId="77777777" w:rsidR="00734DD1" w:rsidRPr="00B559D3" w:rsidRDefault="00734DD1" w:rsidP="00734DD1">
      <w:pPr>
        <w:shd w:val="clear" w:color="auto" w:fill="FFFFFF"/>
        <w:tabs>
          <w:tab w:val="left" w:pos="284"/>
        </w:tabs>
        <w:ind w:left="284" w:hanging="284"/>
        <w:jc w:val="both"/>
        <w:rPr>
          <w:rFonts w:asciiTheme="minorHAnsi" w:hAnsiTheme="minorHAnsi" w:cstheme="minorHAnsi"/>
          <w:sz w:val="20"/>
          <w:szCs w:val="20"/>
        </w:rPr>
      </w:pPr>
      <w:r w:rsidRPr="00C27D21">
        <w:rPr>
          <w:rStyle w:val="Odwoanieprzypisudolnego"/>
          <w:rFonts w:asciiTheme="minorHAnsi" w:hAnsiTheme="minorHAnsi" w:cstheme="minorHAnsi"/>
          <w:sz w:val="20"/>
          <w:szCs w:val="20"/>
        </w:rPr>
        <w:footnoteRef/>
      </w:r>
      <w:r w:rsidRPr="00C27D21">
        <w:rPr>
          <w:rFonts w:asciiTheme="minorHAnsi" w:hAnsiTheme="minorHAnsi" w:cstheme="minorHAnsi"/>
          <w:sz w:val="20"/>
          <w:szCs w:val="20"/>
        </w:rPr>
        <w:t xml:space="preserve"> </w:t>
      </w:r>
      <w:r>
        <w:rPr>
          <w:rFonts w:asciiTheme="minorHAnsi" w:hAnsiTheme="minorHAnsi" w:cstheme="minorHAnsi"/>
          <w:sz w:val="20"/>
          <w:szCs w:val="20"/>
        </w:rPr>
        <w:tab/>
      </w:r>
      <w:r w:rsidRPr="00C27D21">
        <w:rPr>
          <w:rFonts w:asciiTheme="minorHAnsi" w:hAnsiTheme="minorHAnsi" w:cstheme="minorHAnsi"/>
          <w:sz w:val="20"/>
          <w:szCs w:val="20"/>
        </w:rPr>
        <w:t>Przedmiot umowy objęty jest stawką</w:t>
      </w:r>
      <w:r w:rsidRPr="00B559D3">
        <w:rPr>
          <w:rFonts w:asciiTheme="minorHAnsi" w:hAnsiTheme="minorHAnsi" w:cstheme="minorHAnsi"/>
          <w:sz w:val="20"/>
          <w:szCs w:val="20"/>
        </w:rPr>
        <w:t xml:space="preserve"> VAT 8%, zgodnie z art. 8 ust. 2 pkt a ustawy z dnia </w:t>
      </w:r>
      <w:r w:rsidRPr="00B559D3">
        <w:rPr>
          <w:rFonts w:asciiTheme="minorHAnsi" w:hAnsiTheme="minorHAnsi" w:cstheme="minorHAnsi"/>
          <w:sz w:val="20"/>
          <w:szCs w:val="20"/>
        </w:rPr>
        <w:br/>
        <w:t>9 sierpnia 2019 r. o zmianie ustawy o podatku od towarów i usług oraz niektórych innych ustaw (Dz. U. z 2019 r. poz. 1751, ze zm.)</w:t>
      </w:r>
      <w:r>
        <w:rPr>
          <w:rFonts w:asciiTheme="minorHAnsi" w:hAnsiTheme="minorHAnsi" w:cstheme="minorHAnsi"/>
          <w:sz w:val="20"/>
          <w:szCs w:val="20"/>
        </w:rPr>
        <w:t xml:space="preserve">. </w:t>
      </w:r>
      <w:r w:rsidRPr="00B559D3">
        <w:rPr>
          <w:rFonts w:asciiTheme="minorHAnsi" w:hAnsiTheme="minorHAnsi" w:cstheme="minorHAnsi"/>
          <w:sz w:val="20"/>
          <w:szCs w:val="20"/>
        </w:rPr>
        <w:t>W przypadku, gdy Wykonawca uprawniony jest do stosowania innej stawki podatku, należy przekreślić wpisane 8%, a w wykropkowane miejsce wpisać właściwą stawkę i w załączniku do Oferty uzasadnić jej zastosowanie.</w:t>
      </w:r>
    </w:p>
    <w:p w14:paraId="4756B85F" w14:textId="77777777" w:rsidR="00734DD1" w:rsidRDefault="00734DD1" w:rsidP="00734DD1">
      <w:pPr>
        <w:pStyle w:val="Tekstprzypisudolnego"/>
      </w:pPr>
    </w:p>
  </w:footnote>
  <w:footnote w:id="2">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4">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5">
    <w:p w14:paraId="25683258" w14:textId="77777777" w:rsidR="00D83141" w:rsidRPr="00C5324D" w:rsidRDefault="00D83141" w:rsidP="00D83141">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6">
    <w:p w14:paraId="29602892" w14:textId="77777777" w:rsidR="00D83141" w:rsidRDefault="00D83141" w:rsidP="00D83141">
      <w:pPr>
        <w:pStyle w:val="Tekstprzypisudolnego"/>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7">
    <w:p w14:paraId="69013145" w14:textId="77777777" w:rsidR="00D83141" w:rsidRPr="00C5324D" w:rsidRDefault="00D83141" w:rsidP="00D83141">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Dotyczy osób fizycznych.</w:t>
      </w:r>
    </w:p>
  </w:footnote>
  <w:footnote w:id="8">
    <w:p w14:paraId="466DF83A" w14:textId="77777777" w:rsidR="00D83141" w:rsidRDefault="00D83141" w:rsidP="00D83141">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9">
    <w:p w14:paraId="03D8B280" w14:textId="77777777" w:rsidR="00D83141" w:rsidRDefault="00D83141" w:rsidP="00D83141">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10">
    <w:p w14:paraId="2B447B6B" w14:textId="77777777" w:rsidR="00D83141" w:rsidRPr="00C5324D" w:rsidRDefault="00D83141" w:rsidP="00D83141">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D33A19"/>
    <w:multiLevelType w:val="hybridMultilevel"/>
    <w:tmpl w:val="407648A4"/>
    <w:lvl w:ilvl="0" w:tplc="C78CF346">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1"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4"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5"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515A35"/>
    <w:multiLevelType w:val="hybridMultilevel"/>
    <w:tmpl w:val="A210EE50"/>
    <w:lvl w:ilvl="0" w:tplc="6770CC6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8"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FF4F1D"/>
    <w:multiLevelType w:val="hybridMultilevel"/>
    <w:tmpl w:val="FEE402E4"/>
    <w:lvl w:ilvl="0" w:tplc="5DF4F2A4">
      <w:start w:val="1"/>
      <w:numFmt w:val="bullet"/>
      <w:lvlText w:val=""/>
      <w:lvlJc w:val="left"/>
      <w:pPr>
        <w:ind w:left="820" w:hanging="360"/>
      </w:pPr>
      <w:rPr>
        <w:rFonts w:ascii="Symbol" w:hAnsi="Symbol" w:hint="default"/>
        <w:sz w:val="18"/>
        <w:szCs w:val="18"/>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0" w15:restartNumberingAfterBreak="0">
    <w:nsid w:val="26FE1431"/>
    <w:multiLevelType w:val="hybridMultilevel"/>
    <w:tmpl w:val="A1281C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145D69"/>
    <w:multiLevelType w:val="hybridMultilevel"/>
    <w:tmpl w:val="871EFFE0"/>
    <w:lvl w:ilvl="0" w:tplc="B4DE2E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5" w15:restartNumberingAfterBreak="0">
    <w:nsid w:val="29E15330"/>
    <w:multiLevelType w:val="hybridMultilevel"/>
    <w:tmpl w:val="23780526"/>
    <w:lvl w:ilvl="0" w:tplc="CCBA97B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29"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C158E4"/>
    <w:multiLevelType w:val="multilevel"/>
    <w:tmpl w:val="B830BEC0"/>
    <w:lvl w:ilvl="0">
      <w:start w:val="1"/>
      <w:numFmt w:val="decimal"/>
      <w:lvlText w:val="%1"/>
      <w:lvlJc w:val="left"/>
      <w:pPr>
        <w:ind w:left="360" w:hanging="360"/>
      </w:pPr>
      <w:rPr>
        <w:rFonts w:hint="default"/>
      </w:rPr>
    </w:lvl>
    <w:lvl w:ilvl="1">
      <w:start w:val="1"/>
      <w:numFmt w:val="decimal"/>
      <w:lvlText w:val="%1.%2"/>
      <w:lvlJc w:val="left"/>
      <w:pPr>
        <w:ind w:left="978" w:hanging="360"/>
      </w:pPr>
      <w:rPr>
        <w:rFonts w:hint="default"/>
      </w:rPr>
    </w:lvl>
    <w:lvl w:ilvl="2">
      <w:start w:val="1"/>
      <w:numFmt w:val="decimal"/>
      <w:lvlText w:val="%1.%2.%3"/>
      <w:lvlJc w:val="left"/>
      <w:pPr>
        <w:ind w:left="1956" w:hanging="720"/>
      </w:pPr>
      <w:rPr>
        <w:rFonts w:asciiTheme="minorHAnsi" w:hAnsiTheme="minorHAnsi" w:cstheme="minorHAnsi"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384" w:hanging="1440"/>
      </w:pPr>
      <w:rPr>
        <w:rFonts w:hint="default"/>
      </w:rPr>
    </w:lvl>
  </w:abstractNum>
  <w:abstractNum w:abstractNumId="32" w15:restartNumberingAfterBreak="0">
    <w:nsid w:val="34CF14FA"/>
    <w:multiLevelType w:val="hybridMultilevel"/>
    <w:tmpl w:val="9B0C8E38"/>
    <w:lvl w:ilvl="0" w:tplc="091CE5A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34" w15:restartNumberingAfterBreak="0">
    <w:nsid w:val="36DE21F2"/>
    <w:multiLevelType w:val="hybridMultilevel"/>
    <w:tmpl w:val="B15CB788"/>
    <w:lvl w:ilvl="0" w:tplc="2B3639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37771E62"/>
    <w:multiLevelType w:val="hybridMultilevel"/>
    <w:tmpl w:val="EAFA007C"/>
    <w:lvl w:ilvl="0" w:tplc="EDA2FB48">
      <w:start w:val="1"/>
      <w:numFmt w:val="decimal"/>
      <w:lvlText w:val="%1."/>
      <w:lvlJc w:val="left"/>
      <w:pPr>
        <w:ind w:left="720" w:hanging="360"/>
      </w:pPr>
      <w:rPr>
        <w:rFonts w:asciiTheme="minorHAnsi" w:eastAsia="Arial Unicode MS"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0"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0436C6"/>
    <w:multiLevelType w:val="hybridMultilevel"/>
    <w:tmpl w:val="22D6E694"/>
    <w:lvl w:ilvl="0" w:tplc="04150001">
      <w:start w:val="1"/>
      <w:numFmt w:val="bullet"/>
      <w:lvlText w:val=""/>
      <w:lvlJc w:val="left"/>
      <w:pPr>
        <w:ind w:left="1540" w:hanging="360"/>
      </w:pPr>
      <w:rPr>
        <w:rFonts w:ascii="Symbol" w:hAnsi="Symbol" w:hint="default"/>
      </w:rPr>
    </w:lvl>
    <w:lvl w:ilvl="1" w:tplc="04150003" w:tentative="1">
      <w:start w:val="1"/>
      <w:numFmt w:val="bullet"/>
      <w:lvlText w:val="o"/>
      <w:lvlJc w:val="left"/>
      <w:pPr>
        <w:ind w:left="2260" w:hanging="360"/>
      </w:pPr>
      <w:rPr>
        <w:rFonts w:ascii="Courier New" w:hAnsi="Courier New" w:cs="Courier New" w:hint="default"/>
      </w:rPr>
    </w:lvl>
    <w:lvl w:ilvl="2" w:tplc="04150005" w:tentative="1">
      <w:start w:val="1"/>
      <w:numFmt w:val="bullet"/>
      <w:lvlText w:val=""/>
      <w:lvlJc w:val="left"/>
      <w:pPr>
        <w:ind w:left="2980" w:hanging="360"/>
      </w:pPr>
      <w:rPr>
        <w:rFonts w:ascii="Wingdings" w:hAnsi="Wingdings" w:hint="default"/>
      </w:rPr>
    </w:lvl>
    <w:lvl w:ilvl="3" w:tplc="04150001" w:tentative="1">
      <w:start w:val="1"/>
      <w:numFmt w:val="bullet"/>
      <w:lvlText w:val=""/>
      <w:lvlJc w:val="left"/>
      <w:pPr>
        <w:ind w:left="3700" w:hanging="360"/>
      </w:pPr>
      <w:rPr>
        <w:rFonts w:ascii="Symbol" w:hAnsi="Symbol" w:hint="default"/>
      </w:rPr>
    </w:lvl>
    <w:lvl w:ilvl="4" w:tplc="04150003" w:tentative="1">
      <w:start w:val="1"/>
      <w:numFmt w:val="bullet"/>
      <w:lvlText w:val="o"/>
      <w:lvlJc w:val="left"/>
      <w:pPr>
        <w:ind w:left="4420" w:hanging="360"/>
      </w:pPr>
      <w:rPr>
        <w:rFonts w:ascii="Courier New" w:hAnsi="Courier New" w:cs="Courier New" w:hint="default"/>
      </w:rPr>
    </w:lvl>
    <w:lvl w:ilvl="5" w:tplc="04150005" w:tentative="1">
      <w:start w:val="1"/>
      <w:numFmt w:val="bullet"/>
      <w:lvlText w:val=""/>
      <w:lvlJc w:val="left"/>
      <w:pPr>
        <w:ind w:left="5140" w:hanging="360"/>
      </w:pPr>
      <w:rPr>
        <w:rFonts w:ascii="Wingdings" w:hAnsi="Wingdings" w:hint="default"/>
      </w:rPr>
    </w:lvl>
    <w:lvl w:ilvl="6" w:tplc="04150001" w:tentative="1">
      <w:start w:val="1"/>
      <w:numFmt w:val="bullet"/>
      <w:lvlText w:val=""/>
      <w:lvlJc w:val="left"/>
      <w:pPr>
        <w:ind w:left="5860" w:hanging="360"/>
      </w:pPr>
      <w:rPr>
        <w:rFonts w:ascii="Symbol" w:hAnsi="Symbol" w:hint="default"/>
      </w:rPr>
    </w:lvl>
    <w:lvl w:ilvl="7" w:tplc="04150003" w:tentative="1">
      <w:start w:val="1"/>
      <w:numFmt w:val="bullet"/>
      <w:lvlText w:val="o"/>
      <w:lvlJc w:val="left"/>
      <w:pPr>
        <w:ind w:left="6580" w:hanging="360"/>
      </w:pPr>
      <w:rPr>
        <w:rFonts w:ascii="Courier New" w:hAnsi="Courier New" w:cs="Courier New" w:hint="default"/>
      </w:rPr>
    </w:lvl>
    <w:lvl w:ilvl="8" w:tplc="04150005" w:tentative="1">
      <w:start w:val="1"/>
      <w:numFmt w:val="bullet"/>
      <w:lvlText w:val=""/>
      <w:lvlJc w:val="left"/>
      <w:pPr>
        <w:ind w:left="7300" w:hanging="360"/>
      </w:pPr>
      <w:rPr>
        <w:rFonts w:ascii="Wingdings" w:hAnsi="Wingdings" w:hint="default"/>
      </w:rPr>
    </w:lvl>
  </w:abstractNum>
  <w:abstractNum w:abstractNumId="42"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6"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7" w15:restartNumberingAfterBreak="0">
    <w:nsid w:val="46197DD1"/>
    <w:multiLevelType w:val="hybridMultilevel"/>
    <w:tmpl w:val="FEB87BA0"/>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0" w15:restartNumberingAfterBreak="0">
    <w:nsid w:val="48C906A3"/>
    <w:multiLevelType w:val="hybridMultilevel"/>
    <w:tmpl w:val="67A6C0D6"/>
    <w:lvl w:ilvl="0" w:tplc="1D0E144E">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2"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3" w15:restartNumberingAfterBreak="0">
    <w:nsid w:val="51F14DC5"/>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55" w15:restartNumberingAfterBreak="0">
    <w:nsid w:val="56FF30E3"/>
    <w:multiLevelType w:val="hybridMultilevel"/>
    <w:tmpl w:val="FB129C78"/>
    <w:lvl w:ilvl="0" w:tplc="C78CF346">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6" w15:restartNumberingAfterBreak="0">
    <w:nsid w:val="57A771D6"/>
    <w:multiLevelType w:val="hybridMultilevel"/>
    <w:tmpl w:val="5F944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58" w15:restartNumberingAfterBreak="0">
    <w:nsid w:val="5A181A9D"/>
    <w:multiLevelType w:val="hybridMultilevel"/>
    <w:tmpl w:val="298062AC"/>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5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2"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5ED96356"/>
    <w:multiLevelType w:val="multilevel"/>
    <w:tmpl w:val="4AEEE552"/>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4"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618B609B"/>
    <w:multiLevelType w:val="hybridMultilevel"/>
    <w:tmpl w:val="725CA09A"/>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66" w15:restartNumberingAfterBreak="0">
    <w:nsid w:val="621B64F0"/>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8"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9" w15:restartNumberingAfterBreak="0">
    <w:nsid w:val="624D6233"/>
    <w:multiLevelType w:val="multilevel"/>
    <w:tmpl w:val="2F76397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1"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FC0755"/>
    <w:multiLevelType w:val="hybridMultilevel"/>
    <w:tmpl w:val="A218FFC2"/>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246A21"/>
    <w:multiLevelType w:val="hybridMultilevel"/>
    <w:tmpl w:val="7710FFDE"/>
    <w:lvl w:ilvl="0" w:tplc="A600EDFE">
      <w:start w:val="1"/>
      <w:numFmt w:val="decimal"/>
      <w:lvlText w:val="%1."/>
      <w:lvlJc w:val="left"/>
      <w:pPr>
        <w:ind w:left="5889" w:hanging="360"/>
      </w:pPr>
      <w:rPr>
        <w:rFonts w:asciiTheme="minorHAnsi" w:eastAsia="Arial Unicode MS" w:hAnsiTheme="minorHAnsi" w:cstheme="minorHAnsi" w:hint="default"/>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74"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6" w15:restartNumberingAfterBreak="0">
    <w:nsid w:val="6E5920B7"/>
    <w:multiLevelType w:val="hybridMultilevel"/>
    <w:tmpl w:val="A386D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8"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9" w15:restartNumberingAfterBreak="0">
    <w:nsid w:val="7A316B44"/>
    <w:multiLevelType w:val="hybridMultilevel"/>
    <w:tmpl w:val="F78C8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BFB27B1"/>
    <w:multiLevelType w:val="hybridMultilevel"/>
    <w:tmpl w:val="7D5CB8A4"/>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81"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2"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3"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9071902">
    <w:abstractNumId w:val="26"/>
  </w:num>
  <w:num w:numId="2" w16cid:durableId="46802167">
    <w:abstractNumId w:val="39"/>
  </w:num>
  <w:num w:numId="3" w16cid:durableId="597492476">
    <w:abstractNumId w:val="46"/>
  </w:num>
  <w:num w:numId="4" w16cid:durableId="1075007154">
    <w:abstractNumId w:val="51"/>
  </w:num>
  <w:num w:numId="5" w16cid:durableId="230386508">
    <w:abstractNumId w:val="77"/>
  </w:num>
  <w:num w:numId="6" w16cid:durableId="34550204">
    <w:abstractNumId w:val="81"/>
  </w:num>
  <w:num w:numId="7" w16cid:durableId="2067292012">
    <w:abstractNumId w:val="22"/>
  </w:num>
  <w:num w:numId="8" w16cid:durableId="590432092">
    <w:abstractNumId w:val="60"/>
  </w:num>
  <w:num w:numId="9" w16cid:durableId="1509177918">
    <w:abstractNumId w:val="17"/>
  </w:num>
  <w:num w:numId="10" w16cid:durableId="250551383">
    <w:abstractNumId w:val="67"/>
  </w:num>
  <w:num w:numId="11" w16cid:durableId="651328098">
    <w:abstractNumId w:val="27"/>
  </w:num>
  <w:num w:numId="12" w16cid:durableId="1541093037">
    <w:abstractNumId w:val="14"/>
  </w:num>
  <w:num w:numId="13" w16cid:durableId="1954358217">
    <w:abstractNumId w:val="10"/>
  </w:num>
  <w:num w:numId="14" w16cid:durableId="1940867461">
    <w:abstractNumId w:val="8"/>
  </w:num>
  <w:num w:numId="15" w16cid:durableId="680011641">
    <w:abstractNumId w:val="47"/>
  </w:num>
  <w:num w:numId="16" w16cid:durableId="137652882">
    <w:abstractNumId w:val="49"/>
  </w:num>
  <w:num w:numId="17" w16cid:durableId="620460813">
    <w:abstractNumId w:val="82"/>
  </w:num>
  <w:num w:numId="18" w16cid:durableId="1877042396">
    <w:abstractNumId w:val="68"/>
  </w:num>
  <w:num w:numId="19" w16cid:durableId="1993173434">
    <w:abstractNumId w:val="13"/>
  </w:num>
  <w:num w:numId="20" w16cid:durableId="2068409762">
    <w:abstractNumId w:val="11"/>
  </w:num>
  <w:num w:numId="21" w16cid:durableId="1888836436">
    <w:abstractNumId w:val="45"/>
  </w:num>
  <w:num w:numId="22" w16cid:durableId="1769613645">
    <w:abstractNumId w:val="1"/>
  </w:num>
  <w:num w:numId="23" w16cid:durableId="1213157572">
    <w:abstractNumId w:val="37"/>
  </w:num>
  <w:num w:numId="24" w16cid:durableId="165487025">
    <w:abstractNumId w:val="63"/>
  </w:num>
  <w:num w:numId="25" w16cid:durableId="2045641103">
    <w:abstractNumId w:val="74"/>
  </w:num>
  <w:num w:numId="26" w16cid:durableId="1249848520">
    <w:abstractNumId w:val="29"/>
  </w:num>
  <w:num w:numId="27" w16cid:durableId="64036888">
    <w:abstractNumId w:val="28"/>
  </w:num>
  <w:num w:numId="28" w16cid:durableId="517429609">
    <w:abstractNumId w:val="4"/>
  </w:num>
  <w:num w:numId="29" w16cid:durableId="348875436">
    <w:abstractNumId w:val="59"/>
  </w:num>
  <w:num w:numId="30" w16cid:durableId="1706558620">
    <w:abstractNumId w:val="48"/>
  </w:num>
  <w:num w:numId="31" w16cid:durableId="434523233">
    <w:abstractNumId w:val="43"/>
  </w:num>
  <w:num w:numId="32" w16cid:durableId="1110399358">
    <w:abstractNumId w:val="23"/>
  </w:num>
  <w:num w:numId="33" w16cid:durableId="1728607524">
    <w:abstractNumId w:val="12"/>
  </w:num>
  <w:num w:numId="34" w16cid:durableId="1047530614">
    <w:abstractNumId w:val="44"/>
  </w:num>
  <w:num w:numId="35" w16cid:durableId="62409967">
    <w:abstractNumId w:val="78"/>
  </w:num>
  <w:num w:numId="36" w16cid:durableId="1275554378">
    <w:abstractNumId w:val="42"/>
  </w:num>
  <w:num w:numId="37" w16cid:durableId="935286202">
    <w:abstractNumId w:val="40"/>
  </w:num>
  <w:num w:numId="38" w16cid:durableId="322973146">
    <w:abstractNumId w:val="15"/>
  </w:num>
  <w:num w:numId="39" w16cid:durableId="569119086">
    <w:abstractNumId w:val="9"/>
  </w:num>
  <w:num w:numId="40" w16cid:durableId="1734691068">
    <w:abstractNumId w:val="38"/>
  </w:num>
  <w:num w:numId="41" w16cid:durableId="929042849">
    <w:abstractNumId w:val="64"/>
  </w:num>
  <w:num w:numId="42" w16cid:durableId="382142604">
    <w:abstractNumId w:val="24"/>
  </w:num>
  <w:num w:numId="43" w16cid:durableId="1877618329">
    <w:abstractNumId w:val="52"/>
  </w:num>
  <w:num w:numId="44" w16cid:durableId="1201671248">
    <w:abstractNumId w:val="61"/>
  </w:num>
  <w:num w:numId="45" w16cid:durableId="631710804">
    <w:abstractNumId w:val="0"/>
  </w:num>
  <w:num w:numId="46" w16cid:durableId="729765047">
    <w:abstractNumId w:val="71"/>
  </w:num>
  <w:num w:numId="47" w16cid:durableId="1588152197">
    <w:abstractNumId w:val="36"/>
  </w:num>
  <w:num w:numId="48" w16cid:durableId="1127704681">
    <w:abstractNumId w:val="30"/>
  </w:num>
  <w:num w:numId="49" w16cid:durableId="1158959686">
    <w:abstractNumId w:val="75"/>
  </w:num>
  <w:num w:numId="50" w16cid:durableId="1698703237">
    <w:abstractNumId w:val="54"/>
  </w:num>
  <w:num w:numId="51" w16cid:durableId="1249734570">
    <w:abstractNumId w:val="62"/>
  </w:num>
  <w:num w:numId="52" w16cid:durableId="2094620559">
    <w:abstractNumId w:val="5"/>
  </w:num>
  <w:num w:numId="53" w16cid:durableId="1299996021">
    <w:abstractNumId w:val="70"/>
  </w:num>
  <w:num w:numId="54" w16cid:durableId="1780880221">
    <w:abstractNumId w:val="83"/>
  </w:num>
  <w:num w:numId="55" w16cid:durableId="488253547">
    <w:abstractNumId w:val="57"/>
  </w:num>
  <w:num w:numId="56" w16cid:durableId="1610576324">
    <w:abstractNumId w:val="33"/>
  </w:num>
  <w:num w:numId="57" w16cid:durableId="619727364">
    <w:abstractNumId w:val="31"/>
  </w:num>
  <w:num w:numId="58" w16cid:durableId="1663579609">
    <w:abstractNumId w:val="69"/>
  </w:num>
  <w:num w:numId="59" w16cid:durableId="1600719761">
    <w:abstractNumId w:val="19"/>
  </w:num>
  <w:num w:numId="60" w16cid:durableId="578517433">
    <w:abstractNumId w:val="56"/>
  </w:num>
  <w:num w:numId="61" w16cid:durableId="1212421296">
    <w:abstractNumId w:val="18"/>
  </w:num>
  <w:num w:numId="62" w16cid:durableId="1532764739">
    <w:abstractNumId w:val="72"/>
  </w:num>
  <w:num w:numId="63" w16cid:durableId="619647285">
    <w:abstractNumId w:val="79"/>
  </w:num>
  <w:num w:numId="64" w16cid:durableId="1229802654">
    <w:abstractNumId w:val="20"/>
  </w:num>
  <w:num w:numId="65" w16cid:durableId="168834630">
    <w:abstractNumId w:val="73"/>
  </w:num>
  <w:num w:numId="66" w16cid:durableId="1400253910">
    <w:abstractNumId w:val="35"/>
  </w:num>
  <w:num w:numId="67" w16cid:durableId="797190490">
    <w:abstractNumId w:val="55"/>
  </w:num>
  <w:num w:numId="68" w16cid:durableId="635065887">
    <w:abstractNumId w:val="76"/>
  </w:num>
  <w:num w:numId="69" w16cid:durableId="904799966">
    <w:abstractNumId w:val="53"/>
  </w:num>
  <w:num w:numId="70" w16cid:durableId="1449351605">
    <w:abstractNumId w:val="66"/>
  </w:num>
  <w:num w:numId="71" w16cid:durableId="972980087">
    <w:abstractNumId w:val="16"/>
  </w:num>
  <w:num w:numId="72" w16cid:durableId="1344941932">
    <w:abstractNumId w:val="34"/>
  </w:num>
  <w:num w:numId="73" w16cid:durableId="1922333394">
    <w:abstractNumId w:val="21"/>
  </w:num>
  <w:num w:numId="74" w16cid:durableId="580985434">
    <w:abstractNumId w:val="32"/>
  </w:num>
  <w:num w:numId="75" w16cid:durableId="1867713566">
    <w:abstractNumId w:val="50"/>
  </w:num>
  <w:num w:numId="76" w16cid:durableId="1487091525">
    <w:abstractNumId w:val="6"/>
  </w:num>
  <w:num w:numId="77" w16cid:durableId="296224572">
    <w:abstractNumId w:val="41"/>
  </w:num>
  <w:num w:numId="78" w16cid:durableId="388385146">
    <w:abstractNumId w:val="7"/>
  </w:num>
  <w:num w:numId="79" w16cid:durableId="335957214">
    <w:abstractNumId w:val="25"/>
  </w:num>
  <w:num w:numId="80" w16cid:durableId="1722710969">
    <w:abstractNumId w:val="80"/>
  </w:num>
  <w:num w:numId="81" w16cid:durableId="707145644">
    <w:abstractNumId w:val="58"/>
  </w:num>
  <w:num w:numId="82" w16cid:durableId="1669750324">
    <w:abstractNumId w:val="65"/>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dalena Majewska">
    <w15:presenceInfo w15:providerId="AD" w15:userId="S::magdalena_majewska@cpe.gov.pl::1dcf59d8-70ea-458a-bb32-f1f892cd6d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8E"/>
    <w:rsid w:val="00005B77"/>
    <w:rsid w:val="000077D2"/>
    <w:rsid w:val="00014752"/>
    <w:rsid w:val="00016A88"/>
    <w:rsid w:val="00023394"/>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5934"/>
    <w:rsid w:val="00056FD5"/>
    <w:rsid w:val="00057285"/>
    <w:rsid w:val="00057719"/>
    <w:rsid w:val="0006077A"/>
    <w:rsid w:val="000610E0"/>
    <w:rsid w:val="00062445"/>
    <w:rsid w:val="00067823"/>
    <w:rsid w:val="00067B1E"/>
    <w:rsid w:val="00067F90"/>
    <w:rsid w:val="00071F4E"/>
    <w:rsid w:val="000725D0"/>
    <w:rsid w:val="000757D6"/>
    <w:rsid w:val="000774EE"/>
    <w:rsid w:val="000804BE"/>
    <w:rsid w:val="0008287B"/>
    <w:rsid w:val="00083AD5"/>
    <w:rsid w:val="00084278"/>
    <w:rsid w:val="0008477A"/>
    <w:rsid w:val="0008586C"/>
    <w:rsid w:val="00090B3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80A"/>
    <w:rsid w:val="000D5983"/>
    <w:rsid w:val="000D6CC5"/>
    <w:rsid w:val="000D7A93"/>
    <w:rsid w:val="000E0A1F"/>
    <w:rsid w:val="000E112C"/>
    <w:rsid w:val="000E307E"/>
    <w:rsid w:val="000E3A2C"/>
    <w:rsid w:val="000E7BD5"/>
    <w:rsid w:val="000F14DF"/>
    <w:rsid w:val="000F49E8"/>
    <w:rsid w:val="00100836"/>
    <w:rsid w:val="00103447"/>
    <w:rsid w:val="00105D32"/>
    <w:rsid w:val="001066F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3241"/>
    <w:rsid w:val="00135CD9"/>
    <w:rsid w:val="0013731E"/>
    <w:rsid w:val="00140B92"/>
    <w:rsid w:val="00140E21"/>
    <w:rsid w:val="00141CC0"/>
    <w:rsid w:val="00146FED"/>
    <w:rsid w:val="00152736"/>
    <w:rsid w:val="0015334A"/>
    <w:rsid w:val="00156C9E"/>
    <w:rsid w:val="0016100F"/>
    <w:rsid w:val="001620CA"/>
    <w:rsid w:val="0016237A"/>
    <w:rsid w:val="00167A30"/>
    <w:rsid w:val="00170EA1"/>
    <w:rsid w:val="001740A7"/>
    <w:rsid w:val="00174469"/>
    <w:rsid w:val="00175306"/>
    <w:rsid w:val="001776D7"/>
    <w:rsid w:val="00180E3C"/>
    <w:rsid w:val="0018562C"/>
    <w:rsid w:val="00185B5A"/>
    <w:rsid w:val="00190D3B"/>
    <w:rsid w:val="00191D3A"/>
    <w:rsid w:val="001932E0"/>
    <w:rsid w:val="001947CE"/>
    <w:rsid w:val="001978C9"/>
    <w:rsid w:val="00197AB2"/>
    <w:rsid w:val="001A1BBA"/>
    <w:rsid w:val="001A48D2"/>
    <w:rsid w:val="001B140D"/>
    <w:rsid w:val="001B7141"/>
    <w:rsid w:val="001B7A2C"/>
    <w:rsid w:val="001B7C80"/>
    <w:rsid w:val="001C007C"/>
    <w:rsid w:val="001C00B9"/>
    <w:rsid w:val="001C092A"/>
    <w:rsid w:val="001C0CF0"/>
    <w:rsid w:val="001D5F59"/>
    <w:rsid w:val="001E14CB"/>
    <w:rsid w:val="001E2739"/>
    <w:rsid w:val="001E5E13"/>
    <w:rsid w:val="001E74A9"/>
    <w:rsid w:val="001F2550"/>
    <w:rsid w:val="001F38DD"/>
    <w:rsid w:val="001F4E74"/>
    <w:rsid w:val="001F5D26"/>
    <w:rsid w:val="001F5D6A"/>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1CE5"/>
    <w:rsid w:val="002564A5"/>
    <w:rsid w:val="0025752A"/>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2220"/>
    <w:rsid w:val="0029373E"/>
    <w:rsid w:val="0029729D"/>
    <w:rsid w:val="002A1B9C"/>
    <w:rsid w:val="002A2B80"/>
    <w:rsid w:val="002A36B2"/>
    <w:rsid w:val="002A50DC"/>
    <w:rsid w:val="002A5417"/>
    <w:rsid w:val="002A5523"/>
    <w:rsid w:val="002A65E8"/>
    <w:rsid w:val="002A7E7E"/>
    <w:rsid w:val="002B02B8"/>
    <w:rsid w:val="002C0040"/>
    <w:rsid w:val="002C0E7C"/>
    <w:rsid w:val="002C1418"/>
    <w:rsid w:val="002C16E0"/>
    <w:rsid w:val="002C7606"/>
    <w:rsid w:val="002D3B52"/>
    <w:rsid w:val="002D75C9"/>
    <w:rsid w:val="002E0666"/>
    <w:rsid w:val="002E09D8"/>
    <w:rsid w:val="002E0B8B"/>
    <w:rsid w:val="002E154F"/>
    <w:rsid w:val="002E300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126F"/>
    <w:rsid w:val="00316B18"/>
    <w:rsid w:val="00317E36"/>
    <w:rsid w:val="0032159D"/>
    <w:rsid w:val="00325A41"/>
    <w:rsid w:val="003277A0"/>
    <w:rsid w:val="00342551"/>
    <w:rsid w:val="0034433D"/>
    <w:rsid w:val="00352264"/>
    <w:rsid w:val="00352CFA"/>
    <w:rsid w:val="00353F4E"/>
    <w:rsid w:val="003544A1"/>
    <w:rsid w:val="00360471"/>
    <w:rsid w:val="00360796"/>
    <w:rsid w:val="00370C35"/>
    <w:rsid w:val="0037295B"/>
    <w:rsid w:val="00373FE6"/>
    <w:rsid w:val="00375564"/>
    <w:rsid w:val="003831C7"/>
    <w:rsid w:val="003855F8"/>
    <w:rsid w:val="003857F2"/>
    <w:rsid w:val="00390870"/>
    <w:rsid w:val="00390C69"/>
    <w:rsid w:val="003926B9"/>
    <w:rsid w:val="0039289D"/>
    <w:rsid w:val="003A4BDE"/>
    <w:rsid w:val="003A5268"/>
    <w:rsid w:val="003A5CF7"/>
    <w:rsid w:val="003A6A42"/>
    <w:rsid w:val="003B12D3"/>
    <w:rsid w:val="003B5705"/>
    <w:rsid w:val="003B7989"/>
    <w:rsid w:val="003C10C9"/>
    <w:rsid w:val="003C3F92"/>
    <w:rsid w:val="003C7DBD"/>
    <w:rsid w:val="003D13AF"/>
    <w:rsid w:val="003D1E58"/>
    <w:rsid w:val="003D3DE1"/>
    <w:rsid w:val="003E2130"/>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1AAA"/>
    <w:rsid w:val="00422078"/>
    <w:rsid w:val="004224DA"/>
    <w:rsid w:val="00422FCC"/>
    <w:rsid w:val="00423FCB"/>
    <w:rsid w:val="0042458F"/>
    <w:rsid w:val="00430450"/>
    <w:rsid w:val="004324A3"/>
    <w:rsid w:val="004326EE"/>
    <w:rsid w:val="00433701"/>
    <w:rsid w:val="0043458A"/>
    <w:rsid w:val="00434C33"/>
    <w:rsid w:val="0044085A"/>
    <w:rsid w:val="00441A22"/>
    <w:rsid w:val="00442440"/>
    <w:rsid w:val="00443749"/>
    <w:rsid w:val="00450B08"/>
    <w:rsid w:val="004530FD"/>
    <w:rsid w:val="00456B2E"/>
    <w:rsid w:val="004623C8"/>
    <w:rsid w:val="00462FCA"/>
    <w:rsid w:val="00465A09"/>
    <w:rsid w:val="00467738"/>
    <w:rsid w:val="00470D8A"/>
    <w:rsid w:val="00473F3F"/>
    <w:rsid w:val="00477A12"/>
    <w:rsid w:val="00480FE1"/>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7C8"/>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8055E"/>
    <w:rsid w:val="00581B25"/>
    <w:rsid w:val="005826FF"/>
    <w:rsid w:val="0059122C"/>
    <w:rsid w:val="005912E6"/>
    <w:rsid w:val="00591667"/>
    <w:rsid w:val="00595998"/>
    <w:rsid w:val="005A0808"/>
    <w:rsid w:val="005A3A13"/>
    <w:rsid w:val="005A7B3B"/>
    <w:rsid w:val="005B11D9"/>
    <w:rsid w:val="005B2143"/>
    <w:rsid w:val="005B454F"/>
    <w:rsid w:val="005B5200"/>
    <w:rsid w:val="005B530A"/>
    <w:rsid w:val="005B5A41"/>
    <w:rsid w:val="005B5EC1"/>
    <w:rsid w:val="005B7D10"/>
    <w:rsid w:val="005C1A08"/>
    <w:rsid w:val="005C30E8"/>
    <w:rsid w:val="005C3CA2"/>
    <w:rsid w:val="005C3E6A"/>
    <w:rsid w:val="005C7826"/>
    <w:rsid w:val="005D2292"/>
    <w:rsid w:val="005D3E83"/>
    <w:rsid w:val="005D461C"/>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28F5"/>
    <w:rsid w:val="00674024"/>
    <w:rsid w:val="006742EB"/>
    <w:rsid w:val="00680C67"/>
    <w:rsid w:val="00684260"/>
    <w:rsid w:val="0069014C"/>
    <w:rsid w:val="00690961"/>
    <w:rsid w:val="00690D10"/>
    <w:rsid w:val="0069119F"/>
    <w:rsid w:val="00694D7A"/>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7C4"/>
    <w:rsid w:val="006D38E1"/>
    <w:rsid w:val="006D5D50"/>
    <w:rsid w:val="006D71F2"/>
    <w:rsid w:val="006D7314"/>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140C"/>
    <w:rsid w:val="007122D1"/>
    <w:rsid w:val="00715750"/>
    <w:rsid w:val="00716D06"/>
    <w:rsid w:val="007229CF"/>
    <w:rsid w:val="007237FC"/>
    <w:rsid w:val="0072545E"/>
    <w:rsid w:val="007276EE"/>
    <w:rsid w:val="007279E0"/>
    <w:rsid w:val="007311F2"/>
    <w:rsid w:val="00731F71"/>
    <w:rsid w:val="00734DD1"/>
    <w:rsid w:val="00740BE2"/>
    <w:rsid w:val="00740FC0"/>
    <w:rsid w:val="007418E1"/>
    <w:rsid w:val="00741BC9"/>
    <w:rsid w:val="007421DD"/>
    <w:rsid w:val="00745537"/>
    <w:rsid w:val="00752C09"/>
    <w:rsid w:val="0075656A"/>
    <w:rsid w:val="00762690"/>
    <w:rsid w:val="0076501B"/>
    <w:rsid w:val="00770EEB"/>
    <w:rsid w:val="00771BA6"/>
    <w:rsid w:val="00772C7D"/>
    <w:rsid w:val="007740C9"/>
    <w:rsid w:val="00777148"/>
    <w:rsid w:val="00784FE5"/>
    <w:rsid w:val="00791C8E"/>
    <w:rsid w:val="00793F0F"/>
    <w:rsid w:val="00794C0A"/>
    <w:rsid w:val="00795E48"/>
    <w:rsid w:val="007A21B2"/>
    <w:rsid w:val="007A2518"/>
    <w:rsid w:val="007B02A0"/>
    <w:rsid w:val="007B079F"/>
    <w:rsid w:val="007B3A7F"/>
    <w:rsid w:val="007B3E7D"/>
    <w:rsid w:val="007B54AC"/>
    <w:rsid w:val="007C5CD8"/>
    <w:rsid w:val="007C779C"/>
    <w:rsid w:val="007D0D68"/>
    <w:rsid w:val="007D17E4"/>
    <w:rsid w:val="007D5CA6"/>
    <w:rsid w:val="007D7653"/>
    <w:rsid w:val="007E230D"/>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5219"/>
    <w:rsid w:val="00815418"/>
    <w:rsid w:val="00822705"/>
    <w:rsid w:val="00826696"/>
    <w:rsid w:val="00832B3B"/>
    <w:rsid w:val="0083460C"/>
    <w:rsid w:val="00834E4C"/>
    <w:rsid w:val="008370D5"/>
    <w:rsid w:val="0083767B"/>
    <w:rsid w:val="008405DB"/>
    <w:rsid w:val="00843F34"/>
    <w:rsid w:val="00852F2C"/>
    <w:rsid w:val="00852FF4"/>
    <w:rsid w:val="00853630"/>
    <w:rsid w:val="00856220"/>
    <w:rsid w:val="00857150"/>
    <w:rsid w:val="00860689"/>
    <w:rsid w:val="00861761"/>
    <w:rsid w:val="0086187D"/>
    <w:rsid w:val="0086201A"/>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3906"/>
    <w:rsid w:val="008D4B36"/>
    <w:rsid w:val="008D598F"/>
    <w:rsid w:val="008D5B90"/>
    <w:rsid w:val="008D5C03"/>
    <w:rsid w:val="008D7F90"/>
    <w:rsid w:val="008E5B00"/>
    <w:rsid w:val="008E6F81"/>
    <w:rsid w:val="008F038D"/>
    <w:rsid w:val="008F0DBF"/>
    <w:rsid w:val="008F3780"/>
    <w:rsid w:val="008F48D8"/>
    <w:rsid w:val="008F5716"/>
    <w:rsid w:val="008F6715"/>
    <w:rsid w:val="0090027D"/>
    <w:rsid w:val="00901305"/>
    <w:rsid w:val="00902B34"/>
    <w:rsid w:val="00910417"/>
    <w:rsid w:val="00911B6E"/>
    <w:rsid w:val="00912EBB"/>
    <w:rsid w:val="00913D8E"/>
    <w:rsid w:val="00916264"/>
    <w:rsid w:val="00917C97"/>
    <w:rsid w:val="00922FD3"/>
    <w:rsid w:val="009277E8"/>
    <w:rsid w:val="00927DA3"/>
    <w:rsid w:val="00932960"/>
    <w:rsid w:val="00933E27"/>
    <w:rsid w:val="0093405A"/>
    <w:rsid w:val="00934CE1"/>
    <w:rsid w:val="0093523B"/>
    <w:rsid w:val="009410A1"/>
    <w:rsid w:val="0094423C"/>
    <w:rsid w:val="00944A6B"/>
    <w:rsid w:val="00944F65"/>
    <w:rsid w:val="009463D3"/>
    <w:rsid w:val="00947A2F"/>
    <w:rsid w:val="0095040B"/>
    <w:rsid w:val="009504AF"/>
    <w:rsid w:val="0095157A"/>
    <w:rsid w:val="00952004"/>
    <w:rsid w:val="009523B2"/>
    <w:rsid w:val="00953314"/>
    <w:rsid w:val="00954BEF"/>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22D1"/>
    <w:rsid w:val="00A25775"/>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4AD7"/>
    <w:rsid w:val="00A7679D"/>
    <w:rsid w:val="00A80F21"/>
    <w:rsid w:val="00A84440"/>
    <w:rsid w:val="00A87F0C"/>
    <w:rsid w:val="00A90D04"/>
    <w:rsid w:val="00A94F1F"/>
    <w:rsid w:val="00A95949"/>
    <w:rsid w:val="00A9643E"/>
    <w:rsid w:val="00AA4F6E"/>
    <w:rsid w:val="00AA6C60"/>
    <w:rsid w:val="00AB407D"/>
    <w:rsid w:val="00AB59D4"/>
    <w:rsid w:val="00AB7D90"/>
    <w:rsid w:val="00AB7FF3"/>
    <w:rsid w:val="00AC1258"/>
    <w:rsid w:val="00AC2C55"/>
    <w:rsid w:val="00AC574A"/>
    <w:rsid w:val="00AC6C7A"/>
    <w:rsid w:val="00AC793F"/>
    <w:rsid w:val="00AD16C9"/>
    <w:rsid w:val="00AE154A"/>
    <w:rsid w:val="00AE25C7"/>
    <w:rsid w:val="00AE27F2"/>
    <w:rsid w:val="00AE3D30"/>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5BE"/>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64F7B"/>
    <w:rsid w:val="00B6548B"/>
    <w:rsid w:val="00B75C60"/>
    <w:rsid w:val="00B80440"/>
    <w:rsid w:val="00B808CA"/>
    <w:rsid w:val="00B81F7C"/>
    <w:rsid w:val="00B821B8"/>
    <w:rsid w:val="00B83206"/>
    <w:rsid w:val="00B83B6D"/>
    <w:rsid w:val="00B83EC2"/>
    <w:rsid w:val="00B846CC"/>
    <w:rsid w:val="00B87827"/>
    <w:rsid w:val="00B941AD"/>
    <w:rsid w:val="00B94938"/>
    <w:rsid w:val="00B96B92"/>
    <w:rsid w:val="00B97B80"/>
    <w:rsid w:val="00BA03BD"/>
    <w:rsid w:val="00BA19BA"/>
    <w:rsid w:val="00BA2D31"/>
    <w:rsid w:val="00BA387B"/>
    <w:rsid w:val="00BA3E18"/>
    <w:rsid w:val="00BA3FC4"/>
    <w:rsid w:val="00BA4371"/>
    <w:rsid w:val="00BA4DEE"/>
    <w:rsid w:val="00BA52EB"/>
    <w:rsid w:val="00BB0A4C"/>
    <w:rsid w:val="00BB48C9"/>
    <w:rsid w:val="00BB5887"/>
    <w:rsid w:val="00BC071C"/>
    <w:rsid w:val="00BC3C62"/>
    <w:rsid w:val="00BC4A73"/>
    <w:rsid w:val="00BC7ED8"/>
    <w:rsid w:val="00BD47BD"/>
    <w:rsid w:val="00BD4BA7"/>
    <w:rsid w:val="00BE224F"/>
    <w:rsid w:val="00BE2ACC"/>
    <w:rsid w:val="00BE2D8D"/>
    <w:rsid w:val="00BE3730"/>
    <w:rsid w:val="00BE5661"/>
    <w:rsid w:val="00BE6D0F"/>
    <w:rsid w:val="00BE7569"/>
    <w:rsid w:val="00BF1AE9"/>
    <w:rsid w:val="00BF1B9B"/>
    <w:rsid w:val="00BF2786"/>
    <w:rsid w:val="00BF3807"/>
    <w:rsid w:val="00BF3A8A"/>
    <w:rsid w:val="00BF4FDB"/>
    <w:rsid w:val="00BF6BCE"/>
    <w:rsid w:val="00BF74DD"/>
    <w:rsid w:val="00BF7589"/>
    <w:rsid w:val="00C00073"/>
    <w:rsid w:val="00C02E28"/>
    <w:rsid w:val="00C03D6D"/>
    <w:rsid w:val="00C074A3"/>
    <w:rsid w:val="00C11E5F"/>
    <w:rsid w:val="00C11F18"/>
    <w:rsid w:val="00C12074"/>
    <w:rsid w:val="00C13DD5"/>
    <w:rsid w:val="00C157BD"/>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76BCA"/>
    <w:rsid w:val="00C834CE"/>
    <w:rsid w:val="00C91104"/>
    <w:rsid w:val="00C912E9"/>
    <w:rsid w:val="00C91421"/>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2A21"/>
    <w:rsid w:val="00CE4B06"/>
    <w:rsid w:val="00CE4D75"/>
    <w:rsid w:val="00CE4EBC"/>
    <w:rsid w:val="00CE6DA9"/>
    <w:rsid w:val="00CF201E"/>
    <w:rsid w:val="00CF4FC3"/>
    <w:rsid w:val="00CF65A8"/>
    <w:rsid w:val="00CF6D28"/>
    <w:rsid w:val="00D0096B"/>
    <w:rsid w:val="00D0109D"/>
    <w:rsid w:val="00D01500"/>
    <w:rsid w:val="00D0232F"/>
    <w:rsid w:val="00D040A2"/>
    <w:rsid w:val="00D054C4"/>
    <w:rsid w:val="00D135BB"/>
    <w:rsid w:val="00D13F5E"/>
    <w:rsid w:val="00D13F74"/>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7E40"/>
    <w:rsid w:val="00D50DAB"/>
    <w:rsid w:val="00D51A5C"/>
    <w:rsid w:val="00D54382"/>
    <w:rsid w:val="00D609A8"/>
    <w:rsid w:val="00D60E83"/>
    <w:rsid w:val="00D631CB"/>
    <w:rsid w:val="00D64DF8"/>
    <w:rsid w:val="00D65581"/>
    <w:rsid w:val="00D67B9D"/>
    <w:rsid w:val="00D7082A"/>
    <w:rsid w:val="00D722AA"/>
    <w:rsid w:val="00D7239F"/>
    <w:rsid w:val="00D72715"/>
    <w:rsid w:val="00D72A9C"/>
    <w:rsid w:val="00D74271"/>
    <w:rsid w:val="00D74F63"/>
    <w:rsid w:val="00D763AA"/>
    <w:rsid w:val="00D77687"/>
    <w:rsid w:val="00D778C7"/>
    <w:rsid w:val="00D8044E"/>
    <w:rsid w:val="00D83141"/>
    <w:rsid w:val="00D84530"/>
    <w:rsid w:val="00D8649D"/>
    <w:rsid w:val="00D86E62"/>
    <w:rsid w:val="00D879A2"/>
    <w:rsid w:val="00D87BEF"/>
    <w:rsid w:val="00D915C4"/>
    <w:rsid w:val="00D91AF4"/>
    <w:rsid w:val="00D934FE"/>
    <w:rsid w:val="00D9554B"/>
    <w:rsid w:val="00DA1A8C"/>
    <w:rsid w:val="00DA4B68"/>
    <w:rsid w:val="00DB02FE"/>
    <w:rsid w:val="00DB0AF0"/>
    <w:rsid w:val="00DB23AD"/>
    <w:rsid w:val="00DB2ABA"/>
    <w:rsid w:val="00DB3252"/>
    <w:rsid w:val="00DC468A"/>
    <w:rsid w:val="00DC48BD"/>
    <w:rsid w:val="00DC68AE"/>
    <w:rsid w:val="00DD019D"/>
    <w:rsid w:val="00DD08F3"/>
    <w:rsid w:val="00DD1309"/>
    <w:rsid w:val="00DD131C"/>
    <w:rsid w:val="00DD2EC2"/>
    <w:rsid w:val="00DD502F"/>
    <w:rsid w:val="00DD52BC"/>
    <w:rsid w:val="00DD59D4"/>
    <w:rsid w:val="00DD7ACB"/>
    <w:rsid w:val="00DE2E85"/>
    <w:rsid w:val="00DE3187"/>
    <w:rsid w:val="00DE475A"/>
    <w:rsid w:val="00DF4299"/>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07C5"/>
    <w:rsid w:val="00E314EE"/>
    <w:rsid w:val="00E3171F"/>
    <w:rsid w:val="00E33AD6"/>
    <w:rsid w:val="00E40C5A"/>
    <w:rsid w:val="00E421FF"/>
    <w:rsid w:val="00E4756D"/>
    <w:rsid w:val="00E50A6A"/>
    <w:rsid w:val="00E529F5"/>
    <w:rsid w:val="00E5533C"/>
    <w:rsid w:val="00E55BB6"/>
    <w:rsid w:val="00E57E9A"/>
    <w:rsid w:val="00E6016B"/>
    <w:rsid w:val="00E617E8"/>
    <w:rsid w:val="00E61D59"/>
    <w:rsid w:val="00E61E22"/>
    <w:rsid w:val="00E65834"/>
    <w:rsid w:val="00E65FD8"/>
    <w:rsid w:val="00E6708B"/>
    <w:rsid w:val="00E673D5"/>
    <w:rsid w:val="00E717EE"/>
    <w:rsid w:val="00E71C6E"/>
    <w:rsid w:val="00E75EEE"/>
    <w:rsid w:val="00E764C9"/>
    <w:rsid w:val="00E77E95"/>
    <w:rsid w:val="00E83175"/>
    <w:rsid w:val="00E840E5"/>
    <w:rsid w:val="00E846D7"/>
    <w:rsid w:val="00E84CEA"/>
    <w:rsid w:val="00E850AD"/>
    <w:rsid w:val="00E86352"/>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3631"/>
    <w:rsid w:val="00F46963"/>
    <w:rsid w:val="00F46EA4"/>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83C"/>
    <w:rsid w:val="00F826A5"/>
    <w:rsid w:val="00F8341D"/>
    <w:rsid w:val="00F83ACB"/>
    <w:rsid w:val="00F8651D"/>
    <w:rsid w:val="00F91A1E"/>
    <w:rsid w:val="00F94F71"/>
    <w:rsid w:val="00F9572F"/>
    <w:rsid w:val="00F9799A"/>
    <w:rsid w:val="00FA1939"/>
    <w:rsid w:val="00FA25D5"/>
    <w:rsid w:val="00FA3031"/>
    <w:rsid w:val="00FA5AFC"/>
    <w:rsid w:val="00FB13BE"/>
    <w:rsid w:val="00FB1B1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E698A"/>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B42C1D5B-0CD5-47C1-9411-D0DEADF1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1875"/>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unhideWhenUsed/>
    <w:rsid w:val="001C00B9"/>
    <w:pPr>
      <w:spacing w:after="120" w:line="480" w:lineRule="auto"/>
    </w:pPr>
  </w:style>
  <w:style w:type="character" w:customStyle="1" w:styleId="Tekstpodstawowy2Znak">
    <w:name w:val="Tekst podstawowy 2 Znak"/>
    <w:basedOn w:val="Domylnaczcionkaakapitu"/>
    <w:link w:val="Tekstpodstawowy2"/>
    <w:uiPriority w:val="99"/>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2">
    <w:name w:val="2"/>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2"/>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5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669721183">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media/18476/Jak_pisac_o_Funduszach_Europejskich_12081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e.gov.pl/p1681"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magdalena.majewska@cp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9841</Words>
  <Characters>59049</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SWZ WA.263.31.2022.SSz</vt:lpstr>
    </vt:vector>
  </TitlesOfParts>
  <Manager>Barbara Skoczeń</Manager>
  <Company>CPE</Company>
  <LinksUpToDate>false</LinksUpToDate>
  <CharactersWithSpaces>68753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WA.263.31.2022.SSz</dc:title>
  <dc:subject>Druk i usługi powiązane dotyczące czterech wydań Magazynu Projektów Europejskich "w Centrum" w 2023 roku</dc:subject>
  <dc:creator>Sławomir Szałajko</dc:creator>
  <cp:keywords>kwartalnik</cp:keywords>
  <dc:description/>
  <cp:lastModifiedBy>Barbara Skoczeń</cp:lastModifiedBy>
  <cp:revision>3</cp:revision>
  <cp:lastPrinted>2022-09-08T08:13:00Z</cp:lastPrinted>
  <dcterms:created xsi:type="dcterms:W3CDTF">2022-09-19T16:36:00Z</dcterms:created>
  <dcterms:modified xsi:type="dcterms:W3CDTF">2022-09-19T16:37:00Z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