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0D298" w14:textId="77777777" w:rsidR="00A01E4B" w:rsidRPr="00991F16" w:rsidRDefault="00A01E4B" w:rsidP="00A01E4B">
      <w:pPr>
        <w:pStyle w:val="Tekstpodstawowy"/>
        <w:spacing w:before="7"/>
        <w:rPr>
          <w:rFonts w:asciiTheme="minorHAnsi" w:hAnsiTheme="minorHAnsi" w:cstheme="minorHAnsi"/>
        </w:rPr>
      </w:pPr>
    </w:p>
    <w:p w14:paraId="4FEBFBC4" w14:textId="77777777" w:rsidR="00A01E4B" w:rsidRPr="00991F16" w:rsidRDefault="00A01E4B" w:rsidP="00A01E4B">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2B26736F" w14:textId="77777777" w:rsidR="00A01E4B" w:rsidRPr="00991F16" w:rsidRDefault="00A01E4B" w:rsidP="00A01E4B">
      <w:pPr>
        <w:pStyle w:val="Tekstpodstawowy"/>
        <w:rPr>
          <w:rFonts w:asciiTheme="minorHAnsi" w:hAnsiTheme="minorHAnsi" w:cstheme="minorHAnsi"/>
          <w:b/>
          <w:i/>
        </w:rPr>
      </w:pPr>
    </w:p>
    <w:p w14:paraId="7D272C02" w14:textId="77777777" w:rsidR="00A01E4B" w:rsidRPr="00991F16" w:rsidRDefault="00A01E4B" w:rsidP="00A01E4B">
      <w:pPr>
        <w:pStyle w:val="Nagwek1"/>
        <w:spacing w:before="91"/>
        <w:ind w:right="611"/>
        <w:jc w:val="center"/>
        <w:rPr>
          <w:rFonts w:asciiTheme="minorHAnsi" w:hAnsiTheme="minorHAnsi" w:cstheme="minorHAnsi"/>
        </w:rPr>
      </w:pPr>
      <w:bookmarkStart w:id="0" w:name="_Toc67999486"/>
      <w:r w:rsidRPr="00991F16">
        <w:rPr>
          <w:rFonts w:asciiTheme="minorHAnsi" w:hAnsiTheme="minorHAnsi" w:cstheme="minorHAnsi"/>
        </w:rPr>
        <w:t>FORMULARZ OFERTY</w:t>
      </w:r>
      <w:bookmarkEnd w:id="0"/>
    </w:p>
    <w:p w14:paraId="62D03BE4" w14:textId="77777777" w:rsidR="00A01E4B" w:rsidRDefault="00A01E4B" w:rsidP="00A01E4B">
      <w:pPr>
        <w:spacing w:before="136"/>
        <w:ind w:left="749" w:right="611"/>
        <w:jc w:val="center"/>
        <w:rPr>
          <w:rFonts w:asciiTheme="minorHAnsi" w:hAnsiTheme="minorHAnsi" w:cstheme="minorHAnsi"/>
          <w:b/>
        </w:rPr>
      </w:pPr>
      <w:r w:rsidRPr="00991F16">
        <w:rPr>
          <w:rFonts w:asciiTheme="minorHAnsi" w:hAnsiTheme="minorHAnsi" w:cstheme="minorHAnsi"/>
          <w:b/>
        </w:rPr>
        <w:t>dla Centrum Projektów Europejskich w Warszawie</w:t>
      </w:r>
      <w:r>
        <w:rPr>
          <w:rFonts w:asciiTheme="minorHAnsi" w:hAnsiTheme="minorHAnsi" w:cstheme="minorHAnsi"/>
          <w:b/>
        </w:rPr>
        <w:t xml:space="preserve"> </w:t>
      </w:r>
    </w:p>
    <w:p w14:paraId="69967AB5" w14:textId="77777777" w:rsidR="00A01E4B" w:rsidRPr="00991F16" w:rsidRDefault="00A01E4B" w:rsidP="00A01E4B">
      <w:pPr>
        <w:spacing w:before="136"/>
        <w:ind w:left="749" w:right="611"/>
        <w:jc w:val="center"/>
        <w:rPr>
          <w:rFonts w:asciiTheme="minorHAnsi" w:hAnsiTheme="minorHAnsi" w:cstheme="minorHAnsi"/>
          <w:b/>
        </w:rPr>
      </w:pPr>
    </w:p>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A01E4B" w:rsidRPr="00BC3BD6" w14:paraId="71CA7EDB" w14:textId="77777777" w:rsidTr="00BC7A59">
        <w:trPr>
          <w:trHeight w:val="516"/>
        </w:trPr>
        <w:tc>
          <w:tcPr>
            <w:tcW w:w="9640" w:type="dxa"/>
            <w:gridSpan w:val="2"/>
            <w:tcBorders>
              <w:top w:val="double" w:sz="6" w:space="0" w:color="auto"/>
              <w:bottom w:val="nil"/>
            </w:tcBorders>
          </w:tcPr>
          <w:p w14:paraId="4CEE6CA3" w14:textId="77777777" w:rsidR="00A01E4B" w:rsidRPr="00BC3BD6" w:rsidRDefault="00A01E4B" w:rsidP="00BC7A59">
            <w:pPr>
              <w:keepNext/>
              <w:jc w:val="both"/>
              <w:outlineLvl w:val="2"/>
              <w:rPr>
                <w:rFonts w:ascii="Calibri" w:hAnsi="Calibri" w:cs="Calibri"/>
                <w:b/>
              </w:rPr>
            </w:pPr>
            <w:r w:rsidRPr="00BC3BD6">
              <w:rPr>
                <w:rFonts w:ascii="Calibri" w:hAnsi="Calibri" w:cs="Calibri"/>
              </w:rPr>
              <w:t>WA.263.</w:t>
            </w:r>
            <w:r>
              <w:rPr>
                <w:rFonts w:ascii="Calibri" w:hAnsi="Calibri" w:cs="Calibri"/>
              </w:rPr>
              <w:t>46</w:t>
            </w:r>
            <w:r w:rsidRPr="00BC3BD6">
              <w:rPr>
                <w:rFonts w:ascii="Calibri" w:hAnsi="Calibri" w:cs="Calibri"/>
              </w:rPr>
              <w:t>.202</w:t>
            </w:r>
            <w:r>
              <w:rPr>
                <w:rFonts w:ascii="Calibri" w:hAnsi="Calibri" w:cs="Calibri"/>
              </w:rPr>
              <w:t>1</w:t>
            </w:r>
            <w:r w:rsidRPr="00BC3BD6">
              <w:rPr>
                <w:rFonts w:ascii="Calibri" w:hAnsi="Calibri" w:cs="Calibri"/>
              </w:rPr>
              <w:t>.</w:t>
            </w:r>
            <w:r>
              <w:rPr>
                <w:rFonts w:ascii="Calibri" w:hAnsi="Calibri" w:cs="Calibri"/>
              </w:rPr>
              <w:t>MW</w:t>
            </w:r>
            <w:r w:rsidRPr="00BC3BD6">
              <w:rPr>
                <w:rFonts w:ascii="Calibri" w:eastAsia="Arial Unicode MS" w:hAnsi="Calibri" w:cs="Calibri"/>
                <w:kern w:val="1"/>
              </w:rPr>
              <w:t xml:space="preserve">                                                                                       </w:t>
            </w:r>
          </w:p>
        </w:tc>
      </w:tr>
      <w:tr w:rsidR="00A01E4B" w:rsidRPr="00BC3BD6" w14:paraId="1EA19F24" w14:textId="77777777" w:rsidTr="00BC7A59">
        <w:trPr>
          <w:trHeight w:val="459"/>
        </w:trPr>
        <w:tc>
          <w:tcPr>
            <w:tcW w:w="9640" w:type="dxa"/>
            <w:gridSpan w:val="2"/>
            <w:tcBorders>
              <w:top w:val="nil"/>
              <w:bottom w:val="double" w:sz="6" w:space="0" w:color="auto"/>
            </w:tcBorders>
          </w:tcPr>
          <w:p w14:paraId="00718901" w14:textId="77777777" w:rsidR="00A01E4B" w:rsidRPr="00BC3BD6" w:rsidRDefault="00A01E4B" w:rsidP="00BC7A59">
            <w:pPr>
              <w:keepNext/>
              <w:ind w:left="567"/>
              <w:jc w:val="center"/>
              <w:outlineLvl w:val="2"/>
              <w:rPr>
                <w:rFonts w:ascii="Calibri" w:hAnsi="Calibri" w:cs="Calibri"/>
                <w:b/>
              </w:rPr>
            </w:pPr>
            <w:r w:rsidRPr="00BC3BD6">
              <w:rPr>
                <w:rFonts w:ascii="Calibri" w:hAnsi="Calibri" w:cs="Calibri"/>
                <w:b/>
              </w:rPr>
              <w:t>O F E R T A</w:t>
            </w:r>
          </w:p>
        </w:tc>
      </w:tr>
      <w:tr w:rsidR="00A01E4B" w:rsidRPr="00BC3BD6" w14:paraId="514CC8DA" w14:textId="77777777" w:rsidTr="00BC7A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3962EF43" w14:textId="77777777" w:rsidR="00A01E4B" w:rsidRPr="00BC3BD6" w:rsidRDefault="00A01E4B" w:rsidP="00BC7A59">
            <w:pPr>
              <w:spacing w:line="360" w:lineRule="auto"/>
              <w:jc w:val="center"/>
              <w:rPr>
                <w:rFonts w:ascii="Calibri" w:hAnsi="Calibri" w:cs="Calibri"/>
                <w:lang w:eastAsia="uk-UA"/>
              </w:rPr>
            </w:pPr>
          </w:p>
          <w:p w14:paraId="2381B1C0" w14:textId="77777777" w:rsidR="00A01E4B" w:rsidRPr="00BC3BD6" w:rsidRDefault="00A01E4B" w:rsidP="00BC7A59">
            <w:pPr>
              <w:spacing w:line="360" w:lineRule="auto"/>
              <w:rPr>
                <w:rFonts w:ascii="Calibri" w:hAnsi="Calibri" w:cs="Calibri"/>
                <w:lang w:eastAsia="uk-UA"/>
              </w:rPr>
            </w:pPr>
          </w:p>
          <w:p w14:paraId="418CCACC" w14:textId="77777777" w:rsidR="00A01E4B" w:rsidRPr="00BC3BD6" w:rsidRDefault="00A01E4B" w:rsidP="00BC7A59">
            <w:pPr>
              <w:spacing w:line="360" w:lineRule="auto"/>
              <w:jc w:val="center"/>
              <w:rPr>
                <w:rFonts w:ascii="Calibri" w:hAnsi="Calibri" w:cs="Calibri"/>
                <w:lang w:eastAsia="uk-UA"/>
              </w:rPr>
            </w:pPr>
            <w:r w:rsidRPr="00BC3BD6">
              <w:rPr>
                <w:rFonts w:ascii="Calibri" w:hAnsi="Calibri" w:cs="Calibri"/>
                <w:lang w:val="uk-UA" w:eastAsia="uk-UA"/>
              </w:rPr>
              <w:t>(pieczęć Wykonawcy)</w:t>
            </w:r>
          </w:p>
        </w:tc>
      </w:tr>
    </w:tbl>
    <w:p w14:paraId="09C23DBF" w14:textId="77777777" w:rsidR="00A01E4B" w:rsidRPr="00BC3BD6" w:rsidRDefault="00A01E4B" w:rsidP="00A01E4B">
      <w:pPr>
        <w:spacing w:line="276" w:lineRule="auto"/>
        <w:jc w:val="both"/>
        <w:rPr>
          <w:rFonts w:ascii="Calibri" w:hAnsi="Calibri" w:cs="Calibri"/>
        </w:rPr>
      </w:pPr>
      <w:r w:rsidRPr="00BC3BD6">
        <w:rPr>
          <w:rFonts w:ascii="Calibri" w:hAnsi="Calibri" w:cs="Calibri"/>
        </w:rPr>
        <w:t xml:space="preserve">Ja niżej podpisany/My niżej podpisani </w:t>
      </w:r>
    </w:p>
    <w:p w14:paraId="7BC78719" w14:textId="77777777" w:rsidR="00A01E4B" w:rsidRPr="00BC3BD6" w:rsidRDefault="00A01E4B" w:rsidP="00A01E4B">
      <w:pPr>
        <w:spacing w:line="276" w:lineRule="auto"/>
        <w:jc w:val="both"/>
        <w:rPr>
          <w:rFonts w:ascii="Calibri" w:hAnsi="Calibri" w:cs="Calibri"/>
        </w:rPr>
      </w:pPr>
      <w:r w:rsidRPr="00BC3BD6">
        <w:rPr>
          <w:rFonts w:ascii="Calibri" w:hAnsi="Calibri" w:cs="Calibri"/>
        </w:rPr>
        <w:t>...............................................................................................................................................................................................................................................................................................................................................................................................................................................................................,</w:t>
      </w:r>
    </w:p>
    <w:p w14:paraId="3096CB8F" w14:textId="77777777" w:rsidR="00A01E4B" w:rsidRPr="00BC3BD6" w:rsidRDefault="00A01E4B" w:rsidP="00A01E4B">
      <w:pPr>
        <w:spacing w:line="276" w:lineRule="auto"/>
        <w:jc w:val="both"/>
        <w:rPr>
          <w:rFonts w:ascii="Calibri" w:hAnsi="Calibri" w:cs="Calibri"/>
        </w:rPr>
      </w:pPr>
      <w:r w:rsidRPr="00BC3BD6">
        <w:rPr>
          <w:rFonts w:ascii="Calibri" w:hAnsi="Calibri" w:cs="Calibri"/>
        </w:rPr>
        <w:t xml:space="preserve">będąc upoważnionym/i/ do reprezentowania Wykonawcy: </w:t>
      </w:r>
    </w:p>
    <w:p w14:paraId="240C01FF" w14:textId="77777777" w:rsidR="00A01E4B" w:rsidRPr="00BC3BD6" w:rsidRDefault="00A01E4B" w:rsidP="00A01E4B">
      <w:pPr>
        <w:spacing w:line="276" w:lineRule="auto"/>
        <w:jc w:val="both"/>
        <w:rPr>
          <w:rFonts w:ascii="Calibri" w:hAnsi="Calibri" w:cs="Calibri"/>
        </w:rPr>
      </w:pPr>
      <w:r w:rsidRPr="00BC3BD6">
        <w:rPr>
          <w:rFonts w:ascii="Calibri" w:hAnsi="Calibri" w:cs="Calibri"/>
        </w:rPr>
        <w:t>...............................................................................................................................................................................................................................................................................................................................................................................................................................................................................</w:t>
      </w:r>
      <w:r>
        <w:rPr>
          <w:rFonts w:ascii="Calibri" w:hAnsi="Calibri" w:cs="Calibri"/>
        </w:rPr>
        <w:t>,</w:t>
      </w:r>
      <w:r w:rsidRPr="00BC3BD6">
        <w:rPr>
          <w:rFonts w:ascii="Calibri" w:hAnsi="Calibri" w:cs="Calibri"/>
        </w:rPr>
        <w:t xml:space="preserve"> </w:t>
      </w:r>
    </w:p>
    <w:p w14:paraId="7BB54D54" w14:textId="77777777" w:rsidR="00A01E4B" w:rsidRPr="00BC3BD6" w:rsidRDefault="00A01E4B" w:rsidP="00A01E4B">
      <w:pPr>
        <w:spacing w:line="276" w:lineRule="auto"/>
        <w:jc w:val="both"/>
        <w:rPr>
          <w:rFonts w:ascii="Calibri" w:hAnsi="Calibri" w:cs="Calibri"/>
        </w:rPr>
      </w:pPr>
      <w:r w:rsidRPr="00BC3BD6">
        <w:rPr>
          <w:rFonts w:ascii="Calibri" w:hAnsi="Calibri" w:cs="Calibri"/>
        </w:rPr>
        <w:t>Będącego ……………… (M/Ś/D*) przedsiębiorcą, nr faksu …………….; nr telefonu ………………; e-mail………………..;</w:t>
      </w:r>
    </w:p>
    <w:p w14:paraId="75648A78" w14:textId="77777777" w:rsidR="00A01E4B" w:rsidRPr="00BC3BD6" w:rsidRDefault="00A01E4B" w:rsidP="00A01E4B">
      <w:pPr>
        <w:spacing w:line="276" w:lineRule="auto"/>
        <w:jc w:val="both"/>
        <w:rPr>
          <w:rFonts w:ascii="Calibri" w:hAnsi="Calibri" w:cs="Calibri"/>
        </w:rPr>
      </w:pPr>
      <w:r w:rsidRPr="00BC3BD6">
        <w:rPr>
          <w:rFonts w:ascii="Calibri" w:hAnsi="Calibri" w:cs="Calibri"/>
        </w:rPr>
        <w:t>*proszę wskazać właściwe</w:t>
      </w:r>
    </w:p>
    <w:p w14:paraId="2D2120A5" w14:textId="77777777" w:rsidR="00A01E4B" w:rsidRPr="00BC3BD6" w:rsidRDefault="00A01E4B" w:rsidP="00A01E4B">
      <w:pPr>
        <w:jc w:val="both"/>
        <w:rPr>
          <w:rFonts w:ascii="Calibri" w:hAnsi="Calibri" w:cs="Calibri"/>
        </w:rPr>
      </w:pPr>
      <w:r w:rsidRPr="005F1E2D">
        <w:rPr>
          <w:rFonts w:asciiTheme="minorHAnsi" w:hAnsiTheme="minorHAnsi" w:cstheme="minorHAnsi"/>
        </w:rPr>
        <w:t>w odpowiedzi na publiczne ogłoszenie o zamówieniu nr WA.263.</w:t>
      </w:r>
      <w:r>
        <w:rPr>
          <w:rFonts w:asciiTheme="minorHAnsi" w:hAnsiTheme="minorHAnsi" w:cstheme="minorHAnsi"/>
        </w:rPr>
        <w:t>46</w:t>
      </w:r>
      <w:r w:rsidRPr="005F1E2D">
        <w:rPr>
          <w:rFonts w:asciiTheme="minorHAnsi" w:hAnsiTheme="minorHAnsi" w:cstheme="minorHAnsi"/>
        </w:rPr>
        <w:t xml:space="preserve">.2021.MW dotyczące postępowania prowadzonego przez Centrum Projektów Europejskich </w:t>
      </w:r>
      <w:r>
        <w:rPr>
          <w:rFonts w:asciiTheme="minorHAnsi" w:hAnsiTheme="minorHAnsi" w:cstheme="minorHAnsi"/>
        </w:rPr>
        <w:br/>
      </w:r>
      <w:r w:rsidRPr="005F1E2D">
        <w:rPr>
          <w:rFonts w:asciiTheme="minorHAnsi" w:hAnsiTheme="minorHAnsi" w:cstheme="minorHAnsi"/>
        </w:rPr>
        <w:t xml:space="preserve">w trybie art. 275 pkt 1 ustawy </w:t>
      </w:r>
      <w:proofErr w:type="spellStart"/>
      <w:r w:rsidRPr="005F1E2D">
        <w:rPr>
          <w:rFonts w:asciiTheme="minorHAnsi" w:hAnsiTheme="minorHAnsi" w:cstheme="minorHAnsi"/>
        </w:rPr>
        <w:t>Pzp</w:t>
      </w:r>
      <w:proofErr w:type="spellEnd"/>
      <w:r w:rsidRPr="005F1E2D">
        <w:rPr>
          <w:rFonts w:asciiTheme="minorHAnsi" w:hAnsiTheme="minorHAnsi" w:cstheme="minorHAnsi"/>
        </w:rPr>
        <w:t xml:space="preserve"> na </w:t>
      </w:r>
      <w:r w:rsidRPr="005F1E2D">
        <w:rPr>
          <w:rFonts w:asciiTheme="minorHAnsi" w:hAnsiTheme="minorHAnsi" w:cstheme="minorHAnsi"/>
          <w:b/>
          <w:bCs/>
          <w:i/>
          <w:iCs/>
        </w:rPr>
        <w:t xml:space="preserve">zakup i dostawę licencji </w:t>
      </w:r>
      <w:r>
        <w:rPr>
          <w:rFonts w:asciiTheme="minorHAnsi" w:hAnsiTheme="minorHAnsi" w:cstheme="minorHAnsi"/>
          <w:b/>
          <w:bCs/>
          <w:i/>
          <w:iCs/>
        </w:rPr>
        <w:t xml:space="preserve">dostępowych </w:t>
      </w:r>
      <w:r w:rsidRPr="005F1E2D">
        <w:rPr>
          <w:rFonts w:asciiTheme="minorHAnsi" w:hAnsiTheme="minorHAnsi" w:cstheme="minorHAnsi"/>
          <w:b/>
          <w:bCs/>
          <w:i/>
          <w:iCs/>
        </w:rPr>
        <w:t>dla Centrum Projektów Europejskich</w:t>
      </w:r>
      <w:r w:rsidRPr="00495984">
        <w:rPr>
          <w:rFonts w:ascii="Calibri" w:hAnsi="Calibri" w:cs="Calibri"/>
        </w:rPr>
        <w:t>.</w:t>
      </w:r>
    </w:p>
    <w:p w14:paraId="6AEE27F1" w14:textId="77777777" w:rsidR="00A01E4B" w:rsidRPr="00BC3BD6" w:rsidRDefault="00A01E4B" w:rsidP="00A01E4B">
      <w:pPr>
        <w:spacing w:line="276" w:lineRule="auto"/>
        <w:jc w:val="both"/>
        <w:rPr>
          <w:rFonts w:ascii="Calibri" w:hAnsi="Calibri" w:cs="Calibri"/>
        </w:rPr>
      </w:pPr>
      <w:r w:rsidRPr="00BC3BD6">
        <w:rPr>
          <w:rFonts w:ascii="Calibri" w:hAnsi="Calibri" w:cs="Calibri"/>
          <w:u w:val="single"/>
        </w:rPr>
        <w:t>składam/składamy niniejszą ofertę</w:t>
      </w:r>
      <w:r w:rsidRPr="00BC3BD6">
        <w:rPr>
          <w:rFonts w:ascii="Calibri" w:hAnsi="Calibri" w:cs="Calibri"/>
        </w:rPr>
        <w:t>:</w:t>
      </w:r>
    </w:p>
    <w:p w14:paraId="4D7F25C3" w14:textId="77777777" w:rsidR="00A01E4B" w:rsidRDefault="00A01E4B" w:rsidP="00A01E4B">
      <w:pPr>
        <w:jc w:val="both"/>
        <w:rPr>
          <w:rFonts w:ascii="Calibri" w:hAnsi="Calibri" w:cs="Calibri"/>
          <w:b/>
          <w:bCs/>
        </w:rPr>
      </w:pPr>
    </w:p>
    <w:p w14:paraId="21D8822F" w14:textId="77777777" w:rsidR="00A01E4B" w:rsidRPr="00B752D8" w:rsidRDefault="00A01E4B" w:rsidP="00A01E4B">
      <w:pPr>
        <w:jc w:val="both"/>
        <w:rPr>
          <w:rFonts w:ascii="Calibri" w:hAnsi="Calibri" w:cs="Calibri"/>
        </w:rPr>
      </w:pPr>
      <w:r w:rsidRPr="00B752D8">
        <w:rPr>
          <w:rFonts w:ascii="Calibri" w:hAnsi="Calibri" w:cs="Calibri"/>
        </w:rPr>
        <w:t>I.</w:t>
      </w:r>
      <w:r w:rsidRPr="00B752D8">
        <w:rPr>
          <w:rFonts w:ascii="Calibri" w:hAnsi="Calibri" w:cs="Calibri"/>
        </w:rPr>
        <w:tab/>
        <w:t xml:space="preserve"> Kryterium cena brutto zamówienia</w:t>
      </w:r>
    </w:p>
    <w:p w14:paraId="0A06FE79" w14:textId="77777777" w:rsidR="00A01E4B" w:rsidRPr="00B752D8" w:rsidRDefault="00A01E4B" w:rsidP="00A01E4B">
      <w:pPr>
        <w:jc w:val="both"/>
        <w:rPr>
          <w:rFonts w:ascii="Calibri" w:hAnsi="Calibri" w:cs="Calibri"/>
        </w:rPr>
      </w:pPr>
      <w:r w:rsidRPr="00B752D8">
        <w:rPr>
          <w:rFonts w:ascii="Calibri" w:hAnsi="Calibri" w:cs="Calibri"/>
        </w:rPr>
        <w:t>Oferujemy wykonanie przedmiotu zamówienia w zakresie objętym SWZ za:</w:t>
      </w:r>
    </w:p>
    <w:p w14:paraId="495D20AD" w14:textId="77777777" w:rsidR="00A01E4B" w:rsidRPr="00B752D8" w:rsidRDefault="00A01E4B" w:rsidP="00A01E4B">
      <w:pPr>
        <w:jc w:val="both"/>
        <w:rPr>
          <w:rFonts w:ascii="Calibri" w:hAnsi="Calibri" w:cs="Calibri"/>
        </w:rPr>
      </w:pPr>
      <w:r w:rsidRPr="00B752D8">
        <w:rPr>
          <w:rFonts w:ascii="Calibri" w:hAnsi="Calibri" w:cs="Calibri"/>
        </w:rPr>
        <w:t xml:space="preserve">cenę brutto (łącznie z podatkiem VAT)*: _____________PLN </w:t>
      </w:r>
    </w:p>
    <w:p w14:paraId="14BB79F2" w14:textId="77777777" w:rsidR="00A01E4B" w:rsidRPr="00B752D8" w:rsidRDefault="00A01E4B" w:rsidP="00A01E4B">
      <w:pPr>
        <w:jc w:val="both"/>
        <w:rPr>
          <w:rFonts w:ascii="Calibri" w:hAnsi="Calibri" w:cs="Calibri"/>
        </w:rPr>
      </w:pPr>
      <w:r w:rsidRPr="00B752D8">
        <w:rPr>
          <w:rFonts w:ascii="Calibri" w:hAnsi="Calibri" w:cs="Calibri"/>
        </w:rPr>
        <w:t xml:space="preserve">(słownie : ___________________________________________________________________) </w:t>
      </w:r>
    </w:p>
    <w:p w14:paraId="7741FE5F" w14:textId="77777777" w:rsidR="00A01E4B" w:rsidRPr="00B752D8" w:rsidRDefault="00A01E4B" w:rsidP="00A01E4B">
      <w:pPr>
        <w:jc w:val="both"/>
        <w:rPr>
          <w:rFonts w:ascii="Calibri" w:hAnsi="Calibri" w:cs="Calibri"/>
        </w:rPr>
      </w:pPr>
      <w:r w:rsidRPr="00B752D8">
        <w:rPr>
          <w:rFonts w:ascii="Calibri" w:hAnsi="Calibri" w:cs="Calibri"/>
        </w:rPr>
        <w:t xml:space="preserve">(suma pozycji „Całkowita cena brutto zamówienia” z poniższej tabeli </w:t>
      </w:r>
      <w:r>
        <w:rPr>
          <w:rFonts w:ascii="Calibri" w:hAnsi="Calibri" w:cs="Calibri"/>
        </w:rPr>
        <w:t>nr 5</w:t>
      </w:r>
      <w:r w:rsidRPr="00B752D8">
        <w:rPr>
          <w:rFonts w:ascii="Calibri" w:hAnsi="Calibri" w:cs="Calibri"/>
        </w:rPr>
        <w:t>)</w:t>
      </w:r>
    </w:p>
    <w:p w14:paraId="39C86AF6" w14:textId="77777777" w:rsidR="00A01E4B" w:rsidRDefault="00A01E4B" w:rsidP="00A01E4B">
      <w:pPr>
        <w:jc w:val="both"/>
        <w:rPr>
          <w:rFonts w:ascii="Calibri" w:hAnsi="Calibri" w:cs="Calibri"/>
        </w:rPr>
      </w:pPr>
      <w:r w:rsidRPr="00B752D8">
        <w:rPr>
          <w:rFonts w:ascii="Calibri" w:hAnsi="Calibri" w:cs="Calibri"/>
        </w:rPr>
        <w:lastRenderedPageBreak/>
        <w:t>*W przypadku, gdy ofertę składa Wykonawca zagraniczny, który na podstawie odrębnych przepisów nie jest zobowiązany do uiszczenia podatku VAT w Polsce należy wpisać cenę netto.</w:t>
      </w:r>
    </w:p>
    <w:p w14:paraId="58BC414C" w14:textId="77777777" w:rsidR="00A01E4B" w:rsidRPr="009262D7" w:rsidRDefault="00A01E4B" w:rsidP="00A01E4B">
      <w:pPr>
        <w:jc w:val="both"/>
        <w:rPr>
          <w:rFonts w:ascii="Calibri" w:hAnsi="Calibri" w:cs="Calibri"/>
        </w:rPr>
      </w:pPr>
      <w:r w:rsidRPr="00B752D8">
        <w:rPr>
          <w:rFonts w:ascii="Calibri" w:hAnsi="Calibri" w:cs="Calibri"/>
        </w:rPr>
        <w:t xml:space="preserve"> </w:t>
      </w:r>
      <w:r w:rsidRPr="001832DE">
        <w:rPr>
          <w:rFonts w:ascii="Calibri" w:hAnsi="Calibri" w:cs="Calibri"/>
          <w:b/>
          <w:bCs/>
        </w:rPr>
        <w:t xml:space="preserve">Oświadczam, że wybór naszej oferty będzie/nie będzie** prowadził do powstania u Zamawiającego obowiązku podatkowego zgodnie z przepisami o podatku od towarów i usług w myśl art. 225  ust.  1 ustawy </w:t>
      </w:r>
      <w:proofErr w:type="spellStart"/>
      <w:r w:rsidRPr="001832DE">
        <w:rPr>
          <w:rFonts w:ascii="Calibri" w:hAnsi="Calibri" w:cs="Calibri"/>
          <w:b/>
          <w:bCs/>
        </w:rPr>
        <w:t>Pzp</w:t>
      </w:r>
      <w:proofErr w:type="spellEnd"/>
      <w:r w:rsidRPr="001832DE">
        <w:rPr>
          <w:rFonts w:ascii="Calibri" w:hAnsi="Calibri" w:cs="Calibri"/>
          <w:b/>
          <w:bCs/>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1832DE">
        <w:rPr>
          <w:rFonts w:ascii="Calibri" w:hAnsi="Calibri" w:cs="Calibri"/>
          <w:b/>
          <w:bCs/>
        </w:rPr>
        <w:t>Pzp</w:t>
      </w:r>
      <w:proofErr w:type="spellEnd"/>
      <w:r w:rsidRPr="009262D7">
        <w:rPr>
          <w:rFonts w:ascii="Calibri" w:hAnsi="Calibri" w:cs="Calibri"/>
        </w:rPr>
        <w:t>.</w:t>
      </w:r>
    </w:p>
    <w:p w14:paraId="4921E9F5" w14:textId="77777777" w:rsidR="00A01E4B" w:rsidRPr="00437373" w:rsidRDefault="00A01E4B" w:rsidP="00A01E4B">
      <w:pPr>
        <w:jc w:val="both"/>
        <w:rPr>
          <w:rFonts w:ascii="Calibri" w:hAnsi="Calibri" w:cs="Calibri"/>
        </w:rPr>
      </w:pPr>
      <w:r w:rsidRPr="00437373">
        <w:rPr>
          <w:rFonts w:ascii="Calibri" w:hAnsi="Calibri" w:cs="Calibri"/>
        </w:rPr>
        <w:t>Przedmiot umowy objęty jest stawką VAT 23% lub (………%)***, zgodnie z ustawą o podatku od towarów i usług z dnia 11.03.2004 r.</w:t>
      </w:r>
    </w:p>
    <w:p w14:paraId="351944AE" w14:textId="77777777" w:rsidR="00A01E4B" w:rsidRPr="009262D7" w:rsidRDefault="00A01E4B" w:rsidP="00A01E4B">
      <w:pPr>
        <w:jc w:val="both"/>
        <w:rPr>
          <w:rFonts w:ascii="Calibri" w:hAnsi="Calibri" w:cs="Calibri"/>
        </w:rPr>
      </w:pPr>
      <w:r w:rsidRPr="00437373">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256C9789" w14:textId="77777777" w:rsidR="00A01E4B" w:rsidRPr="00B752D8" w:rsidRDefault="00A01E4B" w:rsidP="00A01E4B">
      <w:pPr>
        <w:jc w:val="both"/>
        <w:rPr>
          <w:rFonts w:ascii="Calibri" w:hAnsi="Calibri" w:cs="Calibri"/>
        </w:rPr>
      </w:pPr>
      <w:r w:rsidRPr="009262D7">
        <w:rPr>
          <w:rFonts w:ascii="Calibri" w:hAnsi="Calibri" w:cs="Calibri"/>
        </w:rPr>
        <w:t>** niepotrzebne skreślić</w:t>
      </w:r>
    </w:p>
    <w:p w14:paraId="51FE31D1" w14:textId="77777777" w:rsidR="00A01E4B" w:rsidRPr="004E0D77" w:rsidRDefault="00A01E4B" w:rsidP="00A01E4B">
      <w:pPr>
        <w:jc w:val="both"/>
        <w:rPr>
          <w:rFonts w:ascii="Calibri" w:hAnsi="Calibri" w:cs="Calibri"/>
          <w:b/>
          <w:bCs/>
        </w:rPr>
      </w:pPr>
      <w:r w:rsidRPr="004E0D77">
        <w:rPr>
          <w:rFonts w:ascii="Calibri" w:hAnsi="Calibri" w:cs="Calibri"/>
          <w:b/>
          <w:bCs/>
        </w:rPr>
        <w:t>W TYM:</w:t>
      </w:r>
    </w:p>
    <w:p w14:paraId="1FCA10F8" w14:textId="77777777" w:rsidR="00A01E4B" w:rsidRDefault="00A01E4B" w:rsidP="00A01E4B">
      <w:pPr>
        <w:jc w:val="both"/>
        <w:rPr>
          <w:rFonts w:ascii="Calibri" w:hAnsi="Calibri" w:cs="Calibri"/>
        </w:rPr>
      </w:pPr>
    </w:p>
    <w:tbl>
      <w:tblPr>
        <w:tblW w:w="13765" w:type="dxa"/>
        <w:tblInd w:w="55" w:type="dxa"/>
        <w:tblCellMar>
          <w:left w:w="70" w:type="dxa"/>
          <w:right w:w="70" w:type="dxa"/>
        </w:tblCellMar>
        <w:tblLook w:val="04A0" w:firstRow="1" w:lastRow="0" w:firstColumn="1" w:lastColumn="0" w:noHBand="0" w:noVBand="1"/>
      </w:tblPr>
      <w:tblGrid>
        <w:gridCol w:w="465"/>
        <w:gridCol w:w="861"/>
        <w:gridCol w:w="1326"/>
        <w:gridCol w:w="60"/>
        <w:gridCol w:w="705"/>
        <w:gridCol w:w="1326"/>
        <w:gridCol w:w="1326"/>
        <w:gridCol w:w="1326"/>
        <w:gridCol w:w="1368"/>
        <w:gridCol w:w="2734"/>
        <w:gridCol w:w="2268"/>
      </w:tblGrid>
      <w:tr w:rsidR="00A01E4B" w:rsidRPr="00BC3BD6" w14:paraId="0D966CD9" w14:textId="77777777" w:rsidTr="00BC7A59">
        <w:trPr>
          <w:trHeight w:val="367"/>
        </w:trPr>
        <w:tc>
          <w:tcPr>
            <w:tcW w:w="2712" w:type="dxa"/>
            <w:gridSpan w:val="4"/>
            <w:tcBorders>
              <w:top w:val="nil"/>
              <w:left w:val="nil"/>
              <w:bottom w:val="single" w:sz="4" w:space="0" w:color="auto"/>
              <w:right w:val="nil"/>
            </w:tcBorders>
            <w:shd w:val="clear" w:color="auto" w:fill="auto"/>
            <w:noWrap/>
            <w:vAlign w:val="bottom"/>
            <w:hideMark/>
          </w:tcPr>
          <w:p w14:paraId="25F9BF1B" w14:textId="77777777" w:rsidR="00A01E4B" w:rsidRPr="00BC3BD6" w:rsidRDefault="00A01E4B" w:rsidP="00BC7A59">
            <w:pPr>
              <w:rPr>
                <w:rFonts w:ascii="Calibri" w:hAnsi="Calibri" w:cs="Calibri"/>
                <w:b/>
                <w:color w:val="000000"/>
              </w:rPr>
            </w:pPr>
            <w:bookmarkStart w:id="1" w:name="_Hlk47503831"/>
            <w:r w:rsidRPr="00BC3BD6">
              <w:rPr>
                <w:rFonts w:ascii="Calibri" w:hAnsi="Calibri" w:cs="Calibri"/>
                <w:b/>
                <w:color w:val="000000"/>
              </w:rPr>
              <w:t xml:space="preserve">Tabela </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9252D72"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224D68ED"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0EBEFEFA"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0487D1C"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7F46F2C"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7598FD9"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Oferowan</w:t>
            </w:r>
            <w:r>
              <w:rPr>
                <w:rFonts w:ascii="Calibri" w:hAnsi="Calibri" w:cs="Calibri"/>
                <w:b/>
                <w:color w:val="000000"/>
              </w:rPr>
              <w:t>e oprogramowanie</w:t>
            </w:r>
            <w:r w:rsidRPr="00BC3BD6">
              <w:rPr>
                <w:rFonts w:ascii="Calibri" w:hAnsi="Calibri" w:cs="Calibri"/>
                <w:b/>
                <w:color w:val="000000"/>
              </w:rPr>
              <w:t>- wskazać pełną nazwę produktu</w:t>
            </w:r>
            <w:r>
              <w:rPr>
                <w:rFonts w:ascii="Calibri" w:hAnsi="Calibri" w:cs="Calibri"/>
                <w:b/>
                <w:color w:val="000000"/>
              </w:rPr>
              <w:t xml:space="preserve"> (oprogramowania)</w:t>
            </w:r>
            <w:r w:rsidRPr="00BC3BD6">
              <w:rPr>
                <w:rFonts w:ascii="Calibri" w:hAnsi="Calibri" w:cs="Calibri"/>
                <w:b/>
                <w:color w:val="000000"/>
              </w:rPr>
              <w:t>,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51F05FC2"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Uwagi</w:t>
            </w:r>
          </w:p>
        </w:tc>
      </w:tr>
      <w:tr w:rsidR="00A01E4B" w:rsidRPr="00BC3BD6" w14:paraId="278F1D03" w14:textId="77777777" w:rsidTr="00BC7A59">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A6C5D"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Lp.</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C1A14"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01597E" w14:textId="77777777" w:rsidR="00A01E4B" w:rsidRPr="00BC3BD6" w:rsidRDefault="00A01E4B" w:rsidP="00BC7A59">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0ED303BA" w14:textId="77777777" w:rsidR="00A01E4B" w:rsidRPr="00BC3BD6" w:rsidRDefault="00A01E4B" w:rsidP="00BC7A59">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5042BEF3" w14:textId="77777777" w:rsidR="00A01E4B" w:rsidRPr="00BC3BD6" w:rsidRDefault="00A01E4B" w:rsidP="00BC7A59">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A45BF3" w14:textId="77777777" w:rsidR="00A01E4B" w:rsidRPr="00BC3BD6" w:rsidRDefault="00A01E4B" w:rsidP="00BC7A59">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6853CA" w14:textId="77777777" w:rsidR="00A01E4B" w:rsidRPr="00BC3BD6" w:rsidRDefault="00A01E4B" w:rsidP="00BC7A59">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635668" w14:textId="77777777" w:rsidR="00A01E4B" w:rsidRPr="00BC3BD6" w:rsidRDefault="00A01E4B" w:rsidP="00BC7A59">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19F6AE72" w14:textId="77777777" w:rsidR="00A01E4B" w:rsidRPr="00BC3BD6" w:rsidRDefault="00A01E4B" w:rsidP="00BC7A59">
            <w:pPr>
              <w:rPr>
                <w:rFonts w:ascii="Calibri" w:hAnsi="Calibri" w:cs="Calibri"/>
                <w:b/>
                <w:color w:val="000000"/>
              </w:rPr>
            </w:pPr>
          </w:p>
        </w:tc>
      </w:tr>
      <w:tr w:rsidR="00A01E4B" w:rsidRPr="00BC3BD6" w14:paraId="343E06D2" w14:textId="77777777" w:rsidTr="00BC7A59">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8CE83"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749F0"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C4791"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0BB2552E"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537A6E79"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CEA9B"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0FD33"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E4C8A"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183B411F" w14:textId="77777777" w:rsidR="00A01E4B" w:rsidRPr="00BC3BD6" w:rsidRDefault="00A01E4B" w:rsidP="00BC7A59">
            <w:pPr>
              <w:jc w:val="center"/>
              <w:rPr>
                <w:rFonts w:ascii="Calibri" w:hAnsi="Calibri" w:cs="Calibri"/>
                <w:b/>
                <w:color w:val="000000"/>
              </w:rPr>
            </w:pPr>
            <w:r w:rsidRPr="00BC3BD6">
              <w:rPr>
                <w:rFonts w:ascii="Calibri" w:hAnsi="Calibri" w:cs="Calibri"/>
                <w:b/>
                <w:color w:val="000000"/>
              </w:rPr>
              <w:t>9</w:t>
            </w:r>
          </w:p>
        </w:tc>
      </w:tr>
      <w:tr w:rsidR="00A01E4B" w:rsidRPr="00BC3BD6" w14:paraId="0AB53A0F" w14:textId="77777777" w:rsidTr="00BC7A59">
        <w:trPr>
          <w:trHeight w:val="326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887D8" w14:textId="77777777" w:rsidR="00A01E4B" w:rsidRPr="00BC3BD6" w:rsidRDefault="00A01E4B" w:rsidP="00BC7A59">
            <w:pPr>
              <w:jc w:val="center"/>
              <w:rPr>
                <w:rFonts w:ascii="Calibri" w:hAnsi="Calibri" w:cs="Calibri"/>
                <w:color w:val="000000"/>
              </w:rPr>
            </w:pPr>
            <w:r w:rsidRPr="00BC3BD6">
              <w:rPr>
                <w:rFonts w:ascii="Calibri" w:hAnsi="Calibri" w:cs="Calibri"/>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8A05657" w14:textId="77777777" w:rsidR="00A01E4B" w:rsidRPr="004E0D77" w:rsidRDefault="00A01E4B" w:rsidP="00BC7A59">
            <w:pPr>
              <w:rPr>
                <w:rFonts w:ascii="Calibri" w:eastAsia="Calibri" w:hAnsi="Calibri"/>
                <w:shd w:val="clear" w:color="auto" w:fill="FFFFFF"/>
              </w:rPr>
            </w:pPr>
            <w:r w:rsidRPr="008D47F5">
              <w:rPr>
                <w:rFonts w:ascii="Calibri" w:hAnsi="Calibri" w:cs="Calibri"/>
                <w:color w:val="000000"/>
              </w:rPr>
              <w:t>Licencje dla użytkownika typu CAL (per User) uprawniająca do korzystania z usług takich jak drukowanie sieciowe, przechowywanie plików w systemie Windows Server 2019 (</w:t>
            </w:r>
            <w:proofErr w:type="spellStart"/>
            <w:r w:rsidRPr="008D47F5">
              <w:rPr>
                <w:rFonts w:ascii="Calibri" w:hAnsi="Calibri" w:cs="Calibri"/>
                <w:color w:val="000000"/>
              </w:rPr>
              <w:t>ActiveDirectory</w:t>
            </w:r>
            <w:proofErr w:type="spellEnd"/>
            <w:r w:rsidRPr="00202C56" w:rsidDel="009B3277">
              <w:rPr>
                <w:rFonts w:ascii="Calibri" w:eastAsia="Calibri" w:hAnsi="Calibri"/>
                <w:shd w:val="clear" w:color="auto" w:fill="FFFFFF"/>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D1E86" w14:textId="77777777" w:rsidR="00A01E4B" w:rsidRPr="00BC3BD6" w:rsidRDefault="00A01E4B" w:rsidP="00BC7A59">
            <w:pPr>
              <w:jc w:val="center"/>
              <w:rPr>
                <w:rFonts w:ascii="Calibri" w:hAnsi="Calibri" w:cs="Calibri"/>
                <w:color w:val="000000"/>
              </w:rPr>
            </w:pPr>
            <w:r>
              <w:rPr>
                <w:rFonts w:ascii="Calibri" w:hAnsi="Calibri" w:cs="Calibri"/>
                <w:color w:val="000000"/>
              </w:rPr>
              <w:t xml:space="preserve">118 szt. </w:t>
            </w:r>
          </w:p>
        </w:tc>
        <w:tc>
          <w:tcPr>
            <w:tcW w:w="1326" w:type="dxa"/>
            <w:tcBorders>
              <w:top w:val="single" w:sz="4" w:space="0" w:color="auto"/>
              <w:left w:val="single" w:sz="4" w:space="0" w:color="auto"/>
              <w:bottom w:val="single" w:sz="4" w:space="0" w:color="auto"/>
              <w:right w:val="single" w:sz="4" w:space="0" w:color="auto"/>
            </w:tcBorders>
          </w:tcPr>
          <w:p w14:paraId="6A28C921" w14:textId="77777777" w:rsidR="00A01E4B" w:rsidRPr="00BC3BD6" w:rsidRDefault="00A01E4B" w:rsidP="00BC7A59">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9B8D7A6" w14:textId="77777777" w:rsidR="00A01E4B" w:rsidRPr="00BC3BD6" w:rsidRDefault="00A01E4B" w:rsidP="00BC7A59">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5BAEC" w14:textId="77777777" w:rsidR="00A01E4B" w:rsidRPr="00BC3BD6" w:rsidRDefault="00A01E4B" w:rsidP="00BC7A59">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0AB61" w14:textId="77777777" w:rsidR="00A01E4B" w:rsidRPr="00BC3BD6" w:rsidRDefault="00A01E4B" w:rsidP="00BC7A59">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B7233" w14:textId="77777777" w:rsidR="00A01E4B" w:rsidRPr="00BC3BD6" w:rsidRDefault="00A01E4B" w:rsidP="00BC7A59">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5BE8BD5B" w14:textId="77777777" w:rsidR="00A01E4B" w:rsidRPr="00BC3BD6" w:rsidRDefault="00A01E4B" w:rsidP="00BC7A59">
            <w:pPr>
              <w:rPr>
                <w:rFonts w:ascii="Calibri" w:hAnsi="Calibri" w:cs="Calibri"/>
                <w:color w:val="000000"/>
              </w:rPr>
            </w:pPr>
          </w:p>
        </w:tc>
      </w:tr>
      <w:tr w:rsidR="00A01E4B" w:rsidRPr="00BC3BD6" w14:paraId="49F9D775" w14:textId="77777777" w:rsidTr="00BC7A59">
        <w:trPr>
          <w:trHeight w:val="150"/>
        </w:trPr>
        <w:tc>
          <w:tcPr>
            <w:tcW w:w="1326" w:type="dxa"/>
            <w:gridSpan w:val="2"/>
            <w:tcBorders>
              <w:top w:val="single" w:sz="4" w:space="0" w:color="auto"/>
              <w:left w:val="single" w:sz="4" w:space="0" w:color="auto"/>
              <w:bottom w:val="single" w:sz="4" w:space="0" w:color="auto"/>
              <w:right w:val="single" w:sz="4" w:space="0" w:color="auto"/>
            </w:tcBorders>
          </w:tcPr>
          <w:p w14:paraId="6580F770" w14:textId="77777777" w:rsidR="00A01E4B" w:rsidRPr="00BC3BD6" w:rsidRDefault="00A01E4B" w:rsidP="00BC7A59">
            <w:pPr>
              <w:jc w:val="right"/>
              <w:rPr>
                <w:rFonts w:ascii="Calibri" w:hAnsi="Calibri" w:cs="Calibri"/>
                <w:b/>
                <w:color w:val="000000"/>
              </w:rPr>
            </w:pPr>
          </w:p>
        </w:tc>
        <w:tc>
          <w:tcPr>
            <w:tcW w:w="1326" w:type="dxa"/>
            <w:tcBorders>
              <w:top w:val="single" w:sz="4" w:space="0" w:color="auto"/>
              <w:left w:val="single" w:sz="4" w:space="0" w:color="auto"/>
              <w:bottom w:val="single" w:sz="4" w:space="0" w:color="auto"/>
              <w:right w:val="single" w:sz="4" w:space="0" w:color="auto"/>
            </w:tcBorders>
          </w:tcPr>
          <w:p w14:paraId="1FA1610D" w14:textId="77777777" w:rsidR="00A01E4B" w:rsidRPr="00BC3BD6" w:rsidRDefault="00A01E4B" w:rsidP="00BC7A59">
            <w:pPr>
              <w:jc w:val="right"/>
              <w:rPr>
                <w:rFonts w:ascii="Calibri" w:hAnsi="Calibri" w:cs="Calibri"/>
                <w:b/>
                <w:color w:val="000000"/>
              </w:rPr>
            </w:pPr>
          </w:p>
        </w:tc>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4EFA4" w14:textId="77777777" w:rsidR="00A01E4B" w:rsidRPr="00BC3BD6" w:rsidRDefault="00A01E4B" w:rsidP="00BC7A59">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A17BA" w14:textId="77777777" w:rsidR="00A01E4B" w:rsidRPr="00BC3BD6" w:rsidRDefault="00A01E4B" w:rsidP="00BC7A59">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0AAD40C5" w14:textId="77777777" w:rsidR="00A01E4B" w:rsidRPr="00BC3BD6" w:rsidRDefault="00A01E4B" w:rsidP="00BC7A59">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339A8555" w14:textId="77777777" w:rsidR="00A01E4B" w:rsidRPr="00BC3BD6" w:rsidRDefault="00A01E4B" w:rsidP="00BC7A59">
            <w:pPr>
              <w:rPr>
                <w:rFonts w:ascii="Calibri" w:hAnsi="Calibri" w:cs="Calibri"/>
                <w:color w:val="000000"/>
              </w:rPr>
            </w:pPr>
          </w:p>
        </w:tc>
      </w:tr>
      <w:bookmarkEnd w:id="1"/>
    </w:tbl>
    <w:p w14:paraId="10CB8B95" w14:textId="77777777" w:rsidR="00A01E4B" w:rsidRDefault="00A01E4B" w:rsidP="00A01E4B">
      <w:pPr>
        <w:tabs>
          <w:tab w:val="left" w:pos="284"/>
          <w:tab w:val="left" w:pos="426"/>
        </w:tabs>
        <w:rPr>
          <w:rFonts w:ascii="Calibri" w:hAnsi="Calibri" w:cs="Calibri"/>
          <w:color w:val="000000"/>
        </w:rPr>
      </w:pPr>
    </w:p>
    <w:p w14:paraId="6BB69211" w14:textId="77777777" w:rsidR="00A01E4B" w:rsidRDefault="00A01E4B" w:rsidP="00A01E4B">
      <w:pPr>
        <w:tabs>
          <w:tab w:val="left" w:pos="284"/>
          <w:tab w:val="left" w:pos="426"/>
        </w:tabs>
        <w:jc w:val="both"/>
        <w:rPr>
          <w:rFonts w:ascii="Calibri" w:hAnsi="Calibri" w:cs="Calibri"/>
          <w:color w:val="000000"/>
        </w:rPr>
      </w:pPr>
      <w:r w:rsidRPr="000D7226">
        <w:rPr>
          <w:rFonts w:ascii="Calibri" w:hAnsi="Calibri" w:cs="Calibri"/>
          <w:color w:val="000000"/>
        </w:rPr>
        <w:t>Dla jednoznacznej identyfikacji oferowan</w:t>
      </w:r>
      <w:r>
        <w:rPr>
          <w:rFonts w:ascii="Calibri" w:hAnsi="Calibri" w:cs="Calibri"/>
          <w:color w:val="000000"/>
        </w:rPr>
        <w:t>ych  licencji</w:t>
      </w:r>
      <w:r w:rsidRPr="000D7226">
        <w:rPr>
          <w:rFonts w:ascii="Calibri" w:hAnsi="Calibri" w:cs="Calibri"/>
          <w:color w:val="000000"/>
        </w:rPr>
        <w:t xml:space="preserve"> </w:t>
      </w:r>
      <w:r>
        <w:rPr>
          <w:rFonts w:ascii="Calibri" w:hAnsi="Calibri" w:cs="Calibri"/>
          <w:color w:val="000000"/>
        </w:rPr>
        <w:t xml:space="preserve">dostępowych </w:t>
      </w:r>
      <w:r w:rsidRPr="000D7226">
        <w:rPr>
          <w:rFonts w:ascii="Calibri" w:hAnsi="Calibri" w:cs="Calibri"/>
          <w:color w:val="000000"/>
        </w:rPr>
        <w:t xml:space="preserve">należy </w:t>
      </w:r>
      <w:r>
        <w:rPr>
          <w:rFonts w:ascii="Calibri" w:hAnsi="Calibri" w:cs="Calibri"/>
          <w:color w:val="000000"/>
        </w:rPr>
        <w:t xml:space="preserve">w tabeli powyżej </w:t>
      </w:r>
      <w:r w:rsidRPr="000D7226">
        <w:rPr>
          <w:rFonts w:ascii="Calibri" w:hAnsi="Calibri" w:cs="Calibri"/>
          <w:color w:val="000000"/>
        </w:rPr>
        <w:t>podać pełną nazwę produktu</w:t>
      </w:r>
      <w:r>
        <w:rPr>
          <w:rFonts w:ascii="Calibri" w:hAnsi="Calibri" w:cs="Calibri"/>
          <w:color w:val="000000"/>
        </w:rPr>
        <w:t xml:space="preserve"> i producenta licencji</w:t>
      </w:r>
      <w:r w:rsidRPr="000D7226">
        <w:rPr>
          <w:rFonts w:ascii="Calibri" w:hAnsi="Calibri" w:cs="Calibri"/>
          <w:color w:val="000000"/>
        </w:rPr>
        <w:t xml:space="preserve">, umożliwiającą </w:t>
      </w:r>
      <w:r>
        <w:rPr>
          <w:rFonts w:ascii="Calibri" w:hAnsi="Calibri" w:cs="Calibri"/>
          <w:color w:val="000000"/>
        </w:rPr>
        <w:t xml:space="preserve">ich </w:t>
      </w:r>
      <w:r w:rsidRPr="000D7226">
        <w:rPr>
          <w:rFonts w:ascii="Calibri" w:hAnsi="Calibri" w:cs="Calibri"/>
          <w:color w:val="000000"/>
        </w:rPr>
        <w:t>jednoznaczną identyfikację</w:t>
      </w:r>
      <w:r>
        <w:rPr>
          <w:rFonts w:ascii="Calibri" w:hAnsi="Calibri" w:cs="Calibri"/>
          <w:color w:val="000000"/>
        </w:rPr>
        <w:t>.</w:t>
      </w:r>
      <w:r w:rsidRPr="000D7226">
        <w:rPr>
          <w:rFonts w:ascii="Calibri" w:hAnsi="Calibri" w:cs="Calibri"/>
          <w:color w:val="000000"/>
        </w:rPr>
        <w:t xml:space="preserve"> Zamawiający będzie weryfikował zgodność ofertowan</w:t>
      </w:r>
      <w:r>
        <w:rPr>
          <w:rFonts w:ascii="Calibri" w:hAnsi="Calibri" w:cs="Calibri"/>
          <w:color w:val="000000"/>
        </w:rPr>
        <w:t xml:space="preserve">ych licencji </w:t>
      </w:r>
      <w:r w:rsidRPr="000D7226">
        <w:rPr>
          <w:rFonts w:ascii="Calibri" w:hAnsi="Calibri" w:cs="Calibri"/>
          <w:color w:val="000000"/>
        </w:rPr>
        <w:t xml:space="preserve"> z SWZ</w:t>
      </w:r>
      <w:r>
        <w:rPr>
          <w:rFonts w:ascii="Calibri" w:hAnsi="Calibri" w:cs="Calibri"/>
          <w:color w:val="000000"/>
        </w:rPr>
        <w:t xml:space="preserve">.  </w:t>
      </w:r>
    </w:p>
    <w:p w14:paraId="560E8631" w14:textId="77777777" w:rsidR="00A01E4B" w:rsidRDefault="00A01E4B" w:rsidP="00A01E4B">
      <w:pPr>
        <w:tabs>
          <w:tab w:val="left" w:pos="284"/>
          <w:tab w:val="left" w:pos="426"/>
        </w:tabs>
        <w:jc w:val="both"/>
        <w:rPr>
          <w:rFonts w:ascii="Calibri" w:hAnsi="Calibri" w:cs="Calibri"/>
          <w:color w:val="000000"/>
        </w:rPr>
      </w:pPr>
      <w:r w:rsidRPr="00D27496">
        <w:rPr>
          <w:rFonts w:ascii="Calibri" w:hAnsi="Calibri" w:cs="Calibri"/>
          <w:color w:val="000000"/>
        </w:rPr>
        <w:lastRenderedPageBreak/>
        <w:t>Wykonawca, który powoła się na oprogramowanie równoważne w zakresie opisanym przez Zamawiającego, jest obowiązany wykazać w ofercie, że oferowany przez niego przedmiot dostawy spełnia wymagania określone przez Zamawiającego.</w:t>
      </w:r>
      <w:r>
        <w:rPr>
          <w:rFonts w:ascii="Calibri" w:hAnsi="Calibri" w:cs="Calibri"/>
          <w:color w:val="000000"/>
        </w:rPr>
        <w:t xml:space="preserve"> </w:t>
      </w:r>
      <w:r w:rsidRPr="00D27496">
        <w:rPr>
          <w:rFonts w:ascii="Calibri" w:hAnsi="Calibri" w:cs="Calibri"/>
          <w:color w:val="000000"/>
        </w:rPr>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r>
        <w:rPr>
          <w:rFonts w:ascii="Calibri" w:hAnsi="Calibri" w:cs="Calibri"/>
          <w:color w:val="000000"/>
        </w:rPr>
        <w:t xml:space="preserve"> Specyfikacja stanowi treść oferty i nie podlega uzupełnieniu po terminie składania ofert. </w:t>
      </w:r>
    </w:p>
    <w:p w14:paraId="063EF4EC" w14:textId="77777777" w:rsidR="00A01E4B" w:rsidRDefault="00A01E4B" w:rsidP="00A01E4B">
      <w:pPr>
        <w:tabs>
          <w:tab w:val="left" w:pos="284"/>
          <w:tab w:val="left" w:pos="426"/>
        </w:tabs>
        <w:rPr>
          <w:rFonts w:ascii="Calibri" w:hAnsi="Calibri" w:cs="Calibri"/>
          <w:color w:val="000000"/>
        </w:rPr>
      </w:pPr>
    </w:p>
    <w:p w14:paraId="3846C386" w14:textId="77777777" w:rsidR="00A01E4B" w:rsidRPr="005A5634" w:rsidRDefault="00A01E4B" w:rsidP="00A01E4B">
      <w:pPr>
        <w:tabs>
          <w:tab w:val="left" w:pos="284"/>
          <w:tab w:val="left" w:pos="426"/>
        </w:tabs>
        <w:rPr>
          <w:rFonts w:ascii="Calibri" w:hAnsi="Calibri" w:cs="Calibri"/>
          <w:b/>
          <w:bCs/>
          <w:color w:val="000000"/>
        </w:rPr>
      </w:pPr>
      <w:r w:rsidRPr="005A5634">
        <w:rPr>
          <w:rFonts w:ascii="Calibri" w:hAnsi="Calibri" w:cs="Calibri"/>
          <w:b/>
          <w:bCs/>
          <w:color w:val="000000"/>
        </w:rPr>
        <w:t>OŚWIADCZENIA:</w:t>
      </w:r>
    </w:p>
    <w:p w14:paraId="0DC7B197" w14:textId="77777777" w:rsidR="00A01E4B" w:rsidRDefault="00A01E4B" w:rsidP="00A01E4B">
      <w:pPr>
        <w:tabs>
          <w:tab w:val="left" w:pos="284"/>
          <w:tab w:val="left" w:pos="426"/>
        </w:tabs>
        <w:rPr>
          <w:rFonts w:ascii="Calibri" w:hAnsi="Calibri" w:cs="Calibri"/>
          <w:color w:val="000000"/>
        </w:rPr>
      </w:pPr>
    </w:p>
    <w:p w14:paraId="40F4B364" w14:textId="77777777" w:rsidR="00A01E4B" w:rsidRPr="00991F16" w:rsidRDefault="00A01E4B" w:rsidP="00A01E4B">
      <w:pPr>
        <w:pStyle w:val="Akapitzlist"/>
        <w:numPr>
          <w:ilvl w:val="0"/>
          <w:numId w:val="3"/>
        </w:numPr>
        <w:tabs>
          <w:tab w:val="left" w:pos="684"/>
        </w:tabs>
        <w:spacing w:before="0"/>
        <w:ind w:left="684" w:hanging="426"/>
        <w:rPr>
          <w:rFonts w:asciiTheme="minorHAnsi" w:hAnsiTheme="minorHAnsi" w:cstheme="minorHAnsi"/>
        </w:rPr>
      </w:pPr>
      <w:r w:rsidRPr="00991F16">
        <w:rPr>
          <w:rFonts w:asciiTheme="minorHAnsi" w:hAnsiTheme="minorHAnsi" w:cstheme="minorHAnsi"/>
        </w:rPr>
        <w:t>OŚWIADCZAMY, że zamówienie wykonamy w terminie podanym przez</w:t>
      </w:r>
      <w:r w:rsidRPr="00991F16">
        <w:rPr>
          <w:rFonts w:asciiTheme="minorHAnsi" w:hAnsiTheme="minorHAnsi" w:cstheme="minorHAnsi"/>
          <w:spacing w:val="-20"/>
        </w:rPr>
        <w:t xml:space="preserve"> </w:t>
      </w:r>
      <w:r w:rsidRPr="00991F16">
        <w:rPr>
          <w:rFonts w:asciiTheme="minorHAnsi" w:hAnsiTheme="minorHAnsi" w:cstheme="minorHAnsi"/>
        </w:rPr>
        <w:t>Zamawiającego.</w:t>
      </w:r>
    </w:p>
    <w:p w14:paraId="0692CC63" w14:textId="77777777" w:rsidR="00A01E4B" w:rsidRPr="00991F16" w:rsidRDefault="00A01E4B" w:rsidP="00A01E4B">
      <w:pPr>
        <w:pStyle w:val="Tekstpodstawowy"/>
        <w:rPr>
          <w:rFonts w:asciiTheme="minorHAnsi" w:hAnsiTheme="minorHAnsi" w:cstheme="minorHAnsi"/>
        </w:rPr>
      </w:pPr>
    </w:p>
    <w:p w14:paraId="48B7A943" w14:textId="77777777" w:rsidR="00A01E4B" w:rsidRPr="00991F16" w:rsidRDefault="00A01E4B" w:rsidP="00A01E4B">
      <w:pPr>
        <w:pStyle w:val="Akapitzlist"/>
        <w:numPr>
          <w:ilvl w:val="0"/>
          <w:numId w:val="3"/>
        </w:numPr>
        <w:tabs>
          <w:tab w:val="left" w:pos="684"/>
        </w:tabs>
        <w:spacing w:before="0" w:line="312" w:lineRule="auto"/>
        <w:ind w:right="118" w:hanging="426"/>
        <w:rPr>
          <w:rFonts w:asciiTheme="minorHAnsi" w:hAnsiTheme="minorHAnsi" w:cstheme="minorHAnsi"/>
        </w:rPr>
      </w:pPr>
      <w:r w:rsidRPr="00991F16">
        <w:rPr>
          <w:rFonts w:asciiTheme="minorHAnsi" w:hAnsiTheme="minorHAnsi" w:cstheme="minorHAnsi"/>
        </w:rPr>
        <w:t>OŚWIADCZAMY, że zapoznaliśmy się ze Specyfikacją Warunków Zamówienia i akceptujemy oraz spełniamy wszystkie warunki w niej</w:t>
      </w:r>
      <w:r w:rsidRPr="00991F16">
        <w:rPr>
          <w:rFonts w:asciiTheme="minorHAnsi" w:hAnsiTheme="minorHAnsi" w:cstheme="minorHAnsi"/>
          <w:spacing w:val="-7"/>
        </w:rPr>
        <w:t xml:space="preserve"> </w:t>
      </w:r>
      <w:r w:rsidRPr="00991F16">
        <w:rPr>
          <w:rFonts w:asciiTheme="minorHAnsi" w:hAnsiTheme="minorHAnsi" w:cstheme="minorHAnsi"/>
        </w:rPr>
        <w:t>zawarte.</w:t>
      </w:r>
    </w:p>
    <w:p w14:paraId="48E54B20" w14:textId="77777777" w:rsidR="00A01E4B" w:rsidRPr="00991F16" w:rsidRDefault="00A01E4B" w:rsidP="00A01E4B">
      <w:pPr>
        <w:pStyle w:val="Akapitzlist"/>
        <w:numPr>
          <w:ilvl w:val="0"/>
          <w:numId w:val="3"/>
        </w:numPr>
        <w:tabs>
          <w:tab w:val="left" w:pos="684"/>
        </w:tabs>
        <w:spacing w:before="200"/>
        <w:ind w:left="684" w:hanging="426"/>
        <w:rPr>
          <w:rFonts w:asciiTheme="minorHAnsi" w:hAnsiTheme="minorHAnsi" w:cstheme="minorHAnsi"/>
        </w:rPr>
      </w:pPr>
      <w:r w:rsidRPr="00991F16">
        <w:rPr>
          <w:rFonts w:asciiTheme="minorHAnsi" w:hAnsiTheme="minorHAnsi" w:cstheme="minorHAnsi"/>
        </w:rPr>
        <w:t>OŚWIADCZAMY, że uzyskaliśmy wszelkie informacje niezbędne do</w:t>
      </w:r>
      <w:r w:rsidRPr="00991F16">
        <w:rPr>
          <w:rFonts w:asciiTheme="minorHAnsi" w:hAnsiTheme="minorHAnsi" w:cstheme="minorHAnsi"/>
          <w:spacing w:val="16"/>
        </w:rPr>
        <w:t xml:space="preserve"> </w:t>
      </w:r>
      <w:r w:rsidRPr="00991F16">
        <w:rPr>
          <w:rFonts w:asciiTheme="minorHAnsi" w:hAnsiTheme="minorHAnsi" w:cstheme="minorHAnsi"/>
        </w:rPr>
        <w:t>prawidłowego przygotowania i złożenia niniejszej oferty.</w:t>
      </w:r>
    </w:p>
    <w:p w14:paraId="1F7FF806" w14:textId="77777777" w:rsidR="00A01E4B" w:rsidRPr="00991F16" w:rsidRDefault="00A01E4B" w:rsidP="00A01E4B">
      <w:pPr>
        <w:pStyle w:val="Tekstpodstawowy"/>
        <w:rPr>
          <w:rFonts w:asciiTheme="minorHAnsi" w:hAnsiTheme="minorHAnsi" w:cstheme="minorHAnsi"/>
        </w:rPr>
      </w:pPr>
    </w:p>
    <w:p w14:paraId="0B5AB927" w14:textId="77777777" w:rsidR="00A01E4B" w:rsidRPr="00991F16" w:rsidRDefault="00A01E4B" w:rsidP="00A01E4B">
      <w:pPr>
        <w:pStyle w:val="Akapitzlist"/>
        <w:numPr>
          <w:ilvl w:val="0"/>
          <w:numId w:val="3"/>
        </w:numPr>
        <w:tabs>
          <w:tab w:val="left" w:pos="684"/>
        </w:tabs>
        <w:spacing w:before="0" w:line="312" w:lineRule="auto"/>
        <w:ind w:right="116" w:hanging="426"/>
        <w:rPr>
          <w:rFonts w:asciiTheme="minorHAnsi" w:hAnsiTheme="minorHAnsi" w:cstheme="minorHAnsi"/>
        </w:rPr>
      </w:pPr>
      <w:r w:rsidRPr="00991F16">
        <w:rPr>
          <w:rFonts w:asciiTheme="minorHAnsi" w:hAnsiTheme="minorHAnsi" w:cstheme="minorHAnsi"/>
        </w:rPr>
        <w:t>OŚWIADCZAMY, że jesteśmy związani niniejszą ofertą od dnia upływu terminu składania ofert do dnia</w:t>
      </w:r>
      <w:r>
        <w:rPr>
          <w:rFonts w:asciiTheme="minorHAnsi" w:hAnsiTheme="minorHAnsi" w:cstheme="minorHAnsi"/>
        </w:rPr>
        <w:t xml:space="preserve"> 6.01.2022 </w:t>
      </w:r>
      <w:r w:rsidRPr="0010150A">
        <w:rPr>
          <w:rFonts w:asciiTheme="minorHAnsi" w:hAnsiTheme="minorHAnsi" w:cstheme="minorHAnsi"/>
        </w:rPr>
        <w:t xml:space="preserve">r. </w:t>
      </w:r>
    </w:p>
    <w:p w14:paraId="327DBEC6" w14:textId="77777777" w:rsidR="00A01E4B" w:rsidRPr="00991F16" w:rsidRDefault="00A01E4B" w:rsidP="00A01E4B">
      <w:pPr>
        <w:pStyle w:val="Akapitzlist"/>
        <w:numPr>
          <w:ilvl w:val="0"/>
          <w:numId w:val="3"/>
        </w:numPr>
        <w:tabs>
          <w:tab w:val="left" w:pos="684"/>
        </w:tabs>
        <w:spacing w:before="200" w:line="312" w:lineRule="auto"/>
        <w:ind w:right="115" w:hanging="426"/>
        <w:rPr>
          <w:rFonts w:asciiTheme="minorHAnsi" w:hAnsiTheme="minorHAnsi" w:cstheme="minorHAnsi"/>
        </w:rPr>
      </w:pPr>
      <w:r w:rsidRPr="00991F16">
        <w:rPr>
          <w:rFonts w:asciiTheme="minorHAnsi" w:hAnsiTheme="minorHAnsi" w:cstheme="minorHAnsi"/>
        </w:rPr>
        <w:t>OŚWIADCZAMY,</w:t>
      </w:r>
      <w:r w:rsidRPr="00991F16">
        <w:rPr>
          <w:rFonts w:asciiTheme="minorHAnsi" w:hAnsiTheme="minorHAnsi" w:cstheme="minorHAnsi"/>
          <w:spacing w:val="-20"/>
        </w:rPr>
        <w:t xml:space="preserve"> </w:t>
      </w:r>
      <w:r w:rsidRPr="00991F16">
        <w:rPr>
          <w:rFonts w:asciiTheme="minorHAnsi" w:hAnsiTheme="minorHAnsi" w:cstheme="minorHAnsi"/>
        </w:rPr>
        <w:t>że</w:t>
      </w:r>
      <w:r w:rsidRPr="00991F16">
        <w:rPr>
          <w:rFonts w:asciiTheme="minorHAnsi" w:hAnsiTheme="minorHAnsi" w:cstheme="minorHAnsi"/>
          <w:spacing w:val="-19"/>
        </w:rPr>
        <w:t xml:space="preserve"> </w:t>
      </w:r>
      <w:r w:rsidRPr="00991F16">
        <w:rPr>
          <w:rFonts w:asciiTheme="minorHAnsi" w:hAnsiTheme="minorHAnsi" w:cstheme="minorHAnsi"/>
        </w:rPr>
        <w:t>zapoznaliśmy</w:t>
      </w:r>
      <w:r w:rsidRPr="00991F16">
        <w:rPr>
          <w:rFonts w:asciiTheme="minorHAnsi" w:hAnsiTheme="minorHAnsi" w:cstheme="minorHAnsi"/>
          <w:spacing w:val="-18"/>
        </w:rPr>
        <w:t xml:space="preserve"> </w:t>
      </w:r>
      <w:r w:rsidRPr="00991F16">
        <w:rPr>
          <w:rFonts w:asciiTheme="minorHAnsi" w:hAnsiTheme="minorHAnsi" w:cstheme="minorHAnsi"/>
        </w:rPr>
        <w:t>się</w:t>
      </w:r>
      <w:r w:rsidRPr="00991F16">
        <w:rPr>
          <w:rFonts w:asciiTheme="minorHAnsi" w:hAnsiTheme="minorHAnsi" w:cstheme="minorHAnsi"/>
          <w:spacing w:val="-20"/>
        </w:rPr>
        <w:t xml:space="preserve"> </w:t>
      </w:r>
      <w:r w:rsidRPr="00991F16">
        <w:rPr>
          <w:rFonts w:asciiTheme="minorHAnsi" w:hAnsiTheme="minorHAnsi" w:cstheme="minorHAnsi"/>
        </w:rPr>
        <w:t>z</w:t>
      </w:r>
      <w:r w:rsidRPr="00991F16">
        <w:rPr>
          <w:rFonts w:asciiTheme="minorHAnsi" w:hAnsiTheme="minorHAnsi" w:cstheme="minorHAnsi"/>
          <w:spacing w:val="-19"/>
        </w:rPr>
        <w:t xml:space="preserve"> </w:t>
      </w:r>
      <w:r w:rsidRPr="00991F16">
        <w:rPr>
          <w:rFonts w:asciiTheme="minorHAnsi" w:hAnsiTheme="minorHAnsi" w:cstheme="minorHAnsi"/>
        </w:rPr>
        <w:t>Projektowanymi</w:t>
      </w:r>
      <w:r w:rsidRPr="00991F16">
        <w:rPr>
          <w:rFonts w:asciiTheme="minorHAnsi" w:hAnsiTheme="minorHAnsi" w:cstheme="minorHAnsi"/>
          <w:spacing w:val="-19"/>
        </w:rPr>
        <w:t xml:space="preserve"> </w:t>
      </w:r>
      <w:r w:rsidRPr="00991F16">
        <w:rPr>
          <w:rFonts w:asciiTheme="minorHAnsi" w:hAnsiTheme="minorHAnsi" w:cstheme="minorHAnsi"/>
        </w:rPr>
        <w:t>Postanowieniami</w:t>
      </w:r>
      <w:r w:rsidRPr="00991F16">
        <w:rPr>
          <w:rFonts w:asciiTheme="minorHAnsi" w:hAnsiTheme="minorHAnsi" w:cstheme="minorHAnsi"/>
          <w:spacing w:val="-19"/>
        </w:rPr>
        <w:t xml:space="preserve"> </w:t>
      </w:r>
      <w:r w:rsidRPr="00991F16">
        <w:rPr>
          <w:rFonts w:asciiTheme="minorHAnsi" w:hAnsiTheme="minorHAnsi" w:cstheme="minorHAnsi"/>
        </w:rPr>
        <w:t>Umowy,</w:t>
      </w:r>
      <w:r w:rsidRPr="00991F16">
        <w:rPr>
          <w:rFonts w:asciiTheme="minorHAnsi" w:hAnsiTheme="minorHAnsi" w:cstheme="minorHAnsi"/>
          <w:spacing w:val="-20"/>
        </w:rPr>
        <w:t xml:space="preserve"> </w:t>
      </w:r>
      <w:r w:rsidRPr="00991F16">
        <w:rPr>
          <w:rFonts w:asciiTheme="minorHAnsi" w:hAnsiTheme="minorHAnsi" w:cstheme="minorHAnsi"/>
        </w:rPr>
        <w:t>określonymi w Załączniku nr 4 do Specyfikacji Warunków Zamówienia i ZOBOWIĄZUJEMY SIĘ,</w:t>
      </w:r>
      <w:r>
        <w:rPr>
          <w:rFonts w:asciiTheme="minorHAnsi" w:hAnsiTheme="minorHAnsi" w:cstheme="minorHAnsi"/>
        </w:rPr>
        <w:tab/>
      </w:r>
      <w:r w:rsidRPr="00991F16">
        <w:rPr>
          <w:rFonts w:asciiTheme="minorHAnsi" w:hAnsiTheme="minorHAnsi" w:cstheme="minorHAnsi"/>
        </w:rPr>
        <w:t>w przypadku wyboru naszej oferty, do zawarcia umowy zgodnej z niniejszą ofertą, na warunkach w nich</w:t>
      </w:r>
      <w:r w:rsidRPr="00991F16">
        <w:rPr>
          <w:rFonts w:asciiTheme="minorHAnsi" w:hAnsiTheme="minorHAnsi" w:cstheme="minorHAnsi"/>
          <w:spacing w:val="-1"/>
        </w:rPr>
        <w:t xml:space="preserve"> </w:t>
      </w:r>
      <w:r w:rsidRPr="00991F16">
        <w:rPr>
          <w:rFonts w:asciiTheme="minorHAnsi" w:hAnsiTheme="minorHAnsi" w:cstheme="minorHAnsi"/>
        </w:rPr>
        <w:t>określonych.</w:t>
      </w:r>
    </w:p>
    <w:p w14:paraId="1D0C6ED9" w14:textId="77777777" w:rsidR="00A01E4B" w:rsidRPr="00991F16" w:rsidRDefault="00A01E4B" w:rsidP="00A01E4B">
      <w:pPr>
        <w:pStyle w:val="Akapitzlist"/>
        <w:numPr>
          <w:ilvl w:val="0"/>
          <w:numId w:val="3"/>
        </w:numPr>
        <w:tabs>
          <w:tab w:val="left" w:pos="684"/>
        </w:tabs>
        <w:spacing w:before="200" w:line="312" w:lineRule="auto"/>
        <w:ind w:right="117" w:hanging="426"/>
        <w:rPr>
          <w:rFonts w:asciiTheme="minorHAnsi" w:hAnsiTheme="minorHAnsi" w:cstheme="minorHAnsi"/>
        </w:rPr>
      </w:pPr>
      <w:r w:rsidRPr="00991F16">
        <w:rPr>
          <w:rFonts w:asciiTheme="minorHAnsi" w:hAnsiTheme="minorHAnsi" w:cstheme="minorHAnsi"/>
        </w:rPr>
        <w:t>AKCEPTUJEMY Projektowane Postanowienia Umowne, w tym warunki płatności oraz termin realizacji przedmiotu zamówienia podany przez</w:t>
      </w:r>
      <w:r w:rsidRPr="00991F16">
        <w:rPr>
          <w:rFonts w:asciiTheme="minorHAnsi" w:hAnsiTheme="minorHAnsi" w:cstheme="minorHAnsi"/>
          <w:spacing w:val="-1"/>
        </w:rPr>
        <w:t xml:space="preserve"> </w:t>
      </w:r>
      <w:r w:rsidRPr="00991F16">
        <w:rPr>
          <w:rFonts w:asciiTheme="minorHAnsi" w:hAnsiTheme="minorHAnsi" w:cstheme="minorHAnsi"/>
        </w:rPr>
        <w:t>Zamawiającego.</w:t>
      </w:r>
    </w:p>
    <w:p w14:paraId="0105482A" w14:textId="77777777" w:rsidR="00A01E4B" w:rsidRPr="00991F16" w:rsidRDefault="00A01E4B" w:rsidP="00A01E4B">
      <w:pPr>
        <w:pStyle w:val="Akapitzlist"/>
        <w:numPr>
          <w:ilvl w:val="0"/>
          <w:numId w:val="3"/>
        </w:numPr>
        <w:tabs>
          <w:tab w:val="left" w:pos="684"/>
        </w:tabs>
        <w:spacing w:line="312" w:lineRule="auto"/>
        <w:ind w:right="117" w:hanging="426"/>
        <w:rPr>
          <w:rFonts w:asciiTheme="minorHAnsi" w:hAnsiTheme="minorHAnsi" w:cstheme="minorHAnsi"/>
        </w:rPr>
      </w:pPr>
      <w:r w:rsidRPr="00991F16">
        <w:rPr>
          <w:rFonts w:asciiTheme="minorHAnsi" w:hAnsiTheme="minorHAnsi" w:cstheme="minorHAnsi"/>
        </w:rPr>
        <w:t>Oświadczam, że wypełniłem obowiązki informacyjne przewidziane w art. 13 lub art. 14 RODO</w:t>
      </w:r>
      <w:r w:rsidRPr="00991F16">
        <w:rPr>
          <w:rStyle w:val="Odwoanieprzypisudolnego"/>
          <w:rFonts w:asciiTheme="minorHAnsi" w:hAnsiTheme="minorHAnsi" w:cstheme="minorHAnsi"/>
        </w:rPr>
        <w:footnoteReference w:id="1"/>
      </w:r>
      <w:r w:rsidRPr="00991F16">
        <w:rPr>
          <w:rFonts w:asciiTheme="minorHAnsi" w:hAnsiTheme="minorHAnsi" w:cstheme="minorHAnsi"/>
        </w:rPr>
        <w:t xml:space="preserve"> wobec osób fizycznych, od których dane osobowe bezpośrednio lub pośrednio pozyskałem w</w:t>
      </w:r>
      <w:r w:rsidRPr="00991F16">
        <w:rPr>
          <w:rFonts w:asciiTheme="minorHAnsi" w:hAnsiTheme="minorHAnsi" w:cstheme="minorHAnsi"/>
          <w:spacing w:val="-32"/>
        </w:rPr>
        <w:t xml:space="preserve"> </w:t>
      </w:r>
      <w:r w:rsidRPr="00991F16">
        <w:rPr>
          <w:rFonts w:asciiTheme="minorHAnsi" w:hAnsiTheme="minorHAnsi" w:cstheme="minorHAnsi"/>
        </w:rPr>
        <w:t>celu ubiegania się o udzielenie zamówienia publicznego w niniejszym</w:t>
      </w:r>
      <w:r w:rsidRPr="00991F16">
        <w:rPr>
          <w:rFonts w:asciiTheme="minorHAnsi" w:hAnsiTheme="minorHAnsi" w:cstheme="minorHAnsi"/>
          <w:spacing w:val="-6"/>
        </w:rPr>
        <w:t xml:space="preserve"> </w:t>
      </w:r>
      <w:r w:rsidRPr="00991F16">
        <w:rPr>
          <w:rFonts w:asciiTheme="minorHAnsi" w:hAnsiTheme="minorHAnsi" w:cstheme="minorHAnsi"/>
        </w:rPr>
        <w:t>postępowaniu.</w:t>
      </w:r>
      <w:r w:rsidRPr="00991F16">
        <w:rPr>
          <w:rStyle w:val="Odwoanieprzypisudolnego"/>
          <w:rFonts w:asciiTheme="minorHAnsi" w:hAnsiTheme="minorHAnsi" w:cstheme="minorHAnsi"/>
        </w:rPr>
        <w:footnoteReference w:id="2"/>
      </w:r>
    </w:p>
    <w:p w14:paraId="42AE11C1" w14:textId="77777777" w:rsidR="00A01E4B" w:rsidRPr="00991F16" w:rsidRDefault="00A01E4B" w:rsidP="00A01E4B">
      <w:pPr>
        <w:pStyle w:val="Akapitzlist"/>
        <w:numPr>
          <w:ilvl w:val="0"/>
          <w:numId w:val="3"/>
        </w:numPr>
        <w:rPr>
          <w:rFonts w:asciiTheme="minorHAnsi" w:hAnsiTheme="minorHAnsi" w:cstheme="minorHAnsi"/>
        </w:rPr>
      </w:pPr>
      <w:r w:rsidRPr="00991F16">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2AEBF02F" w14:textId="77777777" w:rsidR="00A01E4B" w:rsidRPr="00991F16" w:rsidRDefault="00A01E4B" w:rsidP="00A01E4B">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 xml:space="preserve">Pod groźbą odpowiedzialności karnej oświadczam/y, że załączone do oferty dokumenty opisują stan prawny i faktyczny aktualny na dzień upływu terminu </w:t>
      </w:r>
      <w:r w:rsidRPr="00991F16">
        <w:rPr>
          <w:rFonts w:asciiTheme="minorHAnsi" w:hAnsiTheme="minorHAnsi" w:cstheme="minorHAnsi"/>
        </w:rPr>
        <w:lastRenderedPageBreak/>
        <w:t>składania ofert (art. 297 k.k.).</w:t>
      </w:r>
    </w:p>
    <w:p w14:paraId="3869FC90" w14:textId="77777777" w:rsidR="00A01E4B" w:rsidRPr="00991F16" w:rsidRDefault="00A01E4B" w:rsidP="00A01E4B">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Następujące dokumenty znajdują się w posiadaniu Zamawiającego:</w:t>
      </w:r>
    </w:p>
    <w:p w14:paraId="550AF0B6" w14:textId="77777777" w:rsidR="00A01E4B" w:rsidRPr="00991F16" w:rsidRDefault="00A01E4B" w:rsidP="00A01E4B">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 .....................................................................................................</w:t>
      </w:r>
    </w:p>
    <w:p w14:paraId="1FC14C23" w14:textId="77777777" w:rsidR="00A01E4B" w:rsidRPr="00991F16" w:rsidRDefault="00A01E4B" w:rsidP="00A01E4B">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w:t>
      </w:r>
    </w:p>
    <w:p w14:paraId="5592A245" w14:textId="77777777" w:rsidR="00A01E4B" w:rsidRPr="00991F16" w:rsidRDefault="00A01E4B" w:rsidP="00A01E4B">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i stanowią potwierdzenie okoliczności, o których mowa w art. 125 ust. 3 ustawy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75681CCF" w14:textId="77777777" w:rsidR="00A01E4B" w:rsidRPr="00991F16" w:rsidRDefault="00A01E4B" w:rsidP="00A01E4B">
      <w:pPr>
        <w:pStyle w:val="Akapitzlist"/>
        <w:numPr>
          <w:ilvl w:val="0"/>
          <w:numId w:val="3"/>
        </w:numPr>
        <w:tabs>
          <w:tab w:val="left" w:pos="684"/>
          <w:tab w:val="left" w:pos="4371"/>
        </w:tabs>
        <w:ind w:left="684" w:hanging="426"/>
        <w:rPr>
          <w:rFonts w:asciiTheme="minorHAnsi" w:hAnsiTheme="minorHAnsi" w:cstheme="minorHAnsi"/>
        </w:rPr>
      </w:pPr>
      <w:r w:rsidRPr="00991F16">
        <w:rPr>
          <w:rFonts w:asciiTheme="minorHAnsi" w:hAnsiTheme="minorHAnsi" w:cstheme="minorHAnsi"/>
          <w:b/>
        </w:rPr>
        <w:t>SKŁADAMY</w:t>
      </w:r>
      <w:r w:rsidRPr="00991F16">
        <w:rPr>
          <w:rFonts w:asciiTheme="minorHAnsi" w:hAnsiTheme="minorHAnsi" w:cstheme="minorHAnsi"/>
          <w:b/>
          <w:spacing w:val="-2"/>
        </w:rPr>
        <w:t xml:space="preserve"> </w:t>
      </w:r>
      <w:r w:rsidRPr="00991F16">
        <w:rPr>
          <w:rFonts w:asciiTheme="minorHAnsi" w:hAnsiTheme="minorHAnsi" w:cstheme="minorHAnsi"/>
        </w:rPr>
        <w:t>ofertę</w:t>
      </w:r>
      <w:r w:rsidRPr="00991F16">
        <w:rPr>
          <w:rFonts w:asciiTheme="minorHAnsi" w:hAnsiTheme="minorHAnsi" w:cstheme="minorHAnsi"/>
          <w:spacing w:val="-2"/>
        </w:rPr>
        <w:t xml:space="preserve"> </w:t>
      </w:r>
      <w:r w:rsidRPr="00991F16">
        <w:rPr>
          <w:rFonts w:asciiTheme="minorHAnsi" w:hAnsiTheme="minorHAnsi" w:cstheme="minorHAnsi"/>
        </w:rPr>
        <w:t>na</w:t>
      </w:r>
      <w:r w:rsidRPr="00991F16">
        <w:rPr>
          <w:rFonts w:asciiTheme="minorHAnsi" w:hAnsiTheme="minorHAnsi" w:cstheme="minorHAnsi"/>
          <w:u w:val="single"/>
        </w:rPr>
        <w:t xml:space="preserve"> </w:t>
      </w:r>
      <w:r w:rsidRPr="00991F16">
        <w:rPr>
          <w:rFonts w:asciiTheme="minorHAnsi" w:hAnsiTheme="minorHAnsi" w:cstheme="minorHAnsi"/>
          <w:u w:val="single"/>
        </w:rPr>
        <w:tab/>
      </w:r>
      <w:r w:rsidRPr="00991F16">
        <w:rPr>
          <w:rFonts w:asciiTheme="minorHAnsi" w:hAnsiTheme="minorHAnsi" w:cstheme="minorHAnsi"/>
        </w:rPr>
        <w:t>stronach.</w:t>
      </w:r>
    </w:p>
    <w:p w14:paraId="3626390C" w14:textId="77777777" w:rsidR="00A01E4B" w:rsidRDefault="00A01E4B" w:rsidP="00A01E4B">
      <w:pPr>
        <w:pStyle w:val="Akapitzlist"/>
        <w:numPr>
          <w:ilvl w:val="0"/>
          <w:numId w:val="3"/>
        </w:numPr>
        <w:tabs>
          <w:tab w:val="left" w:pos="684"/>
        </w:tabs>
        <w:spacing w:before="135"/>
        <w:ind w:left="684" w:hanging="426"/>
        <w:rPr>
          <w:rFonts w:asciiTheme="minorHAnsi" w:hAnsiTheme="minorHAnsi" w:cstheme="minorHAnsi"/>
        </w:rPr>
      </w:pPr>
      <w:r w:rsidRPr="00991F16">
        <w:rPr>
          <w:rFonts w:asciiTheme="minorHAnsi" w:hAnsiTheme="minorHAnsi" w:cstheme="minorHAnsi"/>
        </w:rPr>
        <w:t xml:space="preserve">Wraz z ofertą </w:t>
      </w:r>
      <w:r w:rsidRPr="00991F16">
        <w:rPr>
          <w:rFonts w:asciiTheme="minorHAnsi" w:hAnsiTheme="minorHAnsi" w:cstheme="minorHAnsi"/>
          <w:b/>
        </w:rPr>
        <w:t xml:space="preserve">SKŁADAMY </w:t>
      </w:r>
      <w:r w:rsidRPr="00991F16">
        <w:rPr>
          <w:rFonts w:asciiTheme="minorHAnsi" w:hAnsiTheme="minorHAnsi" w:cstheme="minorHAnsi"/>
        </w:rPr>
        <w:t>następujące oświadczenia i</w:t>
      </w:r>
      <w:r w:rsidRPr="00991F16">
        <w:rPr>
          <w:rFonts w:asciiTheme="minorHAnsi" w:hAnsiTheme="minorHAnsi" w:cstheme="minorHAnsi"/>
          <w:spacing w:val="-5"/>
        </w:rPr>
        <w:t xml:space="preserve"> </w:t>
      </w:r>
      <w:r w:rsidRPr="00991F16">
        <w:rPr>
          <w:rFonts w:asciiTheme="minorHAnsi" w:hAnsiTheme="minorHAnsi" w:cstheme="minorHAnsi"/>
        </w:rPr>
        <w:t>dokumenty:</w:t>
      </w:r>
      <w:r>
        <w:rPr>
          <w:rFonts w:asciiTheme="minorHAnsi" w:hAnsiTheme="minorHAnsi" w:cstheme="minorHAnsi"/>
        </w:rPr>
        <w:t xml:space="preserve">  </w:t>
      </w:r>
    </w:p>
    <w:p w14:paraId="736740F8" w14:textId="77777777" w:rsidR="00A01E4B" w:rsidRPr="005A5634" w:rsidRDefault="00A01E4B" w:rsidP="00A01E4B">
      <w:pPr>
        <w:tabs>
          <w:tab w:val="left" w:pos="684"/>
        </w:tabs>
        <w:spacing w:before="135"/>
        <w:rPr>
          <w:rFonts w:asciiTheme="minorHAnsi" w:hAnsiTheme="minorHAnsi" w:cstheme="minorHAnsi"/>
        </w:rPr>
      </w:pPr>
      <w:r>
        <w:rPr>
          <w:rFonts w:asciiTheme="minorHAnsi" w:hAnsiTheme="minorHAnsi" w:cstheme="minorHAnsi"/>
        </w:rPr>
        <w:t>1)</w:t>
      </w:r>
    </w:p>
    <w:p w14:paraId="5B347276" w14:textId="77777777" w:rsidR="00A01E4B" w:rsidRDefault="00A01E4B" w:rsidP="00A01E4B">
      <w:pPr>
        <w:tabs>
          <w:tab w:val="left" w:pos="684"/>
        </w:tabs>
        <w:spacing w:before="135"/>
        <w:rPr>
          <w:rFonts w:asciiTheme="minorHAnsi" w:hAnsiTheme="minorHAnsi" w:cstheme="minorHAnsi"/>
        </w:rPr>
      </w:pPr>
      <w:r>
        <w:rPr>
          <w:rFonts w:asciiTheme="minorHAnsi" w:hAnsiTheme="minorHAnsi" w:cstheme="minorHAnsi"/>
        </w:rPr>
        <w:t xml:space="preserve">2) </w:t>
      </w:r>
    </w:p>
    <w:p w14:paraId="06180930" w14:textId="77777777" w:rsidR="00A01E4B" w:rsidRDefault="00A01E4B" w:rsidP="00A01E4B">
      <w:pPr>
        <w:tabs>
          <w:tab w:val="left" w:pos="684"/>
        </w:tabs>
        <w:spacing w:before="135"/>
        <w:rPr>
          <w:rFonts w:asciiTheme="minorHAnsi" w:hAnsiTheme="minorHAnsi" w:cstheme="minorHAnsi"/>
        </w:rPr>
      </w:pPr>
      <w:r>
        <w:rPr>
          <w:rFonts w:asciiTheme="minorHAnsi" w:hAnsiTheme="minorHAnsi" w:cstheme="minorHAnsi"/>
        </w:rPr>
        <w:t>3)</w:t>
      </w:r>
    </w:p>
    <w:p w14:paraId="632534A0" w14:textId="77777777" w:rsidR="00A01E4B" w:rsidRPr="00991F16" w:rsidRDefault="00A01E4B" w:rsidP="00A01E4B">
      <w:pPr>
        <w:pStyle w:val="Tekstpodstawowy"/>
        <w:tabs>
          <w:tab w:val="left" w:leader="dot" w:pos="4101"/>
        </w:tabs>
        <w:spacing w:before="153"/>
        <w:ind w:left="258"/>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2560D530" w14:textId="77777777" w:rsidR="00A01E4B" w:rsidRPr="00991F16" w:rsidRDefault="00A01E4B" w:rsidP="00A01E4B">
      <w:pPr>
        <w:spacing w:before="136"/>
        <w:ind w:right="116"/>
        <w:jc w:val="right"/>
        <w:rPr>
          <w:rFonts w:asciiTheme="minorHAnsi" w:hAnsiTheme="minorHAnsi" w:cstheme="minorHAnsi"/>
          <w:i/>
          <w:spacing w:val="-2"/>
        </w:rPr>
      </w:pPr>
    </w:p>
    <w:p w14:paraId="0EDF5DF8" w14:textId="77777777" w:rsidR="00A01E4B" w:rsidRPr="00991F16" w:rsidRDefault="00A01E4B" w:rsidP="00A01E4B">
      <w:pPr>
        <w:spacing w:before="136"/>
        <w:ind w:right="116"/>
        <w:jc w:val="right"/>
        <w:rPr>
          <w:rFonts w:asciiTheme="minorHAnsi" w:hAnsiTheme="minorHAnsi" w:cstheme="minorHAnsi"/>
          <w:i/>
        </w:rPr>
      </w:pPr>
      <w:r w:rsidRPr="00991F16">
        <w:rPr>
          <w:rFonts w:asciiTheme="minorHAnsi" w:hAnsiTheme="minorHAnsi" w:cstheme="minorHAnsi"/>
          <w:i/>
          <w:spacing w:val="-2"/>
        </w:rPr>
        <w:t>……………………………….</w:t>
      </w:r>
    </w:p>
    <w:p w14:paraId="2A24AA2B" w14:textId="77777777" w:rsidR="00A01E4B" w:rsidRPr="00991F16" w:rsidRDefault="00A01E4B" w:rsidP="00A01E4B">
      <w:pPr>
        <w:spacing w:before="136" w:line="369" w:lineRule="auto"/>
        <w:ind w:left="2024"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0BAB9630" w14:textId="77777777" w:rsidR="00A01E4B" w:rsidRDefault="00A01E4B" w:rsidP="00A01E4B">
      <w:pPr>
        <w:rPr>
          <w:rFonts w:asciiTheme="minorHAnsi" w:hAnsiTheme="minorHAnsi" w:cstheme="minorHAnsi"/>
        </w:rPr>
      </w:pPr>
    </w:p>
    <w:p w14:paraId="50AD6B9B" w14:textId="77777777" w:rsidR="00A01E4B" w:rsidRDefault="00A01E4B" w:rsidP="00A01E4B">
      <w:pPr>
        <w:rPr>
          <w:rFonts w:asciiTheme="minorHAnsi" w:hAnsiTheme="minorHAnsi" w:cstheme="minorHAnsi"/>
        </w:rPr>
      </w:pPr>
    </w:p>
    <w:p w14:paraId="2805EDAE" w14:textId="77777777" w:rsidR="00A01E4B" w:rsidRDefault="00A01E4B" w:rsidP="00A01E4B">
      <w:pPr>
        <w:rPr>
          <w:rFonts w:asciiTheme="minorHAnsi" w:hAnsiTheme="minorHAnsi" w:cstheme="minorHAnsi"/>
        </w:rPr>
      </w:pPr>
    </w:p>
    <w:p w14:paraId="067BF3EC" w14:textId="77777777" w:rsidR="00A01E4B" w:rsidRPr="00991F16" w:rsidRDefault="00A01E4B" w:rsidP="00A01E4B">
      <w:pPr>
        <w:spacing w:before="93"/>
        <w:ind w:left="258"/>
        <w:jc w:val="both"/>
        <w:rPr>
          <w:rFonts w:asciiTheme="minorHAnsi" w:hAnsiTheme="minorHAnsi" w:cstheme="minorHAnsi"/>
          <w:b/>
          <w:i/>
        </w:rPr>
      </w:pPr>
      <w:r w:rsidRPr="00991F16">
        <w:rPr>
          <w:rFonts w:asciiTheme="minorHAnsi" w:hAnsiTheme="minorHAnsi" w:cstheme="minorHAnsi"/>
          <w:b/>
          <w:i/>
          <w:u w:val="single"/>
        </w:rPr>
        <w:t>Informacja dla Wykonawcy:</w:t>
      </w:r>
    </w:p>
    <w:p w14:paraId="5C4951B1" w14:textId="77777777" w:rsidR="00A01E4B" w:rsidRPr="00991F16" w:rsidRDefault="00A01E4B" w:rsidP="00A01E4B">
      <w:pPr>
        <w:spacing w:before="122" w:line="312" w:lineRule="auto"/>
        <w:ind w:left="258" w:right="116"/>
        <w:jc w:val="both"/>
        <w:rPr>
          <w:rFonts w:asciiTheme="minorHAnsi" w:hAnsiTheme="minorHAnsi" w:cstheme="minorHAnsi"/>
          <w:i/>
        </w:rPr>
      </w:pPr>
      <w:r w:rsidRPr="00991F16">
        <w:rPr>
          <w:rFonts w:asciiTheme="minorHAnsi" w:hAnsiTheme="minorHAnsi" w:cstheme="minorHAnsi"/>
          <w:i/>
          <w:u w:val="single"/>
        </w:rPr>
        <w:t>Formularz oferty musi być opatrzony przez osobę lub osoby uprawnione do reprezentowania firmy kwalifikowanym podpisem</w:t>
      </w:r>
      <w:r w:rsidRPr="00991F16">
        <w:rPr>
          <w:rFonts w:asciiTheme="minorHAnsi" w:hAnsiTheme="minorHAnsi" w:cstheme="minorHAnsi"/>
          <w:i/>
        </w:rPr>
        <w:t xml:space="preserve"> </w:t>
      </w:r>
      <w:r w:rsidRPr="00991F16">
        <w:rPr>
          <w:rFonts w:asciiTheme="minorHAnsi" w:hAnsiTheme="minorHAnsi" w:cstheme="minorHAnsi"/>
          <w:i/>
          <w:u w:val="single"/>
        </w:rPr>
        <w:t>elektronicznym lub podpisem zaufanym lub podpisem osobistym i przekazany Zamawiającemu wraz z dokumentem (-</w:t>
      </w:r>
      <w:proofErr w:type="spellStart"/>
      <w:r w:rsidRPr="00991F16">
        <w:rPr>
          <w:rFonts w:asciiTheme="minorHAnsi" w:hAnsiTheme="minorHAnsi" w:cstheme="minorHAnsi"/>
          <w:i/>
          <w:u w:val="single"/>
        </w:rPr>
        <w:t>ami</w:t>
      </w:r>
      <w:proofErr w:type="spellEnd"/>
      <w:r w:rsidRPr="00991F16">
        <w:rPr>
          <w:rFonts w:asciiTheme="minorHAnsi" w:hAnsiTheme="minorHAnsi" w:cstheme="minorHAnsi"/>
          <w:i/>
          <w:u w:val="single"/>
        </w:rPr>
        <w:t>)</w:t>
      </w:r>
      <w:r w:rsidRPr="00991F16">
        <w:rPr>
          <w:rFonts w:asciiTheme="minorHAnsi" w:hAnsiTheme="minorHAnsi" w:cstheme="minorHAnsi"/>
          <w:i/>
        </w:rPr>
        <w:t xml:space="preserve"> </w:t>
      </w:r>
      <w:r w:rsidRPr="00991F16">
        <w:rPr>
          <w:rFonts w:asciiTheme="minorHAnsi" w:hAnsiTheme="minorHAnsi" w:cstheme="minorHAnsi"/>
          <w:i/>
          <w:u w:val="single"/>
        </w:rPr>
        <w:t>potwierdzającymi prawo do reprezentacji Wykonawcy przez osobę podpisującą ofertę.</w:t>
      </w:r>
    </w:p>
    <w:p w14:paraId="6BC9DBAE" w14:textId="77777777" w:rsidR="00A01E4B" w:rsidRDefault="00A01E4B" w:rsidP="00A01E4B">
      <w:pPr>
        <w:rPr>
          <w:rFonts w:asciiTheme="minorHAnsi" w:hAnsiTheme="minorHAnsi" w:cstheme="minorHAnsi"/>
        </w:rPr>
      </w:pPr>
    </w:p>
    <w:p w14:paraId="39FD8A23" w14:textId="77777777" w:rsidR="00A01E4B" w:rsidRDefault="00A01E4B" w:rsidP="00A01E4B">
      <w:pPr>
        <w:rPr>
          <w:rFonts w:asciiTheme="minorHAnsi" w:hAnsiTheme="minorHAnsi" w:cstheme="minorHAnsi"/>
        </w:rPr>
      </w:pPr>
    </w:p>
    <w:p w14:paraId="4EA93828" w14:textId="77777777" w:rsidR="00A01E4B" w:rsidRDefault="00A01E4B" w:rsidP="00A01E4B">
      <w:pPr>
        <w:rPr>
          <w:rFonts w:asciiTheme="minorHAnsi" w:hAnsiTheme="minorHAnsi" w:cstheme="minorHAnsi"/>
        </w:rPr>
      </w:pPr>
    </w:p>
    <w:p w14:paraId="4CDC2F65" w14:textId="77777777" w:rsidR="00A01E4B" w:rsidRDefault="00A01E4B" w:rsidP="00A01E4B">
      <w:pPr>
        <w:rPr>
          <w:rFonts w:asciiTheme="minorHAnsi" w:hAnsiTheme="minorHAnsi" w:cstheme="minorHAnsi"/>
        </w:rPr>
      </w:pPr>
      <w:r>
        <w:rPr>
          <w:rFonts w:asciiTheme="minorHAnsi" w:hAnsiTheme="minorHAnsi" w:cstheme="minorHAnsi"/>
        </w:rPr>
        <w:br w:type="page"/>
      </w:r>
    </w:p>
    <w:p w14:paraId="36131FDE" w14:textId="77777777" w:rsidR="00A01E4B" w:rsidRPr="00991F16" w:rsidRDefault="00A01E4B" w:rsidP="00A01E4B">
      <w:pPr>
        <w:rPr>
          <w:rFonts w:asciiTheme="minorHAnsi" w:hAnsiTheme="minorHAnsi" w:cstheme="minorHAnsi"/>
        </w:rPr>
        <w:sectPr w:rsidR="00A01E4B" w:rsidRPr="00991F16" w:rsidSect="001832DE">
          <w:footerReference w:type="default" r:id="rId7"/>
          <w:pgSz w:w="16840" w:h="11910" w:orient="landscape"/>
          <w:pgMar w:top="1160" w:right="1580" w:bottom="1300" w:left="680" w:header="0" w:footer="400" w:gutter="0"/>
          <w:cols w:space="708"/>
          <w:docGrid w:linePitch="299"/>
        </w:sectPr>
      </w:pPr>
    </w:p>
    <w:p w14:paraId="16BA49E3" w14:textId="77777777" w:rsidR="00A01E4B" w:rsidRPr="00991F16" w:rsidRDefault="00A01E4B" w:rsidP="00A01E4B">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03B152D3" w14:textId="77777777" w:rsidR="00A01E4B" w:rsidRPr="00991F16" w:rsidRDefault="00A01E4B" w:rsidP="00A01E4B">
      <w:pPr>
        <w:pStyle w:val="Nagwek1"/>
        <w:spacing w:before="135"/>
        <w:ind w:left="258"/>
        <w:rPr>
          <w:rFonts w:asciiTheme="minorHAnsi" w:hAnsiTheme="minorHAnsi" w:cstheme="minorHAnsi"/>
        </w:rPr>
      </w:pPr>
      <w:bookmarkStart w:id="4" w:name="_Toc67999487"/>
      <w:r w:rsidRPr="00991F16">
        <w:rPr>
          <w:rFonts w:asciiTheme="minorHAnsi" w:hAnsiTheme="minorHAnsi" w:cstheme="minorHAnsi"/>
        </w:rPr>
        <w:t>Nazwa Wykonawcy, w imieniu którego składane jest oświadczenie:</w:t>
      </w:r>
      <w:bookmarkEnd w:id="4"/>
    </w:p>
    <w:p w14:paraId="44C31576" w14:textId="77777777" w:rsidR="00A01E4B" w:rsidRPr="00991F16" w:rsidRDefault="00A01E4B" w:rsidP="00A01E4B">
      <w:pPr>
        <w:pStyle w:val="Tekstpodstawowy"/>
        <w:spacing w:before="136"/>
        <w:ind w:left="258"/>
        <w:rPr>
          <w:rFonts w:asciiTheme="minorHAnsi" w:hAnsiTheme="minorHAnsi" w:cstheme="minorHAnsi"/>
        </w:rPr>
      </w:pPr>
      <w:r w:rsidRPr="00991F16">
        <w:rPr>
          <w:rFonts w:asciiTheme="minorHAnsi" w:hAnsiTheme="minorHAnsi" w:cstheme="minorHAnsi"/>
        </w:rPr>
        <w:t>....................................................................................................................................................................</w:t>
      </w:r>
    </w:p>
    <w:p w14:paraId="0B1B1B2C" w14:textId="77777777" w:rsidR="00A01E4B" w:rsidRPr="00991F16" w:rsidRDefault="00A01E4B" w:rsidP="00A01E4B">
      <w:pPr>
        <w:pStyle w:val="Tekstpodstawowy"/>
        <w:spacing w:before="136"/>
        <w:ind w:left="258"/>
        <w:rPr>
          <w:rFonts w:asciiTheme="minorHAnsi" w:hAnsiTheme="minorHAnsi" w:cstheme="minorHAnsi"/>
        </w:rPr>
      </w:pPr>
      <w:r w:rsidRPr="00991F16">
        <w:rPr>
          <w:rFonts w:asciiTheme="minorHAnsi" w:hAnsiTheme="minorHAnsi" w:cstheme="minorHAnsi"/>
        </w:rPr>
        <w:t>....................................................................................................................................................................</w:t>
      </w:r>
    </w:p>
    <w:p w14:paraId="29EE2F84" w14:textId="77777777" w:rsidR="00A01E4B" w:rsidRPr="00991F16" w:rsidRDefault="00A01E4B" w:rsidP="00A01E4B">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31A1AE33" w14:textId="77777777" w:rsidR="00A01E4B" w:rsidRPr="00991F16" w:rsidRDefault="00A01E4B" w:rsidP="00A01E4B">
      <w:pPr>
        <w:pStyle w:val="Tekstpodstawowy"/>
        <w:rPr>
          <w:rFonts w:asciiTheme="minorHAnsi" w:hAnsiTheme="minorHAnsi" w:cstheme="minorHAnsi"/>
          <w:i/>
        </w:rPr>
      </w:pPr>
    </w:p>
    <w:p w14:paraId="22A4ACCD" w14:textId="77777777" w:rsidR="00A01E4B" w:rsidRPr="00991F16" w:rsidRDefault="00A01E4B" w:rsidP="00A01E4B">
      <w:pPr>
        <w:pStyle w:val="Tekstpodstawowy"/>
        <w:ind w:left="258"/>
        <w:rPr>
          <w:rFonts w:asciiTheme="minorHAnsi" w:hAnsiTheme="minorHAnsi" w:cstheme="minorHAnsi"/>
        </w:rPr>
      </w:pPr>
      <w:r w:rsidRPr="00991F16">
        <w:rPr>
          <w:rFonts w:asciiTheme="minorHAnsi" w:hAnsiTheme="minorHAnsi" w:cstheme="minorHAnsi"/>
        </w:rPr>
        <w:t>reprezentowany przez:</w:t>
      </w:r>
    </w:p>
    <w:p w14:paraId="2285F8E2" w14:textId="77777777" w:rsidR="00A01E4B" w:rsidRPr="00991F16" w:rsidRDefault="00A01E4B" w:rsidP="00A01E4B">
      <w:pPr>
        <w:pStyle w:val="Tekstpodstawowy"/>
        <w:spacing w:before="136"/>
        <w:ind w:left="258"/>
        <w:rPr>
          <w:rFonts w:asciiTheme="minorHAnsi" w:hAnsiTheme="minorHAnsi" w:cstheme="minorHAnsi"/>
        </w:rPr>
      </w:pPr>
      <w:r w:rsidRPr="00991F16">
        <w:rPr>
          <w:rFonts w:asciiTheme="minorHAnsi" w:hAnsiTheme="minorHAnsi" w:cstheme="minorHAnsi"/>
        </w:rPr>
        <w:t>……………………………………………………………………………………………………………</w:t>
      </w:r>
    </w:p>
    <w:p w14:paraId="08A9C9BA" w14:textId="77777777" w:rsidR="00A01E4B" w:rsidRPr="00991F16" w:rsidRDefault="00A01E4B" w:rsidP="00A01E4B">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74AC8CF4" w14:textId="77777777" w:rsidR="00A01E4B" w:rsidRPr="00991F16" w:rsidRDefault="00A01E4B" w:rsidP="00A01E4B">
      <w:pPr>
        <w:pStyle w:val="Tekstpodstawowy"/>
        <w:rPr>
          <w:rFonts w:asciiTheme="minorHAnsi" w:hAnsiTheme="minorHAnsi" w:cstheme="minorHAnsi"/>
          <w:i/>
        </w:rPr>
      </w:pPr>
    </w:p>
    <w:p w14:paraId="1AA8692D" w14:textId="77777777" w:rsidR="00A01E4B" w:rsidRPr="00991F16" w:rsidRDefault="00A01E4B" w:rsidP="00A01E4B">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49D792A1" w14:textId="77777777" w:rsidR="00A01E4B" w:rsidRPr="00991F16" w:rsidRDefault="00A01E4B" w:rsidP="00A01E4B">
      <w:pPr>
        <w:pStyle w:val="Tekstpodstawowy"/>
        <w:rPr>
          <w:rFonts w:asciiTheme="minorHAnsi" w:hAnsiTheme="minorHAnsi" w:cstheme="minorHAnsi"/>
          <w:i/>
        </w:rPr>
      </w:pPr>
      <w:r w:rsidRPr="00991F16">
        <w:rPr>
          <w:rFonts w:asciiTheme="minorHAnsi" w:hAnsiTheme="minorHAnsi" w:cstheme="minorHAnsi"/>
          <w:i/>
        </w:rPr>
        <w:t>……………………………………………………………………….</w:t>
      </w:r>
    </w:p>
    <w:p w14:paraId="6E20F590" w14:textId="77777777" w:rsidR="00A01E4B" w:rsidRPr="00991F16" w:rsidRDefault="00A01E4B" w:rsidP="00A01E4B">
      <w:pPr>
        <w:pStyle w:val="Tekstpodstawowy"/>
        <w:spacing w:before="5"/>
        <w:rPr>
          <w:rFonts w:asciiTheme="minorHAnsi" w:hAnsiTheme="minorHAnsi" w:cstheme="minorHAnsi"/>
          <w:i/>
        </w:rPr>
      </w:pPr>
    </w:p>
    <w:p w14:paraId="017995AB" w14:textId="77777777" w:rsidR="00A01E4B" w:rsidRPr="00991F16" w:rsidRDefault="00A01E4B" w:rsidP="00A01E4B">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Pr="00991F16">
        <w:rPr>
          <w:rStyle w:val="Odwoanieprzypisudolnego"/>
          <w:rFonts w:asciiTheme="minorHAnsi" w:hAnsiTheme="minorHAnsi" w:cstheme="minorHAnsi"/>
          <w:b/>
          <w:u w:val="thick"/>
        </w:rPr>
        <w:footnoteReference w:id="3"/>
      </w:r>
    </w:p>
    <w:p w14:paraId="306F7A71" w14:textId="77777777" w:rsidR="00A01E4B" w:rsidRPr="00991F16" w:rsidRDefault="00A01E4B" w:rsidP="00A01E4B">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3FB9192B" w14:textId="77777777" w:rsidR="00A01E4B" w:rsidRPr="00991F16" w:rsidRDefault="00A01E4B" w:rsidP="00A01E4B">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B075CFA" w14:textId="77777777" w:rsidR="00A01E4B" w:rsidRPr="00991F16" w:rsidRDefault="00A01E4B" w:rsidP="00A01E4B">
      <w:pPr>
        <w:pStyle w:val="Tekstpodstawowy"/>
        <w:rPr>
          <w:rFonts w:asciiTheme="minorHAnsi" w:hAnsiTheme="minorHAnsi" w:cstheme="minorHAnsi"/>
        </w:rPr>
      </w:pPr>
    </w:p>
    <w:p w14:paraId="2486B698" w14:textId="77777777" w:rsidR="00A01E4B" w:rsidRPr="00991F16" w:rsidRDefault="00A01E4B" w:rsidP="00A01E4B">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5F179B8A" w14:textId="77777777" w:rsidR="00A01E4B" w:rsidRPr="00991F16" w:rsidRDefault="00A01E4B" w:rsidP="00A01E4B">
      <w:pPr>
        <w:pStyle w:val="Tekstpodstawowy"/>
        <w:spacing w:before="9"/>
        <w:rPr>
          <w:rFonts w:asciiTheme="minorHAnsi" w:hAnsiTheme="minorHAnsi" w:cstheme="minorHAnsi"/>
        </w:rPr>
      </w:pPr>
    </w:p>
    <w:p w14:paraId="27B6F16C" w14:textId="77777777" w:rsidR="00A01E4B" w:rsidRPr="00991F16" w:rsidRDefault="00A01E4B" w:rsidP="00A01E4B">
      <w:pPr>
        <w:spacing w:before="91" w:line="312" w:lineRule="auto"/>
        <w:ind w:right="116"/>
        <w:jc w:val="both"/>
        <w:rPr>
          <w:rFonts w:asciiTheme="minorHAnsi" w:hAnsiTheme="minorHAnsi" w:cstheme="minorHAnsi"/>
        </w:rPr>
      </w:pPr>
      <w:r w:rsidRPr="00991F16">
        <w:rPr>
          <w:rFonts w:asciiTheme="minorHAnsi" w:hAnsiTheme="minorHAnsi" w:cstheme="minorHAnsi"/>
        </w:rPr>
        <w:t>Na potrzeby postępowania o udzielenie zamówienia publicznego pn.</w:t>
      </w:r>
      <w:r>
        <w:rPr>
          <w:rFonts w:asciiTheme="minorHAnsi" w:hAnsiTheme="minorHAnsi" w:cstheme="minorHAnsi"/>
        </w:rPr>
        <w:t xml:space="preserve"> „</w:t>
      </w:r>
      <w:r w:rsidRPr="004E5BBB">
        <w:rPr>
          <w:rFonts w:asciiTheme="minorHAnsi" w:hAnsiTheme="minorHAnsi" w:cstheme="minorHAnsi"/>
          <w:b/>
          <w:bCs/>
        </w:rPr>
        <w:t>Zakup i dostawa</w:t>
      </w:r>
      <w:r w:rsidRPr="004929CB">
        <w:rPr>
          <w:rFonts w:asciiTheme="minorHAnsi" w:hAnsiTheme="minorHAnsi" w:cstheme="minorHAnsi"/>
        </w:rPr>
        <w:t xml:space="preserve"> </w:t>
      </w:r>
      <w:r w:rsidRPr="004E5BBB">
        <w:rPr>
          <w:rFonts w:asciiTheme="minorHAnsi" w:hAnsiTheme="minorHAnsi" w:cstheme="minorHAnsi"/>
          <w:b/>
          <w:i/>
        </w:rPr>
        <w:t xml:space="preserve">licencji </w:t>
      </w:r>
      <w:r>
        <w:rPr>
          <w:rFonts w:asciiTheme="minorHAnsi" w:hAnsiTheme="minorHAnsi" w:cstheme="minorHAnsi"/>
          <w:b/>
          <w:i/>
        </w:rPr>
        <w:t xml:space="preserve">dostępowych </w:t>
      </w:r>
      <w:r w:rsidRPr="004E5BBB">
        <w:rPr>
          <w:rFonts w:asciiTheme="minorHAnsi" w:hAnsiTheme="minorHAnsi" w:cstheme="minorHAnsi"/>
          <w:b/>
          <w:i/>
        </w:rPr>
        <w:t>dla Centrum Projektów Europejskich</w:t>
      </w:r>
      <w:r>
        <w:rPr>
          <w:rFonts w:asciiTheme="minorHAnsi" w:hAnsiTheme="minorHAnsi" w:cstheme="minorHAnsi"/>
          <w:b/>
          <w:i/>
        </w:rPr>
        <w:t>”</w:t>
      </w:r>
      <w:r w:rsidRPr="00991F16">
        <w:rPr>
          <w:rFonts w:asciiTheme="minorHAnsi" w:hAnsiTheme="minorHAnsi" w:cstheme="minorHAnsi"/>
        </w:rPr>
        <w:t>, (oznaczenie sprawy nr WA.263.</w:t>
      </w:r>
      <w:r>
        <w:rPr>
          <w:rFonts w:asciiTheme="minorHAnsi" w:hAnsiTheme="minorHAnsi" w:cstheme="minorHAnsi"/>
        </w:rPr>
        <w:t>46</w:t>
      </w:r>
      <w:r w:rsidRPr="00991F16">
        <w:rPr>
          <w:rFonts w:asciiTheme="minorHAnsi" w:hAnsiTheme="minorHAnsi" w:cstheme="minorHAnsi"/>
        </w:rPr>
        <w:t>.2021.</w:t>
      </w:r>
      <w:r>
        <w:rPr>
          <w:rFonts w:asciiTheme="minorHAnsi" w:hAnsiTheme="minorHAnsi" w:cstheme="minorHAnsi"/>
        </w:rPr>
        <w:t>MW</w:t>
      </w:r>
      <w:r w:rsidRPr="00991F16">
        <w:rPr>
          <w:rFonts w:asciiTheme="minorHAnsi" w:hAnsiTheme="minorHAnsi" w:cstheme="minorHAnsi"/>
        </w:rPr>
        <w:t>) prowadzonego przez Centrum Projektów Europejskich (CPE), z siedzibą w Warszawie (02-672), przy ul. Domaniewskiej 39a (NIP: 701-015-88-87, REGON: 141681456)</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58927A" w14:textId="77777777" w:rsidR="00A01E4B" w:rsidRPr="00991F16" w:rsidRDefault="00A01E4B" w:rsidP="00A01E4B">
      <w:pPr>
        <w:pStyle w:val="Tekstpodstawowy"/>
        <w:rPr>
          <w:rFonts w:asciiTheme="minorHAnsi" w:hAnsiTheme="minorHAnsi" w:cstheme="minorHAnsi"/>
        </w:rPr>
      </w:pPr>
    </w:p>
    <w:p w14:paraId="50F82EC8" w14:textId="77777777" w:rsidR="00A01E4B" w:rsidRPr="00991F16" w:rsidRDefault="00A01E4B" w:rsidP="00A01E4B">
      <w:pPr>
        <w:pStyle w:val="Tekstpodstawowy"/>
        <w:spacing w:before="7"/>
        <w:rPr>
          <w:rFonts w:asciiTheme="minorHAnsi" w:hAnsiTheme="minorHAnsi" w:cstheme="minorHAnsi"/>
        </w:rPr>
      </w:pPr>
      <w:r w:rsidRPr="00991F16">
        <w:rPr>
          <w:rFonts w:asciiTheme="minorHAnsi" w:hAnsiTheme="minorHAnsi" w:cstheme="minorHAnsi"/>
        </w:rPr>
        <w:t>Oświadczam, że zachodzą w stosunku do mnie podstawy wykluczenia z postępowania na podstawie art.</w:t>
      </w:r>
    </w:p>
    <w:p w14:paraId="5C278E0A" w14:textId="77777777" w:rsidR="00A01E4B" w:rsidRPr="00991F16" w:rsidRDefault="00A01E4B" w:rsidP="00A01E4B">
      <w:pPr>
        <w:pStyle w:val="Tekstpodstawowy"/>
        <w:spacing w:before="7"/>
        <w:rPr>
          <w:rFonts w:asciiTheme="minorHAnsi" w:hAnsiTheme="minorHAnsi" w:cstheme="minorHAnsi"/>
        </w:rPr>
      </w:pPr>
      <w:r w:rsidRPr="00991F16">
        <w:rPr>
          <w:rFonts w:asciiTheme="minorHAnsi" w:hAnsiTheme="minorHAnsi" w:cstheme="minorHAnsi"/>
        </w:rPr>
        <w:t xml:space="preserve">………….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7480F83C" w14:textId="77777777" w:rsidR="00A01E4B" w:rsidRPr="00991F16" w:rsidRDefault="00A01E4B" w:rsidP="00A01E4B">
      <w:pPr>
        <w:pStyle w:val="Tekstpodstawowy"/>
        <w:spacing w:before="7"/>
        <w:rPr>
          <w:rFonts w:asciiTheme="minorHAnsi" w:hAnsiTheme="minorHAnsi" w:cstheme="minorHAnsi"/>
        </w:rPr>
      </w:pPr>
      <w:r w:rsidRPr="00991F16">
        <w:rPr>
          <w:rFonts w:asciiTheme="minorHAnsi" w:hAnsiTheme="minorHAnsi" w:cstheme="minorHAnsi"/>
        </w:rPr>
        <w:t>……………………………………………………………………………………………………………</w:t>
      </w:r>
    </w:p>
    <w:p w14:paraId="12C01780" w14:textId="77777777" w:rsidR="00A01E4B" w:rsidRPr="00991F16" w:rsidRDefault="00A01E4B" w:rsidP="00A01E4B">
      <w:pPr>
        <w:pStyle w:val="Tekstpodstawowy"/>
        <w:spacing w:before="7"/>
        <w:rPr>
          <w:rFonts w:asciiTheme="minorHAnsi" w:hAnsiTheme="minorHAnsi" w:cstheme="minorHAnsi"/>
        </w:rPr>
      </w:pPr>
      <w:r w:rsidRPr="00991F16">
        <w:rPr>
          <w:rFonts w:asciiTheme="minorHAnsi" w:hAnsiTheme="minorHAnsi" w:cstheme="minorHAnsi"/>
        </w:rPr>
        <w:t>……………………………………………………………………………………………………………</w:t>
      </w:r>
    </w:p>
    <w:p w14:paraId="6E524D28" w14:textId="77777777" w:rsidR="00A01E4B" w:rsidRPr="00991F16" w:rsidRDefault="00A01E4B" w:rsidP="00A01E4B">
      <w:pPr>
        <w:pStyle w:val="Tekstpodstawowy"/>
        <w:tabs>
          <w:tab w:val="left" w:leader="dot" w:pos="9199"/>
        </w:tabs>
        <w:rPr>
          <w:rFonts w:asciiTheme="minorHAnsi" w:hAnsiTheme="minorHAnsi" w:cstheme="minorHAnsi"/>
        </w:rPr>
      </w:pPr>
      <w:r w:rsidRPr="00991F16">
        <w:rPr>
          <w:rFonts w:asciiTheme="minorHAnsi" w:hAnsiTheme="minorHAnsi" w:cstheme="minorHAnsi"/>
        </w:rPr>
        <w:t>…………….……., dni</w:t>
      </w:r>
      <w:r>
        <w:rPr>
          <w:rFonts w:asciiTheme="minorHAnsi" w:hAnsiTheme="minorHAnsi" w:cstheme="minorHAnsi"/>
        </w:rPr>
        <w:t>a …………………….</w:t>
      </w:r>
      <w:r w:rsidRPr="00991F16">
        <w:rPr>
          <w:rFonts w:asciiTheme="minorHAnsi" w:hAnsiTheme="minorHAnsi" w:cstheme="minorHAnsi"/>
        </w:rPr>
        <w:t>r.</w:t>
      </w:r>
    </w:p>
    <w:p w14:paraId="6666F88E" w14:textId="77777777" w:rsidR="00A01E4B" w:rsidRPr="00991F16" w:rsidRDefault="00A01E4B" w:rsidP="00A01E4B">
      <w:pPr>
        <w:pStyle w:val="Tekstpodstawowy"/>
        <w:rPr>
          <w:rFonts w:asciiTheme="minorHAnsi" w:hAnsiTheme="minorHAnsi" w:cstheme="minorHAnsi"/>
        </w:rPr>
      </w:pPr>
    </w:p>
    <w:p w14:paraId="175A57B3" w14:textId="77777777" w:rsidR="00A01E4B" w:rsidRPr="00991F16" w:rsidRDefault="00A01E4B" w:rsidP="00A01E4B">
      <w:pPr>
        <w:ind w:right="116"/>
        <w:jc w:val="right"/>
        <w:rPr>
          <w:rFonts w:asciiTheme="minorHAnsi" w:hAnsiTheme="minorHAnsi" w:cstheme="minorHAnsi"/>
          <w:i/>
        </w:rPr>
      </w:pPr>
      <w:r w:rsidRPr="00991F16">
        <w:rPr>
          <w:rFonts w:asciiTheme="minorHAnsi" w:hAnsiTheme="minorHAnsi" w:cstheme="minorHAnsi"/>
          <w:i/>
          <w:spacing w:val="-2"/>
        </w:rPr>
        <w:t>……………………………….</w:t>
      </w:r>
    </w:p>
    <w:p w14:paraId="7FE32805" w14:textId="77777777" w:rsidR="00A01E4B" w:rsidRPr="00991F16" w:rsidRDefault="00A01E4B" w:rsidP="00A01E4B">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48833849" w14:textId="77777777" w:rsidR="00A01E4B" w:rsidRPr="00991F16" w:rsidRDefault="00A01E4B" w:rsidP="00A01E4B">
      <w:pPr>
        <w:pStyle w:val="Tekstpodstawowy"/>
        <w:rPr>
          <w:rFonts w:asciiTheme="minorHAnsi" w:hAnsiTheme="minorHAnsi" w:cstheme="minorHAnsi"/>
          <w:i/>
        </w:rPr>
      </w:pPr>
    </w:p>
    <w:p w14:paraId="6D1314B8" w14:textId="77777777" w:rsidR="00A01E4B" w:rsidRPr="00991F16" w:rsidRDefault="00A01E4B" w:rsidP="00A01E4B">
      <w:pPr>
        <w:pStyle w:val="Tekstpodstawowy"/>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00ECCA2" w14:textId="77777777" w:rsidR="00A01E4B" w:rsidRPr="00991F16" w:rsidRDefault="00A01E4B" w:rsidP="00A01E4B">
      <w:pPr>
        <w:pStyle w:val="Tekstpodstawowy"/>
        <w:rPr>
          <w:rFonts w:asciiTheme="minorHAnsi" w:hAnsiTheme="minorHAnsi" w:cstheme="minorHAnsi"/>
        </w:rPr>
      </w:pPr>
    </w:p>
    <w:p w14:paraId="22CD2B02" w14:textId="77777777" w:rsidR="00A01E4B" w:rsidRPr="00991F16" w:rsidRDefault="00A01E4B" w:rsidP="00A01E4B">
      <w:pPr>
        <w:spacing w:before="91" w:line="360" w:lineRule="auto"/>
        <w:ind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Pr>
          <w:rFonts w:asciiTheme="minorHAnsi" w:hAnsiTheme="minorHAnsi" w:cstheme="minorHAnsi"/>
        </w:rPr>
        <w:t>„</w:t>
      </w:r>
      <w:r w:rsidRPr="004E5BBB">
        <w:rPr>
          <w:rFonts w:asciiTheme="minorHAnsi" w:hAnsiTheme="minorHAnsi" w:cstheme="minorHAnsi"/>
          <w:b/>
          <w:bCs/>
        </w:rPr>
        <w:t>Zakup i dostawa</w:t>
      </w:r>
      <w:r w:rsidRPr="004929CB">
        <w:rPr>
          <w:rFonts w:asciiTheme="minorHAnsi" w:hAnsiTheme="minorHAnsi" w:cstheme="minorHAnsi"/>
        </w:rPr>
        <w:t xml:space="preserve"> </w:t>
      </w:r>
      <w:r w:rsidRPr="004E5BBB">
        <w:rPr>
          <w:rFonts w:asciiTheme="minorHAnsi" w:hAnsiTheme="minorHAnsi" w:cstheme="minorHAnsi"/>
          <w:b/>
          <w:i/>
        </w:rPr>
        <w:t xml:space="preserve">licencji </w:t>
      </w:r>
      <w:r>
        <w:rPr>
          <w:rFonts w:asciiTheme="minorHAnsi" w:hAnsiTheme="minorHAnsi" w:cstheme="minorHAnsi"/>
          <w:b/>
          <w:i/>
        </w:rPr>
        <w:t xml:space="preserve">dostępowych </w:t>
      </w:r>
      <w:r w:rsidRPr="004E5BBB">
        <w:rPr>
          <w:rFonts w:asciiTheme="minorHAnsi" w:hAnsiTheme="minorHAnsi" w:cstheme="minorHAnsi"/>
          <w:b/>
          <w:i/>
        </w:rPr>
        <w:t>dla Centrum Projektów Europejskich</w:t>
      </w:r>
      <w:r>
        <w:rPr>
          <w:rFonts w:asciiTheme="minorHAnsi" w:hAnsiTheme="minorHAnsi" w:cstheme="minorHAnsi"/>
          <w:b/>
          <w:i/>
        </w:rPr>
        <w:t xml:space="preserve">”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Pr>
          <w:rFonts w:asciiTheme="minorHAnsi" w:hAnsiTheme="minorHAnsi" w:cstheme="minorHAnsi"/>
          <w:i/>
        </w:rPr>
        <w:t>2</w:t>
      </w:r>
      <w:r w:rsidRPr="00991F16">
        <w:rPr>
          <w:rFonts w:asciiTheme="minorHAnsi" w:hAnsiTheme="minorHAnsi" w:cstheme="minorHAnsi"/>
          <w:i/>
        </w:rPr>
        <w:t xml:space="preserve">1 r. poz. </w:t>
      </w:r>
      <w:r>
        <w:rPr>
          <w:rFonts w:asciiTheme="minorHAnsi" w:hAnsiTheme="minorHAnsi" w:cstheme="minorHAnsi"/>
          <w:i/>
        </w:rPr>
        <w:t>1129</w:t>
      </w:r>
      <w:r w:rsidRPr="00991F16">
        <w:rPr>
          <w:rFonts w:asciiTheme="minorHAnsi" w:hAnsiTheme="minorHAnsi" w:cstheme="minorHAnsi"/>
          <w:i/>
        </w:rPr>
        <w:t xml:space="preserve"> ze zm.)</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33F7C27F" w14:textId="77777777" w:rsidR="00A01E4B" w:rsidRPr="00991F16" w:rsidRDefault="00A01E4B" w:rsidP="00A01E4B">
      <w:pPr>
        <w:pStyle w:val="Tekstpodstawowy"/>
        <w:spacing w:before="8"/>
        <w:rPr>
          <w:rFonts w:asciiTheme="minorHAnsi" w:hAnsiTheme="minorHAnsi" w:cstheme="minorHAnsi"/>
        </w:rPr>
      </w:pPr>
    </w:p>
    <w:p w14:paraId="42ED42A6" w14:textId="77777777" w:rsidR="00A01E4B" w:rsidRPr="00991F16" w:rsidRDefault="00A01E4B" w:rsidP="00A01E4B">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Pr>
          <w:rFonts w:asciiTheme="minorHAnsi" w:hAnsiTheme="minorHAnsi" w:cstheme="minorHAnsi"/>
        </w:rPr>
        <w:t>…………</w:t>
      </w:r>
      <w:r w:rsidRPr="00991F16">
        <w:rPr>
          <w:rFonts w:asciiTheme="minorHAnsi" w:hAnsiTheme="minorHAnsi" w:cstheme="minorHAnsi"/>
        </w:rPr>
        <w:t>r.</w:t>
      </w:r>
    </w:p>
    <w:p w14:paraId="2322C335" w14:textId="77777777" w:rsidR="00A01E4B" w:rsidRPr="00991F16" w:rsidRDefault="00A01E4B" w:rsidP="00A01E4B">
      <w:pPr>
        <w:ind w:right="116"/>
        <w:jc w:val="right"/>
        <w:rPr>
          <w:rFonts w:asciiTheme="minorHAnsi" w:hAnsiTheme="minorHAnsi" w:cstheme="minorHAnsi"/>
          <w:i/>
        </w:rPr>
      </w:pPr>
      <w:r w:rsidRPr="00991F16">
        <w:rPr>
          <w:rFonts w:asciiTheme="minorHAnsi" w:hAnsiTheme="minorHAnsi" w:cstheme="minorHAnsi"/>
          <w:i/>
          <w:spacing w:val="-2"/>
        </w:rPr>
        <w:t>……………………………….</w:t>
      </w:r>
    </w:p>
    <w:p w14:paraId="07A7871F" w14:textId="77777777" w:rsidR="00A01E4B" w:rsidRPr="00991F16" w:rsidRDefault="00A01E4B" w:rsidP="00A01E4B">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40F772F3" w14:textId="77777777" w:rsidR="00A01E4B" w:rsidRPr="00991F16" w:rsidRDefault="00A01E4B" w:rsidP="00A01E4B">
      <w:pPr>
        <w:pStyle w:val="Nagwek1"/>
        <w:spacing w:before="1"/>
        <w:ind w:left="258"/>
        <w:jc w:val="both"/>
        <w:rPr>
          <w:rFonts w:asciiTheme="minorHAnsi" w:hAnsiTheme="minorHAnsi" w:cstheme="minorHAnsi"/>
        </w:rPr>
      </w:pPr>
      <w:bookmarkStart w:id="5" w:name="_Toc67999488"/>
      <w:r w:rsidRPr="00991F16">
        <w:rPr>
          <w:rFonts w:asciiTheme="minorHAnsi" w:hAnsiTheme="minorHAnsi" w:cstheme="minorHAnsi"/>
        </w:rPr>
        <w:t>OŚWIADCZENIE DOTYCZĄCE PODANYCH INFORMACJI:</w:t>
      </w:r>
      <w:bookmarkEnd w:id="5"/>
    </w:p>
    <w:p w14:paraId="7001A114" w14:textId="77777777" w:rsidR="00A01E4B" w:rsidRPr="00991F16" w:rsidRDefault="00A01E4B" w:rsidP="00A01E4B">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Pr="00991F16">
        <w:rPr>
          <w:rFonts w:asciiTheme="minorHAnsi" w:hAnsiTheme="minorHAnsi" w:cstheme="minorHAnsi"/>
        </w:rPr>
        <w:b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098D5D14" w14:textId="77777777" w:rsidR="00A01E4B" w:rsidRPr="00991F16" w:rsidRDefault="00A01E4B" w:rsidP="00A01E4B">
      <w:pPr>
        <w:pStyle w:val="Tekstpodstawowy"/>
        <w:spacing w:before="10"/>
        <w:rPr>
          <w:rFonts w:asciiTheme="minorHAnsi" w:hAnsiTheme="minorHAnsi" w:cstheme="minorHAnsi"/>
        </w:rPr>
      </w:pPr>
    </w:p>
    <w:p w14:paraId="0F386F75" w14:textId="77777777" w:rsidR="00A01E4B" w:rsidRPr="00991F16" w:rsidRDefault="00A01E4B" w:rsidP="00A01E4B">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Pr>
          <w:rFonts w:asciiTheme="minorHAnsi" w:hAnsiTheme="minorHAnsi" w:cstheme="minorHAnsi"/>
        </w:rPr>
        <w:t xml:space="preserve">…… </w:t>
      </w:r>
      <w:r w:rsidRPr="00991F16">
        <w:rPr>
          <w:rFonts w:asciiTheme="minorHAnsi" w:hAnsiTheme="minorHAnsi" w:cstheme="minorHAnsi"/>
        </w:rPr>
        <w:t>r.</w:t>
      </w:r>
    </w:p>
    <w:p w14:paraId="03188EE9" w14:textId="77777777" w:rsidR="00A01E4B" w:rsidRPr="00991F16" w:rsidRDefault="00A01E4B" w:rsidP="00A01E4B">
      <w:pPr>
        <w:ind w:right="116"/>
        <w:jc w:val="right"/>
        <w:rPr>
          <w:rFonts w:asciiTheme="minorHAnsi" w:hAnsiTheme="minorHAnsi" w:cstheme="minorHAnsi"/>
          <w:i/>
        </w:rPr>
      </w:pPr>
      <w:r w:rsidRPr="00991F16">
        <w:rPr>
          <w:rFonts w:asciiTheme="minorHAnsi" w:hAnsiTheme="minorHAnsi" w:cstheme="minorHAnsi"/>
          <w:i/>
          <w:spacing w:val="-2"/>
        </w:rPr>
        <w:t>……………………………….</w:t>
      </w: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602F24FC" w14:textId="77777777" w:rsidR="00A01E4B" w:rsidRDefault="00A01E4B" w:rsidP="00A01E4B">
      <w:pPr>
        <w:spacing w:line="369" w:lineRule="auto"/>
        <w:jc w:val="right"/>
        <w:rPr>
          <w:rFonts w:asciiTheme="minorHAnsi" w:hAnsiTheme="minorHAnsi" w:cstheme="minorHAnsi"/>
        </w:rPr>
      </w:pPr>
    </w:p>
    <w:p w14:paraId="0BAAB510" w14:textId="77777777" w:rsidR="00A01E4B" w:rsidRDefault="00A01E4B" w:rsidP="00A01E4B">
      <w:pPr>
        <w:spacing w:line="369" w:lineRule="auto"/>
        <w:jc w:val="right"/>
        <w:rPr>
          <w:rFonts w:asciiTheme="minorHAnsi" w:hAnsiTheme="minorHAnsi" w:cstheme="minorHAnsi"/>
        </w:rPr>
      </w:pPr>
    </w:p>
    <w:p w14:paraId="2EF0E54E" w14:textId="77777777" w:rsidR="00A01E4B" w:rsidRDefault="00A01E4B" w:rsidP="00A01E4B">
      <w:pPr>
        <w:spacing w:line="369" w:lineRule="auto"/>
        <w:jc w:val="right"/>
        <w:rPr>
          <w:rFonts w:asciiTheme="minorHAnsi" w:hAnsiTheme="minorHAnsi" w:cstheme="minorHAnsi"/>
        </w:rPr>
      </w:pPr>
    </w:p>
    <w:p w14:paraId="6A99A78B" w14:textId="77777777" w:rsidR="00A01E4B" w:rsidRDefault="00A01E4B" w:rsidP="00A01E4B">
      <w:pPr>
        <w:spacing w:line="369" w:lineRule="auto"/>
        <w:jc w:val="right"/>
        <w:rPr>
          <w:rFonts w:asciiTheme="minorHAnsi" w:hAnsiTheme="minorHAnsi" w:cstheme="minorHAnsi"/>
        </w:rPr>
      </w:pPr>
    </w:p>
    <w:p w14:paraId="23BD60E8" w14:textId="77777777" w:rsidR="00A01E4B" w:rsidRDefault="00A01E4B" w:rsidP="00A01E4B">
      <w:pPr>
        <w:spacing w:line="369" w:lineRule="auto"/>
        <w:jc w:val="right"/>
        <w:rPr>
          <w:rFonts w:asciiTheme="minorHAnsi" w:hAnsiTheme="minorHAnsi" w:cstheme="minorHAnsi"/>
        </w:rPr>
      </w:pPr>
    </w:p>
    <w:p w14:paraId="333B5CDA" w14:textId="77777777" w:rsidR="00A01E4B" w:rsidRDefault="00A01E4B" w:rsidP="00A01E4B">
      <w:pPr>
        <w:spacing w:line="369" w:lineRule="auto"/>
        <w:jc w:val="right"/>
        <w:rPr>
          <w:rFonts w:asciiTheme="minorHAnsi" w:hAnsiTheme="minorHAnsi" w:cstheme="minorHAnsi"/>
        </w:rPr>
      </w:pPr>
    </w:p>
    <w:p w14:paraId="0765F65C" w14:textId="77777777" w:rsidR="00A01E4B" w:rsidRDefault="00A01E4B" w:rsidP="00A01E4B">
      <w:pPr>
        <w:spacing w:line="369" w:lineRule="auto"/>
        <w:jc w:val="right"/>
        <w:rPr>
          <w:rFonts w:asciiTheme="minorHAnsi" w:hAnsiTheme="minorHAnsi" w:cstheme="minorHAnsi"/>
        </w:rPr>
      </w:pPr>
    </w:p>
    <w:p w14:paraId="6DA8CEC2" w14:textId="77777777" w:rsidR="00A01E4B" w:rsidRDefault="00A01E4B" w:rsidP="00A01E4B">
      <w:pPr>
        <w:spacing w:line="369" w:lineRule="auto"/>
        <w:jc w:val="right"/>
        <w:rPr>
          <w:rFonts w:asciiTheme="minorHAnsi" w:hAnsiTheme="minorHAnsi" w:cstheme="minorHAnsi"/>
        </w:rPr>
      </w:pPr>
    </w:p>
    <w:p w14:paraId="0010D02E" w14:textId="77777777" w:rsidR="00A01E4B" w:rsidRDefault="00A01E4B" w:rsidP="00A01E4B">
      <w:pPr>
        <w:spacing w:line="369" w:lineRule="auto"/>
        <w:jc w:val="right"/>
        <w:rPr>
          <w:rFonts w:asciiTheme="minorHAnsi" w:hAnsiTheme="minorHAnsi" w:cstheme="minorHAnsi"/>
        </w:rPr>
      </w:pPr>
    </w:p>
    <w:p w14:paraId="200F372D" w14:textId="77777777" w:rsidR="00A01E4B" w:rsidRDefault="00A01E4B" w:rsidP="00A01E4B">
      <w:pPr>
        <w:spacing w:line="369" w:lineRule="auto"/>
        <w:jc w:val="right"/>
        <w:rPr>
          <w:rFonts w:asciiTheme="minorHAnsi" w:hAnsiTheme="minorHAnsi" w:cstheme="minorHAnsi"/>
        </w:rPr>
      </w:pPr>
    </w:p>
    <w:p w14:paraId="02C47140" w14:textId="77777777" w:rsidR="00A01E4B" w:rsidRDefault="00A01E4B" w:rsidP="00A01E4B">
      <w:pPr>
        <w:spacing w:line="369" w:lineRule="auto"/>
        <w:jc w:val="right"/>
        <w:rPr>
          <w:rFonts w:asciiTheme="minorHAnsi" w:hAnsiTheme="minorHAnsi" w:cstheme="minorHAnsi"/>
        </w:rPr>
      </w:pPr>
    </w:p>
    <w:p w14:paraId="45395255" w14:textId="77777777" w:rsidR="00A01E4B" w:rsidRDefault="00A01E4B" w:rsidP="00A01E4B">
      <w:pPr>
        <w:spacing w:line="369" w:lineRule="auto"/>
        <w:jc w:val="right"/>
        <w:rPr>
          <w:rFonts w:asciiTheme="minorHAnsi" w:hAnsiTheme="minorHAnsi" w:cstheme="minorHAnsi"/>
        </w:rPr>
      </w:pPr>
    </w:p>
    <w:p w14:paraId="4318558E" w14:textId="77777777" w:rsidR="00A01E4B" w:rsidRDefault="00A01E4B" w:rsidP="00A01E4B">
      <w:pPr>
        <w:spacing w:line="369" w:lineRule="auto"/>
        <w:jc w:val="right"/>
        <w:rPr>
          <w:rFonts w:asciiTheme="minorHAnsi" w:hAnsiTheme="minorHAnsi" w:cstheme="minorHAnsi"/>
        </w:rPr>
      </w:pPr>
    </w:p>
    <w:p w14:paraId="17970ECA" w14:textId="77777777" w:rsidR="00A01E4B" w:rsidRDefault="00A01E4B" w:rsidP="00A01E4B">
      <w:pPr>
        <w:spacing w:line="369" w:lineRule="auto"/>
        <w:jc w:val="right"/>
        <w:rPr>
          <w:rFonts w:asciiTheme="minorHAnsi" w:hAnsiTheme="minorHAnsi" w:cstheme="minorHAnsi"/>
        </w:rPr>
      </w:pPr>
    </w:p>
    <w:p w14:paraId="191F2BEF" w14:textId="77777777" w:rsidR="00A01E4B" w:rsidRDefault="00A01E4B" w:rsidP="00A01E4B">
      <w:pPr>
        <w:spacing w:line="369" w:lineRule="auto"/>
        <w:jc w:val="right"/>
        <w:rPr>
          <w:rFonts w:asciiTheme="minorHAnsi" w:hAnsiTheme="minorHAnsi" w:cstheme="minorHAnsi"/>
        </w:rPr>
      </w:pPr>
    </w:p>
    <w:p w14:paraId="5BE52D6A" w14:textId="77777777" w:rsidR="00A01E4B" w:rsidRPr="006E5647" w:rsidRDefault="00A01E4B" w:rsidP="00A01E4B">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020C2131" w14:textId="77777777" w:rsidR="00A01E4B" w:rsidRPr="006E5647" w:rsidRDefault="00A01E4B" w:rsidP="00A01E4B">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A01E4B" w:rsidRPr="006E5647" w14:paraId="1E8BC562" w14:textId="77777777" w:rsidTr="00BC7A59">
        <w:tc>
          <w:tcPr>
            <w:tcW w:w="9356" w:type="dxa"/>
            <w:tcBorders>
              <w:bottom w:val="nil"/>
            </w:tcBorders>
          </w:tcPr>
          <w:p w14:paraId="2661F493" w14:textId="77777777" w:rsidR="00A01E4B" w:rsidRPr="006E5647" w:rsidRDefault="00A01E4B" w:rsidP="00BC7A59">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Pr>
                <w:rFonts w:ascii="Calibri" w:hAnsi="Calibri" w:cs="Calibri"/>
                <w:b/>
                <w:lang w:eastAsia="pl-PL"/>
              </w:rPr>
              <w:t>46</w:t>
            </w:r>
            <w:r w:rsidRPr="006E5647">
              <w:rPr>
                <w:rFonts w:ascii="Calibri" w:hAnsi="Calibri" w:cs="Calibri"/>
                <w:b/>
                <w:lang w:eastAsia="pl-PL"/>
              </w:rPr>
              <w:t xml:space="preserve">.2021.MW                                                                ZAŁĄCZNIK NR 4 do SWZ                   </w:t>
            </w:r>
          </w:p>
          <w:p w14:paraId="16F05F7C" w14:textId="77777777" w:rsidR="00A01E4B" w:rsidRPr="006E5647" w:rsidRDefault="00A01E4B" w:rsidP="00BC7A59">
            <w:pPr>
              <w:widowControl/>
              <w:autoSpaceDE/>
              <w:autoSpaceDN/>
              <w:rPr>
                <w:rFonts w:ascii="Calibri" w:hAnsi="Calibri" w:cs="Calibri"/>
                <w:lang w:eastAsia="pl-PL"/>
              </w:rPr>
            </w:pPr>
          </w:p>
        </w:tc>
      </w:tr>
      <w:tr w:rsidR="00A01E4B" w:rsidRPr="006E5647" w14:paraId="2B455C0D" w14:textId="77777777" w:rsidTr="00BC7A59">
        <w:tc>
          <w:tcPr>
            <w:tcW w:w="9356" w:type="dxa"/>
            <w:tcBorders>
              <w:top w:val="nil"/>
              <w:bottom w:val="single" w:sz="4" w:space="0" w:color="auto"/>
            </w:tcBorders>
          </w:tcPr>
          <w:p w14:paraId="731FEFF4" w14:textId="77777777" w:rsidR="00A01E4B" w:rsidRPr="006E5647" w:rsidRDefault="00A01E4B" w:rsidP="00BC7A59">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1EE934AB" w14:textId="77777777" w:rsidR="00A01E4B" w:rsidRDefault="00A01E4B" w:rsidP="00A01E4B">
      <w:pPr>
        <w:widowControl/>
        <w:autoSpaceDE/>
        <w:autoSpaceDN/>
        <w:jc w:val="both"/>
        <w:rPr>
          <w:rFonts w:ascii="Calibri" w:hAnsi="Calibri" w:cs="Calibri"/>
          <w:b/>
          <w:lang w:eastAsia="pl-PL"/>
        </w:rPr>
      </w:pPr>
    </w:p>
    <w:p w14:paraId="739644B5" w14:textId="77777777" w:rsidR="00A01E4B" w:rsidRDefault="00A01E4B" w:rsidP="00A01E4B">
      <w:pPr>
        <w:widowControl/>
        <w:tabs>
          <w:tab w:val="left" w:pos="426"/>
        </w:tabs>
        <w:autoSpaceDE/>
        <w:ind w:right="14"/>
        <w:jc w:val="center"/>
        <w:rPr>
          <w:rFonts w:ascii="Calibri" w:eastAsia="Calibri" w:hAnsi="Calibri" w:cs="Calibri"/>
          <w:b/>
          <w:bCs/>
        </w:rPr>
      </w:pPr>
      <w:r>
        <w:rPr>
          <w:rFonts w:ascii="Calibri" w:eastAsia="Calibri" w:hAnsi="Calibri" w:cs="Calibri"/>
          <w:b/>
          <w:bCs/>
        </w:rPr>
        <w:t>UMOWA Nr WA.263.46.2021.U</w:t>
      </w:r>
    </w:p>
    <w:p w14:paraId="66D6C39F" w14:textId="77777777" w:rsidR="00A01E4B" w:rsidRDefault="00A01E4B" w:rsidP="00A01E4B">
      <w:pPr>
        <w:widowControl/>
        <w:tabs>
          <w:tab w:val="left" w:pos="426"/>
        </w:tabs>
        <w:autoSpaceDE/>
        <w:ind w:right="14"/>
        <w:jc w:val="center"/>
        <w:rPr>
          <w:rFonts w:ascii="Calibri" w:eastAsia="Calibri" w:hAnsi="Calibri" w:cs="Calibri"/>
        </w:rPr>
      </w:pPr>
      <w:r>
        <w:rPr>
          <w:rFonts w:ascii="Calibri" w:eastAsia="Calibri" w:hAnsi="Calibri" w:cs="Calibri"/>
        </w:rPr>
        <w:t>zawarta w dniu…………………………. 2021 r. w Warszawie pomiędzy:</w:t>
      </w:r>
    </w:p>
    <w:p w14:paraId="581B8BF1"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b/>
          <w:bCs/>
        </w:rPr>
        <w:t xml:space="preserve">Skarbem Państwa – państwową jednostką budżetową Centrum Projektów Europejskich, </w:t>
      </w:r>
      <w:r>
        <w:rPr>
          <w:rFonts w:ascii="Calibri" w:eastAsia="Calibri" w:hAnsi="Calibri" w:cs="Calibri"/>
        </w:rPr>
        <w:t xml:space="preserve">z siedzibą w Warszawie przy ul. Domaniewskiej 39a, 02- 672 Warszawa, posiadającym numer identyfikacji REGON 141681456 oraz NIP 7010158887, </w:t>
      </w:r>
    </w:p>
    <w:p w14:paraId="33D48CF2"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reprezentowanym przez </w:t>
      </w:r>
      <w:r>
        <w:rPr>
          <w:rFonts w:ascii="Calibri" w:eastAsia="Calibri" w:hAnsi="Calibri" w:cs="Calibri"/>
          <w:b/>
          <w:bCs/>
        </w:rPr>
        <w:t xml:space="preserve">Pana Leszka Buller </w:t>
      </w:r>
      <w:r>
        <w:rPr>
          <w:rFonts w:ascii="Calibri" w:eastAsia="Calibri" w:hAnsi="Calibri" w:cs="Calibri"/>
          <w:bCs/>
        </w:rPr>
        <w:t>– Dyrektora Centrum Projektów Europejskich na podstawie powołania na stanowisko dyrektora Centrum Projektów Europejskich z dnia 16.05.2016 r. przez Ministra Rozwoju, zwanym w dalszej części „</w:t>
      </w:r>
      <w:r>
        <w:rPr>
          <w:rFonts w:ascii="Calibri" w:eastAsia="Calibri" w:hAnsi="Calibri" w:cs="Calibri"/>
          <w:b/>
          <w:bCs/>
        </w:rPr>
        <w:t>Zamawiającym”,</w:t>
      </w:r>
    </w:p>
    <w:p w14:paraId="7C2FE512" w14:textId="77777777" w:rsidR="00A01E4B" w:rsidRDefault="00A01E4B" w:rsidP="00A01E4B">
      <w:pPr>
        <w:widowControl/>
        <w:tabs>
          <w:tab w:val="left" w:pos="426"/>
        </w:tabs>
        <w:adjustRightInd w:val="0"/>
        <w:jc w:val="both"/>
        <w:rPr>
          <w:rFonts w:ascii="Calibri" w:eastAsia="Calibri" w:hAnsi="Calibri" w:cs="Calibri"/>
        </w:rPr>
      </w:pPr>
      <w:r>
        <w:rPr>
          <w:rFonts w:ascii="Calibri" w:eastAsia="Calibri" w:hAnsi="Calibri" w:cs="Calibri"/>
        </w:rPr>
        <w:t>a</w:t>
      </w:r>
    </w:p>
    <w:p w14:paraId="5473D67A" w14:textId="77777777" w:rsidR="00A01E4B" w:rsidRDefault="00A01E4B" w:rsidP="00A01E4B">
      <w:pPr>
        <w:widowControl/>
        <w:tabs>
          <w:tab w:val="left" w:pos="426"/>
        </w:tabs>
        <w:adjustRightInd w:val="0"/>
        <w:jc w:val="both"/>
        <w:rPr>
          <w:rFonts w:ascii="Calibri" w:eastAsia="Calibri" w:hAnsi="Calibri" w:cs="Calibri"/>
        </w:rPr>
      </w:pPr>
      <w:r>
        <w:rPr>
          <w:rFonts w:ascii="Calibri" w:eastAsia="Calibri" w:hAnsi="Calibri" w:cs="Calibri"/>
        </w:rPr>
        <w:t xml:space="preserve">……………………….., z siedzibą w ……….. (…-…….), przy ul. ………………, wpisaną w ……………………………………………………………. pod numerem …………….., reprezentowaną przez .................., na podstawie ……………. ………… którego potwierdzona za zgodność z oryginałem kopia stanowi </w:t>
      </w:r>
      <w:r>
        <w:rPr>
          <w:rFonts w:ascii="Calibri" w:eastAsia="Calibri" w:hAnsi="Calibri" w:cs="Calibri"/>
          <w:b/>
        </w:rPr>
        <w:t>Załącznik nr 2</w:t>
      </w:r>
      <w:r>
        <w:rPr>
          <w:rFonts w:ascii="Calibri" w:eastAsia="Calibri" w:hAnsi="Calibri" w:cs="Calibri"/>
        </w:rPr>
        <w:t xml:space="preserve"> do niniejszej Umowy,</w:t>
      </w:r>
    </w:p>
    <w:p w14:paraId="7AF7F8BC" w14:textId="77777777" w:rsidR="00A01E4B" w:rsidRDefault="00A01E4B" w:rsidP="00A01E4B">
      <w:pPr>
        <w:tabs>
          <w:tab w:val="left" w:pos="426"/>
        </w:tabs>
        <w:autoSpaceDE/>
        <w:adjustRightInd w:val="0"/>
        <w:textAlignment w:val="baseline"/>
        <w:rPr>
          <w:rFonts w:ascii="Calibri" w:eastAsia="Calibri" w:hAnsi="Calibri" w:cs="Calibri"/>
        </w:rPr>
      </w:pPr>
      <w:r>
        <w:rPr>
          <w:rFonts w:ascii="Calibri" w:eastAsia="Calibri" w:hAnsi="Calibri" w:cs="Calibri"/>
        </w:rPr>
        <w:t>zwanym/ą dalej: „</w:t>
      </w:r>
      <w:r>
        <w:rPr>
          <w:rFonts w:ascii="Calibri" w:eastAsia="Calibri" w:hAnsi="Calibri" w:cs="Calibri"/>
          <w:b/>
        </w:rPr>
        <w:t>Wykonawcą</w:t>
      </w:r>
      <w:r>
        <w:rPr>
          <w:rFonts w:ascii="Calibri" w:eastAsia="Calibri" w:hAnsi="Calibri" w:cs="Calibri"/>
        </w:rPr>
        <w:t xml:space="preserve">”, </w:t>
      </w:r>
    </w:p>
    <w:p w14:paraId="160E2C2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zwanymi dalej z osobna „</w:t>
      </w:r>
      <w:r>
        <w:rPr>
          <w:rFonts w:ascii="Calibri" w:eastAsia="Calibri" w:hAnsi="Calibri" w:cs="Calibri"/>
          <w:b/>
        </w:rPr>
        <w:t>Stroną</w:t>
      </w:r>
      <w:r>
        <w:rPr>
          <w:rFonts w:ascii="Calibri" w:eastAsia="Calibri" w:hAnsi="Calibri" w:cs="Calibri"/>
        </w:rPr>
        <w:t>” lub łącznie „</w:t>
      </w:r>
      <w:r>
        <w:rPr>
          <w:rFonts w:ascii="Calibri" w:eastAsia="Calibri" w:hAnsi="Calibri" w:cs="Calibri"/>
          <w:b/>
        </w:rPr>
        <w:t>Stronami</w:t>
      </w:r>
      <w:r>
        <w:rPr>
          <w:rFonts w:ascii="Calibri" w:eastAsia="Calibri" w:hAnsi="Calibri" w:cs="Calibri"/>
        </w:rPr>
        <w:t>”.</w:t>
      </w:r>
    </w:p>
    <w:p w14:paraId="38C07E5A" w14:textId="77777777" w:rsidR="00A01E4B" w:rsidRDefault="00A01E4B" w:rsidP="00A01E4B">
      <w:pPr>
        <w:widowControl/>
        <w:tabs>
          <w:tab w:val="left" w:pos="426"/>
        </w:tabs>
        <w:autoSpaceDE/>
        <w:ind w:right="14"/>
        <w:rPr>
          <w:rFonts w:ascii="Calibri" w:eastAsia="Calibri" w:hAnsi="Calibri" w:cs="Calibri"/>
        </w:rPr>
      </w:pPr>
      <w:r>
        <w:rPr>
          <w:rFonts w:ascii="Calibri" w:eastAsia="Calibri" w:hAnsi="Calibri" w:cs="Calibri"/>
        </w:rPr>
        <w:t>Strony zawierają Umowę o następującej treści:</w:t>
      </w:r>
    </w:p>
    <w:p w14:paraId="4BBC26A6" w14:textId="77777777" w:rsidR="00A01E4B" w:rsidRDefault="00A01E4B" w:rsidP="00A01E4B">
      <w:pPr>
        <w:widowControl/>
        <w:tabs>
          <w:tab w:val="left" w:pos="426"/>
        </w:tabs>
        <w:autoSpaceDE/>
        <w:jc w:val="center"/>
        <w:rPr>
          <w:rFonts w:ascii="Calibri" w:eastAsia="Calibri" w:hAnsi="Calibri" w:cs="Calibri"/>
        </w:rPr>
      </w:pPr>
      <w:r>
        <w:rPr>
          <w:rFonts w:ascii="Calibri" w:eastAsia="Calibri" w:hAnsi="Calibri" w:cs="Calibri"/>
        </w:rPr>
        <w:t>§ 1</w:t>
      </w:r>
    </w:p>
    <w:p w14:paraId="0C2393FC"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Informacje ogólne</w:t>
      </w:r>
    </w:p>
    <w:p w14:paraId="4BF0F0AE" w14:textId="77777777" w:rsidR="00A01E4B" w:rsidRDefault="00A01E4B" w:rsidP="00A01E4B">
      <w:pPr>
        <w:widowControl/>
        <w:numPr>
          <w:ilvl w:val="0"/>
          <w:numId w:val="58"/>
        </w:numPr>
        <w:tabs>
          <w:tab w:val="left" w:pos="284"/>
          <w:tab w:val="left" w:pos="426"/>
        </w:tabs>
        <w:autoSpaceDE/>
        <w:ind w:left="0" w:firstLine="0"/>
        <w:contextualSpacing/>
        <w:jc w:val="both"/>
        <w:rPr>
          <w:rFonts w:ascii="Calibri" w:eastAsia="Calibri" w:hAnsi="Calibri" w:cs="Calibri"/>
        </w:rPr>
      </w:pPr>
      <w:r>
        <w:rPr>
          <w:rFonts w:ascii="Calibri" w:eastAsia="Calibri" w:hAnsi="Calibri" w:cs="Calibri"/>
        </w:rPr>
        <w:t xml:space="preserve">Przedmiot umowy jest współfinansowany ze środków Unii Europejskiej w ramach Programu Operacyjnego Pomoc Techniczna 2014-2020, </w:t>
      </w:r>
      <w:r w:rsidRPr="004C4089">
        <w:rPr>
          <w:rFonts w:ascii="Calibri" w:eastAsia="Calibri" w:hAnsi="Calibri" w:cs="Calibri"/>
        </w:rPr>
        <w:t>Programu Operacyjnego PT POWER 2014-2020, Programu Interreg V-A Polska-Słowacja 2014-2020, Programu Współpracy Terytorialnej Polska – Białoruś – Ukraina 2014-2020, Programu Współpracy Transgranicznej Polska-Rosja 2014-2020, Programu Współpracy Interreg V-A Południowy Bałtyk 2014-2020,</w:t>
      </w:r>
      <w:r>
        <w:rPr>
          <w:rFonts w:ascii="Calibri" w:eastAsia="Calibri" w:hAnsi="Calibri" w:cs="Calibri"/>
        </w:rPr>
        <w:t xml:space="preserve"> </w:t>
      </w:r>
      <w:r w:rsidRPr="004C4089">
        <w:rPr>
          <w:rFonts w:ascii="Calibri" w:eastAsia="Calibri" w:hAnsi="Calibri" w:cs="Calibri"/>
        </w:rPr>
        <w:t>Programu Współpracy INTERREG Polska – Saksonia 2014-2020.</w:t>
      </w:r>
    </w:p>
    <w:p w14:paraId="754E1DA5" w14:textId="77777777" w:rsidR="00A01E4B" w:rsidRDefault="00A01E4B" w:rsidP="00A01E4B">
      <w:pPr>
        <w:widowControl/>
        <w:numPr>
          <w:ilvl w:val="0"/>
          <w:numId w:val="58"/>
        </w:numPr>
        <w:tabs>
          <w:tab w:val="left" w:pos="284"/>
          <w:tab w:val="left" w:pos="426"/>
        </w:tabs>
        <w:autoSpaceDE/>
        <w:ind w:left="0" w:firstLine="0"/>
        <w:contextualSpacing/>
        <w:jc w:val="both"/>
        <w:rPr>
          <w:rFonts w:ascii="Calibri" w:eastAsia="Calibri" w:hAnsi="Calibri" w:cs="Calibri"/>
        </w:rPr>
      </w:pPr>
      <w:r>
        <w:rPr>
          <w:rFonts w:ascii="Calibri" w:hAnsi="Calibri" w:cs="Calibri"/>
          <w:color w:val="000000"/>
          <w:lang w:eastAsia="pl-PL"/>
        </w:rPr>
        <w:t>S</w:t>
      </w:r>
      <w:r>
        <w:rPr>
          <w:rFonts w:ascii="Calibri" w:eastAsia="Calibri" w:hAnsi="Calibri" w:cs="Calibri"/>
        </w:rPr>
        <w:t xml:space="preserve">trony oświadczają, że niniejsza umowa została zawarta w wyniku udzielenia zamówienia publicznego nr WA.263.46.2021.MW, prowadzonego w trybie </w:t>
      </w:r>
      <w:r>
        <w:rPr>
          <w:rFonts w:ascii="Calibri" w:hAnsi="Calibri" w:cs="Calibri"/>
          <w:lang w:eastAsia="pl-PL"/>
        </w:rPr>
        <w:t xml:space="preserve">podstawowym </w:t>
      </w:r>
      <w:r>
        <w:rPr>
          <w:rFonts w:ascii="Calibri" w:eastAsia="Calibri" w:hAnsi="Calibri" w:cs="Calibri"/>
          <w:bCs/>
          <w:lang w:eastAsia="pl-PL"/>
        </w:rPr>
        <w:t>na podstawie art. 275 pkt 1 ustawy z dnia 11 września 2019 r. Prawo zamówień publicznych (Dz. U. 2021 poz. 1129ze zm.).</w:t>
      </w:r>
    </w:p>
    <w:p w14:paraId="50D44C5C" w14:textId="77777777" w:rsidR="00A01E4B" w:rsidRDefault="00A01E4B" w:rsidP="00A01E4B">
      <w:pPr>
        <w:widowControl/>
        <w:tabs>
          <w:tab w:val="left" w:pos="426"/>
        </w:tabs>
        <w:autoSpaceDE/>
        <w:jc w:val="center"/>
        <w:rPr>
          <w:rFonts w:ascii="Calibri" w:eastAsia="Calibri" w:hAnsi="Calibri" w:cs="Calibri"/>
        </w:rPr>
      </w:pPr>
      <w:r>
        <w:rPr>
          <w:rFonts w:ascii="Calibri" w:eastAsia="Calibri" w:hAnsi="Calibri" w:cs="Calibri"/>
        </w:rPr>
        <w:t>§ 2</w:t>
      </w:r>
    </w:p>
    <w:p w14:paraId="7B82445A"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Przedmiot Umowy</w:t>
      </w:r>
    </w:p>
    <w:p w14:paraId="4F853638"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1. Przedmiotem niniejszej umowy jest zakup i dostawa przez Wykonawcę przedmiotu zamówienia opisanego w załączniku nr 1 do niniejszej umowy, w ramach jednej dostawy; wraz z usługą wsparcia technicznego. </w:t>
      </w:r>
      <w:r>
        <w:rPr>
          <w:rFonts w:ascii="Calibri" w:eastAsia="Calibri" w:hAnsi="Calibri" w:cs="Calibri"/>
          <w:vertAlign w:val="superscript"/>
        </w:rPr>
        <w:footnoteReference w:id="4"/>
      </w:r>
    </w:p>
    <w:p w14:paraId="447DD032"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2. Realizacja Przedmiotu Umowy, o którym mowa w ust. 1, odbywać się będzie na zasadach </w:t>
      </w:r>
      <w:r>
        <w:rPr>
          <w:rFonts w:ascii="Calibri" w:eastAsia="Calibri" w:hAnsi="Calibri" w:cs="Calibri"/>
        </w:rPr>
        <w:br/>
        <w:t xml:space="preserve">i warunkach opisanych w Umowie, w Ofercie Wykonawcy stanowiącej Załącznik nr 2 do Umowy (zwanej dalej „Ofertą”) i w OPZ. </w:t>
      </w:r>
    </w:p>
    <w:p w14:paraId="29A8DD71" w14:textId="77777777" w:rsidR="00A01E4B" w:rsidRDefault="00A01E4B" w:rsidP="00A01E4B">
      <w:pPr>
        <w:widowControl/>
        <w:tabs>
          <w:tab w:val="left" w:pos="426"/>
        </w:tabs>
        <w:autoSpaceDE/>
        <w:jc w:val="center"/>
        <w:rPr>
          <w:rFonts w:ascii="Calibri" w:eastAsia="Calibri" w:hAnsi="Calibri" w:cs="Calibri"/>
        </w:rPr>
      </w:pPr>
      <w:r>
        <w:rPr>
          <w:rFonts w:ascii="Calibri" w:eastAsia="Calibri" w:hAnsi="Calibri" w:cs="Calibri"/>
        </w:rPr>
        <w:t>§3</w:t>
      </w:r>
    </w:p>
    <w:p w14:paraId="4E43F245"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Termin realizacji</w:t>
      </w:r>
    </w:p>
    <w:p w14:paraId="1FB22014" w14:textId="77777777" w:rsidR="00A01E4B" w:rsidRDefault="00A01E4B" w:rsidP="00A01E4B">
      <w:pPr>
        <w:widowControl/>
        <w:numPr>
          <w:ilvl w:val="0"/>
          <w:numId w:val="59"/>
        </w:numPr>
        <w:tabs>
          <w:tab w:val="left" w:pos="284"/>
          <w:tab w:val="left" w:pos="426"/>
        </w:tabs>
        <w:autoSpaceDE/>
        <w:adjustRightInd w:val="0"/>
        <w:ind w:left="0" w:firstLine="0"/>
        <w:jc w:val="both"/>
        <w:rPr>
          <w:rFonts w:ascii="Calibri" w:hAnsi="Calibri" w:cs="Calibri"/>
          <w:spacing w:val="-12"/>
          <w:lang w:eastAsia="pl-PL"/>
        </w:rPr>
      </w:pPr>
      <w:bookmarkStart w:id="6" w:name="_Hlk46988711"/>
      <w:r>
        <w:rPr>
          <w:rFonts w:ascii="Calibri" w:hAnsi="Calibri" w:cs="Calibri"/>
          <w:spacing w:val="-12"/>
          <w:lang w:eastAsia="pl-PL"/>
        </w:rPr>
        <w:t>Wykonawca zobowiązuje się do zrealizowania umowy w terminie 5 dni od dnia podpisania umowy.</w:t>
      </w:r>
    </w:p>
    <w:bookmarkEnd w:id="6"/>
    <w:p w14:paraId="0F855F08" w14:textId="77777777" w:rsidR="00A01E4B" w:rsidRDefault="00A01E4B" w:rsidP="00A01E4B">
      <w:pPr>
        <w:widowControl/>
        <w:numPr>
          <w:ilvl w:val="0"/>
          <w:numId w:val="59"/>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Potwierdzeniem dostawy licencji stanowił będzie protokół odbioru zamówienia, którego wzór stanowi Załącznik nr 4 do Umowy („Protokół odbioru zamówienia”) przyjęty bez uwag i zastrzeżeń.</w:t>
      </w:r>
    </w:p>
    <w:p w14:paraId="0A9B7F7D" w14:textId="77777777" w:rsidR="00A01E4B" w:rsidRDefault="00A01E4B" w:rsidP="00A01E4B">
      <w:pPr>
        <w:widowControl/>
        <w:numPr>
          <w:ilvl w:val="0"/>
          <w:numId w:val="59"/>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lastRenderedPageBreak/>
        <w:t>Wykonawca zobowiązuje się zapewnić świadczenie usług ogólnodostępnego wsparcia technicznego przez producenta oprogramowania, o którym mowa w § 2 ust. 1 i § 4 Umowy przez okres co najmniej 5 lat od dnia podpisania umowy</w:t>
      </w:r>
      <w:r>
        <w:rPr>
          <w:rFonts w:ascii="Calibri" w:eastAsia="Calibri" w:hAnsi="Calibri" w:cs="Calibri"/>
          <w:vertAlign w:val="superscript"/>
        </w:rPr>
        <w:footnoteReference w:id="5"/>
      </w:r>
      <w:r>
        <w:rPr>
          <w:rFonts w:ascii="Calibri" w:eastAsia="Calibri" w:hAnsi="Calibri" w:cs="Calibri"/>
        </w:rPr>
        <w:t xml:space="preserve">. </w:t>
      </w:r>
    </w:p>
    <w:p w14:paraId="0A76A020" w14:textId="77777777" w:rsidR="00A01E4B" w:rsidRDefault="00A01E4B" w:rsidP="00A01E4B">
      <w:pPr>
        <w:widowControl/>
        <w:numPr>
          <w:ilvl w:val="0"/>
          <w:numId w:val="59"/>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 xml:space="preserve">Odbiór licencji nastąpi drogą elektroniczną nie później niż do dnia określonego w ust 1. W przypadku licencji Microsoft należy dostarczyć produkt w ramach umowy MPSA, dostarczone licencje winny być zarejestrowane na stronie businessaccount.microsoft.com na konto zakupowe Zamawiającego, nr  0005681454. </w:t>
      </w:r>
    </w:p>
    <w:p w14:paraId="03E9AA92" w14:textId="77777777" w:rsidR="00A01E4B" w:rsidRDefault="00A01E4B" w:rsidP="00A01E4B">
      <w:pPr>
        <w:widowControl/>
        <w:tabs>
          <w:tab w:val="left" w:pos="426"/>
        </w:tabs>
        <w:autoSpaceDE/>
        <w:jc w:val="both"/>
        <w:rPr>
          <w:rFonts w:ascii="Calibri" w:eastAsia="Calibri" w:hAnsi="Calibri" w:cs="Calibri"/>
          <w:spacing w:val="-16"/>
        </w:rPr>
      </w:pPr>
      <w:r>
        <w:rPr>
          <w:rFonts w:ascii="Calibri" w:eastAsia="Calibri" w:hAnsi="Calibri" w:cs="Calibri"/>
        </w:rPr>
        <w:t xml:space="preserve">5. Zamawiający dokona odbioru lub odmówi odbioru, jeżeli przedmiot umowy nie spełnia wymagań </w:t>
      </w:r>
      <w:r>
        <w:rPr>
          <w:rFonts w:ascii="Calibri" w:eastAsia="Calibri" w:hAnsi="Calibri" w:cs="Calibri"/>
          <w:spacing w:val="-16"/>
        </w:rPr>
        <w:t xml:space="preserve">określonych w umowie. Wszystkie czynności odbiorcze powinny się zakończyć w terminie określonym w ust 1. </w:t>
      </w:r>
    </w:p>
    <w:p w14:paraId="36414655"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6. W przypadku zgłoszenia wad lub zastrzeżeń przez Zamawiającego, Wykonawca usunie wady lub uwzględni zastrzeżenia w terminie wyznaczonym przez Zamawiającego. </w:t>
      </w:r>
    </w:p>
    <w:p w14:paraId="0133F390"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7. Wykonawca zawiadomi Zamawiającego o terminie dostawy przedmiotu Umowy najpóźniej na jeden dzień roboczy przed planowanym terminem dostawy.</w:t>
      </w:r>
    </w:p>
    <w:p w14:paraId="41139622"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§4</w:t>
      </w:r>
    </w:p>
    <w:p w14:paraId="27736062"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Warunki realizacji umowy</w:t>
      </w:r>
    </w:p>
    <w:p w14:paraId="1045603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1. W okresie ważności licencji na korzystanie z oprogramowania:  </w:t>
      </w:r>
    </w:p>
    <w:p w14:paraId="508955A1"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1) Wykonawca zobowiązuje się zapewnić Zamawiającemu dostęp on-line za pośrednictwem sieci Internet do serwera producenta, z którego Zamawiający będzie miał prawo i możliwość pobierania aktualnych bibliotek, sterowników, nowych wersji oprogramowania i technologii, obejmujących m.in. poprawki serwisowe, wydań uzupełniających oraz poprawek oprogramowania.</w:t>
      </w:r>
    </w:p>
    <w:p w14:paraId="3FA6E30C"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2) w przypadku braku dostępu, o którym mowa w pkt 1, z przyczyn leżących po stronie Wykonawcy, Zamawiający powiadomi Wykonawcę na adres e-mail osoby, wskazanej w § 13 ust. 2 umowy; </w:t>
      </w:r>
    </w:p>
    <w:p w14:paraId="006109DF"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3) Wykonawca w terminie 7 dni od daty powiadomienia przez Zamawiającego zobowiązuje się dostarczać Zamawiającemu aktualne biblioteki, sterowniki, nowe wersje oprogramowania i technologie, obejmujące m.in. poprawki serwisowe, wydania uzupełniające oraz poprawki oprogramowania na nośnikach zewnętrznych CD-ROM lub wskazać inne źródło zapewniające Zamawiającemu dostęp.  </w:t>
      </w:r>
    </w:p>
    <w:p w14:paraId="25C46091" w14:textId="77777777" w:rsidR="00A01E4B" w:rsidRDefault="00A01E4B" w:rsidP="00A01E4B">
      <w:pPr>
        <w:widowControl/>
        <w:tabs>
          <w:tab w:val="left" w:pos="426"/>
        </w:tabs>
        <w:autoSpaceDE/>
        <w:jc w:val="both"/>
        <w:rPr>
          <w:rFonts w:ascii="Calibri" w:eastAsia="Calibri" w:hAnsi="Calibri" w:cs="Calibri"/>
          <w:spacing w:val="-12"/>
        </w:rPr>
      </w:pPr>
      <w:r>
        <w:rPr>
          <w:rFonts w:ascii="Calibri" w:eastAsia="Calibri" w:hAnsi="Calibri" w:cs="Calibri"/>
          <w:spacing w:val="-12"/>
        </w:rPr>
        <w:t>2. W ramach realizacji przedmiotu umowy Wykonawca zobowiązuje się do zapewnienia Zamawiającemu:</w:t>
      </w:r>
      <w:r>
        <w:rPr>
          <w:rFonts w:ascii="Calibri" w:eastAsia="Calibri" w:hAnsi="Calibri" w:cs="Calibri"/>
          <w:spacing w:val="-12"/>
          <w:vertAlign w:val="superscript"/>
        </w:rPr>
        <w:footnoteReference w:id="6"/>
      </w:r>
      <w:r>
        <w:rPr>
          <w:rFonts w:ascii="Calibri" w:eastAsia="Calibri" w:hAnsi="Calibri" w:cs="Calibri"/>
          <w:spacing w:val="-12"/>
        </w:rPr>
        <w:t xml:space="preserve"> </w:t>
      </w:r>
    </w:p>
    <w:p w14:paraId="79B96920"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1) dostępu do pomocy technicznej (wsparcie techniczne) w siedzibie Wykonawcy obejmującej udzielanie konsultacji dokonywanych telefonicznie lub za pośrednictwem poczty elektronicznej, przez pięć dni roboczych (od poniedziałku do piątku) w godzinach od 8.00 do 17.00, a także reagowanie na problemy techniczne z zakresu działania oprogramowania leżące po stronie Zamawiającego w czasie reakcji nie dłuższym niż 24 godziny od chwili ich zgłoszenia Wykonawcy przez Zamawiającego drogą telefoniczną: nr …………..…….. lub mailową na adres: …………….………….. </w:t>
      </w:r>
    </w:p>
    <w:p w14:paraId="5902DFAB"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3. W ramach licencji na oprogramowanie</w:t>
      </w:r>
      <w:r>
        <w:rPr>
          <w:rFonts w:ascii="Calibri" w:eastAsia="Calibri" w:hAnsi="Calibri" w:cs="Calibri"/>
          <w:vertAlign w:val="superscript"/>
        </w:rPr>
        <w:footnoteReference w:id="7"/>
      </w:r>
      <w:r>
        <w:rPr>
          <w:rFonts w:ascii="Calibri" w:eastAsia="Calibri" w:hAnsi="Calibri" w:cs="Calibri"/>
        </w:rPr>
        <w:t xml:space="preserve">, w okresie ważności licencji, Zamawiający ma prawo instalować i użytkować oprogramowanie na dowolnych serwerach stanowiących własność Zamawiającego niezależnie od ich lokalizacji. </w:t>
      </w:r>
    </w:p>
    <w:p w14:paraId="5E4B8474" w14:textId="77777777" w:rsidR="00A01E4B" w:rsidRDefault="00A01E4B" w:rsidP="00A01E4B">
      <w:pPr>
        <w:spacing w:beforeLines="40" w:before="96" w:afterLines="40" w:after="96"/>
        <w:jc w:val="both"/>
        <w:rPr>
          <w:rFonts w:ascii="Calibri" w:hAnsi="Calibri" w:cs="Calibri"/>
          <w:lang w:eastAsia="pl-PL"/>
        </w:rPr>
      </w:pPr>
      <w:r>
        <w:rPr>
          <w:rFonts w:ascii="Calibri" w:eastAsia="Calibri" w:hAnsi="Calibri" w:cs="Calibri"/>
        </w:rPr>
        <w:t xml:space="preserve">4. Po dostarczeniu  licencji, zgodnie z §3 ust. 4 należy przesłać informację na adres: </w:t>
      </w:r>
      <w:hyperlink r:id="rId8" w:history="1">
        <w:r>
          <w:rPr>
            <w:rStyle w:val="Hipercze"/>
            <w:rFonts w:eastAsia="Calibri" w:cs="Calibri"/>
            <w:color w:val="0000FF"/>
          </w:rPr>
          <w:t>pawel.tur@cpe.gov.pl</w:t>
        </w:r>
      </w:hyperlink>
      <w:r>
        <w:rPr>
          <w:rFonts w:ascii="Calibri" w:eastAsia="Calibri" w:hAnsi="Calibri" w:cs="Calibri"/>
        </w:rPr>
        <w:t xml:space="preserve"> lub</w:t>
      </w:r>
      <w:r>
        <w:rPr>
          <w:rFonts w:ascii="Calibri" w:hAnsi="Calibri" w:cs="Calibri"/>
        </w:rPr>
        <w:t xml:space="preserve"> </w:t>
      </w:r>
      <w:hyperlink r:id="rId9" w:history="1">
        <w:r>
          <w:rPr>
            <w:rStyle w:val="Hipercze"/>
            <w:rFonts w:eastAsia="Calibri" w:cs="Calibri"/>
            <w:color w:val="0000FF"/>
          </w:rPr>
          <w:t>slawomir.martowski@cpe.gov.pl</w:t>
        </w:r>
      </w:hyperlink>
      <w:r>
        <w:rPr>
          <w:rFonts w:ascii="Calibri" w:hAnsi="Calibri" w:cs="Calibri"/>
          <w:lang w:eastAsia="pl-PL"/>
        </w:rPr>
        <w:t xml:space="preserve">. </w:t>
      </w:r>
    </w:p>
    <w:p w14:paraId="12252E1C" w14:textId="77777777" w:rsidR="00A01E4B" w:rsidRDefault="00A01E4B" w:rsidP="00A01E4B">
      <w:pPr>
        <w:widowControl/>
        <w:tabs>
          <w:tab w:val="left" w:pos="426"/>
        </w:tabs>
        <w:autoSpaceDE/>
        <w:jc w:val="both"/>
        <w:rPr>
          <w:rFonts w:ascii="Calibri" w:eastAsia="Calibri" w:hAnsi="Calibri" w:cs="Calibri"/>
        </w:rPr>
      </w:pPr>
    </w:p>
    <w:p w14:paraId="3766A517"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§5</w:t>
      </w:r>
    </w:p>
    <w:p w14:paraId="77D830AE"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Wynagrodzenie i warunki płatności</w:t>
      </w:r>
    </w:p>
    <w:p w14:paraId="3BD06E6F"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1. Zgodnie z Ofertą całkowite łączne Wynagrodzenie Wykonawcy za realizację przedmiotu Umowy nie przekroczy kwoty ……………. zł brutto (słownie: ……………………..).</w:t>
      </w:r>
    </w:p>
    <w:p w14:paraId="46296F77"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2. Kwota, o której mowa w ust. 1 określa górną granicę zobowiązań, jakie Zamawiający może zaciągnąć na podstawie Umowy. </w:t>
      </w:r>
    </w:p>
    <w:p w14:paraId="3EA60B9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lastRenderedPageBreak/>
        <w:t>3. Wynagrodzenie, o którym mowa w ust. 1 obejmuje wszystkie świadczenia Wykonawcy wynikające z Umowy, w tym zapewnienie wsparcia przez okres wskazany w § 3 ust. 3 umowy</w:t>
      </w:r>
      <w:r>
        <w:rPr>
          <w:rFonts w:ascii="Calibri" w:eastAsia="Calibri" w:hAnsi="Calibri" w:cs="Calibri"/>
          <w:vertAlign w:val="superscript"/>
        </w:rPr>
        <w:footnoteReference w:id="8"/>
      </w:r>
      <w:r>
        <w:rPr>
          <w:rFonts w:ascii="Calibri" w:eastAsia="Calibri" w:hAnsi="Calibri" w:cs="Calibri"/>
        </w:rPr>
        <w:t xml:space="preserve">, dostarczenie i udzielenie Zamawiającemu licencji na oprogramowanie oraz na instalowane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14:paraId="03174DCA"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§6</w:t>
      </w:r>
    </w:p>
    <w:p w14:paraId="300FFF1F" w14:textId="77777777" w:rsidR="00A01E4B" w:rsidRDefault="00A01E4B" w:rsidP="00A01E4B">
      <w:pPr>
        <w:widowControl/>
        <w:numPr>
          <w:ilvl w:val="1"/>
          <w:numId w:val="60"/>
        </w:numPr>
        <w:tabs>
          <w:tab w:val="left" w:pos="284"/>
          <w:tab w:val="left" w:pos="426"/>
        </w:tabs>
        <w:autoSpaceDE/>
        <w:ind w:left="307" w:hanging="307"/>
        <w:jc w:val="both"/>
        <w:rPr>
          <w:rFonts w:ascii="Calibri" w:eastAsia="Calibri" w:hAnsi="Calibri" w:cs="Calibri"/>
        </w:rPr>
      </w:pPr>
      <w:r>
        <w:rPr>
          <w:rFonts w:ascii="Calibri" w:eastAsia="Calibri" w:hAnsi="Calibri" w:cs="Calibri"/>
        </w:rPr>
        <w:t>Wykonawca jest uprawniony do wystawiania rachunku/faktury VAT (e-faktury) z tytułu prawidłowo wykonanej umowy po wykonaniu zamówienia.</w:t>
      </w:r>
    </w:p>
    <w:p w14:paraId="70BB1FB4" w14:textId="77777777" w:rsidR="00A01E4B" w:rsidRDefault="00A01E4B" w:rsidP="00A01E4B">
      <w:pPr>
        <w:widowControl/>
        <w:numPr>
          <w:ilvl w:val="1"/>
          <w:numId w:val="60"/>
        </w:numPr>
        <w:tabs>
          <w:tab w:val="left" w:pos="284"/>
          <w:tab w:val="left" w:pos="426"/>
        </w:tabs>
        <w:autoSpaceDE/>
        <w:ind w:left="307" w:hanging="307"/>
        <w:jc w:val="both"/>
        <w:rPr>
          <w:rFonts w:ascii="Calibri" w:eastAsia="Calibri" w:hAnsi="Calibri" w:cs="Calibri"/>
        </w:rPr>
      </w:pPr>
      <w:r>
        <w:rPr>
          <w:rFonts w:ascii="Calibri" w:eastAsia="Calibri" w:hAnsi="Calibri" w:cs="Calibri"/>
        </w:rPr>
        <w:t>Warunkiem wystawienia rachunku/faktury VAT (e-faktury) przez Wykonawcę jest akceptacja przez Zamawiającego protokołu odbioru, którego wzór stanowi załącznik nr 4 do umowy. Osobą odpowiedzialną za odebranie protokołu jest Naczelnik Wydziału Administracji lub osoba go zastępująca.</w:t>
      </w:r>
    </w:p>
    <w:p w14:paraId="55BC2C42" w14:textId="77777777" w:rsidR="00A01E4B" w:rsidRDefault="00A01E4B" w:rsidP="00A01E4B">
      <w:pPr>
        <w:widowControl/>
        <w:numPr>
          <w:ilvl w:val="1"/>
          <w:numId w:val="60"/>
        </w:numPr>
        <w:tabs>
          <w:tab w:val="left" w:pos="284"/>
          <w:tab w:val="left" w:pos="426"/>
        </w:tabs>
        <w:autoSpaceDE/>
        <w:ind w:left="307" w:hanging="307"/>
        <w:jc w:val="both"/>
        <w:rPr>
          <w:rFonts w:ascii="Calibri" w:eastAsia="Calibri" w:hAnsi="Calibri" w:cs="Calibri"/>
        </w:rPr>
      </w:pPr>
      <w:r>
        <w:rPr>
          <w:rFonts w:ascii="Calibri" w:eastAsia="Calibri" w:hAnsi="Calibri" w:cs="Calibri"/>
        </w:rPr>
        <w:t xml:space="preserve">Zapłata wynagrodzenia nastąpi na podstawie rachunku/faktury VAT (e-faktury) wystawionej przez Wykonawcę, w terminie 21 dni od dnia doręczenia prawidłowo wystawionego rachunku/faktury VAT (e-faktury) Zamawiającemu.  </w:t>
      </w:r>
    </w:p>
    <w:p w14:paraId="2EFAC129" w14:textId="77777777" w:rsidR="00A01E4B" w:rsidRDefault="00A01E4B" w:rsidP="00A01E4B">
      <w:pPr>
        <w:widowControl/>
        <w:numPr>
          <w:ilvl w:val="1"/>
          <w:numId w:val="60"/>
        </w:numPr>
        <w:tabs>
          <w:tab w:val="left" w:pos="284"/>
          <w:tab w:val="left" w:pos="426"/>
        </w:tabs>
        <w:autoSpaceDE/>
        <w:ind w:left="307" w:hanging="307"/>
        <w:jc w:val="both"/>
        <w:rPr>
          <w:rFonts w:ascii="Calibri" w:eastAsia="Calibri" w:hAnsi="Calibri" w:cs="Calibri"/>
        </w:rPr>
      </w:pPr>
      <w:r>
        <w:rPr>
          <w:rFonts w:ascii="Calibri" w:eastAsia="Calibri" w:hAnsi="Calibri" w:cs="Calibri"/>
        </w:rPr>
        <w:t>Dane do rachunku/faktury (e-faktury):</w:t>
      </w:r>
    </w:p>
    <w:p w14:paraId="64D10BEC" w14:textId="77777777" w:rsidR="00A01E4B" w:rsidRDefault="00A01E4B" w:rsidP="00A01E4B">
      <w:pPr>
        <w:widowControl/>
        <w:tabs>
          <w:tab w:val="left" w:pos="426"/>
        </w:tabs>
        <w:autoSpaceDE/>
        <w:ind w:left="284"/>
        <w:jc w:val="both"/>
        <w:rPr>
          <w:rFonts w:ascii="Calibri" w:eastAsia="Calibri" w:hAnsi="Calibri" w:cs="Calibri"/>
        </w:rPr>
      </w:pPr>
      <w:r>
        <w:rPr>
          <w:rFonts w:ascii="Calibri" w:eastAsia="Calibri" w:hAnsi="Calibri" w:cs="Calibri"/>
        </w:rPr>
        <w:t>Centrum Projektów Europejskich</w:t>
      </w:r>
    </w:p>
    <w:p w14:paraId="42C34842" w14:textId="77777777" w:rsidR="00A01E4B" w:rsidRDefault="00A01E4B" w:rsidP="00A01E4B">
      <w:pPr>
        <w:widowControl/>
        <w:tabs>
          <w:tab w:val="left" w:pos="426"/>
        </w:tabs>
        <w:autoSpaceDE/>
        <w:ind w:left="284"/>
        <w:jc w:val="both"/>
        <w:rPr>
          <w:rFonts w:ascii="Calibri" w:eastAsia="Calibri" w:hAnsi="Calibri" w:cs="Calibri"/>
        </w:rPr>
      </w:pPr>
      <w:r>
        <w:rPr>
          <w:rFonts w:ascii="Calibri" w:eastAsia="Calibri" w:hAnsi="Calibri" w:cs="Calibri"/>
        </w:rPr>
        <w:t xml:space="preserve">ul. Domaniewska 39 a </w:t>
      </w:r>
    </w:p>
    <w:p w14:paraId="58B7D88D" w14:textId="77777777" w:rsidR="00A01E4B" w:rsidRDefault="00A01E4B" w:rsidP="00A01E4B">
      <w:pPr>
        <w:widowControl/>
        <w:tabs>
          <w:tab w:val="left" w:pos="426"/>
        </w:tabs>
        <w:autoSpaceDE/>
        <w:ind w:left="284"/>
        <w:jc w:val="both"/>
        <w:rPr>
          <w:rFonts w:ascii="Calibri" w:eastAsia="Calibri" w:hAnsi="Calibri" w:cs="Calibri"/>
        </w:rPr>
      </w:pPr>
      <w:r>
        <w:rPr>
          <w:rFonts w:ascii="Calibri" w:eastAsia="Calibri" w:hAnsi="Calibri" w:cs="Calibri"/>
        </w:rPr>
        <w:t>02-672 Warszawa</w:t>
      </w:r>
    </w:p>
    <w:p w14:paraId="1FFB8B7E" w14:textId="77777777" w:rsidR="00A01E4B" w:rsidRDefault="00A01E4B" w:rsidP="00A01E4B">
      <w:pPr>
        <w:widowControl/>
        <w:tabs>
          <w:tab w:val="left" w:pos="426"/>
        </w:tabs>
        <w:autoSpaceDE/>
        <w:ind w:left="284"/>
        <w:jc w:val="both"/>
        <w:rPr>
          <w:rFonts w:ascii="Calibri" w:eastAsia="Calibri" w:hAnsi="Calibri" w:cs="Calibri"/>
        </w:rPr>
      </w:pPr>
      <w:r>
        <w:rPr>
          <w:rFonts w:ascii="Calibri" w:eastAsia="Calibri" w:hAnsi="Calibri" w:cs="Calibri"/>
        </w:rPr>
        <w:t>NIP: 7010 1588 87</w:t>
      </w:r>
    </w:p>
    <w:p w14:paraId="10231454" w14:textId="77777777" w:rsidR="00A01E4B" w:rsidRDefault="00A01E4B" w:rsidP="00A01E4B">
      <w:pPr>
        <w:widowControl/>
        <w:numPr>
          <w:ilvl w:val="1"/>
          <w:numId w:val="60"/>
        </w:numPr>
        <w:tabs>
          <w:tab w:val="left" w:pos="284"/>
          <w:tab w:val="left" w:pos="426"/>
        </w:tabs>
        <w:autoSpaceDE/>
        <w:adjustRightInd w:val="0"/>
        <w:ind w:left="284" w:hanging="284"/>
        <w:jc w:val="both"/>
        <w:rPr>
          <w:rFonts w:ascii="Calibri" w:hAnsi="Calibri" w:cs="Calibri"/>
        </w:rPr>
      </w:pPr>
      <w:r>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w ciągu 7 dni od dnia podpisania protokołu końcowego. Przywołane zdaniem poprzednim zobowiązanie wynika z okoliczności dotyczących finansowania w ramach programu, o którym mowa w § 1 ust. 1, co Wykonawca przyjmuje do wiadomości i akceptuje. </w:t>
      </w:r>
    </w:p>
    <w:p w14:paraId="2CCF8CCB" w14:textId="77777777" w:rsidR="00A01E4B" w:rsidRDefault="00A01E4B" w:rsidP="00A01E4B">
      <w:pPr>
        <w:widowControl/>
        <w:numPr>
          <w:ilvl w:val="1"/>
          <w:numId w:val="60"/>
        </w:numPr>
        <w:tabs>
          <w:tab w:val="left" w:pos="284"/>
          <w:tab w:val="left" w:pos="426"/>
        </w:tabs>
        <w:autoSpaceDE/>
        <w:adjustRightInd w:val="0"/>
        <w:ind w:left="284" w:hanging="284"/>
        <w:jc w:val="both"/>
        <w:rPr>
          <w:rFonts w:ascii="Calibri" w:hAnsi="Calibri" w:cs="Calibri"/>
        </w:rPr>
      </w:pPr>
      <w:r>
        <w:rPr>
          <w:rFonts w:ascii="Calibri" w:eastAsia="Calibri" w:hAnsi="Calibri" w:cs="Calibri"/>
        </w:rPr>
        <w:t>Zamawiający ma prawo potrącić kwotę kar umownych z płatności za fakturę VAT wystawionej w związku z realizacją niniejszej umowy, na co Wykonawca wyraża zgodę.</w:t>
      </w:r>
    </w:p>
    <w:p w14:paraId="31591D04" w14:textId="77777777" w:rsidR="00A01E4B" w:rsidRDefault="00A01E4B" w:rsidP="00A01E4B">
      <w:pPr>
        <w:widowControl/>
        <w:numPr>
          <w:ilvl w:val="1"/>
          <w:numId w:val="60"/>
        </w:numPr>
        <w:tabs>
          <w:tab w:val="left" w:pos="284"/>
          <w:tab w:val="left" w:pos="426"/>
        </w:tabs>
        <w:autoSpaceDE/>
        <w:adjustRightInd w:val="0"/>
        <w:ind w:left="284" w:hanging="284"/>
        <w:jc w:val="both"/>
        <w:rPr>
          <w:rFonts w:ascii="Calibri" w:hAnsi="Calibri" w:cs="Calibri"/>
        </w:rPr>
      </w:pPr>
      <w:r>
        <w:rPr>
          <w:rFonts w:ascii="Calibri" w:hAnsi="Calibri" w:cs="Calibri"/>
        </w:rPr>
        <w:t>Zapłata wynagrodzenia nastąpi na rachunek bankowy nr ………………..</w:t>
      </w:r>
    </w:p>
    <w:p w14:paraId="42BAF10E" w14:textId="77777777" w:rsidR="00A01E4B" w:rsidRDefault="00A01E4B" w:rsidP="00A01E4B">
      <w:pPr>
        <w:widowControl/>
        <w:numPr>
          <w:ilvl w:val="1"/>
          <w:numId w:val="60"/>
        </w:numPr>
        <w:tabs>
          <w:tab w:val="left" w:pos="284"/>
          <w:tab w:val="left" w:pos="426"/>
        </w:tabs>
        <w:autoSpaceDE/>
        <w:adjustRightInd w:val="0"/>
        <w:ind w:left="284" w:hanging="284"/>
        <w:jc w:val="both"/>
        <w:rPr>
          <w:rFonts w:ascii="Calibri" w:hAnsi="Calibri" w:cs="Calibri"/>
        </w:rPr>
      </w:pPr>
      <w:r>
        <w:rPr>
          <w:rFonts w:ascii="Calibri" w:hAnsi="Calibri" w:cs="Calibri"/>
        </w:rPr>
        <w:t xml:space="preserve">Za dzień zapłaty przyjmuje się dzień obciążenia rachunku bankowego Zamawiającego. </w:t>
      </w:r>
    </w:p>
    <w:p w14:paraId="18BE6E52" w14:textId="77777777" w:rsidR="00A01E4B" w:rsidRDefault="00A01E4B" w:rsidP="00A01E4B">
      <w:pPr>
        <w:widowControl/>
        <w:numPr>
          <w:ilvl w:val="1"/>
          <w:numId w:val="60"/>
        </w:numPr>
        <w:tabs>
          <w:tab w:val="left" w:pos="284"/>
          <w:tab w:val="left" w:pos="426"/>
        </w:tabs>
        <w:autoSpaceDE/>
        <w:adjustRightInd w:val="0"/>
        <w:ind w:left="284" w:hanging="284"/>
        <w:jc w:val="both"/>
        <w:rPr>
          <w:rFonts w:ascii="Calibri" w:hAnsi="Calibri" w:cs="Calibri"/>
        </w:rPr>
      </w:pPr>
      <w:r>
        <w:rPr>
          <w:rFonts w:ascii="Calibri" w:hAnsi="Calibri" w:cs="Calibri"/>
          <w:color w:val="000000"/>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5C9AF729" w14:textId="77777777" w:rsidR="00A01E4B" w:rsidRDefault="00A01E4B" w:rsidP="00A01E4B">
      <w:pPr>
        <w:widowControl/>
        <w:tabs>
          <w:tab w:val="left" w:pos="426"/>
        </w:tabs>
        <w:autoSpaceDE/>
        <w:ind w:left="284" w:hanging="284"/>
        <w:jc w:val="both"/>
        <w:rPr>
          <w:rFonts w:ascii="Calibri" w:hAnsi="Calibri" w:cs="Calibri"/>
          <w:lang w:eastAsia="pl-PL"/>
        </w:rPr>
      </w:pPr>
      <w:r>
        <w:rPr>
          <w:rFonts w:ascii="Calibri" w:eastAsia="Calibri" w:hAnsi="Calibri" w:cs="Calibri"/>
        </w:rPr>
        <w:t xml:space="preserve">10. </w:t>
      </w:r>
      <w:r>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Pr>
          <w:rFonts w:ascii="Calibri" w:hAnsi="Calibri" w:cs="Calibri"/>
          <w:lang w:eastAsia="pl-PL"/>
        </w:rPr>
        <w:t>.</w:t>
      </w:r>
    </w:p>
    <w:p w14:paraId="4008C2A6" w14:textId="77777777" w:rsidR="00A01E4B" w:rsidRDefault="00A01E4B" w:rsidP="00A01E4B">
      <w:pPr>
        <w:widowControl/>
        <w:tabs>
          <w:tab w:val="left" w:pos="426"/>
        </w:tabs>
        <w:autoSpaceDE/>
        <w:jc w:val="both"/>
        <w:rPr>
          <w:rFonts w:ascii="Calibri" w:hAnsi="Calibri" w:cs="Calibri"/>
          <w:lang w:eastAsia="pl-PL"/>
        </w:rPr>
      </w:pPr>
    </w:p>
    <w:p w14:paraId="2B204395"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§7</w:t>
      </w:r>
    </w:p>
    <w:p w14:paraId="0FCD667A"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Oświadczenia Stron</w:t>
      </w:r>
    </w:p>
    <w:p w14:paraId="55E1046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1. Wykonawca oświadcza, że: </w:t>
      </w:r>
    </w:p>
    <w:p w14:paraId="3472B218"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spacing w:val="-12"/>
        </w:rPr>
        <w:t>1) posiada zasoby, kwalifikacje i uprawnienia wymagane do prawidłowego wykonywania przedmiotu Umowy</w:t>
      </w:r>
      <w:r>
        <w:rPr>
          <w:rFonts w:ascii="Calibri" w:eastAsia="Calibri" w:hAnsi="Calibri" w:cs="Calibri"/>
        </w:rPr>
        <w:t xml:space="preserve">, </w:t>
      </w:r>
    </w:p>
    <w:p w14:paraId="2F2711EB"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2) jest uprawniony do udzielania licencji na terenie Polski lub zapewni Zamawiającemu licencje oraz oświadcza, że na podstawie licencji Zamawiający otrzymuje prawo do korzystania z oprogramowania, w zakresie umożliwiającym Zamawiającemu eksploatację oprogramowania dla jego potrzeb, bez żadnych ograniczeń czasowych i terytorialnych</w:t>
      </w:r>
    </w:p>
    <w:p w14:paraId="08E73DFD"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3) wykona przedmiot Umowy zgodnie z obowiązującymi przepisami i normami, w sposób profesjonalny, z uwzględnieniem najlepszych praktyk, </w:t>
      </w:r>
    </w:p>
    <w:p w14:paraId="2A41CFAE"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lastRenderedPageBreak/>
        <w:t>4) wykonanie Umowy nie będzie prowadzić do wypełnienia przesłanek czynu nieuczciwej konkurencji, w szczególności nie stanowi naruszenia tajemnicy przedsiębiorstwa osoby trzeciej,</w:t>
      </w:r>
    </w:p>
    <w:p w14:paraId="39C9059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5) dostarczone w ramach umowy licencje są wolne od jakichkolwiek wad prawnych,</w:t>
      </w:r>
    </w:p>
    <w:p w14:paraId="6FE8B20B"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6) o ile Wykonawca nie jest producentem oprogramowania Wykonawca oświadcza, że licencje pochodzić będą z autoryzowanego przez producenta oprogramowania kanału dystrybucji. Wykonawca w odniesieniu do wszystkich rodzajów licencji zobowiązany jest dostarczyć Zamawiającemu tzw. dowody poświadczające autentyczność zakupionych licencji na zasadach określonych przez producenta oprogramowania.</w:t>
      </w:r>
    </w:p>
    <w:p w14:paraId="4D034CAD"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12A16C48"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3. Wykonawca zobowiązuje się do zapewnienia we własnym zakresie i w ramach wynagrodzenia, </w:t>
      </w:r>
      <w:r>
        <w:rPr>
          <w:rFonts w:ascii="Calibri" w:eastAsia="Calibri" w:hAnsi="Calibri" w:cs="Calibri"/>
        </w:rPr>
        <w:br/>
        <w:t xml:space="preserve">o którym mowa w § 5 ust. 1. Umowy wszystkich ewentualnych pozwoleń, zgód, certyfikatów </w:t>
      </w:r>
      <w:r>
        <w:rPr>
          <w:rFonts w:ascii="Calibri" w:eastAsia="Calibri" w:hAnsi="Calibri" w:cs="Calibri"/>
          <w:spacing w:val="-16"/>
        </w:rPr>
        <w:t>wymaganych przez obowiązujące przepisy prawa w zakresie niezbędnym do prawidłowej realizacji  Umowy.</w:t>
      </w:r>
      <w:r>
        <w:rPr>
          <w:rFonts w:ascii="Calibri" w:eastAsia="Calibri" w:hAnsi="Calibri" w:cs="Calibri"/>
        </w:rPr>
        <w:t xml:space="preserve"> </w:t>
      </w:r>
    </w:p>
    <w:p w14:paraId="55C3BB0E"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4. Wykonawca oświadcza i gwarantuje, że w przypadku oprogramowania, którego nie jest producentem, uzyskał zgodę producenta lub podmiotu upoważnionego przez producenta, na korzystanie </w:t>
      </w:r>
      <w:r>
        <w:rPr>
          <w:rFonts w:ascii="Calibri" w:eastAsia="Calibri" w:hAnsi="Calibri" w:cs="Calibri"/>
          <w:spacing w:val="-12"/>
        </w:rPr>
        <w:t>z oprogramowania lub jego aktualizacji, w tym na przekazywanie dokumentów zawierających warunki licencji.</w:t>
      </w:r>
      <w:r>
        <w:rPr>
          <w:rFonts w:ascii="Calibri" w:eastAsia="Calibri" w:hAnsi="Calibri" w:cs="Calibri"/>
        </w:rPr>
        <w:t xml:space="preserve"> </w:t>
      </w:r>
    </w:p>
    <w:p w14:paraId="50EBEB11"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5. 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05A5C2FF"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 8</w:t>
      </w:r>
    </w:p>
    <w:p w14:paraId="43365F9E"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Licencje</w:t>
      </w:r>
    </w:p>
    <w:p w14:paraId="17FF05F8" w14:textId="77777777" w:rsidR="00A01E4B" w:rsidRDefault="00A01E4B" w:rsidP="00A01E4B">
      <w:pPr>
        <w:widowControl/>
        <w:numPr>
          <w:ilvl w:val="0"/>
          <w:numId w:val="61"/>
        </w:numPr>
        <w:tabs>
          <w:tab w:val="left" w:pos="426"/>
        </w:tabs>
        <w:autoSpaceDE/>
        <w:jc w:val="both"/>
        <w:rPr>
          <w:rFonts w:ascii="Calibri" w:eastAsia="Calibri" w:hAnsi="Calibri" w:cs="Calibri"/>
        </w:rPr>
      </w:pPr>
      <w:r>
        <w:rPr>
          <w:rFonts w:ascii="Calibri" w:eastAsia="Calibri" w:hAnsi="Calibri" w:cs="Calibri"/>
        </w:rPr>
        <w:t xml:space="preserve">Dostarczone przez Wykonawcę licencje muszą zapewniać pełną i prawidłową realizację celu umowy, zamierzonego przez Zamawiającego.  </w:t>
      </w:r>
    </w:p>
    <w:p w14:paraId="2D94BF34" w14:textId="77777777" w:rsidR="00A01E4B" w:rsidRDefault="00A01E4B" w:rsidP="00A01E4B">
      <w:pPr>
        <w:widowControl/>
        <w:numPr>
          <w:ilvl w:val="0"/>
          <w:numId w:val="61"/>
        </w:numPr>
        <w:tabs>
          <w:tab w:val="left" w:pos="426"/>
        </w:tabs>
        <w:autoSpaceDE/>
        <w:spacing w:before="100" w:beforeAutospacing="1" w:after="100" w:afterAutospacing="1"/>
        <w:jc w:val="both"/>
        <w:rPr>
          <w:rFonts w:ascii="Calibri" w:eastAsia="Calibri" w:hAnsi="Calibri" w:cs="Calibri"/>
          <w:spacing w:val="-16"/>
        </w:rPr>
      </w:pPr>
      <w:r>
        <w:rPr>
          <w:rFonts w:ascii="Calibri" w:hAnsi="Calibri" w:cs="Calibri"/>
          <w:lang w:eastAsia="pl-PL"/>
        </w:rPr>
        <w:t xml:space="preserve">Wykonawca oświadcza, że dostarczone przez niego licencje, nie naruszają jakichkolwiek praw osób trzecich, zwłaszcza w zakresie własności przemysłowej, praw autorskich i praw pokrewnych oraz nieuczciwej konkurencji, i że posiada prawo do sprzedaży/udzielania licencji na oprogramowanie, które Wykonawca dostarczył i przejmuje w tym zakresie odpowiedzialność w przypadku roszczeń osób trzecich. </w:t>
      </w:r>
      <w:r>
        <w:rPr>
          <w:rFonts w:ascii="Calibri" w:eastAsia="Calibri" w:hAnsi="Calibri" w:cs="Calibri"/>
        </w:rPr>
        <w:t xml:space="preserve">Wykonawca oświadcza i gwarantuje, że jeżeli nie jest producentem oprogramowania, to uzyskał zgodę producenta lub podmiotu upoważnionego przez producenta na korzystanie z oprogramowania </w:t>
      </w:r>
      <w:r>
        <w:rPr>
          <w:rFonts w:ascii="Calibri" w:eastAsia="Calibri" w:hAnsi="Calibri" w:cs="Calibri"/>
          <w:spacing w:val="-16"/>
        </w:rPr>
        <w:t xml:space="preserve">na zasadach określonych w umowie, w tym na przekazywanie dokumentów zawierających warunki licencji. </w:t>
      </w:r>
    </w:p>
    <w:p w14:paraId="3E780C00" w14:textId="77777777" w:rsidR="00A01E4B" w:rsidRDefault="00A01E4B" w:rsidP="00A01E4B">
      <w:pPr>
        <w:widowControl/>
        <w:numPr>
          <w:ilvl w:val="0"/>
          <w:numId w:val="61"/>
        </w:numPr>
        <w:tabs>
          <w:tab w:val="left" w:pos="426"/>
        </w:tabs>
        <w:autoSpaceDE/>
        <w:jc w:val="both"/>
        <w:rPr>
          <w:rFonts w:ascii="Calibri" w:eastAsia="Calibri" w:hAnsi="Calibri" w:cs="Calibri"/>
        </w:rPr>
      </w:pPr>
      <w:r>
        <w:rPr>
          <w:rFonts w:ascii="Calibri" w:eastAsia="Calibri" w:hAnsi="Calibri" w:cs="Calibri"/>
        </w:rPr>
        <w:t xml:space="preserve">Licencje na oprogramowanie, wskazane w OPZ, uprawniają do korzystania z oprogramowania przez Zamawiającego, na zasadach określonych w warunkach licencyjnych producenta.  </w:t>
      </w:r>
    </w:p>
    <w:p w14:paraId="1E713B3C" w14:textId="77777777" w:rsidR="00A01E4B" w:rsidRDefault="00A01E4B" w:rsidP="00A01E4B">
      <w:pPr>
        <w:widowControl/>
        <w:numPr>
          <w:ilvl w:val="0"/>
          <w:numId w:val="61"/>
        </w:numPr>
        <w:autoSpaceDE/>
        <w:spacing w:before="100" w:beforeAutospacing="1" w:after="100" w:afterAutospacing="1"/>
        <w:rPr>
          <w:rFonts w:ascii="Calibri" w:hAnsi="Calibri" w:cs="Calibri"/>
          <w:lang w:eastAsia="pl-PL"/>
        </w:rPr>
      </w:pPr>
      <w:r>
        <w:rPr>
          <w:rFonts w:ascii="Calibri" w:hAnsi="Calibri" w:cs="Calibri"/>
          <w:lang w:eastAsia="pl-PL"/>
        </w:rPr>
        <w:t>Wykonawca zapewnia Zamawiającemu bezterminowe prawo do korzystania z licencji na oprogramowanie, o którym mowa w OPZ na następujących polach eksploatacji:</w:t>
      </w:r>
    </w:p>
    <w:p w14:paraId="78FA4176"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korzystania z oprogramowania w ramach wszystkich funkcjonalności w dowolny sposób,</w:t>
      </w:r>
    </w:p>
    <w:p w14:paraId="33AE55D0"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wprowadzanie i zapisywanie w pamięci komputerów,</w:t>
      </w:r>
    </w:p>
    <w:p w14:paraId="421ECF79"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odtwarzania,</w:t>
      </w:r>
    </w:p>
    <w:p w14:paraId="330A36AA"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utrwalania,</w:t>
      </w:r>
    </w:p>
    <w:p w14:paraId="29DFEC34"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lastRenderedPageBreak/>
        <w:t>- przekazywania,</w:t>
      </w:r>
    </w:p>
    <w:p w14:paraId="0E755592"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przechowywania,</w:t>
      </w:r>
    </w:p>
    <w:p w14:paraId="46606AE0"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-wyświetlania,</w:t>
      </w:r>
    </w:p>
    <w:p w14:paraId="7BF0ECFC"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stosowania,</w:t>
      </w:r>
    </w:p>
    <w:p w14:paraId="64C0890A"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instalowania i deinstalowania pod warunkiem zachowania liczby udzielonych licencji,</w:t>
      </w:r>
    </w:p>
    <w:p w14:paraId="49562A76" w14:textId="77777777" w:rsidR="00A01E4B" w:rsidRDefault="00A01E4B" w:rsidP="00A01E4B">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.sporządzania kopii zapasowej(kopii bezpieczeństwa) zainstalowanego oprogramowania.</w:t>
      </w:r>
    </w:p>
    <w:p w14:paraId="09A7C4F1" w14:textId="77777777" w:rsidR="00A01E4B" w:rsidRDefault="00A01E4B" w:rsidP="00A01E4B">
      <w:pPr>
        <w:widowControl/>
        <w:numPr>
          <w:ilvl w:val="0"/>
          <w:numId w:val="61"/>
        </w:numPr>
        <w:tabs>
          <w:tab w:val="left" w:pos="426"/>
        </w:tabs>
        <w:autoSpaceDE/>
        <w:spacing w:before="100" w:beforeAutospacing="1" w:after="100" w:afterAutospacing="1"/>
        <w:jc w:val="both"/>
        <w:rPr>
          <w:rFonts w:ascii="Calibri" w:eastAsia="Calibri" w:hAnsi="Calibri" w:cs="Calibri"/>
        </w:rPr>
      </w:pPr>
      <w:r>
        <w:rPr>
          <w:rFonts w:ascii="Calibri" w:hAnsi="Calibri" w:cs="Calibri"/>
          <w:lang w:eastAsia="pl-PL"/>
        </w:rPr>
        <w:t>Wykonawca oświadcza, że aktualizacja oprogramowania, nie powoduje zmian w zakresie uprawnień, w tym pól eksploatacji uzyskanych przez Zamawiającego na podstawie niniejszej umowy.</w:t>
      </w:r>
      <w:r>
        <w:rPr>
          <w:rFonts w:ascii="Calibri" w:eastAsia="Calibri" w:hAnsi="Calibri" w:cs="Calibri"/>
        </w:rPr>
        <w:t xml:space="preserve"> </w:t>
      </w:r>
    </w:p>
    <w:p w14:paraId="043AFD63" w14:textId="77777777" w:rsidR="00A01E4B" w:rsidRDefault="00A01E4B" w:rsidP="00A01E4B">
      <w:pPr>
        <w:widowControl/>
        <w:numPr>
          <w:ilvl w:val="0"/>
          <w:numId w:val="61"/>
        </w:numPr>
        <w:tabs>
          <w:tab w:val="left" w:pos="426"/>
        </w:tabs>
        <w:autoSpaceDE/>
        <w:spacing w:before="100" w:beforeAutospacing="1" w:after="100" w:afterAutospacing="1"/>
        <w:jc w:val="both"/>
        <w:rPr>
          <w:rFonts w:ascii="Calibri" w:eastAsia="Calibri" w:hAnsi="Calibri" w:cs="Calibri"/>
        </w:rPr>
      </w:pPr>
      <w:r>
        <w:rPr>
          <w:rFonts w:ascii="Calibri" w:eastAsia="Calibri" w:hAnsi="Calibri" w:cs="Calibri"/>
        </w:rPr>
        <w:t xml:space="preserve">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66177C67"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§9</w:t>
      </w:r>
    </w:p>
    <w:p w14:paraId="2E0C7986"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Poufność informacji</w:t>
      </w:r>
    </w:p>
    <w:p w14:paraId="2F9ED80E"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1. Wykonawca zobowiązuje się do zachowania w poufności wszelkich informacji i danych, jakie uzyskał w związku z wykonywaniem Umowy, oraz informacji, co do których może powziąć </w:t>
      </w:r>
      <w:r>
        <w:rPr>
          <w:rFonts w:ascii="Calibri" w:eastAsia="Calibri" w:hAnsi="Calibri" w:cs="Calibri"/>
          <w:spacing w:val="-12"/>
        </w:rPr>
        <w:t>podejrzenie, iż są poufnymi informacjami albo danymi lub są jako takie traktowane przez Zamawiającego.</w:t>
      </w:r>
      <w:r>
        <w:rPr>
          <w:rFonts w:ascii="Calibri" w:eastAsia="Calibri" w:hAnsi="Calibri" w:cs="Calibri"/>
        </w:rPr>
        <w:t xml:space="preserve"> </w:t>
      </w:r>
    </w:p>
    <w:p w14:paraId="7BD36AC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14:paraId="78B4180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300AA62D"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§10</w:t>
      </w:r>
    </w:p>
    <w:p w14:paraId="2395D9E7"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Kary umowne i odszkodowania</w:t>
      </w:r>
    </w:p>
    <w:p w14:paraId="46D52652" w14:textId="77777777" w:rsidR="00A01E4B" w:rsidRDefault="00A01E4B" w:rsidP="00A01E4B">
      <w:pPr>
        <w:widowControl/>
        <w:tabs>
          <w:tab w:val="left" w:pos="426"/>
        </w:tabs>
        <w:autoSpaceDE/>
        <w:jc w:val="both"/>
        <w:rPr>
          <w:rFonts w:ascii="Calibri" w:eastAsia="Calibri" w:hAnsi="Calibri" w:cs="Calibri"/>
          <w:spacing w:val="-16"/>
        </w:rPr>
      </w:pPr>
      <w:r>
        <w:rPr>
          <w:rFonts w:ascii="Calibri" w:eastAsia="Calibri" w:hAnsi="Calibri" w:cs="Calibri"/>
          <w:spacing w:val="-16"/>
        </w:rPr>
        <w:t xml:space="preserve">1. Wykonawca zapłaci Zamawiającemu kary umowne w okolicznościach i wysokościach ustalonych poniżej: </w:t>
      </w:r>
    </w:p>
    <w:p w14:paraId="7A2BE27D"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1) w przypadku odstąpienia od umowy z powodów, za które odpowiada Wykonawca lub w przypadku odstąpienia od Umowy przez Wykonawcę z powodów leżących po jego stronie lub jej wypowiedzenia przez Wykonawcę, Wykonawca zobowiązany jest zapłacić Zamawiającemu karę umowną w wysokości 20% wynagrodzenia brutto, o którym mowa § 5 ust. 1, w przypadku częściowego odstąpienia od Umowy 20% wynagrodzenia pozostającego do zapłaty za niezrealizowaną w wyniku odstąpienia część Umowy;</w:t>
      </w:r>
    </w:p>
    <w:p w14:paraId="009CD94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2) w przypadku zwłoki w stosunku do terminu określonego w § 3 ust. 1 Umowy – w wysokości 2 % wynagrodzenia brutto określonego w § 5 ust. 1 za każdy rozpoczęty dzień zwłoki; nie więcej niż 20% wynagrodzenia maksymalnego Wykonawcy z tytułu realizacji umowy, o którym mowa w § 5 ust. 1 Umowy;</w:t>
      </w:r>
    </w:p>
    <w:p w14:paraId="1C48935F" w14:textId="77777777" w:rsidR="00A01E4B" w:rsidRDefault="00A01E4B" w:rsidP="00A01E4B">
      <w:pPr>
        <w:widowControl/>
        <w:tabs>
          <w:tab w:val="left" w:pos="426"/>
        </w:tabs>
        <w:autoSpaceDE/>
        <w:jc w:val="both"/>
        <w:rPr>
          <w:rFonts w:ascii="Calibri" w:eastAsia="Calibri" w:hAnsi="Calibri" w:cs="Calibri"/>
          <w:spacing w:val="-16"/>
        </w:rPr>
      </w:pPr>
      <w:r>
        <w:rPr>
          <w:rFonts w:ascii="Calibri" w:eastAsia="Calibri" w:hAnsi="Calibri" w:cs="Calibri"/>
        </w:rPr>
        <w:t>3) w przypadku zwłoki w stosunku do terminu określonego w § 4 ust. 1 pkt 3 Umowy – w wysokości 100 (słownie: sto) zł</w:t>
      </w:r>
      <w:r>
        <w:rPr>
          <w:rFonts w:ascii="Calibri" w:eastAsia="Calibri" w:hAnsi="Calibri" w:cs="Calibri"/>
          <w:spacing w:val="-16"/>
        </w:rPr>
        <w:t xml:space="preserve"> za każdy dzień zwłoki – kara naliczana będzie do 14 dnia zwłoki, po upływie 14 dnia zwłoki Zamawiający będzie mógł od Umowy odstąpić; </w:t>
      </w:r>
    </w:p>
    <w:p w14:paraId="274A72C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3) w przypadku naruszenia przez Wykonawcę zasad poufności wskazanych w Umowie, w tym w § 9 Umowy - w wysokości 10 000,00 zł za każdy przypadek takiego naruszenia; </w:t>
      </w:r>
    </w:p>
    <w:p w14:paraId="6E22751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3. Kary umowne, o których mowa w Umowie mogą podlegać sumowaniu.</w:t>
      </w:r>
    </w:p>
    <w:p w14:paraId="3AF3541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4. Zamawiający może dochodzić odszkodowania przewyższającego wysokość kar umownych, na zasadach ogólnych uregulowanych w Kodeksie cywilnym. </w:t>
      </w:r>
    </w:p>
    <w:p w14:paraId="23EE500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lastRenderedPageBreak/>
        <w:t>5. Zamawiający ma prawo do potrącania kar umownych z należnego Wykonawcy wynagrodzenia (o ile właściwe w dniu potrącenia przepisy nie stanowią inaczej), bez potrzeby uzyskania odrębnej zgody Wykonawcy. Zamawiający prześle Wykonawcy wyliczenie kar umownych wraz z notą obciążeniową.</w:t>
      </w:r>
    </w:p>
    <w:p w14:paraId="0880C33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4ECD979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7. Kary umowne mogą być naliczane do wysokości wynagrodzenia brutto określonego w § 5 ust. 1.</w:t>
      </w:r>
    </w:p>
    <w:p w14:paraId="403DD67F"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 11</w:t>
      </w:r>
    </w:p>
    <w:p w14:paraId="1F5AA107"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Rozwiązanie Umowy</w:t>
      </w:r>
    </w:p>
    <w:p w14:paraId="72E049AE" w14:textId="77777777" w:rsidR="00A01E4B" w:rsidRDefault="00A01E4B" w:rsidP="00A01E4B">
      <w:pPr>
        <w:widowControl/>
        <w:numPr>
          <w:ilvl w:val="0"/>
          <w:numId w:val="62"/>
        </w:numPr>
        <w:autoSpaceDE/>
        <w:ind w:left="0"/>
        <w:jc w:val="both"/>
        <w:rPr>
          <w:rFonts w:ascii="Calibri" w:eastAsia="Calibri" w:hAnsi="Calibri" w:cs="Calibri"/>
        </w:rPr>
      </w:pPr>
      <w:r>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217784A2" w14:textId="77777777" w:rsidR="00A01E4B" w:rsidRDefault="00A01E4B" w:rsidP="00A01E4B">
      <w:pPr>
        <w:widowControl/>
        <w:numPr>
          <w:ilvl w:val="0"/>
          <w:numId w:val="63"/>
        </w:numPr>
        <w:autoSpaceDE/>
        <w:ind w:left="426" w:hanging="426"/>
        <w:jc w:val="both"/>
        <w:rPr>
          <w:rFonts w:ascii="Calibri" w:eastAsia="Calibri" w:hAnsi="Calibri" w:cs="Calibri"/>
        </w:rPr>
      </w:pPr>
      <w:r>
        <w:rPr>
          <w:rFonts w:ascii="Calibri" w:eastAsia="Calibri" w:hAnsi="Calibri" w:cs="Calibri"/>
        </w:rPr>
        <w:t>Wykonawca zleca, bez zgody Zamawiającego wykonanie umowy lub jej części osobie trzeciej, o ile nie wskazał tego faktu w ofercie;</w:t>
      </w:r>
    </w:p>
    <w:p w14:paraId="01280E67" w14:textId="77777777" w:rsidR="00A01E4B" w:rsidRDefault="00A01E4B" w:rsidP="00A01E4B">
      <w:pPr>
        <w:widowControl/>
        <w:numPr>
          <w:ilvl w:val="0"/>
          <w:numId w:val="63"/>
        </w:numPr>
        <w:autoSpaceDE/>
        <w:ind w:left="426" w:hanging="426"/>
        <w:jc w:val="both"/>
        <w:rPr>
          <w:rFonts w:ascii="Calibri" w:eastAsia="Calibri" w:hAnsi="Calibri" w:cs="Calibri"/>
          <w:b/>
          <w:bCs/>
        </w:rPr>
      </w:pPr>
      <w:r>
        <w:rPr>
          <w:rFonts w:ascii="Calibri" w:eastAsia="Calibri" w:hAnsi="Calibri" w:cs="Calibri"/>
          <w:b/>
          <w:bCs/>
        </w:rPr>
        <w:t>dostawa nie nastąpi w ciągu 5 dni od dnia podpisania umowy;</w:t>
      </w:r>
    </w:p>
    <w:p w14:paraId="78BD26D5" w14:textId="77777777" w:rsidR="00A01E4B" w:rsidRDefault="00A01E4B" w:rsidP="00A01E4B">
      <w:pPr>
        <w:widowControl/>
        <w:numPr>
          <w:ilvl w:val="0"/>
          <w:numId w:val="63"/>
        </w:numPr>
        <w:autoSpaceDE/>
        <w:ind w:left="426" w:hanging="426"/>
        <w:jc w:val="both"/>
        <w:rPr>
          <w:rFonts w:ascii="Calibri" w:eastAsia="Calibri" w:hAnsi="Calibri" w:cs="Calibri"/>
        </w:rPr>
      </w:pPr>
      <w:r>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0B87BA09" w14:textId="77777777" w:rsidR="00A01E4B" w:rsidRDefault="00A01E4B" w:rsidP="00A01E4B">
      <w:pPr>
        <w:widowControl/>
        <w:numPr>
          <w:ilvl w:val="0"/>
          <w:numId w:val="63"/>
        </w:numPr>
        <w:autoSpaceDE/>
        <w:ind w:left="426" w:hanging="426"/>
        <w:jc w:val="both"/>
        <w:rPr>
          <w:rFonts w:ascii="Calibri" w:eastAsia="Calibri" w:hAnsi="Calibri" w:cs="Calibri"/>
        </w:rPr>
      </w:pPr>
      <w:r>
        <w:rPr>
          <w:rFonts w:ascii="Calibri" w:eastAsia="Calibri" w:hAnsi="Calibri" w:cs="Calibri"/>
        </w:rPr>
        <w:t>w przypadku określonym w § 10 ust. 1 pkt 3;</w:t>
      </w:r>
    </w:p>
    <w:p w14:paraId="70F8A5A3" w14:textId="77777777" w:rsidR="00A01E4B" w:rsidRDefault="00A01E4B" w:rsidP="00A01E4B">
      <w:pPr>
        <w:widowControl/>
        <w:numPr>
          <w:ilvl w:val="0"/>
          <w:numId w:val="63"/>
        </w:numPr>
        <w:autoSpaceDE/>
        <w:ind w:left="426" w:hanging="426"/>
        <w:jc w:val="both"/>
        <w:rPr>
          <w:rFonts w:ascii="Calibri" w:eastAsia="Calibri" w:hAnsi="Calibri" w:cs="Calibri"/>
          <w:spacing w:val="-12"/>
        </w:rPr>
      </w:pPr>
      <w:r>
        <w:rPr>
          <w:rFonts w:ascii="Calibri" w:eastAsia="Calibri" w:hAnsi="Calibri" w:cs="Calibri"/>
          <w:spacing w:val="-12"/>
        </w:rPr>
        <w:t>20% dostarczonego przedmiotu zamówienia nie spełnia wymogów, co zostało wskazane w protokole odbioru końcowego.</w:t>
      </w:r>
    </w:p>
    <w:p w14:paraId="0DF74B2A" w14:textId="77777777" w:rsidR="00A01E4B" w:rsidRDefault="00A01E4B" w:rsidP="00A01E4B">
      <w:pPr>
        <w:widowControl/>
        <w:numPr>
          <w:ilvl w:val="0"/>
          <w:numId w:val="62"/>
        </w:numPr>
        <w:autoSpaceDE/>
        <w:ind w:left="0"/>
        <w:jc w:val="both"/>
        <w:rPr>
          <w:rFonts w:ascii="Calibri" w:eastAsia="Calibri" w:hAnsi="Calibri" w:cs="Calibri"/>
        </w:rPr>
      </w:pPr>
      <w:r>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630B41ED" w14:textId="77777777" w:rsidR="00A01E4B" w:rsidRDefault="00A01E4B" w:rsidP="00A01E4B">
      <w:pPr>
        <w:widowControl/>
        <w:numPr>
          <w:ilvl w:val="0"/>
          <w:numId w:val="62"/>
        </w:numPr>
        <w:autoSpaceDE/>
        <w:ind w:left="0"/>
        <w:jc w:val="both"/>
        <w:rPr>
          <w:rFonts w:ascii="Calibri" w:eastAsia="Calibri" w:hAnsi="Calibri" w:cs="Calibri"/>
        </w:rPr>
      </w:pPr>
      <w:r>
        <w:rPr>
          <w:rFonts w:ascii="Calibri" w:eastAsia="Calibri" w:hAnsi="Calibri" w:cs="Calibri"/>
        </w:rPr>
        <w:t>Częściowe odstąpienie od Umowy wywołuje skutki na przyszłość.</w:t>
      </w:r>
    </w:p>
    <w:p w14:paraId="41ED1FBA" w14:textId="77777777" w:rsidR="00A01E4B" w:rsidRDefault="00A01E4B" w:rsidP="00A01E4B">
      <w:pPr>
        <w:widowControl/>
        <w:numPr>
          <w:ilvl w:val="0"/>
          <w:numId w:val="62"/>
        </w:numPr>
        <w:autoSpaceDE/>
        <w:ind w:left="0"/>
        <w:jc w:val="both"/>
        <w:rPr>
          <w:rFonts w:ascii="Calibri" w:eastAsia="Calibri" w:hAnsi="Calibri" w:cs="Calibri"/>
          <w:color w:val="000000"/>
        </w:rPr>
      </w:pPr>
      <w:r>
        <w:rPr>
          <w:rFonts w:ascii="Calibri" w:eastAsia="Calibri" w:hAnsi="Calibri" w:cs="Calibri"/>
          <w:color w:val="000000"/>
        </w:rPr>
        <w:t>Umowne prawo odstąpienia Zamawiający może wykonać w terminie 30 dni od powzięcia wiadomości o wskazanych w umowie okolicznościach uzasadniających odstąpienie.  </w:t>
      </w:r>
    </w:p>
    <w:p w14:paraId="40E6FB5C" w14:textId="77777777" w:rsidR="00A01E4B" w:rsidRDefault="00A01E4B" w:rsidP="00A01E4B">
      <w:pPr>
        <w:widowControl/>
        <w:numPr>
          <w:ilvl w:val="0"/>
          <w:numId w:val="62"/>
        </w:numPr>
        <w:autoSpaceDE/>
        <w:ind w:left="0"/>
        <w:jc w:val="both"/>
        <w:rPr>
          <w:rFonts w:ascii="Calibri" w:eastAsia="Calibri" w:hAnsi="Calibri" w:cs="Calibri"/>
          <w:spacing w:val="-12"/>
        </w:rPr>
      </w:pPr>
      <w:r>
        <w:rPr>
          <w:rFonts w:ascii="Calibri" w:eastAsia="Calibri" w:hAnsi="Calibri" w:cs="Calibri"/>
          <w:spacing w:val="-12"/>
        </w:rPr>
        <w:t>Odstąpienie od umowy następuje w formie pisemnej pod rygorem nieważności i wymaga uzasadnienia.</w:t>
      </w:r>
    </w:p>
    <w:p w14:paraId="7845DBA0" w14:textId="77777777" w:rsidR="00A01E4B" w:rsidRDefault="00A01E4B" w:rsidP="00A01E4B">
      <w:pPr>
        <w:widowControl/>
        <w:numPr>
          <w:ilvl w:val="0"/>
          <w:numId w:val="62"/>
        </w:numPr>
        <w:autoSpaceDE/>
        <w:ind w:left="0"/>
        <w:jc w:val="both"/>
        <w:rPr>
          <w:rFonts w:ascii="Calibri" w:eastAsia="Calibri" w:hAnsi="Calibri" w:cs="Calibri"/>
        </w:rPr>
      </w:pPr>
      <w:r>
        <w:rPr>
          <w:rFonts w:ascii="Calibri" w:eastAsia="Calibri" w:hAnsi="Calibri" w:cs="Calibri"/>
        </w:rPr>
        <w:t>W przypadku odstąpienia od umowy przez Zamawiającego w sytuacjach, o których mowa w ust. 2 niniejszego paragrafu:</w:t>
      </w:r>
    </w:p>
    <w:p w14:paraId="2B0775D9" w14:textId="77777777" w:rsidR="00A01E4B" w:rsidRDefault="00A01E4B" w:rsidP="00A01E4B">
      <w:pPr>
        <w:widowControl/>
        <w:numPr>
          <w:ilvl w:val="0"/>
          <w:numId w:val="64"/>
        </w:numPr>
        <w:tabs>
          <w:tab w:val="left" w:pos="426"/>
        </w:tabs>
        <w:autoSpaceDE/>
        <w:ind w:left="426"/>
        <w:jc w:val="both"/>
        <w:rPr>
          <w:rFonts w:ascii="Calibri" w:eastAsia="Calibri" w:hAnsi="Calibri" w:cs="Calibri"/>
        </w:rPr>
      </w:pPr>
      <w:r>
        <w:rPr>
          <w:rFonts w:ascii="Calibri" w:eastAsia="Calibri" w:hAnsi="Calibri" w:cs="Calibri"/>
        </w:rPr>
        <w:t>Strony zobowiązują się w terminie 3 dni od dnia odstąpienia do sporządzenia protokołu, który będzie stwierdzał stan realizacji umowy do dnia odstąpienia od umowy;</w:t>
      </w:r>
    </w:p>
    <w:p w14:paraId="5840CEE3" w14:textId="77777777" w:rsidR="00A01E4B" w:rsidRDefault="00A01E4B" w:rsidP="00A01E4B">
      <w:pPr>
        <w:widowControl/>
        <w:numPr>
          <w:ilvl w:val="0"/>
          <w:numId w:val="64"/>
        </w:numPr>
        <w:tabs>
          <w:tab w:val="left" w:pos="426"/>
        </w:tabs>
        <w:autoSpaceDE/>
        <w:ind w:left="426"/>
        <w:jc w:val="both"/>
        <w:rPr>
          <w:rFonts w:ascii="Calibri" w:eastAsia="Calibri" w:hAnsi="Calibri" w:cs="Calibri"/>
        </w:rPr>
      </w:pPr>
      <w:r>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494DB820" w14:textId="77777777" w:rsidR="00A01E4B" w:rsidRDefault="00A01E4B" w:rsidP="00A01E4B">
      <w:pPr>
        <w:widowControl/>
        <w:numPr>
          <w:ilvl w:val="0"/>
          <w:numId w:val="62"/>
        </w:numPr>
        <w:tabs>
          <w:tab w:val="left" w:pos="426"/>
        </w:tabs>
        <w:autoSpaceDE/>
        <w:ind w:left="426"/>
        <w:jc w:val="both"/>
        <w:rPr>
          <w:rFonts w:ascii="Calibri" w:eastAsia="Calibri" w:hAnsi="Calibri" w:cs="Calibri"/>
        </w:rPr>
      </w:pPr>
      <w:r>
        <w:rPr>
          <w:rFonts w:ascii="Calibri" w:eastAsia="Calibri" w:hAnsi="Calibri" w:cs="Calibri"/>
        </w:rPr>
        <w:t xml:space="preserve">Uprawnienie z licencji na korzystanie z oprogramowania Zamawiający nabywa z chwilą jego odbioru, dokonanego przez Zamawiającego zgodnie Umową. </w:t>
      </w:r>
    </w:p>
    <w:p w14:paraId="459D7F6A"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 12</w:t>
      </w:r>
    </w:p>
    <w:p w14:paraId="462DCC8A"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Zmiany Umowy</w:t>
      </w:r>
    </w:p>
    <w:p w14:paraId="660CAB76" w14:textId="77777777" w:rsidR="00A01E4B" w:rsidRDefault="00A01E4B" w:rsidP="00A01E4B">
      <w:pPr>
        <w:widowControl/>
        <w:numPr>
          <w:ilvl w:val="0"/>
          <w:numId w:val="65"/>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Na podstawie art. 455 ust. 1 ustawy - Prawo zamówień publicznych Zamawiający przewiduje możliwość dokonania następujących zmian niniejszej umowy 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Warunki dostaw, świadczenia usług w tym gwarancyjnych pozostają bez zmian z zastrzeżeniem postanowień niniejszego paragrafu. Wynagrodzenie Wykonawcy nie może zostać zwiększone.</w:t>
      </w:r>
    </w:p>
    <w:p w14:paraId="0F1ACC33" w14:textId="77777777" w:rsidR="00A01E4B" w:rsidRDefault="00A01E4B" w:rsidP="00A01E4B">
      <w:pPr>
        <w:widowControl/>
        <w:numPr>
          <w:ilvl w:val="0"/>
          <w:numId w:val="65"/>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lastRenderedPageBreak/>
        <w:t xml:space="preserve">Zmiana umowy, o których mowa powyżej może być wprowadzona w następującym trybie: </w:t>
      </w:r>
    </w:p>
    <w:p w14:paraId="12187D72" w14:textId="77777777" w:rsidR="00A01E4B" w:rsidRDefault="00A01E4B" w:rsidP="00A01E4B">
      <w:pPr>
        <w:widowControl/>
        <w:numPr>
          <w:ilvl w:val="0"/>
          <w:numId w:val="66"/>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50914BBD" w14:textId="77777777" w:rsidR="00A01E4B" w:rsidRDefault="00A01E4B" w:rsidP="00A01E4B">
      <w:pPr>
        <w:widowControl/>
        <w:numPr>
          <w:ilvl w:val="0"/>
          <w:numId w:val="66"/>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Zamawiający po zapoznaniu się z uzasadnieniem i przy uwzględnieniu okoliczności sprawy dokona oceny zasadności zmiany umowy;</w:t>
      </w:r>
    </w:p>
    <w:p w14:paraId="71137CE1" w14:textId="77777777" w:rsidR="00A01E4B" w:rsidRDefault="00A01E4B" w:rsidP="00A01E4B">
      <w:pPr>
        <w:widowControl/>
        <w:numPr>
          <w:ilvl w:val="0"/>
          <w:numId w:val="66"/>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Wszelkie zmiany umowy wymagają formy pisemnej i mogą być wprowadzone po przeprowadzeniu stosownych negocjacji. </w:t>
      </w:r>
    </w:p>
    <w:p w14:paraId="13AAC12C" w14:textId="77777777" w:rsidR="00A01E4B" w:rsidRDefault="00A01E4B" w:rsidP="00A01E4B">
      <w:pPr>
        <w:widowControl/>
        <w:numPr>
          <w:ilvl w:val="0"/>
          <w:numId w:val="65"/>
        </w:numPr>
        <w:tabs>
          <w:tab w:val="left" w:pos="426"/>
        </w:tabs>
        <w:autoSpaceDE/>
        <w:ind w:left="0" w:firstLine="0"/>
        <w:jc w:val="both"/>
        <w:rPr>
          <w:rFonts w:ascii="Calibri" w:hAnsi="Calibri" w:cs="Calibri"/>
          <w:lang w:eastAsia="pl-PL"/>
        </w:rPr>
      </w:pPr>
      <w:r>
        <w:rPr>
          <w:rFonts w:ascii="Calibri" w:hAnsi="Calibri" w:cs="Calibri"/>
          <w:lang w:eastAsia="pl-PL"/>
        </w:rPr>
        <w:t xml:space="preserve">Z wnioskiem o dokonanie zmiany przewidzianej w ust. 2 pkt. 1 może wystąpić również Zamawiający. Postanowienia ust. 2 pkt 3) stosuje się odpowiednio. </w:t>
      </w:r>
    </w:p>
    <w:p w14:paraId="18C16B29"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§13</w:t>
      </w:r>
    </w:p>
    <w:p w14:paraId="4F38C3E2"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Przedstawiciele Stron</w:t>
      </w:r>
    </w:p>
    <w:p w14:paraId="4FBF9396" w14:textId="77777777" w:rsidR="00A01E4B" w:rsidRDefault="00A01E4B" w:rsidP="00A01E4B">
      <w:pPr>
        <w:widowControl/>
        <w:tabs>
          <w:tab w:val="left" w:pos="284"/>
          <w:tab w:val="left" w:pos="426"/>
        </w:tabs>
        <w:adjustRightInd w:val="0"/>
        <w:jc w:val="both"/>
        <w:rPr>
          <w:rFonts w:ascii="Calibri" w:eastAsia="Calibri" w:hAnsi="Calibri" w:cs="Calibri"/>
        </w:rPr>
      </w:pPr>
      <w:r>
        <w:rPr>
          <w:rFonts w:ascii="Calibri" w:eastAsia="Calibri" w:hAnsi="Calibri" w:cs="Calibri"/>
        </w:rPr>
        <w:t xml:space="preserve">1. Przedstawicielem ze strony Zamawiającego w zakresie realizacji obowiązków umownych jest: </w:t>
      </w:r>
      <w:r>
        <w:rPr>
          <w:rFonts w:ascii="Calibri" w:hAnsi="Calibri" w:cs="Calibri"/>
          <w:lang w:eastAsia="pl-PL"/>
        </w:rPr>
        <w:t xml:space="preserve">P. Paweł Tur, mail: </w:t>
      </w:r>
      <w:hyperlink r:id="rId10" w:history="1">
        <w:r>
          <w:rPr>
            <w:rStyle w:val="Hipercze"/>
            <w:rFonts w:eastAsia="Calibri" w:cs="Calibri"/>
            <w:color w:val="0000FF"/>
          </w:rPr>
          <w:t>pawel.tur@cpe.gov.pl</w:t>
        </w:r>
      </w:hyperlink>
      <w:r>
        <w:rPr>
          <w:rFonts w:ascii="Calibri" w:hAnsi="Calibri" w:cs="Calibri"/>
          <w:lang w:eastAsia="pl-PL"/>
        </w:rPr>
        <w:t>, , tel. kom.: 782 110 015 , tel.22 378 31 14</w:t>
      </w:r>
      <w:r>
        <w:rPr>
          <w:rFonts w:ascii="Calibri" w:eastAsia="Calibri" w:hAnsi="Calibri" w:cs="Calibri"/>
        </w:rPr>
        <w:t xml:space="preserve">, </w:t>
      </w:r>
    </w:p>
    <w:p w14:paraId="038DBD35" w14:textId="77777777" w:rsidR="00A01E4B" w:rsidRDefault="00A01E4B" w:rsidP="00A01E4B">
      <w:pPr>
        <w:spacing w:beforeLines="40" w:before="96" w:afterLines="40" w:after="96"/>
        <w:jc w:val="both"/>
        <w:rPr>
          <w:rFonts w:ascii="Calibri" w:hAnsi="Calibri" w:cs="Calibri"/>
          <w:lang w:eastAsia="pl-PL"/>
        </w:rPr>
      </w:pPr>
      <w:r>
        <w:rPr>
          <w:rFonts w:ascii="Calibri" w:hAnsi="Calibri" w:cs="Calibri"/>
        </w:rPr>
        <w:t xml:space="preserve">P. Sławomir Martowski, mail: </w:t>
      </w:r>
      <w:hyperlink r:id="rId11" w:history="1">
        <w:r>
          <w:rPr>
            <w:rStyle w:val="Hipercze"/>
            <w:rFonts w:eastAsia="Calibri" w:cs="Calibri"/>
            <w:color w:val="0000FF"/>
          </w:rPr>
          <w:t>slawomir.martowski@cpe.gov.pl</w:t>
        </w:r>
      </w:hyperlink>
      <w:r>
        <w:rPr>
          <w:rFonts w:ascii="Calibri" w:hAnsi="Calibri" w:cs="Calibri"/>
          <w:lang w:eastAsia="pl-PL"/>
        </w:rPr>
        <w:t xml:space="preserve">, tel. kom. 782 110 212, tel. 22 378 31 13. </w:t>
      </w:r>
    </w:p>
    <w:p w14:paraId="6FA05A51"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2. Przedstawicielem ze strony Wykonawcy w zakresie realizacji obowiązków umownych jest: ………………………..……………, e-mail: …………, tel. kom.: …………….., tel. ………………….. </w:t>
      </w:r>
    </w:p>
    <w:p w14:paraId="75B5BAE0"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3. Osoby wymienione w ust. 1 i 2 odpowiedzialne są merytorycznie za nadzór nad prawidłowością i terminowością realizacji Umowy, w szczególności upoważnione są do monitorowania należytego wykonania Umowy. </w:t>
      </w:r>
    </w:p>
    <w:p w14:paraId="57CF217A"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40443A22"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 14</w:t>
      </w:r>
    </w:p>
    <w:p w14:paraId="14770B03"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Dane osobowe</w:t>
      </w:r>
    </w:p>
    <w:p w14:paraId="35EE31B4" w14:textId="77777777" w:rsidR="00A01E4B" w:rsidRDefault="00A01E4B" w:rsidP="00A01E4B">
      <w:pPr>
        <w:widowControl/>
        <w:tabs>
          <w:tab w:val="left" w:pos="426"/>
        </w:tabs>
        <w:autoSpaceDE/>
        <w:jc w:val="both"/>
        <w:rPr>
          <w:rFonts w:ascii="Calibri" w:eastAsia="Calibri" w:hAnsi="Calibri" w:cs="Calibri"/>
          <w:spacing w:val="-12"/>
        </w:rPr>
      </w:pPr>
      <w:r>
        <w:rPr>
          <w:rFonts w:ascii="Calibri" w:eastAsia="Calibri" w:hAnsi="Calibri" w:cs="Calibr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w:t>
      </w:r>
      <w:r>
        <w:rPr>
          <w:rFonts w:ascii="Calibri" w:eastAsia="Calibri" w:hAnsi="Calibri" w:cs="Calibri"/>
          <w:spacing w:val="-12"/>
        </w:rPr>
        <w:t xml:space="preserve">zobowiązuje się do zawarcia stosownej umowy o powierzeniu przetwarzania danych osobowych z Zamawiającym. </w:t>
      </w:r>
    </w:p>
    <w:p w14:paraId="0DF5A866"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§15</w:t>
      </w:r>
    </w:p>
    <w:p w14:paraId="244A1B03" w14:textId="77777777" w:rsidR="00A01E4B" w:rsidRDefault="00A01E4B" w:rsidP="00A01E4B">
      <w:pPr>
        <w:widowControl/>
        <w:tabs>
          <w:tab w:val="left" w:pos="426"/>
        </w:tabs>
        <w:autoSpaceDE/>
        <w:jc w:val="center"/>
        <w:rPr>
          <w:rFonts w:ascii="Calibri" w:eastAsia="Calibri" w:hAnsi="Calibri" w:cs="Calibri"/>
          <w:b/>
          <w:bCs/>
        </w:rPr>
      </w:pPr>
      <w:r>
        <w:rPr>
          <w:rFonts w:ascii="Calibri" w:eastAsia="Calibri" w:hAnsi="Calibri" w:cs="Calibri"/>
          <w:b/>
          <w:bCs/>
        </w:rPr>
        <w:t>Postanowienia końcowe</w:t>
      </w:r>
    </w:p>
    <w:p w14:paraId="49FB0048" w14:textId="77777777" w:rsidR="00A01E4B" w:rsidRDefault="00A01E4B" w:rsidP="00A01E4B">
      <w:pPr>
        <w:widowControl/>
        <w:numPr>
          <w:ilvl w:val="0"/>
          <w:numId w:val="67"/>
        </w:numPr>
        <w:tabs>
          <w:tab w:val="left" w:pos="284"/>
          <w:tab w:val="left" w:pos="426"/>
        </w:tabs>
        <w:autoSpaceDE/>
        <w:ind w:left="0" w:right="11" w:firstLine="0"/>
        <w:contextualSpacing/>
        <w:jc w:val="both"/>
        <w:rPr>
          <w:rFonts w:ascii="Calibri" w:eastAsia="Calibri" w:hAnsi="Calibri" w:cs="Calibri"/>
        </w:rPr>
      </w:pPr>
      <w:r>
        <w:rPr>
          <w:rFonts w:ascii="Calibri" w:eastAsia="Calibri" w:hAnsi="Calibri" w:cs="Calibr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3D469ADB" w14:textId="77777777" w:rsidR="00A01E4B" w:rsidRDefault="00A01E4B" w:rsidP="00A01E4B">
      <w:pPr>
        <w:widowControl/>
        <w:numPr>
          <w:ilvl w:val="0"/>
          <w:numId w:val="67"/>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W sprawach nie uregulowanych Umową mają zastosowanie przepisy prawa polskiego,  w tym w szczególności Kodeksu Cywilnego, Ustawy o prawie autorskim i prawach pokrewnych</w:t>
      </w:r>
      <w:r>
        <w:rPr>
          <w:rFonts w:ascii="Calibri" w:eastAsia="Calibri" w:hAnsi="Calibri" w:cs="Calibri"/>
          <w:i/>
        </w:rPr>
        <w:t xml:space="preserve">. </w:t>
      </w:r>
    </w:p>
    <w:p w14:paraId="58AF8F16" w14:textId="77777777" w:rsidR="00A01E4B" w:rsidRDefault="00A01E4B" w:rsidP="00A01E4B">
      <w:pPr>
        <w:widowControl/>
        <w:numPr>
          <w:ilvl w:val="0"/>
          <w:numId w:val="67"/>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Wszystkie Załączniki wymienione w treści Umowy stanowią jej integralną część. </w:t>
      </w:r>
    </w:p>
    <w:p w14:paraId="62111C6D" w14:textId="77777777" w:rsidR="00A01E4B" w:rsidRDefault="00A01E4B" w:rsidP="00A01E4B">
      <w:pPr>
        <w:widowControl/>
        <w:numPr>
          <w:ilvl w:val="0"/>
          <w:numId w:val="67"/>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Zamawiający ma prawo podawać do publicznej wiadomości informacje o zawartej umowie,  w tym informacje o przedmiocie umowy, Wykonawcy oraz wysokości wynagrodzenia. </w:t>
      </w:r>
    </w:p>
    <w:p w14:paraId="457C6ED8" w14:textId="77777777" w:rsidR="00A01E4B" w:rsidRDefault="00A01E4B" w:rsidP="00A01E4B">
      <w:pPr>
        <w:widowControl/>
        <w:numPr>
          <w:ilvl w:val="0"/>
          <w:numId w:val="67"/>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Wszelkie tytuły paragrafów w Umowie mają charakter wyłącznie informacyjny i nie mają wpływu na interpretację postanowień Umowy. </w:t>
      </w:r>
    </w:p>
    <w:p w14:paraId="51B527DD" w14:textId="77777777" w:rsidR="00A01E4B" w:rsidRDefault="00A01E4B" w:rsidP="00A01E4B">
      <w:pPr>
        <w:widowControl/>
        <w:numPr>
          <w:ilvl w:val="0"/>
          <w:numId w:val="67"/>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Umowa została sporządzona w dwóch jednobrzmiących egzemplarzach w języku polskim: 1 dla Wykonawcy, 1 dla Zamawiającego. </w:t>
      </w:r>
    </w:p>
    <w:p w14:paraId="2DC7297F" w14:textId="77777777" w:rsidR="00A01E4B" w:rsidRDefault="00A01E4B" w:rsidP="00A01E4B">
      <w:pPr>
        <w:widowControl/>
        <w:numPr>
          <w:ilvl w:val="0"/>
          <w:numId w:val="67"/>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Integralną część Umowy stanowią:</w:t>
      </w:r>
    </w:p>
    <w:p w14:paraId="4C8FA94E"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 Załącznik nr 1 – zaświadczenie o wpisie do </w:t>
      </w:r>
      <w:proofErr w:type="spellStart"/>
      <w:r>
        <w:rPr>
          <w:rFonts w:ascii="Calibri" w:eastAsia="Calibri" w:hAnsi="Calibri" w:cs="Calibri"/>
        </w:rPr>
        <w:t>CEiDG</w:t>
      </w:r>
      <w:proofErr w:type="spellEnd"/>
      <w:r>
        <w:rPr>
          <w:rFonts w:ascii="Calibri" w:eastAsia="Calibri" w:hAnsi="Calibri" w:cs="Calibri"/>
        </w:rPr>
        <w:t xml:space="preserve"> z dnia … / odpis aktualny z KRS z dnia ….., </w:t>
      </w:r>
    </w:p>
    <w:p w14:paraId="3E5EE9B5"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xml:space="preserve">• Załącznik nr 2 – opis przedmiotu zamówienia, </w:t>
      </w:r>
    </w:p>
    <w:p w14:paraId="5A388C76" w14:textId="77777777" w:rsidR="00A01E4B" w:rsidRDefault="00A01E4B" w:rsidP="00A01E4B">
      <w:pPr>
        <w:widowControl/>
        <w:tabs>
          <w:tab w:val="left" w:pos="426"/>
        </w:tabs>
        <w:autoSpaceDE/>
        <w:jc w:val="both"/>
        <w:rPr>
          <w:rFonts w:ascii="Calibri" w:eastAsia="Calibri" w:hAnsi="Calibri" w:cs="Calibri"/>
        </w:rPr>
      </w:pPr>
      <w:r>
        <w:rPr>
          <w:rFonts w:ascii="Calibri" w:eastAsia="Calibri" w:hAnsi="Calibri" w:cs="Calibri"/>
        </w:rPr>
        <w:t>• Załącznik nr 3 – oferta Wykonawcy,</w:t>
      </w:r>
    </w:p>
    <w:p w14:paraId="46715E30" w14:textId="77777777" w:rsidR="00A01E4B" w:rsidRDefault="00A01E4B" w:rsidP="00A01E4B">
      <w:pPr>
        <w:widowControl/>
        <w:tabs>
          <w:tab w:val="left" w:pos="426"/>
        </w:tabs>
        <w:autoSpaceDE/>
        <w:jc w:val="both"/>
        <w:rPr>
          <w:rFonts w:ascii="Calibri" w:eastAsia="Calibri" w:hAnsi="Calibri" w:cs="Calibri"/>
        </w:rPr>
      </w:pPr>
      <w:bookmarkStart w:id="7" w:name="_Hlk18068836"/>
      <w:r>
        <w:rPr>
          <w:rFonts w:ascii="Calibri" w:eastAsia="Calibri" w:hAnsi="Calibri" w:cs="Calibri"/>
        </w:rPr>
        <w:t>• Załącznik nr 4 – protokół odbioru (wzór).</w:t>
      </w:r>
    </w:p>
    <w:bookmarkEnd w:id="7"/>
    <w:p w14:paraId="063730AE" w14:textId="77777777" w:rsidR="00A01E4B" w:rsidRDefault="00A01E4B" w:rsidP="00A01E4B">
      <w:pPr>
        <w:widowControl/>
        <w:tabs>
          <w:tab w:val="left" w:pos="426"/>
          <w:tab w:val="center" w:pos="1534"/>
          <w:tab w:val="center" w:pos="2905"/>
          <w:tab w:val="center" w:pos="3613"/>
          <w:tab w:val="center" w:pos="4321"/>
          <w:tab w:val="center" w:pos="5029"/>
          <w:tab w:val="center" w:pos="5737"/>
          <w:tab w:val="center" w:pos="6445"/>
          <w:tab w:val="center" w:pos="7864"/>
        </w:tabs>
        <w:autoSpaceDE/>
        <w:rPr>
          <w:rFonts w:ascii="Calibri" w:eastAsia="Calibri" w:hAnsi="Calibri" w:cs="Calibri"/>
        </w:rPr>
      </w:pPr>
      <w:r>
        <w:rPr>
          <w:rFonts w:ascii="Calibri" w:eastAsia="Calibri" w:hAnsi="Calibri" w:cs="Calibri"/>
          <w:b/>
        </w:rPr>
        <w:tab/>
        <w:t xml:space="preserve">ZAMAWIAJĄCY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 xml:space="preserve">WYKONAWCA </w:t>
      </w:r>
    </w:p>
    <w:p w14:paraId="0E534381" w14:textId="77777777" w:rsidR="00A01E4B" w:rsidRDefault="00A01E4B" w:rsidP="00A01E4B">
      <w:pPr>
        <w:widowControl/>
        <w:autoSpaceDE/>
        <w:ind w:left="4956" w:firstLine="708"/>
        <w:jc w:val="center"/>
        <w:rPr>
          <w:b/>
          <w:sz w:val="20"/>
          <w:szCs w:val="20"/>
          <w:lang w:eastAsia="pl-PL"/>
        </w:rPr>
      </w:pPr>
    </w:p>
    <w:p w14:paraId="2B51597F" w14:textId="77777777" w:rsidR="00A01E4B" w:rsidRDefault="00A01E4B" w:rsidP="00A01E4B">
      <w:pPr>
        <w:widowControl/>
        <w:autoSpaceDE/>
        <w:ind w:left="4956" w:firstLine="708"/>
        <w:jc w:val="center"/>
        <w:rPr>
          <w:rFonts w:ascii="Calibri" w:hAnsi="Calibri" w:cs="Calibri"/>
          <w:b/>
          <w:lang w:eastAsia="pl-PL"/>
        </w:rPr>
      </w:pPr>
      <w:r>
        <w:rPr>
          <w:rFonts w:ascii="Calibri" w:hAnsi="Calibri" w:cs="Calibri"/>
          <w:b/>
          <w:lang w:eastAsia="pl-PL"/>
        </w:rPr>
        <w:lastRenderedPageBreak/>
        <w:t>Załącznik nr 1 do Umowy</w:t>
      </w:r>
    </w:p>
    <w:p w14:paraId="6AE3285D" w14:textId="77777777" w:rsidR="00A01E4B" w:rsidRDefault="00A01E4B" w:rsidP="00A01E4B">
      <w:pPr>
        <w:widowControl/>
        <w:autoSpaceDE/>
        <w:jc w:val="center"/>
        <w:rPr>
          <w:rFonts w:ascii="Calibri" w:hAnsi="Calibri" w:cs="Calibri"/>
          <w:b/>
          <w:lang w:eastAsia="pl-PL"/>
        </w:rPr>
      </w:pPr>
      <w:r>
        <w:rPr>
          <w:rFonts w:ascii="Calibri" w:hAnsi="Calibri" w:cs="Calibri"/>
          <w:b/>
          <w:lang w:eastAsia="pl-PL"/>
        </w:rPr>
        <w:t>Opis przedmiotu zamówienia</w:t>
      </w:r>
    </w:p>
    <w:p w14:paraId="27905FB6" w14:textId="77777777" w:rsidR="00A01E4B" w:rsidRDefault="00A01E4B" w:rsidP="00A01E4B">
      <w:pPr>
        <w:widowControl/>
        <w:autoSpaceDE/>
        <w:jc w:val="both"/>
        <w:rPr>
          <w:rFonts w:ascii="Calibri" w:hAnsi="Calibri" w:cs="Calibri"/>
          <w:lang w:eastAsia="pl-PL"/>
        </w:rPr>
      </w:pPr>
    </w:p>
    <w:p w14:paraId="68B4A08E" w14:textId="77777777" w:rsidR="00A01E4B" w:rsidRDefault="00A01E4B" w:rsidP="00A01E4B">
      <w:pPr>
        <w:widowControl/>
        <w:autoSpaceDE/>
        <w:jc w:val="both"/>
        <w:rPr>
          <w:rFonts w:ascii="Calibri" w:hAnsi="Calibri" w:cs="Calibri"/>
          <w:lang w:eastAsia="pl-PL"/>
        </w:rPr>
      </w:pPr>
      <w:bookmarkStart w:id="8" w:name="_Hlk85098233"/>
      <w:r>
        <w:rPr>
          <w:rFonts w:ascii="Calibri" w:hAnsi="Calibri" w:cs="Calibri"/>
          <w:lang w:eastAsia="pl-PL"/>
        </w:rPr>
        <w:t xml:space="preserve">Przedmiotem zamówienia jest dostawa licencji dostępowych dla użytkowników, która zapewni jednemu użytkownikowi dostęp z dowolnego urządzenia do odpowiedniej wersji oprogramowania serwerowego lub jego wersji wcześniejszych, Licencja pozwala  wykorzystać wiele urządzeń do dostępu do licencjonowanego serwera przez jednego użytkownika. Zamawiający wykorzystuje obecnie Windows Server 2019 </w:t>
      </w:r>
      <w:r>
        <w:rPr>
          <w:rFonts w:ascii="Calibri" w:hAnsi="Calibri" w:cs="Calibri"/>
          <w:lang w:eastAsia="pl-PL"/>
        </w:rPr>
        <w:br/>
        <w:t>w środowisku domenowym (Active Directory).</w:t>
      </w:r>
    </w:p>
    <w:bookmarkEnd w:id="8"/>
    <w:p w14:paraId="748066D0" w14:textId="77777777" w:rsidR="00A01E4B" w:rsidRDefault="00A01E4B" w:rsidP="00A01E4B">
      <w:pPr>
        <w:widowControl/>
        <w:autoSpaceDE/>
        <w:jc w:val="both"/>
        <w:rPr>
          <w:rFonts w:ascii="Calibri" w:hAnsi="Calibri" w:cs="Calibri"/>
          <w:lang w:eastAsia="pl-PL"/>
        </w:rPr>
      </w:pPr>
    </w:p>
    <w:p w14:paraId="7CF523BC" w14:textId="77777777" w:rsidR="00A01E4B" w:rsidRDefault="00A01E4B" w:rsidP="00A01E4B">
      <w:pPr>
        <w:widowControl/>
        <w:autoSpaceDE/>
        <w:jc w:val="both"/>
        <w:rPr>
          <w:rFonts w:ascii="Calibri" w:hAnsi="Calibri" w:cs="Calibri"/>
          <w:lang w:eastAsia="pl-PL"/>
        </w:rPr>
      </w:pPr>
      <w:r>
        <w:rPr>
          <w:rFonts w:ascii="Calibri" w:hAnsi="Calibri" w:cs="Calibri"/>
          <w:lang w:eastAsia="pl-PL"/>
        </w:rPr>
        <w:t xml:space="preserve">Zamawiający musi posiadać dostęp do bazy wiedzy producenta oprogramowania, do narzędzi do rozwiązywania problemów i innych zasobów dostarczanych przez producenta.  </w:t>
      </w:r>
    </w:p>
    <w:p w14:paraId="6368CBF8" w14:textId="77777777" w:rsidR="00A01E4B" w:rsidRDefault="00A01E4B" w:rsidP="00A01E4B">
      <w:pPr>
        <w:widowControl/>
        <w:autoSpaceDE/>
        <w:jc w:val="both"/>
        <w:rPr>
          <w:rFonts w:ascii="Calibri" w:hAnsi="Calibri" w:cs="Calibri"/>
          <w:lang w:eastAsia="pl-PL"/>
        </w:rPr>
      </w:pPr>
      <w:r>
        <w:rPr>
          <w:rFonts w:ascii="Calibri" w:hAnsi="Calibri" w:cs="Calibri"/>
          <w:lang w:eastAsia="pl-PL"/>
        </w:rPr>
        <w:t>Zamawiający wymaga dostawy oprogramowania na warunkach przewidzianych przez producenta oprogramowania, zwanego dalej: „Producentem”, dla jednostek realizujących zadania publiczne.</w:t>
      </w:r>
    </w:p>
    <w:p w14:paraId="4665DFDB" w14:textId="77777777" w:rsidR="00A01E4B" w:rsidRDefault="00A01E4B" w:rsidP="00A01E4B">
      <w:pPr>
        <w:widowControl/>
        <w:autoSpaceDE/>
        <w:jc w:val="both"/>
        <w:rPr>
          <w:rFonts w:ascii="Calibri" w:hAnsi="Calibri" w:cs="Calibri"/>
          <w:lang w:eastAsia="pl-PL"/>
        </w:rPr>
      </w:pPr>
      <w:r>
        <w:rPr>
          <w:rFonts w:ascii="Calibri" w:hAnsi="Calibri" w:cs="Calibri"/>
          <w:lang w:eastAsia="pl-PL"/>
        </w:rPr>
        <w:t>Dostawa licencji, zgodnie z przedmiotem Umowy, nastąpi w terminie 5 dni od dnia podpisania umowy.</w:t>
      </w:r>
    </w:p>
    <w:p w14:paraId="4D49AA93" w14:textId="77777777" w:rsidR="00A01E4B" w:rsidRDefault="00A01E4B" w:rsidP="00A01E4B">
      <w:pPr>
        <w:widowControl/>
        <w:autoSpaceDE/>
        <w:jc w:val="both"/>
        <w:rPr>
          <w:rFonts w:ascii="Calibri" w:hAnsi="Calibri" w:cs="Calibri"/>
          <w:lang w:eastAsia="pl-PL"/>
        </w:rPr>
      </w:pPr>
      <w:r>
        <w:rPr>
          <w:rFonts w:ascii="Calibri" w:hAnsi="Calibri" w:cs="Calibri"/>
          <w:lang w:eastAsia="pl-PL"/>
        </w:rPr>
        <w:t xml:space="preserve">Wsparcie świadczone będzie na warunkach wskazanych w umowie oraz przez producenta. W przypadku różnić pomiędzy wsparciem oferowanym przez producenta, a określonym w umowie zastosowanie mają postanowienia umowy. </w:t>
      </w:r>
    </w:p>
    <w:p w14:paraId="1E21B753" w14:textId="77777777" w:rsidR="00A01E4B" w:rsidRDefault="00A01E4B" w:rsidP="00A01E4B">
      <w:pPr>
        <w:widowControl/>
        <w:autoSpaceDE/>
        <w:jc w:val="both"/>
        <w:rPr>
          <w:rFonts w:ascii="Calibri" w:hAnsi="Calibri" w:cs="Calibri"/>
          <w:lang w:eastAsia="pl-PL"/>
        </w:rPr>
      </w:pPr>
      <w:r>
        <w:rPr>
          <w:rFonts w:ascii="Calibri" w:hAnsi="Calibri" w:cs="Calibri"/>
          <w:lang w:eastAsia="pl-PL"/>
        </w:rPr>
        <w:t xml:space="preserve">Licencje muszą spełniać następujące wymagania: </w:t>
      </w:r>
    </w:p>
    <w:p w14:paraId="0E82B08A" w14:textId="77777777" w:rsidR="00A01E4B" w:rsidRDefault="00A01E4B" w:rsidP="00A01E4B">
      <w:pPr>
        <w:widowControl/>
        <w:autoSpaceDE/>
        <w:spacing w:after="120"/>
        <w:rPr>
          <w:rFonts w:ascii="Calibri" w:hAnsi="Calibri" w:cs="Calibri"/>
          <w:lang w:eastAsia="pl-PL"/>
        </w:rPr>
      </w:pPr>
    </w:p>
    <w:tbl>
      <w:tblPr>
        <w:tblW w:w="9209" w:type="dxa"/>
        <w:tblInd w:w="75" w:type="dxa"/>
        <w:tblCellMar>
          <w:left w:w="70" w:type="dxa"/>
          <w:right w:w="70" w:type="dxa"/>
        </w:tblCellMar>
        <w:tblLook w:val="04A0" w:firstRow="1" w:lastRow="0" w:firstColumn="1" w:lastColumn="0" w:noHBand="0" w:noVBand="1"/>
      </w:tblPr>
      <w:tblGrid>
        <w:gridCol w:w="9209"/>
      </w:tblGrid>
      <w:tr w:rsidR="00A01E4B" w14:paraId="1C5BD228" w14:textId="77777777" w:rsidTr="00BC7A59">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46BB5940" w14:textId="77777777" w:rsidR="00A01E4B" w:rsidRDefault="00A01E4B" w:rsidP="00BC7A59">
            <w:pPr>
              <w:widowControl/>
              <w:autoSpaceDE/>
              <w:spacing w:line="256" w:lineRule="auto"/>
              <w:rPr>
                <w:rFonts w:ascii="Calibri" w:hAnsi="Calibri" w:cs="Calibri"/>
                <w:color w:val="000000"/>
                <w:lang w:val="en-US" w:eastAsia="pl-PL"/>
              </w:rPr>
            </w:pPr>
            <w:proofErr w:type="spellStart"/>
            <w:r>
              <w:rPr>
                <w:rFonts w:ascii="Calibri" w:hAnsi="Calibri" w:cs="Calibri"/>
                <w:color w:val="000000"/>
                <w:lang w:val="en-US" w:eastAsia="pl-PL"/>
              </w:rPr>
              <w:t>Licencja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użytkownika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organów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administracji</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publicznej</w:t>
            </w:r>
            <w:proofErr w:type="spellEnd"/>
            <w:r>
              <w:rPr>
                <w:rFonts w:ascii="Calibri" w:hAnsi="Calibri" w:cs="Calibri"/>
                <w:color w:val="000000"/>
                <w:lang w:val="en-US" w:eastAsia="pl-PL"/>
              </w:rPr>
              <w:t xml:space="preserve"> </w:t>
            </w:r>
          </w:p>
        </w:tc>
      </w:tr>
      <w:tr w:rsidR="00A01E4B" w14:paraId="7393A854" w14:textId="77777777" w:rsidTr="00BC7A59">
        <w:trPr>
          <w:trHeight w:val="900"/>
        </w:trPr>
        <w:tc>
          <w:tcPr>
            <w:tcW w:w="9209" w:type="dxa"/>
            <w:tcBorders>
              <w:top w:val="nil"/>
              <w:left w:val="single" w:sz="4" w:space="0" w:color="auto"/>
              <w:bottom w:val="single" w:sz="4" w:space="0" w:color="auto"/>
              <w:right w:val="single" w:sz="4" w:space="0" w:color="auto"/>
            </w:tcBorders>
            <w:hideMark/>
          </w:tcPr>
          <w:p w14:paraId="0999FD36" w14:textId="77777777" w:rsidR="00A01E4B" w:rsidRDefault="00A01E4B" w:rsidP="00BC7A59">
            <w:pPr>
              <w:widowControl/>
              <w:autoSpaceDE/>
              <w:spacing w:line="256" w:lineRule="auto"/>
              <w:rPr>
                <w:rFonts w:ascii="Calibri" w:hAnsi="Calibri" w:cs="Calibri"/>
                <w:color w:val="000000"/>
                <w:lang w:val="en-US" w:eastAsia="pl-PL"/>
              </w:rPr>
            </w:pPr>
            <w:proofErr w:type="spellStart"/>
            <w:r>
              <w:rPr>
                <w:rFonts w:ascii="Calibri" w:hAnsi="Calibri" w:cs="Calibri"/>
                <w:color w:val="000000"/>
                <w:lang w:val="en-US" w:eastAsia="pl-PL"/>
              </w:rPr>
              <w:t>Licencje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użytkownika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typu</w:t>
            </w:r>
            <w:proofErr w:type="spellEnd"/>
            <w:r>
              <w:rPr>
                <w:rFonts w:ascii="Calibri" w:hAnsi="Calibri" w:cs="Calibri"/>
                <w:color w:val="000000"/>
                <w:lang w:val="en-US" w:eastAsia="pl-PL"/>
              </w:rPr>
              <w:t xml:space="preserve"> CAL (per User) </w:t>
            </w:r>
            <w:proofErr w:type="spellStart"/>
            <w:r>
              <w:rPr>
                <w:rFonts w:ascii="Calibri" w:hAnsi="Calibri" w:cs="Calibri"/>
                <w:color w:val="000000"/>
                <w:lang w:val="en-US" w:eastAsia="pl-PL"/>
              </w:rPr>
              <w:t>uprawniająca</w:t>
            </w:r>
            <w:proofErr w:type="spellEnd"/>
            <w:r>
              <w:rPr>
                <w:rFonts w:ascii="Calibri" w:hAnsi="Calibri" w:cs="Calibri"/>
                <w:color w:val="000000"/>
                <w:lang w:val="en-US" w:eastAsia="pl-PL"/>
              </w:rPr>
              <w:t xml:space="preserve"> do </w:t>
            </w:r>
            <w:proofErr w:type="spellStart"/>
            <w:r>
              <w:rPr>
                <w:rFonts w:ascii="Calibri" w:hAnsi="Calibri" w:cs="Calibri"/>
                <w:color w:val="000000"/>
                <w:lang w:val="en-US" w:eastAsia="pl-PL"/>
              </w:rPr>
              <w:t>korzystania</w:t>
            </w:r>
            <w:proofErr w:type="spellEnd"/>
            <w:r>
              <w:rPr>
                <w:rFonts w:ascii="Calibri" w:hAnsi="Calibri" w:cs="Calibri"/>
                <w:color w:val="000000"/>
                <w:lang w:val="en-US" w:eastAsia="pl-PL"/>
              </w:rPr>
              <w:t xml:space="preserve"> z </w:t>
            </w:r>
            <w:proofErr w:type="spellStart"/>
            <w:r>
              <w:rPr>
                <w:rFonts w:ascii="Calibri" w:hAnsi="Calibri" w:cs="Calibri"/>
                <w:color w:val="000000"/>
                <w:lang w:val="en-US" w:eastAsia="pl-PL"/>
              </w:rPr>
              <w:t>usług</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takich</w:t>
            </w:r>
            <w:proofErr w:type="spellEnd"/>
            <w:r>
              <w:rPr>
                <w:rFonts w:ascii="Calibri" w:hAnsi="Calibri" w:cs="Calibri"/>
                <w:color w:val="000000"/>
                <w:lang w:val="en-US" w:eastAsia="pl-PL"/>
              </w:rPr>
              <w:t xml:space="preserve"> jak </w:t>
            </w:r>
            <w:proofErr w:type="spellStart"/>
            <w:r>
              <w:rPr>
                <w:rFonts w:ascii="Calibri" w:hAnsi="Calibri" w:cs="Calibri"/>
                <w:color w:val="000000"/>
                <w:lang w:val="en-US" w:eastAsia="pl-PL"/>
              </w:rPr>
              <w:t>drukowanie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sieciowe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przechowywanie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plików</w:t>
            </w:r>
            <w:proofErr w:type="spellEnd"/>
            <w:r>
              <w:rPr>
                <w:rFonts w:ascii="Calibri" w:hAnsi="Calibri" w:cs="Calibri"/>
                <w:color w:val="000000"/>
                <w:lang w:val="en-US" w:eastAsia="pl-PL"/>
              </w:rPr>
              <w:t xml:space="preserve"> w </w:t>
            </w:r>
            <w:proofErr w:type="spellStart"/>
            <w:r>
              <w:rPr>
                <w:rFonts w:ascii="Calibri" w:hAnsi="Calibri" w:cs="Calibri"/>
                <w:color w:val="000000"/>
                <w:lang w:val="en-US" w:eastAsia="pl-PL"/>
              </w:rPr>
              <w:t>systemie</w:t>
            </w:r>
            <w:proofErr w:type="spellEnd"/>
            <w:r>
              <w:rPr>
                <w:rFonts w:ascii="Calibri" w:hAnsi="Calibri" w:cs="Calibri"/>
                <w:color w:val="000000"/>
                <w:lang w:val="en-US" w:eastAsia="pl-PL"/>
              </w:rPr>
              <w:t xml:space="preserve"> Windows Server 2019 (</w:t>
            </w:r>
            <w:proofErr w:type="spellStart"/>
            <w:r>
              <w:rPr>
                <w:rFonts w:ascii="Calibri" w:hAnsi="Calibri" w:cs="Calibri"/>
                <w:color w:val="000000"/>
                <w:lang w:val="en-US" w:eastAsia="pl-PL"/>
              </w:rPr>
              <w:t>ActiveDirectory</w:t>
            </w:r>
            <w:proofErr w:type="spellEnd"/>
            <w:r>
              <w:rPr>
                <w:rFonts w:ascii="Calibri" w:hAnsi="Calibri" w:cs="Calibri"/>
                <w:color w:val="000000"/>
                <w:lang w:val="en-US" w:eastAsia="pl-PL"/>
              </w:rPr>
              <w:t>)</w:t>
            </w:r>
          </w:p>
        </w:tc>
      </w:tr>
      <w:tr w:rsidR="00A01E4B" w14:paraId="557BBAF5" w14:textId="77777777" w:rsidTr="00BC7A59">
        <w:trPr>
          <w:trHeight w:val="1268"/>
        </w:trPr>
        <w:tc>
          <w:tcPr>
            <w:tcW w:w="9209" w:type="dxa"/>
            <w:tcBorders>
              <w:top w:val="nil"/>
              <w:left w:val="single" w:sz="4" w:space="0" w:color="auto"/>
              <w:bottom w:val="single" w:sz="4" w:space="0" w:color="auto"/>
              <w:right w:val="single" w:sz="4" w:space="0" w:color="auto"/>
            </w:tcBorders>
            <w:vAlign w:val="bottom"/>
            <w:hideMark/>
          </w:tcPr>
          <w:p w14:paraId="02AD82B3" w14:textId="77777777" w:rsidR="00A01E4B" w:rsidRDefault="00A01E4B" w:rsidP="00BC7A59">
            <w:pPr>
              <w:widowControl/>
              <w:autoSpaceDE/>
              <w:spacing w:line="256" w:lineRule="auto"/>
              <w:rPr>
                <w:rFonts w:ascii="Calibri" w:hAnsi="Calibri" w:cs="Calibri"/>
                <w:color w:val="000000"/>
                <w:lang w:val="en-US" w:eastAsia="pl-PL"/>
              </w:rPr>
            </w:pPr>
            <w:proofErr w:type="spellStart"/>
            <w:r w:rsidRPr="00224B13">
              <w:rPr>
                <w:rFonts w:ascii="Calibri" w:hAnsi="Calibri" w:cs="Calibri"/>
                <w:color w:val="000000"/>
                <w:lang w:val="en-US" w:eastAsia="pl-PL"/>
              </w:rPr>
              <w:t>Zamawiający</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wymaga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dostarczenia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bezterminowych</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licencji</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na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użytkowanie</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zamawianego</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oprogramowania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dla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Produktów</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przy</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zamawianiu</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którego</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konieczne</w:t>
            </w:r>
            <w:proofErr w:type="spellEnd"/>
            <w:r w:rsidRPr="00224B13">
              <w:rPr>
                <w:rFonts w:ascii="Calibri" w:hAnsi="Calibri" w:cs="Calibri"/>
                <w:color w:val="000000"/>
                <w:lang w:val="en-US" w:eastAsia="pl-PL"/>
              </w:rPr>
              <w:t xml:space="preserve"> jest </w:t>
            </w:r>
            <w:proofErr w:type="spellStart"/>
            <w:r w:rsidRPr="00224B13">
              <w:rPr>
                <w:rFonts w:ascii="Calibri" w:hAnsi="Calibri" w:cs="Calibri"/>
                <w:color w:val="000000"/>
                <w:lang w:val="en-US" w:eastAsia="pl-PL"/>
              </w:rPr>
              <w:t>udzielenie</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licencji</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zbiorczych</w:t>
            </w:r>
            <w:proofErr w:type="spellEnd"/>
            <w:r w:rsidRPr="00224B13">
              <w:rPr>
                <w:rFonts w:ascii="Calibri" w:hAnsi="Calibri" w:cs="Calibri"/>
                <w:color w:val="000000"/>
                <w:lang w:val="en-US" w:eastAsia="pl-PL"/>
              </w:rPr>
              <w:t xml:space="preserve"> i </w:t>
            </w:r>
            <w:proofErr w:type="spellStart"/>
            <w:r w:rsidRPr="00224B13">
              <w:rPr>
                <w:rFonts w:ascii="Calibri" w:hAnsi="Calibri" w:cs="Calibri"/>
                <w:color w:val="000000"/>
                <w:lang w:val="en-US" w:eastAsia="pl-PL"/>
              </w:rPr>
              <w:t>indywidualnych</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dokumentów</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pozwalających</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na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stwierdzenie</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legalności</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zakupionego</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oprogramowania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dla</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celów</w:t>
            </w:r>
            <w:proofErr w:type="spellEnd"/>
            <w:r w:rsidRPr="00224B13">
              <w:rPr>
                <w:rFonts w:ascii="Calibri" w:hAnsi="Calibri" w:cs="Calibri"/>
                <w:color w:val="000000"/>
                <w:lang w:val="en-US" w:eastAsia="pl-PL"/>
              </w:rPr>
              <w:t xml:space="preserve"> </w:t>
            </w:r>
            <w:proofErr w:type="spellStart"/>
            <w:r w:rsidRPr="00224B13">
              <w:rPr>
                <w:rFonts w:ascii="Calibri" w:hAnsi="Calibri" w:cs="Calibri"/>
                <w:color w:val="000000"/>
                <w:lang w:val="en-US" w:eastAsia="pl-PL"/>
              </w:rPr>
              <w:t>inwentaryzacyjnych</w:t>
            </w:r>
            <w:proofErr w:type="spellEnd"/>
            <w:r w:rsidRPr="00224B13">
              <w:rPr>
                <w:rFonts w:ascii="Calibri" w:hAnsi="Calibri" w:cs="Calibri"/>
                <w:color w:val="000000"/>
                <w:lang w:val="en-US" w:eastAsia="pl-PL"/>
              </w:rPr>
              <w:t xml:space="preserve"> i </w:t>
            </w:r>
            <w:proofErr w:type="spellStart"/>
            <w:r w:rsidRPr="00224B13">
              <w:rPr>
                <w:rFonts w:ascii="Calibri" w:hAnsi="Calibri" w:cs="Calibri"/>
                <w:color w:val="000000"/>
                <w:lang w:val="en-US" w:eastAsia="pl-PL"/>
              </w:rPr>
              <w:t>audytowych</w:t>
            </w:r>
            <w:proofErr w:type="spellEnd"/>
            <w:r w:rsidRPr="00224B13">
              <w:rPr>
                <w:rFonts w:ascii="Calibri" w:hAnsi="Calibri" w:cs="Calibri"/>
                <w:color w:val="000000"/>
                <w:lang w:val="en-US" w:eastAsia="pl-PL"/>
              </w:rPr>
              <w:t>;</w:t>
            </w:r>
            <w:r>
              <w:rPr>
                <w:rFonts w:ascii="Calibri" w:hAnsi="Calibri" w:cs="Calibri"/>
                <w:color w:val="000000"/>
                <w:lang w:val="en-US" w:eastAsia="pl-PL"/>
              </w:rPr>
              <w:t xml:space="preserve"> </w:t>
            </w:r>
            <w:proofErr w:type="spellStart"/>
            <w:r>
              <w:rPr>
                <w:rFonts w:ascii="Calibri" w:hAnsi="Calibri" w:cs="Calibri"/>
                <w:color w:val="000000"/>
                <w:lang w:val="en-US" w:eastAsia="pl-PL"/>
              </w:rPr>
              <w:t>Licencje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powinny</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być</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dostarczone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elektronicznie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konto</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zakupowe</w:t>
            </w:r>
            <w:proofErr w:type="spellEnd"/>
            <w:r>
              <w:rPr>
                <w:rFonts w:ascii="Calibri" w:hAnsi="Calibri" w:cs="Calibri"/>
                <w:color w:val="000000"/>
                <w:lang w:val="en-US" w:eastAsia="pl-PL"/>
              </w:rPr>
              <w:t xml:space="preserve"> Centrum </w:t>
            </w:r>
            <w:proofErr w:type="spellStart"/>
            <w:r>
              <w:rPr>
                <w:rFonts w:ascii="Calibri" w:hAnsi="Calibri" w:cs="Calibri"/>
                <w:color w:val="000000"/>
                <w:lang w:val="en-US" w:eastAsia="pl-PL"/>
              </w:rPr>
              <w:t>Projektów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Europejskich</w:t>
            </w:r>
            <w:proofErr w:type="spellEnd"/>
            <w:r>
              <w:rPr>
                <w:rFonts w:ascii="Calibri" w:hAnsi="Calibri" w:cs="Calibri"/>
                <w:color w:val="000000"/>
                <w:lang w:val="en-US" w:eastAsia="pl-PL"/>
              </w:rPr>
              <w:t xml:space="preserve"> w </w:t>
            </w:r>
            <w:proofErr w:type="spellStart"/>
            <w:r>
              <w:rPr>
                <w:rFonts w:ascii="Calibri" w:hAnsi="Calibri" w:cs="Calibri"/>
                <w:color w:val="000000"/>
                <w:lang w:val="en-US" w:eastAsia="pl-PL"/>
              </w:rPr>
              <w:t>systemie</w:t>
            </w:r>
            <w:proofErr w:type="spellEnd"/>
            <w:r>
              <w:rPr>
                <w:rFonts w:ascii="Calibri" w:hAnsi="Calibri" w:cs="Calibri"/>
                <w:color w:val="000000"/>
                <w:lang w:val="en-US" w:eastAsia="pl-PL"/>
              </w:rPr>
              <w:t xml:space="preserve"> businessaccount.microsoft.com</w:t>
            </w:r>
          </w:p>
        </w:tc>
      </w:tr>
    </w:tbl>
    <w:p w14:paraId="06C0301D" w14:textId="77777777" w:rsidR="00A01E4B" w:rsidRDefault="00A01E4B" w:rsidP="00A01E4B">
      <w:pPr>
        <w:widowControl/>
        <w:autoSpaceDE/>
        <w:spacing w:after="120"/>
        <w:rPr>
          <w:rFonts w:ascii="Calibri" w:hAnsi="Calibri" w:cs="Calibri"/>
          <w:lang w:eastAsia="pl-PL"/>
        </w:rPr>
      </w:pPr>
    </w:p>
    <w:p w14:paraId="16026A41" w14:textId="77777777" w:rsidR="00A01E4B" w:rsidRDefault="00A01E4B" w:rsidP="00A01E4B">
      <w:pPr>
        <w:widowControl/>
        <w:tabs>
          <w:tab w:val="left" w:pos="284"/>
        </w:tabs>
        <w:autoSpaceDE/>
        <w:spacing w:line="276" w:lineRule="auto"/>
        <w:jc w:val="both"/>
        <w:rPr>
          <w:rFonts w:ascii="Calibri" w:hAnsi="Calibri" w:cs="Calibri"/>
          <w:lang w:eastAsia="pl-PL"/>
        </w:rPr>
      </w:pPr>
      <w:bookmarkStart w:id="9" w:name="_Hlk46489145"/>
      <w:r>
        <w:rPr>
          <w:rFonts w:ascii="Calibri" w:hAnsi="Calibri" w:cs="Calibri"/>
          <w:lang w:eastAsia="pl-PL"/>
        </w:rPr>
        <w:t xml:space="preserve">Uwaga: </w:t>
      </w:r>
    </w:p>
    <w:p w14:paraId="75B30F69" w14:textId="77777777" w:rsidR="00A01E4B" w:rsidRDefault="00A01E4B" w:rsidP="00A01E4B">
      <w:pPr>
        <w:widowControl/>
        <w:tabs>
          <w:tab w:val="left" w:pos="284"/>
        </w:tabs>
        <w:autoSpaceDE/>
        <w:spacing w:line="276" w:lineRule="auto"/>
        <w:jc w:val="both"/>
        <w:rPr>
          <w:rFonts w:ascii="Calibri" w:hAnsi="Calibri" w:cs="Calibri"/>
          <w:lang w:eastAsia="pl-PL"/>
        </w:rPr>
      </w:pPr>
      <w:r>
        <w:rPr>
          <w:rFonts w:ascii="Calibri" w:hAnsi="Calibri" w:cs="Calibr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71631A24" w14:textId="77777777" w:rsidR="00A01E4B" w:rsidRDefault="00A01E4B" w:rsidP="00A01E4B">
      <w:pPr>
        <w:widowControl/>
        <w:tabs>
          <w:tab w:val="left" w:pos="284"/>
        </w:tabs>
        <w:autoSpaceDE/>
        <w:spacing w:line="276" w:lineRule="auto"/>
        <w:jc w:val="both"/>
        <w:rPr>
          <w:rFonts w:ascii="Calibri" w:hAnsi="Calibri" w:cs="Calibri"/>
          <w:lang w:eastAsia="pl-PL"/>
        </w:rPr>
      </w:pPr>
      <w:r>
        <w:rPr>
          <w:rFonts w:ascii="Calibri" w:hAnsi="Calibri" w:cs="Calibri"/>
          <w:lang w:eastAsia="pl-PL"/>
        </w:rPr>
        <w:t xml:space="preserve">2) 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Pr>
          <w:rFonts w:ascii="Calibri" w:hAnsi="Calibri" w:cs="Calibri"/>
          <w:lang w:eastAsia="pl-PL"/>
        </w:rPr>
        <w:t>Pzp</w:t>
      </w:r>
      <w:proofErr w:type="spellEnd"/>
      <w:r>
        <w:rPr>
          <w:rFonts w:ascii="Calibri" w:hAnsi="Calibri" w:cs="Calibri"/>
          <w:lang w:eastAsia="pl-PL"/>
        </w:rPr>
        <w:t>, Zamawiający dopuszcza rozwiązania równoważne opisywanym, a wskazane powyżej odniesienia należy odczytywać z wyrazami „lub równoważne”.</w:t>
      </w:r>
    </w:p>
    <w:p w14:paraId="01EEBF9B" w14:textId="77777777" w:rsidR="00A01E4B" w:rsidRDefault="00A01E4B" w:rsidP="00A01E4B">
      <w:pPr>
        <w:widowControl/>
        <w:tabs>
          <w:tab w:val="left" w:pos="284"/>
        </w:tabs>
        <w:autoSpaceDE/>
        <w:spacing w:line="276" w:lineRule="auto"/>
        <w:jc w:val="both"/>
        <w:rPr>
          <w:rFonts w:ascii="Calibri" w:hAnsi="Calibri" w:cs="Calibri"/>
          <w:lang w:eastAsia="pl-PL"/>
        </w:rPr>
      </w:pPr>
      <w:r>
        <w:rPr>
          <w:rFonts w:ascii="Calibri" w:hAnsi="Calibri" w:cs="Calibri"/>
          <w:lang w:eastAsia="pl-PL"/>
        </w:rPr>
        <w:t xml:space="preserve">4) Wykonawca, który powoła się na oprogramowanie równoważne w zakresie opisanym przez Zamawiającego, jest obowiązany wykazać w ofercie, że oferowany przez niego przedmiot dostawy spełnia wymagania określone przez Zamawiającego. </w:t>
      </w:r>
    </w:p>
    <w:p w14:paraId="3F395FC5" w14:textId="77777777" w:rsidR="00A01E4B" w:rsidRDefault="00A01E4B" w:rsidP="00A01E4B">
      <w:pPr>
        <w:widowControl/>
        <w:numPr>
          <w:ilvl w:val="0"/>
          <w:numId w:val="68"/>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 xml:space="preserve">Ciężar dowodowy w zakresie udowodnienia równoważności zaoferowanego oprogramowania z opisanymi warunkami równoważności spoczywa na Wykonawcy, składającym ofertę równoważną. </w:t>
      </w:r>
    </w:p>
    <w:p w14:paraId="171BE6D5" w14:textId="77777777" w:rsidR="00A01E4B" w:rsidRDefault="00A01E4B" w:rsidP="00A01E4B">
      <w:pPr>
        <w:widowControl/>
        <w:numPr>
          <w:ilvl w:val="0"/>
          <w:numId w:val="68"/>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lastRenderedPageBreak/>
        <w:t xml:space="preserve">Zamawiający wymaga, aby zaoferowane przez Wykonawcę oprogramowanie równoważne nie powodowało konieczności wykonania dodatkowych prac integracyjnych po stronie Zamawiającego, tym samym poniesienia dodatkowych, niezaplanowanych kosztów. </w:t>
      </w:r>
    </w:p>
    <w:p w14:paraId="247330D4" w14:textId="77777777" w:rsidR="00A01E4B" w:rsidRDefault="00A01E4B" w:rsidP="00A01E4B">
      <w:pPr>
        <w:widowControl/>
        <w:numPr>
          <w:ilvl w:val="0"/>
          <w:numId w:val="68"/>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7224F860" w14:textId="77777777" w:rsidR="00A01E4B" w:rsidRDefault="00A01E4B" w:rsidP="00A01E4B">
      <w:pPr>
        <w:widowControl/>
        <w:numPr>
          <w:ilvl w:val="0"/>
          <w:numId w:val="68"/>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 xml:space="preserve">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0F596008" w14:textId="77777777" w:rsidR="00A01E4B" w:rsidRDefault="00A01E4B" w:rsidP="00A01E4B">
      <w:pPr>
        <w:widowControl/>
        <w:tabs>
          <w:tab w:val="left" w:pos="284"/>
        </w:tabs>
        <w:autoSpaceDE/>
        <w:spacing w:line="276" w:lineRule="auto"/>
        <w:jc w:val="both"/>
        <w:rPr>
          <w:rFonts w:ascii="Calibri" w:hAnsi="Calibri" w:cs="Calibri"/>
          <w:lang w:eastAsia="pl-PL"/>
        </w:rPr>
      </w:pPr>
    </w:p>
    <w:bookmarkEnd w:id="9"/>
    <w:p w14:paraId="72C5CEC5" w14:textId="77777777" w:rsidR="00A01E4B" w:rsidRDefault="00A01E4B" w:rsidP="00A01E4B">
      <w:pPr>
        <w:widowControl/>
        <w:autoSpaceDE/>
        <w:spacing w:line="276" w:lineRule="auto"/>
        <w:jc w:val="both"/>
        <w:rPr>
          <w:rFonts w:ascii="Calibri" w:hAnsi="Calibri" w:cs="Calibri"/>
          <w:lang w:eastAsia="pl-PL"/>
        </w:rPr>
      </w:pPr>
    </w:p>
    <w:p w14:paraId="299A60CA" w14:textId="77777777" w:rsidR="00A01E4B" w:rsidRDefault="00A01E4B" w:rsidP="00A01E4B">
      <w:pPr>
        <w:widowControl/>
        <w:autoSpaceDE/>
        <w:spacing w:line="276" w:lineRule="auto"/>
        <w:jc w:val="both"/>
        <w:rPr>
          <w:rFonts w:ascii="Calibri" w:hAnsi="Calibri" w:cs="Calibri"/>
          <w:lang w:eastAsia="pl-PL"/>
        </w:rPr>
      </w:pPr>
    </w:p>
    <w:p w14:paraId="227FFDBA" w14:textId="77777777" w:rsidR="00A01E4B" w:rsidRDefault="00A01E4B" w:rsidP="00A01E4B">
      <w:pPr>
        <w:widowControl/>
        <w:autoSpaceDE/>
        <w:spacing w:line="276" w:lineRule="auto"/>
        <w:jc w:val="both"/>
        <w:rPr>
          <w:lang w:eastAsia="pl-PL"/>
        </w:rPr>
      </w:pPr>
    </w:p>
    <w:p w14:paraId="233581F8" w14:textId="77777777" w:rsidR="00A01E4B" w:rsidRDefault="00A01E4B" w:rsidP="00A01E4B">
      <w:pPr>
        <w:widowControl/>
        <w:autoSpaceDE/>
        <w:spacing w:line="276" w:lineRule="auto"/>
        <w:jc w:val="both"/>
        <w:rPr>
          <w:lang w:eastAsia="pl-PL"/>
        </w:rPr>
      </w:pPr>
    </w:p>
    <w:p w14:paraId="56C7BFD0" w14:textId="77777777" w:rsidR="00A01E4B" w:rsidRDefault="00A01E4B" w:rsidP="00A01E4B">
      <w:pPr>
        <w:widowControl/>
        <w:autoSpaceDE/>
        <w:spacing w:line="276" w:lineRule="auto"/>
        <w:jc w:val="both"/>
        <w:rPr>
          <w:lang w:eastAsia="pl-PL"/>
        </w:rPr>
      </w:pPr>
    </w:p>
    <w:p w14:paraId="48167BA8" w14:textId="77777777" w:rsidR="00A01E4B" w:rsidRDefault="00A01E4B" w:rsidP="00A01E4B">
      <w:pPr>
        <w:widowControl/>
        <w:autoSpaceDE/>
        <w:spacing w:line="276" w:lineRule="auto"/>
        <w:jc w:val="both"/>
        <w:rPr>
          <w:lang w:eastAsia="pl-PL"/>
        </w:rPr>
      </w:pPr>
    </w:p>
    <w:p w14:paraId="2192C7DB" w14:textId="77777777" w:rsidR="00A01E4B" w:rsidRDefault="00A01E4B" w:rsidP="00A01E4B">
      <w:pPr>
        <w:widowControl/>
        <w:autoSpaceDE/>
        <w:spacing w:line="276" w:lineRule="auto"/>
        <w:jc w:val="both"/>
        <w:rPr>
          <w:lang w:eastAsia="pl-PL"/>
        </w:rPr>
      </w:pPr>
    </w:p>
    <w:p w14:paraId="1709DEA6" w14:textId="77777777" w:rsidR="00A01E4B" w:rsidRDefault="00A01E4B" w:rsidP="00A01E4B">
      <w:pPr>
        <w:widowControl/>
        <w:autoSpaceDE/>
        <w:spacing w:line="276" w:lineRule="auto"/>
        <w:jc w:val="both"/>
        <w:rPr>
          <w:lang w:eastAsia="pl-PL"/>
        </w:rPr>
      </w:pPr>
    </w:p>
    <w:p w14:paraId="70AF41B8" w14:textId="77777777" w:rsidR="00A01E4B" w:rsidRDefault="00A01E4B" w:rsidP="00A01E4B">
      <w:pPr>
        <w:widowControl/>
        <w:autoSpaceDE/>
        <w:spacing w:line="276" w:lineRule="auto"/>
        <w:jc w:val="both"/>
        <w:rPr>
          <w:lang w:eastAsia="pl-PL"/>
        </w:rPr>
      </w:pPr>
    </w:p>
    <w:p w14:paraId="0E79319F" w14:textId="77777777" w:rsidR="00A01E4B" w:rsidRDefault="00A01E4B" w:rsidP="00A01E4B">
      <w:pPr>
        <w:widowControl/>
        <w:autoSpaceDE/>
        <w:spacing w:line="276" w:lineRule="auto"/>
        <w:jc w:val="both"/>
        <w:rPr>
          <w:lang w:eastAsia="pl-PL"/>
        </w:rPr>
      </w:pPr>
    </w:p>
    <w:p w14:paraId="5A716B50" w14:textId="77777777" w:rsidR="00A01E4B" w:rsidRDefault="00A01E4B" w:rsidP="00A01E4B">
      <w:pPr>
        <w:widowControl/>
        <w:autoSpaceDE/>
        <w:spacing w:line="276" w:lineRule="auto"/>
        <w:jc w:val="both"/>
        <w:rPr>
          <w:lang w:eastAsia="pl-PL"/>
        </w:rPr>
      </w:pPr>
    </w:p>
    <w:p w14:paraId="4C2ED200" w14:textId="77777777" w:rsidR="00A01E4B" w:rsidRDefault="00A01E4B" w:rsidP="00A01E4B">
      <w:pPr>
        <w:widowControl/>
        <w:autoSpaceDE/>
        <w:spacing w:line="276" w:lineRule="auto"/>
        <w:jc w:val="both"/>
        <w:rPr>
          <w:lang w:eastAsia="pl-PL"/>
        </w:rPr>
      </w:pPr>
    </w:p>
    <w:p w14:paraId="3B3B2018" w14:textId="77777777" w:rsidR="00A01E4B" w:rsidRDefault="00A01E4B" w:rsidP="00A01E4B">
      <w:pPr>
        <w:widowControl/>
        <w:autoSpaceDE/>
        <w:spacing w:line="276" w:lineRule="auto"/>
        <w:jc w:val="both"/>
        <w:rPr>
          <w:lang w:eastAsia="pl-PL"/>
        </w:rPr>
      </w:pPr>
    </w:p>
    <w:p w14:paraId="664B073E" w14:textId="77777777" w:rsidR="00A01E4B" w:rsidRDefault="00A01E4B" w:rsidP="00A01E4B">
      <w:pPr>
        <w:widowControl/>
        <w:autoSpaceDE/>
        <w:spacing w:line="276" w:lineRule="auto"/>
        <w:jc w:val="both"/>
        <w:rPr>
          <w:lang w:eastAsia="pl-PL"/>
        </w:rPr>
      </w:pPr>
    </w:p>
    <w:p w14:paraId="6761BD26" w14:textId="77777777" w:rsidR="00A01E4B" w:rsidRDefault="00A01E4B" w:rsidP="00A01E4B">
      <w:pPr>
        <w:widowControl/>
        <w:autoSpaceDE/>
        <w:spacing w:line="276" w:lineRule="auto"/>
        <w:jc w:val="both"/>
        <w:rPr>
          <w:lang w:eastAsia="pl-PL"/>
        </w:rPr>
      </w:pPr>
    </w:p>
    <w:p w14:paraId="2BA23CAA" w14:textId="77777777" w:rsidR="00A01E4B" w:rsidRDefault="00A01E4B" w:rsidP="00A01E4B">
      <w:pPr>
        <w:widowControl/>
        <w:autoSpaceDE/>
        <w:spacing w:line="276" w:lineRule="auto"/>
        <w:jc w:val="both"/>
        <w:rPr>
          <w:lang w:eastAsia="pl-PL"/>
        </w:rPr>
      </w:pPr>
    </w:p>
    <w:p w14:paraId="09FE01C7" w14:textId="77777777" w:rsidR="00A01E4B" w:rsidRDefault="00A01E4B" w:rsidP="00A01E4B">
      <w:pPr>
        <w:widowControl/>
        <w:autoSpaceDE/>
        <w:spacing w:line="276" w:lineRule="auto"/>
        <w:jc w:val="both"/>
        <w:rPr>
          <w:lang w:eastAsia="pl-PL"/>
        </w:rPr>
      </w:pPr>
    </w:p>
    <w:p w14:paraId="7096F5B9" w14:textId="77777777" w:rsidR="00A01E4B" w:rsidRDefault="00A01E4B" w:rsidP="00A01E4B">
      <w:pPr>
        <w:widowControl/>
        <w:autoSpaceDE/>
        <w:spacing w:line="276" w:lineRule="auto"/>
        <w:jc w:val="both"/>
        <w:rPr>
          <w:lang w:eastAsia="pl-PL"/>
        </w:rPr>
      </w:pPr>
    </w:p>
    <w:p w14:paraId="6A5DB084" w14:textId="77777777" w:rsidR="00A01E4B" w:rsidRDefault="00A01E4B" w:rsidP="00A01E4B">
      <w:pPr>
        <w:widowControl/>
        <w:autoSpaceDE/>
        <w:spacing w:line="276" w:lineRule="auto"/>
        <w:jc w:val="both"/>
        <w:rPr>
          <w:lang w:eastAsia="pl-PL"/>
        </w:rPr>
      </w:pPr>
    </w:p>
    <w:p w14:paraId="2749B0F7" w14:textId="77777777" w:rsidR="00A01E4B" w:rsidRDefault="00A01E4B" w:rsidP="00A01E4B">
      <w:pPr>
        <w:widowControl/>
        <w:autoSpaceDE/>
        <w:spacing w:line="276" w:lineRule="auto"/>
        <w:jc w:val="both"/>
        <w:rPr>
          <w:lang w:eastAsia="pl-PL"/>
        </w:rPr>
      </w:pPr>
    </w:p>
    <w:p w14:paraId="5116B49E" w14:textId="77777777" w:rsidR="00A01E4B" w:rsidRDefault="00A01E4B" w:rsidP="00A01E4B">
      <w:pPr>
        <w:widowControl/>
        <w:autoSpaceDE/>
        <w:spacing w:line="276" w:lineRule="auto"/>
        <w:jc w:val="both"/>
        <w:rPr>
          <w:lang w:eastAsia="pl-PL"/>
        </w:rPr>
      </w:pPr>
    </w:p>
    <w:p w14:paraId="6F1BF6C6" w14:textId="77777777" w:rsidR="00A01E4B" w:rsidRDefault="00A01E4B" w:rsidP="00A01E4B">
      <w:pPr>
        <w:widowControl/>
        <w:autoSpaceDE/>
        <w:spacing w:line="276" w:lineRule="auto"/>
        <w:jc w:val="both"/>
        <w:rPr>
          <w:lang w:eastAsia="pl-PL"/>
        </w:rPr>
      </w:pPr>
    </w:p>
    <w:p w14:paraId="1ED700EB" w14:textId="77777777" w:rsidR="00A01E4B" w:rsidRDefault="00A01E4B" w:rsidP="00A01E4B">
      <w:pPr>
        <w:widowControl/>
        <w:autoSpaceDE/>
        <w:spacing w:line="276" w:lineRule="auto"/>
        <w:jc w:val="both"/>
        <w:rPr>
          <w:lang w:eastAsia="pl-PL"/>
        </w:rPr>
      </w:pPr>
    </w:p>
    <w:p w14:paraId="394AFBEE" w14:textId="77777777" w:rsidR="00A01E4B" w:rsidRDefault="00A01E4B" w:rsidP="00A01E4B">
      <w:pPr>
        <w:widowControl/>
        <w:autoSpaceDE/>
        <w:spacing w:line="276" w:lineRule="auto"/>
        <w:jc w:val="both"/>
        <w:rPr>
          <w:lang w:eastAsia="pl-PL"/>
        </w:rPr>
      </w:pPr>
    </w:p>
    <w:p w14:paraId="0CAFBB05" w14:textId="77777777" w:rsidR="00A01E4B" w:rsidRDefault="00A01E4B" w:rsidP="00A01E4B">
      <w:pPr>
        <w:widowControl/>
        <w:autoSpaceDE/>
        <w:spacing w:line="276" w:lineRule="auto"/>
        <w:jc w:val="both"/>
        <w:rPr>
          <w:lang w:eastAsia="pl-PL"/>
        </w:rPr>
      </w:pPr>
    </w:p>
    <w:p w14:paraId="4CA67553" w14:textId="77777777" w:rsidR="00A01E4B" w:rsidRDefault="00A01E4B" w:rsidP="00A01E4B">
      <w:pPr>
        <w:widowControl/>
        <w:autoSpaceDE/>
        <w:spacing w:line="276" w:lineRule="auto"/>
        <w:jc w:val="both"/>
        <w:rPr>
          <w:lang w:eastAsia="pl-PL"/>
        </w:rPr>
      </w:pPr>
    </w:p>
    <w:p w14:paraId="28EFC812" w14:textId="77777777" w:rsidR="00A01E4B" w:rsidRDefault="00A01E4B" w:rsidP="00A01E4B">
      <w:pPr>
        <w:widowControl/>
        <w:autoSpaceDE/>
        <w:spacing w:line="276" w:lineRule="auto"/>
        <w:jc w:val="both"/>
        <w:rPr>
          <w:lang w:eastAsia="pl-PL"/>
        </w:rPr>
      </w:pPr>
    </w:p>
    <w:p w14:paraId="11DB28FE" w14:textId="77777777" w:rsidR="00A01E4B" w:rsidRDefault="00A01E4B" w:rsidP="00A01E4B">
      <w:pPr>
        <w:widowControl/>
        <w:autoSpaceDE/>
        <w:spacing w:line="276" w:lineRule="auto"/>
        <w:jc w:val="both"/>
        <w:rPr>
          <w:lang w:eastAsia="pl-PL"/>
        </w:rPr>
      </w:pPr>
    </w:p>
    <w:p w14:paraId="1FC05292" w14:textId="77777777" w:rsidR="00A01E4B" w:rsidRDefault="00A01E4B" w:rsidP="00A01E4B">
      <w:pPr>
        <w:widowControl/>
        <w:autoSpaceDE/>
        <w:spacing w:line="276" w:lineRule="auto"/>
        <w:jc w:val="both"/>
        <w:rPr>
          <w:lang w:eastAsia="pl-PL"/>
        </w:rPr>
      </w:pPr>
    </w:p>
    <w:p w14:paraId="302C6AA8" w14:textId="77777777" w:rsidR="00A01E4B" w:rsidRDefault="00A01E4B" w:rsidP="00A01E4B">
      <w:pPr>
        <w:widowControl/>
        <w:tabs>
          <w:tab w:val="left" w:pos="284"/>
        </w:tabs>
        <w:adjustRightInd w:val="0"/>
        <w:spacing w:line="276" w:lineRule="auto"/>
        <w:jc w:val="right"/>
        <w:rPr>
          <w:rFonts w:ascii="Calibri" w:eastAsia="Calibri" w:hAnsi="Calibri" w:cs="Calibri"/>
          <w:b/>
          <w:bCs/>
          <w:color w:val="000000"/>
          <w:lang w:eastAsia="pl-PL"/>
        </w:rPr>
      </w:pPr>
    </w:p>
    <w:p w14:paraId="33046AAD" w14:textId="77777777" w:rsidR="00A01E4B" w:rsidRDefault="00A01E4B" w:rsidP="00A01E4B">
      <w:pPr>
        <w:widowControl/>
        <w:tabs>
          <w:tab w:val="left" w:pos="284"/>
        </w:tabs>
        <w:adjustRightInd w:val="0"/>
        <w:spacing w:line="276" w:lineRule="auto"/>
        <w:jc w:val="right"/>
        <w:rPr>
          <w:rFonts w:ascii="Calibri" w:eastAsia="Calibri" w:hAnsi="Calibri" w:cs="Calibri"/>
          <w:b/>
          <w:bCs/>
          <w:color w:val="000000"/>
          <w:lang w:eastAsia="pl-PL"/>
        </w:rPr>
      </w:pPr>
    </w:p>
    <w:p w14:paraId="4B7D38CD" w14:textId="77777777" w:rsidR="00A01E4B" w:rsidRDefault="00A01E4B" w:rsidP="00A01E4B">
      <w:pPr>
        <w:widowControl/>
        <w:tabs>
          <w:tab w:val="left" w:pos="284"/>
        </w:tabs>
        <w:adjustRightInd w:val="0"/>
        <w:spacing w:line="276" w:lineRule="auto"/>
        <w:jc w:val="right"/>
        <w:rPr>
          <w:rFonts w:ascii="Calibri" w:eastAsia="Calibri" w:hAnsi="Calibri" w:cs="Calibri"/>
          <w:b/>
          <w:bCs/>
          <w:color w:val="000000"/>
          <w:lang w:eastAsia="pl-PL"/>
        </w:rPr>
      </w:pPr>
    </w:p>
    <w:p w14:paraId="1DF8F507" w14:textId="77777777" w:rsidR="00A01E4B" w:rsidRDefault="00A01E4B" w:rsidP="00A01E4B">
      <w:pPr>
        <w:widowControl/>
        <w:tabs>
          <w:tab w:val="left" w:pos="284"/>
        </w:tabs>
        <w:adjustRightInd w:val="0"/>
        <w:spacing w:line="276" w:lineRule="auto"/>
        <w:jc w:val="right"/>
        <w:rPr>
          <w:rFonts w:ascii="Calibri" w:eastAsia="Calibri" w:hAnsi="Calibri" w:cs="Calibri"/>
          <w:b/>
          <w:bCs/>
          <w:color w:val="000000"/>
          <w:lang w:eastAsia="pl-PL"/>
        </w:rPr>
      </w:pPr>
    </w:p>
    <w:p w14:paraId="72DCDE3D" w14:textId="77777777" w:rsidR="00A01E4B" w:rsidRDefault="00A01E4B" w:rsidP="00A01E4B">
      <w:pPr>
        <w:widowControl/>
        <w:tabs>
          <w:tab w:val="left" w:pos="284"/>
        </w:tabs>
        <w:adjustRightInd w:val="0"/>
        <w:spacing w:line="276" w:lineRule="auto"/>
        <w:jc w:val="right"/>
        <w:rPr>
          <w:rFonts w:ascii="Calibri" w:eastAsia="Calibri" w:hAnsi="Calibri" w:cs="Calibri"/>
          <w:b/>
          <w:bCs/>
          <w:color w:val="000000"/>
          <w:lang w:eastAsia="pl-PL"/>
        </w:rPr>
      </w:pPr>
    </w:p>
    <w:p w14:paraId="1E46BC0E" w14:textId="77777777" w:rsidR="00A01E4B" w:rsidRDefault="00A01E4B" w:rsidP="00A01E4B">
      <w:pPr>
        <w:widowControl/>
        <w:tabs>
          <w:tab w:val="left" w:pos="284"/>
        </w:tabs>
        <w:adjustRightInd w:val="0"/>
        <w:spacing w:line="276" w:lineRule="auto"/>
        <w:jc w:val="right"/>
        <w:rPr>
          <w:rFonts w:ascii="Calibri" w:eastAsia="Calibri" w:hAnsi="Calibri" w:cs="Calibri"/>
          <w:b/>
          <w:bCs/>
          <w:color w:val="000000"/>
          <w:lang w:eastAsia="pl-PL"/>
        </w:rPr>
      </w:pPr>
      <w:r>
        <w:rPr>
          <w:rFonts w:ascii="Calibri" w:eastAsia="Calibri" w:hAnsi="Calibri" w:cs="Calibri"/>
          <w:b/>
          <w:bCs/>
          <w:color w:val="000000"/>
          <w:lang w:eastAsia="pl-PL"/>
        </w:rPr>
        <w:lastRenderedPageBreak/>
        <w:t>Załącznik nr 4 do umowy</w:t>
      </w:r>
    </w:p>
    <w:p w14:paraId="1AA91C29" w14:textId="77777777" w:rsidR="00A01E4B" w:rsidRDefault="00A01E4B" w:rsidP="00A01E4B">
      <w:pPr>
        <w:widowControl/>
        <w:tabs>
          <w:tab w:val="left" w:pos="284"/>
        </w:tabs>
        <w:adjustRightInd w:val="0"/>
        <w:spacing w:line="276" w:lineRule="auto"/>
        <w:jc w:val="center"/>
        <w:rPr>
          <w:rFonts w:ascii="Calibri" w:eastAsia="Calibri" w:hAnsi="Calibri" w:cs="Calibri"/>
          <w:b/>
          <w:bCs/>
          <w:color w:val="000000"/>
          <w:lang w:eastAsia="pl-PL"/>
        </w:rPr>
      </w:pPr>
    </w:p>
    <w:p w14:paraId="64AA17C6" w14:textId="77777777" w:rsidR="00A01E4B" w:rsidRDefault="00A01E4B" w:rsidP="00A01E4B">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ILOŚCIOWEGO</w:t>
      </w:r>
    </w:p>
    <w:p w14:paraId="6C5F00B0" w14:textId="77777777" w:rsidR="00A01E4B" w:rsidRDefault="00A01E4B" w:rsidP="00A01E4B">
      <w:pPr>
        <w:widowControl/>
        <w:autoSpaceDE/>
        <w:rPr>
          <w:rFonts w:ascii="Calibri" w:hAnsi="Calibri" w:cs="Calibri"/>
          <w:lang w:eastAsia="pl-PL"/>
        </w:rPr>
      </w:pPr>
    </w:p>
    <w:p w14:paraId="13AA4026" w14:textId="77777777" w:rsidR="00A01E4B" w:rsidRDefault="00A01E4B" w:rsidP="00A01E4B">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WA.263.46.2021.U  zawartej w Warszawie w dniu ……………. roku </w:t>
      </w:r>
    </w:p>
    <w:p w14:paraId="056BADFA" w14:textId="77777777" w:rsidR="00A01E4B" w:rsidRDefault="00A01E4B" w:rsidP="00A01E4B">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0EFDFDD4" w14:textId="77777777" w:rsidR="00A01E4B" w:rsidRDefault="00A01E4B" w:rsidP="00A01E4B">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40FF75B9" w14:textId="77777777" w:rsidR="00A01E4B" w:rsidRDefault="00A01E4B" w:rsidP="00A01E4B">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23540D88" w14:textId="77777777" w:rsidR="00A01E4B" w:rsidRDefault="00A01E4B" w:rsidP="00A01E4B">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licencji w dniu ……………………………….</w:t>
      </w:r>
    </w:p>
    <w:tbl>
      <w:tblPr>
        <w:tblW w:w="9700" w:type="dxa"/>
        <w:tblInd w:w="58" w:type="dxa"/>
        <w:tblCellMar>
          <w:left w:w="70" w:type="dxa"/>
          <w:right w:w="70" w:type="dxa"/>
        </w:tblCellMar>
        <w:tblLook w:val="04A0" w:firstRow="1" w:lastRow="0" w:firstColumn="1" w:lastColumn="0" w:noHBand="0" w:noVBand="1"/>
      </w:tblPr>
      <w:tblGrid>
        <w:gridCol w:w="1910"/>
        <w:gridCol w:w="3128"/>
        <w:gridCol w:w="2242"/>
        <w:gridCol w:w="1194"/>
        <w:gridCol w:w="1080"/>
        <w:gridCol w:w="146"/>
      </w:tblGrid>
      <w:tr w:rsidR="00A01E4B" w14:paraId="15816FFC" w14:textId="77777777" w:rsidTr="00BC7A59">
        <w:trPr>
          <w:gridAfter w:val="1"/>
          <w:trHeight w:val="433"/>
        </w:trPr>
        <w:tc>
          <w:tcPr>
            <w:tcW w:w="19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A97CD48" w14:textId="77777777" w:rsidR="00A01E4B" w:rsidRDefault="00A01E4B" w:rsidP="00BC7A5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3210"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CAB29CE" w14:textId="77777777" w:rsidR="00A01E4B" w:rsidRDefault="00A01E4B" w:rsidP="00BC7A5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24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D6FBE32" w14:textId="77777777" w:rsidR="00A01E4B" w:rsidRDefault="00A01E4B" w:rsidP="00BC7A5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ilość</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opisana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przez</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Zamawiającego</w:t>
            </w:r>
            <w:proofErr w:type="spellEnd"/>
            <w:r>
              <w:rPr>
                <w:rFonts w:ascii="Calibri" w:hAnsi="Calibri" w:cs="Calibri"/>
                <w:color w:val="000000"/>
                <w:lang w:val="en-US" w:eastAsia="pl-PL"/>
              </w:rPr>
              <w:t xml:space="preserve">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2E04F65" w14:textId="77777777" w:rsidR="00A01E4B" w:rsidRDefault="00A01E4B" w:rsidP="00BC7A5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529740" w14:textId="77777777" w:rsidR="00A01E4B" w:rsidRDefault="00A01E4B" w:rsidP="00BC7A5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A01E4B" w14:paraId="30DB1276" w14:textId="77777777" w:rsidTr="00BC7A59">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B1C215"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F6790"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4C12D"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3A839"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97A7C"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Align w:val="center"/>
            <w:hideMark/>
          </w:tcPr>
          <w:p w14:paraId="7B0CB079" w14:textId="77777777" w:rsidR="00A01E4B" w:rsidRDefault="00A01E4B" w:rsidP="00BC7A59">
            <w:pPr>
              <w:rPr>
                <w:rFonts w:ascii="Calibri" w:hAnsi="Calibri" w:cs="Calibri"/>
                <w:color w:val="000000"/>
                <w:lang w:val="en-US" w:eastAsia="pl-PL"/>
              </w:rPr>
            </w:pPr>
          </w:p>
        </w:tc>
      </w:tr>
      <w:tr w:rsidR="00A01E4B" w14:paraId="2B6C0EE4" w14:textId="77777777" w:rsidTr="00BC7A59">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60001F"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19B81"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7491A"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C4ED9"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9CF6B" w14:textId="77777777" w:rsidR="00A01E4B" w:rsidRDefault="00A01E4B" w:rsidP="00BC7A59">
            <w:pPr>
              <w:widowControl/>
              <w:autoSpaceDE/>
              <w:autoSpaceDN/>
              <w:spacing w:line="256" w:lineRule="auto"/>
              <w:rPr>
                <w:rFonts w:ascii="Calibri" w:hAnsi="Calibri" w:cs="Calibri"/>
                <w:color w:val="000000"/>
                <w:lang w:val="en-US" w:eastAsia="pl-PL"/>
              </w:rPr>
            </w:pPr>
          </w:p>
        </w:tc>
        <w:tc>
          <w:tcPr>
            <w:tcW w:w="0" w:type="auto"/>
            <w:vAlign w:val="center"/>
            <w:hideMark/>
          </w:tcPr>
          <w:p w14:paraId="41B72DFD" w14:textId="77777777" w:rsidR="00A01E4B" w:rsidRDefault="00A01E4B" w:rsidP="00BC7A59">
            <w:pPr>
              <w:widowControl/>
              <w:autoSpaceDE/>
              <w:autoSpaceDN/>
              <w:spacing w:line="256" w:lineRule="auto"/>
              <w:rPr>
                <w:rFonts w:asciiTheme="minorHAnsi" w:eastAsiaTheme="minorHAnsi" w:hAnsiTheme="minorHAnsi" w:cstheme="minorBidi"/>
                <w:sz w:val="20"/>
                <w:szCs w:val="20"/>
                <w:lang w:eastAsia="pl-PL"/>
              </w:rPr>
            </w:pPr>
          </w:p>
        </w:tc>
      </w:tr>
      <w:tr w:rsidR="00A01E4B" w14:paraId="04E6A651" w14:textId="77777777" w:rsidTr="00BC7A59">
        <w:trPr>
          <w:trHeight w:val="315"/>
        </w:trPr>
        <w:tc>
          <w:tcPr>
            <w:tcW w:w="1974" w:type="dxa"/>
            <w:tcBorders>
              <w:top w:val="nil"/>
              <w:left w:val="single" w:sz="4" w:space="0" w:color="auto"/>
              <w:bottom w:val="single" w:sz="4" w:space="0" w:color="auto"/>
              <w:right w:val="single" w:sz="4" w:space="0" w:color="auto"/>
            </w:tcBorders>
            <w:vAlign w:val="center"/>
            <w:hideMark/>
          </w:tcPr>
          <w:p w14:paraId="6B83FB58" w14:textId="77777777" w:rsidR="00A01E4B" w:rsidRDefault="00A01E4B" w:rsidP="00BC7A5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1</w:t>
            </w:r>
          </w:p>
        </w:tc>
        <w:tc>
          <w:tcPr>
            <w:tcW w:w="3210" w:type="dxa"/>
            <w:tcBorders>
              <w:top w:val="nil"/>
              <w:left w:val="nil"/>
              <w:bottom w:val="single" w:sz="4" w:space="0" w:color="auto"/>
              <w:right w:val="single" w:sz="4" w:space="0" w:color="auto"/>
            </w:tcBorders>
            <w:vAlign w:val="bottom"/>
            <w:hideMark/>
          </w:tcPr>
          <w:p w14:paraId="414E59DA" w14:textId="77777777" w:rsidR="00A01E4B" w:rsidRDefault="00A01E4B" w:rsidP="00BC7A59">
            <w:pPr>
              <w:rPr>
                <w:rFonts w:ascii="Calibri" w:hAnsi="Calibri" w:cs="Calibri"/>
                <w:color w:val="000000"/>
                <w:lang w:val="en-US" w:eastAsia="pl-PL"/>
              </w:rPr>
            </w:pPr>
          </w:p>
        </w:tc>
        <w:tc>
          <w:tcPr>
            <w:tcW w:w="2242" w:type="dxa"/>
            <w:tcBorders>
              <w:top w:val="nil"/>
              <w:left w:val="single" w:sz="4" w:space="0" w:color="auto"/>
              <w:bottom w:val="single" w:sz="4" w:space="0" w:color="auto"/>
              <w:right w:val="single" w:sz="4" w:space="0" w:color="auto"/>
            </w:tcBorders>
            <w:noWrap/>
            <w:vAlign w:val="center"/>
            <w:hideMark/>
          </w:tcPr>
          <w:p w14:paraId="75D9D5D6" w14:textId="77777777" w:rsidR="00A01E4B" w:rsidRDefault="00A01E4B" w:rsidP="00BC7A5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40ED642F" w14:textId="77777777" w:rsidR="00A01E4B" w:rsidRDefault="00A01E4B" w:rsidP="00BC7A5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6E293936" w14:textId="77777777" w:rsidR="00A01E4B" w:rsidRDefault="00A01E4B" w:rsidP="00BC7A5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3E84BA2A" w14:textId="77777777" w:rsidR="00A01E4B" w:rsidRDefault="00A01E4B" w:rsidP="00BC7A59">
            <w:pPr>
              <w:rPr>
                <w:rFonts w:ascii="Calibri" w:hAnsi="Calibri" w:cs="Calibri"/>
                <w:color w:val="000000"/>
                <w:lang w:val="en-US" w:eastAsia="pl-PL"/>
              </w:rPr>
            </w:pPr>
          </w:p>
        </w:tc>
      </w:tr>
    </w:tbl>
    <w:p w14:paraId="1F8728BA" w14:textId="77777777" w:rsidR="00A01E4B" w:rsidRDefault="00A01E4B" w:rsidP="00A01E4B">
      <w:pPr>
        <w:widowControl/>
        <w:tabs>
          <w:tab w:val="left" w:pos="0"/>
        </w:tabs>
        <w:autoSpaceDE/>
        <w:jc w:val="both"/>
        <w:rPr>
          <w:rFonts w:ascii="Calibri" w:hAnsi="Calibri" w:cs="Calibri"/>
          <w:lang w:eastAsia="pl-PL"/>
        </w:rPr>
      </w:pPr>
    </w:p>
    <w:p w14:paraId="1F321CFF" w14:textId="77777777" w:rsidR="00A01E4B" w:rsidRDefault="00A01E4B" w:rsidP="00A01E4B">
      <w:pPr>
        <w:widowControl/>
        <w:tabs>
          <w:tab w:val="left" w:pos="0"/>
        </w:tabs>
        <w:autoSpaceDE/>
        <w:jc w:val="both"/>
        <w:rPr>
          <w:rFonts w:ascii="Calibri" w:hAnsi="Calibri" w:cs="Calibri"/>
          <w:lang w:eastAsia="pl-PL"/>
        </w:rPr>
      </w:pPr>
    </w:p>
    <w:p w14:paraId="608F29AB" w14:textId="77777777" w:rsidR="00A01E4B" w:rsidRDefault="00A01E4B" w:rsidP="00A01E4B">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6F3E6673" w14:textId="77777777" w:rsidR="00A01E4B" w:rsidRDefault="00A01E4B" w:rsidP="00A01E4B">
      <w:pPr>
        <w:widowControl/>
        <w:autoSpaceDE/>
        <w:rPr>
          <w:rFonts w:ascii="Calibri" w:hAnsi="Calibri" w:cs="Calibri"/>
          <w:lang w:eastAsia="pl-PL"/>
        </w:rPr>
      </w:pPr>
      <w:r>
        <w:rPr>
          <w:rFonts w:ascii="Calibri" w:hAnsi="Calibri" w:cs="Calibri"/>
          <w:lang w:eastAsia="pl-PL"/>
        </w:rPr>
        <w:t>Uwagi:……………………………………………………………………………………………………………….………………………….</w:t>
      </w:r>
    </w:p>
    <w:p w14:paraId="47ED481B" w14:textId="77777777" w:rsidR="00A01E4B" w:rsidRDefault="00A01E4B" w:rsidP="00A01E4B">
      <w:pPr>
        <w:widowControl/>
        <w:autoSpaceDE/>
        <w:jc w:val="both"/>
        <w:rPr>
          <w:rFonts w:ascii="Calibri" w:hAnsi="Calibri" w:cs="Calibri"/>
          <w:lang w:eastAsia="pl-PL"/>
        </w:rPr>
      </w:pPr>
      <w:r>
        <w:rPr>
          <w:rFonts w:ascii="Calibri" w:hAnsi="Calibri" w:cs="Calibri"/>
          <w:lang w:eastAsia="pl-PL"/>
        </w:rPr>
        <w:t>W odbiorze uczestniczyli:</w:t>
      </w:r>
    </w:p>
    <w:p w14:paraId="74F4173C" w14:textId="77777777" w:rsidR="00A01E4B" w:rsidRDefault="00A01E4B" w:rsidP="00A01E4B">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r>
    </w:p>
    <w:p w14:paraId="532C5A6C" w14:textId="77777777" w:rsidR="00A01E4B" w:rsidRDefault="00A01E4B" w:rsidP="00A01E4B">
      <w:pPr>
        <w:widowControl/>
        <w:autoSpaceDE/>
        <w:rPr>
          <w:rFonts w:ascii="Calibri" w:hAnsi="Calibri" w:cs="Calibri"/>
          <w:kern w:val="24"/>
          <w:lang w:eastAsia="pl-PL"/>
        </w:rPr>
      </w:pPr>
    </w:p>
    <w:p w14:paraId="6795C45D" w14:textId="77777777" w:rsidR="00A01E4B" w:rsidRDefault="00A01E4B" w:rsidP="00A01E4B">
      <w:pPr>
        <w:widowControl/>
        <w:autoSpaceDE/>
        <w:rPr>
          <w:rFonts w:ascii="Calibri" w:hAnsi="Calibri" w:cs="Calibri"/>
          <w:kern w:val="24"/>
          <w:lang w:eastAsia="pl-PL"/>
        </w:rPr>
      </w:pPr>
    </w:p>
    <w:p w14:paraId="779B0989" w14:textId="77777777" w:rsidR="00A01E4B" w:rsidRDefault="00A01E4B" w:rsidP="00A01E4B">
      <w:pPr>
        <w:widowControl/>
        <w:autoSpaceDE/>
        <w:rPr>
          <w:rFonts w:ascii="Calibri" w:hAnsi="Calibri" w:cs="Calibri"/>
          <w:kern w:val="24"/>
          <w:lang w:eastAsia="pl-PL"/>
        </w:rPr>
      </w:pPr>
    </w:p>
    <w:p w14:paraId="11C9C03D" w14:textId="77777777" w:rsidR="00A01E4B" w:rsidRDefault="00A01E4B" w:rsidP="00A01E4B">
      <w:pPr>
        <w:widowControl/>
        <w:autoSpaceDE/>
        <w:rPr>
          <w:rFonts w:ascii="Calibri" w:hAnsi="Calibri" w:cs="Calibri"/>
          <w:kern w:val="24"/>
          <w:lang w:eastAsia="pl-PL"/>
        </w:rPr>
      </w:pPr>
      <w:r>
        <w:rPr>
          <w:rFonts w:ascii="Calibri" w:hAnsi="Calibri" w:cs="Calibri"/>
          <w:kern w:val="24"/>
          <w:lang w:eastAsia="pl-PL"/>
        </w:rPr>
        <w:t>*niepotrzebne skreślić</w:t>
      </w:r>
    </w:p>
    <w:p w14:paraId="03E09431" w14:textId="77777777" w:rsidR="00A01E4B" w:rsidRDefault="00A01E4B" w:rsidP="00A01E4B">
      <w:pPr>
        <w:widowControl/>
        <w:autoSpaceDE/>
        <w:ind w:firstLine="708"/>
        <w:jc w:val="right"/>
        <w:rPr>
          <w:rFonts w:ascii="Calibri" w:hAnsi="Calibri" w:cs="Calibri"/>
          <w:b/>
          <w:iCs/>
          <w:lang w:eastAsia="pl-PL"/>
        </w:rPr>
      </w:pPr>
    </w:p>
    <w:p w14:paraId="59A1DFD6" w14:textId="77777777" w:rsidR="00A01E4B" w:rsidRDefault="00A01E4B" w:rsidP="00A01E4B">
      <w:pPr>
        <w:widowControl/>
        <w:autoSpaceDE/>
        <w:ind w:firstLine="708"/>
        <w:jc w:val="right"/>
        <w:rPr>
          <w:rFonts w:ascii="Calibri" w:hAnsi="Calibri" w:cs="Calibri"/>
          <w:b/>
          <w:iCs/>
          <w:lang w:eastAsia="pl-PL"/>
        </w:rPr>
      </w:pPr>
    </w:p>
    <w:p w14:paraId="3214EBE3" w14:textId="77777777" w:rsidR="00A01E4B" w:rsidRDefault="00A01E4B" w:rsidP="00A01E4B">
      <w:pPr>
        <w:widowControl/>
        <w:autoSpaceDE/>
        <w:ind w:firstLine="708"/>
        <w:jc w:val="right"/>
        <w:rPr>
          <w:rFonts w:ascii="Calibri" w:hAnsi="Calibri" w:cs="Calibri"/>
          <w:b/>
          <w:iCs/>
          <w:lang w:eastAsia="pl-PL"/>
        </w:rPr>
      </w:pPr>
    </w:p>
    <w:p w14:paraId="67AA2074" w14:textId="77777777" w:rsidR="00A01E4B" w:rsidRDefault="00A01E4B" w:rsidP="00A01E4B">
      <w:pPr>
        <w:widowControl/>
        <w:autoSpaceDE/>
        <w:ind w:firstLine="708"/>
        <w:jc w:val="right"/>
        <w:rPr>
          <w:rFonts w:ascii="Calibri" w:hAnsi="Calibri" w:cs="Calibri"/>
          <w:b/>
          <w:iCs/>
          <w:lang w:eastAsia="pl-PL"/>
        </w:rPr>
      </w:pPr>
    </w:p>
    <w:p w14:paraId="04ABFCCD" w14:textId="77777777" w:rsidR="00A01E4B" w:rsidRDefault="00A01E4B" w:rsidP="00A01E4B">
      <w:pPr>
        <w:widowControl/>
        <w:autoSpaceDE/>
        <w:ind w:firstLine="708"/>
        <w:jc w:val="right"/>
        <w:rPr>
          <w:rFonts w:ascii="Calibri" w:hAnsi="Calibri" w:cs="Calibri"/>
          <w:b/>
          <w:iCs/>
          <w:lang w:eastAsia="pl-PL"/>
        </w:rPr>
      </w:pPr>
    </w:p>
    <w:p w14:paraId="550E0536" w14:textId="77777777" w:rsidR="00A01E4B" w:rsidRDefault="00A01E4B" w:rsidP="00A01E4B">
      <w:pPr>
        <w:widowControl/>
        <w:autoSpaceDE/>
        <w:ind w:firstLine="708"/>
        <w:jc w:val="right"/>
        <w:rPr>
          <w:rFonts w:ascii="Calibri" w:hAnsi="Calibri" w:cs="Calibri"/>
          <w:b/>
          <w:iCs/>
          <w:lang w:eastAsia="pl-PL"/>
        </w:rPr>
      </w:pPr>
    </w:p>
    <w:p w14:paraId="15EAC010" w14:textId="77777777" w:rsidR="00A01E4B" w:rsidRDefault="00A01E4B" w:rsidP="00A01E4B">
      <w:pPr>
        <w:widowControl/>
        <w:autoSpaceDE/>
        <w:ind w:firstLine="708"/>
        <w:jc w:val="right"/>
        <w:rPr>
          <w:rFonts w:ascii="Calibri" w:hAnsi="Calibri" w:cs="Calibri"/>
          <w:b/>
          <w:iCs/>
          <w:lang w:eastAsia="pl-PL"/>
        </w:rPr>
      </w:pPr>
    </w:p>
    <w:p w14:paraId="69D6D850" w14:textId="77777777" w:rsidR="00A01E4B" w:rsidRDefault="00A01E4B" w:rsidP="00A01E4B">
      <w:pPr>
        <w:widowControl/>
        <w:autoSpaceDE/>
        <w:ind w:firstLine="708"/>
        <w:jc w:val="right"/>
        <w:rPr>
          <w:rFonts w:ascii="Calibri" w:hAnsi="Calibri" w:cs="Calibri"/>
          <w:b/>
          <w:iCs/>
          <w:lang w:eastAsia="pl-PL"/>
        </w:rPr>
      </w:pPr>
    </w:p>
    <w:p w14:paraId="72355F3C" w14:textId="77777777" w:rsidR="00A01E4B" w:rsidRDefault="00A01E4B" w:rsidP="00A01E4B">
      <w:pPr>
        <w:widowControl/>
        <w:autoSpaceDE/>
        <w:ind w:firstLine="708"/>
        <w:jc w:val="right"/>
        <w:rPr>
          <w:rFonts w:ascii="Calibri" w:hAnsi="Calibri" w:cs="Calibri"/>
          <w:b/>
          <w:iCs/>
          <w:lang w:eastAsia="pl-PL"/>
        </w:rPr>
      </w:pPr>
    </w:p>
    <w:p w14:paraId="04936967" w14:textId="77777777" w:rsidR="00A01E4B" w:rsidRDefault="00A01E4B" w:rsidP="00A01E4B">
      <w:pPr>
        <w:widowControl/>
        <w:autoSpaceDE/>
        <w:ind w:firstLine="708"/>
        <w:jc w:val="right"/>
        <w:rPr>
          <w:rFonts w:ascii="Calibri" w:hAnsi="Calibri" w:cs="Calibri"/>
          <w:b/>
          <w:iCs/>
          <w:lang w:eastAsia="pl-PL"/>
        </w:rPr>
      </w:pPr>
    </w:p>
    <w:p w14:paraId="263F3769" w14:textId="77777777" w:rsidR="00A01E4B" w:rsidRDefault="00A01E4B" w:rsidP="00A01E4B">
      <w:pPr>
        <w:widowControl/>
        <w:autoSpaceDE/>
        <w:ind w:firstLine="708"/>
        <w:jc w:val="right"/>
        <w:rPr>
          <w:rFonts w:ascii="Calibri" w:hAnsi="Calibri" w:cs="Calibri"/>
          <w:b/>
          <w:iCs/>
          <w:lang w:eastAsia="pl-PL"/>
        </w:rPr>
      </w:pPr>
    </w:p>
    <w:p w14:paraId="623D8A50" w14:textId="77777777" w:rsidR="00A01E4B" w:rsidRDefault="00A01E4B" w:rsidP="00A01E4B">
      <w:pPr>
        <w:widowControl/>
        <w:autoSpaceDE/>
        <w:ind w:firstLine="708"/>
        <w:jc w:val="right"/>
        <w:rPr>
          <w:rFonts w:ascii="Calibri" w:hAnsi="Calibri" w:cs="Calibri"/>
          <w:b/>
          <w:iCs/>
          <w:lang w:eastAsia="pl-PL"/>
        </w:rPr>
      </w:pPr>
    </w:p>
    <w:p w14:paraId="6DF010BA" w14:textId="77777777" w:rsidR="00A01E4B" w:rsidRDefault="00A01E4B" w:rsidP="00A01E4B">
      <w:pPr>
        <w:widowControl/>
        <w:autoSpaceDE/>
        <w:ind w:firstLine="708"/>
        <w:jc w:val="right"/>
        <w:rPr>
          <w:rFonts w:ascii="Calibri" w:hAnsi="Calibri" w:cs="Calibri"/>
          <w:b/>
          <w:iCs/>
          <w:lang w:eastAsia="pl-PL"/>
        </w:rPr>
      </w:pPr>
    </w:p>
    <w:p w14:paraId="2DBE9E77" w14:textId="77777777" w:rsidR="00A01E4B" w:rsidRDefault="00A01E4B" w:rsidP="00A01E4B">
      <w:pPr>
        <w:widowControl/>
        <w:autoSpaceDE/>
        <w:ind w:firstLine="708"/>
        <w:jc w:val="right"/>
        <w:rPr>
          <w:rFonts w:ascii="Calibri" w:hAnsi="Calibri" w:cs="Calibri"/>
          <w:b/>
          <w:iCs/>
          <w:lang w:eastAsia="pl-PL"/>
        </w:rPr>
      </w:pPr>
    </w:p>
    <w:p w14:paraId="04D20E7B" w14:textId="77777777" w:rsidR="00A01E4B" w:rsidRDefault="00A01E4B" w:rsidP="00A01E4B">
      <w:pPr>
        <w:widowControl/>
        <w:autoSpaceDE/>
        <w:ind w:firstLine="708"/>
        <w:jc w:val="right"/>
        <w:rPr>
          <w:rFonts w:ascii="Calibri" w:hAnsi="Calibri" w:cs="Calibri"/>
          <w:b/>
          <w:iCs/>
          <w:lang w:eastAsia="pl-PL"/>
        </w:rPr>
      </w:pPr>
    </w:p>
    <w:p w14:paraId="09823098" w14:textId="77777777" w:rsidR="00A01E4B" w:rsidRDefault="00A01E4B" w:rsidP="00A01E4B">
      <w:pPr>
        <w:widowControl/>
        <w:autoSpaceDE/>
        <w:ind w:firstLine="708"/>
        <w:jc w:val="right"/>
        <w:rPr>
          <w:rFonts w:ascii="Calibri" w:hAnsi="Calibri" w:cs="Calibri"/>
          <w:b/>
          <w:iCs/>
          <w:lang w:eastAsia="pl-PL"/>
        </w:rPr>
      </w:pPr>
    </w:p>
    <w:p w14:paraId="628EFBA0" w14:textId="77777777" w:rsidR="00A01E4B" w:rsidRDefault="00A01E4B" w:rsidP="00A01E4B">
      <w:pPr>
        <w:widowControl/>
        <w:autoSpaceDE/>
        <w:ind w:firstLine="708"/>
        <w:jc w:val="right"/>
        <w:rPr>
          <w:rFonts w:ascii="Calibri" w:hAnsi="Calibri" w:cs="Calibri"/>
          <w:b/>
          <w:iCs/>
          <w:lang w:eastAsia="pl-PL"/>
        </w:rPr>
      </w:pPr>
    </w:p>
    <w:p w14:paraId="2258231C" w14:textId="77777777" w:rsidR="00A01E4B" w:rsidRDefault="00A01E4B" w:rsidP="00A01E4B">
      <w:pPr>
        <w:widowControl/>
        <w:autoSpaceDE/>
        <w:ind w:firstLine="708"/>
        <w:jc w:val="right"/>
        <w:rPr>
          <w:rFonts w:ascii="Calibri" w:hAnsi="Calibri" w:cs="Calibri"/>
          <w:b/>
          <w:iCs/>
          <w:lang w:eastAsia="pl-PL"/>
        </w:rPr>
      </w:pPr>
    </w:p>
    <w:p w14:paraId="2A47B7EC" w14:textId="77777777" w:rsidR="00A01E4B" w:rsidRDefault="00A01E4B" w:rsidP="00A01E4B">
      <w:pPr>
        <w:widowControl/>
        <w:autoSpaceDE/>
        <w:ind w:firstLine="708"/>
        <w:jc w:val="right"/>
        <w:rPr>
          <w:rFonts w:ascii="Calibri" w:hAnsi="Calibri" w:cs="Calibri"/>
          <w:b/>
          <w:iCs/>
          <w:lang w:eastAsia="pl-PL"/>
        </w:rPr>
      </w:pPr>
    </w:p>
    <w:p w14:paraId="1C67AEE8" w14:textId="77777777" w:rsidR="00A01E4B" w:rsidRDefault="00A01E4B" w:rsidP="00A01E4B">
      <w:pPr>
        <w:widowControl/>
        <w:autoSpaceDE/>
        <w:ind w:firstLine="708"/>
        <w:jc w:val="right"/>
        <w:rPr>
          <w:rFonts w:ascii="Calibri" w:hAnsi="Calibri" w:cs="Calibri"/>
          <w:b/>
          <w:iCs/>
          <w:lang w:eastAsia="pl-PL"/>
        </w:rPr>
      </w:pPr>
    </w:p>
    <w:p w14:paraId="50ADA969" w14:textId="77777777" w:rsidR="00A01E4B" w:rsidRDefault="00A01E4B" w:rsidP="00A01E4B">
      <w:pPr>
        <w:widowControl/>
        <w:autoSpaceDE/>
        <w:ind w:firstLine="708"/>
        <w:jc w:val="right"/>
        <w:rPr>
          <w:rFonts w:ascii="Calibri" w:hAnsi="Calibri" w:cs="Calibri"/>
          <w:b/>
          <w:iCs/>
          <w:lang w:eastAsia="pl-PL"/>
        </w:rPr>
      </w:pPr>
      <w:r>
        <w:rPr>
          <w:rFonts w:ascii="Calibri" w:hAnsi="Calibri" w:cs="Calibri"/>
          <w:b/>
          <w:iCs/>
          <w:lang w:eastAsia="pl-PL"/>
        </w:rPr>
        <w:t>Załącznik nr  5 do umowy</w:t>
      </w:r>
    </w:p>
    <w:p w14:paraId="314904A7" w14:textId="77777777" w:rsidR="00A01E4B" w:rsidRDefault="00A01E4B" w:rsidP="00A01E4B">
      <w:pPr>
        <w:keepNext/>
        <w:widowControl/>
        <w:autoSpaceDE/>
        <w:spacing w:line="276" w:lineRule="auto"/>
        <w:outlineLvl w:val="0"/>
        <w:rPr>
          <w:rFonts w:ascii="Calibri" w:hAnsi="Calibri" w:cs="Calibri"/>
          <w:lang w:eastAsia="pl-PL"/>
        </w:rPr>
      </w:pPr>
    </w:p>
    <w:p w14:paraId="59443689" w14:textId="77777777" w:rsidR="00A01E4B" w:rsidRDefault="00A01E4B" w:rsidP="00A01E4B">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28ED04A1" w14:textId="77777777" w:rsidR="00A01E4B" w:rsidRDefault="00A01E4B" w:rsidP="00A01E4B">
      <w:pPr>
        <w:widowControl/>
        <w:autoSpaceDE/>
        <w:rPr>
          <w:rFonts w:ascii="Calibri" w:hAnsi="Calibri" w:cs="Calibri"/>
          <w:lang w:eastAsia="pl-PL"/>
        </w:rPr>
      </w:pPr>
    </w:p>
    <w:p w14:paraId="27D76CAE" w14:textId="77777777" w:rsidR="00A01E4B" w:rsidRDefault="00A01E4B" w:rsidP="00A01E4B">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WA.263.46.2021.U zawartej w Warszawie w dniu …………….….. roku </w:t>
      </w:r>
    </w:p>
    <w:p w14:paraId="0E712109" w14:textId="77777777" w:rsidR="00A01E4B" w:rsidRDefault="00A01E4B" w:rsidP="00A01E4B">
      <w:pPr>
        <w:widowControl/>
        <w:autoSpaceDE/>
        <w:rPr>
          <w:rFonts w:ascii="Calibri" w:hAnsi="Calibri" w:cs="Calibri"/>
          <w:lang w:eastAsia="pl-PL"/>
        </w:rPr>
      </w:pPr>
    </w:p>
    <w:p w14:paraId="250D173C" w14:textId="77777777" w:rsidR="00A01E4B" w:rsidRDefault="00A01E4B" w:rsidP="00A01E4B">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02411EC9" w14:textId="77777777" w:rsidR="00A01E4B" w:rsidRDefault="00A01E4B" w:rsidP="00A01E4B">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746AB29" w14:textId="77777777" w:rsidR="00A01E4B" w:rsidRDefault="00A01E4B" w:rsidP="00A01E4B">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0D2108D6" w14:textId="77777777" w:rsidR="00A01E4B" w:rsidRDefault="00A01E4B" w:rsidP="00A01E4B">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475CA20E" w14:textId="77777777" w:rsidR="00A01E4B" w:rsidRDefault="00A01E4B" w:rsidP="00A01E4B">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47C1C249" w14:textId="77777777" w:rsidR="00A01E4B" w:rsidRDefault="00A01E4B" w:rsidP="00A01E4B">
      <w:pPr>
        <w:widowControl/>
        <w:autoSpaceDE/>
        <w:rPr>
          <w:rFonts w:ascii="Calibri" w:hAnsi="Calibri" w:cs="Calibri"/>
          <w:lang w:eastAsia="pl-PL"/>
        </w:rPr>
      </w:pPr>
      <w:r>
        <w:rPr>
          <w:rFonts w:ascii="Calibri" w:hAnsi="Calibri" w:cs="Calibri"/>
          <w:lang w:eastAsia="pl-PL"/>
        </w:rPr>
        <w:t>Uwagi:……………………………………………………………………………………………………………………………………………….</w:t>
      </w:r>
    </w:p>
    <w:p w14:paraId="6F474422" w14:textId="77777777" w:rsidR="00A01E4B" w:rsidRDefault="00A01E4B" w:rsidP="00A01E4B">
      <w:pPr>
        <w:widowControl/>
        <w:autoSpaceDE/>
        <w:jc w:val="both"/>
        <w:rPr>
          <w:rFonts w:ascii="Calibri" w:hAnsi="Calibri" w:cs="Calibri"/>
          <w:lang w:eastAsia="pl-PL"/>
        </w:rPr>
      </w:pPr>
      <w:r>
        <w:rPr>
          <w:rFonts w:ascii="Calibri" w:hAnsi="Calibri" w:cs="Calibri"/>
          <w:lang w:eastAsia="pl-PL"/>
        </w:rPr>
        <w:t>W dniu ………………………….. w odbiorze uczestniczyli:</w:t>
      </w:r>
    </w:p>
    <w:p w14:paraId="1C0DAF7C" w14:textId="77777777" w:rsidR="00A01E4B" w:rsidRDefault="00A01E4B" w:rsidP="00A01E4B">
      <w:pPr>
        <w:widowControl/>
        <w:autoSpaceDE/>
        <w:jc w:val="both"/>
        <w:rPr>
          <w:rFonts w:ascii="Calibri" w:hAnsi="Calibri" w:cs="Calibri"/>
          <w:lang w:eastAsia="pl-PL"/>
        </w:rPr>
      </w:pPr>
    </w:p>
    <w:p w14:paraId="5411E783" w14:textId="77777777" w:rsidR="00A01E4B" w:rsidRDefault="00A01E4B" w:rsidP="00A01E4B">
      <w:pPr>
        <w:widowControl/>
        <w:autoSpaceDE/>
        <w:jc w:val="both"/>
        <w:rPr>
          <w:rFonts w:ascii="Calibri" w:hAnsi="Calibri" w:cs="Calibri"/>
          <w:lang w:eastAsia="pl-PL"/>
        </w:rPr>
      </w:pPr>
    </w:p>
    <w:p w14:paraId="4DEB60A9" w14:textId="77777777" w:rsidR="00A01E4B" w:rsidRDefault="00A01E4B" w:rsidP="00A01E4B">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59E80597" w14:textId="77777777" w:rsidR="00A01E4B" w:rsidRDefault="00A01E4B" w:rsidP="00A01E4B">
      <w:pPr>
        <w:widowControl/>
        <w:autoSpaceDE/>
        <w:jc w:val="both"/>
        <w:rPr>
          <w:rFonts w:ascii="Calibri" w:hAnsi="Calibri" w:cs="Calibri"/>
          <w:kern w:val="24"/>
          <w:lang w:eastAsia="pl-PL"/>
        </w:rPr>
      </w:pPr>
    </w:p>
    <w:p w14:paraId="352B55A9" w14:textId="77777777" w:rsidR="00A01E4B" w:rsidRDefault="00A01E4B" w:rsidP="00A01E4B">
      <w:pPr>
        <w:widowControl/>
        <w:autoSpaceDE/>
        <w:jc w:val="both"/>
        <w:rPr>
          <w:rFonts w:ascii="Calibri" w:hAnsi="Calibri" w:cs="Calibri"/>
          <w:kern w:val="24"/>
          <w:lang w:eastAsia="pl-PL"/>
        </w:rPr>
      </w:pPr>
    </w:p>
    <w:p w14:paraId="5A820C22" w14:textId="77777777" w:rsidR="00A01E4B" w:rsidRDefault="00A01E4B" w:rsidP="00A01E4B">
      <w:pPr>
        <w:widowControl/>
        <w:autoSpaceDE/>
        <w:jc w:val="both"/>
        <w:rPr>
          <w:rFonts w:ascii="Calibri" w:hAnsi="Calibri" w:cs="Calibri"/>
          <w:kern w:val="24"/>
          <w:lang w:eastAsia="pl-PL"/>
        </w:rPr>
      </w:pPr>
    </w:p>
    <w:p w14:paraId="4A186917" w14:textId="77777777" w:rsidR="00A01E4B" w:rsidRDefault="00A01E4B" w:rsidP="00A01E4B">
      <w:pPr>
        <w:widowControl/>
        <w:autoSpaceDE/>
        <w:jc w:val="both"/>
        <w:rPr>
          <w:rFonts w:ascii="Calibri" w:hAnsi="Calibri" w:cs="Calibri"/>
          <w:kern w:val="24"/>
          <w:lang w:eastAsia="pl-PL"/>
        </w:rPr>
      </w:pPr>
    </w:p>
    <w:p w14:paraId="2584710C" w14:textId="77777777" w:rsidR="00A01E4B" w:rsidRDefault="00A01E4B" w:rsidP="00A01E4B">
      <w:pPr>
        <w:widowControl/>
        <w:autoSpaceDE/>
        <w:jc w:val="both"/>
        <w:rPr>
          <w:rFonts w:ascii="Calibri" w:hAnsi="Calibri" w:cs="Calibri"/>
          <w:kern w:val="24"/>
          <w:lang w:eastAsia="pl-PL"/>
        </w:rPr>
      </w:pPr>
    </w:p>
    <w:p w14:paraId="64F19D18" w14:textId="77777777" w:rsidR="00A01E4B" w:rsidRDefault="00A01E4B" w:rsidP="00A01E4B">
      <w:pPr>
        <w:widowControl/>
        <w:autoSpaceDE/>
        <w:jc w:val="both"/>
        <w:rPr>
          <w:rFonts w:ascii="Calibri" w:hAnsi="Calibri" w:cs="Calibri"/>
          <w:kern w:val="24"/>
          <w:lang w:eastAsia="pl-PL"/>
        </w:rPr>
      </w:pPr>
    </w:p>
    <w:p w14:paraId="2424835A" w14:textId="77777777" w:rsidR="00A01E4B" w:rsidRDefault="00A01E4B" w:rsidP="00A01E4B">
      <w:pPr>
        <w:widowControl/>
        <w:autoSpaceDE/>
        <w:jc w:val="both"/>
        <w:rPr>
          <w:rFonts w:ascii="Calibri" w:hAnsi="Calibri" w:cs="Calibri"/>
          <w:lang w:eastAsia="pl-PL"/>
        </w:rPr>
      </w:pPr>
      <w:r>
        <w:rPr>
          <w:rFonts w:ascii="Calibri" w:hAnsi="Calibri" w:cs="Calibri"/>
          <w:kern w:val="24"/>
          <w:lang w:eastAsia="pl-PL"/>
        </w:rPr>
        <w:t>*niepotrzebne skreślić</w:t>
      </w:r>
      <w:r>
        <w:rPr>
          <w:rFonts w:ascii="Calibri" w:hAnsi="Calibri" w:cs="Calibri"/>
          <w:lang w:eastAsia="pl-PL"/>
        </w:rPr>
        <w:t xml:space="preserve"> </w:t>
      </w:r>
    </w:p>
    <w:p w14:paraId="27CFE12C" w14:textId="77777777" w:rsidR="00A01E4B" w:rsidRDefault="00A01E4B" w:rsidP="00A01E4B">
      <w:pPr>
        <w:spacing w:line="364" w:lineRule="auto"/>
        <w:jc w:val="right"/>
        <w:rPr>
          <w:rFonts w:asciiTheme="minorHAnsi" w:hAnsiTheme="minorHAnsi" w:cstheme="minorHAnsi"/>
        </w:rPr>
      </w:pPr>
    </w:p>
    <w:p w14:paraId="6CFE27C7" w14:textId="77777777" w:rsidR="00A01E4B" w:rsidRDefault="00A01E4B" w:rsidP="00A01E4B">
      <w:pPr>
        <w:widowControl/>
        <w:autoSpaceDE/>
        <w:autoSpaceDN/>
        <w:spacing w:line="364" w:lineRule="auto"/>
        <w:rPr>
          <w:rFonts w:asciiTheme="minorHAnsi" w:hAnsiTheme="minorHAnsi" w:cstheme="minorHAnsi"/>
        </w:rPr>
        <w:sectPr w:rsidR="00A01E4B">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A01E4B" w14:paraId="228B35D2" w14:textId="77777777" w:rsidTr="00BC7A59">
        <w:trPr>
          <w:trHeight w:val="769"/>
          <w:jc w:val="center"/>
        </w:trPr>
        <w:tc>
          <w:tcPr>
            <w:tcW w:w="10110" w:type="dxa"/>
            <w:tcBorders>
              <w:top w:val="single" w:sz="4" w:space="0" w:color="auto"/>
              <w:left w:val="single" w:sz="4" w:space="0" w:color="auto"/>
              <w:bottom w:val="nil"/>
              <w:right w:val="single" w:sz="4" w:space="0" w:color="auto"/>
            </w:tcBorders>
            <w:hideMark/>
          </w:tcPr>
          <w:p w14:paraId="6D48F27A" w14:textId="77777777" w:rsidR="00A01E4B" w:rsidRDefault="00A01E4B" w:rsidP="00BC7A59">
            <w:pPr>
              <w:keepNext/>
              <w:widowControl/>
              <w:autoSpaceDE/>
              <w:spacing w:line="256" w:lineRule="auto"/>
              <w:jc w:val="both"/>
              <w:outlineLvl w:val="2"/>
              <w:rPr>
                <w:rFonts w:asciiTheme="minorHAnsi" w:hAnsiTheme="minorHAnsi" w:cstheme="minorHAnsi"/>
                <w:b/>
                <w:lang w:val="en-US" w:eastAsia="pl-PL"/>
              </w:rPr>
            </w:pPr>
            <w:r>
              <w:rPr>
                <w:rFonts w:asciiTheme="minorHAnsi" w:hAnsiTheme="minorHAnsi" w:cstheme="minorHAnsi"/>
                <w:bCs/>
                <w:lang w:val="en-US" w:eastAsia="pl-PL"/>
              </w:rPr>
              <w:lastRenderedPageBreak/>
              <w:t>WA.263.46.2021.MW</w:t>
            </w:r>
            <w:r>
              <w:rPr>
                <w:rFonts w:asciiTheme="minorHAnsi" w:hAnsiTheme="minorHAnsi" w:cstheme="minorHAnsi"/>
                <w:b/>
                <w:lang w:val="en-US" w:eastAsia="pl-PL"/>
              </w:rPr>
              <w:t xml:space="preserve">                                                                                              ZAŁĄCZNIK NR 5 do SWZ</w:t>
            </w:r>
          </w:p>
        </w:tc>
      </w:tr>
      <w:tr w:rsidR="00A01E4B" w14:paraId="7D833924" w14:textId="77777777" w:rsidTr="00BC7A59">
        <w:trPr>
          <w:trHeight w:val="81"/>
          <w:jc w:val="center"/>
        </w:trPr>
        <w:tc>
          <w:tcPr>
            <w:tcW w:w="10110" w:type="dxa"/>
            <w:tcBorders>
              <w:top w:val="nil"/>
              <w:left w:val="single" w:sz="4" w:space="0" w:color="auto"/>
              <w:bottom w:val="single" w:sz="4" w:space="0" w:color="auto"/>
              <w:right w:val="single" w:sz="4" w:space="0" w:color="auto"/>
            </w:tcBorders>
            <w:hideMark/>
          </w:tcPr>
          <w:p w14:paraId="519C8ABC" w14:textId="77777777" w:rsidR="00A01E4B" w:rsidRDefault="00A01E4B" w:rsidP="00BC7A59">
            <w:pPr>
              <w:widowControl/>
              <w:autoSpaceDE/>
              <w:spacing w:line="256" w:lineRule="auto"/>
              <w:jc w:val="center"/>
              <w:rPr>
                <w:rFonts w:asciiTheme="minorHAnsi" w:hAnsiTheme="minorHAnsi" w:cstheme="minorHAnsi"/>
                <w:b/>
                <w:lang w:val="en-US" w:eastAsia="pl-PL"/>
              </w:rPr>
            </w:pPr>
            <w:r>
              <w:rPr>
                <w:rFonts w:asciiTheme="minorHAnsi" w:hAnsiTheme="minorHAnsi" w:cstheme="minorHAnsi"/>
                <w:b/>
                <w:caps/>
                <w:lang w:val="en-US" w:eastAsia="pl-PL"/>
              </w:rPr>
              <w:t xml:space="preserve">Wykaz DOSTAW </w:t>
            </w:r>
          </w:p>
        </w:tc>
      </w:tr>
    </w:tbl>
    <w:p w14:paraId="2E341B08" w14:textId="77777777" w:rsidR="00A01E4B" w:rsidRDefault="00A01E4B" w:rsidP="00A01E4B">
      <w:pPr>
        <w:widowControl/>
        <w:autoSpaceDE/>
        <w:jc w:val="both"/>
        <w:rPr>
          <w:rFonts w:asciiTheme="minorHAnsi" w:hAnsiTheme="minorHAnsi" w:cstheme="minorHAnsi"/>
          <w:lang w:eastAsia="pl-PL"/>
        </w:rPr>
      </w:pPr>
    </w:p>
    <w:p w14:paraId="1FFDCC9D" w14:textId="77777777" w:rsidR="00A01E4B" w:rsidRDefault="00A01E4B" w:rsidP="00A01E4B">
      <w:pPr>
        <w:widowControl/>
        <w:autoSpaceDE/>
        <w:jc w:val="both"/>
        <w:rPr>
          <w:rFonts w:asciiTheme="minorHAnsi" w:hAnsiTheme="minorHAnsi" w:cstheme="minorHAnsi"/>
          <w:lang w:eastAsia="pl-PL"/>
        </w:rPr>
      </w:pPr>
      <w:r>
        <w:rPr>
          <w:rFonts w:asciiTheme="minorHAnsi" w:hAnsiTheme="minorHAnsi" w:cstheme="minorHAnsi"/>
          <w:lang w:eastAsia="pl-PL"/>
        </w:rPr>
        <w:t xml:space="preserve">           potwierdzenie warunku udziału w postępowaniu, o którym mowa w Rozdz. VII ust.1 pkt 4 SWZ</w:t>
      </w:r>
    </w:p>
    <w:p w14:paraId="669F5A2E" w14:textId="77777777" w:rsidR="00A01E4B" w:rsidRDefault="00A01E4B" w:rsidP="00A01E4B">
      <w:pPr>
        <w:widowControl/>
        <w:tabs>
          <w:tab w:val="left" w:pos="5670"/>
        </w:tabs>
        <w:autoSpaceDE/>
        <w:jc w:val="both"/>
        <w:rPr>
          <w:rFonts w:asciiTheme="minorHAnsi" w:hAnsiTheme="minorHAnsi" w:cstheme="minorHAnsi"/>
          <w:lang w:eastAsia="pl-PL"/>
        </w:rPr>
      </w:pPr>
    </w:p>
    <w:p w14:paraId="0A538AEE" w14:textId="77777777" w:rsidR="00A01E4B" w:rsidRDefault="00A01E4B" w:rsidP="00A01E4B">
      <w:pPr>
        <w:widowControl/>
        <w:tabs>
          <w:tab w:val="left" w:pos="5670"/>
        </w:tabs>
        <w:autoSpaceDE/>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580"/>
        <w:gridCol w:w="2580"/>
        <w:gridCol w:w="1621"/>
        <w:gridCol w:w="1621"/>
      </w:tblGrid>
      <w:tr w:rsidR="00A01E4B" w14:paraId="0391B0E9" w14:textId="77777777" w:rsidTr="00BC7A59">
        <w:trPr>
          <w:cantSplit/>
          <w:trHeight w:val="626"/>
        </w:trPr>
        <w:tc>
          <w:tcPr>
            <w:tcW w:w="310" w:type="pct"/>
            <w:tcBorders>
              <w:top w:val="single" w:sz="4" w:space="0" w:color="auto"/>
              <w:left w:val="single" w:sz="4" w:space="0" w:color="auto"/>
              <w:bottom w:val="single" w:sz="4" w:space="0" w:color="auto"/>
              <w:right w:val="single" w:sz="4" w:space="0" w:color="auto"/>
            </w:tcBorders>
            <w:vAlign w:val="center"/>
            <w:hideMark/>
          </w:tcPr>
          <w:p w14:paraId="4205755F" w14:textId="77777777" w:rsidR="00A01E4B" w:rsidRDefault="00A01E4B" w:rsidP="00BC7A59">
            <w:pPr>
              <w:widowControl/>
              <w:autoSpaceDE/>
              <w:spacing w:line="256" w:lineRule="auto"/>
              <w:jc w:val="center"/>
              <w:rPr>
                <w:rFonts w:asciiTheme="minorHAnsi" w:hAnsiTheme="minorHAnsi" w:cstheme="minorHAnsi"/>
                <w:b/>
                <w:lang w:val="en-US" w:eastAsia="pl-PL"/>
              </w:rPr>
            </w:pPr>
            <w:proofErr w:type="spellStart"/>
            <w:r>
              <w:rPr>
                <w:rFonts w:asciiTheme="minorHAnsi" w:hAnsiTheme="minorHAnsi" w:cstheme="minorHAnsi"/>
                <w:b/>
                <w:lang w:val="en-US" w:eastAsia="pl-PL"/>
              </w:rPr>
              <w:t>Lp</w:t>
            </w:r>
            <w:proofErr w:type="spellEnd"/>
            <w:r>
              <w:rPr>
                <w:rFonts w:asciiTheme="minorHAnsi" w:hAnsiTheme="minorHAnsi" w:cstheme="minorHAnsi"/>
                <w:b/>
                <w:lang w:val="en-US" w:eastAsia="pl-PL"/>
              </w:rPr>
              <w:t>.</w:t>
            </w:r>
          </w:p>
        </w:tc>
        <w:tc>
          <w:tcPr>
            <w:tcW w:w="1440" w:type="pct"/>
            <w:tcBorders>
              <w:top w:val="single" w:sz="4" w:space="0" w:color="auto"/>
              <w:left w:val="single" w:sz="4" w:space="0" w:color="auto"/>
              <w:bottom w:val="single" w:sz="4" w:space="0" w:color="auto"/>
              <w:right w:val="single" w:sz="4" w:space="0" w:color="auto"/>
            </w:tcBorders>
            <w:vAlign w:val="center"/>
            <w:hideMark/>
          </w:tcPr>
          <w:p w14:paraId="66749E18" w14:textId="77777777" w:rsidR="00A01E4B" w:rsidRDefault="00A01E4B" w:rsidP="00BC7A59">
            <w:pPr>
              <w:widowControl/>
              <w:autoSpaceDE/>
              <w:spacing w:line="256" w:lineRule="auto"/>
              <w:jc w:val="center"/>
              <w:rPr>
                <w:rFonts w:asciiTheme="minorHAnsi" w:hAnsiTheme="minorHAnsi" w:cstheme="minorHAnsi"/>
                <w:b/>
                <w:lang w:val="en-US" w:eastAsia="pl-PL"/>
              </w:rPr>
            </w:pPr>
            <w:proofErr w:type="spellStart"/>
            <w:r>
              <w:rPr>
                <w:rFonts w:asciiTheme="minorHAnsi" w:hAnsiTheme="minorHAnsi" w:cstheme="minorHAnsi"/>
                <w:b/>
                <w:lang w:val="en-US" w:eastAsia="pl-PL"/>
              </w:rPr>
              <w:t>Przedmiot</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dostawy</w:t>
            </w:r>
            <w:proofErr w:type="spellEnd"/>
          </w:p>
        </w:tc>
        <w:tc>
          <w:tcPr>
            <w:tcW w:w="1440" w:type="pct"/>
            <w:tcBorders>
              <w:top w:val="single" w:sz="4" w:space="0" w:color="auto"/>
              <w:left w:val="single" w:sz="4" w:space="0" w:color="auto"/>
              <w:bottom w:val="single" w:sz="4" w:space="0" w:color="auto"/>
              <w:right w:val="single" w:sz="4" w:space="0" w:color="auto"/>
            </w:tcBorders>
            <w:vAlign w:val="center"/>
            <w:hideMark/>
          </w:tcPr>
          <w:p w14:paraId="22E1DDBB" w14:textId="77777777" w:rsidR="00A01E4B" w:rsidRDefault="00A01E4B" w:rsidP="00BC7A59">
            <w:pPr>
              <w:widowControl/>
              <w:autoSpaceDE/>
              <w:spacing w:line="256" w:lineRule="auto"/>
              <w:jc w:val="center"/>
              <w:rPr>
                <w:rFonts w:asciiTheme="minorHAnsi" w:hAnsiTheme="minorHAnsi" w:cstheme="minorHAnsi"/>
                <w:b/>
                <w:lang w:val="en-US" w:eastAsia="pl-PL"/>
              </w:rPr>
            </w:pPr>
            <w:proofErr w:type="spellStart"/>
            <w:r>
              <w:rPr>
                <w:rFonts w:asciiTheme="minorHAnsi" w:hAnsiTheme="minorHAnsi" w:cstheme="minorHAnsi"/>
                <w:b/>
                <w:lang w:val="en-US" w:eastAsia="pl-PL"/>
              </w:rPr>
              <w:t>Odbiorca</w:t>
            </w:r>
            <w:proofErr w:type="spellEnd"/>
          </w:p>
        </w:tc>
        <w:tc>
          <w:tcPr>
            <w:tcW w:w="905" w:type="pct"/>
            <w:tcBorders>
              <w:top w:val="single" w:sz="4" w:space="0" w:color="auto"/>
              <w:left w:val="single" w:sz="4" w:space="0" w:color="auto"/>
              <w:bottom w:val="single" w:sz="4" w:space="0" w:color="auto"/>
              <w:right w:val="single" w:sz="4" w:space="0" w:color="auto"/>
            </w:tcBorders>
            <w:hideMark/>
          </w:tcPr>
          <w:p w14:paraId="4E040EB2" w14:textId="77777777" w:rsidR="00A01E4B" w:rsidRDefault="00A01E4B" w:rsidP="00BC7A59">
            <w:pPr>
              <w:widowControl/>
              <w:autoSpaceDE/>
              <w:spacing w:line="256" w:lineRule="auto"/>
              <w:jc w:val="center"/>
              <w:rPr>
                <w:rFonts w:asciiTheme="minorHAnsi" w:hAnsiTheme="minorHAnsi" w:cstheme="minorHAnsi"/>
                <w:b/>
                <w:lang w:val="en-US" w:eastAsia="pl-PL"/>
              </w:rPr>
            </w:pPr>
            <w:proofErr w:type="spellStart"/>
            <w:r>
              <w:rPr>
                <w:rFonts w:asciiTheme="minorHAnsi" w:hAnsiTheme="minorHAnsi" w:cstheme="minorHAnsi"/>
                <w:b/>
                <w:lang w:val="en-US" w:eastAsia="pl-PL"/>
              </w:rPr>
              <w:t>Wartość</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dostawy</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umowy</w:t>
            </w:r>
            <w:proofErr w:type="spellEnd"/>
          </w:p>
        </w:tc>
        <w:tc>
          <w:tcPr>
            <w:tcW w:w="905" w:type="pct"/>
            <w:tcBorders>
              <w:top w:val="single" w:sz="4" w:space="0" w:color="auto"/>
              <w:left w:val="single" w:sz="4" w:space="0" w:color="auto"/>
              <w:bottom w:val="single" w:sz="4" w:space="0" w:color="auto"/>
              <w:right w:val="single" w:sz="4" w:space="0" w:color="auto"/>
            </w:tcBorders>
            <w:vAlign w:val="center"/>
            <w:hideMark/>
          </w:tcPr>
          <w:p w14:paraId="0CB4B29C" w14:textId="77777777" w:rsidR="00A01E4B" w:rsidRDefault="00A01E4B" w:rsidP="00BC7A59">
            <w:pPr>
              <w:widowControl/>
              <w:autoSpaceDE/>
              <w:spacing w:line="256" w:lineRule="auto"/>
              <w:jc w:val="center"/>
              <w:rPr>
                <w:rFonts w:asciiTheme="minorHAnsi" w:hAnsiTheme="minorHAnsi" w:cstheme="minorHAnsi"/>
                <w:b/>
                <w:lang w:val="en-US" w:eastAsia="pl-PL"/>
              </w:rPr>
            </w:pPr>
            <w:r>
              <w:rPr>
                <w:rFonts w:asciiTheme="minorHAnsi" w:hAnsiTheme="minorHAnsi" w:cstheme="minorHAnsi"/>
                <w:b/>
                <w:lang w:val="en-US" w:eastAsia="pl-PL"/>
              </w:rPr>
              <w:t xml:space="preserve">Data </w:t>
            </w:r>
            <w:proofErr w:type="spellStart"/>
            <w:r>
              <w:rPr>
                <w:rFonts w:asciiTheme="minorHAnsi" w:hAnsiTheme="minorHAnsi" w:cstheme="minorHAnsi"/>
                <w:b/>
                <w:lang w:val="en-US" w:eastAsia="pl-PL"/>
              </w:rPr>
              <w:t>wykonania</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dostawy</w:t>
            </w:r>
            <w:proofErr w:type="spellEnd"/>
          </w:p>
          <w:p w14:paraId="0B34CC63" w14:textId="77777777" w:rsidR="00A01E4B" w:rsidRDefault="00A01E4B" w:rsidP="00BC7A59">
            <w:pPr>
              <w:widowControl/>
              <w:autoSpaceDE/>
              <w:spacing w:line="256" w:lineRule="auto"/>
              <w:jc w:val="center"/>
              <w:rPr>
                <w:rFonts w:asciiTheme="minorHAnsi" w:hAnsiTheme="minorHAnsi" w:cstheme="minorHAnsi"/>
                <w:b/>
                <w:lang w:val="en-US" w:eastAsia="pl-PL"/>
              </w:rPr>
            </w:pPr>
            <w:r>
              <w:rPr>
                <w:rFonts w:asciiTheme="minorHAnsi" w:hAnsiTheme="minorHAnsi" w:cstheme="minorHAnsi"/>
                <w:b/>
                <w:lang w:val="en-US" w:eastAsia="pl-PL"/>
              </w:rPr>
              <w:t>(</w:t>
            </w:r>
            <w:proofErr w:type="spellStart"/>
            <w:r>
              <w:rPr>
                <w:rFonts w:asciiTheme="minorHAnsi" w:hAnsiTheme="minorHAnsi" w:cstheme="minorHAnsi"/>
                <w:b/>
                <w:lang w:val="en-US" w:eastAsia="pl-PL"/>
              </w:rPr>
              <w:t>dzień-miesiąc-rok</w:t>
            </w:r>
            <w:proofErr w:type="spellEnd"/>
            <w:r>
              <w:rPr>
                <w:rFonts w:asciiTheme="minorHAnsi" w:hAnsiTheme="minorHAnsi" w:cstheme="minorHAnsi"/>
                <w:b/>
                <w:lang w:val="en-US" w:eastAsia="pl-PL"/>
              </w:rPr>
              <w:t>)</w:t>
            </w:r>
          </w:p>
        </w:tc>
      </w:tr>
      <w:tr w:rsidR="00A01E4B" w14:paraId="53097F8F" w14:textId="77777777" w:rsidTr="00BC7A59">
        <w:trPr>
          <w:cantSplit/>
          <w:trHeight w:val="423"/>
        </w:trPr>
        <w:tc>
          <w:tcPr>
            <w:tcW w:w="310" w:type="pct"/>
            <w:tcBorders>
              <w:top w:val="single" w:sz="4" w:space="0" w:color="auto"/>
              <w:left w:val="single" w:sz="4" w:space="0" w:color="auto"/>
              <w:bottom w:val="single" w:sz="4" w:space="0" w:color="auto"/>
              <w:right w:val="single" w:sz="4" w:space="0" w:color="auto"/>
            </w:tcBorders>
            <w:vAlign w:val="center"/>
            <w:hideMark/>
          </w:tcPr>
          <w:p w14:paraId="073C7DF1" w14:textId="77777777" w:rsidR="00A01E4B" w:rsidRDefault="00A01E4B" w:rsidP="00BC7A59">
            <w:pPr>
              <w:widowControl/>
              <w:autoSpaceDE/>
              <w:spacing w:line="256" w:lineRule="auto"/>
              <w:jc w:val="center"/>
              <w:rPr>
                <w:rFonts w:asciiTheme="minorHAnsi" w:hAnsiTheme="minorHAnsi" w:cstheme="minorHAnsi"/>
                <w:lang w:val="en-US" w:eastAsia="pl-PL"/>
              </w:rPr>
            </w:pPr>
            <w:r>
              <w:rPr>
                <w:rFonts w:asciiTheme="minorHAnsi" w:hAnsiTheme="minorHAnsi" w:cstheme="minorHAnsi"/>
                <w:lang w:val="en-US" w:eastAsia="pl-PL"/>
              </w:rPr>
              <w:t>1.</w:t>
            </w:r>
          </w:p>
        </w:tc>
        <w:tc>
          <w:tcPr>
            <w:tcW w:w="1440" w:type="pct"/>
            <w:tcBorders>
              <w:top w:val="single" w:sz="4" w:space="0" w:color="auto"/>
              <w:left w:val="single" w:sz="4" w:space="0" w:color="auto"/>
              <w:bottom w:val="single" w:sz="4" w:space="0" w:color="auto"/>
              <w:right w:val="single" w:sz="4" w:space="0" w:color="auto"/>
            </w:tcBorders>
            <w:vAlign w:val="center"/>
          </w:tcPr>
          <w:p w14:paraId="36B828DE" w14:textId="77777777" w:rsidR="00A01E4B" w:rsidRDefault="00A01E4B" w:rsidP="00BC7A59">
            <w:pPr>
              <w:widowControl/>
              <w:autoSpaceDE/>
              <w:spacing w:line="256" w:lineRule="auto"/>
              <w:rPr>
                <w:rFonts w:asciiTheme="minorHAnsi" w:hAnsiTheme="minorHAnsi" w:cstheme="minorHAnsi"/>
                <w:lang w:val="en-US" w:eastAsia="pl-PL"/>
              </w:rPr>
            </w:pPr>
          </w:p>
          <w:p w14:paraId="5204ADD4" w14:textId="77777777" w:rsidR="00A01E4B" w:rsidRDefault="00A01E4B" w:rsidP="00BC7A59">
            <w:pPr>
              <w:widowControl/>
              <w:autoSpaceDE/>
              <w:spacing w:line="256" w:lineRule="auto"/>
              <w:rPr>
                <w:rFonts w:asciiTheme="minorHAnsi" w:hAnsiTheme="minorHAnsi" w:cstheme="minorHAnsi"/>
                <w:lang w:val="en-US" w:eastAsia="pl-PL"/>
              </w:rPr>
            </w:pPr>
          </w:p>
          <w:p w14:paraId="188D8E69" w14:textId="77777777" w:rsidR="00A01E4B" w:rsidRDefault="00A01E4B" w:rsidP="00BC7A59">
            <w:pPr>
              <w:widowControl/>
              <w:autoSpaceDE/>
              <w:spacing w:line="256" w:lineRule="auto"/>
              <w:rPr>
                <w:rFonts w:asciiTheme="minorHAnsi" w:hAnsiTheme="minorHAnsi" w:cstheme="minorHAnsi"/>
                <w:lang w:val="en-US" w:eastAsia="pl-PL"/>
              </w:rPr>
            </w:pPr>
          </w:p>
        </w:tc>
        <w:tc>
          <w:tcPr>
            <w:tcW w:w="1440" w:type="pct"/>
            <w:tcBorders>
              <w:top w:val="single" w:sz="4" w:space="0" w:color="auto"/>
              <w:left w:val="single" w:sz="4" w:space="0" w:color="auto"/>
              <w:bottom w:val="single" w:sz="4" w:space="0" w:color="auto"/>
              <w:right w:val="single" w:sz="4" w:space="0" w:color="auto"/>
            </w:tcBorders>
            <w:vAlign w:val="center"/>
          </w:tcPr>
          <w:p w14:paraId="099D174F" w14:textId="77777777" w:rsidR="00A01E4B" w:rsidRDefault="00A01E4B" w:rsidP="00BC7A59">
            <w:pPr>
              <w:widowControl/>
              <w:autoSpaceDE/>
              <w:spacing w:line="256" w:lineRule="auto"/>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tcPr>
          <w:p w14:paraId="6A93D7E9" w14:textId="77777777" w:rsidR="00A01E4B" w:rsidRDefault="00A01E4B" w:rsidP="00BC7A59">
            <w:pPr>
              <w:widowControl/>
              <w:autoSpaceDE/>
              <w:spacing w:line="256" w:lineRule="auto"/>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vAlign w:val="center"/>
          </w:tcPr>
          <w:p w14:paraId="44CEF7E9" w14:textId="77777777" w:rsidR="00A01E4B" w:rsidRDefault="00A01E4B" w:rsidP="00BC7A59">
            <w:pPr>
              <w:widowControl/>
              <w:autoSpaceDE/>
              <w:spacing w:line="256" w:lineRule="auto"/>
              <w:rPr>
                <w:rFonts w:asciiTheme="minorHAnsi" w:hAnsiTheme="minorHAnsi" w:cstheme="minorHAnsi"/>
                <w:lang w:val="en-US" w:eastAsia="pl-PL"/>
              </w:rPr>
            </w:pPr>
          </w:p>
        </w:tc>
      </w:tr>
      <w:tr w:rsidR="00A01E4B" w14:paraId="0D91A576" w14:textId="77777777" w:rsidTr="00BC7A59">
        <w:trPr>
          <w:cantSplit/>
          <w:trHeight w:val="410"/>
        </w:trPr>
        <w:tc>
          <w:tcPr>
            <w:tcW w:w="310" w:type="pct"/>
            <w:tcBorders>
              <w:top w:val="single" w:sz="4" w:space="0" w:color="auto"/>
              <w:left w:val="single" w:sz="4" w:space="0" w:color="auto"/>
              <w:bottom w:val="single" w:sz="4" w:space="0" w:color="auto"/>
              <w:right w:val="single" w:sz="4" w:space="0" w:color="auto"/>
            </w:tcBorders>
            <w:vAlign w:val="center"/>
            <w:hideMark/>
          </w:tcPr>
          <w:p w14:paraId="2E6F6997" w14:textId="77777777" w:rsidR="00A01E4B" w:rsidRDefault="00A01E4B" w:rsidP="00BC7A59">
            <w:pPr>
              <w:widowControl/>
              <w:autoSpaceDE/>
              <w:spacing w:line="256" w:lineRule="auto"/>
              <w:jc w:val="center"/>
              <w:rPr>
                <w:rFonts w:asciiTheme="minorHAnsi" w:hAnsiTheme="minorHAnsi" w:cstheme="minorHAnsi"/>
                <w:lang w:val="en-US" w:eastAsia="pl-PL"/>
              </w:rPr>
            </w:pPr>
            <w:r>
              <w:rPr>
                <w:rFonts w:asciiTheme="minorHAnsi" w:hAnsiTheme="minorHAnsi" w:cstheme="minorHAnsi"/>
                <w:lang w:val="en-US" w:eastAsia="pl-PL"/>
              </w:rPr>
              <w:t>2.</w:t>
            </w:r>
          </w:p>
        </w:tc>
        <w:tc>
          <w:tcPr>
            <w:tcW w:w="1440" w:type="pct"/>
            <w:tcBorders>
              <w:top w:val="single" w:sz="4" w:space="0" w:color="auto"/>
              <w:left w:val="single" w:sz="4" w:space="0" w:color="auto"/>
              <w:bottom w:val="single" w:sz="4" w:space="0" w:color="auto"/>
              <w:right w:val="single" w:sz="4" w:space="0" w:color="auto"/>
            </w:tcBorders>
            <w:vAlign w:val="center"/>
          </w:tcPr>
          <w:p w14:paraId="03329B21" w14:textId="77777777" w:rsidR="00A01E4B" w:rsidRDefault="00A01E4B" w:rsidP="00BC7A59">
            <w:pPr>
              <w:widowControl/>
              <w:autoSpaceDE/>
              <w:spacing w:line="256" w:lineRule="auto"/>
              <w:rPr>
                <w:rFonts w:asciiTheme="minorHAnsi" w:hAnsiTheme="minorHAnsi" w:cstheme="minorHAnsi"/>
                <w:lang w:val="en-US" w:eastAsia="pl-PL"/>
              </w:rPr>
            </w:pPr>
          </w:p>
          <w:p w14:paraId="4775E93A" w14:textId="77777777" w:rsidR="00A01E4B" w:rsidRDefault="00A01E4B" w:rsidP="00BC7A59">
            <w:pPr>
              <w:widowControl/>
              <w:autoSpaceDE/>
              <w:spacing w:line="256" w:lineRule="auto"/>
              <w:rPr>
                <w:rFonts w:asciiTheme="minorHAnsi" w:hAnsiTheme="minorHAnsi" w:cstheme="minorHAnsi"/>
                <w:lang w:val="en-US" w:eastAsia="pl-PL"/>
              </w:rPr>
            </w:pPr>
          </w:p>
          <w:p w14:paraId="11811E4F" w14:textId="77777777" w:rsidR="00A01E4B" w:rsidRDefault="00A01E4B" w:rsidP="00BC7A59">
            <w:pPr>
              <w:widowControl/>
              <w:autoSpaceDE/>
              <w:spacing w:line="256" w:lineRule="auto"/>
              <w:rPr>
                <w:rFonts w:asciiTheme="minorHAnsi" w:hAnsiTheme="minorHAnsi" w:cstheme="minorHAnsi"/>
                <w:lang w:val="en-US" w:eastAsia="pl-PL"/>
              </w:rPr>
            </w:pPr>
          </w:p>
        </w:tc>
        <w:tc>
          <w:tcPr>
            <w:tcW w:w="1440" w:type="pct"/>
            <w:tcBorders>
              <w:top w:val="single" w:sz="4" w:space="0" w:color="auto"/>
              <w:left w:val="single" w:sz="4" w:space="0" w:color="auto"/>
              <w:bottom w:val="single" w:sz="4" w:space="0" w:color="auto"/>
              <w:right w:val="single" w:sz="4" w:space="0" w:color="auto"/>
            </w:tcBorders>
            <w:vAlign w:val="center"/>
          </w:tcPr>
          <w:p w14:paraId="217464B7" w14:textId="77777777" w:rsidR="00A01E4B" w:rsidRDefault="00A01E4B" w:rsidP="00BC7A59">
            <w:pPr>
              <w:widowControl/>
              <w:autoSpaceDE/>
              <w:spacing w:line="256" w:lineRule="auto"/>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tcPr>
          <w:p w14:paraId="094873CF" w14:textId="77777777" w:rsidR="00A01E4B" w:rsidRDefault="00A01E4B" w:rsidP="00BC7A59">
            <w:pPr>
              <w:widowControl/>
              <w:autoSpaceDE/>
              <w:spacing w:line="256" w:lineRule="auto"/>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vAlign w:val="center"/>
          </w:tcPr>
          <w:p w14:paraId="3B8F8FEF" w14:textId="77777777" w:rsidR="00A01E4B" w:rsidRDefault="00A01E4B" w:rsidP="00BC7A59">
            <w:pPr>
              <w:widowControl/>
              <w:autoSpaceDE/>
              <w:spacing w:line="256" w:lineRule="auto"/>
              <w:rPr>
                <w:rFonts w:asciiTheme="minorHAnsi" w:hAnsiTheme="minorHAnsi" w:cstheme="minorHAnsi"/>
                <w:lang w:val="en-US" w:eastAsia="pl-PL"/>
              </w:rPr>
            </w:pPr>
          </w:p>
        </w:tc>
      </w:tr>
    </w:tbl>
    <w:p w14:paraId="278546FB" w14:textId="77777777" w:rsidR="00A01E4B" w:rsidRDefault="00A01E4B" w:rsidP="00A01E4B">
      <w:pPr>
        <w:widowControl/>
        <w:tabs>
          <w:tab w:val="left" w:pos="5670"/>
        </w:tabs>
        <w:autoSpaceDE/>
        <w:jc w:val="both"/>
        <w:rPr>
          <w:rFonts w:asciiTheme="minorHAnsi" w:hAnsiTheme="minorHAnsi" w:cstheme="minorHAnsi"/>
          <w:lang w:eastAsia="pl-PL"/>
        </w:rPr>
      </w:pPr>
    </w:p>
    <w:p w14:paraId="3F00DDFB" w14:textId="77777777" w:rsidR="00A01E4B" w:rsidRDefault="00A01E4B" w:rsidP="00A01E4B">
      <w:pPr>
        <w:widowControl/>
        <w:tabs>
          <w:tab w:val="left" w:pos="5670"/>
        </w:tabs>
        <w:autoSpaceDE/>
        <w:jc w:val="both"/>
        <w:rPr>
          <w:rFonts w:asciiTheme="minorHAnsi" w:hAnsiTheme="minorHAnsi" w:cstheme="minorHAnsi"/>
          <w:lang w:eastAsia="pl-PL"/>
        </w:rPr>
      </w:pPr>
    </w:p>
    <w:p w14:paraId="1F50B503" w14:textId="77777777" w:rsidR="00A01E4B" w:rsidRDefault="00A01E4B" w:rsidP="00A01E4B">
      <w:pPr>
        <w:widowControl/>
        <w:tabs>
          <w:tab w:val="left" w:pos="5670"/>
        </w:tabs>
        <w:autoSpaceDE/>
        <w:jc w:val="both"/>
        <w:rPr>
          <w:rFonts w:asciiTheme="minorHAnsi" w:hAnsiTheme="minorHAnsi" w:cstheme="minorHAnsi"/>
          <w:lang w:eastAsia="pl-PL"/>
        </w:rPr>
      </w:pPr>
    </w:p>
    <w:p w14:paraId="763CEADC" w14:textId="77777777" w:rsidR="00A01E4B" w:rsidRDefault="00A01E4B" w:rsidP="00A01E4B">
      <w:pPr>
        <w:widowControl/>
        <w:tabs>
          <w:tab w:val="left" w:pos="5670"/>
        </w:tabs>
        <w:autoSpaceDE/>
        <w:jc w:val="both"/>
        <w:rPr>
          <w:rFonts w:asciiTheme="minorHAnsi" w:hAnsiTheme="minorHAnsi" w:cstheme="minorHAnsi"/>
          <w:lang w:eastAsia="pl-PL"/>
        </w:rPr>
      </w:pPr>
    </w:p>
    <w:p w14:paraId="1A0AF1A9" w14:textId="77777777" w:rsidR="00A01E4B" w:rsidRDefault="00A01E4B" w:rsidP="00A01E4B">
      <w:pPr>
        <w:widowControl/>
        <w:tabs>
          <w:tab w:val="left" w:pos="5670"/>
        </w:tabs>
        <w:autoSpaceDE/>
        <w:jc w:val="both"/>
        <w:rPr>
          <w:rFonts w:asciiTheme="minorHAnsi" w:hAnsiTheme="minorHAnsi" w:cstheme="minorHAnsi"/>
          <w:lang w:eastAsia="pl-PL"/>
        </w:rPr>
      </w:pPr>
    </w:p>
    <w:p w14:paraId="30E59E10" w14:textId="77777777" w:rsidR="00A01E4B" w:rsidRDefault="00A01E4B" w:rsidP="00A01E4B">
      <w:pPr>
        <w:widowControl/>
        <w:tabs>
          <w:tab w:val="left" w:pos="5670"/>
        </w:tabs>
        <w:autoSpaceDE/>
        <w:jc w:val="both"/>
        <w:rPr>
          <w:rFonts w:asciiTheme="minorHAnsi" w:hAnsiTheme="minorHAnsi" w:cstheme="minorHAnsi"/>
          <w:lang w:eastAsia="pl-PL"/>
        </w:rPr>
      </w:pPr>
    </w:p>
    <w:p w14:paraId="73ED9218" w14:textId="77777777" w:rsidR="00A01E4B" w:rsidRDefault="00A01E4B" w:rsidP="00A01E4B">
      <w:pPr>
        <w:widowControl/>
        <w:tabs>
          <w:tab w:val="left" w:pos="5670"/>
        </w:tabs>
        <w:autoSpaceDE/>
        <w:jc w:val="both"/>
        <w:rPr>
          <w:rFonts w:asciiTheme="minorHAnsi" w:hAnsiTheme="minorHAnsi" w:cstheme="minorHAnsi"/>
          <w:lang w:eastAsia="pl-PL"/>
        </w:rPr>
      </w:pPr>
    </w:p>
    <w:p w14:paraId="7C0A8B17" w14:textId="77777777" w:rsidR="00A01E4B" w:rsidRDefault="00A01E4B" w:rsidP="00A01E4B">
      <w:pPr>
        <w:spacing w:before="161"/>
        <w:ind w:right="116"/>
        <w:jc w:val="right"/>
        <w:rPr>
          <w:rFonts w:asciiTheme="minorHAnsi" w:hAnsiTheme="minorHAnsi" w:cstheme="minorHAnsi"/>
          <w:lang w:eastAsia="pl-PL"/>
        </w:rPr>
      </w:pPr>
      <w:r>
        <w:rPr>
          <w:rFonts w:asciiTheme="minorHAnsi" w:hAnsiTheme="minorHAnsi" w:cstheme="minorHAnsi"/>
          <w:lang w:eastAsia="pl-PL"/>
        </w:rPr>
        <w:t xml:space="preserve">................................., dn. ..................... 2021 r.      </w:t>
      </w:r>
    </w:p>
    <w:p w14:paraId="3B86F29B" w14:textId="77777777" w:rsidR="00A01E4B" w:rsidRDefault="00A01E4B" w:rsidP="00A01E4B">
      <w:pPr>
        <w:spacing w:before="161"/>
        <w:ind w:right="116"/>
        <w:jc w:val="right"/>
        <w:rPr>
          <w:rFonts w:asciiTheme="minorHAnsi" w:hAnsiTheme="minorHAnsi" w:cstheme="minorHAnsi"/>
          <w:b/>
          <w:i/>
        </w:rPr>
      </w:pPr>
      <w:r>
        <w:rPr>
          <w:rFonts w:asciiTheme="minorHAnsi" w:hAnsiTheme="minorHAnsi" w:cstheme="minorHAnsi"/>
          <w:lang w:eastAsia="pl-PL"/>
        </w:rPr>
        <w:t xml:space="preserve">       </w:t>
      </w:r>
    </w:p>
    <w:p w14:paraId="43160AE3" w14:textId="77777777" w:rsidR="00A01E4B" w:rsidRDefault="00A01E4B" w:rsidP="00A01E4B">
      <w:pPr>
        <w:spacing w:before="161"/>
        <w:ind w:right="116"/>
        <w:jc w:val="right"/>
        <w:rPr>
          <w:rFonts w:asciiTheme="minorHAnsi" w:hAnsiTheme="minorHAnsi" w:cstheme="minorHAnsi"/>
          <w:b/>
          <w:i/>
        </w:rPr>
      </w:pPr>
      <w:r>
        <w:rPr>
          <w:rFonts w:asciiTheme="minorHAnsi" w:hAnsiTheme="minorHAnsi" w:cstheme="minorHAnsi"/>
          <w:b/>
          <w:i/>
        </w:rPr>
        <w:t>……………………………….</w:t>
      </w:r>
    </w:p>
    <w:p w14:paraId="3FAC737E" w14:textId="77777777" w:rsidR="00A01E4B" w:rsidRDefault="00A01E4B" w:rsidP="00A01E4B">
      <w:pPr>
        <w:spacing w:before="161"/>
        <w:ind w:right="116"/>
        <w:jc w:val="right"/>
        <w:rPr>
          <w:rFonts w:asciiTheme="minorHAnsi" w:hAnsiTheme="minorHAnsi" w:cstheme="minorHAnsi"/>
          <w:b/>
          <w:i/>
        </w:rPr>
      </w:pPr>
      <w:r>
        <w:rPr>
          <w:rFonts w:asciiTheme="minorHAnsi" w:hAnsiTheme="minorHAnsi" w:cstheme="minorHAnsi"/>
          <w:b/>
          <w:i/>
        </w:rPr>
        <w:t>Imię i nazwisko podpisano elektronicznie</w:t>
      </w:r>
    </w:p>
    <w:p w14:paraId="55D7781F" w14:textId="77777777" w:rsidR="00A01E4B" w:rsidRDefault="00A01E4B" w:rsidP="00A01E4B">
      <w:pPr>
        <w:spacing w:before="161"/>
        <w:ind w:right="116"/>
        <w:jc w:val="right"/>
        <w:rPr>
          <w:rFonts w:asciiTheme="minorHAnsi" w:hAnsiTheme="minorHAnsi" w:cstheme="minorHAnsi"/>
          <w:b/>
          <w:i/>
        </w:rPr>
      </w:pPr>
    </w:p>
    <w:p w14:paraId="462824D0" w14:textId="77777777" w:rsidR="00A01E4B" w:rsidRDefault="00A01E4B" w:rsidP="00A01E4B">
      <w:pPr>
        <w:spacing w:before="161"/>
        <w:ind w:right="116"/>
        <w:jc w:val="right"/>
        <w:rPr>
          <w:rFonts w:asciiTheme="minorHAnsi" w:hAnsiTheme="minorHAnsi" w:cstheme="minorHAnsi"/>
          <w:b/>
          <w:i/>
        </w:rPr>
      </w:pPr>
    </w:p>
    <w:p w14:paraId="0D191A74" w14:textId="77777777" w:rsidR="00A01E4B" w:rsidRDefault="00A01E4B" w:rsidP="00A01E4B">
      <w:pPr>
        <w:spacing w:before="161"/>
        <w:ind w:right="116"/>
        <w:jc w:val="right"/>
        <w:rPr>
          <w:rFonts w:asciiTheme="minorHAnsi" w:hAnsiTheme="minorHAnsi" w:cstheme="minorHAnsi"/>
          <w:b/>
          <w:i/>
        </w:rPr>
      </w:pPr>
    </w:p>
    <w:p w14:paraId="17189448" w14:textId="77777777" w:rsidR="00A01E4B" w:rsidRDefault="00A01E4B" w:rsidP="00A01E4B">
      <w:pPr>
        <w:spacing w:before="161"/>
        <w:ind w:right="116"/>
        <w:jc w:val="right"/>
        <w:rPr>
          <w:rFonts w:asciiTheme="minorHAnsi" w:hAnsiTheme="minorHAnsi" w:cstheme="minorHAnsi"/>
          <w:b/>
          <w:i/>
        </w:rPr>
      </w:pPr>
    </w:p>
    <w:p w14:paraId="24FD5437" w14:textId="77777777" w:rsidR="00A01E4B" w:rsidRDefault="00A01E4B" w:rsidP="00A01E4B">
      <w:pPr>
        <w:spacing w:before="161"/>
        <w:ind w:right="116"/>
        <w:jc w:val="right"/>
        <w:rPr>
          <w:rFonts w:asciiTheme="minorHAnsi" w:hAnsiTheme="minorHAnsi" w:cstheme="minorHAnsi"/>
          <w:b/>
          <w:i/>
        </w:rPr>
      </w:pPr>
    </w:p>
    <w:p w14:paraId="25949574" w14:textId="77777777" w:rsidR="00A01E4B" w:rsidRDefault="00A01E4B" w:rsidP="00A01E4B">
      <w:pPr>
        <w:spacing w:before="161"/>
        <w:ind w:right="116"/>
        <w:jc w:val="right"/>
        <w:rPr>
          <w:rFonts w:asciiTheme="minorHAnsi" w:hAnsiTheme="minorHAnsi" w:cstheme="minorHAnsi"/>
          <w:b/>
          <w:i/>
        </w:rPr>
      </w:pPr>
    </w:p>
    <w:p w14:paraId="503643F4" w14:textId="77777777" w:rsidR="00A01E4B" w:rsidRDefault="00A01E4B" w:rsidP="00A01E4B">
      <w:pPr>
        <w:spacing w:before="161"/>
        <w:ind w:right="116"/>
        <w:jc w:val="right"/>
        <w:rPr>
          <w:rFonts w:asciiTheme="minorHAnsi" w:hAnsiTheme="minorHAnsi" w:cstheme="minorHAnsi"/>
          <w:b/>
          <w:i/>
        </w:rPr>
      </w:pPr>
    </w:p>
    <w:p w14:paraId="4CD9C60D" w14:textId="77777777" w:rsidR="00A01E4B" w:rsidRDefault="00A01E4B" w:rsidP="00A01E4B">
      <w:pPr>
        <w:spacing w:before="161"/>
        <w:ind w:right="116"/>
        <w:jc w:val="right"/>
        <w:rPr>
          <w:rFonts w:asciiTheme="minorHAnsi" w:hAnsiTheme="minorHAnsi" w:cstheme="minorHAnsi"/>
          <w:b/>
          <w:i/>
        </w:rPr>
      </w:pPr>
    </w:p>
    <w:p w14:paraId="598FB577" w14:textId="77777777" w:rsidR="00A01E4B" w:rsidRDefault="00A01E4B" w:rsidP="00A01E4B">
      <w:pPr>
        <w:spacing w:before="161"/>
        <w:ind w:right="116"/>
        <w:jc w:val="right"/>
        <w:rPr>
          <w:rFonts w:asciiTheme="minorHAnsi" w:hAnsiTheme="minorHAnsi" w:cstheme="minorHAnsi"/>
          <w:b/>
          <w:i/>
        </w:rPr>
      </w:pPr>
    </w:p>
    <w:p w14:paraId="793180C6" w14:textId="77777777" w:rsidR="00A01E4B" w:rsidRDefault="00A01E4B" w:rsidP="00A01E4B">
      <w:pPr>
        <w:spacing w:before="161"/>
        <w:ind w:right="116"/>
        <w:jc w:val="right"/>
        <w:rPr>
          <w:rFonts w:asciiTheme="minorHAnsi" w:hAnsiTheme="minorHAnsi" w:cstheme="minorHAnsi"/>
          <w:b/>
          <w:i/>
        </w:rPr>
      </w:pPr>
    </w:p>
    <w:p w14:paraId="7B26375E" w14:textId="77777777" w:rsidR="00A01E4B" w:rsidRDefault="00A01E4B" w:rsidP="00A01E4B">
      <w:pPr>
        <w:spacing w:before="161"/>
        <w:ind w:right="116"/>
        <w:jc w:val="right"/>
        <w:rPr>
          <w:rFonts w:asciiTheme="minorHAnsi" w:hAnsiTheme="minorHAnsi" w:cstheme="minorHAnsi"/>
          <w:b/>
          <w:i/>
        </w:rPr>
      </w:pPr>
    </w:p>
    <w:p w14:paraId="042712B4" w14:textId="77777777" w:rsidR="00A01E4B" w:rsidRDefault="00A01E4B" w:rsidP="00A01E4B">
      <w:pPr>
        <w:spacing w:before="161"/>
        <w:ind w:right="116"/>
        <w:jc w:val="right"/>
        <w:rPr>
          <w:rFonts w:asciiTheme="minorHAnsi" w:hAnsiTheme="minorHAnsi" w:cstheme="minorHAnsi"/>
          <w:b/>
          <w:i/>
        </w:rPr>
      </w:pPr>
      <w:r>
        <w:rPr>
          <w:rFonts w:asciiTheme="minorHAnsi" w:hAnsiTheme="minorHAnsi" w:cstheme="minorHAnsi"/>
          <w:b/>
          <w:i/>
        </w:rPr>
        <w:t>Załącznik nr 6 do SWZ</w:t>
      </w:r>
    </w:p>
    <w:p w14:paraId="6A05391D" w14:textId="77777777" w:rsidR="00A01E4B" w:rsidRDefault="00A01E4B" w:rsidP="00A01E4B">
      <w:pPr>
        <w:pStyle w:val="Tekstpodstawowy"/>
        <w:rPr>
          <w:rFonts w:asciiTheme="minorHAnsi" w:hAnsiTheme="minorHAnsi" w:cstheme="minorHAnsi"/>
          <w:b/>
          <w:i/>
        </w:rPr>
      </w:pPr>
    </w:p>
    <w:p w14:paraId="656CF070" w14:textId="77777777" w:rsidR="00A01E4B" w:rsidRDefault="00A01E4B" w:rsidP="00A01E4B">
      <w:pPr>
        <w:pStyle w:val="Nagwek1"/>
        <w:ind w:left="258"/>
        <w:jc w:val="both"/>
        <w:rPr>
          <w:rFonts w:asciiTheme="minorHAnsi" w:hAnsiTheme="minorHAnsi" w:cstheme="minorHAnsi"/>
          <w:b w:val="0"/>
          <w:bCs w:val="0"/>
        </w:rPr>
      </w:pPr>
      <w:r>
        <w:rPr>
          <w:rFonts w:asciiTheme="minorHAnsi" w:hAnsiTheme="minorHAnsi" w:cstheme="minorHAnsi"/>
        </w:rPr>
        <w:t>Klauzula informacyjna dotycząca przetwarzania danych osobowych</w:t>
      </w:r>
    </w:p>
    <w:p w14:paraId="1F50EFE7" w14:textId="77777777" w:rsidR="00A01E4B" w:rsidRDefault="00A01E4B" w:rsidP="00A01E4B">
      <w:pPr>
        <w:pStyle w:val="Akapitzlist"/>
        <w:numPr>
          <w:ilvl w:val="0"/>
          <w:numId w:val="69"/>
        </w:numPr>
        <w:tabs>
          <w:tab w:val="left" w:pos="542"/>
        </w:tabs>
        <w:spacing w:before="136" w:line="276" w:lineRule="auto"/>
        <w:ind w:right="116"/>
        <w:rPr>
          <w:rFonts w:asciiTheme="minorHAnsi" w:hAnsiTheme="minorHAnsi" w:cstheme="minorHAnsi"/>
        </w:rPr>
      </w:pPr>
      <w:r>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Pr>
          <w:rFonts w:asciiTheme="minorHAnsi" w:hAnsiTheme="minorHAnsi" w:cstheme="minorHAnsi"/>
        </w:rPr>
        <w:br/>
        <w:t>z przetwarzaniem danych osobowych i w sprawie swobodnego przepływu takich danych oraz uchylenia dyrektywy 95/46/WE (ogólne rozporządzenie o ochronie danych) (Dz. Urz. UE L 119    z 04.05.2016, str. 1), dalej „RODO”, informuję,</w:t>
      </w:r>
      <w:r>
        <w:rPr>
          <w:rFonts w:asciiTheme="minorHAnsi" w:hAnsiTheme="minorHAnsi" w:cstheme="minorHAnsi"/>
          <w:spacing w:val="-6"/>
        </w:rPr>
        <w:t xml:space="preserve"> </w:t>
      </w:r>
      <w:r>
        <w:rPr>
          <w:rFonts w:asciiTheme="minorHAnsi" w:hAnsiTheme="minorHAnsi" w:cstheme="minorHAnsi"/>
        </w:rPr>
        <w:t>że:</w:t>
      </w:r>
    </w:p>
    <w:p w14:paraId="7F102404" w14:textId="77777777" w:rsidR="00A01E4B" w:rsidRDefault="00A01E4B" w:rsidP="00A01E4B">
      <w:pPr>
        <w:pStyle w:val="Akapitzlist"/>
        <w:numPr>
          <w:ilvl w:val="1"/>
          <w:numId w:val="69"/>
        </w:numPr>
        <w:tabs>
          <w:tab w:val="left" w:pos="825"/>
        </w:tabs>
        <w:spacing w:line="268" w:lineRule="auto"/>
        <w:ind w:left="824" w:right="117"/>
        <w:rPr>
          <w:rFonts w:asciiTheme="minorHAnsi" w:hAnsiTheme="minorHAnsi" w:cstheme="minorHAnsi"/>
          <w:i/>
        </w:rPr>
      </w:pPr>
      <w:r>
        <w:rPr>
          <w:rFonts w:asciiTheme="minorHAnsi" w:hAnsiTheme="minorHAnsi" w:cstheme="minorHAnsi"/>
        </w:rPr>
        <w:t>administratorem Pani/Pana danych osobowych  jest  Centrum Projektów Europejskich w Warszawie, ul. Domaniewska 39, 02-672 Warszawa (dalej</w:t>
      </w:r>
      <w:r>
        <w:rPr>
          <w:rFonts w:asciiTheme="minorHAnsi" w:hAnsiTheme="minorHAnsi" w:cstheme="minorHAnsi"/>
          <w:spacing w:val="-3"/>
        </w:rPr>
        <w:t xml:space="preserve"> </w:t>
      </w:r>
      <w:r>
        <w:rPr>
          <w:rFonts w:asciiTheme="minorHAnsi" w:hAnsiTheme="minorHAnsi" w:cstheme="minorHAnsi"/>
        </w:rPr>
        <w:t>CPE)</w:t>
      </w:r>
      <w:r>
        <w:rPr>
          <w:rFonts w:asciiTheme="minorHAnsi" w:hAnsiTheme="minorHAnsi" w:cstheme="minorHAnsi"/>
          <w:i/>
        </w:rPr>
        <w:t>;</w:t>
      </w:r>
    </w:p>
    <w:p w14:paraId="2942A903" w14:textId="77777777" w:rsidR="00A01E4B" w:rsidRDefault="00A01E4B" w:rsidP="00A01E4B">
      <w:pPr>
        <w:pStyle w:val="Akapitzlist"/>
        <w:numPr>
          <w:ilvl w:val="1"/>
          <w:numId w:val="69"/>
        </w:numPr>
        <w:tabs>
          <w:tab w:val="left" w:pos="825"/>
        </w:tabs>
        <w:spacing w:before="62" w:line="268" w:lineRule="auto"/>
        <w:ind w:left="824" w:right="116"/>
        <w:rPr>
          <w:rFonts w:asciiTheme="minorHAnsi" w:hAnsiTheme="minorHAnsi" w:cstheme="minorHAnsi"/>
        </w:rPr>
      </w:pPr>
      <w:r>
        <w:rPr>
          <w:rFonts w:asciiTheme="minorHAnsi" w:hAnsiTheme="minorHAnsi" w:cstheme="minorHAnsi"/>
        </w:rPr>
        <w:t>w sprawach związanych z Pani/Pana danymi proszę kontaktować się z Inspektorem Ochrony Danych,</w:t>
      </w:r>
      <w:r>
        <w:rPr>
          <w:rFonts w:asciiTheme="minorHAnsi" w:hAnsiTheme="minorHAnsi" w:cstheme="minorHAnsi"/>
          <w:spacing w:val="13"/>
        </w:rPr>
        <w:t xml:space="preserve"> </w:t>
      </w:r>
      <w:r>
        <w:rPr>
          <w:rFonts w:asciiTheme="minorHAnsi" w:hAnsiTheme="minorHAnsi" w:cstheme="minorHAnsi"/>
        </w:rPr>
        <w:t>kontakt</w:t>
      </w:r>
      <w:r>
        <w:rPr>
          <w:rFonts w:asciiTheme="minorHAnsi" w:hAnsiTheme="minorHAnsi" w:cstheme="minorHAnsi"/>
          <w:spacing w:val="14"/>
        </w:rPr>
        <w:t xml:space="preserve"> </w:t>
      </w:r>
      <w:r>
        <w:rPr>
          <w:rFonts w:asciiTheme="minorHAnsi" w:hAnsiTheme="minorHAnsi" w:cstheme="minorHAnsi"/>
        </w:rPr>
        <w:t>pisemny</w:t>
      </w:r>
      <w:r>
        <w:rPr>
          <w:rFonts w:asciiTheme="minorHAnsi" w:hAnsiTheme="minorHAnsi" w:cstheme="minorHAnsi"/>
          <w:spacing w:val="14"/>
        </w:rPr>
        <w:t xml:space="preserve"> </w:t>
      </w:r>
      <w:r>
        <w:rPr>
          <w:rFonts w:asciiTheme="minorHAnsi" w:hAnsiTheme="minorHAnsi" w:cstheme="minorHAnsi"/>
        </w:rPr>
        <w:t>za</w:t>
      </w:r>
      <w:r>
        <w:rPr>
          <w:rFonts w:asciiTheme="minorHAnsi" w:hAnsiTheme="minorHAnsi" w:cstheme="minorHAnsi"/>
          <w:spacing w:val="14"/>
        </w:rPr>
        <w:t xml:space="preserve"> </w:t>
      </w:r>
      <w:r>
        <w:rPr>
          <w:rFonts w:asciiTheme="minorHAnsi" w:hAnsiTheme="minorHAnsi" w:cstheme="minorHAnsi"/>
        </w:rPr>
        <w:t>pomocą</w:t>
      </w:r>
      <w:r>
        <w:rPr>
          <w:rFonts w:asciiTheme="minorHAnsi" w:hAnsiTheme="minorHAnsi" w:cstheme="minorHAnsi"/>
          <w:spacing w:val="14"/>
        </w:rPr>
        <w:t xml:space="preserve"> </w:t>
      </w:r>
      <w:r>
        <w:rPr>
          <w:rFonts w:asciiTheme="minorHAnsi" w:hAnsiTheme="minorHAnsi" w:cstheme="minorHAnsi"/>
        </w:rPr>
        <w:t>poczty</w:t>
      </w:r>
      <w:r>
        <w:rPr>
          <w:rFonts w:asciiTheme="minorHAnsi" w:hAnsiTheme="minorHAnsi" w:cstheme="minorHAnsi"/>
          <w:spacing w:val="14"/>
        </w:rPr>
        <w:t xml:space="preserve"> </w:t>
      </w:r>
      <w:r>
        <w:rPr>
          <w:rFonts w:asciiTheme="minorHAnsi" w:hAnsiTheme="minorHAnsi" w:cstheme="minorHAnsi"/>
        </w:rPr>
        <w:t>tradycyjnej</w:t>
      </w:r>
      <w:r>
        <w:rPr>
          <w:rFonts w:asciiTheme="minorHAnsi" w:hAnsiTheme="minorHAnsi" w:cstheme="minorHAnsi"/>
          <w:spacing w:val="16"/>
        </w:rPr>
        <w:t xml:space="preserve"> </w:t>
      </w:r>
      <w:r>
        <w:rPr>
          <w:rFonts w:asciiTheme="minorHAnsi" w:hAnsiTheme="minorHAnsi" w:cstheme="minorHAnsi"/>
        </w:rPr>
        <w:t>na</w:t>
      </w:r>
      <w:r>
        <w:rPr>
          <w:rFonts w:asciiTheme="minorHAnsi" w:hAnsiTheme="minorHAnsi" w:cstheme="minorHAnsi"/>
          <w:spacing w:val="14"/>
        </w:rPr>
        <w:t xml:space="preserve"> </w:t>
      </w:r>
      <w:r>
        <w:rPr>
          <w:rFonts w:asciiTheme="minorHAnsi" w:hAnsiTheme="minorHAnsi" w:cstheme="minorHAnsi"/>
        </w:rPr>
        <w:t>adres</w:t>
      </w:r>
    </w:p>
    <w:p w14:paraId="7D5A9FCB" w14:textId="77777777" w:rsidR="00A01E4B" w:rsidRDefault="00A01E4B" w:rsidP="00A01E4B">
      <w:pPr>
        <w:pStyle w:val="Tekstpodstawowy"/>
        <w:spacing w:before="2" w:line="276" w:lineRule="auto"/>
        <w:ind w:left="824" w:right="117"/>
        <w:jc w:val="both"/>
        <w:rPr>
          <w:rFonts w:asciiTheme="minorHAnsi" w:hAnsiTheme="minorHAnsi" w:cstheme="minorHAnsi"/>
          <w:b/>
        </w:rPr>
      </w:pPr>
      <w:r>
        <w:rPr>
          <w:rFonts w:asciiTheme="minorHAnsi" w:hAnsiTheme="minorHAnsi" w:cstheme="minorHAnsi"/>
        </w:rPr>
        <w:t>Centrum Projektów Europejskich w Warszawie, ul. Domaniewska 39a, 02-672 Warszawa bądź pocztą elektroniczną na adres e-mail: iod@cpe.gov.pl</w:t>
      </w:r>
      <w:r>
        <w:rPr>
          <w:rFonts w:asciiTheme="minorHAnsi" w:hAnsiTheme="minorHAnsi" w:cstheme="minorHAnsi"/>
          <w:b/>
        </w:rPr>
        <w:t>;</w:t>
      </w:r>
    </w:p>
    <w:p w14:paraId="18B1286F" w14:textId="77777777" w:rsidR="00A01E4B" w:rsidRDefault="00A01E4B" w:rsidP="00A01E4B">
      <w:pPr>
        <w:pStyle w:val="Akapitzlist"/>
        <w:numPr>
          <w:ilvl w:val="1"/>
          <w:numId w:val="69"/>
        </w:numPr>
        <w:tabs>
          <w:tab w:val="left" w:pos="825"/>
        </w:tabs>
        <w:spacing w:line="276" w:lineRule="auto"/>
        <w:ind w:left="824" w:right="116"/>
        <w:rPr>
          <w:rFonts w:asciiTheme="minorHAnsi" w:hAnsiTheme="minorHAnsi" w:cstheme="minorHAnsi"/>
        </w:rPr>
      </w:pPr>
      <w:r>
        <w:rPr>
          <w:rFonts w:asciiTheme="minorHAnsi" w:hAnsiTheme="minorHAnsi" w:cstheme="minorHAnsi"/>
        </w:rPr>
        <w:t xml:space="preserve">Pani/Pana dane osobowe przetwarzane będą na podstawie art. 6 ust. 1 lit. c RODO w celu prowadzenia zamówienia publicznego na zakup i dostawę </w:t>
      </w:r>
      <w:r>
        <w:rPr>
          <w:rFonts w:ascii="Calibri" w:hAnsi="Calibri" w:cs="Calibri"/>
        </w:rPr>
        <w:t>licencji dla Centrum Projektów Europejskich</w:t>
      </w:r>
      <w:r>
        <w:rPr>
          <w:rFonts w:asciiTheme="minorHAnsi" w:hAnsiTheme="minorHAnsi" w:cstheme="minorHAnsi"/>
        </w:rPr>
        <w:t>,</w:t>
      </w:r>
      <w:r>
        <w:rPr>
          <w:rFonts w:asciiTheme="minorHAnsi" w:hAnsiTheme="minorHAnsi" w:cstheme="minorHAnsi"/>
          <w:i/>
        </w:rPr>
        <w:t xml:space="preserve"> nr postępowania WA.263.46.2021.MW</w:t>
      </w:r>
      <w:r>
        <w:rPr>
          <w:rFonts w:asciiTheme="minorHAnsi" w:hAnsiTheme="minorHAnsi" w:cstheme="minorHAnsi"/>
        </w:rPr>
        <w:t>, udzielonego w trybie podstawowym bez negocjacji art. 275 pkt 1 ustawy</w:t>
      </w:r>
      <w:r>
        <w:rPr>
          <w:rFonts w:asciiTheme="minorHAnsi" w:hAnsiTheme="minorHAnsi" w:cstheme="minorHAnsi"/>
          <w:spacing w:val="-1"/>
        </w:rPr>
        <w:t xml:space="preserve"> </w:t>
      </w:r>
      <w:proofErr w:type="spellStart"/>
      <w:r>
        <w:rPr>
          <w:rFonts w:asciiTheme="minorHAnsi" w:hAnsiTheme="minorHAnsi" w:cstheme="minorHAnsi"/>
        </w:rPr>
        <w:t>Pzp</w:t>
      </w:r>
      <w:proofErr w:type="spellEnd"/>
      <w:r>
        <w:rPr>
          <w:rFonts w:asciiTheme="minorHAnsi" w:hAnsiTheme="minorHAnsi" w:cstheme="minorHAnsi"/>
        </w:rPr>
        <w:t>;</w:t>
      </w:r>
    </w:p>
    <w:p w14:paraId="5F68DD33" w14:textId="77777777" w:rsidR="00A01E4B" w:rsidRDefault="00A01E4B" w:rsidP="00A01E4B">
      <w:pPr>
        <w:pStyle w:val="Akapitzlist"/>
        <w:numPr>
          <w:ilvl w:val="1"/>
          <w:numId w:val="69"/>
        </w:numPr>
        <w:tabs>
          <w:tab w:val="left" w:pos="825"/>
        </w:tabs>
        <w:spacing w:before="56"/>
        <w:rPr>
          <w:rFonts w:asciiTheme="minorHAnsi" w:hAnsiTheme="minorHAnsi" w:cstheme="minorHAnsi"/>
        </w:rPr>
      </w:pPr>
      <w:r>
        <w:rPr>
          <w:rFonts w:asciiTheme="minorHAnsi" w:hAnsiTheme="minorHAnsi" w:cstheme="minorHAnsi"/>
        </w:rPr>
        <w:t>Pani/Pana</w:t>
      </w:r>
      <w:r>
        <w:rPr>
          <w:rFonts w:asciiTheme="minorHAnsi" w:hAnsiTheme="minorHAnsi" w:cstheme="minorHAnsi"/>
          <w:spacing w:val="39"/>
        </w:rPr>
        <w:t xml:space="preserve"> </w:t>
      </w:r>
      <w:r>
        <w:rPr>
          <w:rFonts w:asciiTheme="minorHAnsi" w:hAnsiTheme="minorHAnsi" w:cstheme="minorHAnsi"/>
        </w:rPr>
        <w:t>dane</w:t>
      </w:r>
      <w:r>
        <w:rPr>
          <w:rFonts w:asciiTheme="minorHAnsi" w:hAnsiTheme="minorHAnsi" w:cstheme="minorHAnsi"/>
          <w:spacing w:val="39"/>
        </w:rPr>
        <w:t xml:space="preserve"> </w:t>
      </w:r>
      <w:r>
        <w:rPr>
          <w:rFonts w:asciiTheme="minorHAnsi" w:hAnsiTheme="minorHAnsi" w:cstheme="minorHAnsi"/>
        </w:rPr>
        <w:t>osobowe</w:t>
      </w:r>
      <w:r>
        <w:rPr>
          <w:rFonts w:asciiTheme="minorHAnsi" w:hAnsiTheme="minorHAnsi" w:cstheme="minorHAnsi"/>
          <w:spacing w:val="39"/>
        </w:rPr>
        <w:t xml:space="preserve"> </w:t>
      </w:r>
      <w:r>
        <w:rPr>
          <w:rFonts w:asciiTheme="minorHAnsi" w:hAnsiTheme="minorHAnsi" w:cstheme="minorHAnsi"/>
        </w:rPr>
        <w:t>zostały</w:t>
      </w:r>
      <w:r>
        <w:rPr>
          <w:rFonts w:asciiTheme="minorHAnsi" w:hAnsiTheme="minorHAnsi" w:cstheme="minorHAnsi"/>
          <w:spacing w:val="40"/>
        </w:rPr>
        <w:t xml:space="preserve"> </w:t>
      </w:r>
      <w:r>
        <w:rPr>
          <w:rFonts w:asciiTheme="minorHAnsi" w:hAnsiTheme="minorHAnsi" w:cstheme="minorHAnsi"/>
        </w:rPr>
        <w:t>pozyskane</w:t>
      </w:r>
      <w:r>
        <w:rPr>
          <w:rFonts w:asciiTheme="minorHAnsi" w:hAnsiTheme="minorHAnsi" w:cstheme="minorHAnsi"/>
          <w:spacing w:val="38"/>
        </w:rPr>
        <w:t xml:space="preserve"> </w:t>
      </w:r>
      <w:r>
        <w:rPr>
          <w:rFonts w:asciiTheme="minorHAnsi" w:hAnsiTheme="minorHAnsi" w:cstheme="minorHAnsi"/>
        </w:rPr>
        <w:t>od</w:t>
      </w:r>
      <w:r>
        <w:rPr>
          <w:rFonts w:asciiTheme="minorHAnsi" w:hAnsiTheme="minorHAnsi" w:cstheme="minorHAnsi"/>
          <w:spacing w:val="39"/>
        </w:rPr>
        <w:t xml:space="preserve"> </w:t>
      </w:r>
      <w:r>
        <w:rPr>
          <w:rFonts w:asciiTheme="minorHAnsi" w:hAnsiTheme="minorHAnsi" w:cstheme="minorHAnsi"/>
        </w:rPr>
        <w:t>podmiotu,</w:t>
      </w:r>
      <w:r>
        <w:rPr>
          <w:rFonts w:asciiTheme="minorHAnsi" w:hAnsiTheme="minorHAnsi" w:cstheme="minorHAnsi"/>
          <w:spacing w:val="39"/>
        </w:rPr>
        <w:t xml:space="preserve"> </w:t>
      </w:r>
      <w:r>
        <w:rPr>
          <w:rFonts w:asciiTheme="minorHAnsi" w:hAnsiTheme="minorHAnsi" w:cstheme="minorHAnsi"/>
        </w:rPr>
        <w:t>który</w:t>
      </w:r>
      <w:r>
        <w:rPr>
          <w:rFonts w:asciiTheme="minorHAnsi" w:hAnsiTheme="minorHAnsi" w:cstheme="minorHAnsi"/>
          <w:spacing w:val="39"/>
        </w:rPr>
        <w:t xml:space="preserve"> </w:t>
      </w:r>
      <w:r>
        <w:rPr>
          <w:rFonts w:asciiTheme="minorHAnsi" w:hAnsiTheme="minorHAnsi" w:cstheme="minorHAnsi"/>
        </w:rPr>
        <w:t>odpowiedział</w:t>
      </w:r>
      <w:r>
        <w:rPr>
          <w:rFonts w:asciiTheme="minorHAnsi" w:hAnsiTheme="minorHAnsi" w:cstheme="minorHAnsi"/>
          <w:spacing w:val="39"/>
        </w:rPr>
        <w:t xml:space="preserve"> </w:t>
      </w:r>
      <w:r>
        <w:rPr>
          <w:rFonts w:asciiTheme="minorHAnsi" w:hAnsiTheme="minorHAnsi" w:cstheme="minorHAnsi"/>
        </w:rPr>
        <w:t>na</w:t>
      </w:r>
      <w:r>
        <w:rPr>
          <w:rFonts w:asciiTheme="minorHAnsi" w:hAnsiTheme="minorHAnsi" w:cstheme="minorHAnsi"/>
          <w:spacing w:val="38"/>
        </w:rPr>
        <w:t xml:space="preserve"> </w:t>
      </w:r>
      <w:r>
        <w:rPr>
          <w:rFonts w:asciiTheme="minorHAnsi" w:hAnsiTheme="minorHAnsi" w:cstheme="minorHAnsi"/>
        </w:rPr>
        <w:t>ogłoszenie</w:t>
      </w:r>
    </w:p>
    <w:p w14:paraId="54FAD42E" w14:textId="77777777" w:rsidR="00A01E4B" w:rsidRDefault="00A01E4B" w:rsidP="00A01E4B">
      <w:pPr>
        <w:pStyle w:val="Tekstpodstawowy"/>
        <w:spacing w:before="38"/>
        <w:ind w:left="824"/>
        <w:rPr>
          <w:rFonts w:asciiTheme="minorHAnsi" w:hAnsiTheme="minorHAnsi" w:cstheme="minorHAnsi"/>
        </w:rPr>
      </w:pPr>
      <w:r>
        <w:rPr>
          <w:rFonts w:asciiTheme="minorHAnsi" w:hAnsiTheme="minorHAnsi" w:cstheme="minorHAnsi"/>
        </w:rPr>
        <w:t>o postępowaniu o udzielenie zamówienia publicznego wskazanym powyżej;</w:t>
      </w:r>
    </w:p>
    <w:p w14:paraId="35AABCB5" w14:textId="77777777" w:rsidR="00A01E4B" w:rsidRDefault="00A01E4B" w:rsidP="00A01E4B">
      <w:pPr>
        <w:pStyle w:val="Akapitzlist"/>
        <w:numPr>
          <w:ilvl w:val="1"/>
          <w:numId w:val="69"/>
        </w:numPr>
        <w:tabs>
          <w:tab w:val="left" w:pos="825"/>
        </w:tabs>
        <w:spacing w:before="98"/>
        <w:ind w:left="824"/>
        <w:jc w:val="left"/>
        <w:rPr>
          <w:rFonts w:asciiTheme="minorHAnsi" w:hAnsiTheme="minorHAnsi" w:cstheme="minorHAnsi"/>
        </w:rPr>
      </w:pPr>
      <w:r>
        <w:rPr>
          <w:rFonts w:asciiTheme="minorHAnsi" w:hAnsiTheme="minorHAnsi" w:cstheme="minorHAnsi"/>
        </w:rPr>
        <w:t>CPE</w:t>
      </w:r>
      <w:r>
        <w:rPr>
          <w:rFonts w:asciiTheme="minorHAnsi" w:hAnsiTheme="minorHAnsi" w:cstheme="minorHAnsi"/>
          <w:spacing w:val="28"/>
        </w:rPr>
        <w:t xml:space="preserve"> </w:t>
      </w:r>
      <w:r>
        <w:rPr>
          <w:rFonts w:asciiTheme="minorHAnsi" w:hAnsiTheme="minorHAnsi" w:cstheme="minorHAnsi"/>
        </w:rPr>
        <w:t>będzie</w:t>
      </w:r>
      <w:r>
        <w:rPr>
          <w:rFonts w:asciiTheme="minorHAnsi" w:hAnsiTheme="minorHAnsi" w:cstheme="minorHAnsi"/>
          <w:spacing w:val="28"/>
        </w:rPr>
        <w:t xml:space="preserve"> </w:t>
      </w:r>
      <w:r>
        <w:rPr>
          <w:rFonts w:asciiTheme="minorHAnsi" w:hAnsiTheme="minorHAnsi" w:cstheme="minorHAnsi"/>
        </w:rPr>
        <w:t>przetwarzało</w:t>
      </w:r>
      <w:r>
        <w:rPr>
          <w:rFonts w:asciiTheme="minorHAnsi" w:hAnsiTheme="minorHAnsi" w:cstheme="minorHAnsi"/>
          <w:spacing w:val="28"/>
        </w:rPr>
        <w:t xml:space="preserve"> </w:t>
      </w:r>
      <w:r>
        <w:rPr>
          <w:rFonts w:asciiTheme="minorHAnsi" w:hAnsiTheme="minorHAnsi" w:cstheme="minorHAnsi"/>
        </w:rPr>
        <w:t>Pani/Pana</w:t>
      </w:r>
      <w:r>
        <w:rPr>
          <w:rFonts w:asciiTheme="minorHAnsi" w:hAnsiTheme="minorHAnsi" w:cstheme="minorHAnsi"/>
          <w:spacing w:val="29"/>
        </w:rPr>
        <w:t xml:space="preserve"> </w:t>
      </w:r>
      <w:r>
        <w:rPr>
          <w:rFonts w:asciiTheme="minorHAnsi" w:hAnsiTheme="minorHAnsi" w:cstheme="minorHAnsi"/>
        </w:rPr>
        <w:t>dane</w:t>
      </w:r>
      <w:r>
        <w:rPr>
          <w:rFonts w:asciiTheme="minorHAnsi" w:hAnsiTheme="minorHAnsi" w:cstheme="minorHAnsi"/>
          <w:spacing w:val="29"/>
        </w:rPr>
        <w:t xml:space="preserve"> </w:t>
      </w:r>
      <w:r>
        <w:rPr>
          <w:rFonts w:asciiTheme="minorHAnsi" w:hAnsiTheme="minorHAnsi" w:cstheme="minorHAnsi"/>
        </w:rPr>
        <w:t>w</w:t>
      </w:r>
      <w:r>
        <w:rPr>
          <w:rFonts w:asciiTheme="minorHAnsi" w:hAnsiTheme="minorHAnsi" w:cstheme="minorHAnsi"/>
          <w:spacing w:val="28"/>
        </w:rPr>
        <w:t xml:space="preserve"> </w:t>
      </w:r>
      <w:r>
        <w:rPr>
          <w:rFonts w:asciiTheme="minorHAnsi" w:hAnsiTheme="minorHAnsi" w:cstheme="minorHAnsi"/>
        </w:rPr>
        <w:t>zakresie</w:t>
      </w:r>
      <w:r>
        <w:rPr>
          <w:rFonts w:asciiTheme="minorHAnsi" w:hAnsiTheme="minorHAnsi" w:cstheme="minorHAnsi"/>
          <w:spacing w:val="30"/>
        </w:rPr>
        <w:t xml:space="preserve"> </w:t>
      </w:r>
      <w:r>
        <w:rPr>
          <w:rFonts w:asciiTheme="minorHAnsi" w:hAnsiTheme="minorHAnsi" w:cstheme="minorHAnsi"/>
        </w:rPr>
        <w:t>danych</w:t>
      </w:r>
      <w:r>
        <w:rPr>
          <w:rFonts w:asciiTheme="minorHAnsi" w:hAnsiTheme="minorHAnsi" w:cstheme="minorHAnsi"/>
          <w:spacing w:val="28"/>
        </w:rPr>
        <w:t xml:space="preserve"> </w:t>
      </w:r>
      <w:r>
        <w:rPr>
          <w:rFonts w:asciiTheme="minorHAnsi" w:hAnsiTheme="minorHAnsi" w:cstheme="minorHAnsi"/>
        </w:rPr>
        <w:t>kontaktowych,</w:t>
      </w:r>
      <w:r>
        <w:rPr>
          <w:rFonts w:asciiTheme="minorHAnsi" w:hAnsiTheme="minorHAnsi" w:cstheme="minorHAnsi"/>
          <w:spacing w:val="29"/>
        </w:rPr>
        <w:t xml:space="preserve"> </w:t>
      </w:r>
      <w:r>
        <w:rPr>
          <w:rFonts w:asciiTheme="minorHAnsi" w:hAnsiTheme="minorHAnsi" w:cstheme="minorHAnsi"/>
        </w:rPr>
        <w:t>informacji</w:t>
      </w:r>
    </w:p>
    <w:p w14:paraId="721636FB" w14:textId="77777777" w:rsidR="00A01E4B" w:rsidRDefault="00A01E4B" w:rsidP="00A01E4B">
      <w:pPr>
        <w:pStyle w:val="Tekstpodstawowy"/>
        <w:spacing w:before="37"/>
        <w:ind w:left="824"/>
        <w:rPr>
          <w:rFonts w:asciiTheme="minorHAnsi" w:hAnsiTheme="minorHAnsi" w:cstheme="minorHAnsi"/>
        </w:rPr>
      </w:pPr>
      <w:r>
        <w:rPr>
          <w:rFonts w:asciiTheme="minorHAnsi" w:hAnsiTheme="minorHAnsi" w:cstheme="minorHAnsi"/>
        </w:rPr>
        <w:t>o zatrudnieniu, stopni naukowych oraz inne w zakresie podanym przez podmiot składający ofertę</w:t>
      </w:r>
    </w:p>
    <w:p w14:paraId="5948231C" w14:textId="77777777" w:rsidR="00A01E4B" w:rsidRDefault="00A01E4B" w:rsidP="00A01E4B">
      <w:pPr>
        <w:pStyle w:val="Tekstpodstawowy"/>
        <w:spacing w:before="38"/>
        <w:ind w:left="824"/>
        <w:rPr>
          <w:rFonts w:asciiTheme="minorHAnsi" w:hAnsiTheme="minorHAnsi" w:cstheme="minorHAnsi"/>
        </w:rPr>
      </w:pPr>
      <w:r>
        <w:rPr>
          <w:rFonts w:asciiTheme="minorHAnsi" w:hAnsiTheme="minorHAnsi" w:cstheme="minorHAnsi"/>
        </w:rPr>
        <w:t>w odpowiedzi na ogłoszenie o udzieleniu zamówienia publicznego;</w:t>
      </w:r>
    </w:p>
    <w:p w14:paraId="3F77C09D" w14:textId="77777777" w:rsidR="00A01E4B" w:rsidRDefault="00A01E4B" w:rsidP="00A01E4B">
      <w:pPr>
        <w:pStyle w:val="Akapitzlist"/>
        <w:numPr>
          <w:ilvl w:val="1"/>
          <w:numId w:val="69"/>
        </w:numPr>
        <w:tabs>
          <w:tab w:val="left" w:pos="825"/>
        </w:tabs>
        <w:spacing w:before="98"/>
        <w:jc w:val="left"/>
        <w:rPr>
          <w:rFonts w:asciiTheme="minorHAnsi" w:hAnsiTheme="minorHAnsi" w:cstheme="minorHAnsi"/>
        </w:rPr>
      </w:pPr>
      <w:r>
        <w:rPr>
          <w:rFonts w:asciiTheme="minorHAnsi" w:hAnsiTheme="minorHAnsi" w:cstheme="minorHAnsi"/>
        </w:rPr>
        <w:t>odbiorcami Pani/Pana danych osobowych będą osoby lub podmioty, którym</w:t>
      </w:r>
      <w:r>
        <w:rPr>
          <w:rFonts w:asciiTheme="minorHAnsi" w:hAnsiTheme="minorHAnsi" w:cstheme="minorHAnsi"/>
          <w:spacing w:val="54"/>
        </w:rPr>
        <w:t xml:space="preserve"> </w:t>
      </w:r>
      <w:r>
        <w:rPr>
          <w:rFonts w:asciiTheme="minorHAnsi" w:hAnsiTheme="minorHAnsi" w:cstheme="minorHAnsi"/>
        </w:rPr>
        <w:t>udostępniona</w:t>
      </w:r>
    </w:p>
    <w:p w14:paraId="70251FE6" w14:textId="77777777" w:rsidR="00A01E4B" w:rsidRDefault="00A01E4B" w:rsidP="00A01E4B">
      <w:pPr>
        <w:pStyle w:val="Tekstpodstawowy"/>
        <w:spacing w:before="37"/>
        <w:ind w:left="824"/>
        <w:rPr>
          <w:rFonts w:asciiTheme="minorHAnsi" w:hAnsiTheme="minorHAnsi" w:cstheme="minorHAnsi"/>
        </w:rPr>
      </w:pPr>
      <w:r>
        <w:rPr>
          <w:rFonts w:asciiTheme="minorHAnsi" w:hAnsiTheme="minorHAnsi" w:cstheme="minorHAnsi"/>
        </w:rPr>
        <w:t xml:space="preserve">zostanie dokumentacja postępowania w oparciu o art. 18 oraz art. 74 ustawy </w:t>
      </w:r>
      <w:proofErr w:type="spellStart"/>
      <w:r>
        <w:rPr>
          <w:rFonts w:asciiTheme="minorHAnsi" w:hAnsiTheme="minorHAnsi" w:cstheme="minorHAnsi"/>
        </w:rPr>
        <w:t>Pzp</w:t>
      </w:r>
      <w:proofErr w:type="spellEnd"/>
      <w:r>
        <w:rPr>
          <w:rFonts w:asciiTheme="minorHAnsi" w:hAnsiTheme="minorHAnsi" w:cstheme="minorHAnsi"/>
        </w:rPr>
        <w:t>;</w:t>
      </w:r>
    </w:p>
    <w:p w14:paraId="5B45A4BA" w14:textId="77777777" w:rsidR="00A01E4B" w:rsidRDefault="00A01E4B" w:rsidP="00A01E4B">
      <w:pPr>
        <w:pStyle w:val="Akapitzlist"/>
        <w:numPr>
          <w:ilvl w:val="1"/>
          <w:numId w:val="69"/>
        </w:numPr>
        <w:tabs>
          <w:tab w:val="left" w:pos="825"/>
        </w:tabs>
        <w:spacing w:before="98" w:line="276" w:lineRule="auto"/>
        <w:ind w:left="824" w:right="115"/>
        <w:rPr>
          <w:rFonts w:asciiTheme="minorHAnsi" w:hAnsiTheme="minorHAnsi" w:cstheme="minorHAnsi"/>
        </w:rPr>
      </w:pPr>
      <w:r>
        <w:rPr>
          <w:rFonts w:asciiTheme="minorHAnsi" w:hAnsiTheme="minorHAnsi" w:cstheme="minorHAnsi"/>
        </w:rPr>
        <w:t xml:space="preserve">Pani/Pana dane osobowe będą przechowywane, zgodnie z art. 78 ust. 1 i 4 ustawy </w:t>
      </w:r>
      <w:proofErr w:type="spellStart"/>
      <w:r>
        <w:rPr>
          <w:rFonts w:asciiTheme="minorHAnsi" w:hAnsiTheme="minorHAnsi" w:cstheme="minorHAnsi"/>
        </w:rPr>
        <w:t>Pzp</w:t>
      </w:r>
      <w:proofErr w:type="spellEnd"/>
      <w:r>
        <w:rPr>
          <w:rFonts w:asciiTheme="minorHAnsi" w:hAnsiTheme="minorHAnsi" w:cstheme="minorHAnsi"/>
        </w:rPr>
        <w:t>, przez okres 4 lat od dnia zakończenia postępowania o udzielenie zamówienia, a jeżeli czas trwania umowy</w:t>
      </w:r>
      <w:r>
        <w:rPr>
          <w:rFonts w:asciiTheme="minorHAnsi" w:hAnsiTheme="minorHAnsi" w:cstheme="minorHAnsi"/>
          <w:spacing w:val="-10"/>
        </w:rPr>
        <w:t xml:space="preserve"> </w:t>
      </w:r>
      <w:r>
        <w:rPr>
          <w:rFonts w:asciiTheme="minorHAnsi" w:hAnsiTheme="minorHAnsi" w:cstheme="minorHAnsi"/>
        </w:rPr>
        <w:t>przekracza</w:t>
      </w:r>
      <w:r>
        <w:rPr>
          <w:rFonts w:asciiTheme="minorHAnsi" w:hAnsiTheme="minorHAnsi" w:cstheme="minorHAnsi"/>
          <w:spacing w:val="-9"/>
        </w:rPr>
        <w:t xml:space="preserve"> </w:t>
      </w:r>
      <w:r>
        <w:rPr>
          <w:rFonts w:asciiTheme="minorHAnsi" w:hAnsiTheme="minorHAnsi" w:cstheme="minorHAnsi"/>
        </w:rPr>
        <w:t>4</w:t>
      </w:r>
      <w:r>
        <w:rPr>
          <w:rFonts w:asciiTheme="minorHAnsi" w:hAnsiTheme="minorHAnsi" w:cstheme="minorHAnsi"/>
          <w:spacing w:val="-9"/>
        </w:rPr>
        <w:t xml:space="preserve"> </w:t>
      </w:r>
      <w:r>
        <w:rPr>
          <w:rFonts w:asciiTheme="minorHAnsi" w:hAnsiTheme="minorHAnsi" w:cstheme="minorHAnsi"/>
        </w:rPr>
        <w:t>lata,</w:t>
      </w:r>
      <w:r>
        <w:rPr>
          <w:rFonts w:asciiTheme="minorHAnsi" w:hAnsiTheme="minorHAnsi" w:cstheme="minorHAnsi"/>
          <w:spacing w:val="-9"/>
        </w:rPr>
        <w:t xml:space="preserve"> </w:t>
      </w:r>
      <w:r>
        <w:rPr>
          <w:rFonts w:asciiTheme="minorHAnsi" w:hAnsiTheme="minorHAnsi" w:cstheme="minorHAnsi"/>
        </w:rPr>
        <w:t>okres</w:t>
      </w:r>
      <w:r>
        <w:rPr>
          <w:rFonts w:asciiTheme="minorHAnsi" w:hAnsiTheme="minorHAnsi" w:cstheme="minorHAnsi"/>
          <w:spacing w:val="-9"/>
        </w:rPr>
        <w:t xml:space="preserve"> </w:t>
      </w:r>
      <w:r>
        <w:rPr>
          <w:rFonts w:asciiTheme="minorHAnsi" w:hAnsiTheme="minorHAnsi" w:cstheme="minorHAnsi"/>
        </w:rPr>
        <w:t>przechowywania</w:t>
      </w:r>
      <w:r>
        <w:rPr>
          <w:rFonts w:asciiTheme="minorHAnsi" w:hAnsiTheme="minorHAnsi" w:cstheme="minorHAnsi"/>
          <w:spacing w:val="-9"/>
        </w:rPr>
        <w:t xml:space="preserve"> </w:t>
      </w:r>
      <w:r>
        <w:rPr>
          <w:rFonts w:asciiTheme="minorHAnsi" w:hAnsiTheme="minorHAnsi" w:cstheme="minorHAnsi"/>
        </w:rPr>
        <w:t>obejmuje</w:t>
      </w:r>
      <w:r>
        <w:rPr>
          <w:rFonts w:asciiTheme="minorHAnsi" w:hAnsiTheme="minorHAnsi" w:cstheme="minorHAnsi"/>
          <w:spacing w:val="-9"/>
        </w:rPr>
        <w:t xml:space="preserve"> </w:t>
      </w:r>
      <w:r>
        <w:rPr>
          <w:rFonts w:asciiTheme="minorHAnsi" w:hAnsiTheme="minorHAnsi" w:cstheme="minorHAnsi"/>
        </w:rPr>
        <w:t>cały</w:t>
      </w:r>
      <w:r>
        <w:rPr>
          <w:rFonts w:asciiTheme="minorHAnsi" w:hAnsiTheme="minorHAnsi" w:cstheme="minorHAnsi"/>
          <w:spacing w:val="-9"/>
        </w:rPr>
        <w:t xml:space="preserve"> </w:t>
      </w:r>
      <w:r>
        <w:rPr>
          <w:rFonts w:asciiTheme="minorHAnsi" w:hAnsiTheme="minorHAnsi" w:cstheme="minorHAnsi"/>
        </w:rPr>
        <w:t>czas</w:t>
      </w:r>
      <w:r>
        <w:rPr>
          <w:rFonts w:asciiTheme="minorHAnsi" w:hAnsiTheme="minorHAnsi" w:cstheme="minorHAnsi"/>
          <w:spacing w:val="-8"/>
        </w:rPr>
        <w:t xml:space="preserve"> </w:t>
      </w:r>
      <w:r>
        <w:rPr>
          <w:rFonts w:asciiTheme="minorHAnsi" w:hAnsiTheme="minorHAnsi" w:cstheme="minorHAnsi"/>
        </w:rPr>
        <w:t>trwania</w:t>
      </w:r>
      <w:r>
        <w:rPr>
          <w:rFonts w:asciiTheme="minorHAnsi" w:hAnsiTheme="minorHAnsi" w:cstheme="minorHAnsi"/>
          <w:spacing w:val="-8"/>
        </w:rPr>
        <w:t xml:space="preserve"> </w:t>
      </w:r>
      <w:r>
        <w:rPr>
          <w:rFonts w:asciiTheme="minorHAnsi" w:hAnsiTheme="minorHAnsi" w:cstheme="minorHAnsi"/>
        </w:rPr>
        <w:t>umowy,</w:t>
      </w:r>
      <w:r>
        <w:rPr>
          <w:rFonts w:asciiTheme="minorHAnsi" w:hAnsiTheme="minorHAnsi" w:cstheme="minorHAnsi"/>
          <w:spacing w:val="-9"/>
        </w:rPr>
        <w:t xml:space="preserve"> </w:t>
      </w:r>
      <w:r>
        <w:rPr>
          <w:rFonts w:asciiTheme="minorHAnsi" w:hAnsiTheme="minorHAnsi" w:cstheme="minorHAnsi"/>
        </w:rPr>
        <w:t>a</w:t>
      </w:r>
      <w:r>
        <w:rPr>
          <w:rFonts w:asciiTheme="minorHAnsi" w:hAnsiTheme="minorHAnsi" w:cstheme="minorHAnsi"/>
          <w:spacing w:val="-10"/>
        </w:rPr>
        <w:t xml:space="preserve"> </w:t>
      </w:r>
      <w:r>
        <w:rPr>
          <w:rFonts w:asciiTheme="minorHAnsi" w:hAnsiTheme="minorHAnsi" w:cstheme="minorHAnsi"/>
        </w:rPr>
        <w:t>następnie w celu archiwalnym przez okres zgodny z instrukcją kancelaryjną CPE i Jednolitym Rzeczowym Wykazem</w:t>
      </w:r>
      <w:r>
        <w:rPr>
          <w:rFonts w:asciiTheme="minorHAnsi" w:hAnsiTheme="minorHAnsi" w:cstheme="minorHAnsi"/>
          <w:spacing w:val="-3"/>
        </w:rPr>
        <w:t xml:space="preserve"> </w:t>
      </w:r>
      <w:r>
        <w:rPr>
          <w:rFonts w:asciiTheme="minorHAnsi" w:hAnsiTheme="minorHAnsi" w:cstheme="minorHAnsi"/>
        </w:rPr>
        <w:t>Akt;</w:t>
      </w:r>
    </w:p>
    <w:p w14:paraId="19CD5C3F" w14:textId="77777777" w:rsidR="00A01E4B" w:rsidRDefault="00A01E4B" w:rsidP="00A01E4B">
      <w:pPr>
        <w:pStyle w:val="Akapitzlist"/>
        <w:numPr>
          <w:ilvl w:val="1"/>
          <w:numId w:val="69"/>
        </w:numPr>
        <w:tabs>
          <w:tab w:val="left" w:pos="825"/>
        </w:tabs>
        <w:spacing w:before="56" w:line="276" w:lineRule="auto"/>
        <w:ind w:left="824" w:right="116"/>
        <w:rPr>
          <w:rFonts w:asciiTheme="minorHAnsi" w:hAnsiTheme="minorHAnsi" w:cstheme="minorHAnsi"/>
        </w:rPr>
      </w:pPr>
      <w:r>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rPr>
        <w:t>Pzp</w:t>
      </w:r>
      <w:proofErr w:type="spellEnd"/>
      <w:r>
        <w:rPr>
          <w:rFonts w:asciiTheme="minorHAnsi" w:hAnsiTheme="minorHAnsi" w:cstheme="minorHAnsi"/>
        </w:rPr>
        <w:t>, związanym z udziałem        w postępowaniu o udzielenie zamówienia publicznego; konsekwencje niepodania określonych danych wynikają z ustawy</w:t>
      </w:r>
      <w:r>
        <w:rPr>
          <w:rFonts w:asciiTheme="minorHAnsi" w:hAnsiTheme="minorHAnsi" w:cstheme="minorHAnsi"/>
          <w:spacing w:val="-2"/>
        </w:rPr>
        <w:t xml:space="preserve"> </w:t>
      </w:r>
      <w:proofErr w:type="spellStart"/>
      <w:r>
        <w:rPr>
          <w:rFonts w:asciiTheme="minorHAnsi" w:hAnsiTheme="minorHAnsi" w:cstheme="minorHAnsi"/>
        </w:rPr>
        <w:t>Pzp</w:t>
      </w:r>
      <w:proofErr w:type="spellEnd"/>
      <w:r>
        <w:rPr>
          <w:rFonts w:asciiTheme="minorHAnsi" w:hAnsiTheme="minorHAnsi" w:cstheme="minorHAnsi"/>
        </w:rPr>
        <w:t>;</w:t>
      </w:r>
    </w:p>
    <w:p w14:paraId="7658AD35" w14:textId="77777777" w:rsidR="00A01E4B" w:rsidRDefault="00A01E4B" w:rsidP="00A01E4B">
      <w:pPr>
        <w:pStyle w:val="Akapitzlist"/>
        <w:numPr>
          <w:ilvl w:val="1"/>
          <w:numId w:val="69"/>
        </w:numPr>
        <w:tabs>
          <w:tab w:val="left" w:pos="825"/>
        </w:tabs>
        <w:spacing w:before="57" w:line="268" w:lineRule="auto"/>
        <w:ind w:left="824" w:right="116"/>
        <w:rPr>
          <w:rFonts w:asciiTheme="minorHAnsi" w:hAnsiTheme="minorHAnsi" w:cstheme="minorHAnsi"/>
        </w:rPr>
      </w:pPr>
      <w:r>
        <w:rPr>
          <w:rFonts w:asciiTheme="minorHAnsi" w:hAnsiTheme="minorHAnsi" w:cstheme="minorHAnsi"/>
        </w:rPr>
        <w:t>w odniesieniu do Pani/Pana danych osobowych decyzje nie będą podejmowane w sposób zautomatyzowany, stosowanie do art. 22</w:t>
      </w:r>
      <w:r>
        <w:rPr>
          <w:rFonts w:asciiTheme="minorHAnsi" w:hAnsiTheme="minorHAnsi" w:cstheme="minorHAnsi"/>
          <w:spacing w:val="-1"/>
        </w:rPr>
        <w:t xml:space="preserve"> </w:t>
      </w:r>
      <w:r>
        <w:rPr>
          <w:rFonts w:asciiTheme="minorHAnsi" w:hAnsiTheme="minorHAnsi" w:cstheme="minorHAnsi"/>
        </w:rPr>
        <w:t>RODO;</w:t>
      </w:r>
    </w:p>
    <w:p w14:paraId="42F9BFAB" w14:textId="77777777" w:rsidR="00A01E4B" w:rsidRDefault="00A01E4B" w:rsidP="00A01E4B">
      <w:pPr>
        <w:pStyle w:val="Akapitzlist"/>
        <w:numPr>
          <w:ilvl w:val="1"/>
          <w:numId w:val="69"/>
        </w:numPr>
        <w:tabs>
          <w:tab w:val="left" w:pos="825"/>
        </w:tabs>
        <w:spacing w:before="62"/>
        <w:rPr>
          <w:rFonts w:asciiTheme="minorHAnsi" w:hAnsiTheme="minorHAnsi" w:cstheme="minorHAnsi"/>
        </w:rPr>
      </w:pPr>
      <w:r>
        <w:rPr>
          <w:rFonts w:asciiTheme="minorHAnsi" w:hAnsiTheme="minorHAnsi" w:cstheme="minorHAnsi"/>
        </w:rPr>
        <w:t>posiada</w:t>
      </w:r>
      <w:r>
        <w:rPr>
          <w:rFonts w:asciiTheme="minorHAnsi" w:hAnsiTheme="minorHAnsi" w:cstheme="minorHAnsi"/>
          <w:spacing w:val="-1"/>
        </w:rPr>
        <w:t xml:space="preserve"> </w:t>
      </w:r>
      <w:r>
        <w:rPr>
          <w:rFonts w:asciiTheme="minorHAnsi" w:hAnsiTheme="minorHAnsi" w:cstheme="minorHAnsi"/>
        </w:rPr>
        <w:t>Pani/Pan:</w:t>
      </w:r>
    </w:p>
    <w:p w14:paraId="023ACEE1" w14:textId="77777777" w:rsidR="00A01E4B" w:rsidRDefault="00A01E4B" w:rsidP="00A01E4B">
      <w:pPr>
        <w:pStyle w:val="Akapitzlist"/>
        <w:numPr>
          <w:ilvl w:val="0"/>
          <w:numId w:val="1"/>
        </w:numPr>
        <w:tabs>
          <w:tab w:val="left" w:pos="721"/>
        </w:tabs>
        <w:spacing w:before="97"/>
        <w:ind w:left="720"/>
        <w:rPr>
          <w:rFonts w:asciiTheme="minorHAnsi" w:hAnsiTheme="minorHAnsi" w:cstheme="minorHAnsi"/>
        </w:rPr>
      </w:pPr>
      <w:r>
        <w:rPr>
          <w:rFonts w:asciiTheme="minorHAnsi" w:hAnsiTheme="minorHAnsi" w:cstheme="minorHAnsi"/>
        </w:rPr>
        <w:t>na podstawie art. 15 RODO prawo dostępu do danych osobowych Pani/Pana</w:t>
      </w:r>
      <w:r>
        <w:rPr>
          <w:rFonts w:asciiTheme="minorHAnsi" w:hAnsiTheme="minorHAnsi" w:cstheme="minorHAnsi"/>
          <w:spacing w:val="-8"/>
        </w:rPr>
        <w:t xml:space="preserve"> </w:t>
      </w:r>
      <w:r>
        <w:rPr>
          <w:rFonts w:asciiTheme="minorHAnsi" w:hAnsiTheme="minorHAnsi" w:cstheme="minorHAnsi"/>
        </w:rPr>
        <w:t>dotyczących;</w:t>
      </w:r>
    </w:p>
    <w:p w14:paraId="251F335B" w14:textId="77777777" w:rsidR="00A01E4B" w:rsidRDefault="00A01E4B" w:rsidP="00A01E4B">
      <w:pPr>
        <w:pStyle w:val="Akapitzlist"/>
        <w:rPr>
          <w:rFonts w:asciiTheme="minorHAnsi" w:hAnsiTheme="minorHAnsi" w:cstheme="minorHAnsi"/>
        </w:rPr>
      </w:pPr>
      <w:r>
        <w:rPr>
          <w:rFonts w:asciiTheme="minorHAnsi" w:hAnsiTheme="minorHAnsi" w:cstheme="minorHAnsi"/>
        </w:rPr>
        <w:lastRenderedPageBreak/>
        <w:t>na podstawie art. 16 RODO prawo do sprostowania lub uzupełnienia Pani/Pana danych osobowych, przy czym skorzystanie z prawa do sprostowania lub uzupełnienia nie może skutkować zmianą wyniku postępowania o udzielenie zamówienia publicznego ani</w:t>
      </w:r>
      <w:r>
        <w:rPr>
          <w:rFonts w:asciiTheme="minorHAnsi" w:hAnsiTheme="minorHAnsi" w:cstheme="minorHAnsi"/>
          <w:spacing w:val="32"/>
        </w:rPr>
        <w:t xml:space="preserve"> </w:t>
      </w:r>
      <w:r>
        <w:rPr>
          <w:rFonts w:asciiTheme="minorHAnsi" w:hAnsiTheme="minorHAnsi" w:cstheme="minorHAnsi"/>
        </w:rPr>
        <w:t xml:space="preserve">zmianą postanowień umowy w zakresie niezgodnym z ustawą </w:t>
      </w:r>
      <w:proofErr w:type="spellStart"/>
      <w:r>
        <w:rPr>
          <w:rFonts w:asciiTheme="minorHAnsi" w:hAnsiTheme="minorHAnsi" w:cstheme="minorHAnsi"/>
        </w:rPr>
        <w:t>Pzp</w:t>
      </w:r>
      <w:proofErr w:type="spellEnd"/>
      <w:r>
        <w:rPr>
          <w:rFonts w:asciiTheme="minorHAnsi" w:hAnsiTheme="minorHAnsi" w:cstheme="minorHAnsi"/>
        </w:rPr>
        <w:t xml:space="preserve"> oraz nie może naruszać integralności protokołu oraz jego załączników.</w:t>
      </w:r>
    </w:p>
    <w:p w14:paraId="3901E495" w14:textId="77777777" w:rsidR="00A01E4B" w:rsidRDefault="00A01E4B" w:rsidP="00A01E4B">
      <w:pPr>
        <w:pStyle w:val="Akapitzlist"/>
        <w:numPr>
          <w:ilvl w:val="0"/>
          <w:numId w:val="1"/>
        </w:numPr>
        <w:tabs>
          <w:tab w:val="left" w:pos="727"/>
        </w:tabs>
        <w:spacing w:line="276" w:lineRule="auto"/>
        <w:ind w:left="824" w:right="115" w:hanging="283"/>
        <w:rPr>
          <w:rFonts w:asciiTheme="minorHAnsi" w:hAnsiTheme="minorHAnsi" w:cstheme="minorHAnsi"/>
        </w:rPr>
      </w:pPr>
      <w:r>
        <w:rPr>
          <w:rFonts w:asciiTheme="minorHAnsi" w:hAnsiTheme="minorHAnsi" w:cstheme="minorHAnsi"/>
        </w:rPr>
        <w:t>na podstawie art. 18 RODO prawo żądania od administratora ograniczenia przetwarzania danych osobowych</w:t>
      </w:r>
      <w:r>
        <w:rPr>
          <w:rFonts w:asciiTheme="minorHAnsi" w:hAnsiTheme="minorHAnsi" w:cstheme="minorHAnsi"/>
          <w:spacing w:val="-8"/>
        </w:rPr>
        <w:t xml:space="preserve"> </w:t>
      </w:r>
      <w:r>
        <w:rPr>
          <w:rFonts w:asciiTheme="minorHAnsi" w:hAnsiTheme="minorHAnsi" w:cstheme="minorHAnsi"/>
        </w:rPr>
        <w:t>z</w:t>
      </w:r>
      <w:r>
        <w:rPr>
          <w:rFonts w:asciiTheme="minorHAnsi" w:hAnsiTheme="minorHAnsi" w:cstheme="minorHAnsi"/>
          <w:spacing w:val="-7"/>
        </w:rPr>
        <w:t xml:space="preserve"> </w:t>
      </w:r>
      <w:r>
        <w:rPr>
          <w:rFonts w:asciiTheme="minorHAnsi" w:hAnsiTheme="minorHAnsi" w:cstheme="minorHAnsi"/>
        </w:rPr>
        <w:t>zastrzeżeniem</w:t>
      </w:r>
      <w:r>
        <w:rPr>
          <w:rFonts w:asciiTheme="minorHAnsi" w:hAnsiTheme="minorHAnsi" w:cstheme="minorHAnsi"/>
          <w:spacing w:val="-6"/>
        </w:rPr>
        <w:t xml:space="preserve"> </w:t>
      </w:r>
      <w:r>
        <w:rPr>
          <w:rFonts w:asciiTheme="minorHAnsi" w:hAnsiTheme="minorHAnsi" w:cstheme="minorHAnsi"/>
        </w:rPr>
        <w:t>przypadków,</w:t>
      </w:r>
      <w:r>
        <w:rPr>
          <w:rFonts w:asciiTheme="minorHAnsi" w:hAnsiTheme="minorHAnsi" w:cstheme="minorHAnsi"/>
          <w:spacing w:val="-7"/>
        </w:rPr>
        <w:t xml:space="preserve"> </w:t>
      </w:r>
      <w:r>
        <w:rPr>
          <w:rFonts w:asciiTheme="minorHAnsi" w:hAnsiTheme="minorHAnsi" w:cstheme="minorHAnsi"/>
        </w:rPr>
        <w:t>o</w:t>
      </w:r>
      <w:r>
        <w:rPr>
          <w:rFonts w:asciiTheme="minorHAnsi" w:hAnsiTheme="minorHAnsi" w:cstheme="minorHAnsi"/>
          <w:spacing w:val="-8"/>
        </w:rPr>
        <w:t xml:space="preserve"> </w:t>
      </w:r>
      <w:r>
        <w:rPr>
          <w:rFonts w:asciiTheme="minorHAnsi" w:hAnsiTheme="minorHAnsi" w:cstheme="minorHAnsi"/>
        </w:rPr>
        <w:t>których</w:t>
      </w:r>
      <w:r>
        <w:rPr>
          <w:rFonts w:asciiTheme="minorHAnsi" w:hAnsiTheme="minorHAnsi" w:cstheme="minorHAnsi"/>
          <w:spacing w:val="-7"/>
        </w:rPr>
        <w:t xml:space="preserve"> </w:t>
      </w:r>
      <w:r>
        <w:rPr>
          <w:rFonts w:asciiTheme="minorHAnsi" w:hAnsiTheme="minorHAnsi" w:cstheme="minorHAnsi"/>
        </w:rPr>
        <w:t>mowa</w:t>
      </w:r>
      <w:r>
        <w:rPr>
          <w:rFonts w:asciiTheme="minorHAnsi" w:hAnsiTheme="minorHAnsi" w:cstheme="minorHAnsi"/>
          <w:spacing w:val="-8"/>
        </w:rPr>
        <w:t xml:space="preserve"> </w:t>
      </w:r>
      <w:r>
        <w:rPr>
          <w:rFonts w:asciiTheme="minorHAnsi" w:hAnsiTheme="minorHAnsi" w:cstheme="minorHAnsi"/>
        </w:rPr>
        <w:t>w</w:t>
      </w:r>
      <w:r>
        <w:rPr>
          <w:rFonts w:asciiTheme="minorHAnsi" w:hAnsiTheme="minorHAnsi" w:cstheme="minorHAnsi"/>
          <w:spacing w:val="-7"/>
        </w:rPr>
        <w:t xml:space="preserve"> </w:t>
      </w:r>
      <w:r>
        <w:rPr>
          <w:rFonts w:asciiTheme="minorHAnsi" w:hAnsiTheme="minorHAnsi" w:cstheme="minorHAnsi"/>
        </w:rPr>
        <w:t>art.</w:t>
      </w:r>
      <w:r>
        <w:rPr>
          <w:rFonts w:asciiTheme="minorHAnsi" w:hAnsiTheme="minorHAnsi" w:cstheme="minorHAnsi"/>
          <w:spacing w:val="-7"/>
        </w:rPr>
        <w:t xml:space="preserve"> </w:t>
      </w:r>
      <w:r>
        <w:rPr>
          <w:rFonts w:asciiTheme="minorHAnsi" w:hAnsiTheme="minorHAnsi" w:cstheme="minorHAnsi"/>
        </w:rPr>
        <w:t>18</w:t>
      </w:r>
      <w:r>
        <w:rPr>
          <w:rFonts w:asciiTheme="minorHAnsi" w:hAnsiTheme="minorHAnsi" w:cstheme="minorHAnsi"/>
          <w:spacing w:val="-8"/>
        </w:rPr>
        <w:t xml:space="preserve"> </w:t>
      </w:r>
      <w:r>
        <w:rPr>
          <w:rFonts w:asciiTheme="minorHAnsi" w:hAnsiTheme="minorHAnsi" w:cstheme="minorHAnsi"/>
        </w:rPr>
        <w:t>ust.</w:t>
      </w:r>
      <w:r>
        <w:rPr>
          <w:rFonts w:asciiTheme="minorHAnsi" w:hAnsiTheme="minorHAnsi" w:cstheme="minorHAnsi"/>
          <w:spacing w:val="-7"/>
        </w:rPr>
        <w:t xml:space="preserve"> </w:t>
      </w:r>
      <w:r>
        <w:rPr>
          <w:rFonts w:asciiTheme="minorHAnsi" w:hAnsiTheme="minorHAnsi" w:cstheme="minorHAnsi"/>
        </w:rPr>
        <w:t>2</w:t>
      </w:r>
      <w:r>
        <w:rPr>
          <w:rFonts w:asciiTheme="minorHAnsi" w:hAnsiTheme="minorHAnsi" w:cstheme="minorHAnsi"/>
          <w:spacing w:val="-8"/>
        </w:rPr>
        <w:t xml:space="preserve"> </w:t>
      </w:r>
      <w:r>
        <w:rPr>
          <w:rFonts w:asciiTheme="minorHAnsi" w:hAnsiTheme="minorHAnsi" w:cstheme="minorHAnsi"/>
        </w:rPr>
        <w:t>RODO</w:t>
      </w:r>
      <w:r>
        <w:rPr>
          <w:rFonts w:asciiTheme="minorHAnsi" w:hAnsiTheme="minorHAnsi" w:cstheme="minorHAnsi"/>
          <w:spacing w:val="-7"/>
        </w:rPr>
        <w:t xml:space="preserve"> </w:t>
      </w:r>
      <w:r>
        <w:rPr>
          <w:rFonts w:asciiTheme="minorHAnsi" w:hAnsiTheme="minorHAnsi" w:cstheme="minorHAnsi"/>
        </w:rPr>
        <w:t>oraz</w:t>
      </w:r>
      <w:r>
        <w:rPr>
          <w:rFonts w:asciiTheme="minorHAnsi" w:hAnsiTheme="minorHAnsi" w:cstheme="minorHAnsi"/>
          <w:spacing w:val="-8"/>
        </w:rPr>
        <w:t xml:space="preserve"> </w:t>
      </w:r>
      <w:r>
        <w:rPr>
          <w:rFonts w:asciiTheme="minorHAnsi" w:hAnsiTheme="minorHAnsi" w:cstheme="minorHAnsi"/>
        </w:rPr>
        <w:t>art.</w:t>
      </w:r>
      <w:r>
        <w:rPr>
          <w:rFonts w:asciiTheme="minorHAnsi" w:hAnsiTheme="minorHAnsi" w:cstheme="minorHAnsi"/>
          <w:spacing w:val="-7"/>
        </w:rPr>
        <w:t xml:space="preserve"> </w:t>
      </w:r>
      <w:r>
        <w:rPr>
          <w:rFonts w:asciiTheme="minorHAnsi" w:hAnsiTheme="minorHAnsi" w:cstheme="minorHAnsi"/>
        </w:rPr>
        <w:t>19</w:t>
      </w:r>
      <w:r>
        <w:rPr>
          <w:rFonts w:asciiTheme="minorHAnsi" w:hAnsiTheme="minorHAnsi" w:cstheme="minorHAnsi"/>
          <w:spacing w:val="-8"/>
        </w:rPr>
        <w:t xml:space="preserve"> </w:t>
      </w:r>
      <w:r>
        <w:rPr>
          <w:rFonts w:asciiTheme="minorHAnsi" w:hAnsiTheme="minorHAnsi" w:cstheme="minorHAnsi"/>
        </w:rPr>
        <w:t xml:space="preserve">ust. 3 ustawy </w:t>
      </w:r>
      <w:proofErr w:type="spellStart"/>
      <w:r>
        <w:rPr>
          <w:rFonts w:asciiTheme="minorHAnsi" w:hAnsiTheme="minorHAnsi" w:cstheme="minorHAnsi"/>
        </w:rPr>
        <w:t>Pzp</w:t>
      </w:r>
      <w:proofErr w:type="spellEnd"/>
      <w:r>
        <w:rPr>
          <w:rFonts w:asciiTheme="minorHAnsi" w:hAnsiTheme="minorHAnsi" w:cstheme="minorHAnsi"/>
          <w:spacing w:val="-2"/>
        </w:rPr>
        <w:t xml:space="preserve"> </w:t>
      </w:r>
      <w:r>
        <w:rPr>
          <w:rFonts w:asciiTheme="minorHAnsi" w:hAnsiTheme="minorHAnsi" w:cstheme="minorHAnsi"/>
        </w:rPr>
        <w:t>;</w:t>
      </w:r>
    </w:p>
    <w:p w14:paraId="18AAED4A" w14:textId="77777777" w:rsidR="00A01E4B" w:rsidRDefault="00A01E4B" w:rsidP="00A01E4B">
      <w:pPr>
        <w:pStyle w:val="Akapitzlist"/>
        <w:numPr>
          <w:ilvl w:val="0"/>
          <w:numId w:val="1"/>
        </w:numPr>
        <w:tabs>
          <w:tab w:val="left" w:pos="723"/>
        </w:tabs>
        <w:ind w:left="722" w:hanging="181"/>
        <w:rPr>
          <w:rFonts w:asciiTheme="minorHAnsi" w:hAnsiTheme="minorHAnsi" w:cstheme="minorHAnsi"/>
        </w:rPr>
      </w:pPr>
      <w:r>
        <w:rPr>
          <w:rFonts w:asciiTheme="minorHAnsi" w:hAnsiTheme="minorHAnsi" w:cstheme="minorHAnsi"/>
        </w:rPr>
        <w:t>prawo do wniesienia skargi do Prezesa Urzędu Ochrony Danych Osobowych, gdy uzna</w:t>
      </w:r>
      <w:r>
        <w:rPr>
          <w:rFonts w:asciiTheme="minorHAnsi" w:hAnsiTheme="minorHAnsi" w:cstheme="minorHAnsi"/>
          <w:spacing w:val="-31"/>
        </w:rPr>
        <w:t xml:space="preserve"> </w:t>
      </w:r>
      <w:r>
        <w:rPr>
          <w:rFonts w:asciiTheme="minorHAnsi" w:hAnsiTheme="minorHAnsi" w:cstheme="minorHAnsi"/>
        </w:rPr>
        <w:t>Pani/Pan,</w:t>
      </w:r>
    </w:p>
    <w:p w14:paraId="705DFC75" w14:textId="77777777" w:rsidR="00A01E4B" w:rsidRDefault="00A01E4B" w:rsidP="00A01E4B">
      <w:pPr>
        <w:pStyle w:val="Tekstpodstawowy"/>
        <w:spacing w:before="38"/>
        <w:ind w:left="824"/>
        <w:jc w:val="both"/>
        <w:rPr>
          <w:rFonts w:asciiTheme="minorHAnsi" w:hAnsiTheme="minorHAnsi" w:cstheme="minorHAnsi"/>
        </w:rPr>
      </w:pPr>
      <w:r>
        <w:rPr>
          <w:rFonts w:asciiTheme="minorHAnsi" w:hAnsiTheme="minorHAnsi" w:cstheme="minorHAnsi"/>
        </w:rPr>
        <w:t>że przetwarzanie danych osobowych Pani/Pana dotyczących narusza przepisy RODO;</w:t>
      </w:r>
    </w:p>
    <w:p w14:paraId="60AB06C5" w14:textId="77777777" w:rsidR="00A01E4B" w:rsidRDefault="00A01E4B" w:rsidP="00A01E4B">
      <w:pPr>
        <w:pStyle w:val="Akapitzlist"/>
        <w:numPr>
          <w:ilvl w:val="1"/>
          <w:numId w:val="69"/>
        </w:numPr>
        <w:tabs>
          <w:tab w:val="left" w:pos="825"/>
        </w:tabs>
        <w:spacing w:before="97"/>
        <w:jc w:val="left"/>
        <w:rPr>
          <w:rFonts w:asciiTheme="minorHAnsi" w:hAnsiTheme="minorHAnsi" w:cstheme="minorHAnsi"/>
        </w:rPr>
      </w:pPr>
      <w:r>
        <w:rPr>
          <w:rFonts w:asciiTheme="minorHAnsi" w:hAnsiTheme="minorHAnsi" w:cstheme="minorHAnsi"/>
        </w:rPr>
        <w:t>nie przysługuje</w:t>
      </w:r>
      <w:r>
        <w:rPr>
          <w:rFonts w:asciiTheme="minorHAnsi" w:hAnsiTheme="minorHAnsi" w:cstheme="minorHAnsi"/>
          <w:spacing w:val="-1"/>
        </w:rPr>
        <w:t xml:space="preserve"> </w:t>
      </w:r>
      <w:r>
        <w:rPr>
          <w:rFonts w:asciiTheme="minorHAnsi" w:hAnsiTheme="minorHAnsi" w:cstheme="minorHAnsi"/>
        </w:rPr>
        <w:t>Pani/Panu:</w:t>
      </w:r>
    </w:p>
    <w:p w14:paraId="1C2F8D8F" w14:textId="77777777" w:rsidR="00A01E4B" w:rsidRDefault="00A01E4B" w:rsidP="00A01E4B">
      <w:pPr>
        <w:pStyle w:val="Akapitzlist"/>
        <w:numPr>
          <w:ilvl w:val="0"/>
          <w:numId w:val="1"/>
        </w:numPr>
        <w:tabs>
          <w:tab w:val="left" w:pos="721"/>
        </w:tabs>
        <w:spacing w:before="98"/>
        <w:ind w:left="720"/>
        <w:jc w:val="left"/>
        <w:rPr>
          <w:rFonts w:asciiTheme="minorHAnsi" w:hAnsiTheme="minorHAnsi" w:cstheme="minorHAnsi"/>
        </w:rPr>
      </w:pPr>
      <w:r>
        <w:rPr>
          <w:rFonts w:asciiTheme="minorHAnsi" w:hAnsiTheme="minorHAnsi" w:cstheme="minorHAnsi"/>
        </w:rPr>
        <w:t>w związku z art. 17 ust. 3 lit. b, d lub e RODO prawo do usunięcia danych</w:t>
      </w:r>
      <w:r>
        <w:rPr>
          <w:rFonts w:asciiTheme="minorHAnsi" w:hAnsiTheme="minorHAnsi" w:cstheme="minorHAnsi"/>
          <w:spacing w:val="-12"/>
        </w:rPr>
        <w:t xml:space="preserve"> </w:t>
      </w:r>
      <w:r>
        <w:rPr>
          <w:rFonts w:asciiTheme="minorHAnsi" w:hAnsiTheme="minorHAnsi" w:cstheme="minorHAnsi"/>
        </w:rPr>
        <w:t>osobowych;</w:t>
      </w:r>
    </w:p>
    <w:p w14:paraId="67566031" w14:textId="77777777" w:rsidR="00A01E4B" w:rsidRDefault="00A01E4B" w:rsidP="00A01E4B">
      <w:pPr>
        <w:pStyle w:val="Akapitzlist"/>
        <w:numPr>
          <w:ilvl w:val="0"/>
          <w:numId w:val="1"/>
        </w:numPr>
        <w:tabs>
          <w:tab w:val="left" w:pos="721"/>
        </w:tabs>
        <w:spacing w:before="98"/>
        <w:ind w:left="720"/>
        <w:jc w:val="left"/>
        <w:rPr>
          <w:rFonts w:asciiTheme="minorHAnsi" w:hAnsiTheme="minorHAnsi" w:cstheme="minorHAnsi"/>
        </w:rPr>
      </w:pPr>
      <w:r>
        <w:rPr>
          <w:rFonts w:asciiTheme="minorHAnsi" w:hAnsiTheme="minorHAnsi" w:cstheme="minorHAnsi"/>
        </w:rPr>
        <w:t>prawo do przenoszenia danych osobowych, o którym mowa w art. 20</w:t>
      </w:r>
      <w:r>
        <w:rPr>
          <w:rFonts w:asciiTheme="minorHAnsi" w:hAnsiTheme="minorHAnsi" w:cstheme="minorHAnsi"/>
          <w:spacing w:val="-6"/>
        </w:rPr>
        <w:t xml:space="preserve"> </w:t>
      </w:r>
      <w:r>
        <w:rPr>
          <w:rFonts w:asciiTheme="minorHAnsi" w:hAnsiTheme="minorHAnsi" w:cstheme="minorHAnsi"/>
        </w:rPr>
        <w:t>RODO;</w:t>
      </w:r>
    </w:p>
    <w:p w14:paraId="77B52F4F" w14:textId="77777777" w:rsidR="00A01E4B" w:rsidRDefault="00A01E4B" w:rsidP="00A01E4B">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Pr>
          <w:rFonts w:asciiTheme="minorHAnsi" w:hAnsiTheme="minorHAnsi" w:cstheme="minorHAnsi"/>
        </w:rPr>
        <w:t>na podstawie art. 21 RODO prawo sprzeciwu, wobec przetwarzania danych osobowych, gdyż podstawą prawną przetwarzania Pani/Pana danych osobowych jest art. 6 ust. 1 lit. c</w:t>
      </w:r>
      <w:r>
        <w:rPr>
          <w:rFonts w:asciiTheme="minorHAnsi" w:hAnsiTheme="minorHAnsi" w:cstheme="minorHAnsi"/>
          <w:spacing w:val="-17"/>
        </w:rPr>
        <w:t xml:space="preserve"> </w:t>
      </w:r>
      <w:r>
        <w:rPr>
          <w:rFonts w:asciiTheme="minorHAnsi" w:hAnsiTheme="minorHAnsi" w:cstheme="minorHAnsi"/>
        </w:rPr>
        <w:t>RODO.</w:t>
      </w:r>
    </w:p>
    <w:p w14:paraId="7CE4DF09" w14:textId="77777777" w:rsidR="00A01E4B" w:rsidRDefault="00A01E4B" w:rsidP="00A01E4B">
      <w:pPr>
        <w:pStyle w:val="Akapitzlist"/>
        <w:numPr>
          <w:ilvl w:val="0"/>
          <w:numId w:val="69"/>
        </w:numPr>
        <w:tabs>
          <w:tab w:val="left" w:pos="542"/>
        </w:tabs>
        <w:spacing w:line="276" w:lineRule="auto"/>
        <w:ind w:right="115"/>
        <w:rPr>
          <w:rFonts w:asciiTheme="minorHAnsi" w:hAnsiTheme="minorHAnsi" w:cstheme="minorHAnsi"/>
        </w:rPr>
      </w:pPr>
      <w:r>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Pr>
          <w:rFonts w:asciiTheme="minorHAnsi" w:hAnsiTheme="minorHAnsi" w:cstheme="minorHAnsi"/>
          <w:spacing w:val="-15"/>
        </w:rPr>
        <w:t xml:space="preserve"> </w:t>
      </w:r>
      <w:r>
        <w:rPr>
          <w:rFonts w:asciiTheme="minorHAnsi" w:hAnsiTheme="minorHAnsi" w:cstheme="minorHAnsi"/>
        </w:rPr>
        <w:t>w</w:t>
      </w:r>
      <w:r>
        <w:rPr>
          <w:rFonts w:asciiTheme="minorHAnsi" w:hAnsiTheme="minorHAnsi" w:cstheme="minorHAnsi"/>
          <w:spacing w:val="-17"/>
        </w:rPr>
        <w:t xml:space="preserve"> </w:t>
      </w:r>
      <w:r>
        <w:rPr>
          <w:rFonts w:asciiTheme="minorHAnsi" w:hAnsiTheme="minorHAnsi" w:cstheme="minorHAnsi"/>
        </w:rPr>
        <w:t>związku</w:t>
      </w:r>
      <w:r>
        <w:rPr>
          <w:rFonts w:asciiTheme="minorHAnsi" w:hAnsiTheme="minorHAnsi" w:cstheme="minorHAnsi"/>
          <w:spacing w:val="-15"/>
        </w:rPr>
        <w:t xml:space="preserve"> </w:t>
      </w:r>
      <w:r>
        <w:rPr>
          <w:rFonts w:asciiTheme="minorHAnsi" w:hAnsiTheme="minorHAnsi" w:cstheme="minorHAnsi"/>
        </w:rPr>
        <w:t>z</w:t>
      </w:r>
      <w:r>
        <w:rPr>
          <w:rFonts w:asciiTheme="minorHAnsi" w:hAnsiTheme="minorHAnsi" w:cstheme="minorHAnsi"/>
          <w:spacing w:val="-17"/>
        </w:rPr>
        <w:t xml:space="preserve"> </w:t>
      </w:r>
      <w:r>
        <w:rPr>
          <w:rFonts w:asciiTheme="minorHAnsi" w:hAnsiTheme="minorHAnsi" w:cstheme="minorHAnsi"/>
        </w:rPr>
        <w:t>prowadzonym</w:t>
      </w:r>
      <w:r>
        <w:rPr>
          <w:rFonts w:asciiTheme="minorHAnsi" w:hAnsiTheme="minorHAnsi" w:cstheme="minorHAnsi"/>
          <w:spacing w:val="-16"/>
        </w:rPr>
        <w:t xml:space="preserve"> </w:t>
      </w:r>
      <w:r>
        <w:rPr>
          <w:rFonts w:asciiTheme="minorHAnsi" w:hAnsiTheme="minorHAnsi" w:cstheme="minorHAnsi"/>
        </w:rPr>
        <w:t>postępowaniem</w:t>
      </w:r>
      <w:r>
        <w:rPr>
          <w:rFonts w:asciiTheme="minorHAnsi" w:hAnsiTheme="minorHAnsi" w:cstheme="minorHAnsi"/>
          <w:spacing w:val="-17"/>
        </w:rPr>
        <w:t xml:space="preserve"> </w:t>
      </w:r>
      <w:r>
        <w:rPr>
          <w:rFonts w:asciiTheme="minorHAnsi" w:hAnsiTheme="minorHAnsi" w:cstheme="minorHAnsi"/>
        </w:rPr>
        <w:t>i</w:t>
      </w:r>
      <w:r>
        <w:rPr>
          <w:rFonts w:asciiTheme="minorHAnsi" w:hAnsiTheme="minorHAnsi" w:cstheme="minorHAnsi"/>
          <w:spacing w:val="-16"/>
        </w:rPr>
        <w:t xml:space="preserve"> </w:t>
      </w:r>
      <w:r>
        <w:rPr>
          <w:rFonts w:asciiTheme="minorHAnsi" w:hAnsiTheme="minorHAnsi" w:cstheme="minorHAnsi"/>
        </w:rPr>
        <w:t>które</w:t>
      </w:r>
      <w:r>
        <w:rPr>
          <w:rFonts w:asciiTheme="minorHAnsi" w:hAnsiTheme="minorHAnsi" w:cstheme="minorHAnsi"/>
          <w:spacing w:val="-17"/>
        </w:rPr>
        <w:t xml:space="preserve"> </w:t>
      </w:r>
      <w:r>
        <w:rPr>
          <w:rFonts w:asciiTheme="minorHAnsi" w:hAnsiTheme="minorHAnsi" w:cstheme="minorHAnsi"/>
        </w:rPr>
        <w:t>Zamawiający</w:t>
      </w:r>
      <w:r>
        <w:rPr>
          <w:rFonts w:asciiTheme="minorHAnsi" w:hAnsiTheme="minorHAnsi" w:cstheme="minorHAnsi"/>
          <w:spacing w:val="-15"/>
        </w:rPr>
        <w:t xml:space="preserve"> </w:t>
      </w:r>
      <w:r>
        <w:rPr>
          <w:rFonts w:asciiTheme="minorHAnsi" w:hAnsiTheme="minorHAnsi" w:cstheme="minorHAnsi"/>
        </w:rPr>
        <w:t>pośrednio</w:t>
      </w:r>
      <w:r>
        <w:rPr>
          <w:rFonts w:asciiTheme="minorHAnsi" w:hAnsiTheme="minorHAnsi" w:cstheme="minorHAnsi"/>
          <w:spacing w:val="-16"/>
        </w:rPr>
        <w:t xml:space="preserve"> </w:t>
      </w:r>
      <w:r>
        <w:rPr>
          <w:rFonts w:asciiTheme="minorHAnsi" w:hAnsiTheme="minorHAnsi" w:cstheme="minorHAnsi"/>
        </w:rPr>
        <w:t xml:space="preserve">pozyska od wykonawcy biorącego udział w postępowaniu, chyba że ma zastosowanie co najmniej jedno      z </w:t>
      </w:r>
      <w:proofErr w:type="spellStart"/>
      <w:r>
        <w:rPr>
          <w:rFonts w:asciiTheme="minorHAnsi" w:hAnsiTheme="minorHAnsi" w:cstheme="minorHAnsi"/>
        </w:rPr>
        <w:t>wyłączeń</w:t>
      </w:r>
      <w:proofErr w:type="spellEnd"/>
      <w:r>
        <w:rPr>
          <w:rFonts w:asciiTheme="minorHAnsi" w:hAnsiTheme="minorHAnsi" w:cstheme="minorHAnsi"/>
        </w:rPr>
        <w:t>, o których mowa w art. 14 ust. 5</w:t>
      </w:r>
      <w:r>
        <w:rPr>
          <w:rFonts w:asciiTheme="minorHAnsi" w:hAnsiTheme="minorHAnsi" w:cstheme="minorHAnsi"/>
          <w:spacing w:val="-6"/>
        </w:rPr>
        <w:t xml:space="preserve"> </w:t>
      </w:r>
      <w:r>
        <w:rPr>
          <w:rFonts w:asciiTheme="minorHAnsi" w:hAnsiTheme="minorHAnsi" w:cstheme="minorHAnsi"/>
        </w:rPr>
        <w:t>RODO.</w:t>
      </w:r>
    </w:p>
    <w:p w14:paraId="734D477D" w14:textId="77777777" w:rsidR="00A01E4B" w:rsidRDefault="00A01E4B" w:rsidP="00A01E4B">
      <w:pPr>
        <w:tabs>
          <w:tab w:val="left" w:pos="542"/>
        </w:tabs>
        <w:spacing w:line="276" w:lineRule="auto"/>
        <w:ind w:right="115"/>
        <w:rPr>
          <w:rFonts w:asciiTheme="minorHAnsi" w:hAnsiTheme="minorHAnsi" w:cstheme="minorHAnsi"/>
        </w:rPr>
      </w:pPr>
    </w:p>
    <w:p w14:paraId="76BC83E9" w14:textId="77777777" w:rsidR="00A01E4B" w:rsidRDefault="00A01E4B" w:rsidP="00A01E4B">
      <w:pPr>
        <w:tabs>
          <w:tab w:val="left" w:pos="542"/>
        </w:tabs>
        <w:spacing w:line="276" w:lineRule="auto"/>
        <w:ind w:right="115"/>
        <w:rPr>
          <w:rFonts w:asciiTheme="minorHAnsi" w:hAnsiTheme="minorHAnsi" w:cstheme="minorHAnsi"/>
        </w:rPr>
      </w:pPr>
    </w:p>
    <w:p w14:paraId="391D8B70" w14:textId="77777777" w:rsidR="00A01E4B" w:rsidRDefault="00A01E4B" w:rsidP="00A01E4B">
      <w:pPr>
        <w:tabs>
          <w:tab w:val="left" w:pos="542"/>
        </w:tabs>
        <w:spacing w:line="276" w:lineRule="auto"/>
        <w:ind w:right="115"/>
        <w:rPr>
          <w:rFonts w:asciiTheme="minorHAnsi" w:hAnsiTheme="minorHAnsi" w:cstheme="minorHAnsi"/>
        </w:rPr>
      </w:pPr>
    </w:p>
    <w:p w14:paraId="3D7B2307" w14:textId="77777777" w:rsidR="00A01E4B" w:rsidRDefault="00A01E4B" w:rsidP="00A01E4B">
      <w:pPr>
        <w:tabs>
          <w:tab w:val="left" w:pos="542"/>
        </w:tabs>
        <w:spacing w:line="276" w:lineRule="auto"/>
        <w:ind w:right="115"/>
        <w:rPr>
          <w:rFonts w:asciiTheme="minorHAnsi" w:hAnsiTheme="minorHAnsi" w:cstheme="minorHAnsi"/>
        </w:rPr>
      </w:pPr>
    </w:p>
    <w:p w14:paraId="37FB8721" w14:textId="77777777" w:rsidR="00A01E4B" w:rsidRDefault="00A01E4B" w:rsidP="00A01E4B">
      <w:pPr>
        <w:tabs>
          <w:tab w:val="left" w:pos="542"/>
        </w:tabs>
        <w:spacing w:line="276" w:lineRule="auto"/>
        <w:ind w:right="115"/>
        <w:rPr>
          <w:rFonts w:asciiTheme="minorHAnsi" w:hAnsiTheme="minorHAnsi" w:cstheme="minorHAnsi"/>
        </w:rPr>
      </w:pPr>
    </w:p>
    <w:p w14:paraId="477BD0AF" w14:textId="77777777" w:rsidR="00A01E4B" w:rsidRDefault="00A01E4B" w:rsidP="00A01E4B">
      <w:pPr>
        <w:tabs>
          <w:tab w:val="left" w:pos="542"/>
        </w:tabs>
        <w:spacing w:line="276" w:lineRule="auto"/>
        <w:ind w:right="115"/>
        <w:rPr>
          <w:rFonts w:asciiTheme="minorHAnsi" w:hAnsiTheme="minorHAnsi" w:cstheme="minorHAnsi"/>
        </w:rPr>
      </w:pPr>
    </w:p>
    <w:p w14:paraId="74019F4A" w14:textId="77777777" w:rsidR="00A01E4B" w:rsidRDefault="00A01E4B" w:rsidP="00A01E4B">
      <w:pPr>
        <w:tabs>
          <w:tab w:val="left" w:pos="542"/>
        </w:tabs>
        <w:spacing w:line="276" w:lineRule="auto"/>
        <w:ind w:right="115"/>
        <w:rPr>
          <w:rFonts w:asciiTheme="minorHAnsi" w:hAnsiTheme="minorHAnsi" w:cstheme="minorHAnsi"/>
        </w:rPr>
      </w:pPr>
    </w:p>
    <w:p w14:paraId="7D48D24A" w14:textId="77777777" w:rsidR="00A01E4B" w:rsidRDefault="00A01E4B" w:rsidP="00A01E4B">
      <w:pPr>
        <w:tabs>
          <w:tab w:val="left" w:pos="542"/>
        </w:tabs>
        <w:spacing w:line="276" w:lineRule="auto"/>
        <w:ind w:right="115"/>
        <w:rPr>
          <w:rFonts w:asciiTheme="minorHAnsi" w:hAnsiTheme="minorHAnsi" w:cstheme="minorHAnsi"/>
        </w:rPr>
      </w:pPr>
    </w:p>
    <w:p w14:paraId="6DB85D30" w14:textId="77777777" w:rsidR="00A01E4B" w:rsidRDefault="00A01E4B" w:rsidP="00A01E4B">
      <w:pPr>
        <w:tabs>
          <w:tab w:val="left" w:pos="542"/>
        </w:tabs>
        <w:spacing w:line="276" w:lineRule="auto"/>
        <w:ind w:right="115"/>
        <w:rPr>
          <w:rFonts w:asciiTheme="minorHAnsi" w:hAnsiTheme="minorHAnsi" w:cstheme="minorHAnsi"/>
        </w:rPr>
      </w:pPr>
    </w:p>
    <w:p w14:paraId="54DBE177" w14:textId="77777777" w:rsidR="00A01E4B" w:rsidRDefault="00A01E4B" w:rsidP="00A01E4B">
      <w:pPr>
        <w:tabs>
          <w:tab w:val="left" w:pos="542"/>
        </w:tabs>
        <w:spacing w:line="276" w:lineRule="auto"/>
        <w:ind w:right="115"/>
        <w:rPr>
          <w:rFonts w:asciiTheme="minorHAnsi" w:hAnsiTheme="minorHAnsi" w:cstheme="minorHAnsi"/>
        </w:rPr>
      </w:pPr>
    </w:p>
    <w:p w14:paraId="126562C8" w14:textId="77777777" w:rsidR="00A01E4B" w:rsidRDefault="00A01E4B" w:rsidP="00A01E4B">
      <w:pPr>
        <w:tabs>
          <w:tab w:val="left" w:pos="542"/>
        </w:tabs>
        <w:spacing w:line="276" w:lineRule="auto"/>
        <w:ind w:right="115"/>
        <w:rPr>
          <w:rFonts w:asciiTheme="minorHAnsi" w:hAnsiTheme="minorHAnsi" w:cstheme="minorHAnsi"/>
        </w:rPr>
      </w:pPr>
    </w:p>
    <w:p w14:paraId="568B503F" w14:textId="77777777" w:rsidR="00A01E4B" w:rsidRDefault="00A01E4B" w:rsidP="00A01E4B">
      <w:pPr>
        <w:tabs>
          <w:tab w:val="left" w:pos="542"/>
        </w:tabs>
        <w:spacing w:line="276" w:lineRule="auto"/>
        <w:ind w:right="115"/>
        <w:rPr>
          <w:rFonts w:asciiTheme="minorHAnsi" w:hAnsiTheme="minorHAnsi" w:cstheme="minorHAnsi"/>
        </w:rPr>
      </w:pPr>
    </w:p>
    <w:p w14:paraId="39926691" w14:textId="77777777" w:rsidR="00A01E4B" w:rsidRDefault="00A01E4B" w:rsidP="00A01E4B">
      <w:pPr>
        <w:tabs>
          <w:tab w:val="left" w:pos="542"/>
        </w:tabs>
        <w:spacing w:line="276" w:lineRule="auto"/>
        <w:ind w:right="115"/>
        <w:rPr>
          <w:rFonts w:asciiTheme="minorHAnsi" w:hAnsiTheme="minorHAnsi" w:cstheme="minorHAnsi"/>
        </w:rPr>
      </w:pPr>
    </w:p>
    <w:p w14:paraId="40758ECF" w14:textId="77777777" w:rsidR="00A01E4B" w:rsidRDefault="00A01E4B" w:rsidP="00A01E4B">
      <w:pPr>
        <w:tabs>
          <w:tab w:val="left" w:pos="542"/>
        </w:tabs>
        <w:spacing w:line="276" w:lineRule="auto"/>
        <w:ind w:right="115"/>
        <w:rPr>
          <w:rFonts w:asciiTheme="minorHAnsi" w:hAnsiTheme="minorHAnsi" w:cstheme="minorHAnsi"/>
        </w:rPr>
      </w:pPr>
    </w:p>
    <w:p w14:paraId="78F475A2" w14:textId="77777777" w:rsidR="00A01E4B" w:rsidRDefault="00A01E4B" w:rsidP="00A01E4B">
      <w:pPr>
        <w:tabs>
          <w:tab w:val="left" w:pos="542"/>
        </w:tabs>
        <w:spacing w:line="276" w:lineRule="auto"/>
        <w:ind w:right="115"/>
        <w:rPr>
          <w:rFonts w:asciiTheme="minorHAnsi" w:hAnsiTheme="minorHAnsi" w:cstheme="minorHAnsi"/>
        </w:rPr>
      </w:pPr>
    </w:p>
    <w:p w14:paraId="5551D145" w14:textId="77777777" w:rsidR="00A01E4B" w:rsidRDefault="00A01E4B" w:rsidP="00A01E4B">
      <w:pPr>
        <w:tabs>
          <w:tab w:val="left" w:pos="542"/>
        </w:tabs>
        <w:spacing w:line="276" w:lineRule="auto"/>
        <w:ind w:right="115"/>
        <w:rPr>
          <w:rFonts w:asciiTheme="minorHAnsi" w:hAnsiTheme="minorHAnsi" w:cstheme="minorHAnsi"/>
        </w:rPr>
      </w:pPr>
    </w:p>
    <w:p w14:paraId="3ED62300" w14:textId="77777777" w:rsidR="00A01E4B" w:rsidRDefault="00A01E4B" w:rsidP="00A01E4B">
      <w:pPr>
        <w:tabs>
          <w:tab w:val="left" w:pos="542"/>
        </w:tabs>
        <w:spacing w:line="276" w:lineRule="auto"/>
        <w:ind w:right="115"/>
        <w:rPr>
          <w:rFonts w:asciiTheme="minorHAnsi" w:hAnsiTheme="minorHAnsi" w:cstheme="minorHAnsi"/>
        </w:rPr>
      </w:pPr>
    </w:p>
    <w:p w14:paraId="38099629" w14:textId="77777777" w:rsidR="00A01E4B" w:rsidRDefault="00A01E4B" w:rsidP="00A01E4B">
      <w:pPr>
        <w:tabs>
          <w:tab w:val="left" w:pos="542"/>
        </w:tabs>
        <w:spacing w:line="276" w:lineRule="auto"/>
        <w:ind w:right="115"/>
        <w:rPr>
          <w:rFonts w:asciiTheme="minorHAnsi" w:hAnsiTheme="minorHAnsi" w:cstheme="minorHAnsi"/>
        </w:rPr>
      </w:pPr>
    </w:p>
    <w:p w14:paraId="62D27098" w14:textId="77777777" w:rsidR="00A01E4B" w:rsidRDefault="00A01E4B" w:rsidP="00A01E4B">
      <w:pPr>
        <w:tabs>
          <w:tab w:val="left" w:pos="542"/>
        </w:tabs>
        <w:spacing w:line="276" w:lineRule="auto"/>
        <w:ind w:right="115"/>
        <w:rPr>
          <w:rFonts w:asciiTheme="minorHAnsi" w:hAnsiTheme="minorHAnsi" w:cstheme="minorHAnsi"/>
        </w:rPr>
      </w:pPr>
    </w:p>
    <w:p w14:paraId="3E365EEC" w14:textId="77777777" w:rsidR="00A01E4B" w:rsidRDefault="00A01E4B" w:rsidP="00A01E4B">
      <w:pPr>
        <w:tabs>
          <w:tab w:val="left" w:pos="542"/>
        </w:tabs>
        <w:spacing w:line="276" w:lineRule="auto"/>
        <w:ind w:right="115"/>
        <w:rPr>
          <w:rFonts w:asciiTheme="minorHAnsi" w:hAnsiTheme="minorHAnsi" w:cstheme="minorHAnsi"/>
        </w:rPr>
      </w:pPr>
    </w:p>
    <w:p w14:paraId="46E44632" w14:textId="77777777" w:rsidR="00A01E4B" w:rsidRDefault="00A01E4B" w:rsidP="00A01E4B">
      <w:pPr>
        <w:tabs>
          <w:tab w:val="left" w:pos="542"/>
        </w:tabs>
        <w:spacing w:line="276" w:lineRule="auto"/>
        <w:ind w:right="115"/>
        <w:rPr>
          <w:rFonts w:asciiTheme="minorHAnsi" w:hAnsiTheme="minorHAnsi" w:cstheme="minorHAnsi"/>
        </w:rPr>
      </w:pPr>
    </w:p>
    <w:p w14:paraId="3E65CA6D" w14:textId="77777777" w:rsidR="00A01E4B" w:rsidRDefault="00A01E4B" w:rsidP="00A01E4B">
      <w:pPr>
        <w:tabs>
          <w:tab w:val="left" w:pos="542"/>
        </w:tabs>
        <w:spacing w:line="276" w:lineRule="auto"/>
        <w:ind w:right="115"/>
        <w:rPr>
          <w:rFonts w:asciiTheme="minorHAnsi" w:hAnsiTheme="minorHAnsi" w:cstheme="minorHAnsi"/>
        </w:rPr>
      </w:pPr>
    </w:p>
    <w:p w14:paraId="62137E67" w14:textId="77777777" w:rsidR="00A01E4B" w:rsidRDefault="00A01E4B" w:rsidP="00A01E4B">
      <w:pPr>
        <w:tabs>
          <w:tab w:val="left" w:pos="542"/>
        </w:tabs>
        <w:spacing w:line="276" w:lineRule="auto"/>
        <w:ind w:right="115"/>
        <w:rPr>
          <w:rFonts w:asciiTheme="minorHAnsi" w:hAnsiTheme="minorHAnsi" w:cstheme="minorHAnsi"/>
        </w:rPr>
      </w:pPr>
    </w:p>
    <w:p w14:paraId="643C6B69" w14:textId="77777777" w:rsidR="00A01E4B" w:rsidRDefault="00A01E4B" w:rsidP="00A01E4B">
      <w:pPr>
        <w:widowControl/>
        <w:autoSpaceDE/>
        <w:spacing w:after="60" w:line="312" w:lineRule="auto"/>
        <w:jc w:val="right"/>
        <w:rPr>
          <w:rFonts w:asciiTheme="minorHAnsi" w:hAnsiTheme="minorHAnsi" w:cstheme="minorHAnsi"/>
          <w:b/>
          <w:i/>
          <w:lang w:eastAsia="pl-PL"/>
        </w:rPr>
      </w:pPr>
      <w:r>
        <w:rPr>
          <w:rFonts w:asciiTheme="minorHAnsi" w:hAnsiTheme="minorHAnsi" w:cstheme="minorHAnsi"/>
          <w:b/>
          <w:i/>
          <w:lang w:eastAsia="pl-PL"/>
        </w:rPr>
        <w:t>Załącznik nr 7 do SWZ</w:t>
      </w:r>
    </w:p>
    <w:p w14:paraId="7CF17774" w14:textId="77777777" w:rsidR="00A01E4B" w:rsidRDefault="00A01E4B" w:rsidP="00A01E4B">
      <w:pPr>
        <w:widowControl/>
        <w:autoSpaceDE/>
        <w:spacing w:after="60" w:line="312" w:lineRule="auto"/>
        <w:jc w:val="both"/>
        <w:rPr>
          <w:rFonts w:asciiTheme="minorHAnsi" w:hAnsiTheme="minorHAnsi" w:cstheme="minorHAnsi"/>
          <w:lang w:eastAsia="pl-PL"/>
        </w:rPr>
      </w:pPr>
    </w:p>
    <w:p w14:paraId="568094F3" w14:textId="77777777" w:rsidR="00A01E4B" w:rsidRDefault="00A01E4B" w:rsidP="00A01E4B">
      <w:pPr>
        <w:widowControl/>
        <w:autoSpaceDE/>
        <w:spacing w:after="60" w:line="312" w:lineRule="auto"/>
        <w:jc w:val="both"/>
        <w:rPr>
          <w:rFonts w:asciiTheme="minorHAnsi" w:hAnsiTheme="minorHAnsi" w:cstheme="minorHAnsi"/>
          <w:lang w:eastAsia="pl-PL"/>
        </w:rPr>
      </w:pPr>
    </w:p>
    <w:p w14:paraId="1DDF1934" w14:textId="77777777" w:rsidR="00A01E4B" w:rsidRDefault="00A01E4B" w:rsidP="00A01E4B">
      <w:pPr>
        <w:widowControl/>
        <w:autoSpaceDE/>
        <w:spacing w:after="60" w:line="312" w:lineRule="auto"/>
        <w:jc w:val="center"/>
        <w:rPr>
          <w:rFonts w:asciiTheme="minorHAnsi" w:hAnsiTheme="minorHAnsi" w:cstheme="minorHAnsi"/>
          <w:b/>
          <w:lang w:eastAsia="pl-PL"/>
        </w:rPr>
      </w:pPr>
      <w:r>
        <w:rPr>
          <w:rFonts w:asciiTheme="minorHAnsi" w:hAnsiTheme="minorHAnsi" w:cstheme="minorHAnsi"/>
          <w:b/>
          <w:lang w:eastAsia="pl-PL"/>
        </w:rPr>
        <w:t xml:space="preserve">Oświadczenie, o którym mowa w art. 117 ust. 4 </w:t>
      </w:r>
      <w:r>
        <w:rPr>
          <w:rFonts w:asciiTheme="minorHAnsi" w:eastAsia="Calibri" w:hAnsiTheme="minorHAnsi" w:cstheme="minorHAnsi"/>
          <w:b/>
          <w:bCs/>
        </w:rPr>
        <w:t xml:space="preserve">ustawy z dnia 11 września 2019 r. Prawo zamówień publicznych </w:t>
      </w:r>
      <w:r>
        <w:rPr>
          <w:rFonts w:asciiTheme="minorHAnsi" w:eastAsia="Calibri" w:hAnsiTheme="minorHAnsi" w:cstheme="minorHAnsi"/>
          <w:bCs/>
        </w:rPr>
        <w:t xml:space="preserve">(dalej jako: </w:t>
      </w:r>
      <w:proofErr w:type="spellStart"/>
      <w:r>
        <w:rPr>
          <w:rFonts w:asciiTheme="minorHAnsi" w:eastAsia="Calibri" w:hAnsiTheme="minorHAnsi" w:cstheme="minorHAnsi"/>
          <w:bCs/>
        </w:rPr>
        <w:t>Pzp</w:t>
      </w:r>
      <w:proofErr w:type="spellEnd"/>
      <w:r>
        <w:rPr>
          <w:rFonts w:asciiTheme="minorHAnsi" w:eastAsia="Calibri" w:hAnsiTheme="minorHAnsi" w:cstheme="minorHAnsi"/>
          <w:bCs/>
        </w:rPr>
        <w:t>)</w:t>
      </w:r>
    </w:p>
    <w:p w14:paraId="12D69B16" w14:textId="77777777" w:rsidR="00A01E4B" w:rsidRDefault="00A01E4B" w:rsidP="00A01E4B">
      <w:pPr>
        <w:widowControl/>
        <w:autoSpaceDE/>
        <w:spacing w:after="60" w:line="312" w:lineRule="auto"/>
        <w:jc w:val="center"/>
        <w:rPr>
          <w:rFonts w:asciiTheme="minorHAnsi" w:hAnsiTheme="minorHAnsi" w:cstheme="minorHAnsi"/>
          <w:lang w:eastAsia="pl-PL"/>
        </w:rPr>
      </w:pPr>
      <w:r>
        <w:rPr>
          <w:rFonts w:asciiTheme="minorHAnsi" w:hAnsiTheme="minorHAnsi" w:cstheme="minorHAnsi"/>
          <w:lang w:eastAsia="pl-PL"/>
        </w:rPr>
        <w:t>W przypadku Wykonawców wspólnie ubiegających się o udzielenie zamówienia</w:t>
      </w:r>
    </w:p>
    <w:p w14:paraId="4E086180" w14:textId="77777777" w:rsidR="00A01E4B" w:rsidRDefault="00A01E4B" w:rsidP="00A01E4B">
      <w:pPr>
        <w:widowControl/>
        <w:autoSpaceDE/>
        <w:spacing w:after="60" w:line="312" w:lineRule="auto"/>
        <w:rPr>
          <w:rFonts w:asciiTheme="minorHAnsi" w:hAnsiTheme="minorHAnsi" w:cstheme="minorHAnsi"/>
          <w:lang w:eastAsia="pl-PL"/>
        </w:rPr>
      </w:pPr>
    </w:p>
    <w:p w14:paraId="3291426B" w14:textId="77777777" w:rsidR="00A01E4B" w:rsidRDefault="00A01E4B" w:rsidP="00A01E4B">
      <w:pPr>
        <w:widowControl/>
        <w:tabs>
          <w:tab w:val="left" w:leader="dot" w:pos="142"/>
          <w:tab w:val="left" w:leader="dot" w:pos="8931"/>
        </w:tabs>
        <w:autoSpaceDE/>
        <w:spacing w:after="60" w:line="312" w:lineRule="auto"/>
        <w:jc w:val="both"/>
        <w:rPr>
          <w:rFonts w:asciiTheme="minorHAnsi" w:hAnsiTheme="minorHAnsi" w:cstheme="minorHAnsi"/>
          <w:lang w:eastAsia="pl-PL"/>
        </w:rPr>
      </w:pPr>
      <w:r>
        <w:rPr>
          <w:rFonts w:asciiTheme="minorHAnsi" w:hAnsiTheme="minorHAnsi" w:cstheme="minorHAnsi"/>
          <w:lang w:eastAsia="pl-PL"/>
        </w:rPr>
        <w:t>Działając na podstawie art. 117 ust. 4 ustawy PZP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A01E4B" w14:paraId="57B31C68" w14:textId="77777777" w:rsidTr="00BC7A59">
        <w:tc>
          <w:tcPr>
            <w:tcW w:w="562" w:type="dxa"/>
            <w:tcBorders>
              <w:top w:val="single" w:sz="4" w:space="0" w:color="auto"/>
              <w:left w:val="single" w:sz="4" w:space="0" w:color="auto"/>
              <w:bottom w:val="single" w:sz="4" w:space="0" w:color="auto"/>
              <w:right w:val="single" w:sz="4" w:space="0" w:color="auto"/>
            </w:tcBorders>
            <w:hideMark/>
          </w:tcPr>
          <w:p w14:paraId="09ADD153" w14:textId="77777777" w:rsidR="00A01E4B" w:rsidRDefault="00A01E4B" w:rsidP="00BC7A59">
            <w:pPr>
              <w:tabs>
                <w:tab w:val="left" w:leader="dot" w:pos="142"/>
                <w:tab w:val="left" w:leader="dot" w:pos="8931"/>
              </w:tabs>
              <w:spacing w:after="60" w:line="312" w:lineRule="auto"/>
              <w:jc w:val="center"/>
              <w:rPr>
                <w:rFonts w:asciiTheme="minorHAnsi" w:hAnsiTheme="minorHAnsi" w:cstheme="minorHAnsi"/>
              </w:rPr>
            </w:pPr>
            <w:r>
              <w:rPr>
                <w:rFonts w:asciiTheme="minorHAnsi" w:hAnsiTheme="minorHAnsi" w:cstheme="minorHAnsi"/>
              </w:rPr>
              <w:t>l.p.</w:t>
            </w:r>
          </w:p>
        </w:tc>
        <w:tc>
          <w:tcPr>
            <w:tcW w:w="3828" w:type="dxa"/>
            <w:tcBorders>
              <w:top w:val="single" w:sz="4" w:space="0" w:color="auto"/>
              <w:left w:val="single" w:sz="4" w:space="0" w:color="auto"/>
              <w:bottom w:val="single" w:sz="4" w:space="0" w:color="auto"/>
              <w:right w:val="single" w:sz="4" w:space="0" w:color="auto"/>
            </w:tcBorders>
            <w:hideMark/>
          </w:tcPr>
          <w:p w14:paraId="6C441772" w14:textId="77777777" w:rsidR="00A01E4B" w:rsidRDefault="00A01E4B" w:rsidP="00BC7A59">
            <w:pPr>
              <w:tabs>
                <w:tab w:val="left" w:leader="dot" w:pos="142"/>
                <w:tab w:val="left" w:leader="dot" w:pos="8931"/>
              </w:tabs>
              <w:spacing w:after="60" w:line="312" w:lineRule="auto"/>
              <w:jc w:val="center"/>
              <w:rPr>
                <w:rFonts w:asciiTheme="minorHAnsi" w:hAnsiTheme="minorHAnsi" w:cstheme="minorHAnsi"/>
              </w:rPr>
            </w:pPr>
            <w:r>
              <w:rPr>
                <w:rFonts w:asciiTheme="minorHAnsi" w:hAnsiTheme="minorHAnsi" w:cstheme="minorHAnsi"/>
              </w:rPr>
              <w:t>Nazwa Wykonawcy</w:t>
            </w:r>
          </w:p>
        </w:tc>
        <w:tc>
          <w:tcPr>
            <w:tcW w:w="4536" w:type="dxa"/>
            <w:tcBorders>
              <w:top w:val="single" w:sz="4" w:space="0" w:color="auto"/>
              <w:left w:val="single" w:sz="4" w:space="0" w:color="auto"/>
              <w:bottom w:val="single" w:sz="4" w:space="0" w:color="auto"/>
              <w:right w:val="single" w:sz="4" w:space="0" w:color="auto"/>
            </w:tcBorders>
            <w:hideMark/>
          </w:tcPr>
          <w:p w14:paraId="0B445665" w14:textId="77777777" w:rsidR="00A01E4B" w:rsidRDefault="00A01E4B" w:rsidP="00BC7A59">
            <w:pPr>
              <w:tabs>
                <w:tab w:val="left" w:leader="dot" w:pos="142"/>
                <w:tab w:val="left" w:leader="dot" w:pos="8931"/>
              </w:tabs>
              <w:spacing w:after="60" w:line="312" w:lineRule="auto"/>
              <w:jc w:val="center"/>
              <w:rPr>
                <w:rFonts w:asciiTheme="minorHAnsi" w:hAnsiTheme="minorHAnsi" w:cstheme="minorHAnsi"/>
              </w:rPr>
            </w:pPr>
            <w:r>
              <w:rPr>
                <w:rFonts w:asciiTheme="minorHAnsi" w:hAnsiTheme="minorHAnsi" w:cstheme="minorHAnsi"/>
              </w:rPr>
              <w:t>Zakres zamówienia realizowany przez Wykonawcę</w:t>
            </w:r>
          </w:p>
        </w:tc>
      </w:tr>
      <w:tr w:rsidR="00A01E4B" w14:paraId="42A19D65" w14:textId="77777777" w:rsidTr="00BC7A59">
        <w:tc>
          <w:tcPr>
            <w:tcW w:w="562" w:type="dxa"/>
            <w:tcBorders>
              <w:top w:val="single" w:sz="4" w:space="0" w:color="auto"/>
              <w:left w:val="single" w:sz="4" w:space="0" w:color="auto"/>
              <w:bottom w:val="single" w:sz="4" w:space="0" w:color="auto"/>
              <w:right w:val="single" w:sz="4" w:space="0" w:color="auto"/>
            </w:tcBorders>
            <w:hideMark/>
          </w:tcPr>
          <w:p w14:paraId="0D55B912" w14:textId="77777777" w:rsidR="00A01E4B" w:rsidRDefault="00A01E4B" w:rsidP="00BC7A59">
            <w:pPr>
              <w:tabs>
                <w:tab w:val="left" w:leader="dot" w:pos="142"/>
                <w:tab w:val="left" w:leader="dot" w:pos="8931"/>
              </w:tabs>
              <w:spacing w:after="60" w:line="312" w:lineRule="auto"/>
              <w:jc w:val="both"/>
              <w:rPr>
                <w:rFonts w:asciiTheme="minorHAnsi" w:hAnsiTheme="minorHAnsi" w:cstheme="minorHAnsi"/>
              </w:rPr>
            </w:pPr>
            <w:r>
              <w:rPr>
                <w:rFonts w:asciiTheme="minorHAnsi" w:hAnsiTheme="minorHAnsi" w:cstheme="minorHAnsi"/>
              </w:rPr>
              <w:t>1.</w:t>
            </w:r>
          </w:p>
        </w:tc>
        <w:tc>
          <w:tcPr>
            <w:tcW w:w="3828" w:type="dxa"/>
            <w:tcBorders>
              <w:top w:val="single" w:sz="4" w:space="0" w:color="auto"/>
              <w:left w:val="single" w:sz="4" w:space="0" w:color="auto"/>
              <w:bottom w:val="single" w:sz="4" w:space="0" w:color="auto"/>
              <w:right w:val="single" w:sz="4" w:space="0" w:color="auto"/>
            </w:tcBorders>
          </w:tcPr>
          <w:p w14:paraId="2CA9A19C" w14:textId="77777777" w:rsidR="00A01E4B" w:rsidRDefault="00A01E4B" w:rsidP="00BC7A59">
            <w:pPr>
              <w:tabs>
                <w:tab w:val="left" w:leader="dot" w:pos="142"/>
                <w:tab w:val="left" w:leader="dot" w:pos="8931"/>
              </w:tabs>
              <w:spacing w:after="60" w:line="312" w:lineRule="auto"/>
              <w:jc w:val="both"/>
              <w:rPr>
                <w:rFonts w:asciiTheme="minorHAnsi" w:hAnsiTheme="minorHAnsi" w:cstheme="minorHAnsi"/>
              </w:rPr>
            </w:pPr>
          </w:p>
        </w:tc>
        <w:tc>
          <w:tcPr>
            <w:tcW w:w="4536" w:type="dxa"/>
            <w:tcBorders>
              <w:top w:val="single" w:sz="4" w:space="0" w:color="auto"/>
              <w:left w:val="single" w:sz="4" w:space="0" w:color="auto"/>
              <w:bottom w:val="single" w:sz="4" w:space="0" w:color="auto"/>
              <w:right w:val="single" w:sz="4" w:space="0" w:color="auto"/>
            </w:tcBorders>
          </w:tcPr>
          <w:p w14:paraId="02A9AEC0" w14:textId="77777777" w:rsidR="00A01E4B" w:rsidRDefault="00A01E4B" w:rsidP="00BC7A59">
            <w:pPr>
              <w:tabs>
                <w:tab w:val="left" w:leader="dot" w:pos="142"/>
                <w:tab w:val="left" w:leader="dot" w:pos="8931"/>
              </w:tabs>
              <w:spacing w:after="60" w:line="312" w:lineRule="auto"/>
              <w:jc w:val="both"/>
              <w:rPr>
                <w:rFonts w:asciiTheme="minorHAnsi" w:hAnsiTheme="minorHAnsi" w:cstheme="minorHAnsi"/>
              </w:rPr>
            </w:pPr>
          </w:p>
        </w:tc>
      </w:tr>
      <w:tr w:rsidR="00A01E4B" w14:paraId="1CFD75AA" w14:textId="77777777" w:rsidTr="00BC7A59">
        <w:tc>
          <w:tcPr>
            <w:tcW w:w="562" w:type="dxa"/>
            <w:tcBorders>
              <w:top w:val="single" w:sz="4" w:space="0" w:color="auto"/>
              <w:left w:val="single" w:sz="4" w:space="0" w:color="auto"/>
              <w:bottom w:val="single" w:sz="4" w:space="0" w:color="auto"/>
              <w:right w:val="single" w:sz="4" w:space="0" w:color="auto"/>
            </w:tcBorders>
            <w:hideMark/>
          </w:tcPr>
          <w:p w14:paraId="4D1FF486" w14:textId="77777777" w:rsidR="00A01E4B" w:rsidRDefault="00A01E4B" w:rsidP="00BC7A59">
            <w:pPr>
              <w:tabs>
                <w:tab w:val="left" w:leader="dot" w:pos="142"/>
                <w:tab w:val="left" w:leader="dot" w:pos="8931"/>
              </w:tabs>
              <w:spacing w:after="60" w:line="312" w:lineRule="auto"/>
              <w:jc w:val="both"/>
              <w:rPr>
                <w:rFonts w:asciiTheme="minorHAnsi" w:hAnsiTheme="minorHAnsi" w:cstheme="minorHAnsi"/>
              </w:rPr>
            </w:pPr>
            <w:r>
              <w:rPr>
                <w:rFonts w:asciiTheme="minorHAnsi" w:hAnsiTheme="minorHAnsi" w:cstheme="minorHAnsi"/>
              </w:rPr>
              <w:t>2.</w:t>
            </w:r>
          </w:p>
        </w:tc>
        <w:tc>
          <w:tcPr>
            <w:tcW w:w="3828" w:type="dxa"/>
            <w:tcBorders>
              <w:top w:val="single" w:sz="4" w:space="0" w:color="auto"/>
              <w:left w:val="single" w:sz="4" w:space="0" w:color="auto"/>
              <w:bottom w:val="single" w:sz="4" w:space="0" w:color="auto"/>
              <w:right w:val="single" w:sz="4" w:space="0" w:color="auto"/>
            </w:tcBorders>
          </w:tcPr>
          <w:p w14:paraId="5DF49870" w14:textId="77777777" w:rsidR="00A01E4B" w:rsidRDefault="00A01E4B" w:rsidP="00BC7A59">
            <w:pPr>
              <w:tabs>
                <w:tab w:val="left" w:leader="dot" w:pos="142"/>
                <w:tab w:val="left" w:leader="dot" w:pos="8931"/>
              </w:tabs>
              <w:spacing w:after="60" w:line="312" w:lineRule="auto"/>
              <w:jc w:val="both"/>
              <w:rPr>
                <w:rFonts w:asciiTheme="minorHAnsi" w:hAnsiTheme="minorHAnsi" w:cstheme="minorHAnsi"/>
              </w:rPr>
            </w:pPr>
          </w:p>
        </w:tc>
        <w:tc>
          <w:tcPr>
            <w:tcW w:w="4536" w:type="dxa"/>
            <w:tcBorders>
              <w:top w:val="single" w:sz="4" w:space="0" w:color="auto"/>
              <w:left w:val="single" w:sz="4" w:space="0" w:color="auto"/>
              <w:bottom w:val="single" w:sz="4" w:space="0" w:color="auto"/>
              <w:right w:val="single" w:sz="4" w:space="0" w:color="auto"/>
            </w:tcBorders>
          </w:tcPr>
          <w:p w14:paraId="0B88DFC6" w14:textId="77777777" w:rsidR="00A01E4B" w:rsidRDefault="00A01E4B" w:rsidP="00BC7A59">
            <w:pPr>
              <w:tabs>
                <w:tab w:val="left" w:leader="dot" w:pos="142"/>
                <w:tab w:val="left" w:leader="dot" w:pos="8931"/>
              </w:tabs>
              <w:spacing w:after="60" w:line="312" w:lineRule="auto"/>
              <w:jc w:val="both"/>
              <w:rPr>
                <w:rFonts w:asciiTheme="minorHAnsi" w:hAnsiTheme="minorHAnsi" w:cstheme="minorHAnsi"/>
              </w:rPr>
            </w:pPr>
          </w:p>
        </w:tc>
      </w:tr>
    </w:tbl>
    <w:p w14:paraId="4297C037" w14:textId="77777777" w:rsidR="00A01E4B" w:rsidRDefault="00A01E4B" w:rsidP="00A01E4B">
      <w:pPr>
        <w:widowControl/>
        <w:tabs>
          <w:tab w:val="left" w:leader="dot" w:pos="142"/>
          <w:tab w:val="left" w:leader="dot" w:pos="8931"/>
        </w:tabs>
        <w:autoSpaceDE/>
        <w:spacing w:after="60" w:line="312" w:lineRule="auto"/>
        <w:jc w:val="both"/>
        <w:rPr>
          <w:rFonts w:asciiTheme="minorHAnsi" w:hAnsiTheme="minorHAnsi" w:cstheme="minorHAnsi"/>
          <w:lang w:eastAsia="pl-PL"/>
        </w:rPr>
      </w:pPr>
    </w:p>
    <w:p w14:paraId="52B5E66E" w14:textId="77777777" w:rsidR="00A01E4B" w:rsidRDefault="00A01E4B" w:rsidP="00A01E4B">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Pr>
          <w:rFonts w:asciiTheme="minorHAnsi" w:eastAsia="Calibri" w:hAnsiTheme="minorHAnsi" w:cstheme="minorHAnsi"/>
        </w:rPr>
        <w:t>…………….……., dnia …………………. r.</w:t>
      </w:r>
    </w:p>
    <w:p w14:paraId="2755EBBF" w14:textId="77777777" w:rsidR="00A01E4B" w:rsidRDefault="00A01E4B" w:rsidP="00A01E4B">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Pr>
          <w:rFonts w:asciiTheme="minorHAnsi" w:hAnsiTheme="minorHAnsi" w:cstheme="minorHAnsi"/>
          <w:i/>
          <w:lang w:eastAsia="pl-PL"/>
        </w:rPr>
        <w:t>……………………………….</w:t>
      </w:r>
    </w:p>
    <w:p w14:paraId="2641B370" w14:textId="77777777" w:rsidR="00A01E4B" w:rsidRDefault="00A01E4B" w:rsidP="00A01E4B">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Pr>
          <w:rFonts w:asciiTheme="minorHAnsi" w:hAnsiTheme="minorHAnsi" w:cstheme="minorHAnsi"/>
          <w:i/>
          <w:lang w:eastAsia="pl-PL"/>
        </w:rPr>
        <w:t>Imię i nazwisko</w:t>
      </w:r>
    </w:p>
    <w:p w14:paraId="418D9A3E" w14:textId="77777777" w:rsidR="00A01E4B" w:rsidRDefault="00A01E4B" w:rsidP="00A01E4B">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Pr>
          <w:rFonts w:asciiTheme="minorHAnsi" w:hAnsiTheme="minorHAnsi" w:cstheme="minorHAnsi"/>
          <w:bCs/>
          <w:i/>
          <w:iCs/>
          <w:lang w:val="x-none" w:eastAsia="x-none"/>
        </w:rPr>
        <w:t>podpisano elektronicznie</w:t>
      </w:r>
    </w:p>
    <w:p w14:paraId="70630C18" w14:textId="77777777" w:rsidR="00A01E4B" w:rsidRDefault="00A01E4B" w:rsidP="00A01E4B"/>
    <w:p w14:paraId="22D3F12D" w14:textId="77777777" w:rsidR="00A01E4B" w:rsidRDefault="00A01E4B" w:rsidP="00A01E4B"/>
    <w:p w14:paraId="37D819F3" w14:textId="77777777" w:rsidR="00A01E4B" w:rsidRDefault="00A01E4B" w:rsidP="00A01E4B">
      <w:pPr>
        <w:widowControl/>
        <w:autoSpaceDE/>
        <w:autoSpaceDN/>
        <w:jc w:val="both"/>
        <w:rPr>
          <w:rFonts w:ascii="Calibri" w:hAnsi="Calibri" w:cs="Calibri"/>
          <w:b/>
          <w:kern w:val="24"/>
          <w:lang w:eastAsia="pl-PL"/>
        </w:rPr>
      </w:pPr>
    </w:p>
    <w:p w14:paraId="78684781" w14:textId="77777777" w:rsidR="00A01E4B" w:rsidRDefault="00A01E4B" w:rsidP="00A01E4B">
      <w:pPr>
        <w:widowControl/>
        <w:autoSpaceDE/>
        <w:autoSpaceDN/>
        <w:jc w:val="both"/>
        <w:rPr>
          <w:rFonts w:ascii="Calibri" w:hAnsi="Calibri" w:cs="Calibri"/>
          <w:b/>
          <w:kern w:val="24"/>
          <w:lang w:eastAsia="pl-PL"/>
        </w:rPr>
      </w:pPr>
    </w:p>
    <w:p w14:paraId="538C23F6" w14:textId="77777777" w:rsidR="00A01E4B" w:rsidRDefault="00A01E4B" w:rsidP="00A01E4B">
      <w:pPr>
        <w:widowControl/>
        <w:autoSpaceDE/>
        <w:autoSpaceDN/>
        <w:jc w:val="both"/>
        <w:rPr>
          <w:rFonts w:ascii="Calibri" w:hAnsi="Calibri" w:cs="Calibri"/>
          <w:b/>
          <w:kern w:val="24"/>
          <w:lang w:eastAsia="pl-PL"/>
        </w:rPr>
      </w:pPr>
    </w:p>
    <w:p w14:paraId="424C7733" w14:textId="77777777" w:rsidR="00A01E4B" w:rsidRDefault="00A01E4B" w:rsidP="00A01E4B">
      <w:pPr>
        <w:widowControl/>
        <w:autoSpaceDE/>
        <w:autoSpaceDN/>
        <w:jc w:val="both"/>
        <w:rPr>
          <w:rFonts w:ascii="Calibri" w:hAnsi="Calibri" w:cs="Calibri"/>
          <w:b/>
          <w:kern w:val="24"/>
          <w:lang w:eastAsia="pl-PL"/>
        </w:rPr>
      </w:pPr>
    </w:p>
    <w:p w14:paraId="0A85A969" w14:textId="77777777" w:rsidR="00A01E4B" w:rsidRDefault="00A01E4B" w:rsidP="00A01E4B">
      <w:pPr>
        <w:widowControl/>
        <w:autoSpaceDE/>
        <w:autoSpaceDN/>
        <w:jc w:val="both"/>
        <w:rPr>
          <w:rFonts w:ascii="Calibri" w:hAnsi="Calibri" w:cs="Calibri"/>
          <w:b/>
          <w:kern w:val="24"/>
          <w:lang w:eastAsia="pl-PL"/>
        </w:rPr>
      </w:pPr>
    </w:p>
    <w:p w14:paraId="44C0D85E" w14:textId="77777777" w:rsidR="00A01E4B" w:rsidRDefault="00A01E4B" w:rsidP="00A01E4B">
      <w:pPr>
        <w:widowControl/>
        <w:autoSpaceDE/>
        <w:autoSpaceDN/>
        <w:jc w:val="both"/>
        <w:rPr>
          <w:rFonts w:ascii="Calibri" w:hAnsi="Calibri" w:cs="Calibri"/>
          <w:b/>
          <w:kern w:val="24"/>
          <w:lang w:eastAsia="pl-PL"/>
        </w:rPr>
      </w:pPr>
    </w:p>
    <w:p w14:paraId="353962F8" w14:textId="77777777" w:rsidR="00A01E4B" w:rsidRDefault="00A01E4B" w:rsidP="00A01E4B">
      <w:pPr>
        <w:widowControl/>
        <w:autoSpaceDE/>
        <w:autoSpaceDN/>
        <w:jc w:val="both"/>
        <w:rPr>
          <w:rFonts w:ascii="Calibri" w:hAnsi="Calibri" w:cs="Calibri"/>
          <w:b/>
          <w:kern w:val="24"/>
          <w:lang w:eastAsia="pl-PL"/>
        </w:rPr>
      </w:pPr>
    </w:p>
    <w:p w14:paraId="75968F3E" w14:textId="77777777" w:rsidR="00A01E4B" w:rsidRDefault="00A01E4B" w:rsidP="00A01E4B">
      <w:pPr>
        <w:widowControl/>
        <w:autoSpaceDE/>
        <w:autoSpaceDN/>
        <w:jc w:val="both"/>
        <w:rPr>
          <w:rFonts w:ascii="Calibri" w:hAnsi="Calibri" w:cs="Calibri"/>
          <w:b/>
          <w:kern w:val="24"/>
          <w:lang w:eastAsia="pl-PL"/>
        </w:rPr>
      </w:pPr>
    </w:p>
    <w:p w14:paraId="2C0244D8" w14:textId="77777777" w:rsidR="00A01E4B" w:rsidRDefault="00A01E4B" w:rsidP="00A01E4B">
      <w:pPr>
        <w:widowControl/>
        <w:autoSpaceDE/>
        <w:autoSpaceDN/>
        <w:jc w:val="both"/>
        <w:rPr>
          <w:rFonts w:ascii="Calibri" w:hAnsi="Calibri" w:cs="Calibri"/>
          <w:b/>
          <w:kern w:val="24"/>
          <w:lang w:eastAsia="pl-PL"/>
        </w:rPr>
      </w:pPr>
    </w:p>
    <w:p w14:paraId="6E17EE1B" w14:textId="77777777" w:rsidR="00A01E4B" w:rsidRDefault="00A01E4B" w:rsidP="00A01E4B">
      <w:pPr>
        <w:widowControl/>
        <w:autoSpaceDE/>
        <w:autoSpaceDN/>
        <w:jc w:val="both"/>
        <w:rPr>
          <w:rFonts w:ascii="Calibri" w:hAnsi="Calibri" w:cs="Calibri"/>
          <w:b/>
          <w:kern w:val="24"/>
          <w:lang w:eastAsia="pl-PL"/>
        </w:rPr>
      </w:pPr>
    </w:p>
    <w:p w14:paraId="27166145" w14:textId="77777777" w:rsidR="00A01E4B" w:rsidRDefault="00A01E4B" w:rsidP="00A01E4B">
      <w:pPr>
        <w:widowControl/>
        <w:autoSpaceDE/>
        <w:autoSpaceDN/>
        <w:jc w:val="both"/>
        <w:rPr>
          <w:rFonts w:ascii="Calibri" w:hAnsi="Calibri" w:cs="Calibri"/>
          <w:b/>
          <w:kern w:val="24"/>
          <w:lang w:eastAsia="pl-PL"/>
        </w:rPr>
      </w:pPr>
    </w:p>
    <w:p w14:paraId="209E576E" w14:textId="77777777" w:rsidR="00A01E4B" w:rsidRDefault="00A01E4B" w:rsidP="00A01E4B">
      <w:pPr>
        <w:widowControl/>
        <w:autoSpaceDE/>
        <w:autoSpaceDN/>
        <w:jc w:val="both"/>
        <w:rPr>
          <w:rFonts w:ascii="Calibri" w:hAnsi="Calibri" w:cs="Calibri"/>
          <w:b/>
          <w:kern w:val="24"/>
          <w:lang w:eastAsia="pl-PL"/>
        </w:rPr>
      </w:pPr>
    </w:p>
    <w:p w14:paraId="758CD5BF" w14:textId="77777777" w:rsidR="00A01E4B" w:rsidRDefault="00A01E4B" w:rsidP="00A01E4B">
      <w:pPr>
        <w:widowControl/>
        <w:autoSpaceDE/>
        <w:autoSpaceDN/>
        <w:jc w:val="both"/>
        <w:rPr>
          <w:rFonts w:ascii="Calibri" w:hAnsi="Calibri" w:cs="Calibri"/>
          <w:b/>
          <w:kern w:val="24"/>
          <w:lang w:eastAsia="pl-PL"/>
        </w:rPr>
      </w:pPr>
    </w:p>
    <w:p w14:paraId="36F108D5" w14:textId="77777777" w:rsidR="00A01E4B" w:rsidRDefault="00A01E4B" w:rsidP="00A01E4B">
      <w:pPr>
        <w:widowControl/>
        <w:autoSpaceDE/>
        <w:autoSpaceDN/>
        <w:jc w:val="both"/>
        <w:rPr>
          <w:rFonts w:ascii="Calibri" w:hAnsi="Calibri" w:cs="Calibri"/>
          <w:b/>
          <w:kern w:val="24"/>
          <w:lang w:eastAsia="pl-PL"/>
        </w:rPr>
      </w:pPr>
    </w:p>
    <w:p w14:paraId="57ECA460" w14:textId="77777777" w:rsidR="00A01E4B" w:rsidRDefault="00A01E4B" w:rsidP="00A01E4B">
      <w:pPr>
        <w:widowControl/>
        <w:autoSpaceDE/>
        <w:autoSpaceDN/>
        <w:jc w:val="both"/>
        <w:rPr>
          <w:rFonts w:ascii="Calibri" w:hAnsi="Calibri" w:cs="Calibri"/>
          <w:b/>
          <w:kern w:val="24"/>
          <w:lang w:eastAsia="pl-PL"/>
        </w:rPr>
      </w:pPr>
    </w:p>
    <w:p w14:paraId="2C6ADE47" w14:textId="77777777" w:rsidR="00A01E4B" w:rsidRDefault="00A01E4B" w:rsidP="00A01E4B">
      <w:pPr>
        <w:widowControl/>
        <w:autoSpaceDE/>
        <w:autoSpaceDN/>
        <w:jc w:val="both"/>
        <w:rPr>
          <w:rFonts w:ascii="Calibri" w:hAnsi="Calibri" w:cs="Calibri"/>
          <w:b/>
          <w:kern w:val="24"/>
          <w:lang w:eastAsia="pl-PL"/>
        </w:rPr>
      </w:pPr>
    </w:p>
    <w:p w14:paraId="1ADE16BF" w14:textId="77777777" w:rsidR="00A01E4B" w:rsidRDefault="00A01E4B" w:rsidP="00A01E4B">
      <w:pPr>
        <w:widowControl/>
        <w:autoSpaceDE/>
        <w:autoSpaceDN/>
        <w:jc w:val="both"/>
        <w:rPr>
          <w:rFonts w:ascii="Calibri" w:hAnsi="Calibri" w:cs="Calibri"/>
          <w:b/>
          <w:kern w:val="24"/>
          <w:lang w:eastAsia="pl-PL"/>
        </w:rPr>
      </w:pPr>
    </w:p>
    <w:p w14:paraId="551B65C4" w14:textId="77777777" w:rsidR="00A01E4B" w:rsidRDefault="00A01E4B" w:rsidP="00A01E4B">
      <w:pPr>
        <w:widowControl/>
        <w:autoSpaceDE/>
        <w:autoSpaceDN/>
        <w:jc w:val="both"/>
        <w:rPr>
          <w:rFonts w:ascii="Calibri" w:hAnsi="Calibri" w:cs="Calibri"/>
          <w:b/>
          <w:kern w:val="24"/>
          <w:lang w:eastAsia="pl-PL"/>
        </w:rPr>
      </w:pPr>
    </w:p>
    <w:p w14:paraId="171BFBE1" w14:textId="77777777" w:rsidR="00A01E4B" w:rsidRDefault="00A01E4B" w:rsidP="00A01E4B">
      <w:pPr>
        <w:widowControl/>
        <w:autoSpaceDE/>
        <w:autoSpaceDN/>
        <w:jc w:val="both"/>
        <w:rPr>
          <w:rFonts w:ascii="Calibri" w:hAnsi="Calibri" w:cs="Calibri"/>
          <w:b/>
          <w:kern w:val="24"/>
          <w:lang w:eastAsia="pl-PL"/>
        </w:rPr>
      </w:pPr>
    </w:p>
    <w:p w14:paraId="279A9AE4" w14:textId="77777777" w:rsidR="00A01E4B" w:rsidRDefault="00A01E4B" w:rsidP="00A01E4B">
      <w:pPr>
        <w:widowControl/>
        <w:autoSpaceDE/>
        <w:autoSpaceDN/>
        <w:jc w:val="both"/>
        <w:rPr>
          <w:rFonts w:ascii="Calibri" w:hAnsi="Calibri" w:cs="Calibri"/>
          <w:b/>
          <w:kern w:val="24"/>
          <w:lang w:eastAsia="pl-PL"/>
        </w:rPr>
      </w:pPr>
    </w:p>
    <w:sectPr w:rsidR="00A01E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A2CC" w14:textId="77777777" w:rsidR="00A01E4B" w:rsidRDefault="00A01E4B" w:rsidP="00A01E4B">
      <w:r>
        <w:separator/>
      </w:r>
    </w:p>
  </w:endnote>
  <w:endnote w:type="continuationSeparator" w:id="0">
    <w:p w14:paraId="5D1123A1" w14:textId="77777777" w:rsidR="00A01E4B" w:rsidRDefault="00A01E4B" w:rsidP="00A01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9ECA8" w14:textId="77777777" w:rsidR="00A01E4B" w:rsidRDefault="00A01E4B" w:rsidP="00DF595C">
    <w:pPr>
      <w:pStyle w:val="Stopka"/>
      <w:jc w:val="center"/>
    </w:pPr>
    <w:r>
      <w:rPr>
        <w:noProof/>
      </w:rPr>
      <w:drawing>
        <wp:inline distT="0" distB="0" distL="0" distR="0" wp14:anchorId="555DA306" wp14:editId="0444105A">
          <wp:extent cx="5489575" cy="664210"/>
          <wp:effectExtent l="0" t="0" r="0" b="254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4EF3F" w14:textId="77777777" w:rsidR="00A01E4B" w:rsidRDefault="00A01E4B" w:rsidP="00A01E4B">
      <w:r>
        <w:separator/>
      </w:r>
    </w:p>
  </w:footnote>
  <w:footnote w:type="continuationSeparator" w:id="0">
    <w:p w14:paraId="0A894CA2" w14:textId="77777777" w:rsidR="00A01E4B" w:rsidRDefault="00A01E4B" w:rsidP="00A01E4B">
      <w:r>
        <w:continuationSeparator/>
      </w:r>
    </w:p>
  </w:footnote>
  <w:footnote w:id="1">
    <w:p w14:paraId="1494F614" w14:textId="77777777" w:rsidR="00A01E4B" w:rsidRPr="00A13B6D" w:rsidDel="00647F93" w:rsidRDefault="00A01E4B" w:rsidP="00A01E4B">
      <w:pPr>
        <w:pStyle w:val="Tekstprzypisudolnego"/>
        <w:rPr>
          <w:ins w:id="2" w:author="Maria Wojewoda" w:date="2021-05-12T08:59:00Z"/>
          <w:del w:id="3" w:author="Maria Wojewoda" w:date="2021-05-12T07:47:00Z"/>
          <w:sz w:val="16"/>
          <w:szCs w:val="16"/>
        </w:rPr>
      </w:pPr>
    </w:p>
  </w:footnote>
  <w:footnote w:id="2">
    <w:p w14:paraId="31B108A6" w14:textId="77777777" w:rsidR="00A01E4B" w:rsidRDefault="00A01E4B" w:rsidP="00A01E4B"/>
  </w:footnote>
  <w:footnote w:id="3">
    <w:p w14:paraId="6FA5A8A9" w14:textId="77777777" w:rsidR="00A01E4B" w:rsidRPr="00A13B6D" w:rsidRDefault="00A01E4B" w:rsidP="00A01E4B">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41444BDD" w14:textId="77777777" w:rsidR="00A01E4B" w:rsidRDefault="00A01E4B" w:rsidP="00A01E4B">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41F297C" w14:textId="77777777" w:rsidR="00A01E4B" w:rsidRDefault="00A01E4B" w:rsidP="00A01E4B">
      <w:pPr>
        <w:pStyle w:val="Tekstprzypisudolnego"/>
      </w:pPr>
      <w:r>
        <w:rPr>
          <w:rStyle w:val="Odwoanieprzypisudolnego"/>
        </w:rPr>
        <w:footnoteRef/>
      </w:r>
      <w:r>
        <w:t xml:space="preserve"> Ostateczna treść zapis ust. 1 uzależniona jest od rodzaju zaoferowanego przez Wykonawcę oprogramowania, zgodnie z projektowanym alternatywnym brzmieniem </w:t>
      </w:r>
    </w:p>
  </w:footnote>
  <w:footnote w:id="5">
    <w:p w14:paraId="6A876FD5" w14:textId="77777777" w:rsidR="00A01E4B" w:rsidRDefault="00A01E4B" w:rsidP="00A01E4B">
      <w:pPr>
        <w:pStyle w:val="Tekstprzypisudolnego"/>
      </w:pPr>
      <w:r>
        <w:rPr>
          <w:rStyle w:val="Odwoanieprzypisudolnego"/>
        </w:rPr>
        <w:footnoteRef/>
      </w:r>
      <w:r>
        <w:t xml:space="preserve"> Dotyczy poz. 1 i 2 wskazanych w opisie przedmiotu zamówienia </w:t>
      </w:r>
    </w:p>
  </w:footnote>
  <w:footnote w:id="6">
    <w:p w14:paraId="68DA2CE5" w14:textId="77777777" w:rsidR="00A01E4B" w:rsidRDefault="00A01E4B" w:rsidP="00A01E4B">
      <w:pPr>
        <w:pStyle w:val="Tekstprzypisudolnego"/>
      </w:pPr>
      <w:r>
        <w:rPr>
          <w:rStyle w:val="Odwoanieprzypisudolnego"/>
        </w:rPr>
        <w:footnoteRef/>
      </w:r>
      <w:r>
        <w:t xml:space="preserve"> Dotyczy w przypadku zaoferowania oprogramowania równoważnego </w:t>
      </w:r>
    </w:p>
  </w:footnote>
  <w:footnote w:id="7">
    <w:p w14:paraId="14F94A53" w14:textId="77777777" w:rsidR="00A01E4B" w:rsidRDefault="00A01E4B" w:rsidP="00A01E4B">
      <w:pPr>
        <w:pStyle w:val="Tekstprzypisudolnego"/>
      </w:pPr>
      <w:r>
        <w:rPr>
          <w:rStyle w:val="Odwoanieprzypisudolnego"/>
        </w:rPr>
        <w:footnoteRef/>
      </w:r>
      <w:r>
        <w:t xml:space="preserve"> Dotyczy poz. 1 i 2 wskazanych w opisie przedmiotu zamówienia</w:t>
      </w:r>
    </w:p>
  </w:footnote>
  <w:footnote w:id="8">
    <w:p w14:paraId="3AA512AB" w14:textId="77777777" w:rsidR="00A01E4B" w:rsidRDefault="00A01E4B" w:rsidP="00A01E4B">
      <w:pPr>
        <w:pStyle w:val="Tekstprzypisudolnego"/>
      </w:pPr>
      <w:r>
        <w:rPr>
          <w:rStyle w:val="Odwoanieprzypisudolnego"/>
        </w:rPr>
        <w:footnoteRef/>
      </w:r>
      <w:r>
        <w:t xml:space="preserve"> Dotyczy w przypadku zaoferowania oprogramowania równoważnego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38B2DC6"/>
    <w:multiLevelType w:val="hybridMultilevel"/>
    <w:tmpl w:val="A99659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5"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51ACC"/>
    <w:multiLevelType w:val="hybridMultilevel"/>
    <w:tmpl w:val="1618F988"/>
    <w:lvl w:ilvl="0" w:tplc="5288BA86">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7"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F6139D6"/>
    <w:multiLevelType w:val="multilevel"/>
    <w:tmpl w:val="8A125FA0"/>
    <w:styleLink w:val="WWNum251111"/>
    <w:lvl w:ilvl="0">
      <w:start w:val="1"/>
      <w:numFmt w:val="decimal"/>
      <w:lvlText w:val="%1."/>
      <w:lvlJc w:val="left"/>
      <w:pPr>
        <w:ind w:left="50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9" w15:restartNumberingAfterBreak="0">
    <w:nsid w:val="108F70EB"/>
    <w:multiLevelType w:val="hybridMultilevel"/>
    <w:tmpl w:val="680C0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3"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5"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6"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8"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1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2"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3"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8"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0"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2"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34"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35"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6"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38"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9" w15:restartNumberingAfterBreak="0">
    <w:nsid w:val="44D56F75"/>
    <w:multiLevelType w:val="hybridMultilevel"/>
    <w:tmpl w:val="DA4C40FA"/>
    <w:lvl w:ilvl="0" w:tplc="28744DC4">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40"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1"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43"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4"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6"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7" w15:restartNumberingAfterBreak="0">
    <w:nsid w:val="4E5151E6"/>
    <w:multiLevelType w:val="hybridMultilevel"/>
    <w:tmpl w:val="83C6C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0" w15:restartNumberingAfterBreak="0">
    <w:nsid w:val="50A4646F"/>
    <w:multiLevelType w:val="hybridMultilevel"/>
    <w:tmpl w:val="E5CE9160"/>
    <w:lvl w:ilvl="0" w:tplc="F17CE35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52623D3A"/>
    <w:multiLevelType w:val="hybridMultilevel"/>
    <w:tmpl w:val="7FAC5DFC"/>
    <w:lvl w:ilvl="0" w:tplc="3C46C54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3" w15:restartNumberingAfterBreak="0">
    <w:nsid w:val="56320F98"/>
    <w:multiLevelType w:val="hybridMultilevel"/>
    <w:tmpl w:val="96EA2C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55"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6"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0"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61"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63"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5"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6"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67"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21"/>
  </w:num>
  <w:num w:numId="2">
    <w:abstractNumId w:val="29"/>
  </w:num>
  <w:num w:numId="3">
    <w:abstractNumId w:val="38"/>
  </w:num>
  <w:num w:numId="4">
    <w:abstractNumId w:val="45"/>
  </w:num>
  <w:num w:numId="5">
    <w:abstractNumId w:val="62"/>
  </w:num>
  <w:num w:numId="6">
    <w:abstractNumId w:val="66"/>
  </w:num>
  <w:num w:numId="7">
    <w:abstractNumId w:val="18"/>
  </w:num>
  <w:num w:numId="8">
    <w:abstractNumId w:val="55"/>
  </w:num>
  <w:num w:numId="9">
    <w:abstractNumId w:val="12"/>
  </w:num>
  <w:num w:numId="10">
    <w:abstractNumId w:val="17"/>
  </w:num>
  <w:num w:numId="11">
    <w:abstractNumId w:val="59"/>
  </w:num>
  <w:num w:numId="12">
    <w:abstractNumId w:val="22"/>
  </w:num>
  <w:num w:numId="13">
    <w:abstractNumId w:val="15"/>
  </w:num>
  <w:num w:numId="14">
    <w:abstractNumId w:val="8"/>
  </w:num>
  <w:num w:numId="15">
    <w:abstractNumId w:val="4"/>
  </w:num>
  <w:num w:numId="16">
    <w:abstractNumId w:val="40"/>
  </w:num>
  <w:num w:numId="17">
    <w:abstractNumId w:val="43"/>
  </w:num>
  <w:num w:numId="18">
    <w:abstractNumId w:val="67"/>
  </w:num>
  <w:num w:numId="19">
    <w:abstractNumId w:val="10"/>
  </w:num>
  <w:num w:numId="20">
    <w:abstractNumId w:val="36"/>
  </w:num>
  <w:num w:numId="21">
    <w:abstractNumId w:val="24"/>
  </w:num>
  <w:num w:numId="22">
    <w:abstractNumId w:val="44"/>
  </w:num>
  <w:num w:numId="23">
    <w:abstractNumId w:val="7"/>
  </w:num>
  <w:num w:numId="24">
    <w:abstractNumId w:val="2"/>
  </w:num>
  <w:num w:numId="25">
    <w:abstractNumId w:val="54"/>
  </w:num>
  <w:num w:numId="26">
    <w:abstractNumId w:val="42"/>
  </w:num>
  <w:num w:numId="27">
    <w:abstractNumId w:val="33"/>
  </w:num>
  <w:num w:numId="28">
    <w:abstractNumId w:val="19"/>
  </w:num>
  <w:num w:numId="29">
    <w:abstractNumId w:val="13"/>
  </w:num>
  <w:num w:numId="30">
    <w:abstractNumId w:val="60"/>
  </w:num>
  <w:num w:numId="31">
    <w:abstractNumId w:val="35"/>
  </w:num>
  <w:num w:numId="32">
    <w:abstractNumId w:val="64"/>
  </w:num>
  <w:num w:numId="33">
    <w:abstractNumId w:val="32"/>
  </w:num>
  <w:num w:numId="34">
    <w:abstractNumId w:val="1"/>
  </w:num>
  <w:num w:numId="35">
    <w:abstractNumId w:val="49"/>
  </w:num>
  <w:num w:numId="36">
    <w:abstractNumId w:val="57"/>
  </w:num>
  <w:num w:numId="37">
    <w:abstractNumId w:val="56"/>
  </w:num>
  <w:num w:numId="38">
    <w:abstractNumId w:val="25"/>
  </w:num>
  <w:num w:numId="39">
    <w:abstractNumId w:val="11"/>
  </w:num>
  <w:num w:numId="40">
    <w:abstractNumId w:val="26"/>
  </w:num>
  <w:num w:numId="41">
    <w:abstractNumId w:val="37"/>
  </w:num>
  <w:num w:numId="42">
    <w:abstractNumId w:val="41"/>
  </w:num>
  <w:num w:numId="43">
    <w:abstractNumId w:val="27"/>
  </w:num>
  <w:num w:numId="44">
    <w:abstractNumId w:val="31"/>
  </w:num>
  <w:num w:numId="45">
    <w:abstractNumId w:val="20"/>
  </w:num>
  <w:num w:numId="46">
    <w:abstractNumId w:val="52"/>
  </w:num>
  <w:num w:numId="47">
    <w:abstractNumId w:val="63"/>
  </w:num>
  <w:num w:numId="48">
    <w:abstractNumId w:val="46"/>
  </w:num>
  <w:num w:numId="49">
    <w:abstractNumId w:val="16"/>
  </w:num>
  <w:num w:numId="50">
    <w:abstractNumId w:val="5"/>
  </w:num>
  <w:num w:numId="51">
    <w:abstractNumId w:val="28"/>
  </w:num>
  <w:num w:numId="52">
    <w:abstractNumId w:val="58"/>
  </w:num>
  <w:num w:numId="53">
    <w:abstractNumId w:val="30"/>
  </w:num>
  <w:num w:numId="54">
    <w:abstractNumId w:val="0"/>
  </w:num>
  <w:num w:numId="55">
    <w:abstractNumId w:val="23"/>
  </w:num>
  <w:num w:numId="56">
    <w:abstractNumId w:val="14"/>
  </w:num>
  <w:num w:numId="57">
    <w:abstractNumId w:val="65"/>
  </w:num>
  <w:num w:numId="5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9"/>
    <w:lvlOverride w:ilvl="0">
      <w:startOverride w:val="1"/>
    </w:lvlOverride>
    <w:lvlOverride w:ilvl="1"/>
    <w:lvlOverride w:ilvl="2"/>
    <w:lvlOverride w:ilvl="3"/>
    <w:lvlOverride w:ilvl="4"/>
    <w:lvlOverride w:ilvl="5"/>
    <w:lvlOverride w:ilvl="6"/>
    <w:lvlOverride w:ilvl="7"/>
    <w:lvlOverride w:ilvl="8"/>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2BD"/>
    <w:rsid w:val="00750B85"/>
    <w:rsid w:val="008E1196"/>
    <w:rsid w:val="00A01E4B"/>
    <w:rsid w:val="00A1158D"/>
    <w:rsid w:val="00A922BD"/>
    <w:rsid w:val="00C25F69"/>
    <w:rsid w:val="00D32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C9EB4D-A99D-4256-907E-DFC2558CF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E4B"/>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A01E4B"/>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A01E4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A01E4B"/>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A01E4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A01E4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A01E4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A01E4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A01E4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A01E4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A01E4B"/>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A01E4B"/>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A01E4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A01E4B"/>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A01E4B"/>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A01E4B"/>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rsid w:val="00A01E4B"/>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A01E4B"/>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A01E4B"/>
    <w:rPr>
      <w:rFonts w:ascii="Cambria" w:eastAsia="Times New Roman" w:hAnsi="Cambria" w:cs="Times New Roman"/>
      <w:i/>
      <w:iCs/>
      <w:color w:val="404040"/>
      <w:sz w:val="20"/>
      <w:szCs w:val="20"/>
      <w:lang w:eastAsia="pl-PL"/>
    </w:rPr>
  </w:style>
  <w:style w:type="table" w:customStyle="1" w:styleId="TableNormal">
    <w:name w:val="Table Normal"/>
    <w:uiPriority w:val="2"/>
    <w:semiHidden/>
    <w:unhideWhenUsed/>
    <w:qFormat/>
    <w:rsid w:val="00A01E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A01E4B"/>
    <w:pPr>
      <w:spacing w:before="129"/>
      <w:ind w:left="258"/>
    </w:pPr>
    <w:rPr>
      <w:b/>
      <w:bCs/>
      <w:sz w:val="20"/>
      <w:szCs w:val="20"/>
    </w:rPr>
  </w:style>
  <w:style w:type="paragraph" w:styleId="Spistreci2">
    <w:name w:val="toc 2"/>
    <w:basedOn w:val="Normalny"/>
    <w:uiPriority w:val="39"/>
    <w:qFormat/>
    <w:rsid w:val="00A01E4B"/>
    <w:pPr>
      <w:ind w:left="542"/>
    </w:pPr>
    <w:rPr>
      <w:b/>
      <w:bCs/>
      <w:sz w:val="20"/>
      <w:szCs w:val="20"/>
    </w:rPr>
  </w:style>
  <w:style w:type="paragraph" w:styleId="Tekstpodstawowy">
    <w:name w:val="Body Text"/>
    <w:aliases w:val="Tekst podstawow.(F2),(F2),body text,contents,Szövegtörzs"/>
    <w:basedOn w:val="Normalny"/>
    <w:link w:val="TekstpodstawowyZnak"/>
    <w:uiPriority w:val="99"/>
    <w:qFormat/>
    <w:rsid w:val="00A01E4B"/>
  </w:style>
  <w:style w:type="character" w:customStyle="1" w:styleId="TekstpodstawowyZnak">
    <w:name w:val="Tekst podstawowy Znak"/>
    <w:aliases w:val="Tekst podstawow.(F2) Znak,(F2) Znak,body text Znak,contents Znak,Szövegtörzs Znak"/>
    <w:basedOn w:val="Domylnaczcionkaakapitu"/>
    <w:link w:val="Tekstpodstawowy"/>
    <w:uiPriority w:val="99"/>
    <w:rsid w:val="00A01E4B"/>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A01E4B"/>
    <w:pPr>
      <w:spacing w:before="60"/>
      <w:ind w:left="542" w:hanging="360"/>
      <w:jc w:val="both"/>
    </w:pPr>
  </w:style>
  <w:style w:type="paragraph" w:customStyle="1" w:styleId="TableParagraph">
    <w:name w:val="Table Paragraph"/>
    <w:basedOn w:val="Normalny"/>
    <w:uiPriority w:val="1"/>
    <w:qFormat/>
    <w:rsid w:val="00A01E4B"/>
  </w:style>
  <w:style w:type="character" w:styleId="Hipercze">
    <w:name w:val="Hyperlink"/>
    <w:basedOn w:val="Domylnaczcionkaakapitu"/>
    <w:uiPriority w:val="99"/>
    <w:unhideWhenUsed/>
    <w:rsid w:val="00A01E4B"/>
    <w:rPr>
      <w:color w:val="0563C1" w:themeColor="hyperlink"/>
      <w:u w:val="single"/>
    </w:rPr>
  </w:style>
  <w:style w:type="character" w:customStyle="1" w:styleId="Nierozpoznanawzmianka1">
    <w:name w:val="Nierozpoznana wzmianka1"/>
    <w:basedOn w:val="Domylnaczcionkaakapitu"/>
    <w:uiPriority w:val="99"/>
    <w:semiHidden/>
    <w:unhideWhenUsed/>
    <w:rsid w:val="00A01E4B"/>
    <w:rPr>
      <w:color w:val="605E5C"/>
      <w:shd w:val="clear" w:color="auto" w:fill="E1DFDD"/>
    </w:rPr>
  </w:style>
  <w:style w:type="character" w:styleId="Odwoaniedokomentarza">
    <w:name w:val="annotation reference"/>
    <w:basedOn w:val="Domylnaczcionkaakapitu"/>
    <w:uiPriority w:val="99"/>
    <w:unhideWhenUsed/>
    <w:rsid w:val="00A01E4B"/>
    <w:rPr>
      <w:sz w:val="16"/>
      <w:szCs w:val="16"/>
    </w:rPr>
  </w:style>
  <w:style w:type="paragraph" w:styleId="Tekstkomentarza">
    <w:name w:val="annotation text"/>
    <w:basedOn w:val="Normalny"/>
    <w:link w:val="TekstkomentarzaZnak"/>
    <w:uiPriority w:val="99"/>
    <w:unhideWhenUsed/>
    <w:rsid w:val="00A01E4B"/>
    <w:rPr>
      <w:sz w:val="20"/>
      <w:szCs w:val="20"/>
    </w:rPr>
  </w:style>
  <w:style w:type="character" w:customStyle="1" w:styleId="TekstkomentarzaZnak">
    <w:name w:val="Tekst komentarza Znak"/>
    <w:basedOn w:val="Domylnaczcionkaakapitu"/>
    <w:link w:val="Tekstkomentarza"/>
    <w:uiPriority w:val="99"/>
    <w:rsid w:val="00A01E4B"/>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01E4B"/>
    <w:rPr>
      <w:b/>
      <w:bCs/>
    </w:rPr>
  </w:style>
  <w:style w:type="character" w:customStyle="1" w:styleId="TematkomentarzaZnak">
    <w:name w:val="Temat komentarza Znak"/>
    <w:basedOn w:val="TekstkomentarzaZnak"/>
    <w:link w:val="Tematkomentarza"/>
    <w:uiPriority w:val="99"/>
    <w:semiHidden/>
    <w:rsid w:val="00A01E4B"/>
    <w:rPr>
      <w:rFonts w:ascii="Times New Roman" w:eastAsia="Times New Roman" w:hAnsi="Times New Roman" w:cs="Times New Roman"/>
      <w:b/>
      <w:bCs/>
      <w:sz w:val="20"/>
      <w:szCs w:val="20"/>
    </w:rPr>
  </w:style>
  <w:style w:type="table" w:styleId="Tabela-Siatka">
    <w:name w:val="Table Grid"/>
    <w:basedOn w:val="Standardowy"/>
    <w:uiPriority w:val="39"/>
    <w:rsid w:val="00A01E4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A01E4B"/>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A01E4B"/>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A01E4B"/>
    <w:rPr>
      <w:vertAlign w:val="superscript"/>
    </w:rPr>
  </w:style>
  <w:style w:type="paragraph" w:styleId="Tekstdymka">
    <w:name w:val="Balloon Text"/>
    <w:basedOn w:val="Normalny"/>
    <w:link w:val="TekstdymkaZnak"/>
    <w:uiPriority w:val="99"/>
    <w:semiHidden/>
    <w:unhideWhenUsed/>
    <w:rsid w:val="00A01E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1E4B"/>
    <w:rPr>
      <w:rFonts w:ascii="Segoe UI" w:eastAsia="Times New Roman" w:hAnsi="Segoe UI" w:cs="Segoe UI"/>
      <w:sz w:val="18"/>
      <w:szCs w:val="18"/>
    </w:rPr>
  </w:style>
  <w:style w:type="numbering" w:customStyle="1" w:styleId="Bezlisty1">
    <w:name w:val="Bez listy1"/>
    <w:next w:val="Bezlisty"/>
    <w:uiPriority w:val="99"/>
    <w:semiHidden/>
    <w:unhideWhenUsed/>
    <w:rsid w:val="00A01E4B"/>
  </w:style>
  <w:style w:type="paragraph" w:styleId="Tekstpodstawowywcity">
    <w:name w:val="Body Text Indent"/>
    <w:basedOn w:val="Normalny"/>
    <w:link w:val="TekstpodstawowywcityZnak"/>
    <w:uiPriority w:val="99"/>
    <w:rsid w:val="00A01E4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A01E4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A01E4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A01E4B"/>
    <w:rPr>
      <w:rFonts w:ascii="Times New Roman" w:eastAsia="Times New Roman" w:hAnsi="Times New Roman" w:cs="Times New Roman"/>
      <w:sz w:val="20"/>
      <w:szCs w:val="20"/>
      <w:lang w:eastAsia="pl-PL"/>
    </w:rPr>
  </w:style>
  <w:style w:type="paragraph" w:styleId="Listapunktowana2">
    <w:name w:val="List Bullet 2"/>
    <w:basedOn w:val="Normalny"/>
    <w:autoRedefine/>
    <w:rsid w:val="00A01E4B"/>
    <w:pPr>
      <w:widowControl/>
      <w:autoSpaceDE/>
      <w:autoSpaceDN/>
      <w:ind w:left="349"/>
      <w:jc w:val="both"/>
    </w:pPr>
    <w:rPr>
      <w:sz w:val="23"/>
      <w:szCs w:val="20"/>
      <w:lang w:eastAsia="pl-PL"/>
    </w:rPr>
  </w:style>
  <w:style w:type="paragraph" w:styleId="Stopka">
    <w:name w:val="footer"/>
    <w:basedOn w:val="Normalny"/>
    <w:link w:val="StopkaZnak"/>
    <w:uiPriority w:val="99"/>
    <w:rsid w:val="00A01E4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A01E4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A01E4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A01E4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A01E4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A01E4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A01E4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A01E4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A01E4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A01E4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A01E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A01E4B"/>
    <w:rPr>
      <w:rFonts w:ascii="Courier New" w:eastAsia="Times New Roman" w:hAnsi="Courier New" w:cs="Courier New"/>
      <w:sz w:val="20"/>
      <w:szCs w:val="20"/>
      <w:lang w:eastAsia="pl-PL"/>
    </w:rPr>
  </w:style>
  <w:style w:type="paragraph" w:customStyle="1" w:styleId="xl25">
    <w:name w:val="xl25"/>
    <w:basedOn w:val="Normalny"/>
    <w:rsid w:val="00A01E4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A01E4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basedOn w:val="Domylnaczcionkaakapitu"/>
    <w:rsid w:val="00A01E4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A01E4B"/>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01E4B"/>
    <w:pPr>
      <w:widowControl/>
      <w:autoSpaceDE/>
      <w:autoSpaceDN/>
      <w:spacing w:after="200"/>
    </w:pPr>
    <w:rPr>
      <w:b/>
      <w:bCs/>
      <w:color w:val="4F81BD"/>
      <w:sz w:val="18"/>
      <w:szCs w:val="18"/>
      <w:lang w:eastAsia="pl-PL"/>
    </w:rPr>
  </w:style>
  <w:style w:type="paragraph" w:customStyle="1" w:styleId="Style1">
    <w:name w:val="Style1"/>
    <w:basedOn w:val="Normalny"/>
    <w:rsid w:val="00A01E4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A01E4B"/>
    <w:rPr>
      <w:rFonts w:ascii="Times New Roman" w:hAnsi="Times New Roman" w:cs="Times New Roman"/>
      <w:sz w:val="22"/>
      <w:szCs w:val="22"/>
    </w:rPr>
  </w:style>
  <w:style w:type="paragraph" w:customStyle="1" w:styleId="Style5">
    <w:name w:val="Style5"/>
    <w:basedOn w:val="Normalny"/>
    <w:rsid w:val="00A01E4B"/>
    <w:pPr>
      <w:adjustRightInd w:val="0"/>
      <w:spacing w:line="415" w:lineRule="exact"/>
      <w:jc w:val="both"/>
    </w:pPr>
    <w:rPr>
      <w:rFonts w:ascii="Calibri" w:hAnsi="Calibri"/>
      <w:sz w:val="24"/>
      <w:szCs w:val="24"/>
      <w:lang w:eastAsia="pl-PL"/>
    </w:rPr>
  </w:style>
  <w:style w:type="paragraph" w:customStyle="1" w:styleId="Style7">
    <w:name w:val="Style7"/>
    <w:basedOn w:val="Normalny"/>
    <w:rsid w:val="00A01E4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A01E4B"/>
    <w:rPr>
      <w:rFonts w:ascii="Times New Roman" w:hAnsi="Times New Roman" w:cs="Times New Roman"/>
      <w:i/>
      <w:iCs/>
      <w:sz w:val="18"/>
      <w:szCs w:val="18"/>
    </w:rPr>
  </w:style>
  <w:style w:type="paragraph" w:customStyle="1" w:styleId="WW-Domylnie">
    <w:name w:val="WW-Domyślnie"/>
    <w:rsid w:val="00A01E4B"/>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A01E4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A01E4B"/>
    <w:rPr>
      <w:rFonts w:ascii="Times New Roman" w:eastAsia="Times New Roman" w:hAnsi="Times New Roman" w:cs="Times New Roman"/>
      <w:sz w:val="16"/>
      <w:szCs w:val="16"/>
      <w:lang w:eastAsia="pl-PL"/>
    </w:rPr>
  </w:style>
  <w:style w:type="paragraph" w:styleId="NormalnyWeb">
    <w:name w:val="Normal (Web)"/>
    <w:basedOn w:val="Normalny"/>
    <w:uiPriority w:val="99"/>
    <w:rsid w:val="00A01E4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A01E4B"/>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A01E4B"/>
    <w:rPr>
      <w:sz w:val="24"/>
    </w:rPr>
  </w:style>
  <w:style w:type="paragraph" w:customStyle="1" w:styleId="Nagwek11">
    <w:name w:val="Nagłówek 11"/>
    <w:basedOn w:val="Standard"/>
    <w:next w:val="Textbody"/>
    <w:rsid w:val="00A01E4B"/>
    <w:pPr>
      <w:keepNext/>
      <w:jc w:val="center"/>
      <w:outlineLvl w:val="0"/>
    </w:pPr>
    <w:rPr>
      <w:sz w:val="24"/>
    </w:rPr>
  </w:style>
  <w:style w:type="paragraph" w:customStyle="1" w:styleId="Nagwek21">
    <w:name w:val="Nagłówek 21"/>
    <w:basedOn w:val="Standard"/>
    <w:next w:val="Textbody"/>
    <w:rsid w:val="00A01E4B"/>
    <w:pPr>
      <w:keepNext/>
      <w:jc w:val="center"/>
      <w:outlineLvl w:val="1"/>
    </w:pPr>
    <w:rPr>
      <w:b/>
      <w:sz w:val="24"/>
    </w:rPr>
  </w:style>
  <w:style w:type="numbering" w:customStyle="1" w:styleId="WWNum18">
    <w:name w:val="WWNum18"/>
    <w:basedOn w:val="Bezlisty"/>
    <w:rsid w:val="00A01E4B"/>
    <w:pPr>
      <w:numPr>
        <w:numId w:val="30"/>
      </w:numPr>
    </w:pPr>
  </w:style>
  <w:style w:type="paragraph" w:customStyle="1" w:styleId="WW-Tekstpodstawowy2">
    <w:name w:val="WW-Tekst podstawowy 2"/>
    <w:basedOn w:val="Normalny"/>
    <w:rsid w:val="00A01E4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A01E4B"/>
  </w:style>
  <w:style w:type="numbering" w:customStyle="1" w:styleId="WWNum19">
    <w:name w:val="WWNum19"/>
    <w:basedOn w:val="Bezlisty"/>
    <w:rsid w:val="00A01E4B"/>
  </w:style>
  <w:style w:type="numbering" w:customStyle="1" w:styleId="WWNum16">
    <w:name w:val="WWNum16"/>
    <w:basedOn w:val="Bezlisty"/>
    <w:rsid w:val="00A01E4B"/>
  </w:style>
  <w:style w:type="numbering" w:customStyle="1" w:styleId="WWNum38">
    <w:name w:val="WWNum38"/>
    <w:basedOn w:val="Bezlisty"/>
    <w:rsid w:val="00A01E4B"/>
  </w:style>
  <w:style w:type="numbering" w:customStyle="1" w:styleId="WWNum25">
    <w:name w:val="WWNum25"/>
    <w:basedOn w:val="Bezlisty"/>
    <w:rsid w:val="00A01E4B"/>
    <w:pPr>
      <w:numPr>
        <w:numId w:val="28"/>
      </w:numPr>
    </w:pPr>
  </w:style>
  <w:style w:type="numbering" w:customStyle="1" w:styleId="WWNum20">
    <w:name w:val="WWNum20"/>
    <w:basedOn w:val="Bezlisty"/>
    <w:rsid w:val="00A01E4B"/>
  </w:style>
  <w:style w:type="character" w:styleId="Odwoanieprzypisukocowego">
    <w:name w:val="endnote reference"/>
    <w:basedOn w:val="Domylnaczcionkaakapitu"/>
    <w:uiPriority w:val="99"/>
    <w:semiHidden/>
    <w:unhideWhenUsed/>
    <w:rsid w:val="00A01E4B"/>
    <w:rPr>
      <w:vertAlign w:val="superscript"/>
    </w:rPr>
  </w:style>
  <w:style w:type="character" w:customStyle="1" w:styleId="Absatz-Standardschriftart">
    <w:name w:val="Absatz-Standardschriftart"/>
    <w:rsid w:val="00A01E4B"/>
  </w:style>
  <w:style w:type="character" w:customStyle="1" w:styleId="WW-Absatz-Standardschriftart">
    <w:name w:val="WW-Absatz-Standardschriftart"/>
    <w:rsid w:val="00A01E4B"/>
  </w:style>
  <w:style w:type="character" w:customStyle="1" w:styleId="WW-Absatz-Standardschriftart1">
    <w:name w:val="WW-Absatz-Standardschriftart1"/>
    <w:rsid w:val="00A01E4B"/>
  </w:style>
  <w:style w:type="character" w:customStyle="1" w:styleId="WW-Absatz-Standardschriftart11">
    <w:name w:val="WW-Absatz-Standardschriftart11"/>
    <w:rsid w:val="00A01E4B"/>
  </w:style>
  <w:style w:type="character" w:customStyle="1" w:styleId="WW-Absatz-Standardschriftart111">
    <w:name w:val="WW-Absatz-Standardschriftart111"/>
    <w:rsid w:val="00A01E4B"/>
  </w:style>
  <w:style w:type="character" w:customStyle="1" w:styleId="WW-Absatz-Standardschriftart1111">
    <w:name w:val="WW-Absatz-Standardschriftart1111"/>
    <w:rsid w:val="00A01E4B"/>
  </w:style>
  <w:style w:type="character" w:customStyle="1" w:styleId="WW-Absatz-Standardschriftart11111">
    <w:name w:val="WW-Absatz-Standardschriftart11111"/>
    <w:rsid w:val="00A01E4B"/>
  </w:style>
  <w:style w:type="character" w:customStyle="1" w:styleId="WW-Absatz-Standardschriftart111111">
    <w:name w:val="WW-Absatz-Standardschriftart111111"/>
    <w:rsid w:val="00A01E4B"/>
  </w:style>
  <w:style w:type="character" w:customStyle="1" w:styleId="WW-Absatz-Standardschriftart1111111">
    <w:name w:val="WW-Absatz-Standardschriftart1111111"/>
    <w:rsid w:val="00A01E4B"/>
  </w:style>
  <w:style w:type="character" w:customStyle="1" w:styleId="WW-Absatz-Standardschriftart11111111">
    <w:name w:val="WW-Absatz-Standardschriftart11111111"/>
    <w:rsid w:val="00A01E4B"/>
  </w:style>
  <w:style w:type="paragraph" w:customStyle="1" w:styleId="Nagwek10">
    <w:name w:val="Nagłówek1"/>
    <w:basedOn w:val="Normalny"/>
    <w:next w:val="Tekstpodstawowy"/>
    <w:rsid w:val="00A01E4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A01E4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A01E4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A01E4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A01E4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A01E4B"/>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A01E4B"/>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A01E4B"/>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A01E4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A01E4B"/>
    <w:rPr>
      <w:rFonts w:ascii="Times New Roman" w:eastAsia="Calibri" w:hAnsi="Times New Roman" w:cs="Times New Roman"/>
      <w:b/>
      <w:color w:val="000000"/>
      <w:sz w:val="32"/>
      <w:szCs w:val="32"/>
    </w:rPr>
  </w:style>
  <w:style w:type="paragraph" w:customStyle="1" w:styleId="Akapitzlist1">
    <w:name w:val="Akapit z listą1"/>
    <w:basedOn w:val="Normalny"/>
    <w:qFormat/>
    <w:rsid w:val="00A01E4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A01E4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A01E4B"/>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A01E4B"/>
    <w:rPr>
      <w:b/>
      <w:bCs/>
    </w:rPr>
  </w:style>
  <w:style w:type="paragraph" w:customStyle="1" w:styleId="TableText">
    <w:name w:val="Table Text"/>
    <w:basedOn w:val="Normalny"/>
    <w:uiPriority w:val="99"/>
    <w:rsid w:val="00A01E4B"/>
    <w:pPr>
      <w:widowControl/>
    </w:pPr>
    <w:rPr>
      <w:noProof/>
      <w:sz w:val="20"/>
      <w:szCs w:val="20"/>
      <w:lang w:val="en-US" w:eastAsia="pl-PL"/>
    </w:rPr>
  </w:style>
  <w:style w:type="numbering" w:customStyle="1" w:styleId="Styl1">
    <w:name w:val="Styl1"/>
    <w:rsid w:val="00A01E4B"/>
    <w:pPr>
      <w:numPr>
        <w:numId w:val="31"/>
      </w:numPr>
    </w:pPr>
  </w:style>
  <w:style w:type="numbering" w:customStyle="1" w:styleId="Styl2">
    <w:name w:val="Styl2"/>
    <w:rsid w:val="00A01E4B"/>
    <w:pPr>
      <w:numPr>
        <w:numId w:val="32"/>
      </w:numPr>
    </w:pPr>
  </w:style>
  <w:style w:type="paragraph" w:customStyle="1" w:styleId="Text">
    <w:name w:val="Text"/>
    <w:basedOn w:val="Normalny"/>
    <w:rsid w:val="00A01E4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A01E4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A01E4B"/>
    <w:rPr>
      <w:color w:val="800080"/>
      <w:u w:val="single"/>
    </w:rPr>
  </w:style>
  <w:style w:type="character" w:customStyle="1" w:styleId="TekstkomentarzaZnak1">
    <w:name w:val="Tekst komentarza Znak1"/>
    <w:basedOn w:val="Domylnaczcionkaakapitu"/>
    <w:semiHidden/>
    <w:locked/>
    <w:rsid w:val="00A01E4B"/>
    <w:rPr>
      <w:rFonts w:ascii="Times New Roman" w:eastAsia="Arial Unicode MS" w:hAnsi="Times New Roman" w:cs="Times New Roman"/>
      <w:kern w:val="2"/>
      <w:sz w:val="20"/>
      <w:szCs w:val="20"/>
    </w:rPr>
  </w:style>
  <w:style w:type="paragraph" w:styleId="Poprawka">
    <w:name w:val="Revision"/>
    <w:hidden/>
    <w:uiPriority w:val="99"/>
    <w:semiHidden/>
    <w:rsid w:val="00A01E4B"/>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A01E4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A01E4B"/>
    <w:rPr>
      <w:rFonts w:ascii="Consolas" w:eastAsia="Calibri" w:hAnsi="Consolas" w:cs="Times New Roman"/>
      <w:sz w:val="21"/>
      <w:szCs w:val="21"/>
    </w:rPr>
  </w:style>
  <w:style w:type="paragraph" w:customStyle="1" w:styleId="CM19">
    <w:name w:val="CM19"/>
    <w:basedOn w:val="Default"/>
    <w:next w:val="Default"/>
    <w:uiPriority w:val="99"/>
    <w:rsid w:val="00A01E4B"/>
    <w:pPr>
      <w:widowControl w:val="0"/>
    </w:pPr>
    <w:rPr>
      <w:rFonts w:ascii="Calibri" w:hAnsi="Calibri"/>
      <w:color w:val="auto"/>
    </w:rPr>
  </w:style>
  <w:style w:type="paragraph" w:customStyle="1" w:styleId="CM2">
    <w:name w:val="CM2"/>
    <w:basedOn w:val="Default"/>
    <w:next w:val="Default"/>
    <w:uiPriority w:val="99"/>
    <w:rsid w:val="00A01E4B"/>
    <w:pPr>
      <w:widowControl w:val="0"/>
      <w:spacing w:line="293" w:lineRule="atLeast"/>
    </w:pPr>
    <w:rPr>
      <w:rFonts w:ascii="Calibri" w:hAnsi="Calibri"/>
      <w:color w:val="auto"/>
    </w:rPr>
  </w:style>
  <w:style w:type="paragraph" w:customStyle="1" w:styleId="CM18">
    <w:name w:val="CM18"/>
    <w:basedOn w:val="Default"/>
    <w:next w:val="Default"/>
    <w:uiPriority w:val="99"/>
    <w:rsid w:val="00A01E4B"/>
    <w:pPr>
      <w:widowControl w:val="0"/>
    </w:pPr>
    <w:rPr>
      <w:rFonts w:ascii="Calibri" w:hAnsi="Calibri"/>
      <w:color w:val="auto"/>
    </w:rPr>
  </w:style>
  <w:style w:type="paragraph" w:customStyle="1" w:styleId="CM22">
    <w:name w:val="CM22"/>
    <w:basedOn w:val="Default"/>
    <w:next w:val="Default"/>
    <w:uiPriority w:val="99"/>
    <w:rsid w:val="00A01E4B"/>
    <w:pPr>
      <w:widowControl w:val="0"/>
    </w:pPr>
    <w:rPr>
      <w:rFonts w:ascii="Calibri" w:hAnsi="Calibri"/>
      <w:color w:val="auto"/>
    </w:rPr>
  </w:style>
  <w:style w:type="paragraph" w:customStyle="1" w:styleId="CM21">
    <w:name w:val="CM21"/>
    <w:basedOn w:val="Default"/>
    <w:next w:val="Default"/>
    <w:uiPriority w:val="99"/>
    <w:rsid w:val="00A01E4B"/>
    <w:pPr>
      <w:widowControl w:val="0"/>
    </w:pPr>
    <w:rPr>
      <w:rFonts w:ascii="Calibri" w:hAnsi="Calibri"/>
      <w:color w:val="auto"/>
    </w:rPr>
  </w:style>
  <w:style w:type="paragraph" w:customStyle="1" w:styleId="Akapitzlist2">
    <w:name w:val="Akapit z listą2"/>
    <w:basedOn w:val="Normalny"/>
    <w:uiPriority w:val="99"/>
    <w:rsid w:val="00A01E4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A01E4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A01E4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A01E4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A01E4B"/>
    <w:rPr>
      <w:rFonts w:ascii="Times New Roman" w:eastAsia="Times New Roman" w:hAnsi="Times New Roman" w:cs="Times New Roman"/>
      <w:sz w:val="16"/>
      <w:szCs w:val="16"/>
      <w:lang w:eastAsia="pl-PL"/>
    </w:rPr>
  </w:style>
  <w:style w:type="paragraph" w:customStyle="1" w:styleId="Akapitzlist3">
    <w:name w:val="Akapit z listą3"/>
    <w:basedOn w:val="Normalny"/>
    <w:rsid w:val="00A01E4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A01E4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A01E4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A01E4B"/>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A01E4B"/>
  </w:style>
  <w:style w:type="paragraph" w:styleId="Zagicieoddouformularza">
    <w:name w:val="HTML Bottom of Form"/>
    <w:basedOn w:val="Normalny"/>
    <w:next w:val="Normalny"/>
    <w:link w:val="ZagicieoddouformularzaZnak"/>
    <w:hidden/>
    <w:uiPriority w:val="99"/>
    <w:semiHidden/>
    <w:unhideWhenUsed/>
    <w:rsid w:val="00A01E4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01E4B"/>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A01E4B"/>
    <w:rPr>
      <w:rFonts w:ascii="Times New Roman" w:eastAsia="Times New Roman" w:hAnsi="Times New Roman" w:cs="Times New Roman"/>
    </w:rPr>
  </w:style>
  <w:style w:type="paragraph" w:customStyle="1" w:styleId="Kropki">
    <w:name w:val="Kropki"/>
    <w:basedOn w:val="Normalny"/>
    <w:rsid w:val="00A01E4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A01E4B"/>
    <w:pPr>
      <w:widowControl/>
      <w:autoSpaceDE/>
      <w:autoSpaceDN/>
      <w:spacing w:before="60" w:after="60"/>
      <w:ind w:left="851" w:hanging="295"/>
      <w:jc w:val="both"/>
    </w:pPr>
    <w:rPr>
      <w:sz w:val="24"/>
      <w:szCs w:val="20"/>
      <w:lang w:eastAsia="pl-PL"/>
    </w:rPr>
  </w:style>
  <w:style w:type="character" w:customStyle="1" w:styleId="pktZnak">
    <w:name w:val="pkt Znak"/>
    <w:link w:val="pkt"/>
    <w:rsid w:val="00A01E4B"/>
    <w:rPr>
      <w:rFonts w:ascii="Times New Roman" w:eastAsia="Times New Roman" w:hAnsi="Times New Roman" w:cs="Times New Roman"/>
      <w:sz w:val="24"/>
      <w:szCs w:val="20"/>
      <w:lang w:eastAsia="pl-PL"/>
    </w:rPr>
  </w:style>
  <w:style w:type="numbering" w:customStyle="1" w:styleId="WWNum2">
    <w:name w:val="WWNum2"/>
    <w:basedOn w:val="Bezlisty"/>
    <w:rsid w:val="00A01E4B"/>
    <w:pPr>
      <w:numPr>
        <w:numId w:val="35"/>
      </w:numPr>
    </w:pPr>
  </w:style>
  <w:style w:type="character" w:styleId="Tekstzastpczy">
    <w:name w:val="Placeholder Text"/>
    <w:basedOn w:val="Domylnaczcionkaakapitu"/>
    <w:uiPriority w:val="99"/>
    <w:semiHidden/>
    <w:rsid w:val="00A01E4B"/>
    <w:rPr>
      <w:color w:val="808080"/>
    </w:rPr>
  </w:style>
  <w:style w:type="character" w:customStyle="1" w:styleId="hps">
    <w:name w:val="hps"/>
    <w:rsid w:val="00A01E4B"/>
  </w:style>
  <w:style w:type="paragraph" w:styleId="Mapadokumentu">
    <w:name w:val="Document Map"/>
    <w:aliases w:val="Plan dokumentu"/>
    <w:basedOn w:val="Normalny"/>
    <w:link w:val="MapadokumentuZnak"/>
    <w:uiPriority w:val="99"/>
    <w:semiHidden/>
    <w:unhideWhenUsed/>
    <w:rsid w:val="00A01E4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A01E4B"/>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A01E4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A01E4B"/>
    <w:pPr>
      <w:shd w:val="clear" w:color="auto" w:fill="FFFFFF"/>
      <w:autoSpaceDE/>
      <w:autoSpaceDN/>
      <w:spacing w:after="780" w:line="269" w:lineRule="exact"/>
      <w:ind w:hanging="420"/>
      <w:jc w:val="center"/>
    </w:pPr>
    <w:rPr>
      <w:rFonts w:eastAsiaTheme="minorHAnsi" w:cstheme="minorBidi"/>
      <w:sz w:val="21"/>
      <w:szCs w:val="21"/>
    </w:rPr>
  </w:style>
  <w:style w:type="numbering" w:customStyle="1" w:styleId="WWNum1">
    <w:name w:val="WWNum1"/>
    <w:basedOn w:val="Bezlisty"/>
    <w:rsid w:val="00A01E4B"/>
    <w:pPr>
      <w:numPr>
        <w:numId w:val="36"/>
      </w:numPr>
    </w:pPr>
  </w:style>
  <w:style w:type="paragraph" w:customStyle="1" w:styleId="CMSHeadL7">
    <w:name w:val="CMS Head L7"/>
    <w:basedOn w:val="Normalny"/>
    <w:rsid w:val="00A01E4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A01E4B"/>
    <w:pPr>
      <w:keepNext/>
      <w:jc w:val="center"/>
      <w:outlineLvl w:val="0"/>
    </w:pPr>
    <w:rPr>
      <w:sz w:val="24"/>
    </w:rPr>
  </w:style>
  <w:style w:type="paragraph" w:customStyle="1" w:styleId="Nagwek111">
    <w:name w:val="Nagłówek 111"/>
    <w:basedOn w:val="Standard"/>
    <w:next w:val="Normalny"/>
    <w:rsid w:val="00A01E4B"/>
    <w:pPr>
      <w:keepNext/>
      <w:jc w:val="center"/>
      <w:outlineLvl w:val="0"/>
    </w:pPr>
    <w:rPr>
      <w:sz w:val="24"/>
    </w:rPr>
  </w:style>
  <w:style w:type="character" w:customStyle="1" w:styleId="PlandokumentuZnak">
    <w:name w:val="Plan dokumentu Znak"/>
    <w:uiPriority w:val="99"/>
    <w:semiHidden/>
    <w:rsid w:val="00A01E4B"/>
    <w:rPr>
      <w:rFonts w:ascii="Tahoma" w:eastAsia="Times New Roman" w:hAnsi="Tahoma" w:cs="Tahoma"/>
      <w:sz w:val="16"/>
      <w:szCs w:val="16"/>
    </w:rPr>
  </w:style>
  <w:style w:type="paragraph" w:customStyle="1" w:styleId="m40">
    <w:name w:val="m40"/>
    <w:basedOn w:val="Normalny"/>
    <w:rsid w:val="00A01E4B"/>
    <w:pPr>
      <w:widowControl/>
      <w:autoSpaceDE/>
      <w:autoSpaceDN/>
      <w:spacing w:before="100" w:beforeAutospacing="1" w:after="100" w:afterAutospacing="1"/>
    </w:pPr>
    <w:rPr>
      <w:sz w:val="24"/>
      <w:szCs w:val="24"/>
      <w:lang w:eastAsia="pl-PL"/>
    </w:rPr>
  </w:style>
  <w:style w:type="character" w:styleId="Uwydatnienie">
    <w:name w:val="Emphasis"/>
    <w:qFormat/>
    <w:rsid w:val="00A01E4B"/>
    <w:rPr>
      <w:i/>
      <w:iCs/>
    </w:rPr>
  </w:style>
  <w:style w:type="numbering" w:customStyle="1" w:styleId="WWNum201">
    <w:name w:val="WWNum201"/>
    <w:basedOn w:val="Bezlisty"/>
    <w:rsid w:val="00A01E4B"/>
  </w:style>
  <w:style w:type="numbering" w:customStyle="1" w:styleId="Styl11">
    <w:name w:val="Styl11"/>
    <w:rsid w:val="00A01E4B"/>
  </w:style>
  <w:style w:type="numbering" w:customStyle="1" w:styleId="WWNum181">
    <w:name w:val="WWNum181"/>
    <w:basedOn w:val="Bezlisty"/>
    <w:rsid w:val="00A01E4B"/>
  </w:style>
  <w:style w:type="numbering" w:customStyle="1" w:styleId="WWNum241">
    <w:name w:val="WWNum241"/>
    <w:basedOn w:val="Bezlisty"/>
    <w:rsid w:val="00A01E4B"/>
  </w:style>
  <w:style w:type="numbering" w:customStyle="1" w:styleId="WWNum191">
    <w:name w:val="WWNum191"/>
    <w:basedOn w:val="Bezlisty"/>
    <w:rsid w:val="00A01E4B"/>
  </w:style>
  <w:style w:type="numbering" w:customStyle="1" w:styleId="WWNum161">
    <w:name w:val="WWNum161"/>
    <w:basedOn w:val="Bezlisty"/>
    <w:rsid w:val="00A01E4B"/>
  </w:style>
  <w:style w:type="numbering" w:customStyle="1" w:styleId="WWNum381">
    <w:name w:val="WWNum381"/>
    <w:basedOn w:val="Bezlisty"/>
    <w:rsid w:val="00A01E4B"/>
  </w:style>
  <w:style w:type="numbering" w:customStyle="1" w:styleId="WWNum251">
    <w:name w:val="WWNum251"/>
    <w:basedOn w:val="Bezlisty"/>
    <w:rsid w:val="00A01E4B"/>
  </w:style>
  <w:style w:type="numbering" w:customStyle="1" w:styleId="WWNum202">
    <w:name w:val="WWNum202"/>
    <w:basedOn w:val="Bezlisty"/>
    <w:rsid w:val="00A01E4B"/>
  </w:style>
  <w:style w:type="numbering" w:customStyle="1" w:styleId="Styl12">
    <w:name w:val="Styl12"/>
    <w:rsid w:val="00A01E4B"/>
  </w:style>
  <w:style w:type="numbering" w:customStyle="1" w:styleId="Styl21">
    <w:name w:val="Styl21"/>
    <w:rsid w:val="00A01E4B"/>
  </w:style>
  <w:style w:type="character" w:customStyle="1" w:styleId="MapadokumentuZnak2">
    <w:name w:val="Mapa dokumentu Znak2"/>
    <w:uiPriority w:val="99"/>
    <w:semiHidden/>
    <w:rsid w:val="00A01E4B"/>
    <w:rPr>
      <w:rFonts w:ascii="Tahoma" w:eastAsia="Times New Roman" w:hAnsi="Tahoma"/>
      <w:sz w:val="16"/>
      <w:szCs w:val="16"/>
      <w:lang w:val="x-none" w:eastAsia="x-none"/>
    </w:rPr>
  </w:style>
  <w:style w:type="paragraph" w:customStyle="1" w:styleId="Tekstpodstawowywcity21">
    <w:name w:val="Tekst podstawowy wcięty 21"/>
    <w:basedOn w:val="Normalny"/>
    <w:rsid w:val="00A01E4B"/>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A01E4B"/>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A01E4B"/>
  </w:style>
  <w:style w:type="numbering" w:customStyle="1" w:styleId="WWNum2411">
    <w:name w:val="WWNum2411"/>
    <w:basedOn w:val="Bezlisty"/>
    <w:rsid w:val="00A01E4B"/>
  </w:style>
  <w:style w:type="numbering" w:customStyle="1" w:styleId="WWNum1911">
    <w:name w:val="WWNum1911"/>
    <w:basedOn w:val="Bezlisty"/>
    <w:rsid w:val="00A01E4B"/>
  </w:style>
  <w:style w:type="numbering" w:customStyle="1" w:styleId="WWNum1611">
    <w:name w:val="WWNum1611"/>
    <w:basedOn w:val="Bezlisty"/>
    <w:rsid w:val="00A01E4B"/>
  </w:style>
  <w:style w:type="numbering" w:customStyle="1" w:styleId="WWNum3811">
    <w:name w:val="WWNum3811"/>
    <w:basedOn w:val="Bezlisty"/>
    <w:rsid w:val="00A01E4B"/>
  </w:style>
  <w:style w:type="numbering" w:customStyle="1" w:styleId="WWNum2511">
    <w:name w:val="WWNum2511"/>
    <w:basedOn w:val="Bezlisty"/>
    <w:rsid w:val="00A01E4B"/>
  </w:style>
  <w:style w:type="numbering" w:customStyle="1" w:styleId="WWNum2011">
    <w:name w:val="WWNum2011"/>
    <w:basedOn w:val="Bezlisty"/>
    <w:rsid w:val="00A01E4B"/>
  </w:style>
  <w:style w:type="numbering" w:customStyle="1" w:styleId="Styl111">
    <w:name w:val="Styl111"/>
    <w:rsid w:val="00A01E4B"/>
  </w:style>
  <w:style w:type="numbering" w:customStyle="1" w:styleId="Styl211">
    <w:name w:val="Styl211"/>
    <w:rsid w:val="00A01E4B"/>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A01E4B"/>
    <w:pPr>
      <w:widowControl/>
      <w:autoSpaceDE/>
      <w:autoSpaceDN/>
    </w:pPr>
    <w:rPr>
      <w:sz w:val="24"/>
      <w:szCs w:val="24"/>
      <w:lang w:eastAsia="pl-PL"/>
    </w:rPr>
  </w:style>
  <w:style w:type="character" w:styleId="Numerstrony">
    <w:name w:val="page number"/>
    <w:rsid w:val="00A01E4B"/>
  </w:style>
  <w:style w:type="paragraph" w:customStyle="1" w:styleId="Normalny12">
    <w:name w:val="Normalny 12"/>
    <w:basedOn w:val="Normalny"/>
    <w:rsid w:val="00A01E4B"/>
    <w:pPr>
      <w:widowControl/>
      <w:autoSpaceDE/>
      <w:autoSpaceDN/>
    </w:pPr>
    <w:rPr>
      <w:sz w:val="20"/>
      <w:szCs w:val="20"/>
      <w:lang w:eastAsia="pl-PL"/>
    </w:rPr>
  </w:style>
  <w:style w:type="paragraph" w:customStyle="1" w:styleId="Blockquote">
    <w:name w:val="Blockquote"/>
    <w:basedOn w:val="Normalny"/>
    <w:rsid w:val="00A01E4B"/>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A01E4B"/>
    <w:pPr>
      <w:widowControl/>
      <w:autoSpaceDE/>
      <w:autoSpaceDN/>
    </w:pPr>
    <w:rPr>
      <w:sz w:val="24"/>
      <w:szCs w:val="24"/>
      <w:lang w:eastAsia="pl-PL"/>
    </w:rPr>
  </w:style>
  <w:style w:type="paragraph" w:customStyle="1" w:styleId="ZnakZnakZnakZnakZnakZnak">
    <w:name w:val="Znak Znak Znak Znak Znak Znak"/>
    <w:basedOn w:val="Normalny"/>
    <w:rsid w:val="00A01E4B"/>
    <w:pPr>
      <w:widowControl/>
      <w:autoSpaceDE/>
      <w:autoSpaceDN/>
    </w:pPr>
    <w:rPr>
      <w:sz w:val="24"/>
      <w:szCs w:val="24"/>
      <w:lang w:eastAsia="pl-PL"/>
    </w:rPr>
  </w:style>
  <w:style w:type="paragraph" w:customStyle="1" w:styleId="ZnakZnakZnak">
    <w:name w:val="Znak Znak Znak"/>
    <w:basedOn w:val="Normalny"/>
    <w:rsid w:val="00A01E4B"/>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A01E4B"/>
    <w:pPr>
      <w:widowControl/>
      <w:autoSpaceDE/>
      <w:autoSpaceDN/>
    </w:pPr>
    <w:rPr>
      <w:sz w:val="24"/>
      <w:szCs w:val="24"/>
      <w:lang w:eastAsia="pl-PL"/>
    </w:rPr>
  </w:style>
  <w:style w:type="paragraph" w:customStyle="1" w:styleId="Znak">
    <w:name w:val="Znak"/>
    <w:basedOn w:val="Normalny"/>
    <w:rsid w:val="00A01E4B"/>
    <w:pPr>
      <w:widowControl/>
      <w:autoSpaceDE/>
      <w:autoSpaceDN/>
    </w:pPr>
    <w:rPr>
      <w:sz w:val="24"/>
      <w:szCs w:val="24"/>
      <w:lang w:eastAsia="pl-PL"/>
    </w:rPr>
  </w:style>
  <w:style w:type="paragraph" w:customStyle="1" w:styleId="ZnakZnakZnak1">
    <w:name w:val="Znak Znak Znak1"/>
    <w:basedOn w:val="Normalny"/>
    <w:rsid w:val="00A01E4B"/>
    <w:pPr>
      <w:widowControl/>
      <w:autoSpaceDE/>
      <w:autoSpaceDN/>
    </w:pPr>
    <w:rPr>
      <w:sz w:val="24"/>
      <w:szCs w:val="24"/>
      <w:lang w:eastAsia="pl-PL"/>
    </w:rPr>
  </w:style>
  <w:style w:type="paragraph" w:customStyle="1" w:styleId="ZnakZnakZnak1Znak">
    <w:name w:val="Znak Znak Znak1 Znak"/>
    <w:basedOn w:val="Normalny"/>
    <w:rsid w:val="00A01E4B"/>
    <w:pPr>
      <w:widowControl/>
      <w:autoSpaceDE/>
      <w:autoSpaceDN/>
    </w:pPr>
    <w:rPr>
      <w:sz w:val="24"/>
      <w:szCs w:val="24"/>
      <w:lang w:eastAsia="pl-PL"/>
    </w:rPr>
  </w:style>
  <w:style w:type="character" w:customStyle="1" w:styleId="sbold1">
    <w:name w:val="sbold1"/>
    <w:rsid w:val="00A01E4B"/>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A01E4B"/>
    <w:pPr>
      <w:widowControl/>
      <w:autoSpaceDE/>
      <w:autoSpaceDN/>
    </w:pPr>
    <w:rPr>
      <w:rFonts w:ascii="Arial" w:hAnsi="Arial"/>
      <w:sz w:val="24"/>
      <w:szCs w:val="24"/>
      <w:lang w:eastAsia="pl-PL"/>
    </w:rPr>
  </w:style>
  <w:style w:type="character" w:customStyle="1" w:styleId="BOBZnak">
    <w:name w:val="BOB Znak"/>
    <w:link w:val="BOB"/>
    <w:rsid w:val="00A01E4B"/>
    <w:rPr>
      <w:rFonts w:ascii="Arial" w:eastAsia="Times New Roman" w:hAnsi="Arial" w:cs="Times New Roman"/>
      <w:sz w:val="24"/>
      <w:szCs w:val="24"/>
      <w:lang w:eastAsia="pl-PL"/>
    </w:rPr>
  </w:style>
  <w:style w:type="character" w:customStyle="1" w:styleId="czarny11b1">
    <w:name w:val="czarny_11b1"/>
    <w:rsid w:val="00A01E4B"/>
    <w:rPr>
      <w:rFonts w:ascii="Verdana" w:hAnsi="Verdana" w:hint="default"/>
      <w:b/>
      <w:bCs/>
      <w:i w:val="0"/>
      <w:iCs w:val="0"/>
      <w:smallCaps w:val="0"/>
      <w:color w:val="000000"/>
      <w:sz w:val="17"/>
      <w:szCs w:val="17"/>
    </w:rPr>
  </w:style>
  <w:style w:type="character" w:customStyle="1" w:styleId="cszary101">
    <w:name w:val="c_szary_101"/>
    <w:rsid w:val="00A01E4B"/>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A01E4B"/>
    <w:pPr>
      <w:widowControl/>
      <w:autoSpaceDE/>
      <w:autoSpaceDN/>
    </w:pPr>
    <w:rPr>
      <w:sz w:val="24"/>
      <w:szCs w:val="24"/>
      <w:lang w:eastAsia="pl-PL"/>
    </w:rPr>
  </w:style>
  <w:style w:type="paragraph" w:customStyle="1" w:styleId="ZnakZnakZnak1ZnakZnakZnakZnak">
    <w:name w:val="Znak Znak Znak1 Znak Znak Znak Znak"/>
    <w:basedOn w:val="Normalny"/>
    <w:rsid w:val="00A01E4B"/>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A01E4B"/>
    <w:pPr>
      <w:widowControl/>
      <w:autoSpaceDE/>
      <w:autoSpaceDN/>
    </w:pPr>
    <w:rPr>
      <w:sz w:val="24"/>
      <w:szCs w:val="24"/>
      <w:lang w:eastAsia="pl-PL"/>
    </w:rPr>
  </w:style>
  <w:style w:type="paragraph" w:customStyle="1" w:styleId="H4">
    <w:name w:val="H4"/>
    <w:basedOn w:val="Normalny"/>
    <w:next w:val="Normalny"/>
    <w:rsid w:val="00A01E4B"/>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A01E4B"/>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A01E4B"/>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A01E4B"/>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A01E4B"/>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A01E4B"/>
    <w:pPr>
      <w:widowControl/>
      <w:autoSpaceDE/>
      <w:autoSpaceDN/>
    </w:pPr>
    <w:rPr>
      <w:sz w:val="24"/>
      <w:szCs w:val="24"/>
      <w:lang w:eastAsia="pl-PL"/>
    </w:rPr>
  </w:style>
  <w:style w:type="paragraph" w:customStyle="1" w:styleId="St4-punkt">
    <w:name w:val="St4-punkt"/>
    <w:rsid w:val="00A01E4B"/>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A01E4B"/>
    <w:pPr>
      <w:widowControl/>
      <w:autoSpaceDE/>
      <w:autoSpaceDN/>
    </w:pPr>
    <w:rPr>
      <w:sz w:val="24"/>
      <w:szCs w:val="24"/>
      <w:lang w:eastAsia="pl-PL"/>
    </w:rPr>
  </w:style>
  <w:style w:type="paragraph" w:customStyle="1" w:styleId="Style2">
    <w:name w:val="Style 2"/>
    <w:basedOn w:val="Normalny"/>
    <w:rsid w:val="00A01E4B"/>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A01E4B"/>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A01E4B"/>
    <w:pPr>
      <w:widowControl/>
      <w:autoSpaceDE/>
      <w:autoSpaceDN/>
    </w:pPr>
    <w:rPr>
      <w:sz w:val="24"/>
      <w:szCs w:val="24"/>
      <w:lang w:eastAsia="pl-PL"/>
    </w:rPr>
  </w:style>
  <w:style w:type="paragraph" w:customStyle="1" w:styleId="DomylnaczcionkaakapituAkapitZnak">
    <w:name w:val="Domyślna czcionka akapitu Akapit Znak"/>
    <w:basedOn w:val="Normalny"/>
    <w:rsid w:val="00A01E4B"/>
    <w:pPr>
      <w:widowControl/>
      <w:autoSpaceDE/>
      <w:autoSpaceDN/>
    </w:pPr>
    <w:rPr>
      <w:sz w:val="24"/>
      <w:szCs w:val="24"/>
      <w:lang w:eastAsia="pl-PL"/>
    </w:rPr>
  </w:style>
  <w:style w:type="paragraph" w:customStyle="1" w:styleId="BodyText21">
    <w:name w:val="Body Text 21"/>
    <w:basedOn w:val="Normalny"/>
    <w:rsid w:val="00A01E4B"/>
    <w:pPr>
      <w:suppressAutoHyphens/>
      <w:autoSpaceDE/>
      <w:autoSpaceDN/>
      <w:spacing w:line="360" w:lineRule="auto"/>
      <w:jc w:val="center"/>
    </w:pPr>
    <w:rPr>
      <w:b/>
      <w:sz w:val="24"/>
      <w:szCs w:val="20"/>
      <w:lang w:eastAsia="ar-SA"/>
    </w:rPr>
  </w:style>
  <w:style w:type="paragraph" w:customStyle="1" w:styleId="StandardowyNormalny1">
    <w:name w:val="Standardowy.Normalny1"/>
    <w:rsid w:val="00A01E4B"/>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A01E4B"/>
    <w:pPr>
      <w:adjustRightInd w:val="0"/>
      <w:jc w:val="both"/>
    </w:pPr>
    <w:rPr>
      <w:sz w:val="20"/>
      <w:szCs w:val="24"/>
    </w:rPr>
  </w:style>
  <w:style w:type="paragraph" w:customStyle="1" w:styleId="BodyTextIndent31">
    <w:name w:val="Body Text Indent 31"/>
    <w:basedOn w:val="Normalny"/>
    <w:rsid w:val="00A01E4B"/>
    <w:pPr>
      <w:widowControl/>
      <w:autoSpaceDE/>
      <w:autoSpaceDN/>
      <w:ind w:left="851"/>
    </w:pPr>
    <w:rPr>
      <w:rFonts w:eastAsia="Calibri"/>
      <w:sz w:val="24"/>
      <w:szCs w:val="24"/>
      <w:lang w:eastAsia="pl-PL"/>
    </w:rPr>
  </w:style>
  <w:style w:type="character" w:customStyle="1" w:styleId="FontStyle60">
    <w:name w:val="Font Style60"/>
    <w:rsid w:val="00A01E4B"/>
    <w:rPr>
      <w:rFonts w:ascii="Times New Roman" w:hAnsi="Times New Roman" w:cs="Times New Roman"/>
      <w:sz w:val="22"/>
      <w:szCs w:val="22"/>
    </w:rPr>
  </w:style>
  <w:style w:type="paragraph" w:customStyle="1" w:styleId="Tekstpodstawowy32">
    <w:name w:val="Tekst podstawowy 32"/>
    <w:basedOn w:val="Normalny"/>
    <w:rsid w:val="00A01E4B"/>
    <w:pPr>
      <w:widowControl/>
      <w:autoSpaceDE/>
      <w:autoSpaceDN/>
      <w:jc w:val="both"/>
    </w:pPr>
    <w:rPr>
      <w:sz w:val="24"/>
      <w:szCs w:val="20"/>
      <w:lang w:eastAsia="pl-PL"/>
    </w:rPr>
  </w:style>
  <w:style w:type="character" w:customStyle="1" w:styleId="A2">
    <w:name w:val="A2"/>
    <w:rsid w:val="00A01E4B"/>
    <w:rPr>
      <w:rFonts w:cs="Verdana"/>
      <w:color w:val="000000"/>
      <w:sz w:val="18"/>
      <w:szCs w:val="18"/>
    </w:rPr>
  </w:style>
  <w:style w:type="paragraph" w:styleId="Listanumerowana">
    <w:name w:val="List Number"/>
    <w:basedOn w:val="Normalny"/>
    <w:rsid w:val="00A01E4B"/>
    <w:pPr>
      <w:widowControl/>
      <w:numPr>
        <w:numId w:val="54"/>
      </w:numPr>
      <w:autoSpaceDE/>
      <w:autoSpaceDN/>
      <w:contextualSpacing/>
    </w:pPr>
    <w:rPr>
      <w:sz w:val="20"/>
      <w:szCs w:val="20"/>
      <w:lang w:eastAsia="pl-PL"/>
    </w:rPr>
  </w:style>
  <w:style w:type="paragraph" w:customStyle="1" w:styleId="ZnakZnak">
    <w:name w:val="Znak Znak"/>
    <w:basedOn w:val="Normalny"/>
    <w:rsid w:val="00A01E4B"/>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A01E4B"/>
    <w:rPr>
      <w:color w:val="605E5C"/>
      <w:shd w:val="clear" w:color="auto" w:fill="E1DFDD"/>
    </w:rPr>
  </w:style>
  <w:style w:type="character" w:customStyle="1" w:styleId="BodyTextIndent2Char1">
    <w:name w:val="Body Text Indent 2 Char1"/>
    <w:uiPriority w:val="99"/>
    <w:rsid w:val="00A01E4B"/>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A01E4B"/>
  </w:style>
  <w:style w:type="table" w:customStyle="1" w:styleId="TableNormal1">
    <w:name w:val="Table Normal1"/>
    <w:uiPriority w:val="2"/>
    <w:semiHidden/>
    <w:unhideWhenUsed/>
    <w:qFormat/>
    <w:rsid w:val="00A01E4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A01E4B"/>
    <w:rPr>
      <w:rFonts w:ascii="Tahoma" w:eastAsia="Times New Roman" w:hAnsi="Tahoma" w:cs="Tahoma"/>
      <w:sz w:val="16"/>
      <w:szCs w:val="16"/>
    </w:rPr>
  </w:style>
  <w:style w:type="numbering" w:customStyle="1" w:styleId="WWNum74">
    <w:name w:val="WWNum74"/>
    <w:rsid w:val="00A01E4B"/>
  </w:style>
  <w:style w:type="character" w:customStyle="1" w:styleId="SBBULLETSChar">
    <w:name w:val="SB BULLETS Char"/>
    <w:link w:val="SBBULLETS"/>
    <w:qFormat/>
    <w:rsid w:val="00A01E4B"/>
    <w:rPr>
      <w:color w:val="595959"/>
      <w:szCs w:val="24"/>
      <w:lang w:eastAsia="ar-SA"/>
    </w:rPr>
  </w:style>
  <w:style w:type="paragraph" w:customStyle="1" w:styleId="SBText">
    <w:name w:val="SB Text"/>
    <w:autoRedefine/>
    <w:qFormat/>
    <w:rsid w:val="00A01E4B"/>
    <w:pPr>
      <w:spacing w:before="120" w:after="120" w:line="240" w:lineRule="auto"/>
    </w:pPr>
    <w:rPr>
      <w:rFonts w:ascii="Calibri" w:eastAsia="Times New Roman" w:hAnsi="Calibri" w:cs="Times New Roman"/>
      <w:color w:val="595959"/>
      <w:sz w:val="24"/>
      <w:szCs w:val="24"/>
      <w:lang w:val="en-US" w:eastAsia="pl-PL"/>
    </w:rPr>
  </w:style>
  <w:style w:type="paragraph" w:customStyle="1" w:styleId="SBBULLETS">
    <w:name w:val="SB BULLETS"/>
    <w:link w:val="SBBULLETSChar"/>
    <w:autoRedefine/>
    <w:qFormat/>
    <w:rsid w:val="00A01E4B"/>
    <w:pPr>
      <w:spacing w:after="0" w:line="240" w:lineRule="auto"/>
    </w:pPr>
    <w:rPr>
      <w:color w:val="595959"/>
      <w:szCs w:val="24"/>
      <w:lang w:eastAsia="ar-SA"/>
    </w:rPr>
  </w:style>
  <w:style w:type="numbering" w:customStyle="1" w:styleId="WWNum1812">
    <w:name w:val="WWNum1812"/>
    <w:basedOn w:val="Bezlisty"/>
    <w:rsid w:val="00A01E4B"/>
  </w:style>
  <w:style w:type="numbering" w:customStyle="1" w:styleId="WWNum2412">
    <w:name w:val="WWNum2412"/>
    <w:basedOn w:val="Bezlisty"/>
    <w:rsid w:val="00A01E4B"/>
  </w:style>
  <w:style w:type="numbering" w:customStyle="1" w:styleId="WWNum1912">
    <w:name w:val="WWNum1912"/>
    <w:basedOn w:val="Bezlisty"/>
    <w:rsid w:val="00A01E4B"/>
  </w:style>
  <w:style w:type="numbering" w:customStyle="1" w:styleId="WWNum1612">
    <w:name w:val="WWNum1612"/>
    <w:basedOn w:val="Bezlisty"/>
    <w:rsid w:val="00A01E4B"/>
  </w:style>
  <w:style w:type="numbering" w:customStyle="1" w:styleId="WWNum3812">
    <w:name w:val="WWNum3812"/>
    <w:basedOn w:val="Bezlisty"/>
    <w:rsid w:val="00A01E4B"/>
  </w:style>
  <w:style w:type="numbering" w:customStyle="1" w:styleId="WWNum2512">
    <w:name w:val="WWNum2512"/>
    <w:basedOn w:val="Bezlisty"/>
    <w:rsid w:val="00A01E4B"/>
  </w:style>
  <w:style w:type="numbering" w:customStyle="1" w:styleId="WWNum2012">
    <w:name w:val="WWNum2012"/>
    <w:basedOn w:val="Bezlisty"/>
    <w:rsid w:val="00A01E4B"/>
  </w:style>
  <w:style w:type="numbering" w:customStyle="1" w:styleId="Styl112">
    <w:name w:val="Styl112"/>
    <w:rsid w:val="00A01E4B"/>
  </w:style>
  <w:style w:type="numbering" w:customStyle="1" w:styleId="Styl212">
    <w:name w:val="Styl212"/>
    <w:rsid w:val="00A01E4B"/>
  </w:style>
  <w:style w:type="table" w:customStyle="1" w:styleId="Tabela-Siatka2">
    <w:name w:val="Tabela - Siatka2"/>
    <w:basedOn w:val="Standardowy"/>
    <w:next w:val="Tabela-Siatka"/>
    <w:uiPriority w:val="39"/>
    <w:rsid w:val="00A01E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01E4B"/>
  </w:style>
  <w:style w:type="numbering" w:customStyle="1" w:styleId="Bezlisty4">
    <w:name w:val="Bez listy4"/>
    <w:next w:val="Bezlisty"/>
    <w:uiPriority w:val="99"/>
    <w:semiHidden/>
    <w:unhideWhenUsed/>
    <w:rsid w:val="00A01E4B"/>
  </w:style>
  <w:style w:type="numbering" w:customStyle="1" w:styleId="Bezlisty5">
    <w:name w:val="Bez listy5"/>
    <w:next w:val="Bezlisty"/>
    <w:uiPriority w:val="99"/>
    <w:semiHidden/>
    <w:unhideWhenUsed/>
    <w:rsid w:val="00A01E4B"/>
  </w:style>
  <w:style w:type="numbering" w:customStyle="1" w:styleId="Bezlisty11">
    <w:name w:val="Bez listy11"/>
    <w:next w:val="Bezlisty"/>
    <w:uiPriority w:val="99"/>
    <w:semiHidden/>
    <w:unhideWhenUsed/>
    <w:rsid w:val="00A01E4B"/>
  </w:style>
  <w:style w:type="numbering" w:customStyle="1" w:styleId="WWNum182">
    <w:name w:val="WWNum182"/>
    <w:basedOn w:val="Bezlisty"/>
    <w:rsid w:val="00A01E4B"/>
  </w:style>
  <w:style w:type="numbering" w:customStyle="1" w:styleId="WWNum242">
    <w:name w:val="WWNum242"/>
    <w:basedOn w:val="Bezlisty"/>
    <w:rsid w:val="00A01E4B"/>
  </w:style>
  <w:style w:type="numbering" w:customStyle="1" w:styleId="WWNum192">
    <w:name w:val="WWNum192"/>
    <w:basedOn w:val="Bezlisty"/>
    <w:rsid w:val="00A01E4B"/>
  </w:style>
  <w:style w:type="numbering" w:customStyle="1" w:styleId="WWNum162">
    <w:name w:val="WWNum162"/>
    <w:basedOn w:val="Bezlisty"/>
    <w:rsid w:val="00A01E4B"/>
  </w:style>
  <w:style w:type="numbering" w:customStyle="1" w:styleId="WWNum382">
    <w:name w:val="WWNum382"/>
    <w:basedOn w:val="Bezlisty"/>
    <w:rsid w:val="00A01E4B"/>
  </w:style>
  <w:style w:type="numbering" w:customStyle="1" w:styleId="WWNum252">
    <w:name w:val="WWNum252"/>
    <w:basedOn w:val="Bezlisty"/>
    <w:rsid w:val="00A01E4B"/>
  </w:style>
  <w:style w:type="numbering" w:customStyle="1" w:styleId="WWNum203">
    <w:name w:val="WWNum203"/>
    <w:basedOn w:val="Bezlisty"/>
    <w:rsid w:val="00A01E4B"/>
  </w:style>
  <w:style w:type="numbering" w:customStyle="1" w:styleId="Styl13">
    <w:name w:val="Styl13"/>
    <w:rsid w:val="00A01E4B"/>
  </w:style>
  <w:style w:type="numbering" w:customStyle="1" w:styleId="Styl22">
    <w:name w:val="Styl22"/>
    <w:rsid w:val="00A01E4B"/>
  </w:style>
  <w:style w:type="numbering" w:customStyle="1" w:styleId="WWNum21">
    <w:name w:val="WWNum21"/>
    <w:basedOn w:val="Bezlisty"/>
    <w:rsid w:val="00A01E4B"/>
  </w:style>
  <w:style w:type="numbering" w:customStyle="1" w:styleId="WWNum2013">
    <w:name w:val="WWNum2013"/>
    <w:basedOn w:val="Bezlisty"/>
    <w:rsid w:val="00A01E4B"/>
  </w:style>
  <w:style w:type="numbering" w:customStyle="1" w:styleId="Styl113">
    <w:name w:val="Styl113"/>
    <w:rsid w:val="00A01E4B"/>
  </w:style>
  <w:style w:type="numbering" w:customStyle="1" w:styleId="WWNum1813">
    <w:name w:val="WWNum1813"/>
    <w:basedOn w:val="Bezlisty"/>
    <w:rsid w:val="00A01E4B"/>
    <w:pPr>
      <w:numPr>
        <w:numId w:val="46"/>
      </w:numPr>
    </w:pPr>
  </w:style>
  <w:style w:type="numbering" w:customStyle="1" w:styleId="WWNum2413">
    <w:name w:val="WWNum2413"/>
    <w:basedOn w:val="Bezlisty"/>
    <w:rsid w:val="00A01E4B"/>
    <w:pPr>
      <w:numPr>
        <w:numId w:val="40"/>
      </w:numPr>
    </w:pPr>
  </w:style>
  <w:style w:type="numbering" w:customStyle="1" w:styleId="WWNum1913">
    <w:name w:val="WWNum1913"/>
    <w:basedOn w:val="Bezlisty"/>
    <w:rsid w:val="00A01E4B"/>
    <w:pPr>
      <w:numPr>
        <w:numId w:val="41"/>
      </w:numPr>
    </w:pPr>
  </w:style>
  <w:style w:type="numbering" w:customStyle="1" w:styleId="WWNum1613">
    <w:name w:val="WWNum1613"/>
    <w:basedOn w:val="Bezlisty"/>
    <w:rsid w:val="00A01E4B"/>
    <w:pPr>
      <w:numPr>
        <w:numId w:val="42"/>
      </w:numPr>
    </w:pPr>
  </w:style>
  <w:style w:type="numbering" w:customStyle="1" w:styleId="WWNum3813">
    <w:name w:val="WWNum3813"/>
    <w:basedOn w:val="Bezlisty"/>
    <w:rsid w:val="00A01E4B"/>
    <w:pPr>
      <w:numPr>
        <w:numId w:val="43"/>
      </w:numPr>
    </w:pPr>
  </w:style>
  <w:style w:type="numbering" w:customStyle="1" w:styleId="WWNum2513">
    <w:name w:val="WWNum2513"/>
    <w:basedOn w:val="Bezlisty"/>
    <w:rsid w:val="00A01E4B"/>
    <w:pPr>
      <w:numPr>
        <w:numId w:val="44"/>
      </w:numPr>
    </w:pPr>
  </w:style>
  <w:style w:type="numbering" w:customStyle="1" w:styleId="WWNum2021">
    <w:name w:val="WWNum2021"/>
    <w:basedOn w:val="Bezlisty"/>
    <w:rsid w:val="00A01E4B"/>
    <w:pPr>
      <w:numPr>
        <w:numId w:val="45"/>
      </w:numPr>
    </w:pPr>
  </w:style>
  <w:style w:type="numbering" w:customStyle="1" w:styleId="Styl121">
    <w:name w:val="Styl121"/>
    <w:rsid w:val="00A01E4B"/>
    <w:pPr>
      <w:numPr>
        <w:numId w:val="47"/>
      </w:numPr>
    </w:pPr>
  </w:style>
  <w:style w:type="numbering" w:customStyle="1" w:styleId="Styl213">
    <w:name w:val="Styl213"/>
    <w:rsid w:val="00A01E4B"/>
  </w:style>
  <w:style w:type="numbering" w:customStyle="1" w:styleId="Bezlisty111">
    <w:name w:val="Bez listy111"/>
    <w:next w:val="Bezlisty"/>
    <w:uiPriority w:val="99"/>
    <w:semiHidden/>
    <w:unhideWhenUsed/>
    <w:rsid w:val="00A01E4B"/>
  </w:style>
  <w:style w:type="numbering" w:customStyle="1" w:styleId="WWNum18111">
    <w:name w:val="WWNum18111"/>
    <w:basedOn w:val="Bezlisty"/>
    <w:rsid w:val="00A01E4B"/>
  </w:style>
  <w:style w:type="numbering" w:customStyle="1" w:styleId="WWNum24111">
    <w:name w:val="WWNum24111"/>
    <w:basedOn w:val="Bezlisty"/>
    <w:rsid w:val="00A01E4B"/>
  </w:style>
  <w:style w:type="numbering" w:customStyle="1" w:styleId="WWNum19111">
    <w:name w:val="WWNum19111"/>
    <w:basedOn w:val="Bezlisty"/>
    <w:rsid w:val="00A01E4B"/>
  </w:style>
  <w:style w:type="numbering" w:customStyle="1" w:styleId="WWNum16111">
    <w:name w:val="WWNum16111"/>
    <w:basedOn w:val="Bezlisty"/>
    <w:rsid w:val="00A01E4B"/>
  </w:style>
  <w:style w:type="numbering" w:customStyle="1" w:styleId="WWNum38111">
    <w:name w:val="WWNum38111"/>
    <w:basedOn w:val="Bezlisty"/>
    <w:rsid w:val="00A01E4B"/>
    <w:pPr>
      <w:numPr>
        <w:numId w:val="53"/>
      </w:numPr>
    </w:pPr>
  </w:style>
  <w:style w:type="numbering" w:customStyle="1" w:styleId="WWNum25111">
    <w:name w:val="WWNum25111"/>
    <w:basedOn w:val="Bezlisty"/>
    <w:rsid w:val="00A01E4B"/>
  </w:style>
  <w:style w:type="numbering" w:customStyle="1" w:styleId="WWNum20111">
    <w:name w:val="WWNum20111"/>
    <w:basedOn w:val="Bezlisty"/>
    <w:rsid w:val="00A01E4B"/>
  </w:style>
  <w:style w:type="numbering" w:customStyle="1" w:styleId="Styl1111">
    <w:name w:val="Styl1111"/>
    <w:rsid w:val="00A01E4B"/>
    <w:pPr>
      <w:numPr>
        <w:numId w:val="56"/>
      </w:numPr>
    </w:pPr>
  </w:style>
  <w:style w:type="numbering" w:customStyle="1" w:styleId="Styl2111">
    <w:name w:val="Styl2111"/>
    <w:rsid w:val="00A01E4B"/>
    <w:pPr>
      <w:numPr>
        <w:numId w:val="57"/>
      </w:numPr>
    </w:pPr>
  </w:style>
  <w:style w:type="numbering" w:customStyle="1" w:styleId="Bezlisty21">
    <w:name w:val="Bez listy21"/>
    <w:next w:val="Bezlisty"/>
    <w:uiPriority w:val="99"/>
    <w:semiHidden/>
    <w:unhideWhenUsed/>
    <w:rsid w:val="00A01E4B"/>
  </w:style>
  <w:style w:type="numbering" w:customStyle="1" w:styleId="WWNum741">
    <w:name w:val="WWNum741"/>
    <w:rsid w:val="00A01E4B"/>
    <w:pPr>
      <w:numPr>
        <w:numId w:val="55"/>
      </w:numPr>
    </w:pPr>
  </w:style>
  <w:style w:type="numbering" w:customStyle="1" w:styleId="WWNum18121">
    <w:name w:val="WWNum18121"/>
    <w:basedOn w:val="Bezlisty"/>
    <w:rsid w:val="00A01E4B"/>
    <w:pPr>
      <w:numPr>
        <w:numId w:val="50"/>
      </w:numPr>
    </w:pPr>
  </w:style>
  <w:style w:type="numbering" w:customStyle="1" w:styleId="WWNum24121">
    <w:name w:val="WWNum24121"/>
    <w:basedOn w:val="Bezlisty"/>
    <w:rsid w:val="00A01E4B"/>
    <w:pPr>
      <w:numPr>
        <w:numId w:val="48"/>
      </w:numPr>
    </w:pPr>
  </w:style>
  <w:style w:type="numbering" w:customStyle="1" w:styleId="WWNum19121">
    <w:name w:val="WWNum19121"/>
    <w:basedOn w:val="Bezlisty"/>
    <w:rsid w:val="00A01E4B"/>
  </w:style>
  <w:style w:type="numbering" w:customStyle="1" w:styleId="WWNum16121">
    <w:name w:val="WWNum16121"/>
    <w:basedOn w:val="Bezlisty"/>
    <w:rsid w:val="00A01E4B"/>
  </w:style>
  <w:style w:type="numbering" w:customStyle="1" w:styleId="WWNum38121">
    <w:name w:val="WWNum38121"/>
    <w:basedOn w:val="Bezlisty"/>
    <w:rsid w:val="00A01E4B"/>
  </w:style>
  <w:style w:type="numbering" w:customStyle="1" w:styleId="WWNum25121">
    <w:name w:val="WWNum25121"/>
    <w:basedOn w:val="Bezlisty"/>
    <w:rsid w:val="00A01E4B"/>
  </w:style>
  <w:style w:type="numbering" w:customStyle="1" w:styleId="WWNum20121">
    <w:name w:val="WWNum20121"/>
    <w:basedOn w:val="Bezlisty"/>
    <w:rsid w:val="00A01E4B"/>
    <w:pPr>
      <w:numPr>
        <w:numId w:val="49"/>
      </w:numPr>
    </w:pPr>
  </w:style>
  <w:style w:type="numbering" w:customStyle="1" w:styleId="Styl1121">
    <w:name w:val="Styl1121"/>
    <w:rsid w:val="00A01E4B"/>
    <w:pPr>
      <w:numPr>
        <w:numId w:val="51"/>
      </w:numPr>
    </w:pPr>
  </w:style>
  <w:style w:type="numbering" w:customStyle="1" w:styleId="Styl2121">
    <w:name w:val="Styl2121"/>
    <w:rsid w:val="00A01E4B"/>
    <w:pPr>
      <w:numPr>
        <w:numId w:val="52"/>
      </w:numPr>
    </w:pPr>
  </w:style>
  <w:style w:type="numbering" w:customStyle="1" w:styleId="Bezlisty31">
    <w:name w:val="Bez listy31"/>
    <w:next w:val="Bezlisty"/>
    <w:uiPriority w:val="99"/>
    <w:semiHidden/>
    <w:unhideWhenUsed/>
    <w:rsid w:val="00A01E4B"/>
  </w:style>
  <w:style w:type="numbering" w:customStyle="1" w:styleId="Bezlisty41">
    <w:name w:val="Bez listy41"/>
    <w:next w:val="Bezlisty"/>
    <w:uiPriority w:val="99"/>
    <w:semiHidden/>
    <w:unhideWhenUsed/>
    <w:rsid w:val="00A01E4B"/>
  </w:style>
  <w:style w:type="character" w:customStyle="1" w:styleId="MapadokumentuZnak3">
    <w:name w:val="Mapa dokumentu Znak3"/>
    <w:uiPriority w:val="99"/>
    <w:semiHidden/>
    <w:rsid w:val="00A01E4B"/>
    <w:rPr>
      <w:rFonts w:ascii="Segoe UI" w:hAnsi="Segoe UI" w:cs="Segoe UI"/>
      <w:sz w:val="16"/>
      <w:szCs w:val="16"/>
    </w:rPr>
  </w:style>
  <w:style w:type="paragraph" w:customStyle="1" w:styleId="Normalny1">
    <w:name w:val="Normalny1"/>
    <w:basedOn w:val="Normalny"/>
    <w:rsid w:val="00A01E4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A01E4B"/>
  </w:style>
  <w:style w:type="table" w:customStyle="1" w:styleId="Tabela-Siatka3">
    <w:name w:val="Tabela - Siatka3"/>
    <w:basedOn w:val="Standardowy"/>
    <w:next w:val="Tabela-Siatka"/>
    <w:uiPriority w:val="39"/>
    <w:rsid w:val="00A01E4B"/>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A01E4B"/>
  </w:style>
  <w:style w:type="numbering" w:customStyle="1" w:styleId="WWNum243">
    <w:name w:val="WWNum243"/>
    <w:basedOn w:val="Bezlisty"/>
    <w:rsid w:val="00A01E4B"/>
  </w:style>
  <w:style w:type="numbering" w:customStyle="1" w:styleId="WWNum193">
    <w:name w:val="WWNum193"/>
    <w:basedOn w:val="Bezlisty"/>
    <w:rsid w:val="00A01E4B"/>
  </w:style>
  <w:style w:type="numbering" w:customStyle="1" w:styleId="WWNum163">
    <w:name w:val="WWNum163"/>
    <w:basedOn w:val="Bezlisty"/>
    <w:rsid w:val="00A01E4B"/>
  </w:style>
  <w:style w:type="numbering" w:customStyle="1" w:styleId="WWNum383">
    <w:name w:val="WWNum383"/>
    <w:basedOn w:val="Bezlisty"/>
    <w:rsid w:val="00A01E4B"/>
  </w:style>
  <w:style w:type="numbering" w:customStyle="1" w:styleId="WWNum253">
    <w:name w:val="WWNum253"/>
    <w:basedOn w:val="Bezlisty"/>
    <w:rsid w:val="00A01E4B"/>
  </w:style>
  <w:style w:type="numbering" w:customStyle="1" w:styleId="WWNum204">
    <w:name w:val="WWNum204"/>
    <w:basedOn w:val="Bezlisty"/>
    <w:rsid w:val="00A01E4B"/>
  </w:style>
  <w:style w:type="numbering" w:customStyle="1" w:styleId="Styl14">
    <w:name w:val="Styl14"/>
    <w:rsid w:val="00A01E4B"/>
  </w:style>
  <w:style w:type="numbering" w:customStyle="1" w:styleId="Styl23">
    <w:name w:val="Styl23"/>
    <w:rsid w:val="00A01E4B"/>
  </w:style>
  <w:style w:type="numbering" w:customStyle="1" w:styleId="WWNum22">
    <w:name w:val="WWNum22"/>
    <w:basedOn w:val="Bezlisty"/>
    <w:rsid w:val="00A01E4B"/>
  </w:style>
  <w:style w:type="numbering" w:customStyle="1" w:styleId="WWNum2014">
    <w:name w:val="WWNum2014"/>
    <w:basedOn w:val="Bezlisty"/>
    <w:rsid w:val="00A01E4B"/>
  </w:style>
  <w:style w:type="numbering" w:customStyle="1" w:styleId="Styl114">
    <w:name w:val="Styl114"/>
    <w:rsid w:val="00A01E4B"/>
  </w:style>
  <w:style w:type="numbering" w:customStyle="1" w:styleId="WWNum1814">
    <w:name w:val="WWNum1814"/>
    <w:basedOn w:val="Bezlisty"/>
    <w:rsid w:val="00A01E4B"/>
  </w:style>
  <w:style w:type="numbering" w:customStyle="1" w:styleId="WWNum2414">
    <w:name w:val="WWNum2414"/>
    <w:basedOn w:val="Bezlisty"/>
    <w:rsid w:val="00A01E4B"/>
  </w:style>
  <w:style w:type="numbering" w:customStyle="1" w:styleId="WWNum1914">
    <w:name w:val="WWNum1914"/>
    <w:basedOn w:val="Bezlisty"/>
    <w:rsid w:val="00A01E4B"/>
  </w:style>
  <w:style w:type="numbering" w:customStyle="1" w:styleId="WWNum1614">
    <w:name w:val="WWNum1614"/>
    <w:basedOn w:val="Bezlisty"/>
    <w:rsid w:val="00A01E4B"/>
  </w:style>
  <w:style w:type="numbering" w:customStyle="1" w:styleId="WWNum3814">
    <w:name w:val="WWNum3814"/>
    <w:basedOn w:val="Bezlisty"/>
    <w:rsid w:val="00A01E4B"/>
  </w:style>
  <w:style w:type="numbering" w:customStyle="1" w:styleId="WWNum2514">
    <w:name w:val="WWNum2514"/>
    <w:basedOn w:val="Bezlisty"/>
    <w:rsid w:val="00A01E4B"/>
  </w:style>
  <w:style w:type="numbering" w:customStyle="1" w:styleId="WWNum2022">
    <w:name w:val="WWNum2022"/>
    <w:basedOn w:val="Bezlisty"/>
    <w:rsid w:val="00A01E4B"/>
  </w:style>
  <w:style w:type="numbering" w:customStyle="1" w:styleId="Styl122">
    <w:name w:val="Styl122"/>
    <w:rsid w:val="00A01E4B"/>
  </w:style>
  <w:style w:type="numbering" w:customStyle="1" w:styleId="Styl214">
    <w:name w:val="Styl214"/>
    <w:rsid w:val="00A01E4B"/>
  </w:style>
  <w:style w:type="numbering" w:customStyle="1" w:styleId="Bezlisty12">
    <w:name w:val="Bez listy12"/>
    <w:next w:val="Bezlisty"/>
    <w:uiPriority w:val="99"/>
    <w:semiHidden/>
    <w:unhideWhenUsed/>
    <w:rsid w:val="00A01E4B"/>
  </w:style>
  <w:style w:type="numbering" w:customStyle="1" w:styleId="WWNum18112">
    <w:name w:val="WWNum18112"/>
    <w:basedOn w:val="Bezlisty"/>
    <w:rsid w:val="00A01E4B"/>
  </w:style>
  <w:style w:type="numbering" w:customStyle="1" w:styleId="WWNum24112">
    <w:name w:val="WWNum24112"/>
    <w:basedOn w:val="Bezlisty"/>
    <w:rsid w:val="00A01E4B"/>
  </w:style>
  <w:style w:type="numbering" w:customStyle="1" w:styleId="WWNum19112">
    <w:name w:val="WWNum19112"/>
    <w:basedOn w:val="Bezlisty"/>
    <w:rsid w:val="00A01E4B"/>
  </w:style>
  <w:style w:type="numbering" w:customStyle="1" w:styleId="WWNum16112">
    <w:name w:val="WWNum16112"/>
    <w:basedOn w:val="Bezlisty"/>
    <w:rsid w:val="00A01E4B"/>
  </w:style>
  <w:style w:type="numbering" w:customStyle="1" w:styleId="WWNum38112">
    <w:name w:val="WWNum38112"/>
    <w:basedOn w:val="Bezlisty"/>
    <w:rsid w:val="00A01E4B"/>
  </w:style>
  <w:style w:type="numbering" w:customStyle="1" w:styleId="WWNum25112">
    <w:name w:val="WWNum25112"/>
    <w:basedOn w:val="Bezlisty"/>
    <w:rsid w:val="00A01E4B"/>
  </w:style>
  <w:style w:type="numbering" w:customStyle="1" w:styleId="WWNum20112">
    <w:name w:val="WWNum20112"/>
    <w:basedOn w:val="Bezlisty"/>
    <w:rsid w:val="00A01E4B"/>
  </w:style>
  <w:style w:type="numbering" w:customStyle="1" w:styleId="Styl1112">
    <w:name w:val="Styl1112"/>
    <w:rsid w:val="00A01E4B"/>
  </w:style>
  <w:style w:type="numbering" w:customStyle="1" w:styleId="Styl2112">
    <w:name w:val="Styl2112"/>
    <w:rsid w:val="00A01E4B"/>
  </w:style>
  <w:style w:type="numbering" w:customStyle="1" w:styleId="Bezlisty22">
    <w:name w:val="Bez listy22"/>
    <w:next w:val="Bezlisty"/>
    <w:uiPriority w:val="99"/>
    <w:semiHidden/>
    <w:unhideWhenUsed/>
    <w:rsid w:val="00A01E4B"/>
  </w:style>
  <w:style w:type="numbering" w:customStyle="1" w:styleId="WWNum742">
    <w:name w:val="WWNum742"/>
    <w:rsid w:val="00A01E4B"/>
  </w:style>
  <w:style w:type="numbering" w:customStyle="1" w:styleId="WWNum18122">
    <w:name w:val="WWNum18122"/>
    <w:basedOn w:val="Bezlisty"/>
    <w:rsid w:val="00A01E4B"/>
  </w:style>
  <w:style w:type="numbering" w:customStyle="1" w:styleId="WWNum24122">
    <w:name w:val="WWNum24122"/>
    <w:basedOn w:val="Bezlisty"/>
    <w:rsid w:val="00A01E4B"/>
  </w:style>
  <w:style w:type="numbering" w:customStyle="1" w:styleId="WWNum19122">
    <w:name w:val="WWNum19122"/>
    <w:basedOn w:val="Bezlisty"/>
    <w:rsid w:val="00A01E4B"/>
  </w:style>
  <w:style w:type="numbering" w:customStyle="1" w:styleId="WWNum16122">
    <w:name w:val="WWNum16122"/>
    <w:basedOn w:val="Bezlisty"/>
    <w:rsid w:val="00A01E4B"/>
  </w:style>
  <w:style w:type="numbering" w:customStyle="1" w:styleId="WWNum38122">
    <w:name w:val="WWNum38122"/>
    <w:basedOn w:val="Bezlisty"/>
    <w:rsid w:val="00A01E4B"/>
  </w:style>
  <w:style w:type="numbering" w:customStyle="1" w:styleId="WWNum25122">
    <w:name w:val="WWNum25122"/>
    <w:basedOn w:val="Bezlisty"/>
    <w:rsid w:val="00A01E4B"/>
  </w:style>
  <w:style w:type="numbering" w:customStyle="1" w:styleId="WWNum20122">
    <w:name w:val="WWNum20122"/>
    <w:basedOn w:val="Bezlisty"/>
    <w:rsid w:val="00A01E4B"/>
  </w:style>
  <w:style w:type="numbering" w:customStyle="1" w:styleId="Styl1122">
    <w:name w:val="Styl1122"/>
    <w:rsid w:val="00A01E4B"/>
  </w:style>
  <w:style w:type="numbering" w:customStyle="1" w:styleId="Styl2122">
    <w:name w:val="Styl2122"/>
    <w:rsid w:val="00A01E4B"/>
  </w:style>
  <w:style w:type="table" w:customStyle="1" w:styleId="Tabela-Siatka11">
    <w:name w:val="Tabela - Siatka11"/>
    <w:basedOn w:val="Standardowy"/>
    <w:next w:val="Tabela-Siatka"/>
    <w:uiPriority w:val="39"/>
    <w:rsid w:val="00A01E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A01E4B"/>
  </w:style>
  <w:style w:type="numbering" w:customStyle="1" w:styleId="Bezlisty42">
    <w:name w:val="Bez listy42"/>
    <w:next w:val="Bezlisty"/>
    <w:uiPriority w:val="99"/>
    <w:semiHidden/>
    <w:unhideWhenUsed/>
    <w:rsid w:val="00A01E4B"/>
  </w:style>
  <w:style w:type="numbering" w:customStyle="1" w:styleId="Bezlisty51">
    <w:name w:val="Bez listy51"/>
    <w:next w:val="Bezlisty"/>
    <w:uiPriority w:val="99"/>
    <w:semiHidden/>
    <w:unhideWhenUsed/>
    <w:rsid w:val="00A01E4B"/>
  </w:style>
  <w:style w:type="numbering" w:customStyle="1" w:styleId="Bezlisty112">
    <w:name w:val="Bez listy112"/>
    <w:next w:val="Bezlisty"/>
    <w:uiPriority w:val="99"/>
    <w:semiHidden/>
    <w:unhideWhenUsed/>
    <w:rsid w:val="00A01E4B"/>
  </w:style>
  <w:style w:type="numbering" w:customStyle="1" w:styleId="WWNum1821">
    <w:name w:val="WWNum1821"/>
    <w:basedOn w:val="Bezlisty"/>
    <w:rsid w:val="00A01E4B"/>
  </w:style>
  <w:style w:type="numbering" w:customStyle="1" w:styleId="WWNum2421">
    <w:name w:val="WWNum2421"/>
    <w:basedOn w:val="Bezlisty"/>
    <w:rsid w:val="00A01E4B"/>
  </w:style>
  <w:style w:type="numbering" w:customStyle="1" w:styleId="WWNum1921">
    <w:name w:val="WWNum1921"/>
    <w:basedOn w:val="Bezlisty"/>
    <w:rsid w:val="00A01E4B"/>
  </w:style>
  <w:style w:type="numbering" w:customStyle="1" w:styleId="WWNum1621">
    <w:name w:val="WWNum1621"/>
    <w:basedOn w:val="Bezlisty"/>
    <w:rsid w:val="00A01E4B"/>
  </w:style>
  <w:style w:type="numbering" w:customStyle="1" w:styleId="WWNum3821">
    <w:name w:val="WWNum3821"/>
    <w:basedOn w:val="Bezlisty"/>
    <w:rsid w:val="00A01E4B"/>
    <w:pPr>
      <w:numPr>
        <w:numId w:val="13"/>
      </w:numPr>
    </w:pPr>
  </w:style>
  <w:style w:type="numbering" w:customStyle="1" w:styleId="WWNum2521">
    <w:name w:val="WWNum2521"/>
    <w:basedOn w:val="Bezlisty"/>
    <w:rsid w:val="00A01E4B"/>
  </w:style>
  <w:style w:type="numbering" w:customStyle="1" w:styleId="WWNum2031">
    <w:name w:val="WWNum2031"/>
    <w:basedOn w:val="Bezlisty"/>
    <w:rsid w:val="00A01E4B"/>
  </w:style>
  <w:style w:type="numbering" w:customStyle="1" w:styleId="Styl131">
    <w:name w:val="Styl131"/>
    <w:rsid w:val="00A01E4B"/>
  </w:style>
  <w:style w:type="numbering" w:customStyle="1" w:styleId="Styl221">
    <w:name w:val="Styl221"/>
    <w:rsid w:val="00A01E4B"/>
  </w:style>
  <w:style w:type="numbering" w:customStyle="1" w:styleId="WWNum211">
    <w:name w:val="WWNum211"/>
    <w:basedOn w:val="Bezlisty"/>
    <w:rsid w:val="00A01E4B"/>
    <w:pPr>
      <w:numPr>
        <w:numId w:val="29"/>
      </w:numPr>
    </w:pPr>
  </w:style>
  <w:style w:type="paragraph" w:customStyle="1" w:styleId="2">
    <w:name w:val="2"/>
    <w:basedOn w:val="Normalny"/>
    <w:next w:val="Mapadokumentu"/>
    <w:uiPriority w:val="99"/>
    <w:unhideWhenUsed/>
    <w:rsid w:val="00A01E4B"/>
    <w:pPr>
      <w:widowControl/>
      <w:autoSpaceDE/>
      <w:autoSpaceDN/>
    </w:pPr>
    <w:rPr>
      <w:rFonts w:ascii="Tahoma" w:hAnsi="Tahoma" w:cs="Tahoma"/>
      <w:sz w:val="16"/>
      <w:szCs w:val="16"/>
    </w:rPr>
  </w:style>
  <w:style w:type="numbering" w:customStyle="1" w:styleId="WWNum20131">
    <w:name w:val="WWNum20131"/>
    <w:basedOn w:val="Bezlisty"/>
    <w:rsid w:val="00A01E4B"/>
  </w:style>
  <w:style w:type="numbering" w:customStyle="1" w:styleId="Styl1131">
    <w:name w:val="Styl1131"/>
    <w:rsid w:val="00A01E4B"/>
  </w:style>
  <w:style w:type="numbering" w:customStyle="1" w:styleId="WWNum18131">
    <w:name w:val="WWNum18131"/>
    <w:basedOn w:val="Bezlisty"/>
    <w:rsid w:val="00A01E4B"/>
    <w:pPr>
      <w:numPr>
        <w:numId w:val="8"/>
      </w:numPr>
    </w:pPr>
  </w:style>
  <w:style w:type="numbering" w:customStyle="1" w:styleId="WWNum24131">
    <w:name w:val="WWNum24131"/>
    <w:basedOn w:val="Bezlisty"/>
    <w:rsid w:val="00A01E4B"/>
    <w:pPr>
      <w:numPr>
        <w:numId w:val="2"/>
      </w:numPr>
    </w:pPr>
  </w:style>
  <w:style w:type="numbering" w:customStyle="1" w:styleId="WWNum19131">
    <w:name w:val="WWNum19131"/>
    <w:basedOn w:val="Bezlisty"/>
    <w:rsid w:val="00A01E4B"/>
    <w:pPr>
      <w:numPr>
        <w:numId w:val="3"/>
      </w:numPr>
    </w:pPr>
  </w:style>
  <w:style w:type="numbering" w:customStyle="1" w:styleId="WWNum16131">
    <w:name w:val="WWNum16131"/>
    <w:basedOn w:val="Bezlisty"/>
    <w:rsid w:val="00A01E4B"/>
    <w:pPr>
      <w:numPr>
        <w:numId w:val="4"/>
      </w:numPr>
    </w:pPr>
  </w:style>
  <w:style w:type="numbering" w:customStyle="1" w:styleId="WWNum38131">
    <w:name w:val="WWNum38131"/>
    <w:basedOn w:val="Bezlisty"/>
    <w:rsid w:val="00A01E4B"/>
    <w:pPr>
      <w:numPr>
        <w:numId w:val="5"/>
      </w:numPr>
    </w:pPr>
  </w:style>
  <w:style w:type="numbering" w:customStyle="1" w:styleId="WWNum25131">
    <w:name w:val="WWNum25131"/>
    <w:basedOn w:val="Bezlisty"/>
    <w:rsid w:val="00A01E4B"/>
    <w:pPr>
      <w:numPr>
        <w:numId w:val="6"/>
      </w:numPr>
    </w:pPr>
  </w:style>
  <w:style w:type="numbering" w:customStyle="1" w:styleId="WWNum20211">
    <w:name w:val="WWNum20211"/>
    <w:basedOn w:val="Bezlisty"/>
    <w:rsid w:val="00A01E4B"/>
    <w:pPr>
      <w:numPr>
        <w:numId w:val="7"/>
      </w:numPr>
    </w:pPr>
  </w:style>
  <w:style w:type="numbering" w:customStyle="1" w:styleId="Styl1211">
    <w:name w:val="Styl1211"/>
    <w:rsid w:val="00A01E4B"/>
    <w:pPr>
      <w:numPr>
        <w:numId w:val="9"/>
      </w:numPr>
    </w:pPr>
  </w:style>
  <w:style w:type="numbering" w:customStyle="1" w:styleId="Styl2131">
    <w:name w:val="Styl2131"/>
    <w:rsid w:val="00A01E4B"/>
  </w:style>
  <w:style w:type="numbering" w:customStyle="1" w:styleId="Bezlisty1111">
    <w:name w:val="Bez listy1111"/>
    <w:next w:val="Bezlisty"/>
    <w:uiPriority w:val="99"/>
    <w:semiHidden/>
    <w:unhideWhenUsed/>
    <w:rsid w:val="00A01E4B"/>
  </w:style>
  <w:style w:type="numbering" w:customStyle="1" w:styleId="WWNum181111">
    <w:name w:val="WWNum181111"/>
    <w:basedOn w:val="Bezlisty"/>
    <w:rsid w:val="00A01E4B"/>
    <w:pPr>
      <w:numPr>
        <w:numId w:val="16"/>
      </w:numPr>
    </w:pPr>
  </w:style>
  <w:style w:type="numbering" w:customStyle="1" w:styleId="WWNum241111">
    <w:name w:val="WWNum241111"/>
    <w:basedOn w:val="Bezlisty"/>
    <w:rsid w:val="00A01E4B"/>
    <w:pPr>
      <w:numPr>
        <w:numId w:val="10"/>
      </w:numPr>
    </w:pPr>
  </w:style>
  <w:style w:type="numbering" w:customStyle="1" w:styleId="WWNum191111">
    <w:name w:val="WWNum191111"/>
    <w:basedOn w:val="Bezlisty"/>
    <w:rsid w:val="00A01E4B"/>
    <w:pPr>
      <w:numPr>
        <w:numId w:val="11"/>
      </w:numPr>
    </w:pPr>
  </w:style>
  <w:style w:type="numbering" w:customStyle="1" w:styleId="WWNum161111">
    <w:name w:val="WWNum161111"/>
    <w:basedOn w:val="Bezlisty"/>
    <w:rsid w:val="00A01E4B"/>
    <w:pPr>
      <w:numPr>
        <w:numId w:val="12"/>
      </w:numPr>
    </w:pPr>
  </w:style>
  <w:style w:type="numbering" w:customStyle="1" w:styleId="WWNum381111">
    <w:name w:val="WWNum381111"/>
    <w:basedOn w:val="Bezlisty"/>
    <w:rsid w:val="00A01E4B"/>
    <w:pPr>
      <w:numPr>
        <w:numId w:val="38"/>
      </w:numPr>
    </w:pPr>
  </w:style>
  <w:style w:type="numbering" w:customStyle="1" w:styleId="WWNum251111">
    <w:name w:val="WWNum251111"/>
    <w:basedOn w:val="Bezlisty"/>
    <w:rsid w:val="00A01E4B"/>
    <w:pPr>
      <w:numPr>
        <w:numId w:val="14"/>
      </w:numPr>
    </w:pPr>
  </w:style>
  <w:style w:type="numbering" w:customStyle="1" w:styleId="WWNum201111">
    <w:name w:val="WWNum201111"/>
    <w:basedOn w:val="Bezlisty"/>
    <w:rsid w:val="00A01E4B"/>
    <w:pPr>
      <w:numPr>
        <w:numId w:val="15"/>
      </w:numPr>
    </w:pPr>
  </w:style>
  <w:style w:type="numbering" w:customStyle="1" w:styleId="Styl11111">
    <w:name w:val="Styl11111"/>
    <w:rsid w:val="00A01E4B"/>
    <w:pPr>
      <w:numPr>
        <w:numId w:val="17"/>
      </w:numPr>
    </w:pPr>
  </w:style>
  <w:style w:type="numbering" w:customStyle="1" w:styleId="Styl21111">
    <w:name w:val="Styl21111"/>
    <w:rsid w:val="00A01E4B"/>
    <w:pPr>
      <w:numPr>
        <w:numId w:val="18"/>
      </w:numPr>
    </w:pPr>
  </w:style>
  <w:style w:type="numbering" w:customStyle="1" w:styleId="Bezlisty211">
    <w:name w:val="Bez listy211"/>
    <w:next w:val="Bezlisty"/>
    <w:uiPriority w:val="99"/>
    <w:semiHidden/>
    <w:unhideWhenUsed/>
    <w:rsid w:val="00A01E4B"/>
  </w:style>
  <w:style w:type="numbering" w:customStyle="1" w:styleId="WWNum7411">
    <w:name w:val="WWNum7411"/>
    <w:rsid w:val="00A01E4B"/>
    <w:pPr>
      <w:numPr>
        <w:numId w:val="39"/>
      </w:numPr>
    </w:pPr>
  </w:style>
  <w:style w:type="numbering" w:customStyle="1" w:styleId="WWNum181211">
    <w:name w:val="WWNum181211"/>
    <w:basedOn w:val="Bezlisty"/>
    <w:rsid w:val="00A01E4B"/>
    <w:pPr>
      <w:numPr>
        <w:numId w:val="25"/>
      </w:numPr>
    </w:pPr>
  </w:style>
  <w:style w:type="numbering" w:customStyle="1" w:styleId="WWNum241211">
    <w:name w:val="WWNum241211"/>
    <w:basedOn w:val="Bezlisty"/>
    <w:rsid w:val="00A01E4B"/>
    <w:pPr>
      <w:numPr>
        <w:numId w:val="19"/>
      </w:numPr>
    </w:pPr>
  </w:style>
  <w:style w:type="numbering" w:customStyle="1" w:styleId="WWNum191211">
    <w:name w:val="WWNum191211"/>
    <w:basedOn w:val="Bezlisty"/>
    <w:rsid w:val="00A01E4B"/>
    <w:pPr>
      <w:numPr>
        <w:numId w:val="20"/>
      </w:numPr>
    </w:pPr>
  </w:style>
  <w:style w:type="numbering" w:customStyle="1" w:styleId="WWNum161211">
    <w:name w:val="WWNum161211"/>
    <w:basedOn w:val="Bezlisty"/>
    <w:rsid w:val="00A01E4B"/>
    <w:pPr>
      <w:numPr>
        <w:numId w:val="21"/>
      </w:numPr>
    </w:pPr>
  </w:style>
  <w:style w:type="numbering" w:customStyle="1" w:styleId="WWNum381211">
    <w:name w:val="WWNum381211"/>
    <w:basedOn w:val="Bezlisty"/>
    <w:rsid w:val="00A01E4B"/>
    <w:pPr>
      <w:numPr>
        <w:numId w:val="22"/>
      </w:numPr>
    </w:pPr>
  </w:style>
  <w:style w:type="numbering" w:customStyle="1" w:styleId="WWNum251211">
    <w:name w:val="WWNum251211"/>
    <w:basedOn w:val="Bezlisty"/>
    <w:rsid w:val="00A01E4B"/>
    <w:pPr>
      <w:numPr>
        <w:numId w:val="23"/>
      </w:numPr>
    </w:pPr>
  </w:style>
  <w:style w:type="numbering" w:customStyle="1" w:styleId="WWNum201211">
    <w:name w:val="WWNum201211"/>
    <w:basedOn w:val="Bezlisty"/>
    <w:rsid w:val="00A01E4B"/>
    <w:pPr>
      <w:numPr>
        <w:numId w:val="24"/>
      </w:numPr>
    </w:pPr>
  </w:style>
  <w:style w:type="numbering" w:customStyle="1" w:styleId="Styl11211">
    <w:name w:val="Styl11211"/>
    <w:rsid w:val="00A01E4B"/>
    <w:pPr>
      <w:numPr>
        <w:numId w:val="26"/>
      </w:numPr>
    </w:pPr>
  </w:style>
  <w:style w:type="numbering" w:customStyle="1" w:styleId="Styl21211">
    <w:name w:val="Styl21211"/>
    <w:rsid w:val="00A01E4B"/>
    <w:pPr>
      <w:numPr>
        <w:numId w:val="27"/>
      </w:numPr>
    </w:pPr>
  </w:style>
  <w:style w:type="numbering" w:customStyle="1" w:styleId="Bezlisty311">
    <w:name w:val="Bez listy311"/>
    <w:next w:val="Bezlisty"/>
    <w:uiPriority w:val="99"/>
    <w:semiHidden/>
    <w:unhideWhenUsed/>
    <w:rsid w:val="00A01E4B"/>
  </w:style>
  <w:style w:type="numbering" w:customStyle="1" w:styleId="Bezlisty411">
    <w:name w:val="Bez listy411"/>
    <w:next w:val="Bezlisty"/>
    <w:uiPriority w:val="99"/>
    <w:semiHidden/>
    <w:unhideWhenUsed/>
    <w:rsid w:val="00A01E4B"/>
  </w:style>
  <w:style w:type="paragraph" w:customStyle="1" w:styleId="pf0">
    <w:name w:val="pf0"/>
    <w:basedOn w:val="Normalny"/>
    <w:rsid w:val="00A01E4B"/>
    <w:pPr>
      <w:widowControl/>
      <w:autoSpaceDE/>
      <w:autoSpaceDN/>
      <w:spacing w:before="100" w:beforeAutospacing="1" w:after="100" w:afterAutospacing="1"/>
    </w:pPr>
    <w:rPr>
      <w:sz w:val="24"/>
      <w:szCs w:val="24"/>
      <w:lang w:eastAsia="pl-PL"/>
    </w:rPr>
  </w:style>
  <w:style w:type="character" w:customStyle="1" w:styleId="cf01">
    <w:name w:val="cf01"/>
    <w:rsid w:val="00A01E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womir.martowski@cpe.gov.pl" TargetMode="External"/><Relationship Id="rId5" Type="http://schemas.openxmlformats.org/officeDocument/2006/relationships/footnotes" Target="footnotes.xml"/><Relationship Id="rId10" Type="http://schemas.openxmlformats.org/officeDocument/2006/relationships/hyperlink" Target="mailto:pawel.tur@cpe.gov.pl" TargetMode="External"/><Relationship Id="rId4" Type="http://schemas.openxmlformats.org/officeDocument/2006/relationships/webSettings" Target="webSettings.xml"/><Relationship Id="rId9" Type="http://schemas.openxmlformats.org/officeDocument/2006/relationships/hyperlink" Target="mailto:sawomir.martowski@cpe.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6555</Words>
  <Characters>39333</Characters>
  <Application>Microsoft Office Word</Application>
  <DocSecurity>0</DocSecurity>
  <Lines>327</Lines>
  <Paragraphs>91</Paragraphs>
  <ScaleCrop>false</ScaleCrop>
  <Company/>
  <LinksUpToDate>false</LinksUpToDate>
  <CharactersWithSpaces>45797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12</cp:revision>
  <dcterms:created xsi:type="dcterms:W3CDTF">2021-11-30T12:07:00Z</dcterms:created>
  <dcterms:modified xsi:type="dcterms:W3CDTF">2021-11-30T12:11:00Z</dcterms:modified>
</cp:coreProperties>
</file>