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4DA5B6" w14:textId="77777777" w:rsidR="00F7208E" w:rsidRPr="00991F16" w:rsidRDefault="00F7208E">
      <w:pPr>
        <w:pStyle w:val="Tekstpodstawowy"/>
        <w:spacing w:before="7"/>
        <w:rPr>
          <w:rFonts w:asciiTheme="minorHAnsi" w:hAnsiTheme="minorHAnsi" w:cstheme="minorHAnsi"/>
        </w:rPr>
      </w:pPr>
    </w:p>
    <w:p w14:paraId="10DB2F9B" w14:textId="77777777" w:rsidR="00F7208E" w:rsidRPr="00991F16" w:rsidRDefault="008C7CF7">
      <w:pPr>
        <w:spacing w:before="91"/>
        <w:ind w:right="116"/>
        <w:jc w:val="right"/>
        <w:rPr>
          <w:rFonts w:asciiTheme="minorHAnsi" w:hAnsiTheme="minorHAnsi" w:cstheme="minorHAnsi"/>
          <w:b/>
          <w:i/>
        </w:rPr>
      </w:pPr>
      <w:r w:rsidRPr="00991F16">
        <w:rPr>
          <w:rFonts w:asciiTheme="minorHAnsi" w:hAnsiTheme="minorHAnsi" w:cstheme="minorHAnsi"/>
          <w:b/>
          <w:i/>
        </w:rPr>
        <w:t>Załącznik Nr 1 do SWZ</w:t>
      </w:r>
    </w:p>
    <w:p w14:paraId="43BE03C8" w14:textId="77777777" w:rsidR="00F7208E" w:rsidRPr="00991F16" w:rsidRDefault="00F7208E">
      <w:pPr>
        <w:pStyle w:val="Tekstpodstawowy"/>
        <w:rPr>
          <w:rFonts w:asciiTheme="minorHAnsi" w:hAnsiTheme="minorHAnsi" w:cstheme="minorHAnsi"/>
          <w:b/>
          <w:i/>
        </w:rPr>
      </w:pPr>
    </w:p>
    <w:p w14:paraId="6BA3EB84" w14:textId="77777777" w:rsidR="00F7208E" w:rsidRPr="00991F16" w:rsidRDefault="00F7208E">
      <w:pPr>
        <w:pStyle w:val="Tekstpodstawowy"/>
        <w:spacing w:before="8"/>
        <w:rPr>
          <w:rFonts w:asciiTheme="minorHAnsi" w:hAnsiTheme="minorHAnsi" w:cstheme="minorHAnsi"/>
          <w:b/>
          <w:i/>
        </w:rPr>
      </w:pPr>
    </w:p>
    <w:p w14:paraId="0A8F1B52" w14:textId="77777777" w:rsidR="00F7208E" w:rsidRPr="00991F16" w:rsidRDefault="008C7CF7">
      <w:pPr>
        <w:pStyle w:val="Nagwek1"/>
        <w:spacing w:before="91"/>
        <w:ind w:right="611"/>
        <w:jc w:val="center"/>
        <w:rPr>
          <w:rFonts w:asciiTheme="minorHAnsi" w:hAnsiTheme="minorHAnsi" w:cstheme="minorHAnsi"/>
        </w:rPr>
      </w:pPr>
      <w:bookmarkStart w:id="0" w:name="_Toc67999486"/>
      <w:r w:rsidRPr="00991F16">
        <w:rPr>
          <w:rFonts w:asciiTheme="minorHAnsi" w:hAnsiTheme="minorHAnsi" w:cstheme="minorHAnsi"/>
        </w:rPr>
        <w:t>FORMULARZ OFERTY</w:t>
      </w:r>
      <w:bookmarkEnd w:id="0"/>
    </w:p>
    <w:p w14:paraId="2F17CFB6" w14:textId="65628C6D" w:rsidR="00F7208E" w:rsidRDefault="008C7CF7">
      <w:pPr>
        <w:spacing w:before="136"/>
        <w:ind w:left="749" w:right="611"/>
        <w:jc w:val="center"/>
        <w:rPr>
          <w:rFonts w:asciiTheme="minorHAnsi" w:hAnsiTheme="minorHAnsi" w:cstheme="minorHAnsi"/>
          <w:b/>
        </w:rPr>
      </w:pPr>
      <w:r w:rsidRPr="00991F16">
        <w:rPr>
          <w:rFonts w:asciiTheme="minorHAnsi" w:hAnsiTheme="minorHAnsi" w:cstheme="minorHAnsi"/>
          <w:b/>
        </w:rPr>
        <w:t xml:space="preserve">dla </w:t>
      </w:r>
      <w:r w:rsidR="006E2841" w:rsidRPr="00991F16">
        <w:rPr>
          <w:rFonts w:asciiTheme="minorHAnsi" w:hAnsiTheme="minorHAnsi" w:cstheme="minorHAnsi"/>
          <w:b/>
        </w:rPr>
        <w:t>Centrum Projekt</w:t>
      </w:r>
      <w:r w:rsidR="0072545E" w:rsidRPr="00991F16">
        <w:rPr>
          <w:rFonts w:asciiTheme="minorHAnsi" w:hAnsiTheme="minorHAnsi" w:cstheme="minorHAnsi"/>
          <w:b/>
        </w:rPr>
        <w:t>ó</w:t>
      </w:r>
      <w:r w:rsidR="006E2841" w:rsidRPr="00991F16">
        <w:rPr>
          <w:rFonts w:asciiTheme="minorHAnsi" w:hAnsiTheme="minorHAnsi" w:cstheme="minorHAnsi"/>
          <w:b/>
        </w:rPr>
        <w:t>w Europejskich w Warszawie</w:t>
      </w:r>
      <w:r w:rsidR="00584561">
        <w:rPr>
          <w:rFonts w:asciiTheme="minorHAnsi" w:hAnsiTheme="minorHAnsi" w:cstheme="minorHAnsi"/>
          <w:b/>
        </w:rPr>
        <w:t xml:space="preserve"> </w:t>
      </w:r>
    </w:p>
    <w:p w14:paraId="10B21E52" w14:textId="77777777" w:rsidR="00584561" w:rsidRPr="00991F16" w:rsidRDefault="00584561">
      <w:pPr>
        <w:spacing w:before="136"/>
        <w:ind w:left="749" w:right="611"/>
        <w:jc w:val="center"/>
        <w:rPr>
          <w:rFonts w:asciiTheme="minorHAnsi" w:hAnsiTheme="minorHAnsi" w:cstheme="minorHAnsi"/>
          <w:b/>
        </w:rPr>
      </w:pPr>
    </w:p>
    <w:tbl>
      <w:tblPr>
        <w:tblW w:w="9640" w:type="dxa"/>
        <w:tblInd w:w="70"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3231"/>
        <w:gridCol w:w="6409"/>
      </w:tblGrid>
      <w:tr w:rsidR="00584561" w:rsidRPr="00BC3BD6" w14:paraId="081C22E2" w14:textId="77777777" w:rsidTr="00E42CF1">
        <w:trPr>
          <w:trHeight w:val="516"/>
        </w:trPr>
        <w:tc>
          <w:tcPr>
            <w:tcW w:w="9640" w:type="dxa"/>
            <w:gridSpan w:val="2"/>
            <w:tcBorders>
              <w:top w:val="double" w:sz="6" w:space="0" w:color="auto"/>
              <w:bottom w:val="nil"/>
            </w:tcBorders>
          </w:tcPr>
          <w:p w14:paraId="2FC08787" w14:textId="2D995255" w:rsidR="00584561" w:rsidRPr="00BC3BD6" w:rsidRDefault="00584561" w:rsidP="00E42CF1">
            <w:pPr>
              <w:keepNext/>
              <w:jc w:val="both"/>
              <w:outlineLvl w:val="2"/>
              <w:rPr>
                <w:rFonts w:ascii="Calibri" w:hAnsi="Calibri" w:cs="Calibri"/>
                <w:b/>
              </w:rPr>
            </w:pPr>
            <w:r w:rsidRPr="00BC3BD6">
              <w:rPr>
                <w:rFonts w:ascii="Calibri" w:hAnsi="Calibri" w:cs="Calibri"/>
              </w:rPr>
              <w:t>WA.263.</w:t>
            </w:r>
            <w:r>
              <w:rPr>
                <w:rFonts w:ascii="Calibri" w:hAnsi="Calibri" w:cs="Calibri"/>
              </w:rPr>
              <w:t>9</w:t>
            </w:r>
            <w:r w:rsidRPr="00BC3BD6">
              <w:rPr>
                <w:rFonts w:ascii="Calibri" w:hAnsi="Calibri" w:cs="Calibri"/>
              </w:rPr>
              <w:t>.202</w:t>
            </w:r>
            <w:r>
              <w:rPr>
                <w:rFonts w:ascii="Calibri" w:hAnsi="Calibri" w:cs="Calibri"/>
              </w:rPr>
              <w:t>1</w:t>
            </w:r>
            <w:r w:rsidRPr="00BC3BD6">
              <w:rPr>
                <w:rFonts w:ascii="Calibri" w:hAnsi="Calibri" w:cs="Calibri"/>
              </w:rPr>
              <w:t>.</w:t>
            </w:r>
            <w:r>
              <w:rPr>
                <w:rFonts w:ascii="Calibri" w:hAnsi="Calibri" w:cs="Calibri"/>
              </w:rPr>
              <w:t>MW</w:t>
            </w:r>
            <w:r w:rsidRPr="00BC3BD6">
              <w:rPr>
                <w:rFonts w:ascii="Calibri" w:eastAsia="Arial Unicode MS" w:hAnsi="Calibri" w:cs="Calibri"/>
                <w:kern w:val="1"/>
              </w:rPr>
              <w:t xml:space="preserve">                                                                                       </w:t>
            </w:r>
          </w:p>
        </w:tc>
      </w:tr>
      <w:tr w:rsidR="00584561" w:rsidRPr="00BC3BD6" w14:paraId="6611FAF2" w14:textId="77777777" w:rsidTr="00E42CF1">
        <w:trPr>
          <w:trHeight w:val="459"/>
        </w:trPr>
        <w:tc>
          <w:tcPr>
            <w:tcW w:w="9640" w:type="dxa"/>
            <w:gridSpan w:val="2"/>
            <w:tcBorders>
              <w:top w:val="nil"/>
              <w:bottom w:val="double" w:sz="6" w:space="0" w:color="auto"/>
            </w:tcBorders>
          </w:tcPr>
          <w:p w14:paraId="3A72ED9A" w14:textId="1C41F8C6" w:rsidR="00584561" w:rsidRPr="00BC3BD6" w:rsidRDefault="00584561" w:rsidP="00584561">
            <w:pPr>
              <w:keepNext/>
              <w:ind w:left="567"/>
              <w:jc w:val="center"/>
              <w:outlineLvl w:val="2"/>
              <w:rPr>
                <w:rFonts w:ascii="Calibri" w:hAnsi="Calibri" w:cs="Calibri"/>
                <w:b/>
              </w:rPr>
            </w:pPr>
            <w:r w:rsidRPr="00BC3BD6">
              <w:rPr>
                <w:rFonts w:ascii="Calibri" w:hAnsi="Calibri" w:cs="Calibri"/>
                <w:b/>
              </w:rPr>
              <w:t>O F E R T A</w:t>
            </w:r>
          </w:p>
        </w:tc>
      </w:tr>
      <w:tr w:rsidR="00584561" w:rsidRPr="00BC3BD6" w14:paraId="3421CB7F" w14:textId="77777777" w:rsidTr="00E42C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6409" w:type="dxa"/>
        </w:trPr>
        <w:tc>
          <w:tcPr>
            <w:tcW w:w="3231" w:type="dxa"/>
          </w:tcPr>
          <w:p w14:paraId="5AD4F320" w14:textId="77777777" w:rsidR="00584561" w:rsidRPr="00BC3BD6" w:rsidRDefault="00584561" w:rsidP="00E42CF1">
            <w:pPr>
              <w:spacing w:line="360" w:lineRule="auto"/>
              <w:jc w:val="center"/>
              <w:rPr>
                <w:rFonts w:ascii="Calibri" w:hAnsi="Calibri" w:cs="Calibri"/>
                <w:lang w:eastAsia="uk-UA"/>
              </w:rPr>
            </w:pPr>
          </w:p>
          <w:p w14:paraId="367FEAF7" w14:textId="77777777" w:rsidR="00584561" w:rsidRPr="00BC3BD6" w:rsidRDefault="00584561" w:rsidP="00E42CF1">
            <w:pPr>
              <w:spacing w:line="360" w:lineRule="auto"/>
              <w:rPr>
                <w:rFonts w:ascii="Calibri" w:hAnsi="Calibri" w:cs="Calibri"/>
                <w:lang w:eastAsia="uk-UA"/>
              </w:rPr>
            </w:pPr>
          </w:p>
          <w:p w14:paraId="6465E57D" w14:textId="77777777" w:rsidR="00584561" w:rsidRPr="00BC3BD6" w:rsidRDefault="00584561" w:rsidP="00E42CF1">
            <w:pPr>
              <w:spacing w:line="360" w:lineRule="auto"/>
              <w:jc w:val="center"/>
              <w:rPr>
                <w:rFonts w:ascii="Calibri" w:hAnsi="Calibri" w:cs="Calibri"/>
                <w:lang w:eastAsia="uk-UA"/>
              </w:rPr>
            </w:pPr>
            <w:r w:rsidRPr="00BC3BD6">
              <w:rPr>
                <w:rFonts w:ascii="Calibri" w:hAnsi="Calibri" w:cs="Calibri"/>
                <w:lang w:val="uk-UA" w:eastAsia="uk-UA"/>
              </w:rPr>
              <w:t>(pieczęć Wykonawcy)</w:t>
            </w:r>
          </w:p>
        </w:tc>
      </w:tr>
    </w:tbl>
    <w:p w14:paraId="0F888DDF" w14:textId="77777777" w:rsidR="00584561" w:rsidRPr="00BC3BD6" w:rsidRDefault="00584561" w:rsidP="00584561">
      <w:pPr>
        <w:spacing w:line="276" w:lineRule="auto"/>
        <w:jc w:val="both"/>
        <w:rPr>
          <w:rFonts w:ascii="Calibri" w:hAnsi="Calibri" w:cs="Calibri"/>
        </w:rPr>
      </w:pPr>
      <w:r w:rsidRPr="00BC3BD6">
        <w:rPr>
          <w:rFonts w:ascii="Calibri" w:hAnsi="Calibri" w:cs="Calibri"/>
        </w:rPr>
        <w:t xml:space="preserve">Ja niżej podpisany/My niżej podpisani </w:t>
      </w:r>
    </w:p>
    <w:p w14:paraId="04B76979" w14:textId="6DF85ACC" w:rsidR="00584561" w:rsidRPr="00BC3BD6" w:rsidRDefault="00584561" w:rsidP="00584561">
      <w:pPr>
        <w:spacing w:line="276" w:lineRule="auto"/>
        <w:jc w:val="both"/>
        <w:rPr>
          <w:rFonts w:ascii="Calibri" w:hAnsi="Calibri" w:cs="Calibri"/>
        </w:rPr>
      </w:pPr>
      <w:r w:rsidRPr="00BC3BD6">
        <w:rPr>
          <w:rFonts w:ascii="Calibri" w:hAnsi="Calibri" w:cs="Calibri"/>
        </w:rPr>
        <w:t>...............................................................................................................................................................................................................................................................................................................................................................................................................................................................................,</w:t>
      </w:r>
    </w:p>
    <w:p w14:paraId="0B56090C" w14:textId="77777777" w:rsidR="00584561" w:rsidRPr="00BC3BD6" w:rsidRDefault="00584561" w:rsidP="00584561">
      <w:pPr>
        <w:spacing w:line="276" w:lineRule="auto"/>
        <w:jc w:val="both"/>
        <w:rPr>
          <w:rFonts w:ascii="Calibri" w:hAnsi="Calibri" w:cs="Calibri"/>
        </w:rPr>
      </w:pPr>
      <w:r w:rsidRPr="00BC3BD6">
        <w:rPr>
          <w:rFonts w:ascii="Calibri" w:hAnsi="Calibri" w:cs="Calibri"/>
        </w:rPr>
        <w:t xml:space="preserve">będąc upoważnionym/i/ do reprezentowania Wykonawcy: </w:t>
      </w:r>
    </w:p>
    <w:p w14:paraId="7EA5CCC6" w14:textId="6BC02EBB" w:rsidR="00584561" w:rsidRPr="00BC3BD6" w:rsidRDefault="00584561" w:rsidP="00584561">
      <w:pPr>
        <w:spacing w:line="276" w:lineRule="auto"/>
        <w:jc w:val="both"/>
        <w:rPr>
          <w:rFonts w:ascii="Calibri" w:hAnsi="Calibri" w:cs="Calibri"/>
        </w:rPr>
      </w:pPr>
      <w:r w:rsidRPr="00BC3BD6">
        <w:rPr>
          <w:rFonts w:ascii="Calibri" w:hAnsi="Calibri" w:cs="Calibri"/>
        </w:rPr>
        <w:t>...............................................................................................................................................................................................................................................................................................................................................................................................................................................................................</w:t>
      </w:r>
      <w:r w:rsidR="00F97713">
        <w:rPr>
          <w:rFonts w:ascii="Calibri" w:hAnsi="Calibri" w:cs="Calibri"/>
        </w:rPr>
        <w:t>,</w:t>
      </w:r>
      <w:r w:rsidRPr="00BC3BD6">
        <w:rPr>
          <w:rFonts w:ascii="Calibri" w:hAnsi="Calibri" w:cs="Calibri"/>
        </w:rPr>
        <w:t xml:space="preserve"> </w:t>
      </w:r>
    </w:p>
    <w:p w14:paraId="39ADC9B5" w14:textId="77777777" w:rsidR="00584561" w:rsidRPr="00BC3BD6" w:rsidRDefault="00584561" w:rsidP="00584561">
      <w:pPr>
        <w:spacing w:line="276" w:lineRule="auto"/>
        <w:jc w:val="both"/>
        <w:rPr>
          <w:rFonts w:ascii="Calibri" w:hAnsi="Calibri" w:cs="Calibri"/>
        </w:rPr>
      </w:pPr>
      <w:r w:rsidRPr="00BC3BD6">
        <w:rPr>
          <w:rFonts w:ascii="Calibri" w:hAnsi="Calibri" w:cs="Calibri"/>
        </w:rPr>
        <w:t>Będącego ……………… (M/Ś/D*) przedsiębiorcą, nr faksu …………….; nr telefonu ………………; e-mail………………..;</w:t>
      </w:r>
    </w:p>
    <w:p w14:paraId="732C7945" w14:textId="77777777" w:rsidR="00584561" w:rsidRPr="00BC3BD6" w:rsidRDefault="00584561" w:rsidP="00584561">
      <w:pPr>
        <w:spacing w:line="276" w:lineRule="auto"/>
        <w:jc w:val="both"/>
        <w:rPr>
          <w:rFonts w:ascii="Calibri" w:hAnsi="Calibri" w:cs="Calibri"/>
        </w:rPr>
      </w:pPr>
      <w:r w:rsidRPr="00BC3BD6">
        <w:rPr>
          <w:rFonts w:ascii="Calibri" w:hAnsi="Calibri" w:cs="Calibri"/>
        </w:rPr>
        <w:t>*proszę wskazać właściwe</w:t>
      </w:r>
    </w:p>
    <w:p w14:paraId="0C354887" w14:textId="7E5C81B8" w:rsidR="00584561" w:rsidRPr="00BC3BD6" w:rsidRDefault="00584561" w:rsidP="00584561">
      <w:pPr>
        <w:jc w:val="both"/>
        <w:rPr>
          <w:rFonts w:ascii="Calibri" w:hAnsi="Calibri" w:cs="Calibri"/>
        </w:rPr>
      </w:pPr>
      <w:r w:rsidRPr="00BC3BD6">
        <w:rPr>
          <w:rFonts w:ascii="Calibri" w:hAnsi="Calibri" w:cs="Calibri"/>
        </w:rPr>
        <w:t>w odpowiedzi na publiczne ogłoszenie o zamówieniu nr WA.263.</w:t>
      </w:r>
      <w:r>
        <w:rPr>
          <w:rFonts w:ascii="Calibri" w:hAnsi="Calibri" w:cs="Calibri"/>
        </w:rPr>
        <w:t>9</w:t>
      </w:r>
      <w:r w:rsidRPr="00BC3BD6">
        <w:rPr>
          <w:rFonts w:ascii="Calibri" w:hAnsi="Calibri" w:cs="Calibri"/>
        </w:rPr>
        <w:t>.202</w:t>
      </w:r>
      <w:r>
        <w:rPr>
          <w:rFonts w:ascii="Calibri" w:hAnsi="Calibri" w:cs="Calibri"/>
        </w:rPr>
        <w:t>1</w:t>
      </w:r>
      <w:r w:rsidRPr="00BC3BD6">
        <w:rPr>
          <w:rFonts w:ascii="Calibri" w:hAnsi="Calibri" w:cs="Calibri"/>
        </w:rPr>
        <w:t>.</w:t>
      </w:r>
      <w:r>
        <w:rPr>
          <w:rFonts w:ascii="Calibri" w:hAnsi="Calibri" w:cs="Calibri"/>
        </w:rPr>
        <w:t>MW</w:t>
      </w:r>
      <w:r w:rsidRPr="00BC3BD6">
        <w:rPr>
          <w:rFonts w:ascii="Calibri" w:hAnsi="Calibri" w:cs="Calibri"/>
        </w:rPr>
        <w:t xml:space="preserve"> dotyczące postępowania prowadzonego przez Centrum Projektów Europejskich w trybie art. </w:t>
      </w:r>
      <w:r>
        <w:rPr>
          <w:rFonts w:ascii="Calibri" w:hAnsi="Calibri" w:cs="Calibri"/>
        </w:rPr>
        <w:t xml:space="preserve">275 pkt 1 </w:t>
      </w:r>
      <w:r w:rsidRPr="00BC3BD6">
        <w:rPr>
          <w:rFonts w:ascii="Calibri" w:hAnsi="Calibri" w:cs="Calibri"/>
        </w:rPr>
        <w:t xml:space="preserve"> ustawy </w:t>
      </w:r>
      <w:proofErr w:type="spellStart"/>
      <w:r w:rsidRPr="00BC3BD6">
        <w:rPr>
          <w:rFonts w:ascii="Calibri" w:hAnsi="Calibri" w:cs="Calibri"/>
        </w:rPr>
        <w:t>Pzp</w:t>
      </w:r>
      <w:proofErr w:type="spellEnd"/>
      <w:r w:rsidRPr="00BC3BD6">
        <w:rPr>
          <w:rFonts w:ascii="Calibri" w:hAnsi="Calibri" w:cs="Calibri"/>
        </w:rPr>
        <w:t xml:space="preserve"> </w:t>
      </w:r>
      <w:r w:rsidRPr="00495984">
        <w:rPr>
          <w:rFonts w:ascii="Calibri" w:hAnsi="Calibri" w:cs="Calibri"/>
        </w:rPr>
        <w:t xml:space="preserve">na zakup i dostawę różnego sprzętu komputerowego i </w:t>
      </w:r>
      <w:r w:rsidR="000B00F0">
        <w:rPr>
          <w:rFonts w:ascii="Calibri" w:hAnsi="Calibri" w:cs="Calibri"/>
        </w:rPr>
        <w:t>licencji</w:t>
      </w:r>
      <w:r w:rsidRPr="00495984">
        <w:rPr>
          <w:rFonts w:ascii="Calibri" w:hAnsi="Calibri" w:cs="Calibri"/>
        </w:rPr>
        <w:t xml:space="preserve"> dla Centrum Projektów Europejskich w podziale na </w:t>
      </w:r>
      <w:r w:rsidR="000B00F0">
        <w:rPr>
          <w:rFonts w:ascii="Calibri" w:hAnsi="Calibri" w:cs="Calibri"/>
        </w:rPr>
        <w:t>4</w:t>
      </w:r>
      <w:r w:rsidRPr="00495984">
        <w:rPr>
          <w:rFonts w:ascii="Calibri" w:hAnsi="Calibri" w:cs="Calibri"/>
        </w:rPr>
        <w:t xml:space="preserve"> części.</w:t>
      </w:r>
    </w:p>
    <w:p w14:paraId="732C0B47" w14:textId="77777777" w:rsidR="00584561" w:rsidRPr="00BC3BD6" w:rsidRDefault="00584561" w:rsidP="00584561">
      <w:pPr>
        <w:spacing w:line="276" w:lineRule="auto"/>
        <w:jc w:val="both"/>
        <w:rPr>
          <w:rFonts w:ascii="Calibri" w:hAnsi="Calibri" w:cs="Calibri"/>
        </w:rPr>
      </w:pPr>
      <w:r w:rsidRPr="00BC3BD6">
        <w:rPr>
          <w:rFonts w:ascii="Calibri" w:hAnsi="Calibri" w:cs="Calibri"/>
          <w:u w:val="single"/>
        </w:rPr>
        <w:t>składam/składamy niniejszą ofertę</w:t>
      </w:r>
      <w:r w:rsidRPr="00BC3BD6">
        <w:rPr>
          <w:rFonts w:ascii="Calibri" w:hAnsi="Calibri" w:cs="Calibri"/>
        </w:rPr>
        <w:t>:</w:t>
      </w:r>
    </w:p>
    <w:p w14:paraId="2F458171" w14:textId="77777777" w:rsidR="004932A1" w:rsidRDefault="004932A1" w:rsidP="00584561">
      <w:pPr>
        <w:jc w:val="both"/>
        <w:rPr>
          <w:rFonts w:ascii="Calibri" w:hAnsi="Calibri" w:cs="Calibri"/>
          <w:b/>
          <w:bCs/>
        </w:rPr>
      </w:pPr>
    </w:p>
    <w:p w14:paraId="7BB99162" w14:textId="3DE95B11" w:rsidR="00584561" w:rsidRPr="005D02DC" w:rsidRDefault="00584561" w:rsidP="00584561">
      <w:pPr>
        <w:jc w:val="both"/>
        <w:rPr>
          <w:rFonts w:ascii="Calibri" w:hAnsi="Calibri" w:cs="Calibri"/>
          <w:b/>
          <w:bCs/>
        </w:rPr>
      </w:pPr>
      <w:bookmarkStart w:id="1" w:name="_Hlk72831651"/>
      <w:r w:rsidRPr="005D02DC">
        <w:rPr>
          <w:rFonts w:ascii="Calibri" w:hAnsi="Calibri" w:cs="Calibri"/>
          <w:b/>
          <w:bCs/>
        </w:rPr>
        <w:t xml:space="preserve">CZĘŚĆ I: </w:t>
      </w:r>
    </w:p>
    <w:p w14:paraId="190B60B4" w14:textId="0E856FA8" w:rsidR="00584561" w:rsidRPr="00BC3BD6" w:rsidRDefault="00CA489C" w:rsidP="00584561">
      <w:pPr>
        <w:tabs>
          <w:tab w:val="left" w:pos="284"/>
        </w:tabs>
        <w:jc w:val="both"/>
        <w:rPr>
          <w:rFonts w:ascii="Calibri" w:hAnsi="Calibri" w:cs="Calibri"/>
          <w:b/>
        </w:rPr>
      </w:pPr>
      <w:r>
        <w:rPr>
          <w:rFonts w:ascii="Calibri" w:hAnsi="Calibri" w:cs="Calibri"/>
          <w:b/>
        </w:rPr>
        <w:t xml:space="preserve">1. </w:t>
      </w:r>
      <w:r w:rsidR="00584561" w:rsidRPr="00BC3BD6">
        <w:rPr>
          <w:rFonts w:ascii="Calibri" w:hAnsi="Calibri" w:cs="Calibri"/>
          <w:b/>
        </w:rPr>
        <w:t>Kryterium cena brutto zamówienia</w:t>
      </w:r>
    </w:p>
    <w:p w14:paraId="648995DB" w14:textId="3C577251" w:rsidR="00584561" w:rsidRPr="00BC3BD6" w:rsidRDefault="00584561" w:rsidP="00584561">
      <w:pPr>
        <w:rPr>
          <w:rFonts w:ascii="Calibri" w:hAnsi="Calibri" w:cs="Calibri"/>
        </w:rPr>
      </w:pPr>
      <w:r w:rsidRPr="00BC3BD6">
        <w:rPr>
          <w:rFonts w:ascii="Calibri" w:hAnsi="Calibri" w:cs="Calibri"/>
          <w:color w:val="2D2D2D"/>
          <w:shd w:val="clear" w:color="auto" w:fill="FFFFFF"/>
        </w:rPr>
        <w:t>Oferujemy wykonanie przedmiotu zamówienia w zakresie objętym SWZ za:</w:t>
      </w:r>
      <w:r w:rsidRPr="00BC3BD6">
        <w:rPr>
          <w:rFonts w:ascii="Calibri" w:hAnsi="Calibri" w:cs="Calibri"/>
          <w:color w:val="2D2D2D"/>
        </w:rPr>
        <w:br/>
      </w:r>
      <w:r w:rsidRPr="00BC3BD6">
        <w:rPr>
          <w:rFonts w:ascii="Calibri" w:hAnsi="Calibri" w:cs="Calibri"/>
          <w:color w:val="2D2D2D"/>
          <w:shd w:val="clear" w:color="auto" w:fill="FFFFFF"/>
        </w:rPr>
        <w:t xml:space="preserve">cenę brutto (łącznie z podatkiem VAT)*: _____________PLN </w:t>
      </w:r>
      <w:r w:rsidRPr="00BC3BD6">
        <w:rPr>
          <w:rFonts w:ascii="Calibri" w:hAnsi="Calibri" w:cs="Calibri"/>
          <w:color w:val="2D2D2D"/>
        </w:rPr>
        <w:br/>
      </w:r>
      <w:r w:rsidRPr="00BC3BD6">
        <w:rPr>
          <w:rFonts w:ascii="Calibri" w:hAnsi="Calibri" w:cs="Calibri"/>
          <w:color w:val="2D2D2D"/>
          <w:shd w:val="clear" w:color="auto" w:fill="FFFFFF"/>
        </w:rPr>
        <w:t>(słownie : ___________________________________________________________________)</w:t>
      </w:r>
      <w:r w:rsidRPr="00BC3BD6">
        <w:rPr>
          <w:rFonts w:ascii="Calibri" w:hAnsi="Calibri" w:cs="Calibri"/>
        </w:rPr>
        <w:t xml:space="preserve"> </w:t>
      </w:r>
    </w:p>
    <w:p w14:paraId="0D46E2CE" w14:textId="3AE3ED98" w:rsidR="00584561" w:rsidRPr="00BC3BD6" w:rsidRDefault="00584561" w:rsidP="00584561">
      <w:pPr>
        <w:rPr>
          <w:rFonts w:ascii="Calibri" w:hAnsi="Calibri" w:cs="Calibri"/>
        </w:rPr>
      </w:pPr>
      <w:r w:rsidRPr="00BC3BD6">
        <w:rPr>
          <w:rFonts w:ascii="Calibri" w:hAnsi="Calibri" w:cs="Calibri"/>
        </w:rPr>
        <w:t xml:space="preserve">(suma pozycji „Całkowita cena brutto zamówienia” z poniższej tabeli nr </w:t>
      </w:r>
      <w:r>
        <w:rPr>
          <w:rFonts w:ascii="Calibri" w:hAnsi="Calibri" w:cs="Calibri"/>
        </w:rPr>
        <w:t>1</w:t>
      </w:r>
      <w:r w:rsidR="00F97713">
        <w:rPr>
          <w:rFonts w:ascii="Calibri" w:hAnsi="Calibri" w:cs="Calibri"/>
        </w:rPr>
        <w:t xml:space="preserve"> i nr 2</w:t>
      </w:r>
      <w:r w:rsidRPr="00BC3BD6">
        <w:rPr>
          <w:rFonts w:ascii="Calibri" w:hAnsi="Calibri" w:cs="Calibri"/>
        </w:rPr>
        <w:t>)</w:t>
      </w:r>
    </w:p>
    <w:p w14:paraId="7377B00E" w14:textId="0A0AC384" w:rsidR="00584561" w:rsidRPr="00DF09C3" w:rsidRDefault="00584561" w:rsidP="00584561">
      <w:pPr>
        <w:rPr>
          <w:rFonts w:ascii="Calibri" w:hAnsi="Calibri" w:cs="Calibri"/>
          <w:i/>
          <w:iCs/>
          <w:color w:val="2D2D2D"/>
          <w:shd w:val="clear" w:color="auto" w:fill="FFFFFF"/>
        </w:rPr>
      </w:pPr>
      <w:r w:rsidRPr="00BC3BD6">
        <w:rPr>
          <w:rFonts w:ascii="Calibri" w:hAnsi="Calibri" w:cs="Calibri"/>
          <w:color w:val="2D2D2D"/>
          <w:shd w:val="clear" w:color="auto" w:fill="FFFFFF"/>
        </w:rPr>
        <w:t>*</w:t>
      </w:r>
      <w:r w:rsidRPr="00DF09C3">
        <w:rPr>
          <w:rFonts w:ascii="Calibri" w:hAnsi="Calibri" w:cs="Calibri"/>
          <w:i/>
          <w:iCs/>
          <w:color w:val="2D2D2D"/>
          <w:shd w:val="clear" w:color="auto" w:fill="FFFFFF"/>
        </w:rPr>
        <w:t xml:space="preserve">W przypadku, gdy ofertę składa </w:t>
      </w:r>
      <w:r w:rsidRPr="00DF09C3">
        <w:rPr>
          <w:rFonts w:ascii="Calibri" w:hAnsi="Calibri" w:cs="Calibri"/>
          <w:b/>
          <w:bCs/>
          <w:i/>
          <w:iCs/>
          <w:color w:val="2D2D2D"/>
          <w:shd w:val="clear" w:color="auto" w:fill="FFFFFF"/>
        </w:rPr>
        <w:t>Wykonawca zagraniczny,</w:t>
      </w:r>
      <w:r w:rsidRPr="00DF09C3">
        <w:rPr>
          <w:rFonts w:ascii="Calibri" w:hAnsi="Calibri" w:cs="Calibri"/>
          <w:i/>
          <w:iCs/>
          <w:color w:val="2D2D2D"/>
          <w:shd w:val="clear" w:color="auto" w:fill="FFFFFF"/>
        </w:rPr>
        <w:t xml:space="preserve"> który na podstawie odrębnych przepisów nie jest zobowiązany do uiszczenia podatku VAT w Polsce należy wpisać cenę netto.</w:t>
      </w:r>
    </w:p>
    <w:p w14:paraId="1429DF0B" w14:textId="77777777" w:rsidR="009237AB" w:rsidRDefault="009237AB" w:rsidP="009237AB">
      <w:pPr>
        <w:rPr>
          <w:rFonts w:ascii="Calibri" w:hAnsi="Calibri" w:cs="Calibri"/>
          <w:b/>
          <w:iCs/>
        </w:rPr>
      </w:pPr>
      <w:r w:rsidRPr="009237AB">
        <w:rPr>
          <w:rFonts w:ascii="Calibri" w:hAnsi="Calibri" w:cs="Calibri"/>
          <w:b/>
          <w:iCs/>
        </w:rPr>
        <w:t xml:space="preserve">Oświadczam, że wybór naszej oferty będzie/nie będzie** prowadził do powstania u Zamawiającego obowiązku podatkowego zgodnie z przepisami o podatku od towarów i usług w myśl art. 225  ust.  1 ustawy </w:t>
      </w:r>
      <w:proofErr w:type="spellStart"/>
      <w:r w:rsidRPr="009237AB">
        <w:rPr>
          <w:rFonts w:ascii="Calibri" w:hAnsi="Calibri" w:cs="Calibri"/>
          <w:b/>
          <w:iCs/>
        </w:rPr>
        <w:t>Pzp</w:t>
      </w:r>
      <w:proofErr w:type="spellEnd"/>
      <w:r w:rsidRPr="009237AB">
        <w:rPr>
          <w:rFonts w:ascii="Calibri" w:hAnsi="Calibri" w:cs="Calibri"/>
          <w:b/>
          <w:iCs/>
        </w:rPr>
        <w:t xml:space="preserve">. Jeśli ten punkt nie zostanie wypełniony przez Wykonawcę, Zamawiający uznaje, że  wybór  oferty  Wykonawcy  nie  będzie prowadził  do  powstania  u Zamawiającego  obowiązku podatkowego zgodnie z przepisami o podatku od towarów i usług w myśl art. 225 ust. 1ustawy  </w:t>
      </w:r>
      <w:proofErr w:type="spellStart"/>
      <w:r w:rsidRPr="009237AB">
        <w:rPr>
          <w:rFonts w:ascii="Calibri" w:hAnsi="Calibri" w:cs="Calibri"/>
          <w:b/>
          <w:iCs/>
        </w:rPr>
        <w:t>Pzp</w:t>
      </w:r>
      <w:proofErr w:type="spellEnd"/>
      <w:r w:rsidRPr="009237AB">
        <w:rPr>
          <w:rFonts w:ascii="Calibri" w:hAnsi="Calibri" w:cs="Calibri"/>
          <w:b/>
          <w:iCs/>
        </w:rPr>
        <w:t>.</w:t>
      </w:r>
    </w:p>
    <w:p w14:paraId="323C068A" w14:textId="77777777" w:rsidR="009237AB" w:rsidRDefault="009237AB" w:rsidP="00584561">
      <w:pPr>
        <w:spacing w:line="276" w:lineRule="auto"/>
        <w:rPr>
          <w:b/>
          <w:u w:val="single"/>
        </w:rPr>
      </w:pPr>
    </w:p>
    <w:p w14:paraId="51AA0444" w14:textId="788833A5" w:rsidR="009237AB" w:rsidRPr="001832DE" w:rsidRDefault="009237AB" w:rsidP="00584561">
      <w:pPr>
        <w:spacing w:line="276" w:lineRule="auto"/>
        <w:rPr>
          <w:bCs/>
        </w:rPr>
        <w:sectPr w:rsidR="009237AB" w:rsidRPr="001832DE" w:rsidSect="0005124B">
          <w:footerReference w:type="default" r:id="rId8"/>
          <w:footnotePr>
            <w:pos w:val="beneathText"/>
            <w:numRestart w:val="eachPage"/>
          </w:footnotePr>
          <w:endnotePr>
            <w:numFmt w:val="decimal"/>
          </w:endnotePr>
          <w:pgSz w:w="11905" w:h="16837"/>
          <w:pgMar w:top="709" w:right="1843" w:bottom="1417" w:left="1417" w:header="708" w:footer="956" w:gutter="0"/>
          <w:cols w:space="708"/>
          <w:docGrid w:linePitch="360"/>
        </w:sectPr>
      </w:pPr>
      <w:r w:rsidRPr="001832DE">
        <w:rPr>
          <w:bCs/>
        </w:rPr>
        <w:t xml:space="preserve">** </w:t>
      </w:r>
      <w:r>
        <w:rPr>
          <w:bCs/>
        </w:rPr>
        <w:t xml:space="preserve">niepotrzebne </w:t>
      </w:r>
      <w:r w:rsidRPr="001832DE">
        <w:rPr>
          <w:bCs/>
        </w:rPr>
        <w:t xml:space="preserve">skreślić </w:t>
      </w:r>
    </w:p>
    <w:p w14:paraId="00F9C34E" w14:textId="77777777" w:rsidR="00584561" w:rsidRPr="00BC3BD6" w:rsidRDefault="00584561" w:rsidP="00584561">
      <w:pPr>
        <w:jc w:val="both"/>
        <w:rPr>
          <w:rFonts w:ascii="Calibri" w:hAnsi="Calibri" w:cs="Calibri"/>
          <w:b/>
          <w:u w:val="single"/>
        </w:rPr>
      </w:pPr>
      <w:r w:rsidRPr="00BC3BD6">
        <w:rPr>
          <w:rFonts w:ascii="Calibri" w:hAnsi="Calibri" w:cs="Calibri"/>
          <w:b/>
          <w:u w:val="single"/>
        </w:rPr>
        <w:lastRenderedPageBreak/>
        <w:t>W TYM:</w:t>
      </w:r>
    </w:p>
    <w:p w14:paraId="08C63C77" w14:textId="02048F0E" w:rsidR="00584561" w:rsidRDefault="00584561" w:rsidP="00584561">
      <w:pPr>
        <w:jc w:val="both"/>
        <w:rPr>
          <w:rFonts w:ascii="Calibri" w:hAnsi="Calibri" w:cs="Calibri"/>
          <w:b/>
          <w:u w:val="single"/>
        </w:rPr>
      </w:pPr>
    </w:p>
    <w:p w14:paraId="03F0BB38" w14:textId="52459EC3" w:rsidR="000F7406" w:rsidRPr="00BC3BD6" w:rsidRDefault="000F7406" w:rsidP="00584561">
      <w:pPr>
        <w:jc w:val="both"/>
        <w:rPr>
          <w:rFonts w:ascii="Calibri" w:hAnsi="Calibri" w:cs="Calibri"/>
          <w:b/>
          <w:u w:val="single"/>
        </w:rPr>
      </w:pPr>
    </w:p>
    <w:tbl>
      <w:tblPr>
        <w:tblW w:w="13765" w:type="dxa"/>
        <w:tblInd w:w="55" w:type="dxa"/>
        <w:tblCellMar>
          <w:left w:w="70" w:type="dxa"/>
          <w:right w:w="70" w:type="dxa"/>
        </w:tblCellMar>
        <w:tblLook w:val="04A0" w:firstRow="1" w:lastRow="0" w:firstColumn="1" w:lastColumn="0" w:noHBand="0" w:noVBand="1"/>
      </w:tblPr>
      <w:tblGrid>
        <w:gridCol w:w="465"/>
        <w:gridCol w:w="2247"/>
        <w:gridCol w:w="705"/>
        <w:gridCol w:w="1326"/>
        <w:gridCol w:w="1326"/>
        <w:gridCol w:w="1326"/>
        <w:gridCol w:w="1368"/>
        <w:gridCol w:w="2734"/>
        <w:gridCol w:w="2268"/>
      </w:tblGrid>
      <w:tr w:rsidR="00584561" w:rsidRPr="00BC3BD6" w14:paraId="6C312AA8" w14:textId="77777777" w:rsidTr="00E42CF1">
        <w:trPr>
          <w:trHeight w:val="367"/>
        </w:trPr>
        <w:tc>
          <w:tcPr>
            <w:tcW w:w="2712" w:type="dxa"/>
            <w:gridSpan w:val="2"/>
            <w:tcBorders>
              <w:top w:val="nil"/>
              <w:left w:val="nil"/>
              <w:bottom w:val="single" w:sz="4" w:space="0" w:color="auto"/>
              <w:right w:val="nil"/>
            </w:tcBorders>
            <w:shd w:val="clear" w:color="auto" w:fill="auto"/>
            <w:noWrap/>
            <w:vAlign w:val="bottom"/>
            <w:hideMark/>
          </w:tcPr>
          <w:p w14:paraId="380A6363" w14:textId="77777777" w:rsidR="00584561" w:rsidRPr="00BC3BD6" w:rsidRDefault="00584561" w:rsidP="00E42CF1">
            <w:pPr>
              <w:rPr>
                <w:rFonts w:ascii="Calibri" w:hAnsi="Calibri" w:cs="Calibri"/>
                <w:b/>
                <w:color w:val="000000"/>
              </w:rPr>
            </w:pPr>
            <w:r w:rsidRPr="00BC3BD6">
              <w:rPr>
                <w:rFonts w:ascii="Calibri" w:hAnsi="Calibri" w:cs="Calibri"/>
                <w:b/>
                <w:color w:val="000000"/>
              </w:rPr>
              <w:t xml:space="preserve">Tabela nr </w:t>
            </w:r>
            <w:r>
              <w:rPr>
                <w:rFonts w:ascii="Calibri" w:hAnsi="Calibri" w:cs="Calibri"/>
                <w:b/>
                <w:color w:val="000000"/>
              </w:rPr>
              <w:t>1</w:t>
            </w:r>
          </w:p>
        </w:tc>
        <w:tc>
          <w:tcPr>
            <w:tcW w:w="705" w:type="dxa"/>
            <w:vMerge w:val="restart"/>
            <w:tcBorders>
              <w:top w:val="single" w:sz="8" w:space="0" w:color="auto"/>
              <w:left w:val="single" w:sz="8" w:space="0" w:color="auto"/>
              <w:bottom w:val="single" w:sz="4" w:space="0" w:color="auto"/>
              <w:right w:val="single" w:sz="8" w:space="0" w:color="auto"/>
            </w:tcBorders>
            <w:shd w:val="clear" w:color="auto" w:fill="auto"/>
            <w:vAlign w:val="center"/>
            <w:hideMark/>
          </w:tcPr>
          <w:p w14:paraId="0193A298" w14:textId="77777777" w:rsidR="00584561" w:rsidRPr="00BC3BD6" w:rsidRDefault="00584561" w:rsidP="00E42CF1">
            <w:pPr>
              <w:jc w:val="center"/>
              <w:rPr>
                <w:rFonts w:ascii="Calibri" w:hAnsi="Calibri" w:cs="Calibri"/>
                <w:b/>
                <w:color w:val="000000"/>
              </w:rPr>
            </w:pPr>
            <w:r w:rsidRPr="00BC3BD6">
              <w:rPr>
                <w:rFonts w:ascii="Calibri" w:hAnsi="Calibri" w:cs="Calibri"/>
                <w:b/>
                <w:color w:val="000000"/>
              </w:rPr>
              <w:t>Ilość</w:t>
            </w:r>
          </w:p>
        </w:tc>
        <w:tc>
          <w:tcPr>
            <w:tcW w:w="1326" w:type="dxa"/>
            <w:vMerge w:val="restart"/>
            <w:tcBorders>
              <w:top w:val="single" w:sz="8" w:space="0" w:color="auto"/>
              <w:left w:val="single" w:sz="8" w:space="0" w:color="auto"/>
              <w:bottom w:val="single" w:sz="4" w:space="0" w:color="auto"/>
              <w:right w:val="single" w:sz="8" w:space="0" w:color="auto"/>
            </w:tcBorders>
          </w:tcPr>
          <w:p w14:paraId="17D14DCE" w14:textId="77777777" w:rsidR="00584561" w:rsidRPr="00BC3BD6" w:rsidRDefault="00584561" w:rsidP="00E42CF1">
            <w:pPr>
              <w:jc w:val="center"/>
              <w:rPr>
                <w:rFonts w:ascii="Calibri" w:hAnsi="Calibri" w:cs="Calibri"/>
                <w:b/>
                <w:color w:val="000000"/>
              </w:rPr>
            </w:pPr>
            <w:r w:rsidRPr="00BC3BD6">
              <w:rPr>
                <w:rFonts w:ascii="Calibri" w:hAnsi="Calibri" w:cs="Calibri"/>
                <w:b/>
                <w:color w:val="000000"/>
              </w:rPr>
              <w:t>Cena jednostkowa netto</w:t>
            </w:r>
          </w:p>
        </w:tc>
        <w:tc>
          <w:tcPr>
            <w:tcW w:w="1326" w:type="dxa"/>
            <w:vMerge w:val="restart"/>
            <w:tcBorders>
              <w:top w:val="single" w:sz="8" w:space="0" w:color="auto"/>
              <w:left w:val="single" w:sz="8" w:space="0" w:color="auto"/>
              <w:bottom w:val="single" w:sz="4" w:space="0" w:color="auto"/>
              <w:right w:val="single" w:sz="8" w:space="0" w:color="auto"/>
            </w:tcBorders>
          </w:tcPr>
          <w:p w14:paraId="53A28E3C" w14:textId="77777777" w:rsidR="00584561" w:rsidRPr="00BC3BD6" w:rsidRDefault="00584561" w:rsidP="00E42CF1">
            <w:pPr>
              <w:jc w:val="center"/>
              <w:rPr>
                <w:rFonts w:ascii="Calibri" w:hAnsi="Calibri" w:cs="Calibri"/>
                <w:b/>
                <w:color w:val="000000"/>
              </w:rPr>
            </w:pPr>
            <w:r w:rsidRPr="00BC3BD6">
              <w:rPr>
                <w:rFonts w:ascii="Calibri" w:hAnsi="Calibri" w:cs="Calibri"/>
                <w:b/>
                <w:color w:val="000000"/>
              </w:rPr>
              <w:t>Cena jednostkowa brutto</w:t>
            </w:r>
          </w:p>
        </w:tc>
        <w:tc>
          <w:tcPr>
            <w:tcW w:w="1326" w:type="dxa"/>
            <w:vMerge w:val="restart"/>
            <w:tcBorders>
              <w:top w:val="single" w:sz="8" w:space="0" w:color="auto"/>
              <w:left w:val="single" w:sz="8" w:space="0" w:color="auto"/>
              <w:bottom w:val="single" w:sz="4" w:space="0" w:color="auto"/>
              <w:right w:val="single" w:sz="8" w:space="0" w:color="auto"/>
            </w:tcBorders>
            <w:shd w:val="clear" w:color="auto" w:fill="auto"/>
            <w:vAlign w:val="center"/>
            <w:hideMark/>
          </w:tcPr>
          <w:p w14:paraId="1E377432" w14:textId="77777777" w:rsidR="00584561" w:rsidRPr="00BC3BD6" w:rsidRDefault="00584561" w:rsidP="00E42CF1">
            <w:pPr>
              <w:jc w:val="center"/>
              <w:rPr>
                <w:rFonts w:ascii="Calibri" w:hAnsi="Calibri" w:cs="Calibri"/>
                <w:b/>
                <w:color w:val="000000"/>
              </w:rPr>
            </w:pPr>
            <w:r w:rsidRPr="00BC3BD6">
              <w:rPr>
                <w:rFonts w:ascii="Calibri" w:hAnsi="Calibri" w:cs="Calibri"/>
                <w:b/>
                <w:color w:val="000000"/>
              </w:rPr>
              <w:t>Całkowita cena netto zamówienia (kol.3x kol.4)</w:t>
            </w:r>
          </w:p>
        </w:tc>
        <w:tc>
          <w:tcPr>
            <w:tcW w:w="1368" w:type="dxa"/>
            <w:vMerge w:val="restart"/>
            <w:tcBorders>
              <w:top w:val="single" w:sz="8" w:space="0" w:color="auto"/>
              <w:left w:val="single" w:sz="8" w:space="0" w:color="auto"/>
              <w:bottom w:val="single" w:sz="4" w:space="0" w:color="auto"/>
              <w:right w:val="single" w:sz="8" w:space="0" w:color="auto"/>
            </w:tcBorders>
            <w:shd w:val="clear" w:color="auto" w:fill="auto"/>
            <w:vAlign w:val="center"/>
            <w:hideMark/>
          </w:tcPr>
          <w:p w14:paraId="50715C9C" w14:textId="77777777" w:rsidR="00584561" w:rsidRPr="00BC3BD6" w:rsidRDefault="00584561" w:rsidP="00E42CF1">
            <w:pPr>
              <w:jc w:val="center"/>
              <w:rPr>
                <w:rFonts w:ascii="Calibri" w:hAnsi="Calibri" w:cs="Calibri"/>
                <w:b/>
                <w:color w:val="000000"/>
              </w:rPr>
            </w:pPr>
            <w:r w:rsidRPr="00BC3BD6">
              <w:rPr>
                <w:rFonts w:ascii="Calibri" w:hAnsi="Calibri" w:cs="Calibri"/>
                <w:b/>
                <w:color w:val="000000"/>
              </w:rPr>
              <w:t>Całkowita cena brutto zamówienia (kol.3x kol.5)</w:t>
            </w:r>
          </w:p>
        </w:tc>
        <w:tc>
          <w:tcPr>
            <w:tcW w:w="2734" w:type="dxa"/>
            <w:vMerge w:val="restart"/>
            <w:tcBorders>
              <w:top w:val="single" w:sz="8" w:space="0" w:color="auto"/>
              <w:left w:val="single" w:sz="8" w:space="0" w:color="auto"/>
              <w:bottom w:val="single" w:sz="4" w:space="0" w:color="auto"/>
              <w:right w:val="single" w:sz="8" w:space="0" w:color="auto"/>
            </w:tcBorders>
            <w:shd w:val="clear" w:color="auto" w:fill="auto"/>
            <w:vAlign w:val="center"/>
            <w:hideMark/>
          </w:tcPr>
          <w:p w14:paraId="27FA9A39" w14:textId="77777777" w:rsidR="00584561" w:rsidRPr="00BC3BD6" w:rsidRDefault="00584561" w:rsidP="00E42CF1">
            <w:pPr>
              <w:jc w:val="center"/>
              <w:rPr>
                <w:rFonts w:ascii="Calibri" w:hAnsi="Calibri" w:cs="Calibri"/>
                <w:b/>
                <w:color w:val="000000"/>
              </w:rPr>
            </w:pPr>
            <w:r w:rsidRPr="00BC3BD6">
              <w:rPr>
                <w:rFonts w:ascii="Calibri" w:hAnsi="Calibri" w:cs="Calibri"/>
                <w:b/>
                <w:color w:val="000000"/>
              </w:rPr>
              <w:t>Oferowany sprzęt- wskazać pełną nazwę produktu, typ, model, nazwę producenta, kod PKWiU</w:t>
            </w:r>
          </w:p>
        </w:tc>
        <w:tc>
          <w:tcPr>
            <w:tcW w:w="2268" w:type="dxa"/>
            <w:vMerge w:val="restart"/>
            <w:tcBorders>
              <w:top w:val="single" w:sz="8" w:space="0" w:color="auto"/>
              <w:left w:val="single" w:sz="8" w:space="0" w:color="auto"/>
              <w:bottom w:val="single" w:sz="4" w:space="0" w:color="auto"/>
              <w:right w:val="single" w:sz="8" w:space="0" w:color="auto"/>
            </w:tcBorders>
          </w:tcPr>
          <w:p w14:paraId="53FB5678" w14:textId="77777777" w:rsidR="00584561" w:rsidRPr="00BC3BD6" w:rsidRDefault="00584561" w:rsidP="00E42CF1">
            <w:pPr>
              <w:jc w:val="center"/>
              <w:rPr>
                <w:rFonts w:ascii="Calibri" w:hAnsi="Calibri" w:cs="Calibri"/>
                <w:b/>
                <w:color w:val="000000"/>
              </w:rPr>
            </w:pPr>
            <w:r w:rsidRPr="00BC3BD6">
              <w:rPr>
                <w:rFonts w:ascii="Calibri" w:hAnsi="Calibri" w:cs="Calibri"/>
                <w:b/>
                <w:color w:val="000000"/>
              </w:rPr>
              <w:t>Uwagi</w:t>
            </w:r>
          </w:p>
        </w:tc>
      </w:tr>
      <w:tr w:rsidR="00584561" w:rsidRPr="00BC3BD6" w14:paraId="236D1FCD" w14:textId="77777777" w:rsidTr="00E42CF1">
        <w:trPr>
          <w:trHeight w:val="350"/>
        </w:trPr>
        <w:tc>
          <w:tcPr>
            <w:tcW w:w="4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3E72E8" w14:textId="77777777" w:rsidR="00584561" w:rsidRPr="00BC3BD6" w:rsidRDefault="00584561" w:rsidP="00E42CF1">
            <w:pPr>
              <w:jc w:val="center"/>
              <w:rPr>
                <w:rFonts w:ascii="Calibri" w:hAnsi="Calibri" w:cs="Calibri"/>
                <w:b/>
                <w:color w:val="000000"/>
              </w:rPr>
            </w:pPr>
            <w:r w:rsidRPr="00BC3BD6">
              <w:rPr>
                <w:rFonts w:ascii="Calibri" w:hAnsi="Calibri" w:cs="Calibri"/>
                <w:b/>
                <w:color w:val="000000"/>
              </w:rPr>
              <w:t>Lp.</w:t>
            </w:r>
          </w:p>
        </w:tc>
        <w:tc>
          <w:tcPr>
            <w:tcW w:w="22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CAFC22" w14:textId="77777777" w:rsidR="00584561" w:rsidRPr="00BC3BD6" w:rsidRDefault="00584561" w:rsidP="00E42CF1">
            <w:pPr>
              <w:jc w:val="center"/>
              <w:rPr>
                <w:rFonts w:ascii="Calibri" w:hAnsi="Calibri" w:cs="Calibri"/>
                <w:b/>
                <w:color w:val="000000"/>
              </w:rPr>
            </w:pPr>
            <w:r w:rsidRPr="00BC3BD6">
              <w:rPr>
                <w:rFonts w:ascii="Calibri" w:hAnsi="Calibri" w:cs="Calibri"/>
                <w:b/>
                <w:color w:val="000000"/>
              </w:rPr>
              <w:t>Nazwa</w:t>
            </w:r>
          </w:p>
        </w:tc>
        <w:tc>
          <w:tcPr>
            <w:tcW w:w="70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13773A1" w14:textId="77777777" w:rsidR="00584561" w:rsidRPr="00BC3BD6" w:rsidRDefault="00584561" w:rsidP="00E42CF1">
            <w:pPr>
              <w:rPr>
                <w:rFonts w:ascii="Calibri" w:hAnsi="Calibri" w:cs="Calibri"/>
                <w:b/>
                <w:color w:val="000000"/>
              </w:rPr>
            </w:pPr>
          </w:p>
        </w:tc>
        <w:tc>
          <w:tcPr>
            <w:tcW w:w="1326" w:type="dxa"/>
            <w:vMerge/>
            <w:tcBorders>
              <w:top w:val="single" w:sz="4" w:space="0" w:color="auto"/>
              <w:left w:val="single" w:sz="4" w:space="0" w:color="auto"/>
              <w:bottom w:val="single" w:sz="4" w:space="0" w:color="auto"/>
              <w:right w:val="single" w:sz="4" w:space="0" w:color="auto"/>
            </w:tcBorders>
          </w:tcPr>
          <w:p w14:paraId="475BA1B5" w14:textId="77777777" w:rsidR="00584561" w:rsidRPr="00BC3BD6" w:rsidRDefault="00584561" w:rsidP="00E42CF1">
            <w:pPr>
              <w:rPr>
                <w:rFonts w:ascii="Calibri" w:hAnsi="Calibri" w:cs="Calibri"/>
                <w:b/>
                <w:color w:val="000000"/>
              </w:rPr>
            </w:pPr>
          </w:p>
        </w:tc>
        <w:tc>
          <w:tcPr>
            <w:tcW w:w="1326" w:type="dxa"/>
            <w:vMerge/>
            <w:tcBorders>
              <w:top w:val="single" w:sz="4" w:space="0" w:color="auto"/>
              <w:left w:val="single" w:sz="4" w:space="0" w:color="auto"/>
              <w:bottom w:val="single" w:sz="4" w:space="0" w:color="auto"/>
              <w:right w:val="single" w:sz="4" w:space="0" w:color="auto"/>
            </w:tcBorders>
          </w:tcPr>
          <w:p w14:paraId="21577BC4" w14:textId="77777777" w:rsidR="00584561" w:rsidRPr="00BC3BD6" w:rsidRDefault="00584561" w:rsidP="00E42CF1">
            <w:pPr>
              <w:rPr>
                <w:rFonts w:ascii="Calibri" w:hAnsi="Calibri" w:cs="Calibri"/>
                <w:b/>
                <w:color w:val="000000"/>
              </w:rPr>
            </w:pPr>
          </w:p>
        </w:tc>
        <w:tc>
          <w:tcPr>
            <w:tcW w:w="132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433D96F" w14:textId="77777777" w:rsidR="00584561" w:rsidRPr="00BC3BD6" w:rsidRDefault="00584561" w:rsidP="00E42CF1">
            <w:pPr>
              <w:rPr>
                <w:rFonts w:ascii="Calibri" w:hAnsi="Calibri" w:cs="Calibri"/>
                <w:b/>
                <w:color w:val="000000"/>
              </w:rPr>
            </w:pPr>
          </w:p>
        </w:tc>
        <w:tc>
          <w:tcPr>
            <w:tcW w:w="136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42938E3" w14:textId="77777777" w:rsidR="00584561" w:rsidRPr="00BC3BD6" w:rsidRDefault="00584561" w:rsidP="00E42CF1">
            <w:pPr>
              <w:rPr>
                <w:rFonts w:ascii="Calibri" w:hAnsi="Calibri" w:cs="Calibri"/>
                <w:b/>
                <w:color w:val="000000"/>
              </w:rPr>
            </w:pPr>
          </w:p>
        </w:tc>
        <w:tc>
          <w:tcPr>
            <w:tcW w:w="27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C7833D4" w14:textId="77777777" w:rsidR="00584561" w:rsidRPr="00BC3BD6" w:rsidRDefault="00584561" w:rsidP="00E42CF1">
            <w:pPr>
              <w:rPr>
                <w:rFonts w:ascii="Calibri" w:hAnsi="Calibri" w:cs="Calibri"/>
                <w:b/>
                <w:color w:val="000000"/>
              </w:rPr>
            </w:pPr>
          </w:p>
        </w:tc>
        <w:tc>
          <w:tcPr>
            <w:tcW w:w="2268" w:type="dxa"/>
            <w:vMerge/>
            <w:tcBorders>
              <w:top w:val="single" w:sz="4" w:space="0" w:color="auto"/>
              <w:left w:val="single" w:sz="4" w:space="0" w:color="auto"/>
              <w:bottom w:val="single" w:sz="4" w:space="0" w:color="auto"/>
              <w:right w:val="single" w:sz="4" w:space="0" w:color="auto"/>
            </w:tcBorders>
          </w:tcPr>
          <w:p w14:paraId="2A694447" w14:textId="77777777" w:rsidR="00584561" w:rsidRPr="00BC3BD6" w:rsidRDefault="00584561" w:rsidP="00E42CF1">
            <w:pPr>
              <w:rPr>
                <w:rFonts w:ascii="Calibri" w:hAnsi="Calibri" w:cs="Calibri"/>
                <w:b/>
                <w:color w:val="000000"/>
              </w:rPr>
            </w:pPr>
          </w:p>
        </w:tc>
      </w:tr>
      <w:tr w:rsidR="00584561" w:rsidRPr="00BC3BD6" w14:paraId="55290D00" w14:textId="77777777" w:rsidTr="00E42CF1">
        <w:trPr>
          <w:trHeight w:val="113"/>
        </w:trPr>
        <w:tc>
          <w:tcPr>
            <w:tcW w:w="4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69C44E" w14:textId="77777777" w:rsidR="00584561" w:rsidRPr="00BC3BD6" w:rsidRDefault="00584561" w:rsidP="00E42CF1">
            <w:pPr>
              <w:jc w:val="center"/>
              <w:rPr>
                <w:rFonts w:ascii="Calibri" w:hAnsi="Calibri" w:cs="Calibri"/>
                <w:b/>
                <w:color w:val="000000"/>
              </w:rPr>
            </w:pPr>
            <w:r w:rsidRPr="00BC3BD6">
              <w:rPr>
                <w:rFonts w:ascii="Calibri" w:hAnsi="Calibri" w:cs="Calibri"/>
                <w:b/>
                <w:color w:val="000000"/>
              </w:rPr>
              <w:t>1</w:t>
            </w:r>
          </w:p>
        </w:tc>
        <w:tc>
          <w:tcPr>
            <w:tcW w:w="22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9CAD17" w14:textId="77777777" w:rsidR="00584561" w:rsidRPr="00BC3BD6" w:rsidRDefault="00584561" w:rsidP="00E42CF1">
            <w:pPr>
              <w:jc w:val="center"/>
              <w:rPr>
                <w:rFonts w:ascii="Calibri" w:hAnsi="Calibri" w:cs="Calibri"/>
                <w:b/>
                <w:color w:val="000000"/>
              </w:rPr>
            </w:pPr>
            <w:r w:rsidRPr="00BC3BD6">
              <w:rPr>
                <w:rFonts w:ascii="Calibri" w:hAnsi="Calibri" w:cs="Calibri"/>
                <w:b/>
                <w:color w:val="000000"/>
              </w:rPr>
              <w:t>2</w:t>
            </w:r>
          </w:p>
        </w:tc>
        <w:tc>
          <w:tcPr>
            <w:tcW w:w="7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A93381" w14:textId="77777777" w:rsidR="00584561" w:rsidRPr="00BC3BD6" w:rsidRDefault="00584561" w:rsidP="00E42CF1">
            <w:pPr>
              <w:jc w:val="center"/>
              <w:rPr>
                <w:rFonts w:ascii="Calibri" w:hAnsi="Calibri" w:cs="Calibri"/>
                <w:b/>
                <w:color w:val="000000"/>
              </w:rPr>
            </w:pPr>
            <w:r w:rsidRPr="00BC3BD6">
              <w:rPr>
                <w:rFonts w:ascii="Calibri" w:hAnsi="Calibri" w:cs="Calibri"/>
                <w:b/>
                <w:color w:val="000000"/>
              </w:rPr>
              <w:t>3</w:t>
            </w:r>
          </w:p>
        </w:tc>
        <w:tc>
          <w:tcPr>
            <w:tcW w:w="1326" w:type="dxa"/>
            <w:tcBorders>
              <w:top w:val="single" w:sz="4" w:space="0" w:color="auto"/>
              <w:left w:val="single" w:sz="4" w:space="0" w:color="auto"/>
              <w:bottom w:val="single" w:sz="4" w:space="0" w:color="auto"/>
              <w:right w:val="single" w:sz="4" w:space="0" w:color="auto"/>
            </w:tcBorders>
          </w:tcPr>
          <w:p w14:paraId="0729C84A" w14:textId="77777777" w:rsidR="00584561" w:rsidRPr="00BC3BD6" w:rsidRDefault="00584561" w:rsidP="00E42CF1">
            <w:pPr>
              <w:jc w:val="center"/>
              <w:rPr>
                <w:rFonts w:ascii="Calibri" w:hAnsi="Calibri" w:cs="Calibri"/>
                <w:b/>
                <w:color w:val="000000"/>
              </w:rPr>
            </w:pPr>
            <w:r w:rsidRPr="00BC3BD6">
              <w:rPr>
                <w:rFonts w:ascii="Calibri" w:hAnsi="Calibri" w:cs="Calibri"/>
                <w:b/>
                <w:color w:val="000000"/>
              </w:rPr>
              <w:t>4</w:t>
            </w:r>
          </w:p>
        </w:tc>
        <w:tc>
          <w:tcPr>
            <w:tcW w:w="1326" w:type="dxa"/>
            <w:tcBorders>
              <w:top w:val="single" w:sz="4" w:space="0" w:color="auto"/>
              <w:left w:val="single" w:sz="4" w:space="0" w:color="auto"/>
              <w:bottom w:val="single" w:sz="4" w:space="0" w:color="auto"/>
              <w:right w:val="single" w:sz="4" w:space="0" w:color="auto"/>
            </w:tcBorders>
          </w:tcPr>
          <w:p w14:paraId="68F56BFD" w14:textId="77777777" w:rsidR="00584561" w:rsidRPr="00BC3BD6" w:rsidRDefault="00584561" w:rsidP="00E42CF1">
            <w:pPr>
              <w:jc w:val="center"/>
              <w:rPr>
                <w:rFonts w:ascii="Calibri" w:hAnsi="Calibri" w:cs="Calibri"/>
                <w:b/>
                <w:color w:val="000000"/>
              </w:rPr>
            </w:pPr>
            <w:r w:rsidRPr="00BC3BD6">
              <w:rPr>
                <w:rFonts w:ascii="Calibri" w:hAnsi="Calibri" w:cs="Calibri"/>
                <w:b/>
                <w:color w:val="000000"/>
              </w:rPr>
              <w:t>5</w:t>
            </w:r>
          </w:p>
        </w:tc>
        <w:tc>
          <w:tcPr>
            <w:tcW w:w="13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3CB017" w14:textId="77777777" w:rsidR="00584561" w:rsidRPr="00BC3BD6" w:rsidRDefault="00584561" w:rsidP="00E42CF1">
            <w:pPr>
              <w:jc w:val="center"/>
              <w:rPr>
                <w:rFonts w:ascii="Calibri" w:hAnsi="Calibri" w:cs="Calibri"/>
                <w:b/>
                <w:color w:val="000000"/>
              </w:rPr>
            </w:pPr>
            <w:r w:rsidRPr="00BC3BD6">
              <w:rPr>
                <w:rFonts w:ascii="Calibri" w:hAnsi="Calibri" w:cs="Calibri"/>
                <w:b/>
                <w:color w:val="000000"/>
              </w:rPr>
              <w:t>6</w:t>
            </w:r>
          </w:p>
        </w:tc>
        <w:tc>
          <w:tcPr>
            <w:tcW w:w="13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3C1A66" w14:textId="77777777" w:rsidR="00584561" w:rsidRPr="00BC3BD6" w:rsidRDefault="00584561" w:rsidP="00E42CF1">
            <w:pPr>
              <w:jc w:val="center"/>
              <w:rPr>
                <w:rFonts w:ascii="Calibri" w:hAnsi="Calibri" w:cs="Calibri"/>
                <w:b/>
                <w:color w:val="000000"/>
              </w:rPr>
            </w:pPr>
            <w:r w:rsidRPr="00BC3BD6">
              <w:rPr>
                <w:rFonts w:ascii="Calibri" w:hAnsi="Calibri" w:cs="Calibri"/>
                <w:b/>
                <w:color w:val="000000"/>
              </w:rPr>
              <w:t>7</w:t>
            </w:r>
          </w:p>
        </w:tc>
        <w:tc>
          <w:tcPr>
            <w:tcW w:w="27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CDB62A" w14:textId="77777777" w:rsidR="00584561" w:rsidRPr="00BC3BD6" w:rsidRDefault="00584561" w:rsidP="00E42CF1">
            <w:pPr>
              <w:jc w:val="center"/>
              <w:rPr>
                <w:rFonts w:ascii="Calibri" w:hAnsi="Calibri" w:cs="Calibri"/>
                <w:b/>
                <w:color w:val="000000"/>
              </w:rPr>
            </w:pPr>
            <w:r w:rsidRPr="00BC3BD6">
              <w:rPr>
                <w:rFonts w:ascii="Calibri" w:hAnsi="Calibri" w:cs="Calibri"/>
                <w:b/>
                <w:color w:val="000000"/>
              </w:rPr>
              <w:t>8</w:t>
            </w:r>
          </w:p>
        </w:tc>
        <w:tc>
          <w:tcPr>
            <w:tcW w:w="2268" w:type="dxa"/>
            <w:tcBorders>
              <w:top w:val="single" w:sz="4" w:space="0" w:color="auto"/>
              <w:left w:val="single" w:sz="4" w:space="0" w:color="auto"/>
              <w:bottom w:val="single" w:sz="4" w:space="0" w:color="auto"/>
              <w:right w:val="single" w:sz="4" w:space="0" w:color="auto"/>
            </w:tcBorders>
          </w:tcPr>
          <w:p w14:paraId="77D22D84" w14:textId="77777777" w:rsidR="00584561" w:rsidRPr="00BC3BD6" w:rsidRDefault="00584561" w:rsidP="00E42CF1">
            <w:pPr>
              <w:jc w:val="center"/>
              <w:rPr>
                <w:rFonts w:ascii="Calibri" w:hAnsi="Calibri" w:cs="Calibri"/>
                <w:b/>
                <w:color w:val="000000"/>
              </w:rPr>
            </w:pPr>
            <w:r w:rsidRPr="00BC3BD6">
              <w:rPr>
                <w:rFonts w:ascii="Calibri" w:hAnsi="Calibri" w:cs="Calibri"/>
                <w:b/>
                <w:color w:val="000000"/>
              </w:rPr>
              <w:t>9</w:t>
            </w:r>
          </w:p>
        </w:tc>
      </w:tr>
      <w:tr w:rsidR="00584561" w:rsidRPr="00BC3BD6" w14:paraId="337DEE8B" w14:textId="77777777" w:rsidTr="00E42CF1">
        <w:trPr>
          <w:trHeight w:val="315"/>
        </w:trPr>
        <w:tc>
          <w:tcPr>
            <w:tcW w:w="4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E49025" w14:textId="77777777" w:rsidR="00584561" w:rsidRPr="00BC3BD6" w:rsidRDefault="00584561" w:rsidP="00E42CF1">
            <w:pPr>
              <w:jc w:val="center"/>
              <w:rPr>
                <w:rFonts w:ascii="Calibri" w:hAnsi="Calibri" w:cs="Calibri"/>
                <w:color w:val="000000"/>
              </w:rPr>
            </w:pPr>
            <w:r w:rsidRPr="00BC3BD6">
              <w:rPr>
                <w:rFonts w:ascii="Calibri" w:hAnsi="Calibri" w:cs="Calibri"/>
                <w:color w:val="000000"/>
              </w:rPr>
              <w:t>1</w:t>
            </w:r>
          </w:p>
        </w:tc>
        <w:tc>
          <w:tcPr>
            <w:tcW w:w="22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7A986F" w14:textId="53E879E0" w:rsidR="00584561" w:rsidRPr="00BC3BD6" w:rsidRDefault="00D31A8A" w:rsidP="00E42CF1">
            <w:pPr>
              <w:jc w:val="center"/>
              <w:rPr>
                <w:rFonts w:ascii="Calibri" w:hAnsi="Calibri" w:cs="Calibri"/>
                <w:color w:val="000000"/>
              </w:rPr>
            </w:pPr>
            <w:r w:rsidRPr="008D4DA9">
              <w:rPr>
                <w:rFonts w:ascii="Calibri" w:hAnsi="Calibri" w:cs="Calibri"/>
              </w:rPr>
              <w:t>Notebook 15,6 cali</w:t>
            </w:r>
          </w:p>
        </w:tc>
        <w:tc>
          <w:tcPr>
            <w:tcW w:w="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36AE9F" w14:textId="2CAC61BE" w:rsidR="00584561" w:rsidRPr="00BC3BD6" w:rsidRDefault="00C9091B" w:rsidP="00E42CF1">
            <w:pPr>
              <w:jc w:val="center"/>
              <w:rPr>
                <w:rFonts w:ascii="Calibri" w:hAnsi="Calibri" w:cs="Calibri"/>
                <w:color w:val="000000"/>
              </w:rPr>
            </w:pPr>
            <w:r>
              <w:rPr>
                <w:rFonts w:ascii="Calibri" w:hAnsi="Calibri" w:cs="Calibri"/>
                <w:color w:val="000000"/>
              </w:rPr>
              <w:t>9</w:t>
            </w:r>
          </w:p>
        </w:tc>
        <w:tc>
          <w:tcPr>
            <w:tcW w:w="1326" w:type="dxa"/>
            <w:tcBorders>
              <w:top w:val="single" w:sz="4" w:space="0" w:color="auto"/>
              <w:left w:val="single" w:sz="4" w:space="0" w:color="auto"/>
              <w:bottom w:val="single" w:sz="4" w:space="0" w:color="auto"/>
              <w:right w:val="single" w:sz="4" w:space="0" w:color="auto"/>
            </w:tcBorders>
          </w:tcPr>
          <w:p w14:paraId="3BD5CA80" w14:textId="77777777" w:rsidR="00584561" w:rsidRPr="00BC3BD6" w:rsidRDefault="00584561" w:rsidP="00E42CF1">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tcPr>
          <w:p w14:paraId="13C667F2" w14:textId="77777777" w:rsidR="00584561" w:rsidRPr="00BC3BD6" w:rsidRDefault="00584561" w:rsidP="00E42CF1">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8E616B" w14:textId="77777777" w:rsidR="00584561" w:rsidRPr="00BC3BD6" w:rsidRDefault="00584561" w:rsidP="00E42CF1">
            <w:pPr>
              <w:rPr>
                <w:rFonts w:ascii="Calibri" w:hAnsi="Calibri" w:cs="Calibri"/>
                <w:color w:val="000000"/>
              </w:rPr>
            </w:pPr>
            <w:r w:rsidRPr="00BC3BD6">
              <w:rPr>
                <w:rFonts w:ascii="Calibri" w:hAnsi="Calibri" w:cs="Calibri"/>
                <w:color w:val="000000"/>
              </w:rPr>
              <w:t> </w:t>
            </w:r>
          </w:p>
        </w:tc>
        <w:tc>
          <w:tcPr>
            <w:tcW w:w="13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3C09AF" w14:textId="77777777" w:rsidR="00584561" w:rsidRPr="00BC3BD6" w:rsidRDefault="00584561" w:rsidP="00E42CF1">
            <w:pPr>
              <w:rPr>
                <w:rFonts w:ascii="Calibri" w:hAnsi="Calibri" w:cs="Calibri"/>
                <w:color w:val="000000"/>
              </w:rPr>
            </w:pPr>
            <w:r w:rsidRPr="00BC3BD6">
              <w:rPr>
                <w:rFonts w:ascii="Calibri" w:hAnsi="Calibri" w:cs="Calibri"/>
                <w:color w:val="000000"/>
              </w:rPr>
              <w:t> </w:t>
            </w:r>
          </w:p>
        </w:tc>
        <w:tc>
          <w:tcPr>
            <w:tcW w:w="27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4C40D0" w14:textId="77777777" w:rsidR="00584561" w:rsidRPr="00BC3BD6" w:rsidRDefault="00584561" w:rsidP="00E42CF1">
            <w:pPr>
              <w:rPr>
                <w:rFonts w:ascii="Calibri" w:hAnsi="Calibri" w:cs="Calibri"/>
                <w:color w:val="000000"/>
              </w:rPr>
            </w:pPr>
            <w:r w:rsidRPr="00BC3BD6">
              <w:rPr>
                <w:rFonts w:ascii="Calibri" w:hAnsi="Calibri" w:cs="Calibri"/>
                <w:color w:val="000000"/>
              </w:rPr>
              <w:t> </w:t>
            </w:r>
          </w:p>
        </w:tc>
        <w:tc>
          <w:tcPr>
            <w:tcW w:w="2268" w:type="dxa"/>
            <w:tcBorders>
              <w:top w:val="single" w:sz="4" w:space="0" w:color="auto"/>
              <w:left w:val="single" w:sz="4" w:space="0" w:color="auto"/>
              <w:bottom w:val="single" w:sz="4" w:space="0" w:color="auto"/>
              <w:right w:val="single" w:sz="4" w:space="0" w:color="auto"/>
            </w:tcBorders>
          </w:tcPr>
          <w:p w14:paraId="645F34EA" w14:textId="77777777" w:rsidR="00584561" w:rsidRPr="00BC3BD6" w:rsidRDefault="00584561" w:rsidP="00E42CF1">
            <w:pPr>
              <w:rPr>
                <w:rFonts w:ascii="Calibri" w:hAnsi="Calibri" w:cs="Calibri"/>
                <w:color w:val="000000"/>
              </w:rPr>
            </w:pPr>
          </w:p>
        </w:tc>
      </w:tr>
      <w:tr w:rsidR="00584561" w:rsidRPr="00BC3BD6" w14:paraId="7E625A4F" w14:textId="77777777" w:rsidTr="00E42CF1">
        <w:trPr>
          <w:trHeight w:val="315"/>
        </w:trPr>
        <w:tc>
          <w:tcPr>
            <w:tcW w:w="4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3515CE" w14:textId="77777777" w:rsidR="00584561" w:rsidRPr="00BC3BD6" w:rsidRDefault="00584561" w:rsidP="00E42CF1">
            <w:pPr>
              <w:jc w:val="center"/>
              <w:rPr>
                <w:rFonts w:ascii="Calibri" w:hAnsi="Calibri" w:cs="Calibri"/>
                <w:color w:val="000000"/>
              </w:rPr>
            </w:pPr>
            <w:r w:rsidRPr="00BC3BD6">
              <w:rPr>
                <w:rFonts w:ascii="Calibri" w:hAnsi="Calibri" w:cs="Calibri"/>
                <w:color w:val="000000"/>
              </w:rPr>
              <w:t>2</w:t>
            </w:r>
          </w:p>
        </w:tc>
        <w:tc>
          <w:tcPr>
            <w:tcW w:w="2247" w:type="dxa"/>
            <w:tcBorders>
              <w:top w:val="nil"/>
              <w:left w:val="single" w:sz="4" w:space="0" w:color="auto"/>
              <w:bottom w:val="single" w:sz="4" w:space="0" w:color="auto"/>
              <w:right w:val="single" w:sz="4" w:space="0" w:color="auto"/>
            </w:tcBorders>
            <w:shd w:val="clear" w:color="auto" w:fill="auto"/>
            <w:noWrap/>
            <w:vAlign w:val="center"/>
          </w:tcPr>
          <w:p w14:paraId="6C922200" w14:textId="07D899D8" w:rsidR="00584561" w:rsidRPr="00BC3BD6" w:rsidRDefault="00677B14" w:rsidP="00E42CF1">
            <w:pPr>
              <w:jc w:val="center"/>
              <w:rPr>
                <w:rFonts w:ascii="Calibri" w:hAnsi="Calibri" w:cs="Calibri"/>
                <w:color w:val="000000"/>
              </w:rPr>
            </w:pPr>
            <w:r w:rsidRPr="00605EBD">
              <w:rPr>
                <w:rFonts w:ascii="Calibri" w:hAnsi="Calibri" w:cs="Calibri"/>
              </w:rPr>
              <w:t>Notebook 14 cali</w:t>
            </w:r>
          </w:p>
        </w:tc>
        <w:tc>
          <w:tcPr>
            <w:tcW w:w="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2F539C" w14:textId="6C2E8A3E" w:rsidR="00584561" w:rsidRPr="00BC3BD6" w:rsidRDefault="006B4F5D" w:rsidP="00E42CF1">
            <w:pPr>
              <w:jc w:val="center"/>
              <w:rPr>
                <w:rFonts w:ascii="Calibri" w:hAnsi="Calibri" w:cs="Calibri"/>
                <w:color w:val="000000"/>
              </w:rPr>
            </w:pPr>
            <w:r>
              <w:rPr>
                <w:rFonts w:ascii="Calibri" w:hAnsi="Calibri" w:cs="Calibri"/>
                <w:color w:val="000000"/>
              </w:rPr>
              <w:t>5</w:t>
            </w:r>
          </w:p>
        </w:tc>
        <w:tc>
          <w:tcPr>
            <w:tcW w:w="1326" w:type="dxa"/>
            <w:tcBorders>
              <w:top w:val="single" w:sz="4" w:space="0" w:color="auto"/>
              <w:left w:val="single" w:sz="4" w:space="0" w:color="auto"/>
              <w:bottom w:val="single" w:sz="4" w:space="0" w:color="auto"/>
              <w:right w:val="single" w:sz="4" w:space="0" w:color="auto"/>
            </w:tcBorders>
          </w:tcPr>
          <w:p w14:paraId="5BA7658E" w14:textId="77777777" w:rsidR="00584561" w:rsidRPr="00BC3BD6" w:rsidRDefault="00584561" w:rsidP="00E42CF1">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tcPr>
          <w:p w14:paraId="3FEFE947" w14:textId="77777777" w:rsidR="00584561" w:rsidRPr="00BC3BD6" w:rsidRDefault="00584561" w:rsidP="00E42CF1">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D529D3" w14:textId="77777777" w:rsidR="00584561" w:rsidRPr="00BC3BD6" w:rsidRDefault="00584561" w:rsidP="00E42CF1">
            <w:pPr>
              <w:rPr>
                <w:rFonts w:ascii="Calibri" w:hAnsi="Calibri" w:cs="Calibri"/>
                <w:color w:val="000000"/>
              </w:rPr>
            </w:pPr>
            <w:r w:rsidRPr="00BC3BD6">
              <w:rPr>
                <w:rFonts w:ascii="Calibri" w:hAnsi="Calibri" w:cs="Calibri"/>
                <w:color w:val="000000"/>
              </w:rPr>
              <w:t> </w:t>
            </w:r>
          </w:p>
        </w:tc>
        <w:tc>
          <w:tcPr>
            <w:tcW w:w="13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B2661C" w14:textId="77777777" w:rsidR="00584561" w:rsidRPr="00BC3BD6" w:rsidRDefault="00584561" w:rsidP="00E42CF1">
            <w:pPr>
              <w:rPr>
                <w:rFonts w:ascii="Calibri" w:hAnsi="Calibri" w:cs="Calibri"/>
                <w:color w:val="000000"/>
              </w:rPr>
            </w:pPr>
            <w:r w:rsidRPr="00BC3BD6">
              <w:rPr>
                <w:rFonts w:ascii="Calibri" w:hAnsi="Calibri" w:cs="Calibri"/>
                <w:color w:val="000000"/>
              </w:rPr>
              <w:t> </w:t>
            </w:r>
          </w:p>
        </w:tc>
        <w:tc>
          <w:tcPr>
            <w:tcW w:w="27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040DB8" w14:textId="77777777" w:rsidR="00584561" w:rsidRPr="00BC3BD6" w:rsidRDefault="00584561" w:rsidP="00E42CF1">
            <w:pPr>
              <w:rPr>
                <w:rFonts w:ascii="Calibri" w:hAnsi="Calibri" w:cs="Calibri"/>
                <w:color w:val="000000"/>
              </w:rPr>
            </w:pPr>
            <w:r w:rsidRPr="00BC3BD6">
              <w:rPr>
                <w:rFonts w:ascii="Calibri" w:hAnsi="Calibri" w:cs="Calibri"/>
                <w:color w:val="000000"/>
              </w:rPr>
              <w:t> </w:t>
            </w:r>
          </w:p>
        </w:tc>
        <w:tc>
          <w:tcPr>
            <w:tcW w:w="2268" w:type="dxa"/>
            <w:tcBorders>
              <w:top w:val="single" w:sz="4" w:space="0" w:color="auto"/>
              <w:left w:val="single" w:sz="4" w:space="0" w:color="auto"/>
              <w:bottom w:val="single" w:sz="4" w:space="0" w:color="auto"/>
              <w:right w:val="single" w:sz="4" w:space="0" w:color="auto"/>
            </w:tcBorders>
          </w:tcPr>
          <w:p w14:paraId="728F4BF8" w14:textId="77777777" w:rsidR="00584561" w:rsidRPr="00BC3BD6" w:rsidRDefault="00584561" w:rsidP="00E42CF1">
            <w:pPr>
              <w:rPr>
                <w:rFonts w:ascii="Calibri" w:hAnsi="Calibri" w:cs="Calibri"/>
                <w:color w:val="000000"/>
              </w:rPr>
            </w:pPr>
          </w:p>
        </w:tc>
      </w:tr>
      <w:tr w:rsidR="00584561" w:rsidRPr="00BC3BD6" w14:paraId="157B1855" w14:textId="77777777" w:rsidTr="00E42CF1">
        <w:trPr>
          <w:trHeight w:val="315"/>
        </w:trPr>
        <w:tc>
          <w:tcPr>
            <w:tcW w:w="4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2F7439" w14:textId="77777777" w:rsidR="00584561" w:rsidRPr="00BC3BD6" w:rsidRDefault="00584561" w:rsidP="00E42CF1">
            <w:pPr>
              <w:jc w:val="center"/>
              <w:rPr>
                <w:rFonts w:ascii="Calibri" w:hAnsi="Calibri" w:cs="Calibri"/>
                <w:color w:val="000000"/>
              </w:rPr>
            </w:pPr>
            <w:r w:rsidRPr="00BC3BD6">
              <w:rPr>
                <w:rFonts w:ascii="Calibri" w:hAnsi="Calibri" w:cs="Calibri"/>
                <w:color w:val="000000"/>
              </w:rPr>
              <w:t>3</w:t>
            </w:r>
          </w:p>
        </w:tc>
        <w:tc>
          <w:tcPr>
            <w:tcW w:w="2247" w:type="dxa"/>
            <w:tcBorders>
              <w:top w:val="nil"/>
              <w:left w:val="single" w:sz="4" w:space="0" w:color="auto"/>
              <w:bottom w:val="single" w:sz="4" w:space="0" w:color="auto"/>
              <w:right w:val="single" w:sz="4" w:space="0" w:color="auto"/>
            </w:tcBorders>
            <w:shd w:val="clear" w:color="auto" w:fill="auto"/>
            <w:noWrap/>
            <w:vAlign w:val="center"/>
          </w:tcPr>
          <w:p w14:paraId="1D8A7B5C" w14:textId="507A4CA8" w:rsidR="00584561" w:rsidRPr="008229A4" w:rsidRDefault="00677B14" w:rsidP="00E42CF1">
            <w:pPr>
              <w:jc w:val="center"/>
              <w:rPr>
                <w:rFonts w:ascii="Calibri" w:hAnsi="Calibri" w:cs="Calibri"/>
                <w:color w:val="000000"/>
              </w:rPr>
            </w:pPr>
            <w:r w:rsidRPr="00C74A94">
              <w:rPr>
                <w:rFonts w:ascii="Calibri" w:hAnsi="Calibri" w:cs="Calibri"/>
              </w:rPr>
              <w:t xml:space="preserve">Komputer klasy ALL in One </w:t>
            </w:r>
          </w:p>
        </w:tc>
        <w:tc>
          <w:tcPr>
            <w:tcW w:w="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AB4B4A" w14:textId="4B491394" w:rsidR="00584561" w:rsidRPr="00BC3BD6" w:rsidRDefault="006B4F5D" w:rsidP="00E42CF1">
            <w:pPr>
              <w:jc w:val="center"/>
              <w:rPr>
                <w:rFonts w:ascii="Calibri" w:hAnsi="Calibri" w:cs="Calibri"/>
                <w:color w:val="000000"/>
              </w:rPr>
            </w:pPr>
            <w:r>
              <w:rPr>
                <w:rFonts w:ascii="Calibri" w:hAnsi="Calibri" w:cs="Calibri"/>
                <w:color w:val="000000"/>
              </w:rPr>
              <w:t>1</w:t>
            </w:r>
            <w:r w:rsidR="00C9091B">
              <w:rPr>
                <w:rFonts w:ascii="Calibri" w:hAnsi="Calibri" w:cs="Calibri"/>
                <w:color w:val="000000"/>
              </w:rPr>
              <w:t>0</w:t>
            </w:r>
          </w:p>
        </w:tc>
        <w:tc>
          <w:tcPr>
            <w:tcW w:w="1326" w:type="dxa"/>
            <w:tcBorders>
              <w:top w:val="single" w:sz="4" w:space="0" w:color="auto"/>
              <w:left w:val="single" w:sz="4" w:space="0" w:color="auto"/>
              <w:bottom w:val="single" w:sz="4" w:space="0" w:color="auto"/>
              <w:right w:val="single" w:sz="4" w:space="0" w:color="auto"/>
            </w:tcBorders>
          </w:tcPr>
          <w:p w14:paraId="1A74520B" w14:textId="77777777" w:rsidR="00584561" w:rsidRPr="00BC3BD6" w:rsidRDefault="00584561" w:rsidP="00E42CF1">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tcPr>
          <w:p w14:paraId="7B7C22A5" w14:textId="77777777" w:rsidR="00584561" w:rsidRPr="00BC3BD6" w:rsidRDefault="00584561" w:rsidP="00E42CF1">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4A0C0D" w14:textId="77777777" w:rsidR="00584561" w:rsidRPr="00BC3BD6" w:rsidRDefault="00584561" w:rsidP="00E42CF1">
            <w:pPr>
              <w:rPr>
                <w:rFonts w:ascii="Calibri" w:hAnsi="Calibri" w:cs="Calibri"/>
                <w:color w:val="000000"/>
              </w:rPr>
            </w:pPr>
          </w:p>
        </w:tc>
        <w:tc>
          <w:tcPr>
            <w:tcW w:w="13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BD2F29" w14:textId="77777777" w:rsidR="00584561" w:rsidRPr="00BC3BD6" w:rsidRDefault="00584561" w:rsidP="00E42CF1">
            <w:pPr>
              <w:rPr>
                <w:rFonts w:ascii="Calibri" w:hAnsi="Calibri" w:cs="Calibri"/>
                <w:color w:val="000000"/>
              </w:rPr>
            </w:pPr>
          </w:p>
        </w:tc>
        <w:tc>
          <w:tcPr>
            <w:tcW w:w="27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C6E29A" w14:textId="77777777" w:rsidR="00584561" w:rsidRPr="00BC3BD6" w:rsidRDefault="00584561" w:rsidP="00E42CF1">
            <w:pPr>
              <w:rPr>
                <w:rFonts w:ascii="Calibri" w:hAnsi="Calibri" w:cs="Calibri"/>
                <w:color w:val="000000"/>
              </w:rPr>
            </w:pPr>
          </w:p>
        </w:tc>
        <w:tc>
          <w:tcPr>
            <w:tcW w:w="2268" w:type="dxa"/>
            <w:tcBorders>
              <w:top w:val="single" w:sz="4" w:space="0" w:color="auto"/>
              <w:left w:val="single" w:sz="4" w:space="0" w:color="auto"/>
              <w:bottom w:val="single" w:sz="4" w:space="0" w:color="auto"/>
              <w:right w:val="single" w:sz="4" w:space="0" w:color="auto"/>
            </w:tcBorders>
          </w:tcPr>
          <w:p w14:paraId="0BF01C51" w14:textId="77777777" w:rsidR="00584561" w:rsidRPr="00BC3BD6" w:rsidRDefault="00584561" w:rsidP="00E42CF1">
            <w:pPr>
              <w:rPr>
                <w:rFonts w:ascii="Calibri" w:hAnsi="Calibri" w:cs="Calibri"/>
                <w:color w:val="000000"/>
              </w:rPr>
            </w:pPr>
          </w:p>
        </w:tc>
      </w:tr>
      <w:tr w:rsidR="00584561" w:rsidRPr="00BC3BD6" w14:paraId="155E3058" w14:textId="77777777" w:rsidTr="00E42CF1">
        <w:trPr>
          <w:trHeight w:val="315"/>
        </w:trPr>
        <w:tc>
          <w:tcPr>
            <w:tcW w:w="4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61449B" w14:textId="77777777" w:rsidR="00584561" w:rsidRPr="00BC3BD6" w:rsidRDefault="00584561" w:rsidP="00E42CF1">
            <w:pPr>
              <w:jc w:val="center"/>
              <w:rPr>
                <w:rFonts w:ascii="Calibri" w:hAnsi="Calibri" w:cs="Calibri"/>
                <w:color w:val="000000"/>
              </w:rPr>
            </w:pPr>
            <w:r w:rsidRPr="00BC3BD6">
              <w:rPr>
                <w:rFonts w:ascii="Calibri" w:hAnsi="Calibri" w:cs="Calibri"/>
                <w:color w:val="000000"/>
              </w:rPr>
              <w:t>4</w:t>
            </w:r>
          </w:p>
        </w:tc>
        <w:tc>
          <w:tcPr>
            <w:tcW w:w="2247" w:type="dxa"/>
            <w:tcBorders>
              <w:top w:val="nil"/>
              <w:left w:val="single" w:sz="4" w:space="0" w:color="auto"/>
              <w:bottom w:val="single" w:sz="4" w:space="0" w:color="auto"/>
              <w:right w:val="single" w:sz="4" w:space="0" w:color="auto"/>
            </w:tcBorders>
            <w:shd w:val="clear" w:color="auto" w:fill="auto"/>
            <w:noWrap/>
            <w:vAlign w:val="center"/>
          </w:tcPr>
          <w:p w14:paraId="6491ABF9" w14:textId="68AFE690" w:rsidR="00584561" w:rsidRPr="00BC3BD6" w:rsidRDefault="00712788" w:rsidP="00E42CF1">
            <w:pPr>
              <w:jc w:val="center"/>
              <w:rPr>
                <w:rFonts w:ascii="Calibri" w:hAnsi="Calibri" w:cs="Calibri"/>
                <w:color w:val="000000"/>
              </w:rPr>
            </w:pPr>
            <w:r w:rsidRPr="00B526E6">
              <w:rPr>
                <w:rFonts w:ascii="Calibri" w:hAnsi="Calibri" w:cs="Calibri"/>
              </w:rPr>
              <w:t xml:space="preserve">Monitor </w:t>
            </w:r>
            <w:r w:rsidR="004206DF">
              <w:rPr>
                <w:rFonts w:ascii="Calibri" w:hAnsi="Calibri" w:cs="Calibri"/>
              </w:rPr>
              <w:t>23,8 cala</w:t>
            </w:r>
          </w:p>
        </w:tc>
        <w:tc>
          <w:tcPr>
            <w:tcW w:w="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7F5C1A" w14:textId="77777777" w:rsidR="00584561" w:rsidRPr="00BC3BD6" w:rsidRDefault="00584561" w:rsidP="00E42CF1">
            <w:pPr>
              <w:jc w:val="center"/>
              <w:rPr>
                <w:rFonts w:ascii="Calibri" w:hAnsi="Calibri" w:cs="Calibri"/>
                <w:color w:val="000000"/>
              </w:rPr>
            </w:pPr>
            <w:r>
              <w:rPr>
                <w:rFonts w:ascii="Calibri" w:hAnsi="Calibri" w:cs="Calibri"/>
                <w:color w:val="000000"/>
              </w:rPr>
              <w:t>2</w:t>
            </w:r>
          </w:p>
        </w:tc>
        <w:tc>
          <w:tcPr>
            <w:tcW w:w="1326" w:type="dxa"/>
            <w:tcBorders>
              <w:top w:val="single" w:sz="4" w:space="0" w:color="auto"/>
              <w:left w:val="single" w:sz="4" w:space="0" w:color="auto"/>
              <w:bottom w:val="single" w:sz="4" w:space="0" w:color="auto"/>
              <w:right w:val="single" w:sz="4" w:space="0" w:color="auto"/>
            </w:tcBorders>
          </w:tcPr>
          <w:p w14:paraId="07FD39D3" w14:textId="77777777" w:rsidR="00584561" w:rsidRPr="00BC3BD6" w:rsidRDefault="00584561" w:rsidP="00E42CF1">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tcPr>
          <w:p w14:paraId="18A0081B" w14:textId="77777777" w:rsidR="00584561" w:rsidRPr="00BC3BD6" w:rsidRDefault="00584561" w:rsidP="00E42CF1">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63ACFA" w14:textId="77777777" w:rsidR="00584561" w:rsidRPr="00BC3BD6" w:rsidRDefault="00584561" w:rsidP="00E42CF1">
            <w:pPr>
              <w:rPr>
                <w:rFonts w:ascii="Calibri" w:hAnsi="Calibri" w:cs="Calibri"/>
                <w:color w:val="000000"/>
              </w:rPr>
            </w:pPr>
          </w:p>
        </w:tc>
        <w:tc>
          <w:tcPr>
            <w:tcW w:w="13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EFE35C" w14:textId="77777777" w:rsidR="00584561" w:rsidRPr="00BC3BD6" w:rsidRDefault="00584561" w:rsidP="00E42CF1">
            <w:pPr>
              <w:rPr>
                <w:rFonts w:ascii="Calibri" w:hAnsi="Calibri" w:cs="Calibri"/>
                <w:color w:val="000000"/>
              </w:rPr>
            </w:pPr>
          </w:p>
        </w:tc>
        <w:tc>
          <w:tcPr>
            <w:tcW w:w="27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F239E1" w14:textId="77777777" w:rsidR="00584561" w:rsidRPr="00BC3BD6" w:rsidRDefault="00584561" w:rsidP="00E42CF1">
            <w:pPr>
              <w:rPr>
                <w:rFonts w:ascii="Calibri" w:hAnsi="Calibri" w:cs="Calibri"/>
                <w:color w:val="000000"/>
              </w:rPr>
            </w:pPr>
          </w:p>
        </w:tc>
        <w:tc>
          <w:tcPr>
            <w:tcW w:w="2268" w:type="dxa"/>
            <w:tcBorders>
              <w:top w:val="single" w:sz="4" w:space="0" w:color="auto"/>
              <w:left w:val="single" w:sz="4" w:space="0" w:color="auto"/>
              <w:bottom w:val="single" w:sz="4" w:space="0" w:color="auto"/>
              <w:right w:val="single" w:sz="4" w:space="0" w:color="auto"/>
            </w:tcBorders>
          </w:tcPr>
          <w:p w14:paraId="00A35771" w14:textId="77777777" w:rsidR="00584561" w:rsidRPr="00BC3BD6" w:rsidRDefault="00584561" w:rsidP="00E42CF1">
            <w:pPr>
              <w:rPr>
                <w:rFonts w:ascii="Calibri" w:hAnsi="Calibri" w:cs="Calibri"/>
                <w:color w:val="000000"/>
              </w:rPr>
            </w:pPr>
          </w:p>
        </w:tc>
      </w:tr>
      <w:tr w:rsidR="00F10B19" w:rsidRPr="00BC3BD6" w14:paraId="6D17A7FC" w14:textId="77777777" w:rsidTr="00E42CF1">
        <w:trPr>
          <w:trHeight w:val="150"/>
        </w:trPr>
        <w:tc>
          <w:tcPr>
            <w:tcW w:w="7395" w:type="dxa"/>
            <w:gridSpan w:val="6"/>
            <w:tcBorders>
              <w:top w:val="single" w:sz="4" w:space="0" w:color="auto"/>
              <w:left w:val="single" w:sz="4" w:space="0" w:color="auto"/>
              <w:bottom w:val="single" w:sz="4" w:space="0" w:color="auto"/>
              <w:right w:val="single" w:sz="4" w:space="0" w:color="auto"/>
            </w:tcBorders>
          </w:tcPr>
          <w:p w14:paraId="36E3BF9C" w14:textId="77777777" w:rsidR="00F10B19" w:rsidRPr="00BC3BD6" w:rsidRDefault="00F10B19" w:rsidP="00F10B19">
            <w:pPr>
              <w:jc w:val="right"/>
              <w:rPr>
                <w:rFonts w:ascii="Calibri" w:hAnsi="Calibri" w:cs="Calibri"/>
                <w:b/>
                <w:color w:val="000000"/>
              </w:rPr>
            </w:pPr>
            <w:r w:rsidRPr="00BC3BD6">
              <w:rPr>
                <w:rFonts w:ascii="Calibri" w:hAnsi="Calibri" w:cs="Calibri"/>
                <w:b/>
                <w:color w:val="000000"/>
              </w:rPr>
              <w:t>RAZEM</w:t>
            </w:r>
          </w:p>
        </w:tc>
        <w:tc>
          <w:tcPr>
            <w:tcW w:w="13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3AA3BB" w14:textId="77777777" w:rsidR="00F10B19" w:rsidRPr="00BC3BD6" w:rsidRDefault="00F10B19" w:rsidP="00F10B19">
            <w:pPr>
              <w:rPr>
                <w:rFonts w:ascii="Calibri" w:hAnsi="Calibri" w:cs="Calibri"/>
                <w:color w:val="000000"/>
              </w:rPr>
            </w:pPr>
          </w:p>
        </w:tc>
        <w:tc>
          <w:tcPr>
            <w:tcW w:w="2734" w:type="dxa"/>
            <w:tcBorders>
              <w:top w:val="single" w:sz="4" w:space="0" w:color="auto"/>
              <w:left w:val="single" w:sz="4" w:space="0" w:color="auto"/>
              <w:bottom w:val="single" w:sz="4" w:space="0" w:color="auto"/>
              <w:right w:val="single" w:sz="4" w:space="0" w:color="auto"/>
              <w:tl2br w:val="single" w:sz="4" w:space="0" w:color="auto"/>
            </w:tcBorders>
            <w:shd w:val="clear" w:color="auto" w:fill="auto"/>
            <w:vAlign w:val="bottom"/>
          </w:tcPr>
          <w:p w14:paraId="16A81188" w14:textId="77777777" w:rsidR="00F10B19" w:rsidRPr="00BC3BD6" w:rsidRDefault="00F10B19" w:rsidP="00F10B19">
            <w:pPr>
              <w:rPr>
                <w:rFonts w:ascii="Calibri" w:hAnsi="Calibri" w:cs="Calibri"/>
                <w:color w:val="000000"/>
              </w:rPr>
            </w:pPr>
          </w:p>
        </w:tc>
        <w:tc>
          <w:tcPr>
            <w:tcW w:w="2268" w:type="dxa"/>
            <w:tcBorders>
              <w:top w:val="single" w:sz="4" w:space="0" w:color="auto"/>
              <w:left w:val="single" w:sz="4" w:space="0" w:color="auto"/>
              <w:bottom w:val="single" w:sz="4" w:space="0" w:color="auto"/>
              <w:right w:val="single" w:sz="4" w:space="0" w:color="auto"/>
              <w:tl2br w:val="single" w:sz="4" w:space="0" w:color="auto"/>
            </w:tcBorders>
          </w:tcPr>
          <w:p w14:paraId="48B544A7" w14:textId="77777777" w:rsidR="00F10B19" w:rsidRPr="00BC3BD6" w:rsidRDefault="00F10B19" w:rsidP="00F10B19">
            <w:pPr>
              <w:rPr>
                <w:rFonts w:ascii="Calibri" w:hAnsi="Calibri" w:cs="Calibri"/>
                <w:color w:val="000000"/>
              </w:rPr>
            </w:pPr>
          </w:p>
        </w:tc>
      </w:tr>
    </w:tbl>
    <w:p w14:paraId="3F946F46" w14:textId="541B7A20" w:rsidR="00584561" w:rsidRDefault="00584561" w:rsidP="00584561">
      <w:pPr>
        <w:tabs>
          <w:tab w:val="left" w:pos="284"/>
          <w:tab w:val="left" w:pos="426"/>
        </w:tabs>
        <w:rPr>
          <w:rFonts w:ascii="Calibri" w:hAnsi="Calibri" w:cs="Calibri"/>
          <w:color w:val="000000"/>
        </w:rPr>
      </w:pPr>
    </w:p>
    <w:p w14:paraId="3D28F2AB" w14:textId="4A7D6E31" w:rsidR="00F97713" w:rsidRDefault="00F97713" w:rsidP="00584561">
      <w:pPr>
        <w:tabs>
          <w:tab w:val="left" w:pos="284"/>
          <w:tab w:val="left" w:pos="426"/>
        </w:tabs>
        <w:rPr>
          <w:rFonts w:ascii="Calibri" w:hAnsi="Calibri" w:cs="Calibri"/>
          <w:color w:val="000000"/>
        </w:rPr>
      </w:pPr>
      <w:r>
        <w:rPr>
          <w:rFonts w:ascii="Calibri" w:hAnsi="Calibri" w:cs="Calibri"/>
          <w:color w:val="000000"/>
        </w:rPr>
        <w:t xml:space="preserve">Zamówienie opcjonalne: </w:t>
      </w:r>
    </w:p>
    <w:p w14:paraId="3C0F7260" w14:textId="37A38FDD" w:rsidR="00F97713" w:rsidRDefault="00F97713" w:rsidP="00584561">
      <w:pPr>
        <w:tabs>
          <w:tab w:val="left" w:pos="284"/>
          <w:tab w:val="left" w:pos="426"/>
        </w:tabs>
        <w:rPr>
          <w:rFonts w:ascii="Calibri" w:hAnsi="Calibri" w:cs="Calibri"/>
          <w:color w:val="000000"/>
        </w:rPr>
      </w:pPr>
    </w:p>
    <w:tbl>
      <w:tblPr>
        <w:tblW w:w="13765" w:type="dxa"/>
        <w:tblInd w:w="55" w:type="dxa"/>
        <w:tblCellMar>
          <w:left w:w="70" w:type="dxa"/>
          <w:right w:w="70" w:type="dxa"/>
        </w:tblCellMar>
        <w:tblLook w:val="04A0" w:firstRow="1" w:lastRow="0" w:firstColumn="1" w:lastColumn="0" w:noHBand="0" w:noVBand="1"/>
      </w:tblPr>
      <w:tblGrid>
        <w:gridCol w:w="465"/>
        <w:gridCol w:w="2247"/>
        <w:gridCol w:w="705"/>
        <w:gridCol w:w="1326"/>
        <w:gridCol w:w="1326"/>
        <w:gridCol w:w="1326"/>
        <w:gridCol w:w="1368"/>
        <w:gridCol w:w="2734"/>
        <w:gridCol w:w="2268"/>
      </w:tblGrid>
      <w:tr w:rsidR="00F97713" w:rsidRPr="00BC3BD6" w14:paraId="1A92162E" w14:textId="77777777" w:rsidTr="00BD5AE3">
        <w:trPr>
          <w:trHeight w:val="367"/>
        </w:trPr>
        <w:tc>
          <w:tcPr>
            <w:tcW w:w="2712" w:type="dxa"/>
            <w:gridSpan w:val="2"/>
            <w:tcBorders>
              <w:top w:val="nil"/>
              <w:left w:val="nil"/>
              <w:bottom w:val="single" w:sz="4" w:space="0" w:color="auto"/>
              <w:right w:val="nil"/>
            </w:tcBorders>
            <w:shd w:val="clear" w:color="auto" w:fill="auto"/>
            <w:noWrap/>
            <w:vAlign w:val="bottom"/>
            <w:hideMark/>
          </w:tcPr>
          <w:p w14:paraId="6B0C64E7" w14:textId="74E6C4DE" w:rsidR="00F97713" w:rsidRPr="00BC3BD6" w:rsidRDefault="00F97713" w:rsidP="00BD5AE3">
            <w:pPr>
              <w:rPr>
                <w:rFonts w:ascii="Calibri" w:hAnsi="Calibri" w:cs="Calibri"/>
                <w:b/>
                <w:color w:val="000000"/>
              </w:rPr>
            </w:pPr>
            <w:r w:rsidRPr="00BC3BD6">
              <w:rPr>
                <w:rFonts w:ascii="Calibri" w:hAnsi="Calibri" w:cs="Calibri"/>
                <w:b/>
                <w:color w:val="000000"/>
              </w:rPr>
              <w:t xml:space="preserve">Tabela nr </w:t>
            </w:r>
            <w:r>
              <w:rPr>
                <w:rFonts w:ascii="Calibri" w:hAnsi="Calibri" w:cs="Calibri"/>
                <w:b/>
                <w:color w:val="000000"/>
              </w:rPr>
              <w:t>2</w:t>
            </w:r>
          </w:p>
        </w:tc>
        <w:tc>
          <w:tcPr>
            <w:tcW w:w="705" w:type="dxa"/>
            <w:vMerge w:val="restart"/>
            <w:tcBorders>
              <w:top w:val="single" w:sz="8" w:space="0" w:color="auto"/>
              <w:left w:val="single" w:sz="8" w:space="0" w:color="auto"/>
              <w:bottom w:val="single" w:sz="4" w:space="0" w:color="auto"/>
              <w:right w:val="single" w:sz="8" w:space="0" w:color="auto"/>
            </w:tcBorders>
            <w:shd w:val="clear" w:color="auto" w:fill="auto"/>
            <w:vAlign w:val="center"/>
            <w:hideMark/>
          </w:tcPr>
          <w:p w14:paraId="5587E754" w14:textId="77777777" w:rsidR="00F97713" w:rsidRPr="00BC3BD6" w:rsidRDefault="00F97713" w:rsidP="00BD5AE3">
            <w:pPr>
              <w:jc w:val="center"/>
              <w:rPr>
                <w:rFonts w:ascii="Calibri" w:hAnsi="Calibri" w:cs="Calibri"/>
                <w:b/>
                <w:color w:val="000000"/>
              </w:rPr>
            </w:pPr>
            <w:r w:rsidRPr="00BC3BD6">
              <w:rPr>
                <w:rFonts w:ascii="Calibri" w:hAnsi="Calibri" w:cs="Calibri"/>
                <w:b/>
                <w:color w:val="000000"/>
              </w:rPr>
              <w:t>Ilość</w:t>
            </w:r>
          </w:p>
        </w:tc>
        <w:tc>
          <w:tcPr>
            <w:tcW w:w="1326" w:type="dxa"/>
            <w:vMerge w:val="restart"/>
            <w:tcBorders>
              <w:top w:val="single" w:sz="8" w:space="0" w:color="auto"/>
              <w:left w:val="single" w:sz="8" w:space="0" w:color="auto"/>
              <w:bottom w:val="single" w:sz="4" w:space="0" w:color="auto"/>
              <w:right w:val="single" w:sz="8" w:space="0" w:color="auto"/>
            </w:tcBorders>
          </w:tcPr>
          <w:p w14:paraId="59C273A1" w14:textId="77777777" w:rsidR="00F97713" w:rsidRPr="00BC3BD6" w:rsidRDefault="00F97713" w:rsidP="00BD5AE3">
            <w:pPr>
              <w:jc w:val="center"/>
              <w:rPr>
                <w:rFonts w:ascii="Calibri" w:hAnsi="Calibri" w:cs="Calibri"/>
                <w:b/>
                <w:color w:val="000000"/>
              </w:rPr>
            </w:pPr>
            <w:r w:rsidRPr="00BC3BD6">
              <w:rPr>
                <w:rFonts w:ascii="Calibri" w:hAnsi="Calibri" w:cs="Calibri"/>
                <w:b/>
                <w:color w:val="000000"/>
              </w:rPr>
              <w:t>Cena jednostkowa netto</w:t>
            </w:r>
          </w:p>
        </w:tc>
        <w:tc>
          <w:tcPr>
            <w:tcW w:w="1326" w:type="dxa"/>
            <w:vMerge w:val="restart"/>
            <w:tcBorders>
              <w:top w:val="single" w:sz="8" w:space="0" w:color="auto"/>
              <w:left w:val="single" w:sz="8" w:space="0" w:color="auto"/>
              <w:bottom w:val="single" w:sz="4" w:space="0" w:color="auto"/>
              <w:right w:val="single" w:sz="8" w:space="0" w:color="auto"/>
            </w:tcBorders>
          </w:tcPr>
          <w:p w14:paraId="13DAD9D5" w14:textId="77777777" w:rsidR="00F97713" w:rsidRPr="00BC3BD6" w:rsidRDefault="00F97713" w:rsidP="00BD5AE3">
            <w:pPr>
              <w:jc w:val="center"/>
              <w:rPr>
                <w:rFonts w:ascii="Calibri" w:hAnsi="Calibri" w:cs="Calibri"/>
                <w:b/>
                <w:color w:val="000000"/>
              </w:rPr>
            </w:pPr>
            <w:r w:rsidRPr="00BC3BD6">
              <w:rPr>
                <w:rFonts w:ascii="Calibri" w:hAnsi="Calibri" w:cs="Calibri"/>
                <w:b/>
                <w:color w:val="000000"/>
              </w:rPr>
              <w:t>Cena jednostkowa brutto</w:t>
            </w:r>
          </w:p>
        </w:tc>
        <w:tc>
          <w:tcPr>
            <w:tcW w:w="1326" w:type="dxa"/>
            <w:vMerge w:val="restart"/>
            <w:tcBorders>
              <w:top w:val="single" w:sz="8" w:space="0" w:color="auto"/>
              <w:left w:val="single" w:sz="8" w:space="0" w:color="auto"/>
              <w:bottom w:val="single" w:sz="4" w:space="0" w:color="auto"/>
              <w:right w:val="single" w:sz="8" w:space="0" w:color="auto"/>
            </w:tcBorders>
            <w:shd w:val="clear" w:color="auto" w:fill="auto"/>
            <w:vAlign w:val="center"/>
            <w:hideMark/>
          </w:tcPr>
          <w:p w14:paraId="4DE37AE6" w14:textId="77777777" w:rsidR="00F97713" w:rsidRPr="00BC3BD6" w:rsidRDefault="00F97713" w:rsidP="00BD5AE3">
            <w:pPr>
              <w:jc w:val="center"/>
              <w:rPr>
                <w:rFonts w:ascii="Calibri" w:hAnsi="Calibri" w:cs="Calibri"/>
                <w:b/>
                <w:color w:val="000000"/>
              </w:rPr>
            </w:pPr>
            <w:r w:rsidRPr="00BC3BD6">
              <w:rPr>
                <w:rFonts w:ascii="Calibri" w:hAnsi="Calibri" w:cs="Calibri"/>
                <w:b/>
                <w:color w:val="000000"/>
              </w:rPr>
              <w:t>Całkowita cena netto zamówienia (kol.3x kol.4)</w:t>
            </w:r>
          </w:p>
        </w:tc>
        <w:tc>
          <w:tcPr>
            <w:tcW w:w="1368" w:type="dxa"/>
            <w:vMerge w:val="restart"/>
            <w:tcBorders>
              <w:top w:val="single" w:sz="8" w:space="0" w:color="auto"/>
              <w:left w:val="single" w:sz="8" w:space="0" w:color="auto"/>
              <w:bottom w:val="single" w:sz="4" w:space="0" w:color="auto"/>
              <w:right w:val="single" w:sz="8" w:space="0" w:color="auto"/>
            </w:tcBorders>
            <w:shd w:val="clear" w:color="auto" w:fill="auto"/>
            <w:vAlign w:val="center"/>
            <w:hideMark/>
          </w:tcPr>
          <w:p w14:paraId="2AEE9E13" w14:textId="77777777" w:rsidR="00F97713" w:rsidRPr="00BC3BD6" w:rsidRDefault="00F97713" w:rsidP="00BD5AE3">
            <w:pPr>
              <w:jc w:val="center"/>
              <w:rPr>
                <w:rFonts w:ascii="Calibri" w:hAnsi="Calibri" w:cs="Calibri"/>
                <w:b/>
                <w:color w:val="000000"/>
              </w:rPr>
            </w:pPr>
            <w:r w:rsidRPr="00BC3BD6">
              <w:rPr>
                <w:rFonts w:ascii="Calibri" w:hAnsi="Calibri" w:cs="Calibri"/>
                <w:b/>
                <w:color w:val="000000"/>
              </w:rPr>
              <w:t>Całkowita cena brutto zamówienia (kol.3x kol.5)</w:t>
            </w:r>
          </w:p>
        </w:tc>
        <w:tc>
          <w:tcPr>
            <w:tcW w:w="2734" w:type="dxa"/>
            <w:vMerge w:val="restart"/>
            <w:tcBorders>
              <w:top w:val="single" w:sz="8" w:space="0" w:color="auto"/>
              <w:left w:val="single" w:sz="8" w:space="0" w:color="auto"/>
              <w:bottom w:val="single" w:sz="4" w:space="0" w:color="auto"/>
              <w:right w:val="single" w:sz="8" w:space="0" w:color="auto"/>
            </w:tcBorders>
            <w:shd w:val="clear" w:color="auto" w:fill="auto"/>
            <w:vAlign w:val="center"/>
            <w:hideMark/>
          </w:tcPr>
          <w:p w14:paraId="1F33148C" w14:textId="77777777" w:rsidR="00F97713" w:rsidRPr="00BC3BD6" w:rsidRDefault="00F97713" w:rsidP="00BD5AE3">
            <w:pPr>
              <w:jc w:val="center"/>
              <w:rPr>
                <w:rFonts w:ascii="Calibri" w:hAnsi="Calibri" w:cs="Calibri"/>
                <w:b/>
                <w:color w:val="000000"/>
              </w:rPr>
            </w:pPr>
            <w:r w:rsidRPr="00BC3BD6">
              <w:rPr>
                <w:rFonts w:ascii="Calibri" w:hAnsi="Calibri" w:cs="Calibri"/>
                <w:b/>
                <w:color w:val="000000"/>
              </w:rPr>
              <w:t>Oferowany sprzęt- wskazać pełną nazwę produktu, typ, model, nazwę producenta, kod PKWiU</w:t>
            </w:r>
          </w:p>
        </w:tc>
        <w:tc>
          <w:tcPr>
            <w:tcW w:w="2268" w:type="dxa"/>
            <w:vMerge w:val="restart"/>
            <w:tcBorders>
              <w:top w:val="single" w:sz="8" w:space="0" w:color="auto"/>
              <w:left w:val="single" w:sz="8" w:space="0" w:color="auto"/>
              <w:bottom w:val="single" w:sz="4" w:space="0" w:color="auto"/>
              <w:right w:val="single" w:sz="8" w:space="0" w:color="auto"/>
            </w:tcBorders>
          </w:tcPr>
          <w:p w14:paraId="05A809F1" w14:textId="77777777" w:rsidR="00F97713" w:rsidRPr="00BC3BD6" w:rsidRDefault="00F97713" w:rsidP="00BD5AE3">
            <w:pPr>
              <w:jc w:val="center"/>
              <w:rPr>
                <w:rFonts w:ascii="Calibri" w:hAnsi="Calibri" w:cs="Calibri"/>
                <w:b/>
                <w:color w:val="000000"/>
              </w:rPr>
            </w:pPr>
            <w:r w:rsidRPr="00BC3BD6">
              <w:rPr>
                <w:rFonts w:ascii="Calibri" w:hAnsi="Calibri" w:cs="Calibri"/>
                <w:b/>
                <w:color w:val="000000"/>
              </w:rPr>
              <w:t>Uwagi</w:t>
            </w:r>
          </w:p>
        </w:tc>
      </w:tr>
      <w:tr w:rsidR="00F97713" w:rsidRPr="00BC3BD6" w14:paraId="6628FB2F" w14:textId="77777777" w:rsidTr="00BD5AE3">
        <w:trPr>
          <w:trHeight w:val="350"/>
        </w:trPr>
        <w:tc>
          <w:tcPr>
            <w:tcW w:w="4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699BF4" w14:textId="77777777" w:rsidR="00F97713" w:rsidRPr="00BC3BD6" w:rsidRDefault="00F97713" w:rsidP="00BD5AE3">
            <w:pPr>
              <w:jc w:val="center"/>
              <w:rPr>
                <w:rFonts w:ascii="Calibri" w:hAnsi="Calibri" w:cs="Calibri"/>
                <w:b/>
                <w:color w:val="000000"/>
              </w:rPr>
            </w:pPr>
            <w:r w:rsidRPr="00BC3BD6">
              <w:rPr>
                <w:rFonts w:ascii="Calibri" w:hAnsi="Calibri" w:cs="Calibri"/>
                <w:b/>
                <w:color w:val="000000"/>
              </w:rPr>
              <w:t>Lp.</w:t>
            </w:r>
          </w:p>
        </w:tc>
        <w:tc>
          <w:tcPr>
            <w:tcW w:w="22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90D726" w14:textId="77777777" w:rsidR="00F97713" w:rsidRPr="00BC3BD6" w:rsidRDefault="00F97713" w:rsidP="00BD5AE3">
            <w:pPr>
              <w:jc w:val="center"/>
              <w:rPr>
                <w:rFonts w:ascii="Calibri" w:hAnsi="Calibri" w:cs="Calibri"/>
                <w:b/>
                <w:color w:val="000000"/>
              </w:rPr>
            </w:pPr>
            <w:r w:rsidRPr="00BC3BD6">
              <w:rPr>
                <w:rFonts w:ascii="Calibri" w:hAnsi="Calibri" w:cs="Calibri"/>
                <w:b/>
                <w:color w:val="000000"/>
              </w:rPr>
              <w:t>Nazwa</w:t>
            </w:r>
          </w:p>
        </w:tc>
        <w:tc>
          <w:tcPr>
            <w:tcW w:w="70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E9AC237" w14:textId="77777777" w:rsidR="00F97713" w:rsidRPr="00BC3BD6" w:rsidRDefault="00F97713" w:rsidP="00BD5AE3">
            <w:pPr>
              <w:rPr>
                <w:rFonts w:ascii="Calibri" w:hAnsi="Calibri" w:cs="Calibri"/>
                <w:b/>
                <w:color w:val="000000"/>
              </w:rPr>
            </w:pPr>
          </w:p>
        </w:tc>
        <w:tc>
          <w:tcPr>
            <w:tcW w:w="1326" w:type="dxa"/>
            <w:vMerge/>
            <w:tcBorders>
              <w:top w:val="single" w:sz="4" w:space="0" w:color="auto"/>
              <w:left w:val="single" w:sz="4" w:space="0" w:color="auto"/>
              <w:bottom w:val="single" w:sz="4" w:space="0" w:color="auto"/>
              <w:right w:val="single" w:sz="4" w:space="0" w:color="auto"/>
            </w:tcBorders>
          </w:tcPr>
          <w:p w14:paraId="1219AA19" w14:textId="77777777" w:rsidR="00F97713" w:rsidRPr="00BC3BD6" w:rsidRDefault="00F97713" w:rsidP="00BD5AE3">
            <w:pPr>
              <w:rPr>
                <w:rFonts w:ascii="Calibri" w:hAnsi="Calibri" w:cs="Calibri"/>
                <w:b/>
                <w:color w:val="000000"/>
              </w:rPr>
            </w:pPr>
          </w:p>
        </w:tc>
        <w:tc>
          <w:tcPr>
            <w:tcW w:w="1326" w:type="dxa"/>
            <w:vMerge/>
            <w:tcBorders>
              <w:top w:val="single" w:sz="4" w:space="0" w:color="auto"/>
              <w:left w:val="single" w:sz="4" w:space="0" w:color="auto"/>
              <w:bottom w:val="single" w:sz="4" w:space="0" w:color="auto"/>
              <w:right w:val="single" w:sz="4" w:space="0" w:color="auto"/>
            </w:tcBorders>
          </w:tcPr>
          <w:p w14:paraId="7D9F4D21" w14:textId="77777777" w:rsidR="00F97713" w:rsidRPr="00BC3BD6" w:rsidRDefault="00F97713" w:rsidP="00BD5AE3">
            <w:pPr>
              <w:rPr>
                <w:rFonts w:ascii="Calibri" w:hAnsi="Calibri" w:cs="Calibri"/>
                <w:b/>
                <w:color w:val="000000"/>
              </w:rPr>
            </w:pPr>
          </w:p>
        </w:tc>
        <w:tc>
          <w:tcPr>
            <w:tcW w:w="132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35EF933" w14:textId="77777777" w:rsidR="00F97713" w:rsidRPr="00BC3BD6" w:rsidRDefault="00F97713" w:rsidP="00BD5AE3">
            <w:pPr>
              <w:rPr>
                <w:rFonts w:ascii="Calibri" w:hAnsi="Calibri" w:cs="Calibri"/>
                <w:b/>
                <w:color w:val="000000"/>
              </w:rPr>
            </w:pPr>
          </w:p>
        </w:tc>
        <w:tc>
          <w:tcPr>
            <w:tcW w:w="136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D8B1070" w14:textId="77777777" w:rsidR="00F97713" w:rsidRPr="00BC3BD6" w:rsidRDefault="00F97713" w:rsidP="00BD5AE3">
            <w:pPr>
              <w:rPr>
                <w:rFonts w:ascii="Calibri" w:hAnsi="Calibri" w:cs="Calibri"/>
                <w:b/>
                <w:color w:val="000000"/>
              </w:rPr>
            </w:pPr>
          </w:p>
        </w:tc>
        <w:tc>
          <w:tcPr>
            <w:tcW w:w="27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B027CA4" w14:textId="77777777" w:rsidR="00F97713" w:rsidRPr="00BC3BD6" w:rsidRDefault="00F97713" w:rsidP="00BD5AE3">
            <w:pPr>
              <w:rPr>
                <w:rFonts w:ascii="Calibri" w:hAnsi="Calibri" w:cs="Calibri"/>
                <w:b/>
                <w:color w:val="000000"/>
              </w:rPr>
            </w:pPr>
          </w:p>
        </w:tc>
        <w:tc>
          <w:tcPr>
            <w:tcW w:w="2268" w:type="dxa"/>
            <w:vMerge/>
            <w:tcBorders>
              <w:top w:val="single" w:sz="4" w:space="0" w:color="auto"/>
              <w:left w:val="single" w:sz="4" w:space="0" w:color="auto"/>
              <w:bottom w:val="single" w:sz="4" w:space="0" w:color="auto"/>
              <w:right w:val="single" w:sz="4" w:space="0" w:color="auto"/>
            </w:tcBorders>
          </w:tcPr>
          <w:p w14:paraId="59748541" w14:textId="77777777" w:rsidR="00F97713" w:rsidRPr="00BC3BD6" w:rsidRDefault="00F97713" w:rsidP="00BD5AE3">
            <w:pPr>
              <w:rPr>
                <w:rFonts w:ascii="Calibri" w:hAnsi="Calibri" w:cs="Calibri"/>
                <w:b/>
                <w:color w:val="000000"/>
              </w:rPr>
            </w:pPr>
          </w:p>
        </w:tc>
      </w:tr>
      <w:tr w:rsidR="00F97713" w:rsidRPr="00BC3BD6" w14:paraId="511889D2" w14:textId="77777777" w:rsidTr="00BD5AE3">
        <w:trPr>
          <w:trHeight w:val="113"/>
        </w:trPr>
        <w:tc>
          <w:tcPr>
            <w:tcW w:w="4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391B7B" w14:textId="77777777" w:rsidR="00F97713" w:rsidRPr="00BC3BD6" w:rsidRDefault="00F97713" w:rsidP="00BD5AE3">
            <w:pPr>
              <w:jc w:val="center"/>
              <w:rPr>
                <w:rFonts w:ascii="Calibri" w:hAnsi="Calibri" w:cs="Calibri"/>
                <w:b/>
                <w:color w:val="000000"/>
              </w:rPr>
            </w:pPr>
            <w:r w:rsidRPr="00BC3BD6">
              <w:rPr>
                <w:rFonts w:ascii="Calibri" w:hAnsi="Calibri" w:cs="Calibri"/>
                <w:b/>
                <w:color w:val="000000"/>
              </w:rPr>
              <w:t>1</w:t>
            </w:r>
          </w:p>
        </w:tc>
        <w:tc>
          <w:tcPr>
            <w:tcW w:w="22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E01C9F" w14:textId="77777777" w:rsidR="00F97713" w:rsidRPr="00BC3BD6" w:rsidRDefault="00F97713" w:rsidP="00BD5AE3">
            <w:pPr>
              <w:jc w:val="center"/>
              <w:rPr>
                <w:rFonts w:ascii="Calibri" w:hAnsi="Calibri" w:cs="Calibri"/>
                <w:b/>
                <w:color w:val="000000"/>
              </w:rPr>
            </w:pPr>
            <w:r w:rsidRPr="00BC3BD6">
              <w:rPr>
                <w:rFonts w:ascii="Calibri" w:hAnsi="Calibri" w:cs="Calibri"/>
                <w:b/>
                <w:color w:val="000000"/>
              </w:rPr>
              <w:t>2</w:t>
            </w:r>
          </w:p>
        </w:tc>
        <w:tc>
          <w:tcPr>
            <w:tcW w:w="7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B6B890" w14:textId="77777777" w:rsidR="00F97713" w:rsidRPr="00BC3BD6" w:rsidRDefault="00F97713" w:rsidP="00BD5AE3">
            <w:pPr>
              <w:jc w:val="center"/>
              <w:rPr>
                <w:rFonts w:ascii="Calibri" w:hAnsi="Calibri" w:cs="Calibri"/>
                <w:b/>
                <w:color w:val="000000"/>
              </w:rPr>
            </w:pPr>
            <w:r w:rsidRPr="00BC3BD6">
              <w:rPr>
                <w:rFonts w:ascii="Calibri" w:hAnsi="Calibri" w:cs="Calibri"/>
                <w:b/>
                <w:color w:val="000000"/>
              </w:rPr>
              <w:t>3</w:t>
            </w:r>
          </w:p>
        </w:tc>
        <w:tc>
          <w:tcPr>
            <w:tcW w:w="1326" w:type="dxa"/>
            <w:tcBorders>
              <w:top w:val="single" w:sz="4" w:space="0" w:color="auto"/>
              <w:left w:val="single" w:sz="4" w:space="0" w:color="auto"/>
              <w:bottom w:val="single" w:sz="4" w:space="0" w:color="auto"/>
              <w:right w:val="single" w:sz="4" w:space="0" w:color="auto"/>
            </w:tcBorders>
          </w:tcPr>
          <w:p w14:paraId="1ED313A7" w14:textId="77777777" w:rsidR="00F97713" w:rsidRPr="00BC3BD6" w:rsidRDefault="00F97713" w:rsidP="00BD5AE3">
            <w:pPr>
              <w:jc w:val="center"/>
              <w:rPr>
                <w:rFonts w:ascii="Calibri" w:hAnsi="Calibri" w:cs="Calibri"/>
                <w:b/>
                <w:color w:val="000000"/>
              </w:rPr>
            </w:pPr>
            <w:r w:rsidRPr="00BC3BD6">
              <w:rPr>
                <w:rFonts w:ascii="Calibri" w:hAnsi="Calibri" w:cs="Calibri"/>
                <w:b/>
                <w:color w:val="000000"/>
              </w:rPr>
              <w:t>4</w:t>
            </w:r>
          </w:p>
        </w:tc>
        <w:tc>
          <w:tcPr>
            <w:tcW w:w="1326" w:type="dxa"/>
            <w:tcBorders>
              <w:top w:val="single" w:sz="4" w:space="0" w:color="auto"/>
              <w:left w:val="single" w:sz="4" w:space="0" w:color="auto"/>
              <w:bottom w:val="single" w:sz="4" w:space="0" w:color="auto"/>
              <w:right w:val="single" w:sz="4" w:space="0" w:color="auto"/>
            </w:tcBorders>
          </w:tcPr>
          <w:p w14:paraId="22A5AF02" w14:textId="77777777" w:rsidR="00F97713" w:rsidRPr="00BC3BD6" w:rsidRDefault="00F97713" w:rsidP="00BD5AE3">
            <w:pPr>
              <w:jc w:val="center"/>
              <w:rPr>
                <w:rFonts w:ascii="Calibri" w:hAnsi="Calibri" w:cs="Calibri"/>
                <w:b/>
                <w:color w:val="000000"/>
              </w:rPr>
            </w:pPr>
            <w:r w:rsidRPr="00BC3BD6">
              <w:rPr>
                <w:rFonts w:ascii="Calibri" w:hAnsi="Calibri" w:cs="Calibri"/>
                <w:b/>
                <w:color w:val="000000"/>
              </w:rPr>
              <w:t>5</w:t>
            </w:r>
          </w:p>
        </w:tc>
        <w:tc>
          <w:tcPr>
            <w:tcW w:w="13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37A230" w14:textId="77777777" w:rsidR="00F97713" w:rsidRPr="00BC3BD6" w:rsidRDefault="00F97713" w:rsidP="00BD5AE3">
            <w:pPr>
              <w:jc w:val="center"/>
              <w:rPr>
                <w:rFonts w:ascii="Calibri" w:hAnsi="Calibri" w:cs="Calibri"/>
                <w:b/>
                <w:color w:val="000000"/>
              </w:rPr>
            </w:pPr>
            <w:r w:rsidRPr="00BC3BD6">
              <w:rPr>
                <w:rFonts w:ascii="Calibri" w:hAnsi="Calibri" w:cs="Calibri"/>
                <w:b/>
                <w:color w:val="000000"/>
              </w:rPr>
              <w:t>6</w:t>
            </w:r>
          </w:p>
        </w:tc>
        <w:tc>
          <w:tcPr>
            <w:tcW w:w="13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55E9B2" w14:textId="77777777" w:rsidR="00F97713" w:rsidRPr="00BC3BD6" w:rsidRDefault="00F97713" w:rsidP="00BD5AE3">
            <w:pPr>
              <w:jc w:val="center"/>
              <w:rPr>
                <w:rFonts w:ascii="Calibri" w:hAnsi="Calibri" w:cs="Calibri"/>
                <w:b/>
                <w:color w:val="000000"/>
              </w:rPr>
            </w:pPr>
            <w:r w:rsidRPr="00BC3BD6">
              <w:rPr>
                <w:rFonts w:ascii="Calibri" w:hAnsi="Calibri" w:cs="Calibri"/>
                <w:b/>
                <w:color w:val="000000"/>
              </w:rPr>
              <w:t>7</w:t>
            </w:r>
          </w:p>
        </w:tc>
        <w:tc>
          <w:tcPr>
            <w:tcW w:w="27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33ED5" w14:textId="77777777" w:rsidR="00F97713" w:rsidRPr="00BC3BD6" w:rsidRDefault="00F97713" w:rsidP="00BD5AE3">
            <w:pPr>
              <w:jc w:val="center"/>
              <w:rPr>
                <w:rFonts w:ascii="Calibri" w:hAnsi="Calibri" w:cs="Calibri"/>
                <w:b/>
                <w:color w:val="000000"/>
              </w:rPr>
            </w:pPr>
            <w:r w:rsidRPr="00BC3BD6">
              <w:rPr>
                <w:rFonts w:ascii="Calibri" w:hAnsi="Calibri" w:cs="Calibri"/>
                <w:b/>
                <w:color w:val="000000"/>
              </w:rPr>
              <w:t>8</w:t>
            </w:r>
          </w:p>
        </w:tc>
        <w:tc>
          <w:tcPr>
            <w:tcW w:w="2268" w:type="dxa"/>
            <w:tcBorders>
              <w:top w:val="single" w:sz="4" w:space="0" w:color="auto"/>
              <w:left w:val="single" w:sz="4" w:space="0" w:color="auto"/>
              <w:bottom w:val="single" w:sz="4" w:space="0" w:color="auto"/>
              <w:right w:val="single" w:sz="4" w:space="0" w:color="auto"/>
            </w:tcBorders>
          </w:tcPr>
          <w:p w14:paraId="06BE643F" w14:textId="77777777" w:rsidR="00F97713" w:rsidRPr="00BC3BD6" w:rsidRDefault="00F97713" w:rsidP="00BD5AE3">
            <w:pPr>
              <w:jc w:val="center"/>
              <w:rPr>
                <w:rFonts w:ascii="Calibri" w:hAnsi="Calibri" w:cs="Calibri"/>
                <w:b/>
                <w:color w:val="000000"/>
              </w:rPr>
            </w:pPr>
            <w:r w:rsidRPr="00BC3BD6">
              <w:rPr>
                <w:rFonts w:ascii="Calibri" w:hAnsi="Calibri" w:cs="Calibri"/>
                <w:b/>
                <w:color w:val="000000"/>
              </w:rPr>
              <w:t>9</w:t>
            </w:r>
          </w:p>
        </w:tc>
      </w:tr>
      <w:tr w:rsidR="00F97713" w:rsidRPr="00BC3BD6" w14:paraId="79E0F269" w14:textId="77777777" w:rsidTr="00BD5AE3">
        <w:trPr>
          <w:trHeight w:val="315"/>
        </w:trPr>
        <w:tc>
          <w:tcPr>
            <w:tcW w:w="4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6C1B53" w14:textId="77777777" w:rsidR="00F97713" w:rsidRPr="00BC3BD6" w:rsidRDefault="00F97713" w:rsidP="00BD5AE3">
            <w:pPr>
              <w:jc w:val="center"/>
              <w:rPr>
                <w:rFonts w:ascii="Calibri" w:hAnsi="Calibri" w:cs="Calibri"/>
                <w:color w:val="000000"/>
              </w:rPr>
            </w:pPr>
            <w:r w:rsidRPr="00BC3BD6">
              <w:rPr>
                <w:rFonts w:ascii="Calibri" w:hAnsi="Calibri" w:cs="Calibri"/>
                <w:color w:val="000000"/>
              </w:rPr>
              <w:t>1</w:t>
            </w:r>
          </w:p>
        </w:tc>
        <w:tc>
          <w:tcPr>
            <w:tcW w:w="22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61176C" w14:textId="7748A038" w:rsidR="00F97713" w:rsidRPr="00BC3BD6" w:rsidRDefault="00F97713" w:rsidP="00BD5AE3">
            <w:pPr>
              <w:jc w:val="center"/>
              <w:rPr>
                <w:rFonts w:ascii="Calibri" w:hAnsi="Calibri" w:cs="Calibri"/>
                <w:color w:val="000000"/>
              </w:rPr>
            </w:pPr>
            <w:r w:rsidRPr="008D4DA9">
              <w:rPr>
                <w:rFonts w:ascii="Calibri" w:hAnsi="Calibri" w:cs="Calibri"/>
              </w:rPr>
              <w:t xml:space="preserve">Notebook 15,6 cali </w:t>
            </w:r>
          </w:p>
        </w:tc>
        <w:tc>
          <w:tcPr>
            <w:tcW w:w="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CC3CAA" w14:textId="708FCF3E" w:rsidR="00F97713" w:rsidRPr="00BC3BD6" w:rsidRDefault="00F97713" w:rsidP="00BD5AE3">
            <w:pPr>
              <w:jc w:val="center"/>
              <w:rPr>
                <w:rFonts w:ascii="Calibri" w:hAnsi="Calibri" w:cs="Calibri"/>
                <w:color w:val="000000"/>
              </w:rPr>
            </w:pPr>
            <w:r>
              <w:rPr>
                <w:rFonts w:ascii="Calibri" w:hAnsi="Calibri" w:cs="Calibri"/>
                <w:color w:val="000000"/>
              </w:rPr>
              <w:t>5</w:t>
            </w:r>
          </w:p>
        </w:tc>
        <w:tc>
          <w:tcPr>
            <w:tcW w:w="1326" w:type="dxa"/>
            <w:tcBorders>
              <w:top w:val="single" w:sz="4" w:space="0" w:color="auto"/>
              <w:left w:val="single" w:sz="4" w:space="0" w:color="auto"/>
              <w:bottom w:val="single" w:sz="4" w:space="0" w:color="auto"/>
              <w:right w:val="single" w:sz="4" w:space="0" w:color="auto"/>
            </w:tcBorders>
          </w:tcPr>
          <w:p w14:paraId="2840029A" w14:textId="77777777" w:rsidR="00F97713" w:rsidRPr="00BC3BD6" w:rsidRDefault="00F97713" w:rsidP="00BD5AE3">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tcPr>
          <w:p w14:paraId="3AB0944E" w14:textId="77777777" w:rsidR="00F97713" w:rsidRPr="00BC3BD6" w:rsidRDefault="00F97713" w:rsidP="00BD5AE3">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363D51" w14:textId="77777777" w:rsidR="00F97713" w:rsidRPr="00BC3BD6" w:rsidRDefault="00F97713" w:rsidP="00BD5AE3">
            <w:pPr>
              <w:rPr>
                <w:rFonts w:ascii="Calibri" w:hAnsi="Calibri" w:cs="Calibri"/>
                <w:color w:val="000000"/>
              </w:rPr>
            </w:pPr>
            <w:r w:rsidRPr="00BC3BD6">
              <w:rPr>
                <w:rFonts w:ascii="Calibri" w:hAnsi="Calibri" w:cs="Calibri"/>
                <w:color w:val="000000"/>
              </w:rPr>
              <w:t> </w:t>
            </w:r>
          </w:p>
        </w:tc>
        <w:tc>
          <w:tcPr>
            <w:tcW w:w="13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DB231D" w14:textId="77777777" w:rsidR="00F97713" w:rsidRPr="00BC3BD6" w:rsidRDefault="00F97713" w:rsidP="00BD5AE3">
            <w:pPr>
              <w:rPr>
                <w:rFonts w:ascii="Calibri" w:hAnsi="Calibri" w:cs="Calibri"/>
                <w:color w:val="000000"/>
              </w:rPr>
            </w:pPr>
            <w:r w:rsidRPr="00BC3BD6">
              <w:rPr>
                <w:rFonts w:ascii="Calibri" w:hAnsi="Calibri" w:cs="Calibri"/>
                <w:color w:val="000000"/>
              </w:rPr>
              <w:t> </w:t>
            </w:r>
          </w:p>
        </w:tc>
        <w:tc>
          <w:tcPr>
            <w:tcW w:w="27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DF15CE" w14:textId="77777777" w:rsidR="00F97713" w:rsidRPr="00BC3BD6" w:rsidRDefault="00F97713" w:rsidP="00BD5AE3">
            <w:pPr>
              <w:rPr>
                <w:rFonts w:ascii="Calibri" w:hAnsi="Calibri" w:cs="Calibri"/>
                <w:color w:val="000000"/>
              </w:rPr>
            </w:pPr>
            <w:r w:rsidRPr="00BC3BD6">
              <w:rPr>
                <w:rFonts w:ascii="Calibri" w:hAnsi="Calibri" w:cs="Calibri"/>
                <w:color w:val="000000"/>
              </w:rPr>
              <w:t> </w:t>
            </w:r>
          </w:p>
        </w:tc>
        <w:tc>
          <w:tcPr>
            <w:tcW w:w="2268" w:type="dxa"/>
            <w:tcBorders>
              <w:top w:val="single" w:sz="4" w:space="0" w:color="auto"/>
              <w:left w:val="single" w:sz="4" w:space="0" w:color="auto"/>
              <w:bottom w:val="single" w:sz="4" w:space="0" w:color="auto"/>
              <w:right w:val="single" w:sz="4" w:space="0" w:color="auto"/>
            </w:tcBorders>
          </w:tcPr>
          <w:p w14:paraId="18546CDC" w14:textId="77777777" w:rsidR="00F97713" w:rsidRPr="00BC3BD6" w:rsidRDefault="00F97713" w:rsidP="00BD5AE3">
            <w:pPr>
              <w:rPr>
                <w:rFonts w:ascii="Calibri" w:hAnsi="Calibri" w:cs="Calibri"/>
                <w:color w:val="000000"/>
              </w:rPr>
            </w:pPr>
          </w:p>
        </w:tc>
      </w:tr>
      <w:tr w:rsidR="00F97713" w:rsidRPr="00BC3BD6" w14:paraId="1D8365F7" w14:textId="77777777" w:rsidTr="00BD5AE3">
        <w:trPr>
          <w:trHeight w:val="315"/>
        </w:trPr>
        <w:tc>
          <w:tcPr>
            <w:tcW w:w="4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25B1A3" w14:textId="420C350C" w:rsidR="00F97713" w:rsidRPr="00BC3BD6" w:rsidRDefault="00094915" w:rsidP="00BD5AE3">
            <w:pPr>
              <w:jc w:val="center"/>
              <w:rPr>
                <w:rFonts w:ascii="Calibri" w:hAnsi="Calibri" w:cs="Calibri"/>
                <w:color w:val="000000"/>
              </w:rPr>
            </w:pPr>
            <w:r>
              <w:rPr>
                <w:rFonts w:ascii="Calibri" w:hAnsi="Calibri" w:cs="Calibri"/>
                <w:color w:val="000000"/>
              </w:rPr>
              <w:t>2</w:t>
            </w:r>
          </w:p>
        </w:tc>
        <w:tc>
          <w:tcPr>
            <w:tcW w:w="2247" w:type="dxa"/>
            <w:tcBorders>
              <w:top w:val="nil"/>
              <w:left w:val="single" w:sz="4" w:space="0" w:color="auto"/>
              <w:bottom w:val="single" w:sz="4" w:space="0" w:color="auto"/>
              <w:right w:val="single" w:sz="4" w:space="0" w:color="auto"/>
            </w:tcBorders>
            <w:shd w:val="clear" w:color="auto" w:fill="auto"/>
            <w:noWrap/>
            <w:vAlign w:val="center"/>
          </w:tcPr>
          <w:p w14:paraId="071CB759" w14:textId="421BE0AE" w:rsidR="00F97713" w:rsidRPr="008229A4" w:rsidRDefault="00F97713" w:rsidP="00BD5AE3">
            <w:pPr>
              <w:jc w:val="center"/>
              <w:rPr>
                <w:rFonts w:ascii="Calibri" w:hAnsi="Calibri" w:cs="Calibri"/>
                <w:color w:val="000000"/>
              </w:rPr>
            </w:pPr>
            <w:r w:rsidRPr="00C74A94">
              <w:rPr>
                <w:rFonts w:ascii="Calibri" w:hAnsi="Calibri" w:cs="Calibri"/>
              </w:rPr>
              <w:t xml:space="preserve">Komputer klasy ALL in One </w:t>
            </w:r>
          </w:p>
        </w:tc>
        <w:tc>
          <w:tcPr>
            <w:tcW w:w="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B291FE" w14:textId="790CCAA5" w:rsidR="00F97713" w:rsidRPr="00BC3BD6" w:rsidRDefault="00F97713" w:rsidP="00BD5AE3">
            <w:pPr>
              <w:jc w:val="center"/>
              <w:rPr>
                <w:rFonts w:ascii="Calibri" w:hAnsi="Calibri" w:cs="Calibri"/>
                <w:color w:val="000000"/>
              </w:rPr>
            </w:pPr>
            <w:r>
              <w:rPr>
                <w:rFonts w:ascii="Calibri" w:hAnsi="Calibri" w:cs="Calibri"/>
                <w:color w:val="000000"/>
              </w:rPr>
              <w:t>3</w:t>
            </w:r>
          </w:p>
        </w:tc>
        <w:tc>
          <w:tcPr>
            <w:tcW w:w="1326" w:type="dxa"/>
            <w:tcBorders>
              <w:top w:val="single" w:sz="4" w:space="0" w:color="auto"/>
              <w:left w:val="single" w:sz="4" w:space="0" w:color="auto"/>
              <w:bottom w:val="single" w:sz="4" w:space="0" w:color="auto"/>
              <w:right w:val="single" w:sz="4" w:space="0" w:color="auto"/>
            </w:tcBorders>
          </w:tcPr>
          <w:p w14:paraId="2497B41D" w14:textId="77777777" w:rsidR="00F97713" w:rsidRPr="00BC3BD6" w:rsidRDefault="00F97713" w:rsidP="00BD5AE3">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tcPr>
          <w:p w14:paraId="6AE5734E" w14:textId="77777777" w:rsidR="00F97713" w:rsidRPr="00BC3BD6" w:rsidRDefault="00F97713" w:rsidP="00BD5AE3">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856F11" w14:textId="77777777" w:rsidR="00F97713" w:rsidRPr="00BC3BD6" w:rsidRDefault="00F97713" w:rsidP="00BD5AE3">
            <w:pPr>
              <w:rPr>
                <w:rFonts w:ascii="Calibri" w:hAnsi="Calibri" w:cs="Calibri"/>
                <w:color w:val="000000"/>
              </w:rPr>
            </w:pPr>
          </w:p>
        </w:tc>
        <w:tc>
          <w:tcPr>
            <w:tcW w:w="13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02E992" w14:textId="77777777" w:rsidR="00F97713" w:rsidRPr="00BC3BD6" w:rsidRDefault="00F97713" w:rsidP="00BD5AE3">
            <w:pPr>
              <w:rPr>
                <w:rFonts w:ascii="Calibri" w:hAnsi="Calibri" w:cs="Calibri"/>
                <w:color w:val="000000"/>
              </w:rPr>
            </w:pPr>
          </w:p>
        </w:tc>
        <w:tc>
          <w:tcPr>
            <w:tcW w:w="27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C74C66" w14:textId="77777777" w:rsidR="00F97713" w:rsidRPr="00BC3BD6" w:rsidRDefault="00F97713" w:rsidP="00BD5AE3">
            <w:pPr>
              <w:rPr>
                <w:rFonts w:ascii="Calibri" w:hAnsi="Calibri" w:cs="Calibri"/>
                <w:color w:val="000000"/>
              </w:rPr>
            </w:pPr>
          </w:p>
        </w:tc>
        <w:tc>
          <w:tcPr>
            <w:tcW w:w="2268" w:type="dxa"/>
            <w:tcBorders>
              <w:top w:val="single" w:sz="4" w:space="0" w:color="auto"/>
              <w:left w:val="single" w:sz="4" w:space="0" w:color="auto"/>
              <w:bottom w:val="single" w:sz="4" w:space="0" w:color="auto"/>
              <w:right w:val="single" w:sz="4" w:space="0" w:color="auto"/>
            </w:tcBorders>
          </w:tcPr>
          <w:p w14:paraId="7FCAAE08" w14:textId="77777777" w:rsidR="00F97713" w:rsidRPr="00BC3BD6" w:rsidRDefault="00F97713" w:rsidP="00BD5AE3">
            <w:pPr>
              <w:rPr>
                <w:rFonts w:ascii="Calibri" w:hAnsi="Calibri" w:cs="Calibri"/>
                <w:color w:val="000000"/>
              </w:rPr>
            </w:pPr>
          </w:p>
        </w:tc>
      </w:tr>
      <w:tr w:rsidR="00F97713" w:rsidRPr="00BC3BD6" w14:paraId="470496F7" w14:textId="77777777" w:rsidTr="00BD5AE3">
        <w:trPr>
          <w:trHeight w:val="150"/>
        </w:trPr>
        <w:tc>
          <w:tcPr>
            <w:tcW w:w="7395" w:type="dxa"/>
            <w:gridSpan w:val="6"/>
            <w:tcBorders>
              <w:top w:val="single" w:sz="4" w:space="0" w:color="auto"/>
              <w:left w:val="single" w:sz="4" w:space="0" w:color="auto"/>
              <w:bottom w:val="single" w:sz="4" w:space="0" w:color="auto"/>
              <w:right w:val="single" w:sz="4" w:space="0" w:color="auto"/>
            </w:tcBorders>
          </w:tcPr>
          <w:p w14:paraId="7605DA13" w14:textId="77777777" w:rsidR="00F97713" w:rsidRPr="00BC3BD6" w:rsidRDefault="00F97713" w:rsidP="00BD5AE3">
            <w:pPr>
              <w:jc w:val="right"/>
              <w:rPr>
                <w:rFonts w:ascii="Calibri" w:hAnsi="Calibri" w:cs="Calibri"/>
                <w:b/>
                <w:color w:val="000000"/>
              </w:rPr>
            </w:pPr>
            <w:r w:rsidRPr="00BC3BD6">
              <w:rPr>
                <w:rFonts w:ascii="Calibri" w:hAnsi="Calibri" w:cs="Calibri"/>
                <w:b/>
                <w:color w:val="000000"/>
              </w:rPr>
              <w:t>RAZEM</w:t>
            </w:r>
          </w:p>
        </w:tc>
        <w:tc>
          <w:tcPr>
            <w:tcW w:w="13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8C0E07" w14:textId="77777777" w:rsidR="00F97713" w:rsidRPr="00BC3BD6" w:rsidRDefault="00F97713" w:rsidP="00BD5AE3">
            <w:pPr>
              <w:rPr>
                <w:rFonts w:ascii="Calibri" w:hAnsi="Calibri" w:cs="Calibri"/>
                <w:color w:val="000000"/>
              </w:rPr>
            </w:pPr>
          </w:p>
        </w:tc>
        <w:tc>
          <w:tcPr>
            <w:tcW w:w="2734" w:type="dxa"/>
            <w:tcBorders>
              <w:top w:val="single" w:sz="4" w:space="0" w:color="auto"/>
              <w:left w:val="single" w:sz="4" w:space="0" w:color="auto"/>
              <w:bottom w:val="single" w:sz="4" w:space="0" w:color="auto"/>
              <w:right w:val="single" w:sz="4" w:space="0" w:color="auto"/>
              <w:tl2br w:val="single" w:sz="4" w:space="0" w:color="auto"/>
            </w:tcBorders>
            <w:shd w:val="clear" w:color="auto" w:fill="auto"/>
            <w:vAlign w:val="bottom"/>
          </w:tcPr>
          <w:p w14:paraId="6D02F796" w14:textId="77777777" w:rsidR="00F97713" w:rsidRPr="00BC3BD6" w:rsidRDefault="00F97713" w:rsidP="00BD5AE3">
            <w:pPr>
              <w:rPr>
                <w:rFonts w:ascii="Calibri" w:hAnsi="Calibri" w:cs="Calibri"/>
                <w:color w:val="000000"/>
              </w:rPr>
            </w:pPr>
          </w:p>
        </w:tc>
        <w:tc>
          <w:tcPr>
            <w:tcW w:w="2268" w:type="dxa"/>
            <w:tcBorders>
              <w:top w:val="single" w:sz="4" w:space="0" w:color="auto"/>
              <w:left w:val="single" w:sz="4" w:space="0" w:color="auto"/>
              <w:bottom w:val="single" w:sz="4" w:space="0" w:color="auto"/>
              <w:right w:val="single" w:sz="4" w:space="0" w:color="auto"/>
              <w:tl2br w:val="single" w:sz="4" w:space="0" w:color="auto"/>
            </w:tcBorders>
          </w:tcPr>
          <w:p w14:paraId="25E1158D" w14:textId="77777777" w:rsidR="00F97713" w:rsidRPr="00BC3BD6" w:rsidRDefault="00F97713" w:rsidP="00BD5AE3">
            <w:pPr>
              <w:rPr>
                <w:rFonts w:ascii="Calibri" w:hAnsi="Calibri" w:cs="Calibri"/>
                <w:color w:val="000000"/>
              </w:rPr>
            </w:pPr>
          </w:p>
        </w:tc>
      </w:tr>
    </w:tbl>
    <w:p w14:paraId="18D2D399" w14:textId="77777777" w:rsidR="00F97713" w:rsidRDefault="00F97713" w:rsidP="00584561">
      <w:pPr>
        <w:tabs>
          <w:tab w:val="left" w:pos="284"/>
          <w:tab w:val="left" w:pos="426"/>
        </w:tabs>
        <w:rPr>
          <w:rFonts w:ascii="Calibri" w:hAnsi="Calibri" w:cs="Calibri"/>
          <w:color w:val="000000"/>
        </w:rPr>
      </w:pPr>
    </w:p>
    <w:p w14:paraId="3C7DACAB" w14:textId="3F2D0465" w:rsidR="00584561" w:rsidRDefault="00584561" w:rsidP="00415D44">
      <w:pPr>
        <w:tabs>
          <w:tab w:val="left" w:pos="284"/>
          <w:tab w:val="left" w:pos="426"/>
        </w:tabs>
        <w:jc w:val="both"/>
        <w:rPr>
          <w:rFonts w:ascii="Calibri" w:hAnsi="Calibri" w:cs="Calibri"/>
          <w:color w:val="000000"/>
        </w:rPr>
      </w:pPr>
      <w:r w:rsidRPr="000D7226">
        <w:rPr>
          <w:rFonts w:ascii="Calibri" w:hAnsi="Calibri" w:cs="Calibri"/>
          <w:color w:val="000000"/>
        </w:rPr>
        <w:t xml:space="preserve">Dla jednoznacznej identyfikacji oferowanego sprzętu należy </w:t>
      </w:r>
      <w:r>
        <w:rPr>
          <w:rFonts w:ascii="Calibri" w:hAnsi="Calibri" w:cs="Calibri"/>
          <w:color w:val="000000"/>
        </w:rPr>
        <w:t xml:space="preserve">w tabeli poniżej </w:t>
      </w:r>
      <w:r w:rsidRPr="000D7226">
        <w:rPr>
          <w:rFonts w:ascii="Calibri" w:hAnsi="Calibri" w:cs="Calibri"/>
          <w:color w:val="000000"/>
        </w:rPr>
        <w:t>podać pełną nazwę produktu, umożliwiającą jego jednoznaczną identyfikację, to jest nazwę producenta, typ, nazwę i model oferowanego sprzętu</w:t>
      </w:r>
      <w:r>
        <w:rPr>
          <w:rFonts w:ascii="Calibri" w:hAnsi="Calibri" w:cs="Calibri"/>
          <w:color w:val="000000"/>
        </w:rPr>
        <w:t>.</w:t>
      </w:r>
      <w:r w:rsidRPr="000D7226">
        <w:rPr>
          <w:rFonts w:ascii="Calibri" w:hAnsi="Calibri" w:cs="Calibri"/>
          <w:color w:val="000000"/>
        </w:rPr>
        <w:t xml:space="preserve"> Zamawiający wymaga również podania faktycznych parametrów sprzętu, w taki sposób, by oceniający byli w stanie stwierdzić, czy zaoferowany sprzęt spełnia wymagania specyfikacji. Przedmiotowe informacje są składane na potwierdzenie, iż oferowane urządzenia spełniają wymagania Zamawiającego. Zamawiający będzie weryfikował zgodność ofertowanych sprzętów z SWZ- deklarowanych przez Wykonawcę parametrów sprzętu z informacjami producentów sprzętu udostępnianymi na stronach internetowych.</w:t>
      </w:r>
    </w:p>
    <w:bookmarkEnd w:id="1"/>
    <w:p w14:paraId="3F88586D" w14:textId="77777777" w:rsidR="00F7208E" w:rsidRPr="00991F16" w:rsidRDefault="00F7208E">
      <w:pPr>
        <w:pStyle w:val="Tekstpodstawowy"/>
        <w:rPr>
          <w:rFonts w:asciiTheme="minorHAnsi" w:hAnsiTheme="minorHAnsi" w:cstheme="minorHAnsi"/>
          <w:b/>
        </w:rPr>
      </w:pPr>
    </w:p>
    <w:p w14:paraId="74AC8AB4" w14:textId="6CA9D277" w:rsidR="000431C3" w:rsidRPr="003E4734" w:rsidRDefault="000431C3" w:rsidP="000431C3">
      <w:pPr>
        <w:tabs>
          <w:tab w:val="left" w:pos="284"/>
          <w:tab w:val="left" w:pos="426"/>
        </w:tabs>
        <w:rPr>
          <w:rFonts w:ascii="Calibri" w:hAnsi="Calibri" w:cs="Calibri"/>
          <w:b/>
          <w:bCs/>
          <w:color w:val="000000"/>
        </w:rPr>
      </w:pPr>
      <w:bookmarkStart w:id="2" w:name="_Hlk47435052"/>
    </w:p>
    <w:tbl>
      <w:tblPr>
        <w:tblW w:w="9440" w:type="dxa"/>
        <w:jc w:val="center"/>
        <w:tblCellMar>
          <w:left w:w="70" w:type="dxa"/>
          <w:right w:w="70" w:type="dxa"/>
        </w:tblCellMar>
        <w:tblLook w:val="04A0" w:firstRow="1" w:lastRow="0" w:firstColumn="1" w:lastColumn="0" w:noHBand="0" w:noVBand="1"/>
      </w:tblPr>
      <w:tblGrid>
        <w:gridCol w:w="1941"/>
        <w:gridCol w:w="4910"/>
        <w:gridCol w:w="2589"/>
      </w:tblGrid>
      <w:tr w:rsidR="00A10F16" w:rsidRPr="008D4DA9" w14:paraId="5730B39F" w14:textId="0FB42A4D" w:rsidTr="00AF595C">
        <w:trPr>
          <w:trHeight w:val="315"/>
          <w:jc w:val="center"/>
        </w:trPr>
        <w:tc>
          <w:tcPr>
            <w:tcW w:w="6851" w:type="dxa"/>
            <w:gridSpan w:val="2"/>
            <w:tcBorders>
              <w:top w:val="single" w:sz="4" w:space="0" w:color="auto"/>
              <w:left w:val="single" w:sz="4" w:space="0" w:color="auto"/>
              <w:bottom w:val="single" w:sz="4" w:space="0" w:color="auto"/>
              <w:right w:val="single" w:sz="4" w:space="0" w:color="000000"/>
            </w:tcBorders>
            <w:shd w:val="clear" w:color="000000" w:fill="FFFF00"/>
            <w:hideMark/>
          </w:tcPr>
          <w:p w14:paraId="1A520258" w14:textId="49FC16AA" w:rsidR="00A10F16" w:rsidRPr="008D4DA9" w:rsidRDefault="00A10F16" w:rsidP="006E5647">
            <w:pPr>
              <w:widowControl/>
              <w:numPr>
                <w:ilvl w:val="0"/>
                <w:numId w:val="57"/>
              </w:numPr>
              <w:autoSpaceDE/>
              <w:autoSpaceDN/>
              <w:rPr>
                <w:rFonts w:ascii="Calibri" w:hAnsi="Calibri" w:cs="Calibri"/>
              </w:rPr>
            </w:pPr>
            <w:r w:rsidRPr="008D4DA9">
              <w:rPr>
                <w:rFonts w:ascii="Calibri" w:hAnsi="Calibri" w:cs="Calibri"/>
              </w:rPr>
              <w:t xml:space="preserve">Notebook 15,6 cali </w:t>
            </w:r>
          </w:p>
        </w:tc>
        <w:tc>
          <w:tcPr>
            <w:tcW w:w="2589" w:type="dxa"/>
            <w:tcBorders>
              <w:top w:val="single" w:sz="4" w:space="0" w:color="auto"/>
              <w:left w:val="single" w:sz="4" w:space="0" w:color="auto"/>
              <w:bottom w:val="single" w:sz="4" w:space="0" w:color="auto"/>
              <w:right w:val="single" w:sz="4" w:space="0" w:color="000000"/>
            </w:tcBorders>
            <w:shd w:val="clear" w:color="000000" w:fill="FFFF00"/>
          </w:tcPr>
          <w:p w14:paraId="0DC78E5D" w14:textId="77777777" w:rsidR="00A10F16" w:rsidRPr="008D4DA9" w:rsidRDefault="00A10F16" w:rsidP="00AF595C">
            <w:pPr>
              <w:widowControl/>
              <w:autoSpaceDE/>
              <w:autoSpaceDN/>
              <w:ind w:left="360"/>
              <w:rPr>
                <w:rFonts w:ascii="Calibri" w:hAnsi="Calibri" w:cs="Calibri"/>
              </w:rPr>
            </w:pPr>
          </w:p>
        </w:tc>
      </w:tr>
      <w:tr w:rsidR="00A10F16" w:rsidRPr="008D4DA9" w14:paraId="72541AD8" w14:textId="3BAD36B7" w:rsidTr="00AF595C">
        <w:trPr>
          <w:trHeight w:val="315"/>
          <w:jc w:val="center"/>
        </w:trPr>
        <w:tc>
          <w:tcPr>
            <w:tcW w:w="1941" w:type="dxa"/>
            <w:tcBorders>
              <w:top w:val="nil"/>
              <w:left w:val="single" w:sz="4" w:space="0" w:color="auto"/>
              <w:bottom w:val="single" w:sz="4" w:space="0" w:color="auto"/>
              <w:right w:val="single" w:sz="4" w:space="0" w:color="auto"/>
            </w:tcBorders>
            <w:shd w:val="clear" w:color="000000" w:fill="FFFF00"/>
            <w:hideMark/>
          </w:tcPr>
          <w:p w14:paraId="0267C9CF" w14:textId="77777777" w:rsidR="00A10F16" w:rsidRPr="008D4DA9" w:rsidRDefault="00A10F16" w:rsidP="00E42CF1">
            <w:pPr>
              <w:rPr>
                <w:rFonts w:ascii="Calibri" w:hAnsi="Calibri" w:cs="Calibri"/>
              </w:rPr>
            </w:pPr>
            <w:r w:rsidRPr="008D4DA9">
              <w:rPr>
                <w:rFonts w:ascii="Calibri" w:hAnsi="Calibri" w:cs="Calibri"/>
              </w:rPr>
              <w:t>Ilość</w:t>
            </w:r>
          </w:p>
        </w:tc>
        <w:tc>
          <w:tcPr>
            <w:tcW w:w="4910" w:type="dxa"/>
            <w:tcBorders>
              <w:top w:val="nil"/>
              <w:left w:val="nil"/>
              <w:bottom w:val="single" w:sz="4" w:space="0" w:color="auto"/>
              <w:right w:val="single" w:sz="4" w:space="0" w:color="auto"/>
            </w:tcBorders>
            <w:shd w:val="clear" w:color="000000" w:fill="FFFF00"/>
            <w:vAlign w:val="bottom"/>
            <w:hideMark/>
          </w:tcPr>
          <w:p w14:paraId="0EB128C6" w14:textId="77777777" w:rsidR="00A10F16" w:rsidRDefault="00A10F16" w:rsidP="00E42CF1">
            <w:pPr>
              <w:rPr>
                <w:rFonts w:ascii="Calibri" w:hAnsi="Calibri" w:cs="Calibri"/>
              </w:rPr>
            </w:pPr>
            <w:r w:rsidRPr="008D4DA9">
              <w:rPr>
                <w:rFonts w:ascii="Calibri" w:hAnsi="Calibri" w:cs="Calibri"/>
              </w:rPr>
              <w:t>1</w:t>
            </w:r>
            <w:r>
              <w:rPr>
                <w:rFonts w:ascii="Calibri" w:hAnsi="Calibri" w:cs="Calibri"/>
              </w:rPr>
              <w:t>4</w:t>
            </w:r>
            <w:r w:rsidRPr="008D4DA9">
              <w:rPr>
                <w:rFonts w:ascii="Calibri" w:hAnsi="Calibri" w:cs="Calibri"/>
              </w:rPr>
              <w:t xml:space="preserve"> szt</w:t>
            </w:r>
            <w:r>
              <w:rPr>
                <w:rFonts w:ascii="Calibri" w:hAnsi="Calibri" w:cs="Calibri"/>
              </w:rPr>
              <w:t>.</w:t>
            </w:r>
            <w:r w:rsidR="000230BD">
              <w:rPr>
                <w:rFonts w:ascii="Calibri" w:hAnsi="Calibri" w:cs="Calibri"/>
              </w:rPr>
              <w:t xml:space="preserve"> (w tym 5 szt. Zamówienie opcjonalne)</w:t>
            </w:r>
          </w:p>
          <w:p w14:paraId="719CB709" w14:textId="3683D396" w:rsidR="004206DF" w:rsidRDefault="004206DF" w:rsidP="00E42CF1">
            <w:pPr>
              <w:rPr>
                <w:rFonts w:ascii="Calibri" w:hAnsi="Calibri" w:cs="Calibri"/>
              </w:rPr>
            </w:pPr>
            <w:r w:rsidRPr="004206DF">
              <w:rPr>
                <w:rFonts w:ascii="Calibri" w:hAnsi="Calibri" w:cs="Calibri"/>
              </w:rPr>
              <w:t>Zgodny z poniższymi wymaganiami minimalnymi</w:t>
            </w:r>
            <w:r>
              <w:rPr>
                <w:rFonts w:ascii="Calibri" w:hAnsi="Calibri" w:cs="Calibri"/>
              </w:rPr>
              <w:t>:</w:t>
            </w:r>
          </w:p>
          <w:p w14:paraId="7C2E6BB0" w14:textId="77777777" w:rsidR="004206DF" w:rsidRDefault="004206DF" w:rsidP="00E42CF1">
            <w:pPr>
              <w:rPr>
                <w:rFonts w:ascii="Calibri" w:hAnsi="Calibri" w:cs="Calibri"/>
              </w:rPr>
            </w:pPr>
          </w:p>
          <w:p w14:paraId="6D196257" w14:textId="77777777" w:rsidR="004206DF" w:rsidRDefault="004206DF" w:rsidP="00E42CF1">
            <w:pPr>
              <w:rPr>
                <w:rFonts w:ascii="Calibri" w:hAnsi="Calibri" w:cs="Calibri"/>
              </w:rPr>
            </w:pPr>
          </w:p>
          <w:p w14:paraId="62B5C504" w14:textId="1BE64CB4" w:rsidR="004206DF" w:rsidRPr="008D4DA9" w:rsidRDefault="004206DF" w:rsidP="00E42CF1">
            <w:pPr>
              <w:rPr>
                <w:rFonts w:ascii="Calibri" w:hAnsi="Calibri" w:cs="Calibri"/>
              </w:rPr>
            </w:pPr>
          </w:p>
        </w:tc>
        <w:tc>
          <w:tcPr>
            <w:tcW w:w="2589" w:type="dxa"/>
            <w:tcBorders>
              <w:top w:val="nil"/>
              <w:left w:val="nil"/>
              <w:bottom w:val="single" w:sz="4" w:space="0" w:color="auto"/>
              <w:right w:val="single" w:sz="4" w:space="0" w:color="auto"/>
            </w:tcBorders>
            <w:shd w:val="clear" w:color="000000" w:fill="FFFF00"/>
          </w:tcPr>
          <w:p w14:paraId="7F18D568" w14:textId="7A087ECB" w:rsidR="00A10F16" w:rsidRPr="008D4DA9" w:rsidRDefault="0010090B" w:rsidP="00E42CF1">
            <w:pPr>
              <w:rPr>
                <w:rFonts w:ascii="Calibri" w:hAnsi="Calibri" w:cs="Calibri"/>
              </w:rPr>
            </w:pPr>
            <w:r w:rsidRPr="00B752D8">
              <w:rPr>
                <w:rFonts w:ascii="Calibri" w:hAnsi="Calibri" w:cs="Calibri"/>
                <w:b/>
                <w:bCs/>
                <w:color w:val="000000"/>
                <w:sz w:val="20"/>
                <w:szCs w:val="20"/>
              </w:rPr>
              <w:t>Faktyczne parametry oferowanego sprzętu, zgodnie z informacjami producentów sprzętu udostępnianymi na stronach internetowych.</w:t>
            </w:r>
          </w:p>
        </w:tc>
      </w:tr>
      <w:tr w:rsidR="00A10F16" w:rsidRPr="008D4DA9" w14:paraId="622DF245" w14:textId="76BFE932" w:rsidTr="00AF595C">
        <w:trPr>
          <w:trHeight w:val="1575"/>
          <w:jc w:val="center"/>
        </w:trPr>
        <w:tc>
          <w:tcPr>
            <w:tcW w:w="1941" w:type="dxa"/>
            <w:tcBorders>
              <w:top w:val="nil"/>
              <w:left w:val="single" w:sz="4" w:space="0" w:color="auto"/>
              <w:bottom w:val="single" w:sz="4" w:space="0" w:color="auto"/>
              <w:right w:val="single" w:sz="4" w:space="0" w:color="auto"/>
            </w:tcBorders>
            <w:shd w:val="clear" w:color="auto" w:fill="auto"/>
            <w:vAlign w:val="bottom"/>
            <w:hideMark/>
          </w:tcPr>
          <w:p w14:paraId="1F96D2FF" w14:textId="77777777" w:rsidR="00A10F16" w:rsidRPr="008D4DA9" w:rsidRDefault="00A10F16" w:rsidP="00E42CF1">
            <w:pPr>
              <w:rPr>
                <w:rFonts w:ascii="Calibri" w:hAnsi="Calibri" w:cs="Calibri"/>
              </w:rPr>
            </w:pPr>
            <w:r w:rsidRPr="008D4DA9">
              <w:rPr>
                <w:rFonts w:ascii="Calibri" w:hAnsi="Calibri" w:cs="Calibri"/>
              </w:rPr>
              <w:t>Model procesora</w:t>
            </w:r>
          </w:p>
        </w:tc>
        <w:tc>
          <w:tcPr>
            <w:tcW w:w="4910" w:type="dxa"/>
            <w:tcBorders>
              <w:top w:val="nil"/>
              <w:left w:val="nil"/>
              <w:bottom w:val="single" w:sz="4" w:space="0" w:color="auto"/>
              <w:right w:val="single" w:sz="4" w:space="0" w:color="auto"/>
            </w:tcBorders>
            <w:shd w:val="clear" w:color="auto" w:fill="auto"/>
            <w:vAlign w:val="bottom"/>
            <w:hideMark/>
          </w:tcPr>
          <w:p w14:paraId="7829444B" w14:textId="66FE6646" w:rsidR="00A10F16" w:rsidRPr="008D4DA9" w:rsidRDefault="00A10F16" w:rsidP="00E42CF1">
            <w:pPr>
              <w:rPr>
                <w:rFonts w:ascii="Calibri" w:hAnsi="Calibri" w:cs="Calibri"/>
              </w:rPr>
            </w:pPr>
            <w:r w:rsidRPr="008D4DA9">
              <w:rPr>
                <w:rFonts w:ascii="Calibri" w:hAnsi="Calibri" w:cs="Calibri"/>
              </w:rPr>
              <w:t xml:space="preserve">Intel </w:t>
            </w:r>
            <w:proofErr w:type="spellStart"/>
            <w:r w:rsidRPr="008D4DA9">
              <w:rPr>
                <w:rFonts w:ascii="Calibri" w:hAnsi="Calibri" w:cs="Calibri"/>
              </w:rPr>
              <w:t>Core</w:t>
            </w:r>
            <w:proofErr w:type="spellEnd"/>
            <w:r w:rsidRPr="008D4DA9">
              <w:rPr>
                <w:rFonts w:ascii="Calibri" w:hAnsi="Calibri" w:cs="Calibri"/>
              </w:rPr>
              <w:t xml:space="preserve"> i5-1035G1 lub równoważny. Równoważność na podstawie wydajności w ogólnodostępnych testach zamieszczonych na stronie https://www.cpubenchmark.net/laptop.html o wydajności nie mniejszej niż 7900 pkt</w:t>
            </w:r>
          </w:p>
        </w:tc>
        <w:tc>
          <w:tcPr>
            <w:tcW w:w="2589" w:type="dxa"/>
            <w:tcBorders>
              <w:top w:val="nil"/>
              <w:left w:val="nil"/>
              <w:bottom w:val="single" w:sz="4" w:space="0" w:color="auto"/>
              <w:right w:val="single" w:sz="4" w:space="0" w:color="auto"/>
            </w:tcBorders>
          </w:tcPr>
          <w:p w14:paraId="3B620B17" w14:textId="77777777" w:rsidR="00A10F16" w:rsidRPr="008D4DA9" w:rsidRDefault="00A10F16" w:rsidP="00E42CF1">
            <w:pPr>
              <w:rPr>
                <w:rFonts w:ascii="Calibri" w:hAnsi="Calibri" w:cs="Calibri"/>
              </w:rPr>
            </w:pPr>
          </w:p>
        </w:tc>
      </w:tr>
      <w:tr w:rsidR="00A10F16" w:rsidRPr="008D4DA9" w14:paraId="0C5210DD" w14:textId="3B5048CC" w:rsidTr="00AF595C">
        <w:trPr>
          <w:trHeight w:val="315"/>
          <w:jc w:val="center"/>
        </w:trPr>
        <w:tc>
          <w:tcPr>
            <w:tcW w:w="1941" w:type="dxa"/>
            <w:tcBorders>
              <w:top w:val="nil"/>
              <w:left w:val="single" w:sz="4" w:space="0" w:color="auto"/>
              <w:bottom w:val="single" w:sz="4" w:space="0" w:color="auto"/>
              <w:right w:val="single" w:sz="4" w:space="0" w:color="auto"/>
            </w:tcBorders>
            <w:shd w:val="clear" w:color="auto" w:fill="auto"/>
            <w:vAlign w:val="bottom"/>
            <w:hideMark/>
          </w:tcPr>
          <w:p w14:paraId="17B4392E" w14:textId="77777777" w:rsidR="00A10F16" w:rsidRPr="008D4DA9" w:rsidRDefault="00A10F16" w:rsidP="00E42CF1">
            <w:pPr>
              <w:rPr>
                <w:rFonts w:ascii="Calibri" w:hAnsi="Calibri" w:cs="Calibri"/>
              </w:rPr>
            </w:pPr>
            <w:r w:rsidRPr="008D4DA9">
              <w:rPr>
                <w:rFonts w:ascii="Calibri" w:hAnsi="Calibri" w:cs="Calibri"/>
              </w:rPr>
              <w:t>Ilość pamięci [GB]</w:t>
            </w:r>
          </w:p>
        </w:tc>
        <w:tc>
          <w:tcPr>
            <w:tcW w:w="4910" w:type="dxa"/>
            <w:tcBorders>
              <w:top w:val="nil"/>
              <w:left w:val="nil"/>
              <w:bottom w:val="single" w:sz="4" w:space="0" w:color="auto"/>
              <w:right w:val="single" w:sz="4" w:space="0" w:color="auto"/>
            </w:tcBorders>
            <w:shd w:val="clear" w:color="auto" w:fill="auto"/>
            <w:vAlign w:val="bottom"/>
            <w:hideMark/>
          </w:tcPr>
          <w:p w14:paraId="780253B4" w14:textId="77777777" w:rsidR="00A10F16" w:rsidRPr="008D4DA9" w:rsidRDefault="00A10F16" w:rsidP="00E42CF1">
            <w:pPr>
              <w:rPr>
                <w:rFonts w:ascii="Calibri" w:hAnsi="Calibri" w:cs="Calibri"/>
              </w:rPr>
            </w:pPr>
            <w:r w:rsidRPr="008D4DA9">
              <w:rPr>
                <w:rFonts w:ascii="Calibri" w:hAnsi="Calibri" w:cs="Calibri"/>
              </w:rPr>
              <w:t>16GB DDR4</w:t>
            </w:r>
          </w:p>
        </w:tc>
        <w:tc>
          <w:tcPr>
            <w:tcW w:w="2589" w:type="dxa"/>
            <w:tcBorders>
              <w:top w:val="nil"/>
              <w:left w:val="nil"/>
              <w:bottom w:val="single" w:sz="4" w:space="0" w:color="auto"/>
              <w:right w:val="single" w:sz="4" w:space="0" w:color="auto"/>
            </w:tcBorders>
          </w:tcPr>
          <w:p w14:paraId="120592FA" w14:textId="77777777" w:rsidR="00A10F16" w:rsidRPr="008D4DA9" w:rsidRDefault="00A10F16" w:rsidP="00E42CF1">
            <w:pPr>
              <w:rPr>
                <w:rFonts w:ascii="Calibri" w:hAnsi="Calibri" w:cs="Calibri"/>
              </w:rPr>
            </w:pPr>
          </w:p>
        </w:tc>
      </w:tr>
      <w:tr w:rsidR="00A10F16" w:rsidRPr="008D4DA9" w14:paraId="74333DE0" w14:textId="7AE444A1" w:rsidTr="00AF595C">
        <w:trPr>
          <w:trHeight w:val="315"/>
          <w:jc w:val="center"/>
        </w:trPr>
        <w:tc>
          <w:tcPr>
            <w:tcW w:w="1941" w:type="dxa"/>
            <w:tcBorders>
              <w:top w:val="nil"/>
              <w:left w:val="single" w:sz="4" w:space="0" w:color="auto"/>
              <w:bottom w:val="single" w:sz="4" w:space="0" w:color="auto"/>
              <w:right w:val="single" w:sz="4" w:space="0" w:color="auto"/>
            </w:tcBorders>
            <w:shd w:val="clear" w:color="auto" w:fill="auto"/>
            <w:vAlign w:val="bottom"/>
            <w:hideMark/>
          </w:tcPr>
          <w:p w14:paraId="435D9420" w14:textId="77777777" w:rsidR="00A10F16" w:rsidRPr="008D4DA9" w:rsidRDefault="00A10F16" w:rsidP="00E42CF1">
            <w:pPr>
              <w:rPr>
                <w:rFonts w:ascii="Calibri" w:hAnsi="Calibri" w:cs="Calibri"/>
              </w:rPr>
            </w:pPr>
            <w:r w:rsidRPr="008D4DA9">
              <w:rPr>
                <w:rFonts w:ascii="Calibri" w:hAnsi="Calibri" w:cs="Calibri"/>
              </w:rPr>
              <w:t>Liczba banków pamięci</w:t>
            </w:r>
          </w:p>
        </w:tc>
        <w:tc>
          <w:tcPr>
            <w:tcW w:w="4910" w:type="dxa"/>
            <w:tcBorders>
              <w:top w:val="nil"/>
              <w:left w:val="nil"/>
              <w:bottom w:val="single" w:sz="4" w:space="0" w:color="auto"/>
              <w:right w:val="single" w:sz="4" w:space="0" w:color="auto"/>
            </w:tcBorders>
            <w:shd w:val="clear" w:color="auto" w:fill="auto"/>
            <w:vAlign w:val="bottom"/>
            <w:hideMark/>
          </w:tcPr>
          <w:p w14:paraId="78085F0C" w14:textId="77777777" w:rsidR="00A10F16" w:rsidRPr="008D4DA9" w:rsidRDefault="00A10F16" w:rsidP="00E42CF1">
            <w:pPr>
              <w:rPr>
                <w:rFonts w:ascii="Calibri" w:hAnsi="Calibri" w:cs="Calibri"/>
              </w:rPr>
            </w:pPr>
            <w:r w:rsidRPr="008D4DA9">
              <w:rPr>
                <w:rFonts w:ascii="Calibri" w:hAnsi="Calibri" w:cs="Calibri"/>
              </w:rPr>
              <w:t>2</w:t>
            </w:r>
          </w:p>
        </w:tc>
        <w:tc>
          <w:tcPr>
            <w:tcW w:w="2589" w:type="dxa"/>
            <w:tcBorders>
              <w:top w:val="nil"/>
              <w:left w:val="nil"/>
              <w:bottom w:val="single" w:sz="4" w:space="0" w:color="auto"/>
              <w:right w:val="single" w:sz="4" w:space="0" w:color="auto"/>
            </w:tcBorders>
          </w:tcPr>
          <w:p w14:paraId="2229BD17" w14:textId="77777777" w:rsidR="00A10F16" w:rsidRPr="008D4DA9" w:rsidRDefault="00A10F16" w:rsidP="00E42CF1">
            <w:pPr>
              <w:rPr>
                <w:rFonts w:ascii="Calibri" w:hAnsi="Calibri" w:cs="Calibri"/>
              </w:rPr>
            </w:pPr>
          </w:p>
        </w:tc>
      </w:tr>
      <w:tr w:rsidR="00A10F16" w:rsidRPr="008D4DA9" w14:paraId="68F5A365" w14:textId="3647E4B6" w:rsidTr="00AF595C">
        <w:trPr>
          <w:trHeight w:val="315"/>
          <w:jc w:val="center"/>
        </w:trPr>
        <w:tc>
          <w:tcPr>
            <w:tcW w:w="1941" w:type="dxa"/>
            <w:tcBorders>
              <w:top w:val="nil"/>
              <w:left w:val="single" w:sz="4" w:space="0" w:color="auto"/>
              <w:bottom w:val="single" w:sz="4" w:space="0" w:color="auto"/>
              <w:right w:val="single" w:sz="4" w:space="0" w:color="auto"/>
            </w:tcBorders>
            <w:shd w:val="clear" w:color="auto" w:fill="auto"/>
            <w:vAlign w:val="bottom"/>
            <w:hideMark/>
          </w:tcPr>
          <w:p w14:paraId="6CD9B794" w14:textId="77777777" w:rsidR="00A10F16" w:rsidRPr="008D4DA9" w:rsidRDefault="00A10F16" w:rsidP="00E42CF1">
            <w:pPr>
              <w:rPr>
                <w:rFonts w:ascii="Calibri" w:hAnsi="Calibri" w:cs="Calibri"/>
              </w:rPr>
            </w:pPr>
            <w:r w:rsidRPr="008D4DA9">
              <w:rPr>
                <w:rFonts w:ascii="Calibri" w:hAnsi="Calibri" w:cs="Calibri"/>
              </w:rPr>
              <w:t>Pojemność dysku SSD [GB]</w:t>
            </w:r>
          </w:p>
        </w:tc>
        <w:tc>
          <w:tcPr>
            <w:tcW w:w="4910" w:type="dxa"/>
            <w:tcBorders>
              <w:top w:val="nil"/>
              <w:left w:val="nil"/>
              <w:bottom w:val="single" w:sz="4" w:space="0" w:color="auto"/>
              <w:right w:val="single" w:sz="4" w:space="0" w:color="auto"/>
            </w:tcBorders>
            <w:shd w:val="clear" w:color="auto" w:fill="auto"/>
            <w:vAlign w:val="bottom"/>
            <w:hideMark/>
          </w:tcPr>
          <w:p w14:paraId="776496AF" w14:textId="77777777" w:rsidR="00A10F16" w:rsidRPr="008D4DA9" w:rsidRDefault="00A10F16" w:rsidP="00E42CF1">
            <w:pPr>
              <w:rPr>
                <w:rFonts w:ascii="Calibri" w:hAnsi="Calibri" w:cs="Calibri"/>
              </w:rPr>
            </w:pPr>
            <w:r w:rsidRPr="008D4DA9">
              <w:rPr>
                <w:rFonts w:ascii="Calibri" w:hAnsi="Calibri" w:cs="Calibri"/>
              </w:rPr>
              <w:t>512 GB</w:t>
            </w:r>
          </w:p>
        </w:tc>
        <w:tc>
          <w:tcPr>
            <w:tcW w:w="2589" w:type="dxa"/>
            <w:tcBorders>
              <w:top w:val="nil"/>
              <w:left w:val="nil"/>
              <w:bottom w:val="single" w:sz="4" w:space="0" w:color="auto"/>
              <w:right w:val="single" w:sz="4" w:space="0" w:color="auto"/>
            </w:tcBorders>
          </w:tcPr>
          <w:p w14:paraId="7F1DED49" w14:textId="77777777" w:rsidR="00A10F16" w:rsidRPr="008D4DA9" w:rsidRDefault="00A10F16" w:rsidP="00E42CF1">
            <w:pPr>
              <w:rPr>
                <w:rFonts w:ascii="Calibri" w:hAnsi="Calibri" w:cs="Calibri"/>
              </w:rPr>
            </w:pPr>
          </w:p>
        </w:tc>
      </w:tr>
      <w:tr w:rsidR="00A10F16" w:rsidRPr="008D4DA9" w14:paraId="14C37D3A" w14:textId="3A24FB30" w:rsidTr="00AF595C">
        <w:trPr>
          <w:trHeight w:val="315"/>
          <w:jc w:val="center"/>
        </w:trPr>
        <w:tc>
          <w:tcPr>
            <w:tcW w:w="1941" w:type="dxa"/>
            <w:tcBorders>
              <w:top w:val="nil"/>
              <w:left w:val="single" w:sz="4" w:space="0" w:color="auto"/>
              <w:bottom w:val="single" w:sz="4" w:space="0" w:color="auto"/>
              <w:right w:val="single" w:sz="4" w:space="0" w:color="auto"/>
            </w:tcBorders>
            <w:shd w:val="clear" w:color="auto" w:fill="auto"/>
            <w:vAlign w:val="bottom"/>
            <w:hideMark/>
          </w:tcPr>
          <w:p w14:paraId="328A4238" w14:textId="77777777" w:rsidR="00A10F16" w:rsidRPr="008D4DA9" w:rsidRDefault="00A10F16" w:rsidP="00E42CF1">
            <w:pPr>
              <w:rPr>
                <w:rFonts w:ascii="Calibri" w:hAnsi="Calibri" w:cs="Calibri"/>
              </w:rPr>
            </w:pPr>
            <w:r w:rsidRPr="008D4DA9">
              <w:rPr>
                <w:rFonts w:ascii="Calibri" w:hAnsi="Calibri" w:cs="Calibri"/>
              </w:rPr>
              <w:t>Typ dysku</w:t>
            </w:r>
          </w:p>
        </w:tc>
        <w:tc>
          <w:tcPr>
            <w:tcW w:w="4910" w:type="dxa"/>
            <w:tcBorders>
              <w:top w:val="nil"/>
              <w:left w:val="nil"/>
              <w:bottom w:val="single" w:sz="4" w:space="0" w:color="auto"/>
              <w:right w:val="single" w:sz="4" w:space="0" w:color="auto"/>
            </w:tcBorders>
            <w:shd w:val="clear" w:color="auto" w:fill="auto"/>
            <w:vAlign w:val="bottom"/>
            <w:hideMark/>
          </w:tcPr>
          <w:p w14:paraId="7D1B20BA" w14:textId="77777777" w:rsidR="00A10F16" w:rsidRPr="008D4DA9" w:rsidRDefault="00A10F16" w:rsidP="00E42CF1">
            <w:pPr>
              <w:rPr>
                <w:rFonts w:ascii="Calibri" w:hAnsi="Calibri" w:cs="Calibri"/>
              </w:rPr>
            </w:pPr>
            <w:r w:rsidRPr="008D4DA9">
              <w:rPr>
                <w:rFonts w:ascii="Calibri" w:hAnsi="Calibri" w:cs="Calibri"/>
              </w:rPr>
              <w:t>SSD</w:t>
            </w:r>
          </w:p>
        </w:tc>
        <w:tc>
          <w:tcPr>
            <w:tcW w:w="2589" w:type="dxa"/>
            <w:tcBorders>
              <w:top w:val="nil"/>
              <w:left w:val="nil"/>
              <w:bottom w:val="single" w:sz="4" w:space="0" w:color="auto"/>
              <w:right w:val="single" w:sz="4" w:space="0" w:color="auto"/>
            </w:tcBorders>
          </w:tcPr>
          <w:p w14:paraId="37C5290B" w14:textId="77777777" w:rsidR="00A10F16" w:rsidRPr="008D4DA9" w:rsidRDefault="00A10F16" w:rsidP="00E42CF1">
            <w:pPr>
              <w:rPr>
                <w:rFonts w:ascii="Calibri" w:hAnsi="Calibri" w:cs="Calibri"/>
              </w:rPr>
            </w:pPr>
          </w:p>
        </w:tc>
      </w:tr>
      <w:tr w:rsidR="00A10F16" w:rsidRPr="008D4DA9" w14:paraId="10272D78" w14:textId="21C46536" w:rsidTr="00AF595C">
        <w:trPr>
          <w:trHeight w:val="315"/>
          <w:jc w:val="center"/>
        </w:trPr>
        <w:tc>
          <w:tcPr>
            <w:tcW w:w="1941" w:type="dxa"/>
            <w:tcBorders>
              <w:top w:val="nil"/>
              <w:left w:val="single" w:sz="4" w:space="0" w:color="auto"/>
              <w:bottom w:val="single" w:sz="4" w:space="0" w:color="auto"/>
              <w:right w:val="single" w:sz="4" w:space="0" w:color="auto"/>
            </w:tcBorders>
            <w:shd w:val="clear" w:color="auto" w:fill="auto"/>
            <w:vAlign w:val="bottom"/>
            <w:hideMark/>
          </w:tcPr>
          <w:p w14:paraId="2AA7E513" w14:textId="77777777" w:rsidR="00A10F16" w:rsidRPr="008D4DA9" w:rsidRDefault="00A10F16" w:rsidP="00E42CF1">
            <w:pPr>
              <w:rPr>
                <w:rFonts w:ascii="Calibri" w:hAnsi="Calibri" w:cs="Calibri"/>
              </w:rPr>
            </w:pPr>
            <w:r w:rsidRPr="008D4DA9">
              <w:rPr>
                <w:rFonts w:ascii="Calibri" w:hAnsi="Calibri" w:cs="Calibri"/>
              </w:rPr>
              <w:t>Typ karty graficznej</w:t>
            </w:r>
          </w:p>
        </w:tc>
        <w:tc>
          <w:tcPr>
            <w:tcW w:w="4910" w:type="dxa"/>
            <w:tcBorders>
              <w:top w:val="nil"/>
              <w:left w:val="nil"/>
              <w:bottom w:val="single" w:sz="4" w:space="0" w:color="auto"/>
              <w:right w:val="single" w:sz="4" w:space="0" w:color="auto"/>
            </w:tcBorders>
            <w:shd w:val="clear" w:color="auto" w:fill="auto"/>
            <w:vAlign w:val="bottom"/>
            <w:hideMark/>
          </w:tcPr>
          <w:p w14:paraId="060BDCED" w14:textId="77777777" w:rsidR="00A10F16" w:rsidRPr="008D4DA9" w:rsidRDefault="00A10F16" w:rsidP="00E42CF1">
            <w:pPr>
              <w:rPr>
                <w:rFonts w:ascii="Calibri" w:hAnsi="Calibri" w:cs="Calibri"/>
              </w:rPr>
            </w:pPr>
            <w:r w:rsidRPr="008D4DA9">
              <w:rPr>
                <w:rFonts w:ascii="Calibri" w:hAnsi="Calibri" w:cs="Calibri"/>
              </w:rPr>
              <w:t>zintegrowana</w:t>
            </w:r>
          </w:p>
        </w:tc>
        <w:tc>
          <w:tcPr>
            <w:tcW w:w="2589" w:type="dxa"/>
            <w:tcBorders>
              <w:top w:val="nil"/>
              <w:left w:val="nil"/>
              <w:bottom w:val="single" w:sz="4" w:space="0" w:color="auto"/>
              <w:right w:val="single" w:sz="4" w:space="0" w:color="auto"/>
            </w:tcBorders>
          </w:tcPr>
          <w:p w14:paraId="066B96C5" w14:textId="77777777" w:rsidR="00A10F16" w:rsidRPr="008D4DA9" w:rsidRDefault="00A10F16" w:rsidP="00E42CF1">
            <w:pPr>
              <w:rPr>
                <w:rFonts w:ascii="Calibri" w:hAnsi="Calibri" w:cs="Calibri"/>
              </w:rPr>
            </w:pPr>
          </w:p>
        </w:tc>
      </w:tr>
      <w:tr w:rsidR="00A10F16" w:rsidRPr="008D4DA9" w14:paraId="243E203D" w14:textId="6883C859" w:rsidTr="00AF595C">
        <w:trPr>
          <w:trHeight w:val="315"/>
          <w:jc w:val="center"/>
        </w:trPr>
        <w:tc>
          <w:tcPr>
            <w:tcW w:w="1941" w:type="dxa"/>
            <w:tcBorders>
              <w:top w:val="nil"/>
              <w:left w:val="single" w:sz="4" w:space="0" w:color="auto"/>
              <w:bottom w:val="single" w:sz="4" w:space="0" w:color="auto"/>
              <w:right w:val="single" w:sz="4" w:space="0" w:color="auto"/>
            </w:tcBorders>
            <w:shd w:val="clear" w:color="auto" w:fill="auto"/>
            <w:vAlign w:val="bottom"/>
            <w:hideMark/>
          </w:tcPr>
          <w:p w14:paraId="4A07FF01" w14:textId="77777777" w:rsidR="00A10F16" w:rsidRPr="008D4DA9" w:rsidRDefault="00A10F16" w:rsidP="00E42CF1">
            <w:pPr>
              <w:rPr>
                <w:rFonts w:ascii="Calibri" w:hAnsi="Calibri" w:cs="Calibri"/>
              </w:rPr>
            </w:pPr>
            <w:r w:rsidRPr="008D4DA9">
              <w:rPr>
                <w:rFonts w:ascii="Calibri" w:hAnsi="Calibri" w:cs="Calibri"/>
              </w:rPr>
              <w:t>Przekątna ekranu [cale]</w:t>
            </w:r>
          </w:p>
        </w:tc>
        <w:tc>
          <w:tcPr>
            <w:tcW w:w="4910" w:type="dxa"/>
            <w:tcBorders>
              <w:top w:val="nil"/>
              <w:left w:val="nil"/>
              <w:bottom w:val="single" w:sz="4" w:space="0" w:color="auto"/>
              <w:right w:val="single" w:sz="4" w:space="0" w:color="auto"/>
            </w:tcBorders>
            <w:shd w:val="clear" w:color="auto" w:fill="auto"/>
            <w:vAlign w:val="bottom"/>
            <w:hideMark/>
          </w:tcPr>
          <w:p w14:paraId="2FCE9BDC" w14:textId="77777777" w:rsidR="00A10F16" w:rsidRPr="008D4DA9" w:rsidRDefault="00A10F16" w:rsidP="00E42CF1">
            <w:pPr>
              <w:rPr>
                <w:rFonts w:ascii="Calibri" w:hAnsi="Calibri" w:cs="Calibri"/>
              </w:rPr>
            </w:pPr>
            <w:r w:rsidRPr="008D4DA9">
              <w:rPr>
                <w:rFonts w:ascii="Calibri" w:hAnsi="Calibri" w:cs="Calibri"/>
              </w:rPr>
              <w:t>15,6</w:t>
            </w:r>
          </w:p>
        </w:tc>
        <w:tc>
          <w:tcPr>
            <w:tcW w:w="2589" w:type="dxa"/>
            <w:tcBorders>
              <w:top w:val="nil"/>
              <w:left w:val="nil"/>
              <w:bottom w:val="single" w:sz="4" w:space="0" w:color="auto"/>
              <w:right w:val="single" w:sz="4" w:space="0" w:color="auto"/>
            </w:tcBorders>
          </w:tcPr>
          <w:p w14:paraId="22A9F4CC" w14:textId="77777777" w:rsidR="00A10F16" w:rsidRPr="008D4DA9" w:rsidRDefault="00A10F16" w:rsidP="00E42CF1">
            <w:pPr>
              <w:rPr>
                <w:rFonts w:ascii="Calibri" w:hAnsi="Calibri" w:cs="Calibri"/>
              </w:rPr>
            </w:pPr>
          </w:p>
        </w:tc>
      </w:tr>
      <w:tr w:rsidR="00A10F16" w:rsidRPr="008D4DA9" w14:paraId="229F0624" w14:textId="6D20F040" w:rsidTr="00AF595C">
        <w:trPr>
          <w:trHeight w:val="315"/>
          <w:jc w:val="center"/>
        </w:trPr>
        <w:tc>
          <w:tcPr>
            <w:tcW w:w="1941" w:type="dxa"/>
            <w:tcBorders>
              <w:top w:val="nil"/>
              <w:left w:val="single" w:sz="4" w:space="0" w:color="auto"/>
              <w:bottom w:val="single" w:sz="4" w:space="0" w:color="auto"/>
              <w:right w:val="single" w:sz="4" w:space="0" w:color="auto"/>
            </w:tcBorders>
            <w:shd w:val="clear" w:color="auto" w:fill="auto"/>
            <w:vAlign w:val="bottom"/>
            <w:hideMark/>
          </w:tcPr>
          <w:p w14:paraId="7E678B6A" w14:textId="77777777" w:rsidR="00A10F16" w:rsidRPr="008D4DA9" w:rsidRDefault="00A10F16" w:rsidP="00E42CF1">
            <w:pPr>
              <w:rPr>
                <w:rFonts w:ascii="Calibri" w:hAnsi="Calibri" w:cs="Calibri"/>
              </w:rPr>
            </w:pPr>
            <w:r w:rsidRPr="008D4DA9">
              <w:rPr>
                <w:rFonts w:ascii="Calibri" w:hAnsi="Calibri" w:cs="Calibri"/>
              </w:rPr>
              <w:t>Rozdzielczość</w:t>
            </w:r>
          </w:p>
        </w:tc>
        <w:tc>
          <w:tcPr>
            <w:tcW w:w="4910" w:type="dxa"/>
            <w:tcBorders>
              <w:top w:val="nil"/>
              <w:left w:val="nil"/>
              <w:bottom w:val="single" w:sz="4" w:space="0" w:color="auto"/>
              <w:right w:val="single" w:sz="4" w:space="0" w:color="auto"/>
            </w:tcBorders>
            <w:shd w:val="clear" w:color="auto" w:fill="auto"/>
            <w:vAlign w:val="bottom"/>
            <w:hideMark/>
          </w:tcPr>
          <w:p w14:paraId="655C57BE" w14:textId="77777777" w:rsidR="00A10F16" w:rsidRPr="008D4DA9" w:rsidRDefault="00A10F16" w:rsidP="00E42CF1">
            <w:pPr>
              <w:rPr>
                <w:rFonts w:ascii="Calibri" w:hAnsi="Calibri" w:cs="Calibri"/>
              </w:rPr>
            </w:pPr>
            <w:r w:rsidRPr="008D4DA9">
              <w:rPr>
                <w:rFonts w:ascii="Calibri" w:hAnsi="Calibri" w:cs="Calibri"/>
              </w:rPr>
              <w:t>1920 x 1080</w:t>
            </w:r>
          </w:p>
        </w:tc>
        <w:tc>
          <w:tcPr>
            <w:tcW w:w="2589" w:type="dxa"/>
            <w:tcBorders>
              <w:top w:val="nil"/>
              <w:left w:val="nil"/>
              <w:bottom w:val="single" w:sz="4" w:space="0" w:color="auto"/>
              <w:right w:val="single" w:sz="4" w:space="0" w:color="auto"/>
            </w:tcBorders>
          </w:tcPr>
          <w:p w14:paraId="23ADC5A8" w14:textId="77777777" w:rsidR="00A10F16" w:rsidRPr="008D4DA9" w:rsidRDefault="00A10F16" w:rsidP="00E42CF1">
            <w:pPr>
              <w:rPr>
                <w:rFonts w:ascii="Calibri" w:hAnsi="Calibri" w:cs="Calibri"/>
              </w:rPr>
            </w:pPr>
          </w:p>
        </w:tc>
      </w:tr>
      <w:tr w:rsidR="00A10F16" w:rsidRPr="008D4DA9" w14:paraId="42D90A9D" w14:textId="5C8481FD" w:rsidTr="00AF595C">
        <w:trPr>
          <w:trHeight w:val="315"/>
          <w:jc w:val="center"/>
        </w:trPr>
        <w:tc>
          <w:tcPr>
            <w:tcW w:w="1941" w:type="dxa"/>
            <w:tcBorders>
              <w:top w:val="nil"/>
              <w:left w:val="single" w:sz="4" w:space="0" w:color="auto"/>
              <w:bottom w:val="single" w:sz="4" w:space="0" w:color="auto"/>
              <w:right w:val="single" w:sz="4" w:space="0" w:color="auto"/>
            </w:tcBorders>
            <w:shd w:val="clear" w:color="auto" w:fill="auto"/>
            <w:hideMark/>
          </w:tcPr>
          <w:p w14:paraId="49BB5F0E" w14:textId="77777777" w:rsidR="00A10F16" w:rsidRPr="008D4DA9" w:rsidRDefault="00A10F16" w:rsidP="00E42CF1">
            <w:pPr>
              <w:rPr>
                <w:rFonts w:ascii="Calibri" w:hAnsi="Calibri" w:cs="Calibri"/>
              </w:rPr>
            </w:pPr>
            <w:r w:rsidRPr="008D4DA9">
              <w:rPr>
                <w:rFonts w:ascii="Calibri" w:hAnsi="Calibri" w:cs="Calibri"/>
              </w:rPr>
              <w:t>Typ matrycy</w:t>
            </w:r>
          </w:p>
        </w:tc>
        <w:tc>
          <w:tcPr>
            <w:tcW w:w="4910" w:type="dxa"/>
            <w:tcBorders>
              <w:top w:val="nil"/>
              <w:left w:val="nil"/>
              <w:bottom w:val="single" w:sz="4" w:space="0" w:color="auto"/>
              <w:right w:val="single" w:sz="4" w:space="0" w:color="auto"/>
            </w:tcBorders>
            <w:shd w:val="clear" w:color="auto" w:fill="auto"/>
            <w:vAlign w:val="bottom"/>
            <w:hideMark/>
          </w:tcPr>
          <w:p w14:paraId="343A7CF8" w14:textId="77777777" w:rsidR="00A10F16" w:rsidRPr="008D4DA9" w:rsidRDefault="00A10F16" w:rsidP="00E42CF1">
            <w:pPr>
              <w:rPr>
                <w:rFonts w:ascii="Calibri" w:hAnsi="Calibri" w:cs="Calibri"/>
              </w:rPr>
            </w:pPr>
            <w:r w:rsidRPr="008D4DA9">
              <w:rPr>
                <w:rFonts w:ascii="Calibri" w:hAnsi="Calibri" w:cs="Calibri"/>
              </w:rPr>
              <w:t>IPS</w:t>
            </w:r>
          </w:p>
        </w:tc>
        <w:tc>
          <w:tcPr>
            <w:tcW w:w="2589" w:type="dxa"/>
            <w:tcBorders>
              <w:top w:val="nil"/>
              <w:left w:val="nil"/>
              <w:bottom w:val="single" w:sz="4" w:space="0" w:color="auto"/>
              <w:right w:val="single" w:sz="4" w:space="0" w:color="auto"/>
            </w:tcBorders>
          </w:tcPr>
          <w:p w14:paraId="627BBD72" w14:textId="77777777" w:rsidR="00A10F16" w:rsidRPr="008D4DA9" w:rsidRDefault="00A10F16" w:rsidP="00E42CF1">
            <w:pPr>
              <w:rPr>
                <w:rFonts w:ascii="Calibri" w:hAnsi="Calibri" w:cs="Calibri"/>
              </w:rPr>
            </w:pPr>
          </w:p>
        </w:tc>
      </w:tr>
      <w:tr w:rsidR="00A10F16" w:rsidRPr="008D4DA9" w14:paraId="24B004E0" w14:textId="401FA5E4" w:rsidTr="00AF595C">
        <w:trPr>
          <w:trHeight w:val="315"/>
          <w:jc w:val="center"/>
        </w:trPr>
        <w:tc>
          <w:tcPr>
            <w:tcW w:w="1941" w:type="dxa"/>
            <w:tcBorders>
              <w:top w:val="nil"/>
              <w:left w:val="single" w:sz="4" w:space="0" w:color="auto"/>
              <w:bottom w:val="single" w:sz="4" w:space="0" w:color="auto"/>
              <w:right w:val="single" w:sz="4" w:space="0" w:color="auto"/>
            </w:tcBorders>
            <w:shd w:val="clear" w:color="auto" w:fill="auto"/>
            <w:vAlign w:val="bottom"/>
            <w:hideMark/>
          </w:tcPr>
          <w:p w14:paraId="1B78FEAE" w14:textId="77777777" w:rsidR="00A10F16" w:rsidRPr="008D4DA9" w:rsidRDefault="00A10F16" w:rsidP="00E42CF1">
            <w:pPr>
              <w:rPr>
                <w:rFonts w:ascii="Calibri" w:hAnsi="Calibri" w:cs="Calibri"/>
              </w:rPr>
            </w:pPr>
            <w:r w:rsidRPr="008D4DA9">
              <w:rPr>
                <w:rFonts w:ascii="Calibri" w:hAnsi="Calibri" w:cs="Calibri"/>
              </w:rPr>
              <w:t>Technologia matrycy</w:t>
            </w:r>
          </w:p>
        </w:tc>
        <w:tc>
          <w:tcPr>
            <w:tcW w:w="4910" w:type="dxa"/>
            <w:tcBorders>
              <w:top w:val="nil"/>
              <w:left w:val="nil"/>
              <w:bottom w:val="single" w:sz="4" w:space="0" w:color="auto"/>
              <w:right w:val="single" w:sz="4" w:space="0" w:color="auto"/>
            </w:tcBorders>
            <w:shd w:val="clear" w:color="auto" w:fill="auto"/>
            <w:vAlign w:val="bottom"/>
            <w:hideMark/>
          </w:tcPr>
          <w:p w14:paraId="0BCF244B" w14:textId="77777777" w:rsidR="00A10F16" w:rsidRPr="008D4DA9" w:rsidRDefault="00A10F16" w:rsidP="00E42CF1">
            <w:pPr>
              <w:rPr>
                <w:rFonts w:ascii="Calibri" w:hAnsi="Calibri" w:cs="Calibri"/>
              </w:rPr>
            </w:pPr>
            <w:r w:rsidRPr="008D4DA9">
              <w:rPr>
                <w:rFonts w:ascii="Calibri" w:hAnsi="Calibri" w:cs="Calibri"/>
              </w:rPr>
              <w:t>matowa</w:t>
            </w:r>
          </w:p>
        </w:tc>
        <w:tc>
          <w:tcPr>
            <w:tcW w:w="2589" w:type="dxa"/>
            <w:tcBorders>
              <w:top w:val="nil"/>
              <w:left w:val="nil"/>
              <w:bottom w:val="single" w:sz="4" w:space="0" w:color="auto"/>
              <w:right w:val="single" w:sz="4" w:space="0" w:color="auto"/>
            </w:tcBorders>
          </w:tcPr>
          <w:p w14:paraId="192BEFC0" w14:textId="77777777" w:rsidR="00A10F16" w:rsidRPr="008D4DA9" w:rsidRDefault="00A10F16" w:rsidP="00E42CF1">
            <w:pPr>
              <w:rPr>
                <w:rFonts w:ascii="Calibri" w:hAnsi="Calibri" w:cs="Calibri"/>
              </w:rPr>
            </w:pPr>
          </w:p>
        </w:tc>
      </w:tr>
      <w:tr w:rsidR="00A10F16" w:rsidRPr="008D4DA9" w14:paraId="28617B9F" w14:textId="45995D02" w:rsidTr="00AF595C">
        <w:trPr>
          <w:trHeight w:val="315"/>
          <w:jc w:val="center"/>
        </w:trPr>
        <w:tc>
          <w:tcPr>
            <w:tcW w:w="1941" w:type="dxa"/>
            <w:tcBorders>
              <w:top w:val="nil"/>
              <w:left w:val="single" w:sz="4" w:space="0" w:color="auto"/>
              <w:bottom w:val="single" w:sz="4" w:space="0" w:color="auto"/>
              <w:right w:val="single" w:sz="4" w:space="0" w:color="auto"/>
            </w:tcBorders>
            <w:shd w:val="clear" w:color="auto" w:fill="auto"/>
            <w:vAlign w:val="bottom"/>
            <w:hideMark/>
          </w:tcPr>
          <w:p w14:paraId="0FB7BEA0" w14:textId="77777777" w:rsidR="00A10F16" w:rsidRPr="008D4DA9" w:rsidRDefault="00A10F16" w:rsidP="00E42CF1">
            <w:pPr>
              <w:rPr>
                <w:rFonts w:ascii="Calibri" w:hAnsi="Calibri" w:cs="Calibri"/>
              </w:rPr>
            </w:pPr>
            <w:r w:rsidRPr="008D4DA9">
              <w:rPr>
                <w:rFonts w:ascii="Calibri" w:hAnsi="Calibri" w:cs="Calibri"/>
              </w:rPr>
              <w:t>Typ baterii</w:t>
            </w:r>
          </w:p>
        </w:tc>
        <w:tc>
          <w:tcPr>
            <w:tcW w:w="4910" w:type="dxa"/>
            <w:tcBorders>
              <w:top w:val="nil"/>
              <w:left w:val="nil"/>
              <w:bottom w:val="single" w:sz="4" w:space="0" w:color="auto"/>
              <w:right w:val="single" w:sz="4" w:space="0" w:color="auto"/>
            </w:tcBorders>
            <w:shd w:val="clear" w:color="auto" w:fill="auto"/>
            <w:vAlign w:val="bottom"/>
            <w:hideMark/>
          </w:tcPr>
          <w:p w14:paraId="1718AAE9" w14:textId="77777777" w:rsidR="00A10F16" w:rsidRPr="008D4DA9" w:rsidRDefault="00A10F16" w:rsidP="00E42CF1">
            <w:pPr>
              <w:rPr>
                <w:rFonts w:ascii="Calibri" w:hAnsi="Calibri" w:cs="Calibri"/>
              </w:rPr>
            </w:pPr>
            <w:proofErr w:type="spellStart"/>
            <w:r w:rsidRPr="008D4DA9">
              <w:rPr>
                <w:rFonts w:ascii="Calibri" w:hAnsi="Calibri" w:cs="Calibri"/>
              </w:rPr>
              <w:t>Litowo</w:t>
            </w:r>
            <w:proofErr w:type="spellEnd"/>
            <w:r w:rsidRPr="008D4DA9">
              <w:rPr>
                <w:rFonts w:ascii="Calibri" w:hAnsi="Calibri" w:cs="Calibri"/>
              </w:rPr>
              <w:t>-Jonowa</w:t>
            </w:r>
          </w:p>
        </w:tc>
        <w:tc>
          <w:tcPr>
            <w:tcW w:w="2589" w:type="dxa"/>
            <w:tcBorders>
              <w:top w:val="nil"/>
              <w:left w:val="nil"/>
              <w:bottom w:val="single" w:sz="4" w:space="0" w:color="auto"/>
              <w:right w:val="single" w:sz="4" w:space="0" w:color="auto"/>
            </w:tcBorders>
          </w:tcPr>
          <w:p w14:paraId="279201C6" w14:textId="77777777" w:rsidR="00A10F16" w:rsidRPr="008D4DA9" w:rsidRDefault="00A10F16" w:rsidP="00E42CF1">
            <w:pPr>
              <w:rPr>
                <w:rFonts w:ascii="Calibri" w:hAnsi="Calibri" w:cs="Calibri"/>
              </w:rPr>
            </w:pPr>
          </w:p>
        </w:tc>
      </w:tr>
      <w:tr w:rsidR="00A10F16" w:rsidRPr="008D4DA9" w14:paraId="1B204EA0" w14:textId="275ADFEC" w:rsidTr="00AF595C">
        <w:trPr>
          <w:trHeight w:val="315"/>
          <w:jc w:val="center"/>
        </w:trPr>
        <w:tc>
          <w:tcPr>
            <w:tcW w:w="1941" w:type="dxa"/>
            <w:tcBorders>
              <w:top w:val="nil"/>
              <w:left w:val="single" w:sz="4" w:space="0" w:color="auto"/>
              <w:bottom w:val="single" w:sz="4" w:space="0" w:color="auto"/>
              <w:right w:val="single" w:sz="4" w:space="0" w:color="auto"/>
            </w:tcBorders>
            <w:shd w:val="clear" w:color="auto" w:fill="auto"/>
            <w:vAlign w:val="bottom"/>
            <w:hideMark/>
          </w:tcPr>
          <w:p w14:paraId="3ED04779" w14:textId="77777777" w:rsidR="00A10F16" w:rsidRPr="008D4DA9" w:rsidRDefault="00A10F16" w:rsidP="00E42CF1">
            <w:pPr>
              <w:rPr>
                <w:rFonts w:ascii="Calibri" w:hAnsi="Calibri" w:cs="Calibri"/>
              </w:rPr>
            </w:pPr>
            <w:r w:rsidRPr="008D4DA9">
              <w:rPr>
                <w:rFonts w:ascii="Calibri" w:hAnsi="Calibri" w:cs="Calibri"/>
              </w:rPr>
              <w:t>Typ klawiatury</w:t>
            </w:r>
          </w:p>
        </w:tc>
        <w:tc>
          <w:tcPr>
            <w:tcW w:w="4910" w:type="dxa"/>
            <w:tcBorders>
              <w:top w:val="nil"/>
              <w:left w:val="nil"/>
              <w:bottom w:val="single" w:sz="4" w:space="0" w:color="auto"/>
              <w:right w:val="single" w:sz="4" w:space="0" w:color="auto"/>
            </w:tcBorders>
            <w:shd w:val="clear" w:color="auto" w:fill="auto"/>
            <w:vAlign w:val="bottom"/>
            <w:hideMark/>
          </w:tcPr>
          <w:p w14:paraId="5752B616" w14:textId="77777777" w:rsidR="00A10F16" w:rsidRPr="008D4DA9" w:rsidRDefault="00A10F16" w:rsidP="00E42CF1">
            <w:pPr>
              <w:rPr>
                <w:rFonts w:ascii="Calibri" w:hAnsi="Calibri" w:cs="Calibri"/>
              </w:rPr>
            </w:pPr>
            <w:r w:rsidRPr="008D4DA9">
              <w:rPr>
                <w:rFonts w:ascii="Calibri" w:hAnsi="Calibri" w:cs="Calibri"/>
              </w:rPr>
              <w:t>QWERTY + wydzielona klawiatura numeryczna</w:t>
            </w:r>
          </w:p>
        </w:tc>
        <w:tc>
          <w:tcPr>
            <w:tcW w:w="2589" w:type="dxa"/>
            <w:tcBorders>
              <w:top w:val="nil"/>
              <w:left w:val="nil"/>
              <w:bottom w:val="single" w:sz="4" w:space="0" w:color="auto"/>
              <w:right w:val="single" w:sz="4" w:space="0" w:color="auto"/>
            </w:tcBorders>
          </w:tcPr>
          <w:p w14:paraId="644D3627" w14:textId="77777777" w:rsidR="00A10F16" w:rsidRPr="008D4DA9" w:rsidRDefault="00A10F16" w:rsidP="00E42CF1">
            <w:pPr>
              <w:rPr>
                <w:rFonts w:ascii="Calibri" w:hAnsi="Calibri" w:cs="Calibri"/>
              </w:rPr>
            </w:pPr>
          </w:p>
        </w:tc>
      </w:tr>
      <w:tr w:rsidR="00A10F16" w:rsidRPr="008D4DA9" w14:paraId="524913F5" w14:textId="012352B5" w:rsidTr="00AF595C">
        <w:trPr>
          <w:trHeight w:val="315"/>
          <w:jc w:val="center"/>
        </w:trPr>
        <w:tc>
          <w:tcPr>
            <w:tcW w:w="1941" w:type="dxa"/>
            <w:tcBorders>
              <w:top w:val="nil"/>
              <w:left w:val="single" w:sz="4" w:space="0" w:color="auto"/>
              <w:bottom w:val="single" w:sz="4" w:space="0" w:color="auto"/>
              <w:right w:val="single" w:sz="4" w:space="0" w:color="auto"/>
            </w:tcBorders>
            <w:shd w:val="clear" w:color="auto" w:fill="auto"/>
            <w:vAlign w:val="bottom"/>
            <w:hideMark/>
          </w:tcPr>
          <w:p w14:paraId="4175016E" w14:textId="77777777" w:rsidR="00A10F16" w:rsidRPr="008D4DA9" w:rsidRDefault="00A10F16" w:rsidP="00E42CF1">
            <w:pPr>
              <w:rPr>
                <w:rFonts w:ascii="Calibri" w:hAnsi="Calibri" w:cs="Calibri"/>
              </w:rPr>
            </w:pPr>
            <w:r w:rsidRPr="008D4DA9">
              <w:rPr>
                <w:rFonts w:ascii="Calibri" w:hAnsi="Calibri" w:cs="Calibri"/>
              </w:rPr>
              <w:t>Czytnik kart pamięci</w:t>
            </w:r>
          </w:p>
        </w:tc>
        <w:tc>
          <w:tcPr>
            <w:tcW w:w="4910" w:type="dxa"/>
            <w:tcBorders>
              <w:top w:val="nil"/>
              <w:left w:val="nil"/>
              <w:bottom w:val="single" w:sz="4" w:space="0" w:color="auto"/>
              <w:right w:val="single" w:sz="4" w:space="0" w:color="auto"/>
            </w:tcBorders>
            <w:shd w:val="clear" w:color="auto" w:fill="auto"/>
            <w:vAlign w:val="bottom"/>
            <w:hideMark/>
          </w:tcPr>
          <w:p w14:paraId="40C4A05E" w14:textId="77777777" w:rsidR="00A10F16" w:rsidRPr="008D4DA9" w:rsidRDefault="00A10F16" w:rsidP="00E42CF1">
            <w:pPr>
              <w:rPr>
                <w:rFonts w:ascii="Calibri" w:hAnsi="Calibri" w:cs="Calibri"/>
              </w:rPr>
            </w:pPr>
            <w:r w:rsidRPr="008D4DA9">
              <w:rPr>
                <w:rFonts w:ascii="Calibri" w:hAnsi="Calibri" w:cs="Calibri"/>
              </w:rPr>
              <w:t>tak</w:t>
            </w:r>
          </w:p>
        </w:tc>
        <w:tc>
          <w:tcPr>
            <w:tcW w:w="2589" w:type="dxa"/>
            <w:tcBorders>
              <w:top w:val="nil"/>
              <w:left w:val="nil"/>
              <w:bottom w:val="single" w:sz="4" w:space="0" w:color="auto"/>
              <w:right w:val="single" w:sz="4" w:space="0" w:color="auto"/>
            </w:tcBorders>
          </w:tcPr>
          <w:p w14:paraId="4328A9BE" w14:textId="77777777" w:rsidR="00A10F16" w:rsidRPr="008D4DA9" w:rsidRDefault="00A10F16" w:rsidP="00E42CF1">
            <w:pPr>
              <w:rPr>
                <w:rFonts w:ascii="Calibri" w:hAnsi="Calibri" w:cs="Calibri"/>
              </w:rPr>
            </w:pPr>
          </w:p>
        </w:tc>
      </w:tr>
      <w:tr w:rsidR="00A10F16" w:rsidRPr="008D4DA9" w14:paraId="3E6BCE4A" w14:textId="0A04BC83" w:rsidTr="00AF595C">
        <w:trPr>
          <w:trHeight w:val="315"/>
          <w:jc w:val="center"/>
        </w:trPr>
        <w:tc>
          <w:tcPr>
            <w:tcW w:w="1941" w:type="dxa"/>
            <w:tcBorders>
              <w:top w:val="nil"/>
              <w:left w:val="single" w:sz="4" w:space="0" w:color="auto"/>
              <w:bottom w:val="single" w:sz="4" w:space="0" w:color="auto"/>
              <w:right w:val="single" w:sz="4" w:space="0" w:color="auto"/>
            </w:tcBorders>
            <w:shd w:val="clear" w:color="auto" w:fill="auto"/>
            <w:vAlign w:val="bottom"/>
            <w:hideMark/>
          </w:tcPr>
          <w:p w14:paraId="588F87BA" w14:textId="77777777" w:rsidR="00A10F16" w:rsidRPr="008D4DA9" w:rsidRDefault="00A10F16" w:rsidP="00E42CF1">
            <w:pPr>
              <w:rPr>
                <w:rFonts w:ascii="Calibri" w:hAnsi="Calibri" w:cs="Calibri"/>
              </w:rPr>
            </w:pPr>
            <w:r w:rsidRPr="008D4DA9">
              <w:rPr>
                <w:rFonts w:ascii="Calibri" w:hAnsi="Calibri" w:cs="Calibri"/>
              </w:rPr>
              <w:t>Głośniki</w:t>
            </w:r>
          </w:p>
        </w:tc>
        <w:tc>
          <w:tcPr>
            <w:tcW w:w="4910" w:type="dxa"/>
            <w:tcBorders>
              <w:top w:val="nil"/>
              <w:left w:val="nil"/>
              <w:bottom w:val="single" w:sz="4" w:space="0" w:color="auto"/>
              <w:right w:val="single" w:sz="4" w:space="0" w:color="auto"/>
            </w:tcBorders>
            <w:shd w:val="clear" w:color="auto" w:fill="auto"/>
            <w:vAlign w:val="bottom"/>
            <w:hideMark/>
          </w:tcPr>
          <w:p w14:paraId="1556CFBA" w14:textId="77777777" w:rsidR="00A10F16" w:rsidRPr="008D4DA9" w:rsidRDefault="00A10F16" w:rsidP="00E42CF1">
            <w:pPr>
              <w:rPr>
                <w:rFonts w:ascii="Calibri" w:hAnsi="Calibri" w:cs="Calibri"/>
              </w:rPr>
            </w:pPr>
            <w:r w:rsidRPr="008D4DA9">
              <w:rPr>
                <w:rFonts w:ascii="Calibri" w:hAnsi="Calibri" w:cs="Calibri"/>
              </w:rPr>
              <w:t>tak</w:t>
            </w:r>
          </w:p>
        </w:tc>
        <w:tc>
          <w:tcPr>
            <w:tcW w:w="2589" w:type="dxa"/>
            <w:tcBorders>
              <w:top w:val="nil"/>
              <w:left w:val="nil"/>
              <w:bottom w:val="single" w:sz="4" w:space="0" w:color="auto"/>
              <w:right w:val="single" w:sz="4" w:space="0" w:color="auto"/>
            </w:tcBorders>
          </w:tcPr>
          <w:p w14:paraId="72C0AE66" w14:textId="77777777" w:rsidR="00A10F16" w:rsidRPr="008D4DA9" w:rsidRDefault="00A10F16" w:rsidP="00E42CF1">
            <w:pPr>
              <w:rPr>
                <w:rFonts w:ascii="Calibri" w:hAnsi="Calibri" w:cs="Calibri"/>
              </w:rPr>
            </w:pPr>
          </w:p>
        </w:tc>
      </w:tr>
      <w:tr w:rsidR="00A10F16" w:rsidRPr="008D4DA9" w14:paraId="77AFF023" w14:textId="64EF83D3" w:rsidTr="00AF595C">
        <w:trPr>
          <w:trHeight w:val="315"/>
          <w:jc w:val="center"/>
        </w:trPr>
        <w:tc>
          <w:tcPr>
            <w:tcW w:w="1941" w:type="dxa"/>
            <w:tcBorders>
              <w:top w:val="nil"/>
              <w:left w:val="single" w:sz="4" w:space="0" w:color="auto"/>
              <w:bottom w:val="single" w:sz="4" w:space="0" w:color="auto"/>
              <w:right w:val="single" w:sz="4" w:space="0" w:color="auto"/>
            </w:tcBorders>
            <w:shd w:val="clear" w:color="auto" w:fill="auto"/>
            <w:vAlign w:val="bottom"/>
            <w:hideMark/>
          </w:tcPr>
          <w:p w14:paraId="48D5BDCE" w14:textId="77777777" w:rsidR="00A10F16" w:rsidRPr="008D4DA9" w:rsidRDefault="00A10F16" w:rsidP="00E42CF1">
            <w:pPr>
              <w:rPr>
                <w:rFonts w:ascii="Calibri" w:hAnsi="Calibri" w:cs="Calibri"/>
              </w:rPr>
            </w:pPr>
            <w:r w:rsidRPr="008D4DA9">
              <w:rPr>
                <w:rFonts w:ascii="Calibri" w:hAnsi="Calibri" w:cs="Calibri"/>
              </w:rPr>
              <w:t xml:space="preserve">Wbudowany </w:t>
            </w:r>
            <w:r w:rsidRPr="008D4DA9">
              <w:rPr>
                <w:rFonts w:ascii="Calibri" w:hAnsi="Calibri" w:cs="Calibri"/>
              </w:rPr>
              <w:lastRenderedPageBreak/>
              <w:t>mikrofon</w:t>
            </w:r>
          </w:p>
        </w:tc>
        <w:tc>
          <w:tcPr>
            <w:tcW w:w="4910" w:type="dxa"/>
            <w:tcBorders>
              <w:top w:val="nil"/>
              <w:left w:val="nil"/>
              <w:bottom w:val="single" w:sz="4" w:space="0" w:color="auto"/>
              <w:right w:val="single" w:sz="4" w:space="0" w:color="auto"/>
            </w:tcBorders>
            <w:shd w:val="clear" w:color="auto" w:fill="auto"/>
            <w:vAlign w:val="bottom"/>
            <w:hideMark/>
          </w:tcPr>
          <w:p w14:paraId="4ADF6845" w14:textId="77777777" w:rsidR="00A10F16" w:rsidRPr="008D4DA9" w:rsidRDefault="00A10F16" w:rsidP="00E42CF1">
            <w:pPr>
              <w:rPr>
                <w:rFonts w:ascii="Calibri" w:hAnsi="Calibri" w:cs="Calibri"/>
              </w:rPr>
            </w:pPr>
            <w:r w:rsidRPr="008D4DA9">
              <w:rPr>
                <w:rFonts w:ascii="Calibri" w:hAnsi="Calibri" w:cs="Calibri"/>
              </w:rPr>
              <w:lastRenderedPageBreak/>
              <w:t>tak</w:t>
            </w:r>
          </w:p>
        </w:tc>
        <w:tc>
          <w:tcPr>
            <w:tcW w:w="2589" w:type="dxa"/>
            <w:tcBorders>
              <w:top w:val="nil"/>
              <w:left w:val="nil"/>
              <w:bottom w:val="single" w:sz="4" w:space="0" w:color="auto"/>
              <w:right w:val="single" w:sz="4" w:space="0" w:color="auto"/>
            </w:tcBorders>
          </w:tcPr>
          <w:p w14:paraId="53A130C2" w14:textId="77777777" w:rsidR="00A10F16" w:rsidRPr="008D4DA9" w:rsidRDefault="00A10F16" w:rsidP="00E42CF1">
            <w:pPr>
              <w:rPr>
                <w:rFonts w:ascii="Calibri" w:hAnsi="Calibri" w:cs="Calibri"/>
              </w:rPr>
            </w:pPr>
          </w:p>
        </w:tc>
      </w:tr>
      <w:tr w:rsidR="00A10F16" w:rsidRPr="008D4DA9" w14:paraId="2C6C9048" w14:textId="69D86D06" w:rsidTr="00AF595C">
        <w:trPr>
          <w:trHeight w:val="315"/>
          <w:jc w:val="center"/>
        </w:trPr>
        <w:tc>
          <w:tcPr>
            <w:tcW w:w="1941" w:type="dxa"/>
            <w:tcBorders>
              <w:top w:val="nil"/>
              <w:left w:val="single" w:sz="4" w:space="0" w:color="auto"/>
              <w:bottom w:val="single" w:sz="4" w:space="0" w:color="auto"/>
              <w:right w:val="single" w:sz="4" w:space="0" w:color="auto"/>
            </w:tcBorders>
            <w:shd w:val="clear" w:color="auto" w:fill="auto"/>
            <w:vAlign w:val="bottom"/>
            <w:hideMark/>
          </w:tcPr>
          <w:p w14:paraId="339C5D16" w14:textId="77777777" w:rsidR="00A10F16" w:rsidRPr="008D4DA9" w:rsidRDefault="00A10F16" w:rsidP="00E42CF1">
            <w:pPr>
              <w:rPr>
                <w:rFonts w:ascii="Calibri" w:hAnsi="Calibri" w:cs="Calibri"/>
              </w:rPr>
            </w:pPr>
            <w:r w:rsidRPr="008D4DA9">
              <w:rPr>
                <w:rFonts w:ascii="Calibri" w:hAnsi="Calibri" w:cs="Calibri"/>
              </w:rPr>
              <w:t>Wbudowana kamera</w:t>
            </w:r>
          </w:p>
        </w:tc>
        <w:tc>
          <w:tcPr>
            <w:tcW w:w="4910" w:type="dxa"/>
            <w:tcBorders>
              <w:top w:val="nil"/>
              <w:left w:val="nil"/>
              <w:bottom w:val="single" w:sz="4" w:space="0" w:color="auto"/>
              <w:right w:val="single" w:sz="4" w:space="0" w:color="auto"/>
            </w:tcBorders>
            <w:shd w:val="clear" w:color="auto" w:fill="auto"/>
            <w:vAlign w:val="bottom"/>
            <w:hideMark/>
          </w:tcPr>
          <w:p w14:paraId="10ABDDE7" w14:textId="77777777" w:rsidR="00A10F16" w:rsidRPr="008D4DA9" w:rsidRDefault="00A10F16" w:rsidP="00E42CF1">
            <w:pPr>
              <w:rPr>
                <w:rFonts w:ascii="Calibri" w:hAnsi="Calibri" w:cs="Calibri"/>
              </w:rPr>
            </w:pPr>
            <w:r w:rsidRPr="008D4DA9">
              <w:rPr>
                <w:rFonts w:ascii="Calibri" w:hAnsi="Calibri" w:cs="Calibri"/>
              </w:rPr>
              <w:t>tak</w:t>
            </w:r>
          </w:p>
        </w:tc>
        <w:tc>
          <w:tcPr>
            <w:tcW w:w="2589" w:type="dxa"/>
            <w:tcBorders>
              <w:top w:val="nil"/>
              <w:left w:val="nil"/>
              <w:bottom w:val="single" w:sz="4" w:space="0" w:color="auto"/>
              <w:right w:val="single" w:sz="4" w:space="0" w:color="auto"/>
            </w:tcBorders>
          </w:tcPr>
          <w:p w14:paraId="2EDB6442" w14:textId="77777777" w:rsidR="00A10F16" w:rsidRPr="008D4DA9" w:rsidRDefault="00A10F16" w:rsidP="00E42CF1">
            <w:pPr>
              <w:rPr>
                <w:rFonts w:ascii="Calibri" w:hAnsi="Calibri" w:cs="Calibri"/>
              </w:rPr>
            </w:pPr>
          </w:p>
        </w:tc>
      </w:tr>
      <w:tr w:rsidR="00A10F16" w:rsidRPr="008D4DA9" w14:paraId="4CEBDC33" w14:textId="31A21317" w:rsidTr="00AF595C">
        <w:trPr>
          <w:trHeight w:val="315"/>
          <w:jc w:val="center"/>
        </w:trPr>
        <w:tc>
          <w:tcPr>
            <w:tcW w:w="1941" w:type="dxa"/>
            <w:tcBorders>
              <w:top w:val="nil"/>
              <w:left w:val="single" w:sz="4" w:space="0" w:color="auto"/>
              <w:bottom w:val="single" w:sz="4" w:space="0" w:color="auto"/>
              <w:right w:val="single" w:sz="4" w:space="0" w:color="auto"/>
            </w:tcBorders>
            <w:shd w:val="clear" w:color="auto" w:fill="auto"/>
            <w:vAlign w:val="bottom"/>
            <w:hideMark/>
          </w:tcPr>
          <w:p w14:paraId="5BE7D7D2" w14:textId="77777777" w:rsidR="00A10F16" w:rsidRPr="008D4DA9" w:rsidRDefault="00A10F16" w:rsidP="00E42CF1">
            <w:pPr>
              <w:rPr>
                <w:rFonts w:ascii="Calibri" w:hAnsi="Calibri" w:cs="Calibri"/>
              </w:rPr>
            </w:pPr>
            <w:r w:rsidRPr="008D4DA9">
              <w:rPr>
                <w:rFonts w:ascii="Calibri" w:hAnsi="Calibri" w:cs="Calibri"/>
              </w:rPr>
              <w:t>Wejście mikrofonowe</w:t>
            </w:r>
          </w:p>
        </w:tc>
        <w:tc>
          <w:tcPr>
            <w:tcW w:w="4910" w:type="dxa"/>
            <w:tcBorders>
              <w:top w:val="nil"/>
              <w:left w:val="nil"/>
              <w:bottom w:val="single" w:sz="4" w:space="0" w:color="auto"/>
              <w:right w:val="single" w:sz="4" w:space="0" w:color="auto"/>
            </w:tcBorders>
            <w:shd w:val="clear" w:color="auto" w:fill="auto"/>
            <w:vAlign w:val="bottom"/>
            <w:hideMark/>
          </w:tcPr>
          <w:p w14:paraId="684F7FEF" w14:textId="77777777" w:rsidR="00A10F16" w:rsidRPr="008D4DA9" w:rsidRDefault="00A10F16" w:rsidP="00E42CF1">
            <w:pPr>
              <w:rPr>
                <w:rFonts w:ascii="Calibri" w:hAnsi="Calibri" w:cs="Calibri"/>
              </w:rPr>
            </w:pPr>
            <w:r w:rsidRPr="008D4DA9">
              <w:rPr>
                <w:rFonts w:ascii="Calibri" w:hAnsi="Calibri" w:cs="Calibri"/>
              </w:rPr>
              <w:t>tak</w:t>
            </w:r>
          </w:p>
        </w:tc>
        <w:tc>
          <w:tcPr>
            <w:tcW w:w="2589" w:type="dxa"/>
            <w:tcBorders>
              <w:top w:val="nil"/>
              <w:left w:val="nil"/>
              <w:bottom w:val="single" w:sz="4" w:space="0" w:color="auto"/>
              <w:right w:val="single" w:sz="4" w:space="0" w:color="auto"/>
            </w:tcBorders>
          </w:tcPr>
          <w:p w14:paraId="31C32E66" w14:textId="77777777" w:rsidR="00A10F16" w:rsidRPr="008D4DA9" w:rsidRDefault="00A10F16" w:rsidP="00E42CF1">
            <w:pPr>
              <w:rPr>
                <w:rFonts w:ascii="Calibri" w:hAnsi="Calibri" w:cs="Calibri"/>
              </w:rPr>
            </w:pPr>
          </w:p>
        </w:tc>
      </w:tr>
      <w:tr w:rsidR="00A10F16" w:rsidRPr="008D4DA9" w14:paraId="0A67D743" w14:textId="27D7DF1D" w:rsidTr="00AF595C">
        <w:trPr>
          <w:trHeight w:val="315"/>
          <w:jc w:val="center"/>
        </w:trPr>
        <w:tc>
          <w:tcPr>
            <w:tcW w:w="1941" w:type="dxa"/>
            <w:tcBorders>
              <w:top w:val="nil"/>
              <w:left w:val="single" w:sz="4" w:space="0" w:color="auto"/>
              <w:bottom w:val="single" w:sz="4" w:space="0" w:color="auto"/>
              <w:right w:val="single" w:sz="4" w:space="0" w:color="auto"/>
            </w:tcBorders>
            <w:shd w:val="clear" w:color="auto" w:fill="auto"/>
            <w:vAlign w:val="bottom"/>
            <w:hideMark/>
          </w:tcPr>
          <w:p w14:paraId="0F6B6B58" w14:textId="77777777" w:rsidR="00A10F16" w:rsidRPr="008D4DA9" w:rsidRDefault="00A10F16" w:rsidP="00E42CF1">
            <w:pPr>
              <w:rPr>
                <w:rFonts w:ascii="Calibri" w:hAnsi="Calibri" w:cs="Calibri"/>
              </w:rPr>
            </w:pPr>
            <w:r w:rsidRPr="008D4DA9">
              <w:rPr>
                <w:rFonts w:ascii="Calibri" w:hAnsi="Calibri" w:cs="Calibri"/>
              </w:rPr>
              <w:t>Wyjście słuchawkowe</w:t>
            </w:r>
          </w:p>
        </w:tc>
        <w:tc>
          <w:tcPr>
            <w:tcW w:w="4910" w:type="dxa"/>
            <w:tcBorders>
              <w:top w:val="nil"/>
              <w:left w:val="nil"/>
              <w:bottom w:val="single" w:sz="4" w:space="0" w:color="auto"/>
              <w:right w:val="single" w:sz="4" w:space="0" w:color="auto"/>
            </w:tcBorders>
            <w:shd w:val="clear" w:color="auto" w:fill="auto"/>
            <w:vAlign w:val="bottom"/>
            <w:hideMark/>
          </w:tcPr>
          <w:p w14:paraId="2701C824" w14:textId="77777777" w:rsidR="00A10F16" w:rsidRPr="008D4DA9" w:rsidRDefault="00A10F16" w:rsidP="00E42CF1">
            <w:pPr>
              <w:rPr>
                <w:rFonts w:ascii="Calibri" w:hAnsi="Calibri" w:cs="Calibri"/>
              </w:rPr>
            </w:pPr>
            <w:r w:rsidRPr="008D4DA9">
              <w:rPr>
                <w:rFonts w:ascii="Calibri" w:hAnsi="Calibri" w:cs="Calibri"/>
              </w:rPr>
              <w:t>tak</w:t>
            </w:r>
          </w:p>
        </w:tc>
        <w:tc>
          <w:tcPr>
            <w:tcW w:w="2589" w:type="dxa"/>
            <w:tcBorders>
              <w:top w:val="nil"/>
              <w:left w:val="nil"/>
              <w:bottom w:val="single" w:sz="4" w:space="0" w:color="auto"/>
              <w:right w:val="single" w:sz="4" w:space="0" w:color="auto"/>
            </w:tcBorders>
          </w:tcPr>
          <w:p w14:paraId="1F973022" w14:textId="77777777" w:rsidR="00A10F16" w:rsidRPr="008D4DA9" w:rsidRDefault="00A10F16" w:rsidP="00E42CF1">
            <w:pPr>
              <w:rPr>
                <w:rFonts w:ascii="Calibri" w:hAnsi="Calibri" w:cs="Calibri"/>
              </w:rPr>
            </w:pPr>
          </w:p>
        </w:tc>
      </w:tr>
      <w:tr w:rsidR="00A10F16" w:rsidRPr="008D4DA9" w14:paraId="5CFFDBCF" w14:textId="061E3E9A" w:rsidTr="00AF595C">
        <w:trPr>
          <w:trHeight w:val="315"/>
          <w:jc w:val="center"/>
        </w:trPr>
        <w:tc>
          <w:tcPr>
            <w:tcW w:w="1941" w:type="dxa"/>
            <w:tcBorders>
              <w:top w:val="nil"/>
              <w:left w:val="single" w:sz="4" w:space="0" w:color="auto"/>
              <w:bottom w:val="single" w:sz="4" w:space="0" w:color="auto"/>
              <w:right w:val="single" w:sz="4" w:space="0" w:color="auto"/>
            </w:tcBorders>
            <w:shd w:val="clear" w:color="auto" w:fill="auto"/>
            <w:vAlign w:val="bottom"/>
            <w:hideMark/>
          </w:tcPr>
          <w:p w14:paraId="4CB9D212" w14:textId="77777777" w:rsidR="00A10F16" w:rsidRPr="008D4DA9" w:rsidRDefault="00A10F16" w:rsidP="00E42CF1">
            <w:pPr>
              <w:rPr>
                <w:rFonts w:ascii="Calibri" w:hAnsi="Calibri" w:cs="Calibri"/>
              </w:rPr>
            </w:pPr>
            <w:r w:rsidRPr="008D4DA9">
              <w:rPr>
                <w:rFonts w:ascii="Calibri" w:hAnsi="Calibri" w:cs="Calibri"/>
              </w:rPr>
              <w:t>Bluetooth</w:t>
            </w:r>
          </w:p>
        </w:tc>
        <w:tc>
          <w:tcPr>
            <w:tcW w:w="4910" w:type="dxa"/>
            <w:tcBorders>
              <w:top w:val="nil"/>
              <w:left w:val="nil"/>
              <w:bottom w:val="single" w:sz="4" w:space="0" w:color="auto"/>
              <w:right w:val="single" w:sz="4" w:space="0" w:color="auto"/>
            </w:tcBorders>
            <w:shd w:val="clear" w:color="auto" w:fill="auto"/>
            <w:vAlign w:val="bottom"/>
            <w:hideMark/>
          </w:tcPr>
          <w:p w14:paraId="0FBCE73D" w14:textId="77777777" w:rsidR="00A10F16" w:rsidRPr="008D4DA9" w:rsidRDefault="00A10F16" w:rsidP="00E42CF1">
            <w:pPr>
              <w:rPr>
                <w:rFonts w:ascii="Calibri" w:hAnsi="Calibri" w:cs="Calibri"/>
              </w:rPr>
            </w:pPr>
            <w:r w:rsidRPr="008D4DA9">
              <w:rPr>
                <w:rFonts w:ascii="Calibri" w:hAnsi="Calibri" w:cs="Calibri"/>
              </w:rPr>
              <w:t>tak</w:t>
            </w:r>
          </w:p>
        </w:tc>
        <w:tc>
          <w:tcPr>
            <w:tcW w:w="2589" w:type="dxa"/>
            <w:tcBorders>
              <w:top w:val="nil"/>
              <w:left w:val="nil"/>
              <w:bottom w:val="single" w:sz="4" w:space="0" w:color="auto"/>
              <w:right w:val="single" w:sz="4" w:space="0" w:color="auto"/>
            </w:tcBorders>
          </w:tcPr>
          <w:p w14:paraId="515460E7" w14:textId="77777777" w:rsidR="00A10F16" w:rsidRPr="008D4DA9" w:rsidRDefault="00A10F16" w:rsidP="00E42CF1">
            <w:pPr>
              <w:rPr>
                <w:rFonts w:ascii="Calibri" w:hAnsi="Calibri" w:cs="Calibri"/>
              </w:rPr>
            </w:pPr>
          </w:p>
        </w:tc>
      </w:tr>
      <w:tr w:rsidR="00A10F16" w:rsidRPr="008D4DA9" w14:paraId="5BBDA4E9" w14:textId="2D165848" w:rsidTr="00AF595C">
        <w:trPr>
          <w:trHeight w:val="315"/>
          <w:jc w:val="center"/>
        </w:trPr>
        <w:tc>
          <w:tcPr>
            <w:tcW w:w="1941" w:type="dxa"/>
            <w:tcBorders>
              <w:top w:val="nil"/>
              <w:left w:val="single" w:sz="4" w:space="0" w:color="auto"/>
              <w:bottom w:val="single" w:sz="4" w:space="0" w:color="auto"/>
              <w:right w:val="single" w:sz="4" w:space="0" w:color="auto"/>
            </w:tcBorders>
            <w:shd w:val="clear" w:color="auto" w:fill="auto"/>
            <w:vAlign w:val="bottom"/>
            <w:hideMark/>
          </w:tcPr>
          <w:p w14:paraId="5EA08D6F" w14:textId="77777777" w:rsidR="00A10F16" w:rsidRPr="008D4DA9" w:rsidRDefault="00A10F16" w:rsidP="00E42CF1">
            <w:pPr>
              <w:rPr>
                <w:rFonts w:ascii="Calibri" w:hAnsi="Calibri" w:cs="Calibri"/>
              </w:rPr>
            </w:pPr>
            <w:r w:rsidRPr="008D4DA9">
              <w:rPr>
                <w:rFonts w:ascii="Calibri" w:hAnsi="Calibri" w:cs="Calibri"/>
              </w:rPr>
              <w:t>Standard WLAN</w:t>
            </w:r>
          </w:p>
        </w:tc>
        <w:tc>
          <w:tcPr>
            <w:tcW w:w="4910" w:type="dxa"/>
            <w:tcBorders>
              <w:top w:val="nil"/>
              <w:left w:val="nil"/>
              <w:bottom w:val="single" w:sz="4" w:space="0" w:color="auto"/>
              <w:right w:val="single" w:sz="4" w:space="0" w:color="auto"/>
            </w:tcBorders>
            <w:shd w:val="clear" w:color="auto" w:fill="auto"/>
            <w:vAlign w:val="bottom"/>
            <w:hideMark/>
          </w:tcPr>
          <w:p w14:paraId="505EB11E" w14:textId="77777777" w:rsidR="00A10F16" w:rsidRPr="008D4DA9" w:rsidRDefault="00A10F16" w:rsidP="00E42CF1">
            <w:pPr>
              <w:rPr>
                <w:rFonts w:ascii="Calibri" w:hAnsi="Calibri" w:cs="Calibri"/>
              </w:rPr>
            </w:pPr>
            <w:r w:rsidRPr="008D4DA9">
              <w:rPr>
                <w:rFonts w:ascii="Calibri" w:hAnsi="Calibri" w:cs="Calibri"/>
              </w:rPr>
              <w:t>a/b/g/n/</w:t>
            </w:r>
            <w:proofErr w:type="spellStart"/>
            <w:r w:rsidRPr="008D4DA9">
              <w:rPr>
                <w:rFonts w:ascii="Calibri" w:hAnsi="Calibri" w:cs="Calibri"/>
              </w:rPr>
              <w:t>ac</w:t>
            </w:r>
            <w:proofErr w:type="spellEnd"/>
          </w:p>
        </w:tc>
        <w:tc>
          <w:tcPr>
            <w:tcW w:w="2589" w:type="dxa"/>
            <w:tcBorders>
              <w:top w:val="nil"/>
              <w:left w:val="nil"/>
              <w:bottom w:val="single" w:sz="4" w:space="0" w:color="auto"/>
              <w:right w:val="single" w:sz="4" w:space="0" w:color="auto"/>
            </w:tcBorders>
          </w:tcPr>
          <w:p w14:paraId="4D459E3E" w14:textId="77777777" w:rsidR="00A10F16" w:rsidRPr="008D4DA9" w:rsidRDefault="00A10F16" w:rsidP="00E42CF1">
            <w:pPr>
              <w:rPr>
                <w:rFonts w:ascii="Calibri" w:hAnsi="Calibri" w:cs="Calibri"/>
              </w:rPr>
            </w:pPr>
          </w:p>
        </w:tc>
      </w:tr>
      <w:tr w:rsidR="00A10F16" w:rsidRPr="008D4DA9" w14:paraId="1CDCAE10" w14:textId="02D4936F" w:rsidTr="00AF595C">
        <w:trPr>
          <w:trHeight w:val="315"/>
          <w:jc w:val="center"/>
        </w:trPr>
        <w:tc>
          <w:tcPr>
            <w:tcW w:w="1941" w:type="dxa"/>
            <w:tcBorders>
              <w:top w:val="nil"/>
              <w:left w:val="single" w:sz="4" w:space="0" w:color="auto"/>
              <w:bottom w:val="single" w:sz="4" w:space="0" w:color="auto"/>
              <w:right w:val="single" w:sz="4" w:space="0" w:color="auto"/>
            </w:tcBorders>
            <w:shd w:val="clear" w:color="auto" w:fill="auto"/>
            <w:vAlign w:val="bottom"/>
            <w:hideMark/>
          </w:tcPr>
          <w:p w14:paraId="156C76C2" w14:textId="77777777" w:rsidR="00A10F16" w:rsidRPr="008D4DA9" w:rsidRDefault="00A10F16" w:rsidP="00E42CF1">
            <w:pPr>
              <w:rPr>
                <w:rFonts w:ascii="Calibri" w:hAnsi="Calibri" w:cs="Calibri"/>
              </w:rPr>
            </w:pPr>
            <w:r w:rsidRPr="008D4DA9">
              <w:rPr>
                <w:rFonts w:ascii="Calibri" w:hAnsi="Calibri" w:cs="Calibri"/>
              </w:rPr>
              <w:t>Karta sieciowa</w:t>
            </w:r>
          </w:p>
        </w:tc>
        <w:tc>
          <w:tcPr>
            <w:tcW w:w="4910" w:type="dxa"/>
            <w:tcBorders>
              <w:top w:val="nil"/>
              <w:left w:val="nil"/>
              <w:bottom w:val="single" w:sz="4" w:space="0" w:color="auto"/>
              <w:right w:val="single" w:sz="4" w:space="0" w:color="auto"/>
            </w:tcBorders>
            <w:shd w:val="clear" w:color="auto" w:fill="auto"/>
            <w:vAlign w:val="bottom"/>
            <w:hideMark/>
          </w:tcPr>
          <w:p w14:paraId="7D14AA78" w14:textId="77777777" w:rsidR="00A10F16" w:rsidRPr="008D4DA9" w:rsidRDefault="00A10F16" w:rsidP="00E42CF1">
            <w:pPr>
              <w:rPr>
                <w:rFonts w:ascii="Calibri" w:hAnsi="Calibri" w:cs="Calibri"/>
              </w:rPr>
            </w:pPr>
            <w:r w:rsidRPr="008D4DA9">
              <w:rPr>
                <w:rFonts w:ascii="Calibri" w:hAnsi="Calibri" w:cs="Calibri"/>
              </w:rPr>
              <w:t>10/100/1000Mbps</w:t>
            </w:r>
          </w:p>
        </w:tc>
        <w:tc>
          <w:tcPr>
            <w:tcW w:w="2589" w:type="dxa"/>
            <w:tcBorders>
              <w:top w:val="nil"/>
              <w:left w:val="nil"/>
              <w:bottom w:val="single" w:sz="4" w:space="0" w:color="auto"/>
              <w:right w:val="single" w:sz="4" w:space="0" w:color="auto"/>
            </w:tcBorders>
          </w:tcPr>
          <w:p w14:paraId="3028B3CF" w14:textId="77777777" w:rsidR="00A10F16" w:rsidRPr="008D4DA9" w:rsidRDefault="00A10F16" w:rsidP="00E42CF1">
            <w:pPr>
              <w:rPr>
                <w:rFonts w:ascii="Calibri" w:hAnsi="Calibri" w:cs="Calibri"/>
              </w:rPr>
            </w:pPr>
          </w:p>
        </w:tc>
      </w:tr>
      <w:tr w:rsidR="00A10F16" w:rsidRPr="008D4DA9" w14:paraId="1394EFE6" w14:textId="2486E5AB" w:rsidTr="00AF595C">
        <w:trPr>
          <w:trHeight w:val="315"/>
          <w:jc w:val="center"/>
        </w:trPr>
        <w:tc>
          <w:tcPr>
            <w:tcW w:w="1941" w:type="dxa"/>
            <w:tcBorders>
              <w:top w:val="nil"/>
              <w:left w:val="single" w:sz="4" w:space="0" w:color="auto"/>
              <w:bottom w:val="single" w:sz="4" w:space="0" w:color="auto"/>
              <w:right w:val="single" w:sz="4" w:space="0" w:color="auto"/>
            </w:tcBorders>
            <w:shd w:val="clear" w:color="auto" w:fill="auto"/>
            <w:vAlign w:val="bottom"/>
            <w:hideMark/>
          </w:tcPr>
          <w:p w14:paraId="590E6803" w14:textId="77777777" w:rsidR="00A10F16" w:rsidRPr="008D4DA9" w:rsidRDefault="00A10F16" w:rsidP="00E42CF1">
            <w:pPr>
              <w:rPr>
                <w:rFonts w:ascii="Calibri" w:hAnsi="Calibri" w:cs="Calibri"/>
              </w:rPr>
            </w:pPr>
            <w:r w:rsidRPr="008D4DA9">
              <w:rPr>
                <w:rFonts w:ascii="Calibri" w:hAnsi="Calibri" w:cs="Calibri"/>
              </w:rPr>
              <w:t>Liczba portów USB</w:t>
            </w:r>
          </w:p>
        </w:tc>
        <w:tc>
          <w:tcPr>
            <w:tcW w:w="4910" w:type="dxa"/>
            <w:tcBorders>
              <w:top w:val="nil"/>
              <w:left w:val="nil"/>
              <w:bottom w:val="single" w:sz="4" w:space="0" w:color="auto"/>
              <w:right w:val="single" w:sz="4" w:space="0" w:color="auto"/>
            </w:tcBorders>
            <w:shd w:val="clear" w:color="auto" w:fill="auto"/>
            <w:vAlign w:val="bottom"/>
            <w:hideMark/>
          </w:tcPr>
          <w:p w14:paraId="18B930E1" w14:textId="77777777" w:rsidR="00A10F16" w:rsidRPr="008D4DA9" w:rsidRDefault="00A10F16" w:rsidP="00E42CF1">
            <w:pPr>
              <w:rPr>
                <w:rFonts w:ascii="Calibri" w:hAnsi="Calibri" w:cs="Calibri"/>
              </w:rPr>
            </w:pPr>
            <w:r w:rsidRPr="008D4DA9">
              <w:rPr>
                <w:rFonts w:ascii="Calibri" w:hAnsi="Calibri" w:cs="Calibri"/>
              </w:rPr>
              <w:t>3</w:t>
            </w:r>
          </w:p>
        </w:tc>
        <w:tc>
          <w:tcPr>
            <w:tcW w:w="2589" w:type="dxa"/>
            <w:tcBorders>
              <w:top w:val="nil"/>
              <w:left w:val="nil"/>
              <w:bottom w:val="single" w:sz="4" w:space="0" w:color="auto"/>
              <w:right w:val="single" w:sz="4" w:space="0" w:color="auto"/>
            </w:tcBorders>
          </w:tcPr>
          <w:p w14:paraId="662596F4" w14:textId="77777777" w:rsidR="00A10F16" w:rsidRPr="008D4DA9" w:rsidRDefault="00A10F16" w:rsidP="00E42CF1">
            <w:pPr>
              <w:rPr>
                <w:rFonts w:ascii="Calibri" w:hAnsi="Calibri" w:cs="Calibri"/>
              </w:rPr>
            </w:pPr>
          </w:p>
        </w:tc>
      </w:tr>
      <w:tr w:rsidR="00A10F16" w:rsidRPr="008D4DA9" w14:paraId="53F3F3A3" w14:textId="4B1CF392" w:rsidTr="00AF595C">
        <w:trPr>
          <w:trHeight w:val="315"/>
          <w:jc w:val="center"/>
        </w:trPr>
        <w:tc>
          <w:tcPr>
            <w:tcW w:w="1941" w:type="dxa"/>
            <w:tcBorders>
              <w:top w:val="nil"/>
              <w:left w:val="single" w:sz="4" w:space="0" w:color="auto"/>
              <w:bottom w:val="single" w:sz="4" w:space="0" w:color="auto"/>
              <w:right w:val="single" w:sz="4" w:space="0" w:color="auto"/>
            </w:tcBorders>
            <w:shd w:val="clear" w:color="auto" w:fill="auto"/>
            <w:vAlign w:val="bottom"/>
            <w:hideMark/>
          </w:tcPr>
          <w:p w14:paraId="53C3FAF5" w14:textId="77777777" w:rsidR="00A10F16" w:rsidRPr="008D4DA9" w:rsidRDefault="00A10F16" w:rsidP="00E42CF1">
            <w:pPr>
              <w:rPr>
                <w:rFonts w:ascii="Calibri" w:hAnsi="Calibri" w:cs="Calibri"/>
              </w:rPr>
            </w:pPr>
            <w:r w:rsidRPr="008D4DA9">
              <w:rPr>
                <w:rFonts w:ascii="Calibri" w:hAnsi="Calibri" w:cs="Calibri"/>
              </w:rPr>
              <w:t>HDMI</w:t>
            </w:r>
          </w:p>
        </w:tc>
        <w:tc>
          <w:tcPr>
            <w:tcW w:w="4910" w:type="dxa"/>
            <w:tcBorders>
              <w:top w:val="nil"/>
              <w:left w:val="nil"/>
              <w:bottom w:val="single" w:sz="4" w:space="0" w:color="auto"/>
              <w:right w:val="single" w:sz="4" w:space="0" w:color="auto"/>
            </w:tcBorders>
            <w:shd w:val="clear" w:color="auto" w:fill="auto"/>
            <w:vAlign w:val="bottom"/>
            <w:hideMark/>
          </w:tcPr>
          <w:p w14:paraId="207F6FE2" w14:textId="77777777" w:rsidR="00A10F16" w:rsidRPr="008D4DA9" w:rsidRDefault="00A10F16" w:rsidP="00E42CF1">
            <w:pPr>
              <w:rPr>
                <w:rFonts w:ascii="Calibri" w:hAnsi="Calibri" w:cs="Calibri"/>
              </w:rPr>
            </w:pPr>
            <w:r w:rsidRPr="008D4DA9">
              <w:rPr>
                <w:rFonts w:ascii="Calibri" w:hAnsi="Calibri" w:cs="Calibri"/>
              </w:rPr>
              <w:t>tak</w:t>
            </w:r>
          </w:p>
        </w:tc>
        <w:tc>
          <w:tcPr>
            <w:tcW w:w="2589" w:type="dxa"/>
            <w:tcBorders>
              <w:top w:val="nil"/>
              <w:left w:val="nil"/>
              <w:bottom w:val="single" w:sz="4" w:space="0" w:color="auto"/>
              <w:right w:val="single" w:sz="4" w:space="0" w:color="auto"/>
            </w:tcBorders>
          </w:tcPr>
          <w:p w14:paraId="30B8F537" w14:textId="77777777" w:rsidR="00A10F16" w:rsidRPr="008D4DA9" w:rsidRDefault="00A10F16" w:rsidP="00E42CF1">
            <w:pPr>
              <w:rPr>
                <w:rFonts w:ascii="Calibri" w:hAnsi="Calibri" w:cs="Calibri"/>
              </w:rPr>
            </w:pPr>
          </w:p>
        </w:tc>
      </w:tr>
      <w:tr w:rsidR="00A10F16" w:rsidRPr="008D4DA9" w14:paraId="716B4B3E" w14:textId="42A41C44" w:rsidTr="00AF595C">
        <w:trPr>
          <w:trHeight w:val="315"/>
          <w:jc w:val="center"/>
        </w:trPr>
        <w:tc>
          <w:tcPr>
            <w:tcW w:w="1941" w:type="dxa"/>
            <w:tcBorders>
              <w:top w:val="nil"/>
              <w:left w:val="single" w:sz="4" w:space="0" w:color="auto"/>
              <w:bottom w:val="single" w:sz="4" w:space="0" w:color="auto"/>
              <w:right w:val="single" w:sz="4" w:space="0" w:color="auto"/>
            </w:tcBorders>
            <w:shd w:val="clear" w:color="auto" w:fill="auto"/>
            <w:vAlign w:val="bottom"/>
            <w:hideMark/>
          </w:tcPr>
          <w:p w14:paraId="50D69971" w14:textId="77777777" w:rsidR="00A10F16" w:rsidRPr="008D4DA9" w:rsidRDefault="00A10F16" w:rsidP="00E42CF1">
            <w:pPr>
              <w:rPr>
                <w:rFonts w:ascii="Calibri" w:hAnsi="Calibri" w:cs="Calibri"/>
              </w:rPr>
            </w:pPr>
            <w:r w:rsidRPr="008D4DA9">
              <w:rPr>
                <w:rFonts w:ascii="Calibri" w:hAnsi="Calibri" w:cs="Calibri"/>
              </w:rPr>
              <w:t>USB 3.0</w:t>
            </w:r>
          </w:p>
        </w:tc>
        <w:tc>
          <w:tcPr>
            <w:tcW w:w="4910" w:type="dxa"/>
            <w:tcBorders>
              <w:top w:val="nil"/>
              <w:left w:val="nil"/>
              <w:bottom w:val="single" w:sz="4" w:space="0" w:color="auto"/>
              <w:right w:val="single" w:sz="4" w:space="0" w:color="auto"/>
            </w:tcBorders>
            <w:shd w:val="clear" w:color="auto" w:fill="auto"/>
            <w:vAlign w:val="bottom"/>
            <w:hideMark/>
          </w:tcPr>
          <w:p w14:paraId="53C96D19" w14:textId="77777777" w:rsidR="00A10F16" w:rsidRPr="008D4DA9" w:rsidRDefault="00A10F16" w:rsidP="00E42CF1">
            <w:pPr>
              <w:rPr>
                <w:rFonts w:ascii="Calibri" w:hAnsi="Calibri" w:cs="Calibri"/>
              </w:rPr>
            </w:pPr>
            <w:r w:rsidRPr="008D4DA9">
              <w:rPr>
                <w:rFonts w:ascii="Calibri" w:hAnsi="Calibri" w:cs="Calibri"/>
              </w:rPr>
              <w:t>tak</w:t>
            </w:r>
          </w:p>
        </w:tc>
        <w:tc>
          <w:tcPr>
            <w:tcW w:w="2589" w:type="dxa"/>
            <w:tcBorders>
              <w:top w:val="nil"/>
              <w:left w:val="nil"/>
              <w:bottom w:val="single" w:sz="4" w:space="0" w:color="auto"/>
              <w:right w:val="single" w:sz="4" w:space="0" w:color="auto"/>
            </w:tcBorders>
          </w:tcPr>
          <w:p w14:paraId="2CDD3C03" w14:textId="77777777" w:rsidR="00A10F16" w:rsidRPr="008D4DA9" w:rsidRDefault="00A10F16" w:rsidP="00E42CF1">
            <w:pPr>
              <w:rPr>
                <w:rFonts w:ascii="Calibri" w:hAnsi="Calibri" w:cs="Calibri"/>
              </w:rPr>
            </w:pPr>
          </w:p>
        </w:tc>
      </w:tr>
      <w:tr w:rsidR="00A10F16" w:rsidRPr="008D4DA9" w14:paraId="5C8B79BE" w14:textId="3E541ABA" w:rsidTr="00AF595C">
        <w:trPr>
          <w:trHeight w:val="315"/>
          <w:jc w:val="center"/>
        </w:trPr>
        <w:tc>
          <w:tcPr>
            <w:tcW w:w="1941" w:type="dxa"/>
            <w:tcBorders>
              <w:top w:val="nil"/>
              <w:left w:val="single" w:sz="4" w:space="0" w:color="auto"/>
              <w:bottom w:val="single" w:sz="4" w:space="0" w:color="auto"/>
              <w:right w:val="single" w:sz="4" w:space="0" w:color="auto"/>
            </w:tcBorders>
            <w:shd w:val="clear" w:color="auto" w:fill="auto"/>
            <w:vAlign w:val="bottom"/>
            <w:hideMark/>
          </w:tcPr>
          <w:p w14:paraId="3C3290B2" w14:textId="77777777" w:rsidR="00A10F16" w:rsidRPr="008D4DA9" w:rsidRDefault="00A10F16" w:rsidP="00E42CF1">
            <w:pPr>
              <w:rPr>
                <w:rFonts w:ascii="Calibri" w:hAnsi="Calibri" w:cs="Calibri"/>
              </w:rPr>
            </w:pPr>
            <w:r w:rsidRPr="008D4DA9">
              <w:rPr>
                <w:rFonts w:ascii="Calibri" w:hAnsi="Calibri" w:cs="Calibri"/>
              </w:rPr>
              <w:t>Układ szyfrowania TPM</w:t>
            </w:r>
          </w:p>
        </w:tc>
        <w:tc>
          <w:tcPr>
            <w:tcW w:w="4910" w:type="dxa"/>
            <w:tcBorders>
              <w:top w:val="nil"/>
              <w:left w:val="nil"/>
              <w:bottom w:val="single" w:sz="4" w:space="0" w:color="auto"/>
              <w:right w:val="single" w:sz="4" w:space="0" w:color="auto"/>
            </w:tcBorders>
            <w:shd w:val="clear" w:color="auto" w:fill="auto"/>
            <w:vAlign w:val="bottom"/>
            <w:hideMark/>
          </w:tcPr>
          <w:p w14:paraId="7AE5CA36" w14:textId="77777777" w:rsidR="00A10F16" w:rsidRPr="008D4DA9" w:rsidRDefault="00A10F16" w:rsidP="00E42CF1">
            <w:pPr>
              <w:rPr>
                <w:rFonts w:ascii="Calibri" w:hAnsi="Calibri" w:cs="Calibri"/>
              </w:rPr>
            </w:pPr>
            <w:r w:rsidRPr="008D4DA9">
              <w:rPr>
                <w:rFonts w:ascii="Calibri" w:hAnsi="Calibri" w:cs="Calibri"/>
              </w:rPr>
              <w:t>tak</w:t>
            </w:r>
          </w:p>
        </w:tc>
        <w:tc>
          <w:tcPr>
            <w:tcW w:w="2589" w:type="dxa"/>
            <w:tcBorders>
              <w:top w:val="nil"/>
              <w:left w:val="nil"/>
              <w:bottom w:val="single" w:sz="4" w:space="0" w:color="auto"/>
              <w:right w:val="single" w:sz="4" w:space="0" w:color="auto"/>
            </w:tcBorders>
          </w:tcPr>
          <w:p w14:paraId="3B923108" w14:textId="77777777" w:rsidR="00A10F16" w:rsidRPr="008D4DA9" w:rsidRDefault="00A10F16" w:rsidP="00E42CF1">
            <w:pPr>
              <w:rPr>
                <w:rFonts w:ascii="Calibri" w:hAnsi="Calibri" w:cs="Calibri"/>
              </w:rPr>
            </w:pPr>
          </w:p>
        </w:tc>
      </w:tr>
      <w:tr w:rsidR="00A10F16" w:rsidRPr="008D4DA9" w14:paraId="3569306E" w14:textId="726FC31D" w:rsidTr="00AF595C">
        <w:trPr>
          <w:trHeight w:val="315"/>
          <w:jc w:val="center"/>
        </w:trPr>
        <w:tc>
          <w:tcPr>
            <w:tcW w:w="1941" w:type="dxa"/>
            <w:tcBorders>
              <w:top w:val="nil"/>
              <w:left w:val="single" w:sz="4" w:space="0" w:color="auto"/>
              <w:bottom w:val="single" w:sz="4" w:space="0" w:color="auto"/>
              <w:right w:val="single" w:sz="4" w:space="0" w:color="auto"/>
            </w:tcBorders>
            <w:shd w:val="clear" w:color="auto" w:fill="auto"/>
            <w:vAlign w:val="bottom"/>
            <w:hideMark/>
          </w:tcPr>
          <w:p w14:paraId="6DCA5F3D" w14:textId="77777777" w:rsidR="00A10F16" w:rsidRPr="008D4DA9" w:rsidRDefault="00A10F16" w:rsidP="00E42CF1">
            <w:pPr>
              <w:rPr>
                <w:rFonts w:ascii="Calibri" w:hAnsi="Calibri" w:cs="Calibri"/>
              </w:rPr>
            </w:pPr>
            <w:r w:rsidRPr="008D4DA9">
              <w:rPr>
                <w:rFonts w:ascii="Calibri" w:hAnsi="Calibri" w:cs="Calibri"/>
              </w:rPr>
              <w:t>System operacyjny</w:t>
            </w:r>
          </w:p>
        </w:tc>
        <w:tc>
          <w:tcPr>
            <w:tcW w:w="4910" w:type="dxa"/>
            <w:tcBorders>
              <w:top w:val="nil"/>
              <w:left w:val="nil"/>
              <w:bottom w:val="single" w:sz="4" w:space="0" w:color="auto"/>
              <w:right w:val="single" w:sz="4" w:space="0" w:color="auto"/>
            </w:tcBorders>
            <w:shd w:val="clear" w:color="auto" w:fill="auto"/>
            <w:vAlign w:val="bottom"/>
            <w:hideMark/>
          </w:tcPr>
          <w:p w14:paraId="07B4929C" w14:textId="77777777" w:rsidR="00A10F16" w:rsidRPr="008D4DA9" w:rsidRDefault="00A10F16" w:rsidP="00E42CF1">
            <w:pPr>
              <w:rPr>
                <w:rFonts w:ascii="Calibri" w:hAnsi="Calibri" w:cs="Calibri"/>
              </w:rPr>
            </w:pPr>
            <w:r w:rsidRPr="008D4DA9">
              <w:rPr>
                <w:rFonts w:ascii="Calibri" w:hAnsi="Calibri" w:cs="Calibri"/>
              </w:rPr>
              <w:t>Zainstalowany system operacyjny w wersji 64 – bit.</w:t>
            </w:r>
          </w:p>
        </w:tc>
        <w:tc>
          <w:tcPr>
            <w:tcW w:w="2589" w:type="dxa"/>
            <w:tcBorders>
              <w:top w:val="nil"/>
              <w:left w:val="nil"/>
              <w:bottom w:val="single" w:sz="4" w:space="0" w:color="auto"/>
              <w:right w:val="single" w:sz="4" w:space="0" w:color="auto"/>
            </w:tcBorders>
          </w:tcPr>
          <w:p w14:paraId="449D2D1D" w14:textId="77777777" w:rsidR="00A10F16" w:rsidRPr="008D4DA9" w:rsidRDefault="00A10F16" w:rsidP="00E42CF1">
            <w:pPr>
              <w:rPr>
                <w:rFonts w:ascii="Calibri" w:hAnsi="Calibri" w:cs="Calibri"/>
              </w:rPr>
            </w:pPr>
          </w:p>
        </w:tc>
      </w:tr>
      <w:tr w:rsidR="00A10F16" w:rsidRPr="008D4DA9" w14:paraId="46D6F3D1" w14:textId="5CD89BDB" w:rsidTr="00AF595C">
        <w:trPr>
          <w:trHeight w:val="1575"/>
          <w:jc w:val="center"/>
        </w:trPr>
        <w:tc>
          <w:tcPr>
            <w:tcW w:w="1941" w:type="dxa"/>
            <w:tcBorders>
              <w:top w:val="nil"/>
              <w:left w:val="single" w:sz="4" w:space="0" w:color="auto"/>
              <w:bottom w:val="single" w:sz="4" w:space="0" w:color="auto"/>
              <w:right w:val="single" w:sz="4" w:space="0" w:color="auto"/>
            </w:tcBorders>
            <w:shd w:val="clear" w:color="auto" w:fill="auto"/>
            <w:vAlign w:val="bottom"/>
            <w:hideMark/>
          </w:tcPr>
          <w:p w14:paraId="1F73C9EC" w14:textId="77777777" w:rsidR="00A10F16" w:rsidRPr="008D4DA9" w:rsidRDefault="00A10F16" w:rsidP="00E42CF1">
            <w:pPr>
              <w:rPr>
                <w:rFonts w:ascii="Calibri" w:hAnsi="Calibri" w:cs="Calibri"/>
              </w:rPr>
            </w:pPr>
            <w:r w:rsidRPr="008D4DA9">
              <w:rPr>
                <w:rFonts w:ascii="Calibri" w:hAnsi="Calibri" w:cs="Calibri"/>
              </w:rPr>
              <w:t> </w:t>
            </w:r>
          </w:p>
        </w:tc>
        <w:tc>
          <w:tcPr>
            <w:tcW w:w="4910" w:type="dxa"/>
            <w:tcBorders>
              <w:top w:val="nil"/>
              <w:left w:val="nil"/>
              <w:bottom w:val="single" w:sz="4" w:space="0" w:color="auto"/>
              <w:right w:val="single" w:sz="4" w:space="0" w:color="auto"/>
            </w:tcBorders>
            <w:shd w:val="clear" w:color="auto" w:fill="auto"/>
            <w:hideMark/>
          </w:tcPr>
          <w:p w14:paraId="38163408" w14:textId="77777777" w:rsidR="00A10F16" w:rsidRPr="008D4DA9" w:rsidRDefault="00A10F16" w:rsidP="00E42CF1">
            <w:pPr>
              <w:rPr>
                <w:rFonts w:ascii="Calibri" w:hAnsi="Calibri" w:cs="Calibri"/>
              </w:rPr>
            </w:pPr>
            <w:r w:rsidRPr="008D4DA9">
              <w:rPr>
                <w:rFonts w:ascii="Calibri" w:hAnsi="Calibri" w:cs="Calibri"/>
              </w:rPr>
              <w:t>Zamawiający posiada infrastrukturę sieciową zbudowaną w oparciu o platformę Microsoft Windows 2008 R2. Oferowany system operacyjny musi zapewnić pełną integrację z wdrożonym przez Zamawiającego rozwiązaniem Microsoft Active Directory.</w:t>
            </w:r>
          </w:p>
        </w:tc>
        <w:tc>
          <w:tcPr>
            <w:tcW w:w="2589" w:type="dxa"/>
            <w:tcBorders>
              <w:top w:val="nil"/>
              <w:left w:val="nil"/>
              <w:bottom w:val="single" w:sz="4" w:space="0" w:color="auto"/>
              <w:right w:val="single" w:sz="4" w:space="0" w:color="auto"/>
            </w:tcBorders>
          </w:tcPr>
          <w:p w14:paraId="7CE01717" w14:textId="77777777" w:rsidR="00A10F16" w:rsidRPr="008D4DA9" w:rsidRDefault="00A10F16" w:rsidP="00E42CF1">
            <w:pPr>
              <w:rPr>
                <w:rFonts w:ascii="Calibri" w:hAnsi="Calibri" w:cs="Calibri"/>
              </w:rPr>
            </w:pPr>
          </w:p>
        </w:tc>
      </w:tr>
      <w:tr w:rsidR="00A10F16" w:rsidRPr="008D4DA9" w14:paraId="0D1AFFA6" w14:textId="3BE2DB32" w:rsidTr="00AF595C">
        <w:trPr>
          <w:trHeight w:val="2205"/>
          <w:jc w:val="center"/>
        </w:trPr>
        <w:tc>
          <w:tcPr>
            <w:tcW w:w="1941" w:type="dxa"/>
            <w:tcBorders>
              <w:top w:val="nil"/>
              <w:left w:val="single" w:sz="4" w:space="0" w:color="auto"/>
              <w:bottom w:val="single" w:sz="4" w:space="0" w:color="auto"/>
              <w:right w:val="single" w:sz="4" w:space="0" w:color="auto"/>
            </w:tcBorders>
            <w:shd w:val="clear" w:color="auto" w:fill="auto"/>
            <w:vAlign w:val="bottom"/>
            <w:hideMark/>
          </w:tcPr>
          <w:p w14:paraId="3F547BC2" w14:textId="77777777" w:rsidR="00A10F16" w:rsidRPr="008D4DA9" w:rsidRDefault="00A10F16" w:rsidP="00E42CF1">
            <w:pPr>
              <w:rPr>
                <w:rFonts w:ascii="Calibri" w:hAnsi="Calibri" w:cs="Calibri"/>
              </w:rPr>
            </w:pPr>
            <w:r w:rsidRPr="008D4DA9">
              <w:rPr>
                <w:rFonts w:ascii="Calibri" w:hAnsi="Calibri" w:cs="Calibri"/>
              </w:rPr>
              <w:t> </w:t>
            </w:r>
          </w:p>
        </w:tc>
        <w:tc>
          <w:tcPr>
            <w:tcW w:w="4910" w:type="dxa"/>
            <w:tcBorders>
              <w:top w:val="nil"/>
              <w:left w:val="nil"/>
              <w:bottom w:val="single" w:sz="4" w:space="0" w:color="auto"/>
              <w:right w:val="single" w:sz="4" w:space="0" w:color="auto"/>
            </w:tcBorders>
            <w:shd w:val="clear" w:color="auto" w:fill="auto"/>
            <w:hideMark/>
          </w:tcPr>
          <w:p w14:paraId="271C8B5C" w14:textId="48A6888F" w:rsidR="00A10F16" w:rsidRPr="008D4DA9" w:rsidRDefault="00A10F16" w:rsidP="00E42CF1">
            <w:pPr>
              <w:rPr>
                <w:rFonts w:ascii="Calibri" w:hAnsi="Calibri" w:cs="Calibri"/>
              </w:rPr>
            </w:pPr>
            <w:r w:rsidRPr="008D4DA9">
              <w:rPr>
                <w:rFonts w:ascii="Calibri" w:hAnsi="Calibri" w:cs="Calibri"/>
              </w:rPr>
              <w:t xml:space="preserve">Zamawiający, informuje, iż na dostarczonych komputerach zainstaluje oprogramowanie Microsoft Office 365, które jest obecnie użytkowane przez Zamawiającego w ramach wykupionej </w:t>
            </w:r>
            <w:r w:rsidR="000230BD" w:rsidRPr="008D4DA9">
              <w:rPr>
                <w:rFonts w:ascii="Calibri" w:hAnsi="Calibri" w:cs="Calibri"/>
              </w:rPr>
              <w:t>subskry</w:t>
            </w:r>
            <w:r w:rsidR="000230BD">
              <w:rPr>
                <w:rFonts w:ascii="Calibri" w:hAnsi="Calibri" w:cs="Calibri"/>
              </w:rPr>
              <w:t>p</w:t>
            </w:r>
            <w:r w:rsidR="000230BD" w:rsidRPr="008D4DA9">
              <w:rPr>
                <w:rFonts w:ascii="Calibri" w:hAnsi="Calibri" w:cs="Calibri"/>
              </w:rPr>
              <w:t>cji</w:t>
            </w:r>
            <w:r w:rsidRPr="008D4DA9">
              <w:rPr>
                <w:rFonts w:ascii="Calibri" w:hAnsi="Calibri" w:cs="Calibri"/>
              </w:rPr>
              <w:t xml:space="preserve">. Dostarczony przez Wykonawcę system operacyjny musi umożliwiać zainstalowanie ww. oprogramowania oraz wykorzystanie jego pełnej funkcjonalności z zachowaniem pełnej stabilności. </w:t>
            </w:r>
          </w:p>
        </w:tc>
        <w:tc>
          <w:tcPr>
            <w:tcW w:w="2589" w:type="dxa"/>
            <w:tcBorders>
              <w:top w:val="nil"/>
              <w:left w:val="nil"/>
              <w:bottom w:val="single" w:sz="4" w:space="0" w:color="auto"/>
              <w:right w:val="single" w:sz="4" w:space="0" w:color="auto"/>
            </w:tcBorders>
          </w:tcPr>
          <w:p w14:paraId="08FFE12A" w14:textId="77777777" w:rsidR="00A10F16" w:rsidRPr="008D4DA9" w:rsidRDefault="00A10F16" w:rsidP="00E42CF1">
            <w:pPr>
              <w:rPr>
                <w:rFonts w:ascii="Calibri" w:hAnsi="Calibri" w:cs="Calibri"/>
              </w:rPr>
            </w:pPr>
          </w:p>
        </w:tc>
      </w:tr>
      <w:tr w:rsidR="00A10F16" w:rsidRPr="008D4DA9" w14:paraId="37F9813B" w14:textId="5B6DAD1F" w:rsidTr="00AF595C">
        <w:trPr>
          <w:trHeight w:val="315"/>
          <w:jc w:val="center"/>
        </w:trPr>
        <w:tc>
          <w:tcPr>
            <w:tcW w:w="1941" w:type="dxa"/>
            <w:tcBorders>
              <w:top w:val="nil"/>
              <w:left w:val="single" w:sz="4" w:space="0" w:color="auto"/>
              <w:bottom w:val="single" w:sz="4" w:space="0" w:color="auto"/>
              <w:right w:val="single" w:sz="4" w:space="0" w:color="auto"/>
            </w:tcBorders>
            <w:shd w:val="clear" w:color="auto" w:fill="auto"/>
            <w:vAlign w:val="bottom"/>
            <w:hideMark/>
          </w:tcPr>
          <w:p w14:paraId="5FCE31C2" w14:textId="77777777" w:rsidR="00A10F16" w:rsidRPr="008D4DA9" w:rsidRDefault="00A10F16" w:rsidP="00E42CF1">
            <w:pPr>
              <w:rPr>
                <w:rFonts w:ascii="Calibri" w:hAnsi="Calibri" w:cs="Calibri"/>
              </w:rPr>
            </w:pPr>
            <w:r w:rsidRPr="008D4DA9">
              <w:rPr>
                <w:rFonts w:ascii="Calibri" w:hAnsi="Calibri" w:cs="Calibri"/>
              </w:rPr>
              <w:t>Waga [kg]</w:t>
            </w:r>
          </w:p>
        </w:tc>
        <w:tc>
          <w:tcPr>
            <w:tcW w:w="4910" w:type="dxa"/>
            <w:tcBorders>
              <w:top w:val="nil"/>
              <w:left w:val="nil"/>
              <w:bottom w:val="single" w:sz="4" w:space="0" w:color="auto"/>
              <w:right w:val="single" w:sz="4" w:space="0" w:color="auto"/>
            </w:tcBorders>
            <w:shd w:val="clear" w:color="auto" w:fill="auto"/>
            <w:vAlign w:val="bottom"/>
            <w:hideMark/>
          </w:tcPr>
          <w:p w14:paraId="0457D0FF" w14:textId="77777777" w:rsidR="00A10F16" w:rsidRPr="008D4DA9" w:rsidRDefault="00A10F16" w:rsidP="00E42CF1">
            <w:pPr>
              <w:rPr>
                <w:rFonts w:ascii="Calibri" w:hAnsi="Calibri" w:cs="Calibri"/>
              </w:rPr>
            </w:pPr>
            <w:r w:rsidRPr="008D4DA9">
              <w:rPr>
                <w:rFonts w:ascii="Calibri" w:hAnsi="Calibri" w:cs="Calibri"/>
              </w:rPr>
              <w:t>maksymalnie 1,9kg</w:t>
            </w:r>
          </w:p>
        </w:tc>
        <w:tc>
          <w:tcPr>
            <w:tcW w:w="2589" w:type="dxa"/>
            <w:tcBorders>
              <w:top w:val="nil"/>
              <w:left w:val="nil"/>
              <w:bottom w:val="single" w:sz="4" w:space="0" w:color="auto"/>
              <w:right w:val="single" w:sz="4" w:space="0" w:color="auto"/>
            </w:tcBorders>
          </w:tcPr>
          <w:p w14:paraId="19976631" w14:textId="77777777" w:rsidR="00A10F16" w:rsidRPr="008D4DA9" w:rsidRDefault="00A10F16" w:rsidP="00E42CF1">
            <w:pPr>
              <w:rPr>
                <w:rFonts w:ascii="Calibri" w:hAnsi="Calibri" w:cs="Calibri"/>
              </w:rPr>
            </w:pPr>
          </w:p>
        </w:tc>
      </w:tr>
      <w:tr w:rsidR="00A10F16" w:rsidRPr="008D4DA9" w14:paraId="10AC096F" w14:textId="603816CD" w:rsidTr="00AF595C">
        <w:trPr>
          <w:trHeight w:val="315"/>
          <w:jc w:val="center"/>
        </w:trPr>
        <w:tc>
          <w:tcPr>
            <w:tcW w:w="1941" w:type="dxa"/>
            <w:tcBorders>
              <w:top w:val="nil"/>
              <w:left w:val="single" w:sz="4" w:space="0" w:color="auto"/>
              <w:bottom w:val="single" w:sz="4" w:space="0" w:color="auto"/>
              <w:right w:val="single" w:sz="4" w:space="0" w:color="auto"/>
            </w:tcBorders>
            <w:shd w:val="clear" w:color="auto" w:fill="auto"/>
            <w:vAlign w:val="bottom"/>
            <w:hideMark/>
          </w:tcPr>
          <w:p w14:paraId="79DF8FEB" w14:textId="77777777" w:rsidR="00A10F16" w:rsidRPr="008D4DA9" w:rsidRDefault="00A10F16" w:rsidP="00E42CF1">
            <w:pPr>
              <w:rPr>
                <w:rFonts w:ascii="Calibri" w:hAnsi="Calibri" w:cs="Calibri"/>
              </w:rPr>
            </w:pPr>
            <w:r w:rsidRPr="008D4DA9">
              <w:rPr>
                <w:rFonts w:ascii="Calibri" w:hAnsi="Calibri" w:cs="Calibri"/>
              </w:rPr>
              <w:t>Czas gwarancji</w:t>
            </w:r>
          </w:p>
        </w:tc>
        <w:tc>
          <w:tcPr>
            <w:tcW w:w="4910" w:type="dxa"/>
            <w:tcBorders>
              <w:top w:val="nil"/>
              <w:left w:val="nil"/>
              <w:bottom w:val="single" w:sz="4" w:space="0" w:color="auto"/>
              <w:right w:val="single" w:sz="4" w:space="0" w:color="auto"/>
            </w:tcBorders>
            <w:shd w:val="clear" w:color="auto" w:fill="auto"/>
            <w:vAlign w:val="bottom"/>
            <w:hideMark/>
          </w:tcPr>
          <w:p w14:paraId="10A12242" w14:textId="77777777" w:rsidR="00A10F16" w:rsidRPr="008D4DA9" w:rsidRDefault="00A10F16" w:rsidP="00E42CF1">
            <w:pPr>
              <w:rPr>
                <w:rFonts w:ascii="Calibri" w:hAnsi="Calibri" w:cs="Calibri"/>
              </w:rPr>
            </w:pPr>
            <w:r w:rsidRPr="008D4DA9">
              <w:rPr>
                <w:rFonts w:ascii="Calibri" w:hAnsi="Calibri" w:cs="Calibri"/>
              </w:rPr>
              <w:t>36 miesięcy</w:t>
            </w:r>
          </w:p>
        </w:tc>
        <w:tc>
          <w:tcPr>
            <w:tcW w:w="2589" w:type="dxa"/>
            <w:tcBorders>
              <w:top w:val="nil"/>
              <w:left w:val="nil"/>
              <w:bottom w:val="single" w:sz="4" w:space="0" w:color="auto"/>
              <w:right w:val="single" w:sz="4" w:space="0" w:color="auto"/>
            </w:tcBorders>
          </w:tcPr>
          <w:p w14:paraId="62CFAEBB" w14:textId="77777777" w:rsidR="00A10F16" w:rsidRPr="008D4DA9" w:rsidRDefault="00A10F16" w:rsidP="00E42CF1">
            <w:pPr>
              <w:rPr>
                <w:rFonts w:ascii="Calibri" w:hAnsi="Calibri" w:cs="Calibri"/>
              </w:rPr>
            </w:pPr>
          </w:p>
        </w:tc>
      </w:tr>
      <w:tr w:rsidR="00A10F16" w:rsidRPr="008D4DA9" w14:paraId="102BD3C1" w14:textId="546F2A3A" w:rsidTr="00AF595C">
        <w:trPr>
          <w:trHeight w:val="315"/>
          <w:jc w:val="center"/>
        </w:trPr>
        <w:tc>
          <w:tcPr>
            <w:tcW w:w="1941" w:type="dxa"/>
            <w:tcBorders>
              <w:top w:val="nil"/>
              <w:left w:val="single" w:sz="4" w:space="0" w:color="auto"/>
              <w:bottom w:val="single" w:sz="4" w:space="0" w:color="auto"/>
              <w:right w:val="single" w:sz="4" w:space="0" w:color="auto"/>
            </w:tcBorders>
            <w:shd w:val="clear" w:color="auto" w:fill="auto"/>
            <w:vAlign w:val="bottom"/>
            <w:hideMark/>
          </w:tcPr>
          <w:p w14:paraId="32F2976E" w14:textId="77777777" w:rsidR="00A10F16" w:rsidRPr="008D4DA9" w:rsidRDefault="00A10F16" w:rsidP="00E42CF1">
            <w:pPr>
              <w:rPr>
                <w:rFonts w:ascii="Calibri" w:hAnsi="Calibri" w:cs="Calibri"/>
              </w:rPr>
            </w:pPr>
            <w:r w:rsidRPr="008D4DA9">
              <w:rPr>
                <w:rFonts w:ascii="Calibri" w:hAnsi="Calibri" w:cs="Calibri"/>
              </w:rPr>
              <w:lastRenderedPageBreak/>
              <w:t>Typ gwarancji</w:t>
            </w:r>
          </w:p>
        </w:tc>
        <w:tc>
          <w:tcPr>
            <w:tcW w:w="4910" w:type="dxa"/>
            <w:tcBorders>
              <w:top w:val="nil"/>
              <w:left w:val="nil"/>
              <w:bottom w:val="single" w:sz="4" w:space="0" w:color="auto"/>
              <w:right w:val="single" w:sz="4" w:space="0" w:color="auto"/>
            </w:tcBorders>
            <w:shd w:val="clear" w:color="auto" w:fill="auto"/>
            <w:vAlign w:val="bottom"/>
            <w:hideMark/>
          </w:tcPr>
          <w:p w14:paraId="1FA821F7" w14:textId="77777777" w:rsidR="00A10F16" w:rsidRPr="008D4DA9" w:rsidRDefault="00A10F16" w:rsidP="00E42CF1">
            <w:pPr>
              <w:rPr>
                <w:rFonts w:ascii="Calibri" w:hAnsi="Calibri" w:cs="Calibri"/>
              </w:rPr>
            </w:pPr>
            <w:r w:rsidRPr="008D4DA9">
              <w:rPr>
                <w:rFonts w:ascii="Calibri" w:hAnsi="Calibri" w:cs="Calibri"/>
              </w:rPr>
              <w:t>on-</w:t>
            </w:r>
            <w:proofErr w:type="spellStart"/>
            <w:r w:rsidRPr="008D4DA9">
              <w:rPr>
                <w:rFonts w:ascii="Calibri" w:hAnsi="Calibri" w:cs="Calibri"/>
              </w:rPr>
              <w:t>site</w:t>
            </w:r>
            <w:proofErr w:type="spellEnd"/>
            <w:r w:rsidRPr="008D4DA9">
              <w:rPr>
                <w:rFonts w:ascii="Calibri" w:hAnsi="Calibri" w:cs="Calibri"/>
              </w:rPr>
              <w:t xml:space="preserve"> </w:t>
            </w:r>
            <w:proofErr w:type="spellStart"/>
            <w:r w:rsidRPr="008D4DA9">
              <w:rPr>
                <w:rFonts w:ascii="Calibri" w:hAnsi="Calibri" w:cs="Calibri"/>
              </w:rPr>
              <w:t>next</w:t>
            </w:r>
            <w:proofErr w:type="spellEnd"/>
            <w:r w:rsidRPr="008D4DA9">
              <w:rPr>
                <w:rFonts w:ascii="Calibri" w:hAnsi="Calibri" w:cs="Calibri"/>
              </w:rPr>
              <w:t xml:space="preserve"> business </w:t>
            </w:r>
            <w:proofErr w:type="spellStart"/>
            <w:r w:rsidRPr="008D4DA9">
              <w:rPr>
                <w:rFonts w:ascii="Calibri" w:hAnsi="Calibri" w:cs="Calibri"/>
              </w:rPr>
              <w:t>day</w:t>
            </w:r>
            <w:proofErr w:type="spellEnd"/>
          </w:p>
        </w:tc>
        <w:tc>
          <w:tcPr>
            <w:tcW w:w="2589" w:type="dxa"/>
            <w:tcBorders>
              <w:top w:val="nil"/>
              <w:left w:val="nil"/>
              <w:bottom w:val="single" w:sz="4" w:space="0" w:color="auto"/>
              <w:right w:val="single" w:sz="4" w:space="0" w:color="auto"/>
            </w:tcBorders>
          </w:tcPr>
          <w:p w14:paraId="47B3DB4C" w14:textId="77777777" w:rsidR="00A10F16" w:rsidRPr="008D4DA9" w:rsidRDefault="00A10F16" w:rsidP="00E42CF1">
            <w:pPr>
              <w:rPr>
                <w:rFonts w:ascii="Calibri" w:hAnsi="Calibri" w:cs="Calibri"/>
              </w:rPr>
            </w:pPr>
          </w:p>
        </w:tc>
      </w:tr>
      <w:tr w:rsidR="00A10F16" w:rsidRPr="008D4DA9" w14:paraId="3C000E26" w14:textId="59F0BF7C" w:rsidTr="00AF595C">
        <w:trPr>
          <w:trHeight w:val="630"/>
          <w:jc w:val="center"/>
        </w:trPr>
        <w:tc>
          <w:tcPr>
            <w:tcW w:w="1941" w:type="dxa"/>
            <w:tcBorders>
              <w:top w:val="nil"/>
              <w:left w:val="single" w:sz="4" w:space="0" w:color="auto"/>
              <w:bottom w:val="single" w:sz="4" w:space="0" w:color="auto"/>
              <w:right w:val="single" w:sz="4" w:space="0" w:color="auto"/>
            </w:tcBorders>
            <w:shd w:val="clear" w:color="auto" w:fill="auto"/>
            <w:vAlign w:val="bottom"/>
            <w:hideMark/>
          </w:tcPr>
          <w:p w14:paraId="7C67507A" w14:textId="77777777" w:rsidR="00A10F16" w:rsidRPr="008D4DA9" w:rsidRDefault="00A10F16" w:rsidP="00E42CF1">
            <w:pPr>
              <w:rPr>
                <w:rFonts w:ascii="Calibri" w:hAnsi="Calibri" w:cs="Calibri"/>
              </w:rPr>
            </w:pPr>
            <w:r w:rsidRPr="008D4DA9">
              <w:rPr>
                <w:rFonts w:ascii="Calibri" w:hAnsi="Calibri" w:cs="Calibri"/>
              </w:rPr>
              <w:t>Akcesoria dodatkowe</w:t>
            </w:r>
          </w:p>
        </w:tc>
        <w:tc>
          <w:tcPr>
            <w:tcW w:w="4910" w:type="dxa"/>
            <w:tcBorders>
              <w:top w:val="nil"/>
              <w:left w:val="nil"/>
              <w:bottom w:val="single" w:sz="4" w:space="0" w:color="auto"/>
              <w:right w:val="single" w:sz="4" w:space="0" w:color="auto"/>
            </w:tcBorders>
            <w:shd w:val="clear" w:color="auto" w:fill="auto"/>
            <w:vAlign w:val="bottom"/>
            <w:hideMark/>
          </w:tcPr>
          <w:p w14:paraId="22874F75" w14:textId="37D1BCD4" w:rsidR="00A10F16" w:rsidRPr="008D4DA9" w:rsidRDefault="00A10F16" w:rsidP="00E42CF1">
            <w:pPr>
              <w:rPr>
                <w:rFonts w:ascii="Calibri" w:hAnsi="Calibri" w:cs="Calibri"/>
              </w:rPr>
            </w:pPr>
            <w:r w:rsidRPr="008D4DA9">
              <w:rPr>
                <w:rFonts w:ascii="Calibri" w:hAnsi="Calibri" w:cs="Calibri"/>
              </w:rPr>
              <w:t>Torba przenośna dedykowana do wielkości zapr</w:t>
            </w:r>
            <w:r w:rsidR="000230BD">
              <w:rPr>
                <w:rFonts w:ascii="Calibri" w:hAnsi="Calibri" w:cs="Calibri"/>
              </w:rPr>
              <w:t>o</w:t>
            </w:r>
            <w:r w:rsidRPr="008D4DA9">
              <w:rPr>
                <w:rFonts w:ascii="Calibri" w:hAnsi="Calibri" w:cs="Calibri"/>
              </w:rPr>
              <w:t>ponowanego urządzenia oraz bezprzewodowa mysz optyczna</w:t>
            </w:r>
          </w:p>
        </w:tc>
        <w:tc>
          <w:tcPr>
            <w:tcW w:w="2589" w:type="dxa"/>
            <w:tcBorders>
              <w:top w:val="nil"/>
              <w:left w:val="nil"/>
              <w:bottom w:val="single" w:sz="4" w:space="0" w:color="auto"/>
              <w:right w:val="single" w:sz="4" w:space="0" w:color="auto"/>
            </w:tcBorders>
          </w:tcPr>
          <w:p w14:paraId="03EEDFD4" w14:textId="77777777" w:rsidR="00A10F16" w:rsidRPr="008D4DA9" w:rsidRDefault="00A10F16" w:rsidP="00E42CF1">
            <w:pPr>
              <w:rPr>
                <w:rFonts w:ascii="Calibri" w:hAnsi="Calibri" w:cs="Calibri"/>
              </w:rPr>
            </w:pPr>
          </w:p>
        </w:tc>
      </w:tr>
    </w:tbl>
    <w:p w14:paraId="692BAF0E" w14:textId="77777777" w:rsidR="000431C3" w:rsidRDefault="000431C3" w:rsidP="000431C3">
      <w:pPr>
        <w:tabs>
          <w:tab w:val="left" w:pos="284"/>
          <w:tab w:val="left" w:pos="426"/>
        </w:tabs>
        <w:rPr>
          <w:rFonts w:ascii="Calibri" w:hAnsi="Calibri" w:cs="Calibri"/>
          <w:color w:val="000000"/>
        </w:rPr>
      </w:pPr>
    </w:p>
    <w:bookmarkEnd w:id="2"/>
    <w:p w14:paraId="4BE79177" w14:textId="77777777" w:rsidR="000431C3" w:rsidRPr="00E81FA4" w:rsidRDefault="000431C3" w:rsidP="000431C3">
      <w:pPr>
        <w:ind w:firstLine="708"/>
        <w:jc w:val="right"/>
        <w:rPr>
          <w:rFonts w:ascii="Calibri" w:hAnsi="Calibri" w:cs="Calibri"/>
          <w:b/>
          <w:iCs/>
        </w:rPr>
      </w:pPr>
    </w:p>
    <w:p w14:paraId="0DC452DB" w14:textId="77777777" w:rsidR="000431C3" w:rsidRPr="00E81FA4" w:rsidRDefault="000431C3" w:rsidP="000431C3">
      <w:pPr>
        <w:ind w:firstLine="708"/>
        <w:jc w:val="right"/>
        <w:rPr>
          <w:rFonts w:ascii="Calibri" w:hAnsi="Calibri" w:cs="Calibri"/>
          <w:b/>
          <w:iCs/>
        </w:rPr>
      </w:pPr>
    </w:p>
    <w:tbl>
      <w:tblPr>
        <w:tblW w:w="9365" w:type="dxa"/>
        <w:tblInd w:w="75" w:type="dxa"/>
        <w:tblCellMar>
          <w:left w:w="70" w:type="dxa"/>
          <w:right w:w="70" w:type="dxa"/>
        </w:tblCellMar>
        <w:tblLook w:val="04A0" w:firstRow="1" w:lastRow="0" w:firstColumn="1" w:lastColumn="0" w:noHBand="0" w:noVBand="1"/>
      </w:tblPr>
      <w:tblGrid>
        <w:gridCol w:w="2717"/>
        <w:gridCol w:w="4433"/>
        <w:gridCol w:w="2215"/>
      </w:tblGrid>
      <w:tr w:rsidR="00ED5304" w:rsidRPr="00605EBD" w14:paraId="281C8F03" w14:textId="44AC019E" w:rsidTr="00ED5304">
        <w:trPr>
          <w:trHeight w:val="315"/>
        </w:trPr>
        <w:tc>
          <w:tcPr>
            <w:tcW w:w="2717" w:type="dxa"/>
            <w:tcBorders>
              <w:top w:val="single" w:sz="4" w:space="0" w:color="auto"/>
              <w:left w:val="single" w:sz="4" w:space="0" w:color="auto"/>
              <w:bottom w:val="single" w:sz="4" w:space="0" w:color="auto"/>
              <w:right w:val="single" w:sz="4" w:space="0" w:color="auto"/>
            </w:tcBorders>
            <w:shd w:val="clear" w:color="000000" w:fill="FFFF00"/>
            <w:hideMark/>
          </w:tcPr>
          <w:p w14:paraId="3FAB601E" w14:textId="77777777" w:rsidR="00ED5304" w:rsidRPr="00605EBD" w:rsidRDefault="00ED5304" w:rsidP="006E5647">
            <w:pPr>
              <w:widowControl/>
              <w:numPr>
                <w:ilvl w:val="0"/>
                <w:numId w:val="57"/>
              </w:numPr>
              <w:autoSpaceDE/>
              <w:autoSpaceDN/>
              <w:rPr>
                <w:rFonts w:ascii="Calibri" w:hAnsi="Calibri" w:cs="Calibri"/>
              </w:rPr>
            </w:pPr>
            <w:r w:rsidRPr="00605EBD">
              <w:rPr>
                <w:rFonts w:ascii="Calibri" w:hAnsi="Calibri" w:cs="Calibri"/>
              </w:rPr>
              <w:t>Notebook 14 cali</w:t>
            </w:r>
          </w:p>
        </w:tc>
        <w:tc>
          <w:tcPr>
            <w:tcW w:w="4433" w:type="dxa"/>
            <w:tcBorders>
              <w:top w:val="single" w:sz="4" w:space="0" w:color="auto"/>
              <w:left w:val="nil"/>
              <w:bottom w:val="single" w:sz="4" w:space="0" w:color="auto"/>
              <w:right w:val="single" w:sz="4" w:space="0" w:color="auto"/>
            </w:tcBorders>
            <w:shd w:val="clear" w:color="000000" w:fill="FFFF00"/>
            <w:vAlign w:val="bottom"/>
            <w:hideMark/>
          </w:tcPr>
          <w:p w14:paraId="2C934075" w14:textId="05D1AD74" w:rsidR="00ED5304" w:rsidRPr="00605EBD" w:rsidRDefault="004206DF" w:rsidP="00E42CF1">
            <w:pPr>
              <w:rPr>
                <w:rFonts w:ascii="Calibri" w:hAnsi="Calibri" w:cs="Calibri"/>
              </w:rPr>
            </w:pPr>
            <w:r>
              <w:rPr>
                <w:rFonts w:ascii="Calibri" w:hAnsi="Calibri" w:cs="Calibri"/>
              </w:rPr>
              <w:t>Z</w:t>
            </w:r>
            <w:r w:rsidR="00ED5304" w:rsidRPr="00605EBD">
              <w:rPr>
                <w:rFonts w:ascii="Calibri" w:hAnsi="Calibri" w:cs="Calibri"/>
              </w:rPr>
              <w:t>godny z poniższymi wymaganiami minimalnymi</w:t>
            </w:r>
            <w:r w:rsidR="00ED5304">
              <w:rPr>
                <w:rFonts w:ascii="Calibri" w:hAnsi="Calibri" w:cs="Calibri"/>
              </w:rPr>
              <w:t xml:space="preserve"> </w:t>
            </w:r>
            <w:r>
              <w:rPr>
                <w:rFonts w:ascii="Calibri" w:hAnsi="Calibri" w:cs="Calibri"/>
              </w:rPr>
              <w:t>:</w:t>
            </w:r>
          </w:p>
        </w:tc>
        <w:tc>
          <w:tcPr>
            <w:tcW w:w="2215" w:type="dxa"/>
            <w:tcBorders>
              <w:top w:val="single" w:sz="4" w:space="0" w:color="auto"/>
              <w:left w:val="nil"/>
              <w:bottom w:val="single" w:sz="4" w:space="0" w:color="auto"/>
              <w:right w:val="single" w:sz="4" w:space="0" w:color="auto"/>
            </w:tcBorders>
            <w:shd w:val="clear" w:color="000000" w:fill="FFFF00"/>
          </w:tcPr>
          <w:p w14:paraId="15C6EA89" w14:textId="77D41384" w:rsidR="00ED5304" w:rsidRPr="00605EBD" w:rsidRDefault="00ED5304" w:rsidP="00E42CF1">
            <w:pPr>
              <w:rPr>
                <w:rFonts w:ascii="Calibri" w:hAnsi="Calibri" w:cs="Calibri"/>
              </w:rPr>
            </w:pPr>
            <w:r w:rsidRPr="00B752D8">
              <w:rPr>
                <w:rFonts w:ascii="Calibri" w:hAnsi="Calibri" w:cs="Calibri"/>
                <w:b/>
                <w:bCs/>
                <w:color w:val="000000"/>
                <w:sz w:val="20"/>
                <w:szCs w:val="20"/>
              </w:rPr>
              <w:t>Faktyczne parametry oferowanego sprzętu, zgodnie z informacjami producentów sprzętu udostępnianymi na stronach internetowych.</w:t>
            </w:r>
          </w:p>
        </w:tc>
      </w:tr>
      <w:tr w:rsidR="00ED5304" w:rsidRPr="00605EBD" w14:paraId="19305302" w14:textId="0B203EF9" w:rsidTr="00ED5304">
        <w:trPr>
          <w:trHeight w:val="315"/>
        </w:trPr>
        <w:tc>
          <w:tcPr>
            <w:tcW w:w="2717" w:type="dxa"/>
            <w:tcBorders>
              <w:top w:val="nil"/>
              <w:left w:val="single" w:sz="4" w:space="0" w:color="auto"/>
              <w:bottom w:val="single" w:sz="4" w:space="0" w:color="auto"/>
              <w:right w:val="single" w:sz="4" w:space="0" w:color="auto"/>
            </w:tcBorders>
            <w:shd w:val="clear" w:color="000000" w:fill="FFFF00"/>
            <w:hideMark/>
          </w:tcPr>
          <w:p w14:paraId="6AA73D01" w14:textId="77777777" w:rsidR="00ED5304" w:rsidRPr="00605EBD" w:rsidRDefault="00ED5304" w:rsidP="00E42CF1">
            <w:pPr>
              <w:rPr>
                <w:rFonts w:ascii="Calibri" w:hAnsi="Calibri" w:cs="Calibri"/>
              </w:rPr>
            </w:pPr>
            <w:r w:rsidRPr="00605EBD">
              <w:rPr>
                <w:rFonts w:ascii="Calibri" w:hAnsi="Calibri" w:cs="Calibri"/>
              </w:rPr>
              <w:t>Ilość</w:t>
            </w:r>
          </w:p>
        </w:tc>
        <w:tc>
          <w:tcPr>
            <w:tcW w:w="4433" w:type="dxa"/>
            <w:tcBorders>
              <w:top w:val="nil"/>
              <w:left w:val="nil"/>
              <w:bottom w:val="single" w:sz="4" w:space="0" w:color="auto"/>
              <w:right w:val="single" w:sz="4" w:space="0" w:color="auto"/>
            </w:tcBorders>
            <w:shd w:val="clear" w:color="000000" w:fill="FFFF00"/>
            <w:vAlign w:val="bottom"/>
            <w:hideMark/>
          </w:tcPr>
          <w:p w14:paraId="2CDC442E" w14:textId="3571E0D7" w:rsidR="00ED5304" w:rsidRPr="00605EBD" w:rsidRDefault="00ED5304" w:rsidP="00E42CF1">
            <w:pPr>
              <w:rPr>
                <w:rFonts w:ascii="Calibri" w:hAnsi="Calibri" w:cs="Calibri"/>
              </w:rPr>
            </w:pPr>
            <w:r w:rsidRPr="00605EBD">
              <w:rPr>
                <w:rFonts w:ascii="Calibri" w:hAnsi="Calibri" w:cs="Calibri"/>
              </w:rPr>
              <w:t>5 szt</w:t>
            </w:r>
            <w:r w:rsidR="004206DF">
              <w:rPr>
                <w:rFonts w:ascii="Calibri" w:hAnsi="Calibri" w:cs="Calibri"/>
              </w:rPr>
              <w:t>.</w:t>
            </w:r>
          </w:p>
        </w:tc>
        <w:tc>
          <w:tcPr>
            <w:tcW w:w="2215" w:type="dxa"/>
            <w:tcBorders>
              <w:top w:val="nil"/>
              <w:left w:val="nil"/>
              <w:bottom w:val="single" w:sz="4" w:space="0" w:color="auto"/>
              <w:right w:val="single" w:sz="4" w:space="0" w:color="auto"/>
            </w:tcBorders>
            <w:shd w:val="clear" w:color="000000" w:fill="FFFF00"/>
          </w:tcPr>
          <w:p w14:paraId="6F1C8895" w14:textId="77777777" w:rsidR="00ED5304" w:rsidRPr="00605EBD" w:rsidRDefault="00ED5304" w:rsidP="00E42CF1">
            <w:pPr>
              <w:rPr>
                <w:rFonts w:ascii="Calibri" w:hAnsi="Calibri" w:cs="Calibri"/>
              </w:rPr>
            </w:pPr>
          </w:p>
        </w:tc>
      </w:tr>
      <w:tr w:rsidR="00ED5304" w:rsidRPr="00605EBD" w14:paraId="4754BAFD" w14:textId="34B0A9D3" w:rsidTr="00ED5304">
        <w:trPr>
          <w:trHeight w:val="600"/>
        </w:trPr>
        <w:tc>
          <w:tcPr>
            <w:tcW w:w="2717" w:type="dxa"/>
            <w:tcBorders>
              <w:top w:val="nil"/>
              <w:left w:val="single" w:sz="4" w:space="0" w:color="auto"/>
              <w:bottom w:val="single" w:sz="4" w:space="0" w:color="auto"/>
              <w:right w:val="single" w:sz="4" w:space="0" w:color="auto"/>
            </w:tcBorders>
            <w:shd w:val="clear" w:color="auto" w:fill="auto"/>
            <w:vAlign w:val="bottom"/>
            <w:hideMark/>
          </w:tcPr>
          <w:p w14:paraId="6DED3357" w14:textId="77777777" w:rsidR="00ED5304" w:rsidRPr="00605EBD" w:rsidRDefault="00ED5304" w:rsidP="00E42CF1">
            <w:pPr>
              <w:rPr>
                <w:rFonts w:ascii="Calibri" w:hAnsi="Calibri" w:cs="Calibri"/>
              </w:rPr>
            </w:pPr>
            <w:r w:rsidRPr="00605EBD">
              <w:rPr>
                <w:rFonts w:ascii="Calibri" w:hAnsi="Calibri" w:cs="Calibri"/>
              </w:rPr>
              <w:t>Model procesora</w:t>
            </w:r>
          </w:p>
        </w:tc>
        <w:tc>
          <w:tcPr>
            <w:tcW w:w="4433" w:type="dxa"/>
            <w:tcBorders>
              <w:top w:val="nil"/>
              <w:left w:val="nil"/>
              <w:bottom w:val="single" w:sz="4" w:space="0" w:color="auto"/>
              <w:right w:val="single" w:sz="4" w:space="0" w:color="auto"/>
            </w:tcBorders>
            <w:shd w:val="clear" w:color="auto" w:fill="auto"/>
            <w:vAlign w:val="bottom"/>
            <w:hideMark/>
          </w:tcPr>
          <w:p w14:paraId="3FD7729D" w14:textId="57F7FDD3" w:rsidR="00ED5304" w:rsidRPr="00605EBD" w:rsidRDefault="00ED5304" w:rsidP="00E42CF1">
            <w:pPr>
              <w:rPr>
                <w:rFonts w:ascii="Calibri" w:hAnsi="Calibri" w:cs="Calibri"/>
              </w:rPr>
            </w:pPr>
            <w:r w:rsidRPr="00605EBD">
              <w:rPr>
                <w:rFonts w:ascii="Calibri" w:hAnsi="Calibri" w:cs="Calibri"/>
              </w:rPr>
              <w:t xml:space="preserve">Intel </w:t>
            </w:r>
            <w:proofErr w:type="spellStart"/>
            <w:r w:rsidRPr="00605EBD">
              <w:rPr>
                <w:rFonts w:ascii="Calibri" w:hAnsi="Calibri" w:cs="Calibri"/>
              </w:rPr>
              <w:t>Core</w:t>
            </w:r>
            <w:proofErr w:type="spellEnd"/>
            <w:r w:rsidRPr="00605EBD">
              <w:rPr>
                <w:rFonts w:ascii="Calibri" w:hAnsi="Calibri" w:cs="Calibri"/>
              </w:rPr>
              <w:t xml:space="preserve"> i5-1035G1 lub równoważny. Równoważność na podstawie wydajności w ogólnodostępnych testach zamieszczonych na stronie https://www.cpubenchmark.net/laptop.html o wydajności nie mniejszej niż 7900 pkt</w:t>
            </w:r>
          </w:p>
        </w:tc>
        <w:tc>
          <w:tcPr>
            <w:tcW w:w="2215" w:type="dxa"/>
            <w:tcBorders>
              <w:top w:val="nil"/>
              <w:left w:val="nil"/>
              <w:bottom w:val="single" w:sz="4" w:space="0" w:color="auto"/>
              <w:right w:val="single" w:sz="4" w:space="0" w:color="auto"/>
            </w:tcBorders>
          </w:tcPr>
          <w:p w14:paraId="786FDA7E" w14:textId="77777777" w:rsidR="00ED5304" w:rsidRPr="00605EBD" w:rsidRDefault="00ED5304" w:rsidP="00E42CF1">
            <w:pPr>
              <w:rPr>
                <w:rFonts w:ascii="Calibri" w:hAnsi="Calibri" w:cs="Calibri"/>
              </w:rPr>
            </w:pPr>
          </w:p>
        </w:tc>
      </w:tr>
      <w:tr w:rsidR="00ED5304" w:rsidRPr="00605EBD" w14:paraId="74C1C6FC" w14:textId="761E019E" w:rsidTr="00ED5304">
        <w:trPr>
          <w:trHeight w:val="285"/>
        </w:trPr>
        <w:tc>
          <w:tcPr>
            <w:tcW w:w="2717" w:type="dxa"/>
            <w:tcBorders>
              <w:top w:val="nil"/>
              <w:left w:val="single" w:sz="4" w:space="0" w:color="auto"/>
              <w:bottom w:val="single" w:sz="4" w:space="0" w:color="auto"/>
              <w:right w:val="single" w:sz="4" w:space="0" w:color="auto"/>
            </w:tcBorders>
            <w:shd w:val="clear" w:color="auto" w:fill="auto"/>
            <w:vAlign w:val="bottom"/>
            <w:hideMark/>
          </w:tcPr>
          <w:p w14:paraId="18966077" w14:textId="77777777" w:rsidR="00ED5304" w:rsidRPr="00605EBD" w:rsidRDefault="00ED5304" w:rsidP="00E42CF1">
            <w:pPr>
              <w:rPr>
                <w:rFonts w:ascii="Calibri" w:hAnsi="Calibri" w:cs="Calibri"/>
              </w:rPr>
            </w:pPr>
            <w:r w:rsidRPr="00605EBD">
              <w:rPr>
                <w:rFonts w:ascii="Calibri" w:hAnsi="Calibri" w:cs="Calibri"/>
              </w:rPr>
              <w:t>Ilość pamięci [GB]</w:t>
            </w:r>
          </w:p>
        </w:tc>
        <w:tc>
          <w:tcPr>
            <w:tcW w:w="4433" w:type="dxa"/>
            <w:tcBorders>
              <w:top w:val="nil"/>
              <w:left w:val="nil"/>
              <w:bottom w:val="single" w:sz="4" w:space="0" w:color="auto"/>
              <w:right w:val="single" w:sz="4" w:space="0" w:color="auto"/>
            </w:tcBorders>
            <w:shd w:val="clear" w:color="auto" w:fill="auto"/>
            <w:vAlign w:val="bottom"/>
            <w:hideMark/>
          </w:tcPr>
          <w:p w14:paraId="5BFF85ED" w14:textId="77777777" w:rsidR="00ED5304" w:rsidRPr="00605EBD" w:rsidRDefault="00ED5304" w:rsidP="00E42CF1">
            <w:pPr>
              <w:rPr>
                <w:rFonts w:ascii="Calibri" w:hAnsi="Calibri" w:cs="Calibri"/>
              </w:rPr>
            </w:pPr>
            <w:r w:rsidRPr="00605EBD">
              <w:rPr>
                <w:rFonts w:ascii="Calibri" w:hAnsi="Calibri" w:cs="Calibri"/>
              </w:rPr>
              <w:t>16GB DDR4</w:t>
            </w:r>
          </w:p>
        </w:tc>
        <w:tc>
          <w:tcPr>
            <w:tcW w:w="2215" w:type="dxa"/>
            <w:tcBorders>
              <w:top w:val="nil"/>
              <w:left w:val="nil"/>
              <w:bottom w:val="single" w:sz="4" w:space="0" w:color="auto"/>
              <w:right w:val="single" w:sz="4" w:space="0" w:color="auto"/>
            </w:tcBorders>
          </w:tcPr>
          <w:p w14:paraId="7830EF53" w14:textId="77777777" w:rsidR="00ED5304" w:rsidRPr="00605EBD" w:rsidRDefault="00ED5304" w:rsidP="00E42CF1">
            <w:pPr>
              <w:rPr>
                <w:rFonts w:ascii="Calibri" w:hAnsi="Calibri" w:cs="Calibri"/>
              </w:rPr>
            </w:pPr>
          </w:p>
        </w:tc>
      </w:tr>
      <w:tr w:rsidR="00ED5304" w:rsidRPr="00605EBD" w14:paraId="01249740" w14:textId="085A36C5" w:rsidTr="00ED5304">
        <w:trPr>
          <w:trHeight w:val="285"/>
        </w:trPr>
        <w:tc>
          <w:tcPr>
            <w:tcW w:w="2717" w:type="dxa"/>
            <w:tcBorders>
              <w:top w:val="nil"/>
              <w:left w:val="single" w:sz="4" w:space="0" w:color="auto"/>
              <w:bottom w:val="single" w:sz="4" w:space="0" w:color="auto"/>
              <w:right w:val="single" w:sz="4" w:space="0" w:color="auto"/>
            </w:tcBorders>
            <w:shd w:val="clear" w:color="auto" w:fill="auto"/>
            <w:vAlign w:val="bottom"/>
            <w:hideMark/>
          </w:tcPr>
          <w:p w14:paraId="48FBB558" w14:textId="77777777" w:rsidR="00ED5304" w:rsidRPr="00605EBD" w:rsidRDefault="00ED5304" w:rsidP="00E42CF1">
            <w:pPr>
              <w:rPr>
                <w:rFonts w:ascii="Calibri" w:hAnsi="Calibri" w:cs="Calibri"/>
              </w:rPr>
            </w:pPr>
            <w:r w:rsidRPr="00605EBD">
              <w:rPr>
                <w:rFonts w:ascii="Calibri" w:hAnsi="Calibri" w:cs="Calibri"/>
              </w:rPr>
              <w:t>Liczba banków pamięci</w:t>
            </w:r>
          </w:p>
        </w:tc>
        <w:tc>
          <w:tcPr>
            <w:tcW w:w="4433" w:type="dxa"/>
            <w:tcBorders>
              <w:top w:val="nil"/>
              <w:left w:val="nil"/>
              <w:bottom w:val="single" w:sz="4" w:space="0" w:color="auto"/>
              <w:right w:val="single" w:sz="4" w:space="0" w:color="auto"/>
            </w:tcBorders>
            <w:shd w:val="clear" w:color="auto" w:fill="auto"/>
            <w:vAlign w:val="bottom"/>
            <w:hideMark/>
          </w:tcPr>
          <w:p w14:paraId="7B68DE49" w14:textId="77777777" w:rsidR="00ED5304" w:rsidRPr="00605EBD" w:rsidRDefault="00ED5304" w:rsidP="00E42CF1">
            <w:pPr>
              <w:rPr>
                <w:rFonts w:ascii="Calibri" w:hAnsi="Calibri" w:cs="Calibri"/>
              </w:rPr>
            </w:pPr>
            <w:r w:rsidRPr="00605EBD">
              <w:rPr>
                <w:rFonts w:ascii="Calibri" w:hAnsi="Calibri" w:cs="Calibri"/>
              </w:rPr>
              <w:t>2</w:t>
            </w:r>
          </w:p>
        </w:tc>
        <w:tc>
          <w:tcPr>
            <w:tcW w:w="2215" w:type="dxa"/>
            <w:tcBorders>
              <w:top w:val="nil"/>
              <w:left w:val="nil"/>
              <w:bottom w:val="single" w:sz="4" w:space="0" w:color="auto"/>
              <w:right w:val="single" w:sz="4" w:space="0" w:color="auto"/>
            </w:tcBorders>
          </w:tcPr>
          <w:p w14:paraId="07F3E189" w14:textId="77777777" w:rsidR="00ED5304" w:rsidRPr="00605EBD" w:rsidRDefault="00ED5304" w:rsidP="00E42CF1">
            <w:pPr>
              <w:rPr>
                <w:rFonts w:ascii="Calibri" w:hAnsi="Calibri" w:cs="Calibri"/>
              </w:rPr>
            </w:pPr>
          </w:p>
        </w:tc>
      </w:tr>
      <w:tr w:rsidR="00ED5304" w:rsidRPr="00605EBD" w14:paraId="4BC2C5F4" w14:textId="32200090" w:rsidTr="00ED5304">
        <w:trPr>
          <w:trHeight w:val="285"/>
        </w:trPr>
        <w:tc>
          <w:tcPr>
            <w:tcW w:w="2717" w:type="dxa"/>
            <w:tcBorders>
              <w:top w:val="nil"/>
              <w:left w:val="single" w:sz="4" w:space="0" w:color="auto"/>
              <w:bottom w:val="single" w:sz="4" w:space="0" w:color="auto"/>
              <w:right w:val="single" w:sz="4" w:space="0" w:color="auto"/>
            </w:tcBorders>
            <w:shd w:val="clear" w:color="auto" w:fill="auto"/>
            <w:vAlign w:val="bottom"/>
            <w:hideMark/>
          </w:tcPr>
          <w:p w14:paraId="73CB281F" w14:textId="77777777" w:rsidR="00ED5304" w:rsidRPr="00605EBD" w:rsidRDefault="00ED5304" w:rsidP="00E42CF1">
            <w:pPr>
              <w:rPr>
                <w:rFonts w:ascii="Calibri" w:hAnsi="Calibri" w:cs="Calibri"/>
              </w:rPr>
            </w:pPr>
            <w:r w:rsidRPr="00605EBD">
              <w:rPr>
                <w:rFonts w:ascii="Calibri" w:hAnsi="Calibri" w:cs="Calibri"/>
              </w:rPr>
              <w:t>Pojemność dysku SSD [GB]</w:t>
            </w:r>
          </w:p>
        </w:tc>
        <w:tc>
          <w:tcPr>
            <w:tcW w:w="4433" w:type="dxa"/>
            <w:tcBorders>
              <w:top w:val="nil"/>
              <w:left w:val="nil"/>
              <w:bottom w:val="single" w:sz="4" w:space="0" w:color="auto"/>
              <w:right w:val="single" w:sz="4" w:space="0" w:color="auto"/>
            </w:tcBorders>
            <w:shd w:val="clear" w:color="auto" w:fill="auto"/>
            <w:vAlign w:val="bottom"/>
            <w:hideMark/>
          </w:tcPr>
          <w:p w14:paraId="53CF1E1B" w14:textId="77777777" w:rsidR="00ED5304" w:rsidRPr="00605EBD" w:rsidRDefault="00ED5304" w:rsidP="00E42CF1">
            <w:pPr>
              <w:rPr>
                <w:rFonts w:ascii="Calibri" w:hAnsi="Calibri" w:cs="Calibri"/>
              </w:rPr>
            </w:pPr>
            <w:r w:rsidRPr="00605EBD">
              <w:rPr>
                <w:rFonts w:ascii="Calibri" w:hAnsi="Calibri" w:cs="Calibri"/>
              </w:rPr>
              <w:t>512 GB</w:t>
            </w:r>
          </w:p>
        </w:tc>
        <w:tc>
          <w:tcPr>
            <w:tcW w:w="2215" w:type="dxa"/>
            <w:tcBorders>
              <w:top w:val="nil"/>
              <w:left w:val="nil"/>
              <w:bottom w:val="single" w:sz="4" w:space="0" w:color="auto"/>
              <w:right w:val="single" w:sz="4" w:space="0" w:color="auto"/>
            </w:tcBorders>
          </w:tcPr>
          <w:p w14:paraId="10C26C35" w14:textId="77777777" w:rsidR="00ED5304" w:rsidRPr="00605EBD" w:rsidRDefault="00ED5304" w:rsidP="00E42CF1">
            <w:pPr>
              <w:rPr>
                <w:rFonts w:ascii="Calibri" w:hAnsi="Calibri" w:cs="Calibri"/>
              </w:rPr>
            </w:pPr>
          </w:p>
        </w:tc>
      </w:tr>
      <w:tr w:rsidR="00ED5304" w:rsidRPr="00605EBD" w14:paraId="273F166F" w14:textId="0DBDE335" w:rsidTr="00ED5304">
        <w:trPr>
          <w:trHeight w:val="285"/>
        </w:trPr>
        <w:tc>
          <w:tcPr>
            <w:tcW w:w="2717" w:type="dxa"/>
            <w:tcBorders>
              <w:top w:val="nil"/>
              <w:left w:val="single" w:sz="4" w:space="0" w:color="auto"/>
              <w:bottom w:val="single" w:sz="4" w:space="0" w:color="auto"/>
              <w:right w:val="single" w:sz="4" w:space="0" w:color="auto"/>
            </w:tcBorders>
            <w:shd w:val="clear" w:color="auto" w:fill="auto"/>
            <w:vAlign w:val="bottom"/>
            <w:hideMark/>
          </w:tcPr>
          <w:p w14:paraId="0A30FACF" w14:textId="77777777" w:rsidR="00ED5304" w:rsidRPr="00605EBD" w:rsidRDefault="00ED5304" w:rsidP="00E42CF1">
            <w:pPr>
              <w:rPr>
                <w:rFonts w:ascii="Calibri" w:hAnsi="Calibri" w:cs="Calibri"/>
              </w:rPr>
            </w:pPr>
            <w:r w:rsidRPr="00605EBD">
              <w:rPr>
                <w:rFonts w:ascii="Calibri" w:hAnsi="Calibri" w:cs="Calibri"/>
              </w:rPr>
              <w:t>Typ dysku</w:t>
            </w:r>
          </w:p>
        </w:tc>
        <w:tc>
          <w:tcPr>
            <w:tcW w:w="4433" w:type="dxa"/>
            <w:tcBorders>
              <w:top w:val="nil"/>
              <w:left w:val="nil"/>
              <w:bottom w:val="single" w:sz="4" w:space="0" w:color="auto"/>
              <w:right w:val="single" w:sz="4" w:space="0" w:color="auto"/>
            </w:tcBorders>
            <w:shd w:val="clear" w:color="auto" w:fill="auto"/>
            <w:vAlign w:val="bottom"/>
            <w:hideMark/>
          </w:tcPr>
          <w:p w14:paraId="14129086" w14:textId="77777777" w:rsidR="00ED5304" w:rsidRPr="00605EBD" w:rsidRDefault="00ED5304" w:rsidP="00E42CF1">
            <w:pPr>
              <w:rPr>
                <w:rFonts w:ascii="Calibri" w:hAnsi="Calibri" w:cs="Calibri"/>
              </w:rPr>
            </w:pPr>
            <w:r w:rsidRPr="00605EBD">
              <w:rPr>
                <w:rFonts w:ascii="Calibri" w:hAnsi="Calibri" w:cs="Calibri"/>
              </w:rPr>
              <w:t>SSD</w:t>
            </w:r>
          </w:p>
        </w:tc>
        <w:tc>
          <w:tcPr>
            <w:tcW w:w="2215" w:type="dxa"/>
            <w:tcBorders>
              <w:top w:val="nil"/>
              <w:left w:val="nil"/>
              <w:bottom w:val="single" w:sz="4" w:space="0" w:color="auto"/>
              <w:right w:val="single" w:sz="4" w:space="0" w:color="auto"/>
            </w:tcBorders>
          </w:tcPr>
          <w:p w14:paraId="48C21356" w14:textId="77777777" w:rsidR="00ED5304" w:rsidRPr="00605EBD" w:rsidRDefault="00ED5304" w:rsidP="00E42CF1">
            <w:pPr>
              <w:rPr>
                <w:rFonts w:ascii="Calibri" w:hAnsi="Calibri" w:cs="Calibri"/>
              </w:rPr>
            </w:pPr>
          </w:p>
        </w:tc>
      </w:tr>
      <w:tr w:rsidR="00ED5304" w:rsidRPr="00605EBD" w14:paraId="6264BFB7" w14:textId="586CB517" w:rsidTr="00ED5304">
        <w:trPr>
          <w:trHeight w:val="285"/>
        </w:trPr>
        <w:tc>
          <w:tcPr>
            <w:tcW w:w="2717" w:type="dxa"/>
            <w:tcBorders>
              <w:top w:val="nil"/>
              <w:left w:val="single" w:sz="4" w:space="0" w:color="auto"/>
              <w:bottom w:val="single" w:sz="4" w:space="0" w:color="auto"/>
              <w:right w:val="single" w:sz="4" w:space="0" w:color="auto"/>
            </w:tcBorders>
            <w:shd w:val="clear" w:color="auto" w:fill="auto"/>
            <w:vAlign w:val="bottom"/>
            <w:hideMark/>
          </w:tcPr>
          <w:p w14:paraId="3A4C6B2E" w14:textId="77777777" w:rsidR="00ED5304" w:rsidRPr="00605EBD" w:rsidRDefault="00ED5304" w:rsidP="00E42CF1">
            <w:pPr>
              <w:rPr>
                <w:rFonts w:ascii="Calibri" w:hAnsi="Calibri" w:cs="Calibri"/>
              </w:rPr>
            </w:pPr>
            <w:r w:rsidRPr="00605EBD">
              <w:rPr>
                <w:rFonts w:ascii="Calibri" w:hAnsi="Calibri" w:cs="Calibri"/>
              </w:rPr>
              <w:t>Typ karty graficznej</w:t>
            </w:r>
          </w:p>
        </w:tc>
        <w:tc>
          <w:tcPr>
            <w:tcW w:w="4433" w:type="dxa"/>
            <w:tcBorders>
              <w:top w:val="nil"/>
              <w:left w:val="nil"/>
              <w:bottom w:val="single" w:sz="4" w:space="0" w:color="auto"/>
              <w:right w:val="single" w:sz="4" w:space="0" w:color="auto"/>
            </w:tcBorders>
            <w:shd w:val="clear" w:color="auto" w:fill="auto"/>
            <w:vAlign w:val="bottom"/>
            <w:hideMark/>
          </w:tcPr>
          <w:p w14:paraId="20B888CC" w14:textId="77777777" w:rsidR="00ED5304" w:rsidRPr="00605EBD" w:rsidRDefault="00ED5304" w:rsidP="00E42CF1">
            <w:pPr>
              <w:rPr>
                <w:rFonts w:ascii="Calibri" w:hAnsi="Calibri" w:cs="Calibri"/>
              </w:rPr>
            </w:pPr>
            <w:r w:rsidRPr="00605EBD">
              <w:rPr>
                <w:rFonts w:ascii="Calibri" w:hAnsi="Calibri" w:cs="Calibri"/>
              </w:rPr>
              <w:t>zintegrowana</w:t>
            </w:r>
          </w:p>
        </w:tc>
        <w:tc>
          <w:tcPr>
            <w:tcW w:w="2215" w:type="dxa"/>
            <w:tcBorders>
              <w:top w:val="nil"/>
              <w:left w:val="nil"/>
              <w:bottom w:val="single" w:sz="4" w:space="0" w:color="auto"/>
              <w:right w:val="single" w:sz="4" w:space="0" w:color="auto"/>
            </w:tcBorders>
          </w:tcPr>
          <w:p w14:paraId="5D6C0DF1" w14:textId="77777777" w:rsidR="00ED5304" w:rsidRPr="00605EBD" w:rsidRDefault="00ED5304" w:rsidP="00E42CF1">
            <w:pPr>
              <w:rPr>
                <w:rFonts w:ascii="Calibri" w:hAnsi="Calibri" w:cs="Calibri"/>
              </w:rPr>
            </w:pPr>
          </w:p>
        </w:tc>
      </w:tr>
      <w:tr w:rsidR="00ED5304" w:rsidRPr="00605EBD" w14:paraId="2287A09A" w14:textId="155FC78C" w:rsidTr="00ED5304">
        <w:trPr>
          <w:trHeight w:val="285"/>
        </w:trPr>
        <w:tc>
          <w:tcPr>
            <w:tcW w:w="2717" w:type="dxa"/>
            <w:tcBorders>
              <w:top w:val="nil"/>
              <w:left w:val="single" w:sz="4" w:space="0" w:color="auto"/>
              <w:bottom w:val="single" w:sz="4" w:space="0" w:color="auto"/>
              <w:right w:val="single" w:sz="4" w:space="0" w:color="auto"/>
            </w:tcBorders>
            <w:shd w:val="clear" w:color="auto" w:fill="auto"/>
            <w:vAlign w:val="bottom"/>
            <w:hideMark/>
          </w:tcPr>
          <w:p w14:paraId="4E1BC5DE" w14:textId="77777777" w:rsidR="00ED5304" w:rsidRPr="00605EBD" w:rsidRDefault="00ED5304" w:rsidP="00E42CF1">
            <w:pPr>
              <w:rPr>
                <w:rFonts w:ascii="Calibri" w:hAnsi="Calibri" w:cs="Calibri"/>
              </w:rPr>
            </w:pPr>
            <w:r w:rsidRPr="00605EBD">
              <w:rPr>
                <w:rFonts w:ascii="Calibri" w:hAnsi="Calibri" w:cs="Calibri"/>
              </w:rPr>
              <w:t>Przekątna ekranu [cale]</w:t>
            </w:r>
          </w:p>
        </w:tc>
        <w:tc>
          <w:tcPr>
            <w:tcW w:w="4433" w:type="dxa"/>
            <w:tcBorders>
              <w:top w:val="nil"/>
              <w:left w:val="nil"/>
              <w:bottom w:val="single" w:sz="4" w:space="0" w:color="auto"/>
              <w:right w:val="single" w:sz="4" w:space="0" w:color="auto"/>
            </w:tcBorders>
            <w:shd w:val="clear" w:color="auto" w:fill="auto"/>
            <w:vAlign w:val="bottom"/>
            <w:hideMark/>
          </w:tcPr>
          <w:p w14:paraId="1A82AF31" w14:textId="77777777" w:rsidR="00ED5304" w:rsidRPr="00605EBD" w:rsidRDefault="00ED5304" w:rsidP="00E42CF1">
            <w:pPr>
              <w:rPr>
                <w:rFonts w:ascii="Calibri" w:hAnsi="Calibri" w:cs="Calibri"/>
              </w:rPr>
            </w:pPr>
            <w:r w:rsidRPr="00605EBD">
              <w:rPr>
                <w:rFonts w:ascii="Calibri" w:hAnsi="Calibri" w:cs="Calibri"/>
              </w:rPr>
              <w:t>13,5 - 14 cali</w:t>
            </w:r>
          </w:p>
        </w:tc>
        <w:tc>
          <w:tcPr>
            <w:tcW w:w="2215" w:type="dxa"/>
            <w:tcBorders>
              <w:top w:val="nil"/>
              <w:left w:val="nil"/>
              <w:bottom w:val="single" w:sz="4" w:space="0" w:color="auto"/>
              <w:right w:val="single" w:sz="4" w:space="0" w:color="auto"/>
            </w:tcBorders>
          </w:tcPr>
          <w:p w14:paraId="1676F60B" w14:textId="77777777" w:rsidR="00ED5304" w:rsidRPr="00605EBD" w:rsidRDefault="00ED5304" w:rsidP="00E42CF1">
            <w:pPr>
              <w:rPr>
                <w:rFonts w:ascii="Calibri" w:hAnsi="Calibri" w:cs="Calibri"/>
              </w:rPr>
            </w:pPr>
          </w:p>
        </w:tc>
      </w:tr>
      <w:tr w:rsidR="00ED5304" w:rsidRPr="00605EBD" w14:paraId="253D8146" w14:textId="6CC9AF9A" w:rsidTr="00ED5304">
        <w:trPr>
          <w:trHeight w:val="285"/>
        </w:trPr>
        <w:tc>
          <w:tcPr>
            <w:tcW w:w="2717" w:type="dxa"/>
            <w:tcBorders>
              <w:top w:val="nil"/>
              <w:left w:val="single" w:sz="4" w:space="0" w:color="auto"/>
              <w:bottom w:val="single" w:sz="4" w:space="0" w:color="auto"/>
              <w:right w:val="single" w:sz="4" w:space="0" w:color="auto"/>
            </w:tcBorders>
            <w:shd w:val="clear" w:color="auto" w:fill="auto"/>
            <w:vAlign w:val="bottom"/>
            <w:hideMark/>
          </w:tcPr>
          <w:p w14:paraId="4828F775" w14:textId="77777777" w:rsidR="00ED5304" w:rsidRPr="00605EBD" w:rsidRDefault="00ED5304" w:rsidP="00E42CF1">
            <w:pPr>
              <w:rPr>
                <w:rFonts w:ascii="Calibri" w:hAnsi="Calibri" w:cs="Calibri"/>
              </w:rPr>
            </w:pPr>
            <w:r w:rsidRPr="00605EBD">
              <w:rPr>
                <w:rFonts w:ascii="Calibri" w:hAnsi="Calibri" w:cs="Calibri"/>
              </w:rPr>
              <w:t>Rozdzielczość</w:t>
            </w:r>
          </w:p>
        </w:tc>
        <w:tc>
          <w:tcPr>
            <w:tcW w:w="4433" w:type="dxa"/>
            <w:tcBorders>
              <w:top w:val="nil"/>
              <w:left w:val="nil"/>
              <w:bottom w:val="single" w:sz="4" w:space="0" w:color="auto"/>
              <w:right w:val="single" w:sz="4" w:space="0" w:color="auto"/>
            </w:tcBorders>
            <w:shd w:val="clear" w:color="auto" w:fill="auto"/>
            <w:vAlign w:val="bottom"/>
            <w:hideMark/>
          </w:tcPr>
          <w:p w14:paraId="66AA103A" w14:textId="77777777" w:rsidR="00ED5304" w:rsidRPr="00605EBD" w:rsidRDefault="00ED5304" w:rsidP="00E42CF1">
            <w:pPr>
              <w:rPr>
                <w:rFonts w:ascii="Calibri" w:hAnsi="Calibri" w:cs="Calibri"/>
              </w:rPr>
            </w:pPr>
            <w:r w:rsidRPr="00605EBD">
              <w:rPr>
                <w:rFonts w:ascii="Calibri" w:hAnsi="Calibri" w:cs="Calibri"/>
              </w:rPr>
              <w:t>1920 x 1080</w:t>
            </w:r>
          </w:p>
        </w:tc>
        <w:tc>
          <w:tcPr>
            <w:tcW w:w="2215" w:type="dxa"/>
            <w:tcBorders>
              <w:top w:val="nil"/>
              <w:left w:val="nil"/>
              <w:bottom w:val="single" w:sz="4" w:space="0" w:color="auto"/>
              <w:right w:val="single" w:sz="4" w:space="0" w:color="auto"/>
            </w:tcBorders>
          </w:tcPr>
          <w:p w14:paraId="10629C36" w14:textId="77777777" w:rsidR="00ED5304" w:rsidRPr="00605EBD" w:rsidRDefault="00ED5304" w:rsidP="00E42CF1">
            <w:pPr>
              <w:rPr>
                <w:rFonts w:ascii="Calibri" w:hAnsi="Calibri" w:cs="Calibri"/>
              </w:rPr>
            </w:pPr>
          </w:p>
        </w:tc>
      </w:tr>
      <w:tr w:rsidR="00ED5304" w:rsidRPr="00605EBD" w14:paraId="721171F7" w14:textId="320F816F" w:rsidTr="00ED5304">
        <w:trPr>
          <w:trHeight w:val="285"/>
        </w:trPr>
        <w:tc>
          <w:tcPr>
            <w:tcW w:w="2717" w:type="dxa"/>
            <w:tcBorders>
              <w:top w:val="nil"/>
              <w:left w:val="single" w:sz="4" w:space="0" w:color="auto"/>
              <w:bottom w:val="single" w:sz="4" w:space="0" w:color="auto"/>
              <w:right w:val="single" w:sz="4" w:space="0" w:color="auto"/>
            </w:tcBorders>
            <w:shd w:val="clear" w:color="auto" w:fill="auto"/>
            <w:hideMark/>
          </w:tcPr>
          <w:p w14:paraId="43952C1A" w14:textId="77777777" w:rsidR="00ED5304" w:rsidRPr="00605EBD" w:rsidRDefault="00ED5304" w:rsidP="00E42CF1">
            <w:pPr>
              <w:rPr>
                <w:rFonts w:ascii="Calibri" w:hAnsi="Calibri" w:cs="Calibri"/>
              </w:rPr>
            </w:pPr>
            <w:r w:rsidRPr="00605EBD">
              <w:rPr>
                <w:rFonts w:ascii="Calibri" w:hAnsi="Calibri" w:cs="Calibri"/>
              </w:rPr>
              <w:t>Typ matrycy</w:t>
            </w:r>
          </w:p>
        </w:tc>
        <w:tc>
          <w:tcPr>
            <w:tcW w:w="4433" w:type="dxa"/>
            <w:tcBorders>
              <w:top w:val="nil"/>
              <w:left w:val="nil"/>
              <w:bottom w:val="single" w:sz="4" w:space="0" w:color="auto"/>
              <w:right w:val="single" w:sz="4" w:space="0" w:color="auto"/>
            </w:tcBorders>
            <w:shd w:val="clear" w:color="auto" w:fill="auto"/>
            <w:vAlign w:val="bottom"/>
            <w:hideMark/>
          </w:tcPr>
          <w:p w14:paraId="4CC9BAD6" w14:textId="77777777" w:rsidR="00ED5304" w:rsidRPr="00605EBD" w:rsidRDefault="00ED5304" w:rsidP="00E42CF1">
            <w:pPr>
              <w:rPr>
                <w:rFonts w:ascii="Calibri" w:hAnsi="Calibri" w:cs="Calibri"/>
              </w:rPr>
            </w:pPr>
            <w:r w:rsidRPr="00605EBD">
              <w:rPr>
                <w:rFonts w:ascii="Calibri" w:hAnsi="Calibri" w:cs="Calibri"/>
              </w:rPr>
              <w:t>LED</w:t>
            </w:r>
          </w:p>
        </w:tc>
        <w:tc>
          <w:tcPr>
            <w:tcW w:w="2215" w:type="dxa"/>
            <w:tcBorders>
              <w:top w:val="nil"/>
              <w:left w:val="nil"/>
              <w:bottom w:val="single" w:sz="4" w:space="0" w:color="auto"/>
              <w:right w:val="single" w:sz="4" w:space="0" w:color="auto"/>
            </w:tcBorders>
          </w:tcPr>
          <w:p w14:paraId="17E5538C" w14:textId="77777777" w:rsidR="00ED5304" w:rsidRPr="00605EBD" w:rsidRDefault="00ED5304" w:rsidP="00E42CF1">
            <w:pPr>
              <w:rPr>
                <w:rFonts w:ascii="Calibri" w:hAnsi="Calibri" w:cs="Calibri"/>
              </w:rPr>
            </w:pPr>
          </w:p>
        </w:tc>
      </w:tr>
      <w:tr w:rsidR="00ED5304" w:rsidRPr="00605EBD" w14:paraId="393E67F4" w14:textId="53C2DBA1" w:rsidTr="00ED5304">
        <w:trPr>
          <w:trHeight w:val="285"/>
        </w:trPr>
        <w:tc>
          <w:tcPr>
            <w:tcW w:w="2717" w:type="dxa"/>
            <w:tcBorders>
              <w:top w:val="nil"/>
              <w:left w:val="single" w:sz="4" w:space="0" w:color="auto"/>
              <w:bottom w:val="single" w:sz="4" w:space="0" w:color="auto"/>
              <w:right w:val="single" w:sz="4" w:space="0" w:color="auto"/>
            </w:tcBorders>
            <w:shd w:val="clear" w:color="auto" w:fill="auto"/>
            <w:vAlign w:val="bottom"/>
            <w:hideMark/>
          </w:tcPr>
          <w:p w14:paraId="224E02D9" w14:textId="77777777" w:rsidR="00ED5304" w:rsidRPr="00605EBD" w:rsidRDefault="00ED5304" w:rsidP="00E42CF1">
            <w:pPr>
              <w:rPr>
                <w:rFonts w:ascii="Calibri" w:hAnsi="Calibri" w:cs="Calibri"/>
              </w:rPr>
            </w:pPr>
            <w:r w:rsidRPr="00605EBD">
              <w:rPr>
                <w:rFonts w:ascii="Calibri" w:hAnsi="Calibri" w:cs="Calibri"/>
              </w:rPr>
              <w:t>Technologia matrycy</w:t>
            </w:r>
          </w:p>
        </w:tc>
        <w:tc>
          <w:tcPr>
            <w:tcW w:w="4433" w:type="dxa"/>
            <w:tcBorders>
              <w:top w:val="nil"/>
              <w:left w:val="nil"/>
              <w:bottom w:val="single" w:sz="4" w:space="0" w:color="auto"/>
              <w:right w:val="single" w:sz="4" w:space="0" w:color="auto"/>
            </w:tcBorders>
            <w:shd w:val="clear" w:color="auto" w:fill="auto"/>
            <w:vAlign w:val="bottom"/>
            <w:hideMark/>
          </w:tcPr>
          <w:p w14:paraId="25D00AE3" w14:textId="77777777" w:rsidR="00ED5304" w:rsidRPr="00605EBD" w:rsidRDefault="00ED5304" w:rsidP="00E42CF1">
            <w:pPr>
              <w:rPr>
                <w:rFonts w:ascii="Calibri" w:hAnsi="Calibri" w:cs="Calibri"/>
              </w:rPr>
            </w:pPr>
            <w:r w:rsidRPr="00605EBD">
              <w:rPr>
                <w:rFonts w:ascii="Calibri" w:hAnsi="Calibri" w:cs="Calibri"/>
              </w:rPr>
              <w:t>matowa</w:t>
            </w:r>
          </w:p>
        </w:tc>
        <w:tc>
          <w:tcPr>
            <w:tcW w:w="2215" w:type="dxa"/>
            <w:tcBorders>
              <w:top w:val="nil"/>
              <w:left w:val="nil"/>
              <w:bottom w:val="single" w:sz="4" w:space="0" w:color="auto"/>
              <w:right w:val="single" w:sz="4" w:space="0" w:color="auto"/>
            </w:tcBorders>
          </w:tcPr>
          <w:p w14:paraId="75708B0C" w14:textId="77777777" w:rsidR="00ED5304" w:rsidRPr="00605EBD" w:rsidRDefault="00ED5304" w:rsidP="00E42CF1">
            <w:pPr>
              <w:rPr>
                <w:rFonts w:ascii="Calibri" w:hAnsi="Calibri" w:cs="Calibri"/>
              </w:rPr>
            </w:pPr>
          </w:p>
        </w:tc>
      </w:tr>
      <w:tr w:rsidR="00ED5304" w:rsidRPr="00605EBD" w14:paraId="010ADB3B" w14:textId="79934A36" w:rsidTr="00ED5304">
        <w:trPr>
          <w:trHeight w:val="285"/>
        </w:trPr>
        <w:tc>
          <w:tcPr>
            <w:tcW w:w="2717" w:type="dxa"/>
            <w:tcBorders>
              <w:top w:val="nil"/>
              <w:left w:val="single" w:sz="4" w:space="0" w:color="auto"/>
              <w:bottom w:val="single" w:sz="4" w:space="0" w:color="auto"/>
              <w:right w:val="single" w:sz="4" w:space="0" w:color="auto"/>
            </w:tcBorders>
            <w:shd w:val="clear" w:color="auto" w:fill="auto"/>
            <w:vAlign w:val="bottom"/>
            <w:hideMark/>
          </w:tcPr>
          <w:p w14:paraId="2A26CC0A" w14:textId="77777777" w:rsidR="00ED5304" w:rsidRPr="00605EBD" w:rsidRDefault="00ED5304" w:rsidP="00E42CF1">
            <w:pPr>
              <w:rPr>
                <w:rFonts w:ascii="Calibri" w:hAnsi="Calibri" w:cs="Calibri"/>
              </w:rPr>
            </w:pPr>
            <w:r w:rsidRPr="00605EBD">
              <w:rPr>
                <w:rFonts w:ascii="Calibri" w:hAnsi="Calibri" w:cs="Calibri"/>
              </w:rPr>
              <w:t>Typ baterii</w:t>
            </w:r>
          </w:p>
        </w:tc>
        <w:tc>
          <w:tcPr>
            <w:tcW w:w="4433" w:type="dxa"/>
            <w:tcBorders>
              <w:top w:val="nil"/>
              <w:left w:val="nil"/>
              <w:bottom w:val="single" w:sz="4" w:space="0" w:color="auto"/>
              <w:right w:val="single" w:sz="4" w:space="0" w:color="auto"/>
            </w:tcBorders>
            <w:shd w:val="clear" w:color="auto" w:fill="auto"/>
            <w:vAlign w:val="bottom"/>
            <w:hideMark/>
          </w:tcPr>
          <w:p w14:paraId="2D6E71A7" w14:textId="77777777" w:rsidR="00ED5304" w:rsidRPr="00605EBD" w:rsidRDefault="00ED5304" w:rsidP="00E42CF1">
            <w:pPr>
              <w:rPr>
                <w:rFonts w:ascii="Calibri" w:hAnsi="Calibri" w:cs="Calibri"/>
              </w:rPr>
            </w:pPr>
            <w:proofErr w:type="spellStart"/>
            <w:r w:rsidRPr="00605EBD">
              <w:rPr>
                <w:rFonts w:ascii="Calibri" w:hAnsi="Calibri" w:cs="Calibri"/>
              </w:rPr>
              <w:t>Litowo</w:t>
            </w:r>
            <w:proofErr w:type="spellEnd"/>
            <w:r w:rsidRPr="00605EBD">
              <w:rPr>
                <w:rFonts w:ascii="Calibri" w:hAnsi="Calibri" w:cs="Calibri"/>
              </w:rPr>
              <w:t>-Jonowa</w:t>
            </w:r>
          </w:p>
        </w:tc>
        <w:tc>
          <w:tcPr>
            <w:tcW w:w="2215" w:type="dxa"/>
            <w:tcBorders>
              <w:top w:val="nil"/>
              <w:left w:val="nil"/>
              <w:bottom w:val="single" w:sz="4" w:space="0" w:color="auto"/>
              <w:right w:val="single" w:sz="4" w:space="0" w:color="auto"/>
            </w:tcBorders>
          </w:tcPr>
          <w:p w14:paraId="2292E764" w14:textId="77777777" w:rsidR="00ED5304" w:rsidRPr="00605EBD" w:rsidRDefault="00ED5304" w:rsidP="00E42CF1">
            <w:pPr>
              <w:rPr>
                <w:rFonts w:ascii="Calibri" w:hAnsi="Calibri" w:cs="Calibri"/>
              </w:rPr>
            </w:pPr>
          </w:p>
        </w:tc>
      </w:tr>
      <w:tr w:rsidR="00ED5304" w:rsidRPr="00605EBD" w14:paraId="1A5B092B" w14:textId="78C39ED9" w:rsidTr="00ED5304">
        <w:trPr>
          <w:trHeight w:val="285"/>
        </w:trPr>
        <w:tc>
          <w:tcPr>
            <w:tcW w:w="2717" w:type="dxa"/>
            <w:tcBorders>
              <w:top w:val="nil"/>
              <w:left w:val="single" w:sz="4" w:space="0" w:color="auto"/>
              <w:bottom w:val="single" w:sz="4" w:space="0" w:color="auto"/>
              <w:right w:val="single" w:sz="4" w:space="0" w:color="auto"/>
            </w:tcBorders>
            <w:shd w:val="clear" w:color="auto" w:fill="auto"/>
            <w:vAlign w:val="bottom"/>
            <w:hideMark/>
          </w:tcPr>
          <w:p w14:paraId="18890575" w14:textId="77777777" w:rsidR="00ED5304" w:rsidRPr="00605EBD" w:rsidRDefault="00ED5304" w:rsidP="00E42CF1">
            <w:pPr>
              <w:rPr>
                <w:rFonts w:ascii="Calibri" w:hAnsi="Calibri" w:cs="Calibri"/>
              </w:rPr>
            </w:pPr>
            <w:r w:rsidRPr="00605EBD">
              <w:rPr>
                <w:rFonts w:ascii="Calibri" w:hAnsi="Calibri" w:cs="Calibri"/>
              </w:rPr>
              <w:t>Typ klawiatury</w:t>
            </w:r>
          </w:p>
        </w:tc>
        <w:tc>
          <w:tcPr>
            <w:tcW w:w="4433" w:type="dxa"/>
            <w:tcBorders>
              <w:top w:val="nil"/>
              <w:left w:val="nil"/>
              <w:bottom w:val="single" w:sz="4" w:space="0" w:color="auto"/>
              <w:right w:val="single" w:sz="4" w:space="0" w:color="auto"/>
            </w:tcBorders>
            <w:shd w:val="clear" w:color="auto" w:fill="auto"/>
            <w:vAlign w:val="bottom"/>
            <w:hideMark/>
          </w:tcPr>
          <w:p w14:paraId="5BA3149F" w14:textId="77777777" w:rsidR="00ED5304" w:rsidRPr="00605EBD" w:rsidRDefault="00ED5304" w:rsidP="00E42CF1">
            <w:pPr>
              <w:rPr>
                <w:rFonts w:ascii="Calibri" w:hAnsi="Calibri" w:cs="Calibri"/>
              </w:rPr>
            </w:pPr>
            <w:r w:rsidRPr="00605EBD">
              <w:rPr>
                <w:rFonts w:ascii="Calibri" w:hAnsi="Calibri" w:cs="Calibri"/>
              </w:rPr>
              <w:t>QWERTY</w:t>
            </w:r>
          </w:p>
        </w:tc>
        <w:tc>
          <w:tcPr>
            <w:tcW w:w="2215" w:type="dxa"/>
            <w:tcBorders>
              <w:top w:val="nil"/>
              <w:left w:val="nil"/>
              <w:bottom w:val="single" w:sz="4" w:space="0" w:color="auto"/>
              <w:right w:val="single" w:sz="4" w:space="0" w:color="auto"/>
            </w:tcBorders>
          </w:tcPr>
          <w:p w14:paraId="03B1DB87" w14:textId="77777777" w:rsidR="00ED5304" w:rsidRPr="00605EBD" w:rsidRDefault="00ED5304" w:rsidP="00E42CF1">
            <w:pPr>
              <w:rPr>
                <w:rFonts w:ascii="Calibri" w:hAnsi="Calibri" w:cs="Calibri"/>
              </w:rPr>
            </w:pPr>
          </w:p>
        </w:tc>
      </w:tr>
      <w:tr w:rsidR="00ED5304" w:rsidRPr="00605EBD" w14:paraId="56BF966E" w14:textId="593F84B6" w:rsidTr="00ED5304">
        <w:trPr>
          <w:trHeight w:val="285"/>
        </w:trPr>
        <w:tc>
          <w:tcPr>
            <w:tcW w:w="2717" w:type="dxa"/>
            <w:tcBorders>
              <w:top w:val="nil"/>
              <w:left w:val="single" w:sz="4" w:space="0" w:color="auto"/>
              <w:bottom w:val="single" w:sz="4" w:space="0" w:color="auto"/>
              <w:right w:val="single" w:sz="4" w:space="0" w:color="auto"/>
            </w:tcBorders>
            <w:shd w:val="clear" w:color="auto" w:fill="auto"/>
            <w:vAlign w:val="bottom"/>
            <w:hideMark/>
          </w:tcPr>
          <w:p w14:paraId="317B79E8" w14:textId="77777777" w:rsidR="00ED5304" w:rsidRPr="00605EBD" w:rsidRDefault="00ED5304" w:rsidP="00E42CF1">
            <w:pPr>
              <w:rPr>
                <w:rFonts w:ascii="Calibri" w:hAnsi="Calibri" w:cs="Calibri"/>
              </w:rPr>
            </w:pPr>
            <w:r w:rsidRPr="00605EBD">
              <w:rPr>
                <w:rFonts w:ascii="Calibri" w:hAnsi="Calibri" w:cs="Calibri"/>
              </w:rPr>
              <w:t>Czytnik kart pamięci</w:t>
            </w:r>
          </w:p>
        </w:tc>
        <w:tc>
          <w:tcPr>
            <w:tcW w:w="4433" w:type="dxa"/>
            <w:tcBorders>
              <w:top w:val="nil"/>
              <w:left w:val="nil"/>
              <w:bottom w:val="single" w:sz="4" w:space="0" w:color="auto"/>
              <w:right w:val="single" w:sz="4" w:space="0" w:color="auto"/>
            </w:tcBorders>
            <w:shd w:val="clear" w:color="auto" w:fill="auto"/>
            <w:vAlign w:val="bottom"/>
            <w:hideMark/>
          </w:tcPr>
          <w:p w14:paraId="69009777" w14:textId="77777777" w:rsidR="00ED5304" w:rsidRPr="00605EBD" w:rsidRDefault="00ED5304" w:rsidP="00E42CF1">
            <w:pPr>
              <w:rPr>
                <w:rFonts w:ascii="Calibri" w:hAnsi="Calibri" w:cs="Calibri"/>
              </w:rPr>
            </w:pPr>
            <w:r w:rsidRPr="00605EBD">
              <w:rPr>
                <w:rFonts w:ascii="Calibri" w:hAnsi="Calibri" w:cs="Calibri"/>
              </w:rPr>
              <w:t>tak</w:t>
            </w:r>
          </w:p>
        </w:tc>
        <w:tc>
          <w:tcPr>
            <w:tcW w:w="2215" w:type="dxa"/>
            <w:tcBorders>
              <w:top w:val="nil"/>
              <w:left w:val="nil"/>
              <w:bottom w:val="single" w:sz="4" w:space="0" w:color="auto"/>
              <w:right w:val="single" w:sz="4" w:space="0" w:color="auto"/>
            </w:tcBorders>
          </w:tcPr>
          <w:p w14:paraId="74D31C92" w14:textId="77777777" w:rsidR="00ED5304" w:rsidRPr="00605EBD" w:rsidRDefault="00ED5304" w:rsidP="00E42CF1">
            <w:pPr>
              <w:rPr>
                <w:rFonts w:ascii="Calibri" w:hAnsi="Calibri" w:cs="Calibri"/>
              </w:rPr>
            </w:pPr>
          </w:p>
        </w:tc>
      </w:tr>
      <w:tr w:rsidR="00ED5304" w:rsidRPr="00605EBD" w14:paraId="70CEAF68" w14:textId="61FC00CD" w:rsidTr="00ED5304">
        <w:trPr>
          <w:trHeight w:val="285"/>
        </w:trPr>
        <w:tc>
          <w:tcPr>
            <w:tcW w:w="2717" w:type="dxa"/>
            <w:tcBorders>
              <w:top w:val="nil"/>
              <w:left w:val="single" w:sz="4" w:space="0" w:color="auto"/>
              <w:bottom w:val="single" w:sz="4" w:space="0" w:color="auto"/>
              <w:right w:val="single" w:sz="4" w:space="0" w:color="auto"/>
            </w:tcBorders>
            <w:shd w:val="clear" w:color="auto" w:fill="auto"/>
            <w:vAlign w:val="bottom"/>
            <w:hideMark/>
          </w:tcPr>
          <w:p w14:paraId="0EFAF0E0" w14:textId="77777777" w:rsidR="00ED5304" w:rsidRPr="00605EBD" w:rsidRDefault="00ED5304" w:rsidP="00E42CF1">
            <w:pPr>
              <w:rPr>
                <w:rFonts w:ascii="Calibri" w:hAnsi="Calibri" w:cs="Calibri"/>
              </w:rPr>
            </w:pPr>
            <w:r w:rsidRPr="00605EBD">
              <w:rPr>
                <w:rFonts w:ascii="Calibri" w:hAnsi="Calibri" w:cs="Calibri"/>
              </w:rPr>
              <w:t>Głośniki</w:t>
            </w:r>
          </w:p>
        </w:tc>
        <w:tc>
          <w:tcPr>
            <w:tcW w:w="4433" w:type="dxa"/>
            <w:tcBorders>
              <w:top w:val="nil"/>
              <w:left w:val="nil"/>
              <w:bottom w:val="single" w:sz="4" w:space="0" w:color="auto"/>
              <w:right w:val="single" w:sz="4" w:space="0" w:color="auto"/>
            </w:tcBorders>
            <w:shd w:val="clear" w:color="auto" w:fill="auto"/>
            <w:vAlign w:val="bottom"/>
            <w:hideMark/>
          </w:tcPr>
          <w:p w14:paraId="4BF77EF7" w14:textId="77777777" w:rsidR="00ED5304" w:rsidRPr="00605EBD" w:rsidRDefault="00ED5304" w:rsidP="00E42CF1">
            <w:pPr>
              <w:rPr>
                <w:rFonts w:ascii="Calibri" w:hAnsi="Calibri" w:cs="Calibri"/>
              </w:rPr>
            </w:pPr>
            <w:r w:rsidRPr="00605EBD">
              <w:rPr>
                <w:rFonts w:ascii="Calibri" w:hAnsi="Calibri" w:cs="Calibri"/>
              </w:rPr>
              <w:t>tak</w:t>
            </w:r>
          </w:p>
        </w:tc>
        <w:tc>
          <w:tcPr>
            <w:tcW w:w="2215" w:type="dxa"/>
            <w:tcBorders>
              <w:top w:val="nil"/>
              <w:left w:val="nil"/>
              <w:bottom w:val="single" w:sz="4" w:space="0" w:color="auto"/>
              <w:right w:val="single" w:sz="4" w:space="0" w:color="auto"/>
            </w:tcBorders>
          </w:tcPr>
          <w:p w14:paraId="1BB7AABE" w14:textId="77777777" w:rsidR="00ED5304" w:rsidRPr="00605EBD" w:rsidRDefault="00ED5304" w:rsidP="00E42CF1">
            <w:pPr>
              <w:rPr>
                <w:rFonts w:ascii="Calibri" w:hAnsi="Calibri" w:cs="Calibri"/>
              </w:rPr>
            </w:pPr>
          </w:p>
        </w:tc>
      </w:tr>
      <w:tr w:rsidR="00ED5304" w:rsidRPr="00605EBD" w14:paraId="2C6FFD7E" w14:textId="701DEE92" w:rsidTr="00ED5304">
        <w:trPr>
          <w:trHeight w:val="285"/>
        </w:trPr>
        <w:tc>
          <w:tcPr>
            <w:tcW w:w="2717" w:type="dxa"/>
            <w:tcBorders>
              <w:top w:val="nil"/>
              <w:left w:val="single" w:sz="4" w:space="0" w:color="auto"/>
              <w:bottom w:val="single" w:sz="4" w:space="0" w:color="auto"/>
              <w:right w:val="single" w:sz="4" w:space="0" w:color="auto"/>
            </w:tcBorders>
            <w:shd w:val="clear" w:color="auto" w:fill="auto"/>
            <w:vAlign w:val="bottom"/>
            <w:hideMark/>
          </w:tcPr>
          <w:p w14:paraId="442C1547" w14:textId="77777777" w:rsidR="00ED5304" w:rsidRPr="00605EBD" w:rsidRDefault="00ED5304" w:rsidP="00E42CF1">
            <w:pPr>
              <w:rPr>
                <w:rFonts w:ascii="Calibri" w:hAnsi="Calibri" w:cs="Calibri"/>
              </w:rPr>
            </w:pPr>
            <w:r w:rsidRPr="00605EBD">
              <w:rPr>
                <w:rFonts w:ascii="Calibri" w:hAnsi="Calibri" w:cs="Calibri"/>
              </w:rPr>
              <w:lastRenderedPageBreak/>
              <w:t>Wbudowany mikrofon</w:t>
            </w:r>
          </w:p>
        </w:tc>
        <w:tc>
          <w:tcPr>
            <w:tcW w:w="4433" w:type="dxa"/>
            <w:tcBorders>
              <w:top w:val="nil"/>
              <w:left w:val="nil"/>
              <w:bottom w:val="single" w:sz="4" w:space="0" w:color="auto"/>
              <w:right w:val="single" w:sz="4" w:space="0" w:color="auto"/>
            </w:tcBorders>
            <w:shd w:val="clear" w:color="auto" w:fill="auto"/>
            <w:vAlign w:val="bottom"/>
            <w:hideMark/>
          </w:tcPr>
          <w:p w14:paraId="6A391F3B" w14:textId="77777777" w:rsidR="00ED5304" w:rsidRPr="00605EBD" w:rsidRDefault="00ED5304" w:rsidP="00E42CF1">
            <w:pPr>
              <w:rPr>
                <w:rFonts w:ascii="Calibri" w:hAnsi="Calibri" w:cs="Calibri"/>
              </w:rPr>
            </w:pPr>
            <w:r w:rsidRPr="00605EBD">
              <w:rPr>
                <w:rFonts w:ascii="Calibri" w:hAnsi="Calibri" w:cs="Calibri"/>
              </w:rPr>
              <w:t>tak</w:t>
            </w:r>
          </w:p>
        </w:tc>
        <w:tc>
          <w:tcPr>
            <w:tcW w:w="2215" w:type="dxa"/>
            <w:tcBorders>
              <w:top w:val="nil"/>
              <w:left w:val="nil"/>
              <w:bottom w:val="single" w:sz="4" w:space="0" w:color="auto"/>
              <w:right w:val="single" w:sz="4" w:space="0" w:color="auto"/>
            </w:tcBorders>
          </w:tcPr>
          <w:p w14:paraId="4756560B" w14:textId="77777777" w:rsidR="00ED5304" w:rsidRPr="00605EBD" w:rsidRDefault="00ED5304" w:rsidP="00E42CF1">
            <w:pPr>
              <w:rPr>
                <w:rFonts w:ascii="Calibri" w:hAnsi="Calibri" w:cs="Calibri"/>
              </w:rPr>
            </w:pPr>
          </w:p>
        </w:tc>
      </w:tr>
      <w:tr w:rsidR="00ED5304" w:rsidRPr="00605EBD" w14:paraId="5E9039E8" w14:textId="562FB957" w:rsidTr="00ED5304">
        <w:trPr>
          <w:trHeight w:val="285"/>
        </w:trPr>
        <w:tc>
          <w:tcPr>
            <w:tcW w:w="2717" w:type="dxa"/>
            <w:tcBorders>
              <w:top w:val="nil"/>
              <w:left w:val="single" w:sz="4" w:space="0" w:color="auto"/>
              <w:bottom w:val="single" w:sz="4" w:space="0" w:color="auto"/>
              <w:right w:val="single" w:sz="4" w:space="0" w:color="auto"/>
            </w:tcBorders>
            <w:shd w:val="clear" w:color="auto" w:fill="auto"/>
            <w:vAlign w:val="bottom"/>
            <w:hideMark/>
          </w:tcPr>
          <w:p w14:paraId="5F5C8331" w14:textId="77777777" w:rsidR="00ED5304" w:rsidRPr="00605EBD" w:rsidRDefault="00ED5304" w:rsidP="00E42CF1">
            <w:pPr>
              <w:rPr>
                <w:rFonts w:ascii="Calibri" w:hAnsi="Calibri" w:cs="Calibri"/>
              </w:rPr>
            </w:pPr>
            <w:r w:rsidRPr="00605EBD">
              <w:rPr>
                <w:rFonts w:ascii="Calibri" w:hAnsi="Calibri" w:cs="Calibri"/>
              </w:rPr>
              <w:t>Wbudowana kamera</w:t>
            </w:r>
          </w:p>
        </w:tc>
        <w:tc>
          <w:tcPr>
            <w:tcW w:w="4433" w:type="dxa"/>
            <w:tcBorders>
              <w:top w:val="nil"/>
              <w:left w:val="nil"/>
              <w:bottom w:val="single" w:sz="4" w:space="0" w:color="auto"/>
              <w:right w:val="single" w:sz="4" w:space="0" w:color="auto"/>
            </w:tcBorders>
            <w:shd w:val="clear" w:color="auto" w:fill="auto"/>
            <w:vAlign w:val="bottom"/>
            <w:hideMark/>
          </w:tcPr>
          <w:p w14:paraId="7B21E662" w14:textId="77777777" w:rsidR="00ED5304" w:rsidRPr="00605EBD" w:rsidRDefault="00ED5304" w:rsidP="00E42CF1">
            <w:pPr>
              <w:rPr>
                <w:rFonts w:ascii="Calibri" w:hAnsi="Calibri" w:cs="Calibri"/>
              </w:rPr>
            </w:pPr>
            <w:r w:rsidRPr="00605EBD">
              <w:rPr>
                <w:rFonts w:ascii="Calibri" w:hAnsi="Calibri" w:cs="Calibri"/>
              </w:rPr>
              <w:t>tak</w:t>
            </w:r>
          </w:p>
        </w:tc>
        <w:tc>
          <w:tcPr>
            <w:tcW w:w="2215" w:type="dxa"/>
            <w:tcBorders>
              <w:top w:val="nil"/>
              <w:left w:val="nil"/>
              <w:bottom w:val="single" w:sz="4" w:space="0" w:color="auto"/>
              <w:right w:val="single" w:sz="4" w:space="0" w:color="auto"/>
            </w:tcBorders>
          </w:tcPr>
          <w:p w14:paraId="7FE6142C" w14:textId="77777777" w:rsidR="00ED5304" w:rsidRPr="00605EBD" w:rsidRDefault="00ED5304" w:rsidP="00E42CF1">
            <w:pPr>
              <w:rPr>
                <w:rFonts w:ascii="Calibri" w:hAnsi="Calibri" w:cs="Calibri"/>
              </w:rPr>
            </w:pPr>
          </w:p>
        </w:tc>
      </w:tr>
      <w:tr w:rsidR="00ED5304" w:rsidRPr="00605EBD" w14:paraId="3AD77FF9" w14:textId="38A0C675" w:rsidTr="00ED5304">
        <w:trPr>
          <w:trHeight w:val="285"/>
        </w:trPr>
        <w:tc>
          <w:tcPr>
            <w:tcW w:w="2717" w:type="dxa"/>
            <w:tcBorders>
              <w:top w:val="nil"/>
              <w:left w:val="single" w:sz="4" w:space="0" w:color="auto"/>
              <w:bottom w:val="single" w:sz="4" w:space="0" w:color="auto"/>
              <w:right w:val="single" w:sz="4" w:space="0" w:color="auto"/>
            </w:tcBorders>
            <w:shd w:val="clear" w:color="auto" w:fill="auto"/>
            <w:vAlign w:val="bottom"/>
            <w:hideMark/>
          </w:tcPr>
          <w:p w14:paraId="5E0A604E" w14:textId="77777777" w:rsidR="00ED5304" w:rsidRPr="00605EBD" w:rsidRDefault="00ED5304" w:rsidP="00E42CF1">
            <w:pPr>
              <w:rPr>
                <w:rFonts w:ascii="Calibri" w:hAnsi="Calibri" w:cs="Calibri"/>
              </w:rPr>
            </w:pPr>
            <w:r w:rsidRPr="00605EBD">
              <w:rPr>
                <w:rFonts w:ascii="Calibri" w:hAnsi="Calibri" w:cs="Calibri"/>
              </w:rPr>
              <w:t>Wejście mikrofonowe</w:t>
            </w:r>
          </w:p>
        </w:tc>
        <w:tc>
          <w:tcPr>
            <w:tcW w:w="4433" w:type="dxa"/>
            <w:tcBorders>
              <w:top w:val="nil"/>
              <w:left w:val="nil"/>
              <w:bottom w:val="single" w:sz="4" w:space="0" w:color="auto"/>
              <w:right w:val="single" w:sz="4" w:space="0" w:color="auto"/>
            </w:tcBorders>
            <w:shd w:val="clear" w:color="auto" w:fill="auto"/>
            <w:vAlign w:val="bottom"/>
            <w:hideMark/>
          </w:tcPr>
          <w:p w14:paraId="4F1D872C" w14:textId="77777777" w:rsidR="00ED5304" w:rsidRPr="00605EBD" w:rsidRDefault="00ED5304" w:rsidP="00E42CF1">
            <w:pPr>
              <w:rPr>
                <w:rFonts w:ascii="Calibri" w:hAnsi="Calibri" w:cs="Calibri"/>
              </w:rPr>
            </w:pPr>
            <w:r w:rsidRPr="00605EBD">
              <w:rPr>
                <w:rFonts w:ascii="Calibri" w:hAnsi="Calibri" w:cs="Calibri"/>
              </w:rPr>
              <w:t>tak</w:t>
            </w:r>
          </w:p>
        </w:tc>
        <w:tc>
          <w:tcPr>
            <w:tcW w:w="2215" w:type="dxa"/>
            <w:tcBorders>
              <w:top w:val="nil"/>
              <w:left w:val="nil"/>
              <w:bottom w:val="single" w:sz="4" w:space="0" w:color="auto"/>
              <w:right w:val="single" w:sz="4" w:space="0" w:color="auto"/>
            </w:tcBorders>
          </w:tcPr>
          <w:p w14:paraId="0AEA54B1" w14:textId="77777777" w:rsidR="00ED5304" w:rsidRPr="00605EBD" w:rsidRDefault="00ED5304" w:rsidP="00E42CF1">
            <w:pPr>
              <w:rPr>
                <w:rFonts w:ascii="Calibri" w:hAnsi="Calibri" w:cs="Calibri"/>
              </w:rPr>
            </w:pPr>
          </w:p>
        </w:tc>
      </w:tr>
      <w:tr w:rsidR="00ED5304" w:rsidRPr="00605EBD" w14:paraId="2655AC50" w14:textId="5ABFCA23" w:rsidTr="00ED5304">
        <w:trPr>
          <w:trHeight w:val="285"/>
        </w:trPr>
        <w:tc>
          <w:tcPr>
            <w:tcW w:w="2717" w:type="dxa"/>
            <w:tcBorders>
              <w:top w:val="nil"/>
              <w:left w:val="single" w:sz="4" w:space="0" w:color="auto"/>
              <w:bottom w:val="single" w:sz="4" w:space="0" w:color="auto"/>
              <w:right w:val="single" w:sz="4" w:space="0" w:color="auto"/>
            </w:tcBorders>
            <w:shd w:val="clear" w:color="auto" w:fill="auto"/>
            <w:vAlign w:val="bottom"/>
            <w:hideMark/>
          </w:tcPr>
          <w:p w14:paraId="785536E4" w14:textId="77777777" w:rsidR="00ED5304" w:rsidRPr="00605EBD" w:rsidRDefault="00ED5304" w:rsidP="00E42CF1">
            <w:pPr>
              <w:rPr>
                <w:rFonts w:ascii="Calibri" w:hAnsi="Calibri" w:cs="Calibri"/>
              </w:rPr>
            </w:pPr>
            <w:r w:rsidRPr="00605EBD">
              <w:rPr>
                <w:rFonts w:ascii="Calibri" w:hAnsi="Calibri" w:cs="Calibri"/>
              </w:rPr>
              <w:t>Wyjście słuchawkowe</w:t>
            </w:r>
          </w:p>
        </w:tc>
        <w:tc>
          <w:tcPr>
            <w:tcW w:w="4433" w:type="dxa"/>
            <w:tcBorders>
              <w:top w:val="nil"/>
              <w:left w:val="nil"/>
              <w:bottom w:val="single" w:sz="4" w:space="0" w:color="auto"/>
              <w:right w:val="single" w:sz="4" w:space="0" w:color="auto"/>
            </w:tcBorders>
            <w:shd w:val="clear" w:color="auto" w:fill="auto"/>
            <w:vAlign w:val="bottom"/>
            <w:hideMark/>
          </w:tcPr>
          <w:p w14:paraId="7827B4F2" w14:textId="77777777" w:rsidR="00ED5304" w:rsidRPr="00605EBD" w:rsidRDefault="00ED5304" w:rsidP="00E42CF1">
            <w:pPr>
              <w:rPr>
                <w:rFonts w:ascii="Calibri" w:hAnsi="Calibri" w:cs="Calibri"/>
              </w:rPr>
            </w:pPr>
            <w:r w:rsidRPr="00605EBD">
              <w:rPr>
                <w:rFonts w:ascii="Calibri" w:hAnsi="Calibri" w:cs="Calibri"/>
              </w:rPr>
              <w:t>tak</w:t>
            </w:r>
          </w:p>
        </w:tc>
        <w:tc>
          <w:tcPr>
            <w:tcW w:w="2215" w:type="dxa"/>
            <w:tcBorders>
              <w:top w:val="nil"/>
              <w:left w:val="nil"/>
              <w:bottom w:val="single" w:sz="4" w:space="0" w:color="auto"/>
              <w:right w:val="single" w:sz="4" w:space="0" w:color="auto"/>
            </w:tcBorders>
          </w:tcPr>
          <w:p w14:paraId="0ABA97A1" w14:textId="77777777" w:rsidR="00ED5304" w:rsidRPr="00605EBD" w:rsidRDefault="00ED5304" w:rsidP="00E42CF1">
            <w:pPr>
              <w:rPr>
                <w:rFonts w:ascii="Calibri" w:hAnsi="Calibri" w:cs="Calibri"/>
              </w:rPr>
            </w:pPr>
          </w:p>
        </w:tc>
      </w:tr>
      <w:tr w:rsidR="00ED5304" w:rsidRPr="00605EBD" w14:paraId="20E2E96F" w14:textId="3357B915" w:rsidTr="00ED5304">
        <w:trPr>
          <w:trHeight w:val="315"/>
        </w:trPr>
        <w:tc>
          <w:tcPr>
            <w:tcW w:w="2717" w:type="dxa"/>
            <w:tcBorders>
              <w:top w:val="nil"/>
              <w:left w:val="single" w:sz="4" w:space="0" w:color="auto"/>
              <w:bottom w:val="single" w:sz="4" w:space="0" w:color="auto"/>
              <w:right w:val="single" w:sz="4" w:space="0" w:color="auto"/>
            </w:tcBorders>
            <w:shd w:val="clear" w:color="auto" w:fill="auto"/>
            <w:vAlign w:val="bottom"/>
            <w:hideMark/>
          </w:tcPr>
          <w:p w14:paraId="3FC05167" w14:textId="77777777" w:rsidR="00ED5304" w:rsidRPr="00605EBD" w:rsidRDefault="00ED5304" w:rsidP="00E42CF1">
            <w:pPr>
              <w:rPr>
                <w:rFonts w:ascii="Calibri" w:hAnsi="Calibri" w:cs="Calibri"/>
              </w:rPr>
            </w:pPr>
            <w:r w:rsidRPr="00605EBD">
              <w:rPr>
                <w:rFonts w:ascii="Calibri" w:hAnsi="Calibri" w:cs="Calibri"/>
              </w:rPr>
              <w:t>Bluetooth</w:t>
            </w:r>
          </w:p>
        </w:tc>
        <w:tc>
          <w:tcPr>
            <w:tcW w:w="4433" w:type="dxa"/>
            <w:tcBorders>
              <w:top w:val="nil"/>
              <w:left w:val="nil"/>
              <w:bottom w:val="single" w:sz="4" w:space="0" w:color="auto"/>
              <w:right w:val="single" w:sz="4" w:space="0" w:color="auto"/>
            </w:tcBorders>
            <w:shd w:val="clear" w:color="auto" w:fill="auto"/>
            <w:vAlign w:val="bottom"/>
            <w:hideMark/>
          </w:tcPr>
          <w:p w14:paraId="4FFFBC2D" w14:textId="77777777" w:rsidR="00ED5304" w:rsidRPr="00605EBD" w:rsidRDefault="00ED5304" w:rsidP="00E42CF1">
            <w:pPr>
              <w:rPr>
                <w:rFonts w:ascii="Calibri" w:hAnsi="Calibri" w:cs="Calibri"/>
              </w:rPr>
            </w:pPr>
            <w:r w:rsidRPr="00605EBD">
              <w:rPr>
                <w:rFonts w:ascii="Calibri" w:hAnsi="Calibri" w:cs="Calibri"/>
              </w:rPr>
              <w:t>tak</w:t>
            </w:r>
          </w:p>
        </w:tc>
        <w:tc>
          <w:tcPr>
            <w:tcW w:w="2215" w:type="dxa"/>
            <w:tcBorders>
              <w:top w:val="nil"/>
              <w:left w:val="nil"/>
              <w:bottom w:val="single" w:sz="4" w:space="0" w:color="auto"/>
              <w:right w:val="single" w:sz="4" w:space="0" w:color="auto"/>
            </w:tcBorders>
          </w:tcPr>
          <w:p w14:paraId="476419F1" w14:textId="77777777" w:rsidR="00ED5304" w:rsidRPr="00605EBD" w:rsidRDefault="00ED5304" w:rsidP="00E42CF1">
            <w:pPr>
              <w:rPr>
                <w:rFonts w:ascii="Calibri" w:hAnsi="Calibri" w:cs="Calibri"/>
              </w:rPr>
            </w:pPr>
          </w:p>
        </w:tc>
      </w:tr>
      <w:tr w:rsidR="00ED5304" w:rsidRPr="00605EBD" w14:paraId="774F1EBA" w14:textId="66441F0C" w:rsidTr="00ED5304">
        <w:trPr>
          <w:trHeight w:val="285"/>
        </w:trPr>
        <w:tc>
          <w:tcPr>
            <w:tcW w:w="2717" w:type="dxa"/>
            <w:tcBorders>
              <w:top w:val="nil"/>
              <w:left w:val="single" w:sz="4" w:space="0" w:color="auto"/>
              <w:bottom w:val="single" w:sz="4" w:space="0" w:color="auto"/>
              <w:right w:val="single" w:sz="4" w:space="0" w:color="auto"/>
            </w:tcBorders>
            <w:shd w:val="clear" w:color="auto" w:fill="auto"/>
            <w:vAlign w:val="bottom"/>
            <w:hideMark/>
          </w:tcPr>
          <w:p w14:paraId="3C220E0F" w14:textId="77777777" w:rsidR="00ED5304" w:rsidRPr="00605EBD" w:rsidRDefault="00ED5304" w:rsidP="00E42CF1">
            <w:pPr>
              <w:rPr>
                <w:rFonts w:ascii="Calibri" w:hAnsi="Calibri" w:cs="Calibri"/>
              </w:rPr>
            </w:pPr>
            <w:r w:rsidRPr="00605EBD">
              <w:rPr>
                <w:rFonts w:ascii="Calibri" w:hAnsi="Calibri" w:cs="Calibri"/>
              </w:rPr>
              <w:t>Standard WLAN</w:t>
            </w:r>
          </w:p>
        </w:tc>
        <w:tc>
          <w:tcPr>
            <w:tcW w:w="4433" w:type="dxa"/>
            <w:tcBorders>
              <w:top w:val="nil"/>
              <w:left w:val="nil"/>
              <w:bottom w:val="single" w:sz="4" w:space="0" w:color="auto"/>
              <w:right w:val="single" w:sz="4" w:space="0" w:color="auto"/>
            </w:tcBorders>
            <w:shd w:val="clear" w:color="auto" w:fill="auto"/>
            <w:vAlign w:val="bottom"/>
            <w:hideMark/>
          </w:tcPr>
          <w:p w14:paraId="01821AE9" w14:textId="77777777" w:rsidR="00ED5304" w:rsidRPr="00605EBD" w:rsidRDefault="00ED5304" w:rsidP="00E42CF1">
            <w:pPr>
              <w:rPr>
                <w:rFonts w:ascii="Calibri" w:hAnsi="Calibri" w:cs="Calibri"/>
              </w:rPr>
            </w:pPr>
            <w:r w:rsidRPr="00605EBD">
              <w:rPr>
                <w:rFonts w:ascii="Calibri" w:hAnsi="Calibri" w:cs="Calibri"/>
              </w:rPr>
              <w:t>a/b/g/n/</w:t>
            </w:r>
            <w:proofErr w:type="spellStart"/>
            <w:r w:rsidRPr="00605EBD">
              <w:rPr>
                <w:rFonts w:ascii="Calibri" w:hAnsi="Calibri" w:cs="Calibri"/>
              </w:rPr>
              <w:t>ac</w:t>
            </w:r>
            <w:proofErr w:type="spellEnd"/>
          </w:p>
        </w:tc>
        <w:tc>
          <w:tcPr>
            <w:tcW w:w="2215" w:type="dxa"/>
            <w:tcBorders>
              <w:top w:val="nil"/>
              <w:left w:val="nil"/>
              <w:bottom w:val="single" w:sz="4" w:space="0" w:color="auto"/>
              <w:right w:val="single" w:sz="4" w:space="0" w:color="auto"/>
            </w:tcBorders>
          </w:tcPr>
          <w:p w14:paraId="5E67E9CC" w14:textId="77777777" w:rsidR="00ED5304" w:rsidRPr="00605EBD" w:rsidRDefault="00ED5304" w:rsidP="00E42CF1">
            <w:pPr>
              <w:rPr>
                <w:rFonts w:ascii="Calibri" w:hAnsi="Calibri" w:cs="Calibri"/>
              </w:rPr>
            </w:pPr>
          </w:p>
        </w:tc>
      </w:tr>
      <w:tr w:rsidR="00ED5304" w:rsidRPr="00605EBD" w14:paraId="31BC67B3" w14:textId="53811A2A" w:rsidTr="00ED5304">
        <w:trPr>
          <w:trHeight w:val="285"/>
        </w:trPr>
        <w:tc>
          <w:tcPr>
            <w:tcW w:w="2717" w:type="dxa"/>
            <w:tcBorders>
              <w:top w:val="nil"/>
              <w:left w:val="single" w:sz="4" w:space="0" w:color="auto"/>
              <w:bottom w:val="single" w:sz="4" w:space="0" w:color="auto"/>
              <w:right w:val="single" w:sz="4" w:space="0" w:color="auto"/>
            </w:tcBorders>
            <w:shd w:val="clear" w:color="auto" w:fill="auto"/>
            <w:vAlign w:val="bottom"/>
            <w:hideMark/>
          </w:tcPr>
          <w:p w14:paraId="315ACDB8" w14:textId="77777777" w:rsidR="00ED5304" w:rsidRPr="00605EBD" w:rsidRDefault="00ED5304" w:rsidP="00E42CF1">
            <w:pPr>
              <w:rPr>
                <w:rFonts w:ascii="Calibri" w:hAnsi="Calibri" w:cs="Calibri"/>
              </w:rPr>
            </w:pPr>
            <w:r w:rsidRPr="00605EBD">
              <w:rPr>
                <w:rFonts w:ascii="Calibri" w:hAnsi="Calibri" w:cs="Calibri"/>
              </w:rPr>
              <w:t>Karta sieciowa</w:t>
            </w:r>
          </w:p>
        </w:tc>
        <w:tc>
          <w:tcPr>
            <w:tcW w:w="4433" w:type="dxa"/>
            <w:tcBorders>
              <w:top w:val="nil"/>
              <w:left w:val="nil"/>
              <w:bottom w:val="single" w:sz="4" w:space="0" w:color="auto"/>
              <w:right w:val="single" w:sz="4" w:space="0" w:color="auto"/>
            </w:tcBorders>
            <w:shd w:val="clear" w:color="auto" w:fill="auto"/>
            <w:vAlign w:val="bottom"/>
            <w:hideMark/>
          </w:tcPr>
          <w:p w14:paraId="0392CC83" w14:textId="77777777" w:rsidR="00ED5304" w:rsidRPr="00605EBD" w:rsidRDefault="00ED5304" w:rsidP="00E42CF1">
            <w:pPr>
              <w:rPr>
                <w:rFonts w:ascii="Calibri" w:hAnsi="Calibri" w:cs="Calibri"/>
              </w:rPr>
            </w:pPr>
            <w:r w:rsidRPr="00605EBD">
              <w:rPr>
                <w:rFonts w:ascii="Calibri" w:hAnsi="Calibri" w:cs="Calibri"/>
              </w:rPr>
              <w:t>10/100/1000Mbps</w:t>
            </w:r>
          </w:p>
        </w:tc>
        <w:tc>
          <w:tcPr>
            <w:tcW w:w="2215" w:type="dxa"/>
            <w:tcBorders>
              <w:top w:val="nil"/>
              <w:left w:val="nil"/>
              <w:bottom w:val="single" w:sz="4" w:space="0" w:color="auto"/>
              <w:right w:val="single" w:sz="4" w:space="0" w:color="auto"/>
            </w:tcBorders>
          </w:tcPr>
          <w:p w14:paraId="1AD59C0B" w14:textId="77777777" w:rsidR="00ED5304" w:rsidRPr="00605EBD" w:rsidRDefault="00ED5304" w:rsidP="00E42CF1">
            <w:pPr>
              <w:rPr>
                <w:rFonts w:ascii="Calibri" w:hAnsi="Calibri" w:cs="Calibri"/>
              </w:rPr>
            </w:pPr>
          </w:p>
        </w:tc>
      </w:tr>
      <w:tr w:rsidR="00ED5304" w:rsidRPr="00605EBD" w14:paraId="67F08F96" w14:textId="0FD02339" w:rsidTr="00ED5304">
        <w:trPr>
          <w:trHeight w:val="285"/>
        </w:trPr>
        <w:tc>
          <w:tcPr>
            <w:tcW w:w="2717" w:type="dxa"/>
            <w:tcBorders>
              <w:top w:val="nil"/>
              <w:left w:val="single" w:sz="4" w:space="0" w:color="auto"/>
              <w:bottom w:val="single" w:sz="4" w:space="0" w:color="auto"/>
              <w:right w:val="single" w:sz="4" w:space="0" w:color="auto"/>
            </w:tcBorders>
            <w:shd w:val="clear" w:color="auto" w:fill="auto"/>
            <w:vAlign w:val="bottom"/>
            <w:hideMark/>
          </w:tcPr>
          <w:p w14:paraId="23E31B04" w14:textId="77777777" w:rsidR="00ED5304" w:rsidRPr="00605EBD" w:rsidRDefault="00ED5304" w:rsidP="00E42CF1">
            <w:pPr>
              <w:rPr>
                <w:rFonts w:ascii="Calibri" w:hAnsi="Calibri" w:cs="Calibri"/>
              </w:rPr>
            </w:pPr>
            <w:r w:rsidRPr="00605EBD">
              <w:rPr>
                <w:rFonts w:ascii="Calibri" w:hAnsi="Calibri" w:cs="Calibri"/>
              </w:rPr>
              <w:t>Liczba portów USB</w:t>
            </w:r>
          </w:p>
        </w:tc>
        <w:tc>
          <w:tcPr>
            <w:tcW w:w="4433" w:type="dxa"/>
            <w:tcBorders>
              <w:top w:val="nil"/>
              <w:left w:val="nil"/>
              <w:bottom w:val="single" w:sz="4" w:space="0" w:color="auto"/>
              <w:right w:val="single" w:sz="4" w:space="0" w:color="auto"/>
            </w:tcBorders>
            <w:shd w:val="clear" w:color="auto" w:fill="auto"/>
            <w:vAlign w:val="bottom"/>
            <w:hideMark/>
          </w:tcPr>
          <w:p w14:paraId="5A902BE3" w14:textId="77777777" w:rsidR="00ED5304" w:rsidRPr="00605EBD" w:rsidRDefault="00ED5304" w:rsidP="00E42CF1">
            <w:pPr>
              <w:rPr>
                <w:rFonts w:ascii="Calibri" w:hAnsi="Calibri" w:cs="Calibri"/>
              </w:rPr>
            </w:pPr>
            <w:r w:rsidRPr="00605EBD">
              <w:rPr>
                <w:rFonts w:ascii="Calibri" w:hAnsi="Calibri" w:cs="Calibri"/>
              </w:rPr>
              <w:t>3</w:t>
            </w:r>
          </w:p>
        </w:tc>
        <w:tc>
          <w:tcPr>
            <w:tcW w:w="2215" w:type="dxa"/>
            <w:tcBorders>
              <w:top w:val="nil"/>
              <w:left w:val="nil"/>
              <w:bottom w:val="single" w:sz="4" w:space="0" w:color="auto"/>
              <w:right w:val="single" w:sz="4" w:space="0" w:color="auto"/>
            </w:tcBorders>
          </w:tcPr>
          <w:p w14:paraId="3EE3F149" w14:textId="77777777" w:rsidR="00ED5304" w:rsidRPr="00605EBD" w:rsidRDefault="00ED5304" w:rsidP="00E42CF1">
            <w:pPr>
              <w:rPr>
                <w:rFonts w:ascii="Calibri" w:hAnsi="Calibri" w:cs="Calibri"/>
              </w:rPr>
            </w:pPr>
          </w:p>
        </w:tc>
      </w:tr>
      <w:tr w:rsidR="00ED5304" w:rsidRPr="00605EBD" w14:paraId="53CB0F99" w14:textId="49AC6479" w:rsidTr="00ED5304">
        <w:trPr>
          <w:trHeight w:val="285"/>
        </w:trPr>
        <w:tc>
          <w:tcPr>
            <w:tcW w:w="2717" w:type="dxa"/>
            <w:tcBorders>
              <w:top w:val="nil"/>
              <w:left w:val="single" w:sz="4" w:space="0" w:color="auto"/>
              <w:bottom w:val="single" w:sz="4" w:space="0" w:color="auto"/>
              <w:right w:val="single" w:sz="4" w:space="0" w:color="auto"/>
            </w:tcBorders>
            <w:shd w:val="clear" w:color="auto" w:fill="auto"/>
            <w:vAlign w:val="bottom"/>
            <w:hideMark/>
          </w:tcPr>
          <w:p w14:paraId="12C14B75" w14:textId="77777777" w:rsidR="00ED5304" w:rsidRPr="00605EBD" w:rsidRDefault="00ED5304" w:rsidP="00E42CF1">
            <w:pPr>
              <w:rPr>
                <w:rFonts w:ascii="Calibri" w:hAnsi="Calibri" w:cs="Calibri"/>
              </w:rPr>
            </w:pPr>
            <w:r w:rsidRPr="00605EBD">
              <w:rPr>
                <w:rFonts w:ascii="Calibri" w:hAnsi="Calibri" w:cs="Calibri"/>
              </w:rPr>
              <w:t>HDMI</w:t>
            </w:r>
          </w:p>
        </w:tc>
        <w:tc>
          <w:tcPr>
            <w:tcW w:w="4433" w:type="dxa"/>
            <w:tcBorders>
              <w:top w:val="nil"/>
              <w:left w:val="nil"/>
              <w:bottom w:val="single" w:sz="4" w:space="0" w:color="auto"/>
              <w:right w:val="single" w:sz="4" w:space="0" w:color="auto"/>
            </w:tcBorders>
            <w:shd w:val="clear" w:color="auto" w:fill="auto"/>
            <w:vAlign w:val="bottom"/>
            <w:hideMark/>
          </w:tcPr>
          <w:p w14:paraId="1C787271" w14:textId="77777777" w:rsidR="00ED5304" w:rsidRPr="00605EBD" w:rsidRDefault="00ED5304" w:rsidP="00E42CF1">
            <w:pPr>
              <w:rPr>
                <w:rFonts w:ascii="Calibri" w:hAnsi="Calibri" w:cs="Calibri"/>
              </w:rPr>
            </w:pPr>
            <w:r w:rsidRPr="00605EBD">
              <w:rPr>
                <w:rFonts w:ascii="Calibri" w:hAnsi="Calibri" w:cs="Calibri"/>
              </w:rPr>
              <w:t>tak</w:t>
            </w:r>
          </w:p>
        </w:tc>
        <w:tc>
          <w:tcPr>
            <w:tcW w:w="2215" w:type="dxa"/>
            <w:tcBorders>
              <w:top w:val="nil"/>
              <w:left w:val="nil"/>
              <w:bottom w:val="single" w:sz="4" w:space="0" w:color="auto"/>
              <w:right w:val="single" w:sz="4" w:space="0" w:color="auto"/>
            </w:tcBorders>
          </w:tcPr>
          <w:p w14:paraId="75973F75" w14:textId="77777777" w:rsidR="00ED5304" w:rsidRPr="00605EBD" w:rsidRDefault="00ED5304" w:rsidP="00E42CF1">
            <w:pPr>
              <w:rPr>
                <w:rFonts w:ascii="Calibri" w:hAnsi="Calibri" w:cs="Calibri"/>
              </w:rPr>
            </w:pPr>
          </w:p>
        </w:tc>
      </w:tr>
      <w:tr w:rsidR="00ED5304" w:rsidRPr="00605EBD" w14:paraId="496BCA8D" w14:textId="466A72F9" w:rsidTr="00ED5304">
        <w:trPr>
          <w:trHeight w:val="285"/>
        </w:trPr>
        <w:tc>
          <w:tcPr>
            <w:tcW w:w="2717" w:type="dxa"/>
            <w:tcBorders>
              <w:top w:val="nil"/>
              <w:left w:val="single" w:sz="4" w:space="0" w:color="auto"/>
              <w:bottom w:val="single" w:sz="4" w:space="0" w:color="auto"/>
              <w:right w:val="single" w:sz="4" w:space="0" w:color="auto"/>
            </w:tcBorders>
            <w:shd w:val="clear" w:color="auto" w:fill="auto"/>
            <w:vAlign w:val="bottom"/>
            <w:hideMark/>
          </w:tcPr>
          <w:p w14:paraId="3022436A" w14:textId="77777777" w:rsidR="00ED5304" w:rsidRPr="00605EBD" w:rsidRDefault="00ED5304" w:rsidP="00E42CF1">
            <w:pPr>
              <w:rPr>
                <w:rFonts w:ascii="Calibri" w:hAnsi="Calibri" w:cs="Calibri"/>
              </w:rPr>
            </w:pPr>
            <w:r w:rsidRPr="00605EBD">
              <w:rPr>
                <w:rFonts w:ascii="Calibri" w:hAnsi="Calibri" w:cs="Calibri"/>
              </w:rPr>
              <w:t>USB 3.0 lub nowszy</w:t>
            </w:r>
          </w:p>
        </w:tc>
        <w:tc>
          <w:tcPr>
            <w:tcW w:w="4433" w:type="dxa"/>
            <w:tcBorders>
              <w:top w:val="nil"/>
              <w:left w:val="nil"/>
              <w:bottom w:val="single" w:sz="4" w:space="0" w:color="auto"/>
              <w:right w:val="single" w:sz="4" w:space="0" w:color="auto"/>
            </w:tcBorders>
            <w:shd w:val="clear" w:color="auto" w:fill="auto"/>
            <w:vAlign w:val="bottom"/>
            <w:hideMark/>
          </w:tcPr>
          <w:p w14:paraId="2D810363" w14:textId="77777777" w:rsidR="00ED5304" w:rsidRPr="00605EBD" w:rsidRDefault="00ED5304" w:rsidP="00E42CF1">
            <w:pPr>
              <w:rPr>
                <w:rFonts w:ascii="Calibri" w:hAnsi="Calibri" w:cs="Calibri"/>
              </w:rPr>
            </w:pPr>
            <w:r w:rsidRPr="00605EBD">
              <w:rPr>
                <w:rFonts w:ascii="Calibri" w:hAnsi="Calibri" w:cs="Calibri"/>
              </w:rPr>
              <w:t>tak</w:t>
            </w:r>
          </w:p>
        </w:tc>
        <w:tc>
          <w:tcPr>
            <w:tcW w:w="2215" w:type="dxa"/>
            <w:tcBorders>
              <w:top w:val="nil"/>
              <w:left w:val="nil"/>
              <w:bottom w:val="single" w:sz="4" w:space="0" w:color="auto"/>
              <w:right w:val="single" w:sz="4" w:space="0" w:color="auto"/>
            </w:tcBorders>
          </w:tcPr>
          <w:p w14:paraId="7CC9A3E1" w14:textId="77777777" w:rsidR="00ED5304" w:rsidRPr="00605EBD" w:rsidRDefault="00ED5304" w:rsidP="00E42CF1">
            <w:pPr>
              <w:rPr>
                <w:rFonts w:ascii="Calibri" w:hAnsi="Calibri" w:cs="Calibri"/>
              </w:rPr>
            </w:pPr>
          </w:p>
        </w:tc>
      </w:tr>
      <w:tr w:rsidR="00ED5304" w:rsidRPr="00605EBD" w14:paraId="214AB7C4" w14:textId="5EA0DE61" w:rsidTr="00ED5304">
        <w:trPr>
          <w:trHeight w:val="285"/>
        </w:trPr>
        <w:tc>
          <w:tcPr>
            <w:tcW w:w="2717" w:type="dxa"/>
            <w:tcBorders>
              <w:top w:val="nil"/>
              <w:left w:val="single" w:sz="4" w:space="0" w:color="auto"/>
              <w:bottom w:val="single" w:sz="4" w:space="0" w:color="auto"/>
              <w:right w:val="single" w:sz="4" w:space="0" w:color="auto"/>
            </w:tcBorders>
            <w:shd w:val="clear" w:color="auto" w:fill="auto"/>
            <w:vAlign w:val="bottom"/>
            <w:hideMark/>
          </w:tcPr>
          <w:p w14:paraId="4746580B" w14:textId="77777777" w:rsidR="00ED5304" w:rsidRPr="00605EBD" w:rsidRDefault="00ED5304" w:rsidP="00E42CF1">
            <w:pPr>
              <w:rPr>
                <w:rFonts w:ascii="Calibri" w:hAnsi="Calibri" w:cs="Calibri"/>
              </w:rPr>
            </w:pPr>
            <w:r w:rsidRPr="00605EBD">
              <w:rPr>
                <w:rFonts w:ascii="Calibri" w:hAnsi="Calibri" w:cs="Calibri"/>
              </w:rPr>
              <w:t>Układ szyfrowania TPM</w:t>
            </w:r>
          </w:p>
        </w:tc>
        <w:tc>
          <w:tcPr>
            <w:tcW w:w="4433" w:type="dxa"/>
            <w:tcBorders>
              <w:top w:val="nil"/>
              <w:left w:val="nil"/>
              <w:bottom w:val="single" w:sz="4" w:space="0" w:color="auto"/>
              <w:right w:val="single" w:sz="4" w:space="0" w:color="auto"/>
            </w:tcBorders>
            <w:shd w:val="clear" w:color="auto" w:fill="auto"/>
            <w:vAlign w:val="bottom"/>
            <w:hideMark/>
          </w:tcPr>
          <w:p w14:paraId="70AC6926" w14:textId="77777777" w:rsidR="00ED5304" w:rsidRPr="00605EBD" w:rsidRDefault="00ED5304" w:rsidP="00E42CF1">
            <w:pPr>
              <w:rPr>
                <w:rFonts w:ascii="Calibri" w:hAnsi="Calibri" w:cs="Calibri"/>
              </w:rPr>
            </w:pPr>
            <w:r w:rsidRPr="00605EBD">
              <w:rPr>
                <w:rFonts w:ascii="Calibri" w:hAnsi="Calibri" w:cs="Calibri"/>
              </w:rPr>
              <w:t>tak</w:t>
            </w:r>
          </w:p>
        </w:tc>
        <w:tc>
          <w:tcPr>
            <w:tcW w:w="2215" w:type="dxa"/>
            <w:tcBorders>
              <w:top w:val="nil"/>
              <w:left w:val="nil"/>
              <w:bottom w:val="single" w:sz="4" w:space="0" w:color="auto"/>
              <w:right w:val="single" w:sz="4" w:space="0" w:color="auto"/>
            </w:tcBorders>
          </w:tcPr>
          <w:p w14:paraId="5C8021F4" w14:textId="77777777" w:rsidR="00ED5304" w:rsidRPr="00605EBD" w:rsidRDefault="00ED5304" w:rsidP="00E42CF1">
            <w:pPr>
              <w:rPr>
                <w:rFonts w:ascii="Calibri" w:hAnsi="Calibri" w:cs="Calibri"/>
              </w:rPr>
            </w:pPr>
          </w:p>
        </w:tc>
      </w:tr>
      <w:tr w:rsidR="00ED5304" w:rsidRPr="00605EBD" w14:paraId="40812DDE" w14:textId="3AA36B00" w:rsidTr="00ED5304">
        <w:trPr>
          <w:trHeight w:val="315"/>
        </w:trPr>
        <w:tc>
          <w:tcPr>
            <w:tcW w:w="2717" w:type="dxa"/>
            <w:tcBorders>
              <w:top w:val="nil"/>
              <w:left w:val="single" w:sz="4" w:space="0" w:color="auto"/>
              <w:bottom w:val="single" w:sz="4" w:space="0" w:color="auto"/>
              <w:right w:val="single" w:sz="4" w:space="0" w:color="auto"/>
            </w:tcBorders>
            <w:shd w:val="clear" w:color="auto" w:fill="auto"/>
            <w:vAlign w:val="bottom"/>
            <w:hideMark/>
          </w:tcPr>
          <w:p w14:paraId="4A788F7A" w14:textId="77777777" w:rsidR="00ED5304" w:rsidRPr="00605EBD" w:rsidRDefault="00ED5304" w:rsidP="00E42CF1">
            <w:pPr>
              <w:rPr>
                <w:rFonts w:ascii="Calibri" w:hAnsi="Calibri" w:cs="Calibri"/>
              </w:rPr>
            </w:pPr>
            <w:r w:rsidRPr="00605EBD">
              <w:rPr>
                <w:rFonts w:ascii="Calibri" w:hAnsi="Calibri" w:cs="Calibri"/>
              </w:rPr>
              <w:t>System operacyjny</w:t>
            </w:r>
          </w:p>
        </w:tc>
        <w:tc>
          <w:tcPr>
            <w:tcW w:w="4433" w:type="dxa"/>
            <w:tcBorders>
              <w:top w:val="nil"/>
              <w:left w:val="nil"/>
              <w:bottom w:val="single" w:sz="4" w:space="0" w:color="auto"/>
              <w:right w:val="single" w:sz="4" w:space="0" w:color="auto"/>
            </w:tcBorders>
            <w:shd w:val="clear" w:color="auto" w:fill="auto"/>
            <w:vAlign w:val="bottom"/>
            <w:hideMark/>
          </w:tcPr>
          <w:p w14:paraId="0E251AC8" w14:textId="77777777" w:rsidR="00ED5304" w:rsidRPr="00605EBD" w:rsidRDefault="00ED5304" w:rsidP="00E42CF1">
            <w:pPr>
              <w:rPr>
                <w:rFonts w:ascii="Calibri" w:hAnsi="Calibri" w:cs="Calibri"/>
              </w:rPr>
            </w:pPr>
            <w:r w:rsidRPr="00605EBD">
              <w:rPr>
                <w:rFonts w:ascii="Calibri" w:hAnsi="Calibri" w:cs="Calibri"/>
              </w:rPr>
              <w:t>Zainstalowany system operacyjny w wersji 64 – bit.</w:t>
            </w:r>
          </w:p>
        </w:tc>
        <w:tc>
          <w:tcPr>
            <w:tcW w:w="2215" w:type="dxa"/>
            <w:tcBorders>
              <w:top w:val="nil"/>
              <w:left w:val="nil"/>
              <w:bottom w:val="single" w:sz="4" w:space="0" w:color="auto"/>
              <w:right w:val="single" w:sz="4" w:space="0" w:color="auto"/>
            </w:tcBorders>
          </w:tcPr>
          <w:p w14:paraId="2A4CC547" w14:textId="77777777" w:rsidR="00ED5304" w:rsidRPr="00605EBD" w:rsidRDefault="00ED5304" w:rsidP="00E42CF1">
            <w:pPr>
              <w:rPr>
                <w:rFonts w:ascii="Calibri" w:hAnsi="Calibri" w:cs="Calibri"/>
              </w:rPr>
            </w:pPr>
          </w:p>
        </w:tc>
      </w:tr>
      <w:tr w:rsidR="00ED5304" w:rsidRPr="00605EBD" w14:paraId="1ADD2CD9" w14:textId="5E390C4F" w:rsidTr="00ED5304">
        <w:trPr>
          <w:trHeight w:val="945"/>
        </w:trPr>
        <w:tc>
          <w:tcPr>
            <w:tcW w:w="2717" w:type="dxa"/>
            <w:tcBorders>
              <w:top w:val="nil"/>
              <w:left w:val="single" w:sz="4" w:space="0" w:color="auto"/>
              <w:bottom w:val="single" w:sz="4" w:space="0" w:color="auto"/>
              <w:right w:val="single" w:sz="4" w:space="0" w:color="auto"/>
            </w:tcBorders>
            <w:shd w:val="clear" w:color="auto" w:fill="auto"/>
            <w:vAlign w:val="bottom"/>
            <w:hideMark/>
          </w:tcPr>
          <w:p w14:paraId="36C974DE" w14:textId="77777777" w:rsidR="00ED5304" w:rsidRPr="00605EBD" w:rsidRDefault="00ED5304" w:rsidP="00E42CF1">
            <w:pPr>
              <w:rPr>
                <w:rFonts w:ascii="Calibri" w:hAnsi="Calibri" w:cs="Calibri"/>
              </w:rPr>
            </w:pPr>
            <w:r w:rsidRPr="00605EBD">
              <w:rPr>
                <w:rFonts w:ascii="Calibri" w:hAnsi="Calibri" w:cs="Calibri"/>
              </w:rPr>
              <w:t> </w:t>
            </w:r>
          </w:p>
        </w:tc>
        <w:tc>
          <w:tcPr>
            <w:tcW w:w="4433" w:type="dxa"/>
            <w:tcBorders>
              <w:top w:val="nil"/>
              <w:left w:val="nil"/>
              <w:bottom w:val="single" w:sz="4" w:space="0" w:color="auto"/>
              <w:right w:val="single" w:sz="4" w:space="0" w:color="auto"/>
            </w:tcBorders>
            <w:shd w:val="clear" w:color="auto" w:fill="auto"/>
            <w:hideMark/>
          </w:tcPr>
          <w:p w14:paraId="69952C9B" w14:textId="77777777" w:rsidR="00ED5304" w:rsidRPr="00605EBD" w:rsidRDefault="00ED5304" w:rsidP="00E42CF1">
            <w:pPr>
              <w:rPr>
                <w:rFonts w:ascii="Calibri" w:hAnsi="Calibri" w:cs="Calibri"/>
              </w:rPr>
            </w:pPr>
            <w:r w:rsidRPr="00605EBD">
              <w:rPr>
                <w:rFonts w:ascii="Calibri" w:hAnsi="Calibri" w:cs="Calibri"/>
              </w:rPr>
              <w:t>Zamawiający posiada infrastrukturę sieciową zbudowaną w oparciu o platformę Microsoft Windows 2008 R2. Oferowany system operacyjny musi zapewnić pełną integrację z wdrożonym przez Zamawiającego rozwiązaniem Microsoft Active Directory.</w:t>
            </w:r>
          </w:p>
        </w:tc>
        <w:tc>
          <w:tcPr>
            <w:tcW w:w="2215" w:type="dxa"/>
            <w:tcBorders>
              <w:top w:val="nil"/>
              <w:left w:val="nil"/>
              <w:bottom w:val="single" w:sz="4" w:space="0" w:color="auto"/>
              <w:right w:val="single" w:sz="4" w:space="0" w:color="auto"/>
            </w:tcBorders>
          </w:tcPr>
          <w:p w14:paraId="4D9A1288" w14:textId="77777777" w:rsidR="00ED5304" w:rsidRPr="00605EBD" w:rsidRDefault="00ED5304" w:rsidP="00E42CF1">
            <w:pPr>
              <w:rPr>
                <w:rFonts w:ascii="Calibri" w:hAnsi="Calibri" w:cs="Calibri"/>
              </w:rPr>
            </w:pPr>
          </w:p>
        </w:tc>
      </w:tr>
      <w:tr w:rsidR="00ED5304" w:rsidRPr="00605EBD" w14:paraId="179A3A01" w14:textId="2AC5D176" w:rsidTr="00ED5304">
        <w:trPr>
          <w:trHeight w:val="1260"/>
        </w:trPr>
        <w:tc>
          <w:tcPr>
            <w:tcW w:w="2717" w:type="dxa"/>
            <w:tcBorders>
              <w:top w:val="nil"/>
              <w:left w:val="single" w:sz="4" w:space="0" w:color="auto"/>
              <w:bottom w:val="single" w:sz="4" w:space="0" w:color="auto"/>
              <w:right w:val="single" w:sz="4" w:space="0" w:color="auto"/>
            </w:tcBorders>
            <w:shd w:val="clear" w:color="auto" w:fill="auto"/>
            <w:vAlign w:val="bottom"/>
            <w:hideMark/>
          </w:tcPr>
          <w:p w14:paraId="320E41F2" w14:textId="77777777" w:rsidR="00ED5304" w:rsidRPr="00605EBD" w:rsidRDefault="00ED5304" w:rsidP="00E42CF1">
            <w:pPr>
              <w:rPr>
                <w:rFonts w:ascii="Calibri" w:hAnsi="Calibri" w:cs="Calibri"/>
              </w:rPr>
            </w:pPr>
            <w:r w:rsidRPr="00605EBD">
              <w:rPr>
                <w:rFonts w:ascii="Calibri" w:hAnsi="Calibri" w:cs="Calibri"/>
              </w:rPr>
              <w:t> </w:t>
            </w:r>
          </w:p>
        </w:tc>
        <w:tc>
          <w:tcPr>
            <w:tcW w:w="4433" w:type="dxa"/>
            <w:tcBorders>
              <w:top w:val="nil"/>
              <w:left w:val="nil"/>
              <w:bottom w:val="single" w:sz="4" w:space="0" w:color="auto"/>
              <w:right w:val="single" w:sz="4" w:space="0" w:color="auto"/>
            </w:tcBorders>
            <w:shd w:val="clear" w:color="auto" w:fill="auto"/>
            <w:hideMark/>
          </w:tcPr>
          <w:p w14:paraId="6804B4D5" w14:textId="77777777" w:rsidR="00ED5304" w:rsidRPr="00605EBD" w:rsidRDefault="00ED5304" w:rsidP="00E42CF1">
            <w:pPr>
              <w:rPr>
                <w:rFonts w:ascii="Calibri" w:hAnsi="Calibri" w:cs="Calibri"/>
              </w:rPr>
            </w:pPr>
            <w:r w:rsidRPr="00605EBD">
              <w:rPr>
                <w:rFonts w:ascii="Calibri" w:hAnsi="Calibri" w:cs="Calibri"/>
              </w:rPr>
              <w:t xml:space="preserve">Zamawiający, informuje, iż na dostarczonych komputerach zainstaluje oprogramowanie Microsoft Office 365 które jest obecnie użytkowane przez Zamawiającego. Dostarczony przez Wykonawcę system operacyjny musi umożliwiać zainstalowanie ww. oprogramowania oraz wykorzystanie jego pełnej funkcjonalności z zachowaniem pełnej stabilności. </w:t>
            </w:r>
          </w:p>
        </w:tc>
        <w:tc>
          <w:tcPr>
            <w:tcW w:w="2215" w:type="dxa"/>
            <w:tcBorders>
              <w:top w:val="nil"/>
              <w:left w:val="nil"/>
              <w:bottom w:val="single" w:sz="4" w:space="0" w:color="auto"/>
              <w:right w:val="single" w:sz="4" w:space="0" w:color="auto"/>
            </w:tcBorders>
          </w:tcPr>
          <w:p w14:paraId="02015E7C" w14:textId="77777777" w:rsidR="00ED5304" w:rsidRPr="00605EBD" w:rsidRDefault="00ED5304" w:rsidP="00E42CF1">
            <w:pPr>
              <w:rPr>
                <w:rFonts w:ascii="Calibri" w:hAnsi="Calibri" w:cs="Calibri"/>
              </w:rPr>
            </w:pPr>
          </w:p>
        </w:tc>
      </w:tr>
      <w:tr w:rsidR="00ED5304" w:rsidRPr="00605EBD" w14:paraId="3851F71D" w14:textId="09925A85" w:rsidTr="00ED5304">
        <w:trPr>
          <w:trHeight w:val="285"/>
        </w:trPr>
        <w:tc>
          <w:tcPr>
            <w:tcW w:w="2717" w:type="dxa"/>
            <w:tcBorders>
              <w:top w:val="nil"/>
              <w:left w:val="single" w:sz="4" w:space="0" w:color="auto"/>
              <w:bottom w:val="single" w:sz="4" w:space="0" w:color="auto"/>
              <w:right w:val="single" w:sz="4" w:space="0" w:color="auto"/>
            </w:tcBorders>
            <w:shd w:val="clear" w:color="auto" w:fill="auto"/>
            <w:vAlign w:val="bottom"/>
            <w:hideMark/>
          </w:tcPr>
          <w:p w14:paraId="12AFFE0D" w14:textId="77777777" w:rsidR="00ED5304" w:rsidRPr="00605EBD" w:rsidRDefault="00ED5304" w:rsidP="00E42CF1">
            <w:pPr>
              <w:rPr>
                <w:rFonts w:ascii="Calibri" w:hAnsi="Calibri" w:cs="Calibri"/>
              </w:rPr>
            </w:pPr>
            <w:r w:rsidRPr="00605EBD">
              <w:rPr>
                <w:rFonts w:ascii="Calibri" w:hAnsi="Calibri" w:cs="Calibri"/>
              </w:rPr>
              <w:t>Waga [kg]</w:t>
            </w:r>
          </w:p>
        </w:tc>
        <w:tc>
          <w:tcPr>
            <w:tcW w:w="4433" w:type="dxa"/>
            <w:tcBorders>
              <w:top w:val="nil"/>
              <w:left w:val="nil"/>
              <w:bottom w:val="single" w:sz="4" w:space="0" w:color="auto"/>
              <w:right w:val="single" w:sz="4" w:space="0" w:color="auto"/>
            </w:tcBorders>
            <w:shd w:val="clear" w:color="auto" w:fill="auto"/>
            <w:vAlign w:val="bottom"/>
            <w:hideMark/>
          </w:tcPr>
          <w:p w14:paraId="04B1E95B" w14:textId="77777777" w:rsidR="00ED5304" w:rsidRPr="00605EBD" w:rsidRDefault="00ED5304" w:rsidP="00E42CF1">
            <w:pPr>
              <w:rPr>
                <w:rFonts w:ascii="Calibri" w:hAnsi="Calibri" w:cs="Calibri"/>
              </w:rPr>
            </w:pPr>
            <w:r w:rsidRPr="00605EBD">
              <w:rPr>
                <w:rFonts w:ascii="Calibri" w:hAnsi="Calibri" w:cs="Calibri"/>
              </w:rPr>
              <w:t>maksymalnie 1,5kg</w:t>
            </w:r>
          </w:p>
        </w:tc>
        <w:tc>
          <w:tcPr>
            <w:tcW w:w="2215" w:type="dxa"/>
            <w:tcBorders>
              <w:top w:val="nil"/>
              <w:left w:val="nil"/>
              <w:bottom w:val="single" w:sz="4" w:space="0" w:color="auto"/>
              <w:right w:val="single" w:sz="4" w:space="0" w:color="auto"/>
            </w:tcBorders>
          </w:tcPr>
          <w:p w14:paraId="4EA75EE2" w14:textId="77777777" w:rsidR="00ED5304" w:rsidRPr="00605EBD" w:rsidRDefault="00ED5304" w:rsidP="00E42CF1">
            <w:pPr>
              <w:rPr>
                <w:rFonts w:ascii="Calibri" w:hAnsi="Calibri" w:cs="Calibri"/>
              </w:rPr>
            </w:pPr>
          </w:p>
        </w:tc>
      </w:tr>
      <w:tr w:rsidR="00ED5304" w:rsidRPr="00605EBD" w14:paraId="779EB14F" w14:textId="05EFE846" w:rsidTr="00ED5304">
        <w:trPr>
          <w:trHeight w:val="285"/>
        </w:trPr>
        <w:tc>
          <w:tcPr>
            <w:tcW w:w="2717" w:type="dxa"/>
            <w:tcBorders>
              <w:top w:val="nil"/>
              <w:left w:val="single" w:sz="4" w:space="0" w:color="auto"/>
              <w:bottom w:val="single" w:sz="4" w:space="0" w:color="auto"/>
              <w:right w:val="single" w:sz="4" w:space="0" w:color="auto"/>
            </w:tcBorders>
            <w:shd w:val="clear" w:color="auto" w:fill="auto"/>
            <w:vAlign w:val="bottom"/>
            <w:hideMark/>
          </w:tcPr>
          <w:p w14:paraId="3B81F012" w14:textId="77777777" w:rsidR="00ED5304" w:rsidRPr="00605EBD" w:rsidRDefault="00ED5304" w:rsidP="00E42CF1">
            <w:pPr>
              <w:rPr>
                <w:rFonts w:ascii="Calibri" w:hAnsi="Calibri" w:cs="Calibri"/>
              </w:rPr>
            </w:pPr>
            <w:r w:rsidRPr="00605EBD">
              <w:rPr>
                <w:rFonts w:ascii="Calibri" w:hAnsi="Calibri" w:cs="Calibri"/>
              </w:rPr>
              <w:t>Czas gwarancji</w:t>
            </w:r>
          </w:p>
        </w:tc>
        <w:tc>
          <w:tcPr>
            <w:tcW w:w="4433" w:type="dxa"/>
            <w:tcBorders>
              <w:top w:val="nil"/>
              <w:left w:val="nil"/>
              <w:bottom w:val="single" w:sz="4" w:space="0" w:color="auto"/>
              <w:right w:val="single" w:sz="4" w:space="0" w:color="auto"/>
            </w:tcBorders>
            <w:shd w:val="clear" w:color="auto" w:fill="auto"/>
            <w:vAlign w:val="bottom"/>
            <w:hideMark/>
          </w:tcPr>
          <w:p w14:paraId="02E3C8E5" w14:textId="77777777" w:rsidR="00ED5304" w:rsidRPr="00605EBD" w:rsidRDefault="00ED5304" w:rsidP="00E42CF1">
            <w:pPr>
              <w:rPr>
                <w:rFonts w:ascii="Calibri" w:hAnsi="Calibri" w:cs="Calibri"/>
              </w:rPr>
            </w:pPr>
            <w:r w:rsidRPr="00605EBD">
              <w:rPr>
                <w:rFonts w:ascii="Calibri" w:hAnsi="Calibri" w:cs="Calibri"/>
              </w:rPr>
              <w:t>36 miesięcy</w:t>
            </w:r>
          </w:p>
        </w:tc>
        <w:tc>
          <w:tcPr>
            <w:tcW w:w="2215" w:type="dxa"/>
            <w:tcBorders>
              <w:top w:val="nil"/>
              <w:left w:val="nil"/>
              <w:bottom w:val="single" w:sz="4" w:space="0" w:color="auto"/>
              <w:right w:val="single" w:sz="4" w:space="0" w:color="auto"/>
            </w:tcBorders>
          </w:tcPr>
          <w:p w14:paraId="5FAE8A5D" w14:textId="77777777" w:rsidR="00ED5304" w:rsidRPr="00605EBD" w:rsidRDefault="00ED5304" w:rsidP="00E42CF1">
            <w:pPr>
              <w:rPr>
                <w:rFonts w:ascii="Calibri" w:hAnsi="Calibri" w:cs="Calibri"/>
              </w:rPr>
            </w:pPr>
          </w:p>
        </w:tc>
      </w:tr>
      <w:tr w:rsidR="00ED5304" w:rsidRPr="00605EBD" w14:paraId="480DF7AE" w14:textId="45FEEFD2" w:rsidTr="00ED5304">
        <w:trPr>
          <w:trHeight w:val="285"/>
        </w:trPr>
        <w:tc>
          <w:tcPr>
            <w:tcW w:w="2717" w:type="dxa"/>
            <w:tcBorders>
              <w:top w:val="nil"/>
              <w:left w:val="single" w:sz="4" w:space="0" w:color="auto"/>
              <w:bottom w:val="single" w:sz="4" w:space="0" w:color="auto"/>
              <w:right w:val="single" w:sz="4" w:space="0" w:color="auto"/>
            </w:tcBorders>
            <w:shd w:val="clear" w:color="auto" w:fill="auto"/>
            <w:vAlign w:val="bottom"/>
            <w:hideMark/>
          </w:tcPr>
          <w:p w14:paraId="1E0525C8" w14:textId="77777777" w:rsidR="00ED5304" w:rsidRPr="00605EBD" w:rsidRDefault="00ED5304" w:rsidP="00E42CF1">
            <w:pPr>
              <w:rPr>
                <w:rFonts w:ascii="Calibri" w:hAnsi="Calibri" w:cs="Calibri"/>
              </w:rPr>
            </w:pPr>
            <w:r w:rsidRPr="00605EBD">
              <w:rPr>
                <w:rFonts w:ascii="Calibri" w:hAnsi="Calibri" w:cs="Calibri"/>
              </w:rPr>
              <w:t>Typ gwarancji</w:t>
            </w:r>
          </w:p>
        </w:tc>
        <w:tc>
          <w:tcPr>
            <w:tcW w:w="4433" w:type="dxa"/>
            <w:tcBorders>
              <w:top w:val="nil"/>
              <w:left w:val="nil"/>
              <w:bottom w:val="single" w:sz="4" w:space="0" w:color="auto"/>
              <w:right w:val="single" w:sz="4" w:space="0" w:color="auto"/>
            </w:tcBorders>
            <w:shd w:val="clear" w:color="auto" w:fill="auto"/>
            <w:vAlign w:val="bottom"/>
            <w:hideMark/>
          </w:tcPr>
          <w:p w14:paraId="46871A6F" w14:textId="77777777" w:rsidR="00ED5304" w:rsidRPr="00605EBD" w:rsidRDefault="00ED5304" w:rsidP="00E42CF1">
            <w:pPr>
              <w:rPr>
                <w:rFonts w:ascii="Calibri" w:hAnsi="Calibri" w:cs="Calibri"/>
              </w:rPr>
            </w:pPr>
            <w:r w:rsidRPr="00605EBD">
              <w:rPr>
                <w:rFonts w:ascii="Calibri" w:hAnsi="Calibri" w:cs="Calibri"/>
              </w:rPr>
              <w:t>on-</w:t>
            </w:r>
            <w:proofErr w:type="spellStart"/>
            <w:r w:rsidRPr="00605EBD">
              <w:rPr>
                <w:rFonts w:ascii="Calibri" w:hAnsi="Calibri" w:cs="Calibri"/>
              </w:rPr>
              <w:t>site</w:t>
            </w:r>
            <w:proofErr w:type="spellEnd"/>
            <w:r w:rsidRPr="00605EBD">
              <w:rPr>
                <w:rFonts w:ascii="Calibri" w:hAnsi="Calibri" w:cs="Calibri"/>
              </w:rPr>
              <w:t xml:space="preserve"> </w:t>
            </w:r>
            <w:proofErr w:type="spellStart"/>
            <w:r w:rsidRPr="00605EBD">
              <w:rPr>
                <w:rFonts w:ascii="Calibri" w:hAnsi="Calibri" w:cs="Calibri"/>
              </w:rPr>
              <w:t>next</w:t>
            </w:r>
            <w:proofErr w:type="spellEnd"/>
            <w:r w:rsidRPr="00605EBD">
              <w:rPr>
                <w:rFonts w:ascii="Calibri" w:hAnsi="Calibri" w:cs="Calibri"/>
              </w:rPr>
              <w:t xml:space="preserve"> business </w:t>
            </w:r>
            <w:proofErr w:type="spellStart"/>
            <w:r w:rsidRPr="00605EBD">
              <w:rPr>
                <w:rFonts w:ascii="Calibri" w:hAnsi="Calibri" w:cs="Calibri"/>
              </w:rPr>
              <w:t>day</w:t>
            </w:r>
            <w:proofErr w:type="spellEnd"/>
          </w:p>
        </w:tc>
        <w:tc>
          <w:tcPr>
            <w:tcW w:w="2215" w:type="dxa"/>
            <w:tcBorders>
              <w:top w:val="nil"/>
              <w:left w:val="nil"/>
              <w:bottom w:val="single" w:sz="4" w:space="0" w:color="auto"/>
              <w:right w:val="single" w:sz="4" w:space="0" w:color="auto"/>
            </w:tcBorders>
          </w:tcPr>
          <w:p w14:paraId="6043238E" w14:textId="77777777" w:rsidR="00ED5304" w:rsidRPr="00605EBD" w:rsidRDefault="00ED5304" w:rsidP="00E42CF1">
            <w:pPr>
              <w:rPr>
                <w:rFonts w:ascii="Calibri" w:hAnsi="Calibri" w:cs="Calibri"/>
              </w:rPr>
            </w:pPr>
          </w:p>
        </w:tc>
      </w:tr>
      <w:tr w:rsidR="00ED5304" w:rsidRPr="00605EBD" w14:paraId="07FD7C2D" w14:textId="0AB7D761" w:rsidTr="00ED5304">
        <w:trPr>
          <w:trHeight w:val="285"/>
        </w:trPr>
        <w:tc>
          <w:tcPr>
            <w:tcW w:w="2717" w:type="dxa"/>
            <w:tcBorders>
              <w:top w:val="nil"/>
              <w:left w:val="single" w:sz="4" w:space="0" w:color="auto"/>
              <w:bottom w:val="single" w:sz="4" w:space="0" w:color="auto"/>
              <w:right w:val="single" w:sz="4" w:space="0" w:color="auto"/>
            </w:tcBorders>
            <w:shd w:val="clear" w:color="auto" w:fill="auto"/>
            <w:vAlign w:val="bottom"/>
            <w:hideMark/>
          </w:tcPr>
          <w:p w14:paraId="5AE3A281" w14:textId="77777777" w:rsidR="00ED5304" w:rsidRPr="00605EBD" w:rsidRDefault="00ED5304" w:rsidP="00E42CF1">
            <w:pPr>
              <w:rPr>
                <w:rFonts w:ascii="Calibri" w:hAnsi="Calibri" w:cs="Calibri"/>
              </w:rPr>
            </w:pPr>
            <w:r w:rsidRPr="00605EBD">
              <w:rPr>
                <w:rFonts w:ascii="Calibri" w:hAnsi="Calibri" w:cs="Calibri"/>
              </w:rPr>
              <w:t>Dodatkowe akcesoria</w:t>
            </w:r>
          </w:p>
        </w:tc>
        <w:tc>
          <w:tcPr>
            <w:tcW w:w="4433" w:type="dxa"/>
            <w:tcBorders>
              <w:top w:val="nil"/>
              <w:left w:val="nil"/>
              <w:bottom w:val="single" w:sz="4" w:space="0" w:color="auto"/>
              <w:right w:val="single" w:sz="4" w:space="0" w:color="auto"/>
            </w:tcBorders>
            <w:shd w:val="clear" w:color="auto" w:fill="auto"/>
            <w:vAlign w:val="bottom"/>
            <w:hideMark/>
          </w:tcPr>
          <w:p w14:paraId="69DE15F6" w14:textId="5FD17AD1" w:rsidR="00ED5304" w:rsidRPr="00605EBD" w:rsidRDefault="00ED5304" w:rsidP="00E42CF1">
            <w:pPr>
              <w:rPr>
                <w:rFonts w:ascii="Calibri" w:hAnsi="Calibri" w:cs="Calibri"/>
              </w:rPr>
            </w:pPr>
            <w:r w:rsidRPr="00605EBD">
              <w:rPr>
                <w:rFonts w:ascii="Calibri" w:hAnsi="Calibri" w:cs="Calibri"/>
              </w:rPr>
              <w:t xml:space="preserve">Torba przenośna dedykowana do wielkości </w:t>
            </w:r>
            <w:r w:rsidRPr="00605EBD">
              <w:rPr>
                <w:rFonts w:ascii="Calibri" w:hAnsi="Calibri" w:cs="Calibri"/>
              </w:rPr>
              <w:lastRenderedPageBreak/>
              <w:t>zapr</w:t>
            </w:r>
            <w:r w:rsidR="000230BD">
              <w:rPr>
                <w:rFonts w:ascii="Calibri" w:hAnsi="Calibri" w:cs="Calibri"/>
              </w:rPr>
              <w:t>o</w:t>
            </w:r>
            <w:r w:rsidRPr="00605EBD">
              <w:rPr>
                <w:rFonts w:ascii="Calibri" w:hAnsi="Calibri" w:cs="Calibri"/>
              </w:rPr>
              <w:t>ponowanego urządzenia oraz bezprzewodowa mysz optyczna</w:t>
            </w:r>
          </w:p>
        </w:tc>
        <w:tc>
          <w:tcPr>
            <w:tcW w:w="2215" w:type="dxa"/>
            <w:tcBorders>
              <w:top w:val="nil"/>
              <w:left w:val="nil"/>
              <w:bottom w:val="single" w:sz="4" w:space="0" w:color="auto"/>
              <w:right w:val="single" w:sz="4" w:space="0" w:color="auto"/>
            </w:tcBorders>
          </w:tcPr>
          <w:p w14:paraId="49CE6114" w14:textId="77777777" w:rsidR="00ED5304" w:rsidRPr="00605EBD" w:rsidRDefault="00ED5304" w:rsidP="00E42CF1">
            <w:pPr>
              <w:rPr>
                <w:rFonts w:ascii="Calibri" w:hAnsi="Calibri" w:cs="Calibri"/>
              </w:rPr>
            </w:pPr>
          </w:p>
        </w:tc>
      </w:tr>
    </w:tbl>
    <w:p w14:paraId="22917CDA" w14:textId="77777777" w:rsidR="000431C3" w:rsidRDefault="000431C3" w:rsidP="000431C3">
      <w:pPr>
        <w:ind w:firstLine="708"/>
        <w:rPr>
          <w:rFonts w:ascii="Calibri" w:hAnsi="Calibri" w:cs="Calibri"/>
          <w:b/>
          <w:iCs/>
        </w:rPr>
      </w:pPr>
    </w:p>
    <w:tbl>
      <w:tblPr>
        <w:tblW w:w="9365" w:type="dxa"/>
        <w:tblInd w:w="75" w:type="dxa"/>
        <w:tblCellMar>
          <w:left w:w="70" w:type="dxa"/>
          <w:right w:w="70" w:type="dxa"/>
        </w:tblCellMar>
        <w:tblLook w:val="04A0" w:firstRow="1" w:lastRow="0" w:firstColumn="1" w:lastColumn="0" w:noHBand="0" w:noVBand="1"/>
      </w:tblPr>
      <w:tblGrid>
        <w:gridCol w:w="2669"/>
        <w:gridCol w:w="4466"/>
        <w:gridCol w:w="2230"/>
      </w:tblGrid>
      <w:tr w:rsidR="00ED5304" w:rsidRPr="00312D8A" w14:paraId="1B5A7616" w14:textId="09BAB2E5" w:rsidTr="00ED5304">
        <w:trPr>
          <w:trHeight w:val="600"/>
        </w:trPr>
        <w:tc>
          <w:tcPr>
            <w:tcW w:w="2669" w:type="dxa"/>
            <w:tcBorders>
              <w:top w:val="single" w:sz="4" w:space="0" w:color="000000"/>
              <w:left w:val="single" w:sz="4" w:space="0" w:color="000000"/>
              <w:bottom w:val="single" w:sz="4" w:space="0" w:color="000000"/>
              <w:right w:val="single" w:sz="4" w:space="0" w:color="000000"/>
            </w:tcBorders>
            <w:shd w:val="clear" w:color="FFFF00" w:fill="FFFF00"/>
            <w:hideMark/>
          </w:tcPr>
          <w:p w14:paraId="426F7B01" w14:textId="026184BD" w:rsidR="00ED5304" w:rsidRPr="00312D8A" w:rsidRDefault="00ED5304" w:rsidP="006E5647">
            <w:pPr>
              <w:widowControl/>
              <w:numPr>
                <w:ilvl w:val="0"/>
                <w:numId w:val="57"/>
              </w:numPr>
              <w:autoSpaceDE/>
              <w:autoSpaceDN/>
              <w:rPr>
                <w:rFonts w:ascii="Calibri" w:hAnsi="Calibri" w:cs="Calibri"/>
                <w:b/>
                <w:bCs/>
              </w:rPr>
            </w:pPr>
            <w:r w:rsidRPr="00312D8A">
              <w:rPr>
                <w:rFonts w:ascii="Calibri" w:hAnsi="Calibri" w:cs="Calibri"/>
                <w:b/>
                <w:bCs/>
              </w:rPr>
              <w:t xml:space="preserve">Komputer klasy ALL in One </w:t>
            </w:r>
          </w:p>
        </w:tc>
        <w:tc>
          <w:tcPr>
            <w:tcW w:w="4466" w:type="dxa"/>
            <w:tcBorders>
              <w:top w:val="single" w:sz="4" w:space="0" w:color="000000"/>
              <w:left w:val="nil"/>
              <w:bottom w:val="single" w:sz="4" w:space="0" w:color="000000"/>
              <w:right w:val="single" w:sz="4" w:space="0" w:color="000000"/>
            </w:tcBorders>
            <w:shd w:val="clear" w:color="FFFF00" w:fill="FFFF00"/>
            <w:hideMark/>
          </w:tcPr>
          <w:p w14:paraId="40A6F05E" w14:textId="77777777" w:rsidR="00ED5304" w:rsidRDefault="00ED5304" w:rsidP="00E42CF1">
            <w:pPr>
              <w:rPr>
                <w:rFonts w:ascii="Calibri" w:hAnsi="Calibri" w:cs="Calibri"/>
                <w:b/>
                <w:bCs/>
              </w:rPr>
            </w:pPr>
            <w:r w:rsidRPr="00312D8A">
              <w:rPr>
                <w:rFonts w:ascii="Calibri" w:hAnsi="Calibri" w:cs="Calibri"/>
                <w:b/>
                <w:bCs/>
              </w:rPr>
              <w:t>ilość : 13</w:t>
            </w:r>
            <w:r w:rsidR="000230BD">
              <w:rPr>
                <w:rFonts w:ascii="Calibri" w:hAnsi="Calibri" w:cs="Calibri"/>
                <w:b/>
                <w:bCs/>
              </w:rPr>
              <w:t xml:space="preserve"> ( w tym 3 szt. Zamówienie opcjonalne)</w:t>
            </w:r>
          </w:p>
          <w:p w14:paraId="49CEBDF7" w14:textId="07685132" w:rsidR="004206DF" w:rsidRPr="00312D8A" w:rsidRDefault="004206DF" w:rsidP="00E42CF1">
            <w:pPr>
              <w:rPr>
                <w:rFonts w:ascii="Calibri" w:hAnsi="Calibri" w:cs="Calibri"/>
                <w:b/>
                <w:bCs/>
              </w:rPr>
            </w:pPr>
            <w:r w:rsidRPr="004206DF">
              <w:rPr>
                <w:rFonts w:ascii="Calibri" w:hAnsi="Calibri" w:cs="Calibri"/>
                <w:b/>
                <w:bCs/>
              </w:rPr>
              <w:t>Zgodny z poniższymi wymaganiami minimalnymi</w:t>
            </w:r>
            <w:r>
              <w:rPr>
                <w:rFonts w:ascii="Calibri" w:hAnsi="Calibri" w:cs="Calibri"/>
                <w:b/>
                <w:bCs/>
              </w:rPr>
              <w:t>:</w:t>
            </w:r>
          </w:p>
        </w:tc>
        <w:tc>
          <w:tcPr>
            <w:tcW w:w="2230" w:type="dxa"/>
            <w:tcBorders>
              <w:top w:val="single" w:sz="4" w:space="0" w:color="000000"/>
              <w:left w:val="nil"/>
              <w:bottom w:val="single" w:sz="4" w:space="0" w:color="000000"/>
              <w:right w:val="single" w:sz="4" w:space="0" w:color="000000"/>
            </w:tcBorders>
            <w:shd w:val="clear" w:color="FFFF00" w:fill="FFFF00"/>
          </w:tcPr>
          <w:p w14:paraId="5A6DA29A" w14:textId="10029D30" w:rsidR="00ED5304" w:rsidRPr="00312D8A" w:rsidRDefault="00ED5304" w:rsidP="00E42CF1">
            <w:pPr>
              <w:rPr>
                <w:rFonts w:ascii="Calibri" w:hAnsi="Calibri" w:cs="Calibri"/>
                <w:b/>
                <w:bCs/>
              </w:rPr>
            </w:pPr>
            <w:r w:rsidRPr="00B752D8">
              <w:rPr>
                <w:rFonts w:ascii="Calibri" w:hAnsi="Calibri" w:cs="Calibri"/>
                <w:b/>
                <w:bCs/>
                <w:color w:val="000000"/>
                <w:sz w:val="20"/>
                <w:szCs w:val="20"/>
              </w:rPr>
              <w:t>Faktyczne parametry oferowanego sprzętu, zgodnie z informacjami producentów sprzętu udostępnianymi na stronach internetowych</w:t>
            </w:r>
          </w:p>
        </w:tc>
      </w:tr>
      <w:tr w:rsidR="00ED5304" w:rsidRPr="00312D8A" w14:paraId="04D4FFEC" w14:textId="3B03DC9D" w:rsidTr="00ED5304">
        <w:trPr>
          <w:trHeight w:val="300"/>
        </w:trPr>
        <w:tc>
          <w:tcPr>
            <w:tcW w:w="2669" w:type="dxa"/>
            <w:tcBorders>
              <w:top w:val="nil"/>
              <w:left w:val="single" w:sz="4" w:space="0" w:color="000000"/>
              <w:bottom w:val="single" w:sz="4" w:space="0" w:color="000000"/>
              <w:right w:val="single" w:sz="4" w:space="0" w:color="000000"/>
            </w:tcBorders>
            <w:shd w:val="clear" w:color="auto" w:fill="auto"/>
            <w:hideMark/>
          </w:tcPr>
          <w:p w14:paraId="7870FD29" w14:textId="77777777" w:rsidR="00ED5304" w:rsidRPr="00312D8A" w:rsidRDefault="00ED5304" w:rsidP="00E42CF1">
            <w:pPr>
              <w:rPr>
                <w:rFonts w:ascii="Calibri" w:hAnsi="Calibri" w:cs="Calibri"/>
                <w:b/>
                <w:bCs/>
              </w:rPr>
            </w:pPr>
            <w:r w:rsidRPr="00312D8A">
              <w:rPr>
                <w:rFonts w:ascii="Calibri" w:hAnsi="Calibri" w:cs="Calibri"/>
                <w:b/>
                <w:bCs/>
              </w:rPr>
              <w:t> </w:t>
            </w:r>
          </w:p>
        </w:tc>
        <w:tc>
          <w:tcPr>
            <w:tcW w:w="4466" w:type="dxa"/>
            <w:tcBorders>
              <w:top w:val="nil"/>
              <w:left w:val="nil"/>
              <w:bottom w:val="single" w:sz="4" w:space="0" w:color="000000"/>
              <w:right w:val="single" w:sz="4" w:space="0" w:color="000000"/>
            </w:tcBorders>
            <w:shd w:val="clear" w:color="auto" w:fill="auto"/>
            <w:hideMark/>
          </w:tcPr>
          <w:p w14:paraId="21ACFF90" w14:textId="77777777" w:rsidR="00ED5304" w:rsidRPr="00312D8A" w:rsidRDefault="00ED5304" w:rsidP="00E42CF1">
            <w:pPr>
              <w:rPr>
                <w:rFonts w:ascii="Calibri" w:hAnsi="Calibri" w:cs="Calibri"/>
                <w:b/>
                <w:bCs/>
              </w:rPr>
            </w:pPr>
            <w:proofErr w:type="spellStart"/>
            <w:r w:rsidRPr="00312D8A">
              <w:rPr>
                <w:rFonts w:ascii="Calibri" w:hAnsi="Calibri" w:cs="Calibri"/>
                <w:b/>
                <w:bCs/>
              </w:rPr>
              <w:t>All</w:t>
            </w:r>
            <w:proofErr w:type="spellEnd"/>
            <w:r w:rsidRPr="00312D8A">
              <w:rPr>
                <w:rFonts w:ascii="Calibri" w:hAnsi="Calibri" w:cs="Calibri"/>
                <w:b/>
                <w:bCs/>
              </w:rPr>
              <w:t xml:space="preserve"> in One</w:t>
            </w:r>
          </w:p>
        </w:tc>
        <w:tc>
          <w:tcPr>
            <w:tcW w:w="2230" w:type="dxa"/>
            <w:tcBorders>
              <w:top w:val="nil"/>
              <w:left w:val="nil"/>
              <w:bottom w:val="single" w:sz="4" w:space="0" w:color="000000"/>
              <w:right w:val="single" w:sz="4" w:space="0" w:color="000000"/>
            </w:tcBorders>
          </w:tcPr>
          <w:p w14:paraId="1E3357BE" w14:textId="77777777" w:rsidR="00ED5304" w:rsidRPr="00312D8A" w:rsidRDefault="00ED5304" w:rsidP="00E42CF1">
            <w:pPr>
              <w:rPr>
                <w:rFonts w:ascii="Calibri" w:hAnsi="Calibri" w:cs="Calibri"/>
                <w:b/>
                <w:bCs/>
              </w:rPr>
            </w:pPr>
          </w:p>
        </w:tc>
      </w:tr>
      <w:tr w:rsidR="00ED5304" w:rsidRPr="00312D8A" w14:paraId="6451FACC" w14:textId="32B9CC4C" w:rsidTr="00ED5304">
        <w:trPr>
          <w:trHeight w:val="1469"/>
        </w:trPr>
        <w:tc>
          <w:tcPr>
            <w:tcW w:w="2669" w:type="dxa"/>
            <w:vMerge w:val="restart"/>
            <w:tcBorders>
              <w:top w:val="nil"/>
              <w:left w:val="single" w:sz="4" w:space="0" w:color="000000"/>
              <w:bottom w:val="single" w:sz="4" w:space="0" w:color="000000"/>
              <w:right w:val="single" w:sz="4" w:space="0" w:color="000000"/>
            </w:tcBorders>
            <w:shd w:val="clear" w:color="auto" w:fill="auto"/>
            <w:vAlign w:val="bottom"/>
            <w:hideMark/>
          </w:tcPr>
          <w:p w14:paraId="7A6AB495" w14:textId="77777777" w:rsidR="00ED5304" w:rsidRPr="00312D8A" w:rsidRDefault="00ED5304" w:rsidP="00E42CF1">
            <w:pPr>
              <w:jc w:val="center"/>
              <w:rPr>
                <w:rFonts w:ascii="Calibri" w:hAnsi="Calibri" w:cs="Calibri"/>
              </w:rPr>
            </w:pPr>
            <w:r w:rsidRPr="00312D8A">
              <w:rPr>
                <w:rFonts w:ascii="Calibri" w:hAnsi="Calibri" w:cs="Calibri"/>
              </w:rPr>
              <w:t> </w:t>
            </w:r>
          </w:p>
        </w:tc>
        <w:tc>
          <w:tcPr>
            <w:tcW w:w="4466" w:type="dxa"/>
            <w:tcBorders>
              <w:top w:val="nil"/>
              <w:left w:val="nil"/>
              <w:bottom w:val="single" w:sz="4" w:space="0" w:color="000000"/>
              <w:right w:val="single" w:sz="4" w:space="0" w:color="000000"/>
            </w:tcBorders>
            <w:shd w:val="clear" w:color="auto" w:fill="auto"/>
            <w:vAlign w:val="bottom"/>
            <w:hideMark/>
          </w:tcPr>
          <w:p w14:paraId="6A9EACA4" w14:textId="77777777" w:rsidR="00ED5304" w:rsidRPr="00312D8A" w:rsidRDefault="00ED5304" w:rsidP="00E42CF1">
            <w:pPr>
              <w:rPr>
                <w:rFonts w:ascii="Calibri" w:hAnsi="Calibri" w:cs="Calibri"/>
              </w:rPr>
            </w:pPr>
            <w:r w:rsidRPr="00312D8A">
              <w:rPr>
                <w:rFonts w:ascii="Calibri" w:hAnsi="Calibri" w:cs="Calibri"/>
              </w:rPr>
              <w:t xml:space="preserve">Procesor Intel </w:t>
            </w:r>
            <w:proofErr w:type="spellStart"/>
            <w:r w:rsidRPr="00312D8A">
              <w:rPr>
                <w:rFonts w:ascii="Calibri" w:hAnsi="Calibri" w:cs="Calibri"/>
              </w:rPr>
              <w:t>Core</w:t>
            </w:r>
            <w:proofErr w:type="spellEnd"/>
            <w:r w:rsidRPr="00312D8A">
              <w:rPr>
                <w:rFonts w:ascii="Calibri" w:hAnsi="Calibri" w:cs="Calibri"/>
              </w:rPr>
              <w:t xml:space="preserve"> i5-10500 lub równoważny na podstawie wydajności w ogólnodostępnych testach zamieszczonych na stronie https://benchmarks.ul.com/compare/best-cpus/  o wydajności nie mniejszej niż 7300 pkt.</w:t>
            </w:r>
          </w:p>
        </w:tc>
        <w:tc>
          <w:tcPr>
            <w:tcW w:w="2230" w:type="dxa"/>
            <w:tcBorders>
              <w:top w:val="nil"/>
              <w:left w:val="nil"/>
              <w:bottom w:val="single" w:sz="4" w:space="0" w:color="000000"/>
              <w:right w:val="single" w:sz="4" w:space="0" w:color="000000"/>
            </w:tcBorders>
          </w:tcPr>
          <w:p w14:paraId="1CDF42E6" w14:textId="77777777" w:rsidR="00ED5304" w:rsidRPr="00312D8A" w:rsidRDefault="00ED5304" w:rsidP="00E42CF1">
            <w:pPr>
              <w:rPr>
                <w:rFonts w:ascii="Calibri" w:hAnsi="Calibri" w:cs="Calibri"/>
              </w:rPr>
            </w:pPr>
          </w:p>
        </w:tc>
      </w:tr>
      <w:tr w:rsidR="00ED5304" w:rsidRPr="00312D8A" w14:paraId="2E7C11BC" w14:textId="3C162960" w:rsidTr="00ED5304">
        <w:trPr>
          <w:trHeight w:val="555"/>
        </w:trPr>
        <w:tc>
          <w:tcPr>
            <w:tcW w:w="2669" w:type="dxa"/>
            <w:vMerge/>
            <w:tcBorders>
              <w:top w:val="nil"/>
              <w:left w:val="single" w:sz="4" w:space="0" w:color="000000"/>
              <w:bottom w:val="single" w:sz="4" w:space="0" w:color="000000"/>
              <w:right w:val="single" w:sz="4" w:space="0" w:color="000000"/>
            </w:tcBorders>
            <w:vAlign w:val="center"/>
            <w:hideMark/>
          </w:tcPr>
          <w:p w14:paraId="380F618A" w14:textId="77777777" w:rsidR="00ED5304" w:rsidRPr="00312D8A" w:rsidRDefault="00ED5304" w:rsidP="00E42CF1">
            <w:pPr>
              <w:rPr>
                <w:rFonts w:ascii="Calibri" w:hAnsi="Calibri" w:cs="Calibri"/>
              </w:rPr>
            </w:pPr>
          </w:p>
        </w:tc>
        <w:tc>
          <w:tcPr>
            <w:tcW w:w="4466" w:type="dxa"/>
            <w:tcBorders>
              <w:top w:val="nil"/>
              <w:left w:val="nil"/>
              <w:bottom w:val="single" w:sz="4" w:space="0" w:color="000000"/>
              <w:right w:val="single" w:sz="4" w:space="0" w:color="000000"/>
            </w:tcBorders>
            <w:shd w:val="clear" w:color="FFFFFF" w:fill="FFFFFF"/>
            <w:vAlign w:val="bottom"/>
            <w:hideMark/>
          </w:tcPr>
          <w:p w14:paraId="411DC785" w14:textId="77777777" w:rsidR="00ED5304" w:rsidRPr="00312D8A" w:rsidRDefault="00ED5304" w:rsidP="00E42CF1">
            <w:pPr>
              <w:rPr>
                <w:rFonts w:ascii="Calibri" w:hAnsi="Calibri" w:cs="Calibri"/>
              </w:rPr>
            </w:pPr>
            <w:r w:rsidRPr="00312D8A">
              <w:rPr>
                <w:rFonts w:ascii="Calibri" w:hAnsi="Calibri" w:cs="Calibri"/>
              </w:rPr>
              <w:t>Ekran LCD, LED minimum 26 cali (z gwarancją 0 złych pikseli pierwszy miesiąc)</w:t>
            </w:r>
          </w:p>
        </w:tc>
        <w:tc>
          <w:tcPr>
            <w:tcW w:w="2230" w:type="dxa"/>
            <w:tcBorders>
              <w:top w:val="nil"/>
              <w:left w:val="nil"/>
              <w:bottom w:val="single" w:sz="4" w:space="0" w:color="000000"/>
              <w:right w:val="single" w:sz="4" w:space="0" w:color="000000"/>
            </w:tcBorders>
            <w:shd w:val="clear" w:color="FFFFFF" w:fill="FFFFFF"/>
          </w:tcPr>
          <w:p w14:paraId="393E2E14" w14:textId="77777777" w:rsidR="00ED5304" w:rsidRPr="00312D8A" w:rsidRDefault="00ED5304" w:rsidP="00E42CF1">
            <w:pPr>
              <w:rPr>
                <w:rFonts w:ascii="Calibri" w:hAnsi="Calibri" w:cs="Calibri"/>
              </w:rPr>
            </w:pPr>
          </w:p>
        </w:tc>
      </w:tr>
      <w:tr w:rsidR="00ED5304" w:rsidRPr="00312D8A" w14:paraId="18DEE788" w14:textId="217A85D1" w:rsidTr="00ED5304">
        <w:trPr>
          <w:trHeight w:val="266"/>
        </w:trPr>
        <w:tc>
          <w:tcPr>
            <w:tcW w:w="2669" w:type="dxa"/>
            <w:vMerge/>
            <w:tcBorders>
              <w:top w:val="nil"/>
              <w:left w:val="single" w:sz="4" w:space="0" w:color="000000"/>
              <w:bottom w:val="single" w:sz="4" w:space="0" w:color="000000"/>
              <w:right w:val="single" w:sz="4" w:space="0" w:color="000000"/>
            </w:tcBorders>
            <w:vAlign w:val="center"/>
            <w:hideMark/>
          </w:tcPr>
          <w:p w14:paraId="68C119A8" w14:textId="77777777" w:rsidR="00ED5304" w:rsidRPr="00312D8A" w:rsidRDefault="00ED5304" w:rsidP="00E42CF1">
            <w:pPr>
              <w:rPr>
                <w:rFonts w:ascii="Calibri" w:hAnsi="Calibri" w:cs="Calibri"/>
              </w:rPr>
            </w:pPr>
          </w:p>
        </w:tc>
        <w:tc>
          <w:tcPr>
            <w:tcW w:w="4466" w:type="dxa"/>
            <w:tcBorders>
              <w:top w:val="nil"/>
              <w:left w:val="nil"/>
              <w:bottom w:val="single" w:sz="4" w:space="0" w:color="000000"/>
              <w:right w:val="single" w:sz="4" w:space="0" w:color="000000"/>
            </w:tcBorders>
            <w:shd w:val="clear" w:color="FFFFFF" w:fill="FFFFFF"/>
            <w:vAlign w:val="bottom"/>
            <w:hideMark/>
          </w:tcPr>
          <w:p w14:paraId="5302435B" w14:textId="77777777" w:rsidR="00ED5304" w:rsidRPr="00312D8A" w:rsidRDefault="00ED5304" w:rsidP="00E42CF1">
            <w:pPr>
              <w:rPr>
                <w:rFonts w:ascii="Calibri" w:hAnsi="Calibri" w:cs="Calibri"/>
              </w:rPr>
            </w:pPr>
            <w:r w:rsidRPr="00312D8A">
              <w:rPr>
                <w:rFonts w:ascii="Calibri" w:hAnsi="Calibri" w:cs="Calibri"/>
              </w:rPr>
              <w:t>Rozdzielczość matrycy minimum 1920x1080</w:t>
            </w:r>
          </w:p>
        </w:tc>
        <w:tc>
          <w:tcPr>
            <w:tcW w:w="2230" w:type="dxa"/>
            <w:tcBorders>
              <w:top w:val="nil"/>
              <w:left w:val="nil"/>
              <w:bottom w:val="single" w:sz="4" w:space="0" w:color="000000"/>
              <w:right w:val="single" w:sz="4" w:space="0" w:color="000000"/>
            </w:tcBorders>
            <w:shd w:val="clear" w:color="FFFFFF" w:fill="FFFFFF"/>
          </w:tcPr>
          <w:p w14:paraId="746C6084" w14:textId="77777777" w:rsidR="00ED5304" w:rsidRPr="00312D8A" w:rsidRDefault="00ED5304" w:rsidP="00E42CF1">
            <w:pPr>
              <w:rPr>
                <w:rFonts w:ascii="Calibri" w:hAnsi="Calibri" w:cs="Calibri"/>
              </w:rPr>
            </w:pPr>
          </w:p>
        </w:tc>
      </w:tr>
      <w:tr w:rsidR="00ED5304" w:rsidRPr="00312D8A" w14:paraId="36BF2438" w14:textId="7CBF8DA1" w:rsidTr="00ED5304">
        <w:trPr>
          <w:trHeight w:val="300"/>
        </w:trPr>
        <w:tc>
          <w:tcPr>
            <w:tcW w:w="2669" w:type="dxa"/>
            <w:vMerge/>
            <w:tcBorders>
              <w:top w:val="nil"/>
              <w:left w:val="single" w:sz="4" w:space="0" w:color="000000"/>
              <w:bottom w:val="single" w:sz="4" w:space="0" w:color="000000"/>
              <w:right w:val="single" w:sz="4" w:space="0" w:color="000000"/>
            </w:tcBorders>
            <w:vAlign w:val="center"/>
            <w:hideMark/>
          </w:tcPr>
          <w:p w14:paraId="3A650E58" w14:textId="77777777" w:rsidR="00ED5304" w:rsidRPr="00312D8A" w:rsidRDefault="00ED5304" w:rsidP="00E42CF1">
            <w:pPr>
              <w:rPr>
                <w:rFonts w:ascii="Calibri" w:hAnsi="Calibri" w:cs="Calibri"/>
              </w:rPr>
            </w:pPr>
          </w:p>
        </w:tc>
        <w:tc>
          <w:tcPr>
            <w:tcW w:w="4466" w:type="dxa"/>
            <w:tcBorders>
              <w:top w:val="nil"/>
              <w:left w:val="nil"/>
              <w:bottom w:val="single" w:sz="4" w:space="0" w:color="000000"/>
              <w:right w:val="single" w:sz="4" w:space="0" w:color="000000"/>
            </w:tcBorders>
            <w:shd w:val="clear" w:color="auto" w:fill="auto"/>
            <w:hideMark/>
          </w:tcPr>
          <w:p w14:paraId="51E419D0" w14:textId="77777777" w:rsidR="00ED5304" w:rsidRPr="00312D8A" w:rsidRDefault="00ED5304" w:rsidP="00E42CF1">
            <w:pPr>
              <w:rPr>
                <w:rFonts w:ascii="Calibri" w:hAnsi="Calibri" w:cs="Calibri"/>
              </w:rPr>
            </w:pPr>
            <w:r w:rsidRPr="00312D8A">
              <w:rPr>
                <w:rFonts w:ascii="Calibri" w:hAnsi="Calibri" w:cs="Calibri"/>
              </w:rPr>
              <w:t>Pamięć RAM 8GB</w:t>
            </w:r>
          </w:p>
        </w:tc>
        <w:tc>
          <w:tcPr>
            <w:tcW w:w="2230" w:type="dxa"/>
            <w:tcBorders>
              <w:top w:val="nil"/>
              <w:left w:val="nil"/>
              <w:bottom w:val="single" w:sz="4" w:space="0" w:color="000000"/>
              <w:right w:val="single" w:sz="4" w:space="0" w:color="000000"/>
            </w:tcBorders>
          </w:tcPr>
          <w:p w14:paraId="5BA9460F" w14:textId="77777777" w:rsidR="00ED5304" w:rsidRPr="00312D8A" w:rsidRDefault="00ED5304" w:rsidP="00E42CF1">
            <w:pPr>
              <w:rPr>
                <w:rFonts w:ascii="Calibri" w:hAnsi="Calibri" w:cs="Calibri"/>
              </w:rPr>
            </w:pPr>
          </w:p>
        </w:tc>
      </w:tr>
      <w:tr w:rsidR="00ED5304" w:rsidRPr="00312D8A" w14:paraId="7B7B422C" w14:textId="07F18EEF" w:rsidTr="00ED5304">
        <w:trPr>
          <w:trHeight w:val="300"/>
        </w:trPr>
        <w:tc>
          <w:tcPr>
            <w:tcW w:w="2669" w:type="dxa"/>
            <w:vMerge/>
            <w:tcBorders>
              <w:top w:val="nil"/>
              <w:left w:val="single" w:sz="4" w:space="0" w:color="000000"/>
              <w:bottom w:val="single" w:sz="4" w:space="0" w:color="000000"/>
              <w:right w:val="single" w:sz="4" w:space="0" w:color="000000"/>
            </w:tcBorders>
            <w:vAlign w:val="center"/>
            <w:hideMark/>
          </w:tcPr>
          <w:p w14:paraId="5DDD4226" w14:textId="77777777" w:rsidR="00ED5304" w:rsidRPr="00312D8A" w:rsidRDefault="00ED5304" w:rsidP="00E42CF1">
            <w:pPr>
              <w:rPr>
                <w:rFonts w:ascii="Calibri" w:hAnsi="Calibri" w:cs="Calibri"/>
              </w:rPr>
            </w:pPr>
          </w:p>
        </w:tc>
        <w:tc>
          <w:tcPr>
            <w:tcW w:w="4466" w:type="dxa"/>
            <w:tcBorders>
              <w:top w:val="nil"/>
              <w:left w:val="nil"/>
              <w:bottom w:val="single" w:sz="4" w:space="0" w:color="000000"/>
              <w:right w:val="single" w:sz="4" w:space="0" w:color="000000"/>
            </w:tcBorders>
            <w:shd w:val="clear" w:color="auto" w:fill="auto"/>
            <w:hideMark/>
          </w:tcPr>
          <w:p w14:paraId="0C3F826D" w14:textId="77777777" w:rsidR="00ED5304" w:rsidRPr="00312D8A" w:rsidRDefault="00ED5304" w:rsidP="00E42CF1">
            <w:pPr>
              <w:rPr>
                <w:rFonts w:ascii="Calibri" w:hAnsi="Calibri" w:cs="Calibri"/>
              </w:rPr>
            </w:pPr>
            <w:r w:rsidRPr="00312D8A">
              <w:rPr>
                <w:rFonts w:ascii="Calibri" w:hAnsi="Calibri" w:cs="Calibri"/>
              </w:rPr>
              <w:t>Dysk twardy 256GB SSD</w:t>
            </w:r>
          </w:p>
        </w:tc>
        <w:tc>
          <w:tcPr>
            <w:tcW w:w="2230" w:type="dxa"/>
            <w:tcBorders>
              <w:top w:val="nil"/>
              <w:left w:val="nil"/>
              <w:bottom w:val="single" w:sz="4" w:space="0" w:color="000000"/>
              <w:right w:val="single" w:sz="4" w:space="0" w:color="000000"/>
            </w:tcBorders>
          </w:tcPr>
          <w:p w14:paraId="5905265D" w14:textId="77777777" w:rsidR="00ED5304" w:rsidRPr="00312D8A" w:rsidRDefault="00ED5304" w:rsidP="00E42CF1">
            <w:pPr>
              <w:rPr>
                <w:rFonts w:ascii="Calibri" w:hAnsi="Calibri" w:cs="Calibri"/>
              </w:rPr>
            </w:pPr>
          </w:p>
        </w:tc>
      </w:tr>
      <w:tr w:rsidR="00ED5304" w:rsidRPr="00312D8A" w14:paraId="11176048" w14:textId="359D98D3" w:rsidTr="00ED5304">
        <w:trPr>
          <w:trHeight w:val="633"/>
        </w:trPr>
        <w:tc>
          <w:tcPr>
            <w:tcW w:w="2669" w:type="dxa"/>
            <w:vMerge/>
            <w:tcBorders>
              <w:top w:val="nil"/>
              <w:left w:val="single" w:sz="4" w:space="0" w:color="000000"/>
              <w:bottom w:val="single" w:sz="4" w:space="0" w:color="000000"/>
              <w:right w:val="single" w:sz="4" w:space="0" w:color="000000"/>
            </w:tcBorders>
            <w:vAlign w:val="center"/>
            <w:hideMark/>
          </w:tcPr>
          <w:p w14:paraId="42A68320" w14:textId="77777777" w:rsidR="00ED5304" w:rsidRPr="00312D8A" w:rsidRDefault="00ED5304" w:rsidP="00E42CF1">
            <w:pPr>
              <w:rPr>
                <w:rFonts w:ascii="Calibri" w:hAnsi="Calibri" w:cs="Calibri"/>
              </w:rPr>
            </w:pPr>
          </w:p>
        </w:tc>
        <w:tc>
          <w:tcPr>
            <w:tcW w:w="4466" w:type="dxa"/>
            <w:tcBorders>
              <w:top w:val="nil"/>
              <w:left w:val="nil"/>
              <w:bottom w:val="single" w:sz="4" w:space="0" w:color="000000"/>
              <w:right w:val="single" w:sz="4" w:space="0" w:color="000000"/>
            </w:tcBorders>
            <w:shd w:val="clear" w:color="auto" w:fill="auto"/>
            <w:hideMark/>
          </w:tcPr>
          <w:p w14:paraId="09014742" w14:textId="77777777" w:rsidR="00ED5304" w:rsidRPr="00312D8A" w:rsidRDefault="00ED5304" w:rsidP="00E42CF1">
            <w:pPr>
              <w:rPr>
                <w:rFonts w:ascii="Calibri" w:hAnsi="Calibri" w:cs="Calibri"/>
              </w:rPr>
            </w:pPr>
            <w:r w:rsidRPr="00312D8A">
              <w:rPr>
                <w:rFonts w:ascii="Calibri" w:hAnsi="Calibri" w:cs="Calibri"/>
              </w:rPr>
              <w:t xml:space="preserve">Karta graficzna wyposażona w złącze : </w:t>
            </w:r>
            <w:proofErr w:type="spellStart"/>
            <w:r w:rsidRPr="00312D8A">
              <w:rPr>
                <w:rFonts w:ascii="Calibri" w:hAnsi="Calibri" w:cs="Calibri"/>
              </w:rPr>
              <w:t>Wejscie</w:t>
            </w:r>
            <w:proofErr w:type="spellEnd"/>
            <w:r w:rsidRPr="00312D8A">
              <w:rPr>
                <w:rFonts w:ascii="Calibri" w:hAnsi="Calibri" w:cs="Calibri"/>
              </w:rPr>
              <w:t xml:space="preserve"> HDMI x1, </w:t>
            </w:r>
            <w:proofErr w:type="spellStart"/>
            <w:r w:rsidRPr="00312D8A">
              <w:rPr>
                <w:rFonts w:ascii="Calibri" w:hAnsi="Calibri" w:cs="Calibri"/>
              </w:rPr>
              <w:t>Wyjscie</w:t>
            </w:r>
            <w:proofErr w:type="spellEnd"/>
            <w:r w:rsidRPr="00312D8A">
              <w:rPr>
                <w:rFonts w:ascii="Calibri" w:hAnsi="Calibri" w:cs="Calibri"/>
              </w:rPr>
              <w:t xml:space="preserve"> HDMI x1 (osobne porty)</w:t>
            </w:r>
          </w:p>
        </w:tc>
        <w:tc>
          <w:tcPr>
            <w:tcW w:w="2230" w:type="dxa"/>
            <w:tcBorders>
              <w:top w:val="nil"/>
              <w:left w:val="nil"/>
              <w:bottom w:val="single" w:sz="4" w:space="0" w:color="000000"/>
              <w:right w:val="single" w:sz="4" w:space="0" w:color="000000"/>
            </w:tcBorders>
          </w:tcPr>
          <w:p w14:paraId="79FCA4B9" w14:textId="77777777" w:rsidR="00ED5304" w:rsidRPr="00312D8A" w:rsidRDefault="00ED5304" w:rsidP="00E42CF1">
            <w:pPr>
              <w:rPr>
                <w:rFonts w:ascii="Calibri" w:hAnsi="Calibri" w:cs="Calibri"/>
              </w:rPr>
            </w:pPr>
          </w:p>
        </w:tc>
      </w:tr>
      <w:tr w:rsidR="00ED5304" w:rsidRPr="00312D8A" w14:paraId="2683B1FD" w14:textId="6C4857BF" w:rsidTr="00ED5304">
        <w:trPr>
          <w:trHeight w:val="300"/>
        </w:trPr>
        <w:tc>
          <w:tcPr>
            <w:tcW w:w="2669" w:type="dxa"/>
            <w:vMerge/>
            <w:tcBorders>
              <w:top w:val="nil"/>
              <w:left w:val="single" w:sz="4" w:space="0" w:color="000000"/>
              <w:bottom w:val="single" w:sz="4" w:space="0" w:color="000000"/>
              <w:right w:val="single" w:sz="4" w:space="0" w:color="000000"/>
            </w:tcBorders>
            <w:vAlign w:val="center"/>
            <w:hideMark/>
          </w:tcPr>
          <w:p w14:paraId="48D57190" w14:textId="77777777" w:rsidR="00ED5304" w:rsidRPr="00312D8A" w:rsidRDefault="00ED5304" w:rsidP="00E42CF1">
            <w:pPr>
              <w:rPr>
                <w:rFonts w:ascii="Calibri" w:hAnsi="Calibri" w:cs="Calibri"/>
              </w:rPr>
            </w:pPr>
          </w:p>
        </w:tc>
        <w:tc>
          <w:tcPr>
            <w:tcW w:w="4466" w:type="dxa"/>
            <w:tcBorders>
              <w:top w:val="nil"/>
              <w:left w:val="nil"/>
              <w:bottom w:val="single" w:sz="4" w:space="0" w:color="000000"/>
              <w:right w:val="single" w:sz="4" w:space="0" w:color="000000"/>
            </w:tcBorders>
            <w:shd w:val="clear" w:color="auto" w:fill="auto"/>
            <w:hideMark/>
          </w:tcPr>
          <w:p w14:paraId="3F727F20" w14:textId="77777777" w:rsidR="00ED5304" w:rsidRPr="00312D8A" w:rsidRDefault="00ED5304" w:rsidP="00E42CF1">
            <w:pPr>
              <w:rPr>
                <w:rFonts w:ascii="Calibri" w:hAnsi="Calibri" w:cs="Calibri"/>
              </w:rPr>
            </w:pPr>
            <w:r w:rsidRPr="00312D8A">
              <w:rPr>
                <w:rFonts w:ascii="Calibri" w:hAnsi="Calibri" w:cs="Calibri"/>
              </w:rPr>
              <w:t>Karta sieciowa:</w:t>
            </w:r>
          </w:p>
        </w:tc>
        <w:tc>
          <w:tcPr>
            <w:tcW w:w="2230" w:type="dxa"/>
            <w:tcBorders>
              <w:top w:val="nil"/>
              <w:left w:val="nil"/>
              <w:bottom w:val="single" w:sz="4" w:space="0" w:color="000000"/>
              <w:right w:val="single" w:sz="4" w:space="0" w:color="000000"/>
            </w:tcBorders>
          </w:tcPr>
          <w:p w14:paraId="2E5B350C" w14:textId="77777777" w:rsidR="00ED5304" w:rsidRPr="00312D8A" w:rsidRDefault="00ED5304" w:rsidP="00E42CF1">
            <w:pPr>
              <w:rPr>
                <w:rFonts w:ascii="Calibri" w:hAnsi="Calibri" w:cs="Calibri"/>
              </w:rPr>
            </w:pPr>
          </w:p>
        </w:tc>
      </w:tr>
      <w:tr w:rsidR="00ED5304" w:rsidRPr="00312D8A" w14:paraId="7C042117" w14:textId="7C0ECE2B" w:rsidTr="00ED5304">
        <w:trPr>
          <w:trHeight w:val="300"/>
        </w:trPr>
        <w:tc>
          <w:tcPr>
            <w:tcW w:w="2669" w:type="dxa"/>
            <w:vMerge/>
            <w:tcBorders>
              <w:top w:val="nil"/>
              <w:left w:val="single" w:sz="4" w:space="0" w:color="000000"/>
              <w:bottom w:val="single" w:sz="4" w:space="0" w:color="000000"/>
              <w:right w:val="single" w:sz="4" w:space="0" w:color="000000"/>
            </w:tcBorders>
            <w:vAlign w:val="center"/>
            <w:hideMark/>
          </w:tcPr>
          <w:p w14:paraId="254FF5B4" w14:textId="77777777" w:rsidR="00ED5304" w:rsidRPr="00312D8A" w:rsidRDefault="00ED5304" w:rsidP="00E42CF1">
            <w:pPr>
              <w:rPr>
                <w:rFonts w:ascii="Calibri" w:hAnsi="Calibri" w:cs="Calibri"/>
              </w:rPr>
            </w:pPr>
          </w:p>
        </w:tc>
        <w:tc>
          <w:tcPr>
            <w:tcW w:w="4466" w:type="dxa"/>
            <w:tcBorders>
              <w:top w:val="nil"/>
              <w:left w:val="nil"/>
              <w:bottom w:val="single" w:sz="4" w:space="0" w:color="000000"/>
              <w:right w:val="single" w:sz="4" w:space="0" w:color="000000"/>
            </w:tcBorders>
            <w:shd w:val="clear" w:color="auto" w:fill="auto"/>
            <w:hideMark/>
          </w:tcPr>
          <w:p w14:paraId="0791B61D" w14:textId="77777777" w:rsidR="00ED5304" w:rsidRPr="00312D8A" w:rsidRDefault="00ED5304" w:rsidP="00E42CF1">
            <w:pPr>
              <w:rPr>
                <w:rFonts w:ascii="Calibri" w:hAnsi="Calibri" w:cs="Calibri"/>
              </w:rPr>
            </w:pPr>
            <w:r w:rsidRPr="00312D8A">
              <w:rPr>
                <w:rFonts w:ascii="Calibri" w:hAnsi="Calibri" w:cs="Calibri"/>
              </w:rPr>
              <w:t xml:space="preserve">RJ45 (tryby pracy: 100/1000 </w:t>
            </w:r>
            <w:proofErr w:type="spellStart"/>
            <w:r w:rsidRPr="00312D8A">
              <w:rPr>
                <w:rFonts w:ascii="Calibri" w:hAnsi="Calibri" w:cs="Calibri"/>
              </w:rPr>
              <w:t>BaseT</w:t>
            </w:r>
            <w:proofErr w:type="spellEnd"/>
            <w:r w:rsidRPr="00312D8A">
              <w:rPr>
                <w:rFonts w:ascii="Calibri" w:hAnsi="Calibri" w:cs="Calibri"/>
              </w:rPr>
              <w:t xml:space="preserve"> )</w:t>
            </w:r>
          </w:p>
        </w:tc>
        <w:tc>
          <w:tcPr>
            <w:tcW w:w="2230" w:type="dxa"/>
            <w:tcBorders>
              <w:top w:val="nil"/>
              <w:left w:val="nil"/>
              <w:bottom w:val="single" w:sz="4" w:space="0" w:color="000000"/>
              <w:right w:val="single" w:sz="4" w:space="0" w:color="000000"/>
            </w:tcBorders>
          </w:tcPr>
          <w:p w14:paraId="5F084C64" w14:textId="77777777" w:rsidR="00ED5304" w:rsidRPr="00312D8A" w:rsidRDefault="00ED5304" w:rsidP="00E42CF1">
            <w:pPr>
              <w:rPr>
                <w:rFonts w:ascii="Calibri" w:hAnsi="Calibri" w:cs="Calibri"/>
              </w:rPr>
            </w:pPr>
          </w:p>
        </w:tc>
      </w:tr>
      <w:tr w:rsidR="00ED5304" w:rsidRPr="00312D8A" w14:paraId="3F16FD67" w14:textId="5C67936F" w:rsidTr="00ED5304">
        <w:trPr>
          <w:trHeight w:val="367"/>
        </w:trPr>
        <w:tc>
          <w:tcPr>
            <w:tcW w:w="2669" w:type="dxa"/>
            <w:vMerge/>
            <w:tcBorders>
              <w:top w:val="nil"/>
              <w:left w:val="single" w:sz="4" w:space="0" w:color="000000"/>
              <w:bottom w:val="single" w:sz="4" w:space="0" w:color="000000"/>
              <w:right w:val="single" w:sz="4" w:space="0" w:color="000000"/>
            </w:tcBorders>
            <w:vAlign w:val="center"/>
            <w:hideMark/>
          </w:tcPr>
          <w:p w14:paraId="45767627" w14:textId="77777777" w:rsidR="00ED5304" w:rsidRPr="00312D8A" w:rsidRDefault="00ED5304" w:rsidP="00E42CF1">
            <w:pPr>
              <w:rPr>
                <w:rFonts w:ascii="Calibri" w:hAnsi="Calibri" w:cs="Calibri"/>
              </w:rPr>
            </w:pPr>
          </w:p>
        </w:tc>
        <w:tc>
          <w:tcPr>
            <w:tcW w:w="4466" w:type="dxa"/>
            <w:tcBorders>
              <w:top w:val="nil"/>
              <w:left w:val="nil"/>
              <w:bottom w:val="single" w:sz="4" w:space="0" w:color="000000"/>
              <w:right w:val="single" w:sz="4" w:space="0" w:color="000000"/>
            </w:tcBorders>
            <w:shd w:val="clear" w:color="auto" w:fill="auto"/>
            <w:hideMark/>
          </w:tcPr>
          <w:p w14:paraId="6C9F8750" w14:textId="77777777" w:rsidR="00ED5304" w:rsidRPr="00312D8A" w:rsidRDefault="00ED5304" w:rsidP="00E42CF1">
            <w:pPr>
              <w:rPr>
                <w:rFonts w:ascii="Calibri" w:hAnsi="Calibri" w:cs="Calibri"/>
              </w:rPr>
            </w:pPr>
            <w:r w:rsidRPr="00312D8A">
              <w:rPr>
                <w:rFonts w:ascii="Calibri" w:hAnsi="Calibri" w:cs="Calibri"/>
              </w:rPr>
              <w:t xml:space="preserve">Łączność </w:t>
            </w:r>
            <w:proofErr w:type="spellStart"/>
            <w:r w:rsidRPr="00312D8A">
              <w:rPr>
                <w:rFonts w:ascii="Calibri" w:hAnsi="Calibri" w:cs="Calibri"/>
              </w:rPr>
              <w:t>WiFi</w:t>
            </w:r>
            <w:proofErr w:type="spellEnd"/>
            <w:r w:rsidRPr="00312D8A">
              <w:rPr>
                <w:rFonts w:ascii="Calibri" w:hAnsi="Calibri" w:cs="Calibri"/>
              </w:rPr>
              <w:t xml:space="preserve"> w standardzie a/b/g/n/</w:t>
            </w:r>
            <w:proofErr w:type="spellStart"/>
            <w:r w:rsidRPr="00312D8A">
              <w:rPr>
                <w:rFonts w:ascii="Calibri" w:hAnsi="Calibri" w:cs="Calibri"/>
              </w:rPr>
              <w:t>ac</w:t>
            </w:r>
            <w:proofErr w:type="spellEnd"/>
          </w:p>
        </w:tc>
        <w:tc>
          <w:tcPr>
            <w:tcW w:w="2230" w:type="dxa"/>
            <w:tcBorders>
              <w:top w:val="nil"/>
              <w:left w:val="nil"/>
              <w:bottom w:val="single" w:sz="4" w:space="0" w:color="000000"/>
              <w:right w:val="single" w:sz="4" w:space="0" w:color="000000"/>
            </w:tcBorders>
          </w:tcPr>
          <w:p w14:paraId="0C8FF3E0" w14:textId="77777777" w:rsidR="00ED5304" w:rsidRPr="00312D8A" w:rsidRDefault="00ED5304" w:rsidP="00E42CF1">
            <w:pPr>
              <w:rPr>
                <w:rFonts w:ascii="Calibri" w:hAnsi="Calibri" w:cs="Calibri"/>
              </w:rPr>
            </w:pPr>
          </w:p>
        </w:tc>
      </w:tr>
      <w:tr w:rsidR="00ED5304" w:rsidRPr="00312D8A" w14:paraId="0E74EB76" w14:textId="098B9718" w:rsidTr="00ED5304">
        <w:trPr>
          <w:trHeight w:val="600"/>
        </w:trPr>
        <w:tc>
          <w:tcPr>
            <w:tcW w:w="2669" w:type="dxa"/>
            <w:vMerge/>
            <w:tcBorders>
              <w:top w:val="nil"/>
              <w:left w:val="single" w:sz="4" w:space="0" w:color="000000"/>
              <w:bottom w:val="single" w:sz="4" w:space="0" w:color="000000"/>
              <w:right w:val="single" w:sz="4" w:space="0" w:color="000000"/>
            </w:tcBorders>
            <w:vAlign w:val="center"/>
            <w:hideMark/>
          </w:tcPr>
          <w:p w14:paraId="70041D46" w14:textId="77777777" w:rsidR="00ED5304" w:rsidRPr="00312D8A" w:rsidRDefault="00ED5304" w:rsidP="00E42CF1">
            <w:pPr>
              <w:rPr>
                <w:rFonts w:ascii="Calibri" w:hAnsi="Calibri" w:cs="Calibri"/>
              </w:rPr>
            </w:pPr>
          </w:p>
        </w:tc>
        <w:tc>
          <w:tcPr>
            <w:tcW w:w="4466" w:type="dxa"/>
            <w:tcBorders>
              <w:top w:val="nil"/>
              <w:left w:val="nil"/>
              <w:bottom w:val="single" w:sz="4" w:space="0" w:color="000000"/>
              <w:right w:val="single" w:sz="4" w:space="0" w:color="000000"/>
            </w:tcBorders>
            <w:shd w:val="clear" w:color="auto" w:fill="auto"/>
            <w:hideMark/>
          </w:tcPr>
          <w:p w14:paraId="68E403DC" w14:textId="77777777" w:rsidR="00ED5304" w:rsidRPr="00312D8A" w:rsidRDefault="00ED5304" w:rsidP="00E42CF1">
            <w:pPr>
              <w:rPr>
                <w:rFonts w:ascii="Calibri" w:hAnsi="Calibri" w:cs="Calibri"/>
              </w:rPr>
            </w:pPr>
            <w:r w:rsidRPr="00312D8A">
              <w:rPr>
                <w:rFonts w:ascii="Calibri" w:hAnsi="Calibri" w:cs="Calibri"/>
              </w:rPr>
              <w:t>Złącza: 4xUSB w tym 2xUSB 3.0, RJ45, wyjście na głośniki/słuchawki</w:t>
            </w:r>
          </w:p>
        </w:tc>
        <w:tc>
          <w:tcPr>
            <w:tcW w:w="2230" w:type="dxa"/>
            <w:tcBorders>
              <w:top w:val="nil"/>
              <w:left w:val="nil"/>
              <w:bottom w:val="single" w:sz="4" w:space="0" w:color="000000"/>
              <w:right w:val="single" w:sz="4" w:space="0" w:color="000000"/>
            </w:tcBorders>
          </w:tcPr>
          <w:p w14:paraId="4B302878" w14:textId="77777777" w:rsidR="00ED5304" w:rsidRPr="00312D8A" w:rsidRDefault="00ED5304" w:rsidP="00E42CF1">
            <w:pPr>
              <w:rPr>
                <w:rFonts w:ascii="Calibri" w:hAnsi="Calibri" w:cs="Calibri"/>
              </w:rPr>
            </w:pPr>
          </w:p>
        </w:tc>
      </w:tr>
      <w:tr w:rsidR="00ED5304" w:rsidRPr="00312D8A" w14:paraId="67C266B5" w14:textId="118D58A4" w:rsidTr="00ED5304">
        <w:trPr>
          <w:trHeight w:val="300"/>
        </w:trPr>
        <w:tc>
          <w:tcPr>
            <w:tcW w:w="2669" w:type="dxa"/>
            <w:vMerge/>
            <w:tcBorders>
              <w:top w:val="nil"/>
              <w:left w:val="single" w:sz="4" w:space="0" w:color="000000"/>
              <w:bottom w:val="single" w:sz="4" w:space="0" w:color="000000"/>
              <w:right w:val="single" w:sz="4" w:space="0" w:color="000000"/>
            </w:tcBorders>
            <w:vAlign w:val="center"/>
            <w:hideMark/>
          </w:tcPr>
          <w:p w14:paraId="3679CDDB" w14:textId="77777777" w:rsidR="00ED5304" w:rsidRPr="00312D8A" w:rsidRDefault="00ED5304" w:rsidP="00E42CF1">
            <w:pPr>
              <w:rPr>
                <w:rFonts w:ascii="Calibri" w:hAnsi="Calibri" w:cs="Calibri"/>
              </w:rPr>
            </w:pPr>
          </w:p>
        </w:tc>
        <w:tc>
          <w:tcPr>
            <w:tcW w:w="4466" w:type="dxa"/>
            <w:tcBorders>
              <w:top w:val="nil"/>
              <w:left w:val="nil"/>
              <w:bottom w:val="single" w:sz="4" w:space="0" w:color="000000"/>
              <w:right w:val="single" w:sz="4" w:space="0" w:color="000000"/>
            </w:tcBorders>
            <w:shd w:val="clear" w:color="auto" w:fill="auto"/>
            <w:hideMark/>
          </w:tcPr>
          <w:p w14:paraId="79DB290A" w14:textId="77777777" w:rsidR="00ED5304" w:rsidRPr="00312D8A" w:rsidRDefault="00ED5304" w:rsidP="00E42CF1">
            <w:pPr>
              <w:rPr>
                <w:rFonts w:ascii="Calibri" w:hAnsi="Calibri" w:cs="Calibri"/>
              </w:rPr>
            </w:pPr>
            <w:r w:rsidRPr="00312D8A">
              <w:rPr>
                <w:rFonts w:ascii="Calibri" w:hAnsi="Calibri" w:cs="Calibri"/>
              </w:rPr>
              <w:t>Czytnik kart pamięci</w:t>
            </w:r>
          </w:p>
        </w:tc>
        <w:tc>
          <w:tcPr>
            <w:tcW w:w="2230" w:type="dxa"/>
            <w:tcBorders>
              <w:top w:val="nil"/>
              <w:left w:val="nil"/>
              <w:bottom w:val="single" w:sz="4" w:space="0" w:color="000000"/>
              <w:right w:val="single" w:sz="4" w:space="0" w:color="000000"/>
            </w:tcBorders>
          </w:tcPr>
          <w:p w14:paraId="768E4545" w14:textId="77777777" w:rsidR="00ED5304" w:rsidRPr="00312D8A" w:rsidRDefault="00ED5304" w:rsidP="00E42CF1">
            <w:pPr>
              <w:rPr>
                <w:rFonts w:ascii="Calibri" w:hAnsi="Calibri" w:cs="Calibri"/>
              </w:rPr>
            </w:pPr>
          </w:p>
        </w:tc>
      </w:tr>
      <w:tr w:rsidR="00ED5304" w:rsidRPr="00312D8A" w14:paraId="329638DA" w14:textId="4B046306" w:rsidTr="00ED5304">
        <w:trPr>
          <w:trHeight w:val="300"/>
        </w:trPr>
        <w:tc>
          <w:tcPr>
            <w:tcW w:w="2669" w:type="dxa"/>
            <w:vMerge/>
            <w:tcBorders>
              <w:top w:val="nil"/>
              <w:left w:val="single" w:sz="4" w:space="0" w:color="000000"/>
              <w:bottom w:val="single" w:sz="4" w:space="0" w:color="000000"/>
              <w:right w:val="single" w:sz="4" w:space="0" w:color="000000"/>
            </w:tcBorders>
            <w:vAlign w:val="center"/>
            <w:hideMark/>
          </w:tcPr>
          <w:p w14:paraId="27EB142F" w14:textId="77777777" w:rsidR="00ED5304" w:rsidRPr="00312D8A" w:rsidRDefault="00ED5304" w:rsidP="00E42CF1">
            <w:pPr>
              <w:rPr>
                <w:rFonts w:ascii="Calibri" w:hAnsi="Calibri" w:cs="Calibri"/>
              </w:rPr>
            </w:pPr>
          </w:p>
        </w:tc>
        <w:tc>
          <w:tcPr>
            <w:tcW w:w="4466" w:type="dxa"/>
            <w:tcBorders>
              <w:top w:val="nil"/>
              <w:left w:val="nil"/>
              <w:bottom w:val="single" w:sz="4" w:space="0" w:color="000000"/>
              <w:right w:val="single" w:sz="4" w:space="0" w:color="000000"/>
            </w:tcBorders>
            <w:shd w:val="clear" w:color="auto" w:fill="auto"/>
            <w:hideMark/>
          </w:tcPr>
          <w:p w14:paraId="00720E2B" w14:textId="77777777" w:rsidR="00ED5304" w:rsidRPr="00312D8A" w:rsidRDefault="00ED5304" w:rsidP="00E42CF1">
            <w:pPr>
              <w:rPr>
                <w:rFonts w:ascii="Calibri" w:hAnsi="Calibri" w:cs="Calibri"/>
              </w:rPr>
            </w:pPr>
            <w:r w:rsidRPr="00312D8A">
              <w:rPr>
                <w:rFonts w:ascii="Calibri" w:hAnsi="Calibri" w:cs="Calibri"/>
              </w:rPr>
              <w:t>Karta dźwiękowa zintegrowana</w:t>
            </w:r>
          </w:p>
        </w:tc>
        <w:tc>
          <w:tcPr>
            <w:tcW w:w="2230" w:type="dxa"/>
            <w:tcBorders>
              <w:top w:val="nil"/>
              <w:left w:val="nil"/>
              <w:bottom w:val="single" w:sz="4" w:space="0" w:color="000000"/>
              <w:right w:val="single" w:sz="4" w:space="0" w:color="000000"/>
            </w:tcBorders>
          </w:tcPr>
          <w:p w14:paraId="0257B9DF" w14:textId="77777777" w:rsidR="00ED5304" w:rsidRPr="00312D8A" w:rsidRDefault="00ED5304" w:rsidP="00E42CF1">
            <w:pPr>
              <w:rPr>
                <w:rFonts w:ascii="Calibri" w:hAnsi="Calibri" w:cs="Calibri"/>
              </w:rPr>
            </w:pPr>
          </w:p>
        </w:tc>
      </w:tr>
      <w:tr w:rsidR="00ED5304" w:rsidRPr="00312D8A" w14:paraId="31AAC131" w14:textId="7A824792" w:rsidTr="00ED5304">
        <w:trPr>
          <w:trHeight w:val="2303"/>
        </w:trPr>
        <w:tc>
          <w:tcPr>
            <w:tcW w:w="2669" w:type="dxa"/>
            <w:vMerge/>
            <w:tcBorders>
              <w:top w:val="nil"/>
              <w:left w:val="single" w:sz="4" w:space="0" w:color="000000"/>
              <w:bottom w:val="single" w:sz="4" w:space="0" w:color="000000"/>
              <w:right w:val="single" w:sz="4" w:space="0" w:color="000000"/>
            </w:tcBorders>
            <w:vAlign w:val="center"/>
            <w:hideMark/>
          </w:tcPr>
          <w:p w14:paraId="480FC3A2" w14:textId="77777777" w:rsidR="00ED5304" w:rsidRPr="00312D8A" w:rsidRDefault="00ED5304" w:rsidP="00E42CF1">
            <w:pPr>
              <w:rPr>
                <w:rFonts w:ascii="Calibri" w:hAnsi="Calibri" w:cs="Calibri"/>
              </w:rPr>
            </w:pPr>
          </w:p>
        </w:tc>
        <w:tc>
          <w:tcPr>
            <w:tcW w:w="4466" w:type="dxa"/>
            <w:tcBorders>
              <w:top w:val="nil"/>
              <w:left w:val="nil"/>
              <w:bottom w:val="single" w:sz="4" w:space="0" w:color="000000"/>
              <w:right w:val="single" w:sz="4" w:space="0" w:color="000000"/>
            </w:tcBorders>
            <w:shd w:val="clear" w:color="auto" w:fill="auto"/>
            <w:hideMark/>
          </w:tcPr>
          <w:p w14:paraId="1FD10B49" w14:textId="77777777" w:rsidR="00ED5304" w:rsidRPr="00312D8A" w:rsidRDefault="00ED5304" w:rsidP="00E42CF1">
            <w:pPr>
              <w:rPr>
                <w:rFonts w:ascii="Calibri" w:hAnsi="Calibri" w:cs="Calibri"/>
              </w:rPr>
            </w:pPr>
            <w:r w:rsidRPr="00312D8A">
              <w:rPr>
                <w:rFonts w:ascii="Calibri" w:hAnsi="Calibri" w:cs="Calibri"/>
              </w:rPr>
              <w:t xml:space="preserve">Klawiatura bezprzewodowa dedykowana przez producenta typu QWERTY w klasycznym układzie międzynarodowym odpowiadająca kolorystce komputera,  (klawiatura ma być z klawiszami funkcyjnymi F1-F12, wydzielonym blokiem numerycznym, wydzielonym blokiem kursorów, wydzielonym blokiem klawiszy Insert, Home, Del, End, </w:t>
            </w:r>
            <w:proofErr w:type="spellStart"/>
            <w:r w:rsidRPr="00312D8A">
              <w:rPr>
                <w:rFonts w:ascii="Calibri" w:hAnsi="Calibri" w:cs="Calibri"/>
              </w:rPr>
              <w:t>PgUp</w:t>
            </w:r>
            <w:proofErr w:type="spellEnd"/>
            <w:r w:rsidRPr="00312D8A">
              <w:rPr>
                <w:rFonts w:ascii="Calibri" w:hAnsi="Calibri" w:cs="Calibri"/>
              </w:rPr>
              <w:t xml:space="preserve">, </w:t>
            </w:r>
            <w:proofErr w:type="spellStart"/>
            <w:r w:rsidRPr="00312D8A">
              <w:rPr>
                <w:rFonts w:ascii="Calibri" w:hAnsi="Calibri" w:cs="Calibri"/>
              </w:rPr>
              <w:t>PgDn</w:t>
            </w:r>
            <w:proofErr w:type="spellEnd"/>
            <w:r w:rsidRPr="00312D8A">
              <w:rPr>
                <w:rFonts w:ascii="Calibri" w:hAnsi="Calibri" w:cs="Calibri"/>
              </w:rPr>
              <w:t>)</w:t>
            </w:r>
          </w:p>
        </w:tc>
        <w:tc>
          <w:tcPr>
            <w:tcW w:w="2230" w:type="dxa"/>
            <w:tcBorders>
              <w:top w:val="nil"/>
              <w:left w:val="nil"/>
              <w:bottom w:val="single" w:sz="4" w:space="0" w:color="000000"/>
              <w:right w:val="single" w:sz="4" w:space="0" w:color="000000"/>
            </w:tcBorders>
          </w:tcPr>
          <w:p w14:paraId="7300A8A5" w14:textId="77777777" w:rsidR="00ED5304" w:rsidRPr="00312D8A" w:rsidRDefault="00ED5304" w:rsidP="00E42CF1">
            <w:pPr>
              <w:rPr>
                <w:rFonts w:ascii="Calibri" w:hAnsi="Calibri" w:cs="Calibri"/>
              </w:rPr>
            </w:pPr>
          </w:p>
        </w:tc>
      </w:tr>
      <w:tr w:rsidR="00ED5304" w:rsidRPr="00312D8A" w14:paraId="1B28E44C" w14:textId="7B52B567" w:rsidTr="00ED5304">
        <w:trPr>
          <w:trHeight w:val="564"/>
        </w:trPr>
        <w:tc>
          <w:tcPr>
            <w:tcW w:w="2669" w:type="dxa"/>
            <w:vMerge/>
            <w:tcBorders>
              <w:top w:val="nil"/>
              <w:left w:val="single" w:sz="4" w:space="0" w:color="000000"/>
              <w:bottom w:val="single" w:sz="4" w:space="0" w:color="000000"/>
              <w:right w:val="single" w:sz="4" w:space="0" w:color="000000"/>
            </w:tcBorders>
            <w:vAlign w:val="center"/>
            <w:hideMark/>
          </w:tcPr>
          <w:p w14:paraId="7EC24E30" w14:textId="77777777" w:rsidR="00ED5304" w:rsidRPr="00312D8A" w:rsidRDefault="00ED5304" w:rsidP="00E42CF1">
            <w:pPr>
              <w:rPr>
                <w:rFonts w:ascii="Calibri" w:hAnsi="Calibri" w:cs="Calibri"/>
              </w:rPr>
            </w:pPr>
          </w:p>
        </w:tc>
        <w:tc>
          <w:tcPr>
            <w:tcW w:w="4466" w:type="dxa"/>
            <w:tcBorders>
              <w:top w:val="nil"/>
              <w:left w:val="nil"/>
              <w:bottom w:val="single" w:sz="4" w:space="0" w:color="000000"/>
              <w:right w:val="single" w:sz="4" w:space="0" w:color="000000"/>
            </w:tcBorders>
            <w:shd w:val="clear" w:color="auto" w:fill="auto"/>
            <w:hideMark/>
          </w:tcPr>
          <w:p w14:paraId="7F3E7C06" w14:textId="77777777" w:rsidR="00ED5304" w:rsidRPr="00312D8A" w:rsidRDefault="00ED5304" w:rsidP="00E42CF1">
            <w:pPr>
              <w:rPr>
                <w:rFonts w:ascii="Calibri" w:hAnsi="Calibri" w:cs="Calibri"/>
              </w:rPr>
            </w:pPr>
            <w:r w:rsidRPr="00312D8A">
              <w:rPr>
                <w:rFonts w:ascii="Calibri" w:hAnsi="Calibri" w:cs="Calibri"/>
              </w:rPr>
              <w:t>Bezprzewodowa mysz optyczna z rolką, odpowiadająca kolorystce komputera dedykowana przez producenta</w:t>
            </w:r>
          </w:p>
        </w:tc>
        <w:tc>
          <w:tcPr>
            <w:tcW w:w="2230" w:type="dxa"/>
            <w:tcBorders>
              <w:top w:val="nil"/>
              <w:left w:val="nil"/>
              <w:bottom w:val="single" w:sz="4" w:space="0" w:color="000000"/>
              <w:right w:val="single" w:sz="4" w:space="0" w:color="000000"/>
            </w:tcBorders>
          </w:tcPr>
          <w:p w14:paraId="2F062D2D" w14:textId="77777777" w:rsidR="00ED5304" w:rsidRPr="00312D8A" w:rsidRDefault="00ED5304" w:rsidP="00E42CF1">
            <w:pPr>
              <w:rPr>
                <w:rFonts w:ascii="Calibri" w:hAnsi="Calibri" w:cs="Calibri"/>
              </w:rPr>
            </w:pPr>
          </w:p>
        </w:tc>
      </w:tr>
      <w:tr w:rsidR="00ED5304" w:rsidRPr="00312D8A" w14:paraId="3C580B49" w14:textId="1AFFDB76" w:rsidTr="00ED5304">
        <w:trPr>
          <w:trHeight w:val="2262"/>
        </w:trPr>
        <w:tc>
          <w:tcPr>
            <w:tcW w:w="2669" w:type="dxa"/>
            <w:vMerge/>
            <w:tcBorders>
              <w:top w:val="nil"/>
              <w:left w:val="single" w:sz="4" w:space="0" w:color="000000"/>
              <w:bottom w:val="single" w:sz="4" w:space="0" w:color="000000"/>
              <w:right w:val="single" w:sz="4" w:space="0" w:color="000000"/>
            </w:tcBorders>
            <w:vAlign w:val="center"/>
            <w:hideMark/>
          </w:tcPr>
          <w:p w14:paraId="0ACB03AA" w14:textId="77777777" w:rsidR="00ED5304" w:rsidRPr="00312D8A" w:rsidRDefault="00ED5304" w:rsidP="00E42CF1">
            <w:pPr>
              <w:rPr>
                <w:rFonts w:ascii="Calibri" w:hAnsi="Calibri" w:cs="Calibri"/>
              </w:rPr>
            </w:pPr>
          </w:p>
        </w:tc>
        <w:tc>
          <w:tcPr>
            <w:tcW w:w="4466" w:type="dxa"/>
            <w:tcBorders>
              <w:top w:val="nil"/>
              <w:left w:val="nil"/>
              <w:bottom w:val="single" w:sz="4" w:space="0" w:color="000000"/>
              <w:right w:val="single" w:sz="4" w:space="0" w:color="000000"/>
            </w:tcBorders>
            <w:shd w:val="clear" w:color="auto" w:fill="auto"/>
            <w:hideMark/>
          </w:tcPr>
          <w:p w14:paraId="2958523F" w14:textId="77777777" w:rsidR="00ED5304" w:rsidRPr="00312D8A" w:rsidRDefault="00ED5304" w:rsidP="00E42CF1">
            <w:pPr>
              <w:rPr>
                <w:rFonts w:ascii="Calibri" w:hAnsi="Calibri" w:cs="Calibri"/>
              </w:rPr>
            </w:pPr>
            <w:r w:rsidRPr="00312D8A">
              <w:rPr>
                <w:rFonts w:ascii="Calibri" w:hAnsi="Calibri" w:cs="Calibri"/>
              </w:rPr>
              <w:t xml:space="preserve">Jednolita obudowa typu </w:t>
            </w:r>
            <w:proofErr w:type="spellStart"/>
            <w:r w:rsidRPr="00312D8A">
              <w:rPr>
                <w:rFonts w:ascii="Calibri" w:hAnsi="Calibri" w:cs="Calibri"/>
              </w:rPr>
              <w:t>All</w:t>
            </w:r>
            <w:proofErr w:type="spellEnd"/>
            <w:r w:rsidRPr="00312D8A">
              <w:rPr>
                <w:rFonts w:ascii="Calibri" w:hAnsi="Calibri" w:cs="Calibri"/>
              </w:rPr>
              <w:t xml:space="preserve"> In One z przekątną ekranu minimum 26 cale, matryca MATOWA. Kolor czarny, szary lub srebrno-czarny. Możliwość ustawienia wysokości ekranu w podstawie. Na obudowie zainstalowane wyjścia/wejścia tylko niezbędne do podłączenia </w:t>
            </w:r>
            <w:proofErr w:type="spellStart"/>
            <w:r w:rsidRPr="00312D8A">
              <w:rPr>
                <w:rFonts w:ascii="Calibri" w:hAnsi="Calibri" w:cs="Calibri"/>
              </w:rPr>
              <w:t>peryferiów</w:t>
            </w:r>
            <w:proofErr w:type="spellEnd"/>
            <w:r w:rsidRPr="00312D8A">
              <w:rPr>
                <w:rFonts w:ascii="Calibri" w:hAnsi="Calibri" w:cs="Calibri"/>
              </w:rPr>
              <w:t xml:space="preserve"> zewnętrznych mysz, klawiatura, zasilanie, monitor zewnętrzny, słuchawki, USB</w:t>
            </w:r>
          </w:p>
        </w:tc>
        <w:tc>
          <w:tcPr>
            <w:tcW w:w="2230" w:type="dxa"/>
            <w:tcBorders>
              <w:top w:val="nil"/>
              <w:left w:val="nil"/>
              <w:bottom w:val="single" w:sz="4" w:space="0" w:color="000000"/>
              <w:right w:val="single" w:sz="4" w:space="0" w:color="000000"/>
            </w:tcBorders>
          </w:tcPr>
          <w:p w14:paraId="6492F59D" w14:textId="77777777" w:rsidR="00ED5304" w:rsidRPr="00312D8A" w:rsidRDefault="00ED5304" w:rsidP="00E42CF1">
            <w:pPr>
              <w:rPr>
                <w:rFonts w:ascii="Calibri" w:hAnsi="Calibri" w:cs="Calibri"/>
              </w:rPr>
            </w:pPr>
          </w:p>
        </w:tc>
      </w:tr>
      <w:tr w:rsidR="00ED5304" w:rsidRPr="00312D8A" w14:paraId="01D579B0" w14:textId="74E56744" w:rsidTr="00ED5304">
        <w:trPr>
          <w:trHeight w:val="900"/>
        </w:trPr>
        <w:tc>
          <w:tcPr>
            <w:tcW w:w="2669" w:type="dxa"/>
            <w:vMerge/>
            <w:tcBorders>
              <w:top w:val="nil"/>
              <w:left w:val="single" w:sz="4" w:space="0" w:color="000000"/>
              <w:bottom w:val="single" w:sz="4" w:space="0" w:color="000000"/>
              <w:right w:val="single" w:sz="4" w:space="0" w:color="000000"/>
            </w:tcBorders>
            <w:vAlign w:val="center"/>
            <w:hideMark/>
          </w:tcPr>
          <w:p w14:paraId="18B5C58A" w14:textId="77777777" w:rsidR="00ED5304" w:rsidRPr="00312D8A" w:rsidRDefault="00ED5304" w:rsidP="00E42CF1">
            <w:pPr>
              <w:rPr>
                <w:rFonts w:ascii="Calibri" w:hAnsi="Calibri" w:cs="Calibri"/>
              </w:rPr>
            </w:pPr>
          </w:p>
        </w:tc>
        <w:tc>
          <w:tcPr>
            <w:tcW w:w="4466" w:type="dxa"/>
            <w:tcBorders>
              <w:top w:val="nil"/>
              <w:left w:val="nil"/>
              <w:bottom w:val="single" w:sz="4" w:space="0" w:color="000000"/>
              <w:right w:val="single" w:sz="4" w:space="0" w:color="000000"/>
            </w:tcBorders>
            <w:shd w:val="clear" w:color="auto" w:fill="auto"/>
            <w:hideMark/>
          </w:tcPr>
          <w:p w14:paraId="106806B1" w14:textId="77777777" w:rsidR="00ED5304" w:rsidRPr="00312D8A" w:rsidRDefault="00ED5304" w:rsidP="00E42CF1">
            <w:pPr>
              <w:rPr>
                <w:rFonts w:ascii="Calibri" w:hAnsi="Calibri" w:cs="Calibri"/>
              </w:rPr>
            </w:pPr>
            <w:r w:rsidRPr="00312D8A">
              <w:rPr>
                <w:rFonts w:ascii="Calibri" w:hAnsi="Calibri" w:cs="Calibri"/>
              </w:rPr>
              <w:t>Zasilacz sieciowy 230V/50Hz, przewód sieciowy z wtyczką europejską</w:t>
            </w:r>
          </w:p>
        </w:tc>
        <w:tc>
          <w:tcPr>
            <w:tcW w:w="2230" w:type="dxa"/>
            <w:tcBorders>
              <w:top w:val="nil"/>
              <w:left w:val="nil"/>
              <w:bottom w:val="single" w:sz="4" w:space="0" w:color="000000"/>
              <w:right w:val="single" w:sz="4" w:space="0" w:color="000000"/>
            </w:tcBorders>
          </w:tcPr>
          <w:p w14:paraId="1FB796BD" w14:textId="77777777" w:rsidR="00ED5304" w:rsidRPr="00312D8A" w:rsidRDefault="00ED5304" w:rsidP="00E42CF1">
            <w:pPr>
              <w:rPr>
                <w:rFonts w:ascii="Calibri" w:hAnsi="Calibri" w:cs="Calibri"/>
              </w:rPr>
            </w:pPr>
          </w:p>
        </w:tc>
      </w:tr>
      <w:tr w:rsidR="00ED5304" w:rsidRPr="00312D8A" w14:paraId="09AFB208" w14:textId="611E8E06" w:rsidTr="00ED5304">
        <w:trPr>
          <w:trHeight w:val="278"/>
        </w:trPr>
        <w:tc>
          <w:tcPr>
            <w:tcW w:w="2669" w:type="dxa"/>
            <w:vMerge/>
            <w:tcBorders>
              <w:top w:val="nil"/>
              <w:left w:val="single" w:sz="4" w:space="0" w:color="000000"/>
              <w:bottom w:val="single" w:sz="4" w:space="0" w:color="000000"/>
              <w:right w:val="single" w:sz="4" w:space="0" w:color="000000"/>
            </w:tcBorders>
            <w:vAlign w:val="center"/>
            <w:hideMark/>
          </w:tcPr>
          <w:p w14:paraId="75AA100E" w14:textId="77777777" w:rsidR="00ED5304" w:rsidRPr="00312D8A" w:rsidRDefault="00ED5304" w:rsidP="00E42CF1">
            <w:pPr>
              <w:rPr>
                <w:rFonts w:ascii="Calibri" w:hAnsi="Calibri" w:cs="Calibri"/>
              </w:rPr>
            </w:pPr>
          </w:p>
        </w:tc>
        <w:tc>
          <w:tcPr>
            <w:tcW w:w="4466" w:type="dxa"/>
            <w:tcBorders>
              <w:top w:val="nil"/>
              <w:left w:val="nil"/>
              <w:bottom w:val="single" w:sz="4" w:space="0" w:color="000000"/>
              <w:right w:val="single" w:sz="4" w:space="0" w:color="000000"/>
            </w:tcBorders>
            <w:shd w:val="clear" w:color="auto" w:fill="auto"/>
            <w:hideMark/>
          </w:tcPr>
          <w:p w14:paraId="1836CEFE" w14:textId="77777777" w:rsidR="00ED5304" w:rsidRPr="00312D8A" w:rsidRDefault="00ED5304" w:rsidP="00E42CF1">
            <w:pPr>
              <w:rPr>
                <w:rFonts w:ascii="Calibri" w:hAnsi="Calibri" w:cs="Calibri"/>
              </w:rPr>
            </w:pPr>
            <w:r w:rsidRPr="00312D8A">
              <w:rPr>
                <w:rFonts w:ascii="Calibri" w:hAnsi="Calibri" w:cs="Calibri"/>
              </w:rPr>
              <w:t>Zainstalowany system operacyjny w wersji 64 – bit.</w:t>
            </w:r>
          </w:p>
        </w:tc>
        <w:tc>
          <w:tcPr>
            <w:tcW w:w="2230" w:type="dxa"/>
            <w:tcBorders>
              <w:top w:val="nil"/>
              <w:left w:val="nil"/>
              <w:bottom w:val="single" w:sz="4" w:space="0" w:color="000000"/>
              <w:right w:val="single" w:sz="4" w:space="0" w:color="000000"/>
            </w:tcBorders>
          </w:tcPr>
          <w:p w14:paraId="6C3B7350" w14:textId="77777777" w:rsidR="00ED5304" w:rsidRPr="00312D8A" w:rsidRDefault="00ED5304" w:rsidP="00E42CF1">
            <w:pPr>
              <w:rPr>
                <w:rFonts w:ascii="Calibri" w:hAnsi="Calibri" w:cs="Calibri"/>
              </w:rPr>
            </w:pPr>
          </w:p>
        </w:tc>
      </w:tr>
      <w:tr w:rsidR="00ED5304" w:rsidRPr="00312D8A" w14:paraId="1C8EBE0D" w14:textId="3FC3BCEC" w:rsidTr="00ED5304">
        <w:trPr>
          <w:trHeight w:val="1416"/>
        </w:trPr>
        <w:tc>
          <w:tcPr>
            <w:tcW w:w="2669" w:type="dxa"/>
            <w:vMerge/>
            <w:tcBorders>
              <w:top w:val="nil"/>
              <w:left w:val="single" w:sz="4" w:space="0" w:color="000000"/>
              <w:bottom w:val="single" w:sz="4" w:space="0" w:color="000000"/>
              <w:right w:val="single" w:sz="4" w:space="0" w:color="000000"/>
            </w:tcBorders>
            <w:vAlign w:val="center"/>
            <w:hideMark/>
          </w:tcPr>
          <w:p w14:paraId="344D8285" w14:textId="77777777" w:rsidR="00ED5304" w:rsidRPr="00312D8A" w:rsidRDefault="00ED5304" w:rsidP="00E42CF1">
            <w:pPr>
              <w:rPr>
                <w:rFonts w:ascii="Calibri" w:hAnsi="Calibri" w:cs="Calibri"/>
              </w:rPr>
            </w:pPr>
          </w:p>
        </w:tc>
        <w:tc>
          <w:tcPr>
            <w:tcW w:w="4466" w:type="dxa"/>
            <w:tcBorders>
              <w:top w:val="nil"/>
              <w:left w:val="nil"/>
              <w:bottom w:val="single" w:sz="4" w:space="0" w:color="000000"/>
              <w:right w:val="single" w:sz="4" w:space="0" w:color="000000"/>
            </w:tcBorders>
            <w:shd w:val="clear" w:color="auto" w:fill="auto"/>
            <w:hideMark/>
          </w:tcPr>
          <w:p w14:paraId="1C950934" w14:textId="77777777" w:rsidR="00ED5304" w:rsidRPr="00312D8A" w:rsidRDefault="00ED5304" w:rsidP="00E42CF1">
            <w:pPr>
              <w:rPr>
                <w:rFonts w:ascii="Calibri" w:hAnsi="Calibri" w:cs="Calibri"/>
              </w:rPr>
            </w:pPr>
            <w:r w:rsidRPr="00312D8A">
              <w:rPr>
                <w:rFonts w:ascii="Calibri" w:hAnsi="Calibri" w:cs="Calibri"/>
              </w:rPr>
              <w:t>Zamawiający posiada infrastrukturę sieciową zbudowaną w oparciu o platformę Microsoft Windows 2008 R2. Oferowany system operacyjny musi zapewnić pełną integrację z wdrożonym przez Zamawiającego rozwiązaniem Microsoft Active Directory.</w:t>
            </w:r>
          </w:p>
        </w:tc>
        <w:tc>
          <w:tcPr>
            <w:tcW w:w="2230" w:type="dxa"/>
            <w:tcBorders>
              <w:top w:val="nil"/>
              <w:left w:val="nil"/>
              <w:bottom w:val="single" w:sz="4" w:space="0" w:color="000000"/>
              <w:right w:val="single" w:sz="4" w:space="0" w:color="000000"/>
            </w:tcBorders>
          </w:tcPr>
          <w:p w14:paraId="5333831F" w14:textId="77777777" w:rsidR="00ED5304" w:rsidRPr="00312D8A" w:rsidRDefault="00ED5304" w:rsidP="00E42CF1">
            <w:pPr>
              <w:rPr>
                <w:rFonts w:ascii="Calibri" w:hAnsi="Calibri" w:cs="Calibri"/>
              </w:rPr>
            </w:pPr>
          </w:p>
        </w:tc>
      </w:tr>
      <w:tr w:rsidR="00ED5304" w:rsidRPr="00312D8A" w14:paraId="71E83E09" w14:textId="7A3A30D9" w:rsidTr="00ED5304">
        <w:trPr>
          <w:trHeight w:val="2257"/>
        </w:trPr>
        <w:tc>
          <w:tcPr>
            <w:tcW w:w="2669" w:type="dxa"/>
            <w:vMerge/>
            <w:tcBorders>
              <w:top w:val="nil"/>
              <w:left w:val="single" w:sz="4" w:space="0" w:color="000000"/>
              <w:bottom w:val="single" w:sz="4" w:space="0" w:color="000000"/>
              <w:right w:val="single" w:sz="4" w:space="0" w:color="000000"/>
            </w:tcBorders>
            <w:vAlign w:val="center"/>
            <w:hideMark/>
          </w:tcPr>
          <w:p w14:paraId="2B1DA801" w14:textId="77777777" w:rsidR="00ED5304" w:rsidRPr="00312D8A" w:rsidRDefault="00ED5304" w:rsidP="00E42CF1">
            <w:pPr>
              <w:rPr>
                <w:rFonts w:ascii="Calibri" w:hAnsi="Calibri" w:cs="Calibri"/>
              </w:rPr>
            </w:pPr>
          </w:p>
        </w:tc>
        <w:tc>
          <w:tcPr>
            <w:tcW w:w="4466" w:type="dxa"/>
            <w:tcBorders>
              <w:top w:val="nil"/>
              <w:left w:val="nil"/>
              <w:bottom w:val="single" w:sz="4" w:space="0" w:color="000000"/>
              <w:right w:val="single" w:sz="4" w:space="0" w:color="000000"/>
            </w:tcBorders>
            <w:shd w:val="clear" w:color="auto" w:fill="auto"/>
            <w:hideMark/>
          </w:tcPr>
          <w:p w14:paraId="2BC2F971" w14:textId="670A7799" w:rsidR="00ED5304" w:rsidRPr="00312D8A" w:rsidRDefault="00ED5304" w:rsidP="00E42CF1">
            <w:pPr>
              <w:rPr>
                <w:rFonts w:ascii="Calibri" w:hAnsi="Calibri" w:cs="Calibri"/>
              </w:rPr>
            </w:pPr>
            <w:r w:rsidRPr="00312D8A">
              <w:rPr>
                <w:rFonts w:ascii="Calibri" w:hAnsi="Calibri" w:cs="Calibri"/>
              </w:rPr>
              <w:t>Zamawiający, informuje, iż na dostarczonych komputerach zainstaluje oprogramowanie Microsoft Office 365, które jest obecnie użytkowane przez Zamawiającego w ramach wykupionej su</w:t>
            </w:r>
            <w:r w:rsidR="000230BD">
              <w:rPr>
                <w:rFonts w:ascii="Calibri" w:hAnsi="Calibri" w:cs="Calibri"/>
              </w:rPr>
              <w:t>b</w:t>
            </w:r>
            <w:r w:rsidRPr="00312D8A">
              <w:rPr>
                <w:rFonts w:ascii="Calibri" w:hAnsi="Calibri" w:cs="Calibri"/>
              </w:rPr>
              <w:t>skry</w:t>
            </w:r>
            <w:r w:rsidR="000230BD">
              <w:rPr>
                <w:rFonts w:ascii="Calibri" w:hAnsi="Calibri" w:cs="Calibri"/>
              </w:rPr>
              <w:t>p</w:t>
            </w:r>
            <w:r w:rsidRPr="00312D8A">
              <w:rPr>
                <w:rFonts w:ascii="Calibri" w:hAnsi="Calibri" w:cs="Calibri"/>
              </w:rPr>
              <w:t xml:space="preserve">cji. Dostarczony przez Wykonawcę system operacyjny musi umożliwiać zainstalowanie ww. oprogramowania oraz wykorzystanie jego pełnej funkcjonalności z zachowaniem pełnej stabilności. </w:t>
            </w:r>
          </w:p>
        </w:tc>
        <w:tc>
          <w:tcPr>
            <w:tcW w:w="2230" w:type="dxa"/>
            <w:tcBorders>
              <w:top w:val="nil"/>
              <w:left w:val="nil"/>
              <w:bottom w:val="single" w:sz="4" w:space="0" w:color="000000"/>
              <w:right w:val="single" w:sz="4" w:space="0" w:color="000000"/>
            </w:tcBorders>
          </w:tcPr>
          <w:p w14:paraId="2570E6F3" w14:textId="77777777" w:rsidR="00ED5304" w:rsidRPr="00312D8A" w:rsidRDefault="00ED5304" w:rsidP="00E42CF1">
            <w:pPr>
              <w:rPr>
                <w:rFonts w:ascii="Calibri" w:hAnsi="Calibri" w:cs="Calibri"/>
              </w:rPr>
            </w:pPr>
          </w:p>
        </w:tc>
      </w:tr>
      <w:tr w:rsidR="00ED5304" w:rsidRPr="00312D8A" w14:paraId="39953189" w14:textId="7758C454" w:rsidTr="00ED5304">
        <w:trPr>
          <w:trHeight w:val="600"/>
        </w:trPr>
        <w:tc>
          <w:tcPr>
            <w:tcW w:w="2669" w:type="dxa"/>
            <w:vMerge/>
            <w:tcBorders>
              <w:top w:val="nil"/>
              <w:left w:val="single" w:sz="4" w:space="0" w:color="000000"/>
              <w:bottom w:val="single" w:sz="4" w:space="0" w:color="000000"/>
              <w:right w:val="single" w:sz="4" w:space="0" w:color="000000"/>
            </w:tcBorders>
            <w:vAlign w:val="center"/>
            <w:hideMark/>
          </w:tcPr>
          <w:p w14:paraId="75A0E53D" w14:textId="77777777" w:rsidR="00ED5304" w:rsidRPr="00312D8A" w:rsidRDefault="00ED5304" w:rsidP="00E42CF1">
            <w:pPr>
              <w:rPr>
                <w:rFonts w:ascii="Calibri" w:hAnsi="Calibri" w:cs="Calibri"/>
              </w:rPr>
            </w:pPr>
          </w:p>
        </w:tc>
        <w:tc>
          <w:tcPr>
            <w:tcW w:w="4466" w:type="dxa"/>
            <w:tcBorders>
              <w:top w:val="nil"/>
              <w:left w:val="nil"/>
              <w:bottom w:val="single" w:sz="4" w:space="0" w:color="000000"/>
              <w:right w:val="single" w:sz="4" w:space="0" w:color="000000"/>
            </w:tcBorders>
            <w:shd w:val="clear" w:color="auto" w:fill="auto"/>
            <w:hideMark/>
          </w:tcPr>
          <w:p w14:paraId="38874CAC" w14:textId="77777777" w:rsidR="00ED5304" w:rsidRPr="00312D8A" w:rsidRDefault="00ED5304" w:rsidP="00E42CF1">
            <w:pPr>
              <w:rPr>
                <w:rFonts w:ascii="Calibri" w:hAnsi="Calibri" w:cs="Calibri"/>
              </w:rPr>
            </w:pPr>
            <w:r w:rsidRPr="00312D8A">
              <w:rPr>
                <w:rFonts w:ascii="Calibri" w:hAnsi="Calibri" w:cs="Calibri"/>
              </w:rPr>
              <w:t>Deklaracja zgodności CE dla zaoferowanego modelu komputera</w:t>
            </w:r>
          </w:p>
        </w:tc>
        <w:tc>
          <w:tcPr>
            <w:tcW w:w="2230" w:type="dxa"/>
            <w:tcBorders>
              <w:top w:val="nil"/>
              <w:left w:val="nil"/>
              <w:bottom w:val="single" w:sz="4" w:space="0" w:color="000000"/>
              <w:right w:val="single" w:sz="4" w:space="0" w:color="000000"/>
            </w:tcBorders>
          </w:tcPr>
          <w:p w14:paraId="2370B25E" w14:textId="77777777" w:rsidR="00ED5304" w:rsidRPr="00312D8A" w:rsidRDefault="00ED5304" w:rsidP="00E42CF1">
            <w:pPr>
              <w:rPr>
                <w:rFonts w:ascii="Calibri" w:hAnsi="Calibri" w:cs="Calibri"/>
              </w:rPr>
            </w:pPr>
          </w:p>
        </w:tc>
      </w:tr>
      <w:tr w:rsidR="00ED5304" w:rsidRPr="00312D8A" w14:paraId="4EB42406" w14:textId="357790B3" w:rsidTr="00ED5304">
        <w:trPr>
          <w:trHeight w:val="385"/>
        </w:trPr>
        <w:tc>
          <w:tcPr>
            <w:tcW w:w="2669" w:type="dxa"/>
            <w:vMerge/>
            <w:tcBorders>
              <w:top w:val="nil"/>
              <w:left w:val="single" w:sz="4" w:space="0" w:color="000000"/>
              <w:bottom w:val="single" w:sz="4" w:space="0" w:color="000000"/>
              <w:right w:val="single" w:sz="4" w:space="0" w:color="000000"/>
            </w:tcBorders>
            <w:vAlign w:val="center"/>
            <w:hideMark/>
          </w:tcPr>
          <w:p w14:paraId="2B9A2073" w14:textId="77777777" w:rsidR="00ED5304" w:rsidRPr="00312D8A" w:rsidRDefault="00ED5304" w:rsidP="00E42CF1">
            <w:pPr>
              <w:rPr>
                <w:rFonts w:ascii="Calibri" w:hAnsi="Calibri" w:cs="Calibri"/>
              </w:rPr>
            </w:pPr>
          </w:p>
        </w:tc>
        <w:tc>
          <w:tcPr>
            <w:tcW w:w="4466" w:type="dxa"/>
            <w:tcBorders>
              <w:top w:val="nil"/>
              <w:left w:val="nil"/>
              <w:bottom w:val="single" w:sz="4" w:space="0" w:color="000000"/>
              <w:right w:val="single" w:sz="4" w:space="0" w:color="000000"/>
            </w:tcBorders>
            <w:shd w:val="clear" w:color="auto" w:fill="auto"/>
            <w:hideMark/>
          </w:tcPr>
          <w:p w14:paraId="52DBA0C9" w14:textId="77777777" w:rsidR="00ED5304" w:rsidRPr="00312D8A" w:rsidRDefault="00ED5304" w:rsidP="00E42CF1">
            <w:pPr>
              <w:rPr>
                <w:rFonts w:ascii="Calibri" w:hAnsi="Calibri" w:cs="Calibri"/>
              </w:rPr>
            </w:pPr>
            <w:r w:rsidRPr="00312D8A">
              <w:rPr>
                <w:rFonts w:ascii="Calibri" w:hAnsi="Calibri" w:cs="Calibri"/>
              </w:rPr>
              <w:t xml:space="preserve">36 </w:t>
            </w:r>
            <w:proofErr w:type="spellStart"/>
            <w:r w:rsidRPr="00312D8A">
              <w:rPr>
                <w:rFonts w:ascii="Calibri" w:hAnsi="Calibri" w:cs="Calibri"/>
              </w:rPr>
              <w:t>msc</w:t>
            </w:r>
            <w:proofErr w:type="spellEnd"/>
            <w:r w:rsidRPr="00312D8A">
              <w:rPr>
                <w:rFonts w:ascii="Calibri" w:hAnsi="Calibri" w:cs="Calibri"/>
              </w:rPr>
              <w:t>, on-</w:t>
            </w:r>
            <w:proofErr w:type="spellStart"/>
            <w:r w:rsidRPr="00312D8A">
              <w:rPr>
                <w:rFonts w:ascii="Calibri" w:hAnsi="Calibri" w:cs="Calibri"/>
              </w:rPr>
              <w:t>site</w:t>
            </w:r>
            <w:proofErr w:type="spellEnd"/>
            <w:r w:rsidRPr="00312D8A">
              <w:rPr>
                <w:rFonts w:ascii="Calibri" w:hAnsi="Calibri" w:cs="Calibri"/>
              </w:rPr>
              <w:t xml:space="preserve"> z możliwością pozostawienia dysku</w:t>
            </w:r>
          </w:p>
        </w:tc>
        <w:tc>
          <w:tcPr>
            <w:tcW w:w="2230" w:type="dxa"/>
            <w:tcBorders>
              <w:top w:val="nil"/>
              <w:left w:val="nil"/>
              <w:bottom w:val="single" w:sz="4" w:space="0" w:color="000000"/>
              <w:right w:val="single" w:sz="4" w:space="0" w:color="000000"/>
            </w:tcBorders>
          </w:tcPr>
          <w:p w14:paraId="46F6E09E" w14:textId="77777777" w:rsidR="00ED5304" w:rsidRPr="00312D8A" w:rsidRDefault="00ED5304" w:rsidP="00E42CF1">
            <w:pPr>
              <w:rPr>
                <w:rFonts w:ascii="Calibri" w:hAnsi="Calibri" w:cs="Calibri"/>
              </w:rPr>
            </w:pPr>
          </w:p>
        </w:tc>
      </w:tr>
    </w:tbl>
    <w:p w14:paraId="6FD6CE52" w14:textId="77777777" w:rsidR="000431C3" w:rsidRDefault="000431C3" w:rsidP="000431C3">
      <w:pPr>
        <w:ind w:firstLine="708"/>
        <w:rPr>
          <w:rFonts w:ascii="Calibri" w:hAnsi="Calibri" w:cs="Calibri"/>
          <w:b/>
          <w:iCs/>
        </w:rPr>
      </w:pPr>
    </w:p>
    <w:tbl>
      <w:tblPr>
        <w:tblW w:w="9350" w:type="dxa"/>
        <w:tblInd w:w="80" w:type="dxa"/>
        <w:tblCellMar>
          <w:left w:w="70" w:type="dxa"/>
          <w:right w:w="70" w:type="dxa"/>
        </w:tblCellMar>
        <w:tblLook w:val="04A0" w:firstRow="1" w:lastRow="0" w:firstColumn="1" w:lastColumn="0" w:noHBand="0" w:noVBand="1"/>
      </w:tblPr>
      <w:tblGrid>
        <w:gridCol w:w="2286"/>
        <w:gridCol w:w="3132"/>
        <w:gridCol w:w="3932"/>
      </w:tblGrid>
      <w:tr w:rsidR="005616D6" w:rsidRPr="00B526E6" w14:paraId="4BDC4642" w14:textId="38687F02" w:rsidTr="005616D6">
        <w:trPr>
          <w:trHeight w:val="315"/>
        </w:trPr>
        <w:tc>
          <w:tcPr>
            <w:tcW w:w="5418" w:type="dxa"/>
            <w:gridSpan w:val="2"/>
            <w:tcBorders>
              <w:top w:val="single" w:sz="8" w:space="0" w:color="000000"/>
              <w:left w:val="single" w:sz="8" w:space="0" w:color="000000"/>
              <w:bottom w:val="single" w:sz="4" w:space="0" w:color="000000"/>
              <w:right w:val="single" w:sz="8" w:space="0" w:color="000000"/>
            </w:tcBorders>
            <w:shd w:val="clear" w:color="FFFF00" w:fill="FFFF00"/>
            <w:vAlign w:val="center"/>
            <w:hideMark/>
          </w:tcPr>
          <w:p w14:paraId="59F584FE" w14:textId="31E96D33" w:rsidR="005616D6" w:rsidRDefault="005616D6" w:rsidP="006E5647">
            <w:pPr>
              <w:widowControl/>
              <w:numPr>
                <w:ilvl w:val="0"/>
                <w:numId w:val="57"/>
              </w:numPr>
              <w:autoSpaceDE/>
              <w:autoSpaceDN/>
              <w:rPr>
                <w:rFonts w:ascii="Calibri" w:hAnsi="Calibri" w:cs="Calibri"/>
              </w:rPr>
            </w:pPr>
            <w:r w:rsidRPr="00B526E6">
              <w:rPr>
                <w:rFonts w:ascii="Calibri" w:hAnsi="Calibri" w:cs="Calibri"/>
              </w:rPr>
              <w:t xml:space="preserve">Monitor </w:t>
            </w:r>
            <w:r w:rsidR="004206DF">
              <w:rPr>
                <w:rFonts w:ascii="Calibri" w:hAnsi="Calibri" w:cs="Calibri"/>
              </w:rPr>
              <w:t>23,8 cala</w:t>
            </w:r>
          </w:p>
          <w:p w14:paraId="1EB61F52" w14:textId="6A46BC81" w:rsidR="004206DF" w:rsidRPr="00B526E6" w:rsidRDefault="004206DF" w:rsidP="001832DE">
            <w:pPr>
              <w:widowControl/>
              <w:autoSpaceDE/>
              <w:autoSpaceDN/>
              <w:ind w:left="720"/>
              <w:rPr>
                <w:rFonts w:ascii="Calibri" w:hAnsi="Calibri" w:cs="Calibri"/>
              </w:rPr>
            </w:pPr>
            <w:r w:rsidRPr="004206DF">
              <w:rPr>
                <w:rFonts w:ascii="Calibri" w:hAnsi="Calibri" w:cs="Calibri"/>
              </w:rPr>
              <w:t>Zgodny z poniższymi wymaganiami minimalnymi</w:t>
            </w:r>
            <w:r>
              <w:rPr>
                <w:rFonts w:ascii="Calibri" w:hAnsi="Calibri" w:cs="Calibri"/>
              </w:rPr>
              <w:t>:</w:t>
            </w:r>
          </w:p>
        </w:tc>
        <w:tc>
          <w:tcPr>
            <w:tcW w:w="3932" w:type="dxa"/>
            <w:tcBorders>
              <w:top w:val="single" w:sz="8" w:space="0" w:color="000000"/>
              <w:left w:val="single" w:sz="8" w:space="0" w:color="000000"/>
              <w:bottom w:val="single" w:sz="4" w:space="0" w:color="000000"/>
              <w:right w:val="single" w:sz="8" w:space="0" w:color="000000"/>
            </w:tcBorders>
            <w:shd w:val="clear" w:color="FFFF00" w:fill="FFFF00"/>
          </w:tcPr>
          <w:p w14:paraId="1BDD3E07" w14:textId="496E2C2D" w:rsidR="005616D6" w:rsidRPr="00B526E6" w:rsidRDefault="005616D6" w:rsidP="005616D6">
            <w:pPr>
              <w:widowControl/>
              <w:autoSpaceDE/>
              <w:autoSpaceDN/>
              <w:ind w:left="360"/>
              <w:rPr>
                <w:rFonts w:ascii="Calibri" w:hAnsi="Calibri" w:cs="Calibri"/>
              </w:rPr>
            </w:pPr>
            <w:r w:rsidRPr="00B752D8">
              <w:rPr>
                <w:rFonts w:ascii="Calibri" w:hAnsi="Calibri" w:cs="Calibri"/>
                <w:b/>
                <w:bCs/>
                <w:color w:val="000000"/>
                <w:sz w:val="20"/>
                <w:szCs w:val="20"/>
              </w:rPr>
              <w:t>Faktyczne parametry oferowanego sprzętu, zgodnie z informacjami producentów sprzętu udostępnianymi na stronach internetowych</w:t>
            </w:r>
          </w:p>
        </w:tc>
      </w:tr>
      <w:tr w:rsidR="005616D6" w:rsidRPr="00B526E6" w14:paraId="1394AD27" w14:textId="11A16544" w:rsidTr="005616D6">
        <w:trPr>
          <w:trHeight w:val="315"/>
        </w:trPr>
        <w:tc>
          <w:tcPr>
            <w:tcW w:w="2286" w:type="dxa"/>
            <w:tcBorders>
              <w:top w:val="nil"/>
              <w:left w:val="single" w:sz="4" w:space="0" w:color="000000"/>
              <w:bottom w:val="single" w:sz="4" w:space="0" w:color="000000"/>
              <w:right w:val="single" w:sz="4" w:space="0" w:color="000000"/>
            </w:tcBorders>
            <w:shd w:val="clear" w:color="FFFFFF" w:fill="FFFF00"/>
            <w:vAlign w:val="center"/>
            <w:hideMark/>
          </w:tcPr>
          <w:p w14:paraId="5C803807" w14:textId="77777777" w:rsidR="005616D6" w:rsidRPr="00B526E6" w:rsidRDefault="005616D6" w:rsidP="00E42CF1">
            <w:pPr>
              <w:rPr>
                <w:rFonts w:ascii="Calibri" w:hAnsi="Calibri" w:cs="Calibri"/>
              </w:rPr>
            </w:pPr>
            <w:r w:rsidRPr="00B526E6">
              <w:rPr>
                <w:rFonts w:ascii="Calibri" w:hAnsi="Calibri" w:cs="Calibri"/>
              </w:rPr>
              <w:t xml:space="preserve">ilość </w:t>
            </w:r>
          </w:p>
        </w:tc>
        <w:tc>
          <w:tcPr>
            <w:tcW w:w="3132" w:type="dxa"/>
            <w:tcBorders>
              <w:top w:val="nil"/>
              <w:left w:val="nil"/>
              <w:bottom w:val="single" w:sz="4" w:space="0" w:color="000000"/>
              <w:right w:val="single" w:sz="4" w:space="0" w:color="000000"/>
            </w:tcBorders>
            <w:shd w:val="clear" w:color="FFFFFF" w:fill="FFFF00"/>
            <w:vAlign w:val="center"/>
            <w:hideMark/>
          </w:tcPr>
          <w:p w14:paraId="3DF24D85" w14:textId="5A22F75F" w:rsidR="005616D6" w:rsidRPr="00B526E6" w:rsidRDefault="005616D6" w:rsidP="00E42CF1">
            <w:pPr>
              <w:rPr>
                <w:rFonts w:ascii="Calibri" w:hAnsi="Calibri" w:cs="Calibri"/>
              </w:rPr>
            </w:pPr>
            <w:r w:rsidRPr="00B526E6">
              <w:rPr>
                <w:rFonts w:ascii="Calibri" w:hAnsi="Calibri" w:cs="Calibri"/>
              </w:rPr>
              <w:t>2</w:t>
            </w:r>
            <w:r>
              <w:rPr>
                <w:rFonts w:ascii="Calibri" w:hAnsi="Calibri" w:cs="Calibri"/>
              </w:rPr>
              <w:t xml:space="preserve"> szt</w:t>
            </w:r>
            <w:r w:rsidR="004206DF">
              <w:rPr>
                <w:rFonts w:ascii="Calibri" w:hAnsi="Calibri" w:cs="Calibri"/>
              </w:rPr>
              <w:t>.</w:t>
            </w:r>
          </w:p>
        </w:tc>
        <w:tc>
          <w:tcPr>
            <w:tcW w:w="3932" w:type="dxa"/>
            <w:tcBorders>
              <w:top w:val="nil"/>
              <w:left w:val="nil"/>
              <w:bottom w:val="single" w:sz="4" w:space="0" w:color="000000"/>
              <w:right w:val="single" w:sz="4" w:space="0" w:color="000000"/>
            </w:tcBorders>
            <w:shd w:val="clear" w:color="FFFFFF" w:fill="FFFF00"/>
          </w:tcPr>
          <w:p w14:paraId="77B6A98E" w14:textId="77777777" w:rsidR="005616D6" w:rsidRPr="00B526E6" w:rsidRDefault="005616D6" w:rsidP="00E42CF1">
            <w:pPr>
              <w:rPr>
                <w:rFonts w:ascii="Calibri" w:hAnsi="Calibri" w:cs="Calibri"/>
              </w:rPr>
            </w:pPr>
          </w:p>
        </w:tc>
      </w:tr>
      <w:tr w:rsidR="005616D6" w:rsidRPr="00B526E6" w14:paraId="125C9B3F" w14:textId="3593B435" w:rsidTr="005616D6">
        <w:trPr>
          <w:trHeight w:val="285"/>
        </w:trPr>
        <w:tc>
          <w:tcPr>
            <w:tcW w:w="2286" w:type="dxa"/>
            <w:tcBorders>
              <w:top w:val="nil"/>
              <w:left w:val="single" w:sz="4" w:space="0" w:color="000000"/>
              <w:bottom w:val="single" w:sz="4" w:space="0" w:color="000000"/>
              <w:right w:val="single" w:sz="4" w:space="0" w:color="000000"/>
            </w:tcBorders>
            <w:shd w:val="clear" w:color="FFFFFF" w:fill="FFFFFF"/>
            <w:vAlign w:val="center"/>
            <w:hideMark/>
          </w:tcPr>
          <w:p w14:paraId="49C36FBC" w14:textId="77777777" w:rsidR="005616D6" w:rsidRPr="00B526E6" w:rsidRDefault="005616D6" w:rsidP="00E42CF1">
            <w:pPr>
              <w:rPr>
                <w:rFonts w:ascii="Calibri" w:hAnsi="Calibri" w:cs="Calibri"/>
              </w:rPr>
            </w:pPr>
            <w:r w:rsidRPr="00B526E6">
              <w:rPr>
                <w:rFonts w:ascii="Calibri" w:hAnsi="Calibri" w:cs="Calibri"/>
              </w:rPr>
              <w:t>Przekątna ekranu minimum</w:t>
            </w:r>
          </w:p>
        </w:tc>
        <w:tc>
          <w:tcPr>
            <w:tcW w:w="3132" w:type="dxa"/>
            <w:tcBorders>
              <w:top w:val="nil"/>
              <w:left w:val="nil"/>
              <w:bottom w:val="single" w:sz="4" w:space="0" w:color="000000"/>
              <w:right w:val="single" w:sz="4" w:space="0" w:color="000000"/>
            </w:tcBorders>
            <w:shd w:val="clear" w:color="FFFFFF" w:fill="FFFFFF"/>
            <w:hideMark/>
          </w:tcPr>
          <w:p w14:paraId="69A24C79" w14:textId="77777777" w:rsidR="005616D6" w:rsidRPr="00B526E6" w:rsidRDefault="005616D6" w:rsidP="00E42CF1">
            <w:pPr>
              <w:rPr>
                <w:rFonts w:ascii="Calibri" w:hAnsi="Calibri" w:cs="Calibri"/>
              </w:rPr>
            </w:pPr>
            <w:r w:rsidRPr="00B526E6">
              <w:rPr>
                <w:rFonts w:ascii="Calibri" w:hAnsi="Calibri" w:cs="Calibri"/>
              </w:rPr>
              <w:t>23.8" cali</w:t>
            </w:r>
          </w:p>
        </w:tc>
        <w:tc>
          <w:tcPr>
            <w:tcW w:w="3932" w:type="dxa"/>
            <w:tcBorders>
              <w:top w:val="nil"/>
              <w:left w:val="nil"/>
              <w:bottom w:val="single" w:sz="4" w:space="0" w:color="000000"/>
              <w:right w:val="single" w:sz="4" w:space="0" w:color="000000"/>
            </w:tcBorders>
            <w:shd w:val="clear" w:color="FFFFFF" w:fill="FFFFFF"/>
          </w:tcPr>
          <w:p w14:paraId="7E752666" w14:textId="77777777" w:rsidR="005616D6" w:rsidRPr="00B526E6" w:rsidRDefault="005616D6" w:rsidP="00E42CF1">
            <w:pPr>
              <w:rPr>
                <w:rFonts w:ascii="Calibri" w:hAnsi="Calibri" w:cs="Calibri"/>
              </w:rPr>
            </w:pPr>
          </w:p>
        </w:tc>
      </w:tr>
      <w:tr w:rsidR="005616D6" w:rsidRPr="00B526E6" w14:paraId="4D6DFBE9" w14:textId="6F4F0C64" w:rsidTr="005616D6">
        <w:trPr>
          <w:trHeight w:val="285"/>
        </w:trPr>
        <w:tc>
          <w:tcPr>
            <w:tcW w:w="2286" w:type="dxa"/>
            <w:tcBorders>
              <w:top w:val="nil"/>
              <w:left w:val="single" w:sz="4" w:space="0" w:color="000000"/>
              <w:bottom w:val="single" w:sz="4" w:space="0" w:color="000000"/>
              <w:right w:val="single" w:sz="4" w:space="0" w:color="000000"/>
            </w:tcBorders>
            <w:shd w:val="clear" w:color="FFFFFF" w:fill="FFFFFF"/>
            <w:vAlign w:val="center"/>
            <w:hideMark/>
          </w:tcPr>
          <w:p w14:paraId="05BC78D6" w14:textId="77777777" w:rsidR="005616D6" w:rsidRPr="00B526E6" w:rsidRDefault="005616D6" w:rsidP="00E42CF1">
            <w:pPr>
              <w:rPr>
                <w:rFonts w:ascii="Calibri" w:hAnsi="Calibri" w:cs="Calibri"/>
              </w:rPr>
            </w:pPr>
            <w:r w:rsidRPr="00B526E6">
              <w:rPr>
                <w:rFonts w:ascii="Calibri" w:hAnsi="Calibri" w:cs="Calibri"/>
              </w:rPr>
              <w:t>Powłoka matrycy</w:t>
            </w:r>
          </w:p>
        </w:tc>
        <w:tc>
          <w:tcPr>
            <w:tcW w:w="3132" w:type="dxa"/>
            <w:tcBorders>
              <w:top w:val="nil"/>
              <w:left w:val="nil"/>
              <w:bottom w:val="single" w:sz="4" w:space="0" w:color="000000"/>
              <w:right w:val="single" w:sz="4" w:space="0" w:color="000000"/>
            </w:tcBorders>
            <w:shd w:val="clear" w:color="FFFFFF" w:fill="FFFFFF"/>
            <w:hideMark/>
          </w:tcPr>
          <w:p w14:paraId="2A745F05" w14:textId="77777777" w:rsidR="005616D6" w:rsidRPr="00B526E6" w:rsidRDefault="005616D6" w:rsidP="00E42CF1">
            <w:pPr>
              <w:rPr>
                <w:rFonts w:ascii="Calibri" w:hAnsi="Calibri" w:cs="Calibri"/>
              </w:rPr>
            </w:pPr>
            <w:r w:rsidRPr="00B526E6">
              <w:rPr>
                <w:rFonts w:ascii="Calibri" w:hAnsi="Calibri" w:cs="Calibri"/>
              </w:rPr>
              <w:t>Matowa</w:t>
            </w:r>
          </w:p>
        </w:tc>
        <w:tc>
          <w:tcPr>
            <w:tcW w:w="3932" w:type="dxa"/>
            <w:tcBorders>
              <w:top w:val="nil"/>
              <w:left w:val="nil"/>
              <w:bottom w:val="single" w:sz="4" w:space="0" w:color="000000"/>
              <w:right w:val="single" w:sz="4" w:space="0" w:color="000000"/>
            </w:tcBorders>
            <w:shd w:val="clear" w:color="FFFFFF" w:fill="FFFFFF"/>
          </w:tcPr>
          <w:p w14:paraId="469B438D" w14:textId="77777777" w:rsidR="005616D6" w:rsidRPr="00B526E6" w:rsidRDefault="005616D6" w:rsidP="00E42CF1">
            <w:pPr>
              <w:rPr>
                <w:rFonts w:ascii="Calibri" w:hAnsi="Calibri" w:cs="Calibri"/>
              </w:rPr>
            </w:pPr>
          </w:p>
        </w:tc>
      </w:tr>
      <w:tr w:rsidR="005616D6" w:rsidRPr="00B526E6" w14:paraId="3CEA2246" w14:textId="4D7B4F5D" w:rsidTr="005616D6">
        <w:trPr>
          <w:trHeight w:val="285"/>
        </w:trPr>
        <w:tc>
          <w:tcPr>
            <w:tcW w:w="2286" w:type="dxa"/>
            <w:tcBorders>
              <w:top w:val="nil"/>
              <w:left w:val="single" w:sz="4" w:space="0" w:color="000000"/>
              <w:bottom w:val="single" w:sz="4" w:space="0" w:color="000000"/>
              <w:right w:val="single" w:sz="4" w:space="0" w:color="000000"/>
            </w:tcBorders>
            <w:shd w:val="clear" w:color="FFFFFF" w:fill="FFFFFF"/>
            <w:vAlign w:val="center"/>
            <w:hideMark/>
          </w:tcPr>
          <w:p w14:paraId="0F660339" w14:textId="77777777" w:rsidR="005616D6" w:rsidRPr="00B526E6" w:rsidRDefault="005616D6" w:rsidP="00E42CF1">
            <w:pPr>
              <w:rPr>
                <w:rFonts w:ascii="Calibri" w:hAnsi="Calibri" w:cs="Calibri"/>
              </w:rPr>
            </w:pPr>
            <w:r w:rsidRPr="00B526E6">
              <w:rPr>
                <w:rFonts w:ascii="Calibri" w:hAnsi="Calibri" w:cs="Calibri"/>
              </w:rPr>
              <w:t>Rodzaj matrycy</w:t>
            </w:r>
          </w:p>
        </w:tc>
        <w:tc>
          <w:tcPr>
            <w:tcW w:w="3132" w:type="dxa"/>
            <w:tcBorders>
              <w:top w:val="nil"/>
              <w:left w:val="nil"/>
              <w:bottom w:val="single" w:sz="4" w:space="0" w:color="000000"/>
              <w:right w:val="single" w:sz="4" w:space="0" w:color="000000"/>
            </w:tcBorders>
            <w:shd w:val="clear" w:color="FFFFFF" w:fill="FFFFFF"/>
            <w:hideMark/>
          </w:tcPr>
          <w:p w14:paraId="5796528F" w14:textId="77777777" w:rsidR="005616D6" w:rsidRPr="00B526E6" w:rsidRDefault="005616D6" w:rsidP="00E42CF1">
            <w:pPr>
              <w:rPr>
                <w:rFonts w:ascii="Calibri" w:hAnsi="Calibri" w:cs="Calibri"/>
              </w:rPr>
            </w:pPr>
            <w:r w:rsidRPr="00B526E6">
              <w:rPr>
                <w:rFonts w:ascii="Calibri" w:hAnsi="Calibri" w:cs="Calibri"/>
              </w:rPr>
              <w:t>LED</w:t>
            </w:r>
          </w:p>
        </w:tc>
        <w:tc>
          <w:tcPr>
            <w:tcW w:w="3932" w:type="dxa"/>
            <w:tcBorders>
              <w:top w:val="nil"/>
              <w:left w:val="nil"/>
              <w:bottom w:val="single" w:sz="4" w:space="0" w:color="000000"/>
              <w:right w:val="single" w:sz="4" w:space="0" w:color="000000"/>
            </w:tcBorders>
            <w:shd w:val="clear" w:color="FFFFFF" w:fill="FFFFFF"/>
          </w:tcPr>
          <w:p w14:paraId="0EA08625" w14:textId="77777777" w:rsidR="005616D6" w:rsidRPr="00B526E6" w:rsidRDefault="005616D6" w:rsidP="00E42CF1">
            <w:pPr>
              <w:rPr>
                <w:rFonts w:ascii="Calibri" w:hAnsi="Calibri" w:cs="Calibri"/>
              </w:rPr>
            </w:pPr>
          </w:p>
        </w:tc>
      </w:tr>
      <w:tr w:rsidR="005616D6" w:rsidRPr="00B526E6" w14:paraId="5BB8513A" w14:textId="3F46E75F" w:rsidTr="005616D6">
        <w:trPr>
          <w:trHeight w:val="285"/>
        </w:trPr>
        <w:tc>
          <w:tcPr>
            <w:tcW w:w="2286" w:type="dxa"/>
            <w:tcBorders>
              <w:top w:val="nil"/>
              <w:left w:val="single" w:sz="4" w:space="0" w:color="000000"/>
              <w:bottom w:val="single" w:sz="4" w:space="0" w:color="000000"/>
              <w:right w:val="single" w:sz="4" w:space="0" w:color="000000"/>
            </w:tcBorders>
            <w:shd w:val="clear" w:color="FFFFFF" w:fill="FFFFFF"/>
            <w:vAlign w:val="center"/>
            <w:hideMark/>
          </w:tcPr>
          <w:p w14:paraId="7D31A799" w14:textId="77777777" w:rsidR="005616D6" w:rsidRPr="00B526E6" w:rsidRDefault="005616D6" w:rsidP="00E42CF1">
            <w:pPr>
              <w:rPr>
                <w:rFonts w:ascii="Calibri" w:hAnsi="Calibri" w:cs="Calibri"/>
              </w:rPr>
            </w:pPr>
            <w:r w:rsidRPr="00B526E6">
              <w:rPr>
                <w:rFonts w:ascii="Calibri" w:hAnsi="Calibri" w:cs="Calibri"/>
              </w:rPr>
              <w:t>Rozdzielczość ekranu</w:t>
            </w:r>
          </w:p>
        </w:tc>
        <w:tc>
          <w:tcPr>
            <w:tcW w:w="3132" w:type="dxa"/>
            <w:tcBorders>
              <w:top w:val="nil"/>
              <w:left w:val="nil"/>
              <w:bottom w:val="single" w:sz="4" w:space="0" w:color="000000"/>
              <w:right w:val="single" w:sz="4" w:space="0" w:color="000000"/>
            </w:tcBorders>
            <w:shd w:val="clear" w:color="FFFFFF" w:fill="FFFFFF"/>
            <w:hideMark/>
          </w:tcPr>
          <w:p w14:paraId="74F7A66B" w14:textId="77777777" w:rsidR="005616D6" w:rsidRPr="00B526E6" w:rsidRDefault="005616D6" w:rsidP="00E42CF1">
            <w:pPr>
              <w:rPr>
                <w:rFonts w:ascii="Calibri" w:hAnsi="Calibri" w:cs="Calibri"/>
              </w:rPr>
            </w:pPr>
            <w:r w:rsidRPr="00B526E6">
              <w:rPr>
                <w:rFonts w:ascii="Calibri" w:hAnsi="Calibri" w:cs="Calibri"/>
              </w:rPr>
              <w:t>1920 x 1080 (</w:t>
            </w:r>
            <w:proofErr w:type="spellStart"/>
            <w:r w:rsidRPr="00B526E6">
              <w:rPr>
                <w:rFonts w:ascii="Calibri" w:hAnsi="Calibri" w:cs="Calibri"/>
              </w:rPr>
              <w:t>FullHD</w:t>
            </w:r>
            <w:proofErr w:type="spellEnd"/>
            <w:r w:rsidRPr="00B526E6">
              <w:rPr>
                <w:rFonts w:ascii="Calibri" w:hAnsi="Calibri" w:cs="Calibri"/>
              </w:rPr>
              <w:t>)</w:t>
            </w:r>
          </w:p>
        </w:tc>
        <w:tc>
          <w:tcPr>
            <w:tcW w:w="3932" w:type="dxa"/>
            <w:tcBorders>
              <w:top w:val="nil"/>
              <w:left w:val="nil"/>
              <w:bottom w:val="single" w:sz="4" w:space="0" w:color="000000"/>
              <w:right w:val="single" w:sz="4" w:space="0" w:color="000000"/>
            </w:tcBorders>
            <w:shd w:val="clear" w:color="FFFFFF" w:fill="FFFFFF"/>
          </w:tcPr>
          <w:p w14:paraId="1E270E9E" w14:textId="77777777" w:rsidR="005616D6" w:rsidRPr="00B526E6" w:rsidRDefault="005616D6" w:rsidP="00E42CF1">
            <w:pPr>
              <w:rPr>
                <w:rFonts w:ascii="Calibri" w:hAnsi="Calibri" w:cs="Calibri"/>
              </w:rPr>
            </w:pPr>
          </w:p>
        </w:tc>
      </w:tr>
      <w:tr w:rsidR="005616D6" w:rsidRPr="00B526E6" w14:paraId="3A7CC10C" w14:textId="5B68747A" w:rsidTr="005616D6">
        <w:trPr>
          <w:trHeight w:val="285"/>
        </w:trPr>
        <w:tc>
          <w:tcPr>
            <w:tcW w:w="2286" w:type="dxa"/>
            <w:tcBorders>
              <w:top w:val="nil"/>
              <w:left w:val="single" w:sz="4" w:space="0" w:color="000000"/>
              <w:bottom w:val="single" w:sz="4" w:space="0" w:color="000000"/>
              <w:right w:val="single" w:sz="4" w:space="0" w:color="000000"/>
            </w:tcBorders>
            <w:shd w:val="clear" w:color="FFFFFF" w:fill="FFFFFF"/>
            <w:vAlign w:val="center"/>
            <w:hideMark/>
          </w:tcPr>
          <w:p w14:paraId="49110FBC" w14:textId="77777777" w:rsidR="005616D6" w:rsidRPr="00B526E6" w:rsidRDefault="005616D6" w:rsidP="00E42CF1">
            <w:pPr>
              <w:rPr>
                <w:rFonts w:ascii="Calibri" w:hAnsi="Calibri" w:cs="Calibri"/>
              </w:rPr>
            </w:pPr>
            <w:r w:rsidRPr="00B526E6">
              <w:rPr>
                <w:rFonts w:ascii="Calibri" w:hAnsi="Calibri" w:cs="Calibri"/>
              </w:rPr>
              <w:t>Format ekranu</w:t>
            </w:r>
          </w:p>
        </w:tc>
        <w:tc>
          <w:tcPr>
            <w:tcW w:w="3132" w:type="dxa"/>
            <w:tcBorders>
              <w:top w:val="nil"/>
              <w:left w:val="nil"/>
              <w:bottom w:val="single" w:sz="4" w:space="0" w:color="000000"/>
              <w:right w:val="single" w:sz="4" w:space="0" w:color="000000"/>
            </w:tcBorders>
            <w:shd w:val="clear" w:color="FFFFFF" w:fill="FFFFFF"/>
            <w:hideMark/>
          </w:tcPr>
          <w:p w14:paraId="2E958E31" w14:textId="77777777" w:rsidR="005616D6" w:rsidRPr="00B526E6" w:rsidRDefault="005616D6" w:rsidP="00E42CF1">
            <w:pPr>
              <w:rPr>
                <w:rFonts w:ascii="Calibri" w:hAnsi="Calibri" w:cs="Calibri"/>
              </w:rPr>
            </w:pPr>
            <w:r w:rsidRPr="00B526E6">
              <w:rPr>
                <w:rFonts w:ascii="Calibri" w:hAnsi="Calibri" w:cs="Calibri"/>
              </w:rPr>
              <w:t>16:9</w:t>
            </w:r>
          </w:p>
        </w:tc>
        <w:tc>
          <w:tcPr>
            <w:tcW w:w="3932" w:type="dxa"/>
            <w:tcBorders>
              <w:top w:val="nil"/>
              <w:left w:val="nil"/>
              <w:bottom w:val="single" w:sz="4" w:space="0" w:color="000000"/>
              <w:right w:val="single" w:sz="4" w:space="0" w:color="000000"/>
            </w:tcBorders>
            <w:shd w:val="clear" w:color="FFFFFF" w:fill="FFFFFF"/>
          </w:tcPr>
          <w:p w14:paraId="5149452F" w14:textId="77777777" w:rsidR="005616D6" w:rsidRPr="00B526E6" w:rsidRDefault="005616D6" w:rsidP="00E42CF1">
            <w:pPr>
              <w:rPr>
                <w:rFonts w:ascii="Calibri" w:hAnsi="Calibri" w:cs="Calibri"/>
              </w:rPr>
            </w:pPr>
          </w:p>
        </w:tc>
      </w:tr>
      <w:tr w:rsidR="005616D6" w:rsidRPr="00B526E6" w14:paraId="1085AFF7" w14:textId="02F00640" w:rsidTr="005616D6">
        <w:trPr>
          <w:trHeight w:val="285"/>
        </w:trPr>
        <w:tc>
          <w:tcPr>
            <w:tcW w:w="2286" w:type="dxa"/>
            <w:tcBorders>
              <w:top w:val="nil"/>
              <w:left w:val="single" w:sz="4" w:space="0" w:color="000000"/>
              <w:bottom w:val="single" w:sz="4" w:space="0" w:color="000000"/>
              <w:right w:val="single" w:sz="4" w:space="0" w:color="000000"/>
            </w:tcBorders>
            <w:shd w:val="clear" w:color="FFFFFF" w:fill="FFFFFF"/>
            <w:vAlign w:val="center"/>
            <w:hideMark/>
          </w:tcPr>
          <w:p w14:paraId="5F06BBA1" w14:textId="77777777" w:rsidR="005616D6" w:rsidRPr="00B526E6" w:rsidRDefault="005616D6" w:rsidP="00E42CF1">
            <w:pPr>
              <w:rPr>
                <w:rFonts w:ascii="Calibri" w:hAnsi="Calibri" w:cs="Calibri"/>
              </w:rPr>
            </w:pPr>
            <w:r w:rsidRPr="00B526E6">
              <w:rPr>
                <w:rFonts w:ascii="Calibri" w:hAnsi="Calibri" w:cs="Calibri"/>
              </w:rPr>
              <w:t>Częstotliwość odświeżania</w:t>
            </w:r>
          </w:p>
        </w:tc>
        <w:tc>
          <w:tcPr>
            <w:tcW w:w="3132" w:type="dxa"/>
            <w:tcBorders>
              <w:top w:val="nil"/>
              <w:left w:val="nil"/>
              <w:bottom w:val="single" w:sz="4" w:space="0" w:color="000000"/>
              <w:right w:val="single" w:sz="4" w:space="0" w:color="000000"/>
            </w:tcBorders>
            <w:shd w:val="clear" w:color="FFFFFF" w:fill="FFFFFF"/>
            <w:hideMark/>
          </w:tcPr>
          <w:p w14:paraId="2058FA43" w14:textId="77777777" w:rsidR="005616D6" w:rsidRPr="00B526E6" w:rsidRDefault="005616D6" w:rsidP="00E42CF1">
            <w:pPr>
              <w:rPr>
                <w:rFonts w:ascii="Calibri" w:hAnsi="Calibri" w:cs="Calibri"/>
              </w:rPr>
            </w:pPr>
            <w:r w:rsidRPr="00B526E6">
              <w:rPr>
                <w:rFonts w:ascii="Calibri" w:hAnsi="Calibri" w:cs="Calibri"/>
              </w:rPr>
              <w:t xml:space="preserve">75 </w:t>
            </w:r>
            <w:proofErr w:type="spellStart"/>
            <w:r w:rsidRPr="00B526E6">
              <w:rPr>
                <w:rFonts w:ascii="Calibri" w:hAnsi="Calibri" w:cs="Calibri"/>
              </w:rPr>
              <w:t>Hz</w:t>
            </w:r>
            <w:proofErr w:type="spellEnd"/>
          </w:p>
        </w:tc>
        <w:tc>
          <w:tcPr>
            <w:tcW w:w="3932" w:type="dxa"/>
            <w:tcBorders>
              <w:top w:val="nil"/>
              <w:left w:val="nil"/>
              <w:bottom w:val="single" w:sz="4" w:space="0" w:color="000000"/>
              <w:right w:val="single" w:sz="4" w:space="0" w:color="000000"/>
            </w:tcBorders>
            <w:shd w:val="clear" w:color="FFFFFF" w:fill="FFFFFF"/>
          </w:tcPr>
          <w:p w14:paraId="4D2C877C" w14:textId="77777777" w:rsidR="005616D6" w:rsidRPr="00B526E6" w:rsidRDefault="005616D6" w:rsidP="00E42CF1">
            <w:pPr>
              <w:rPr>
                <w:rFonts w:ascii="Calibri" w:hAnsi="Calibri" w:cs="Calibri"/>
              </w:rPr>
            </w:pPr>
          </w:p>
        </w:tc>
      </w:tr>
      <w:tr w:rsidR="005616D6" w:rsidRPr="00B526E6" w14:paraId="5D49B9D1" w14:textId="40568FC5" w:rsidTr="005616D6">
        <w:trPr>
          <w:trHeight w:val="300"/>
        </w:trPr>
        <w:tc>
          <w:tcPr>
            <w:tcW w:w="2286" w:type="dxa"/>
            <w:tcBorders>
              <w:top w:val="nil"/>
              <w:left w:val="single" w:sz="4" w:space="0" w:color="000000"/>
              <w:bottom w:val="single" w:sz="4" w:space="0" w:color="000000"/>
              <w:right w:val="single" w:sz="4" w:space="0" w:color="000000"/>
            </w:tcBorders>
            <w:shd w:val="clear" w:color="FFFFFF" w:fill="FFFFFF"/>
            <w:vAlign w:val="center"/>
            <w:hideMark/>
          </w:tcPr>
          <w:p w14:paraId="73BC3F1D" w14:textId="77777777" w:rsidR="005616D6" w:rsidRPr="00B526E6" w:rsidRDefault="005616D6" w:rsidP="00E42CF1">
            <w:pPr>
              <w:rPr>
                <w:rFonts w:ascii="Calibri" w:hAnsi="Calibri" w:cs="Calibri"/>
              </w:rPr>
            </w:pPr>
            <w:r w:rsidRPr="00B526E6">
              <w:rPr>
                <w:rFonts w:ascii="Calibri" w:hAnsi="Calibri" w:cs="Calibri"/>
              </w:rPr>
              <w:t>Technologia ochrony oczu</w:t>
            </w:r>
          </w:p>
        </w:tc>
        <w:tc>
          <w:tcPr>
            <w:tcW w:w="3132" w:type="dxa"/>
            <w:tcBorders>
              <w:top w:val="nil"/>
              <w:left w:val="nil"/>
              <w:bottom w:val="single" w:sz="4" w:space="0" w:color="000000"/>
              <w:right w:val="single" w:sz="4" w:space="0" w:color="000000"/>
            </w:tcBorders>
            <w:shd w:val="clear" w:color="FFFFFF" w:fill="FFFFFF"/>
            <w:hideMark/>
          </w:tcPr>
          <w:p w14:paraId="17CE3812" w14:textId="77777777" w:rsidR="005616D6" w:rsidRPr="00B526E6" w:rsidRDefault="005616D6" w:rsidP="00E42CF1">
            <w:pPr>
              <w:rPr>
                <w:rFonts w:ascii="Calibri" w:hAnsi="Calibri" w:cs="Calibri"/>
              </w:rPr>
            </w:pPr>
            <w:r w:rsidRPr="00B526E6">
              <w:rPr>
                <w:rFonts w:ascii="Calibri" w:hAnsi="Calibri" w:cs="Calibri"/>
              </w:rPr>
              <w:t>tak, poprzez redukcję emitowanego światła niebieskiego</w:t>
            </w:r>
          </w:p>
        </w:tc>
        <w:tc>
          <w:tcPr>
            <w:tcW w:w="3932" w:type="dxa"/>
            <w:tcBorders>
              <w:top w:val="nil"/>
              <w:left w:val="nil"/>
              <w:bottom w:val="single" w:sz="4" w:space="0" w:color="000000"/>
              <w:right w:val="single" w:sz="4" w:space="0" w:color="000000"/>
            </w:tcBorders>
            <w:shd w:val="clear" w:color="FFFFFF" w:fill="FFFFFF"/>
          </w:tcPr>
          <w:p w14:paraId="53D63C60" w14:textId="77777777" w:rsidR="005616D6" w:rsidRPr="00B526E6" w:rsidRDefault="005616D6" w:rsidP="00E42CF1">
            <w:pPr>
              <w:rPr>
                <w:rFonts w:ascii="Calibri" w:hAnsi="Calibri" w:cs="Calibri"/>
              </w:rPr>
            </w:pPr>
          </w:p>
        </w:tc>
      </w:tr>
      <w:tr w:rsidR="005616D6" w:rsidRPr="00B526E6" w14:paraId="59AB8666" w14:textId="5CD71779" w:rsidTr="005616D6">
        <w:trPr>
          <w:trHeight w:val="285"/>
        </w:trPr>
        <w:tc>
          <w:tcPr>
            <w:tcW w:w="2286" w:type="dxa"/>
            <w:tcBorders>
              <w:top w:val="nil"/>
              <w:left w:val="single" w:sz="4" w:space="0" w:color="000000"/>
              <w:bottom w:val="single" w:sz="4" w:space="0" w:color="000000"/>
              <w:right w:val="single" w:sz="4" w:space="0" w:color="000000"/>
            </w:tcBorders>
            <w:shd w:val="clear" w:color="FFFFFF" w:fill="FFFFFF"/>
            <w:vAlign w:val="center"/>
            <w:hideMark/>
          </w:tcPr>
          <w:p w14:paraId="706A785D" w14:textId="77777777" w:rsidR="005616D6" w:rsidRPr="00B526E6" w:rsidRDefault="005616D6" w:rsidP="00E42CF1">
            <w:pPr>
              <w:rPr>
                <w:rFonts w:ascii="Calibri" w:hAnsi="Calibri" w:cs="Calibri"/>
              </w:rPr>
            </w:pPr>
            <w:r w:rsidRPr="00B526E6">
              <w:rPr>
                <w:rFonts w:ascii="Calibri" w:hAnsi="Calibri" w:cs="Calibri"/>
              </w:rPr>
              <w:t>Wielkość plamki maksymalnie</w:t>
            </w:r>
          </w:p>
        </w:tc>
        <w:tc>
          <w:tcPr>
            <w:tcW w:w="3132" w:type="dxa"/>
            <w:tcBorders>
              <w:top w:val="nil"/>
              <w:left w:val="nil"/>
              <w:bottom w:val="single" w:sz="4" w:space="0" w:color="000000"/>
              <w:right w:val="single" w:sz="4" w:space="0" w:color="000000"/>
            </w:tcBorders>
            <w:shd w:val="clear" w:color="FFFFFF" w:fill="FFFFFF"/>
            <w:hideMark/>
          </w:tcPr>
          <w:p w14:paraId="3F988823" w14:textId="77777777" w:rsidR="005616D6" w:rsidRPr="00B526E6" w:rsidRDefault="005616D6" w:rsidP="00E42CF1">
            <w:pPr>
              <w:rPr>
                <w:rFonts w:ascii="Calibri" w:hAnsi="Calibri" w:cs="Calibri"/>
              </w:rPr>
            </w:pPr>
            <w:r w:rsidRPr="00B526E6">
              <w:rPr>
                <w:rFonts w:ascii="Calibri" w:hAnsi="Calibri" w:cs="Calibri"/>
              </w:rPr>
              <w:t>0,285 mm</w:t>
            </w:r>
          </w:p>
        </w:tc>
        <w:tc>
          <w:tcPr>
            <w:tcW w:w="3932" w:type="dxa"/>
            <w:tcBorders>
              <w:top w:val="nil"/>
              <w:left w:val="nil"/>
              <w:bottom w:val="single" w:sz="4" w:space="0" w:color="000000"/>
              <w:right w:val="single" w:sz="4" w:space="0" w:color="000000"/>
            </w:tcBorders>
            <w:shd w:val="clear" w:color="FFFFFF" w:fill="FFFFFF"/>
          </w:tcPr>
          <w:p w14:paraId="42AC6CAD" w14:textId="77777777" w:rsidR="005616D6" w:rsidRPr="00B526E6" w:rsidRDefault="005616D6" w:rsidP="00E42CF1">
            <w:pPr>
              <w:rPr>
                <w:rFonts w:ascii="Calibri" w:hAnsi="Calibri" w:cs="Calibri"/>
              </w:rPr>
            </w:pPr>
          </w:p>
        </w:tc>
      </w:tr>
      <w:tr w:rsidR="005616D6" w:rsidRPr="00B526E6" w14:paraId="31401E31" w14:textId="6BD1FC04" w:rsidTr="005616D6">
        <w:trPr>
          <w:trHeight w:val="285"/>
        </w:trPr>
        <w:tc>
          <w:tcPr>
            <w:tcW w:w="2286" w:type="dxa"/>
            <w:tcBorders>
              <w:top w:val="nil"/>
              <w:left w:val="single" w:sz="4" w:space="0" w:color="000000"/>
              <w:bottom w:val="single" w:sz="4" w:space="0" w:color="000000"/>
              <w:right w:val="single" w:sz="4" w:space="0" w:color="000000"/>
            </w:tcBorders>
            <w:shd w:val="clear" w:color="FFFFFF" w:fill="FFFFFF"/>
            <w:vAlign w:val="center"/>
            <w:hideMark/>
          </w:tcPr>
          <w:p w14:paraId="244FCF2C" w14:textId="77777777" w:rsidR="005616D6" w:rsidRPr="00B526E6" w:rsidRDefault="005616D6" w:rsidP="00E42CF1">
            <w:pPr>
              <w:rPr>
                <w:rFonts w:ascii="Calibri" w:hAnsi="Calibri" w:cs="Calibri"/>
              </w:rPr>
            </w:pPr>
            <w:r w:rsidRPr="00B526E6">
              <w:rPr>
                <w:rFonts w:ascii="Calibri" w:hAnsi="Calibri" w:cs="Calibri"/>
              </w:rPr>
              <w:lastRenderedPageBreak/>
              <w:t>Jasność minimalna</w:t>
            </w:r>
          </w:p>
        </w:tc>
        <w:tc>
          <w:tcPr>
            <w:tcW w:w="3132" w:type="dxa"/>
            <w:tcBorders>
              <w:top w:val="nil"/>
              <w:left w:val="nil"/>
              <w:bottom w:val="single" w:sz="4" w:space="0" w:color="000000"/>
              <w:right w:val="single" w:sz="4" w:space="0" w:color="000000"/>
            </w:tcBorders>
            <w:shd w:val="clear" w:color="FFFFFF" w:fill="FFFFFF"/>
            <w:hideMark/>
          </w:tcPr>
          <w:p w14:paraId="24CB95D7" w14:textId="77777777" w:rsidR="005616D6" w:rsidRPr="00B526E6" w:rsidRDefault="005616D6" w:rsidP="00E42CF1">
            <w:pPr>
              <w:rPr>
                <w:rFonts w:ascii="Calibri" w:hAnsi="Calibri" w:cs="Calibri"/>
              </w:rPr>
            </w:pPr>
            <w:r w:rsidRPr="00B526E6">
              <w:rPr>
                <w:rFonts w:ascii="Calibri" w:hAnsi="Calibri" w:cs="Calibri"/>
              </w:rPr>
              <w:t>240 cd/m²</w:t>
            </w:r>
          </w:p>
        </w:tc>
        <w:tc>
          <w:tcPr>
            <w:tcW w:w="3932" w:type="dxa"/>
            <w:tcBorders>
              <w:top w:val="nil"/>
              <w:left w:val="nil"/>
              <w:bottom w:val="single" w:sz="4" w:space="0" w:color="000000"/>
              <w:right w:val="single" w:sz="4" w:space="0" w:color="000000"/>
            </w:tcBorders>
            <w:shd w:val="clear" w:color="FFFFFF" w:fill="FFFFFF"/>
          </w:tcPr>
          <w:p w14:paraId="71BE171E" w14:textId="77777777" w:rsidR="005616D6" w:rsidRPr="00B526E6" w:rsidRDefault="005616D6" w:rsidP="00E42CF1">
            <w:pPr>
              <w:rPr>
                <w:rFonts w:ascii="Calibri" w:hAnsi="Calibri" w:cs="Calibri"/>
              </w:rPr>
            </w:pPr>
          </w:p>
        </w:tc>
      </w:tr>
      <w:tr w:rsidR="005616D6" w:rsidRPr="00B526E6" w14:paraId="381E8229" w14:textId="2489C8DF" w:rsidTr="005616D6">
        <w:trPr>
          <w:trHeight w:val="285"/>
        </w:trPr>
        <w:tc>
          <w:tcPr>
            <w:tcW w:w="2286" w:type="dxa"/>
            <w:tcBorders>
              <w:top w:val="nil"/>
              <w:left w:val="single" w:sz="4" w:space="0" w:color="000000"/>
              <w:bottom w:val="single" w:sz="4" w:space="0" w:color="000000"/>
              <w:right w:val="single" w:sz="4" w:space="0" w:color="000000"/>
            </w:tcBorders>
            <w:shd w:val="clear" w:color="FFFFFF" w:fill="FFFFFF"/>
            <w:vAlign w:val="center"/>
            <w:hideMark/>
          </w:tcPr>
          <w:p w14:paraId="03D3036A" w14:textId="77777777" w:rsidR="005616D6" w:rsidRPr="00B526E6" w:rsidRDefault="005616D6" w:rsidP="00E42CF1">
            <w:pPr>
              <w:rPr>
                <w:rFonts w:ascii="Calibri" w:hAnsi="Calibri" w:cs="Calibri"/>
              </w:rPr>
            </w:pPr>
            <w:r w:rsidRPr="00B526E6">
              <w:rPr>
                <w:rFonts w:ascii="Calibri" w:hAnsi="Calibri" w:cs="Calibri"/>
              </w:rPr>
              <w:t>Kąt widzenia w poziomie</w:t>
            </w:r>
          </w:p>
        </w:tc>
        <w:tc>
          <w:tcPr>
            <w:tcW w:w="3132" w:type="dxa"/>
            <w:tcBorders>
              <w:top w:val="nil"/>
              <w:left w:val="nil"/>
              <w:bottom w:val="single" w:sz="4" w:space="0" w:color="000000"/>
              <w:right w:val="single" w:sz="4" w:space="0" w:color="000000"/>
            </w:tcBorders>
            <w:shd w:val="clear" w:color="FFFFFF" w:fill="FFFFFF"/>
            <w:hideMark/>
          </w:tcPr>
          <w:p w14:paraId="5136A32B" w14:textId="77777777" w:rsidR="005616D6" w:rsidRPr="00B526E6" w:rsidRDefault="005616D6" w:rsidP="00E42CF1">
            <w:pPr>
              <w:rPr>
                <w:rFonts w:ascii="Calibri" w:hAnsi="Calibri" w:cs="Calibri"/>
              </w:rPr>
            </w:pPr>
            <w:r w:rsidRPr="00B526E6">
              <w:rPr>
                <w:rFonts w:ascii="Calibri" w:hAnsi="Calibri" w:cs="Calibri"/>
              </w:rPr>
              <w:t>178 stopni</w:t>
            </w:r>
          </w:p>
        </w:tc>
        <w:tc>
          <w:tcPr>
            <w:tcW w:w="3932" w:type="dxa"/>
            <w:tcBorders>
              <w:top w:val="nil"/>
              <w:left w:val="nil"/>
              <w:bottom w:val="single" w:sz="4" w:space="0" w:color="000000"/>
              <w:right w:val="single" w:sz="4" w:space="0" w:color="000000"/>
            </w:tcBorders>
            <w:shd w:val="clear" w:color="FFFFFF" w:fill="FFFFFF"/>
          </w:tcPr>
          <w:p w14:paraId="54EBC6F0" w14:textId="77777777" w:rsidR="005616D6" w:rsidRPr="00B526E6" w:rsidRDefault="005616D6" w:rsidP="00E42CF1">
            <w:pPr>
              <w:rPr>
                <w:rFonts w:ascii="Calibri" w:hAnsi="Calibri" w:cs="Calibri"/>
              </w:rPr>
            </w:pPr>
          </w:p>
        </w:tc>
      </w:tr>
      <w:tr w:rsidR="005616D6" w:rsidRPr="00B526E6" w14:paraId="46C2B718" w14:textId="743BBA4E" w:rsidTr="005616D6">
        <w:trPr>
          <w:trHeight w:val="285"/>
        </w:trPr>
        <w:tc>
          <w:tcPr>
            <w:tcW w:w="2286" w:type="dxa"/>
            <w:tcBorders>
              <w:top w:val="nil"/>
              <w:left w:val="single" w:sz="4" w:space="0" w:color="000000"/>
              <w:bottom w:val="single" w:sz="4" w:space="0" w:color="000000"/>
              <w:right w:val="single" w:sz="4" w:space="0" w:color="000000"/>
            </w:tcBorders>
            <w:shd w:val="clear" w:color="FFFFFF" w:fill="FFFFFF"/>
            <w:vAlign w:val="center"/>
            <w:hideMark/>
          </w:tcPr>
          <w:p w14:paraId="05743B0F" w14:textId="77777777" w:rsidR="005616D6" w:rsidRPr="00B526E6" w:rsidRDefault="005616D6" w:rsidP="00E42CF1">
            <w:pPr>
              <w:rPr>
                <w:rFonts w:ascii="Calibri" w:hAnsi="Calibri" w:cs="Calibri"/>
              </w:rPr>
            </w:pPr>
            <w:r w:rsidRPr="00B526E6">
              <w:rPr>
                <w:rFonts w:ascii="Calibri" w:hAnsi="Calibri" w:cs="Calibri"/>
              </w:rPr>
              <w:t>Kąt widzenia w pionie</w:t>
            </w:r>
          </w:p>
        </w:tc>
        <w:tc>
          <w:tcPr>
            <w:tcW w:w="3132" w:type="dxa"/>
            <w:tcBorders>
              <w:top w:val="nil"/>
              <w:left w:val="nil"/>
              <w:bottom w:val="single" w:sz="4" w:space="0" w:color="000000"/>
              <w:right w:val="single" w:sz="4" w:space="0" w:color="000000"/>
            </w:tcBorders>
            <w:shd w:val="clear" w:color="FFFFFF" w:fill="FFFFFF"/>
            <w:hideMark/>
          </w:tcPr>
          <w:p w14:paraId="570A71F5" w14:textId="77777777" w:rsidR="005616D6" w:rsidRPr="00B526E6" w:rsidRDefault="005616D6" w:rsidP="00E42CF1">
            <w:pPr>
              <w:rPr>
                <w:rFonts w:ascii="Calibri" w:hAnsi="Calibri" w:cs="Calibri"/>
              </w:rPr>
            </w:pPr>
            <w:r w:rsidRPr="00B526E6">
              <w:rPr>
                <w:rFonts w:ascii="Calibri" w:hAnsi="Calibri" w:cs="Calibri"/>
              </w:rPr>
              <w:t>178 stopni</w:t>
            </w:r>
          </w:p>
        </w:tc>
        <w:tc>
          <w:tcPr>
            <w:tcW w:w="3932" w:type="dxa"/>
            <w:tcBorders>
              <w:top w:val="nil"/>
              <w:left w:val="nil"/>
              <w:bottom w:val="single" w:sz="4" w:space="0" w:color="000000"/>
              <w:right w:val="single" w:sz="4" w:space="0" w:color="000000"/>
            </w:tcBorders>
            <w:shd w:val="clear" w:color="FFFFFF" w:fill="FFFFFF"/>
          </w:tcPr>
          <w:p w14:paraId="3267295D" w14:textId="77777777" w:rsidR="005616D6" w:rsidRPr="00B526E6" w:rsidRDefault="005616D6" w:rsidP="00E42CF1">
            <w:pPr>
              <w:rPr>
                <w:rFonts w:ascii="Calibri" w:hAnsi="Calibri" w:cs="Calibri"/>
              </w:rPr>
            </w:pPr>
          </w:p>
        </w:tc>
      </w:tr>
      <w:tr w:rsidR="005616D6" w:rsidRPr="00B526E6" w14:paraId="53C8A526" w14:textId="3AAAA555" w:rsidTr="005616D6">
        <w:trPr>
          <w:trHeight w:val="285"/>
        </w:trPr>
        <w:tc>
          <w:tcPr>
            <w:tcW w:w="2286" w:type="dxa"/>
            <w:tcBorders>
              <w:top w:val="nil"/>
              <w:left w:val="single" w:sz="4" w:space="0" w:color="000000"/>
              <w:bottom w:val="single" w:sz="4" w:space="0" w:color="000000"/>
              <w:right w:val="single" w:sz="4" w:space="0" w:color="000000"/>
            </w:tcBorders>
            <w:shd w:val="clear" w:color="FFFFFF" w:fill="FFFFFF"/>
            <w:vAlign w:val="center"/>
            <w:hideMark/>
          </w:tcPr>
          <w:p w14:paraId="36F6ED8F" w14:textId="77777777" w:rsidR="005616D6" w:rsidRPr="00B526E6" w:rsidRDefault="005616D6" w:rsidP="00E42CF1">
            <w:pPr>
              <w:rPr>
                <w:rFonts w:ascii="Calibri" w:hAnsi="Calibri" w:cs="Calibri"/>
              </w:rPr>
            </w:pPr>
            <w:r w:rsidRPr="00B526E6">
              <w:rPr>
                <w:rFonts w:ascii="Calibri" w:hAnsi="Calibri" w:cs="Calibri"/>
              </w:rPr>
              <w:t>Czas reakcji maksymalnie</w:t>
            </w:r>
          </w:p>
        </w:tc>
        <w:tc>
          <w:tcPr>
            <w:tcW w:w="3132" w:type="dxa"/>
            <w:tcBorders>
              <w:top w:val="nil"/>
              <w:left w:val="nil"/>
              <w:bottom w:val="single" w:sz="4" w:space="0" w:color="000000"/>
              <w:right w:val="single" w:sz="4" w:space="0" w:color="000000"/>
            </w:tcBorders>
            <w:shd w:val="clear" w:color="FFFFFF" w:fill="FFFFFF"/>
            <w:hideMark/>
          </w:tcPr>
          <w:p w14:paraId="3A04589F" w14:textId="77777777" w:rsidR="005616D6" w:rsidRPr="00B526E6" w:rsidRDefault="005616D6" w:rsidP="00E42CF1">
            <w:pPr>
              <w:rPr>
                <w:rFonts w:ascii="Calibri" w:hAnsi="Calibri" w:cs="Calibri"/>
              </w:rPr>
            </w:pPr>
            <w:r w:rsidRPr="00B526E6">
              <w:rPr>
                <w:rFonts w:ascii="Calibri" w:hAnsi="Calibri" w:cs="Calibri"/>
              </w:rPr>
              <w:t>5 ms</w:t>
            </w:r>
          </w:p>
        </w:tc>
        <w:tc>
          <w:tcPr>
            <w:tcW w:w="3932" w:type="dxa"/>
            <w:tcBorders>
              <w:top w:val="nil"/>
              <w:left w:val="nil"/>
              <w:bottom w:val="single" w:sz="4" w:space="0" w:color="000000"/>
              <w:right w:val="single" w:sz="4" w:space="0" w:color="000000"/>
            </w:tcBorders>
            <w:shd w:val="clear" w:color="FFFFFF" w:fill="FFFFFF"/>
          </w:tcPr>
          <w:p w14:paraId="3F9591D5" w14:textId="77777777" w:rsidR="005616D6" w:rsidRPr="00B526E6" w:rsidRDefault="005616D6" w:rsidP="00E42CF1">
            <w:pPr>
              <w:rPr>
                <w:rFonts w:ascii="Calibri" w:hAnsi="Calibri" w:cs="Calibri"/>
              </w:rPr>
            </w:pPr>
          </w:p>
        </w:tc>
      </w:tr>
      <w:tr w:rsidR="005616D6" w:rsidRPr="00B526E6" w14:paraId="5C9CE664" w14:textId="68087E0E" w:rsidTr="005616D6">
        <w:trPr>
          <w:trHeight w:val="285"/>
        </w:trPr>
        <w:tc>
          <w:tcPr>
            <w:tcW w:w="2286" w:type="dxa"/>
            <w:tcBorders>
              <w:top w:val="nil"/>
              <w:left w:val="single" w:sz="4" w:space="0" w:color="000000"/>
              <w:bottom w:val="single" w:sz="4" w:space="0" w:color="000000"/>
              <w:right w:val="single" w:sz="4" w:space="0" w:color="000000"/>
            </w:tcBorders>
            <w:shd w:val="clear" w:color="FFFFFF" w:fill="FFFFFF"/>
            <w:vAlign w:val="center"/>
            <w:hideMark/>
          </w:tcPr>
          <w:p w14:paraId="53749764" w14:textId="77777777" w:rsidR="005616D6" w:rsidRPr="00B526E6" w:rsidRDefault="005616D6" w:rsidP="00E42CF1">
            <w:pPr>
              <w:rPr>
                <w:rFonts w:ascii="Calibri" w:hAnsi="Calibri" w:cs="Calibri"/>
              </w:rPr>
            </w:pPr>
            <w:r w:rsidRPr="00B526E6">
              <w:rPr>
                <w:rFonts w:ascii="Calibri" w:hAnsi="Calibri" w:cs="Calibri"/>
              </w:rPr>
              <w:t>Liczba wyświetlanych kolorów</w:t>
            </w:r>
          </w:p>
        </w:tc>
        <w:tc>
          <w:tcPr>
            <w:tcW w:w="3132" w:type="dxa"/>
            <w:tcBorders>
              <w:top w:val="nil"/>
              <w:left w:val="nil"/>
              <w:bottom w:val="single" w:sz="4" w:space="0" w:color="000000"/>
              <w:right w:val="single" w:sz="4" w:space="0" w:color="000000"/>
            </w:tcBorders>
            <w:shd w:val="clear" w:color="FFFFFF" w:fill="FFFFFF"/>
            <w:hideMark/>
          </w:tcPr>
          <w:p w14:paraId="3AE0C972" w14:textId="77777777" w:rsidR="005616D6" w:rsidRPr="00B526E6" w:rsidRDefault="005616D6" w:rsidP="00E42CF1">
            <w:pPr>
              <w:rPr>
                <w:rFonts w:ascii="Calibri" w:hAnsi="Calibri" w:cs="Calibri"/>
              </w:rPr>
            </w:pPr>
            <w:r w:rsidRPr="00B526E6">
              <w:rPr>
                <w:rFonts w:ascii="Calibri" w:hAnsi="Calibri" w:cs="Calibri"/>
              </w:rPr>
              <w:t>16,7 mln</w:t>
            </w:r>
          </w:p>
        </w:tc>
        <w:tc>
          <w:tcPr>
            <w:tcW w:w="3932" w:type="dxa"/>
            <w:tcBorders>
              <w:top w:val="nil"/>
              <w:left w:val="nil"/>
              <w:bottom w:val="single" w:sz="4" w:space="0" w:color="000000"/>
              <w:right w:val="single" w:sz="4" w:space="0" w:color="000000"/>
            </w:tcBorders>
            <w:shd w:val="clear" w:color="FFFFFF" w:fill="FFFFFF"/>
          </w:tcPr>
          <w:p w14:paraId="28D8CB95" w14:textId="77777777" w:rsidR="005616D6" w:rsidRPr="00B526E6" w:rsidRDefault="005616D6" w:rsidP="00E42CF1">
            <w:pPr>
              <w:rPr>
                <w:rFonts w:ascii="Calibri" w:hAnsi="Calibri" w:cs="Calibri"/>
              </w:rPr>
            </w:pPr>
          </w:p>
        </w:tc>
      </w:tr>
      <w:tr w:rsidR="005616D6" w:rsidRPr="00B526E6" w14:paraId="3F7DD35C" w14:textId="2006ED92" w:rsidTr="005616D6">
        <w:trPr>
          <w:trHeight w:val="285"/>
        </w:trPr>
        <w:tc>
          <w:tcPr>
            <w:tcW w:w="2286" w:type="dxa"/>
            <w:vMerge w:val="restart"/>
            <w:tcBorders>
              <w:top w:val="nil"/>
              <w:left w:val="single" w:sz="4" w:space="0" w:color="000000"/>
              <w:bottom w:val="single" w:sz="4" w:space="0" w:color="000000"/>
              <w:right w:val="single" w:sz="4" w:space="0" w:color="000000"/>
            </w:tcBorders>
            <w:shd w:val="clear" w:color="FFFFFF" w:fill="FFFFFF"/>
            <w:vAlign w:val="center"/>
            <w:hideMark/>
          </w:tcPr>
          <w:p w14:paraId="0A3F6B37" w14:textId="77777777" w:rsidR="005616D6" w:rsidRPr="00B526E6" w:rsidRDefault="005616D6" w:rsidP="00E42CF1">
            <w:pPr>
              <w:rPr>
                <w:rFonts w:ascii="Calibri" w:hAnsi="Calibri" w:cs="Calibri"/>
              </w:rPr>
            </w:pPr>
            <w:r w:rsidRPr="00B526E6">
              <w:rPr>
                <w:rFonts w:ascii="Calibri" w:hAnsi="Calibri" w:cs="Calibri"/>
              </w:rPr>
              <w:t>Rodzaje wejść / wyjść</w:t>
            </w:r>
          </w:p>
        </w:tc>
        <w:tc>
          <w:tcPr>
            <w:tcW w:w="3132" w:type="dxa"/>
            <w:tcBorders>
              <w:top w:val="nil"/>
              <w:left w:val="nil"/>
              <w:bottom w:val="single" w:sz="4" w:space="0" w:color="000000"/>
              <w:right w:val="single" w:sz="4" w:space="0" w:color="000000"/>
            </w:tcBorders>
            <w:shd w:val="clear" w:color="FFFFFF" w:fill="FFFFFF"/>
            <w:hideMark/>
          </w:tcPr>
          <w:p w14:paraId="3E00CB23" w14:textId="77777777" w:rsidR="005616D6" w:rsidRPr="00B526E6" w:rsidRDefault="005616D6" w:rsidP="00E42CF1">
            <w:pPr>
              <w:rPr>
                <w:rFonts w:ascii="Calibri" w:hAnsi="Calibri" w:cs="Calibri"/>
              </w:rPr>
            </w:pPr>
            <w:r w:rsidRPr="00B526E6">
              <w:rPr>
                <w:rFonts w:ascii="Calibri" w:hAnsi="Calibri" w:cs="Calibri"/>
              </w:rPr>
              <w:t>2xHDMI</w:t>
            </w:r>
          </w:p>
        </w:tc>
        <w:tc>
          <w:tcPr>
            <w:tcW w:w="3932" w:type="dxa"/>
            <w:tcBorders>
              <w:top w:val="nil"/>
              <w:left w:val="nil"/>
              <w:bottom w:val="single" w:sz="4" w:space="0" w:color="000000"/>
              <w:right w:val="single" w:sz="4" w:space="0" w:color="000000"/>
            </w:tcBorders>
            <w:shd w:val="clear" w:color="FFFFFF" w:fill="FFFFFF"/>
          </w:tcPr>
          <w:p w14:paraId="44D4B6BB" w14:textId="77777777" w:rsidR="005616D6" w:rsidRPr="00B526E6" w:rsidRDefault="005616D6" w:rsidP="00E42CF1">
            <w:pPr>
              <w:rPr>
                <w:rFonts w:ascii="Calibri" w:hAnsi="Calibri" w:cs="Calibri"/>
              </w:rPr>
            </w:pPr>
          </w:p>
        </w:tc>
      </w:tr>
      <w:tr w:rsidR="005616D6" w:rsidRPr="00B526E6" w14:paraId="7D61D604" w14:textId="2F7302B8" w:rsidTr="005616D6">
        <w:trPr>
          <w:trHeight w:val="285"/>
        </w:trPr>
        <w:tc>
          <w:tcPr>
            <w:tcW w:w="2286" w:type="dxa"/>
            <w:vMerge/>
            <w:tcBorders>
              <w:top w:val="nil"/>
              <w:left w:val="single" w:sz="4" w:space="0" w:color="000000"/>
              <w:bottom w:val="single" w:sz="4" w:space="0" w:color="000000"/>
              <w:right w:val="single" w:sz="4" w:space="0" w:color="000000"/>
            </w:tcBorders>
            <w:vAlign w:val="center"/>
            <w:hideMark/>
          </w:tcPr>
          <w:p w14:paraId="59223B80" w14:textId="77777777" w:rsidR="005616D6" w:rsidRPr="00B526E6" w:rsidRDefault="005616D6" w:rsidP="00E42CF1">
            <w:pPr>
              <w:rPr>
                <w:rFonts w:ascii="Calibri" w:hAnsi="Calibri" w:cs="Calibri"/>
              </w:rPr>
            </w:pPr>
          </w:p>
        </w:tc>
        <w:tc>
          <w:tcPr>
            <w:tcW w:w="3132" w:type="dxa"/>
            <w:tcBorders>
              <w:top w:val="nil"/>
              <w:left w:val="nil"/>
              <w:bottom w:val="single" w:sz="4" w:space="0" w:color="000000"/>
              <w:right w:val="single" w:sz="4" w:space="0" w:color="000000"/>
            </w:tcBorders>
            <w:shd w:val="clear" w:color="FFFFFF" w:fill="FFFFFF"/>
            <w:hideMark/>
          </w:tcPr>
          <w:p w14:paraId="1151777E" w14:textId="77777777" w:rsidR="005616D6" w:rsidRPr="00B526E6" w:rsidRDefault="005616D6" w:rsidP="00E42CF1">
            <w:pPr>
              <w:rPr>
                <w:rFonts w:ascii="Calibri" w:hAnsi="Calibri" w:cs="Calibri"/>
              </w:rPr>
            </w:pPr>
            <w:r w:rsidRPr="00B526E6">
              <w:rPr>
                <w:rFonts w:ascii="Calibri" w:hAnsi="Calibri" w:cs="Calibri"/>
              </w:rPr>
              <w:t> </w:t>
            </w:r>
          </w:p>
        </w:tc>
        <w:tc>
          <w:tcPr>
            <w:tcW w:w="3932" w:type="dxa"/>
            <w:tcBorders>
              <w:top w:val="nil"/>
              <w:left w:val="nil"/>
              <w:bottom w:val="single" w:sz="4" w:space="0" w:color="000000"/>
              <w:right w:val="single" w:sz="4" w:space="0" w:color="000000"/>
            </w:tcBorders>
            <w:shd w:val="clear" w:color="FFFFFF" w:fill="FFFFFF"/>
          </w:tcPr>
          <w:p w14:paraId="6A3C1E10" w14:textId="77777777" w:rsidR="005616D6" w:rsidRPr="00B526E6" w:rsidRDefault="005616D6" w:rsidP="00E42CF1">
            <w:pPr>
              <w:rPr>
                <w:rFonts w:ascii="Calibri" w:hAnsi="Calibri" w:cs="Calibri"/>
              </w:rPr>
            </w:pPr>
          </w:p>
        </w:tc>
      </w:tr>
      <w:tr w:rsidR="005616D6" w:rsidRPr="00B526E6" w14:paraId="567F4C55" w14:textId="1F5A481F" w:rsidTr="005616D6">
        <w:trPr>
          <w:trHeight w:val="285"/>
        </w:trPr>
        <w:tc>
          <w:tcPr>
            <w:tcW w:w="2286" w:type="dxa"/>
            <w:vMerge/>
            <w:tcBorders>
              <w:top w:val="nil"/>
              <w:left w:val="single" w:sz="4" w:space="0" w:color="000000"/>
              <w:bottom w:val="single" w:sz="4" w:space="0" w:color="000000"/>
              <w:right w:val="single" w:sz="4" w:space="0" w:color="000000"/>
            </w:tcBorders>
            <w:vAlign w:val="center"/>
            <w:hideMark/>
          </w:tcPr>
          <w:p w14:paraId="2D5C4EF7" w14:textId="77777777" w:rsidR="005616D6" w:rsidRPr="00B526E6" w:rsidRDefault="005616D6" w:rsidP="00E42CF1">
            <w:pPr>
              <w:rPr>
                <w:rFonts w:ascii="Calibri" w:hAnsi="Calibri" w:cs="Calibri"/>
              </w:rPr>
            </w:pPr>
          </w:p>
        </w:tc>
        <w:tc>
          <w:tcPr>
            <w:tcW w:w="3132" w:type="dxa"/>
            <w:tcBorders>
              <w:top w:val="nil"/>
              <w:left w:val="nil"/>
              <w:bottom w:val="single" w:sz="4" w:space="0" w:color="000000"/>
              <w:right w:val="single" w:sz="4" w:space="0" w:color="000000"/>
            </w:tcBorders>
            <w:shd w:val="clear" w:color="FFFFFF" w:fill="FFFFFF"/>
            <w:hideMark/>
          </w:tcPr>
          <w:p w14:paraId="494E28C8" w14:textId="77777777" w:rsidR="005616D6" w:rsidRPr="00B526E6" w:rsidRDefault="005616D6" w:rsidP="00E42CF1">
            <w:pPr>
              <w:rPr>
                <w:rFonts w:ascii="Calibri" w:hAnsi="Calibri" w:cs="Calibri"/>
              </w:rPr>
            </w:pPr>
            <w:r w:rsidRPr="00B526E6">
              <w:rPr>
                <w:rFonts w:ascii="Calibri" w:hAnsi="Calibri" w:cs="Calibri"/>
              </w:rPr>
              <w:t> </w:t>
            </w:r>
          </w:p>
        </w:tc>
        <w:tc>
          <w:tcPr>
            <w:tcW w:w="3932" w:type="dxa"/>
            <w:tcBorders>
              <w:top w:val="nil"/>
              <w:left w:val="nil"/>
              <w:bottom w:val="single" w:sz="4" w:space="0" w:color="000000"/>
              <w:right w:val="single" w:sz="4" w:space="0" w:color="000000"/>
            </w:tcBorders>
            <w:shd w:val="clear" w:color="FFFFFF" w:fill="FFFFFF"/>
          </w:tcPr>
          <w:p w14:paraId="658D8DD9" w14:textId="77777777" w:rsidR="005616D6" w:rsidRPr="00B526E6" w:rsidRDefault="005616D6" w:rsidP="00E42CF1">
            <w:pPr>
              <w:rPr>
                <w:rFonts w:ascii="Calibri" w:hAnsi="Calibri" w:cs="Calibri"/>
              </w:rPr>
            </w:pPr>
          </w:p>
        </w:tc>
      </w:tr>
      <w:tr w:rsidR="005616D6" w:rsidRPr="00B526E6" w14:paraId="20B301C3" w14:textId="0287ADB4" w:rsidTr="005616D6">
        <w:trPr>
          <w:trHeight w:val="285"/>
        </w:trPr>
        <w:tc>
          <w:tcPr>
            <w:tcW w:w="2286" w:type="dxa"/>
            <w:tcBorders>
              <w:top w:val="nil"/>
              <w:left w:val="single" w:sz="4" w:space="0" w:color="000000"/>
              <w:bottom w:val="single" w:sz="4" w:space="0" w:color="000000"/>
              <w:right w:val="single" w:sz="4" w:space="0" w:color="000000"/>
            </w:tcBorders>
            <w:shd w:val="clear" w:color="FFFFFF" w:fill="FFFFFF"/>
            <w:vAlign w:val="center"/>
            <w:hideMark/>
          </w:tcPr>
          <w:p w14:paraId="6CA04440" w14:textId="77777777" w:rsidR="005616D6" w:rsidRPr="00B526E6" w:rsidRDefault="005616D6" w:rsidP="00E42CF1">
            <w:pPr>
              <w:rPr>
                <w:rFonts w:ascii="Calibri" w:hAnsi="Calibri" w:cs="Calibri"/>
              </w:rPr>
            </w:pPr>
            <w:r w:rsidRPr="00B526E6">
              <w:rPr>
                <w:rFonts w:ascii="Calibri" w:hAnsi="Calibri" w:cs="Calibri"/>
              </w:rPr>
              <w:t>Gwarancja</w:t>
            </w:r>
          </w:p>
        </w:tc>
        <w:tc>
          <w:tcPr>
            <w:tcW w:w="3132" w:type="dxa"/>
            <w:tcBorders>
              <w:top w:val="nil"/>
              <w:left w:val="nil"/>
              <w:bottom w:val="single" w:sz="4" w:space="0" w:color="000000"/>
              <w:right w:val="single" w:sz="4" w:space="0" w:color="000000"/>
            </w:tcBorders>
            <w:shd w:val="clear" w:color="FFFFFF" w:fill="FFFFFF"/>
            <w:vAlign w:val="bottom"/>
            <w:hideMark/>
          </w:tcPr>
          <w:p w14:paraId="5B673041" w14:textId="77777777" w:rsidR="005616D6" w:rsidRPr="00B526E6" w:rsidRDefault="005616D6" w:rsidP="00E42CF1">
            <w:pPr>
              <w:rPr>
                <w:rFonts w:ascii="Calibri" w:hAnsi="Calibri" w:cs="Calibri"/>
              </w:rPr>
            </w:pPr>
            <w:r w:rsidRPr="00B526E6">
              <w:rPr>
                <w:rFonts w:ascii="Calibri" w:hAnsi="Calibri" w:cs="Calibri"/>
              </w:rPr>
              <w:t>36 miesięcy</w:t>
            </w:r>
          </w:p>
        </w:tc>
        <w:tc>
          <w:tcPr>
            <w:tcW w:w="3932" w:type="dxa"/>
            <w:tcBorders>
              <w:top w:val="nil"/>
              <w:left w:val="nil"/>
              <w:bottom w:val="single" w:sz="4" w:space="0" w:color="000000"/>
              <w:right w:val="single" w:sz="4" w:space="0" w:color="000000"/>
            </w:tcBorders>
            <w:shd w:val="clear" w:color="FFFFFF" w:fill="FFFFFF"/>
          </w:tcPr>
          <w:p w14:paraId="2A1F8D23" w14:textId="77777777" w:rsidR="005616D6" w:rsidRPr="00B526E6" w:rsidRDefault="005616D6" w:rsidP="00E42CF1">
            <w:pPr>
              <w:rPr>
                <w:rFonts w:ascii="Calibri" w:hAnsi="Calibri" w:cs="Calibri"/>
              </w:rPr>
            </w:pPr>
          </w:p>
        </w:tc>
      </w:tr>
      <w:tr w:rsidR="005616D6" w:rsidRPr="00B526E6" w14:paraId="71733174" w14:textId="17763AC8" w:rsidTr="005616D6">
        <w:trPr>
          <w:trHeight w:val="285"/>
        </w:trPr>
        <w:tc>
          <w:tcPr>
            <w:tcW w:w="2286" w:type="dxa"/>
            <w:tcBorders>
              <w:top w:val="nil"/>
              <w:left w:val="single" w:sz="4" w:space="0" w:color="000000"/>
              <w:bottom w:val="single" w:sz="4" w:space="0" w:color="000000"/>
              <w:right w:val="single" w:sz="4" w:space="0" w:color="000000"/>
            </w:tcBorders>
            <w:shd w:val="clear" w:color="FFFFFF" w:fill="FFFFFF"/>
            <w:vAlign w:val="center"/>
            <w:hideMark/>
          </w:tcPr>
          <w:p w14:paraId="0E5748A5" w14:textId="77777777" w:rsidR="005616D6" w:rsidRPr="00B526E6" w:rsidRDefault="005616D6" w:rsidP="00E42CF1">
            <w:pPr>
              <w:rPr>
                <w:rFonts w:ascii="Calibri" w:hAnsi="Calibri" w:cs="Calibri"/>
              </w:rPr>
            </w:pPr>
            <w:r w:rsidRPr="00B526E6">
              <w:rPr>
                <w:rFonts w:ascii="Calibri" w:hAnsi="Calibri" w:cs="Calibri"/>
              </w:rPr>
              <w:t>Głośniki</w:t>
            </w:r>
          </w:p>
        </w:tc>
        <w:tc>
          <w:tcPr>
            <w:tcW w:w="3132" w:type="dxa"/>
            <w:tcBorders>
              <w:top w:val="nil"/>
              <w:left w:val="nil"/>
              <w:bottom w:val="single" w:sz="4" w:space="0" w:color="000000"/>
              <w:right w:val="single" w:sz="4" w:space="0" w:color="000000"/>
            </w:tcBorders>
            <w:shd w:val="clear" w:color="FFFFFF" w:fill="FFFFFF"/>
            <w:vAlign w:val="bottom"/>
            <w:hideMark/>
          </w:tcPr>
          <w:p w14:paraId="458A9B43" w14:textId="77777777" w:rsidR="005616D6" w:rsidRPr="00B526E6" w:rsidRDefault="005616D6" w:rsidP="00E42CF1">
            <w:pPr>
              <w:rPr>
                <w:rFonts w:ascii="Calibri" w:hAnsi="Calibri" w:cs="Calibri"/>
              </w:rPr>
            </w:pPr>
            <w:r w:rsidRPr="00B526E6">
              <w:rPr>
                <w:rFonts w:ascii="Calibri" w:hAnsi="Calibri" w:cs="Calibri"/>
              </w:rPr>
              <w:t>TAK, wbudowane</w:t>
            </w:r>
          </w:p>
        </w:tc>
        <w:tc>
          <w:tcPr>
            <w:tcW w:w="3932" w:type="dxa"/>
            <w:tcBorders>
              <w:top w:val="nil"/>
              <w:left w:val="nil"/>
              <w:bottom w:val="single" w:sz="4" w:space="0" w:color="000000"/>
              <w:right w:val="single" w:sz="4" w:space="0" w:color="000000"/>
            </w:tcBorders>
            <w:shd w:val="clear" w:color="FFFFFF" w:fill="FFFFFF"/>
          </w:tcPr>
          <w:p w14:paraId="2DB9C494" w14:textId="77777777" w:rsidR="005616D6" w:rsidRPr="00B526E6" w:rsidRDefault="005616D6" w:rsidP="00E42CF1">
            <w:pPr>
              <w:rPr>
                <w:rFonts w:ascii="Calibri" w:hAnsi="Calibri" w:cs="Calibri"/>
              </w:rPr>
            </w:pPr>
          </w:p>
        </w:tc>
      </w:tr>
      <w:tr w:rsidR="005616D6" w:rsidRPr="00B526E6" w14:paraId="187AD6C9" w14:textId="4AB724E7" w:rsidTr="005616D6">
        <w:trPr>
          <w:trHeight w:val="600"/>
        </w:trPr>
        <w:tc>
          <w:tcPr>
            <w:tcW w:w="2286" w:type="dxa"/>
            <w:tcBorders>
              <w:top w:val="nil"/>
              <w:left w:val="single" w:sz="4" w:space="0" w:color="000000"/>
              <w:bottom w:val="single" w:sz="4" w:space="0" w:color="000000"/>
              <w:right w:val="single" w:sz="4" w:space="0" w:color="000000"/>
            </w:tcBorders>
            <w:shd w:val="clear" w:color="FFFFFF" w:fill="FFFFFF"/>
            <w:vAlign w:val="center"/>
            <w:hideMark/>
          </w:tcPr>
          <w:p w14:paraId="6B3D205B" w14:textId="77777777" w:rsidR="005616D6" w:rsidRPr="00B526E6" w:rsidRDefault="005616D6" w:rsidP="00E42CF1">
            <w:pPr>
              <w:rPr>
                <w:rFonts w:ascii="Calibri" w:hAnsi="Calibri" w:cs="Calibri"/>
              </w:rPr>
            </w:pPr>
            <w:r w:rsidRPr="00B526E6">
              <w:rPr>
                <w:rFonts w:ascii="Calibri" w:hAnsi="Calibri" w:cs="Calibri"/>
              </w:rPr>
              <w:t>inne</w:t>
            </w:r>
          </w:p>
        </w:tc>
        <w:tc>
          <w:tcPr>
            <w:tcW w:w="3132" w:type="dxa"/>
            <w:tcBorders>
              <w:top w:val="nil"/>
              <w:left w:val="nil"/>
              <w:bottom w:val="single" w:sz="4" w:space="0" w:color="000000"/>
              <w:right w:val="single" w:sz="4" w:space="0" w:color="000000"/>
            </w:tcBorders>
            <w:shd w:val="clear" w:color="FFFFFF" w:fill="FFFFFF"/>
            <w:vAlign w:val="bottom"/>
            <w:hideMark/>
          </w:tcPr>
          <w:p w14:paraId="230F2E95" w14:textId="77777777" w:rsidR="005616D6" w:rsidRPr="00B526E6" w:rsidRDefault="005616D6" w:rsidP="00E42CF1">
            <w:pPr>
              <w:rPr>
                <w:rFonts w:ascii="Calibri" w:hAnsi="Calibri" w:cs="Calibri"/>
              </w:rPr>
            </w:pPr>
            <w:r w:rsidRPr="00B526E6">
              <w:rPr>
                <w:rFonts w:ascii="Calibri" w:hAnsi="Calibri" w:cs="Calibri"/>
              </w:rPr>
              <w:t>Regulacja wysokości monitora, kolor obudowy w odcieniach koloru szary lub czarny</w:t>
            </w:r>
          </w:p>
        </w:tc>
        <w:tc>
          <w:tcPr>
            <w:tcW w:w="3932" w:type="dxa"/>
            <w:tcBorders>
              <w:top w:val="nil"/>
              <w:left w:val="nil"/>
              <w:bottom w:val="single" w:sz="4" w:space="0" w:color="000000"/>
              <w:right w:val="single" w:sz="4" w:space="0" w:color="000000"/>
            </w:tcBorders>
            <w:shd w:val="clear" w:color="FFFFFF" w:fill="FFFFFF"/>
          </w:tcPr>
          <w:p w14:paraId="6F0F822A" w14:textId="77777777" w:rsidR="005616D6" w:rsidRPr="00B526E6" w:rsidRDefault="005616D6" w:rsidP="00E42CF1">
            <w:pPr>
              <w:rPr>
                <w:rFonts w:ascii="Calibri" w:hAnsi="Calibri" w:cs="Calibri"/>
              </w:rPr>
            </w:pPr>
          </w:p>
        </w:tc>
      </w:tr>
    </w:tbl>
    <w:p w14:paraId="1149B9F2" w14:textId="77777777" w:rsidR="009262D7" w:rsidRPr="00BC3BD6" w:rsidRDefault="009262D7" w:rsidP="006E5647">
      <w:pPr>
        <w:widowControl/>
        <w:numPr>
          <w:ilvl w:val="0"/>
          <w:numId w:val="60"/>
        </w:numPr>
        <w:autoSpaceDE/>
        <w:autoSpaceDN/>
        <w:jc w:val="both"/>
        <w:rPr>
          <w:rFonts w:ascii="Calibri" w:hAnsi="Calibri" w:cs="Calibri"/>
        </w:rPr>
      </w:pPr>
      <w:r w:rsidRPr="00BC3BD6">
        <w:rPr>
          <w:rFonts w:ascii="Calibri" w:hAnsi="Calibri" w:cs="Calibri"/>
          <w:b/>
          <w:bCs/>
        </w:rPr>
        <w:t xml:space="preserve">Kryterium </w:t>
      </w:r>
      <w:r>
        <w:rPr>
          <w:rFonts w:ascii="Calibri" w:hAnsi="Calibri" w:cs="Calibri"/>
          <w:b/>
          <w:bCs/>
        </w:rPr>
        <w:t>o</w:t>
      </w:r>
      <w:r w:rsidRPr="00BC3BD6">
        <w:rPr>
          <w:rFonts w:ascii="Calibri" w:hAnsi="Calibri" w:cs="Calibri"/>
          <w:b/>
          <w:bCs/>
        </w:rPr>
        <w:t>kres gwarancji:</w:t>
      </w:r>
    </w:p>
    <w:p w14:paraId="546F3980" w14:textId="77777777" w:rsidR="009262D7" w:rsidRPr="00BC3BD6" w:rsidRDefault="009262D7" w:rsidP="009262D7">
      <w:pPr>
        <w:jc w:val="both"/>
        <w:rPr>
          <w:rFonts w:ascii="Calibri" w:hAnsi="Calibri" w:cs="Calibri"/>
        </w:rPr>
      </w:pPr>
      <w:r w:rsidRPr="00BC3BD6">
        <w:rPr>
          <w:rFonts w:ascii="Calibri" w:hAnsi="Calibri" w:cs="Calibri"/>
          <w:color w:val="000000"/>
        </w:rPr>
        <w:t xml:space="preserve">Oświadczam, że na zaoferowany przedmiot zamówienia udzielam gwarancji na okres (w miesiącach): </w:t>
      </w:r>
    </w:p>
    <w:p w14:paraId="49FDD35E" w14:textId="34EFCDEA" w:rsidR="009262D7" w:rsidRPr="0098679C" w:rsidRDefault="009262D7" w:rsidP="006E5647">
      <w:pPr>
        <w:widowControl/>
        <w:numPr>
          <w:ilvl w:val="0"/>
          <w:numId w:val="59"/>
        </w:numPr>
        <w:adjustRightInd w:val="0"/>
        <w:contextualSpacing/>
        <w:jc w:val="both"/>
        <w:rPr>
          <w:rFonts w:ascii="Calibri" w:hAnsi="Calibri" w:cs="Calibri"/>
        </w:rPr>
      </w:pPr>
      <w:r w:rsidRPr="0098679C">
        <w:rPr>
          <w:rFonts w:ascii="Calibri" w:hAnsi="Calibri" w:cs="Calibri"/>
        </w:rPr>
        <w:t xml:space="preserve">…..  miesięczny okres gwarancji  na dostarczone Urządzenia dla poz. 1 </w:t>
      </w:r>
      <w:r>
        <w:rPr>
          <w:rFonts w:ascii="Calibri" w:hAnsi="Calibri" w:cs="Calibri"/>
        </w:rPr>
        <w:t xml:space="preserve">cz. I </w:t>
      </w:r>
      <w:r w:rsidRPr="0098679C">
        <w:rPr>
          <w:rFonts w:ascii="Calibri" w:hAnsi="Calibri" w:cs="Calibri"/>
        </w:rPr>
        <w:t>OPZ</w:t>
      </w:r>
    </w:p>
    <w:p w14:paraId="29A29E42" w14:textId="59EB7D67" w:rsidR="009262D7" w:rsidRPr="0098679C" w:rsidRDefault="009262D7" w:rsidP="006E5647">
      <w:pPr>
        <w:widowControl/>
        <w:numPr>
          <w:ilvl w:val="0"/>
          <w:numId w:val="59"/>
        </w:numPr>
        <w:adjustRightInd w:val="0"/>
        <w:contextualSpacing/>
        <w:jc w:val="both"/>
        <w:rPr>
          <w:rFonts w:ascii="Calibri" w:hAnsi="Calibri" w:cs="Calibri"/>
        </w:rPr>
      </w:pPr>
      <w:r w:rsidRPr="0098679C">
        <w:rPr>
          <w:rFonts w:ascii="Calibri" w:hAnsi="Calibri" w:cs="Calibri"/>
        </w:rPr>
        <w:t xml:space="preserve"> ….. miesięczny okres gwarancji  na dostarczone Urządzenia dla poz. 2 </w:t>
      </w:r>
      <w:r>
        <w:rPr>
          <w:rFonts w:ascii="Calibri" w:hAnsi="Calibri" w:cs="Calibri"/>
        </w:rPr>
        <w:t xml:space="preserve">cz. I </w:t>
      </w:r>
      <w:r w:rsidRPr="0098679C">
        <w:rPr>
          <w:rFonts w:ascii="Calibri" w:hAnsi="Calibri" w:cs="Calibri"/>
        </w:rPr>
        <w:t>OPZ</w:t>
      </w:r>
    </w:p>
    <w:p w14:paraId="5E9E0D09" w14:textId="02595E6F" w:rsidR="009262D7" w:rsidRPr="0098679C" w:rsidRDefault="009262D7" w:rsidP="006E5647">
      <w:pPr>
        <w:widowControl/>
        <w:numPr>
          <w:ilvl w:val="0"/>
          <w:numId w:val="59"/>
        </w:numPr>
        <w:adjustRightInd w:val="0"/>
        <w:contextualSpacing/>
        <w:jc w:val="both"/>
        <w:rPr>
          <w:rFonts w:ascii="Calibri" w:hAnsi="Calibri" w:cs="Calibri"/>
        </w:rPr>
      </w:pPr>
      <w:r w:rsidRPr="0098679C">
        <w:rPr>
          <w:rFonts w:ascii="Calibri" w:hAnsi="Calibri" w:cs="Calibri"/>
        </w:rPr>
        <w:t xml:space="preserve"> ….. miesięczny okres gwarancji  na dostarczone Urządzenia dla poz. 3 </w:t>
      </w:r>
      <w:r>
        <w:rPr>
          <w:rFonts w:ascii="Calibri" w:hAnsi="Calibri" w:cs="Calibri"/>
        </w:rPr>
        <w:t xml:space="preserve">cz. I </w:t>
      </w:r>
      <w:r w:rsidRPr="0098679C">
        <w:rPr>
          <w:rFonts w:ascii="Calibri" w:hAnsi="Calibri" w:cs="Calibri"/>
        </w:rPr>
        <w:t>OPZ</w:t>
      </w:r>
    </w:p>
    <w:p w14:paraId="706701E9" w14:textId="447533F9" w:rsidR="009262D7" w:rsidRPr="0098679C" w:rsidRDefault="009262D7" w:rsidP="006E5647">
      <w:pPr>
        <w:widowControl/>
        <w:numPr>
          <w:ilvl w:val="0"/>
          <w:numId w:val="59"/>
        </w:numPr>
        <w:adjustRightInd w:val="0"/>
        <w:contextualSpacing/>
        <w:jc w:val="both"/>
        <w:rPr>
          <w:rFonts w:ascii="Calibri" w:hAnsi="Calibri" w:cs="Calibri"/>
        </w:rPr>
      </w:pPr>
      <w:r w:rsidRPr="0098679C">
        <w:rPr>
          <w:rFonts w:ascii="Calibri" w:hAnsi="Calibri" w:cs="Calibri"/>
        </w:rPr>
        <w:t xml:space="preserve">….. miesięczny okres gwarancji  na dostarczone Urządzenia dla poz. 4 </w:t>
      </w:r>
      <w:r>
        <w:rPr>
          <w:rFonts w:ascii="Calibri" w:hAnsi="Calibri" w:cs="Calibri"/>
        </w:rPr>
        <w:t xml:space="preserve">cz. I </w:t>
      </w:r>
      <w:r w:rsidRPr="0098679C">
        <w:rPr>
          <w:rFonts w:ascii="Calibri" w:hAnsi="Calibri" w:cs="Calibri"/>
        </w:rPr>
        <w:t>OPZ</w:t>
      </w:r>
    </w:p>
    <w:p w14:paraId="1B7BC306" w14:textId="2D2763F0" w:rsidR="009262D7" w:rsidRPr="004E0D77" w:rsidRDefault="009262D7" w:rsidP="009262D7">
      <w:pPr>
        <w:adjustRightInd w:val="0"/>
        <w:jc w:val="both"/>
        <w:rPr>
          <w:rFonts w:ascii="Calibri" w:hAnsi="Calibri" w:cs="Calibri"/>
          <w:b/>
          <w:bCs/>
        </w:rPr>
      </w:pPr>
      <w:r w:rsidRPr="00BC3BD6">
        <w:rPr>
          <w:rFonts w:ascii="Calibri" w:eastAsia="Calibri" w:hAnsi="Calibri" w:cs="Calibri"/>
          <w:i/>
        </w:rPr>
        <w:t>* Zamawiający nie dopuszcza okresu gwarancji krótszego niż wskazany w OPZ</w:t>
      </w:r>
      <w:r>
        <w:rPr>
          <w:rFonts w:ascii="Calibri" w:eastAsia="Calibri" w:hAnsi="Calibri" w:cs="Calibri"/>
          <w:i/>
        </w:rPr>
        <w:t xml:space="preserve"> jako minimalny- 36</w:t>
      </w:r>
      <w:r w:rsidRPr="0098679C">
        <w:rPr>
          <w:rFonts w:ascii="Calibri" w:hAnsi="Calibri" w:cs="Calibri"/>
        </w:rPr>
        <w:t xml:space="preserve"> miesiące w przypadku poz. 1-</w:t>
      </w:r>
      <w:r>
        <w:rPr>
          <w:rFonts w:ascii="Calibri" w:hAnsi="Calibri" w:cs="Calibri"/>
        </w:rPr>
        <w:t xml:space="preserve">4 w cz. I; </w:t>
      </w:r>
      <w:r w:rsidRPr="0098679C">
        <w:rPr>
          <w:rFonts w:ascii="Calibri" w:hAnsi="Calibri" w:cs="Calibri"/>
        </w:rPr>
        <w:t>Zaoferowanie okresów gwarancji krótszych niż wskazane</w:t>
      </w:r>
      <w:r w:rsidRPr="0098679C">
        <w:rPr>
          <w:rFonts w:ascii="Calibri" w:hAnsi="Calibri" w:cs="Calibri"/>
          <w:b/>
          <w:bCs/>
        </w:rPr>
        <w:t xml:space="preserve"> </w:t>
      </w:r>
      <w:r w:rsidRPr="0098679C">
        <w:rPr>
          <w:rFonts w:ascii="Calibri" w:hAnsi="Calibri" w:cs="Calibri"/>
        </w:rPr>
        <w:t>powyżej dla danej pozycji oznaczać będzie złożenie oferty niezgodnej z SWZ.</w:t>
      </w:r>
    </w:p>
    <w:p w14:paraId="3B8E8987" w14:textId="0B89B95D" w:rsidR="000431C3" w:rsidRDefault="000431C3" w:rsidP="000431C3">
      <w:pPr>
        <w:ind w:firstLine="708"/>
        <w:rPr>
          <w:rFonts w:ascii="Calibri" w:hAnsi="Calibri" w:cs="Calibri"/>
          <w:b/>
          <w:iCs/>
        </w:rPr>
      </w:pPr>
    </w:p>
    <w:p w14:paraId="71760A8D" w14:textId="6637D41A" w:rsidR="009237AB" w:rsidRPr="005D02DC" w:rsidRDefault="009237AB" w:rsidP="009237AB">
      <w:pPr>
        <w:jc w:val="both"/>
        <w:rPr>
          <w:rFonts w:ascii="Calibri" w:hAnsi="Calibri" w:cs="Calibri"/>
          <w:b/>
          <w:bCs/>
        </w:rPr>
      </w:pPr>
      <w:r w:rsidRPr="005D02DC">
        <w:rPr>
          <w:rFonts w:ascii="Calibri" w:hAnsi="Calibri" w:cs="Calibri"/>
          <w:b/>
          <w:bCs/>
        </w:rPr>
        <w:t xml:space="preserve">CZĘŚĆ </w:t>
      </w:r>
      <w:r>
        <w:rPr>
          <w:rFonts w:ascii="Calibri" w:hAnsi="Calibri" w:cs="Calibri"/>
          <w:b/>
          <w:bCs/>
        </w:rPr>
        <w:t>I</w:t>
      </w:r>
      <w:r w:rsidRPr="005D02DC">
        <w:rPr>
          <w:rFonts w:ascii="Calibri" w:hAnsi="Calibri" w:cs="Calibri"/>
          <w:b/>
          <w:bCs/>
        </w:rPr>
        <w:t xml:space="preserve">I: </w:t>
      </w:r>
    </w:p>
    <w:p w14:paraId="587FB6FC" w14:textId="5C8FCEBD" w:rsidR="009237AB" w:rsidRPr="00BC3BD6" w:rsidRDefault="009262D7" w:rsidP="009237AB">
      <w:pPr>
        <w:tabs>
          <w:tab w:val="left" w:pos="284"/>
        </w:tabs>
        <w:jc w:val="both"/>
        <w:rPr>
          <w:rFonts w:ascii="Calibri" w:hAnsi="Calibri" w:cs="Calibri"/>
          <w:b/>
        </w:rPr>
      </w:pPr>
      <w:r>
        <w:rPr>
          <w:rFonts w:ascii="Calibri" w:hAnsi="Calibri" w:cs="Calibri"/>
          <w:b/>
        </w:rPr>
        <w:t xml:space="preserve">I. </w:t>
      </w:r>
      <w:r w:rsidR="009237AB" w:rsidRPr="00BC3BD6">
        <w:rPr>
          <w:rFonts w:ascii="Calibri" w:hAnsi="Calibri" w:cs="Calibri"/>
          <w:b/>
        </w:rPr>
        <w:t>Kryterium cena brutto zamówienia</w:t>
      </w:r>
    </w:p>
    <w:p w14:paraId="369BD3D0" w14:textId="77777777" w:rsidR="009237AB" w:rsidRPr="00BC3BD6" w:rsidRDefault="009237AB" w:rsidP="009237AB">
      <w:pPr>
        <w:rPr>
          <w:rFonts w:ascii="Calibri" w:hAnsi="Calibri" w:cs="Calibri"/>
        </w:rPr>
      </w:pPr>
      <w:r w:rsidRPr="00BC3BD6">
        <w:rPr>
          <w:rFonts w:ascii="Calibri" w:hAnsi="Calibri" w:cs="Calibri"/>
          <w:color w:val="2D2D2D"/>
          <w:shd w:val="clear" w:color="auto" w:fill="FFFFFF"/>
        </w:rPr>
        <w:t>Oferujemy wykonanie przedmiotu zamówienia w zakresie objętym SWZ za:</w:t>
      </w:r>
      <w:r w:rsidRPr="00BC3BD6">
        <w:rPr>
          <w:rFonts w:ascii="Calibri" w:hAnsi="Calibri" w:cs="Calibri"/>
          <w:color w:val="2D2D2D"/>
        </w:rPr>
        <w:br/>
      </w:r>
      <w:r w:rsidRPr="00BC3BD6">
        <w:rPr>
          <w:rFonts w:ascii="Calibri" w:hAnsi="Calibri" w:cs="Calibri"/>
          <w:color w:val="2D2D2D"/>
          <w:shd w:val="clear" w:color="auto" w:fill="FFFFFF"/>
        </w:rPr>
        <w:t xml:space="preserve">cenę brutto (łącznie z podatkiem VAT)*: _____________PLN </w:t>
      </w:r>
      <w:r w:rsidRPr="00BC3BD6">
        <w:rPr>
          <w:rFonts w:ascii="Calibri" w:hAnsi="Calibri" w:cs="Calibri"/>
          <w:color w:val="2D2D2D"/>
        </w:rPr>
        <w:br/>
      </w:r>
      <w:r w:rsidRPr="00BC3BD6">
        <w:rPr>
          <w:rFonts w:ascii="Calibri" w:hAnsi="Calibri" w:cs="Calibri"/>
          <w:color w:val="2D2D2D"/>
          <w:shd w:val="clear" w:color="auto" w:fill="FFFFFF"/>
        </w:rPr>
        <w:t>(słownie : ___________________________________________________________________)</w:t>
      </w:r>
      <w:r w:rsidRPr="00BC3BD6">
        <w:rPr>
          <w:rFonts w:ascii="Calibri" w:hAnsi="Calibri" w:cs="Calibri"/>
        </w:rPr>
        <w:t xml:space="preserve"> </w:t>
      </w:r>
    </w:p>
    <w:p w14:paraId="1319AC7B" w14:textId="63F6C693" w:rsidR="009237AB" w:rsidRPr="00BC3BD6" w:rsidRDefault="009237AB" w:rsidP="009237AB">
      <w:pPr>
        <w:rPr>
          <w:rFonts w:ascii="Calibri" w:hAnsi="Calibri" w:cs="Calibri"/>
        </w:rPr>
      </w:pPr>
      <w:r w:rsidRPr="00BC3BD6">
        <w:rPr>
          <w:rFonts w:ascii="Calibri" w:hAnsi="Calibri" w:cs="Calibri"/>
        </w:rPr>
        <w:t xml:space="preserve">(suma pozycji „Całkowita cena brutto zamówienia” z poniższej tabeli nr </w:t>
      </w:r>
      <w:r w:rsidR="000230BD">
        <w:rPr>
          <w:rFonts w:ascii="Calibri" w:hAnsi="Calibri" w:cs="Calibri"/>
        </w:rPr>
        <w:t>3</w:t>
      </w:r>
      <w:r w:rsidRPr="00BC3BD6">
        <w:rPr>
          <w:rFonts w:ascii="Calibri" w:hAnsi="Calibri" w:cs="Calibri"/>
        </w:rPr>
        <w:t>)</w:t>
      </w:r>
    </w:p>
    <w:p w14:paraId="3E96DB40" w14:textId="0D141538" w:rsidR="000230BD" w:rsidRDefault="009237AB" w:rsidP="000230BD">
      <w:pPr>
        <w:rPr>
          <w:rFonts w:ascii="Calibri" w:hAnsi="Calibri" w:cs="Calibri"/>
          <w:b/>
          <w:iCs/>
        </w:rPr>
      </w:pPr>
      <w:r w:rsidRPr="00BC3BD6">
        <w:rPr>
          <w:rFonts w:ascii="Calibri" w:hAnsi="Calibri" w:cs="Calibri"/>
          <w:color w:val="2D2D2D"/>
          <w:shd w:val="clear" w:color="auto" w:fill="FFFFFF"/>
        </w:rPr>
        <w:t>*</w:t>
      </w:r>
      <w:r w:rsidRPr="00DF09C3">
        <w:rPr>
          <w:rFonts w:ascii="Calibri" w:hAnsi="Calibri" w:cs="Calibri"/>
          <w:i/>
          <w:iCs/>
          <w:color w:val="2D2D2D"/>
          <w:shd w:val="clear" w:color="auto" w:fill="FFFFFF"/>
        </w:rPr>
        <w:t xml:space="preserve">W przypadku, gdy ofertę składa </w:t>
      </w:r>
      <w:r w:rsidRPr="00DF09C3">
        <w:rPr>
          <w:rFonts w:ascii="Calibri" w:hAnsi="Calibri" w:cs="Calibri"/>
          <w:b/>
          <w:bCs/>
          <w:i/>
          <w:iCs/>
          <w:color w:val="2D2D2D"/>
          <w:shd w:val="clear" w:color="auto" w:fill="FFFFFF"/>
        </w:rPr>
        <w:t>Wykonawca zagraniczny,</w:t>
      </w:r>
      <w:r w:rsidRPr="00DF09C3">
        <w:rPr>
          <w:rFonts w:ascii="Calibri" w:hAnsi="Calibri" w:cs="Calibri"/>
          <w:i/>
          <w:iCs/>
          <w:color w:val="2D2D2D"/>
          <w:shd w:val="clear" w:color="auto" w:fill="FFFFFF"/>
        </w:rPr>
        <w:t xml:space="preserve"> który na podstawie odrębnych przepisów nie jest zobowiązany do uiszczenia podatku VAT w Pole należy wpisać cenę netto.</w:t>
      </w:r>
      <w:r w:rsidR="000230BD" w:rsidRPr="000230BD">
        <w:rPr>
          <w:rFonts w:ascii="Calibri" w:hAnsi="Calibri" w:cs="Calibri"/>
          <w:b/>
          <w:iCs/>
        </w:rPr>
        <w:t xml:space="preserve"> </w:t>
      </w:r>
      <w:r w:rsidR="000230BD">
        <w:rPr>
          <w:rFonts w:ascii="Calibri" w:hAnsi="Calibri" w:cs="Calibri"/>
          <w:b/>
          <w:iCs/>
        </w:rPr>
        <w:br/>
      </w:r>
      <w:bookmarkStart w:id="3" w:name="_Hlk72835953"/>
      <w:r w:rsidR="000230BD" w:rsidRPr="009237AB">
        <w:rPr>
          <w:rFonts w:ascii="Calibri" w:hAnsi="Calibri" w:cs="Calibri"/>
          <w:b/>
          <w:iCs/>
        </w:rPr>
        <w:lastRenderedPageBreak/>
        <w:t xml:space="preserve">Oświadczam, że wybór naszej oferty będzie/nie będzie** prowadził do powstania u Zamawiającego obowiązku podatkowego zgodnie z przepisami o podatku od towarów i usług w myśl art. 225  ust.  1 ustawy </w:t>
      </w:r>
      <w:proofErr w:type="spellStart"/>
      <w:r w:rsidR="000230BD" w:rsidRPr="009237AB">
        <w:rPr>
          <w:rFonts w:ascii="Calibri" w:hAnsi="Calibri" w:cs="Calibri"/>
          <w:b/>
          <w:iCs/>
        </w:rPr>
        <w:t>Pzp</w:t>
      </w:r>
      <w:proofErr w:type="spellEnd"/>
      <w:r w:rsidR="000230BD" w:rsidRPr="009237AB">
        <w:rPr>
          <w:rFonts w:ascii="Calibri" w:hAnsi="Calibri" w:cs="Calibri"/>
          <w:b/>
          <w:iCs/>
        </w:rPr>
        <w:t xml:space="preserve">. Jeśli ten punkt nie zostanie wypełniony przez Wykonawcę, Zamawiający uznaje, że  wybór  oferty  Wykonawcy  nie  będzie prowadził  do  powstania  u Zamawiającego  obowiązku podatkowego zgodnie z przepisami o podatku od towarów i usług w myśl art. 225 ust. 1ustawy  </w:t>
      </w:r>
      <w:proofErr w:type="spellStart"/>
      <w:r w:rsidR="000230BD" w:rsidRPr="009237AB">
        <w:rPr>
          <w:rFonts w:ascii="Calibri" w:hAnsi="Calibri" w:cs="Calibri"/>
          <w:b/>
          <w:iCs/>
        </w:rPr>
        <w:t>Pzp</w:t>
      </w:r>
      <w:proofErr w:type="spellEnd"/>
      <w:r w:rsidR="000230BD" w:rsidRPr="009237AB">
        <w:rPr>
          <w:rFonts w:ascii="Calibri" w:hAnsi="Calibri" w:cs="Calibri"/>
          <w:b/>
          <w:iCs/>
        </w:rPr>
        <w:t>.</w:t>
      </w:r>
    </w:p>
    <w:p w14:paraId="3C660410" w14:textId="77777777" w:rsidR="000230BD" w:rsidRDefault="000230BD" w:rsidP="000230BD">
      <w:pPr>
        <w:spacing w:line="276" w:lineRule="auto"/>
        <w:rPr>
          <w:b/>
          <w:u w:val="single"/>
        </w:rPr>
      </w:pPr>
    </w:p>
    <w:p w14:paraId="59B85D1A" w14:textId="77777777" w:rsidR="000230BD" w:rsidRDefault="000230BD" w:rsidP="000230BD">
      <w:pPr>
        <w:spacing w:line="276" w:lineRule="auto"/>
        <w:rPr>
          <w:bCs/>
        </w:rPr>
      </w:pPr>
      <w:r w:rsidRPr="00BD5AE3">
        <w:rPr>
          <w:bCs/>
        </w:rPr>
        <w:t xml:space="preserve">** </w:t>
      </w:r>
      <w:r>
        <w:rPr>
          <w:bCs/>
        </w:rPr>
        <w:t xml:space="preserve">niepotrzebne </w:t>
      </w:r>
      <w:r w:rsidRPr="00BD5AE3">
        <w:rPr>
          <w:bCs/>
        </w:rPr>
        <w:t>skreślić</w:t>
      </w:r>
      <w:bookmarkEnd w:id="3"/>
      <w:r w:rsidRPr="00BD5AE3">
        <w:rPr>
          <w:bCs/>
        </w:rPr>
        <w:t xml:space="preserve"> </w:t>
      </w:r>
    </w:p>
    <w:p w14:paraId="6016317D" w14:textId="77777777" w:rsidR="000230BD" w:rsidRDefault="000230BD" w:rsidP="000230BD">
      <w:pPr>
        <w:spacing w:line="276" w:lineRule="auto"/>
        <w:rPr>
          <w:bCs/>
        </w:rPr>
      </w:pPr>
    </w:p>
    <w:p w14:paraId="7C6C15A2" w14:textId="77777777" w:rsidR="009237AB" w:rsidRDefault="009237AB" w:rsidP="009237AB">
      <w:pPr>
        <w:rPr>
          <w:rFonts w:ascii="Calibri" w:hAnsi="Calibri" w:cs="Calibri"/>
          <w:i/>
          <w:iCs/>
          <w:color w:val="2D2D2D"/>
          <w:shd w:val="clear" w:color="auto" w:fill="FFFFFF"/>
        </w:rPr>
      </w:pPr>
    </w:p>
    <w:p w14:paraId="348F61D1" w14:textId="77777777" w:rsidR="009237AB" w:rsidRPr="00BC3BD6" w:rsidRDefault="009237AB" w:rsidP="009237AB">
      <w:pPr>
        <w:jc w:val="both"/>
        <w:rPr>
          <w:rFonts w:ascii="Calibri" w:hAnsi="Calibri" w:cs="Calibri"/>
          <w:b/>
          <w:u w:val="single"/>
        </w:rPr>
      </w:pPr>
      <w:r w:rsidRPr="00BC3BD6">
        <w:rPr>
          <w:rFonts w:ascii="Calibri" w:hAnsi="Calibri" w:cs="Calibri"/>
          <w:b/>
          <w:u w:val="single"/>
        </w:rPr>
        <w:t>W TYM:</w:t>
      </w:r>
    </w:p>
    <w:p w14:paraId="7BA85727" w14:textId="77777777" w:rsidR="009237AB" w:rsidRDefault="009237AB" w:rsidP="009237AB">
      <w:pPr>
        <w:jc w:val="both"/>
        <w:rPr>
          <w:rFonts w:ascii="Calibri" w:hAnsi="Calibri" w:cs="Calibri"/>
          <w:b/>
          <w:u w:val="single"/>
        </w:rPr>
      </w:pPr>
    </w:p>
    <w:p w14:paraId="04247745" w14:textId="0AFBC3C2" w:rsidR="009237AB" w:rsidRPr="00BC3BD6" w:rsidRDefault="009237AB" w:rsidP="009237AB">
      <w:pPr>
        <w:jc w:val="both"/>
        <w:rPr>
          <w:rFonts w:ascii="Calibri" w:hAnsi="Calibri" w:cs="Calibri"/>
          <w:b/>
          <w:u w:val="single"/>
        </w:rPr>
      </w:pPr>
    </w:p>
    <w:tbl>
      <w:tblPr>
        <w:tblW w:w="13765" w:type="dxa"/>
        <w:tblInd w:w="55" w:type="dxa"/>
        <w:tblCellMar>
          <w:left w:w="70" w:type="dxa"/>
          <w:right w:w="70" w:type="dxa"/>
        </w:tblCellMar>
        <w:tblLook w:val="04A0" w:firstRow="1" w:lastRow="0" w:firstColumn="1" w:lastColumn="0" w:noHBand="0" w:noVBand="1"/>
      </w:tblPr>
      <w:tblGrid>
        <w:gridCol w:w="465"/>
        <w:gridCol w:w="2247"/>
        <w:gridCol w:w="705"/>
        <w:gridCol w:w="1326"/>
        <w:gridCol w:w="1326"/>
        <w:gridCol w:w="1326"/>
        <w:gridCol w:w="1368"/>
        <w:gridCol w:w="2734"/>
        <w:gridCol w:w="2268"/>
      </w:tblGrid>
      <w:tr w:rsidR="009237AB" w:rsidRPr="00BC3BD6" w14:paraId="5CC28095" w14:textId="77777777" w:rsidTr="00BD5AE3">
        <w:trPr>
          <w:trHeight w:val="367"/>
        </w:trPr>
        <w:tc>
          <w:tcPr>
            <w:tcW w:w="2712" w:type="dxa"/>
            <w:gridSpan w:val="2"/>
            <w:tcBorders>
              <w:top w:val="nil"/>
              <w:left w:val="nil"/>
              <w:bottom w:val="single" w:sz="4" w:space="0" w:color="auto"/>
              <w:right w:val="nil"/>
            </w:tcBorders>
            <w:shd w:val="clear" w:color="auto" w:fill="auto"/>
            <w:noWrap/>
            <w:vAlign w:val="bottom"/>
            <w:hideMark/>
          </w:tcPr>
          <w:p w14:paraId="06004E8A" w14:textId="28D1A7B8" w:rsidR="009237AB" w:rsidRPr="00BC3BD6" w:rsidRDefault="009237AB" w:rsidP="00BD5AE3">
            <w:pPr>
              <w:rPr>
                <w:rFonts w:ascii="Calibri" w:hAnsi="Calibri" w:cs="Calibri"/>
                <w:b/>
                <w:color w:val="000000"/>
              </w:rPr>
            </w:pPr>
            <w:r w:rsidRPr="00BC3BD6">
              <w:rPr>
                <w:rFonts w:ascii="Calibri" w:hAnsi="Calibri" w:cs="Calibri"/>
                <w:b/>
                <w:color w:val="000000"/>
              </w:rPr>
              <w:t xml:space="preserve">Tabela nr </w:t>
            </w:r>
            <w:r w:rsidR="000230BD">
              <w:rPr>
                <w:rFonts w:ascii="Calibri" w:hAnsi="Calibri" w:cs="Calibri"/>
                <w:b/>
                <w:color w:val="000000"/>
              </w:rPr>
              <w:t>3</w:t>
            </w:r>
          </w:p>
        </w:tc>
        <w:tc>
          <w:tcPr>
            <w:tcW w:w="705" w:type="dxa"/>
            <w:vMerge w:val="restart"/>
            <w:tcBorders>
              <w:top w:val="single" w:sz="8" w:space="0" w:color="auto"/>
              <w:left w:val="single" w:sz="8" w:space="0" w:color="auto"/>
              <w:bottom w:val="single" w:sz="4" w:space="0" w:color="auto"/>
              <w:right w:val="single" w:sz="8" w:space="0" w:color="auto"/>
            </w:tcBorders>
            <w:shd w:val="clear" w:color="auto" w:fill="auto"/>
            <w:vAlign w:val="center"/>
            <w:hideMark/>
          </w:tcPr>
          <w:p w14:paraId="54D1A7A6" w14:textId="77777777" w:rsidR="009237AB" w:rsidRPr="00BC3BD6" w:rsidRDefault="009237AB" w:rsidP="00BD5AE3">
            <w:pPr>
              <w:jc w:val="center"/>
              <w:rPr>
                <w:rFonts w:ascii="Calibri" w:hAnsi="Calibri" w:cs="Calibri"/>
                <w:b/>
                <w:color w:val="000000"/>
              </w:rPr>
            </w:pPr>
            <w:r w:rsidRPr="00BC3BD6">
              <w:rPr>
                <w:rFonts w:ascii="Calibri" w:hAnsi="Calibri" w:cs="Calibri"/>
                <w:b/>
                <w:color w:val="000000"/>
              </w:rPr>
              <w:t>Ilość</w:t>
            </w:r>
          </w:p>
        </w:tc>
        <w:tc>
          <w:tcPr>
            <w:tcW w:w="1326" w:type="dxa"/>
            <w:vMerge w:val="restart"/>
            <w:tcBorders>
              <w:top w:val="single" w:sz="8" w:space="0" w:color="auto"/>
              <w:left w:val="single" w:sz="8" w:space="0" w:color="auto"/>
              <w:bottom w:val="single" w:sz="4" w:space="0" w:color="auto"/>
              <w:right w:val="single" w:sz="8" w:space="0" w:color="auto"/>
            </w:tcBorders>
          </w:tcPr>
          <w:p w14:paraId="0A1968E5" w14:textId="77777777" w:rsidR="009237AB" w:rsidRPr="00BC3BD6" w:rsidRDefault="009237AB" w:rsidP="00BD5AE3">
            <w:pPr>
              <w:jc w:val="center"/>
              <w:rPr>
                <w:rFonts w:ascii="Calibri" w:hAnsi="Calibri" w:cs="Calibri"/>
                <w:b/>
                <w:color w:val="000000"/>
              </w:rPr>
            </w:pPr>
            <w:r w:rsidRPr="00BC3BD6">
              <w:rPr>
                <w:rFonts w:ascii="Calibri" w:hAnsi="Calibri" w:cs="Calibri"/>
                <w:b/>
                <w:color w:val="000000"/>
              </w:rPr>
              <w:t>Cena jednostkowa netto</w:t>
            </w:r>
          </w:p>
        </w:tc>
        <w:tc>
          <w:tcPr>
            <w:tcW w:w="1326" w:type="dxa"/>
            <w:vMerge w:val="restart"/>
            <w:tcBorders>
              <w:top w:val="single" w:sz="8" w:space="0" w:color="auto"/>
              <w:left w:val="single" w:sz="8" w:space="0" w:color="auto"/>
              <w:bottom w:val="single" w:sz="4" w:space="0" w:color="auto"/>
              <w:right w:val="single" w:sz="8" w:space="0" w:color="auto"/>
            </w:tcBorders>
          </w:tcPr>
          <w:p w14:paraId="0BD9C7A7" w14:textId="77777777" w:rsidR="009237AB" w:rsidRPr="00BC3BD6" w:rsidRDefault="009237AB" w:rsidP="00BD5AE3">
            <w:pPr>
              <w:jc w:val="center"/>
              <w:rPr>
                <w:rFonts w:ascii="Calibri" w:hAnsi="Calibri" w:cs="Calibri"/>
                <w:b/>
                <w:color w:val="000000"/>
              </w:rPr>
            </w:pPr>
            <w:r w:rsidRPr="00BC3BD6">
              <w:rPr>
                <w:rFonts w:ascii="Calibri" w:hAnsi="Calibri" w:cs="Calibri"/>
                <w:b/>
                <w:color w:val="000000"/>
              </w:rPr>
              <w:t>Cena jednostkowa brutto</w:t>
            </w:r>
          </w:p>
        </w:tc>
        <w:tc>
          <w:tcPr>
            <w:tcW w:w="1326" w:type="dxa"/>
            <w:vMerge w:val="restart"/>
            <w:tcBorders>
              <w:top w:val="single" w:sz="8" w:space="0" w:color="auto"/>
              <w:left w:val="single" w:sz="8" w:space="0" w:color="auto"/>
              <w:bottom w:val="single" w:sz="4" w:space="0" w:color="auto"/>
              <w:right w:val="single" w:sz="8" w:space="0" w:color="auto"/>
            </w:tcBorders>
            <w:shd w:val="clear" w:color="auto" w:fill="auto"/>
            <w:vAlign w:val="center"/>
            <w:hideMark/>
          </w:tcPr>
          <w:p w14:paraId="3CCCF675" w14:textId="77777777" w:rsidR="009237AB" w:rsidRPr="00BC3BD6" w:rsidRDefault="009237AB" w:rsidP="00BD5AE3">
            <w:pPr>
              <w:jc w:val="center"/>
              <w:rPr>
                <w:rFonts w:ascii="Calibri" w:hAnsi="Calibri" w:cs="Calibri"/>
                <w:b/>
                <w:color w:val="000000"/>
              </w:rPr>
            </w:pPr>
            <w:r w:rsidRPr="00BC3BD6">
              <w:rPr>
                <w:rFonts w:ascii="Calibri" w:hAnsi="Calibri" w:cs="Calibri"/>
                <w:b/>
                <w:color w:val="000000"/>
              </w:rPr>
              <w:t>Całkowita cena netto zamówienia (kol.3x kol.4)</w:t>
            </w:r>
          </w:p>
        </w:tc>
        <w:tc>
          <w:tcPr>
            <w:tcW w:w="1368" w:type="dxa"/>
            <w:vMerge w:val="restart"/>
            <w:tcBorders>
              <w:top w:val="single" w:sz="8" w:space="0" w:color="auto"/>
              <w:left w:val="single" w:sz="8" w:space="0" w:color="auto"/>
              <w:bottom w:val="single" w:sz="4" w:space="0" w:color="auto"/>
              <w:right w:val="single" w:sz="8" w:space="0" w:color="auto"/>
            </w:tcBorders>
            <w:shd w:val="clear" w:color="auto" w:fill="auto"/>
            <w:vAlign w:val="center"/>
            <w:hideMark/>
          </w:tcPr>
          <w:p w14:paraId="1E17C777" w14:textId="77777777" w:rsidR="009237AB" w:rsidRPr="00BC3BD6" w:rsidRDefault="009237AB" w:rsidP="00BD5AE3">
            <w:pPr>
              <w:jc w:val="center"/>
              <w:rPr>
                <w:rFonts w:ascii="Calibri" w:hAnsi="Calibri" w:cs="Calibri"/>
                <w:b/>
                <w:color w:val="000000"/>
              </w:rPr>
            </w:pPr>
            <w:r w:rsidRPr="00BC3BD6">
              <w:rPr>
                <w:rFonts w:ascii="Calibri" w:hAnsi="Calibri" w:cs="Calibri"/>
                <w:b/>
                <w:color w:val="000000"/>
              </w:rPr>
              <w:t>Całkowita cena brutto zamówienia (kol.3x kol.5)</w:t>
            </w:r>
          </w:p>
        </w:tc>
        <w:tc>
          <w:tcPr>
            <w:tcW w:w="2734" w:type="dxa"/>
            <w:vMerge w:val="restart"/>
            <w:tcBorders>
              <w:top w:val="single" w:sz="8" w:space="0" w:color="auto"/>
              <w:left w:val="single" w:sz="8" w:space="0" w:color="auto"/>
              <w:bottom w:val="single" w:sz="4" w:space="0" w:color="auto"/>
              <w:right w:val="single" w:sz="8" w:space="0" w:color="auto"/>
            </w:tcBorders>
            <w:shd w:val="clear" w:color="auto" w:fill="auto"/>
            <w:vAlign w:val="center"/>
            <w:hideMark/>
          </w:tcPr>
          <w:p w14:paraId="114BD55C" w14:textId="77777777" w:rsidR="009237AB" w:rsidRPr="00BC3BD6" w:rsidRDefault="009237AB" w:rsidP="00BD5AE3">
            <w:pPr>
              <w:jc w:val="center"/>
              <w:rPr>
                <w:rFonts w:ascii="Calibri" w:hAnsi="Calibri" w:cs="Calibri"/>
                <w:b/>
                <w:color w:val="000000"/>
              </w:rPr>
            </w:pPr>
            <w:r w:rsidRPr="00BC3BD6">
              <w:rPr>
                <w:rFonts w:ascii="Calibri" w:hAnsi="Calibri" w:cs="Calibri"/>
                <w:b/>
                <w:color w:val="000000"/>
              </w:rPr>
              <w:t>Oferowany sprzęt- wskazać pełną nazwę produktu, typ, model, nazwę producenta, kod PKWiU</w:t>
            </w:r>
          </w:p>
        </w:tc>
        <w:tc>
          <w:tcPr>
            <w:tcW w:w="2268" w:type="dxa"/>
            <w:vMerge w:val="restart"/>
            <w:tcBorders>
              <w:top w:val="single" w:sz="8" w:space="0" w:color="auto"/>
              <w:left w:val="single" w:sz="8" w:space="0" w:color="auto"/>
              <w:bottom w:val="single" w:sz="4" w:space="0" w:color="auto"/>
              <w:right w:val="single" w:sz="8" w:space="0" w:color="auto"/>
            </w:tcBorders>
          </w:tcPr>
          <w:p w14:paraId="2544D595" w14:textId="77777777" w:rsidR="009237AB" w:rsidRPr="00BC3BD6" w:rsidRDefault="009237AB" w:rsidP="00BD5AE3">
            <w:pPr>
              <w:jc w:val="center"/>
              <w:rPr>
                <w:rFonts w:ascii="Calibri" w:hAnsi="Calibri" w:cs="Calibri"/>
                <w:b/>
                <w:color w:val="000000"/>
              </w:rPr>
            </w:pPr>
            <w:r w:rsidRPr="00BC3BD6">
              <w:rPr>
                <w:rFonts w:ascii="Calibri" w:hAnsi="Calibri" w:cs="Calibri"/>
                <w:b/>
                <w:color w:val="000000"/>
              </w:rPr>
              <w:t>Uwagi</w:t>
            </w:r>
          </w:p>
        </w:tc>
      </w:tr>
      <w:tr w:rsidR="009237AB" w:rsidRPr="00BC3BD6" w14:paraId="5E2EE594" w14:textId="77777777" w:rsidTr="00BD5AE3">
        <w:trPr>
          <w:trHeight w:val="350"/>
        </w:trPr>
        <w:tc>
          <w:tcPr>
            <w:tcW w:w="4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CBAA99" w14:textId="77777777" w:rsidR="009237AB" w:rsidRPr="00BC3BD6" w:rsidRDefault="009237AB" w:rsidP="00BD5AE3">
            <w:pPr>
              <w:jc w:val="center"/>
              <w:rPr>
                <w:rFonts w:ascii="Calibri" w:hAnsi="Calibri" w:cs="Calibri"/>
                <w:b/>
                <w:color w:val="000000"/>
              </w:rPr>
            </w:pPr>
            <w:r w:rsidRPr="00BC3BD6">
              <w:rPr>
                <w:rFonts w:ascii="Calibri" w:hAnsi="Calibri" w:cs="Calibri"/>
                <w:b/>
                <w:color w:val="000000"/>
              </w:rPr>
              <w:t>Lp.</w:t>
            </w:r>
          </w:p>
        </w:tc>
        <w:tc>
          <w:tcPr>
            <w:tcW w:w="22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5C7A96" w14:textId="77777777" w:rsidR="009237AB" w:rsidRPr="00BC3BD6" w:rsidRDefault="009237AB" w:rsidP="00BD5AE3">
            <w:pPr>
              <w:jc w:val="center"/>
              <w:rPr>
                <w:rFonts w:ascii="Calibri" w:hAnsi="Calibri" w:cs="Calibri"/>
                <w:b/>
                <w:color w:val="000000"/>
              </w:rPr>
            </w:pPr>
            <w:r w:rsidRPr="00BC3BD6">
              <w:rPr>
                <w:rFonts w:ascii="Calibri" w:hAnsi="Calibri" w:cs="Calibri"/>
                <w:b/>
                <w:color w:val="000000"/>
              </w:rPr>
              <w:t>Nazwa</w:t>
            </w:r>
          </w:p>
        </w:tc>
        <w:tc>
          <w:tcPr>
            <w:tcW w:w="70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2D79F84" w14:textId="77777777" w:rsidR="009237AB" w:rsidRPr="00BC3BD6" w:rsidRDefault="009237AB" w:rsidP="00BD5AE3">
            <w:pPr>
              <w:rPr>
                <w:rFonts w:ascii="Calibri" w:hAnsi="Calibri" w:cs="Calibri"/>
                <w:b/>
                <w:color w:val="000000"/>
              </w:rPr>
            </w:pPr>
          </w:p>
        </w:tc>
        <w:tc>
          <w:tcPr>
            <w:tcW w:w="1326" w:type="dxa"/>
            <w:vMerge/>
            <w:tcBorders>
              <w:top w:val="single" w:sz="4" w:space="0" w:color="auto"/>
              <w:left w:val="single" w:sz="4" w:space="0" w:color="auto"/>
              <w:bottom w:val="single" w:sz="4" w:space="0" w:color="auto"/>
              <w:right w:val="single" w:sz="4" w:space="0" w:color="auto"/>
            </w:tcBorders>
          </w:tcPr>
          <w:p w14:paraId="450F4852" w14:textId="77777777" w:rsidR="009237AB" w:rsidRPr="00BC3BD6" w:rsidRDefault="009237AB" w:rsidP="00BD5AE3">
            <w:pPr>
              <w:rPr>
                <w:rFonts w:ascii="Calibri" w:hAnsi="Calibri" w:cs="Calibri"/>
                <w:b/>
                <w:color w:val="000000"/>
              </w:rPr>
            </w:pPr>
          </w:p>
        </w:tc>
        <w:tc>
          <w:tcPr>
            <w:tcW w:w="1326" w:type="dxa"/>
            <w:vMerge/>
            <w:tcBorders>
              <w:top w:val="single" w:sz="4" w:space="0" w:color="auto"/>
              <w:left w:val="single" w:sz="4" w:space="0" w:color="auto"/>
              <w:bottom w:val="single" w:sz="4" w:space="0" w:color="auto"/>
              <w:right w:val="single" w:sz="4" w:space="0" w:color="auto"/>
            </w:tcBorders>
          </w:tcPr>
          <w:p w14:paraId="7656428F" w14:textId="77777777" w:rsidR="009237AB" w:rsidRPr="00BC3BD6" w:rsidRDefault="009237AB" w:rsidP="00BD5AE3">
            <w:pPr>
              <w:rPr>
                <w:rFonts w:ascii="Calibri" w:hAnsi="Calibri" w:cs="Calibri"/>
                <w:b/>
                <w:color w:val="000000"/>
              </w:rPr>
            </w:pPr>
          </w:p>
        </w:tc>
        <w:tc>
          <w:tcPr>
            <w:tcW w:w="132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4460CE" w14:textId="77777777" w:rsidR="009237AB" w:rsidRPr="00BC3BD6" w:rsidRDefault="009237AB" w:rsidP="00BD5AE3">
            <w:pPr>
              <w:rPr>
                <w:rFonts w:ascii="Calibri" w:hAnsi="Calibri" w:cs="Calibri"/>
                <w:b/>
                <w:color w:val="000000"/>
              </w:rPr>
            </w:pPr>
          </w:p>
        </w:tc>
        <w:tc>
          <w:tcPr>
            <w:tcW w:w="136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842BE96" w14:textId="77777777" w:rsidR="009237AB" w:rsidRPr="00BC3BD6" w:rsidRDefault="009237AB" w:rsidP="00BD5AE3">
            <w:pPr>
              <w:rPr>
                <w:rFonts w:ascii="Calibri" w:hAnsi="Calibri" w:cs="Calibri"/>
                <w:b/>
                <w:color w:val="000000"/>
              </w:rPr>
            </w:pPr>
          </w:p>
        </w:tc>
        <w:tc>
          <w:tcPr>
            <w:tcW w:w="27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3967514" w14:textId="77777777" w:rsidR="009237AB" w:rsidRPr="00BC3BD6" w:rsidRDefault="009237AB" w:rsidP="00BD5AE3">
            <w:pPr>
              <w:rPr>
                <w:rFonts w:ascii="Calibri" w:hAnsi="Calibri" w:cs="Calibri"/>
                <w:b/>
                <w:color w:val="000000"/>
              </w:rPr>
            </w:pPr>
          </w:p>
        </w:tc>
        <w:tc>
          <w:tcPr>
            <w:tcW w:w="2268" w:type="dxa"/>
            <w:vMerge/>
            <w:tcBorders>
              <w:top w:val="single" w:sz="4" w:space="0" w:color="auto"/>
              <w:left w:val="single" w:sz="4" w:space="0" w:color="auto"/>
              <w:bottom w:val="single" w:sz="4" w:space="0" w:color="auto"/>
              <w:right w:val="single" w:sz="4" w:space="0" w:color="auto"/>
            </w:tcBorders>
          </w:tcPr>
          <w:p w14:paraId="1E167262" w14:textId="77777777" w:rsidR="009237AB" w:rsidRPr="00BC3BD6" w:rsidRDefault="009237AB" w:rsidP="00BD5AE3">
            <w:pPr>
              <w:rPr>
                <w:rFonts w:ascii="Calibri" w:hAnsi="Calibri" w:cs="Calibri"/>
                <w:b/>
                <w:color w:val="000000"/>
              </w:rPr>
            </w:pPr>
          </w:p>
        </w:tc>
      </w:tr>
      <w:tr w:rsidR="009237AB" w:rsidRPr="00BC3BD6" w14:paraId="1DC2A65C" w14:textId="77777777" w:rsidTr="00BD5AE3">
        <w:trPr>
          <w:trHeight w:val="113"/>
        </w:trPr>
        <w:tc>
          <w:tcPr>
            <w:tcW w:w="4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2A3FA6" w14:textId="77777777" w:rsidR="009237AB" w:rsidRPr="00BC3BD6" w:rsidRDefault="009237AB" w:rsidP="00BD5AE3">
            <w:pPr>
              <w:jc w:val="center"/>
              <w:rPr>
                <w:rFonts w:ascii="Calibri" w:hAnsi="Calibri" w:cs="Calibri"/>
                <w:b/>
                <w:color w:val="000000"/>
              </w:rPr>
            </w:pPr>
            <w:r w:rsidRPr="00BC3BD6">
              <w:rPr>
                <w:rFonts w:ascii="Calibri" w:hAnsi="Calibri" w:cs="Calibri"/>
                <w:b/>
                <w:color w:val="000000"/>
              </w:rPr>
              <w:t>1</w:t>
            </w:r>
          </w:p>
        </w:tc>
        <w:tc>
          <w:tcPr>
            <w:tcW w:w="22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D897D4" w14:textId="77777777" w:rsidR="009237AB" w:rsidRPr="00BC3BD6" w:rsidRDefault="009237AB" w:rsidP="00BD5AE3">
            <w:pPr>
              <w:jc w:val="center"/>
              <w:rPr>
                <w:rFonts w:ascii="Calibri" w:hAnsi="Calibri" w:cs="Calibri"/>
                <w:b/>
                <w:color w:val="000000"/>
              </w:rPr>
            </w:pPr>
            <w:r w:rsidRPr="00BC3BD6">
              <w:rPr>
                <w:rFonts w:ascii="Calibri" w:hAnsi="Calibri" w:cs="Calibri"/>
                <w:b/>
                <w:color w:val="000000"/>
              </w:rPr>
              <w:t>2</w:t>
            </w:r>
          </w:p>
        </w:tc>
        <w:tc>
          <w:tcPr>
            <w:tcW w:w="7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454F4B" w14:textId="77777777" w:rsidR="009237AB" w:rsidRPr="00BC3BD6" w:rsidRDefault="009237AB" w:rsidP="00BD5AE3">
            <w:pPr>
              <w:jc w:val="center"/>
              <w:rPr>
                <w:rFonts w:ascii="Calibri" w:hAnsi="Calibri" w:cs="Calibri"/>
                <w:b/>
                <w:color w:val="000000"/>
              </w:rPr>
            </w:pPr>
            <w:r w:rsidRPr="00BC3BD6">
              <w:rPr>
                <w:rFonts w:ascii="Calibri" w:hAnsi="Calibri" w:cs="Calibri"/>
                <w:b/>
                <w:color w:val="000000"/>
              </w:rPr>
              <w:t>3</w:t>
            </w:r>
          </w:p>
        </w:tc>
        <w:tc>
          <w:tcPr>
            <w:tcW w:w="1326" w:type="dxa"/>
            <w:tcBorders>
              <w:top w:val="single" w:sz="4" w:space="0" w:color="auto"/>
              <w:left w:val="single" w:sz="4" w:space="0" w:color="auto"/>
              <w:bottom w:val="single" w:sz="4" w:space="0" w:color="auto"/>
              <w:right w:val="single" w:sz="4" w:space="0" w:color="auto"/>
            </w:tcBorders>
          </w:tcPr>
          <w:p w14:paraId="5CFFE1B0" w14:textId="77777777" w:rsidR="009237AB" w:rsidRPr="00BC3BD6" w:rsidRDefault="009237AB" w:rsidP="00BD5AE3">
            <w:pPr>
              <w:jc w:val="center"/>
              <w:rPr>
                <w:rFonts w:ascii="Calibri" w:hAnsi="Calibri" w:cs="Calibri"/>
                <w:b/>
                <w:color w:val="000000"/>
              </w:rPr>
            </w:pPr>
            <w:r w:rsidRPr="00BC3BD6">
              <w:rPr>
                <w:rFonts w:ascii="Calibri" w:hAnsi="Calibri" w:cs="Calibri"/>
                <w:b/>
                <w:color w:val="000000"/>
              </w:rPr>
              <w:t>4</w:t>
            </w:r>
          </w:p>
        </w:tc>
        <w:tc>
          <w:tcPr>
            <w:tcW w:w="1326" w:type="dxa"/>
            <w:tcBorders>
              <w:top w:val="single" w:sz="4" w:space="0" w:color="auto"/>
              <w:left w:val="single" w:sz="4" w:space="0" w:color="auto"/>
              <w:bottom w:val="single" w:sz="4" w:space="0" w:color="auto"/>
              <w:right w:val="single" w:sz="4" w:space="0" w:color="auto"/>
            </w:tcBorders>
          </w:tcPr>
          <w:p w14:paraId="5F81F713" w14:textId="77777777" w:rsidR="009237AB" w:rsidRPr="00BC3BD6" w:rsidRDefault="009237AB" w:rsidP="00BD5AE3">
            <w:pPr>
              <w:jc w:val="center"/>
              <w:rPr>
                <w:rFonts w:ascii="Calibri" w:hAnsi="Calibri" w:cs="Calibri"/>
                <w:b/>
                <w:color w:val="000000"/>
              </w:rPr>
            </w:pPr>
            <w:r w:rsidRPr="00BC3BD6">
              <w:rPr>
                <w:rFonts w:ascii="Calibri" w:hAnsi="Calibri" w:cs="Calibri"/>
                <w:b/>
                <w:color w:val="000000"/>
              </w:rPr>
              <w:t>5</w:t>
            </w:r>
          </w:p>
        </w:tc>
        <w:tc>
          <w:tcPr>
            <w:tcW w:w="13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F08173" w14:textId="77777777" w:rsidR="009237AB" w:rsidRPr="00BC3BD6" w:rsidRDefault="009237AB" w:rsidP="00BD5AE3">
            <w:pPr>
              <w:jc w:val="center"/>
              <w:rPr>
                <w:rFonts w:ascii="Calibri" w:hAnsi="Calibri" w:cs="Calibri"/>
                <w:b/>
                <w:color w:val="000000"/>
              </w:rPr>
            </w:pPr>
            <w:r w:rsidRPr="00BC3BD6">
              <w:rPr>
                <w:rFonts w:ascii="Calibri" w:hAnsi="Calibri" w:cs="Calibri"/>
                <w:b/>
                <w:color w:val="000000"/>
              </w:rPr>
              <w:t>6</w:t>
            </w:r>
          </w:p>
        </w:tc>
        <w:tc>
          <w:tcPr>
            <w:tcW w:w="13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A2E1B0" w14:textId="77777777" w:rsidR="009237AB" w:rsidRPr="00BC3BD6" w:rsidRDefault="009237AB" w:rsidP="00BD5AE3">
            <w:pPr>
              <w:jc w:val="center"/>
              <w:rPr>
                <w:rFonts w:ascii="Calibri" w:hAnsi="Calibri" w:cs="Calibri"/>
                <w:b/>
                <w:color w:val="000000"/>
              </w:rPr>
            </w:pPr>
            <w:r w:rsidRPr="00BC3BD6">
              <w:rPr>
                <w:rFonts w:ascii="Calibri" w:hAnsi="Calibri" w:cs="Calibri"/>
                <w:b/>
                <w:color w:val="000000"/>
              </w:rPr>
              <w:t>7</w:t>
            </w:r>
          </w:p>
        </w:tc>
        <w:tc>
          <w:tcPr>
            <w:tcW w:w="27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B8C64D" w14:textId="77777777" w:rsidR="009237AB" w:rsidRPr="00BC3BD6" w:rsidRDefault="009237AB" w:rsidP="00BD5AE3">
            <w:pPr>
              <w:jc w:val="center"/>
              <w:rPr>
                <w:rFonts w:ascii="Calibri" w:hAnsi="Calibri" w:cs="Calibri"/>
                <w:b/>
                <w:color w:val="000000"/>
              </w:rPr>
            </w:pPr>
            <w:r w:rsidRPr="00BC3BD6">
              <w:rPr>
                <w:rFonts w:ascii="Calibri" w:hAnsi="Calibri" w:cs="Calibri"/>
                <w:b/>
                <w:color w:val="000000"/>
              </w:rPr>
              <w:t>8</w:t>
            </w:r>
          </w:p>
        </w:tc>
        <w:tc>
          <w:tcPr>
            <w:tcW w:w="2268" w:type="dxa"/>
            <w:tcBorders>
              <w:top w:val="single" w:sz="4" w:space="0" w:color="auto"/>
              <w:left w:val="single" w:sz="4" w:space="0" w:color="auto"/>
              <w:bottom w:val="single" w:sz="4" w:space="0" w:color="auto"/>
              <w:right w:val="single" w:sz="4" w:space="0" w:color="auto"/>
            </w:tcBorders>
          </w:tcPr>
          <w:p w14:paraId="629C35A3" w14:textId="77777777" w:rsidR="009237AB" w:rsidRPr="00BC3BD6" w:rsidRDefault="009237AB" w:rsidP="00BD5AE3">
            <w:pPr>
              <w:jc w:val="center"/>
              <w:rPr>
                <w:rFonts w:ascii="Calibri" w:hAnsi="Calibri" w:cs="Calibri"/>
                <w:b/>
                <w:color w:val="000000"/>
              </w:rPr>
            </w:pPr>
            <w:r w:rsidRPr="00BC3BD6">
              <w:rPr>
                <w:rFonts w:ascii="Calibri" w:hAnsi="Calibri" w:cs="Calibri"/>
                <w:b/>
                <w:color w:val="000000"/>
              </w:rPr>
              <w:t>9</w:t>
            </w:r>
          </w:p>
        </w:tc>
      </w:tr>
      <w:tr w:rsidR="009237AB" w:rsidRPr="00BC3BD6" w14:paraId="7F4A69D8" w14:textId="77777777" w:rsidTr="00BD5AE3">
        <w:trPr>
          <w:trHeight w:val="315"/>
        </w:trPr>
        <w:tc>
          <w:tcPr>
            <w:tcW w:w="4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2D2E6C" w14:textId="0FF11754" w:rsidR="009237AB" w:rsidRPr="00BC3BD6" w:rsidRDefault="000230BD" w:rsidP="00BD5AE3">
            <w:pPr>
              <w:jc w:val="center"/>
              <w:rPr>
                <w:rFonts w:ascii="Calibri" w:hAnsi="Calibri" w:cs="Calibri"/>
                <w:color w:val="000000"/>
              </w:rPr>
            </w:pPr>
            <w:r>
              <w:rPr>
                <w:rFonts w:ascii="Calibri" w:hAnsi="Calibri" w:cs="Calibri"/>
                <w:color w:val="000000"/>
              </w:rPr>
              <w:t>1</w:t>
            </w:r>
          </w:p>
        </w:tc>
        <w:tc>
          <w:tcPr>
            <w:tcW w:w="2247" w:type="dxa"/>
            <w:tcBorders>
              <w:top w:val="nil"/>
              <w:left w:val="single" w:sz="4" w:space="0" w:color="auto"/>
              <w:bottom w:val="single" w:sz="4" w:space="0" w:color="auto"/>
              <w:right w:val="single" w:sz="4" w:space="0" w:color="auto"/>
            </w:tcBorders>
            <w:shd w:val="clear" w:color="auto" w:fill="auto"/>
            <w:noWrap/>
            <w:vAlign w:val="center"/>
          </w:tcPr>
          <w:p w14:paraId="6F5AC72A" w14:textId="0E4D5BFD" w:rsidR="009237AB" w:rsidRPr="00811CF9" w:rsidRDefault="009237AB" w:rsidP="00BD5AE3">
            <w:pPr>
              <w:ind w:left="360"/>
              <w:jc w:val="center"/>
              <w:rPr>
                <w:rFonts w:ascii="Calibri" w:hAnsi="Calibri" w:cs="Calibri"/>
                <w:color w:val="000000"/>
              </w:rPr>
            </w:pPr>
            <w:r w:rsidRPr="00A413E2">
              <w:rPr>
                <w:rFonts w:ascii="Calibri" w:hAnsi="Calibri" w:cs="Calibri"/>
                <w:color w:val="000000"/>
              </w:rPr>
              <w:t xml:space="preserve">Router klasy UTM </w:t>
            </w:r>
          </w:p>
        </w:tc>
        <w:tc>
          <w:tcPr>
            <w:tcW w:w="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977F9C" w14:textId="77777777" w:rsidR="009237AB" w:rsidRPr="00BC3BD6" w:rsidRDefault="009237AB" w:rsidP="00BD5AE3">
            <w:pPr>
              <w:jc w:val="center"/>
              <w:rPr>
                <w:rFonts w:ascii="Calibri" w:hAnsi="Calibri" w:cs="Calibri"/>
                <w:color w:val="000000"/>
              </w:rPr>
            </w:pPr>
            <w:r>
              <w:rPr>
                <w:rFonts w:ascii="Calibri" w:hAnsi="Calibri" w:cs="Calibri"/>
                <w:color w:val="000000"/>
              </w:rPr>
              <w:t>1</w:t>
            </w:r>
          </w:p>
        </w:tc>
        <w:tc>
          <w:tcPr>
            <w:tcW w:w="1326" w:type="dxa"/>
            <w:tcBorders>
              <w:top w:val="single" w:sz="4" w:space="0" w:color="auto"/>
              <w:left w:val="single" w:sz="4" w:space="0" w:color="auto"/>
              <w:bottom w:val="single" w:sz="4" w:space="0" w:color="auto"/>
              <w:right w:val="single" w:sz="4" w:space="0" w:color="auto"/>
            </w:tcBorders>
          </w:tcPr>
          <w:p w14:paraId="37074622" w14:textId="77777777" w:rsidR="009237AB" w:rsidRPr="00BC3BD6" w:rsidRDefault="009237AB" w:rsidP="00BD5AE3">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tcPr>
          <w:p w14:paraId="2D1A649D" w14:textId="77777777" w:rsidR="009237AB" w:rsidRPr="00BC3BD6" w:rsidRDefault="009237AB" w:rsidP="00BD5AE3">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92A1D7" w14:textId="77777777" w:rsidR="009237AB" w:rsidRPr="00BC3BD6" w:rsidRDefault="009237AB" w:rsidP="00BD5AE3">
            <w:pPr>
              <w:rPr>
                <w:rFonts w:ascii="Calibri" w:hAnsi="Calibri" w:cs="Calibri"/>
                <w:color w:val="000000"/>
              </w:rPr>
            </w:pPr>
          </w:p>
        </w:tc>
        <w:tc>
          <w:tcPr>
            <w:tcW w:w="13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57A7E5" w14:textId="77777777" w:rsidR="009237AB" w:rsidRPr="00BC3BD6" w:rsidRDefault="009237AB" w:rsidP="00BD5AE3">
            <w:pPr>
              <w:rPr>
                <w:rFonts w:ascii="Calibri" w:hAnsi="Calibri" w:cs="Calibri"/>
                <w:color w:val="000000"/>
              </w:rPr>
            </w:pPr>
          </w:p>
        </w:tc>
        <w:tc>
          <w:tcPr>
            <w:tcW w:w="27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D0E086" w14:textId="77777777" w:rsidR="009237AB" w:rsidRPr="00BC3BD6" w:rsidRDefault="009237AB" w:rsidP="00BD5AE3">
            <w:pPr>
              <w:rPr>
                <w:rFonts w:ascii="Calibri" w:hAnsi="Calibri" w:cs="Calibri"/>
                <w:color w:val="000000"/>
              </w:rPr>
            </w:pPr>
          </w:p>
        </w:tc>
        <w:tc>
          <w:tcPr>
            <w:tcW w:w="2268" w:type="dxa"/>
            <w:tcBorders>
              <w:top w:val="single" w:sz="4" w:space="0" w:color="auto"/>
              <w:left w:val="single" w:sz="4" w:space="0" w:color="auto"/>
              <w:bottom w:val="single" w:sz="4" w:space="0" w:color="auto"/>
              <w:right w:val="single" w:sz="4" w:space="0" w:color="auto"/>
            </w:tcBorders>
          </w:tcPr>
          <w:p w14:paraId="4D423079" w14:textId="77777777" w:rsidR="009237AB" w:rsidRPr="00BC3BD6" w:rsidRDefault="009237AB" w:rsidP="00BD5AE3">
            <w:pPr>
              <w:rPr>
                <w:rFonts w:ascii="Calibri" w:hAnsi="Calibri" w:cs="Calibri"/>
                <w:color w:val="000000"/>
              </w:rPr>
            </w:pPr>
          </w:p>
        </w:tc>
      </w:tr>
      <w:tr w:rsidR="009237AB" w:rsidRPr="00BC3BD6" w14:paraId="27F6636F" w14:textId="77777777" w:rsidTr="00BD5AE3">
        <w:trPr>
          <w:trHeight w:val="315"/>
        </w:trPr>
        <w:tc>
          <w:tcPr>
            <w:tcW w:w="4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CB8624" w14:textId="62D70F68" w:rsidR="009237AB" w:rsidRDefault="000230BD" w:rsidP="00BD5AE3">
            <w:pPr>
              <w:jc w:val="center"/>
              <w:rPr>
                <w:rFonts w:ascii="Calibri" w:hAnsi="Calibri" w:cs="Calibri"/>
                <w:color w:val="000000"/>
              </w:rPr>
            </w:pPr>
            <w:r>
              <w:rPr>
                <w:rFonts w:ascii="Calibri" w:hAnsi="Calibri" w:cs="Calibri"/>
                <w:color w:val="000000"/>
              </w:rPr>
              <w:t>2</w:t>
            </w:r>
          </w:p>
          <w:p w14:paraId="6EE60AE3" w14:textId="77777777" w:rsidR="009237AB" w:rsidRPr="00BC3BD6" w:rsidRDefault="009237AB" w:rsidP="00BD5AE3">
            <w:pPr>
              <w:jc w:val="center"/>
              <w:rPr>
                <w:rFonts w:ascii="Calibri" w:hAnsi="Calibri" w:cs="Calibri"/>
                <w:color w:val="000000"/>
              </w:rPr>
            </w:pPr>
          </w:p>
        </w:tc>
        <w:tc>
          <w:tcPr>
            <w:tcW w:w="2247" w:type="dxa"/>
            <w:tcBorders>
              <w:top w:val="nil"/>
              <w:left w:val="single" w:sz="4" w:space="0" w:color="auto"/>
              <w:bottom w:val="single" w:sz="4" w:space="0" w:color="auto"/>
              <w:right w:val="single" w:sz="4" w:space="0" w:color="auto"/>
            </w:tcBorders>
            <w:shd w:val="clear" w:color="auto" w:fill="auto"/>
            <w:noWrap/>
            <w:vAlign w:val="center"/>
          </w:tcPr>
          <w:p w14:paraId="0A3C9151" w14:textId="48CEB96C" w:rsidR="009237AB" w:rsidRPr="00BC3BD6" w:rsidRDefault="009237AB" w:rsidP="00BD5AE3">
            <w:pPr>
              <w:jc w:val="center"/>
              <w:rPr>
                <w:rFonts w:ascii="Calibri" w:hAnsi="Calibri" w:cs="Calibri"/>
                <w:color w:val="000000"/>
              </w:rPr>
            </w:pPr>
            <w:r w:rsidRPr="00A413E2">
              <w:rPr>
                <w:rFonts w:ascii="Calibri" w:hAnsi="Calibri" w:cs="Calibri"/>
                <w:color w:val="000000"/>
              </w:rPr>
              <w:t>Router klasy UTM</w:t>
            </w:r>
            <w:r>
              <w:rPr>
                <w:rFonts w:ascii="Calibri" w:hAnsi="Calibri" w:cs="Calibri"/>
                <w:b/>
                <w:bCs/>
                <w:color w:val="000000"/>
              </w:rPr>
              <w:t xml:space="preserve"> </w:t>
            </w:r>
          </w:p>
        </w:tc>
        <w:tc>
          <w:tcPr>
            <w:tcW w:w="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9F84CD" w14:textId="77777777" w:rsidR="009237AB" w:rsidRPr="00BC3BD6" w:rsidRDefault="009237AB" w:rsidP="00BD5AE3">
            <w:pPr>
              <w:jc w:val="center"/>
              <w:rPr>
                <w:rFonts w:ascii="Calibri" w:hAnsi="Calibri" w:cs="Calibri"/>
                <w:color w:val="000000"/>
              </w:rPr>
            </w:pPr>
            <w:r>
              <w:rPr>
                <w:rFonts w:ascii="Calibri" w:hAnsi="Calibri" w:cs="Calibri"/>
                <w:color w:val="000000"/>
              </w:rPr>
              <w:t>4</w:t>
            </w:r>
          </w:p>
        </w:tc>
        <w:tc>
          <w:tcPr>
            <w:tcW w:w="1326" w:type="dxa"/>
            <w:tcBorders>
              <w:top w:val="single" w:sz="4" w:space="0" w:color="auto"/>
              <w:left w:val="single" w:sz="4" w:space="0" w:color="auto"/>
              <w:bottom w:val="single" w:sz="4" w:space="0" w:color="auto"/>
              <w:right w:val="single" w:sz="4" w:space="0" w:color="auto"/>
            </w:tcBorders>
          </w:tcPr>
          <w:p w14:paraId="12B6850A" w14:textId="77777777" w:rsidR="009237AB" w:rsidRPr="00BC3BD6" w:rsidRDefault="009237AB" w:rsidP="00BD5AE3">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tcPr>
          <w:p w14:paraId="7F1A9EEE" w14:textId="77777777" w:rsidR="009237AB" w:rsidRPr="00BC3BD6" w:rsidRDefault="009237AB" w:rsidP="00BD5AE3">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50098C" w14:textId="77777777" w:rsidR="009237AB" w:rsidRPr="00BC3BD6" w:rsidRDefault="009237AB" w:rsidP="00BD5AE3">
            <w:pPr>
              <w:rPr>
                <w:rFonts w:ascii="Calibri" w:hAnsi="Calibri" w:cs="Calibri"/>
                <w:color w:val="000000"/>
              </w:rPr>
            </w:pPr>
          </w:p>
        </w:tc>
        <w:tc>
          <w:tcPr>
            <w:tcW w:w="13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8B07B8" w14:textId="77777777" w:rsidR="009237AB" w:rsidRPr="00BC3BD6" w:rsidRDefault="009237AB" w:rsidP="00BD5AE3">
            <w:pPr>
              <w:rPr>
                <w:rFonts w:ascii="Calibri" w:hAnsi="Calibri" w:cs="Calibri"/>
                <w:color w:val="000000"/>
              </w:rPr>
            </w:pPr>
          </w:p>
        </w:tc>
        <w:tc>
          <w:tcPr>
            <w:tcW w:w="27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B3D8BC" w14:textId="77777777" w:rsidR="009237AB" w:rsidRPr="00BC3BD6" w:rsidRDefault="009237AB" w:rsidP="00BD5AE3">
            <w:pPr>
              <w:rPr>
                <w:rFonts w:ascii="Calibri" w:hAnsi="Calibri" w:cs="Calibri"/>
                <w:color w:val="000000"/>
              </w:rPr>
            </w:pPr>
          </w:p>
        </w:tc>
        <w:tc>
          <w:tcPr>
            <w:tcW w:w="2268" w:type="dxa"/>
            <w:tcBorders>
              <w:top w:val="single" w:sz="4" w:space="0" w:color="auto"/>
              <w:left w:val="single" w:sz="4" w:space="0" w:color="auto"/>
              <w:bottom w:val="single" w:sz="4" w:space="0" w:color="auto"/>
              <w:right w:val="single" w:sz="4" w:space="0" w:color="auto"/>
            </w:tcBorders>
          </w:tcPr>
          <w:p w14:paraId="068E9BA9" w14:textId="77777777" w:rsidR="009237AB" w:rsidRPr="00BC3BD6" w:rsidRDefault="009237AB" w:rsidP="00BD5AE3">
            <w:pPr>
              <w:rPr>
                <w:rFonts w:ascii="Calibri" w:hAnsi="Calibri" w:cs="Calibri"/>
                <w:color w:val="000000"/>
              </w:rPr>
            </w:pPr>
          </w:p>
        </w:tc>
      </w:tr>
      <w:tr w:rsidR="009237AB" w:rsidRPr="00BC3BD6" w14:paraId="1D8C98AA" w14:textId="77777777" w:rsidTr="00BD5AE3">
        <w:trPr>
          <w:trHeight w:val="315"/>
        </w:trPr>
        <w:tc>
          <w:tcPr>
            <w:tcW w:w="4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516647" w14:textId="3EBE40FC" w:rsidR="009237AB" w:rsidRPr="00BC3BD6" w:rsidRDefault="000230BD" w:rsidP="00BD5AE3">
            <w:pPr>
              <w:jc w:val="center"/>
              <w:rPr>
                <w:rFonts w:ascii="Calibri" w:hAnsi="Calibri" w:cs="Calibri"/>
                <w:color w:val="000000"/>
              </w:rPr>
            </w:pPr>
            <w:r>
              <w:rPr>
                <w:rFonts w:ascii="Calibri" w:hAnsi="Calibri" w:cs="Calibri"/>
                <w:color w:val="000000"/>
              </w:rPr>
              <w:t>3</w:t>
            </w:r>
          </w:p>
        </w:tc>
        <w:tc>
          <w:tcPr>
            <w:tcW w:w="2247" w:type="dxa"/>
            <w:tcBorders>
              <w:top w:val="nil"/>
              <w:left w:val="single" w:sz="4" w:space="0" w:color="auto"/>
              <w:bottom w:val="single" w:sz="4" w:space="0" w:color="auto"/>
              <w:right w:val="single" w:sz="4" w:space="0" w:color="auto"/>
            </w:tcBorders>
            <w:shd w:val="clear" w:color="auto" w:fill="auto"/>
            <w:noWrap/>
            <w:vAlign w:val="center"/>
          </w:tcPr>
          <w:p w14:paraId="77CD7A2C" w14:textId="3DAC4D22" w:rsidR="009237AB" w:rsidRPr="00BC3BD6" w:rsidRDefault="009237AB" w:rsidP="00BD5AE3">
            <w:pPr>
              <w:jc w:val="center"/>
              <w:rPr>
                <w:rFonts w:ascii="Calibri" w:hAnsi="Calibri" w:cs="Calibri"/>
                <w:color w:val="000000"/>
              </w:rPr>
            </w:pPr>
            <w:r w:rsidRPr="009D3E07">
              <w:rPr>
                <w:rFonts w:ascii="Calibri" w:hAnsi="Calibri" w:cs="Calibri"/>
                <w:color w:val="000000"/>
              </w:rPr>
              <w:t xml:space="preserve">Przełącznik wielowarstwowy L3 </w:t>
            </w:r>
            <w:proofErr w:type="spellStart"/>
            <w:r w:rsidRPr="009D3E07">
              <w:rPr>
                <w:rFonts w:ascii="Calibri" w:hAnsi="Calibri" w:cs="Calibri"/>
                <w:color w:val="000000"/>
              </w:rPr>
              <w:t>zarządzalny</w:t>
            </w:r>
            <w:proofErr w:type="spellEnd"/>
            <w:r>
              <w:rPr>
                <w:rFonts w:ascii="Calibri" w:hAnsi="Calibri" w:cs="Calibri"/>
                <w:color w:val="000000"/>
              </w:rPr>
              <w:t xml:space="preserve"> </w:t>
            </w:r>
          </w:p>
        </w:tc>
        <w:tc>
          <w:tcPr>
            <w:tcW w:w="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D4D5A9" w14:textId="31CC0A44" w:rsidR="009237AB" w:rsidRPr="00BC3BD6" w:rsidRDefault="00C75F20" w:rsidP="00BD5AE3">
            <w:pPr>
              <w:jc w:val="center"/>
              <w:rPr>
                <w:rFonts w:ascii="Calibri" w:hAnsi="Calibri" w:cs="Calibri"/>
                <w:color w:val="000000"/>
              </w:rPr>
            </w:pPr>
            <w:r>
              <w:rPr>
                <w:rFonts w:ascii="Calibri" w:hAnsi="Calibri" w:cs="Calibri"/>
                <w:color w:val="000000"/>
              </w:rPr>
              <w:t>10</w:t>
            </w:r>
          </w:p>
        </w:tc>
        <w:tc>
          <w:tcPr>
            <w:tcW w:w="1326" w:type="dxa"/>
            <w:tcBorders>
              <w:top w:val="single" w:sz="4" w:space="0" w:color="auto"/>
              <w:left w:val="single" w:sz="4" w:space="0" w:color="auto"/>
              <w:bottom w:val="single" w:sz="4" w:space="0" w:color="auto"/>
              <w:right w:val="single" w:sz="4" w:space="0" w:color="auto"/>
            </w:tcBorders>
          </w:tcPr>
          <w:p w14:paraId="2015689F" w14:textId="77777777" w:rsidR="009237AB" w:rsidRPr="00BC3BD6" w:rsidRDefault="009237AB" w:rsidP="00BD5AE3">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tcPr>
          <w:p w14:paraId="705B6663" w14:textId="77777777" w:rsidR="009237AB" w:rsidRPr="00BC3BD6" w:rsidRDefault="009237AB" w:rsidP="00BD5AE3">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73E0DE" w14:textId="77777777" w:rsidR="009237AB" w:rsidRPr="00BC3BD6" w:rsidRDefault="009237AB" w:rsidP="00BD5AE3">
            <w:pPr>
              <w:rPr>
                <w:rFonts w:ascii="Calibri" w:hAnsi="Calibri" w:cs="Calibri"/>
                <w:color w:val="000000"/>
              </w:rPr>
            </w:pPr>
          </w:p>
        </w:tc>
        <w:tc>
          <w:tcPr>
            <w:tcW w:w="13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869D0E" w14:textId="77777777" w:rsidR="009237AB" w:rsidRPr="00BC3BD6" w:rsidRDefault="009237AB" w:rsidP="00BD5AE3">
            <w:pPr>
              <w:rPr>
                <w:rFonts w:ascii="Calibri" w:hAnsi="Calibri" w:cs="Calibri"/>
                <w:color w:val="000000"/>
              </w:rPr>
            </w:pPr>
          </w:p>
        </w:tc>
        <w:tc>
          <w:tcPr>
            <w:tcW w:w="27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441E65" w14:textId="77777777" w:rsidR="009237AB" w:rsidRPr="00BC3BD6" w:rsidRDefault="009237AB" w:rsidP="00BD5AE3">
            <w:pPr>
              <w:rPr>
                <w:rFonts w:ascii="Calibri" w:hAnsi="Calibri" w:cs="Calibri"/>
                <w:color w:val="000000"/>
              </w:rPr>
            </w:pPr>
          </w:p>
        </w:tc>
        <w:tc>
          <w:tcPr>
            <w:tcW w:w="2268" w:type="dxa"/>
            <w:tcBorders>
              <w:top w:val="single" w:sz="4" w:space="0" w:color="auto"/>
              <w:left w:val="single" w:sz="4" w:space="0" w:color="auto"/>
              <w:bottom w:val="single" w:sz="4" w:space="0" w:color="auto"/>
              <w:right w:val="single" w:sz="4" w:space="0" w:color="auto"/>
            </w:tcBorders>
          </w:tcPr>
          <w:p w14:paraId="444EC948" w14:textId="77777777" w:rsidR="009237AB" w:rsidRPr="00BC3BD6" w:rsidRDefault="009237AB" w:rsidP="00BD5AE3">
            <w:pPr>
              <w:rPr>
                <w:rFonts w:ascii="Calibri" w:hAnsi="Calibri" w:cs="Calibri"/>
                <w:color w:val="000000"/>
              </w:rPr>
            </w:pPr>
          </w:p>
        </w:tc>
      </w:tr>
      <w:tr w:rsidR="000230BD" w:rsidRPr="00BC3BD6" w14:paraId="728E8CAC" w14:textId="77777777" w:rsidTr="00BD5AE3">
        <w:trPr>
          <w:trHeight w:val="315"/>
        </w:trPr>
        <w:tc>
          <w:tcPr>
            <w:tcW w:w="4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D5CE69" w14:textId="61B7A528" w:rsidR="000230BD" w:rsidRDefault="000230BD" w:rsidP="00BD5AE3">
            <w:pPr>
              <w:jc w:val="center"/>
              <w:rPr>
                <w:rFonts w:ascii="Calibri" w:hAnsi="Calibri" w:cs="Calibri"/>
                <w:color w:val="000000"/>
              </w:rPr>
            </w:pPr>
            <w:r>
              <w:rPr>
                <w:rFonts w:ascii="Calibri" w:hAnsi="Calibri" w:cs="Calibri"/>
                <w:color w:val="000000"/>
              </w:rPr>
              <w:t>4</w:t>
            </w:r>
          </w:p>
        </w:tc>
        <w:tc>
          <w:tcPr>
            <w:tcW w:w="2247" w:type="dxa"/>
            <w:tcBorders>
              <w:top w:val="nil"/>
              <w:left w:val="single" w:sz="4" w:space="0" w:color="auto"/>
              <w:bottom w:val="single" w:sz="4" w:space="0" w:color="auto"/>
              <w:right w:val="single" w:sz="4" w:space="0" w:color="auto"/>
            </w:tcBorders>
            <w:shd w:val="clear" w:color="auto" w:fill="auto"/>
            <w:noWrap/>
            <w:vAlign w:val="center"/>
          </w:tcPr>
          <w:p w14:paraId="725C6FA7" w14:textId="1617F695" w:rsidR="000230BD" w:rsidRPr="009D3E07" w:rsidRDefault="00C75F20" w:rsidP="00BD5AE3">
            <w:pPr>
              <w:jc w:val="center"/>
              <w:rPr>
                <w:rFonts w:ascii="Calibri" w:hAnsi="Calibri" w:cs="Calibri"/>
                <w:color w:val="000000"/>
              </w:rPr>
            </w:pPr>
            <w:r w:rsidRPr="00C75F20">
              <w:rPr>
                <w:rFonts w:ascii="Calibri" w:hAnsi="Calibri" w:cs="Calibri"/>
                <w:color w:val="000000"/>
              </w:rPr>
              <w:t xml:space="preserve">Wewnętrzna </w:t>
            </w:r>
            <w:r>
              <w:rPr>
                <w:rFonts w:ascii="Calibri" w:hAnsi="Calibri" w:cs="Calibri"/>
                <w:color w:val="000000"/>
              </w:rPr>
              <w:t>k</w:t>
            </w:r>
            <w:r w:rsidRPr="00C75F20">
              <w:rPr>
                <w:rFonts w:ascii="Calibri" w:hAnsi="Calibri" w:cs="Calibri"/>
                <w:color w:val="000000"/>
              </w:rPr>
              <w:t xml:space="preserve">arta sieciowa </w:t>
            </w:r>
          </w:p>
        </w:tc>
        <w:tc>
          <w:tcPr>
            <w:tcW w:w="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344DE1" w14:textId="5D47E757" w:rsidR="000230BD" w:rsidRDefault="000230BD" w:rsidP="00BD5AE3">
            <w:pPr>
              <w:jc w:val="center"/>
              <w:rPr>
                <w:rFonts w:ascii="Calibri" w:hAnsi="Calibri" w:cs="Calibri"/>
                <w:color w:val="000000"/>
              </w:rPr>
            </w:pPr>
            <w:r>
              <w:rPr>
                <w:rFonts w:ascii="Calibri" w:hAnsi="Calibri" w:cs="Calibri"/>
                <w:color w:val="000000"/>
              </w:rPr>
              <w:t>2</w:t>
            </w:r>
          </w:p>
        </w:tc>
        <w:tc>
          <w:tcPr>
            <w:tcW w:w="1326" w:type="dxa"/>
            <w:tcBorders>
              <w:top w:val="single" w:sz="4" w:space="0" w:color="auto"/>
              <w:left w:val="single" w:sz="4" w:space="0" w:color="auto"/>
              <w:bottom w:val="single" w:sz="4" w:space="0" w:color="auto"/>
              <w:right w:val="single" w:sz="4" w:space="0" w:color="auto"/>
            </w:tcBorders>
          </w:tcPr>
          <w:p w14:paraId="749CA673" w14:textId="77777777" w:rsidR="000230BD" w:rsidRPr="00BC3BD6" w:rsidRDefault="000230BD" w:rsidP="00BD5AE3">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tcPr>
          <w:p w14:paraId="38AA7154" w14:textId="77777777" w:rsidR="000230BD" w:rsidRPr="00BC3BD6" w:rsidRDefault="000230BD" w:rsidP="00BD5AE3">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CA7E8D" w14:textId="77777777" w:rsidR="000230BD" w:rsidRPr="00BC3BD6" w:rsidRDefault="000230BD" w:rsidP="00BD5AE3">
            <w:pPr>
              <w:rPr>
                <w:rFonts w:ascii="Calibri" w:hAnsi="Calibri" w:cs="Calibri"/>
                <w:color w:val="000000"/>
              </w:rPr>
            </w:pPr>
          </w:p>
        </w:tc>
        <w:tc>
          <w:tcPr>
            <w:tcW w:w="13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65DBA9" w14:textId="77777777" w:rsidR="000230BD" w:rsidRPr="00BC3BD6" w:rsidRDefault="000230BD" w:rsidP="00BD5AE3">
            <w:pPr>
              <w:rPr>
                <w:rFonts w:ascii="Calibri" w:hAnsi="Calibri" w:cs="Calibri"/>
                <w:color w:val="000000"/>
              </w:rPr>
            </w:pPr>
          </w:p>
        </w:tc>
        <w:tc>
          <w:tcPr>
            <w:tcW w:w="27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A8C6B9" w14:textId="77777777" w:rsidR="000230BD" w:rsidRPr="00BC3BD6" w:rsidRDefault="000230BD" w:rsidP="00BD5AE3">
            <w:pPr>
              <w:rPr>
                <w:rFonts w:ascii="Calibri" w:hAnsi="Calibri" w:cs="Calibri"/>
                <w:color w:val="000000"/>
              </w:rPr>
            </w:pPr>
          </w:p>
        </w:tc>
        <w:tc>
          <w:tcPr>
            <w:tcW w:w="2268" w:type="dxa"/>
            <w:tcBorders>
              <w:top w:val="single" w:sz="4" w:space="0" w:color="auto"/>
              <w:left w:val="single" w:sz="4" w:space="0" w:color="auto"/>
              <w:bottom w:val="single" w:sz="4" w:space="0" w:color="auto"/>
              <w:right w:val="single" w:sz="4" w:space="0" w:color="auto"/>
            </w:tcBorders>
          </w:tcPr>
          <w:p w14:paraId="47DC895D" w14:textId="77777777" w:rsidR="000230BD" w:rsidRPr="00BC3BD6" w:rsidRDefault="000230BD" w:rsidP="00BD5AE3">
            <w:pPr>
              <w:rPr>
                <w:rFonts w:ascii="Calibri" w:hAnsi="Calibri" w:cs="Calibri"/>
                <w:color w:val="000000"/>
              </w:rPr>
            </w:pPr>
          </w:p>
        </w:tc>
      </w:tr>
      <w:tr w:rsidR="009237AB" w:rsidRPr="00BC3BD6" w14:paraId="71158D72" w14:textId="77777777" w:rsidTr="00BD5AE3">
        <w:trPr>
          <w:trHeight w:val="150"/>
        </w:trPr>
        <w:tc>
          <w:tcPr>
            <w:tcW w:w="7395" w:type="dxa"/>
            <w:gridSpan w:val="6"/>
            <w:tcBorders>
              <w:top w:val="single" w:sz="4" w:space="0" w:color="auto"/>
              <w:left w:val="single" w:sz="4" w:space="0" w:color="auto"/>
              <w:bottom w:val="single" w:sz="4" w:space="0" w:color="auto"/>
              <w:right w:val="single" w:sz="4" w:space="0" w:color="auto"/>
            </w:tcBorders>
          </w:tcPr>
          <w:p w14:paraId="06887D17" w14:textId="77777777" w:rsidR="009237AB" w:rsidRPr="00BC3BD6" w:rsidRDefault="009237AB" w:rsidP="00BD5AE3">
            <w:pPr>
              <w:jc w:val="right"/>
              <w:rPr>
                <w:rFonts w:ascii="Calibri" w:hAnsi="Calibri" w:cs="Calibri"/>
                <w:b/>
                <w:color w:val="000000"/>
              </w:rPr>
            </w:pPr>
            <w:r w:rsidRPr="00BC3BD6">
              <w:rPr>
                <w:rFonts w:ascii="Calibri" w:hAnsi="Calibri" w:cs="Calibri"/>
                <w:b/>
                <w:color w:val="000000"/>
              </w:rPr>
              <w:t>RAZEM</w:t>
            </w:r>
          </w:p>
        </w:tc>
        <w:tc>
          <w:tcPr>
            <w:tcW w:w="13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337CED" w14:textId="77777777" w:rsidR="009237AB" w:rsidRPr="00BC3BD6" w:rsidRDefault="009237AB" w:rsidP="00BD5AE3">
            <w:pPr>
              <w:rPr>
                <w:rFonts w:ascii="Calibri" w:hAnsi="Calibri" w:cs="Calibri"/>
                <w:color w:val="000000"/>
              </w:rPr>
            </w:pPr>
          </w:p>
        </w:tc>
        <w:tc>
          <w:tcPr>
            <w:tcW w:w="2734" w:type="dxa"/>
            <w:tcBorders>
              <w:top w:val="single" w:sz="4" w:space="0" w:color="auto"/>
              <w:left w:val="single" w:sz="4" w:space="0" w:color="auto"/>
              <w:bottom w:val="single" w:sz="4" w:space="0" w:color="auto"/>
              <w:right w:val="single" w:sz="4" w:space="0" w:color="auto"/>
              <w:tl2br w:val="single" w:sz="4" w:space="0" w:color="auto"/>
            </w:tcBorders>
            <w:shd w:val="clear" w:color="auto" w:fill="auto"/>
            <w:vAlign w:val="bottom"/>
          </w:tcPr>
          <w:p w14:paraId="7B4C51F5" w14:textId="77777777" w:rsidR="009237AB" w:rsidRPr="00BC3BD6" w:rsidRDefault="009237AB" w:rsidP="00BD5AE3">
            <w:pPr>
              <w:rPr>
                <w:rFonts w:ascii="Calibri" w:hAnsi="Calibri" w:cs="Calibri"/>
                <w:color w:val="000000"/>
              </w:rPr>
            </w:pPr>
          </w:p>
        </w:tc>
        <w:tc>
          <w:tcPr>
            <w:tcW w:w="2268" w:type="dxa"/>
            <w:tcBorders>
              <w:top w:val="single" w:sz="4" w:space="0" w:color="auto"/>
              <w:left w:val="single" w:sz="4" w:space="0" w:color="auto"/>
              <w:bottom w:val="single" w:sz="4" w:space="0" w:color="auto"/>
              <w:right w:val="single" w:sz="4" w:space="0" w:color="auto"/>
              <w:tl2br w:val="single" w:sz="4" w:space="0" w:color="auto"/>
            </w:tcBorders>
          </w:tcPr>
          <w:p w14:paraId="39F1173F" w14:textId="77777777" w:rsidR="009237AB" w:rsidRPr="00BC3BD6" w:rsidRDefault="009237AB" w:rsidP="00BD5AE3">
            <w:pPr>
              <w:rPr>
                <w:rFonts w:ascii="Calibri" w:hAnsi="Calibri" w:cs="Calibri"/>
                <w:color w:val="000000"/>
              </w:rPr>
            </w:pPr>
          </w:p>
        </w:tc>
      </w:tr>
    </w:tbl>
    <w:p w14:paraId="62E04C24" w14:textId="77777777" w:rsidR="009237AB" w:rsidRDefault="009237AB" w:rsidP="009237AB">
      <w:pPr>
        <w:tabs>
          <w:tab w:val="left" w:pos="284"/>
          <w:tab w:val="left" w:pos="426"/>
        </w:tabs>
        <w:rPr>
          <w:rFonts w:ascii="Calibri" w:hAnsi="Calibri" w:cs="Calibri"/>
          <w:color w:val="000000"/>
        </w:rPr>
      </w:pPr>
    </w:p>
    <w:p w14:paraId="51D5F97D" w14:textId="77777777" w:rsidR="009237AB" w:rsidRDefault="009237AB" w:rsidP="009237AB">
      <w:pPr>
        <w:tabs>
          <w:tab w:val="left" w:pos="284"/>
          <w:tab w:val="left" w:pos="426"/>
        </w:tabs>
        <w:jc w:val="both"/>
        <w:rPr>
          <w:rFonts w:ascii="Calibri" w:hAnsi="Calibri" w:cs="Calibri"/>
          <w:color w:val="000000"/>
        </w:rPr>
      </w:pPr>
      <w:r w:rsidRPr="000D7226">
        <w:rPr>
          <w:rFonts w:ascii="Calibri" w:hAnsi="Calibri" w:cs="Calibri"/>
          <w:color w:val="000000"/>
        </w:rPr>
        <w:t xml:space="preserve">Dla jednoznacznej identyfikacji oferowanego sprzętu należy </w:t>
      </w:r>
      <w:r>
        <w:rPr>
          <w:rFonts w:ascii="Calibri" w:hAnsi="Calibri" w:cs="Calibri"/>
          <w:color w:val="000000"/>
        </w:rPr>
        <w:t xml:space="preserve">w tabeli poniżej </w:t>
      </w:r>
      <w:r w:rsidRPr="000D7226">
        <w:rPr>
          <w:rFonts w:ascii="Calibri" w:hAnsi="Calibri" w:cs="Calibri"/>
          <w:color w:val="000000"/>
        </w:rPr>
        <w:t>podać pełną nazwę produktu, umożliwiającą jego jednoznaczną identyfikację, to jest nazwę producenta, typ, nazwę i model oferowanego sprzętu</w:t>
      </w:r>
      <w:r>
        <w:rPr>
          <w:rFonts w:ascii="Calibri" w:hAnsi="Calibri" w:cs="Calibri"/>
          <w:color w:val="000000"/>
        </w:rPr>
        <w:t>.</w:t>
      </w:r>
      <w:r w:rsidRPr="000D7226">
        <w:rPr>
          <w:rFonts w:ascii="Calibri" w:hAnsi="Calibri" w:cs="Calibri"/>
          <w:color w:val="000000"/>
        </w:rPr>
        <w:t xml:space="preserve"> Zamawiający wymaga również podania faktycznych parametrów sprzętu, w taki sposób, by oceniający byli w stanie stwierdzić, czy zaoferowany sprzęt spełnia wymagania specyfikacji. Przedmiotowe informacje są składane na potwierdzenie, iż oferowane urządzenia spełniają wymagania Zamawiającego. Zamawiający będzie weryfikował zgodność ofertowanych sprzętów z SWZ- deklarowanych przez Wykonawcę parametrów sprzętu z informacjami producentów sprzętu udostępnianymi na stronach internetowych.</w:t>
      </w:r>
    </w:p>
    <w:p w14:paraId="139E4BC3" w14:textId="77777777" w:rsidR="000431C3" w:rsidRDefault="000431C3" w:rsidP="000431C3">
      <w:pPr>
        <w:ind w:firstLine="708"/>
        <w:rPr>
          <w:rFonts w:ascii="Calibri" w:hAnsi="Calibri" w:cs="Calibri"/>
          <w:b/>
          <w:iCs/>
        </w:rPr>
      </w:pPr>
    </w:p>
    <w:tbl>
      <w:tblPr>
        <w:tblW w:w="9365" w:type="dxa"/>
        <w:tblInd w:w="75" w:type="dxa"/>
        <w:tblCellMar>
          <w:left w:w="70" w:type="dxa"/>
          <w:right w:w="70" w:type="dxa"/>
        </w:tblCellMar>
        <w:tblLook w:val="04A0" w:firstRow="1" w:lastRow="0" w:firstColumn="1" w:lastColumn="0" w:noHBand="0" w:noVBand="1"/>
      </w:tblPr>
      <w:tblGrid>
        <w:gridCol w:w="3420"/>
        <w:gridCol w:w="3214"/>
        <w:gridCol w:w="2731"/>
      </w:tblGrid>
      <w:tr w:rsidR="005616D6" w:rsidRPr="002B40B5" w14:paraId="5AA0B047" w14:textId="4E27A25B" w:rsidTr="005616D6">
        <w:trPr>
          <w:trHeight w:val="600"/>
        </w:trPr>
        <w:tc>
          <w:tcPr>
            <w:tcW w:w="3420" w:type="dxa"/>
            <w:tcBorders>
              <w:top w:val="single" w:sz="4" w:space="0" w:color="auto"/>
              <w:left w:val="single" w:sz="4" w:space="0" w:color="auto"/>
              <w:bottom w:val="single" w:sz="4" w:space="0" w:color="auto"/>
              <w:right w:val="single" w:sz="4" w:space="0" w:color="auto"/>
            </w:tcBorders>
            <w:shd w:val="clear" w:color="000000" w:fill="FFFF00"/>
            <w:hideMark/>
          </w:tcPr>
          <w:p w14:paraId="3ACD2339" w14:textId="77777777" w:rsidR="005616D6" w:rsidRPr="002B40B5" w:rsidRDefault="005616D6" w:rsidP="006E5647">
            <w:pPr>
              <w:widowControl/>
              <w:numPr>
                <w:ilvl w:val="0"/>
                <w:numId w:val="58"/>
              </w:numPr>
              <w:autoSpaceDE/>
              <w:autoSpaceDN/>
              <w:rPr>
                <w:rFonts w:ascii="Calibri" w:hAnsi="Calibri" w:cs="Calibri"/>
                <w:b/>
                <w:bCs/>
                <w:color w:val="000000"/>
              </w:rPr>
            </w:pPr>
            <w:r w:rsidRPr="002B40B5">
              <w:rPr>
                <w:rFonts w:ascii="Calibri" w:hAnsi="Calibri" w:cs="Calibri"/>
                <w:b/>
                <w:bCs/>
                <w:color w:val="000000"/>
              </w:rPr>
              <w:lastRenderedPageBreak/>
              <w:t>Router klasy UTM</w:t>
            </w:r>
          </w:p>
        </w:tc>
        <w:tc>
          <w:tcPr>
            <w:tcW w:w="3214" w:type="dxa"/>
            <w:tcBorders>
              <w:top w:val="single" w:sz="4" w:space="0" w:color="auto"/>
              <w:left w:val="nil"/>
              <w:bottom w:val="single" w:sz="4" w:space="0" w:color="auto"/>
              <w:right w:val="single" w:sz="4" w:space="0" w:color="auto"/>
            </w:tcBorders>
            <w:shd w:val="clear" w:color="000000" w:fill="FFFF00"/>
            <w:hideMark/>
          </w:tcPr>
          <w:p w14:paraId="6ACD2210" w14:textId="25F3E9FC" w:rsidR="005616D6" w:rsidRPr="001832DE" w:rsidRDefault="00F634D0" w:rsidP="001832DE">
            <w:pPr>
              <w:ind w:left="360"/>
              <w:rPr>
                <w:rFonts w:ascii="Calibri" w:hAnsi="Calibri" w:cs="Calibri"/>
                <w:color w:val="000000"/>
              </w:rPr>
            </w:pPr>
            <w:r w:rsidRPr="001832DE">
              <w:rPr>
                <w:rFonts w:ascii="Calibri" w:hAnsi="Calibri" w:cs="Calibri"/>
                <w:b/>
                <w:bCs/>
                <w:color w:val="000000"/>
              </w:rPr>
              <w:t>Zgodny z poniższymi wymaganiami minimalnymi</w:t>
            </w:r>
            <w:r>
              <w:rPr>
                <w:rFonts w:ascii="Calibri" w:hAnsi="Calibri" w:cs="Calibri"/>
                <w:b/>
                <w:bCs/>
                <w:color w:val="000000"/>
              </w:rPr>
              <w:t>:</w:t>
            </w:r>
            <w:r w:rsidRPr="001832DE">
              <w:rPr>
                <w:rFonts w:ascii="Calibri" w:hAnsi="Calibri" w:cs="Calibri"/>
                <w:b/>
                <w:bCs/>
                <w:color w:val="000000"/>
              </w:rPr>
              <w:t xml:space="preserve"> </w:t>
            </w:r>
          </w:p>
        </w:tc>
        <w:tc>
          <w:tcPr>
            <w:tcW w:w="2731" w:type="dxa"/>
            <w:tcBorders>
              <w:top w:val="single" w:sz="4" w:space="0" w:color="auto"/>
              <w:left w:val="nil"/>
              <w:bottom w:val="single" w:sz="4" w:space="0" w:color="auto"/>
              <w:right w:val="single" w:sz="4" w:space="0" w:color="auto"/>
            </w:tcBorders>
            <w:shd w:val="clear" w:color="000000" w:fill="FFFF00"/>
          </w:tcPr>
          <w:p w14:paraId="618C6535" w14:textId="19E16366" w:rsidR="005616D6" w:rsidRPr="002B40B5" w:rsidRDefault="005616D6" w:rsidP="00E42CF1">
            <w:pPr>
              <w:rPr>
                <w:rFonts w:ascii="Calibri" w:hAnsi="Calibri" w:cs="Calibri"/>
                <w:b/>
                <w:bCs/>
                <w:color w:val="000000"/>
              </w:rPr>
            </w:pPr>
            <w:r w:rsidRPr="00B752D8">
              <w:rPr>
                <w:rFonts w:ascii="Calibri" w:hAnsi="Calibri" w:cs="Calibri"/>
                <w:b/>
                <w:bCs/>
                <w:color w:val="000000"/>
                <w:sz w:val="20"/>
                <w:szCs w:val="20"/>
              </w:rPr>
              <w:t>Faktyczne parametry oferowanego sprzętu, zgodnie z informacjami producentów sprzętu udostępnianymi na stronach internetowych</w:t>
            </w:r>
          </w:p>
        </w:tc>
      </w:tr>
      <w:tr w:rsidR="005616D6" w:rsidRPr="002B40B5" w14:paraId="5E4CBAFD" w14:textId="62138E86" w:rsidTr="005616D6">
        <w:trPr>
          <w:trHeight w:val="300"/>
        </w:trPr>
        <w:tc>
          <w:tcPr>
            <w:tcW w:w="3420" w:type="dxa"/>
            <w:tcBorders>
              <w:top w:val="nil"/>
              <w:left w:val="single" w:sz="4" w:space="0" w:color="auto"/>
              <w:bottom w:val="single" w:sz="4" w:space="0" w:color="auto"/>
              <w:right w:val="single" w:sz="4" w:space="0" w:color="auto"/>
            </w:tcBorders>
            <w:shd w:val="clear" w:color="000000" w:fill="FFFF00"/>
            <w:hideMark/>
          </w:tcPr>
          <w:p w14:paraId="6197865B" w14:textId="77777777" w:rsidR="005616D6" w:rsidRPr="002B40B5" w:rsidRDefault="005616D6" w:rsidP="00E42CF1">
            <w:pPr>
              <w:rPr>
                <w:rFonts w:ascii="Calibri" w:hAnsi="Calibri" w:cs="Calibri"/>
                <w:color w:val="000000"/>
              </w:rPr>
            </w:pPr>
            <w:r w:rsidRPr="002B40B5">
              <w:rPr>
                <w:rFonts w:ascii="Calibri" w:hAnsi="Calibri" w:cs="Calibri"/>
                <w:color w:val="000000"/>
              </w:rPr>
              <w:t>Ilość</w:t>
            </w:r>
          </w:p>
        </w:tc>
        <w:tc>
          <w:tcPr>
            <w:tcW w:w="3214" w:type="dxa"/>
            <w:tcBorders>
              <w:top w:val="nil"/>
              <w:left w:val="nil"/>
              <w:bottom w:val="single" w:sz="4" w:space="0" w:color="auto"/>
              <w:right w:val="single" w:sz="4" w:space="0" w:color="auto"/>
            </w:tcBorders>
            <w:shd w:val="clear" w:color="000000" w:fill="FFFF00"/>
            <w:hideMark/>
          </w:tcPr>
          <w:p w14:paraId="0D0A46D9" w14:textId="56590843" w:rsidR="005616D6" w:rsidRPr="002B40B5" w:rsidRDefault="005616D6" w:rsidP="00E42CF1">
            <w:pPr>
              <w:rPr>
                <w:rFonts w:ascii="Calibri" w:hAnsi="Calibri" w:cs="Calibri"/>
                <w:color w:val="000000"/>
              </w:rPr>
            </w:pPr>
            <w:r w:rsidRPr="002B40B5">
              <w:rPr>
                <w:rFonts w:ascii="Calibri" w:hAnsi="Calibri" w:cs="Calibri"/>
                <w:color w:val="000000"/>
              </w:rPr>
              <w:t>1 szt</w:t>
            </w:r>
            <w:r w:rsidR="00F634D0">
              <w:rPr>
                <w:rFonts w:ascii="Calibri" w:hAnsi="Calibri" w:cs="Calibri"/>
                <w:color w:val="000000"/>
              </w:rPr>
              <w:t>.</w:t>
            </w:r>
          </w:p>
        </w:tc>
        <w:tc>
          <w:tcPr>
            <w:tcW w:w="2731" w:type="dxa"/>
            <w:tcBorders>
              <w:top w:val="nil"/>
              <w:left w:val="nil"/>
              <w:bottom w:val="single" w:sz="4" w:space="0" w:color="auto"/>
              <w:right w:val="single" w:sz="4" w:space="0" w:color="auto"/>
            </w:tcBorders>
            <w:shd w:val="clear" w:color="000000" w:fill="FFFF00"/>
          </w:tcPr>
          <w:p w14:paraId="234F9694" w14:textId="77777777" w:rsidR="005616D6" w:rsidRPr="002B40B5" w:rsidRDefault="005616D6" w:rsidP="00E42CF1">
            <w:pPr>
              <w:rPr>
                <w:rFonts w:ascii="Calibri" w:hAnsi="Calibri" w:cs="Calibri"/>
                <w:color w:val="000000"/>
              </w:rPr>
            </w:pPr>
          </w:p>
        </w:tc>
      </w:tr>
      <w:tr w:rsidR="005616D6" w:rsidRPr="002B40B5" w14:paraId="64FDAB1B" w14:textId="3F5074D2" w:rsidTr="005616D6">
        <w:trPr>
          <w:trHeight w:val="300"/>
        </w:trPr>
        <w:tc>
          <w:tcPr>
            <w:tcW w:w="3420" w:type="dxa"/>
            <w:tcBorders>
              <w:top w:val="nil"/>
              <w:left w:val="single" w:sz="4" w:space="0" w:color="auto"/>
              <w:bottom w:val="single" w:sz="4" w:space="0" w:color="auto"/>
              <w:right w:val="single" w:sz="4" w:space="0" w:color="auto"/>
            </w:tcBorders>
            <w:shd w:val="clear" w:color="auto" w:fill="auto"/>
            <w:hideMark/>
          </w:tcPr>
          <w:p w14:paraId="40AE52AD" w14:textId="77777777" w:rsidR="005616D6" w:rsidRPr="002B40B5" w:rsidRDefault="005616D6" w:rsidP="00E42CF1">
            <w:pPr>
              <w:rPr>
                <w:rFonts w:ascii="Calibri" w:hAnsi="Calibri" w:cs="Calibri"/>
                <w:color w:val="000000"/>
              </w:rPr>
            </w:pPr>
            <w:r w:rsidRPr="002B40B5">
              <w:rPr>
                <w:rFonts w:ascii="Calibri" w:hAnsi="Calibri" w:cs="Calibri"/>
                <w:color w:val="000000"/>
              </w:rPr>
              <w:t xml:space="preserve">Interfejs </w:t>
            </w:r>
            <w:proofErr w:type="spellStart"/>
            <w:r w:rsidRPr="002B40B5">
              <w:rPr>
                <w:rFonts w:ascii="Calibri" w:hAnsi="Calibri" w:cs="Calibri"/>
                <w:color w:val="000000"/>
              </w:rPr>
              <w:t>ethernet</w:t>
            </w:r>
            <w:proofErr w:type="spellEnd"/>
            <w:r w:rsidRPr="002B40B5">
              <w:rPr>
                <w:rFonts w:ascii="Calibri" w:hAnsi="Calibri" w:cs="Calibri"/>
                <w:color w:val="000000"/>
              </w:rPr>
              <w:t xml:space="preserve"> i SFP</w:t>
            </w:r>
          </w:p>
        </w:tc>
        <w:tc>
          <w:tcPr>
            <w:tcW w:w="3214" w:type="dxa"/>
            <w:tcBorders>
              <w:top w:val="nil"/>
              <w:left w:val="nil"/>
              <w:bottom w:val="single" w:sz="4" w:space="0" w:color="auto"/>
              <w:right w:val="single" w:sz="4" w:space="0" w:color="auto"/>
            </w:tcBorders>
            <w:shd w:val="clear" w:color="auto" w:fill="auto"/>
            <w:hideMark/>
          </w:tcPr>
          <w:p w14:paraId="7AA69DB9" w14:textId="77777777" w:rsidR="005616D6" w:rsidRPr="002B40B5" w:rsidRDefault="005616D6" w:rsidP="00E42CF1">
            <w:pPr>
              <w:rPr>
                <w:rFonts w:ascii="Calibri" w:hAnsi="Calibri" w:cs="Calibri"/>
                <w:color w:val="000000"/>
              </w:rPr>
            </w:pPr>
            <w:r w:rsidRPr="002B40B5">
              <w:rPr>
                <w:rFonts w:ascii="Calibri" w:hAnsi="Calibri" w:cs="Calibri"/>
                <w:color w:val="000000"/>
              </w:rPr>
              <w:t>8x 1Gbits z funkcją agregacji portów</w:t>
            </w:r>
          </w:p>
        </w:tc>
        <w:tc>
          <w:tcPr>
            <w:tcW w:w="2731" w:type="dxa"/>
            <w:tcBorders>
              <w:top w:val="nil"/>
              <w:left w:val="nil"/>
              <w:bottom w:val="single" w:sz="4" w:space="0" w:color="auto"/>
              <w:right w:val="single" w:sz="4" w:space="0" w:color="auto"/>
            </w:tcBorders>
          </w:tcPr>
          <w:p w14:paraId="0C9E79F4" w14:textId="77777777" w:rsidR="005616D6" w:rsidRPr="002B40B5" w:rsidRDefault="005616D6" w:rsidP="00E42CF1">
            <w:pPr>
              <w:rPr>
                <w:rFonts w:ascii="Calibri" w:hAnsi="Calibri" w:cs="Calibri"/>
                <w:color w:val="000000"/>
              </w:rPr>
            </w:pPr>
          </w:p>
        </w:tc>
      </w:tr>
      <w:tr w:rsidR="005616D6" w:rsidRPr="002B40B5" w14:paraId="35D9A0BE" w14:textId="36B93B11" w:rsidTr="005616D6">
        <w:trPr>
          <w:trHeight w:val="300"/>
        </w:trPr>
        <w:tc>
          <w:tcPr>
            <w:tcW w:w="3420" w:type="dxa"/>
            <w:tcBorders>
              <w:top w:val="nil"/>
              <w:left w:val="single" w:sz="4" w:space="0" w:color="auto"/>
              <w:bottom w:val="single" w:sz="4" w:space="0" w:color="auto"/>
              <w:right w:val="single" w:sz="4" w:space="0" w:color="auto"/>
            </w:tcBorders>
            <w:shd w:val="clear" w:color="auto" w:fill="auto"/>
            <w:hideMark/>
          </w:tcPr>
          <w:p w14:paraId="729A1009" w14:textId="77777777" w:rsidR="005616D6" w:rsidRPr="002B40B5" w:rsidRDefault="005616D6" w:rsidP="00E42CF1">
            <w:pPr>
              <w:rPr>
                <w:rFonts w:ascii="Calibri" w:hAnsi="Calibri" w:cs="Calibri"/>
                <w:color w:val="000000"/>
              </w:rPr>
            </w:pPr>
            <w:r w:rsidRPr="002B40B5">
              <w:rPr>
                <w:rFonts w:ascii="Calibri" w:hAnsi="Calibri" w:cs="Calibri"/>
                <w:color w:val="000000"/>
              </w:rPr>
              <w:t> </w:t>
            </w:r>
          </w:p>
        </w:tc>
        <w:tc>
          <w:tcPr>
            <w:tcW w:w="3214" w:type="dxa"/>
            <w:tcBorders>
              <w:top w:val="nil"/>
              <w:left w:val="nil"/>
              <w:bottom w:val="single" w:sz="4" w:space="0" w:color="auto"/>
              <w:right w:val="single" w:sz="4" w:space="0" w:color="auto"/>
            </w:tcBorders>
            <w:shd w:val="clear" w:color="auto" w:fill="auto"/>
            <w:hideMark/>
          </w:tcPr>
          <w:p w14:paraId="1B661252" w14:textId="77777777" w:rsidR="005616D6" w:rsidRPr="002B40B5" w:rsidRDefault="005616D6" w:rsidP="00E42CF1">
            <w:pPr>
              <w:rPr>
                <w:rFonts w:ascii="Calibri" w:hAnsi="Calibri" w:cs="Calibri"/>
                <w:color w:val="000000"/>
              </w:rPr>
            </w:pPr>
            <w:r w:rsidRPr="002B40B5">
              <w:rPr>
                <w:rFonts w:ascii="Calibri" w:hAnsi="Calibri" w:cs="Calibri"/>
                <w:color w:val="000000"/>
              </w:rPr>
              <w:t>2x SFP 1Gbits</w:t>
            </w:r>
          </w:p>
        </w:tc>
        <w:tc>
          <w:tcPr>
            <w:tcW w:w="2731" w:type="dxa"/>
            <w:tcBorders>
              <w:top w:val="nil"/>
              <w:left w:val="nil"/>
              <w:bottom w:val="single" w:sz="4" w:space="0" w:color="auto"/>
              <w:right w:val="single" w:sz="4" w:space="0" w:color="auto"/>
            </w:tcBorders>
          </w:tcPr>
          <w:p w14:paraId="7B1BC234" w14:textId="77777777" w:rsidR="005616D6" w:rsidRPr="002B40B5" w:rsidRDefault="005616D6" w:rsidP="00E42CF1">
            <w:pPr>
              <w:rPr>
                <w:rFonts w:ascii="Calibri" w:hAnsi="Calibri" w:cs="Calibri"/>
                <w:color w:val="000000"/>
              </w:rPr>
            </w:pPr>
          </w:p>
        </w:tc>
      </w:tr>
      <w:tr w:rsidR="005616D6" w:rsidRPr="002B40B5" w14:paraId="638084F1" w14:textId="72F64C95" w:rsidTr="005616D6">
        <w:trPr>
          <w:trHeight w:val="300"/>
        </w:trPr>
        <w:tc>
          <w:tcPr>
            <w:tcW w:w="3420" w:type="dxa"/>
            <w:tcBorders>
              <w:top w:val="nil"/>
              <w:left w:val="single" w:sz="4" w:space="0" w:color="auto"/>
              <w:bottom w:val="single" w:sz="4" w:space="0" w:color="auto"/>
              <w:right w:val="single" w:sz="4" w:space="0" w:color="auto"/>
            </w:tcBorders>
            <w:shd w:val="clear" w:color="auto" w:fill="auto"/>
            <w:hideMark/>
          </w:tcPr>
          <w:p w14:paraId="78F86167" w14:textId="77777777" w:rsidR="005616D6" w:rsidRPr="002B40B5" w:rsidRDefault="005616D6" w:rsidP="00E42CF1">
            <w:pPr>
              <w:rPr>
                <w:rFonts w:ascii="Calibri" w:hAnsi="Calibri" w:cs="Calibri"/>
                <w:color w:val="000000"/>
              </w:rPr>
            </w:pPr>
            <w:r w:rsidRPr="002B40B5">
              <w:rPr>
                <w:rFonts w:ascii="Calibri" w:hAnsi="Calibri" w:cs="Calibri"/>
                <w:color w:val="000000"/>
              </w:rPr>
              <w:t> </w:t>
            </w:r>
          </w:p>
        </w:tc>
        <w:tc>
          <w:tcPr>
            <w:tcW w:w="3214" w:type="dxa"/>
            <w:tcBorders>
              <w:top w:val="nil"/>
              <w:left w:val="nil"/>
              <w:bottom w:val="single" w:sz="4" w:space="0" w:color="auto"/>
              <w:right w:val="single" w:sz="4" w:space="0" w:color="auto"/>
            </w:tcBorders>
            <w:shd w:val="clear" w:color="auto" w:fill="auto"/>
            <w:hideMark/>
          </w:tcPr>
          <w:p w14:paraId="6BBD9816" w14:textId="77777777" w:rsidR="005616D6" w:rsidRPr="002B40B5" w:rsidRDefault="005616D6" w:rsidP="00E42CF1">
            <w:pPr>
              <w:rPr>
                <w:rFonts w:ascii="Calibri" w:hAnsi="Calibri" w:cs="Calibri"/>
                <w:color w:val="000000"/>
              </w:rPr>
            </w:pPr>
            <w:r w:rsidRPr="002B40B5">
              <w:rPr>
                <w:rFonts w:ascii="Calibri" w:hAnsi="Calibri" w:cs="Calibri"/>
                <w:color w:val="000000"/>
              </w:rPr>
              <w:t>2x SFP+ 10Gbits</w:t>
            </w:r>
          </w:p>
        </w:tc>
        <w:tc>
          <w:tcPr>
            <w:tcW w:w="2731" w:type="dxa"/>
            <w:tcBorders>
              <w:top w:val="nil"/>
              <w:left w:val="nil"/>
              <w:bottom w:val="single" w:sz="4" w:space="0" w:color="auto"/>
              <w:right w:val="single" w:sz="4" w:space="0" w:color="auto"/>
            </w:tcBorders>
          </w:tcPr>
          <w:p w14:paraId="6DE4EE88" w14:textId="77777777" w:rsidR="005616D6" w:rsidRPr="002B40B5" w:rsidRDefault="005616D6" w:rsidP="00E42CF1">
            <w:pPr>
              <w:rPr>
                <w:rFonts w:ascii="Calibri" w:hAnsi="Calibri" w:cs="Calibri"/>
                <w:color w:val="000000"/>
              </w:rPr>
            </w:pPr>
          </w:p>
        </w:tc>
      </w:tr>
      <w:tr w:rsidR="005616D6" w:rsidRPr="002B40B5" w14:paraId="0B6E6C80" w14:textId="029FC1BC" w:rsidTr="005616D6">
        <w:trPr>
          <w:trHeight w:val="300"/>
        </w:trPr>
        <w:tc>
          <w:tcPr>
            <w:tcW w:w="3420" w:type="dxa"/>
            <w:tcBorders>
              <w:top w:val="nil"/>
              <w:left w:val="single" w:sz="4" w:space="0" w:color="auto"/>
              <w:bottom w:val="single" w:sz="4" w:space="0" w:color="auto"/>
              <w:right w:val="single" w:sz="4" w:space="0" w:color="auto"/>
            </w:tcBorders>
            <w:shd w:val="clear" w:color="auto" w:fill="auto"/>
            <w:hideMark/>
          </w:tcPr>
          <w:p w14:paraId="5479029E" w14:textId="77777777" w:rsidR="005616D6" w:rsidRPr="002B40B5" w:rsidRDefault="005616D6" w:rsidP="00E42CF1">
            <w:pPr>
              <w:rPr>
                <w:rFonts w:ascii="Calibri" w:hAnsi="Calibri" w:cs="Calibri"/>
                <w:color w:val="000000"/>
              </w:rPr>
            </w:pPr>
            <w:r w:rsidRPr="002B40B5">
              <w:rPr>
                <w:rFonts w:ascii="Calibri" w:hAnsi="Calibri" w:cs="Calibri"/>
                <w:color w:val="000000"/>
              </w:rPr>
              <w:t>HDMI lub VGA</w:t>
            </w:r>
          </w:p>
        </w:tc>
        <w:tc>
          <w:tcPr>
            <w:tcW w:w="3214" w:type="dxa"/>
            <w:tcBorders>
              <w:top w:val="nil"/>
              <w:left w:val="nil"/>
              <w:bottom w:val="single" w:sz="4" w:space="0" w:color="auto"/>
              <w:right w:val="single" w:sz="4" w:space="0" w:color="auto"/>
            </w:tcBorders>
            <w:shd w:val="clear" w:color="auto" w:fill="auto"/>
            <w:hideMark/>
          </w:tcPr>
          <w:p w14:paraId="416644E9" w14:textId="77777777" w:rsidR="005616D6" w:rsidRPr="002B40B5" w:rsidRDefault="005616D6" w:rsidP="00E42CF1">
            <w:pPr>
              <w:rPr>
                <w:rFonts w:ascii="Calibri" w:hAnsi="Calibri" w:cs="Calibri"/>
                <w:color w:val="000000"/>
              </w:rPr>
            </w:pPr>
            <w:r w:rsidRPr="002B40B5">
              <w:rPr>
                <w:rFonts w:ascii="Calibri" w:hAnsi="Calibri" w:cs="Calibri"/>
                <w:color w:val="000000"/>
              </w:rPr>
              <w:t>tak</w:t>
            </w:r>
          </w:p>
        </w:tc>
        <w:tc>
          <w:tcPr>
            <w:tcW w:w="2731" w:type="dxa"/>
            <w:tcBorders>
              <w:top w:val="nil"/>
              <w:left w:val="nil"/>
              <w:bottom w:val="single" w:sz="4" w:space="0" w:color="auto"/>
              <w:right w:val="single" w:sz="4" w:space="0" w:color="auto"/>
            </w:tcBorders>
          </w:tcPr>
          <w:p w14:paraId="45D7F32F" w14:textId="77777777" w:rsidR="005616D6" w:rsidRPr="002B40B5" w:rsidRDefault="005616D6" w:rsidP="00E42CF1">
            <w:pPr>
              <w:rPr>
                <w:rFonts w:ascii="Calibri" w:hAnsi="Calibri" w:cs="Calibri"/>
                <w:color w:val="000000"/>
              </w:rPr>
            </w:pPr>
          </w:p>
        </w:tc>
      </w:tr>
      <w:tr w:rsidR="005616D6" w:rsidRPr="002B40B5" w14:paraId="6BF85594" w14:textId="08991A29" w:rsidTr="005616D6">
        <w:trPr>
          <w:trHeight w:val="900"/>
        </w:trPr>
        <w:tc>
          <w:tcPr>
            <w:tcW w:w="3420" w:type="dxa"/>
            <w:tcBorders>
              <w:top w:val="nil"/>
              <w:left w:val="single" w:sz="4" w:space="0" w:color="auto"/>
              <w:bottom w:val="single" w:sz="4" w:space="0" w:color="auto"/>
              <w:right w:val="single" w:sz="4" w:space="0" w:color="auto"/>
            </w:tcBorders>
            <w:shd w:val="clear" w:color="auto" w:fill="auto"/>
            <w:hideMark/>
          </w:tcPr>
          <w:p w14:paraId="2645136A" w14:textId="77777777" w:rsidR="005616D6" w:rsidRPr="002B40B5" w:rsidRDefault="005616D6" w:rsidP="00E42CF1">
            <w:pPr>
              <w:rPr>
                <w:rFonts w:ascii="Calibri" w:hAnsi="Calibri" w:cs="Calibri"/>
                <w:color w:val="000000"/>
              </w:rPr>
            </w:pPr>
            <w:r w:rsidRPr="002B40B5">
              <w:rPr>
                <w:rFonts w:ascii="Calibri" w:hAnsi="Calibri" w:cs="Calibri"/>
                <w:color w:val="000000"/>
              </w:rPr>
              <w:t> </w:t>
            </w:r>
          </w:p>
        </w:tc>
        <w:tc>
          <w:tcPr>
            <w:tcW w:w="3214" w:type="dxa"/>
            <w:tcBorders>
              <w:top w:val="nil"/>
              <w:left w:val="nil"/>
              <w:bottom w:val="single" w:sz="4" w:space="0" w:color="auto"/>
              <w:right w:val="single" w:sz="4" w:space="0" w:color="auto"/>
            </w:tcBorders>
            <w:shd w:val="clear" w:color="auto" w:fill="auto"/>
            <w:hideMark/>
          </w:tcPr>
          <w:p w14:paraId="430683BA" w14:textId="77777777" w:rsidR="005616D6" w:rsidRPr="002B40B5" w:rsidRDefault="005616D6" w:rsidP="00E42CF1">
            <w:pPr>
              <w:rPr>
                <w:rFonts w:ascii="Calibri" w:hAnsi="Calibri" w:cs="Calibri"/>
                <w:color w:val="000000"/>
              </w:rPr>
            </w:pPr>
            <w:r w:rsidRPr="002B40B5">
              <w:rPr>
                <w:rFonts w:ascii="Calibri" w:hAnsi="Calibri" w:cs="Calibri"/>
                <w:color w:val="000000"/>
              </w:rPr>
              <w:t xml:space="preserve">dodatkowa opcjonalna możliwość rozbudowy portów </w:t>
            </w:r>
            <w:proofErr w:type="spellStart"/>
            <w:r w:rsidRPr="002B40B5">
              <w:rPr>
                <w:rFonts w:ascii="Calibri" w:hAnsi="Calibri" w:cs="Calibri"/>
                <w:color w:val="000000"/>
              </w:rPr>
              <w:t>ethernet</w:t>
            </w:r>
            <w:proofErr w:type="spellEnd"/>
            <w:r w:rsidRPr="002B40B5">
              <w:rPr>
                <w:rFonts w:ascii="Calibri" w:hAnsi="Calibri" w:cs="Calibri"/>
                <w:color w:val="000000"/>
              </w:rPr>
              <w:t xml:space="preserve"> 1Gbits minimum 4 jako dodatkowy moduł instalowany w urządzeniu</w:t>
            </w:r>
          </w:p>
        </w:tc>
        <w:tc>
          <w:tcPr>
            <w:tcW w:w="2731" w:type="dxa"/>
            <w:tcBorders>
              <w:top w:val="nil"/>
              <w:left w:val="nil"/>
              <w:bottom w:val="single" w:sz="4" w:space="0" w:color="auto"/>
              <w:right w:val="single" w:sz="4" w:space="0" w:color="auto"/>
            </w:tcBorders>
          </w:tcPr>
          <w:p w14:paraId="748D5754" w14:textId="77777777" w:rsidR="005616D6" w:rsidRPr="002B40B5" w:rsidRDefault="005616D6" w:rsidP="00E42CF1">
            <w:pPr>
              <w:rPr>
                <w:rFonts w:ascii="Calibri" w:hAnsi="Calibri" w:cs="Calibri"/>
                <w:color w:val="000000"/>
              </w:rPr>
            </w:pPr>
          </w:p>
        </w:tc>
      </w:tr>
      <w:tr w:rsidR="005616D6" w:rsidRPr="002B40B5" w14:paraId="06F85384" w14:textId="6D5C39CF" w:rsidTr="005616D6">
        <w:trPr>
          <w:trHeight w:val="300"/>
        </w:trPr>
        <w:tc>
          <w:tcPr>
            <w:tcW w:w="3420" w:type="dxa"/>
            <w:tcBorders>
              <w:top w:val="nil"/>
              <w:left w:val="single" w:sz="4" w:space="0" w:color="auto"/>
              <w:bottom w:val="single" w:sz="4" w:space="0" w:color="auto"/>
              <w:right w:val="single" w:sz="4" w:space="0" w:color="auto"/>
            </w:tcBorders>
            <w:shd w:val="clear" w:color="auto" w:fill="auto"/>
            <w:hideMark/>
          </w:tcPr>
          <w:p w14:paraId="30F7F4E5" w14:textId="77777777" w:rsidR="005616D6" w:rsidRPr="002B40B5" w:rsidRDefault="005616D6" w:rsidP="00E42CF1">
            <w:pPr>
              <w:rPr>
                <w:rFonts w:ascii="Calibri" w:hAnsi="Calibri" w:cs="Calibri"/>
                <w:color w:val="000000"/>
              </w:rPr>
            </w:pPr>
            <w:r w:rsidRPr="002B40B5">
              <w:rPr>
                <w:rFonts w:ascii="Calibri" w:hAnsi="Calibri" w:cs="Calibri"/>
                <w:color w:val="000000"/>
              </w:rPr>
              <w:t>Wyświetlacz LCD</w:t>
            </w:r>
          </w:p>
        </w:tc>
        <w:tc>
          <w:tcPr>
            <w:tcW w:w="3214" w:type="dxa"/>
            <w:tcBorders>
              <w:top w:val="nil"/>
              <w:left w:val="nil"/>
              <w:bottom w:val="single" w:sz="4" w:space="0" w:color="auto"/>
              <w:right w:val="single" w:sz="4" w:space="0" w:color="auto"/>
            </w:tcBorders>
            <w:shd w:val="clear" w:color="auto" w:fill="auto"/>
            <w:hideMark/>
          </w:tcPr>
          <w:p w14:paraId="337ABED9" w14:textId="77777777" w:rsidR="005616D6" w:rsidRPr="002B40B5" w:rsidRDefault="005616D6" w:rsidP="00E42CF1">
            <w:pPr>
              <w:rPr>
                <w:rFonts w:ascii="Calibri" w:hAnsi="Calibri" w:cs="Calibri"/>
                <w:color w:val="000000"/>
              </w:rPr>
            </w:pPr>
            <w:r w:rsidRPr="002B40B5">
              <w:rPr>
                <w:rFonts w:ascii="Calibri" w:hAnsi="Calibri" w:cs="Calibri"/>
                <w:color w:val="000000"/>
              </w:rPr>
              <w:t>tak</w:t>
            </w:r>
          </w:p>
        </w:tc>
        <w:tc>
          <w:tcPr>
            <w:tcW w:w="2731" w:type="dxa"/>
            <w:tcBorders>
              <w:top w:val="nil"/>
              <w:left w:val="nil"/>
              <w:bottom w:val="single" w:sz="4" w:space="0" w:color="auto"/>
              <w:right w:val="single" w:sz="4" w:space="0" w:color="auto"/>
            </w:tcBorders>
          </w:tcPr>
          <w:p w14:paraId="0622A3A1" w14:textId="77777777" w:rsidR="005616D6" w:rsidRPr="002B40B5" w:rsidRDefault="005616D6" w:rsidP="00E42CF1">
            <w:pPr>
              <w:rPr>
                <w:rFonts w:ascii="Calibri" w:hAnsi="Calibri" w:cs="Calibri"/>
                <w:color w:val="000000"/>
              </w:rPr>
            </w:pPr>
          </w:p>
        </w:tc>
      </w:tr>
      <w:tr w:rsidR="005616D6" w:rsidRPr="002B40B5" w14:paraId="1E2DD487" w14:textId="79EBFA7A" w:rsidTr="005616D6">
        <w:trPr>
          <w:trHeight w:val="300"/>
        </w:trPr>
        <w:tc>
          <w:tcPr>
            <w:tcW w:w="3420" w:type="dxa"/>
            <w:tcBorders>
              <w:top w:val="nil"/>
              <w:left w:val="single" w:sz="4" w:space="0" w:color="auto"/>
              <w:bottom w:val="single" w:sz="4" w:space="0" w:color="auto"/>
              <w:right w:val="single" w:sz="4" w:space="0" w:color="auto"/>
            </w:tcBorders>
            <w:shd w:val="clear" w:color="auto" w:fill="auto"/>
            <w:hideMark/>
          </w:tcPr>
          <w:p w14:paraId="7FA8A9C5" w14:textId="77777777" w:rsidR="005616D6" w:rsidRPr="002B40B5" w:rsidRDefault="005616D6" w:rsidP="00E42CF1">
            <w:pPr>
              <w:rPr>
                <w:rFonts w:ascii="Calibri" w:hAnsi="Calibri" w:cs="Calibri"/>
                <w:color w:val="000000"/>
              </w:rPr>
            </w:pPr>
            <w:r w:rsidRPr="002B40B5">
              <w:rPr>
                <w:rFonts w:ascii="Calibri" w:hAnsi="Calibri" w:cs="Calibri"/>
                <w:color w:val="000000"/>
              </w:rPr>
              <w:t>port USB 3.0</w:t>
            </w:r>
          </w:p>
        </w:tc>
        <w:tc>
          <w:tcPr>
            <w:tcW w:w="3214" w:type="dxa"/>
            <w:tcBorders>
              <w:top w:val="nil"/>
              <w:left w:val="nil"/>
              <w:bottom w:val="single" w:sz="4" w:space="0" w:color="auto"/>
              <w:right w:val="single" w:sz="4" w:space="0" w:color="auto"/>
            </w:tcBorders>
            <w:shd w:val="clear" w:color="auto" w:fill="auto"/>
            <w:hideMark/>
          </w:tcPr>
          <w:p w14:paraId="0485DAF6" w14:textId="77777777" w:rsidR="005616D6" w:rsidRPr="002B40B5" w:rsidRDefault="005616D6" w:rsidP="00E42CF1">
            <w:pPr>
              <w:rPr>
                <w:rFonts w:ascii="Calibri" w:hAnsi="Calibri" w:cs="Calibri"/>
                <w:color w:val="000000"/>
              </w:rPr>
            </w:pPr>
            <w:r w:rsidRPr="002B40B5">
              <w:rPr>
                <w:rFonts w:ascii="Calibri" w:hAnsi="Calibri" w:cs="Calibri"/>
                <w:color w:val="000000"/>
              </w:rPr>
              <w:t>tak, 2x</w:t>
            </w:r>
          </w:p>
        </w:tc>
        <w:tc>
          <w:tcPr>
            <w:tcW w:w="2731" w:type="dxa"/>
            <w:tcBorders>
              <w:top w:val="nil"/>
              <w:left w:val="nil"/>
              <w:bottom w:val="single" w:sz="4" w:space="0" w:color="auto"/>
              <w:right w:val="single" w:sz="4" w:space="0" w:color="auto"/>
            </w:tcBorders>
          </w:tcPr>
          <w:p w14:paraId="6CF513DA" w14:textId="77777777" w:rsidR="005616D6" w:rsidRPr="002B40B5" w:rsidRDefault="005616D6" w:rsidP="00E42CF1">
            <w:pPr>
              <w:rPr>
                <w:rFonts w:ascii="Calibri" w:hAnsi="Calibri" w:cs="Calibri"/>
                <w:color w:val="000000"/>
              </w:rPr>
            </w:pPr>
          </w:p>
        </w:tc>
      </w:tr>
      <w:tr w:rsidR="005616D6" w:rsidRPr="002B40B5" w14:paraId="6FACB9AB" w14:textId="11078404" w:rsidTr="005616D6">
        <w:trPr>
          <w:trHeight w:val="300"/>
        </w:trPr>
        <w:tc>
          <w:tcPr>
            <w:tcW w:w="3420" w:type="dxa"/>
            <w:tcBorders>
              <w:top w:val="nil"/>
              <w:left w:val="single" w:sz="4" w:space="0" w:color="auto"/>
              <w:bottom w:val="single" w:sz="4" w:space="0" w:color="auto"/>
              <w:right w:val="single" w:sz="4" w:space="0" w:color="auto"/>
            </w:tcBorders>
            <w:shd w:val="clear" w:color="auto" w:fill="auto"/>
            <w:hideMark/>
          </w:tcPr>
          <w:p w14:paraId="5F3F0B9E" w14:textId="77777777" w:rsidR="005616D6" w:rsidRPr="002B40B5" w:rsidRDefault="005616D6" w:rsidP="00E42CF1">
            <w:pPr>
              <w:rPr>
                <w:rFonts w:ascii="Calibri" w:hAnsi="Calibri" w:cs="Calibri"/>
                <w:color w:val="000000"/>
              </w:rPr>
            </w:pPr>
            <w:r w:rsidRPr="002B40B5">
              <w:rPr>
                <w:rFonts w:ascii="Calibri" w:hAnsi="Calibri" w:cs="Calibri"/>
                <w:color w:val="000000"/>
              </w:rPr>
              <w:t>Firewall</w:t>
            </w:r>
          </w:p>
        </w:tc>
        <w:tc>
          <w:tcPr>
            <w:tcW w:w="3214" w:type="dxa"/>
            <w:tcBorders>
              <w:top w:val="nil"/>
              <w:left w:val="nil"/>
              <w:bottom w:val="single" w:sz="4" w:space="0" w:color="auto"/>
              <w:right w:val="single" w:sz="4" w:space="0" w:color="auto"/>
            </w:tcBorders>
            <w:shd w:val="clear" w:color="auto" w:fill="auto"/>
            <w:hideMark/>
          </w:tcPr>
          <w:p w14:paraId="10AD9EAB" w14:textId="77777777" w:rsidR="005616D6" w:rsidRPr="002B40B5" w:rsidRDefault="005616D6" w:rsidP="00E42CF1">
            <w:pPr>
              <w:rPr>
                <w:rFonts w:ascii="Calibri" w:hAnsi="Calibri" w:cs="Calibri"/>
                <w:color w:val="000000"/>
              </w:rPr>
            </w:pPr>
            <w:r w:rsidRPr="002B40B5">
              <w:rPr>
                <w:rFonts w:ascii="Calibri" w:hAnsi="Calibri" w:cs="Calibri"/>
                <w:color w:val="000000"/>
              </w:rPr>
              <w:t xml:space="preserve">tak, przepustowość 34 </w:t>
            </w:r>
            <w:proofErr w:type="spellStart"/>
            <w:r w:rsidRPr="002B40B5">
              <w:rPr>
                <w:rFonts w:ascii="Calibri" w:hAnsi="Calibri" w:cs="Calibri"/>
                <w:color w:val="000000"/>
              </w:rPr>
              <w:t>Gbps</w:t>
            </w:r>
            <w:proofErr w:type="spellEnd"/>
          </w:p>
        </w:tc>
        <w:tc>
          <w:tcPr>
            <w:tcW w:w="2731" w:type="dxa"/>
            <w:tcBorders>
              <w:top w:val="nil"/>
              <w:left w:val="nil"/>
              <w:bottom w:val="single" w:sz="4" w:space="0" w:color="auto"/>
              <w:right w:val="single" w:sz="4" w:space="0" w:color="auto"/>
            </w:tcBorders>
          </w:tcPr>
          <w:p w14:paraId="68603DA1" w14:textId="77777777" w:rsidR="005616D6" w:rsidRPr="002B40B5" w:rsidRDefault="005616D6" w:rsidP="00E42CF1">
            <w:pPr>
              <w:rPr>
                <w:rFonts w:ascii="Calibri" w:hAnsi="Calibri" w:cs="Calibri"/>
                <w:color w:val="000000"/>
              </w:rPr>
            </w:pPr>
          </w:p>
        </w:tc>
      </w:tr>
      <w:tr w:rsidR="005616D6" w:rsidRPr="002B40B5" w14:paraId="1DF693AA" w14:textId="4F2941D3" w:rsidTr="005616D6">
        <w:trPr>
          <w:trHeight w:val="300"/>
        </w:trPr>
        <w:tc>
          <w:tcPr>
            <w:tcW w:w="3420" w:type="dxa"/>
            <w:tcBorders>
              <w:top w:val="nil"/>
              <w:left w:val="single" w:sz="4" w:space="0" w:color="auto"/>
              <w:bottom w:val="single" w:sz="4" w:space="0" w:color="auto"/>
              <w:right w:val="single" w:sz="4" w:space="0" w:color="auto"/>
            </w:tcBorders>
            <w:shd w:val="clear" w:color="auto" w:fill="auto"/>
            <w:hideMark/>
          </w:tcPr>
          <w:p w14:paraId="505BD420" w14:textId="77777777" w:rsidR="005616D6" w:rsidRPr="002B40B5" w:rsidRDefault="005616D6" w:rsidP="00E42CF1">
            <w:pPr>
              <w:rPr>
                <w:rFonts w:ascii="Calibri" w:hAnsi="Calibri" w:cs="Calibri"/>
                <w:color w:val="000000"/>
              </w:rPr>
            </w:pPr>
            <w:r w:rsidRPr="002B40B5">
              <w:rPr>
                <w:rFonts w:ascii="Calibri" w:hAnsi="Calibri" w:cs="Calibri"/>
                <w:color w:val="000000"/>
              </w:rPr>
              <w:t>NGFW (Zapora nowej generacji)</w:t>
            </w:r>
          </w:p>
        </w:tc>
        <w:tc>
          <w:tcPr>
            <w:tcW w:w="3214" w:type="dxa"/>
            <w:tcBorders>
              <w:top w:val="nil"/>
              <w:left w:val="nil"/>
              <w:bottom w:val="single" w:sz="4" w:space="0" w:color="auto"/>
              <w:right w:val="single" w:sz="4" w:space="0" w:color="auto"/>
            </w:tcBorders>
            <w:shd w:val="clear" w:color="auto" w:fill="auto"/>
            <w:hideMark/>
          </w:tcPr>
          <w:p w14:paraId="6DE5A4F7" w14:textId="77777777" w:rsidR="005616D6" w:rsidRPr="002B40B5" w:rsidRDefault="005616D6" w:rsidP="00E42CF1">
            <w:pPr>
              <w:rPr>
                <w:rFonts w:ascii="Calibri" w:hAnsi="Calibri" w:cs="Calibri"/>
                <w:color w:val="000000"/>
              </w:rPr>
            </w:pPr>
            <w:r w:rsidRPr="002B40B5">
              <w:rPr>
                <w:rFonts w:ascii="Calibri" w:hAnsi="Calibri" w:cs="Calibri"/>
                <w:color w:val="000000"/>
              </w:rPr>
              <w:t xml:space="preserve">tak, przepustowość 5,2 </w:t>
            </w:r>
            <w:proofErr w:type="spellStart"/>
            <w:r w:rsidRPr="002B40B5">
              <w:rPr>
                <w:rFonts w:ascii="Calibri" w:hAnsi="Calibri" w:cs="Calibri"/>
                <w:color w:val="000000"/>
              </w:rPr>
              <w:t>Gbps</w:t>
            </w:r>
            <w:proofErr w:type="spellEnd"/>
          </w:p>
        </w:tc>
        <w:tc>
          <w:tcPr>
            <w:tcW w:w="2731" w:type="dxa"/>
            <w:tcBorders>
              <w:top w:val="nil"/>
              <w:left w:val="nil"/>
              <w:bottom w:val="single" w:sz="4" w:space="0" w:color="auto"/>
              <w:right w:val="single" w:sz="4" w:space="0" w:color="auto"/>
            </w:tcBorders>
          </w:tcPr>
          <w:p w14:paraId="7CCF0A8C" w14:textId="77777777" w:rsidR="005616D6" w:rsidRPr="002B40B5" w:rsidRDefault="005616D6" w:rsidP="00E42CF1">
            <w:pPr>
              <w:rPr>
                <w:rFonts w:ascii="Calibri" w:hAnsi="Calibri" w:cs="Calibri"/>
                <w:color w:val="000000"/>
              </w:rPr>
            </w:pPr>
          </w:p>
        </w:tc>
      </w:tr>
      <w:tr w:rsidR="005616D6" w:rsidRPr="002B40B5" w14:paraId="213CE37E" w14:textId="2DD4A754" w:rsidTr="005616D6">
        <w:trPr>
          <w:trHeight w:val="300"/>
        </w:trPr>
        <w:tc>
          <w:tcPr>
            <w:tcW w:w="3420" w:type="dxa"/>
            <w:tcBorders>
              <w:top w:val="nil"/>
              <w:left w:val="single" w:sz="4" w:space="0" w:color="auto"/>
              <w:bottom w:val="single" w:sz="4" w:space="0" w:color="auto"/>
              <w:right w:val="single" w:sz="4" w:space="0" w:color="auto"/>
            </w:tcBorders>
            <w:shd w:val="clear" w:color="auto" w:fill="auto"/>
            <w:hideMark/>
          </w:tcPr>
          <w:p w14:paraId="178BA505" w14:textId="77777777" w:rsidR="005616D6" w:rsidRPr="002B40B5" w:rsidRDefault="005616D6" w:rsidP="00E42CF1">
            <w:pPr>
              <w:rPr>
                <w:rFonts w:ascii="Calibri" w:hAnsi="Calibri" w:cs="Calibri"/>
                <w:color w:val="000000"/>
              </w:rPr>
            </w:pPr>
            <w:proofErr w:type="spellStart"/>
            <w:r w:rsidRPr="002B40B5">
              <w:rPr>
                <w:rFonts w:ascii="Calibri" w:hAnsi="Calibri" w:cs="Calibri"/>
                <w:color w:val="000000"/>
              </w:rPr>
              <w:t>IPSec</w:t>
            </w:r>
            <w:proofErr w:type="spellEnd"/>
            <w:r w:rsidRPr="002B40B5">
              <w:rPr>
                <w:rFonts w:ascii="Calibri" w:hAnsi="Calibri" w:cs="Calibri"/>
                <w:color w:val="000000"/>
              </w:rPr>
              <w:t xml:space="preserve"> VPN</w:t>
            </w:r>
          </w:p>
        </w:tc>
        <w:tc>
          <w:tcPr>
            <w:tcW w:w="3214" w:type="dxa"/>
            <w:tcBorders>
              <w:top w:val="nil"/>
              <w:left w:val="nil"/>
              <w:bottom w:val="single" w:sz="4" w:space="0" w:color="auto"/>
              <w:right w:val="single" w:sz="4" w:space="0" w:color="auto"/>
            </w:tcBorders>
            <w:shd w:val="clear" w:color="auto" w:fill="auto"/>
            <w:hideMark/>
          </w:tcPr>
          <w:p w14:paraId="6346767F" w14:textId="77777777" w:rsidR="005616D6" w:rsidRPr="002B40B5" w:rsidRDefault="005616D6" w:rsidP="00E42CF1">
            <w:pPr>
              <w:rPr>
                <w:rFonts w:ascii="Calibri" w:hAnsi="Calibri" w:cs="Calibri"/>
                <w:color w:val="000000"/>
              </w:rPr>
            </w:pPr>
            <w:r w:rsidRPr="002B40B5">
              <w:rPr>
                <w:rFonts w:ascii="Calibri" w:hAnsi="Calibri" w:cs="Calibri"/>
                <w:color w:val="000000"/>
              </w:rPr>
              <w:t xml:space="preserve">tak, przepustowość 3 </w:t>
            </w:r>
            <w:proofErr w:type="spellStart"/>
            <w:r w:rsidRPr="002B40B5">
              <w:rPr>
                <w:rFonts w:ascii="Calibri" w:hAnsi="Calibri" w:cs="Calibri"/>
                <w:color w:val="000000"/>
              </w:rPr>
              <w:t>Gbps</w:t>
            </w:r>
            <w:proofErr w:type="spellEnd"/>
          </w:p>
        </w:tc>
        <w:tc>
          <w:tcPr>
            <w:tcW w:w="2731" w:type="dxa"/>
            <w:tcBorders>
              <w:top w:val="nil"/>
              <w:left w:val="nil"/>
              <w:bottom w:val="single" w:sz="4" w:space="0" w:color="auto"/>
              <w:right w:val="single" w:sz="4" w:space="0" w:color="auto"/>
            </w:tcBorders>
          </w:tcPr>
          <w:p w14:paraId="52240EC4" w14:textId="77777777" w:rsidR="005616D6" w:rsidRPr="002B40B5" w:rsidRDefault="005616D6" w:rsidP="00E42CF1">
            <w:pPr>
              <w:rPr>
                <w:rFonts w:ascii="Calibri" w:hAnsi="Calibri" w:cs="Calibri"/>
                <w:color w:val="000000"/>
              </w:rPr>
            </w:pPr>
          </w:p>
        </w:tc>
      </w:tr>
      <w:tr w:rsidR="005616D6" w:rsidRPr="002B40B5" w14:paraId="00B2CB99" w14:textId="4C575975" w:rsidTr="005616D6">
        <w:trPr>
          <w:trHeight w:val="300"/>
        </w:trPr>
        <w:tc>
          <w:tcPr>
            <w:tcW w:w="3420" w:type="dxa"/>
            <w:tcBorders>
              <w:top w:val="nil"/>
              <w:left w:val="single" w:sz="4" w:space="0" w:color="auto"/>
              <w:bottom w:val="single" w:sz="4" w:space="0" w:color="auto"/>
              <w:right w:val="single" w:sz="4" w:space="0" w:color="auto"/>
            </w:tcBorders>
            <w:shd w:val="clear" w:color="auto" w:fill="auto"/>
            <w:hideMark/>
          </w:tcPr>
          <w:p w14:paraId="37F02E31" w14:textId="77777777" w:rsidR="005616D6" w:rsidRPr="002B40B5" w:rsidRDefault="005616D6" w:rsidP="00E42CF1">
            <w:pPr>
              <w:rPr>
                <w:rFonts w:ascii="Calibri" w:hAnsi="Calibri" w:cs="Calibri"/>
                <w:color w:val="000000"/>
              </w:rPr>
            </w:pPr>
            <w:r w:rsidRPr="002B40B5">
              <w:rPr>
                <w:rFonts w:ascii="Calibri" w:hAnsi="Calibri" w:cs="Calibri"/>
                <w:color w:val="000000"/>
              </w:rPr>
              <w:t>Funkcja QOS</w:t>
            </w:r>
          </w:p>
        </w:tc>
        <w:tc>
          <w:tcPr>
            <w:tcW w:w="3214" w:type="dxa"/>
            <w:tcBorders>
              <w:top w:val="nil"/>
              <w:left w:val="nil"/>
              <w:bottom w:val="single" w:sz="4" w:space="0" w:color="auto"/>
              <w:right w:val="single" w:sz="4" w:space="0" w:color="auto"/>
            </w:tcBorders>
            <w:shd w:val="clear" w:color="auto" w:fill="auto"/>
            <w:hideMark/>
          </w:tcPr>
          <w:p w14:paraId="1428EA57" w14:textId="77777777" w:rsidR="005616D6" w:rsidRPr="002B40B5" w:rsidRDefault="005616D6" w:rsidP="00E42CF1">
            <w:pPr>
              <w:rPr>
                <w:rFonts w:ascii="Calibri" w:hAnsi="Calibri" w:cs="Calibri"/>
                <w:color w:val="000000"/>
              </w:rPr>
            </w:pPr>
            <w:r w:rsidRPr="002B40B5">
              <w:rPr>
                <w:rFonts w:ascii="Calibri" w:hAnsi="Calibri" w:cs="Calibri"/>
                <w:color w:val="000000"/>
              </w:rPr>
              <w:t>tak</w:t>
            </w:r>
          </w:p>
        </w:tc>
        <w:tc>
          <w:tcPr>
            <w:tcW w:w="2731" w:type="dxa"/>
            <w:tcBorders>
              <w:top w:val="nil"/>
              <w:left w:val="nil"/>
              <w:bottom w:val="single" w:sz="4" w:space="0" w:color="auto"/>
              <w:right w:val="single" w:sz="4" w:space="0" w:color="auto"/>
            </w:tcBorders>
          </w:tcPr>
          <w:p w14:paraId="4E0FB8B1" w14:textId="77777777" w:rsidR="005616D6" w:rsidRPr="002B40B5" w:rsidRDefault="005616D6" w:rsidP="00E42CF1">
            <w:pPr>
              <w:rPr>
                <w:rFonts w:ascii="Calibri" w:hAnsi="Calibri" w:cs="Calibri"/>
                <w:color w:val="000000"/>
              </w:rPr>
            </w:pPr>
          </w:p>
        </w:tc>
      </w:tr>
      <w:tr w:rsidR="005616D6" w:rsidRPr="002B40B5" w14:paraId="200ABC57" w14:textId="4C2D3A50" w:rsidTr="005616D6">
        <w:trPr>
          <w:trHeight w:val="300"/>
        </w:trPr>
        <w:tc>
          <w:tcPr>
            <w:tcW w:w="3420" w:type="dxa"/>
            <w:tcBorders>
              <w:top w:val="nil"/>
              <w:left w:val="single" w:sz="4" w:space="0" w:color="auto"/>
              <w:bottom w:val="single" w:sz="4" w:space="0" w:color="auto"/>
              <w:right w:val="single" w:sz="4" w:space="0" w:color="auto"/>
            </w:tcBorders>
            <w:shd w:val="clear" w:color="auto" w:fill="auto"/>
            <w:hideMark/>
          </w:tcPr>
          <w:p w14:paraId="663964B4" w14:textId="77777777" w:rsidR="005616D6" w:rsidRPr="002B40B5" w:rsidRDefault="005616D6" w:rsidP="00E42CF1">
            <w:pPr>
              <w:rPr>
                <w:rFonts w:ascii="Calibri" w:hAnsi="Calibri" w:cs="Calibri"/>
                <w:color w:val="000000"/>
              </w:rPr>
            </w:pPr>
            <w:r w:rsidRPr="002B40B5">
              <w:rPr>
                <w:rFonts w:ascii="Calibri" w:hAnsi="Calibri" w:cs="Calibri"/>
                <w:color w:val="000000"/>
              </w:rPr>
              <w:t>IPS</w:t>
            </w:r>
          </w:p>
        </w:tc>
        <w:tc>
          <w:tcPr>
            <w:tcW w:w="3214" w:type="dxa"/>
            <w:tcBorders>
              <w:top w:val="nil"/>
              <w:left w:val="nil"/>
              <w:bottom w:val="single" w:sz="4" w:space="0" w:color="auto"/>
              <w:right w:val="single" w:sz="4" w:space="0" w:color="auto"/>
            </w:tcBorders>
            <w:shd w:val="clear" w:color="auto" w:fill="auto"/>
            <w:hideMark/>
          </w:tcPr>
          <w:p w14:paraId="42D9291B" w14:textId="77777777" w:rsidR="005616D6" w:rsidRPr="002B40B5" w:rsidRDefault="005616D6" w:rsidP="00E42CF1">
            <w:pPr>
              <w:rPr>
                <w:rFonts w:ascii="Calibri" w:hAnsi="Calibri" w:cs="Calibri"/>
                <w:color w:val="000000"/>
              </w:rPr>
            </w:pPr>
            <w:r w:rsidRPr="002B40B5">
              <w:rPr>
                <w:rFonts w:ascii="Calibri" w:hAnsi="Calibri" w:cs="Calibri"/>
                <w:color w:val="000000"/>
              </w:rPr>
              <w:t xml:space="preserve">Tak, przepustowość 7 </w:t>
            </w:r>
            <w:proofErr w:type="spellStart"/>
            <w:r w:rsidRPr="002B40B5">
              <w:rPr>
                <w:rFonts w:ascii="Calibri" w:hAnsi="Calibri" w:cs="Calibri"/>
                <w:color w:val="000000"/>
              </w:rPr>
              <w:t>Gbps</w:t>
            </w:r>
            <w:proofErr w:type="spellEnd"/>
          </w:p>
        </w:tc>
        <w:tc>
          <w:tcPr>
            <w:tcW w:w="2731" w:type="dxa"/>
            <w:tcBorders>
              <w:top w:val="nil"/>
              <w:left w:val="nil"/>
              <w:bottom w:val="single" w:sz="4" w:space="0" w:color="auto"/>
              <w:right w:val="single" w:sz="4" w:space="0" w:color="auto"/>
            </w:tcBorders>
          </w:tcPr>
          <w:p w14:paraId="7E22EAFF" w14:textId="77777777" w:rsidR="005616D6" w:rsidRPr="002B40B5" w:rsidRDefault="005616D6" w:rsidP="00E42CF1">
            <w:pPr>
              <w:rPr>
                <w:rFonts w:ascii="Calibri" w:hAnsi="Calibri" w:cs="Calibri"/>
                <w:color w:val="000000"/>
              </w:rPr>
            </w:pPr>
          </w:p>
        </w:tc>
      </w:tr>
      <w:tr w:rsidR="005616D6" w:rsidRPr="002B40B5" w14:paraId="3D970A1D" w14:textId="1C9E33F9" w:rsidTr="005616D6">
        <w:trPr>
          <w:trHeight w:val="300"/>
        </w:trPr>
        <w:tc>
          <w:tcPr>
            <w:tcW w:w="3420" w:type="dxa"/>
            <w:tcBorders>
              <w:top w:val="nil"/>
              <w:left w:val="single" w:sz="4" w:space="0" w:color="auto"/>
              <w:bottom w:val="single" w:sz="4" w:space="0" w:color="auto"/>
              <w:right w:val="single" w:sz="4" w:space="0" w:color="auto"/>
            </w:tcBorders>
            <w:shd w:val="clear" w:color="auto" w:fill="auto"/>
            <w:hideMark/>
          </w:tcPr>
          <w:p w14:paraId="56E80CAD" w14:textId="77777777" w:rsidR="005616D6" w:rsidRPr="002B40B5" w:rsidRDefault="005616D6" w:rsidP="00E42CF1">
            <w:pPr>
              <w:rPr>
                <w:rFonts w:ascii="Calibri" w:hAnsi="Calibri" w:cs="Calibri"/>
                <w:color w:val="000000"/>
              </w:rPr>
            </w:pPr>
            <w:r w:rsidRPr="002B40B5">
              <w:rPr>
                <w:rFonts w:ascii="Calibri" w:hAnsi="Calibri" w:cs="Calibri"/>
                <w:color w:val="000000"/>
              </w:rPr>
              <w:t>redundantne zasilanie</w:t>
            </w:r>
          </w:p>
        </w:tc>
        <w:tc>
          <w:tcPr>
            <w:tcW w:w="3214" w:type="dxa"/>
            <w:tcBorders>
              <w:top w:val="nil"/>
              <w:left w:val="nil"/>
              <w:bottom w:val="single" w:sz="4" w:space="0" w:color="auto"/>
              <w:right w:val="single" w:sz="4" w:space="0" w:color="auto"/>
            </w:tcBorders>
            <w:shd w:val="clear" w:color="auto" w:fill="auto"/>
            <w:hideMark/>
          </w:tcPr>
          <w:p w14:paraId="1F3B3618" w14:textId="77777777" w:rsidR="005616D6" w:rsidRPr="002B40B5" w:rsidRDefault="005616D6" w:rsidP="00E42CF1">
            <w:pPr>
              <w:rPr>
                <w:rFonts w:ascii="Calibri" w:hAnsi="Calibri" w:cs="Calibri"/>
                <w:color w:val="000000"/>
              </w:rPr>
            </w:pPr>
            <w:r w:rsidRPr="002B40B5">
              <w:rPr>
                <w:rFonts w:ascii="Calibri" w:hAnsi="Calibri" w:cs="Calibri"/>
                <w:color w:val="000000"/>
              </w:rPr>
              <w:t>tak (opcjonalnie)</w:t>
            </w:r>
          </w:p>
        </w:tc>
        <w:tc>
          <w:tcPr>
            <w:tcW w:w="2731" w:type="dxa"/>
            <w:tcBorders>
              <w:top w:val="nil"/>
              <w:left w:val="nil"/>
              <w:bottom w:val="single" w:sz="4" w:space="0" w:color="auto"/>
              <w:right w:val="single" w:sz="4" w:space="0" w:color="auto"/>
            </w:tcBorders>
          </w:tcPr>
          <w:p w14:paraId="7C3C8A54" w14:textId="77777777" w:rsidR="005616D6" w:rsidRPr="002B40B5" w:rsidRDefault="005616D6" w:rsidP="00E42CF1">
            <w:pPr>
              <w:rPr>
                <w:rFonts w:ascii="Calibri" w:hAnsi="Calibri" w:cs="Calibri"/>
                <w:color w:val="000000"/>
              </w:rPr>
            </w:pPr>
          </w:p>
        </w:tc>
      </w:tr>
      <w:tr w:rsidR="005616D6" w:rsidRPr="002B40B5" w14:paraId="4D4A54F4" w14:textId="3993C588" w:rsidTr="005616D6">
        <w:trPr>
          <w:trHeight w:val="300"/>
        </w:trPr>
        <w:tc>
          <w:tcPr>
            <w:tcW w:w="3420" w:type="dxa"/>
            <w:tcBorders>
              <w:top w:val="nil"/>
              <w:left w:val="single" w:sz="4" w:space="0" w:color="auto"/>
              <w:bottom w:val="single" w:sz="4" w:space="0" w:color="auto"/>
              <w:right w:val="single" w:sz="4" w:space="0" w:color="auto"/>
            </w:tcBorders>
            <w:shd w:val="clear" w:color="auto" w:fill="auto"/>
            <w:hideMark/>
          </w:tcPr>
          <w:p w14:paraId="666BDABE" w14:textId="77777777" w:rsidR="005616D6" w:rsidRPr="002B40B5" w:rsidRDefault="005616D6" w:rsidP="00E42CF1">
            <w:pPr>
              <w:rPr>
                <w:rFonts w:ascii="Calibri" w:hAnsi="Calibri" w:cs="Calibri"/>
                <w:color w:val="000000"/>
              </w:rPr>
            </w:pPr>
            <w:r w:rsidRPr="002B40B5">
              <w:rPr>
                <w:rFonts w:ascii="Calibri" w:hAnsi="Calibri" w:cs="Calibri"/>
                <w:color w:val="000000"/>
              </w:rPr>
              <w:t>Gwarancja</w:t>
            </w:r>
          </w:p>
        </w:tc>
        <w:tc>
          <w:tcPr>
            <w:tcW w:w="3214" w:type="dxa"/>
            <w:tcBorders>
              <w:top w:val="nil"/>
              <w:left w:val="nil"/>
              <w:bottom w:val="single" w:sz="4" w:space="0" w:color="auto"/>
              <w:right w:val="single" w:sz="4" w:space="0" w:color="auto"/>
            </w:tcBorders>
            <w:shd w:val="clear" w:color="auto" w:fill="auto"/>
            <w:hideMark/>
          </w:tcPr>
          <w:p w14:paraId="52B38D8E" w14:textId="77777777" w:rsidR="005616D6" w:rsidRPr="002B40B5" w:rsidRDefault="005616D6" w:rsidP="00E42CF1">
            <w:pPr>
              <w:rPr>
                <w:rFonts w:ascii="Calibri" w:hAnsi="Calibri" w:cs="Calibri"/>
                <w:b/>
                <w:bCs/>
                <w:color w:val="000000"/>
              </w:rPr>
            </w:pPr>
            <w:r w:rsidRPr="002B40B5">
              <w:rPr>
                <w:rFonts w:ascii="Calibri" w:hAnsi="Calibri" w:cs="Calibri"/>
                <w:b/>
                <w:bCs/>
                <w:color w:val="000000"/>
              </w:rPr>
              <w:t>NBD (</w:t>
            </w:r>
            <w:proofErr w:type="spellStart"/>
            <w:r w:rsidRPr="002B40B5">
              <w:rPr>
                <w:rFonts w:ascii="Calibri" w:hAnsi="Calibri" w:cs="Calibri"/>
                <w:b/>
                <w:bCs/>
                <w:color w:val="000000"/>
              </w:rPr>
              <w:t>next</w:t>
            </w:r>
            <w:proofErr w:type="spellEnd"/>
            <w:r w:rsidRPr="002B40B5">
              <w:rPr>
                <w:rFonts w:ascii="Calibri" w:hAnsi="Calibri" w:cs="Calibri"/>
                <w:b/>
                <w:bCs/>
                <w:color w:val="000000"/>
              </w:rPr>
              <w:t xml:space="preserve"> business </w:t>
            </w:r>
            <w:proofErr w:type="spellStart"/>
            <w:r w:rsidRPr="002B40B5">
              <w:rPr>
                <w:rFonts w:ascii="Calibri" w:hAnsi="Calibri" w:cs="Calibri"/>
                <w:b/>
                <w:bCs/>
                <w:color w:val="000000"/>
              </w:rPr>
              <w:t>day</w:t>
            </w:r>
            <w:proofErr w:type="spellEnd"/>
            <w:r w:rsidRPr="002B40B5">
              <w:rPr>
                <w:rFonts w:ascii="Calibri" w:hAnsi="Calibri" w:cs="Calibri"/>
                <w:b/>
                <w:bCs/>
                <w:color w:val="000000"/>
              </w:rPr>
              <w:t>) 3 lata</w:t>
            </w:r>
          </w:p>
        </w:tc>
        <w:tc>
          <w:tcPr>
            <w:tcW w:w="2731" w:type="dxa"/>
            <w:tcBorders>
              <w:top w:val="nil"/>
              <w:left w:val="nil"/>
              <w:bottom w:val="single" w:sz="4" w:space="0" w:color="auto"/>
              <w:right w:val="single" w:sz="4" w:space="0" w:color="auto"/>
            </w:tcBorders>
          </w:tcPr>
          <w:p w14:paraId="750DC68C" w14:textId="77777777" w:rsidR="005616D6" w:rsidRPr="002B40B5" w:rsidRDefault="005616D6" w:rsidP="00E42CF1">
            <w:pPr>
              <w:rPr>
                <w:rFonts w:ascii="Calibri" w:hAnsi="Calibri" w:cs="Calibri"/>
                <w:b/>
                <w:bCs/>
                <w:color w:val="000000"/>
              </w:rPr>
            </w:pPr>
          </w:p>
        </w:tc>
      </w:tr>
      <w:tr w:rsidR="005616D6" w:rsidRPr="002B40B5" w14:paraId="225A48EE" w14:textId="2C86E864" w:rsidTr="005616D6">
        <w:trPr>
          <w:trHeight w:val="1200"/>
        </w:trPr>
        <w:tc>
          <w:tcPr>
            <w:tcW w:w="3420" w:type="dxa"/>
            <w:tcBorders>
              <w:top w:val="nil"/>
              <w:left w:val="single" w:sz="4" w:space="0" w:color="auto"/>
              <w:bottom w:val="single" w:sz="4" w:space="0" w:color="auto"/>
              <w:right w:val="single" w:sz="4" w:space="0" w:color="auto"/>
            </w:tcBorders>
            <w:shd w:val="clear" w:color="auto" w:fill="auto"/>
            <w:hideMark/>
          </w:tcPr>
          <w:p w14:paraId="37AA02B6" w14:textId="77777777" w:rsidR="005616D6" w:rsidRPr="002B40B5" w:rsidRDefault="005616D6" w:rsidP="00E42CF1">
            <w:pPr>
              <w:rPr>
                <w:rFonts w:ascii="Calibri" w:hAnsi="Calibri" w:cs="Calibri"/>
                <w:color w:val="000000"/>
              </w:rPr>
            </w:pPr>
            <w:r w:rsidRPr="002B40B5">
              <w:rPr>
                <w:rFonts w:ascii="Calibri" w:hAnsi="Calibri" w:cs="Calibri"/>
                <w:color w:val="000000"/>
              </w:rPr>
              <w:t xml:space="preserve">Wykupione i dostarczone subskrypcje rozszerzające możliwości urządzenia opisane poniżej (Network </w:t>
            </w:r>
            <w:proofErr w:type="spellStart"/>
            <w:r w:rsidRPr="002B40B5">
              <w:rPr>
                <w:rFonts w:ascii="Calibri" w:hAnsi="Calibri" w:cs="Calibri"/>
                <w:color w:val="000000"/>
              </w:rPr>
              <w:t>Protection</w:t>
            </w:r>
            <w:proofErr w:type="spellEnd"/>
            <w:r w:rsidRPr="002B40B5">
              <w:rPr>
                <w:rFonts w:ascii="Calibri" w:hAnsi="Calibri" w:cs="Calibri"/>
                <w:color w:val="000000"/>
              </w:rPr>
              <w:t xml:space="preserve"> i Web </w:t>
            </w:r>
            <w:proofErr w:type="spellStart"/>
            <w:r w:rsidRPr="002B40B5">
              <w:rPr>
                <w:rFonts w:ascii="Calibri" w:hAnsi="Calibri" w:cs="Calibri"/>
                <w:color w:val="000000"/>
              </w:rPr>
              <w:t>Protection</w:t>
            </w:r>
            <w:proofErr w:type="spellEnd"/>
            <w:r w:rsidRPr="002B40B5">
              <w:rPr>
                <w:rFonts w:ascii="Calibri" w:hAnsi="Calibri" w:cs="Calibri"/>
                <w:color w:val="000000"/>
              </w:rPr>
              <w:t>)</w:t>
            </w:r>
          </w:p>
        </w:tc>
        <w:tc>
          <w:tcPr>
            <w:tcW w:w="3214" w:type="dxa"/>
            <w:tcBorders>
              <w:top w:val="nil"/>
              <w:left w:val="nil"/>
              <w:bottom w:val="single" w:sz="4" w:space="0" w:color="auto"/>
              <w:right w:val="single" w:sz="4" w:space="0" w:color="auto"/>
            </w:tcBorders>
            <w:shd w:val="clear" w:color="auto" w:fill="auto"/>
            <w:hideMark/>
          </w:tcPr>
          <w:p w14:paraId="1036D371" w14:textId="77777777" w:rsidR="005616D6" w:rsidRPr="002B40B5" w:rsidRDefault="005616D6" w:rsidP="00E42CF1">
            <w:pPr>
              <w:rPr>
                <w:rFonts w:ascii="Calibri" w:hAnsi="Calibri" w:cs="Calibri"/>
                <w:b/>
                <w:bCs/>
                <w:color w:val="000000"/>
              </w:rPr>
            </w:pPr>
            <w:r w:rsidRPr="002B40B5">
              <w:rPr>
                <w:rFonts w:ascii="Calibri" w:hAnsi="Calibri" w:cs="Calibri"/>
                <w:b/>
                <w:bCs/>
                <w:color w:val="000000"/>
              </w:rPr>
              <w:t>tak na 3 lata</w:t>
            </w:r>
          </w:p>
        </w:tc>
        <w:tc>
          <w:tcPr>
            <w:tcW w:w="2731" w:type="dxa"/>
            <w:tcBorders>
              <w:top w:val="nil"/>
              <w:left w:val="nil"/>
              <w:bottom w:val="single" w:sz="4" w:space="0" w:color="auto"/>
              <w:right w:val="single" w:sz="4" w:space="0" w:color="auto"/>
            </w:tcBorders>
          </w:tcPr>
          <w:p w14:paraId="4E8DFDCC" w14:textId="77777777" w:rsidR="005616D6" w:rsidRPr="002B40B5" w:rsidRDefault="005616D6" w:rsidP="00E42CF1">
            <w:pPr>
              <w:rPr>
                <w:rFonts w:ascii="Calibri" w:hAnsi="Calibri" w:cs="Calibri"/>
                <w:b/>
                <w:bCs/>
                <w:color w:val="000000"/>
              </w:rPr>
            </w:pPr>
          </w:p>
        </w:tc>
      </w:tr>
      <w:tr w:rsidR="005616D6" w:rsidRPr="002B40B5" w14:paraId="5F44A1B0" w14:textId="384E612A" w:rsidTr="005616D6">
        <w:trPr>
          <w:trHeight w:val="300"/>
        </w:trPr>
        <w:tc>
          <w:tcPr>
            <w:tcW w:w="3420" w:type="dxa"/>
            <w:tcBorders>
              <w:top w:val="nil"/>
              <w:left w:val="single" w:sz="4" w:space="0" w:color="auto"/>
              <w:bottom w:val="single" w:sz="4" w:space="0" w:color="auto"/>
              <w:right w:val="single" w:sz="4" w:space="0" w:color="auto"/>
            </w:tcBorders>
            <w:shd w:val="clear" w:color="auto" w:fill="auto"/>
            <w:hideMark/>
          </w:tcPr>
          <w:p w14:paraId="7CAC92BF" w14:textId="77777777" w:rsidR="005616D6" w:rsidRPr="002B40B5" w:rsidRDefault="005616D6" w:rsidP="00E42CF1">
            <w:pPr>
              <w:rPr>
                <w:rFonts w:ascii="Calibri" w:hAnsi="Calibri" w:cs="Calibri"/>
                <w:color w:val="000000"/>
              </w:rPr>
            </w:pPr>
            <w:r w:rsidRPr="002B40B5">
              <w:rPr>
                <w:rFonts w:ascii="Calibri" w:hAnsi="Calibri" w:cs="Calibri"/>
                <w:color w:val="000000"/>
              </w:rPr>
              <w:t xml:space="preserve">Network </w:t>
            </w:r>
            <w:proofErr w:type="spellStart"/>
            <w:r w:rsidRPr="002B40B5">
              <w:rPr>
                <w:rFonts w:ascii="Calibri" w:hAnsi="Calibri" w:cs="Calibri"/>
                <w:color w:val="000000"/>
              </w:rPr>
              <w:t>Protection</w:t>
            </w:r>
            <w:proofErr w:type="spellEnd"/>
          </w:p>
        </w:tc>
        <w:tc>
          <w:tcPr>
            <w:tcW w:w="3214" w:type="dxa"/>
            <w:tcBorders>
              <w:top w:val="nil"/>
              <w:left w:val="nil"/>
              <w:bottom w:val="single" w:sz="4" w:space="0" w:color="auto"/>
              <w:right w:val="single" w:sz="4" w:space="0" w:color="auto"/>
            </w:tcBorders>
            <w:shd w:val="clear" w:color="auto" w:fill="auto"/>
            <w:hideMark/>
          </w:tcPr>
          <w:p w14:paraId="0386A3C0" w14:textId="77777777" w:rsidR="005616D6" w:rsidRPr="002B40B5" w:rsidRDefault="005616D6" w:rsidP="00E42CF1">
            <w:pPr>
              <w:rPr>
                <w:rFonts w:ascii="Calibri" w:hAnsi="Calibri" w:cs="Calibri"/>
                <w:color w:val="000000"/>
              </w:rPr>
            </w:pPr>
            <w:r w:rsidRPr="002B40B5">
              <w:rPr>
                <w:rFonts w:ascii="Calibri" w:hAnsi="Calibri" w:cs="Calibri"/>
                <w:color w:val="000000"/>
              </w:rPr>
              <w:t xml:space="preserve">Reguły IPS, portal VPN z </w:t>
            </w:r>
            <w:proofErr w:type="spellStart"/>
            <w:r w:rsidRPr="002B40B5">
              <w:rPr>
                <w:rFonts w:ascii="Calibri" w:hAnsi="Calibri" w:cs="Calibri"/>
                <w:color w:val="000000"/>
              </w:rPr>
              <w:t>opbsługą</w:t>
            </w:r>
            <w:proofErr w:type="spellEnd"/>
            <w:r w:rsidRPr="002B40B5">
              <w:rPr>
                <w:rFonts w:ascii="Calibri" w:hAnsi="Calibri" w:cs="Calibri"/>
                <w:color w:val="000000"/>
              </w:rPr>
              <w:t xml:space="preserve"> RDP, HTTPS, HTTP, SSH</w:t>
            </w:r>
          </w:p>
        </w:tc>
        <w:tc>
          <w:tcPr>
            <w:tcW w:w="2731" w:type="dxa"/>
            <w:tcBorders>
              <w:top w:val="nil"/>
              <w:left w:val="nil"/>
              <w:bottom w:val="single" w:sz="4" w:space="0" w:color="auto"/>
              <w:right w:val="single" w:sz="4" w:space="0" w:color="auto"/>
            </w:tcBorders>
          </w:tcPr>
          <w:p w14:paraId="31F24ADF" w14:textId="77777777" w:rsidR="005616D6" w:rsidRPr="002B40B5" w:rsidRDefault="005616D6" w:rsidP="00E42CF1">
            <w:pPr>
              <w:rPr>
                <w:rFonts w:ascii="Calibri" w:hAnsi="Calibri" w:cs="Calibri"/>
                <w:color w:val="000000"/>
              </w:rPr>
            </w:pPr>
          </w:p>
        </w:tc>
      </w:tr>
      <w:tr w:rsidR="005616D6" w:rsidRPr="002B40B5" w14:paraId="542B3565" w14:textId="372F12D9" w:rsidTr="005616D6">
        <w:trPr>
          <w:trHeight w:val="900"/>
        </w:trPr>
        <w:tc>
          <w:tcPr>
            <w:tcW w:w="3420" w:type="dxa"/>
            <w:tcBorders>
              <w:top w:val="nil"/>
              <w:left w:val="single" w:sz="4" w:space="0" w:color="auto"/>
              <w:bottom w:val="single" w:sz="4" w:space="0" w:color="auto"/>
              <w:right w:val="single" w:sz="4" w:space="0" w:color="auto"/>
            </w:tcBorders>
            <w:shd w:val="clear" w:color="auto" w:fill="auto"/>
            <w:hideMark/>
          </w:tcPr>
          <w:p w14:paraId="66FBCBD4" w14:textId="77777777" w:rsidR="005616D6" w:rsidRPr="002B40B5" w:rsidRDefault="005616D6" w:rsidP="00E42CF1">
            <w:pPr>
              <w:rPr>
                <w:rFonts w:ascii="Calibri" w:hAnsi="Calibri" w:cs="Calibri"/>
                <w:color w:val="000000"/>
              </w:rPr>
            </w:pPr>
            <w:r w:rsidRPr="002B40B5">
              <w:rPr>
                <w:rFonts w:ascii="Calibri" w:hAnsi="Calibri" w:cs="Calibri"/>
                <w:color w:val="000000"/>
              </w:rPr>
              <w:lastRenderedPageBreak/>
              <w:t xml:space="preserve">Web </w:t>
            </w:r>
            <w:proofErr w:type="spellStart"/>
            <w:r w:rsidRPr="002B40B5">
              <w:rPr>
                <w:rFonts w:ascii="Calibri" w:hAnsi="Calibri" w:cs="Calibri"/>
                <w:color w:val="000000"/>
              </w:rPr>
              <w:t>Protection</w:t>
            </w:r>
            <w:proofErr w:type="spellEnd"/>
          </w:p>
        </w:tc>
        <w:tc>
          <w:tcPr>
            <w:tcW w:w="3214" w:type="dxa"/>
            <w:tcBorders>
              <w:top w:val="nil"/>
              <w:left w:val="nil"/>
              <w:bottom w:val="single" w:sz="4" w:space="0" w:color="auto"/>
              <w:right w:val="single" w:sz="4" w:space="0" w:color="auto"/>
            </w:tcBorders>
            <w:shd w:val="clear" w:color="auto" w:fill="auto"/>
            <w:hideMark/>
          </w:tcPr>
          <w:p w14:paraId="64C77D9F" w14:textId="77777777" w:rsidR="005616D6" w:rsidRPr="002B40B5" w:rsidRDefault="005616D6" w:rsidP="00E42CF1">
            <w:pPr>
              <w:rPr>
                <w:rFonts w:ascii="Calibri" w:hAnsi="Calibri" w:cs="Calibri"/>
                <w:color w:val="000000"/>
              </w:rPr>
            </w:pPr>
            <w:r w:rsidRPr="002B40B5">
              <w:rPr>
                <w:rFonts w:ascii="Calibri" w:hAnsi="Calibri" w:cs="Calibri"/>
                <w:color w:val="000000"/>
              </w:rPr>
              <w:t>Filtrowanie URL z bazy w kategoriach, skanowanie HTTP i HTTPS, filtrowanie MIME-</w:t>
            </w:r>
            <w:proofErr w:type="spellStart"/>
            <w:r w:rsidRPr="002B40B5">
              <w:rPr>
                <w:rFonts w:ascii="Calibri" w:hAnsi="Calibri" w:cs="Calibri"/>
                <w:color w:val="000000"/>
              </w:rPr>
              <w:t>Type</w:t>
            </w:r>
            <w:proofErr w:type="spellEnd"/>
            <w:r w:rsidRPr="002B40B5">
              <w:rPr>
                <w:rFonts w:ascii="Calibri" w:hAnsi="Calibri" w:cs="Calibri"/>
                <w:color w:val="000000"/>
              </w:rPr>
              <w:t>, blokowanie niechcianych aplikacji</w:t>
            </w:r>
          </w:p>
        </w:tc>
        <w:tc>
          <w:tcPr>
            <w:tcW w:w="2731" w:type="dxa"/>
            <w:tcBorders>
              <w:top w:val="nil"/>
              <w:left w:val="nil"/>
              <w:bottom w:val="single" w:sz="4" w:space="0" w:color="auto"/>
              <w:right w:val="single" w:sz="4" w:space="0" w:color="auto"/>
            </w:tcBorders>
          </w:tcPr>
          <w:p w14:paraId="23F2CD66" w14:textId="77777777" w:rsidR="005616D6" w:rsidRPr="002B40B5" w:rsidRDefault="005616D6" w:rsidP="00E42CF1">
            <w:pPr>
              <w:rPr>
                <w:rFonts w:ascii="Calibri" w:hAnsi="Calibri" w:cs="Calibri"/>
                <w:color w:val="000000"/>
              </w:rPr>
            </w:pPr>
          </w:p>
        </w:tc>
      </w:tr>
      <w:tr w:rsidR="005616D6" w:rsidRPr="002B40B5" w14:paraId="491FBFF2" w14:textId="34BE8F3B" w:rsidTr="005616D6">
        <w:trPr>
          <w:trHeight w:val="300"/>
        </w:trPr>
        <w:tc>
          <w:tcPr>
            <w:tcW w:w="3420" w:type="dxa"/>
            <w:tcBorders>
              <w:top w:val="nil"/>
              <w:left w:val="single" w:sz="4" w:space="0" w:color="auto"/>
              <w:bottom w:val="single" w:sz="4" w:space="0" w:color="auto"/>
              <w:right w:val="single" w:sz="4" w:space="0" w:color="auto"/>
            </w:tcBorders>
            <w:shd w:val="clear" w:color="auto" w:fill="auto"/>
            <w:hideMark/>
          </w:tcPr>
          <w:p w14:paraId="18AC4E78" w14:textId="77777777" w:rsidR="005616D6" w:rsidRPr="002B40B5" w:rsidRDefault="005616D6" w:rsidP="00E42CF1">
            <w:pPr>
              <w:rPr>
                <w:rFonts w:ascii="Calibri" w:hAnsi="Calibri" w:cs="Calibri"/>
                <w:color w:val="000000"/>
              </w:rPr>
            </w:pPr>
            <w:r w:rsidRPr="002B40B5">
              <w:rPr>
                <w:rFonts w:ascii="Calibri" w:hAnsi="Calibri" w:cs="Calibri"/>
                <w:color w:val="000000"/>
              </w:rPr>
              <w:t>możliwość instalacji w szafie RACK 19 cali</w:t>
            </w:r>
          </w:p>
        </w:tc>
        <w:tc>
          <w:tcPr>
            <w:tcW w:w="3214" w:type="dxa"/>
            <w:tcBorders>
              <w:top w:val="nil"/>
              <w:left w:val="nil"/>
              <w:bottom w:val="single" w:sz="4" w:space="0" w:color="auto"/>
              <w:right w:val="single" w:sz="4" w:space="0" w:color="auto"/>
            </w:tcBorders>
            <w:shd w:val="clear" w:color="auto" w:fill="auto"/>
            <w:hideMark/>
          </w:tcPr>
          <w:p w14:paraId="254AFEDA" w14:textId="77777777" w:rsidR="005616D6" w:rsidRPr="002B40B5" w:rsidRDefault="005616D6" w:rsidP="00E42CF1">
            <w:pPr>
              <w:rPr>
                <w:rFonts w:ascii="Calibri" w:hAnsi="Calibri" w:cs="Calibri"/>
                <w:color w:val="000000"/>
              </w:rPr>
            </w:pPr>
            <w:r w:rsidRPr="002B40B5">
              <w:rPr>
                <w:rFonts w:ascii="Calibri" w:hAnsi="Calibri" w:cs="Calibri"/>
                <w:color w:val="000000"/>
              </w:rPr>
              <w:t>tak, jako 1U</w:t>
            </w:r>
          </w:p>
        </w:tc>
        <w:tc>
          <w:tcPr>
            <w:tcW w:w="2731" w:type="dxa"/>
            <w:tcBorders>
              <w:top w:val="nil"/>
              <w:left w:val="nil"/>
              <w:bottom w:val="single" w:sz="4" w:space="0" w:color="auto"/>
              <w:right w:val="single" w:sz="4" w:space="0" w:color="auto"/>
            </w:tcBorders>
          </w:tcPr>
          <w:p w14:paraId="0D89A7B9" w14:textId="77777777" w:rsidR="005616D6" w:rsidRPr="002B40B5" w:rsidRDefault="005616D6" w:rsidP="00E42CF1">
            <w:pPr>
              <w:rPr>
                <w:rFonts w:ascii="Calibri" w:hAnsi="Calibri" w:cs="Calibri"/>
                <w:color w:val="000000"/>
              </w:rPr>
            </w:pPr>
          </w:p>
        </w:tc>
      </w:tr>
      <w:tr w:rsidR="005616D6" w:rsidRPr="002B40B5" w14:paraId="76B7DCC3" w14:textId="74F41D26" w:rsidTr="005616D6">
        <w:trPr>
          <w:trHeight w:val="300"/>
        </w:trPr>
        <w:tc>
          <w:tcPr>
            <w:tcW w:w="3420" w:type="dxa"/>
            <w:tcBorders>
              <w:top w:val="nil"/>
              <w:left w:val="single" w:sz="4" w:space="0" w:color="auto"/>
              <w:bottom w:val="single" w:sz="4" w:space="0" w:color="auto"/>
              <w:right w:val="single" w:sz="4" w:space="0" w:color="auto"/>
            </w:tcBorders>
            <w:shd w:val="clear" w:color="auto" w:fill="auto"/>
            <w:hideMark/>
          </w:tcPr>
          <w:p w14:paraId="62137D14" w14:textId="77777777" w:rsidR="005616D6" w:rsidRPr="002B40B5" w:rsidRDefault="005616D6" w:rsidP="00E42CF1">
            <w:pPr>
              <w:rPr>
                <w:rFonts w:ascii="Calibri" w:hAnsi="Calibri" w:cs="Calibri"/>
                <w:color w:val="000000"/>
              </w:rPr>
            </w:pPr>
            <w:r w:rsidRPr="002B40B5">
              <w:rPr>
                <w:rFonts w:ascii="Calibri" w:hAnsi="Calibri" w:cs="Calibri"/>
                <w:color w:val="000000"/>
              </w:rPr>
              <w:t xml:space="preserve">Rejestrowanie i raportowanie firewall, </w:t>
            </w:r>
            <w:proofErr w:type="spellStart"/>
            <w:r w:rsidRPr="002B40B5">
              <w:rPr>
                <w:rFonts w:ascii="Calibri" w:hAnsi="Calibri" w:cs="Calibri"/>
                <w:color w:val="000000"/>
              </w:rPr>
              <w:t>ips</w:t>
            </w:r>
            <w:proofErr w:type="spellEnd"/>
          </w:p>
        </w:tc>
        <w:tc>
          <w:tcPr>
            <w:tcW w:w="3214" w:type="dxa"/>
            <w:tcBorders>
              <w:top w:val="nil"/>
              <w:left w:val="nil"/>
              <w:bottom w:val="single" w:sz="4" w:space="0" w:color="auto"/>
              <w:right w:val="single" w:sz="4" w:space="0" w:color="auto"/>
            </w:tcBorders>
            <w:shd w:val="clear" w:color="auto" w:fill="auto"/>
            <w:hideMark/>
          </w:tcPr>
          <w:p w14:paraId="20B26420" w14:textId="77777777" w:rsidR="005616D6" w:rsidRPr="002B40B5" w:rsidRDefault="005616D6" w:rsidP="00E42CF1">
            <w:pPr>
              <w:rPr>
                <w:rFonts w:ascii="Calibri" w:hAnsi="Calibri" w:cs="Calibri"/>
                <w:color w:val="000000"/>
              </w:rPr>
            </w:pPr>
            <w:r w:rsidRPr="002B40B5">
              <w:rPr>
                <w:rFonts w:ascii="Calibri" w:hAnsi="Calibri" w:cs="Calibri"/>
                <w:color w:val="000000"/>
              </w:rPr>
              <w:t>tak</w:t>
            </w:r>
          </w:p>
        </w:tc>
        <w:tc>
          <w:tcPr>
            <w:tcW w:w="2731" w:type="dxa"/>
            <w:tcBorders>
              <w:top w:val="nil"/>
              <w:left w:val="nil"/>
              <w:bottom w:val="single" w:sz="4" w:space="0" w:color="auto"/>
              <w:right w:val="single" w:sz="4" w:space="0" w:color="auto"/>
            </w:tcBorders>
          </w:tcPr>
          <w:p w14:paraId="540F3CCE" w14:textId="77777777" w:rsidR="005616D6" w:rsidRPr="002B40B5" w:rsidRDefault="005616D6" w:rsidP="00E42CF1">
            <w:pPr>
              <w:rPr>
                <w:rFonts w:ascii="Calibri" w:hAnsi="Calibri" w:cs="Calibri"/>
                <w:color w:val="000000"/>
              </w:rPr>
            </w:pPr>
          </w:p>
        </w:tc>
      </w:tr>
      <w:tr w:rsidR="005616D6" w:rsidRPr="002B40B5" w14:paraId="2495F523" w14:textId="679C8A5E" w:rsidTr="005616D6">
        <w:trPr>
          <w:trHeight w:val="300"/>
        </w:trPr>
        <w:tc>
          <w:tcPr>
            <w:tcW w:w="3420" w:type="dxa"/>
            <w:tcBorders>
              <w:top w:val="nil"/>
              <w:left w:val="single" w:sz="4" w:space="0" w:color="auto"/>
              <w:bottom w:val="single" w:sz="4" w:space="0" w:color="auto"/>
              <w:right w:val="single" w:sz="4" w:space="0" w:color="auto"/>
            </w:tcBorders>
            <w:shd w:val="clear" w:color="auto" w:fill="auto"/>
            <w:hideMark/>
          </w:tcPr>
          <w:p w14:paraId="069D2D70" w14:textId="77777777" w:rsidR="005616D6" w:rsidRPr="002B40B5" w:rsidRDefault="005616D6" w:rsidP="00E42CF1">
            <w:pPr>
              <w:rPr>
                <w:rFonts w:ascii="Calibri" w:hAnsi="Calibri" w:cs="Calibri"/>
                <w:color w:val="000000"/>
              </w:rPr>
            </w:pPr>
            <w:r w:rsidRPr="002B40B5">
              <w:rPr>
                <w:rFonts w:ascii="Calibri" w:hAnsi="Calibri" w:cs="Calibri"/>
                <w:color w:val="000000"/>
              </w:rPr>
              <w:t>Podgląd logów zdarzeń</w:t>
            </w:r>
          </w:p>
        </w:tc>
        <w:tc>
          <w:tcPr>
            <w:tcW w:w="3214" w:type="dxa"/>
            <w:tcBorders>
              <w:top w:val="nil"/>
              <w:left w:val="nil"/>
              <w:bottom w:val="single" w:sz="4" w:space="0" w:color="auto"/>
              <w:right w:val="single" w:sz="4" w:space="0" w:color="auto"/>
            </w:tcBorders>
            <w:shd w:val="clear" w:color="auto" w:fill="auto"/>
            <w:hideMark/>
          </w:tcPr>
          <w:p w14:paraId="56E4DA42" w14:textId="77777777" w:rsidR="005616D6" w:rsidRPr="002B40B5" w:rsidRDefault="005616D6" w:rsidP="00E42CF1">
            <w:pPr>
              <w:rPr>
                <w:rFonts w:ascii="Calibri" w:hAnsi="Calibri" w:cs="Calibri"/>
                <w:color w:val="000000"/>
              </w:rPr>
            </w:pPr>
            <w:r w:rsidRPr="002B40B5">
              <w:rPr>
                <w:rFonts w:ascii="Calibri" w:hAnsi="Calibri" w:cs="Calibri"/>
                <w:color w:val="000000"/>
              </w:rPr>
              <w:t>tak</w:t>
            </w:r>
          </w:p>
        </w:tc>
        <w:tc>
          <w:tcPr>
            <w:tcW w:w="2731" w:type="dxa"/>
            <w:tcBorders>
              <w:top w:val="nil"/>
              <w:left w:val="nil"/>
              <w:bottom w:val="single" w:sz="4" w:space="0" w:color="auto"/>
              <w:right w:val="single" w:sz="4" w:space="0" w:color="auto"/>
            </w:tcBorders>
          </w:tcPr>
          <w:p w14:paraId="7B7528B0" w14:textId="77777777" w:rsidR="005616D6" w:rsidRPr="002B40B5" w:rsidRDefault="005616D6" w:rsidP="00E42CF1">
            <w:pPr>
              <w:rPr>
                <w:rFonts w:ascii="Calibri" w:hAnsi="Calibri" w:cs="Calibri"/>
                <w:color w:val="000000"/>
              </w:rPr>
            </w:pPr>
          </w:p>
        </w:tc>
      </w:tr>
      <w:tr w:rsidR="005616D6" w:rsidRPr="002B40B5" w14:paraId="0FE37115" w14:textId="58A6E165" w:rsidTr="005616D6">
        <w:trPr>
          <w:trHeight w:val="300"/>
        </w:trPr>
        <w:tc>
          <w:tcPr>
            <w:tcW w:w="3420" w:type="dxa"/>
            <w:tcBorders>
              <w:top w:val="nil"/>
              <w:left w:val="single" w:sz="4" w:space="0" w:color="auto"/>
              <w:bottom w:val="single" w:sz="4" w:space="0" w:color="auto"/>
              <w:right w:val="single" w:sz="4" w:space="0" w:color="auto"/>
            </w:tcBorders>
            <w:shd w:val="clear" w:color="auto" w:fill="auto"/>
            <w:hideMark/>
          </w:tcPr>
          <w:p w14:paraId="27EA0D6B" w14:textId="77777777" w:rsidR="005616D6" w:rsidRPr="002B40B5" w:rsidRDefault="005616D6" w:rsidP="00E42CF1">
            <w:pPr>
              <w:rPr>
                <w:rFonts w:ascii="Calibri" w:hAnsi="Calibri" w:cs="Calibri"/>
                <w:color w:val="000000"/>
              </w:rPr>
            </w:pPr>
            <w:r w:rsidRPr="002B40B5">
              <w:rPr>
                <w:rFonts w:ascii="Calibri" w:hAnsi="Calibri" w:cs="Calibri"/>
                <w:color w:val="000000"/>
              </w:rPr>
              <w:t>Wsparcie dla HA (High-</w:t>
            </w:r>
            <w:proofErr w:type="spellStart"/>
            <w:r w:rsidRPr="002B40B5">
              <w:rPr>
                <w:rFonts w:ascii="Calibri" w:hAnsi="Calibri" w:cs="Calibri"/>
                <w:color w:val="000000"/>
              </w:rPr>
              <w:t>Availability</w:t>
            </w:r>
            <w:proofErr w:type="spellEnd"/>
            <w:r w:rsidRPr="002B40B5">
              <w:rPr>
                <w:rFonts w:ascii="Calibri" w:hAnsi="Calibri" w:cs="Calibri"/>
                <w:color w:val="000000"/>
              </w:rPr>
              <w:t>)</w:t>
            </w:r>
          </w:p>
        </w:tc>
        <w:tc>
          <w:tcPr>
            <w:tcW w:w="3214" w:type="dxa"/>
            <w:tcBorders>
              <w:top w:val="nil"/>
              <w:left w:val="nil"/>
              <w:bottom w:val="single" w:sz="4" w:space="0" w:color="auto"/>
              <w:right w:val="single" w:sz="4" w:space="0" w:color="auto"/>
            </w:tcBorders>
            <w:shd w:val="clear" w:color="auto" w:fill="auto"/>
            <w:hideMark/>
          </w:tcPr>
          <w:p w14:paraId="59118335" w14:textId="77777777" w:rsidR="005616D6" w:rsidRPr="002B40B5" w:rsidRDefault="005616D6" w:rsidP="00E42CF1">
            <w:pPr>
              <w:rPr>
                <w:rFonts w:ascii="Calibri" w:hAnsi="Calibri" w:cs="Calibri"/>
                <w:color w:val="000000"/>
              </w:rPr>
            </w:pPr>
            <w:r w:rsidRPr="002B40B5">
              <w:rPr>
                <w:rFonts w:ascii="Calibri" w:hAnsi="Calibri" w:cs="Calibri"/>
                <w:color w:val="000000"/>
              </w:rPr>
              <w:t>tak</w:t>
            </w:r>
          </w:p>
        </w:tc>
        <w:tc>
          <w:tcPr>
            <w:tcW w:w="2731" w:type="dxa"/>
            <w:tcBorders>
              <w:top w:val="nil"/>
              <w:left w:val="nil"/>
              <w:bottom w:val="single" w:sz="4" w:space="0" w:color="auto"/>
              <w:right w:val="single" w:sz="4" w:space="0" w:color="auto"/>
            </w:tcBorders>
          </w:tcPr>
          <w:p w14:paraId="1521CA78" w14:textId="77777777" w:rsidR="005616D6" w:rsidRPr="002B40B5" w:rsidRDefault="005616D6" w:rsidP="00E42CF1">
            <w:pPr>
              <w:rPr>
                <w:rFonts w:ascii="Calibri" w:hAnsi="Calibri" w:cs="Calibri"/>
                <w:color w:val="000000"/>
              </w:rPr>
            </w:pPr>
          </w:p>
        </w:tc>
      </w:tr>
      <w:tr w:rsidR="005616D6" w:rsidRPr="002B40B5" w14:paraId="57A78E9F" w14:textId="4C610ADA" w:rsidTr="005616D6">
        <w:trPr>
          <w:trHeight w:val="300"/>
        </w:trPr>
        <w:tc>
          <w:tcPr>
            <w:tcW w:w="3420" w:type="dxa"/>
            <w:tcBorders>
              <w:top w:val="nil"/>
              <w:left w:val="single" w:sz="4" w:space="0" w:color="auto"/>
              <w:bottom w:val="single" w:sz="4" w:space="0" w:color="auto"/>
              <w:right w:val="single" w:sz="4" w:space="0" w:color="auto"/>
            </w:tcBorders>
            <w:shd w:val="clear" w:color="auto" w:fill="auto"/>
            <w:hideMark/>
          </w:tcPr>
          <w:p w14:paraId="2375EA87" w14:textId="77777777" w:rsidR="005616D6" w:rsidRPr="002B40B5" w:rsidRDefault="005616D6" w:rsidP="00E42CF1">
            <w:pPr>
              <w:rPr>
                <w:rFonts w:ascii="Calibri" w:hAnsi="Calibri" w:cs="Calibri"/>
                <w:color w:val="000000"/>
              </w:rPr>
            </w:pPr>
            <w:proofErr w:type="spellStart"/>
            <w:r w:rsidRPr="002B40B5">
              <w:rPr>
                <w:rFonts w:ascii="Calibri" w:hAnsi="Calibri" w:cs="Calibri"/>
                <w:color w:val="000000"/>
              </w:rPr>
              <w:t>Firmware</w:t>
            </w:r>
            <w:proofErr w:type="spellEnd"/>
            <w:r w:rsidRPr="002B40B5">
              <w:rPr>
                <w:rFonts w:ascii="Calibri" w:hAnsi="Calibri" w:cs="Calibri"/>
                <w:color w:val="000000"/>
              </w:rPr>
              <w:t xml:space="preserve"> Update od producenta</w:t>
            </w:r>
          </w:p>
        </w:tc>
        <w:tc>
          <w:tcPr>
            <w:tcW w:w="3214" w:type="dxa"/>
            <w:tcBorders>
              <w:top w:val="nil"/>
              <w:left w:val="nil"/>
              <w:bottom w:val="single" w:sz="4" w:space="0" w:color="auto"/>
              <w:right w:val="single" w:sz="4" w:space="0" w:color="auto"/>
            </w:tcBorders>
            <w:shd w:val="clear" w:color="auto" w:fill="auto"/>
            <w:hideMark/>
          </w:tcPr>
          <w:p w14:paraId="7DB303D9" w14:textId="77777777" w:rsidR="005616D6" w:rsidRPr="002B40B5" w:rsidRDefault="005616D6" w:rsidP="00E42CF1">
            <w:pPr>
              <w:rPr>
                <w:rFonts w:ascii="Calibri" w:hAnsi="Calibri" w:cs="Calibri"/>
                <w:color w:val="000000"/>
              </w:rPr>
            </w:pPr>
            <w:r w:rsidRPr="002B40B5">
              <w:rPr>
                <w:rFonts w:ascii="Calibri" w:hAnsi="Calibri" w:cs="Calibri"/>
                <w:color w:val="000000"/>
              </w:rPr>
              <w:t>tak</w:t>
            </w:r>
          </w:p>
        </w:tc>
        <w:tc>
          <w:tcPr>
            <w:tcW w:w="2731" w:type="dxa"/>
            <w:tcBorders>
              <w:top w:val="nil"/>
              <w:left w:val="nil"/>
              <w:bottom w:val="single" w:sz="4" w:space="0" w:color="auto"/>
              <w:right w:val="single" w:sz="4" w:space="0" w:color="auto"/>
            </w:tcBorders>
          </w:tcPr>
          <w:p w14:paraId="41EA1BF2" w14:textId="77777777" w:rsidR="005616D6" w:rsidRPr="002B40B5" w:rsidRDefault="005616D6" w:rsidP="00E42CF1">
            <w:pPr>
              <w:rPr>
                <w:rFonts w:ascii="Calibri" w:hAnsi="Calibri" w:cs="Calibri"/>
                <w:color w:val="000000"/>
              </w:rPr>
            </w:pPr>
          </w:p>
        </w:tc>
      </w:tr>
      <w:tr w:rsidR="005616D6" w:rsidRPr="002B40B5" w14:paraId="37693B7B" w14:textId="4D3EE915" w:rsidTr="005616D6">
        <w:trPr>
          <w:trHeight w:val="300"/>
        </w:trPr>
        <w:tc>
          <w:tcPr>
            <w:tcW w:w="3420" w:type="dxa"/>
            <w:tcBorders>
              <w:top w:val="nil"/>
              <w:left w:val="single" w:sz="4" w:space="0" w:color="auto"/>
              <w:bottom w:val="single" w:sz="4" w:space="0" w:color="auto"/>
              <w:right w:val="single" w:sz="4" w:space="0" w:color="auto"/>
            </w:tcBorders>
            <w:shd w:val="clear" w:color="auto" w:fill="auto"/>
            <w:hideMark/>
          </w:tcPr>
          <w:p w14:paraId="52174E17" w14:textId="77777777" w:rsidR="005616D6" w:rsidRPr="002B40B5" w:rsidRDefault="005616D6" w:rsidP="00E42CF1">
            <w:pPr>
              <w:rPr>
                <w:rFonts w:ascii="Calibri" w:hAnsi="Calibri" w:cs="Calibri"/>
                <w:color w:val="000000"/>
              </w:rPr>
            </w:pPr>
            <w:r w:rsidRPr="002B40B5">
              <w:rPr>
                <w:rFonts w:ascii="Calibri" w:hAnsi="Calibri" w:cs="Calibri"/>
                <w:color w:val="000000"/>
              </w:rPr>
              <w:t>Zarządzanie przez www</w:t>
            </w:r>
          </w:p>
        </w:tc>
        <w:tc>
          <w:tcPr>
            <w:tcW w:w="3214" w:type="dxa"/>
            <w:tcBorders>
              <w:top w:val="nil"/>
              <w:left w:val="nil"/>
              <w:bottom w:val="single" w:sz="4" w:space="0" w:color="auto"/>
              <w:right w:val="single" w:sz="4" w:space="0" w:color="auto"/>
            </w:tcBorders>
            <w:shd w:val="clear" w:color="auto" w:fill="auto"/>
            <w:hideMark/>
          </w:tcPr>
          <w:p w14:paraId="631BAA82" w14:textId="77777777" w:rsidR="005616D6" w:rsidRPr="002B40B5" w:rsidRDefault="005616D6" w:rsidP="00E42CF1">
            <w:pPr>
              <w:rPr>
                <w:rFonts w:ascii="Calibri" w:hAnsi="Calibri" w:cs="Calibri"/>
                <w:color w:val="000000"/>
              </w:rPr>
            </w:pPr>
            <w:r w:rsidRPr="002B40B5">
              <w:rPr>
                <w:rFonts w:ascii="Calibri" w:hAnsi="Calibri" w:cs="Calibri"/>
                <w:color w:val="000000"/>
              </w:rPr>
              <w:t>tak</w:t>
            </w:r>
          </w:p>
        </w:tc>
        <w:tc>
          <w:tcPr>
            <w:tcW w:w="2731" w:type="dxa"/>
            <w:tcBorders>
              <w:top w:val="nil"/>
              <w:left w:val="nil"/>
              <w:bottom w:val="single" w:sz="4" w:space="0" w:color="auto"/>
              <w:right w:val="single" w:sz="4" w:space="0" w:color="auto"/>
            </w:tcBorders>
          </w:tcPr>
          <w:p w14:paraId="0180A020" w14:textId="77777777" w:rsidR="005616D6" w:rsidRPr="002B40B5" w:rsidRDefault="005616D6" w:rsidP="00E42CF1">
            <w:pPr>
              <w:rPr>
                <w:rFonts w:ascii="Calibri" w:hAnsi="Calibri" w:cs="Calibri"/>
                <w:color w:val="000000"/>
              </w:rPr>
            </w:pPr>
          </w:p>
        </w:tc>
      </w:tr>
      <w:tr w:rsidR="005616D6" w:rsidRPr="002B40B5" w14:paraId="1723397B" w14:textId="3E8BA8C4" w:rsidTr="005616D6">
        <w:trPr>
          <w:trHeight w:val="300"/>
        </w:trPr>
        <w:tc>
          <w:tcPr>
            <w:tcW w:w="3420" w:type="dxa"/>
            <w:tcBorders>
              <w:top w:val="nil"/>
              <w:left w:val="single" w:sz="4" w:space="0" w:color="auto"/>
              <w:bottom w:val="single" w:sz="4" w:space="0" w:color="auto"/>
              <w:right w:val="single" w:sz="4" w:space="0" w:color="auto"/>
            </w:tcBorders>
            <w:shd w:val="clear" w:color="auto" w:fill="auto"/>
            <w:hideMark/>
          </w:tcPr>
          <w:p w14:paraId="5B1BB9FE" w14:textId="77777777" w:rsidR="005616D6" w:rsidRPr="002B40B5" w:rsidRDefault="005616D6" w:rsidP="00E42CF1">
            <w:pPr>
              <w:rPr>
                <w:rFonts w:ascii="Calibri" w:hAnsi="Calibri" w:cs="Calibri"/>
                <w:color w:val="000000"/>
              </w:rPr>
            </w:pPr>
            <w:r w:rsidRPr="002B40B5">
              <w:rPr>
                <w:rFonts w:ascii="Calibri" w:hAnsi="Calibri" w:cs="Calibri"/>
                <w:color w:val="000000"/>
              </w:rPr>
              <w:t>Zasilanie 230V</w:t>
            </w:r>
          </w:p>
        </w:tc>
        <w:tc>
          <w:tcPr>
            <w:tcW w:w="3214" w:type="dxa"/>
            <w:tcBorders>
              <w:top w:val="nil"/>
              <w:left w:val="nil"/>
              <w:bottom w:val="single" w:sz="4" w:space="0" w:color="auto"/>
              <w:right w:val="single" w:sz="4" w:space="0" w:color="auto"/>
            </w:tcBorders>
            <w:shd w:val="clear" w:color="auto" w:fill="auto"/>
            <w:hideMark/>
          </w:tcPr>
          <w:p w14:paraId="51BB3D15" w14:textId="77777777" w:rsidR="005616D6" w:rsidRPr="002B40B5" w:rsidRDefault="005616D6" w:rsidP="00E42CF1">
            <w:pPr>
              <w:rPr>
                <w:rFonts w:ascii="Calibri" w:hAnsi="Calibri" w:cs="Calibri"/>
                <w:color w:val="000000"/>
              </w:rPr>
            </w:pPr>
            <w:r w:rsidRPr="002B40B5">
              <w:rPr>
                <w:rFonts w:ascii="Calibri" w:hAnsi="Calibri" w:cs="Calibri"/>
                <w:color w:val="000000"/>
              </w:rPr>
              <w:t>tak</w:t>
            </w:r>
          </w:p>
        </w:tc>
        <w:tc>
          <w:tcPr>
            <w:tcW w:w="2731" w:type="dxa"/>
            <w:tcBorders>
              <w:top w:val="nil"/>
              <w:left w:val="nil"/>
              <w:bottom w:val="single" w:sz="4" w:space="0" w:color="auto"/>
              <w:right w:val="single" w:sz="4" w:space="0" w:color="auto"/>
            </w:tcBorders>
          </w:tcPr>
          <w:p w14:paraId="0ED64970" w14:textId="77777777" w:rsidR="005616D6" w:rsidRPr="002B40B5" w:rsidRDefault="005616D6" w:rsidP="00E42CF1">
            <w:pPr>
              <w:rPr>
                <w:rFonts w:ascii="Calibri" w:hAnsi="Calibri" w:cs="Calibri"/>
                <w:color w:val="000000"/>
              </w:rPr>
            </w:pPr>
          </w:p>
        </w:tc>
      </w:tr>
      <w:tr w:rsidR="005616D6" w:rsidRPr="002B40B5" w14:paraId="290DE3F9" w14:textId="4DCC11A6" w:rsidTr="005616D6">
        <w:trPr>
          <w:trHeight w:val="300"/>
        </w:trPr>
        <w:tc>
          <w:tcPr>
            <w:tcW w:w="3420" w:type="dxa"/>
            <w:tcBorders>
              <w:top w:val="nil"/>
              <w:left w:val="single" w:sz="4" w:space="0" w:color="auto"/>
              <w:bottom w:val="single" w:sz="4" w:space="0" w:color="auto"/>
              <w:right w:val="single" w:sz="4" w:space="0" w:color="auto"/>
            </w:tcBorders>
            <w:shd w:val="clear" w:color="auto" w:fill="auto"/>
            <w:hideMark/>
          </w:tcPr>
          <w:p w14:paraId="3D60D7E9" w14:textId="77777777" w:rsidR="005616D6" w:rsidRPr="002B40B5" w:rsidRDefault="005616D6" w:rsidP="00E42CF1">
            <w:pPr>
              <w:rPr>
                <w:rFonts w:ascii="Calibri" w:hAnsi="Calibri" w:cs="Calibri"/>
                <w:color w:val="000000"/>
              </w:rPr>
            </w:pPr>
            <w:r w:rsidRPr="002B40B5">
              <w:rPr>
                <w:rFonts w:ascii="Calibri" w:hAnsi="Calibri" w:cs="Calibri"/>
                <w:color w:val="000000"/>
              </w:rPr>
              <w:t>Dystrybucja w Polsce</w:t>
            </w:r>
          </w:p>
        </w:tc>
        <w:tc>
          <w:tcPr>
            <w:tcW w:w="3214" w:type="dxa"/>
            <w:tcBorders>
              <w:top w:val="nil"/>
              <w:left w:val="nil"/>
              <w:bottom w:val="single" w:sz="4" w:space="0" w:color="auto"/>
              <w:right w:val="single" w:sz="4" w:space="0" w:color="auto"/>
            </w:tcBorders>
            <w:shd w:val="clear" w:color="auto" w:fill="auto"/>
            <w:hideMark/>
          </w:tcPr>
          <w:p w14:paraId="4747D046" w14:textId="77777777" w:rsidR="005616D6" w:rsidRPr="002B40B5" w:rsidRDefault="005616D6" w:rsidP="00E42CF1">
            <w:pPr>
              <w:rPr>
                <w:rFonts w:ascii="Calibri" w:hAnsi="Calibri" w:cs="Calibri"/>
                <w:color w:val="000000"/>
              </w:rPr>
            </w:pPr>
            <w:r w:rsidRPr="002B40B5">
              <w:rPr>
                <w:rFonts w:ascii="Calibri" w:hAnsi="Calibri" w:cs="Calibri"/>
                <w:color w:val="000000"/>
              </w:rPr>
              <w:t>tak</w:t>
            </w:r>
          </w:p>
        </w:tc>
        <w:tc>
          <w:tcPr>
            <w:tcW w:w="2731" w:type="dxa"/>
            <w:tcBorders>
              <w:top w:val="nil"/>
              <w:left w:val="nil"/>
              <w:bottom w:val="single" w:sz="4" w:space="0" w:color="auto"/>
              <w:right w:val="single" w:sz="4" w:space="0" w:color="auto"/>
            </w:tcBorders>
          </w:tcPr>
          <w:p w14:paraId="28CDDD7B" w14:textId="77777777" w:rsidR="005616D6" w:rsidRPr="002B40B5" w:rsidRDefault="005616D6" w:rsidP="00E42CF1">
            <w:pPr>
              <w:rPr>
                <w:rFonts w:ascii="Calibri" w:hAnsi="Calibri" w:cs="Calibri"/>
                <w:color w:val="000000"/>
              </w:rPr>
            </w:pPr>
          </w:p>
        </w:tc>
      </w:tr>
      <w:tr w:rsidR="005616D6" w:rsidRPr="002B40B5" w14:paraId="48E1DF07" w14:textId="7CB678CB" w:rsidTr="005616D6">
        <w:trPr>
          <w:trHeight w:val="1200"/>
        </w:trPr>
        <w:tc>
          <w:tcPr>
            <w:tcW w:w="3420" w:type="dxa"/>
            <w:tcBorders>
              <w:top w:val="nil"/>
              <w:left w:val="single" w:sz="4" w:space="0" w:color="auto"/>
              <w:bottom w:val="single" w:sz="4" w:space="0" w:color="auto"/>
              <w:right w:val="single" w:sz="4" w:space="0" w:color="auto"/>
            </w:tcBorders>
            <w:shd w:val="clear" w:color="auto" w:fill="auto"/>
            <w:hideMark/>
          </w:tcPr>
          <w:p w14:paraId="14EF996E" w14:textId="77777777" w:rsidR="005616D6" w:rsidRPr="002B40B5" w:rsidRDefault="005616D6" w:rsidP="00E42CF1">
            <w:pPr>
              <w:rPr>
                <w:rFonts w:ascii="Calibri" w:hAnsi="Calibri" w:cs="Calibri"/>
                <w:color w:val="000000"/>
              </w:rPr>
            </w:pPr>
            <w:r w:rsidRPr="002B40B5">
              <w:rPr>
                <w:rFonts w:ascii="Calibri" w:hAnsi="Calibri" w:cs="Calibri"/>
                <w:color w:val="000000"/>
              </w:rPr>
              <w:t>Możliwość wykupienia subskrypcji przedłużających okres na 2 lub 3 lata gwarancji oraz rozszerzonej funkcjonalności urządzenia</w:t>
            </w:r>
          </w:p>
        </w:tc>
        <w:tc>
          <w:tcPr>
            <w:tcW w:w="3214" w:type="dxa"/>
            <w:tcBorders>
              <w:top w:val="nil"/>
              <w:left w:val="nil"/>
              <w:bottom w:val="single" w:sz="4" w:space="0" w:color="auto"/>
              <w:right w:val="single" w:sz="4" w:space="0" w:color="auto"/>
            </w:tcBorders>
            <w:shd w:val="clear" w:color="auto" w:fill="auto"/>
            <w:hideMark/>
          </w:tcPr>
          <w:p w14:paraId="46DDDFDC" w14:textId="77777777" w:rsidR="005616D6" w:rsidRPr="002B40B5" w:rsidRDefault="005616D6" w:rsidP="00E42CF1">
            <w:pPr>
              <w:rPr>
                <w:rFonts w:ascii="Calibri" w:hAnsi="Calibri" w:cs="Calibri"/>
                <w:color w:val="000000"/>
              </w:rPr>
            </w:pPr>
            <w:r w:rsidRPr="002B40B5">
              <w:rPr>
                <w:rFonts w:ascii="Calibri" w:hAnsi="Calibri" w:cs="Calibri"/>
                <w:color w:val="000000"/>
              </w:rPr>
              <w:t>tak</w:t>
            </w:r>
          </w:p>
        </w:tc>
        <w:tc>
          <w:tcPr>
            <w:tcW w:w="2731" w:type="dxa"/>
            <w:tcBorders>
              <w:top w:val="nil"/>
              <w:left w:val="nil"/>
              <w:bottom w:val="single" w:sz="4" w:space="0" w:color="auto"/>
              <w:right w:val="single" w:sz="4" w:space="0" w:color="auto"/>
            </w:tcBorders>
          </w:tcPr>
          <w:p w14:paraId="7F44FE07" w14:textId="77777777" w:rsidR="005616D6" w:rsidRPr="002B40B5" w:rsidRDefault="005616D6" w:rsidP="00E42CF1">
            <w:pPr>
              <w:rPr>
                <w:rFonts w:ascii="Calibri" w:hAnsi="Calibri" w:cs="Calibri"/>
                <w:color w:val="000000"/>
              </w:rPr>
            </w:pPr>
          </w:p>
        </w:tc>
      </w:tr>
      <w:tr w:rsidR="005616D6" w:rsidRPr="002B40B5" w14:paraId="755EA72F" w14:textId="14D23D2B" w:rsidTr="005616D6">
        <w:trPr>
          <w:trHeight w:val="300"/>
        </w:trPr>
        <w:tc>
          <w:tcPr>
            <w:tcW w:w="3420" w:type="dxa"/>
            <w:tcBorders>
              <w:top w:val="nil"/>
              <w:left w:val="single" w:sz="4" w:space="0" w:color="auto"/>
              <w:bottom w:val="single" w:sz="4" w:space="0" w:color="auto"/>
              <w:right w:val="single" w:sz="4" w:space="0" w:color="auto"/>
            </w:tcBorders>
            <w:shd w:val="clear" w:color="auto" w:fill="auto"/>
            <w:hideMark/>
          </w:tcPr>
          <w:p w14:paraId="1C35DCCC" w14:textId="77777777" w:rsidR="005616D6" w:rsidRPr="002B40B5" w:rsidRDefault="005616D6" w:rsidP="00E42CF1">
            <w:pPr>
              <w:rPr>
                <w:rFonts w:ascii="Calibri" w:hAnsi="Calibri" w:cs="Calibri"/>
                <w:color w:val="000000"/>
              </w:rPr>
            </w:pPr>
            <w:r w:rsidRPr="002B40B5">
              <w:rPr>
                <w:rFonts w:ascii="Calibri" w:hAnsi="Calibri" w:cs="Calibri"/>
                <w:color w:val="000000"/>
              </w:rPr>
              <w:t xml:space="preserve">Integracja z </w:t>
            </w:r>
            <w:proofErr w:type="spellStart"/>
            <w:r w:rsidRPr="002B40B5">
              <w:rPr>
                <w:rFonts w:ascii="Calibri" w:hAnsi="Calibri" w:cs="Calibri"/>
                <w:color w:val="000000"/>
              </w:rPr>
              <w:t>ActiveDirectory</w:t>
            </w:r>
            <w:proofErr w:type="spellEnd"/>
            <w:r w:rsidRPr="002B40B5">
              <w:rPr>
                <w:rFonts w:ascii="Calibri" w:hAnsi="Calibri" w:cs="Calibri"/>
                <w:color w:val="000000"/>
              </w:rPr>
              <w:t xml:space="preserve"> dla firewall i VPN</w:t>
            </w:r>
          </w:p>
        </w:tc>
        <w:tc>
          <w:tcPr>
            <w:tcW w:w="3214" w:type="dxa"/>
            <w:tcBorders>
              <w:top w:val="nil"/>
              <w:left w:val="nil"/>
              <w:bottom w:val="single" w:sz="4" w:space="0" w:color="auto"/>
              <w:right w:val="single" w:sz="4" w:space="0" w:color="auto"/>
            </w:tcBorders>
            <w:shd w:val="clear" w:color="auto" w:fill="auto"/>
            <w:hideMark/>
          </w:tcPr>
          <w:p w14:paraId="59643C00" w14:textId="77777777" w:rsidR="005616D6" w:rsidRPr="002B40B5" w:rsidRDefault="005616D6" w:rsidP="00E42CF1">
            <w:pPr>
              <w:rPr>
                <w:rFonts w:ascii="Calibri" w:hAnsi="Calibri" w:cs="Calibri"/>
                <w:color w:val="000000"/>
              </w:rPr>
            </w:pPr>
            <w:r w:rsidRPr="002B40B5">
              <w:rPr>
                <w:rFonts w:ascii="Calibri" w:hAnsi="Calibri" w:cs="Calibri"/>
                <w:color w:val="000000"/>
              </w:rPr>
              <w:t>tak</w:t>
            </w:r>
          </w:p>
        </w:tc>
        <w:tc>
          <w:tcPr>
            <w:tcW w:w="2731" w:type="dxa"/>
            <w:tcBorders>
              <w:top w:val="nil"/>
              <w:left w:val="nil"/>
              <w:bottom w:val="single" w:sz="4" w:space="0" w:color="auto"/>
              <w:right w:val="single" w:sz="4" w:space="0" w:color="auto"/>
            </w:tcBorders>
          </w:tcPr>
          <w:p w14:paraId="60816061" w14:textId="77777777" w:rsidR="005616D6" w:rsidRPr="002B40B5" w:rsidRDefault="005616D6" w:rsidP="00E42CF1">
            <w:pPr>
              <w:rPr>
                <w:rFonts w:ascii="Calibri" w:hAnsi="Calibri" w:cs="Calibri"/>
                <w:color w:val="000000"/>
              </w:rPr>
            </w:pPr>
          </w:p>
        </w:tc>
      </w:tr>
    </w:tbl>
    <w:p w14:paraId="4B40B873" w14:textId="77777777" w:rsidR="000431C3" w:rsidRDefault="000431C3" w:rsidP="000431C3">
      <w:pPr>
        <w:ind w:firstLine="708"/>
        <w:rPr>
          <w:rFonts w:ascii="Calibri" w:hAnsi="Calibri" w:cs="Calibri"/>
          <w:b/>
          <w:iCs/>
        </w:rPr>
      </w:pPr>
    </w:p>
    <w:tbl>
      <w:tblPr>
        <w:tblW w:w="9365" w:type="dxa"/>
        <w:tblInd w:w="75" w:type="dxa"/>
        <w:tblCellMar>
          <w:left w:w="70" w:type="dxa"/>
          <w:right w:w="70" w:type="dxa"/>
        </w:tblCellMar>
        <w:tblLook w:val="04A0" w:firstRow="1" w:lastRow="0" w:firstColumn="1" w:lastColumn="0" w:noHBand="0" w:noVBand="1"/>
      </w:tblPr>
      <w:tblGrid>
        <w:gridCol w:w="3366"/>
        <w:gridCol w:w="3253"/>
        <w:gridCol w:w="2746"/>
      </w:tblGrid>
      <w:tr w:rsidR="00CA4695" w:rsidRPr="006F25FD" w14:paraId="4D0258DE" w14:textId="6AF5B15E" w:rsidTr="00CA4695">
        <w:trPr>
          <w:trHeight w:val="600"/>
        </w:trPr>
        <w:tc>
          <w:tcPr>
            <w:tcW w:w="3366" w:type="dxa"/>
            <w:tcBorders>
              <w:top w:val="single" w:sz="4" w:space="0" w:color="auto"/>
              <w:left w:val="single" w:sz="4" w:space="0" w:color="auto"/>
              <w:bottom w:val="single" w:sz="4" w:space="0" w:color="auto"/>
              <w:right w:val="single" w:sz="4" w:space="0" w:color="auto"/>
            </w:tcBorders>
            <w:shd w:val="clear" w:color="000000" w:fill="FFFF00"/>
            <w:hideMark/>
          </w:tcPr>
          <w:p w14:paraId="0CF0EFB8" w14:textId="77777777" w:rsidR="00CA4695" w:rsidRPr="006F25FD" w:rsidRDefault="00CA4695" w:rsidP="006E5647">
            <w:pPr>
              <w:widowControl/>
              <w:numPr>
                <w:ilvl w:val="0"/>
                <w:numId w:val="58"/>
              </w:numPr>
              <w:autoSpaceDE/>
              <w:autoSpaceDN/>
              <w:rPr>
                <w:rFonts w:ascii="Calibri" w:hAnsi="Calibri" w:cs="Calibri"/>
                <w:b/>
                <w:bCs/>
                <w:color w:val="000000"/>
              </w:rPr>
            </w:pPr>
            <w:r w:rsidRPr="006F25FD">
              <w:rPr>
                <w:rFonts w:ascii="Calibri" w:hAnsi="Calibri" w:cs="Calibri"/>
                <w:b/>
                <w:bCs/>
                <w:color w:val="000000"/>
              </w:rPr>
              <w:t>Router klasy UTM</w:t>
            </w:r>
          </w:p>
        </w:tc>
        <w:tc>
          <w:tcPr>
            <w:tcW w:w="3253" w:type="dxa"/>
            <w:tcBorders>
              <w:top w:val="single" w:sz="4" w:space="0" w:color="auto"/>
              <w:left w:val="nil"/>
              <w:bottom w:val="single" w:sz="4" w:space="0" w:color="auto"/>
              <w:right w:val="single" w:sz="4" w:space="0" w:color="auto"/>
            </w:tcBorders>
            <w:shd w:val="clear" w:color="000000" w:fill="FFFF00"/>
            <w:hideMark/>
          </w:tcPr>
          <w:p w14:paraId="12291474" w14:textId="19643713" w:rsidR="00CA4695" w:rsidRPr="006F25FD" w:rsidRDefault="00F634D0" w:rsidP="00E42CF1">
            <w:pPr>
              <w:rPr>
                <w:rFonts w:ascii="Calibri" w:hAnsi="Calibri" w:cs="Calibri"/>
                <w:color w:val="000000"/>
              </w:rPr>
            </w:pPr>
            <w:r w:rsidRPr="00F634D0">
              <w:rPr>
                <w:rFonts w:ascii="Calibri" w:hAnsi="Calibri" w:cs="Calibri"/>
                <w:color w:val="000000"/>
              </w:rPr>
              <w:t>Zgodny z poniższymi wymaganiami minimalnymi</w:t>
            </w:r>
          </w:p>
        </w:tc>
        <w:tc>
          <w:tcPr>
            <w:tcW w:w="2746" w:type="dxa"/>
            <w:tcBorders>
              <w:top w:val="single" w:sz="4" w:space="0" w:color="auto"/>
              <w:left w:val="nil"/>
              <w:bottom w:val="single" w:sz="4" w:space="0" w:color="auto"/>
              <w:right w:val="single" w:sz="4" w:space="0" w:color="auto"/>
            </w:tcBorders>
            <w:shd w:val="clear" w:color="000000" w:fill="FFFF00"/>
          </w:tcPr>
          <w:p w14:paraId="6EA24DFE" w14:textId="6186FBAB" w:rsidR="00CA4695" w:rsidRPr="006F25FD" w:rsidRDefault="00CA4695" w:rsidP="00E42CF1">
            <w:pPr>
              <w:rPr>
                <w:rFonts w:ascii="Calibri" w:hAnsi="Calibri" w:cs="Calibri"/>
                <w:color w:val="000000"/>
              </w:rPr>
            </w:pPr>
            <w:r w:rsidRPr="00B752D8">
              <w:rPr>
                <w:rFonts w:ascii="Calibri" w:hAnsi="Calibri" w:cs="Calibri"/>
                <w:b/>
                <w:bCs/>
                <w:color w:val="000000"/>
                <w:sz w:val="20"/>
                <w:szCs w:val="20"/>
              </w:rPr>
              <w:t>Faktyczne parametry oferowanego sprzętu, zgodnie z informacjami producentów sprzętu udostępnianymi na stronach internetowych</w:t>
            </w:r>
          </w:p>
        </w:tc>
      </w:tr>
      <w:tr w:rsidR="00CA4695" w:rsidRPr="006F25FD" w14:paraId="517B49BC" w14:textId="63970A5F" w:rsidTr="00CA4695">
        <w:trPr>
          <w:trHeight w:val="300"/>
        </w:trPr>
        <w:tc>
          <w:tcPr>
            <w:tcW w:w="3366" w:type="dxa"/>
            <w:tcBorders>
              <w:top w:val="nil"/>
              <w:left w:val="single" w:sz="4" w:space="0" w:color="auto"/>
              <w:bottom w:val="single" w:sz="4" w:space="0" w:color="auto"/>
              <w:right w:val="single" w:sz="4" w:space="0" w:color="auto"/>
            </w:tcBorders>
            <w:shd w:val="clear" w:color="000000" w:fill="FFFF00"/>
            <w:hideMark/>
          </w:tcPr>
          <w:p w14:paraId="6E18155C" w14:textId="77777777" w:rsidR="00CA4695" w:rsidRPr="006F25FD" w:rsidRDefault="00CA4695" w:rsidP="00E42CF1">
            <w:pPr>
              <w:rPr>
                <w:rFonts w:ascii="Calibri" w:hAnsi="Calibri" w:cs="Calibri"/>
                <w:color w:val="000000"/>
              </w:rPr>
            </w:pPr>
            <w:r w:rsidRPr="006F25FD">
              <w:rPr>
                <w:rFonts w:ascii="Calibri" w:hAnsi="Calibri" w:cs="Calibri"/>
                <w:color w:val="000000"/>
              </w:rPr>
              <w:t>Ilość</w:t>
            </w:r>
          </w:p>
        </w:tc>
        <w:tc>
          <w:tcPr>
            <w:tcW w:w="3253" w:type="dxa"/>
            <w:tcBorders>
              <w:top w:val="nil"/>
              <w:left w:val="nil"/>
              <w:bottom w:val="single" w:sz="4" w:space="0" w:color="auto"/>
              <w:right w:val="single" w:sz="4" w:space="0" w:color="auto"/>
            </w:tcBorders>
            <w:shd w:val="clear" w:color="000000" w:fill="FFFF00"/>
            <w:hideMark/>
          </w:tcPr>
          <w:p w14:paraId="2CF86D06" w14:textId="5D09A703" w:rsidR="00CA4695" w:rsidRPr="006F25FD" w:rsidRDefault="00CA4695" w:rsidP="00E42CF1">
            <w:pPr>
              <w:rPr>
                <w:rFonts w:ascii="Calibri" w:hAnsi="Calibri" w:cs="Calibri"/>
                <w:color w:val="000000"/>
              </w:rPr>
            </w:pPr>
            <w:r w:rsidRPr="006F25FD">
              <w:rPr>
                <w:rFonts w:ascii="Calibri" w:hAnsi="Calibri" w:cs="Calibri"/>
                <w:color w:val="000000"/>
              </w:rPr>
              <w:t>4 szt</w:t>
            </w:r>
            <w:r w:rsidR="00F634D0">
              <w:rPr>
                <w:rFonts w:ascii="Calibri" w:hAnsi="Calibri" w:cs="Calibri"/>
                <w:color w:val="000000"/>
              </w:rPr>
              <w:t>.</w:t>
            </w:r>
          </w:p>
        </w:tc>
        <w:tc>
          <w:tcPr>
            <w:tcW w:w="2746" w:type="dxa"/>
            <w:tcBorders>
              <w:top w:val="nil"/>
              <w:left w:val="nil"/>
              <w:bottom w:val="single" w:sz="4" w:space="0" w:color="auto"/>
              <w:right w:val="single" w:sz="4" w:space="0" w:color="auto"/>
            </w:tcBorders>
            <w:shd w:val="clear" w:color="000000" w:fill="FFFF00"/>
          </w:tcPr>
          <w:p w14:paraId="3475DD84" w14:textId="77777777" w:rsidR="00CA4695" w:rsidRPr="006F25FD" w:rsidRDefault="00CA4695" w:rsidP="00E42CF1">
            <w:pPr>
              <w:rPr>
                <w:rFonts w:ascii="Calibri" w:hAnsi="Calibri" w:cs="Calibri"/>
                <w:color w:val="000000"/>
              </w:rPr>
            </w:pPr>
          </w:p>
        </w:tc>
      </w:tr>
      <w:tr w:rsidR="00CA4695" w:rsidRPr="006F25FD" w14:paraId="4570F756" w14:textId="28BFE639" w:rsidTr="00CA4695">
        <w:trPr>
          <w:trHeight w:val="300"/>
        </w:trPr>
        <w:tc>
          <w:tcPr>
            <w:tcW w:w="3366" w:type="dxa"/>
            <w:tcBorders>
              <w:top w:val="nil"/>
              <w:left w:val="single" w:sz="4" w:space="0" w:color="auto"/>
              <w:bottom w:val="single" w:sz="4" w:space="0" w:color="auto"/>
              <w:right w:val="single" w:sz="4" w:space="0" w:color="auto"/>
            </w:tcBorders>
            <w:shd w:val="clear" w:color="auto" w:fill="auto"/>
            <w:hideMark/>
          </w:tcPr>
          <w:p w14:paraId="01C880E0" w14:textId="77777777" w:rsidR="00CA4695" w:rsidRPr="006F25FD" w:rsidRDefault="00CA4695" w:rsidP="00E42CF1">
            <w:pPr>
              <w:rPr>
                <w:rFonts w:ascii="Calibri" w:hAnsi="Calibri" w:cs="Calibri"/>
                <w:color w:val="000000"/>
              </w:rPr>
            </w:pPr>
            <w:r w:rsidRPr="006F25FD">
              <w:rPr>
                <w:rFonts w:ascii="Calibri" w:hAnsi="Calibri" w:cs="Calibri"/>
                <w:color w:val="000000"/>
              </w:rPr>
              <w:t xml:space="preserve">Interfejs </w:t>
            </w:r>
            <w:proofErr w:type="spellStart"/>
            <w:r w:rsidRPr="006F25FD">
              <w:rPr>
                <w:rFonts w:ascii="Calibri" w:hAnsi="Calibri" w:cs="Calibri"/>
                <w:color w:val="000000"/>
              </w:rPr>
              <w:t>ethernet</w:t>
            </w:r>
            <w:proofErr w:type="spellEnd"/>
          </w:p>
        </w:tc>
        <w:tc>
          <w:tcPr>
            <w:tcW w:w="3253" w:type="dxa"/>
            <w:tcBorders>
              <w:top w:val="nil"/>
              <w:left w:val="nil"/>
              <w:bottom w:val="single" w:sz="4" w:space="0" w:color="auto"/>
              <w:right w:val="single" w:sz="4" w:space="0" w:color="auto"/>
            </w:tcBorders>
            <w:shd w:val="clear" w:color="auto" w:fill="auto"/>
            <w:hideMark/>
          </w:tcPr>
          <w:p w14:paraId="0404C11C" w14:textId="77777777" w:rsidR="00CA4695" w:rsidRPr="006F25FD" w:rsidRDefault="00CA4695" w:rsidP="00E42CF1">
            <w:pPr>
              <w:rPr>
                <w:rFonts w:ascii="Calibri" w:hAnsi="Calibri" w:cs="Calibri"/>
                <w:color w:val="000000"/>
              </w:rPr>
            </w:pPr>
            <w:r w:rsidRPr="006F25FD">
              <w:rPr>
                <w:rFonts w:ascii="Calibri" w:hAnsi="Calibri" w:cs="Calibri"/>
                <w:color w:val="000000"/>
              </w:rPr>
              <w:t>4x 1Gbits z funkcją agregacji portów</w:t>
            </w:r>
          </w:p>
        </w:tc>
        <w:tc>
          <w:tcPr>
            <w:tcW w:w="2746" w:type="dxa"/>
            <w:tcBorders>
              <w:top w:val="nil"/>
              <w:left w:val="nil"/>
              <w:bottom w:val="single" w:sz="4" w:space="0" w:color="auto"/>
              <w:right w:val="single" w:sz="4" w:space="0" w:color="auto"/>
            </w:tcBorders>
          </w:tcPr>
          <w:p w14:paraId="64EFE74E" w14:textId="77777777" w:rsidR="00CA4695" w:rsidRPr="006F25FD" w:rsidRDefault="00CA4695" w:rsidP="00E42CF1">
            <w:pPr>
              <w:rPr>
                <w:rFonts w:ascii="Calibri" w:hAnsi="Calibri" w:cs="Calibri"/>
                <w:color w:val="000000"/>
              </w:rPr>
            </w:pPr>
          </w:p>
        </w:tc>
      </w:tr>
      <w:tr w:rsidR="00CA4695" w:rsidRPr="006F25FD" w14:paraId="30E9C579" w14:textId="628989EE" w:rsidTr="00CA4695">
        <w:trPr>
          <w:trHeight w:val="600"/>
        </w:trPr>
        <w:tc>
          <w:tcPr>
            <w:tcW w:w="3366" w:type="dxa"/>
            <w:tcBorders>
              <w:top w:val="nil"/>
              <w:left w:val="single" w:sz="4" w:space="0" w:color="auto"/>
              <w:bottom w:val="single" w:sz="4" w:space="0" w:color="auto"/>
              <w:right w:val="single" w:sz="4" w:space="0" w:color="auto"/>
            </w:tcBorders>
            <w:shd w:val="clear" w:color="auto" w:fill="auto"/>
            <w:hideMark/>
          </w:tcPr>
          <w:p w14:paraId="19CD7680" w14:textId="77777777" w:rsidR="00CA4695" w:rsidRPr="006F25FD" w:rsidRDefault="00CA4695" w:rsidP="00E42CF1">
            <w:pPr>
              <w:rPr>
                <w:rFonts w:ascii="Calibri" w:hAnsi="Calibri" w:cs="Calibri"/>
                <w:color w:val="000000"/>
              </w:rPr>
            </w:pPr>
            <w:r w:rsidRPr="006F25FD">
              <w:rPr>
                <w:rFonts w:ascii="Calibri" w:hAnsi="Calibri" w:cs="Calibri"/>
                <w:color w:val="000000"/>
              </w:rPr>
              <w:t>Interface WIFI</w:t>
            </w:r>
          </w:p>
        </w:tc>
        <w:tc>
          <w:tcPr>
            <w:tcW w:w="3253" w:type="dxa"/>
            <w:tcBorders>
              <w:top w:val="nil"/>
              <w:left w:val="nil"/>
              <w:bottom w:val="single" w:sz="4" w:space="0" w:color="auto"/>
              <w:right w:val="single" w:sz="4" w:space="0" w:color="auto"/>
            </w:tcBorders>
            <w:shd w:val="clear" w:color="auto" w:fill="auto"/>
            <w:hideMark/>
          </w:tcPr>
          <w:p w14:paraId="7A47D600" w14:textId="77777777" w:rsidR="00CA4695" w:rsidRPr="006F25FD" w:rsidRDefault="00CA4695" w:rsidP="00E42CF1">
            <w:pPr>
              <w:rPr>
                <w:rFonts w:ascii="Calibri" w:hAnsi="Calibri" w:cs="Calibri"/>
                <w:color w:val="000000"/>
              </w:rPr>
            </w:pPr>
            <w:r w:rsidRPr="006F25FD">
              <w:rPr>
                <w:rFonts w:ascii="Calibri" w:hAnsi="Calibri" w:cs="Calibri"/>
                <w:color w:val="000000"/>
              </w:rPr>
              <w:t>802.11ac, 2x2 MIMO,</w:t>
            </w:r>
            <w:r w:rsidRPr="006F25FD">
              <w:rPr>
                <w:rFonts w:ascii="Calibri" w:hAnsi="Calibri" w:cs="Calibri"/>
                <w:color w:val="000000"/>
              </w:rPr>
              <w:br/>
              <w:t xml:space="preserve">2x zewnętrzne anteny, obsługa 2.4 </w:t>
            </w:r>
            <w:proofErr w:type="spellStart"/>
            <w:r w:rsidRPr="006F25FD">
              <w:rPr>
                <w:rFonts w:ascii="Calibri" w:hAnsi="Calibri" w:cs="Calibri"/>
                <w:color w:val="000000"/>
              </w:rPr>
              <w:t>Ghz</w:t>
            </w:r>
            <w:proofErr w:type="spellEnd"/>
            <w:r w:rsidRPr="006F25FD">
              <w:rPr>
                <w:rFonts w:ascii="Calibri" w:hAnsi="Calibri" w:cs="Calibri"/>
                <w:color w:val="000000"/>
              </w:rPr>
              <w:t xml:space="preserve"> i 5 GHz</w:t>
            </w:r>
          </w:p>
        </w:tc>
        <w:tc>
          <w:tcPr>
            <w:tcW w:w="2746" w:type="dxa"/>
            <w:tcBorders>
              <w:top w:val="nil"/>
              <w:left w:val="nil"/>
              <w:bottom w:val="single" w:sz="4" w:space="0" w:color="auto"/>
              <w:right w:val="single" w:sz="4" w:space="0" w:color="auto"/>
            </w:tcBorders>
          </w:tcPr>
          <w:p w14:paraId="517D4D32" w14:textId="77777777" w:rsidR="00CA4695" w:rsidRPr="006F25FD" w:rsidRDefault="00CA4695" w:rsidP="00E42CF1">
            <w:pPr>
              <w:rPr>
                <w:rFonts w:ascii="Calibri" w:hAnsi="Calibri" w:cs="Calibri"/>
                <w:color w:val="000000"/>
              </w:rPr>
            </w:pPr>
          </w:p>
        </w:tc>
      </w:tr>
      <w:tr w:rsidR="00CA4695" w:rsidRPr="006F25FD" w14:paraId="5C1CF648" w14:textId="4F0759EB" w:rsidTr="00CA4695">
        <w:trPr>
          <w:trHeight w:val="300"/>
        </w:trPr>
        <w:tc>
          <w:tcPr>
            <w:tcW w:w="3366" w:type="dxa"/>
            <w:tcBorders>
              <w:top w:val="nil"/>
              <w:left w:val="single" w:sz="4" w:space="0" w:color="auto"/>
              <w:bottom w:val="single" w:sz="4" w:space="0" w:color="auto"/>
              <w:right w:val="single" w:sz="4" w:space="0" w:color="auto"/>
            </w:tcBorders>
            <w:shd w:val="clear" w:color="auto" w:fill="auto"/>
            <w:hideMark/>
          </w:tcPr>
          <w:p w14:paraId="13497605" w14:textId="77777777" w:rsidR="00CA4695" w:rsidRPr="006F25FD" w:rsidRDefault="00CA4695" w:rsidP="00E42CF1">
            <w:pPr>
              <w:rPr>
                <w:rFonts w:ascii="Calibri" w:hAnsi="Calibri" w:cs="Calibri"/>
                <w:color w:val="000000"/>
              </w:rPr>
            </w:pPr>
            <w:r w:rsidRPr="006F25FD">
              <w:rPr>
                <w:rFonts w:ascii="Calibri" w:hAnsi="Calibri" w:cs="Calibri"/>
                <w:color w:val="000000"/>
              </w:rPr>
              <w:t>HDMI lub VGA</w:t>
            </w:r>
          </w:p>
        </w:tc>
        <w:tc>
          <w:tcPr>
            <w:tcW w:w="3253" w:type="dxa"/>
            <w:tcBorders>
              <w:top w:val="nil"/>
              <w:left w:val="nil"/>
              <w:bottom w:val="single" w:sz="4" w:space="0" w:color="auto"/>
              <w:right w:val="single" w:sz="4" w:space="0" w:color="auto"/>
            </w:tcBorders>
            <w:shd w:val="clear" w:color="auto" w:fill="auto"/>
            <w:hideMark/>
          </w:tcPr>
          <w:p w14:paraId="0441671A" w14:textId="77777777" w:rsidR="00CA4695" w:rsidRPr="006F25FD" w:rsidRDefault="00CA4695" w:rsidP="00E42CF1">
            <w:pPr>
              <w:rPr>
                <w:rFonts w:ascii="Calibri" w:hAnsi="Calibri" w:cs="Calibri"/>
                <w:color w:val="000000"/>
              </w:rPr>
            </w:pPr>
            <w:r w:rsidRPr="006F25FD">
              <w:rPr>
                <w:rFonts w:ascii="Calibri" w:hAnsi="Calibri" w:cs="Calibri"/>
                <w:color w:val="000000"/>
              </w:rPr>
              <w:t>tak</w:t>
            </w:r>
          </w:p>
        </w:tc>
        <w:tc>
          <w:tcPr>
            <w:tcW w:w="2746" w:type="dxa"/>
            <w:tcBorders>
              <w:top w:val="nil"/>
              <w:left w:val="nil"/>
              <w:bottom w:val="single" w:sz="4" w:space="0" w:color="auto"/>
              <w:right w:val="single" w:sz="4" w:space="0" w:color="auto"/>
            </w:tcBorders>
          </w:tcPr>
          <w:p w14:paraId="681175A5" w14:textId="77777777" w:rsidR="00CA4695" w:rsidRPr="006F25FD" w:rsidRDefault="00CA4695" w:rsidP="00E42CF1">
            <w:pPr>
              <w:rPr>
                <w:rFonts w:ascii="Calibri" w:hAnsi="Calibri" w:cs="Calibri"/>
                <w:color w:val="000000"/>
              </w:rPr>
            </w:pPr>
          </w:p>
        </w:tc>
      </w:tr>
      <w:tr w:rsidR="00CA4695" w:rsidRPr="006F25FD" w14:paraId="4111AA4E" w14:textId="00DB1CA7" w:rsidTr="00CA4695">
        <w:trPr>
          <w:trHeight w:val="300"/>
        </w:trPr>
        <w:tc>
          <w:tcPr>
            <w:tcW w:w="3366" w:type="dxa"/>
            <w:tcBorders>
              <w:top w:val="nil"/>
              <w:left w:val="single" w:sz="4" w:space="0" w:color="auto"/>
              <w:bottom w:val="single" w:sz="4" w:space="0" w:color="auto"/>
              <w:right w:val="single" w:sz="4" w:space="0" w:color="auto"/>
            </w:tcBorders>
            <w:shd w:val="clear" w:color="auto" w:fill="auto"/>
            <w:hideMark/>
          </w:tcPr>
          <w:p w14:paraId="5E211DF1" w14:textId="77777777" w:rsidR="00CA4695" w:rsidRPr="006F25FD" w:rsidRDefault="00CA4695" w:rsidP="00E42CF1">
            <w:pPr>
              <w:rPr>
                <w:rFonts w:ascii="Calibri" w:hAnsi="Calibri" w:cs="Calibri"/>
                <w:color w:val="000000"/>
              </w:rPr>
            </w:pPr>
            <w:r w:rsidRPr="006F25FD">
              <w:rPr>
                <w:rFonts w:ascii="Calibri" w:hAnsi="Calibri" w:cs="Calibri"/>
                <w:color w:val="000000"/>
              </w:rPr>
              <w:lastRenderedPageBreak/>
              <w:t>port USB</w:t>
            </w:r>
          </w:p>
        </w:tc>
        <w:tc>
          <w:tcPr>
            <w:tcW w:w="3253" w:type="dxa"/>
            <w:tcBorders>
              <w:top w:val="nil"/>
              <w:left w:val="nil"/>
              <w:bottom w:val="single" w:sz="4" w:space="0" w:color="auto"/>
              <w:right w:val="single" w:sz="4" w:space="0" w:color="auto"/>
            </w:tcBorders>
            <w:shd w:val="clear" w:color="auto" w:fill="auto"/>
            <w:hideMark/>
          </w:tcPr>
          <w:p w14:paraId="37869512" w14:textId="77777777" w:rsidR="00CA4695" w:rsidRPr="006F25FD" w:rsidRDefault="00CA4695" w:rsidP="00E42CF1">
            <w:pPr>
              <w:rPr>
                <w:rFonts w:ascii="Calibri" w:hAnsi="Calibri" w:cs="Calibri"/>
                <w:color w:val="000000"/>
              </w:rPr>
            </w:pPr>
            <w:r w:rsidRPr="006F25FD">
              <w:rPr>
                <w:rFonts w:ascii="Calibri" w:hAnsi="Calibri" w:cs="Calibri"/>
                <w:color w:val="000000"/>
              </w:rPr>
              <w:t>tak, 2x</w:t>
            </w:r>
          </w:p>
        </w:tc>
        <w:tc>
          <w:tcPr>
            <w:tcW w:w="2746" w:type="dxa"/>
            <w:tcBorders>
              <w:top w:val="nil"/>
              <w:left w:val="nil"/>
              <w:bottom w:val="single" w:sz="4" w:space="0" w:color="auto"/>
              <w:right w:val="single" w:sz="4" w:space="0" w:color="auto"/>
            </w:tcBorders>
          </w:tcPr>
          <w:p w14:paraId="70E6E0BF" w14:textId="77777777" w:rsidR="00CA4695" w:rsidRPr="006F25FD" w:rsidRDefault="00CA4695" w:rsidP="00E42CF1">
            <w:pPr>
              <w:rPr>
                <w:rFonts w:ascii="Calibri" w:hAnsi="Calibri" w:cs="Calibri"/>
                <w:color w:val="000000"/>
              </w:rPr>
            </w:pPr>
          </w:p>
        </w:tc>
      </w:tr>
      <w:tr w:rsidR="00CA4695" w:rsidRPr="006F25FD" w14:paraId="56B38E2E" w14:textId="6448F46D" w:rsidTr="00CA4695">
        <w:trPr>
          <w:trHeight w:val="300"/>
        </w:trPr>
        <w:tc>
          <w:tcPr>
            <w:tcW w:w="3366" w:type="dxa"/>
            <w:tcBorders>
              <w:top w:val="nil"/>
              <w:left w:val="single" w:sz="4" w:space="0" w:color="auto"/>
              <w:bottom w:val="single" w:sz="4" w:space="0" w:color="auto"/>
              <w:right w:val="single" w:sz="4" w:space="0" w:color="auto"/>
            </w:tcBorders>
            <w:shd w:val="clear" w:color="auto" w:fill="auto"/>
            <w:hideMark/>
          </w:tcPr>
          <w:p w14:paraId="5DBF5936" w14:textId="77777777" w:rsidR="00CA4695" w:rsidRPr="006F25FD" w:rsidRDefault="00CA4695" w:rsidP="00E42CF1">
            <w:pPr>
              <w:rPr>
                <w:rFonts w:ascii="Calibri" w:hAnsi="Calibri" w:cs="Calibri"/>
                <w:color w:val="000000"/>
              </w:rPr>
            </w:pPr>
            <w:r w:rsidRPr="006F25FD">
              <w:rPr>
                <w:rFonts w:ascii="Calibri" w:hAnsi="Calibri" w:cs="Calibri"/>
                <w:color w:val="000000"/>
              </w:rPr>
              <w:t>Firewall</w:t>
            </w:r>
          </w:p>
        </w:tc>
        <w:tc>
          <w:tcPr>
            <w:tcW w:w="3253" w:type="dxa"/>
            <w:tcBorders>
              <w:top w:val="nil"/>
              <w:left w:val="nil"/>
              <w:bottom w:val="single" w:sz="4" w:space="0" w:color="auto"/>
              <w:right w:val="single" w:sz="4" w:space="0" w:color="auto"/>
            </w:tcBorders>
            <w:shd w:val="clear" w:color="auto" w:fill="auto"/>
            <w:hideMark/>
          </w:tcPr>
          <w:p w14:paraId="10CE5585" w14:textId="77777777" w:rsidR="00CA4695" w:rsidRPr="006F25FD" w:rsidRDefault="00CA4695" w:rsidP="00E42CF1">
            <w:pPr>
              <w:rPr>
                <w:rFonts w:ascii="Calibri" w:hAnsi="Calibri" w:cs="Calibri"/>
                <w:color w:val="000000"/>
              </w:rPr>
            </w:pPr>
            <w:r w:rsidRPr="006F25FD">
              <w:rPr>
                <w:rFonts w:ascii="Calibri" w:hAnsi="Calibri" w:cs="Calibri"/>
                <w:color w:val="000000"/>
              </w:rPr>
              <w:t xml:space="preserve">tak, przepustowość 4 </w:t>
            </w:r>
            <w:proofErr w:type="spellStart"/>
            <w:r w:rsidRPr="006F25FD">
              <w:rPr>
                <w:rFonts w:ascii="Calibri" w:hAnsi="Calibri" w:cs="Calibri"/>
                <w:color w:val="000000"/>
              </w:rPr>
              <w:t>Gbps</w:t>
            </w:r>
            <w:proofErr w:type="spellEnd"/>
          </w:p>
        </w:tc>
        <w:tc>
          <w:tcPr>
            <w:tcW w:w="2746" w:type="dxa"/>
            <w:tcBorders>
              <w:top w:val="nil"/>
              <w:left w:val="nil"/>
              <w:bottom w:val="single" w:sz="4" w:space="0" w:color="auto"/>
              <w:right w:val="single" w:sz="4" w:space="0" w:color="auto"/>
            </w:tcBorders>
          </w:tcPr>
          <w:p w14:paraId="5DD5D456" w14:textId="77777777" w:rsidR="00CA4695" w:rsidRPr="006F25FD" w:rsidRDefault="00CA4695" w:rsidP="00E42CF1">
            <w:pPr>
              <w:rPr>
                <w:rFonts w:ascii="Calibri" w:hAnsi="Calibri" w:cs="Calibri"/>
                <w:color w:val="000000"/>
              </w:rPr>
            </w:pPr>
          </w:p>
        </w:tc>
      </w:tr>
      <w:tr w:rsidR="00CA4695" w:rsidRPr="006F25FD" w14:paraId="0C7E0064" w14:textId="6F3FBFCE" w:rsidTr="00CA4695">
        <w:trPr>
          <w:trHeight w:val="300"/>
        </w:trPr>
        <w:tc>
          <w:tcPr>
            <w:tcW w:w="3366" w:type="dxa"/>
            <w:tcBorders>
              <w:top w:val="nil"/>
              <w:left w:val="single" w:sz="4" w:space="0" w:color="auto"/>
              <w:bottom w:val="single" w:sz="4" w:space="0" w:color="auto"/>
              <w:right w:val="single" w:sz="4" w:space="0" w:color="auto"/>
            </w:tcBorders>
            <w:shd w:val="clear" w:color="auto" w:fill="auto"/>
            <w:hideMark/>
          </w:tcPr>
          <w:p w14:paraId="416263C3" w14:textId="77777777" w:rsidR="00CA4695" w:rsidRPr="006F25FD" w:rsidRDefault="00CA4695" w:rsidP="00E42CF1">
            <w:pPr>
              <w:rPr>
                <w:rFonts w:ascii="Calibri" w:hAnsi="Calibri" w:cs="Calibri"/>
                <w:color w:val="000000"/>
              </w:rPr>
            </w:pPr>
            <w:r w:rsidRPr="006F25FD">
              <w:rPr>
                <w:rFonts w:ascii="Calibri" w:hAnsi="Calibri" w:cs="Calibri"/>
                <w:color w:val="000000"/>
              </w:rPr>
              <w:t>NGFW (Zapora nowej generacji)</w:t>
            </w:r>
          </w:p>
        </w:tc>
        <w:tc>
          <w:tcPr>
            <w:tcW w:w="3253" w:type="dxa"/>
            <w:tcBorders>
              <w:top w:val="nil"/>
              <w:left w:val="nil"/>
              <w:bottom w:val="single" w:sz="4" w:space="0" w:color="auto"/>
              <w:right w:val="single" w:sz="4" w:space="0" w:color="auto"/>
            </w:tcBorders>
            <w:shd w:val="clear" w:color="auto" w:fill="auto"/>
            <w:hideMark/>
          </w:tcPr>
          <w:p w14:paraId="7699FCA3" w14:textId="77777777" w:rsidR="00CA4695" w:rsidRPr="006F25FD" w:rsidRDefault="00CA4695" w:rsidP="00E42CF1">
            <w:pPr>
              <w:rPr>
                <w:rFonts w:ascii="Calibri" w:hAnsi="Calibri" w:cs="Calibri"/>
                <w:color w:val="000000"/>
              </w:rPr>
            </w:pPr>
            <w:r w:rsidRPr="006F25FD">
              <w:rPr>
                <w:rFonts w:ascii="Calibri" w:hAnsi="Calibri" w:cs="Calibri"/>
                <w:color w:val="000000"/>
              </w:rPr>
              <w:t xml:space="preserve">tak, przepustowość 1 </w:t>
            </w:r>
            <w:proofErr w:type="spellStart"/>
            <w:r w:rsidRPr="006F25FD">
              <w:rPr>
                <w:rFonts w:ascii="Calibri" w:hAnsi="Calibri" w:cs="Calibri"/>
                <w:color w:val="000000"/>
              </w:rPr>
              <w:t>Gbps</w:t>
            </w:r>
            <w:proofErr w:type="spellEnd"/>
          </w:p>
        </w:tc>
        <w:tc>
          <w:tcPr>
            <w:tcW w:w="2746" w:type="dxa"/>
            <w:tcBorders>
              <w:top w:val="nil"/>
              <w:left w:val="nil"/>
              <w:bottom w:val="single" w:sz="4" w:space="0" w:color="auto"/>
              <w:right w:val="single" w:sz="4" w:space="0" w:color="auto"/>
            </w:tcBorders>
          </w:tcPr>
          <w:p w14:paraId="7BAE367F" w14:textId="77777777" w:rsidR="00CA4695" w:rsidRPr="006F25FD" w:rsidRDefault="00CA4695" w:rsidP="00E42CF1">
            <w:pPr>
              <w:rPr>
                <w:rFonts w:ascii="Calibri" w:hAnsi="Calibri" w:cs="Calibri"/>
                <w:color w:val="000000"/>
              </w:rPr>
            </w:pPr>
          </w:p>
        </w:tc>
      </w:tr>
      <w:tr w:rsidR="00CA4695" w:rsidRPr="006F25FD" w14:paraId="4968D58C" w14:textId="656D9F4B" w:rsidTr="00CA4695">
        <w:trPr>
          <w:trHeight w:val="300"/>
        </w:trPr>
        <w:tc>
          <w:tcPr>
            <w:tcW w:w="3366" w:type="dxa"/>
            <w:tcBorders>
              <w:top w:val="nil"/>
              <w:left w:val="single" w:sz="4" w:space="0" w:color="auto"/>
              <w:bottom w:val="single" w:sz="4" w:space="0" w:color="auto"/>
              <w:right w:val="single" w:sz="4" w:space="0" w:color="auto"/>
            </w:tcBorders>
            <w:shd w:val="clear" w:color="auto" w:fill="auto"/>
            <w:hideMark/>
          </w:tcPr>
          <w:p w14:paraId="58E1A384" w14:textId="77777777" w:rsidR="00CA4695" w:rsidRPr="006F25FD" w:rsidRDefault="00CA4695" w:rsidP="00E42CF1">
            <w:pPr>
              <w:rPr>
                <w:rFonts w:ascii="Calibri" w:hAnsi="Calibri" w:cs="Calibri"/>
                <w:color w:val="000000"/>
              </w:rPr>
            </w:pPr>
            <w:proofErr w:type="spellStart"/>
            <w:r w:rsidRPr="006F25FD">
              <w:rPr>
                <w:rFonts w:ascii="Calibri" w:hAnsi="Calibri" w:cs="Calibri"/>
                <w:color w:val="000000"/>
              </w:rPr>
              <w:t>IPSec</w:t>
            </w:r>
            <w:proofErr w:type="spellEnd"/>
            <w:r w:rsidRPr="006F25FD">
              <w:rPr>
                <w:rFonts w:ascii="Calibri" w:hAnsi="Calibri" w:cs="Calibri"/>
                <w:color w:val="000000"/>
              </w:rPr>
              <w:t xml:space="preserve"> VPN</w:t>
            </w:r>
          </w:p>
        </w:tc>
        <w:tc>
          <w:tcPr>
            <w:tcW w:w="3253" w:type="dxa"/>
            <w:tcBorders>
              <w:top w:val="nil"/>
              <w:left w:val="nil"/>
              <w:bottom w:val="single" w:sz="4" w:space="0" w:color="auto"/>
              <w:right w:val="single" w:sz="4" w:space="0" w:color="auto"/>
            </w:tcBorders>
            <w:shd w:val="clear" w:color="auto" w:fill="auto"/>
            <w:hideMark/>
          </w:tcPr>
          <w:p w14:paraId="634AD8B7" w14:textId="77777777" w:rsidR="00CA4695" w:rsidRPr="006F25FD" w:rsidRDefault="00CA4695" w:rsidP="00E42CF1">
            <w:pPr>
              <w:rPr>
                <w:rFonts w:ascii="Calibri" w:hAnsi="Calibri" w:cs="Calibri"/>
                <w:color w:val="000000"/>
              </w:rPr>
            </w:pPr>
            <w:r w:rsidRPr="006F25FD">
              <w:rPr>
                <w:rFonts w:ascii="Calibri" w:hAnsi="Calibri" w:cs="Calibri"/>
                <w:color w:val="000000"/>
              </w:rPr>
              <w:t xml:space="preserve">tak, przepustowość 550 </w:t>
            </w:r>
            <w:proofErr w:type="spellStart"/>
            <w:r w:rsidRPr="006F25FD">
              <w:rPr>
                <w:rFonts w:ascii="Calibri" w:hAnsi="Calibri" w:cs="Calibri"/>
                <w:color w:val="000000"/>
              </w:rPr>
              <w:t>Mbps</w:t>
            </w:r>
            <w:proofErr w:type="spellEnd"/>
          </w:p>
        </w:tc>
        <w:tc>
          <w:tcPr>
            <w:tcW w:w="2746" w:type="dxa"/>
            <w:tcBorders>
              <w:top w:val="nil"/>
              <w:left w:val="nil"/>
              <w:bottom w:val="single" w:sz="4" w:space="0" w:color="auto"/>
              <w:right w:val="single" w:sz="4" w:space="0" w:color="auto"/>
            </w:tcBorders>
          </w:tcPr>
          <w:p w14:paraId="3984F582" w14:textId="77777777" w:rsidR="00CA4695" w:rsidRPr="006F25FD" w:rsidRDefault="00CA4695" w:rsidP="00E42CF1">
            <w:pPr>
              <w:rPr>
                <w:rFonts w:ascii="Calibri" w:hAnsi="Calibri" w:cs="Calibri"/>
                <w:color w:val="000000"/>
              </w:rPr>
            </w:pPr>
          </w:p>
        </w:tc>
      </w:tr>
      <w:tr w:rsidR="00CA4695" w:rsidRPr="006F25FD" w14:paraId="4DE8220F" w14:textId="3CCB6055" w:rsidTr="00CA4695">
        <w:trPr>
          <w:trHeight w:val="300"/>
        </w:trPr>
        <w:tc>
          <w:tcPr>
            <w:tcW w:w="3366" w:type="dxa"/>
            <w:tcBorders>
              <w:top w:val="nil"/>
              <w:left w:val="single" w:sz="4" w:space="0" w:color="auto"/>
              <w:bottom w:val="single" w:sz="4" w:space="0" w:color="auto"/>
              <w:right w:val="single" w:sz="4" w:space="0" w:color="auto"/>
            </w:tcBorders>
            <w:shd w:val="clear" w:color="auto" w:fill="auto"/>
            <w:hideMark/>
          </w:tcPr>
          <w:p w14:paraId="55D5395E" w14:textId="77777777" w:rsidR="00CA4695" w:rsidRPr="006F25FD" w:rsidRDefault="00CA4695" w:rsidP="00E42CF1">
            <w:pPr>
              <w:rPr>
                <w:rFonts w:ascii="Calibri" w:hAnsi="Calibri" w:cs="Calibri"/>
                <w:color w:val="000000"/>
              </w:rPr>
            </w:pPr>
            <w:r w:rsidRPr="006F25FD">
              <w:rPr>
                <w:rFonts w:ascii="Calibri" w:hAnsi="Calibri" w:cs="Calibri"/>
                <w:color w:val="000000"/>
              </w:rPr>
              <w:t>Funkcja QOS</w:t>
            </w:r>
          </w:p>
        </w:tc>
        <w:tc>
          <w:tcPr>
            <w:tcW w:w="3253" w:type="dxa"/>
            <w:tcBorders>
              <w:top w:val="nil"/>
              <w:left w:val="nil"/>
              <w:bottom w:val="single" w:sz="4" w:space="0" w:color="auto"/>
              <w:right w:val="single" w:sz="4" w:space="0" w:color="auto"/>
            </w:tcBorders>
            <w:shd w:val="clear" w:color="auto" w:fill="auto"/>
            <w:hideMark/>
          </w:tcPr>
          <w:p w14:paraId="7006BF5C" w14:textId="77777777" w:rsidR="00CA4695" w:rsidRPr="006F25FD" w:rsidRDefault="00CA4695" w:rsidP="00E42CF1">
            <w:pPr>
              <w:rPr>
                <w:rFonts w:ascii="Calibri" w:hAnsi="Calibri" w:cs="Calibri"/>
                <w:color w:val="000000"/>
              </w:rPr>
            </w:pPr>
            <w:r w:rsidRPr="006F25FD">
              <w:rPr>
                <w:rFonts w:ascii="Calibri" w:hAnsi="Calibri" w:cs="Calibri"/>
                <w:color w:val="000000"/>
              </w:rPr>
              <w:t>tak</w:t>
            </w:r>
          </w:p>
        </w:tc>
        <w:tc>
          <w:tcPr>
            <w:tcW w:w="2746" w:type="dxa"/>
            <w:tcBorders>
              <w:top w:val="nil"/>
              <w:left w:val="nil"/>
              <w:bottom w:val="single" w:sz="4" w:space="0" w:color="auto"/>
              <w:right w:val="single" w:sz="4" w:space="0" w:color="auto"/>
            </w:tcBorders>
          </w:tcPr>
          <w:p w14:paraId="613B6A21" w14:textId="77777777" w:rsidR="00CA4695" w:rsidRPr="006F25FD" w:rsidRDefault="00CA4695" w:rsidP="00E42CF1">
            <w:pPr>
              <w:rPr>
                <w:rFonts w:ascii="Calibri" w:hAnsi="Calibri" w:cs="Calibri"/>
                <w:color w:val="000000"/>
              </w:rPr>
            </w:pPr>
          </w:p>
        </w:tc>
      </w:tr>
      <w:tr w:rsidR="00CA4695" w:rsidRPr="006F25FD" w14:paraId="11F7C1EB" w14:textId="3F63583E" w:rsidTr="00CA4695">
        <w:trPr>
          <w:trHeight w:val="300"/>
        </w:trPr>
        <w:tc>
          <w:tcPr>
            <w:tcW w:w="3366" w:type="dxa"/>
            <w:tcBorders>
              <w:top w:val="nil"/>
              <w:left w:val="single" w:sz="4" w:space="0" w:color="auto"/>
              <w:bottom w:val="single" w:sz="4" w:space="0" w:color="auto"/>
              <w:right w:val="single" w:sz="4" w:space="0" w:color="auto"/>
            </w:tcBorders>
            <w:shd w:val="clear" w:color="auto" w:fill="auto"/>
            <w:hideMark/>
          </w:tcPr>
          <w:p w14:paraId="5D6F7A2E" w14:textId="77777777" w:rsidR="00CA4695" w:rsidRPr="006F25FD" w:rsidRDefault="00CA4695" w:rsidP="00E42CF1">
            <w:pPr>
              <w:rPr>
                <w:rFonts w:ascii="Calibri" w:hAnsi="Calibri" w:cs="Calibri"/>
                <w:color w:val="000000"/>
              </w:rPr>
            </w:pPr>
            <w:r w:rsidRPr="006F25FD">
              <w:rPr>
                <w:rFonts w:ascii="Calibri" w:hAnsi="Calibri" w:cs="Calibri"/>
                <w:color w:val="000000"/>
              </w:rPr>
              <w:t>IPS</w:t>
            </w:r>
          </w:p>
        </w:tc>
        <w:tc>
          <w:tcPr>
            <w:tcW w:w="3253" w:type="dxa"/>
            <w:tcBorders>
              <w:top w:val="nil"/>
              <w:left w:val="nil"/>
              <w:bottom w:val="single" w:sz="4" w:space="0" w:color="auto"/>
              <w:right w:val="single" w:sz="4" w:space="0" w:color="auto"/>
            </w:tcBorders>
            <w:shd w:val="clear" w:color="auto" w:fill="auto"/>
            <w:hideMark/>
          </w:tcPr>
          <w:p w14:paraId="18AF23A9" w14:textId="77777777" w:rsidR="00CA4695" w:rsidRPr="006F25FD" w:rsidRDefault="00CA4695" w:rsidP="00E42CF1">
            <w:pPr>
              <w:rPr>
                <w:rFonts w:ascii="Calibri" w:hAnsi="Calibri" w:cs="Calibri"/>
                <w:color w:val="000000"/>
              </w:rPr>
            </w:pPr>
            <w:r w:rsidRPr="006F25FD">
              <w:rPr>
                <w:rFonts w:ascii="Calibri" w:hAnsi="Calibri" w:cs="Calibri"/>
                <w:color w:val="000000"/>
              </w:rPr>
              <w:t xml:space="preserve">Tak, przepustowość 900 </w:t>
            </w:r>
            <w:proofErr w:type="spellStart"/>
            <w:r w:rsidRPr="006F25FD">
              <w:rPr>
                <w:rFonts w:ascii="Calibri" w:hAnsi="Calibri" w:cs="Calibri"/>
                <w:color w:val="000000"/>
              </w:rPr>
              <w:t>Mbps</w:t>
            </w:r>
            <w:proofErr w:type="spellEnd"/>
          </w:p>
        </w:tc>
        <w:tc>
          <w:tcPr>
            <w:tcW w:w="2746" w:type="dxa"/>
            <w:tcBorders>
              <w:top w:val="nil"/>
              <w:left w:val="nil"/>
              <w:bottom w:val="single" w:sz="4" w:space="0" w:color="auto"/>
              <w:right w:val="single" w:sz="4" w:space="0" w:color="auto"/>
            </w:tcBorders>
          </w:tcPr>
          <w:p w14:paraId="613D1DB6" w14:textId="77777777" w:rsidR="00CA4695" w:rsidRPr="006F25FD" w:rsidRDefault="00CA4695" w:rsidP="00E42CF1">
            <w:pPr>
              <w:rPr>
                <w:rFonts w:ascii="Calibri" w:hAnsi="Calibri" w:cs="Calibri"/>
                <w:color w:val="000000"/>
              </w:rPr>
            </w:pPr>
          </w:p>
        </w:tc>
      </w:tr>
      <w:tr w:rsidR="00CA4695" w:rsidRPr="006F25FD" w14:paraId="614013E7" w14:textId="00A9AB22" w:rsidTr="00CA4695">
        <w:trPr>
          <w:trHeight w:val="300"/>
        </w:trPr>
        <w:tc>
          <w:tcPr>
            <w:tcW w:w="3366" w:type="dxa"/>
            <w:tcBorders>
              <w:top w:val="nil"/>
              <w:left w:val="single" w:sz="4" w:space="0" w:color="auto"/>
              <w:bottom w:val="single" w:sz="4" w:space="0" w:color="auto"/>
              <w:right w:val="single" w:sz="4" w:space="0" w:color="auto"/>
            </w:tcBorders>
            <w:shd w:val="clear" w:color="auto" w:fill="auto"/>
            <w:hideMark/>
          </w:tcPr>
          <w:p w14:paraId="68D71EB3" w14:textId="77777777" w:rsidR="00CA4695" w:rsidRPr="006F25FD" w:rsidRDefault="00CA4695" w:rsidP="00E42CF1">
            <w:pPr>
              <w:rPr>
                <w:rFonts w:ascii="Calibri" w:hAnsi="Calibri" w:cs="Calibri"/>
                <w:color w:val="000000"/>
              </w:rPr>
            </w:pPr>
            <w:r w:rsidRPr="006F25FD">
              <w:rPr>
                <w:rFonts w:ascii="Calibri" w:hAnsi="Calibri" w:cs="Calibri"/>
                <w:color w:val="000000"/>
              </w:rPr>
              <w:t>redundantne zasilanie</w:t>
            </w:r>
          </w:p>
        </w:tc>
        <w:tc>
          <w:tcPr>
            <w:tcW w:w="3253" w:type="dxa"/>
            <w:tcBorders>
              <w:top w:val="nil"/>
              <w:left w:val="nil"/>
              <w:bottom w:val="single" w:sz="4" w:space="0" w:color="auto"/>
              <w:right w:val="single" w:sz="4" w:space="0" w:color="auto"/>
            </w:tcBorders>
            <w:shd w:val="clear" w:color="auto" w:fill="auto"/>
            <w:hideMark/>
          </w:tcPr>
          <w:p w14:paraId="1FC19A10" w14:textId="77777777" w:rsidR="00CA4695" w:rsidRPr="006F25FD" w:rsidRDefault="00CA4695" w:rsidP="00E42CF1">
            <w:pPr>
              <w:rPr>
                <w:rFonts w:ascii="Calibri" w:hAnsi="Calibri" w:cs="Calibri"/>
                <w:color w:val="000000"/>
              </w:rPr>
            </w:pPr>
            <w:r w:rsidRPr="006F25FD">
              <w:rPr>
                <w:rFonts w:ascii="Calibri" w:hAnsi="Calibri" w:cs="Calibri"/>
                <w:color w:val="000000"/>
              </w:rPr>
              <w:t>tak (opcjonalnie)</w:t>
            </w:r>
          </w:p>
        </w:tc>
        <w:tc>
          <w:tcPr>
            <w:tcW w:w="2746" w:type="dxa"/>
            <w:tcBorders>
              <w:top w:val="nil"/>
              <w:left w:val="nil"/>
              <w:bottom w:val="single" w:sz="4" w:space="0" w:color="auto"/>
              <w:right w:val="single" w:sz="4" w:space="0" w:color="auto"/>
            </w:tcBorders>
          </w:tcPr>
          <w:p w14:paraId="0816ECEE" w14:textId="77777777" w:rsidR="00CA4695" w:rsidRPr="006F25FD" w:rsidRDefault="00CA4695" w:rsidP="00E42CF1">
            <w:pPr>
              <w:rPr>
                <w:rFonts w:ascii="Calibri" w:hAnsi="Calibri" w:cs="Calibri"/>
                <w:color w:val="000000"/>
              </w:rPr>
            </w:pPr>
          </w:p>
        </w:tc>
      </w:tr>
      <w:tr w:rsidR="00CA4695" w:rsidRPr="006F25FD" w14:paraId="06854B5E" w14:textId="728C1511" w:rsidTr="00CA4695">
        <w:trPr>
          <w:trHeight w:val="300"/>
        </w:trPr>
        <w:tc>
          <w:tcPr>
            <w:tcW w:w="3366" w:type="dxa"/>
            <w:tcBorders>
              <w:top w:val="nil"/>
              <w:left w:val="single" w:sz="4" w:space="0" w:color="auto"/>
              <w:bottom w:val="single" w:sz="4" w:space="0" w:color="auto"/>
              <w:right w:val="single" w:sz="4" w:space="0" w:color="auto"/>
            </w:tcBorders>
            <w:shd w:val="clear" w:color="auto" w:fill="auto"/>
            <w:hideMark/>
          </w:tcPr>
          <w:p w14:paraId="724878AE" w14:textId="77777777" w:rsidR="00CA4695" w:rsidRPr="006F25FD" w:rsidRDefault="00CA4695" w:rsidP="00E42CF1">
            <w:pPr>
              <w:rPr>
                <w:rFonts w:ascii="Calibri" w:hAnsi="Calibri" w:cs="Calibri"/>
                <w:color w:val="000000"/>
              </w:rPr>
            </w:pPr>
            <w:r w:rsidRPr="006F25FD">
              <w:rPr>
                <w:rFonts w:ascii="Calibri" w:hAnsi="Calibri" w:cs="Calibri"/>
                <w:color w:val="000000"/>
              </w:rPr>
              <w:t>Gwarancja</w:t>
            </w:r>
          </w:p>
        </w:tc>
        <w:tc>
          <w:tcPr>
            <w:tcW w:w="3253" w:type="dxa"/>
            <w:tcBorders>
              <w:top w:val="nil"/>
              <w:left w:val="nil"/>
              <w:bottom w:val="single" w:sz="4" w:space="0" w:color="auto"/>
              <w:right w:val="single" w:sz="4" w:space="0" w:color="auto"/>
            </w:tcBorders>
            <w:shd w:val="clear" w:color="auto" w:fill="auto"/>
            <w:hideMark/>
          </w:tcPr>
          <w:p w14:paraId="614A9D66" w14:textId="77777777" w:rsidR="00CA4695" w:rsidRPr="006F25FD" w:rsidRDefault="00CA4695" w:rsidP="00E42CF1">
            <w:pPr>
              <w:rPr>
                <w:rFonts w:ascii="Calibri" w:hAnsi="Calibri" w:cs="Calibri"/>
                <w:b/>
                <w:bCs/>
                <w:color w:val="000000"/>
              </w:rPr>
            </w:pPr>
            <w:r w:rsidRPr="006F25FD">
              <w:rPr>
                <w:rFonts w:ascii="Calibri" w:hAnsi="Calibri" w:cs="Calibri"/>
                <w:b/>
                <w:bCs/>
                <w:color w:val="000000"/>
              </w:rPr>
              <w:t>NBD (</w:t>
            </w:r>
            <w:proofErr w:type="spellStart"/>
            <w:r w:rsidRPr="006F25FD">
              <w:rPr>
                <w:rFonts w:ascii="Calibri" w:hAnsi="Calibri" w:cs="Calibri"/>
                <w:b/>
                <w:bCs/>
                <w:color w:val="000000"/>
              </w:rPr>
              <w:t>next</w:t>
            </w:r>
            <w:proofErr w:type="spellEnd"/>
            <w:r w:rsidRPr="006F25FD">
              <w:rPr>
                <w:rFonts w:ascii="Calibri" w:hAnsi="Calibri" w:cs="Calibri"/>
                <w:b/>
                <w:bCs/>
                <w:color w:val="000000"/>
              </w:rPr>
              <w:t xml:space="preserve"> business </w:t>
            </w:r>
            <w:proofErr w:type="spellStart"/>
            <w:r w:rsidRPr="006F25FD">
              <w:rPr>
                <w:rFonts w:ascii="Calibri" w:hAnsi="Calibri" w:cs="Calibri"/>
                <w:b/>
                <w:bCs/>
                <w:color w:val="000000"/>
              </w:rPr>
              <w:t>day</w:t>
            </w:r>
            <w:proofErr w:type="spellEnd"/>
            <w:r w:rsidRPr="006F25FD">
              <w:rPr>
                <w:rFonts w:ascii="Calibri" w:hAnsi="Calibri" w:cs="Calibri"/>
                <w:b/>
                <w:bCs/>
                <w:color w:val="000000"/>
              </w:rPr>
              <w:t>) 3 lata</w:t>
            </w:r>
          </w:p>
        </w:tc>
        <w:tc>
          <w:tcPr>
            <w:tcW w:w="2746" w:type="dxa"/>
            <w:tcBorders>
              <w:top w:val="nil"/>
              <w:left w:val="nil"/>
              <w:bottom w:val="single" w:sz="4" w:space="0" w:color="auto"/>
              <w:right w:val="single" w:sz="4" w:space="0" w:color="auto"/>
            </w:tcBorders>
          </w:tcPr>
          <w:p w14:paraId="031111C5" w14:textId="77777777" w:rsidR="00CA4695" w:rsidRPr="006F25FD" w:rsidRDefault="00CA4695" w:rsidP="00E42CF1">
            <w:pPr>
              <w:rPr>
                <w:rFonts w:ascii="Calibri" w:hAnsi="Calibri" w:cs="Calibri"/>
                <w:b/>
                <w:bCs/>
                <w:color w:val="000000"/>
              </w:rPr>
            </w:pPr>
          </w:p>
        </w:tc>
      </w:tr>
      <w:tr w:rsidR="00CA4695" w:rsidRPr="006F25FD" w14:paraId="5404943C" w14:textId="40E373AE" w:rsidTr="00CA4695">
        <w:trPr>
          <w:trHeight w:val="900"/>
        </w:trPr>
        <w:tc>
          <w:tcPr>
            <w:tcW w:w="3366" w:type="dxa"/>
            <w:tcBorders>
              <w:top w:val="nil"/>
              <w:left w:val="single" w:sz="4" w:space="0" w:color="auto"/>
              <w:bottom w:val="single" w:sz="4" w:space="0" w:color="auto"/>
              <w:right w:val="single" w:sz="4" w:space="0" w:color="auto"/>
            </w:tcBorders>
            <w:shd w:val="clear" w:color="auto" w:fill="auto"/>
            <w:hideMark/>
          </w:tcPr>
          <w:p w14:paraId="42A90B8C" w14:textId="77777777" w:rsidR="00CA4695" w:rsidRPr="006F25FD" w:rsidRDefault="00CA4695" w:rsidP="00E42CF1">
            <w:pPr>
              <w:rPr>
                <w:rFonts w:ascii="Calibri" w:hAnsi="Calibri" w:cs="Calibri"/>
                <w:color w:val="000000"/>
              </w:rPr>
            </w:pPr>
            <w:r w:rsidRPr="006F25FD">
              <w:rPr>
                <w:rFonts w:ascii="Calibri" w:hAnsi="Calibri" w:cs="Calibri"/>
                <w:color w:val="000000"/>
              </w:rPr>
              <w:t xml:space="preserve">Wykupione subskrypcje rozszerzające możliwości urządzenia opisane poniżej (Network </w:t>
            </w:r>
            <w:proofErr w:type="spellStart"/>
            <w:r w:rsidRPr="006F25FD">
              <w:rPr>
                <w:rFonts w:ascii="Calibri" w:hAnsi="Calibri" w:cs="Calibri"/>
                <w:color w:val="000000"/>
              </w:rPr>
              <w:t>Protection</w:t>
            </w:r>
            <w:proofErr w:type="spellEnd"/>
            <w:r w:rsidRPr="006F25FD">
              <w:rPr>
                <w:rFonts w:ascii="Calibri" w:hAnsi="Calibri" w:cs="Calibri"/>
                <w:color w:val="000000"/>
              </w:rPr>
              <w:t xml:space="preserve"> i Web </w:t>
            </w:r>
            <w:proofErr w:type="spellStart"/>
            <w:r w:rsidRPr="006F25FD">
              <w:rPr>
                <w:rFonts w:ascii="Calibri" w:hAnsi="Calibri" w:cs="Calibri"/>
                <w:color w:val="000000"/>
              </w:rPr>
              <w:t>Protection</w:t>
            </w:r>
            <w:proofErr w:type="spellEnd"/>
            <w:r w:rsidRPr="006F25FD">
              <w:rPr>
                <w:rFonts w:ascii="Calibri" w:hAnsi="Calibri" w:cs="Calibri"/>
                <w:color w:val="000000"/>
              </w:rPr>
              <w:t>)</w:t>
            </w:r>
          </w:p>
        </w:tc>
        <w:tc>
          <w:tcPr>
            <w:tcW w:w="3253" w:type="dxa"/>
            <w:tcBorders>
              <w:top w:val="nil"/>
              <w:left w:val="nil"/>
              <w:bottom w:val="single" w:sz="4" w:space="0" w:color="auto"/>
              <w:right w:val="single" w:sz="4" w:space="0" w:color="auto"/>
            </w:tcBorders>
            <w:shd w:val="clear" w:color="auto" w:fill="auto"/>
            <w:hideMark/>
          </w:tcPr>
          <w:p w14:paraId="6A2CCEC0" w14:textId="77777777" w:rsidR="00CA4695" w:rsidRPr="006F25FD" w:rsidRDefault="00CA4695" w:rsidP="00E42CF1">
            <w:pPr>
              <w:rPr>
                <w:rFonts w:ascii="Calibri" w:hAnsi="Calibri" w:cs="Calibri"/>
                <w:b/>
                <w:bCs/>
                <w:color w:val="000000"/>
              </w:rPr>
            </w:pPr>
            <w:r w:rsidRPr="006F25FD">
              <w:rPr>
                <w:rFonts w:ascii="Calibri" w:hAnsi="Calibri" w:cs="Calibri"/>
                <w:b/>
                <w:bCs/>
                <w:color w:val="000000"/>
              </w:rPr>
              <w:t>tak na 3 lata</w:t>
            </w:r>
          </w:p>
        </w:tc>
        <w:tc>
          <w:tcPr>
            <w:tcW w:w="2746" w:type="dxa"/>
            <w:tcBorders>
              <w:top w:val="nil"/>
              <w:left w:val="nil"/>
              <w:bottom w:val="single" w:sz="4" w:space="0" w:color="auto"/>
              <w:right w:val="single" w:sz="4" w:space="0" w:color="auto"/>
            </w:tcBorders>
          </w:tcPr>
          <w:p w14:paraId="70D9AE21" w14:textId="77777777" w:rsidR="00CA4695" w:rsidRPr="006F25FD" w:rsidRDefault="00CA4695" w:rsidP="00E42CF1">
            <w:pPr>
              <w:rPr>
                <w:rFonts w:ascii="Calibri" w:hAnsi="Calibri" w:cs="Calibri"/>
                <w:b/>
                <w:bCs/>
                <w:color w:val="000000"/>
              </w:rPr>
            </w:pPr>
          </w:p>
        </w:tc>
      </w:tr>
      <w:tr w:rsidR="00CA4695" w:rsidRPr="006F25FD" w14:paraId="3A82A27B" w14:textId="69FA299D" w:rsidTr="00CA4695">
        <w:trPr>
          <w:trHeight w:val="300"/>
        </w:trPr>
        <w:tc>
          <w:tcPr>
            <w:tcW w:w="3366" w:type="dxa"/>
            <w:tcBorders>
              <w:top w:val="nil"/>
              <w:left w:val="single" w:sz="4" w:space="0" w:color="auto"/>
              <w:bottom w:val="single" w:sz="4" w:space="0" w:color="auto"/>
              <w:right w:val="single" w:sz="4" w:space="0" w:color="auto"/>
            </w:tcBorders>
            <w:shd w:val="clear" w:color="auto" w:fill="auto"/>
            <w:hideMark/>
          </w:tcPr>
          <w:p w14:paraId="4EB79EA2" w14:textId="77777777" w:rsidR="00CA4695" w:rsidRPr="006F25FD" w:rsidRDefault="00CA4695" w:rsidP="00E42CF1">
            <w:pPr>
              <w:rPr>
                <w:rFonts w:ascii="Calibri" w:hAnsi="Calibri" w:cs="Calibri"/>
                <w:color w:val="000000"/>
              </w:rPr>
            </w:pPr>
            <w:r w:rsidRPr="006F25FD">
              <w:rPr>
                <w:rFonts w:ascii="Calibri" w:hAnsi="Calibri" w:cs="Calibri"/>
                <w:color w:val="000000"/>
              </w:rPr>
              <w:t xml:space="preserve">Network </w:t>
            </w:r>
            <w:proofErr w:type="spellStart"/>
            <w:r w:rsidRPr="006F25FD">
              <w:rPr>
                <w:rFonts w:ascii="Calibri" w:hAnsi="Calibri" w:cs="Calibri"/>
                <w:color w:val="000000"/>
              </w:rPr>
              <w:t>Protection</w:t>
            </w:r>
            <w:proofErr w:type="spellEnd"/>
          </w:p>
        </w:tc>
        <w:tc>
          <w:tcPr>
            <w:tcW w:w="3253" w:type="dxa"/>
            <w:tcBorders>
              <w:top w:val="nil"/>
              <w:left w:val="nil"/>
              <w:bottom w:val="single" w:sz="4" w:space="0" w:color="auto"/>
              <w:right w:val="single" w:sz="4" w:space="0" w:color="auto"/>
            </w:tcBorders>
            <w:shd w:val="clear" w:color="auto" w:fill="auto"/>
            <w:hideMark/>
          </w:tcPr>
          <w:p w14:paraId="754D88B6" w14:textId="77777777" w:rsidR="00CA4695" w:rsidRPr="006F25FD" w:rsidRDefault="00CA4695" w:rsidP="00E42CF1">
            <w:pPr>
              <w:rPr>
                <w:rFonts w:ascii="Calibri" w:hAnsi="Calibri" w:cs="Calibri"/>
                <w:color w:val="000000"/>
              </w:rPr>
            </w:pPr>
            <w:r w:rsidRPr="006F25FD">
              <w:rPr>
                <w:rFonts w:ascii="Calibri" w:hAnsi="Calibri" w:cs="Calibri"/>
                <w:color w:val="000000"/>
              </w:rPr>
              <w:t xml:space="preserve">Reguły IPS, portal VPN z </w:t>
            </w:r>
            <w:proofErr w:type="spellStart"/>
            <w:r w:rsidRPr="006F25FD">
              <w:rPr>
                <w:rFonts w:ascii="Calibri" w:hAnsi="Calibri" w:cs="Calibri"/>
                <w:color w:val="000000"/>
              </w:rPr>
              <w:t>opbsługą</w:t>
            </w:r>
            <w:proofErr w:type="spellEnd"/>
            <w:r w:rsidRPr="006F25FD">
              <w:rPr>
                <w:rFonts w:ascii="Calibri" w:hAnsi="Calibri" w:cs="Calibri"/>
                <w:color w:val="000000"/>
              </w:rPr>
              <w:t xml:space="preserve"> RDP, HTTPS, HTTP, SSH</w:t>
            </w:r>
          </w:p>
        </w:tc>
        <w:tc>
          <w:tcPr>
            <w:tcW w:w="2746" w:type="dxa"/>
            <w:tcBorders>
              <w:top w:val="nil"/>
              <w:left w:val="nil"/>
              <w:bottom w:val="single" w:sz="4" w:space="0" w:color="auto"/>
              <w:right w:val="single" w:sz="4" w:space="0" w:color="auto"/>
            </w:tcBorders>
          </w:tcPr>
          <w:p w14:paraId="3D1B4F2A" w14:textId="77777777" w:rsidR="00CA4695" w:rsidRPr="006F25FD" w:rsidRDefault="00CA4695" w:rsidP="00E42CF1">
            <w:pPr>
              <w:rPr>
                <w:rFonts w:ascii="Calibri" w:hAnsi="Calibri" w:cs="Calibri"/>
                <w:color w:val="000000"/>
              </w:rPr>
            </w:pPr>
          </w:p>
        </w:tc>
      </w:tr>
      <w:tr w:rsidR="00CA4695" w:rsidRPr="006F25FD" w14:paraId="7DAD9D0D" w14:textId="5BB8E402" w:rsidTr="00CA4695">
        <w:trPr>
          <w:trHeight w:val="900"/>
        </w:trPr>
        <w:tc>
          <w:tcPr>
            <w:tcW w:w="3366" w:type="dxa"/>
            <w:tcBorders>
              <w:top w:val="nil"/>
              <w:left w:val="single" w:sz="4" w:space="0" w:color="auto"/>
              <w:bottom w:val="single" w:sz="4" w:space="0" w:color="auto"/>
              <w:right w:val="single" w:sz="4" w:space="0" w:color="auto"/>
            </w:tcBorders>
            <w:shd w:val="clear" w:color="auto" w:fill="auto"/>
            <w:hideMark/>
          </w:tcPr>
          <w:p w14:paraId="40A025F8" w14:textId="77777777" w:rsidR="00CA4695" w:rsidRPr="006F25FD" w:rsidRDefault="00CA4695" w:rsidP="00E42CF1">
            <w:pPr>
              <w:rPr>
                <w:rFonts w:ascii="Calibri" w:hAnsi="Calibri" w:cs="Calibri"/>
                <w:color w:val="000000"/>
              </w:rPr>
            </w:pPr>
            <w:r w:rsidRPr="006F25FD">
              <w:rPr>
                <w:rFonts w:ascii="Calibri" w:hAnsi="Calibri" w:cs="Calibri"/>
                <w:color w:val="000000"/>
              </w:rPr>
              <w:t xml:space="preserve">Web </w:t>
            </w:r>
            <w:proofErr w:type="spellStart"/>
            <w:r w:rsidRPr="006F25FD">
              <w:rPr>
                <w:rFonts w:ascii="Calibri" w:hAnsi="Calibri" w:cs="Calibri"/>
                <w:color w:val="000000"/>
              </w:rPr>
              <w:t>Protection</w:t>
            </w:r>
            <w:proofErr w:type="spellEnd"/>
          </w:p>
        </w:tc>
        <w:tc>
          <w:tcPr>
            <w:tcW w:w="3253" w:type="dxa"/>
            <w:tcBorders>
              <w:top w:val="nil"/>
              <w:left w:val="nil"/>
              <w:bottom w:val="single" w:sz="4" w:space="0" w:color="auto"/>
              <w:right w:val="single" w:sz="4" w:space="0" w:color="auto"/>
            </w:tcBorders>
            <w:shd w:val="clear" w:color="auto" w:fill="auto"/>
            <w:hideMark/>
          </w:tcPr>
          <w:p w14:paraId="5ADD7A67" w14:textId="77777777" w:rsidR="00CA4695" w:rsidRPr="006F25FD" w:rsidRDefault="00CA4695" w:rsidP="00E42CF1">
            <w:pPr>
              <w:rPr>
                <w:rFonts w:ascii="Calibri" w:hAnsi="Calibri" w:cs="Calibri"/>
                <w:color w:val="000000"/>
              </w:rPr>
            </w:pPr>
            <w:r w:rsidRPr="006F25FD">
              <w:rPr>
                <w:rFonts w:ascii="Calibri" w:hAnsi="Calibri" w:cs="Calibri"/>
                <w:color w:val="000000"/>
              </w:rPr>
              <w:t>Filtrowanie URL z bazy w kategoriach, skanowanie HTTP i HTTPS, filtrowanie MIME-</w:t>
            </w:r>
            <w:proofErr w:type="spellStart"/>
            <w:r w:rsidRPr="006F25FD">
              <w:rPr>
                <w:rFonts w:ascii="Calibri" w:hAnsi="Calibri" w:cs="Calibri"/>
                <w:color w:val="000000"/>
              </w:rPr>
              <w:t>Type</w:t>
            </w:r>
            <w:proofErr w:type="spellEnd"/>
            <w:r w:rsidRPr="006F25FD">
              <w:rPr>
                <w:rFonts w:ascii="Calibri" w:hAnsi="Calibri" w:cs="Calibri"/>
                <w:color w:val="000000"/>
              </w:rPr>
              <w:t>, blokowanie niechcianych aplikacji</w:t>
            </w:r>
          </w:p>
        </w:tc>
        <w:tc>
          <w:tcPr>
            <w:tcW w:w="2746" w:type="dxa"/>
            <w:tcBorders>
              <w:top w:val="nil"/>
              <w:left w:val="nil"/>
              <w:bottom w:val="single" w:sz="4" w:space="0" w:color="auto"/>
              <w:right w:val="single" w:sz="4" w:space="0" w:color="auto"/>
            </w:tcBorders>
          </w:tcPr>
          <w:p w14:paraId="5F101431" w14:textId="77777777" w:rsidR="00CA4695" w:rsidRPr="006F25FD" w:rsidRDefault="00CA4695" w:rsidP="00E42CF1">
            <w:pPr>
              <w:rPr>
                <w:rFonts w:ascii="Calibri" w:hAnsi="Calibri" w:cs="Calibri"/>
                <w:color w:val="000000"/>
              </w:rPr>
            </w:pPr>
          </w:p>
        </w:tc>
      </w:tr>
      <w:tr w:rsidR="00CA4695" w:rsidRPr="006F25FD" w14:paraId="4A70187F" w14:textId="06E3721F" w:rsidTr="00CA4695">
        <w:trPr>
          <w:trHeight w:val="300"/>
        </w:trPr>
        <w:tc>
          <w:tcPr>
            <w:tcW w:w="3366" w:type="dxa"/>
            <w:tcBorders>
              <w:top w:val="nil"/>
              <w:left w:val="single" w:sz="4" w:space="0" w:color="auto"/>
              <w:bottom w:val="single" w:sz="4" w:space="0" w:color="auto"/>
              <w:right w:val="single" w:sz="4" w:space="0" w:color="auto"/>
            </w:tcBorders>
            <w:shd w:val="clear" w:color="auto" w:fill="auto"/>
            <w:hideMark/>
          </w:tcPr>
          <w:p w14:paraId="086F018C" w14:textId="77777777" w:rsidR="00CA4695" w:rsidRPr="006F25FD" w:rsidRDefault="00CA4695" w:rsidP="00E42CF1">
            <w:pPr>
              <w:rPr>
                <w:rFonts w:ascii="Calibri" w:hAnsi="Calibri" w:cs="Calibri"/>
                <w:color w:val="000000"/>
              </w:rPr>
            </w:pPr>
            <w:r w:rsidRPr="006F25FD">
              <w:rPr>
                <w:rFonts w:ascii="Calibri" w:hAnsi="Calibri" w:cs="Calibri"/>
                <w:color w:val="000000"/>
              </w:rPr>
              <w:t>możliwość instalacji w szafie RACK 19 cali</w:t>
            </w:r>
          </w:p>
        </w:tc>
        <w:tc>
          <w:tcPr>
            <w:tcW w:w="3253" w:type="dxa"/>
            <w:tcBorders>
              <w:top w:val="nil"/>
              <w:left w:val="nil"/>
              <w:bottom w:val="single" w:sz="4" w:space="0" w:color="auto"/>
              <w:right w:val="single" w:sz="4" w:space="0" w:color="auto"/>
            </w:tcBorders>
            <w:shd w:val="clear" w:color="auto" w:fill="auto"/>
            <w:hideMark/>
          </w:tcPr>
          <w:p w14:paraId="259B1B39" w14:textId="77777777" w:rsidR="00CA4695" w:rsidRPr="006F25FD" w:rsidRDefault="00CA4695" w:rsidP="00E42CF1">
            <w:pPr>
              <w:rPr>
                <w:rFonts w:ascii="Calibri" w:hAnsi="Calibri" w:cs="Calibri"/>
                <w:color w:val="000000"/>
              </w:rPr>
            </w:pPr>
            <w:r w:rsidRPr="006F25FD">
              <w:rPr>
                <w:rFonts w:ascii="Calibri" w:hAnsi="Calibri" w:cs="Calibri"/>
                <w:color w:val="000000"/>
              </w:rPr>
              <w:t>tak, jako 1U</w:t>
            </w:r>
          </w:p>
        </w:tc>
        <w:tc>
          <w:tcPr>
            <w:tcW w:w="2746" w:type="dxa"/>
            <w:tcBorders>
              <w:top w:val="nil"/>
              <w:left w:val="nil"/>
              <w:bottom w:val="single" w:sz="4" w:space="0" w:color="auto"/>
              <w:right w:val="single" w:sz="4" w:space="0" w:color="auto"/>
            </w:tcBorders>
          </w:tcPr>
          <w:p w14:paraId="5E9DCC54" w14:textId="77777777" w:rsidR="00CA4695" w:rsidRPr="006F25FD" w:rsidRDefault="00CA4695" w:rsidP="00E42CF1">
            <w:pPr>
              <w:rPr>
                <w:rFonts w:ascii="Calibri" w:hAnsi="Calibri" w:cs="Calibri"/>
                <w:color w:val="000000"/>
              </w:rPr>
            </w:pPr>
          </w:p>
        </w:tc>
      </w:tr>
      <w:tr w:rsidR="00CA4695" w:rsidRPr="006F25FD" w14:paraId="586A8422" w14:textId="66B48DC7" w:rsidTr="00CA4695">
        <w:trPr>
          <w:trHeight w:val="300"/>
        </w:trPr>
        <w:tc>
          <w:tcPr>
            <w:tcW w:w="3366" w:type="dxa"/>
            <w:tcBorders>
              <w:top w:val="nil"/>
              <w:left w:val="single" w:sz="4" w:space="0" w:color="auto"/>
              <w:bottom w:val="single" w:sz="4" w:space="0" w:color="auto"/>
              <w:right w:val="single" w:sz="4" w:space="0" w:color="auto"/>
            </w:tcBorders>
            <w:shd w:val="clear" w:color="auto" w:fill="auto"/>
            <w:hideMark/>
          </w:tcPr>
          <w:p w14:paraId="4968A238" w14:textId="77777777" w:rsidR="00CA4695" w:rsidRPr="006F25FD" w:rsidRDefault="00CA4695" w:rsidP="00E42CF1">
            <w:pPr>
              <w:rPr>
                <w:rFonts w:ascii="Calibri" w:hAnsi="Calibri" w:cs="Calibri"/>
                <w:color w:val="000000"/>
              </w:rPr>
            </w:pPr>
            <w:r w:rsidRPr="006F25FD">
              <w:rPr>
                <w:rFonts w:ascii="Calibri" w:hAnsi="Calibri" w:cs="Calibri"/>
                <w:color w:val="000000"/>
              </w:rPr>
              <w:t xml:space="preserve">Rejestrowanie i raportowanie firewall, </w:t>
            </w:r>
            <w:proofErr w:type="spellStart"/>
            <w:r w:rsidRPr="006F25FD">
              <w:rPr>
                <w:rFonts w:ascii="Calibri" w:hAnsi="Calibri" w:cs="Calibri"/>
                <w:color w:val="000000"/>
              </w:rPr>
              <w:t>ips</w:t>
            </w:r>
            <w:proofErr w:type="spellEnd"/>
          </w:p>
        </w:tc>
        <w:tc>
          <w:tcPr>
            <w:tcW w:w="3253" w:type="dxa"/>
            <w:tcBorders>
              <w:top w:val="nil"/>
              <w:left w:val="nil"/>
              <w:bottom w:val="single" w:sz="4" w:space="0" w:color="auto"/>
              <w:right w:val="single" w:sz="4" w:space="0" w:color="auto"/>
            </w:tcBorders>
            <w:shd w:val="clear" w:color="auto" w:fill="auto"/>
            <w:hideMark/>
          </w:tcPr>
          <w:p w14:paraId="4E240F44" w14:textId="77777777" w:rsidR="00CA4695" w:rsidRPr="006F25FD" w:rsidRDefault="00CA4695" w:rsidP="00E42CF1">
            <w:pPr>
              <w:rPr>
                <w:rFonts w:ascii="Calibri" w:hAnsi="Calibri" w:cs="Calibri"/>
                <w:color w:val="000000"/>
              </w:rPr>
            </w:pPr>
            <w:r w:rsidRPr="006F25FD">
              <w:rPr>
                <w:rFonts w:ascii="Calibri" w:hAnsi="Calibri" w:cs="Calibri"/>
                <w:color w:val="000000"/>
              </w:rPr>
              <w:t>tak</w:t>
            </w:r>
          </w:p>
        </w:tc>
        <w:tc>
          <w:tcPr>
            <w:tcW w:w="2746" w:type="dxa"/>
            <w:tcBorders>
              <w:top w:val="nil"/>
              <w:left w:val="nil"/>
              <w:bottom w:val="single" w:sz="4" w:space="0" w:color="auto"/>
              <w:right w:val="single" w:sz="4" w:space="0" w:color="auto"/>
            </w:tcBorders>
          </w:tcPr>
          <w:p w14:paraId="37AFEE46" w14:textId="77777777" w:rsidR="00CA4695" w:rsidRPr="006F25FD" w:rsidRDefault="00CA4695" w:rsidP="00E42CF1">
            <w:pPr>
              <w:rPr>
                <w:rFonts w:ascii="Calibri" w:hAnsi="Calibri" w:cs="Calibri"/>
                <w:color w:val="000000"/>
              </w:rPr>
            </w:pPr>
          </w:p>
        </w:tc>
      </w:tr>
      <w:tr w:rsidR="00CA4695" w:rsidRPr="006F25FD" w14:paraId="6222D928" w14:textId="7354CB3E" w:rsidTr="00CA4695">
        <w:trPr>
          <w:trHeight w:val="300"/>
        </w:trPr>
        <w:tc>
          <w:tcPr>
            <w:tcW w:w="3366" w:type="dxa"/>
            <w:tcBorders>
              <w:top w:val="nil"/>
              <w:left w:val="single" w:sz="4" w:space="0" w:color="auto"/>
              <w:bottom w:val="single" w:sz="4" w:space="0" w:color="auto"/>
              <w:right w:val="single" w:sz="4" w:space="0" w:color="auto"/>
            </w:tcBorders>
            <w:shd w:val="clear" w:color="auto" w:fill="auto"/>
            <w:hideMark/>
          </w:tcPr>
          <w:p w14:paraId="095C03CA" w14:textId="77777777" w:rsidR="00CA4695" w:rsidRPr="006F25FD" w:rsidRDefault="00CA4695" w:rsidP="00E42CF1">
            <w:pPr>
              <w:rPr>
                <w:rFonts w:ascii="Calibri" w:hAnsi="Calibri" w:cs="Calibri"/>
                <w:color w:val="000000"/>
              </w:rPr>
            </w:pPr>
            <w:r w:rsidRPr="006F25FD">
              <w:rPr>
                <w:rFonts w:ascii="Calibri" w:hAnsi="Calibri" w:cs="Calibri"/>
                <w:color w:val="000000"/>
              </w:rPr>
              <w:t>Podgląd logów zdarzeń</w:t>
            </w:r>
          </w:p>
        </w:tc>
        <w:tc>
          <w:tcPr>
            <w:tcW w:w="3253" w:type="dxa"/>
            <w:tcBorders>
              <w:top w:val="nil"/>
              <w:left w:val="nil"/>
              <w:bottom w:val="single" w:sz="4" w:space="0" w:color="auto"/>
              <w:right w:val="single" w:sz="4" w:space="0" w:color="auto"/>
            </w:tcBorders>
            <w:shd w:val="clear" w:color="auto" w:fill="auto"/>
            <w:hideMark/>
          </w:tcPr>
          <w:p w14:paraId="2A0A2464" w14:textId="77777777" w:rsidR="00CA4695" w:rsidRPr="006F25FD" w:rsidRDefault="00CA4695" w:rsidP="00E42CF1">
            <w:pPr>
              <w:rPr>
                <w:rFonts w:ascii="Calibri" w:hAnsi="Calibri" w:cs="Calibri"/>
                <w:color w:val="000000"/>
              </w:rPr>
            </w:pPr>
            <w:r w:rsidRPr="006F25FD">
              <w:rPr>
                <w:rFonts w:ascii="Calibri" w:hAnsi="Calibri" w:cs="Calibri"/>
                <w:color w:val="000000"/>
              </w:rPr>
              <w:t>tak</w:t>
            </w:r>
          </w:p>
        </w:tc>
        <w:tc>
          <w:tcPr>
            <w:tcW w:w="2746" w:type="dxa"/>
            <w:tcBorders>
              <w:top w:val="nil"/>
              <w:left w:val="nil"/>
              <w:bottom w:val="single" w:sz="4" w:space="0" w:color="auto"/>
              <w:right w:val="single" w:sz="4" w:space="0" w:color="auto"/>
            </w:tcBorders>
          </w:tcPr>
          <w:p w14:paraId="1706053C" w14:textId="77777777" w:rsidR="00CA4695" w:rsidRPr="006F25FD" w:rsidRDefault="00CA4695" w:rsidP="00E42CF1">
            <w:pPr>
              <w:rPr>
                <w:rFonts w:ascii="Calibri" w:hAnsi="Calibri" w:cs="Calibri"/>
                <w:color w:val="000000"/>
              </w:rPr>
            </w:pPr>
          </w:p>
        </w:tc>
      </w:tr>
      <w:tr w:rsidR="00CA4695" w:rsidRPr="006F25FD" w14:paraId="20934890" w14:textId="5D037E13" w:rsidTr="00CA4695">
        <w:trPr>
          <w:trHeight w:val="300"/>
        </w:trPr>
        <w:tc>
          <w:tcPr>
            <w:tcW w:w="3366" w:type="dxa"/>
            <w:tcBorders>
              <w:top w:val="nil"/>
              <w:left w:val="single" w:sz="4" w:space="0" w:color="auto"/>
              <w:bottom w:val="single" w:sz="4" w:space="0" w:color="auto"/>
              <w:right w:val="single" w:sz="4" w:space="0" w:color="auto"/>
            </w:tcBorders>
            <w:shd w:val="clear" w:color="auto" w:fill="auto"/>
            <w:hideMark/>
          </w:tcPr>
          <w:p w14:paraId="6DF1C2A6" w14:textId="77777777" w:rsidR="00CA4695" w:rsidRPr="006F25FD" w:rsidRDefault="00CA4695" w:rsidP="00E42CF1">
            <w:pPr>
              <w:rPr>
                <w:rFonts w:ascii="Calibri" w:hAnsi="Calibri" w:cs="Calibri"/>
                <w:color w:val="000000"/>
              </w:rPr>
            </w:pPr>
            <w:r w:rsidRPr="006F25FD">
              <w:rPr>
                <w:rFonts w:ascii="Calibri" w:hAnsi="Calibri" w:cs="Calibri"/>
                <w:color w:val="000000"/>
              </w:rPr>
              <w:t>Wsparcie dla HA (High-</w:t>
            </w:r>
            <w:proofErr w:type="spellStart"/>
            <w:r w:rsidRPr="006F25FD">
              <w:rPr>
                <w:rFonts w:ascii="Calibri" w:hAnsi="Calibri" w:cs="Calibri"/>
                <w:color w:val="000000"/>
              </w:rPr>
              <w:t>Availability</w:t>
            </w:r>
            <w:proofErr w:type="spellEnd"/>
            <w:r w:rsidRPr="006F25FD">
              <w:rPr>
                <w:rFonts w:ascii="Calibri" w:hAnsi="Calibri" w:cs="Calibri"/>
                <w:color w:val="000000"/>
              </w:rPr>
              <w:t>)</w:t>
            </w:r>
          </w:p>
        </w:tc>
        <w:tc>
          <w:tcPr>
            <w:tcW w:w="3253" w:type="dxa"/>
            <w:tcBorders>
              <w:top w:val="nil"/>
              <w:left w:val="nil"/>
              <w:bottom w:val="single" w:sz="4" w:space="0" w:color="auto"/>
              <w:right w:val="single" w:sz="4" w:space="0" w:color="auto"/>
            </w:tcBorders>
            <w:shd w:val="clear" w:color="auto" w:fill="auto"/>
            <w:hideMark/>
          </w:tcPr>
          <w:p w14:paraId="6EC54274" w14:textId="77777777" w:rsidR="00CA4695" w:rsidRPr="006F25FD" w:rsidRDefault="00CA4695" w:rsidP="00E42CF1">
            <w:pPr>
              <w:rPr>
                <w:rFonts w:ascii="Calibri" w:hAnsi="Calibri" w:cs="Calibri"/>
                <w:color w:val="000000"/>
              </w:rPr>
            </w:pPr>
            <w:r w:rsidRPr="006F25FD">
              <w:rPr>
                <w:rFonts w:ascii="Calibri" w:hAnsi="Calibri" w:cs="Calibri"/>
                <w:color w:val="000000"/>
              </w:rPr>
              <w:t>tak</w:t>
            </w:r>
          </w:p>
        </w:tc>
        <w:tc>
          <w:tcPr>
            <w:tcW w:w="2746" w:type="dxa"/>
            <w:tcBorders>
              <w:top w:val="nil"/>
              <w:left w:val="nil"/>
              <w:bottom w:val="single" w:sz="4" w:space="0" w:color="auto"/>
              <w:right w:val="single" w:sz="4" w:space="0" w:color="auto"/>
            </w:tcBorders>
          </w:tcPr>
          <w:p w14:paraId="6A089057" w14:textId="77777777" w:rsidR="00CA4695" w:rsidRPr="006F25FD" w:rsidRDefault="00CA4695" w:rsidP="00E42CF1">
            <w:pPr>
              <w:rPr>
                <w:rFonts w:ascii="Calibri" w:hAnsi="Calibri" w:cs="Calibri"/>
                <w:color w:val="000000"/>
              </w:rPr>
            </w:pPr>
          </w:p>
        </w:tc>
      </w:tr>
      <w:tr w:rsidR="00CA4695" w:rsidRPr="006F25FD" w14:paraId="5D4E7DAE" w14:textId="659659F5" w:rsidTr="00CA4695">
        <w:trPr>
          <w:trHeight w:val="300"/>
        </w:trPr>
        <w:tc>
          <w:tcPr>
            <w:tcW w:w="3366" w:type="dxa"/>
            <w:tcBorders>
              <w:top w:val="nil"/>
              <w:left w:val="single" w:sz="4" w:space="0" w:color="auto"/>
              <w:bottom w:val="single" w:sz="4" w:space="0" w:color="auto"/>
              <w:right w:val="single" w:sz="4" w:space="0" w:color="auto"/>
            </w:tcBorders>
            <w:shd w:val="clear" w:color="auto" w:fill="auto"/>
            <w:hideMark/>
          </w:tcPr>
          <w:p w14:paraId="4D538FDB" w14:textId="77777777" w:rsidR="00CA4695" w:rsidRPr="006F25FD" w:rsidRDefault="00CA4695" w:rsidP="00E42CF1">
            <w:pPr>
              <w:rPr>
                <w:rFonts w:ascii="Calibri" w:hAnsi="Calibri" w:cs="Calibri"/>
                <w:color w:val="000000"/>
              </w:rPr>
            </w:pPr>
            <w:proofErr w:type="spellStart"/>
            <w:r w:rsidRPr="006F25FD">
              <w:rPr>
                <w:rFonts w:ascii="Calibri" w:hAnsi="Calibri" w:cs="Calibri"/>
                <w:color w:val="000000"/>
              </w:rPr>
              <w:t>Firmware</w:t>
            </w:r>
            <w:proofErr w:type="spellEnd"/>
            <w:r w:rsidRPr="006F25FD">
              <w:rPr>
                <w:rFonts w:ascii="Calibri" w:hAnsi="Calibri" w:cs="Calibri"/>
                <w:color w:val="000000"/>
              </w:rPr>
              <w:t xml:space="preserve"> Update od producenta</w:t>
            </w:r>
          </w:p>
        </w:tc>
        <w:tc>
          <w:tcPr>
            <w:tcW w:w="3253" w:type="dxa"/>
            <w:tcBorders>
              <w:top w:val="nil"/>
              <w:left w:val="nil"/>
              <w:bottom w:val="single" w:sz="4" w:space="0" w:color="auto"/>
              <w:right w:val="single" w:sz="4" w:space="0" w:color="auto"/>
            </w:tcBorders>
            <w:shd w:val="clear" w:color="auto" w:fill="auto"/>
            <w:hideMark/>
          </w:tcPr>
          <w:p w14:paraId="19C2B2B5" w14:textId="77777777" w:rsidR="00CA4695" w:rsidRPr="006F25FD" w:rsidRDefault="00CA4695" w:rsidP="00E42CF1">
            <w:pPr>
              <w:rPr>
                <w:rFonts w:ascii="Calibri" w:hAnsi="Calibri" w:cs="Calibri"/>
                <w:color w:val="000000"/>
              </w:rPr>
            </w:pPr>
            <w:r w:rsidRPr="006F25FD">
              <w:rPr>
                <w:rFonts w:ascii="Calibri" w:hAnsi="Calibri" w:cs="Calibri"/>
                <w:color w:val="000000"/>
              </w:rPr>
              <w:t>tak</w:t>
            </w:r>
          </w:p>
        </w:tc>
        <w:tc>
          <w:tcPr>
            <w:tcW w:w="2746" w:type="dxa"/>
            <w:tcBorders>
              <w:top w:val="nil"/>
              <w:left w:val="nil"/>
              <w:bottom w:val="single" w:sz="4" w:space="0" w:color="auto"/>
              <w:right w:val="single" w:sz="4" w:space="0" w:color="auto"/>
            </w:tcBorders>
          </w:tcPr>
          <w:p w14:paraId="5405EB9D" w14:textId="77777777" w:rsidR="00CA4695" w:rsidRPr="006F25FD" w:rsidRDefault="00CA4695" w:rsidP="00E42CF1">
            <w:pPr>
              <w:rPr>
                <w:rFonts w:ascii="Calibri" w:hAnsi="Calibri" w:cs="Calibri"/>
                <w:color w:val="000000"/>
              </w:rPr>
            </w:pPr>
          </w:p>
        </w:tc>
      </w:tr>
      <w:tr w:rsidR="00CA4695" w:rsidRPr="006F25FD" w14:paraId="09F6A6F9" w14:textId="022CB730" w:rsidTr="00CA4695">
        <w:trPr>
          <w:trHeight w:val="300"/>
        </w:trPr>
        <w:tc>
          <w:tcPr>
            <w:tcW w:w="3366" w:type="dxa"/>
            <w:tcBorders>
              <w:top w:val="nil"/>
              <w:left w:val="single" w:sz="4" w:space="0" w:color="auto"/>
              <w:bottom w:val="single" w:sz="4" w:space="0" w:color="auto"/>
              <w:right w:val="single" w:sz="4" w:space="0" w:color="auto"/>
            </w:tcBorders>
            <w:shd w:val="clear" w:color="auto" w:fill="auto"/>
            <w:hideMark/>
          </w:tcPr>
          <w:p w14:paraId="27385155" w14:textId="77777777" w:rsidR="00CA4695" w:rsidRPr="006F25FD" w:rsidRDefault="00CA4695" w:rsidP="00E42CF1">
            <w:pPr>
              <w:rPr>
                <w:rFonts w:ascii="Calibri" w:hAnsi="Calibri" w:cs="Calibri"/>
                <w:color w:val="000000"/>
              </w:rPr>
            </w:pPr>
            <w:r w:rsidRPr="006F25FD">
              <w:rPr>
                <w:rFonts w:ascii="Calibri" w:hAnsi="Calibri" w:cs="Calibri"/>
                <w:color w:val="000000"/>
              </w:rPr>
              <w:t>Zarządzanie przez www</w:t>
            </w:r>
          </w:p>
        </w:tc>
        <w:tc>
          <w:tcPr>
            <w:tcW w:w="3253" w:type="dxa"/>
            <w:tcBorders>
              <w:top w:val="nil"/>
              <w:left w:val="nil"/>
              <w:bottom w:val="single" w:sz="4" w:space="0" w:color="auto"/>
              <w:right w:val="single" w:sz="4" w:space="0" w:color="auto"/>
            </w:tcBorders>
            <w:shd w:val="clear" w:color="auto" w:fill="auto"/>
            <w:hideMark/>
          </w:tcPr>
          <w:p w14:paraId="3694EA8B" w14:textId="77777777" w:rsidR="00CA4695" w:rsidRPr="006F25FD" w:rsidRDefault="00CA4695" w:rsidP="00E42CF1">
            <w:pPr>
              <w:rPr>
                <w:rFonts w:ascii="Calibri" w:hAnsi="Calibri" w:cs="Calibri"/>
                <w:color w:val="000000"/>
              </w:rPr>
            </w:pPr>
            <w:r w:rsidRPr="006F25FD">
              <w:rPr>
                <w:rFonts w:ascii="Calibri" w:hAnsi="Calibri" w:cs="Calibri"/>
                <w:color w:val="000000"/>
              </w:rPr>
              <w:t>tak</w:t>
            </w:r>
          </w:p>
        </w:tc>
        <w:tc>
          <w:tcPr>
            <w:tcW w:w="2746" w:type="dxa"/>
            <w:tcBorders>
              <w:top w:val="nil"/>
              <w:left w:val="nil"/>
              <w:bottom w:val="single" w:sz="4" w:space="0" w:color="auto"/>
              <w:right w:val="single" w:sz="4" w:space="0" w:color="auto"/>
            </w:tcBorders>
          </w:tcPr>
          <w:p w14:paraId="087C550D" w14:textId="77777777" w:rsidR="00CA4695" w:rsidRPr="006F25FD" w:rsidRDefault="00CA4695" w:rsidP="00E42CF1">
            <w:pPr>
              <w:rPr>
                <w:rFonts w:ascii="Calibri" w:hAnsi="Calibri" w:cs="Calibri"/>
                <w:color w:val="000000"/>
              </w:rPr>
            </w:pPr>
          </w:p>
        </w:tc>
      </w:tr>
      <w:tr w:rsidR="00CA4695" w:rsidRPr="006F25FD" w14:paraId="0460B3F0" w14:textId="24D79870" w:rsidTr="00CA4695">
        <w:trPr>
          <w:trHeight w:val="300"/>
        </w:trPr>
        <w:tc>
          <w:tcPr>
            <w:tcW w:w="3366" w:type="dxa"/>
            <w:tcBorders>
              <w:top w:val="nil"/>
              <w:left w:val="single" w:sz="4" w:space="0" w:color="auto"/>
              <w:bottom w:val="single" w:sz="4" w:space="0" w:color="auto"/>
              <w:right w:val="single" w:sz="4" w:space="0" w:color="auto"/>
            </w:tcBorders>
            <w:shd w:val="clear" w:color="auto" w:fill="auto"/>
            <w:hideMark/>
          </w:tcPr>
          <w:p w14:paraId="56705514" w14:textId="77777777" w:rsidR="00CA4695" w:rsidRPr="006F25FD" w:rsidRDefault="00CA4695" w:rsidP="00E42CF1">
            <w:pPr>
              <w:rPr>
                <w:rFonts w:ascii="Calibri" w:hAnsi="Calibri" w:cs="Calibri"/>
                <w:color w:val="000000"/>
              </w:rPr>
            </w:pPr>
            <w:r w:rsidRPr="006F25FD">
              <w:rPr>
                <w:rFonts w:ascii="Calibri" w:hAnsi="Calibri" w:cs="Calibri"/>
                <w:color w:val="000000"/>
              </w:rPr>
              <w:t>Zasilanie 230V</w:t>
            </w:r>
          </w:p>
        </w:tc>
        <w:tc>
          <w:tcPr>
            <w:tcW w:w="3253" w:type="dxa"/>
            <w:tcBorders>
              <w:top w:val="nil"/>
              <w:left w:val="nil"/>
              <w:bottom w:val="single" w:sz="4" w:space="0" w:color="auto"/>
              <w:right w:val="single" w:sz="4" w:space="0" w:color="auto"/>
            </w:tcBorders>
            <w:shd w:val="clear" w:color="auto" w:fill="auto"/>
            <w:hideMark/>
          </w:tcPr>
          <w:p w14:paraId="2E7CCA11" w14:textId="77777777" w:rsidR="00CA4695" w:rsidRPr="006F25FD" w:rsidRDefault="00CA4695" w:rsidP="00E42CF1">
            <w:pPr>
              <w:rPr>
                <w:rFonts w:ascii="Calibri" w:hAnsi="Calibri" w:cs="Calibri"/>
                <w:color w:val="000000"/>
              </w:rPr>
            </w:pPr>
            <w:r w:rsidRPr="006F25FD">
              <w:rPr>
                <w:rFonts w:ascii="Calibri" w:hAnsi="Calibri" w:cs="Calibri"/>
                <w:color w:val="000000"/>
              </w:rPr>
              <w:t>tak</w:t>
            </w:r>
          </w:p>
        </w:tc>
        <w:tc>
          <w:tcPr>
            <w:tcW w:w="2746" w:type="dxa"/>
            <w:tcBorders>
              <w:top w:val="nil"/>
              <w:left w:val="nil"/>
              <w:bottom w:val="single" w:sz="4" w:space="0" w:color="auto"/>
              <w:right w:val="single" w:sz="4" w:space="0" w:color="auto"/>
            </w:tcBorders>
          </w:tcPr>
          <w:p w14:paraId="7DFFBA72" w14:textId="77777777" w:rsidR="00CA4695" w:rsidRPr="006F25FD" w:rsidRDefault="00CA4695" w:rsidP="00E42CF1">
            <w:pPr>
              <w:rPr>
                <w:rFonts w:ascii="Calibri" w:hAnsi="Calibri" w:cs="Calibri"/>
                <w:color w:val="000000"/>
              </w:rPr>
            </w:pPr>
          </w:p>
        </w:tc>
      </w:tr>
      <w:tr w:rsidR="00CA4695" w:rsidRPr="006F25FD" w14:paraId="1FBC4D57" w14:textId="56A09A17" w:rsidTr="00CA4695">
        <w:trPr>
          <w:trHeight w:val="300"/>
        </w:trPr>
        <w:tc>
          <w:tcPr>
            <w:tcW w:w="3366" w:type="dxa"/>
            <w:tcBorders>
              <w:top w:val="nil"/>
              <w:left w:val="single" w:sz="4" w:space="0" w:color="auto"/>
              <w:bottom w:val="single" w:sz="4" w:space="0" w:color="auto"/>
              <w:right w:val="single" w:sz="4" w:space="0" w:color="auto"/>
            </w:tcBorders>
            <w:shd w:val="clear" w:color="auto" w:fill="auto"/>
            <w:hideMark/>
          </w:tcPr>
          <w:p w14:paraId="0CE3B5CA" w14:textId="77777777" w:rsidR="00CA4695" w:rsidRPr="006F25FD" w:rsidRDefault="00CA4695" w:rsidP="00E42CF1">
            <w:pPr>
              <w:rPr>
                <w:rFonts w:ascii="Calibri" w:hAnsi="Calibri" w:cs="Calibri"/>
                <w:color w:val="000000"/>
              </w:rPr>
            </w:pPr>
            <w:r w:rsidRPr="006F25FD">
              <w:rPr>
                <w:rFonts w:ascii="Calibri" w:hAnsi="Calibri" w:cs="Calibri"/>
                <w:color w:val="000000"/>
              </w:rPr>
              <w:t>Dystrybucja w Polsce</w:t>
            </w:r>
          </w:p>
        </w:tc>
        <w:tc>
          <w:tcPr>
            <w:tcW w:w="3253" w:type="dxa"/>
            <w:tcBorders>
              <w:top w:val="nil"/>
              <w:left w:val="nil"/>
              <w:bottom w:val="single" w:sz="4" w:space="0" w:color="auto"/>
              <w:right w:val="single" w:sz="4" w:space="0" w:color="auto"/>
            </w:tcBorders>
            <w:shd w:val="clear" w:color="auto" w:fill="auto"/>
            <w:hideMark/>
          </w:tcPr>
          <w:p w14:paraId="16C1B152" w14:textId="77777777" w:rsidR="00CA4695" w:rsidRPr="006F25FD" w:rsidRDefault="00CA4695" w:rsidP="00E42CF1">
            <w:pPr>
              <w:rPr>
                <w:rFonts w:ascii="Calibri" w:hAnsi="Calibri" w:cs="Calibri"/>
                <w:color w:val="000000"/>
              </w:rPr>
            </w:pPr>
            <w:r w:rsidRPr="006F25FD">
              <w:rPr>
                <w:rFonts w:ascii="Calibri" w:hAnsi="Calibri" w:cs="Calibri"/>
                <w:color w:val="000000"/>
              </w:rPr>
              <w:t>tak</w:t>
            </w:r>
          </w:p>
        </w:tc>
        <w:tc>
          <w:tcPr>
            <w:tcW w:w="2746" w:type="dxa"/>
            <w:tcBorders>
              <w:top w:val="nil"/>
              <w:left w:val="nil"/>
              <w:bottom w:val="single" w:sz="4" w:space="0" w:color="auto"/>
              <w:right w:val="single" w:sz="4" w:space="0" w:color="auto"/>
            </w:tcBorders>
          </w:tcPr>
          <w:p w14:paraId="6A445186" w14:textId="77777777" w:rsidR="00CA4695" w:rsidRPr="006F25FD" w:rsidRDefault="00CA4695" w:rsidP="00E42CF1">
            <w:pPr>
              <w:rPr>
                <w:rFonts w:ascii="Calibri" w:hAnsi="Calibri" w:cs="Calibri"/>
                <w:color w:val="000000"/>
              </w:rPr>
            </w:pPr>
          </w:p>
        </w:tc>
      </w:tr>
      <w:tr w:rsidR="00CA4695" w:rsidRPr="006F25FD" w14:paraId="7C24A73D" w14:textId="59F87478" w:rsidTr="00CA4695">
        <w:trPr>
          <w:trHeight w:val="1200"/>
        </w:trPr>
        <w:tc>
          <w:tcPr>
            <w:tcW w:w="3366" w:type="dxa"/>
            <w:tcBorders>
              <w:top w:val="nil"/>
              <w:left w:val="single" w:sz="4" w:space="0" w:color="auto"/>
              <w:bottom w:val="single" w:sz="4" w:space="0" w:color="auto"/>
              <w:right w:val="single" w:sz="4" w:space="0" w:color="auto"/>
            </w:tcBorders>
            <w:shd w:val="clear" w:color="auto" w:fill="auto"/>
            <w:hideMark/>
          </w:tcPr>
          <w:p w14:paraId="15EFBF13" w14:textId="77777777" w:rsidR="00CA4695" w:rsidRPr="006F25FD" w:rsidRDefault="00CA4695" w:rsidP="00E42CF1">
            <w:pPr>
              <w:rPr>
                <w:rFonts w:ascii="Calibri" w:hAnsi="Calibri" w:cs="Calibri"/>
                <w:color w:val="000000"/>
              </w:rPr>
            </w:pPr>
            <w:r w:rsidRPr="006F25FD">
              <w:rPr>
                <w:rFonts w:ascii="Calibri" w:hAnsi="Calibri" w:cs="Calibri"/>
                <w:color w:val="000000"/>
              </w:rPr>
              <w:lastRenderedPageBreak/>
              <w:t>Możliwość wykupienia subskrypcji przedłużających okres na 2 lub 3 lata gwarancji oraz rozszerzonej funkcjonalności urządzenia</w:t>
            </w:r>
          </w:p>
        </w:tc>
        <w:tc>
          <w:tcPr>
            <w:tcW w:w="3253" w:type="dxa"/>
            <w:tcBorders>
              <w:top w:val="nil"/>
              <w:left w:val="nil"/>
              <w:bottom w:val="single" w:sz="4" w:space="0" w:color="auto"/>
              <w:right w:val="single" w:sz="4" w:space="0" w:color="auto"/>
            </w:tcBorders>
            <w:shd w:val="clear" w:color="auto" w:fill="auto"/>
            <w:hideMark/>
          </w:tcPr>
          <w:p w14:paraId="298205C9" w14:textId="77777777" w:rsidR="00CA4695" w:rsidRPr="006F25FD" w:rsidRDefault="00CA4695" w:rsidP="00E42CF1">
            <w:pPr>
              <w:rPr>
                <w:rFonts w:ascii="Calibri" w:hAnsi="Calibri" w:cs="Calibri"/>
                <w:color w:val="000000"/>
              </w:rPr>
            </w:pPr>
            <w:r w:rsidRPr="006F25FD">
              <w:rPr>
                <w:rFonts w:ascii="Calibri" w:hAnsi="Calibri" w:cs="Calibri"/>
                <w:color w:val="000000"/>
              </w:rPr>
              <w:t>tak</w:t>
            </w:r>
          </w:p>
        </w:tc>
        <w:tc>
          <w:tcPr>
            <w:tcW w:w="2746" w:type="dxa"/>
            <w:tcBorders>
              <w:top w:val="nil"/>
              <w:left w:val="nil"/>
              <w:bottom w:val="single" w:sz="4" w:space="0" w:color="auto"/>
              <w:right w:val="single" w:sz="4" w:space="0" w:color="auto"/>
            </w:tcBorders>
          </w:tcPr>
          <w:p w14:paraId="2B9903ED" w14:textId="77777777" w:rsidR="00CA4695" w:rsidRPr="006F25FD" w:rsidRDefault="00CA4695" w:rsidP="00E42CF1">
            <w:pPr>
              <w:rPr>
                <w:rFonts w:ascii="Calibri" w:hAnsi="Calibri" w:cs="Calibri"/>
                <w:color w:val="000000"/>
              </w:rPr>
            </w:pPr>
          </w:p>
        </w:tc>
      </w:tr>
      <w:tr w:rsidR="00CA4695" w:rsidRPr="006F25FD" w14:paraId="3D344F38" w14:textId="283856E4" w:rsidTr="00CA4695">
        <w:trPr>
          <w:trHeight w:val="300"/>
        </w:trPr>
        <w:tc>
          <w:tcPr>
            <w:tcW w:w="3366" w:type="dxa"/>
            <w:tcBorders>
              <w:top w:val="nil"/>
              <w:left w:val="single" w:sz="4" w:space="0" w:color="auto"/>
              <w:bottom w:val="single" w:sz="4" w:space="0" w:color="auto"/>
              <w:right w:val="single" w:sz="4" w:space="0" w:color="auto"/>
            </w:tcBorders>
            <w:shd w:val="clear" w:color="auto" w:fill="auto"/>
            <w:hideMark/>
          </w:tcPr>
          <w:p w14:paraId="2530CA58" w14:textId="77777777" w:rsidR="00CA4695" w:rsidRPr="006F25FD" w:rsidRDefault="00CA4695" w:rsidP="00E42CF1">
            <w:pPr>
              <w:rPr>
                <w:rFonts w:ascii="Calibri" w:hAnsi="Calibri" w:cs="Calibri"/>
                <w:color w:val="000000"/>
              </w:rPr>
            </w:pPr>
            <w:r w:rsidRPr="006F25FD">
              <w:rPr>
                <w:rFonts w:ascii="Calibri" w:hAnsi="Calibri" w:cs="Calibri"/>
                <w:color w:val="000000"/>
              </w:rPr>
              <w:t xml:space="preserve">Integracja z </w:t>
            </w:r>
            <w:proofErr w:type="spellStart"/>
            <w:r w:rsidRPr="006F25FD">
              <w:rPr>
                <w:rFonts w:ascii="Calibri" w:hAnsi="Calibri" w:cs="Calibri"/>
                <w:color w:val="000000"/>
              </w:rPr>
              <w:t>ActiveDirectory</w:t>
            </w:r>
            <w:proofErr w:type="spellEnd"/>
            <w:r w:rsidRPr="006F25FD">
              <w:rPr>
                <w:rFonts w:ascii="Calibri" w:hAnsi="Calibri" w:cs="Calibri"/>
                <w:color w:val="000000"/>
              </w:rPr>
              <w:t xml:space="preserve"> dla Firewall i VPN</w:t>
            </w:r>
          </w:p>
        </w:tc>
        <w:tc>
          <w:tcPr>
            <w:tcW w:w="3253" w:type="dxa"/>
            <w:tcBorders>
              <w:top w:val="nil"/>
              <w:left w:val="nil"/>
              <w:bottom w:val="single" w:sz="4" w:space="0" w:color="auto"/>
              <w:right w:val="single" w:sz="4" w:space="0" w:color="auto"/>
            </w:tcBorders>
            <w:shd w:val="clear" w:color="auto" w:fill="auto"/>
            <w:hideMark/>
          </w:tcPr>
          <w:p w14:paraId="5BCF5D1F" w14:textId="77777777" w:rsidR="00CA4695" w:rsidRPr="006F25FD" w:rsidRDefault="00CA4695" w:rsidP="00E42CF1">
            <w:pPr>
              <w:rPr>
                <w:rFonts w:ascii="Calibri" w:hAnsi="Calibri" w:cs="Calibri"/>
                <w:color w:val="000000"/>
              </w:rPr>
            </w:pPr>
            <w:r w:rsidRPr="006F25FD">
              <w:rPr>
                <w:rFonts w:ascii="Calibri" w:hAnsi="Calibri" w:cs="Calibri"/>
                <w:color w:val="000000"/>
              </w:rPr>
              <w:t>tak</w:t>
            </w:r>
          </w:p>
        </w:tc>
        <w:tc>
          <w:tcPr>
            <w:tcW w:w="2746" w:type="dxa"/>
            <w:tcBorders>
              <w:top w:val="nil"/>
              <w:left w:val="nil"/>
              <w:bottom w:val="single" w:sz="4" w:space="0" w:color="auto"/>
              <w:right w:val="single" w:sz="4" w:space="0" w:color="auto"/>
            </w:tcBorders>
          </w:tcPr>
          <w:p w14:paraId="146A40B9" w14:textId="77777777" w:rsidR="00CA4695" w:rsidRPr="006F25FD" w:rsidRDefault="00CA4695" w:rsidP="00E42CF1">
            <w:pPr>
              <w:rPr>
                <w:rFonts w:ascii="Calibri" w:hAnsi="Calibri" w:cs="Calibri"/>
                <w:color w:val="000000"/>
              </w:rPr>
            </w:pPr>
          </w:p>
        </w:tc>
      </w:tr>
    </w:tbl>
    <w:p w14:paraId="1ACFF2D5" w14:textId="13D94738" w:rsidR="000431C3" w:rsidRDefault="000431C3" w:rsidP="000431C3">
      <w:pPr>
        <w:ind w:firstLine="708"/>
        <w:rPr>
          <w:rFonts w:ascii="Calibri" w:hAnsi="Calibri" w:cs="Calibri"/>
          <w:b/>
          <w:iCs/>
        </w:rPr>
      </w:pPr>
    </w:p>
    <w:tbl>
      <w:tblPr>
        <w:tblW w:w="14029" w:type="dxa"/>
        <w:tblCellMar>
          <w:left w:w="70" w:type="dxa"/>
          <w:right w:w="70" w:type="dxa"/>
        </w:tblCellMar>
        <w:tblLook w:val="04A0" w:firstRow="1" w:lastRow="0" w:firstColumn="1" w:lastColumn="0" w:noHBand="0" w:noVBand="1"/>
      </w:tblPr>
      <w:tblGrid>
        <w:gridCol w:w="5300"/>
        <w:gridCol w:w="5480"/>
        <w:gridCol w:w="3249"/>
      </w:tblGrid>
      <w:tr w:rsidR="00C75F20" w:rsidRPr="00C75F20" w14:paraId="499E75AD" w14:textId="3C71CD26" w:rsidTr="001832DE">
        <w:trPr>
          <w:trHeight w:val="288"/>
        </w:trPr>
        <w:tc>
          <w:tcPr>
            <w:tcW w:w="10780" w:type="dxa"/>
            <w:gridSpan w:val="2"/>
            <w:tcBorders>
              <w:top w:val="single" w:sz="4" w:space="0" w:color="auto"/>
              <w:left w:val="single" w:sz="4" w:space="0" w:color="auto"/>
              <w:bottom w:val="single" w:sz="4" w:space="0" w:color="auto"/>
              <w:right w:val="single" w:sz="4" w:space="0" w:color="000000"/>
            </w:tcBorders>
            <w:shd w:val="clear" w:color="000000" w:fill="FFFF00"/>
            <w:vAlign w:val="center"/>
            <w:hideMark/>
          </w:tcPr>
          <w:p w14:paraId="1549C1DA" w14:textId="5386CF8F" w:rsidR="00C75F20" w:rsidRPr="00C75F20" w:rsidRDefault="00C75F20" w:rsidP="00C75F20">
            <w:pPr>
              <w:widowControl/>
              <w:autoSpaceDE/>
              <w:autoSpaceDN/>
              <w:rPr>
                <w:rFonts w:ascii="Calibri" w:hAnsi="Calibri" w:cs="Calibri"/>
                <w:color w:val="000000"/>
                <w:lang w:eastAsia="pl-PL"/>
              </w:rPr>
            </w:pPr>
            <w:r>
              <w:rPr>
                <w:rFonts w:ascii="Calibri" w:hAnsi="Calibri" w:cs="Calibri"/>
                <w:color w:val="000000"/>
                <w:lang w:eastAsia="pl-PL"/>
              </w:rPr>
              <w:t xml:space="preserve">3. </w:t>
            </w:r>
            <w:r w:rsidRPr="00C75F20">
              <w:rPr>
                <w:rFonts w:ascii="Calibri" w:hAnsi="Calibri" w:cs="Calibri"/>
                <w:color w:val="000000"/>
                <w:lang w:eastAsia="pl-PL"/>
              </w:rPr>
              <w:t xml:space="preserve">Przełącznik wielowarstwowy L2/L3 </w:t>
            </w:r>
            <w:proofErr w:type="spellStart"/>
            <w:r w:rsidRPr="00C75F20">
              <w:rPr>
                <w:rFonts w:ascii="Calibri" w:hAnsi="Calibri" w:cs="Calibri"/>
                <w:color w:val="000000"/>
                <w:lang w:eastAsia="pl-PL"/>
              </w:rPr>
              <w:t>zarządzalny</w:t>
            </w:r>
            <w:proofErr w:type="spellEnd"/>
            <w:r w:rsidR="00F634D0">
              <w:rPr>
                <w:rFonts w:ascii="Calibri" w:hAnsi="Calibri" w:cs="Calibri"/>
                <w:color w:val="000000"/>
                <w:lang w:eastAsia="pl-PL"/>
              </w:rPr>
              <w:t>.</w:t>
            </w:r>
            <w:r w:rsidRPr="00C75F20">
              <w:rPr>
                <w:rFonts w:ascii="Calibri" w:hAnsi="Calibri" w:cs="Calibri"/>
                <w:color w:val="000000"/>
                <w:lang w:eastAsia="pl-PL"/>
              </w:rPr>
              <w:t xml:space="preserve"> </w:t>
            </w:r>
            <w:r w:rsidR="00F634D0" w:rsidRPr="00F634D0">
              <w:rPr>
                <w:rFonts w:ascii="Calibri" w:hAnsi="Calibri" w:cs="Calibri"/>
                <w:color w:val="000000"/>
                <w:lang w:eastAsia="pl-PL"/>
              </w:rPr>
              <w:t>Zgodny z poniższymi wymaganiami minimalnymi</w:t>
            </w:r>
            <w:r w:rsidR="00F634D0">
              <w:rPr>
                <w:rFonts w:ascii="Calibri" w:hAnsi="Calibri" w:cs="Calibri"/>
                <w:color w:val="000000"/>
                <w:lang w:eastAsia="pl-PL"/>
              </w:rPr>
              <w:t>:</w:t>
            </w:r>
          </w:p>
        </w:tc>
        <w:tc>
          <w:tcPr>
            <w:tcW w:w="3249" w:type="dxa"/>
            <w:tcBorders>
              <w:top w:val="single" w:sz="4" w:space="0" w:color="auto"/>
              <w:left w:val="single" w:sz="4" w:space="0" w:color="auto"/>
              <w:bottom w:val="single" w:sz="4" w:space="0" w:color="auto"/>
              <w:right w:val="single" w:sz="4" w:space="0" w:color="000000"/>
            </w:tcBorders>
            <w:shd w:val="clear" w:color="000000" w:fill="FFFF00"/>
          </w:tcPr>
          <w:p w14:paraId="74D81068" w14:textId="13679322" w:rsidR="00C75F20" w:rsidRPr="00C75F20" w:rsidRDefault="00C75F20" w:rsidP="00C75F20">
            <w:pPr>
              <w:widowControl/>
              <w:autoSpaceDE/>
              <w:autoSpaceDN/>
              <w:rPr>
                <w:rFonts w:ascii="Calibri" w:hAnsi="Calibri" w:cs="Calibri"/>
                <w:color w:val="000000"/>
                <w:lang w:eastAsia="pl-PL"/>
              </w:rPr>
            </w:pPr>
            <w:r w:rsidRPr="00C75F20">
              <w:rPr>
                <w:rFonts w:ascii="Calibri" w:hAnsi="Calibri" w:cs="Calibri"/>
                <w:color w:val="000000"/>
                <w:lang w:eastAsia="pl-PL"/>
              </w:rPr>
              <w:t>Faktyczne parametry oferowanego sprzętu, zgodnie z informacjami producentów sprzętu udostępnianymi na stronach internetowych</w:t>
            </w:r>
          </w:p>
        </w:tc>
      </w:tr>
      <w:tr w:rsidR="00C75F20" w:rsidRPr="00C75F20" w14:paraId="0DCEF5BE" w14:textId="1FFA4B50" w:rsidTr="001832DE">
        <w:trPr>
          <w:trHeight w:val="288"/>
        </w:trPr>
        <w:tc>
          <w:tcPr>
            <w:tcW w:w="5300" w:type="dxa"/>
            <w:tcBorders>
              <w:top w:val="nil"/>
              <w:left w:val="single" w:sz="4" w:space="0" w:color="auto"/>
              <w:bottom w:val="single" w:sz="4" w:space="0" w:color="auto"/>
              <w:right w:val="single" w:sz="4" w:space="0" w:color="auto"/>
            </w:tcBorders>
            <w:shd w:val="clear" w:color="000000" w:fill="FFFF00"/>
            <w:vAlign w:val="center"/>
            <w:hideMark/>
          </w:tcPr>
          <w:p w14:paraId="5F155180" w14:textId="77777777" w:rsidR="00C75F20" w:rsidRPr="00C75F20" w:rsidRDefault="00C75F20" w:rsidP="00C75F20">
            <w:pPr>
              <w:widowControl/>
              <w:autoSpaceDE/>
              <w:autoSpaceDN/>
              <w:rPr>
                <w:rFonts w:ascii="Calibri" w:hAnsi="Calibri" w:cs="Calibri"/>
                <w:color w:val="000000"/>
                <w:lang w:eastAsia="pl-PL"/>
              </w:rPr>
            </w:pPr>
            <w:r w:rsidRPr="00C75F20">
              <w:rPr>
                <w:rFonts w:ascii="Calibri" w:hAnsi="Calibri" w:cs="Calibri"/>
                <w:color w:val="000000"/>
                <w:lang w:eastAsia="pl-PL"/>
              </w:rPr>
              <w:t>Ilość</w:t>
            </w:r>
          </w:p>
        </w:tc>
        <w:tc>
          <w:tcPr>
            <w:tcW w:w="5480" w:type="dxa"/>
            <w:tcBorders>
              <w:top w:val="nil"/>
              <w:left w:val="nil"/>
              <w:bottom w:val="single" w:sz="4" w:space="0" w:color="auto"/>
              <w:right w:val="single" w:sz="4" w:space="0" w:color="auto"/>
            </w:tcBorders>
            <w:shd w:val="clear" w:color="000000" w:fill="FFFF00"/>
            <w:vAlign w:val="center"/>
            <w:hideMark/>
          </w:tcPr>
          <w:p w14:paraId="4FE48BAB" w14:textId="5A9F1D30" w:rsidR="00C75F20" w:rsidRPr="00C75F20" w:rsidRDefault="00C75F20" w:rsidP="00C75F20">
            <w:pPr>
              <w:widowControl/>
              <w:autoSpaceDE/>
              <w:autoSpaceDN/>
              <w:rPr>
                <w:rFonts w:ascii="Calibri" w:hAnsi="Calibri" w:cs="Calibri"/>
                <w:color w:val="000000"/>
                <w:lang w:eastAsia="pl-PL"/>
              </w:rPr>
            </w:pPr>
            <w:r>
              <w:rPr>
                <w:rFonts w:ascii="Calibri" w:hAnsi="Calibri" w:cs="Calibri"/>
                <w:color w:val="000000"/>
                <w:lang w:eastAsia="pl-PL"/>
              </w:rPr>
              <w:t>10</w:t>
            </w:r>
            <w:r w:rsidRPr="00C75F20">
              <w:rPr>
                <w:rFonts w:ascii="Calibri" w:hAnsi="Calibri" w:cs="Calibri"/>
                <w:color w:val="000000"/>
                <w:lang w:eastAsia="pl-PL"/>
              </w:rPr>
              <w:t xml:space="preserve"> szt</w:t>
            </w:r>
            <w:r>
              <w:rPr>
                <w:rFonts w:ascii="Calibri" w:hAnsi="Calibri" w:cs="Calibri"/>
                <w:color w:val="000000"/>
                <w:lang w:eastAsia="pl-PL"/>
              </w:rPr>
              <w:t>.</w:t>
            </w:r>
          </w:p>
        </w:tc>
        <w:tc>
          <w:tcPr>
            <w:tcW w:w="3249" w:type="dxa"/>
            <w:tcBorders>
              <w:top w:val="nil"/>
              <w:left w:val="nil"/>
              <w:bottom w:val="single" w:sz="4" w:space="0" w:color="auto"/>
              <w:right w:val="single" w:sz="4" w:space="0" w:color="auto"/>
            </w:tcBorders>
            <w:shd w:val="clear" w:color="000000" w:fill="FFFF00"/>
          </w:tcPr>
          <w:p w14:paraId="6027F455" w14:textId="77777777" w:rsidR="00C75F20" w:rsidRPr="00C75F20" w:rsidRDefault="00C75F20" w:rsidP="00C75F20">
            <w:pPr>
              <w:widowControl/>
              <w:autoSpaceDE/>
              <w:autoSpaceDN/>
              <w:rPr>
                <w:rFonts w:ascii="Calibri" w:hAnsi="Calibri" w:cs="Calibri"/>
                <w:color w:val="000000"/>
                <w:lang w:eastAsia="pl-PL"/>
              </w:rPr>
            </w:pPr>
          </w:p>
        </w:tc>
      </w:tr>
      <w:tr w:rsidR="00C75F20" w:rsidRPr="00C75F20" w14:paraId="7AA8CFAF" w14:textId="77D54A86" w:rsidTr="001832DE">
        <w:trPr>
          <w:trHeight w:val="288"/>
        </w:trPr>
        <w:tc>
          <w:tcPr>
            <w:tcW w:w="5300" w:type="dxa"/>
            <w:tcBorders>
              <w:top w:val="nil"/>
              <w:left w:val="single" w:sz="4" w:space="0" w:color="auto"/>
              <w:bottom w:val="single" w:sz="4" w:space="0" w:color="auto"/>
              <w:right w:val="single" w:sz="4" w:space="0" w:color="auto"/>
            </w:tcBorders>
            <w:shd w:val="clear" w:color="auto" w:fill="auto"/>
            <w:vAlign w:val="center"/>
            <w:hideMark/>
          </w:tcPr>
          <w:p w14:paraId="57B62C99" w14:textId="77777777" w:rsidR="00C75F20" w:rsidRPr="00C75F20" w:rsidRDefault="00C75F20" w:rsidP="00C75F20">
            <w:pPr>
              <w:widowControl/>
              <w:autoSpaceDE/>
              <w:autoSpaceDN/>
              <w:rPr>
                <w:rFonts w:ascii="Calibri" w:hAnsi="Calibri" w:cs="Calibri"/>
                <w:color w:val="000000"/>
                <w:lang w:eastAsia="pl-PL"/>
              </w:rPr>
            </w:pPr>
            <w:r w:rsidRPr="00C75F20">
              <w:rPr>
                <w:rFonts w:ascii="Calibri" w:hAnsi="Calibri" w:cs="Calibri"/>
                <w:color w:val="000000"/>
                <w:lang w:eastAsia="pl-PL"/>
              </w:rPr>
              <w:t xml:space="preserve">Warstwa </w:t>
            </w:r>
            <w:proofErr w:type="spellStart"/>
            <w:r w:rsidRPr="00C75F20">
              <w:rPr>
                <w:rFonts w:ascii="Calibri" w:hAnsi="Calibri" w:cs="Calibri"/>
                <w:color w:val="000000"/>
                <w:lang w:eastAsia="pl-PL"/>
              </w:rPr>
              <w:t>zarządzalna</w:t>
            </w:r>
            <w:proofErr w:type="spellEnd"/>
          </w:p>
        </w:tc>
        <w:tc>
          <w:tcPr>
            <w:tcW w:w="5480" w:type="dxa"/>
            <w:tcBorders>
              <w:top w:val="nil"/>
              <w:left w:val="nil"/>
              <w:bottom w:val="single" w:sz="4" w:space="0" w:color="auto"/>
              <w:right w:val="single" w:sz="4" w:space="0" w:color="auto"/>
            </w:tcBorders>
            <w:shd w:val="clear" w:color="auto" w:fill="auto"/>
            <w:vAlign w:val="center"/>
            <w:hideMark/>
          </w:tcPr>
          <w:p w14:paraId="02D9DABA" w14:textId="77777777" w:rsidR="00C75F20" w:rsidRPr="00C75F20" w:rsidRDefault="00C75F20" w:rsidP="00C75F20">
            <w:pPr>
              <w:widowControl/>
              <w:autoSpaceDE/>
              <w:autoSpaceDN/>
              <w:rPr>
                <w:rFonts w:ascii="Calibri" w:hAnsi="Calibri" w:cs="Calibri"/>
                <w:color w:val="000000"/>
                <w:lang w:eastAsia="pl-PL"/>
              </w:rPr>
            </w:pPr>
            <w:r w:rsidRPr="00C75F20">
              <w:rPr>
                <w:rFonts w:ascii="Calibri" w:hAnsi="Calibri" w:cs="Calibri"/>
                <w:color w:val="000000"/>
                <w:lang w:eastAsia="pl-PL"/>
              </w:rPr>
              <w:t>L2/L3</w:t>
            </w:r>
          </w:p>
        </w:tc>
        <w:tc>
          <w:tcPr>
            <w:tcW w:w="3249" w:type="dxa"/>
            <w:tcBorders>
              <w:top w:val="nil"/>
              <w:left w:val="nil"/>
              <w:bottom w:val="single" w:sz="4" w:space="0" w:color="auto"/>
              <w:right w:val="single" w:sz="4" w:space="0" w:color="auto"/>
            </w:tcBorders>
          </w:tcPr>
          <w:p w14:paraId="4C98FB3A" w14:textId="77777777" w:rsidR="00C75F20" w:rsidRPr="00C75F20" w:rsidRDefault="00C75F20" w:rsidP="00C75F20">
            <w:pPr>
              <w:widowControl/>
              <w:autoSpaceDE/>
              <w:autoSpaceDN/>
              <w:rPr>
                <w:rFonts w:ascii="Calibri" w:hAnsi="Calibri" w:cs="Calibri"/>
                <w:color w:val="000000"/>
                <w:lang w:eastAsia="pl-PL"/>
              </w:rPr>
            </w:pPr>
          </w:p>
        </w:tc>
      </w:tr>
      <w:tr w:rsidR="00C75F20" w:rsidRPr="00C75F20" w14:paraId="661849CB" w14:textId="23EAC659" w:rsidTr="001832DE">
        <w:trPr>
          <w:trHeight w:val="288"/>
        </w:trPr>
        <w:tc>
          <w:tcPr>
            <w:tcW w:w="5300" w:type="dxa"/>
            <w:tcBorders>
              <w:top w:val="nil"/>
              <w:left w:val="single" w:sz="4" w:space="0" w:color="auto"/>
              <w:bottom w:val="single" w:sz="4" w:space="0" w:color="auto"/>
              <w:right w:val="single" w:sz="4" w:space="0" w:color="auto"/>
            </w:tcBorders>
            <w:shd w:val="clear" w:color="auto" w:fill="auto"/>
            <w:noWrap/>
            <w:vAlign w:val="center"/>
            <w:hideMark/>
          </w:tcPr>
          <w:p w14:paraId="39345CAC" w14:textId="19924C08" w:rsidR="00C75F20" w:rsidRPr="00C75F20" w:rsidRDefault="00C75F20" w:rsidP="00C75F20">
            <w:pPr>
              <w:widowControl/>
              <w:autoSpaceDE/>
              <w:autoSpaceDN/>
              <w:rPr>
                <w:rFonts w:ascii="Calibri" w:hAnsi="Calibri" w:cs="Calibri"/>
                <w:color w:val="000000"/>
                <w:lang w:eastAsia="pl-PL"/>
              </w:rPr>
            </w:pPr>
            <w:r w:rsidRPr="00C75F20">
              <w:rPr>
                <w:rFonts w:ascii="Calibri" w:hAnsi="Calibri" w:cs="Calibri"/>
                <w:color w:val="000000"/>
                <w:lang w:eastAsia="pl-PL"/>
              </w:rPr>
              <w:t>ilość port</w:t>
            </w:r>
            <w:r w:rsidR="00F634D0">
              <w:rPr>
                <w:rFonts w:ascii="Calibri" w:hAnsi="Calibri" w:cs="Calibri"/>
                <w:color w:val="000000"/>
                <w:lang w:eastAsia="pl-PL"/>
              </w:rPr>
              <w:t>ó</w:t>
            </w:r>
            <w:r w:rsidRPr="00C75F20">
              <w:rPr>
                <w:rFonts w:ascii="Calibri" w:hAnsi="Calibri" w:cs="Calibri"/>
                <w:color w:val="000000"/>
                <w:lang w:eastAsia="pl-PL"/>
              </w:rPr>
              <w:t>w LAN  Rj-45</w:t>
            </w:r>
          </w:p>
        </w:tc>
        <w:tc>
          <w:tcPr>
            <w:tcW w:w="5480" w:type="dxa"/>
            <w:tcBorders>
              <w:top w:val="nil"/>
              <w:left w:val="nil"/>
              <w:bottom w:val="single" w:sz="4" w:space="0" w:color="auto"/>
              <w:right w:val="single" w:sz="4" w:space="0" w:color="auto"/>
            </w:tcBorders>
            <w:shd w:val="clear" w:color="auto" w:fill="auto"/>
            <w:vAlign w:val="center"/>
            <w:hideMark/>
          </w:tcPr>
          <w:p w14:paraId="28D3F2D9" w14:textId="77777777" w:rsidR="00C75F20" w:rsidRPr="00C75F20" w:rsidRDefault="00C75F20" w:rsidP="00C75F20">
            <w:pPr>
              <w:widowControl/>
              <w:autoSpaceDE/>
              <w:autoSpaceDN/>
              <w:rPr>
                <w:rFonts w:ascii="Calibri" w:hAnsi="Calibri" w:cs="Calibri"/>
                <w:color w:val="000000"/>
                <w:lang w:eastAsia="pl-PL"/>
              </w:rPr>
            </w:pPr>
            <w:r w:rsidRPr="00C75F20">
              <w:rPr>
                <w:rFonts w:ascii="Calibri" w:hAnsi="Calibri" w:cs="Calibri"/>
                <w:color w:val="000000"/>
                <w:lang w:eastAsia="pl-PL"/>
              </w:rPr>
              <w:t>48</w:t>
            </w:r>
          </w:p>
        </w:tc>
        <w:tc>
          <w:tcPr>
            <w:tcW w:w="3249" w:type="dxa"/>
            <w:tcBorders>
              <w:top w:val="nil"/>
              <w:left w:val="nil"/>
              <w:bottom w:val="single" w:sz="4" w:space="0" w:color="auto"/>
              <w:right w:val="single" w:sz="4" w:space="0" w:color="auto"/>
            </w:tcBorders>
          </w:tcPr>
          <w:p w14:paraId="00C81BDA" w14:textId="77777777" w:rsidR="00C75F20" w:rsidRPr="00C75F20" w:rsidRDefault="00C75F20" w:rsidP="00C75F20">
            <w:pPr>
              <w:widowControl/>
              <w:autoSpaceDE/>
              <w:autoSpaceDN/>
              <w:rPr>
                <w:rFonts w:ascii="Calibri" w:hAnsi="Calibri" w:cs="Calibri"/>
                <w:color w:val="000000"/>
                <w:lang w:eastAsia="pl-PL"/>
              </w:rPr>
            </w:pPr>
          </w:p>
        </w:tc>
      </w:tr>
      <w:tr w:rsidR="00C75F20" w:rsidRPr="00C75F20" w14:paraId="74A9BA00" w14:textId="17E133AB" w:rsidTr="001832DE">
        <w:trPr>
          <w:trHeight w:val="864"/>
        </w:trPr>
        <w:tc>
          <w:tcPr>
            <w:tcW w:w="5300" w:type="dxa"/>
            <w:tcBorders>
              <w:top w:val="nil"/>
              <w:left w:val="single" w:sz="4" w:space="0" w:color="auto"/>
              <w:bottom w:val="single" w:sz="4" w:space="0" w:color="auto"/>
              <w:right w:val="single" w:sz="4" w:space="0" w:color="auto"/>
            </w:tcBorders>
            <w:shd w:val="clear" w:color="auto" w:fill="auto"/>
            <w:noWrap/>
            <w:vAlign w:val="center"/>
            <w:hideMark/>
          </w:tcPr>
          <w:p w14:paraId="4CD3DE37" w14:textId="77777777" w:rsidR="00C75F20" w:rsidRPr="00C75F20" w:rsidRDefault="00C75F20" w:rsidP="00C75F20">
            <w:pPr>
              <w:widowControl/>
              <w:autoSpaceDE/>
              <w:autoSpaceDN/>
              <w:rPr>
                <w:rFonts w:ascii="Calibri" w:hAnsi="Calibri" w:cs="Calibri"/>
                <w:color w:val="000000"/>
                <w:lang w:eastAsia="pl-PL"/>
              </w:rPr>
            </w:pPr>
            <w:r w:rsidRPr="00C75F20">
              <w:rPr>
                <w:rFonts w:ascii="Calibri" w:hAnsi="Calibri" w:cs="Calibri"/>
                <w:color w:val="000000"/>
                <w:lang w:eastAsia="pl-PL"/>
              </w:rPr>
              <w:t xml:space="preserve">Ilość portów </w:t>
            </w:r>
            <w:r w:rsidRPr="00C75F20">
              <w:rPr>
                <w:rFonts w:ascii="Calibri" w:hAnsi="Calibri" w:cs="Calibri"/>
                <w:b/>
                <w:bCs/>
                <w:color w:val="000000"/>
                <w:lang w:eastAsia="pl-PL"/>
              </w:rPr>
              <w:t>SFP+</w:t>
            </w:r>
            <w:r w:rsidRPr="00C75F20">
              <w:rPr>
                <w:rFonts w:ascii="Calibri" w:hAnsi="Calibri" w:cs="Calibri"/>
                <w:color w:val="000000"/>
                <w:lang w:eastAsia="pl-PL"/>
              </w:rPr>
              <w:t xml:space="preserve"> wraz z modułami optycznymi</w:t>
            </w:r>
          </w:p>
        </w:tc>
        <w:tc>
          <w:tcPr>
            <w:tcW w:w="5480" w:type="dxa"/>
            <w:tcBorders>
              <w:top w:val="nil"/>
              <w:left w:val="nil"/>
              <w:bottom w:val="single" w:sz="4" w:space="0" w:color="auto"/>
              <w:right w:val="single" w:sz="4" w:space="0" w:color="auto"/>
            </w:tcBorders>
            <w:shd w:val="clear" w:color="auto" w:fill="auto"/>
            <w:vAlign w:val="center"/>
            <w:hideMark/>
          </w:tcPr>
          <w:p w14:paraId="7700CC47" w14:textId="77777777" w:rsidR="00C75F20" w:rsidRPr="00C75F20" w:rsidRDefault="00C75F20" w:rsidP="00C75F20">
            <w:pPr>
              <w:widowControl/>
              <w:autoSpaceDE/>
              <w:autoSpaceDN/>
              <w:rPr>
                <w:rFonts w:ascii="Calibri" w:hAnsi="Calibri" w:cs="Calibri"/>
                <w:color w:val="000000"/>
                <w:lang w:eastAsia="pl-PL"/>
              </w:rPr>
            </w:pPr>
            <w:r w:rsidRPr="00C75F20">
              <w:rPr>
                <w:rFonts w:ascii="Calibri" w:hAnsi="Calibri" w:cs="Calibri"/>
                <w:color w:val="000000"/>
                <w:lang w:eastAsia="pl-PL"/>
              </w:rPr>
              <w:t xml:space="preserve">4x porty z modułami SFP+  o przepustowości 10Gbps na odległość minimum 100metrów transmisja </w:t>
            </w:r>
            <w:proofErr w:type="spellStart"/>
            <w:r w:rsidRPr="00C75F20">
              <w:rPr>
                <w:rFonts w:ascii="Calibri" w:hAnsi="Calibri" w:cs="Calibri"/>
                <w:color w:val="000000"/>
                <w:lang w:eastAsia="pl-PL"/>
              </w:rPr>
              <w:t>multimode</w:t>
            </w:r>
            <w:proofErr w:type="spellEnd"/>
            <w:r w:rsidRPr="00C75F20">
              <w:rPr>
                <w:rFonts w:ascii="Calibri" w:hAnsi="Calibri" w:cs="Calibri"/>
                <w:color w:val="000000"/>
                <w:lang w:eastAsia="pl-PL"/>
              </w:rPr>
              <w:t xml:space="preserve"> kompatybilny zamiennik</w:t>
            </w:r>
          </w:p>
        </w:tc>
        <w:tc>
          <w:tcPr>
            <w:tcW w:w="3249" w:type="dxa"/>
            <w:tcBorders>
              <w:top w:val="nil"/>
              <w:left w:val="nil"/>
              <w:bottom w:val="single" w:sz="4" w:space="0" w:color="auto"/>
              <w:right w:val="single" w:sz="4" w:space="0" w:color="auto"/>
            </w:tcBorders>
          </w:tcPr>
          <w:p w14:paraId="3587E6D0" w14:textId="77777777" w:rsidR="00C75F20" w:rsidRPr="00C75F20" w:rsidRDefault="00C75F20" w:rsidP="00C75F20">
            <w:pPr>
              <w:widowControl/>
              <w:autoSpaceDE/>
              <w:autoSpaceDN/>
              <w:rPr>
                <w:rFonts w:ascii="Calibri" w:hAnsi="Calibri" w:cs="Calibri"/>
                <w:color w:val="000000"/>
                <w:lang w:eastAsia="pl-PL"/>
              </w:rPr>
            </w:pPr>
          </w:p>
        </w:tc>
      </w:tr>
      <w:tr w:rsidR="00C75F20" w:rsidRPr="00C75F20" w14:paraId="551A6D1F" w14:textId="39AE87AD" w:rsidTr="001832DE">
        <w:trPr>
          <w:trHeight w:val="576"/>
        </w:trPr>
        <w:tc>
          <w:tcPr>
            <w:tcW w:w="5300" w:type="dxa"/>
            <w:tcBorders>
              <w:top w:val="nil"/>
              <w:left w:val="single" w:sz="4" w:space="0" w:color="auto"/>
              <w:bottom w:val="single" w:sz="4" w:space="0" w:color="auto"/>
              <w:right w:val="single" w:sz="4" w:space="0" w:color="auto"/>
            </w:tcBorders>
            <w:shd w:val="clear" w:color="auto" w:fill="auto"/>
            <w:noWrap/>
            <w:vAlign w:val="center"/>
            <w:hideMark/>
          </w:tcPr>
          <w:p w14:paraId="2E5175BB" w14:textId="77777777" w:rsidR="00C75F20" w:rsidRPr="00C75F20" w:rsidRDefault="00C75F20" w:rsidP="00C75F20">
            <w:pPr>
              <w:widowControl/>
              <w:autoSpaceDE/>
              <w:autoSpaceDN/>
              <w:rPr>
                <w:rFonts w:ascii="Calibri" w:hAnsi="Calibri" w:cs="Calibri"/>
                <w:color w:val="000000"/>
                <w:lang w:eastAsia="pl-PL"/>
              </w:rPr>
            </w:pPr>
            <w:r w:rsidRPr="00C75F20">
              <w:rPr>
                <w:rFonts w:ascii="Calibri" w:hAnsi="Calibri" w:cs="Calibri"/>
                <w:color w:val="000000"/>
                <w:lang w:eastAsia="pl-PL"/>
              </w:rPr>
              <w:t>okablowanie światłowodowe</w:t>
            </w:r>
          </w:p>
        </w:tc>
        <w:tc>
          <w:tcPr>
            <w:tcW w:w="5480" w:type="dxa"/>
            <w:tcBorders>
              <w:top w:val="nil"/>
              <w:left w:val="nil"/>
              <w:bottom w:val="single" w:sz="4" w:space="0" w:color="auto"/>
              <w:right w:val="single" w:sz="4" w:space="0" w:color="auto"/>
            </w:tcBorders>
            <w:shd w:val="clear" w:color="auto" w:fill="auto"/>
            <w:vAlign w:val="center"/>
            <w:hideMark/>
          </w:tcPr>
          <w:p w14:paraId="061E57C9" w14:textId="77777777" w:rsidR="00C75F20" w:rsidRPr="00C75F20" w:rsidRDefault="00C75F20" w:rsidP="00C75F20">
            <w:pPr>
              <w:widowControl/>
              <w:autoSpaceDE/>
              <w:autoSpaceDN/>
              <w:rPr>
                <w:rFonts w:ascii="Calibri" w:hAnsi="Calibri" w:cs="Calibri"/>
                <w:color w:val="000000"/>
                <w:lang w:eastAsia="pl-PL"/>
              </w:rPr>
            </w:pPr>
            <w:r w:rsidRPr="00C75F20">
              <w:rPr>
                <w:rFonts w:ascii="Calibri" w:hAnsi="Calibri" w:cs="Calibri"/>
                <w:color w:val="000000"/>
                <w:lang w:eastAsia="pl-PL"/>
              </w:rPr>
              <w:t xml:space="preserve">4x </w:t>
            </w:r>
            <w:proofErr w:type="spellStart"/>
            <w:r w:rsidRPr="00C75F20">
              <w:rPr>
                <w:rFonts w:ascii="Calibri" w:hAnsi="Calibri" w:cs="Calibri"/>
                <w:color w:val="000000"/>
                <w:lang w:eastAsia="pl-PL"/>
              </w:rPr>
              <w:t>Patchcord</w:t>
            </w:r>
            <w:proofErr w:type="spellEnd"/>
            <w:r w:rsidRPr="00C75F20">
              <w:rPr>
                <w:rFonts w:ascii="Calibri" w:hAnsi="Calibri" w:cs="Calibri"/>
                <w:color w:val="000000"/>
                <w:lang w:eastAsia="pl-PL"/>
              </w:rPr>
              <w:t xml:space="preserve"> LC/UPC-LC/UPC, </w:t>
            </w:r>
            <w:proofErr w:type="spellStart"/>
            <w:r w:rsidRPr="00C75F20">
              <w:rPr>
                <w:rFonts w:ascii="Calibri" w:hAnsi="Calibri" w:cs="Calibri"/>
                <w:color w:val="000000"/>
                <w:lang w:eastAsia="pl-PL"/>
              </w:rPr>
              <w:t>Multimode</w:t>
            </w:r>
            <w:proofErr w:type="spellEnd"/>
            <w:r w:rsidRPr="00C75F20">
              <w:rPr>
                <w:rFonts w:ascii="Calibri" w:hAnsi="Calibri" w:cs="Calibri"/>
                <w:color w:val="000000"/>
                <w:lang w:eastAsia="pl-PL"/>
              </w:rPr>
              <w:t xml:space="preserve"> duplex każdy o długości 2metry</w:t>
            </w:r>
          </w:p>
        </w:tc>
        <w:tc>
          <w:tcPr>
            <w:tcW w:w="3249" w:type="dxa"/>
            <w:tcBorders>
              <w:top w:val="nil"/>
              <w:left w:val="nil"/>
              <w:bottom w:val="single" w:sz="4" w:space="0" w:color="auto"/>
              <w:right w:val="single" w:sz="4" w:space="0" w:color="auto"/>
            </w:tcBorders>
          </w:tcPr>
          <w:p w14:paraId="7797CC5D" w14:textId="77777777" w:rsidR="00C75F20" w:rsidRPr="00C75F20" w:rsidRDefault="00C75F20" w:rsidP="00C75F20">
            <w:pPr>
              <w:widowControl/>
              <w:autoSpaceDE/>
              <w:autoSpaceDN/>
              <w:rPr>
                <w:rFonts w:ascii="Calibri" w:hAnsi="Calibri" w:cs="Calibri"/>
                <w:color w:val="000000"/>
                <w:lang w:eastAsia="pl-PL"/>
              </w:rPr>
            </w:pPr>
          </w:p>
        </w:tc>
      </w:tr>
      <w:tr w:rsidR="00C75F20" w:rsidRPr="00C75F20" w14:paraId="486C0611" w14:textId="158807CB" w:rsidTr="001832DE">
        <w:trPr>
          <w:trHeight w:val="288"/>
        </w:trPr>
        <w:tc>
          <w:tcPr>
            <w:tcW w:w="5300" w:type="dxa"/>
            <w:tcBorders>
              <w:top w:val="nil"/>
              <w:left w:val="single" w:sz="4" w:space="0" w:color="auto"/>
              <w:bottom w:val="single" w:sz="4" w:space="0" w:color="auto"/>
              <w:right w:val="single" w:sz="4" w:space="0" w:color="auto"/>
            </w:tcBorders>
            <w:shd w:val="clear" w:color="auto" w:fill="auto"/>
            <w:noWrap/>
            <w:vAlign w:val="center"/>
            <w:hideMark/>
          </w:tcPr>
          <w:p w14:paraId="71D91374" w14:textId="77777777" w:rsidR="00C75F20" w:rsidRPr="00C75F20" w:rsidRDefault="00C75F20" w:rsidP="00C75F20">
            <w:pPr>
              <w:widowControl/>
              <w:autoSpaceDE/>
              <w:autoSpaceDN/>
              <w:rPr>
                <w:rFonts w:ascii="Calibri" w:hAnsi="Calibri" w:cs="Calibri"/>
                <w:color w:val="000000"/>
                <w:lang w:eastAsia="pl-PL"/>
              </w:rPr>
            </w:pPr>
            <w:r w:rsidRPr="00C75F20">
              <w:rPr>
                <w:rFonts w:ascii="Calibri" w:hAnsi="Calibri" w:cs="Calibri"/>
                <w:color w:val="000000"/>
                <w:lang w:eastAsia="pl-PL"/>
              </w:rPr>
              <w:t>Standard komunikacji</w:t>
            </w:r>
          </w:p>
        </w:tc>
        <w:tc>
          <w:tcPr>
            <w:tcW w:w="5480" w:type="dxa"/>
            <w:tcBorders>
              <w:top w:val="nil"/>
              <w:left w:val="nil"/>
              <w:bottom w:val="single" w:sz="4" w:space="0" w:color="auto"/>
              <w:right w:val="single" w:sz="4" w:space="0" w:color="auto"/>
            </w:tcBorders>
            <w:shd w:val="clear" w:color="auto" w:fill="auto"/>
            <w:vAlign w:val="center"/>
            <w:hideMark/>
          </w:tcPr>
          <w:p w14:paraId="2FCC3723" w14:textId="77777777" w:rsidR="00C75F20" w:rsidRPr="00C75F20" w:rsidRDefault="00C75F20" w:rsidP="00C75F20">
            <w:pPr>
              <w:widowControl/>
              <w:autoSpaceDE/>
              <w:autoSpaceDN/>
              <w:rPr>
                <w:rFonts w:ascii="Calibri" w:hAnsi="Calibri" w:cs="Calibri"/>
                <w:color w:val="000000"/>
                <w:lang w:eastAsia="pl-PL"/>
              </w:rPr>
            </w:pPr>
            <w:r w:rsidRPr="00C75F20">
              <w:rPr>
                <w:rFonts w:ascii="Calibri" w:hAnsi="Calibri" w:cs="Calibri"/>
                <w:color w:val="000000"/>
                <w:lang w:eastAsia="pl-PL"/>
              </w:rPr>
              <w:t>IEEE 802.3,IEEE 802.3ab,IEEE 802.3u</w:t>
            </w:r>
          </w:p>
        </w:tc>
        <w:tc>
          <w:tcPr>
            <w:tcW w:w="3249" w:type="dxa"/>
            <w:tcBorders>
              <w:top w:val="nil"/>
              <w:left w:val="nil"/>
              <w:bottom w:val="single" w:sz="4" w:space="0" w:color="auto"/>
              <w:right w:val="single" w:sz="4" w:space="0" w:color="auto"/>
            </w:tcBorders>
          </w:tcPr>
          <w:p w14:paraId="1E9FC1E7" w14:textId="77777777" w:rsidR="00C75F20" w:rsidRPr="00C75F20" w:rsidRDefault="00C75F20" w:rsidP="00C75F20">
            <w:pPr>
              <w:widowControl/>
              <w:autoSpaceDE/>
              <w:autoSpaceDN/>
              <w:rPr>
                <w:rFonts w:ascii="Calibri" w:hAnsi="Calibri" w:cs="Calibri"/>
                <w:color w:val="000000"/>
                <w:lang w:eastAsia="pl-PL"/>
              </w:rPr>
            </w:pPr>
          </w:p>
        </w:tc>
      </w:tr>
      <w:tr w:rsidR="00C75F20" w:rsidRPr="00C75F20" w14:paraId="23F228F4" w14:textId="71DE7582" w:rsidTr="001832DE">
        <w:trPr>
          <w:trHeight w:val="288"/>
        </w:trPr>
        <w:tc>
          <w:tcPr>
            <w:tcW w:w="5300" w:type="dxa"/>
            <w:tcBorders>
              <w:top w:val="nil"/>
              <w:left w:val="single" w:sz="4" w:space="0" w:color="auto"/>
              <w:bottom w:val="single" w:sz="4" w:space="0" w:color="auto"/>
              <w:right w:val="single" w:sz="4" w:space="0" w:color="auto"/>
            </w:tcBorders>
            <w:shd w:val="clear" w:color="auto" w:fill="auto"/>
            <w:noWrap/>
            <w:vAlign w:val="center"/>
            <w:hideMark/>
          </w:tcPr>
          <w:p w14:paraId="73319789" w14:textId="77777777" w:rsidR="00C75F20" w:rsidRPr="00C75F20" w:rsidRDefault="00C75F20" w:rsidP="00C75F20">
            <w:pPr>
              <w:widowControl/>
              <w:autoSpaceDE/>
              <w:autoSpaceDN/>
              <w:rPr>
                <w:rFonts w:ascii="Calibri" w:hAnsi="Calibri" w:cs="Calibri"/>
                <w:color w:val="000000"/>
                <w:lang w:eastAsia="pl-PL"/>
              </w:rPr>
            </w:pPr>
            <w:r w:rsidRPr="00C75F20">
              <w:rPr>
                <w:rFonts w:ascii="Calibri" w:hAnsi="Calibri" w:cs="Calibri"/>
                <w:color w:val="000000"/>
                <w:lang w:eastAsia="pl-PL"/>
              </w:rPr>
              <w:t>Pełny dupleks</w:t>
            </w:r>
          </w:p>
        </w:tc>
        <w:tc>
          <w:tcPr>
            <w:tcW w:w="5480" w:type="dxa"/>
            <w:tcBorders>
              <w:top w:val="nil"/>
              <w:left w:val="nil"/>
              <w:bottom w:val="single" w:sz="4" w:space="0" w:color="auto"/>
              <w:right w:val="single" w:sz="4" w:space="0" w:color="auto"/>
            </w:tcBorders>
            <w:shd w:val="clear" w:color="auto" w:fill="auto"/>
            <w:vAlign w:val="center"/>
            <w:hideMark/>
          </w:tcPr>
          <w:p w14:paraId="508F490C" w14:textId="77777777" w:rsidR="00C75F20" w:rsidRPr="00C75F20" w:rsidRDefault="00C75F20" w:rsidP="00C75F20">
            <w:pPr>
              <w:widowControl/>
              <w:autoSpaceDE/>
              <w:autoSpaceDN/>
              <w:rPr>
                <w:rFonts w:ascii="Calibri" w:hAnsi="Calibri" w:cs="Calibri"/>
                <w:color w:val="000000"/>
                <w:lang w:eastAsia="pl-PL"/>
              </w:rPr>
            </w:pPr>
            <w:r w:rsidRPr="00C75F20">
              <w:rPr>
                <w:rFonts w:ascii="Calibri" w:hAnsi="Calibri" w:cs="Calibri"/>
                <w:color w:val="000000"/>
                <w:lang w:eastAsia="pl-PL"/>
              </w:rPr>
              <w:t>tak</w:t>
            </w:r>
          </w:p>
        </w:tc>
        <w:tc>
          <w:tcPr>
            <w:tcW w:w="3249" w:type="dxa"/>
            <w:tcBorders>
              <w:top w:val="nil"/>
              <w:left w:val="nil"/>
              <w:bottom w:val="single" w:sz="4" w:space="0" w:color="auto"/>
              <w:right w:val="single" w:sz="4" w:space="0" w:color="auto"/>
            </w:tcBorders>
          </w:tcPr>
          <w:p w14:paraId="7E4EFE13" w14:textId="77777777" w:rsidR="00C75F20" w:rsidRPr="00C75F20" w:rsidRDefault="00C75F20" w:rsidP="00C75F20">
            <w:pPr>
              <w:widowControl/>
              <w:autoSpaceDE/>
              <w:autoSpaceDN/>
              <w:rPr>
                <w:rFonts w:ascii="Calibri" w:hAnsi="Calibri" w:cs="Calibri"/>
                <w:color w:val="000000"/>
                <w:lang w:eastAsia="pl-PL"/>
              </w:rPr>
            </w:pPr>
          </w:p>
        </w:tc>
      </w:tr>
      <w:tr w:rsidR="00C75F20" w:rsidRPr="00C75F20" w14:paraId="57BF8583" w14:textId="377616DD" w:rsidTr="001832DE">
        <w:trPr>
          <w:trHeight w:val="288"/>
        </w:trPr>
        <w:tc>
          <w:tcPr>
            <w:tcW w:w="5300" w:type="dxa"/>
            <w:tcBorders>
              <w:top w:val="nil"/>
              <w:left w:val="single" w:sz="4" w:space="0" w:color="auto"/>
              <w:bottom w:val="single" w:sz="4" w:space="0" w:color="auto"/>
              <w:right w:val="single" w:sz="4" w:space="0" w:color="auto"/>
            </w:tcBorders>
            <w:shd w:val="clear" w:color="auto" w:fill="auto"/>
            <w:noWrap/>
            <w:vAlign w:val="center"/>
            <w:hideMark/>
          </w:tcPr>
          <w:p w14:paraId="1C19D915" w14:textId="77777777" w:rsidR="00C75F20" w:rsidRPr="00C75F20" w:rsidRDefault="00C75F20" w:rsidP="00C75F20">
            <w:pPr>
              <w:widowControl/>
              <w:autoSpaceDE/>
              <w:autoSpaceDN/>
              <w:rPr>
                <w:rFonts w:ascii="Calibri" w:hAnsi="Calibri" w:cs="Calibri"/>
                <w:color w:val="000000"/>
                <w:lang w:eastAsia="pl-PL"/>
              </w:rPr>
            </w:pPr>
            <w:r w:rsidRPr="00C75F20">
              <w:rPr>
                <w:rFonts w:ascii="Calibri" w:hAnsi="Calibri" w:cs="Calibri"/>
                <w:color w:val="000000"/>
                <w:lang w:eastAsia="pl-PL"/>
              </w:rPr>
              <w:t>Automatyczne MDI/MDI-X</w:t>
            </w:r>
          </w:p>
        </w:tc>
        <w:tc>
          <w:tcPr>
            <w:tcW w:w="5480" w:type="dxa"/>
            <w:tcBorders>
              <w:top w:val="nil"/>
              <w:left w:val="nil"/>
              <w:bottom w:val="single" w:sz="4" w:space="0" w:color="auto"/>
              <w:right w:val="single" w:sz="4" w:space="0" w:color="auto"/>
            </w:tcBorders>
            <w:shd w:val="clear" w:color="auto" w:fill="auto"/>
            <w:vAlign w:val="center"/>
            <w:hideMark/>
          </w:tcPr>
          <w:p w14:paraId="26A9B633" w14:textId="77777777" w:rsidR="00C75F20" w:rsidRPr="00C75F20" w:rsidRDefault="00C75F20" w:rsidP="00C75F20">
            <w:pPr>
              <w:widowControl/>
              <w:autoSpaceDE/>
              <w:autoSpaceDN/>
              <w:rPr>
                <w:rFonts w:ascii="Calibri" w:hAnsi="Calibri" w:cs="Calibri"/>
                <w:color w:val="000000"/>
                <w:lang w:eastAsia="pl-PL"/>
              </w:rPr>
            </w:pPr>
            <w:r w:rsidRPr="00C75F20">
              <w:rPr>
                <w:rFonts w:ascii="Calibri" w:hAnsi="Calibri" w:cs="Calibri"/>
                <w:color w:val="000000"/>
                <w:lang w:eastAsia="pl-PL"/>
              </w:rPr>
              <w:t>tak</w:t>
            </w:r>
          </w:p>
        </w:tc>
        <w:tc>
          <w:tcPr>
            <w:tcW w:w="3249" w:type="dxa"/>
            <w:tcBorders>
              <w:top w:val="nil"/>
              <w:left w:val="nil"/>
              <w:bottom w:val="single" w:sz="4" w:space="0" w:color="auto"/>
              <w:right w:val="single" w:sz="4" w:space="0" w:color="auto"/>
            </w:tcBorders>
          </w:tcPr>
          <w:p w14:paraId="4857EEC8" w14:textId="77777777" w:rsidR="00C75F20" w:rsidRPr="00C75F20" w:rsidRDefault="00C75F20" w:rsidP="00C75F20">
            <w:pPr>
              <w:widowControl/>
              <w:autoSpaceDE/>
              <w:autoSpaceDN/>
              <w:rPr>
                <w:rFonts w:ascii="Calibri" w:hAnsi="Calibri" w:cs="Calibri"/>
                <w:color w:val="000000"/>
                <w:lang w:eastAsia="pl-PL"/>
              </w:rPr>
            </w:pPr>
          </w:p>
        </w:tc>
      </w:tr>
      <w:tr w:rsidR="00C75F20" w:rsidRPr="00C75F20" w14:paraId="1AA32B98" w14:textId="707047F8" w:rsidTr="001832DE">
        <w:trPr>
          <w:trHeight w:val="288"/>
        </w:trPr>
        <w:tc>
          <w:tcPr>
            <w:tcW w:w="5300" w:type="dxa"/>
            <w:tcBorders>
              <w:top w:val="nil"/>
              <w:left w:val="single" w:sz="4" w:space="0" w:color="auto"/>
              <w:bottom w:val="single" w:sz="4" w:space="0" w:color="auto"/>
              <w:right w:val="single" w:sz="4" w:space="0" w:color="auto"/>
            </w:tcBorders>
            <w:shd w:val="clear" w:color="auto" w:fill="auto"/>
            <w:noWrap/>
            <w:vAlign w:val="center"/>
            <w:hideMark/>
          </w:tcPr>
          <w:p w14:paraId="6971DB43" w14:textId="77777777" w:rsidR="00C75F20" w:rsidRPr="00C75F20" w:rsidRDefault="00C75F20" w:rsidP="00C75F20">
            <w:pPr>
              <w:widowControl/>
              <w:autoSpaceDE/>
              <w:autoSpaceDN/>
              <w:rPr>
                <w:rFonts w:ascii="Calibri" w:hAnsi="Calibri" w:cs="Calibri"/>
                <w:color w:val="000000"/>
                <w:lang w:eastAsia="pl-PL"/>
              </w:rPr>
            </w:pPr>
            <w:r w:rsidRPr="00C75F20">
              <w:rPr>
                <w:rFonts w:ascii="Calibri" w:hAnsi="Calibri" w:cs="Calibri"/>
                <w:color w:val="000000"/>
                <w:lang w:eastAsia="pl-PL"/>
              </w:rPr>
              <w:t>Szybkość transmisji Rj-45</w:t>
            </w:r>
          </w:p>
        </w:tc>
        <w:tc>
          <w:tcPr>
            <w:tcW w:w="5480" w:type="dxa"/>
            <w:tcBorders>
              <w:top w:val="nil"/>
              <w:left w:val="nil"/>
              <w:bottom w:val="single" w:sz="4" w:space="0" w:color="auto"/>
              <w:right w:val="single" w:sz="4" w:space="0" w:color="auto"/>
            </w:tcBorders>
            <w:shd w:val="clear" w:color="auto" w:fill="auto"/>
            <w:vAlign w:val="center"/>
            <w:hideMark/>
          </w:tcPr>
          <w:p w14:paraId="4FF59007" w14:textId="77777777" w:rsidR="00C75F20" w:rsidRPr="00C75F20" w:rsidRDefault="00C75F20" w:rsidP="00C75F20">
            <w:pPr>
              <w:widowControl/>
              <w:autoSpaceDE/>
              <w:autoSpaceDN/>
              <w:rPr>
                <w:rFonts w:ascii="Calibri" w:hAnsi="Calibri" w:cs="Calibri"/>
                <w:color w:val="000000"/>
                <w:lang w:eastAsia="pl-PL"/>
              </w:rPr>
            </w:pPr>
            <w:r w:rsidRPr="00C75F20">
              <w:rPr>
                <w:rFonts w:ascii="Calibri" w:hAnsi="Calibri" w:cs="Calibri"/>
                <w:color w:val="000000"/>
                <w:lang w:eastAsia="pl-PL"/>
              </w:rPr>
              <w:t xml:space="preserve">10/100/1000 </w:t>
            </w:r>
            <w:proofErr w:type="spellStart"/>
            <w:r w:rsidRPr="00C75F20">
              <w:rPr>
                <w:rFonts w:ascii="Calibri" w:hAnsi="Calibri" w:cs="Calibri"/>
                <w:color w:val="000000"/>
                <w:lang w:eastAsia="pl-PL"/>
              </w:rPr>
              <w:t>Mbps</w:t>
            </w:r>
            <w:proofErr w:type="spellEnd"/>
            <w:r w:rsidRPr="00C75F20">
              <w:rPr>
                <w:rFonts w:ascii="Calibri" w:hAnsi="Calibri" w:cs="Calibri"/>
                <w:color w:val="000000"/>
                <w:lang w:eastAsia="pl-PL"/>
              </w:rPr>
              <w:t xml:space="preserve"> </w:t>
            </w:r>
          </w:p>
        </w:tc>
        <w:tc>
          <w:tcPr>
            <w:tcW w:w="3249" w:type="dxa"/>
            <w:tcBorders>
              <w:top w:val="nil"/>
              <w:left w:val="nil"/>
              <w:bottom w:val="single" w:sz="4" w:space="0" w:color="auto"/>
              <w:right w:val="single" w:sz="4" w:space="0" w:color="auto"/>
            </w:tcBorders>
          </w:tcPr>
          <w:p w14:paraId="1E85E2B7" w14:textId="77777777" w:rsidR="00C75F20" w:rsidRPr="00C75F20" w:rsidRDefault="00C75F20" w:rsidP="00C75F20">
            <w:pPr>
              <w:widowControl/>
              <w:autoSpaceDE/>
              <w:autoSpaceDN/>
              <w:rPr>
                <w:rFonts w:ascii="Calibri" w:hAnsi="Calibri" w:cs="Calibri"/>
                <w:color w:val="000000"/>
                <w:lang w:eastAsia="pl-PL"/>
              </w:rPr>
            </w:pPr>
          </w:p>
        </w:tc>
      </w:tr>
      <w:tr w:rsidR="00C75F20" w:rsidRPr="00C75F20" w14:paraId="6DB2BE51" w14:textId="1157566F" w:rsidTr="001832DE">
        <w:trPr>
          <w:trHeight w:val="288"/>
        </w:trPr>
        <w:tc>
          <w:tcPr>
            <w:tcW w:w="5300" w:type="dxa"/>
            <w:tcBorders>
              <w:top w:val="nil"/>
              <w:left w:val="single" w:sz="4" w:space="0" w:color="auto"/>
              <w:bottom w:val="single" w:sz="4" w:space="0" w:color="auto"/>
              <w:right w:val="single" w:sz="4" w:space="0" w:color="auto"/>
            </w:tcBorders>
            <w:shd w:val="clear" w:color="auto" w:fill="auto"/>
            <w:noWrap/>
            <w:vAlign w:val="center"/>
            <w:hideMark/>
          </w:tcPr>
          <w:p w14:paraId="00CC31E7" w14:textId="77777777" w:rsidR="00C75F20" w:rsidRPr="00C75F20" w:rsidRDefault="00C75F20" w:rsidP="00C75F20">
            <w:pPr>
              <w:widowControl/>
              <w:autoSpaceDE/>
              <w:autoSpaceDN/>
              <w:rPr>
                <w:rFonts w:ascii="Calibri" w:hAnsi="Calibri" w:cs="Calibri"/>
                <w:color w:val="000000"/>
                <w:lang w:eastAsia="pl-PL"/>
              </w:rPr>
            </w:pPr>
            <w:r w:rsidRPr="00C75F20">
              <w:rPr>
                <w:rFonts w:ascii="Calibri" w:hAnsi="Calibri" w:cs="Calibri"/>
                <w:color w:val="000000"/>
                <w:lang w:eastAsia="pl-PL"/>
              </w:rPr>
              <w:t>Przepustowość routowania/przełączania</w:t>
            </w:r>
          </w:p>
        </w:tc>
        <w:tc>
          <w:tcPr>
            <w:tcW w:w="5480" w:type="dxa"/>
            <w:tcBorders>
              <w:top w:val="nil"/>
              <w:left w:val="nil"/>
              <w:bottom w:val="single" w:sz="4" w:space="0" w:color="auto"/>
              <w:right w:val="single" w:sz="4" w:space="0" w:color="auto"/>
            </w:tcBorders>
            <w:shd w:val="clear" w:color="auto" w:fill="auto"/>
            <w:vAlign w:val="center"/>
            <w:hideMark/>
          </w:tcPr>
          <w:p w14:paraId="34A30991" w14:textId="77777777" w:rsidR="00C75F20" w:rsidRPr="00C75F20" w:rsidRDefault="00C75F20" w:rsidP="00C75F20">
            <w:pPr>
              <w:widowControl/>
              <w:autoSpaceDE/>
              <w:autoSpaceDN/>
              <w:rPr>
                <w:rFonts w:ascii="Calibri" w:hAnsi="Calibri" w:cs="Calibri"/>
                <w:color w:val="000000"/>
                <w:lang w:eastAsia="pl-PL"/>
              </w:rPr>
            </w:pPr>
            <w:r w:rsidRPr="00C75F20">
              <w:rPr>
                <w:rFonts w:ascii="Calibri" w:hAnsi="Calibri" w:cs="Calibri"/>
                <w:color w:val="000000"/>
                <w:lang w:eastAsia="pl-PL"/>
              </w:rPr>
              <w:t>100Gbit/s</w:t>
            </w:r>
          </w:p>
        </w:tc>
        <w:tc>
          <w:tcPr>
            <w:tcW w:w="3249" w:type="dxa"/>
            <w:tcBorders>
              <w:top w:val="nil"/>
              <w:left w:val="nil"/>
              <w:bottom w:val="single" w:sz="4" w:space="0" w:color="auto"/>
              <w:right w:val="single" w:sz="4" w:space="0" w:color="auto"/>
            </w:tcBorders>
          </w:tcPr>
          <w:p w14:paraId="5E9B8C88" w14:textId="77777777" w:rsidR="00C75F20" w:rsidRPr="00C75F20" w:rsidRDefault="00C75F20" w:rsidP="00C75F20">
            <w:pPr>
              <w:widowControl/>
              <w:autoSpaceDE/>
              <w:autoSpaceDN/>
              <w:rPr>
                <w:rFonts w:ascii="Calibri" w:hAnsi="Calibri" w:cs="Calibri"/>
                <w:color w:val="000000"/>
                <w:lang w:eastAsia="pl-PL"/>
              </w:rPr>
            </w:pPr>
          </w:p>
        </w:tc>
      </w:tr>
      <w:tr w:rsidR="00C75F20" w:rsidRPr="00C75F20" w14:paraId="1E6DAFAD" w14:textId="106B1DB1" w:rsidTr="001832DE">
        <w:trPr>
          <w:trHeight w:val="288"/>
        </w:trPr>
        <w:tc>
          <w:tcPr>
            <w:tcW w:w="5300" w:type="dxa"/>
            <w:tcBorders>
              <w:top w:val="nil"/>
              <w:left w:val="single" w:sz="4" w:space="0" w:color="auto"/>
              <w:bottom w:val="single" w:sz="4" w:space="0" w:color="auto"/>
              <w:right w:val="single" w:sz="4" w:space="0" w:color="auto"/>
            </w:tcBorders>
            <w:shd w:val="clear" w:color="auto" w:fill="auto"/>
            <w:noWrap/>
            <w:vAlign w:val="center"/>
            <w:hideMark/>
          </w:tcPr>
          <w:p w14:paraId="7D3C0911" w14:textId="77777777" w:rsidR="00C75F20" w:rsidRPr="00C75F20" w:rsidRDefault="00C75F20" w:rsidP="00C75F20">
            <w:pPr>
              <w:widowControl/>
              <w:autoSpaceDE/>
              <w:autoSpaceDN/>
              <w:rPr>
                <w:rFonts w:ascii="Calibri" w:hAnsi="Calibri" w:cs="Calibri"/>
                <w:color w:val="000000"/>
                <w:lang w:eastAsia="pl-PL"/>
              </w:rPr>
            </w:pPr>
            <w:r w:rsidRPr="00C75F20">
              <w:rPr>
                <w:rFonts w:ascii="Calibri" w:hAnsi="Calibri" w:cs="Calibri"/>
                <w:color w:val="000000"/>
                <w:lang w:eastAsia="pl-PL"/>
              </w:rPr>
              <w:t>Wielkość tabeli adresów MAC</w:t>
            </w:r>
          </w:p>
        </w:tc>
        <w:tc>
          <w:tcPr>
            <w:tcW w:w="5480" w:type="dxa"/>
            <w:tcBorders>
              <w:top w:val="nil"/>
              <w:left w:val="nil"/>
              <w:bottom w:val="single" w:sz="4" w:space="0" w:color="auto"/>
              <w:right w:val="single" w:sz="4" w:space="0" w:color="auto"/>
            </w:tcBorders>
            <w:shd w:val="clear" w:color="auto" w:fill="auto"/>
            <w:vAlign w:val="center"/>
            <w:hideMark/>
          </w:tcPr>
          <w:p w14:paraId="0334DF78" w14:textId="77777777" w:rsidR="00C75F20" w:rsidRPr="00C75F20" w:rsidRDefault="00C75F20" w:rsidP="00C75F20">
            <w:pPr>
              <w:widowControl/>
              <w:autoSpaceDE/>
              <w:autoSpaceDN/>
              <w:rPr>
                <w:rFonts w:ascii="Calibri" w:hAnsi="Calibri" w:cs="Calibri"/>
                <w:color w:val="000000"/>
                <w:lang w:eastAsia="pl-PL"/>
              </w:rPr>
            </w:pPr>
            <w:r w:rsidRPr="00C75F20">
              <w:rPr>
                <w:rFonts w:ascii="Calibri" w:hAnsi="Calibri" w:cs="Calibri"/>
                <w:color w:val="000000"/>
                <w:lang w:eastAsia="pl-PL"/>
              </w:rPr>
              <w:t>16000</w:t>
            </w:r>
          </w:p>
        </w:tc>
        <w:tc>
          <w:tcPr>
            <w:tcW w:w="3249" w:type="dxa"/>
            <w:tcBorders>
              <w:top w:val="nil"/>
              <w:left w:val="nil"/>
              <w:bottom w:val="single" w:sz="4" w:space="0" w:color="auto"/>
              <w:right w:val="single" w:sz="4" w:space="0" w:color="auto"/>
            </w:tcBorders>
          </w:tcPr>
          <w:p w14:paraId="785ED26F" w14:textId="77777777" w:rsidR="00C75F20" w:rsidRPr="00C75F20" w:rsidRDefault="00C75F20" w:rsidP="00C75F20">
            <w:pPr>
              <w:widowControl/>
              <w:autoSpaceDE/>
              <w:autoSpaceDN/>
              <w:rPr>
                <w:rFonts w:ascii="Calibri" w:hAnsi="Calibri" w:cs="Calibri"/>
                <w:color w:val="000000"/>
                <w:lang w:eastAsia="pl-PL"/>
              </w:rPr>
            </w:pPr>
          </w:p>
        </w:tc>
      </w:tr>
      <w:tr w:rsidR="00C75F20" w:rsidRPr="00C75F20" w14:paraId="582E37C2" w14:textId="68BBE2EF" w:rsidTr="001832DE">
        <w:trPr>
          <w:trHeight w:val="288"/>
        </w:trPr>
        <w:tc>
          <w:tcPr>
            <w:tcW w:w="5300" w:type="dxa"/>
            <w:tcBorders>
              <w:top w:val="nil"/>
              <w:left w:val="single" w:sz="4" w:space="0" w:color="auto"/>
              <w:bottom w:val="single" w:sz="4" w:space="0" w:color="auto"/>
              <w:right w:val="single" w:sz="4" w:space="0" w:color="auto"/>
            </w:tcBorders>
            <w:shd w:val="clear" w:color="auto" w:fill="auto"/>
            <w:noWrap/>
            <w:vAlign w:val="center"/>
            <w:hideMark/>
          </w:tcPr>
          <w:p w14:paraId="70F93259" w14:textId="77777777" w:rsidR="00C75F20" w:rsidRPr="00C75F20" w:rsidRDefault="00C75F20" w:rsidP="00C75F20">
            <w:pPr>
              <w:widowControl/>
              <w:autoSpaceDE/>
              <w:autoSpaceDN/>
              <w:rPr>
                <w:rFonts w:ascii="Calibri" w:hAnsi="Calibri" w:cs="Calibri"/>
                <w:color w:val="000000"/>
                <w:lang w:eastAsia="pl-PL"/>
              </w:rPr>
            </w:pPr>
            <w:r w:rsidRPr="00C75F20">
              <w:rPr>
                <w:rFonts w:ascii="Calibri" w:hAnsi="Calibri" w:cs="Calibri"/>
                <w:color w:val="000000"/>
                <w:lang w:eastAsia="pl-PL"/>
              </w:rPr>
              <w:t>Obsługa 10Gbits poprzez SFP+</w:t>
            </w:r>
          </w:p>
        </w:tc>
        <w:tc>
          <w:tcPr>
            <w:tcW w:w="5480" w:type="dxa"/>
            <w:tcBorders>
              <w:top w:val="nil"/>
              <w:left w:val="nil"/>
              <w:bottom w:val="single" w:sz="4" w:space="0" w:color="auto"/>
              <w:right w:val="single" w:sz="4" w:space="0" w:color="auto"/>
            </w:tcBorders>
            <w:shd w:val="clear" w:color="auto" w:fill="auto"/>
            <w:vAlign w:val="center"/>
            <w:hideMark/>
          </w:tcPr>
          <w:p w14:paraId="230D8183" w14:textId="77777777" w:rsidR="00C75F20" w:rsidRPr="00C75F20" w:rsidRDefault="00C75F20" w:rsidP="00C75F20">
            <w:pPr>
              <w:widowControl/>
              <w:autoSpaceDE/>
              <w:autoSpaceDN/>
              <w:rPr>
                <w:rFonts w:ascii="Calibri" w:hAnsi="Calibri" w:cs="Calibri"/>
                <w:color w:val="000000"/>
                <w:lang w:eastAsia="pl-PL"/>
              </w:rPr>
            </w:pPr>
            <w:r w:rsidRPr="00C75F20">
              <w:rPr>
                <w:rFonts w:ascii="Calibri" w:hAnsi="Calibri" w:cs="Calibri"/>
                <w:color w:val="000000"/>
                <w:lang w:eastAsia="pl-PL"/>
              </w:rPr>
              <w:t>tak</w:t>
            </w:r>
          </w:p>
        </w:tc>
        <w:tc>
          <w:tcPr>
            <w:tcW w:w="3249" w:type="dxa"/>
            <w:tcBorders>
              <w:top w:val="nil"/>
              <w:left w:val="nil"/>
              <w:bottom w:val="single" w:sz="4" w:space="0" w:color="auto"/>
              <w:right w:val="single" w:sz="4" w:space="0" w:color="auto"/>
            </w:tcBorders>
          </w:tcPr>
          <w:p w14:paraId="0AFDD959" w14:textId="77777777" w:rsidR="00C75F20" w:rsidRPr="00C75F20" w:rsidRDefault="00C75F20" w:rsidP="00C75F20">
            <w:pPr>
              <w:widowControl/>
              <w:autoSpaceDE/>
              <w:autoSpaceDN/>
              <w:rPr>
                <w:rFonts w:ascii="Calibri" w:hAnsi="Calibri" w:cs="Calibri"/>
                <w:color w:val="000000"/>
                <w:lang w:eastAsia="pl-PL"/>
              </w:rPr>
            </w:pPr>
          </w:p>
        </w:tc>
      </w:tr>
      <w:tr w:rsidR="00C75F20" w:rsidRPr="00C75F20" w14:paraId="30DC4D58" w14:textId="4787DBBC" w:rsidTr="001832DE">
        <w:trPr>
          <w:trHeight w:val="288"/>
        </w:trPr>
        <w:tc>
          <w:tcPr>
            <w:tcW w:w="5300" w:type="dxa"/>
            <w:tcBorders>
              <w:top w:val="nil"/>
              <w:left w:val="single" w:sz="4" w:space="0" w:color="auto"/>
              <w:bottom w:val="single" w:sz="4" w:space="0" w:color="auto"/>
              <w:right w:val="single" w:sz="4" w:space="0" w:color="auto"/>
            </w:tcBorders>
            <w:shd w:val="clear" w:color="auto" w:fill="auto"/>
            <w:noWrap/>
            <w:vAlign w:val="center"/>
            <w:hideMark/>
          </w:tcPr>
          <w:p w14:paraId="001DFE06" w14:textId="77777777" w:rsidR="00C75F20" w:rsidRPr="00C75F20" w:rsidRDefault="00C75F20" w:rsidP="00C75F20">
            <w:pPr>
              <w:widowControl/>
              <w:autoSpaceDE/>
              <w:autoSpaceDN/>
              <w:rPr>
                <w:rFonts w:ascii="Calibri" w:hAnsi="Calibri" w:cs="Calibri"/>
                <w:color w:val="000000"/>
                <w:lang w:eastAsia="pl-PL"/>
              </w:rPr>
            </w:pPr>
            <w:r w:rsidRPr="00C75F20">
              <w:rPr>
                <w:rFonts w:ascii="Calibri" w:hAnsi="Calibri" w:cs="Calibri"/>
                <w:color w:val="000000"/>
                <w:lang w:eastAsia="pl-PL"/>
              </w:rPr>
              <w:t>Agregator portów</w:t>
            </w:r>
          </w:p>
        </w:tc>
        <w:tc>
          <w:tcPr>
            <w:tcW w:w="5480" w:type="dxa"/>
            <w:tcBorders>
              <w:top w:val="nil"/>
              <w:left w:val="nil"/>
              <w:bottom w:val="single" w:sz="4" w:space="0" w:color="auto"/>
              <w:right w:val="single" w:sz="4" w:space="0" w:color="auto"/>
            </w:tcBorders>
            <w:shd w:val="clear" w:color="auto" w:fill="auto"/>
            <w:vAlign w:val="center"/>
            <w:hideMark/>
          </w:tcPr>
          <w:p w14:paraId="19A6D8EA" w14:textId="77777777" w:rsidR="00C75F20" w:rsidRPr="00C75F20" w:rsidRDefault="00C75F20" w:rsidP="00C75F20">
            <w:pPr>
              <w:widowControl/>
              <w:autoSpaceDE/>
              <w:autoSpaceDN/>
              <w:rPr>
                <w:rFonts w:ascii="Calibri" w:hAnsi="Calibri" w:cs="Calibri"/>
                <w:color w:val="000000"/>
                <w:lang w:eastAsia="pl-PL"/>
              </w:rPr>
            </w:pPr>
            <w:r w:rsidRPr="00C75F20">
              <w:rPr>
                <w:rFonts w:ascii="Calibri" w:hAnsi="Calibri" w:cs="Calibri"/>
                <w:color w:val="000000"/>
                <w:lang w:eastAsia="pl-PL"/>
              </w:rPr>
              <w:t>tak</w:t>
            </w:r>
          </w:p>
        </w:tc>
        <w:tc>
          <w:tcPr>
            <w:tcW w:w="3249" w:type="dxa"/>
            <w:tcBorders>
              <w:top w:val="nil"/>
              <w:left w:val="nil"/>
              <w:bottom w:val="single" w:sz="4" w:space="0" w:color="auto"/>
              <w:right w:val="single" w:sz="4" w:space="0" w:color="auto"/>
            </w:tcBorders>
          </w:tcPr>
          <w:p w14:paraId="4205A22C" w14:textId="77777777" w:rsidR="00C75F20" w:rsidRPr="00C75F20" w:rsidRDefault="00C75F20" w:rsidP="00C75F20">
            <w:pPr>
              <w:widowControl/>
              <w:autoSpaceDE/>
              <w:autoSpaceDN/>
              <w:rPr>
                <w:rFonts w:ascii="Calibri" w:hAnsi="Calibri" w:cs="Calibri"/>
                <w:color w:val="000000"/>
                <w:lang w:eastAsia="pl-PL"/>
              </w:rPr>
            </w:pPr>
          </w:p>
        </w:tc>
      </w:tr>
      <w:tr w:rsidR="00C75F20" w:rsidRPr="00C75F20" w14:paraId="03405027" w14:textId="6D2B5AE2" w:rsidTr="001832DE">
        <w:trPr>
          <w:trHeight w:val="288"/>
        </w:trPr>
        <w:tc>
          <w:tcPr>
            <w:tcW w:w="5300" w:type="dxa"/>
            <w:tcBorders>
              <w:top w:val="nil"/>
              <w:left w:val="single" w:sz="4" w:space="0" w:color="auto"/>
              <w:bottom w:val="single" w:sz="4" w:space="0" w:color="auto"/>
              <w:right w:val="single" w:sz="4" w:space="0" w:color="auto"/>
            </w:tcBorders>
            <w:shd w:val="clear" w:color="auto" w:fill="auto"/>
            <w:noWrap/>
            <w:vAlign w:val="center"/>
            <w:hideMark/>
          </w:tcPr>
          <w:p w14:paraId="0E9003FE" w14:textId="77777777" w:rsidR="00C75F20" w:rsidRPr="00C75F20" w:rsidRDefault="00C75F20" w:rsidP="00C75F20">
            <w:pPr>
              <w:widowControl/>
              <w:autoSpaceDE/>
              <w:autoSpaceDN/>
              <w:rPr>
                <w:rFonts w:ascii="Calibri" w:hAnsi="Calibri" w:cs="Calibri"/>
                <w:color w:val="000000"/>
                <w:lang w:eastAsia="pl-PL"/>
              </w:rPr>
            </w:pPr>
            <w:r w:rsidRPr="00C75F20">
              <w:rPr>
                <w:rFonts w:ascii="Calibri" w:hAnsi="Calibri" w:cs="Calibri"/>
                <w:color w:val="000000"/>
                <w:lang w:eastAsia="pl-PL"/>
              </w:rPr>
              <w:t>Możliwy montaż w szafie RACK 19 cali</w:t>
            </w:r>
          </w:p>
        </w:tc>
        <w:tc>
          <w:tcPr>
            <w:tcW w:w="5480" w:type="dxa"/>
            <w:tcBorders>
              <w:top w:val="nil"/>
              <w:left w:val="nil"/>
              <w:bottom w:val="single" w:sz="4" w:space="0" w:color="auto"/>
              <w:right w:val="single" w:sz="4" w:space="0" w:color="auto"/>
            </w:tcBorders>
            <w:shd w:val="clear" w:color="auto" w:fill="auto"/>
            <w:vAlign w:val="center"/>
            <w:hideMark/>
          </w:tcPr>
          <w:p w14:paraId="45F5D6DA" w14:textId="77777777" w:rsidR="00C75F20" w:rsidRPr="00C75F20" w:rsidRDefault="00C75F20" w:rsidP="00C75F20">
            <w:pPr>
              <w:widowControl/>
              <w:autoSpaceDE/>
              <w:autoSpaceDN/>
              <w:rPr>
                <w:rFonts w:ascii="Calibri" w:hAnsi="Calibri" w:cs="Calibri"/>
                <w:color w:val="000000"/>
                <w:lang w:eastAsia="pl-PL"/>
              </w:rPr>
            </w:pPr>
            <w:r w:rsidRPr="00C75F20">
              <w:rPr>
                <w:rFonts w:ascii="Calibri" w:hAnsi="Calibri" w:cs="Calibri"/>
                <w:color w:val="000000"/>
                <w:lang w:eastAsia="pl-PL"/>
              </w:rPr>
              <w:t>tak w zestawie akcesoria</w:t>
            </w:r>
          </w:p>
        </w:tc>
        <w:tc>
          <w:tcPr>
            <w:tcW w:w="3249" w:type="dxa"/>
            <w:tcBorders>
              <w:top w:val="nil"/>
              <w:left w:val="nil"/>
              <w:bottom w:val="single" w:sz="4" w:space="0" w:color="auto"/>
              <w:right w:val="single" w:sz="4" w:space="0" w:color="auto"/>
            </w:tcBorders>
          </w:tcPr>
          <w:p w14:paraId="334A7555" w14:textId="77777777" w:rsidR="00C75F20" w:rsidRPr="00C75F20" w:rsidRDefault="00C75F20" w:rsidP="00C75F20">
            <w:pPr>
              <w:widowControl/>
              <w:autoSpaceDE/>
              <w:autoSpaceDN/>
              <w:rPr>
                <w:rFonts w:ascii="Calibri" w:hAnsi="Calibri" w:cs="Calibri"/>
                <w:color w:val="000000"/>
                <w:lang w:eastAsia="pl-PL"/>
              </w:rPr>
            </w:pPr>
          </w:p>
        </w:tc>
      </w:tr>
      <w:tr w:rsidR="00C75F20" w:rsidRPr="00C75F20" w14:paraId="08637D44" w14:textId="4A8400A4" w:rsidTr="001832DE">
        <w:trPr>
          <w:trHeight w:val="288"/>
        </w:trPr>
        <w:tc>
          <w:tcPr>
            <w:tcW w:w="5300" w:type="dxa"/>
            <w:tcBorders>
              <w:top w:val="nil"/>
              <w:left w:val="single" w:sz="4" w:space="0" w:color="auto"/>
              <w:bottom w:val="single" w:sz="4" w:space="0" w:color="auto"/>
              <w:right w:val="single" w:sz="4" w:space="0" w:color="auto"/>
            </w:tcBorders>
            <w:shd w:val="clear" w:color="auto" w:fill="auto"/>
            <w:noWrap/>
            <w:vAlign w:val="center"/>
            <w:hideMark/>
          </w:tcPr>
          <w:p w14:paraId="554F8B4F" w14:textId="77777777" w:rsidR="00C75F20" w:rsidRPr="00C75F20" w:rsidRDefault="00C75F20" w:rsidP="00C75F20">
            <w:pPr>
              <w:widowControl/>
              <w:autoSpaceDE/>
              <w:autoSpaceDN/>
              <w:rPr>
                <w:rFonts w:ascii="Calibri" w:hAnsi="Calibri" w:cs="Calibri"/>
                <w:color w:val="000000"/>
                <w:lang w:eastAsia="pl-PL"/>
              </w:rPr>
            </w:pPr>
            <w:r w:rsidRPr="00C75F20">
              <w:rPr>
                <w:rFonts w:ascii="Calibri" w:hAnsi="Calibri" w:cs="Calibri"/>
                <w:color w:val="000000"/>
                <w:lang w:eastAsia="pl-PL"/>
              </w:rPr>
              <w:t>Zarządzanie</w:t>
            </w:r>
          </w:p>
        </w:tc>
        <w:tc>
          <w:tcPr>
            <w:tcW w:w="5480" w:type="dxa"/>
            <w:tcBorders>
              <w:top w:val="nil"/>
              <w:left w:val="nil"/>
              <w:bottom w:val="single" w:sz="4" w:space="0" w:color="auto"/>
              <w:right w:val="single" w:sz="4" w:space="0" w:color="auto"/>
            </w:tcBorders>
            <w:shd w:val="clear" w:color="auto" w:fill="auto"/>
            <w:vAlign w:val="center"/>
            <w:hideMark/>
          </w:tcPr>
          <w:p w14:paraId="67A036CE" w14:textId="77777777" w:rsidR="00C75F20" w:rsidRPr="00C75F20" w:rsidRDefault="00C75F20" w:rsidP="00C75F20">
            <w:pPr>
              <w:widowControl/>
              <w:autoSpaceDE/>
              <w:autoSpaceDN/>
              <w:rPr>
                <w:rFonts w:ascii="Calibri" w:hAnsi="Calibri" w:cs="Calibri"/>
                <w:color w:val="000000"/>
                <w:lang w:eastAsia="pl-PL"/>
              </w:rPr>
            </w:pPr>
            <w:r w:rsidRPr="00C75F20">
              <w:rPr>
                <w:rFonts w:ascii="Calibri" w:hAnsi="Calibri" w:cs="Calibri"/>
                <w:color w:val="000000"/>
                <w:lang w:eastAsia="pl-PL"/>
              </w:rPr>
              <w:t xml:space="preserve">www, telnet, </w:t>
            </w:r>
            <w:proofErr w:type="spellStart"/>
            <w:r w:rsidRPr="00C75F20">
              <w:rPr>
                <w:rFonts w:ascii="Calibri" w:hAnsi="Calibri" w:cs="Calibri"/>
                <w:color w:val="000000"/>
                <w:lang w:eastAsia="pl-PL"/>
              </w:rPr>
              <w:t>ssh</w:t>
            </w:r>
            <w:proofErr w:type="spellEnd"/>
          </w:p>
        </w:tc>
        <w:tc>
          <w:tcPr>
            <w:tcW w:w="3249" w:type="dxa"/>
            <w:tcBorders>
              <w:top w:val="nil"/>
              <w:left w:val="nil"/>
              <w:bottom w:val="single" w:sz="4" w:space="0" w:color="auto"/>
              <w:right w:val="single" w:sz="4" w:space="0" w:color="auto"/>
            </w:tcBorders>
          </w:tcPr>
          <w:p w14:paraId="45196759" w14:textId="77777777" w:rsidR="00C75F20" w:rsidRPr="00C75F20" w:rsidRDefault="00C75F20" w:rsidP="00C75F20">
            <w:pPr>
              <w:widowControl/>
              <w:autoSpaceDE/>
              <w:autoSpaceDN/>
              <w:rPr>
                <w:rFonts w:ascii="Calibri" w:hAnsi="Calibri" w:cs="Calibri"/>
                <w:color w:val="000000"/>
                <w:lang w:eastAsia="pl-PL"/>
              </w:rPr>
            </w:pPr>
          </w:p>
        </w:tc>
      </w:tr>
      <w:tr w:rsidR="00C75F20" w:rsidRPr="00C75F20" w14:paraId="4AF16D67" w14:textId="7A9E9E04" w:rsidTr="001832DE">
        <w:trPr>
          <w:trHeight w:val="288"/>
        </w:trPr>
        <w:tc>
          <w:tcPr>
            <w:tcW w:w="5300" w:type="dxa"/>
            <w:tcBorders>
              <w:top w:val="nil"/>
              <w:left w:val="single" w:sz="4" w:space="0" w:color="auto"/>
              <w:bottom w:val="single" w:sz="4" w:space="0" w:color="auto"/>
              <w:right w:val="single" w:sz="4" w:space="0" w:color="auto"/>
            </w:tcBorders>
            <w:shd w:val="clear" w:color="auto" w:fill="auto"/>
            <w:noWrap/>
            <w:vAlign w:val="center"/>
            <w:hideMark/>
          </w:tcPr>
          <w:p w14:paraId="6BC959EA" w14:textId="77777777" w:rsidR="00C75F20" w:rsidRPr="00C75F20" w:rsidRDefault="00C75F20" w:rsidP="00C75F20">
            <w:pPr>
              <w:widowControl/>
              <w:autoSpaceDE/>
              <w:autoSpaceDN/>
              <w:rPr>
                <w:rFonts w:ascii="Calibri" w:hAnsi="Calibri" w:cs="Calibri"/>
                <w:color w:val="000000"/>
                <w:lang w:eastAsia="pl-PL"/>
              </w:rPr>
            </w:pPr>
            <w:r w:rsidRPr="00C75F20">
              <w:rPr>
                <w:rFonts w:ascii="Calibri" w:hAnsi="Calibri" w:cs="Calibri"/>
                <w:color w:val="000000"/>
                <w:lang w:eastAsia="pl-PL"/>
              </w:rPr>
              <w:t>SNMP</w:t>
            </w:r>
          </w:p>
        </w:tc>
        <w:tc>
          <w:tcPr>
            <w:tcW w:w="5480" w:type="dxa"/>
            <w:tcBorders>
              <w:top w:val="nil"/>
              <w:left w:val="nil"/>
              <w:bottom w:val="single" w:sz="4" w:space="0" w:color="auto"/>
              <w:right w:val="single" w:sz="4" w:space="0" w:color="auto"/>
            </w:tcBorders>
            <w:shd w:val="clear" w:color="auto" w:fill="auto"/>
            <w:vAlign w:val="center"/>
            <w:hideMark/>
          </w:tcPr>
          <w:p w14:paraId="268B5966" w14:textId="77777777" w:rsidR="00C75F20" w:rsidRPr="00C75F20" w:rsidRDefault="00C75F20" w:rsidP="00C75F20">
            <w:pPr>
              <w:widowControl/>
              <w:autoSpaceDE/>
              <w:autoSpaceDN/>
              <w:rPr>
                <w:rFonts w:ascii="Calibri" w:hAnsi="Calibri" w:cs="Calibri"/>
                <w:color w:val="000000"/>
                <w:lang w:eastAsia="pl-PL"/>
              </w:rPr>
            </w:pPr>
            <w:r w:rsidRPr="00C75F20">
              <w:rPr>
                <w:rFonts w:ascii="Calibri" w:hAnsi="Calibri" w:cs="Calibri"/>
                <w:color w:val="000000"/>
                <w:lang w:eastAsia="pl-PL"/>
              </w:rPr>
              <w:t>tak</w:t>
            </w:r>
          </w:p>
        </w:tc>
        <w:tc>
          <w:tcPr>
            <w:tcW w:w="3249" w:type="dxa"/>
            <w:tcBorders>
              <w:top w:val="nil"/>
              <w:left w:val="nil"/>
              <w:bottom w:val="single" w:sz="4" w:space="0" w:color="auto"/>
              <w:right w:val="single" w:sz="4" w:space="0" w:color="auto"/>
            </w:tcBorders>
          </w:tcPr>
          <w:p w14:paraId="3220F3BE" w14:textId="77777777" w:rsidR="00C75F20" w:rsidRPr="00C75F20" w:rsidRDefault="00C75F20" w:rsidP="00C75F20">
            <w:pPr>
              <w:widowControl/>
              <w:autoSpaceDE/>
              <w:autoSpaceDN/>
              <w:rPr>
                <w:rFonts w:ascii="Calibri" w:hAnsi="Calibri" w:cs="Calibri"/>
                <w:color w:val="000000"/>
                <w:lang w:eastAsia="pl-PL"/>
              </w:rPr>
            </w:pPr>
          </w:p>
        </w:tc>
      </w:tr>
      <w:tr w:rsidR="00C75F20" w:rsidRPr="00C75F20" w14:paraId="32929EB0" w14:textId="35339644" w:rsidTr="001832DE">
        <w:trPr>
          <w:trHeight w:val="288"/>
        </w:trPr>
        <w:tc>
          <w:tcPr>
            <w:tcW w:w="5300" w:type="dxa"/>
            <w:tcBorders>
              <w:top w:val="nil"/>
              <w:left w:val="single" w:sz="4" w:space="0" w:color="auto"/>
              <w:bottom w:val="single" w:sz="4" w:space="0" w:color="auto"/>
              <w:right w:val="single" w:sz="4" w:space="0" w:color="auto"/>
            </w:tcBorders>
            <w:shd w:val="clear" w:color="auto" w:fill="auto"/>
            <w:noWrap/>
            <w:vAlign w:val="center"/>
            <w:hideMark/>
          </w:tcPr>
          <w:p w14:paraId="2AFEEFF8" w14:textId="77777777" w:rsidR="00C75F20" w:rsidRPr="00C75F20" w:rsidRDefault="00C75F20" w:rsidP="00C75F20">
            <w:pPr>
              <w:widowControl/>
              <w:autoSpaceDE/>
              <w:autoSpaceDN/>
              <w:rPr>
                <w:rFonts w:ascii="Calibri" w:hAnsi="Calibri" w:cs="Calibri"/>
                <w:color w:val="000000"/>
                <w:lang w:eastAsia="pl-PL"/>
              </w:rPr>
            </w:pPr>
            <w:r w:rsidRPr="00C75F20">
              <w:rPr>
                <w:rFonts w:ascii="Calibri" w:hAnsi="Calibri" w:cs="Calibri"/>
                <w:color w:val="000000"/>
                <w:lang w:eastAsia="pl-PL"/>
              </w:rPr>
              <w:lastRenderedPageBreak/>
              <w:t>Obsługa sieci VLAN</w:t>
            </w:r>
          </w:p>
        </w:tc>
        <w:tc>
          <w:tcPr>
            <w:tcW w:w="5480" w:type="dxa"/>
            <w:tcBorders>
              <w:top w:val="nil"/>
              <w:left w:val="nil"/>
              <w:bottom w:val="single" w:sz="4" w:space="0" w:color="auto"/>
              <w:right w:val="single" w:sz="4" w:space="0" w:color="auto"/>
            </w:tcBorders>
            <w:shd w:val="clear" w:color="auto" w:fill="auto"/>
            <w:vAlign w:val="center"/>
            <w:hideMark/>
          </w:tcPr>
          <w:p w14:paraId="1148D7FC" w14:textId="77777777" w:rsidR="00C75F20" w:rsidRPr="00C75F20" w:rsidRDefault="00C75F20" w:rsidP="00C75F20">
            <w:pPr>
              <w:widowControl/>
              <w:autoSpaceDE/>
              <w:autoSpaceDN/>
              <w:rPr>
                <w:rFonts w:ascii="Calibri" w:hAnsi="Calibri" w:cs="Calibri"/>
                <w:color w:val="000000"/>
                <w:lang w:eastAsia="pl-PL"/>
              </w:rPr>
            </w:pPr>
            <w:r w:rsidRPr="00C75F20">
              <w:rPr>
                <w:rFonts w:ascii="Calibri" w:hAnsi="Calibri" w:cs="Calibri"/>
                <w:color w:val="000000"/>
                <w:lang w:eastAsia="pl-PL"/>
              </w:rPr>
              <w:t>tak</w:t>
            </w:r>
          </w:p>
        </w:tc>
        <w:tc>
          <w:tcPr>
            <w:tcW w:w="3249" w:type="dxa"/>
            <w:tcBorders>
              <w:top w:val="nil"/>
              <w:left w:val="nil"/>
              <w:bottom w:val="single" w:sz="4" w:space="0" w:color="auto"/>
              <w:right w:val="single" w:sz="4" w:space="0" w:color="auto"/>
            </w:tcBorders>
          </w:tcPr>
          <w:p w14:paraId="17188B2B" w14:textId="77777777" w:rsidR="00C75F20" w:rsidRPr="00C75F20" w:rsidRDefault="00C75F20" w:rsidP="00C75F20">
            <w:pPr>
              <w:widowControl/>
              <w:autoSpaceDE/>
              <w:autoSpaceDN/>
              <w:rPr>
                <w:rFonts w:ascii="Calibri" w:hAnsi="Calibri" w:cs="Calibri"/>
                <w:color w:val="000000"/>
                <w:lang w:eastAsia="pl-PL"/>
              </w:rPr>
            </w:pPr>
          </w:p>
        </w:tc>
      </w:tr>
      <w:tr w:rsidR="00C75F20" w:rsidRPr="00C75F20" w14:paraId="2571B7FD" w14:textId="239FA9A5" w:rsidTr="001832DE">
        <w:trPr>
          <w:trHeight w:val="288"/>
        </w:trPr>
        <w:tc>
          <w:tcPr>
            <w:tcW w:w="5300" w:type="dxa"/>
            <w:tcBorders>
              <w:top w:val="nil"/>
              <w:left w:val="single" w:sz="4" w:space="0" w:color="auto"/>
              <w:bottom w:val="single" w:sz="4" w:space="0" w:color="auto"/>
              <w:right w:val="single" w:sz="4" w:space="0" w:color="auto"/>
            </w:tcBorders>
            <w:shd w:val="clear" w:color="auto" w:fill="auto"/>
            <w:noWrap/>
            <w:vAlign w:val="center"/>
            <w:hideMark/>
          </w:tcPr>
          <w:p w14:paraId="3DDE8BFF" w14:textId="77777777" w:rsidR="00C75F20" w:rsidRPr="00C75F20" w:rsidRDefault="00C75F20" w:rsidP="00C75F20">
            <w:pPr>
              <w:widowControl/>
              <w:autoSpaceDE/>
              <w:autoSpaceDN/>
              <w:rPr>
                <w:rFonts w:ascii="Calibri" w:hAnsi="Calibri" w:cs="Calibri"/>
                <w:color w:val="000000"/>
                <w:lang w:eastAsia="pl-PL"/>
              </w:rPr>
            </w:pPr>
            <w:r w:rsidRPr="00C75F20">
              <w:rPr>
                <w:rFonts w:ascii="Calibri" w:hAnsi="Calibri" w:cs="Calibri"/>
                <w:color w:val="000000"/>
                <w:lang w:eastAsia="pl-PL"/>
              </w:rPr>
              <w:t>Rozmiar</w:t>
            </w:r>
          </w:p>
        </w:tc>
        <w:tc>
          <w:tcPr>
            <w:tcW w:w="5480" w:type="dxa"/>
            <w:tcBorders>
              <w:top w:val="nil"/>
              <w:left w:val="nil"/>
              <w:bottom w:val="single" w:sz="4" w:space="0" w:color="auto"/>
              <w:right w:val="single" w:sz="4" w:space="0" w:color="auto"/>
            </w:tcBorders>
            <w:shd w:val="clear" w:color="auto" w:fill="auto"/>
            <w:vAlign w:val="center"/>
            <w:hideMark/>
          </w:tcPr>
          <w:p w14:paraId="1DAD891C" w14:textId="77777777" w:rsidR="00C75F20" w:rsidRPr="00C75F20" w:rsidRDefault="00C75F20" w:rsidP="00C75F20">
            <w:pPr>
              <w:widowControl/>
              <w:autoSpaceDE/>
              <w:autoSpaceDN/>
              <w:rPr>
                <w:rFonts w:ascii="Calibri" w:hAnsi="Calibri" w:cs="Calibri"/>
                <w:color w:val="000000"/>
                <w:lang w:eastAsia="pl-PL"/>
              </w:rPr>
            </w:pPr>
            <w:r w:rsidRPr="00C75F20">
              <w:rPr>
                <w:rFonts w:ascii="Calibri" w:hAnsi="Calibri" w:cs="Calibri"/>
                <w:color w:val="000000"/>
                <w:lang w:eastAsia="pl-PL"/>
              </w:rPr>
              <w:t>1U</w:t>
            </w:r>
          </w:p>
        </w:tc>
        <w:tc>
          <w:tcPr>
            <w:tcW w:w="3249" w:type="dxa"/>
            <w:tcBorders>
              <w:top w:val="nil"/>
              <w:left w:val="nil"/>
              <w:bottom w:val="single" w:sz="4" w:space="0" w:color="auto"/>
              <w:right w:val="single" w:sz="4" w:space="0" w:color="auto"/>
            </w:tcBorders>
          </w:tcPr>
          <w:p w14:paraId="3F3BDB2F" w14:textId="77777777" w:rsidR="00C75F20" w:rsidRPr="00C75F20" w:rsidRDefault="00C75F20" w:rsidP="00C75F20">
            <w:pPr>
              <w:widowControl/>
              <w:autoSpaceDE/>
              <w:autoSpaceDN/>
              <w:rPr>
                <w:rFonts w:ascii="Calibri" w:hAnsi="Calibri" w:cs="Calibri"/>
                <w:color w:val="000000"/>
                <w:lang w:eastAsia="pl-PL"/>
              </w:rPr>
            </w:pPr>
          </w:p>
        </w:tc>
      </w:tr>
      <w:tr w:rsidR="00C75F20" w:rsidRPr="00C75F20" w14:paraId="189904F0" w14:textId="76547569" w:rsidTr="001832DE">
        <w:trPr>
          <w:trHeight w:val="576"/>
        </w:trPr>
        <w:tc>
          <w:tcPr>
            <w:tcW w:w="5300" w:type="dxa"/>
            <w:tcBorders>
              <w:top w:val="nil"/>
              <w:left w:val="single" w:sz="4" w:space="0" w:color="auto"/>
              <w:bottom w:val="single" w:sz="4" w:space="0" w:color="auto"/>
              <w:right w:val="single" w:sz="4" w:space="0" w:color="auto"/>
            </w:tcBorders>
            <w:shd w:val="clear" w:color="auto" w:fill="auto"/>
            <w:noWrap/>
            <w:vAlign w:val="center"/>
            <w:hideMark/>
          </w:tcPr>
          <w:p w14:paraId="16AC1CF6" w14:textId="77777777" w:rsidR="00C75F20" w:rsidRPr="00C75F20" w:rsidRDefault="00C75F20" w:rsidP="00C75F20">
            <w:pPr>
              <w:widowControl/>
              <w:autoSpaceDE/>
              <w:autoSpaceDN/>
              <w:rPr>
                <w:rFonts w:ascii="Calibri" w:hAnsi="Calibri" w:cs="Calibri"/>
                <w:color w:val="000000"/>
                <w:lang w:eastAsia="pl-PL"/>
              </w:rPr>
            </w:pPr>
            <w:r w:rsidRPr="00C75F20">
              <w:rPr>
                <w:rFonts w:ascii="Calibri" w:hAnsi="Calibri" w:cs="Calibri"/>
                <w:color w:val="000000"/>
                <w:lang w:eastAsia="pl-PL"/>
              </w:rPr>
              <w:t>Zasilanie</w:t>
            </w:r>
          </w:p>
        </w:tc>
        <w:tc>
          <w:tcPr>
            <w:tcW w:w="5480" w:type="dxa"/>
            <w:tcBorders>
              <w:top w:val="nil"/>
              <w:left w:val="nil"/>
              <w:bottom w:val="single" w:sz="4" w:space="0" w:color="auto"/>
              <w:right w:val="single" w:sz="4" w:space="0" w:color="auto"/>
            </w:tcBorders>
            <w:shd w:val="clear" w:color="auto" w:fill="auto"/>
            <w:vAlign w:val="center"/>
            <w:hideMark/>
          </w:tcPr>
          <w:p w14:paraId="63DFB7BF" w14:textId="77777777" w:rsidR="00C75F20" w:rsidRPr="00C75F20" w:rsidRDefault="00C75F20" w:rsidP="00C75F20">
            <w:pPr>
              <w:widowControl/>
              <w:autoSpaceDE/>
              <w:autoSpaceDN/>
              <w:rPr>
                <w:rFonts w:ascii="Calibri" w:hAnsi="Calibri" w:cs="Calibri"/>
                <w:color w:val="000000"/>
                <w:lang w:eastAsia="pl-PL"/>
              </w:rPr>
            </w:pPr>
            <w:r w:rsidRPr="00C75F20">
              <w:rPr>
                <w:rFonts w:ascii="Calibri" w:hAnsi="Calibri" w:cs="Calibri"/>
                <w:color w:val="000000"/>
                <w:lang w:eastAsia="pl-PL"/>
              </w:rPr>
              <w:t xml:space="preserve">Napięcie wejściowe AC  Napięcie prądu elektrycznego 100-240V Częstotliwość wejściowa AC 50/60  </w:t>
            </w:r>
            <w:proofErr w:type="spellStart"/>
            <w:r w:rsidRPr="00C75F20">
              <w:rPr>
                <w:rFonts w:ascii="Calibri" w:hAnsi="Calibri" w:cs="Calibri"/>
                <w:color w:val="000000"/>
                <w:lang w:eastAsia="pl-PL"/>
              </w:rPr>
              <w:t>Hz</w:t>
            </w:r>
            <w:proofErr w:type="spellEnd"/>
          </w:p>
        </w:tc>
        <w:tc>
          <w:tcPr>
            <w:tcW w:w="3249" w:type="dxa"/>
            <w:tcBorders>
              <w:top w:val="nil"/>
              <w:left w:val="nil"/>
              <w:bottom w:val="single" w:sz="4" w:space="0" w:color="auto"/>
              <w:right w:val="single" w:sz="4" w:space="0" w:color="auto"/>
            </w:tcBorders>
          </w:tcPr>
          <w:p w14:paraId="21292718" w14:textId="77777777" w:rsidR="00C75F20" w:rsidRPr="00C75F20" w:rsidRDefault="00C75F20" w:rsidP="00C75F20">
            <w:pPr>
              <w:widowControl/>
              <w:autoSpaceDE/>
              <w:autoSpaceDN/>
              <w:rPr>
                <w:rFonts w:ascii="Calibri" w:hAnsi="Calibri" w:cs="Calibri"/>
                <w:color w:val="000000"/>
                <w:lang w:eastAsia="pl-PL"/>
              </w:rPr>
            </w:pPr>
          </w:p>
        </w:tc>
      </w:tr>
      <w:tr w:rsidR="00C75F20" w:rsidRPr="00C75F20" w14:paraId="333F2DF3" w14:textId="42CD9790" w:rsidTr="001832DE">
        <w:trPr>
          <w:trHeight w:val="288"/>
        </w:trPr>
        <w:tc>
          <w:tcPr>
            <w:tcW w:w="5300" w:type="dxa"/>
            <w:tcBorders>
              <w:top w:val="nil"/>
              <w:left w:val="single" w:sz="4" w:space="0" w:color="auto"/>
              <w:bottom w:val="single" w:sz="4" w:space="0" w:color="auto"/>
              <w:right w:val="single" w:sz="4" w:space="0" w:color="auto"/>
            </w:tcBorders>
            <w:shd w:val="clear" w:color="auto" w:fill="auto"/>
            <w:noWrap/>
            <w:vAlign w:val="center"/>
            <w:hideMark/>
          </w:tcPr>
          <w:p w14:paraId="415F29E7" w14:textId="77777777" w:rsidR="00C75F20" w:rsidRPr="00C75F20" w:rsidRDefault="00C75F20" w:rsidP="00C75F20">
            <w:pPr>
              <w:widowControl/>
              <w:autoSpaceDE/>
              <w:autoSpaceDN/>
              <w:rPr>
                <w:rFonts w:ascii="Calibri" w:hAnsi="Calibri" w:cs="Calibri"/>
                <w:color w:val="000000"/>
                <w:lang w:eastAsia="pl-PL"/>
              </w:rPr>
            </w:pPr>
            <w:r w:rsidRPr="00C75F20">
              <w:rPr>
                <w:rFonts w:ascii="Calibri" w:hAnsi="Calibri" w:cs="Calibri"/>
                <w:color w:val="000000"/>
                <w:lang w:eastAsia="pl-PL"/>
              </w:rPr>
              <w:t>Gwarancja</w:t>
            </w:r>
          </w:p>
        </w:tc>
        <w:tc>
          <w:tcPr>
            <w:tcW w:w="5480" w:type="dxa"/>
            <w:tcBorders>
              <w:top w:val="nil"/>
              <w:left w:val="nil"/>
              <w:bottom w:val="single" w:sz="4" w:space="0" w:color="auto"/>
              <w:right w:val="single" w:sz="4" w:space="0" w:color="auto"/>
            </w:tcBorders>
            <w:shd w:val="clear" w:color="auto" w:fill="auto"/>
            <w:noWrap/>
            <w:vAlign w:val="center"/>
            <w:hideMark/>
          </w:tcPr>
          <w:p w14:paraId="7AD75E07" w14:textId="77777777" w:rsidR="00C75F20" w:rsidRPr="00C75F20" w:rsidRDefault="00C75F20" w:rsidP="00C75F20">
            <w:pPr>
              <w:widowControl/>
              <w:autoSpaceDE/>
              <w:autoSpaceDN/>
              <w:rPr>
                <w:rFonts w:ascii="Calibri" w:hAnsi="Calibri" w:cs="Calibri"/>
                <w:color w:val="000000"/>
                <w:lang w:eastAsia="pl-PL"/>
              </w:rPr>
            </w:pPr>
            <w:r w:rsidRPr="00C75F20">
              <w:rPr>
                <w:rFonts w:ascii="Calibri" w:hAnsi="Calibri" w:cs="Calibri"/>
                <w:color w:val="000000"/>
                <w:lang w:eastAsia="pl-PL"/>
              </w:rPr>
              <w:t>24 miesiące</w:t>
            </w:r>
          </w:p>
        </w:tc>
        <w:tc>
          <w:tcPr>
            <w:tcW w:w="3249" w:type="dxa"/>
            <w:tcBorders>
              <w:top w:val="nil"/>
              <w:left w:val="nil"/>
              <w:bottom w:val="single" w:sz="4" w:space="0" w:color="auto"/>
              <w:right w:val="single" w:sz="4" w:space="0" w:color="auto"/>
            </w:tcBorders>
          </w:tcPr>
          <w:p w14:paraId="643C52F7" w14:textId="77777777" w:rsidR="00C75F20" w:rsidRPr="00C75F20" w:rsidRDefault="00C75F20" w:rsidP="00C75F20">
            <w:pPr>
              <w:widowControl/>
              <w:autoSpaceDE/>
              <w:autoSpaceDN/>
              <w:rPr>
                <w:rFonts w:ascii="Calibri" w:hAnsi="Calibri" w:cs="Calibri"/>
                <w:color w:val="000000"/>
                <w:lang w:eastAsia="pl-PL"/>
              </w:rPr>
            </w:pPr>
          </w:p>
        </w:tc>
      </w:tr>
    </w:tbl>
    <w:p w14:paraId="118DEF8F" w14:textId="0D2C0DFB" w:rsidR="00C75F20" w:rsidRDefault="00C75F20" w:rsidP="000431C3">
      <w:pPr>
        <w:ind w:firstLine="708"/>
        <w:rPr>
          <w:rFonts w:ascii="Calibri" w:hAnsi="Calibri" w:cs="Calibri"/>
          <w:b/>
          <w:iCs/>
        </w:rPr>
      </w:pPr>
    </w:p>
    <w:p w14:paraId="726753CB" w14:textId="77777777" w:rsidR="00C75F20" w:rsidRDefault="00C75F20" w:rsidP="000431C3">
      <w:pPr>
        <w:ind w:firstLine="708"/>
        <w:rPr>
          <w:rFonts w:ascii="Calibri" w:hAnsi="Calibri" w:cs="Calibri"/>
          <w:b/>
          <w:iCs/>
        </w:rPr>
      </w:pPr>
    </w:p>
    <w:p w14:paraId="20D901D7" w14:textId="77777777" w:rsidR="000431C3" w:rsidRDefault="000431C3" w:rsidP="000431C3">
      <w:pPr>
        <w:ind w:firstLine="708"/>
        <w:rPr>
          <w:rFonts w:ascii="Calibri" w:hAnsi="Calibri" w:cs="Calibri"/>
          <w:b/>
          <w:iCs/>
        </w:rPr>
      </w:pPr>
    </w:p>
    <w:tbl>
      <w:tblPr>
        <w:tblW w:w="12253" w:type="dxa"/>
        <w:tblInd w:w="75" w:type="dxa"/>
        <w:tblCellMar>
          <w:left w:w="70" w:type="dxa"/>
          <w:right w:w="70" w:type="dxa"/>
        </w:tblCellMar>
        <w:tblLook w:val="04A0" w:firstRow="1" w:lastRow="0" w:firstColumn="1" w:lastColumn="0" w:noHBand="0" w:noVBand="1"/>
      </w:tblPr>
      <w:tblGrid>
        <w:gridCol w:w="3940"/>
        <w:gridCol w:w="4986"/>
        <w:gridCol w:w="3327"/>
      </w:tblGrid>
      <w:tr w:rsidR="00C75F20" w:rsidRPr="00C75F20" w14:paraId="7A974FFC" w14:textId="065DCAA7" w:rsidTr="001832DE">
        <w:trPr>
          <w:trHeight w:val="300"/>
        </w:trPr>
        <w:tc>
          <w:tcPr>
            <w:tcW w:w="394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1797A9E2" w14:textId="4BEC1CC1" w:rsidR="00C75F20" w:rsidRPr="00C75F20" w:rsidRDefault="00C75F20" w:rsidP="001832DE">
            <w:pPr>
              <w:widowControl/>
              <w:autoSpaceDE/>
              <w:autoSpaceDN/>
              <w:ind w:left="360"/>
              <w:rPr>
                <w:rFonts w:ascii="Calibri" w:hAnsi="Calibri" w:cs="Calibri"/>
                <w:color w:val="000000"/>
                <w:lang w:eastAsia="pl-PL"/>
              </w:rPr>
            </w:pPr>
            <w:r>
              <w:rPr>
                <w:rFonts w:ascii="Calibri" w:hAnsi="Calibri" w:cs="Calibri"/>
                <w:b/>
                <w:bCs/>
                <w:color w:val="000000"/>
                <w:lang w:eastAsia="pl-PL"/>
              </w:rPr>
              <w:t xml:space="preserve">4. </w:t>
            </w:r>
            <w:r w:rsidRPr="00C75F20">
              <w:rPr>
                <w:rFonts w:ascii="Calibri" w:hAnsi="Calibri" w:cs="Calibri"/>
                <w:b/>
                <w:bCs/>
                <w:color w:val="000000"/>
                <w:lang w:eastAsia="pl-PL"/>
              </w:rPr>
              <w:t xml:space="preserve">Wewnętrzna Karta sieciowa </w:t>
            </w:r>
          </w:p>
        </w:tc>
        <w:tc>
          <w:tcPr>
            <w:tcW w:w="4986" w:type="dxa"/>
            <w:tcBorders>
              <w:top w:val="single" w:sz="4" w:space="0" w:color="auto"/>
              <w:left w:val="nil"/>
              <w:bottom w:val="single" w:sz="4" w:space="0" w:color="auto"/>
              <w:right w:val="single" w:sz="4" w:space="0" w:color="auto"/>
            </w:tcBorders>
            <w:shd w:val="clear" w:color="000000" w:fill="FFFF00"/>
            <w:vAlign w:val="bottom"/>
            <w:hideMark/>
          </w:tcPr>
          <w:p w14:paraId="413905B2" w14:textId="77777777" w:rsidR="00F634D0" w:rsidRDefault="00C75F20" w:rsidP="00C75F20">
            <w:pPr>
              <w:widowControl/>
              <w:autoSpaceDE/>
              <w:autoSpaceDN/>
              <w:rPr>
                <w:rFonts w:ascii="Calibri" w:hAnsi="Calibri" w:cs="Calibri"/>
                <w:color w:val="000000"/>
                <w:lang w:eastAsia="pl-PL"/>
              </w:rPr>
            </w:pPr>
            <w:r w:rsidRPr="00C75F20">
              <w:rPr>
                <w:rFonts w:ascii="Calibri" w:hAnsi="Calibri" w:cs="Calibri"/>
                <w:color w:val="000000"/>
                <w:lang w:eastAsia="pl-PL"/>
              </w:rPr>
              <w:t xml:space="preserve">2 </w:t>
            </w:r>
            <w:r w:rsidR="00F634D0">
              <w:rPr>
                <w:rFonts w:ascii="Calibri" w:hAnsi="Calibri" w:cs="Calibri"/>
                <w:color w:val="000000"/>
                <w:lang w:eastAsia="pl-PL"/>
              </w:rPr>
              <w:t xml:space="preserve">Ilość: </w:t>
            </w:r>
            <w:r w:rsidRPr="00C75F20">
              <w:rPr>
                <w:rFonts w:ascii="Calibri" w:hAnsi="Calibri" w:cs="Calibri"/>
                <w:color w:val="000000"/>
                <w:lang w:eastAsia="pl-PL"/>
              </w:rPr>
              <w:t>szt</w:t>
            </w:r>
            <w:r>
              <w:rPr>
                <w:rFonts w:ascii="Calibri" w:hAnsi="Calibri" w:cs="Calibri"/>
                <w:color w:val="000000"/>
                <w:lang w:eastAsia="pl-PL"/>
              </w:rPr>
              <w:t xml:space="preserve">. </w:t>
            </w:r>
          </w:p>
          <w:p w14:paraId="305CFE5F" w14:textId="61DE0A20" w:rsidR="00C75F20" w:rsidRPr="00C75F20" w:rsidRDefault="00F634D0" w:rsidP="00C75F20">
            <w:pPr>
              <w:widowControl/>
              <w:autoSpaceDE/>
              <w:autoSpaceDN/>
              <w:rPr>
                <w:rFonts w:ascii="Calibri" w:hAnsi="Calibri" w:cs="Calibri"/>
                <w:color w:val="000000"/>
                <w:lang w:eastAsia="pl-PL"/>
              </w:rPr>
            </w:pPr>
            <w:r w:rsidRPr="00F634D0">
              <w:rPr>
                <w:rFonts w:ascii="Calibri" w:hAnsi="Calibri" w:cs="Calibri"/>
                <w:color w:val="000000"/>
                <w:lang w:eastAsia="pl-PL"/>
              </w:rPr>
              <w:t>Zgodn</w:t>
            </w:r>
            <w:r>
              <w:rPr>
                <w:rFonts w:ascii="Calibri" w:hAnsi="Calibri" w:cs="Calibri"/>
                <w:color w:val="000000"/>
                <w:lang w:eastAsia="pl-PL"/>
              </w:rPr>
              <w:t>a</w:t>
            </w:r>
            <w:r w:rsidRPr="00F634D0">
              <w:rPr>
                <w:rFonts w:ascii="Calibri" w:hAnsi="Calibri" w:cs="Calibri"/>
                <w:color w:val="000000"/>
                <w:lang w:eastAsia="pl-PL"/>
              </w:rPr>
              <w:t xml:space="preserve"> z poniższymi wymaganiami minimalnymi</w:t>
            </w:r>
            <w:r>
              <w:rPr>
                <w:rFonts w:ascii="Calibri" w:hAnsi="Calibri" w:cs="Calibri"/>
                <w:color w:val="000000"/>
                <w:lang w:eastAsia="pl-PL"/>
              </w:rPr>
              <w:t>:</w:t>
            </w:r>
          </w:p>
        </w:tc>
        <w:tc>
          <w:tcPr>
            <w:tcW w:w="3327" w:type="dxa"/>
            <w:tcBorders>
              <w:top w:val="single" w:sz="4" w:space="0" w:color="auto"/>
              <w:left w:val="nil"/>
              <w:bottom w:val="single" w:sz="4" w:space="0" w:color="auto"/>
              <w:right w:val="single" w:sz="4" w:space="0" w:color="auto"/>
            </w:tcBorders>
            <w:shd w:val="clear" w:color="000000" w:fill="FFFF00"/>
          </w:tcPr>
          <w:p w14:paraId="5734194C" w14:textId="2CEFB494" w:rsidR="00C75F20" w:rsidRPr="00C75F20" w:rsidRDefault="00C75F20" w:rsidP="00C75F20">
            <w:pPr>
              <w:widowControl/>
              <w:autoSpaceDE/>
              <w:autoSpaceDN/>
              <w:rPr>
                <w:rFonts w:ascii="Calibri" w:hAnsi="Calibri" w:cs="Calibri"/>
                <w:color w:val="000000"/>
                <w:lang w:eastAsia="pl-PL"/>
              </w:rPr>
            </w:pPr>
            <w:r w:rsidRPr="00C75F20">
              <w:rPr>
                <w:rFonts w:ascii="Calibri" w:hAnsi="Calibri" w:cs="Calibri"/>
                <w:color w:val="000000"/>
                <w:lang w:eastAsia="pl-PL"/>
              </w:rPr>
              <w:t>Faktyczne parametry oferowanego sprzętu, zgodnie z informacjami producentów sprzętu udostępnianymi na stronach internetowych</w:t>
            </w:r>
          </w:p>
        </w:tc>
      </w:tr>
      <w:tr w:rsidR="00C75F20" w:rsidRPr="00C75F20" w14:paraId="6B9E41A7" w14:textId="04BB4E08" w:rsidTr="001832DE">
        <w:trPr>
          <w:trHeight w:val="300"/>
        </w:trPr>
        <w:tc>
          <w:tcPr>
            <w:tcW w:w="89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E46FB5" w14:textId="77777777" w:rsidR="00C75F20" w:rsidRPr="00C75F20" w:rsidRDefault="00C75F20" w:rsidP="00C75F20">
            <w:pPr>
              <w:widowControl/>
              <w:autoSpaceDE/>
              <w:autoSpaceDN/>
              <w:rPr>
                <w:rFonts w:ascii="Calibri" w:hAnsi="Calibri" w:cs="Calibri"/>
                <w:b/>
                <w:bCs/>
                <w:color w:val="000000"/>
                <w:lang w:eastAsia="pl-PL"/>
              </w:rPr>
            </w:pPr>
          </w:p>
        </w:tc>
        <w:tc>
          <w:tcPr>
            <w:tcW w:w="3327" w:type="dxa"/>
            <w:tcBorders>
              <w:top w:val="single" w:sz="4" w:space="0" w:color="auto"/>
              <w:left w:val="single" w:sz="4" w:space="0" w:color="auto"/>
              <w:bottom w:val="single" w:sz="4" w:space="0" w:color="auto"/>
              <w:right w:val="single" w:sz="4" w:space="0" w:color="auto"/>
            </w:tcBorders>
          </w:tcPr>
          <w:p w14:paraId="20AD3F15" w14:textId="77777777" w:rsidR="00C75F20" w:rsidRPr="00C75F20" w:rsidRDefault="00C75F20" w:rsidP="00C75F20">
            <w:pPr>
              <w:widowControl/>
              <w:autoSpaceDE/>
              <w:autoSpaceDN/>
              <w:rPr>
                <w:rFonts w:ascii="Calibri" w:hAnsi="Calibri" w:cs="Calibri"/>
                <w:b/>
                <w:bCs/>
                <w:color w:val="000000"/>
                <w:lang w:eastAsia="pl-PL"/>
              </w:rPr>
            </w:pPr>
          </w:p>
        </w:tc>
      </w:tr>
      <w:tr w:rsidR="00C75F20" w:rsidRPr="00C75F20" w14:paraId="7BDDBCF6" w14:textId="3159C89E" w:rsidTr="001832DE">
        <w:trPr>
          <w:trHeight w:val="300"/>
        </w:trPr>
        <w:tc>
          <w:tcPr>
            <w:tcW w:w="3940" w:type="dxa"/>
            <w:tcBorders>
              <w:top w:val="nil"/>
              <w:left w:val="single" w:sz="4" w:space="0" w:color="auto"/>
              <w:bottom w:val="single" w:sz="4" w:space="0" w:color="auto"/>
              <w:right w:val="single" w:sz="4" w:space="0" w:color="auto"/>
            </w:tcBorders>
            <w:shd w:val="clear" w:color="auto" w:fill="auto"/>
            <w:noWrap/>
            <w:vAlign w:val="center"/>
            <w:hideMark/>
          </w:tcPr>
          <w:p w14:paraId="314987C6" w14:textId="77777777" w:rsidR="00C75F20" w:rsidRPr="00C75F20" w:rsidRDefault="00C75F20" w:rsidP="00C75F20">
            <w:pPr>
              <w:widowControl/>
              <w:autoSpaceDE/>
              <w:autoSpaceDN/>
              <w:rPr>
                <w:rFonts w:ascii="Calibri" w:hAnsi="Calibri" w:cs="Calibri"/>
                <w:color w:val="000000"/>
                <w:lang w:eastAsia="pl-PL"/>
              </w:rPr>
            </w:pPr>
            <w:r w:rsidRPr="00C75F20">
              <w:rPr>
                <w:rFonts w:ascii="Calibri" w:hAnsi="Calibri" w:cs="Calibri"/>
                <w:color w:val="000000"/>
                <w:lang w:eastAsia="pl-PL"/>
              </w:rPr>
              <w:t>Port komunikacyjny</w:t>
            </w:r>
          </w:p>
        </w:tc>
        <w:tc>
          <w:tcPr>
            <w:tcW w:w="4986" w:type="dxa"/>
            <w:tcBorders>
              <w:top w:val="nil"/>
              <w:left w:val="nil"/>
              <w:bottom w:val="single" w:sz="4" w:space="0" w:color="auto"/>
              <w:right w:val="single" w:sz="4" w:space="0" w:color="auto"/>
            </w:tcBorders>
            <w:shd w:val="clear" w:color="auto" w:fill="auto"/>
            <w:vAlign w:val="center"/>
            <w:hideMark/>
          </w:tcPr>
          <w:p w14:paraId="6CEA842E" w14:textId="77777777" w:rsidR="00C75F20" w:rsidRPr="00C75F20" w:rsidRDefault="00C75F20" w:rsidP="00C75F20">
            <w:pPr>
              <w:widowControl/>
              <w:autoSpaceDE/>
              <w:autoSpaceDN/>
              <w:rPr>
                <w:rFonts w:ascii="Calibri" w:hAnsi="Calibri" w:cs="Calibri"/>
                <w:color w:val="000000"/>
                <w:lang w:eastAsia="pl-PL"/>
              </w:rPr>
            </w:pPr>
            <w:r w:rsidRPr="00C75F20">
              <w:rPr>
                <w:rFonts w:ascii="Calibri" w:hAnsi="Calibri" w:cs="Calibri"/>
                <w:color w:val="000000"/>
                <w:lang w:eastAsia="pl-PL"/>
              </w:rPr>
              <w:t>Ethernet Rj45</w:t>
            </w:r>
          </w:p>
        </w:tc>
        <w:tc>
          <w:tcPr>
            <w:tcW w:w="3327" w:type="dxa"/>
            <w:tcBorders>
              <w:top w:val="nil"/>
              <w:left w:val="nil"/>
              <w:bottom w:val="single" w:sz="4" w:space="0" w:color="auto"/>
              <w:right w:val="single" w:sz="4" w:space="0" w:color="auto"/>
            </w:tcBorders>
          </w:tcPr>
          <w:p w14:paraId="5C7233E2" w14:textId="77777777" w:rsidR="00C75F20" w:rsidRPr="00C75F20" w:rsidRDefault="00C75F20" w:rsidP="00C75F20">
            <w:pPr>
              <w:widowControl/>
              <w:autoSpaceDE/>
              <w:autoSpaceDN/>
              <w:rPr>
                <w:rFonts w:ascii="Calibri" w:hAnsi="Calibri" w:cs="Calibri"/>
                <w:color w:val="000000"/>
                <w:lang w:eastAsia="pl-PL"/>
              </w:rPr>
            </w:pPr>
          </w:p>
        </w:tc>
      </w:tr>
      <w:tr w:rsidR="00C75F20" w:rsidRPr="00C75F20" w14:paraId="62362030" w14:textId="243D40D1" w:rsidTr="001832DE">
        <w:trPr>
          <w:trHeight w:val="300"/>
        </w:trPr>
        <w:tc>
          <w:tcPr>
            <w:tcW w:w="3940" w:type="dxa"/>
            <w:tcBorders>
              <w:top w:val="nil"/>
              <w:left w:val="single" w:sz="4" w:space="0" w:color="auto"/>
              <w:bottom w:val="single" w:sz="4" w:space="0" w:color="auto"/>
              <w:right w:val="single" w:sz="4" w:space="0" w:color="auto"/>
            </w:tcBorders>
            <w:shd w:val="clear" w:color="auto" w:fill="auto"/>
            <w:noWrap/>
            <w:vAlign w:val="center"/>
            <w:hideMark/>
          </w:tcPr>
          <w:p w14:paraId="04A72B12" w14:textId="77777777" w:rsidR="00C75F20" w:rsidRPr="00C75F20" w:rsidRDefault="00C75F20" w:rsidP="00C75F20">
            <w:pPr>
              <w:widowControl/>
              <w:autoSpaceDE/>
              <w:autoSpaceDN/>
              <w:rPr>
                <w:rFonts w:ascii="Calibri" w:hAnsi="Calibri" w:cs="Calibri"/>
                <w:color w:val="000000"/>
                <w:lang w:eastAsia="pl-PL"/>
              </w:rPr>
            </w:pPr>
            <w:r w:rsidRPr="00C75F20">
              <w:rPr>
                <w:rFonts w:ascii="Calibri" w:hAnsi="Calibri" w:cs="Calibri"/>
                <w:color w:val="000000"/>
                <w:lang w:eastAsia="pl-PL"/>
              </w:rPr>
              <w:t xml:space="preserve">Ilość portów </w:t>
            </w:r>
          </w:p>
        </w:tc>
        <w:tc>
          <w:tcPr>
            <w:tcW w:w="4986" w:type="dxa"/>
            <w:tcBorders>
              <w:top w:val="nil"/>
              <w:left w:val="nil"/>
              <w:bottom w:val="single" w:sz="4" w:space="0" w:color="auto"/>
              <w:right w:val="single" w:sz="4" w:space="0" w:color="auto"/>
            </w:tcBorders>
            <w:shd w:val="clear" w:color="auto" w:fill="auto"/>
            <w:vAlign w:val="center"/>
            <w:hideMark/>
          </w:tcPr>
          <w:p w14:paraId="1C2C1534" w14:textId="77777777" w:rsidR="00C75F20" w:rsidRPr="00C75F20" w:rsidRDefault="00C75F20" w:rsidP="00C75F20">
            <w:pPr>
              <w:widowControl/>
              <w:autoSpaceDE/>
              <w:autoSpaceDN/>
              <w:rPr>
                <w:rFonts w:ascii="Calibri" w:hAnsi="Calibri" w:cs="Calibri"/>
                <w:color w:val="000000"/>
                <w:lang w:eastAsia="pl-PL"/>
              </w:rPr>
            </w:pPr>
            <w:r w:rsidRPr="00C75F20">
              <w:rPr>
                <w:rFonts w:ascii="Calibri" w:hAnsi="Calibri" w:cs="Calibri"/>
                <w:color w:val="000000"/>
                <w:lang w:eastAsia="pl-PL"/>
              </w:rPr>
              <w:t>2x 10Gbps</w:t>
            </w:r>
          </w:p>
        </w:tc>
        <w:tc>
          <w:tcPr>
            <w:tcW w:w="3327" w:type="dxa"/>
            <w:tcBorders>
              <w:top w:val="nil"/>
              <w:left w:val="nil"/>
              <w:bottom w:val="single" w:sz="4" w:space="0" w:color="auto"/>
              <w:right w:val="single" w:sz="4" w:space="0" w:color="auto"/>
            </w:tcBorders>
          </w:tcPr>
          <w:p w14:paraId="5CEC51FD" w14:textId="77777777" w:rsidR="00C75F20" w:rsidRPr="00C75F20" w:rsidRDefault="00C75F20" w:rsidP="00C75F20">
            <w:pPr>
              <w:widowControl/>
              <w:autoSpaceDE/>
              <w:autoSpaceDN/>
              <w:rPr>
                <w:rFonts w:ascii="Calibri" w:hAnsi="Calibri" w:cs="Calibri"/>
                <w:color w:val="000000"/>
                <w:lang w:eastAsia="pl-PL"/>
              </w:rPr>
            </w:pPr>
          </w:p>
        </w:tc>
      </w:tr>
      <w:tr w:rsidR="00C75F20" w:rsidRPr="00C75F20" w14:paraId="707EBAAA" w14:textId="71123C5C" w:rsidTr="001832DE">
        <w:trPr>
          <w:trHeight w:val="300"/>
        </w:trPr>
        <w:tc>
          <w:tcPr>
            <w:tcW w:w="3940" w:type="dxa"/>
            <w:tcBorders>
              <w:top w:val="nil"/>
              <w:left w:val="single" w:sz="4" w:space="0" w:color="auto"/>
              <w:bottom w:val="single" w:sz="4" w:space="0" w:color="auto"/>
              <w:right w:val="single" w:sz="4" w:space="0" w:color="auto"/>
            </w:tcBorders>
            <w:shd w:val="clear" w:color="auto" w:fill="auto"/>
            <w:noWrap/>
            <w:vAlign w:val="center"/>
            <w:hideMark/>
          </w:tcPr>
          <w:p w14:paraId="517DC966" w14:textId="77777777" w:rsidR="00C75F20" w:rsidRPr="00C75F20" w:rsidRDefault="00C75F20" w:rsidP="00C75F20">
            <w:pPr>
              <w:widowControl/>
              <w:autoSpaceDE/>
              <w:autoSpaceDN/>
              <w:rPr>
                <w:rFonts w:ascii="Calibri" w:hAnsi="Calibri" w:cs="Calibri"/>
                <w:color w:val="000000"/>
                <w:lang w:eastAsia="pl-PL"/>
              </w:rPr>
            </w:pPr>
            <w:proofErr w:type="spellStart"/>
            <w:r w:rsidRPr="00C75F20">
              <w:rPr>
                <w:rFonts w:ascii="Calibri" w:hAnsi="Calibri" w:cs="Calibri"/>
                <w:color w:val="000000"/>
                <w:lang w:eastAsia="pl-PL"/>
              </w:rPr>
              <w:t>interface</w:t>
            </w:r>
            <w:proofErr w:type="spellEnd"/>
            <w:r w:rsidRPr="00C75F20">
              <w:rPr>
                <w:rFonts w:ascii="Calibri" w:hAnsi="Calibri" w:cs="Calibri"/>
                <w:color w:val="000000"/>
                <w:lang w:eastAsia="pl-PL"/>
              </w:rPr>
              <w:t xml:space="preserve"> hosta</w:t>
            </w:r>
          </w:p>
        </w:tc>
        <w:tc>
          <w:tcPr>
            <w:tcW w:w="4986" w:type="dxa"/>
            <w:tcBorders>
              <w:top w:val="nil"/>
              <w:left w:val="nil"/>
              <w:bottom w:val="single" w:sz="4" w:space="0" w:color="auto"/>
              <w:right w:val="single" w:sz="4" w:space="0" w:color="auto"/>
            </w:tcBorders>
            <w:shd w:val="clear" w:color="auto" w:fill="auto"/>
            <w:vAlign w:val="center"/>
            <w:hideMark/>
          </w:tcPr>
          <w:p w14:paraId="61A42079" w14:textId="77777777" w:rsidR="00C75F20" w:rsidRPr="00C75F20" w:rsidRDefault="00C75F20" w:rsidP="00C75F20">
            <w:pPr>
              <w:widowControl/>
              <w:autoSpaceDE/>
              <w:autoSpaceDN/>
              <w:rPr>
                <w:rFonts w:ascii="Calibri" w:hAnsi="Calibri" w:cs="Calibri"/>
                <w:color w:val="000000"/>
                <w:lang w:eastAsia="pl-PL"/>
              </w:rPr>
            </w:pPr>
            <w:r w:rsidRPr="00C75F20">
              <w:rPr>
                <w:rFonts w:ascii="Calibri" w:hAnsi="Calibri" w:cs="Calibri"/>
                <w:color w:val="000000"/>
                <w:lang w:eastAsia="pl-PL"/>
              </w:rPr>
              <w:t>PCI Express</w:t>
            </w:r>
          </w:p>
        </w:tc>
        <w:tc>
          <w:tcPr>
            <w:tcW w:w="3327" w:type="dxa"/>
            <w:tcBorders>
              <w:top w:val="nil"/>
              <w:left w:val="nil"/>
              <w:bottom w:val="single" w:sz="4" w:space="0" w:color="auto"/>
              <w:right w:val="single" w:sz="4" w:space="0" w:color="auto"/>
            </w:tcBorders>
          </w:tcPr>
          <w:p w14:paraId="63A29360" w14:textId="77777777" w:rsidR="00C75F20" w:rsidRPr="00C75F20" w:rsidRDefault="00C75F20" w:rsidP="00C75F20">
            <w:pPr>
              <w:widowControl/>
              <w:autoSpaceDE/>
              <w:autoSpaceDN/>
              <w:rPr>
                <w:rFonts w:ascii="Calibri" w:hAnsi="Calibri" w:cs="Calibri"/>
                <w:color w:val="000000"/>
                <w:lang w:eastAsia="pl-PL"/>
              </w:rPr>
            </w:pPr>
          </w:p>
        </w:tc>
      </w:tr>
      <w:tr w:rsidR="00C75F20" w:rsidRPr="00C75F20" w14:paraId="3A5879DE" w14:textId="6EFCB0C0" w:rsidTr="001832DE">
        <w:trPr>
          <w:trHeight w:val="300"/>
        </w:trPr>
        <w:tc>
          <w:tcPr>
            <w:tcW w:w="3940" w:type="dxa"/>
            <w:tcBorders>
              <w:top w:val="nil"/>
              <w:left w:val="single" w:sz="4" w:space="0" w:color="auto"/>
              <w:bottom w:val="single" w:sz="4" w:space="0" w:color="auto"/>
              <w:right w:val="single" w:sz="4" w:space="0" w:color="auto"/>
            </w:tcBorders>
            <w:shd w:val="clear" w:color="auto" w:fill="auto"/>
            <w:noWrap/>
            <w:vAlign w:val="center"/>
            <w:hideMark/>
          </w:tcPr>
          <w:p w14:paraId="48CBFD80" w14:textId="77777777" w:rsidR="00C75F20" w:rsidRPr="00C75F20" w:rsidRDefault="00C75F20" w:rsidP="00C75F20">
            <w:pPr>
              <w:widowControl/>
              <w:autoSpaceDE/>
              <w:autoSpaceDN/>
              <w:rPr>
                <w:rFonts w:ascii="Calibri" w:hAnsi="Calibri" w:cs="Calibri"/>
                <w:color w:val="000000"/>
                <w:lang w:eastAsia="pl-PL"/>
              </w:rPr>
            </w:pPr>
            <w:r w:rsidRPr="00C75F20">
              <w:rPr>
                <w:rFonts w:ascii="Calibri" w:hAnsi="Calibri" w:cs="Calibri"/>
                <w:color w:val="000000"/>
                <w:lang w:eastAsia="pl-PL"/>
              </w:rPr>
              <w:t>wersja PCI</w:t>
            </w:r>
          </w:p>
        </w:tc>
        <w:tc>
          <w:tcPr>
            <w:tcW w:w="4986" w:type="dxa"/>
            <w:tcBorders>
              <w:top w:val="nil"/>
              <w:left w:val="nil"/>
              <w:bottom w:val="single" w:sz="4" w:space="0" w:color="auto"/>
              <w:right w:val="single" w:sz="4" w:space="0" w:color="auto"/>
            </w:tcBorders>
            <w:shd w:val="clear" w:color="auto" w:fill="auto"/>
            <w:vAlign w:val="center"/>
            <w:hideMark/>
          </w:tcPr>
          <w:p w14:paraId="54C8E726" w14:textId="77777777" w:rsidR="00C75F20" w:rsidRPr="00C75F20" w:rsidRDefault="00C75F20" w:rsidP="00C75F20">
            <w:pPr>
              <w:widowControl/>
              <w:autoSpaceDE/>
              <w:autoSpaceDN/>
              <w:rPr>
                <w:rFonts w:ascii="Calibri" w:hAnsi="Calibri" w:cs="Calibri"/>
                <w:color w:val="000000"/>
                <w:lang w:eastAsia="pl-PL"/>
              </w:rPr>
            </w:pPr>
            <w:r w:rsidRPr="00C75F20">
              <w:rPr>
                <w:rFonts w:ascii="Calibri" w:hAnsi="Calibri" w:cs="Calibri"/>
                <w:color w:val="000000"/>
                <w:lang w:eastAsia="pl-PL"/>
              </w:rPr>
              <w:t>3.0</w:t>
            </w:r>
          </w:p>
        </w:tc>
        <w:tc>
          <w:tcPr>
            <w:tcW w:w="3327" w:type="dxa"/>
            <w:tcBorders>
              <w:top w:val="nil"/>
              <w:left w:val="nil"/>
              <w:bottom w:val="single" w:sz="4" w:space="0" w:color="auto"/>
              <w:right w:val="single" w:sz="4" w:space="0" w:color="auto"/>
            </w:tcBorders>
          </w:tcPr>
          <w:p w14:paraId="6F159EA6" w14:textId="77777777" w:rsidR="00C75F20" w:rsidRPr="00C75F20" w:rsidRDefault="00C75F20" w:rsidP="00C75F20">
            <w:pPr>
              <w:widowControl/>
              <w:autoSpaceDE/>
              <w:autoSpaceDN/>
              <w:rPr>
                <w:rFonts w:ascii="Calibri" w:hAnsi="Calibri" w:cs="Calibri"/>
                <w:color w:val="000000"/>
                <w:lang w:eastAsia="pl-PL"/>
              </w:rPr>
            </w:pPr>
          </w:p>
        </w:tc>
      </w:tr>
      <w:tr w:rsidR="00C75F20" w:rsidRPr="00C75F20" w14:paraId="2A68ED8B" w14:textId="2B742B89" w:rsidTr="001832DE">
        <w:trPr>
          <w:trHeight w:val="300"/>
        </w:trPr>
        <w:tc>
          <w:tcPr>
            <w:tcW w:w="3940" w:type="dxa"/>
            <w:tcBorders>
              <w:top w:val="nil"/>
              <w:left w:val="single" w:sz="4" w:space="0" w:color="auto"/>
              <w:bottom w:val="single" w:sz="4" w:space="0" w:color="auto"/>
              <w:right w:val="single" w:sz="4" w:space="0" w:color="auto"/>
            </w:tcBorders>
            <w:shd w:val="clear" w:color="auto" w:fill="auto"/>
            <w:noWrap/>
            <w:vAlign w:val="center"/>
            <w:hideMark/>
          </w:tcPr>
          <w:p w14:paraId="6F48040D" w14:textId="77777777" w:rsidR="00C75F20" w:rsidRPr="00C75F20" w:rsidRDefault="00C75F20" w:rsidP="00C75F20">
            <w:pPr>
              <w:widowControl/>
              <w:autoSpaceDE/>
              <w:autoSpaceDN/>
              <w:rPr>
                <w:rFonts w:ascii="Calibri" w:hAnsi="Calibri" w:cs="Calibri"/>
                <w:color w:val="000000"/>
                <w:lang w:eastAsia="pl-PL"/>
              </w:rPr>
            </w:pPr>
            <w:r w:rsidRPr="00C75F20">
              <w:rPr>
                <w:rFonts w:ascii="Calibri" w:hAnsi="Calibri" w:cs="Calibri"/>
                <w:color w:val="000000"/>
                <w:lang w:eastAsia="pl-PL"/>
              </w:rPr>
              <w:t>Maksymalna szybkość przesyłania danych</w:t>
            </w:r>
          </w:p>
        </w:tc>
        <w:tc>
          <w:tcPr>
            <w:tcW w:w="4986" w:type="dxa"/>
            <w:tcBorders>
              <w:top w:val="nil"/>
              <w:left w:val="nil"/>
              <w:bottom w:val="single" w:sz="4" w:space="0" w:color="auto"/>
              <w:right w:val="single" w:sz="4" w:space="0" w:color="auto"/>
            </w:tcBorders>
            <w:shd w:val="clear" w:color="auto" w:fill="auto"/>
            <w:vAlign w:val="center"/>
            <w:hideMark/>
          </w:tcPr>
          <w:p w14:paraId="38D04EB9" w14:textId="77777777" w:rsidR="00C75F20" w:rsidRPr="00C75F20" w:rsidRDefault="00C75F20" w:rsidP="00C75F20">
            <w:pPr>
              <w:widowControl/>
              <w:autoSpaceDE/>
              <w:autoSpaceDN/>
              <w:rPr>
                <w:rFonts w:ascii="Calibri" w:hAnsi="Calibri" w:cs="Calibri"/>
                <w:color w:val="000000"/>
                <w:lang w:eastAsia="pl-PL"/>
              </w:rPr>
            </w:pPr>
            <w:r w:rsidRPr="00C75F20">
              <w:rPr>
                <w:rFonts w:ascii="Calibri" w:hAnsi="Calibri" w:cs="Calibri"/>
                <w:color w:val="000000"/>
                <w:lang w:eastAsia="pl-PL"/>
              </w:rPr>
              <w:t xml:space="preserve">10000 </w:t>
            </w:r>
            <w:proofErr w:type="spellStart"/>
            <w:r w:rsidRPr="00C75F20">
              <w:rPr>
                <w:rFonts w:ascii="Calibri" w:hAnsi="Calibri" w:cs="Calibri"/>
                <w:color w:val="000000"/>
                <w:lang w:eastAsia="pl-PL"/>
              </w:rPr>
              <w:t>Mbit</w:t>
            </w:r>
            <w:proofErr w:type="spellEnd"/>
            <w:r w:rsidRPr="00C75F20">
              <w:rPr>
                <w:rFonts w:ascii="Calibri" w:hAnsi="Calibri" w:cs="Calibri"/>
                <w:color w:val="000000"/>
                <w:lang w:eastAsia="pl-PL"/>
              </w:rPr>
              <w:t>/s</w:t>
            </w:r>
          </w:p>
        </w:tc>
        <w:tc>
          <w:tcPr>
            <w:tcW w:w="3327" w:type="dxa"/>
            <w:tcBorders>
              <w:top w:val="nil"/>
              <w:left w:val="nil"/>
              <w:bottom w:val="single" w:sz="4" w:space="0" w:color="auto"/>
              <w:right w:val="single" w:sz="4" w:space="0" w:color="auto"/>
            </w:tcBorders>
          </w:tcPr>
          <w:p w14:paraId="22B6E988" w14:textId="77777777" w:rsidR="00C75F20" w:rsidRPr="00C75F20" w:rsidRDefault="00C75F20" w:rsidP="00C75F20">
            <w:pPr>
              <w:widowControl/>
              <w:autoSpaceDE/>
              <w:autoSpaceDN/>
              <w:rPr>
                <w:rFonts w:ascii="Calibri" w:hAnsi="Calibri" w:cs="Calibri"/>
                <w:color w:val="000000"/>
                <w:lang w:eastAsia="pl-PL"/>
              </w:rPr>
            </w:pPr>
          </w:p>
        </w:tc>
      </w:tr>
      <w:tr w:rsidR="00C75F20" w:rsidRPr="00C75F20" w14:paraId="0B11F501" w14:textId="5E29DA2D" w:rsidTr="001832DE">
        <w:trPr>
          <w:trHeight w:val="300"/>
        </w:trPr>
        <w:tc>
          <w:tcPr>
            <w:tcW w:w="3940" w:type="dxa"/>
            <w:tcBorders>
              <w:top w:val="nil"/>
              <w:left w:val="single" w:sz="4" w:space="0" w:color="auto"/>
              <w:bottom w:val="single" w:sz="4" w:space="0" w:color="auto"/>
              <w:right w:val="single" w:sz="4" w:space="0" w:color="auto"/>
            </w:tcBorders>
            <w:shd w:val="clear" w:color="auto" w:fill="auto"/>
            <w:noWrap/>
            <w:vAlign w:val="center"/>
            <w:hideMark/>
          </w:tcPr>
          <w:p w14:paraId="166DBB46" w14:textId="77777777" w:rsidR="00C75F20" w:rsidRPr="00C75F20" w:rsidRDefault="00C75F20" w:rsidP="00C75F20">
            <w:pPr>
              <w:widowControl/>
              <w:autoSpaceDE/>
              <w:autoSpaceDN/>
              <w:rPr>
                <w:rFonts w:ascii="Calibri" w:hAnsi="Calibri" w:cs="Calibri"/>
                <w:color w:val="000000"/>
                <w:lang w:eastAsia="pl-PL"/>
              </w:rPr>
            </w:pPr>
            <w:r w:rsidRPr="00C75F20">
              <w:rPr>
                <w:rFonts w:ascii="Calibri" w:hAnsi="Calibri" w:cs="Calibri"/>
                <w:color w:val="000000"/>
                <w:lang w:eastAsia="pl-PL"/>
              </w:rPr>
              <w:t>przewodowa sieć LAN</w:t>
            </w:r>
          </w:p>
        </w:tc>
        <w:tc>
          <w:tcPr>
            <w:tcW w:w="4986" w:type="dxa"/>
            <w:tcBorders>
              <w:top w:val="nil"/>
              <w:left w:val="nil"/>
              <w:bottom w:val="single" w:sz="4" w:space="0" w:color="auto"/>
              <w:right w:val="single" w:sz="4" w:space="0" w:color="auto"/>
            </w:tcBorders>
            <w:shd w:val="clear" w:color="auto" w:fill="auto"/>
            <w:vAlign w:val="center"/>
            <w:hideMark/>
          </w:tcPr>
          <w:p w14:paraId="0AB634BD" w14:textId="77777777" w:rsidR="00C75F20" w:rsidRPr="00C75F20" w:rsidRDefault="00C75F20" w:rsidP="00C75F20">
            <w:pPr>
              <w:widowControl/>
              <w:autoSpaceDE/>
              <w:autoSpaceDN/>
              <w:rPr>
                <w:rFonts w:ascii="Calibri" w:hAnsi="Calibri" w:cs="Calibri"/>
                <w:color w:val="000000"/>
                <w:lang w:eastAsia="pl-PL"/>
              </w:rPr>
            </w:pPr>
            <w:r w:rsidRPr="00C75F20">
              <w:rPr>
                <w:rFonts w:ascii="Calibri" w:hAnsi="Calibri" w:cs="Calibri"/>
                <w:color w:val="000000"/>
                <w:lang w:eastAsia="pl-PL"/>
              </w:rPr>
              <w:t>tak</w:t>
            </w:r>
          </w:p>
        </w:tc>
        <w:tc>
          <w:tcPr>
            <w:tcW w:w="3327" w:type="dxa"/>
            <w:tcBorders>
              <w:top w:val="nil"/>
              <w:left w:val="nil"/>
              <w:bottom w:val="single" w:sz="4" w:space="0" w:color="auto"/>
              <w:right w:val="single" w:sz="4" w:space="0" w:color="auto"/>
            </w:tcBorders>
          </w:tcPr>
          <w:p w14:paraId="06A3CD0A" w14:textId="77777777" w:rsidR="00C75F20" w:rsidRPr="00C75F20" w:rsidRDefault="00C75F20" w:rsidP="00C75F20">
            <w:pPr>
              <w:widowControl/>
              <w:autoSpaceDE/>
              <w:autoSpaceDN/>
              <w:rPr>
                <w:rFonts w:ascii="Calibri" w:hAnsi="Calibri" w:cs="Calibri"/>
                <w:color w:val="000000"/>
                <w:lang w:eastAsia="pl-PL"/>
              </w:rPr>
            </w:pPr>
          </w:p>
        </w:tc>
      </w:tr>
      <w:tr w:rsidR="00C75F20" w:rsidRPr="00C75F20" w14:paraId="098493B0" w14:textId="54FDA032" w:rsidTr="001832DE">
        <w:trPr>
          <w:trHeight w:val="300"/>
        </w:trPr>
        <w:tc>
          <w:tcPr>
            <w:tcW w:w="3940" w:type="dxa"/>
            <w:tcBorders>
              <w:top w:val="nil"/>
              <w:left w:val="single" w:sz="4" w:space="0" w:color="auto"/>
              <w:bottom w:val="single" w:sz="4" w:space="0" w:color="auto"/>
              <w:right w:val="single" w:sz="4" w:space="0" w:color="auto"/>
            </w:tcBorders>
            <w:shd w:val="clear" w:color="auto" w:fill="auto"/>
            <w:noWrap/>
            <w:vAlign w:val="center"/>
            <w:hideMark/>
          </w:tcPr>
          <w:p w14:paraId="4AF0DFA2" w14:textId="77777777" w:rsidR="00C75F20" w:rsidRPr="00C75F20" w:rsidRDefault="00C75F20" w:rsidP="00C75F20">
            <w:pPr>
              <w:widowControl/>
              <w:autoSpaceDE/>
              <w:autoSpaceDN/>
              <w:rPr>
                <w:rFonts w:ascii="Calibri" w:hAnsi="Calibri" w:cs="Calibri"/>
                <w:color w:val="000000"/>
                <w:lang w:eastAsia="pl-PL"/>
              </w:rPr>
            </w:pPr>
            <w:r w:rsidRPr="00C75F20">
              <w:rPr>
                <w:rFonts w:ascii="Calibri" w:hAnsi="Calibri" w:cs="Calibri"/>
                <w:color w:val="000000"/>
                <w:lang w:eastAsia="pl-PL"/>
              </w:rPr>
              <w:t xml:space="preserve">Obsługa </w:t>
            </w:r>
            <w:proofErr w:type="spellStart"/>
            <w:r w:rsidRPr="00C75F20">
              <w:rPr>
                <w:rFonts w:ascii="Calibri" w:hAnsi="Calibri" w:cs="Calibri"/>
                <w:color w:val="000000"/>
                <w:lang w:eastAsia="pl-PL"/>
              </w:rPr>
              <w:t>iSCSI</w:t>
            </w:r>
            <w:proofErr w:type="spellEnd"/>
          </w:p>
        </w:tc>
        <w:tc>
          <w:tcPr>
            <w:tcW w:w="4986" w:type="dxa"/>
            <w:tcBorders>
              <w:top w:val="nil"/>
              <w:left w:val="nil"/>
              <w:bottom w:val="single" w:sz="4" w:space="0" w:color="auto"/>
              <w:right w:val="single" w:sz="4" w:space="0" w:color="auto"/>
            </w:tcBorders>
            <w:shd w:val="clear" w:color="auto" w:fill="auto"/>
            <w:vAlign w:val="center"/>
            <w:hideMark/>
          </w:tcPr>
          <w:p w14:paraId="15C03381" w14:textId="77777777" w:rsidR="00C75F20" w:rsidRPr="00C75F20" w:rsidRDefault="00C75F20" w:rsidP="00C75F20">
            <w:pPr>
              <w:widowControl/>
              <w:autoSpaceDE/>
              <w:autoSpaceDN/>
              <w:rPr>
                <w:rFonts w:ascii="Calibri" w:hAnsi="Calibri" w:cs="Calibri"/>
                <w:color w:val="000000"/>
                <w:lang w:eastAsia="pl-PL"/>
              </w:rPr>
            </w:pPr>
            <w:r w:rsidRPr="00C75F20">
              <w:rPr>
                <w:rFonts w:ascii="Calibri" w:hAnsi="Calibri" w:cs="Calibri"/>
                <w:color w:val="000000"/>
                <w:lang w:eastAsia="pl-PL"/>
              </w:rPr>
              <w:t>tak</w:t>
            </w:r>
          </w:p>
        </w:tc>
        <w:tc>
          <w:tcPr>
            <w:tcW w:w="3327" w:type="dxa"/>
            <w:tcBorders>
              <w:top w:val="nil"/>
              <w:left w:val="nil"/>
              <w:bottom w:val="single" w:sz="4" w:space="0" w:color="auto"/>
              <w:right w:val="single" w:sz="4" w:space="0" w:color="auto"/>
            </w:tcBorders>
          </w:tcPr>
          <w:p w14:paraId="20F77469" w14:textId="77777777" w:rsidR="00C75F20" w:rsidRPr="00C75F20" w:rsidRDefault="00C75F20" w:rsidP="00C75F20">
            <w:pPr>
              <w:widowControl/>
              <w:autoSpaceDE/>
              <w:autoSpaceDN/>
              <w:rPr>
                <w:rFonts w:ascii="Calibri" w:hAnsi="Calibri" w:cs="Calibri"/>
                <w:color w:val="000000"/>
                <w:lang w:eastAsia="pl-PL"/>
              </w:rPr>
            </w:pPr>
          </w:p>
        </w:tc>
      </w:tr>
      <w:tr w:rsidR="00C75F20" w:rsidRPr="00C75F20" w14:paraId="0DBF2C10" w14:textId="5039963E" w:rsidTr="001832DE">
        <w:trPr>
          <w:trHeight w:val="300"/>
        </w:trPr>
        <w:tc>
          <w:tcPr>
            <w:tcW w:w="3940" w:type="dxa"/>
            <w:tcBorders>
              <w:top w:val="nil"/>
              <w:left w:val="single" w:sz="4" w:space="0" w:color="auto"/>
              <w:bottom w:val="single" w:sz="4" w:space="0" w:color="auto"/>
              <w:right w:val="single" w:sz="4" w:space="0" w:color="auto"/>
            </w:tcBorders>
            <w:shd w:val="clear" w:color="auto" w:fill="auto"/>
            <w:noWrap/>
            <w:vAlign w:val="center"/>
            <w:hideMark/>
          </w:tcPr>
          <w:p w14:paraId="3E2286C7" w14:textId="77777777" w:rsidR="00C75F20" w:rsidRPr="00C75F20" w:rsidRDefault="00C75F20" w:rsidP="00C75F20">
            <w:pPr>
              <w:widowControl/>
              <w:autoSpaceDE/>
              <w:autoSpaceDN/>
              <w:rPr>
                <w:rFonts w:ascii="Calibri" w:hAnsi="Calibri" w:cs="Calibri"/>
                <w:color w:val="000000"/>
                <w:lang w:eastAsia="pl-PL"/>
              </w:rPr>
            </w:pPr>
            <w:r w:rsidRPr="00C75F20">
              <w:rPr>
                <w:rFonts w:ascii="Calibri" w:hAnsi="Calibri" w:cs="Calibri"/>
                <w:color w:val="000000"/>
                <w:lang w:eastAsia="pl-PL"/>
              </w:rPr>
              <w:t>Rodzaj karty sieciowej</w:t>
            </w:r>
          </w:p>
        </w:tc>
        <w:tc>
          <w:tcPr>
            <w:tcW w:w="4986" w:type="dxa"/>
            <w:tcBorders>
              <w:top w:val="nil"/>
              <w:left w:val="nil"/>
              <w:bottom w:val="single" w:sz="4" w:space="0" w:color="auto"/>
              <w:right w:val="single" w:sz="4" w:space="0" w:color="auto"/>
            </w:tcBorders>
            <w:shd w:val="clear" w:color="auto" w:fill="auto"/>
            <w:vAlign w:val="center"/>
            <w:hideMark/>
          </w:tcPr>
          <w:p w14:paraId="4D9950D7" w14:textId="77777777" w:rsidR="00C75F20" w:rsidRPr="00C75F20" w:rsidRDefault="00C75F20" w:rsidP="00C75F20">
            <w:pPr>
              <w:widowControl/>
              <w:autoSpaceDE/>
              <w:autoSpaceDN/>
              <w:rPr>
                <w:rFonts w:ascii="Calibri" w:hAnsi="Calibri" w:cs="Calibri"/>
                <w:color w:val="000000"/>
                <w:lang w:eastAsia="pl-PL"/>
              </w:rPr>
            </w:pPr>
            <w:r w:rsidRPr="00C75F20">
              <w:rPr>
                <w:rFonts w:ascii="Calibri" w:hAnsi="Calibri" w:cs="Calibri"/>
                <w:color w:val="000000"/>
                <w:lang w:eastAsia="pl-PL"/>
              </w:rPr>
              <w:t>serwerowa</w:t>
            </w:r>
          </w:p>
        </w:tc>
        <w:tc>
          <w:tcPr>
            <w:tcW w:w="3327" w:type="dxa"/>
            <w:tcBorders>
              <w:top w:val="nil"/>
              <w:left w:val="nil"/>
              <w:bottom w:val="single" w:sz="4" w:space="0" w:color="auto"/>
              <w:right w:val="single" w:sz="4" w:space="0" w:color="auto"/>
            </w:tcBorders>
          </w:tcPr>
          <w:p w14:paraId="4C45A7E8" w14:textId="77777777" w:rsidR="00C75F20" w:rsidRPr="00C75F20" w:rsidRDefault="00C75F20" w:rsidP="00C75F20">
            <w:pPr>
              <w:widowControl/>
              <w:autoSpaceDE/>
              <w:autoSpaceDN/>
              <w:rPr>
                <w:rFonts w:ascii="Calibri" w:hAnsi="Calibri" w:cs="Calibri"/>
                <w:color w:val="000000"/>
                <w:lang w:eastAsia="pl-PL"/>
              </w:rPr>
            </w:pPr>
          </w:p>
        </w:tc>
      </w:tr>
      <w:tr w:rsidR="00C75F20" w:rsidRPr="00C75F20" w14:paraId="7D2240B2" w14:textId="274751E4" w:rsidTr="001832DE">
        <w:trPr>
          <w:trHeight w:val="300"/>
        </w:trPr>
        <w:tc>
          <w:tcPr>
            <w:tcW w:w="3940" w:type="dxa"/>
            <w:tcBorders>
              <w:top w:val="nil"/>
              <w:left w:val="single" w:sz="4" w:space="0" w:color="auto"/>
              <w:bottom w:val="single" w:sz="4" w:space="0" w:color="auto"/>
              <w:right w:val="single" w:sz="4" w:space="0" w:color="auto"/>
            </w:tcBorders>
            <w:shd w:val="clear" w:color="auto" w:fill="auto"/>
            <w:noWrap/>
            <w:vAlign w:val="center"/>
            <w:hideMark/>
          </w:tcPr>
          <w:p w14:paraId="7A0A2120" w14:textId="77777777" w:rsidR="00C75F20" w:rsidRPr="00C75F20" w:rsidRDefault="00C75F20" w:rsidP="00C75F20">
            <w:pPr>
              <w:widowControl/>
              <w:autoSpaceDE/>
              <w:autoSpaceDN/>
              <w:rPr>
                <w:rFonts w:ascii="Calibri" w:hAnsi="Calibri" w:cs="Calibri"/>
                <w:color w:val="000000"/>
                <w:lang w:eastAsia="pl-PL"/>
              </w:rPr>
            </w:pPr>
            <w:proofErr w:type="spellStart"/>
            <w:r w:rsidRPr="00C75F20">
              <w:rPr>
                <w:rFonts w:ascii="Calibri" w:hAnsi="Calibri" w:cs="Calibri"/>
                <w:color w:val="000000"/>
                <w:lang w:eastAsia="pl-PL"/>
              </w:rPr>
              <w:t>Tagowanie</w:t>
            </w:r>
            <w:proofErr w:type="spellEnd"/>
            <w:r w:rsidRPr="00C75F20">
              <w:rPr>
                <w:rFonts w:ascii="Calibri" w:hAnsi="Calibri" w:cs="Calibri"/>
                <w:color w:val="000000"/>
                <w:lang w:eastAsia="pl-PL"/>
              </w:rPr>
              <w:t xml:space="preserve"> VLAN</w:t>
            </w:r>
          </w:p>
        </w:tc>
        <w:tc>
          <w:tcPr>
            <w:tcW w:w="4986" w:type="dxa"/>
            <w:tcBorders>
              <w:top w:val="nil"/>
              <w:left w:val="nil"/>
              <w:bottom w:val="single" w:sz="4" w:space="0" w:color="auto"/>
              <w:right w:val="single" w:sz="4" w:space="0" w:color="auto"/>
            </w:tcBorders>
            <w:shd w:val="clear" w:color="auto" w:fill="auto"/>
            <w:vAlign w:val="center"/>
            <w:hideMark/>
          </w:tcPr>
          <w:p w14:paraId="71A5B51E" w14:textId="77777777" w:rsidR="00C75F20" w:rsidRPr="00C75F20" w:rsidRDefault="00C75F20" w:rsidP="00C75F20">
            <w:pPr>
              <w:widowControl/>
              <w:autoSpaceDE/>
              <w:autoSpaceDN/>
              <w:rPr>
                <w:rFonts w:ascii="Calibri" w:hAnsi="Calibri" w:cs="Calibri"/>
                <w:color w:val="000000"/>
                <w:lang w:eastAsia="pl-PL"/>
              </w:rPr>
            </w:pPr>
            <w:r w:rsidRPr="00C75F20">
              <w:rPr>
                <w:rFonts w:ascii="Calibri" w:hAnsi="Calibri" w:cs="Calibri"/>
                <w:color w:val="000000"/>
                <w:lang w:eastAsia="pl-PL"/>
              </w:rPr>
              <w:t>tak</w:t>
            </w:r>
          </w:p>
        </w:tc>
        <w:tc>
          <w:tcPr>
            <w:tcW w:w="3327" w:type="dxa"/>
            <w:tcBorders>
              <w:top w:val="nil"/>
              <w:left w:val="nil"/>
              <w:bottom w:val="single" w:sz="4" w:space="0" w:color="auto"/>
              <w:right w:val="single" w:sz="4" w:space="0" w:color="auto"/>
            </w:tcBorders>
          </w:tcPr>
          <w:p w14:paraId="761D4CCD" w14:textId="77777777" w:rsidR="00C75F20" w:rsidRPr="00C75F20" w:rsidRDefault="00C75F20" w:rsidP="00C75F20">
            <w:pPr>
              <w:widowControl/>
              <w:autoSpaceDE/>
              <w:autoSpaceDN/>
              <w:rPr>
                <w:rFonts w:ascii="Calibri" w:hAnsi="Calibri" w:cs="Calibri"/>
                <w:color w:val="000000"/>
                <w:lang w:eastAsia="pl-PL"/>
              </w:rPr>
            </w:pPr>
          </w:p>
        </w:tc>
      </w:tr>
      <w:tr w:rsidR="00C75F20" w:rsidRPr="00C75F20" w14:paraId="2006977E" w14:textId="5D183E6B" w:rsidTr="001832DE">
        <w:trPr>
          <w:trHeight w:val="300"/>
        </w:trPr>
        <w:tc>
          <w:tcPr>
            <w:tcW w:w="3940" w:type="dxa"/>
            <w:tcBorders>
              <w:top w:val="nil"/>
              <w:left w:val="single" w:sz="4" w:space="0" w:color="auto"/>
              <w:bottom w:val="single" w:sz="4" w:space="0" w:color="auto"/>
              <w:right w:val="single" w:sz="4" w:space="0" w:color="auto"/>
            </w:tcBorders>
            <w:shd w:val="clear" w:color="auto" w:fill="auto"/>
            <w:noWrap/>
            <w:vAlign w:val="center"/>
            <w:hideMark/>
          </w:tcPr>
          <w:p w14:paraId="2618F629" w14:textId="77777777" w:rsidR="00C75F20" w:rsidRPr="00C75F20" w:rsidRDefault="00C75F20" w:rsidP="00C75F20">
            <w:pPr>
              <w:widowControl/>
              <w:autoSpaceDE/>
              <w:autoSpaceDN/>
              <w:rPr>
                <w:rFonts w:ascii="Calibri" w:hAnsi="Calibri" w:cs="Calibri"/>
                <w:color w:val="000000"/>
                <w:lang w:eastAsia="pl-PL"/>
              </w:rPr>
            </w:pPr>
            <w:r w:rsidRPr="00C75F20">
              <w:rPr>
                <w:rFonts w:ascii="Calibri" w:hAnsi="Calibri" w:cs="Calibri"/>
                <w:color w:val="000000"/>
                <w:lang w:eastAsia="pl-PL"/>
              </w:rPr>
              <w:t xml:space="preserve">Szyna </w:t>
            </w:r>
            <w:proofErr w:type="spellStart"/>
            <w:r w:rsidRPr="00C75F20">
              <w:rPr>
                <w:rFonts w:ascii="Calibri" w:hAnsi="Calibri" w:cs="Calibri"/>
                <w:color w:val="000000"/>
                <w:lang w:eastAsia="pl-PL"/>
              </w:rPr>
              <w:t>niskoprofilowa</w:t>
            </w:r>
            <w:proofErr w:type="spellEnd"/>
          </w:p>
        </w:tc>
        <w:tc>
          <w:tcPr>
            <w:tcW w:w="4986" w:type="dxa"/>
            <w:tcBorders>
              <w:top w:val="nil"/>
              <w:left w:val="nil"/>
              <w:bottom w:val="single" w:sz="4" w:space="0" w:color="auto"/>
              <w:right w:val="single" w:sz="4" w:space="0" w:color="auto"/>
            </w:tcBorders>
            <w:shd w:val="clear" w:color="auto" w:fill="auto"/>
            <w:vAlign w:val="center"/>
            <w:hideMark/>
          </w:tcPr>
          <w:p w14:paraId="26A8425C" w14:textId="77777777" w:rsidR="00C75F20" w:rsidRPr="00C75F20" w:rsidRDefault="00C75F20" w:rsidP="00C75F20">
            <w:pPr>
              <w:widowControl/>
              <w:autoSpaceDE/>
              <w:autoSpaceDN/>
              <w:rPr>
                <w:rFonts w:ascii="Calibri" w:hAnsi="Calibri" w:cs="Calibri"/>
                <w:color w:val="000000"/>
                <w:lang w:eastAsia="pl-PL"/>
              </w:rPr>
            </w:pPr>
            <w:r w:rsidRPr="00C75F20">
              <w:rPr>
                <w:rFonts w:ascii="Calibri" w:hAnsi="Calibri" w:cs="Calibri"/>
                <w:color w:val="000000"/>
                <w:lang w:eastAsia="pl-PL"/>
              </w:rPr>
              <w:t>tak</w:t>
            </w:r>
          </w:p>
        </w:tc>
        <w:tc>
          <w:tcPr>
            <w:tcW w:w="3327" w:type="dxa"/>
            <w:tcBorders>
              <w:top w:val="nil"/>
              <w:left w:val="nil"/>
              <w:bottom w:val="single" w:sz="4" w:space="0" w:color="auto"/>
              <w:right w:val="single" w:sz="4" w:space="0" w:color="auto"/>
            </w:tcBorders>
          </w:tcPr>
          <w:p w14:paraId="061F8915" w14:textId="77777777" w:rsidR="00C75F20" w:rsidRPr="00C75F20" w:rsidRDefault="00C75F20" w:rsidP="00C75F20">
            <w:pPr>
              <w:widowControl/>
              <w:autoSpaceDE/>
              <w:autoSpaceDN/>
              <w:rPr>
                <w:rFonts w:ascii="Calibri" w:hAnsi="Calibri" w:cs="Calibri"/>
                <w:color w:val="000000"/>
                <w:lang w:eastAsia="pl-PL"/>
              </w:rPr>
            </w:pPr>
          </w:p>
        </w:tc>
      </w:tr>
      <w:tr w:rsidR="00C75F20" w:rsidRPr="00C75F20" w14:paraId="656F864B" w14:textId="02DAA7ED" w:rsidTr="001832DE">
        <w:trPr>
          <w:trHeight w:val="1800"/>
        </w:trPr>
        <w:tc>
          <w:tcPr>
            <w:tcW w:w="3940" w:type="dxa"/>
            <w:tcBorders>
              <w:top w:val="nil"/>
              <w:left w:val="single" w:sz="4" w:space="0" w:color="auto"/>
              <w:bottom w:val="single" w:sz="4" w:space="0" w:color="auto"/>
              <w:right w:val="single" w:sz="4" w:space="0" w:color="auto"/>
            </w:tcBorders>
            <w:shd w:val="clear" w:color="auto" w:fill="auto"/>
            <w:noWrap/>
            <w:vAlign w:val="center"/>
            <w:hideMark/>
          </w:tcPr>
          <w:p w14:paraId="37EE8EF8" w14:textId="77777777" w:rsidR="00C75F20" w:rsidRPr="00C75F20" w:rsidRDefault="00C75F20" w:rsidP="00C75F20">
            <w:pPr>
              <w:widowControl/>
              <w:autoSpaceDE/>
              <w:autoSpaceDN/>
              <w:rPr>
                <w:rFonts w:ascii="Calibri" w:hAnsi="Calibri" w:cs="Calibri"/>
                <w:color w:val="000000"/>
                <w:lang w:eastAsia="pl-PL"/>
              </w:rPr>
            </w:pPr>
            <w:r w:rsidRPr="00C75F20">
              <w:rPr>
                <w:rFonts w:ascii="Calibri" w:hAnsi="Calibri" w:cs="Calibri"/>
                <w:color w:val="000000"/>
                <w:lang w:eastAsia="pl-PL"/>
              </w:rPr>
              <w:t>Obsługiwane systemy operacyjne</w:t>
            </w:r>
          </w:p>
        </w:tc>
        <w:tc>
          <w:tcPr>
            <w:tcW w:w="4986" w:type="dxa"/>
            <w:tcBorders>
              <w:top w:val="nil"/>
              <w:left w:val="nil"/>
              <w:bottom w:val="single" w:sz="4" w:space="0" w:color="auto"/>
              <w:right w:val="single" w:sz="4" w:space="0" w:color="auto"/>
            </w:tcBorders>
            <w:shd w:val="clear" w:color="auto" w:fill="auto"/>
            <w:vAlign w:val="center"/>
            <w:hideMark/>
          </w:tcPr>
          <w:p w14:paraId="55EFA3E6" w14:textId="77777777" w:rsidR="00C75F20" w:rsidRPr="00C75F20" w:rsidRDefault="00C75F20" w:rsidP="00C75F20">
            <w:pPr>
              <w:widowControl/>
              <w:autoSpaceDE/>
              <w:autoSpaceDN/>
              <w:rPr>
                <w:rFonts w:ascii="Calibri" w:hAnsi="Calibri" w:cs="Calibri"/>
                <w:color w:val="000000"/>
                <w:lang w:eastAsia="pl-PL"/>
              </w:rPr>
            </w:pPr>
            <w:r w:rsidRPr="00C75F20">
              <w:rPr>
                <w:rFonts w:ascii="Calibri" w:hAnsi="Calibri" w:cs="Calibri"/>
                <w:color w:val="000000"/>
                <w:lang w:eastAsia="pl-PL"/>
              </w:rPr>
              <w:t>Windows Server 2008 R2,Windows Server 2008 R2 x64,Windows Server 2008 x64,Windows Server 2012 R2,Windows Server 2012 R2 x64 , Windows Server 2016, Windows Server 2019</w:t>
            </w:r>
          </w:p>
        </w:tc>
        <w:tc>
          <w:tcPr>
            <w:tcW w:w="3327" w:type="dxa"/>
            <w:tcBorders>
              <w:top w:val="nil"/>
              <w:left w:val="nil"/>
              <w:bottom w:val="single" w:sz="4" w:space="0" w:color="auto"/>
              <w:right w:val="single" w:sz="4" w:space="0" w:color="auto"/>
            </w:tcBorders>
          </w:tcPr>
          <w:p w14:paraId="1968D28B" w14:textId="77777777" w:rsidR="00C75F20" w:rsidRPr="00C75F20" w:rsidRDefault="00C75F20" w:rsidP="00C75F20">
            <w:pPr>
              <w:widowControl/>
              <w:autoSpaceDE/>
              <w:autoSpaceDN/>
              <w:rPr>
                <w:rFonts w:ascii="Calibri" w:hAnsi="Calibri" w:cs="Calibri"/>
                <w:color w:val="000000"/>
                <w:lang w:eastAsia="pl-PL"/>
              </w:rPr>
            </w:pPr>
          </w:p>
        </w:tc>
      </w:tr>
      <w:tr w:rsidR="00C75F20" w:rsidRPr="00C75F20" w14:paraId="3ED007E6" w14:textId="6561CEC0" w:rsidTr="001832DE">
        <w:trPr>
          <w:trHeight w:val="300"/>
        </w:trPr>
        <w:tc>
          <w:tcPr>
            <w:tcW w:w="3940" w:type="dxa"/>
            <w:tcBorders>
              <w:top w:val="nil"/>
              <w:left w:val="single" w:sz="4" w:space="0" w:color="auto"/>
              <w:bottom w:val="single" w:sz="4" w:space="0" w:color="auto"/>
              <w:right w:val="single" w:sz="4" w:space="0" w:color="auto"/>
            </w:tcBorders>
            <w:shd w:val="clear" w:color="auto" w:fill="auto"/>
            <w:noWrap/>
            <w:vAlign w:val="center"/>
            <w:hideMark/>
          </w:tcPr>
          <w:p w14:paraId="027FDFFD" w14:textId="77777777" w:rsidR="00C75F20" w:rsidRPr="00C75F20" w:rsidRDefault="00C75F20" w:rsidP="00C75F20">
            <w:pPr>
              <w:widowControl/>
              <w:autoSpaceDE/>
              <w:autoSpaceDN/>
              <w:rPr>
                <w:rFonts w:ascii="Calibri" w:hAnsi="Calibri" w:cs="Calibri"/>
                <w:color w:val="000000"/>
                <w:lang w:eastAsia="pl-PL"/>
              </w:rPr>
            </w:pPr>
            <w:r w:rsidRPr="00C75F20">
              <w:rPr>
                <w:rFonts w:ascii="Calibri" w:hAnsi="Calibri" w:cs="Calibri"/>
                <w:color w:val="000000"/>
                <w:lang w:eastAsia="pl-PL"/>
              </w:rPr>
              <w:t>Gwarancja</w:t>
            </w:r>
          </w:p>
        </w:tc>
        <w:tc>
          <w:tcPr>
            <w:tcW w:w="4986" w:type="dxa"/>
            <w:tcBorders>
              <w:top w:val="nil"/>
              <w:left w:val="nil"/>
              <w:bottom w:val="single" w:sz="4" w:space="0" w:color="auto"/>
              <w:right w:val="single" w:sz="4" w:space="0" w:color="auto"/>
            </w:tcBorders>
            <w:shd w:val="clear" w:color="auto" w:fill="auto"/>
            <w:vAlign w:val="center"/>
            <w:hideMark/>
          </w:tcPr>
          <w:p w14:paraId="7EC0A03C" w14:textId="77777777" w:rsidR="00C75F20" w:rsidRPr="00C75F20" w:rsidRDefault="00C75F20" w:rsidP="00C75F20">
            <w:pPr>
              <w:widowControl/>
              <w:autoSpaceDE/>
              <w:autoSpaceDN/>
              <w:rPr>
                <w:rFonts w:ascii="Calibri" w:hAnsi="Calibri" w:cs="Calibri"/>
                <w:color w:val="000000"/>
                <w:lang w:eastAsia="pl-PL"/>
              </w:rPr>
            </w:pPr>
            <w:r w:rsidRPr="00C75F20">
              <w:rPr>
                <w:rFonts w:ascii="Calibri" w:hAnsi="Calibri" w:cs="Calibri"/>
                <w:color w:val="000000"/>
                <w:lang w:eastAsia="pl-PL"/>
              </w:rPr>
              <w:t>12 miesięcy</w:t>
            </w:r>
          </w:p>
        </w:tc>
        <w:tc>
          <w:tcPr>
            <w:tcW w:w="3327" w:type="dxa"/>
            <w:tcBorders>
              <w:top w:val="nil"/>
              <w:left w:val="nil"/>
              <w:bottom w:val="single" w:sz="4" w:space="0" w:color="auto"/>
              <w:right w:val="single" w:sz="4" w:space="0" w:color="auto"/>
            </w:tcBorders>
          </w:tcPr>
          <w:p w14:paraId="74458BB1" w14:textId="77777777" w:rsidR="00C75F20" w:rsidRPr="00C75F20" w:rsidRDefault="00C75F20" w:rsidP="00C75F20">
            <w:pPr>
              <w:widowControl/>
              <w:autoSpaceDE/>
              <w:autoSpaceDN/>
              <w:rPr>
                <w:rFonts w:ascii="Calibri" w:hAnsi="Calibri" w:cs="Calibri"/>
                <w:color w:val="000000"/>
                <w:lang w:eastAsia="pl-PL"/>
              </w:rPr>
            </w:pPr>
          </w:p>
        </w:tc>
      </w:tr>
    </w:tbl>
    <w:p w14:paraId="4DCBD4E6" w14:textId="77777777" w:rsidR="00C75F20" w:rsidRPr="00C75F20" w:rsidRDefault="00C75F20" w:rsidP="00C75F20">
      <w:pPr>
        <w:widowControl/>
        <w:autoSpaceDE/>
        <w:autoSpaceDN/>
        <w:ind w:firstLine="708"/>
        <w:rPr>
          <w:rFonts w:ascii="Calibri" w:hAnsi="Calibri" w:cs="Calibri"/>
          <w:b/>
          <w:iCs/>
          <w:lang w:eastAsia="pl-PL"/>
        </w:rPr>
      </w:pPr>
    </w:p>
    <w:p w14:paraId="13FB1FB9" w14:textId="7C907B7C" w:rsidR="009262D7" w:rsidRPr="00BC3BD6" w:rsidRDefault="009262D7" w:rsidP="001832DE">
      <w:pPr>
        <w:widowControl/>
        <w:autoSpaceDE/>
        <w:autoSpaceDN/>
        <w:ind w:left="360"/>
        <w:jc w:val="both"/>
        <w:rPr>
          <w:rFonts w:ascii="Calibri" w:hAnsi="Calibri" w:cs="Calibri"/>
        </w:rPr>
      </w:pPr>
      <w:r>
        <w:rPr>
          <w:rFonts w:ascii="Calibri" w:hAnsi="Calibri" w:cs="Calibri"/>
          <w:b/>
          <w:bCs/>
        </w:rPr>
        <w:t xml:space="preserve">II. </w:t>
      </w:r>
      <w:r w:rsidRPr="00BC3BD6">
        <w:rPr>
          <w:rFonts w:ascii="Calibri" w:hAnsi="Calibri" w:cs="Calibri"/>
          <w:b/>
          <w:bCs/>
        </w:rPr>
        <w:t xml:space="preserve">Kryterium </w:t>
      </w:r>
      <w:r>
        <w:rPr>
          <w:rFonts w:ascii="Calibri" w:hAnsi="Calibri" w:cs="Calibri"/>
          <w:b/>
          <w:bCs/>
        </w:rPr>
        <w:t>o</w:t>
      </w:r>
      <w:r w:rsidRPr="00BC3BD6">
        <w:rPr>
          <w:rFonts w:ascii="Calibri" w:hAnsi="Calibri" w:cs="Calibri"/>
          <w:b/>
          <w:bCs/>
        </w:rPr>
        <w:t>kres gwarancji:</w:t>
      </w:r>
    </w:p>
    <w:p w14:paraId="23FCC7BD" w14:textId="77777777" w:rsidR="009262D7" w:rsidRPr="00BC3BD6" w:rsidRDefault="009262D7" w:rsidP="009262D7">
      <w:pPr>
        <w:jc w:val="both"/>
        <w:rPr>
          <w:rFonts w:ascii="Calibri" w:hAnsi="Calibri" w:cs="Calibri"/>
        </w:rPr>
      </w:pPr>
      <w:r w:rsidRPr="00BC3BD6">
        <w:rPr>
          <w:rFonts w:ascii="Calibri" w:hAnsi="Calibri" w:cs="Calibri"/>
          <w:color w:val="000000"/>
        </w:rPr>
        <w:t xml:space="preserve">Oświadczam, że na zaoferowany przedmiot zamówienia udzielam gwarancji na okres (w miesiącach): </w:t>
      </w:r>
    </w:p>
    <w:p w14:paraId="338754BC" w14:textId="63C8E7EE" w:rsidR="009262D7" w:rsidRPr="0098679C" w:rsidRDefault="009262D7" w:rsidP="001832DE">
      <w:pPr>
        <w:widowControl/>
        <w:adjustRightInd w:val="0"/>
        <w:ind w:left="1440"/>
        <w:contextualSpacing/>
        <w:jc w:val="both"/>
        <w:rPr>
          <w:rFonts w:ascii="Calibri" w:hAnsi="Calibri" w:cs="Calibri"/>
        </w:rPr>
      </w:pPr>
      <w:r>
        <w:rPr>
          <w:rFonts w:ascii="Calibri" w:hAnsi="Calibri" w:cs="Calibri"/>
        </w:rPr>
        <w:t xml:space="preserve">1) </w:t>
      </w:r>
      <w:r w:rsidRPr="0098679C">
        <w:rPr>
          <w:rFonts w:ascii="Calibri" w:hAnsi="Calibri" w:cs="Calibri"/>
        </w:rPr>
        <w:t xml:space="preserve">…..  miesięczny okres gwarancji  na dostarczone Urządzenia dla poz. 1 </w:t>
      </w:r>
      <w:r>
        <w:rPr>
          <w:rFonts w:ascii="Calibri" w:hAnsi="Calibri" w:cs="Calibri"/>
        </w:rPr>
        <w:t xml:space="preserve">cz. II </w:t>
      </w:r>
      <w:r w:rsidRPr="0098679C">
        <w:rPr>
          <w:rFonts w:ascii="Calibri" w:hAnsi="Calibri" w:cs="Calibri"/>
        </w:rPr>
        <w:t>OPZ</w:t>
      </w:r>
    </w:p>
    <w:p w14:paraId="69CA772D" w14:textId="2D76724C" w:rsidR="009262D7" w:rsidRPr="0098679C" w:rsidRDefault="009262D7" w:rsidP="001832DE">
      <w:pPr>
        <w:widowControl/>
        <w:adjustRightInd w:val="0"/>
        <w:ind w:left="1440"/>
        <w:contextualSpacing/>
        <w:jc w:val="both"/>
        <w:rPr>
          <w:rFonts w:ascii="Calibri" w:hAnsi="Calibri" w:cs="Calibri"/>
        </w:rPr>
      </w:pPr>
      <w:r>
        <w:rPr>
          <w:rFonts w:ascii="Calibri" w:hAnsi="Calibri" w:cs="Calibri"/>
        </w:rPr>
        <w:t xml:space="preserve">2) </w:t>
      </w:r>
      <w:r w:rsidRPr="0098679C">
        <w:rPr>
          <w:rFonts w:ascii="Calibri" w:hAnsi="Calibri" w:cs="Calibri"/>
        </w:rPr>
        <w:t xml:space="preserve"> ….. miesięczny okres gwarancji  na dostarczone Urządzenia dla poz. 2 </w:t>
      </w:r>
      <w:r>
        <w:rPr>
          <w:rFonts w:ascii="Calibri" w:hAnsi="Calibri" w:cs="Calibri"/>
        </w:rPr>
        <w:t>cz. II</w:t>
      </w:r>
      <w:r w:rsidRPr="0098679C">
        <w:rPr>
          <w:rFonts w:ascii="Calibri" w:hAnsi="Calibri" w:cs="Calibri"/>
        </w:rPr>
        <w:t>OPZ</w:t>
      </w:r>
    </w:p>
    <w:p w14:paraId="174AF31C" w14:textId="340BA979" w:rsidR="009262D7" w:rsidRPr="0098679C" w:rsidRDefault="009262D7" w:rsidP="001832DE">
      <w:pPr>
        <w:widowControl/>
        <w:adjustRightInd w:val="0"/>
        <w:ind w:left="1440"/>
        <w:contextualSpacing/>
        <w:jc w:val="both"/>
        <w:rPr>
          <w:rFonts w:ascii="Calibri" w:hAnsi="Calibri" w:cs="Calibri"/>
        </w:rPr>
      </w:pPr>
      <w:r>
        <w:rPr>
          <w:rFonts w:ascii="Calibri" w:hAnsi="Calibri" w:cs="Calibri"/>
        </w:rPr>
        <w:t>3)</w:t>
      </w:r>
      <w:r w:rsidRPr="0098679C">
        <w:rPr>
          <w:rFonts w:ascii="Calibri" w:hAnsi="Calibri" w:cs="Calibri"/>
        </w:rPr>
        <w:t xml:space="preserve"> ….. miesięczny okres gwarancji  na dostarczone Urządzenia dla poz. 3 </w:t>
      </w:r>
      <w:r>
        <w:rPr>
          <w:rFonts w:ascii="Calibri" w:hAnsi="Calibri" w:cs="Calibri"/>
        </w:rPr>
        <w:t>cz. II</w:t>
      </w:r>
      <w:r w:rsidRPr="0098679C">
        <w:rPr>
          <w:rFonts w:ascii="Calibri" w:hAnsi="Calibri" w:cs="Calibri"/>
        </w:rPr>
        <w:t>OPZ</w:t>
      </w:r>
    </w:p>
    <w:p w14:paraId="315D3305" w14:textId="3E7154F5" w:rsidR="009262D7" w:rsidRPr="0098679C" w:rsidRDefault="009262D7" w:rsidP="001832DE">
      <w:pPr>
        <w:widowControl/>
        <w:adjustRightInd w:val="0"/>
        <w:ind w:left="1440"/>
        <w:contextualSpacing/>
        <w:jc w:val="both"/>
        <w:rPr>
          <w:rFonts w:ascii="Calibri" w:hAnsi="Calibri" w:cs="Calibri"/>
        </w:rPr>
      </w:pPr>
      <w:r>
        <w:rPr>
          <w:rFonts w:ascii="Calibri" w:hAnsi="Calibri" w:cs="Calibri"/>
        </w:rPr>
        <w:t>4)</w:t>
      </w:r>
      <w:r w:rsidRPr="0098679C">
        <w:rPr>
          <w:rFonts w:ascii="Calibri" w:hAnsi="Calibri" w:cs="Calibri"/>
        </w:rPr>
        <w:t xml:space="preserve">….. miesięczny okres gwarancji  na dostarczone Urządzenia dla poz. 4 </w:t>
      </w:r>
      <w:r>
        <w:rPr>
          <w:rFonts w:ascii="Calibri" w:hAnsi="Calibri" w:cs="Calibri"/>
        </w:rPr>
        <w:t xml:space="preserve">cz. II </w:t>
      </w:r>
      <w:r w:rsidRPr="0098679C">
        <w:rPr>
          <w:rFonts w:ascii="Calibri" w:hAnsi="Calibri" w:cs="Calibri"/>
        </w:rPr>
        <w:t>OPZ</w:t>
      </w:r>
    </w:p>
    <w:p w14:paraId="45096C14" w14:textId="3B1CA7F9" w:rsidR="009262D7" w:rsidRPr="004E0D77" w:rsidRDefault="009262D7" w:rsidP="009262D7">
      <w:pPr>
        <w:adjustRightInd w:val="0"/>
        <w:jc w:val="both"/>
        <w:rPr>
          <w:rFonts w:ascii="Calibri" w:hAnsi="Calibri" w:cs="Calibri"/>
          <w:b/>
          <w:bCs/>
        </w:rPr>
      </w:pPr>
      <w:r w:rsidRPr="00BC3BD6">
        <w:rPr>
          <w:rFonts w:ascii="Calibri" w:eastAsia="Calibri" w:hAnsi="Calibri" w:cs="Calibri"/>
          <w:i/>
        </w:rPr>
        <w:t>* Zamawiający nie dopuszcza okresu gwarancji krótszego niż wskazany w OPZ</w:t>
      </w:r>
      <w:r>
        <w:rPr>
          <w:rFonts w:ascii="Calibri" w:eastAsia="Calibri" w:hAnsi="Calibri" w:cs="Calibri"/>
          <w:i/>
        </w:rPr>
        <w:t xml:space="preserve"> jako minimalny- </w:t>
      </w:r>
      <w:r>
        <w:rPr>
          <w:rFonts w:ascii="Calibri" w:hAnsi="Calibri" w:cs="Calibri"/>
        </w:rPr>
        <w:t>36</w:t>
      </w:r>
      <w:r w:rsidRPr="0098679C">
        <w:rPr>
          <w:rFonts w:ascii="Calibri" w:hAnsi="Calibri" w:cs="Calibri"/>
        </w:rPr>
        <w:t xml:space="preserve"> miesięcy w przypadku poz. 1</w:t>
      </w:r>
      <w:r>
        <w:rPr>
          <w:rFonts w:ascii="Calibri" w:hAnsi="Calibri" w:cs="Calibri"/>
        </w:rPr>
        <w:t xml:space="preserve">-2 w cz. II i 24 miesiące w przypadku poz. </w:t>
      </w:r>
      <w:r w:rsidRPr="0098679C">
        <w:rPr>
          <w:rFonts w:ascii="Calibri" w:hAnsi="Calibri" w:cs="Calibri"/>
        </w:rPr>
        <w:t>3</w:t>
      </w:r>
      <w:r>
        <w:rPr>
          <w:rFonts w:ascii="Calibri" w:hAnsi="Calibri" w:cs="Calibri"/>
        </w:rPr>
        <w:t xml:space="preserve"> w cz. II oraz 12 miesięcy w przypadku poz. 4 w cz. II. </w:t>
      </w:r>
      <w:r w:rsidRPr="0098679C">
        <w:rPr>
          <w:rFonts w:ascii="Calibri" w:hAnsi="Calibri" w:cs="Calibri"/>
        </w:rPr>
        <w:t>Zaoferowanie okresów gwarancji krótszych niż wskazane</w:t>
      </w:r>
      <w:r w:rsidRPr="0098679C">
        <w:rPr>
          <w:rFonts w:ascii="Calibri" w:hAnsi="Calibri" w:cs="Calibri"/>
          <w:b/>
          <w:bCs/>
        </w:rPr>
        <w:t xml:space="preserve"> </w:t>
      </w:r>
      <w:r w:rsidRPr="0098679C">
        <w:rPr>
          <w:rFonts w:ascii="Calibri" w:hAnsi="Calibri" w:cs="Calibri"/>
        </w:rPr>
        <w:t>powyżej dla danej pozycji oznaczać będzie złożenie oferty niezgodnej z SWZ.</w:t>
      </w:r>
    </w:p>
    <w:p w14:paraId="79C33FBA" w14:textId="77777777" w:rsidR="000230BD" w:rsidRDefault="000230BD" w:rsidP="009237AB">
      <w:pPr>
        <w:jc w:val="both"/>
        <w:rPr>
          <w:rFonts w:ascii="Calibri" w:hAnsi="Calibri" w:cs="Calibri"/>
          <w:b/>
          <w:bCs/>
        </w:rPr>
      </w:pPr>
    </w:p>
    <w:p w14:paraId="3E48DABD" w14:textId="6FA6E83B" w:rsidR="009237AB" w:rsidRPr="005D02DC" w:rsidRDefault="009237AB" w:rsidP="009237AB">
      <w:pPr>
        <w:jc w:val="both"/>
        <w:rPr>
          <w:rFonts w:ascii="Calibri" w:hAnsi="Calibri" w:cs="Calibri"/>
          <w:b/>
          <w:bCs/>
        </w:rPr>
      </w:pPr>
      <w:r w:rsidRPr="005D02DC">
        <w:rPr>
          <w:rFonts w:ascii="Calibri" w:hAnsi="Calibri" w:cs="Calibri"/>
          <w:b/>
          <w:bCs/>
        </w:rPr>
        <w:t xml:space="preserve">CZĘŚĆ </w:t>
      </w:r>
      <w:r w:rsidR="00C75F20">
        <w:rPr>
          <w:rFonts w:ascii="Calibri" w:hAnsi="Calibri" w:cs="Calibri"/>
          <w:b/>
          <w:bCs/>
        </w:rPr>
        <w:t>II</w:t>
      </w:r>
      <w:r w:rsidRPr="005D02DC">
        <w:rPr>
          <w:rFonts w:ascii="Calibri" w:hAnsi="Calibri" w:cs="Calibri"/>
          <w:b/>
          <w:bCs/>
        </w:rPr>
        <w:t xml:space="preserve">I: </w:t>
      </w:r>
    </w:p>
    <w:p w14:paraId="0BFC5FBD" w14:textId="77777777" w:rsidR="009237AB" w:rsidRPr="00BC3BD6" w:rsidRDefault="009237AB" w:rsidP="009237AB">
      <w:pPr>
        <w:tabs>
          <w:tab w:val="left" w:pos="284"/>
        </w:tabs>
        <w:jc w:val="both"/>
        <w:rPr>
          <w:rFonts w:ascii="Calibri" w:hAnsi="Calibri" w:cs="Calibri"/>
          <w:b/>
        </w:rPr>
      </w:pPr>
      <w:r w:rsidRPr="00BC3BD6">
        <w:rPr>
          <w:rFonts w:ascii="Calibri" w:hAnsi="Calibri" w:cs="Calibri"/>
          <w:b/>
        </w:rPr>
        <w:t>Kryterium cena brutto zamówienia</w:t>
      </w:r>
    </w:p>
    <w:p w14:paraId="6BF19400" w14:textId="77777777" w:rsidR="009237AB" w:rsidRPr="00BC3BD6" w:rsidRDefault="009237AB" w:rsidP="009237AB">
      <w:pPr>
        <w:rPr>
          <w:rFonts w:ascii="Calibri" w:hAnsi="Calibri" w:cs="Calibri"/>
        </w:rPr>
      </w:pPr>
      <w:r w:rsidRPr="00BC3BD6">
        <w:rPr>
          <w:rFonts w:ascii="Calibri" w:hAnsi="Calibri" w:cs="Calibri"/>
          <w:color w:val="2D2D2D"/>
          <w:shd w:val="clear" w:color="auto" w:fill="FFFFFF"/>
        </w:rPr>
        <w:t>Oferujemy wykonanie przedmiotu zamówienia w zakresie objętym SWZ za:</w:t>
      </w:r>
      <w:r w:rsidRPr="00BC3BD6">
        <w:rPr>
          <w:rFonts w:ascii="Calibri" w:hAnsi="Calibri" w:cs="Calibri"/>
          <w:color w:val="2D2D2D"/>
        </w:rPr>
        <w:br/>
      </w:r>
      <w:r w:rsidRPr="00BC3BD6">
        <w:rPr>
          <w:rFonts w:ascii="Calibri" w:hAnsi="Calibri" w:cs="Calibri"/>
          <w:color w:val="2D2D2D"/>
          <w:shd w:val="clear" w:color="auto" w:fill="FFFFFF"/>
        </w:rPr>
        <w:t xml:space="preserve">cenę brutto (łącznie z podatkiem VAT)*: _____________PLN </w:t>
      </w:r>
      <w:r w:rsidRPr="00BC3BD6">
        <w:rPr>
          <w:rFonts w:ascii="Calibri" w:hAnsi="Calibri" w:cs="Calibri"/>
          <w:color w:val="2D2D2D"/>
        </w:rPr>
        <w:br/>
      </w:r>
      <w:r w:rsidRPr="00BC3BD6">
        <w:rPr>
          <w:rFonts w:ascii="Calibri" w:hAnsi="Calibri" w:cs="Calibri"/>
          <w:color w:val="2D2D2D"/>
          <w:shd w:val="clear" w:color="auto" w:fill="FFFFFF"/>
        </w:rPr>
        <w:t>(słownie : ___________________________________________________________________)</w:t>
      </w:r>
      <w:r w:rsidRPr="00BC3BD6">
        <w:rPr>
          <w:rFonts w:ascii="Calibri" w:hAnsi="Calibri" w:cs="Calibri"/>
        </w:rPr>
        <w:t xml:space="preserve"> </w:t>
      </w:r>
    </w:p>
    <w:p w14:paraId="2DC7A2A3" w14:textId="3E7F0B81" w:rsidR="009237AB" w:rsidRPr="00BC3BD6" w:rsidRDefault="009237AB" w:rsidP="009237AB">
      <w:pPr>
        <w:rPr>
          <w:rFonts w:ascii="Calibri" w:hAnsi="Calibri" w:cs="Calibri"/>
        </w:rPr>
      </w:pPr>
      <w:r w:rsidRPr="00BC3BD6">
        <w:rPr>
          <w:rFonts w:ascii="Calibri" w:hAnsi="Calibri" w:cs="Calibri"/>
        </w:rPr>
        <w:t xml:space="preserve">(suma pozycji „Całkowita cena brutto zamówienia” z poniższej tabeli nr </w:t>
      </w:r>
      <w:r w:rsidR="00CA489C">
        <w:rPr>
          <w:rFonts w:ascii="Calibri" w:hAnsi="Calibri" w:cs="Calibri"/>
        </w:rPr>
        <w:t>4</w:t>
      </w:r>
      <w:r w:rsidRPr="00BC3BD6">
        <w:rPr>
          <w:rFonts w:ascii="Calibri" w:hAnsi="Calibri" w:cs="Calibri"/>
        </w:rPr>
        <w:t>)</w:t>
      </w:r>
    </w:p>
    <w:p w14:paraId="5EB70A93" w14:textId="2B9A5EA8" w:rsidR="009237AB" w:rsidRPr="00DF09C3" w:rsidRDefault="009237AB" w:rsidP="009237AB">
      <w:pPr>
        <w:rPr>
          <w:rFonts w:ascii="Calibri" w:hAnsi="Calibri" w:cs="Calibri"/>
          <w:i/>
          <w:iCs/>
          <w:color w:val="2D2D2D"/>
          <w:shd w:val="clear" w:color="auto" w:fill="FFFFFF"/>
        </w:rPr>
      </w:pPr>
      <w:r w:rsidRPr="00BC3BD6">
        <w:rPr>
          <w:rFonts w:ascii="Calibri" w:hAnsi="Calibri" w:cs="Calibri"/>
          <w:color w:val="2D2D2D"/>
          <w:shd w:val="clear" w:color="auto" w:fill="FFFFFF"/>
        </w:rPr>
        <w:t>*</w:t>
      </w:r>
      <w:r w:rsidRPr="00DF09C3">
        <w:rPr>
          <w:rFonts w:ascii="Calibri" w:hAnsi="Calibri" w:cs="Calibri"/>
          <w:i/>
          <w:iCs/>
          <w:color w:val="2D2D2D"/>
          <w:shd w:val="clear" w:color="auto" w:fill="FFFFFF"/>
        </w:rPr>
        <w:t xml:space="preserve">W przypadku, gdy ofertę składa </w:t>
      </w:r>
      <w:r w:rsidRPr="00DF09C3">
        <w:rPr>
          <w:rFonts w:ascii="Calibri" w:hAnsi="Calibri" w:cs="Calibri"/>
          <w:b/>
          <w:bCs/>
          <w:i/>
          <w:iCs/>
          <w:color w:val="2D2D2D"/>
          <w:shd w:val="clear" w:color="auto" w:fill="FFFFFF"/>
        </w:rPr>
        <w:t>Wykonawca zagraniczny,</w:t>
      </w:r>
      <w:r w:rsidRPr="00DF09C3">
        <w:rPr>
          <w:rFonts w:ascii="Calibri" w:hAnsi="Calibri" w:cs="Calibri"/>
          <w:i/>
          <w:iCs/>
          <w:color w:val="2D2D2D"/>
          <w:shd w:val="clear" w:color="auto" w:fill="FFFFFF"/>
        </w:rPr>
        <w:t xml:space="preserve"> który na podstawie odrębnych przepisów nie jest zobowiązany do uiszczenia podatku VAT w Polsce należy wpisać cenę netto.</w:t>
      </w:r>
    </w:p>
    <w:p w14:paraId="4EE1602F" w14:textId="77777777" w:rsidR="009237AB" w:rsidRDefault="009237AB" w:rsidP="009237AB">
      <w:pPr>
        <w:spacing w:line="276" w:lineRule="auto"/>
        <w:rPr>
          <w:b/>
          <w:u w:val="single"/>
        </w:rPr>
      </w:pPr>
    </w:p>
    <w:p w14:paraId="7A652C9E" w14:textId="77777777" w:rsidR="00CA489C" w:rsidRPr="00CA489C" w:rsidRDefault="00CA489C" w:rsidP="00CA489C">
      <w:pPr>
        <w:spacing w:line="276" w:lineRule="auto"/>
        <w:rPr>
          <w:b/>
          <w:u w:val="single"/>
        </w:rPr>
      </w:pPr>
      <w:r w:rsidRPr="00CA489C">
        <w:rPr>
          <w:b/>
          <w:u w:val="single"/>
        </w:rPr>
        <w:t xml:space="preserve">Oświadczam, że wybór naszej oferty będzie/nie będzie** prowadził do powstania u Zamawiającego obowiązku podatkowego zgodnie z przepisami o podatku od towarów i usług w myśl art. 225  ust.  1 ustawy </w:t>
      </w:r>
      <w:proofErr w:type="spellStart"/>
      <w:r w:rsidRPr="00CA489C">
        <w:rPr>
          <w:b/>
          <w:u w:val="single"/>
        </w:rPr>
        <w:t>Pzp</w:t>
      </w:r>
      <w:proofErr w:type="spellEnd"/>
      <w:r w:rsidRPr="00CA489C">
        <w:rPr>
          <w:b/>
          <w:u w:val="single"/>
        </w:rPr>
        <w:t xml:space="preserve">. Jeśli ten punkt nie zostanie wypełniony przez Wykonawcę, Zamawiający uznaje, że  wybór  oferty  Wykonawcy  nie  będzie prowadził  do  powstania  u Zamawiającego  obowiązku podatkowego zgodnie z przepisami o podatku od towarów i usług w myśl art. 225 ust. 1ustawy  </w:t>
      </w:r>
      <w:proofErr w:type="spellStart"/>
      <w:r w:rsidRPr="00CA489C">
        <w:rPr>
          <w:b/>
          <w:u w:val="single"/>
        </w:rPr>
        <w:t>Pzp</w:t>
      </w:r>
      <w:proofErr w:type="spellEnd"/>
      <w:r w:rsidRPr="00CA489C">
        <w:rPr>
          <w:b/>
          <w:u w:val="single"/>
        </w:rPr>
        <w:t>.</w:t>
      </w:r>
    </w:p>
    <w:p w14:paraId="166D96CC" w14:textId="77777777" w:rsidR="00CA489C" w:rsidRPr="00CA489C" w:rsidRDefault="00CA489C" w:rsidP="00CA489C">
      <w:pPr>
        <w:spacing w:line="276" w:lineRule="auto"/>
        <w:rPr>
          <w:b/>
          <w:u w:val="single"/>
        </w:rPr>
      </w:pPr>
    </w:p>
    <w:p w14:paraId="38ED38B7" w14:textId="77777777" w:rsidR="00CA489C" w:rsidRPr="001832DE" w:rsidRDefault="00CA489C" w:rsidP="00CA489C">
      <w:pPr>
        <w:spacing w:line="276" w:lineRule="auto"/>
        <w:rPr>
          <w:bCs/>
          <w:u w:val="single"/>
        </w:rPr>
      </w:pPr>
      <w:r w:rsidRPr="001832DE">
        <w:rPr>
          <w:bCs/>
          <w:u w:val="single"/>
        </w:rPr>
        <w:t>** niepotrzebne skreślić</w:t>
      </w:r>
    </w:p>
    <w:p w14:paraId="0DD77710" w14:textId="77777777" w:rsidR="00CA489C" w:rsidRDefault="00CA489C" w:rsidP="00CA489C">
      <w:pPr>
        <w:spacing w:line="276" w:lineRule="auto"/>
        <w:rPr>
          <w:b/>
          <w:u w:val="single"/>
        </w:rPr>
      </w:pPr>
    </w:p>
    <w:p w14:paraId="1BF2BFAB" w14:textId="77777777" w:rsidR="009237AB" w:rsidRPr="00BC3BD6" w:rsidRDefault="009237AB" w:rsidP="009237AB">
      <w:pPr>
        <w:jc w:val="both"/>
        <w:rPr>
          <w:rFonts w:ascii="Calibri" w:hAnsi="Calibri" w:cs="Calibri"/>
          <w:b/>
          <w:u w:val="single"/>
        </w:rPr>
      </w:pPr>
      <w:r w:rsidRPr="00BC3BD6">
        <w:rPr>
          <w:rFonts w:ascii="Calibri" w:hAnsi="Calibri" w:cs="Calibri"/>
          <w:b/>
          <w:u w:val="single"/>
        </w:rPr>
        <w:t>W TYM:</w:t>
      </w:r>
    </w:p>
    <w:p w14:paraId="4AAFD40B" w14:textId="77777777" w:rsidR="009237AB" w:rsidRDefault="009237AB" w:rsidP="009237AB">
      <w:pPr>
        <w:jc w:val="both"/>
        <w:rPr>
          <w:rFonts w:ascii="Calibri" w:hAnsi="Calibri" w:cs="Calibri"/>
          <w:b/>
          <w:u w:val="single"/>
        </w:rPr>
      </w:pPr>
    </w:p>
    <w:p w14:paraId="56668A6E" w14:textId="79EAD15B" w:rsidR="009237AB" w:rsidRPr="00BC3BD6" w:rsidRDefault="009237AB" w:rsidP="009237AB">
      <w:pPr>
        <w:jc w:val="both"/>
        <w:rPr>
          <w:rFonts w:ascii="Calibri" w:hAnsi="Calibri" w:cs="Calibri"/>
          <w:b/>
          <w:u w:val="single"/>
        </w:rPr>
      </w:pPr>
    </w:p>
    <w:tbl>
      <w:tblPr>
        <w:tblW w:w="13765" w:type="dxa"/>
        <w:tblInd w:w="55" w:type="dxa"/>
        <w:tblCellMar>
          <w:left w:w="70" w:type="dxa"/>
          <w:right w:w="70" w:type="dxa"/>
        </w:tblCellMar>
        <w:tblLook w:val="04A0" w:firstRow="1" w:lastRow="0" w:firstColumn="1" w:lastColumn="0" w:noHBand="0" w:noVBand="1"/>
      </w:tblPr>
      <w:tblGrid>
        <w:gridCol w:w="465"/>
        <w:gridCol w:w="2247"/>
        <w:gridCol w:w="705"/>
        <w:gridCol w:w="1326"/>
        <w:gridCol w:w="1326"/>
        <w:gridCol w:w="1326"/>
        <w:gridCol w:w="1368"/>
        <w:gridCol w:w="2734"/>
        <w:gridCol w:w="2268"/>
      </w:tblGrid>
      <w:tr w:rsidR="009237AB" w:rsidRPr="00BC3BD6" w14:paraId="23E1B94E" w14:textId="77777777" w:rsidTr="00BD5AE3">
        <w:trPr>
          <w:trHeight w:val="367"/>
        </w:trPr>
        <w:tc>
          <w:tcPr>
            <w:tcW w:w="2712" w:type="dxa"/>
            <w:gridSpan w:val="2"/>
            <w:tcBorders>
              <w:top w:val="nil"/>
              <w:left w:val="nil"/>
              <w:bottom w:val="single" w:sz="4" w:space="0" w:color="auto"/>
              <w:right w:val="nil"/>
            </w:tcBorders>
            <w:shd w:val="clear" w:color="auto" w:fill="auto"/>
            <w:noWrap/>
            <w:vAlign w:val="bottom"/>
            <w:hideMark/>
          </w:tcPr>
          <w:p w14:paraId="36D96F09" w14:textId="6D11471E" w:rsidR="009237AB" w:rsidRPr="00BC3BD6" w:rsidRDefault="009237AB" w:rsidP="00BD5AE3">
            <w:pPr>
              <w:rPr>
                <w:rFonts w:ascii="Calibri" w:hAnsi="Calibri" w:cs="Calibri"/>
                <w:b/>
                <w:color w:val="000000"/>
              </w:rPr>
            </w:pPr>
            <w:r w:rsidRPr="00BC3BD6">
              <w:rPr>
                <w:rFonts w:ascii="Calibri" w:hAnsi="Calibri" w:cs="Calibri"/>
                <w:b/>
                <w:color w:val="000000"/>
              </w:rPr>
              <w:t xml:space="preserve">Tabela nr </w:t>
            </w:r>
            <w:r w:rsidR="00CA489C">
              <w:rPr>
                <w:rFonts w:ascii="Calibri" w:hAnsi="Calibri" w:cs="Calibri"/>
                <w:b/>
                <w:color w:val="000000"/>
              </w:rPr>
              <w:t>4</w:t>
            </w:r>
          </w:p>
        </w:tc>
        <w:tc>
          <w:tcPr>
            <w:tcW w:w="705" w:type="dxa"/>
            <w:vMerge w:val="restart"/>
            <w:tcBorders>
              <w:top w:val="single" w:sz="8" w:space="0" w:color="auto"/>
              <w:left w:val="single" w:sz="8" w:space="0" w:color="auto"/>
              <w:bottom w:val="single" w:sz="4" w:space="0" w:color="auto"/>
              <w:right w:val="single" w:sz="8" w:space="0" w:color="auto"/>
            </w:tcBorders>
            <w:shd w:val="clear" w:color="auto" w:fill="auto"/>
            <w:vAlign w:val="center"/>
            <w:hideMark/>
          </w:tcPr>
          <w:p w14:paraId="4E857446" w14:textId="77777777" w:rsidR="009237AB" w:rsidRPr="00BC3BD6" w:rsidRDefault="009237AB" w:rsidP="00BD5AE3">
            <w:pPr>
              <w:jc w:val="center"/>
              <w:rPr>
                <w:rFonts w:ascii="Calibri" w:hAnsi="Calibri" w:cs="Calibri"/>
                <w:b/>
                <w:color w:val="000000"/>
              </w:rPr>
            </w:pPr>
            <w:r w:rsidRPr="00BC3BD6">
              <w:rPr>
                <w:rFonts w:ascii="Calibri" w:hAnsi="Calibri" w:cs="Calibri"/>
                <w:b/>
                <w:color w:val="000000"/>
              </w:rPr>
              <w:t>Ilość</w:t>
            </w:r>
          </w:p>
        </w:tc>
        <w:tc>
          <w:tcPr>
            <w:tcW w:w="1326" w:type="dxa"/>
            <w:vMerge w:val="restart"/>
            <w:tcBorders>
              <w:top w:val="single" w:sz="8" w:space="0" w:color="auto"/>
              <w:left w:val="single" w:sz="8" w:space="0" w:color="auto"/>
              <w:bottom w:val="single" w:sz="4" w:space="0" w:color="auto"/>
              <w:right w:val="single" w:sz="8" w:space="0" w:color="auto"/>
            </w:tcBorders>
          </w:tcPr>
          <w:p w14:paraId="70CA909F" w14:textId="77777777" w:rsidR="009237AB" w:rsidRPr="00BC3BD6" w:rsidRDefault="009237AB" w:rsidP="00BD5AE3">
            <w:pPr>
              <w:jc w:val="center"/>
              <w:rPr>
                <w:rFonts w:ascii="Calibri" w:hAnsi="Calibri" w:cs="Calibri"/>
                <w:b/>
                <w:color w:val="000000"/>
              </w:rPr>
            </w:pPr>
            <w:r w:rsidRPr="00BC3BD6">
              <w:rPr>
                <w:rFonts w:ascii="Calibri" w:hAnsi="Calibri" w:cs="Calibri"/>
                <w:b/>
                <w:color w:val="000000"/>
              </w:rPr>
              <w:t>Cena jednostkowa netto</w:t>
            </w:r>
          </w:p>
        </w:tc>
        <w:tc>
          <w:tcPr>
            <w:tcW w:w="1326" w:type="dxa"/>
            <w:vMerge w:val="restart"/>
            <w:tcBorders>
              <w:top w:val="single" w:sz="8" w:space="0" w:color="auto"/>
              <w:left w:val="single" w:sz="8" w:space="0" w:color="auto"/>
              <w:bottom w:val="single" w:sz="4" w:space="0" w:color="auto"/>
              <w:right w:val="single" w:sz="8" w:space="0" w:color="auto"/>
            </w:tcBorders>
          </w:tcPr>
          <w:p w14:paraId="261B12E2" w14:textId="77777777" w:rsidR="009237AB" w:rsidRPr="00BC3BD6" w:rsidRDefault="009237AB" w:rsidP="00BD5AE3">
            <w:pPr>
              <w:jc w:val="center"/>
              <w:rPr>
                <w:rFonts w:ascii="Calibri" w:hAnsi="Calibri" w:cs="Calibri"/>
                <w:b/>
                <w:color w:val="000000"/>
              </w:rPr>
            </w:pPr>
            <w:r w:rsidRPr="00BC3BD6">
              <w:rPr>
                <w:rFonts w:ascii="Calibri" w:hAnsi="Calibri" w:cs="Calibri"/>
                <w:b/>
                <w:color w:val="000000"/>
              </w:rPr>
              <w:t>Cena jednostkowa brutto</w:t>
            </w:r>
          </w:p>
        </w:tc>
        <w:tc>
          <w:tcPr>
            <w:tcW w:w="1326" w:type="dxa"/>
            <w:vMerge w:val="restart"/>
            <w:tcBorders>
              <w:top w:val="single" w:sz="8" w:space="0" w:color="auto"/>
              <w:left w:val="single" w:sz="8" w:space="0" w:color="auto"/>
              <w:bottom w:val="single" w:sz="4" w:space="0" w:color="auto"/>
              <w:right w:val="single" w:sz="8" w:space="0" w:color="auto"/>
            </w:tcBorders>
            <w:shd w:val="clear" w:color="auto" w:fill="auto"/>
            <w:vAlign w:val="center"/>
            <w:hideMark/>
          </w:tcPr>
          <w:p w14:paraId="77B029F6" w14:textId="77777777" w:rsidR="009237AB" w:rsidRPr="00BC3BD6" w:rsidRDefault="009237AB" w:rsidP="00BD5AE3">
            <w:pPr>
              <w:jc w:val="center"/>
              <w:rPr>
                <w:rFonts w:ascii="Calibri" w:hAnsi="Calibri" w:cs="Calibri"/>
                <w:b/>
                <w:color w:val="000000"/>
              </w:rPr>
            </w:pPr>
            <w:r w:rsidRPr="00BC3BD6">
              <w:rPr>
                <w:rFonts w:ascii="Calibri" w:hAnsi="Calibri" w:cs="Calibri"/>
                <w:b/>
                <w:color w:val="000000"/>
              </w:rPr>
              <w:t xml:space="preserve">Całkowita cena netto zamówienia </w:t>
            </w:r>
            <w:r w:rsidRPr="00BC3BD6">
              <w:rPr>
                <w:rFonts w:ascii="Calibri" w:hAnsi="Calibri" w:cs="Calibri"/>
                <w:b/>
                <w:color w:val="000000"/>
              </w:rPr>
              <w:lastRenderedPageBreak/>
              <w:t>(kol.3x kol.4)</w:t>
            </w:r>
          </w:p>
        </w:tc>
        <w:tc>
          <w:tcPr>
            <w:tcW w:w="1368" w:type="dxa"/>
            <w:vMerge w:val="restart"/>
            <w:tcBorders>
              <w:top w:val="single" w:sz="8" w:space="0" w:color="auto"/>
              <w:left w:val="single" w:sz="8" w:space="0" w:color="auto"/>
              <w:bottom w:val="single" w:sz="4" w:space="0" w:color="auto"/>
              <w:right w:val="single" w:sz="8" w:space="0" w:color="auto"/>
            </w:tcBorders>
            <w:shd w:val="clear" w:color="auto" w:fill="auto"/>
            <w:vAlign w:val="center"/>
            <w:hideMark/>
          </w:tcPr>
          <w:p w14:paraId="3C46B59C" w14:textId="77777777" w:rsidR="009237AB" w:rsidRPr="00BC3BD6" w:rsidRDefault="009237AB" w:rsidP="00BD5AE3">
            <w:pPr>
              <w:jc w:val="center"/>
              <w:rPr>
                <w:rFonts w:ascii="Calibri" w:hAnsi="Calibri" w:cs="Calibri"/>
                <w:b/>
                <w:color w:val="000000"/>
              </w:rPr>
            </w:pPr>
            <w:r w:rsidRPr="00BC3BD6">
              <w:rPr>
                <w:rFonts w:ascii="Calibri" w:hAnsi="Calibri" w:cs="Calibri"/>
                <w:b/>
                <w:color w:val="000000"/>
              </w:rPr>
              <w:lastRenderedPageBreak/>
              <w:t xml:space="preserve">Całkowita cena brutto zamówienia </w:t>
            </w:r>
            <w:r w:rsidRPr="00BC3BD6">
              <w:rPr>
                <w:rFonts w:ascii="Calibri" w:hAnsi="Calibri" w:cs="Calibri"/>
                <w:b/>
                <w:color w:val="000000"/>
              </w:rPr>
              <w:lastRenderedPageBreak/>
              <w:t>(kol.3x kol.5)</w:t>
            </w:r>
          </w:p>
        </w:tc>
        <w:tc>
          <w:tcPr>
            <w:tcW w:w="2734" w:type="dxa"/>
            <w:vMerge w:val="restart"/>
            <w:tcBorders>
              <w:top w:val="single" w:sz="8" w:space="0" w:color="auto"/>
              <w:left w:val="single" w:sz="8" w:space="0" w:color="auto"/>
              <w:bottom w:val="single" w:sz="4" w:space="0" w:color="auto"/>
              <w:right w:val="single" w:sz="8" w:space="0" w:color="auto"/>
            </w:tcBorders>
            <w:shd w:val="clear" w:color="auto" w:fill="auto"/>
            <w:vAlign w:val="center"/>
            <w:hideMark/>
          </w:tcPr>
          <w:p w14:paraId="7FB1E33B" w14:textId="77777777" w:rsidR="009237AB" w:rsidRPr="00BC3BD6" w:rsidRDefault="009237AB" w:rsidP="00BD5AE3">
            <w:pPr>
              <w:jc w:val="center"/>
              <w:rPr>
                <w:rFonts w:ascii="Calibri" w:hAnsi="Calibri" w:cs="Calibri"/>
                <w:b/>
                <w:color w:val="000000"/>
              </w:rPr>
            </w:pPr>
            <w:r w:rsidRPr="00BC3BD6">
              <w:rPr>
                <w:rFonts w:ascii="Calibri" w:hAnsi="Calibri" w:cs="Calibri"/>
                <w:b/>
                <w:color w:val="000000"/>
              </w:rPr>
              <w:lastRenderedPageBreak/>
              <w:t xml:space="preserve">Oferowany sprzęt- wskazać pełną nazwę produktu, typ, model, nazwę producenta, </w:t>
            </w:r>
            <w:r w:rsidRPr="00BC3BD6">
              <w:rPr>
                <w:rFonts w:ascii="Calibri" w:hAnsi="Calibri" w:cs="Calibri"/>
                <w:b/>
                <w:color w:val="000000"/>
              </w:rPr>
              <w:lastRenderedPageBreak/>
              <w:t>kod PKWiU</w:t>
            </w:r>
          </w:p>
        </w:tc>
        <w:tc>
          <w:tcPr>
            <w:tcW w:w="2268" w:type="dxa"/>
            <w:vMerge w:val="restart"/>
            <w:tcBorders>
              <w:top w:val="single" w:sz="8" w:space="0" w:color="auto"/>
              <w:left w:val="single" w:sz="8" w:space="0" w:color="auto"/>
              <w:bottom w:val="single" w:sz="4" w:space="0" w:color="auto"/>
              <w:right w:val="single" w:sz="8" w:space="0" w:color="auto"/>
            </w:tcBorders>
          </w:tcPr>
          <w:p w14:paraId="66674C29" w14:textId="77777777" w:rsidR="009237AB" w:rsidRPr="00BC3BD6" w:rsidRDefault="009237AB" w:rsidP="00BD5AE3">
            <w:pPr>
              <w:jc w:val="center"/>
              <w:rPr>
                <w:rFonts w:ascii="Calibri" w:hAnsi="Calibri" w:cs="Calibri"/>
                <w:b/>
                <w:color w:val="000000"/>
              </w:rPr>
            </w:pPr>
            <w:r w:rsidRPr="00BC3BD6">
              <w:rPr>
                <w:rFonts w:ascii="Calibri" w:hAnsi="Calibri" w:cs="Calibri"/>
                <w:b/>
                <w:color w:val="000000"/>
              </w:rPr>
              <w:lastRenderedPageBreak/>
              <w:t>Uwagi</w:t>
            </w:r>
          </w:p>
        </w:tc>
      </w:tr>
      <w:tr w:rsidR="009237AB" w:rsidRPr="00BC3BD6" w14:paraId="77821073" w14:textId="77777777" w:rsidTr="00BD5AE3">
        <w:trPr>
          <w:trHeight w:val="350"/>
        </w:trPr>
        <w:tc>
          <w:tcPr>
            <w:tcW w:w="4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8EBB35" w14:textId="77777777" w:rsidR="009237AB" w:rsidRPr="00BC3BD6" w:rsidRDefault="009237AB" w:rsidP="00BD5AE3">
            <w:pPr>
              <w:jc w:val="center"/>
              <w:rPr>
                <w:rFonts w:ascii="Calibri" w:hAnsi="Calibri" w:cs="Calibri"/>
                <w:b/>
                <w:color w:val="000000"/>
              </w:rPr>
            </w:pPr>
            <w:r w:rsidRPr="00BC3BD6">
              <w:rPr>
                <w:rFonts w:ascii="Calibri" w:hAnsi="Calibri" w:cs="Calibri"/>
                <w:b/>
                <w:color w:val="000000"/>
              </w:rPr>
              <w:t>Lp.</w:t>
            </w:r>
          </w:p>
        </w:tc>
        <w:tc>
          <w:tcPr>
            <w:tcW w:w="22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B099DF" w14:textId="77777777" w:rsidR="009237AB" w:rsidRPr="00BC3BD6" w:rsidRDefault="009237AB" w:rsidP="00BD5AE3">
            <w:pPr>
              <w:jc w:val="center"/>
              <w:rPr>
                <w:rFonts w:ascii="Calibri" w:hAnsi="Calibri" w:cs="Calibri"/>
                <w:b/>
                <w:color w:val="000000"/>
              </w:rPr>
            </w:pPr>
            <w:r w:rsidRPr="00BC3BD6">
              <w:rPr>
                <w:rFonts w:ascii="Calibri" w:hAnsi="Calibri" w:cs="Calibri"/>
                <w:b/>
                <w:color w:val="000000"/>
              </w:rPr>
              <w:t>Nazwa</w:t>
            </w:r>
          </w:p>
        </w:tc>
        <w:tc>
          <w:tcPr>
            <w:tcW w:w="70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50BF400" w14:textId="77777777" w:rsidR="009237AB" w:rsidRPr="00BC3BD6" w:rsidRDefault="009237AB" w:rsidP="00BD5AE3">
            <w:pPr>
              <w:rPr>
                <w:rFonts w:ascii="Calibri" w:hAnsi="Calibri" w:cs="Calibri"/>
                <w:b/>
                <w:color w:val="000000"/>
              </w:rPr>
            </w:pPr>
          </w:p>
        </w:tc>
        <w:tc>
          <w:tcPr>
            <w:tcW w:w="1326" w:type="dxa"/>
            <w:vMerge/>
            <w:tcBorders>
              <w:top w:val="single" w:sz="4" w:space="0" w:color="auto"/>
              <w:left w:val="single" w:sz="4" w:space="0" w:color="auto"/>
              <w:bottom w:val="single" w:sz="4" w:space="0" w:color="auto"/>
              <w:right w:val="single" w:sz="4" w:space="0" w:color="auto"/>
            </w:tcBorders>
          </w:tcPr>
          <w:p w14:paraId="169C84BC" w14:textId="77777777" w:rsidR="009237AB" w:rsidRPr="00BC3BD6" w:rsidRDefault="009237AB" w:rsidP="00BD5AE3">
            <w:pPr>
              <w:rPr>
                <w:rFonts w:ascii="Calibri" w:hAnsi="Calibri" w:cs="Calibri"/>
                <w:b/>
                <w:color w:val="000000"/>
              </w:rPr>
            </w:pPr>
          </w:p>
        </w:tc>
        <w:tc>
          <w:tcPr>
            <w:tcW w:w="1326" w:type="dxa"/>
            <w:vMerge/>
            <w:tcBorders>
              <w:top w:val="single" w:sz="4" w:space="0" w:color="auto"/>
              <w:left w:val="single" w:sz="4" w:space="0" w:color="auto"/>
              <w:bottom w:val="single" w:sz="4" w:space="0" w:color="auto"/>
              <w:right w:val="single" w:sz="4" w:space="0" w:color="auto"/>
            </w:tcBorders>
          </w:tcPr>
          <w:p w14:paraId="0D9CE6E2" w14:textId="77777777" w:rsidR="009237AB" w:rsidRPr="00BC3BD6" w:rsidRDefault="009237AB" w:rsidP="00BD5AE3">
            <w:pPr>
              <w:rPr>
                <w:rFonts w:ascii="Calibri" w:hAnsi="Calibri" w:cs="Calibri"/>
                <w:b/>
                <w:color w:val="000000"/>
              </w:rPr>
            </w:pPr>
          </w:p>
        </w:tc>
        <w:tc>
          <w:tcPr>
            <w:tcW w:w="132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752239F" w14:textId="77777777" w:rsidR="009237AB" w:rsidRPr="00BC3BD6" w:rsidRDefault="009237AB" w:rsidP="00BD5AE3">
            <w:pPr>
              <w:rPr>
                <w:rFonts w:ascii="Calibri" w:hAnsi="Calibri" w:cs="Calibri"/>
                <w:b/>
                <w:color w:val="000000"/>
              </w:rPr>
            </w:pPr>
          </w:p>
        </w:tc>
        <w:tc>
          <w:tcPr>
            <w:tcW w:w="136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52D7B75" w14:textId="77777777" w:rsidR="009237AB" w:rsidRPr="00BC3BD6" w:rsidRDefault="009237AB" w:rsidP="00BD5AE3">
            <w:pPr>
              <w:rPr>
                <w:rFonts w:ascii="Calibri" w:hAnsi="Calibri" w:cs="Calibri"/>
                <w:b/>
                <w:color w:val="000000"/>
              </w:rPr>
            </w:pPr>
          </w:p>
        </w:tc>
        <w:tc>
          <w:tcPr>
            <w:tcW w:w="27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CE5F22C" w14:textId="77777777" w:rsidR="009237AB" w:rsidRPr="00BC3BD6" w:rsidRDefault="009237AB" w:rsidP="00BD5AE3">
            <w:pPr>
              <w:rPr>
                <w:rFonts w:ascii="Calibri" w:hAnsi="Calibri" w:cs="Calibri"/>
                <w:b/>
                <w:color w:val="000000"/>
              </w:rPr>
            </w:pPr>
          </w:p>
        </w:tc>
        <w:tc>
          <w:tcPr>
            <w:tcW w:w="2268" w:type="dxa"/>
            <w:vMerge/>
            <w:tcBorders>
              <w:top w:val="single" w:sz="4" w:space="0" w:color="auto"/>
              <w:left w:val="single" w:sz="4" w:space="0" w:color="auto"/>
              <w:bottom w:val="single" w:sz="4" w:space="0" w:color="auto"/>
              <w:right w:val="single" w:sz="4" w:space="0" w:color="auto"/>
            </w:tcBorders>
          </w:tcPr>
          <w:p w14:paraId="5C886470" w14:textId="77777777" w:rsidR="009237AB" w:rsidRPr="00BC3BD6" w:rsidRDefault="009237AB" w:rsidP="00BD5AE3">
            <w:pPr>
              <w:rPr>
                <w:rFonts w:ascii="Calibri" w:hAnsi="Calibri" w:cs="Calibri"/>
                <w:b/>
                <w:color w:val="000000"/>
              </w:rPr>
            </w:pPr>
          </w:p>
        </w:tc>
      </w:tr>
      <w:tr w:rsidR="009237AB" w:rsidRPr="00BC3BD6" w14:paraId="770EAD1C" w14:textId="77777777" w:rsidTr="00BD5AE3">
        <w:trPr>
          <w:trHeight w:val="113"/>
        </w:trPr>
        <w:tc>
          <w:tcPr>
            <w:tcW w:w="4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BDFDF8" w14:textId="77777777" w:rsidR="009237AB" w:rsidRPr="00BC3BD6" w:rsidRDefault="009237AB" w:rsidP="00BD5AE3">
            <w:pPr>
              <w:jc w:val="center"/>
              <w:rPr>
                <w:rFonts w:ascii="Calibri" w:hAnsi="Calibri" w:cs="Calibri"/>
                <w:b/>
                <w:color w:val="000000"/>
              </w:rPr>
            </w:pPr>
            <w:r w:rsidRPr="00BC3BD6">
              <w:rPr>
                <w:rFonts w:ascii="Calibri" w:hAnsi="Calibri" w:cs="Calibri"/>
                <w:b/>
                <w:color w:val="000000"/>
              </w:rPr>
              <w:t>1</w:t>
            </w:r>
          </w:p>
        </w:tc>
        <w:tc>
          <w:tcPr>
            <w:tcW w:w="22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C4E60A" w14:textId="77777777" w:rsidR="009237AB" w:rsidRPr="00BC3BD6" w:rsidRDefault="009237AB" w:rsidP="00BD5AE3">
            <w:pPr>
              <w:jc w:val="center"/>
              <w:rPr>
                <w:rFonts w:ascii="Calibri" w:hAnsi="Calibri" w:cs="Calibri"/>
                <w:b/>
                <w:color w:val="000000"/>
              </w:rPr>
            </w:pPr>
            <w:r w:rsidRPr="00BC3BD6">
              <w:rPr>
                <w:rFonts w:ascii="Calibri" w:hAnsi="Calibri" w:cs="Calibri"/>
                <w:b/>
                <w:color w:val="000000"/>
              </w:rPr>
              <w:t>2</w:t>
            </w:r>
          </w:p>
        </w:tc>
        <w:tc>
          <w:tcPr>
            <w:tcW w:w="7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B9EA65" w14:textId="77777777" w:rsidR="009237AB" w:rsidRPr="00BC3BD6" w:rsidRDefault="009237AB" w:rsidP="00BD5AE3">
            <w:pPr>
              <w:jc w:val="center"/>
              <w:rPr>
                <w:rFonts w:ascii="Calibri" w:hAnsi="Calibri" w:cs="Calibri"/>
                <w:b/>
                <w:color w:val="000000"/>
              </w:rPr>
            </w:pPr>
            <w:r w:rsidRPr="00BC3BD6">
              <w:rPr>
                <w:rFonts w:ascii="Calibri" w:hAnsi="Calibri" w:cs="Calibri"/>
                <w:b/>
                <w:color w:val="000000"/>
              </w:rPr>
              <w:t>3</w:t>
            </w:r>
          </w:p>
        </w:tc>
        <w:tc>
          <w:tcPr>
            <w:tcW w:w="1326" w:type="dxa"/>
            <w:tcBorders>
              <w:top w:val="single" w:sz="4" w:space="0" w:color="auto"/>
              <w:left w:val="single" w:sz="4" w:space="0" w:color="auto"/>
              <w:bottom w:val="single" w:sz="4" w:space="0" w:color="auto"/>
              <w:right w:val="single" w:sz="4" w:space="0" w:color="auto"/>
            </w:tcBorders>
          </w:tcPr>
          <w:p w14:paraId="2D61F996" w14:textId="77777777" w:rsidR="009237AB" w:rsidRPr="00BC3BD6" w:rsidRDefault="009237AB" w:rsidP="00BD5AE3">
            <w:pPr>
              <w:jc w:val="center"/>
              <w:rPr>
                <w:rFonts w:ascii="Calibri" w:hAnsi="Calibri" w:cs="Calibri"/>
                <w:b/>
                <w:color w:val="000000"/>
              </w:rPr>
            </w:pPr>
            <w:r w:rsidRPr="00BC3BD6">
              <w:rPr>
                <w:rFonts w:ascii="Calibri" w:hAnsi="Calibri" w:cs="Calibri"/>
                <w:b/>
                <w:color w:val="000000"/>
              </w:rPr>
              <w:t>4</w:t>
            </w:r>
          </w:p>
        </w:tc>
        <w:tc>
          <w:tcPr>
            <w:tcW w:w="1326" w:type="dxa"/>
            <w:tcBorders>
              <w:top w:val="single" w:sz="4" w:space="0" w:color="auto"/>
              <w:left w:val="single" w:sz="4" w:space="0" w:color="auto"/>
              <w:bottom w:val="single" w:sz="4" w:space="0" w:color="auto"/>
              <w:right w:val="single" w:sz="4" w:space="0" w:color="auto"/>
            </w:tcBorders>
          </w:tcPr>
          <w:p w14:paraId="22B0C19E" w14:textId="77777777" w:rsidR="009237AB" w:rsidRPr="00BC3BD6" w:rsidRDefault="009237AB" w:rsidP="00BD5AE3">
            <w:pPr>
              <w:jc w:val="center"/>
              <w:rPr>
                <w:rFonts w:ascii="Calibri" w:hAnsi="Calibri" w:cs="Calibri"/>
                <w:b/>
                <w:color w:val="000000"/>
              </w:rPr>
            </w:pPr>
            <w:r w:rsidRPr="00BC3BD6">
              <w:rPr>
                <w:rFonts w:ascii="Calibri" w:hAnsi="Calibri" w:cs="Calibri"/>
                <w:b/>
                <w:color w:val="000000"/>
              </w:rPr>
              <w:t>5</w:t>
            </w:r>
          </w:p>
        </w:tc>
        <w:tc>
          <w:tcPr>
            <w:tcW w:w="13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0080DE" w14:textId="77777777" w:rsidR="009237AB" w:rsidRPr="00BC3BD6" w:rsidRDefault="009237AB" w:rsidP="00BD5AE3">
            <w:pPr>
              <w:jc w:val="center"/>
              <w:rPr>
                <w:rFonts w:ascii="Calibri" w:hAnsi="Calibri" w:cs="Calibri"/>
                <w:b/>
                <w:color w:val="000000"/>
              </w:rPr>
            </w:pPr>
            <w:r w:rsidRPr="00BC3BD6">
              <w:rPr>
                <w:rFonts w:ascii="Calibri" w:hAnsi="Calibri" w:cs="Calibri"/>
                <w:b/>
                <w:color w:val="000000"/>
              </w:rPr>
              <w:t>6</w:t>
            </w:r>
          </w:p>
        </w:tc>
        <w:tc>
          <w:tcPr>
            <w:tcW w:w="13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5CC6E0" w14:textId="77777777" w:rsidR="009237AB" w:rsidRPr="00BC3BD6" w:rsidRDefault="009237AB" w:rsidP="00BD5AE3">
            <w:pPr>
              <w:jc w:val="center"/>
              <w:rPr>
                <w:rFonts w:ascii="Calibri" w:hAnsi="Calibri" w:cs="Calibri"/>
                <w:b/>
                <w:color w:val="000000"/>
              </w:rPr>
            </w:pPr>
            <w:r w:rsidRPr="00BC3BD6">
              <w:rPr>
                <w:rFonts w:ascii="Calibri" w:hAnsi="Calibri" w:cs="Calibri"/>
                <w:b/>
                <w:color w:val="000000"/>
              </w:rPr>
              <w:t>7</w:t>
            </w:r>
          </w:p>
        </w:tc>
        <w:tc>
          <w:tcPr>
            <w:tcW w:w="27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464D87" w14:textId="77777777" w:rsidR="009237AB" w:rsidRPr="00BC3BD6" w:rsidRDefault="009237AB" w:rsidP="00BD5AE3">
            <w:pPr>
              <w:jc w:val="center"/>
              <w:rPr>
                <w:rFonts w:ascii="Calibri" w:hAnsi="Calibri" w:cs="Calibri"/>
                <w:b/>
                <w:color w:val="000000"/>
              </w:rPr>
            </w:pPr>
            <w:r w:rsidRPr="00BC3BD6">
              <w:rPr>
                <w:rFonts w:ascii="Calibri" w:hAnsi="Calibri" w:cs="Calibri"/>
                <w:b/>
                <w:color w:val="000000"/>
              </w:rPr>
              <w:t>8</w:t>
            </w:r>
          </w:p>
        </w:tc>
        <w:tc>
          <w:tcPr>
            <w:tcW w:w="2268" w:type="dxa"/>
            <w:tcBorders>
              <w:top w:val="single" w:sz="4" w:space="0" w:color="auto"/>
              <w:left w:val="single" w:sz="4" w:space="0" w:color="auto"/>
              <w:bottom w:val="single" w:sz="4" w:space="0" w:color="auto"/>
              <w:right w:val="single" w:sz="4" w:space="0" w:color="auto"/>
            </w:tcBorders>
          </w:tcPr>
          <w:p w14:paraId="3618F8D4" w14:textId="77777777" w:rsidR="009237AB" w:rsidRPr="00BC3BD6" w:rsidRDefault="009237AB" w:rsidP="00BD5AE3">
            <w:pPr>
              <w:jc w:val="center"/>
              <w:rPr>
                <w:rFonts w:ascii="Calibri" w:hAnsi="Calibri" w:cs="Calibri"/>
                <w:b/>
                <w:color w:val="000000"/>
              </w:rPr>
            </w:pPr>
            <w:r w:rsidRPr="00BC3BD6">
              <w:rPr>
                <w:rFonts w:ascii="Calibri" w:hAnsi="Calibri" w:cs="Calibri"/>
                <w:b/>
                <w:color w:val="000000"/>
              </w:rPr>
              <w:t>9</w:t>
            </w:r>
          </w:p>
        </w:tc>
      </w:tr>
      <w:tr w:rsidR="009237AB" w:rsidRPr="00BC3BD6" w14:paraId="3B02E41E" w14:textId="77777777" w:rsidTr="00BD5AE3">
        <w:trPr>
          <w:trHeight w:val="315"/>
        </w:trPr>
        <w:tc>
          <w:tcPr>
            <w:tcW w:w="4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58C66B" w14:textId="07CAFE8B" w:rsidR="009237AB" w:rsidRDefault="00CA489C" w:rsidP="00BD5AE3">
            <w:pPr>
              <w:jc w:val="center"/>
              <w:rPr>
                <w:rFonts w:ascii="Calibri" w:hAnsi="Calibri" w:cs="Calibri"/>
                <w:color w:val="000000"/>
              </w:rPr>
            </w:pPr>
            <w:r>
              <w:rPr>
                <w:rFonts w:ascii="Calibri" w:hAnsi="Calibri" w:cs="Calibri"/>
                <w:color w:val="000000"/>
              </w:rPr>
              <w:t>1</w:t>
            </w:r>
          </w:p>
          <w:p w14:paraId="40C0CBB1" w14:textId="77777777" w:rsidR="009237AB" w:rsidRPr="00BC3BD6" w:rsidRDefault="009237AB" w:rsidP="00BD5AE3">
            <w:pPr>
              <w:jc w:val="center"/>
              <w:rPr>
                <w:rFonts w:ascii="Calibri" w:hAnsi="Calibri" w:cs="Calibri"/>
                <w:color w:val="000000"/>
              </w:rPr>
            </w:pPr>
          </w:p>
        </w:tc>
        <w:tc>
          <w:tcPr>
            <w:tcW w:w="2247" w:type="dxa"/>
            <w:tcBorders>
              <w:top w:val="nil"/>
              <w:left w:val="single" w:sz="4" w:space="0" w:color="auto"/>
              <w:bottom w:val="single" w:sz="4" w:space="0" w:color="auto"/>
              <w:right w:val="single" w:sz="4" w:space="0" w:color="auto"/>
            </w:tcBorders>
            <w:shd w:val="clear" w:color="auto" w:fill="auto"/>
            <w:noWrap/>
            <w:vAlign w:val="center"/>
          </w:tcPr>
          <w:p w14:paraId="3F531074" w14:textId="179AF5A4" w:rsidR="009237AB" w:rsidRPr="000F7406" w:rsidRDefault="009237AB" w:rsidP="00BD5AE3">
            <w:pPr>
              <w:jc w:val="center"/>
              <w:rPr>
                <w:rFonts w:ascii="Calibri" w:hAnsi="Calibri" w:cs="Calibri"/>
                <w:color w:val="000000"/>
              </w:rPr>
            </w:pPr>
            <w:r w:rsidRPr="000F7406">
              <w:rPr>
                <w:rFonts w:ascii="Calibri" w:hAnsi="Calibri" w:cs="Calibri"/>
                <w:color w:val="000000"/>
              </w:rPr>
              <w:t xml:space="preserve">Kamera konferencyjna </w:t>
            </w:r>
            <w:r w:rsidR="00F634D0">
              <w:rPr>
                <w:rFonts w:ascii="Calibri" w:hAnsi="Calibri" w:cs="Calibri"/>
                <w:color w:val="000000"/>
              </w:rPr>
              <w:t>z mocowaniem i stojakiem</w:t>
            </w:r>
          </w:p>
        </w:tc>
        <w:tc>
          <w:tcPr>
            <w:tcW w:w="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AB1318" w14:textId="77777777" w:rsidR="009237AB" w:rsidRPr="00BC3BD6" w:rsidRDefault="009237AB" w:rsidP="00BD5AE3">
            <w:pPr>
              <w:jc w:val="center"/>
              <w:rPr>
                <w:rFonts w:ascii="Calibri" w:hAnsi="Calibri" w:cs="Calibri"/>
                <w:color w:val="000000"/>
              </w:rPr>
            </w:pPr>
            <w:r>
              <w:rPr>
                <w:rFonts w:ascii="Calibri" w:hAnsi="Calibri" w:cs="Calibri"/>
                <w:color w:val="000000"/>
              </w:rPr>
              <w:t>2</w:t>
            </w:r>
          </w:p>
        </w:tc>
        <w:tc>
          <w:tcPr>
            <w:tcW w:w="1326" w:type="dxa"/>
            <w:tcBorders>
              <w:top w:val="single" w:sz="4" w:space="0" w:color="auto"/>
              <w:left w:val="single" w:sz="4" w:space="0" w:color="auto"/>
              <w:bottom w:val="single" w:sz="4" w:space="0" w:color="auto"/>
              <w:right w:val="single" w:sz="4" w:space="0" w:color="auto"/>
            </w:tcBorders>
          </w:tcPr>
          <w:p w14:paraId="6E088191" w14:textId="77777777" w:rsidR="009237AB" w:rsidRPr="00BC3BD6" w:rsidRDefault="009237AB" w:rsidP="00BD5AE3">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tcPr>
          <w:p w14:paraId="575F8FA3" w14:textId="77777777" w:rsidR="009237AB" w:rsidRPr="00BC3BD6" w:rsidRDefault="009237AB" w:rsidP="00BD5AE3">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1632B7" w14:textId="77777777" w:rsidR="009237AB" w:rsidRPr="00BC3BD6" w:rsidRDefault="009237AB" w:rsidP="00BD5AE3">
            <w:pPr>
              <w:rPr>
                <w:rFonts w:ascii="Calibri" w:hAnsi="Calibri" w:cs="Calibri"/>
                <w:color w:val="000000"/>
              </w:rPr>
            </w:pPr>
          </w:p>
        </w:tc>
        <w:tc>
          <w:tcPr>
            <w:tcW w:w="13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A4496E" w14:textId="77777777" w:rsidR="009237AB" w:rsidRPr="00BC3BD6" w:rsidRDefault="009237AB" w:rsidP="00BD5AE3">
            <w:pPr>
              <w:rPr>
                <w:rFonts w:ascii="Calibri" w:hAnsi="Calibri" w:cs="Calibri"/>
                <w:color w:val="000000"/>
              </w:rPr>
            </w:pPr>
          </w:p>
        </w:tc>
        <w:tc>
          <w:tcPr>
            <w:tcW w:w="27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A1EE94" w14:textId="77777777" w:rsidR="009237AB" w:rsidRPr="00BC3BD6" w:rsidRDefault="009237AB" w:rsidP="00BD5AE3">
            <w:pPr>
              <w:rPr>
                <w:rFonts w:ascii="Calibri" w:hAnsi="Calibri" w:cs="Calibri"/>
                <w:color w:val="000000"/>
              </w:rPr>
            </w:pPr>
          </w:p>
        </w:tc>
        <w:tc>
          <w:tcPr>
            <w:tcW w:w="2268" w:type="dxa"/>
            <w:tcBorders>
              <w:top w:val="single" w:sz="4" w:space="0" w:color="auto"/>
              <w:left w:val="single" w:sz="4" w:space="0" w:color="auto"/>
              <w:bottom w:val="single" w:sz="4" w:space="0" w:color="auto"/>
              <w:right w:val="single" w:sz="4" w:space="0" w:color="auto"/>
            </w:tcBorders>
          </w:tcPr>
          <w:p w14:paraId="1A4A9A01" w14:textId="77777777" w:rsidR="009237AB" w:rsidRPr="00BC3BD6" w:rsidRDefault="009237AB" w:rsidP="00BD5AE3">
            <w:pPr>
              <w:rPr>
                <w:rFonts w:ascii="Calibri" w:hAnsi="Calibri" w:cs="Calibri"/>
                <w:color w:val="000000"/>
              </w:rPr>
            </w:pPr>
          </w:p>
        </w:tc>
      </w:tr>
      <w:tr w:rsidR="009237AB" w:rsidRPr="00BC3BD6" w14:paraId="58FA4E02" w14:textId="77777777" w:rsidTr="00BD5AE3">
        <w:trPr>
          <w:trHeight w:val="315"/>
        </w:trPr>
        <w:tc>
          <w:tcPr>
            <w:tcW w:w="4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F61EDF" w14:textId="6E741993" w:rsidR="009237AB" w:rsidRDefault="00CA489C" w:rsidP="00BD5AE3">
            <w:pPr>
              <w:jc w:val="center"/>
              <w:rPr>
                <w:rFonts w:ascii="Calibri" w:hAnsi="Calibri" w:cs="Calibri"/>
                <w:color w:val="000000"/>
              </w:rPr>
            </w:pPr>
            <w:r>
              <w:rPr>
                <w:rFonts w:ascii="Calibri" w:hAnsi="Calibri" w:cs="Calibri"/>
                <w:color w:val="000000"/>
              </w:rPr>
              <w:t>2</w:t>
            </w:r>
          </w:p>
        </w:tc>
        <w:tc>
          <w:tcPr>
            <w:tcW w:w="2247" w:type="dxa"/>
            <w:tcBorders>
              <w:top w:val="nil"/>
              <w:left w:val="single" w:sz="4" w:space="0" w:color="auto"/>
              <w:bottom w:val="single" w:sz="4" w:space="0" w:color="auto"/>
              <w:right w:val="single" w:sz="4" w:space="0" w:color="auto"/>
            </w:tcBorders>
            <w:shd w:val="clear" w:color="auto" w:fill="auto"/>
            <w:noWrap/>
            <w:vAlign w:val="center"/>
          </w:tcPr>
          <w:p w14:paraId="150B5843" w14:textId="3EC283D0" w:rsidR="009237AB" w:rsidRPr="00BC3BD6" w:rsidRDefault="009237AB" w:rsidP="00BD5AE3">
            <w:pPr>
              <w:jc w:val="center"/>
              <w:rPr>
                <w:rFonts w:ascii="Calibri" w:hAnsi="Calibri" w:cs="Calibri"/>
                <w:color w:val="000000"/>
              </w:rPr>
            </w:pPr>
            <w:r w:rsidRPr="00257523">
              <w:rPr>
                <w:rFonts w:ascii="Calibri" w:hAnsi="Calibri" w:cs="Calibri"/>
                <w:color w:val="000000"/>
              </w:rPr>
              <w:t xml:space="preserve">Zestaw głośnomówiący do sali konferencyjnej </w:t>
            </w:r>
          </w:p>
        </w:tc>
        <w:tc>
          <w:tcPr>
            <w:tcW w:w="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45B091" w14:textId="77777777" w:rsidR="009237AB" w:rsidRPr="00BC3BD6" w:rsidRDefault="009237AB" w:rsidP="00BD5AE3">
            <w:pPr>
              <w:jc w:val="center"/>
              <w:rPr>
                <w:rFonts w:ascii="Calibri" w:hAnsi="Calibri" w:cs="Calibri"/>
                <w:color w:val="000000"/>
              </w:rPr>
            </w:pPr>
            <w:r>
              <w:rPr>
                <w:rFonts w:ascii="Calibri" w:hAnsi="Calibri" w:cs="Calibri"/>
                <w:color w:val="000000"/>
              </w:rPr>
              <w:t>2</w:t>
            </w:r>
          </w:p>
        </w:tc>
        <w:tc>
          <w:tcPr>
            <w:tcW w:w="1326" w:type="dxa"/>
            <w:tcBorders>
              <w:top w:val="single" w:sz="4" w:space="0" w:color="auto"/>
              <w:left w:val="single" w:sz="4" w:space="0" w:color="auto"/>
              <w:bottom w:val="single" w:sz="4" w:space="0" w:color="auto"/>
              <w:right w:val="single" w:sz="4" w:space="0" w:color="auto"/>
            </w:tcBorders>
          </w:tcPr>
          <w:p w14:paraId="5F93ADA6" w14:textId="77777777" w:rsidR="009237AB" w:rsidRPr="00BC3BD6" w:rsidRDefault="009237AB" w:rsidP="00BD5AE3">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tcPr>
          <w:p w14:paraId="3F79A6A0" w14:textId="77777777" w:rsidR="009237AB" w:rsidRPr="00BC3BD6" w:rsidRDefault="009237AB" w:rsidP="00BD5AE3">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FA227D" w14:textId="77777777" w:rsidR="009237AB" w:rsidRPr="00BC3BD6" w:rsidRDefault="009237AB" w:rsidP="00BD5AE3">
            <w:pPr>
              <w:rPr>
                <w:rFonts w:ascii="Calibri" w:hAnsi="Calibri" w:cs="Calibri"/>
                <w:color w:val="000000"/>
              </w:rPr>
            </w:pPr>
          </w:p>
        </w:tc>
        <w:tc>
          <w:tcPr>
            <w:tcW w:w="13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09F17F" w14:textId="77777777" w:rsidR="009237AB" w:rsidRPr="00BC3BD6" w:rsidRDefault="009237AB" w:rsidP="00BD5AE3">
            <w:pPr>
              <w:rPr>
                <w:rFonts w:ascii="Calibri" w:hAnsi="Calibri" w:cs="Calibri"/>
                <w:color w:val="000000"/>
              </w:rPr>
            </w:pPr>
          </w:p>
        </w:tc>
        <w:tc>
          <w:tcPr>
            <w:tcW w:w="27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82780A" w14:textId="77777777" w:rsidR="009237AB" w:rsidRPr="00BC3BD6" w:rsidRDefault="009237AB" w:rsidP="00BD5AE3">
            <w:pPr>
              <w:rPr>
                <w:rFonts w:ascii="Calibri" w:hAnsi="Calibri" w:cs="Calibri"/>
                <w:color w:val="000000"/>
              </w:rPr>
            </w:pPr>
          </w:p>
        </w:tc>
        <w:tc>
          <w:tcPr>
            <w:tcW w:w="2268" w:type="dxa"/>
            <w:tcBorders>
              <w:top w:val="single" w:sz="4" w:space="0" w:color="auto"/>
              <w:left w:val="single" w:sz="4" w:space="0" w:color="auto"/>
              <w:bottom w:val="single" w:sz="4" w:space="0" w:color="auto"/>
              <w:right w:val="single" w:sz="4" w:space="0" w:color="auto"/>
            </w:tcBorders>
          </w:tcPr>
          <w:p w14:paraId="07440ED9" w14:textId="77777777" w:rsidR="009237AB" w:rsidRPr="00BC3BD6" w:rsidRDefault="009237AB" w:rsidP="00BD5AE3">
            <w:pPr>
              <w:rPr>
                <w:rFonts w:ascii="Calibri" w:hAnsi="Calibri" w:cs="Calibri"/>
                <w:color w:val="000000"/>
              </w:rPr>
            </w:pPr>
          </w:p>
        </w:tc>
      </w:tr>
      <w:tr w:rsidR="009237AB" w:rsidRPr="00BC3BD6" w14:paraId="44108C3E" w14:textId="77777777" w:rsidTr="00BD5AE3">
        <w:trPr>
          <w:trHeight w:val="315"/>
        </w:trPr>
        <w:tc>
          <w:tcPr>
            <w:tcW w:w="4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8F7EE4" w14:textId="3EC98BF9" w:rsidR="009237AB" w:rsidRDefault="00CA489C" w:rsidP="00BD5AE3">
            <w:pPr>
              <w:jc w:val="center"/>
              <w:rPr>
                <w:rFonts w:ascii="Calibri" w:hAnsi="Calibri" w:cs="Calibri"/>
                <w:color w:val="000000"/>
              </w:rPr>
            </w:pPr>
            <w:r>
              <w:rPr>
                <w:rFonts w:ascii="Calibri" w:hAnsi="Calibri" w:cs="Calibri"/>
                <w:color w:val="000000"/>
              </w:rPr>
              <w:t>3</w:t>
            </w:r>
          </w:p>
          <w:p w14:paraId="3D03B457" w14:textId="77777777" w:rsidR="009237AB" w:rsidRDefault="009237AB" w:rsidP="00BD5AE3">
            <w:pPr>
              <w:jc w:val="center"/>
              <w:rPr>
                <w:rFonts w:ascii="Calibri" w:hAnsi="Calibri" w:cs="Calibri"/>
                <w:color w:val="000000"/>
              </w:rPr>
            </w:pPr>
          </w:p>
        </w:tc>
        <w:tc>
          <w:tcPr>
            <w:tcW w:w="2247" w:type="dxa"/>
            <w:tcBorders>
              <w:top w:val="nil"/>
              <w:left w:val="single" w:sz="4" w:space="0" w:color="auto"/>
              <w:bottom w:val="single" w:sz="4" w:space="0" w:color="auto"/>
              <w:right w:val="single" w:sz="4" w:space="0" w:color="auto"/>
            </w:tcBorders>
            <w:shd w:val="clear" w:color="auto" w:fill="auto"/>
            <w:noWrap/>
            <w:vAlign w:val="center"/>
          </w:tcPr>
          <w:p w14:paraId="522A3A55" w14:textId="213F4D7B" w:rsidR="009237AB" w:rsidRPr="00BC3BD6" w:rsidRDefault="009237AB" w:rsidP="00BD5AE3">
            <w:pPr>
              <w:jc w:val="center"/>
              <w:rPr>
                <w:rFonts w:ascii="Calibri" w:hAnsi="Calibri" w:cs="Calibri"/>
                <w:color w:val="000000"/>
              </w:rPr>
            </w:pPr>
            <w:r w:rsidRPr="006975D7">
              <w:rPr>
                <w:rFonts w:ascii="Calibri" w:hAnsi="Calibri" w:cs="Calibri"/>
                <w:color w:val="000000"/>
              </w:rPr>
              <w:t xml:space="preserve">Kamera Internetowa USB </w:t>
            </w:r>
          </w:p>
        </w:tc>
        <w:tc>
          <w:tcPr>
            <w:tcW w:w="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0CA8B8" w14:textId="77777777" w:rsidR="009237AB" w:rsidRPr="00BC3BD6" w:rsidRDefault="009237AB" w:rsidP="00BD5AE3">
            <w:pPr>
              <w:jc w:val="center"/>
              <w:rPr>
                <w:rFonts w:ascii="Calibri" w:hAnsi="Calibri" w:cs="Calibri"/>
                <w:color w:val="000000"/>
              </w:rPr>
            </w:pPr>
            <w:r>
              <w:rPr>
                <w:rFonts w:ascii="Calibri" w:hAnsi="Calibri" w:cs="Calibri"/>
                <w:color w:val="000000"/>
              </w:rPr>
              <w:t>12</w:t>
            </w:r>
          </w:p>
        </w:tc>
        <w:tc>
          <w:tcPr>
            <w:tcW w:w="1326" w:type="dxa"/>
            <w:tcBorders>
              <w:top w:val="single" w:sz="4" w:space="0" w:color="auto"/>
              <w:left w:val="single" w:sz="4" w:space="0" w:color="auto"/>
              <w:bottom w:val="single" w:sz="4" w:space="0" w:color="auto"/>
              <w:right w:val="single" w:sz="4" w:space="0" w:color="auto"/>
            </w:tcBorders>
          </w:tcPr>
          <w:p w14:paraId="35B16C84" w14:textId="77777777" w:rsidR="009237AB" w:rsidRPr="00BC3BD6" w:rsidRDefault="009237AB" w:rsidP="00BD5AE3">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tcPr>
          <w:p w14:paraId="729CDD57" w14:textId="77777777" w:rsidR="009237AB" w:rsidRPr="00BC3BD6" w:rsidRDefault="009237AB" w:rsidP="00BD5AE3">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E44733" w14:textId="77777777" w:rsidR="009237AB" w:rsidRPr="00BC3BD6" w:rsidRDefault="009237AB" w:rsidP="00BD5AE3">
            <w:pPr>
              <w:rPr>
                <w:rFonts w:ascii="Calibri" w:hAnsi="Calibri" w:cs="Calibri"/>
                <w:color w:val="000000"/>
              </w:rPr>
            </w:pPr>
          </w:p>
        </w:tc>
        <w:tc>
          <w:tcPr>
            <w:tcW w:w="13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8C14EA" w14:textId="77777777" w:rsidR="009237AB" w:rsidRPr="00BC3BD6" w:rsidRDefault="009237AB" w:rsidP="00BD5AE3">
            <w:pPr>
              <w:rPr>
                <w:rFonts w:ascii="Calibri" w:hAnsi="Calibri" w:cs="Calibri"/>
                <w:color w:val="000000"/>
              </w:rPr>
            </w:pPr>
          </w:p>
        </w:tc>
        <w:tc>
          <w:tcPr>
            <w:tcW w:w="27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0B4759" w14:textId="77777777" w:rsidR="009237AB" w:rsidRPr="00BC3BD6" w:rsidRDefault="009237AB" w:rsidP="00BD5AE3">
            <w:pPr>
              <w:rPr>
                <w:rFonts w:ascii="Calibri" w:hAnsi="Calibri" w:cs="Calibri"/>
                <w:color w:val="000000"/>
              </w:rPr>
            </w:pPr>
          </w:p>
        </w:tc>
        <w:tc>
          <w:tcPr>
            <w:tcW w:w="2268" w:type="dxa"/>
            <w:tcBorders>
              <w:top w:val="single" w:sz="4" w:space="0" w:color="auto"/>
              <w:left w:val="single" w:sz="4" w:space="0" w:color="auto"/>
              <w:bottom w:val="single" w:sz="4" w:space="0" w:color="auto"/>
              <w:right w:val="single" w:sz="4" w:space="0" w:color="auto"/>
            </w:tcBorders>
          </w:tcPr>
          <w:p w14:paraId="4EBD025D" w14:textId="77777777" w:rsidR="009237AB" w:rsidRPr="00BC3BD6" w:rsidRDefault="009237AB" w:rsidP="00BD5AE3">
            <w:pPr>
              <w:rPr>
                <w:rFonts w:ascii="Calibri" w:hAnsi="Calibri" w:cs="Calibri"/>
                <w:color w:val="000000"/>
              </w:rPr>
            </w:pPr>
          </w:p>
        </w:tc>
      </w:tr>
      <w:tr w:rsidR="009237AB" w:rsidRPr="00BC3BD6" w14:paraId="176B232C" w14:textId="77777777" w:rsidTr="00BD5AE3">
        <w:trPr>
          <w:trHeight w:val="315"/>
        </w:trPr>
        <w:tc>
          <w:tcPr>
            <w:tcW w:w="4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E0F3ED" w14:textId="39C6ED2A" w:rsidR="009237AB" w:rsidRDefault="00CA489C" w:rsidP="00BD5AE3">
            <w:pPr>
              <w:jc w:val="center"/>
              <w:rPr>
                <w:rFonts w:ascii="Calibri" w:hAnsi="Calibri" w:cs="Calibri"/>
                <w:color w:val="000000"/>
              </w:rPr>
            </w:pPr>
            <w:r>
              <w:rPr>
                <w:rFonts w:ascii="Calibri" w:hAnsi="Calibri" w:cs="Calibri"/>
                <w:color w:val="000000"/>
              </w:rPr>
              <w:t>4</w:t>
            </w:r>
          </w:p>
        </w:tc>
        <w:tc>
          <w:tcPr>
            <w:tcW w:w="2247" w:type="dxa"/>
            <w:tcBorders>
              <w:top w:val="nil"/>
              <w:left w:val="single" w:sz="4" w:space="0" w:color="auto"/>
              <w:bottom w:val="single" w:sz="4" w:space="0" w:color="auto"/>
              <w:right w:val="single" w:sz="4" w:space="0" w:color="auto"/>
            </w:tcBorders>
            <w:shd w:val="clear" w:color="auto" w:fill="auto"/>
            <w:noWrap/>
            <w:vAlign w:val="center"/>
          </w:tcPr>
          <w:p w14:paraId="55FA96ED" w14:textId="148C2713" w:rsidR="009237AB" w:rsidRPr="00BC3BD6" w:rsidRDefault="009237AB" w:rsidP="00BD5AE3">
            <w:pPr>
              <w:jc w:val="center"/>
              <w:rPr>
                <w:rFonts w:ascii="Calibri" w:hAnsi="Calibri" w:cs="Calibri"/>
                <w:color w:val="000000"/>
              </w:rPr>
            </w:pPr>
            <w:r w:rsidRPr="002D7B3B">
              <w:rPr>
                <w:rFonts w:ascii="Calibri" w:hAnsi="Calibri" w:cs="Calibri"/>
                <w:color w:val="000000"/>
              </w:rPr>
              <w:t>Zestaw bezprzewodowy ergonomicznej klawiatury i myszy</w:t>
            </w:r>
            <w:r>
              <w:rPr>
                <w:rFonts w:ascii="Calibri" w:hAnsi="Calibri" w:cs="Calibri"/>
                <w:color w:val="000000"/>
              </w:rPr>
              <w:t xml:space="preserve"> </w:t>
            </w:r>
          </w:p>
        </w:tc>
        <w:tc>
          <w:tcPr>
            <w:tcW w:w="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7CD50C" w14:textId="77777777" w:rsidR="009237AB" w:rsidRPr="00BC3BD6" w:rsidRDefault="009237AB" w:rsidP="00BD5AE3">
            <w:pPr>
              <w:jc w:val="center"/>
              <w:rPr>
                <w:rFonts w:ascii="Calibri" w:hAnsi="Calibri" w:cs="Calibri"/>
                <w:color w:val="000000"/>
              </w:rPr>
            </w:pPr>
            <w:r>
              <w:rPr>
                <w:rFonts w:ascii="Calibri" w:hAnsi="Calibri" w:cs="Calibri"/>
                <w:color w:val="000000"/>
              </w:rPr>
              <w:t>6</w:t>
            </w:r>
          </w:p>
        </w:tc>
        <w:tc>
          <w:tcPr>
            <w:tcW w:w="1326" w:type="dxa"/>
            <w:tcBorders>
              <w:top w:val="single" w:sz="4" w:space="0" w:color="auto"/>
              <w:left w:val="single" w:sz="4" w:space="0" w:color="auto"/>
              <w:bottom w:val="single" w:sz="4" w:space="0" w:color="auto"/>
              <w:right w:val="single" w:sz="4" w:space="0" w:color="auto"/>
            </w:tcBorders>
          </w:tcPr>
          <w:p w14:paraId="1505E3C3" w14:textId="77777777" w:rsidR="009237AB" w:rsidRPr="00BC3BD6" w:rsidRDefault="009237AB" w:rsidP="00BD5AE3">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tcPr>
          <w:p w14:paraId="1DFF5E5F" w14:textId="77777777" w:rsidR="009237AB" w:rsidRPr="00BC3BD6" w:rsidRDefault="009237AB" w:rsidP="00BD5AE3">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D434A2" w14:textId="77777777" w:rsidR="009237AB" w:rsidRPr="00BC3BD6" w:rsidRDefault="009237AB" w:rsidP="00BD5AE3">
            <w:pPr>
              <w:rPr>
                <w:rFonts w:ascii="Calibri" w:hAnsi="Calibri" w:cs="Calibri"/>
                <w:color w:val="000000"/>
              </w:rPr>
            </w:pPr>
          </w:p>
        </w:tc>
        <w:tc>
          <w:tcPr>
            <w:tcW w:w="13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F407B0" w14:textId="77777777" w:rsidR="009237AB" w:rsidRPr="00BC3BD6" w:rsidRDefault="009237AB" w:rsidP="00BD5AE3">
            <w:pPr>
              <w:rPr>
                <w:rFonts w:ascii="Calibri" w:hAnsi="Calibri" w:cs="Calibri"/>
                <w:color w:val="000000"/>
              </w:rPr>
            </w:pPr>
          </w:p>
        </w:tc>
        <w:tc>
          <w:tcPr>
            <w:tcW w:w="27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D7C6CD" w14:textId="77777777" w:rsidR="009237AB" w:rsidRPr="00BC3BD6" w:rsidRDefault="009237AB" w:rsidP="00BD5AE3">
            <w:pPr>
              <w:rPr>
                <w:rFonts w:ascii="Calibri" w:hAnsi="Calibri" w:cs="Calibri"/>
                <w:color w:val="000000"/>
              </w:rPr>
            </w:pPr>
          </w:p>
        </w:tc>
        <w:tc>
          <w:tcPr>
            <w:tcW w:w="2268" w:type="dxa"/>
            <w:tcBorders>
              <w:top w:val="single" w:sz="4" w:space="0" w:color="auto"/>
              <w:left w:val="single" w:sz="4" w:space="0" w:color="auto"/>
              <w:bottom w:val="single" w:sz="4" w:space="0" w:color="auto"/>
              <w:right w:val="single" w:sz="4" w:space="0" w:color="auto"/>
            </w:tcBorders>
          </w:tcPr>
          <w:p w14:paraId="53F27479" w14:textId="77777777" w:rsidR="009237AB" w:rsidRPr="00BC3BD6" w:rsidRDefault="009237AB" w:rsidP="00BD5AE3">
            <w:pPr>
              <w:rPr>
                <w:rFonts w:ascii="Calibri" w:hAnsi="Calibri" w:cs="Calibri"/>
                <w:color w:val="000000"/>
              </w:rPr>
            </w:pPr>
          </w:p>
        </w:tc>
      </w:tr>
      <w:tr w:rsidR="009237AB" w:rsidRPr="00BC3BD6" w14:paraId="346CCD09" w14:textId="77777777" w:rsidTr="00BD5AE3">
        <w:trPr>
          <w:trHeight w:val="315"/>
        </w:trPr>
        <w:tc>
          <w:tcPr>
            <w:tcW w:w="4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3100F7" w14:textId="53C92C7B" w:rsidR="009237AB" w:rsidRDefault="00CA489C" w:rsidP="00BD5AE3">
            <w:pPr>
              <w:jc w:val="center"/>
              <w:rPr>
                <w:rFonts w:ascii="Calibri" w:hAnsi="Calibri" w:cs="Calibri"/>
                <w:color w:val="000000"/>
              </w:rPr>
            </w:pPr>
            <w:r>
              <w:rPr>
                <w:rFonts w:ascii="Calibri" w:hAnsi="Calibri" w:cs="Calibri"/>
                <w:color w:val="000000"/>
              </w:rPr>
              <w:t>5</w:t>
            </w:r>
          </w:p>
        </w:tc>
        <w:tc>
          <w:tcPr>
            <w:tcW w:w="2247" w:type="dxa"/>
            <w:tcBorders>
              <w:top w:val="nil"/>
              <w:left w:val="single" w:sz="4" w:space="0" w:color="auto"/>
              <w:bottom w:val="single" w:sz="4" w:space="0" w:color="auto"/>
              <w:right w:val="single" w:sz="4" w:space="0" w:color="auto"/>
            </w:tcBorders>
            <w:shd w:val="clear" w:color="auto" w:fill="auto"/>
            <w:noWrap/>
            <w:vAlign w:val="center"/>
          </w:tcPr>
          <w:p w14:paraId="66FEBD20" w14:textId="5FC3D100" w:rsidR="009237AB" w:rsidRPr="003A3587" w:rsidRDefault="009237AB" w:rsidP="00BD5AE3">
            <w:pPr>
              <w:jc w:val="center"/>
              <w:rPr>
                <w:rFonts w:ascii="Calibri" w:hAnsi="Calibri" w:cs="Calibri"/>
                <w:bCs/>
                <w:color w:val="000000"/>
              </w:rPr>
            </w:pPr>
            <w:r w:rsidRPr="003A3587">
              <w:rPr>
                <w:rFonts w:ascii="Calibri" w:hAnsi="Calibri" w:cs="Calibri"/>
                <w:bCs/>
                <w:iCs/>
              </w:rPr>
              <w:t xml:space="preserve">Kamera sportowa </w:t>
            </w:r>
          </w:p>
        </w:tc>
        <w:tc>
          <w:tcPr>
            <w:tcW w:w="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AA53B5" w14:textId="77777777" w:rsidR="009237AB" w:rsidRPr="00BC3BD6" w:rsidRDefault="009237AB" w:rsidP="00BD5AE3">
            <w:pPr>
              <w:jc w:val="center"/>
              <w:rPr>
                <w:rFonts w:ascii="Calibri" w:hAnsi="Calibri" w:cs="Calibri"/>
                <w:color w:val="000000"/>
              </w:rPr>
            </w:pPr>
            <w:r>
              <w:rPr>
                <w:rFonts w:ascii="Calibri" w:hAnsi="Calibri" w:cs="Calibri"/>
                <w:color w:val="000000"/>
              </w:rPr>
              <w:t>1</w:t>
            </w:r>
          </w:p>
        </w:tc>
        <w:tc>
          <w:tcPr>
            <w:tcW w:w="1326" w:type="dxa"/>
            <w:tcBorders>
              <w:top w:val="single" w:sz="4" w:space="0" w:color="auto"/>
              <w:left w:val="single" w:sz="4" w:space="0" w:color="auto"/>
              <w:bottom w:val="single" w:sz="4" w:space="0" w:color="auto"/>
              <w:right w:val="single" w:sz="4" w:space="0" w:color="auto"/>
            </w:tcBorders>
          </w:tcPr>
          <w:p w14:paraId="025A33DB" w14:textId="77777777" w:rsidR="009237AB" w:rsidRPr="00BC3BD6" w:rsidRDefault="009237AB" w:rsidP="00BD5AE3">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tcPr>
          <w:p w14:paraId="5983F7A7" w14:textId="77777777" w:rsidR="009237AB" w:rsidRPr="00BC3BD6" w:rsidRDefault="009237AB" w:rsidP="00BD5AE3">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C0AA1F" w14:textId="77777777" w:rsidR="009237AB" w:rsidRPr="00BC3BD6" w:rsidRDefault="009237AB" w:rsidP="00BD5AE3">
            <w:pPr>
              <w:rPr>
                <w:rFonts w:ascii="Calibri" w:hAnsi="Calibri" w:cs="Calibri"/>
                <w:color w:val="000000"/>
              </w:rPr>
            </w:pPr>
          </w:p>
        </w:tc>
        <w:tc>
          <w:tcPr>
            <w:tcW w:w="13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4B39B0" w14:textId="77777777" w:rsidR="009237AB" w:rsidRPr="00BC3BD6" w:rsidRDefault="009237AB" w:rsidP="00BD5AE3">
            <w:pPr>
              <w:rPr>
                <w:rFonts w:ascii="Calibri" w:hAnsi="Calibri" w:cs="Calibri"/>
                <w:color w:val="000000"/>
              </w:rPr>
            </w:pPr>
          </w:p>
        </w:tc>
        <w:tc>
          <w:tcPr>
            <w:tcW w:w="27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F0C0EC" w14:textId="77777777" w:rsidR="009237AB" w:rsidRPr="00BC3BD6" w:rsidRDefault="009237AB" w:rsidP="00BD5AE3">
            <w:pPr>
              <w:rPr>
                <w:rFonts w:ascii="Calibri" w:hAnsi="Calibri" w:cs="Calibri"/>
                <w:color w:val="000000"/>
              </w:rPr>
            </w:pPr>
          </w:p>
        </w:tc>
        <w:tc>
          <w:tcPr>
            <w:tcW w:w="2268" w:type="dxa"/>
            <w:tcBorders>
              <w:top w:val="single" w:sz="4" w:space="0" w:color="auto"/>
              <w:left w:val="single" w:sz="4" w:space="0" w:color="auto"/>
              <w:bottom w:val="single" w:sz="4" w:space="0" w:color="auto"/>
              <w:right w:val="single" w:sz="4" w:space="0" w:color="auto"/>
            </w:tcBorders>
          </w:tcPr>
          <w:p w14:paraId="6725E91C" w14:textId="77777777" w:rsidR="009237AB" w:rsidRPr="00BC3BD6" w:rsidRDefault="009237AB" w:rsidP="00BD5AE3">
            <w:pPr>
              <w:rPr>
                <w:rFonts w:ascii="Calibri" w:hAnsi="Calibri" w:cs="Calibri"/>
                <w:color w:val="000000"/>
              </w:rPr>
            </w:pPr>
          </w:p>
        </w:tc>
      </w:tr>
      <w:tr w:rsidR="009237AB" w:rsidRPr="00BC3BD6" w14:paraId="612B184A" w14:textId="77777777" w:rsidTr="00BD5AE3">
        <w:trPr>
          <w:trHeight w:val="315"/>
        </w:trPr>
        <w:tc>
          <w:tcPr>
            <w:tcW w:w="4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02A165" w14:textId="3CD15806" w:rsidR="009237AB" w:rsidRDefault="00CA489C" w:rsidP="00BD5AE3">
            <w:pPr>
              <w:jc w:val="center"/>
              <w:rPr>
                <w:rFonts w:ascii="Calibri" w:hAnsi="Calibri" w:cs="Calibri"/>
                <w:color w:val="000000"/>
              </w:rPr>
            </w:pPr>
            <w:r>
              <w:rPr>
                <w:rFonts w:ascii="Calibri" w:hAnsi="Calibri" w:cs="Calibri"/>
                <w:color w:val="000000"/>
              </w:rPr>
              <w:t>6</w:t>
            </w:r>
          </w:p>
          <w:p w14:paraId="78F67256" w14:textId="77777777" w:rsidR="009237AB" w:rsidRDefault="009237AB" w:rsidP="00BD5AE3">
            <w:pPr>
              <w:jc w:val="center"/>
              <w:rPr>
                <w:rFonts w:ascii="Calibri" w:hAnsi="Calibri" w:cs="Calibri"/>
                <w:color w:val="000000"/>
              </w:rPr>
            </w:pPr>
          </w:p>
        </w:tc>
        <w:tc>
          <w:tcPr>
            <w:tcW w:w="2247" w:type="dxa"/>
            <w:tcBorders>
              <w:top w:val="nil"/>
              <w:left w:val="single" w:sz="4" w:space="0" w:color="auto"/>
              <w:bottom w:val="single" w:sz="4" w:space="0" w:color="auto"/>
              <w:right w:val="single" w:sz="4" w:space="0" w:color="auto"/>
            </w:tcBorders>
            <w:shd w:val="clear" w:color="auto" w:fill="auto"/>
            <w:noWrap/>
            <w:vAlign w:val="center"/>
          </w:tcPr>
          <w:p w14:paraId="218D347F" w14:textId="7635E9AD" w:rsidR="009237AB" w:rsidRPr="00FB1654" w:rsidRDefault="009237AB" w:rsidP="00BD5AE3">
            <w:pPr>
              <w:jc w:val="center"/>
              <w:rPr>
                <w:rFonts w:ascii="Calibri" w:hAnsi="Calibri" w:cs="Calibri"/>
                <w:color w:val="000000"/>
                <w:lang w:val="en-US"/>
              </w:rPr>
            </w:pPr>
            <w:r w:rsidRPr="00C20F4D">
              <w:rPr>
                <w:rFonts w:ascii="Calibri" w:hAnsi="Calibri" w:cs="Calibri"/>
                <w:color w:val="000000"/>
              </w:rPr>
              <w:t>Access Point WIFI 2,4Ghz i 5Ghz</w:t>
            </w:r>
            <w:r>
              <w:rPr>
                <w:rFonts w:ascii="Calibri" w:hAnsi="Calibri" w:cs="Calibri"/>
                <w:color w:val="000000"/>
              </w:rPr>
              <w:t xml:space="preserve"> </w:t>
            </w:r>
          </w:p>
        </w:tc>
        <w:tc>
          <w:tcPr>
            <w:tcW w:w="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23AB4D" w14:textId="77777777" w:rsidR="009237AB" w:rsidRPr="00BC3BD6" w:rsidRDefault="009237AB" w:rsidP="00BD5AE3">
            <w:pPr>
              <w:jc w:val="center"/>
              <w:rPr>
                <w:rFonts w:ascii="Calibri" w:hAnsi="Calibri" w:cs="Calibri"/>
                <w:color w:val="000000"/>
              </w:rPr>
            </w:pPr>
            <w:r>
              <w:rPr>
                <w:rFonts w:ascii="Calibri" w:hAnsi="Calibri" w:cs="Calibri"/>
                <w:color w:val="000000"/>
              </w:rPr>
              <w:t>3</w:t>
            </w:r>
          </w:p>
        </w:tc>
        <w:tc>
          <w:tcPr>
            <w:tcW w:w="1326" w:type="dxa"/>
            <w:tcBorders>
              <w:top w:val="single" w:sz="4" w:space="0" w:color="auto"/>
              <w:left w:val="single" w:sz="4" w:space="0" w:color="auto"/>
              <w:bottom w:val="single" w:sz="4" w:space="0" w:color="auto"/>
              <w:right w:val="single" w:sz="4" w:space="0" w:color="auto"/>
            </w:tcBorders>
          </w:tcPr>
          <w:p w14:paraId="106F8789" w14:textId="77777777" w:rsidR="009237AB" w:rsidRPr="00BC3BD6" w:rsidRDefault="009237AB" w:rsidP="00BD5AE3">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tcPr>
          <w:p w14:paraId="21AF4F17" w14:textId="77777777" w:rsidR="009237AB" w:rsidRPr="00BC3BD6" w:rsidRDefault="009237AB" w:rsidP="00BD5AE3">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79E14C" w14:textId="77777777" w:rsidR="009237AB" w:rsidRPr="00BC3BD6" w:rsidRDefault="009237AB" w:rsidP="00BD5AE3">
            <w:pPr>
              <w:rPr>
                <w:rFonts w:ascii="Calibri" w:hAnsi="Calibri" w:cs="Calibri"/>
                <w:color w:val="000000"/>
              </w:rPr>
            </w:pPr>
          </w:p>
        </w:tc>
        <w:tc>
          <w:tcPr>
            <w:tcW w:w="13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C50670" w14:textId="77777777" w:rsidR="009237AB" w:rsidRPr="00BC3BD6" w:rsidRDefault="009237AB" w:rsidP="00BD5AE3">
            <w:pPr>
              <w:rPr>
                <w:rFonts w:ascii="Calibri" w:hAnsi="Calibri" w:cs="Calibri"/>
                <w:color w:val="000000"/>
              </w:rPr>
            </w:pPr>
          </w:p>
        </w:tc>
        <w:tc>
          <w:tcPr>
            <w:tcW w:w="27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94CAC2" w14:textId="77777777" w:rsidR="009237AB" w:rsidRPr="00BC3BD6" w:rsidRDefault="009237AB" w:rsidP="00BD5AE3">
            <w:pPr>
              <w:rPr>
                <w:rFonts w:ascii="Calibri" w:hAnsi="Calibri" w:cs="Calibri"/>
                <w:color w:val="000000"/>
              </w:rPr>
            </w:pPr>
          </w:p>
        </w:tc>
        <w:tc>
          <w:tcPr>
            <w:tcW w:w="2268" w:type="dxa"/>
            <w:tcBorders>
              <w:top w:val="single" w:sz="4" w:space="0" w:color="auto"/>
              <w:left w:val="single" w:sz="4" w:space="0" w:color="auto"/>
              <w:bottom w:val="single" w:sz="4" w:space="0" w:color="auto"/>
              <w:right w:val="single" w:sz="4" w:space="0" w:color="auto"/>
            </w:tcBorders>
          </w:tcPr>
          <w:p w14:paraId="033346AD" w14:textId="77777777" w:rsidR="009237AB" w:rsidRPr="00BC3BD6" w:rsidRDefault="009237AB" w:rsidP="00BD5AE3">
            <w:pPr>
              <w:rPr>
                <w:rFonts w:ascii="Calibri" w:hAnsi="Calibri" w:cs="Calibri"/>
                <w:color w:val="000000"/>
              </w:rPr>
            </w:pPr>
          </w:p>
        </w:tc>
      </w:tr>
      <w:tr w:rsidR="009237AB" w:rsidRPr="00BC3BD6" w14:paraId="51CC1CA6" w14:textId="77777777" w:rsidTr="00BD5AE3">
        <w:trPr>
          <w:trHeight w:val="150"/>
        </w:trPr>
        <w:tc>
          <w:tcPr>
            <w:tcW w:w="7395" w:type="dxa"/>
            <w:gridSpan w:val="6"/>
            <w:tcBorders>
              <w:top w:val="single" w:sz="4" w:space="0" w:color="auto"/>
              <w:left w:val="single" w:sz="4" w:space="0" w:color="auto"/>
              <w:bottom w:val="single" w:sz="4" w:space="0" w:color="auto"/>
              <w:right w:val="single" w:sz="4" w:space="0" w:color="auto"/>
            </w:tcBorders>
          </w:tcPr>
          <w:p w14:paraId="4D4FA6A0" w14:textId="77777777" w:rsidR="009237AB" w:rsidRPr="00BC3BD6" w:rsidRDefault="009237AB" w:rsidP="00BD5AE3">
            <w:pPr>
              <w:jc w:val="right"/>
              <w:rPr>
                <w:rFonts w:ascii="Calibri" w:hAnsi="Calibri" w:cs="Calibri"/>
                <w:b/>
                <w:color w:val="000000"/>
              </w:rPr>
            </w:pPr>
            <w:r w:rsidRPr="00BC3BD6">
              <w:rPr>
                <w:rFonts w:ascii="Calibri" w:hAnsi="Calibri" w:cs="Calibri"/>
                <w:b/>
                <w:color w:val="000000"/>
              </w:rPr>
              <w:t>RAZEM</w:t>
            </w:r>
          </w:p>
        </w:tc>
        <w:tc>
          <w:tcPr>
            <w:tcW w:w="13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B82D82" w14:textId="77777777" w:rsidR="009237AB" w:rsidRPr="00BC3BD6" w:rsidRDefault="009237AB" w:rsidP="00BD5AE3">
            <w:pPr>
              <w:rPr>
                <w:rFonts w:ascii="Calibri" w:hAnsi="Calibri" w:cs="Calibri"/>
                <w:color w:val="000000"/>
              </w:rPr>
            </w:pPr>
          </w:p>
        </w:tc>
        <w:tc>
          <w:tcPr>
            <w:tcW w:w="2734" w:type="dxa"/>
            <w:tcBorders>
              <w:top w:val="single" w:sz="4" w:space="0" w:color="auto"/>
              <w:left w:val="single" w:sz="4" w:space="0" w:color="auto"/>
              <w:bottom w:val="single" w:sz="4" w:space="0" w:color="auto"/>
              <w:right w:val="single" w:sz="4" w:space="0" w:color="auto"/>
              <w:tl2br w:val="single" w:sz="4" w:space="0" w:color="auto"/>
            </w:tcBorders>
            <w:shd w:val="clear" w:color="auto" w:fill="auto"/>
            <w:vAlign w:val="bottom"/>
          </w:tcPr>
          <w:p w14:paraId="4BB67E7C" w14:textId="77777777" w:rsidR="009237AB" w:rsidRPr="00BC3BD6" w:rsidRDefault="009237AB" w:rsidP="00BD5AE3">
            <w:pPr>
              <w:rPr>
                <w:rFonts w:ascii="Calibri" w:hAnsi="Calibri" w:cs="Calibri"/>
                <w:color w:val="000000"/>
              </w:rPr>
            </w:pPr>
          </w:p>
        </w:tc>
        <w:tc>
          <w:tcPr>
            <w:tcW w:w="2268" w:type="dxa"/>
            <w:tcBorders>
              <w:top w:val="single" w:sz="4" w:space="0" w:color="auto"/>
              <w:left w:val="single" w:sz="4" w:space="0" w:color="auto"/>
              <w:bottom w:val="single" w:sz="4" w:space="0" w:color="auto"/>
              <w:right w:val="single" w:sz="4" w:space="0" w:color="auto"/>
              <w:tl2br w:val="single" w:sz="4" w:space="0" w:color="auto"/>
            </w:tcBorders>
          </w:tcPr>
          <w:p w14:paraId="331F45F8" w14:textId="77777777" w:rsidR="009237AB" w:rsidRPr="00BC3BD6" w:rsidRDefault="009237AB" w:rsidP="00BD5AE3">
            <w:pPr>
              <w:rPr>
                <w:rFonts w:ascii="Calibri" w:hAnsi="Calibri" w:cs="Calibri"/>
                <w:color w:val="000000"/>
              </w:rPr>
            </w:pPr>
          </w:p>
        </w:tc>
      </w:tr>
    </w:tbl>
    <w:p w14:paraId="1E73F92E" w14:textId="77777777" w:rsidR="009237AB" w:rsidRDefault="009237AB" w:rsidP="009237AB">
      <w:pPr>
        <w:tabs>
          <w:tab w:val="left" w:pos="284"/>
          <w:tab w:val="left" w:pos="426"/>
        </w:tabs>
        <w:rPr>
          <w:rFonts w:ascii="Calibri" w:hAnsi="Calibri" w:cs="Calibri"/>
          <w:color w:val="000000"/>
        </w:rPr>
      </w:pPr>
    </w:p>
    <w:p w14:paraId="622B0A43" w14:textId="77777777" w:rsidR="009237AB" w:rsidRDefault="009237AB" w:rsidP="009237AB">
      <w:pPr>
        <w:tabs>
          <w:tab w:val="left" w:pos="284"/>
          <w:tab w:val="left" w:pos="426"/>
        </w:tabs>
        <w:jc w:val="both"/>
        <w:rPr>
          <w:rFonts w:ascii="Calibri" w:hAnsi="Calibri" w:cs="Calibri"/>
          <w:color w:val="000000"/>
        </w:rPr>
      </w:pPr>
      <w:r w:rsidRPr="000D7226">
        <w:rPr>
          <w:rFonts w:ascii="Calibri" w:hAnsi="Calibri" w:cs="Calibri"/>
          <w:color w:val="000000"/>
        </w:rPr>
        <w:t xml:space="preserve">Dla jednoznacznej identyfikacji oferowanego sprzętu należy </w:t>
      </w:r>
      <w:r>
        <w:rPr>
          <w:rFonts w:ascii="Calibri" w:hAnsi="Calibri" w:cs="Calibri"/>
          <w:color w:val="000000"/>
        </w:rPr>
        <w:t xml:space="preserve">w tabeli poniżej </w:t>
      </w:r>
      <w:r w:rsidRPr="000D7226">
        <w:rPr>
          <w:rFonts w:ascii="Calibri" w:hAnsi="Calibri" w:cs="Calibri"/>
          <w:color w:val="000000"/>
        </w:rPr>
        <w:t>podać pełną nazwę produktu, umożliwiającą jego jednoznaczną identyfikację, to jest nazwę producenta, typ, nazwę i model oferowanego sprzętu</w:t>
      </w:r>
      <w:r>
        <w:rPr>
          <w:rFonts w:ascii="Calibri" w:hAnsi="Calibri" w:cs="Calibri"/>
          <w:color w:val="000000"/>
        </w:rPr>
        <w:t>.</w:t>
      </w:r>
      <w:r w:rsidRPr="000D7226">
        <w:rPr>
          <w:rFonts w:ascii="Calibri" w:hAnsi="Calibri" w:cs="Calibri"/>
          <w:color w:val="000000"/>
        </w:rPr>
        <w:t xml:space="preserve"> Zamawiający wymaga również podania faktycznych parametrów sprzętu, w taki sposób, by oceniający byli w stanie stwierdzić, czy zaoferowany sprzęt spełnia wymagania specyfikacji. Przedmiotowe informacje są składane na potwierdzenie, iż oferowane urządzenia spełniają wymagania Zamawiającego. Zamawiający będzie weryfikował zgodność ofertowanych sprzętów z SWZ- deklarowanych przez Wykonawcę parametrów sprzętu z informacjami producentów sprzętu udostępnianymi na stronach internetowych.</w:t>
      </w:r>
    </w:p>
    <w:p w14:paraId="67804AC0" w14:textId="77777777" w:rsidR="000431C3" w:rsidRDefault="000431C3" w:rsidP="000431C3">
      <w:pPr>
        <w:ind w:firstLine="708"/>
        <w:rPr>
          <w:rFonts w:ascii="Calibri" w:hAnsi="Calibri" w:cs="Calibri"/>
          <w:b/>
          <w:iCs/>
        </w:rPr>
      </w:pPr>
    </w:p>
    <w:tbl>
      <w:tblPr>
        <w:tblW w:w="9380" w:type="dxa"/>
        <w:tblInd w:w="70" w:type="dxa"/>
        <w:tblCellMar>
          <w:left w:w="70" w:type="dxa"/>
          <w:right w:w="70" w:type="dxa"/>
        </w:tblCellMar>
        <w:tblLook w:val="04A0" w:firstRow="1" w:lastRow="0" w:firstColumn="1" w:lastColumn="0" w:noHBand="0" w:noVBand="1"/>
      </w:tblPr>
      <w:tblGrid>
        <w:gridCol w:w="2693"/>
        <w:gridCol w:w="3953"/>
        <w:gridCol w:w="2734"/>
      </w:tblGrid>
      <w:tr w:rsidR="00767EF7" w:rsidRPr="00051BDD" w14:paraId="5C42F575" w14:textId="7F238B93" w:rsidTr="00767EF7">
        <w:trPr>
          <w:trHeight w:val="300"/>
        </w:trPr>
        <w:tc>
          <w:tcPr>
            <w:tcW w:w="6593" w:type="dxa"/>
            <w:gridSpan w:val="2"/>
            <w:tcBorders>
              <w:top w:val="nil"/>
              <w:left w:val="nil"/>
              <w:bottom w:val="single" w:sz="4" w:space="0" w:color="auto"/>
              <w:right w:val="nil"/>
            </w:tcBorders>
            <w:shd w:val="clear" w:color="auto" w:fill="auto"/>
            <w:noWrap/>
            <w:vAlign w:val="bottom"/>
            <w:hideMark/>
          </w:tcPr>
          <w:p w14:paraId="3FC0A33B" w14:textId="77777777" w:rsidR="00767EF7" w:rsidRPr="00051BDD" w:rsidRDefault="00767EF7" w:rsidP="00E42CF1">
            <w:pPr>
              <w:jc w:val="center"/>
              <w:rPr>
                <w:rFonts w:ascii="Calibri" w:hAnsi="Calibri" w:cs="Calibri"/>
                <w:color w:val="000000"/>
              </w:rPr>
            </w:pPr>
          </w:p>
        </w:tc>
        <w:tc>
          <w:tcPr>
            <w:tcW w:w="2787" w:type="dxa"/>
            <w:tcBorders>
              <w:top w:val="nil"/>
              <w:left w:val="nil"/>
              <w:bottom w:val="single" w:sz="4" w:space="0" w:color="auto"/>
              <w:right w:val="nil"/>
            </w:tcBorders>
          </w:tcPr>
          <w:p w14:paraId="11AE7287" w14:textId="77777777" w:rsidR="00767EF7" w:rsidRPr="00051BDD" w:rsidRDefault="00767EF7" w:rsidP="00E42CF1">
            <w:pPr>
              <w:jc w:val="center"/>
              <w:rPr>
                <w:rFonts w:ascii="Calibri" w:hAnsi="Calibri" w:cs="Calibri"/>
                <w:color w:val="000000"/>
              </w:rPr>
            </w:pPr>
          </w:p>
        </w:tc>
      </w:tr>
      <w:tr w:rsidR="00767EF7" w:rsidRPr="00051BDD" w14:paraId="671B98A7" w14:textId="6C6C5CB6" w:rsidTr="00767EF7">
        <w:trPr>
          <w:trHeight w:val="300"/>
        </w:trPr>
        <w:tc>
          <w:tcPr>
            <w:tcW w:w="2640" w:type="dxa"/>
            <w:tcBorders>
              <w:top w:val="nil"/>
              <w:left w:val="single" w:sz="4" w:space="0" w:color="auto"/>
              <w:bottom w:val="single" w:sz="4" w:space="0" w:color="auto"/>
              <w:right w:val="single" w:sz="4" w:space="0" w:color="auto"/>
            </w:tcBorders>
            <w:shd w:val="clear" w:color="000000" w:fill="FFFF00"/>
            <w:noWrap/>
            <w:vAlign w:val="bottom"/>
            <w:hideMark/>
          </w:tcPr>
          <w:p w14:paraId="0FCF8058" w14:textId="77777777" w:rsidR="00767EF7" w:rsidRPr="00051BDD" w:rsidRDefault="00767EF7" w:rsidP="00E42CF1">
            <w:pPr>
              <w:rPr>
                <w:rFonts w:ascii="Calibri" w:hAnsi="Calibri" w:cs="Calibri"/>
                <w:color w:val="000000"/>
              </w:rPr>
            </w:pPr>
            <w:r w:rsidRPr="00051BDD">
              <w:rPr>
                <w:rFonts w:ascii="Calibri" w:hAnsi="Calibri" w:cs="Calibri"/>
                <w:color w:val="000000"/>
              </w:rPr>
              <w:t xml:space="preserve">Nazwa </w:t>
            </w:r>
          </w:p>
        </w:tc>
        <w:tc>
          <w:tcPr>
            <w:tcW w:w="3953" w:type="dxa"/>
            <w:tcBorders>
              <w:top w:val="nil"/>
              <w:left w:val="nil"/>
              <w:bottom w:val="single" w:sz="4" w:space="0" w:color="auto"/>
              <w:right w:val="single" w:sz="4" w:space="0" w:color="auto"/>
            </w:tcBorders>
            <w:shd w:val="clear" w:color="000000" w:fill="FFFF00"/>
            <w:noWrap/>
            <w:vAlign w:val="bottom"/>
            <w:hideMark/>
          </w:tcPr>
          <w:p w14:paraId="117369FB" w14:textId="64BF9C97" w:rsidR="00767EF7" w:rsidRDefault="00767EF7" w:rsidP="00CA489C">
            <w:pPr>
              <w:widowControl/>
              <w:autoSpaceDE/>
              <w:autoSpaceDN/>
              <w:rPr>
                <w:rFonts w:ascii="Calibri" w:hAnsi="Calibri" w:cs="Calibri"/>
                <w:b/>
                <w:bCs/>
                <w:color w:val="000000"/>
              </w:rPr>
            </w:pPr>
            <w:r w:rsidRPr="007E749D">
              <w:rPr>
                <w:rFonts w:ascii="Calibri" w:hAnsi="Calibri" w:cs="Calibri"/>
                <w:b/>
                <w:bCs/>
                <w:color w:val="000000"/>
              </w:rPr>
              <w:t xml:space="preserve">Kamera konferencyjna + mocowanie + stojak </w:t>
            </w:r>
          </w:p>
          <w:p w14:paraId="267B6698" w14:textId="48232C8F" w:rsidR="005821A6" w:rsidRPr="00051BDD" w:rsidRDefault="005821A6" w:rsidP="001832DE">
            <w:pPr>
              <w:widowControl/>
              <w:autoSpaceDE/>
              <w:autoSpaceDN/>
              <w:rPr>
                <w:rFonts w:ascii="Calibri" w:hAnsi="Calibri" w:cs="Calibri"/>
                <w:color w:val="000000"/>
              </w:rPr>
            </w:pPr>
            <w:r w:rsidRPr="005821A6">
              <w:rPr>
                <w:rFonts w:ascii="Calibri" w:hAnsi="Calibri" w:cs="Calibri"/>
                <w:color w:val="000000"/>
              </w:rPr>
              <w:t>Zgodny z poniższymi wymaganiami minimalnymi</w:t>
            </w:r>
            <w:r>
              <w:rPr>
                <w:rFonts w:ascii="Calibri" w:hAnsi="Calibri" w:cs="Calibri"/>
                <w:color w:val="000000"/>
              </w:rPr>
              <w:t xml:space="preserve">: </w:t>
            </w:r>
          </w:p>
        </w:tc>
        <w:tc>
          <w:tcPr>
            <w:tcW w:w="2787" w:type="dxa"/>
            <w:tcBorders>
              <w:top w:val="nil"/>
              <w:left w:val="nil"/>
              <w:bottom w:val="single" w:sz="4" w:space="0" w:color="auto"/>
              <w:right w:val="single" w:sz="4" w:space="0" w:color="auto"/>
            </w:tcBorders>
            <w:shd w:val="clear" w:color="000000" w:fill="FFFF00"/>
          </w:tcPr>
          <w:p w14:paraId="142DB0C0" w14:textId="75AA18A0" w:rsidR="00767EF7" w:rsidRPr="007E749D" w:rsidRDefault="00767EF7" w:rsidP="00767EF7">
            <w:pPr>
              <w:widowControl/>
              <w:autoSpaceDE/>
              <w:autoSpaceDN/>
              <w:ind w:left="360"/>
              <w:rPr>
                <w:rFonts w:ascii="Calibri" w:hAnsi="Calibri" w:cs="Calibri"/>
                <w:b/>
                <w:bCs/>
                <w:color w:val="000000"/>
              </w:rPr>
            </w:pPr>
            <w:r w:rsidRPr="00B752D8">
              <w:rPr>
                <w:rFonts w:ascii="Calibri" w:hAnsi="Calibri" w:cs="Calibri"/>
                <w:b/>
                <w:bCs/>
                <w:color w:val="000000"/>
                <w:sz w:val="20"/>
                <w:szCs w:val="20"/>
              </w:rPr>
              <w:t>Faktyczne parametry oferowanego sprzętu, zgodnie z informacjami producentów sprzętu udostępnianymi na stronach internetowych</w:t>
            </w:r>
          </w:p>
        </w:tc>
      </w:tr>
      <w:tr w:rsidR="00767EF7" w:rsidRPr="00051BDD" w14:paraId="1DB6B245" w14:textId="37E26854" w:rsidTr="00767EF7">
        <w:trPr>
          <w:trHeight w:val="300"/>
        </w:trPr>
        <w:tc>
          <w:tcPr>
            <w:tcW w:w="2640" w:type="dxa"/>
            <w:tcBorders>
              <w:top w:val="nil"/>
              <w:left w:val="single" w:sz="4" w:space="0" w:color="auto"/>
              <w:bottom w:val="single" w:sz="4" w:space="0" w:color="auto"/>
              <w:right w:val="single" w:sz="4" w:space="0" w:color="auto"/>
            </w:tcBorders>
            <w:shd w:val="clear" w:color="000000" w:fill="FFFF00"/>
            <w:vAlign w:val="center"/>
            <w:hideMark/>
          </w:tcPr>
          <w:p w14:paraId="28BC2ACB" w14:textId="77777777" w:rsidR="00767EF7" w:rsidRPr="00051BDD" w:rsidRDefault="00767EF7" w:rsidP="00E42CF1">
            <w:pPr>
              <w:rPr>
                <w:rFonts w:ascii="Calibri" w:hAnsi="Calibri" w:cs="Calibri"/>
                <w:color w:val="000000"/>
              </w:rPr>
            </w:pPr>
            <w:r w:rsidRPr="00051BDD">
              <w:rPr>
                <w:rFonts w:ascii="Calibri" w:hAnsi="Calibri" w:cs="Calibri"/>
                <w:color w:val="000000"/>
              </w:rPr>
              <w:t xml:space="preserve">Ilość </w:t>
            </w:r>
          </w:p>
        </w:tc>
        <w:tc>
          <w:tcPr>
            <w:tcW w:w="3953" w:type="dxa"/>
            <w:tcBorders>
              <w:top w:val="nil"/>
              <w:left w:val="nil"/>
              <w:bottom w:val="single" w:sz="4" w:space="0" w:color="auto"/>
              <w:right w:val="single" w:sz="4" w:space="0" w:color="auto"/>
            </w:tcBorders>
            <w:shd w:val="clear" w:color="000000" w:fill="FFFF00"/>
            <w:vAlign w:val="center"/>
            <w:hideMark/>
          </w:tcPr>
          <w:p w14:paraId="55C26558" w14:textId="77777777" w:rsidR="00767EF7" w:rsidRPr="00051BDD" w:rsidRDefault="00767EF7" w:rsidP="00E42CF1">
            <w:pPr>
              <w:rPr>
                <w:rFonts w:ascii="Calibri" w:hAnsi="Calibri" w:cs="Calibri"/>
                <w:color w:val="000000"/>
              </w:rPr>
            </w:pPr>
            <w:r w:rsidRPr="00051BDD">
              <w:rPr>
                <w:rFonts w:ascii="Calibri" w:hAnsi="Calibri" w:cs="Calibri"/>
                <w:color w:val="000000"/>
              </w:rPr>
              <w:t>2 sztuki</w:t>
            </w:r>
            <w:r w:rsidRPr="00051BDD" w:rsidDel="0055259E">
              <w:rPr>
                <w:rFonts w:ascii="Calibri" w:hAnsi="Calibri" w:cs="Calibri"/>
                <w:color w:val="000000"/>
              </w:rPr>
              <w:t xml:space="preserve"> </w:t>
            </w:r>
          </w:p>
        </w:tc>
        <w:tc>
          <w:tcPr>
            <w:tcW w:w="2787" w:type="dxa"/>
            <w:tcBorders>
              <w:top w:val="nil"/>
              <w:left w:val="nil"/>
              <w:bottom w:val="single" w:sz="4" w:space="0" w:color="auto"/>
              <w:right w:val="single" w:sz="4" w:space="0" w:color="auto"/>
            </w:tcBorders>
            <w:shd w:val="clear" w:color="000000" w:fill="FFFF00"/>
          </w:tcPr>
          <w:p w14:paraId="03C9294C" w14:textId="77777777" w:rsidR="00767EF7" w:rsidRPr="00051BDD" w:rsidRDefault="00767EF7" w:rsidP="00E42CF1">
            <w:pPr>
              <w:rPr>
                <w:rFonts w:ascii="Calibri" w:hAnsi="Calibri" w:cs="Calibri"/>
                <w:color w:val="000000"/>
              </w:rPr>
            </w:pPr>
          </w:p>
        </w:tc>
      </w:tr>
      <w:tr w:rsidR="00767EF7" w:rsidRPr="00051BDD" w14:paraId="6151E287" w14:textId="574206B9" w:rsidTr="00767EF7">
        <w:trPr>
          <w:trHeight w:val="300"/>
        </w:trPr>
        <w:tc>
          <w:tcPr>
            <w:tcW w:w="2640" w:type="dxa"/>
            <w:tcBorders>
              <w:top w:val="nil"/>
              <w:left w:val="single" w:sz="4" w:space="0" w:color="auto"/>
              <w:bottom w:val="single" w:sz="4" w:space="0" w:color="auto"/>
              <w:right w:val="single" w:sz="4" w:space="0" w:color="auto"/>
            </w:tcBorders>
            <w:shd w:val="clear" w:color="auto" w:fill="auto"/>
            <w:vAlign w:val="center"/>
            <w:hideMark/>
          </w:tcPr>
          <w:p w14:paraId="04E1B79E" w14:textId="77777777" w:rsidR="00767EF7" w:rsidRPr="00051BDD" w:rsidRDefault="00767EF7" w:rsidP="00E42CF1">
            <w:pPr>
              <w:rPr>
                <w:rFonts w:ascii="Calibri" w:hAnsi="Calibri" w:cs="Calibri"/>
                <w:color w:val="000000"/>
              </w:rPr>
            </w:pPr>
            <w:r w:rsidRPr="00051BDD">
              <w:rPr>
                <w:rFonts w:ascii="Calibri" w:hAnsi="Calibri" w:cs="Calibri"/>
                <w:color w:val="000000"/>
              </w:rPr>
              <w:t>Pole Widzenia</w:t>
            </w:r>
          </w:p>
        </w:tc>
        <w:tc>
          <w:tcPr>
            <w:tcW w:w="3953" w:type="dxa"/>
            <w:tcBorders>
              <w:top w:val="nil"/>
              <w:left w:val="nil"/>
              <w:bottom w:val="single" w:sz="4" w:space="0" w:color="auto"/>
              <w:right w:val="single" w:sz="4" w:space="0" w:color="auto"/>
            </w:tcBorders>
            <w:shd w:val="clear" w:color="auto" w:fill="auto"/>
            <w:vAlign w:val="center"/>
            <w:hideMark/>
          </w:tcPr>
          <w:p w14:paraId="624DE4DD" w14:textId="77777777" w:rsidR="00767EF7" w:rsidRPr="00051BDD" w:rsidRDefault="00767EF7" w:rsidP="00E42CF1">
            <w:pPr>
              <w:rPr>
                <w:rFonts w:ascii="Calibri" w:hAnsi="Calibri" w:cs="Calibri"/>
                <w:color w:val="000000"/>
              </w:rPr>
            </w:pPr>
            <w:r w:rsidRPr="00051BDD">
              <w:rPr>
                <w:rFonts w:ascii="Calibri" w:hAnsi="Calibri" w:cs="Calibri"/>
                <w:color w:val="000000"/>
              </w:rPr>
              <w:t>180 stopni</w:t>
            </w:r>
          </w:p>
        </w:tc>
        <w:tc>
          <w:tcPr>
            <w:tcW w:w="2787" w:type="dxa"/>
            <w:tcBorders>
              <w:top w:val="nil"/>
              <w:left w:val="nil"/>
              <w:bottom w:val="single" w:sz="4" w:space="0" w:color="auto"/>
              <w:right w:val="single" w:sz="4" w:space="0" w:color="auto"/>
            </w:tcBorders>
          </w:tcPr>
          <w:p w14:paraId="1B08D74D" w14:textId="77777777" w:rsidR="00767EF7" w:rsidRPr="00051BDD" w:rsidRDefault="00767EF7" w:rsidP="00E42CF1">
            <w:pPr>
              <w:rPr>
                <w:rFonts w:ascii="Calibri" w:hAnsi="Calibri" w:cs="Calibri"/>
                <w:color w:val="000000"/>
              </w:rPr>
            </w:pPr>
          </w:p>
        </w:tc>
      </w:tr>
      <w:tr w:rsidR="00767EF7" w:rsidRPr="00051BDD" w14:paraId="3CC0E4DA" w14:textId="3D38749F" w:rsidTr="00767EF7">
        <w:trPr>
          <w:trHeight w:val="300"/>
        </w:trPr>
        <w:tc>
          <w:tcPr>
            <w:tcW w:w="2640" w:type="dxa"/>
            <w:tcBorders>
              <w:top w:val="nil"/>
              <w:left w:val="single" w:sz="4" w:space="0" w:color="auto"/>
              <w:bottom w:val="single" w:sz="4" w:space="0" w:color="auto"/>
              <w:right w:val="single" w:sz="4" w:space="0" w:color="auto"/>
            </w:tcBorders>
            <w:shd w:val="clear" w:color="auto" w:fill="auto"/>
            <w:vAlign w:val="center"/>
            <w:hideMark/>
          </w:tcPr>
          <w:p w14:paraId="1D6C32A1" w14:textId="77777777" w:rsidR="00767EF7" w:rsidRPr="00051BDD" w:rsidRDefault="00767EF7" w:rsidP="00E42CF1">
            <w:pPr>
              <w:rPr>
                <w:rFonts w:ascii="Calibri" w:hAnsi="Calibri" w:cs="Calibri"/>
                <w:color w:val="000000"/>
              </w:rPr>
            </w:pPr>
            <w:r w:rsidRPr="00051BDD">
              <w:rPr>
                <w:rFonts w:ascii="Calibri" w:hAnsi="Calibri" w:cs="Calibri"/>
                <w:color w:val="000000"/>
              </w:rPr>
              <w:lastRenderedPageBreak/>
              <w:t>Rozdzielczość</w:t>
            </w:r>
          </w:p>
        </w:tc>
        <w:tc>
          <w:tcPr>
            <w:tcW w:w="3953" w:type="dxa"/>
            <w:tcBorders>
              <w:top w:val="nil"/>
              <w:left w:val="nil"/>
              <w:bottom w:val="single" w:sz="4" w:space="0" w:color="auto"/>
              <w:right w:val="single" w:sz="4" w:space="0" w:color="auto"/>
            </w:tcBorders>
            <w:shd w:val="clear" w:color="auto" w:fill="auto"/>
            <w:vAlign w:val="center"/>
            <w:hideMark/>
          </w:tcPr>
          <w:p w14:paraId="5ADF1F4E" w14:textId="77777777" w:rsidR="00767EF7" w:rsidRPr="00051BDD" w:rsidRDefault="00767EF7" w:rsidP="00E42CF1">
            <w:pPr>
              <w:rPr>
                <w:rFonts w:ascii="Calibri" w:hAnsi="Calibri" w:cs="Calibri"/>
                <w:color w:val="000000"/>
              </w:rPr>
            </w:pPr>
            <w:r w:rsidRPr="00051BDD">
              <w:rPr>
                <w:rFonts w:ascii="Calibri" w:hAnsi="Calibri" w:cs="Calibri"/>
                <w:color w:val="000000"/>
              </w:rPr>
              <w:t>4K @ 30fps</w:t>
            </w:r>
          </w:p>
        </w:tc>
        <w:tc>
          <w:tcPr>
            <w:tcW w:w="2787" w:type="dxa"/>
            <w:tcBorders>
              <w:top w:val="nil"/>
              <w:left w:val="nil"/>
              <w:bottom w:val="single" w:sz="4" w:space="0" w:color="auto"/>
              <w:right w:val="single" w:sz="4" w:space="0" w:color="auto"/>
            </w:tcBorders>
          </w:tcPr>
          <w:p w14:paraId="39DED4D3" w14:textId="77777777" w:rsidR="00767EF7" w:rsidRPr="00051BDD" w:rsidRDefault="00767EF7" w:rsidP="00E42CF1">
            <w:pPr>
              <w:rPr>
                <w:rFonts w:ascii="Calibri" w:hAnsi="Calibri" w:cs="Calibri"/>
                <w:color w:val="000000"/>
              </w:rPr>
            </w:pPr>
          </w:p>
        </w:tc>
      </w:tr>
      <w:tr w:rsidR="00767EF7" w:rsidRPr="00051BDD" w14:paraId="7086658D" w14:textId="34976D0F" w:rsidTr="00767EF7">
        <w:trPr>
          <w:trHeight w:val="300"/>
        </w:trPr>
        <w:tc>
          <w:tcPr>
            <w:tcW w:w="2640" w:type="dxa"/>
            <w:tcBorders>
              <w:top w:val="nil"/>
              <w:left w:val="single" w:sz="4" w:space="0" w:color="auto"/>
              <w:bottom w:val="single" w:sz="4" w:space="0" w:color="auto"/>
              <w:right w:val="single" w:sz="4" w:space="0" w:color="auto"/>
            </w:tcBorders>
            <w:shd w:val="clear" w:color="auto" w:fill="auto"/>
            <w:vAlign w:val="center"/>
            <w:hideMark/>
          </w:tcPr>
          <w:p w14:paraId="4F186027" w14:textId="77777777" w:rsidR="00767EF7" w:rsidRPr="00051BDD" w:rsidRDefault="00767EF7" w:rsidP="00E42CF1">
            <w:pPr>
              <w:rPr>
                <w:rFonts w:ascii="Calibri" w:hAnsi="Calibri" w:cs="Calibri"/>
                <w:color w:val="000000"/>
              </w:rPr>
            </w:pPr>
            <w:r w:rsidRPr="00051BDD">
              <w:rPr>
                <w:rFonts w:ascii="Calibri" w:hAnsi="Calibri" w:cs="Calibri"/>
                <w:color w:val="000000"/>
              </w:rPr>
              <w:t>Pole widzenia</w:t>
            </w:r>
          </w:p>
        </w:tc>
        <w:tc>
          <w:tcPr>
            <w:tcW w:w="3953" w:type="dxa"/>
            <w:tcBorders>
              <w:top w:val="nil"/>
              <w:left w:val="nil"/>
              <w:bottom w:val="single" w:sz="4" w:space="0" w:color="auto"/>
              <w:right w:val="single" w:sz="4" w:space="0" w:color="auto"/>
            </w:tcBorders>
            <w:shd w:val="clear" w:color="auto" w:fill="auto"/>
            <w:vAlign w:val="center"/>
            <w:hideMark/>
          </w:tcPr>
          <w:p w14:paraId="752D93A7" w14:textId="77777777" w:rsidR="00767EF7" w:rsidRPr="00051BDD" w:rsidRDefault="00767EF7" w:rsidP="00E42CF1">
            <w:pPr>
              <w:rPr>
                <w:rFonts w:ascii="Calibri" w:hAnsi="Calibri" w:cs="Calibri"/>
                <w:color w:val="000000"/>
              </w:rPr>
            </w:pPr>
            <w:r w:rsidRPr="00051BDD">
              <w:rPr>
                <w:rFonts w:ascii="Calibri" w:hAnsi="Calibri" w:cs="Calibri"/>
                <w:color w:val="000000"/>
              </w:rPr>
              <w:t xml:space="preserve">Poziomo: 180 stopni </w:t>
            </w:r>
          </w:p>
        </w:tc>
        <w:tc>
          <w:tcPr>
            <w:tcW w:w="2787" w:type="dxa"/>
            <w:tcBorders>
              <w:top w:val="nil"/>
              <w:left w:val="nil"/>
              <w:bottom w:val="single" w:sz="4" w:space="0" w:color="auto"/>
              <w:right w:val="single" w:sz="4" w:space="0" w:color="auto"/>
            </w:tcBorders>
          </w:tcPr>
          <w:p w14:paraId="303F9A16" w14:textId="77777777" w:rsidR="00767EF7" w:rsidRPr="00051BDD" w:rsidRDefault="00767EF7" w:rsidP="00E42CF1">
            <w:pPr>
              <w:rPr>
                <w:rFonts w:ascii="Calibri" w:hAnsi="Calibri" w:cs="Calibri"/>
                <w:color w:val="000000"/>
              </w:rPr>
            </w:pPr>
          </w:p>
        </w:tc>
      </w:tr>
      <w:tr w:rsidR="00767EF7" w:rsidRPr="00051BDD" w14:paraId="235CB265" w14:textId="13071C54" w:rsidTr="00767EF7">
        <w:trPr>
          <w:trHeight w:val="300"/>
        </w:trPr>
        <w:tc>
          <w:tcPr>
            <w:tcW w:w="2640" w:type="dxa"/>
            <w:tcBorders>
              <w:top w:val="nil"/>
              <w:left w:val="single" w:sz="4" w:space="0" w:color="auto"/>
              <w:bottom w:val="single" w:sz="4" w:space="0" w:color="auto"/>
              <w:right w:val="single" w:sz="4" w:space="0" w:color="auto"/>
            </w:tcBorders>
            <w:shd w:val="clear" w:color="auto" w:fill="auto"/>
            <w:vAlign w:val="center"/>
            <w:hideMark/>
          </w:tcPr>
          <w:p w14:paraId="6EF2C409" w14:textId="77777777" w:rsidR="00767EF7" w:rsidRPr="00051BDD" w:rsidRDefault="00767EF7" w:rsidP="00E42CF1">
            <w:pPr>
              <w:rPr>
                <w:rFonts w:ascii="Calibri" w:hAnsi="Calibri" w:cs="Calibri"/>
                <w:color w:val="000000"/>
              </w:rPr>
            </w:pPr>
            <w:proofErr w:type="spellStart"/>
            <w:r w:rsidRPr="00051BDD">
              <w:rPr>
                <w:rFonts w:ascii="Calibri" w:hAnsi="Calibri" w:cs="Calibri"/>
                <w:color w:val="000000"/>
              </w:rPr>
              <w:t>Dzwięk</w:t>
            </w:r>
            <w:proofErr w:type="spellEnd"/>
          </w:p>
        </w:tc>
        <w:tc>
          <w:tcPr>
            <w:tcW w:w="3953" w:type="dxa"/>
            <w:tcBorders>
              <w:top w:val="nil"/>
              <w:left w:val="nil"/>
              <w:bottom w:val="single" w:sz="4" w:space="0" w:color="auto"/>
              <w:right w:val="single" w:sz="4" w:space="0" w:color="auto"/>
            </w:tcBorders>
            <w:shd w:val="clear" w:color="auto" w:fill="auto"/>
            <w:vAlign w:val="center"/>
            <w:hideMark/>
          </w:tcPr>
          <w:p w14:paraId="72578A2C" w14:textId="77777777" w:rsidR="00767EF7" w:rsidRPr="00051BDD" w:rsidRDefault="00767EF7" w:rsidP="00E42CF1">
            <w:pPr>
              <w:rPr>
                <w:rFonts w:ascii="Calibri" w:hAnsi="Calibri" w:cs="Calibri"/>
                <w:color w:val="000000"/>
              </w:rPr>
            </w:pPr>
            <w:r w:rsidRPr="00051BDD">
              <w:rPr>
                <w:rFonts w:ascii="Calibri" w:hAnsi="Calibri" w:cs="Calibri"/>
                <w:color w:val="000000"/>
              </w:rPr>
              <w:t>Wbudowane 2 mikrofony</w:t>
            </w:r>
          </w:p>
        </w:tc>
        <w:tc>
          <w:tcPr>
            <w:tcW w:w="2787" w:type="dxa"/>
            <w:tcBorders>
              <w:top w:val="nil"/>
              <w:left w:val="nil"/>
              <w:bottom w:val="single" w:sz="4" w:space="0" w:color="auto"/>
              <w:right w:val="single" w:sz="4" w:space="0" w:color="auto"/>
            </w:tcBorders>
          </w:tcPr>
          <w:p w14:paraId="12D6904B" w14:textId="77777777" w:rsidR="00767EF7" w:rsidRPr="00051BDD" w:rsidRDefault="00767EF7" w:rsidP="00E42CF1">
            <w:pPr>
              <w:rPr>
                <w:rFonts w:ascii="Calibri" w:hAnsi="Calibri" w:cs="Calibri"/>
                <w:color w:val="000000"/>
              </w:rPr>
            </w:pPr>
          </w:p>
        </w:tc>
      </w:tr>
      <w:tr w:rsidR="00767EF7" w:rsidRPr="00051BDD" w14:paraId="45483357" w14:textId="4C6A558D" w:rsidTr="00767EF7">
        <w:trPr>
          <w:trHeight w:val="300"/>
        </w:trPr>
        <w:tc>
          <w:tcPr>
            <w:tcW w:w="2640" w:type="dxa"/>
            <w:tcBorders>
              <w:top w:val="nil"/>
              <w:left w:val="single" w:sz="4" w:space="0" w:color="auto"/>
              <w:bottom w:val="single" w:sz="4" w:space="0" w:color="auto"/>
              <w:right w:val="single" w:sz="4" w:space="0" w:color="auto"/>
            </w:tcBorders>
            <w:shd w:val="clear" w:color="auto" w:fill="auto"/>
            <w:vAlign w:val="center"/>
            <w:hideMark/>
          </w:tcPr>
          <w:p w14:paraId="3634A2A3" w14:textId="77777777" w:rsidR="00767EF7" w:rsidRPr="00051BDD" w:rsidRDefault="00767EF7" w:rsidP="00E42CF1">
            <w:pPr>
              <w:rPr>
                <w:rFonts w:ascii="Calibri" w:hAnsi="Calibri" w:cs="Calibri"/>
                <w:color w:val="000000"/>
              </w:rPr>
            </w:pPr>
            <w:r w:rsidRPr="00051BDD">
              <w:rPr>
                <w:rFonts w:ascii="Calibri" w:hAnsi="Calibri" w:cs="Calibri"/>
                <w:color w:val="000000"/>
              </w:rPr>
              <w:t>Łączność</w:t>
            </w:r>
          </w:p>
        </w:tc>
        <w:tc>
          <w:tcPr>
            <w:tcW w:w="3953" w:type="dxa"/>
            <w:tcBorders>
              <w:top w:val="nil"/>
              <w:left w:val="nil"/>
              <w:bottom w:val="single" w:sz="4" w:space="0" w:color="auto"/>
              <w:right w:val="single" w:sz="4" w:space="0" w:color="auto"/>
            </w:tcBorders>
            <w:shd w:val="clear" w:color="auto" w:fill="auto"/>
            <w:vAlign w:val="center"/>
            <w:hideMark/>
          </w:tcPr>
          <w:p w14:paraId="1C5007CE" w14:textId="77777777" w:rsidR="00767EF7" w:rsidRPr="00051BDD" w:rsidRDefault="00767EF7" w:rsidP="00E42CF1">
            <w:pPr>
              <w:rPr>
                <w:rFonts w:ascii="Calibri" w:hAnsi="Calibri" w:cs="Calibri"/>
                <w:color w:val="000000"/>
              </w:rPr>
            </w:pPr>
            <w:r w:rsidRPr="00051BDD">
              <w:rPr>
                <w:rFonts w:ascii="Calibri" w:hAnsi="Calibri" w:cs="Calibri"/>
                <w:color w:val="000000"/>
              </w:rPr>
              <w:t xml:space="preserve">USB typu plug and </w:t>
            </w:r>
            <w:proofErr w:type="spellStart"/>
            <w:r w:rsidRPr="00051BDD">
              <w:rPr>
                <w:rFonts w:ascii="Calibri" w:hAnsi="Calibri" w:cs="Calibri"/>
                <w:color w:val="000000"/>
              </w:rPr>
              <w:t>play</w:t>
            </w:r>
            <w:proofErr w:type="spellEnd"/>
          </w:p>
        </w:tc>
        <w:tc>
          <w:tcPr>
            <w:tcW w:w="2787" w:type="dxa"/>
            <w:tcBorders>
              <w:top w:val="nil"/>
              <w:left w:val="nil"/>
              <w:bottom w:val="single" w:sz="4" w:space="0" w:color="auto"/>
              <w:right w:val="single" w:sz="4" w:space="0" w:color="auto"/>
            </w:tcBorders>
          </w:tcPr>
          <w:p w14:paraId="2660E6EE" w14:textId="77777777" w:rsidR="00767EF7" w:rsidRPr="00051BDD" w:rsidRDefault="00767EF7" w:rsidP="00E42CF1">
            <w:pPr>
              <w:rPr>
                <w:rFonts w:ascii="Calibri" w:hAnsi="Calibri" w:cs="Calibri"/>
                <w:color w:val="000000"/>
              </w:rPr>
            </w:pPr>
          </w:p>
        </w:tc>
      </w:tr>
      <w:tr w:rsidR="00767EF7" w:rsidRPr="00051BDD" w14:paraId="3A1069DA" w14:textId="6E87F0BB" w:rsidTr="00767EF7">
        <w:trPr>
          <w:trHeight w:val="300"/>
        </w:trPr>
        <w:tc>
          <w:tcPr>
            <w:tcW w:w="2640" w:type="dxa"/>
            <w:tcBorders>
              <w:top w:val="nil"/>
              <w:left w:val="single" w:sz="4" w:space="0" w:color="auto"/>
              <w:bottom w:val="single" w:sz="4" w:space="0" w:color="auto"/>
              <w:right w:val="single" w:sz="4" w:space="0" w:color="auto"/>
            </w:tcBorders>
            <w:shd w:val="clear" w:color="auto" w:fill="auto"/>
            <w:vAlign w:val="center"/>
            <w:hideMark/>
          </w:tcPr>
          <w:p w14:paraId="7DE671B6" w14:textId="77777777" w:rsidR="00767EF7" w:rsidRPr="00051BDD" w:rsidRDefault="00767EF7" w:rsidP="00E42CF1">
            <w:pPr>
              <w:rPr>
                <w:rFonts w:ascii="Calibri" w:hAnsi="Calibri" w:cs="Calibri"/>
                <w:color w:val="000000"/>
              </w:rPr>
            </w:pPr>
            <w:r w:rsidRPr="00051BDD">
              <w:rPr>
                <w:rFonts w:ascii="Calibri" w:hAnsi="Calibri" w:cs="Calibri"/>
                <w:color w:val="000000"/>
              </w:rPr>
              <w:t>Zasilanie</w:t>
            </w:r>
          </w:p>
        </w:tc>
        <w:tc>
          <w:tcPr>
            <w:tcW w:w="3953" w:type="dxa"/>
            <w:tcBorders>
              <w:top w:val="nil"/>
              <w:left w:val="nil"/>
              <w:bottom w:val="single" w:sz="4" w:space="0" w:color="auto"/>
              <w:right w:val="single" w:sz="4" w:space="0" w:color="auto"/>
            </w:tcBorders>
            <w:shd w:val="clear" w:color="auto" w:fill="auto"/>
            <w:vAlign w:val="center"/>
            <w:hideMark/>
          </w:tcPr>
          <w:p w14:paraId="0CA53C8B" w14:textId="77777777" w:rsidR="00767EF7" w:rsidRPr="00051BDD" w:rsidRDefault="00767EF7" w:rsidP="00E42CF1">
            <w:pPr>
              <w:rPr>
                <w:rFonts w:ascii="Calibri" w:hAnsi="Calibri" w:cs="Calibri"/>
                <w:color w:val="000000"/>
              </w:rPr>
            </w:pPr>
            <w:r w:rsidRPr="00051BDD">
              <w:rPr>
                <w:rFonts w:ascii="Calibri" w:hAnsi="Calibri" w:cs="Calibri"/>
                <w:color w:val="000000"/>
              </w:rPr>
              <w:t>Przy pomocy kabla USB</w:t>
            </w:r>
          </w:p>
        </w:tc>
        <w:tc>
          <w:tcPr>
            <w:tcW w:w="2787" w:type="dxa"/>
            <w:tcBorders>
              <w:top w:val="nil"/>
              <w:left w:val="nil"/>
              <w:bottom w:val="single" w:sz="4" w:space="0" w:color="auto"/>
              <w:right w:val="single" w:sz="4" w:space="0" w:color="auto"/>
            </w:tcBorders>
          </w:tcPr>
          <w:p w14:paraId="702B1F94" w14:textId="77777777" w:rsidR="00767EF7" w:rsidRPr="00051BDD" w:rsidRDefault="00767EF7" w:rsidP="00E42CF1">
            <w:pPr>
              <w:rPr>
                <w:rFonts w:ascii="Calibri" w:hAnsi="Calibri" w:cs="Calibri"/>
                <w:color w:val="000000"/>
              </w:rPr>
            </w:pPr>
          </w:p>
        </w:tc>
      </w:tr>
      <w:tr w:rsidR="00767EF7" w:rsidRPr="00051BDD" w14:paraId="5F5FE2AB" w14:textId="41677577" w:rsidTr="00767EF7">
        <w:trPr>
          <w:trHeight w:val="600"/>
        </w:trPr>
        <w:tc>
          <w:tcPr>
            <w:tcW w:w="2640" w:type="dxa"/>
            <w:tcBorders>
              <w:top w:val="nil"/>
              <w:left w:val="single" w:sz="4" w:space="0" w:color="auto"/>
              <w:bottom w:val="single" w:sz="4" w:space="0" w:color="auto"/>
              <w:right w:val="single" w:sz="4" w:space="0" w:color="auto"/>
            </w:tcBorders>
            <w:shd w:val="clear" w:color="auto" w:fill="auto"/>
            <w:vAlign w:val="center"/>
            <w:hideMark/>
          </w:tcPr>
          <w:p w14:paraId="22B9A35E" w14:textId="77777777" w:rsidR="00767EF7" w:rsidRPr="00051BDD" w:rsidRDefault="00767EF7" w:rsidP="00E42CF1">
            <w:pPr>
              <w:rPr>
                <w:rFonts w:ascii="Calibri" w:hAnsi="Calibri" w:cs="Calibri"/>
                <w:color w:val="000000"/>
              </w:rPr>
            </w:pPr>
            <w:r w:rsidRPr="00051BDD">
              <w:rPr>
                <w:rFonts w:ascii="Calibri" w:hAnsi="Calibri" w:cs="Calibri"/>
                <w:color w:val="000000"/>
              </w:rPr>
              <w:t>Obsługiwane systemy operacyjne</w:t>
            </w:r>
          </w:p>
        </w:tc>
        <w:tc>
          <w:tcPr>
            <w:tcW w:w="3953" w:type="dxa"/>
            <w:tcBorders>
              <w:top w:val="nil"/>
              <w:left w:val="nil"/>
              <w:bottom w:val="single" w:sz="4" w:space="0" w:color="auto"/>
              <w:right w:val="single" w:sz="4" w:space="0" w:color="auto"/>
            </w:tcBorders>
            <w:shd w:val="clear" w:color="auto" w:fill="auto"/>
            <w:vAlign w:val="center"/>
            <w:hideMark/>
          </w:tcPr>
          <w:p w14:paraId="46BD1874" w14:textId="77777777" w:rsidR="00767EF7" w:rsidRPr="00051BDD" w:rsidRDefault="00767EF7" w:rsidP="00E42CF1">
            <w:pPr>
              <w:rPr>
                <w:rFonts w:ascii="Calibri" w:hAnsi="Calibri" w:cs="Calibri"/>
                <w:color w:val="000000"/>
              </w:rPr>
            </w:pPr>
            <w:r w:rsidRPr="00051BDD">
              <w:rPr>
                <w:rFonts w:ascii="Calibri" w:hAnsi="Calibri" w:cs="Calibri"/>
                <w:color w:val="000000"/>
              </w:rPr>
              <w:t>Windows 10</w:t>
            </w:r>
          </w:p>
        </w:tc>
        <w:tc>
          <w:tcPr>
            <w:tcW w:w="2787" w:type="dxa"/>
            <w:tcBorders>
              <w:top w:val="nil"/>
              <w:left w:val="nil"/>
              <w:bottom w:val="single" w:sz="4" w:space="0" w:color="auto"/>
              <w:right w:val="single" w:sz="4" w:space="0" w:color="auto"/>
            </w:tcBorders>
          </w:tcPr>
          <w:p w14:paraId="39122415" w14:textId="77777777" w:rsidR="00767EF7" w:rsidRPr="00051BDD" w:rsidRDefault="00767EF7" w:rsidP="00E42CF1">
            <w:pPr>
              <w:rPr>
                <w:rFonts w:ascii="Calibri" w:hAnsi="Calibri" w:cs="Calibri"/>
                <w:color w:val="000000"/>
              </w:rPr>
            </w:pPr>
          </w:p>
        </w:tc>
      </w:tr>
      <w:tr w:rsidR="00767EF7" w:rsidRPr="00051BDD" w14:paraId="0BADB8D1" w14:textId="07FF08E8" w:rsidTr="00767EF7">
        <w:trPr>
          <w:trHeight w:val="300"/>
        </w:trPr>
        <w:tc>
          <w:tcPr>
            <w:tcW w:w="2640" w:type="dxa"/>
            <w:tcBorders>
              <w:top w:val="nil"/>
              <w:left w:val="single" w:sz="4" w:space="0" w:color="auto"/>
              <w:bottom w:val="single" w:sz="4" w:space="0" w:color="auto"/>
              <w:right w:val="single" w:sz="4" w:space="0" w:color="auto"/>
            </w:tcBorders>
            <w:shd w:val="clear" w:color="auto" w:fill="auto"/>
            <w:vAlign w:val="center"/>
            <w:hideMark/>
          </w:tcPr>
          <w:p w14:paraId="7C87B3BA" w14:textId="77777777" w:rsidR="00767EF7" w:rsidRPr="00051BDD" w:rsidRDefault="00767EF7" w:rsidP="00E42CF1">
            <w:pPr>
              <w:rPr>
                <w:rFonts w:ascii="Calibri" w:hAnsi="Calibri" w:cs="Calibri"/>
                <w:color w:val="000000"/>
              </w:rPr>
            </w:pPr>
            <w:r w:rsidRPr="00051BDD">
              <w:rPr>
                <w:rFonts w:ascii="Calibri" w:hAnsi="Calibri" w:cs="Calibri"/>
                <w:color w:val="000000"/>
              </w:rPr>
              <w:t>Kompatybilne aplikacje</w:t>
            </w:r>
          </w:p>
        </w:tc>
        <w:tc>
          <w:tcPr>
            <w:tcW w:w="3953" w:type="dxa"/>
            <w:tcBorders>
              <w:top w:val="nil"/>
              <w:left w:val="nil"/>
              <w:bottom w:val="single" w:sz="4" w:space="0" w:color="auto"/>
              <w:right w:val="single" w:sz="4" w:space="0" w:color="auto"/>
            </w:tcBorders>
            <w:shd w:val="clear" w:color="auto" w:fill="auto"/>
            <w:vAlign w:val="center"/>
            <w:hideMark/>
          </w:tcPr>
          <w:p w14:paraId="7D06DF34" w14:textId="77777777" w:rsidR="00767EF7" w:rsidRPr="00051BDD" w:rsidRDefault="00767EF7" w:rsidP="00E42CF1">
            <w:pPr>
              <w:rPr>
                <w:rFonts w:ascii="Calibri" w:hAnsi="Calibri" w:cs="Calibri"/>
                <w:color w:val="000000"/>
              </w:rPr>
            </w:pPr>
            <w:r w:rsidRPr="00051BDD">
              <w:rPr>
                <w:rFonts w:ascii="Calibri" w:hAnsi="Calibri" w:cs="Calibri"/>
                <w:color w:val="000000"/>
              </w:rPr>
              <w:t xml:space="preserve">MS </w:t>
            </w:r>
            <w:proofErr w:type="spellStart"/>
            <w:r w:rsidRPr="00051BDD">
              <w:rPr>
                <w:rFonts w:ascii="Calibri" w:hAnsi="Calibri" w:cs="Calibri"/>
                <w:color w:val="000000"/>
              </w:rPr>
              <w:t>Teams</w:t>
            </w:r>
            <w:proofErr w:type="spellEnd"/>
            <w:r w:rsidRPr="00051BDD">
              <w:rPr>
                <w:rFonts w:ascii="Calibri" w:hAnsi="Calibri" w:cs="Calibri"/>
                <w:color w:val="000000"/>
              </w:rPr>
              <w:t xml:space="preserve">, Zoom, Google </w:t>
            </w:r>
            <w:proofErr w:type="spellStart"/>
            <w:r w:rsidRPr="00051BDD">
              <w:rPr>
                <w:rFonts w:ascii="Calibri" w:hAnsi="Calibri" w:cs="Calibri"/>
                <w:color w:val="000000"/>
              </w:rPr>
              <w:t>Hangouts</w:t>
            </w:r>
            <w:proofErr w:type="spellEnd"/>
          </w:p>
        </w:tc>
        <w:tc>
          <w:tcPr>
            <w:tcW w:w="2787" w:type="dxa"/>
            <w:tcBorders>
              <w:top w:val="nil"/>
              <w:left w:val="nil"/>
              <w:bottom w:val="single" w:sz="4" w:space="0" w:color="auto"/>
              <w:right w:val="single" w:sz="4" w:space="0" w:color="auto"/>
            </w:tcBorders>
          </w:tcPr>
          <w:p w14:paraId="5E056680" w14:textId="77777777" w:rsidR="00767EF7" w:rsidRPr="00051BDD" w:rsidRDefault="00767EF7" w:rsidP="00E42CF1">
            <w:pPr>
              <w:rPr>
                <w:rFonts w:ascii="Calibri" w:hAnsi="Calibri" w:cs="Calibri"/>
                <w:color w:val="000000"/>
              </w:rPr>
            </w:pPr>
          </w:p>
        </w:tc>
      </w:tr>
      <w:tr w:rsidR="00767EF7" w:rsidRPr="00051BDD" w14:paraId="1CFA7260" w14:textId="103A1B83" w:rsidTr="00767EF7">
        <w:trPr>
          <w:trHeight w:val="300"/>
        </w:trPr>
        <w:tc>
          <w:tcPr>
            <w:tcW w:w="2640" w:type="dxa"/>
            <w:tcBorders>
              <w:top w:val="nil"/>
              <w:left w:val="single" w:sz="4" w:space="0" w:color="auto"/>
              <w:bottom w:val="single" w:sz="4" w:space="0" w:color="auto"/>
              <w:right w:val="single" w:sz="4" w:space="0" w:color="auto"/>
            </w:tcBorders>
            <w:shd w:val="clear" w:color="auto" w:fill="auto"/>
            <w:vAlign w:val="center"/>
            <w:hideMark/>
          </w:tcPr>
          <w:p w14:paraId="2297E532" w14:textId="77777777" w:rsidR="00767EF7" w:rsidRPr="00051BDD" w:rsidRDefault="00767EF7" w:rsidP="00E42CF1">
            <w:pPr>
              <w:rPr>
                <w:rFonts w:ascii="Calibri" w:hAnsi="Calibri" w:cs="Calibri"/>
                <w:color w:val="000000"/>
              </w:rPr>
            </w:pPr>
            <w:r w:rsidRPr="00051BDD">
              <w:rPr>
                <w:rFonts w:ascii="Calibri" w:hAnsi="Calibri" w:cs="Calibri"/>
                <w:color w:val="000000"/>
              </w:rPr>
              <w:t>Gwarancja</w:t>
            </w:r>
          </w:p>
        </w:tc>
        <w:tc>
          <w:tcPr>
            <w:tcW w:w="3953" w:type="dxa"/>
            <w:tcBorders>
              <w:top w:val="nil"/>
              <w:left w:val="nil"/>
              <w:bottom w:val="single" w:sz="4" w:space="0" w:color="auto"/>
              <w:right w:val="single" w:sz="4" w:space="0" w:color="auto"/>
            </w:tcBorders>
            <w:shd w:val="clear" w:color="auto" w:fill="auto"/>
            <w:vAlign w:val="center"/>
            <w:hideMark/>
          </w:tcPr>
          <w:p w14:paraId="38407CA4" w14:textId="77777777" w:rsidR="00767EF7" w:rsidRPr="00051BDD" w:rsidRDefault="00767EF7" w:rsidP="00E42CF1">
            <w:pPr>
              <w:rPr>
                <w:rFonts w:ascii="Calibri" w:hAnsi="Calibri" w:cs="Calibri"/>
                <w:color w:val="000000"/>
              </w:rPr>
            </w:pPr>
            <w:r w:rsidRPr="00051BDD">
              <w:rPr>
                <w:rFonts w:ascii="Calibri" w:hAnsi="Calibri" w:cs="Calibri"/>
                <w:color w:val="000000"/>
              </w:rPr>
              <w:t>2 lata</w:t>
            </w:r>
          </w:p>
        </w:tc>
        <w:tc>
          <w:tcPr>
            <w:tcW w:w="2787" w:type="dxa"/>
            <w:tcBorders>
              <w:top w:val="nil"/>
              <w:left w:val="nil"/>
              <w:bottom w:val="single" w:sz="4" w:space="0" w:color="auto"/>
              <w:right w:val="single" w:sz="4" w:space="0" w:color="auto"/>
            </w:tcBorders>
          </w:tcPr>
          <w:p w14:paraId="203E305B" w14:textId="77777777" w:rsidR="00767EF7" w:rsidRPr="00051BDD" w:rsidRDefault="00767EF7" w:rsidP="00E42CF1">
            <w:pPr>
              <w:rPr>
                <w:rFonts w:ascii="Calibri" w:hAnsi="Calibri" w:cs="Calibri"/>
                <w:color w:val="000000"/>
              </w:rPr>
            </w:pPr>
          </w:p>
        </w:tc>
      </w:tr>
      <w:tr w:rsidR="00767EF7" w:rsidRPr="00051BDD" w14:paraId="7718BFA0" w14:textId="0CD1DCA4" w:rsidTr="00767EF7">
        <w:trPr>
          <w:trHeight w:val="900"/>
        </w:trPr>
        <w:tc>
          <w:tcPr>
            <w:tcW w:w="2640" w:type="dxa"/>
            <w:tcBorders>
              <w:top w:val="nil"/>
              <w:left w:val="single" w:sz="4" w:space="0" w:color="auto"/>
              <w:bottom w:val="single" w:sz="4" w:space="0" w:color="auto"/>
              <w:right w:val="single" w:sz="4" w:space="0" w:color="auto"/>
            </w:tcBorders>
            <w:shd w:val="clear" w:color="auto" w:fill="auto"/>
            <w:vAlign w:val="center"/>
            <w:hideMark/>
          </w:tcPr>
          <w:p w14:paraId="4F029BB3" w14:textId="77777777" w:rsidR="00767EF7" w:rsidRPr="00051BDD" w:rsidRDefault="00767EF7" w:rsidP="00E42CF1">
            <w:pPr>
              <w:rPr>
                <w:rFonts w:ascii="Calibri" w:hAnsi="Calibri" w:cs="Calibri"/>
                <w:color w:val="000000"/>
              </w:rPr>
            </w:pPr>
            <w:r w:rsidRPr="00051BDD">
              <w:rPr>
                <w:rFonts w:ascii="Calibri" w:hAnsi="Calibri" w:cs="Calibri"/>
                <w:color w:val="000000"/>
              </w:rPr>
              <w:t xml:space="preserve">PTZ (obrót/pochylenie/zbliżenie) </w:t>
            </w:r>
          </w:p>
        </w:tc>
        <w:tc>
          <w:tcPr>
            <w:tcW w:w="3953" w:type="dxa"/>
            <w:tcBorders>
              <w:top w:val="nil"/>
              <w:left w:val="nil"/>
              <w:bottom w:val="single" w:sz="4" w:space="0" w:color="auto"/>
              <w:right w:val="single" w:sz="4" w:space="0" w:color="auto"/>
            </w:tcBorders>
            <w:shd w:val="clear" w:color="auto" w:fill="auto"/>
            <w:vAlign w:val="center"/>
            <w:hideMark/>
          </w:tcPr>
          <w:p w14:paraId="321BFF2A" w14:textId="77777777" w:rsidR="00767EF7" w:rsidRPr="00051BDD" w:rsidRDefault="00767EF7" w:rsidP="00E42CF1">
            <w:pPr>
              <w:rPr>
                <w:rFonts w:ascii="Calibri" w:hAnsi="Calibri" w:cs="Calibri"/>
                <w:color w:val="000000"/>
              </w:rPr>
            </w:pPr>
            <w:r w:rsidRPr="00051BDD">
              <w:rPr>
                <w:rFonts w:ascii="Calibri" w:hAnsi="Calibri" w:cs="Calibri"/>
                <w:color w:val="000000"/>
              </w:rPr>
              <w:t>Tak</w:t>
            </w:r>
          </w:p>
        </w:tc>
        <w:tc>
          <w:tcPr>
            <w:tcW w:w="2787" w:type="dxa"/>
            <w:tcBorders>
              <w:top w:val="nil"/>
              <w:left w:val="nil"/>
              <w:bottom w:val="single" w:sz="4" w:space="0" w:color="auto"/>
              <w:right w:val="single" w:sz="4" w:space="0" w:color="auto"/>
            </w:tcBorders>
          </w:tcPr>
          <w:p w14:paraId="6A0A414A" w14:textId="77777777" w:rsidR="00767EF7" w:rsidRPr="00051BDD" w:rsidRDefault="00767EF7" w:rsidP="00E42CF1">
            <w:pPr>
              <w:rPr>
                <w:rFonts w:ascii="Calibri" w:hAnsi="Calibri" w:cs="Calibri"/>
                <w:color w:val="000000"/>
              </w:rPr>
            </w:pPr>
          </w:p>
        </w:tc>
      </w:tr>
      <w:tr w:rsidR="00767EF7" w:rsidRPr="00051BDD" w14:paraId="29EB250C" w14:textId="26779930" w:rsidTr="00767EF7">
        <w:trPr>
          <w:trHeight w:val="300"/>
        </w:trPr>
        <w:tc>
          <w:tcPr>
            <w:tcW w:w="2640" w:type="dxa"/>
            <w:vMerge w:val="restart"/>
            <w:tcBorders>
              <w:top w:val="nil"/>
              <w:left w:val="single" w:sz="4" w:space="0" w:color="auto"/>
              <w:bottom w:val="single" w:sz="4" w:space="0" w:color="000000"/>
              <w:right w:val="single" w:sz="4" w:space="0" w:color="auto"/>
            </w:tcBorders>
            <w:shd w:val="clear" w:color="auto" w:fill="auto"/>
            <w:vAlign w:val="center"/>
            <w:hideMark/>
          </w:tcPr>
          <w:p w14:paraId="0B7C675F" w14:textId="77777777" w:rsidR="00767EF7" w:rsidRPr="00051BDD" w:rsidRDefault="00767EF7" w:rsidP="00E42CF1">
            <w:pPr>
              <w:jc w:val="center"/>
              <w:rPr>
                <w:rFonts w:ascii="Calibri" w:hAnsi="Calibri" w:cs="Calibri"/>
                <w:color w:val="000000"/>
              </w:rPr>
            </w:pPr>
            <w:r w:rsidRPr="00051BDD">
              <w:rPr>
                <w:rFonts w:ascii="Calibri" w:hAnsi="Calibri" w:cs="Calibri"/>
                <w:color w:val="000000"/>
              </w:rPr>
              <w:t>Akcesoria dodatkowe mogą być pakowane oddzielnie</w:t>
            </w:r>
          </w:p>
        </w:tc>
        <w:tc>
          <w:tcPr>
            <w:tcW w:w="3953" w:type="dxa"/>
            <w:tcBorders>
              <w:top w:val="nil"/>
              <w:left w:val="nil"/>
              <w:bottom w:val="single" w:sz="4" w:space="0" w:color="auto"/>
              <w:right w:val="single" w:sz="4" w:space="0" w:color="auto"/>
            </w:tcBorders>
            <w:shd w:val="clear" w:color="auto" w:fill="auto"/>
            <w:vAlign w:val="center"/>
            <w:hideMark/>
          </w:tcPr>
          <w:p w14:paraId="3E965FEF" w14:textId="77777777" w:rsidR="00767EF7" w:rsidRPr="00051BDD" w:rsidRDefault="00767EF7" w:rsidP="00E42CF1">
            <w:pPr>
              <w:rPr>
                <w:rFonts w:ascii="Calibri" w:hAnsi="Calibri" w:cs="Calibri"/>
                <w:color w:val="000000"/>
              </w:rPr>
            </w:pPr>
            <w:r w:rsidRPr="00051BDD">
              <w:rPr>
                <w:rFonts w:ascii="Calibri" w:hAnsi="Calibri" w:cs="Calibri"/>
                <w:color w:val="000000"/>
              </w:rPr>
              <w:t>Mocowanie ścienne do kamery</w:t>
            </w:r>
          </w:p>
        </w:tc>
        <w:tc>
          <w:tcPr>
            <w:tcW w:w="2787" w:type="dxa"/>
            <w:tcBorders>
              <w:top w:val="nil"/>
              <w:left w:val="nil"/>
              <w:bottom w:val="single" w:sz="4" w:space="0" w:color="auto"/>
              <w:right w:val="single" w:sz="4" w:space="0" w:color="auto"/>
            </w:tcBorders>
          </w:tcPr>
          <w:p w14:paraId="553C9017" w14:textId="77777777" w:rsidR="00767EF7" w:rsidRPr="00051BDD" w:rsidRDefault="00767EF7" w:rsidP="00E42CF1">
            <w:pPr>
              <w:rPr>
                <w:rFonts w:ascii="Calibri" w:hAnsi="Calibri" w:cs="Calibri"/>
                <w:color w:val="000000"/>
              </w:rPr>
            </w:pPr>
          </w:p>
        </w:tc>
      </w:tr>
      <w:tr w:rsidR="00767EF7" w:rsidRPr="00051BDD" w14:paraId="0347E89B" w14:textId="0F70B167" w:rsidTr="00767EF7">
        <w:trPr>
          <w:trHeight w:val="300"/>
        </w:trPr>
        <w:tc>
          <w:tcPr>
            <w:tcW w:w="2640" w:type="dxa"/>
            <w:vMerge/>
            <w:tcBorders>
              <w:top w:val="nil"/>
              <w:left w:val="single" w:sz="4" w:space="0" w:color="auto"/>
              <w:bottom w:val="single" w:sz="4" w:space="0" w:color="000000"/>
              <w:right w:val="single" w:sz="4" w:space="0" w:color="auto"/>
            </w:tcBorders>
            <w:vAlign w:val="center"/>
            <w:hideMark/>
          </w:tcPr>
          <w:p w14:paraId="3CF9134D" w14:textId="77777777" w:rsidR="00767EF7" w:rsidRPr="00051BDD" w:rsidRDefault="00767EF7" w:rsidP="00E42CF1">
            <w:pPr>
              <w:rPr>
                <w:rFonts w:ascii="Calibri" w:hAnsi="Calibri" w:cs="Calibri"/>
                <w:color w:val="000000"/>
              </w:rPr>
            </w:pPr>
          </w:p>
        </w:tc>
        <w:tc>
          <w:tcPr>
            <w:tcW w:w="3953" w:type="dxa"/>
            <w:tcBorders>
              <w:top w:val="nil"/>
              <w:left w:val="nil"/>
              <w:bottom w:val="single" w:sz="4" w:space="0" w:color="auto"/>
              <w:right w:val="single" w:sz="4" w:space="0" w:color="auto"/>
            </w:tcBorders>
            <w:shd w:val="clear" w:color="auto" w:fill="auto"/>
            <w:vAlign w:val="center"/>
            <w:hideMark/>
          </w:tcPr>
          <w:p w14:paraId="3A6657ED" w14:textId="77777777" w:rsidR="00767EF7" w:rsidRPr="00051BDD" w:rsidRDefault="00767EF7" w:rsidP="00E42CF1">
            <w:pPr>
              <w:rPr>
                <w:rFonts w:ascii="Calibri" w:hAnsi="Calibri" w:cs="Calibri"/>
                <w:color w:val="000000"/>
              </w:rPr>
            </w:pPr>
            <w:r w:rsidRPr="00051BDD">
              <w:rPr>
                <w:rFonts w:ascii="Calibri" w:hAnsi="Calibri" w:cs="Calibri"/>
                <w:color w:val="000000"/>
              </w:rPr>
              <w:t>Stojak na stół do kamery</w:t>
            </w:r>
          </w:p>
        </w:tc>
        <w:tc>
          <w:tcPr>
            <w:tcW w:w="2787" w:type="dxa"/>
            <w:tcBorders>
              <w:top w:val="nil"/>
              <w:left w:val="nil"/>
              <w:bottom w:val="single" w:sz="4" w:space="0" w:color="auto"/>
              <w:right w:val="single" w:sz="4" w:space="0" w:color="auto"/>
            </w:tcBorders>
          </w:tcPr>
          <w:p w14:paraId="7152773C" w14:textId="77777777" w:rsidR="00767EF7" w:rsidRPr="00051BDD" w:rsidRDefault="00767EF7" w:rsidP="00E42CF1">
            <w:pPr>
              <w:rPr>
                <w:rFonts w:ascii="Calibri" w:hAnsi="Calibri" w:cs="Calibri"/>
                <w:color w:val="000000"/>
              </w:rPr>
            </w:pPr>
          </w:p>
        </w:tc>
      </w:tr>
      <w:tr w:rsidR="00767EF7" w:rsidRPr="00051BDD" w14:paraId="3FE46316" w14:textId="03B52931" w:rsidTr="00767EF7">
        <w:trPr>
          <w:trHeight w:val="900"/>
        </w:trPr>
        <w:tc>
          <w:tcPr>
            <w:tcW w:w="2640" w:type="dxa"/>
            <w:vMerge/>
            <w:tcBorders>
              <w:top w:val="nil"/>
              <w:left w:val="single" w:sz="4" w:space="0" w:color="auto"/>
              <w:bottom w:val="single" w:sz="4" w:space="0" w:color="000000"/>
              <w:right w:val="single" w:sz="4" w:space="0" w:color="auto"/>
            </w:tcBorders>
            <w:vAlign w:val="center"/>
            <w:hideMark/>
          </w:tcPr>
          <w:p w14:paraId="78B33D0D" w14:textId="77777777" w:rsidR="00767EF7" w:rsidRPr="00051BDD" w:rsidRDefault="00767EF7" w:rsidP="00E42CF1">
            <w:pPr>
              <w:rPr>
                <w:rFonts w:ascii="Calibri" w:hAnsi="Calibri" w:cs="Calibri"/>
                <w:color w:val="000000"/>
              </w:rPr>
            </w:pPr>
          </w:p>
        </w:tc>
        <w:tc>
          <w:tcPr>
            <w:tcW w:w="3953" w:type="dxa"/>
            <w:tcBorders>
              <w:top w:val="nil"/>
              <w:left w:val="nil"/>
              <w:bottom w:val="single" w:sz="4" w:space="0" w:color="auto"/>
              <w:right w:val="single" w:sz="4" w:space="0" w:color="auto"/>
            </w:tcBorders>
            <w:shd w:val="clear" w:color="auto" w:fill="auto"/>
            <w:vAlign w:val="center"/>
            <w:hideMark/>
          </w:tcPr>
          <w:p w14:paraId="0F3A0527" w14:textId="77777777" w:rsidR="00767EF7" w:rsidRPr="00051BDD" w:rsidRDefault="00767EF7" w:rsidP="00E42CF1">
            <w:pPr>
              <w:rPr>
                <w:rFonts w:ascii="Calibri" w:hAnsi="Calibri" w:cs="Calibri"/>
                <w:color w:val="000000"/>
              </w:rPr>
            </w:pPr>
            <w:r w:rsidRPr="00051BDD">
              <w:rPr>
                <w:rFonts w:ascii="Calibri" w:hAnsi="Calibri" w:cs="Calibri"/>
                <w:color w:val="000000"/>
              </w:rPr>
              <w:t xml:space="preserve">przewód USB typu </w:t>
            </w:r>
            <w:proofErr w:type="spellStart"/>
            <w:r w:rsidRPr="00051BDD">
              <w:rPr>
                <w:rFonts w:ascii="Calibri" w:hAnsi="Calibri" w:cs="Calibri"/>
                <w:color w:val="000000"/>
              </w:rPr>
              <w:t>Quick</w:t>
            </w:r>
            <w:proofErr w:type="spellEnd"/>
            <w:r w:rsidRPr="00051BDD">
              <w:rPr>
                <w:rFonts w:ascii="Calibri" w:hAnsi="Calibri" w:cs="Calibri"/>
                <w:color w:val="000000"/>
              </w:rPr>
              <w:t xml:space="preserve"> </w:t>
            </w:r>
            <w:proofErr w:type="spellStart"/>
            <w:r w:rsidRPr="00051BDD">
              <w:rPr>
                <w:rFonts w:ascii="Calibri" w:hAnsi="Calibri" w:cs="Calibri"/>
                <w:color w:val="000000"/>
              </w:rPr>
              <w:t>Charge</w:t>
            </w:r>
            <w:proofErr w:type="spellEnd"/>
            <w:r w:rsidRPr="00051BDD">
              <w:rPr>
                <w:rFonts w:ascii="Calibri" w:hAnsi="Calibri" w:cs="Calibri"/>
                <w:color w:val="000000"/>
              </w:rPr>
              <w:t xml:space="preserve"> 3.0 o długości minimum 180cm obsługujący kamerę.</w:t>
            </w:r>
          </w:p>
        </w:tc>
        <w:tc>
          <w:tcPr>
            <w:tcW w:w="2787" w:type="dxa"/>
            <w:tcBorders>
              <w:top w:val="nil"/>
              <w:left w:val="nil"/>
              <w:bottom w:val="single" w:sz="4" w:space="0" w:color="auto"/>
              <w:right w:val="single" w:sz="4" w:space="0" w:color="auto"/>
            </w:tcBorders>
          </w:tcPr>
          <w:p w14:paraId="57FA01F5" w14:textId="77777777" w:rsidR="00767EF7" w:rsidRPr="00051BDD" w:rsidRDefault="00767EF7" w:rsidP="00E42CF1">
            <w:pPr>
              <w:rPr>
                <w:rFonts w:ascii="Calibri" w:hAnsi="Calibri" w:cs="Calibri"/>
                <w:color w:val="000000"/>
              </w:rPr>
            </w:pPr>
          </w:p>
        </w:tc>
      </w:tr>
    </w:tbl>
    <w:p w14:paraId="37BA2C7E" w14:textId="77777777" w:rsidR="000431C3" w:rsidRDefault="000431C3" w:rsidP="000431C3">
      <w:pPr>
        <w:ind w:firstLine="708"/>
        <w:rPr>
          <w:rFonts w:ascii="Calibri" w:hAnsi="Calibri" w:cs="Calibri"/>
          <w:b/>
          <w:iCs/>
        </w:rPr>
      </w:pPr>
    </w:p>
    <w:tbl>
      <w:tblPr>
        <w:tblW w:w="9365" w:type="dxa"/>
        <w:tblInd w:w="75" w:type="dxa"/>
        <w:tblCellMar>
          <w:left w:w="70" w:type="dxa"/>
          <w:right w:w="70" w:type="dxa"/>
        </w:tblCellMar>
        <w:tblLook w:val="04A0" w:firstRow="1" w:lastRow="0" w:firstColumn="1" w:lastColumn="0" w:noHBand="0" w:noVBand="1"/>
      </w:tblPr>
      <w:tblGrid>
        <w:gridCol w:w="2464"/>
        <w:gridCol w:w="2925"/>
        <w:gridCol w:w="3976"/>
      </w:tblGrid>
      <w:tr w:rsidR="00767EF7" w:rsidRPr="00257523" w14:paraId="31A5E443" w14:textId="54C9C975" w:rsidTr="00767EF7">
        <w:trPr>
          <w:trHeight w:val="615"/>
        </w:trPr>
        <w:tc>
          <w:tcPr>
            <w:tcW w:w="5389" w:type="dxa"/>
            <w:gridSpan w:val="2"/>
            <w:tcBorders>
              <w:top w:val="single" w:sz="4" w:space="0" w:color="auto"/>
              <w:left w:val="single" w:sz="4" w:space="0" w:color="auto"/>
              <w:bottom w:val="single" w:sz="4" w:space="0" w:color="auto"/>
              <w:right w:val="single" w:sz="4" w:space="0" w:color="000000"/>
            </w:tcBorders>
            <w:shd w:val="clear" w:color="000000" w:fill="FFFF00"/>
            <w:vAlign w:val="center"/>
            <w:hideMark/>
          </w:tcPr>
          <w:p w14:paraId="7C49AE05" w14:textId="30BB8137" w:rsidR="00767EF7" w:rsidRPr="00257523" w:rsidRDefault="00767EF7" w:rsidP="001832DE">
            <w:pPr>
              <w:widowControl/>
              <w:autoSpaceDE/>
              <w:autoSpaceDN/>
              <w:rPr>
                <w:rFonts w:ascii="Calibri" w:hAnsi="Calibri" w:cs="Calibri"/>
                <w:color w:val="000000"/>
              </w:rPr>
            </w:pPr>
            <w:r w:rsidRPr="00257523">
              <w:rPr>
                <w:rFonts w:ascii="Calibri" w:hAnsi="Calibri" w:cs="Calibri"/>
                <w:color w:val="000000"/>
              </w:rPr>
              <w:t>Zestaw głośnomówiący do sali konferencyjnej</w:t>
            </w:r>
            <w:r w:rsidR="005821A6">
              <w:rPr>
                <w:rFonts w:ascii="Calibri" w:hAnsi="Calibri" w:cs="Calibri"/>
                <w:color w:val="000000"/>
              </w:rPr>
              <w:t>, z</w:t>
            </w:r>
            <w:r w:rsidR="005821A6" w:rsidRPr="005821A6">
              <w:rPr>
                <w:rFonts w:ascii="Calibri" w:hAnsi="Calibri" w:cs="Calibri"/>
                <w:color w:val="000000"/>
              </w:rPr>
              <w:t>godny z poniższymi wymaganiami minimalnymi</w:t>
            </w:r>
            <w:r w:rsidR="005821A6">
              <w:rPr>
                <w:rFonts w:ascii="Calibri" w:hAnsi="Calibri" w:cs="Calibri"/>
                <w:color w:val="000000"/>
              </w:rPr>
              <w:t>:</w:t>
            </w:r>
            <w:r w:rsidR="005821A6" w:rsidRPr="005821A6">
              <w:rPr>
                <w:rFonts w:ascii="Calibri" w:hAnsi="Calibri" w:cs="Calibri"/>
                <w:color w:val="000000"/>
              </w:rPr>
              <w:t xml:space="preserve"> </w:t>
            </w:r>
          </w:p>
        </w:tc>
        <w:tc>
          <w:tcPr>
            <w:tcW w:w="3976" w:type="dxa"/>
            <w:tcBorders>
              <w:top w:val="single" w:sz="4" w:space="0" w:color="auto"/>
              <w:left w:val="single" w:sz="4" w:space="0" w:color="auto"/>
              <w:bottom w:val="single" w:sz="4" w:space="0" w:color="auto"/>
              <w:right w:val="single" w:sz="4" w:space="0" w:color="000000"/>
            </w:tcBorders>
            <w:shd w:val="clear" w:color="000000" w:fill="FFFF00"/>
          </w:tcPr>
          <w:p w14:paraId="5C42688A" w14:textId="573E90F1" w:rsidR="00767EF7" w:rsidRPr="00257523" w:rsidRDefault="00767EF7" w:rsidP="00767EF7">
            <w:pPr>
              <w:widowControl/>
              <w:autoSpaceDE/>
              <w:autoSpaceDN/>
              <w:ind w:left="360"/>
              <w:rPr>
                <w:rFonts w:ascii="Calibri" w:hAnsi="Calibri" w:cs="Calibri"/>
                <w:color w:val="000000"/>
              </w:rPr>
            </w:pPr>
            <w:r w:rsidRPr="00B752D8">
              <w:rPr>
                <w:rFonts w:ascii="Calibri" w:hAnsi="Calibri" w:cs="Calibri"/>
                <w:b/>
                <w:bCs/>
                <w:color w:val="000000"/>
                <w:sz w:val="20"/>
                <w:szCs w:val="20"/>
              </w:rPr>
              <w:t>Faktyczne parametry oferowanego sprzętu, zgodnie z informacjami producentów sprzętu udostępnianymi na stronach internetowych</w:t>
            </w:r>
          </w:p>
        </w:tc>
      </w:tr>
      <w:tr w:rsidR="00767EF7" w:rsidRPr="00257523" w14:paraId="47A4856C" w14:textId="7AB16A91" w:rsidTr="00767EF7">
        <w:trPr>
          <w:trHeight w:val="300"/>
        </w:trPr>
        <w:tc>
          <w:tcPr>
            <w:tcW w:w="2464" w:type="dxa"/>
            <w:tcBorders>
              <w:top w:val="nil"/>
              <w:left w:val="single" w:sz="4" w:space="0" w:color="auto"/>
              <w:bottom w:val="single" w:sz="4" w:space="0" w:color="auto"/>
              <w:right w:val="single" w:sz="4" w:space="0" w:color="auto"/>
            </w:tcBorders>
            <w:shd w:val="clear" w:color="000000" w:fill="FFFF00"/>
            <w:vAlign w:val="center"/>
            <w:hideMark/>
          </w:tcPr>
          <w:p w14:paraId="4432AE4A" w14:textId="77777777" w:rsidR="00767EF7" w:rsidRPr="00257523" w:rsidRDefault="00767EF7" w:rsidP="00E42CF1">
            <w:pPr>
              <w:rPr>
                <w:rFonts w:ascii="Calibri" w:hAnsi="Calibri" w:cs="Calibri"/>
                <w:color w:val="000000"/>
              </w:rPr>
            </w:pPr>
            <w:r w:rsidRPr="00257523">
              <w:rPr>
                <w:rFonts w:ascii="Calibri" w:hAnsi="Calibri" w:cs="Calibri"/>
                <w:color w:val="000000"/>
              </w:rPr>
              <w:t>ilość</w:t>
            </w:r>
          </w:p>
        </w:tc>
        <w:tc>
          <w:tcPr>
            <w:tcW w:w="2925" w:type="dxa"/>
            <w:tcBorders>
              <w:top w:val="nil"/>
              <w:left w:val="nil"/>
              <w:bottom w:val="single" w:sz="4" w:space="0" w:color="auto"/>
              <w:right w:val="single" w:sz="4" w:space="0" w:color="auto"/>
            </w:tcBorders>
            <w:shd w:val="clear" w:color="000000" w:fill="FFFF00"/>
            <w:vAlign w:val="center"/>
            <w:hideMark/>
          </w:tcPr>
          <w:p w14:paraId="67551F74" w14:textId="1FD54279" w:rsidR="00767EF7" w:rsidRPr="00257523" w:rsidRDefault="00767EF7" w:rsidP="00E42CF1">
            <w:pPr>
              <w:rPr>
                <w:rFonts w:ascii="Calibri" w:hAnsi="Calibri" w:cs="Calibri"/>
                <w:color w:val="000000"/>
              </w:rPr>
            </w:pPr>
            <w:r w:rsidRPr="00257523">
              <w:rPr>
                <w:rFonts w:ascii="Calibri" w:hAnsi="Calibri" w:cs="Calibri"/>
                <w:color w:val="000000"/>
              </w:rPr>
              <w:t>2 szt</w:t>
            </w:r>
            <w:r w:rsidR="005821A6">
              <w:rPr>
                <w:rFonts w:ascii="Calibri" w:hAnsi="Calibri" w:cs="Calibri"/>
                <w:color w:val="000000"/>
              </w:rPr>
              <w:t>.</w:t>
            </w:r>
          </w:p>
        </w:tc>
        <w:tc>
          <w:tcPr>
            <w:tcW w:w="3976" w:type="dxa"/>
            <w:tcBorders>
              <w:top w:val="nil"/>
              <w:left w:val="nil"/>
              <w:bottom w:val="single" w:sz="4" w:space="0" w:color="auto"/>
              <w:right w:val="single" w:sz="4" w:space="0" w:color="auto"/>
            </w:tcBorders>
            <w:shd w:val="clear" w:color="000000" w:fill="FFFF00"/>
          </w:tcPr>
          <w:p w14:paraId="03524739" w14:textId="77777777" w:rsidR="00767EF7" w:rsidRPr="00257523" w:rsidRDefault="00767EF7" w:rsidP="00E42CF1">
            <w:pPr>
              <w:rPr>
                <w:rFonts w:ascii="Calibri" w:hAnsi="Calibri" w:cs="Calibri"/>
                <w:color w:val="000000"/>
              </w:rPr>
            </w:pPr>
          </w:p>
        </w:tc>
      </w:tr>
      <w:tr w:rsidR="00767EF7" w:rsidRPr="00257523" w14:paraId="481BBFF1" w14:textId="068303A4" w:rsidTr="00767EF7">
        <w:trPr>
          <w:trHeight w:val="300"/>
        </w:trPr>
        <w:tc>
          <w:tcPr>
            <w:tcW w:w="2464" w:type="dxa"/>
            <w:tcBorders>
              <w:top w:val="nil"/>
              <w:left w:val="single" w:sz="4" w:space="0" w:color="auto"/>
              <w:bottom w:val="single" w:sz="4" w:space="0" w:color="auto"/>
              <w:right w:val="single" w:sz="4" w:space="0" w:color="auto"/>
            </w:tcBorders>
            <w:shd w:val="clear" w:color="auto" w:fill="auto"/>
            <w:vAlign w:val="center"/>
            <w:hideMark/>
          </w:tcPr>
          <w:p w14:paraId="0D9F69BD" w14:textId="77777777" w:rsidR="00767EF7" w:rsidRPr="00257523" w:rsidRDefault="00767EF7" w:rsidP="00E42CF1">
            <w:pPr>
              <w:rPr>
                <w:rFonts w:ascii="Calibri" w:hAnsi="Calibri" w:cs="Calibri"/>
                <w:color w:val="000000"/>
              </w:rPr>
            </w:pPr>
            <w:r w:rsidRPr="00257523">
              <w:rPr>
                <w:rFonts w:ascii="Calibri" w:hAnsi="Calibri" w:cs="Calibri"/>
                <w:color w:val="000000"/>
              </w:rPr>
              <w:t>Typ mikrofonu</w:t>
            </w:r>
          </w:p>
        </w:tc>
        <w:tc>
          <w:tcPr>
            <w:tcW w:w="2925" w:type="dxa"/>
            <w:tcBorders>
              <w:top w:val="nil"/>
              <w:left w:val="nil"/>
              <w:bottom w:val="single" w:sz="4" w:space="0" w:color="auto"/>
              <w:right w:val="single" w:sz="4" w:space="0" w:color="auto"/>
            </w:tcBorders>
            <w:shd w:val="clear" w:color="auto" w:fill="auto"/>
            <w:vAlign w:val="center"/>
            <w:hideMark/>
          </w:tcPr>
          <w:p w14:paraId="37A8218C" w14:textId="77777777" w:rsidR="00767EF7" w:rsidRPr="00257523" w:rsidRDefault="00767EF7" w:rsidP="00E42CF1">
            <w:pPr>
              <w:rPr>
                <w:rFonts w:ascii="Calibri" w:hAnsi="Calibri" w:cs="Calibri"/>
                <w:color w:val="000000"/>
              </w:rPr>
            </w:pPr>
            <w:r w:rsidRPr="00257523">
              <w:rPr>
                <w:rFonts w:ascii="Calibri" w:hAnsi="Calibri" w:cs="Calibri"/>
                <w:color w:val="000000"/>
              </w:rPr>
              <w:t>Mikrofon dookólny</w:t>
            </w:r>
          </w:p>
        </w:tc>
        <w:tc>
          <w:tcPr>
            <w:tcW w:w="3976" w:type="dxa"/>
            <w:tcBorders>
              <w:top w:val="nil"/>
              <w:left w:val="nil"/>
              <w:bottom w:val="single" w:sz="4" w:space="0" w:color="auto"/>
              <w:right w:val="single" w:sz="4" w:space="0" w:color="auto"/>
            </w:tcBorders>
          </w:tcPr>
          <w:p w14:paraId="6B2F6B51" w14:textId="77777777" w:rsidR="00767EF7" w:rsidRPr="00257523" w:rsidRDefault="00767EF7" w:rsidP="00E42CF1">
            <w:pPr>
              <w:rPr>
                <w:rFonts w:ascii="Calibri" w:hAnsi="Calibri" w:cs="Calibri"/>
                <w:color w:val="000000"/>
              </w:rPr>
            </w:pPr>
          </w:p>
        </w:tc>
      </w:tr>
      <w:tr w:rsidR="00767EF7" w:rsidRPr="00257523" w14:paraId="276EEC0B" w14:textId="1534F0DD" w:rsidTr="00767EF7">
        <w:trPr>
          <w:trHeight w:val="300"/>
        </w:trPr>
        <w:tc>
          <w:tcPr>
            <w:tcW w:w="2464" w:type="dxa"/>
            <w:tcBorders>
              <w:top w:val="nil"/>
              <w:left w:val="single" w:sz="4" w:space="0" w:color="auto"/>
              <w:bottom w:val="single" w:sz="4" w:space="0" w:color="auto"/>
              <w:right w:val="single" w:sz="4" w:space="0" w:color="auto"/>
            </w:tcBorders>
            <w:shd w:val="clear" w:color="auto" w:fill="auto"/>
            <w:vAlign w:val="center"/>
            <w:hideMark/>
          </w:tcPr>
          <w:p w14:paraId="6B9F5059" w14:textId="77777777" w:rsidR="00767EF7" w:rsidRPr="00257523" w:rsidRDefault="00767EF7" w:rsidP="00E42CF1">
            <w:pPr>
              <w:rPr>
                <w:rFonts w:ascii="Calibri" w:hAnsi="Calibri" w:cs="Calibri"/>
                <w:color w:val="000000"/>
              </w:rPr>
            </w:pPr>
            <w:r w:rsidRPr="00257523">
              <w:rPr>
                <w:rFonts w:ascii="Calibri" w:hAnsi="Calibri" w:cs="Calibri"/>
                <w:color w:val="000000"/>
              </w:rPr>
              <w:t>Łączność</w:t>
            </w:r>
          </w:p>
        </w:tc>
        <w:tc>
          <w:tcPr>
            <w:tcW w:w="2925" w:type="dxa"/>
            <w:tcBorders>
              <w:top w:val="nil"/>
              <w:left w:val="nil"/>
              <w:bottom w:val="single" w:sz="4" w:space="0" w:color="auto"/>
              <w:right w:val="single" w:sz="4" w:space="0" w:color="auto"/>
            </w:tcBorders>
            <w:shd w:val="clear" w:color="auto" w:fill="auto"/>
            <w:vAlign w:val="center"/>
            <w:hideMark/>
          </w:tcPr>
          <w:p w14:paraId="59DA5154" w14:textId="77777777" w:rsidR="00767EF7" w:rsidRPr="00257523" w:rsidRDefault="00767EF7" w:rsidP="00E42CF1">
            <w:pPr>
              <w:rPr>
                <w:rFonts w:ascii="Calibri" w:hAnsi="Calibri" w:cs="Calibri"/>
                <w:color w:val="000000"/>
              </w:rPr>
            </w:pPr>
            <w:r w:rsidRPr="00257523">
              <w:rPr>
                <w:rFonts w:ascii="Calibri" w:hAnsi="Calibri" w:cs="Calibri"/>
                <w:color w:val="000000"/>
              </w:rPr>
              <w:t>USB i Bluetooth</w:t>
            </w:r>
          </w:p>
        </w:tc>
        <w:tc>
          <w:tcPr>
            <w:tcW w:w="3976" w:type="dxa"/>
            <w:tcBorders>
              <w:top w:val="nil"/>
              <w:left w:val="nil"/>
              <w:bottom w:val="single" w:sz="4" w:space="0" w:color="auto"/>
              <w:right w:val="single" w:sz="4" w:space="0" w:color="auto"/>
            </w:tcBorders>
          </w:tcPr>
          <w:p w14:paraId="2B090EF3" w14:textId="77777777" w:rsidR="00767EF7" w:rsidRPr="00257523" w:rsidRDefault="00767EF7" w:rsidP="00E42CF1">
            <w:pPr>
              <w:rPr>
                <w:rFonts w:ascii="Calibri" w:hAnsi="Calibri" w:cs="Calibri"/>
                <w:color w:val="000000"/>
              </w:rPr>
            </w:pPr>
          </w:p>
        </w:tc>
      </w:tr>
      <w:tr w:rsidR="00767EF7" w:rsidRPr="00257523" w14:paraId="74B50E1E" w14:textId="158F50C1" w:rsidTr="00767EF7">
        <w:trPr>
          <w:trHeight w:val="300"/>
        </w:trPr>
        <w:tc>
          <w:tcPr>
            <w:tcW w:w="2464" w:type="dxa"/>
            <w:tcBorders>
              <w:top w:val="nil"/>
              <w:left w:val="single" w:sz="4" w:space="0" w:color="auto"/>
              <w:bottom w:val="single" w:sz="4" w:space="0" w:color="auto"/>
              <w:right w:val="single" w:sz="4" w:space="0" w:color="auto"/>
            </w:tcBorders>
            <w:shd w:val="clear" w:color="auto" w:fill="auto"/>
            <w:vAlign w:val="center"/>
            <w:hideMark/>
          </w:tcPr>
          <w:p w14:paraId="65622461" w14:textId="77777777" w:rsidR="00767EF7" w:rsidRPr="00257523" w:rsidRDefault="00767EF7" w:rsidP="00E42CF1">
            <w:pPr>
              <w:rPr>
                <w:rFonts w:ascii="Calibri" w:hAnsi="Calibri" w:cs="Calibri"/>
                <w:color w:val="000000"/>
              </w:rPr>
            </w:pPr>
            <w:r w:rsidRPr="00257523">
              <w:rPr>
                <w:rFonts w:ascii="Calibri" w:hAnsi="Calibri" w:cs="Calibri"/>
                <w:color w:val="000000"/>
              </w:rPr>
              <w:t>Bluetooth</w:t>
            </w:r>
          </w:p>
        </w:tc>
        <w:tc>
          <w:tcPr>
            <w:tcW w:w="2925" w:type="dxa"/>
            <w:tcBorders>
              <w:top w:val="nil"/>
              <w:left w:val="nil"/>
              <w:bottom w:val="single" w:sz="4" w:space="0" w:color="auto"/>
              <w:right w:val="single" w:sz="4" w:space="0" w:color="auto"/>
            </w:tcBorders>
            <w:shd w:val="clear" w:color="auto" w:fill="auto"/>
            <w:vAlign w:val="center"/>
            <w:hideMark/>
          </w:tcPr>
          <w:p w14:paraId="011A9AE6" w14:textId="77777777" w:rsidR="00767EF7" w:rsidRPr="00257523" w:rsidRDefault="00767EF7" w:rsidP="00E42CF1">
            <w:pPr>
              <w:rPr>
                <w:rFonts w:ascii="Calibri" w:hAnsi="Calibri" w:cs="Calibri"/>
                <w:color w:val="000000"/>
              </w:rPr>
            </w:pPr>
            <w:r w:rsidRPr="00257523">
              <w:rPr>
                <w:rFonts w:ascii="Calibri" w:hAnsi="Calibri" w:cs="Calibri"/>
                <w:color w:val="000000"/>
              </w:rPr>
              <w:t>TAK o zasięgu nie mniejszym jak 8m</w:t>
            </w:r>
          </w:p>
        </w:tc>
        <w:tc>
          <w:tcPr>
            <w:tcW w:w="3976" w:type="dxa"/>
            <w:tcBorders>
              <w:top w:val="nil"/>
              <w:left w:val="nil"/>
              <w:bottom w:val="single" w:sz="4" w:space="0" w:color="auto"/>
              <w:right w:val="single" w:sz="4" w:space="0" w:color="auto"/>
            </w:tcBorders>
          </w:tcPr>
          <w:p w14:paraId="3619B2BD" w14:textId="77777777" w:rsidR="00767EF7" w:rsidRPr="00257523" w:rsidRDefault="00767EF7" w:rsidP="00E42CF1">
            <w:pPr>
              <w:rPr>
                <w:rFonts w:ascii="Calibri" w:hAnsi="Calibri" w:cs="Calibri"/>
                <w:color w:val="000000"/>
              </w:rPr>
            </w:pPr>
          </w:p>
        </w:tc>
      </w:tr>
      <w:tr w:rsidR="00767EF7" w:rsidRPr="00257523" w14:paraId="5B68405C" w14:textId="12EAC019" w:rsidTr="00767EF7">
        <w:trPr>
          <w:trHeight w:val="300"/>
        </w:trPr>
        <w:tc>
          <w:tcPr>
            <w:tcW w:w="2464" w:type="dxa"/>
            <w:tcBorders>
              <w:top w:val="nil"/>
              <w:left w:val="single" w:sz="4" w:space="0" w:color="auto"/>
              <w:bottom w:val="single" w:sz="4" w:space="0" w:color="auto"/>
              <w:right w:val="single" w:sz="4" w:space="0" w:color="auto"/>
            </w:tcBorders>
            <w:shd w:val="clear" w:color="auto" w:fill="auto"/>
            <w:vAlign w:val="center"/>
            <w:hideMark/>
          </w:tcPr>
          <w:p w14:paraId="60EB8750" w14:textId="77777777" w:rsidR="00767EF7" w:rsidRPr="00257523" w:rsidRDefault="00767EF7" w:rsidP="00E42CF1">
            <w:pPr>
              <w:rPr>
                <w:rFonts w:ascii="Calibri" w:hAnsi="Calibri" w:cs="Calibri"/>
                <w:color w:val="000000"/>
              </w:rPr>
            </w:pPr>
            <w:r w:rsidRPr="00257523">
              <w:rPr>
                <w:rFonts w:ascii="Calibri" w:hAnsi="Calibri" w:cs="Calibri"/>
                <w:color w:val="000000"/>
              </w:rPr>
              <w:t>Bateria</w:t>
            </w:r>
          </w:p>
        </w:tc>
        <w:tc>
          <w:tcPr>
            <w:tcW w:w="2925" w:type="dxa"/>
            <w:tcBorders>
              <w:top w:val="nil"/>
              <w:left w:val="nil"/>
              <w:bottom w:val="single" w:sz="4" w:space="0" w:color="auto"/>
              <w:right w:val="single" w:sz="4" w:space="0" w:color="auto"/>
            </w:tcBorders>
            <w:shd w:val="clear" w:color="auto" w:fill="auto"/>
            <w:vAlign w:val="center"/>
            <w:hideMark/>
          </w:tcPr>
          <w:p w14:paraId="46B2FB87" w14:textId="77777777" w:rsidR="00767EF7" w:rsidRPr="00257523" w:rsidRDefault="00767EF7" w:rsidP="00E42CF1">
            <w:pPr>
              <w:rPr>
                <w:rFonts w:ascii="Calibri" w:hAnsi="Calibri" w:cs="Calibri"/>
                <w:color w:val="000000"/>
              </w:rPr>
            </w:pPr>
            <w:r w:rsidRPr="00257523">
              <w:rPr>
                <w:rFonts w:ascii="Calibri" w:hAnsi="Calibri" w:cs="Calibri"/>
                <w:color w:val="000000"/>
              </w:rPr>
              <w:t>wbudowana w urządzenie</w:t>
            </w:r>
          </w:p>
        </w:tc>
        <w:tc>
          <w:tcPr>
            <w:tcW w:w="3976" w:type="dxa"/>
            <w:tcBorders>
              <w:top w:val="nil"/>
              <w:left w:val="nil"/>
              <w:bottom w:val="single" w:sz="4" w:space="0" w:color="auto"/>
              <w:right w:val="single" w:sz="4" w:space="0" w:color="auto"/>
            </w:tcBorders>
          </w:tcPr>
          <w:p w14:paraId="52D844D7" w14:textId="77777777" w:rsidR="00767EF7" w:rsidRPr="00257523" w:rsidRDefault="00767EF7" w:rsidP="00E42CF1">
            <w:pPr>
              <w:rPr>
                <w:rFonts w:ascii="Calibri" w:hAnsi="Calibri" w:cs="Calibri"/>
                <w:color w:val="000000"/>
              </w:rPr>
            </w:pPr>
          </w:p>
        </w:tc>
      </w:tr>
      <w:tr w:rsidR="00767EF7" w:rsidRPr="00257523" w14:paraId="0482657D" w14:textId="4DD5CA11" w:rsidTr="00767EF7">
        <w:trPr>
          <w:trHeight w:val="600"/>
        </w:trPr>
        <w:tc>
          <w:tcPr>
            <w:tcW w:w="2464" w:type="dxa"/>
            <w:tcBorders>
              <w:top w:val="nil"/>
              <w:left w:val="single" w:sz="4" w:space="0" w:color="auto"/>
              <w:bottom w:val="single" w:sz="4" w:space="0" w:color="auto"/>
              <w:right w:val="single" w:sz="4" w:space="0" w:color="auto"/>
            </w:tcBorders>
            <w:shd w:val="clear" w:color="auto" w:fill="auto"/>
            <w:vAlign w:val="center"/>
            <w:hideMark/>
          </w:tcPr>
          <w:p w14:paraId="4979ECDA" w14:textId="77777777" w:rsidR="00767EF7" w:rsidRPr="00257523" w:rsidRDefault="00767EF7" w:rsidP="00E42CF1">
            <w:pPr>
              <w:rPr>
                <w:rFonts w:ascii="Calibri" w:hAnsi="Calibri" w:cs="Calibri"/>
                <w:color w:val="000000"/>
              </w:rPr>
            </w:pPr>
            <w:r w:rsidRPr="00257523">
              <w:rPr>
                <w:rFonts w:ascii="Calibri" w:hAnsi="Calibri" w:cs="Calibri"/>
                <w:color w:val="000000"/>
              </w:rPr>
              <w:t>Czas rozmów</w:t>
            </w:r>
          </w:p>
        </w:tc>
        <w:tc>
          <w:tcPr>
            <w:tcW w:w="2925" w:type="dxa"/>
            <w:tcBorders>
              <w:top w:val="nil"/>
              <w:left w:val="nil"/>
              <w:bottom w:val="single" w:sz="4" w:space="0" w:color="auto"/>
              <w:right w:val="single" w:sz="4" w:space="0" w:color="auto"/>
            </w:tcBorders>
            <w:shd w:val="clear" w:color="auto" w:fill="auto"/>
            <w:vAlign w:val="center"/>
            <w:hideMark/>
          </w:tcPr>
          <w:p w14:paraId="65804275" w14:textId="77777777" w:rsidR="00767EF7" w:rsidRPr="00257523" w:rsidRDefault="00767EF7" w:rsidP="00E42CF1">
            <w:pPr>
              <w:rPr>
                <w:rFonts w:ascii="Calibri" w:hAnsi="Calibri" w:cs="Calibri"/>
                <w:color w:val="000000"/>
              </w:rPr>
            </w:pPr>
            <w:r w:rsidRPr="00257523">
              <w:rPr>
                <w:rFonts w:ascii="Calibri" w:hAnsi="Calibri" w:cs="Calibri"/>
                <w:color w:val="000000"/>
              </w:rPr>
              <w:t>do 10 godzin deklarowane przez producenta</w:t>
            </w:r>
          </w:p>
        </w:tc>
        <w:tc>
          <w:tcPr>
            <w:tcW w:w="3976" w:type="dxa"/>
            <w:tcBorders>
              <w:top w:val="nil"/>
              <w:left w:val="nil"/>
              <w:bottom w:val="single" w:sz="4" w:space="0" w:color="auto"/>
              <w:right w:val="single" w:sz="4" w:space="0" w:color="auto"/>
            </w:tcBorders>
          </w:tcPr>
          <w:p w14:paraId="1DB5BF7A" w14:textId="77777777" w:rsidR="00767EF7" w:rsidRPr="00257523" w:rsidRDefault="00767EF7" w:rsidP="00E42CF1">
            <w:pPr>
              <w:rPr>
                <w:rFonts w:ascii="Calibri" w:hAnsi="Calibri" w:cs="Calibri"/>
                <w:color w:val="000000"/>
              </w:rPr>
            </w:pPr>
          </w:p>
        </w:tc>
      </w:tr>
      <w:tr w:rsidR="00767EF7" w:rsidRPr="00257523" w14:paraId="13C4020F" w14:textId="607F61DE" w:rsidTr="00767EF7">
        <w:trPr>
          <w:trHeight w:val="300"/>
        </w:trPr>
        <w:tc>
          <w:tcPr>
            <w:tcW w:w="2464" w:type="dxa"/>
            <w:tcBorders>
              <w:top w:val="nil"/>
              <w:left w:val="single" w:sz="4" w:space="0" w:color="auto"/>
              <w:bottom w:val="single" w:sz="4" w:space="0" w:color="auto"/>
              <w:right w:val="single" w:sz="4" w:space="0" w:color="auto"/>
            </w:tcBorders>
            <w:shd w:val="clear" w:color="auto" w:fill="auto"/>
            <w:vAlign w:val="center"/>
            <w:hideMark/>
          </w:tcPr>
          <w:p w14:paraId="197C1DDE" w14:textId="77777777" w:rsidR="00767EF7" w:rsidRPr="00257523" w:rsidRDefault="00767EF7" w:rsidP="00E42CF1">
            <w:pPr>
              <w:rPr>
                <w:rFonts w:ascii="Calibri" w:hAnsi="Calibri" w:cs="Calibri"/>
                <w:color w:val="000000"/>
              </w:rPr>
            </w:pPr>
            <w:r w:rsidRPr="00257523">
              <w:rPr>
                <w:rFonts w:ascii="Calibri" w:hAnsi="Calibri" w:cs="Calibri"/>
                <w:color w:val="000000"/>
              </w:rPr>
              <w:t xml:space="preserve">Dedykowany adapter USB </w:t>
            </w:r>
            <w:r w:rsidRPr="00257523">
              <w:rPr>
                <w:rFonts w:ascii="Calibri" w:hAnsi="Calibri" w:cs="Calibri"/>
                <w:color w:val="000000"/>
              </w:rPr>
              <w:lastRenderedPageBreak/>
              <w:t>Bluetooth</w:t>
            </w:r>
          </w:p>
        </w:tc>
        <w:tc>
          <w:tcPr>
            <w:tcW w:w="2925" w:type="dxa"/>
            <w:tcBorders>
              <w:top w:val="nil"/>
              <w:left w:val="nil"/>
              <w:bottom w:val="single" w:sz="4" w:space="0" w:color="auto"/>
              <w:right w:val="single" w:sz="4" w:space="0" w:color="auto"/>
            </w:tcBorders>
            <w:shd w:val="clear" w:color="auto" w:fill="auto"/>
            <w:vAlign w:val="center"/>
            <w:hideMark/>
          </w:tcPr>
          <w:p w14:paraId="49927CA1" w14:textId="77777777" w:rsidR="00767EF7" w:rsidRPr="00257523" w:rsidRDefault="00767EF7" w:rsidP="00E42CF1">
            <w:pPr>
              <w:rPr>
                <w:rFonts w:ascii="Calibri" w:hAnsi="Calibri" w:cs="Calibri"/>
                <w:color w:val="000000"/>
              </w:rPr>
            </w:pPr>
            <w:r w:rsidRPr="00257523">
              <w:rPr>
                <w:rFonts w:ascii="Calibri" w:hAnsi="Calibri" w:cs="Calibri"/>
                <w:color w:val="000000"/>
              </w:rPr>
              <w:lastRenderedPageBreak/>
              <w:t>Tak</w:t>
            </w:r>
          </w:p>
        </w:tc>
        <w:tc>
          <w:tcPr>
            <w:tcW w:w="3976" w:type="dxa"/>
            <w:tcBorders>
              <w:top w:val="nil"/>
              <w:left w:val="nil"/>
              <w:bottom w:val="single" w:sz="4" w:space="0" w:color="auto"/>
              <w:right w:val="single" w:sz="4" w:space="0" w:color="auto"/>
            </w:tcBorders>
          </w:tcPr>
          <w:p w14:paraId="11DA647B" w14:textId="77777777" w:rsidR="00767EF7" w:rsidRPr="00257523" w:rsidRDefault="00767EF7" w:rsidP="00E42CF1">
            <w:pPr>
              <w:rPr>
                <w:rFonts w:ascii="Calibri" w:hAnsi="Calibri" w:cs="Calibri"/>
                <w:color w:val="000000"/>
              </w:rPr>
            </w:pPr>
          </w:p>
        </w:tc>
      </w:tr>
      <w:tr w:rsidR="00767EF7" w:rsidRPr="00257523" w14:paraId="49311FAF" w14:textId="024D8C91" w:rsidTr="00767EF7">
        <w:trPr>
          <w:trHeight w:val="300"/>
        </w:trPr>
        <w:tc>
          <w:tcPr>
            <w:tcW w:w="2464" w:type="dxa"/>
            <w:tcBorders>
              <w:top w:val="nil"/>
              <w:left w:val="single" w:sz="4" w:space="0" w:color="auto"/>
              <w:bottom w:val="single" w:sz="4" w:space="0" w:color="auto"/>
              <w:right w:val="single" w:sz="4" w:space="0" w:color="auto"/>
            </w:tcBorders>
            <w:shd w:val="clear" w:color="auto" w:fill="auto"/>
            <w:vAlign w:val="center"/>
            <w:hideMark/>
          </w:tcPr>
          <w:p w14:paraId="618FBD8F" w14:textId="77777777" w:rsidR="00767EF7" w:rsidRPr="00257523" w:rsidRDefault="00767EF7" w:rsidP="00E42CF1">
            <w:pPr>
              <w:rPr>
                <w:rFonts w:ascii="Calibri" w:hAnsi="Calibri" w:cs="Calibri"/>
                <w:color w:val="000000"/>
              </w:rPr>
            </w:pPr>
            <w:r w:rsidRPr="00257523">
              <w:rPr>
                <w:rFonts w:ascii="Calibri" w:hAnsi="Calibri" w:cs="Calibri"/>
                <w:color w:val="000000"/>
              </w:rPr>
              <w:t xml:space="preserve">Gwarancja </w:t>
            </w:r>
          </w:p>
        </w:tc>
        <w:tc>
          <w:tcPr>
            <w:tcW w:w="2925" w:type="dxa"/>
            <w:tcBorders>
              <w:top w:val="nil"/>
              <w:left w:val="nil"/>
              <w:bottom w:val="single" w:sz="4" w:space="0" w:color="auto"/>
              <w:right w:val="single" w:sz="4" w:space="0" w:color="auto"/>
            </w:tcBorders>
            <w:shd w:val="clear" w:color="auto" w:fill="auto"/>
            <w:vAlign w:val="center"/>
            <w:hideMark/>
          </w:tcPr>
          <w:p w14:paraId="6267F50F" w14:textId="77777777" w:rsidR="00767EF7" w:rsidRPr="00257523" w:rsidRDefault="00767EF7" w:rsidP="00E42CF1">
            <w:pPr>
              <w:rPr>
                <w:rFonts w:ascii="Calibri" w:hAnsi="Calibri" w:cs="Calibri"/>
                <w:color w:val="000000"/>
              </w:rPr>
            </w:pPr>
            <w:r w:rsidRPr="00257523">
              <w:rPr>
                <w:rFonts w:ascii="Calibri" w:hAnsi="Calibri" w:cs="Calibri"/>
                <w:color w:val="000000"/>
              </w:rPr>
              <w:t>2 lata</w:t>
            </w:r>
          </w:p>
        </w:tc>
        <w:tc>
          <w:tcPr>
            <w:tcW w:w="3976" w:type="dxa"/>
            <w:tcBorders>
              <w:top w:val="nil"/>
              <w:left w:val="nil"/>
              <w:bottom w:val="single" w:sz="4" w:space="0" w:color="auto"/>
              <w:right w:val="single" w:sz="4" w:space="0" w:color="auto"/>
            </w:tcBorders>
          </w:tcPr>
          <w:p w14:paraId="74164DE5" w14:textId="77777777" w:rsidR="00767EF7" w:rsidRPr="00257523" w:rsidRDefault="00767EF7" w:rsidP="00E42CF1">
            <w:pPr>
              <w:rPr>
                <w:rFonts w:ascii="Calibri" w:hAnsi="Calibri" w:cs="Calibri"/>
                <w:color w:val="000000"/>
              </w:rPr>
            </w:pPr>
          </w:p>
        </w:tc>
      </w:tr>
      <w:tr w:rsidR="00767EF7" w:rsidRPr="00257523" w14:paraId="31211DB9" w14:textId="16B74561" w:rsidTr="00767EF7">
        <w:trPr>
          <w:trHeight w:val="900"/>
        </w:trPr>
        <w:tc>
          <w:tcPr>
            <w:tcW w:w="2464" w:type="dxa"/>
            <w:tcBorders>
              <w:top w:val="nil"/>
              <w:left w:val="single" w:sz="4" w:space="0" w:color="auto"/>
              <w:bottom w:val="single" w:sz="4" w:space="0" w:color="auto"/>
              <w:right w:val="single" w:sz="4" w:space="0" w:color="auto"/>
            </w:tcBorders>
            <w:shd w:val="clear" w:color="auto" w:fill="auto"/>
            <w:vAlign w:val="center"/>
            <w:hideMark/>
          </w:tcPr>
          <w:p w14:paraId="7C99513D" w14:textId="77777777" w:rsidR="00767EF7" w:rsidRPr="00257523" w:rsidRDefault="00767EF7" w:rsidP="00E42CF1">
            <w:pPr>
              <w:rPr>
                <w:rFonts w:ascii="Calibri" w:hAnsi="Calibri" w:cs="Calibri"/>
                <w:color w:val="000000"/>
              </w:rPr>
            </w:pPr>
            <w:r w:rsidRPr="00257523">
              <w:rPr>
                <w:rFonts w:ascii="Calibri" w:hAnsi="Calibri" w:cs="Calibri"/>
                <w:color w:val="000000"/>
              </w:rPr>
              <w:t xml:space="preserve">Możliwość sparowania 2 identycznych urządzeń w celu rozbudowania systemu audio o mikrofony i głośniki </w:t>
            </w:r>
          </w:p>
        </w:tc>
        <w:tc>
          <w:tcPr>
            <w:tcW w:w="2925" w:type="dxa"/>
            <w:tcBorders>
              <w:top w:val="nil"/>
              <w:left w:val="nil"/>
              <w:bottom w:val="single" w:sz="4" w:space="0" w:color="auto"/>
              <w:right w:val="single" w:sz="4" w:space="0" w:color="auto"/>
            </w:tcBorders>
            <w:shd w:val="clear" w:color="auto" w:fill="auto"/>
            <w:vAlign w:val="center"/>
            <w:hideMark/>
          </w:tcPr>
          <w:p w14:paraId="20CE9B1B" w14:textId="77777777" w:rsidR="00767EF7" w:rsidRPr="00257523" w:rsidRDefault="00767EF7" w:rsidP="00E42CF1">
            <w:pPr>
              <w:rPr>
                <w:rFonts w:ascii="Calibri" w:hAnsi="Calibri" w:cs="Calibri"/>
                <w:color w:val="000000"/>
              </w:rPr>
            </w:pPr>
            <w:r w:rsidRPr="00257523">
              <w:rPr>
                <w:rFonts w:ascii="Calibri" w:hAnsi="Calibri" w:cs="Calibri"/>
                <w:color w:val="000000"/>
              </w:rPr>
              <w:t>Tak</w:t>
            </w:r>
          </w:p>
        </w:tc>
        <w:tc>
          <w:tcPr>
            <w:tcW w:w="3976" w:type="dxa"/>
            <w:tcBorders>
              <w:top w:val="nil"/>
              <w:left w:val="nil"/>
              <w:bottom w:val="single" w:sz="4" w:space="0" w:color="auto"/>
              <w:right w:val="single" w:sz="4" w:space="0" w:color="auto"/>
            </w:tcBorders>
          </w:tcPr>
          <w:p w14:paraId="0FED561C" w14:textId="77777777" w:rsidR="00767EF7" w:rsidRPr="00257523" w:rsidRDefault="00767EF7" w:rsidP="00E42CF1">
            <w:pPr>
              <w:rPr>
                <w:rFonts w:ascii="Calibri" w:hAnsi="Calibri" w:cs="Calibri"/>
                <w:color w:val="000000"/>
              </w:rPr>
            </w:pPr>
          </w:p>
        </w:tc>
      </w:tr>
      <w:tr w:rsidR="00767EF7" w:rsidRPr="00257523" w14:paraId="788F14CB" w14:textId="1F0D28AC" w:rsidTr="00767EF7">
        <w:trPr>
          <w:trHeight w:val="300"/>
        </w:trPr>
        <w:tc>
          <w:tcPr>
            <w:tcW w:w="2464" w:type="dxa"/>
            <w:tcBorders>
              <w:top w:val="nil"/>
              <w:left w:val="single" w:sz="4" w:space="0" w:color="auto"/>
              <w:bottom w:val="single" w:sz="4" w:space="0" w:color="auto"/>
              <w:right w:val="single" w:sz="4" w:space="0" w:color="auto"/>
            </w:tcBorders>
            <w:shd w:val="clear" w:color="auto" w:fill="auto"/>
            <w:vAlign w:val="center"/>
            <w:hideMark/>
          </w:tcPr>
          <w:p w14:paraId="5E7DFD8C" w14:textId="77777777" w:rsidR="00767EF7" w:rsidRPr="00257523" w:rsidRDefault="00767EF7" w:rsidP="00E42CF1">
            <w:pPr>
              <w:rPr>
                <w:rFonts w:ascii="Calibri" w:hAnsi="Calibri" w:cs="Calibri"/>
                <w:color w:val="000000"/>
              </w:rPr>
            </w:pPr>
            <w:r w:rsidRPr="00257523">
              <w:rPr>
                <w:rFonts w:ascii="Calibri" w:hAnsi="Calibri" w:cs="Calibri"/>
                <w:color w:val="000000"/>
              </w:rPr>
              <w:t>Obsługa Systemu operacyjnego</w:t>
            </w:r>
          </w:p>
        </w:tc>
        <w:tc>
          <w:tcPr>
            <w:tcW w:w="2925" w:type="dxa"/>
            <w:tcBorders>
              <w:top w:val="nil"/>
              <w:left w:val="nil"/>
              <w:bottom w:val="single" w:sz="4" w:space="0" w:color="auto"/>
              <w:right w:val="single" w:sz="4" w:space="0" w:color="auto"/>
            </w:tcBorders>
            <w:shd w:val="clear" w:color="auto" w:fill="auto"/>
            <w:vAlign w:val="center"/>
            <w:hideMark/>
          </w:tcPr>
          <w:p w14:paraId="2274DEAB" w14:textId="77777777" w:rsidR="00767EF7" w:rsidRPr="00257523" w:rsidRDefault="00767EF7" w:rsidP="00E42CF1">
            <w:pPr>
              <w:rPr>
                <w:rFonts w:ascii="Calibri" w:hAnsi="Calibri" w:cs="Calibri"/>
                <w:color w:val="000000"/>
              </w:rPr>
            </w:pPr>
            <w:r w:rsidRPr="00257523">
              <w:rPr>
                <w:rFonts w:ascii="Calibri" w:hAnsi="Calibri" w:cs="Calibri"/>
                <w:color w:val="000000"/>
              </w:rPr>
              <w:t>Windows 10</w:t>
            </w:r>
          </w:p>
        </w:tc>
        <w:tc>
          <w:tcPr>
            <w:tcW w:w="3976" w:type="dxa"/>
            <w:tcBorders>
              <w:top w:val="nil"/>
              <w:left w:val="nil"/>
              <w:bottom w:val="single" w:sz="4" w:space="0" w:color="auto"/>
              <w:right w:val="single" w:sz="4" w:space="0" w:color="auto"/>
            </w:tcBorders>
          </w:tcPr>
          <w:p w14:paraId="56DE0050" w14:textId="77777777" w:rsidR="00767EF7" w:rsidRPr="00257523" w:rsidRDefault="00767EF7" w:rsidP="00E42CF1">
            <w:pPr>
              <w:rPr>
                <w:rFonts w:ascii="Calibri" w:hAnsi="Calibri" w:cs="Calibri"/>
                <w:color w:val="000000"/>
              </w:rPr>
            </w:pPr>
          </w:p>
        </w:tc>
      </w:tr>
    </w:tbl>
    <w:p w14:paraId="241DA550" w14:textId="77777777" w:rsidR="000431C3" w:rsidRDefault="000431C3" w:rsidP="000431C3">
      <w:pPr>
        <w:ind w:firstLine="708"/>
        <w:rPr>
          <w:rFonts w:ascii="Calibri" w:hAnsi="Calibri" w:cs="Calibri"/>
          <w:b/>
          <w:iCs/>
        </w:rPr>
      </w:pPr>
    </w:p>
    <w:tbl>
      <w:tblPr>
        <w:tblW w:w="9365" w:type="dxa"/>
        <w:tblInd w:w="75" w:type="dxa"/>
        <w:tblCellMar>
          <w:left w:w="70" w:type="dxa"/>
          <w:right w:w="70" w:type="dxa"/>
        </w:tblCellMar>
        <w:tblLook w:val="04A0" w:firstRow="1" w:lastRow="0" w:firstColumn="1" w:lastColumn="0" w:noHBand="0" w:noVBand="1"/>
      </w:tblPr>
      <w:tblGrid>
        <w:gridCol w:w="3360"/>
        <w:gridCol w:w="4357"/>
        <w:gridCol w:w="1648"/>
      </w:tblGrid>
      <w:tr w:rsidR="00767EF7" w:rsidRPr="00674D80" w14:paraId="3F727072" w14:textId="41DBD096" w:rsidTr="00767EF7">
        <w:trPr>
          <w:trHeight w:val="300"/>
        </w:trPr>
        <w:tc>
          <w:tcPr>
            <w:tcW w:w="336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205BA164" w14:textId="77777777" w:rsidR="00767EF7" w:rsidRPr="000610A4" w:rsidRDefault="00767EF7" w:rsidP="001832DE">
            <w:pPr>
              <w:widowControl/>
              <w:autoSpaceDE/>
              <w:autoSpaceDN/>
              <w:rPr>
                <w:rFonts w:ascii="Calibri" w:hAnsi="Calibri" w:cs="Calibri"/>
                <w:color w:val="000000"/>
              </w:rPr>
            </w:pPr>
            <w:r>
              <w:rPr>
                <w:rFonts w:ascii="Calibri" w:hAnsi="Calibri" w:cs="Calibri"/>
                <w:color w:val="000000"/>
              </w:rPr>
              <w:t>Nazwa</w:t>
            </w:r>
          </w:p>
        </w:tc>
        <w:tc>
          <w:tcPr>
            <w:tcW w:w="4357" w:type="dxa"/>
            <w:tcBorders>
              <w:top w:val="single" w:sz="4" w:space="0" w:color="auto"/>
              <w:left w:val="nil"/>
              <w:bottom w:val="single" w:sz="4" w:space="0" w:color="auto"/>
              <w:right w:val="single" w:sz="4" w:space="0" w:color="auto"/>
            </w:tcBorders>
            <w:shd w:val="clear" w:color="000000" w:fill="FFFF00"/>
            <w:noWrap/>
            <w:vAlign w:val="bottom"/>
            <w:hideMark/>
          </w:tcPr>
          <w:p w14:paraId="764B3D0F" w14:textId="061BF9C1" w:rsidR="00767EF7" w:rsidRPr="00E8648C" w:rsidRDefault="00767EF7" w:rsidP="00E42CF1">
            <w:pPr>
              <w:rPr>
                <w:rFonts w:ascii="Calibri" w:hAnsi="Calibri" w:cs="Calibri"/>
                <w:color w:val="000000"/>
              </w:rPr>
            </w:pPr>
            <w:r w:rsidRPr="006975D7">
              <w:rPr>
                <w:rFonts w:ascii="Calibri" w:hAnsi="Calibri" w:cs="Calibri"/>
                <w:color w:val="000000"/>
              </w:rPr>
              <w:t>Kamera Internetowa USB</w:t>
            </w:r>
            <w:r w:rsidR="005821A6">
              <w:rPr>
                <w:rFonts w:ascii="Calibri" w:hAnsi="Calibri" w:cs="Calibri"/>
                <w:color w:val="000000"/>
              </w:rPr>
              <w:t xml:space="preserve">. </w:t>
            </w:r>
            <w:r w:rsidR="005821A6" w:rsidRPr="005821A6">
              <w:rPr>
                <w:rFonts w:ascii="Calibri" w:hAnsi="Calibri" w:cs="Calibri"/>
                <w:color w:val="000000"/>
              </w:rPr>
              <w:t>Zgodn</w:t>
            </w:r>
            <w:r w:rsidR="005821A6">
              <w:rPr>
                <w:rFonts w:ascii="Calibri" w:hAnsi="Calibri" w:cs="Calibri"/>
                <w:color w:val="000000"/>
              </w:rPr>
              <w:t>a</w:t>
            </w:r>
            <w:r w:rsidR="005821A6" w:rsidRPr="005821A6">
              <w:rPr>
                <w:rFonts w:ascii="Calibri" w:hAnsi="Calibri" w:cs="Calibri"/>
                <w:color w:val="000000"/>
              </w:rPr>
              <w:t xml:space="preserve"> z poniższymi wymaganiami minimalnymi</w:t>
            </w:r>
            <w:r w:rsidR="005821A6">
              <w:rPr>
                <w:rFonts w:ascii="Calibri" w:hAnsi="Calibri" w:cs="Calibri"/>
                <w:color w:val="000000"/>
              </w:rPr>
              <w:t>:</w:t>
            </w:r>
            <w:r w:rsidR="005821A6" w:rsidRPr="005821A6">
              <w:rPr>
                <w:rFonts w:ascii="Calibri" w:hAnsi="Calibri" w:cs="Calibri"/>
                <w:color w:val="000000"/>
              </w:rPr>
              <w:t xml:space="preserve"> </w:t>
            </w:r>
          </w:p>
        </w:tc>
        <w:tc>
          <w:tcPr>
            <w:tcW w:w="1648" w:type="dxa"/>
            <w:tcBorders>
              <w:top w:val="single" w:sz="4" w:space="0" w:color="auto"/>
              <w:left w:val="nil"/>
              <w:bottom w:val="single" w:sz="4" w:space="0" w:color="auto"/>
              <w:right w:val="single" w:sz="4" w:space="0" w:color="auto"/>
            </w:tcBorders>
            <w:shd w:val="clear" w:color="000000" w:fill="FFFF00"/>
          </w:tcPr>
          <w:p w14:paraId="28DDDE57" w14:textId="36754019" w:rsidR="00767EF7" w:rsidRPr="006975D7" w:rsidRDefault="00767EF7" w:rsidP="00E42CF1">
            <w:pPr>
              <w:rPr>
                <w:rFonts w:ascii="Calibri" w:hAnsi="Calibri" w:cs="Calibri"/>
                <w:color w:val="000000"/>
              </w:rPr>
            </w:pPr>
            <w:r w:rsidRPr="00B752D8">
              <w:rPr>
                <w:rFonts w:ascii="Calibri" w:hAnsi="Calibri" w:cs="Calibri"/>
                <w:b/>
                <w:bCs/>
                <w:color w:val="000000"/>
                <w:sz w:val="20"/>
                <w:szCs w:val="20"/>
              </w:rPr>
              <w:t>Faktyczne parametry oferowanego sprzętu, zgodnie z informacjami producentów sprzętu udostępnianymi na stronach internetowych</w:t>
            </w:r>
          </w:p>
        </w:tc>
      </w:tr>
      <w:tr w:rsidR="00767EF7" w:rsidRPr="00674D80" w14:paraId="5017BDD7" w14:textId="62A76CE5" w:rsidTr="00767EF7">
        <w:trPr>
          <w:trHeight w:val="300"/>
        </w:trPr>
        <w:tc>
          <w:tcPr>
            <w:tcW w:w="3360" w:type="dxa"/>
            <w:tcBorders>
              <w:top w:val="nil"/>
              <w:left w:val="single" w:sz="4" w:space="0" w:color="auto"/>
              <w:bottom w:val="single" w:sz="4" w:space="0" w:color="auto"/>
              <w:right w:val="single" w:sz="4" w:space="0" w:color="auto"/>
            </w:tcBorders>
            <w:shd w:val="clear" w:color="000000" w:fill="FFFF00"/>
            <w:noWrap/>
            <w:vAlign w:val="center"/>
            <w:hideMark/>
          </w:tcPr>
          <w:p w14:paraId="245092F8" w14:textId="77777777" w:rsidR="00767EF7" w:rsidRPr="006975D7" w:rsidRDefault="00767EF7" w:rsidP="00E42CF1">
            <w:pPr>
              <w:rPr>
                <w:rFonts w:ascii="Calibri" w:hAnsi="Calibri" w:cs="Calibri"/>
                <w:color w:val="000000"/>
              </w:rPr>
            </w:pPr>
            <w:r>
              <w:rPr>
                <w:rFonts w:ascii="Calibri" w:hAnsi="Calibri" w:cs="Calibri"/>
                <w:color w:val="000000"/>
              </w:rPr>
              <w:t xml:space="preserve">Ilość </w:t>
            </w:r>
          </w:p>
        </w:tc>
        <w:tc>
          <w:tcPr>
            <w:tcW w:w="4357" w:type="dxa"/>
            <w:tcBorders>
              <w:top w:val="nil"/>
              <w:left w:val="nil"/>
              <w:bottom w:val="single" w:sz="4" w:space="0" w:color="auto"/>
              <w:right w:val="single" w:sz="4" w:space="0" w:color="auto"/>
            </w:tcBorders>
            <w:shd w:val="clear" w:color="000000" w:fill="FFFF00"/>
            <w:noWrap/>
            <w:vAlign w:val="center"/>
            <w:hideMark/>
          </w:tcPr>
          <w:p w14:paraId="4222E77F" w14:textId="350BF8C5" w:rsidR="00767EF7" w:rsidRPr="00E66EF7" w:rsidRDefault="00767EF7" w:rsidP="00E42CF1">
            <w:pPr>
              <w:rPr>
                <w:rFonts w:ascii="Calibri" w:hAnsi="Calibri" w:cs="Calibri"/>
                <w:color w:val="000000"/>
              </w:rPr>
            </w:pPr>
            <w:r w:rsidRPr="00E8648C">
              <w:rPr>
                <w:rFonts w:ascii="Calibri" w:hAnsi="Calibri" w:cs="Calibri"/>
                <w:color w:val="000000"/>
              </w:rPr>
              <w:t>12 szt</w:t>
            </w:r>
            <w:r w:rsidR="005821A6">
              <w:rPr>
                <w:rFonts w:ascii="Calibri" w:hAnsi="Calibri" w:cs="Calibri"/>
                <w:color w:val="000000"/>
              </w:rPr>
              <w:t>.</w:t>
            </w:r>
            <w:r w:rsidRPr="00E66EF7">
              <w:rPr>
                <w:rFonts w:ascii="Calibri" w:hAnsi="Calibri" w:cs="Calibri"/>
                <w:color w:val="000000"/>
              </w:rPr>
              <w:t> </w:t>
            </w:r>
          </w:p>
        </w:tc>
        <w:tc>
          <w:tcPr>
            <w:tcW w:w="1648" w:type="dxa"/>
            <w:tcBorders>
              <w:top w:val="nil"/>
              <w:left w:val="nil"/>
              <w:bottom w:val="single" w:sz="4" w:space="0" w:color="auto"/>
              <w:right w:val="single" w:sz="4" w:space="0" w:color="auto"/>
            </w:tcBorders>
            <w:shd w:val="clear" w:color="000000" w:fill="FFFF00"/>
          </w:tcPr>
          <w:p w14:paraId="4C097D5C" w14:textId="77777777" w:rsidR="00767EF7" w:rsidRPr="00E8648C" w:rsidRDefault="00767EF7" w:rsidP="00E42CF1">
            <w:pPr>
              <w:rPr>
                <w:rFonts w:ascii="Calibri" w:hAnsi="Calibri" w:cs="Calibri"/>
                <w:color w:val="000000"/>
              </w:rPr>
            </w:pPr>
          </w:p>
        </w:tc>
      </w:tr>
      <w:tr w:rsidR="00767EF7" w:rsidRPr="00674D80" w14:paraId="0E9E4387" w14:textId="231B090B" w:rsidTr="00767EF7">
        <w:trPr>
          <w:trHeight w:val="570"/>
        </w:trPr>
        <w:tc>
          <w:tcPr>
            <w:tcW w:w="3360" w:type="dxa"/>
            <w:tcBorders>
              <w:top w:val="nil"/>
              <w:left w:val="single" w:sz="4" w:space="0" w:color="auto"/>
              <w:bottom w:val="single" w:sz="4" w:space="0" w:color="auto"/>
              <w:right w:val="single" w:sz="4" w:space="0" w:color="auto"/>
            </w:tcBorders>
            <w:shd w:val="clear" w:color="000000" w:fill="FFFFFF"/>
            <w:vAlign w:val="center"/>
            <w:hideMark/>
          </w:tcPr>
          <w:p w14:paraId="39DABE9E" w14:textId="77777777" w:rsidR="00767EF7" w:rsidRPr="006975D7" w:rsidRDefault="00767EF7" w:rsidP="00E42CF1">
            <w:pPr>
              <w:rPr>
                <w:rFonts w:ascii="Calibri" w:hAnsi="Calibri" w:cs="Calibri"/>
                <w:color w:val="333333"/>
              </w:rPr>
            </w:pPr>
            <w:r w:rsidRPr="006975D7">
              <w:rPr>
                <w:rFonts w:ascii="Calibri" w:hAnsi="Calibri" w:cs="Calibri"/>
                <w:color w:val="333333"/>
              </w:rPr>
              <w:t>Rozdzielczość video</w:t>
            </w:r>
          </w:p>
        </w:tc>
        <w:tc>
          <w:tcPr>
            <w:tcW w:w="4357" w:type="dxa"/>
            <w:tcBorders>
              <w:top w:val="nil"/>
              <w:left w:val="nil"/>
              <w:bottom w:val="single" w:sz="4" w:space="0" w:color="auto"/>
              <w:right w:val="nil"/>
            </w:tcBorders>
            <w:shd w:val="clear" w:color="000000" w:fill="FFFFFF"/>
            <w:vAlign w:val="center"/>
            <w:hideMark/>
          </w:tcPr>
          <w:p w14:paraId="17CF8140" w14:textId="77777777" w:rsidR="00767EF7" w:rsidRPr="006975D7" w:rsidRDefault="00767EF7" w:rsidP="00E42CF1">
            <w:pPr>
              <w:rPr>
                <w:rFonts w:ascii="Calibri" w:hAnsi="Calibri" w:cs="Calibri"/>
                <w:color w:val="333333"/>
              </w:rPr>
            </w:pPr>
            <w:r w:rsidRPr="006975D7">
              <w:rPr>
                <w:rFonts w:ascii="Calibri" w:hAnsi="Calibri" w:cs="Calibri"/>
                <w:color w:val="333333"/>
              </w:rPr>
              <w:t>1920 x 1080 30kl/s</w:t>
            </w:r>
          </w:p>
        </w:tc>
        <w:tc>
          <w:tcPr>
            <w:tcW w:w="1648" w:type="dxa"/>
            <w:tcBorders>
              <w:top w:val="nil"/>
              <w:left w:val="nil"/>
              <w:bottom w:val="single" w:sz="4" w:space="0" w:color="auto"/>
              <w:right w:val="nil"/>
            </w:tcBorders>
            <w:shd w:val="clear" w:color="000000" w:fill="FFFFFF"/>
          </w:tcPr>
          <w:p w14:paraId="5F369D92" w14:textId="77777777" w:rsidR="00767EF7" w:rsidRPr="006975D7" w:rsidRDefault="00767EF7" w:rsidP="00E42CF1">
            <w:pPr>
              <w:rPr>
                <w:rFonts w:ascii="Calibri" w:hAnsi="Calibri" w:cs="Calibri"/>
                <w:color w:val="333333"/>
              </w:rPr>
            </w:pPr>
          </w:p>
        </w:tc>
      </w:tr>
      <w:tr w:rsidR="00767EF7" w:rsidRPr="00674D80" w14:paraId="6C338D75" w14:textId="4D47DB2E" w:rsidTr="00767EF7">
        <w:trPr>
          <w:trHeight w:val="570"/>
        </w:trPr>
        <w:tc>
          <w:tcPr>
            <w:tcW w:w="3360" w:type="dxa"/>
            <w:tcBorders>
              <w:top w:val="nil"/>
              <w:left w:val="single" w:sz="4" w:space="0" w:color="auto"/>
              <w:bottom w:val="single" w:sz="4" w:space="0" w:color="auto"/>
              <w:right w:val="single" w:sz="4" w:space="0" w:color="auto"/>
            </w:tcBorders>
            <w:shd w:val="clear" w:color="000000" w:fill="FFFFFF"/>
            <w:vAlign w:val="center"/>
            <w:hideMark/>
          </w:tcPr>
          <w:p w14:paraId="68914C43" w14:textId="77777777" w:rsidR="00767EF7" w:rsidRPr="006975D7" w:rsidRDefault="00767EF7" w:rsidP="00E42CF1">
            <w:pPr>
              <w:rPr>
                <w:rFonts w:ascii="Calibri" w:hAnsi="Calibri" w:cs="Calibri"/>
                <w:color w:val="333333"/>
              </w:rPr>
            </w:pPr>
            <w:r w:rsidRPr="006975D7">
              <w:rPr>
                <w:rFonts w:ascii="Calibri" w:hAnsi="Calibri" w:cs="Calibri"/>
                <w:color w:val="333333"/>
              </w:rPr>
              <w:t>Focus</w:t>
            </w:r>
          </w:p>
        </w:tc>
        <w:tc>
          <w:tcPr>
            <w:tcW w:w="4357" w:type="dxa"/>
            <w:tcBorders>
              <w:top w:val="nil"/>
              <w:left w:val="nil"/>
              <w:bottom w:val="single" w:sz="4" w:space="0" w:color="auto"/>
              <w:right w:val="nil"/>
            </w:tcBorders>
            <w:shd w:val="clear" w:color="000000" w:fill="FFFFFF"/>
            <w:vAlign w:val="center"/>
            <w:hideMark/>
          </w:tcPr>
          <w:p w14:paraId="2927855A" w14:textId="77777777" w:rsidR="00767EF7" w:rsidRPr="006975D7" w:rsidRDefault="00767EF7" w:rsidP="00E42CF1">
            <w:pPr>
              <w:rPr>
                <w:rFonts w:ascii="Calibri" w:hAnsi="Calibri" w:cs="Calibri"/>
                <w:color w:val="333333"/>
              </w:rPr>
            </w:pPr>
            <w:r w:rsidRPr="006975D7">
              <w:rPr>
                <w:rFonts w:ascii="Calibri" w:hAnsi="Calibri" w:cs="Calibri"/>
                <w:color w:val="333333"/>
              </w:rPr>
              <w:t>Tak</w:t>
            </w:r>
          </w:p>
        </w:tc>
        <w:tc>
          <w:tcPr>
            <w:tcW w:w="1648" w:type="dxa"/>
            <w:tcBorders>
              <w:top w:val="nil"/>
              <w:left w:val="nil"/>
              <w:bottom w:val="single" w:sz="4" w:space="0" w:color="auto"/>
              <w:right w:val="nil"/>
            </w:tcBorders>
            <w:shd w:val="clear" w:color="000000" w:fill="FFFFFF"/>
          </w:tcPr>
          <w:p w14:paraId="58B05830" w14:textId="77777777" w:rsidR="00767EF7" w:rsidRPr="006975D7" w:rsidRDefault="00767EF7" w:rsidP="00E42CF1">
            <w:pPr>
              <w:rPr>
                <w:rFonts w:ascii="Calibri" w:hAnsi="Calibri" w:cs="Calibri"/>
                <w:color w:val="333333"/>
              </w:rPr>
            </w:pPr>
          </w:p>
        </w:tc>
      </w:tr>
      <w:tr w:rsidR="00767EF7" w:rsidRPr="00674D80" w14:paraId="54464274" w14:textId="00341989" w:rsidTr="00767EF7">
        <w:trPr>
          <w:trHeight w:val="570"/>
        </w:trPr>
        <w:tc>
          <w:tcPr>
            <w:tcW w:w="3360" w:type="dxa"/>
            <w:tcBorders>
              <w:top w:val="nil"/>
              <w:left w:val="single" w:sz="4" w:space="0" w:color="auto"/>
              <w:bottom w:val="single" w:sz="4" w:space="0" w:color="auto"/>
              <w:right w:val="single" w:sz="4" w:space="0" w:color="auto"/>
            </w:tcBorders>
            <w:shd w:val="clear" w:color="000000" w:fill="FFFFFF"/>
            <w:vAlign w:val="center"/>
            <w:hideMark/>
          </w:tcPr>
          <w:p w14:paraId="10C6B173" w14:textId="77777777" w:rsidR="00767EF7" w:rsidRPr="006975D7" w:rsidRDefault="00767EF7" w:rsidP="00E42CF1">
            <w:pPr>
              <w:rPr>
                <w:rFonts w:ascii="Calibri" w:hAnsi="Calibri" w:cs="Calibri"/>
                <w:color w:val="333333"/>
              </w:rPr>
            </w:pPr>
            <w:r w:rsidRPr="006975D7">
              <w:rPr>
                <w:rFonts w:ascii="Calibri" w:hAnsi="Calibri" w:cs="Calibri"/>
                <w:color w:val="333333"/>
              </w:rPr>
              <w:t>Funkcja aparatu cyfrowego</w:t>
            </w:r>
          </w:p>
        </w:tc>
        <w:tc>
          <w:tcPr>
            <w:tcW w:w="4357" w:type="dxa"/>
            <w:tcBorders>
              <w:top w:val="nil"/>
              <w:left w:val="nil"/>
              <w:bottom w:val="single" w:sz="4" w:space="0" w:color="auto"/>
              <w:right w:val="nil"/>
            </w:tcBorders>
            <w:shd w:val="clear" w:color="000000" w:fill="FFFFFF"/>
            <w:vAlign w:val="center"/>
            <w:hideMark/>
          </w:tcPr>
          <w:p w14:paraId="31924AA4" w14:textId="77777777" w:rsidR="00767EF7" w:rsidRPr="006975D7" w:rsidRDefault="00767EF7" w:rsidP="00E42CF1">
            <w:pPr>
              <w:rPr>
                <w:rFonts w:ascii="Calibri" w:hAnsi="Calibri" w:cs="Calibri"/>
                <w:color w:val="333333"/>
              </w:rPr>
            </w:pPr>
            <w:r w:rsidRPr="006975D7">
              <w:rPr>
                <w:rFonts w:ascii="Calibri" w:hAnsi="Calibri" w:cs="Calibri"/>
                <w:color w:val="333333"/>
              </w:rPr>
              <w:t>Tak</w:t>
            </w:r>
          </w:p>
        </w:tc>
        <w:tc>
          <w:tcPr>
            <w:tcW w:w="1648" w:type="dxa"/>
            <w:tcBorders>
              <w:top w:val="nil"/>
              <w:left w:val="nil"/>
              <w:bottom w:val="single" w:sz="4" w:space="0" w:color="auto"/>
              <w:right w:val="nil"/>
            </w:tcBorders>
            <w:shd w:val="clear" w:color="000000" w:fill="FFFFFF"/>
          </w:tcPr>
          <w:p w14:paraId="69C4460E" w14:textId="77777777" w:rsidR="00767EF7" w:rsidRPr="006975D7" w:rsidRDefault="00767EF7" w:rsidP="00E42CF1">
            <w:pPr>
              <w:rPr>
                <w:rFonts w:ascii="Calibri" w:hAnsi="Calibri" w:cs="Calibri"/>
                <w:color w:val="333333"/>
              </w:rPr>
            </w:pPr>
          </w:p>
        </w:tc>
      </w:tr>
      <w:tr w:rsidR="00767EF7" w:rsidRPr="00674D80" w14:paraId="28372D9D" w14:textId="29C06426" w:rsidTr="00767EF7">
        <w:trPr>
          <w:trHeight w:val="300"/>
        </w:trPr>
        <w:tc>
          <w:tcPr>
            <w:tcW w:w="3360" w:type="dxa"/>
            <w:tcBorders>
              <w:top w:val="nil"/>
              <w:left w:val="single" w:sz="4" w:space="0" w:color="auto"/>
              <w:bottom w:val="single" w:sz="4" w:space="0" w:color="auto"/>
              <w:right w:val="single" w:sz="4" w:space="0" w:color="auto"/>
            </w:tcBorders>
            <w:shd w:val="clear" w:color="000000" w:fill="FFFFFF"/>
            <w:vAlign w:val="center"/>
            <w:hideMark/>
          </w:tcPr>
          <w:p w14:paraId="267043EB" w14:textId="77777777" w:rsidR="00767EF7" w:rsidRPr="006975D7" w:rsidRDefault="00767EF7" w:rsidP="00E42CF1">
            <w:pPr>
              <w:rPr>
                <w:rFonts w:ascii="Calibri" w:hAnsi="Calibri" w:cs="Calibri"/>
                <w:color w:val="333333"/>
              </w:rPr>
            </w:pPr>
            <w:r w:rsidRPr="006975D7">
              <w:rPr>
                <w:rFonts w:ascii="Calibri" w:hAnsi="Calibri" w:cs="Calibri"/>
                <w:color w:val="333333"/>
              </w:rPr>
              <w:t>Interfejs</w:t>
            </w:r>
          </w:p>
        </w:tc>
        <w:tc>
          <w:tcPr>
            <w:tcW w:w="4357" w:type="dxa"/>
            <w:tcBorders>
              <w:top w:val="nil"/>
              <w:left w:val="nil"/>
              <w:bottom w:val="single" w:sz="4" w:space="0" w:color="auto"/>
              <w:right w:val="single" w:sz="4" w:space="0" w:color="auto"/>
            </w:tcBorders>
            <w:shd w:val="clear" w:color="000000" w:fill="FFFFFF"/>
            <w:vAlign w:val="center"/>
            <w:hideMark/>
          </w:tcPr>
          <w:p w14:paraId="3BEA57CD" w14:textId="77777777" w:rsidR="00767EF7" w:rsidRPr="006975D7" w:rsidRDefault="00767EF7" w:rsidP="00E42CF1">
            <w:pPr>
              <w:rPr>
                <w:rFonts w:ascii="Calibri" w:hAnsi="Calibri" w:cs="Calibri"/>
                <w:color w:val="333333"/>
              </w:rPr>
            </w:pPr>
            <w:r w:rsidRPr="006975D7">
              <w:rPr>
                <w:rFonts w:ascii="Calibri" w:hAnsi="Calibri" w:cs="Calibri"/>
                <w:color w:val="333333"/>
              </w:rPr>
              <w:t>USB</w:t>
            </w:r>
          </w:p>
        </w:tc>
        <w:tc>
          <w:tcPr>
            <w:tcW w:w="1648" w:type="dxa"/>
            <w:tcBorders>
              <w:top w:val="nil"/>
              <w:left w:val="nil"/>
              <w:bottom w:val="single" w:sz="4" w:space="0" w:color="auto"/>
              <w:right w:val="single" w:sz="4" w:space="0" w:color="auto"/>
            </w:tcBorders>
            <w:shd w:val="clear" w:color="000000" w:fill="FFFFFF"/>
          </w:tcPr>
          <w:p w14:paraId="54CEDE98" w14:textId="77777777" w:rsidR="00767EF7" w:rsidRPr="006975D7" w:rsidRDefault="00767EF7" w:rsidP="00E42CF1">
            <w:pPr>
              <w:rPr>
                <w:rFonts w:ascii="Calibri" w:hAnsi="Calibri" w:cs="Calibri"/>
                <w:color w:val="333333"/>
              </w:rPr>
            </w:pPr>
          </w:p>
        </w:tc>
      </w:tr>
      <w:tr w:rsidR="00767EF7" w:rsidRPr="00674D80" w14:paraId="60C8DEF9" w14:textId="1F3E506D" w:rsidTr="00767EF7">
        <w:trPr>
          <w:trHeight w:val="300"/>
        </w:trPr>
        <w:tc>
          <w:tcPr>
            <w:tcW w:w="3360" w:type="dxa"/>
            <w:tcBorders>
              <w:top w:val="nil"/>
              <w:left w:val="single" w:sz="4" w:space="0" w:color="auto"/>
              <w:bottom w:val="single" w:sz="4" w:space="0" w:color="auto"/>
              <w:right w:val="single" w:sz="4" w:space="0" w:color="auto"/>
            </w:tcBorders>
            <w:shd w:val="clear" w:color="000000" w:fill="FFFFFF"/>
            <w:vAlign w:val="center"/>
            <w:hideMark/>
          </w:tcPr>
          <w:p w14:paraId="67DDA737" w14:textId="77777777" w:rsidR="00767EF7" w:rsidRPr="006975D7" w:rsidRDefault="00767EF7" w:rsidP="00E42CF1">
            <w:pPr>
              <w:rPr>
                <w:rFonts w:ascii="Calibri" w:hAnsi="Calibri" w:cs="Calibri"/>
                <w:color w:val="333333"/>
              </w:rPr>
            </w:pPr>
            <w:r w:rsidRPr="006975D7">
              <w:rPr>
                <w:rFonts w:ascii="Calibri" w:hAnsi="Calibri" w:cs="Calibri"/>
                <w:color w:val="333333"/>
              </w:rPr>
              <w:t>Zasilanie</w:t>
            </w:r>
          </w:p>
        </w:tc>
        <w:tc>
          <w:tcPr>
            <w:tcW w:w="4357" w:type="dxa"/>
            <w:tcBorders>
              <w:top w:val="nil"/>
              <w:left w:val="nil"/>
              <w:bottom w:val="single" w:sz="4" w:space="0" w:color="auto"/>
              <w:right w:val="single" w:sz="4" w:space="0" w:color="auto"/>
            </w:tcBorders>
            <w:shd w:val="clear" w:color="000000" w:fill="FFFFFF"/>
            <w:vAlign w:val="center"/>
            <w:hideMark/>
          </w:tcPr>
          <w:p w14:paraId="3D64D840" w14:textId="77777777" w:rsidR="00767EF7" w:rsidRPr="006975D7" w:rsidRDefault="00767EF7" w:rsidP="00E42CF1">
            <w:pPr>
              <w:rPr>
                <w:rFonts w:ascii="Calibri" w:hAnsi="Calibri" w:cs="Calibri"/>
                <w:color w:val="333333"/>
              </w:rPr>
            </w:pPr>
            <w:r w:rsidRPr="006975D7">
              <w:rPr>
                <w:rFonts w:ascii="Calibri" w:hAnsi="Calibri" w:cs="Calibri"/>
                <w:color w:val="333333"/>
              </w:rPr>
              <w:t>USB</w:t>
            </w:r>
          </w:p>
        </w:tc>
        <w:tc>
          <w:tcPr>
            <w:tcW w:w="1648" w:type="dxa"/>
            <w:tcBorders>
              <w:top w:val="nil"/>
              <w:left w:val="nil"/>
              <w:bottom w:val="single" w:sz="4" w:space="0" w:color="auto"/>
              <w:right w:val="single" w:sz="4" w:space="0" w:color="auto"/>
            </w:tcBorders>
            <w:shd w:val="clear" w:color="000000" w:fill="FFFFFF"/>
          </w:tcPr>
          <w:p w14:paraId="34A02BF5" w14:textId="77777777" w:rsidR="00767EF7" w:rsidRPr="006975D7" w:rsidRDefault="00767EF7" w:rsidP="00E42CF1">
            <w:pPr>
              <w:rPr>
                <w:rFonts w:ascii="Calibri" w:hAnsi="Calibri" w:cs="Calibri"/>
                <w:color w:val="333333"/>
              </w:rPr>
            </w:pPr>
          </w:p>
        </w:tc>
      </w:tr>
      <w:tr w:rsidR="00767EF7" w:rsidRPr="00674D80" w14:paraId="24EA75AE" w14:textId="7FC31EFB" w:rsidTr="00767EF7">
        <w:trPr>
          <w:trHeight w:val="300"/>
        </w:trPr>
        <w:tc>
          <w:tcPr>
            <w:tcW w:w="3360" w:type="dxa"/>
            <w:tcBorders>
              <w:top w:val="nil"/>
              <w:left w:val="single" w:sz="4" w:space="0" w:color="auto"/>
              <w:bottom w:val="single" w:sz="4" w:space="0" w:color="auto"/>
              <w:right w:val="single" w:sz="4" w:space="0" w:color="auto"/>
            </w:tcBorders>
            <w:shd w:val="clear" w:color="000000" w:fill="FFFFFF"/>
            <w:vAlign w:val="center"/>
            <w:hideMark/>
          </w:tcPr>
          <w:p w14:paraId="151EDA7D" w14:textId="77777777" w:rsidR="00767EF7" w:rsidRPr="006975D7" w:rsidRDefault="00767EF7" w:rsidP="00E42CF1">
            <w:pPr>
              <w:rPr>
                <w:rFonts w:ascii="Calibri" w:hAnsi="Calibri" w:cs="Calibri"/>
                <w:color w:val="333333"/>
              </w:rPr>
            </w:pPr>
            <w:r w:rsidRPr="006975D7">
              <w:rPr>
                <w:rFonts w:ascii="Calibri" w:hAnsi="Calibri" w:cs="Calibri"/>
                <w:color w:val="333333"/>
              </w:rPr>
              <w:t xml:space="preserve">wbudowany mikrofon </w:t>
            </w:r>
          </w:p>
        </w:tc>
        <w:tc>
          <w:tcPr>
            <w:tcW w:w="4357" w:type="dxa"/>
            <w:tcBorders>
              <w:top w:val="nil"/>
              <w:left w:val="nil"/>
              <w:bottom w:val="single" w:sz="4" w:space="0" w:color="auto"/>
              <w:right w:val="single" w:sz="4" w:space="0" w:color="auto"/>
            </w:tcBorders>
            <w:shd w:val="clear" w:color="000000" w:fill="FFFFFF"/>
            <w:vAlign w:val="center"/>
            <w:hideMark/>
          </w:tcPr>
          <w:p w14:paraId="5BB0B3B1" w14:textId="77777777" w:rsidR="00767EF7" w:rsidRPr="006975D7" w:rsidRDefault="00767EF7" w:rsidP="00E42CF1">
            <w:pPr>
              <w:rPr>
                <w:rFonts w:ascii="Calibri" w:hAnsi="Calibri" w:cs="Calibri"/>
                <w:color w:val="333333"/>
              </w:rPr>
            </w:pPr>
            <w:r w:rsidRPr="006975D7">
              <w:rPr>
                <w:rFonts w:ascii="Calibri" w:hAnsi="Calibri" w:cs="Calibri"/>
                <w:color w:val="333333"/>
              </w:rPr>
              <w:t>z redukcją szumów</w:t>
            </w:r>
          </w:p>
        </w:tc>
        <w:tc>
          <w:tcPr>
            <w:tcW w:w="1648" w:type="dxa"/>
            <w:tcBorders>
              <w:top w:val="nil"/>
              <w:left w:val="nil"/>
              <w:bottom w:val="single" w:sz="4" w:space="0" w:color="auto"/>
              <w:right w:val="single" w:sz="4" w:space="0" w:color="auto"/>
            </w:tcBorders>
            <w:shd w:val="clear" w:color="000000" w:fill="FFFFFF"/>
          </w:tcPr>
          <w:p w14:paraId="7B88803C" w14:textId="77777777" w:rsidR="00767EF7" w:rsidRPr="006975D7" w:rsidRDefault="00767EF7" w:rsidP="00E42CF1">
            <w:pPr>
              <w:rPr>
                <w:rFonts w:ascii="Calibri" w:hAnsi="Calibri" w:cs="Calibri"/>
                <w:color w:val="333333"/>
              </w:rPr>
            </w:pPr>
          </w:p>
        </w:tc>
      </w:tr>
      <w:tr w:rsidR="00767EF7" w:rsidRPr="00674D80" w14:paraId="61D626A3" w14:textId="3EAC8425" w:rsidTr="00767EF7">
        <w:trPr>
          <w:trHeight w:val="900"/>
        </w:trPr>
        <w:tc>
          <w:tcPr>
            <w:tcW w:w="3360" w:type="dxa"/>
            <w:tcBorders>
              <w:top w:val="nil"/>
              <w:left w:val="single" w:sz="4" w:space="0" w:color="auto"/>
              <w:bottom w:val="single" w:sz="4" w:space="0" w:color="auto"/>
              <w:right w:val="single" w:sz="4" w:space="0" w:color="auto"/>
            </w:tcBorders>
            <w:shd w:val="clear" w:color="000000" w:fill="FFFFFF"/>
            <w:vAlign w:val="center"/>
            <w:hideMark/>
          </w:tcPr>
          <w:p w14:paraId="51B148A9" w14:textId="77777777" w:rsidR="00767EF7" w:rsidRPr="006975D7" w:rsidRDefault="00767EF7" w:rsidP="00E42CF1">
            <w:pPr>
              <w:rPr>
                <w:rFonts w:ascii="Calibri" w:hAnsi="Calibri" w:cs="Calibri"/>
                <w:color w:val="333333"/>
              </w:rPr>
            </w:pPr>
            <w:r w:rsidRPr="006975D7">
              <w:rPr>
                <w:rFonts w:ascii="Calibri" w:hAnsi="Calibri" w:cs="Calibri"/>
                <w:color w:val="333333"/>
              </w:rPr>
              <w:t>obudowa</w:t>
            </w:r>
          </w:p>
        </w:tc>
        <w:tc>
          <w:tcPr>
            <w:tcW w:w="4357" w:type="dxa"/>
            <w:tcBorders>
              <w:top w:val="nil"/>
              <w:left w:val="nil"/>
              <w:bottom w:val="single" w:sz="4" w:space="0" w:color="auto"/>
              <w:right w:val="single" w:sz="4" w:space="0" w:color="auto"/>
            </w:tcBorders>
            <w:shd w:val="clear" w:color="000000" w:fill="FFFFFF"/>
            <w:vAlign w:val="center"/>
            <w:hideMark/>
          </w:tcPr>
          <w:p w14:paraId="193D5AEE" w14:textId="77777777" w:rsidR="00767EF7" w:rsidRPr="006975D7" w:rsidRDefault="00767EF7" w:rsidP="00E42CF1">
            <w:pPr>
              <w:rPr>
                <w:rFonts w:ascii="Calibri" w:hAnsi="Calibri" w:cs="Calibri"/>
                <w:color w:val="333333"/>
              </w:rPr>
            </w:pPr>
            <w:r w:rsidRPr="006975D7">
              <w:rPr>
                <w:rFonts w:ascii="Calibri" w:hAnsi="Calibri" w:cs="Calibri"/>
                <w:color w:val="333333"/>
              </w:rPr>
              <w:t>uchwyt umożliwiający umieszczenie kamery na monitorze laptopa</w:t>
            </w:r>
          </w:p>
        </w:tc>
        <w:tc>
          <w:tcPr>
            <w:tcW w:w="1648" w:type="dxa"/>
            <w:tcBorders>
              <w:top w:val="nil"/>
              <w:left w:val="nil"/>
              <w:bottom w:val="single" w:sz="4" w:space="0" w:color="auto"/>
              <w:right w:val="single" w:sz="4" w:space="0" w:color="auto"/>
            </w:tcBorders>
            <w:shd w:val="clear" w:color="000000" w:fill="FFFFFF"/>
          </w:tcPr>
          <w:p w14:paraId="7B564D24" w14:textId="77777777" w:rsidR="00767EF7" w:rsidRPr="006975D7" w:rsidRDefault="00767EF7" w:rsidP="00E42CF1">
            <w:pPr>
              <w:rPr>
                <w:rFonts w:ascii="Calibri" w:hAnsi="Calibri" w:cs="Calibri"/>
                <w:color w:val="333333"/>
              </w:rPr>
            </w:pPr>
          </w:p>
        </w:tc>
      </w:tr>
      <w:tr w:rsidR="00767EF7" w:rsidRPr="00674D80" w14:paraId="45F1F8BA" w14:textId="38DA45C8" w:rsidTr="00767EF7">
        <w:trPr>
          <w:trHeight w:val="300"/>
        </w:trPr>
        <w:tc>
          <w:tcPr>
            <w:tcW w:w="3360" w:type="dxa"/>
            <w:tcBorders>
              <w:top w:val="nil"/>
              <w:left w:val="single" w:sz="4" w:space="0" w:color="auto"/>
              <w:bottom w:val="single" w:sz="4" w:space="0" w:color="auto"/>
              <w:right w:val="single" w:sz="4" w:space="0" w:color="auto"/>
            </w:tcBorders>
            <w:shd w:val="clear" w:color="000000" w:fill="FFFFFF"/>
            <w:vAlign w:val="center"/>
            <w:hideMark/>
          </w:tcPr>
          <w:p w14:paraId="6F9534AC" w14:textId="77777777" w:rsidR="00767EF7" w:rsidRPr="006975D7" w:rsidRDefault="00767EF7" w:rsidP="00E42CF1">
            <w:pPr>
              <w:rPr>
                <w:rFonts w:ascii="Calibri" w:hAnsi="Calibri" w:cs="Calibri"/>
                <w:color w:val="333333"/>
              </w:rPr>
            </w:pPr>
            <w:r w:rsidRPr="006975D7">
              <w:rPr>
                <w:rFonts w:ascii="Calibri" w:hAnsi="Calibri" w:cs="Calibri"/>
                <w:color w:val="333333"/>
              </w:rPr>
              <w:lastRenderedPageBreak/>
              <w:t>Kolor</w:t>
            </w:r>
          </w:p>
        </w:tc>
        <w:tc>
          <w:tcPr>
            <w:tcW w:w="4357" w:type="dxa"/>
            <w:tcBorders>
              <w:top w:val="nil"/>
              <w:left w:val="nil"/>
              <w:bottom w:val="single" w:sz="4" w:space="0" w:color="auto"/>
              <w:right w:val="single" w:sz="4" w:space="0" w:color="auto"/>
            </w:tcBorders>
            <w:shd w:val="clear" w:color="000000" w:fill="FFFFFF"/>
            <w:vAlign w:val="center"/>
            <w:hideMark/>
          </w:tcPr>
          <w:p w14:paraId="4A12952F" w14:textId="77777777" w:rsidR="00767EF7" w:rsidRPr="006975D7" w:rsidRDefault="00767EF7" w:rsidP="00E42CF1">
            <w:pPr>
              <w:rPr>
                <w:rFonts w:ascii="Calibri" w:hAnsi="Calibri" w:cs="Calibri"/>
                <w:color w:val="333333"/>
              </w:rPr>
            </w:pPr>
            <w:r w:rsidRPr="006975D7">
              <w:rPr>
                <w:rFonts w:ascii="Calibri" w:hAnsi="Calibri" w:cs="Calibri"/>
                <w:color w:val="333333"/>
              </w:rPr>
              <w:t>czarny lub szary</w:t>
            </w:r>
          </w:p>
        </w:tc>
        <w:tc>
          <w:tcPr>
            <w:tcW w:w="1648" w:type="dxa"/>
            <w:tcBorders>
              <w:top w:val="nil"/>
              <w:left w:val="nil"/>
              <w:bottom w:val="single" w:sz="4" w:space="0" w:color="auto"/>
              <w:right w:val="single" w:sz="4" w:space="0" w:color="auto"/>
            </w:tcBorders>
            <w:shd w:val="clear" w:color="000000" w:fill="FFFFFF"/>
          </w:tcPr>
          <w:p w14:paraId="28B3CC1F" w14:textId="77777777" w:rsidR="00767EF7" w:rsidRPr="006975D7" w:rsidRDefault="00767EF7" w:rsidP="00E42CF1">
            <w:pPr>
              <w:rPr>
                <w:rFonts w:ascii="Calibri" w:hAnsi="Calibri" w:cs="Calibri"/>
                <w:color w:val="333333"/>
              </w:rPr>
            </w:pPr>
          </w:p>
        </w:tc>
      </w:tr>
      <w:tr w:rsidR="00767EF7" w:rsidRPr="00674D80" w14:paraId="5BED058F" w14:textId="14AA7929" w:rsidTr="00767EF7">
        <w:trPr>
          <w:trHeight w:val="300"/>
        </w:trPr>
        <w:tc>
          <w:tcPr>
            <w:tcW w:w="3360" w:type="dxa"/>
            <w:tcBorders>
              <w:top w:val="nil"/>
              <w:left w:val="single" w:sz="4" w:space="0" w:color="auto"/>
              <w:bottom w:val="single" w:sz="4" w:space="0" w:color="auto"/>
              <w:right w:val="single" w:sz="4" w:space="0" w:color="auto"/>
            </w:tcBorders>
            <w:shd w:val="clear" w:color="000000" w:fill="FFFFFF"/>
            <w:vAlign w:val="center"/>
            <w:hideMark/>
          </w:tcPr>
          <w:p w14:paraId="6EDFCA70" w14:textId="77777777" w:rsidR="00767EF7" w:rsidRPr="006975D7" w:rsidRDefault="00767EF7" w:rsidP="00E42CF1">
            <w:pPr>
              <w:rPr>
                <w:rFonts w:ascii="Calibri" w:hAnsi="Calibri" w:cs="Calibri"/>
                <w:color w:val="333333"/>
              </w:rPr>
            </w:pPr>
            <w:r w:rsidRPr="006975D7">
              <w:rPr>
                <w:rFonts w:ascii="Calibri" w:hAnsi="Calibri" w:cs="Calibri"/>
                <w:color w:val="333333"/>
              </w:rPr>
              <w:t>Gwarancja</w:t>
            </w:r>
          </w:p>
        </w:tc>
        <w:tc>
          <w:tcPr>
            <w:tcW w:w="4357" w:type="dxa"/>
            <w:tcBorders>
              <w:top w:val="nil"/>
              <w:left w:val="nil"/>
              <w:bottom w:val="single" w:sz="4" w:space="0" w:color="auto"/>
              <w:right w:val="single" w:sz="4" w:space="0" w:color="auto"/>
            </w:tcBorders>
            <w:shd w:val="clear" w:color="000000" w:fill="FFFFFF"/>
            <w:vAlign w:val="center"/>
            <w:hideMark/>
          </w:tcPr>
          <w:p w14:paraId="1A6626D9" w14:textId="77777777" w:rsidR="00767EF7" w:rsidRPr="006975D7" w:rsidRDefault="00767EF7" w:rsidP="00E42CF1">
            <w:pPr>
              <w:rPr>
                <w:rFonts w:ascii="Calibri" w:hAnsi="Calibri" w:cs="Calibri"/>
                <w:color w:val="333333"/>
              </w:rPr>
            </w:pPr>
            <w:r w:rsidRPr="006975D7">
              <w:rPr>
                <w:rFonts w:ascii="Calibri" w:hAnsi="Calibri" w:cs="Calibri"/>
                <w:color w:val="333333"/>
              </w:rPr>
              <w:t>2 lata</w:t>
            </w:r>
          </w:p>
        </w:tc>
        <w:tc>
          <w:tcPr>
            <w:tcW w:w="1648" w:type="dxa"/>
            <w:tcBorders>
              <w:top w:val="nil"/>
              <w:left w:val="nil"/>
              <w:bottom w:val="single" w:sz="4" w:space="0" w:color="auto"/>
              <w:right w:val="single" w:sz="4" w:space="0" w:color="auto"/>
            </w:tcBorders>
            <w:shd w:val="clear" w:color="000000" w:fill="FFFFFF"/>
          </w:tcPr>
          <w:p w14:paraId="6AF6E0B3" w14:textId="77777777" w:rsidR="00767EF7" w:rsidRPr="006975D7" w:rsidRDefault="00767EF7" w:rsidP="00E42CF1">
            <w:pPr>
              <w:rPr>
                <w:rFonts w:ascii="Calibri" w:hAnsi="Calibri" w:cs="Calibri"/>
                <w:color w:val="333333"/>
              </w:rPr>
            </w:pPr>
          </w:p>
        </w:tc>
      </w:tr>
    </w:tbl>
    <w:p w14:paraId="2EFB17AA" w14:textId="77777777" w:rsidR="000431C3" w:rsidRDefault="000431C3" w:rsidP="000431C3">
      <w:pPr>
        <w:ind w:firstLine="708"/>
        <w:rPr>
          <w:rFonts w:ascii="Calibri" w:hAnsi="Calibri" w:cs="Calibri"/>
          <w:b/>
          <w:iCs/>
        </w:rPr>
      </w:pPr>
    </w:p>
    <w:tbl>
      <w:tblPr>
        <w:tblW w:w="9365" w:type="dxa"/>
        <w:tblInd w:w="75" w:type="dxa"/>
        <w:tblCellMar>
          <w:left w:w="70" w:type="dxa"/>
          <w:right w:w="70" w:type="dxa"/>
        </w:tblCellMar>
        <w:tblLook w:val="04A0" w:firstRow="1" w:lastRow="0" w:firstColumn="1" w:lastColumn="0" w:noHBand="0" w:noVBand="1"/>
      </w:tblPr>
      <w:tblGrid>
        <w:gridCol w:w="2421"/>
        <w:gridCol w:w="3082"/>
        <w:gridCol w:w="3862"/>
      </w:tblGrid>
      <w:tr w:rsidR="00767EF7" w:rsidRPr="002D7B3B" w14:paraId="14DDF11E" w14:textId="45E9E540" w:rsidTr="00787637">
        <w:trPr>
          <w:trHeight w:val="300"/>
        </w:trPr>
        <w:tc>
          <w:tcPr>
            <w:tcW w:w="5503" w:type="dxa"/>
            <w:gridSpan w:val="2"/>
            <w:tcBorders>
              <w:top w:val="single" w:sz="4" w:space="0" w:color="auto"/>
              <w:left w:val="single" w:sz="4" w:space="0" w:color="auto"/>
              <w:bottom w:val="single" w:sz="4" w:space="0" w:color="auto"/>
              <w:right w:val="single" w:sz="4" w:space="0" w:color="000000"/>
            </w:tcBorders>
            <w:shd w:val="clear" w:color="000000" w:fill="FFFF00"/>
            <w:vAlign w:val="center"/>
            <w:hideMark/>
          </w:tcPr>
          <w:p w14:paraId="71C7B0FE" w14:textId="7A4913E9" w:rsidR="00767EF7" w:rsidRPr="002D7B3B" w:rsidRDefault="00767EF7" w:rsidP="001832DE">
            <w:pPr>
              <w:widowControl/>
              <w:autoSpaceDE/>
              <w:autoSpaceDN/>
              <w:rPr>
                <w:rFonts w:ascii="Calibri" w:hAnsi="Calibri" w:cs="Calibri"/>
                <w:color w:val="000000"/>
              </w:rPr>
            </w:pPr>
            <w:r w:rsidRPr="002D7B3B">
              <w:rPr>
                <w:rFonts w:ascii="Calibri" w:hAnsi="Calibri" w:cs="Calibri"/>
                <w:color w:val="000000"/>
              </w:rPr>
              <w:t>Zestaw bezprzewodowy ergonomicznej klawiatury i myszy</w:t>
            </w:r>
            <w:r w:rsidR="005821A6">
              <w:rPr>
                <w:rFonts w:ascii="Calibri" w:hAnsi="Calibri" w:cs="Calibri"/>
                <w:color w:val="000000"/>
              </w:rPr>
              <w:t>.</w:t>
            </w:r>
            <w:r w:rsidR="005821A6">
              <w:t xml:space="preserve"> </w:t>
            </w:r>
            <w:r w:rsidR="005821A6" w:rsidRPr="005821A6">
              <w:rPr>
                <w:rFonts w:ascii="Calibri" w:hAnsi="Calibri" w:cs="Calibri"/>
                <w:color w:val="000000"/>
              </w:rPr>
              <w:t>Zgodny z poniższymi wymaganiami minimalnymi</w:t>
            </w:r>
            <w:r w:rsidR="005821A6">
              <w:rPr>
                <w:rFonts w:ascii="Calibri" w:hAnsi="Calibri" w:cs="Calibri"/>
                <w:color w:val="000000"/>
              </w:rPr>
              <w:t>:</w:t>
            </w:r>
            <w:r>
              <w:rPr>
                <w:rFonts w:ascii="Calibri" w:hAnsi="Calibri" w:cs="Calibri"/>
                <w:color w:val="000000"/>
              </w:rPr>
              <w:t xml:space="preserve"> </w:t>
            </w:r>
          </w:p>
        </w:tc>
        <w:tc>
          <w:tcPr>
            <w:tcW w:w="3862" w:type="dxa"/>
            <w:tcBorders>
              <w:top w:val="single" w:sz="4" w:space="0" w:color="auto"/>
              <w:left w:val="single" w:sz="4" w:space="0" w:color="auto"/>
              <w:bottom w:val="single" w:sz="4" w:space="0" w:color="auto"/>
              <w:right w:val="single" w:sz="4" w:space="0" w:color="000000"/>
            </w:tcBorders>
            <w:shd w:val="clear" w:color="000000" w:fill="FFFF00"/>
          </w:tcPr>
          <w:p w14:paraId="390C9919" w14:textId="2632C648" w:rsidR="00767EF7" w:rsidRPr="002D7B3B" w:rsidRDefault="00787637" w:rsidP="00787637">
            <w:pPr>
              <w:widowControl/>
              <w:autoSpaceDE/>
              <w:autoSpaceDN/>
              <w:ind w:left="360"/>
              <w:rPr>
                <w:rFonts w:ascii="Calibri" w:hAnsi="Calibri" w:cs="Calibri"/>
                <w:color w:val="000000"/>
              </w:rPr>
            </w:pPr>
            <w:r w:rsidRPr="00B752D8">
              <w:rPr>
                <w:rFonts w:ascii="Calibri" w:hAnsi="Calibri" w:cs="Calibri"/>
                <w:b/>
                <w:bCs/>
                <w:color w:val="000000"/>
                <w:sz w:val="20"/>
                <w:szCs w:val="20"/>
              </w:rPr>
              <w:t>Faktyczne parametry oferowanego sprzętu, zgodnie z informacjami producentów sprzętu udostępnianymi na stronach internetowych</w:t>
            </w:r>
          </w:p>
        </w:tc>
      </w:tr>
      <w:tr w:rsidR="00767EF7" w:rsidRPr="002D7B3B" w14:paraId="03E12833" w14:textId="335A2D8C" w:rsidTr="00787637">
        <w:trPr>
          <w:trHeight w:val="300"/>
        </w:trPr>
        <w:tc>
          <w:tcPr>
            <w:tcW w:w="2421" w:type="dxa"/>
            <w:tcBorders>
              <w:top w:val="nil"/>
              <w:left w:val="single" w:sz="4" w:space="0" w:color="auto"/>
              <w:bottom w:val="single" w:sz="4" w:space="0" w:color="auto"/>
              <w:right w:val="single" w:sz="4" w:space="0" w:color="auto"/>
            </w:tcBorders>
            <w:shd w:val="clear" w:color="000000" w:fill="FFFF00"/>
            <w:vAlign w:val="center"/>
            <w:hideMark/>
          </w:tcPr>
          <w:p w14:paraId="2177D4A8" w14:textId="77777777" w:rsidR="00767EF7" w:rsidRPr="002D7B3B" w:rsidRDefault="00767EF7" w:rsidP="00E42CF1">
            <w:pPr>
              <w:rPr>
                <w:rFonts w:ascii="Calibri" w:hAnsi="Calibri" w:cs="Calibri"/>
                <w:color w:val="000000"/>
              </w:rPr>
            </w:pPr>
            <w:r w:rsidRPr="002D7B3B">
              <w:rPr>
                <w:rFonts w:ascii="Calibri" w:hAnsi="Calibri" w:cs="Calibri"/>
                <w:color w:val="000000"/>
              </w:rPr>
              <w:t>ilość</w:t>
            </w:r>
          </w:p>
        </w:tc>
        <w:tc>
          <w:tcPr>
            <w:tcW w:w="3082" w:type="dxa"/>
            <w:tcBorders>
              <w:top w:val="nil"/>
              <w:left w:val="nil"/>
              <w:bottom w:val="single" w:sz="4" w:space="0" w:color="auto"/>
              <w:right w:val="single" w:sz="4" w:space="0" w:color="auto"/>
            </w:tcBorders>
            <w:shd w:val="clear" w:color="000000" w:fill="FFFF00"/>
            <w:vAlign w:val="center"/>
            <w:hideMark/>
          </w:tcPr>
          <w:p w14:paraId="0D25F2D2" w14:textId="6EEAE141" w:rsidR="00767EF7" w:rsidRPr="002D7B3B" w:rsidRDefault="00767EF7" w:rsidP="00E42CF1">
            <w:pPr>
              <w:rPr>
                <w:rFonts w:ascii="Calibri" w:hAnsi="Calibri" w:cs="Calibri"/>
                <w:color w:val="000000"/>
              </w:rPr>
            </w:pPr>
            <w:r w:rsidRPr="002D7B3B">
              <w:rPr>
                <w:rFonts w:ascii="Calibri" w:hAnsi="Calibri" w:cs="Calibri"/>
                <w:color w:val="000000"/>
              </w:rPr>
              <w:t>6 szt</w:t>
            </w:r>
            <w:r w:rsidR="005821A6">
              <w:rPr>
                <w:rFonts w:ascii="Calibri" w:hAnsi="Calibri" w:cs="Calibri"/>
                <w:color w:val="000000"/>
              </w:rPr>
              <w:t xml:space="preserve">. </w:t>
            </w:r>
          </w:p>
        </w:tc>
        <w:tc>
          <w:tcPr>
            <w:tcW w:w="3862" w:type="dxa"/>
            <w:tcBorders>
              <w:top w:val="nil"/>
              <w:left w:val="nil"/>
              <w:bottom w:val="single" w:sz="4" w:space="0" w:color="auto"/>
              <w:right w:val="single" w:sz="4" w:space="0" w:color="auto"/>
            </w:tcBorders>
            <w:shd w:val="clear" w:color="000000" w:fill="FFFF00"/>
          </w:tcPr>
          <w:p w14:paraId="2592290E" w14:textId="77777777" w:rsidR="00767EF7" w:rsidRPr="002D7B3B" w:rsidRDefault="00767EF7" w:rsidP="00E42CF1">
            <w:pPr>
              <w:rPr>
                <w:rFonts w:ascii="Calibri" w:hAnsi="Calibri" w:cs="Calibri"/>
                <w:color w:val="000000"/>
              </w:rPr>
            </w:pPr>
          </w:p>
        </w:tc>
      </w:tr>
      <w:tr w:rsidR="00767EF7" w:rsidRPr="002D7B3B" w14:paraId="0E74DA63" w14:textId="733DC5B7" w:rsidTr="00787637">
        <w:trPr>
          <w:trHeight w:val="300"/>
        </w:trPr>
        <w:tc>
          <w:tcPr>
            <w:tcW w:w="2421" w:type="dxa"/>
            <w:tcBorders>
              <w:top w:val="nil"/>
              <w:left w:val="single" w:sz="4" w:space="0" w:color="auto"/>
              <w:bottom w:val="single" w:sz="4" w:space="0" w:color="auto"/>
              <w:right w:val="single" w:sz="4" w:space="0" w:color="auto"/>
            </w:tcBorders>
            <w:shd w:val="clear" w:color="auto" w:fill="auto"/>
            <w:vAlign w:val="center"/>
            <w:hideMark/>
          </w:tcPr>
          <w:p w14:paraId="6FCFF20F" w14:textId="77777777" w:rsidR="00767EF7" w:rsidRPr="002D7B3B" w:rsidRDefault="00767EF7" w:rsidP="00E42CF1">
            <w:pPr>
              <w:rPr>
                <w:rFonts w:ascii="Calibri" w:hAnsi="Calibri" w:cs="Calibri"/>
                <w:color w:val="000000"/>
              </w:rPr>
            </w:pPr>
            <w:r w:rsidRPr="002D7B3B">
              <w:rPr>
                <w:rFonts w:ascii="Calibri" w:hAnsi="Calibri" w:cs="Calibri"/>
                <w:color w:val="000000"/>
              </w:rPr>
              <w:t>typ klawiatury</w:t>
            </w:r>
          </w:p>
        </w:tc>
        <w:tc>
          <w:tcPr>
            <w:tcW w:w="3082" w:type="dxa"/>
            <w:tcBorders>
              <w:top w:val="nil"/>
              <w:left w:val="nil"/>
              <w:bottom w:val="single" w:sz="4" w:space="0" w:color="auto"/>
              <w:right w:val="single" w:sz="4" w:space="0" w:color="auto"/>
            </w:tcBorders>
            <w:shd w:val="clear" w:color="auto" w:fill="auto"/>
            <w:vAlign w:val="center"/>
            <w:hideMark/>
          </w:tcPr>
          <w:p w14:paraId="178618DF" w14:textId="77777777" w:rsidR="00767EF7" w:rsidRPr="002D7B3B" w:rsidRDefault="00767EF7" w:rsidP="00E42CF1">
            <w:pPr>
              <w:rPr>
                <w:rFonts w:ascii="Calibri" w:hAnsi="Calibri" w:cs="Calibri"/>
                <w:color w:val="000000"/>
              </w:rPr>
            </w:pPr>
            <w:r w:rsidRPr="002D7B3B">
              <w:rPr>
                <w:rFonts w:ascii="Calibri" w:hAnsi="Calibri" w:cs="Calibri"/>
                <w:color w:val="000000"/>
              </w:rPr>
              <w:t>membranowa QWERTY</w:t>
            </w:r>
          </w:p>
        </w:tc>
        <w:tc>
          <w:tcPr>
            <w:tcW w:w="3862" w:type="dxa"/>
            <w:tcBorders>
              <w:top w:val="nil"/>
              <w:left w:val="nil"/>
              <w:bottom w:val="single" w:sz="4" w:space="0" w:color="auto"/>
              <w:right w:val="single" w:sz="4" w:space="0" w:color="auto"/>
            </w:tcBorders>
          </w:tcPr>
          <w:p w14:paraId="23D6F033" w14:textId="77777777" w:rsidR="00767EF7" w:rsidRPr="002D7B3B" w:rsidRDefault="00767EF7" w:rsidP="00E42CF1">
            <w:pPr>
              <w:rPr>
                <w:rFonts w:ascii="Calibri" w:hAnsi="Calibri" w:cs="Calibri"/>
                <w:color w:val="000000"/>
              </w:rPr>
            </w:pPr>
          </w:p>
        </w:tc>
      </w:tr>
      <w:tr w:rsidR="00767EF7" w:rsidRPr="002D7B3B" w14:paraId="368E5E96" w14:textId="07C98B9A" w:rsidTr="00787637">
        <w:trPr>
          <w:trHeight w:val="300"/>
        </w:trPr>
        <w:tc>
          <w:tcPr>
            <w:tcW w:w="2421" w:type="dxa"/>
            <w:tcBorders>
              <w:top w:val="nil"/>
              <w:left w:val="single" w:sz="4" w:space="0" w:color="auto"/>
              <w:bottom w:val="single" w:sz="4" w:space="0" w:color="auto"/>
              <w:right w:val="single" w:sz="4" w:space="0" w:color="auto"/>
            </w:tcBorders>
            <w:shd w:val="clear" w:color="auto" w:fill="auto"/>
            <w:vAlign w:val="center"/>
            <w:hideMark/>
          </w:tcPr>
          <w:p w14:paraId="33EAC45C" w14:textId="77777777" w:rsidR="00767EF7" w:rsidRPr="002D7B3B" w:rsidRDefault="00767EF7" w:rsidP="00E42CF1">
            <w:pPr>
              <w:rPr>
                <w:rFonts w:ascii="Calibri" w:hAnsi="Calibri" w:cs="Calibri"/>
                <w:color w:val="000000"/>
              </w:rPr>
            </w:pPr>
            <w:r w:rsidRPr="002D7B3B">
              <w:rPr>
                <w:rFonts w:ascii="Calibri" w:hAnsi="Calibri" w:cs="Calibri"/>
                <w:color w:val="000000"/>
              </w:rPr>
              <w:t>Klawisze multimedialne</w:t>
            </w:r>
          </w:p>
        </w:tc>
        <w:tc>
          <w:tcPr>
            <w:tcW w:w="3082" w:type="dxa"/>
            <w:tcBorders>
              <w:top w:val="nil"/>
              <w:left w:val="nil"/>
              <w:bottom w:val="single" w:sz="4" w:space="0" w:color="auto"/>
              <w:right w:val="single" w:sz="4" w:space="0" w:color="auto"/>
            </w:tcBorders>
            <w:shd w:val="clear" w:color="auto" w:fill="auto"/>
            <w:vAlign w:val="center"/>
            <w:hideMark/>
          </w:tcPr>
          <w:p w14:paraId="507BC055" w14:textId="77777777" w:rsidR="00767EF7" w:rsidRPr="002D7B3B" w:rsidRDefault="00767EF7" w:rsidP="00E42CF1">
            <w:pPr>
              <w:rPr>
                <w:rFonts w:ascii="Calibri" w:hAnsi="Calibri" w:cs="Calibri"/>
                <w:color w:val="000000"/>
              </w:rPr>
            </w:pPr>
            <w:r w:rsidRPr="002D7B3B">
              <w:rPr>
                <w:rFonts w:ascii="Calibri" w:hAnsi="Calibri" w:cs="Calibri"/>
                <w:color w:val="000000"/>
              </w:rPr>
              <w:t>Tak</w:t>
            </w:r>
          </w:p>
        </w:tc>
        <w:tc>
          <w:tcPr>
            <w:tcW w:w="3862" w:type="dxa"/>
            <w:tcBorders>
              <w:top w:val="nil"/>
              <w:left w:val="nil"/>
              <w:bottom w:val="single" w:sz="4" w:space="0" w:color="auto"/>
              <w:right w:val="single" w:sz="4" w:space="0" w:color="auto"/>
            </w:tcBorders>
          </w:tcPr>
          <w:p w14:paraId="59FD59D4" w14:textId="77777777" w:rsidR="00767EF7" w:rsidRPr="002D7B3B" w:rsidRDefault="00767EF7" w:rsidP="00E42CF1">
            <w:pPr>
              <w:rPr>
                <w:rFonts w:ascii="Calibri" w:hAnsi="Calibri" w:cs="Calibri"/>
                <w:color w:val="000000"/>
              </w:rPr>
            </w:pPr>
          </w:p>
        </w:tc>
      </w:tr>
      <w:tr w:rsidR="00767EF7" w:rsidRPr="002D7B3B" w14:paraId="0EA9927D" w14:textId="676BED69" w:rsidTr="00787637">
        <w:trPr>
          <w:trHeight w:val="300"/>
        </w:trPr>
        <w:tc>
          <w:tcPr>
            <w:tcW w:w="2421" w:type="dxa"/>
            <w:tcBorders>
              <w:top w:val="nil"/>
              <w:left w:val="single" w:sz="4" w:space="0" w:color="auto"/>
              <w:bottom w:val="single" w:sz="4" w:space="0" w:color="auto"/>
              <w:right w:val="single" w:sz="4" w:space="0" w:color="auto"/>
            </w:tcBorders>
            <w:shd w:val="clear" w:color="auto" w:fill="auto"/>
            <w:vAlign w:val="center"/>
            <w:hideMark/>
          </w:tcPr>
          <w:p w14:paraId="0ECF74F1" w14:textId="77777777" w:rsidR="00767EF7" w:rsidRPr="002D7B3B" w:rsidRDefault="00767EF7" w:rsidP="00E42CF1">
            <w:pPr>
              <w:rPr>
                <w:rFonts w:ascii="Calibri" w:hAnsi="Calibri" w:cs="Calibri"/>
                <w:color w:val="000000"/>
              </w:rPr>
            </w:pPr>
            <w:r w:rsidRPr="002D7B3B">
              <w:rPr>
                <w:rFonts w:ascii="Calibri" w:hAnsi="Calibri" w:cs="Calibri"/>
                <w:color w:val="000000"/>
              </w:rPr>
              <w:t>Klawisze numeryczne wydzielone</w:t>
            </w:r>
          </w:p>
        </w:tc>
        <w:tc>
          <w:tcPr>
            <w:tcW w:w="3082" w:type="dxa"/>
            <w:tcBorders>
              <w:top w:val="nil"/>
              <w:left w:val="nil"/>
              <w:bottom w:val="single" w:sz="4" w:space="0" w:color="auto"/>
              <w:right w:val="single" w:sz="4" w:space="0" w:color="auto"/>
            </w:tcBorders>
            <w:shd w:val="clear" w:color="auto" w:fill="auto"/>
            <w:vAlign w:val="center"/>
            <w:hideMark/>
          </w:tcPr>
          <w:p w14:paraId="47C5E9DD" w14:textId="77777777" w:rsidR="00767EF7" w:rsidRPr="002D7B3B" w:rsidRDefault="00767EF7" w:rsidP="00E42CF1">
            <w:pPr>
              <w:rPr>
                <w:rFonts w:ascii="Calibri" w:hAnsi="Calibri" w:cs="Calibri"/>
                <w:color w:val="000000"/>
              </w:rPr>
            </w:pPr>
            <w:r w:rsidRPr="002D7B3B">
              <w:rPr>
                <w:rFonts w:ascii="Calibri" w:hAnsi="Calibri" w:cs="Calibri"/>
                <w:color w:val="000000"/>
              </w:rPr>
              <w:t>Tak</w:t>
            </w:r>
          </w:p>
        </w:tc>
        <w:tc>
          <w:tcPr>
            <w:tcW w:w="3862" w:type="dxa"/>
            <w:tcBorders>
              <w:top w:val="nil"/>
              <w:left w:val="nil"/>
              <w:bottom w:val="single" w:sz="4" w:space="0" w:color="auto"/>
              <w:right w:val="single" w:sz="4" w:space="0" w:color="auto"/>
            </w:tcBorders>
          </w:tcPr>
          <w:p w14:paraId="327FB55B" w14:textId="77777777" w:rsidR="00767EF7" w:rsidRPr="002D7B3B" w:rsidRDefault="00767EF7" w:rsidP="00E42CF1">
            <w:pPr>
              <w:rPr>
                <w:rFonts w:ascii="Calibri" w:hAnsi="Calibri" w:cs="Calibri"/>
                <w:color w:val="000000"/>
              </w:rPr>
            </w:pPr>
          </w:p>
        </w:tc>
      </w:tr>
      <w:tr w:rsidR="00767EF7" w:rsidRPr="002D7B3B" w14:paraId="4F49D06F" w14:textId="685D2039" w:rsidTr="00787637">
        <w:trPr>
          <w:trHeight w:val="300"/>
        </w:trPr>
        <w:tc>
          <w:tcPr>
            <w:tcW w:w="2421" w:type="dxa"/>
            <w:tcBorders>
              <w:top w:val="nil"/>
              <w:left w:val="single" w:sz="4" w:space="0" w:color="auto"/>
              <w:bottom w:val="single" w:sz="4" w:space="0" w:color="auto"/>
              <w:right w:val="single" w:sz="4" w:space="0" w:color="auto"/>
            </w:tcBorders>
            <w:shd w:val="clear" w:color="auto" w:fill="auto"/>
            <w:vAlign w:val="center"/>
            <w:hideMark/>
          </w:tcPr>
          <w:p w14:paraId="1A6578AA" w14:textId="77777777" w:rsidR="00767EF7" w:rsidRPr="002D7B3B" w:rsidRDefault="00767EF7" w:rsidP="00E42CF1">
            <w:pPr>
              <w:rPr>
                <w:rFonts w:ascii="Calibri" w:hAnsi="Calibri" w:cs="Calibri"/>
                <w:color w:val="000000"/>
              </w:rPr>
            </w:pPr>
            <w:r w:rsidRPr="002D7B3B">
              <w:rPr>
                <w:rFonts w:ascii="Calibri" w:hAnsi="Calibri" w:cs="Calibri"/>
                <w:color w:val="000000"/>
              </w:rPr>
              <w:t>profil klawiszy</w:t>
            </w:r>
          </w:p>
        </w:tc>
        <w:tc>
          <w:tcPr>
            <w:tcW w:w="3082" w:type="dxa"/>
            <w:tcBorders>
              <w:top w:val="nil"/>
              <w:left w:val="nil"/>
              <w:bottom w:val="single" w:sz="4" w:space="0" w:color="auto"/>
              <w:right w:val="single" w:sz="4" w:space="0" w:color="auto"/>
            </w:tcBorders>
            <w:shd w:val="clear" w:color="auto" w:fill="auto"/>
            <w:vAlign w:val="center"/>
            <w:hideMark/>
          </w:tcPr>
          <w:p w14:paraId="41D2CE86" w14:textId="77777777" w:rsidR="00767EF7" w:rsidRPr="002D7B3B" w:rsidRDefault="00767EF7" w:rsidP="00E42CF1">
            <w:pPr>
              <w:rPr>
                <w:rFonts w:ascii="Calibri" w:hAnsi="Calibri" w:cs="Calibri"/>
                <w:color w:val="000000"/>
              </w:rPr>
            </w:pPr>
            <w:r w:rsidRPr="002D7B3B">
              <w:rPr>
                <w:rFonts w:ascii="Calibri" w:hAnsi="Calibri" w:cs="Calibri"/>
                <w:color w:val="000000"/>
              </w:rPr>
              <w:t>płaski, krótki skok</w:t>
            </w:r>
          </w:p>
        </w:tc>
        <w:tc>
          <w:tcPr>
            <w:tcW w:w="3862" w:type="dxa"/>
            <w:tcBorders>
              <w:top w:val="nil"/>
              <w:left w:val="nil"/>
              <w:bottom w:val="single" w:sz="4" w:space="0" w:color="auto"/>
              <w:right w:val="single" w:sz="4" w:space="0" w:color="auto"/>
            </w:tcBorders>
          </w:tcPr>
          <w:p w14:paraId="57AA2570" w14:textId="77777777" w:rsidR="00767EF7" w:rsidRPr="002D7B3B" w:rsidRDefault="00767EF7" w:rsidP="00E42CF1">
            <w:pPr>
              <w:rPr>
                <w:rFonts w:ascii="Calibri" w:hAnsi="Calibri" w:cs="Calibri"/>
                <w:color w:val="000000"/>
              </w:rPr>
            </w:pPr>
          </w:p>
        </w:tc>
      </w:tr>
      <w:tr w:rsidR="00767EF7" w:rsidRPr="002D7B3B" w14:paraId="462ACA70" w14:textId="356B27C2" w:rsidTr="00787637">
        <w:trPr>
          <w:trHeight w:val="300"/>
        </w:trPr>
        <w:tc>
          <w:tcPr>
            <w:tcW w:w="2421" w:type="dxa"/>
            <w:tcBorders>
              <w:top w:val="nil"/>
              <w:left w:val="single" w:sz="4" w:space="0" w:color="auto"/>
              <w:bottom w:val="single" w:sz="4" w:space="0" w:color="auto"/>
              <w:right w:val="single" w:sz="4" w:space="0" w:color="auto"/>
            </w:tcBorders>
            <w:shd w:val="clear" w:color="auto" w:fill="auto"/>
            <w:vAlign w:val="center"/>
            <w:hideMark/>
          </w:tcPr>
          <w:p w14:paraId="5DCDFF6D" w14:textId="77777777" w:rsidR="00767EF7" w:rsidRPr="002D7B3B" w:rsidRDefault="00767EF7" w:rsidP="00E42CF1">
            <w:pPr>
              <w:rPr>
                <w:rFonts w:ascii="Calibri" w:hAnsi="Calibri" w:cs="Calibri"/>
                <w:color w:val="000000"/>
              </w:rPr>
            </w:pPr>
            <w:r w:rsidRPr="002D7B3B">
              <w:rPr>
                <w:rFonts w:ascii="Calibri" w:hAnsi="Calibri" w:cs="Calibri"/>
                <w:color w:val="000000"/>
              </w:rPr>
              <w:t>Mysz optyczna z rolką</w:t>
            </w:r>
          </w:p>
        </w:tc>
        <w:tc>
          <w:tcPr>
            <w:tcW w:w="3082" w:type="dxa"/>
            <w:tcBorders>
              <w:top w:val="nil"/>
              <w:left w:val="nil"/>
              <w:bottom w:val="single" w:sz="4" w:space="0" w:color="auto"/>
              <w:right w:val="single" w:sz="4" w:space="0" w:color="auto"/>
            </w:tcBorders>
            <w:shd w:val="clear" w:color="auto" w:fill="auto"/>
            <w:vAlign w:val="center"/>
            <w:hideMark/>
          </w:tcPr>
          <w:p w14:paraId="42CCCEEA" w14:textId="77777777" w:rsidR="00767EF7" w:rsidRPr="002D7B3B" w:rsidRDefault="00767EF7" w:rsidP="00E42CF1">
            <w:pPr>
              <w:rPr>
                <w:rFonts w:ascii="Calibri" w:hAnsi="Calibri" w:cs="Calibri"/>
                <w:color w:val="000000"/>
              </w:rPr>
            </w:pPr>
            <w:r w:rsidRPr="002D7B3B">
              <w:rPr>
                <w:rFonts w:ascii="Calibri" w:hAnsi="Calibri" w:cs="Calibri"/>
                <w:color w:val="000000"/>
              </w:rPr>
              <w:t>tak, praworęczna 3 przyciski</w:t>
            </w:r>
          </w:p>
        </w:tc>
        <w:tc>
          <w:tcPr>
            <w:tcW w:w="3862" w:type="dxa"/>
            <w:tcBorders>
              <w:top w:val="nil"/>
              <w:left w:val="nil"/>
              <w:bottom w:val="single" w:sz="4" w:space="0" w:color="auto"/>
              <w:right w:val="single" w:sz="4" w:space="0" w:color="auto"/>
            </w:tcBorders>
          </w:tcPr>
          <w:p w14:paraId="6AE110CB" w14:textId="77777777" w:rsidR="00767EF7" w:rsidRPr="002D7B3B" w:rsidRDefault="00767EF7" w:rsidP="00E42CF1">
            <w:pPr>
              <w:rPr>
                <w:rFonts w:ascii="Calibri" w:hAnsi="Calibri" w:cs="Calibri"/>
                <w:color w:val="000000"/>
              </w:rPr>
            </w:pPr>
          </w:p>
        </w:tc>
      </w:tr>
      <w:tr w:rsidR="00767EF7" w:rsidRPr="002D7B3B" w14:paraId="60AFA1DE" w14:textId="574E3B59" w:rsidTr="00787637">
        <w:trPr>
          <w:trHeight w:val="300"/>
        </w:trPr>
        <w:tc>
          <w:tcPr>
            <w:tcW w:w="2421" w:type="dxa"/>
            <w:tcBorders>
              <w:top w:val="nil"/>
              <w:left w:val="single" w:sz="4" w:space="0" w:color="auto"/>
              <w:bottom w:val="single" w:sz="4" w:space="0" w:color="auto"/>
              <w:right w:val="single" w:sz="4" w:space="0" w:color="auto"/>
            </w:tcBorders>
            <w:shd w:val="clear" w:color="auto" w:fill="auto"/>
            <w:vAlign w:val="bottom"/>
            <w:hideMark/>
          </w:tcPr>
          <w:p w14:paraId="72A505F3" w14:textId="77777777" w:rsidR="00767EF7" w:rsidRPr="002D7B3B" w:rsidRDefault="00767EF7" w:rsidP="00E42CF1">
            <w:pPr>
              <w:rPr>
                <w:rFonts w:ascii="Calibri" w:hAnsi="Calibri" w:cs="Calibri"/>
                <w:color w:val="000000"/>
              </w:rPr>
            </w:pPr>
            <w:r w:rsidRPr="002D7B3B">
              <w:rPr>
                <w:rFonts w:ascii="Calibri" w:hAnsi="Calibri" w:cs="Calibri"/>
                <w:color w:val="000000"/>
              </w:rPr>
              <w:t>odbiornik USB</w:t>
            </w:r>
          </w:p>
        </w:tc>
        <w:tc>
          <w:tcPr>
            <w:tcW w:w="3082" w:type="dxa"/>
            <w:tcBorders>
              <w:top w:val="nil"/>
              <w:left w:val="nil"/>
              <w:bottom w:val="single" w:sz="4" w:space="0" w:color="auto"/>
              <w:right w:val="single" w:sz="4" w:space="0" w:color="auto"/>
            </w:tcBorders>
            <w:shd w:val="clear" w:color="auto" w:fill="auto"/>
            <w:vAlign w:val="center"/>
            <w:hideMark/>
          </w:tcPr>
          <w:p w14:paraId="3FE21E42" w14:textId="77777777" w:rsidR="00767EF7" w:rsidRPr="002D7B3B" w:rsidRDefault="00767EF7" w:rsidP="00E42CF1">
            <w:pPr>
              <w:rPr>
                <w:rFonts w:ascii="Calibri" w:hAnsi="Calibri" w:cs="Calibri"/>
                <w:color w:val="000000"/>
              </w:rPr>
            </w:pPr>
            <w:r w:rsidRPr="002D7B3B">
              <w:rPr>
                <w:rFonts w:ascii="Calibri" w:hAnsi="Calibri" w:cs="Calibri"/>
                <w:color w:val="000000"/>
              </w:rPr>
              <w:t>tak</w:t>
            </w:r>
          </w:p>
        </w:tc>
        <w:tc>
          <w:tcPr>
            <w:tcW w:w="3862" w:type="dxa"/>
            <w:tcBorders>
              <w:top w:val="nil"/>
              <w:left w:val="nil"/>
              <w:bottom w:val="single" w:sz="4" w:space="0" w:color="auto"/>
              <w:right w:val="single" w:sz="4" w:space="0" w:color="auto"/>
            </w:tcBorders>
          </w:tcPr>
          <w:p w14:paraId="6F47AC0E" w14:textId="77777777" w:rsidR="00767EF7" w:rsidRPr="002D7B3B" w:rsidRDefault="00767EF7" w:rsidP="00E42CF1">
            <w:pPr>
              <w:rPr>
                <w:rFonts w:ascii="Calibri" w:hAnsi="Calibri" w:cs="Calibri"/>
                <w:color w:val="000000"/>
              </w:rPr>
            </w:pPr>
          </w:p>
        </w:tc>
      </w:tr>
      <w:tr w:rsidR="00767EF7" w:rsidRPr="002D7B3B" w14:paraId="6D199168" w14:textId="2BA0966A" w:rsidTr="00787637">
        <w:trPr>
          <w:trHeight w:val="300"/>
        </w:trPr>
        <w:tc>
          <w:tcPr>
            <w:tcW w:w="2421" w:type="dxa"/>
            <w:tcBorders>
              <w:top w:val="nil"/>
              <w:left w:val="single" w:sz="4" w:space="0" w:color="auto"/>
              <w:bottom w:val="single" w:sz="4" w:space="0" w:color="auto"/>
              <w:right w:val="single" w:sz="4" w:space="0" w:color="auto"/>
            </w:tcBorders>
            <w:shd w:val="clear" w:color="auto" w:fill="auto"/>
            <w:vAlign w:val="center"/>
            <w:hideMark/>
          </w:tcPr>
          <w:p w14:paraId="4CE19DF6" w14:textId="77777777" w:rsidR="00767EF7" w:rsidRPr="002D7B3B" w:rsidRDefault="00767EF7" w:rsidP="00E42CF1">
            <w:pPr>
              <w:rPr>
                <w:rFonts w:ascii="Calibri" w:hAnsi="Calibri" w:cs="Calibri"/>
                <w:color w:val="000000"/>
              </w:rPr>
            </w:pPr>
            <w:r w:rsidRPr="002D7B3B">
              <w:rPr>
                <w:rFonts w:ascii="Calibri" w:hAnsi="Calibri" w:cs="Calibri"/>
                <w:color w:val="000000"/>
              </w:rPr>
              <w:t>Łączność</w:t>
            </w:r>
          </w:p>
        </w:tc>
        <w:tc>
          <w:tcPr>
            <w:tcW w:w="3082" w:type="dxa"/>
            <w:tcBorders>
              <w:top w:val="nil"/>
              <w:left w:val="nil"/>
              <w:bottom w:val="single" w:sz="4" w:space="0" w:color="auto"/>
              <w:right w:val="single" w:sz="4" w:space="0" w:color="auto"/>
            </w:tcBorders>
            <w:shd w:val="clear" w:color="auto" w:fill="auto"/>
            <w:vAlign w:val="center"/>
            <w:hideMark/>
          </w:tcPr>
          <w:p w14:paraId="0675B7D1" w14:textId="77777777" w:rsidR="00767EF7" w:rsidRPr="002D7B3B" w:rsidRDefault="00767EF7" w:rsidP="00E42CF1">
            <w:pPr>
              <w:rPr>
                <w:rFonts w:ascii="Calibri" w:hAnsi="Calibri" w:cs="Calibri"/>
                <w:color w:val="000000"/>
              </w:rPr>
            </w:pPr>
            <w:r w:rsidRPr="002D7B3B">
              <w:rPr>
                <w:rFonts w:ascii="Calibri" w:hAnsi="Calibri" w:cs="Calibri"/>
                <w:color w:val="000000"/>
              </w:rPr>
              <w:t>Bezprzewodowa, Bluetooth</w:t>
            </w:r>
          </w:p>
        </w:tc>
        <w:tc>
          <w:tcPr>
            <w:tcW w:w="3862" w:type="dxa"/>
            <w:tcBorders>
              <w:top w:val="nil"/>
              <w:left w:val="nil"/>
              <w:bottom w:val="single" w:sz="4" w:space="0" w:color="auto"/>
              <w:right w:val="single" w:sz="4" w:space="0" w:color="auto"/>
            </w:tcBorders>
          </w:tcPr>
          <w:p w14:paraId="4AB727C4" w14:textId="77777777" w:rsidR="00767EF7" w:rsidRPr="002D7B3B" w:rsidRDefault="00767EF7" w:rsidP="00E42CF1">
            <w:pPr>
              <w:rPr>
                <w:rFonts w:ascii="Calibri" w:hAnsi="Calibri" w:cs="Calibri"/>
                <w:color w:val="000000"/>
              </w:rPr>
            </w:pPr>
          </w:p>
        </w:tc>
      </w:tr>
      <w:tr w:rsidR="00767EF7" w:rsidRPr="002D7B3B" w14:paraId="79903382" w14:textId="6F7D5A13" w:rsidTr="00787637">
        <w:trPr>
          <w:trHeight w:val="300"/>
        </w:trPr>
        <w:tc>
          <w:tcPr>
            <w:tcW w:w="2421" w:type="dxa"/>
            <w:tcBorders>
              <w:top w:val="nil"/>
              <w:left w:val="single" w:sz="4" w:space="0" w:color="auto"/>
              <w:bottom w:val="single" w:sz="4" w:space="0" w:color="auto"/>
              <w:right w:val="single" w:sz="4" w:space="0" w:color="auto"/>
            </w:tcBorders>
            <w:shd w:val="clear" w:color="auto" w:fill="auto"/>
            <w:vAlign w:val="center"/>
            <w:hideMark/>
          </w:tcPr>
          <w:p w14:paraId="08EC43BD" w14:textId="77777777" w:rsidR="00767EF7" w:rsidRPr="002D7B3B" w:rsidRDefault="00767EF7" w:rsidP="00E42CF1">
            <w:pPr>
              <w:rPr>
                <w:rFonts w:ascii="Calibri" w:hAnsi="Calibri" w:cs="Calibri"/>
                <w:color w:val="000000"/>
              </w:rPr>
            </w:pPr>
            <w:r w:rsidRPr="002D7B3B">
              <w:rPr>
                <w:rFonts w:ascii="Calibri" w:hAnsi="Calibri" w:cs="Calibri"/>
                <w:color w:val="000000"/>
              </w:rPr>
              <w:t>Kolor</w:t>
            </w:r>
          </w:p>
        </w:tc>
        <w:tc>
          <w:tcPr>
            <w:tcW w:w="3082" w:type="dxa"/>
            <w:tcBorders>
              <w:top w:val="nil"/>
              <w:left w:val="nil"/>
              <w:bottom w:val="single" w:sz="4" w:space="0" w:color="auto"/>
              <w:right w:val="single" w:sz="4" w:space="0" w:color="auto"/>
            </w:tcBorders>
            <w:shd w:val="clear" w:color="auto" w:fill="auto"/>
            <w:vAlign w:val="center"/>
            <w:hideMark/>
          </w:tcPr>
          <w:p w14:paraId="6AEF4E00" w14:textId="77777777" w:rsidR="00767EF7" w:rsidRPr="002D7B3B" w:rsidRDefault="00767EF7" w:rsidP="00E42CF1">
            <w:pPr>
              <w:rPr>
                <w:rFonts w:ascii="Calibri" w:hAnsi="Calibri" w:cs="Calibri"/>
                <w:color w:val="000000"/>
              </w:rPr>
            </w:pPr>
            <w:r w:rsidRPr="002D7B3B">
              <w:rPr>
                <w:rFonts w:ascii="Calibri" w:hAnsi="Calibri" w:cs="Calibri"/>
                <w:color w:val="000000"/>
              </w:rPr>
              <w:t>Czarny lub szary</w:t>
            </w:r>
          </w:p>
        </w:tc>
        <w:tc>
          <w:tcPr>
            <w:tcW w:w="3862" w:type="dxa"/>
            <w:tcBorders>
              <w:top w:val="nil"/>
              <w:left w:val="nil"/>
              <w:bottom w:val="single" w:sz="4" w:space="0" w:color="auto"/>
              <w:right w:val="single" w:sz="4" w:space="0" w:color="auto"/>
            </w:tcBorders>
          </w:tcPr>
          <w:p w14:paraId="36F57CDF" w14:textId="77777777" w:rsidR="00767EF7" w:rsidRPr="002D7B3B" w:rsidRDefault="00767EF7" w:rsidP="00E42CF1">
            <w:pPr>
              <w:rPr>
                <w:rFonts w:ascii="Calibri" w:hAnsi="Calibri" w:cs="Calibri"/>
                <w:color w:val="000000"/>
              </w:rPr>
            </w:pPr>
          </w:p>
        </w:tc>
      </w:tr>
      <w:tr w:rsidR="00767EF7" w:rsidRPr="002D7B3B" w14:paraId="7F315C9A" w14:textId="02C43522" w:rsidTr="00787637">
        <w:trPr>
          <w:trHeight w:val="300"/>
        </w:trPr>
        <w:tc>
          <w:tcPr>
            <w:tcW w:w="2421" w:type="dxa"/>
            <w:tcBorders>
              <w:top w:val="nil"/>
              <w:left w:val="single" w:sz="4" w:space="0" w:color="auto"/>
              <w:bottom w:val="single" w:sz="4" w:space="0" w:color="auto"/>
              <w:right w:val="single" w:sz="4" w:space="0" w:color="auto"/>
            </w:tcBorders>
            <w:shd w:val="clear" w:color="auto" w:fill="auto"/>
            <w:vAlign w:val="bottom"/>
            <w:hideMark/>
          </w:tcPr>
          <w:p w14:paraId="2C14F671" w14:textId="77777777" w:rsidR="00767EF7" w:rsidRPr="002D7B3B" w:rsidRDefault="00767EF7" w:rsidP="00E42CF1">
            <w:pPr>
              <w:rPr>
                <w:rFonts w:ascii="Calibri" w:hAnsi="Calibri" w:cs="Calibri"/>
                <w:color w:val="000000"/>
              </w:rPr>
            </w:pPr>
            <w:r w:rsidRPr="002D7B3B">
              <w:rPr>
                <w:rFonts w:ascii="Calibri" w:hAnsi="Calibri" w:cs="Calibri"/>
                <w:color w:val="000000"/>
              </w:rPr>
              <w:t>Rozdzielczość myszy</w:t>
            </w:r>
          </w:p>
        </w:tc>
        <w:tc>
          <w:tcPr>
            <w:tcW w:w="3082" w:type="dxa"/>
            <w:tcBorders>
              <w:top w:val="nil"/>
              <w:left w:val="nil"/>
              <w:bottom w:val="single" w:sz="4" w:space="0" w:color="auto"/>
              <w:right w:val="single" w:sz="4" w:space="0" w:color="auto"/>
            </w:tcBorders>
            <w:shd w:val="clear" w:color="auto" w:fill="auto"/>
            <w:vAlign w:val="center"/>
            <w:hideMark/>
          </w:tcPr>
          <w:p w14:paraId="3B3F1C67" w14:textId="77777777" w:rsidR="00767EF7" w:rsidRPr="002D7B3B" w:rsidRDefault="00767EF7" w:rsidP="00E42CF1">
            <w:pPr>
              <w:rPr>
                <w:rFonts w:ascii="Calibri" w:hAnsi="Calibri" w:cs="Calibri"/>
                <w:color w:val="000000"/>
              </w:rPr>
            </w:pPr>
            <w:r w:rsidRPr="002D7B3B">
              <w:rPr>
                <w:rFonts w:ascii="Calibri" w:hAnsi="Calibri" w:cs="Calibri"/>
                <w:color w:val="000000"/>
              </w:rPr>
              <w:t>minimum 800 DPI</w:t>
            </w:r>
          </w:p>
        </w:tc>
        <w:tc>
          <w:tcPr>
            <w:tcW w:w="3862" w:type="dxa"/>
            <w:tcBorders>
              <w:top w:val="nil"/>
              <w:left w:val="nil"/>
              <w:bottom w:val="single" w:sz="4" w:space="0" w:color="auto"/>
              <w:right w:val="single" w:sz="4" w:space="0" w:color="auto"/>
            </w:tcBorders>
          </w:tcPr>
          <w:p w14:paraId="3C36FCB8" w14:textId="77777777" w:rsidR="00767EF7" w:rsidRPr="002D7B3B" w:rsidRDefault="00767EF7" w:rsidP="00E42CF1">
            <w:pPr>
              <w:rPr>
                <w:rFonts w:ascii="Calibri" w:hAnsi="Calibri" w:cs="Calibri"/>
                <w:color w:val="000000"/>
              </w:rPr>
            </w:pPr>
          </w:p>
        </w:tc>
      </w:tr>
      <w:tr w:rsidR="00767EF7" w:rsidRPr="002D7B3B" w14:paraId="7615E30C" w14:textId="2489EE7F" w:rsidTr="00787637">
        <w:trPr>
          <w:trHeight w:val="300"/>
        </w:trPr>
        <w:tc>
          <w:tcPr>
            <w:tcW w:w="2421" w:type="dxa"/>
            <w:tcBorders>
              <w:top w:val="nil"/>
              <w:left w:val="single" w:sz="4" w:space="0" w:color="auto"/>
              <w:bottom w:val="single" w:sz="4" w:space="0" w:color="auto"/>
              <w:right w:val="single" w:sz="4" w:space="0" w:color="auto"/>
            </w:tcBorders>
            <w:shd w:val="clear" w:color="auto" w:fill="auto"/>
            <w:vAlign w:val="bottom"/>
            <w:hideMark/>
          </w:tcPr>
          <w:p w14:paraId="23BA8133" w14:textId="77777777" w:rsidR="00767EF7" w:rsidRPr="002D7B3B" w:rsidRDefault="00767EF7" w:rsidP="00E42CF1">
            <w:pPr>
              <w:rPr>
                <w:rFonts w:ascii="Calibri" w:hAnsi="Calibri" w:cs="Calibri"/>
                <w:color w:val="000000"/>
              </w:rPr>
            </w:pPr>
            <w:r w:rsidRPr="002D7B3B">
              <w:rPr>
                <w:rFonts w:ascii="Calibri" w:hAnsi="Calibri" w:cs="Calibri"/>
                <w:color w:val="000000"/>
              </w:rPr>
              <w:t>Gwarancja</w:t>
            </w:r>
          </w:p>
        </w:tc>
        <w:tc>
          <w:tcPr>
            <w:tcW w:w="3082" w:type="dxa"/>
            <w:tcBorders>
              <w:top w:val="nil"/>
              <w:left w:val="nil"/>
              <w:bottom w:val="single" w:sz="4" w:space="0" w:color="auto"/>
              <w:right w:val="single" w:sz="4" w:space="0" w:color="auto"/>
            </w:tcBorders>
            <w:shd w:val="clear" w:color="auto" w:fill="auto"/>
            <w:vAlign w:val="center"/>
            <w:hideMark/>
          </w:tcPr>
          <w:p w14:paraId="44FB41BE" w14:textId="77777777" w:rsidR="00767EF7" w:rsidRPr="002D7B3B" w:rsidRDefault="00767EF7" w:rsidP="00E42CF1">
            <w:pPr>
              <w:rPr>
                <w:rFonts w:ascii="Calibri" w:hAnsi="Calibri" w:cs="Calibri"/>
                <w:color w:val="000000"/>
              </w:rPr>
            </w:pPr>
            <w:r w:rsidRPr="002D7B3B">
              <w:rPr>
                <w:rFonts w:ascii="Calibri" w:hAnsi="Calibri" w:cs="Calibri"/>
                <w:color w:val="000000"/>
              </w:rPr>
              <w:t>24 miesięcy</w:t>
            </w:r>
          </w:p>
        </w:tc>
        <w:tc>
          <w:tcPr>
            <w:tcW w:w="3862" w:type="dxa"/>
            <w:tcBorders>
              <w:top w:val="nil"/>
              <w:left w:val="nil"/>
              <w:bottom w:val="single" w:sz="4" w:space="0" w:color="auto"/>
              <w:right w:val="single" w:sz="4" w:space="0" w:color="auto"/>
            </w:tcBorders>
          </w:tcPr>
          <w:p w14:paraId="5A8F4BD6" w14:textId="77777777" w:rsidR="00767EF7" w:rsidRPr="002D7B3B" w:rsidRDefault="00767EF7" w:rsidP="00E42CF1">
            <w:pPr>
              <w:rPr>
                <w:rFonts w:ascii="Calibri" w:hAnsi="Calibri" w:cs="Calibri"/>
                <w:color w:val="000000"/>
              </w:rPr>
            </w:pPr>
          </w:p>
        </w:tc>
      </w:tr>
    </w:tbl>
    <w:p w14:paraId="40B43912" w14:textId="77777777" w:rsidR="000431C3" w:rsidRDefault="000431C3" w:rsidP="000431C3">
      <w:pPr>
        <w:ind w:firstLine="708"/>
        <w:rPr>
          <w:rFonts w:ascii="Calibri" w:hAnsi="Calibri" w:cs="Calibri"/>
          <w:b/>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3"/>
        <w:gridCol w:w="3236"/>
        <w:gridCol w:w="2641"/>
      </w:tblGrid>
      <w:tr w:rsidR="00787637" w:rsidRPr="003F19E7" w14:paraId="232FE01E" w14:textId="0B77FB8E" w:rsidTr="001832DE">
        <w:trPr>
          <w:trHeight w:val="300"/>
        </w:trPr>
        <w:tc>
          <w:tcPr>
            <w:tcW w:w="6799" w:type="dxa"/>
            <w:gridSpan w:val="2"/>
            <w:shd w:val="clear" w:color="auto" w:fill="FFFF00"/>
            <w:noWrap/>
            <w:hideMark/>
          </w:tcPr>
          <w:p w14:paraId="5CFE4F2A" w14:textId="3C98797E" w:rsidR="00787637" w:rsidRPr="00412893" w:rsidRDefault="00787637" w:rsidP="001832DE">
            <w:pPr>
              <w:widowControl/>
              <w:autoSpaceDE/>
              <w:autoSpaceDN/>
              <w:rPr>
                <w:rFonts w:ascii="Calibri" w:hAnsi="Calibri" w:cs="Calibri"/>
                <w:b/>
                <w:iCs/>
              </w:rPr>
            </w:pPr>
            <w:r w:rsidRPr="00412893">
              <w:rPr>
                <w:rFonts w:ascii="Calibri" w:hAnsi="Calibri" w:cs="Calibri"/>
                <w:b/>
                <w:iCs/>
              </w:rPr>
              <w:t>Kamera sportowa</w:t>
            </w:r>
            <w:r w:rsidR="005821A6">
              <w:rPr>
                <w:rFonts w:ascii="Calibri" w:hAnsi="Calibri" w:cs="Calibri"/>
                <w:b/>
                <w:iCs/>
              </w:rPr>
              <w:t>, z</w:t>
            </w:r>
            <w:r w:rsidR="005821A6" w:rsidRPr="005821A6">
              <w:rPr>
                <w:rFonts w:ascii="Calibri" w:hAnsi="Calibri" w:cs="Calibri"/>
                <w:b/>
                <w:iCs/>
              </w:rPr>
              <w:t>godn</w:t>
            </w:r>
            <w:r w:rsidR="005821A6">
              <w:rPr>
                <w:rFonts w:ascii="Calibri" w:hAnsi="Calibri" w:cs="Calibri"/>
                <w:b/>
                <w:iCs/>
              </w:rPr>
              <w:t>a</w:t>
            </w:r>
            <w:r w:rsidR="005821A6" w:rsidRPr="005821A6">
              <w:rPr>
                <w:rFonts w:ascii="Calibri" w:hAnsi="Calibri" w:cs="Calibri"/>
                <w:b/>
                <w:iCs/>
              </w:rPr>
              <w:t xml:space="preserve"> z poniższymi wymaganiami minimalnymi</w:t>
            </w:r>
            <w:r w:rsidR="005821A6">
              <w:rPr>
                <w:rFonts w:ascii="Calibri" w:hAnsi="Calibri" w:cs="Calibri"/>
                <w:b/>
                <w:iCs/>
              </w:rPr>
              <w:t>:</w:t>
            </w:r>
            <w:r w:rsidR="005821A6" w:rsidRPr="005821A6">
              <w:rPr>
                <w:rFonts w:ascii="Calibri" w:hAnsi="Calibri" w:cs="Calibri"/>
                <w:b/>
                <w:iCs/>
              </w:rPr>
              <w:t xml:space="preserve"> </w:t>
            </w:r>
          </w:p>
        </w:tc>
        <w:tc>
          <w:tcPr>
            <w:tcW w:w="2641" w:type="dxa"/>
            <w:shd w:val="clear" w:color="auto" w:fill="FFFF00"/>
          </w:tcPr>
          <w:p w14:paraId="14FA39E0" w14:textId="0A0736B1" w:rsidR="00787637" w:rsidRPr="00412893" w:rsidRDefault="00787637" w:rsidP="00787637">
            <w:pPr>
              <w:widowControl/>
              <w:autoSpaceDE/>
              <w:autoSpaceDN/>
              <w:ind w:left="360"/>
              <w:rPr>
                <w:rFonts w:ascii="Calibri" w:hAnsi="Calibri" w:cs="Calibri"/>
                <w:b/>
                <w:iCs/>
              </w:rPr>
            </w:pPr>
            <w:r w:rsidRPr="00412893">
              <w:rPr>
                <w:rFonts w:ascii="Calibri" w:hAnsi="Calibri" w:cs="Calibri"/>
                <w:b/>
                <w:color w:val="000000"/>
                <w:sz w:val="20"/>
                <w:szCs w:val="20"/>
              </w:rPr>
              <w:t xml:space="preserve">Faktyczne parametry </w:t>
            </w:r>
            <w:r w:rsidRPr="00C80911">
              <w:rPr>
                <w:rFonts w:ascii="Calibri" w:hAnsi="Calibri" w:cs="Calibri"/>
                <w:b/>
                <w:color w:val="000000"/>
                <w:sz w:val="20"/>
                <w:szCs w:val="20"/>
              </w:rPr>
              <w:t>oferowanego sprzętu, zgodnie z informacjami producentów sprzętu udostępnianymi na stronach internetowych</w:t>
            </w:r>
          </w:p>
        </w:tc>
      </w:tr>
      <w:tr w:rsidR="00787637" w:rsidRPr="003F19E7" w14:paraId="107081CA" w14:textId="5E8AFE32" w:rsidTr="00787637">
        <w:trPr>
          <w:trHeight w:val="300"/>
        </w:trPr>
        <w:tc>
          <w:tcPr>
            <w:tcW w:w="3563" w:type="dxa"/>
            <w:shd w:val="clear" w:color="auto" w:fill="auto"/>
            <w:noWrap/>
            <w:hideMark/>
          </w:tcPr>
          <w:p w14:paraId="7EB59AEA" w14:textId="77777777" w:rsidR="00787637" w:rsidRPr="001832DE" w:rsidRDefault="00787637" w:rsidP="00E42CF1">
            <w:pPr>
              <w:ind w:firstLine="708"/>
              <w:rPr>
                <w:rFonts w:ascii="Calibri" w:hAnsi="Calibri" w:cs="Calibri"/>
                <w:bCs/>
                <w:iCs/>
              </w:rPr>
            </w:pPr>
            <w:r w:rsidRPr="001832DE">
              <w:rPr>
                <w:rFonts w:ascii="Calibri" w:hAnsi="Calibri" w:cs="Calibri"/>
                <w:bCs/>
                <w:iCs/>
              </w:rPr>
              <w:t>ilość</w:t>
            </w:r>
          </w:p>
        </w:tc>
        <w:tc>
          <w:tcPr>
            <w:tcW w:w="3236" w:type="dxa"/>
            <w:shd w:val="clear" w:color="auto" w:fill="auto"/>
            <w:noWrap/>
            <w:hideMark/>
          </w:tcPr>
          <w:p w14:paraId="1804EFCE" w14:textId="4DDBAA79" w:rsidR="00787637" w:rsidRPr="001832DE" w:rsidRDefault="00787637" w:rsidP="00E42CF1">
            <w:pPr>
              <w:ind w:firstLine="708"/>
              <w:rPr>
                <w:rFonts w:ascii="Calibri" w:hAnsi="Calibri" w:cs="Calibri"/>
                <w:bCs/>
                <w:iCs/>
              </w:rPr>
            </w:pPr>
            <w:r w:rsidRPr="001832DE">
              <w:rPr>
                <w:rFonts w:ascii="Calibri" w:hAnsi="Calibri" w:cs="Calibri"/>
                <w:bCs/>
                <w:iCs/>
              </w:rPr>
              <w:t>1 szt</w:t>
            </w:r>
            <w:r w:rsidR="005821A6">
              <w:rPr>
                <w:rFonts w:ascii="Calibri" w:hAnsi="Calibri" w:cs="Calibri"/>
                <w:bCs/>
                <w:iCs/>
              </w:rPr>
              <w:t>.</w:t>
            </w:r>
          </w:p>
        </w:tc>
        <w:tc>
          <w:tcPr>
            <w:tcW w:w="2641" w:type="dxa"/>
          </w:tcPr>
          <w:p w14:paraId="1546AA5F" w14:textId="77777777" w:rsidR="00787637" w:rsidRPr="001832DE" w:rsidRDefault="00787637" w:rsidP="00E42CF1">
            <w:pPr>
              <w:ind w:firstLine="708"/>
              <w:rPr>
                <w:rFonts w:ascii="Calibri" w:hAnsi="Calibri" w:cs="Calibri"/>
                <w:bCs/>
                <w:iCs/>
              </w:rPr>
            </w:pPr>
          </w:p>
        </w:tc>
      </w:tr>
      <w:tr w:rsidR="00787637" w:rsidRPr="003F19E7" w14:paraId="1DBCC337" w14:textId="5302A8B2" w:rsidTr="00787637">
        <w:trPr>
          <w:trHeight w:val="300"/>
        </w:trPr>
        <w:tc>
          <w:tcPr>
            <w:tcW w:w="3563" w:type="dxa"/>
            <w:shd w:val="clear" w:color="auto" w:fill="auto"/>
            <w:noWrap/>
            <w:hideMark/>
          </w:tcPr>
          <w:p w14:paraId="472FCE97" w14:textId="77777777" w:rsidR="00787637" w:rsidRPr="001832DE" w:rsidRDefault="00787637" w:rsidP="00E42CF1">
            <w:pPr>
              <w:ind w:firstLine="708"/>
              <w:rPr>
                <w:rFonts w:ascii="Calibri" w:hAnsi="Calibri" w:cs="Calibri"/>
                <w:bCs/>
                <w:iCs/>
              </w:rPr>
            </w:pPr>
            <w:r w:rsidRPr="001832DE">
              <w:rPr>
                <w:rFonts w:ascii="Calibri" w:hAnsi="Calibri" w:cs="Calibri"/>
                <w:bCs/>
                <w:iCs/>
              </w:rPr>
              <w:t>Matryca (sensor)</w:t>
            </w:r>
          </w:p>
        </w:tc>
        <w:tc>
          <w:tcPr>
            <w:tcW w:w="3236" w:type="dxa"/>
            <w:shd w:val="clear" w:color="auto" w:fill="auto"/>
            <w:noWrap/>
            <w:hideMark/>
          </w:tcPr>
          <w:p w14:paraId="10155724" w14:textId="77777777" w:rsidR="00787637" w:rsidRPr="001832DE" w:rsidRDefault="00787637" w:rsidP="00E42CF1">
            <w:pPr>
              <w:ind w:firstLine="708"/>
              <w:rPr>
                <w:rFonts w:ascii="Calibri" w:hAnsi="Calibri" w:cs="Calibri"/>
                <w:bCs/>
                <w:iCs/>
              </w:rPr>
            </w:pPr>
            <w:r w:rsidRPr="001832DE">
              <w:rPr>
                <w:rFonts w:ascii="Calibri" w:hAnsi="Calibri" w:cs="Calibri"/>
                <w:bCs/>
                <w:iCs/>
              </w:rPr>
              <w:t>23MPix</w:t>
            </w:r>
          </w:p>
        </w:tc>
        <w:tc>
          <w:tcPr>
            <w:tcW w:w="2641" w:type="dxa"/>
          </w:tcPr>
          <w:p w14:paraId="280E989F" w14:textId="77777777" w:rsidR="00787637" w:rsidRPr="001832DE" w:rsidRDefault="00787637" w:rsidP="00E42CF1">
            <w:pPr>
              <w:ind w:firstLine="708"/>
              <w:rPr>
                <w:rFonts w:ascii="Calibri" w:hAnsi="Calibri" w:cs="Calibri"/>
                <w:bCs/>
                <w:iCs/>
              </w:rPr>
            </w:pPr>
          </w:p>
        </w:tc>
      </w:tr>
      <w:tr w:rsidR="00787637" w:rsidRPr="003F19E7" w14:paraId="2E7B27E7" w14:textId="5301CB13" w:rsidTr="00787637">
        <w:trPr>
          <w:trHeight w:val="300"/>
        </w:trPr>
        <w:tc>
          <w:tcPr>
            <w:tcW w:w="3563" w:type="dxa"/>
            <w:shd w:val="clear" w:color="auto" w:fill="auto"/>
            <w:noWrap/>
            <w:hideMark/>
          </w:tcPr>
          <w:p w14:paraId="6D99E53A" w14:textId="77777777" w:rsidR="00787637" w:rsidRPr="001832DE" w:rsidRDefault="00787637" w:rsidP="00E42CF1">
            <w:pPr>
              <w:ind w:firstLine="708"/>
              <w:rPr>
                <w:rFonts w:ascii="Calibri" w:hAnsi="Calibri" w:cs="Calibri"/>
                <w:bCs/>
                <w:iCs/>
              </w:rPr>
            </w:pPr>
            <w:r w:rsidRPr="001832DE">
              <w:rPr>
                <w:rFonts w:ascii="Calibri" w:hAnsi="Calibri" w:cs="Calibri"/>
                <w:bCs/>
                <w:iCs/>
              </w:rPr>
              <w:t>Stabilizacja</w:t>
            </w:r>
          </w:p>
        </w:tc>
        <w:tc>
          <w:tcPr>
            <w:tcW w:w="3236" w:type="dxa"/>
            <w:shd w:val="clear" w:color="auto" w:fill="auto"/>
            <w:noWrap/>
            <w:hideMark/>
          </w:tcPr>
          <w:p w14:paraId="43FBD084" w14:textId="77777777" w:rsidR="00787637" w:rsidRPr="001832DE" w:rsidRDefault="00787637" w:rsidP="00E42CF1">
            <w:pPr>
              <w:ind w:firstLine="708"/>
              <w:rPr>
                <w:rFonts w:ascii="Calibri" w:hAnsi="Calibri" w:cs="Calibri"/>
                <w:bCs/>
                <w:iCs/>
              </w:rPr>
            </w:pPr>
            <w:r w:rsidRPr="001832DE">
              <w:rPr>
                <w:rFonts w:ascii="Calibri" w:hAnsi="Calibri" w:cs="Calibri"/>
                <w:bCs/>
                <w:iCs/>
              </w:rPr>
              <w:t>tak, z funkcją kontroli horyzontu</w:t>
            </w:r>
          </w:p>
        </w:tc>
        <w:tc>
          <w:tcPr>
            <w:tcW w:w="2641" w:type="dxa"/>
          </w:tcPr>
          <w:p w14:paraId="06D88467" w14:textId="77777777" w:rsidR="00787637" w:rsidRPr="001832DE" w:rsidRDefault="00787637" w:rsidP="00E42CF1">
            <w:pPr>
              <w:ind w:firstLine="708"/>
              <w:rPr>
                <w:rFonts w:ascii="Calibri" w:hAnsi="Calibri" w:cs="Calibri"/>
                <w:bCs/>
                <w:iCs/>
              </w:rPr>
            </w:pPr>
          </w:p>
        </w:tc>
      </w:tr>
      <w:tr w:rsidR="00787637" w:rsidRPr="003F19E7" w14:paraId="587371CC" w14:textId="3B5C177E" w:rsidTr="00787637">
        <w:trPr>
          <w:trHeight w:val="300"/>
        </w:trPr>
        <w:tc>
          <w:tcPr>
            <w:tcW w:w="3563" w:type="dxa"/>
            <w:shd w:val="clear" w:color="auto" w:fill="auto"/>
            <w:noWrap/>
            <w:hideMark/>
          </w:tcPr>
          <w:p w14:paraId="45B69B7D" w14:textId="77777777" w:rsidR="00787637" w:rsidRPr="001832DE" w:rsidRDefault="00787637" w:rsidP="00E42CF1">
            <w:pPr>
              <w:ind w:firstLine="708"/>
              <w:rPr>
                <w:rFonts w:ascii="Calibri" w:hAnsi="Calibri" w:cs="Calibri"/>
                <w:bCs/>
                <w:iCs/>
              </w:rPr>
            </w:pPr>
            <w:r w:rsidRPr="001832DE">
              <w:rPr>
                <w:rFonts w:ascii="Calibri" w:hAnsi="Calibri" w:cs="Calibri"/>
                <w:bCs/>
                <w:iCs/>
              </w:rPr>
              <w:t>Rozdzielczość 5K</w:t>
            </w:r>
          </w:p>
        </w:tc>
        <w:tc>
          <w:tcPr>
            <w:tcW w:w="3236" w:type="dxa"/>
            <w:shd w:val="clear" w:color="auto" w:fill="auto"/>
            <w:noWrap/>
            <w:hideMark/>
          </w:tcPr>
          <w:p w14:paraId="0977EAB2" w14:textId="77777777" w:rsidR="00787637" w:rsidRPr="001832DE" w:rsidRDefault="00787637" w:rsidP="00E42CF1">
            <w:pPr>
              <w:ind w:firstLine="708"/>
              <w:rPr>
                <w:rFonts w:ascii="Calibri" w:hAnsi="Calibri" w:cs="Calibri"/>
                <w:bCs/>
                <w:iCs/>
              </w:rPr>
            </w:pPr>
            <w:r w:rsidRPr="001832DE">
              <w:rPr>
                <w:rFonts w:ascii="Calibri" w:hAnsi="Calibri" w:cs="Calibri"/>
                <w:bCs/>
                <w:iCs/>
              </w:rPr>
              <w:t>tak, 30kl/s</w:t>
            </w:r>
          </w:p>
        </w:tc>
        <w:tc>
          <w:tcPr>
            <w:tcW w:w="2641" w:type="dxa"/>
          </w:tcPr>
          <w:p w14:paraId="56FE1FD4" w14:textId="77777777" w:rsidR="00787637" w:rsidRPr="001832DE" w:rsidRDefault="00787637" w:rsidP="00E42CF1">
            <w:pPr>
              <w:ind w:firstLine="708"/>
              <w:rPr>
                <w:rFonts w:ascii="Calibri" w:hAnsi="Calibri" w:cs="Calibri"/>
                <w:bCs/>
                <w:iCs/>
              </w:rPr>
            </w:pPr>
          </w:p>
        </w:tc>
      </w:tr>
      <w:tr w:rsidR="00787637" w:rsidRPr="003F19E7" w14:paraId="7A13C0AE" w14:textId="6E17E6CC" w:rsidTr="00787637">
        <w:trPr>
          <w:trHeight w:val="300"/>
        </w:trPr>
        <w:tc>
          <w:tcPr>
            <w:tcW w:w="3563" w:type="dxa"/>
            <w:shd w:val="clear" w:color="auto" w:fill="auto"/>
            <w:noWrap/>
            <w:hideMark/>
          </w:tcPr>
          <w:p w14:paraId="5FE195B8" w14:textId="77777777" w:rsidR="00787637" w:rsidRPr="001832DE" w:rsidRDefault="00787637" w:rsidP="00E42CF1">
            <w:pPr>
              <w:ind w:firstLine="708"/>
              <w:rPr>
                <w:rFonts w:ascii="Calibri" w:hAnsi="Calibri" w:cs="Calibri"/>
                <w:bCs/>
                <w:iCs/>
              </w:rPr>
            </w:pPr>
            <w:r w:rsidRPr="001832DE">
              <w:rPr>
                <w:rFonts w:ascii="Calibri" w:hAnsi="Calibri" w:cs="Calibri"/>
                <w:bCs/>
                <w:iCs/>
              </w:rPr>
              <w:t>Rozdzielczość 4K</w:t>
            </w:r>
          </w:p>
        </w:tc>
        <w:tc>
          <w:tcPr>
            <w:tcW w:w="3236" w:type="dxa"/>
            <w:shd w:val="clear" w:color="auto" w:fill="auto"/>
            <w:noWrap/>
            <w:hideMark/>
          </w:tcPr>
          <w:p w14:paraId="6C39A249" w14:textId="77777777" w:rsidR="00787637" w:rsidRPr="001832DE" w:rsidRDefault="00787637" w:rsidP="00E42CF1">
            <w:pPr>
              <w:ind w:firstLine="708"/>
              <w:rPr>
                <w:rFonts w:ascii="Calibri" w:hAnsi="Calibri" w:cs="Calibri"/>
                <w:bCs/>
                <w:iCs/>
              </w:rPr>
            </w:pPr>
            <w:r w:rsidRPr="001832DE">
              <w:rPr>
                <w:rFonts w:ascii="Calibri" w:hAnsi="Calibri" w:cs="Calibri"/>
                <w:bCs/>
                <w:iCs/>
              </w:rPr>
              <w:t xml:space="preserve">Tak, 30 </w:t>
            </w:r>
            <w:proofErr w:type="spellStart"/>
            <w:r w:rsidRPr="001832DE">
              <w:rPr>
                <w:rFonts w:ascii="Calibri" w:hAnsi="Calibri" w:cs="Calibri"/>
                <w:bCs/>
                <w:iCs/>
              </w:rPr>
              <w:t>kl</w:t>
            </w:r>
            <w:proofErr w:type="spellEnd"/>
            <w:r w:rsidRPr="001832DE">
              <w:rPr>
                <w:rFonts w:ascii="Calibri" w:hAnsi="Calibri" w:cs="Calibri"/>
                <w:bCs/>
                <w:iCs/>
              </w:rPr>
              <w:t xml:space="preserve">/s w trybie </w:t>
            </w:r>
            <w:proofErr w:type="spellStart"/>
            <w:r w:rsidRPr="001832DE">
              <w:rPr>
                <w:rFonts w:ascii="Calibri" w:hAnsi="Calibri" w:cs="Calibri"/>
                <w:bCs/>
                <w:iCs/>
              </w:rPr>
              <w:lastRenderedPageBreak/>
              <w:t>SuperView</w:t>
            </w:r>
            <w:proofErr w:type="spellEnd"/>
            <w:r w:rsidRPr="001832DE">
              <w:rPr>
                <w:rFonts w:ascii="Calibri" w:hAnsi="Calibri" w:cs="Calibri"/>
                <w:bCs/>
                <w:iCs/>
              </w:rPr>
              <w:t xml:space="preserve">, Tryb </w:t>
            </w:r>
            <w:proofErr w:type="spellStart"/>
            <w:r w:rsidRPr="001832DE">
              <w:rPr>
                <w:rFonts w:ascii="Calibri" w:hAnsi="Calibri" w:cs="Calibri"/>
                <w:bCs/>
                <w:iCs/>
              </w:rPr>
              <w:t>Wide</w:t>
            </w:r>
            <w:proofErr w:type="spellEnd"/>
            <w:r w:rsidRPr="001832DE">
              <w:rPr>
                <w:rFonts w:ascii="Calibri" w:hAnsi="Calibri" w:cs="Calibri"/>
                <w:bCs/>
                <w:iCs/>
              </w:rPr>
              <w:t xml:space="preserve"> 60 </w:t>
            </w:r>
            <w:proofErr w:type="spellStart"/>
            <w:r w:rsidRPr="001832DE">
              <w:rPr>
                <w:rFonts w:ascii="Calibri" w:hAnsi="Calibri" w:cs="Calibri"/>
                <w:bCs/>
                <w:iCs/>
              </w:rPr>
              <w:t>kl</w:t>
            </w:r>
            <w:proofErr w:type="spellEnd"/>
            <w:r w:rsidRPr="001832DE">
              <w:rPr>
                <w:rFonts w:ascii="Calibri" w:hAnsi="Calibri" w:cs="Calibri"/>
                <w:bCs/>
                <w:iCs/>
              </w:rPr>
              <w:t>/s</w:t>
            </w:r>
          </w:p>
        </w:tc>
        <w:tc>
          <w:tcPr>
            <w:tcW w:w="2641" w:type="dxa"/>
          </w:tcPr>
          <w:p w14:paraId="25FE17B2" w14:textId="77777777" w:rsidR="00787637" w:rsidRPr="001832DE" w:rsidRDefault="00787637" w:rsidP="00E42CF1">
            <w:pPr>
              <w:ind w:firstLine="708"/>
              <w:rPr>
                <w:rFonts w:ascii="Calibri" w:hAnsi="Calibri" w:cs="Calibri"/>
                <w:bCs/>
                <w:iCs/>
              </w:rPr>
            </w:pPr>
          </w:p>
        </w:tc>
      </w:tr>
      <w:tr w:rsidR="00787637" w:rsidRPr="003F19E7" w14:paraId="25C307CE" w14:textId="1FDFDD9C" w:rsidTr="00787637">
        <w:trPr>
          <w:trHeight w:val="300"/>
        </w:trPr>
        <w:tc>
          <w:tcPr>
            <w:tcW w:w="3563" w:type="dxa"/>
            <w:shd w:val="clear" w:color="auto" w:fill="auto"/>
            <w:noWrap/>
            <w:hideMark/>
          </w:tcPr>
          <w:p w14:paraId="62D3BE48" w14:textId="77777777" w:rsidR="00787637" w:rsidRPr="001832DE" w:rsidRDefault="00787637" w:rsidP="00E42CF1">
            <w:pPr>
              <w:ind w:firstLine="708"/>
              <w:rPr>
                <w:rFonts w:ascii="Calibri" w:hAnsi="Calibri" w:cs="Calibri"/>
                <w:bCs/>
                <w:iCs/>
              </w:rPr>
            </w:pPr>
            <w:r w:rsidRPr="001832DE">
              <w:rPr>
                <w:rFonts w:ascii="Calibri" w:hAnsi="Calibri" w:cs="Calibri"/>
                <w:bCs/>
                <w:iCs/>
              </w:rPr>
              <w:t>Rozdzielczość 1080p</w:t>
            </w:r>
          </w:p>
        </w:tc>
        <w:tc>
          <w:tcPr>
            <w:tcW w:w="3236" w:type="dxa"/>
            <w:shd w:val="clear" w:color="auto" w:fill="auto"/>
            <w:noWrap/>
            <w:hideMark/>
          </w:tcPr>
          <w:p w14:paraId="7037BFB9" w14:textId="77777777" w:rsidR="00787637" w:rsidRPr="001832DE" w:rsidRDefault="00787637" w:rsidP="00E42CF1">
            <w:pPr>
              <w:ind w:firstLine="708"/>
              <w:rPr>
                <w:rFonts w:ascii="Calibri" w:hAnsi="Calibri" w:cs="Calibri"/>
                <w:bCs/>
                <w:iCs/>
              </w:rPr>
            </w:pPr>
            <w:r w:rsidRPr="001832DE">
              <w:rPr>
                <w:rFonts w:ascii="Calibri" w:hAnsi="Calibri" w:cs="Calibri"/>
                <w:bCs/>
                <w:iCs/>
              </w:rPr>
              <w:t xml:space="preserve">tak, 120kl/s w trybie </w:t>
            </w:r>
            <w:proofErr w:type="spellStart"/>
            <w:r w:rsidRPr="001832DE">
              <w:rPr>
                <w:rFonts w:ascii="Calibri" w:hAnsi="Calibri" w:cs="Calibri"/>
                <w:bCs/>
                <w:iCs/>
              </w:rPr>
              <w:t>SuperView</w:t>
            </w:r>
            <w:proofErr w:type="spellEnd"/>
            <w:r w:rsidRPr="001832DE">
              <w:rPr>
                <w:rFonts w:ascii="Calibri" w:hAnsi="Calibri" w:cs="Calibri"/>
                <w:bCs/>
                <w:iCs/>
              </w:rPr>
              <w:t xml:space="preserve">, tryb </w:t>
            </w:r>
            <w:proofErr w:type="spellStart"/>
            <w:r w:rsidRPr="001832DE">
              <w:rPr>
                <w:rFonts w:ascii="Calibri" w:hAnsi="Calibri" w:cs="Calibri"/>
                <w:bCs/>
                <w:iCs/>
              </w:rPr>
              <w:t>Wide</w:t>
            </w:r>
            <w:proofErr w:type="spellEnd"/>
            <w:r w:rsidRPr="001832DE">
              <w:rPr>
                <w:rFonts w:ascii="Calibri" w:hAnsi="Calibri" w:cs="Calibri"/>
                <w:bCs/>
                <w:iCs/>
              </w:rPr>
              <w:t xml:space="preserve"> minimum 200 </w:t>
            </w:r>
            <w:proofErr w:type="spellStart"/>
            <w:r w:rsidRPr="001832DE">
              <w:rPr>
                <w:rFonts w:ascii="Calibri" w:hAnsi="Calibri" w:cs="Calibri"/>
                <w:bCs/>
                <w:iCs/>
              </w:rPr>
              <w:t>kl</w:t>
            </w:r>
            <w:proofErr w:type="spellEnd"/>
            <w:r w:rsidRPr="001832DE">
              <w:rPr>
                <w:rFonts w:ascii="Calibri" w:hAnsi="Calibri" w:cs="Calibri"/>
                <w:bCs/>
                <w:iCs/>
              </w:rPr>
              <w:t>/s</w:t>
            </w:r>
          </w:p>
        </w:tc>
        <w:tc>
          <w:tcPr>
            <w:tcW w:w="2641" w:type="dxa"/>
          </w:tcPr>
          <w:p w14:paraId="6A456A42" w14:textId="77777777" w:rsidR="00787637" w:rsidRPr="001832DE" w:rsidRDefault="00787637" w:rsidP="00E42CF1">
            <w:pPr>
              <w:ind w:firstLine="708"/>
              <w:rPr>
                <w:rFonts w:ascii="Calibri" w:hAnsi="Calibri" w:cs="Calibri"/>
                <w:bCs/>
                <w:iCs/>
              </w:rPr>
            </w:pPr>
          </w:p>
        </w:tc>
      </w:tr>
      <w:tr w:rsidR="00787637" w:rsidRPr="003F19E7" w14:paraId="4CBFA9E4" w14:textId="040A55D9" w:rsidTr="00787637">
        <w:trPr>
          <w:trHeight w:val="300"/>
        </w:trPr>
        <w:tc>
          <w:tcPr>
            <w:tcW w:w="3563" w:type="dxa"/>
            <w:shd w:val="clear" w:color="auto" w:fill="auto"/>
            <w:noWrap/>
            <w:hideMark/>
          </w:tcPr>
          <w:p w14:paraId="460F3D62" w14:textId="77777777" w:rsidR="00787637" w:rsidRPr="001832DE" w:rsidRDefault="00787637" w:rsidP="00E42CF1">
            <w:pPr>
              <w:ind w:firstLine="708"/>
              <w:rPr>
                <w:rFonts w:ascii="Calibri" w:hAnsi="Calibri" w:cs="Calibri"/>
                <w:bCs/>
                <w:iCs/>
              </w:rPr>
            </w:pPr>
            <w:r w:rsidRPr="001832DE">
              <w:rPr>
                <w:rFonts w:ascii="Calibri" w:hAnsi="Calibri" w:cs="Calibri"/>
                <w:bCs/>
                <w:iCs/>
              </w:rPr>
              <w:t>Rozdzielczość zdjęć</w:t>
            </w:r>
          </w:p>
        </w:tc>
        <w:tc>
          <w:tcPr>
            <w:tcW w:w="3236" w:type="dxa"/>
            <w:shd w:val="clear" w:color="auto" w:fill="auto"/>
            <w:noWrap/>
            <w:hideMark/>
          </w:tcPr>
          <w:p w14:paraId="51B2A062" w14:textId="77777777" w:rsidR="00787637" w:rsidRPr="001832DE" w:rsidRDefault="00787637" w:rsidP="00E42CF1">
            <w:pPr>
              <w:ind w:firstLine="708"/>
              <w:rPr>
                <w:rFonts w:ascii="Calibri" w:hAnsi="Calibri" w:cs="Calibri"/>
                <w:bCs/>
                <w:iCs/>
              </w:rPr>
            </w:pPr>
            <w:r w:rsidRPr="001832DE">
              <w:rPr>
                <w:rFonts w:ascii="Calibri" w:hAnsi="Calibri" w:cs="Calibri"/>
                <w:bCs/>
                <w:iCs/>
              </w:rPr>
              <w:t>20Mpix z HDR</w:t>
            </w:r>
          </w:p>
        </w:tc>
        <w:tc>
          <w:tcPr>
            <w:tcW w:w="2641" w:type="dxa"/>
          </w:tcPr>
          <w:p w14:paraId="1B8C2094" w14:textId="77777777" w:rsidR="00787637" w:rsidRPr="001832DE" w:rsidRDefault="00787637" w:rsidP="00E42CF1">
            <w:pPr>
              <w:ind w:firstLine="708"/>
              <w:rPr>
                <w:rFonts w:ascii="Calibri" w:hAnsi="Calibri" w:cs="Calibri"/>
                <w:bCs/>
                <w:iCs/>
              </w:rPr>
            </w:pPr>
          </w:p>
        </w:tc>
      </w:tr>
      <w:tr w:rsidR="00787637" w:rsidRPr="003F19E7" w14:paraId="1A38B41A" w14:textId="69CA90D3" w:rsidTr="00787637">
        <w:trPr>
          <w:trHeight w:val="300"/>
        </w:trPr>
        <w:tc>
          <w:tcPr>
            <w:tcW w:w="3563" w:type="dxa"/>
            <w:shd w:val="clear" w:color="auto" w:fill="auto"/>
            <w:noWrap/>
            <w:hideMark/>
          </w:tcPr>
          <w:p w14:paraId="6FE564F2" w14:textId="77777777" w:rsidR="00787637" w:rsidRPr="001832DE" w:rsidRDefault="00787637" w:rsidP="00E42CF1">
            <w:pPr>
              <w:ind w:firstLine="708"/>
              <w:rPr>
                <w:rFonts w:ascii="Calibri" w:hAnsi="Calibri" w:cs="Calibri"/>
                <w:bCs/>
                <w:iCs/>
              </w:rPr>
            </w:pPr>
            <w:r w:rsidRPr="001832DE">
              <w:rPr>
                <w:rFonts w:ascii="Calibri" w:hAnsi="Calibri" w:cs="Calibri"/>
                <w:bCs/>
                <w:iCs/>
              </w:rPr>
              <w:t xml:space="preserve">Time </w:t>
            </w:r>
            <w:proofErr w:type="spellStart"/>
            <w:r w:rsidRPr="001832DE">
              <w:rPr>
                <w:rFonts w:ascii="Calibri" w:hAnsi="Calibri" w:cs="Calibri"/>
                <w:bCs/>
                <w:iCs/>
              </w:rPr>
              <w:t>Lapse</w:t>
            </w:r>
            <w:proofErr w:type="spellEnd"/>
          </w:p>
        </w:tc>
        <w:tc>
          <w:tcPr>
            <w:tcW w:w="3236" w:type="dxa"/>
            <w:shd w:val="clear" w:color="auto" w:fill="auto"/>
            <w:noWrap/>
            <w:hideMark/>
          </w:tcPr>
          <w:p w14:paraId="4E5E7EF1" w14:textId="77777777" w:rsidR="00787637" w:rsidRPr="001832DE" w:rsidRDefault="00787637" w:rsidP="00E42CF1">
            <w:pPr>
              <w:ind w:firstLine="708"/>
              <w:rPr>
                <w:rFonts w:ascii="Calibri" w:hAnsi="Calibri" w:cs="Calibri"/>
                <w:bCs/>
                <w:iCs/>
              </w:rPr>
            </w:pPr>
            <w:r w:rsidRPr="001832DE">
              <w:rPr>
                <w:rFonts w:ascii="Calibri" w:hAnsi="Calibri" w:cs="Calibri"/>
                <w:bCs/>
                <w:iCs/>
              </w:rPr>
              <w:t>Tak</w:t>
            </w:r>
          </w:p>
        </w:tc>
        <w:tc>
          <w:tcPr>
            <w:tcW w:w="2641" w:type="dxa"/>
          </w:tcPr>
          <w:p w14:paraId="1B22DE4C" w14:textId="77777777" w:rsidR="00787637" w:rsidRPr="001832DE" w:rsidRDefault="00787637" w:rsidP="00E42CF1">
            <w:pPr>
              <w:ind w:firstLine="708"/>
              <w:rPr>
                <w:rFonts w:ascii="Calibri" w:hAnsi="Calibri" w:cs="Calibri"/>
                <w:bCs/>
                <w:iCs/>
              </w:rPr>
            </w:pPr>
          </w:p>
        </w:tc>
      </w:tr>
      <w:tr w:rsidR="00787637" w:rsidRPr="003F19E7" w14:paraId="5DB43569" w14:textId="23B6D5D0" w:rsidTr="00787637">
        <w:trPr>
          <w:trHeight w:val="300"/>
        </w:trPr>
        <w:tc>
          <w:tcPr>
            <w:tcW w:w="3563" w:type="dxa"/>
            <w:shd w:val="clear" w:color="auto" w:fill="auto"/>
            <w:noWrap/>
            <w:hideMark/>
          </w:tcPr>
          <w:p w14:paraId="0C62070A" w14:textId="77777777" w:rsidR="00787637" w:rsidRPr="001832DE" w:rsidRDefault="00787637" w:rsidP="00E42CF1">
            <w:pPr>
              <w:ind w:firstLine="708"/>
              <w:rPr>
                <w:rFonts w:ascii="Calibri" w:hAnsi="Calibri" w:cs="Calibri"/>
                <w:bCs/>
                <w:iCs/>
              </w:rPr>
            </w:pPr>
            <w:r w:rsidRPr="001832DE">
              <w:rPr>
                <w:rFonts w:ascii="Calibri" w:hAnsi="Calibri" w:cs="Calibri"/>
                <w:bCs/>
                <w:iCs/>
              </w:rPr>
              <w:t>Łączność bezprzewodowa</w:t>
            </w:r>
          </w:p>
        </w:tc>
        <w:tc>
          <w:tcPr>
            <w:tcW w:w="3236" w:type="dxa"/>
            <w:shd w:val="clear" w:color="auto" w:fill="auto"/>
            <w:noWrap/>
            <w:hideMark/>
          </w:tcPr>
          <w:p w14:paraId="27B4C9F3" w14:textId="77777777" w:rsidR="00787637" w:rsidRPr="001832DE" w:rsidRDefault="00787637" w:rsidP="00E42CF1">
            <w:pPr>
              <w:ind w:firstLine="708"/>
              <w:rPr>
                <w:rFonts w:ascii="Calibri" w:hAnsi="Calibri" w:cs="Calibri"/>
                <w:bCs/>
                <w:iCs/>
              </w:rPr>
            </w:pPr>
            <w:r w:rsidRPr="001832DE">
              <w:rPr>
                <w:rFonts w:ascii="Calibri" w:hAnsi="Calibri" w:cs="Calibri"/>
                <w:bCs/>
                <w:iCs/>
              </w:rPr>
              <w:t>WIFI i Bluetooth</w:t>
            </w:r>
          </w:p>
        </w:tc>
        <w:tc>
          <w:tcPr>
            <w:tcW w:w="2641" w:type="dxa"/>
          </w:tcPr>
          <w:p w14:paraId="38355BFD" w14:textId="77777777" w:rsidR="00787637" w:rsidRPr="001832DE" w:rsidRDefault="00787637" w:rsidP="00E42CF1">
            <w:pPr>
              <w:ind w:firstLine="708"/>
              <w:rPr>
                <w:rFonts w:ascii="Calibri" w:hAnsi="Calibri" w:cs="Calibri"/>
                <w:bCs/>
                <w:iCs/>
              </w:rPr>
            </w:pPr>
          </w:p>
        </w:tc>
      </w:tr>
      <w:tr w:rsidR="00787637" w:rsidRPr="003F19E7" w14:paraId="4C25B3DC" w14:textId="7216C110" w:rsidTr="00787637">
        <w:trPr>
          <w:trHeight w:val="300"/>
        </w:trPr>
        <w:tc>
          <w:tcPr>
            <w:tcW w:w="3563" w:type="dxa"/>
            <w:shd w:val="clear" w:color="auto" w:fill="auto"/>
            <w:noWrap/>
            <w:hideMark/>
          </w:tcPr>
          <w:p w14:paraId="6571D795" w14:textId="77777777" w:rsidR="00787637" w:rsidRPr="001832DE" w:rsidRDefault="00787637" w:rsidP="00E42CF1">
            <w:pPr>
              <w:ind w:firstLine="708"/>
              <w:rPr>
                <w:rFonts w:ascii="Calibri" w:hAnsi="Calibri" w:cs="Calibri"/>
                <w:bCs/>
                <w:iCs/>
              </w:rPr>
            </w:pPr>
            <w:r w:rsidRPr="001832DE">
              <w:rPr>
                <w:rFonts w:ascii="Calibri" w:hAnsi="Calibri" w:cs="Calibri"/>
                <w:bCs/>
                <w:iCs/>
              </w:rPr>
              <w:t>Automatyczne dostosowanie do oświetlenia</w:t>
            </w:r>
          </w:p>
        </w:tc>
        <w:tc>
          <w:tcPr>
            <w:tcW w:w="3236" w:type="dxa"/>
            <w:shd w:val="clear" w:color="auto" w:fill="auto"/>
            <w:noWrap/>
            <w:hideMark/>
          </w:tcPr>
          <w:p w14:paraId="5B68522F" w14:textId="77777777" w:rsidR="00787637" w:rsidRPr="001832DE" w:rsidRDefault="00787637" w:rsidP="00E42CF1">
            <w:pPr>
              <w:ind w:firstLine="708"/>
              <w:rPr>
                <w:rFonts w:ascii="Calibri" w:hAnsi="Calibri" w:cs="Calibri"/>
                <w:bCs/>
                <w:iCs/>
              </w:rPr>
            </w:pPr>
            <w:r w:rsidRPr="001832DE">
              <w:rPr>
                <w:rFonts w:ascii="Calibri" w:hAnsi="Calibri" w:cs="Calibri"/>
                <w:bCs/>
                <w:iCs/>
              </w:rPr>
              <w:t>tak</w:t>
            </w:r>
          </w:p>
        </w:tc>
        <w:tc>
          <w:tcPr>
            <w:tcW w:w="2641" w:type="dxa"/>
          </w:tcPr>
          <w:p w14:paraId="6DF97FF1" w14:textId="77777777" w:rsidR="00787637" w:rsidRPr="001832DE" w:rsidRDefault="00787637" w:rsidP="00E42CF1">
            <w:pPr>
              <w:ind w:firstLine="708"/>
              <w:rPr>
                <w:rFonts w:ascii="Calibri" w:hAnsi="Calibri" w:cs="Calibri"/>
                <w:bCs/>
                <w:iCs/>
              </w:rPr>
            </w:pPr>
          </w:p>
        </w:tc>
      </w:tr>
      <w:tr w:rsidR="00787637" w:rsidRPr="003F19E7" w14:paraId="401B238E" w14:textId="17AE2794" w:rsidTr="00787637">
        <w:trPr>
          <w:trHeight w:val="300"/>
        </w:trPr>
        <w:tc>
          <w:tcPr>
            <w:tcW w:w="3563" w:type="dxa"/>
            <w:shd w:val="clear" w:color="auto" w:fill="auto"/>
            <w:noWrap/>
            <w:hideMark/>
          </w:tcPr>
          <w:p w14:paraId="5D71D025" w14:textId="77777777" w:rsidR="00787637" w:rsidRPr="001832DE" w:rsidRDefault="00787637" w:rsidP="00E42CF1">
            <w:pPr>
              <w:ind w:firstLine="708"/>
              <w:rPr>
                <w:rFonts w:ascii="Calibri" w:hAnsi="Calibri" w:cs="Calibri"/>
                <w:bCs/>
                <w:iCs/>
              </w:rPr>
            </w:pPr>
            <w:r w:rsidRPr="001832DE">
              <w:rPr>
                <w:rFonts w:ascii="Calibri" w:hAnsi="Calibri" w:cs="Calibri"/>
                <w:bCs/>
                <w:iCs/>
              </w:rPr>
              <w:t>Tryb kamery internetowej</w:t>
            </w:r>
          </w:p>
        </w:tc>
        <w:tc>
          <w:tcPr>
            <w:tcW w:w="3236" w:type="dxa"/>
            <w:shd w:val="clear" w:color="auto" w:fill="auto"/>
            <w:noWrap/>
            <w:hideMark/>
          </w:tcPr>
          <w:p w14:paraId="724AF162" w14:textId="77777777" w:rsidR="00787637" w:rsidRPr="001832DE" w:rsidRDefault="00787637" w:rsidP="00E42CF1">
            <w:pPr>
              <w:ind w:firstLine="708"/>
              <w:rPr>
                <w:rFonts w:ascii="Calibri" w:hAnsi="Calibri" w:cs="Calibri"/>
                <w:bCs/>
                <w:iCs/>
              </w:rPr>
            </w:pPr>
            <w:r w:rsidRPr="001832DE">
              <w:rPr>
                <w:rFonts w:ascii="Calibri" w:hAnsi="Calibri" w:cs="Calibri"/>
                <w:bCs/>
                <w:iCs/>
              </w:rPr>
              <w:t>tak</w:t>
            </w:r>
          </w:p>
        </w:tc>
        <w:tc>
          <w:tcPr>
            <w:tcW w:w="2641" w:type="dxa"/>
          </w:tcPr>
          <w:p w14:paraId="0F312951" w14:textId="77777777" w:rsidR="00787637" w:rsidRPr="001832DE" w:rsidRDefault="00787637" w:rsidP="00E42CF1">
            <w:pPr>
              <w:ind w:firstLine="708"/>
              <w:rPr>
                <w:rFonts w:ascii="Calibri" w:hAnsi="Calibri" w:cs="Calibri"/>
                <w:bCs/>
                <w:iCs/>
              </w:rPr>
            </w:pPr>
          </w:p>
        </w:tc>
      </w:tr>
      <w:tr w:rsidR="00787637" w:rsidRPr="003F19E7" w14:paraId="29179B39" w14:textId="6C0AC604" w:rsidTr="00787637">
        <w:trPr>
          <w:trHeight w:val="300"/>
        </w:trPr>
        <w:tc>
          <w:tcPr>
            <w:tcW w:w="3563" w:type="dxa"/>
            <w:shd w:val="clear" w:color="auto" w:fill="auto"/>
            <w:noWrap/>
            <w:hideMark/>
          </w:tcPr>
          <w:p w14:paraId="6C2FC83D" w14:textId="77777777" w:rsidR="00787637" w:rsidRPr="001832DE" w:rsidRDefault="00787637" w:rsidP="00E42CF1">
            <w:pPr>
              <w:ind w:firstLine="708"/>
              <w:rPr>
                <w:rFonts w:ascii="Calibri" w:hAnsi="Calibri" w:cs="Calibri"/>
                <w:bCs/>
                <w:iCs/>
              </w:rPr>
            </w:pPr>
            <w:r w:rsidRPr="001832DE">
              <w:rPr>
                <w:rFonts w:ascii="Calibri" w:hAnsi="Calibri" w:cs="Calibri"/>
                <w:bCs/>
                <w:iCs/>
              </w:rPr>
              <w:t>zdjęcia RAW</w:t>
            </w:r>
          </w:p>
        </w:tc>
        <w:tc>
          <w:tcPr>
            <w:tcW w:w="3236" w:type="dxa"/>
            <w:shd w:val="clear" w:color="auto" w:fill="auto"/>
            <w:noWrap/>
            <w:hideMark/>
          </w:tcPr>
          <w:p w14:paraId="0021BB35" w14:textId="77777777" w:rsidR="00787637" w:rsidRPr="001832DE" w:rsidRDefault="00787637" w:rsidP="00E42CF1">
            <w:pPr>
              <w:ind w:firstLine="708"/>
              <w:rPr>
                <w:rFonts w:ascii="Calibri" w:hAnsi="Calibri" w:cs="Calibri"/>
                <w:bCs/>
                <w:iCs/>
              </w:rPr>
            </w:pPr>
            <w:r w:rsidRPr="001832DE">
              <w:rPr>
                <w:rFonts w:ascii="Calibri" w:hAnsi="Calibri" w:cs="Calibri"/>
                <w:bCs/>
                <w:iCs/>
              </w:rPr>
              <w:t>tak</w:t>
            </w:r>
          </w:p>
        </w:tc>
        <w:tc>
          <w:tcPr>
            <w:tcW w:w="2641" w:type="dxa"/>
          </w:tcPr>
          <w:p w14:paraId="745B6D21" w14:textId="77777777" w:rsidR="00787637" w:rsidRPr="001832DE" w:rsidRDefault="00787637" w:rsidP="00E42CF1">
            <w:pPr>
              <w:ind w:firstLine="708"/>
              <w:rPr>
                <w:rFonts w:ascii="Calibri" w:hAnsi="Calibri" w:cs="Calibri"/>
                <w:bCs/>
                <w:iCs/>
              </w:rPr>
            </w:pPr>
          </w:p>
        </w:tc>
      </w:tr>
      <w:tr w:rsidR="00787637" w:rsidRPr="003F19E7" w14:paraId="622571B2" w14:textId="7276778E" w:rsidTr="00787637">
        <w:trPr>
          <w:trHeight w:val="300"/>
        </w:trPr>
        <w:tc>
          <w:tcPr>
            <w:tcW w:w="3563" w:type="dxa"/>
            <w:shd w:val="clear" w:color="auto" w:fill="auto"/>
            <w:noWrap/>
            <w:hideMark/>
          </w:tcPr>
          <w:p w14:paraId="09AAB1AE" w14:textId="77777777" w:rsidR="00787637" w:rsidRPr="001832DE" w:rsidRDefault="00787637" w:rsidP="00E42CF1">
            <w:pPr>
              <w:ind w:firstLine="708"/>
              <w:rPr>
                <w:rFonts w:ascii="Calibri" w:hAnsi="Calibri" w:cs="Calibri"/>
                <w:bCs/>
                <w:iCs/>
              </w:rPr>
            </w:pPr>
            <w:proofErr w:type="spellStart"/>
            <w:r w:rsidRPr="001832DE">
              <w:rPr>
                <w:rFonts w:ascii="Calibri" w:hAnsi="Calibri" w:cs="Calibri"/>
                <w:bCs/>
                <w:iCs/>
              </w:rPr>
              <w:t>Dzwięk</w:t>
            </w:r>
            <w:proofErr w:type="spellEnd"/>
            <w:r w:rsidRPr="001832DE">
              <w:rPr>
                <w:rFonts w:ascii="Calibri" w:hAnsi="Calibri" w:cs="Calibri"/>
                <w:bCs/>
                <w:iCs/>
              </w:rPr>
              <w:t xml:space="preserve"> RAW</w:t>
            </w:r>
          </w:p>
        </w:tc>
        <w:tc>
          <w:tcPr>
            <w:tcW w:w="3236" w:type="dxa"/>
            <w:shd w:val="clear" w:color="auto" w:fill="auto"/>
            <w:noWrap/>
            <w:hideMark/>
          </w:tcPr>
          <w:p w14:paraId="746F0526" w14:textId="77777777" w:rsidR="00787637" w:rsidRPr="001832DE" w:rsidRDefault="00787637" w:rsidP="00E42CF1">
            <w:pPr>
              <w:ind w:firstLine="708"/>
              <w:rPr>
                <w:rFonts w:ascii="Calibri" w:hAnsi="Calibri" w:cs="Calibri"/>
                <w:bCs/>
                <w:iCs/>
              </w:rPr>
            </w:pPr>
            <w:r w:rsidRPr="001832DE">
              <w:rPr>
                <w:rFonts w:ascii="Calibri" w:hAnsi="Calibri" w:cs="Calibri"/>
                <w:bCs/>
                <w:iCs/>
              </w:rPr>
              <w:t>tak</w:t>
            </w:r>
          </w:p>
        </w:tc>
        <w:tc>
          <w:tcPr>
            <w:tcW w:w="2641" w:type="dxa"/>
          </w:tcPr>
          <w:p w14:paraId="45D58A6E" w14:textId="77777777" w:rsidR="00787637" w:rsidRPr="001832DE" w:rsidRDefault="00787637" w:rsidP="00E42CF1">
            <w:pPr>
              <w:ind w:firstLine="708"/>
              <w:rPr>
                <w:rFonts w:ascii="Calibri" w:hAnsi="Calibri" w:cs="Calibri"/>
                <w:bCs/>
                <w:iCs/>
              </w:rPr>
            </w:pPr>
          </w:p>
        </w:tc>
      </w:tr>
      <w:tr w:rsidR="00787637" w:rsidRPr="003F19E7" w14:paraId="280BFBCD" w14:textId="2C2C83F1" w:rsidTr="00787637">
        <w:trPr>
          <w:trHeight w:val="300"/>
        </w:trPr>
        <w:tc>
          <w:tcPr>
            <w:tcW w:w="3563" w:type="dxa"/>
            <w:shd w:val="clear" w:color="auto" w:fill="auto"/>
            <w:noWrap/>
            <w:hideMark/>
          </w:tcPr>
          <w:p w14:paraId="5187B346" w14:textId="77777777" w:rsidR="00787637" w:rsidRPr="001832DE" w:rsidRDefault="00787637" w:rsidP="00E42CF1">
            <w:pPr>
              <w:ind w:firstLine="708"/>
              <w:rPr>
                <w:rFonts w:ascii="Calibri" w:hAnsi="Calibri" w:cs="Calibri"/>
                <w:bCs/>
                <w:iCs/>
              </w:rPr>
            </w:pPr>
            <w:r w:rsidRPr="001832DE">
              <w:rPr>
                <w:rFonts w:ascii="Calibri" w:hAnsi="Calibri" w:cs="Calibri"/>
                <w:bCs/>
                <w:iCs/>
              </w:rPr>
              <w:t>Kodeki VIDEO</w:t>
            </w:r>
          </w:p>
        </w:tc>
        <w:tc>
          <w:tcPr>
            <w:tcW w:w="3236" w:type="dxa"/>
            <w:shd w:val="clear" w:color="auto" w:fill="auto"/>
            <w:noWrap/>
            <w:hideMark/>
          </w:tcPr>
          <w:p w14:paraId="5DF556B3" w14:textId="77777777" w:rsidR="00787637" w:rsidRPr="001832DE" w:rsidRDefault="00787637" w:rsidP="00E42CF1">
            <w:pPr>
              <w:ind w:firstLine="708"/>
              <w:rPr>
                <w:rFonts w:ascii="Calibri" w:hAnsi="Calibri" w:cs="Calibri"/>
                <w:bCs/>
                <w:iCs/>
              </w:rPr>
            </w:pPr>
            <w:r w:rsidRPr="001832DE">
              <w:rPr>
                <w:rFonts w:ascii="Calibri" w:hAnsi="Calibri" w:cs="Calibri"/>
                <w:bCs/>
                <w:iCs/>
              </w:rPr>
              <w:t>MP4 (H.264) i MP4 (H.265)</w:t>
            </w:r>
          </w:p>
        </w:tc>
        <w:tc>
          <w:tcPr>
            <w:tcW w:w="2641" w:type="dxa"/>
          </w:tcPr>
          <w:p w14:paraId="42CE7032" w14:textId="77777777" w:rsidR="00787637" w:rsidRPr="001832DE" w:rsidRDefault="00787637" w:rsidP="00E42CF1">
            <w:pPr>
              <w:ind w:firstLine="708"/>
              <w:rPr>
                <w:rFonts w:ascii="Calibri" w:hAnsi="Calibri" w:cs="Calibri"/>
                <w:bCs/>
                <w:iCs/>
              </w:rPr>
            </w:pPr>
          </w:p>
        </w:tc>
      </w:tr>
      <w:tr w:rsidR="00787637" w:rsidRPr="003F19E7" w14:paraId="543F0FD6" w14:textId="04B2F81F" w:rsidTr="00787637">
        <w:trPr>
          <w:trHeight w:val="300"/>
        </w:trPr>
        <w:tc>
          <w:tcPr>
            <w:tcW w:w="3563" w:type="dxa"/>
            <w:shd w:val="clear" w:color="auto" w:fill="auto"/>
            <w:noWrap/>
            <w:hideMark/>
          </w:tcPr>
          <w:p w14:paraId="6EC7BB17" w14:textId="77777777" w:rsidR="00787637" w:rsidRPr="001832DE" w:rsidRDefault="00787637" w:rsidP="00E42CF1">
            <w:pPr>
              <w:ind w:firstLine="708"/>
              <w:rPr>
                <w:rFonts w:ascii="Calibri" w:hAnsi="Calibri" w:cs="Calibri"/>
                <w:bCs/>
                <w:iCs/>
              </w:rPr>
            </w:pPr>
            <w:r w:rsidRPr="001832DE">
              <w:rPr>
                <w:rFonts w:ascii="Calibri" w:hAnsi="Calibri" w:cs="Calibri"/>
                <w:bCs/>
                <w:iCs/>
              </w:rPr>
              <w:t xml:space="preserve">Maksymalny </w:t>
            </w:r>
            <w:proofErr w:type="spellStart"/>
            <w:r w:rsidRPr="001832DE">
              <w:rPr>
                <w:rFonts w:ascii="Calibri" w:hAnsi="Calibri" w:cs="Calibri"/>
                <w:bCs/>
                <w:iCs/>
              </w:rPr>
              <w:t>bitrate</w:t>
            </w:r>
            <w:proofErr w:type="spellEnd"/>
            <w:r w:rsidRPr="001832DE">
              <w:rPr>
                <w:rFonts w:ascii="Calibri" w:hAnsi="Calibri" w:cs="Calibri"/>
                <w:bCs/>
                <w:iCs/>
              </w:rPr>
              <w:t xml:space="preserve"> video dla 4K</w:t>
            </w:r>
          </w:p>
        </w:tc>
        <w:tc>
          <w:tcPr>
            <w:tcW w:w="3236" w:type="dxa"/>
            <w:shd w:val="clear" w:color="auto" w:fill="auto"/>
            <w:noWrap/>
            <w:hideMark/>
          </w:tcPr>
          <w:p w14:paraId="7F615677" w14:textId="77777777" w:rsidR="00787637" w:rsidRPr="001832DE" w:rsidRDefault="00787637" w:rsidP="00E42CF1">
            <w:pPr>
              <w:ind w:firstLine="708"/>
              <w:rPr>
                <w:rFonts w:ascii="Calibri" w:hAnsi="Calibri" w:cs="Calibri"/>
                <w:bCs/>
                <w:iCs/>
              </w:rPr>
            </w:pPr>
            <w:r w:rsidRPr="001832DE">
              <w:rPr>
                <w:rFonts w:ascii="Calibri" w:hAnsi="Calibri" w:cs="Calibri"/>
                <w:bCs/>
                <w:iCs/>
              </w:rPr>
              <w:t>100Mb/s</w:t>
            </w:r>
          </w:p>
        </w:tc>
        <w:tc>
          <w:tcPr>
            <w:tcW w:w="2641" w:type="dxa"/>
          </w:tcPr>
          <w:p w14:paraId="60E57B73" w14:textId="77777777" w:rsidR="00787637" w:rsidRPr="001832DE" w:rsidRDefault="00787637" w:rsidP="00E42CF1">
            <w:pPr>
              <w:ind w:firstLine="708"/>
              <w:rPr>
                <w:rFonts w:ascii="Calibri" w:hAnsi="Calibri" w:cs="Calibri"/>
                <w:bCs/>
                <w:iCs/>
              </w:rPr>
            </w:pPr>
          </w:p>
        </w:tc>
      </w:tr>
      <w:tr w:rsidR="00787637" w:rsidRPr="003F19E7" w14:paraId="4B0BB4ED" w14:textId="5EBDE1D6" w:rsidTr="00787637">
        <w:trPr>
          <w:trHeight w:val="300"/>
        </w:trPr>
        <w:tc>
          <w:tcPr>
            <w:tcW w:w="3563" w:type="dxa"/>
            <w:shd w:val="clear" w:color="auto" w:fill="auto"/>
            <w:noWrap/>
            <w:hideMark/>
          </w:tcPr>
          <w:p w14:paraId="124F6148" w14:textId="77777777" w:rsidR="00787637" w:rsidRPr="001832DE" w:rsidRDefault="00787637" w:rsidP="00E42CF1">
            <w:pPr>
              <w:ind w:firstLine="708"/>
              <w:rPr>
                <w:rFonts w:ascii="Calibri" w:hAnsi="Calibri" w:cs="Calibri"/>
                <w:bCs/>
                <w:iCs/>
              </w:rPr>
            </w:pPr>
            <w:proofErr w:type="spellStart"/>
            <w:r w:rsidRPr="001832DE">
              <w:rPr>
                <w:rFonts w:ascii="Calibri" w:hAnsi="Calibri" w:cs="Calibri"/>
                <w:bCs/>
                <w:iCs/>
              </w:rPr>
              <w:t>Dzwięk</w:t>
            </w:r>
            <w:proofErr w:type="spellEnd"/>
            <w:r w:rsidRPr="001832DE">
              <w:rPr>
                <w:rFonts w:ascii="Calibri" w:hAnsi="Calibri" w:cs="Calibri"/>
                <w:bCs/>
                <w:iCs/>
              </w:rPr>
              <w:t xml:space="preserve"> stereo</w:t>
            </w:r>
          </w:p>
        </w:tc>
        <w:tc>
          <w:tcPr>
            <w:tcW w:w="3236" w:type="dxa"/>
            <w:shd w:val="clear" w:color="auto" w:fill="auto"/>
            <w:noWrap/>
            <w:hideMark/>
          </w:tcPr>
          <w:p w14:paraId="0A53C726" w14:textId="77777777" w:rsidR="00787637" w:rsidRPr="001832DE" w:rsidRDefault="00787637" w:rsidP="00E42CF1">
            <w:pPr>
              <w:ind w:firstLine="708"/>
              <w:rPr>
                <w:rFonts w:ascii="Calibri" w:hAnsi="Calibri" w:cs="Calibri"/>
                <w:bCs/>
                <w:iCs/>
              </w:rPr>
            </w:pPr>
            <w:r w:rsidRPr="001832DE">
              <w:rPr>
                <w:rFonts w:ascii="Calibri" w:hAnsi="Calibri" w:cs="Calibri"/>
                <w:bCs/>
                <w:iCs/>
              </w:rPr>
              <w:t>tak</w:t>
            </w:r>
          </w:p>
        </w:tc>
        <w:tc>
          <w:tcPr>
            <w:tcW w:w="2641" w:type="dxa"/>
          </w:tcPr>
          <w:p w14:paraId="358DC0A2" w14:textId="77777777" w:rsidR="00787637" w:rsidRPr="001832DE" w:rsidRDefault="00787637" w:rsidP="00E42CF1">
            <w:pPr>
              <w:ind w:firstLine="708"/>
              <w:rPr>
                <w:rFonts w:ascii="Calibri" w:hAnsi="Calibri" w:cs="Calibri"/>
                <w:bCs/>
                <w:iCs/>
              </w:rPr>
            </w:pPr>
          </w:p>
        </w:tc>
      </w:tr>
      <w:tr w:rsidR="00787637" w:rsidRPr="003F19E7" w14:paraId="66F35993" w14:textId="1A23E44A" w:rsidTr="00787637">
        <w:trPr>
          <w:trHeight w:val="300"/>
        </w:trPr>
        <w:tc>
          <w:tcPr>
            <w:tcW w:w="3563" w:type="dxa"/>
            <w:shd w:val="clear" w:color="auto" w:fill="auto"/>
            <w:noWrap/>
            <w:hideMark/>
          </w:tcPr>
          <w:p w14:paraId="1B28C3D0" w14:textId="77777777" w:rsidR="00787637" w:rsidRPr="001832DE" w:rsidRDefault="00787637" w:rsidP="00E42CF1">
            <w:pPr>
              <w:ind w:firstLine="708"/>
              <w:rPr>
                <w:rFonts w:ascii="Calibri" w:hAnsi="Calibri" w:cs="Calibri"/>
                <w:bCs/>
                <w:iCs/>
              </w:rPr>
            </w:pPr>
            <w:r w:rsidRPr="001832DE">
              <w:rPr>
                <w:rFonts w:ascii="Calibri" w:hAnsi="Calibri" w:cs="Calibri"/>
                <w:bCs/>
                <w:iCs/>
              </w:rPr>
              <w:t>Wbudowany moduł GPS</w:t>
            </w:r>
          </w:p>
        </w:tc>
        <w:tc>
          <w:tcPr>
            <w:tcW w:w="3236" w:type="dxa"/>
            <w:shd w:val="clear" w:color="auto" w:fill="auto"/>
            <w:noWrap/>
            <w:hideMark/>
          </w:tcPr>
          <w:p w14:paraId="05ECC2A1" w14:textId="77777777" w:rsidR="00787637" w:rsidRPr="001832DE" w:rsidRDefault="00787637" w:rsidP="00E42CF1">
            <w:pPr>
              <w:ind w:firstLine="708"/>
              <w:rPr>
                <w:rFonts w:ascii="Calibri" w:hAnsi="Calibri" w:cs="Calibri"/>
                <w:bCs/>
                <w:iCs/>
              </w:rPr>
            </w:pPr>
            <w:r w:rsidRPr="001832DE">
              <w:rPr>
                <w:rFonts w:ascii="Calibri" w:hAnsi="Calibri" w:cs="Calibri"/>
                <w:bCs/>
                <w:iCs/>
              </w:rPr>
              <w:t>tak</w:t>
            </w:r>
          </w:p>
        </w:tc>
        <w:tc>
          <w:tcPr>
            <w:tcW w:w="2641" w:type="dxa"/>
          </w:tcPr>
          <w:p w14:paraId="6DF9B1C3" w14:textId="77777777" w:rsidR="00787637" w:rsidRPr="001832DE" w:rsidRDefault="00787637" w:rsidP="00E42CF1">
            <w:pPr>
              <w:ind w:firstLine="708"/>
              <w:rPr>
                <w:rFonts w:ascii="Calibri" w:hAnsi="Calibri" w:cs="Calibri"/>
                <w:bCs/>
                <w:iCs/>
              </w:rPr>
            </w:pPr>
          </w:p>
        </w:tc>
      </w:tr>
      <w:tr w:rsidR="00787637" w:rsidRPr="003F19E7" w14:paraId="43A048DA" w14:textId="1F257F9A" w:rsidTr="00787637">
        <w:trPr>
          <w:trHeight w:val="300"/>
        </w:trPr>
        <w:tc>
          <w:tcPr>
            <w:tcW w:w="3563" w:type="dxa"/>
            <w:shd w:val="clear" w:color="auto" w:fill="auto"/>
            <w:noWrap/>
            <w:hideMark/>
          </w:tcPr>
          <w:p w14:paraId="20C05A5C" w14:textId="77777777" w:rsidR="00787637" w:rsidRPr="001832DE" w:rsidRDefault="00787637" w:rsidP="00E42CF1">
            <w:pPr>
              <w:ind w:firstLine="708"/>
              <w:rPr>
                <w:rFonts w:ascii="Calibri" w:hAnsi="Calibri" w:cs="Calibri"/>
                <w:bCs/>
                <w:iCs/>
              </w:rPr>
            </w:pPr>
            <w:r w:rsidRPr="001832DE">
              <w:rPr>
                <w:rFonts w:ascii="Calibri" w:hAnsi="Calibri" w:cs="Calibri"/>
                <w:bCs/>
                <w:iCs/>
              </w:rPr>
              <w:t>Obsługa kart pamięci</w:t>
            </w:r>
          </w:p>
        </w:tc>
        <w:tc>
          <w:tcPr>
            <w:tcW w:w="3236" w:type="dxa"/>
            <w:shd w:val="clear" w:color="auto" w:fill="auto"/>
            <w:noWrap/>
            <w:hideMark/>
          </w:tcPr>
          <w:p w14:paraId="0E573BDD" w14:textId="77777777" w:rsidR="00787637" w:rsidRPr="001832DE" w:rsidRDefault="00787637" w:rsidP="00E42CF1">
            <w:pPr>
              <w:ind w:firstLine="708"/>
              <w:rPr>
                <w:rFonts w:ascii="Calibri" w:hAnsi="Calibri" w:cs="Calibri"/>
                <w:bCs/>
                <w:iCs/>
              </w:rPr>
            </w:pPr>
            <w:r w:rsidRPr="001832DE">
              <w:rPr>
                <w:rFonts w:ascii="Calibri" w:hAnsi="Calibri" w:cs="Calibri"/>
                <w:bCs/>
                <w:iCs/>
              </w:rPr>
              <w:t>tak</w:t>
            </w:r>
          </w:p>
        </w:tc>
        <w:tc>
          <w:tcPr>
            <w:tcW w:w="2641" w:type="dxa"/>
          </w:tcPr>
          <w:p w14:paraId="7C9CF0DD" w14:textId="77777777" w:rsidR="00787637" w:rsidRPr="001832DE" w:rsidRDefault="00787637" w:rsidP="00E42CF1">
            <w:pPr>
              <w:ind w:firstLine="708"/>
              <w:rPr>
                <w:rFonts w:ascii="Calibri" w:hAnsi="Calibri" w:cs="Calibri"/>
                <w:bCs/>
                <w:iCs/>
              </w:rPr>
            </w:pPr>
          </w:p>
        </w:tc>
      </w:tr>
      <w:tr w:rsidR="00787637" w:rsidRPr="003F19E7" w14:paraId="43D1AD62" w14:textId="2BD137C9" w:rsidTr="00787637">
        <w:trPr>
          <w:trHeight w:val="300"/>
        </w:trPr>
        <w:tc>
          <w:tcPr>
            <w:tcW w:w="3563" w:type="dxa"/>
            <w:shd w:val="clear" w:color="auto" w:fill="auto"/>
            <w:noWrap/>
            <w:hideMark/>
          </w:tcPr>
          <w:p w14:paraId="7717BC8B" w14:textId="77777777" w:rsidR="00787637" w:rsidRPr="001832DE" w:rsidRDefault="00787637" w:rsidP="00E42CF1">
            <w:pPr>
              <w:ind w:firstLine="708"/>
              <w:rPr>
                <w:rFonts w:ascii="Calibri" w:hAnsi="Calibri" w:cs="Calibri"/>
                <w:bCs/>
                <w:iCs/>
              </w:rPr>
            </w:pPr>
            <w:r w:rsidRPr="001832DE">
              <w:rPr>
                <w:rFonts w:ascii="Calibri" w:hAnsi="Calibri" w:cs="Calibri"/>
                <w:bCs/>
                <w:iCs/>
              </w:rPr>
              <w:t>Redukcja szumu</w:t>
            </w:r>
          </w:p>
        </w:tc>
        <w:tc>
          <w:tcPr>
            <w:tcW w:w="3236" w:type="dxa"/>
            <w:shd w:val="clear" w:color="auto" w:fill="auto"/>
            <w:noWrap/>
            <w:hideMark/>
          </w:tcPr>
          <w:p w14:paraId="64A9092B" w14:textId="77777777" w:rsidR="00787637" w:rsidRPr="001832DE" w:rsidRDefault="00787637" w:rsidP="00E42CF1">
            <w:pPr>
              <w:ind w:firstLine="708"/>
              <w:rPr>
                <w:rFonts w:ascii="Calibri" w:hAnsi="Calibri" w:cs="Calibri"/>
                <w:bCs/>
                <w:iCs/>
              </w:rPr>
            </w:pPr>
            <w:r w:rsidRPr="001832DE">
              <w:rPr>
                <w:rFonts w:ascii="Calibri" w:hAnsi="Calibri" w:cs="Calibri"/>
                <w:bCs/>
                <w:iCs/>
              </w:rPr>
              <w:t>tak</w:t>
            </w:r>
          </w:p>
        </w:tc>
        <w:tc>
          <w:tcPr>
            <w:tcW w:w="2641" w:type="dxa"/>
          </w:tcPr>
          <w:p w14:paraId="1455EA45" w14:textId="77777777" w:rsidR="00787637" w:rsidRPr="001832DE" w:rsidRDefault="00787637" w:rsidP="00E42CF1">
            <w:pPr>
              <w:ind w:firstLine="708"/>
              <w:rPr>
                <w:rFonts w:ascii="Calibri" w:hAnsi="Calibri" w:cs="Calibri"/>
                <w:bCs/>
                <w:iCs/>
              </w:rPr>
            </w:pPr>
          </w:p>
        </w:tc>
      </w:tr>
      <w:tr w:rsidR="00787637" w:rsidRPr="003F19E7" w14:paraId="74742C2B" w14:textId="3F092126" w:rsidTr="00787637">
        <w:trPr>
          <w:trHeight w:val="300"/>
        </w:trPr>
        <w:tc>
          <w:tcPr>
            <w:tcW w:w="3563" w:type="dxa"/>
            <w:shd w:val="clear" w:color="auto" w:fill="auto"/>
            <w:noWrap/>
            <w:hideMark/>
          </w:tcPr>
          <w:p w14:paraId="5DF55E9E" w14:textId="77777777" w:rsidR="00787637" w:rsidRPr="001832DE" w:rsidRDefault="00787637" w:rsidP="00E42CF1">
            <w:pPr>
              <w:ind w:firstLine="708"/>
              <w:rPr>
                <w:rFonts w:ascii="Calibri" w:hAnsi="Calibri" w:cs="Calibri"/>
                <w:bCs/>
                <w:iCs/>
              </w:rPr>
            </w:pPr>
            <w:r w:rsidRPr="001832DE">
              <w:rPr>
                <w:rFonts w:ascii="Calibri" w:hAnsi="Calibri" w:cs="Calibri"/>
                <w:bCs/>
                <w:iCs/>
              </w:rPr>
              <w:t>wbudowane mikrofony</w:t>
            </w:r>
          </w:p>
        </w:tc>
        <w:tc>
          <w:tcPr>
            <w:tcW w:w="3236" w:type="dxa"/>
            <w:shd w:val="clear" w:color="auto" w:fill="auto"/>
            <w:noWrap/>
            <w:hideMark/>
          </w:tcPr>
          <w:p w14:paraId="293BC152" w14:textId="77777777" w:rsidR="00787637" w:rsidRPr="001832DE" w:rsidRDefault="00787637" w:rsidP="00E42CF1">
            <w:pPr>
              <w:ind w:firstLine="708"/>
              <w:rPr>
                <w:rFonts w:ascii="Calibri" w:hAnsi="Calibri" w:cs="Calibri"/>
                <w:bCs/>
                <w:iCs/>
              </w:rPr>
            </w:pPr>
            <w:r w:rsidRPr="001832DE">
              <w:rPr>
                <w:rFonts w:ascii="Calibri" w:hAnsi="Calibri" w:cs="Calibri"/>
                <w:bCs/>
                <w:iCs/>
              </w:rPr>
              <w:t xml:space="preserve">tak, 3 </w:t>
            </w:r>
            <w:proofErr w:type="spellStart"/>
            <w:r w:rsidRPr="001832DE">
              <w:rPr>
                <w:rFonts w:ascii="Calibri" w:hAnsi="Calibri" w:cs="Calibri"/>
                <w:bCs/>
                <w:iCs/>
              </w:rPr>
              <w:t>szt</w:t>
            </w:r>
            <w:proofErr w:type="spellEnd"/>
          </w:p>
        </w:tc>
        <w:tc>
          <w:tcPr>
            <w:tcW w:w="2641" w:type="dxa"/>
          </w:tcPr>
          <w:p w14:paraId="5C497E9A" w14:textId="77777777" w:rsidR="00787637" w:rsidRPr="001832DE" w:rsidRDefault="00787637" w:rsidP="00E42CF1">
            <w:pPr>
              <w:ind w:firstLine="708"/>
              <w:rPr>
                <w:rFonts w:ascii="Calibri" w:hAnsi="Calibri" w:cs="Calibri"/>
                <w:bCs/>
                <w:iCs/>
              </w:rPr>
            </w:pPr>
          </w:p>
        </w:tc>
      </w:tr>
      <w:tr w:rsidR="00787637" w:rsidRPr="003F19E7" w14:paraId="3B449F43" w14:textId="0A8AC4F2" w:rsidTr="00787637">
        <w:trPr>
          <w:trHeight w:val="300"/>
        </w:trPr>
        <w:tc>
          <w:tcPr>
            <w:tcW w:w="3563" w:type="dxa"/>
            <w:shd w:val="clear" w:color="auto" w:fill="auto"/>
            <w:noWrap/>
            <w:hideMark/>
          </w:tcPr>
          <w:p w14:paraId="27CF7578" w14:textId="77777777" w:rsidR="00787637" w:rsidRPr="001832DE" w:rsidRDefault="00787637" w:rsidP="00E42CF1">
            <w:pPr>
              <w:ind w:firstLine="708"/>
              <w:rPr>
                <w:rFonts w:ascii="Calibri" w:hAnsi="Calibri" w:cs="Calibri"/>
                <w:bCs/>
                <w:iCs/>
              </w:rPr>
            </w:pPr>
            <w:r w:rsidRPr="001832DE">
              <w:rPr>
                <w:rFonts w:ascii="Calibri" w:hAnsi="Calibri" w:cs="Calibri"/>
                <w:bCs/>
                <w:iCs/>
              </w:rPr>
              <w:t>Obsługa mikrofonu zewnętrznego stereo</w:t>
            </w:r>
          </w:p>
        </w:tc>
        <w:tc>
          <w:tcPr>
            <w:tcW w:w="3236" w:type="dxa"/>
            <w:shd w:val="clear" w:color="auto" w:fill="auto"/>
            <w:noWrap/>
            <w:hideMark/>
          </w:tcPr>
          <w:p w14:paraId="5CDA3C35" w14:textId="77777777" w:rsidR="00787637" w:rsidRPr="001832DE" w:rsidRDefault="00787637" w:rsidP="00E42CF1">
            <w:pPr>
              <w:ind w:firstLine="708"/>
              <w:rPr>
                <w:rFonts w:ascii="Calibri" w:hAnsi="Calibri" w:cs="Calibri"/>
                <w:bCs/>
                <w:iCs/>
              </w:rPr>
            </w:pPr>
            <w:r w:rsidRPr="001832DE">
              <w:rPr>
                <w:rFonts w:ascii="Calibri" w:hAnsi="Calibri" w:cs="Calibri"/>
                <w:bCs/>
                <w:iCs/>
              </w:rPr>
              <w:t xml:space="preserve">tak, </w:t>
            </w:r>
            <w:proofErr w:type="spellStart"/>
            <w:r w:rsidRPr="001832DE">
              <w:rPr>
                <w:rFonts w:ascii="Calibri" w:hAnsi="Calibri" w:cs="Calibri"/>
                <w:bCs/>
                <w:iCs/>
              </w:rPr>
              <w:t>jack</w:t>
            </w:r>
            <w:proofErr w:type="spellEnd"/>
            <w:r w:rsidRPr="001832DE">
              <w:rPr>
                <w:rFonts w:ascii="Calibri" w:hAnsi="Calibri" w:cs="Calibri"/>
                <w:bCs/>
                <w:iCs/>
              </w:rPr>
              <w:t xml:space="preserve"> 3.5mm</w:t>
            </w:r>
          </w:p>
        </w:tc>
        <w:tc>
          <w:tcPr>
            <w:tcW w:w="2641" w:type="dxa"/>
          </w:tcPr>
          <w:p w14:paraId="08B23A14" w14:textId="77777777" w:rsidR="00787637" w:rsidRPr="001832DE" w:rsidRDefault="00787637" w:rsidP="00E42CF1">
            <w:pPr>
              <w:ind w:firstLine="708"/>
              <w:rPr>
                <w:rFonts w:ascii="Calibri" w:hAnsi="Calibri" w:cs="Calibri"/>
                <w:bCs/>
                <w:iCs/>
              </w:rPr>
            </w:pPr>
          </w:p>
        </w:tc>
      </w:tr>
      <w:tr w:rsidR="00787637" w:rsidRPr="003F19E7" w14:paraId="24D5152C" w14:textId="386AD3A7" w:rsidTr="00787637">
        <w:trPr>
          <w:trHeight w:val="300"/>
        </w:trPr>
        <w:tc>
          <w:tcPr>
            <w:tcW w:w="3563" w:type="dxa"/>
            <w:shd w:val="clear" w:color="auto" w:fill="auto"/>
            <w:noWrap/>
            <w:hideMark/>
          </w:tcPr>
          <w:p w14:paraId="529E974B" w14:textId="77777777" w:rsidR="00787637" w:rsidRPr="001832DE" w:rsidRDefault="00787637" w:rsidP="00E42CF1">
            <w:pPr>
              <w:ind w:firstLine="708"/>
              <w:rPr>
                <w:rFonts w:ascii="Calibri" w:hAnsi="Calibri" w:cs="Calibri"/>
                <w:bCs/>
                <w:iCs/>
              </w:rPr>
            </w:pPr>
            <w:proofErr w:type="spellStart"/>
            <w:r w:rsidRPr="001832DE">
              <w:rPr>
                <w:rFonts w:ascii="Calibri" w:hAnsi="Calibri" w:cs="Calibri"/>
                <w:bCs/>
                <w:iCs/>
              </w:rPr>
              <w:t>Wbudowanu</w:t>
            </w:r>
            <w:proofErr w:type="spellEnd"/>
            <w:r w:rsidRPr="001832DE">
              <w:rPr>
                <w:rFonts w:ascii="Calibri" w:hAnsi="Calibri" w:cs="Calibri"/>
                <w:bCs/>
                <w:iCs/>
              </w:rPr>
              <w:t xml:space="preserve"> ekran dotykowy kolorowy tylny</w:t>
            </w:r>
          </w:p>
        </w:tc>
        <w:tc>
          <w:tcPr>
            <w:tcW w:w="3236" w:type="dxa"/>
            <w:shd w:val="clear" w:color="auto" w:fill="auto"/>
            <w:noWrap/>
            <w:hideMark/>
          </w:tcPr>
          <w:p w14:paraId="291EFCCD" w14:textId="77777777" w:rsidR="00787637" w:rsidRPr="001832DE" w:rsidRDefault="00787637" w:rsidP="00E42CF1">
            <w:pPr>
              <w:ind w:firstLine="708"/>
              <w:rPr>
                <w:rFonts w:ascii="Calibri" w:hAnsi="Calibri" w:cs="Calibri"/>
                <w:bCs/>
                <w:iCs/>
              </w:rPr>
            </w:pPr>
            <w:r w:rsidRPr="001832DE">
              <w:rPr>
                <w:rFonts w:ascii="Calibri" w:hAnsi="Calibri" w:cs="Calibri"/>
                <w:bCs/>
                <w:iCs/>
              </w:rPr>
              <w:t>2,3 cala</w:t>
            </w:r>
          </w:p>
        </w:tc>
        <w:tc>
          <w:tcPr>
            <w:tcW w:w="2641" w:type="dxa"/>
          </w:tcPr>
          <w:p w14:paraId="754684F5" w14:textId="77777777" w:rsidR="00787637" w:rsidRPr="001832DE" w:rsidRDefault="00787637" w:rsidP="00E42CF1">
            <w:pPr>
              <w:ind w:firstLine="708"/>
              <w:rPr>
                <w:rFonts w:ascii="Calibri" w:hAnsi="Calibri" w:cs="Calibri"/>
                <w:bCs/>
                <w:iCs/>
              </w:rPr>
            </w:pPr>
          </w:p>
        </w:tc>
      </w:tr>
      <w:tr w:rsidR="00787637" w:rsidRPr="003F19E7" w14:paraId="37971A6D" w14:textId="2D679C4C" w:rsidTr="00787637">
        <w:trPr>
          <w:trHeight w:val="300"/>
        </w:trPr>
        <w:tc>
          <w:tcPr>
            <w:tcW w:w="3563" w:type="dxa"/>
            <w:shd w:val="clear" w:color="auto" w:fill="auto"/>
            <w:noWrap/>
            <w:hideMark/>
          </w:tcPr>
          <w:p w14:paraId="1D9A0484" w14:textId="77777777" w:rsidR="00787637" w:rsidRPr="001832DE" w:rsidRDefault="00787637" w:rsidP="00E42CF1">
            <w:pPr>
              <w:ind w:firstLine="708"/>
              <w:rPr>
                <w:rFonts w:ascii="Calibri" w:hAnsi="Calibri" w:cs="Calibri"/>
                <w:bCs/>
                <w:iCs/>
              </w:rPr>
            </w:pPr>
            <w:r w:rsidRPr="001832DE">
              <w:rPr>
                <w:rFonts w:ascii="Calibri" w:hAnsi="Calibri" w:cs="Calibri"/>
                <w:bCs/>
                <w:iCs/>
              </w:rPr>
              <w:t>Bateria wymienna</w:t>
            </w:r>
          </w:p>
        </w:tc>
        <w:tc>
          <w:tcPr>
            <w:tcW w:w="3236" w:type="dxa"/>
            <w:shd w:val="clear" w:color="auto" w:fill="auto"/>
            <w:noWrap/>
            <w:hideMark/>
          </w:tcPr>
          <w:p w14:paraId="38ABF307" w14:textId="77777777" w:rsidR="00787637" w:rsidRPr="001832DE" w:rsidRDefault="00787637" w:rsidP="001832DE">
            <w:pPr>
              <w:rPr>
                <w:rFonts w:ascii="Calibri" w:hAnsi="Calibri" w:cs="Calibri"/>
                <w:bCs/>
                <w:iCs/>
              </w:rPr>
            </w:pPr>
            <w:r w:rsidRPr="001832DE">
              <w:rPr>
                <w:rFonts w:ascii="Calibri" w:hAnsi="Calibri" w:cs="Calibri"/>
                <w:bCs/>
                <w:iCs/>
              </w:rPr>
              <w:t>tak, pojemność nie mniej niż 1700mAh</w:t>
            </w:r>
          </w:p>
        </w:tc>
        <w:tc>
          <w:tcPr>
            <w:tcW w:w="2641" w:type="dxa"/>
          </w:tcPr>
          <w:p w14:paraId="7AE3DBA9" w14:textId="77777777" w:rsidR="00787637" w:rsidRPr="001832DE" w:rsidRDefault="00787637" w:rsidP="00E42CF1">
            <w:pPr>
              <w:ind w:firstLine="708"/>
              <w:rPr>
                <w:rFonts w:ascii="Calibri" w:hAnsi="Calibri" w:cs="Calibri"/>
                <w:bCs/>
                <w:iCs/>
              </w:rPr>
            </w:pPr>
          </w:p>
        </w:tc>
      </w:tr>
      <w:tr w:rsidR="00787637" w:rsidRPr="003F19E7" w14:paraId="44F06B37" w14:textId="126ECA40" w:rsidTr="00787637">
        <w:trPr>
          <w:trHeight w:val="300"/>
        </w:trPr>
        <w:tc>
          <w:tcPr>
            <w:tcW w:w="3563" w:type="dxa"/>
            <w:shd w:val="clear" w:color="auto" w:fill="auto"/>
            <w:noWrap/>
            <w:hideMark/>
          </w:tcPr>
          <w:p w14:paraId="3ADD9AFE" w14:textId="77777777" w:rsidR="00787637" w:rsidRPr="001832DE" w:rsidRDefault="00787637" w:rsidP="00E42CF1">
            <w:pPr>
              <w:ind w:firstLine="708"/>
              <w:rPr>
                <w:rFonts w:ascii="Calibri" w:hAnsi="Calibri" w:cs="Calibri"/>
                <w:bCs/>
                <w:iCs/>
              </w:rPr>
            </w:pPr>
            <w:r w:rsidRPr="001832DE">
              <w:rPr>
                <w:rFonts w:ascii="Calibri" w:hAnsi="Calibri" w:cs="Calibri"/>
                <w:bCs/>
                <w:iCs/>
              </w:rPr>
              <w:t>złącze USB-C</w:t>
            </w:r>
          </w:p>
        </w:tc>
        <w:tc>
          <w:tcPr>
            <w:tcW w:w="3236" w:type="dxa"/>
            <w:shd w:val="clear" w:color="auto" w:fill="auto"/>
            <w:noWrap/>
            <w:hideMark/>
          </w:tcPr>
          <w:p w14:paraId="628FE27B" w14:textId="77777777" w:rsidR="00787637" w:rsidRPr="001832DE" w:rsidRDefault="00787637" w:rsidP="00E42CF1">
            <w:pPr>
              <w:ind w:firstLine="708"/>
              <w:rPr>
                <w:rFonts w:ascii="Calibri" w:hAnsi="Calibri" w:cs="Calibri"/>
                <w:bCs/>
                <w:iCs/>
              </w:rPr>
            </w:pPr>
            <w:r w:rsidRPr="001832DE">
              <w:rPr>
                <w:rFonts w:ascii="Calibri" w:hAnsi="Calibri" w:cs="Calibri"/>
                <w:bCs/>
                <w:iCs/>
              </w:rPr>
              <w:t>tak</w:t>
            </w:r>
          </w:p>
        </w:tc>
        <w:tc>
          <w:tcPr>
            <w:tcW w:w="2641" w:type="dxa"/>
          </w:tcPr>
          <w:p w14:paraId="3F51A36F" w14:textId="77777777" w:rsidR="00787637" w:rsidRPr="001832DE" w:rsidRDefault="00787637" w:rsidP="00E42CF1">
            <w:pPr>
              <w:ind w:firstLine="708"/>
              <w:rPr>
                <w:rFonts w:ascii="Calibri" w:hAnsi="Calibri" w:cs="Calibri"/>
                <w:bCs/>
                <w:iCs/>
              </w:rPr>
            </w:pPr>
          </w:p>
        </w:tc>
      </w:tr>
      <w:tr w:rsidR="00787637" w:rsidRPr="003F19E7" w14:paraId="76DE2FBC" w14:textId="39F7BD47" w:rsidTr="00787637">
        <w:trPr>
          <w:trHeight w:val="600"/>
        </w:trPr>
        <w:tc>
          <w:tcPr>
            <w:tcW w:w="3563" w:type="dxa"/>
            <w:vMerge w:val="restart"/>
            <w:shd w:val="clear" w:color="auto" w:fill="auto"/>
            <w:noWrap/>
            <w:hideMark/>
          </w:tcPr>
          <w:p w14:paraId="564DF159" w14:textId="77777777" w:rsidR="00787637" w:rsidRPr="001832DE" w:rsidRDefault="00787637" w:rsidP="00E42CF1">
            <w:pPr>
              <w:ind w:firstLine="708"/>
              <w:rPr>
                <w:rFonts w:ascii="Calibri" w:hAnsi="Calibri" w:cs="Calibri"/>
                <w:bCs/>
                <w:iCs/>
              </w:rPr>
            </w:pPr>
            <w:r w:rsidRPr="001832DE">
              <w:rPr>
                <w:rFonts w:ascii="Calibri" w:hAnsi="Calibri" w:cs="Calibri"/>
                <w:bCs/>
                <w:iCs/>
              </w:rPr>
              <w:t>Akcesoria dodatkowe</w:t>
            </w:r>
          </w:p>
        </w:tc>
        <w:tc>
          <w:tcPr>
            <w:tcW w:w="3236" w:type="dxa"/>
            <w:shd w:val="clear" w:color="auto" w:fill="auto"/>
            <w:hideMark/>
          </w:tcPr>
          <w:p w14:paraId="0730D168" w14:textId="77777777" w:rsidR="00787637" w:rsidRPr="001832DE" w:rsidRDefault="00787637" w:rsidP="001832DE">
            <w:pPr>
              <w:rPr>
                <w:rFonts w:ascii="Calibri" w:hAnsi="Calibri" w:cs="Calibri"/>
                <w:bCs/>
                <w:iCs/>
              </w:rPr>
            </w:pPr>
            <w:r w:rsidRPr="001832DE">
              <w:rPr>
                <w:rFonts w:ascii="Calibri" w:hAnsi="Calibri" w:cs="Calibri"/>
                <w:bCs/>
                <w:iCs/>
              </w:rPr>
              <w:t>dodatkowa bateria z ładowarką dedykowana przez producenta nie mniejsza niż 1700mAh</w:t>
            </w:r>
          </w:p>
        </w:tc>
        <w:tc>
          <w:tcPr>
            <w:tcW w:w="2641" w:type="dxa"/>
          </w:tcPr>
          <w:p w14:paraId="70253278" w14:textId="77777777" w:rsidR="00787637" w:rsidRPr="001832DE" w:rsidRDefault="00787637" w:rsidP="00E42CF1">
            <w:pPr>
              <w:ind w:firstLine="708"/>
              <w:rPr>
                <w:rFonts w:ascii="Calibri" w:hAnsi="Calibri" w:cs="Calibri"/>
                <w:bCs/>
                <w:iCs/>
              </w:rPr>
            </w:pPr>
          </w:p>
        </w:tc>
      </w:tr>
      <w:tr w:rsidR="00787637" w:rsidRPr="003F19E7" w14:paraId="7461791E" w14:textId="5E0E1217" w:rsidTr="00787637">
        <w:trPr>
          <w:trHeight w:val="900"/>
        </w:trPr>
        <w:tc>
          <w:tcPr>
            <w:tcW w:w="3563" w:type="dxa"/>
            <w:vMerge/>
            <w:shd w:val="clear" w:color="auto" w:fill="auto"/>
            <w:hideMark/>
          </w:tcPr>
          <w:p w14:paraId="44DA3EE6" w14:textId="77777777" w:rsidR="00787637" w:rsidRPr="001832DE" w:rsidRDefault="00787637" w:rsidP="00E42CF1">
            <w:pPr>
              <w:ind w:firstLine="708"/>
              <w:rPr>
                <w:rFonts w:ascii="Calibri" w:hAnsi="Calibri" w:cs="Calibri"/>
                <w:bCs/>
                <w:iCs/>
              </w:rPr>
            </w:pPr>
          </w:p>
        </w:tc>
        <w:tc>
          <w:tcPr>
            <w:tcW w:w="3236" w:type="dxa"/>
            <w:shd w:val="clear" w:color="auto" w:fill="auto"/>
            <w:hideMark/>
          </w:tcPr>
          <w:p w14:paraId="03ABE449" w14:textId="77777777" w:rsidR="00787637" w:rsidRPr="001832DE" w:rsidRDefault="00787637" w:rsidP="001832DE">
            <w:pPr>
              <w:rPr>
                <w:rFonts w:ascii="Calibri" w:hAnsi="Calibri" w:cs="Calibri"/>
                <w:bCs/>
                <w:iCs/>
              </w:rPr>
            </w:pPr>
            <w:r w:rsidRPr="001832DE">
              <w:rPr>
                <w:rFonts w:ascii="Calibri" w:hAnsi="Calibri" w:cs="Calibri"/>
                <w:bCs/>
                <w:iCs/>
              </w:rPr>
              <w:t xml:space="preserve">Dedykowany </w:t>
            </w:r>
            <w:proofErr w:type="spellStart"/>
            <w:r w:rsidRPr="001832DE">
              <w:rPr>
                <w:rFonts w:ascii="Calibri" w:hAnsi="Calibri" w:cs="Calibri"/>
                <w:bCs/>
                <w:iCs/>
              </w:rPr>
              <w:t>MonoPod</w:t>
            </w:r>
            <w:proofErr w:type="spellEnd"/>
            <w:r w:rsidRPr="001832DE">
              <w:rPr>
                <w:rFonts w:ascii="Calibri" w:hAnsi="Calibri" w:cs="Calibri"/>
                <w:bCs/>
                <w:iCs/>
              </w:rPr>
              <w:t xml:space="preserve"> mający funkcje: krótki uchwyt do ręki (np. do nurkowania), wysięgnik (statyw) do ujęć typu selfie czy okolicy, schowany w rączce statyw, z możliwością montażu bezpośrednio do kamery lub uchwytu</w:t>
            </w:r>
          </w:p>
        </w:tc>
        <w:tc>
          <w:tcPr>
            <w:tcW w:w="2641" w:type="dxa"/>
          </w:tcPr>
          <w:p w14:paraId="5CD8D6CB" w14:textId="77777777" w:rsidR="00787637" w:rsidRPr="001832DE" w:rsidRDefault="00787637" w:rsidP="00E42CF1">
            <w:pPr>
              <w:ind w:firstLine="708"/>
              <w:rPr>
                <w:rFonts w:ascii="Calibri" w:hAnsi="Calibri" w:cs="Calibri"/>
                <w:bCs/>
                <w:iCs/>
              </w:rPr>
            </w:pPr>
          </w:p>
        </w:tc>
      </w:tr>
      <w:tr w:rsidR="00787637" w:rsidRPr="003F19E7" w14:paraId="4E7C5E7E" w14:textId="05B50CCE" w:rsidTr="00787637">
        <w:trPr>
          <w:trHeight w:val="300"/>
        </w:trPr>
        <w:tc>
          <w:tcPr>
            <w:tcW w:w="3563" w:type="dxa"/>
            <w:vMerge/>
            <w:shd w:val="clear" w:color="auto" w:fill="auto"/>
            <w:hideMark/>
          </w:tcPr>
          <w:p w14:paraId="5A70615E" w14:textId="77777777" w:rsidR="00787637" w:rsidRPr="001832DE" w:rsidRDefault="00787637" w:rsidP="00E42CF1">
            <w:pPr>
              <w:ind w:firstLine="708"/>
              <w:rPr>
                <w:rFonts w:ascii="Calibri" w:hAnsi="Calibri" w:cs="Calibri"/>
                <w:bCs/>
                <w:iCs/>
              </w:rPr>
            </w:pPr>
          </w:p>
        </w:tc>
        <w:tc>
          <w:tcPr>
            <w:tcW w:w="3236" w:type="dxa"/>
            <w:shd w:val="clear" w:color="auto" w:fill="auto"/>
            <w:noWrap/>
            <w:hideMark/>
          </w:tcPr>
          <w:p w14:paraId="24543B87" w14:textId="77777777" w:rsidR="00787637" w:rsidRPr="001832DE" w:rsidRDefault="00787637" w:rsidP="001832DE">
            <w:pPr>
              <w:rPr>
                <w:rFonts w:ascii="Calibri" w:hAnsi="Calibri" w:cs="Calibri"/>
                <w:bCs/>
                <w:iCs/>
              </w:rPr>
            </w:pPr>
            <w:r w:rsidRPr="001832DE">
              <w:rPr>
                <w:rFonts w:ascii="Calibri" w:hAnsi="Calibri" w:cs="Calibri"/>
                <w:bCs/>
                <w:iCs/>
              </w:rPr>
              <w:t>dedykowana karta pamięci 32GB</w:t>
            </w:r>
          </w:p>
        </w:tc>
        <w:tc>
          <w:tcPr>
            <w:tcW w:w="2641" w:type="dxa"/>
          </w:tcPr>
          <w:p w14:paraId="0DB8F343" w14:textId="77777777" w:rsidR="00787637" w:rsidRPr="001832DE" w:rsidRDefault="00787637" w:rsidP="00E42CF1">
            <w:pPr>
              <w:ind w:firstLine="708"/>
              <w:rPr>
                <w:rFonts w:ascii="Calibri" w:hAnsi="Calibri" w:cs="Calibri"/>
                <w:bCs/>
                <w:iCs/>
              </w:rPr>
            </w:pPr>
          </w:p>
        </w:tc>
      </w:tr>
    </w:tbl>
    <w:p w14:paraId="0DBE249E" w14:textId="77777777" w:rsidR="000431C3" w:rsidRPr="001832DE" w:rsidRDefault="000431C3" w:rsidP="000431C3">
      <w:pPr>
        <w:ind w:firstLine="708"/>
        <w:rPr>
          <w:rFonts w:ascii="Calibri" w:hAnsi="Calibri" w:cs="Calibri"/>
          <w:bCs/>
          <w:iCs/>
        </w:rPr>
      </w:pPr>
    </w:p>
    <w:tbl>
      <w:tblPr>
        <w:tblW w:w="9380" w:type="dxa"/>
        <w:tblInd w:w="70" w:type="dxa"/>
        <w:tblCellMar>
          <w:left w:w="70" w:type="dxa"/>
          <w:right w:w="70" w:type="dxa"/>
        </w:tblCellMar>
        <w:tblLook w:val="04A0" w:firstRow="1" w:lastRow="0" w:firstColumn="1" w:lastColumn="0" w:noHBand="0" w:noVBand="1"/>
      </w:tblPr>
      <w:tblGrid>
        <w:gridCol w:w="2858"/>
        <w:gridCol w:w="3524"/>
        <w:gridCol w:w="2998"/>
      </w:tblGrid>
      <w:tr w:rsidR="00787637" w:rsidRPr="00C20F4D" w14:paraId="6483870C" w14:textId="5AC7AE4C" w:rsidTr="002C084A">
        <w:trPr>
          <w:trHeight w:val="900"/>
        </w:trPr>
        <w:tc>
          <w:tcPr>
            <w:tcW w:w="6382" w:type="dxa"/>
            <w:gridSpan w:val="2"/>
            <w:tcBorders>
              <w:top w:val="nil"/>
              <w:left w:val="nil"/>
              <w:bottom w:val="single" w:sz="4" w:space="0" w:color="auto"/>
              <w:right w:val="nil"/>
            </w:tcBorders>
            <w:shd w:val="clear" w:color="auto" w:fill="auto"/>
            <w:vAlign w:val="center"/>
          </w:tcPr>
          <w:p w14:paraId="528F74E0" w14:textId="77777777" w:rsidR="00787637" w:rsidRPr="00C20F4D" w:rsidRDefault="00787637" w:rsidP="00E42CF1">
            <w:pPr>
              <w:rPr>
                <w:rFonts w:ascii="Calibri" w:hAnsi="Calibri" w:cs="Calibri"/>
              </w:rPr>
            </w:pPr>
          </w:p>
        </w:tc>
        <w:tc>
          <w:tcPr>
            <w:tcW w:w="2998" w:type="dxa"/>
            <w:tcBorders>
              <w:top w:val="nil"/>
              <w:left w:val="nil"/>
              <w:bottom w:val="single" w:sz="4" w:space="0" w:color="auto"/>
              <w:right w:val="nil"/>
            </w:tcBorders>
          </w:tcPr>
          <w:p w14:paraId="39767EC3" w14:textId="77777777" w:rsidR="00787637" w:rsidRPr="00C20F4D" w:rsidRDefault="00787637" w:rsidP="00E42CF1">
            <w:pPr>
              <w:rPr>
                <w:rFonts w:ascii="Calibri" w:hAnsi="Calibri" w:cs="Calibri"/>
              </w:rPr>
            </w:pPr>
          </w:p>
        </w:tc>
      </w:tr>
      <w:tr w:rsidR="00787637" w:rsidRPr="00C20F4D" w14:paraId="4B78D993" w14:textId="11E9E0ED" w:rsidTr="002C084A">
        <w:trPr>
          <w:trHeight w:val="330"/>
        </w:trPr>
        <w:tc>
          <w:tcPr>
            <w:tcW w:w="2858" w:type="dxa"/>
            <w:tcBorders>
              <w:top w:val="nil"/>
              <w:left w:val="nil"/>
              <w:bottom w:val="single" w:sz="4" w:space="0" w:color="auto"/>
              <w:right w:val="nil"/>
            </w:tcBorders>
            <w:shd w:val="clear" w:color="000000" w:fill="FFFF00"/>
            <w:vAlign w:val="center"/>
            <w:hideMark/>
          </w:tcPr>
          <w:p w14:paraId="24E0B0C0" w14:textId="220CACED" w:rsidR="00787637" w:rsidRPr="00C20F4D" w:rsidRDefault="00A85BDE" w:rsidP="001832DE">
            <w:pPr>
              <w:widowControl/>
              <w:autoSpaceDE/>
              <w:autoSpaceDN/>
              <w:rPr>
                <w:rFonts w:ascii="Calibri" w:hAnsi="Calibri" w:cs="Calibri"/>
              </w:rPr>
            </w:pPr>
            <w:r w:rsidRPr="00C20F4D">
              <w:rPr>
                <w:rFonts w:ascii="Calibri" w:hAnsi="Calibri" w:cs="Calibri"/>
                <w:color w:val="000000"/>
              </w:rPr>
              <w:t>Nazwa</w:t>
            </w:r>
            <w:r w:rsidRPr="00C20F4D">
              <w:rPr>
                <w:rFonts w:ascii="Calibri" w:hAnsi="Calibri" w:cs="Calibri"/>
              </w:rPr>
              <w:t xml:space="preserve"> </w:t>
            </w:r>
          </w:p>
        </w:tc>
        <w:tc>
          <w:tcPr>
            <w:tcW w:w="3524" w:type="dxa"/>
            <w:tcBorders>
              <w:top w:val="nil"/>
              <w:left w:val="single" w:sz="4" w:space="0" w:color="auto"/>
              <w:bottom w:val="single" w:sz="4" w:space="0" w:color="auto"/>
              <w:right w:val="single" w:sz="4" w:space="0" w:color="auto"/>
            </w:tcBorders>
            <w:shd w:val="clear" w:color="000000" w:fill="FFFF00"/>
            <w:vAlign w:val="center"/>
            <w:hideMark/>
          </w:tcPr>
          <w:p w14:paraId="5AE983F9" w14:textId="1645B68C" w:rsidR="00787637" w:rsidRPr="00C20F4D" w:rsidRDefault="00A85BDE" w:rsidP="00E42CF1">
            <w:pPr>
              <w:rPr>
                <w:rFonts w:ascii="Calibri" w:hAnsi="Calibri" w:cs="Calibri"/>
              </w:rPr>
            </w:pPr>
            <w:r w:rsidRPr="00C20F4D">
              <w:rPr>
                <w:rFonts w:ascii="Calibri" w:hAnsi="Calibri" w:cs="Calibri"/>
                <w:color w:val="000000"/>
              </w:rPr>
              <w:t>Access Point WIFI 2,4Ghz i 5Ghz</w:t>
            </w:r>
            <w:r w:rsidR="005821A6">
              <w:rPr>
                <w:rFonts w:ascii="Calibri" w:hAnsi="Calibri" w:cs="Calibri"/>
                <w:color w:val="000000"/>
              </w:rPr>
              <w:t>.</w:t>
            </w:r>
            <w:r>
              <w:rPr>
                <w:rFonts w:ascii="Calibri" w:hAnsi="Calibri" w:cs="Calibri"/>
                <w:color w:val="000000"/>
              </w:rPr>
              <w:t xml:space="preserve"> </w:t>
            </w:r>
            <w:r w:rsidR="005821A6" w:rsidRPr="005821A6">
              <w:rPr>
                <w:rFonts w:ascii="Calibri" w:hAnsi="Calibri" w:cs="Calibri"/>
                <w:color w:val="000000"/>
              </w:rPr>
              <w:t>Zgodny z poniższymi wymaganiami minimalnymi</w:t>
            </w:r>
            <w:r w:rsidR="005821A6">
              <w:rPr>
                <w:rFonts w:ascii="Calibri" w:hAnsi="Calibri" w:cs="Calibri"/>
                <w:color w:val="000000"/>
              </w:rPr>
              <w:t>:</w:t>
            </w:r>
            <w:r w:rsidR="005821A6" w:rsidRPr="005821A6">
              <w:rPr>
                <w:rFonts w:ascii="Calibri" w:hAnsi="Calibri" w:cs="Calibri"/>
                <w:color w:val="000000"/>
              </w:rPr>
              <w:t xml:space="preserve"> </w:t>
            </w:r>
          </w:p>
        </w:tc>
        <w:tc>
          <w:tcPr>
            <w:tcW w:w="2998" w:type="dxa"/>
            <w:tcBorders>
              <w:top w:val="nil"/>
              <w:left w:val="single" w:sz="4" w:space="0" w:color="auto"/>
              <w:bottom w:val="single" w:sz="4" w:space="0" w:color="auto"/>
              <w:right w:val="single" w:sz="4" w:space="0" w:color="auto"/>
            </w:tcBorders>
            <w:shd w:val="clear" w:color="000000" w:fill="FFFF00"/>
          </w:tcPr>
          <w:p w14:paraId="54668EA8" w14:textId="2227E809" w:rsidR="00787637" w:rsidRPr="00C20F4D" w:rsidRDefault="00787637" w:rsidP="00E42CF1">
            <w:pPr>
              <w:rPr>
                <w:rFonts w:ascii="Calibri" w:hAnsi="Calibri" w:cs="Calibri"/>
              </w:rPr>
            </w:pPr>
            <w:r w:rsidRPr="00B752D8">
              <w:rPr>
                <w:rFonts w:ascii="Calibri" w:hAnsi="Calibri" w:cs="Calibri"/>
                <w:b/>
                <w:bCs/>
                <w:color w:val="000000"/>
                <w:sz w:val="20"/>
                <w:szCs w:val="20"/>
              </w:rPr>
              <w:t>Faktyczne parametry oferowanego sprzętu, zgodnie z informacjami producentów sprzętu udostępnianymi na stronach internetowych</w:t>
            </w:r>
          </w:p>
        </w:tc>
      </w:tr>
      <w:tr w:rsidR="00787637" w:rsidRPr="00C20F4D" w14:paraId="34C5E3DB" w14:textId="7D7BA376" w:rsidTr="002C084A">
        <w:trPr>
          <w:trHeight w:val="300"/>
        </w:trPr>
        <w:tc>
          <w:tcPr>
            <w:tcW w:w="2858" w:type="dxa"/>
            <w:tcBorders>
              <w:top w:val="nil"/>
              <w:left w:val="single" w:sz="4" w:space="0" w:color="auto"/>
              <w:bottom w:val="single" w:sz="4" w:space="0" w:color="auto"/>
              <w:right w:val="single" w:sz="4" w:space="0" w:color="auto"/>
            </w:tcBorders>
            <w:shd w:val="clear" w:color="000000" w:fill="FFFF00"/>
            <w:vAlign w:val="center"/>
            <w:hideMark/>
          </w:tcPr>
          <w:p w14:paraId="763FA860" w14:textId="5B52B24C" w:rsidR="00787637" w:rsidRPr="00C20F4D" w:rsidRDefault="00A85BDE" w:rsidP="00E42CF1">
            <w:pPr>
              <w:rPr>
                <w:rFonts w:ascii="Calibri" w:hAnsi="Calibri" w:cs="Calibri"/>
                <w:color w:val="000000"/>
              </w:rPr>
            </w:pPr>
            <w:r>
              <w:rPr>
                <w:rFonts w:ascii="Calibri" w:hAnsi="Calibri" w:cs="Calibri"/>
                <w:color w:val="000000"/>
              </w:rPr>
              <w:t>Ilość</w:t>
            </w:r>
          </w:p>
        </w:tc>
        <w:tc>
          <w:tcPr>
            <w:tcW w:w="3524" w:type="dxa"/>
            <w:tcBorders>
              <w:top w:val="nil"/>
              <w:left w:val="nil"/>
              <w:bottom w:val="single" w:sz="4" w:space="0" w:color="auto"/>
              <w:right w:val="single" w:sz="4" w:space="0" w:color="auto"/>
            </w:tcBorders>
            <w:shd w:val="clear" w:color="000000" w:fill="FFFF00"/>
            <w:vAlign w:val="center"/>
            <w:hideMark/>
          </w:tcPr>
          <w:p w14:paraId="032B7220" w14:textId="0878CDB4" w:rsidR="00787637" w:rsidRPr="00C20F4D" w:rsidRDefault="00A85BDE" w:rsidP="00E42CF1">
            <w:pPr>
              <w:rPr>
                <w:rFonts w:ascii="Calibri" w:hAnsi="Calibri" w:cs="Calibri"/>
                <w:color w:val="000000"/>
              </w:rPr>
            </w:pPr>
            <w:r w:rsidRPr="00C20F4D">
              <w:rPr>
                <w:rFonts w:ascii="Calibri" w:hAnsi="Calibri" w:cs="Calibri"/>
              </w:rPr>
              <w:t>3 sztuki</w:t>
            </w:r>
            <w:r w:rsidRPr="00C20F4D">
              <w:rPr>
                <w:rFonts w:ascii="Calibri" w:hAnsi="Calibri" w:cs="Calibri"/>
                <w:color w:val="000000"/>
              </w:rPr>
              <w:t xml:space="preserve"> </w:t>
            </w:r>
          </w:p>
        </w:tc>
        <w:tc>
          <w:tcPr>
            <w:tcW w:w="2998" w:type="dxa"/>
            <w:tcBorders>
              <w:top w:val="nil"/>
              <w:left w:val="nil"/>
              <w:bottom w:val="single" w:sz="4" w:space="0" w:color="auto"/>
              <w:right w:val="single" w:sz="4" w:space="0" w:color="auto"/>
            </w:tcBorders>
            <w:shd w:val="clear" w:color="000000" w:fill="FFFF00"/>
          </w:tcPr>
          <w:p w14:paraId="0B3ADD4E" w14:textId="77777777" w:rsidR="00787637" w:rsidRPr="00C20F4D" w:rsidRDefault="00787637" w:rsidP="00E42CF1">
            <w:pPr>
              <w:rPr>
                <w:rFonts w:ascii="Calibri" w:hAnsi="Calibri" w:cs="Calibri"/>
                <w:color w:val="000000"/>
              </w:rPr>
            </w:pPr>
          </w:p>
        </w:tc>
      </w:tr>
      <w:tr w:rsidR="00787637" w:rsidRPr="00C20F4D" w14:paraId="7129A335" w14:textId="6C48C17D" w:rsidTr="002C084A">
        <w:trPr>
          <w:trHeight w:val="300"/>
        </w:trPr>
        <w:tc>
          <w:tcPr>
            <w:tcW w:w="2858" w:type="dxa"/>
            <w:tcBorders>
              <w:top w:val="nil"/>
              <w:left w:val="single" w:sz="4" w:space="0" w:color="auto"/>
              <w:bottom w:val="single" w:sz="4" w:space="0" w:color="auto"/>
              <w:right w:val="single" w:sz="4" w:space="0" w:color="auto"/>
            </w:tcBorders>
            <w:shd w:val="clear" w:color="auto" w:fill="auto"/>
            <w:vAlign w:val="center"/>
            <w:hideMark/>
          </w:tcPr>
          <w:p w14:paraId="26C3252D" w14:textId="77777777" w:rsidR="00787637" w:rsidRPr="00C20F4D" w:rsidRDefault="00787637" w:rsidP="00E42CF1">
            <w:pPr>
              <w:rPr>
                <w:rFonts w:ascii="Calibri" w:hAnsi="Calibri" w:cs="Calibri"/>
                <w:color w:val="000000"/>
              </w:rPr>
            </w:pPr>
            <w:r w:rsidRPr="00C20F4D">
              <w:rPr>
                <w:rFonts w:ascii="Calibri" w:hAnsi="Calibri" w:cs="Calibri"/>
                <w:color w:val="000000"/>
              </w:rPr>
              <w:t>Częstotliwość pracy</w:t>
            </w:r>
          </w:p>
        </w:tc>
        <w:tc>
          <w:tcPr>
            <w:tcW w:w="3524" w:type="dxa"/>
            <w:tcBorders>
              <w:top w:val="nil"/>
              <w:left w:val="nil"/>
              <w:bottom w:val="single" w:sz="4" w:space="0" w:color="auto"/>
              <w:right w:val="single" w:sz="4" w:space="0" w:color="auto"/>
            </w:tcBorders>
            <w:shd w:val="clear" w:color="auto" w:fill="auto"/>
            <w:vAlign w:val="center"/>
            <w:hideMark/>
          </w:tcPr>
          <w:p w14:paraId="2775E6F2" w14:textId="77777777" w:rsidR="00787637" w:rsidRPr="00C20F4D" w:rsidRDefault="00787637" w:rsidP="00E42CF1">
            <w:pPr>
              <w:rPr>
                <w:rFonts w:ascii="Calibri" w:hAnsi="Calibri" w:cs="Calibri"/>
                <w:color w:val="000000"/>
              </w:rPr>
            </w:pPr>
            <w:r w:rsidRPr="00C20F4D">
              <w:rPr>
                <w:rFonts w:ascii="Calibri" w:hAnsi="Calibri" w:cs="Calibri"/>
                <w:color w:val="000000"/>
              </w:rPr>
              <w:t>2,4 GHz, 5 GHz</w:t>
            </w:r>
          </w:p>
        </w:tc>
        <w:tc>
          <w:tcPr>
            <w:tcW w:w="2998" w:type="dxa"/>
            <w:tcBorders>
              <w:top w:val="nil"/>
              <w:left w:val="nil"/>
              <w:bottom w:val="single" w:sz="4" w:space="0" w:color="auto"/>
              <w:right w:val="single" w:sz="4" w:space="0" w:color="auto"/>
            </w:tcBorders>
          </w:tcPr>
          <w:p w14:paraId="3E33D58A" w14:textId="77777777" w:rsidR="00787637" w:rsidRPr="00C20F4D" w:rsidRDefault="00787637" w:rsidP="00E42CF1">
            <w:pPr>
              <w:rPr>
                <w:rFonts w:ascii="Calibri" w:hAnsi="Calibri" w:cs="Calibri"/>
                <w:color w:val="000000"/>
              </w:rPr>
            </w:pPr>
          </w:p>
        </w:tc>
      </w:tr>
      <w:tr w:rsidR="00787637" w:rsidRPr="00C20F4D" w14:paraId="3E43A741" w14:textId="6593F628" w:rsidTr="002C084A">
        <w:trPr>
          <w:trHeight w:val="300"/>
        </w:trPr>
        <w:tc>
          <w:tcPr>
            <w:tcW w:w="2858" w:type="dxa"/>
            <w:tcBorders>
              <w:top w:val="nil"/>
              <w:left w:val="single" w:sz="4" w:space="0" w:color="auto"/>
              <w:bottom w:val="single" w:sz="4" w:space="0" w:color="auto"/>
              <w:right w:val="single" w:sz="4" w:space="0" w:color="auto"/>
            </w:tcBorders>
            <w:shd w:val="clear" w:color="auto" w:fill="auto"/>
            <w:vAlign w:val="center"/>
            <w:hideMark/>
          </w:tcPr>
          <w:p w14:paraId="65672B87" w14:textId="77777777" w:rsidR="00787637" w:rsidRPr="00C20F4D" w:rsidRDefault="00787637" w:rsidP="00E42CF1">
            <w:pPr>
              <w:rPr>
                <w:rFonts w:ascii="Calibri" w:hAnsi="Calibri" w:cs="Calibri"/>
                <w:color w:val="000000"/>
              </w:rPr>
            </w:pPr>
            <w:r w:rsidRPr="00C20F4D">
              <w:rPr>
                <w:rFonts w:ascii="Calibri" w:hAnsi="Calibri" w:cs="Calibri"/>
                <w:color w:val="000000"/>
              </w:rPr>
              <w:t>Standard</w:t>
            </w:r>
          </w:p>
        </w:tc>
        <w:tc>
          <w:tcPr>
            <w:tcW w:w="3524" w:type="dxa"/>
            <w:tcBorders>
              <w:top w:val="nil"/>
              <w:left w:val="nil"/>
              <w:bottom w:val="single" w:sz="4" w:space="0" w:color="auto"/>
              <w:right w:val="single" w:sz="4" w:space="0" w:color="auto"/>
            </w:tcBorders>
            <w:shd w:val="clear" w:color="auto" w:fill="auto"/>
            <w:vAlign w:val="center"/>
            <w:hideMark/>
          </w:tcPr>
          <w:p w14:paraId="41FDBCE0" w14:textId="77777777" w:rsidR="00787637" w:rsidRPr="00C20F4D" w:rsidRDefault="00787637" w:rsidP="00E42CF1">
            <w:pPr>
              <w:rPr>
                <w:rFonts w:ascii="Calibri" w:hAnsi="Calibri" w:cs="Calibri"/>
                <w:color w:val="000000"/>
              </w:rPr>
            </w:pPr>
            <w:r w:rsidRPr="00C20F4D">
              <w:rPr>
                <w:rFonts w:ascii="Calibri" w:hAnsi="Calibri" w:cs="Calibri"/>
                <w:color w:val="000000"/>
              </w:rPr>
              <w:t>Wi-Fi 5 (802.11 a/b/g/n/</w:t>
            </w:r>
            <w:proofErr w:type="spellStart"/>
            <w:r w:rsidRPr="00C20F4D">
              <w:rPr>
                <w:rFonts w:ascii="Calibri" w:hAnsi="Calibri" w:cs="Calibri"/>
                <w:color w:val="000000"/>
              </w:rPr>
              <w:t>ac</w:t>
            </w:r>
            <w:proofErr w:type="spellEnd"/>
            <w:r w:rsidRPr="00C20F4D">
              <w:rPr>
                <w:rFonts w:ascii="Calibri" w:hAnsi="Calibri" w:cs="Calibri"/>
                <w:color w:val="000000"/>
              </w:rPr>
              <w:t>)</w:t>
            </w:r>
          </w:p>
        </w:tc>
        <w:tc>
          <w:tcPr>
            <w:tcW w:w="2998" w:type="dxa"/>
            <w:tcBorders>
              <w:top w:val="nil"/>
              <w:left w:val="nil"/>
              <w:bottom w:val="single" w:sz="4" w:space="0" w:color="auto"/>
              <w:right w:val="single" w:sz="4" w:space="0" w:color="auto"/>
            </w:tcBorders>
          </w:tcPr>
          <w:p w14:paraId="7857535D" w14:textId="77777777" w:rsidR="00787637" w:rsidRPr="00C20F4D" w:rsidRDefault="00787637" w:rsidP="00E42CF1">
            <w:pPr>
              <w:rPr>
                <w:rFonts w:ascii="Calibri" w:hAnsi="Calibri" w:cs="Calibri"/>
                <w:color w:val="000000"/>
              </w:rPr>
            </w:pPr>
          </w:p>
        </w:tc>
      </w:tr>
      <w:tr w:rsidR="00787637" w:rsidRPr="00C20F4D" w14:paraId="4C790C7C" w14:textId="49261A22" w:rsidTr="002C084A">
        <w:trPr>
          <w:trHeight w:val="300"/>
        </w:trPr>
        <w:tc>
          <w:tcPr>
            <w:tcW w:w="2858" w:type="dxa"/>
            <w:tcBorders>
              <w:top w:val="nil"/>
              <w:left w:val="single" w:sz="4" w:space="0" w:color="auto"/>
              <w:bottom w:val="single" w:sz="4" w:space="0" w:color="auto"/>
              <w:right w:val="single" w:sz="4" w:space="0" w:color="auto"/>
            </w:tcBorders>
            <w:shd w:val="clear" w:color="auto" w:fill="auto"/>
            <w:vAlign w:val="center"/>
            <w:hideMark/>
          </w:tcPr>
          <w:p w14:paraId="44744633" w14:textId="77777777" w:rsidR="00787637" w:rsidRPr="00C20F4D" w:rsidRDefault="00787637" w:rsidP="00E42CF1">
            <w:pPr>
              <w:rPr>
                <w:rFonts w:ascii="Calibri" w:hAnsi="Calibri" w:cs="Calibri"/>
                <w:color w:val="000000"/>
              </w:rPr>
            </w:pPr>
            <w:r w:rsidRPr="00C20F4D">
              <w:rPr>
                <w:rFonts w:ascii="Calibri" w:hAnsi="Calibri" w:cs="Calibri"/>
                <w:color w:val="000000"/>
              </w:rPr>
              <w:t>Prędkość transmisji</w:t>
            </w:r>
          </w:p>
        </w:tc>
        <w:tc>
          <w:tcPr>
            <w:tcW w:w="3524" w:type="dxa"/>
            <w:tcBorders>
              <w:top w:val="nil"/>
              <w:left w:val="nil"/>
              <w:bottom w:val="single" w:sz="4" w:space="0" w:color="auto"/>
              <w:right w:val="single" w:sz="4" w:space="0" w:color="auto"/>
            </w:tcBorders>
            <w:shd w:val="clear" w:color="auto" w:fill="auto"/>
            <w:vAlign w:val="center"/>
            <w:hideMark/>
          </w:tcPr>
          <w:p w14:paraId="3BB5E759" w14:textId="77777777" w:rsidR="00787637" w:rsidRPr="00C20F4D" w:rsidRDefault="00787637" w:rsidP="00E42CF1">
            <w:pPr>
              <w:rPr>
                <w:rFonts w:ascii="Calibri" w:hAnsi="Calibri" w:cs="Calibri"/>
                <w:color w:val="000000"/>
              </w:rPr>
            </w:pPr>
            <w:r w:rsidRPr="00C20F4D">
              <w:rPr>
                <w:rFonts w:ascii="Calibri" w:hAnsi="Calibri" w:cs="Calibri"/>
                <w:color w:val="000000"/>
              </w:rPr>
              <w:t xml:space="preserve"> do 1200 </w:t>
            </w:r>
            <w:proofErr w:type="spellStart"/>
            <w:r w:rsidRPr="00C20F4D">
              <w:rPr>
                <w:rFonts w:ascii="Calibri" w:hAnsi="Calibri" w:cs="Calibri"/>
                <w:color w:val="000000"/>
              </w:rPr>
              <w:t>Mb</w:t>
            </w:r>
            <w:proofErr w:type="spellEnd"/>
            <w:r w:rsidRPr="00C20F4D">
              <w:rPr>
                <w:rFonts w:ascii="Calibri" w:hAnsi="Calibri" w:cs="Calibri"/>
                <w:color w:val="000000"/>
              </w:rPr>
              <w:t>/s</w:t>
            </w:r>
          </w:p>
        </w:tc>
        <w:tc>
          <w:tcPr>
            <w:tcW w:w="2998" w:type="dxa"/>
            <w:tcBorders>
              <w:top w:val="nil"/>
              <w:left w:val="nil"/>
              <w:bottom w:val="single" w:sz="4" w:space="0" w:color="auto"/>
              <w:right w:val="single" w:sz="4" w:space="0" w:color="auto"/>
            </w:tcBorders>
          </w:tcPr>
          <w:p w14:paraId="55C57439" w14:textId="77777777" w:rsidR="00787637" w:rsidRPr="00C20F4D" w:rsidRDefault="00787637" w:rsidP="00E42CF1">
            <w:pPr>
              <w:rPr>
                <w:rFonts w:ascii="Calibri" w:hAnsi="Calibri" w:cs="Calibri"/>
                <w:color w:val="000000"/>
              </w:rPr>
            </w:pPr>
          </w:p>
        </w:tc>
      </w:tr>
      <w:tr w:rsidR="00787637" w:rsidRPr="00C20F4D" w14:paraId="609BBBB7" w14:textId="1308A1CD" w:rsidTr="002C084A">
        <w:trPr>
          <w:trHeight w:val="300"/>
        </w:trPr>
        <w:tc>
          <w:tcPr>
            <w:tcW w:w="2858" w:type="dxa"/>
            <w:tcBorders>
              <w:top w:val="nil"/>
              <w:left w:val="single" w:sz="4" w:space="0" w:color="auto"/>
              <w:bottom w:val="single" w:sz="4" w:space="0" w:color="auto"/>
              <w:right w:val="single" w:sz="4" w:space="0" w:color="auto"/>
            </w:tcBorders>
            <w:shd w:val="clear" w:color="auto" w:fill="auto"/>
            <w:vAlign w:val="center"/>
            <w:hideMark/>
          </w:tcPr>
          <w:p w14:paraId="5AE0D201" w14:textId="77777777" w:rsidR="00787637" w:rsidRPr="00C20F4D" w:rsidRDefault="00787637" w:rsidP="00E42CF1">
            <w:pPr>
              <w:rPr>
                <w:rFonts w:ascii="Calibri" w:hAnsi="Calibri" w:cs="Calibri"/>
                <w:color w:val="000000"/>
              </w:rPr>
            </w:pPr>
            <w:r w:rsidRPr="00C20F4D">
              <w:rPr>
                <w:rFonts w:ascii="Calibri" w:hAnsi="Calibri" w:cs="Calibri"/>
                <w:color w:val="000000"/>
              </w:rPr>
              <w:t>Rodzaje wejść/wyjść</w:t>
            </w:r>
          </w:p>
        </w:tc>
        <w:tc>
          <w:tcPr>
            <w:tcW w:w="3524" w:type="dxa"/>
            <w:tcBorders>
              <w:top w:val="nil"/>
              <w:left w:val="nil"/>
              <w:bottom w:val="single" w:sz="4" w:space="0" w:color="auto"/>
              <w:right w:val="single" w:sz="4" w:space="0" w:color="auto"/>
            </w:tcBorders>
            <w:shd w:val="clear" w:color="auto" w:fill="auto"/>
            <w:vAlign w:val="center"/>
            <w:hideMark/>
          </w:tcPr>
          <w:p w14:paraId="7DE54BD9" w14:textId="77777777" w:rsidR="00787637" w:rsidRPr="00C20F4D" w:rsidRDefault="00787637" w:rsidP="00E42CF1">
            <w:pPr>
              <w:rPr>
                <w:rFonts w:ascii="Calibri" w:hAnsi="Calibri" w:cs="Calibri"/>
                <w:color w:val="000000"/>
              </w:rPr>
            </w:pPr>
            <w:r w:rsidRPr="00C20F4D">
              <w:rPr>
                <w:rFonts w:ascii="Calibri" w:hAnsi="Calibri" w:cs="Calibri"/>
                <w:color w:val="000000"/>
              </w:rPr>
              <w:t>Ethernet RJ45, 1000Mbits</w:t>
            </w:r>
          </w:p>
        </w:tc>
        <w:tc>
          <w:tcPr>
            <w:tcW w:w="2998" w:type="dxa"/>
            <w:tcBorders>
              <w:top w:val="nil"/>
              <w:left w:val="nil"/>
              <w:bottom w:val="single" w:sz="4" w:space="0" w:color="auto"/>
              <w:right w:val="single" w:sz="4" w:space="0" w:color="auto"/>
            </w:tcBorders>
          </w:tcPr>
          <w:p w14:paraId="4D33E8F3" w14:textId="77777777" w:rsidR="00787637" w:rsidRPr="00C20F4D" w:rsidRDefault="00787637" w:rsidP="00E42CF1">
            <w:pPr>
              <w:rPr>
                <w:rFonts w:ascii="Calibri" w:hAnsi="Calibri" w:cs="Calibri"/>
                <w:color w:val="000000"/>
              </w:rPr>
            </w:pPr>
          </w:p>
        </w:tc>
      </w:tr>
      <w:tr w:rsidR="00787637" w:rsidRPr="00C20F4D" w14:paraId="7BB35144" w14:textId="5B7C83F3" w:rsidTr="002C084A">
        <w:trPr>
          <w:trHeight w:val="300"/>
        </w:trPr>
        <w:tc>
          <w:tcPr>
            <w:tcW w:w="2858" w:type="dxa"/>
            <w:tcBorders>
              <w:top w:val="nil"/>
              <w:left w:val="single" w:sz="4" w:space="0" w:color="auto"/>
              <w:bottom w:val="single" w:sz="4" w:space="0" w:color="auto"/>
              <w:right w:val="single" w:sz="4" w:space="0" w:color="auto"/>
            </w:tcBorders>
            <w:shd w:val="clear" w:color="auto" w:fill="auto"/>
            <w:vAlign w:val="bottom"/>
            <w:hideMark/>
          </w:tcPr>
          <w:p w14:paraId="517D4D4C" w14:textId="77777777" w:rsidR="00787637" w:rsidRPr="00C20F4D" w:rsidRDefault="00787637" w:rsidP="00E42CF1">
            <w:pPr>
              <w:rPr>
                <w:rFonts w:ascii="Calibri" w:hAnsi="Calibri" w:cs="Calibri"/>
                <w:color w:val="000000"/>
              </w:rPr>
            </w:pPr>
            <w:r w:rsidRPr="00C20F4D">
              <w:rPr>
                <w:rFonts w:ascii="Calibri" w:hAnsi="Calibri" w:cs="Calibri"/>
                <w:color w:val="000000"/>
              </w:rPr>
              <w:t>Antena</w:t>
            </w:r>
          </w:p>
        </w:tc>
        <w:tc>
          <w:tcPr>
            <w:tcW w:w="3524" w:type="dxa"/>
            <w:tcBorders>
              <w:top w:val="nil"/>
              <w:left w:val="nil"/>
              <w:bottom w:val="single" w:sz="4" w:space="0" w:color="auto"/>
              <w:right w:val="single" w:sz="4" w:space="0" w:color="auto"/>
            </w:tcBorders>
            <w:shd w:val="clear" w:color="auto" w:fill="auto"/>
            <w:vAlign w:val="center"/>
            <w:hideMark/>
          </w:tcPr>
          <w:p w14:paraId="4F0B3313" w14:textId="77777777" w:rsidR="00787637" w:rsidRPr="00C20F4D" w:rsidRDefault="00787637" w:rsidP="00E42CF1">
            <w:pPr>
              <w:rPr>
                <w:rFonts w:ascii="Calibri" w:hAnsi="Calibri" w:cs="Calibri"/>
                <w:color w:val="000000"/>
              </w:rPr>
            </w:pPr>
            <w:r w:rsidRPr="00C20F4D">
              <w:rPr>
                <w:rFonts w:ascii="Calibri" w:hAnsi="Calibri" w:cs="Calibri"/>
                <w:color w:val="000000"/>
              </w:rPr>
              <w:t>Tak</w:t>
            </w:r>
          </w:p>
        </w:tc>
        <w:tc>
          <w:tcPr>
            <w:tcW w:w="2998" w:type="dxa"/>
            <w:tcBorders>
              <w:top w:val="nil"/>
              <w:left w:val="nil"/>
              <w:bottom w:val="single" w:sz="4" w:space="0" w:color="auto"/>
              <w:right w:val="single" w:sz="4" w:space="0" w:color="auto"/>
            </w:tcBorders>
          </w:tcPr>
          <w:p w14:paraId="52DEDAAA" w14:textId="77777777" w:rsidR="00787637" w:rsidRPr="00C20F4D" w:rsidRDefault="00787637" w:rsidP="00E42CF1">
            <w:pPr>
              <w:rPr>
                <w:rFonts w:ascii="Calibri" w:hAnsi="Calibri" w:cs="Calibri"/>
                <w:color w:val="000000"/>
              </w:rPr>
            </w:pPr>
          </w:p>
        </w:tc>
      </w:tr>
      <w:tr w:rsidR="00787637" w:rsidRPr="00C20F4D" w14:paraId="50FE2BFB" w14:textId="4A77A059" w:rsidTr="002C084A">
        <w:trPr>
          <w:trHeight w:val="300"/>
        </w:trPr>
        <w:tc>
          <w:tcPr>
            <w:tcW w:w="2858" w:type="dxa"/>
            <w:tcBorders>
              <w:top w:val="nil"/>
              <w:left w:val="single" w:sz="4" w:space="0" w:color="auto"/>
              <w:bottom w:val="single" w:sz="4" w:space="0" w:color="auto"/>
              <w:right w:val="single" w:sz="4" w:space="0" w:color="auto"/>
            </w:tcBorders>
            <w:shd w:val="clear" w:color="auto" w:fill="auto"/>
            <w:vAlign w:val="center"/>
            <w:hideMark/>
          </w:tcPr>
          <w:p w14:paraId="29419717" w14:textId="77777777" w:rsidR="00787637" w:rsidRPr="00C20F4D" w:rsidRDefault="00787637" w:rsidP="00E42CF1">
            <w:pPr>
              <w:rPr>
                <w:rFonts w:ascii="Calibri" w:hAnsi="Calibri" w:cs="Calibri"/>
                <w:color w:val="000000"/>
              </w:rPr>
            </w:pPr>
            <w:r w:rsidRPr="00C20F4D">
              <w:rPr>
                <w:rFonts w:ascii="Calibri" w:hAnsi="Calibri" w:cs="Calibri"/>
                <w:color w:val="000000"/>
              </w:rPr>
              <w:t>Prędkość transmisji bezprzewodowej</w:t>
            </w:r>
          </w:p>
        </w:tc>
        <w:tc>
          <w:tcPr>
            <w:tcW w:w="3524" w:type="dxa"/>
            <w:tcBorders>
              <w:top w:val="nil"/>
              <w:left w:val="nil"/>
              <w:bottom w:val="single" w:sz="4" w:space="0" w:color="auto"/>
              <w:right w:val="single" w:sz="4" w:space="0" w:color="auto"/>
            </w:tcBorders>
            <w:shd w:val="clear" w:color="auto" w:fill="auto"/>
            <w:vAlign w:val="center"/>
            <w:hideMark/>
          </w:tcPr>
          <w:p w14:paraId="544E0AB9" w14:textId="77777777" w:rsidR="00787637" w:rsidRPr="00C20F4D" w:rsidRDefault="00787637" w:rsidP="00E42CF1">
            <w:pPr>
              <w:rPr>
                <w:rFonts w:ascii="Calibri" w:hAnsi="Calibri" w:cs="Calibri"/>
                <w:color w:val="000000"/>
              </w:rPr>
            </w:pPr>
            <w:r w:rsidRPr="00C20F4D">
              <w:rPr>
                <w:rFonts w:ascii="Calibri" w:hAnsi="Calibri" w:cs="Calibri"/>
                <w:color w:val="000000"/>
              </w:rPr>
              <w:t>1000Mb/s</w:t>
            </w:r>
          </w:p>
        </w:tc>
        <w:tc>
          <w:tcPr>
            <w:tcW w:w="2998" w:type="dxa"/>
            <w:tcBorders>
              <w:top w:val="nil"/>
              <w:left w:val="nil"/>
              <w:bottom w:val="single" w:sz="4" w:space="0" w:color="auto"/>
              <w:right w:val="single" w:sz="4" w:space="0" w:color="auto"/>
            </w:tcBorders>
          </w:tcPr>
          <w:p w14:paraId="6A4F4215" w14:textId="77777777" w:rsidR="00787637" w:rsidRPr="00C20F4D" w:rsidRDefault="00787637" w:rsidP="00E42CF1">
            <w:pPr>
              <w:rPr>
                <w:rFonts w:ascii="Calibri" w:hAnsi="Calibri" w:cs="Calibri"/>
                <w:color w:val="000000"/>
              </w:rPr>
            </w:pPr>
          </w:p>
        </w:tc>
      </w:tr>
      <w:tr w:rsidR="00787637" w:rsidRPr="00C20F4D" w14:paraId="3E67BC4D" w14:textId="7DA711F7" w:rsidTr="002C084A">
        <w:trPr>
          <w:trHeight w:val="600"/>
        </w:trPr>
        <w:tc>
          <w:tcPr>
            <w:tcW w:w="2858" w:type="dxa"/>
            <w:tcBorders>
              <w:top w:val="nil"/>
              <w:left w:val="single" w:sz="4" w:space="0" w:color="auto"/>
              <w:bottom w:val="single" w:sz="4" w:space="0" w:color="auto"/>
              <w:right w:val="single" w:sz="4" w:space="0" w:color="auto"/>
            </w:tcBorders>
            <w:shd w:val="clear" w:color="auto" w:fill="auto"/>
            <w:vAlign w:val="center"/>
            <w:hideMark/>
          </w:tcPr>
          <w:p w14:paraId="41EA0EAE" w14:textId="77777777" w:rsidR="00787637" w:rsidRPr="00C20F4D" w:rsidRDefault="00787637" w:rsidP="00E42CF1">
            <w:pPr>
              <w:rPr>
                <w:rFonts w:ascii="Calibri" w:hAnsi="Calibri" w:cs="Calibri"/>
                <w:color w:val="000000"/>
              </w:rPr>
            </w:pPr>
            <w:r w:rsidRPr="00C20F4D">
              <w:rPr>
                <w:rFonts w:ascii="Calibri" w:hAnsi="Calibri" w:cs="Calibri"/>
                <w:color w:val="000000"/>
              </w:rPr>
              <w:t>Zabezpieczenia transmisji bezprzewodowej</w:t>
            </w:r>
          </w:p>
        </w:tc>
        <w:tc>
          <w:tcPr>
            <w:tcW w:w="3524" w:type="dxa"/>
            <w:tcBorders>
              <w:top w:val="nil"/>
              <w:left w:val="nil"/>
              <w:bottom w:val="single" w:sz="4" w:space="0" w:color="auto"/>
              <w:right w:val="single" w:sz="4" w:space="0" w:color="auto"/>
            </w:tcBorders>
            <w:shd w:val="clear" w:color="auto" w:fill="auto"/>
            <w:vAlign w:val="center"/>
            <w:hideMark/>
          </w:tcPr>
          <w:p w14:paraId="4B420286" w14:textId="77777777" w:rsidR="00787637" w:rsidRPr="00C20F4D" w:rsidRDefault="00787637" w:rsidP="00E42CF1">
            <w:pPr>
              <w:rPr>
                <w:rFonts w:ascii="Calibri" w:hAnsi="Calibri" w:cs="Calibri"/>
                <w:color w:val="000000"/>
              </w:rPr>
            </w:pPr>
            <w:r w:rsidRPr="00C20F4D">
              <w:rPr>
                <w:rFonts w:ascii="Calibri" w:hAnsi="Calibri" w:cs="Calibri"/>
                <w:color w:val="000000"/>
              </w:rPr>
              <w:t>AES, TKIP, 64/128-bit WEP, WPA-PSK, WPA, WPA2</w:t>
            </w:r>
          </w:p>
        </w:tc>
        <w:tc>
          <w:tcPr>
            <w:tcW w:w="2998" w:type="dxa"/>
            <w:tcBorders>
              <w:top w:val="nil"/>
              <w:left w:val="nil"/>
              <w:bottom w:val="single" w:sz="4" w:space="0" w:color="auto"/>
              <w:right w:val="single" w:sz="4" w:space="0" w:color="auto"/>
            </w:tcBorders>
          </w:tcPr>
          <w:p w14:paraId="0D6937FB" w14:textId="77777777" w:rsidR="00787637" w:rsidRPr="00C20F4D" w:rsidRDefault="00787637" w:rsidP="00E42CF1">
            <w:pPr>
              <w:rPr>
                <w:rFonts w:ascii="Calibri" w:hAnsi="Calibri" w:cs="Calibri"/>
                <w:color w:val="000000"/>
              </w:rPr>
            </w:pPr>
          </w:p>
        </w:tc>
      </w:tr>
      <w:tr w:rsidR="00787637" w:rsidRPr="00C20F4D" w14:paraId="122D23BB" w14:textId="1895466B" w:rsidTr="002C084A">
        <w:trPr>
          <w:trHeight w:val="300"/>
        </w:trPr>
        <w:tc>
          <w:tcPr>
            <w:tcW w:w="2858" w:type="dxa"/>
            <w:tcBorders>
              <w:top w:val="nil"/>
              <w:left w:val="single" w:sz="4" w:space="0" w:color="auto"/>
              <w:bottom w:val="single" w:sz="4" w:space="0" w:color="auto"/>
              <w:right w:val="single" w:sz="4" w:space="0" w:color="auto"/>
            </w:tcBorders>
            <w:shd w:val="clear" w:color="auto" w:fill="auto"/>
            <w:vAlign w:val="bottom"/>
            <w:hideMark/>
          </w:tcPr>
          <w:p w14:paraId="2CAFA5D9" w14:textId="77777777" w:rsidR="00787637" w:rsidRPr="00C20F4D" w:rsidRDefault="00787637" w:rsidP="00E42CF1">
            <w:pPr>
              <w:rPr>
                <w:rFonts w:ascii="Calibri" w:hAnsi="Calibri" w:cs="Calibri"/>
                <w:color w:val="000000"/>
              </w:rPr>
            </w:pPr>
            <w:r w:rsidRPr="00C20F4D">
              <w:rPr>
                <w:rFonts w:ascii="Calibri" w:hAnsi="Calibri" w:cs="Calibri"/>
                <w:color w:val="000000"/>
              </w:rPr>
              <w:t>Zasilanie</w:t>
            </w:r>
          </w:p>
        </w:tc>
        <w:tc>
          <w:tcPr>
            <w:tcW w:w="3524" w:type="dxa"/>
            <w:tcBorders>
              <w:top w:val="nil"/>
              <w:left w:val="nil"/>
              <w:bottom w:val="single" w:sz="4" w:space="0" w:color="auto"/>
              <w:right w:val="single" w:sz="4" w:space="0" w:color="auto"/>
            </w:tcBorders>
            <w:shd w:val="clear" w:color="auto" w:fill="auto"/>
            <w:vAlign w:val="center"/>
            <w:hideMark/>
          </w:tcPr>
          <w:p w14:paraId="697A416F" w14:textId="77777777" w:rsidR="00787637" w:rsidRPr="00C20F4D" w:rsidRDefault="00787637" w:rsidP="00E42CF1">
            <w:pPr>
              <w:rPr>
                <w:rFonts w:ascii="Calibri" w:hAnsi="Calibri" w:cs="Calibri"/>
                <w:color w:val="000000"/>
              </w:rPr>
            </w:pPr>
            <w:proofErr w:type="spellStart"/>
            <w:r w:rsidRPr="00C20F4D">
              <w:rPr>
                <w:rFonts w:ascii="Calibri" w:hAnsi="Calibri" w:cs="Calibri"/>
                <w:color w:val="000000"/>
              </w:rPr>
              <w:t>PoE</w:t>
            </w:r>
            <w:proofErr w:type="spellEnd"/>
          </w:p>
        </w:tc>
        <w:tc>
          <w:tcPr>
            <w:tcW w:w="2998" w:type="dxa"/>
            <w:tcBorders>
              <w:top w:val="nil"/>
              <w:left w:val="nil"/>
              <w:bottom w:val="single" w:sz="4" w:space="0" w:color="auto"/>
              <w:right w:val="single" w:sz="4" w:space="0" w:color="auto"/>
            </w:tcBorders>
          </w:tcPr>
          <w:p w14:paraId="31BB2D1F" w14:textId="77777777" w:rsidR="00787637" w:rsidRPr="00C20F4D" w:rsidRDefault="00787637" w:rsidP="00E42CF1">
            <w:pPr>
              <w:rPr>
                <w:rFonts w:ascii="Calibri" w:hAnsi="Calibri" w:cs="Calibri"/>
                <w:color w:val="000000"/>
              </w:rPr>
            </w:pPr>
          </w:p>
        </w:tc>
      </w:tr>
      <w:tr w:rsidR="00787637" w:rsidRPr="00C20F4D" w14:paraId="735DB602" w14:textId="74BEC537" w:rsidTr="002C084A">
        <w:trPr>
          <w:trHeight w:val="300"/>
        </w:trPr>
        <w:tc>
          <w:tcPr>
            <w:tcW w:w="2858" w:type="dxa"/>
            <w:tcBorders>
              <w:top w:val="nil"/>
              <w:left w:val="single" w:sz="4" w:space="0" w:color="auto"/>
              <w:bottom w:val="single" w:sz="4" w:space="0" w:color="auto"/>
              <w:right w:val="single" w:sz="4" w:space="0" w:color="auto"/>
            </w:tcBorders>
            <w:shd w:val="clear" w:color="auto" w:fill="auto"/>
            <w:vAlign w:val="center"/>
            <w:hideMark/>
          </w:tcPr>
          <w:p w14:paraId="68C07FB1" w14:textId="77777777" w:rsidR="00787637" w:rsidRPr="00C20F4D" w:rsidRDefault="00787637" w:rsidP="00E42CF1">
            <w:pPr>
              <w:rPr>
                <w:rFonts w:ascii="Calibri" w:hAnsi="Calibri" w:cs="Calibri"/>
                <w:color w:val="000000"/>
              </w:rPr>
            </w:pPr>
            <w:r w:rsidRPr="00C20F4D">
              <w:rPr>
                <w:rFonts w:ascii="Calibri" w:hAnsi="Calibri" w:cs="Calibri"/>
                <w:color w:val="000000"/>
              </w:rPr>
              <w:t xml:space="preserve">Gwarancja </w:t>
            </w:r>
          </w:p>
        </w:tc>
        <w:tc>
          <w:tcPr>
            <w:tcW w:w="3524" w:type="dxa"/>
            <w:tcBorders>
              <w:top w:val="nil"/>
              <w:left w:val="nil"/>
              <w:bottom w:val="single" w:sz="4" w:space="0" w:color="auto"/>
              <w:right w:val="single" w:sz="4" w:space="0" w:color="auto"/>
            </w:tcBorders>
            <w:shd w:val="clear" w:color="auto" w:fill="auto"/>
            <w:vAlign w:val="center"/>
            <w:hideMark/>
          </w:tcPr>
          <w:p w14:paraId="3BEFA36F" w14:textId="77777777" w:rsidR="00787637" w:rsidRPr="00C20F4D" w:rsidRDefault="00787637" w:rsidP="00E42CF1">
            <w:pPr>
              <w:rPr>
                <w:rFonts w:ascii="Calibri" w:hAnsi="Calibri" w:cs="Calibri"/>
                <w:color w:val="000000"/>
              </w:rPr>
            </w:pPr>
            <w:r w:rsidRPr="00C20F4D">
              <w:rPr>
                <w:rFonts w:ascii="Calibri" w:hAnsi="Calibri" w:cs="Calibri"/>
                <w:color w:val="000000"/>
              </w:rPr>
              <w:t>1 rok</w:t>
            </w:r>
          </w:p>
        </w:tc>
        <w:tc>
          <w:tcPr>
            <w:tcW w:w="2998" w:type="dxa"/>
            <w:tcBorders>
              <w:top w:val="nil"/>
              <w:left w:val="nil"/>
              <w:bottom w:val="single" w:sz="4" w:space="0" w:color="auto"/>
              <w:right w:val="single" w:sz="4" w:space="0" w:color="auto"/>
            </w:tcBorders>
          </w:tcPr>
          <w:p w14:paraId="55A0CFB5" w14:textId="77777777" w:rsidR="00787637" w:rsidRPr="00C20F4D" w:rsidRDefault="00787637" w:rsidP="00E42CF1">
            <w:pPr>
              <w:rPr>
                <w:rFonts w:ascii="Calibri" w:hAnsi="Calibri" w:cs="Calibri"/>
                <w:color w:val="000000"/>
              </w:rPr>
            </w:pPr>
          </w:p>
        </w:tc>
      </w:tr>
      <w:tr w:rsidR="00787637" w:rsidRPr="00C20F4D" w14:paraId="6BEC7333" w14:textId="154D2EFE" w:rsidTr="002C084A">
        <w:trPr>
          <w:trHeight w:val="300"/>
        </w:trPr>
        <w:tc>
          <w:tcPr>
            <w:tcW w:w="2858" w:type="dxa"/>
            <w:tcBorders>
              <w:top w:val="nil"/>
              <w:left w:val="single" w:sz="4" w:space="0" w:color="auto"/>
              <w:bottom w:val="single" w:sz="4" w:space="0" w:color="auto"/>
              <w:right w:val="single" w:sz="4" w:space="0" w:color="auto"/>
            </w:tcBorders>
            <w:shd w:val="clear" w:color="auto" w:fill="auto"/>
            <w:vAlign w:val="center"/>
            <w:hideMark/>
          </w:tcPr>
          <w:p w14:paraId="6D1C5F03" w14:textId="77777777" w:rsidR="00787637" w:rsidRPr="00C20F4D" w:rsidRDefault="00787637" w:rsidP="00E42CF1">
            <w:pPr>
              <w:rPr>
                <w:rFonts w:ascii="Calibri" w:hAnsi="Calibri" w:cs="Calibri"/>
                <w:color w:val="000000"/>
              </w:rPr>
            </w:pPr>
            <w:r w:rsidRPr="00C20F4D">
              <w:rPr>
                <w:rFonts w:ascii="Calibri" w:hAnsi="Calibri" w:cs="Calibri"/>
                <w:color w:val="000000"/>
              </w:rPr>
              <w:t>Dodatkowe akcesoria</w:t>
            </w:r>
          </w:p>
        </w:tc>
        <w:tc>
          <w:tcPr>
            <w:tcW w:w="3524" w:type="dxa"/>
            <w:tcBorders>
              <w:top w:val="nil"/>
              <w:left w:val="nil"/>
              <w:bottom w:val="single" w:sz="4" w:space="0" w:color="auto"/>
              <w:right w:val="single" w:sz="4" w:space="0" w:color="auto"/>
            </w:tcBorders>
            <w:shd w:val="clear" w:color="auto" w:fill="auto"/>
            <w:vAlign w:val="center"/>
            <w:hideMark/>
          </w:tcPr>
          <w:p w14:paraId="7475F2B1" w14:textId="77777777" w:rsidR="00787637" w:rsidRPr="00C20F4D" w:rsidRDefault="00787637" w:rsidP="00E42CF1">
            <w:pPr>
              <w:rPr>
                <w:rFonts w:ascii="Calibri" w:hAnsi="Calibri" w:cs="Calibri"/>
                <w:color w:val="000000"/>
              </w:rPr>
            </w:pPr>
            <w:r w:rsidRPr="00C20F4D">
              <w:rPr>
                <w:rFonts w:ascii="Calibri" w:hAnsi="Calibri" w:cs="Calibri"/>
                <w:color w:val="000000"/>
              </w:rPr>
              <w:t xml:space="preserve">Adapter Gigabit </w:t>
            </w:r>
            <w:proofErr w:type="spellStart"/>
            <w:r w:rsidRPr="00C20F4D">
              <w:rPr>
                <w:rFonts w:ascii="Calibri" w:hAnsi="Calibri" w:cs="Calibri"/>
                <w:color w:val="000000"/>
              </w:rPr>
              <w:t>PoE</w:t>
            </w:r>
            <w:proofErr w:type="spellEnd"/>
          </w:p>
        </w:tc>
        <w:tc>
          <w:tcPr>
            <w:tcW w:w="2998" w:type="dxa"/>
            <w:tcBorders>
              <w:top w:val="nil"/>
              <w:left w:val="nil"/>
              <w:bottom w:val="single" w:sz="4" w:space="0" w:color="auto"/>
              <w:right w:val="single" w:sz="4" w:space="0" w:color="auto"/>
            </w:tcBorders>
          </w:tcPr>
          <w:p w14:paraId="4D1090C0" w14:textId="77777777" w:rsidR="00787637" w:rsidRPr="00C20F4D" w:rsidRDefault="00787637" w:rsidP="00E42CF1">
            <w:pPr>
              <w:rPr>
                <w:rFonts w:ascii="Calibri" w:hAnsi="Calibri" w:cs="Calibri"/>
                <w:color w:val="000000"/>
              </w:rPr>
            </w:pPr>
          </w:p>
        </w:tc>
      </w:tr>
      <w:tr w:rsidR="00787637" w:rsidRPr="00C20F4D" w14:paraId="5507C72E" w14:textId="0F8E04B9" w:rsidTr="002C084A">
        <w:trPr>
          <w:trHeight w:val="300"/>
        </w:trPr>
        <w:tc>
          <w:tcPr>
            <w:tcW w:w="2858" w:type="dxa"/>
            <w:tcBorders>
              <w:top w:val="nil"/>
              <w:left w:val="single" w:sz="4" w:space="0" w:color="auto"/>
              <w:bottom w:val="single" w:sz="4" w:space="0" w:color="auto"/>
              <w:right w:val="single" w:sz="4" w:space="0" w:color="auto"/>
            </w:tcBorders>
            <w:shd w:val="clear" w:color="auto" w:fill="auto"/>
            <w:vAlign w:val="center"/>
            <w:hideMark/>
          </w:tcPr>
          <w:p w14:paraId="690C51F4" w14:textId="77777777" w:rsidR="00787637" w:rsidRPr="00C20F4D" w:rsidRDefault="00787637" w:rsidP="00E42CF1">
            <w:pPr>
              <w:rPr>
                <w:rFonts w:ascii="Calibri" w:hAnsi="Calibri" w:cs="Calibri"/>
                <w:color w:val="000000"/>
              </w:rPr>
            </w:pPr>
            <w:r w:rsidRPr="00C20F4D">
              <w:rPr>
                <w:rFonts w:ascii="Calibri" w:hAnsi="Calibri" w:cs="Calibri"/>
                <w:color w:val="000000"/>
              </w:rPr>
              <w:t>Gwarancja</w:t>
            </w:r>
          </w:p>
        </w:tc>
        <w:tc>
          <w:tcPr>
            <w:tcW w:w="3524" w:type="dxa"/>
            <w:tcBorders>
              <w:top w:val="nil"/>
              <w:left w:val="nil"/>
              <w:bottom w:val="single" w:sz="4" w:space="0" w:color="auto"/>
              <w:right w:val="single" w:sz="4" w:space="0" w:color="auto"/>
            </w:tcBorders>
            <w:shd w:val="clear" w:color="auto" w:fill="auto"/>
            <w:vAlign w:val="center"/>
            <w:hideMark/>
          </w:tcPr>
          <w:p w14:paraId="18B0E32C" w14:textId="77777777" w:rsidR="00787637" w:rsidRPr="00C20F4D" w:rsidRDefault="00787637" w:rsidP="00E42CF1">
            <w:pPr>
              <w:rPr>
                <w:rFonts w:ascii="Calibri" w:hAnsi="Calibri" w:cs="Calibri"/>
                <w:color w:val="000000"/>
              </w:rPr>
            </w:pPr>
            <w:r w:rsidRPr="00C20F4D">
              <w:rPr>
                <w:rFonts w:ascii="Calibri" w:hAnsi="Calibri" w:cs="Calibri"/>
                <w:color w:val="000000"/>
              </w:rPr>
              <w:t>12 miesięcy</w:t>
            </w:r>
          </w:p>
        </w:tc>
        <w:tc>
          <w:tcPr>
            <w:tcW w:w="2998" w:type="dxa"/>
            <w:tcBorders>
              <w:top w:val="nil"/>
              <w:left w:val="nil"/>
              <w:bottom w:val="single" w:sz="4" w:space="0" w:color="auto"/>
              <w:right w:val="single" w:sz="4" w:space="0" w:color="auto"/>
            </w:tcBorders>
          </w:tcPr>
          <w:p w14:paraId="5657E10E" w14:textId="77777777" w:rsidR="00787637" w:rsidRPr="00C20F4D" w:rsidRDefault="00787637" w:rsidP="00E42CF1">
            <w:pPr>
              <w:rPr>
                <w:rFonts w:ascii="Calibri" w:hAnsi="Calibri" w:cs="Calibri"/>
                <w:color w:val="000000"/>
              </w:rPr>
            </w:pPr>
          </w:p>
        </w:tc>
      </w:tr>
    </w:tbl>
    <w:p w14:paraId="2F3E22DE" w14:textId="7DCC6D78" w:rsidR="00771700" w:rsidRDefault="00771700">
      <w:pPr>
        <w:pStyle w:val="Tekstpodstawowy"/>
        <w:spacing w:before="7"/>
        <w:rPr>
          <w:rFonts w:asciiTheme="minorHAnsi" w:hAnsiTheme="minorHAnsi" w:cstheme="minorHAnsi"/>
          <w:b/>
        </w:rPr>
      </w:pPr>
    </w:p>
    <w:p w14:paraId="6F98FFFC" w14:textId="0B78DED9" w:rsidR="00D05CCA" w:rsidRPr="00BC3BD6" w:rsidRDefault="00D05CCA" w:rsidP="006E5647">
      <w:pPr>
        <w:widowControl/>
        <w:numPr>
          <w:ilvl w:val="0"/>
          <w:numId w:val="60"/>
        </w:numPr>
        <w:autoSpaceDE/>
        <w:autoSpaceDN/>
        <w:jc w:val="both"/>
        <w:rPr>
          <w:rFonts w:ascii="Calibri" w:hAnsi="Calibri" w:cs="Calibri"/>
        </w:rPr>
      </w:pPr>
      <w:r w:rsidRPr="00BC3BD6">
        <w:rPr>
          <w:rFonts w:ascii="Calibri" w:hAnsi="Calibri" w:cs="Calibri"/>
          <w:b/>
          <w:bCs/>
        </w:rPr>
        <w:t xml:space="preserve">Kryterium </w:t>
      </w:r>
      <w:r w:rsidR="00DD0D20">
        <w:rPr>
          <w:rFonts w:ascii="Calibri" w:hAnsi="Calibri" w:cs="Calibri"/>
          <w:b/>
          <w:bCs/>
        </w:rPr>
        <w:t>o</w:t>
      </w:r>
      <w:r w:rsidRPr="00BC3BD6">
        <w:rPr>
          <w:rFonts w:ascii="Calibri" w:hAnsi="Calibri" w:cs="Calibri"/>
          <w:b/>
          <w:bCs/>
        </w:rPr>
        <w:t>kres gwarancji:</w:t>
      </w:r>
    </w:p>
    <w:p w14:paraId="5BA14CBF" w14:textId="77777777" w:rsidR="00D05CCA" w:rsidRPr="00BC3BD6" w:rsidRDefault="00D05CCA" w:rsidP="00D05CCA">
      <w:pPr>
        <w:jc w:val="both"/>
        <w:rPr>
          <w:rFonts w:ascii="Calibri" w:hAnsi="Calibri" w:cs="Calibri"/>
        </w:rPr>
      </w:pPr>
      <w:r w:rsidRPr="00BC3BD6">
        <w:rPr>
          <w:rFonts w:ascii="Calibri" w:hAnsi="Calibri" w:cs="Calibri"/>
          <w:color w:val="000000"/>
        </w:rPr>
        <w:t xml:space="preserve">Oświadczam, że na zaoferowany przedmiot zamówienia udzielam gwarancji na okres (w miesiącach): </w:t>
      </w:r>
    </w:p>
    <w:p w14:paraId="560A324C" w14:textId="63445003" w:rsidR="00D05CCA" w:rsidRPr="0098679C" w:rsidRDefault="009262D7" w:rsidP="001832DE">
      <w:pPr>
        <w:widowControl/>
        <w:adjustRightInd w:val="0"/>
        <w:ind w:left="1440"/>
        <w:contextualSpacing/>
        <w:jc w:val="both"/>
        <w:rPr>
          <w:rFonts w:ascii="Calibri" w:hAnsi="Calibri" w:cs="Calibri"/>
        </w:rPr>
      </w:pPr>
      <w:r>
        <w:rPr>
          <w:rFonts w:ascii="Calibri" w:hAnsi="Calibri" w:cs="Calibri"/>
        </w:rPr>
        <w:t xml:space="preserve">1) </w:t>
      </w:r>
      <w:r w:rsidR="00D05CCA" w:rsidRPr="0098679C">
        <w:rPr>
          <w:rFonts w:ascii="Calibri" w:hAnsi="Calibri" w:cs="Calibri"/>
        </w:rPr>
        <w:t xml:space="preserve">…..  miesięczny okres gwarancji  na dostarczone Urządzenia dla poz. 1 </w:t>
      </w:r>
      <w:r w:rsidR="00176BE1">
        <w:rPr>
          <w:rFonts w:ascii="Calibri" w:hAnsi="Calibri" w:cs="Calibri"/>
        </w:rPr>
        <w:t xml:space="preserve">cz. </w:t>
      </w:r>
      <w:r w:rsidR="00CA489C">
        <w:rPr>
          <w:rFonts w:ascii="Calibri" w:hAnsi="Calibri" w:cs="Calibri"/>
        </w:rPr>
        <w:t>II</w:t>
      </w:r>
      <w:r w:rsidR="00176BE1">
        <w:rPr>
          <w:rFonts w:ascii="Calibri" w:hAnsi="Calibri" w:cs="Calibri"/>
        </w:rPr>
        <w:t xml:space="preserve">I </w:t>
      </w:r>
      <w:r w:rsidR="00D05CCA" w:rsidRPr="0098679C">
        <w:rPr>
          <w:rFonts w:ascii="Calibri" w:hAnsi="Calibri" w:cs="Calibri"/>
        </w:rPr>
        <w:t>OPZ</w:t>
      </w:r>
    </w:p>
    <w:p w14:paraId="60387190" w14:textId="5437B87D" w:rsidR="00D05CCA" w:rsidRPr="0098679C" w:rsidRDefault="009262D7" w:rsidP="001832DE">
      <w:pPr>
        <w:widowControl/>
        <w:adjustRightInd w:val="0"/>
        <w:ind w:left="1440"/>
        <w:contextualSpacing/>
        <w:jc w:val="both"/>
        <w:rPr>
          <w:rFonts w:ascii="Calibri" w:hAnsi="Calibri" w:cs="Calibri"/>
        </w:rPr>
      </w:pPr>
      <w:r>
        <w:rPr>
          <w:rFonts w:ascii="Calibri" w:hAnsi="Calibri" w:cs="Calibri"/>
        </w:rPr>
        <w:t xml:space="preserve">2) </w:t>
      </w:r>
      <w:r w:rsidR="00D05CCA" w:rsidRPr="0098679C">
        <w:rPr>
          <w:rFonts w:ascii="Calibri" w:hAnsi="Calibri" w:cs="Calibri"/>
        </w:rPr>
        <w:t xml:space="preserve"> ….. miesięczny okres gwarancji  na dostarczone Urządzenia dla poz. 2 </w:t>
      </w:r>
      <w:r w:rsidR="00176BE1">
        <w:rPr>
          <w:rFonts w:ascii="Calibri" w:hAnsi="Calibri" w:cs="Calibri"/>
        </w:rPr>
        <w:t xml:space="preserve">cz. </w:t>
      </w:r>
      <w:r w:rsidR="00CA489C">
        <w:rPr>
          <w:rFonts w:ascii="Calibri" w:hAnsi="Calibri" w:cs="Calibri"/>
        </w:rPr>
        <w:t>II</w:t>
      </w:r>
      <w:r w:rsidR="00176BE1">
        <w:rPr>
          <w:rFonts w:ascii="Calibri" w:hAnsi="Calibri" w:cs="Calibri"/>
        </w:rPr>
        <w:t>I</w:t>
      </w:r>
      <w:r w:rsidR="00D05CCA" w:rsidRPr="0098679C">
        <w:rPr>
          <w:rFonts w:ascii="Calibri" w:hAnsi="Calibri" w:cs="Calibri"/>
        </w:rPr>
        <w:t>OPZ</w:t>
      </w:r>
    </w:p>
    <w:p w14:paraId="706986FD" w14:textId="2F0298E7" w:rsidR="00D05CCA" w:rsidRPr="0098679C" w:rsidRDefault="009262D7" w:rsidP="001832DE">
      <w:pPr>
        <w:widowControl/>
        <w:adjustRightInd w:val="0"/>
        <w:ind w:left="1440"/>
        <w:contextualSpacing/>
        <w:jc w:val="both"/>
        <w:rPr>
          <w:rFonts w:ascii="Calibri" w:hAnsi="Calibri" w:cs="Calibri"/>
        </w:rPr>
      </w:pPr>
      <w:r>
        <w:rPr>
          <w:rFonts w:ascii="Calibri" w:hAnsi="Calibri" w:cs="Calibri"/>
        </w:rPr>
        <w:t xml:space="preserve">3) </w:t>
      </w:r>
      <w:r w:rsidR="00D05CCA" w:rsidRPr="0098679C">
        <w:rPr>
          <w:rFonts w:ascii="Calibri" w:hAnsi="Calibri" w:cs="Calibri"/>
        </w:rPr>
        <w:t xml:space="preserve"> ….. miesięczny okres gwarancji  na dostarczone Urządzenia dla poz. 3 </w:t>
      </w:r>
      <w:r w:rsidR="00176BE1">
        <w:rPr>
          <w:rFonts w:ascii="Calibri" w:hAnsi="Calibri" w:cs="Calibri"/>
        </w:rPr>
        <w:t xml:space="preserve">cz. </w:t>
      </w:r>
      <w:r w:rsidR="00CA489C">
        <w:rPr>
          <w:rFonts w:ascii="Calibri" w:hAnsi="Calibri" w:cs="Calibri"/>
        </w:rPr>
        <w:t>II</w:t>
      </w:r>
      <w:r w:rsidR="00176BE1">
        <w:rPr>
          <w:rFonts w:ascii="Calibri" w:hAnsi="Calibri" w:cs="Calibri"/>
        </w:rPr>
        <w:t>I</w:t>
      </w:r>
      <w:r w:rsidR="00D05CCA" w:rsidRPr="0098679C">
        <w:rPr>
          <w:rFonts w:ascii="Calibri" w:hAnsi="Calibri" w:cs="Calibri"/>
        </w:rPr>
        <w:t>OPZ</w:t>
      </w:r>
    </w:p>
    <w:p w14:paraId="1B6C8469" w14:textId="42C3921B" w:rsidR="00D05CCA" w:rsidRPr="0098679C" w:rsidRDefault="009262D7" w:rsidP="001832DE">
      <w:pPr>
        <w:widowControl/>
        <w:adjustRightInd w:val="0"/>
        <w:ind w:left="1440"/>
        <w:contextualSpacing/>
        <w:jc w:val="both"/>
        <w:rPr>
          <w:rFonts w:ascii="Calibri" w:hAnsi="Calibri" w:cs="Calibri"/>
        </w:rPr>
      </w:pPr>
      <w:r>
        <w:rPr>
          <w:rFonts w:ascii="Calibri" w:hAnsi="Calibri" w:cs="Calibri"/>
        </w:rPr>
        <w:t>4)</w:t>
      </w:r>
      <w:r w:rsidR="00D05CCA" w:rsidRPr="0098679C">
        <w:rPr>
          <w:rFonts w:ascii="Calibri" w:hAnsi="Calibri" w:cs="Calibri"/>
        </w:rPr>
        <w:t xml:space="preserve">….. miesięczny okres gwarancji  na dostarczone Urządzenia dla poz. 4 </w:t>
      </w:r>
      <w:r w:rsidR="00176BE1">
        <w:rPr>
          <w:rFonts w:ascii="Calibri" w:hAnsi="Calibri" w:cs="Calibri"/>
        </w:rPr>
        <w:t>cz.</w:t>
      </w:r>
      <w:r w:rsidR="00CA489C">
        <w:rPr>
          <w:rFonts w:ascii="Calibri" w:hAnsi="Calibri" w:cs="Calibri"/>
        </w:rPr>
        <w:t xml:space="preserve"> II</w:t>
      </w:r>
      <w:r w:rsidR="00176BE1">
        <w:rPr>
          <w:rFonts w:ascii="Calibri" w:hAnsi="Calibri" w:cs="Calibri"/>
        </w:rPr>
        <w:t xml:space="preserve">I </w:t>
      </w:r>
      <w:r w:rsidR="00D05CCA" w:rsidRPr="0098679C">
        <w:rPr>
          <w:rFonts w:ascii="Calibri" w:hAnsi="Calibri" w:cs="Calibri"/>
        </w:rPr>
        <w:t>OPZ</w:t>
      </w:r>
    </w:p>
    <w:p w14:paraId="2D206439" w14:textId="0EA2A565" w:rsidR="00D05CCA" w:rsidRPr="0098679C" w:rsidRDefault="00D05CCA" w:rsidP="006E5647">
      <w:pPr>
        <w:widowControl/>
        <w:numPr>
          <w:ilvl w:val="0"/>
          <w:numId w:val="59"/>
        </w:numPr>
        <w:adjustRightInd w:val="0"/>
        <w:contextualSpacing/>
        <w:jc w:val="both"/>
        <w:rPr>
          <w:rFonts w:ascii="Calibri" w:hAnsi="Calibri" w:cs="Calibri"/>
        </w:rPr>
      </w:pPr>
      <w:r w:rsidRPr="0098679C">
        <w:rPr>
          <w:rFonts w:ascii="Calibri" w:hAnsi="Calibri" w:cs="Calibri"/>
        </w:rPr>
        <w:t xml:space="preserve">….. miesięczny okres gwarancji  na dostarczone Urządzenia dla poz. </w:t>
      </w:r>
      <w:r w:rsidR="00CA489C">
        <w:rPr>
          <w:rFonts w:ascii="Calibri" w:hAnsi="Calibri" w:cs="Calibri"/>
        </w:rPr>
        <w:t>5</w:t>
      </w:r>
      <w:r w:rsidR="00176BE1">
        <w:rPr>
          <w:rFonts w:ascii="Calibri" w:hAnsi="Calibri" w:cs="Calibri"/>
        </w:rPr>
        <w:t xml:space="preserve"> cz. I</w:t>
      </w:r>
      <w:r w:rsidR="00CA489C">
        <w:rPr>
          <w:rFonts w:ascii="Calibri" w:hAnsi="Calibri" w:cs="Calibri"/>
        </w:rPr>
        <w:t>I</w:t>
      </w:r>
      <w:r w:rsidR="00176BE1">
        <w:rPr>
          <w:rFonts w:ascii="Calibri" w:hAnsi="Calibri" w:cs="Calibri"/>
        </w:rPr>
        <w:t xml:space="preserve">I </w:t>
      </w:r>
      <w:r w:rsidRPr="0098679C">
        <w:rPr>
          <w:rFonts w:ascii="Calibri" w:hAnsi="Calibri" w:cs="Calibri"/>
        </w:rPr>
        <w:t xml:space="preserve"> OPZ</w:t>
      </w:r>
    </w:p>
    <w:p w14:paraId="4EB19B66" w14:textId="4319870D" w:rsidR="00D05CCA" w:rsidRPr="0098679C" w:rsidRDefault="00D05CCA" w:rsidP="006E5647">
      <w:pPr>
        <w:widowControl/>
        <w:numPr>
          <w:ilvl w:val="0"/>
          <w:numId w:val="59"/>
        </w:numPr>
        <w:adjustRightInd w:val="0"/>
        <w:contextualSpacing/>
        <w:jc w:val="both"/>
        <w:rPr>
          <w:rFonts w:ascii="Calibri" w:hAnsi="Calibri" w:cs="Calibri"/>
        </w:rPr>
      </w:pPr>
      <w:r w:rsidRPr="0098679C">
        <w:rPr>
          <w:rFonts w:ascii="Calibri" w:hAnsi="Calibri" w:cs="Calibri"/>
        </w:rPr>
        <w:t xml:space="preserve">….. miesięczny okres gwarancji  na dostarczone Urządzenia dla poz. </w:t>
      </w:r>
      <w:r w:rsidR="00CA489C">
        <w:rPr>
          <w:rFonts w:ascii="Calibri" w:hAnsi="Calibri" w:cs="Calibri"/>
        </w:rPr>
        <w:t>6</w:t>
      </w:r>
      <w:r w:rsidR="00176BE1">
        <w:rPr>
          <w:rFonts w:ascii="Calibri" w:hAnsi="Calibri" w:cs="Calibri"/>
        </w:rPr>
        <w:t xml:space="preserve"> cz. I</w:t>
      </w:r>
      <w:r w:rsidR="00CA489C">
        <w:rPr>
          <w:rFonts w:ascii="Calibri" w:hAnsi="Calibri" w:cs="Calibri"/>
        </w:rPr>
        <w:t>I</w:t>
      </w:r>
      <w:r w:rsidR="00176BE1">
        <w:rPr>
          <w:rFonts w:ascii="Calibri" w:hAnsi="Calibri" w:cs="Calibri"/>
        </w:rPr>
        <w:t xml:space="preserve">I </w:t>
      </w:r>
      <w:r w:rsidRPr="0098679C">
        <w:rPr>
          <w:rFonts w:ascii="Calibri" w:hAnsi="Calibri" w:cs="Calibri"/>
        </w:rPr>
        <w:t xml:space="preserve"> OPZ</w:t>
      </w:r>
    </w:p>
    <w:p w14:paraId="390F601F" w14:textId="5DDF258A" w:rsidR="00D05CCA" w:rsidRPr="004E0D77" w:rsidRDefault="00D05CCA" w:rsidP="001832DE">
      <w:pPr>
        <w:adjustRightInd w:val="0"/>
        <w:jc w:val="both"/>
        <w:rPr>
          <w:rFonts w:ascii="Calibri" w:hAnsi="Calibri" w:cs="Calibri"/>
          <w:b/>
          <w:bCs/>
        </w:rPr>
      </w:pPr>
      <w:r w:rsidRPr="00BC3BD6">
        <w:rPr>
          <w:rFonts w:ascii="Calibri" w:eastAsia="Calibri" w:hAnsi="Calibri" w:cs="Calibri"/>
          <w:i/>
        </w:rPr>
        <w:t>* Zamawiający nie dopuszcza okresu gwarancji krótszego niż wskazany w OPZ</w:t>
      </w:r>
      <w:r>
        <w:rPr>
          <w:rFonts w:ascii="Calibri" w:eastAsia="Calibri" w:hAnsi="Calibri" w:cs="Calibri"/>
          <w:i/>
        </w:rPr>
        <w:t xml:space="preserve"> jako minimalny- </w:t>
      </w:r>
      <w:r w:rsidR="00ED7929">
        <w:rPr>
          <w:rFonts w:ascii="Calibri" w:hAnsi="Calibri" w:cs="Calibri"/>
        </w:rPr>
        <w:t>24</w:t>
      </w:r>
      <w:r w:rsidRPr="0098679C">
        <w:rPr>
          <w:rFonts w:ascii="Calibri" w:hAnsi="Calibri" w:cs="Calibri"/>
        </w:rPr>
        <w:t xml:space="preserve"> miesi</w:t>
      </w:r>
      <w:r w:rsidR="00ED7929">
        <w:rPr>
          <w:rFonts w:ascii="Calibri" w:hAnsi="Calibri" w:cs="Calibri"/>
        </w:rPr>
        <w:t>ące</w:t>
      </w:r>
      <w:r w:rsidRPr="0098679C">
        <w:rPr>
          <w:rFonts w:ascii="Calibri" w:hAnsi="Calibri" w:cs="Calibri"/>
        </w:rPr>
        <w:t xml:space="preserve"> w przypadku poz. 1</w:t>
      </w:r>
      <w:r w:rsidR="00ED7929">
        <w:rPr>
          <w:rFonts w:ascii="Calibri" w:hAnsi="Calibri" w:cs="Calibri"/>
        </w:rPr>
        <w:t>-5 w cz. III i 12 miesięcy w przypadku poz. 6 w cz.</w:t>
      </w:r>
      <w:r w:rsidR="00CA489C">
        <w:rPr>
          <w:rFonts w:ascii="Calibri" w:hAnsi="Calibri" w:cs="Calibri"/>
        </w:rPr>
        <w:t xml:space="preserve"> </w:t>
      </w:r>
      <w:r w:rsidR="00ED7929">
        <w:rPr>
          <w:rFonts w:ascii="Calibri" w:hAnsi="Calibri" w:cs="Calibri"/>
        </w:rPr>
        <w:t>III</w:t>
      </w:r>
      <w:r>
        <w:rPr>
          <w:rFonts w:ascii="Calibri" w:hAnsi="Calibri" w:cs="Calibri"/>
        </w:rPr>
        <w:t>.</w:t>
      </w:r>
      <w:r w:rsidRPr="0098679C">
        <w:rPr>
          <w:rFonts w:ascii="Calibri" w:hAnsi="Calibri" w:cs="Calibri"/>
        </w:rPr>
        <w:t xml:space="preserve"> Zaoferowanie okresów gwarancji krótszych niż wskazane</w:t>
      </w:r>
      <w:r w:rsidRPr="0098679C">
        <w:rPr>
          <w:rFonts w:ascii="Calibri" w:hAnsi="Calibri" w:cs="Calibri"/>
          <w:b/>
          <w:bCs/>
        </w:rPr>
        <w:t xml:space="preserve"> </w:t>
      </w:r>
      <w:r w:rsidRPr="0098679C">
        <w:rPr>
          <w:rFonts w:ascii="Calibri" w:hAnsi="Calibri" w:cs="Calibri"/>
        </w:rPr>
        <w:t>powyżej dla danej pozycji oznaczać będzie złożenie oferty niezgodnej z SWZ.</w:t>
      </w:r>
    </w:p>
    <w:p w14:paraId="1DE74B3F" w14:textId="77777777" w:rsidR="00D05CCA" w:rsidRDefault="00D05CCA" w:rsidP="00D05CCA">
      <w:pPr>
        <w:jc w:val="both"/>
        <w:rPr>
          <w:rFonts w:ascii="Calibri" w:hAnsi="Calibri" w:cs="Calibri"/>
        </w:rPr>
      </w:pPr>
    </w:p>
    <w:p w14:paraId="7136CD42" w14:textId="423DE92E" w:rsidR="00D05CCA" w:rsidRPr="004E0D77" w:rsidRDefault="00D05CCA" w:rsidP="00D05CCA">
      <w:pPr>
        <w:jc w:val="both"/>
        <w:rPr>
          <w:rFonts w:ascii="Calibri" w:hAnsi="Calibri" w:cs="Calibri"/>
          <w:b/>
          <w:bCs/>
        </w:rPr>
      </w:pPr>
      <w:r w:rsidRPr="004E0D77">
        <w:rPr>
          <w:rFonts w:ascii="Calibri" w:hAnsi="Calibri" w:cs="Calibri"/>
          <w:b/>
          <w:bCs/>
        </w:rPr>
        <w:t>CZĘŚĆ I</w:t>
      </w:r>
      <w:r w:rsidR="009B3277">
        <w:rPr>
          <w:rFonts w:ascii="Calibri" w:hAnsi="Calibri" w:cs="Calibri"/>
          <w:b/>
          <w:bCs/>
        </w:rPr>
        <w:t>V</w:t>
      </w:r>
      <w:r w:rsidRPr="004E0D77">
        <w:rPr>
          <w:rFonts w:ascii="Calibri" w:hAnsi="Calibri" w:cs="Calibri"/>
          <w:b/>
          <w:bCs/>
        </w:rPr>
        <w:t xml:space="preserve">: </w:t>
      </w:r>
    </w:p>
    <w:p w14:paraId="5E6D6160" w14:textId="77777777" w:rsidR="00D05CCA" w:rsidRPr="00B752D8" w:rsidRDefault="00D05CCA" w:rsidP="00D05CCA">
      <w:pPr>
        <w:jc w:val="both"/>
        <w:rPr>
          <w:rFonts w:ascii="Calibri" w:hAnsi="Calibri" w:cs="Calibri"/>
        </w:rPr>
      </w:pPr>
      <w:r w:rsidRPr="00B752D8">
        <w:rPr>
          <w:rFonts w:ascii="Calibri" w:hAnsi="Calibri" w:cs="Calibri"/>
        </w:rPr>
        <w:t>I.</w:t>
      </w:r>
      <w:r w:rsidRPr="00B752D8">
        <w:rPr>
          <w:rFonts w:ascii="Calibri" w:hAnsi="Calibri" w:cs="Calibri"/>
        </w:rPr>
        <w:tab/>
        <w:t xml:space="preserve"> Kryterium cena brutto zamówienia</w:t>
      </w:r>
    </w:p>
    <w:p w14:paraId="253D7838" w14:textId="54AFF96C" w:rsidR="00D05CCA" w:rsidRPr="00B752D8" w:rsidRDefault="00D05CCA" w:rsidP="00D05CCA">
      <w:pPr>
        <w:jc w:val="both"/>
        <w:rPr>
          <w:rFonts w:ascii="Calibri" w:hAnsi="Calibri" w:cs="Calibri"/>
        </w:rPr>
      </w:pPr>
      <w:r w:rsidRPr="00B752D8">
        <w:rPr>
          <w:rFonts w:ascii="Calibri" w:hAnsi="Calibri" w:cs="Calibri"/>
        </w:rPr>
        <w:t>Oferujemy wykonanie przedmiotu zamówienia w zakresie objętym SWZ za:</w:t>
      </w:r>
    </w:p>
    <w:p w14:paraId="4239B5BD" w14:textId="77777777" w:rsidR="00D05CCA" w:rsidRPr="00B752D8" w:rsidRDefault="00D05CCA" w:rsidP="00D05CCA">
      <w:pPr>
        <w:jc w:val="both"/>
        <w:rPr>
          <w:rFonts w:ascii="Calibri" w:hAnsi="Calibri" w:cs="Calibri"/>
        </w:rPr>
      </w:pPr>
      <w:r w:rsidRPr="00B752D8">
        <w:rPr>
          <w:rFonts w:ascii="Calibri" w:hAnsi="Calibri" w:cs="Calibri"/>
        </w:rPr>
        <w:t xml:space="preserve">cenę brutto (łącznie z podatkiem VAT)*: _____________PLN </w:t>
      </w:r>
    </w:p>
    <w:p w14:paraId="3AFDF2BF" w14:textId="77777777" w:rsidR="00D05CCA" w:rsidRPr="00B752D8" w:rsidRDefault="00D05CCA" w:rsidP="00D05CCA">
      <w:pPr>
        <w:jc w:val="both"/>
        <w:rPr>
          <w:rFonts w:ascii="Calibri" w:hAnsi="Calibri" w:cs="Calibri"/>
        </w:rPr>
      </w:pPr>
      <w:r w:rsidRPr="00B752D8">
        <w:rPr>
          <w:rFonts w:ascii="Calibri" w:hAnsi="Calibri" w:cs="Calibri"/>
        </w:rPr>
        <w:t xml:space="preserve">(słownie : ___________________________________________________________________) </w:t>
      </w:r>
    </w:p>
    <w:p w14:paraId="3B56501F" w14:textId="733C58B8" w:rsidR="00D05CCA" w:rsidRPr="00B752D8" w:rsidRDefault="00D05CCA" w:rsidP="00D05CCA">
      <w:pPr>
        <w:jc w:val="both"/>
        <w:rPr>
          <w:rFonts w:ascii="Calibri" w:hAnsi="Calibri" w:cs="Calibri"/>
        </w:rPr>
      </w:pPr>
      <w:r w:rsidRPr="00B752D8">
        <w:rPr>
          <w:rFonts w:ascii="Calibri" w:hAnsi="Calibri" w:cs="Calibri"/>
        </w:rPr>
        <w:t xml:space="preserve">(suma pozycji „Całkowita cena brutto zamówienia” z poniższej tabeli </w:t>
      </w:r>
      <w:r w:rsidR="009262D7">
        <w:rPr>
          <w:rFonts w:ascii="Calibri" w:hAnsi="Calibri" w:cs="Calibri"/>
        </w:rPr>
        <w:t>nr 5</w:t>
      </w:r>
      <w:r w:rsidRPr="00B752D8">
        <w:rPr>
          <w:rFonts w:ascii="Calibri" w:hAnsi="Calibri" w:cs="Calibri"/>
        </w:rPr>
        <w:t>)</w:t>
      </w:r>
    </w:p>
    <w:p w14:paraId="4EC4859B" w14:textId="12092ACD" w:rsidR="009262D7" w:rsidRDefault="00D05CCA" w:rsidP="00D05CCA">
      <w:pPr>
        <w:jc w:val="both"/>
        <w:rPr>
          <w:rFonts w:ascii="Calibri" w:hAnsi="Calibri" w:cs="Calibri"/>
        </w:rPr>
      </w:pPr>
      <w:r w:rsidRPr="00B752D8">
        <w:rPr>
          <w:rFonts w:ascii="Calibri" w:hAnsi="Calibri" w:cs="Calibri"/>
        </w:rPr>
        <w:t>*W przypadku, gdy ofertę składa Wykonawca zagraniczny, który na podstawie odrębnych przepisów nie jest zobowiązany do uiszczenia podatku VAT w Polsce należy wpisać cenę netto.</w:t>
      </w:r>
    </w:p>
    <w:p w14:paraId="25EA4564" w14:textId="04BBC375" w:rsidR="009262D7" w:rsidRPr="009262D7" w:rsidRDefault="00D05CCA" w:rsidP="009262D7">
      <w:pPr>
        <w:jc w:val="both"/>
        <w:rPr>
          <w:rFonts w:ascii="Calibri" w:hAnsi="Calibri" w:cs="Calibri"/>
        </w:rPr>
      </w:pPr>
      <w:r w:rsidRPr="00B752D8">
        <w:rPr>
          <w:rFonts w:ascii="Calibri" w:hAnsi="Calibri" w:cs="Calibri"/>
        </w:rPr>
        <w:t xml:space="preserve"> </w:t>
      </w:r>
      <w:r w:rsidR="009262D7" w:rsidRPr="001832DE">
        <w:rPr>
          <w:rFonts w:ascii="Calibri" w:hAnsi="Calibri" w:cs="Calibri"/>
          <w:b/>
          <w:bCs/>
        </w:rPr>
        <w:t xml:space="preserve">Oświadczam, że wybór naszej oferty będzie/nie będzie** prowadził do powstania u Zamawiającego obowiązku podatkowego zgodnie z przepisami o podatku od towarów i usług w myśl art. 225  ust.  1 ustawy </w:t>
      </w:r>
      <w:proofErr w:type="spellStart"/>
      <w:r w:rsidR="009262D7" w:rsidRPr="001832DE">
        <w:rPr>
          <w:rFonts w:ascii="Calibri" w:hAnsi="Calibri" w:cs="Calibri"/>
          <w:b/>
          <w:bCs/>
        </w:rPr>
        <w:t>Pzp</w:t>
      </w:r>
      <w:proofErr w:type="spellEnd"/>
      <w:r w:rsidR="009262D7" w:rsidRPr="001832DE">
        <w:rPr>
          <w:rFonts w:ascii="Calibri" w:hAnsi="Calibri" w:cs="Calibri"/>
          <w:b/>
          <w:bCs/>
        </w:rPr>
        <w:t xml:space="preserve">. Jeśli ten punkt nie zostanie wypełniony przez Wykonawcę, Zamawiający uznaje, że  wybór  oferty  Wykonawcy  nie  będzie prowadził  do  powstania  u Zamawiającego  obowiązku podatkowego zgodnie z przepisami o podatku od towarów i usług w myśl art. 225 ust. 1ustawy  </w:t>
      </w:r>
      <w:proofErr w:type="spellStart"/>
      <w:r w:rsidR="009262D7" w:rsidRPr="001832DE">
        <w:rPr>
          <w:rFonts w:ascii="Calibri" w:hAnsi="Calibri" w:cs="Calibri"/>
          <w:b/>
          <w:bCs/>
        </w:rPr>
        <w:t>Pzp</w:t>
      </w:r>
      <w:proofErr w:type="spellEnd"/>
      <w:r w:rsidR="009262D7" w:rsidRPr="009262D7">
        <w:rPr>
          <w:rFonts w:ascii="Calibri" w:hAnsi="Calibri" w:cs="Calibri"/>
        </w:rPr>
        <w:t>.</w:t>
      </w:r>
    </w:p>
    <w:p w14:paraId="2774C65A" w14:textId="77777777" w:rsidR="009262D7" w:rsidRPr="009262D7" w:rsidRDefault="009262D7" w:rsidP="009262D7">
      <w:pPr>
        <w:jc w:val="both"/>
        <w:rPr>
          <w:rFonts w:ascii="Calibri" w:hAnsi="Calibri" w:cs="Calibri"/>
        </w:rPr>
      </w:pPr>
    </w:p>
    <w:p w14:paraId="794C7AB8" w14:textId="45EA26F0" w:rsidR="00D05CCA" w:rsidRPr="00B752D8" w:rsidRDefault="009262D7" w:rsidP="009262D7">
      <w:pPr>
        <w:jc w:val="both"/>
        <w:rPr>
          <w:rFonts w:ascii="Calibri" w:hAnsi="Calibri" w:cs="Calibri"/>
        </w:rPr>
      </w:pPr>
      <w:r w:rsidRPr="009262D7">
        <w:rPr>
          <w:rFonts w:ascii="Calibri" w:hAnsi="Calibri" w:cs="Calibri"/>
        </w:rPr>
        <w:t>** niepotrzebne skreślić</w:t>
      </w:r>
    </w:p>
    <w:p w14:paraId="060CCD4C" w14:textId="77777777" w:rsidR="00D05CCA" w:rsidRPr="004E0D77" w:rsidRDefault="00D05CCA" w:rsidP="00D05CCA">
      <w:pPr>
        <w:jc w:val="both"/>
        <w:rPr>
          <w:rFonts w:ascii="Calibri" w:hAnsi="Calibri" w:cs="Calibri"/>
          <w:b/>
          <w:bCs/>
        </w:rPr>
      </w:pPr>
      <w:r w:rsidRPr="004E0D77">
        <w:rPr>
          <w:rFonts w:ascii="Calibri" w:hAnsi="Calibri" w:cs="Calibri"/>
          <w:b/>
          <w:bCs/>
        </w:rPr>
        <w:t>W TYM:</w:t>
      </w:r>
    </w:p>
    <w:p w14:paraId="342C982E" w14:textId="77777777" w:rsidR="00D05CCA" w:rsidRDefault="00D05CCA" w:rsidP="00D05CCA">
      <w:pPr>
        <w:jc w:val="both"/>
        <w:rPr>
          <w:rFonts w:ascii="Calibri" w:hAnsi="Calibri" w:cs="Calibri"/>
        </w:rPr>
      </w:pPr>
    </w:p>
    <w:tbl>
      <w:tblPr>
        <w:tblW w:w="13765" w:type="dxa"/>
        <w:tblInd w:w="55" w:type="dxa"/>
        <w:tblCellMar>
          <w:left w:w="70" w:type="dxa"/>
          <w:right w:w="70" w:type="dxa"/>
        </w:tblCellMar>
        <w:tblLook w:val="04A0" w:firstRow="1" w:lastRow="0" w:firstColumn="1" w:lastColumn="0" w:noHBand="0" w:noVBand="1"/>
      </w:tblPr>
      <w:tblGrid>
        <w:gridCol w:w="465"/>
        <w:gridCol w:w="861"/>
        <w:gridCol w:w="1326"/>
        <w:gridCol w:w="60"/>
        <w:gridCol w:w="705"/>
        <w:gridCol w:w="1326"/>
        <w:gridCol w:w="1326"/>
        <w:gridCol w:w="1326"/>
        <w:gridCol w:w="1368"/>
        <w:gridCol w:w="2734"/>
        <w:gridCol w:w="2268"/>
      </w:tblGrid>
      <w:tr w:rsidR="00D05CCA" w:rsidRPr="00BC3BD6" w14:paraId="53E06CA7" w14:textId="77777777" w:rsidTr="00E42CF1">
        <w:trPr>
          <w:trHeight w:val="367"/>
        </w:trPr>
        <w:tc>
          <w:tcPr>
            <w:tcW w:w="2712" w:type="dxa"/>
            <w:gridSpan w:val="4"/>
            <w:tcBorders>
              <w:top w:val="nil"/>
              <w:left w:val="nil"/>
              <w:bottom w:val="single" w:sz="4" w:space="0" w:color="auto"/>
              <w:right w:val="nil"/>
            </w:tcBorders>
            <w:shd w:val="clear" w:color="auto" w:fill="auto"/>
            <w:noWrap/>
            <w:vAlign w:val="bottom"/>
            <w:hideMark/>
          </w:tcPr>
          <w:p w14:paraId="2DD6DFB3" w14:textId="44DA3E4A" w:rsidR="00D05CCA" w:rsidRPr="00BC3BD6" w:rsidRDefault="00D05CCA" w:rsidP="00E42CF1">
            <w:pPr>
              <w:rPr>
                <w:rFonts w:ascii="Calibri" w:hAnsi="Calibri" w:cs="Calibri"/>
                <w:b/>
                <w:color w:val="000000"/>
              </w:rPr>
            </w:pPr>
            <w:bookmarkStart w:id="4" w:name="_Hlk47503831"/>
            <w:r w:rsidRPr="00BC3BD6">
              <w:rPr>
                <w:rFonts w:ascii="Calibri" w:hAnsi="Calibri" w:cs="Calibri"/>
                <w:b/>
                <w:color w:val="000000"/>
              </w:rPr>
              <w:t xml:space="preserve">Tabela </w:t>
            </w:r>
            <w:r w:rsidR="009262D7">
              <w:rPr>
                <w:rFonts w:ascii="Calibri" w:hAnsi="Calibri" w:cs="Calibri"/>
                <w:b/>
                <w:color w:val="000000"/>
              </w:rPr>
              <w:t>nr 5</w:t>
            </w:r>
          </w:p>
        </w:tc>
        <w:tc>
          <w:tcPr>
            <w:tcW w:w="705" w:type="dxa"/>
            <w:vMerge w:val="restart"/>
            <w:tcBorders>
              <w:top w:val="single" w:sz="8" w:space="0" w:color="auto"/>
              <w:left w:val="single" w:sz="8" w:space="0" w:color="auto"/>
              <w:bottom w:val="single" w:sz="4" w:space="0" w:color="auto"/>
              <w:right w:val="single" w:sz="8" w:space="0" w:color="auto"/>
            </w:tcBorders>
            <w:shd w:val="clear" w:color="auto" w:fill="auto"/>
            <w:vAlign w:val="center"/>
            <w:hideMark/>
          </w:tcPr>
          <w:p w14:paraId="27509857" w14:textId="77777777" w:rsidR="00D05CCA" w:rsidRPr="00BC3BD6" w:rsidRDefault="00D05CCA" w:rsidP="00E42CF1">
            <w:pPr>
              <w:jc w:val="center"/>
              <w:rPr>
                <w:rFonts w:ascii="Calibri" w:hAnsi="Calibri" w:cs="Calibri"/>
                <w:b/>
                <w:color w:val="000000"/>
              </w:rPr>
            </w:pPr>
            <w:r w:rsidRPr="00BC3BD6">
              <w:rPr>
                <w:rFonts w:ascii="Calibri" w:hAnsi="Calibri" w:cs="Calibri"/>
                <w:b/>
                <w:color w:val="000000"/>
              </w:rPr>
              <w:t>Ilość</w:t>
            </w:r>
          </w:p>
        </w:tc>
        <w:tc>
          <w:tcPr>
            <w:tcW w:w="1326" w:type="dxa"/>
            <w:vMerge w:val="restart"/>
            <w:tcBorders>
              <w:top w:val="single" w:sz="8" w:space="0" w:color="auto"/>
              <w:left w:val="single" w:sz="8" w:space="0" w:color="auto"/>
              <w:bottom w:val="single" w:sz="4" w:space="0" w:color="auto"/>
              <w:right w:val="single" w:sz="8" w:space="0" w:color="auto"/>
            </w:tcBorders>
          </w:tcPr>
          <w:p w14:paraId="59F111ED" w14:textId="77777777" w:rsidR="00D05CCA" w:rsidRPr="00BC3BD6" w:rsidRDefault="00D05CCA" w:rsidP="00E42CF1">
            <w:pPr>
              <w:jc w:val="center"/>
              <w:rPr>
                <w:rFonts w:ascii="Calibri" w:hAnsi="Calibri" w:cs="Calibri"/>
                <w:b/>
                <w:color w:val="000000"/>
              </w:rPr>
            </w:pPr>
            <w:r w:rsidRPr="00BC3BD6">
              <w:rPr>
                <w:rFonts w:ascii="Calibri" w:hAnsi="Calibri" w:cs="Calibri"/>
                <w:b/>
                <w:color w:val="000000"/>
              </w:rPr>
              <w:t>Cena jednostkowa netto</w:t>
            </w:r>
          </w:p>
        </w:tc>
        <w:tc>
          <w:tcPr>
            <w:tcW w:w="1326" w:type="dxa"/>
            <w:vMerge w:val="restart"/>
            <w:tcBorders>
              <w:top w:val="single" w:sz="8" w:space="0" w:color="auto"/>
              <w:left w:val="single" w:sz="8" w:space="0" w:color="auto"/>
              <w:bottom w:val="single" w:sz="4" w:space="0" w:color="auto"/>
              <w:right w:val="single" w:sz="8" w:space="0" w:color="auto"/>
            </w:tcBorders>
          </w:tcPr>
          <w:p w14:paraId="1049A683" w14:textId="77777777" w:rsidR="00D05CCA" w:rsidRPr="00BC3BD6" w:rsidRDefault="00D05CCA" w:rsidP="00E42CF1">
            <w:pPr>
              <w:jc w:val="center"/>
              <w:rPr>
                <w:rFonts w:ascii="Calibri" w:hAnsi="Calibri" w:cs="Calibri"/>
                <w:b/>
                <w:color w:val="000000"/>
              </w:rPr>
            </w:pPr>
            <w:r w:rsidRPr="00BC3BD6">
              <w:rPr>
                <w:rFonts w:ascii="Calibri" w:hAnsi="Calibri" w:cs="Calibri"/>
                <w:b/>
                <w:color w:val="000000"/>
              </w:rPr>
              <w:t>Cena jednostkowa brutto</w:t>
            </w:r>
          </w:p>
        </w:tc>
        <w:tc>
          <w:tcPr>
            <w:tcW w:w="1326" w:type="dxa"/>
            <w:vMerge w:val="restart"/>
            <w:tcBorders>
              <w:top w:val="single" w:sz="8" w:space="0" w:color="auto"/>
              <w:left w:val="single" w:sz="8" w:space="0" w:color="auto"/>
              <w:bottom w:val="single" w:sz="4" w:space="0" w:color="auto"/>
              <w:right w:val="single" w:sz="8" w:space="0" w:color="auto"/>
            </w:tcBorders>
            <w:shd w:val="clear" w:color="auto" w:fill="auto"/>
            <w:vAlign w:val="center"/>
            <w:hideMark/>
          </w:tcPr>
          <w:p w14:paraId="7485BB44" w14:textId="77777777" w:rsidR="00D05CCA" w:rsidRPr="00BC3BD6" w:rsidRDefault="00D05CCA" w:rsidP="00E42CF1">
            <w:pPr>
              <w:jc w:val="center"/>
              <w:rPr>
                <w:rFonts w:ascii="Calibri" w:hAnsi="Calibri" w:cs="Calibri"/>
                <w:b/>
                <w:color w:val="000000"/>
              </w:rPr>
            </w:pPr>
            <w:r w:rsidRPr="00BC3BD6">
              <w:rPr>
                <w:rFonts w:ascii="Calibri" w:hAnsi="Calibri" w:cs="Calibri"/>
                <w:b/>
                <w:color w:val="000000"/>
              </w:rPr>
              <w:t>Całkowita cena netto zamówienia (kol.3x kol.4)</w:t>
            </w:r>
          </w:p>
        </w:tc>
        <w:tc>
          <w:tcPr>
            <w:tcW w:w="1368" w:type="dxa"/>
            <w:vMerge w:val="restart"/>
            <w:tcBorders>
              <w:top w:val="single" w:sz="8" w:space="0" w:color="auto"/>
              <w:left w:val="single" w:sz="8" w:space="0" w:color="auto"/>
              <w:bottom w:val="single" w:sz="4" w:space="0" w:color="auto"/>
              <w:right w:val="single" w:sz="8" w:space="0" w:color="auto"/>
            </w:tcBorders>
            <w:shd w:val="clear" w:color="auto" w:fill="auto"/>
            <w:vAlign w:val="center"/>
            <w:hideMark/>
          </w:tcPr>
          <w:p w14:paraId="496E0B13" w14:textId="77777777" w:rsidR="00D05CCA" w:rsidRPr="00BC3BD6" w:rsidRDefault="00D05CCA" w:rsidP="00E42CF1">
            <w:pPr>
              <w:jc w:val="center"/>
              <w:rPr>
                <w:rFonts w:ascii="Calibri" w:hAnsi="Calibri" w:cs="Calibri"/>
                <w:b/>
                <w:color w:val="000000"/>
              </w:rPr>
            </w:pPr>
            <w:r w:rsidRPr="00BC3BD6">
              <w:rPr>
                <w:rFonts w:ascii="Calibri" w:hAnsi="Calibri" w:cs="Calibri"/>
                <w:b/>
                <w:color w:val="000000"/>
              </w:rPr>
              <w:t>Całkowita cena brutto zamówienia (kol.3x kol.5)</w:t>
            </w:r>
          </w:p>
        </w:tc>
        <w:tc>
          <w:tcPr>
            <w:tcW w:w="2734" w:type="dxa"/>
            <w:vMerge w:val="restart"/>
            <w:tcBorders>
              <w:top w:val="single" w:sz="8" w:space="0" w:color="auto"/>
              <w:left w:val="single" w:sz="8" w:space="0" w:color="auto"/>
              <w:bottom w:val="single" w:sz="4" w:space="0" w:color="auto"/>
              <w:right w:val="single" w:sz="8" w:space="0" w:color="auto"/>
            </w:tcBorders>
            <w:shd w:val="clear" w:color="auto" w:fill="auto"/>
            <w:vAlign w:val="center"/>
            <w:hideMark/>
          </w:tcPr>
          <w:p w14:paraId="1DABBCFC" w14:textId="77777777" w:rsidR="00D05CCA" w:rsidRPr="00BC3BD6" w:rsidRDefault="00D05CCA" w:rsidP="00E42CF1">
            <w:pPr>
              <w:jc w:val="center"/>
              <w:rPr>
                <w:rFonts w:ascii="Calibri" w:hAnsi="Calibri" w:cs="Calibri"/>
                <w:b/>
                <w:color w:val="000000"/>
              </w:rPr>
            </w:pPr>
            <w:r w:rsidRPr="00BC3BD6">
              <w:rPr>
                <w:rFonts w:ascii="Calibri" w:hAnsi="Calibri" w:cs="Calibri"/>
                <w:b/>
                <w:color w:val="000000"/>
              </w:rPr>
              <w:t>Oferowan</w:t>
            </w:r>
            <w:r>
              <w:rPr>
                <w:rFonts w:ascii="Calibri" w:hAnsi="Calibri" w:cs="Calibri"/>
                <w:b/>
                <w:color w:val="000000"/>
              </w:rPr>
              <w:t>e oprogramowanie</w:t>
            </w:r>
            <w:r w:rsidRPr="00BC3BD6">
              <w:rPr>
                <w:rFonts w:ascii="Calibri" w:hAnsi="Calibri" w:cs="Calibri"/>
                <w:b/>
                <w:color w:val="000000"/>
              </w:rPr>
              <w:t>- wskazać pełną nazwę produktu</w:t>
            </w:r>
            <w:r>
              <w:rPr>
                <w:rFonts w:ascii="Calibri" w:hAnsi="Calibri" w:cs="Calibri"/>
                <w:b/>
                <w:color w:val="000000"/>
              </w:rPr>
              <w:t xml:space="preserve"> (oprogramowania)</w:t>
            </w:r>
            <w:r w:rsidRPr="00BC3BD6">
              <w:rPr>
                <w:rFonts w:ascii="Calibri" w:hAnsi="Calibri" w:cs="Calibri"/>
                <w:b/>
                <w:color w:val="000000"/>
              </w:rPr>
              <w:t>, nazwę producenta, kod PKWiU</w:t>
            </w:r>
          </w:p>
        </w:tc>
        <w:tc>
          <w:tcPr>
            <w:tcW w:w="2268" w:type="dxa"/>
            <w:vMerge w:val="restart"/>
            <w:tcBorders>
              <w:top w:val="single" w:sz="8" w:space="0" w:color="auto"/>
              <w:left w:val="single" w:sz="8" w:space="0" w:color="auto"/>
              <w:bottom w:val="single" w:sz="4" w:space="0" w:color="auto"/>
              <w:right w:val="single" w:sz="8" w:space="0" w:color="auto"/>
            </w:tcBorders>
          </w:tcPr>
          <w:p w14:paraId="607DC44B" w14:textId="77777777" w:rsidR="00D05CCA" w:rsidRPr="00BC3BD6" w:rsidRDefault="00D05CCA" w:rsidP="00E42CF1">
            <w:pPr>
              <w:jc w:val="center"/>
              <w:rPr>
                <w:rFonts w:ascii="Calibri" w:hAnsi="Calibri" w:cs="Calibri"/>
                <w:b/>
                <w:color w:val="000000"/>
              </w:rPr>
            </w:pPr>
            <w:r w:rsidRPr="00BC3BD6">
              <w:rPr>
                <w:rFonts w:ascii="Calibri" w:hAnsi="Calibri" w:cs="Calibri"/>
                <w:b/>
                <w:color w:val="000000"/>
              </w:rPr>
              <w:t>Uwagi</w:t>
            </w:r>
          </w:p>
        </w:tc>
      </w:tr>
      <w:tr w:rsidR="00D05CCA" w:rsidRPr="00BC3BD6" w14:paraId="21156A5A" w14:textId="77777777" w:rsidTr="00E42CF1">
        <w:trPr>
          <w:trHeight w:val="350"/>
        </w:trPr>
        <w:tc>
          <w:tcPr>
            <w:tcW w:w="4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B522B9" w14:textId="77777777" w:rsidR="00D05CCA" w:rsidRPr="00BC3BD6" w:rsidRDefault="00D05CCA" w:rsidP="00E42CF1">
            <w:pPr>
              <w:jc w:val="center"/>
              <w:rPr>
                <w:rFonts w:ascii="Calibri" w:hAnsi="Calibri" w:cs="Calibri"/>
                <w:b/>
                <w:color w:val="000000"/>
              </w:rPr>
            </w:pPr>
            <w:r w:rsidRPr="00BC3BD6">
              <w:rPr>
                <w:rFonts w:ascii="Calibri" w:hAnsi="Calibri" w:cs="Calibri"/>
                <w:b/>
                <w:color w:val="000000"/>
              </w:rPr>
              <w:t>Lp.</w:t>
            </w:r>
          </w:p>
        </w:tc>
        <w:tc>
          <w:tcPr>
            <w:tcW w:w="224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020E2A" w14:textId="77777777" w:rsidR="00D05CCA" w:rsidRPr="00BC3BD6" w:rsidRDefault="00D05CCA" w:rsidP="00E42CF1">
            <w:pPr>
              <w:jc w:val="center"/>
              <w:rPr>
                <w:rFonts w:ascii="Calibri" w:hAnsi="Calibri" w:cs="Calibri"/>
                <w:b/>
                <w:color w:val="000000"/>
              </w:rPr>
            </w:pPr>
            <w:r w:rsidRPr="00BC3BD6">
              <w:rPr>
                <w:rFonts w:ascii="Calibri" w:hAnsi="Calibri" w:cs="Calibri"/>
                <w:b/>
                <w:color w:val="000000"/>
              </w:rPr>
              <w:t>Nazwa</w:t>
            </w:r>
          </w:p>
        </w:tc>
        <w:tc>
          <w:tcPr>
            <w:tcW w:w="70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4E63DDE" w14:textId="77777777" w:rsidR="00D05CCA" w:rsidRPr="00BC3BD6" w:rsidRDefault="00D05CCA" w:rsidP="00E42CF1">
            <w:pPr>
              <w:rPr>
                <w:rFonts w:ascii="Calibri" w:hAnsi="Calibri" w:cs="Calibri"/>
                <w:b/>
                <w:color w:val="000000"/>
              </w:rPr>
            </w:pPr>
          </w:p>
        </w:tc>
        <w:tc>
          <w:tcPr>
            <w:tcW w:w="1326" w:type="dxa"/>
            <w:vMerge/>
            <w:tcBorders>
              <w:top w:val="single" w:sz="4" w:space="0" w:color="auto"/>
              <w:left w:val="single" w:sz="4" w:space="0" w:color="auto"/>
              <w:bottom w:val="single" w:sz="4" w:space="0" w:color="auto"/>
              <w:right w:val="single" w:sz="4" w:space="0" w:color="auto"/>
            </w:tcBorders>
          </w:tcPr>
          <w:p w14:paraId="6FE05AF7" w14:textId="77777777" w:rsidR="00D05CCA" w:rsidRPr="00BC3BD6" w:rsidRDefault="00D05CCA" w:rsidP="00E42CF1">
            <w:pPr>
              <w:rPr>
                <w:rFonts w:ascii="Calibri" w:hAnsi="Calibri" w:cs="Calibri"/>
                <w:b/>
                <w:color w:val="000000"/>
              </w:rPr>
            </w:pPr>
          </w:p>
        </w:tc>
        <w:tc>
          <w:tcPr>
            <w:tcW w:w="1326" w:type="dxa"/>
            <w:vMerge/>
            <w:tcBorders>
              <w:top w:val="single" w:sz="4" w:space="0" w:color="auto"/>
              <w:left w:val="single" w:sz="4" w:space="0" w:color="auto"/>
              <w:bottom w:val="single" w:sz="4" w:space="0" w:color="auto"/>
              <w:right w:val="single" w:sz="4" w:space="0" w:color="auto"/>
            </w:tcBorders>
          </w:tcPr>
          <w:p w14:paraId="0D0EB676" w14:textId="77777777" w:rsidR="00D05CCA" w:rsidRPr="00BC3BD6" w:rsidRDefault="00D05CCA" w:rsidP="00E42CF1">
            <w:pPr>
              <w:rPr>
                <w:rFonts w:ascii="Calibri" w:hAnsi="Calibri" w:cs="Calibri"/>
                <w:b/>
                <w:color w:val="000000"/>
              </w:rPr>
            </w:pPr>
          </w:p>
        </w:tc>
        <w:tc>
          <w:tcPr>
            <w:tcW w:w="132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87A82BF" w14:textId="77777777" w:rsidR="00D05CCA" w:rsidRPr="00BC3BD6" w:rsidRDefault="00D05CCA" w:rsidP="00E42CF1">
            <w:pPr>
              <w:rPr>
                <w:rFonts w:ascii="Calibri" w:hAnsi="Calibri" w:cs="Calibri"/>
                <w:b/>
                <w:color w:val="000000"/>
              </w:rPr>
            </w:pPr>
          </w:p>
        </w:tc>
        <w:tc>
          <w:tcPr>
            <w:tcW w:w="136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EF67D80" w14:textId="77777777" w:rsidR="00D05CCA" w:rsidRPr="00BC3BD6" w:rsidRDefault="00D05CCA" w:rsidP="00E42CF1">
            <w:pPr>
              <w:rPr>
                <w:rFonts w:ascii="Calibri" w:hAnsi="Calibri" w:cs="Calibri"/>
                <w:b/>
                <w:color w:val="000000"/>
              </w:rPr>
            </w:pPr>
          </w:p>
        </w:tc>
        <w:tc>
          <w:tcPr>
            <w:tcW w:w="27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1398678" w14:textId="77777777" w:rsidR="00D05CCA" w:rsidRPr="00BC3BD6" w:rsidRDefault="00D05CCA" w:rsidP="00E42CF1">
            <w:pPr>
              <w:rPr>
                <w:rFonts w:ascii="Calibri" w:hAnsi="Calibri" w:cs="Calibri"/>
                <w:b/>
                <w:color w:val="000000"/>
              </w:rPr>
            </w:pPr>
          </w:p>
        </w:tc>
        <w:tc>
          <w:tcPr>
            <w:tcW w:w="2268" w:type="dxa"/>
            <w:vMerge/>
            <w:tcBorders>
              <w:top w:val="single" w:sz="4" w:space="0" w:color="auto"/>
              <w:left w:val="single" w:sz="4" w:space="0" w:color="auto"/>
              <w:bottom w:val="single" w:sz="4" w:space="0" w:color="auto"/>
              <w:right w:val="single" w:sz="4" w:space="0" w:color="auto"/>
            </w:tcBorders>
          </w:tcPr>
          <w:p w14:paraId="06E883D0" w14:textId="77777777" w:rsidR="00D05CCA" w:rsidRPr="00BC3BD6" w:rsidRDefault="00D05CCA" w:rsidP="00E42CF1">
            <w:pPr>
              <w:rPr>
                <w:rFonts w:ascii="Calibri" w:hAnsi="Calibri" w:cs="Calibri"/>
                <w:b/>
                <w:color w:val="000000"/>
              </w:rPr>
            </w:pPr>
          </w:p>
        </w:tc>
      </w:tr>
      <w:tr w:rsidR="00D05CCA" w:rsidRPr="00BC3BD6" w14:paraId="752BF020" w14:textId="77777777" w:rsidTr="00E42CF1">
        <w:trPr>
          <w:trHeight w:val="113"/>
        </w:trPr>
        <w:tc>
          <w:tcPr>
            <w:tcW w:w="4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9DC37B" w14:textId="77777777" w:rsidR="00D05CCA" w:rsidRPr="00BC3BD6" w:rsidRDefault="00D05CCA" w:rsidP="00E42CF1">
            <w:pPr>
              <w:jc w:val="center"/>
              <w:rPr>
                <w:rFonts w:ascii="Calibri" w:hAnsi="Calibri" w:cs="Calibri"/>
                <w:b/>
                <w:color w:val="000000"/>
              </w:rPr>
            </w:pPr>
            <w:r w:rsidRPr="00BC3BD6">
              <w:rPr>
                <w:rFonts w:ascii="Calibri" w:hAnsi="Calibri" w:cs="Calibri"/>
                <w:b/>
                <w:color w:val="000000"/>
              </w:rPr>
              <w:t>1</w:t>
            </w:r>
          </w:p>
        </w:tc>
        <w:tc>
          <w:tcPr>
            <w:tcW w:w="224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6115C8" w14:textId="77777777" w:rsidR="00D05CCA" w:rsidRPr="00BC3BD6" w:rsidRDefault="00D05CCA" w:rsidP="00E42CF1">
            <w:pPr>
              <w:jc w:val="center"/>
              <w:rPr>
                <w:rFonts w:ascii="Calibri" w:hAnsi="Calibri" w:cs="Calibri"/>
                <w:b/>
                <w:color w:val="000000"/>
              </w:rPr>
            </w:pPr>
            <w:r w:rsidRPr="00BC3BD6">
              <w:rPr>
                <w:rFonts w:ascii="Calibri" w:hAnsi="Calibri" w:cs="Calibri"/>
                <w:b/>
                <w:color w:val="000000"/>
              </w:rPr>
              <w:t>2</w:t>
            </w:r>
          </w:p>
        </w:tc>
        <w:tc>
          <w:tcPr>
            <w:tcW w:w="7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8D7A29" w14:textId="77777777" w:rsidR="00D05CCA" w:rsidRPr="00BC3BD6" w:rsidRDefault="00D05CCA" w:rsidP="00E42CF1">
            <w:pPr>
              <w:jc w:val="center"/>
              <w:rPr>
                <w:rFonts w:ascii="Calibri" w:hAnsi="Calibri" w:cs="Calibri"/>
                <w:b/>
                <w:color w:val="000000"/>
              </w:rPr>
            </w:pPr>
            <w:r w:rsidRPr="00BC3BD6">
              <w:rPr>
                <w:rFonts w:ascii="Calibri" w:hAnsi="Calibri" w:cs="Calibri"/>
                <w:b/>
                <w:color w:val="000000"/>
              </w:rPr>
              <w:t>3</w:t>
            </w:r>
          </w:p>
        </w:tc>
        <w:tc>
          <w:tcPr>
            <w:tcW w:w="1326" w:type="dxa"/>
            <w:tcBorders>
              <w:top w:val="single" w:sz="4" w:space="0" w:color="auto"/>
              <w:left w:val="single" w:sz="4" w:space="0" w:color="auto"/>
              <w:bottom w:val="single" w:sz="4" w:space="0" w:color="auto"/>
              <w:right w:val="single" w:sz="4" w:space="0" w:color="auto"/>
            </w:tcBorders>
          </w:tcPr>
          <w:p w14:paraId="7194754C" w14:textId="77777777" w:rsidR="00D05CCA" w:rsidRPr="00BC3BD6" w:rsidRDefault="00D05CCA" w:rsidP="00E42CF1">
            <w:pPr>
              <w:jc w:val="center"/>
              <w:rPr>
                <w:rFonts w:ascii="Calibri" w:hAnsi="Calibri" w:cs="Calibri"/>
                <w:b/>
                <w:color w:val="000000"/>
              </w:rPr>
            </w:pPr>
            <w:r w:rsidRPr="00BC3BD6">
              <w:rPr>
                <w:rFonts w:ascii="Calibri" w:hAnsi="Calibri" w:cs="Calibri"/>
                <w:b/>
                <w:color w:val="000000"/>
              </w:rPr>
              <w:t>4</w:t>
            </w:r>
          </w:p>
        </w:tc>
        <w:tc>
          <w:tcPr>
            <w:tcW w:w="1326" w:type="dxa"/>
            <w:tcBorders>
              <w:top w:val="single" w:sz="4" w:space="0" w:color="auto"/>
              <w:left w:val="single" w:sz="4" w:space="0" w:color="auto"/>
              <w:bottom w:val="single" w:sz="4" w:space="0" w:color="auto"/>
              <w:right w:val="single" w:sz="4" w:space="0" w:color="auto"/>
            </w:tcBorders>
          </w:tcPr>
          <w:p w14:paraId="6764CEEE" w14:textId="77777777" w:rsidR="00D05CCA" w:rsidRPr="00BC3BD6" w:rsidRDefault="00D05CCA" w:rsidP="00E42CF1">
            <w:pPr>
              <w:jc w:val="center"/>
              <w:rPr>
                <w:rFonts w:ascii="Calibri" w:hAnsi="Calibri" w:cs="Calibri"/>
                <w:b/>
                <w:color w:val="000000"/>
              </w:rPr>
            </w:pPr>
            <w:r w:rsidRPr="00BC3BD6">
              <w:rPr>
                <w:rFonts w:ascii="Calibri" w:hAnsi="Calibri" w:cs="Calibri"/>
                <w:b/>
                <w:color w:val="000000"/>
              </w:rPr>
              <w:t>5</w:t>
            </w:r>
          </w:p>
        </w:tc>
        <w:tc>
          <w:tcPr>
            <w:tcW w:w="13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637713" w14:textId="77777777" w:rsidR="00D05CCA" w:rsidRPr="00BC3BD6" w:rsidRDefault="00D05CCA" w:rsidP="00E42CF1">
            <w:pPr>
              <w:jc w:val="center"/>
              <w:rPr>
                <w:rFonts w:ascii="Calibri" w:hAnsi="Calibri" w:cs="Calibri"/>
                <w:b/>
                <w:color w:val="000000"/>
              </w:rPr>
            </w:pPr>
            <w:r w:rsidRPr="00BC3BD6">
              <w:rPr>
                <w:rFonts w:ascii="Calibri" w:hAnsi="Calibri" w:cs="Calibri"/>
                <w:b/>
                <w:color w:val="000000"/>
              </w:rPr>
              <w:t>6</w:t>
            </w:r>
          </w:p>
        </w:tc>
        <w:tc>
          <w:tcPr>
            <w:tcW w:w="13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DBDBFB" w14:textId="77777777" w:rsidR="00D05CCA" w:rsidRPr="00BC3BD6" w:rsidRDefault="00D05CCA" w:rsidP="00E42CF1">
            <w:pPr>
              <w:jc w:val="center"/>
              <w:rPr>
                <w:rFonts w:ascii="Calibri" w:hAnsi="Calibri" w:cs="Calibri"/>
                <w:b/>
                <w:color w:val="000000"/>
              </w:rPr>
            </w:pPr>
            <w:r w:rsidRPr="00BC3BD6">
              <w:rPr>
                <w:rFonts w:ascii="Calibri" w:hAnsi="Calibri" w:cs="Calibri"/>
                <w:b/>
                <w:color w:val="000000"/>
              </w:rPr>
              <w:t>7</w:t>
            </w:r>
          </w:p>
        </w:tc>
        <w:tc>
          <w:tcPr>
            <w:tcW w:w="27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932259" w14:textId="77777777" w:rsidR="00D05CCA" w:rsidRPr="00BC3BD6" w:rsidRDefault="00D05CCA" w:rsidP="00E42CF1">
            <w:pPr>
              <w:jc w:val="center"/>
              <w:rPr>
                <w:rFonts w:ascii="Calibri" w:hAnsi="Calibri" w:cs="Calibri"/>
                <w:b/>
                <w:color w:val="000000"/>
              </w:rPr>
            </w:pPr>
            <w:r w:rsidRPr="00BC3BD6">
              <w:rPr>
                <w:rFonts w:ascii="Calibri" w:hAnsi="Calibri" w:cs="Calibri"/>
                <w:b/>
                <w:color w:val="000000"/>
              </w:rPr>
              <w:t>8</w:t>
            </w:r>
          </w:p>
        </w:tc>
        <w:tc>
          <w:tcPr>
            <w:tcW w:w="2268" w:type="dxa"/>
            <w:tcBorders>
              <w:top w:val="single" w:sz="4" w:space="0" w:color="auto"/>
              <w:left w:val="single" w:sz="4" w:space="0" w:color="auto"/>
              <w:bottom w:val="single" w:sz="4" w:space="0" w:color="auto"/>
              <w:right w:val="single" w:sz="4" w:space="0" w:color="auto"/>
            </w:tcBorders>
          </w:tcPr>
          <w:p w14:paraId="1799750B" w14:textId="77777777" w:rsidR="00D05CCA" w:rsidRPr="00BC3BD6" w:rsidRDefault="00D05CCA" w:rsidP="00E42CF1">
            <w:pPr>
              <w:jc w:val="center"/>
              <w:rPr>
                <w:rFonts w:ascii="Calibri" w:hAnsi="Calibri" w:cs="Calibri"/>
                <w:b/>
                <w:color w:val="000000"/>
              </w:rPr>
            </w:pPr>
            <w:r w:rsidRPr="00BC3BD6">
              <w:rPr>
                <w:rFonts w:ascii="Calibri" w:hAnsi="Calibri" w:cs="Calibri"/>
                <w:b/>
                <w:color w:val="000000"/>
              </w:rPr>
              <w:t>9</w:t>
            </w:r>
          </w:p>
        </w:tc>
      </w:tr>
      <w:tr w:rsidR="00D05CCA" w:rsidRPr="00BC3BD6" w14:paraId="3B65A038" w14:textId="77777777" w:rsidTr="00E42CF1">
        <w:trPr>
          <w:trHeight w:val="3260"/>
        </w:trPr>
        <w:tc>
          <w:tcPr>
            <w:tcW w:w="4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A7E041" w14:textId="77777777" w:rsidR="00D05CCA" w:rsidRPr="00BC3BD6" w:rsidRDefault="00D05CCA" w:rsidP="00E42CF1">
            <w:pPr>
              <w:jc w:val="center"/>
              <w:rPr>
                <w:rFonts w:ascii="Calibri" w:hAnsi="Calibri" w:cs="Calibri"/>
                <w:color w:val="000000"/>
              </w:rPr>
            </w:pPr>
            <w:r w:rsidRPr="00BC3BD6">
              <w:rPr>
                <w:rFonts w:ascii="Calibri" w:hAnsi="Calibri" w:cs="Calibri"/>
                <w:color w:val="000000"/>
              </w:rPr>
              <w:lastRenderedPageBreak/>
              <w:t>1</w:t>
            </w:r>
          </w:p>
        </w:tc>
        <w:tc>
          <w:tcPr>
            <w:tcW w:w="224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1052F55C" w14:textId="0394638B" w:rsidR="00D05CCA" w:rsidRPr="004E0D77" w:rsidRDefault="006B73D8" w:rsidP="00E42CF1">
            <w:pPr>
              <w:rPr>
                <w:rFonts w:ascii="Calibri" w:eastAsia="Calibri" w:hAnsi="Calibri"/>
                <w:shd w:val="clear" w:color="auto" w:fill="FFFFFF"/>
              </w:rPr>
            </w:pPr>
            <w:r w:rsidRPr="008D47F5">
              <w:rPr>
                <w:rFonts w:ascii="Calibri" w:hAnsi="Calibri" w:cs="Calibri"/>
                <w:color w:val="000000"/>
              </w:rPr>
              <w:t>Licencje dla użytkownika typu CAL (per User) uprawniająca do korzystania z usług takich jak drukowanie sieciowe, przechowywanie plików w systemie Windows Server 2019 (</w:t>
            </w:r>
            <w:proofErr w:type="spellStart"/>
            <w:r w:rsidRPr="008D47F5">
              <w:rPr>
                <w:rFonts w:ascii="Calibri" w:hAnsi="Calibri" w:cs="Calibri"/>
                <w:color w:val="000000"/>
              </w:rPr>
              <w:t>ActiveDirectory</w:t>
            </w:r>
            <w:proofErr w:type="spellEnd"/>
            <w:r w:rsidRPr="00202C56" w:rsidDel="009B3277">
              <w:rPr>
                <w:rFonts w:ascii="Calibri" w:eastAsia="Calibri" w:hAnsi="Calibri"/>
                <w:shd w:val="clear" w:color="auto" w:fill="FFFFFF"/>
              </w:rPr>
              <w:t xml:space="preserve"> </w:t>
            </w:r>
          </w:p>
        </w:tc>
        <w:tc>
          <w:tcPr>
            <w:tcW w:w="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9B726F" w14:textId="358B8C9D" w:rsidR="00D05CCA" w:rsidRPr="00BC3BD6" w:rsidRDefault="00D05CCA" w:rsidP="00E42CF1">
            <w:pPr>
              <w:jc w:val="center"/>
              <w:rPr>
                <w:rFonts w:ascii="Calibri" w:hAnsi="Calibri" w:cs="Calibri"/>
                <w:color w:val="000000"/>
              </w:rPr>
            </w:pPr>
            <w:r>
              <w:rPr>
                <w:rFonts w:ascii="Calibri" w:hAnsi="Calibri" w:cs="Calibri"/>
                <w:color w:val="000000"/>
              </w:rPr>
              <w:t>1</w:t>
            </w:r>
            <w:r w:rsidR="00BC7F55">
              <w:rPr>
                <w:rFonts w:ascii="Calibri" w:hAnsi="Calibri" w:cs="Calibri"/>
                <w:color w:val="000000"/>
              </w:rPr>
              <w:t>18</w:t>
            </w:r>
            <w:r w:rsidR="009262D7">
              <w:rPr>
                <w:rFonts w:ascii="Calibri" w:hAnsi="Calibri" w:cs="Calibri"/>
                <w:color w:val="000000"/>
              </w:rPr>
              <w:t xml:space="preserve"> szt. </w:t>
            </w:r>
          </w:p>
        </w:tc>
        <w:tc>
          <w:tcPr>
            <w:tcW w:w="1326" w:type="dxa"/>
            <w:tcBorders>
              <w:top w:val="single" w:sz="4" w:space="0" w:color="auto"/>
              <w:left w:val="single" w:sz="4" w:space="0" w:color="auto"/>
              <w:bottom w:val="single" w:sz="4" w:space="0" w:color="auto"/>
              <w:right w:val="single" w:sz="4" w:space="0" w:color="auto"/>
            </w:tcBorders>
          </w:tcPr>
          <w:p w14:paraId="3B81E604" w14:textId="77777777" w:rsidR="00D05CCA" w:rsidRPr="00BC3BD6" w:rsidRDefault="00D05CCA" w:rsidP="00E42CF1">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tcPr>
          <w:p w14:paraId="0161EB31" w14:textId="77777777" w:rsidR="00D05CCA" w:rsidRPr="00BC3BD6" w:rsidRDefault="00D05CCA" w:rsidP="00E42CF1">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887212" w14:textId="77777777" w:rsidR="00D05CCA" w:rsidRPr="00BC3BD6" w:rsidRDefault="00D05CCA" w:rsidP="00E42CF1">
            <w:pPr>
              <w:rPr>
                <w:rFonts w:ascii="Calibri" w:hAnsi="Calibri" w:cs="Calibri"/>
                <w:color w:val="000000"/>
              </w:rPr>
            </w:pPr>
            <w:r w:rsidRPr="00BC3BD6">
              <w:rPr>
                <w:rFonts w:ascii="Calibri" w:hAnsi="Calibri" w:cs="Calibri"/>
                <w:color w:val="000000"/>
              </w:rPr>
              <w:t> </w:t>
            </w:r>
          </w:p>
        </w:tc>
        <w:tc>
          <w:tcPr>
            <w:tcW w:w="13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8CEA05" w14:textId="77777777" w:rsidR="00D05CCA" w:rsidRPr="00BC3BD6" w:rsidRDefault="00D05CCA" w:rsidP="00E42CF1">
            <w:pPr>
              <w:rPr>
                <w:rFonts w:ascii="Calibri" w:hAnsi="Calibri" w:cs="Calibri"/>
                <w:color w:val="000000"/>
              </w:rPr>
            </w:pPr>
            <w:r w:rsidRPr="00BC3BD6">
              <w:rPr>
                <w:rFonts w:ascii="Calibri" w:hAnsi="Calibri" w:cs="Calibri"/>
                <w:color w:val="000000"/>
              </w:rPr>
              <w:t> </w:t>
            </w:r>
          </w:p>
        </w:tc>
        <w:tc>
          <w:tcPr>
            <w:tcW w:w="27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FA79C0" w14:textId="77777777" w:rsidR="00D05CCA" w:rsidRPr="00BC3BD6" w:rsidRDefault="00D05CCA" w:rsidP="00E42CF1">
            <w:pPr>
              <w:rPr>
                <w:rFonts w:ascii="Calibri" w:hAnsi="Calibri" w:cs="Calibri"/>
                <w:color w:val="000000"/>
              </w:rPr>
            </w:pPr>
            <w:r w:rsidRPr="00BC3BD6">
              <w:rPr>
                <w:rFonts w:ascii="Calibri" w:hAnsi="Calibri" w:cs="Calibri"/>
                <w:color w:val="000000"/>
              </w:rPr>
              <w:t> </w:t>
            </w:r>
          </w:p>
        </w:tc>
        <w:tc>
          <w:tcPr>
            <w:tcW w:w="2268" w:type="dxa"/>
            <w:tcBorders>
              <w:top w:val="single" w:sz="4" w:space="0" w:color="auto"/>
              <w:left w:val="single" w:sz="4" w:space="0" w:color="auto"/>
              <w:bottom w:val="single" w:sz="4" w:space="0" w:color="auto"/>
              <w:right w:val="single" w:sz="4" w:space="0" w:color="auto"/>
            </w:tcBorders>
          </w:tcPr>
          <w:p w14:paraId="651D9839" w14:textId="77777777" w:rsidR="00D05CCA" w:rsidRPr="00BC3BD6" w:rsidRDefault="00D05CCA" w:rsidP="00E42CF1">
            <w:pPr>
              <w:rPr>
                <w:rFonts w:ascii="Calibri" w:hAnsi="Calibri" w:cs="Calibri"/>
                <w:color w:val="000000"/>
              </w:rPr>
            </w:pPr>
          </w:p>
        </w:tc>
      </w:tr>
      <w:tr w:rsidR="00D05CCA" w:rsidRPr="00BC3BD6" w14:paraId="182ADE4A" w14:textId="77777777" w:rsidTr="00E42CF1">
        <w:trPr>
          <w:trHeight w:val="150"/>
        </w:trPr>
        <w:tc>
          <w:tcPr>
            <w:tcW w:w="1326" w:type="dxa"/>
            <w:gridSpan w:val="2"/>
            <w:tcBorders>
              <w:top w:val="single" w:sz="4" w:space="0" w:color="auto"/>
              <w:left w:val="single" w:sz="4" w:space="0" w:color="auto"/>
              <w:bottom w:val="single" w:sz="4" w:space="0" w:color="auto"/>
              <w:right w:val="single" w:sz="4" w:space="0" w:color="auto"/>
            </w:tcBorders>
          </w:tcPr>
          <w:p w14:paraId="15AB0547" w14:textId="77777777" w:rsidR="00D05CCA" w:rsidRPr="00BC3BD6" w:rsidRDefault="00D05CCA" w:rsidP="00E42CF1">
            <w:pPr>
              <w:jc w:val="right"/>
              <w:rPr>
                <w:rFonts w:ascii="Calibri" w:hAnsi="Calibri" w:cs="Calibri"/>
                <w:b/>
                <w:color w:val="000000"/>
              </w:rPr>
            </w:pPr>
          </w:p>
        </w:tc>
        <w:tc>
          <w:tcPr>
            <w:tcW w:w="1326" w:type="dxa"/>
            <w:tcBorders>
              <w:top w:val="single" w:sz="4" w:space="0" w:color="auto"/>
              <w:left w:val="single" w:sz="4" w:space="0" w:color="auto"/>
              <w:bottom w:val="single" w:sz="4" w:space="0" w:color="auto"/>
              <w:right w:val="single" w:sz="4" w:space="0" w:color="auto"/>
            </w:tcBorders>
          </w:tcPr>
          <w:p w14:paraId="5CF62BDD" w14:textId="77777777" w:rsidR="00D05CCA" w:rsidRPr="00BC3BD6" w:rsidRDefault="00D05CCA" w:rsidP="00E42CF1">
            <w:pPr>
              <w:jc w:val="right"/>
              <w:rPr>
                <w:rFonts w:ascii="Calibri" w:hAnsi="Calibri" w:cs="Calibri"/>
                <w:b/>
                <w:color w:val="000000"/>
              </w:rPr>
            </w:pPr>
          </w:p>
        </w:tc>
        <w:tc>
          <w:tcPr>
            <w:tcW w:w="474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FDAA87" w14:textId="77777777" w:rsidR="00D05CCA" w:rsidRPr="00BC3BD6" w:rsidRDefault="00D05CCA" w:rsidP="00E42CF1">
            <w:pPr>
              <w:jc w:val="right"/>
              <w:rPr>
                <w:rFonts w:ascii="Calibri" w:hAnsi="Calibri" w:cs="Calibri"/>
                <w:b/>
                <w:color w:val="000000"/>
              </w:rPr>
            </w:pPr>
            <w:r w:rsidRPr="00BC3BD6">
              <w:rPr>
                <w:rFonts w:ascii="Calibri" w:hAnsi="Calibri" w:cs="Calibri"/>
                <w:b/>
                <w:color w:val="000000"/>
              </w:rPr>
              <w:t>RAZEM</w:t>
            </w:r>
          </w:p>
        </w:tc>
        <w:tc>
          <w:tcPr>
            <w:tcW w:w="13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83F6CE" w14:textId="77777777" w:rsidR="00D05CCA" w:rsidRPr="00BC3BD6" w:rsidRDefault="00D05CCA" w:rsidP="00E42CF1">
            <w:pPr>
              <w:rPr>
                <w:rFonts w:ascii="Calibri" w:hAnsi="Calibri" w:cs="Calibri"/>
                <w:color w:val="000000"/>
              </w:rPr>
            </w:pPr>
          </w:p>
        </w:tc>
        <w:tc>
          <w:tcPr>
            <w:tcW w:w="2734" w:type="dxa"/>
            <w:tcBorders>
              <w:top w:val="single" w:sz="4" w:space="0" w:color="auto"/>
              <w:left w:val="single" w:sz="4" w:space="0" w:color="auto"/>
              <w:bottom w:val="single" w:sz="4" w:space="0" w:color="auto"/>
              <w:right w:val="single" w:sz="4" w:space="0" w:color="auto"/>
              <w:tl2br w:val="single" w:sz="4" w:space="0" w:color="auto"/>
            </w:tcBorders>
            <w:shd w:val="clear" w:color="auto" w:fill="auto"/>
            <w:vAlign w:val="bottom"/>
          </w:tcPr>
          <w:p w14:paraId="019FF6C2" w14:textId="77777777" w:rsidR="00D05CCA" w:rsidRPr="00BC3BD6" w:rsidRDefault="00D05CCA" w:rsidP="00E42CF1">
            <w:pPr>
              <w:rPr>
                <w:rFonts w:ascii="Calibri" w:hAnsi="Calibri" w:cs="Calibri"/>
                <w:color w:val="000000"/>
              </w:rPr>
            </w:pPr>
          </w:p>
        </w:tc>
        <w:tc>
          <w:tcPr>
            <w:tcW w:w="2268" w:type="dxa"/>
            <w:tcBorders>
              <w:top w:val="single" w:sz="4" w:space="0" w:color="auto"/>
              <w:left w:val="single" w:sz="4" w:space="0" w:color="auto"/>
              <w:bottom w:val="single" w:sz="4" w:space="0" w:color="auto"/>
              <w:right w:val="single" w:sz="4" w:space="0" w:color="auto"/>
              <w:tl2br w:val="single" w:sz="4" w:space="0" w:color="auto"/>
            </w:tcBorders>
          </w:tcPr>
          <w:p w14:paraId="70CA339C" w14:textId="77777777" w:rsidR="00D05CCA" w:rsidRPr="00BC3BD6" w:rsidRDefault="00D05CCA" w:rsidP="00E42CF1">
            <w:pPr>
              <w:rPr>
                <w:rFonts w:ascii="Calibri" w:hAnsi="Calibri" w:cs="Calibri"/>
                <w:color w:val="000000"/>
              </w:rPr>
            </w:pPr>
          </w:p>
        </w:tc>
      </w:tr>
      <w:bookmarkEnd w:id="4"/>
    </w:tbl>
    <w:p w14:paraId="3F9E6A37" w14:textId="77777777" w:rsidR="00D05CCA" w:rsidRDefault="00D05CCA" w:rsidP="00D05CCA">
      <w:pPr>
        <w:tabs>
          <w:tab w:val="left" w:pos="284"/>
          <w:tab w:val="left" w:pos="426"/>
        </w:tabs>
        <w:rPr>
          <w:rFonts w:ascii="Calibri" w:hAnsi="Calibri" w:cs="Calibri"/>
          <w:color w:val="000000"/>
        </w:rPr>
      </w:pPr>
    </w:p>
    <w:p w14:paraId="3B5D95B3" w14:textId="09156B76" w:rsidR="00D05CCA" w:rsidRDefault="00D05CCA" w:rsidP="00CB5B39">
      <w:pPr>
        <w:tabs>
          <w:tab w:val="left" w:pos="284"/>
          <w:tab w:val="left" w:pos="426"/>
        </w:tabs>
        <w:jc w:val="both"/>
        <w:rPr>
          <w:rFonts w:ascii="Calibri" w:hAnsi="Calibri" w:cs="Calibri"/>
          <w:color w:val="000000"/>
        </w:rPr>
      </w:pPr>
      <w:r w:rsidRPr="000D7226">
        <w:rPr>
          <w:rFonts w:ascii="Calibri" w:hAnsi="Calibri" w:cs="Calibri"/>
          <w:color w:val="000000"/>
        </w:rPr>
        <w:t>Dla jednoznacznej identyfikacji oferowan</w:t>
      </w:r>
      <w:r w:rsidR="000B6BE9">
        <w:rPr>
          <w:rFonts w:ascii="Calibri" w:hAnsi="Calibri" w:cs="Calibri"/>
          <w:color w:val="000000"/>
        </w:rPr>
        <w:t>ych  licencji</w:t>
      </w:r>
      <w:r w:rsidRPr="000D7226">
        <w:rPr>
          <w:rFonts w:ascii="Calibri" w:hAnsi="Calibri" w:cs="Calibri"/>
          <w:color w:val="000000"/>
        </w:rPr>
        <w:t xml:space="preserve"> należy </w:t>
      </w:r>
      <w:r>
        <w:rPr>
          <w:rFonts w:ascii="Calibri" w:hAnsi="Calibri" w:cs="Calibri"/>
          <w:color w:val="000000"/>
        </w:rPr>
        <w:t xml:space="preserve">w tabeli powyżej </w:t>
      </w:r>
      <w:r w:rsidRPr="000D7226">
        <w:rPr>
          <w:rFonts w:ascii="Calibri" w:hAnsi="Calibri" w:cs="Calibri"/>
          <w:color w:val="000000"/>
        </w:rPr>
        <w:t>podać pełną nazwę produktu</w:t>
      </w:r>
      <w:r>
        <w:rPr>
          <w:rFonts w:ascii="Calibri" w:hAnsi="Calibri" w:cs="Calibri"/>
          <w:color w:val="000000"/>
        </w:rPr>
        <w:t xml:space="preserve"> i producenta </w:t>
      </w:r>
      <w:r w:rsidR="000B6BE9">
        <w:rPr>
          <w:rFonts w:ascii="Calibri" w:hAnsi="Calibri" w:cs="Calibri"/>
          <w:color w:val="000000"/>
        </w:rPr>
        <w:t>licencji</w:t>
      </w:r>
      <w:r w:rsidRPr="000D7226">
        <w:rPr>
          <w:rFonts w:ascii="Calibri" w:hAnsi="Calibri" w:cs="Calibri"/>
          <w:color w:val="000000"/>
        </w:rPr>
        <w:t xml:space="preserve">, umożliwiającą </w:t>
      </w:r>
      <w:r w:rsidR="000B6BE9">
        <w:rPr>
          <w:rFonts w:ascii="Calibri" w:hAnsi="Calibri" w:cs="Calibri"/>
          <w:color w:val="000000"/>
        </w:rPr>
        <w:t xml:space="preserve">ich </w:t>
      </w:r>
      <w:r w:rsidRPr="000D7226">
        <w:rPr>
          <w:rFonts w:ascii="Calibri" w:hAnsi="Calibri" w:cs="Calibri"/>
          <w:color w:val="000000"/>
        </w:rPr>
        <w:t>jednoznaczną identyfikację</w:t>
      </w:r>
      <w:r>
        <w:rPr>
          <w:rFonts w:ascii="Calibri" w:hAnsi="Calibri" w:cs="Calibri"/>
          <w:color w:val="000000"/>
        </w:rPr>
        <w:t>.</w:t>
      </w:r>
      <w:r w:rsidRPr="000D7226">
        <w:rPr>
          <w:rFonts w:ascii="Calibri" w:hAnsi="Calibri" w:cs="Calibri"/>
          <w:color w:val="000000"/>
        </w:rPr>
        <w:t xml:space="preserve"> Zamawiający będzie weryfikował zgodność ofertowan</w:t>
      </w:r>
      <w:r w:rsidR="000B6BE9">
        <w:rPr>
          <w:rFonts w:ascii="Calibri" w:hAnsi="Calibri" w:cs="Calibri"/>
          <w:color w:val="000000"/>
        </w:rPr>
        <w:t xml:space="preserve">ych licencji </w:t>
      </w:r>
      <w:r w:rsidRPr="000D7226">
        <w:rPr>
          <w:rFonts w:ascii="Calibri" w:hAnsi="Calibri" w:cs="Calibri"/>
          <w:color w:val="000000"/>
        </w:rPr>
        <w:t xml:space="preserve"> z SWZ</w:t>
      </w:r>
      <w:r>
        <w:rPr>
          <w:rFonts w:ascii="Calibri" w:hAnsi="Calibri" w:cs="Calibri"/>
          <w:color w:val="000000"/>
        </w:rPr>
        <w:t xml:space="preserve">. </w:t>
      </w:r>
      <w:r w:rsidR="008E4701">
        <w:rPr>
          <w:rFonts w:ascii="Calibri" w:hAnsi="Calibri" w:cs="Calibri"/>
          <w:color w:val="000000"/>
        </w:rPr>
        <w:t xml:space="preserve"> </w:t>
      </w:r>
    </w:p>
    <w:p w14:paraId="69144525" w14:textId="1BA2C433" w:rsidR="008E4701" w:rsidRDefault="008E4701" w:rsidP="00D05CCA">
      <w:pPr>
        <w:tabs>
          <w:tab w:val="left" w:pos="284"/>
          <w:tab w:val="left" w:pos="426"/>
        </w:tabs>
        <w:rPr>
          <w:rFonts w:ascii="Calibri" w:hAnsi="Calibri" w:cs="Calibri"/>
          <w:color w:val="000000"/>
        </w:rPr>
      </w:pPr>
    </w:p>
    <w:p w14:paraId="4E4DAC4C" w14:textId="7F846C01" w:rsidR="008E4701" w:rsidRPr="005A5634" w:rsidRDefault="008E4701" w:rsidP="00D05CCA">
      <w:pPr>
        <w:tabs>
          <w:tab w:val="left" w:pos="284"/>
          <w:tab w:val="left" w:pos="426"/>
        </w:tabs>
        <w:rPr>
          <w:rFonts w:ascii="Calibri" w:hAnsi="Calibri" w:cs="Calibri"/>
          <w:b/>
          <w:bCs/>
          <w:color w:val="000000"/>
        </w:rPr>
      </w:pPr>
      <w:r w:rsidRPr="005A5634">
        <w:rPr>
          <w:rFonts w:ascii="Calibri" w:hAnsi="Calibri" w:cs="Calibri"/>
          <w:b/>
          <w:bCs/>
          <w:color w:val="000000"/>
        </w:rPr>
        <w:t>OŚWIADCZENIA:</w:t>
      </w:r>
    </w:p>
    <w:p w14:paraId="335F7D89" w14:textId="715FC702" w:rsidR="008E4701" w:rsidRDefault="008E4701" w:rsidP="00D05CCA">
      <w:pPr>
        <w:tabs>
          <w:tab w:val="left" w:pos="284"/>
          <w:tab w:val="left" w:pos="426"/>
        </w:tabs>
        <w:rPr>
          <w:rFonts w:ascii="Calibri" w:hAnsi="Calibri" w:cs="Calibri"/>
          <w:color w:val="000000"/>
        </w:rPr>
      </w:pPr>
    </w:p>
    <w:p w14:paraId="7984F651" w14:textId="77777777" w:rsidR="005A5634" w:rsidRPr="00991F16" w:rsidRDefault="005A5634" w:rsidP="005A5634">
      <w:pPr>
        <w:pStyle w:val="Akapitzlist"/>
        <w:numPr>
          <w:ilvl w:val="0"/>
          <w:numId w:val="3"/>
        </w:numPr>
        <w:tabs>
          <w:tab w:val="left" w:pos="684"/>
        </w:tabs>
        <w:spacing w:before="0"/>
        <w:ind w:left="684" w:hanging="426"/>
        <w:rPr>
          <w:rFonts w:asciiTheme="minorHAnsi" w:hAnsiTheme="minorHAnsi" w:cstheme="minorHAnsi"/>
        </w:rPr>
      </w:pPr>
      <w:r w:rsidRPr="00991F16">
        <w:rPr>
          <w:rFonts w:asciiTheme="minorHAnsi" w:hAnsiTheme="minorHAnsi" w:cstheme="minorHAnsi"/>
        </w:rPr>
        <w:t>OŚWIADCZAMY, że zamówienie wykonamy w terminie podanym przez</w:t>
      </w:r>
      <w:r w:rsidRPr="00991F16">
        <w:rPr>
          <w:rFonts w:asciiTheme="minorHAnsi" w:hAnsiTheme="minorHAnsi" w:cstheme="minorHAnsi"/>
          <w:spacing w:val="-20"/>
        </w:rPr>
        <w:t xml:space="preserve"> </w:t>
      </w:r>
      <w:r w:rsidRPr="00991F16">
        <w:rPr>
          <w:rFonts w:asciiTheme="minorHAnsi" w:hAnsiTheme="minorHAnsi" w:cstheme="minorHAnsi"/>
        </w:rPr>
        <w:t>Zamawiającego.</w:t>
      </w:r>
    </w:p>
    <w:p w14:paraId="7CEA7A22" w14:textId="77777777" w:rsidR="005A5634" w:rsidRPr="00991F16" w:rsidRDefault="005A5634" w:rsidP="005A5634">
      <w:pPr>
        <w:pStyle w:val="Tekstpodstawowy"/>
        <w:rPr>
          <w:rFonts w:asciiTheme="minorHAnsi" w:hAnsiTheme="minorHAnsi" w:cstheme="minorHAnsi"/>
        </w:rPr>
      </w:pPr>
    </w:p>
    <w:p w14:paraId="4A5C5C2B" w14:textId="77777777" w:rsidR="005A5634" w:rsidRPr="00991F16" w:rsidRDefault="005A5634" w:rsidP="005A5634">
      <w:pPr>
        <w:pStyle w:val="Akapitzlist"/>
        <w:numPr>
          <w:ilvl w:val="0"/>
          <w:numId w:val="3"/>
        </w:numPr>
        <w:tabs>
          <w:tab w:val="left" w:pos="684"/>
        </w:tabs>
        <w:spacing w:before="0" w:line="312" w:lineRule="auto"/>
        <w:ind w:right="118" w:hanging="426"/>
        <w:rPr>
          <w:rFonts w:asciiTheme="minorHAnsi" w:hAnsiTheme="minorHAnsi" w:cstheme="minorHAnsi"/>
        </w:rPr>
      </w:pPr>
      <w:r w:rsidRPr="00991F16">
        <w:rPr>
          <w:rFonts w:asciiTheme="minorHAnsi" w:hAnsiTheme="minorHAnsi" w:cstheme="minorHAnsi"/>
        </w:rPr>
        <w:t>OŚWIADCZAMY, że zapoznaliśmy się ze Specyfikacją Warunków Zamówienia i akceptujemy oraz spełniamy wszystkie warunki w niej</w:t>
      </w:r>
      <w:r w:rsidRPr="00991F16">
        <w:rPr>
          <w:rFonts w:asciiTheme="minorHAnsi" w:hAnsiTheme="minorHAnsi" w:cstheme="minorHAnsi"/>
          <w:spacing w:val="-7"/>
        </w:rPr>
        <w:t xml:space="preserve"> </w:t>
      </w:r>
      <w:r w:rsidRPr="00991F16">
        <w:rPr>
          <w:rFonts w:asciiTheme="minorHAnsi" w:hAnsiTheme="minorHAnsi" w:cstheme="minorHAnsi"/>
        </w:rPr>
        <w:t>zawarte.</w:t>
      </w:r>
    </w:p>
    <w:p w14:paraId="5448B42A" w14:textId="77777777" w:rsidR="005A5634" w:rsidRPr="00991F16" w:rsidRDefault="005A5634" w:rsidP="005A5634">
      <w:pPr>
        <w:pStyle w:val="Akapitzlist"/>
        <w:numPr>
          <w:ilvl w:val="0"/>
          <w:numId w:val="3"/>
        </w:numPr>
        <w:tabs>
          <w:tab w:val="left" w:pos="684"/>
        </w:tabs>
        <w:spacing w:before="200"/>
        <w:ind w:left="684" w:hanging="426"/>
        <w:rPr>
          <w:rFonts w:asciiTheme="minorHAnsi" w:hAnsiTheme="minorHAnsi" w:cstheme="minorHAnsi"/>
        </w:rPr>
      </w:pPr>
      <w:r w:rsidRPr="00991F16">
        <w:rPr>
          <w:rFonts w:asciiTheme="minorHAnsi" w:hAnsiTheme="minorHAnsi" w:cstheme="minorHAnsi"/>
        </w:rPr>
        <w:t>OŚWIADCZAMY, że uzyskaliśmy wszelkie informacje niezbędne do</w:t>
      </w:r>
      <w:r w:rsidRPr="00991F16">
        <w:rPr>
          <w:rFonts w:asciiTheme="minorHAnsi" w:hAnsiTheme="minorHAnsi" w:cstheme="minorHAnsi"/>
          <w:spacing w:val="16"/>
        </w:rPr>
        <w:t xml:space="preserve"> </w:t>
      </w:r>
      <w:r w:rsidRPr="00991F16">
        <w:rPr>
          <w:rFonts w:asciiTheme="minorHAnsi" w:hAnsiTheme="minorHAnsi" w:cstheme="minorHAnsi"/>
        </w:rPr>
        <w:t>prawidłowego przygotowania i złożenia niniejszej oferty.</w:t>
      </w:r>
    </w:p>
    <w:p w14:paraId="0434813C" w14:textId="77777777" w:rsidR="005A5634" w:rsidRPr="00991F16" w:rsidRDefault="005A5634" w:rsidP="005A5634">
      <w:pPr>
        <w:pStyle w:val="Tekstpodstawowy"/>
        <w:rPr>
          <w:rFonts w:asciiTheme="minorHAnsi" w:hAnsiTheme="minorHAnsi" w:cstheme="minorHAnsi"/>
        </w:rPr>
      </w:pPr>
    </w:p>
    <w:p w14:paraId="6D4E8355" w14:textId="697AA4E7" w:rsidR="005A5634" w:rsidRPr="00991F16" w:rsidRDefault="005A5634" w:rsidP="005A5634">
      <w:pPr>
        <w:pStyle w:val="Akapitzlist"/>
        <w:numPr>
          <w:ilvl w:val="0"/>
          <w:numId w:val="3"/>
        </w:numPr>
        <w:tabs>
          <w:tab w:val="left" w:pos="684"/>
        </w:tabs>
        <w:spacing w:before="0" w:line="312" w:lineRule="auto"/>
        <w:ind w:right="116" w:hanging="426"/>
        <w:rPr>
          <w:rFonts w:asciiTheme="minorHAnsi" w:hAnsiTheme="minorHAnsi" w:cstheme="minorHAnsi"/>
        </w:rPr>
      </w:pPr>
      <w:r w:rsidRPr="00991F16">
        <w:rPr>
          <w:rFonts w:asciiTheme="minorHAnsi" w:hAnsiTheme="minorHAnsi" w:cstheme="minorHAnsi"/>
        </w:rPr>
        <w:t xml:space="preserve">OŚWIADCZAMY, że jesteśmy związani niniejszą ofertą od dnia upływu terminu składania ofert do dnia </w:t>
      </w:r>
      <w:r w:rsidR="0010150A">
        <w:rPr>
          <w:rFonts w:asciiTheme="minorHAnsi" w:hAnsiTheme="minorHAnsi" w:cstheme="minorHAnsi"/>
        </w:rPr>
        <w:t>6.08</w:t>
      </w:r>
      <w:r w:rsidRPr="0010150A">
        <w:rPr>
          <w:rFonts w:asciiTheme="minorHAnsi" w:hAnsiTheme="minorHAnsi" w:cstheme="minorHAnsi"/>
        </w:rPr>
        <w:t xml:space="preserve">.2021 r. </w:t>
      </w:r>
    </w:p>
    <w:p w14:paraId="781137FB" w14:textId="77777777" w:rsidR="005A5634" w:rsidRPr="00991F16" w:rsidRDefault="005A5634" w:rsidP="005A5634">
      <w:pPr>
        <w:pStyle w:val="Akapitzlist"/>
        <w:numPr>
          <w:ilvl w:val="0"/>
          <w:numId w:val="3"/>
        </w:numPr>
        <w:tabs>
          <w:tab w:val="left" w:pos="684"/>
        </w:tabs>
        <w:spacing w:before="200" w:line="312" w:lineRule="auto"/>
        <w:ind w:right="115" w:hanging="426"/>
        <w:rPr>
          <w:rFonts w:asciiTheme="minorHAnsi" w:hAnsiTheme="minorHAnsi" w:cstheme="minorHAnsi"/>
        </w:rPr>
      </w:pPr>
      <w:r w:rsidRPr="00991F16">
        <w:rPr>
          <w:rFonts w:asciiTheme="minorHAnsi" w:hAnsiTheme="minorHAnsi" w:cstheme="minorHAnsi"/>
        </w:rPr>
        <w:t>OŚWIADCZAMY,</w:t>
      </w:r>
      <w:r w:rsidRPr="00991F16">
        <w:rPr>
          <w:rFonts w:asciiTheme="minorHAnsi" w:hAnsiTheme="minorHAnsi" w:cstheme="minorHAnsi"/>
          <w:spacing w:val="-20"/>
        </w:rPr>
        <w:t xml:space="preserve"> </w:t>
      </w:r>
      <w:r w:rsidRPr="00991F16">
        <w:rPr>
          <w:rFonts w:asciiTheme="minorHAnsi" w:hAnsiTheme="minorHAnsi" w:cstheme="minorHAnsi"/>
        </w:rPr>
        <w:t>że</w:t>
      </w:r>
      <w:r w:rsidRPr="00991F16">
        <w:rPr>
          <w:rFonts w:asciiTheme="minorHAnsi" w:hAnsiTheme="minorHAnsi" w:cstheme="minorHAnsi"/>
          <w:spacing w:val="-19"/>
        </w:rPr>
        <w:t xml:space="preserve"> </w:t>
      </w:r>
      <w:r w:rsidRPr="00991F16">
        <w:rPr>
          <w:rFonts w:asciiTheme="minorHAnsi" w:hAnsiTheme="minorHAnsi" w:cstheme="minorHAnsi"/>
        </w:rPr>
        <w:t>zapoznaliśmy</w:t>
      </w:r>
      <w:r w:rsidRPr="00991F16">
        <w:rPr>
          <w:rFonts w:asciiTheme="minorHAnsi" w:hAnsiTheme="minorHAnsi" w:cstheme="minorHAnsi"/>
          <w:spacing w:val="-18"/>
        </w:rPr>
        <w:t xml:space="preserve"> </w:t>
      </w:r>
      <w:r w:rsidRPr="00991F16">
        <w:rPr>
          <w:rFonts w:asciiTheme="minorHAnsi" w:hAnsiTheme="minorHAnsi" w:cstheme="minorHAnsi"/>
        </w:rPr>
        <w:t>się</w:t>
      </w:r>
      <w:r w:rsidRPr="00991F16">
        <w:rPr>
          <w:rFonts w:asciiTheme="minorHAnsi" w:hAnsiTheme="minorHAnsi" w:cstheme="minorHAnsi"/>
          <w:spacing w:val="-20"/>
        </w:rPr>
        <w:t xml:space="preserve"> </w:t>
      </w:r>
      <w:r w:rsidRPr="00991F16">
        <w:rPr>
          <w:rFonts w:asciiTheme="minorHAnsi" w:hAnsiTheme="minorHAnsi" w:cstheme="minorHAnsi"/>
        </w:rPr>
        <w:t>z</w:t>
      </w:r>
      <w:r w:rsidRPr="00991F16">
        <w:rPr>
          <w:rFonts w:asciiTheme="minorHAnsi" w:hAnsiTheme="minorHAnsi" w:cstheme="minorHAnsi"/>
          <w:spacing w:val="-19"/>
        </w:rPr>
        <w:t xml:space="preserve"> </w:t>
      </w:r>
      <w:r w:rsidRPr="00991F16">
        <w:rPr>
          <w:rFonts w:asciiTheme="minorHAnsi" w:hAnsiTheme="minorHAnsi" w:cstheme="minorHAnsi"/>
        </w:rPr>
        <w:t>Projektowanymi</w:t>
      </w:r>
      <w:r w:rsidRPr="00991F16">
        <w:rPr>
          <w:rFonts w:asciiTheme="minorHAnsi" w:hAnsiTheme="minorHAnsi" w:cstheme="minorHAnsi"/>
          <w:spacing w:val="-19"/>
        </w:rPr>
        <w:t xml:space="preserve"> </w:t>
      </w:r>
      <w:r w:rsidRPr="00991F16">
        <w:rPr>
          <w:rFonts w:asciiTheme="minorHAnsi" w:hAnsiTheme="minorHAnsi" w:cstheme="minorHAnsi"/>
        </w:rPr>
        <w:t>Postanowieniami</w:t>
      </w:r>
      <w:r w:rsidRPr="00991F16">
        <w:rPr>
          <w:rFonts w:asciiTheme="minorHAnsi" w:hAnsiTheme="minorHAnsi" w:cstheme="minorHAnsi"/>
          <w:spacing w:val="-19"/>
        </w:rPr>
        <w:t xml:space="preserve"> </w:t>
      </w:r>
      <w:r w:rsidRPr="00991F16">
        <w:rPr>
          <w:rFonts w:asciiTheme="minorHAnsi" w:hAnsiTheme="minorHAnsi" w:cstheme="minorHAnsi"/>
        </w:rPr>
        <w:t>Umowy,</w:t>
      </w:r>
      <w:r w:rsidRPr="00991F16">
        <w:rPr>
          <w:rFonts w:asciiTheme="minorHAnsi" w:hAnsiTheme="minorHAnsi" w:cstheme="minorHAnsi"/>
          <w:spacing w:val="-20"/>
        </w:rPr>
        <w:t xml:space="preserve"> </w:t>
      </w:r>
      <w:r w:rsidRPr="00991F16">
        <w:rPr>
          <w:rFonts w:asciiTheme="minorHAnsi" w:hAnsiTheme="minorHAnsi" w:cstheme="minorHAnsi"/>
        </w:rPr>
        <w:t>określonymi w Załączniku nr 4 do Specyfikacji Warunków Zamówienia i ZOBOWIĄZUJEMY SIĘ,</w:t>
      </w:r>
      <w:r w:rsidRPr="00991F16">
        <w:rPr>
          <w:rFonts w:asciiTheme="minorHAnsi" w:hAnsiTheme="minorHAnsi" w:cstheme="minorHAnsi"/>
        </w:rPr>
        <w:br/>
        <w:t>w przypadku wyboru naszej oferty, do zawarcia umowy zgodnej z niniejszą ofertą, na warunkach w nich</w:t>
      </w:r>
      <w:r w:rsidRPr="00991F16">
        <w:rPr>
          <w:rFonts w:asciiTheme="minorHAnsi" w:hAnsiTheme="minorHAnsi" w:cstheme="minorHAnsi"/>
          <w:spacing w:val="-1"/>
        </w:rPr>
        <w:t xml:space="preserve"> </w:t>
      </w:r>
      <w:r w:rsidRPr="00991F16">
        <w:rPr>
          <w:rFonts w:asciiTheme="minorHAnsi" w:hAnsiTheme="minorHAnsi" w:cstheme="minorHAnsi"/>
        </w:rPr>
        <w:t>określonych.</w:t>
      </w:r>
    </w:p>
    <w:p w14:paraId="479D8BCC" w14:textId="77777777" w:rsidR="005A5634" w:rsidRPr="00991F16" w:rsidRDefault="005A5634" w:rsidP="005A5634">
      <w:pPr>
        <w:pStyle w:val="Akapitzlist"/>
        <w:numPr>
          <w:ilvl w:val="0"/>
          <w:numId w:val="3"/>
        </w:numPr>
        <w:tabs>
          <w:tab w:val="left" w:pos="684"/>
        </w:tabs>
        <w:spacing w:before="200" w:line="312" w:lineRule="auto"/>
        <w:ind w:right="117" w:hanging="426"/>
        <w:rPr>
          <w:rFonts w:asciiTheme="minorHAnsi" w:hAnsiTheme="minorHAnsi" w:cstheme="minorHAnsi"/>
        </w:rPr>
      </w:pPr>
      <w:r w:rsidRPr="00991F16">
        <w:rPr>
          <w:rFonts w:asciiTheme="minorHAnsi" w:hAnsiTheme="minorHAnsi" w:cstheme="minorHAnsi"/>
        </w:rPr>
        <w:t>AKCEPTUJEMY Projektowane Postanowienia Umowne, w tym warunki płatności oraz termin realizacji przedmiotu zamówienia podany przez</w:t>
      </w:r>
      <w:r w:rsidRPr="00991F16">
        <w:rPr>
          <w:rFonts w:asciiTheme="minorHAnsi" w:hAnsiTheme="minorHAnsi" w:cstheme="minorHAnsi"/>
          <w:spacing w:val="-1"/>
        </w:rPr>
        <w:t xml:space="preserve"> </w:t>
      </w:r>
      <w:r w:rsidRPr="00991F16">
        <w:rPr>
          <w:rFonts w:asciiTheme="minorHAnsi" w:hAnsiTheme="minorHAnsi" w:cstheme="minorHAnsi"/>
        </w:rPr>
        <w:t>Zamawiającego.</w:t>
      </w:r>
    </w:p>
    <w:p w14:paraId="0208F571" w14:textId="77777777" w:rsidR="005A5634" w:rsidRPr="00991F16" w:rsidRDefault="005A5634" w:rsidP="005A5634">
      <w:pPr>
        <w:pStyle w:val="Akapitzlist"/>
        <w:numPr>
          <w:ilvl w:val="0"/>
          <w:numId w:val="3"/>
        </w:numPr>
        <w:tabs>
          <w:tab w:val="left" w:pos="684"/>
        </w:tabs>
        <w:spacing w:line="312" w:lineRule="auto"/>
        <w:ind w:right="117" w:hanging="426"/>
        <w:rPr>
          <w:rFonts w:asciiTheme="minorHAnsi" w:hAnsiTheme="minorHAnsi" w:cstheme="minorHAnsi"/>
        </w:rPr>
      </w:pPr>
      <w:r w:rsidRPr="00991F16">
        <w:rPr>
          <w:rFonts w:asciiTheme="minorHAnsi" w:hAnsiTheme="minorHAnsi" w:cstheme="minorHAnsi"/>
        </w:rPr>
        <w:lastRenderedPageBreak/>
        <w:t>Oświadczam, że wypełniłem obowiązki informacyjne przewidziane w art. 13 lub art. 14 RODO</w:t>
      </w:r>
      <w:r w:rsidRPr="00991F16">
        <w:rPr>
          <w:rStyle w:val="Odwoanieprzypisudolnego"/>
          <w:rFonts w:asciiTheme="minorHAnsi" w:hAnsiTheme="minorHAnsi" w:cstheme="minorHAnsi"/>
        </w:rPr>
        <w:footnoteReference w:id="1"/>
      </w:r>
      <w:r w:rsidRPr="00991F16">
        <w:rPr>
          <w:rFonts w:asciiTheme="minorHAnsi" w:hAnsiTheme="minorHAnsi" w:cstheme="minorHAnsi"/>
        </w:rPr>
        <w:t xml:space="preserve"> wobec osób fizycznych, od których dane osobowe bezpośrednio lub pośrednio pozyskałem w</w:t>
      </w:r>
      <w:r w:rsidRPr="00991F16">
        <w:rPr>
          <w:rFonts w:asciiTheme="minorHAnsi" w:hAnsiTheme="minorHAnsi" w:cstheme="minorHAnsi"/>
          <w:spacing w:val="-32"/>
        </w:rPr>
        <w:t xml:space="preserve"> </w:t>
      </w:r>
      <w:r w:rsidRPr="00991F16">
        <w:rPr>
          <w:rFonts w:asciiTheme="minorHAnsi" w:hAnsiTheme="minorHAnsi" w:cstheme="minorHAnsi"/>
        </w:rPr>
        <w:t>celu ubiegania się o udzielenie zamówienia publicznego w niniejszym</w:t>
      </w:r>
      <w:r w:rsidRPr="00991F16">
        <w:rPr>
          <w:rFonts w:asciiTheme="minorHAnsi" w:hAnsiTheme="minorHAnsi" w:cstheme="minorHAnsi"/>
          <w:spacing w:val="-6"/>
        </w:rPr>
        <w:t xml:space="preserve"> </w:t>
      </w:r>
      <w:r w:rsidRPr="00991F16">
        <w:rPr>
          <w:rFonts w:asciiTheme="minorHAnsi" w:hAnsiTheme="minorHAnsi" w:cstheme="minorHAnsi"/>
        </w:rPr>
        <w:t>postępowaniu.</w:t>
      </w:r>
      <w:r w:rsidRPr="00991F16">
        <w:rPr>
          <w:rStyle w:val="Odwoanieprzypisudolnego"/>
          <w:rFonts w:asciiTheme="minorHAnsi" w:hAnsiTheme="minorHAnsi" w:cstheme="minorHAnsi"/>
        </w:rPr>
        <w:footnoteReference w:id="2"/>
      </w:r>
    </w:p>
    <w:p w14:paraId="2CBCABD8" w14:textId="77777777" w:rsidR="005A5634" w:rsidRPr="00991F16" w:rsidRDefault="005A5634" w:rsidP="005A5634">
      <w:pPr>
        <w:pStyle w:val="Akapitzlist"/>
        <w:numPr>
          <w:ilvl w:val="0"/>
          <w:numId w:val="3"/>
        </w:numPr>
        <w:rPr>
          <w:rFonts w:asciiTheme="minorHAnsi" w:hAnsiTheme="minorHAnsi" w:cstheme="minorHAnsi"/>
        </w:rPr>
      </w:pPr>
      <w:r w:rsidRPr="00991F16">
        <w:rPr>
          <w:rFonts w:asciiTheme="minorHAnsi" w:hAnsiTheme="minorHAnsi" w:cstheme="minorHAnsi"/>
        </w:rPr>
        <w:t>Przedmiot zamówienia zrealizujemy z udziałem/ bez udziału podwykonawców……………………………………………………………………………………………………………………………………………………………………………. (podać nazwę i adres podwykonawcy, o ile znani są na tym etapie postępowania), który/którzy wykona/ją następujący procent zamówienia……..% ( o ile jest znany na tym etapie postępowania.)</w:t>
      </w:r>
    </w:p>
    <w:p w14:paraId="5D19555C" w14:textId="77777777" w:rsidR="005A5634" w:rsidRPr="00991F16" w:rsidRDefault="005A5634" w:rsidP="005A5634">
      <w:pPr>
        <w:pStyle w:val="Akapitzlist"/>
        <w:numPr>
          <w:ilvl w:val="0"/>
          <w:numId w:val="3"/>
        </w:numPr>
        <w:tabs>
          <w:tab w:val="left" w:pos="684"/>
        </w:tabs>
        <w:spacing w:line="312" w:lineRule="auto"/>
        <w:ind w:right="117"/>
        <w:rPr>
          <w:rFonts w:asciiTheme="minorHAnsi" w:hAnsiTheme="minorHAnsi" w:cstheme="minorHAnsi"/>
        </w:rPr>
      </w:pPr>
      <w:r w:rsidRPr="00991F16">
        <w:rPr>
          <w:rFonts w:asciiTheme="minorHAnsi" w:hAnsiTheme="minorHAnsi" w:cstheme="minorHAnsi"/>
        </w:rPr>
        <w:t>Pod groźbą odpowiedzialności karnej oświadczam/y, że załączone do oferty dokumenty opisują stan prawny i faktyczny aktualny na dzień upływu terminu składania ofert (art. 297 k.k.).</w:t>
      </w:r>
    </w:p>
    <w:p w14:paraId="2FEC9DBD" w14:textId="77777777" w:rsidR="005A5634" w:rsidRPr="00991F16" w:rsidRDefault="005A5634" w:rsidP="005A5634">
      <w:pPr>
        <w:pStyle w:val="Akapitzlist"/>
        <w:numPr>
          <w:ilvl w:val="0"/>
          <w:numId w:val="3"/>
        </w:numPr>
        <w:tabs>
          <w:tab w:val="left" w:pos="684"/>
        </w:tabs>
        <w:spacing w:line="312" w:lineRule="auto"/>
        <w:ind w:right="117"/>
        <w:rPr>
          <w:rFonts w:asciiTheme="minorHAnsi" w:hAnsiTheme="minorHAnsi" w:cstheme="minorHAnsi"/>
        </w:rPr>
      </w:pPr>
      <w:r w:rsidRPr="00991F16">
        <w:rPr>
          <w:rFonts w:asciiTheme="minorHAnsi" w:hAnsiTheme="minorHAnsi" w:cstheme="minorHAnsi"/>
        </w:rPr>
        <w:t>Następujące dokumenty znajdują się w posiadaniu Zamawiającego:</w:t>
      </w:r>
    </w:p>
    <w:p w14:paraId="236C240B" w14:textId="77777777" w:rsidR="005A5634" w:rsidRPr="00991F16" w:rsidRDefault="005A5634" w:rsidP="005A5634">
      <w:pPr>
        <w:pStyle w:val="Akapitzlist"/>
        <w:tabs>
          <w:tab w:val="left" w:pos="684"/>
        </w:tabs>
        <w:spacing w:line="312" w:lineRule="auto"/>
        <w:ind w:left="683" w:right="117" w:firstLine="0"/>
        <w:rPr>
          <w:rFonts w:asciiTheme="minorHAnsi" w:hAnsiTheme="minorHAnsi" w:cstheme="minorHAnsi"/>
        </w:rPr>
      </w:pPr>
      <w:r w:rsidRPr="00991F16">
        <w:rPr>
          <w:rFonts w:asciiTheme="minorHAnsi" w:hAnsiTheme="minorHAnsi" w:cstheme="minorHAnsi"/>
        </w:rPr>
        <w:t xml:space="preserve"> .....................................................................................................</w:t>
      </w:r>
    </w:p>
    <w:p w14:paraId="06AF7F4F" w14:textId="77777777" w:rsidR="005A5634" w:rsidRPr="00991F16" w:rsidRDefault="005A5634" w:rsidP="005A5634">
      <w:pPr>
        <w:pStyle w:val="Akapitzlist"/>
        <w:tabs>
          <w:tab w:val="left" w:pos="684"/>
        </w:tabs>
        <w:spacing w:line="312" w:lineRule="auto"/>
        <w:ind w:left="683" w:right="117" w:firstLine="0"/>
        <w:rPr>
          <w:rFonts w:asciiTheme="minorHAnsi" w:hAnsiTheme="minorHAnsi" w:cstheme="minorHAnsi"/>
        </w:rPr>
      </w:pPr>
      <w:r w:rsidRPr="00991F16">
        <w:rPr>
          <w:rFonts w:asciiTheme="minorHAnsi" w:hAnsiTheme="minorHAnsi" w:cstheme="minorHAnsi"/>
        </w:rPr>
        <w:t>.....................................................................................................</w:t>
      </w:r>
    </w:p>
    <w:p w14:paraId="15B3ADDA" w14:textId="77777777" w:rsidR="005A5634" w:rsidRPr="00991F16" w:rsidRDefault="005A5634" w:rsidP="005A5634">
      <w:pPr>
        <w:pStyle w:val="Akapitzlist"/>
        <w:tabs>
          <w:tab w:val="left" w:pos="684"/>
        </w:tabs>
        <w:spacing w:line="312" w:lineRule="auto"/>
        <w:ind w:left="683" w:right="117" w:firstLine="0"/>
        <w:rPr>
          <w:rFonts w:asciiTheme="minorHAnsi" w:hAnsiTheme="minorHAnsi" w:cstheme="minorHAnsi"/>
        </w:rPr>
      </w:pPr>
      <w:r w:rsidRPr="00991F16">
        <w:rPr>
          <w:rFonts w:asciiTheme="minorHAnsi" w:hAnsiTheme="minorHAnsi" w:cstheme="minorHAnsi"/>
        </w:rPr>
        <w:t xml:space="preserve">i stanowią potwierdzenie okoliczności, o których mowa w art. 125 ust. 3 ustawy </w:t>
      </w:r>
      <w:proofErr w:type="spellStart"/>
      <w:r w:rsidRPr="00991F16">
        <w:rPr>
          <w:rFonts w:asciiTheme="minorHAnsi" w:hAnsiTheme="minorHAnsi" w:cstheme="minorHAnsi"/>
        </w:rPr>
        <w:t>uPZP</w:t>
      </w:r>
      <w:proofErr w:type="spellEnd"/>
      <w:r w:rsidRPr="00991F16">
        <w:rPr>
          <w:rFonts w:asciiTheme="minorHAnsi" w:hAnsiTheme="minorHAnsi" w:cstheme="minorHAnsi"/>
        </w:rPr>
        <w:t>.</w:t>
      </w:r>
    </w:p>
    <w:p w14:paraId="292147DB" w14:textId="77777777" w:rsidR="005A5634" w:rsidRPr="00991F16" w:rsidRDefault="005A5634" w:rsidP="005A5634">
      <w:pPr>
        <w:pStyle w:val="Akapitzlist"/>
        <w:numPr>
          <w:ilvl w:val="0"/>
          <w:numId w:val="3"/>
        </w:numPr>
        <w:tabs>
          <w:tab w:val="left" w:pos="684"/>
          <w:tab w:val="left" w:pos="4371"/>
        </w:tabs>
        <w:ind w:left="684" w:hanging="426"/>
        <w:rPr>
          <w:rFonts w:asciiTheme="minorHAnsi" w:hAnsiTheme="minorHAnsi" w:cstheme="minorHAnsi"/>
        </w:rPr>
      </w:pPr>
      <w:r w:rsidRPr="00991F16">
        <w:rPr>
          <w:rFonts w:asciiTheme="minorHAnsi" w:hAnsiTheme="minorHAnsi" w:cstheme="minorHAnsi"/>
          <w:b/>
        </w:rPr>
        <w:t>SKŁADAMY</w:t>
      </w:r>
      <w:r w:rsidRPr="00991F16">
        <w:rPr>
          <w:rFonts w:asciiTheme="minorHAnsi" w:hAnsiTheme="minorHAnsi" w:cstheme="minorHAnsi"/>
          <w:b/>
          <w:spacing w:val="-2"/>
        </w:rPr>
        <w:t xml:space="preserve"> </w:t>
      </w:r>
      <w:r w:rsidRPr="00991F16">
        <w:rPr>
          <w:rFonts w:asciiTheme="minorHAnsi" w:hAnsiTheme="minorHAnsi" w:cstheme="minorHAnsi"/>
        </w:rPr>
        <w:t>ofertę</w:t>
      </w:r>
      <w:r w:rsidRPr="00991F16">
        <w:rPr>
          <w:rFonts w:asciiTheme="minorHAnsi" w:hAnsiTheme="minorHAnsi" w:cstheme="minorHAnsi"/>
          <w:spacing w:val="-2"/>
        </w:rPr>
        <w:t xml:space="preserve"> </w:t>
      </w:r>
      <w:r w:rsidRPr="00991F16">
        <w:rPr>
          <w:rFonts w:asciiTheme="minorHAnsi" w:hAnsiTheme="minorHAnsi" w:cstheme="minorHAnsi"/>
        </w:rPr>
        <w:t>na</w:t>
      </w:r>
      <w:r w:rsidRPr="00991F16">
        <w:rPr>
          <w:rFonts w:asciiTheme="minorHAnsi" w:hAnsiTheme="minorHAnsi" w:cstheme="minorHAnsi"/>
          <w:u w:val="single"/>
        </w:rPr>
        <w:t xml:space="preserve"> </w:t>
      </w:r>
      <w:r w:rsidRPr="00991F16">
        <w:rPr>
          <w:rFonts w:asciiTheme="minorHAnsi" w:hAnsiTheme="minorHAnsi" w:cstheme="minorHAnsi"/>
          <w:u w:val="single"/>
        </w:rPr>
        <w:tab/>
      </w:r>
      <w:r w:rsidRPr="00991F16">
        <w:rPr>
          <w:rFonts w:asciiTheme="minorHAnsi" w:hAnsiTheme="minorHAnsi" w:cstheme="minorHAnsi"/>
        </w:rPr>
        <w:t>stronach.</w:t>
      </w:r>
    </w:p>
    <w:p w14:paraId="7CCE7738" w14:textId="0548581E" w:rsidR="005A5634" w:rsidRDefault="005A5634" w:rsidP="005A5634">
      <w:pPr>
        <w:pStyle w:val="Akapitzlist"/>
        <w:numPr>
          <w:ilvl w:val="0"/>
          <w:numId w:val="3"/>
        </w:numPr>
        <w:tabs>
          <w:tab w:val="left" w:pos="684"/>
        </w:tabs>
        <w:spacing w:before="135"/>
        <w:ind w:left="684" w:hanging="426"/>
        <w:rPr>
          <w:rFonts w:asciiTheme="minorHAnsi" w:hAnsiTheme="minorHAnsi" w:cstheme="minorHAnsi"/>
        </w:rPr>
      </w:pPr>
      <w:r w:rsidRPr="00991F16">
        <w:rPr>
          <w:rFonts w:asciiTheme="minorHAnsi" w:hAnsiTheme="minorHAnsi" w:cstheme="minorHAnsi"/>
        </w:rPr>
        <w:t xml:space="preserve">Wraz z ofertą </w:t>
      </w:r>
      <w:r w:rsidRPr="00991F16">
        <w:rPr>
          <w:rFonts w:asciiTheme="minorHAnsi" w:hAnsiTheme="minorHAnsi" w:cstheme="minorHAnsi"/>
          <w:b/>
        </w:rPr>
        <w:t xml:space="preserve">SKŁADAMY </w:t>
      </w:r>
      <w:r w:rsidRPr="00991F16">
        <w:rPr>
          <w:rFonts w:asciiTheme="minorHAnsi" w:hAnsiTheme="minorHAnsi" w:cstheme="minorHAnsi"/>
        </w:rPr>
        <w:t>następujące oświadczenia i</w:t>
      </w:r>
      <w:r w:rsidRPr="00991F16">
        <w:rPr>
          <w:rFonts w:asciiTheme="minorHAnsi" w:hAnsiTheme="minorHAnsi" w:cstheme="minorHAnsi"/>
          <w:spacing w:val="-5"/>
        </w:rPr>
        <w:t xml:space="preserve"> </w:t>
      </w:r>
      <w:r w:rsidRPr="00991F16">
        <w:rPr>
          <w:rFonts w:asciiTheme="minorHAnsi" w:hAnsiTheme="minorHAnsi" w:cstheme="minorHAnsi"/>
        </w:rPr>
        <w:t>dokumenty:</w:t>
      </w:r>
      <w:r>
        <w:rPr>
          <w:rFonts w:asciiTheme="minorHAnsi" w:hAnsiTheme="minorHAnsi" w:cstheme="minorHAnsi"/>
        </w:rPr>
        <w:t xml:space="preserve">  </w:t>
      </w:r>
    </w:p>
    <w:p w14:paraId="43692E32" w14:textId="7BDF164A" w:rsidR="005A5634" w:rsidRPr="005A5634" w:rsidRDefault="005A5634" w:rsidP="005A5634">
      <w:pPr>
        <w:tabs>
          <w:tab w:val="left" w:pos="684"/>
        </w:tabs>
        <w:spacing w:before="135"/>
        <w:rPr>
          <w:rFonts w:asciiTheme="minorHAnsi" w:hAnsiTheme="minorHAnsi" w:cstheme="minorHAnsi"/>
        </w:rPr>
      </w:pPr>
      <w:r>
        <w:rPr>
          <w:rFonts w:asciiTheme="minorHAnsi" w:hAnsiTheme="minorHAnsi" w:cstheme="minorHAnsi"/>
        </w:rPr>
        <w:t>1)</w:t>
      </w:r>
    </w:p>
    <w:p w14:paraId="2AD7E29E" w14:textId="2A155DA2" w:rsidR="005A5634" w:rsidRDefault="005A5634" w:rsidP="005A5634">
      <w:pPr>
        <w:tabs>
          <w:tab w:val="left" w:pos="684"/>
        </w:tabs>
        <w:spacing w:before="135"/>
        <w:rPr>
          <w:rFonts w:asciiTheme="minorHAnsi" w:hAnsiTheme="minorHAnsi" w:cstheme="minorHAnsi"/>
        </w:rPr>
      </w:pPr>
      <w:r>
        <w:rPr>
          <w:rFonts w:asciiTheme="minorHAnsi" w:hAnsiTheme="minorHAnsi" w:cstheme="minorHAnsi"/>
        </w:rPr>
        <w:t xml:space="preserve">2) </w:t>
      </w:r>
    </w:p>
    <w:p w14:paraId="10B5CB0C" w14:textId="63C08890" w:rsidR="005A5634" w:rsidRDefault="005A5634" w:rsidP="005A5634">
      <w:pPr>
        <w:tabs>
          <w:tab w:val="left" w:pos="684"/>
        </w:tabs>
        <w:spacing w:before="135"/>
        <w:rPr>
          <w:rFonts w:asciiTheme="minorHAnsi" w:hAnsiTheme="minorHAnsi" w:cstheme="minorHAnsi"/>
        </w:rPr>
      </w:pPr>
      <w:r>
        <w:rPr>
          <w:rFonts w:asciiTheme="minorHAnsi" w:hAnsiTheme="minorHAnsi" w:cstheme="minorHAnsi"/>
        </w:rPr>
        <w:t>3)</w:t>
      </w:r>
    </w:p>
    <w:p w14:paraId="2F8B8479" w14:textId="77777777" w:rsidR="005A5634" w:rsidRPr="00991F16" w:rsidRDefault="005A5634" w:rsidP="005A5634">
      <w:pPr>
        <w:pStyle w:val="Tekstpodstawowy"/>
        <w:tabs>
          <w:tab w:val="left" w:leader="dot" w:pos="4101"/>
        </w:tabs>
        <w:spacing w:before="153"/>
        <w:ind w:left="258"/>
        <w:rPr>
          <w:rFonts w:asciiTheme="minorHAnsi" w:hAnsiTheme="minorHAnsi" w:cstheme="minorHAnsi"/>
        </w:rPr>
      </w:pPr>
      <w:r w:rsidRPr="00991F16">
        <w:rPr>
          <w:rFonts w:asciiTheme="minorHAnsi" w:hAnsiTheme="minorHAnsi" w:cstheme="minorHAnsi"/>
        </w:rPr>
        <w:t>…………….……., dnia</w:t>
      </w:r>
      <w:r w:rsidRPr="00991F16">
        <w:rPr>
          <w:rFonts w:asciiTheme="minorHAnsi" w:hAnsiTheme="minorHAnsi" w:cstheme="minorHAnsi"/>
        </w:rPr>
        <w:tab/>
        <w:t>r.</w:t>
      </w:r>
    </w:p>
    <w:p w14:paraId="1665DEB7" w14:textId="77777777" w:rsidR="005A5634" w:rsidRPr="00991F16" w:rsidRDefault="005A5634" w:rsidP="005A5634">
      <w:pPr>
        <w:spacing w:before="136"/>
        <w:ind w:right="116"/>
        <w:jc w:val="right"/>
        <w:rPr>
          <w:rFonts w:asciiTheme="minorHAnsi" w:hAnsiTheme="minorHAnsi" w:cstheme="minorHAnsi"/>
          <w:i/>
          <w:spacing w:val="-2"/>
        </w:rPr>
      </w:pPr>
    </w:p>
    <w:p w14:paraId="5D1DD444" w14:textId="77777777" w:rsidR="005A5634" w:rsidRPr="00991F16" w:rsidRDefault="005A5634" w:rsidP="005A5634">
      <w:pPr>
        <w:spacing w:before="136"/>
        <w:ind w:right="116"/>
        <w:jc w:val="right"/>
        <w:rPr>
          <w:rFonts w:asciiTheme="minorHAnsi" w:hAnsiTheme="minorHAnsi" w:cstheme="minorHAnsi"/>
          <w:i/>
        </w:rPr>
      </w:pPr>
      <w:r w:rsidRPr="00991F16">
        <w:rPr>
          <w:rFonts w:asciiTheme="minorHAnsi" w:hAnsiTheme="minorHAnsi" w:cstheme="minorHAnsi"/>
          <w:i/>
          <w:spacing w:val="-2"/>
        </w:rPr>
        <w:t>……………………………….</w:t>
      </w:r>
    </w:p>
    <w:p w14:paraId="5C6520F9" w14:textId="77777777" w:rsidR="005A5634" w:rsidRPr="00991F16" w:rsidRDefault="005A5634" w:rsidP="005A5634">
      <w:pPr>
        <w:spacing w:before="136" w:line="369" w:lineRule="auto"/>
        <w:ind w:left="2024" w:right="116" w:firstLine="836"/>
        <w:jc w:val="right"/>
        <w:rPr>
          <w:rFonts w:asciiTheme="minorHAnsi" w:hAnsiTheme="minorHAnsi" w:cstheme="minorHAnsi"/>
          <w:i/>
        </w:rPr>
      </w:pPr>
      <w:r w:rsidRPr="00991F16">
        <w:rPr>
          <w:rFonts w:asciiTheme="minorHAnsi" w:hAnsiTheme="minorHAnsi" w:cstheme="minorHAnsi"/>
          <w:i/>
        </w:rPr>
        <w:t>Imię</w:t>
      </w:r>
      <w:r w:rsidRPr="00991F16">
        <w:rPr>
          <w:rFonts w:asciiTheme="minorHAnsi" w:hAnsiTheme="minorHAnsi" w:cstheme="minorHAnsi"/>
          <w:i/>
          <w:spacing w:val="-8"/>
        </w:rPr>
        <w:t xml:space="preserve"> </w:t>
      </w:r>
      <w:r w:rsidRPr="00991F16">
        <w:rPr>
          <w:rFonts w:asciiTheme="minorHAnsi" w:hAnsiTheme="minorHAnsi" w:cstheme="minorHAnsi"/>
          <w:i/>
        </w:rPr>
        <w:t>i</w:t>
      </w:r>
      <w:r w:rsidRPr="00991F16">
        <w:rPr>
          <w:rFonts w:asciiTheme="minorHAnsi" w:hAnsiTheme="minorHAnsi" w:cstheme="minorHAnsi"/>
          <w:i/>
          <w:spacing w:val="-9"/>
        </w:rPr>
        <w:t xml:space="preserve"> </w:t>
      </w:r>
      <w:r w:rsidRPr="00991F16">
        <w:rPr>
          <w:rFonts w:asciiTheme="minorHAnsi" w:hAnsiTheme="minorHAnsi" w:cstheme="minorHAnsi"/>
          <w:i/>
        </w:rPr>
        <w:t>nazwisko podpisano</w:t>
      </w:r>
      <w:r w:rsidRPr="00991F16">
        <w:rPr>
          <w:rFonts w:asciiTheme="minorHAnsi" w:hAnsiTheme="minorHAnsi" w:cstheme="minorHAnsi"/>
          <w:i/>
          <w:spacing w:val="-14"/>
        </w:rPr>
        <w:t xml:space="preserve"> </w:t>
      </w:r>
      <w:r w:rsidRPr="00991F16">
        <w:rPr>
          <w:rFonts w:asciiTheme="minorHAnsi" w:hAnsiTheme="minorHAnsi" w:cstheme="minorHAnsi"/>
          <w:i/>
        </w:rPr>
        <w:t>elektronicznie</w:t>
      </w:r>
    </w:p>
    <w:p w14:paraId="1E59D8E5" w14:textId="0C7791C2" w:rsidR="005A5634" w:rsidRPr="00991F16" w:rsidRDefault="005A5634" w:rsidP="005A5634">
      <w:pPr>
        <w:pStyle w:val="Tekstpodstawowy"/>
        <w:rPr>
          <w:rFonts w:asciiTheme="minorHAnsi" w:hAnsiTheme="minorHAnsi" w:cstheme="minorHAnsi"/>
        </w:rPr>
      </w:pPr>
    </w:p>
    <w:p w14:paraId="1AE062C3" w14:textId="77777777" w:rsidR="005A5634" w:rsidRDefault="005A5634" w:rsidP="005A5634">
      <w:pPr>
        <w:rPr>
          <w:rFonts w:asciiTheme="minorHAnsi" w:hAnsiTheme="minorHAnsi" w:cstheme="minorHAnsi"/>
        </w:rPr>
      </w:pPr>
    </w:p>
    <w:p w14:paraId="157D8519" w14:textId="77777777" w:rsidR="008121BA" w:rsidRDefault="008121BA" w:rsidP="005A5634">
      <w:pPr>
        <w:rPr>
          <w:rFonts w:asciiTheme="minorHAnsi" w:hAnsiTheme="minorHAnsi" w:cstheme="minorHAnsi"/>
        </w:rPr>
      </w:pPr>
    </w:p>
    <w:p w14:paraId="06B205E6" w14:textId="77777777" w:rsidR="008121BA" w:rsidRDefault="008121BA" w:rsidP="005A5634">
      <w:pPr>
        <w:rPr>
          <w:rFonts w:asciiTheme="minorHAnsi" w:hAnsiTheme="minorHAnsi" w:cstheme="minorHAnsi"/>
        </w:rPr>
      </w:pPr>
    </w:p>
    <w:p w14:paraId="6631CEC4" w14:textId="1E340420" w:rsidR="008121BA" w:rsidRDefault="008121BA" w:rsidP="005A5634">
      <w:pPr>
        <w:rPr>
          <w:rFonts w:asciiTheme="minorHAnsi" w:hAnsiTheme="minorHAnsi" w:cstheme="minorHAnsi"/>
        </w:rPr>
      </w:pPr>
    </w:p>
    <w:p w14:paraId="60381E9D" w14:textId="77777777" w:rsidR="00153816" w:rsidRPr="00991F16" w:rsidRDefault="00153816" w:rsidP="00153816">
      <w:pPr>
        <w:spacing w:before="93"/>
        <w:ind w:left="258"/>
        <w:jc w:val="both"/>
        <w:rPr>
          <w:rFonts w:asciiTheme="minorHAnsi" w:hAnsiTheme="minorHAnsi" w:cstheme="minorHAnsi"/>
          <w:b/>
          <w:i/>
        </w:rPr>
      </w:pPr>
      <w:r w:rsidRPr="00991F16">
        <w:rPr>
          <w:rFonts w:asciiTheme="minorHAnsi" w:hAnsiTheme="minorHAnsi" w:cstheme="minorHAnsi"/>
          <w:b/>
          <w:i/>
          <w:u w:val="single"/>
        </w:rPr>
        <w:t>Informacja dla Wykonawcy:</w:t>
      </w:r>
    </w:p>
    <w:p w14:paraId="63FB4A2B" w14:textId="77777777" w:rsidR="00153816" w:rsidRPr="00991F16" w:rsidRDefault="00153816" w:rsidP="00153816">
      <w:pPr>
        <w:spacing w:before="122" w:line="312" w:lineRule="auto"/>
        <w:ind w:left="258" w:right="116"/>
        <w:jc w:val="both"/>
        <w:rPr>
          <w:rFonts w:asciiTheme="minorHAnsi" w:hAnsiTheme="minorHAnsi" w:cstheme="minorHAnsi"/>
          <w:i/>
        </w:rPr>
      </w:pPr>
      <w:r w:rsidRPr="00991F16">
        <w:rPr>
          <w:rFonts w:asciiTheme="minorHAnsi" w:hAnsiTheme="minorHAnsi" w:cstheme="minorHAnsi"/>
          <w:i/>
          <w:u w:val="single"/>
        </w:rPr>
        <w:t>Formularz oferty musi być opatrzony przez osobę lub osoby uprawnione do reprezentowania firmy kwalifikowanym podpisem</w:t>
      </w:r>
      <w:r w:rsidRPr="00991F16">
        <w:rPr>
          <w:rFonts w:asciiTheme="minorHAnsi" w:hAnsiTheme="minorHAnsi" w:cstheme="minorHAnsi"/>
          <w:i/>
        </w:rPr>
        <w:t xml:space="preserve"> </w:t>
      </w:r>
      <w:r w:rsidRPr="00991F16">
        <w:rPr>
          <w:rFonts w:asciiTheme="minorHAnsi" w:hAnsiTheme="minorHAnsi" w:cstheme="minorHAnsi"/>
          <w:i/>
          <w:u w:val="single"/>
        </w:rPr>
        <w:t>elektronicznym lub podpisem zaufanym lub podpisem osobistym i przekazany Zamawiającemu wraz z dokumentem (-</w:t>
      </w:r>
      <w:proofErr w:type="spellStart"/>
      <w:r w:rsidRPr="00991F16">
        <w:rPr>
          <w:rFonts w:asciiTheme="minorHAnsi" w:hAnsiTheme="minorHAnsi" w:cstheme="minorHAnsi"/>
          <w:i/>
          <w:u w:val="single"/>
        </w:rPr>
        <w:t>ami</w:t>
      </w:r>
      <w:proofErr w:type="spellEnd"/>
      <w:r w:rsidRPr="00991F16">
        <w:rPr>
          <w:rFonts w:asciiTheme="minorHAnsi" w:hAnsiTheme="minorHAnsi" w:cstheme="minorHAnsi"/>
          <w:i/>
          <w:u w:val="single"/>
        </w:rPr>
        <w:t>)</w:t>
      </w:r>
      <w:r w:rsidRPr="00991F16">
        <w:rPr>
          <w:rFonts w:asciiTheme="minorHAnsi" w:hAnsiTheme="minorHAnsi" w:cstheme="minorHAnsi"/>
          <w:i/>
        </w:rPr>
        <w:t xml:space="preserve"> </w:t>
      </w:r>
      <w:r w:rsidRPr="00991F16">
        <w:rPr>
          <w:rFonts w:asciiTheme="minorHAnsi" w:hAnsiTheme="minorHAnsi" w:cstheme="minorHAnsi"/>
          <w:i/>
          <w:u w:val="single"/>
        </w:rPr>
        <w:t>potwierdzającymi prawo do reprezentacji Wykonawcy przez osobę podpisującą ofertę.</w:t>
      </w:r>
    </w:p>
    <w:p w14:paraId="4C8EFECA" w14:textId="24D169F2" w:rsidR="009C7559" w:rsidRDefault="009C7559" w:rsidP="005A5634">
      <w:pPr>
        <w:rPr>
          <w:rFonts w:asciiTheme="minorHAnsi" w:hAnsiTheme="minorHAnsi" w:cstheme="minorHAnsi"/>
        </w:rPr>
      </w:pPr>
    </w:p>
    <w:p w14:paraId="10DA253C" w14:textId="1BD32ABE" w:rsidR="009C7559" w:rsidRDefault="009C7559" w:rsidP="005A5634">
      <w:pPr>
        <w:rPr>
          <w:rFonts w:asciiTheme="minorHAnsi" w:hAnsiTheme="minorHAnsi" w:cstheme="minorHAnsi"/>
        </w:rPr>
      </w:pPr>
    </w:p>
    <w:p w14:paraId="0F1B7A7E" w14:textId="2C36E17B" w:rsidR="009C7559" w:rsidRDefault="009C7559" w:rsidP="005A5634">
      <w:pPr>
        <w:rPr>
          <w:rFonts w:asciiTheme="minorHAnsi" w:hAnsiTheme="minorHAnsi" w:cstheme="minorHAnsi"/>
        </w:rPr>
      </w:pPr>
    </w:p>
    <w:p w14:paraId="5074FDE1" w14:textId="333C848B" w:rsidR="009C7559" w:rsidRDefault="009C7559" w:rsidP="005A5634">
      <w:pPr>
        <w:rPr>
          <w:rFonts w:asciiTheme="minorHAnsi" w:hAnsiTheme="minorHAnsi" w:cstheme="minorHAnsi"/>
        </w:rPr>
      </w:pPr>
    </w:p>
    <w:p w14:paraId="33B5A03D" w14:textId="77777777" w:rsidR="009C7559" w:rsidRDefault="009C7559" w:rsidP="005A5634">
      <w:pPr>
        <w:rPr>
          <w:rFonts w:asciiTheme="minorHAnsi" w:hAnsiTheme="minorHAnsi" w:cstheme="minorHAnsi"/>
        </w:rPr>
      </w:pPr>
    </w:p>
    <w:p w14:paraId="74D4CA98" w14:textId="77777777" w:rsidR="008121BA" w:rsidRDefault="008121BA" w:rsidP="005A5634">
      <w:pPr>
        <w:rPr>
          <w:rFonts w:asciiTheme="minorHAnsi" w:hAnsiTheme="minorHAnsi" w:cstheme="minorHAnsi"/>
        </w:rPr>
      </w:pPr>
    </w:p>
    <w:p w14:paraId="15118DB2" w14:textId="0B742A9C" w:rsidR="00D71F64" w:rsidRDefault="00D71F64" w:rsidP="005A5634">
      <w:pPr>
        <w:rPr>
          <w:rFonts w:asciiTheme="minorHAnsi" w:hAnsiTheme="minorHAnsi" w:cstheme="minorHAnsi"/>
        </w:rPr>
      </w:pPr>
      <w:r>
        <w:rPr>
          <w:rFonts w:asciiTheme="minorHAnsi" w:hAnsiTheme="minorHAnsi" w:cstheme="minorHAnsi"/>
        </w:rPr>
        <w:br w:type="page"/>
      </w:r>
    </w:p>
    <w:p w14:paraId="0293631D" w14:textId="77777777" w:rsidR="008121BA" w:rsidRPr="00991F16" w:rsidRDefault="008121BA" w:rsidP="005A5634">
      <w:pPr>
        <w:rPr>
          <w:rFonts w:asciiTheme="minorHAnsi" w:hAnsiTheme="minorHAnsi" w:cstheme="minorHAnsi"/>
        </w:rPr>
        <w:sectPr w:rsidR="008121BA" w:rsidRPr="00991F16" w:rsidSect="001832DE">
          <w:footerReference w:type="default" r:id="rId9"/>
          <w:pgSz w:w="16840" w:h="11910" w:orient="landscape"/>
          <w:pgMar w:top="1160" w:right="1580" w:bottom="1300" w:left="680" w:header="0" w:footer="400" w:gutter="0"/>
          <w:cols w:space="708"/>
          <w:docGrid w:linePitch="299"/>
        </w:sectPr>
      </w:pPr>
    </w:p>
    <w:p w14:paraId="6A77F1F1" w14:textId="77777777" w:rsidR="00F7208E" w:rsidRPr="00991F16" w:rsidRDefault="008C7CF7">
      <w:pPr>
        <w:spacing w:before="161"/>
        <w:ind w:right="116"/>
        <w:jc w:val="right"/>
        <w:rPr>
          <w:rFonts w:asciiTheme="minorHAnsi" w:hAnsiTheme="minorHAnsi" w:cstheme="minorHAnsi"/>
          <w:b/>
          <w:i/>
        </w:rPr>
      </w:pPr>
      <w:r w:rsidRPr="00991F16">
        <w:rPr>
          <w:rFonts w:asciiTheme="minorHAnsi" w:hAnsiTheme="minorHAnsi" w:cstheme="minorHAnsi"/>
          <w:b/>
          <w:i/>
        </w:rPr>
        <w:lastRenderedPageBreak/>
        <w:t>Załącznik nr 3 do SWZ</w:t>
      </w:r>
    </w:p>
    <w:p w14:paraId="168997E0" w14:textId="77777777" w:rsidR="00F7208E" w:rsidRPr="00991F16" w:rsidRDefault="008C7CF7">
      <w:pPr>
        <w:pStyle w:val="Nagwek1"/>
        <w:spacing w:before="135"/>
        <w:ind w:left="258"/>
        <w:rPr>
          <w:rFonts w:asciiTheme="minorHAnsi" w:hAnsiTheme="minorHAnsi" w:cstheme="minorHAnsi"/>
        </w:rPr>
      </w:pPr>
      <w:bookmarkStart w:id="7" w:name="_Toc67999487"/>
      <w:r w:rsidRPr="00991F16">
        <w:rPr>
          <w:rFonts w:asciiTheme="minorHAnsi" w:hAnsiTheme="minorHAnsi" w:cstheme="minorHAnsi"/>
        </w:rPr>
        <w:t>Nazwa Wykonawcy, w imieniu którego składane jest oświadczenie:</w:t>
      </w:r>
      <w:bookmarkEnd w:id="7"/>
    </w:p>
    <w:p w14:paraId="37942060" w14:textId="77777777" w:rsidR="00F7208E" w:rsidRPr="00991F16" w:rsidRDefault="008C7CF7">
      <w:pPr>
        <w:pStyle w:val="Tekstpodstawowy"/>
        <w:spacing w:before="136"/>
        <w:ind w:left="258"/>
        <w:rPr>
          <w:rFonts w:asciiTheme="minorHAnsi" w:hAnsiTheme="minorHAnsi" w:cstheme="minorHAnsi"/>
        </w:rPr>
      </w:pPr>
      <w:r w:rsidRPr="00991F16">
        <w:rPr>
          <w:rFonts w:asciiTheme="minorHAnsi" w:hAnsiTheme="minorHAnsi" w:cstheme="minorHAnsi"/>
        </w:rPr>
        <w:t>....................................................................................................................................................................</w:t>
      </w:r>
    </w:p>
    <w:p w14:paraId="48AADEF6" w14:textId="77777777" w:rsidR="00F7208E" w:rsidRPr="00991F16" w:rsidRDefault="008C7CF7">
      <w:pPr>
        <w:pStyle w:val="Tekstpodstawowy"/>
        <w:spacing w:before="136"/>
        <w:ind w:left="258"/>
        <w:rPr>
          <w:rFonts w:asciiTheme="minorHAnsi" w:hAnsiTheme="minorHAnsi" w:cstheme="minorHAnsi"/>
        </w:rPr>
      </w:pPr>
      <w:r w:rsidRPr="00991F16">
        <w:rPr>
          <w:rFonts w:asciiTheme="minorHAnsi" w:hAnsiTheme="minorHAnsi" w:cstheme="minorHAnsi"/>
        </w:rPr>
        <w:t>....................................................................................................................................................................</w:t>
      </w:r>
    </w:p>
    <w:p w14:paraId="34B85C47" w14:textId="77777777" w:rsidR="00F7208E" w:rsidRPr="00991F16" w:rsidRDefault="008C7CF7">
      <w:pPr>
        <w:spacing w:before="136"/>
        <w:ind w:left="258"/>
        <w:rPr>
          <w:rFonts w:asciiTheme="minorHAnsi" w:hAnsiTheme="minorHAnsi" w:cstheme="minorHAnsi"/>
          <w:i/>
        </w:rPr>
      </w:pPr>
      <w:r w:rsidRPr="00991F16">
        <w:rPr>
          <w:rFonts w:asciiTheme="minorHAnsi" w:hAnsiTheme="minorHAnsi" w:cstheme="minorHAnsi"/>
          <w:i/>
        </w:rPr>
        <w:t>(pełna nazwa/firma, adres, w zależności od podmiotu: NIP/PESEL, KRS/</w:t>
      </w:r>
      <w:proofErr w:type="spellStart"/>
      <w:r w:rsidRPr="00991F16">
        <w:rPr>
          <w:rFonts w:asciiTheme="minorHAnsi" w:hAnsiTheme="minorHAnsi" w:cstheme="minorHAnsi"/>
          <w:i/>
        </w:rPr>
        <w:t>CEiDG</w:t>
      </w:r>
      <w:proofErr w:type="spellEnd"/>
      <w:r w:rsidRPr="00991F16">
        <w:rPr>
          <w:rFonts w:asciiTheme="minorHAnsi" w:hAnsiTheme="minorHAnsi" w:cstheme="minorHAnsi"/>
          <w:i/>
        </w:rPr>
        <w:t>)</w:t>
      </w:r>
    </w:p>
    <w:p w14:paraId="1FB8E942" w14:textId="77777777" w:rsidR="00F7208E" w:rsidRPr="00991F16" w:rsidRDefault="00F7208E">
      <w:pPr>
        <w:pStyle w:val="Tekstpodstawowy"/>
        <w:rPr>
          <w:rFonts w:asciiTheme="minorHAnsi" w:hAnsiTheme="minorHAnsi" w:cstheme="minorHAnsi"/>
          <w:i/>
        </w:rPr>
      </w:pPr>
    </w:p>
    <w:p w14:paraId="14FE859E" w14:textId="77777777" w:rsidR="00F7208E" w:rsidRPr="00991F16" w:rsidRDefault="008C7CF7">
      <w:pPr>
        <w:pStyle w:val="Tekstpodstawowy"/>
        <w:ind w:left="258"/>
        <w:rPr>
          <w:rFonts w:asciiTheme="minorHAnsi" w:hAnsiTheme="minorHAnsi" w:cstheme="minorHAnsi"/>
        </w:rPr>
      </w:pPr>
      <w:r w:rsidRPr="00991F16">
        <w:rPr>
          <w:rFonts w:asciiTheme="minorHAnsi" w:hAnsiTheme="minorHAnsi" w:cstheme="minorHAnsi"/>
        </w:rPr>
        <w:t>reprezentowany przez:</w:t>
      </w:r>
    </w:p>
    <w:p w14:paraId="0358CAC1" w14:textId="77777777" w:rsidR="00F7208E" w:rsidRPr="00991F16" w:rsidRDefault="008C7CF7">
      <w:pPr>
        <w:pStyle w:val="Tekstpodstawowy"/>
        <w:spacing w:before="136"/>
        <w:ind w:left="258"/>
        <w:rPr>
          <w:rFonts w:asciiTheme="minorHAnsi" w:hAnsiTheme="minorHAnsi" w:cstheme="minorHAnsi"/>
        </w:rPr>
      </w:pPr>
      <w:r w:rsidRPr="00991F16">
        <w:rPr>
          <w:rFonts w:asciiTheme="minorHAnsi" w:hAnsiTheme="minorHAnsi" w:cstheme="minorHAnsi"/>
        </w:rPr>
        <w:t>……………………………………………………………………………………………………………</w:t>
      </w:r>
    </w:p>
    <w:p w14:paraId="0067051D" w14:textId="77777777" w:rsidR="00F7208E" w:rsidRPr="00991F16" w:rsidRDefault="008C7CF7">
      <w:pPr>
        <w:spacing w:before="136"/>
        <w:ind w:left="258"/>
        <w:rPr>
          <w:rFonts w:asciiTheme="minorHAnsi" w:hAnsiTheme="minorHAnsi" w:cstheme="minorHAnsi"/>
          <w:i/>
        </w:rPr>
      </w:pPr>
      <w:r w:rsidRPr="00991F16">
        <w:rPr>
          <w:rFonts w:asciiTheme="minorHAnsi" w:hAnsiTheme="minorHAnsi" w:cstheme="minorHAnsi"/>
          <w:i/>
        </w:rPr>
        <w:t>(imię, nazwisko, stanowisko/podstawa do reprezentacji)</w:t>
      </w:r>
    </w:p>
    <w:p w14:paraId="0B3BE974" w14:textId="77777777" w:rsidR="00F7208E" w:rsidRPr="00991F16" w:rsidRDefault="00F7208E">
      <w:pPr>
        <w:pStyle w:val="Tekstpodstawowy"/>
        <w:rPr>
          <w:rFonts w:asciiTheme="minorHAnsi" w:hAnsiTheme="minorHAnsi" w:cstheme="minorHAnsi"/>
          <w:i/>
        </w:rPr>
      </w:pPr>
    </w:p>
    <w:p w14:paraId="2B300A8B" w14:textId="0CC74788" w:rsidR="008F5716" w:rsidRPr="00991F16" w:rsidRDefault="008F5716" w:rsidP="008F5716">
      <w:pPr>
        <w:pStyle w:val="Tekstpodstawowy"/>
        <w:rPr>
          <w:rFonts w:asciiTheme="minorHAnsi" w:hAnsiTheme="minorHAnsi" w:cstheme="minorHAnsi"/>
          <w:i/>
        </w:rPr>
      </w:pPr>
      <w:r w:rsidRPr="00991F16">
        <w:rPr>
          <w:rFonts w:asciiTheme="minorHAnsi" w:hAnsiTheme="minorHAnsi" w:cstheme="minorHAnsi"/>
          <w:i/>
        </w:rPr>
        <w:t xml:space="preserve">Odpis z właściwego rejestru dostępny jest pod adresem internetowym (art. 274 ust. 4 </w:t>
      </w:r>
      <w:proofErr w:type="spellStart"/>
      <w:r w:rsidRPr="00991F16">
        <w:rPr>
          <w:rFonts w:asciiTheme="minorHAnsi" w:hAnsiTheme="minorHAnsi" w:cstheme="minorHAnsi"/>
          <w:i/>
        </w:rPr>
        <w:t>uPZP</w:t>
      </w:r>
      <w:proofErr w:type="spellEnd"/>
      <w:r w:rsidRPr="00991F16">
        <w:rPr>
          <w:rFonts w:asciiTheme="minorHAnsi" w:hAnsiTheme="minorHAnsi" w:cstheme="minorHAnsi"/>
          <w:i/>
        </w:rPr>
        <w:t xml:space="preserve">): </w:t>
      </w:r>
    </w:p>
    <w:p w14:paraId="1477B84C" w14:textId="6D1143E5" w:rsidR="00F7208E" w:rsidRPr="00991F16" w:rsidRDefault="008F5716" w:rsidP="008F5716">
      <w:pPr>
        <w:pStyle w:val="Tekstpodstawowy"/>
        <w:rPr>
          <w:rFonts w:asciiTheme="minorHAnsi" w:hAnsiTheme="minorHAnsi" w:cstheme="minorHAnsi"/>
          <w:i/>
        </w:rPr>
      </w:pPr>
      <w:r w:rsidRPr="00991F16">
        <w:rPr>
          <w:rFonts w:asciiTheme="minorHAnsi" w:hAnsiTheme="minorHAnsi" w:cstheme="minorHAnsi"/>
          <w:i/>
        </w:rPr>
        <w:t>……………………………………………………………………….</w:t>
      </w:r>
    </w:p>
    <w:p w14:paraId="4FE60375" w14:textId="77777777" w:rsidR="00F7208E" w:rsidRPr="00991F16" w:rsidRDefault="00F7208E">
      <w:pPr>
        <w:pStyle w:val="Tekstpodstawowy"/>
        <w:spacing w:before="5"/>
        <w:rPr>
          <w:rFonts w:asciiTheme="minorHAnsi" w:hAnsiTheme="minorHAnsi" w:cstheme="minorHAnsi"/>
          <w:i/>
        </w:rPr>
      </w:pPr>
    </w:p>
    <w:p w14:paraId="461F7183" w14:textId="7741234A" w:rsidR="00F7208E" w:rsidRPr="00991F16" w:rsidRDefault="008C7CF7">
      <w:pPr>
        <w:ind w:left="749" w:right="610"/>
        <w:jc w:val="center"/>
        <w:rPr>
          <w:rFonts w:asciiTheme="minorHAnsi" w:hAnsiTheme="minorHAnsi" w:cstheme="minorHAnsi"/>
          <w:b/>
        </w:rPr>
      </w:pPr>
      <w:r w:rsidRPr="00991F16">
        <w:rPr>
          <w:rFonts w:asciiTheme="minorHAnsi" w:hAnsiTheme="minorHAnsi" w:cstheme="minorHAnsi"/>
          <w:b/>
          <w:u w:val="thick"/>
        </w:rPr>
        <w:t>OŚWIADCZENIE WYKONAWCY</w:t>
      </w:r>
      <w:r w:rsidR="006141C2" w:rsidRPr="00991F16">
        <w:rPr>
          <w:rStyle w:val="Odwoanieprzypisudolnego"/>
          <w:rFonts w:asciiTheme="minorHAnsi" w:hAnsiTheme="minorHAnsi" w:cstheme="minorHAnsi"/>
          <w:b/>
          <w:u w:val="thick"/>
        </w:rPr>
        <w:footnoteReference w:id="3"/>
      </w:r>
    </w:p>
    <w:p w14:paraId="3F529431" w14:textId="77777777" w:rsidR="00F7208E" w:rsidRPr="00991F16" w:rsidRDefault="008C7CF7">
      <w:pPr>
        <w:spacing w:before="136"/>
        <w:ind w:left="749" w:right="610"/>
        <w:jc w:val="center"/>
        <w:rPr>
          <w:rFonts w:asciiTheme="minorHAnsi" w:hAnsiTheme="minorHAnsi" w:cstheme="minorHAnsi"/>
        </w:rPr>
      </w:pPr>
      <w:r w:rsidRPr="00991F16">
        <w:rPr>
          <w:rFonts w:asciiTheme="minorHAnsi" w:hAnsiTheme="minorHAnsi" w:cstheme="minorHAnsi"/>
          <w:b/>
        </w:rPr>
        <w:t xml:space="preserve">składane na podstawie art. 125 ust. </w:t>
      </w:r>
      <w:r w:rsidRPr="00991F16">
        <w:rPr>
          <w:rFonts w:asciiTheme="minorHAnsi" w:hAnsiTheme="minorHAnsi" w:cstheme="minorHAnsi"/>
        </w:rPr>
        <w:t>1 ustawy z dnia 11 września 2019 r.</w:t>
      </w:r>
    </w:p>
    <w:p w14:paraId="5E0C0154" w14:textId="77777777" w:rsidR="00F7208E" w:rsidRPr="00991F16" w:rsidRDefault="008C7CF7">
      <w:pPr>
        <w:pStyle w:val="Tekstpodstawowy"/>
        <w:spacing w:before="136"/>
        <w:ind w:left="749" w:right="611"/>
        <w:jc w:val="center"/>
        <w:rPr>
          <w:rFonts w:asciiTheme="minorHAnsi" w:hAnsiTheme="minorHAnsi" w:cstheme="minorHAnsi"/>
        </w:rPr>
      </w:pPr>
      <w:r w:rsidRPr="00991F16">
        <w:rPr>
          <w:rFonts w:asciiTheme="minorHAnsi" w:hAnsiTheme="minorHAnsi" w:cstheme="minorHAnsi"/>
        </w:rPr>
        <w:t xml:space="preserve">Prawo zamówień publicznych (dalej jako: </w:t>
      </w:r>
      <w:proofErr w:type="spellStart"/>
      <w:r w:rsidRPr="00991F16">
        <w:rPr>
          <w:rFonts w:asciiTheme="minorHAnsi" w:hAnsiTheme="minorHAnsi" w:cstheme="minorHAnsi"/>
        </w:rPr>
        <w:t>Pzp</w:t>
      </w:r>
      <w:proofErr w:type="spellEnd"/>
      <w:r w:rsidRPr="00991F16">
        <w:rPr>
          <w:rFonts w:asciiTheme="minorHAnsi" w:hAnsiTheme="minorHAnsi" w:cstheme="minorHAnsi"/>
        </w:rPr>
        <w:t>)</w:t>
      </w:r>
    </w:p>
    <w:p w14:paraId="0D9BD214" w14:textId="77777777" w:rsidR="00F7208E" w:rsidRPr="00991F16" w:rsidRDefault="00F7208E">
      <w:pPr>
        <w:pStyle w:val="Tekstpodstawowy"/>
        <w:rPr>
          <w:rFonts w:asciiTheme="minorHAnsi" w:hAnsiTheme="minorHAnsi" w:cstheme="minorHAnsi"/>
        </w:rPr>
      </w:pPr>
    </w:p>
    <w:p w14:paraId="2CFE0770" w14:textId="77777777" w:rsidR="00F7208E" w:rsidRPr="00991F16" w:rsidRDefault="008C7CF7">
      <w:pPr>
        <w:pStyle w:val="Tekstpodstawowy"/>
        <w:ind w:left="749" w:right="613"/>
        <w:jc w:val="center"/>
        <w:rPr>
          <w:rFonts w:asciiTheme="minorHAnsi" w:hAnsiTheme="minorHAnsi" w:cstheme="minorHAnsi"/>
        </w:rPr>
      </w:pPr>
      <w:r w:rsidRPr="00991F16">
        <w:rPr>
          <w:rFonts w:asciiTheme="minorHAnsi" w:hAnsiTheme="minorHAnsi" w:cstheme="minorHAnsi"/>
          <w:u w:val="single"/>
        </w:rPr>
        <w:t>DOTYCZĄCE PODSTAW WYKLUCZENIA Z POSTĘPOWANIA</w:t>
      </w:r>
    </w:p>
    <w:p w14:paraId="6E9B933C" w14:textId="77777777" w:rsidR="00F7208E" w:rsidRPr="00991F16" w:rsidRDefault="00F7208E">
      <w:pPr>
        <w:pStyle w:val="Tekstpodstawowy"/>
        <w:spacing w:before="9"/>
        <w:rPr>
          <w:rFonts w:asciiTheme="minorHAnsi" w:hAnsiTheme="minorHAnsi" w:cstheme="minorHAnsi"/>
        </w:rPr>
      </w:pPr>
    </w:p>
    <w:p w14:paraId="616C5D5B" w14:textId="285BA130" w:rsidR="00F7208E" w:rsidRPr="00991F16" w:rsidRDefault="008C7CF7">
      <w:pPr>
        <w:spacing w:before="91" w:line="312" w:lineRule="auto"/>
        <w:ind w:left="258" w:right="116"/>
        <w:jc w:val="both"/>
        <w:rPr>
          <w:rFonts w:asciiTheme="minorHAnsi" w:hAnsiTheme="minorHAnsi" w:cstheme="minorHAnsi"/>
        </w:rPr>
      </w:pPr>
      <w:r w:rsidRPr="00991F16">
        <w:rPr>
          <w:rFonts w:asciiTheme="minorHAnsi" w:hAnsiTheme="minorHAnsi" w:cstheme="minorHAnsi"/>
        </w:rPr>
        <w:t xml:space="preserve">Na potrzeby postępowania o udzielenie zamówienia publicznego pn. </w:t>
      </w:r>
      <w:r w:rsidR="00BD07EE">
        <w:rPr>
          <w:rFonts w:asciiTheme="minorHAnsi" w:hAnsiTheme="minorHAnsi" w:cstheme="minorHAnsi"/>
        </w:rPr>
        <w:t>Z</w:t>
      </w:r>
      <w:r w:rsidR="00BD07EE" w:rsidRPr="00BD07EE">
        <w:rPr>
          <w:rFonts w:asciiTheme="minorHAnsi" w:hAnsiTheme="minorHAnsi" w:cstheme="minorHAnsi"/>
        </w:rPr>
        <w:t>akup i dostawa różnego sprzętu komputerowego i licencji dla Centrum Projektów Europejskich w podziale na 4 części.</w:t>
      </w:r>
      <w:r w:rsidRPr="00991F16">
        <w:rPr>
          <w:rFonts w:asciiTheme="minorHAnsi" w:hAnsiTheme="minorHAnsi" w:cstheme="minorHAnsi"/>
        </w:rPr>
        <w:t xml:space="preserve">, (oznaczenie sprawy </w:t>
      </w:r>
      <w:r w:rsidR="0069014C" w:rsidRPr="00991F16">
        <w:rPr>
          <w:rFonts w:asciiTheme="minorHAnsi" w:hAnsiTheme="minorHAnsi" w:cstheme="minorHAnsi"/>
        </w:rPr>
        <w:t xml:space="preserve">nr </w:t>
      </w:r>
      <w:r w:rsidR="009410A1" w:rsidRPr="00991F16">
        <w:rPr>
          <w:rFonts w:asciiTheme="minorHAnsi" w:hAnsiTheme="minorHAnsi" w:cstheme="minorHAnsi"/>
        </w:rPr>
        <w:t>WA.263.</w:t>
      </w:r>
      <w:r w:rsidR="00BD07EE">
        <w:rPr>
          <w:rFonts w:asciiTheme="minorHAnsi" w:hAnsiTheme="minorHAnsi" w:cstheme="minorHAnsi"/>
        </w:rPr>
        <w:t>9</w:t>
      </w:r>
      <w:r w:rsidR="009410A1" w:rsidRPr="00991F16">
        <w:rPr>
          <w:rFonts w:asciiTheme="minorHAnsi" w:hAnsiTheme="minorHAnsi" w:cstheme="minorHAnsi"/>
        </w:rPr>
        <w:t>.2021.</w:t>
      </w:r>
      <w:r w:rsidR="00BD07EE">
        <w:rPr>
          <w:rFonts w:asciiTheme="minorHAnsi" w:hAnsiTheme="minorHAnsi" w:cstheme="minorHAnsi"/>
        </w:rPr>
        <w:t>MW</w:t>
      </w:r>
      <w:r w:rsidR="0069014C" w:rsidRPr="00991F16">
        <w:rPr>
          <w:rFonts w:asciiTheme="minorHAnsi" w:hAnsiTheme="minorHAnsi" w:cstheme="minorHAnsi"/>
        </w:rPr>
        <w:t>.</w:t>
      </w:r>
      <w:r w:rsidRPr="00991F16">
        <w:rPr>
          <w:rFonts w:asciiTheme="minorHAnsi" w:hAnsiTheme="minorHAnsi" w:cstheme="minorHAnsi"/>
        </w:rPr>
        <w:t xml:space="preserve">) prowadzonego przez </w:t>
      </w:r>
      <w:r w:rsidR="0069014C" w:rsidRPr="00991F16">
        <w:rPr>
          <w:rFonts w:asciiTheme="minorHAnsi" w:hAnsiTheme="minorHAnsi" w:cstheme="minorHAnsi"/>
        </w:rPr>
        <w:t>Centrum Projektów Europejskich (CPE</w:t>
      </w:r>
      <w:r w:rsidRPr="00991F16">
        <w:rPr>
          <w:rFonts w:asciiTheme="minorHAnsi" w:hAnsiTheme="minorHAnsi" w:cstheme="minorHAnsi"/>
        </w:rPr>
        <w:t>), z siedzibą w Warszawie (</w:t>
      </w:r>
      <w:r w:rsidR="0069014C" w:rsidRPr="00991F16">
        <w:rPr>
          <w:rFonts w:asciiTheme="minorHAnsi" w:hAnsiTheme="minorHAnsi" w:cstheme="minorHAnsi"/>
        </w:rPr>
        <w:t>02-672</w:t>
      </w:r>
      <w:r w:rsidRPr="00991F16">
        <w:rPr>
          <w:rFonts w:asciiTheme="minorHAnsi" w:hAnsiTheme="minorHAnsi" w:cstheme="minorHAnsi"/>
        </w:rPr>
        <w:t xml:space="preserve">), przy ul. </w:t>
      </w:r>
      <w:r w:rsidR="0069014C" w:rsidRPr="00991F16">
        <w:rPr>
          <w:rFonts w:asciiTheme="minorHAnsi" w:hAnsiTheme="minorHAnsi" w:cstheme="minorHAnsi"/>
        </w:rPr>
        <w:t>Domaniewskiej 39a</w:t>
      </w:r>
      <w:r w:rsidRPr="00991F16">
        <w:rPr>
          <w:rFonts w:asciiTheme="minorHAnsi" w:hAnsiTheme="minorHAnsi" w:cstheme="minorHAnsi"/>
        </w:rPr>
        <w:t xml:space="preserve"> (NIP: </w:t>
      </w:r>
      <w:r w:rsidR="0069014C" w:rsidRPr="00991F16">
        <w:rPr>
          <w:rFonts w:asciiTheme="minorHAnsi" w:hAnsiTheme="minorHAnsi" w:cstheme="minorHAnsi"/>
        </w:rPr>
        <w:t>701-015-88-87</w:t>
      </w:r>
      <w:r w:rsidRPr="00991F16">
        <w:rPr>
          <w:rFonts w:asciiTheme="minorHAnsi" w:hAnsiTheme="minorHAnsi" w:cstheme="minorHAnsi"/>
        </w:rPr>
        <w:t xml:space="preserve">, REGON: </w:t>
      </w:r>
      <w:r w:rsidR="0069014C" w:rsidRPr="00991F16">
        <w:rPr>
          <w:rFonts w:asciiTheme="minorHAnsi" w:hAnsiTheme="minorHAnsi" w:cstheme="minorHAnsi"/>
        </w:rPr>
        <w:t>141681456</w:t>
      </w:r>
      <w:r w:rsidRPr="00991F16">
        <w:rPr>
          <w:rFonts w:asciiTheme="minorHAnsi" w:hAnsiTheme="minorHAnsi" w:cstheme="minorHAnsi"/>
        </w:rPr>
        <w:t>)</w:t>
      </w:r>
      <w:r w:rsidRPr="00991F16">
        <w:rPr>
          <w:rFonts w:asciiTheme="minorHAnsi" w:hAnsiTheme="minorHAnsi" w:cstheme="minorHAnsi"/>
          <w:i/>
        </w:rPr>
        <w:t xml:space="preserve">, </w:t>
      </w:r>
      <w:r w:rsidRPr="00991F16">
        <w:rPr>
          <w:rFonts w:asciiTheme="minorHAnsi" w:hAnsiTheme="minorHAnsi" w:cstheme="minorHAnsi"/>
        </w:rPr>
        <w:t xml:space="preserve">oświadczam, że nie podlegam wykluczeniu z postępowania na podstawie art. 108 ust. 1 ustawy </w:t>
      </w:r>
      <w:proofErr w:type="spellStart"/>
      <w:r w:rsidRPr="00991F16">
        <w:rPr>
          <w:rFonts w:asciiTheme="minorHAnsi" w:hAnsiTheme="minorHAnsi" w:cstheme="minorHAnsi"/>
        </w:rPr>
        <w:t>Pzp</w:t>
      </w:r>
      <w:proofErr w:type="spellEnd"/>
      <w:r w:rsidRPr="00991F16">
        <w:rPr>
          <w:rFonts w:asciiTheme="minorHAnsi" w:hAnsiTheme="minorHAnsi" w:cstheme="minorHAnsi"/>
        </w:rPr>
        <w:t>.</w:t>
      </w:r>
    </w:p>
    <w:p w14:paraId="15464FF1" w14:textId="77777777" w:rsidR="00F7208E" w:rsidRPr="00991F16" w:rsidRDefault="00F7208E">
      <w:pPr>
        <w:pStyle w:val="Tekstpodstawowy"/>
        <w:rPr>
          <w:rFonts w:asciiTheme="minorHAnsi" w:hAnsiTheme="minorHAnsi" w:cstheme="minorHAnsi"/>
        </w:rPr>
      </w:pPr>
    </w:p>
    <w:p w14:paraId="69A8DC99" w14:textId="77777777" w:rsidR="00DC1313" w:rsidRPr="00991F16" w:rsidRDefault="00DC1313" w:rsidP="00DC1313">
      <w:pPr>
        <w:pStyle w:val="Tekstpodstawowy"/>
        <w:spacing w:before="7"/>
        <w:rPr>
          <w:rFonts w:asciiTheme="minorHAnsi" w:hAnsiTheme="minorHAnsi" w:cstheme="minorHAnsi"/>
        </w:rPr>
      </w:pPr>
      <w:r w:rsidRPr="00991F16">
        <w:rPr>
          <w:rFonts w:asciiTheme="minorHAnsi" w:hAnsiTheme="minorHAnsi" w:cstheme="minorHAnsi"/>
        </w:rPr>
        <w:t>Oświadczam, że zachodzą w stosunku do mnie podstawy wykluczenia z postępowania na podstawie art.</w:t>
      </w:r>
    </w:p>
    <w:p w14:paraId="0E23CC73" w14:textId="5E437F6F" w:rsidR="00DC1313" w:rsidRPr="00991F16" w:rsidRDefault="00DC1313" w:rsidP="00DC1313">
      <w:pPr>
        <w:pStyle w:val="Tekstpodstawowy"/>
        <w:spacing w:before="7"/>
        <w:rPr>
          <w:rFonts w:asciiTheme="minorHAnsi" w:hAnsiTheme="minorHAnsi" w:cstheme="minorHAnsi"/>
        </w:rPr>
      </w:pPr>
      <w:r w:rsidRPr="00991F16">
        <w:rPr>
          <w:rFonts w:asciiTheme="minorHAnsi" w:hAnsiTheme="minorHAnsi" w:cstheme="minorHAnsi"/>
        </w:rPr>
        <w:t xml:space="preserve">…………. ustawy </w:t>
      </w:r>
      <w:proofErr w:type="spellStart"/>
      <w:r w:rsidRPr="00991F16">
        <w:rPr>
          <w:rFonts w:asciiTheme="minorHAnsi" w:hAnsiTheme="minorHAnsi" w:cstheme="minorHAnsi"/>
        </w:rPr>
        <w:t>Pzp</w:t>
      </w:r>
      <w:proofErr w:type="spellEnd"/>
      <w:r w:rsidRPr="00991F16">
        <w:rPr>
          <w:rFonts w:asciiTheme="minorHAnsi" w:hAnsiTheme="minorHAnsi" w:cstheme="minorHAnsi"/>
        </w:rPr>
        <w:t xml:space="preserve"> (podać mającą zastosowanie podstawę wykluczenia spośród wymienionych w art. 108 ust. 1 pkt ……………………………. ustawy </w:t>
      </w:r>
      <w:proofErr w:type="spellStart"/>
      <w:r w:rsidRPr="00991F16">
        <w:rPr>
          <w:rFonts w:asciiTheme="minorHAnsi" w:hAnsiTheme="minorHAnsi" w:cstheme="minorHAnsi"/>
        </w:rPr>
        <w:t>Pzp</w:t>
      </w:r>
      <w:proofErr w:type="spellEnd"/>
      <w:r w:rsidRPr="00991F16">
        <w:rPr>
          <w:rFonts w:asciiTheme="minorHAnsi" w:hAnsiTheme="minorHAnsi" w:cstheme="minorHAnsi"/>
        </w:rPr>
        <w:t xml:space="preserve">). Jednocześnie oświadczam, że w związku z ww. okolicznością, na podstawie art. 110 ust. 2 ustawy </w:t>
      </w:r>
      <w:proofErr w:type="spellStart"/>
      <w:r w:rsidRPr="00991F16">
        <w:rPr>
          <w:rFonts w:asciiTheme="minorHAnsi" w:hAnsiTheme="minorHAnsi" w:cstheme="minorHAnsi"/>
        </w:rPr>
        <w:t>Pzp</w:t>
      </w:r>
      <w:proofErr w:type="spellEnd"/>
      <w:r w:rsidRPr="00991F16">
        <w:rPr>
          <w:rFonts w:asciiTheme="minorHAnsi" w:hAnsiTheme="minorHAnsi" w:cstheme="minorHAnsi"/>
        </w:rPr>
        <w:t xml:space="preserve"> podjąłem następujące środki naprawcze:</w:t>
      </w:r>
    </w:p>
    <w:p w14:paraId="0E671CB7" w14:textId="77777777" w:rsidR="00DC1313" w:rsidRPr="00991F16" w:rsidRDefault="00DC1313" w:rsidP="00DC1313">
      <w:pPr>
        <w:pStyle w:val="Tekstpodstawowy"/>
        <w:spacing w:before="7"/>
        <w:rPr>
          <w:rFonts w:asciiTheme="minorHAnsi" w:hAnsiTheme="minorHAnsi" w:cstheme="minorHAnsi"/>
        </w:rPr>
      </w:pPr>
      <w:r w:rsidRPr="00991F16">
        <w:rPr>
          <w:rFonts w:asciiTheme="minorHAnsi" w:hAnsiTheme="minorHAnsi" w:cstheme="minorHAnsi"/>
        </w:rPr>
        <w:t>……………………………………………………………………………………………………………</w:t>
      </w:r>
    </w:p>
    <w:p w14:paraId="45FB9E7B" w14:textId="24C55027" w:rsidR="00F7208E" w:rsidRPr="00991F16" w:rsidRDefault="00DC1313" w:rsidP="00DC1313">
      <w:pPr>
        <w:pStyle w:val="Tekstpodstawowy"/>
        <w:spacing w:before="7"/>
        <w:rPr>
          <w:rFonts w:asciiTheme="minorHAnsi" w:hAnsiTheme="minorHAnsi" w:cstheme="minorHAnsi"/>
        </w:rPr>
      </w:pPr>
      <w:r w:rsidRPr="00991F16">
        <w:rPr>
          <w:rFonts w:asciiTheme="minorHAnsi" w:hAnsiTheme="minorHAnsi" w:cstheme="minorHAnsi"/>
        </w:rPr>
        <w:t>……………………………………………………………………………………………………………</w:t>
      </w:r>
    </w:p>
    <w:p w14:paraId="60FB9E30" w14:textId="77777777" w:rsidR="00F7208E" w:rsidRPr="00991F16" w:rsidRDefault="008C7CF7">
      <w:pPr>
        <w:pStyle w:val="Tekstpodstawowy"/>
        <w:tabs>
          <w:tab w:val="left" w:leader="dot" w:pos="9199"/>
        </w:tabs>
        <w:ind w:left="5355"/>
        <w:rPr>
          <w:rFonts w:asciiTheme="minorHAnsi" w:hAnsiTheme="minorHAnsi" w:cstheme="minorHAnsi"/>
        </w:rPr>
      </w:pPr>
      <w:r w:rsidRPr="00991F16">
        <w:rPr>
          <w:rFonts w:asciiTheme="minorHAnsi" w:hAnsiTheme="minorHAnsi" w:cstheme="minorHAnsi"/>
        </w:rPr>
        <w:t>…………….……., dnia</w:t>
      </w:r>
      <w:r w:rsidRPr="00991F16">
        <w:rPr>
          <w:rFonts w:asciiTheme="minorHAnsi" w:hAnsiTheme="minorHAnsi" w:cstheme="minorHAnsi"/>
        </w:rPr>
        <w:tab/>
        <w:t>r.</w:t>
      </w:r>
    </w:p>
    <w:p w14:paraId="2FF0788C" w14:textId="77777777" w:rsidR="00F7208E" w:rsidRPr="00991F16" w:rsidRDefault="00F7208E">
      <w:pPr>
        <w:pStyle w:val="Tekstpodstawowy"/>
        <w:rPr>
          <w:rFonts w:asciiTheme="minorHAnsi" w:hAnsiTheme="minorHAnsi" w:cstheme="minorHAnsi"/>
        </w:rPr>
      </w:pPr>
    </w:p>
    <w:p w14:paraId="374D55EC" w14:textId="77777777" w:rsidR="00F7208E" w:rsidRPr="00991F16" w:rsidRDefault="00F7208E">
      <w:pPr>
        <w:pStyle w:val="Tekstpodstawowy"/>
        <w:spacing w:before="7"/>
        <w:rPr>
          <w:rFonts w:asciiTheme="minorHAnsi" w:hAnsiTheme="minorHAnsi" w:cstheme="minorHAnsi"/>
        </w:rPr>
      </w:pPr>
    </w:p>
    <w:p w14:paraId="2CE60804" w14:textId="77777777" w:rsidR="00F7208E" w:rsidRPr="00991F16" w:rsidRDefault="008C7CF7">
      <w:pPr>
        <w:ind w:right="116"/>
        <w:jc w:val="right"/>
        <w:rPr>
          <w:rFonts w:asciiTheme="minorHAnsi" w:hAnsiTheme="minorHAnsi" w:cstheme="minorHAnsi"/>
          <w:i/>
        </w:rPr>
      </w:pPr>
      <w:r w:rsidRPr="00991F16">
        <w:rPr>
          <w:rFonts w:asciiTheme="minorHAnsi" w:hAnsiTheme="minorHAnsi" w:cstheme="minorHAnsi"/>
          <w:i/>
          <w:spacing w:val="-2"/>
        </w:rPr>
        <w:t>……………………………….</w:t>
      </w:r>
    </w:p>
    <w:p w14:paraId="0FCE4DA9" w14:textId="77777777" w:rsidR="00F7208E" w:rsidRPr="00991F16" w:rsidRDefault="008C7CF7">
      <w:pPr>
        <w:spacing w:before="136" w:line="369" w:lineRule="auto"/>
        <w:ind w:left="7122" w:right="116" w:firstLine="836"/>
        <w:jc w:val="right"/>
        <w:rPr>
          <w:rFonts w:asciiTheme="minorHAnsi" w:hAnsiTheme="minorHAnsi" w:cstheme="minorHAnsi"/>
          <w:i/>
        </w:rPr>
      </w:pPr>
      <w:r w:rsidRPr="00991F16">
        <w:rPr>
          <w:rFonts w:asciiTheme="minorHAnsi" w:hAnsiTheme="minorHAnsi" w:cstheme="minorHAnsi"/>
          <w:i/>
        </w:rPr>
        <w:t>Imię</w:t>
      </w:r>
      <w:r w:rsidRPr="00991F16">
        <w:rPr>
          <w:rFonts w:asciiTheme="minorHAnsi" w:hAnsiTheme="minorHAnsi" w:cstheme="minorHAnsi"/>
          <w:i/>
          <w:spacing w:val="-8"/>
        </w:rPr>
        <w:t xml:space="preserve"> </w:t>
      </w:r>
      <w:r w:rsidRPr="00991F16">
        <w:rPr>
          <w:rFonts w:asciiTheme="minorHAnsi" w:hAnsiTheme="minorHAnsi" w:cstheme="minorHAnsi"/>
          <w:i/>
        </w:rPr>
        <w:t>i</w:t>
      </w:r>
      <w:r w:rsidRPr="00991F16">
        <w:rPr>
          <w:rFonts w:asciiTheme="minorHAnsi" w:hAnsiTheme="minorHAnsi" w:cstheme="minorHAnsi"/>
          <w:i/>
          <w:spacing w:val="-9"/>
        </w:rPr>
        <w:t xml:space="preserve"> </w:t>
      </w:r>
      <w:r w:rsidRPr="00991F16">
        <w:rPr>
          <w:rFonts w:asciiTheme="minorHAnsi" w:hAnsiTheme="minorHAnsi" w:cstheme="minorHAnsi"/>
          <w:i/>
        </w:rPr>
        <w:t xml:space="preserve">nazwisko </w:t>
      </w:r>
      <w:r w:rsidRPr="00991F16">
        <w:rPr>
          <w:rFonts w:asciiTheme="minorHAnsi" w:hAnsiTheme="minorHAnsi" w:cstheme="minorHAnsi"/>
          <w:i/>
        </w:rPr>
        <w:lastRenderedPageBreak/>
        <w:t>podpisano</w:t>
      </w:r>
      <w:r w:rsidRPr="00991F16">
        <w:rPr>
          <w:rFonts w:asciiTheme="minorHAnsi" w:hAnsiTheme="minorHAnsi" w:cstheme="minorHAnsi"/>
          <w:i/>
          <w:spacing w:val="-14"/>
        </w:rPr>
        <w:t xml:space="preserve"> </w:t>
      </w:r>
      <w:r w:rsidRPr="00991F16">
        <w:rPr>
          <w:rFonts w:asciiTheme="minorHAnsi" w:hAnsiTheme="minorHAnsi" w:cstheme="minorHAnsi"/>
          <w:i/>
        </w:rPr>
        <w:t>elektronicznie</w:t>
      </w:r>
    </w:p>
    <w:p w14:paraId="7885F574" w14:textId="77777777" w:rsidR="00F7208E" w:rsidRPr="00991F16" w:rsidRDefault="00F7208E">
      <w:pPr>
        <w:pStyle w:val="Tekstpodstawowy"/>
        <w:rPr>
          <w:rFonts w:asciiTheme="minorHAnsi" w:hAnsiTheme="minorHAnsi" w:cstheme="minorHAnsi"/>
          <w:i/>
        </w:rPr>
      </w:pPr>
    </w:p>
    <w:p w14:paraId="6F11C6A4" w14:textId="77777777" w:rsidR="00F7208E" w:rsidRPr="00991F16" w:rsidRDefault="008C7CF7">
      <w:pPr>
        <w:pStyle w:val="Tekstpodstawowy"/>
        <w:ind w:left="749" w:right="610"/>
        <w:jc w:val="center"/>
        <w:rPr>
          <w:rFonts w:asciiTheme="minorHAnsi" w:hAnsiTheme="minorHAnsi" w:cstheme="minorHAnsi"/>
        </w:rPr>
      </w:pPr>
      <w:r w:rsidRPr="00991F16">
        <w:rPr>
          <w:rFonts w:asciiTheme="minorHAnsi" w:hAnsiTheme="minorHAnsi" w:cstheme="minorHAnsi"/>
          <w:u w:val="single"/>
        </w:rPr>
        <w:t>DOTYCZĄCE SPEŁNIENIA WARUNKÓW UDZIAŁU W POSTĘPOWANIU</w:t>
      </w:r>
    </w:p>
    <w:p w14:paraId="17FE665C" w14:textId="77777777" w:rsidR="00F7208E" w:rsidRPr="00991F16" w:rsidRDefault="00F7208E">
      <w:pPr>
        <w:pStyle w:val="Tekstpodstawowy"/>
        <w:rPr>
          <w:rFonts w:asciiTheme="minorHAnsi" w:hAnsiTheme="minorHAnsi" w:cstheme="minorHAnsi"/>
        </w:rPr>
      </w:pPr>
    </w:p>
    <w:p w14:paraId="15A996BD" w14:textId="77777777" w:rsidR="00F7208E" w:rsidRPr="00991F16" w:rsidRDefault="00F7208E">
      <w:pPr>
        <w:pStyle w:val="Tekstpodstawowy"/>
        <w:spacing w:before="8"/>
        <w:rPr>
          <w:rFonts w:asciiTheme="minorHAnsi" w:hAnsiTheme="minorHAnsi" w:cstheme="minorHAnsi"/>
        </w:rPr>
      </w:pPr>
    </w:p>
    <w:p w14:paraId="260896CC" w14:textId="5C79E84B" w:rsidR="00F7208E" w:rsidRPr="00991F16" w:rsidRDefault="008C7CF7">
      <w:pPr>
        <w:spacing w:before="91" w:line="360" w:lineRule="auto"/>
        <w:ind w:left="258" w:right="116"/>
        <w:jc w:val="both"/>
        <w:rPr>
          <w:rFonts w:asciiTheme="minorHAnsi" w:hAnsiTheme="minorHAnsi" w:cstheme="minorHAnsi"/>
        </w:rPr>
      </w:pPr>
      <w:r w:rsidRPr="00991F16">
        <w:rPr>
          <w:rFonts w:asciiTheme="minorHAnsi" w:hAnsiTheme="minorHAnsi" w:cstheme="minorHAnsi"/>
        </w:rPr>
        <w:t xml:space="preserve">Oświadczam, że spełniam(-my) warunki udziału w postępowaniu na </w:t>
      </w:r>
      <w:r w:rsidR="008F5716" w:rsidRPr="00991F16">
        <w:rPr>
          <w:rFonts w:asciiTheme="minorHAnsi" w:hAnsiTheme="minorHAnsi" w:cstheme="minorHAnsi"/>
          <w:b/>
        </w:rPr>
        <w:t>……………………………….</w:t>
      </w:r>
      <w:r w:rsidRPr="00991F16">
        <w:rPr>
          <w:rFonts w:asciiTheme="minorHAnsi" w:hAnsiTheme="minorHAnsi" w:cstheme="minorHAnsi"/>
          <w:b/>
        </w:rPr>
        <w:t xml:space="preserve"> </w:t>
      </w:r>
      <w:r w:rsidRPr="00991F16">
        <w:rPr>
          <w:rFonts w:asciiTheme="minorHAnsi" w:hAnsiTheme="minorHAnsi" w:cstheme="minorHAnsi"/>
        </w:rPr>
        <w:t xml:space="preserve">dotyczące posiadania zdolności technicznej oraz zawodowej określonej w art. 112 ust. 1 pkt 4 ustawy </w:t>
      </w:r>
      <w:r w:rsidRPr="00991F16">
        <w:rPr>
          <w:rFonts w:asciiTheme="minorHAnsi" w:hAnsiTheme="minorHAnsi" w:cstheme="minorHAnsi"/>
          <w:i/>
        </w:rPr>
        <w:t>z dnia 11 września 2019 r. - Prawo zamówień publicznych (Dz. U. z 2019 r. poz. 2019 ze zm.)</w:t>
      </w:r>
      <w:r w:rsidRPr="00991F16">
        <w:rPr>
          <w:rFonts w:asciiTheme="minorHAnsi" w:hAnsiTheme="minorHAnsi" w:cstheme="minorHAnsi"/>
        </w:rPr>
        <w:t>, zwanej dalej „</w:t>
      </w:r>
      <w:proofErr w:type="spellStart"/>
      <w:r w:rsidRPr="00991F16">
        <w:rPr>
          <w:rFonts w:asciiTheme="minorHAnsi" w:hAnsiTheme="minorHAnsi" w:cstheme="minorHAnsi"/>
        </w:rPr>
        <w:t>uPzp</w:t>
      </w:r>
      <w:proofErr w:type="spellEnd"/>
      <w:r w:rsidRPr="00991F16">
        <w:rPr>
          <w:rFonts w:asciiTheme="minorHAnsi" w:hAnsiTheme="minorHAnsi" w:cstheme="minorHAnsi"/>
        </w:rPr>
        <w:t>”.</w:t>
      </w:r>
    </w:p>
    <w:p w14:paraId="328DC430" w14:textId="77777777" w:rsidR="00F7208E" w:rsidRPr="00991F16" w:rsidRDefault="00F7208E">
      <w:pPr>
        <w:pStyle w:val="Tekstpodstawowy"/>
        <w:rPr>
          <w:rFonts w:asciiTheme="minorHAnsi" w:hAnsiTheme="minorHAnsi" w:cstheme="minorHAnsi"/>
        </w:rPr>
      </w:pPr>
    </w:p>
    <w:p w14:paraId="03AC2222" w14:textId="77777777" w:rsidR="00F7208E" w:rsidRPr="00991F16" w:rsidRDefault="00F7208E">
      <w:pPr>
        <w:pStyle w:val="Tekstpodstawowy"/>
        <w:spacing w:before="8"/>
        <w:rPr>
          <w:rFonts w:asciiTheme="minorHAnsi" w:hAnsiTheme="minorHAnsi" w:cstheme="minorHAnsi"/>
        </w:rPr>
      </w:pPr>
    </w:p>
    <w:p w14:paraId="7DA62AC5" w14:textId="77777777" w:rsidR="00F7208E" w:rsidRPr="00991F16" w:rsidRDefault="008C7CF7">
      <w:pPr>
        <w:pStyle w:val="Tekstpodstawowy"/>
        <w:tabs>
          <w:tab w:val="left" w:leader="dot" w:pos="9199"/>
        </w:tabs>
        <w:spacing w:before="1"/>
        <w:ind w:left="5355"/>
        <w:rPr>
          <w:rFonts w:asciiTheme="minorHAnsi" w:hAnsiTheme="minorHAnsi" w:cstheme="minorHAnsi"/>
        </w:rPr>
      </w:pPr>
      <w:r w:rsidRPr="00991F16">
        <w:rPr>
          <w:rFonts w:asciiTheme="minorHAnsi" w:hAnsiTheme="minorHAnsi" w:cstheme="minorHAnsi"/>
        </w:rPr>
        <w:t>…………….……., dnia</w:t>
      </w:r>
      <w:r w:rsidRPr="00991F16">
        <w:rPr>
          <w:rFonts w:asciiTheme="minorHAnsi" w:hAnsiTheme="minorHAnsi" w:cstheme="minorHAnsi"/>
        </w:rPr>
        <w:tab/>
        <w:t>r.</w:t>
      </w:r>
    </w:p>
    <w:p w14:paraId="6AC3BF26" w14:textId="77777777" w:rsidR="00F7208E" w:rsidRPr="00991F16" w:rsidRDefault="00F7208E">
      <w:pPr>
        <w:pStyle w:val="Tekstpodstawowy"/>
        <w:rPr>
          <w:rFonts w:asciiTheme="minorHAnsi" w:hAnsiTheme="minorHAnsi" w:cstheme="minorHAnsi"/>
        </w:rPr>
      </w:pPr>
    </w:p>
    <w:p w14:paraId="7289111C" w14:textId="77777777" w:rsidR="00F7208E" w:rsidRPr="00991F16" w:rsidRDefault="00F7208E">
      <w:pPr>
        <w:pStyle w:val="Tekstpodstawowy"/>
        <w:spacing w:before="7"/>
        <w:rPr>
          <w:rFonts w:asciiTheme="minorHAnsi" w:hAnsiTheme="minorHAnsi" w:cstheme="minorHAnsi"/>
        </w:rPr>
      </w:pPr>
    </w:p>
    <w:p w14:paraId="0F624620" w14:textId="77777777" w:rsidR="00F7208E" w:rsidRPr="00991F16" w:rsidRDefault="008C7CF7">
      <w:pPr>
        <w:ind w:right="116"/>
        <w:jc w:val="right"/>
        <w:rPr>
          <w:rFonts w:asciiTheme="minorHAnsi" w:hAnsiTheme="minorHAnsi" w:cstheme="minorHAnsi"/>
          <w:i/>
        </w:rPr>
      </w:pPr>
      <w:r w:rsidRPr="00991F16">
        <w:rPr>
          <w:rFonts w:asciiTheme="minorHAnsi" w:hAnsiTheme="minorHAnsi" w:cstheme="minorHAnsi"/>
          <w:i/>
          <w:spacing w:val="-2"/>
        </w:rPr>
        <w:t>……………………………….</w:t>
      </w:r>
    </w:p>
    <w:p w14:paraId="48290348" w14:textId="77777777" w:rsidR="00F7208E" w:rsidRPr="00991F16" w:rsidRDefault="008C7CF7">
      <w:pPr>
        <w:spacing w:before="136" w:line="369" w:lineRule="auto"/>
        <w:ind w:left="7122" w:right="116" w:firstLine="836"/>
        <w:jc w:val="right"/>
        <w:rPr>
          <w:rFonts w:asciiTheme="minorHAnsi" w:hAnsiTheme="minorHAnsi" w:cstheme="minorHAnsi"/>
          <w:i/>
        </w:rPr>
      </w:pPr>
      <w:r w:rsidRPr="00991F16">
        <w:rPr>
          <w:rFonts w:asciiTheme="minorHAnsi" w:hAnsiTheme="minorHAnsi" w:cstheme="minorHAnsi"/>
          <w:i/>
        </w:rPr>
        <w:t>Imię</w:t>
      </w:r>
      <w:r w:rsidRPr="00991F16">
        <w:rPr>
          <w:rFonts w:asciiTheme="minorHAnsi" w:hAnsiTheme="minorHAnsi" w:cstheme="minorHAnsi"/>
          <w:i/>
          <w:spacing w:val="-8"/>
        </w:rPr>
        <w:t xml:space="preserve"> </w:t>
      </w:r>
      <w:r w:rsidRPr="00991F16">
        <w:rPr>
          <w:rFonts w:asciiTheme="minorHAnsi" w:hAnsiTheme="minorHAnsi" w:cstheme="minorHAnsi"/>
          <w:i/>
        </w:rPr>
        <w:t>i</w:t>
      </w:r>
      <w:r w:rsidRPr="00991F16">
        <w:rPr>
          <w:rFonts w:asciiTheme="minorHAnsi" w:hAnsiTheme="minorHAnsi" w:cstheme="minorHAnsi"/>
          <w:i/>
          <w:spacing w:val="-9"/>
        </w:rPr>
        <w:t xml:space="preserve"> </w:t>
      </w:r>
      <w:r w:rsidRPr="00991F16">
        <w:rPr>
          <w:rFonts w:asciiTheme="minorHAnsi" w:hAnsiTheme="minorHAnsi" w:cstheme="minorHAnsi"/>
          <w:i/>
        </w:rPr>
        <w:t>nazwisko podpisano</w:t>
      </w:r>
      <w:r w:rsidRPr="00991F16">
        <w:rPr>
          <w:rFonts w:asciiTheme="minorHAnsi" w:hAnsiTheme="minorHAnsi" w:cstheme="minorHAnsi"/>
          <w:i/>
          <w:spacing w:val="-14"/>
        </w:rPr>
        <w:t xml:space="preserve"> </w:t>
      </w:r>
      <w:r w:rsidRPr="00991F16">
        <w:rPr>
          <w:rFonts w:asciiTheme="minorHAnsi" w:hAnsiTheme="minorHAnsi" w:cstheme="minorHAnsi"/>
          <w:i/>
        </w:rPr>
        <w:t>elektronicznie</w:t>
      </w:r>
    </w:p>
    <w:p w14:paraId="686FA9D6" w14:textId="77777777" w:rsidR="00F7208E" w:rsidRPr="00991F16" w:rsidRDefault="00F7208E">
      <w:pPr>
        <w:pStyle w:val="Tekstpodstawowy"/>
        <w:rPr>
          <w:rFonts w:asciiTheme="minorHAnsi" w:hAnsiTheme="minorHAnsi" w:cstheme="minorHAnsi"/>
          <w:i/>
        </w:rPr>
      </w:pPr>
    </w:p>
    <w:p w14:paraId="1ED357ED" w14:textId="77777777" w:rsidR="00F7208E" w:rsidRPr="00991F16" w:rsidRDefault="00F7208E">
      <w:pPr>
        <w:pStyle w:val="Tekstpodstawowy"/>
        <w:rPr>
          <w:rFonts w:asciiTheme="minorHAnsi" w:hAnsiTheme="minorHAnsi" w:cstheme="minorHAnsi"/>
          <w:i/>
        </w:rPr>
      </w:pPr>
    </w:p>
    <w:p w14:paraId="2CE0E921" w14:textId="77777777" w:rsidR="00F7208E" w:rsidRPr="00991F16" w:rsidRDefault="00F7208E">
      <w:pPr>
        <w:pStyle w:val="Tekstpodstawowy"/>
        <w:spacing w:before="5"/>
        <w:rPr>
          <w:rFonts w:asciiTheme="minorHAnsi" w:hAnsiTheme="minorHAnsi" w:cstheme="minorHAnsi"/>
          <w:i/>
        </w:rPr>
      </w:pPr>
    </w:p>
    <w:p w14:paraId="4B5C5C26" w14:textId="77777777" w:rsidR="00F7208E" w:rsidRPr="00991F16" w:rsidRDefault="008C7CF7">
      <w:pPr>
        <w:pStyle w:val="Nagwek1"/>
        <w:spacing w:before="1"/>
        <w:ind w:left="258"/>
        <w:jc w:val="both"/>
        <w:rPr>
          <w:rFonts w:asciiTheme="minorHAnsi" w:hAnsiTheme="minorHAnsi" w:cstheme="minorHAnsi"/>
        </w:rPr>
      </w:pPr>
      <w:bookmarkStart w:id="8" w:name="_Toc67999488"/>
      <w:r w:rsidRPr="00991F16">
        <w:rPr>
          <w:rFonts w:asciiTheme="minorHAnsi" w:hAnsiTheme="minorHAnsi" w:cstheme="minorHAnsi"/>
        </w:rPr>
        <w:t>OŚWIADCZENIE DOTYCZĄCE PODANYCH INFORMACJI:</w:t>
      </w:r>
      <w:bookmarkEnd w:id="8"/>
    </w:p>
    <w:p w14:paraId="3147EA62" w14:textId="3D6565E3" w:rsidR="00F7208E" w:rsidRPr="00991F16" w:rsidRDefault="008C7CF7">
      <w:pPr>
        <w:pStyle w:val="Tekstpodstawowy"/>
        <w:spacing w:before="135" w:line="312" w:lineRule="auto"/>
        <w:ind w:left="258" w:right="116"/>
        <w:jc w:val="both"/>
        <w:rPr>
          <w:rFonts w:asciiTheme="minorHAnsi" w:hAnsiTheme="minorHAnsi" w:cstheme="minorHAnsi"/>
        </w:rPr>
      </w:pPr>
      <w:r w:rsidRPr="00991F16">
        <w:rPr>
          <w:rFonts w:asciiTheme="minorHAnsi" w:hAnsiTheme="minorHAnsi" w:cstheme="minorHAnsi"/>
        </w:rPr>
        <w:t xml:space="preserve">Oświadczam, że wszystkie informacje podane w powyższych oświadczeniach są aktualne i zgodne </w:t>
      </w:r>
      <w:r w:rsidR="00D543B0" w:rsidRPr="00991F16">
        <w:rPr>
          <w:rFonts w:asciiTheme="minorHAnsi" w:hAnsiTheme="minorHAnsi" w:cstheme="minorHAnsi"/>
        </w:rPr>
        <w:br/>
      </w:r>
      <w:r w:rsidRPr="00991F16">
        <w:rPr>
          <w:rFonts w:asciiTheme="minorHAnsi" w:hAnsiTheme="minorHAnsi" w:cstheme="minorHAnsi"/>
        </w:rPr>
        <w:t>z prawdą</w:t>
      </w:r>
      <w:r w:rsidRPr="00991F16">
        <w:rPr>
          <w:rFonts w:asciiTheme="minorHAnsi" w:hAnsiTheme="minorHAnsi" w:cstheme="minorHAnsi"/>
          <w:spacing w:val="-11"/>
        </w:rPr>
        <w:t xml:space="preserve"> </w:t>
      </w:r>
      <w:r w:rsidRPr="00991F16">
        <w:rPr>
          <w:rFonts w:asciiTheme="minorHAnsi" w:hAnsiTheme="minorHAnsi" w:cstheme="minorHAnsi"/>
        </w:rPr>
        <w:t>oraz</w:t>
      </w:r>
      <w:r w:rsidRPr="00991F16">
        <w:rPr>
          <w:rFonts w:asciiTheme="minorHAnsi" w:hAnsiTheme="minorHAnsi" w:cstheme="minorHAnsi"/>
          <w:spacing w:val="-10"/>
        </w:rPr>
        <w:t xml:space="preserve"> </w:t>
      </w:r>
      <w:r w:rsidRPr="00991F16">
        <w:rPr>
          <w:rFonts w:asciiTheme="minorHAnsi" w:hAnsiTheme="minorHAnsi" w:cstheme="minorHAnsi"/>
        </w:rPr>
        <w:t>zostały</w:t>
      </w:r>
      <w:r w:rsidRPr="00991F16">
        <w:rPr>
          <w:rFonts w:asciiTheme="minorHAnsi" w:hAnsiTheme="minorHAnsi" w:cstheme="minorHAnsi"/>
          <w:spacing w:val="-9"/>
        </w:rPr>
        <w:t xml:space="preserve"> </w:t>
      </w:r>
      <w:r w:rsidRPr="00991F16">
        <w:rPr>
          <w:rFonts w:asciiTheme="minorHAnsi" w:hAnsiTheme="minorHAnsi" w:cstheme="minorHAnsi"/>
        </w:rPr>
        <w:t>przedstawione</w:t>
      </w:r>
      <w:r w:rsidRPr="00991F16">
        <w:rPr>
          <w:rFonts w:asciiTheme="minorHAnsi" w:hAnsiTheme="minorHAnsi" w:cstheme="minorHAnsi"/>
          <w:spacing w:val="-10"/>
        </w:rPr>
        <w:t xml:space="preserve"> </w:t>
      </w:r>
      <w:r w:rsidRPr="00991F16">
        <w:rPr>
          <w:rFonts w:asciiTheme="minorHAnsi" w:hAnsiTheme="minorHAnsi" w:cstheme="minorHAnsi"/>
        </w:rPr>
        <w:t>z</w:t>
      </w:r>
      <w:r w:rsidRPr="00991F16">
        <w:rPr>
          <w:rFonts w:asciiTheme="minorHAnsi" w:hAnsiTheme="minorHAnsi" w:cstheme="minorHAnsi"/>
          <w:spacing w:val="-10"/>
        </w:rPr>
        <w:t xml:space="preserve"> </w:t>
      </w:r>
      <w:r w:rsidRPr="00991F16">
        <w:rPr>
          <w:rFonts w:asciiTheme="minorHAnsi" w:hAnsiTheme="minorHAnsi" w:cstheme="minorHAnsi"/>
        </w:rPr>
        <w:t>pełną</w:t>
      </w:r>
      <w:r w:rsidRPr="00991F16">
        <w:rPr>
          <w:rFonts w:asciiTheme="minorHAnsi" w:hAnsiTheme="minorHAnsi" w:cstheme="minorHAnsi"/>
          <w:spacing w:val="-10"/>
        </w:rPr>
        <w:t xml:space="preserve"> </w:t>
      </w:r>
      <w:r w:rsidRPr="00991F16">
        <w:rPr>
          <w:rFonts w:asciiTheme="minorHAnsi" w:hAnsiTheme="minorHAnsi" w:cstheme="minorHAnsi"/>
        </w:rPr>
        <w:t>świadomością</w:t>
      </w:r>
      <w:r w:rsidRPr="00991F16">
        <w:rPr>
          <w:rFonts w:asciiTheme="minorHAnsi" w:hAnsiTheme="minorHAnsi" w:cstheme="minorHAnsi"/>
          <w:spacing w:val="-10"/>
        </w:rPr>
        <w:t xml:space="preserve"> </w:t>
      </w:r>
      <w:r w:rsidRPr="00991F16">
        <w:rPr>
          <w:rFonts w:asciiTheme="minorHAnsi" w:hAnsiTheme="minorHAnsi" w:cstheme="minorHAnsi"/>
        </w:rPr>
        <w:t>konsekwencji</w:t>
      </w:r>
      <w:r w:rsidRPr="00991F16">
        <w:rPr>
          <w:rFonts w:asciiTheme="minorHAnsi" w:hAnsiTheme="minorHAnsi" w:cstheme="minorHAnsi"/>
          <w:spacing w:val="-10"/>
        </w:rPr>
        <w:t xml:space="preserve"> </w:t>
      </w:r>
      <w:r w:rsidRPr="00991F16">
        <w:rPr>
          <w:rFonts w:asciiTheme="minorHAnsi" w:hAnsiTheme="minorHAnsi" w:cstheme="minorHAnsi"/>
        </w:rPr>
        <w:t>wprowadzenia</w:t>
      </w:r>
      <w:r w:rsidRPr="00991F16">
        <w:rPr>
          <w:rFonts w:asciiTheme="minorHAnsi" w:hAnsiTheme="minorHAnsi" w:cstheme="minorHAnsi"/>
          <w:spacing w:val="-10"/>
        </w:rPr>
        <w:t xml:space="preserve"> </w:t>
      </w:r>
      <w:r w:rsidRPr="00991F16">
        <w:rPr>
          <w:rFonts w:asciiTheme="minorHAnsi" w:hAnsiTheme="minorHAnsi" w:cstheme="minorHAnsi"/>
        </w:rPr>
        <w:t>Zamawiającego w błąd przy przedstawianiu</w:t>
      </w:r>
      <w:r w:rsidRPr="00991F16">
        <w:rPr>
          <w:rFonts w:asciiTheme="minorHAnsi" w:hAnsiTheme="minorHAnsi" w:cstheme="minorHAnsi"/>
          <w:spacing w:val="-2"/>
        </w:rPr>
        <w:t xml:space="preserve"> </w:t>
      </w:r>
      <w:r w:rsidRPr="00991F16">
        <w:rPr>
          <w:rFonts w:asciiTheme="minorHAnsi" w:hAnsiTheme="minorHAnsi" w:cstheme="minorHAnsi"/>
        </w:rPr>
        <w:t>informacji.</w:t>
      </w:r>
    </w:p>
    <w:p w14:paraId="2EF77D81" w14:textId="77777777" w:rsidR="00F7208E" w:rsidRPr="00991F16" w:rsidRDefault="00F7208E">
      <w:pPr>
        <w:pStyle w:val="Tekstpodstawowy"/>
        <w:rPr>
          <w:rFonts w:asciiTheme="minorHAnsi" w:hAnsiTheme="minorHAnsi" w:cstheme="minorHAnsi"/>
        </w:rPr>
      </w:pPr>
    </w:p>
    <w:p w14:paraId="679697C6" w14:textId="77777777" w:rsidR="00F7208E" w:rsidRPr="00991F16" w:rsidRDefault="00F7208E">
      <w:pPr>
        <w:pStyle w:val="Tekstpodstawowy"/>
        <w:rPr>
          <w:rFonts w:asciiTheme="minorHAnsi" w:hAnsiTheme="minorHAnsi" w:cstheme="minorHAnsi"/>
        </w:rPr>
      </w:pPr>
    </w:p>
    <w:p w14:paraId="174985F0" w14:textId="77777777" w:rsidR="00F7208E" w:rsidRPr="00991F16" w:rsidRDefault="00F7208E">
      <w:pPr>
        <w:pStyle w:val="Tekstpodstawowy"/>
        <w:spacing w:before="10"/>
        <w:rPr>
          <w:rFonts w:asciiTheme="minorHAnsi" w:hAnsiTheme="minorHAnsi" w:cstheme="minorHAnsi"/>
        </w:rPr>
      </w:pPr>
    </w:p>
    <w:p w14:paraId="7AA3F717" w14:textId="77777777" w:rsidR="00F7208E" w:rsidRPr="00991F16" w:rsidRDefault="008C7CF7">
      <w:pPr>
        <w:pStyle w:val="Tekstpodstawowy"/>
        <w:tabs>
          <w:tab w:val="left" w:leader="dot" w:pos="9199"/>
        </w:tabs>
        <w:ind w:left="5355"/>
        <w:rPr>
          <w:rFonts w:asciiTheme="minorHAnsi" w:hAnsiTheme="minorHAnsi" w:cstheme="minorHAnsi"/>
        </w:rPr>
      </w:pPr>
      <w:r w:rsidRPr="00991F16">
        <w:rPr>
          <w:rFonts w:asciiTheme="minorHAnsi" w:hAnsiTheme="minorHAnsi" w:cstheme="minorHAnsi"/>
        </w:rPr>
        <w:t>…………….……., dnia</w:t>
      </w:r>
      <w:r w:rsidRPr="00991F16">
        <w:rPr>
          <w:rFonts w:asciiTheme="minorHAnsi" w:hAnsiTheme="minorHAnsi" w:cstheme="minorHAnsi"/>
        </w:rPr>
        <w:tab/>
        <w:t>r.</w:t>
      </w:r>
    </w:p>
    <w:p w14:paraId="7F4B2251" w14:textId="77777777" w:rsidR="00F7208E" w:rsidRPr="00991F16" w:rsidRDefault="00F7208E">
      <w:pPr>
        <w:pStyle w:val="Tekstpodstawowy"/>
        <w:rPr>
          <w:rFonts w:asciiTheme="minorHAnsi" w:hAnsiTheme="minorHAnsi" w:cstheme="minorHAnsi"/>
        </w:rPr>
      </w:pPr>
    </w:p>
    <w:p w14:paraId="00706C19" w14:textId="77777777" w:rsidR="00F7208E" w:rsidRPr="00991F16" w:rsidRDefault="00F7208E">
      <w:pPr>
        <w:pStyle w:val="Tekstpodstawowy"/>
        <w:spacing w:before="7"/>
        <w:rPr>
          <w:rFonts w:asciiTheme="minorHAnsi" w:hAnsiTheme="minorHAnsi" w:cstheme="minorHAnsi"/>
        </w:rPr>
      </w:pPr>
    </w:p>
    <w:p w14:paraId="73EFB97F" w14:textId="77777777" w:rsidR="00F7208E" w:rsidRPr="00991F16" w:rsidRDefault="008C7CF7">
      <w:pPr>
        <w:ind w:right="116"/>
        <w:jc w:val="right"/>
        <w:rPr>
          <w:rFonts w:asciiTheme="minorHAnsi" w:hAnsiTheme="minorHAnsi" w:cstheme="minorHAnsi"/>
          <w:i/>
        </w:rPr>
      </w:pPr>
      <w:r w:rsidRPr="00991F16">
        <w:rPr>
          <w:rFonts w:asciiTheme="minorHAnsi" w:hAnsiTheme="minorHAnsi" w:cstheme="minorHAnsi"/>
          <w:i/>
          <w:spacing w:val="-2"/>
        </w:rPr>
        <w:t>……………………………….</w:t>
      </w:r>
    </w:p>
    <w:p w14:paraId="4EAC22BD" w14:textId="77777777" w:rsidR="00F7208E" w:rsidRPr="00991F16" w:rsidRDefault="008C7CF7">
      <w:pPr>
        <w:spacing w:before="136" w:line="369" w:lineRule="auto"/>
        <w:ind w:left="7122" w:right="116" w:firstLine="836"/>
        <w:jc w:val="right"/>
        <w:rPr>
          <w:rFonts w:asciiTheme="minorHAnsi" w:hAnsiTheme="minorHAnsi" w:cstheme="minorHAnsi"/>
          <w:i/>
        </w:rPr>
      </w:pPr>
      <w:r w:rsidRPr="00991F16">
        <w:rPr>
          <w:rFonts w:asciiTheme="minorHAnsi" w:hAnsiTheme="minorHAnsi" w:cstheme="minorHAnsi"/>
          <w:i/>
        </w:rPr>
        <w:t>Imię</w:t>
      </w:r>
      <w:r w:rsidRPr="00991F16">
        <w:rPr>
          <w:rFonts w:asciiTheme="minorHAnsi" w:hAnsiTheme="minorHAnsi" w:cstheme="minorHAnsi"/>
          <w:i/>
          <w:spacing w:val="-8"/>
        </w:rPr>
        <w:t xml:space="preserve"> </w:t>
      </w:r>
      <w:r w:rsidRPr="00991F16">
        <w:rPr>
          <w:rFonts w:asciiTheme="minorHAnsi" w:hAnsiTheme="minorHAnsi" w:cstheme="minorHAnsi"/>
          <w:i/>
        </w:rPr>
        <w:t>i</w:t>
      </w:r>
      <w:r w:rsidRPr="00991F16">
        <w:rPr>
          <w:rFonts w:asciiTheme="minorHAnsi" w:hAnsiTheme="minorHAnsi" w:cstheme="minorHAnsi"/>
          <w:i/>
          <w:spacing w:val="-9"/>
        </w:rPr>
        <w:t xml:space="preserve"> </w:t>
      </w:r>
      <w:r w:rsidRPr="00991F16">
        <w:rPr>
          <w:rFonts w:asciiTheme="minorHAnsi" w:hAnsiTheme="minorHAnsi" w:cstheme="minorHAnsi"/>
          <w:i/>
        </w:rPr>
        <w:t>nazwisko podpisano</w:t>
      </w:r>
      <w:r w:rsidRPr="00991F16">
        <w:rPr>
          <w:rFonts w:asciiTheme="minorHAnsi" w:hAnsiTheme="minorHAnsi" w:cstheme="minorHAnsi"/>
          <w:i/>
          <w:spacing w:val="-14"/>
        </w:rPr>
        <w:t xml:space="preserve"> </w:t>
      </w:r>
      <w:r w:rsidRPr="00991F16">
        <w:rPr>
          <w:rFonts w:asciiTheme="minorHAnsi" w:hAnsiTheme="minorHAnsi" w:cstheme="minorHAnsi"/>
          <w:i/>
        </w:rPr>
        <w:t>elektronicznie</w:t>
      </w:r>
    </w:p>
    <w:p w14:paraId="35995FBA" w14:textId="77777777" w:rsidR="00F7208E" w:rsidRDefault="00F7208E">
      <w:pPr>
        <w:spacing w:line="369" w:lineRule="auto"/>
        <w:jc w:val="right"/>
        <w:rPr>
          <w:rFonts w:asciiTheme="minorHAnsi" w:hAnsiTheme="minorHAnsi" w:cstheme="minorHAnsi"/>
        </w:rPr>
      </w:pPr>
    </w:p>
    <w:p w14:paraId="33ECC7D7" w14:textId="77777777" w:rsidR="00991F16" w:rsidRDefault="00991F16">
      <w:pPr>
        <w:spacing w:line="369" w:lineRule="auto"/>
        <w:jc w:val="right"/>
        <w:rPr>
          <w:rFonts w:asciiTheme="minorHAnsi" w:hAnsiTheme="minorHAnsi" w:cstheme="minorHAnsi"/>
        </w:rPr>
      </w:pPr>
    </w:p>
    <w:p w14:paraId="372EA9FE" w14:textId="77777777" w:rsidR="00991F16" w:rsidRDefault="00991F16">
      <w:pPr>
        <w:spacing w:line="369" w:lineRule="auto"/>
        <w:jc w:val="right"/>
        <w:rPr>
          <w:rFonts w:asciiTheme="minorHAnsi" w:hAnsiTheme="minorHAnsi" w:cstheme="minorHAnsi"/>
        </w:rPr>
      </w:pPr>
    </w:p>
    <w:p w14:paraId="6888BF25" w14:textId="77777777" w:rsidR="00991F16" w:rsidRDefault="00991F16">
      <w:pPr>
        <w:spacing w:line="369" w:lineRule="auto"/>
        <w:jc w:val="right"/>
        <w:rPr>
          <w:rFonts w:asciiTheme="minorHAnsi" w:hAnsiTheme="minorHAnsi" w:cstheme="minorHAnsi"/>
        </w:rPr>
      </w:pPr>
    </w:p>
    <w:p w14:paraId="3897BC20" w14:textId="77777777" w:rsidR="00991F16" w:rsidRDefault="00991F16">
      <w:pPr>
        <w:spacing w:line="369" w:lineRule="auto"/>
        <w:jc w:val="right"/>
        <w:rPr>
          <w:rFonts w:asciiTheme="minorHAnsi" w:hAnsiTheme="minorHAnsi" w:cstheme="minorHAnsi"/>
        </w:rPr>
      </w:pPr>
    </w:p>
    <w:p w14:paraId="48029341" w14:textId="5E7CACB9" w:rsidR="00991F16" w:rsidRDefault="00991F16">
      <w:pPr>
        <w:spacing w:line="369" w:lineRule="auto"/>
        <w:jc w:val="right"/>
        <w:rPr>
          <w:rFonts w:asciiTheme="minorHAnsi" w:hAnsiTheme="minorHAnsi" w:cstheme="minorHAnsi"/>
        </w:rPr>
      </w:pPr>
    </w:p>
    <w:p w14:paraId="6FFB2885" w14:textId="77777777" w:rsidR="0010150A" w:rsidRDefault="0010150A">
      <w:pPr>
        <w:spacing w:line="369" w:lineRule="auto"/>
        <w:jc w:val="right"/>
        <w:rPr>
          <w:rFonts w:asciiTheme="minorHAnsi" w:hAnsiTheme="minorHAnsi" w:cstheme="minorHAnsi"/>
        </w:rPr>
      </w:pPr>
    </w:p>
    <w:p w14:paraId="6CE17BF0" w14:textId="77777777" w:rsidR="00991F16" w:rsidRDefault="00991F16">
      <w:pPr>
        <w:spacing w:line="369" w:lineRule="auto"/>
        <w:jc w:val="right"/>
        <w:rPr>
          <w:rFonts w:asciiTheme="minorHAnsi" w:hAnsiTheme="minorHAnsi" w:cstheme="minorHAnsi"/>
        </w:rPr>
      </w:pPr>
    </w:p>
    <w:p w14:paraId="752F0A63" w14:textId="77777777" w:rsidR="006E5647" w:rsidRPr="006E5647" w:rsidRDefault="006E5647" w:rsidP="006E5647">
      <w:pPr>
        <w:keepNext/>
        <w:widowControl/>
        <w:autoSpaceDE/>
        <w:autoSpaceDN/>
        <w:spacing w:line="276" w:lineRule="auto"/>
        <w:jc w:val="right"/>
        <w:outlineLvl w:val="0"/>
        <w:rPr>
          <w:rFonts w:ascii="Calibri" w:hAnsi="Calibri" w:cs="Calibri"/>
          <w:i/>
          <w:sz w:val="20"/>
          <w:szCs w:val="20"/>
          <w:lang w:eastAsia="pl-PL"/>
        </w:rPr>
      </w:pPr>
      <w:r w:rsidRPr="006E5647">
        <w:rPr>
          <w:rFonts w:ascii="Calibri" w:hAnsi="Calibri" w:cs="Calibri"/>
          <w:b/>
          <w:i/>
          <w:lang w:eastAsia="pl-PL"/>
        </w:rPr>
        <w:lastRenderedPageBreak/>
        <w:t>Załącznik nr</w:t>
      </w:r>
      <w:r w:rsidRPr="006E5647">
        <w:rPr>
          <w:rFonts w:ascii="Calibri" w:hAnsi="Calibri" w:cs="Calibri"/>
          <w:i/>
          <w:lang w:eastAsia="pl-PL"/>
        </w:rPr>
        <w:t xml:space="preserve"> </w:t>
      </w:r>
      <w:r w:rsidRPr="006E5647">
        <w:rPr>
          <w:rFonts w:ascii="Calibri" w:hAnsi="Calibri" w:cs="Calibri"/>
          <w:b/>
          <w:bCs/>
          <w:i/>
          <w:lang w:eastAsia="pl-PL"/>
        </w:rPr>
        <w:t>4</w:t>
      </w:r>
      <w:r w:rsidRPr="006E5647">
        <w:rPr>
          <w:rFonts w:ascii="Calibri" w:hAnsi="Calibri" w:cs="Calibri"/>
          <w:b/>
          <w:bCs/>
          <w:i/>
          <w:sz w:val="20"/>
          <w:szCs w:val="20"/>
          <w:lang w:eastAsia="pl-PL"/>
        </w:rPr>
        <w:t xml:space="preserve"> do SWZ</w:t>
      </w:r>
      <w:r w:rsidRPr="006E5647">
        <w:rPr>
          <w:rFonts w:ascii="Calibri" w:hAnsi="Calibri" w:cs="Calibri"/>
          <w:i/>
          <w:sz w:val="20"/>
          <w:szCs w:val="20"/>
          <w:lang w:eastAsia="pl-PL"/>
        </w:rPr>
        <w:t xml:space="preserve"> – projektowane postanowienia umowy z Opisem Przedmiotu Zamówienia</w:t>
      </w:r>
    </w:p>
    <w:p w14:paraId="28AE7F49" w14:textId="77777777" w:rsidR="006E5647" w:rsidRPr="006E5647" w:rsidRDefault="006E5647" w:rsidP="006E5647">
      <w:pPr>
        <w:keepNext/>
        <w:widowControl/>
        <w:autoSpaceDE/>
        <w:autoSpaceDN/>
        <w:spacing w:line="276" w:lineRule="auto"/>
        <w:jc w:val="right"/>
        <w:outlineLvl w:val="0"/>
        <w:rPr>
          <w:rFonts w:ascii="Calibri" w:hAnsi="Calibri" w:cs="Calibri"/>
          <w:i/>
          <w:sz w:val="20"/>
          <w:szCs w:val="20"/>
          <w:lang w:eastAsia="pl-PL"/>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6E5647" w:rsidRPr="006E5647" w14:paraId="14C6C37D" w14:textId="77777777" w:rsidTr="00B27987">
        <w:tc>
          <w:tcPr>
            <w:tcW w:w="9356" w:type="dxa"/>
            <w:tcBorders>
              <w:bottom w:val="nil"/>
            </w:tcBorders>
          </w:tcPr>
          <w:p w14:paraId="4955EF28" w14:textId="3851AA7C" w:rsidR="006E5647" w:rsidRPr="006E5647" w:rsidRDefault="006E5647" w:rsidP="006E5647">
            <w:pPr>
              <w:keepNext/>
              <w:widowControl/>
              <w:autoSpaceDE/>
              <w:autoSpaceDN/>
              <w:jc w:val="both"/>
              <w:outlineLvl w:val="2"/>
              <w:rPr>
                <w:rFonts w:ascii="Calibri" w:hAnsi="Calibri" w:cs="Calibri"/>
                <w:b/>
                <w:lang w:eastAsia="pl-PL"/>
              </w:rPr>
            </w:pPr>
            <w:r w:rsidRPr="006E5647">
              <w:rPr>
                <w:rFonts w:ascii="Calibri" w:hAnsi="Calibri" w:cs="Calibri"/>
                <w:b/>
                <w:lang w:eastAsia="pl-PL"/>
              </w:rPr>
              <w:t>WA.263.9.2021.MW                                                                ZAŁĄCZNIK NR 4</w:t>
            </w:r>
            <w:r>
              <w:rPr>
                <w:rFonts w:ascii="Calibri" w:hAnsi="Calibri" w:cs="Calibri"/>
                <w:b/>
                <w:lang w:eastAsia="pl-PL"/>
              </w:rPr>
              <w:t>a</w:t>
            </w:r>
            <w:r w:rsidRPr="006E5647">
              <w:rPr>
                <w:rFonts w:ascii="Calibri" w:hAnsi="Calibri" w:cs="Calibri"/>
                <w:b/>
                <w:lang w:eastAsia="pl-PL"/>
              </w:rPr>
              <w:t xml:space="preserve"> do SWZ                   </w:t>
            </w:r>
          </w:p>
          <w:p w14:paraId="00C4B0FE" w14:textId="77777777" w:rsidR="006E5647" w:rsidRPr="006E5647" w:rsidRDefault="006E5647" w:rsidP="006E5647">
            <w:pPr>
              <w:widowControl/>
              <w:autoSpaceDE/>
              <w:autoSpaceDN/>
              <w:rPr>
                <w:rFonts w:ascii="Calibri" w:hAnsi="Calibri" w:cs="Calibri"/>
                <w:lang w:eastAsia="pl-PL"/>
              </w:rPr>
            </w:pPr>
          </w:p>
        </w:tc>
      </w:tr>
      <w:tr w:rsidR="006E5647" w:rsidRPr="006E5647" w14:paraId="2A8F572B" w14:textId="77777777" w:rsidTr="00B27987">
        <w:tc>
          <w:tcPr>
            <w:tcW w:w="9356" w:type="dxa"/>
            <w:tcBorders>
              <w:top w:val="nil"/>
              <w:bottom w:val="single" w:sz="4" w:space="0" w:color="auto"/>
            </w:tcBorders>
          </w:tcPr>
          <w:p w14:paraId="28464344" w14:textId="77777777" w:rsidR="006E5647" w:rsidRPr="006E5647" w:rsidRDefault="006E5647" w:rsidP="006E5647">
            <w:pPr>
              <w:keepNext/>
              <w:widowControl/>
              <w:autoSpaceDE/>
              <w:autoSpaceDN/>
              <w:jc w:val="center"/>
              <w:outlineLvl w:val="1"/>
              <w:rPr>
                <w:rFonts w:ascii="Calibri" w:hAnsi="Calibri" w:cs="Calibri"/>
                <w:b/>
                <w:lang w:eastAsia="pl-PL"/>
              </w:rPr>
            </w:pPr>
            <w:r w:rsidRPr="006E5647">
              <w:rPr>
                <w:rFonts w:ascii="Calibri" w:hAnsi="Calibri" w:cs="Calibri"/>
                <w:b/>
                <w:lang w:eastAsia="pl-PL"/>
              </w:rPr>
              <w:t>PROJEKTOWANE POSTANOWIENIA UMOWY</w:t>
            </w:r>
          </w:p>
        </w:tc>
      </w:tr>
    </w:tbl>
    <w:p w14:paraId="580FC514" w14:textId="77777777" w:rsidR="006E5647" w:rsidRPr="006E5647" w:rsidRDefault="006E5647" w:rsidP="006E5647">
      <w:pPr>
        <w:widowControl/>
        <w:tabs>
          <w:tab w:val="left" w:pos="284"/>
        </w:tabs>
        <w:autoSpaceDE/>
        <w:autoSpaceDN/>
        <w:jc w:val="center"/>
        <w:rPr>
          <w:rFonts w:ascii="Calibri" w:hAnsi="Calibri" w:cs="Calibri"/>
          <w:b/>
          <w:lang w:eastAsia="pl-PL"/>
        </w:rPr>
      </w:pPr>
      <w:r w:rsidRPr="006E5647">
        <w:rPr>
          <w:rFonts w:ascii="Calibri" w:hAnsi="Calibri" w:cs="Calibri"/>
          <w:b/>
          <w:lang w:eastAsia="pl-PL"/>
        </w:rPr>
        <w:t xml:space="preserve"> UMOWA  NR WA.263.9.2021.U.1</w:t>
      </w:r>
    </w:p>
    <w:p w14:paraId="70087827" w14:textId="77777777" w:rsidR="006E5647" w:rsidRPr="006E5647" w:rsidRDefault="006E5647" w:rsidP="006E5647">
      <w:pPr>
        <w:widowControl/>
        <w:tabs>
          <w:tab w:val="left" w:pos="284"/>
        </w:tabs>
        <w:autoSpaceDE/>
        <w:autoSpaceDN/>
        <w:jc w:val="center"/>
        <w:rPr>
          <w:rFonts w:ascii="Calibri" w:hAnsi="Calibri" w:cs="Calibri"/>
          <w:lang w:eastAsia="pl-PL"/>
        </w:rPr>
      </w:pPr>
      <w:r w:rsidRPr="006E5647">
        <w:rPr>
          <w:rFonts w:ascii="Calibri" w:hAnsi="Calibri" w:cs="Calibri"/>
          <w:lang w:eastAsia="pl-PL"/>
        </w:rPr>
        <w:t>zawarta w dniu ........................................2021 r. w Warszawie</w:t>
      </w:r>
    </w:p>
    <w:p w14:paraId="0FF65746" w14:textId="77777777" w:rsidR="006E5647" w:rsidRPr="006E5647" w:rsidRDefault="006E5647" w:rsidP="006E5647">
      <w:pPr>
        <w:widowControl/>
        <w:tabs>
          <w:tab w:val="left" w:pos="284"/>
          <w:tab w:val="left" w:pos="426"/>
        </w:tabs>
        <w:autoSpaceDE/>
        <w:autoSpaceDN/>
        <w:jc w:val="both"/>
        <w:rPr>
          <w:rFonts w:ascii="Calibri" w:hAnsi="Calibri" w:cs="Calibri"/>
          <w:lang w:eastAsia="pl-PL"/>
        </w:rPr>
      </w:pPr>
      <w:r w:rsidRPr="006E5647">
        <w:rPr>
          <w:rFonts w:ascii="Calibri" w:hAnsi="Calibri" w:cs="Calibri"/>
          <w:lang w:eastAsia="pl-PL"/>
        </w:rPr>
        <w:t>pomiędzy:</w:t>
      </w:r>
    </w:p>
    <w:p w14:paraId="787EC981" w14:textId="77777777" w:rsidR="006E5647" w:rsidRPr="006E5647" w:rsidRDefault="006E5647" w:rsidP="006E5647">
      <w:pPr>
        <w:widowControl/>
        <w:tabs>
          <w:tab w:val="left" w:pos="284"/>
          <w:tab w:val="left" w:pos="426"/>
          <w:tab w:val="left" w:pos="5670"/>
        </w:tabs>
        <w:autoSpaceDE/>
        <w:autoSpaceDN/>
        <w:jc w:val="both"/>
        <w:rPr>
          <w:rFonts w:ascii="Calibri" w:hAnsi="Calibri" w:cs="Calibri"/>
          <w:lang w:eastAsia="pl-PL"/>
        </w:rPr>
      </w:pPr>
      <w:r w:rsidRPr="006E5647">
        <w:rPr>
          <w:rFonts w:ascii="Calibri" w:hAnsi="Calibri" w:cs="Calibri"/>
          <w:b/>
          <w:lang w:eastAsia="pl-PL"/>
        </w:rPr>
        <w:t>Skarbem Państwa - państwową jednostką budżetową Centrum Projektów Europejskich</w:t>
      </w:r>
      <w:r w:rsidRPr="006E5647">
        <w:rPr>
          <w:rFonts w:ascii="Calibri" w:hAnsi="Calibri" w:cs="Calibri"/>
          <w:lang w:eastAsia="pl-PL"/>
        </w:rPr>
        <w:t>,  z siedzibą w Warszawie przy ul. Domaniewskiej 39a, 02- 672 Warszawa, posiadającym numer identyfikacji REGON 141681456 oraz NIP 7010158887, reprezentowanym przez</w:t>
      </w:r>
      <w:r w:rsidRPr="006E5647">
        <w:rPr>
          <w:rFonts w:ascii="Calibri" w:hAnsi="Calibri" w:cs="Calibri"/>
          <w:b/>
          <w:bCs/>
          <w:lang w:eastAsia="pl-PL"/>
        </w:rPr>
        <w:t xml:space="preserve"> Pana Leszka Buller –  </w:t>
      </w:r>
      <w:r w:rsidRPr="006E5647">
        <w:rPr>
          <w:rFonts w:ascii="Calibri" w:hAnsi="Calibri" w:cs="Calibri"/>
          <w:lang w:eastAsia="pl-PL"/>
        </w:rPr>
        <w:t>Dyrektora Centrum Projektów Europejskich na podstawie powołania w dniu 16 maja 2016 r. przez Ministra Rozwoju,</w:t>
      </w:r>
      <w:r w:rsidRPr="006E5647">
        <w:rPr>
          <w:rFonts w:ascii="Calibri" w:hAnsi="Calibri" w:cs="Calibri"/>
          <w:b/>
          <w:bCs/>
          <w:lang w:eastAsia="pl-PL"/>
        </w:rPr>
        <w:t xml:space="preserve"> </w:t>
      </w:r>
      <w:r w:rsidRPr="006E5647">
        <w:rPr>
          <w:rFonts w:ascii="Calibri" w:hAnsi="Calibri" w:cs="Calibri"/>
          <w:lang w:eastAsia="pl-PL"/>
        </w:rPr>
        <w:t xml:space="preserve">zwanym w dalszej części </w:t>
      </w:r>
      <w:r w:rsidRPr="006E5647">
        <w:rPr>
          <w:rFonts w:ascii="Calibri" w:hAnsi="Calibri" w:cs="Calibri"/>
          <w:b/>
          <w:bCs/>
          <w:lang w:eastAsia="pl-PL"/>
        </w:rPr>
        <w:t>„Zamawiającym”,</w:t>
      </w:r>
    </w:p>
    <w:p w14:paraId="33055918" w14:textId="77777777" w:rsidR="006E5647" w:rsidRPr="006E5647" w:rsidRDefault="006E5647" w:rsidP="006E5647">
      <w:pPr>
        <w:widowControl/>
        <w:tabs>
          <w:tab w:val="left" w:pos="284"/>
          <w:tab w:val="left" w:pos="426"/>
          <w:tab w:val="left" w:pos="5670"/>
        </w:tabs>
        <w:autoSpaceDE/>
        <w:autoSpaceDN/>
        <w:jc w:val="both"/>
        <w:rPr>
          <w:rFonts w:ascii="Calibri" w:hAnsi="Calibri" w:cs="Calibri"/>
          <w:b/>
          <w:lang w:eastAsia="pl-PL"/>
        </w:rPr>
      </w:pPr>
      <w:r w:rsidRPr="006E5647">
        <w:rPr>
          <w:rFonts w:ascii="Calibri" w:hAnsi="Calibri" w:cs="Calibri"/>
          <w:lang w:eastAsia="pl-PL"/>
        </w:rPr>
        <w:t xml:space="preserve">a </w:t>
      </w:r>
      <w:r w:rsidRPr="006E5647">
        <w:rPr>
          <w:rFonts w:ascii="Calibri" w:hAnsi="Calibri" w:cs="Calibri"/>
          <w:b/>
          <w:lang w:eastAsia="pl-PL"/>
        </w:rPr>
        <w:t xml:space="preserve">……………. </w:t>
      </w:r>
      <w:r w:rsidRPr="006E5647">
        <w:rPr>
          <w:rFonts w:ascii="Calibri" w:hAnsi="Calibri" w:cs="Calibri"/>
          <w:bCs/>
          <w:lang w:eastAsia="pl-PL"/>
        </w:rPr>
        <w:t>z</w:t>
      </w:r>
      <w:r w:rsidRPr="006E5647">
        <w:rPr>
          <w:rFonts w:ascii="Calibri" w:hAnsi="Calibri" w:cs="Calibri"/>
          <w:lang w:eastAsia="pl-PL"/>
        </w:rPr>
        <w:t xml:space="preserve"> siedzibą …. przy ul., posiadającą numer identyfikacji REGON …….. oraz  NIP ………, a także wpisaną do Centralnej Ewidencji I Informacji o Działalności Gospodarczej/ KRS ………, reprezentowanym przez </w:t>
      </w:r>
      <w:r w:rsidRPr="006E5647">
        <w:rPr>
          <w:rFonts w:ascii="Calibri" w:hAnsi="Calibri" w:cs="Calibri"/>
          <w:b/>
          <w:lang w:eastAsia="pl-PL"/>
        </w:rPr>
        <w:t>………..</w:t>
      </w:r>
      <w:r w:rsidRPr="006E5647">
        <w:rPr>
          <w:rFonts w:ascii="Calibri" w:hAnsi="Calibri" w:cs="Calibri"/>
          <w:lang w:eastAsia="pl-PL"/>
        </w:rPr>
        <w:t xml:space="preserve">, zwanym w dalszej części umowy </w:t>
      </w:r>
      <w:r w:rsidRPr="006E5647">
        <w:rPr>
          <w:rFonts w:ascii="Calibri" w:hAnsi="Calibri" w:cs="Calibri"/>
          <w:b/>
          <w:lang w:eastAsia="pl-PL"/>
        </w:rPr>
        <w:t>„Wykonawcą”</w:t>
      </w:r>
    </w:p>
    <w:p w14:paraId="6F37B1AD" w14:textId="77777777" w:rsidR="006E5647" w:rsidRPr="006E5647" w:rsidRDefault="006E5647" w:rsidP="006E5647">
      <w:pPr>
        <w:widowControl/>
        <w:tabs>
          <w:tab w:val="left" w:pos="284"/>
          <w:tab w:val="left" w:pos="426"/>
        </w:tabs>
        <w:autoSpaceDE/>
        <w:autoSpaceDN/>
        <w:jc w:val="both"/>
        <w:rPr>
          <w:rFonts w:ascii="Calibri" w:hAnsi="Calibri" w:cs="Calibri"/>
          <w:lang w:eastAsia="pl-PL"/>
        </w:rPr>
      </w:pPr>
      <w:r w:rsidRPr="006E5647">
        <w:rPr>
          <w:rFonts w:ascii="Calibri" w:hAnsi="Calibri" w:cs="Calibri"/>
          <w:lang w:eastAsia="pl-PL"/>
        </w:rPr>
        <w:t xml:space="preserve">Zamawiający i/lub Wykonawca zwani są również dalej </w:t>
      </w:r>
      <w:r w:rsidRPr="006E5647">
        <w:rPr>
          <w:rFonts w:ascii="Calibri" w:hAnsi="Calibri" w:cs="Calibri"/>
          <w:b/>
          <w:lang w:eastAsia="pl-PL"/>
        </w:rPr>
        <w:t>„Stroną”</w:t>
      </w:r>
      <w:r w:rsidRPr="006E5647">
        <w:rPr>
          <w:rFonts w:ascii="Calibri" w:hAnsi="Calibri" w:cs="Calibri"/>
          <w:lang w:eastAsia="pl-PL"/>
        </w:rPr>
        <w:t xml:space="preserve"> lub </w:t>
      </w:r>
      <w:r w:rsidRPr="006E5647">
        <w:rPr>
          <w:rFonts w:ascii="Calibri" w:hAnsi="Calibri" w:cs="Calibri"/>
          <w:b/>
          <w:lang w:eastAsia="pl-PL"/>
        </w:rPr>
        <w:t>„Stronami”</w:t>
      </w:r>
      <w:r w:rsidRPr="006E5647">
        <w:rPr>
          <w:rFonts w:ascii="Calibri" w:hAnsi="Calibri" w:cs="Calibri"/>
          <w:lang w:eastAsia="pl-PL"/>
        </w:rPr>
        <w:t xml:space="preserve"> umowy.</w:t>
      </w:r>
    </w:p>
    <w:p w14:paraId="46A83062" w14:textId="77777777" w:rsidR="006E5647" w:rsidRPr="006E5647" w:rsidRDefault="006E5647" w:rsidP="006E5647">
      <w:pPr>
        <w:widowControl/>
        <w:tabs>
          <w:tab w:val="left" w:pos="284"/>
          <w:tab w:val="left" w:pos="426"/>
        </w:tabs>
        <w:autoSpaceDE/>
        <w:autoSpaceDN/>
        <w:rPr>
          <w:rFonts w:ascii="Calibri" w:hAnsi="Calibri" w:cs="Calibri"/>
          <w:b/>
          <w:lang w:eastAsia="pl-PL"/>
        </w:rPr>
      </w:pPr>
    </w:p>
    <w:p w14:paraId="3D55073A" w14:textId="77777777" w:rsidR="006E5647" w:rsidRPr="006E5647" w:rsidRDefault="006E5647" w:rsidP="006E5647">
      <w:pPr>
        <w:widowControl/>
        <w:tabs>
          <w:tab w:val="left" w:pos="284"/>
          <w:tab w:val="left" w:pos="426"/>
        </w:tabs>
        <w:autoSpaceDE/>
        <w:autoSpaceDN/>
        <w:jc w:val="center"/>
        <w:rPr>
          <w:rFonts w:ascii="Calibri" w:hAnsi="Calibri" w:cs="Calibri"/>
          <w:b/>
          <w:lang w:eastAsia="pl-PL"/>
        </w:rPr>
      </w:pPr>
      <w:r w:rsidRPr="006E5647">
        <w:rPr>
          <w:rFonts w:ascii="Calibri" w:hAnsi="Calibri" w:cs="Calibri"/>
          <w:b/>
          <w:lang w:eastAsia="pl-PL"/>
        </w:rPr>
        <w:t>§ 1</w:t>
      </w:r>
    </w:p>
    <w:p w14:paraId="02031DEE" w14:textId="77777777" w:rsidR="006E5647" w:rsidRPr="006E5647" w:rsidRDefault="006E5647" w:rsidP="006E5647">
      <w:pPr>
        <w:widowControl/>
        <w:tabs>
          <w:tab w:val="left" w:pos="284"/>
          <w:tab w:val="left" w:pos="426"/>
        </w:tabs>
        <w:autoSpaceDE/>
        <w:autoSpaceDN/>
        <w:jc w:val="center"/>
        <w:rPr>
          <w:rFonts w:ascii="Calibri" w:hAnsi="Calibri" w:cs="Calibri"/>
          <w:b/>
          <w:lang w:eastAsia="pl-PL"/>
        </w:rPr>
      </w:pPr>
      <w:r w:rsidRPr="006E5647">
        <w:rPr>
          <w:rFonts w:ascii="Calibri" w:hAnsi="Calibri" w:cs="Calibri"/>
          <w:b/>
          <w:lang w:eastAsia="pl-PL"/>
        </w:rPr>
        <w:t>Informacje ogólne</w:t>
      </w:r>
    </w:p>
    <w:p w14:paraId="4C9FEF7A" w14:textId="09FACAF7" w:rsidR="006E5647" w:rsidRPr="006E5647" w:rsidRDefault="006E5647" w:rsidP="006E5647">
      <w:pPr>
        <w:widowControl/>
        <w:numPr>
          <w:ilvl w:val="0"/>
          <w:numId w:val="76"/>
        </w:numPr>
        <w:tabs>
          <w:tab w:val="left" w:pos="284"/>
          <w:tab w:val="left" w:pos="426"/>
        </w:tabs>
        <w:autoSpaceDE/>
        <w:autoSpaceDN/>
        <w:ind w:left="0" w:firstLine="0"/>
        <w:jc w:val="both"/>
        <w:rPr>
          <w:rFonts w:ascii="Calibri" w:hAnsi="Calibri" w:cs="Calibri"/>
          <w:lang w:eastAsia="pl-PL"/>
        </w:rPr>
      </w:pPr>
      <w:r w:rsidRPr="006E5647">
        <w:rPr>
          <w:rFonts w:ascii="Calibri" w:hAnsi="Calibri" w:cs="Calibri"/>
          <w:lang w:eastAsia="pl-PL"/>
        </w:rPr>
        <w:t xml:space="preserve">Przedmiot niniejszej umowy jest współfinansowany ze środków Unii Europejskiej w ramach </w:t>
      </w:r>
      <w:r w:rsidRPr="006E5647">
        <w:rPr>
          <w:rFonts w:ascii="Calibri" w:hAnsi="Calibri" w:cs="Calibri"/>
          <w:color w:val="000000"/>
          <w:lang w:eastAsia="pl-PL"/>
        </w:rPr>
        <w:t xml:space="preserve">Programu Operacyjnego Pomoc Techniczna 2014-2020, Programu Operacyjnego </w:t>
      </w:r>
      <w:r w:rsidRPr="006E5647">
        <w:rPr>
          <w:rFonts w:ascii="Calibri" w:hAnsi="Calibri" w:cs="Calibri"/>
          <w:color w:val="000000"/>
          <w:lang w:val="x-none" w:eastAsia="pl-PL"/>
        </w:rPr>
        <w:t xml:space="preserve">PT POWER 2014-2020, </w:t>
      </w:r>
      <w:r w:rsidRPr="006E5647">
        <w:rPr>
          <w:rFonts w:ascii="Calibri" w:hAnsi="Calibri" w:cs="Calibri"/>
          <w:color w:val="000000"/>
          <w:lang w:eastAsia="pl-PL"/>
        </w:rPr>
        <w:t>P</w:t>
      </w:r>
      <w:proofErr w:type="spellStart"/>
      <w:r w:rsidRPr="006E5647">
        <w:rPr>
          <w:rFonts w:ascii="Calibri" w:hAnsi="Calibri" w:cs="Calibri"/>
          <w:color w:val="000000"/>
          <w:lang w:val="x-none" w:eastAsia="pl-PL"/>
        </w:rPr>
        <w:t>rogramu</w:t>
      </w:r>
      <w:proofErr w:type="spellEnd"/>
      <w:r w:rsidRPr="006E5647">
        <w:rPr>
          <w:rFonts w:ascii="Calibri" w:hAnsi="Calibri" w:cs="Calibri"/>
          <w:color w:val="000000"/>
          <w:lang w:val="x-none" w:eastAsia="pl-PL"/>
        </w:rPr>
        <w:t xml:space="preserve"> </w:t>
      </w:r>
      <w:proofErr w:type="spellStart"/>
      <w:r w:rsidRPr="006E5647">
        <w:rPr>
          <w:rFonts w:ascii="Calibri" w:hAnsi="Calibri" w:cs="Calibri"/>
          <w:color w:val="000000"/>
          <w:lang w:val="x-none" w:eastAsia="pl-PL"/>
        </w:rPr>
        <w:t>Interreg</w:t>
      </w:r>
      <w:proofErr w:type="spellEnd"/>
      <w:r w:rsidRPr="006E5647">
        <w:rPr>
          <w:rFonts w:ascii="Calibri" w:hAnsi="Calibri" w:cs="Calibri"/>
          <w:color w:val="000000"/>
          <w:lang w:val="x-none" w:eastAsia="pl-PL"/>
        </w:rPr>
        <w:t xml:space="preserve"> V-A Polska-Słowacja 2014-2020, </w:t>
      </w:r>
      <w:r w:rsidRPr="006E5647">
        <w:rPr>
          <w:rFonts w:ascii="Calibri" w:hAnsi="Calibri" w:cs="Calibri"/>
          <w:color w:val="000000"/>
          <w:lang w:eastAsia="pl-PL"/>
        </w:rPr>
        <w:t>P</w:t>
      </w:r>
      <w:proofErr w:type="spellStart"/>
      <w:r w:rsidRPr="006E5647">
        <w:rPr>
          <w:rFonts w:ascii="Calibri" w:hAnsi="Calibri" w:cs="Calibri"/>
          <w:color w:val="000000"/>
          <w:lang w:val="x-none" w:eastAsia="pl-PL"/>
        </w:rPr>
        <w:t>rogramu</w:t>
      </w:r>
      <w:proofErr w:type="spellEnd"/>
      <w:r w:rsidRPr="006E5647">
        <w:rPr>
          <w:rFonts w:ascii="Calibri" w:hAnsi="Calibri" w:cs="Calibri"/>
          <w:color w:val="000000"/>
          <w:lang w:val="x-none" w:eastAsia="pl-PL"/>
        </w:rPr>
        <w:t xml:space="preserve"> Współpracy Terytorialnej Polska – Białoruś – Ukraina 2014</w:t>
      </w:r>
      <w:r w:rsidRPr="006E5647">
        <w:rPr>
          <w:rFonts w:ascii="Calibri" w:hAnsi="Calibri" w:cs="Calibri"/>
          <w:color w:val="000000"/>
          <w:lang w:eastAsia="pl-PL"/>
        </w:rPr>
        <w:t>-</w:t>
      </w:r>
      <w:r w:rsidRPr="006E5647">
        <w:rPr>
          <w:rFonts w:ascii="Calibri" w:hAnsi="Calibri" w:cs="Calibri"/>
          <w:color w:val="000000"/>
          <w:lang w:val="x-none" w:eastAsia="pl-PL"/>
        </w:rPr>
        <w:t xml:space="preserve">2020, Programu Współpracy Transgranicznej Polska-Rosja 2014-2020, </w:t>
      </w:r>
      <w:r w:rsidRPr="006E5647">
        <w:rPr>
          <w:rFonts w:ascii="Calibri" w:eastAsia="Calibri" w:hAnsi="Calibri" w:cs="Calibri"/>
        </w:rPr>
        <w:t xml:space="preserve">Programu Współpracy </w:t>
      </w:r>
      <w:proofErr w:type="spellStart"/>
      <w:r w:rsidRPr="006E5647">
        <w:rPr>
          <w:rFonts w:ascii="Calibri" w:eastAsia="Calibri" w:hAnsi="Calibri" w:cs="Calibri"/>
        </w:rPr>
        <w:t>Interreg</w:t>
      </w:r>
      <w:proofErr w:type="spellEnd"/>
      <w:r w:rsidRPr="006E5647">
        <w:rPr>
          <w:rFonts w:ascii="Calibri" w:eastAsia="Calibri" w:hAnsi="Calibri" w:cs="Calibri"/>
        </w:rPr>
        <w:t xml:space="preserve"> V-A </w:t>
      </w:r>
      <w:r w:rsidRPr="006E5647">
        <w:rPr>
          <w:rFonts w:ascii="Calibri" w:hAnsi="Calibri" w:cs="Calibri"/>
          <w:color w:val="000000"/>
          <w:lang w:eastAsia="pl-PL"/>
        </w:rPr>
        <w:t>Południowy Bałtyk</w:t>
      </w:r>
      <w:r w:rsidRPr="006E5647">
        <w:rPr>
          <w:rFonts w:ascii="Calibri" w:hAnsi="Calibri" w:cs="Calibri"/>
          <w:color w:val="000000"/>
          <w:lang w:val="x-none" w:eastAsia="pl-PL"/>
        </w:rPr>
        <w:t xml:space="preserve"> 2014-2020</w:t>
      </w:r>
      <w:r>
        <w:rPr>
          <w:rFonts w:ascii="Calibri" w:hAnsi="Calibri" w:cs="Calibri"/>
          <w:color w:val="000000"/>
          <w:lang w:eastAsia="pl-PL"/>
        </w:rPr>
        <w:t>,</w:t>
      </w:r>
      <w:r w:rsidRPr="006E5647">
        <w:t xml:space="preserve"> </w:t>
      </w:r>
      <w:r w:rsidRPr="006E5647">
        <w:rPr>
          <w:rFonts w:ascii="Calibri" w:hAnsi="Calibri" w:cs="Calibri"/>
          <w:color w:val="000000"/>
          <w:lang w:eastAsia="pl-PL"/>
        </w:rPr>
        <w:t>Programu Współpracy INTERREG Polska – Saksonia 2014-2020</w:t>
      </w:r>
      <w:r>
        <w:rPr>
          <w:rFonts w:ascii="Calibri" w:hAnsi="Calibri" w:cs="Calibri"/>
          <w:color w:val="000000"/>
          <w:lang w:eastAsia="pl-PL"/>
        </w:rPr>
        <w:t xml:space="preserve">. </w:t>
      </w:r>
    </w:p>
    <w:p w14:paraId="2EB3081F" w14:textId="77777777" w:rsidR="006E5647" w:rsidRPr="006E5647" w:rsidRDefault="006E5647" w:rsidP="006E5647">
      <w:pPr>
        <w:widowControl/>
        <w:numPr>
          <w:ilvl w:val="0"/>
          <w:numId w:val="76"/>
        </w:numPr>
        <w:tabs>
          <w:tab w:val="left" w:pos="284"/>
          <w:tab w:val="left" w:pos="426"/>
        </w:tabs>
        <w:suppressAutoHyphens/>
        <w:autoSpaceDE/>
        <w:autoSpaceDN/>
        <w:ind w:left="0" w:firstLine="0"/>
        <w:jc w:val="both"/>
        <w:rPr>
          <w:rFonts w:ascii="Calibri" w:hAnsi="Calibri" w:cs="Calibri"/>
          <w:lang w:val="x-none" w:eastAsia="pl-PL"/>
        </w:rPr>
      </w:pPr>
      <w:r w:rsidRPr="006E5647">
        <w:rPr>
          <w:rFonts w:ascii="Calibri" w:hAnsi="Calibri" w:cs="Calibri"/>
          <w:lang w:val="x-none" w:eastAsia="pl-PL"/>
        </w:rPr>
        <w:t>Strony oświadczają, że niniejsza umowa została zawarta w wyniku udzielenia zamówienia publicznego nr WA.263</w:t>
      </w:r>
      <w:r w:rsidRPr="006E5647">
        <w:rPr>
          <w:rFonts w:ascii="Calibri" w:hAnsi="Calibri" w:cs="Calibri"/>
          <w:lang w:eastAsia="pl-PL"/>
        </w:rPr>
        <w:t>.9.2021.MW</w:t>
      </w:r>
      <w:r w:rsidRPr="006E5647">
        <w:rPr>
          <w:rFonts w:ascii="Calibri" w:hAnsi="Calibri" w:cs="Calibri"/>
          <w:lang w:val="x-none" w:eastAsia="pl-PL"/>
        </w:rPr>
        <w:t xml:space="preserve">, </w:t>
      </w:r>
      <w:r w:rsidRPr="006E5647">
        <w:rPr>
          <w:rFonts w:ascii="Calibri" w:hAnsi="Calibri" w:cs="Calibri"/>
          <w:b/>
          <w:bCs/>
          <w:lang w:eastAsia="pl-PL"/>
        </w:rPr>
        <w:t>część I-III</w:t>
      </w:r>
      <w:r w:rsidRPr="006E5647">
        <w:rPr>
          <w:rFonts w:ascii="Calibri" w:hAnsi="Calibri" w:cs="Calibri"/>
          <w:lang w:eastAsia="pl-PL"/>
        </w:rPr>
        <w:t xml:space="preserve">, </w:t>
      </w:r>
      <w:r w:rsidRPr="006E5647">
        <w:rPr>
          <w:rFonts w:ascii="Calibri" w:hAnsi="Calibri" w:cs="Calibri"/>
          <w:lang w:val="x-none" w:eastAsia="pl-PL"/>
        </w:rPr>
        <w:t xml:space="preserve">prowadzonego w trybie </w:t>
      </w:r>
      <w:r w:rsidRPr="006E5647">
        <w:rPr>
          <w:rFonts w:ascii="Calibri" w:hAnsi="Calibri" w:cs="Calibri"/>
          <w:lang w:eastAsia="pl-PL"/>
        </w:rPr>
        <w:t xml:space="preserve">podstawowym </w:t>
      </w:r>
      <w:r w:rsidRPr="006E5647">
        <w:rPr>
          <w:rFonts w:ascii="Calibri" w:eastAsia="Calibri" w:hAnsi="Calibri" w:cs="Calibri"/>
          <w:bCs/>
          <w:lang w:eastAsia="pl-PL"/>
        </w:rPr>
        <w:t>na podstawie art. 275 pkt 1 ustawy z dnia 11 września 2019 r. (Dz. U. poz. 2019 ze zm</w:t>
      </w:r>
      <w:r w:rsidRPr="006E5647">
        <w:rPr>
          <w:rFonts w:ascii="Calibri" w:hAnsi="Calibri" w:cs="Calibri"/>
          <w:lang w:eastAsia="pl-PL"/>
        </w:rPr>
        <w:t>.)</w:t>
      </w:r>
    </w:p>
    <w:p w14:paraId="254B4DDA" w14:textId="77777777" w:rsidR="006E5647" w:rsidRPr="006E5647" w:rsidRDefault="006E5647" w:rsidP="006E5647">
      <w:pPr>
        <w:keepNext/>
        <w:widowControl/>
        <w:tabs>
          <w:tab w:val="left" w:pos="284"/>
          <w:tab w:val="left" w:pos="426"/>
        </w:tabs>
        <w:autoSpaceDE/>
        <w:autoSpaceDN/>
        <w:jc w:val="center"/>
        <w:outlineLvl w:val="2"/>
        <w:rPr>
          <w:rFonts w:ascii="Calibri" w:hAnsi="Calibri" w:cs="Calibri"/>
          <w:b/>
          <w:lang w:eastAsia="pl-PL"/>
        </w:rPr>
      </w:pPr>
      <w:r w:rsidRPr="006E5647">
        <w:rPr>
          <w:rFonts w:ascii="Calibri" w:hAnsi="Calibri" w:cs="Calibri"/>
          <w:b/>
          <w:lang w:eastAsia="pl-PL"/>
        </w:rPr>
        <w:t>§ 2</w:t>
      </w:r>
    </w:p>
    <w:p w14:paraId="54F66DB3" w14:textId="77777777" w:rsidR="006E5647" w:rsidRPr="006E5647" w:rsidRDefault="006E5647" w:rsidP="006E5647">
      <w:pPr>
        <w:keepNext/>
        <w:widowControl/>
        <w:tabs>
          <w:tab w:val="left" w:pos="284"/>
          <w:tab w:val="left" w:pos="426"/>
        </w:tabs>
        <w:autoSpaceDE/>
        <w:autoSpaceDN/>
        <w:jc w:val="center"/>
        <w:outlineLvl w:val="2"/>
        <w:rPr>
          <w:rFonts w:ascii="Calibri" w:hAnsi="Calibri" w:cs="Calibri"/>
          <w:b/>
          <w:lang w:eastAsia="pl-PL"/>
        </w:rPr>
      </w:pPr>
      <w:r w:rsidRPr="006E5647">
        <w:rPr>
          <w:rFonts w:ascii="Calibri" w:hAnsi="Calibri" w:cs="Calibri"/>
          <w:b/>
          <w:lang w:eastAsia="pl-PL"/>
        </w:rPr>
        <w:t>Przedmiot zamówienia</w:t>
      </w:r>
    </w:p>
    <w:p w14:paraId="0CDB4D23" w14:textId="77777777" w:rsidR="006E5647" w:rsidRPr="006E5647" w:rsidRDefault="006E5647" w:rsidP="006E5647">
      <w:pPr>
        <w:widowControl/>
        <w:numPr>
          <w:ilvl w:val="0"/>
          <w:numId w:val="77"/>
        </w:numPr>
        <w:tabs>
          <w:tab w:val="left" w:pos="284"/>
          <w:tab w:val="left" w:pos="426"/>
        </w:tabs>
        <w:autoSpaceDE/>
        <w:autoSpaceDN/>
        <w:ind w:left="0" w:firstLine="0"/>
        <w:jc w:val="both"/>
        <w:rPr>
          <w:rFonts w:ascii="Calibri" w:hAnsi="Calibri" w:cs="Calibri"/>
          <w:lang w:eastAsia="pl-PL"/>
        </w:rPr>
      </w:pPr>
      <w:r w:rsidRPr="006E5647">
        <w:rPr>
          <w:rFonts w:ascii="Calibri" w:hAnsi="Calibri" w:cs="Calibri"/>
          <w:lang w:eastAsia="pl-PL"/>
        </w:rPr>
        <w:t xml:space="preserve">Przedmiotem zamówienia jest: </w:t>
      </w:r>
    </w:p>
    <w:p w14:paraId="542AFAC6" w14:textId="77777777" w:rsidR="006E5647" w:rsidRPr="006E5647" w:rsidRDefault="006E5647" w:rsidP="006E5647">
      <w:pPr>
        <w:widowControl/>
        <w:numPr>
          <w:ilvl w:val="0"/>
          <w:numId w:val="78"/>
        </w:numPr>
        <w:tabs>
          <w:tab w:val="left" w:pos="284"/>
          <w:tab w:val="left" w:pos="426"/>
        </w:tabs>
        <w:suppressAutoHyphens/>
        <w:autoSpaceDE/>
        <w:autoSpaceDN/>
        <w:adjustRightInd w:val="0"/>
        <w:ind w:left="0" w:firstLine="0"/>
        <w:jc w:val="both"/>
        <w:rPr>
          <w:rFonts w:ascii="Calibri" w:hAnsi="Calibri" w:cs="Calibri"/>
          <w:lang w:val="x-none" w:eastAsia="pl-PL"/>
        </w:rPr>
      </w:pPr>
      <w:r w:rsidRPr="006E5647">
        <w:rPr>
          <w:rFonts w:ascii="Calibri" w:hAnsi="Calibri" w:cs="Calibri"/>
          <w:lang w:val="x-none" w:eastAsia="pl-PL"/>
        </w:rPr>
        <w:t>Zakup i dostawa przez Wykonawcę do siedziby Zamawiającego i rozładunek w miejscu wskazanym przez Zamawiającego przedmiotu zamówienia opisanego w załączniku nr 1 do niniejszej umowy, w ramach jednej dostawy;</w:t>
      </w:r>
    </w:p>
    <w:p w14:paraId="0FE36D93" w14:textId="77777777" w:rsidR="006E5647" w:rsidRPr="006E5647" w:rsidRDefault="006E5647" w:rsidP="006E5647">
      <w:pPr>
        <w:widowControl/>
        <w:numPr>
          <w:ilvl w:val="0"/>
          <w:numId w:val="78"/>
        </w:numPr>
        <w:tabs>
          <w:tab w:val="left" w:pos="284"/>
          <w:tab w:val="left" w:pos="426"/>
        </w:tabs>
        <w:suppressAutoHyphens/>
        <w:autoSpaceDE/>
        <w:autoSpaceDN/>
        <w:adjustRightInd w:val="0"/>
        <w:ind w:left="0" w:firstLine="0"/>
        <w:jc w:val="both"/>
        <w:rPr>
          <w:rFonts w:ascii="Calibri" w:hAnsi="Calibri" w:cs="Calibri"/>
          <w:lang w:val="x-none" w:eastAsia="pl-PL"/>
        </w:rPr>
      </w:pPr>
      <w:r w:rsidRPr="006E5647">
        <w:rPr>
          <w:rFonts w:ascii="Calibri" w:hAnsi="Calibri" w:cs="Calibri"/>
          <w:lang w:val="x-none" w:eastAsia="pl-PL"/>
        </w:rPr>
        <w:t>Dostarczenie przez Wykonawcę dokumentacji technicznej oferowanego sprzętu, instrukcji obsługi, karty gwarancyjnej;</w:t>
      </w:r>
    </w:p>
    <w:p w14:paraId="22EF6C9B" w14:textId="77777777" w:rsidR="006E5647" w:rsidRPr="006E5647" w:rsidRDefault="006E5647" w:rsidP="006E5647">
      <w:pPr>
        <w:widowControl/>
        <w:numPr>
          <w:ilvl w:val="0"/>
          <w:numId w:val="78"/>
        </w:numPr>
        <w:tabs>
          <w:tab w:val="left" w:pos="284"/>
          <w:tab w:val="left" w:pos="426"/>
        </w:tabs>
        <w:suppressAutoHyphens/>
        <w:autoSpaceDE/>
        <w:autoSpaceDN/>
        <w:adjustRightInd w:val="0"/>
        <w:ind w:left="0" w:firstLine="0"/>
        <w:jc w:val="both"/>
        <w:rPr>
          <w:rFonts w:ascii="Calibri" w:hAnsi="Calibri" w:cs="Calibri"/>
          <w:lang w:val="x-none" w:eastAsia="pl-PL"/>
        </w:rPr>
      </w:pPr>
      <w:r w:rsidRPr="006E5647">
        <w:rPr>
          <w:rFonts w:ascii="Calibri" w:hAnsi="Calibri" w:cs="Calibri"/>
          <w:lang w:val="x-none" w:eastAsia="pl-PL"/>
        </w:rPr>
        <w:t>Zapewnienie przez Wykonawcę gwarancji i zapewnienie autoryzowanego serwisu gwarancyjnego.</w:t>
      </w:r>
    </w:p>
    <w:p w14:paraId="562645BB" w14:textId="77777777" w:rsidR="006E5647" w:rsidRPr="006E5647" w:rsidRDefault="006E5647" w:rsidP="006E5647">
      <w:pPr>
        <w:widowControl/>
        <w:numPr>
          <w:ilvl w:val="0"/>
          <w:numId w:val="77"/>
        </w:numPr>
        <w:tabs>
          <w:tab w:val="left" w:pos="284"/>
          <w:tab w:val="left" w:pos="426"/>
        </w:tabs>
        <w:autoSpaceDE/>
        <w:autoSpaceDN/>
        <w:ind w:left="0" w:firstLine="0"/>
        <w:jc w:val="both"/>
        <w:rPr>
          <w:rFonts w:ascii="Calibri" w:hAnsi="Calibri" w:cs="Calibri"/>
          <w:lang w:eastAsia="pl-PL"/>
        </w:rPr>
      </w:pPr>
      <w:r w:rsidRPr="006E5647">
        <w:rPr>
          <w:rFonts w:ascii="Calibri" w:hAnsi="Calibri" w:cs="Calibri"/>
          <w:lang w:eastAsia="pl-PL"/>
        </w:rPr>
        <w:t xml:space="preserve">Przedmiot zamówienia nie obejmuje usługi montażu, instalacji, migracji danych. </w:t>
      </w:r>
    </w:p>
    <w:p w14:paraId="154E0575" w14:textId="77777777" w:rsidR="006E5647" w:rsidRPr="006E5647" w:rsidRDefault="006E5647" w:rsidP="006E5647">
      <w:pPr>
        <w:widowControl/>
        <w:numPr>
          <w:ilvl w:val="0"/>
          <w:numId w:val="77"/>
        </w:numPr>
        <w:tabs>
          <w:tab w:val="left" w:pos="284"/>
          <w:tab w:val="left" w:pos="426"/>
        </w:tabs>
        <w:autoSpaceDE/>
        <w:autoSpaceDN/>
        <w:ind w:left="0" w:firstLine="0"/>
        <w:jc w:val="both"/>
        <w:rPr>
          <w:rFonts w:ascii="Calibri" w:hAnsi="Calibri" w:cs="Calibri"/>
          <w:lang w:eastAsia="pl-PL"/>
        </w:rPr>
      </w:pPr>
      <w:r w:rsidRPr="006E5647">
        <w:rPr>
          <w:rFonts w:ascii="Calibri" w:hAnsi="Calibri" w:cs="Calibri"/>
          <w:lang w:eastAsia="pl-PL"/>
        </w:rPr>
        <w:t>Szczegółowy opis przedmiotu zamówienia określa załącznik nr 1 do niniejszej umowy.</w:t>
      </w:r>
    </w:p>
    <w:p w14:paraId="6D3409E8" w14:textId="77777777" w:rsidR="006E5647" w:rsidRPr="006E5647" w:rsidRDefault="006E5647" w:rsidP="006E5647">
      <w:pPr>
        <w:widowControl/>
        <w:numPr>
          <w:ilvl w:val="0"/>
          <w:numId w:val="77"/>
        </w:numPr>
        <w:tabs>
          <w:tab w:val="left" w:pos="284"/>
          <w:tab w:val="left" w:pos="426"/>
        </w:tabs>
        <w:autoSpaceDE/>
        <w:autoSpaceDN/>
        <w:ind w:left="0" w:firstLine="0"/>
        <w:jc w:val="both"/>
        <w:rPr>
          <w:rFonts w:ascii="Calibri" w:hAnsi="Calibri" w:cs="Calibri"/>
          <w:lang w:eastAsia="pl-PL"/>
        </w:rPr>
      </w:pPr>
      <w:r w:rsidRPr="006E5647">
        <w:rPr>
          <w:rFonts w:ascii="Calibri" w:hAnsi="Calibri" w:cs="Calibri"/>
          <w:lang w:eastAsia="pl-PL"/>
        </w:rPr>
        <w:t xml:space="preserve">Zamawiający przewiduje opcje w części 1 zamówienia. </w:t>
      </w:r>
    </w:p>
    <w:p w14:paraId="006CF029" w14:textId="77777777" w:rsidR="006E5647" w:rsidRPr="006E5647" w:rsidRDefault="006E5647" w:rsidP="006E5647">
      <w:pPr>
        <w:keepNext/>
        <w:widowControl/>
        <w:tabs>
          <w:tab w:val="left" w:pos="284"/>
          <w:tab w:val="left" w:pos="426"/>
        </w:tabs>
        <w:autoSpaceDE/>
        <w:autoSpaceDN/>
        <w:jc w:val="center"/>
        <w:outlineLvl w:val="2"/>
        <w:rPr>
          <w:rFonts w:ascii="Calibri" w:hAnsi="Calibri" w:cs="Calibri"/>
          <w:b/>
          <w:lang w:eastAsia="pl-PL"/>
        </w:rPr>
      </w:pPr>
      <w:r w:rsidRPr="006E5647">
        <w:rPr>
          <w:rFonts w:ascii="Calibri" w:hAnsi="Calibri" w:cs="Calibri"/>
          <w:b/>
          <w:lang w:eastAsia="pl-PL"/>
        </w:rPr>
        <w:t>§ 3</w:t>
      </w:r>
    </w:p>
    <w:p w14:paraId="6E461781" w14:textId="77777777" w:rsidR="006E5647" w:rsidRPr="006E5647" w:rsidRDefault="006E5647" w:rsidP="006E5647">
      <w:pPr>
        <w:keepNext/>
        <w:widowControl/>
        <w:tabs>
          <w:tab w:val="left" w:pos="284"/>
          <w:tab w:val="left" w:pos="426"/>
        </w:tabs>
        <w:autoSpaceDE/>
        <w:autoSpaceDN/>
        <w:jc w:val="center"/>
        <w:outlineLvl w:val="2"/>
        <w:rPr>
          <w:rFonts w:ascii="Calibri" w:hAnsi="Calibri" w:cs="Calibri"/>
          <w:b/>
          <w:lang w:eastAsia="pl-PL"/>
        </w:rPr>
      </w:pPr>
      <w:r w:rsidRPr="006E5647">
        <w:rPr>
          <w:rFonts w:ascii="Calibri" w:hAnsi="Calibri" w:cs="Calibri"/>
          <w:b/>
          <w:lang w:eastAsia="pl-PL"/>
        </w:rPr>
        <w:t>Termin realizacji umowy</w:t>
      </w:r>
    </w:p>
    <w:p w14:paraId="12009C10" w14:textId="77777777" w:rsidR="006E5647" w:rsidRPr="006E5647" w:rsidRDefault="006E5647" w:rsidP="006E5647">
      <w:pPr>
        <w:widowControl/>
        <w:numPr>
          <w:ilvl w:val="0"/>
          <w:numId w:val="79"/>
        </w:numPr>
        <w:tabs>
          <w:tab w:val="left" w:pos="284"/>
          <w:tab w:val="left" w:pos="426"/>
        </w:tabs>
        <w:autoSpaceDE/>
        <w:autoSpaceDN/>
        <w:adjustRightInd w:val="0"/>
        <w:ind w:left="0" w:firstLine="0"/>
        <w:jc w:val="both"/>
        <w:rPr>
          <w:rFonts w:ascii="Calibri" w:hAnsi="Calibri" w:cs="Calibri"/>
          <w:spacing w:val="-12"/>
          <w:lang w:eastAsia="pl-PL"/>
        </w:rPr>
      </w:pPr>
      <w:r w:rsidRPr="006E5647">
        <w:rPr>
          <w:rFonts w:ascii="Calibri" w:hAnsi="Calibri" w:cs="Calibri"/>
          <w:spacing w:val="-12"/>
          <w:lang w:eastAsia="pl-PL"/>
        </w:rPr>
        <w:t xml:space="preserve">Wykonawca zobowiązuje się do zrealizowania umowy w terminie 2 miesięcy od dnia podpisania umowy, z zastrzeżeniem ust. 4. </w:t>
      </w:r>
    </w:p>
    <w:p w14:paraId="3C6FDBEB" w14:textId="77777777" w:rsidR="006E5647" w:rsidRPr="006E5647" w:rsidRDefault="006E5647" w:rsidP="006E5647">
      <w:pPr>
        <w:widowControl/>
        <w:numPr>
          <w:ilvl w:val="0"/>
          <w:numId w:val="79"/>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Za datę wykonania umowy przyjmuje się podpisanie przez obie Strony protokołu odbioru końcowego bez zastrzeżeń, o którym mowa w § 7 ust. 6.</w:t>
      </w:r>
    </w:p>
    <w:p w14:paraId="2A549280" w14:textId="77777777" w:rsidR="006E5647" w:rsidRPr="006E5647" w:rsidRDefault="006E5647" w:rsidP="006E5647">
      <w:pPr>
        <w:widowControl/>
        <w:numPr>
          <w:ilvl w:val="0"/>
          <w:numId w:val="79"/>
        </w:numPr>
        <w:tabs>
          <w:tab w:val="left" w:pos="284"/>
          <w:tab w:val="left" w:pos="426"/>
        </w:tabs>
        <w:autoSpaceDE/>
        <w:autoSpaceDN/>
        <w:adjustRightInd w:val="0"/>
        <w:jc w:val="both"/>
        <w:rPr>
          <w:rFonts w:ascii="Calibri" w:hAnsi="Calibri" w:cs="Calibri"/>
          <w:lang w:eastAsia="pl-PL"/>
        </w:rPr>
      </w:pPr>
      <w:r w:rsidRPr="006E5647">
        <w:rPr>
          <w:rFonts w:ascii="Calibri" w:hAnsi="Calibri" w:cs="Calibri"/>
          <w:lang w:eastAsia="pl-PL"/>
        </w:rPr>
        <w:t>Zamawiający uprawniony jest w terminie do 2 miesięcy od dnia podpisania umowy do skorzystania z prawa opcji</w:t>
      </w:r>
      <w:r w:rsidRPr="006E5647">
        <w:rPr>
          <w:rFonts w:ascii="Calibri" w:hAnsi="Calibri" w:cs="Calibri"/>
          <w:vertAlign w:val="superscript"/>
          <w:lang w:eastAsia="pl-PL"/>
        </w:rPr>
        <w:footnoteReference w:id="4"/>
      </w:r>
      <w:r w:rsidRPr="006E5647">
        <w:rPr>
          <w:rFonts w:ascii="Calibri" w:hAnsi="Calibri" w:cs="Calibri"/>
          <w:lang w:eastAsia="pl-PL"/>
        </w:rPr>
        <w:t>, to jest zakupu i dostawy sprzętu opisanego w pozycji 1 oraz pozycji 3 w części I załącznika nr 1 do umowy.</w:t>
      </w:r>
    </w:p>
    <w:p w14:paraId="098500F6" w14:textId="77777777" w:rsidR="006E5647" w:rsidRPr="006E5647" w:rsidRDefault="006E5647" w:rsidP="006E5647">
      <w:pPr>
        <w:widowControl/>
        <w:numPr>
          <w:ilvl w:val="0"/>
          <w:numId w:val="79"/>
        </w:numPr>
        <w:tabs>
          <w:tab w:val="left" w:pos="284"/>
          <w:tab w:val="left" w:pos="426"/>
        </w:tabs>
        <w:autoSpaceDE/>
        <w:autoSpaceDN/>
        <w:adjustRightInd w:val="0"/>
        <w:jc w:val="both"/>
        <w:rPr>
          <w:rFonts w:ascii="Calibri" w:hAnsi="Calibri" w:cs="Calibri"/>
          <w:lang w:eastAsia="pl-PL"/>
        </w:rPr>
      </w:pPr>
      <w:r w:rsidRPr="006E5647">
        <w:rPr>
          <w:rFonts w:ascii="Calibri" w:hAnsi="Calibri" w:cs="Calibri"/>
          <w:lang w:eastAsia="pl-PL"/>
        </w:rPr>
        <w:lastRenderedPageBreak/>
        <w:t xml:space="preserve">W przypadku skorzystania z prawa opcji Wykonawca zobowiązany jest wykonać dostawę sprzętu w terminie 1 miesiąca </w:t>
      </w:r>
      <w:r w:rsidRPr="006E5647">
        <w:rPr>
          <w:rFonts w:ascii="Calibri" w:hAnsi="Calibri" w:cs="Calibri"/>
          <w:spacing w:val="-12"/>
          <w:lang w:eastAsia="pl-PL"/>
        </w:rPr>
        <w:t xml:space="preserve">od dnia poinformowania go przez Zamawiającego. </w:t>
      </w:r>
      <w:r w:rsidRPr="006E5647">
        <w:rPr>
          <w:rFonts w:ascii="Calibri" w:hAnsi="Calibri" w:cs="Calibri"/>
          <w:lang w:eastAsia="pl-PL"/>
        </w:rPr>
        <w:t xml:space="preserve">  </w:t>
      </w:r>
    </w:p>
    <w:p w14:paraId="4E828348" w14:textId="77777777" w:rsidR="006E5647" w:rsidRPr="006E5647" w:rsidRDefault="006E5647" w:rsidP="006E5647">
      <w:pPr>
        <w:widowControl/>
        <w:numPr>
          <w:ilvl w:val="0"/>
          <w:numId w:val="79"/>
        </w:numPr>
        <w:tabs>
          <w:tab w:val="left" w:pos="284"/>
          <w:tab w:val="left" w:pos="426"/>
        </w:tabs>
        <w:autoSpaceDE/>
        <w:autoSpaceDN/>
        <w:adjustRightInd w:val="0"/>
        <w:jc w:val="both"/>
        <w:rPr>
          <w:rFonts w:ascii="Calibri" w:hAnsi="Calibri" w:cs="Calibri"/>
          <w:lang w:eastAsia="pl-PL"/>
        </w:rPr>
      </w:pPr>
      <w:r w:rsidRPr="006E5647">
        <w:rPr>
          <w:rFonts w:ascii="Calibri" w:hAnsi="Calibri" w:cs="Calibri"/>
          <w:lang w:eastAsia="pl-PL"/>
        </w:rPr>
        <w:t>Wynagrodzenie Wykonawcy z tytułu zamówienia opcjonalnego nie może przekroczyć kwoty ……………………. PLN brutto (słownie: ………………………………………………..), zgodnie z ofertą Wykonawcy stanowiącą załącznik nr 2 do umowy.</w:t>
      </w:r>
    </w:p>
    <w:p w14:paraId="7FF3378C" w14:textId="77777777" w:rsidR="006E5647" w:rsidRPr="006E5647" w:rsidRDefault="006E5647" w:rsidP="006E5647">
      <w:pPr>
        <w:widowControl/>
        <w:tabs>
          <w:tab w:val="left" w:pos="284"/>
          <w:tab w:val="left" w:pos="426"/>
        </w:tabs>
        <w:adjustRightInd w:val="0"/>
        <w:jc w:val="both"/>
        <w:rPr>
          <w:rFonts w:ascii="Calibri" w:hAnsi="Calibri" w:cs="Calibri"/>
          <w:lang w:eastAsia="pl-PL"/>
        </w:rPr>
      </w:pPr>
    </w:p>
    <w:p w14:paraId="30A6E042" w14:textId="77777777" w:rsidR="006E5647" w:rsidRPr="006E5647" w:rsidRDefault="006E5647" w:rsidP="006E5647">
      <w:pPr>
        <w:keepNext/>
        <w:widowControl/>
        <w:tabs>
          <w:tab w:val="left" w:pos="284"/>
          <w:tab w:val="left" w:pos="426"/>
        </w:tabs>
        <w:autoSpaceDE/>
        <w:autoSpaceDN/>
        <w:jc w:val="center"/>
        <w:outlineLvl w:val="2"/>
        <w:rPr>
          <w:rFonts w:ascii="Calibri" w:hAnsi="Calibri" w:cs="Calibri"/>
          <w:b/>
          <w:lang w:eastAsia="pl-PL"/>
        </w:rPr>
      </w:pPr>
      <w:r w:rsidRPr="006E5647">
        <w:rPr>
          <w:rFonts w:ascii="Calibri" w:hAnsi="Calibri" w:cs="Calibri"/>
          <w:b/>
          <w:lang w:eastAsia="pl-PL"/>
        </w:rPr>
        <w:t>§ 4</w:t>
      </w:r>
    </w:p>
    <w:p w14:paraId="0CF61B1F" w14:textId="77777777" w:rsidR="006E5647" w:rsidRPr="006E5647" w:rsidRDefault="006E5647" w:rsidP="006E5647">
      <w:pPr>
        <w:keepNext/>
        <w:widowControl/>
        <w:tabs>
          <w:tab w:val="left" w:pos="284"/>
          <w:tab w:val="left" w:pos="426"/>
        </w:tabs>
        <w:autoSpaceDE/>
        <w:autoSpaceDN/>
        <w:jc w:val="center"/>
        <w:outlineLvl w:val="2"/>
        <w:rPr>
          <w:rFonts w:ascii="Calibri" w:hAnsi="Calibri" w:cs="Calibri"/>
          <w:b/>
          <w:lang w:eastAsia="pl-PL"/>
        </w:rPr>
      </w:pPr>
      <w:r w:rsidRPr="006E5647">
        <w:rPr>
          <w:rFonts w:ascii="Calibri" w:hAnsi="Calibri" w:cs="Calibri"/>
          <w:b/>
          <w:lang w:eastAsia="pl-PL"/>
        </w:rPr>
        <w:t>Procedura realizacji przedmiotu zamówienia</w:t>
      </w:r>
    </w:p>
    <w:p w14:paraId="587B3141" w14:textId="77777777" w:rsidR="006E5647" w:rsidRPr="006E5647" w:rsidRDefault="006E5647" w:rsidP="006E5647">
      <w:pPr>
        <w:widowControl/>
        <w:numPr>
          <w:ilvl w:val="0"/>
          <w:numId w:val="80"/>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Wykonawca zobowiązuje się do dostarczenia przedmiotu zamówienia do siedziby Zamawiającego wraz z rozładunkiem w miejscu wskazanym przez Zamawiającego (Piętro III) na własny koszt. Koszty te obejmują, w szczególności, koszty opakowania i transportu.</w:t>
      </w:r>
    </w:p>
    <w:p w14:paraId="091D5EE9" w14:textId="77777777" w:rsidR="006E5647" w:rsidRPr="006E5647" w:rsidRDefault="006E5647" w:rsidP="006E5647">
      <w:pPr>
        <w:widowControl/>
        <w:numPr>
          <w:ilvl w:val="0"/>
          <w:numId w:val="80"/>
        </w:numPr>
        <w:tabs>
          <w:tab w:val="left" w:pos="284"/>
          <w:tab w:val="left" w:pos="426"/>
        </w:tabs>
        <w:autoSpaceDE/>
        <w:autoSpaceDN/>
        <w:adjustRightInd w:val="0"/>
        <w:ind w:left="0" w:firstLine="0"/>
        <w:jc w:val="both"/>
        <w:rPr>
          <w:rFonts w:ascii="Calibri" w:hAnsi="Calibri" w:cs="Calibri"/>
          <w:spacing w:val="-12"/>
          <w:lang w:eastAsia="pl-PL"/>
        </w:rPr>
      </w:pPr>
      <w:r w:rsidRPr="006E5647">
        <w:rPr>
          <w:rFonts w:ascii="Calibri" w:hAnsi="Calibri" w:cs="Calibri"/>
          <w:lang w:eastAsia="pl-PL"/>
        </w:rPr>
        <w:t xml:space="preserve">Strony ustalają, że dostawa będzie się odbywać w dni robocze od poniedziałku do piątku z wyłączeniem dni ustawowo wolnych od pracy, w godzinach 10:00 – 15:00. Wykonawca zobowiązuje się do poinformowania Zamawiającego z wyprzedzeniem 2 dni roboczych </w:t>
      </w:r>
      <w:r w:rsidRPr="006E5647">
        <w:rPr>
          <w:rFonts w:ascii="Calibri" w:hAnsi="Calibri" w:cs="Calibri"/>
          <w:spacing w:val="-12"/>
          <w:lang w:eastAsia="pl-PL"/>
        </w:rPr>
        <w:t xml:space="preserve">o planowanym terminie dostawy na adres email </w:t>
      </w:r>
      <w:hyperlink r:id="rId10" w:history="1">
        <w:r w:rsidRPr="006E5647">
          <w:rPr>
            <w:rFonts w:ascii="Calibri" w:hAnsi="Calibri" w:cs="Calibri"/>
            <w:color w:val="0000FF"/>
            <w:spacing w:val="-12"/>
            <w:u w:val="single"/>
            <w:lang w:eastAsia="pl-PL"/>
          </w:rPr>
          <w:t>cpe@cpe.gov.pl</w:t>
        </w:r>
      </w:hyperlink>
      <w:r w:rsidRPr="006E5647">
        <w:rPr>
          <w:rFonts w:ascii="Calibri" w:hAnsi="Calibri" w:cs="Calibri"/>
          <w:spacing w:val="-12"/>
          <w:lang w:eastAsia="pl-PL"/>
        </w:rPr>
        <w:t xml:space="preserve"> lub adres email podany w § 6  ust. 1 lit. a.</w:t>
      </w:r>
    </w:p>
    <w:p w14:paraId="46CED162" w14:textId="77777777" w:rsidR="006E5647" w:rsidRPr="006E5647" w:rsidRDefault="006E5647" w:rsidP="006E5647">
      <w:pPr>
        <w:widowControl/>
        <w:numPr>
          <w:ilvl w:val="0"/>
          <w:numId w:val="80"/>
        </w:numPr>
        <w:tabs>
          <w:tab w:val="left" w:pos="284"/>
          <w:tab w:val="left" w:pos="426"/>
        </w:tabs>
        <w:autoSpaceDE/>
        <w:autoSpaceDN/>
        <w:adjustRightInd w:val="0"/>
        <w:ind w:left="0" w:firstLine="0"/>
        <w:jc w:val="both"/>
        <w:rPr>
          <w:rFonts w:ascii="Calibri" w:hAnsi="Calibri" w:cs="Calibri"/>
          <w:spacing w:val="-12"/>
          <w:lang w:eastAsia="pl-PL"/>
        </w:rPr>
      </w:pPr>
      <w:r w:rsidRPr="006E5647">
        <w:rPr>
          <w:rFonts w:ascii="Calibri" w:hAnsi="Calibri" w:cs="Calibri"/>
          <w:lang w:eastAsia="pl-PL"/>
        </w:rPr>
        <w:t xml:space="preserve">W dniu i w miejscu dostawy przedstawiciel Zamawiającego dokona odbioru ilościowego </w:t>
      </w:r>
      <w:r w:rsidRPr="006E5647">
        <w:rPr>
          <w:rFonts w:ascii="Calibri" w:hAnsi="Calibri" w:cs="Calibri"/>
          <w:spacing w:val="-12"/>
          <w:lang w:eastAsia="pl-PL"/>
        </w:rPr>
        <w:t xml:space="preserve">przedmiotu zamówienia. Wykonawcy przysługuje prawo do uczestniczenia w odbiorze ilościowym. </w:t>
      </w:r>
    </w:p>
    <w:p w14:paraId="0743740C" w14:textId="77777777" w:rsidR="006E5647" w:rsidRPr="006E5647" w:rsidRDefault="006E5647" w:rsidP="006E5647">
      <w:pPr>
        <w:widowControl/>
        <w:numPr>
          <w:ilvl w:val="0"/>
          <w:numId w:val="80"/>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Odbiór ilościowy będzie polegał na sprawdzeniu ilościowym elementów dostawy, co zostanie potwierdzone Protokołem Odbioru Ilościowego podpisanego ze strony Zamawiającego. Wzór Protokołu Odbioru Ilościowego stanowi załącznik nr 4 do umowy. Warunkiem przyjęcia dostawy jest dostarczenie wraz ze sprzętem wymaganej dokumentacji, o której mowa w § 2 ust.1 pkt 2.</w:t>
      </w:r>
    </w:p>
    <w:p w14:paraId="41C7A2DC" w14:textId="77777777" w:rsidR="006E5647" w:rsidRPr="006E5647" w:rsidRDefault="006E5647" w:rsidP="006E5647">
      <w:pPr>
        <w:widowControl/>
        <w:numPr>
          <w:ilvl w:val="0"/>
          <w:numId w:val="80"/>
        </w:numPr>
        <w:tabs>
          <w:tab w:val="left" w:pos="284"/>
          <w:tab w:val="left" w:pos="426"/>
        </w:tabs>
        <w:autoSpaceDE/>
        <w:autoSpaceDN/>
        <w:adjustRightInd w:val="0"/>
        <w:ind w:left="0" w:firstLine="0"/>
        <w:jc w:val="both"/>
        <w:rPr>
          <w:rFonts w:ascii="Calibri" w:hAnsi="Calibri" w:cs="Calibri"/>
          <w:spacing w:val="-12"/>
          <w:lang w:eastAsia="pl-PL"/>
        </w:rPr>
      </w:pPr>
      <w:r w:rsidRPr="006E5647">
        <w:rPr>
          <w:rFonts w:ascii="Calibri" w:hAnsi="Calibri" w:cs="Calibri"/>
          <w:lang w:eastAsia="pl-PL"/>
        </w:rPr>
        <w:t xml:space="preserve">W ramach odbioru ilościowego, w przypadku stwierdzenia niekompletności lub uszkodzeń mechanicznych w przedmiocie zamówienia, Zamawiający wezwie Wykonawcę do uzupełnienia lub wymiany wadliwej części zamówienia. Wykonawca zobowiązany jest do usunięcia braków i </w:t>
      </w:r>
      <w:r w:rsidRPr="006E5647">
        <w:rPr>
          <w:rFonts w:ascii="Calibri" w:hAnsi="Calibri" w:cs="Calibri"/>
          <w:spacing w:val="-12"/>
          <w:lang w:eastAsia="pl-PL"/>
        </w:rPr>
        <w:t xml:space="preserve">dostarczenia części zamówienia wolnej od uszkodzeń i niekompletności w ciągu 2 dni roboczych od wezwania. </w:t>
      </w:r>
    </w:p>
    <w:p w14:paraId="22BFBC19" w14:textId="77777777" w:rsidR="006E5647" w:rsidRPr="006E5647" w:rsidRDefault="006E5647" w:rsidP="006E5647">
      <w:pPr>
        <w:widowControl/>
        <w:numPr>
          <w:ilvl w:val="0"/>
          <w:numId w:val="80"/>
        </w:numPr>
        <w:tabs>
          <w:tab w:val="left" w:pos="284"/>
          <w:tab w:val="left" w:pos="426"/>
        </w:tabs>
        <w:autoSpaceDE/>
        <w:autoSpaceDN/>
        <w:adjustRightInd w:val="0"/>
        <w:ind w:left="0" w:firstLine="0"/>
        <w:jc w:val="both"/>
        <w:rPr>
          <w:rFonts w:ascii="Calibri" w:hAnsi="Calibri" w:cs="Calibri"/>
          <w:spacing w:val="-14"/>
          <w:lang w:eastAsia="pl-PL"/>
        </w:rPr>
      </w:pPr>
      <w:r w:rsidRPr="006E5647">
        <w:rPr>
          <w:rFonts w:ascii="Calibri" w:hAnsi="Calibri" w:cs="Calibri"/>
          <w:spacing w:val="-14"/>
          <w:lang w:eastAsia="pl-PL"/>
        </w:rPr>
        <w:t>Protokół Ilościowy i końcowy będzie podpisywany przez Naczelnika Wydziału Administracji lub osobę go zastępującą.</w:t>
      </w:r>
    </w:p>
    <w:p w14:paraId="309FCD52" w14:textId="77777777" w:rsidR="006E5647" w:rsidRPr="006E5647" w:rsidRDefault="006E5647" w:rsidP="006E5647">
      <w:pPr>
        <w:widowControl/>
        <w:numPr>
          <w:ilvl w:val="0"/>
          <w:numId w:val="80"/>
        </w:numPr>
        <w:tabs>
          <w:tab w:val="left" w:pos="284"/>
          <w:tab w:val="left" w:pos="426"/>
        </w:tabs>
        <w:autoSpaceDE/>
        <w:autoSpaceDN/>
        <w:adjustRightInd w:val="0"/>
        <w:ind w:left="0" w:firstLine="0"/>
        <w:jc w:val="both"/>
        <w:rPr>
          <w:rFonts w:ascii="Calibri" w:hAnsi="Calibri" w:cs="Calibri"/>
          <w:spacing w:val="-12"/>
          <w:lang w:eastAsia="pl-PL"/>
        </w:rPr>
      </w:pPr>
      <w:r w:rsidRPr="006E5647">
        <w:rPr>
          <w:rFonts w:ascii="Calibri" w:hAnsi="Calibri" w:cs="Calibri"/>
          <w:lang w:eastAsia="pl-PL"/>
        </w:rPr>
        <w:t xml:space="preserve">Przedmiot zamówienia </w:t>
      </w:r>
      <w:bookmarkStart w:id="9" w:name="_Hlk54774316"/>
      <w:r w:rsidRPr="006E5647">
        <w:rPr>
          <w:rFonts w:ascii="Calibri" w:hAnsi="Calibri" w:cs="Calibri"/>
          <w:lang w:eastAsia="pl-PL"/>
        </w:rPr>
        <w:t xml:space="preserve">podlega odbiorowi końcowemu polegającemu na stwierdzeniu przez Zamawiającego w terminie 1 dnia roboczego od daty odbioru ilościowego, iż przedmiot zamówienia, który opisany jest w załączniku nr 1 do umowy, jest zgodny z umową i został zrealizowany w terminie, co zostaje potwierdzone Protokołem Odbioru Końcowego. Wzór Protokołu Odbioru Końcowego stanowi załącznik nr 5 do umowy. W przypadku stwierdzenia, iż dostarczony przedmiot zamówienia jest niezgodny z umową, Zamawiający wezwie Wykonawcę do dostarczenia przedmiotu zamówienia zgodnego z umową. Wykonawca zobowiązany jest do </w:t>
      </w:r>
      <w:r w:rsidRPr="006E5647">
        <w:rPr>
          <w:rFonts w:ascii="Calibri" w:hAnsi="Calibri" w:cs="Calibri"/>
          <w:spacing w:val="-12"/>
          <w:lang w:eastAsia="pl-PL"/>
        </w:rPr>
        <w:t>dostarczenia przedmiotu zamówienia, który będzie zgodny z umową w ciągu 1 dnia roboczego od wezwania</w:t>
      </w:r>
      <w:bookmarkEnd w:id="9"/>
      <w:r w:rsidRPr="006E5647">
        <w:rPr>
          <w:rFonts w:ascii="Calibri" w:hAnsi="Calibri" w:cs="Calibri"/>
          <w:spacing w:val="-12"/>
          <w:lang w:eastAsia="pl-PL"/>
        </w:rPr>
        <w:t>.</w:t>
      </w:r>
    </w:p>
    <w:p w14:paraId="7D948C24" w14:textId="77777777" w:rsidR="006E5647" w:rsidRPr="006E5647" w:rsidRDefault="006E5647" w:rsidP="006E5647">
      <w:pPr>
        <w:widowControl/>
        <w:numPr>
          <w:ilvl w:val="0"/>
          <w:numId w:val="80"/>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 xml:space="preserve">W przypadku niedochowania terminu, o którym mowa w ust. 5 lub 7, Zamawiający zastrzega sobie prawo do dokonania odbioru bezspornej części przedmiotu zamówienia. W takim przypadku </w:t>
      </w:r>
      <w:r w:rsidRPr="006E5647">
        <w:rPr>
          <w:rFonts w:ascii="Calibri" w:hAnsi="Calibri" w:cs="Calibri"/>
          <w:spacing w:val="-12"/>
          <w:lang w:eastAsia="pl-PL"/>
        </w:rPr>
        <w:t>Wykonawcy przysługiwać będzie wynagrodzenie wyłącznie dotyczące bezspornej części przedmiotu zamówienia.</w:t>
      </w:r>
    </w:p>
    <w:p w14:paraId="46D13A9D" w14:textId="77777777" w:rsidR="006E5647" w:rsidRPr="006E5647" w:rsidRDefault="006E5647" w:rsidP="006E5647">
      <w:pPr>
        <w:keepNext/>
        <w:widowControl/>
        <w:tabs>
          <w:tab w:val="left" w:pos="284"/>
          <w:tab w:val="left" w:pos="426"/>
        </w:tabs>
        <w:autoSpaceDE/>
        <w:autoSpaceDN/>
        <w:jc w:val="center"/>
        <w:outlineLvl w:val="2"/>
        <w:rPr>
          <w:rFonts w:ascii="Calibri" w:hAnsi="Calibri" w:cs="Calibri"/>
          <w:b/>
          <w:lang w:eastAsia="pl-PL"/>
        </w:rPr>
      </w:pPr>
      <w:r w:rsidRPr="006E5647">
        <w:rPr>
          <w:rFonts w:ascii="Calibri" w:hAnsi="Calibri" w:cs="Calibri"/>
          <w:b/>
          <w:lang w:eastAsia="pl-PL"/>
        </w:rPr>
        <w:t>§ 5</w:t>
      </w:r>
    </w:p>
    <w:p w14:paraId="63C2647C" w14:textId="77777777" w:rsidR="006E5647" w:rsidRPr="006E5647" w:rsidRDefault="006E5647" w:rsidP="006E5647">
      <w:pPr>
        <w:keepNext/>
        <w:widowControl/>
        <w:tabs>
          <w:tab w:val="left" w:pos="284"/>
          <w:tab w:val="left" w:pos="426"/>
        </w:tabs>
        <w:autoSpaceDE/>
        <w:autoSpaceDN/>
        <w:jc w:val="center"/>
        <w:outlineLvl w:val="2"/>
        <w:rPr>
          <w:rFonts w:ascii="Calibri" w:hAnsi="Calibri" w:cs="Calibri"/>
          <w:b/>
          <w:lang w:eastAsia="pl-PL"/>
        </w:rPr>
      </w:pPr>
      <w:r w:rsidRPr="006E5647">
        <w:rPr>
          <w:rFonts w:ascii="Calibri" w:hAnsi="Calibri" w:cs="Calibri"/>
          <w:b/>
          <w:lang w:eastAsia="pl-PL"/>
        </w:rPr>
        <w:t>Oświadczenia Stron</w:t>
      </w:r>
    </w:p>
    <w:p w14:paraId="3395E5E1" w14:textId="77777777" w:rsidR="006E5647" w:rsidRPr="006E5647" w:rsidRDefault="006E5647" w:rsidP="006E5647">
      <w:pPr>
        <w:widowControl/>
        <w:numPr>
          <w:ilvl w:val="0"/>
          <w:numId w:val="81"/>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Wykonawca oświadcza, że posiada fachową wiedzę i dysponuje wszelkimi niezbędnymi informacjami oraz pozwoleniami wymaganymi przez przepisy prawa w dziedzinach związanych z wykonaniem przedmiotu umowy, a także dysponuje odpowiednim personelem i odpowiednimi środkami gwarantującymi profesjonalną realizację niniejszej umowy.</w:t>
      </w:r>
    </w:p>
    <w:p w14:paraId="18A0B3BF" w14:textId="77777777" w:rsidR="006E5647" w:rsidRPr="006E5647" w:rsidRDefault="006E5647" w:rsidP="006E5647">
      <w:pPr>
        <w:widowControl/>
        <w:numPr>
          <w:ilvl w:val="0"/>
          <w:numId w:val="81"/>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Wykonawca oświadcza, że przedmiot zamówienia:</w:t>
      </w:r>
    </w:p>
    <w:p w14:paraId="681C530B" w14:textId="77777777" w:rsidR="006E5647" w:rsidRPr="006E5647" w:rsidRDefault="006E5647" w:rsidP="006E5647">
      <w:pPr>
        <w:widowControl/>
        <w:numPr>
          <w:ilvl w:val="0"/>
          <w:numId w:val="82"/>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spełnia wszystkie wymogi dotyczące bezpieczeństwa oraz zużycia energii określone w obowiązującym w Polsce prawie;</w:t>
      </w:r>
    </w:p>
    <w:p w14:paraId="21AAB0BA" w14:textId="77777777" w:rsidR="006E5647" w:rsidRPr="006E5647" w:rsidRDefault="006E5647" w:rsidP="006E5647">
      <w:pPr>
        <w:widowControl/>
        <w:numPr>
          <w:ilvl w:val="0"/>
          <w:numId w:val="82"/>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 xml:space="preserve">jest fabrycznie nowy, kompletny, nieużywany, </w:t>
      </w:r>
      <w:proofErr w:type="spellStart"/>
      <w:r w:rsidRPr="006E5647">
        <w:rPr>
          <w:rFonts w:ascii="Calibri" w:hAnsi="Calibri" w:cs="Calibri"/>
          <w:lang w:eastAsia="pl-PL"/>
        </w:rPr>
        <w:t>nierefabrykowany</w:t>
      </w:r>
      <w:proofErr w:type="spellEnd"/>
      <w:r w:rsidRPr="006E5647">
        <w:rPr>
          <w:rFonts w:ascii="Calibri" w:hAnsi="Calibri" w:cs="Calibri"/>
          <w:lang w:eastAsia="pl-PL"/>
        </w:rPr>
        <w:t xml:space="preserve"> i nieregenerowany, nienaprawiany, nie podlegał ponownej obróbce oraz jest w jednolitej konfiguracji;</w:t>
      </w:r>
    </w:p>
    <w:p w14:paraId="2C4AA058" w14:textId="77777777" w:rsidR="006E5647" w:rsidRPr="006E5647" w:rsidRDefault="006E5647" w:rsidP="006E5647">
      <w:pPr>
        <w:widowControl/>
        <w:numPr>
          <w:ilvl w:val="0"/>
          <w:numId w:val="82"/>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nie posiada jakichkolwiek wad fizycznych i/lub produkcyjnych (np. „martwe piksele”), prawnych, jak i ograniczających możliwość jego prawidłowego użytkowania;</w:t>
      </w:r>
    </w:p>
    <w:p w14:paraId="45F62277" w14:textId="77777777" w:rsidR="006E5647" w:rsidRPr="006E5647" w:rsidRDefault="006E5647" w:rsidP="006E5647">
      <w:pPr>
        <w:widowControl/>
        <w:numPr>
          <w:ilvl w:val="0"/>
          <w:numId w:val="82"/>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został dopuszczony do obrotu gospodarczego na terytorium Rzeczpospolitej Polskiej;</w:t>
      </w:r>
    </w:p>
    <w:p w14:paraId="0E95088C" w14:textId="77777777" w:rsidR="006E5647" w:rsidRPr="006E5647" w:rsidRDefault="006E5647" w:rsidP="006E5647">
      <w:pPr>
        <w:widowControl/>
        <w:numPr>
          <w:ilvl w:val="0"/>
          <w:numId w:val="82"/>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lastRenderedPageBreak/>
        <w:t>posiada certyfikaty dopuszczające do stosowania w Unii Europejskiej.</w:t>
      </w:r>
    </w:p>
    <w:p w14:paraId="0675AA1F" w14:textId="77777777" w:rsidR="006E5647" w:rsidRPr="006E5647" w:rsidRDefault="006E5647" w:rsidP="006E5647">
      <w:pPr>
        <w:widowControl/>
        <w:numPr>
          <w:ilvl w:val="0"/>
          <w:numId w:val="81"/>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bCs/>
          <w:lang w:eastAsia="pl-PL"/>
        </w:rPr>
        <w:t xml:space="preserve">Wykonawca oświadcza, że serwis gwarancyjny sprzętu będzie świadczony przez autoryzowany serwis producenta lub firmę certyfikowaną przez producenta do świadczenia usług serwisowych, mającą swoją placówkę serwisową na terenie Polski.  </w:t>
      </w:r>
    </w:p>
    <w:p w14:paraId="6B0C10C5" w14:textId="77777777" w:rsidR="006E5647" w:rsidRPr="006E5647" w:rsidRDefault="006E5647" w:rsidP="006E5647">
      <w:pPr>
        <w:widowControl/>
        <w:numPr>
          <w:ilvl w:val="0"/>
          <w:numId w:val="81"/>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Wykonawca oświadcza, że jest uprawniony do udzielania licencji/sublicencji na użytkowanie oprogramowania zainstalowanego na dostarczonym przez Wykonawcę sprzęcie, lub posiada prawo do jego sprzedaży i niniejsza Umowa nie narusza prawem chronionych dóbr osobistych, jak i majątkowych osób trzecich, ani też praw na dobrach niematerialnych, w szczególności: praw autorskich, pokrewnych, praw do wzorów przemysłowych, itp. oraz że przejmuje wyłączną odpowiedzialność za wszelkie szkody, jakie mogą powstać w związku z użytkowaniem Urządzenia.</w:t>
      </w:r>
    </w:p>
    <w:p w14:paraId="48EC4788" w14:textId="77777777" w:rsidR="006E5647" w:rsidRPr="006E5647" w:rsidRDefault="006E5647" w:rsidP="006E5647">
      <w:pPr>
        <w:widowControl/>
        <w:numPr>
          <w:ilvl w:val="0"/>
          <w:numId w:val="81"/>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Wykonawca oświadcza, że wykonanie niniejszej umowy nie będzie prowadzić do wypełnienia przesłanek czynu nieuczciwej konkurencji, w szczególności nie stanowi naruszenia tajemnicy przedsiębiorstwa osoby trzeciej.</w:t>
      </w:r>
    </w:p>
    <w:p w14:paraId="2B8110E3" w14:textId="77777777" w:rsidR="006E5647" w:rsidRPr="006E5647" w:rsidRDefault="006E5647" w:rsidP="006E5647">
      <w:pPr>
        <w:keepNext/>
        <w:widowControl/>
        <w:tabs>
          <w:tab w:val="left" w:pos="284"/>
          <w:tab w:val="left" w:pos="426"/>
        </w:tabs>
        <w:autoSpaceDE/>
        <w:autoSpaceDN/>
        <w:jc w:val="center"/>
        <w:outlineLvl w:val="2"/>
        <w:rPr>
          <w:rFonts w:ascii="Calibri" w:hAnsi="Calibri" w:cs="Calibri"/>
          <w:b/>
          <w:lang w:eastAsia="pl-PL"/>
        </w:rPr>
      </w:pPr>
      <w:r w:rsidRPr="006E5647">
        <w:rPr>
          <w:rFonts w:ascii="Calibri" w:hAnsi="Calibri" w:cs="Calibri"/>
          <w:b/>
          <w:lang w:eastAsia="pl-PL"/>
        </w:rPr>
        <w:t>§ 6</w:t>
      </w:r>
    </w:p>
    <w:p w14:paraId="11719E33" w14:textId="77777777" w:rsidR="006E5647" w:rsidRPr="006E5647" w:rsidRDefault="006E5647" w:rsidP="006E5647">
      <w:pPr>
        <w:keepNext/>
        <w:widowControl/>
        <w:tabs>
          <w:tab w:val="left" w:pos="284"/>
          <w:tab w:val="left" w:pos="426"/>
        </w:tabs>
        <w:autoSpaceDE/>
        <w:autoSpaceDN/>
        <w:jc w:val="center"/>
        <w:outlineLvl w:val="2"/>
        <w:rPr>
          <w:rFonts w:ascii="Calibri" w:hAnsi="Calibri" w:cs="Calibri"/>
          <w:b/>
          <w:lang w:eastAsia="pl-PL"/>
        </w:rPr>
      </w:pPr>
      <w:r w:rsidRPr="006E5647">
        <w:rPr>
          <w:rFonts w:ascii="Calibri" w:hAnsi="Calibri" w:cs="Calibri"/>
          <w:b/>
          <w:lang w:eastAsia="pl-PL"/>
        </w:rPr>
        <w:t>Osoby do kontaktu</w:t>
      </w:r>
    </w:p>
    <w:p w14:paraId="4ECEB3D0" w14:textId="77777777" w:rsidR="006E5647" w:rsidRPr="006E5647" w:rsidRDefault="006E5647" w:rsidP="006E5647">
      <w:pPr>
        <w:widowControl/>
        <w:numPr>
          <w:ilvl w:val="0"/>
          <w:numId w:val="74"/>
        </w:numPr>
        <w:tabs>
          <w:tab w:val="left" w:pos="284"/>
          <w:tab w:val="left" w:pos="426"/>
        </w:tabs>
        <w:autoSpaceDE/>
        <w:autoSpaceDN/>
        <w:adjustRightInd w:val="0"/>
        <w:ind w:left="0" w:firstLine="0"/>
        <w:jc w:val="both"/>
        <w:rPr>
          <w:rFonts w:ascii="Calibri" w:hAnsi="Calibri" w:cs="Calibri"/>
          <w:spacing w:val="-12"/>
          <w:lang w:eastAsia="pl-PL"/>
        </w:rPr>
      </w:pPr>
      <w:r w:rsidRPr="006E5647">
        <w:rPr>
          <w:rFonts w:ascii="Calibri" w:hAnsi="Calibri" w:cs="Calibri"/>
          <w:spacing w:val="-12"/>
          <w:lang w:eastAsia="pl-PL"/>
        </w:rPr>
        <w:t>Do bieżącej współpracy, w zakresie wykonywania niniejszej umowy, upoważnione są następujące osoby:</w:t>
      </w:r>
    </w:p>
    <w:p w14:paraId="6AD50F9F" w14:textId="77777777" w:rsidR="006E5647" w:rsidRPr="006E5647" w:rsidRDefault="006E5647" w:rsidP="006E5647">
      <w:pPr>
        <w:widowControl/>
        <w:tabs>
          <w:tab w:val="left" w:pos="284"/>
          <w:tab w:val="left" w:pos="426"/>
        </w:tabs>
        <w:adjustRightInd w:val="0"/>
        <w:jc w:val="both"/>
        <w:rPr>
          <w:rFonts w:ascii="Calibri" w:hAnsi="Calibri" w:cs="Calibri"/>
          <w:lang w:eastAsia="pl-PL"/>
        </w:rPr>
      </w:pPr>
      <w:r w:rsidRPr="006E5647">
        <w:rPr>
          <w:rFonts w:ascii="Calibri" w:hAnsi="Calibri" w:cs="Calibri"/>
          <w:lang w:eastAsia="pl-PL"/>
        </w:rPr>
        <w:t>a) po stronie Zamawiającego:</w:t>
      </w:r>
    </w:p>
    <w:p w14:paraId="0AC53788" w14:textId="77777777" w:rsidR="006E5647" w:rsidRPr="006E5647" w:rsidRDefault="006E5647" w:rsidP="006E5647">
      <w:pPr>
        <w:widowControl/>
        <w:tabs>
          <w:tab w:val="left" w:pos="284"/>
          <w:tab w:val="left" w:pos="426"/>
        </w:tabs>
        <w:adjustRightInd w:val="0"/>
        <w:jc w:val="both"/>
        <w:rPr>
          <w:rFonts w:ascii="Calibri" w:eastAsia="Calibri" w:hAnsi="Calibri" w:cs="Calibri"/>
        </w:rPr>
      </w:pPr>
      <w:r w:rsidRPr="006E5647">
        <w:rPr>
          <w:rFonts w:ascii="Calibri" w:hAnsi="Calibri" w:cs="Calibri"/>
          <w:lang w:eastAsia="pl-PL"/>
        </w:rPr>
        <w:t xml:space="preserve">P. Paweł Tur, mail: </w:t>
      </w:r>
      <w:hyperlink r:id="rId11" w:history="1">
        <w:r w:rsidRPr="006E5647">
          <w:rPr>
            <w:rFonts w:ascii="Calibri" w:hAnsi="Calibri" w:cs="Calibri"/>
            <w:color w:val="0000FF"/>
            <w:u w:val="single"/>
            <w:lang w:eastAsia="pl-PL"/>
          </w:rPr>
          <w:t>pawel.tur@cpe.gov.pl</w:t>
        </w:r>
      </w:hyperlink>
      <w:r w:rsidRPr="006E5647">
        <w:rPr>
          <w:rFonts w:ascii="Calibri" w:hAnsi="Calibri" w:cs="Calibri"/>
          <w:lang w:eastAsia="pl-PL"/>
        </w:rPr>
        <w:t>, tel. kom.: 782 110 015, tel.22 378 31 14</w:t>
      </w:r>
      <w:r w:rsidRPr="006E5647">
        <w:rPr>
          <w:rFonts w:ascii="Calibri" w:eastAsia="Calibri" w:hAnsi="Calibri" w:cs="Calibri"/>
        </w:rPr>
        <w:t xml:space="preserve">, </w:t>
      </w:r>
    </w:p>
    <w:p w14:paraId="4AF01E1E" w14:textId="77777777" w:rsidR="006E5647" w:rsidRPr="006E5647" w:rsidRDefault="006E5647" w:rsidP="006E5647">
      <w:pPr>
        <w:spacing w:beforeLines="40" w:before="96" w:afterLines="40" w:after="96"/>
        <w:jc w:val="both"/>
        <w:rPr>
          <w:rFonts w:ascii="Calibri" w:hAnsi="Calibri" w:cs="Calibri"/>
          <w:lang w:eastAsia="pl-PL"/>
        </w:rPr>
      </w:pPr>
      <w:r w:rsidRPr="006E5647">
        <w:rPr>
          <w:rFonts w:ascii="Calibri" w:hAnsi="Calibri" w:cs="Calibri"/>
        </w:rPr>
        <w:t xml:space="preserve">P. Sławomir Martowski, mail: </w:t>
      </w:r>
      <w:hyperlink r:id="rId12" w:history="1">
        <w:r w:rsidRPr="006E5647">
          <w:rPr>
            <w:rFonts w:ascii="Calibri" w:hAnsi="Calibri" w:cs="Calibri"/>
            <w:color w:val="0000FF"/>
            <w:u w:val="single"/>
            <w:lang w:eastAsia="pl-PL"/>
          </w:rPr>
          <w:t>slawomir.martowski@cpe.gov.pl</w:t>
        </w:r>
      </w:hyperlink>
      <w:r w:rsidRPr="006E5647">
        <w:rPr>
          <w:rFonts w:ascii="Calibri" w:hAnsi="Calibri" w:cs="Calibri"/>
          <w:lang w:eastAsia="pl-PL"/>
        </w:rPr>
        <w:t xml:space="preserve">, tel. kom. 782 110 212, tel. 22 378 31 13. </w:t>
      </w:r>
    </w:p>
    <w:p w14:paraId="78C04A33" w14:textId="77777777" w:rsidR="006E5647" w:rsidRPr="006E5647" w:rsidRDefault="006E5647" w:rsidP="006E5647">
      <w:pPr>
        <w:widowControl/>
        <w:tabs>
          <w:tab w:val="left" w:pos="284"/>
          <w:tab w:val="left" w:pos="426"/>
        </w:tabs>
        <w:adjustRightInd w:val="0"/>
        <w:jc w:val="both"/>
        <w:rPr>
          <w:rFonts w:ascii="Calibri" w:hAnsi="Calibri" w:cs="Calibri"/>
          <w:lang w:eastAsia="pl-PL"/>
        </w:rPr>
      </w:pPr>
      <w:r w:rsidRPr="006E5647">
        <w:rPr>
          <w:rFonts w:ascii="Calibri" w:hAnsi="Calibri" w:cs="Calibri"/>
          <w:lang w:eastAsia="pl-PL"/>
        </w:rPr>
        <w:t>b) po stronie Wykonawcy:</w:t>
      </w:r>
    </w:p>
    <w:p w14:paraId="03EB768D" w14:textId="77777777" w:rsidR="006E5647" w:rsidRPr="006E5647" w:rsidRDefault="006E5647" w:rsidP="006E5647">
      <w:pPr>
        <w:widowControl/>
        <w:tabs>
          <w:tab w:val="left" w:pos="284"/>
          <w:tab w:val="left" w:pos="426"/>
        </w:tabs>
        <w:adjustRightInd w:val="0"/>
        <w:jc w:val="both"/>
        <w:rPr>
          <w:rFonts w:ascii="Calibri" w:hAnsi="Calibri" w:cs="Calibri"/>
          <w:lang w:eastAsia="pl-PL"/>
        </w:rPr>
      </w:pPr>
      <w:r w:rsidRPr="006E5647">
        <w:rPr>
          <w:rFonts w:ascii="Calibri" w:hAnsi="Calibri" w:cs="Calibri"/>
          <w:lang w:eastAsia="pl-PL"/>
        </w:rPr>
        <w:t>…………., mail:…………………, tel.: ……………..</w:t>
      </w:r>
    </w:p>
    <w:p w14:paraId="7B2FA19D" w14:textId="77777777" w:rsidR="006E5647" w:rsidRPr="006E5647" w:rsidRDefault="006E5647" w:rsidP="006E5647">
      <w:pPr>
        <w:widowControl/>
        <w:numPr>
          <w:ilvl w:val="0"/>
          <w:numId w:val="74"/>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 xml:space="preserve">Osoby wymienione w ust. 1 są uprawnione do uzgadniania form i metod pracy, udzielania koniecznych informacji, wynikających z niniejszej umowy, niezbędnych do prawidłowego wykonywania przedmiotu umowy. </w:t>
      </w:r>
    </w:p>
    <w:p w14:paraId="6D57EC2F" w14:textId="77777777" w:rsidR="006E5647" w:rsidRPr="006E5647" w:rsidRDefault="006E5647" w:rsidP="006E5647">
      <w:pPr>
        <w:widowControl/>
        <w:numPr>
          <w:ilvl w:val="0"/>
          <w:numId w:val="74"/>
        </w:numPr>
        <w:tabs>
          <w:tab w:val="left" w:pos="284"/>
          <w:tab w:val="left" w:pos="426"/>
        </w:tabs>
        <w:suppressAutoHyphens/>
        <w:autoSpaceDE/>
        <w:autoSpaceDN/>
        <w:adjustRightInd w:val="0"/>
        <w:ind w:left="0" w:firstLine="0"/>
        <w:jc w:val="both"/>
        <w:rPr>
          <w:rFonts w:ascii="Calibri" w:hAnsi="Calibri" w:cs="Calibri"/>
          <w:lang w:eastAsia="pl-PL"/>
        </w:rPr>
      </w:pPr>
      <w:r w:rsidRPr="006E5647">
        <w:rPr>
          <w:rFonts w:ascii="Calibri" w:hAnsi="Calibri" w:cs="Calibri"/>
          <w:lang w:eastAsia="pl-PL"/>
        </w:rPr>
        <w:t>Zmiana ww. osób nie powoduje konieczności aneksowania umowy.</w:t>
      </w:r>
    </w:p>
    <w:p w14:paraId="610CB37E" w14:textId="77777777" w:rsidR="006E5647" w:rsidRPr="006E5647" w:rsidRDefault="006E5647" w:rsidP="006E5647">
      <w:pPr>
        <w:keepNext/>
        <w:widowControl/>
        <w:tabs>
          <w:tab w:val="left" w:pos="284"/>
          <w:tab w:val="left" w:pos="426"/>
        </w:tabs>
        <w:autoSpaceDE/>
        <w:autoSpaceDN/>
        <w:jc w:val="center"/>
        <w:outlineLvl w:val="2"/>
        <w:rPr>
          <w:rFonts w:ascii="Calibri" w:hAnsi="Calibri" w:cs="Calibri"/>
          <w:b/>
          <w:lang w:eastAsia="pl-PL"/>
        </w:rPr>
      </w:pPr>
      <w:r w:rsidRPr="006E5647">
        <w:rPr>
          <w:rFonts w:ascii="Calibri" w:hAnsi="Calibri" w:cs="Calibri"/>
          <w:b/>
          <w:lang w:eastAsia="pl-PL"/>
        </w:rPr>
        <w:t>§ 7</w:t>
      </w:r>
    </w:p>
    <w:p w14:paraId="3F4EE2AF" w14:textId="77777777" w:rsidR="006E5647" w:rsidRPr="006E5647" w:rsidRDefault="006E5647" w:rsidP="006E5647">
      <w:pPr>
        <w:keepNext/>
        <w:widowControl/>
        <w:tabs>
          <w:tab w:val="left" w:pos="284"/>
          <w:tab w:val="left" w:pos="426"/>
        </w:tabs>
        <w:autoSpaceDE/>
        <w:autoSpaceDN/>
        <w:jc w:val="center"/>
        <w:outlineLvl w:val="2"/>
        <w:rPr>
          <w:rFonts w:ascii="Calibri" w:hAnsi="Calibri" w:cs="Calibri"/>
          <w:b/>
          <w:lang w:eastAsia="pl-PL"/>
        </w:rPr>
      </w:pPr>
      <w:r w:rsidRPr="006E5647">
        <w:rPr>
          <w:rFonts w:ascii="Calibri" w:hAnsi="Calibri" w:cs="Calibri"/>
          <w:b/>
          <w:lang w:eastAsia="pl-PL"/>
        </w:rPr>
        <w:t>Wynagrodzenie i warunki płatności</w:t>
      </w:r>
    </w:p>
    <w:p w14:paraId="505B1B5B" w14:textId="77777777" w:rsidR="006E5647" w:rsidRPr="006E5647" w:rsidRDefault="006E5647" w:rsidP="006E5647">
      <w:pPr>
        <w:widowControl/>
        <w:numPr>
          <w:ilvl w:val="0"/>
          <w:numId w:val="75"/>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 xml:space="preserve">Za wykonanie przedmiotu umowy Zamawiający zapłaci Wykonawcy wynagrodzenie </w:t>
      </w:r>
      <w:r w:rsidRPr="006E5647">
        <w:rPr>
          <w:rFonts w:ascii="Calibri" w:hAnsi="Calibri" w:cs="Calibri"/>
          <w:lang w:eastAsia="pl-PL"/>
        </w:rPr>
        <w:br/>
        <w:t>w wysokości maksymalnie ………….. PLN brutto (słownie: ……………).</w:t>
      </w:r>
    </w:p>
    <w:p w14:paraId="52354C59" w14:textId="77777777" w:rsidR="006E5647" w:rsidRPr="006E5647" w:rsidRDefault="006E5647" w:rsidP="006E5647">
      <w:pPr>
        <w:widowControl/>
        <w:numPr>
          <w:ilvl w:val="0"/>
          <w:numId w:val="75"/>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Zapłata wynagrodzenia nastąpi na podstawie faktycznie zrealizowanego przedmiotu zamówienia według cen jednostkowych podanych w formularzu ofertowym Wykonawcy, stanowiącym załącznik nr 2 do umowy.</w:t>
      </w:r>
    </w:p>
    <w:p w14:paraId="61BEC773" w14:textId="77777777" w:rsidR="006E5647" w:rsidRPr="006E5647" w:rsidRDefault="006E5647" w:rsidP="006E5647">
      <w:pPr>
        <w:widowControl/>
        <w:numPr>
          <w:ilvl w:val="0"/>
          <w:numId w:val="75"/>
        </w:numPr>
        <w:tabs>
          <w:tab w:val="left" w:pos="284"/>
          <w:tab w:val="left" w:pos="426"/>
        </w:tabs>
        <w:autoSpaceDE/>
        <w:autoSpaceDN/>
        <w:adjustRightInd w:val="0"/>
        <w:ind w:left="0" w:firstLine="0"/>
        <w:jc w:val="both"/>
        <w:rPr>
          <w:rFonts w:ascii="Calibri" w:hAnsi="Calibri" w:cs="Calibri"/>
          <w:spacing w:val="-12"/>
          <w:lang w:eastAsia="pl-PL"/>
        </w:rPr>
      </w:pPr>
      <w:r w:rsidRPr="006E5647">
        <w:rPr>
          <w:rFonts w:ascii="Calibri" w:hAnsi="Calibri" w:cs="Calibri"/>
          <w:lang w:eastAsia="pl-PL"/>
        </w:rPr>
        <w:t xml:space="preserve">Wynagrodzenie, o którym mowa w ust. 1, obejmuje wszystkie koszty niezbędne do prawidłowego wykonania umowy, nawet jeśli koszty te nie zostały wprost wyszczególnione w treści umowy. Wykonawca mając możliwość uprzedniego ustalenia wszystkich warunków związanych z realizacją umowy, nie może żądać podwyższenia wynagrodzenia, nawet, jeżeli z przyczyn od siebie </w:t>
      </w:r>
      <w:r w:rsidRPr="006E5647">
        <w:rPr>
          <w:rFonts w:ascii="Calibri" w:hAnsi="Calibri" w:cs="Calibri"/>
          <w:spacing w:val="-12"/>
          <w:lang w:eastAsia="pl-PL"/>
        </w:rPr>
        <w:t xml:space="preserve">niezależnych nie mógł przewidzieć wszystkich kosztów niezbędnych do prawidłowego wykonania umowy. </w:t>
      </w:r>
    </w:p>
    <w:p w14:paraId="6EF66DCD" w14:textId="77777777" w:rsidR="006E5647" w:rsidRPr="006E5647" w:rsidRDefault="006E5647" w:rsidP="006E5647">
      <w:pPr>
        <w:widowControl/>
        <w:numPr>
          <w:ilvl w:val="0"/>
          <w:numId w:val="75"/>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 xml:space="preserve">Zapłata wynagrodzenia za wykonanie przedmiotu umowy nastąpi na podstawie faktury VAT (e-faktury), wystawionej przez Wykonawcę, w terminie 21 dni od dnia otrzymania przez Zamawiającego prawidłowo wystawionej faktury VAT na adres Zamawiającego: </w:t>
      </w:r>
    </w:p>
    <w:p w14:paraId="7EDF484E" w14:textId="77777777" w:rsidR="006E5647" w:rsidRPr="006E5647" w:rsidRDefault="006E5647" w:rsidP="006E5647">
      <w:pPr>
        <w:widowControl/>
        <w:numPr>
          <w:ilvl w:val="0"/>
          <w:numId w:val="75"/>
        </w:numPr>
        <w:tabs>
          <w:tab w:val="left" w:pos="284"/>
          <w:tab w:val="left" w:pos="426"/>
        </w:tabs>
        <w:autoSpaceDE/>
        <w:autoSpaceDN/>
        <w:adjustRightInd w:val="0"/>
        <w:ind w:left="0" w:firstLine="0"/>
        <w:jc w:val="both"/>
        <w:rPr>
          <w:rFonts w:ascii="Calibri" w:hAnsi="Calibri" w:cs="Calibri"/>
          <w:b/>
          <w:u w:val="single"/>
        </w:rPr>
      </w:pPr>
      <w:r w:rsidRPr="006E5647">
        <w:rPr>
          <w:rFonts w:ascii="Calibri" w:hAnsi="Calibri" w:cs="Calibri"/>
          <w:b/>
          <w:u w:val="single"/>
        </w:rPr>
        <w:t xml:space="preserve">Dane do faktury: </w:t>
      </w:r>
    </w:p>
    <w:p w14:paraId="56E5DBD6" w14:textId="77777777" w:rsidR="006E5647" w:rsidRPr="006E5647" w:rsidRDefault="006E5647" w:rsidP="006E5647">
      <w:pPr>
        <w:widowControl/>
        <w:tabs>
          <w:tab w:val="left" w:pos="284"/>
          <w:tab w:val="left" w:pos="426"/>
        </w:tabs>
        <w:adjustRightInd w:val="0"/>
        <w:jc w:val="both"/>
        <w:rPr>
          <w:rFonts w:ascii="Calibri" w:hAnsi="Calibri" w:cs="Calibri"/>
        </w:rPr>
      </w:pPr>
      <w:r w:rsidRPr="006E5647">
        <w:rPr>
          <w:rFonts w:ascii="Calibri" w:hAnsi="Calibri" w:cs="Calibri"/>
        </w:rPr>
        <w:t xml:space="preserve">Centrum Projektów Europejskich </w:t>
      </w:r>
    </w:p>
    <w:p w14:paraId="4B2F7230" w14:textId="77777777" w:rsidR="006E5647" w:rsidRPr="006E5647" w:rsidRDefault="006E5647" w:rsidP="006E5647">
      <w:pPr>
        <w:widowControl/>
        <w:tabs>
          <w:tab w:val="left" w:pos="284"/>
          <w:tab w:val="left" w:pos="426"/>
        </w:tabs>
        <w:adjustRightInd w:val="0"/>
        <w:jc w:val="both"/>
        <w:rPr>
          <w:rFonts w:ascii="Calibri" w:hAnsi="Calibri" w:cs="Calibri"/>
        </w:rPr>
      </w:pPr>
      <w:r w:rsidRPr="006E5647">
        <w:rPr>
          <w:rFonts w:ascii="Calibri" w:hAnsi="Calibri" w:cs="Calibri"/>
        </w:rPr>
        <w:t xml:space="preserve">ul. Domaniewska 39a, 02-672 Warszawa </w:t>
      </w:r>
    </w:p>
    <w:p w14:paraId="763C8648" w14:textId="77777777" w:rsidR="006E5647" w:rsidRPr="006E5647" w:rsidRDefault="006E5647" w:rsidP="006E5647">
      <w:pPr>
        <w:widowControl/>
        <w:tabs>
          <w:tab w:val="left" w:pos="284"/>
          <w:tab w:val="left" w:pos="426"/>
        </w:tabs>
        <w:adjustRightInd w:val="0"/>
        <w:jc w:val="both"/>
        <w:rPr>
          <w:rFonts w:ascii="Calibri" w:hAnsi="Calibri" w:cs="Calibri"/>
        </w:rPr>
      </w:pPr>
      <w:r w:rsidRPr="006E5647">
        <w:rPr>
          <w:rFonts w:ascii="Calibri" w:hAnsi="Calibri" w:cs="Calibri"/>
        </w:rPr>
        <w:t xml:space="preserve">NIP: 701-015-88-87 </w:t>
      </w:r>
    </w:p>
    <w:p w14:paraId="0AF8791D" w14:textId="77777777" w:rsidR="006E5647" w:rsidRPr="006E5647" w:rsidRDefault="006E5647" w:rsidP="006E5647">
      <w:pPr>
        <w:widowControl/>
        <w:tabs>
          <w:tab w:val="left" w:pos="284"/>
          <w:tab w:val="left" w:pos="426"/>
        </w:tabs>
        <w:adjustRightInd w:val="0"/>
        <w:jc w:val="both"/>
        <w:rPr>
          <w:rFonts w:ascii="Calibri" w:hAnsi="Calibri" w:cs="Calibri"/>
        </w:rPr>
      </w:pPr>
      <w:bookmarkStart w:id="10" w:name="_Hlk54774532"/>
      <w:r w:rsidRPr="006E5647">
        <w:rPr>
          <w:rFonts w:ascii="Calibri" w:hAnsi="Calibri" w:cs="Calibri"/>
        </w:rPr>
        <w:t xml:space="preserve">Wykonawca zobowiązuje się do niezwłocznego po podpisaniu protokołu odbioru końcowego wystawienia i doręczenia Zamawiającemu faktury (e-faktury). Przez niezwłoczne wystawienie i doręczenie Zamawiającemu faktury rozumie się doręczenie Zamawiającemu faktury w dniu odbioru lub niezwłocznie po dniu odbioru nie później niż 7 dni od dnia podpisania protokołu końcowego. Tożsamy zapis stosuje się </w:t>
      </w:r>
      <w:r w:rsidRPr="006E5647">
        <w:rPr>
          <w:rFonts w:ascii="Calibri" w:hAnsi="Calibri" w:cs="Calibri"/>
        </w:rPr>
        <w:lastRenderedPageBreak/>
        <w:t>odpowiednio do rozliczenia zakupów w ramach prawa opcji o którym mowa w § 3 ust. 4</w:t>
      </w:r>
      <w:r w:rsidRPr="006E5647">
        <w:rPr>
          <w:rFonts w:ascii="Calibri" w:hAnsi="Calibri" w:cs="Calibri"/>
          <w:vertAlign w:val="superscript"/>
        </w:rPr>
        <w:footnoteReference w:id="5"/>
      </w:r>
      <w:r w:rsidRPr="006E5647">
        <w:rPr>
          <w:rFonts w:ascii="Calibri" w:hAnsi="Calibri" w:cs="Calibri"/>
        </w:rPr>
        <w:t xml:space="preserve">. Przywołane zdaniem poprzednim zobowiązanie wynika z okoliczności dotyczących finansowania w ramach programu, o którym mowa w § 1 ust. 1, co Wykonawca przyjmuje do wiadomości i akceptuje. </w:t>
      </w:r>
    </w:p>
    <w:bookmarkEnd w:id="10"/>
    <w:p w14:paraId="794AF1DF" w14:textId="77777777" w:rsidR="006E5647" w:rsidRPr="006E5647" w:rsidRDefault="006E5647" w:rsidP="006E5647">
      <w:pPr>
        <w:widowControl/>
        <w:numPr>
          <w:ilvl w:val="0"/>
          <w:numId w:val="75"/>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 xml:space="preserve">Podstawą do wystawienia przez Wykonawcę faktury VAT za sprzęt dostarczony będzie podpisanie przez Naczelnika Wydziału Administracji lub osobę go zastępującą Protokołu Odbioru Końcowego stwierdzającego brak zastrzeżeń odnośnie do przedmiotu zamówienia. </w:t>
      </w:r>
    </w:p>
    <w:p w14:paraId="4B2DFBE3" w14:textId="77777777" w:rsidR="006E5647" w:rsidRPr="006E5647" w:rsidRDefault="006E5647" w:rsidP="006E5647">
      <w:pPr>
        <w:widowControl/>
        <w:numPr>
          <w:ilvl w:val="0"/>
          <w:numId w:val="75"/>
        </w:numPr>
        <w:tabs>
          <w:tab w:val="left" w:pos="284"/>
          <w:tab w:val="left" w:pos="426"/>
        </w:tabs>
        <w:autoSpaceDE/>
        <w:autoSpaceDN/>
        <w:adjustRightInd w:val="0"/>
        <w:ind w:left="0" w:firstLine="0"/>
        <w:jc w:val="both"/>
        <w:rPr>
          <w:rFonts w:ascii="Calibri" w:hAnsi="Calibri" w:cs="Calibri"/>
          <w:spacing w:val="-12"/>
          <w:lang w:eastAsia="pl-PL"/>
        </w:rPr>
      </w:pPr>
      <w:r w:rsidRPr="006E5647">
        <w:rPr>
          <w:rFonts w:ascii="Calibri" w:hAnsi="Calibri" w:cs="Calibri"/>
          <w:spacing w:val="-14"/>
          <w:lang w:val="uk-UA" w:eastAsia="pl-PL"/>
        </w:rPr>
        <w:t>Zapłata wynagrodzenia będzie dokonana przelewem na wskazany przez Wykonawcę rachunek bankowy o numerze:</w:t>
      </w:r>
      <w:r w:rsidRPr="006E5647">
        <w:rPr>
          <w:rFonts w:ascii="Calibri" w:hAnsi="Calibri" w:cs="Calibri"/>
          <w:spacing w:val="-14"/>
          <w:lang w:eastAsia="pl-PL"/>
        </w:rPr>
        <w:t xml:space="preserve"> …………………………………………..</w:t>
      </w:r>
      <w:r w:rsidRPr="006E5647">
        <w:rPr>
          <w:rFonts w:ascii="Calibri" w:hAnsi="Calibri" w:cs="Calibri"/>
          <w:spacing w:val="-14"/>
          <w:sz w:val="24"/>
          <w:szCs w:val="24"/>
          <w:lang w:eastAsia="pl-PL"/>
        </w:rPr>
        <w:t xml:space="preserve"> </w:t>
      </w:r>
      <w:r w:rsidRPr="006E5647">
        <w:rPr>
          <w:rFonts w:ascii="Calibri" w:hAnsi="Calibri" w:cs="Calibri"/>
          <w:spacing w:val="-12"/>
          <w:lang w:eastAsia="pl-PL"/>
        </w:rPr>
        <w:t>Za dzień zapłaty wynagrodzenia uznaje się dzień obciążenia rachunku bankowego Zamawiającego.</w:t>
      </w:r>
    </w:p>
    <w:p w14:paraId="3E250151" w14:textId="77777777" w:rsidR="006E5647" w:rsidRPr="006E5647" w:rsidRDefault="006E5647" w:rsidP="006E5647">
      <w:pPr>
        <w:widowControl/>
        <w:numPr>
          <w:ilvl w:val="0"/>
          <w:numId w:val="75"/>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Wykonawca jest uprawniony do złożenia ustrukturyzowanej faktury elektronicznej za pośrednictwem Platformy Elektronicznego Fakturowania.</w:t>
      </w:r>
    </w:p>
    <w:p w14:paraId="2CB04FB4" w14:textId="77777777" w:rsidR="006E5647" w:rsidRPr="006E5647" w:rsidRDefault="006E5647" w:rsidP="006E5647">
      <w:pPr>
        <w:widowControl/>
        <w:numPr>
          <w:ilvl w:val="0"/>
          <w:numId w:val="75"/>
        </w:numPr>
        <w:tabs>
          <w:tab w:val="left" w:pos="284"/>
          <w:tab w:val="left" w:pos="426"/>
        </w:tabs>
        <w:autoSpaceDE/>
        <w:autoSpaceDN/>
        <w:adjustRightInd w:val="0"/>
        <w:ind w:left="0" w:firstLine="0"/>
        <w:jc w:val="both"/>
        <w:rPr>
          <w:rFonts w:ascii="Calibri" w:hAnsi="Calibri" w:cs="Calibri"/>
          <w:lang w:eastAsia="pl-PL"/>
        </w:rPr>
      </w:pPr>
      <w:r w:rsidRPr="006E5647">
        <w:rPr>
          <w:rFonts w:ascii="Calibri" w:eastAsia="Calibri" w:hAnsi="Calibri" w:cs="Calibri"/>
          <w:lang w:eastAsia="pl-PL"/>
        </w:rPr>
        <w:t>Wykonawca nie może dokonać przelewu wierzytelności Wykonawcy z tytułu wynagrodzenia wynikającego z niniejszej umowy na osoby trzecie bez uprzedniej zgody Zamawiającego wyrażonej w formie pisemnej pod rygorem nieważności</w:t>
      </w:r>
      <w:r w:rsidRPr="006E5647">
        <w:rPr>
          <w:rFonts w:ascii="Calibri" w:hAnsi="Calibri" w:cs="Calibri"/>
          <w:lang w:eastAsia="pl-PL"/>
        </w:rPr>
        <w:t>.</w:t>
      </w:r>
    </w:p>
    <w:p w14:paraId="02EE669D" w14:textId="77777777" w:rsidR="006E5647" w:rsidRPr="006E5647" w:rsidRDefault="006E5647" w:rsidP="006E5647">
      <w:pPr>
        <w:keepNext/>
        <w:widowControl/>
        <w:tabs>
          <w:tab w:val="left" w:pos="284"/>
          <w:tab w:val="left" w:pos="426"/>
        </w:tabs>
        <w:autoSpaceDE/>
        <w:autoSpaceDN/>
        <w:jc w:val="center"/>
        <w:outlineLvl w:val="2"/>
        <w:rPr>
          <w:rFonts w:ascii="Calibri" w:hAnsi="Calibri" w:cs="Calibri"/>
          <w:b/>
          <w:lang w:eastAsia="pl-PL"/>
        </w:rPr>
      </w:pPr>
      <w:r w:rsidRPr="006E5647">
        <w:rPr>
          <w:rFonts w:ascii="Calibri" w:hAnsi="Calibri" w:cs="Calibri"/>
          <w:b/>
          <w:lang w:eastAsia="pl-PL"/>
        </w:rPr>
        <w:t>§ 8</w:t>
      </w:r>
    </w:p>
    <w:p w14:paraId="0EE34DAF" w14:textId="77777777" w:rsidR="006E5647" w:rsidRPr="006E5647" w:rsidRDefault="006E5647" w:rsidP="006E5647">
      <w:pPr>
        <w:keepNext/>
        <w:widowControl/>
        <w:tabs>
          <w:tab w:val="left" w:pos="284"/>
          <w:tab w:val="left" w:pos="426"/>
        </w:tabs>
        <w:autoSpaceDE/>
        <w:autoSpaceDN/>
        <w:jc w:val="center"/>
        <w:outlineLvl w:val="2"/>
        <w:rPr>
          <w:rFonts w:ascii="Calibri" w:hAnsi="Calibri" w:cs="Calibri"/>
          <w:b/>
          <w:lang w:eastAsia="pl-PL"/>
        </w:rPr>
      </w:pPr>
      <w:r w:rsidRPr="006E5647">
        <w:rPr>
          <w:rFonts w:ascii="Calibri" w:hAnsi="Calibri" w:cs="Calibri"/>
          <w:b/>
          <w:lang w:eastAsia="pl-PL"/>
        </w:rPr>
        <w:t>Prawa autorskie</w:t>
      </w:r>
    </w:p>
    <w:p w14:paraId="4127F257" w14:textId="77777777" w:rsidR="006E5647" w:rsidRPr="006E5647" w:rsidRDefault="006E5647" w:rsidP="006E5647">
      <w:pPr>
        <w:widowControl/>
        <w:numPr>
          <w:ilvl w:val="0"/>
          <w:numId w:val="72"/>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Z chwilą podpisania protokołu odbioru końcowego oraz w ramach wynagrodzenia, o którym mowa w § 7 ust. 1, Wykonawca udziela Zamawiającemu licencji/sublicencji na korzystanie z oprogramowania, zainstalowanego na dostarczonym sprzęcie przez Wykonawcę, na okres nie krótszy niż 15 lat, na następujących polach eksploatacji:</w:t>
      </w:r>
    </w:p>
    <w:p w14:paraId="3488D430" w14:textId="77777777" w:rsidR="006E5647" w:rsidRPr="006E5647" w:rsidRDefault="006E5647" w:rsidP="006E5647">
      <w:pPr>
        <w:widowControl/>
        <w:numPr>
          <w:ilvl w:val="0"/>
          <w:numId w:val="73"/>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wprowadzanie i zapisywanie w pamięci komputerów;</w:t>
      </w:r>
    </w:p>
    <w:p w14:paraId="00411473" w14:textId="77777777" w:rsidR="006E5647" w:rsidRPr="006E5647" w:rsidRDefault="006E5647" w:rsidP="006E5647">
      <w:pPr>
        <w:widowControl/>
        <w:numPr>
          <w:ilvl w:val="0"/>
          <w:numId w:val="73"/>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odtwarzanie;</w:t>
      </w:r>
    </w:p>
    <w:p w14:paraId="5BBA3F8A" w14:textId="77777777" w:rsidR="006E5647" w:rsidRPr="006E5647" w:rsidRDefault="006E5647" w:rsidP="006E5647">
      <w:pPr>
        <w:widowControl/>
        <w:numPr>
          <w:ilvl w:val="0"/>
          <w:numId w:val="73"/>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przechowywanie;</w:t>
      </w:r>
    </w:p>
    <w:p w14:paraId="13248115" w14:textId="77777777" w:rsidR="006E5647" w:rsidRPr="006E5647" w:rsidRDefault="006E5647" w:rsidP="006E5647">
      <w:pPr>
        <w:widowControl/>
        <w:numPr>
          <w:ilvl w:val="0"/>
          <w:numId w:val="73"/>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sporządzanie kopii zapasowej (kopii bezpieczeństwa) nośników instalacyjnych i nośników z zainstalowanym oprogramowaniem;</w:t>
      </w:r>
    </w:p>
    <w:p w14:paraId="7A78AC5C" w14:textId="77777777" w:rsidR="006E5647" w:rsidRPr="006E5647" w:rsidRDefault="006E5647" w:rsidP="006E5647">
      <w:pPr>
        <w:widowControl/>
        <w:numPr>
          <w:ilvl w:val="0"/>
          <w:numId w:val="73"/>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wyświetlanie;</w:t>
      </w:r>
    </w:p>
    <w:p w14:paraId="02794C4C" w14:textId="77777777" w:rsidR="006E5647" w:rsidRPr="006E5647" w:rsidRDefault="006E5647" w:rsidP="006E5647">
      <w:pPr>
        <w:widowControl/>
        <w:numPr>
          <w:ilvl w:val="0"/>
          <w:numId w:val="73"/>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przystosowywanie;</w:t>
      </w:r>
    </w:p>
    <w:p w14:paraId="0270B14A" w14:textId="77777777" w:rsidR="006E5647" w:rsidRPr="006E5647" w:rsidRDefault="006E5647" w:rsidP="006E5647">
      <w:pPr>
        <w:widowControl/>
        <w:numPr>
          <w:ilvl w:val="0"/>
          <w:numId w:val="73"/>
        </w:numPr>
        <w:tabs>
          <w:tab w:val="left" w:pos="284"/>
          <w:tab w:val="left" w:pos="426"/>
        </w:tabs>
        <w:autoSpaceDE/>
        <w:autoSpaceDN/>
        <w:adjustRightInd w:val="0"/>
        <w:ind w:left="0" w:firstLine="0"/>
        <w:jc w:val="both"/>
        <w:rPr>
          <w:rFonts w:ascii="Calibri" w:hAnsi="Calibri" w:cs="Calibri"/>
          <w:spacing w:val="-12"/>
          <w:lang w:eastAsia="pl-PL"/>
        </w:rPr>
      </w:pPr>
      <w:r w:rsidRPr="006E5647">
        <w:rPr>
          <w:rFonts w:ascii="Calibri" w:hAnsi="Calibri" w:cs="Calibri"/>
          <w:spacing w:val="-12"/>
          <w:lang w:eastAsia="pl-PL"/>
        </w:rPr>
        <w:t>instalowanie i deinstalowanie oprogramowania pod warunkiem zachowania liczby udzielonych licencji;</w:t>
      </w:r>
    </w:p>
    <w:p w14:paraId="384E27C5" w14:textId="77777777" w:rsidR="006E5647" w:rsidRPr="006E5647" w:rsidRDefault="006E5647" w:rsidP="006E5647">
      <w:pPr>
        <w:widowControl/>
        <w:numPr>
          <w:ilvl w:val="0"/>
          <w:numId w:val="73"/>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korzystanie z oprogramowania na wszystkich polach funkcjonalności;</w:t>
      </w:r>
    </w:p>
    <w:p w14:paraId="295890C5" w14:textId="77777777" w:rsidR="006E5647" w:rsidRPr="006E5647" w:rsidRDefault="006E5647" w:rsidP="006E5647">
      <w:pPr>
        <w:widowControl/>
        <w:numPr>
          <w:ilvl w:val="0"/>
          <w:numId w:val="73"/>
        </w:numPr>
        <w:tabs>
          <w:tab w:val="left" w:pos="284"/>
          <w:tab w:val="left" w:pos="426"/>
        </w:tabs>
        <w:autoSpaceDE/>
        <w:autoSpaceDN/>
        <w:adjustRightInd w:val="0"/>
        <w:ind w:left="0" w:firstLine="0"/>
        <w:jc w:val="both"/>
        <w:rPr>
          <w:rFonts w:ascii="Calibri" w:hAnsi="Calibri" w:cs="Calibri"/>
          <w:spacing w:val="-10"/>
          <w:lang w:eastAsia="pl-PL"/>
        </w:rPr>
      </w:pPr>
      <w:r w:rsidRPr="006E5647">
        <w:rPr>
          <w:rFonts w:ascii="Calibri" w:hAnsi="Calibri" w:cs="Calibri"/>
          <w:spacing w:val="-10"/>
          <w:lang w:eastAsia="pl-PL"/>
        </w:rPr>
        <w:t>korzystanie i modyfikowanie dokumentów oraz danych wytworzonych przy pomocy oprogramowania.</w:t>
      </w:r>
    </w:p>
    <w:p w14:paraId="45B6B074" w14:textId="77777777" w:rsidR="006E5647" w:rsidRPr="006E5647" w:rsidRDefault="006E5647" w:rsidP="006E5647">
      <w:pPr>
        <w:widowControl/>
        <w:numPr>
          <w:ilvl w:val="0"/>
          <w:numId w:val="72"/>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Wykonawca oświadcza, że dostarczone przez niego oprogramowania, nie naruszają jakichkolwiek praw osób trzecich, zwłaszcza w zakresie przepisów o wynalazczości, znakach towarowych, prawach autorskich i prawach pokrewnych oraz nieuczciwej konkurencji, i że posiada prawo do udzielania licencji/sublicencji lub odsprzedaży oprogramowania, które Wykonawca dostarczył w ramach umowy, zgodnie z postanowieniami ust. 1 i przejmuje w tym zakresie odpowiedzialność w przypadku roszczeń  osób trzecich.</w:t>
      </w:r>
    </w:p>
    <w:p w14:paraId="0C9C38A5" w14:textId="77777777" w:rsidR="006E5647" w:rsidRPr="006E5647" w:rsidRDefault="006E5647" w:rsidP="006E5647">
      <w:pPr>
        <w:widowControl/>
        <w:numPr>
          <w:ilvl w:val="0"/>
          <w:numId w:val="72"/>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Wykonawca upoważnia Zamawiającego do swobodnego dokonywania zmian w zakresie przydzielania poszczególnych licencji/sublicencji, pracownikom Zamawiającego, na które Wykonawca udzielił licencji/sublicencji lub zapewnił prawo do korzystania z zastrzeżeniem przydzielenia oprogramowania wraz ze sprzętem do którego oprogramowanie zostało przypisane.</w:t>
      </w:r>
    </w:p>
    <w:p w14:paraId="6035D7FF" w14:textId="77777777" w:rsidR="006E5647" w:rsidRPr="006E5647" w:rsidRDefault="006E5647" w:rsidP="006E5647">
      <w:pPr>
        <w:widowControl/>
        <w:numPr>
          <w:ilvl w:val="0"/>
          <w:numId w:val="72"/>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Wykonawca oświadcza, że aktualizacja oprogramowania na sprzęcie zakupionym od Wykonawcy, nie powoduje zmian pól eksploatacji określonych w ust. 1 niniejszego paragrafu.</w:t>
      </w:r>
    </w:p>
    <w:p w14:paraId="0CAC4B79" w14:textId="77777777" w:rsidR="006E5647" w:rsidRPr="006E5647" w:rsidRDefault="006E5647" w:rsidP="006E5647">
      <w:pPr>
        <w:widowControl/>
        <w:numPr>
          <w:ilvl w:val="0"/>
          <w:numId w:val="72"/>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Postanowienie, o którym mowa w ust. 1 może zostać wypowiedziane przez każdą ze stron po upływie 15 lat za 2-letnim okresem wypowiedzenia na koniec roku kalendarzowego.</w:t>
      </w:r>
    </w:p>
    <w:p w14:paraId="48D821C5" w14:textId="77777777" w:rsidR="006E5647" w:rsidRPr="006E5647" w:rsidRDefault="006E5647" w:rsidP="006E5647">
      <w:pPr>
        <w:keepNext/>
        <w:widowControl/>
        <w:tabs>
          <w:tab w:val="left" w:pos="284"/>
          <w:tab w:val="left" w:pos="426"/>
        </w:tabs>
        <w:autoSpaceDE/>
        <w:autoSpaceDN/>
        <w:jc w:val="center"/>
        <w:outlineLvl w:val="2"/>
        <w:rPr>
          <w:rFonts w:ascii="Calibri" w:hAnsi="Calibri" w:cs="Calibri"/>
          <w:b/>
          <w:lang w:eastAsia="pl-PL"/>
        </w:rPr>
      </w:pPr>
      <w:r w:rsidRPr="006E5647">
        <w:rPr>
          <w:rFonts w:ascii="Calibri" w:hAnsi="Calibri" w:cs="Calibri"/>
          <w:b/>
          <w:lang w:eastAsia="pl-PL"/>
        </w:rPr>
        <w:t>§ 9</w:t>
      </w:r>
    </w:p>
    <w:p w14:paraId="269460FA" w14:textId="77777777" w:rsidR="006E5647" w:rsidRPr="006E5647" w:rsidRDefault="006E5647" w:rsidP="006E5647">
      <w:pPr>
        <w:keepNext/>
        <w:widowControl/>
        <w:tabs>
          <w:tab w:val="left" w:pos="284"/>
          <w:tab w:val="left" w:pos="426"/>
        </w:tabs>
        <w:autoSpaceDE/>
        <w:autoSpaceDN/>
        <w:jc w:val="center"/>
        <w:outlineLvl w:val="2"/>
        <w:rPr>
          <w:rFonts w:ascii="Calibri" w:hAnsi="Calibri" w:cs="Calibri"/>
          <w:b/>
          <w:lang w:eastAsia="pl-PL"/>
        </w:rPr>
      </w:pPr>
      <w:r w:rsidRPr="006E5647">
        <w:rPr>
          <w:rFonts w:ascii="Calibri" w:hAnsi="Calibri" w:cs="Calibri"/>
          <w:b/>
          <w:lang w:eastAsia="pl-PL"/>
        </w:rPr>
        <w:t>Podstawowe wymagania w zakresie gwarancji</w:t>
      </w:r>
    </w:p>
    <w:p w14:paraId="25592B91" w14:textId="77777777" w:rsidR="006E5647" w:rsidRPr="006E5647" w:rsidRDefault="006E5647" w:rsidP="006E5647">
      <w:pPr>
        <w:widowControl/>
        <w:tabs>
          <w:tab w:val="left" w:pos="284"/>
          <w:tab w:val="left" w:pos="426"/>
        </w:tabs>
        <w:adjustRightInd w:val="0"/>
        <w:jc w:val="both"/>
        <w:rPr>
          <w:rFonts w:ascii="Calibri" w:hAnsi="Calibri" w:cs="Calibri"/>
          <w:lang w:eastAsia="pl-PL"/>
        </w:rPr>
      </w:pPr>
      <w:r w:rsidRPr="006E5647">
        <w:rPr>
          <w:rFonts w:ascii="Calibri" w:hAnsi="Calibri" w:cs="Calibri"/>
          <w:lang w:eastAsia="pl-PL"/>
        </w:rPr>
        <w:t>Zgodnie z ofertą, Wykonawca w ramach wynagrodzenia zapewni:</w:t>
      </w:r>
    </w:p>
    <w:p w14:paraId="68E91DDC" w14:textId="77777777" w:rsidR="006E5647" w:rsidRPr="006E5647" w:rsidRDefault="006E5647" w:rsidP="006E5647">
      <w:pPr>
        <w:widowControl/>
        <w:numPr>
          <w:ilvl w:val="1"/>
          <w:numId w:val="71"/>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w:t>
      </w:r>
      <w:r w:rsidRPr="006E5647">
        <w:rPr>
          <w:rFonts w:ascii="Calibri" w:hAnsi="Calibri" w:cs="Calibri"/>
          <w:vertAlign w:val="superscript"/>
          <w:lang w:eastAsia="pl-PL"/>
        </w:rPr>
        <w:footnoteReference w:id="6"/>
      </w:r>
      <w:r w:rsidRPr="006E5647">
        <w:rPr>
          <w:rFonts w:ascii="Calibri" w:hAnsi="Calibri" w:cs="Calibri"/>
          <w:lang w:eastAsia="pl-PL"/>
        </w:rPr>
        <w:t xml:space="preserve"> miesięczny okres gwarancji  na dostarczone Urządzenia dla poz. 1  cz. I OPZ</w:t>
      </w:r>
    </w:p>
    <w:p w14:paraId="522B6600" w14:textId="77777777" w:rsidR="006E5647" w:rsidRPr="006E5647" w:rsidRDefault="006E5647" w:rsidP="006E5647">
      <w:pPr>
        <w:widowControl/>
        <w:numPr>
          <w:ilvl w:val="1"/>
          <w:numId w:val="71"/>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lastRenderedPageBreak/>
        <w:t xml:space="preserve"> …..</w:t>
      </w:r>
      <w:r w:rsidRPr="006E5647">
        <w:rPr>
          <w:rFonts w:ascii="Calibri" w:hAnsi="Calibri" w:cs="Calibri"/>
          <w:vertAlign w:val="superscript"/>
          <w:lang w:eastAsia="pl-PL"/>
        </w:rPr>
        <w:footnoteReference w:id="7"/>
      </w:r>
      <w:r w:rsidRPr="006E5647">
        <w:rPr>
          <w:rFonts w:ascii="Calibri" w:hAnsi="Calibri" w:cs="Calibri"/>
          <w:lang w:eastAsia="pl-PL"/>
        </w:rPr>
        <w:t xml:space="preserve"> miesięczny okres gwarancji  na dostarczone Urządzenia dla poz. 2 cz. I OPZ </w:t>
      </w:r>
    </w:p>
    <w:p w14:paraId="65F4E91C" w14:textId="77777777" w:rsidR="006E5647" w:rsidRPr="006E5647" w:rsidRDefault="006E5647" w:rsidP="006E5647">
      <w:pPr>
        <w:widowControl/>
        <w:numPr>
          <w:ilvl w:val="1"/>
          <w:numId w:val="71"/>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 xml:space="preserve"> …..</w:t>
      </w:r>
      <w:r w:rsidRPr="006E5647">
        <w:rPr>
          <w:rFonts w:ascii="Calibri" w:hAnsi="Calibri" w:cs="Calibri"/>
          <w:vertAlign w:val="superscript"/>
          <w:lang w:eastAsia="pl-PL"/>
        </w:rPr>
        <w:footnoteReference w:id="8"/>
      </w:r>
      <w:r w:rsidRPr="006E5647">
        <w:rPr>
          <w:rFonts w:ascii="Calibri" w:hAnsi="Calibri" w:cs="Calibri"/>
          <w:lang w:eastAsia="pl-PL"/>
        </w:rPr>
        <w:t xml:space="preserve"> miesięczny okres gwarancji  na dostarczone Urządzenia dla poz. 3 cz. I OPZ</w:t>
      </w:r>
    </w:p>
    <w:p w14:paraId="7F9FD293" w14:textId="77777777" w:rsidR="006E5647" w:rsidRPr="006E5647" w:rsidRDefault="006E5647" w:rsidP="006E5647">
      <w:pPr>
        <w:widowControl/>
        <w:numPr>
          <w:ilvl w:val="1"/>
          <w:numId w:val="71"/>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w:t>
      </w:r>
      <w:r w:rsidRPr="006E5647">
        <w:rPr>
          <w:rFonts w:ascii="Calibri" w:hAnsi="Calibri" w:cs="Calibri"/>
          <w:vertAlign w:val="superscript"/>
          <w:lang w:eastAsia="pl-PL"/>
        </w:rPr>
        <w:footnoteReference w:id="9"/>
      </w:r>
      <w:r w:rsidRPr="006E5647">
        <w:rPr>
          <w:rFonts w:ascii="Calibri" w:hAnsi="Calibri" w:cs="Calibri"/>
          <w:lang w:eastAsia="pl-PL"/>
        </w:rPr>
        <w:t xml:space="preserve"> miesięczny okres gwarancji  na dostarczone Urządzenia dla poz. 4 cz. I OPZ</w:t>
      </w:r>
    </w:p>
    <w:p w14:paraId="315E57D3" w14:textId="77777777" w:rsidR="006E5647" w:rsidRPr="006E5647" w:rsidRDefault="006E5647" w:rsidP="006E5647">
      <w:pPr>
        <w:widowControl/>
        <w:numPr>
          <w:ilvl w:val="1"/>
          <w:numId w:val="71"/>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w:t>
      </w:r>
      <w:r w:rsidRPr="006E5647">
        <w:rPr>
          <w:rFonts w:ascii="Calibri" w:hAnsi="Calibri" w:cs="Calibri"/>
          <w:vertAlign w:val="superscript"/>
          <w:lang w:eastAsia="pl-PL"/>
        </w:rPr>
        <w:footnoteReference w:id="10"/>
      </w:r>
      <w:r w:rsidRPr="006E5647">
        <w:rPr>
          <w:rFonts w:ascii="Calibri" w:hAnsi="Calibri" w:cs="Calibri"/>
          <w:lang w:eastAsia="pl-PL"/>
        </w:rPr>
        <w:t xml:space="preserve"> miesięczny okres gwarancji  na dostarczone Urządzenia dla poz. 1 cz. II  OPZ</w:t>
      </w:r>
    </w:p>
    <w:p w14:paraId="0B5C0E66" w14:textId="77777777" w:rsidR="006E5647" w:rsidRPr="006E5647" w:rsidRDefault="006E5647" w:rsidP="006E5647">
      <w:pPr>
        <w:widowControl/>
        <w:numPr>
          <w:ilvl w:val="1"/>
          <w:numId w:val="71"/>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w:t>
      </w:r>
      <w:r w:rsidRPr="006E5647">
        <w:rPr>
          <w:rFonts w:ascii="Calibri" w:hAnsi="Calibri" w:cs="Calibri"/>
          <w:vertAlign w:val="superscript"/>
          <w:lang w:eastAsia="pl-PL"/>
        </w:rPr>
        <w:footnoteReference w:id="11"/>
      </w:r>
      <w:r w:rsidRPr="006E5647">
        <w:rPr>
          <w:rFonts w:ascii="Calibri" w:hAnsi="Calibri" w:cs="Calibri"/>
          <w:lang w:eastAsia="pl-PL"/>
        </w:rPr>
        <w:t xml:space="preserve"> miesięczny okres gwarancji  na dostarczone Urządzenia dla poz. 2 cz. II  OPZ</w:t>
      </w:r>
    </w:p>
    <w:p w14:paraId="65A1233D" w14:textId="77777777" w:rsidR="006E5647" w:rsidRPr="006E5647" w:rsidRDefault="006E5647" w:rsidP="006E5647">
      <w:pPr>
        <w:widowControl/>
        <w:numPr>
          <w:ilvl w:val="1"/>
          <w:numId w:val="71"/>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w:t>
      </w:r>
      <w:r w:rsidRPr="006E5647">
        <w:rPr>
          <w:rFonts w:ascii="Calibri" w:hAnsi="Calibri" w:cs="Calibri"/>
          <w:vertAlign w:val="superscript"/>
          <w:lang w:eastAsia="pl-PL"/>
        </w:rPr>
        <w:footnoteReference w:id="12"/>
      </w:r>
      <w:r w:rsidRPr="006E5647">
        <w:rPr>
          <w:rFonts w:ascii="Calibri" w:hAnsi="Calibri" w:cs="Calibri"/>
          <w:lang w:eastAsia="pl-PL"/>
        </w:rPr>
        <w:t xml:space="preserve"> miesięczny okres gwarancji  na dostarczone Urządzenia dla poz. 3. cz. II  OPZ  </w:t>
      </w:r>
    </w:p>
    <w:p w14:paraId="71D1C03C" w14:textId="77777777" w:rsidR="006E5647" w:rsidRPr="006E5647" w:rsidRDefault="006E5647" w:rsidP="006E5647">
      <w:pPr>
        <w:widowControl/>
        <w:numPr>
          <w:ilvl w:val="1"/>
          <w:numId w:val="71"/>
        </w:numPr>
        <w:tabs>
          <w:tab w:val="left" w:pos="284"/>
          <w:tab w:val="left" w:pos="426"/>
        </w:tabs>
        <w:autoSpaceDE/>
        <w:autoSpaceDN/>
        <w:adjustRightInd w:val="0"/>
        <w:rPr>
          <w:rFonts w:ascii="Calibri" w:hAnsi="Calibri" w:cs="Calibri"/>
          <w:lang w:eastAsia="pl-PL"/>
        </w:rPr>
      </w:pPr>
      <w:r w:rsidRPr="006E5647">
        <w:rPr>
          <w:rFonts w:ascii="Calibri" w:hAnsi="Calibri" w:cs="Calibri"/>
          <w:lang w:eastAsia="pl-PL"/>
        </w:rPr>
        <w:t>…..</w:t>
      </w:r>
      <w:r w:rsidRPr="006E5647">
        <w:rPr>
          <w:rFonts w:ascii="Calibri" w:hAnsi="Calibri" w:cs="Calibri"/>
          <w:vertAlign w:val="superscript"/>
          <w:lang w:eastAsia="pl-PL"/>
        </w:rPr>
        <w:footnoteReference w:id="13"/>
      </w:r>
      <w:r w:rsidRPr="006E5647">
        <w:rPr>
          <w:rFonts w:ascii="Calibri" w:hAnsi="Calibri" w:cs="Calibri"/>
          <w:lang w:eastAsia="pl-PL"/>
        </w:rPr>
        <w:t xml:space="preserve"> miesięczny okres gwarancji  na dostarczone Urządzenia dla poz. 4. cz. II OPZ </w:t>
      </w:r>
    </w:p>
    <w:p w14:paraId="16C8BF47" w14:textId="77777777" w:rsidR="006E5647" w:rsidRPr="006E5647" w:rsidRDefault="006E5647" w:rsidP="006E5647">
      <w:pPr>
        <w:widowControl/>
        <w:numPr>
          <w:ilvl w:val="1"/>
          <w:numId w:val="71"/>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w:t>
      </w:r>
      <w:r w:rsidRPr="006E5647">
        <w:rPr>
          <w:rFonts w:ascii="Calibri" w:hAnsi="Calibri" w:cs="Calibri"/>
          <w:vertAlign w:val="superscript"/>
          <w:lang w:eastAsia="pl-PL"/>
        </w:rPr>
        <w:footnoteReference w:id="14"/>
      </w:r>
      <w:r w:rsidRPr="006E5647">
        <w:rPr>
          <w:rFonts w:ascii="Calibri" w:hAnsi="Calibri" w:cs="Calibri"/>
          <w:lang w:eastAsia="pl-PL"/>
        </w:rPr>
        <w:t xml:space="preserve"> miesięczny okres gwarancji  na dostarczone Urządzenia dla poz. 1 cz. III OPZ</w:t>
      </w:r>
    </w:p>
    <w:p w14:paraId="2E5EB57A" w14:textId="77777777" w:rsidR="006E5647" w:rsidRPr="006E5647" w:rsidRDefault="006E5647" w:rsidP="006E5647">
      <w:pPr>
        <w:widowControl/>
        <w:numPr>
          <w:ilvl w:val="1"/>
          <w:numId w:val="71"/>
        </w:numPr>
        <w:tabs>
          <w:tab w:val="left" w:pos="284"/>
          <w:tab w:val="left" w:pos="426"/>
        </w:tabs>
        <w:autoSpaceDE/>
        <w:autoSpaceDN/>
        <w:ind w:left="0" w:firstLine="0"/>
        <w:contextualSpacing/>
        <w:rPr>
          <w:rFonts w:ascii="Calibri" w:hAnsi="Calibri" w:cs="Calibri"/>
          <w:lang w:eastAsia="pl-PL"/>
        </w:rPr>
      </w:pPr>
      <w:r w:rsidRPr="006E5647">
        <w:rPr>
          <w:rFonts w:ascii="Calibri" w:hAnsi="Calibri" w:cs="Calibri"/>
          <w:lang w:eastAsia="pl-PL"/>
        </w:rPr>
        <w:t>…..</w:t>
      </w:r>
      <w:r w:rsidRPr="006E5647">
        <w:rPr>
          <w:rFonts w:ascii="Calibri" w:hAnsi="Calibri" w:cs="Calibri"/>
          <w:vertAlign w:val="superscript"/>
          <w:lang w:eastAsia="pl-PL"/>
        </w:rPr>
        <w:footnoteReference w:id="15"/>
      </w:r>
      <w:r w:rsidRPr="006E5647">
        <w:rPr>
          <w:rFonts w:ascii="Calibri" w:hAnsi="Calibri" w:cs="Calibri"/>
          <w:lang w:eastAsia="pl-PL"/>
        </w:rPr>
        <w:t xml:space="preserve">  miesięczny okres gwarancji  na dostarczone Urządzenia dla poz.2 cz. III  OPZ</w:t>
      </w:r>
    </w:p>
    <w:p w14:paraId="0264C305" w14:textId="77777777" w:rsidR="006E5647" w:rsidRPr="006E5647" w:rsidRDefault="006E5647" w:rsidP="006E5647">
      <w:pPr>
        <w:widowControl/>
        <w:numPr>
          <w:ilvl w:val="1"/>
          <w:numId w:val="71"/>
        </w:numPr>
        <w:tabs>
          <w:tab w:val="left" w:pos="284"/>
          <w:tab w:val="left" w:pos="426"/>
        </w:tabs>
        <w:autoSpaceDE/>
        <w:autoSpaceDN/>
        <w:ind w:left="0" w:firstLine="0"/>
        <w:contextualSpacing/>
        <w:rPr>
          <w:rFonts w:ascii="Calibri" w:hAnsi="Calibri" w:cs="Calibri"/>
          <w:lang w:eastAsia="pl-PL"/>
        </w:rPr>
      </w:pPr>
      <w:r w:rsidRPr="006E5647">
        <w:rPr>
          <w:rFonts w:ascii="Calibri" w:hAnsi="Calibri" w:cs="Calibri"/>
          <w:lang w:eastAsia="pl-PL"/>
        </w:rPr>
        <w:t>…..</w:t>
      </w:r>
      <w:r w:rsidRPr="006E5647">
        <w:rPr>
          <w:rFonts w:ascii="Calibri" w:hAnsi="Calibri" w:cs="Calibri"/>
          <w:vertAlign w:val="superscript"/>
          <w:lang w:eastAsia="pl-PL"/>
        </w:rPr>
        <w:footnoteReference w:id="16"/>
      </w:r>
      <w:r w:rsidRPr="006E5647">
        <w:rPr>
          <w:rFonts w:ascii="Calibri" w:hAnsi="Calibri" w:cs="Calibri"/>
          <w:lang w:eastAsia="pl-PL"/>
        </w:rPr>
        <w:t xml:space="preserve">   miesięczny okres gwarancji  na dostarczone Urządzenia dla poz. 3 cz. III  OPZ</w:t>
      </w:r>
    </w:p>
    <w:p w14:paraId="6E9A450B" w14:textId="77777777" w:rsidR="006E5647" w:rsidRPr="006E5647" w:rsidRDefault="006E5647" w:rsidP="006E5647">
      <w:pPr>
        <w:widowControl/>
        <w:numPr>
          <w:ilvl w:val="1"/>
          <w:numId w:val="71"/>
        </w:numPr>
        <w:tabs>
          <w:tab w:val="left" w:pos="284"/>
          <w:tab w:val="left" w:pos="426"/>
        </w:tabs>
        <w:autoSpaceDE/>
        <w:autoSpaceDN/>
        <w:ind w:left="0" w:firstLine="0"/>
        <w:contextualSpacing/>
        <w:rPr>
          <w:rFonts w:ascii="Calibri" w:hAnsi="Calibri" w:cs="Calibri"/>
          <w:lang w:eastAsia="pl-PL"/>
        </w:rPr>
      </w:pPr>
      <w:r w:rsidRPr="006E5647">
        <w:rPr>
          <w:rFonts w:ascii="Calibri" w:hAnsi="Calibri" w:cs="Calibri"/>
          <w:lang w:eastAsia="pl-PL"/>
        </w:rPr>
        <w:t>…..</w:t>
      </w:r>
      <w:r w:rsidRPr="006E5647">
        <w:rPr>
          <w:rFonts w:ascii="Calibri" w:hAnsi="Calibri" w:cs="Calibri"/>
          <w:vertAlign w:val="superscript"/>
          <w:lang w:eastAsia="pl-PL"/>
        </w:rPr>
        <w:footnoteReference w:id="17"/>
      </w:r>
      <w:r w:rsidRPr="006E5647">
        <w:rPr>
          <w:rFonts w:ascii="Calibri" w:hAnsi="Calibri" w:cs="Calibri"/>
          <w:lang w:eastAsia="pl-PL"/>
        </w:rPr>
        <w:t xml:space="preserve">   miesięczny okres gwarancji  na dostarczone Urządzenia dla poz. 4. cz. III  OPZ</w:t>
      </w:r>
    </w:p>
    <w:p w14:paraId="2F57B9F9" w14:textId="77777777" w:rsidR="006E5647" w:rsidRPr="006E5647" w:rsidRDefault="006E5647" w:rsidP="006E5647">
      <w:pPr>
        <w:widowControl/>
        <w:numPr>
          <w:ilvl w:val="1"/>
          <w:numId w:val="71"/>
        </w:numPr>
        <w:tabs>
          <w:tab w:val="left" w:pos="284"/>
          <w:tab w:val="left" w:pos="426"/>
        </w:tabs>
        <w:autoSpaceDE/>
        <w:autoSpaceDN/>
        <w:ind w:left="0" w:firstLine="0"/>
        <w:contextualSpacing/>
        <w:rPr>
          <w:rFonts w:ascii="Calibri" w:hAnsi="Calibri" w:cs="Calibri"/>
          <w:lang w:eastAsia="pl-PL"/>
        </w:rPr>
      </w:pPr>
      <w:r w:rsidRPr="006E5647">
        <w:rPr>
          <w:rFonts w:ascii="Calibri" w:hAnsi="Calibri" w:cs="Calibri"/>
          <w:lang w:eastAsia="pl-PL"/>
        </w:rPr>
        <w:t>…..</w:t>
      </w:r>
      <w:r w:rsidRPr="006E5647">
        <w:rPr>
          <w:rFonts w:ascii="Calibri" w:hAnsi="Calibri" w:cs="Calibri"/>
          <w:vertAlign w:val="superscript"/>
          <w:lang w:eastAsia="pl-PL"/>
        </w:rPr>
        <w:footnoteReference w:id="18"/>
      </w:r>
      <w:r w:rsidRPr="006E5647">
        <w:rPr>
          <w:rFonts w:ascii="Calibri" w:hAnsi="Calibri" w:cs="Calibri"/>
          <w:lang w:eastAsia="pl-PL"/>
        </w:rPr>
        <w:t xml:space="preserve">   miesięczny okres gwarancji  na dostarczone Urządzenia dla poz. 5 cz. III  OPZ</w:t>
      </w:r>
    </w:p>
    <w:p w14:paraId="5386637E" w14:textId="77777777" w:rsidR="006E5647" w:rsidRPr="006E5647" w:rsidRDefault="006E5647" w:rsidP="006E5647">
      <w:pPr>
        <w:widowControl/>
        <w:numPr>
          <w:ilvl w:val="1"/>
          <w:numId w:val="71"/>
        </w:numPr>
        <w:tabs>
          <w:tab w:val="left" w:pos="284"/>
          <w:tab w:val="left" w:pos="426"/>
        </w:tabs>
        <w:autoSpaceDE/>
        <w:autoSpaceDN/>
        <w:ind w:left="0" w:firstLine="0"/>
        <w:contextualSpacing/>
        <w:rPr>
          <w:rFonts w:ascii="Calibri" w:hAnsi="Calibri" w:cs="Calibri"/>
          <w:lang w:eastAsia="pl-PL"/>
        </w:rPr>
      </w:pPr>
      <w:r w:rsidRPr="006E5647">
        <w:rPr>
          <w:rFonts w:ascii="Calibri" w:hAnsi="Calibri" w:cs="Calibri"/>
          <w:lang w:eastAsia="pl-PL"/>
        </w:rPr>
        <w:t>…..</w:t>
      </w:r>
      <w:r w:rsidRPr="006E5647">
        <w:rPr>
          <w:rFonts w:ascii="Calibri" w:hAnsi="Calibri" w:cs="Calibri"/>
          <w:vertAlign w:val="superscript"/>
          <w:lang w:eastAsia="pl-PL"/>
        </w:rPr>
        <w:footnoteReference w:id="19"/>
      </w:r>
      <w:r w:rsidRPr="006E5647">
        <w:rPr>
          <w:rFonts w:ascii="Calibri" w:hAnsi="Calibri" w:cs="Calibri"/>
          <w:lang w:eastAsia="pl-PL"/>
        </w:rPr>
        <w:t xml:space="preserve">   miesięczny okres gwarancji  na dostarczone Urządzenia dla poz. 6 cz. III OPZ </w:t>
      </w:r>
    </w:p>
    <w:p w14:paraId="65A3B109" w14:textId="77777777" w:rsidR="006E5647" w:rsidRPr="006E5647" w:rsidRDefault="006E5647" w:rsidP="006E5647">
      <w:pPr>
        <w:widowControl/>
        <w:tabs>
          <w:tab w:val="left" w:pos="284"/>
          <w:tab w:val="left" w:pos="426"/>
        </w:tabs>
        <w:adjustRightInd w:val="0"/>
        <w:jc w:val="both"/>
        <w:rPr>
          <w:rFonts w:ascii="Calibri" w:hAnsi="Calibri" w:cs="Calibri"/>
          <w:lang w:eastAsia="pl-PL"/>
        </w:rPr>
      </w:pPr>
      <w:r w:rsidRPr="006E5647">
        <w:rPr>
          <w:rFonts w:ascii="Calibri" w:hAnsi="Calibri" w:cs="Calibri"/>
          <w:lang w:eastAsia="pl-PL"/>
        </w:rPr>
        <w:t>licząc od dnia podpisania Protokołu Odbioru Końcowego przez obie Strony, w tym przez Zamawiającego bez zastrzeżeń.</w:t>
      </w:r>
      <w:r w:rsidRPr="006E5647">
        <w:rPr>
          <w:rFonts w:ascii="Calibri" w:hAnsi="Calibri" w:cs="Calibri"/>
          <w:vertAlign w:val="superscript"/>
          <w:lang w:eastAsia="pl-PL"/>
        </w:rPr>
        <w:footnoteReference w:id="20"/>
      </w:r>
    </w:p>
    <w:p w14:paraId="53CBA56C" w14:textId="77777777" w:rsidR="006E5647" w:rsidRPr="006E5647" w:rsidRDefault="006E5647" w:rsidP="006E5647">
      <w:pPr>
        <w:keepNext/>
        <w:widowControl/>
        <w:tabs>
          <w:tab w:val="left" w:pos="284"/>
          <w:tab w:val="left" w:pos="426"/>
        </w:tabs>
        <w:autoSpaceDE/>
        <w:autoSpaceDN/>
        <w:jc w:val="center"/>
        <w:outlineLvl w:val="2"/>
        <w:rPr>
          <w:rFonts w:ascii="Calibri" w:hAnsi="Calibri" w:cs="Calibri"/>
          <w:b/>
          <w:lang w:eastAsia="pl-PL"/>
        </w:rPr>
      </w:pPr>
      <w:r w:rsidRPr="006E5647">
        <w:rPr>
          <w:rFonts w:ascii="Calibri" w:hAnsi="Calibri" w:cs="Calibri"/>
          <w:b/>
          <w:lang w:eastAsia="pl-PL"/>
        </w:rPr>
        <w:t>§ 10</w:t>
      </w:r>
    </w:p>
    <w:p w14:paraId="46960370" w14:textId="77777777" w:rsidR="006E5647" w:rsidRPr="006E5647" w:rsidRDefault="006E5647" w:rsidP="006E5647">
      <w:pPr>
        <w:widowControl/>
        <w:tabs>
          <w:tab w:val="left" w:pos="284"/>
          <w:tab w:val="left" w:pos="426"/>
        </w:tabs>
        <w:autoSpaceDE/>
        <w:autoSpaceDN/>
        <w:jc w:val="center"/>
        <w:rPr>
          <w:rFonts w:ascii="Calibri" w:hAnsi="Calibri" w:cs="Calibri"/>
          <w:b/>
          <w:lang w:eastAsia="pl-PL"/>
        </w:rPr>
      </w:pPr>
      <w:r w:rsidRPr="006E5647">
        <w:rPr>
          <w:rFonts w:ascii="Calibri" w:hAnsi="Calibri" w:cs="Calibri"/>
          <w:b/>
          <w:lang w:eastAsia="pl-PL"/>
        </w:rPr>
        <w:t>Podstawowe zasady serwisu gwarancyjnego</w:t>
      </w:r>
    </w:p>
    <w:p w14:paraId="040ECC6A" w14:textId="77777777" w:rsidR="006E5647" w:rsidRPr="006E5647" w:rsidRDefault="006E5647" w:rsidP="006E5647">
      <w:pPr>
        <w:widowControl/>
        <w:numPr>
          <w:ilvl w:val="0"/>
          <w:numId w:val="83"/>
        </w:numPr>
        <w:tabs>
          <w:tab w:val="left" w:pos="142"/>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Wykonawca jest zobowiązany do zapewnienia gwarancyjnych usług serwisowych polegających w szczególności na: diagnozowaniu i usuwaniu wszystkich awarii, usterek, bądź wad i innych nieprawidłowości dotyczących przedmiotu zamówienia, a także w razie konieczności do wymiany, udostępnienia, dostarczenia i uruchomienia sprzętu zastępczego lub nowego, wolnego od wad.</w:t>
      </w:r>
    </w:p>
    <w:p w14:paraId="46C4A120" w14:textId="77777777" w:rsidR="006E5647" w:rsidRPr="006E5647" w:rsidRDefault="006E5647" w:rsidP="006E5647">
      <w:pPr>
        <w:widowControl/>
        <w:numPr>
          <w:ilvl w:val="0"/>
          <w:numId w:val="83"/>
        </w:numPr>
        <w:tabs>
          <w:tab w:val="left" w:pos="142"/>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 xml:space="preserve">Wykonawca zobowiązuje się do poniesienia wszelkich kosztów związanych z serwisem gwarancyjnym, w szczególności kosztów transportu, instalacji i uruchomienia. </w:t>
      </w:r>
    </w:p>
    <w:p w14:paraId="00661F52" w14:textId="77777777" w:rsidR="006E5647" w:rsidRPr="006E5647" w:rsidRDefault="006E5647" w:rsidP="006E5647">
      <w:pPr>
        <w:widowControl/>
        <w:numPr>
          <w:ilvl w:val="0"/>
          <w:numId w:val="83"/>
        </w:numPr>
        <w:tabs>
          <w:tab w:val="left" w:pos="142"/>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Wykonawca wykona naprawę w terminie 14 od dnia zgłoszenia wady lub usterki. W sytuacji, w której naprawa trwać będzie dłużej niż 14 dni Wykonawca zobowiązuje się do zapewnienia sprzętu zastępczego o parametrach nie niższych niż urządzenie przekazane do naprawy lub nowe, wolnego od wad, na własny koszt. Całkowity okres naprawy (wliczając okres użytkowania sprzętu zastępczego) nie może przekroczyć 28 dni.</w:t>
      </w:r>
    </w:p>
    <w:p w14:paraId="68CC4655" w14:textId="77777777" w:rsidR="006E5647" w:rsidRPr="006E5647" w:rsidRDefault="006E5647" w:rsidP="006E5647">
      <w:pPr>
        <w:widowControl/>
        <w:numPr>
          <w:ilvl w:val="0"/>
          <w:numId w:val="83"/>
        </w:numPr>
        <w:tabs>
          <w:tab w:val="left" w:pos="142"/>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 xml:space="preserve">Wykonawca zapewni na rzecz Zamawiającego serwis gwarancyjny, gdzie czas reakcji serwisu gwarancyjnego, rozumianego jako przyjazd pracownika serwisu gwarancyjnego do Zamawiającego, </w:t>
      </w:r>
      <w:r w:rsidRPr="006E5647">
        <w:rPr>
          <w:rFonts w:ascii="Calibri" w:hAnsi="Calibri" w:cs="Calibri"/>
          <w:spacing w:val="-12"/>
          <w:lang w:eastAsia="pl-PL"/>
        </w:rPr>
        <w:t>wynosi maksimum 2 dni robocze od zgłoszenia wady lub usterki.</w:t>
      </w:r>
    </w:p>
    <w:p w14:paraId="7FB317E6" w14:textId="77777777" w:rsidR="006E5647" w:rsidRPr="006E5647" w:rsidRDefault="006E5647" w:rsidP="006E5647">
      <w:pPr>
        <w:widowControl/>
        <w:numPr>
          <w:ilvl w:val="0"/>
          <w:numId w:val="83"/>
        </w:numPr>
        <w:tabs>
          <w:tab w:val="left" w:pos="142"/>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 xml:space="preserve">Zgłoszenia wad lub usterek Urządzeń będą przesyłane drogą elektroniczną lub za pomocą połączenia telefonicznego przeznaczonego do zgłaszania awarii. Za datę zgłoszenia wad lub usterek uważa się datę wysłania emaila lub dokonania odbioru zgłoszenia telefonicznego, potwierdzonego przez Wykonawcę. Wykonawca niezwłocznie po otrzymaniu zgłoszenia, o którym mowa powyżej, prześle Zamawiającemu emailem, potwierdzenie jego przyjęcia do realizacji. </w:t>
      </w:r>
    </w:p>
    <w:p w14:paraId="14A8C5CC" w14:textId="77777777" w:rsidR="006E5647" w:rsidRPr="006E5647" w:rsidRDefault="006E5647" w:rsidP="006E5647">
      <w:pPr>
        <w:widowControl/>
        <w:tabs>
          <w:tab w:val="left" w:pos="284"/>
          <w:tab w:val="left" w:pos="426"/>
        </w:tabs>
        <w:autoSpaceDE/>
        <w:autoSpaceDN/>
        <w:jc w:val="center"/>
        <w:rPr>
          <w:rFonts w:ascii="Calibri" w:hAnsi="Calibri" w:cs="Calibri"/>
          <w:b/>
          <w:lang w:eastAsia="pl-PL"/>
        </w:rPr>
      </w:pPr>
      <w:r w:rsidRPr="006E5647">
        <w:rPr>
          <w:rFonts w:ascii="Calibri" w:hAnsi="Calibri" w:cs="Calibri"/>
          <w:b/>
          <w:lang w:eastAsia="pl-PL"/>
        </w:rPr>
        <w:t>§ 11</w:t>
      </w:r>
    </w:p>
    <w:p w14:paraId="29B8E4AC" w14:textId="77777777" w:rsidR="006E5647" w:rsidRPr="006E5647" w:rsidRDefault="006E5647" w:rsidP="006E5647">
      <w:pPr>
        <w:widowControl/>
        <w:tabs>
          <w:tab w:val="left" w:pos="284"/>
          <w:tab w:val="left" w:pos="426"/>
        </w:tabs>
        <w:autoSpaceDE/>
        <w:autoSpaceDN/>
        <w:jc w:val="center"/>
        <w:rPr>
          <w:rFonts w:ascii="Calibri" w:hAnsi="Calibri" w:cs="Calibri"/>
          <w:b/>
          <w:lang w:eastAsia="pl-PL"/>
        </w:rPr>
      </w:pPr>
      <w:r w:rsidRPr="006E5647">
        <w:rPr>
          <w:rFonts w:ascii="Calibri" w:hAnsi="Calibri" w:cs="Calibri"/>
          <w:b/>
          <w:lang w:eastAsia="pl-PL"/>
        </w:rPr>
        <w:t>Kary umowne</w:t>
      </w:r>
    </w:p>
    <w:p w14:paraId="352971DA" w14:textId="77777777" w:rsidR="006E5647" w:rsidRPr="006E5647" w:rsidRDefault="006E5647" w:rsidP="006E5647">
      <w:pPr>
        <w:widowControl/>
        <w:numPr>
          <w:ilvl w:val="0"/>
          <w:numId w:val="84"/>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lastRenderedPageBreak/>
        <w:t>W przypadku niewykonania lub nienależytego wykonania umowy w całości lub w części, nie będącego wynikiem opóźnienia po stronie Zamawiającego, Wykonawca zapłaci Zamawiającemu karę umowną w wysokości 20% wartości umowy brutto.</w:t>
      </w:r>
    </w:p>
    <w:p w14:paraId="12018A18" w14:textId="77777777" w:rsidR="006E5647" w:rsidRPr="006E5647" w:rsidRDefault="006E5647" w:rsidP="006E5647">
      <w:pPr>
        <w:widowControl/>
        <w:numPr>
          <w:ilvl w:val="0"/>
          <w:numId w:val="84"/>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W przypadku odstąpienia od umowy w całości lub w części przez Zamawiającego z przyczyn leżących po stronie Wykonawcy, Wykonawca zapłaci Zamawiającemu karę umowną w wysokości 20% wartości umowy brutto.</w:t>
      </w:r>
    </w:p>
    <w:p w14:paraId="601B82A6" w14:textId="77777777" w:rsidR="006E5647" w:rsidRPr="006E5647" w:rsidRDefault="006E5647" w:rsidP="006E5647">
      <w:pPr>
        <w:widowControl/>
        <w:numPr>
          <w:ilvl w:val="0"/>
          <w:numId w:val="84"/>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W przypadku przekroczenia terminu określonego w § 3 ust. 1, Wykonawca zobowiązuje się zapłacić Zamawiającemu karę umowną w wysokości 1% wartości umowy brutto za każdy rozpoczętą dobę zwłoki w dni robocze, nie więcej jednak niż 20% wartości wynagrodzenia, o którym mowa w § 7 ust. 1. W razie zwłoki przekraczającego 5 dni, Zamawiającemu przysługuje prawo odstąpienia od umowy – prawo odstąpienia może zostać zrealizowane w terminie 30 dni od upływu 5 dnia zwłoki.</w:t>
      </w:r>
    </w:p>
    <w:p w14:paraId="1A700288" w14:textId="77777777" w:rsidR="006E5647" w:rsidRPr="006E5647" w:rsidRDefault="006E5647" w:rsidP="006E5647">
      <w:pPr>
        <w:widowControl/>
        <w:numPr>
          <w:ilvl w:val="0"/>
          <w:numId w:val="84"/>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W przypadku przekroczenia terminu określonego w § 4 ust. 5, Wykonawca zobowiązuje się zapłacić Zamawiającemu karę umowną w wysokości 100 zł za każdą rozpoczętą dobę zwłoki.</w:t>
      </w:r>
    </w:p>
    <w:p w14:paraId="561DE848" w14:textId="77777777" w:rsidR="006E5647" w:rsidRPr="006E5647" w:rsidRDefault="006E5647" w:rsidP="006E5647">
      <w:pPr>
        <w:widowControl/>
        <w:numPr>
          <w:ilvl w:val="0"/>
          <w:numId w:val="84"/>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W przypadku przekroczenia terminu określonego w § 4 ust. 7, Wykonawca zobowiązuje się zapłacić Zamawiającemu karę umowną w wysokości 100 zł za każdą rozpoczętą dobę zwłoki..</w:t>
      </w:r>
    </w:p>
    <w:p w14:paraId="5464F9EE" w14:textId="77777777" w:rsidR="006E5647" w:rsidRPr="006E5647" w:rsidRDefault="006E5647" w:rsidP="006E5647">
      <w:pPr>
        <w:widowControl/>
        <w:numPr>
          <w:ilvl w:val="0"/>
          <w:numId w:val="84"/>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W przypadku przekroczenia terminu określonego w § 10 ust. 3 (niewykonania naprawy i nieprzekazania sprzętu zastępczego w terminie 14 dni lub niewykonania naprawy w terminie 28 dni w sytuacji przekazania sprzętu zastępczego), Wykonawca zobowiązuje się zapłacić Zamawiającemu karę umowną w wysokości 100 zł za każdą rozpoczętą dobę zwłoki.</w:t>
      </w:r>
    </w:p>
    <w:p w14:paraId="40D50F41" w14:textId="77777777" w:rsidR="006E5647" w:rsidRPr="006E5647" w:rsidRDefault="006E5647" w:rsidP="006E5647">
      <w:pPr>
        <w:widowControl/>
        <w:numPr>
          <w:ilvl w:val="0"/>
          <w:numId w:val="84"/>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W przypadku przekroczenia terminu określonego w § 10 ust. 4, Wykonawca zobowiązuje się zapłacić Zamawiającemu karę umowną w wysokości 100 zł za każdą rozpoczętą dobę zwłoki, chyba że przyczyny przekroczenia terminu leżą po stronie Zamawiającego.</w:t>
      </w:r>
    </w:p>
    <w:p w14:paraId="48B70AC0" w14:textId="77777777" w:rsidR="006E5647" w:rsidRPr="006E5647" w:rsidRDefault="006E5647" w:rsidP="006E5647">
      <w:pPr>
        <w:widowControl/>
        <w:numPr>
          <w:ilvl w:val="0"/>
          <w:numId w:val="84"/>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Kary umowne przewidziane w niniejszym paragrafie będą naliczane niezależnie od siebie.</w:t>
      </w:r>
    </w:p>
    <w:p w14:paraId="3124554C" w14:textId="77777777" w:rsidR="006E5647" w:rsidRPr="006E5647" w:rsidRDefault="006E5647" w:rsidP="006E5647">
      <w:pPr>
        <w:widowControl/>
        <w:numPr>
          <w:ilvl w:val="0"/>
          <w:numId w:val="84"/>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 xml:space="preserve">Odstąpienie od umowy przez Zamawiającego z winy Wykonawcy, nie będzie powodować </w:t>
      </w:r>
      <w:r w:rsidRPr="006E5647">
        <w:rPr>
          <w:rFonts w:ascii="Calibri" w:hAnsi="Calibri" w:cs="Calibri"/>
          <w:spacing w:val="-10"/>
          <w:lang w:eastAsia="pl-PL"/>
        </w:rPr>
        <w:t>utraty prawa przez Zamawiającego do naliczenia kar umownych należnych na podstawie umowy.</w:t>
      </w:r>
    </w:p>
    <w:p w14:paraId="59E90D83" w14:textId="77777777" w:rsidR="006E5647" w:rsidRPr="006E5647" w:rsidRDefault="006E5647" w:rsidP="006E5647">
      <w:pPr>
        <w:widowControl/>
        <w:numPr>
          <w:ilvl w:val="0"/>
          <w:numId w:val="84"/>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Zapłata przez Wykonawcę kar umownych nie wyłącza prawa Zamawiającego do dochodzenia odszkodowania przewyższającego ustalone powyżej kary umowne na zasadach ogólnych.</w:t>
      </w:r>
    </w:p>
    <w:p w14:paraId="5CB850AD" w14:textId="77777777" w:rsidR="006E5647" w:rsidRPr="006E5647" w:rsidRDefault="006E5647" w:rsidP="006E5647">
      <w:pPr>
        <w:widowControl/>
        <w:numPr>
          <w:ilvl w:val="0"/>
          <w:numId w:val="84"/>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Wykonawca wyraża zgodę na potrącenie kar umownych z wynagrodzenia, o ile obowiązujące w dniu potrącenia przepisy nie stanowią inaczej.</w:t>
      </w:r>
    </w:p>
    <w:p w14:paraId="25FBE0E1" w14:textId="77777777" w:rsidR="006E5647" w:rsidRPr="006E5647" w:rsidRDefault="006E5647" w:rsidP="006E5647">
      <w:pPr>
        <w:widowControl/>
        <w:numPr>
          <w:ilvl w:val="0"/>
          <w:numId w:val="84"/>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spacing w:val="-12"/>
          <w:lang w:eastAsia="pl-PL"/>
        </w:rPr>
        <w:t>Uiszczenie kary umownej nie zwalnia Wykonawcy z realizacji obowiązków wynikających z umowy.</w:t>
      </w:r>
    </w:p>
    <w:p w14:paraId="4AEEDE05" w14:textId="77777777" w:rsidR="006E5647" w:rsidRPr="006E5647" w:rsidRDefault="006E5647" w:rsidP="006E5647">
      <w:pPr>
        <w:keepNext/>
        <w:widowControl/>
        <w:tabs>
          <w:tab w:val="left" w:pos="284"/>
          <w:tab w:val="left" w:pos="426"/>
        </w:tabs>
        <w:autoSpaceDE/>
        <w:autoSpaceDN/>
        <w:jc w:val="center"/>
        <w:outlineLvl w:val="2"/>
        <w:rPr>
          <w:rFonts w:ascii="Calibri" w:hAnsi="Calibri" w:cs="Calibri"/>
          <w:b/>
          <w:lang w:eastAsia="pl-PL"/>
        </w:rPr>
      </w:pPr>
      <w:r w:rsidRPr="006E5647">
        <w:rPr>
          <w:rFonts w:ascii="Calibri" w:hAnsi="Calibri" w:cs="Calibri"/>
          <w:b/>
          <w:lang w:eastAsia="pl-PL"/>
        </w:rPr>
        <w:t>§ 12</w:t>
      </w:r>
    </w:p>
    <w:p w14:paraId="48C84E31" w14:textId="77777777" w:rsidR="006E5647" w:rsidRPr="006E5647" w:rsidRDefault="006E5647" w:rsidP="006E5647">
      <w:pPr>
        <w:keepNext/>
        <w:widowControl/>
        <w:tabs>
          <w:tab w:val="left" w:pos="284"/>
          <w:tab w:val="left" w:pos="426"/>
        </w:tabs>
        <w:autoSpaceDE/>
        <w:autoSpaceDN/>
        <w:jc w:val="center"/>
        <w:outlineLvl w:val="2"/>
        <w:rPr>
          <w:rFonts w:ascii="Calibri" w:hAnsi="Calibri" w:cs="Calibri"/>
          <w:b/>
          <w:lang w:eastAsia="pl-PL"/>
        </w:rPr>
      </w:pPr>
      <w:r w:rsidRPr="006E5647">
        <w:rPr>
          <w:rFonts w:ascii="Calibri" w:hAnsi="Calibri" w:cs="Calibri"/>
          <w:b/>
          <w:lang w:eastAsia="pl-PL"/>
        </w:rPr>
        <w:t>Odstąpienie od Umowy</w:t>
      </w:r>
    </w:p>
    <w:p w14:paraId="476C889D" w14:textId="77777777" w:rsidR="006E5647" w:rsidRPr="006E5647" w:rsidRDefault="006E5647" w:rsidP="006E5647">
      <w:pPr>
        <w:widowControl/>
        <w:numPr>
          <w:ilvl w:val="0"/>
          <w:numId w:val="95"/>
        </w:numPr>
        <w:autoSpaceDE/>
        <w:autoSpaceDN/>
        <w:ind w:left="0" w:firstLine="0"/>
        <w:jc w:val="both"/>
        <w:rPr>
          <w:rFonts w:ascii="Calibri" w:eastAsia="Calibri" w:hAnsi="Calibri" w:cs="Calibri"/>
        </w:rPr>
      </w:pPr>
      <w:r w:rsidRPr="006E5647">
        <w:rPr>
          <w:rFonts w:ascii="Calibri" w:eastAsia="Calibri" w:hAnsi="Calibri" w:cs="Calibri"/>
        </w:rPr>
        <w:t>Zamawiający może odstąpić od części lub całości umowy ze skutkiem natychmiastowym bez konieczności dodatkowego wezwania (z wyjątkiem sytuacji opisanej w pkt 3) i bez konieczności wypłaty odszkodowania, gdy:</w:t>
      </w:r>
    </w:p>
    <w:p w14:paraId="29C1CE92" w14:textId="77777777" w:rsidR="006E5647" w:rsidRPr="006E5647" w:rsidRDefault="006E5647" w:rsidP="006E5647">
      <w:pPr>
        <w:widowControl/>
        <w:numPr>
          <w:ilvl w:val="0"/>
          <w:numId w:val="96"/>
        </w:numPr>
        <w:autoSpaceDE/>
        <w:autoSpaceDN/>
        <w:ind w:left="567" w:hanging="283"/>
        <w:jc w:val="both"/>
        <w:rPr>
          <w:rFonts w:ascii="Calibri" w:eastAsia="Calibri" w:hAnsi="Calibri" w:cs="Calibri"/>
        </w:rPr>
      </w:pPr>
      <w:r w:rsidRPr="006E5647">
        <w:rPr>
          <w:rFonts w:ascii="Calibri" w:eastAsia="Calibri" w:hAnsi="Calibri" w:cs="Calibri"/>
        </w:rPr>
        <w:t>Wykonawca zleca, bez zgody Zamawiającego wykonanie umowy lub jej części osobie trzeciej, o ile nie wskazał tego faktu w ofercie;</w:t>
      </w:r>
    </w:p>
    <w:p w14:paraId="0B1E8139" w14:textId="77777777" w:rsidR="006E5647" w:rsidRPr="006E5647" w:rsidRDefault="006E5647" w:rsidP="006E5647">
      <w:pPr>
        <w:widowControl/>
        <w:numPr>
          <w:ilvl w:val="0"/>
          <w:numId w:val="96"/>
        </w:numPr>
        <w:autoSpaceDE/>
        <w:autoSpaceDN/>
        <w:ind w:left="567" w:hanging="283"/>
        <w:jc w:val="both"/>
        <w:rPr>
          <w:rFonts w:ascii="Calibri" w:eastAsia="Calibri" w:hAnsi="Calibri" w:cs="Calibri"/>
          <w:b/>
          <w:bCs/>
        </w:rPr>
      </w:pPr>
      <w:r w:rsidRPr="006E5647">
        <w:rPr>
          <w:rFonts w:ascii="Calibri" w:eastAsia="Calibri" w:hAnsi="Calibri" w:cs="Calibri"/>
          <w:b/>
          <w:bCs/>
        </w:rPr>
        <w:t xml:space="preserve">zwłoki w dostawie przekraczającej 5 dni w stosunku do terminu określonego w § 3 ust. 1 lub § 3 ust. 4 w przypadku skorzystania z prawa opcji. </w:t>
      </w:r>
    </w:p>
    <w:p w14:paraId="2C501471" w14:textId="77777777" w:rsidR="006E5647" w:rsidRPr="006E5647" w:rsidRDefault="006E5647" w:rsidP="006E5647">
      <w:pPr>
        <w:widowControl/>
        <w:numPr>
          <w:ilvl w:val="0"/>
          <w:numId w:val="96"/>
        </w:numPr>
        <w:autoSpaceDE/>
        <w:autoSpaceDN/>
        <w:ind w:left="567" w:hanging="283"/>
        <w:jc w:val="both"/>
        <w:rPr>
          <w:rFonts w:ascii="Calibri" w:eastAsia="Calibri" w:hAnsi="Calibri" w:cs="Calibri"/>
        </w:rPr>
      </w:pPr>
      <w:r w:rsidRPr="006E5647">
        <w:rPr>
          <w:rFonts w:ascii="Calibri" w:eastAsia="Calibri" w:hAnsi="Calibri" w:cs="Calibri"/>
        </w:rPr>
        <w:t>Wykonawca nienależycie wykonuje umowę, w szczególności nie stosuje się do uwag Zamawiającego lub narusza postanowienia umowy i po upływie 3 dnia roboczego od wezwania przez Zamawiającego do zaniechania przez Wykonawcę naruszeń zapisów umowy i usunięcia ewentualnych skutków naruszeń, Wykonawca nie zastosuje się do wezwania;</w:t>
      </w:r>
    </w:p>
    <w:p w14:paraId="172CF763" w14:textId="77777777" w:rsidR="006E5647" w:rsidRPr="006E5647" w:rsidRDefault="006E5647" w:rsidP="006E5647">
      <w:pPr>
        <w:widowControl/>
        <w:numPr>
          <w:ilvl w:val="0"/>
          <w:numId w:val="96"/>
        </w:numPr>
        <w:autoSpaceDE/>
        <w:autoSpaceDN/>
        <w:ind w:left="567" w:hanging="283"/>
        <w:jc w:val="both"/>
        <w:rPr>
          <w:rFonts w:ascii="Calibri" w:eastAsia="Calibri" w:hAnsi="Calibri" w:cs="Calibri"/>
          <w:spacing w:val="-12"/>
        </w:rPr>
      </w:pPr>
      <w:r w:rsidRPr="006E5647">
        <w:rPr>
          <w:rFonts w:ascii="Calibri" w:eastAsia="Calibri" w:hAnsi="Calibri" w:cs="Calibri"/>
          <w:spacing w:val="-12"/>
        </w:rPr>
        <w:t>20% dostarczonego przedmiotu zamówienia nie spełnia wymogów, co zostało wskazane w protokole odbioru końcowego.</w:t>
      </w:r>
    </w:p>
    <w:p w14:paraId="331B5D9E" w14:textId="77777777" w:rsidR="006E5647" w:rsidRPr="006E5647" w:rsidRDefault="006E5647" w:rsidP="006E5647">
      <w:pPr>
        <w:widowControl/>
        <w:numPr>
          <w:ilvl w:val="0"/>
          <w:numId w:val="95"/>
        </w:numPr>
        <w:autoSpaceDE/>
        <w:autoSpaceDN/>
        <w:ind w:left="0" w:firstLine="0"/>
        <w:jc w:val="both"/>
        <w:rPr>
          <w:rFonts w:ascii="Calibri" w:eastAsia="Calibri" w:hAnsi="Calibri" w:cs="Calibri"/>
        </w:rPr>
      </w:pPr>
      <w:r w:rsidRPr="006E5647">
        <w:rPr>
          <w:rFonts w:ascii="Calibri" w:eastAsia="Calibri" w:hAnsi="Calibri" w:cs="Calibri"/>
        </w:rPr>
        <w:t>Zamawiający będzie mógł odstąpić od umowy w razie zaistnienia istotnej zmiany okoliczności powodującej, że wykonanie umowy nie leży w interesie publicznym, czego nie można było przewidzieć w chwili zawarcia umowy. W tym przypadku Wykonawca może żądać wyłącznie wynagrodzenia należnego z tytułu wykonania części umowy.</w:t>
      </w:r>
    </w:p>
    <w:p w14:paraId="3BE34945" w14:textId="77777777" w:rsidR="006E5647" w:rsidRPr="006E5647" w:rsidRDefault="006E5647" w:rsidP="006E5647">
      <w:pPr>
        <w:widowControl/>
        <w:numPr>
          <w:ilvl w:val="0"/>
          <w:numId w:val="95"/>
        </w:numPr>
        <w:autoSpaceDE/>
        <w:autoSpaceDN/>
        <w:ind w:left="0" w:firstLine="0"/>
        <w:jc w:val="both"/>
        <w:rPr>
          <w:rFonts w:ascii="Calibri" w:eastAsia="Calibri" w:hAnsi="Calibri" w:cs="Calibri"/>
          <w:color w:val="000000"/>
        </w:rPr>
      </w:pPr>
      <w:r w:rsidRPr="006E5647">
        <w:rPr>
          <w:rFonts w:ascii="Calibri" w:eastAsia="Calibri" w:hAnsi="Calibri" w:cs="Calibri"/>
          <w:color w:val="000000"/>
        </w:rPr>
        <w:t xml:space="preserve">Prawo odstąpienia Zamawiający może wykonać w terminie 30 dni od powzięcia wiadomości o okolicznościach, o których mowa w ust. 1 lub 2.   </w:t>
      </w:r>
    </w:p>
    <w:p w14:paraId="197EB1DD" w14:textId="77777777" w:rsidR="006E5647" w:rsidRPr="006E5647" w:rsidRDefault="006E5647" w:rsidP="006E5647">
      <w:pPr>
        <w:widowControl/>
        <w:numPr>
          <w:ilvl w:val="0"/>
          <w:numId w:val="95"/>
        </w:numPr>
        <w:autoSpaceDE/>
        <w:autoSpaceDN/>
        <w:ind w:left="0" w:firstLine="0"/>
        <w:jc w:val="both"/>
        <w:rPr>
          <w:rFonts w:ascii="Calibri" w:eastAsia="Calibri" w:hAnsi="Calibri" w:cs="Calibri"/>
          <w:spacing w:val="-12"/>
        </w:rPr>
      </w:pPr>
      <w:r w:rsidRPr="006E5647">
        <w:rPr>
          <w:rFonts w:ascii="Calibri" w:eastAsia="Calibri" w:hAnsi="Calibri" w:cs="Calibri"/>
          <w:spacing w:val="-12"/>
        </w:rPr>
        <w:lastRenderedPageBreak/>
        <w:t>Odstąpienie od umowy następuje w formie pisemnej pod rygorem nieważności i wymaga uzasadnienia.</w:t>
      </w:r>
    </w:p>
    <w:p w14:paraId="2C7A1DF0" w14:textId="77777777" w:rsidR="006E5647" w:rsidRPr="006E5647" w:rsidRDefault="006E5647" w:rsidP="006E5647">
      <w:pPr>
        <w:widowControl/>
        <w:numPr>
          <w:ilvl w:val="0"/>
          <w:numId w:val="95"/>
        </w:numPr>
        <w:autoSpaceDE/>
        <w:autoSpaceDN/>
        <w:ind w:left="0" w:firstLine="0"/>
        <w:jc w:val="both"/>
        <w:rPr>
          <w:rFonts w:ascii="Calibri" w:eastAsia="Calibri" w:hAnsi="Calibri" w:cs="Calibri"/>
        </w:rPr>
      </w:pPr>
      <w:r w:rsidRPr="006E5647">
        <w:rPr>
          <w:rFonts w:ascii="Calibri" w:eastAsia="Calibri" w:hAnsi="Calibri" w:cs="Calibri"/>
        </w:rPr>
        <w:t>W przypadku odstąpienia od umowy przez Zamawiającego w sytuacjach, o których mowa w ust. 2 niniejszego paragrafu:</w:t>
      </w:r>
    </w:p>
    <w:p w14:paraId="63DB51EF" w14:textId="77777777" w:rsidR="006E5647" w:rsidRPr="006E5647" w:rsidRDefault="006E5647" w:rsidP="006E5647">
      <w:pPr>
        <w:widowControl/>
        <w:numPr>
          <w:ilvl w:val="0"/>
          <w:numId w:val="97"/>
        </w:numPr>
        <w:autoSpaceDE/>
        <w:autoSpaceDN/>
        <w:ind w:left="0" w:firstLine="0"/>
        <w:jc w:val="both"/>
        <w:rPr>
          <w:rFonts w:ascii="Calibri" w:eastAsia="Calibri" w:hAnsi="Calibri" w:cs="Calibri"/>
        </w:rPr>
      </w:pPr>
      <w:r w:rsidRPr="006E5647">
        <w:rPr>
          <w:rFonts w:ascii="Calibri" w:eastAsia="Calibri" w:hAnsi="Calibri" w:cs="Calibri"/>
        </w:rPr>
        <w:t>Strony zobowiązują się w terminie 3 dni od dnia odstąpienia do sporządzenia protokołu, który będzie stwierdzał stan realizacji umowy do dnia odstąpienia od umowy;</w:t>
      </w:r>
    </w:p>
    <w:p w14:paraId="6FE31E2E" w14:textId="77777777" w:rsidR="006E5647" w:rsidRPr="006E5647" w:rsidRDefault="006E5647" w:rsidP="006E5647">
      <w:pPr>
        <w:widowControl/>
        <w:numPr>
          <w:ilvl w:val="0"/>
          <w:numId w:val="97"/>
        </w:numPr>
        <w:autoSpaceDE/>
        <w:autoSpaceDN/>
        <w:ind w:left="0" w:firstLine="0"/>
        <w:jc w:val="both"/>
        <w:rPr>
          <w:rFonts w:ascii="Calibri" w:eastAsia="Calibri" w:hAnsi="Calibri" w:cs="Calibri"/>
        </w:rPr>
      </w:pPr>
      <w:r w:rsidRPr="006E5647">
        <w:rPr>
          <w:rFonts w:ascii="Calibri" w:eastAsia="Calibri" w:hAnsi="Calibri" w:cs="Calibri"/>
        </w:rPr>
        <w:t>wysokość wynagrodzenia należna Wykonawcy zostanie ustalona proporcjonalnie na podstawie stwierdzonego protokołem zakresu wykonanego przedmiotu zamówienia zaakceptowanego przez Zamawiającego bez zastrzeżeń do dnia odstąpienia od umowy, o ile wykonany zakres umowy będzie miał dla Zamawiającego znaczenie;</w:t>
      </w:r>
    </w:p>
    <w:p w14:paraId="7709BB2D" w14:textId="77777777" w:rsidR="006E5647" w:rsidRPr="006E5647" w:rsidRDefault="006E5647" w:rsidP="006E5647">
      <w:pPr>
        <w:widowControl/>
        <w:numPr>
          <w:ilvl w:val="0"/>
          <w:numId w:val="97"/>
        </w:numPr>
        <w:autoSpaceDE/>
        <w:autoSpaceDN/>
        <w:ind w:left="0" w:firstLine="0"/>
        <w:jc w:val="both"/>
        <w:rPr>
          <w:rFonts w:ascii="Calibri" w:eastAsia="Calibri" w:hAnsi="Calibri" w:cs="Calibri"/>
        </w:rPr>
      </w:pPr>
      <w:r w:rsidRPr="006E5647">
        <w:rPr>
          <w:rFonts w:ascii="Calibri" w:eastAsia="Calibri" w:hAnsi="Calibri" w:cs="Calibri"/>
        </w:rPr>
        <w:t>Strony dokonują rozliczenia prawidłowo wykonanych prac do dnia odstąpienia od umowy w oparciu o odpowiednie stosowanie procedur odbioru, podstaw wystawiania faktur, terminów płatności.</w:t>
      </w:r>
    </w:p>
    <w:p w14:paraId="4B5E9FEA" w14:textId="77777777" w:rsidR="006E5647" w:rsidRPr="006E5647" w:rsidRDefault="006E5647" w:rsidP="006E5647">
      <w:pPr>
        <w:widowControl/>
        <w:tabs>
          <w:tab w:val="left" w:pos="284"/>
          <w:tab w:val="left" w:pos="426"/>
        </w:tabs>
        <w:autoSpaceDE/>
        <w:autoSpaceDN/>
        <w:jc w:val="center"/>
        <w:rPr>
          <w:rFonts w:ascii="Calibri" w:hAnsi="Calibri" w:cs="Calibri"/>
          <w:b/>
          <w:lang w:eastAsia="pl-PL"/>
        </w:rPr>
      </w:pPr>
      <w:r w:rsidRPr="006E5647">
        <w:rPr>
          <w:rFonts w:ascii="Calibri" w:hAnsi="Calibri" w:cs="Calibri"/>
          <w:b/>
          <w:lang w:eastAsia="pl-PL"/>
        </w:rPr>
        <w:t>§ 13</w:t>
      </w:r>
    </w:p>
    <w:p w14:paraId="0829A383" w14:textId="77777777" w:rsidR="006E5647" w:rsidRPr="006E5647" w:rsidRDefault="006E5647" w:rsidP="006E5647">
      <w:pPr>
        <w:widowControl/>
        <w:tabs>
          <w:tab w:val="left" w:pos="284"/>
          <w:tab w:val="left" w:pos="426"/>
        </w:tabs>
        <w:autoSpaceDE/>
        <w:autoSpaceDN/>
        <w:jc w:val="center"/>
        <w:rPr>
          <w:rFonts w:ascii="Calibri" w:hAnsi="Calibri" w:cs="Calibri"/>
          <w:b/>
          <w:lang w:eastAsia="pl-PL"/>
        </w:rPr>
      </w:pPr>
      <w:r w:rsidRPr="006E5647">
        <w:rPr>
          <w:rFonts w:ascii="Calibri" w:hAnsi="Calibri" w:cs="Calibri"/>
          <w:b/>
          <w:lang w:eastAsia="pl-PL"/>
        </w:rPr>
        <w:t>Zmiany umowy</w:t>
      </w:r>
    </w:p>
    <w:p w14:paraId="4072815A" w14:textId="77777777" w:rsidR="006E5647" w:rsidRPr="006E5647" w:rsidRDefault="006E5647" w:rsidP="006E5647">
      <w:pPr>
        <w:widowControl/>
        <w:numPr>
          <w:ilvl w:val="0"/>
          <w:numId w:val="85"/>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 xml:space="preserve">Na podstawie art. </w:t>
      </w:r>
      <w:r w:rsidRPr="006E5647">
        <w:rPr>
          <w:rFonts w:ascii="Calibri" w:eastAsia="Arial Unicode MS" w:hAnsi="Calibri" w:cs="Calibri"/>
          <w:kern w:val="2"/>
          <w:lang w:eastAsia="pl-PL"/>
        </w:rPr>
        <w:t xml:space="preserve">455 ust. 1 </w:t>
      </w:r>
      <w:r w:rsidRPr="006E5647">
        <w:rPr>
          <w:rFonts w:ascii="Calibri" w:hAnsi="Calibri" w:cs="Calibri"/>
          <w:lang w:eastAsia="pl-PL"/>
        </w:rPr>
        <w:t xml:space="preserve">ustawy - Prawo zamówień publicznych Zamawiający przewiduje możliwość dokonania następujących zmian niniejszej umowy: </w:t>
      </w:r>
    </w:p>
    <w:p w14:paraId="03D92C58" w14:textId="77777777" w:rsidR="006E5647" w:rsidRPr="006E5647" w:rsidRDefault="006E5647" w:rsidP="006E5647">
      <w:pPr>
        <w:widowControl/>
        <w:numPr>
          <w:ilvl w:val="0"/>
          <w:numId w:val="86"/>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 xml:space="preserve">W przypadku, gdy produkt stanowiący przedmiot oferty został wycofany z rynku, lub zaprzestano jego produkcji, co wynika z przedstawionego przez Wykonawcę oświadczenia podpisanego przez producenta lub dystrybutora, a zaproponowany przez Wykonawcę w jego miejsce produkt posiada nie gorsze cechy, parametry i funkcjonalności niż produkt będący przedmiotem oferty, w zakresie parametrów cech, funkcjonalności wymaganych w </w:t>
      </w:r>
      <w:r w:rsidRPr="006E5647">
        <w:rPr>
          <w:rFonts w:ascii="Calibri" w:eastAsia="Calibri" w:hAnsi="Calibri" w:cs="Calibri"/>
        </w:rPr>
        <w:t>opisie przedmiotu zamówienia</w:t>
      </w:r>
      <w:r w:rsidRPr="006E5647">
        <w:rPr>
          <w:rFonts w:ascii="Calibri" w:hAnsi="Calibri" w:cs="Calibri"/>
          <w:lang w:eastAsia="pl-PL"/>
        </w:rPr>
        <w:t xml:space="preserve">, oraz w zakresie pozostałych parametrów zmiana jest korzystna dla Zamawiającego. Warunki dostaw, świadczenia usług w tym gwarancyjnych pozostają bez zmian z zastrzeżeniem postanowień niniejszego paragrafu. Wynagrodzenie Wykonawcy nie może zostać zwiększone. </w:t>
      </w:r>
    </w:p>
    <w:p w14:paraId="3D86ECDB" w14:textId="77777777" w:rsidR="006E5647" w:rsidRPr="006E5647" w:rsidRDefault="006E5647" w:rsidP="006E5647">
      <w:pPr>
        <w:widowControl/>
        <w:numPr>
          <w:ilvl w:val="0"/>
          <w:numId w:val="85"/>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 xml:space="preserve">Zmiany umowy, o których mowa powyżej mogą być wprowadzone w następującym trybie: </w:t>
      </w:r>
    </w:p>
    <w:p w14:paraId="7C3972EF" w14:textId="77777777" w:rsidR="006E5647" w:rsidRPr="006E5647" w:rsidRDefault="006E5647" w:rsidP="006E5647">
      <w:pPr>
        <w:widowControl/>
        <w:numPr>
          <w:ilvl w:val="0"/>
          <w:numId w:val="87"/>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W przypadku wystąpienia okoliczności, o których mowa w ust. 1, Wykonawca zwróci się do Zamawiającego z wnioskiem o dokonanie zmiany umowy, zawierającym stosowne uzasadnienie. Wniosek winien być złożony w formie pisemnej, niezwłocznie;</w:t>
      </w:r>
    </w:p>
    <w:p w14:paraId="42FB31CF" w14:textId="77777777" w:rsidR="006E5647" w:rsidRPr="006E5647" w:rsidRDefault="006E5647" w:rsidP="006E5647">
      <w:pPr>
        <w:widowControl/>
        <w:numPr>
          <w:ilvl w:val="0"/>
          <w:numId w:val="87"/>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Zamawiający po zapoznaniu się z uzasadnieniem i przy uwzględnieniu okoliczności sprawy dokona oceny zasadności zmiany umowy;</w:t>
      </w:r>
    </w:p>
    <w:p w14:paraId="39B2BD1F" w14:textId="77777777" w:rsidR="006E5647" w:rsidRPr="006E5647" w:rsidRDefault="006E5647" w:rsidP="006E5647">
      <w:pPr>
        <w:widowControl/>
        <w:numPr>
          <w:ilvl w:val="0"/>
          <w:numId w:val="87"/>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 xml:space="preserve">Wszelkie zmiany umowy wymagają formy pisemnej i mogą być wprowadzone po przeprowadzeniu stosownych negocjacji. </w:t>
      </w:r>
    </w:p>
    <w:p w14:paraId="190E2FD2" w14:textId="77777777" w:rsidR="006E5647" w:rsidRPr="006E5647" w:rsidRDefault="006E5647" w:rsidP="006E5647">
      <w:pPr>
        <w:widowControl/>
        <w:numPr>
          <w:ilvl w:val="0"/>
          <w:numId w:val="85"/>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 xml:space="preserve">Z wnioskiem o dokonanie zmiany przewidzianej w ust. 2 pkt 1 może wystąpić również Zamawiający. Postanowienia ust. 2 pkt 3) stosuje się odpowiednio. </w:t>
      </w:r>
      <w:r w:rsidRPr="006E5647">
        <w:rPr>
          <w:rFonts w:ascii="Calibri" w:hAnsi="Calibri" w:cs="Calibri"/>
          <w:lang w:eastAsia="pl-PL"/>
        </w:rPr>
        <w:tab/>
      </w:r>
    </w:p>
    <w:p w14:paraId="504D51CC" w14:textId="77777777" w:rsidR="006E5647" w:rsidRPr="006E5647" w:rsidRDefault="006E5647" w:rsidP="006E5647">
      <w:pPr>
        <w:widowControl/>
        <w:tabs>
          <w:tab w:val="left" w:pos="284"/>
          <w:tab w:val="left" w:pos="426"/>
        </w:tabs>
        <w:adjustRightInd w:val="0"/>
        <w:jc w:val="center"/>
        <w:rPr>
          <w:rFonts w:ascii="Calibri" w:hAnsi="Calibri" w:cs="Calibri"/>
          <w:lang w:eastAsia="pl-PL"/>
        </w:rPr>
      </w:pPr>
      <w:r w:rsidRPr="006E5647">
        <w:rPr>
          <w:rFonts w:ascii="Calibri" w:hAnsi="Calibri" w:cs="Calibri"/>
          <w:b/>
          <w:lang w:eastAsia="pl-PL"/>
        </w:rPr>
        <w:t>§ 14</w:t>
      </w:r>
    </w:p>
    <w:p w14:paraId="4147D607" w14:textId="77777777" w:rsidR="006E5647" w:rsidRPr="006E5647" w:rsidRDefault="006E5647" w:rsidP="006E5647">
      <w:pPr>
        <w:widowControl/>
        <w:tabs>
          <w:tab w:val="left" w:pos="284"/>
          <w:tab w:val="left" w:pos="426"/>
        </w:tabs>
        <w:autoSpaceDE/>
        <w:autoSpaceDN/>
        <w:jc w:val="center"/>
        <w:rPr>
          <w:rFonts w:ascii="Calibri" w:hAnsi="Calibri" w:cs="Calibri"/>
          <w:b/>
          <w:lang w:eastAsia="pl-PL"/>
        </w:rPr>
      </w:pPr>
      <w:r w:rsidRPr="006E5647">
        <w:rPr>
          <w:rFonts w:ascii="Calibri" w:hAnsi="Calibri" w:cs="Calibri"/>
          <w:b/>
          <w:lang w:eastAsia="pl-PL"/>
        </w:rPr>
        <w:t>Postanowienia końcowe</w:t>
      </w:r>
    </w:p>
    <w:p w14:paraId="7BEA98FD" w14:textId="77777777" w:rsidR="006E5647" w:rsidRPr="006E5647" w:rsidRDefault="006E5647" w:rsidP="006E5647">
      <w:pPr>
        <w:widowControl/>
        <w:numPr>
          <w:ilvl w:val="0"/>
          <w:numId w:val="88"/>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W zakresie nieuregulowanym umową mają zastosowanie przepisy ustawy z dnia 23 kwietnia 1964 r. Kodeks cywilny (Dz. U. z 2020 r. poz. 1740) oraz ustawy z dnia 11września 2019 r. Prawo zamówień publicznych (tj. Dz. U. z 2019 r., poz. 2019 ).</w:t>
      </w:r>
    </w:p>
    <w:p w14:paraId="71FC28EE" w14:textId="77777777" w:rsidR="006E5647" w:rsidRPr="006E5647" w:rsidRDefault="006E5647" w:rsidP="006E5647">
      <w:pPr>
        <w:widowControl/>
        <w:numPr>
          <w:ilvl w:val="0"/>
          <w:numId w:val="88"/>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Spory wynikłe w związku z realizacją niniejszej umowy będą rozstrzygane przez sąd właściwy dla siedziby Zamawiającego.</w:t>
      </w:r>
    </w:p>
    <w:p w14:paraId="71BB1896" w14:textId="77777777" w:rsidR="006E5647" w:rsidRPr="006E5647" w:rsidRDefault="006E5647" w:rsidP="006E5647">
      <w:pPr>
        <w:widowControl/>
        <w:numPr>
          <w:ilvl w:val="0"/>
          <w:numId w:val="88"/>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Umowę sporządzono w 2 jednobrzmiących egzemplarzach, po 1 egzemplarzu dla  Zamawiającego i Wykonawcy.</w:t>
      </w:r>
    </w:p>
    <w:p w14:paraId="31AB2283" w14:textId="77777777" w:rsidR="006E5647" w:rsidRPr="006E5647" w:rsidRDefault="006E5647" w:rsidP="006E5647">
      <w:pPr>
        <w:widowControl/>
        <w:numPr>
          <w:ilvl w:val="0"/>
          <w:numId w:val="88"/>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 xml:space="preserve">Integralną cześć umowy stanowią: </w:t>
      </w:r>
    </w:p>
    <w:p w14:paraId="0D57C459" w14:textId="77777777" w:rsidR="006E5647" w:rsidRPr="006E5647" w:rsidRDefault="006E5647" w:rsidP="006E5647">
      <w:pPr>
        <w:widowControl/>
        <w:numPr>
          <w:ilvl w:val="0"/>
          <w:numId w:val="89"/>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 xml:space="preserve">Załącznik nr 1 – opis przedmiotu zamówienia, </w:t>
      </w:r>
    </w:p>
    <w:p w14:paraId="7B144C1E" w14:textId="77777777" w:rsidR="006E5647" w:rsidRPr="006E5647" w:rsidRDefault="006E5647" w:rsidP="006E5647">
      <w:pPr>
        <w:widowControl/>
        <w:numPr>
          <w:ilvl w:val="0"/>
          <w:numId w:val="89"/>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 xml:space="preserve">Załącznik nr 2 - Załącznik nr 2 – oferta Wykonawcy, </w:t>
      </w:r>
    </w:p>
    <w:p w14:paraId="54B9072B" w14:textId="77777777" w:rsidR="006E5647" w:rsidRPr="006E5647" w:rsidRDefault="006E5647" w:rsidP="006E5647">
      <w:pPr>
        <w:widowControl/>
        <w:numPr>
          <w:ilvl w:val="0"/>
          <w:numId w:val="89"/>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 xml:space="preserve">Załącznik nr 3 – odpis z </w:t>
      </w:r>
      <w:proofErr w:type="spellStart"/>
      <w:r w:rsidRPr="006E5647">
        <w:rPr>
          <w:rFonts w:ascii="Calibri" w:hAnsi="Calibri" w:cs="Calibri"/>
          <w:lang w:eastAsia="pl-PL"/>
        </w:rPr>
        <w:t>CEiDG</w:t>
      </w:r>
      <w:proofErr w:type="spellEnd"/>
      <w:r w:rsidRPr="006E5647">
        <w:rPr>
          <w:rFonts w:ascii="Calibri" w:hAnsi="Calibri" w:cs="Calibri"/>
          <w:lang w:eastAsia="pl-PL"/>
        </w:rPr>
        <w:t xml:space="preserve">/KRS z dnia ………… r. </w:t>
      </w:r>
    </w:p>
    <w:p w14:paraId="5954E897" w14:textId="77777777" w:rsidR="006E5647" w:rsidRPr="006E5647" w:rsidRDefault="006E5647" w:rsidP="006E5647">
      <w:pPr>
        <w:widowControl/>
        <w:numPr>
          <w:ilvl w:val="0"/>
          <w:numId w:val="89"/>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Załącznik nr 4 – Wzór Protokołu Odbioru Ilościowego.</w:t>
      </w:r>
    </w:p>
    <w:p w14:paraId="296BDF3E" w14:textId="77777777" w:rsidR="006E5647" w:rsidRPr="006E5647" w:rsidRDefault="006E5647" w:rsidP="006E5647">
      <w:pPr>
        <w:widowControl/>
        <w:numPr>
          <w:ilvl w:val="0"/>
          <w:numId w:val="89"/>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Załącznik nr 5 – Wzór Protokołu Odbioru Końcowego.</w:t>
      </w:r>
    </w:p>
    <w:p w14:paraId="2A602710" w14:textId="77777777" w:rsidR="006E5647" w:rsidRPr="006E5647" w:rsidRDefault="006E5647" w:rsidP="006E5647">
      <w:pPr>
        <w:widowControl/>
        <w:tabs>
          <w:tab w:val="left" w:pos="284"/>
          <w:tab w:val="left" w:pos="426"/>
        </w:tabs>
        <w:adjustRightInd w:val="0"/>
        <w:jc w:val="both"/>
        <w:rPr>
          <w:rFonts w:ascii="Calibri" w:eastAsia="Arial Unicode MS" w:hAnsi="Calibri" w:cs="Calibri"/>
          <w:b/>
          <w:kern w:val="2"/>
          <w:lang w:eastAsia="pl-PL"/>
        </w:rPr>
      </w:pPr>
    </w:p>
    <w:p w14:paraId="45C76CF9" w14:textId="77777777" w:rsidR="006E5647" w:rsidRPr="006E5647" w:rsidRDefault="006E5647" w:rsidP="006E5647">
      <w:pPr>
        <w:widowControl/>
        <w:tabs>
          <w:tab w:val="left" w:pos="284"/>
          <w:tab w:val="left" w:pos="426"/>
        </w:tabs>
        <w:adjustRightInd w:val="0"/>
        <w:jc w:val="center"/>
        <w:rPr>
          <w:rFonts w:ascii="Calibri" w:eastAsia="Arial Unicode MS" w:hAnsi="Calibri" w:cs="Calibri"/>
          <w:b/>
          <w:kern w:val="2"/>
          <w:lang w:eastAsia="pl-PL"/>
        </w:rPr>
      </w:pPr>
      <w:r w:rsidRPr="006E5647">
        <w:rPr>
          <w:rFonts w:ascii="Calibri" w:eastAsia="Arial Unicode MS" w:hAnsi="Calibri" w:cs="Calibri"/>
          <w:b/>
          <w:kern w:val="2"/>
          <w:lang w:eastAsia="pl-PL"/>
        </w:rPr>
        <w:t>...................................................</w:t>
      </w:r>
      <w:r w:rsidRPr="006E5647">
        <w:rPr>
          <w:rFonts w:ascii="Calibri" w:eastAsia="Arial Unicode MS" w:hAnsi="Calibri" w:cs="Calibri"/>
          <w:b/>
          <w:kern w:val="2"/>
          <w:lang w:eastAsia="pl-PL"/>
        </w:rPr>
        <w:tab/>
      </w:r>
      <w:r w:rsidRPr="006E5647">
        <w:rPr>
          <w:rFonts w:ascii="Calibri" w:eastAsia="Arial Unicode MS" w:hAnsi="Calibri" w:cs="Calibri"/>
          <w:b/>
          <w:kern w:val="2"/>
          <w:lang w:eastAsia="pl-PL"/>
        </w:rPr>
        <w:tab/>
      </w:r>
      <w:r w:rsidRPr="006E5647">
        <w:rPr>
          <w:rFonts w:ascii="Calibri" w:eastAsia="Arial Unicode MS" w:hAnsi="Calibri" w:cs="Calibri"/>
          <w:b/>
          <w:kern w:val="2"/>
          <w:lang w:eastAsia="pl-PL"/>
        </w:rPr>
        <w:tab/>
        <w:t xml:space="preserve"> .......................................................</w:t>
      </w:r>
    </w:p>
    <w:p w14:paraId="0EAC7656" w14:textId="77777777" w:rsidR="006E5647" w:rsidRPr="006E5647" w:rsidRDefault="006E5647" w:rsidP="006E5647">
      <w:pPr>
        <w:widowControl/>
        <w:tabs>
          <w:tab w:val="left" w:pos="284"/>
          <w:tab w:val="left" w:pos="426"/>
        </w:tabs>
        <w:autoSpaceDE/>
        <w:autoSpaceDN/>
        <w:rPr>
          <w:rFonts w:ascii="Calibri" w:hAnsi="Calibri" w:cs="Calibri"/>
          <w:b/>
          <w:lang w:eastAsia="pl-PL"/>
        </w:rPr>
      </w:pPr>
      <w:r w:rsidRPr="006E5647">
        <w:rPr>
          <w:rFonts w:ascii="Calibri" w:hAnsi="Calibri" w:cs="Calibri"/>
          <w:b/>
          <w:lang w:eastAsia="pl-PL"/>
        </w:rPr>
        <w:t xml:space="preserve">       Zamawiający </w:t>
      </w:r>
      <w:r w:rsidRPr="006E5647">
        <w:rPr>
          <w:rFonts w:ascii="Calibri" w:hAnsi="Calibri" w:cs="Calibri"/>
          <w:b/>
          <w:lang w:eastAsia="pl-PL"/>
        </w:rPr>
        <w:tab/>
      </w:r>
      <w:r w:rsidRPr="006E5647">
        <w:rPr>
          <w:rFonts w:ascii="Calibri" w:hAnsi="Calibri" w:cs="Calibri"/>
          <w:b/>
          <w:lang w:eastAsia="pl-PL"/>
        </w:rPr>
        <w:tab/>
      </w:r>
      <w:r w:rsidRPr="006E5647">
        <w:rPr>
          <w:rFonts w:ascii="Calibri" w:hAnsi="Calibri" w:cs="Calibri"/>
          <w:b/>
          <w:lang w:eastAsia="pl-PL"/>
        </w:rPr>
        <w:tab/>
      </w:r>
      <w:r w:rsidRPr="006E5647">
        <w:rPr>
          <w:rFonts w:ascii="Calibri" w:hAnsi="Calibri" w:cs="Calibri"/>
          <w:b/>
          <w:lang w:eastAsia="pl-PL"/>
        </w:rPr>
        <w:tab/>
      </w:r>
      <w:r w:rsidRPr="006E5647">
        <w:rPr>
          <w:rFonts w:ascii="Calibri" w:hAnsi="Calibri" w:cs="Calibri"/>
          <w:b/>
          <w:lang w:eastAsia="pl-PL"/>
        </w:rPr>
        <w:tab/>
        <w:t xml:space="preserve">             Wykonawca</w:t>
      </w:r>
    </w:p>
    <w:p w14:paraId="0944679C" w14:textId="77777777" w:rsidR="006E5647" w:rsidRPr="006E5647" w:rsidRDefault="006E5647" w:rsidP="006E5647">
      <w:pPr>
        <w:widowControl/>
        <w:tabs>
          <w:tab w:val="left" w:pos="284"/>
          <w:tab w:val="left" w:pos="426"/>
        </w:tabs>
        <w:autoSpaceDE/>
        <w:autoSpaceDN/>
        <w:jc w:val="right"/>
        <w:rPr>
          <w:rFonts w:ascii="Calibri" w:hAnsi="Calibri" w:cs="Calibri"/>
          <w:b/>
          <w:lang w:eastAsia="pl-PL"/>
        </w:rPr>
      </w:pPr>
    </w:p>
    <w:p w14:paraId="20477F26" w14:textId="77777777" w:rsidR="006E5647" w:rsidRPr="006E5647" w:rsidRDefault="006E5647" w:rsidP="006E5647">
      <w:pPr>
        <w:widowControl/>
        <w:tabs>
          <w:tab w:val="left" w:pos="284"/>
          <w:tab w:val="left" w:pos="426"/>
        </w:tabs>
        <w:autoSpaceDE/>
        <w:autoSpaceDN/>
        <w:jc w:val="right"/>
        <w:rPr>
          <w:rFonts w:ascii="Calibri" w:hAnsi="Calibri" w:cs="Calibri"/>
          <w:b/>
          <w:lang w:eastAsia="pl-PL"/>
        </w:rPr>
      </w:pPr>
    </w:p>
    <w:p w14:paraId="71E5A679" w14:textId="77777777" w:rsidR="006E5647" w:rsidRPr="006E5647" w:rsidRDefault="006E5647" w:rsidP="006E5647">
      <w:pPr>
        <w:widowControl/>
        <w:tabs>
          <w:tab w:val="left" w:pos="284"/>
          <w:tab w:val="left" w:pos="426"/>
        </w:tabs>
        <w:autoSpaceDE/>
        <w:autoSpaceDN/>
        <w:jc w:val="right"/>
        <w:rPr>
          <w:rFonts w:ascii="Calibri" w:hAnsi="Calibri" w:cs="Calibri"/>
          <w:b/>
          <w:lang w:eastAsia="pl-PL"/>
        </w:rPr>
      </w:pPr>
    </w:p>
    <w:p w14:paraId="12306FB7" w14:textId="77777777" w:rsidR="006E5647" w:rsidRPr="006E5647" w:rsidRDefault="006E5647" w:rsidP="006E5647">
      <w:pPr>
        <w:widowControl/>
        <w:tabs>
          <w:tab w:val="left" w:pos="284"/>
          <w:tab w:val="left" w:pos="426"/>
        </w:tabs>
        <w:autoSpaceDE/>
        <w:autoSpaceDN/>
        <w:jc w:val="right"/>
        <w:rPr>
          <w:rFonts w:ascii="Calibri" w:hAnsi="Calibri" w:cs="Calibri"/>
          <w:b/>
          <w:lang w:eastAsia="pl-PL"/>
        </w:rPr>
      </w:pPr>
    </w:p>
    <w:p w14:paraId="673A676A" w14:textId="77777777" w:rsidR="006E5647" w:rsidRPr="006E5647" w:rsidRDefault="006E5647" w:rsidP="006E5647">
      <w:pPr>
        <w:widowControl/>
        <w:tabs>
          <w:tab w:val="left" w:pos="284"/>
          <w:tab w:val="left" w:pos="426"/>
        </w:tabs>
        <w:autoSpaceDE/>
        <w:autoSpaceDN/>
        <w:jc w:val="right"/>
        <w:rPr>
          <w:rFonts w:ascii="Calibri" w:hAnsi="Calibri" w:cs="Calibri"/>
          <w:b/>
          <w:lang w:eastAsia="pl-PL"/>
        </w:rPr>
      </w:pPr>
    </w:p>
    <w:p w14:paraId="469E4698" w14:textId="77777777" w:rsidR="006E5647" w:rsidRPr="006E5647" w:rsidRDefault="006E5647" w:rsidP="006E5647">
      <w:pPr>
        <w:widowControl/>
        <w:tabs>
          <w:tab w:val="left" w:pos="284"/>
          <w:tab w:val="left" w:pos="426"/>
        </w:tabs>
        <w:autoSpaceDE/>
        <w:autoSpaceDN/>
        <w:jc w:val="right"/>
        <w:rPr>
          <w:rFonts w:ascii="Calibri" w:hAnsi="Calibri" w:cs="Calibri"/>
          <w:b/>
          <w:lang w:eastAsia="pl-PL"/>
        </w:rPr>
      </w:pPr>
    </w:p>
    <w:p w14:paraId="4106FD13" w14:textId="77777777" w:rsidR="006E5647" w:rsidRPr="006E5647" w:rsidRDefault="006E5647" w:rsidP="006E5647">
      <w:pPr>
        <w:widowControl/>
        <w:tabs>
          <w:tab w:val="left" w:pos="284"/>
          <w:tab w:val="left" w:pos="426"/>
        </w:tabs>
        <w:autoSpaceDE/>
        <w:autoSpaceDN/>
        <w:jc w:val="right"/>
        <w:rPr>
          <w:rFonts w:ascii="Calibri" w:hAnsi="Calibri" w:cs="Calibri"/>
          <w:b/>
          <w:lang w:eastAsia="pl-PL"/>
        </w:rPr>
      </w:pPr>
    </w:p>
    <w:p w14:paraId="4427A329" w14:textId="77777777" w:rsidR="006E5647" w:rsidRPr="006E5647" w:rsidRDefault="006E5647" w:rsidP="006E5647">
      <w:pPr>
        <w:widowControl/>
        <w:tabs>
          <w:tab w:val="left" w:pos="284"/>
          <w:tab w:val="left" w:pos="426"/>
        </w:tabs>
        <w:autoSpaceDE/>
        <w:autoSpaceDN/>
        <w:jc w:val="right"/>
        <w:rPr>
          <w:rFonts w:ascii="Calibri" w:hAnsi="Calibri" w:cs="Calibri"/>
          <w:b/>
          <w:lang w:eastAsia="pl-PL"/>
        </w:rPr>
      </w:pPr>
    </w:p>
    <w:p w14:paraId="3FAB2CE4" w14:textId="77777777" w:rsidR="006E5647" w:rsidRPr="006E5647" w:rsidRDefault="006E5647" w:rsidP="006E5647">
      <w:pPr>
        <w:widowControl/>
        <w:tabs>
          <w:tab w:val="left" w:pos="284"/>
          <w:tab w:val="left" w:pos="426"/>
        </w:tabs>
        <w:autoSpaceDE/>
        <w:autoSpaceDN/>
        <w:jc w:val="right"/>
        <w:rPr>
          <w:rFonts w:ascii="Calibri" w:hAnsi="Calibri" w:cs="Calibri"/>
          <w:b/>
          <w:lang w:eastAsia="pl-PL"/>
        </w:rPr>
      </w:pPr>
    </w:p>
    <w:p w14:paraId="24E60E3B" w14:textId="77777777" w:rsidR="006E5647" w:rsidRPr="006E5647" w:rsidRDefault="006E5647" w:rsidP="006E5647">
      <w:pPr>
        <w:widowControl/>
        <w:tabs>
          <w:tab w:val="left" w:pos="284"/>
          <w:tab w:val="left" w:pos="426"/>
        </w:tabs>
        <w:autoSpaceDE/>
        <w:autoSpaceDN/>
        <w:jc w:val="right"/>
        <w:rPr>
          <w:rFonts w:ascii="Calibri" w:hAnsi="Calibri" w:cs="Calibri"/>
          <w:b/>
          <w:lang w:eastAsia="pl-PL"/>
        </w:rPr>
      </w:pPr>
    </w:p>
    <w:p w14:paraId="28BCBA63" w14:textId="77777777" w:rsidR="006E5647" w:rsidRPr="006E5647" w:rsidRDefault="006E5647" w:rsidP="006E5647">
      <w:pPr>
        <w:widowControl/>
        <w:tabs>
          <w:tab w:val="left" w:pos="284"/>
          <w:tab w:val="left" w:pos="426"/>
        </w:tabs>
        <w:autoSpaceDE/>
        <w:autoSpaceDN/>
        <w:jc w:val="right"/>
        <w:rPr>
          <w:rFonts w:ascii="Calibri" w:hAnsi="Calibri" w:cs="Calibri"/>
          <w:b/>
          <w:lang w:eastAsia="pl-PL"/>
        </w:rPr>
      </w:pPr>
    </w:p>
    <w:p w14:paraId="6B473058" w14:textId="77777777" w:rsidR="006E5647" w:rsidRPr="006E5647" w:rsidRDefault="006E5647" w:rsidP="006E5647">
      <w:pPr>
        <w:widowControl/>
        <w:tabs>
          <w:tab w:val="left" w:pos="284"/>
          <w:tab w:val="left" w:pos="426"/>
        </w:tabs>
        <w:autoSpaceDE/>
        <w:autoSpaceDN/>
        <w:jc w:val="right"/>
        <w:rPr>
          <w:rFonts w:ascii="Calibri" w:hAnsi="Calibri" w:cs="Calibri"/>
          <w:b/>
          <w:lang w:eastAsia="pl-PL"/>
        </w:rPr>
      </w:pPr>
    </w:p>
    <w:p w14:paraId="25168BA5" w14:textId="77777777" w:rsidR="006E5647" w:rsidRPr="006E5647" w:rsidRDefault="006E5647" w:rsidP="006E5647">
      <w:pPr>
        <w:widowControl/>
        <w:tabs>
          <w:tab w:val="left" w:pos="284"/>
          <w:tab w:val="left" w:pos="426"/>
        </w:tabs>
        <w:autoSpaceDE/>
        <w:autoSpaceDN/>
        <w:jc w:val="right"/>
        <w:rPr>
          <w:rFonts w:ascii="Calibri" w:hAnsi="Calibri" w:cs="Calibri"/>
          <w:b/>
          <w:lang w:eastAsia="pl-PL"/>
        </w:rPr>
      </w:pPr>
    </w:p>
    <w:p w14:paraId="6CF7ED2A" w14:textId="77777777" w:rsidR="006E5647" w:rsidRPr="006E5647" w:rsidRDefault="006E5647" w:rsidP="006E5647">
      <w:pPr>
        <w:widowControl/>
        <w:tabs>
          <w:tab w:val="left" w:pos="284"/>
          <w:tab w:val="left" w:pos="426"/>
        </w:tabs>
        <w:autoSpaceDE/>
        <w:autoSpaceDN/>
        <w:jc w:val="right"/>
        <w:rPr>
          <w:rFonts w:ascii="Calibri" w:hAnsi="Calibri" w:cs="Calibri"/>
          <w:b/>
          <w:lang w:eastAsia="pl-PL"/>
        </w:rPr>
      </w:pPr>
    </w:p>
    <w:p w14:paraId="7E52553F" w14:textId="77777777" w:rsidR="006E5647" w:rsidRPr="006E5647" w:rsidRDefault="006E5647" w:rsidP="006E5647">
      <w:pPr>
        <w:widowControl/>
        <w:tabs>
          <w:tab w:val="left" w:pos="284"/>
          <w:tab w:val="left" w:pos="426"/>
        </w:tabs>
        <w:autoSpaceDE/>
        <w:autoSpaceDN/>
        <w:jc w:val="right"/>
        <w:rPr>
          <w:rFonts w:ascii="Calibri" w:hAnsi="Calibri" w:cs="Calibri"/>
          <w:b/>
          <w:lang w:eastAsia="pl-PL"/>
        </w:rPr>
      </w:pPr>
    </w:p>
    <w:p w14:paraId="379D4ECB" w14:textId="77777777" w:rsidR="006E5647" w:rsidRPr="006E5647" w:rsidRDefault="006E5647" w:rsidP="006E5647">
      <w:pPr>
        <w:widowControl/>
        <w:tabs>
          <w:tab w:val="left" w:pos="284"/>
          <w:tab w:val="left" w:pos="426"/>
        </w:tabs>
        <w:autoSpaceDE/>
        <w:autoSpaceDN/>
        <w:jc w:val="right"/>
        <w:rPr>
          <w:rFonts w:ascii="Calibri" w:hAnsi="Calibri" w:cs="Calibri"/>
          <w:b/>
          <w:lang w:eastAsia="pl-PL"/>
        </w:rPr>
      </w:pPr>
    </w:p>
    <w:p w14:paraId="28E493CB" w14:textId="77777777" w:rsidR="006E5647" w:rsidRPr="006E5647" w:rsidRDefault="006E5647" w:rsidP="006E5647">
      <w:pPr>
        <w:widowControl/>
        <w:tabs>
          <w:tab w:val="left" w:pos="284"/>
          <w:tab w:val="left" w:pos="426"/>
        </w:tabs>
        <w:autoSpaceDE/>
        <w:autoSpaceDN/>
        <w:jc w:val="right"/>
        <w:rPr>
          <w:rFonts w:ascii="Calibri" w:hAnsi="Calibri" w:cs="Calibri"/>
          <w:b/>
          <w:lang w:eastAsia="pl-PL"/>
        </w:rPr>
      </w:pPr>
    </w:p>
    <w:p w14:paraId="6406A89D" w14:textId="77777777" w:rsidR="006E5647" w:rsidRPr="006E5647" w:rsidRDefault="006E5647" w:rsidP="006E5647">
      <w:pPr>
        <w:widowControl/>
        <w:tabs>
          <w:tab w:val="left" w:pos="284"/>
          <w:tab w:val="left" w:pos="426"/>
        </w:tabs>
        <w:autoSpaceDE/>
        <w:autoSpaceDN/>
        <w:jc w:val="right"/>
        <w:rPr>
          <w:rFonts w:ascii="Calibri" w:hAnsi="Calibri" w:cs="Calibri"/>
          <w:b/>
          <w:lang w:eastAsia="pl-PL"/>
        </w:rPr>
      </w:pPr>
    </w:p>
    <w:p w14:paraId="6E7F6F04" w14:textId="77777777" w:rsidR="006E5647" w:rsidRPr="006E5647" w:rsidRDefault="006E5647" w:rsidP="006E5647">
      <w:pPr>
        <w:widowControl/>
        <w:tabs>
          <w:tab w:val="left" w:pos="284"/>
          <w:tab w:val="left" w:pos="426"/>
        </w:tabs>
        <w:autoSpaceDE/>
        <w:autoSpaceDN/>
        <w:jc w:val="right"/>
        <w:rPr>
          <w:rFonts w:ascii="Calibri" w:hAnsi="Calibri" w:cs="Calibri"/>
          <w:b/>
          <w:lang w:eastAsia="pl-PL"/>
        </w:rPr>
      </w:pPr>
    </w:p>
    <w:p w14:paraId="29D2E072" w14:textId="77777777" w:rsidR="006E5647" w:rsidRPr="006E5647" w:rsidRDefault="006E5647" w:rsidP="006E5647">
      <w:pPr>
        <w:widowControl/>
        <w:tabs>
          <w:tab w:val="left" w:pos="284"/>
          <w:tab w:val="left" w:pos="426"/>
        </w:tabs>
        <w:autoSpaceDE/>
        <w:autoSpaceDN/>
        <w:jc w:val="right"/>
        <w:rPr>
          <w:rFonts w:ascii="Calibri" w:hAnsi="Calibri" w:cs="Calibri"/>
          <w:b/>
          <w:lang w:eastAsia="pl-PL"/>
        </w:rPr>
      </w:pPr>
    </w:p>
    <w:p w14:paraId="19F92FC9" w14:textId="77777777" w:rsidR="006E5647" w:rsidRPr="006E5647" w:rsidRDefault="006E5647" w:rsidP="006E5647">
      <w:pPr>
        <w:widowControl/>
        <w:tabs>
          <w:tab w:val="left" w:pos="284"/>
          <w:tab w:val="left" w:pos="426"/>
        </w:tabs>
        <w:autoSpaceDE/>
        <w:autoSpaceDN/>
        <w:jc w:val="right"/>
        <w:rPr>
          <w:rFonts w:ascii="Calibri" w:hAnsi="Calibri" w:cs="Calibri"/>
          <w:b/>
          <w:lang w:eastAsia="pl-PL"/>
        </w:rPr>
      </w:pPr>
    </w:p>
    <w:p w14:paraId="07AAF89B" w14:textId="77777777" w:rsidR="006E5647" w:rsidRPr="006E5647" w:rsidRDefault="006E5647" w:rsidP="006E5647">
      <w:pPr>
        <w:widowControl/>
        <w:tabs>
          <w:tab w:val="left" w:pos="284"/>
          <w:tab w:val="left" w:pos="426"/>
        </w:tabs>
        <w:autoSpaceDE/>
        <w:autoSpaceDN/>
        <w:jc w:val="right"/>
        <w:rPr>
          <w:rFonts w:ascii="Calibri" w:hAnsi="Calibri" w:cs="Calibri"/>
          <w:b/>
          <w:lang w:eastAsia="pl-PL"/>
        </w:rPr>
      </w:pPr>
    </w:p>
    <w:p w14:paraId="451009D5" w14:textId="77777777" w:rsidR="006E5647" w:rsidRPr="006E5647" w:rsidRDefault="006E5647" w:rsidP="006E5647">
      <w:pPr>
        <w:widowControl/>
        <w:tabs>
          <w:tab w:val="left" w:pos="284"/>
          <w:tab w:val="left" w:pos="426"/>
        </w:tabs>
        <w:autoSpaceDE/>
        <w:autoSpaceDN/>
        <w:jc w:val="right"/>
        <w:rPr>
          <w:rFonts w:ascii="Calibri" w:hAnsi="Calibri" w:cs="Calibri"/>
          <w:b/>
          <w:lang w:eastAsia="pl-PL"/>
        </w:rPr>
      </w:pPr>
    </w:p>
    <w:p w14:paraId="1355FAB6" w14:textId="77777777" w:rsidR="006E5647" w:rsidRPr="006E5647" w:rsidRDefault="006E5647" w:rsidP="006E5647">
      <w:pPr>
        <w:widowControl/>
        <w:tabs>
          <w:tab w:val="left" w:pos="284"/>
          <w:tab w:val="left" w:pos="426"/>
        </w:tabs>
        <w:autoSpaceDE/>
        <w:autoSpaceDN/>
        <w:jc w:val="right"/>
        <w:rPr>
          <w:rFonts w:ascii="Calibri" w:hAnsi="Calibri" w:cs="Calibri"/>
          <w:b/>
          <w:lang w:eastAsia="pl-PL"/>
        </w:rPr>
      </w:pPr>
    </w:p>
    <w:p w14:paraId="647FD2C9" w14:textId="77777777" w:rsidR="006E5647" w:rsidRPr="006E5647" w:rsidRDefault="006E5647" w:rsidP="006E5647">
      <w:pPr>
        <w:widowControl/>
        <w:tabs>
          <w:tab w:val="left" w:pos="284"/>
          <w:tab w:val="left" w:pos="426"/>
        </w:tabs>
        <w:autoSpaceDE/>
        <w:autoSpaceDN/>
        <w:jc w:val="right"/>
        <w:rPr>
          <w:rFonts w:ascii="Calibri" w:hAnsi="Calibri" w:cs="Calibri"/>
          <w:b/>
          <w:lang w:eastAsia="pl-PL"/>
        </w:rPr>
      </w:pPr>
    </w:p>
    <w:p w14:paraId="16C64B7A" w14:textId="77777777" w:rsidR="006E5647" w:rsidRPr="006E5647" w:rsidRDefault="006E5647" w:rsidP="006E5647">
      <w:pPr>
        <w:widowControl/>
        <w:tabs>
          <w:tab w:val="left" w:pos="284"/>
          <w:tab w:val="left" w:pos="426"/>
        </w:tabs>
        <w:autoSpaceDE/>
        <w:autoSpaceDN/>
        <w:jc w:val="right"/>
        <w:rPr>
          <w:rFonts w:ascii="Calibri" w:hAnsi="Calibri" w:cs="Calibri"/>
          <w:b/>
          <w:lang w:eastAsia="pl-PL"/>
        </w:rPr>
      </w:pPr>
    </w:p>
    <w:p w14:paraId="504A54B8" w14:textId="77777777" w:rsidR="006E5647" w:rsidRPr="006E5647" w:rsidRDefault="006E5647" w:rsidP="006E5647">
      <w:pPr>
        <w:widowControl/>
        <w:tabs>
          <w:tab w:val="left" w:pos="284"/>
          <w:tab w:val="left" w:pos="426"/>
        </w:tabs>
        <w:autoSpaceDE/>
        <w:autoSpaceDN/>
        <w:jc w:val="right"/>
        <w:rPr>
          <w:rFonts w:ascii="Calibri" w:hAnsi="Calibri" w:cs="Calibri"/>
          <w:b/>
          <w:lang w:eastAsia="pl-PL"/>
        </w:rPr>
      </w:pPr>
    </w:p>
    <w:p w14:paraId="4EA10909" w14:textId="77777777" w:rsidR="006E5647" w:rsidRPr="006E5647" w:rsidRDefault="006E5647" w:rsidP="006E5647">
      <w:pPr>
        <w:widowControl/>
        <w:tabs>
          <w:tab w:val="left" w:pos="284"/>
          <w:tab w:val="left" w:pos="426"/>
        </w:tabs>
        <w:autoSpaceDE/>
        <w:autoSpaceDN/>
        <w:jc w:val="right"/>
        <w:rPr>
          <w:rFonts w:ascii="Calibri" w:hAnsi="Calibri" w:cs="Calibri"/>
          <w:b/>
          <w:lang w:eastAsia="pl-PL"/>
        </w:rPr>
      </w:pPr>
    </w:p>
    <w:p w14:paraId="12E47138" w14:textId="77777777" w:rsidR="006E5647" w:rsidRPr="006E5647" w:rsidRDefault="006E5647" w:rsidP="006E5647">
      <w:pPr>
        <w:widowControl/>
        <w:tabs>
          <w:tab w:val="left" w:pos="284"/>
          <w:tab w:val="left" w:pos="426"/>
        </w:tabs>
        <w:autoSpaceDE/>
        <w:autoSpaceDN/>
        <w:jc w:val="right"/>
        <w:rPr>
          <w:rFonts w:ascii="Calibri" w:hAnsi="Calibri" w:cs="Calibri"/>
          <w:b/>
          <w:lang w:eastAsia="pl-PL"/>
        </w:rPr>
      </w:pPr>
    </w:p>
    <w:p w14:paraId="60D827BD" w14:textId="77777777" w:rsidR="006E5647" w:rsidRPr="006E5647" w:rsidRDefault="006E5647" w:rsidP="006E5647">
      <w:pPr>
        <w:widowControl/>
        <w:tabs>
          <w:tab w:val="left" w:pos="284"/>
          <w:tab w:val="left" w:pos="426"/>
        </w:tabs>
        <w:autoSpaceDE/>
        <w:autoSpaceDN/>
        <w:jc w:val="right"/>
        <w:rPr>
          <w:rFonts w:ascii="Calibri" w:hAnsi="Calibri" w:cs="Calibri"/>
          <w:b/>
          <w:lang w:eastAsia="pl-PL"/>
        </w:rPr>
      </w:pPr>
    </w:p>
    <w:p w14:paraId="5F7978EA" w14:textId="77777777" w:rsidR="006E5647" w:rsidRPr="006E5647" w:rsidRDefault="006E5647" w:rsidP="006E5647">
      <w:pPr>
        <w:widowControl/>
        <w:tabs>
          <w:tab w:val="left" w:pos="284"/>
          <w:tab w:val="left" w:pos="426"/>
        </w:tabs>
        <w:autoSpaceDE/>
        <w:autoSpaceDN/>
        <w:jc w:val="right"/>
        <w:rPr>
          <w:rFonts w:ascii="Calibri" w:hAnsi="Calibri" w:cs="Calibri"/>
          <w:b/>
          <w:lang w:eastAsia="pl-PL"/>
        </w:rPr>
      </w:pPr>
    </w:p>
    <w:p w14:paraId="5220A17E" w14:textId="77777777" w:rsidR="006E5647" w:rsidRPr="006E5647" w:rsidRDefault="006E5647" w:rsidP="006E5647">
      <w:pPr>
        <w:widowControl/>
        <w:tabs>
          <w:tab w:val="left" w:pos="284"/>
          <w:tab w:val="left" w:pos="426"/>
        </w:tabs>
        <w:autoSpaceDE/>
        <w:autoSpaceDN/>
        <w:jc w:val="right"/>
        <w:rPr>
          <w:rFonts w:ascii="Calibri" w:hAnsi="Calibri" w:cs="Calibri"/>
          <w:b/>
          <w:lang w:eastAsia="pl-PL"/>
        </w:rPr>
      </w:pPr>
    </w:p>
    <w:p w14:paraId="48E03B9C" w14:textId="77777777" w:rsidR="006E5647" w:rsidRPr="006E5647" w:rsidRDefault="006E5647" w:rsidP="006E5647">
      <w:pPr>
        <w:widowControl/>
        <w:tabs>
          <w:tab w:val="left" w:pos="284"/>
          <w:tab w:val="left" w:pos="426"/>
        </w:tabs>
        <w:autoSpaceDE/>
        <w:autoSpaceDN/>
        <w:jc w:val="right"/>
        <w:rPr>
          <w:rFonts w:ascii="Calibri" w:hAnsi="Calibri" w:cs="Calibri"/>
          <w:b/>
          <w:lang w:eastAsia="pl-PL"/>
        </w:rPr>
      </w:pPr>
    </w:p>
    <w:p w14:paraId="5D5BAB88" w14:textId="77777777" w:rsidR="006E5647" w:rsidRPr="006E5647" w:rsidRDefault="006E5647" w:rsidP="006E5647">
      <w:pPr>
        <w:widowControl/>
        <w:tabs>
          <w:tab w:val="left" w:pos="284"/>
          <w:tab w:val="left" w:pos="426"/>
        </w:tabs>
        <w:autoSpaceDE/>
        <w:autoSpaceDN/>
        <w:jc w:val="right"/>
        <w:rPr>
          <w:rFonts w:ascii="Calibri" w:hAnsi="Calibri" w:cs="Calibri"/>
          <w:b/>
          <w:lang w:eastAsia="pl-PL"/>
        </w:rPr>
      </w:pPr>
    </w:p>
    <w:p w14:paraId="20D074C6" w14:textId="77777777" w:rsidR="006E5647" w:rsidRPr="006E5647" w:rsidRDefault="006E5647" w:rsidP="006E5647">
      <w:pPr>
        <w:widowControl/>
        <w:tabs>
          <w:tab w:val="left" w:pos="284"/>
          <w:tab w:val="left" w:pos="426"/>
        </w:tabs>
        <w:autoSpaceDE/>
        <w:autoSpaceDN/>
        <w:jc w:val="right"/>
        <w:rPr>
          <w:rFonts w:ascii="Calibri" w:hAnsi="Calibri" w:cs="Calibri"/>
          <w:b/>
          <w:lang w:eastAsia="pl-PL"/>
        </w:rPr>
      </w:pPr>
    </w:p>
    <w:p w14:paraId="781C86C6" w14:textId="77777777" w:rsidR="006E5647" w:rsidRPr="006E5647" w:rsidRDefault="006E5647" w:rsidP="006E5647">
      <w:pPr>
        <w:widowControl/>
        <w:tabs>
          <w:tab w:val="left" w:pos="284"/>
          <w:tab w:val="left" w:pos="426"/>
        </w:tabs>
        <w:autoSpaceDE/>
        <w:autoSpaceDN/>
        <w:jc w:val="right"/>
        <w:rPr>
          <w:rFonts w:ascii="Calibri" w:hAnsi="Calibri" w:cs="Calibri"/>
          <w:b/>
          <w:lang w:eastAsia="pl-PL"/>
        </w:rPr>
      </w:pPr>
    </w:p>
    <w:p w14:paraId="796B58A1" w14:textId="77777777" w:rsidR="006E5647" w:rsidRPr="006E5647" w:rsidRDefault="006E5647" w:rsidP="006E5647">
      <w:pPr>
        <w:widowControl/>
        <w:tabs>
          <w:tab w:val="left" w:pos="284"/>
          <w:tab w:val="left" w:pos="426"/>
        </w:tabs>
        <w:autoSpaceDE/>
        <w:autoSpaceDN/>
        <w:jc w:val="right"/>
        <w:rPr>
          <w:rFonts w:ascii="Calibri" w:hAnsi="Calibri" w:cs="Calibri"/>
          <w:b/>
          <w:lang w:eastAsia="pl-PL"/>
        </w:rPr>
      </w:pPr>
    </w:p>
    <w:p w14:paraId="26341EB0" w14:textId="77777777" w:rsidR="006E5647" w:rsidRPr="006E5647" w:rsidRDefault="006E5647" w:rsidP="006E5647">
      <w:pPr>
        <w:widowControl/>
        <w:tabs>
          <w:tab w:val="left" w:pos="284"/>
          <w:tab w:val="left" w:pos="426"/>
        </w:tabs>
        <w:autoSpaceDE/>
        <w:autoSpaceDN/>
        <w:jc w:val="right"/>
        <w:rPr>
          <w:rFonts w:ascii="Calibri" w:hAnsi="Calibri" w:cs="Calibri"/>
          <w:b/>
          <w:lang w:eastAsia="pl-PL"/>
        </w:rPr>
      </w:pPr>
    </w:p>
    <w:p w14:paraId="388A05B4" w14:textId="52F803FA" w:rsidR="006E5647" w:rsidRDefault="006E5647" w:rsidP="006E5647">
      <w:pPr>
        <w:widowControl/>
        <w:tabs>
          <w:tab w:val="left" w:pos="284"/>
          <w:tab w:val="left" w:pos="426"/>
        </w:tabs>
        <w:autoSpaceDE/>
        <w:autoSpaceDN/>
        <w:jc w:val="right"/>
        <w:rPr>
          <w:rFonts w:ascii="Calibri" w:hAnsi="Calibri" w:cs="Calibri"/>
          <w:b/>
          <w:lang w:eastAsia="pl-PL"/>
        </w:rPr>
      </w:pPr>
    </w:p>
    <w:p w14:paraId="0FBD7526" w14:textId="7243F8C9" w:rsidR="008C7814" w:rsidRDefault="008C7814" w:rsidP="006E5647">
      <w:pPr>
        <w:widowControl/>
        <w:tabs>
          <w:tab w:val="left" w:pos="284"/>
          <w:tab w:val="left" w:pos="426"/>
        </w:tabs>
        <w:autoSpaceDE/>
        <w:autoSpaceDN/>
        <w:jc w:val="right"/>
        <w:rPr>
          <w:rFonts w:ascii="Calibri" w:hAnsi="Calibri" w:cs="Calibri"/>
          <w:b/>
          <w:lang w:eastAsia="pl-PL"/>
        </w:rPr>
      </w:pPr>
    </w:p>
    <w:p w14:paraId="34AC29E3" w14:textId="4BCFAE79" w:rsidR="008C7814" w:rsidRDefault="008C7814" w:rsidP="006E5647">
      <w:pPr>
        <w:widowControl/>
        <w:tabs>
          <w:tab w:val="left" w:pos="284"/>
          <w:tab w:val="left" w:pos="426"/>
        </w:tabs>
        <w:autoSpaceDE/>
        <w:autoSpaceDN/>
        <w:jc w:val="right"/>
        <w:rPr>
          <w:rFonts w:ascii="Calibri" w:hAnsi="Calibri" w:cs="Calibri"/>
          <w:b/>
          <w:lang w:eastAsia="pl-PL"/>
        </w:rPr>
      </w:pPr>
    </w:p>
    <w:p w14:paraId="79653CF5" w14:textId="3BE07D83" w:rsidR="008C7814" w:rsidRDefault="008C7814" w:rsidP="006E5647">
      <w:pPr>
        <w:widowControl/>
        <w:tabs>
          <w:tab w:val="left" w:pos="284"/>
          <w:tab w:val="left" w:pos="426"/>
        </w:tabs>
        <w:autoSpaceDE/>
        <w:autoSpaceDN/>
        <w:jc w:val="right"/>
        <w:rPr>
          <w:rFonts w:ascii="Calibri" w:hAnsi="Calibri" w:cs="Calibri"/>
          <w:b/>
          <w:lang w:eastAsia="pl-PL"/>
        </w:rPr>
      </w:pPr>
    </w:p>
    <w:p w14:paraId="2E3BE3D5" w14:textId="4AA022AB" w:rsidR="008C7814" w:rsidRDefault="008C7814" w:rsidP="006E5647">
      <w:pPr>
        <w:widowControl/>
        <w:tabs>
          <w:tab w:val="left" w:pos="284"/>
          <w:tab w:val="left" w:pos="426"/>
        </w:tabs>
        <w:autoSpaceDE/>
        <w:autoSpaceDN/>
        <w:jc w:val="right"/>
        <w:rPr>
          <w:rFonts w:ascii="Calibri" w:hAnsi="Calibri" w:cs="Calibri"/>
          <w:b/>
          <w:lang w:eastAsia="pl-PL"/>
        </w:rPr>
      </w:pPr>
    </w:p>
    <w:p w14:paraId="7C5ECE1D" w14:textId="5C162020" w:rsidR="008C7814" w:rsidRDefault="008C7814" w:rsidP="006E5647">
      <w:pPr>
        <w:widowControl/>
        <w:tabs>
          <w:tab w:val="left" w:pos="284"/>
          <w:tab w:val="left" w:pos="426"/>
        </w:tabs>
        <w:autoSpaceDE/>
        <w:autoSpaceDN/>
        <w:jc w:val="right"/>
        <w:rPr>
          <w:rFonts w:ascii="Calibri" w:hAnsi="Calibri" w:cs="Calibri"/>
          <w:b/>
          <w:lang w:eastAsia="pl-PL"/>
        </w:rPr>
      </w:pPr>
    </w:p>
    <w:p w14:paraId="57DB538D" w14:textId="14211F98" w:rsidR="008C7814" w:rsidRDefault="008C7814" w:rsidP="006E5647">
      <w:pPr>
        <w:widowControl/>
        <w:tabs>
          <w:tab w:val="left" w:pos="284"/>
          <w:tab w:val="left" w:pos="426"/>
        </w:tabs>
        <w:autoSpaceDE/>
        <w:autoSpaceDN/>
        <w:jc w:val="right"/>
        <w:rPr>
          <w:rFonts w:ascii="Calibri" w:hAnsi="Calibri" w:cs="Calibri"/>
          <w:b/>
          <w:lang w:eastAsia="pl-PL"/>
        </w:rPr>
      </w:pPr>
    </w:p>
    <w:p w14:paraId="55C5B5C0" w14:textId="77777777" w:rsidR="008C7814" w:rsidRPr="006E5647" w:rsidRDefault="008C7814" w:rsidP="006E5647">
      <w:pPr>
        <w:widowControl/>
        <w:tabs>
          <w:tab w:val="left" w:pos="284"/>
          <w:tab w:val="left" w:pos="426"/>
        </w:tabs>
        <w:autoSpaceDE/>
        <w:autoSpaceDN/>
        <w:jc w:val="right"/>
        <w:rPr>
          <w:rFonts w:ascii="Calibri" w:hAnsi="Calibri" w:cs="Calibri"/>
          <w:b/>
          <w:lang w:eastAsia="pl-PL"/>
        </w:rPr>
      </w:pPr>
    </w:p>
    <w:p w14:paraId="220993F9" w14:textId="77777777" w:rsidR="006E5647" w:rsidRPr="006E5647" w:rsidRDefault="006E5647" w:rsidP="006E5647">
      <w:pPr>
        <w:widowControl/>
        <w:tabs>
          <w:tab w:val="left" w:pos="284"/>
          <w:tab w:val="left" w:pos="426"/>
        </w:tabs>
        <w:autoSpaceDE/>
        <w:autoSpaceDN/>
        <w:jc w:val="right"/>
        <w:rPr>
          <w:rFonts w:ascii="Calibri" w:hAnsi="Calibri" w:cs="Calibri"/>
          <w:b/>
          <w:lang w:eastAsia="pl-PL"/>
        </w:rPr>
      </w:pPr>
    </w:p>
    <w:p w14:paraId="647E792B" w14:textId="77777777" w:rsidR="006E5647" w:rsidRPr="006E5647" w:rsidRDefault="006E5647" w:rsidP="006E5647">
      <w:pPr>
        <w:widowControl/>
        <w:tabs>
          <w:tab w:val="left" w:pos="284"/>
          <w:tab w:val="left" w:pos="426"/>
        </w:tabs>
        <w:autoSpaceDE/>
        <w:autoSpaceDN/>
        <w:jc w:val="right"/>
        <w:rPr>
          <w:rFonts w:ascii="Calibri" w:hAnsi="Calibri" w:cs="Calibri"/>
          <w:b/>
          <w:lang w:eastAsia="pl-PL"/>
        </w:rPr>
      </w:pPr>
    </w:p>
    <w:p w14:paraId="62FB4BEC" w14:textId="77777777" w:rsidR="006E5647" w:rsidRPr="006E5647" w:rsidRDefault="006E5647" w:rsidP="006E5647">
      <w:pPr>
        <w:widowControl/>
        <w:tabs>
          <w:tab w:val="left" w:pos="284"/>
          <w:tab w:val="left" w:pos="426"/>
        </w:tabs>
        <w:autoSpaceDE/>
        <w:autoSpaceDN/>
        <w:jc w:val="right"/>
        <w:rPr>
          <w:rFonts w:ascii="Calibri" w:hAnsi="Calibri" w:cs="Calibri"/>
          <w:b/>
          <w:lang w:eastAsia="pl-PL"/>
        </w:rPr>
      </w:pPr>
    </w:p>
    <w:p w14:paraId="5D9C8CC0" w14:textId="77777777" w:rsidR="006E5647" w:rsidRPr="006E5647" w:rsidRDefault="006E5647" w:rsidP="006E5647">
      <w:pPr>
        <w:widowControl/>
        <w:tabs>
          <w:tab w:val="left" w:pos="284"/>
          <w:tab w:val="left" w:pos="426"/>
        </w:tabs>
        <w:autoSpaceDE/>
        <w:autoSpaceDN/>
        <w:jc w:val="right"/>
        <w:rPr>
          <w:rFonts w:ascii="Calibri" w:hAnsi="Calibri" w:cs="Calibri"/>
          <w:b/>
          <w:lang w:eastAsia="pl-PL"/>
        </w:rPr>
      </w:pPr>
    </w:p>
    <w:p w14:paraId="59D090CB" w14:textId="77777777" w:rsidR="006E5647" w:rsidRPr="006E5647" w:rsidRDefault="006E5647" w:rsidP="006E5647">
      <w:pPr>
        <w:widowControl/>
        <w:tabs>
          <w:tab w:val="left" w:pos="284"/>
          <w:tab w:val="left" w:pos="426"/>
        </w:tabs>
        <w:autoSpaceDE/>
        <w:autoSpaceDN/>
        <w:jc w:val="right"/>
        <w:rPr>
          <w:rFonts w:ascii="Calibri" w:hAnsi="Calibri" w:cs="Calibri"/>
          <w:b/>
          <w:lang w:eastAsia="pl-PL"/>
        </w:rPr>
      </w:pPr>
    </w:p>
    <w:p w14:paraId="314F9CEE" w14:textId="77777777" w:rsidR="006E5647" w:rsidRPr="006E5647" w:rsidRDefault="006E5647" w:rsidP="006E5647">
      <w:pPr>
        <w:widowControl/>
        <w:tabs>
          <w:tab w:val="left" w:pos="284"/>
          <w:tab w:val="left" w:pos="426"/>
        </w:tabs>
        <w:autoSpaceDE/>
        <w:autoSpaceDN/>
        <w:jc w:val="right"/>
        <w:rPr>
          <w:rFonts w:ascii="Calibri" w:hAnsi="Calibri" w:cs="Calibri"/>
          <w:b/>
          <w:lang w:eastAsia="pl-PL"/>
        </w:rPr>
      </w:pPr>
      <w:r w:rsidRPr="006E5647">
        <w:rPr>
          <w:rFonts w:ascii="Calibri" w:hAnsi="Calibri" w:cs="Calibri"/>
          <w:b/>
          <w:lang w:eastAsia="pl-PL"/>
        </w:rPr>
        <w:lastRenderedPageBreak/>
        <w:t>Załącznik nr 1 do umowy WA.263.9.2021.U.1</w:t>
      </w:r>
    </w:p>
    <w:p w14:paraId="5644207D" w14:textId="77777777" w:rsidR="006E5647" w:rsidRPr="006E5647" w:rsidRDefault="006E5647" w:rsidP="006E5647">
      <w:pPr>
        <w:widowControl/>
        <w:tabs>
          <w:tab w:val="left" w:pos="284"/>
          <w:tab w:val="left" w:pos="426"/>
        </w:tabs>
        <w:autoSpaceDE/>
        <w:autoSpaceDN/>
        <w:rPr>
          <w:rFonts w:ascii="Calibri" w:hAnsi="Calibri" w:cs="Calibri"/>
          <w:b/>
          <w:lang w:eastAsia="pl-PL"/>
        </w:rPr>
      </w:pPr>
    </w:p>
    <w:p w14:paraId="0E9F46F0" w14:textId="77777777" w:rsidR="006E5647" w:rsidRPr="006E5647" w:rsidRDefault="006E5647" w:rsidP="006E5647">
      <w:pPr>
        <w:widowControl/>
        <w:tabs>
          <w:tab w:val="left" w:pos="284"/>
          <w:tab w:val="left" w:pos="426"/>
        </w:tabs>
        <w:autoSpaceDE/>
        <w:autoSpaceDN/>
        <w:jc w:val="center"/>
        <w:rPr>
          <w:rFonts w:ascii="Calibri" w:hAnsi="Calibri" w:cs="Calibri"/>
          <w:b/>
          <w:lang w:eastAsia="pl-PL"/>
        </w:rPr>
      </w:pPr>
      <w:r w:rsidRPr="006E5647">
        <w:rPr>
          <w:rFonts w:ascii="Calibri" w:hAnsi="Calibri" w:cs="Calibri"/>
          <w:b/>
          <w:lang w:eastAsia="pl-PL"/>
        </w:rPr>
        <w:t>Opis Przedmiotu zamówienia</w:t>
      </w:r>
    </w:p>
    <w:p w14:paraId="0F710B67" w14:textId="77777777" w:rsidR="006E5647" w:rsidRPr="006E5647" w:rsidRDefault="006E5647" w:rsidP="006E5647">
      <w:pPr>
        <w:widowControl/>
        <w:tabs>
          <w:tab w:val="left" w:pos="284"/>
          <w:tab w:val="left" w:pos="426"/>
        </w:tabs>
        <w:autoSpaceDE/>
        <w:autoSpaceDN/>
        <w:jc w:val="both"/>
        <w:rPr>
          <w:rFonts w:ascii="Calibri" w:hAnsi="Calibri" w:cs="Calibri"/>
          <w:lang w:eastAsia="pl-PL"/>
        </w:rPr>
      </w:pPr>
      <w:r w:rsidRPr="006E5647">
        <w:rPr>
          <w:rFonts w:ascii="Calibri" w:hAnsi="Calibri" w:cs="Calibri"/>
          <w:lang w:eastAsia="pl-PL"/>
        </w:rPr>
        <w:t xml:space="preserve">Przedmiotem zamówienia jest dostawa przez Wykonawcę do siedziby Zamawiającego </w:t>
      </w:r>
      <w:r w:rsidRPr="006E5647">
        <w:rPr>
          <w:rFonts w:ascii="Calibri" w:hAnsi="Calibri" w:cs="Calibri"/>
          <w:lang w:eastAsia="pl-PL"/>
        </w:rPr>
        <w:br/>
        <w:t xml:space="preserve">i rozładunek w miejscu wskazanym przez Zamawiającego przedmiotu zamówienia opisanego </w:t>
      </w:r>
      <w:r w:rsidRPr="006E5647">
        <w:rPr>
          <w:rFonts w:ascii="Calibri" w:hAnsi="Calibri" w:cs="Calibri"/>
          <w:lang w:eastAsia="pl-PL"/>
        </w:rPr>
        <w:br/>
      </w:r>
      <w:r w:rsidRPr="006E5647">
        <w:rPr>
          <w:rFonts w:ascii="Calibri" w:hAnsi="Calibri" w:cs="Calibri"/>
          <w:b/>
          <w:lang w:eastAsia="pl-PL"/>
        </w:rPr>
        <w:t xml:space="preserve">w tabelach </w:t>
      </w:r>
      <w:r w:rsidRPr="006E5647">
        <w:rPr>
          <w:rFonts w:ascii="Calibri" w:hAnsi="Calibri" w:cs="Calibri"/>
          <w:lang w:eastAsia="pl-PL"/>
        </w:rPr>
        <w:t xml:space="preserve">w ramach jednej dostawy wraz z dokumentacją techniczną oferowanego sprzętu, instrukcjami Obsługi, kartami gwarancyjnymi, a także zapewnienie przez Wykonawcę gwarancji oraz autoryzowanego serwisu gwarancyjnego. </w:t>
      </w:r>
    </w:p>
    <w:p w14:paraId="7ECF3A51" w14:textId="77777777" w:rsidR="006E5647" w:rsidRPr="006E5647" w:rsidRDefault="006E5647" w:rsidP="006E5647">
      <w:pPr>
        <w:widowControl/>
        <w:tabs>
          <w:tab w:val="left" w:pos="284"/>
          <w:tab w:val="left" w:pos="426"/>
        </w:tabs>
        <w:autoSpaceDE/>
        <w:autoSpaceDN/>
        <w:jc w:val="both"/>
        <w:rPr>
          <w:rFonts w:ascii="Calibri" w:hAnsi="Calibri" w:cs="Calibri"/>
          <w:b/>
          <w:u w:val="single"/>
          <w:lang w:eastAsia="pl-PL"/>
        </w:rPr>
      </w:pPr>
      <w:r w:rsidRPr="006E5647">
        <w:rPr>
          <w:rFonts w:ascii="Calibri" w:hAnsi="Calibri" w:cs="Calibri"/>
          <w:lang w:eastAsia="pl-PL"/>
        </w:rPr>
        <w:t xml:space="preserve">Poniższe tabele przedstawiają wymagania minimalne jakie muszą zostać spełnione przez oferowany sprzęt.  </w:t>
      </w:r>
    </w:p>
    <w:p w14:paraId="6EFD35B3" w14:textId="77777777" w:rsidR="006E5647" w:rsidRPr="006E5647" w:rsidRDefault="006E5647" w:rsidP="006E5647">
      <w:pPr>
        <w:widowControl/>
        <w:tabs>
          <w:tab w:val="left" w:pos="284"/>
          <w:tab w:val="left" w:pos="426"/>
        </w:tabs>
        <w:autoSpaceDE/>
        <w:autoSpaceDN/>
        <w:rPr>
          <w:rFonts w:ascii="Calibri" w:hAnsi="Calibri" w:cs="Calibri"/>
          <w:b/>
          <w:u w:val="single"/>
          <w:lang w:eastAsia="pl-PL"/>
        </w:rPr>
      </w:pPr>
      <w:r w:rsidRPr="006E5647">
        <w:rPr>
          <w:rFonts w:ascii="Calibri" w:hAnsi="Calibri" w:cs="Calibri"/>
          <w:b/>
          <w:u w:val="single"/>
          <w:lang w:eastAsia="pl-PL"/>
        </w:rPr>
        <w:t xml:space="preserve">Uwaga: </w:t>
      </w:r>
    </w:p>
    <w:p w14:paraId="03021309" w14:textId="77777777" w:rsidR="006E5647" w:rsidRPr="006E5647" w:rsidRDefault="006E5647" w:rsidP="006E5647">
      <w:pPr>
        <w:widowControl/>
        <w:numPr>
          <w:ilvl w:val="1"/>
          <w:numId w:val="88"/>
        </w:numPr>
        <w:tabs>
          <w:tab w:val="left" w:pos="284"/>
          <w:tab w:val="left" w:pos="426"/>
        </w:tabs>
        <w:autoSpaceDE/>
        <w:autoSpaceDN/>
        <w:ind w:left="0" w:firstLine="0"/>
        <w:jc w:val="both"/>
        <w:rPr>
          <w:rFonts w:ascii="Calibri" w:hAnsi="Calibri" w:cs="Calibri"/>
          <w:lang w:eastAsia="pl-PL"/>
        </w:rPr>
      </w:pPr>
      <w:r w:rsidRPr="006E5647">
        <w:rPr>
          <w:rFonts w:ascii="Calibri" w:hAnsi="Calibri" w:cs="Calibri"/>
          <w:lang w:eastAsia="pl-PL"/>
        </w:rPr>
        <w:t>O ile inaczej nie zaznaczono, wszelkie zapisy zawierające parametry techniczne należy odczytywać jako parametry minimalne,</w:t>
      </w:r>
    </w:p>
    <w:p w14:paraId="01A0EF41" w14:textId="77777777" w:rsidR="006E5647" w:rsidRPr="006E5647" w:rsidRDefault="006E5647" w:rsidP="006E5647">
      <w:pPr>
        <w:widowControl/>
        <w:numPr>
          <w:ilvl w:val="1"/>
          <w:numId w:val="88"/>
        </w:numPr>
        <w:tabs>
          <w:tab w:val="left" w:pos="284"/>
          <w:tab w:val="left" w:pos="426"/>
        </w:tabs>
        <w:autoSpaceDE/>
        <w:autoSpaceDN/>
        <w:ind w:left="0" w:firstLine="0"/>
        <w:jc w:val="both"/>
        <w:rPr>
          <w:rFonts w:ascii="Calibri" w:hAnsi="Calibri" w:cs="Calibri"/>
          <w:lang w:eastAsia="pl-PL"/>
        </w:rPr>
      </w:pPr>
      <w:r w:rsidRPr="006E5647">
        <w:rPr>
          <w:rFonts w:ascii="Calibri" w:hAnsi="Calibri" w:cs="Calibri"/>
          <w:lang w:eastAsia="pl-PL"/>
        </w:rPr>
        <w:t>W przypadkach, kiedy w opisie przedmiotu zamówienia wskazane zostały znaki towarowe, patenty, pochodzenie, źródło lub szczególny proces, który charakteryzuje produkty lub usługi dostarczane przez konkretnego wykonawcę co prowadziłoby do uprzywilejowania lub wyeliminowania niektórych wykonawców lub produktów, oznacza to, że Zamawiający nie może opisać przedmiotu zamówienia za pomocą dostatecznie dokładnych określeń i jest to uzasadnione specyfiką przedmiotu zamówienia. W takich sytuacjach ewentualne wskazania na znaki towarowe, patenty, pochodzenie, źródło lub szczególny proces, należy odczytywać z wyrazami „lub równoważne”.</w:t>
      </w:r>
    </w:p>
    <w:p w14:paraId="16073FD3" w14:textId="77777777" w:rsidR="006E5647" w:rsidRPr="006E5647" w:rsidRDefault="006E5647" w:rsidP="006E5647">
      <w:pPr>
        <w:widowControl/>
        <w:numPr>
          <w:ilvl w:val="1"/>
          <w:numId w:val="88"/>
        </w:numPr>
        <w:tabs>
          <w:tab w:val="left" w:pos="284"/>
          <w:tab w:val="left" w:pos="426"/>
        </w:tabs>
        <w:autoSpaceDE/>
        <w:autoSpaceDN/>
        <w:ind w:left="0" w:firstLine="0"/>
        <w:jc w:val="both"/>
        <w:rPr>
          <w:rFonts w:ascii="Calibri" w:hAnsi="Calibri" w:cs="Calibri"/>
          <w:lang w:eastAsia="pl-PL"/>
        </w:rPr>
      </w:pPr>
      <w:r w:rsidRPr="006E5647">
        <w:rPr>
          <w:rFonts w:ascii="Calibri" w:hAnsi="Calibri" w:cs="Calibri"/>
          <w:lang w:eastAsia="pl-PL"/>
        </w:rPr>
        <w:t xml:space="preserve">W sytuacjach, kiedy Zamawiający opisuje przedmiot zamówienia poprzez odniesienie się do norm, europejskich ocen technicznych, aprobat, specyfikacji technicznych i systemów referencji technicznych, o których mowa w art. 101 ust. 1 pkt 2 i ust. 3 ustawy </w:t>
      </w:r>
      <w:proofErr w:type="spellStart"/>
      <w:r w:rsidRPr="006E5647">
        <w:rPr>
          <w:rFonts w:ascii="Calibri" w:hAnsi="Calibri" w:cs="Calibri"/>
          <w:lang w:eastAsia="pl-PL"/>
        </w:rPr>
        <w:t>Pzp</w:t>
      </w:r>
      <w:proofErr w:type="spellEnd"/>
      <w:r w:rsidRPr="006E5647">
        <w:rPr>
          <w:rFonts w:ascii="Calibri" w:hAnsi="Calibri" w:cs="Calibri"/>
          <w:lang w:eastAsia="pl-PL"/>
        </w:rPr>
        <w:t>, Zamawiający dopuszcza rozwiązania równoważne opisywanym, a wskazane powyżej odniesienia należy odczytywać z wyrazami „lub równoważne”.</w:t>
      </w:r>
    </w:p>
    <w:p w14:paraId="2F283666" w14:textId="77777777" w:rsidR="006E5647" w:rsidRPr="006E5647" w:rsidRDefault="006E5647" w:rsidP="006E5647">
      <w:pPr>
        <w:widowControl/>
        <w:numPr>
          <w:ilvl w:val="1"/>
          <w:numId w:val="88"/>
        </w:numPr>
        <w:tabs>
          <w:tab w:val="left" w:pos="284"/>
          <w:tab w:val="left" w:pos="426"/>
        </w:tabs>
        <w:autoSpaceDE/>
        <w:autoSpaceDN/>
        <w:ind w:left="0" w:firstLine="0"/>
        <w:jc w:val="both"/>
        <w:rPr>
          <w:rFonts w:ascii="Calibri" w:hAnsi="Calibri" w:cs="Calibri"/>
          <w:lang w:eastAsia="pl-PL"/>
        </w:rPr>
      </w:pPr>
      <w:r w:rsidRPr="006E5647">
        <w:rPr>
          <w:rFonts w:ascii="Calibri" w:hAnsi="Calibri" w:cs="Calibri"/>
          <w:lang w:eastAsia="pl-PL"/>
        </w:rPr>
        <w:t>Pod pojęciem rozwiązań równoważnych Zamawiający rozumie taki sprzęt, który posiada parametry techniczne i/lub funkcjonalne co najmniej równe do określonych w OPZ. Wykonawca, który powołuje się na rozwiązania równoważne opisywanym przez Zamawiającego, jest obowiązany wykazać, że oferowane przez niego dostawy lub usługi spełniają wymagania określone przez Zamawiającego.</w:t>
      </w:r>
    </w:p>
    <w:p w14:paraId="34BBA8F9" w14:textId="77777777" w:rsidR="006E5647" w:rsidRPr="006E5647" w:rsidRDefault="006E5647" w:rsidP="006E5647">
      <w:pPr>
        <w:widowControl/>
        <w:numPr>
          <w:ilvl w:val="1"/>
          <w:numId w:val="88"/>
        </w:numPr>
        <w:tabs>
          <w:tab w:val="left" w:pos="284"/>
          <w:tab w:val="left" w:pos="426"/>
        </w:tabs>
        <w:autoSpaceDE/>
        <w:autoSpaceDN/>
        <w:ind w:left="0" w:firstLine="0"/>
        <w:jc w:val="both"/>
        <w:rPr>
          <w:rFonts w:ascii="Calibri" w:hAnsi="Calibri" w:cs="Calibri"/>
          <w:lang w:eastAsia="pl-PL"/>
        </w:rPr>
      </w:pPr>
      <w:r w:rsidRPr="006E5647">
        <w:rPr>
          <w:rFonts w:ascii="Calibri" w:hAnsi="Calibri" w:cs="Calibri"/>
          <w:lang w:eastAsia="pl-PL"/>
        </w:rPr>
        <w:t>Dla jednoznacznej identyfikacji oferowanego sprzętu należy podać pełną nazwę produktu, umożliwiającą jego jednoznaczną identyfikację, to jest nazwę producenta, typ, nazwę i model oferowanego sprzętu. Zamawiający wymaga również podania faktycznych parametrów sprzętu, w taki sposób, by oceniający byli w stanie stwierdzić, czy zaoferowany sprzęt spełnia wymagania specyfikacji. Przedmiotowe informacje są składane na potwierdzenie, iż oferowane urządzenia spełniają wymagania Zamawiającego. Zamawiający będzie weryfikował zgodność ofertowanych sprzętów z SWZ- deklarowanych przez Wykonawcę parametrów sprzętu z informacjami producentów sprzętu udostępnianymi na stronach internetowych.</w:t>
      </w:r>
    </w:p>
    <w:p w14:paraId="1E4E342C" w14:textId="77777777" w:rsidR="006E5647" w:rsidRPr="006E5647" w:rsidRDefault="006E5647" w:rsidP="006E5647">
      <w:pPr>
        <w:widowControl/>
        <w:numPr>
          <w:ilvl w:val="1"/>
          <w:numId w:val="88"/>
        </w:numPr>
        <w:tabs>
          <w:tab w:val="left" w:pos="284"/>
          <w:tab w:val="left" w:pos="426"/>
        </w:tabs>
        <w:autoSpaceDE/>
        <w:autoSpaceDN/>
        <w:ind w:left="0" w:firstLine="0"/>
        <w:jc w:val="both"/>
        <w:rPr>
          <w:rFonts w:ascii="Calibri" w:eastAsia="Calibri" w:hAnsi="Calibri" w:cs="Calibri"/>
        </w:rPr>
      </w:pPr>
      <w:r w:rsidRPr="006E5647">
        <w:rPr>
          <w:rFonts w:ascii="Calibri" w:eastAsia="Calibri" w:hAnsi="Calibri" w:cs="Calibri"/>
        </w:rPr>
        <w:t>Wszystkie komponenty muszą być objęte gwarancją producenta. Zamawiający wymaga, by sprzęt (oferowany model) pochodził z produkcji seryjnej.</w:t>
      </w:r>
    </w:p>
    <w:p w14:paraId="39343C0C" w14:textId="77777777" w:rsidR="006E5647" w:rsidRPr="006E5647" w:rsidRDefault="006E5647" w:rsidP="006E5647">
      <w:pPr>
        <w:widowControl/>
        <w:numPr>
          <w:ilvl w:val="1"/>
          <w:numId w:val="88"/>
        </w:numPr>
        <w:tabs>
          <w:tab w:val="left" w:pos="284"/>
          <w:tab w:val="left" w:pos="426"/>
        </w:tabs>
        <w:autoSpaceDE/>
        <w:autoSpaceDN/>
        <w:ind w:left="0" w:firstLine="0"/>
        <w:jc w:val="both"/>
        <w:rPr>
          <w:rFonts w:ascii="Calibri" w:hAnsi="Calibri" w:cs="Calibri"/>
          <w:lang w:eastAsia="pl-PL"/>
        </w:rPr>
      </w:pPr>
      <w:r w:rsidRPr="006E5647">
        <w:rPr>
          <w:rFonts w:ascii="Calibri" w:hAnsi="Calibri" w:cs="Calibri"/>
          <w:lang w:eastAsia="pl-PL"/>
        </w:rPr>
        <w:t xml:space="preserve"> Dostęp do najnowszych instrukcji sterowników i uaktualnień na stronie producenta realizowany poprzez podanie na dedykowanej stronie internetowej producenta numeru seryjnego lub modelu sprzętu – w ramach dostawy należy dołączyć link strony lub inny sposób realizacji powyższej funkcji. </w:t>
      </w:r>
    </w:p>
    <w:p w14:paraId="23F07DD0" w14:textId="77777777" w:rsidR="006E5647" w:rsidRPr="006E5647" w:rsidRDefault="006E5647" w:rsidP="006E5647">
      <w:pPr>
        <w:widowControl/>
        <w:numPr>
          <w:ilvl w:val="1"/>
          <w:numId w:val="88"/>
        </w:numPr>
        <w:tabs>
          <w:tab w:val="left" w:pos="284"/>
          <w:tab w:val="left" w:pos="426"/>
        </w:tabs>
        <w:autoSpaceDE/>
        <w:autoSpaceDN/>
        <w:ind w:left="0" w:firstLine="0"/>
        <w:jc w:val="both"/>
        <w:rPr>
          <w:rFonts w:ascii="Calibri" w:hAnsi="Calibri" w:cs="Calibri"/>
          <w:lang w:eastAsia="pl-PL"/>
        </w:rPr>
      </w:pPr>
      <w:r w:rsidRPr="006E5647">
        <w:rPr>
          <w:rFonts w:ascii="Calibri" w:hAnsi="Calibri" w:cs="Calibri"/>
          <w:lang w:eastAsia="pl-PL"/>
        </w:rPr>
        <w:t xml:space="preserve">Serwis urządzeń musi być realizowany u Zamawiającego przez Producenta lub Autoryzowanego Partnera Serwisowego Producenta </w:t>
      </w:r>
    </w:p>
    <w:p w14:paraId="5C176C27" w14:textId="77777777" w:rsidR="006E5647" w:rsidRPr="006E5647" w:rsidRDefault="006E5647" w:rsidP="006E5647">
      <w:pPr>
        <w:widowControl/>
        <w:numPr>
          <w:ilvl w:val="1"/>
          <w:numId w:val="88"/>
        </w:numPr>
        <w:tabs>
          <w:tab w:val="left" w:pos="284"/>
          <w:tab w:val="left" w:pos="426"/>
        </w:tabs>
        <w:autoSpaceDE/>
        <w:autoSpaceDN/>
        <w:ind w:left="0" w:firstLine="0"/>
        <w:jc w:val="both"/>
        <w:rPr>
          <w:rFonts w:ascii="Calibri" w:hAnsi="Calibri" w:cs="Calibri"/>
          <w:lang w:eastAsia="pl-PL"/>
        </w:rPr>
      </w:pPr>
      <w:r w:rsidRPr="006E5647">
        <w:rPr>
          <w:rFonts w:ascii="Calibri" w:eastAsia="Calibri" w:hAnsi="Calibri" w:cs="Calibri"/>
          <w:color w:val="000000"/>
        </w:rPr>
        <w:t>O ile w specyfikacji nie wskazano inaczej sprzęt (</w:t>
      </w:r>
      <w:r w:rsidRPr="006E5647">
        <w:rPr>
          <w:rFonts w:ascii="Calibri" w:eastAsia="Calibri" w:hAnsi="Calibri" w:cs="Calibri"/>
        </w:rPr>
        <w:t>oferowany model</w:t>
      </w:r>
      <w:r w:rsidRPr="006E5647">
        <w:rPr>
          <w:rFonts w:ascii="Calibri" w:eastAsia="Calibri" w:hAnsi="Calibri" w:cs="Calibri"/>
          <w:color w:val="000000"/>
        </w:rPr>
        <w:t>) powinien posiadać deklarację zgodności CE.</w:t>
      </w:r>
      <w:r w:rsidRPr="006E5647">
        <w:rPr>
          <w:rFonts w:ascii="Calibri" w:eastAsia="Calibri" w:hAnsi="Calibri" w:cs="Calibri"/>
        </w:rPr>
        <w:t xml:space="preserve"> Deklaracja producenta sprzętu zgodności z CE lub dokument równoważny.</w:t>
      </w:r>
    </w:p>
    <w:p w14:paraId="099CFAF9" w14:textId="77777777" w:rsidR="006E5647" w:rsidRPr="006E5647" w:rsidRDefault="006E5647" w:rsidP="006E5647">
      <w:pPr>
        <w:widowControl/>
        <w:numPr>
          <w:ilvl w:val="1"/>
          <w:numId w:val="88"/>
        </w:numPr>
        <w:tabs>
          <w:tab w:val="left" w:pos="284"/>
          <w:tab w:val="left" w:pos="426"/>
        </w:tabs>
        <w:autoSpaceDE/>
        <w:autoSpaceDN/>
        <w:ind w:left="0" w:firstLine="0"/>
        <w:jc w:val="both"/>
        <w:rPr>
          <w:rFonts w:ascii="Calibri" w:hAnsi="Calibri" w:cs="Calibri"/>
          <w:lang w:eastAsia="pl-PL"/>
        </w:rPr>
      </w:pPr>
      <w:r w:rsidRPr="006E5647">
        <w:rPr>
          <w:rFonts w:ascii="Calibri" w:hAnsi="Calibri" w:cs="Calibri"/>
          <w:lang w:eastAsia="pl-PL"/>
        </w:rPr>
        <w:t xml:space="preserve">Do każdego sprzętu zostaną dołączone wszelkie niezbędne kable zasilające i sygnałowe, konieczne do prawidłowego podłączenia i uruchomienia dostarczonego sprzętu. </w:t>
      </w:r>
    </w:p>
    <w:p w14:paraId="6654DE06" w14:textId="77777777" w:rsidR="006E5647" w:rsidRPr="006E5647" w:rsidRDefault="006E5647" w:rsidP="006E5647">
      <w:pPr>
        <w:widowControl/>
        <w:numPr>
          <w:ilvl w:val="1"/>
          <w:numId w:val="88"/>
        </w:numPr>
        <w:tabs>
          <w:tab w:val="left" w:pos="284"/>
          <w:tab w:val="left" w:pos="426"/>
        </w:tabs>
        <w:autoSpaceDE/>
        <w:autoSpaceDN/>
        <w:ind w:left="0" w:firstLine="0"/>
        <w:jc w:val="both"/>
        <w:rPr>
          <w:rFonts w:ascii="Calibri" w:hAnsi="Calibri" w:cs="Calibri"/>
          <w:lang w:eastAsia="pl-PL"/>
        </w:rPr>
      </w:pPr>
      <w:r w:rsidRPr="006E5647">
        <w:rPr>
          <w:rFonts w:ascii="Calibri" w:hAnsi="Calibri" w:cs="Calibri"/>
          <w:lang w:eastAsia="pl-PL"/>
        </w:rPr>
        <w:t xml:space="preserve">Sprzęt musi być dostarczony w oryginalnych opakowaniach producenta, na których widoczne będzie logo i nazwa producenta, opis zawartości i numer katalogowy. </w:t>
      </w:r>
    </w:p>
    <w:p w14:paraId="60D67587" w14:textId="77777777" w:rsidR="006E5647" w:rsidRPr="006E5647" w:rsidRDefault="006E5647" w:rsidP="006E5647">
      <w:pPr>
        <w:widowControl/>
        <w:numPr>
          <w:ilvl w:val="1"/>
          <w:numId w:val="88"/>
        </w:numPr>
        <w:tabs>
          <w:tab w:val="left" w:pos="284"/>
          <w:tab w:val="left" w:pos="426"/>
        </w:tabs>
        <w:autoSpaceDE/>
        <w:autoSpaceDN/>
        <w:ind w:left="0" w:firstLine="0"/>
        <w:jc w:val="both"/>
        <w:rPr>
          <w:rFonts w:ascii="Calibri" w:hAnsi="Calibri" w:cs="Calibri"/>
          <w:lang w:eastAsia="pl-PL"/>
        </w:rPr>
      </w:pPr>
      <w:r w:rsidRPr="006E5647">
        <w:rPr>
          <w:rFonts w:ascii="Calibri" w:hAnsi="Calibri" w:cs="Calibri"/>
          <w:lang w:eastAsia="pl-PL"/>
        </w:rPr>
        <w:t xml:space="preserve">Urządzenia muszą pochodzić z autoryzowanego kanału dystrybucji producenta przeznaczonego na teren Unii Europejskiej, a korzystanie przez Zamawiającego z dostarczonego sprzętu nie może stanowić naruszenia majątkowych praw autorskich osób trzecich. </w:t>
      </w:r>
    </w:p>
    <w:p w14:paraId="1E67A4B8" w14:textId="77777777" w:rsidR="006E5647" w:rsidRPr="006E5647" w:rsidRDefault="006E5647" w:rsidP="006E5647">
      <w:pPr>
        <w:widowControl/>
        <w:numPr>
          <w:ilvl w:val="1"/>
          <w:numId w:val="88"/>
        </w:numPr>
        <w:tabs>
          <w:tab w:val="left" w:pos="284"/>
          <w:tab w:val="left" w:pos="426"/>
        </w:tabs>
        <w:autoSpaceDE/>
        <w:autoSpaceDN/>
        <w:ind w:left="0" w:firstLine="0"/>
        <w:jc w:val="both"/>
        <w:rPr>
          <w:rFonts w:ascii="Calibri" w:hAnsi="Calibri" w:cs="Calibri"/>
          <w:lang w:eastAsia="pl-PL"/>
        </w:rPr>
      </w:pPr>
      <w:r w:rsidRPr="006E5647">
        <w:rPr>
          <w:rFonts w:ascii="Calibri" w:hAnsi="Calibri" w:cs="Calibri"/>
          <w:lang w:eastAsia="pl-PL"/>
        </w:rPr>
        <w:lastRenderedPageBreak/>
        <w:t>Zamawiający nie dopuszcza okablowania wystającego poza obudowę sprzętu. Wszystkie elementy zintegrowane z urządzeniem muszą być podpięte wewnątrz obudowy i nie mogą mieć wystających przewodów łączących poza obudowę urządzenia.</w:t>
      </w:r>
    </w:p>
    <w:p w14:paraId="0926F72C" w14:textId="77777777" w:rsidR="006E5647" w:rsidRPr="006E5647" w:rsidRDefault="006E5647" w:rsidP="006E5647">
      <w:pPr>
        <w:widowControl/>
        <w:numPr>
          <w:ilvl w:val="1"/>
          <w:numId w:val="88"/>
        </w:numPr>
        <w:tabs>
          <w:tab w:val="left" w:pos="284"/>
          <w:tab w:val="left" w:pos="426"/>
        </w:tabs>
        <w:autoSpaceDE/>
        <w:autoSpaceDN/>
        <w:ind w:left="0" w:firstLine="0"/>
        <w:jc w:val="both"/>
        <w:rPr>
          <w:rFonts w:ascii="Calibri" w:hAnsi="Calibri" w:cs="Calibri"/>
          <w:lang w:eastAsia="pl-PL"/>
        </w:rPr>
      </w:pPr>
      <w:r w:rsidRPr="006E5647">
        <w:rPr>
          <w:rFonts w:ascii="Calibri" w:hAnsi="Calibri" w:cs="Calibri"/>
          <w:lang w:eastAsia="pl-PL"/>
        </w:rPr>
        <w:t xml:space="preserve">Minimalny okres gwarancji na dostarczony sprzęt wynosi 36miesiące w przypadku poz. 1-4 w cz. I, 36 miesięcy – w przypadku poz. 1-2 w cz. II oraz 24 miesiące w przypadku poz. 3 w cz. II, 24 miesiące w przypadku poz. 1-5 oraz 12 miesięcy w przypadku poz. 6 w cz. III </w:t>
      </w:r>
      <w:r w:rsidRPr="006E5647">
        <w:rPr>
          <w:rFonts w:ascii="Calibri" w:hAnsi="Calibri" w:cs="Calibri"/>
          <w:bCs/>
          <w:lang w:eastAsia="pl-PL"/>
        </w:rPr>
        <w:t xml:space="preserve"> </w:t>
      </w:r>
      <w:r w:rsidRPr="006E5647">
        <w:rPr>
          <w:rFonts w:ascii="Calibri" w:hAnsi="Calibri" w:cs="Calibri"/>
          <w:lang w:eastAsia="pl-PL"/>
        </w:rPr>
        <w:t>od dnia podpisania protokołu odbioru końcowego. W przypadku zaoferowania przez Wykonawcę dłuższego okresu gwarancji jest on wiążący.</w:t>
      </w:r>
    </w:p>
    <w:p w14:paraId="36E4FBAC" w14:textId="77777777" w:rsidR="006E5647" w:rsidRPr="006E5647" w:rsidRDefault="006E5647" w:rsidP="006E5647">
      <w:pPr>
        <w:widowControl/>
        <w:numPr>
          <w:ilvl w:val="1"/>
          <w:numId w:val="88"/>
        </w:numPr>
        <w:tabs>
          <w:tab w:val="left" w:pos="284"/>
          <w:tab w:val="left" w:pos="426"/>
        </w:tabs>
        <w:autoSpaceDE/>
        <w:autoSpaceDN/>
        <w:ind w:left="0" w:firstLine="0"/>
        <w:jc w:val="both"/>
        <w:rPr>
          <w:rFonts w:ascii="Calibri" w:hAnsi="Calibri" w:cs="Calibri"/>
          <w:lang w:eastAsia="pl-PL"/>
        </w:rPr>
      </w:pPr>
      <w:r w:rsidRPr="006E5647">
        <w:rPr>
          <w:rFonts w:ascii="Calibri" w:hAnsi="Calibri" w:cs="Calibri"/>
          <w:lang w:eastAsia="pl-PL"/>
        </w:rPr>
        <w:t xml:space="preserve">Dostawa do siedziby Zamawiającego Warszawa, ul. Domaniewska 39a III piętro (winda </w:t>
      </w:r>
      <w:r w:rsidRPr="006E5647">
        <w:rPr>
          <w:rFonts w:ascii="Calibri" w:hAnsi="Calibri" w:cs="Calibri"/>
          <w:lang w:eastAsia="pl-PL"/>
        </w:rPr>
        <w:br/>
        <w:t xml:space="preserve">w budynku), obejmuje wniesienie do pomieszczeń wskazanych przez Zamawiającego. </w:t>
      </w:r>
    </w:p>
    <w:p w14:paraId="0997C12A" w14:textId="77777777" w:rsidR="006E5647" w:rsidRPr="006E5647" w:rsidRDefault="006E5647" w:rsidP="006E5647">
      <w:pPr>
        <w:widowControl/>
        <w:numPr>
          <w:ilvl w:val="1"/>
          <w:numId w:val="88"/>
        </w:numPr>
        <w:tabs>
          <w:tab w:val="left" w:pos="284"/>
          <w:tab w:val="left" w:pos="426"/>
        </w:tabs>
        <w:autoSpaceDE/>
        <w:autoSpaceDN/>
        <w:ind w:left="0" w:firstLine="0"/>
        <w:jc w:val="both"/>
        <w:rPr>
          <w:rFonts w:ascii="Calibri" w:hAnsi="Calibri" w:cs="Calibri"/>
          <w:lang w:eastAsia="pl-PL"/>
        </w:rPr>
      </w:pPr>
      <w:r w:rsidRPr="006E5647">
        <w:rPr>
          <w:rFonts w:ascii="Calibri" w:eastAsia="Calibri" w:hAnsi="Calibri" w:cs="Calibri"/>
          <w:color w:val="000000"/>
        </w:rPr>
        <w:t xml:space="preserve">Oferowany sprzęt musi spełniać wymagania dyrektywy </w:t>
      </w:r>
      <w:r w:rsidRPr="006E5647">
        <w:rPr>
          <w:rFonts w:ascii="Calibri" w:hAnsi="Calibri" w:cs="Calibri"/>
          <w:color w:val="202122"/>
          <w:shd w:val="clear" w:color="auto" w:fill="FFFFFF"/>
          <w:lang w:eastAsia="pl-PL"/>
        </w:rPr>
        <w:t>ROHS 2011/65/UE</w:t>
      </w:r>
      <w:r w:rsidRPr="006E5647">
        <w:rPr>
          <w:rFonts w:ascii="Calibri" w:eastAsia="Calibri" w:hAnsi="Calibri" w:cs="Calibri"/>
          <w:color w:val="000000"/>
        </w:rPr>
        <w:t xml:space="preserve"> z dnia 8 czerwca 2011 r. na temat zakazu użycia niebezpiecznych substancji w wyposażeniu elektrycznym i elektronicznym (</w:t>
      </w:r>
      <w:proofErr w:type="spellStart"/>
      <w:r w:rsidRPr="006E5647">
        <w:rPr>
          <w:rFonts w:ascii="Calibri" w:eastAsia="Calibri" w:hAnsi="Calibri" w:cs="Calibri"/>
          <w:color w:val="000000"/>
        </w:rPr>
        <w:t>RoHS</w:t>
      </w:r>
      <w:proofErr w:type="spellEnd"/>
      <w:r w:rsidRPr="006E5647">
        <w:rPr>
          <w:rFonts w:ascii="Calibri" w:eastAsia="Calibri" w:hAnsi="Calibri" w:cs="Calibri"/>
          <w:color w:val="000000"/>
        </w:rPr>
        <w:t xml:space="preserve"> - </w:t>
      </w:r>
      <w:proofErr w:type="spellStart"/>
      <w:r w:rsidRPr="006E5647">
        <w:rPr>
          <w:rFonts w:ascii="Calibri" w:eastAsia="Calibri" w:hAnsi="Calibri" w:cs="Calibri"/>
          <w:color w:val="000000"/>
        </w:rPr>
        <w:t>restriction</w:t>
      </w:r>
      <w:proofErr w:type="spellEnd"/>
      <w:r w:rsidRPr="006E5647">
        <w:rPr>
          <w:rFonts w:ascii="Calibri" w:eastAsia="Calibri" w:hAnsi="Calibri" w:cs="Calibri"/>
          <w:color w:val="000000"/>
        </w:rPr>
        <w:t xml:space="preserve"> of the </w:t>
      </w:r>
      <w:proofErr w:type="spellStart"/>
      <w:r w:rsidRPr="006E5647">
        <w:rPr>
          <w:rFonts w:ascii="Calibri" w:eastAsia="Calibri" w:hAnsi="Calibri" w:cs="Calibri"/>
          <w:color w:val="000000"/>
        </w:rPr>
        <w:t>use</w:t>
      </w:r>
      <w:proofErr w:type="spellEnd"/>
      <w:r w:rsidRPr="006E5647">
        <w:rPr>
          <w:rFonts w:ascii="Calibri" w:eastAsia="Calibri" w:hAnsi="Calibri" w:cs="Calibri"/>
          <w:color w:val="000000"/>
        </w:rPr>
        <w:t xml:space="preserve"> of </w:t>
      </w:r>
      <w:proofErr w:type="spellStart"/>
      <w:r w:rsidRPr="006E5647">
        <w:rPr>
          <w:rFonts w:ascii="Calibri" w:eastAsia="Calibri" w:hAnsi="Calibri" w:cs="Calibri"/>
          <w:color w:val="000000"/>
        </w:rPr>
        <w:t>certain</w:t>
      </w:r>
      <w:proofErr w:type="spellEnd"/>
      <w:r w:rsidRPr="006E5647">
        <w:rPr>
          <w:rFonts w:ascii="Calibri" w:eastAsia="Calibri" w:hAnsi="Calibri" w:cs="Calibri"/>
          <w:color w:val="000000"/>
        </w:rPr>
        <w:t xml:space="preserve"> </w:t>
      </w:r>
      <w:proofErr w:type="spellStart"/>
      <w:r w:rsidRPr="006E5647">
        <w:rPr>
          <w:rFonts w:ascii="Calibri" w:eastAsia="Calibri" w:hAnsi="Calibri" w:cs="Calibri"/>
          <w:color w:val="000000"/>
        </w:rPr>
        <w:t>hazardous</w:t>
      </w:r>
      <w:proofErr w:type="spellEnd"/>
      <w:r w:rsidRPr="006E5647">
        <w:rPr>
          <w:rFonts w:ascii="Calibri" w:eastAsia="Calibri" w:hAnsi="Calibri" w:cs="Calibri"/>
          <w:color w:val="000000"/>
        </w:rPr>
        <w:t xml:space="preserve"> </w:t>
      </w:r>
      <w:proofErr w:type="spellStart"/>
      <w:r w:rsidRPr="006E5647">
        <w:rPr>
          <w:rFonts w:ascii="Calibri" w:eastAsia="Calibri" w:hAnsi="Calibri" w:cs="Calibri"/>
          <w:color w:val="000000"/>
        </w:rPr>
        <w:t>substances</w:t>
      </w:r>
      <w:proofErr w:type="spellEnd"/>
      <w:r w:rsidRPr="006E5647">
        <w:rPr>
          <w:rFonts w:ascii="Calibri" w:eastAsia="Calibri" w:hAnsi="Calibri" w:cs="Calibri"/>
          <w:color w:val="000000"/>
        </w:rPr>
        <w:t>).</w:t>
      </w:r>
    </w:p>
    <w:p w14:paraId="1DDA2D45" w14:textId="77777777" w:rsidR="006E5647" w:rsidRPr="006E5647" w:rsidRDefault="006E5647" w:rsidP="006E5647">
      <w:pPr>
        <w:widowControl/>
        <w:numPr>
          <w:ilvl w:val="1"/>
          <w:numId w:val="88"/>
        </w:numPr>
        <w:tabs>
          <w:tab w:val="left" w:pos="284"/>
          <w:tab w:val="left" w:pos="426"/>
        </w:tabs>
        <w:autoSpaceDE/>
        <w:autoSpaceDN/>
        <w:ind w:left="0" w:firstLine="0"/>
        <w:jc w:val="both"/>
        <w:rPr>
          <w:rFonts w:ascii="Calibri" w:hAnsi="Calibri" w:cs="Calibri"/>
          <w:lang w:eastAsia="pl-PL"/>
        </w:rPr>
      </w:pPr>
      <w:r w:rsidRPr="006E5647">
        <w:rPr>
          <w:rFonts w:ascii="Calibri" w:eastAsia="Calibri" w:hAnsi="Calibri" w:cs="Calibri"/>
          <w:color w:val="000000"/>
        </w:rPr>
        <w:t xml:space="preserve">Oferowany sprzęt musi spełniać wymogi dyrektywy WEEE2 z dnia 14 sierpnia 2012 r. dotyczącej odpadów elektrycznych i elektronicznych. </w:t>
      </w:r>
    </w:p>
    <w:p w14:paraId="56076EB5" w14:textId="77777777" w:rsidR="006E5647" w:rsidRPr="006E5647" w:rsidRDefault="006E5647" w:rsidP="006E5647">
      <w:pPr>
        <w:widowControl/>
        <w:numPr>
          <w:ilvl w:val="1"/>
          <w:numId w:val="88"/>
        </w:numPr>
        <w:tabs>
          <w:tab w:val="left" w:pos="284"/>
          <w:tab w:val="left" w:pos="426"/>
        </w:tabs>
        <w:autoSpaceDE/>
        <w:autoSpaceDN/>
        <w:ind w:left="0" w:firstLine="0"/>
        <w:jc w:val="both"/>
        <w:rPr>
          <w:rFonts w:ascii="Calibri" w:hAnsi="Calibri" w:cs="Calibri"/>
          <w:lang w:eastAsia="pl-PL"/>
        </w:rPr>
      </w:pPr>
      <w:r w:rsidRPr="006E5647">
        <w:rPr>
          <w:rFonts w:ascii="Calibri" w:eastAsia="Calibri" w:hAnsi="Calibri" w:cs="Calibri"/>
          <w:color w:val="000000"/>
        </w:rPr>
        <w:t>Oferowany sprzęt musi być zgodny z normą ISO 1043 lub równoważną dla elementów wykonanych z tworzyw sztucznych o masie powyżej 25 gram</w:t>
      </w:r>
    </w:p>
    <w:p w14:paraId="762EE9E5" w14:textId="77777777" w:rsidR="006E5647" w:rsidRPr="006E5647" w:rsidRDefault="006E5647" w:rsidP="006E5647">
      <w:pPr>
        <w:widowControl/>
        <w:numPr>
          <w:ilvl w:val="1"/>
          <w:numId w:val="88"/>
        </w:numPr>
        <w:tabs>
          <w:tab w:val="left" w:pos="426"/>
        </w:tabs>
        <w:autoSpaceDE/>
        <w:autoSpaceDN/>
        <w:ind w:left="0" w:firstLine="0"/>
        <w:jc w:val="both"/>
        <w:rPr>
          <w:rFonts w:ascii="Calibri" w:hAnsi="Calibri" w:cs="Calibri"/>
          <w:lang w:eastAsia="pl-PL"/>
        </w:rPr>
      </w:pPr>
      <w:r w:rsidRPr="006E5647">
        <w:rPr>
          <w:rFonts w:ascii="Calibri" w:hAnsi="Calibri" w:cs="Calibri"/>
          <w:lang w:eastAsia="pl-PL"/>
        </w:rPr>
        <w:t>Certyfikaty: ISO9001 i ISO14001 dla producenta sprzętu lub równoważne</w:t>
      </w:r>
    </w:p>
    <w:p w14:paraId="00CFF5B9" w14:textId="77777777" w:rsidR="006E5647" w:rsidRPr="006E5647" w:rsidRDefault="006E5647" w:rsidP="006E5647">
      <w:pPr>
        <w:widowControl/>
        <w:tabs>
          <w:tab w:val="left" w:pos="284"/>
          <w:tab w:val="left" w:pos="426"/>
        </w:tabs>
        <w:autoSpaceDE/>
        <w:autoSpaceDN/>
        <w:rPr>
          <w:rFonts w:ascii="Calibri" w:hAnsi="Calibri" w:cs="Calibri"/>
          <w:b/>
          <w:iCs/>
          <w:lang w:eastAsia="pl-PL"/>
        </w:rPr>
      </w:pPr>
      <w:r w:rsidRPr="006E5647">
        <w:rPr>
          <w:rFonts w:ascii="Calibri" w:hAnsi="Calibri" w:cs="Calibri"/>
          <w:b/>
          <w:iCs/>
          <w:lang w:eastAsia="pl-PL"/>
        </w:rPr>
        <w:t>20) Minimalne wymagania/parametry sprzętu:</w:t>
      </w:r>
    </w:p>
    <w:p w14:paraId="451273AD" w14:textId="77777777" w:rsidR="006E5647" w:rsidRPr="006E5647" w:rsidRDefault="006E5647" w:rsidP="006E5647">
      <w:pPr>
        <w:widowControl/>
        <w:tabs>
          <w:tab w:val="left" w:pos="284"/>
          <w:tab w:val="left" w:pos="426"/>
        </w:tabs>
        <w:autoSpaceDE/>
        <w:autoSpaceDN/>
        <w:rPr>
          <w:rFonts w:ascii="Calibri" w:hAnsi="Calibri" w:cs="Calibri"/>
          <w:b/>
          <w:bCs/>
          <w:color w:val="000000"/>
          <w:lang w:eastAsia="pl-PL"/>
        </w:rPr>
      </w:pPr>
      <w:r w:rsidRPr="006E5647">
        <w:rPr>
          <w:rFonts w:ascii="Calibri" w:hAnsi="Calibri" w:cs="Calibri"/>
          <w:b/>
          <w:bCs/>
          <w:color w:val="000000"/>
          <w:lang w:eastAsia="pl-PL"/>
        </w:rPr>
        <w:t>Cz. I</w:t>
      </w:r>
    </w:p>
    <w:tbl>
      <w:tblPr>
        <w:tblW w:w="8639" w:type="dxa"/>
        <w:jc w:val="center"/>
        <w:tblCellMar>
          <w:left w:w="70" w:type="dxa"/>
          <w:right w:w="70" w:type="dxa"/>
        </w:tblCellMar>
        <w:tblLook w:val="04A0" w:firstRow="1" w:lastRow="0" w:firstColumn="1" w:lastColumn="0" w:noHBand="0" w:noVBand="1"/>
      </w:tblPr>
      <w:tblGrid>
        <w:gridCol w:w="2740"/>
        <w:gridCol w:w="5899"/>
      </w:tblGrid>
      <w:tr w:rsidR="006E5647" w:rsidRPr="006E5647" w14:paraId="62D900FE" w14:textId="77777777" w:rsidTr="00B27987">
        <w:trPr>
          <w:trHeight w:val="315"/>
          <w:jc w:val="center"/>
        </w:trPr>
        <w:tc>
          <w:tcPr>
            <w:tcW w:w="8639" w:type="dxa"/>
            <w:gridSpan w:val="2"/>
            <w:tcBorders>
              <w:top w:val="single" w:sz="4" w:space="0" w:color="auto"/>
              <w:left w:val="single" w:sz="4" w:space="0" w:color="auto"/>
              <w:bottom w:val="single" w:sz="4" w:space="0" w:color="auto"/>
              <w:right w:val="single" w:sz="4" w:space="0" w:color="000000"/>
            </w:tcBorders>
            <w:shd w:val="clear" w:color="000000" w:fill="FFFF00"/>
            <w:hideMark/>
          </w:tcPr>
          <w:p w14:paraId="6FEC99E6" w14:textId="77777777" w:rsidR="006E5647" w:rsidRPr="006E5647" w:rsidRDefault="006E5647" w:rsidP="006E5647">
            <w:pPr>
              <w:widowControl/>
              <w:numPr>
                <w:ilvl w:val="1"/>
                <w:numId w:val="87"/>
              </w:numPr>
              <w:autoSpaceDE/>
              <w:autoSpaceDN/>
              <w:rPr>
                <w:rFonts w:ascii="Calibri" w:hAnsi="Calibri" w:cs="Calibri"/>
                <w:sz w:val="24"/>
                <w:szCs w:val="24"/>
                <w:lang w:eastAsia="pl-PL"/>
              </w:rPr>
            </w:pPr>
            <w:r w:rsidRPr="006E5647">
              <w:rPr>
                <w:rFonts w:ascii="Calibri" w:hAnsi="Calibri" w:cs="Calibri"/>
                <w:sz w:val="24"/>
                <w:szCs w:val="24"/>
                <w:lang w:eastAsia="pl-PL"/>
              </w:rPr>
              <w:t xml:space="preserve">Notebook 15,6 cali </w:t>
            </w:r>
          </w:p>
        </w:tc>
      </w:tr>
      <w:tr w:rsidR="006E5647" w:rsidRPr="006E5647" w14:paraId="46DE528E" w14:textId="77777777" w:rsidTr="00B27987">
        <w:trPr>
          <w:trHeight w:val="315"/>
          <w:jc w:val="center"/>
        </w:trPr>
        <w:tc>
          <w:tcPr>
            <w:tcW w:w="2740" w:type="dxa"/>
            <w:tcBorders>
              <w:top w:val="nil"/>
              <w:left w:val="single" w:sz="4" w:space="0" w:color="auto"/>
              <w:bottom w:val="single" w:sz="4" w:space="0" w:color="auto"/>
              <w:right w:val="single" w:sz="4" w:space="0" w:color="auto"/>
            </w:tcBorders>
            <w:shd w:val="clear" w:color="000000" w:fill="FFFF00"/>
            <w:hideMark/>
          </w:tcPr>
          <w:p w14:paraId="3A07F49A"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Ilość</w:t>
            </w:r>
          </w:p>
        </w:tc>
        <w:tc>
          <w:tcPr>
            <w:tcW w:w="5899" w:type="dxa"/>
            <w:tcBorders>
              <w:top w:val="nil"/>
              <w:left w:val="nil"/>
              <w:bottom w:val="single" w:sz="4" w:space="0" w:color="auto"/>
              <w:right w:val="single" w:sz="4" w:space="0" w:color="auto"/>
            </w:tcBorders>
            <w:shd w:val="clear" w:color="000000" w:fill="FFFF00"/>
            <w:vAlign w:val="bottom"/>
            <w:hideMark/>
          </w:tcPr>
          <w:p w14:paraId="5E3F9A1A"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14 szt. ( w tym 5 szt. Zamówienie opcjonalne)</w:t>
            </w:r>
          </w:p>
          <w:p w14:paraId="4907AF56"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Zgodny z poniższymi wymaganiami minimalnymi:</w:t>
            </w:r>
          </w:p>
        </w:tc>
      </w:tr>
      <w:tr w:rsidR="006E5647" w:rsidRPr="006E5647" w14:paraId="513A8AB3" w14:textId="77777777" w:rsidTr="00B27987">
        <w:trPr>
          <w:trHeight w:val="1575"/>
          <w:jc w:val="center"/>
        </w:trPr>
        <w:tc>
          <w:tcPr>
            <w:tcW w:w="2740" w:type="dxa"/>
            <w:tcBorders>
              <w:top w:val="nil"/>
              <w:left w:val="single" w:sz="4" w:space="0" w:color="auto"/>
              <w:bottom w:val="single" w:sz="4" w:space="0" w:color="auto"/>
              <w:right w:val="single" w:sz="4" w:space="0" w:color="auto"/>
            </w:tcBorders>
            <w:shd w:val="clear" w:color="auto" w:fill="auto"/>
            <w:vAlign w:val="bottom"/>
            <w:hideMark/>
          </w:tcPr>
          <w:p w14:paraId="5A11E308"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Model procesora</w:t>
            </w:r>
          </w:p>
        </w:tc>
        <w:tc>
          <w:tcPr>
            <w:tcW w:w="5899" w:type="dxa"/>
            <w:tcBorders>
              <w:top w:val="nil"/>
              <w:left w:val="nil"/>
              <w:bottom w:val="single" w:sz="4" w:space="0" w:color="auto"/>
              <w:right w:val="single" w:sz="4" w:space="0" w:color="auto"/>
            </w:tcBorders>
            <w:shd w:val="clear" w:color="auto" w:fill="auto"/>
            <w:vAlign w:val="bottom"/>
            <w:hideMark/>
          </w:tcPr>
          <w:p w14:paraId="7B3F94C0"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 xml:space="preserve">Intel </w:t>
            </w:r>
            <w:proofErr w:type="spellStart"/>
            <w:r w:rsidRPr="006E5647">
              <w:rPr>
                <w:rFonts w:ascii="Calibri" w:hAnsi="Calibri" w:cs="Calibri"/>
                <w:sz w:val="24"/>
                <w:szCs w:val="24"/>
                <w:lang w:eastAsia="pl-PL"/>
              </w:rPr>
              <w:t>Core</w:t>
            </w:r>
            <w:proofErr w:type="spellEnd"/>
            <w:r w:rsidRPr="006E5647">
              <w:rPr>
                <w:rFonts w:ascii="Calibri" w:hAnsi="Calibri" w:cs="Calibri"/>
                <w:sz w:val="24"/>
                <w:szCs w:val="24"/>
                <w:lang w:eastAsia="pl-PL"/>
              </w:rPr>
              <w:t xml:space="preserve"> i5-1035G1 lub równoważny. Równoważność na podstawie wydajności w ogólnodostępnych testach zamieszczonych na stronie https://www.cpubenchmark.net/laptop.html o wydajności nie mniejszej niż 7900 pkt.</w:t>
            </w:r>
          </w:p>
        </w:tc>
      </w:tr>
      <w:tr w:rsidR="006E5647" w:rsidRPr="006E5647" w14:paraId="5B761948" w14:textId="77777777" w:rsidTr="00B27987">
        <w:trPr>
          <w:trHeight w:val="315"/>
          <w:jc w:val="center"/>
        </w:trPr>
        <w:tc>
          <w:tcPr>
            <w:tcW w:w="2740" w:type="dxa"/>
            <w:tcBorders>
              <w:top w:val="nil"/>
              <w:left w:val="single" w:sz="4" w:space="0" w:color="auto"/>
              <w:bottom w:val="single" w:sz="4" w:space="0" w:color="auto"/>
              <w:right w:val="single" w:sz="4" w:space="0" w:color="auto"/>
            </w:tcBorders>
            <w:shd w:val="clear" w:color="auto" w:fill="auto"/>
            <w:vAlign w:val="bottom"/>
            <w:hideMark/>
          </w:tcPr>
          <w:p w14:paraId="4DE7E618"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Ilość pamięci [GB]</w:t>
            </w:r>
          </w:p>
        </w:tc>
        <w:tc>
          <w:tcPr>
            <w:tcW w:w="5899" w:type="dxa"/>
            <w:tcBorders>
              <w:top w:val="nil"/>
              <w:left w:val="nil"/>
              <w:bottom w:val="single" w:sz="4" w:space="0" w:color="auto"/>
              <w:right w:val="single" w:sz="4" w:space="0" w:color="auto"/>
            </w:tcBorders>
            <w:shd w:val="clear" w:color="auto" w:fill="auto"/>
            <w:vAlign w:val="bottom"/>
            <w:hideMark/>
          </w:tcPr>
          <w:p w14:paraId="5473043A"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16GB DDR4</w:t>
            </w:r>
          </w:p>
        </w:tc>
      </w:tr>
      <w:tr w:rsidR="006E5647" w:rsidRPr="006E5647" w14:paraId="5D9A8586" w14:textId="77777777" w:rsidTr="00B27987">
        <w:trPr>
          <w:trHeight w:val="315"/>
          <w:jc w:val="center"/>
        </w:trPr>
        <w:tc>
          <w:tcPr>
            <w:tcW w:w="2740" w:type="dxa"/>
            <w:tcBorders>
              <w:top w:val="nil"/>
              <w:left w:val="single" w:sz="4" w:space="0" w:color="auto"/>
              <w:bottom w:val="single" w:sz="4" w:space="0" w:color="auto"/>
              <w:right w:val="single" w:sz="4" w:space="0" w:color="auto"/>
            </w:tcBorders>
            <w:shd w:val="clear" w:color="auto" w:fill="auto"/>
            <w:vAlign w:val="bottom"/>
            <w:hideMark/>
          </w:tcPr>
          <w:p w14:paraId="5CB4D4CB"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Liczba banków pamięci</w:t>
            </w:r>
          </w:p>
        </w:tc>
        <w:tc>
          <w:tcPr>
            <w:tcW w:w="5899" w:type="dxa"/>
            <w:tcBorders>
              <w:top w:val="nil"/>
              <w:left w:val="nil"/>
              <w:bottom w:val="single" w:sz="4" w:space="0" w:color="auto"/>
              <w:right w:val="single" w:sz="4" w:space="0" w:color="auto"/>
            </w:tcBorders>
            <w:shd w:val="clear" w:color="auto" w:fill="auto"/>
            <w:vAlign w:val="bottom"/>
            <w:hideMark/>
          </w:tcPr>
          <w:p w14:paraId="20545055"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2</w:t>
            </w:r>
          </w:p>
        </w:tc>
      </w:tr>
      <w:tr w:rsidR="006E5647" w:rsidRPr="006E5647" w14:paraId="510B735E" w14:textId="77777777" w:rsidTr="00B27987">
        <w:trPr>
          <w:trHeight w:val="315"/>
          <w:jc w:val="center"/>
        </w:trPr>
        <w:tc>
          <w:tcPr>
            <w:tcW w:w="2740" w:type="dxa"/>
            <w:tcBorders>
              <w:top w:val="nil"/>
              <w:left w:val="single" w:sz="4" w:space="0" w:color="auto"/>
              <w:bottom w:val="single" w:sz="4" w:space="0" w:color="auto"/>
              <w:right w:val="single" w:sz="4" w:space="0" w:color="auto"/>
            </w:tcBorders>
            <w:shd w:val="clear" w:color="auto" w:fill="auto"/>
            <w:vAlign w:val="bottom"/>
            <w:hideMark/>
          </w:tcPr>
          <w:p w14:paraId="0C014BCF"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Pojemność dysku SSD [GB]</w:t>
            </w:r>
          </w:p>
        </w:tc>
        <w:tc>
          <w:tcPr>
            <w:tcW w:w="5899" w:type="dxa"/>
            <w:tcBorders>
              <w:top w:val="nil"/>
              <w:left w:val="nil"/>
              <w:bottom w:val="single" w:sz="4" w:space="0" w:color="auto"/>
              <w:right w:val="single" w:sz="4" w:space="0" w:color="auto"/>
            </w:tcBorders>
            <w:shd w:val="clear" w:color="auto" w:fill="auto"/>
            <w:vAlign w:val="bottom"/>
            <w:hideMark/>
          </w:tcPr>
          <w:p w14:paraId="28C60DC8"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512 GB</w:t>
            </w:r>
          </w:p>
        </w:tc>
      </w:tr>
      <w:tr w:rsidR="006E5647" w:rsidRPr="006E5647" w14:paraId="38124BCA" w14:textId="77777777" w:rsidTr="00B27987">
        <w:trPr>
          <w:trHeight w:val="315"/>
          <w:jc w:val="center"/>
        </w:trPr>
        <w:tc>
          <w:tcPr>
            <w:tcW w:w="2740" w:type="dxa"/>
            <w:tcBorders>
              <w:top w:val="nil"/>
              <w:left w:val="single" w:sz="4" w:space="0" w:color="auto"/>
              <w:bottom w:val="single" w:sz="4" w:space="0" w:color="auto"/>
              <w:right w:val="single" w:sz="4" w:space="0" w:color="auto"/>
            </w:tcBorders>
            <w:shd w:val="clear" w:color="auto" w:fill="auto"/>
            <w:vAlign w:val="bottom"/>
            <w:hideMark/>
          </w:tcPr>
          <w:p w14:paraId="3F55C274"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Typ dysku</w:t>
            </w:r>
          </w:p>
        </w:tc>
        <w:tc>
          <w:tcPr>
            <w:tcW w:w="5899" w:type="dxa"/>
            <w:tcBorders>
              <w:top w:val="nil"/>
              <w:left w:val="nil"/>
              <w:bottom w:val="single" w:sz="4" w:space="0" w:color="auto"/>
              <w:right w:val="single" w:sz="4" w:space="0" w:color="auto"/>
            </w:tcBorders>
            <w:shd w:val="clear" w:color="auto" w:fill="auto"/>
            <w:vAlign w:val="bottom"/>
            <w:hideMark/>
          </w:tcPr>
          <w:p w14:paraId="5811A5CB"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SSD</w:t>
            </w:r>
          </w:p>
        </w:tc>
      </w:tr>
      <w:tr w:rsidR="006E5647" w:rsidRPr="006E5647" w14:paraId="542C25E9" w14:textId="77777777" w:rsidTr="00B27987">
        <w:trPr>
          <w:trHeight w:val="315"/>
          <w:jc w:val="center"/>
        </w:trPr>
        <w:tc>
          <w:tcPr>
            <w:tcW w:w="2740" w:type="dxa"/>
            <w:tcBorders>
              <w:top w:val="nil"/>
              <w:left w:val="single" w:sz="4" w:space="0" w:color="auto"/>
              <w:bottom w:val="single" w:sz="4" w:space="0" w:color="auto"/>
              <w:right w:val="single" w:sz="4" w:space="0" w:color="auto"/>
            </w:tcBorders>
            <w:shd w:val="clear" w:color="auto" w:fill="auto"/>
            <w:vAlign w:val="bottom"/>
            <w:hideMark/>
          </w:tcPr>
          <w:p w14:paraId="30F26591"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Typ karty graficznej</w:t>
            </w:r>
          </w:p>
        </w:tc>
        <w:tc>
          <w:tcPr>
            <w:tcW w:w="5899" w:type="dxa"/>
            <w:tcBorders>
              <w:top w:val="nil"/>
              <w:left w:val="nil"/>
              <w:bottom w:val="single" w:sz="4" w:space="0" w:color="auto"/>
              <w:right w:val="single" w:sz="4" w:space="0" w:color="auto"/>
            </w:tcBorders>
            <w:shd w:val="clear" w:color="auto" w:fill="auto"/>
            <w:vAlign w:val="bottom"/>
            <w:hideMark/>
          </w:tcPr>
          <w:p w14:paraId="5E2F35B4"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zintegrowana</w:t>
            </w:r>
          </w:p>
        </w:tc>
      </w:tr>
      <w:tr w:rsidR="006E5647" w:rsidRPr="006E5647" w14:paraId="65D2A89A" w14:textId="77777777" w:rsidTr="00B27987">
        <w:trPr>
          <w:trHeight w:val="315"/>
          <w:jc w:val="center"/>
        </w:trPr>
        <w:tc>
          <w:tcPr>
            <w:tcW w:w="2740" w:type="dxa"/>
            <w:tcBorders>
              <w:top w:val="nil"/>
              <w:left w:val="single" w:sz="4" w:space="0" w:color="auto"/>
              <w:bottom w:val="single" w:sz="4" w:space="0" w:color="auto"/>
              <w:right w:val="single" w:sz="4" w:space="0" w:color="auto"/>
            </w:tcBorders>
            <w:shd w:val="clear" w:color="auto" w:fill="auto"/>
            <w:vAlign w:val="bottom"/>
            <w:hideMark/>
          </w:tcPr>
          <w:p w14:paraId="3CB74E96"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Przekątna ekranu [cale]</w:t>
            </w:r>
          </w:p>
        </w:tc>
        <w:tc>
          <w:tcPr>
            <w:tcW w:w="5899" w:type="dxa"/>
            <w:tcBorders>
              <w:top w:val="nil"/>
              <w:left w:val="nil"/>
              <w:bottom w:val="single" w:sz="4" w:space="0" w:color="auto"/>
              <w:right w:val="single" w:sz="4" w:space="0" w:color="auto"/>
            </w:tcBorders>
            <w:shd w:val="clear" w:color="auto" w:fill="auto"/>
            <w:vAlign w:val="bottom"/>
            <w:hideMark/>
          </w:tcPr>
          <w:p w14:paraId="5F4E9C65"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15,6</w:t>
            </w:r>
          </w:p>
        </w:tc>
      </w:tr>
      <w:tr w:rsidR="006E5647" w:rsidRPr="006E5647" w14:paraId="32591676" w14:textId="77777777" w:rsidTr="00B27987">
        <w:trPr>
          <w:trHeight w:val="315"/>
          <w:jc w:val="center"/>
        </w:trPr>
        <w:tc>
          <w:tcPr>
            <w:tcW w:w="2740" w:type="dxa"/>
            <w:tcBorders>
              <w:top w:val="nil"/>
              <w:left w:val="single" w:sz="4" w:space="0" w:color="auto"/>
              <w:bottom w:val="single" w:sz="4" w:space="0" w:color="auto"/>
              <w:right w:val="single" w:sz="4" w:space="0" w:color="auto"/>
            </w:tcBorders>
            <w:shd w:val="clear" w:color="auto" w:fill="auto"/>
            <w:vAlign w:val="bottom"/>
            <w:hideMark/>
          </w:tcPr>
          <w:p w14:paraId="5D9B1AF3"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Rozdzielczość</w:t>
            </w:r>
          </w:p>
        </w:tc>
        <w:tc>
          <w:tcPr>
            <w:tcW w:w="5899" w:type="dxa"/>
            <w:tcBorders>
              <w:top w:val="nil"/>
              <w:left w:val="nil"/>
              <w:bottom w:val="single" w:sz="4" w:space="0" w:color="auto"/>
              <w:right w:val="single" w:sz="4" w:space="0" w:color="auto"/>
            </w:tcBorders>
            <w:shd w:val="clear" w:color="auto" w:fill="auto"/>
            <w:vAlign w:val="bottom"/>
            <w:hideMark/>
          </w:tcPr>
          <w:p w14:paraId="2265B18C"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1920 x 1080</w:t>
            </w:r>
          </w:p>
        </w:tc>
      </w:tr>
      <w:tr w:rsidR="006E5647" w:rsidRPr="006E5647" w14:paraId="3010BDAF" w14:textId="77777777" w:rsidTr="00B27987">
        <w:trPr>
          <w:trHeight w:val="315"/>
          <w:jc w:val="center"/>
        </w:trPr>
        <w:tc>
          <w:tcPr>
            <w:tcW w:w="2740" w:type="dxa"/>
            <w:tcBorders>
              <w:top w:val="nil"/>
              <w:left w:val="single" w:sz="4" w:space="0" w:color="auto"/>
              <w:bottom w:val="single" w:sz="4" w:space="0" w:color="auto"/>
              <w:right w:val="single" w:sz="4" w:space="0" w:color="auto"/>
            </w:tcBorders>
            <w:shd w:val="clear" w:color="auto" w:fill="auto"/>
            <w:hideMark/>
          </w:tcPr>
          <w:p w14:paraId="1EBF751A"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Typ matrycy</w:t>
            </w:r>
          </w:p>
        </w:tc>
        <w:tc>
          <w:tcPr>
            <w:tcW w:w="5899" w:type="dxa"/>
            <w:tcBorders>
              <w:top w:val="nil"/>
              <w:left w:val="nil"/>
              <w:bottom w:val="single" w:sz="4" w:space="0" w:color="auto"/>
              <w:right w:val="single" w:sz="4" w:space="0" w:color="auto"/>
            </w:tcBorders>
            <w:shd w:val="clear" w:color="auto" w:fill="auto"/>
            <w:vAlign w:val="bottom"/>
            <w:hideMark/>
          </w:tcPr>
          <w:p w14:paraId="31FC1DD2"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IPS</w:t>
            </w:r>
          </w:p>
        </w:tc>
      </w:tr>
      <w:tr w:rsidR="006E5647" w:rsidRPr="006E5647" w14:paraId="09BF2B90" w14:textId="77777777" w:rsidTr="00B27987">
        <w:trPr>
          <w:trHeight w:val="315"/>
          <w:jc w:val="center"/>
        </w:trPr>
        <w:tc>
          <w:tcPr>
            <w:tcW w:w="2740" w:type="dxa"/>
            <w:tcBorders>
              <w:top w:val="nil"/>
              <w:left w:val="single" w:sz="4" w:space="0" w:color="auto"/>
              <w:bottom w:val="single" w:sz="4" w:space="0" w:color="auto"/>
              <w:right w:val="single" w:sz="4" w:space="0" w:color="auto"/>
            </w:tcBorders>
            <w:shd w:val="clear" w:color="auto" w:fill="auto"/>
            <w:vAlign w:val="bottom"/>
            <w:hideMark/>
          </w:tcPr>
          <w:p w14:paraId="0D49A57D"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Technologia matrycy</w:t>
            </w:r>
          </w:p>
        </w:tc>
        <w:tc>
          <w:tcPr>
            <w:tcW w:w="5899" w:type="dxa"/>
            <w:tcBorders>
              <w:top w:val="nil"/>
              <w:left w:val="nil"/>
              <w:bottom w:val="single" w:sz="4" w:space="0" w:color="auto"/>
              <w:right w:val="single" w:sz="4" w:space="0" w:color="auto"/>
            </w:tcBorders>
            <w:shd w:val="clear" w:color="auto" w:fill="auto"/>
            <w:vAlign w:val="bottom"/>
            <w:hideMark/>
          </w:tcPr>
          <w:p w14:paraId="5D5E67C0"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matowa</w:t>
            </w:r>
          </w:p>
        </w:tc>
      </w:tr>
      <w:tr w:rsidR="006E5647" w:rsidRPr="006E5647" w14:paraId="40CD41C4" w14:textId="77777777" w:rsidTr="00B27987">
        <w:trPr>
          <w:trHeight w:val="315"/>
          <w:jc w:val="center"/>
        </w:trPr>
        <w:tc>
          <w:tcPr>
            <w:tcW w:w="2740" w:type="dxa"/>
            <w:tcBorders>
              <w:top w:val="nil"/>
              <w:left w:val="single" w:sz="4" w:space="0" w:color="auto"/>
              <w:bottom w:val="single" w:sz="4" w:space="0" w:color="auto"/>
              <w:right w:val="single" w:sz="4" w:space="0" w:color="auto"/>
            </w:tcBorders>
            <w:shd w:val="clear" w:color="auto" w:fill="auto"/>
            <w:vAlign w:val="bottom"/>
            <w:hideMark/>
          </w:tcPr>
          <w:p w14:paraId="05F6DBA1"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Typ baterii</w:t>
            </w:r>
          </w:p>
        </w:tc>
        <w:tc>
          <w:tcPr>
            <w:tcW w:w="5899" w:type="dxa"/>
            <w:tcBorders>
              <w:top w:val="nil"/>
              <w:left w:val="nil"/>
              <w:bottom w:val="single" w:sz="4" w:space="0" w:color="auto"/>
              <w:right w:val="single" w:sz="4" w:space="0" w:color="auto"/>
            </w:tcBorders>
            <w:shd w:val="clear" w:color="auto" w:fill="auto"/>
            <w:vAlign w:val="bottom"/>
            <w:hideMark/>
          </w:tcPr>
          <w:p w14:paraId="6A545852" w14:textId="77777777" w:rsidR="006E5647" w:rsidRPr="006E5647" w:rsidRDefault="006E5647" w:rsidP="006E5647">
            <w:pPr>
              <w:widowControl/>
              <w:autoSpaceDE/>
              <w:autoSpaceDN/>
              <w:rPr>
                <w:rFonts w:ascii="Calibri" w:hAnsi="Calibri" w:cs="Calibri"/>
                <w:sz w:val="24"/>
                <w:szCs w:val="24"/>
                <w:lang w:eastAsia="pl-PL"/>
              </w:rPr>
            </w:pPr>
            <w:proofErr w:type="spellStart"/>
            <w:r w:rsidRPr="006E5647">
              <w:rPr>
                <w:rFonts w:ascii="Calibri" w:hAnsi="Calibri" w:cs="Calibri"/>
                <w:sz w:val="24"/>
                <w:szCs w:val="24"/>
                <w:lang w:eastAsia="pl-PL"/>
              </w:rPr>
              <w:t>Litowo</w:t>
            </w:r>
            <w:proofErr w:type="spellEnd"/>
            <w:r w:rsidRPr="006E5647">
              <w:rPr>
                <w:rFonts w:ascii="Calibri" w:hAnsi="Calibri" w:cs="Calibri"/>
                <w:sz w:val="24"/>
                <w:szCs w:val="24"/>
                <w:lang w:eastAsia="pl-PL"/>
              </w:rPr>
              <w:t>-Jonowa</w:t>
            </w:r>
          </w:p>
        </w:tc>
      </w:tr>
      <w:tr w:rsidR="006E5647" w:rsidRPr="006E5647" w14:paraId="383304F4" w14:textId="77777777" w:rsidTr="00B27987">
        <w:trPr>
          <w:trHeight w:val="315"/>
          <w:jc w:val="center"/>
        </w:trPr>
        <w:tc>
          <w:tcPr>
            <w:tcW w:w="2740" w:type="dxa"/>
            <w:tcBorders>
              <w:top w:val="nil"/>
              <w:left w:val="single" w:sz="4" w:space="0" w:color="auto"/>
              <w:bottom w:val="single" w:sz="4" w:space="0" w:color="auto"/>
              <w:right w:val="single" w:sz="4" w:space="0" w:color="auto"/>
            </w:tcBorders>
            <w:shd w:val="clear" w:color="auto" w:fill="auto"/>
            <w:vAlign w:val="bottom"/>
            <w:hideMark/>
          </w:tcPr>
          <w:p w14:paraId="1D60DF56"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Typ klawiatury</w:t>
            </w:r>
          </w:p>
        </w:tc>
        <w:tc>
          <w:tcPr>
            <w:tcW w:w="5899" w:type="dxa"/>
            <w:tcBorders>
              <w:top w:val="nil"/>
              <w:left w:val="nil"/>
              <w:bottom w:val="single" w:sz="4" w:space="0" w:color="auto"/>
              <w:right w:val="single" w:sz="4" w:space="0" w:color="auto"/>
            </w:tcBorders>
            <w:shd w:val="clear" w:color="auto" w:fill="auto"/>
            <w:vAlign w:val="bottom"/>
            <w:hideMark/>
          </w:tcPr>
          <w:p w14:paraId="2864A5A2"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QWERTY + wydzielona klawiatura numeryczna</w:t>
            </w:r>
          </w:p>
        </w:tc>
      </w:tr>
      <w:tr w:rsidR="006E5647" w:rsidRPr="006E5647" w14:paraId="05349997" w14:textId="77777777" w:rsidTr="00B27987">
        <w:trPr>
          <w:trHeight w:val="315"/>
          <w:jc w:val="center"/>
        </w:trPr>
        <w:tc>
          <w:tcPr>
            <w:tcW w:w="2740" w:type="dxa"/>
            <w:tcBorders>
              <w:top w:val="nil"/>
              <w:left w:val="single" w:sz="4" w:space="0" w:color="auto"/>
              <w:bottom w:val="single" w:sz="4" w:space="0" w:color="auto"/>
              <w:right w:val="single" w:sz="4" w:space="0" w:color="auto"/>
            </w:tcBorders>
            <w:shd w:val="clear" w:color="auto" w:fill="auto"/>
            <w:vAlign w:val="bottom"/>
            <w:hideMark/>
          </w:tcPr>
          <w:p w14:paraId="1851DAF6"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Czytnik kart pamięci</w:t>
            </w:r>
          </w:p>
        </w:tc>
        <w:tc>
          <w:tcPr>
            <w:tcW w:w="5899" w:type="dxa"/>
            <w:tcBorders>
              <w:top w:val="nil"/>
              <w:left w:val="nil"/>
              <w:bottom w:val="single" w:sz="4" w:space="0" w:color="auto"/>
              <w:right w:val="single" w:sz="4" w:space="0" w:color="auto"/>
            </w:tcBorders>
            <w:shd w:val="clear" w:color="auto" w:fill="auto"/>
            <w:vAlign w:val="bottom"/>
            <w:hideMark/>
          </w:tcPr>
          <w:p w14:paraId="1749CC70"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tak</w:t>
            </w:r>
          </w:p>
        </w:tc>
      </w:tr>
      <w:tr w:rsidR="006E5647" w:rsidRPr="006E5647" w14:paraId="285CF846" w14:textId="77777777" w:rsidTr="00B27987">
        <w:trPr>
          <w:trHeight w:val="315"/>
          <w:jc w:val="center"/>
        </w:trPr>
        <w:tc>
          <w:tcPr>
            <w:tcW w:w="2740" w:type="dxa"/>
            <w:tcBorders>
              <w:top w:val="nil"/>
              <w:left w:val="single" w:sz="4" w:space="0" w:color="auto"/>
              <w:bottom w:val="single" w:sz="4" w:space="0" w:color="auto"/>
              <w:right w:val="single" w:sz="4" w:space="0" w:color="auto"/>
            </w:tcBorders>
            <w:shd w:val="clear" w:color="auto" w:fill="auto"/>
            <w:vAlign w:val="bottom"/>
            <w:hideMark/>
          </w:tcPr>
          <w:p w14:paraId="4DF4F279"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Głośniki</w:t>
            </w:r>
          </w:p>
        </w:tc>
        <w:tc>
          <w:tcPr>
            <w:tcW w:w="5899" w:type="dxa"/>
            <w:tcBorders>
              <w:top w:val="nil"/>
              <w:left w:val="nil"/>
              <w:bottom w:val="single" w:sz="4" w:space="0" w:color="auto"/>
              <w:right w:val="single" w:sz="4" w:space="0" w:color="auto"/>
            </w:tcBorders>
            <w:shd w:val="clear" w:color="auto" w:fill="auto"/>
            <w:vAlign w:val="bottom"/>
            <w:hideMark/>
          </w:tcPr>
          <w:p w14:paraId="4906E3C6"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tak</w:t>
            </w:r>
          </w:p>
        </w:tc>
      </w:tr>
      <w:tr w:rsidR="006E5647" w:rsidRPr="006E5647" w14:paraId="11F44749" w14:textId="77777777" w:rsidTr="00B27987">
        <w:trPr>
          <w:trHeight w:val="315"/>
          <w:jc w:val="center"/>
        </w:trPr>
        <w:tc>
          <w:tcPr>
            <w:tcW w:w="2740" w:type="dxa"/>
            <w:tcBorders>
              <w:top w:val="nil"/>
              <w:left w:val="single" w:sz="4" w:space="0" w:color="auto"/>
              <w:bottom w:val="single" w:sz="4" w:space="0" w:color="auto"/>
              <w:right w:val="single" w:sz="4" w:space="0" w:color="auto"/>
            </w:tcBorders>
            <w:shd w:val="clear" w:color="auto" w:fill="auto"/>
            <w:vAlign w:val="bottom"/>
            <w:hideMark/>
          </w:tcPr>
          <w:p w14:paraId="11AD6B00"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Wbudowany mikrofon</w:t>
            </w:r>
          </w:p>
        </w:tc>
        <w:tc>
          <w:tcPr>
            <w:tcW w:w="5899" w:type="dxa"/>
            <w:tcBorders>
              <w:top w:val="nil"/>
              <w:left w:val="nil"/>
              <w:bottom w:val="single" w:sz="4" w:space="0" w:color="auto"/>
              <w:right w:val="single" w:sz="4" w:space="0" w:color="auto"/>
            </w:tcBorders>
            <w:shd w:val="clear" w:color="auto" w:fill="auto"/>
            <w:vAlign w:val="bottom"/>
            <w:hideMark/>
          </w:tcPr>
          <w:p w14:paraId="44EEA31C"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tak</w:t>
            </w:r>
          </w:p>
        </w:tc>
      </w:tr>
      <w:tr w:rsidR="006E5647" w:rsidRPr="006E5647" w14:paraId="1FC3BE38" w14:textId="77777777" w:rsidTr="00B27987">
        <w:trPr>
          <w:trHeight w:val="315"/>
          <w:jc w:val="center"/>
        </w:trPr>
        <w:tc>
          <w:tcPr>
            <w:tcW w:w="2740" w:type="dxa"/>
            <w:tcBorders>
              <w:top w:val="nil"/>
              <w:left w:val="single" w:sz="4" w:space="0" w:color="auto"/>
              <w:bottom w:val="single" w:sz="4" w:space="0" w:color="auto"/>
              <w:right w:val="single" w:sz="4" w:space="0" w:color="auto"/>
            </w:tcBorders>
            <w:shd w:val="clear" w:color="auto" w:fill="auto"/>
            <w:vAlign w:val="bottom"/>
            <w:hideMark/>
          </w:tcPr>
          <w:p w14:paraId="635F7463"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Wbudowana kamera</w:t>
            </w:r>
          </w:p>
        </w:tc>
        <w:tc>
          <w:tcPr>
            <w:tcW w:w="5899" w:type="dxa"/>
            <w:tcBorders>
              <w:top w:val="nil"/>
              <w:left w:val="nil"/>
              <w:bottom w:val="single" w:sz="4" w:space="0" w:color="auto"/>
              <w:right w:val="single" w:sz="4" w:space="0" w:color="auto"/>
            </w:tcBorders>
            <w:shd w:val="clear" w:color="auto" w:fill="auto"/>
            <w:vAlign w:val="bottom"/>
            <w:hideMark/>
          </w:tcPr>
          <w:p w14:paraId="6000F4FF"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tak</w:t>
            </w:r>
          </w:p>
        </w:tc>
      </w:tr>
      <w:tr w:rsidR="006E5647" w:rsidRPr="006E5647" w14:paraId="7F4DCC57" w14:textId="77777777" w:rsidTr="00B27987">
        <w:trPr>
          <w:trHeight w:val="315"/>
          <w:jc w:val="center"/>
        </w:trPr>
        <w:tc>
          <w:tcPr>
            <w:tcW w:w="2740" w:type="dxa"/>
            <w:tcBorders>
              <w:top w:val="nil"/>
              <w:left w:val="single" w:sz="4" w:space="0" w:color="auto"/>
              <w:bottom w:val="single" w:sz="4" w:space="0" w:color="auto"/>
              <w:right w:val="single" w:sz="4" w:space="0" w:color="auto"/>
            </w:tcBorders>
            <w:shd w:val="clear" w:color="auto" w:fill="auto"/>
            <w:vAlign w:val="bottom"/>
            <w:hideMark/>
          </w:tcPr>
          <w:p w14:paraId="33652D2E"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Wejście mikrofonowe</w:t>
            </w:r>
          </w:p>
        </w:tc>
        <w:tc>
          <w:tcPr>
            <w:tcW w:w="5899" w:type="dxa"/>
            <w:tcBorders>
              <w:top w:val="nil"/>
              <w:left w:val="nil"/>
              <w:bottom w:val="single" w:sz="4" w:space="0" w:color="auto"/>
              <w:right w:val="single" w:sz="4" w:space="0" w:color="auto"/>
            </w:tcBorders>
            <w:shd w:val="clear" w:color="auto" w:fill="auto"/>
            <w:vAlign w:val="bottom"/>
            <w:hideMark/>
          </w:tcPr>
          <w:p w14:paraId="4B831873"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tak</w:t>
            </w:r>
          </w:p>
        </w:tc>
      </w:tr>
      <w:tr w:rsidR="006E5647" w:rsidRPr="006E5647" w14:paraId="44813C1C" w14:textId="77777777" w:rsidTr="00B27987">
        <w:trPr>
          <w:trHeight w:val="315"/>
          <w:jc w:val="center"/>
        </w:trPr>
        <w:tc>
          <w:tcPr>
            <w:tcW w:w="2740" w:type="dxa"/>
            <w:tcBorders>
              <w:top w:val="nil"/>
              <w:left w:val="single" w:sz="4" w:space="0" w:color="auto"/>
              <w:bottom w:val="single" w:sz="4" w:space="0" w:color="auto"/>
              <w:right w:val="single" w:sz="4" w:space="0" w:color="auto"/>
            </w:tcBorders>
            <w:shd w:val="clear" w:color="auto" w:fill="auto"/>
            <w:vAlign w:val="bottom"/>
            <w:hideMark/>
          </w:tcPr>
          <w:p w14:paraId="66A51A44"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Wyjście słuchawkowe</w:t>
            </w:r>
          </w:p>
        </w:tc>
        <w:tc>
          <w:tcPr>
            <w:tcW w:w="5899" w:type="dxa"/>
            <w:tcBorders>
              <w:top w:val="nil"/>
              <w:left w:val="nil"/>
              <w:bottom w:val="single" w:sz="4" w:space="0" w:color="auto"/>
              <w:right w:val="single" w:sz="4" w:space="0" w:color="auto"/>
            </w:tcBorders>
            <w:shd w:val="clear" w:color="auto" w:fill="auto"/>
            <w:vAlign w:val="bottom"/>
            <w:hideMark/>
          </w:tcPr>
          <w:p w14:paraId="66ED9BDC"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tak</w:t>
            </w:r>
          </w:p>
        </w:tc>
      </w:tr>
      <w:tr w:rsidR="006E5647" w:rsidRPr="006E5647" w14:paraId="66D2916B" w14:textId="77777777" w:rsidTr="00B27987">
        <w:trPr>
          <w:trHeight w:val="315"/>
          <w:jc w:val="center"/>
        </w:trPr>
        <w:tc>
          <w:tcPr>
            <w:tcW w:w="2740" w:type="dxa"/>
            <w:tcBorders>
              <w:top w:val="nil"/>
              <w:left w:val="single" w:sz="4" w:space="0" w:color="auto"/>
              <w:bottom w:val="single" w:sz="4" w:space="0" w:color="auto"/>
              <w:right w:val="single" w:sz="4" w:space="0" w:color="auto"/>
            </w:tcBorders>
            <w:shd w:val="clear" w:color="auto" w:fill="auto"/>
            <w:vAlign w:val="bottom"/>
            <w:hideMark/>
          </w:tcPr>
          <w:p w14:paraId="2CEBDB4F"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Bluetooth</w:t>
            </w:r>
          </w:p>
        </w:tc>
        <w:tc>
          <w:tcPr>
            <w:tcW w:w="5899" w:type="dxa"/>
            <w:tcBorders>
              <w:top w:val="nil"/>
              <w:left w:val="nil"/>
              <w:bottom w:val="single" w:sz="4" w:space="0" w:color="auto"/>
              <w:right w:val="single" w:sz="4" w:space="0" w:color="auto"/>
            </w:tcBorders>
            <w:shd w:val="clear" w:color="auto" w:fill="auto"/>
            <w:vAlign w:val="bottom"/>
            <w:hideMark/>
          </w:tcPr>
          <w:p w14:paraId="6F493712"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tak</w:t>
            </w:r>
          </w:p>
        </w:tc>
      </w:tr>
      <w:tr w:rsidR="006E5647" w:rsidRPr="006E5647" w14:paraId="1B390D8F" w14:textId="77777777" w:rsidTr="00B27987">
        <w:trPr>
          <w:trHeight w:val="315"/>
          <w:jc w:val="center"/>
        </w:trPr>
        <w:tc>
          <w:tcPr>
            <w:tcW w:w="2740" w:type="dxa"/>
            <w:tcBorders>
              <w:top w:val="nil"/>
              <w:left w:val="single" w:sz="4" w:space="0" w:color="auto"/>
              <w:bottom w:val="single" w:sz="4" w:space="0" w:color="auto"/>
              <w:right w:val="single" w:sz="4" w:space="0" w:color="auto"/>
            </w:tcBorders>
            <w:shd w:val="clear" w:color="auto" w:fill="auto"/>
            <w:vAlign w:val="bottom"/>
            <w:hideMark/>
          </w:tcPr>
          <w:p w14:paraId="372194A8"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Standard WLAN</w:t>
            </w:r>
          </w:p>
        </w:tc>
        <w:tc>
          <w:tcPr>
            <w:tcW w:w="5899" w:type="dxa"/>
            <w:tcBorders>
              <w:top w:val="nil"/>
              <w:left w:val="nil"/>
              <w:bottom w:val="single" w:sz="4" w:space="0" w:color="auto"/>
              <w:right w:val="single" w:sz="4" w:space="0" w:color="auto"/>
            </w:tcBorders>
            <w:shd w:val="clear" w:color="auto" w:fill="auto"/>
            <w:vAlign w:val="bottom"/>
            <w:hideMark/>
          </w:tcPr>
          <w:p w14:paraId="1E50C242"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a/b/g/n/</w:t>
            </w:r>
            <w:proofErr w:type="spellStart"/>
            <w:r w:rsidRPr="006E5647">
              <w:rPr>
                <w:rFonts w:ascii="Calibri" w:hAnsi="Calibri" w:cs="Calibri"/>
                <w:sz w:val="24"/>
                <w:szCs w:val="24"/>
                <w:lang w:eastAsia="pl-PL"/>
              </w:rPr>
              <w:t>ac</w:t>
            </w:r>
            <w:proofErr w:type="spellEnd"/>
          </w:p>
        </w:tc>
      </w:tr>
      <w:tr w:rsidR="006E5647" w:rsidRPr="006E5647" w14:paraId="1B08E866" w14:textId="77777777" w:rsidTr="00B27987">
        <w:trPr>
          <w:trHeight w:val="315"/>
          <w:jc w:val="center"/>
        </w:trPr>
        <w:tc>
          <w:tcPr>
            <w:tcW w:w="2740" w:type="dxa"/>
            <w:tcBorders>
              <w:top w:val="nil"/>
              <w:left w:val="single" w:sz="4" w:space="0" w:color="auto"/>
              <w:bottom w:val="single" w:sz="4" w:space="0" w:color="auto"/>
              <w:right w:val="single" w:sz="4" w:space="0" w:color="auto"/>
            </w:tcBorders>
            <w:shd w:val="clear" w:color="auto" w:fill="auto"/>
            <w:vAlign w:val="bottom"/>
            <w:hideMark/>
          </w:tcPr>
          <w:p w14:paraId="76C9E789"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lastRenderedPageBreak/>
              <w:t>Karta sieciowa</w:t>
            </w:r>
          </w:p>
        </w:tc>
        <w:tc>
          <w:tcPr>
            <w:tcW w:w="5899" w:type="dxa"/>
            <w:tcBorders>
              <w:top w:val="nil"/>
              <w:left w:val="nil"/>
              <w:bottom w:val="single" w:sz="4" w:space="0" w:color="auto"/>
              <w:right w:val="single" w:sz="4" w:space="0" w:color="auto"/>
            </w:tcBorders>
            <w:shd w:val="clear" w:color="auto" w:fill="auto"/>
            <w:vAlign w:val="bottom"/>
            <w:hideMark/>
          </w:tcPr>
          <w:p w14:paraId="3AC462A3"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10/100/1000Mbps</w:t>
            </w:r>
          </w:p>
        </w:tc>
      </w:tr>
      <w:tr w:rsidR="006E5647" w:rsidRPr="006E5647" w14:paraId="36ED44BF" w14:textId="77777777" w:rsidTr="00B27987">
        <w:trPr>
          <w:trHeight w:val="315"/>
          <w:jc w:val="center"/>
        </w:trPr>
        <w:tc>
          <w:tcPr>
            <w:tcW w:w="2740" w:type="dxa"/>
            <w:tcBorders>
              <w:top w:val="nil"/>
              <w:left w:val="single" w:sz="4" w:space="0" w:color="auto"/>
              <w:bottom w:val="single" w:sz="4" w:space="0" w:color="auto"/>
              <w:right w:val="single" w:sz="4" w:space="0" w:color="auto"/>
            </w:tcBorders>
            <w:shd w:val="clear" w:color="auto" w:fill="auto"/>
            <w:vAlign w:val="bottom"/>
            <w:hideMark/>
          </w:tcPr>
          <w:p w14:paraId="3FC85B16"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Liczba portów USB</w:t>
            </w:r>
          </w:p>
        </w:tc>
        <w:tc>
          <w:tcPr>
            <w:tcW w:w="5899" w:type="dxa"/>
            <w:tcBorders>
              <w:top w:val="nil"/>
              <w:left w:val="nil"/>
              <w:bottom w:val="single" w:sz="4" w:space="0" w:color="auto"/>
              <w:right w:val="single" w:sz="4" w:space="0" w:color="auto"/>
            </w:tcBorders>
            <w:shd w:val="clear" w:color="auto" w:fill="auto"/>
            <w:vAlign w:val="bottom"/>
            <w:hideMark/>
          </w:tcPr>
          <w:p w14:paraId="045B2028"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3</w:t>
            </w:r>
          </w:p>
        </w:tc>
      </w:tr>
      <w:tr w:rsidR="006E5647" w:rsidRPr="006E5647" w14:paraId="38C3F1C0" w14:textId="77777777" w:rsidTr="00B27987">
        <w:trPr>
          <w:trHeight w:val="315"/>
          <w:jc w:val="center"/>
        </w:trPr>
        <w:tc>
          <w:tcPr>
            <w:tcW w:w="2740" w:type="dxa"/>
            <w:tcBorders>
              <w:top w:val="nil"/>
              <w:left w:val="single" w:sz="4" w:space="0" w:color="auto"/>
              <w:bottom w:val="single" w:sz="4" w:space="0" w:color="auto"/>
              <w:right w:val="single" w:sz="4" w:space="0" w:color="auto"/>
            </w:tcBorders>
            <w:shd w:val="clear" w:color="auto" w:fill="auto"/>
            <w:vAlign w:val="bottom"/>
            <w:hideMark/>
          </w:tcPr>
          <w:p w14:paraId="47731F4A"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HDMI</w:t>
            </w:r>
          </w:p>
        </w:tc>
        <w:tc>
          <w:tcPr>
            <w:tcW w:w="5899" w:type="dxa"/>
            <w:tcBorders>
              <w:top w:val="nil"/>
              <w:left w:val="nil"/>
              <w:bottom w:val="single" w:sz="4" w:space="0" w:color="auto"/>
              <w:right w:val="single" w:sz="4" w:space="0" w:color="auto"/>
            </w:tcBorders>
            <w:shd w:val="clear" w:color="auto" w:fill="auto"/>
            <w:vAlign w:val="bottom"/>
            <w:hideMark/>
          </w:tcPr>
          <w:p w14:paraId="268433CC"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tak</w:t>
            </w:r>
          </w:p>
        </w:tc>
      </w:tr>
      <w:tr w:rsidR="006E5647" w:rsidRPr="006E5647" w14:paraId="7552CF19" w14:textId="77777777" w:rsidTr="00B27987">
        <w:trPr>
          <w:trHeight w:val="315"/>
          <w:jc w:val="center"/>
        </w:trPr>
        <w:tc>
          <w:tcPr>
            <w:tcW w:w="2740" w:type="dxa"/>
            <w:tcBorders>
              <w:top w:val="nil"/>
              <w:left w:val="single" w:sz="4" w:space="0" w:color="auto"/>
              <w:bottom w:val="single" w:sz="4" w:space="0" w:color="auto"/>
              <w:right w:val="single" w:sz="4" w:space="0" w:color="auto"/>
            </w:tcBorders>
            <w:shd w:val="clear" w:color="auto" w:fill="auto"/>
            <w:vAlign w:val="bottom"/>
            <w:hideMark/>
          </w:tcPr>
          <w:p w14:paraId="501E2805"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USB 3.0</w:t>
            </w:r>
          </w:p>
        </w:tc>
        <w:tc>
          <w:tcPr>
            <w:tcW w:w="5899" w:type="dxa"/>
            <w:tcBorders>
              <w:top w:val="nil"/>
              <w:left w:val="nil"/>
              <w:bottom w:val="single" w:sz="4" w:space="0" w:color="auto"/>
              <w:right w:val="single" w:sz="4" w:space="0" w:color="auto"/>
            </w:tcBorders>
            <w:shd w:val="clear" w:color="auto" w:fill="auto"/>
            <w:vAlign w:val="bottom"/>
            <w:hideMark/>
          </w:tcPr>
          <w:p w14:paraId="2FF2166B"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tak</w:t>
            </w:r>
          </w:p>
        </w:tc>
      </w:tr>
      <w:tr w:rsidR="006E5647" w:rsidRPr="006E5647" w14:paraId="17510F61" w14:textId="77777777" w:rsidTr="00B27987">
        <w:trPr>
          <w:trHeight w:val="315"/>
          <w:jc w:val="center"/>
        </w:trPr>
        <w:tc>
          <w:tcPr>
            <w:tcW w:w="2740" w:type="dxa"/>
            <w:tcBorders>
              <w:top w:val="nil"/>
              <w:left w:val="single" w:sz="4" w:space="0" w:color="auto"/>
              <w:bottom w:val="single" w:sz="4" w:space="0" w:color="auto"/>
              <w:right w:val="single" w:sz="4" w:space="0" w:color="auto"/>
            </w:tcBorders>
            <w:shd w:val="clear" w:color="auto" w:fill="auto"/>
            <w:vAlign w:val="bottom"/>
            <w:hideMark/>
          </w:tcPr>
          <w:p w14:paraId="04DFF62F"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Układ szyfrowania TPM</w:t>
            </w:r>
          </w:p>
        </w:tc>
        <w:tc>
          <w:tcPr>
            <w:tcW w:w="5899" w:type="dxa"/>
            <w:tcBorders>
              <w:top w:val="nil"/>
              <w:left w:val="nil"/>
              <w:bottom w:val="single" w:sz="4" w:space="0" w:color="auto"/>
              <w:right w:val="single" w:sz="4" w:space="0" w:color="auto"/>
            </w:tcBorders>
            <w:shd w:val="clear" w:color="auto" w:fill="auto"/>
            <w:vAlign w:val="bottom"/>
            <w:hideMark/>
          </w:tcPr>
          <w:p w14:paraId="1EF4258B"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tak</w:t>
            </w:r>
          </w:p>
        </w:tc>
      </w:tr>
      <w:tr w:rsidR="006E5647" w:rsidRPr="006E5647" w14:paraId="48A14D17" w14:textId="77777777" w:rsidTr="00B27987">
        <w:trPr>
          <w:trHeight w:val="315"/>
          <w:jc w:val="center"/>
        </w:trPr>
        <w:tc>
          <w:tcPr>
            <w:tcW w:w="2740" w:type="dxa"/>
            <w:tcBorders>
              <w:top w:val="nil"/>
              <w:left w:val="single" w:sz="4" w:space="0" w:color="auto"/>
              <w:bottom w:val="single" w:sz="4" w:space="0" w:color="auto"/>
              <w:right w:val="single" w:sz="4" w:space="0" w:color="auto"/>
            </w:tcBorders>
            <w:shd w:val="clear" w:color="auto" w:fill="auto"/>
            <w:vAlign w:val="bottom"/>
            <w:hideMark/>
          </w:tcPr>
          <w:p w14:paraId="1BC7B377"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System operacyjny</w:t>
            </w:r>
          </w:p>
        </w:tc>
        <w:tc>
          <w:tcPr>
            <w:tcW w:w="5899" w:type="dxa"/>
            <w:tcBorders>
              <w:top w:val="nil"/>
              <w:left w:val="nil"/>
              <w:bottom w:val="single" w:sz="4" w:space="0" w:color="auto"/>
              <w:right w:val="single" w:sz="4" w:space="0" w:color="auto"/>
            </w:tcBorders>
            <w:shd w:val="clear" w:color="auto" w:fill="auto"/>
            <w:vAlign w:val="bottom"/>
            <w:hideMark/>
          </w:tcPr>
          <w:p w14:paraId="573C8AAF"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Zainstalowany system operacyjny w wersji 64 – bit.</w:t>
            </w:r>
          </w:p>
        </w:tc>
      </w:tr>
      <w:tr w:rsidR="006E5647" w:rsidRPr="006E5647" w14:paraId="439F16D2" w14:textId="77777777" w:rsidTr="00B27987">
        <w:trPr>
          <w:trHeight w:val="1575"/>
          <w:jc w:val="center"/>
        </w:trPr>
        <w:tc>
          <w:tcPr>
            <w:tcW w:w="2740" w:type="dxa"/>
            <w:tcBorders>
              <w:top w:val="nil"/>
              <w:left w:val="single" w:sz="4" w:space="0" w:color="auto"/>
              <w:bottom w:val="single" w:sz="4" w:space="0" w:color="auto"/>
              <w:right w:val="single" w:sz="4" w:space="0" w:color="auto"/>
            </w:tcBorders>
            <w:shd w:val="clear" w:color="auto" w:fill="auto"/>
            <w:vAlign w:val="bottom"/>
            <w:hideMark/>
          </w:tcPr>
          <w:p w14:paraId="6F174C4F"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 </w:t>
            </w:r>
          </w:p>
        </w:tc>
        <w:tc>
          <w:tcPr>
            <w:tcW w:w="5899" w:type="dxa"/>
            <w:tcBorders>
              <w:top w:val="nil"/>
              <w:left w:val="nil"/>
              <w:bottom w:val="single" w:sz="4" w:space="0" w:color="auto"/>
              <w:right w:val="single" w:sz="4" w:space="0" w:color="auto"/>
            </w:tcBorders>
            <w:shd w:val="clear" w:color="auto" w:fill="auto"/>
            <w:hideMark/>
          </w:tcPr>
          <w:p w14:paraId="6BD7748C"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Zamawiający posiada infrastrukturę sieciową zbudowaną w oparciu o platformę Microsoft Windows 2008 R2. Oferowany system operacyjny musi zapewnić pełną integrację z wdrożonym przez Zamawiającego rozwiązaniem Microsoft Active Directory.</w:t>
            </w:r>
          </w:p>
        </w:tc>
      </w:tr>
      <w:tr w:rsidR="006E5647" w:rsidRPr="006E5647" w14:paraId="56394A7F" w14:textId="77777777" w:rsidTr="00B27987">
        <w:trPr>
          <w:trHeight w:val="2205"/>
          <w:jc w:val="center"/>
        </w:trPr>
        <w:tc>
          <w:tcPr>
            <w:tcW w:w="2740" w:type="dxa"/>
            <w:tcBorders>
              <w:top w:val="nil"/>
              <w:left w:val="single" w:sz="4" w:space="0" w:color="auto"/>
              <w:bottom w:val="single" w:sz="4" w:space="0" w:color="auto"/>
              <w:right w:val="single" w:sz="4" w:space="0" w:color="auto"/>
            </w:tcBorders>
            <w:shd w:val="clear" w:color="auto" w:fill="auto"/>
            <w:vAlign w:val="bottom"/>
            <w:hideMark/>
          </w:tcPr>
          <w:p w14:paraId="493B48C9"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 </w:t>
            </w:r>
          </w:p>
        </w:tc>
        <w:tc>
          <w:tcPr>
            <w:tcW w:w="5899" w:type="dxa"/>
            <w:tcBorders>
              <w:top w:val="nil"/>
              <w:left w:val="nil"/>
              <w:bottom w:val="single" w:sz="4" w:space="0" w:color="auto"/>
              <w:right w:val="single" w:sz="4" w:space="0" w:color="auto"/>
            </w:tcBorders>
            <w:shd w:val="clear" w:color="auto" w:fill="auto"/>
            <w:hideMark/>
          </w:tcPr>
          <w:p w14:paraId="02642057"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 xml:space="preserve">Zamawiający, informuje, iż na dostarczonych komputerach zainstaluje oprogramowanie Microsoft Office 365, które jest obecnie użytkowane przez Zamawiającego w ramach wykupionej </w:t>
            </w:r>
            <w:proofErr w:type="spellStart"/>
            <w:r w:rsidRPr="006E5647">
              <w:rPr>
                <w:rFonts w:ascii="Calibri" w:hAnsi="Calibri" w:cs="Calibri"/>
                <w:sz w:val="24"/>
                <w:szCs w:val="24"/>
                <w:lang w:eastAsia="pl-PL"/>
              </w:rPr>
              <w:t>subskrybcji</w:t>
            </w:r>
            <w:proofErr w:type="spellEnd"/>
            <w:r w:rsidRPr="006E5647">
              <w:rPr>
                <w:rFonts w:ascii="Calibri" w:hAnsi="Calibri" w:cs="Calibri"/>
                <w:sz w:val="24"/>
                <w:szCs w:val="24"/>
                <w:lang w:eastAsia="pl-PL"/>
              </w:rPr>
              <w:t xml:space="preserve">. Dostarczony przez Wykonawcę system operacyjny musi umożliwiać zainstalowanie ww. oprogramowania oraz wykorzystanie jego pełnej funkcjonalności z zachowaniem pełnej stabilności. </w:t>
            </w:r>
          </w:p>
        </w:tc>
      </w:tr>
      <w:tr w:rsidR="006E5647" w:rsidRPr="006E5647" w14:paraId="5BD83B05" w14:textId="77777777" w:rsidTr="00B27987">
        <w:trPr>
          <w:trHeight w:val="315"/>
          <w:jc w:val="center"/>
        </w:trPr>
        <w:tc>
          <w:tcPr>
            <w:tcW w:w="2740" w:type="dxa"/>
            <w:tcBorders>
              <w:top w:val="nil"/>
              <w:left w:val="single" w:sz="4" w:space="0" w:color="auto"/>
              <w:bottom w:val="single" w:sz="4" w:space="0" w:color="auto"/>
              <w:right w:val="single" w:sz="4" w:space="0" w:color="auto"/>
            </w:tcBorders>
            <w:shd w:val="clear" w:color="auto" w:fill="auto"/>
            <w:vAlign w:val="bottom"/>
            <w:hideMark/>
          </w:tcPr>
          <w:p w14:paraId="6EEBE060"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Waga [kg]</w:t>
            </w:r>
          </w:p>
        </w:tc>
        <w:tc>
          <w:tcPr>
            <w:tcW w:w="5899" w:type="dxa"/>
            <w:tcBorders>
              <w:top w:val="nil"/>
              <w:left w:val="nil"/>
              <w:bottom w:val="single" w:sz="4" w:space="0" w:color="auto"/>
              <w:right w:val="single" w:sz="4" w:space="0" w:color="auto"/>
            </w:tcBorders>
            <w:shd w:val="clear" w:color="auto" w:fill="auto"/>
            <w:vAlign w:val="bottom"/>
            <w:hideMark/>
          </w:tcPr>
          <w:p w14:paraId="6A0BA57A"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maksymalnie 1,9kg</w:t>
            </w:r>
          </w:p>
        </w:tc>
      </w:tr>
      <w:tr w:rsidR="006E5647" w:rsidRPr="006E5647" w14:paraId="01BF4F47" w14:textId="77777777" w:rsidTr="00B27987">
        <w:trPr>
          <w:trHeight w:val="315"/>
          <w:jc w:val="center"/>
        </w:trPr>
        <w:tc>
          <w:tcPr>
            <w:tcW w:w="2740" w:type="dxa"/>
            <w:tcBorders>
              <w:top w:val="nil"/>
              <w:left w:val="single" w:sz="4" w:space="0" w:color="auto"/>
              <w:bottom w:val="single" w:sz="4" w:space="0" w:color="auto"/>
              <w:right w:val="single" w:sz="4" w:space="0" w:color="auto"/>
            </w:tcBorders>
            <w:shd w:val="clear" w:color="auto" w:fill="auto"/>
            <w:vAlign w:val="bottom"/>
            <w:hideMark/>
          </w:tcPr>
          <w:p w14:paraId="115D18C5"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Czas gwarancji</w:t>
            </w:r>
          </w:p>
        </w:tc>
        <w:tc>
          <w:tcPr>
            <w:tcW w:w="5899" w:type="dxa"/>
            <w:tcBorders>
              <w:top w:val="nil"/>
              <w:left w:val="nil"/>
              <w:bottom w:val="single" w:sz="4" w:space="0" w:color="auto"/>
              <w:right w:val="single" w:sz="4" w:space="0" w:color="auto"/>
            </w:tcBorders>
            <w:shd w:val="clear" w:color="auto" w:fill="auto"/>
            <w:vAlign w:val="bottom"/>
            <w:hideMark/>
          </w:tcPr>
          <w:p w14:paraId="3B8BEAE6"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36 miesięcy</w:t>
            </w:r>
          </w:p>
        </w:tc>
      </w:tr>
      <w:tr w:rsidR="006E5647" w:rsidRPr="006E5647" w14:paraId="1AEAA06D" w14:textId="77777777" w:rsidTr="00B27987">
        <w:trPr>
          <w:trHeight w:val="315"/>
          <w:jc w:val="center"/>
        </w:trPr>
        <w:tc>
          <w:tcPr>
            <w:tcW w:w="2740" w:type="dxa"/>
            <w:tcBorders>
              <w:top w:val="nil"/>
              <w:left w:val="single" w:sz="4" w:space="0" w:color="auto"/>
              <w:bottom w:val="single" w:sz="4" w:space="0" w:color="auto"/>
              <w:right w:val="single" w:sz="4" w:space="0" w:color="auto"/>
            </w:tcBorders>
            <w:shd w:val="clear" w:color="auto" w:fill="auto"/>
            <w:vAlign w:val="bottom"/>
            <w:hideMark/>
          </w:tcPr>
          <w:p w14:paraId="2351027A"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Typ gwarancji</w:t>
            </w:r>
          </w:p>
        </w:tc>
        <w:tc>
          <w:tcPr>
            <w:tcW w:w="5899" w:type="dxa"/>
            <w:tcBorders>
              <w:top w:val="nil"/>
              <w:left w:val="nil"/>
              <w:bottom w:val="single" w:sz="4" w:space="0" w:color="auto"/>
              <w:right w:val="single" w:sz="4" w:space="0" w:color="auto"/>
            </w:tcBorders>
            <w:shd w:val="clear" w:color="auto" w:fill="auto"/>
            <w:vAlign w:val="bottom"/>
            <w:hideMark/>
          </w:tcPr>
          <w:p w14:paraId="75D8D830"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on-</w:t>
            </w:r>
            <w:proofErr w:type="spellStart"/>
            <w:r w:rsidRPr="006E5647">
              <w:rPr>
                <w:rFonts w:ascii="Calibri" w:hAnsi="Calibri" w:cs="Calibri"/>
                <w:sz w:val="24"/>
                <w:szCs w:val="24"/>
                <w:lang w:eastAsia="pl-PL"/>
              </w:rPr>
              <w:t>site</w:t>
            </w:r>
            <w:proofErr w:type="spellEnd"/>
            <w:r w:rsidRPr="006E5647">
              <w:rPr>
                <w:rFonts w:ascii="Calibri" w:hAnsi="Calibri" w:cs="Calibri"/>
                <w:sz w:val="24"/>
                <w:szCs w:val="24"/>
                <w:lang w:eastAsia="pl-PL"/>
              </w:rPr>
              <w:t xml:space="preserve"> </w:t>
            </w:r>
            <w:proofErr w:type="spellStart"/>
            <w:r w:rsidRPr="006E5647">
              <w:rPr>
                <w:rFonts w:ascii="Calibri" w:hAnsi="Calibri" w:cs="Calibri"/>
                <w:sz w:val="24"/>
                <w:szCs w:val="24"/>
                <w:lang w:eastAsia="pl-PL"/>
              </w:rPr>
              <w:t>next</w:t>
            </w:r>
            <w:proofErr w:type="spellEnd"/>
            <w:r w:rsidRPr="006E5647">
              <w:rPr>
                <w:rFonts w:ascii="Calibri" w:hAnsi="Calibri" w:cs="Calibri"/>
                <w:sz w:val="24"/>
                <w:szCs w:val="24"/>
                <w:lang w:eastAsia="pl-PL"/>
              </w:rPr>
              <w:t xml:space="preserve"> business </w:t>
            </w:r>
            <w:proofErr w:type="spellStart"/>
            <w:r w:rsidRPr="006E5647">
              <w:rPr>
                <w:rFonts w:ascii="Calibri" w:hAnsi="Calibri" w:cs="Calibri"/>
                <w:sz w:val="24"/>
                <w:szCs w:val="24"/>
                <w:lang w:eastAsia="pl-PL"/>
              </w:rPr>
              <w:t>day</w:t>
            </w:r>
            <w:proofErr w:type="spellEnd"/>
          </w:p>
        </w:tc>
      </w:tr>
      <w:tr w:rsidR="006E5647" w:rsidRPr="006E5647" w14:paraId="1DCC22DE" w14:textId="77777777" w:rsidTr="00B27987">
        <w:trPr>
          <w:trHeight w:val="630"/>
          <w:jc w:val="center"/>
        </w:trPr>
        <w:tc>
          <w:tcPr>
            <w:tcW w:w="2740" w:type="dxa"/>
            <w:tcBorders>
              <w:top w:val="nil"/>
              <w:left w:val="single" w:sz="4" w:space="0" w:color="auto"/>
              <w:bottom w:val="single" w:sz="4" w:space="0" w:color="auto"/>
              <w:right w:val="single" w:sz="4" w:space="0" w:color="auto"/>
            </w:tcBorders>
            <w:shd w:val="clear" w:color="auto" w:fill="auto"/>
            <w:vAlign w:val="bottom"/>
            <w:hideMark/>
          </w:tcPr>
          <w:p w14:paraId="36193A28"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Akcesoria dodatkowe</w:t>
            </w:r>
          </w:p>
        </w:tc>
        <w:tc>
          <w:tcPr>
            <w:tcW w:w="5899" w:type="dxa"/>
            <w:tcBorders>
              <w:top w:val="nil"/>
              <w:left w:val="nil"/>
              <w:bottom w:val="single" w:sz="4" w:space="0" w:color="auto"/>
              <w:right w:val="single" w:sz="4" w:space="0" w:color="auto"/>
            </w:tcBorders>
            <w:shd w:val="clear" w:color="auto" w:fill="auto"/>
            <w:vAlign w:val="bottom"/>
            <w:hideMark/>
          </w:tcPr>
          <w:p w14:paraId="00D8F218"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 xml:space="preserve">Torba przenośna dedykowana do wielkości </w:t>
            </w:r>
            <w:proofErr w:type="spellStart"/>
            <w:r w:rsidRPr="006E5647">
              <w:rPr>
                <w:rFonts w:ascii="Calibri" w:hAnsi="Calibri" w:cs="Calibri"/>
                <w:sz w:val="24"/>
                <w:szCs w:val="24"/>
                <w:lang w:eastAsia="pl-PL"/>
              </w:rPr>
              <w:t>zaporponowanego</w:t>
            </w:r>
            <w:proofErr w:type="spellEnd"/>
            <w:r w:rsidRPr="006E5647">
              <w:rPr>
                <w:rFonts w:ascii="Calibri" w:hAnsi="Calibri" w:cs="Calibri"/>
                <w:sz w:val="24"/>
                <w:szCs w:val="24"/>
                <w:lang w:eastAsia="pl-PL"/>
              </w:rPr>
              <w:t xml:space="preserve"> urządzenia oraz bezprzewodowa mysz optyczna</w:t>
            </w:r>
          </w:p>
        </w:tc>
      </w:tr>
    </w:tbl>
    <w:p w14:paraId="3B624F34" w14:textId="77777777" w:rsidR="006E5647" w:rsidRPr="006E5647" w:rsidRDefault="006E5647" w:rsidP="006E5647">
      <w:pPr>
        <w:widowControl/>
        <w:tabs>
          <w:tab w:val="left" w:pos="284"/>
          <w:tab w:val="left" w:pos="426"/>
        </w:tabs>
        <w:autoSpaceDE/>
        <w:autoSpaceDN/>
        <w:rPr>
          <w:rFonts w:ascii="Calibri" w:hAnsi="Calibri" w:cs="Calibri"/>
          <w:color w:val="000000"/>
          <w:lang w:eastAsia="pl-PL"/>
        </w:rPr>
      </w:pPr>
    </w:p>
    <w:p w14:paraId="458557D8" w14:textId="77777777" w:rsidR="006E5647" w:rsidRPr="006E5647" w:rsidRDefault="006E5647" w:rsidP="006E5647">
      <w:pPr>
        <w:widowControl/>
        <w:autoSpaceDE/>
        <w:autoSpaceDN/>
        <w:ind w:firstLine="708"/>
        <w:jc w:val="right"/>
        <w:rPr>
          <w:rFonts w:ascii="Calibri" w:hAnsi="Calibri" w:cs="Calibri"/>
          <w:b/>
          <w:iCs/>
          <w:lang w:eastAsia="pl-PL"/>
        </w:rPr>
      </w:pPr>
    </w:p>
    <w:p w14:paraId="2787C273" w14:textId="77777777" w:rsidR="006E5647" w:rsidRPr="006E5647" w:rsidRDefault="006E5647" w:rsidP="006E5647">
      <w:pPr>
        <w:widowControl/>
        <w:autoSpaceDE/>
        <w:autoSpaceDN/>
        <w:ind w:firstLine="708"/>
        <w:jc w:val="right"/>
        <w:rPr>
          <w:rFonts w:ascii="Calibri" w:hAnsi="Calibri" w:cs="Calibri"/>
          <w:b/>
          <w:iCs/>
          <w:lang w:eastAsia="pl-PL"/>
        </w:rPr>
      </w:pPr>
    </w:p>
    <w:tbl>
      <w:tblPr>
        <w:tblW w:w="8642" w:type="dxa"/>
        <w:tblInd w:w="75" w:type="dxa"/>
        <w:tblCellMar>
          <w:left w:w="70" w:type="dxa"/>
          <w:right w:w="70" w:type="dxa"/>
        </w:tblCellMar>
        <w:tblLook w:val="04A0" w:firstRow="1" w:lastRow="0" w:firstColumn="1" w:lastColumn="0" w:noHBand="0" w:noVBand="1"/>
      </w:tblPr>
      <w:tblGrid>
        <w:gridCol w:w="3900"/>
        <w:gridCol w:w="4742"/>
      </w:tblGrid>
      <w:tr w:rsidR="006E5647" w:rsidRPr="006E5647" w14:paraId="30F49686" w14:textId="77777777" w:rsidTr="00B27987">
        <w:trPr>
          <w:trHeight w:val="315"/>
        </w:trPr>
        <w:tc>
          <w:tcPr>
            <w:tcW w:w="3900" w:type="dxa"/>
            <w:tcBorders>
              <w:top w:val="single" w:sz="4" w:space="0" w:color="auto"/>
              <w:left w:val="single" w:sz="4" w:space="0" w:color="auto"/>
              <w:bottom w:val="single" w:sz="4" w:space="0" w:color="auto"/>
              <w:right w:val="single" w:sz="4" w:space="0" w:color="auto"/>
            </w:tcBorders>
            <w:shd w:val="clear" w:color="000000" w:fill="FFFF00"/>
            <w:hideMark/>
          </w:tcPr>
          <w:p w14:paraId="1E3B8C79" w14:textId="77777777" w:rsidR="006E5647" w:rsidRPr="006E5647" w:rsidRDefault="006E5647" w:rsidP="006E5647">
            <w:pPr>
              <w:widowControl/>
              <w:numPr>
                <w:ilvl w:val="1"/>
                <w:numId w:val="87"/>
              </w:numPr>
              <w:autoSpaceDE/>
              <w:autoSpaceDN/>
              <w:rPr>
                <w:rFonts w:ascii="Calibri" w:hAnsi="Calibri" w:cs="Calibri"/>
                <w:sz w:val="24"/>
                <w:szCs w:val="24"/>
                <w:lang w:eastAsia="pl-PL"/>
              </w:rPr>
            </w:pPr>
            <w:r w:rsidRPr="006E5647">
              <w:rPr>
                <w:rFonts w:ascii="Calibri" w:hAnsi="Calibri" w:cs="Calibri"/>
                <w:sz w:val="24"/>
                <w:szCs w:val="24"/>
                <w:lang w:eastAsia="pl-PL"/>
              </w:rPr>
              <w:t>Notebook 14 cali</w:t>
            </w:r>
          </w:p>
        </w:tc>
        <w:tc>
          <w:tcPr>
            <w:tcW w:w="4742" w:type="dxa"/>
            <w:tcBorders>
              <w:top w:val="single" w:sz="4" w:space="0" w:color="auto"/>
              <w:left w:val="nil"/>
              <w:bottom w:val="single" w:sz="4" w:space="0" w:color="auto"/>
              <w:right w:val="single" w:sz="4" w:space="0" w:color="auto"/>
            </w:tcBorders>
            <w:shd w:val="clear" w:color="000000" w:fill="FFFF00"/>
            <w:vAlign w:val="bottom"/>
            <w:hideMark/>
          </w:tcPr>
          <w:p w14:paraId="6D88B780"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 xml:space="preserve">Zgodny z poniższymi wymaganiami minimalnymi : </w:t>
            </w:r>
          </w:p>
        </w:tc>
      </w:tr>
      <w:tr w:rsidR="006E5647" w:rsidRPr="006E5647" w14:paraId="60DB6219" w14:textId="77777777" w:rsidTr="00B27987">
        <w:trPr>
          <w:trHeight w:val="315"/>
        </w:trPr>
        <w:tc>
          <w:tcPr>
            <w:tcW w:w="3900" w:type="dxa"/>
            <w:tcBorders>
              <w:top w:val="nil"/>
              <w:left w:val="single" w:sz="4" w:space="0" w:color="auto"/>
              <w:bottom w:val="single" w:sz="4" w:space="0" w:color="auto"/>
              <w:right w:val="single" w:sz="4" w:space="0" w:color="auto"/>
            </w:tcBorders>
            <w:shd w:val="clear" w:color="000000" w:fill="FFFF00"/>
            <w:hideMark/>
          </w:tcPr>
          <w:p w14:paraId="323F513F"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Ilość</w:t>
            </w:r>
          </w:p>
        </w:tc>
        <w:tc>
          <w:tcPr>
            <w:tcW w:w="4742" w:type="dxa"/>
            <w:tcBorders>
              <w:top w:val="nil"/>
              <w:left w:val="nil"/>
              <w:bottom w:val="single" w:sz="4" w:space="0" w:color="auto"/>
              <w:right w:val="single" w:sz="4" w:space="0" w:color="auto"/>
            </w:tcBorders>
            <w:shd w:val="clear" w:color="000000" w:fill="FFFF00"/>
            <w:vAlign w:val="bottom"/>
            <w:hideMark/>
          </w:tcPr>
          <w:p w14:paraId="421CAB10"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5 szt.</w:t>
            </w:r>
          </w:p>
        </w:tc>
      </w:tr>
      <w:tr w:rsidR="006E5647" w:rsidRPr="006E5647" w14:paraId="0BC3F631" w14:textId="77777777" w:rsidTr="00B27987">
        <w:trPr>
          <w:trHeight w:val="600"/>
        </w:trPr>
        <w:tc>
          <w:tcPr>
            <w:tcW w:w="3900" w:type="dxa"/>
            <w:tcBorders>
              <w:top w:val="nil"/>
              <w:left w:val="single" w:sz="4" w:space="0" w:color="auto"/>
              <w:bottom w:val="single" w:sz="4" w:space="0" w:color="auto"/>
              <w:right w:val="single" w:sz="4" w:space="0" w:color="auto"/>
            </w:tcBorders>
            <w:shd w:val="clear" w:color="auto" w:fill="auto"/>
            <w:vAlign w:val="bottom"/>
            <w:hideMark/>
          </w:tcPr>
          <w:p w14:paraId="5B4F3864"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Model procesora</w:t>
            </w:r>
          </w:p>
        </w:tc>
        <w:tc>
          <w:tcPr>
            <w:tcW w:w="4742" w:type="dxa"/>
            <w:tcBorders>
              <w:top w:val="nil"/>
              <w:left w:val="nil"/>
              <w:bottom w:val="single" w:sz="4" w:space="0" w:color="auto"/>
              <w:right w:val="single" w:sz="4" w:space="0" w:color="auto"/>
            </w:tcBorders>
            <w:shd w:val="clear" w:color="auto" w:fill="auto"/>
            <w:vAlign w:val="bottom"/>
            <w:hideMark/>
          </w:tcPr>
          <w:p w14:paraId="09332FF8"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 xml:space="preserve">Intel </w:t>
            </w:r>
            <w:proofErr w:type="spellStart"/>
            <w:r w:rsidRPr="006E5647">
              <w:rPr>
                <w:rFonts w:ascii="Calibri" w:hAnsi="Calibri" w:cs="Calibri"/>
                <w:sz w:val="24"/>
                <w:szCs w:val="24"/>
                <w:lang w:eastAsia="pl-PL"/>
              </w:rPr>
              <w:t>Core</w:t>
            </w:r>
            <w:proofErr w:type="spellEnd"/>
            <w:r w:rsidRPr="006E5647">
              <w:rPr>
                <w:rFonts w:ascii="Calibri" w:hAnsi="Calibri" w:cs="Calibri"/>
                <w:sz w:val="24"/>
                <w:szCs w:val="24"/>
                <w:lang w:eastAsia="pl-PL"/>
              </w:rPr>
              <w:t xml:space="preserve"> i5-1035G1 lub równoważny. Równoważność na podstawie wydajności w ogólnodostępnych testach zamieszczonych na stronie https://www.cpubenchmark.net/laptop.html o wydajności nie mniejszej niż 7900 pkt.</w:t>
            </w:r>
          </w:p>
        </w:tc>
      </w:tr>
      <w:tr w:rsidR="006E5647" w:rsidRPr="006E5647" w14:paraId="3CA47DA9" w14:textId="77777777" w:rsidTr="00B27987">
        <w:trPr>
          <w:trHeight w:val="285"/>
        </w:trPr>
        <w:tc>
          <w:tcPr>
            <w:tcW w:w="3900" w:type="dxa"/>
            <w:tcBorders>
              <w:top w:val="nil"/>
              <w:left w:val="single" w:sz="4" w:space="0" w:color="auto"/>
              <w:bottom w:val="single" w:sz="4" w:space="0" w:color="auto"/>
              <w:right w:val="single" w:sz="4" w:space="0" w:color="auto"/>
            </w:tcBorders>
            <w:shd w:val="clear" w:color="auto" w:fill="auto"/>
            <w:vAlign w:val="bottom"/>
            <w:hideMark/>
          </w:tcPr>
          <w:p w14:paraId="77C87902"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Ilość pamięci [GB]</w:t>
            </w:r>
          </w:p>
        </w:tc>
        <w:tc>
          <w:tcPr>
            <w:tcW w:w="4742" w:type="dxa"/>
            <w:tcBorders>
              <w:top w:val="nil"/>
              <w:left w:val="nil"/>
              <w:bottom w:val="single" w:sz="4" w:space="0" w:color="auto"/>
              <w:right w:val="single" w:sz="4" w:space="0" w:color="auto"/>
            </w:tcBorders>
            <w:shd w:val="clear" w:color="auto" w:fill="auto"/>
            <w:vAlign w:val="bottom"/>
            <w:hideMark/>
          </w:tcPr>
          <w:p w14:paraId="60D73F4E"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16GB DDR4</w:t>
            </w:r>
          </w:p>
        </w:tc>
      </w:tr>
      <w:tr w:rsidR="006E5647" w:rsidRPr="006E5647" w14:paraId="685A7216" w14:textId="77777777" w:rsidTr="00B27987">
        <w:trPr>
          <w:trHeight w:val="285"/>
        </w:trPr>
        <w:tc>
          <w:tcPr>
            <w:tcW w:w="3900" w:type="dxa"/>
            <w:tcBorders>
              <w:top w:val="nil"/>
              <w:left w:val="single" w:sz="4" w:space="0" w:color="auto"/>
              <w:bottom w:val="single" w:sz="4" w:space="0" w:color="auto"/>
              <w:right w:val="single" w:sz="4" w:space="0" w:color="auto"/>
            </w:tcBorders>
            <w:shd w:val="clear" w:color="auto" w:fill="auto"/>
            <w:vAlign w:val="bottom"/>
            <w:hideMark/>
          </w:tcPr>
          <w:p w14:paraId="0D758C92"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Liczba banków pamięci</w:t>
            </w:r>
          </w:p>
        </w:tc>
        <w:tc>
          <w:tcPr>
            <w:tcW w:w="4742" w:type="dxa"/>
            <w:tcBorders>
              <w:top w:val="nil"/>
              <w:left w:val="nil"/>
              <w:bottom w:val="single" w:sz="4" w:space="0" w:color="auto"/>
              <w:right w:val="single" w:sz="4" w:space="0" w:color="auto"/>
            </w:tcBorders>
            <w:shd w:val="clear" w:color="auto" w:fill="auto"/>
            <w:vAlign w:val="bottom"/>
            <w:hideMark/>
          </w:tcPr>
          <w:p w14:paraId="719E7E26"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2</w:t>
            </w:r>
          </w:p>
        </w:tc>
      </w:tr>
      <w:tr w:rsidR="006E5647" w:rsidRPr="006E5647" w14:paraId="0ACC63C6" w14:textId="77777777" w:rsidTr="00B27987">
        <w:trPr>
          <w:trHeight w:val="285"/>
        </w:trPr>
        <w:tc>
          <w:tcPr>
            <w:tcW w:w="3900" w:type="dxa"/>
            <w:tcBorders>
              <w:top w:val="nil"/>
              <w:left w:val="single" w:sz="4" w:space="0" w:color="auto"/>
              <w:bottom w:val="single" w:sz="4" w:space="0" w:color="auto"/>
              <w:right w:val="single" w:sz="4" w:space="0" w:color="auto"/>
            </w:tcBorders>
            <w:shd w:val="clear" w:color="auto" w:fill="auto"/>
            <w:vAlign w:val="bottom"/>
            <w:hideMark/>
          </w:tcPr>
          <w:p w14:paraId="70D7A09D"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Pojemność dysku SSD [GB]</w:t>
            </w:r>
          </w:p>
        </w:tc>
        <w:tc>
          <w:tcPr>
            <w:tcW w:w="4742" w:type="dxa"/>
            <w:tcBorders>
              <w:top w:val="nil"/>
              <w:left w:val="nil"/>
              <w:bottom w:val="single" w:sz="4" w:space="0" w:color="auto"/>
              <w:right w:val="single" w:sz="4" w:space="0" w:color="auto"/>
            </w:tcBorders>
            <w:shd w:val="clear" w:color="auto" w:fill="auto"/>
            <w:vAlign w:val="bottom"/>
            <w:hideMark/>
          </w:tcPr>
          <w:p w14:paraId="1B399316"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512 GB</w:t>
            </w:r>
          </w:p>
        </w:tc>
      </w:tr>
      <w:tr w:rsidR="006E5647" w:rsidRPr="006E5647" w14:paraId="5A65B4A5" w14:textId="77777777" w:rsidTr="00B27987">
        <w:trPr>
          <w:trHeight w:val="285"/>
        </w:trPr>
        <w:tc>
          <w:tcPr>
            <w:tcW w:w="3900" w:type="dxa"/>
            <w:tcBorders>
              <w:top w:val="nil"/>
              <w:left w:val="single" w:sz="4" w:space="0" w:color="auto"/>
              <w:bottom w:val="single" w:sz="4" w:space="0" w:color="auto"/>
              <w:right w:val="single" w:sz="4" w:space="0" w:color="auto"/>
            </w:tcBorders>
            <w:shd w:val="clear" w:color="auto" w:fill="auto"/>
            <w:vAlign w:val="bottom"/>
            <w:hideMark/>
          </w:tcPr>
          <w:p w14:paraId="5E1C5FEB"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Typ dysku</w:t>
            </w:r>
          </w:p>
        </w:tc>
        <w:tc>
          <w:tcPr>
            <w:tcW w:w="4742" w:type="dxa"/>
            <w:tcBorders>
              <w:top w:val="nil"/>
              <w:left w:val="nil"/>
              <w:bottom w:val="single" w:sz="4" w:space="0" w:color="auto"/>
              <w:right w:val="single" w:sz="4" w:space="0" w:color="auto"/>
            </w:tcBorders>
            <w:shd w:val="clear" w:color="auto" w:fill="auto"/>
            <w:vAlign w:val="bottom"/>
            <w:hideMark/>
          </w:tcPr>
          <w:p w14:paraId="0198B508"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SSD</w:t>
            </w:r>
          </w:p>
        </w:tc>
      </w:tr>
      <w:tr w:rsidR="006E5647" w:rsidRPr="006E5647" w14:paraId="5C2F509E" w14:textId="77777777" w:rsidTr="00B27987">
        <w:trPr>
          <w:trHeight w:val="285"/>
        </w:trPr>
        <w:tc>
          <w:tcPr>
            <w:tcW w:w="3900" w:type="dxa"/>
            <w:tcBorders>
              <w:top w:val="nil"/>
              <w:left w:val="single" w:sz="4" w:space="0" w:color="auto"/>
              <w:bottom w:val="single" w:sz="4" w:space="0" w:color="auto"/>
              <w:right w:val="single" w:sz="4" w:space="0" w:color="auto"/>
            </w:tcBorders>
            <w:shd w:val="clear" w:color="auto" w:fill="auto"/>
            <w:vAlign w:val="bottom"/>
            <w:hideMark/>
          </w:tcPr>
          <w:p w14:paraId="0ACFF563"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Typ karty graficznej</w:t>
            </w:r>
          </w:p>
        </w:tc>
        <w:tc>
          <w:tcPr>
            <w:tcW w:w="4742" w:type="dxa"/>
            <w:tcBorders>
              <w:top w:val="nil"/>
              <w:left w:val="nil"/>
              <w:bottom w:val="single" w:sz="4" w:space="0" w:color="auto"/>
              <w:right w:val="single" w:sz="4" w:space="0" w:color="auto"/>
            </w:tcBorders>
            <w:shd w:val="clear" w:color="auto" w:fill="auto"/>
            <w:vAlign w:val="bottom"/>
            <w:hideMark/>
          </w:tcPr>
          <w:p w14:paraId="670594EE"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zintegrowana</w:t>
            </w:r>
          </w:p>
        </w:tc>
      </w:tr>
      <w:tr w:rsidR="006E5647" w:rsidRPr="006E5647" w14:paraId="3523939D" w14:textId="77777777" w:rsidTr="00B27987">
        <w:trPr>
          <w:trHeight w:val="285"/>
        </w:trPr>
        <w:tc>
          <w:tcPr>
            <w:tcW w:w="3900" w:type="dxa"/>
            <w:tcBorders>
              <w:top w:val="nil"/>
              <w:left w:val="single" w:sz="4" w:space="0" w:color="auto"/>
              <w:bottom w:val="single" w:sz="4" w:space="0" w:color="auto"/>
              <w:right w:val="single" w:sz="4" w:space="0" w:color="auto"/>
            </w:tcBorders>
            <w:shd w:val="clear" w:color="auto" w:fill="auto"/>
            <w:vAlign w:val="bottom"/>
            <w:hideMark/>
          </w:tcPr>
          <w:p w14:paraId="1E34954B"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Przekątna ekranu [cale]</w:t>
            </w:r>
          </w:p>
        </w:tc>
        <w:tc>
          <w:tcPr>
            <w:tcW w:w="4742" w:type="dxa"/>
            <w:tcBorders>
              <w:top w:val="nil"/>
              <w:left w:val="nil"/>
              <w:bottom w:val="single" w:sz="4" w:space="0" w:color="auto"/>
              <w:right w:val="single" w:sz="4" w:space="0" w:color="auto"/>
            </w:tcBorders>
            <w:shd w:val="clear" w:color="auto" w:fill="auto"/>
            <w:vAlign w:val="bottom"/>
            <w:hideMark/>
          </w:tcPr>
          <w:p w14:paraId="62501431"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13,5 - 14 cali</w:t>
            </w:r>
          </w:p>
        </w:tc>
      </w:tr>
      <w:tr w:rsidR="006E5647" w:rsidRPr="006E5647" w14:paraId="612FF8E8" w14:textId="77777777" w:rsidTr="00B27987">
        <w:trPr>
          <w:trHeight w:val="285"/>
        </w:trPr>
        <w:tc>
          <w:tcPr>
            <w:tcW w:w="3900" w:type="dxa"/>
            <w:tcBorders>
              <w:top w:val="nil"/>
              <w:left w:val="single" w:sz="4" w:space="0" w:color="auto"/>
              <w:bottom w:val="single" w:sz="4" w:space="0" w:color="auto"/>
              <w:right w:val="single" w:sz="4" w:space="0" w:color="auto"/>
            </w:tcBorders>
            <w:shd w:val="clear" w:color="auto" w:fill="auto"/>
            <w:vAlign w:val="bottom"/>
            <w:hideMark/>
          </w:tcPr>
          <w:p w14:paraId="30E2B285"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Rozdzielczość</w:t>
            </w:r>
          </w:p>
        </w:tc>
        <w:tc>
          <w:tcPr>
            <w:tcW w:w="4742" w:type="dxa"/>
            <w:tcBorders>
              <w:top w:val="nil"/>
              <w:left w:val="nil"/>
              <w:bottom w:val="single" w:sz="4" w:space="0" w:color="auto"/>
              <w:right w:val="single" w:sz="4" w:space="0" w:color="auto"/>
            </w:tcBorders>
            <w:shd w:val="clear" w:color="auto" w:fill="auto"/>
            <w:vAlign w:val="bottom"/>
            <w:hideMark/>
          </w:tcPr>
          <w:p w14:paraId="03E772E9"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1920 x 1080</w:t>
            </w:r>
          </w:p>
        </w:tc>
      </w:tr>
      <w:tr w:rsidR="006E5647" w:rsidRPr="006E5647" w14:paraId="4A7F030B" w14:textId="77777777" w:rsidTr="00B27987">
        <w:trPr>
          <w:trHeight w:val="285"/>
        </w:trPr>
        <w:tc>
          <w:tcPr>
            <w:tcW w:w="3900" w:type="dxa"/>
            <w:tcBorders>
              <w:top w:val="nil"/>
              <w:left w:val="single" w:sz="4" w:space="0" w:color="auto"/>
              <w:bottom w:val="single" w:sz="4" w:space="0" w:color="auto"/>
              <w:right w:val="single" w:sz="4" w:space="0" w:color="auto"/>
            </w:tcBorders>
            <w:shd w:val="clear" w:color="auto" w:fill="auto"/>
            <w:hideMark/>
          </w:tcPr>
          <w:p w14:paraId="086CD931"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Typ matrycy</w:t>
            </w:r>
          </w:p>
        </w:tc>
        <w:tc>
          <w:tcPr>
            <w:tcW w:w="4742" w:type="dxa"/>
            <w:tcBorders>
              <w:top w:val="nil"/>
              <w:left w:val="nil"/>
              <w:bottom w:val="single" w:sz="4" w:space="0" w:color="auto"/>
              <w:right w:val="single" w:sz="4" w:space="0" w:color="auto"/>
            </w:tcBorders>
            <w:shd w:val="clear" w:color="auto" w:fill="auto"/>
            <w:vAlign w:val="bottom"/>
            <w:hideMark/>
          </w:tcPr>
          <w:p w14:paraId="52D4D869"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LED</w:t>
            </w:r>
          </w:p>
        </w:tc>
      </w:tr>
      <w:tr w:rsidR="006E5647" w:rsidRPr="006E5647" w14:paraId="02C3A3EC" w14:textId="77777777" w:rsidTr="00B27987">
        <w:trPr>
          <w:trHeight w:val="285"/>
        </w:trPr>
        <w:tc>
          <w:tcPr>
            <w:tcW w:w="3900" w:type="dxa"/>
            <w:tcBorders>
              <w:top w:val="nil"/>
              <w:left w:val="single" w:sz="4" w:space="0" w:color="auto"/>
              <w:bottom w:val="single" w:sz="4" w:space="0" w:color="auto"/>
              <w:right w:val="single" w:sz="4" w:space="0" w:color="auto"/>
            </w:tcBorders>
            <w:shd w:val="clear" w:color="auto" w:fill="auto"/>
            <w:vAlign w:val="bottom"/>
            <w:hideMark/>
          </w:tcPr>
          <w:p w14:paraId="05A4A11B"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lastRenderedPageBreak/>
              <w:t>Technologia matrycy</w:t>
            </w:r>
          </w:p>
        </w:tc>
        <w:tc>
          <w:tcPr>
            <w:tcW w:w="4742" w:type="dxa"/>
            <w:tcBorders>
              <w:top w:val="nil"/>
              <w:left w:val="nil"/>
              <w:bottom w:val="single" w:sz="4" w:space="0" w:color="auto"/>
              <w:right w:val="single" w:sz="4" w:space="0" w:color="auto"/>
            </w:tcBorders>
            <w:shd w:val="clear" w:color="auto" w:fill="auto"/>
            <w:vAlign w:val="bottom"/>
            <w:hideMark/>
          </w:tcPr>
          <w:p w14:paraId="17C52FB3"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matowa</w:t>
            </w:r>
          </w:p>
        </w:tc>
      </w:tr>
      <w:tr w:rsidR="006E5647" w:rsidRPr="006E5647" w14:paraId="0FAEA64F" w14:textId="77777777" w:rsidTr="00B27987">
        <w:trPr>
          <w:trHeight w:val="285"/>
        </w:trPr>
        <w:tc>
          <w:tcPr>
            <w:tcW w:w="3900" w:type="dxa"/>
            <w:tcBorders>
              <w:top w:val="nil"/>
              <w:left w:val="single" w:sz="4" w:space="0" w:color="auto"/>
              <w:bottom w:val="single" w:sz="4" w:space="0" w:color="auto"/>
              <w:right w:val="single" w:sz="4" w:space="0" w:color="auto"/>
            </w:tcBorders>
            <w:shd w:val="clear" w:color="auto" w:fill="auto"/>
            <w:vAlign w:val="bottom"/>
            <w:hideMark/>
          </w:tcPr>
          <w:p w14:paraId="26744990"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Typ baterii</w:t>
            </w:r>
          </w:p>
        </w:tc>
        <w:tc>
          <w:tcPr>
            <w:tcW w:w="4742" w:type="dxa"/>
            <w:tcBorders>
              <w:top w:val="nil"/>
              <w:left w:val="nil"/>
              <w:bottom w:val="single" w:sz="4" w:space="0" w:color="auto"/>
              <w:right w:val="single" w:sz="4" w:space="0" w:color="auto"/>
            </w:tcBorders>
            <w:shd w:val="clear" w:color="auto" w:fill="auto"/>
            <w:vAlign w:val="bottom"/>
            <w:hideMark/>
          </w:tcPr>
          <w:p w14:paraId="5636CEF6" w14:textId="77777777" w:rsidR="006E5647" w:rsidRPr="006E5647" w:rsidRDefault="006E5647" w:rsidP="006E5647">
            <w:pPr>
              <w:widowControl/>
              <w:autoSpaceDE/>
              <w:autoSpaceDN/>
              <w:rPr>
                <w:rFonts w:ascii="Calibri" w:hAnsi="Calibri" w:cs="Calibri"/>
                <w:sz w:val="24"/>
                <w:szCs w:val="24"/>
                <w:lang w:eastAsia="pl-PL"/>
              </w:rPr>
            </w:pPr>
            <w:proofErr w:type="spellStart"/>
            <w:r w:rsidRPr="006E5647">
              <w:rPr>
                <w:rFonts w:ascii="Calibri" w:hAnsi="Calibri" w:cs="Calibri"/>
                <w:sz w:val="24"/>
                <w:szCs w:val="24"/>
                <w:lang w:eastAsia="pl-PL"/>
              </w:rPr>
              <w:t>Litowo</w:t>
            </w:r>
            <w:proofErr w:type="spellEnd"/>
            <w:r w:rsidRPr="006E5647">
              <w:rPr>
                <w:rFonts w:ascii="Calibri" w:hAnsi="Calibri" w:cs="Calibri"/>
                <w:sz w:val="24"/>
                <w:szCs w:val="24"/>
                <w:lang w:eastAsia="pl-PL"/>
              </w:rPr>
              <w:t>-Jonowa</w:t>
            </w:r>
          </w:p>
        </w:tc>
      </w:tr>
      <w:tr w:rsidR="006E5647" w:rsidRPr="006E5647" w14:paraId="32735990" w14:textId="77777777" w:rsidTr="00B27987">
        <w:trPr>
          <w:trHeight w:val="285"/>
        </w:trPr>
        <w:tc>
          <w:tcPr>
            <w:tcW w:w="3900" w:type="dxa"/>
            <w:tcBorders>
              <w:top w:val="nil"/>
              <w:left w:val="single" w:sz="4" w:space="0" w:color="auto"/>
              <w:bottom w:val="single" w:sz="4" w:space="0" w:color="auto"/>
              <w:right w:val="single" w:sz="4" w:space="0" w:color="auto"/>
            </w:tcBorders>
            <w:shd w:val="clear" w:color="auto" w:fill="auto"/>
            <w:vAlign w:val="bottom"/>
            <w:hideMark/>
          </w:tcPr>
          <w:p w14:paraId="3A2EF09A"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Typ klawiatury</w:t>
            </w:r>
          </w:p>
        </w:tc>
        <w:tc>
          <w:tcPr>
            <w:tcW w:w="4742" w:type="dxa"/>
            <w:tcBorders>
              <w:top w:val="nil"/>
              <w:left w:val="nil"/>
              <w:bottom w:val="single" w:sz="4" w:space="0" w:color="auto"/>
              <w:right w:val="single" w:sz="4" w:space="0" w:color="auto"/>
            </w:tcBorders>
            <w:shd w:val="clear" w:color="auto" w:fill="auto"/>
            <w:vAlign w:val="bottom"/>
            <w:hideMark/>
          </w:tcPr>
          <w:p w14:paraId="35D11DDC"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QWERTY</w:t>
            </w:r>
          </w:p>
        </w:tc>
      </w:tr>
      <w:tr w:rsidR="006E5647" w:rsidRPr="006E5647" w14:paraId="2F4A562A" w14:textId="77777777" w:rsidTr="00B27987">
        <w:trPr>
          <w:trHeight w:val="285"/>
        </w:trPr>
        <w:tc>
          <w:tcPr>
            <w:tcW w:w="3900" w:type="dxa"/>
            <w:tcBorders>
              <w:top w:val="nil"/>
              <w:left w:val="single" w:sz="4" w:space="0" w:color="auto"/>
              <w:bottom w:val="single" w:sz="4" w:space="0" w:color="auto"/>
              <w:right w:val="single" w:sz="4" w:space="0" w:color="auto"/>
            </w:tcBorders>
            <w:shd w:val="clear" w:color="auto" w:fill="auto"/>
            <w:vAlign w:val="bottom"/>
            <w:hideMark/>
          </w:tcPr>
          <w:p w14:paraId="0E3FBE96"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Czytnik kart pamięci</w:t>
            </w:r>
          </w:p>
        </w:tc>
        <w:tc>
          <w:tcPr>
            <w:tcW w:w="4742" w:type="dxa"/>
            <w:tcBorders>
              <w:top w:val="nil"/>
              <w:left w:val="nil"/>
              <w:bottom w:val="single" w:sz="4" w:space="0" w:color="auto"/>
              <w:right w:val="single" w:sz="4" w:space="0" w:color="auto"/>
            </w:tcBorders>
            <w:shd w:val="clear" w:color="auto" w:fill="auto"/>
            <w:vAlign w:val="bottom"/>
            <w:hideMark/>
          </w:tcPr>
          <w:p w14:paraId="3E7F28BB"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tak</w:t>
            </w:r>
          </w:p>
        </w:tc>
      </w:tr>
      <w:tr w:rsidR="006E5647" w:rsidRPr="006E5647" w14:paraId="2CD852D2" w14:textId="77777777" w:rsidTr="00B27987">
        <w:trPr>
          <w:trHeight w:val="285"/>
        </w:trPr>
        <w:tc>
          <w:tcPr>
            <w:tcW w:w="3900" w:type="dxa"/>
            <w:tcBorders>
              <w:top w:val="nil"/>
              <w:left w:val="single" w:sz="4" w:space="0" w:color="auto"/>
              <w:bottom w:val="single" w:sz="4" w:space="0" w:color="auto"/>
              <w:right w:val="single" w:sz="4" w:space="0" w:color="auto"/>
            </w:tcBorders>
            <w:shd w:val="clear" w:color="auto" w:fill="auto"/>
            <w:vAlign w:val="bottom"/>
            <w:hideMark/>
          </w:tcPr>
          <w:p w14:paraId="51D866FE"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Głośniki</w:t>
            </w:r>
          </w:p>
        </w:tc>
        <w:tc>
          <w:tcPr>
            <w:tcW w:w="4742" w:type="dxa"/>
            <w:tcBorders>
              <w:top w:val="nil"/>
              <w:left w:val="nil"/>
              <w:bottom w:val="single" w:sz="4" w:space="0" w:color="auto"/>
              <w:right w:val="single" w:sz="4" w:space="0" w:color="auto"/>
            </w:tcBorders>
            <w:shd w:val="clear" w:color="auto" w:fill="auto"/>
            <w:vAlign w:val="bottom"/>
            <w:hideMark/>
          </w:tcPr>
          <w:p w14:paraId="75F40107"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tak</w:t>
            </w:r>
          </w:p>
        </w:tc>
      </w:tr>
      <w:tr w:rsidR="006E5647" w:rsidRPr="006E5647" w14:paraId="6280102D" w14:textId="77777777" w:rsidTr="00B27987">
        <w:trPr>
          <w:trHeight w:val="285"/>
        </w:trPr>
        <w:tc>
          <w:tcPr>
            <w:tcW w:w="3900" w:type="dxa"/>
            <w:tcBorders>
              <w:top w:val="nil"/>
              <w:left w:val="single" w:sz="4" w:space="0" w:color="auto"/>
              <w:bottom w:val="single" w:sz="4" w:space="0" w:color="auto"/>
              <w:right w:val="single" w:sz="4" w:space="0" w:color="auto"/>
            </w:tcBorders>
            <w:shd w:val="clear" w:color="auto" w:fill="auto"/>
            <w:vAlign w:val="bottom"/>
            <w:hideMark/>
          </w:tcPr>
          <w:p w14:paraId="01EDFDB6"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Wbudowany mikrofon</w:t>
            </w:r>
          </w:p>
        </w:tc>
        <w:tc>
          <w:tcPr>
            <w:tcW w:w="4742" w:type="dxa"/>
            <w:tcBorders>
              <w:top w:val="nil"/>
              <w:left w:val="nil"/>
              <w:bottom w:val="single" w:sz="4" w:space="0" w:color="auto"/>
              <w:right w:val="single" w:sz="4" w:space="0" w:color="auto"/>
            </w:tcBorders>
            <w:shd w:val="clear" w:color="auto" w:fill="auto"/>
            <w:vAlign w:val="bottom"/>
            <w:hideMark/>
          </w:tcPr>
          <w:p w14:paraId="222AE42B"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tak</w:t>
            </w:r>
          </w:p>
        </w:tc>
      </w:tr>
      <w:tr w:rsidR="006E5647" w:rsidRPr="006E5647" w14:paraId="6F251BF9" w14:textId="77777777" w:rsidTr="00B27987">
        <w:trPr>
          <w:trHeight w:val="285"/>
        </w:trPr>
        <w:tc>
          <w:tcPr>
            <w:tcW w:w="3900" w:type="dxa"/>
            <w:tcBorders>
              <w:top w:val="nil"/>
              <w:left w:val="single" w:sz="4" w:space="0" w:color="auto"/>
              <w:bottom w:val="single" w:sz="4" w:space="0" w:color="auto"/>
              <w:right w:val="single" w:sz="4" w:space="0" w:color="auto"/>
            </w:tcBorders>
            <w:shd w:val="clear" w:color="auto" w:fill="auto"/>
            <w:vAlign w:val="bottom"/>
            <w:hideMark/>
          </w:tcPr>
          <w:p w14:paraId="65F974EC"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Wbudowana kamera</w:t>
            </w:r>
          </w:p>
        </w:tc>
        <w:tc>
          <w:tcPr>
            <w:tcW w:w="4742" w:type="dxa"/>
            <w:tcBorders>
              <w:top w:val="nil"/>
              <w:left w:val="nil"/>
              <w:bottom w:val="single" w:sz="4" w:space="0" w:color="auto"/>
              <w:right w:val="single" w:sz="4" w:space="0" w:color="auto"/>
            </w:tcBorders>
            <w:shd w:val="clear" w:color="auto" w:fill="auto"/>
            <w:vAlign w:val="bottom"/>
            <w:hideMark/>
          </w:tcPr>
          <w:p w14:paraId="2E077520"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tak</w:t>
            </w:r>
          </w:p>
        </w:tc>
      </w:tr>
      <w:tr w:rsidR="006E5647" w:rsidRPr="006E5647" w14:paraId="0252D75C" w14:textId="77777777" w:rsidTr="00B27987">
        <w:trPr>
          <w:trHeight w:val="285"/>
        </w:trPr>
        <w:tc>
          <w:tcPr>
            <w:tcW w:w="3900" w:type="dxa"/>
            <w:tcBorders>
              <w:top w:val="nil"/>
              <w:left w:val="single" w:sz="4" w:space="0" w:color="auto"/>
              <w:bottom w:val="single" w:sz="4" w:space="0" w:color="auto"/>
              <w:right w:val="single" w:sz="4" w:space="0" w:color="auto"/>
            </w:tcBorders>
            <w:shd w:val="clear" w:color="auto" w:fill="auto"/>
            <w:vAlign w:val="bottom"/>
            <w:hideMark/>
          </w:tcPr>
          <w:p w14:paraId="7DAF0701"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Wejście mikrofonowe</w:t>
            </w:r>
          </w:p>
        </w:tc>
        <w:tc>
          <w:tcPr>
            <w:tcW w:w="4742" w:type="dxa"/>
            <w:tcBorders>
              <w:top w:val="nil"/>
              <w:left w:val="nil"/>
              <w:bottom w:val="single" w:sz="4" w:space="0" w:color="auto"/>
              <w:right w:val="single" w:sz="4" w:space="0" w:color="auto"/>
            </w:tcBorders>
            <w:shd w:val="clear" w:color="auto" w:fill="auto"/>
            <w:vAlign w:val="bottom"/>
            <w:hideMark/>
          </w:tcPr>
          <w:p w14:paraId="3EACB2C4"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tak</w:t>
            </w:r>
          </w:p>
        </w:tc>
      </w:tr>
      <w:tr w:rsidR="006E5647" w:rsidRPr="006E5647" w14:paraId="46BC7A30" w14:textId="77777777" w:rsidTr="00B27987">
        <w:trPr>
          <w:trHeight w:val="285"/>
        </w:trPr>
        <w:tc>
          <w:tcPr>
            <w:tcW w:w="3900" w:type="dxa"/>
            <w:tcBorders>
              <w:top w:val="nil"/>
              <w:left w:val="single" w:sz="4" w:space="0" w:color="auto"/>
              <w:bottom w:val="single" w:sz="4" w:space="0" w:color="auto"/>
              <w:right w:val="single" w:sz="4" w:space="0" w:color="auto"/>
            </w:tcBorders>
            <w:shd w:val="clear" w:color="auto" w:fill="auto"/>
            <w:vAlign w:val="bottom"/>
            <w:hideMark/>
          </w:tcPr>
          <w:p w14:paraId="3F1C82D8"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Wyjście słuchawkowe</w:t>
            </w:r>
          </w:p>
        </w:tc>
        <w:tc>
          <w:tcPr>
            <w:tcW w:w="4742" w:type="dxa"/>
            <w:tcBorders>
              <w:top w:val="nil"/>
              <w:left w:val="nil"/>
              <w:bottom w:val="single" w:sz="4" w:space="0" w:color="auto"/>
              <w:right w:val="single" w:sz="4" w:space="0" w:color="auto"/>
            </w:tcBorders>
            <w:shd w:val="clear" w:color="auto" w:fill="auto"/>
            <w:vAlign w:val="bottom"/>
            <w:hideMark/>
          </w:tcPr>
          <w:p w14:paraId="43D46892"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tak</w:t>
            </w:r>
          </w:p>
        </w:tc>
      </w:tr>
      <w:tr w:rsidR="006E5647" w:rsidRPr="006E5647" w14:paraId="6AFA3A79" w14:textId="77777777" w:rsidTr="00B27987">
        <w:trPr>
          <w:trHeight w:val="315"/>
        </w:trPr>
        <w:tc>
          <w:tcPr>
            <w:tcW w:w="3900" w:type="dxa"/>
            <w:tcBorders>
              <w:top w:val="nil"/>
              <w:left w:val="single" w:sz="4" w:space="0" w:color="auto"/>
              <w:bottom w:val="single" w:sz="4" w:space="0" w:color="auto"/>
              <w:right w:val="single" w:sz="4" w:space="0" w:color="auto"/>
            </w:tcBorders>
            <w:shd w:val="clear" w:color="auto" w:fill="auto"/>
            <w:vAlign w:val="bottom"/>
            <w:hideMark/>
          </w:tcPr>
          <w:p w14:paraId="47A85269"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Bluetooth</w:t>
            </w:r>
          </w:p>
        </w:tc>
        <w:tc>
          <w:tcPr>
            <w:tcW w:w="4742" w:type="dxa"/>
            <w:tcBorders>
              <w:top w:val="nil"/>
              <w:left w:val="nil"/>
              <w:bottom w:val="single" w:sz="4" w:space="0" w:color="auto"/>
              <w:right w:val="single" w:sz="4" w:space="0" w:color="auto"/>
            </w:tcBorders>
            <w:shd w:val="clear" w:color="auto" w:fill="auto"/>
            <w:vAlign w:val="bottom"/>
            <w:hideMark/>
          </w:tcPr>
          <w:p w14:paraId="1F6E7138"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tak</w:t>
            </w:r>
          </w:p>
        </w:tc>
      </w:tr>
      <w:tr w:rsidR="006E5647" w:rsidRPr="006E5647" w14:paraId="44136E2C" w14:textId="77777777" w:rsidTr="00B27987">
        <w:trPr>
          <w:trHeight w:val="285"/>
        </w:trPr>
        <w:tc>
          <w:tcPr>
            <w:tcW w:w="3900" w:type="dxa"/>
            <w:tcBorders>
              <w:top w:val="nil"/>
              <w:left w:val="single" w:sz="4" w:space="0" w:color="auto"/>
              <w:bottom w:val="single" w:sz="4" w:space="0" w:color="auto"/>
              <w:right w:val="single" w:sz="4" w:space="0" w:color="auto"/>
            </w:tcBorders>
            <w:shd w:val="clear" w:color="auto" w:fill="auto"/>
            <w:vAlign w:val="bottom"/>
            <w:hideMark/>
          </w:tcPr>
          <w:p w14:paraId="1CA21897"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Standard WLAN</w:t>
            </w:r>
          </w:p>
        </w:tc>
        <w:tc>
          <w:tcPr>
            <w:tcW w:w="4742" w:type="dxa"/>
            <w:tcBorders>
              <w:top w:val="nil"/>
              <w:left w:val="nil"/>
              <w:bottom w:val="single" w:sz="4" w:space="0" w:color="auto"/>
              <w:right w:val="single" w:sz="4" w:space="0" w:color="auto"/>
            </w:tcBorders>
            <w:shd w:val="clear" w:color="auto" w:fill="auto"/>
            <w:vAlign w:val="bottom"/>
            <w:hideMark/>
          </w:tcPr>
          <w:p w14:paraId="11960A3D"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a/b/g/n/</w:t>
            </w:r>
            <w:proofErr w:type="spellStart"/>
            <w:r w:rsidRPr="006E5647">
              <w:rPr>
                <w:rFonts w:ascii="Calibri" w:hAnsi="Calibri" w:cs="Calibri"/>
                <w:sz w:val="24"/>
                <w:szCs w:val="24"/>
                <w:lang w:eastAsia="pl-PL"/>
              </w:rPr>
              <w:t>ac</w:t>
            </w:r>
            <w:proofErr w:type="spellEnd"/>
          </w:p>
        </w:tc>
      </w:tr>
      <w:tr w:rsidR="006E5647" w:rsidRPr="006E5647" w14:paraId="4E5304C3" w14:textId="77777777" w:rsidTr="00B27987">
        <w:trPr>
          <w:trHeight w:val="285"/>
        </w:trPr>
        <w:tc>
          <w:tcPr>
            <w:tcW w:w="3900" w:type="dxa"/>
            <w:tcBorders>
              <w:top w:val="nil"/>
              <w:left w:val="single" w:sz="4" w:space="0" w:color="auto"/>
              <w:bottom w:val="single" w:sz="4" w:space="0" w:color="auto"/>
              <w:right w:val="single" w:sz="4" w:space="0" w:color="auto"/>
            </w:tcBorders>
            <w:shd w:val="clear" w:color="auto" w:fill="auto"/>
            <w:vAlign w:val="bottom"/>
            <w:hideMark/>
          </w:tcPr>
          <w:p w14:paraId="387667AD"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Karta sieciowa</w:t>
            </w:r>
          </w:p>
        </w:tc>
        <w:tc>
          <w:tcPr>
            <w:tcW w:w="4742" w:type="dxa"/>
            <w:tcBorders>
              <w:top w:val="nil"/>
              <w:left w:val="nil"/>
              <w:bottom w:val="single" w:sz="4" w:space="0" w:color="auto"/>
              <w:right w:val="single" w:sz="4" w:space="0" w:color="auto"/>
            </w:tcBorders>
            <w:shd w:val="clear" w:color="auto" w:fill="auto"/>
            <w:vAlign w:val="bottom"/>
            <w:hideMark/>
          </w:tcPr>
          <w:p w14:paraId="31741B96"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10/100/1000Mbps</w:t>
            </w:r>
          </w:p>
        </w:tc>
      </w:tr>
      <w:tr w:rsidR="006E5647" w:rsidRPr="006E5647" w14:paraId="2AD68189" w14:textId="77777777" w:rsidTr="00B27987">
        <w:trPr>
          <w:trHeight w:val="285"/>
        </w:trPr>
        <w:tc>
          <w:tcPr>
            <w:tcW w:w="3900" w:type="dxa"/>
            <w:tcBorders>
              <w:top w:val="nil"/>
              <w:left w:val="single" w:sz="4" w:space="0" w:color="auto"/>
              <w:bottom w:val="single" w:sz="4" w:space="0" w:color="auto"/>
              <w:right w:val="single" w:sz="4" w:space="0" w:color="auto"/>
            </w:tcBorders>
            <w:shd w:val="clear" w:color="auto" w:fill="auto"/>
            <w:vAlign w:val="bottom"/>
            <w:hideMark/>
          </w:tcPr>
          <w:p w14:paraId="61EA7A50"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Liczba portów USB</w:t>
            </w:r>
          </w:p>
        </w:tc>
        <w:tc>
          <w:tcPr>
            <w:tcW w:w="4742" w:type="dxa"/>
            <w:tcBorders>
              <w:top w:val="nil"/>
              <w:left w:val="nil"/>
              <w:bottom w:val="single" w:sz="4" w:space="0" w:color="auto"/>
              <w:right w:val="single" w:sz="4" w:space="0" w:color="auto"/>
            </w:tcBorders>
            <w:shd w:val="clear" w:color="auto" w:fill="auto"/>
            <w:vAlign w:val="bottom"/>
            <w:hideMark/>
          </w:tcPr>
          <w:p w14:paraId="7B634838"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3</w:t>
            </w:r>
          </w:p>
        </w:tc>
      </w:tr>
      <w:tr w:rsidR="006E5647" w:rsidRPr="006E5647" w14:paraId="4CBD4C88" w14:textId="77777777" w:rsidTr="00B27987">
        <w:trPr>
          <w:trHeight w:val="285"/>
        </w:trPr>
        <w:tc>
          <w:tcPr>
            <w:tcW w:w="3900" w:type="dxa"/>
            <w:tcBorders>
              <w:top w:val="nil"/>
              <w:left w:val="single" w:sz="4" w:space="0" w:color="auto"/>
              <w:bottom w:val="single" w:sz="4" w:space="0" w:color="auto"/>
              <w:right w:val="single" w:sz="4" w:space="0" w:color="auto"/>
            </w:tcBorders>
            <w:shd w:val="clear" w:color="auto" w:fill="auto"/>
            <w:vAlign w:val="bottom"/>
            <w:hideMark/>
          </w:tcPr>
          <w:p w14:paraId="02341B8C"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HDMI</w:t>
            </w:r>
          </w:p>
        </w:tc>
        <w:tc>
          <w:tcPr>
            <w:tcW w:w="4742" w:type="dxa"/>
            <w:tcBorders>
              <w:top w:val="nil"/>
              <w:left w:val="nil"/>
              <w:bottom w:val="single" w:sz="4" w:space="0" w:color="auto"/>
              <w:right w:val="single" w:sz="4" w:space="0" w:color="auto"/>
            </w:tcBorders>
            <w:shd w:val="clear" w:color="auto" w:fill="auto"/>
            <w:vAlign w:val="bottom"/>
            <w:hideMark/>
          </w:tcPr>
          <w:p w14:paraId="241174DF"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tak</w:t>
            </w:r>
          </w:p>
        </w:tc>
      </w:tr>
      <w:tr w:rsidR="006E5647" w:rsidRPr="006E5647" w14:paraId="533B27A5" w14:textId="77777777" w:rsidTr="00B27987">
        <w:trPr>
          <w:trHeight w:val="285"/>
        </w:trPr>
        <w:tc>
          <w:tcPr>
            <w:tcW w:w="3900" w:type="dxa"/>
            <w:tcBorders>
              <w:top w:val="nil"/>
              <w:left w:val="single" w:sz="4" w:space="0" w:color="auto"/>
              <w:bottom w:val="single" w:sz="4" w:space="0" w:color="auto"/>
              <w:right w:val="single" w:sz="4" w:space="0" w:color="auto"/>
            </w:tcBorders>
            <w:shd w:val="clear" w:color="auto" w:fill="auto"/>
            <w:vAlign w:val="bottom"/>
            <w:hideMark/>
          </w:tcPr>
          <w:p w14:paraId="152DCCC2"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USB 3.0 lub nowszy</w:t>
            </w:r>
          </w:p>
        </w:tc>
        <w:tc>
          <w:tcPr>
            <w:tcW w:w="4742" w:type="dxa"/>
            <w:tcBorders>
              <w:top w:val="nil"/>
              <w:left w:val="nil"/>
              <w:bottom w:val="single" w:sz="4" w:space="0" w:color="auto"/>
              <w:right w:val="single" w:sz="4" w:space="0" w:color="auto"/>
            </w:tcBorders>
            <w:shd w:val="clear" w:color="auto" w:fill="auto"/>
            <w:vAlign w:val="bottom"/>
            <w:hideMark/>
          </w:tcPr>
          <w:p w14:paraId="1914EFAB"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tak</w:t>
            </w:r>
          </w:p>
        </w:tc>
      </w:tr>
      <w:tr w:rsidR="006E5647" w:rsidRPr="006E5647" w14:paraId="56C3E76D" w14:textId="77777777" w:rsidTr="00B27987">
        <w:trPr>
          <w:trHeight w:val="285"/>
        </w:trPr>
        <w:tc>
          <w:tcPr>
            <w:tcW w:w="3900" w:type="dxa"/>
            <w:tcBorders>
              <w:top w:val="nil"/>
              <w:left w:val="single" w:sz="4" w:space="0" w:color="auto"/>
              <w:bottom w:val="single" w:sz="4" w:space="0" w:color="auto"/>
              <w:right w:val="single" w:sz="4" w:space="0" w:color="auto"/>
            </w:tcBorders>
            <w:shd w:val="clear" w:color="auto" w:fill="auto"/>
            <w:vAlign w:val="bottom"/>
            <w:hideMark/>
          </w:tcPr>
          <w:p w14:paraId="1F6CCB72"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Układ szyfrowania TPM</w:t>
            </w:r>
          </w:p>
        </w:tc>
        <w:tc>
          <w:tcPr>
            <w:tcW w:w="4742" w:type="dxa"/>
            <w:tcBorders>
              <w:top w:val="nil"/>
              <w:left w:val="nil"/>
              <w:bottom w:val="single" w:sz="4" w:space="0" w:color="auto"/>
              <w:right w:val="single" w:sz="4" w:space="0" w:color="auto"/>
            </w:tcBorders>
            <w:shd w:val="clear" w:color="auto" w:fill="auto"/>
            <w:vAlign w:val="bottom"/>
            <w:hideMark/>
          </w:tcPr>
          <w:p w14:paraId="2BC59A79"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tak</w:t>
            </w:r>
          </w:p>
        </w:tc>
      </w:tr>
      <w:tr w:rsidR="006E5647" w:rsidRPr="006E5647" w14:paraId="10959F5A" w14:textId="77777777" w:rsidTr="00B27987">
        <w:trPr>
          <w:trHeight w:val="315"/>
        </w:trPr>
        <w:tc>
          <w:tcPr>
            <w:tcW w:w="3900" w:type="dxa"/>
            <w:tcBorders>
              <w:top w:val="nil"/>
              <w:left w:val="single" w:sz="4" w:space="0" w:color="auto"/>
              <w:bottom w:val="single" w:sz="4" w:space="0" w:color="auto"/>
              <w:right w:val="single" w:sz="4" w:space="0" w:color="auto"/>
            </w:tcBorders>
            <w:shd w:val="clear" w:color="auto" w:fill="auto"/>
            <w:vAlign w:val="bottom"/>
            <w:hideMark/>
          </w:tcPr>
          <w:p w14:paraId="349227C6"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System operacyjny</w:t>
            </w:r>
          </w:p>
        </w:tc>
        <w:tc>
          <w:tcPr>
            <w:tcW w:w="4742" w:type="dxa"/>
            <w:tcBorders>
              <w:top w:val="nil"/>
              <w:left w:val="nil"/>
              <w:bottom w:val="single" w:sz="4" w:space="0" w:color="auto"/>
              <w:right w:val="single" w:sz="4" w:space="0" w:color="auto"/>
            </w:tcBorders>
            <w:shd w:val="clear" w:color="auto" w:fill="auto"/>
            <w:vAlign w:val="bottom"/>
            <w:hideMark/>
          </w:tcPr>
          <w:p w14:paraId="660CB556"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Zainstalowany system operacyjny w wersji 64 – bit.</w:t>
            </w:r>
          </w:p>
        </w:tc>
      </w:tr>
      <w:tr w:rsidR="006E5647" w:rsidRPr="006E5647" w14:paraId="1343340B" w14:textId="77777777" w:rsidTr="00B27987">
        <w:trPr>
          <w:trHeight w:val="945"/>
        </w:trPr>
        <w:tc>
          <w:tcPr>
            <w:tcW w:w="3900" w:type="dxa"/>
            <w:tcBorders>
              <w:top w:val="nil"/>
              <w:left w:val="single" w:sz="4" w:space="0" w:color="auto"/>
              <w:bottom w:val="single" w:sz="4" w:space="0" w:color="auto"/>
              <w:right w:val="single" w:sz="4" w:space="0" w:color="auto"/>
            </w:tcBorders>
            <w:shd w:val="clear" w:color="auto" w:fill="auto"/>
            <w:vAlign w:val="bottom"/>
            <w:hideMark/>
          </w:tcPr>
          <w:p w14:paraId="570F03E1"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 </w:t>
            </w:r>
          </w:p>
        </w:tc>
        <w:tc>
          <w:tcPr>
            <w:tcW w:w="4742" w:type="dxa"/>
            <w:tcBorders>
              <w:top w:val="nil"/>
              <w:left w:val="nil"/>
              <w:bottom w:val="single" w:sz="4" w:space="0" w:color="auto"/>
              <w:right w:val="single" w:sz="4" w:space="0" w:color="auto"/>
            </w:tcBorders>
            <w:shd w:val="clear" w:color="auto" w:fill="auto"/>
            <w:hideMark/>
          </w:tcPr>
          <w:p w14:paraId="7614B3D0"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Zamawiający posiada infrastrukturę sieciową zbudowaną w oparciu o platformę Microsoft Windows 2008 R2. Oferowany system operacyjny musi zapewnić pełną integrację z wdrożonym przez Zamawiającego rozwiązaniem Microsoft Active Directory.</w:t>
            </w:r>
          </w:p>
        </w:tc>
      </w:tr>
      <w:tr w:rsidR="006E5647" w:rsidRPr="006E5647" w14:paraId="75C3ACDF" w14:textId="77777777" w:rsidTr="00B27987">
        <w:trPr>
          <w:trHeight w:val="1260"/>
        </w:trPr>
        <w:tc>
          <w:tcPr>
            <w:tcW w:w="3900" w:type="dxa"/>
            <w:tcBorders>
              <w:top w:val="nil"/>
              <w:left w:val="single" w:sz="4" w:space="0" w:color="auto"/>
              <w:bottom w:val="single" w:sz="4" w:space="0" w:color="auto"/>
              <w:right w:val="single" w:sz="4" w:space="0" w:color="auto"/>
            </w:tcBorders>
            <w:shd w:val="clear" w:color="auto" w:fill="auto"/>
            <w:vAlign w:val="bottom"/>
            <w:hideMark/>
          </w:tcPr>
          <w:p w14:paraId="143038AE"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 </w:t>
            </w:r>
          </w:p>
        </w:tc>
        <w:tc>
          <w:tcPr>
            <w:tcW w:w="4742" w:type="dxa"/>
            <w:tcBorders>
              <w:top w:val="nil"/>
              <w:left w:val="nil"/>
              <w:bottom w:val="single" w:sz="4" w:space="0" w:color="auto"/>
              <w:right w:val="single" w:sz="4" w:space="0" w:color="auto"/>
            </w:tcBorders>
            <w:shd w:val="clear" w:color="auto" w:fill="auto"/>
            <w:hideMark/>
          </w:tcPr>
          <w:p w14:paraId="18FB24E9"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 xml:space="preserve">Zamawiający, informuje, iż na dostarczonych komputerach zainstaluje oprogramowanie Microsoft Office 365 które jest obecnie użytkowane przez Zamawiającego. Dostarczony przez Wykonawcę system operacyjny musi umożliwiać zainstalowanie ww. oprogramowania oraz wykorzystanie jego pełnej funkcjonalności z zachowaniem pełnej stabilności. </w:t>
            </w:r>
          </w:p>
        </w:tc>
      </w:tr>
      <w:tr w:rsidR="006E5647" w:rsidRPr="006E5647" w14:paraId="62D70016" w14:textId="77777777" w:rsidTr="00B27987">
        <w:trPr>
          <w:trHeight w:val="285"/>
        </w:trPr>
        <w:tc>
          <w:tcPr>
            <w:tcW w:w="3900" w:type="dxa"/>
            <w:tcBorders>
              <w:top w:val="nil"/>
              <w:left w:val="single" w:sz="4" w:space="0" w:color="auto"/>
              <w:bottom w:val="single" w:sz="4" w:space="0" w:color="auto"/>
              <w:right w:val="single" w:sz="4" w:space="0" w:color="auto"/>
            </w:tcBorders>
            <w:shd w:val="clear" w:color="auto" w:fill="auto"/>
            <w:vAlign w:val="bottom"/>
            <w:hideMark/>
          </w:tcPr>
          <w:p w14:paraId="6ECBE9FC"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Waga [kg]</w:t>
            </w:r>
          </w:p>
        </w:tc>
        <w:tc>
          <w:tcPr>
            <w:tcW w:w="4742" w:type="dxa"/>
            <w:tcBorders>
              <w:top w:val="nil"/>
              <w:left w:val="nil"/>
              <w:bottom w:val="single" w:sz="4" w:space="0" w:color="auto"/>
              <w:right w:val="single" w:sz="4" w:space="0" w:color="auto"/>
            </w:tcBorders>
            <w:shd w:val="clear" w:color="auto" w:fill="auto"/>
            <w:vAlign w:val="bottom"/>
            <w:hideMark/>
          </w:tcPr>
          <w:p w14:paraId="1FDC55DF"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maksymalnie 1,5kg</w:t>
            </w:r>
          </w:p>
        </w:tc>
      </w:tr>
      <w:tr w:rsidR="006E5647" w:rsidRPr="006E5647" w14:paraId="466362BD" w14:textId="77777777" w:rsidTr="00B27987">
        <w:trPr>
          <w:trHeight w:val="285"/>
        </w:trPr>
        <w:tc>
          <w:tcPr>
            <w:tcW w:w="3900" w:type="dxa"/>
            <w:tcBorders>
              <w:top w:val="nil"/>
              <w:left w:val="single" w:sz="4" w:space="0" w:color="auto"/>
              <w:bottom w:val="single" w:sz="4" w:space="0" w:color="auto"/>
              <w:right w:val="single" w:sz="4" w:space="0" w:color="auto"/>
            </w:tcBorders>
            <w:shd w:val="clear" w:color="auto" w:fill="auto"/>
            <w:vAlign w:val="bottom"/>
            <w:hideMark/>
          </w:tcPr>
          <w:p w14:paraId="6D2B2F0C"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Czas gwarancji</w:t>
            </w:r>
          </w:p>
        </w:tc>
        <w:tc>
          <w:tcPr>
            <w:tcW w:w="4742" w:type="dxa"/>
            <w:tcBorders>
              <w:top w:val="nil"/>
              <w:left w:val="nil"/>
              <w:bottom w:val="single" w:sz="4" w:space="0" w:color="auto"/>
              <w:right w:val="single" w:sz="4" w:space="0" w:color="auto"/>
            </w:tcBorders>
            <w:shd w:val="clear" w:color="auto" w:fill="auto"/>
            <w:vAlign w:val="bottom"/>
            <w:hideMark/>
          </w:tcPr>
          <w:p w14:paraId="2CB8BE25"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36 miesięcy</w:t>
            </w:r>
          </w:p>
        </w:tc>
      </w:tr>
      <w:tr w:rsidR="006E5647" w:rsidRPr="006E5647" w14:paraId="364ADCF8" w14:textId="77777777" w:rsidTr="00B27987">
        <w:trPr>
          <w:trHeight w:val="285"/>
        </w:trPr>
        <w:tc>
          <w:tcPr>
            <w:tcW w:w="3900" w:type="dxa"/>
            <w:tcBorders>
              <w:top w:val="nil"/>
              <w:left w:val="single" w:sz="4" w:space="0" w:color="auto"/>
              <w:bottom w:val="single" w:sz="4" w:space="0" w:color="auto"/>
              <w:right w:val="single" w:sz="4" w:space="0" w:color="auto"/>
            </w:tcBorders>
            <w:shd w:val="clear" w:color="auto" w:fill="auto"/>
            <w:vAlign w:val="bottom"/>
            <w:hideMark/>
          </w:tcPr>
          <w:p w14:paraId="6DCFC992"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Typ gwarancji</w:t>
            </w:r>
          </w:p>
        </w:tc>
        <w:tc>
          <w:tcPr>
            <w:tcW w:w="4742" w:type="dxa"/>
            <w:tcBorders>
              <w:top w:val="nil"/>
              <w:left w:val="nil"/>
              <w:bottom w:val="single" w:sz="4" w:space="0" w:color="auto"/>
              <w:right w:val="single" w:sz="4" w:space="0" w:color="auto"/>
            </w:tcBorders>
            <w:shd w:val="clear" w:color="auto" w:fill="auto"/>
            <w:vAlign w:val="bottom"/>
            <w:hideMark/>
          </w:tcPr>
          <w:p w14:paraId="5774C8DE"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on-</w:t>
            </w:r>
            <w:proofErr w:type="spellStart"/>
            <w:r w:rsidRPr="006E5647">
              <w:rPr>
                <w:rFonts w:ascii="Calibri" w:hAnsi="Calibri" w:cs="Calibri"/>
                <w:sz w:val="24"/>
                <w:szCs w:val="24"/>
                <w:lang w:eastAsia="pl-PL"/>
              </w:rPr>
              <w:t>site</w:t>
            </w:r>
            <w:proofErr w:type="spellEnd"/>
            <w:r w:rsidRPr="006E5647">
              <w:rPr>
                <w:rFonts w:ascii="Calibri" w:hAnsi="Calibri" w:cs="Calibri"/>
                <w:sz w:val="24"/>
                <w:szCs w:val="24"/>
                <w:lang w:eastAsia="pl-PL"/>
              </w:rPr>
              <w:t xml:space="preserve"> </w:t>
            </w:r>
            <w:proofErr w:type="spellStart"/>
            <w:r w:rsidRPr="006E5647">
              <w:rPr>
                <w:rFonts w:ascii="Calibri" w:hAnsi="Calibri" w:cs="Calibri"/>
                <w:sz w:val="24"/>
                <w:szCs w:val="24"/>
                <w:lang w:eastAsia="pl-PL"/>
              </w:rPr>
              <w:t>next</w:t>
            </w:r>
            <w:proofErr w:type="spellEnd"/>
            <w:r w:rsidRPr="006E5647">
              <w:rPr>
                <w:rFonts w:ascii="Calibri" w:hAnsi="Calibri" w:cs="Calibri"/>
                <w:sz w:val="24"/>
                <w:szCs w:val="24"/>
                <w:lang w:eastAsia="pl-PL"/>
              </w:rPr>
              <w:t xml:space="preserve"> business </w:t>
            </w:r>
            <w:proofErr w:type="spellStart"/>
            <w:r w:rsidRPr="006E5647">
              <w:rPr>
                <w:rFonts w:ascii="Calibri" w:hAnsi="Calibri" w:cs="Calibri"/>
                <w:sz w:val="24"/>
                <w:szCs w:val="24"/>
                <w:lang w:eastAsia="pl-PL"/>
              </w:rPr>
              <w:t>day</w:t>
            </w:r>
            <w:proofErr w:type="spellEnd"/>
          </w:p>
        </w:tc>
      </w:tr>
      <w:tr w:rsidR="006E5647" w:rsidRPr="006E5647" w14:paraId="2329C0F3" w14:textId="77777777" w:rsidTr="00B27987">
        <w:trPr>
          <w:trHeight w:val="285"/>
        </w:trPr>
        <w:tc>
          <w:tcPr>
            <w:tcW w:w="3900" w:type="dxa"/>
            <w:tcBorders>
              <w:top w:val="nil"/>
              <w:left w:val="single" w:sz="4" w:space="0" w:color="auto"/>
              <w:bottom w:val="single" w:sz="4" w:space="0" w:color="auto"/>
              <w:right w:val="single" w:sz="4" w:space="0" w:color="auto"/>
            </w:tcBorders>
            <w:shd w:val="clear" w:color="auto" w:fill="auto"/>
            <w:vAlign w:val="bottom"/>
            <w:hideMark/>
          </w:tcPr>
          <w:p w14:paraId="710BD448"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Dodatkowe akcesoria</w:t>
            </w:r>
          </w:p>
        </w:tc>
        <w:tc>
          <w:tcPr>
            <w:tcW w:w="4742" w:type="dxa"/>
            <w:tcBorders>
              <w:top w:val="nil"/>
              <w:left w:val="nil"/>
              <w:bottom w:val="single" w:sz="4" w:space="0" w:color="auto"/>
              <w:right w:val="single" w:sz="4" w:space="0" w:color="auto"/>
            </w:tcBorders>
            <w:shd w:val="clear" w:color="auto" w:fill="auto"/>
            <w:vAlign w:val="bottom"/>
            <w:hideMark/>
          </w:tcPr>
          <w:p w14:paraId="6DDBC537"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 xml:space="preserve">Torba przenośna dedykowana do wielkości </w:t>
            </w:r>
            <w:proofErr w:type="spellStart"/>
            <w:r w:rsidRPr="006E5647">
              <w:rPr>
                <w:rFonts w:ascii="Calibri" w:hAnsi="Calibri" w:cs="Calibri"/>
                <w:sz w:val="24"/>
                <w:szCs w:val="24"/>
                <w:lang w:eastAsia="pl-PL"/>
              </w:rPr>
              <w:t>zaporponowanego</w:t>
            </w:r>
            <w:proofErr w:type="spellEnd"/>
            <w:r w:rsidRPr="006E5647">
              <w:rPr>
                <w:rFonts w:ascii="Calibri" w:hAnsi="Calibri" w:cs="Calibri"/>
                <w:sz w:val="24"/>
                <w:szCs w:val="24"/>
                <w:lang w:eastAsia="pl-PL"/>
              </w:rPr>
              <w:t xml:space="preserve"> urządzenia oraz bezprzewodowa mysz optyczna</w:t>
            </w:r>
          </w:p>
        </w:tc>
      </w:tr>
    </w:tbl>
    <w:p w14:paraId="13DBE865" w14:textId="77777777" w:rsidR="006E5647" w:rsidRPr="006E5647" w:rsidRDefault="006E5647" w:rsidP="006E5647">
      <w:pPr>
        <w:widowControl/>
        <w:autoSpaceDE/>
        <w:autoSpaceDN/>
        <w:ind w:firstLine="708"/>
        <w:rPr>
          <w:rFonts w:ascii="Calibri" w:hAnsi="Calibri" w:cs="Calibri"/>
          <w:b/>
          <w:iCs/>
          <w:lang w:eastAsia="pl-PL"/>
        </w:rPr>
      </w:pPr>
    </w:p>
    <w:tbl>
      <w:tblPr>
        <w:tblW w:w="8642" w:type="dxa"/>
        <w:tblInd w:w="75" w:type="dxa"/>
        <w:tblCellMar>
          <w:left w:w="70" w:type="dxa"/>
          <w:right w:w="70" w:type="dxa"/>
        </w:tblCellMar>
        <w:tblLook w:val="04A0" w:firstRow="1" w:lastRow="0" w:firstColumn="1" w:lastColumn="0" w:noHBand="0" w:noVBand="1"/>
      </w:tblPr>
      <w:tblGrid>
        <w:gridCol w:w="3537"/>
        <w:gridCol w:w="5105"/>
      </w:tblGrid>
      <w:tr w:rsidR="006E5647" w:rsidRPr="006E5647" w14:paraId="2AE75689" w14:textId="77777777" w:rsidTr="00B27987">
        <w:trPr>
          <w:trHeight w:val="600"/>
        </w:trPr>
        <w:tc>
          <w:tcPr>
            <w:tcW w:w="3537" w:type="dxa"/>
            <w:tcBorders>
              <w:top w:val="single" w:sz="4" w:space="0" w:color="000000"/>
              <w:left w:val="single" w:sz="4" w:space="0" w:color="000000"/>
              <w:bottom w:val="single" w:sz="4" w:space="0" w:color="000000"/>
              <w:right w:val="single" w:sz="4" w:space="0" w:color="000000"/>
            </w:tcBorders>
            <w:shd w:val="clear" w:color="FFFF00" w:fill="FFFF00"/>
            <w:hideMark/>
          </w:tcPr>
          <w:p w14:paraId="766F346B" w14:textId="77777777" w:rsidR="006E5647" w:rsidRPr="006E5647" w:rsidRDefault="006E5647" w:rsidP="006E5647">
            <w:pPr>
              <w:widowControl/>
              <w:numPr>
                <w:ilvl w:val="1"/>
                <w:numId w:val="87"/>
              </w:numPr>
              <w:autoSpaceDE/>
              <w:autoSpaceDN/>
              <w:rPr>
                <w:rFonts w:ascii="Calibri" w:hAnsi="Calibri" w:cs="Calibri"/>
                <w:b/>
                <w:bCs/>
                <w:lang w:eastAsia="pl-PL"/>
              </w:rPr>
            </w:pPr>
            <w:r w:rsidRPr="006E5647">
              <w:rPr>
                <w:rFonts w:ascii="Calibri" w:hAnsi="Calibri" w:cs="Calibri"/>
                <w:b/>
                <w:bCs/>
                <w:lang w:eastAsia="pl-PL"/>
              </w:rPr>
              <w:t xml:space="preserve">Komputer klasy ALL in One </w:t>
            </w:r>
          </w:p>
        </w:tc>
        <w:tc>
          <w:tcPr>
            <w:tcW w:w="5105" w:type="dxa"/>
            <w:tcBorders>
              <w:top w:val="single" w:sz="4" w:space="0" w:color="000000"/>
              <w:left w:val="nil"/>
              <w:bottom w:val="single" w:sz="4" w:space="0" w:color="000000"/>
              <w:right w:val="single" w:sz="4" w:space="0" w:color="000000"/>
            </w:tcBorders>
            <w:shd w:val="clear" w:color="FFFF00" w:fill="FFFF00"/>
            <w:hideMark/>
          </w:tcPr>
          <w:p w14:paraId="233AE2E3" w14:textId="77777777" w:rsidR="006E5647" w:rsidRPr="006E5647" w:rsidRDefault="006E5647" w:rsidP="006E5647">
            <w:pPr>
              <w:widowControl/>
              <w:autoSpaceDE/>
              <w:autoSpaceDN/>
              <w:rPr>
                <w:rFonts w:ascii="Calibri" w:hAnsi="Calibri" w:cs="Calibri"/>
                <w:b/>
                <w:bCs/>
                <w:lang w:eastAsia="pl-PL"/>
              </w:rPr>
            </w:pPr>
            <w:r w:rsidRPr="006E5647">
              <w:rPr>
                <w:rFonts w:ascii="Calibri" w:hAnsi="Calibri" w:cs="Calibri"/>
                <w:b/>
                <w:bCs/>
                <w:lang w:eastAsia="pl-PL"/>
              </w:rPr>
              <w:t xml:space="preserve">ilość : 13 szt. ( w tym 3 szt. Zamówienie opcjonalne) </w:t>
            </w:r>
          </w:p>
          <w:p w14:paraId="251ED53D" w14:textId="77777777" w:rsidR="006E5647" w:rsidRPr="006E5647" w:rsidRDefault="006E5647" w:rsidP="006E5647">
            <w:pPr>
              <w:widowControl/>
              <w:autoSpaceDE/>
              <w:autoSpaceDN/>
              <w:rPr>
                <w:rFonts w:ascii="Calibri" w:hAnsi="Calibri" w:cs="Calibri"/>
                <w:b/>
                <w:bCs/>
                <w:lang w:eastAsia="pl-PL"/>
              </w:rPr>
            </w:pPr>
            <w:r w:rsidRPr="006E5647">
              <w:rPr>
                <w:rFonts w:ascii="Calibri" w:hAnsi="Calibri" w:cs="Calibri"/>
                <w:b/>
                <w:bCs/>
                <w:lang w:eastAsia="pl-PL"/>
              </w:rPr>
              <w:t>Zgodny z poniższymi wymaganiami minimalnymi:</w:t>
            </w:r>
          </w:p>
        </w:tc>
      </w:tr>
      <w:tr w:rsidR="006E5647" w:rsidRPr="006E5647" w14:paraId="473AAFB0" w14:textId="77777777" w:rsidTr="00B27987">
        <w:trPr>
          <w:trHeight w:val="300"/>
        </w:trPr>
        <w:tc>
          <w:tcPr>
            <w:tcW w:w="3537" w:type="dxa"/>
            <w:tcBorders>
              <w:top w:val="nil"/>
              <w:left w:val="single" w:sz="4" w:space="0" w:color="000000"/>
              <w:bottom w:val="single" w:sz="4" w:space="0" w:color="000000"/>
              <w:right w:val="single" w:sz="4" w:space="0" w:color="000000"/>
            </w:tcBorders>
            <w:shd w:val="clear" w:color="auto" w:fill="auto"/>
            <w:hideMark/>
          </w:tcPr>
          <w:p w14:paraId="07EF834A" w14:textId="77777777" w:rsidR="006E5647" w:rsidRPr="006E5647" w:rsidRDefault="006E5647" w:rsidP="006E5647">
            <w:pPr>
              <w:widowControl/>
              <w:autoSpaceDE/>
              <w:autoSpaceDN/>
              <w:rPr>
                <w:rFonts w:ascii="Calibri" w:hAnsi="Calibri" w:cs="Calibri"/>
                <w:b/>
                <w:bCs/>
                <w:lang w:eastAsia="pl-PL"/>
              </w:rPr>
            </w:pPr>
            <w:r w:rsidRPr="006E5647">
              <w:rPr>
                <w:rFonts w:ascii="Calibri" w:hAnsi="Calibri" w:cs="Calibri"/>
                <w:b/>
                <w:bCs/>
                <w:lang w:eastAsia="pl-PL"/>
              </w:rPr>
              <w:t> </w:t>
            </w:r>
          </w:p>
        </w:tc>
        <w:tc>
          <w:tcPr>
            <w:tcW w:w="5105" w:type="dxa"/>
            <w:tcBorders>
              <w:top w:val="nil"/>
              <w:left w:val="nil"/>
              <w:bottom w:val="single" w:sz="4" w:space="0" w:color="000000"/>
              <w:right w:val="single" w:sz="4" w:space="0" w:color="000000"/>
            </w:tcBorders>
            <w:shd w:val="clear" w:color="auto" w:fill="auto"/>
            <w:hideMark/>
          </w:tcPr>
          <w:p w14:paraId="0A8C663C" w14:textId="77777777" w:rsidR="006E5647" w:rsidRPr="006E5647" w:rsidRDefault="006E5647" w:rsidP="006E5647">
            <w:pPr>
              <w:widowControl/>
              <w:autoSpaceDE/>
              <w:autoSpaceDN/>
              <w:rPr>
                <w:rFonts w:ascii="Calibri" w:hAnsi="Calibri" w:cs="Calibri"/>
                <w:b/>
                <w:bCs/>
                <w:lang w:eastAsia="pl-PL"/>
              </w:rPr>
            </w:pPr>
            <w:proofErr w:type="spellStart"/>
            <w:r w:rsidRPr="006E5647">
              <w:rPr>
                <w:rFonts w:ascii="Calibri" w:hAnsi="Calibri" w:cs="Calibri"/>
                <w:b/>
                <w:bCs/>
                <w:lang w:eastAsia="pl-PL"/>
              </w:rPr>
              <w:t>All</w:t>
            </w:r>
            <w:proofErr w:type="spellEnd"/>
            <w:r w:rsidRPr="006E5647">
              <w:rPr>
                <w:rFonts w:ascii="Calibri" w:hAnsi="Calibri" w:cs="Calibri"/>
                <w:b/>
                <w:bCs/>
                <w:lang w:eastAsia="pl-PL"/>
              </w:rPr>
              <w:t xml:space="preserve"> in One</w:t>
            </w:r>
          </w:p>
        </w:tc>
      </w:tr>
      <w:tr w:rsidR="006E5647" w:rsidRPr="006E5647" w14:paraId="60727DCA" w14:textId="77777777" w:rsidTr="00B27987">
        <w:trPr>
          <w:trHeight w:val="1469"/>
        </w:trPr>
        <w:tc>
          <w:tcPr>
            <w:tcW w:w="3537" w:type="dxa"/>
            <w:vMerge w:val="restart"/>
            <w:tcBorders>
              <w:top w:val="nil"/>
              <w:left w:val="single" w:sz="4" w:space="0" w:color="000000"/>
              <w:bottom w:val="single" w:sz="4" w:space="0" w:color="000000"/>
              <w:right w:val="single" w:sz="4" w:space="0" w:color="000000"/>
            </w:tcBorders>
            <w:shd w:val="clear" w:color="auto" w:fill="auto"/>
            <w:vAlign w:val="bottom"/>
            <w:hideMark/>
          </w:tcPr>
          <w:p w14:paraId="3172CD01" w14:textId="77777777" w:rsidR="006E5647" w:rsidRPr="006E5647" w:rsidRDefault="006E5647" w:rsidP="006E5647">
            <w:pPr>
              <w:widowControl/>
              <w:autoSpaceDE/>
              <w:autoSpaceDN/>
              <w:jc w:val="center"/>
              <w:rPr>
                <w:rFonts w:ascii="Calibri" w:hAnsi="Calibri" w:cs="Calibri"/>
                <w:lang w:eastAsia="pl-PL"/>
              </w:rPr>
            </w:pPr>
            <w:r w:rsidRPr="006E5647">
              <w:rPr>
                <w:rFonts w:ascii="Calibri" w:hAnsi="Calibri" w:cs="Calibri"/>
                <w:lang w:eastAsia="pl-PL"/>
              </w:rPr>
              <w:lastRenderedPageBreak/>
              <w:t> </w:t>
            </w:r>
          </w:p>
        </w:tc>
        <w:tc>
          <w:tcPr>
            <w:tcW w:w="5105" w:type="dxa"/>
            <w:tcBorders>
              <w:top w:val="nil"/>
              <w:left w:val="nil"/>
              <w:bottom w:val="single" w:sz="4" w:space="0" w:color="000000"/>
              <w:right w:val="single" w:sz="4" w:space="0" w:color="000000"/>
            </w:tcBorders>
            <w:shd w:val="clear" w:color="auto" w:fill="auto"/>
            <w:vAlign w:val="bottom"/>
            <w:hideMark/>
          </w:tcPr>
          <w:p w14:paraId="1C2F5F94" w14:textId="77777777" w:rsidR="006E5647" w:rsidRPr="006E5647" w:rsidRDefault="006E5647" w:rsidP="006E5647">
            <w:pPr>
              <w:widowControl/>
              <w:autoSpaceDE/>
              <w:autoSpaceDN/>
              <w:rPr>
                <w:rFonts w:ascii="Calibri" w:hAnsi="Calibri" w:cs="Calibri"/>
                <w:lang w:eastAsia="pl-PL"/>
              </w:rPr>
            </w:pPr>
            <w:r w:rsidRPr="006E5647">
              <w:rPr>
                <w:rFonts w:ascii="Calibri" w:hAnsi="Calibri" w:cs="Calibri"/>
                <w:lang w:eastAsia="pl-PL"/>
              </w:rPr>
              <w:t xml:space="preserve">Procesor Intel </w:t>
            </w:r>
            <w:proofErr w:type="spellStart"/>
            <w:r w:rsidRPr="006E5647">
              <w:rPr>
                <w:rFonts w:ascii="Calibri" w:hAnsi="Calibri" w:cs="Calibri"/>
                <w:lang w:eastAsia="pl-PL"/>
              </w:rPr>
              <w:t>Core</w:t>
            </w:r>
            <w:proofErr w:type="spellEnd"/>
            <w:r w:rsidRPr="006E5647">
              <w:rPr>
                <w:rFonts w:ascii="Calibri" w:hAnsi="Calibri" w:cs="Calibri"/>
                <w:lang w:eastAsia="pl-PL"/>
              </w:rPr>
              <w:t xml:space="preserve"> i5-10500 lub równoważny na podstawie wydajności w ogólnodostępnych testach zamieszczonych na stronie https://benchmarks.ul.com/compare/best-cpus/  o wydajności nie mniejszej niż 7300 pkt.</w:t>
            </w:r>
          </w:p>
        </w:tc>
      </w:tr>
      <w:tr w:rsidR="006E5647" w:rsidRPr="006E5647" w14:paraId="027A75F5" w14:textId="77777777" w:rsidTr="00B27987">
        <w:trPr>
          <w:trHeight w:val="555"/>
        </w:trPr>
        <w:tc>
          <w:tcPr>
            <w:tcW w:w="3537" w:type="dxa"/>
            <w:vMerge/>
            <w:tcBorders>
              <w:top w:val="nil"/>
              <w:left w:val="single" w:sz="4" w:space="0" w:color="000000"/>
              <w:bottom w:val="single" w:sz="4" w:space="0" w:color="000000"/>
              <w:right w:val="single" w:sz="4" w:space="0" w:color="000000"/>
            </w:tcBorders>
            <w:vAlign w:val="center"/>
            <w:hideMark/>
          </w:tcPr>
          <w:p w14:paraId="2350A419" w14:textId="77777777" w:rsidR="006E5647" w:rsidRPr="006E5647" w:rsidRDefault="006E5647" w:rsidP="006E5647">
            <w:pPr>
              <w:widowControl/>
              <w:autoSpaceDE/>
              <w:autoSpaceDN/>
              <w:rPr>
                <w:rFonts w:ascii="Calibri" w:hAnsi="Calibri" w:cs="Calibri"/>
                <w:lang w:eastAsia="pl-PL"/>
              </w:rPr>
            </w:pPr>
          </w:p>
        </w:tc>
        <w:tc>
          <w:tcPr>
            <w:tcW w:w="5105" w:type="dxa"/>
            <w:tcBorders>
              <w:top w:val="nil"/>
              <w:left w:val="nil"/>
              <w:bottom w:val="single" w:sz="4" w:space="0" w:color="000000"/>
              <w:right w:val="single" w:sz="4" w:space="0" w:color="000000"/>
            </w:tcBorders>
            <w:shd w:val="clear" w:color="FFFFFF" w:fill="FFFFFF"/>
            <w:vAlign w:val="bottom"/>
            <w:hideMark/>
          </w:tcPr>
          <w:p w14:paraId="67B41444" w14:textId="77777777" w:rsidR="006E5647" w:rsidRPr="006E5647" w:rsidRDefault="006E5647" w:rsidP="006E5647">
            <w:pPr>
              <w:widowControl/>
              <w:autoSpaceDE/>
              <w:autoSpaceDN/>
              <w:rPr>
                <w:rFonts w:ascii="Calibri" w:hAnsi="Calibri" w:cs="Calibri"/>
                <w:lang w:eastAsia="pl-PL"/>
              </w:rPr>
            </w:pPr>
            <w:r w:rsidRPr="006E5647">
              <w:rPr>
                <w:rFonts w:ascii="Calibri" w:hAnsi="Calibri" w:cs="Calibri"/>
                <w:lang w:eastAsia="pl-PL"/>
              </w:rPr>
              <w:t>Ekran LCD, LED minimum 26 cali (z gwarancją 0 złych pikseli pierwszy miesiąc)</w:t>
            </w:r>
          </w:p>
        </w:tc>
      </w:tr>
      <w:tr w:rsidR="006E5647" w:rsidRPr="006E5647" w14:paraId="774B3DF8" w14:textId="77777777" w:rsidTr="00B27987">
        <w:trPr>
          <w:trHeight w:val="266"/>
        </w:trPr>
        <w:tc>
          <w:tcPr>
            <w:tcW w:w="3537" w:type="dxa"/>
            <w:vMerge/>
            <w:tcBorders>
              <w:top w:val="nil"/>
              <w:left w:val="single" w:sz="4" w:space="0" w:color="000000"/>
              <w:bottom w:val="single" w:sz="4" w:space="0" w:color="000000"/>
              <w:right w:val="single" w:sz="4" w:space="0" w:color="000000"/>
            </w:tcBorders>
            <w:vAlign w:val="center"/>
            <w:hideMark/>
          </w:tcPr>
          <w:p w14:paraId="2F0BF825" w14:textId="77777777" w:rsidR="006E5647" w:rsidRPr="006E5647" w:rsidRDefault="006E5647" w:rsidP="006E5647">
            <w:pPr>
              <w:widowControl/>
              <w:autoSpaceDE/>
              <w:autoSpaceDN/>
              <w:rPr>
                <w:rFonts w:ascii="Calibri" w:hAnsi="Calibri" w:cs="Calibri"/>
                <w:lang w:eastAsia="pl-PL"/>
              </w:rPr>
            </w:pPr>
          </w:p>
        </w:tc>
        <w:tc>
          <w:tcPr>
            <w:tcW w:w="5105" w:type="dxa"/>
            <w:tcBorders>
              <w:top w:val="nil"/>
              <w:left w:val="nil"/>
              <w:bottom w:val="single" w:sz="4" w:space="0" w:color="000000"/>
              <w:right w:val="single" w:sz="4" w:space="0" w:color="000000"/>
            </w:tcBorders>
            <w:shd w:val="clear" w:color="FFFFFF" w:fill="FFFFFF"/>
            <w:vAlign w:val="bottom"/>
            <w:hideMark/>
          </w:tcPr>
          <w:p w14:paraId="793B6980" w14:textId="77777777" w:rsidR="006E5647" w:rsidRPr="006E5647" w:rsidRDefault="006E5647" w:rsidP="006E5647">
            <w:pPr>
              <w:widowControl/>
              <w:autoSpaceDE/>
              <w:autoSpaceDN/>
              <w:rPr>
                <w:rFonts w:ascii="Calibri" w:hAnsi="Calibri" w:cs="Calibri"/>
                <w:lang w:eastAsia="pl-PL"/>
              </w:rPr>
            </w:pPr>
            <w:r w:rsidRPr="006E5647">
              <w:rPr>
                <w:rFonts w:ascii="Calibri" w:hAnsi="Calibri" w:cs="Calibri"/>
                <w:lang w:eastAsia="pl-PL"/>
              </w:rPr>
              <w:t>Rozdzielczość matrycy minimum 1920x1080</w:t>
            </w:r>
          </w:p>
        </w:tc>
      </w:tr>
      <w:tr w:rsidR="006E5647" w:rsidRPr="006E5647" w14:paraId="233CED14" w14:textId="77777777" w:rsidTr="00B27987">
        <w:trPr>
          <w:trHeight w:val="300"/>
        </w:trPr>
        <w:tc>
          <w:tcPr>
            <w:tcW w:w="3537" w:type="dxa"/>
            <w:vMerge/>
            <w:tcBorders>
              <w:top w:val="nil"/>
              <w:left w:val="single" w:sz="4" w:space="0" w:color="000000"/>
              <w:bottom w:val="single" w:sz="4" w:space="0" w:color="000000"/>
              <w:right w:val="single" w:sz="4" w:space="0" w:color="000000"/>
            </w:tcBorders>
            <w:vAlign w:val="center"/>
            <w:hideMark/>
          </w:tcPr>
          <w:p w14:paraId="1C9557A5" w14:textId="77777777" w:rsidR="006E5647" w:rsidRPr="006E5647" w:rsidRDefault="006E5647" w:rsidP="006E5647">
            <w:pPr>
              <w:widowControl/>
              <w:autoSpaceDE/>
              <w:autoSpaceDN/>
              <w:rPr>
                <w:rFonts w:ascii="Calibri" w:hAnsi="Calibri" w:cs="Calibri"/>
                <w:lang w:eastAsia="pl-PL"/>
              </w:rPr>
            </w:pPr>
          </w:p>
        </w:tc>
        <w:tc>
          <w:tcPr>
            <w:tcW w:w="5105" w:type="dxa"/>
            <w:tcBorders>
              <w:top w:val="nil"/>
              <w:left w:val="nil"/>
              <w:bottom w:val="single" w:sz="4" w:space="0" w:color="000000"/>
              <w:right w:val="single" w:sz="4" w:space="0" w:color="000000"/>
            </w:tcBorders>
            <w:shd w:val="clear" w:color="auto" w:fill="auto"/>
            <w:hideMark/>
          </w:tcPr>
          <w:p w14:paraId="285014DB" w14:textId="77777777" w:rsidR="006E5647" w:rsidRPr="006E5647" w:rsidRDefault="006E5647" w:rsidP="006E5647">
            <w:pPr>
              <w:widowControl/>
              <w:autoSpaceDE/>
              <w:autoSpaceDN/>
              <w:rPr>
                <w:rFonts w:ascii="Calibri" w:hAnsi="Calibri" w:cs="Calibri"/>
                <w:lang w:eastAsia="pl-PL"/>
              </w:rPr>
            </w:pPr>
            <w:r w:rsidRPr="006E5647">
              <w:rPr>
                <w:rFonts w:ascii="Calibri" w:hAnsi="Calibri" w:cs="Calibri"/>
                <w:lang w:eastAsia="pl-PL"/>
              </w:rPr>
              <w:t>Pamięć RAM 8GB</w:t>
            </w:r>
          </w:p>
        </w:tc>
      </w:tr>
      <w:tr w:rsidR="006E5647" w:rsidRPr="006E5647" w14:paraId="5439E275" w14:textId="77777777" w:rsidTr="00B27987">
        <w:trPr>
          <w:trHeight w:val="300"/>
        </w:trPr>
        <w:tc>
          <w:tcPr>
            <w:tcW w:w="3537" w:type="dxa"/>
            <w:vMerge/>
            <w:tcBorders>
              <w:top w:val="nil"/>
              <w:left w:val="single" w:sz="4" w:space="0" w:color="000000"/>
              <w:bottom w:val="single" w:sz="4" w:space="0" w:color="000000"/>
              <w:right w:val="single" w:sz="4" w:space="0" w:color="000000"/>
            </w:tcBorders>
            <w:vAlign w:val="center"/>
            <w:hideMark/>
          </w:tcPr>
          <w:p w14:paraId="735FD1BC" w14:textId="77777777" w:rsidR="006E5647" w:rsidRPr="006E5647" w:rsidRDefault="006E5647" w:rsidP="006E5647">
            <w:pPr>
              <w:widowControl/>
              <w:autoSpaceDE/>
              <w:autoSpaceDN/>
              <w:rPr>
                <w:rFonts w:ascii="Calibri" w:hAnsi="Calibri" w:cs="Calibri"/>
                <w:lang w:eastAsia="pl-PL"/>
              </w:rPr>
            </w:pPr>
          </w:p>
        </w:tc>
        <w:tc>
          <w:tcPr>
            <w:tcW w:w="5105" w:type="dxa"/>
            <w:tcBorders>
              <w:top w:val="nil"/>
              <w:left w:val="nil"/>
              <w:bottom w:val="single" w:sz="4" w:space="0" w:color="000000"/>
              <w:right w:val="single" w:sz="4" w:space="0" w:color="000000"/>
            </w:tcBorders>
            <w:shd w:val="clear" w:color="auto" w:fill="auto"/>
            <w:hideMark/>
          </w:tcPr>
          <w:p w14:paraId="3DFDFF5A" w14:textId="77777777" w:rsidR="006E5647" w:rsidRPr="006E5647" w:rsidRDefault="006E5647" w:rsidP="006E5647">
            <w:pPr>
              <w:widowControl/>
              <w:autoSpaceDE/>
              <w:autoSpaceDN/>
              <w:rPr>
                <w:rFonts w:ascii="Calibri" w:hAnsi="Calibri" w:cs="Calibri"/>
                <w:lang w:eastAsia="pl-PL"/>
              </w:rPr>
            </w:pPr>
            <w:r w:rsidRPr="006E5647">
              <w:rPr>
                <w:rFonts w:ascii="Calibri" w:hAnsi="Calibri" w:cs="Calibri"/>
                <w:lang w:eastAsia="pl-PL"/>
              </w:rPr>
              <w:t>Dysk twardy 256GB SSD</w:t>
            </w:r>
          </w:p>
        </w:tc>
      </w:tr>
      <w:tr w:rsidR="006E5647" w:rsidRPr="006E5647" w14:paraId="665CA4D2" w14:textId="77777777" w:rsidTr="00B27987">
        <w:trPr>
          <w:trHeight w:val="633"/>
        </w:trPr>
        <w:tc>
          <w:tcPr>
            <w:tcW w:w="3537" w:type="dxa"/>
            <w:vMerge/>
            <w:tcBorders>
              <w:top w:val="nil"/>
              <w:left w:val="single" w:sz="4" w:space="0" w:color="000000"/>
              <w:bottom w:val="single" w:sz="4" w:space="0" w:color="000000"/>
              <w:right w:val="single" w:sz="4" w:space="0" w:color="000000"/>
            </w:tcBorders>
            <w:vAlign w:val="center"/>
            <w:hideMark/>
          </w:tcPr>
          <w:p w14:paraId="4BB17646" w14:textId="77777777" w:rsidR="006E5647" w:rsidRPr="006E5647" w:rsidRDefault="006E5647" w:rsidP="006E5647">
            <w:pPr>
              <w:widowControl/>
              <w:autoSpaceDE/>
              <w:autoSpaceDN/>
              <w:rPr>
                <w:rFonts w:ascii="Calibri" w:hAnsi="Calibri" w:cs="Calibri"/>
                <w:lang w:eastAsia="pl-PL"/>
              </w:rPr>
            </w:pPr>
          </w:p>
        </w:tc>
        <w:tc>
          <w:tcPr>
            <w:tcW w:w="5105" w:type="dxa"/>
            <w:tcBorders>
              <w:top w:val="nil"/>
              <w:left w:val="nil"/>
              <w:bottom w:val="single" w:sz="4" w:space="0" w:color="000000"/>
              <w:right w:val="single" w:sz="4" w:space="0" w:color="000000"/>
            </w:tcBorders>
            <w:shd w:val="clear" w:color="auto" w:fill="auto"/>
            <w:hideMark/>
          </w:tcPr>
          <w:p w14:paraId="7213381D" w14:textId="77777777" w:rsidR="006E5647" w:rsidRPr="006E5647" w:rsidRDefault="006E5647" w:rsidP="006E5647">
            <w:pPr>
              <w:widowControl/>
              <w:autoSpaceDE/>
              <w:autoSpaceDN/>
              <w:rPr>
                <w:rFonts w:ascii="Calibri" w:hAnsi="Calibri" w:cs="Calibri"/>
                <w:lang w:eastAsia="pl-PL"/>
              </w:rPr>
            </w:pPr>
            <w:r w:rsidRPr="006E5647">
              <w:rPr>
                <w:rFonts w:ascii="Calibri" w:hAnsi="Calibri" w:cs="Calibri"/>
                <w:lang w:eastAsia="pl-PL"/>
              </w:rPr>
              <w:t xml:space="preserve">Karta graficzna wyposażona w złącze : </w:t>
            </w:r>
            <w:proofErr w:type="spellStart"/>
            <w:r w:rsidRPr="006E5647">
              <w:rPr>
                <w:rFonts w:ascii="Calibri" w:hAnsi="Calibri" w:cs="Calibri"/>
                <w:lang w:eastAsia="pl-PL"/>
              </w:rPr>
              <w:t>Wejscie</w:t>
            </w:r>
            <w:proofErr w:type="spellEnd"/>
            <w:r w:rsidRPr="006E5647">
              <w:rPr>
                <w:rFonts w:ascii="Calibri" w:hAnsi="Calibri" w:cs="Calibri"/>
                <w:lang w:eastAsia="pl-PL"/>
              </w:rPr>
              <w:t xml:space="preserve"> HDMI x1, </w:t>
            </w:r>
            <w:proofErr w:type="spellStart"/>
            <w:r w:rsidRPr="006E5647">
              <w:rPr>
                <w:rFonts w:ascii="Calibri" w:hAnsi="Calibri" w:cs="Calibri"/>
                <w:lang w:eastAsia="pl-PL"/>
              </w:rPr>
              <w:t>Wyjscie</w:t>
            </w:r>
            <w:proofErr w:type="spellEnd"/>
            <w:r w:rsidRPr="006E5647">
              <w:rPr>
                <w:rFonts w:ascii="Calibri" w:hAnsi="Calibri" w:cs="Calibri"/>
                <w:lang w:eastAsia="pl-PL"/>
              </w:rPr>
              <w:t xml:space="preserve"> HDMI x1 (osobne porty)</w:t>
            </w:r>
          </w:p>
        </w:tc>
      </w:tr>
      <w:tr w:rsidR="006E5647" w:rsidRPr="006E5647" w14:paraId="3B71870D" w14:textId="77777777" w:rsidTr="00B27987">
        <w:trPr>
          <w:trHeight w:val="300"/>
        </w:trPr>
        <w:tc>
          <w:tcPr>
            <w:tcW w:w="3537" w:type="dxa"/>
            <w:vMerge/>
            <w:tcBorders>
              <w:top w:val="nil"/>
              <w:left w:val="single" w:sz="4" w:space="0" w:color="000000"/>
              <w:bottom w:val="single" w:sz="4" w:space="0" w:color="000000"/>
              <w:right w:val="single" w:sz="4" w:space="0" w:color="000000"/>
            </w:tcBorders>
            <w:vAlign w:val="center"/>
            <w:hideMark/>
          </w:tcPr>
          <w:p w14:paraId="0B2C08E6" w14:textId="77777777" w:rsidR="006E5647" w:rsidRPr="006E5647" w:rsidRDefault="006E5647" w:rsidP="006E5647">
            <w:pPr>
              <w:widowControl/>
              <w:autoSpaceDE/>
              <w:autoSpaceDN/>
              <w:rPr>
                <w:rFonts w:ascii="Calibri" w:hAnsi="Calibri" w:cs="Calibri"/>
                <w:lang w:eastAsia="pl-PL"/>
              </w:rPr>
            </w:pPr>
          </w:p>
        </w:tc>
        <w:tc>
          <w:tcPr>
            <w:tcW w:w="5105" w:type="dxa"/>
            <w:tcBorders>
              <w:top w:val="nil"/>
              <w:left w:val="nil"/>
              <w:bottom w:val="single" w:sz="4" w:space="0" w:color="000000"/>
              <w:right w:val="single" w:sz="4" w:space="0" w:color="000000"/>
            </w:tcBorders>
            <w:shd w:val="clear" w:color="auto" w:fill="auto"/>
            <w:hideMark/>
          </w:tcPr>
          <w:p w14:paraId="335E15A7" w14:textId="77777777" w:rsidR="006E5647" w:rsidRPr="006E5647" w:rsidRDefault="006E5647" w:rsidP="006E5647">
            <w:pPr>
              <w:widowControl/>
              <w:autoSpaceDE/>
              <w:autoSpaceDN/>
              <w:rPr>
                <w:rFonts w:ascii="Calibri" w:hAnsi="Calibri" w:cs="Calibri"/>
                <w:lang w:eastAsia="pl-PL"/>
              </w:rPr>
            </w:pPr>
            <w:r w:rsidRPr="006E5647">
              <w:rPr>
                <w:rFonts w:ascii="Calibri" w:hAnsi="Calibri" w:cs="Calibri"/>
                <w:lang w:eastAsia="pl-PL"/>
              </w:rPr>
              <w:t>Karta sieciowa:</w:t>
            </w:r>
          </w:p>
        </w:tc>
      </w:tr>
      <w:tr w:rsidR="006E5647" w:rsidRPr="006E5647" w14:paraId="76C78224" w14:textId="77777777" w:rsidTr="00B27987">
        <w:trPr>
          <w:trHeight w:val="300"/>
        </w:trPr>
        <w:tc>
          <w:tcPr>
            <w:tcW w:w="3537" w:type="dxa"/>
            <w:vMerge/>
            <w:tcBorders>
              <w:top w:val="nil"/>
              <w:left w:val="single" w:sz="4" w:space="0" w:color="000000"/>
              <w:bottom w:val="single" w:sz="4" w:space="0" w:color="000000"/>
              <w:right w:val="single" w:sz="4" w:space="0" w:color="000000"/>
            </w:tcBorders>
            <w:vAlign w:val="center"/>
            <w:hideMark/>
          </w:tcPr>
          <w:p w14:paraId="0D56E055" w14:textId="77777777" w:rsidR="006E5647" w:rsidRPr="006E5647" w:rsidRDefault="006E5647" w:rsidP="006E5647">
            <w:pPr>
              <w:widowControl/>
              <w:autoSpaceDE/>
              <w:autoSpaceDN/>
              <w:rPr>
                <w:rFonts w:ascii="Calibri" w:hAnsi="Calibri" w:cs="Calibri"/>
                <w:lang w:eastAsia="pl-PL"/>
              </w:rPr>
            </w:pPr>
          </w:p>
        </w:tc>
        <w:tc>
          <w:tcPr>
            <w:tcW w:w="5105" w:type="dxa"/>
            <w:tcBorders>
              <w:top w:val="nil"/>
              <w:left w:val="nil"/>
              <w:bottom w:val="single" w:sz="4" w:space="0" w:color="000000"/>
              <w:right w:val="single" w:sz="4" w:space="0" w:color="000000"/>
            </w:tcBorders>
            <w:shd w:val="clear" w:color="auto" w:fill="auto"/>
            <w:hideMark/>
          </w:tcPr>
          <w:p w14:paraId="58E8D1DA" w14:textId="77777777" w:rsidR="006E5647" w:rsidRPr="006E5647" w:rsidRDefault="006E5647" w:rsidP="006E5647">
            <w:pPr>
              <w:widowControl/>
              <w:autoSpaceDE/>
              <w:autoSpaceDN/>
              <w:rPr>
                <w:rFonts w:ascii="Calibri" w:hAnsi="Calibri" w:cs="Calibri"/>
                <w:lang w:eastAsia="pl-PL"/>
              </w:rPr>
            </w:pPr>
            <w:r w:rsidRPr="006E5647">
              <w:rPr>
                <w:rFonts w:ascii="Calibri" w:hAnsi="Calibri" w:cs="Calibri"/>
                <w:lang w:eastAsia="pl-PL"/>
              </w:rPr>
              <w:t xml:space="preserve">RJ45 (tryby pracy: 100/1000 </w:t>
            </w:r>
            <w:proofErr w:type="spellStart"/>
            <w:r w:rsidRPr="006E5647">
              <w:rPr>
                <w:rFonts w:ascii="Calibri" w:hAnsi="Calibri" w:cs="Calibri"/>
                <w:lang w:eastAsia="pl-PL"/>
              </w:rPr>
              <w:t>BaseT</w:t>
            </w:r>
            <w:proofErr w:type="spellEnd"/>
            <w:r w:rsidRPr="006E5647">
              <w:rPr>
                <w:rFonts w:ascii="Calibri" w:hAnsi="Calibri" w:cs="Calibri"/>
                <w:lang w:eastAsia="pl-PL"/>
              </w:rPr>
              <w:t xml:space="preserve"> )</w:t>
            </w:r>
          </w:p>
        </w:tc>
      </w:tr>
      <w:tr w:rsidR="006E5647" w:rsidRPr="006E5647" w14:paraId="27AEB93E" w14:textId="77777777" w:rsidTr="00B27987">
        <w:trPr>
          <w:trHeight w:val="367"/>
        </w:trPr>
        <w:tc>
          <w:tcPr>
            <w:tcW w:w="3537" w:type="dxa"/>
            <w:vMerge/>
            <w:tcBorders>
              <w:top w:val="nil"/>
              <w:left w:val="single" w:sz="4" w:space="0" w:color="000000"/>
              <w:bottom w:val="single" w:sz="4" w:space="0" w:color="000000"/>
              <w:right w:val="single" w:sz="4" w:space="0" w:color="000000"/>
            </w:tcBorders>
            <w:vAlign w:val="center"/>
            <w:hideMark/>
          </w:tcPr>
          <w:p w14:paraId="5ED89922" w14:textId="77777777" w:rsidR="006E5647" w:rsidRPr="006E5647" w:rsidRDefault="006E5647" w:rsidP="006E5647">
            <w:pPr>
              <w:widowControl/>
              <w:autoSpaceDE/>
              <w:autoSpaceDN/>
              <w:rPr>
                <w:rFonts w:ascii="Calibri" w:hAnsi="Calibri" w:cs="Calibri"/>
                <w:lang w:eastAsia="pl-PL"/>
              </w:rPr>
            </w:pPr>
          </w:p>
        </w:tc>
        <w:tc>
          <w:tcPr>
            <w:tcW w:w="5105" w:type="dxa"/>
            <w:tcBorders>
              <w:top w:val="nil"/>
              <w:left w:val="nil"/>
              <w:bottom w:val="single" w:sz="4" w:space="0" w:color="000000"/>
              <w:right w:val="single" w:sz="4" w:space="0" w:color="000000"/>
            </w:tcBorders>
            <w:shd w:val="clear" w:color="auto" w:fill="auto"/>
            <w:hideMark/>
          </w:tcPr>
          <w:p w14:paraId="3677A982" w14:textId="77777777" w:rsidR="006E5647" w:rsidRPr="006E5647" w:rsidRDefault="006E5647" w:rsidP="006E5647">
            <w:pPr>
              <w:widowControl/>
              <w:autoSpaceDE/>
              <w:autoSpaceDN/>
              <w:rPr>
                <w:rFonts w:ascii="Calibri" w:hAnsi="Calibri" w:cs="Calibri"/>
                <w:lang w:eastAsia="pl-PL"/>
              </w:rPr>
            </w:pPr>
            <w:r w:rsidRPr="006E5647">
              <w:rPr>
                <w:rFonts w:ascii="Calibri" w:hAnsi="Calibri" w:cs="Calibri"/>
                <w:lang w:eastAsia="pl-PL"/>
              </w:rPr>
              <w:t xml:space="preserve">Łączność </w:t>
            </w:r>
            <w:proofErr w:type="spellStart"/>
            <w:r w:rsidRPr="006E5647">
              <w:rPr>
                <w:rFonts w:ascii="Calibri" w:hAnsi="Calibri" w:cs="Calibri"/>
                <w:lang w:eastAsia="pl-PL"/>
              </w:rPr>
              <w:t>WiFi</w:t>
            </w:r>
            <w:proofErr w:type="spellEnd"/>
            <w:r w:rsidRPr="006E5647">
              <w:rPr>
                <w:rFonts w:ascii="Calibri" w:hAnsi="Calibri" w:cs="Calibri"/>
                <w:lang w:eastAsia="pl-PL"/>
              </w:rPr>
              <w:t xml:space="preserve"> w standardzie a/b/g/n/</w:t>
            </w:r>
            <w:proofErr w:type="spellStart"/>
            <w:r w:rsidRPr="006E5647">
              <w:rPr>
                <w:rFonts w:ascii="Calibri" w:hAnsi="Calibri" w:cs="Calibri"/>
                <w:lang w:eastAsia="pl-PL"/>
              </w:rPr>
              <w:t>ac</w:t>
            </w:r>
            <w:proofErr w:type="spellEnd"/>
          </w:p>
        </w:tc>
      </w:tr>
      <w:tr w:rsidR="006E5647" w:rsidRPr="006E5647" w14:paraId="21AFB3DB" w14:textId="77777777" w:rsidTr="00B27987">
        <w:trPr>
          <w:trHeight w:val="600"/>
        </w:trPr>
        <w:tc>
          <w:tcPr>
            <w:tcW w:w="3537" w:type="dxa"/>
            <w:vMerge/>
            <w:tcBorders>
              <w:top w:val="nil"/>
              <w:left w:val="single" w:sz="4" w:space="0" w:color="000000"/>
              <w:bottom w:val="single" w:sz="4" w:space="0" w:color="000000"/>
              <w:right w:val="single" w:sz="4" w:space="0" w:color="000000"/>
            </w:tcBorders>
            <w:vAlign w:val="center"/>
            <w:hideMark/>
          </w:tcPr>
          <w:p w14:paraId="75055144" w14:textId="77777777" w:rsidR="006E5647" w:rsidRPr="006E5647" w:rsidRDefault="006E5647" w:rsidP="006E5647">
            <w:pPr>
              <w:widowControl/>
              <w:autoSpaceDE/>
              <w:autoSpaceDN/>
              <w:rPr>
                <w:rFonts w:ascii="Calibri" w:hAnsi="Calibri" w:cs="Calibri"/>
                <w:lang w:eastAsia="pl-PL"/>
              </w:rPr>
            </w:pPr>
          </w:p>
        </w:tc>
        <w:tc>
          <w:tcPr>
            <w:tcW w:w="5105" w:type="dxa"/>
            <w:tcBorders>
              <w:top w:val="nil"/>
              <w:left w:val="nil"/>
              <w:bottom w:val="single" w:sz="4" w:space="0" w:color="000000"/>
              <w:right w:val="single" w:sz="4" w:space="0" w:color="000000"/>
            </w:tcBorders>
            <w:shd w:val="clear" w:color="auto" w:fill="auto"/>
            <w:hideMark/>
          </w:tcPr>
          <w:p w14:paraId="680BA46C" w14:textId="77777777" w:rsidR="006E5647" w:rsidRPr="006E5647" w:rsidRDefault="006E5647" w:rsidP="006E5647">
            <w:pPr>
              <w:widowControl/>
              <w:autoSpaceDE/>
              <w:autoSpaceDN/>
              <w:rPr>
                <w:rFonts w:ascii="Calibri" w:hAnsi="Calibri" w:cs="Calibri"/>
                <w:lang w:eastAsia="pl-PL"/>
              </w:rPr>
            </w:pPr>
            <w:r w:rsidRPr="006E5647">
              <w:rPr>
                <w:rFonts w:ascii="Calibri" w:hAnsi="Calibri" w:cs="Calibri"/>
                <w:lang w:eastAsia="pl-PL"/>
              </w:rPr>
              <w:t>Złącza: 4xUSB w tym 2xUSB 3.0, RJ45, wyjście na głośniki/słuchawki</w:t>
            </w:r>
          </w:p>
        </w:tc>
      </w:tr>
      <w:tr w:rsidR="006E5647" w:rsidRPr="006E5647" w14:paraId="769A62AF" w14:textId="77777777" w:rsidTr="00B27987">
        <w:trPr>
          <w:trHeight w:val="300"/>
        </w:trPr>
        <w:tc>
          <w:tcPr>
            <w:tcW w:w="3537" w:type="dxa"/>
            <w:vMerge/>
            <w:tcBorders>
              <w:top w:val="nil"/>
              <w:left w:val="single" w:sz="4" w:space="0" w:color="000000"/>
              <w:bottom w:val="single" w:sz="4" w:space="0" w:color="000000"/>
              <w:right w:val="single" w:sz="4" w:space="0" w:color="000000"/>
            </w:tcBorders>
            <w:vAlign w:val="center"/>
            <w:hideMark/>
          </w:tcPr>
          <w:p w14:paraId="6C938C42" w14:textId="77777777" w:rsidR="006E5647" w:rsidRPr="006E5647" w:rsidRDefault="006E5647" w:rsidP="006E5647">
            <w:pPr>
              <w:widowControl/>
              <w:autoSpaceDE/>
              <w:autoSpaceDN/>
              <w:rPr>
                <w:rFonts w:ascii="Calibri" w:hAnsi="Calibri" w:cs="Calibri"/>
                <w:lang w:eastAsia="pl-PL"/>
              </w:rPr>
            </w:pPr>
          </w:p>
        </w:tc>
        <w:tc>
          <w:tcPr>
            <w:tcW w:w="5105" w:type="dxa"/>
            <w:tcBorders>
              <w:top w:val="nil"/>
              <w:left w:val="nil"/>
              <w:bottom w:val="single" w:sz="4" w:space="0" w:color="000000"/>
              <w:right w:val="single" w:sz="4" w:space="0" w:color="000000"/>
            </w:tcBorders>
            <w:shd w:val="clear" w:color="auto" w:fill="auto"/>
            <w:hideMark/>
          </w:tcPr>
          <w:p w14:paraId="7378A68D" w14:textId="77777777" w:rsidR="006E5647" w:rsidRPr="006E5647" w:rsidRDefault="006E5647" w:rsidP="006E5647">
            <w:pPr>
              <w:widowControl/>
              <w:autoSpaceDE/>
              <w:autoSpaceDN/>
              <w:rPr>
                <w:rFonts w:ascii="Calibri" w:hAnsi="Calibri" w:cs="Calibri"/>
                <w:lang w:eastAsia="pl-PL"/>
              </w:rPr>
            </w:pPr>
            <w:r w:rsidRPr="006E5647">
              <w:rPr>
                <w:rFonts w:ascii="Calibri" w:hAnsi="Calibri" w:cs="Calibri"/>
                <w:lang w:eastAsia="pl-PL"/>
              </w:rPr>
              <w:t>Czytnik kart pamięci</w:t>
            </w:r>
          </w:p>
        </w:tc>
      </w:tr>
      <w:tr w:rsidR="006E5647" w:rsidRPr="006E5647" w14:paraId="7EB19804" w14:textId="77777777" w:rsidTr="00B27987">
        <w:trPr>
          <w:trHeight w:val="300"/>
        </w:trPr>
        <w:tc>
          <w:tcPr>
            <w:tcW w:w="3537" w:type="dxa"/>
            <w:vMerge/>
            <w:tcBorders>
              <w:top w:val="nil"/>
              <w:left w:val="single" w:sz="4" w:space="0" w:color="000000"/>
              <w:bottom w:val="single" w:sz="4" w:space="0" w:color="000000"/>
              <w:right w:val="single" w:sz="4" w:space="0" w:color="000000"/>
            </w:tcBorders>
            <w:vAlign w:val="center"/>
            <w:hideMark/>
          </w:tcPr>
          <w:p w14:paraId="1BC8D055" w14:textId="77777777" w:rsidR="006E5647" w:rsidRPr="006E5647" w:rsidRDefault="006E5647" w:rsidP="006E5647">
            <w:pPr>
              <w:widowControl/>
              <w:autoSpaceDE/>
              <w:autoSpaceDN/>
              <w:rPr>
                <w:rFonts w:ascii="Calibri" w:hAnsi="Calibri" w:cs="Calibri"/>
                <w:lang w:eastAsia="pl-PL"/>
              </w:rPr>
            </w:pPr>
          </w:p>
        </w:tc>
        <w:tc>
          <w:tcPr>
            <w:tcW w:w="5105" w:type="dxa"/>
            <w:tcBorders>
              <w:top w:val="nil"/>
              <w:left w:val="nil"/>
              <w:bottom w:val="single" w:sz="4" w:space="0" w:color="000000"/>
              <w:right w:val="single" w:sz="4" w:space="0" w:color="000000"/>
            </w:tcBorders>
            <w:shd w:val="clear" w:color="auto" w:fill="auto"/>
            <w:hideMark/>
          </w:tcPr>
          <w:p w14:paraId="01ED10FE" w14:textId="77777777" w:rsidR="006E5647" w:rsidRPr="006E5647" w:rsidRDefault="006E5647" w:rsidP="006E5647">
            <w:pPr>
              <w:widowControl/>
              <w:autoSpaceDE/>
              <w:autoSpaceDN/>
              <w:rPr>
                <w:rFonts w:ascii="Calibri" w:hAnsi="Calibri" w:cs="Calibri"/>
                <w:lang w:eastAsia="pl-PL"/>
              </w:rPr>
            </w:pPr>
            <w:r w:rsidRPr="006E5647">
              <w:rPr>
                <w:rFonts w:ascii="Calibri" w:hAnsi="Calibri" w:cs="Calibri"/>
                <w:lang w:eastAsia="pl-PL"/>
              </w:rPr>
              <w:t>Karta dźwiękowa zintegrowana</w:t>
            </w:r>
          </w:p>
        </w:tc>
      </w:tr>
      <w:tr w:rsidR="006E5647" w:rsidRPr="006E5647" w14:paraId="11C37248" w14:textId="77777777" w:rsidTr="00B27987">
        <w:trPr>
          <w:trHeight w:val="2303"/>
        </w:trPr>
        <w:tc>
          <w:tcPr>
            <w:tcW w:w="3537" w:type="dxa"/>
            <w:vMerge/>
            <w:tcBorders>
              <w:top w:val="nil"/>
              <w:left w:val="single" w:sz="4" w:space="0" w:color="000000"/>
              <w:bottom w:val="single" w:sz="4" w:space="0" w:color="000000"/>
              <w:right w:val="single" w:sz="4" w:space="0" w:color="000000"/>
            </w:tcBorders>
            <w:vAlign w:val="center"/>
            <w:hideMark/>
          </w:tcPr>
          <w:p w14:paraId="7E21D70D" w14:textId="77777777" w:rsidR="006E5647" w:rsidRPr="006E5647" w:rsidRDefault="006E5647" w:rsidP="006E5647">
            <w:pPr>
              <w:widowControl/>
              <w:autoSpaceDE/>
              <w:autoSpaceDN/>
              <w:rPr>
                <w:rFonts w:ascii="Calibri" w:hAnsi="Calibri" w:cs="Calibri"/>
                <w:lang w:eastAsia="pl-PL"/>
              </w:rPr>
            </w:pPr>
          </w:p>
        </w:tc>
        <w:tc>
          <w:tcPr>
            <w:tcW w:w="5105" w:type="dxa"/>
            <w:tcBorders>
              <w:top w:val="nil"/>
              <w:left w:val="nil"/>
              <w:bottom w:val="single" w:sz="4" w:space="0" w:color="000000"/>
              <w:right w:val="single" w:sz="4" w:space="0" w:color="000000"/>
            </w:tcBorders>
            <w:shd w:val="clear" w:color="auto" w:fill="auto"/>
            <w:hideMark/>
          </w:tcPr>
          <w:p w14:paraId="7343F964" w14:textId="77777777" w:rsidR="006E5647" w:rsidRPr="006E5647" w:rsidRDefault="006E5647" w:rsidP="006E5647">
            <w:pPr>
              <w:widowControl/>
              <w:autoSpaceDE/>
              <w:autoSpaceDN/>
              <w:rPr>
                <w:rFonts w:ascii="Calibri" w:hAnsi="Calibri" w:cs="Calibri"/>
                <w:lang w:eastAsia="pl-PL"/>
              </w:rPr>
            </w:pPr>
            <w:r w:rsidRPr="006E5647">
              <w:rPr>
                <w:rFonts w:ascii="Calibri" w:hAnsi="Calibri" w:cs="Calibri"/>
                <w:lang w:eastAsia="pl-PL"/>
              </w:rPr>
              <w:t xml:space="preserve">Klawiatura bezprzewodowa dedykowana przez producenta typu QWERTY w klasycznym układzie międzynarodowym odpowiadająca kolorystce komputera,  (klawiatura ma być z klawiszami funkcyjnymi F1-F12, wydzielonym blokiem numerycznym, wydzielonym blokiem kursorów, wydzielonym blokiem klawiszy Insert, Home, Del, End, </w:t>
            </w:r>
            <w:proofErr w:type="spellStart"/>
            <w:r w:rsidRPr="006E5647">
              <w:rPr>
                <w:rFonts w:ascii="Calibri" w:hAnsi="Calibri" w:cs="Calibri"/>
                <w:lang w:eastAsia="pl-PL"/>
              </w:rPr>
              <w:t>PgUp</w:t>
            </w:r>
            <w:proofErr w:type="spellEnd"/>
            <w:r w:rsidRPr="006E5647">
              <w:rPr>
                <w:rFonts w:ascii="Calibri" w:hAnsi="Calibri" w:cs="Calibri"/>
                <w:lang w:eastAsia="pl-PL"/>
              </w:rPr>
              <w:t xml:space="preserve">, </w:t>
            </w:r>
            <w:proofErr w:type="spellStart"/>
            <w:r w:rsidRPr="006E5647">
              <w:rPr>
                <w:rFonts w:ascii="Calibri" w:hAnsi="Calibri" w:cs="Calibri"/>
                <w:lang w:eastAsia="pl-PL"/>
              </w:rPr>
              <w:t>PgDn</w:t>
            </w:r>
            <w:proofErr w:type="spellEnd"/>
            <w:r w:rsidRPr="006E5647">
              <w:rPr>
                <w:rFonts w:ascii="Calibri" w:hAnsi="Calibri" w:cs="Calibri"/>
                <w:lang w:eastAsia="pl-PL"/>
              </w:rPr>
              <w:t>)</w:t>
            </w:r>
          </w:p>
        </w:tc>
      </w:tr>
      <w:tr w:rsidR="006E5647" w:rsidRPr="006E5647" w14:paraId="620A3F2C" w14:textId="77777777" w:rsidTr="00B27987">
        <w:trPr>
          <w:trHeight w:val="564"/>
        </w:trPr>
        <w:tc>
          <w:tcPr>
            <w:tcW w:w="3537" w:type="dxa"/>
            <w:vMerge/>
            <w:tcBorders>
              <w:top w:val="nil"/>
              <w:left w:val="single" w:sz="4" w:space="0" w:color="000000"/>
              <w:bottom w:val="single" w:sz="4" w:space="0" w:color="000000"/>
              <w:right w:val="single" w:sz="4" w:space="0" w:color="000000"/>
            </w:tcBorders>
            <w:vAlign w:val="center"/>
            <w:hideMark/>
          </w:tcPr>
          <w:p w14:paraId="1203FEDD" w14:textId="77777777" w:rsidR="006E5647" w:rsidRPr="006E5647" w:rsidRDefault="006E5647" w:rsidP="006E5647">
            <w:pPr>
              <w:widowControl/>
              <w:autoSpaceDE/>
              <w:autoSpaceDN/>
              <w:rPr>
                <w:rFonts w:ascii="Calibri" w:hAnsi="Calibri" w:cs="Calibri"/>
                <w:lang w:eastAsia="pl-PL"/>
              </w:rPr>
            </w:pPr>
          </w:p>
        </w:tc>
        <w:tc>
          <w:tcPr>
            <w:tcW w:w="5105" w:type="dxa"/>
            <w:tcBorders>
              <w:top w:val="nil"/>
              <w:left w:val="nil"/>
              <w:bottom w:val="single" w:sz="4" w:space="0" w:color="000000"/>
              <w:right w:val="single" w:sz="4" w:space="0" w:color="000000"/>
            </w:tcBorders>
            <w:shd w:val="clear" w:color="auto" w:fill="auto"/>
            <w:hideMark/>
          </w:tcPr>
          <w:p w14:paraId="3E551B6F" w14:textId="77777777" w:rsidR="006E5647" w:rsidRPr="006E5647" w:rsidRDefault="006E5647" w:rsidP="006E5647">
            <w:pPr>
              <w:widowControl/>
              <w:autoSpaceDE/>
              <w:autoSpaceDN/>
              <w:rPr>
                <w:rFonts w:ascii="Calibri" w:hAnsi="Calibri" w:cs="Calibri"/>
                <w:lang w:eastAsia="pl-PL"/>
              </w:rPr>
            </w:pPr>
            <w:r w:rsidRPr="006E5647">
              <w:rPr>
                <w:rFonts w:ascii="Calibri" w:hAnsi="Calibri" w:cs="Calibri"/>
                <w:lang w:eastAsia="pl-PL"/>
              </w:rPr>
              <w:t>Bezprzewodowa mysz optyczna z rolką, odpowiadająca kolorystce komputera dedykowana przez producenta</w:t>
            </w:r>
          </w:p>
        </w:tc>
      </w:tr>
      <w:tr w:rsidR="006E5647" w:rsidRPr="006E5647" w14:paraId="270562FB" w14:textId="77777777" w:rsidTr="00B27987">
        <w:trPr>
          <w:trHeight w:val="2262"/>
        </w:trPr>
        <w:tc>
          <w:tcPr>
            <w:tcW w:w="3537" w:type="dxa"/>
            <w:vMerge/>
            <w:tcBorders>
              <w:top w:val="nil"/>
              <w:left w:val="single" w:sz="4" w:space="0" w:color="000000"/>
              <w:bottom w:val="single" w:sz="4" w:space="0" w:color="000000"/>
              <w:right w:val="single" w:sz="4" w:space="0" w:color="000000"/>
            </w:tcBorders>
            <w:vAlign w:val="center"/>
            <w:hideMark/>
          </w:tcPr>
          <w:p w14:paraId="3E26709F" w14:textId="77777777" w:rsidR="006E5647" w:rsidRPr="006E5647" w:rsidRDefault="006E5647" w:rsidP="006E5647">
            <w:pPr>
              <w:widowControl/>
              <w:autoSpaceDE/>
              <w:autoSpaceDN/>
              <w:rPr>
                <w:rFonts w:ascii="Calibri" w:hAnsi="Calibri" w:cs="Calibri"/>
                <w:lang w:eastAsia="pl-PL"/>
              </w:rPr>
            </w:pPr>
          </w:p>
        </w:tc>
        <w:tc>
          <w:tcPr>
            <w:tcW w:w="5105" w:type="dxa"/>
            <w:tcBorders>
              <w:top w:val="nil"/>
              <w:left w:val="nil"/>
              <w:bottom w:val="single" w:sz="4" w:space="0" w:color="000000"/>
              <w:right w:val="single" w:sz="4" w:space="0" w:color="000000"/>
            </w:tcBorders>
            <w:shd w:val="clear" w:color="auto" w:fill="auto"/>
            <w:hideMark/>
          </w:tcPr>
          <w:p w14:paraId="63BB6458" w14:textId="77777777" w:rsidR="006E5647" w:rsidRPr="006E5647" w:rsidRDefault="006E5647" w:rsidP="006E5647">
            <w:pPr>
              <w:widowControl/>
              <w:autoSpaceDE/>
              <w:autoSpaceDN/>
              <w:rPr>
                <w:rFonts w:ascii="Calibri" w:hAnsi="Calibri" w:cs="Calibri"/>
                <w:lang w:eastAsia="pl-PL"/>
              </w:rPr>
            </w:pPr>
            <w:r w:rsidRPr="006E5647">
              <w:rPr>
                <w:rFonts w:ascii="Calibri" w:hAnsi="Calibri" w:cs="Calibri"/>
                <w:lang w:eastAsia="pl-PL"/>
              </w:rPr>
              <w:t xml:space="preserve">Jednolita obudowa typu </w:t>
            </w:r>
            <w:proofErr w:type="spellStart"/>
            <w:r w:rsidRPr="006E5647">
              <w:rPr>
                <w:rFonts w:ascii="Calibri" w:hAnsi="Calibri" w:cs="Calibri"/>
                <w:lang w:eastAsia="pl-PL"/>
              </w:rPr>
              <w:t>All</w:t>
            </w:r>
            <w:proofErr w:type="spellEnd"/>
            <w:r w:rsidRPr="006E5647">
              <w:rPr>
                <w:rFonts w:ascii="Calibri" w:hAnsi="Calibri" w:cs="Calibri"/>
                <w:lang w:eastAsia="pl-PL"/>
              </w:rPr>
              <w:t xml:space="preserve"> In One z przekątną ekranu minimum 26 cale, matryca MATOWA. Kolor czarny, szary lub srebrno-czarny. Możliwość ustawienia wysokości ekranu w podstawie. Na obudowie zainstalowane wyjścia/wejścia tylko niezbędne do podłączenia </w:t>
            </w:r>
            <w:proofErr w:type="spellStart"/>
            <w:r w:rsidRPr="006E5647">
              <w:rPr>
                <w:rFonts w:ascii="Calibri" w:hAnsi="Calibri" w:cs="Calibri"/>
                <w:lang w:eastAsia="pl-PL"/>
              </w:rPr>
              <w:t>peryferiów</w:t>
            </w:r>
            <w:proofErr w:type="spellEnd"/>
            <w:r w:rsidRPr="006E5647">
              <w:rPr>
                <w:rFonts w:ascii="Calibri" w:hAnsi="Calibri" w:cs="Calibri"/>
                <w:lang w:eastAsia="pl-PL"/>
              </w:rPr>
              <w:t xml:space="preserve"> zewnętrznych mysz, klawiatura, zasilanie, monitor zewnętrzny, słuchawki, USB</w:t>
            </w:r>
          </w:p>
        </w:tc>
      </w:tr>
      <w:tr w:rsidR="006E5647" w:rsidRPr="006E5647" w14:paraId="33C066A3" w14:textId="77777777" w:rsidTr="00B27987">
        <w:trPr>
          <w:trHeight w:val="900"/>
        </w:trPr>
        <w:tc>
          <w:tcPr>
            <w:tcW w:w="3537" w:type="dxa"/>
            <w:vMerge/>
            <w:tcBorders>
              <w:top w:val="nil"/>
              <w:left w:val="single" w:sz="4" w:space="0" w:color="000000"/>
              <w:bottom w:val="single" w:sz="4" w:space="0" w:color="000000"/>
              <w:right w:val="single" w:sz="4" w:space="0" w:color="000000"/>
            </w:tcBorders>
            <w:vAlign w:val="center"/>
            <w:hideMark/>
          </w:tcPr>
          <w:p w14:paraId="14B2F6F3" w14:textId="77777777" w:rsidR="006E5647" w:rsidRPr="006E5647" w:rsidRDefault="006E5647" w:rsidP="006E5647">
            <w:pPr>
              <w:widowControl/>
              <w:autoSpaceDE/>
              <w:autoSpaceDN/>
              <w:rPr>
                <w:rFonts w:ascii="Calibri" w:hAnsi="Calibri" w:cs="Calibri"/>
                <w:lang w:eastAsia="pl-PL"/>
              </w:rPr>
            </w:pPr>
          </w:p>
        </w:tc>
        <w:tc>
          <w:tcPr>
            <w:tcW w:w="5105" w:type="dxa"/>
            <w:tcBorders>
              <w:top w:val="nil"/>
              <w:left w:val="nil"/>
              <w:bottom w:val="single" w:sz="4" w:space="0" w:color="000000"/>
              <w:right w:val="single" w:sz="4" w:space="0" w:color="000000"/>
            </w:tcBorders>
            <w:shd w:val="clear" w:color="auto" w:fill="auto"/>
            <w:hideMark/>
          </w:tcPr>
          <w:p w14:paraId="30B891DC" w14:textId="77777777" w:rsidR="006E5647" w:rsidRPr="006E5647" w:rsidRDefault="006E5647" w:rsidP="006E5647">
            <w:pPr>
              <w:widowControl/>
              <w:autoSpaceDE/>
              <w:autoSpaceDN/>
              <w:rPr>
                <w:rFonts w:ascii="Calibri" w:hAnsi="Calibri" w:cs="Calibri"/>
                <w:lang w:eastAsia="pl-PL"/>
              </w:rPr>
            </w:pPr>
            <w:r w:rsidRPr="006E5647">
              <w:rPr>
                <w:rFonts w:ascii="Calibri" w:hAnsi="Calibri" w:cs="Calibri"/>
                <w:lang w:eastAsia="pl-PL"/>
              </w:rPr>
              <w:t>Zasilacz sieciowy 230V/50Hz, przewód sieciowy z wtyczką europejską</w:t>
            </w:r>
          </w:p>
        </w:tc>
      </w:tr>
      <w:tr w:rsidR="006E5647" w:rsidRPr="006E5647" w14:paraId="34B42C32" w14:textId="77777777" w:rsidTr="00B27987">
        <w:trPr>
          <w:trHeight w:val="278"/>
        </w:trPr>
        <w:tc>
          <w:tcPr>
            <w:tcW w:w="3537" w:type="dxa"/>
            <w:vMerge/>
            <w:tcBorders>
              <w:top w:val="nil"/>
              <w:left w:val="single" w:sz="4" w:space="0" w:color="000000"/>
              <w:bottom w:val="single" w:sz="4" w:space="0" w:color="000000"/>
              <w:right w:val="single" w:sz="4" w:space="0" w:color="000000"/>
            </w:tcBorders>
            <w:vAlign w:val="center"/>
            <w:hideMark/>
          </w:tcPr>
          <w:p w14:paraId="772E3A27" w14:textId="77777777" w:rsidR="006E5647" w:rsidRPr="006E5647" w:rsidRDefault="006E5647" w:rsidP="006E5647">
            <w:pPr>
              <w:widowControl/>
              <w:autoSpaceDE/>
              <w:autoSpaceDN/>
              <w:rPr>
                <w:rFonts w:ascii="Calibri" w:hAnsi="Calibri" w:cs="Calibri"/>
                <w:lang w:eastAsia="pl-PL"/>
              </w:rPr>
            </w:pPr>
          </w:p>
        </w:tc>
        <w:tc>
          <w:tcPr>
            <w:tcW w:w="5105" w:type="dxa"/>
            <w:tcBorders>
              <w:top w:val="nil"/>
              <w:left w:val="nil"/>
              <w:bottom w:val="single" w:sz="4" w:space="0" w:color="000000"/>
              <w:right w:val="single" w:sz="4" w:space="0" w:color="000000"/>
            </w:tcBorders>
            <w:shd w:val="clear" w:color="auto" w:fill="auto"/>
            <w:hideMark/>
          </w:tcPr>
          <w:p w14:paraId="4379DA30" w14:textId="77777777" w:rsidR="006E5647" w:rsidRPr="006E5647" w:rsidRDefault="006E5647" w:rsidP="006E5647">
            <w:pPr>
              <w:widowControl/>
              <w:autoSpaceDE/>
              <w:autoSpaceDN/>
              <w:rPr>
                <w:rFonts w:ascii="Calibri" w:hAnsi="Calibri" w:cs="Calibri"/>
                <w:lang w:eastAsia="pl-PL"/>
              </w:rPr>
            </w:pPr>
            <w:r w:rsidRPr="006E5647">
              <w:rPr>
                <w:rFonts w:ascii="Calibri" w:hAnsi="Calibri" w:cs="Calibri"/>
                <w:lang w:eastAsia="pl-PL"/>
              </w:rPr>
              <w:t>Zainstalowany system operacyjny w wersji 64 – bit.</w:t>
            </w:r>
          </w:p>
        </w:tc>
      </w:tr>
      <w:tr w:rsidR="006E5647" w:rsidRPr="006E5647" w14:paraId="131F77D6" w14:textId="77777777" w:rsidTr="00B27987">
        <w:trPr>
          <w:trHeight w:val="1416"/>
        </w:trPr>
        <w:tc>
          <w:tcPr>
            <w:tcW w:w="3537" w:type="dxa"/>
            <w:vMerge/>
            <w:tcBorders>
              <w:top w:val="nil"/>
              <w:left w:val="single" w:sz="4" w:space="0" w:color="000000"/>
              <w:bottom w:val="single" w:sz="4" w:space="0" w:color="000000"/>
              <w:right w:val="single" w:sz="4" w:space="0" w:color="000000"/>
            </w:tcBorders>
            <w:vAlign w:val="center"/>
            <w:hideMark/>
          </w:tcPr>
          <w:p w14:paraId="7F103BF3" w14:textId="77777777" w:rsidR="006E5647" w:rsidRPr="006E5647" w:rsidRDefault="006E5647" w:rsidP="006E5647">
            <w:pPr>
              <w:widowControl/>
              <w:autoSpaceDE/>
              <w:autoSpaceDN/>
              <w:rPr>
                <w:rFonts w:ascii="Calibri" w:hAnsi="Calibri" w:cs="Calibri"/>
                <w:lang w:eastAsia="pl-PL"/>
              </w:rPr>
            </w:pPr>
          </w:p>
        </w:tc>
        <w:tc>
          <w:tcPr>
            <w:tcW w:w="5105" w:type="dxa"/>
            <w:tcBorders>
              <w:top w:val="nil"/>
              <w:left w:val="nil"/>
              <w:bottom w:val="single" w:sz="4" w:space="0" w:color="000000"/>
              <w:right w:val="single" w:sz="4" w:space="0" w:color="000000"/>
            </w:tcBorders>
            <w:shd w:val="clear" w:color="auto" w:fill="auto"/>
            <w:hideMark/>
          </w:tcPr>
          <w:p w14:paraId="2CD8C58D" w14:textId="77777777" w:rsidR="006E5647" w:rsidRPr="006E5647" w:rsidRDefault="006E5647" w:rsidP="006E5647">
            <w:pPr>
              <w:widowControl/>
              <w:autoSpaceDE/>
              <w:autoSpaceDN/>
              <w:rPr>
                <w:rFonts w:ascii="Calibri" w:hAnsi="Calibri" w:cs="Calibri"/>
                <w:lang w:eastAsia="pl-PL"/>
              </w:rPr>
            </w:pPr>
            <w:r w:rsidRPr="006E5647">
              <w:rPr>
                <w:rFonts w:ascii="Calibri" w:hAnsi="Calibri" w:cs="Calibri"/>
                <w:lang w:eastAsia="pl-PL"/>
              </w:rPr>
              <w:t>Zamawiający posiada infrastrukturę sieciową zbudowaną w oparciu o platformę Microsoft Windows 2008 R2. Oferowany system operacyjny musi zapewnić pełną integrację z wdrożonym przez Zamawiającego rozwiązaniem Microsoft Active Directory.</w:t>
            </w:r>
          </w:p>
        </w:tc>
      </w:tr>
      <w:tr w:rsidR="006E5647" w:rsidRPr="006E5647" w14:paraId="11EAE12B" w14:textId="77777777" w:rsidTr="00B27987">
        <w:trPr>
          <w:trHeight w:val="2257"/>
        </w:trPr>
        <w:tc>
          <w:tcPr>
            <w:tcW w:w="3537" w:type="dxa"/>
            <w:vMerge/>
            <w:tcBorders>
              <w:top w:val="nil"/>
              <w:left w:val="single" w:sz="4" w:space="0" w:color="000000"/>
              <w:bottom w:val="single" w:sz="4" w:space="0" w:color="000000"/>
              <w:right w:val="single" w:sz="4" w:space="0" w:color="000000"/>
            </w:tcBorders>
            <w:vAlign w:val="center"/>
            <w:hideMark/>
          </w:tcPr>
          <w:p w14:paraId="3944F667" w14:textId="77777777" w:rsidR="006E5647" w:rsidRPr="006E5647" w:rsidRDefault="006E5647" w:rsidP="006E5647">
            <w:pPr>
              <w:widowControl/>
              <w:autoSpaceDE/>
              <w:autoSpaceDN/>
              <w:rPr>
                <w:rFonts w:ascii="Calibri" w:hAnsi="Calibri" w:cs="Calibri"/>
                <w:lang w:eastAsia="pl-PL"/>
              </w:rPr>
            </w:pPr>
          </w:p>
        </w:tc>
        <w:tc>
          <w:tcPr>
            <w:tcW w:w="5105" w:type="dxa"/>
            <w:tcBorders>
              <w:top w:val="nil"/>
              <w:left w:val="nil"/>
              <w:bottom w:val="single" w:sz="4" w:space="0" w:color="000000"/>
              <w:right w:val="single" w:sz="4" w:space="0" w:color="000000"/>
            </w:tcBorders>
            <w:shd w:val="clear" w:color="auto" w:fill="auto"/>
            <w:hideMark/>
          </w:tcPr>
          <w:p w14:paraId="25ADA6F6" w14:textId="77777777" w:rsidR="006E5647" w:rsidRPr="006E5647" w:rsidRDefault="006E5647" w:rsidP="006E5647">
            <w:pPr>
              <w:widowControl/>
              <w:autoSpaceDE/>
              <w:autoSpaceDN/>
              <w:rPr>
                <w:rFonts w:ascii="Calibri" w:hAnsi="Calibri" w:cs="Calibri"/>
                <w:lang w:eastAsia="pl-PL"/>
              </w:rPr>
            </w:pPr>
            <w:r w:rsidRPr="006E5647">
              <w:rPr>
                <w:rFonts w:ascii="Calibri" w:hAnsi="Calibri" w:cs="Calibri"/>
                <w:lang w:eastAsia="pl-PL"/>
              </w:rPr>
              <w:t xml:space="preserve">Zamawiający, informuje, iż na dostarczonych komputerach zainstaluje oprogramowanie Microsoft Office 365, które jest obecnie użytkowane przez Zamawiającego w ramach wykupionej </w:t>
            </w:r>
            <w:proofErr w:type="spellStart"/>
            <w:r w:rsidRPr="006E5647">
              <w:rPr>
                <w:rFonts w:ascii="Calibri" w:hAnsi="Calibri" w:cs="Calibri"/>
                <w:lang w:eastAsia="pl-PL"/>
              </w:rPr>
              <w:t>subskrybcji</w:t>
            </w:r>
            <w:proofErr w:type="spellEnd"/>
            <w:r w:rsidRPr="006E5647">
              <w:rPr>
                <w:rFonts w:ascii="Calibri" w:hAnsi="Calibri" w:cs="Calibri"/>
                <w:lang w:eastAsia="pl-PL"/>
              </w:rPr>
              <w:t xml:space="preserve">. Dostarczony przez Wykonawcę system operacyjny musi umożliwiać zainstalowanie ww. oprogramowania oraz wykorzystanie jego pełnej funkcjonalności z zachowaniem pełnej stabilności. </w:t>
            </w:r>
          </w:p>
        </w:tc>
      </w:tr>
      <w:tr w:rsidR="006E5647" w:rsidRPr="006E5647" w14:paraId="60220C1A" w14:textId="77777777" w:rsidTr="00B27987">
        <w:trPr>
          <w:trHeight w:val="600"/>
        </w:trPr>
        <w:tc>
          <w:tcPr>
            <w:tcW w:w="3537" w:type="dxa"/>
            <w:vMerge/>
            <w:tcBorders>
              <w:top w:val="nil"/>
              <w:left w:val="single" w:sz="4" w:space="0" w:color="000000"/>
              <w:bottom w:val="single" w:sz="4" w:space="0" w:color="000000"/>
              <w:right w:val="single" w:sz="4" w:space="0" w:color="000000"/>
            </w:tcBorders>
            <w:vAlign w:val="center"/>
            <w:hideMark/>
          </w:tcPr>
          <w:p w14:paraId="7ACCF221" w14:textId="77777777" w:rsidR="006E5647" w:rsidRPr="006E5647" w:rsidRDefault="006E5647" w:rsidP="006E5647">
            <w:pPr>
              <w:widowControl/>
              <w:autoSpaceDE/>
              <w:autoSpaceDN/>
              <w:rPr>
                <w:rFonts w:ascii="Calibri" w:hAnsi="Calibri" w:cs="Calibri"/>
                <w:lang w:eastAsia="pl-PL"/>
              </w:rPr>
            </w:pPr>
          </w:p>
        </w:tc>
        <w:tc>
          <w:tcPr>
            <w:tcW w:w="5105" w:type="dxa"/>
            <w:tcBorders>
              <w:top w:val="nil"/>
              <w:left w:val="nil"/>
              <w:bottom w:val="single" w:sz="4" w:space="0" w:color="000000"/>
              <w:right w:val="single" w:sz="4" w:space="0" w:color="000000"/>
            </w:tcBorders>
            <w:shd w:val="clear" w:color="auto" w:fill="auto"/>
            <w:hideMark/>
          </w:tcPr>
          <w:p w14:paraId="2371CF15" w14:textId="77777777" w:rsidR="006E5647" w:rsidRPr="006E5647" w:rsidRDefault="006E5647" w:rsidP="006E5647">
            <w:pPr>
              <w:widowControl/>
              <w:autoSpaceDE/>
              <w:autoSpaceDN/>
              <w:rPr>
                <w:rFonts w:ascii="Calibri" w:hAnsi="Calibri" w:cs="Calibri"/>
                <w:lang w:eastAsia="pl-PL"/>
              </w:rPr>
            </w:pPr>
            <w:r w:rsidRPr="006E5647">
              <w:rPr>
                <w:rFonts w:ascii="Calibri" w:hAnsi="Calibri" w:cs="Calibri"/>
                <w:lang w:eastAsia="pl-PL"/>
              </w:rPr>
              <w:t>Deklaracja zgodności CE dla zaoferowanego modelu komputera</w:t>
            </w:r>
          </w:p>
        </w:tc>
      </w:tr>
      <w:tr w:rsidR="006E5647" w:rsidRPr="006E5647" w14:paraId="0E8D9021" w14:textId="77777777" w:rsidTr="00B27987">
        <w:trPr>
          <w:trHeight w:val="385"/>
        </w:trPr>
        <w:tc>
          <w:tcPr>
            <w:tcW w:w="3537" w:type="dxa"/>
            <w:vMerge/>
            <w:tcBorders>
              <w:top w:val="nil"/>
              <w:left w:val="single" w:sz="4" w:space="0" w:color="000000"/>
              <w:bottom w:val="single" w:sz="4" w:space="0" w:color="000000"/>
              <w:right w:val="single" w:sz="4" w:space="0" w:color="000000"/>
            </w:tcBorders>
            <w:vAlign w:val="center"/>
            <w:hideMark/>
          </w:tcPr>
          <w:p w14:paraId="1537397C" w14:textId="77777777" w:rsidR="006E5647" w:rsidRPr="006E5647" w:rsidRDefault="006E5647" w:rsidP="006E5647">
            <w:pPr>
              <w:widowControl/>
              <w:autoSpaceDE/>
              <w:autoSpaceDN/>
              <w:rPr>
                <w:rFonts w:ascii="Calibri" w:hAnsi="Calibri" w:cs="Calibri"/>
                <w:lang w:eastAsia="pl-PL"/>
              </w:rPr>
            </w:pPr>
          </w:p>
        </w:tc>
        <w:tc>
          <w:tcPr>
            <w:tcW w:w="5105" w:type="dxa"/>
            <w:tcBorders>
              <w:top w:val="nil"/>
              <w:left w:val="nil"/>
              <w:bottom w:val="single" w:sz="4" w:space="0" w:color="000000"/>
              <w:right w:val="single" w:sz="4" w:space="0" w:color="000000"/>
            </w:tcBorders>
            <w:shd w:val="clear" w:color="auto" w:fill="auto"/>
            <w:hideMark/>
          </w:tcPr>
          <w:p w14:paraId="02A4FD14" w14:textId="77777777" w:rsidR="006E5647" w:rsidRPr="006E5647" w:rsidRDefault="006E5647" w:rsidP="006E5647">
            <w:pPr>
              <w:widowControl/>
              <w:autoSpaceDE/>
              <w:autoSpaceDN/>
              <w:rPr>
                <w:rFonts w:ascii="Calibri" w:hAnsi="Calibri" w:cs="Calibri"/>
                <w:lang w:eastAsia="pl-PL"/>
              </w:rPr>
            </w:pPr>
            <w:r w:rsidRPr="006E5647">
              <w:rPr>
                <w:rFonts w:ascii="Calibri" w:hAnsi="Calibri" w:cs="Calibri"/>
                <w:lang w:eastAsia="pl-PL"/>
              </w:rPr>
              <w:t xml:space="preserve">36 </w:t>
            </w:r>
            <w:proofErr w:type="spellStart"/>
            <w:r w:rsidRPr="006E5647">
              <w:rPr>
                <w:rFonts w:ascii="Calibri" w:hAnsi="Calibri" w:cs="Calibri"/>
                <w:lang w:eastAsia="pl-PL"/>
              </w:rPr>
              <w:t>msc</w:t>
            </w:r>
            <w:proofErr w:type="spellEnd"/>
            <w:r w:rsidRPr="006E5647">
              <w:rPr>
                <w:rFonts w:ascii="Calibri" w:hAnsi="Calibri" w:cs="Calibri"/>
                <w:lang w:eastAsia="pl-PL"/>
              </w:rPr>
              <w:t>, on-</w:t>
            </w:r>
            <w:proofErr w:type="spellStart"/>
            <w:r w:rsidRPr="006E5647">
              <w:rPr>
                <w:rFonts w:ascii="Calibri" w:hAnsi="Calibri" w:cs="Calibri"/>
                <w:lang w:eastAsia="pl-PL"/>
              </w:rPr>
              <w:t>site</w:t>
            </w:r>
            <w:proofErr w:type="spellEnd"/>
            <w:r w:rsidRPr="006E5647">
              <w:rPr>
                <w:rFonts w:ascii="Calibri" w:hAnsi="Calibri" w:cs="Calibri"/>
                <w:lang w:eastAsia="pl-PL"/>
              </w:rPr>
              <w:t xml:space="preserve"> z możliwością pozostawienia dysku</w:t>
            </w:r>
          </w:p>
        </w:tc>
      </w:tr>
    </w:tbl>
    <w:p w14:paraId="67DF0DBE" w14:textId="77777777" w:rsidR="006E5647" w:rsidRPr="006E5647" w:rsidRDefault="006E5647" w:rsidP="006E5647">
      <w:pPr>
        <w:widowControl/>
        <w:autoSpaceDE/>
        <w:autoSpaceDN/>
        <w:ind w:firstLine="708"/>
        <w:rPr>
          <w:rFonts w:ascii="Calibri" w:hAnsi="Calibri" w:cs="Calibri"/>
          <w:b/>
          <w:iCs/>
          <w:lang w:eastAsia="pl-PL"/>
        </w:rPr>
      </w:pPr>
    </w:p>
    <w:tbl>
      <w:tblPr>
        <w:tblW w:w="8637" w:type="dxa"/>
        <w:tblInd w:w="80" w:type="dxa"/>
        <w:tblCellMar>
          <w:left w:w="70" w:type="dxa"/>
          <w:right w:w="70" w:type="dxa"/>
        </w:tblCellMar>
        <w:tblLook w:val="04A0" w:firstRow="1" w:lastRow="0" w:firstColumn="1" w:lastColumn="0" w:noHBand="0" w:noVBand="1"/>
      </w:tblPr>
      <w:tblGrid>
        <w:gridCol w:w="3320"/>
        <w:gridCol w:w="5317"/>
      </w:tblGrid>
      <w:tr w:rsidR="006E5647" w:rsidRPr="006E5647" w14:paraId="0A759F2F" w14:textId="77777777" w:rsidTr="00B27987">
        <w:trPr>
          <w:trHeight w:val="315"/>
        </w:trPr>
        <w:tc>
          <w:tcPr>
            <w:tcW w:w="8637" w:type="dxa"/>
            <w:gridSpan w:val="2"/>
            <w:tcBorders>
              <w:top w:val="single" w:sz="8" w:space="0" w:color="000000"/>
              <w:left w:val="single" w:sz="8" w:space="0" w:color="000000"/>
              <w:bottom w:val="single" w:sz="4" w:space="0" w:color="000000"/>
              <w:right w:val="single" w:sz="8" w:space="0" w:color="000000"/>
            </w:tcBorders>
            <w:shd w:val="clear" w:color="FFFF00" w:fill="FFFF00"/>
            <w:vAlign w:val="center"/>
            <w:hideMark/>
          </w:tcPr>
          <w:p w14:paraId="731F1500" w14:textId="77777777" w:rsidR="006E5647" w:rsidRPr="006E5647" w:rsidRDefault="006E5647" w:rsidP="006E5647">
            <w:pPr>
              <w:widowControl/>
              <w:numPr>
                <w:ilvl w:val="1"/>
                <w:numId w:val="87"/>
              </w:numPr>
              <w:autoSpaceDE/>
              <w:autoSpaceDN/>
              <w:rPr>
                <w:rFonts w:ascii="Calibri" w:hAnsi="Calibri" w:cs="Calibri"/>
                <w:sz w:val="24"/>
                <w:szCs w:val="24"/>
                <w:lang w:eastAsia="pl-PL"/>
              </w:rPr>
            </w:pPr>
            <w:r w:rsidRPr="006E5647">
              <w:rPr>
                <w:rFonts w:ascii="Calibri" w:hAnsi="Calibri" w:cs="Calibri"/>
                <w:sz w:val="24"/>
                <w:szCs w:val="24"/>
                <w:lang w:eastAsia="pl-PL"/>
              </w:rPr>
              <w:t xml:space="preserve">Monitor 23,8 cala </w:t>
            </w:r>
            <w:r w:rsidRPr="006E5647">
              <w:rPr>
                <w:sz w:val="24"/>
                <w:szCs w:val="24"/>
                <w:lang w:eastAsia="pl-PL"/>
              </w:rPr>
              <w:t xml:space="preserve"> </w:t>
            </w:r>
            <w:r w:rsidRPr="006E5647">
              <w:rPr>
                <w:rFonts w:ascii="Calibri" w:hAnsi="Calibri" w:cs="Calibri"/>
                <w:sz w:val="24"/>
                <w:szCs w:val="24"/>
                <w:lang w:eastAsia="pl-PL"/>
              </w:rPr>
              <w:t>Zgodny z poniższymi wymaganiami minimalnymi:</w:t>
            </w:r>
          </w:p>
        </w:tc>
      </w:tr>
      <w:tr w:rsidR="006E5647" w:rsidRPr="006E5647" w14:paraId="65398C24" w14:textId="77777777" w:rsidTr="00B27987">
        <w:trPr>
          <w:trHeight w:val="315"/>
        </w:trPr>
        <w:tc>
          <w:tcPr>
            <w:tcW w:w="3320" w:type="dxa"/>
            <w:tcBorders>
              <w:top w:val="nil"/>
              <w:left w:val="single" w:sz="4" w:space="0" w:color="000000"/>
              <w:bottom w:val="single" w:sz="4" w:space="0" w:color="000000"/>
              <w:right w:val="single" w:sz="4" w:space="0" w:color="000000"/>
            </w:tcBorders>
            <w:shd w:val="clear" w:color="FFFFFF" w:fill="FFFF00"/>
            <w:vAlign w:val="center"/>
            <w:hideMark/>
          </w:tcPr>
          <w:p w14:paraId="5D687D0E"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 xml:space="preserve">ilość </w:t>
            </w:r>
          </w:p>
        </w:tc>
        <w:tc>
          <w:tcPr>
            <w:tcW w:w="5317" w:type="dxa"/>
            <w:tcBorders>
              <w:top w:val="nil"/>
              <w:left w:val="nil"/>
              <w:bottom w:val="single" w:sz="4" w:space="0" w:color="000000"/>
              <w:right w:val="single" w:sz="4" w:space="0" w:color="000000"/>
            </w:tcBorders>
            <w:shd w:val="clear" w:color="FFFFFF" w:fill="FFFF00"/>
            <w:vAlign w:val="center"/>
            <w:hideMark/>
          </w:tcPr>
          <w:p w14:paraId="0C9257A8" w14:textId="77777777" w:rsidR="006E5647" w:rsidRPr="006E5647" w:rsidRDefault="006E5647" w:rsidP="006E5647">
            <w:pPr>
              <w:widowControl/>
              <w:autoSpaceDE/>
              <w:autoSpaceDN/>
              <w:rPr>
                <w:rFonts w:ascii="Calibri" w:hAnsi="Calibri" w:cs="Calibri"/>
                <w:sz w:val="24"/>
                <w:szCs w:val="24"/>
                <w:lang w:eastAsia="pl-PL"/>
              </w:rPr>
            </w:pPr>
            <w:r w:rsidRPr="006E5647">
              <w:rPr>
                <w:rFonts w:ascii="Calibri" w:hAnsi="Calibri" w:cs="Calibri"/>
                <w:sz w:val="24"/>
                <w:szCs w:val="24"/>
                <w:lang w:eastAsia="pl-PL"/>
              </w:rPr>
              <w:t>2 szt.</w:t>
            </w:r>
          </w:p>
        </w:tc>
      </w:tr>
      <w:tr w:rsidR="006E5647" w:rsidRPr="006E5647" w14:paraId="791DC23A" w14:textId="77777777" w:rsidTr="00B27987">
        <w:trPr>
          <w:trHeight w:val="285"/>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14:paraId="6BC21F30" w14:textId="77777777" w:rsidR="006E5647" w:rsidRPr="006E5647" w:rsidRDefault="006E5647" w:rsidP="006E5647">
            <w:pPr>
              <w:widowControl/>
              <w:autoSpaceDE/>
              <w:autoSpaceDN/>
              <w:rPr>
                <w:rFonts w:ascii="Calibri" w:hAnsi="Calibri" w:cs="Calibri"/>
                <w:lang w:eastAsia="pl-PL"/>
              </w:rPr>
            </w:pPr>
            <w:r w:rsidRPr="006E5647">
              <w:rPr>
                <w:rFonts w:ascii="Calibri" w:hAnsi="Calibri" w:cs="Calibri"/>
                <w:lang w:eastAsia="pl-PL"/>
              </w:rPr>
              <w:t>Przekątna ekranu minimum</w:t>
            </w:r>
          </w:p>
        </w:tc>
        <w:tc>
          <w:tcPr>
            <w:tcW w:w="5317" w:type="dxa"/>
            <w:tcBorders>
              <w:top w:val="nil"/>
              <w:left w:val="nil"/>
              <w:bottom w:val="single" w:sz="4" w:space="0" w:color="000000"/>
              <w:right w:val="single" w:sz="4" w:space="0" w:color="000000"/>
            </w:tcBorders>
            <w:shd w:val="clear" w:color="FFFFFF" w:fill="FFFFFF"/>
            <w:hideMark/>
          </w:tcPr>
          <w:p w14:paraId="113353AD" w14:textId="77777777" w:rsidR="006E5647" w:rsidRPr="006E5647" w:rsidRDefault="006E5647" w:rsidP="006E5647">
            <w:pPr>
              <w:widowControl/>
              <w:autoSpaceDE/>
              <w:autoSpaceDN/>
              <w:rPr>
                <w:rFonts w:ascii="Calibri" w:hAnsi="Calibri" w:cs="Calibri"/>
                <w:lang w:eastAsia="pl-PL"/>
              </w:rPr>
            </w:pPr>
            <w:r w:rsidRPr="006E5647">
              <w:rPr>
                <w:rFonts w:ascii="Calibri" w:hAnsi="Calibri" w:cs="Calibri"/>
                <w:lang w:eastAsia="pl-PL"/>
              </w:rPr>
              <w:t>23.8" cali</w:t>
            </w:r>
          </w:p>
        </w:tc>
      </w:tr>
      <w:tr w:rsidR="006E5647" w:rsidRPr="006E5647" w14:paraId="44A46A2D" w14:textId="77777777" w:rsidTr="00B27987">
        <w:trPr>
          <w:trHeight w:val="285"/>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14:paraId="05B1159F" w14:textId="77777777" w:rsidR="006E5647" w:rsidRPr="006E5647" w:rsidRDefault="006E5647" w:rsidP="006E5647">
            <w:pPr>
              <w:widowControl/>
              <w:autoSpaceDE/>
              <w:autoSpaceDN/>
              <w:rPr>
                <w:rFonts w:ascii="Calibri" w:hAnsi="Calibri" w:cs="Calibri"/>
                <w:lang w:eastAsia="pl-PL"/>
              </w:rPr>
            </w:pPr>
            <w:r w:rsidRPr="006E5647">
              <w:rPr>
                <w:rFonts w:ascii="Calibri" w:hAnsi="Calibri" w:cs="Calibri"/>
                <w:lang w:eastAsia="pl-PL"/>
              </w:rPr>
              <w:t>Powłoka matrycy</w:t>
            </w:r>
          </w:p>
        </w:tc>
        <w:tc>
          <w:tcPr>
            <w:tcW w:w="5317" w:type="dxa"/>
            <w:tcBorders>
              <w:top w:val="nil"/>
              <w:left w:val="nil"/>
              <w:bottom w:val="single" w:sz="4" w:space="0" w:color="000000"/>
              <w:right w:val="single" w:sz="4" w:space="0" w:color="000000"/>
            </w:tcBorders>
            <w:shd w:val="clear" w:color="FFFFFF" w:fill="FFFFFF"/>
            <w:hideMark/>
          </w:tcPr>
          <w:p w14:paraId="759733A0" w14:textId="77777777" w:rsidR="006E5647" w:rsidRPr="006E5647" w:rsidRDefault="006E5647" w:rsidP="006E5647">
            <w:pPr>
              <w:widowControl/>
              <w:autoSpaceDE/>
              <w:autoSpaceDN/>
              <w:rPr>
                <w:rFonts w:ascii="Calibri" w:hAnsi="Calibri" w:cs="Calibri"/>
                <w:lang w:eastAsia="pl-PL"/>
              </w:rPr>
            </w:pPr>
            <w:r w:rsidRPr="006E5647">
              <w:rPr>
                <w:rFonts w:ascii="Calibri" w:hAnsi="Calibri" w:cs="Calibri"/>
                <w:lang w:eastAsia="pl-PL"/>
              </w:rPr>
              <w:t>Matowa</w:t>
            </w:r>
          </w:p>
        </w:tc>
      </w:tr>
      <w:tr w:rsidR="006E5647" w:rsidRPr="006E5647" w14:paraId="1C196785" w14:textId="77777777" w:rsidTr="00B27987">
        <w:trPr>
          <w:trHeight w:val="285"/>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14:paraId="728A0D4C" w14:textId="77777777" w:rsidR="006E5647" w:rsidRPr="006E5647" w:rsidRDefault="006E5647" w:rsidP="006E5647">
            <w:pPr>
              <w:widowControl/>
              <w:autoSpaceDE/>
              <w:autoSpaceDN/>
              <w:rPr>
                <w:rFonts w:ascii="Calibri" w:hAnsi="Calibri" w:cs="Calibri"/>
                <w:lang w:eastAsia="pl-PL"/>
              </w:rPr>
            </w:pPr>
            <w:r w:rsidRPr="006E5647">
              <w:rPr>
                <w:rFonts w:ascii="Calibri" w:hAnsi="Calibri" w:cs="Calibri"/>
                <w:lang w:eastAsia="pl-PL"/>
              </w:rPr>
              <w:t>Rodzaj matrycy</w:t>
            </w:r>
          </w:p>
        </w:tc>
        <w:tc>
          <w:tcPr>
            <w:tcW w:w="5317" w:type="dxa"/>
            <w:tcBorders>
              <w:top w:val="nil"/>
              <w:left w:val="nil"/>
              <w:bottom w:val="single" w:sz="4" w:space="0" w:color="000000"/>
              <w:right w:val="single" w:sz="4" w:space="0" w:color="000000"/>
            </w:tcBorders>
            <w:shd w:val="clear" w:color="FFFFFF" w:fill="FFFFFF"/>
            <w:hideMark/>
          </w:tcPr>
          <w:p w14:paraId="352D0B5B" w14:textId="77777777" w:rsidR="006E5647" w:rsidRPr="006E5647" w:rsidRDefault="006E5647" w:rsidP="006E5647">
            <w:pPr>
              <w:widowControl/>
              <w:autoSpaceDE/>
              <w:autoSpaceDN/>
              <w:rPr>
                <w:rFonts w:ascii="Calibri" w:hAnsi="Calibri" w:cs="Calibri"/>
                <w:lang w:eastAsia="pl-PL"/>
              </w:rPr>
            </w:pPr>
            <w:r w:rsidRPr="006E5647">
              <w:rPr>
                <w:rFonts w:ascii="Calibri" w:hAnsi="Calibri" w:cs="Calibri"/>
                <w:lang w:eastAsia="pl-PL"/>
              </w:rPr>
              <w:t>LED</w:t>
            </w:r>
          </w:p>
        </w:tc>
      </w:tr>
      <w:tr w:rsidR="006E5647" w:rsidRPr="006E5647" w14:paraId="30F51FF1" w14:textId="77777777" w:rsidTr="00B27987">
        <w:trPr>
          <w:trHeight w:val="285"/>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14:paraId="15A51B68" w14:textId="77777777" w:rsidR="006E5647" w:rsidRPr="006E5647" w:rsidRDefault="006E5647" w:rsidP="006E5647">
            <w:pPr>
              <w:widowControl/>
              <w:autoSpaceDE/>
              <w:autoSpaceDN/>
              <w:rPr>
                <w:rFonts w:ascii="Calibri" w:hAnsi="Calibri" w:cs="Calibri"/>
                <w:lang w:eastAsia="pl-PL"/>
              </w:rPr>
            </w:pPr>
            <w:r w:rsidRPr="006E5647">
              <w:rPr>
                <w:rFonts w:ascii="Calibri" w:hAnsi="Calibri" w:cs="Calibri"/>
                <w:lang w:eastAsia="pl-PL"/>
              </w:rPr>
              <w:t>Rozdzielczość ekranu</w:t>
            </w:r>
          </w:p>
        </w:tc>
        <w:tc>
          <w:tcPr>
            <w:tcW w:w="5317" w:type="dxa"/>
            <w:tcBorders>
              <w:top w:val="nil"/>
              <w:left w:val="nil"/>
              <w:bottom w:val="single" w:sz="4" w:space="0" w:color="000000"/>
              <w:right w:val="single" w:sz="4" w:space="0" w:color="000000"/>
            </w:tcBorders>
            <w:shd w:val="clear" w:color="FFFFFF" w:fill="FFFFFF"/>
            <w:hideMark/>
          </w:tcPr>
          <w:p w14:paraId="7A192032" w14:textId="77777777" w:rsidR="006E5647" w:rsidRPr="006E5647" w:rsidRDefault="006E5647" w:rsidP="006E5647">
            <w:pPr>
              <w:widowControl/>
              <w:autoSpaceDE/>
              <w:autoSpaceDN/>
              <w:rPr>
                <w:rFonts w:ascii="Calibri" w:hAnsi="Calibri" w:cs="Calibri"/>
                <w:lang w:eastAsia="pl-PL"/>
              </w:rPr>
            </w:pPr>
            <w:r w:rsidRPr="006E5647">
              <w:rPr>
                <w:rFonts w:ascii="Calibri" w:hAnsi="Calibri" w:cs="Calibri"/>
                <w:lang w:eastAsia="pl-PL"/>
              </w:rPr>
              <w:t>1920 x 1080 (</w:t>
            </w:r>
            <w:proofErr w:type="spellStart"/>
            <w:r w:rsidRPr="006E5647">
              <w:rPr>
                <w:rFonts w:ascii="Calibri" w:hAnsi="Calibri" w:cs="Calibri"/>
                <w:lang w:eastAsia="pl-PL"/>
              </w:rPr>
              <w:t>FullHD</w:t>
            </w:r>
            <w:proofErr w:type="spellEnd"/>
            <w:r w:rsidRPr="006E5647">
              <w:rPr>
                <w:rFonts w:ascii="Calibri" w:hAnsi="Calibri" w:cs="Calibri"/>
                <w:lang w:eastAsia="pl-PL"/>
              </w:rPr>
              <w:t>)</w:t>
            </w:r>
          </w:p>
        </w:tc>
      </w:tr>
      <w:tr w:rsidR="006E5647" w:rsidRPr="006E5647" w14:paraId="7F6CD7B1" w14:textId="77777777" w:rsidTr="00B27987">
        <w:trPr>
          <w:trHeight w:val="285"/>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14:paraId="46D72B1B" w14:textId="77777777" w:rsidR="006E5647" w:rsidRPr="006E5647" w:rsidRDefault="006E5647" w:rsidP="006E5647">
            <w:pPr>
              <w:widowControl/>
              <w:autoSpaceDE/>
              <w:autoSpaceDN/>
              <w:rPr>
                <w:rFonts w:ascii="Calibri" w:hAnsi="Calibri" w:cs="Calibri"/>
                <w:lang w:eastAsia="pl-PL"/>
              </w:rPr>
            </w:pPr>
            <w:r w:rsidRPr="006E5647">
              <w:rPr>
                <w:rFonts w:ascii="Calibri" w:hAnsi="Calibri" w:cs="Calibri"/>
                <w:lang w:eastAsia="pl-PL"/>
              </w:rPr>
              <w:t>Format ekranu</w:t>
            </w:r>
          </w:p>
        </w:tc>
        <w:tc>
          <w:tcPr>
            <w:tcW w:w="5317" w:type="dxa"/>
            <w:tcBorders>
              <w:top w:val="nil"/>
              <w:left w:val="nil"/>
              <w:bottom w:val="single" w:sz="4" w:space="0" w:color="000000"/>
              <w:right w:val="single" w:sz="4" w:space="0" w:color="000000"/>
            </w:tcBorders>
            <w:shd w:val="clear" w:color="FFFFFF" w:fill="FFFFFF"/>
            <w:hideMark/>
          </w:tcPr>
          <w:p w14:paraId="479D7A62" w14:textId="77777777" w:rsidR="006E5647" w:rsidRPr="006E5647" w:rsidRDefault="006E5647" w:rsidP="006E5647">
            <w:pPr>
              <w:widowControl/>
              <w:autoSpaceDE/>
              <w:autoSpaceDN/>
              <w:rPr>
                <w:rFonts w:ascii="Calibri" w:hAnsi="Calibri" w:cs="Calibri"/>
                <w:lang w:eastAsia="pl-PL"/>
              </w:rPr>
            </w:pPr>
            <w:r w:rsidRPr="006E5647">
              <w:rPr>
                <w:rFonts w:ascii="Calibri" w:hAnsi="Calibri" w:cs="Calibri"/>
                <w:lang w:eastAsia="pl-PL"/>
              </w:rPr>
              <w:t>16:9</w:t>
            </w:r>
          </w:p>
        </w:tc>
      </w:tr>
      <w:tr w:rsidR="006E5647" w:rsidRPr="006E5647" w14:paraId="63F922AB" w14:textId="77777777" w:rsidTr="00B27987">
        <w:trPr>
          <w:trHeight w:val="285"/>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14:paraId="0D9B9631" w14:textId="77777777" w:rsidR="006E5647" w:rsidRPr="006E5647" w:rsidRDefault="006E5647" w:rsidP="006E5647">
            <w:pPr>
              <w:widowControl/>
              <w:autoSpaceDE/>
              <w:autoSpaceDN/>
              <w:rPr>
                <w:rFonts w:ascii="Calibri" w:hAnsi="Calibri" w:cs="Calibri"/>
                <w:lang w:eastAsia="pl-PL"/>
              </w:rPr>
            </w:pPr>
            <w:r w:rsidRPr="006E5647">
              <w:rPr>
                <w:rFonts w:ascii="Calibri" w:hAnsi="Calibri" w:cs="Calibri"/>
                <w:lang w:eastAsia="pl-PL"/>
              </w:rPr>
              <w:t>Częstotliwość odświeżania</w:t>
            </w:r>
          </w:p>
        </w:tc>
        <w:tc>
          <w:tcPr>
            <w:tcW w:w="5317" w:type="dxa"/>
            <w:tcBorders>
              <w:top w:val="nil"/>
              <w:left w:val="nil"/>
              <w:bottom w:val="single" w:sz="4" w:space="0" w:color="000000"/>
              <w:right w:val="single" w:sz="4" w:space="0" w:color="000000"/>
            </w:tcBorders>
            <w:shd w:val="clear" w:color="FFFFFF" w:fill="FFFFFF"/>
            <w:hideMark/>
          </w:tcPr>
          <w:p w14:paraId="24DD9711" w14:textId="77777777" w:rsidR="006E5647" w:rsidRPr="006E5647" w:rsidRDefault="006E5647" w:rsidP="006E5647">
            <w:pPr>
              <w:widowControl/>
              <w:autoSpaceDE/>
              <w:autoSpaceDN/>
              <w:rPr>
                <w:rFonts w:ascii="Calibri" w:hAnsi="Calibri" w:cs="Calibri"/>
                <w:lang w:eastAsia="pl-PL"/>
              </w:rPr>
            </w:pPr>
            <w:r w:rsidRPr="006E5647">
              <w:rPr>
                <w:rFonts w:ascii="Calibri" w:hAnsi="Calibri" w:cs="Calibri"/>
                <w:lang w:eastAsia="pl-PL"/>
              </w:rPr>
              <w:t xml:space="preserve">75 </w:t>
            </w:r>
            <w:proofErr w:type="spellStart"/>
            <w:r w:rsidRPr="006E5647">
              <w:rPr>
                <w:rFonts w:ascii="Calibri" w:hAnsi="Calibri" w:cs="Calibri"/>
                <w:lang w:eastAsia="pl-PL"/>
              </w:rPr>
              <w:t>Hz</w:t>
            </w:r>
            <w:proofErr w:type="spellEnd"/>
          </w:p>
        </w:tc>
      </w:tr>
      <w:tr w:rsidR="006E5647" w:rsidRPr="006E5647" w14:paraId="1367BE90" w14:textId="77777777" w:rsidTr="00B27987">
        <w:trPr>
          <w:trHeight w:val="300"/>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14:paraId="67B3DC80" w14:textId="77777777" w:rsidR="006E5647" w:rsidRPr="006E5647" w:rsidRDefault="006E5647" w:rsidP="006E5647">
            <w:pPr>
              <w:widowControl/>
              <w:autoSpaceDE/>
              <w:autoSpaceDN/>
              <w:rPr>
                <w:rFonts w:ascii="Calibri" w:hAnsi="Calibri" w:cs="Calibri"/>
                <w:lang w:eastAsia="pl-PL"/>
              </w:rPr>
            </w:pPr>
            <w:r w:rsidRPr="006E5647">
              <w:rPr>
                <w:rFonts w:ascii="Calibri" w:hAnsi="Calibri" w:cs="Calibri"/>
                <w:lang w:eastAsia="pl-PL"/>
              </w:rPr>
              <w:t>Technologia ochrony oczu</w:t>
            </w:r>
          </w:p>
        </w:tc>
        <w:tc>
          <w:tcPr>
            <w:tcW w:w="5317" w:type="dxa"/>
            <w:tcBorders>
              <w:top w:val="nil"/>
              <w:left w:val="nil"/>
              <w:bottom w:val="single" w:sz="4" w:space="0" w:color="000000"/>
              <w:right w:val="single" w:sz="4" w:space="0" w:color="000000"/>
            </w:tcBorders>
            <w:shd w:val="clear" w:color="FFFFFF" w:fill="FFFFFF"/>
            <w:hideMark/>
          </w:tcPr>
          <w:p w14:paraId="7A1F074B" w14:textId="77777777" w:rsidR="006E5647" w:rsidRPr="006E5647" w:rsidRDefault="006E5647" w:rsidP="006E5647">
            <w:pPr>
              <w:widowControl/>
              <w:autoSpaceDE/>
              <w:autoSpaceDN/>
              <w:rPr>
                <w:rFonts w:ascii="Calibri" w:hAnsi="Calibri" w:cs="Calibri"/>
                <w:lang w:eastAsia="pl-PL"/>
              </w:rPr>
            </w:pPr>
            <w:r w:rsidRPr="006E5647">
              <w:rPr>
                <w:rFonts w:ascii="Calibri" w:hAnsi="Calibri" w:cs="Calibri"/>
                <w:lang w:eastAsia="pl-PL"/>
              </w:rPr>
              <w:t>tak, poprzez redukcję emitowanego światła niebieskiego</w:t>
            </w:r>
          </w:p>
        </w:tc>
      </w:tr>
      <w:tr w:rsidR="006E5647" w:rsidRPr="006E5647" w14:paraId="21840CF9" w14:textId="77777777" w:rsidTr="00B27987">
        <w:trPr>
          <w:trHeight w:val="285"/>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14:paraId="0E064699" w14:textId="77777777" w:rsidR="006E5647" w:rsidRPr="006E5647" w:rsidRDefault="006E5647" w:rsidP="006E5647">
            <w:pPr>
              <w:widowControl/>
              <w:autoSpaceDE/>
              <w:autoSpaceDN/>
              <w:rPr>
                <w:rFonts w:ascii="Calibri" w:hAnsi="Calibri" w:cs="Calibri"/>
                <w:lang w:eastAsia="pl-PL"/>
              </w:rPr>
            </w:pPr>
            <w:r w:rsidRPr="006E5647">
              <w:rPr>
                <w:rFonts w:ascii="Calibri" w:hAnsi="Calibri" w:cs="Calibri"/>
                <w:lang w:eastAsia="pl-PL"/>
              </w:rPr>
              <w:t>Wielkość plamki maksymalnie</w:t>
            </w:r>
          </w:p>
        </w:tc>
        <w:tc>
          <w:tcPr>
            <w:tcW w:w="5317" w:type="dxa"/>
            <w:tcBorders>
              <w:top w:val="nil"/>
              <w:left w:val="nil"/>
              <w:bottom w:val="single" w:sz="4" w:space="0" w:color="000000"/>
              <w:right w:val="single" w:sz="4" w:space="0" w:color="000000"/>
            </w:tcBorders>
            <w:shd w:val="clear" w:color="FFFFFF" w:fill="FFFFFF"/>
            <w:hideMark/>
          </w:tcPr>
          <w:p w14:paraId="21CF1C79" w14:textId="77777777" w:rsidR="006E5647" w:rsidRPr="006E5647" w:rsidRDefault="006E5647" w:rsidP="006E5647">
            <w:pPr>
              <w:widowControl/>
              <w:autoSpaceDE/>
              <w:autoSpaceDN/>
              <w:rPr>
                <w:rFonts w:ascii="Calibri" w:hAnsi="Calibri" w:cs="Calibri"/>
                <w:lang w:eastAsia="pl-PL"/>
              </w:rPr>
            </w:pPr>
            <w:r w:rsidRPr="006E5647">
              <w:rPr>
                <w:rFonts w:ascii="Calibri" w:hAnsi="Calibri" w:cs="Calibri"/>
                <w:lang w:eastAsia="pl-PL"/>
              </w:rPr>
              <w:t>0,285 mm</w:t>
            </w:r>
          </w:p>
        </w:tc>
      </w:tr>
      <w:tr w:rsidR="006E5647" w:rsidRPr="006E5647" w14:paraId="7D4539FE" w14:textId="77777777" w:rsidTr="00B27987">
        <w:trPr>
          <w:trHeight w:val="285"/>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14:paraId="61F27D14" w14:textId="77777777" w:rsidR="006E5647" w:rsidRPr="006E5647" w:rsidRDefault="006E5647" w:rsidP="006E5647">
            <w:pPr>
              <w:widowControl/>
              <w:autoSpaceDE/>
              <w:autoSpaceDN/>
              <w:rPr>
                <w:rFonts w:ascii="Calibri" w:hAnsi="Calibri" w:cs="Calibri"/>
                <w:lang w:eastAsia="pl-PL"/>
              </w:rPr>
            </w:pPr>
            <w:r w:rsidRPr="006E5647">
              <w:rPr>
                <w:rFonts w:ascii="Calibri" w:hAnsi="Calibri" w:cs="Calibri"/>
                <w:lang w:eastAsia="pl-PL"/>
              </w:rPr>
              <w:t>Jasność minimalna</w:t>
            </w:r>
          </w:p>
        </w:tc>
        <w:tc>
          <w:tcPr>
            <w:tcW w:w="5317" w:type="dxa"/>
            <w:tcBorders>
              <w:top w:val="nil"/>
              <w:left w:val="nil"/>
              <w:bottom w:val="single" w:sz="4" w:space="0" w:color="000000"/>
              <w:right w:val="single" w:sz="4" w:space="0" w:color="000000"/>
            </w:tcBorders>
            <w:shd w:val="clear" w:color="FFFFFF" w:fill="FFFFFF"/>
            <w:hideMark/>
          </w:tcPr>
          <w:p w14:paraId="2EB55331" w14:textId="77777777" w:rsidR="006E5647" w:rsidRPr="006E5647" w:rsidRDefault="006E5647" w:rsidP="006E5647">
            <w:pPr>
              <w:widowControl/>
              <w:autoSpaceDE/>
              <w:autoSpaceDN/>
              <w:rPr>
                <w:rFonts w:ascii="Calibri" w:hAnsi="Calibri" w:cs="Calibri"/>
                <w:lang w:eastAsia="pl-PL"/>
              </w:rPr>
            </w:pPr>
            <w:r w:rsidRPr="006E5647">
              <w:rPr>
                <w:rFonts w:ascii="Calibri" w:hAnsi="Calibri" w:cs="Calibri"/>
                <w:lang w:eastAsia="pl-PL"/>
              </w:rPr>
              <w:t>240 cd/m²</w:t>
            </w:r>
          </w:p>
        </w:tc>
      </w:tr>
      <w:tr w:rsidR="006E5647" w:rsidRPr="006E5647" w14:paraId="700AD3BD" w14:textId="77777777" w:rsidTr="00B27987">
        <w:trPr>
          <w:trHeight w:val="285"/>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14:paraId="63CEB224" w14:textId="77777777" w:rsidR="006E5647" w:rsidRPr="006E5647" w:rsidRDefault="006E5647" w:rsidP="006E5647">
            <w:pPr>
              <w:widowControl/>
              <w:autoSpaceDE/>
              <w:autoSpaceDN/>
              <w:rPr>
                <w:rFonts w:ascii="Calibri" w:hAnsi="Calibri" w:cs="Calibri"/>
                <w:lang w:eastAsia="pl-PL"/>
              </w:rPr>
            </w:pPr>
            <w:r w:rsidRPr="006E5647">
              <w:rPr>
                <w:rFonts w:ascii="Calibri" w:hAnsi="Calibri" w:cs="Calibri"/>
                <w:lang w:eastAsia="pl-PL"/>
              </w:rPr>
              <w:t>Kąt widzenia w poziomie</w:t>
            </w:r>
          </w:p>
        </w:tc>
        <w:tc>
          <w:tcPr>
            <w:tcW w:w="5317" w:type="dxa"/>
            <w:tcBorders>
              <w:top w:val="nil"/>
              <w:left w:val="nil"/>
              <w:bottom w:val="single" w:sz="4" w:space="0" w:color="000000"/>
              <w:right w:val="single" w:sz="4" w:space="0" w:color="000000"/>
            </w:tcBorders>
            <w:shd w:val="clear" w:color="FFFFFF" w:fill="FFFFFF"/>
            <w:hideMark/>
          </w:tcPr>
          <w:p w14:paraId="0B950C70" w14:textId="77777777" w:rsidR="006E5647" w:rsidRPr="006E5647" w:rsidRDefault="006E5647" w:rsidP="006E5647">
            <w:pPr>
              <w:widowControl/>
              <w:autoSpaceDE/>
              <w:autoSpaceDN/>
              <w:rPr>
                <w:rFonts w:ascii="Calibri" w:hAnsi="Calibri" w:cs="Calibri"/>
                <w:lang w:eastAsia="pl-PL"/>
              </w:rPr>
            </w:pPr>
            <w:r w:rsidRPr="006E5647">
              <w:rPr>
                <w:rFonts w:ascii="Calibri" w:hAnsi="Calibri" w:cs="Calibri"/>
                <w:lang w:eastAsia="pl-PL"/>
              </w:rPr>
              <w:t>178 stopni</w:t>
            </w:r>
          </w:p>
        </w:tc>
      </w:tr>
      <w:tr w:rsidR="006E5647" w:rsidRPr="006E5647" w14:paraId="5F4EA854" w14:textId="77777777" w:rsidTr="00B27987">
        <w:trPr>
          <w:trHeight w:val="285"/>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14:paraId="6A69FC8F" w14:textId="77777777" w:rsidR="006E5647" w:rsidRPr="006E5647" w:rsidRDefault="006E5647" w:rsidP="006E5647">
            <w:pPr>
              <w:widowControl/>
              <w:autoSpaceDE/>
              <w:autoSpaceDN/>
              <w:rPr>
                <w:rFonts w:ascii="Calibri" w:hAnsi="Calibri" w:cs="Calibri"/>
                <w:lang w:eastAsia="pl-PL"/>
              </w:rPr>
            </w:pPr>
            <w:r w:rsidRPr="006E5647">
              <w:rPr>
                <w:rFonts w:ascii="Calibri" w:hAnsi="Calibri" w:cs="Calibri"/>
                <w:lang w:eastAsia="pl-PL"/>
              </w:rPr>
              <w:t>Kąt widzenia w pionie</w:t>
            </w:r>
          </w:p>
        </w:tc>
        <w:tc>
          <w:tcPr>
            <w:tcW w:w="5317" w:type="dxa"/>
            <w:tcBorders>
              <w:top w:val="nil"/>
              <w:left w:val="nil"/>
              <w:bottom w:val="single" w:sz="4" w:space="0" w:color="000000"/>
              <w:right w:val="single" w:sz="4" w:space="0" w:color="000000"/>
            </w:tcBorders>
            <w:shd w:val="clear" w:color="FFFFFF" w:fill="FFFFFF"/>
            <w:hideMark/>
          </w:tcPr>
          <w:p w14:paraId="7F0AE05F" w14:textId="77777777" w:rsidR="006E5647" w:rsidRPr="006E5647" w:rsidRDefault="006E5647" w:rsidP="006E5647">
            <w:pPr>
              <w:widowControl/>
              <w:autoSpaceDE/>
              <w:autoSpaceDN/>
              <w:rPr>
                <w:rFonts w:ascii="Calibri" w:hAnsi="Calibri" w:cs="Calibri"/>
                <w:lang w:eastAsia="pl-PL"/>
              </w:rPr>
            </w:pPr>
            <w:r w:rsidRPr="006E5647">
              <w:rPr>
                <w:rFonts w:ascii="Calibri" w:hAnsi="Calibri" w:cs="Calibri"/>
                <w:lang w:eastAsia="pl-PL"/>
              </w:rPr>
              <w:t>178 stopni</w:t>
            </w:r>
          </w:p>
        </w:tc>
      </w:tr>
      <w:tr w:rsidR="006E5647" w:rsidRPr="006E5647" w14:paraId="37BBA663" w14:textId="77777777" w:rsidTr="00B27987">
        <w:trPr>
          <w:trHeight w:val="285"/>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14:paraId="679C7641" w14:textId="77777777" w:rsidR="006E5647" w:rsidRPr="006E5647" w:rsidRDefault="006E5647" w:rsidP="006E5647">
            <w:pPr>
              <w:widowControl/>
              <w:autoSpaceDE/>
              <w:autoSpaceDN/>
              <w:rPr>
                <w:rFonts w:ascii="Calibri" w:hAnsi="Calibri" w:cs="Calibri"/>
                <w:lang w:eastAsia="pl-PL"/>
              </w:rPr>
            </w:pPr>
            <w:r w:rsidRPr="006E5647">
              <w:rPr>
                <w:rFonts w:ascii="Calibri" w:hAnsi="Calibri" w:cs="Calibri"/>
                <w:lang w:eastAsia="pl-PL"/>
              </w:rPr>
              <w:t>Czas reakcji maksymalnie</w:t>
            </w:r>
          </w:p>
        </w:tc>
        <w:tc>
          <w:tcPr>
            <w:tcW w:w="5317" w:type="dxa"/>
            <w:tcBorders>
              <w:top w:val="nil"/>
              <w:left w:val="nil"/>
              <w:bottom w:val="single" w:sz="4" w:space="0" w:color="000000"/>
              <w:right w:val="single" w:sz="4" w:space="0" w:color="000000"/>
            </w:tcBorders>
            <w:shd w:val="clear" w:color="FFFFFF" w:fill="FFFFFF"/>
            <w:hideMark/>
          </w:tcPr>
          <w:p w14:paraId="78719059" w14:textId="77777777" w:rsidR="006E5647" w:rsidRPr="006E5647" w:rsidRDefault="006E5647" w:rsidP="006E5647">
            <w:pPr>
              <w:widowControl/>
              <w:autoSpaceDE/>
              <w:autoSpaceDN/>
              <w:rPr>
                <w:rFonts w:ascii="Calibri" w:hAnsi="Calibri" w:cs="Calibri"/>
                <w:lang w:eastAsia="pl-PL"/>
              </w:rPr>
            </w:pPr>
            <w:r w:rsidRPr="006E5647">
              <w:rPr>
                <w:rFonts w:ascii="Calibri" w:hAnsi="Calibri" w:cs="Calibri"/>
                <w:lang w:eastAsia="pl-PL"/>
              </w:rPr>
              <w:t>5 ms</w:t>
            </w:r>
          </w:p>
        </w:tc>
      </w:tr>
      <w:tr w:rsidR="006E5647" w:rsidRPr="006E5647" w14:paraId="1D8B4DC3" w14:textId="77777777" w:rsidTr="00B27987">
        <w:trPr>
          <w:trHeight w:val="285"/>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14:paraId="34EAE7C7" w14:textId="77777777" w:rsidR="006E5647" w:rsidRPr="006E5647" w:rsidRDefault="006E5647" w:rsidP="006E5647">
            <w:pPr>
              <w:widowControl/>
              <w:autoSpaceDE/>
              <w:autoSpaceDN/>
              <w:rPr>
                <w:rFonts w:ascii="Calibri" w:hAnsi="Calibri" w:cs="Calibri"/>
                <w:lang w:eastAsia="pl-PL"/>
              </w:rPr>
            </w:pPr>
            <w:r w:rsidRPr="006E5647">
              <w:rPr>
                <w:rFonts w:ascii="Calibri" w:hAnsi="Calibri" w:cs="Calibri"/>
                <w:lang w:eastAsia="pl-PL"/>
              </w:rPr>
              <w:t>Liczba wyświetlanych kolorów</w:t>
            </w:r>
          </w:p>
        </w:tc>
        <w:tc>
          <w:tcPr>
            <w:tcW w:w="5317" w:type="dxa"/>
            <w:tcBorders>
              <w:top w:val="nil"/>
              <w:left w:val="nil"/>
              <w:bottom w:val="single" w:sz="4" w:space="0" w:color="000000"/>
              <w:right w:val="single" w:sz="4" w:space="0" w:color="000000"/>
            </w:tcBorders>
            <w:shd w:val="clear" w:color="FFFFFF" w:fill="FFFFFF"/>
            <w:hideMark/>
          </w:tcPr>
          <w:p w14:paraId="32CA7F88" w14:textId="77777777" w:rsidR="006E5647" w:rsidRPr="006E5647" w:rsidRDefault="006E5647" w:rsidP="006E5647">
            <w:pPr>
              <w:widowControl/>
              <w:autoSpaceDE/>
              <w:autoSpaceDN/>
              <w:rPr>
                <w:rFonts w:ascii="Calibri" w:hAnsi="Calibri" w:cs="Calibri"/>
                <w:lang w:eastAsia="pl-PL"/>
              </w:rPr>
            </w:pPr>
            <w:r w:rsidRPr="006E5647">
              <w:rPr>
                <w:rFonts w:ascii="Calibri" w:hAnsi="Calibri" w:cs="Calibri"/>
                <w:lang w:eastAsia="pl-PL"/>
              </w:rPr>
              <w:t>16,7 mln</w:t>
            </w:r>
          </w:p>
        </w:tc>
      </w:tr>
      <w:tr w:rsidR="006E5647" w:rsidRPr="006E5647" w14:paraId="17DF5E3A" w14:textId="77777777" w:rsidTr="00B27987">
        <w:trPr>
          <w:trHeight w:val="285"/>
        </w:trPr>
        <w:tc>
          <w:tcPr>
            <w:tcW w:w="3320" w:type="dxa"/>
            <w:vMerge w:val="restart"/>
            <w:tcBorders>
              <w:top w:val="nil"/>
              <w:left w:val="single" w:sz="4" w:space="0" w:color="000000"/>
              <w:bottom w:val="single" w:sz="4" w:space="0" w:color="000000"/>
              <w:right w:val="single" w:sz="4" w:space="0" w:color="000000"/>
            </w:tcBorders>
            <w:shd w:val="clear" w:color="FFFFFF" w:fill="FFFFFF"/>
            <w:vAlign w:val="center"/>
            <w:hideMark/>
          </w:tcPr>
          <w:p w14:paraId="04330504" w14:textId="77777777" w:rsidR="006E5647" w:rsidRPr="006E5647" w:rsidRDefault="006E5647" w:rsidP="006E5647">
            <w:pPr>
              <w:widowControl/>
              <w:autoSpaceDE/>
              <w:autoSpaceDN/>
              <w:rPr>
                <w:rFonts w:ascii="Calibri" w:hAnsi="Calibri" w:cs="Calibri"/>
                <w:lang w:eastAsia="pl-PL"/>
              </w:rPr>
            </w:pPr>
            <w:r w:rsidRPr="006E5647">
              <w:rPr>
                <w:rFonts w:ascii="Calibri" w:hAnsi="Calibri" w:cs="Calibri"/>
                <w:lang w:eastAsia="pl-PL"/>
              </w:rPr>
              <w:t>Rodzaje wejść / wyjść</w:t>
            </w:r>
          </w:p>
        </w:tc>
        <w:tc>
          <w:tcPr>
            <w:tcW w:w="5317" w:type="dxa"/>
            <w:tcBorders>
              <w:top w:val="nil"/>
              <w:left w:val="nil"/>
              <w:bottom w:val="single" w:sz="4" w:space="0" w:color="000000"/>
              <w:right w:val="single" w:sz="4" w:space="0" w:color="000000"/>
            </w:tcBorders>
            <w:shd w:val="clear" w:color="FFFFFF" w:fill="FFFFFF"/>
            <w:hideMark/>
          </w:tcPr>
          <w:p w14:paraId="34540F65" w14:textId="77777777" w:rsidR="006E5647" w:rsidRPr="006E5647" w:rsidRDefault="006E5647" w:rsidP="006E5647">
            <w:pPr>
              <w:widowControl/>
              <w:autoSpaceDE/>
              <w:autoSpaceDN/>
              <w:rPr>
                <w:rFonts w:ascii="Calibri" w:hAnsi="Calibri" w:cs="Calibri"/>
                <w:lang w:eastAsia="pl-PL"/>
              </w:rPr>
            </w:pPr>
            <w:r w:rsidRPr="006E5647">
              <w:rPr>
                <w:rFonts w:ascii="Calibri" w:hAnsi="Calibri" w:cs="Calibri"/>
                <w:lang w:eastAsia="pl-PL"/>
              </w:rPr>
              <w:t>2xHDMI</w:t>
            </w:r>
          </w:p>
        </w:tc>
      </w:tr>
      <w:tr w:rsidR="006E5647" w:rsidRPr="006E5647" w14:paraId="2FE84A92" w14:textId="77777777" w:rsidTr="00B27987">
        <w:trPr>
          <w:trHeight w:val="285"/>
        </w:trPr>
        <w:tc>
          <w:tcPr>
            <w:tcW w:w="3320" w:type="dxa"/>
            <w:vMerge/>
            <w:tcBorders>
              <w:top w:val="nil"/>
              <w:left w:val="single" w:sz="4" w:space="0" w:color="000000"/>
              <w:bottom w:val="single" w:sz="4" w:space="0" w:color="000000"/>
              <w:right w:val="single" w:sz="4" w:space="0" w:color="000000"/>
            </w:tcBorders>
            <w:vAlign w:val="center"/>
            <w:hideMark/>
          </w:tcPr>
          <w:p w14:paraId="6F2E83F3" w14:textId="77777777" w:rsidR="006E5647" w:rsidRPr="006E5647" w:rsidRDefault="006E5647" w:rsidP="006E5647">
            <w:pPr>
              <w:widowControl/>
              <w:autoSpaceDE/>
              <w:autoSpaceDN/>
              <w:rPr>
                <w:rFonts w:ascii="Calibri" w:hAnsi="Calibri" w:cs="Calibri"/>
                <w:lang w:eastAsia="pl-PL"/>
              </w:rPr>
            </w:pPr>
          </w:p>
        </w:tc>
        <w:tc>
          <w:tcPr>
            <w:tcW w:w="5317" w:type="dxa"/>
            <w:tcBorders>
              <w:top w:val="nil"/>
              <w:left w:val="nil"/>
              <w:bottom w:val="single" w:sz="4" w:space="0" w:color="000000"/>
              <w:right w:val="single" w:sz="4" w:space="0" w:color="000000"/>
            </w:tcBorders>
            <w:shd w:val="clear" w:color="FFFFFF" w:fill="FFFFFF"/>
            <w:hideMark/>
          </w:tcPr>
          <w:p w14:paraId="6688F9E9" w14:textId="77777777" w:rsidR="006E5647" w:rsidRPr="006E5647" w:rsidRDefault="006E5647" w:rsidP="006E5647">
            <w:pPr>
              <w:widowControl/>
              <w:autoSpaceDE/>
              <w:autoSpaceDN/>
              <w:rPr>
                <w:rFonts w:ascii="Calibri" w:hAnsi="Calibri" w:cs="Calibri"/>
                <w:lang w:eastAsia="pl-PL"/>
              </w:rPr>
            </w:pPr>
            <w:r w:rsidRPr="006E5647">
              <w:rPr>
                <w:rFonts w:ascii="Calibri" w:hAnsi="Calibri" w:cs="Calibri"/>
                <w:lang w:eastAsia="pl-PL"/>
              </w:rPr>
              <w:t> </w:t>
            </w:r>
          </w:p>
        </w:tc>
      </w:tr>
      <w:tr w:rsidR="006E5647" w:rsidRPr="006E5647" w14:paraId="53CAA954" w14:textId="77777777" w:rsidTr="00B27987">
        <w:trPr>
          <w:trHeight w:val="285"/>
        </w:trPr>
        <w:tc>
          <w:tcPr>
            <w:tcW w:w="3320" w:type="dxa"/>
            <w:vMerge/>
            <w:tcBorders>
              <w:top w:val="nil"/>
              <w:left w:val="single" w:sz="4" w:space="0" w:color="000000"/>
              <w:bottom w:val="single" w:sz="4" w:space="0" w:color="000000"/>
              <w:right w:val="single" w:sz="4" w:space="0" w:color="000000"/>
            </w:tcBorders>
            <w:vAlign w:val="center"/>
            <w:hideMark/>
          </w:tcPr>
          <w:p w14:paraId="7D817E3B" w14:textId="77777777" w:rsidR="006E5647" w:rsidRPr="006E5647" w:rsidRDefault="006E5647" w:rsidP="006E5647">
            <w:pPr>
              <w:widowControl/>
              <w:autoSpaceDE/>
              <w:autoSpaceDN/>
              <w:rPr>
                <w:rFonts w:ascii="Calibri" w:hAnsi="Calibri" w:cs="Calibri"/>
                <w:lang w:eastAsia="pl-PL"/>
              </w:rPr>
            </w:pPr>
          </w:p>
        </w:tc>
        <w:tc>
          <w:tcPr>
            <w:tcW w:w="5317" w:type="dxa"/>
            <w:tcBorders>
              <w:top w:val="nil"/>
              <w:left w:val="nil"/>
              <w:bottom w:val="single" w:sz="4" w:space="0" w:color="000000"/>
              <w:right w:val="single" w:sz="4" w:space="0" w:color="000000"/>
            </w:tcBorders>
            <w:shd w:val="clear" w:color="FFFFFF" w:fill="FFFFFF"/>
            <w:hideMark/>
          </w:tcPr>
          <w:p w14:paraId="6BD48A4D" w14:textId="77777777" w:rsidR="006E5647" w:rsidRPr="006E5647" w:rsidRDefault="006E5647" w:rsidP="006E5647">
            <w:pPr>
              <w:widowControl/>
              <w:autoSpaceDE/>
              <w:autoSpaceDN/>
              <w:rPr>
                <w:rFonts w:ascii="Calibri" w:hAnsi="Calibri" w:cs="Calibri"/>
                <w:lang w:eastAsia="pl-PL"/>
              </w:rPr>
            </w:pPr>
            <w:r w:rsidRPr="006E5647">
              <w:rPr>
                <w:rFonts w:ascii="Calibri" w:hAnsi="Calibri" w:cs="Calibri"/>
                <w:lang w:eastAsia="pl-PL"/>
              </w:rPr>
              <w:t> </w:t>
            </w:r>
          </w:p>
        </w:tc>
      </w:tr>
      <w:tr w:rsidR="006E5647" w:rsidRPr="006E5647" w14:paraId="45AF42AA" w14:textId="77777777" w:rsidTr="00B27987">
        <w:trPr>
          <w:trHeight w:val="285"/>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14:paraId="20CED103" w14:textId="77777777" w:rsidR="006E5647" w:rsidRPr="006E5647" w:rsidRDefault="006E5647" w:rsidP="006E5647">
            <w:pPr>
              <w:widowControl/>
              <w:autoSpaceDE/>
              <w:autoSpaceDN/>
              <w:rPr>
                <w:rFonts w:ascii="Calibri" w:hAnsi="Calibri" w:cs="Calibri"/>
                <w:lang w:eastAsia="pl-PL"/>
              </w:rPr>
            </w:pPr>
            <w:r w:rsidRPr="006E5647">
              <w:rPr>
                <w:rFonts w:ascii="Calibri" w:hAnsi="Calibri" w:cs="Calibri"/>
                <w:lang w:eastAsia="pl-PL"/>
              </w:rPr>
              <w:t>Gwarancja</w:t>
            </w:r>
          </w:p>
        </w:tc>
        <w:tc>
          <w:tcPr>
            <w:tcW w:w="5317" w:type="dxa"/>
            <w:tcBorders>
              <w:top w:val="nil"/>
              <w:left w:val="nil"/>
              <w:bottom w:val="single" w:sz="4" w:space="0" w:color="000000"/>
              <w:right w:val="single" w:sz="4" w:space="0" w:color="000000"/>
            </w:tcBorders>
            <w:shd w:val="clear" w:color="FFFFFF" w:fill="FFFFFF"/>
            <w:vAlign w:val="bottom"/>
            <w:hideMark/>
          </w:tcPr>
          <w:p w14:paraId="39351D3B" w14:textId="77777777" w:rsidR="006E5647" w:rsidRPr="006E5647" w:rsidRDefault="006E5647" w:rsidP="006E5647">
            <w:pPr>
              <w:widowControl/>
              <w:autoSpaceDE/>
              <w:autoSpaceDN/>
              <w:rPr>
                <w:rFonts w:ascii="Calibri" w:hAnsi="Calibri" w:cs="Calibri"/>
                <w:lang w:eastAsia="pl-PL"/>
              </w:rPr>
            </w:pPr>
            <w:r w:rsidRPr="006E5647">
              <w:rPr>
                <w:rFonts w:ascii="Calibri" w:hAnsi="Calibri" w:cs="Calibri"/>
                <w:lang w:eastAsia="pl-PL"/>
              </w:rPr>
              <w:t>36 miesięcy</w:t>
            </w:r>
          </w:p>
        </w:tc>
      </w:tr>
      <w:tr w:rsidR="006E5647" w:rsidRPr="006E5647" w14:paraId="593525C0" w14:textId="77777777" w:rsidTr="00B27987">
        <w:trPr>
          <w:trHeight w:val="285"/>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14:paraId="6F9D529D" w14:textId="77777777" w:rsidR="006E5647" w:rsidRPr="006E5647" w:rsidRDefault="006E5647" w:rsidP="006E5647">
            <w:pPr>
              <w:widowControl/>
              <w:autoSpaceDE/>
              <w:autoSpaceDN/>
              <w:rPr>
                <w:rFonts w:ascii="Calibri" w:hAnsi="Calibri" w:cs="Calibri"/>
                <w:lang w:eastAsia="pl-PL"/>
              </w:rPr>
            </w:pPr>
            <w:r w:rsidRPr="006E5647">
              <w:rPr>
                <w:rFonts w:ascii="Calibri" w:hAnsi="Calibri" w:cs="Calibri"/>
                <w:lang w:eastAsia="pl-PL"/>
              </w:rPr>
              <w:t>Głośniki</w:t>
            </w:r>
          </w:p>
        </w:tc>
        <w:tc>
          <w:tcPr>
            <w:tcW w:w="5317" w:type="dxa"/>
            <w:tcBorders>
              <w:top w:val="nil"/>
              <w:left w:val="nil"/>
              <w:bottom w:val="single" w:sz="4" w:space="0" w:color="000000"/>
              <w:right w:val="single" w:sz="4" w:space="0" w:color="000000"/>
            </w:tcBorders>
            <w:shd w:val="clear" w:color="FFFFFF" w:fill="FFFFFF"/>
            <w:vAlign w:val="bottom"/>
            <w:hideMark/>
          </w:tcPr>
          <w:p w14:paraId="01774F98" w14:textId="77777777" w:rsidR="006E5647" w:rsidRPr="006E5647" w:rsidRDefault="006E5647" w:rsidP="006E5647">
            <w:pPr>
              <w:widowControl/>
              <w:autoSpaceDE/>
              <w:autoSpaceDN/>
              <w:rPr>
                <w:rFonts w:ascii="Calibri" w:hAnsi="Calibri" w:cs="Calibri"/>
                <w:lang w:eastAsia="pl-PL"/>
              </w:rPr>
            </w:pPr>
            <w:r w:rsidRPr="006E5647">
              <w:rPr>
                <w:rFonts w:ascii="Calibri" w:hAnsi="Calibri" w:cs="Calibri"/>
                <w:lang w:eastAsia="pl-PL"/>
              </w:rPr>
              <w:t>TAK, wbudowane</w:t>
            </w:r>
          </w:p>
        </w:tc>
      </w:tr>
      <w:tr w:rsidR="006E5647" w:rsidRPr="006E5647" w14:paraId="45BEC6CC" w14:textId="77777777" w:rsidTr="00B27987">
        <w:trPr>
          <w:trHeight w:val="600"/>
        </w:trPr>
        <w:tc>
          <w:tcPr>
            <w:tcW w:w="3320" w:type="dxa"/>
            <w:tcBorders>
              <w:top w:val="nil"/>
              <w:left w:val="single" w:sz="4" w:space="0" w:color="000000"/>
              <w:bottom w:val="single" w:sz="4" w:space="0" w:color="000000"/>
              <w:right w:val="single" w:sz="4" w:space="0" w:color="000000"/>
            </w:tcBorders>
            <w:shd w:val="clear" w:color="FFFFFF" w:fill="FFFFFF"/>
            <w:vAlign w:val="center"/>
            <w:hideMark/>
          </w:tcPr>
          <w:p w14:paraId="66F6250B" w14:textId="77777777" w:rsidR="006E5647" w:rsidRPr="006E5647" w:rsidRDefault="006E5647" w:rsidP="006E5647">
            <w:pPr>
              <w:widowControl/>
              <w:autoSpaceDE/>
              <w:autoSpaceDN/>
              <w:rPr>
                <w:rFonts w:ascii="Calibri" w:hAnsi="Calibri" w:cs="Calibri"/>
                <w:lang w:eastAsia="pl-PL"/>
              </w:rPr>
            </w:pPr>
            <w:r w:rsidRPr="006E5647">
              <w:rPr>
                <w:rFonts w:ascii="Calibri" w:hAnsi="Calibri" w:cs="Calibri"/>
                <w:lang w:eastAsia="pl-PL"/>
              </w:rPr>
              <w:t>inne</w:t>
            </w:r>
          </w:p>
        </w:tc>
        <w:tc>
          <w:tcPr>
            <w:tcW w:w="5317" w:type="dxa"/>
            <w:tcBorders>
              <w:top w:val="nil"/>
              <w:left w:val="nil"/>
              <w:bottom w:val="single" w:sz="4" w:space="0" w:color="000000"/>
              <w:right w:val="single" w:sz="4" w:space="0" w:color="000000"/>
            </w:tcBorders>
            <w:shd w:val="clear" w:color="FFFFFF" w:fill="FFFFFF"/>
            <w:vAlign w:val="bottom"/>
            <w:hideMark/>
          </w:tcPr>
          <w:p w14:paraId="0BF80AB0" w14:textId="77777777" w:rsidR="006E5647" w:rsidRPr="006E5647" w:rsidRDefault="006E5647" w:rsidP="006E5647">
            <w:pPr>
              <w:widowControl/>
              <w:autoSpaceDE/>
              <w:autoSpaceDN/>
              <w:rPr>
                <w:rFonts w:ascii="Calibri" w:hAnsi="Calibri" w:cs="Calibri"/>
                <w:lang w:eastAsia="pl-PL"/>
              </w:rPr>
            </w:pPr>
            <w:r w:rsidRPr="006E5647">
              <w:rPr>
                <w:rFonts w:ascii="Calibri" w:hAnsi="Calibri" w:cs="Calibri"/>
                <w:lang w:eastAsia="pl-PL"/>
              </w:rPr>
              <w:t>Regulacja wysokości monitora, kolor obudowy w odcieniach koloru szary lub czarny</w:t>
            </w:r>
          </w:p>
        </w:tc>
      </w:tr>
    </w:tbl>
    <w:p w14:paraId="42DD572D" w14:textId="77777777" w:rsidR="006E5647" w:rsidRPr="006E5647" w:rsidRDefault="006E5647" w:rsidP="006E5647">
      <w:pPr>
        <w:widowControl/>
        <w:autoSpaceDE/>
        <w:autoSpaceDN/>
        <w:ind w:firstLine="708"/>
        <w:rPr>
          <w:rFonts w:ascii="Calibri" w:hAnsi="Calibri" w:cs="Calibri"/>
          <w:b/>
          <w:iCs/>
          <w:lang w:eastAsia="pl-PL"/>
        </w:rPr>
      </w:pPr>
    </w:p>
    <w:p w14:paraId="406635BC" w14:textId="77777777" w:rsidR="006E5647" w:rsidRPr="006E5647" w:rsidRDefault="006E5647" w:rsidP="006E5647">
      <w:pPr>
        <w:widowControl/>
        <w:autoSpaceDE/>
        <w:autoSpaceDN/>
        <w:ind w:firstLine="708"/>
        <w:rPr>
          <w:rFonts w:ascii="Calibri" w:hAnsi="Calibri" w:cs="Calibri"/>
          <w:b/>
          <w:iCs/>
          <w:lang w:eastAsia="pl-PL"/>
        </w:rPr>
      </w:pPr>
      <w:r w:rsidRPr="006E5647">
        <w:rPr>
          <w:rFonts w:ascii="Calibri" w:hAnsi="Calibri" w:cs="Calibri"/>
          <w:b/>
          <w:iCs/>
          <w:lang w:eastAsia="pl-PL"/>
        </w:rPr>
        <w:t xml:space="preserve">Cz. II </w:t>
      </w:r>
    </w:p>
    <w:p w14:paraId="2C2845B7" w14:textId="77777777" w:rsidR="006E5647" w:rsidRPr="006E5647" w:rsidRDefault="006E5647" w:rsidP="006E5647">
      <w:pPr>
        <w:widowControl/>
        <w:autoSpaceDE/>
        <w:autoSpaceDN/>
        <w:ind w:firstLine="708"/>
        <w:rPr>
          <w:rFonts w:ascii="Calibri" w:hAnsi="Calibri" w:cs="Calibri"/>
          <w:b/>
          <w:iCs/>
          <w:lang w:eastAsia="pl-PL"/>
        </w:rPr>
      </w:pPr>
    </w:p>
    <w:tbl>
      <w:tblPr>
        <w:tblW w:w="8642" w:type="dxa"/>
        <w:tblInd w:w="75" w:type="dxa"/>
        <w:tblCellMar>
          <w:left w:w="70" w:type="dxa"/>
          <w:right w:w="70" w:type="dxa"/>
        </w:tblCellMar>
        <w:tblLook w:val="04A0" w:firstRow="1" w:lastRow="0" w:firstColumn="1" w:lastColumn="0" w:noHBand="0" w:noVBand="1"/>
      </w:tblPr>
      <w:tblGrid>
        <w:gridCol w:w="4460"/>
        <w:gridCol w:w="4182"/>
      </w:tblGrid>
      <w:tr w:rsidR="006E5647" w:rsidRPr="006E5647" w14:paraId="31B9036F" w14:textId="77777777" w:rsidTr="00B27987">
        <w:trPr>
          <w:trHeight w:val="600"/>
        </w:trPr>
        <w:tc>
          <w:tcPr>
            <w:tcW w:w="4460" w:type="dxa"/>
            <w:tcBorders>
              <w:top w:val="single" w:sz="4" w:space="0" w:color="auto"/>
              <w:left w:val="single" w:sz="4" w:space="0" w:color="auto"/>
              <w:bottom w:val="single" w:sz="4" w:space="0" w:color="auto"/>
              <w:right w:val="single" w:sz="4" w:space="0" w:color="auto"/>
            </w:tcBorders>
            <w:shd w:val="clear" w:color="000000" w:fill="FFFF00"/>
            <w:hideMark/>
          </w:tcPr>
          <w:p w14:paraId="20073DD9" w14:textId="77777777" w:rsidR="006E5647" w:rsidRPr="006E5647" w:rsidRDefault="006E5647" w:rsidP="006E5647">
            <w:pPr>
              <w:widowControl/>
              <w:numPr>
                <w:ilvl w:val="0"/>
                <w:numId w:val="69"/>
              </w:numPr>
              <w:autoSpaceDE/>
              <w:autoSpaceDN/>
              <w:rPr>
                <w:rFonts w:ascii="Calibri" w:hAnsi="Calibri" w:cs="Calibri"/>
                <w:b/>
                <w:bCs/>
                <w:color w:val="000000"/>
                <w:lang w:eastAsia="pl-PL"/>
              </w:rPr>
            </w:pPr>
            <w:r w:rsidRPr="006E5647">
              <w:rPr>
                <w:rFonts w:ascii="Calibri" w:hAnsi="Calibri" w:cs="Calibri"/>
                <w:b/>
                <w:bCs/>
                <w:color w:val="000000"/>
                <w:lang w:eastAsia="pl-PL"/>
              </w:rPr>
              <w:t>Router klasy UTM</w:t>
            </w:r>
          </w:p>
        </w:tc>
        <w:tc>
          <w:tcPr>
            <w:tcW w:w="4182" w:type="dxa"/>
            <w:tcBorders>
              <w:top w:val="single" w:sz="4" w:space="0" w:color="auto"/>
              <w:left w:val="nil"/>
              <w:bottom w:val="single" w:sz="4" w:space="0" w:color="auto"/>
              <w:right w:val="single" w:sz="4" w:space="0" w:color="auto"/>
            </w:tcBorders>
            <w:shd w:val="clear" w:color="000000" w:fill="FFFF00"/>
            <w:hideMark/>
          </w:tcPr>
          <w:p w14:paraId="50DC626E"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b/>
                <w:bCs/>
                <w:color w:val="000000"/>
                <w:lang w:eastAsia="pl-PL"/>
              </w:rPr>
              <w:t>Zgodny z poniższymi wymaganiami minimalnymi:</w:t>
            </w:r>
          </w:p>
        </w:tc>
      </w:tr>
      <w:tr w:rsidR="006E5647" w:rsidRPr="006E5647" w14:paraId="6C3327BA" w14:textId="77777777" w:rsidTr="00B27987">
        <w:trPr>
          <w:trHeight w:val="300"/>
        </w:trPr>
        <w:tc>
          <w:tcPr>
            <w:tcW w:w="4460" w:type="dxa"/>
            <w:tcBorders>
              <w:top w:val="nil"/>
              <w:left w:val="single" w:sz="4" w:space="0" w:color="auto"/>
              <w:bottom w:val="single" w:sz="4" w:space="0" w:color="auto"/>
              <w:right w:val="single" w:sz="4" w:space="0" w:color="auto"/>
            </w:tcBorders>
            <w:shd w:val="clear" w:color="000000" w:fill="FFFF00"/>
            <w:hideMark/>
          </w:tcPr>
          <w:p w14:paraId="21C57B43"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Ilość</w:t>
            </w:r>
          </w:p>
        </w:tc>
        <w:tc>
          <w:tcPr>
            <w:tcW w:w="4182" w:type="dxa"/>
            <w:tcBorders>
              <w:top w:val="nil"/>
              <w:left w:val="nil"/>
              <w:bottom w:val="single" w:sz="4" w:space="0" w:color="auto"/>
              <w:right w:val="single" w:sz="4" w:space="0" w:color="auto"/>
            </w:tcBorders>
            <w:shd w:val="clear" w:color="000000" w:fill="FFFF00"/>
            <w:hideMark/>
          </w:tcPr>
          <w:p w14:paraId="30168D30"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1 szt.</w:t>
            </w:r>
          </w:p>
        </w:tc>
      </w:tr>
      <w:tr w:rsidR="006E5647" w:rsidRPr="006E5647" w14:paraId="32798B9B" w14:textId="77777777" w:rsidTr="00B27987">
        <w:trPr>
          <w:trHeight w:val="300"/>
        </w:trPr>
        <w:tc>
          <w:tcPr>
            <w:tcW w:w="4460" w:type="dxa"/>
            <w:tcBorders>
              <w:top w:val="nil"/>
              <w:left w:val="single" w:sz="4" w:space="0" w:color="auto"/>
              <w:bottom w:val="single" w:sz="4" w:space="0" w:color="auto"/>
              <w:right w:val="single" w:sz="4" w:space="0" w:color="auto"/>
            </w:tcBorders>
            <w:shd w:val="clear" w:color="auto" w:fill="auto"/>
            <w:hideMark/>
          </w:tcPr>
          <w:p w14:paraId="0187FABE"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 xml:space="preserve">Interfejs </w:t>
            </w:r>
            <w:proofErr w:type="spellStart"/>
            <w:r w:rsidRPr="006E5647">
              <w:rPr>
                <w:rFonts w:ascii="Calibri" w:hAnsi="Calibri" w:cs="Calibri"/>
                <w:color w:val="000000"/>
                <w:lang w:eastAsia="pl-PL"/>
              </w:rPr>
              <w:t>ethernet</w:t>
            </w:r>
            <w:proofErr w:type="spellEnd"/>
            <w:r w:rsidRPr="006E5647">
              <w:rPr>
                <w:rFonts w:ascii="Calibri" w:hAnsi="Calibri" w:cs="Calibri"/>
                <w:color w:val="000000"/>
                <w:lang w:eastAsia="pl-PL"/>
              </w:rPr>
              <w:t xml:space="preserve"> i SFP</w:t>
            </w:r>
          </w:p>
        </w:tc>
        <w:tc>
          <w:tcPr>
            <w:tcW w:w="4182" w:type="dxa"/>
            <w:tcBorders>
              <w:top w:val="nil"/>
              <w:left w:val="nil"/>
              <w:bottom w:val="single" w:sz="4" w:space="0" w:color="auto"/>
              <w:right w:val="single" w:sz="4" w:space="0" w:color="auto"/>
            </w:tcBorders>
            <w:shd w:val="clear" w:color="auto" w:fill="auto"/>
            <w:hideMark/>
          </w:tcPr>
          <w:p w14:paraId="58AAFB5A"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8x 1Gbits z funkcją agregacji portów</w:t>
            </w:r>
          </w:p>
        </w:tc>
      </w:tr>
      <w:tr w:rsidR="006E5647" w:rsidRPr="006E5647" w14:paraId="3205890C" w14:textId="77777777" w:rsidTr="00B27987">
        <w:trPr>
          <w:trHeight w:val="300"/>
        </w:trPr>
        <w:tc>
          <w:tcPr>
            <w:tcW w:w="4460" w:type="dxa"/>
            <w:tcBorders>
              <w:top w:val="nil"/>
              <w:left w:val="single" w:sz="4" w:space="0" w:color="auto"/>
              <w:bottom w:val="single" w:sz="4" w:space="0" w:color="auto"/>
              <w:right w:val="single" w:sz="4" w:space="0" w:color="auto"/>
            </w:tcBorders>
            <w:shd w:val="clear" w:color="auto" w:fill="auto"/>
            <w:hideMark/>
          </w:tcPr>
          <w:p w14:paraId="7BED8B6D"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 </w:t>
            </w:r>
          </w:p>
        </w:tc>
        <w:tc>
          <w:tcPr>
            <w:tcW w:w="4182" w:type="dxa"/>
            <w:tcBorders>
              <w:top w:val="nil"/>
              <w:left w:val="nil"/>
              <w:bottom w:val="single" w:sz="4" w:space="0" w:color="auto"/>
              <w:right w:val="single" w:sz="4" w:space="0" w:color="auto"/>
            </w:tcBorders>
            <w:shd w:val="clear" w:color="auto" w:fill="auto"/>
            <w:hideMark/>
          </w:tcPr>
          <w:p w14:paraId="630AD7CC"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2x SFP 1Gbits</w:t>
            </w:r>
          </w:p>
        </w:tc>
      </w:tr>
      <w:tr w:rsidR="006E5647" w:rsidRPr="006E5647" w14:paraId="1C587C07" w14:textId="77777777" w:rsidTr="00B27987">
        <w:trPr>
          <w:trHeight w:val="300"/>
        </w:trPr>
        <w:tc>
          <w:tcPr>
            <w:tcW w:w="4460" w:type="dxa"/>
            <w:tcBorders>
              <w:top w:val="nil"/>
              <w:left w:val="single" w:sz="4" w:space="0" w:color="auto"/>
              <w:bottom w:val="single" w:sz="4" w:space="0" w:color="auto"/>
              <w:right w:val="single" w:sz="4" w:space="0" w:color="auto"/>
            </w:tcBorders>
            <w:shd w:val="clear" w:color="auto" w:fill="auto"/>
            <w:hideMark/>
          </w:tcPr>
          <w:p w14:paraId="19676655"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 </w:t>
            </w:r>
          </w:p>
        </w:tc>
        <w:tc>
          <w:tcPr>
            <w:tcW w:w="4182" w:type="dxa"/>
            <w:tcBorders>
              <w:top w:val="nil"/>
              <w:left w:val="nil"/>
              <w:bottom w:val="single" w:sz="4" w:space="0" w:color="auto"/>
              <w:right w:val="single" w:sz="4" w:space="0" w:color="auto"/>
            </w:tcBorders>
            <w:shd w:val="clear" w:color="auto" w:fill="auto"/>
            <w:hideMark/>
          </w:tcPr>
          <w:p w14:paraId="2ECD7D9B"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2x SFP+ 10Gbits</w:t>
            </w:r>
          </w:p>
        </w:tc>
      </w:tr>
      <w:tr w:rsidR="006E5647" w:rsidRPr="006E5647" w14:paraId="4286AA4D" w14:textId="77777777" w:rsidTr="00B27987">
        <w:trPr>
          <w:trHeight w:val="300"/>
        </w:trPr>
        <w:tc>
          <w:tcPr>
            <w:tcW w:w="4460" w:type="dxa"/>
            <w:tcBorders>
              <w:top w:val="nil"/>
              <w:left w:val="single" w:sz="4" w:space="0" w:color="auto"/>
              <w:bottom w:val="single" w:sz="4" w:space="0" w:color="auto"/>
              <w:right w:val="single" w:sz="4" w:space="0" w:color="auto"/>
            </w:tcBorders>
            <w:shd w:val="clear" w:color="auto" w:fill="auto"/>
            <w:hideMark/>
          </w:tcPr>
          <w:p w14:paraId="099ACE6C"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HDMI lub VGA</w:t>
            </w:r>
          </w:p>
        </w:tc>
        <w:tc>
          <w:tcPr>
            <w:tcW w:w="4182" w:type="dxa"/>
            <w:tcBorders>
              <w:top w:val="nil"/>
              <w:left w:val="nil"/>
              <w:bottom w:val="single" w:sz="4" w:space="0" w:color="auto"/>
              <w:right w:val="single" w:sz="4" w:space="0" w:color="auto"/>
            </w:tcBorders>
            <w:shd w:val="clear" w:color="auto" w:fill="auto"/>
            <w:hideMark/>
          </w:tcPr>
          <w:p w14:paraId="12EDA95A"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tak</w:t>
            </w:r>
          </w:p>
        </w:tc>
      </w:tr>
      <w:tr w:rsidR="006E5647" w:rsidRPr="006E5647" w14:paraId="6CACDEA3" w14:textId="77777777" w:rsidTr="00B27987">
        <w:trPr>
          <w:trHeight w:val="900"/>
        </w:trPr>
        <w:tc>
          <w:tcPr>
            <w:tcW w:w="4460" w:type="dxa"/>
            <w:tcBorders>
              <w:top w:val="nil"/>
              <w:left w:val="single" w:sz="4" w:space="0" w:color="auto"/>
              <w:bottom w:val="single" w:sz="4" w:space="0" w:color="auto"/>
              <w:right w:val="single" w:sz="4" w:space="0" w:color="auto"/>
            </w:tcBorders>
            <w:shd w:val="clear" w:color="auto" w:fill="auto"/>
            <w:hideMark/>
          </w:tcPr>
          <w:p w14:paraId="43402630"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lastRenderedPageBreak/>
              <w:t> </w:t>
            </w:r>
          </w:p>
        </w:tc>
        <w:tc>
          <w:tcPr>
            <w:tcW w:w="4182" w:type="dxa"/>
            <w:tcBorders>
              <w:top w:val="nil"/>
              <w:left w:val="nil"/>
              <w:bottom w:val="single" w:sz="4" w:space="0" w:color="auto"/>
              <w:right w:val="single" w:sz="4" w:space="0" w:color="auto"/>
            </w:tcBorders>
            <w:shd w:val="clear" w:color="auto" w:fill="auto"/>
            <w:hideMark/>
          </w:tcPr>
          <w:p w14:paraId="0F05CD97"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 xml:space="preserve">dodatkowa opcjonalna możliwość rozbudowy portów </w:t>
            </w:r>
            <w:proofErr w:type="spellStart"/>
            <w:r w:rsidRPr="006E5647">
              <w:rPr>
                <w:rFonts w:ascii="Calibri" w:hAnsi="Calibri" w:cs="Calibri"/>
                <w:color w:val="000000"/>
                <w:lang w:eastAsia="pl-PL"/>
              </w:rPr>
              <w:t>ethernet</w:t>
            </w:r>
            <w:proofErr w:type="spellEnd"/>
            <w:r w:rsidRPr="006E5647">
              <w:rPr>
                <w:rFonts w:ascii="Calibri" w:hAnsi="Calibri" w:cs="Calibri"/>
                <w:color w:val="000000"/>
                <w:lang w:eastAsia="pl-PL"/>
              </w:rPr>
              <w:t xml:space="preserve"> 1Gbits minimum 4 jako dodatkowy moduł instalowany w urządzeniu</w:t>
            </w:r>
          </w:p>
        </w:tc>
      </w:tr>
      <w:tr w:rsidR="006E5647" w:rsidRPr="006E5647" w14:paraId="28E5E4F9" w14:textId="77777777" w:rsidTr="00B27987">
        <w:trPr>
          <w:trHeight w:val="300"/>
        </w:trPr>
        <w:tc>
          <w:tcPr>
            <w:tcW w:w="4460" w:type="dxa"/>
            <w:tcBorders>
              <w:top w:val="nil"/>
              <w:left w:val="single" w:sz="4" w:space="0" w:color="auto"/>
              <w:bottom w:val="single" w:sz="4" w:space="0" w:color="auto"/>
              <w:right w:val="single" w:sz="4" w:space="0" w:color="auto"/>
            </w:tcBorders>
            <w:shd w:val="clear" w:color="auto" w:fill="auto"/>
            <w:hideMark/>
          </w:tcPr>
          <w:p w14:paraId="3EE609AD"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Wyświetlacz LCD</w:t>
            </w:r>
          </w:p>
        </w:tc>
        <w:tc>
          <w:tcPr>
            <w:tcW w:w="4182" w:type="dxa"/>
            <w:tcBorders>
              <w:top w:val="nil"/>
              <w:left w:val="nil"/>
              <w:bottom w:val="single" w:sz="4" w:space="0" w:color="auto"/>
              <w:right w:val="single" w:sz="4" w:space="0" w:color="auto"/>
            </w:tcBorders>
            <w:shd w:val="clear" w:color="auto" w:fill="auto"/>
            <w:hideMark/>
          </w:tcPr>
          <w:p w14:paraId="1A0E126F"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tak</w:t>
            </w:r>
          </w:p>
        </w:tc>
      </w:tr>
      <w:tr w:rsidR="006E5647" w:rsidRPr="006E5647" w14:paraId="2F0B6099" w14:textId="77777777" w:rsidTr="00B27987">
        <w:trPr>
          <w:trHeight w:val="300"/>
        </w:trPr>
        <w:tc>
          <w:tcPr>
            <w:tcW w:w="4460" w:type="dxa"/>
            <w:tcBorders>
              <w:top w:val="nil"/>
              <w:left w:val="single" w:sz="4" w:space="0" w:color="auto"/>
              <w:bottom w:val="single" w:sz="4" w:space="0" w:color="auto"/>
              <w:right w:val="single" w:sz="4" w:space="0" w:color="auto"/>
            </w:tcBorders>
            <w:shd w:val="clear" w:color="auto" w:fill="auto"/>
            <w:hideMark/>
          </w:tcPr>
          <w:p w14:paraId="168DE439"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port USB 3.0</w:t>
            </w:r>
          </w:p>
        </w:tc>
        <w:tc>
          <w:tcPr>
            <w:tcW w:w="4182" w:type="dxa"/>
            <w:tcBorders>
              <w:top w:val="nil"/>
              <w:left w:val="nil"/>
              <w:bottom w:val="single" w:sz="4" w:space="0" w:color="auto"/>
              <w:right w:val="single" w:sz="4" w:space="0" w:color="auto"/>
            </w:tcBorders>
            <w:shd w:val="clear" w:color="auto" w:fill="auto"/>
            <w:hideMark/>
          </w:tcPr>
          <w:p w14:paraId="5C792849"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tak, 2x</w:t>
            </w:r>
          </w:p>
        </w:tc>
      </w:tr>
      <w:tr w:rsidR="006E5647" w:rsidRPr="006E5647" w14:paraId="3E353DEC" w14:textId="77777777" w:rsidTr="00B27987">
        <w:trPr>
          <w:trHeight w:val="300"/>
        </w:trPr>
        <w:tc>
          <w:tcPr>
            <w:tcW w:w="4460" w:type="dxa"/>
            <w:tcBorders>
              <w:top w:val="nil"/>
              <w:left w:val="single" w:sz="4" w:space="0" w:color="auto"/>
              <w:bottom w:val="single" w:sz="4" w:space="0" w:color="auto"/>
              <w:right w:val="single" w:sz="4" w:space="0" w:color="auto"/>
            </w:tcBorders>
            <w:shd w:val="clear" w:color="auto" w:fill="auto"/>
            <w:hideMark/>
          </w:tcPr>
          <w:p w14:paraId="62858C85"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Firewall</w:t>
            </w:r>
          </w:p>
        </w:tc>
        <w:tc>
          <w:tcPr>
            <w:tcW w:w="4182" w:type="dxa"/>
            <w:tcBorders>
              <w:top w:val="nil"/>
              <w:left w:val="nil"/>
              <w:bottom w:val="single" w:sz="4" w:space="0" w:color="auto"/>
              <w:right w:val="single" w:sz="4" w:space="0" w:color="auto"/>
            </w:tcBorders>
            <w:shd w:val="clear" w:color="auto" w:fill="auto"/>
            <w:hideMark/>
          </w:tcPr>
          <w:p w14:paraId="386CBA56"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 xml:space="preserve">tak, przepustowość 34 </w:t>
            </w:r>
            <w:proofErr w:type="spellStart"/>
            <w:r w:rsidRPr="006E5647">
              <w:rPr>
                <w:rFonts w:ascii="Calibri" w:hAnsi="Calibri" w:cs="Calibri"/>
                <w:color w:val="000000"/>
                <w:lang w:eastAsia="pl-PL"/>
              </w:rPr>
              <w:t>Gbps</w:t>
            </w:r>
            <w:proofErr w:type="spellEnd"/>
          </w:p>
        </w:tc>
      </w:tr>
      <w:tr w:rsidR="006E5647" w:rsidRPr="006E5647" w14:paraId="6A0B7093" w14:textId="77777777" w:rsidTr="00B27987">
        <w:trPr>
          <w:trHeight w:val="300"/>
        </w:trPr>
        <w:tc>
          <w:tcPr>
            <w:tcW w:w="4460" w:type="dxa"/>
            <w:tcBorders>
              <w:top w:val="nil"/>
              <w:left w:val="single" w:sz="4" w:space="0" w:color="auto"/>
              <w:bottom w:val="single" w:sz="4" w:space="0" w:color="auto"/>
              <w:right w:val="single" w:sz="4" w:space="0" w:color="auto"/>
            </w:tcBorders>
            <w:shd w:val="clear" w:color="auto" w:fill="auto"/>
            <w:hideMark/>
          </w:tcPr>
          <w:p w14:paraId="1B9567EB"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NGFW (Zapora nowej generacji)</w:t>
            </w:r>
          </w:p>
        </w:tc>
        <w:tc>
          <w:tcPr>
            <w:tcW w:w="4182" w:type="dxa"/>
            <w:tcBorders>
              <w:top w:val="nil"/>
              <w:left w:val="nil"/>
              <w:bottom w:val="single" w:sz="4" w:space="0" w:color="auto"/>
              <w:right w:val="single" w:sz="4" w:space="0" w:color="auto"/>
            </w:tcBorders>
            <w:shd w:val="clear" w:color="auto" w:fill="auto"/>
            <w:hideMark/>
          </w:tcPr>
          <w:p w14:paraId="4DC06C66"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 xml:space="preserve">tak, przepustowość 5,2 </w:t>
            </w:r>
            <w:proofErr w:type="spellStart"/>
            <w:r w:rsidRPr="006E5647">
              <w:rPr>
                <w:rFonts w:ascii="Calibri" w:hAnsi="Calibri" w:cs="Calibri"/>
                <w:color w:val="000000"/>
                <w:lang w:eastAsia="pl-PL"/>
              </w:rPr>
              <w:t>Gbps</w:t>
            </w:r>
            <w:proofErr w:type="spellEnd"/>
          </w:p>
        </w:tc>
      </w:tr>
      <w:tr w:rsidR="006E5647" w:rsidRPr="006E5647" w14:paraId="47A1EDED" w14:textId="77777777" w:rsidTr="00B27987">
        <w:trPr>
          <w:trHeight w:val="300"/>
        </w:trPr>
        <w:tc>
          <w:tcPr>
            <w:tcW w:w="4460" w:type="dxa"/>
            <w:tcBorders>
              <w:top w:val="nil"/>
              <w:left w:val="single" w:sz="4" w:space="0" w:color="auto"/>
              <w:bottom w:val="single" w:sz="4" w:space="0" w:color="auto"/>
              <w:right w:val="single" w:sz="4" w:space="0" w:color="auto"/>
            </w:tcBorders>
            <w:shd w:val="clear" w:color="auto" w:fill="auto"/>
            <w:hideMark/>
          </w:tcPr>
          <w:p w14:paraId="53EAAA57" w14:textId="77777777" w:rsidR="006E5647" w:rsidRPr="006E5647" w:rsidRDefault="006E5647" w:rsidP="006E5647">
            <w:pPr>
              <w:widowControl/>
              <w:autoSpaceDE/>
              <w:autoSpaceDN/>
              <w:rPr>
                <w:rFonts w:ascii="Calibri" w:hAnsi="Calibri" w:cs="Calibri"/>
                <w:color w:val="000000"/>
                <w:lang w:eastAsia="pl-PL"/>
              </w:rPr>
            </w:pPr>
            <w:proofErr w:type="spellStart"/>
            <w:r w:rsidRPr="006E5647">
              <w:rPr>
                <w:rFonts w:ascii="Calibri" w:hAnsi="Calibri" w:cs="Calibri"/>
                <w:color w:val="000000"/>
                <w:lang w:eastAsia="pl-PL"/>
              </w:rPr>
              <w:t>IPSec</w:t>
            </w:r>
            <w:proofErr w:type="spellEnd"/>
            <w:r w:rsidRPr="006E5647">
              <w:rPr>
                <w:rFonts w:ascii="Calibri" w:hAnsi="Calibri" w:cs="Calibri"/>
                <w:color w:val="000000"/>
                <w:lang w:eastAsia="pl-PL"/>
              </w:rPr>
              <w:t xml:space="preserve"> VPN</w:t>
            </w:r>
          </w:p>
        </w:tc>
        <w:tc>
          <w:tcPr>
            <w:tcW w:w="4182" w:type="dxa"/>
            <w:tcBorders>
              <w:top w:val="nil"/>
              <w:left w:val="nil"/>
              <w:bottom w:val="single" w:sz="4" w:space="0" w:color="auto"/>
              <w:right w:val="single" w:sz="4" w:space="0" w:color="auto"/>
            </w:tcBorders>
            <w:shd w:val="clear" w:color="auto" w:fill="auto"/>
            <w:hideMark/>
          </w:tcPr>
          <w:p w14:paraId="6C95BDDE"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 xml:space="preserve">tak, przepustowość 3 </w:t>
            </w:r>
            <w:proofErr w:type="spellStart"/>
            <w:r w:rsidRPr="006E5647">
              <w:rPr>
                <w:rFonts w:ascii="Calibri" w:hAnsi="Calibri" w:cs="Calibri"/>
                <w:color w:val="000000"/>
                <w:lang w:eastAsia="pl-PL"/>
              </w:rPr>
              <w:t>Gbps</w:t>
            </w:r>
            <w:proofErr w:type="spellEnd"/>
          </w:p>
        </w:tc>
      </w:tr>
      <w:tr w:rsidR="006E5647" w:rsidRPr="006E5647" w14:paraId="04238111" w14:textId="77777777" w:rsidTr="00B27987">
        <w:trPr>
          <w:trHeight w:val="300"/>
        </w:trPr>
        <w:tc>
          <w:tcPr>
            <w:tcW w:w="4460" w:type="dxa"/>
            <w:tcBorders>
              <w:top w:val="nil"/>
              <w:left w:val="single" w:sz="4" w:space="0" w:color="auto"/>
              <w:bottom w:val="single" w:sz="4" w:space="0" w:color="auto"/>
              <w:right w:val="single" w:sz="4" w:space="0" w:color="auto"/>
            </w:tcBorders>
            <w:shd w:val="clear" w:color="auto" w:fill="auto"/>
            <w:hideMark/>
          </w:tcPr>
          <w:p w14:paraId="2A3175BD"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Funkcja QOS</w:t>
            </w:r>
          </w:p>
        </w:tc>
        <w:tc>
          <w:tcPr>
            <w:tcW w:w="4182" w:type="dxa"/>
            <w:tcBorders>
              <w:top w:val="nil"/>
              <w:left w:val="nil"/>
              <w:bottom w:val="single" w:sz="4" w:space="0" w:color="auto"/>
              <w:right w:val="single" w:sz="4" w:space="0" w:color="auto"/>
            </w:tcBorders>
            <w:shd w:val="clear" w:color="auto" w:fill="auto"/>
            <w:hideMark/>
          </w:tcPr>
          <w:p w14:paraId="467EA8EE"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tak</w:t>
            </w:r>
          </w:p>
        </w:tc>
      </w:tr>
      <w:tr w:rsidR="006E5647" w:rsidRPr="006E5647" w14:paraId="013B22B1" w14:textId="77777777" w:rsidTr="00B27987">
        <w:trPr>
          <w:trHeight w:val="300"/>
        </w:trPr>
        <w:tc>
          <w:tcPr>
            <w:tcW w:w="4460" w:type="dxa"/>
            <w:tcBorders>
              <w:top w:val="nil"/>
              <w:left w:val="single" w:sz="4" w:space="0" w:color="auto"/>
              <w:bottom w:val="single" w:sz="4" w:space="0" w:color="auto"/>
              <w:right w:val="single" w:sz="4" w:space="0" w:color="auto"/>
            </w:tcBorders>
            <w:shd w:val="clear" w:color="auto" w:fill="auto"/>
            <w:hideMark/>
          </w:tcPr>
          <w:p w14:paraId="611B0B0B"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IPS</w:t>
            </w:r>
          </w:p>
        </w:tc>
        <w:tc>
          <w:tcPr>
            <w:tcW w:w="4182" w:type="dxa"/>
            <w:tcBorders>
              <w:top w:val="nil"/>
              <w:left w:val="nil"/>
              <w:bottom w:val="single" w:sz="4" w:space="0" w:color="auto"/>
              <w:right w:val="single" w:sz="4" w:space="0" w:color="auto"/>
            </w:tcBorders>
            <w:shd w:val="clear" w:color="auto" w:fill="auto"/>
            <w:hideMark/>
          </w:tcPr>
          <w:p w14:paraId="658382BB"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 xml:space="preserve">Tak, przepustowość 7 </w:t>
            </w:r>
            <w:proofErr w:type="spellStart"/>
            <w:r w:rsidRPr="006E5647">
              <w:rPr>
                <w:rFonts w:ascii="Calibri" w:hAnsi="Calibri" w:cs="Calibri"/>
                <w:color w:val="000000"/>
                <w:lang w:eastAsia="pl-PL"/>
              </w:rPr>
              <w:t>Gbps</w:t>
            </w:r>
            <w:proofErr w:type="spellEnd"/>
          </w:p>
        </w:tc>
      </w:tr>
      <w:tr w:rsidR="006E5647" w:rsidRPr="006E5647" w14:paraId="1722C010" w14:textId="77777777" w:rsidTr="00B27987">
        <w:trPr>
          <w:trHeight w:val="300"/>
        </w:trPr>
        <w:tc>
          <w:tcPr>
            <w:tcW w:w="4460" w:type="dxa"/>
            <w:tcBorders>
              <w:top w:val="nil"/>
              <w:left w:val="single" w:sz="4" w:space="0" w:color="auto"/>
              <w:bottom w:val="single" w:sz="4" w:space="0" w:color="auto"/>
              <w:right w:val="single" w:sz="4" w:space="0" w:color="auto"/>
            </w:tcBorders>
            <w:shd w:val="clear" w:color="auto" w:fill="auto"/>
            <w:hideMark/>
          </w:tcPr>
          <w:p w14:paraId="54AEA336"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redundantne zasilanie</w:t>
            </w:r>
          </w:p>
        </w:tc>
        <w:tc>
          <w:tcPr>
            <w:tcW w:w="4182" w:type="dxa"/>
            <w:tcBorders>
              <w:top w:val="nil"/>
              <w:left w:val="nil"/>
              <w:bottom w:val="single" w:sz="4" w:space="0" w:color="auto"/>
              <w:right w:val="single" w:sz="4" w:space="0" w:color="auto"/>
            </w:tcBorders>
            <w:shd w:val="clear" w:color="auto" w:fill="auto"/>
            <w:hideMark/>
          </w:tcPr>
          <w:p w14:paraId="4AB83053"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tak (opcjonalnie)</w:t>
            </w:r>
          </w:p>
        </w:tc>
      </w:tr>
      <w:tr w:rsidR="006E5647" w:rsidRPr="006E5647" w14:paraId="2AA8ADFD" w14:textId="77777777" w:rsidTr="00B27987">
        <w:trPr>
          <w:trHeight w:val="300"/>
        </w:trPr>
        <w:tc>
          <w:tcPr>
            <w:tcW w:w="4460" w:type="dxa"/>
            <w:tcBorders>
              <w:top w:val="nil"/>
              <w:left w:val="single" w:sz="4" w:space="0" w:color="auto"/>
              <w:bottom w:val="single" w:sz="4" w:space="0" w:color="auto"/>
              <w:right w:val="single" w:sz="4" w:space="0" w:color="auto"/>
            </w:tcBorders>
            <w:shd w:val="clear" w:color="auto" w:fill="auto"/>
            <w:hideMark/>
          </w:tcPr>
          <w:p w14:paraId="2B2EEC79"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Gwarancja</w:t>
            </w:r>
          </w:p>
        </w:tc>
        <w:tc>
          <w:tcPr>
            <w:tcW w:w="4182" w:type="dxa"/>
            <w:tcBorders>
              <w:top w:val="nil"/>
              <w:left w:val="nil"/>
              <w:bottom w:val="single" w:sz="4" w:space="0" w:color="auto"/>
              <w:right w:val="single" w:sz="4" w:space="0" w:color="auto"/>
            </w:tcBorders>
            <w:shd w:val="clear" w:color="auto" w:fill="auto"/>
            <w:hideMark/>
          </w:tcPr>
          <w:p w14:paraId="42329C73" w14:textId="77777777" w:rsidR="006E5647" w:rsidRPr="006E5647" w:rsidRDefault="006E5647" w:rsidP="006E5647">
            <w:pPr>
              <w:widowControl/>
              <w:autoSpaceDE/>
              <w:autoSpaceDN/>
              <w:rPr>
                <w:rFonts w:ascii="Calibri" w:hAnsi="Calibri" w:cs="Calibri"/>
                <w:b/>
                <w:bCs/>
                <w:color w:val="000000"/>
                <w:lang w:eastAsia="pl-PL"/>
              </w:rPr>
            </w:pPr>
            <w:r w:rsidRPr="006E5647">
              <w:rPr>
                <w:rFonts w:ascii="Calibri" w:hAnsi="Calibri" w:cs="Calibri"/>
                <w:b/>
                <w:bCs/>
                <w:color w:val="000000"/>
                <w:lang w:eastAsia="pl-PL"/>
              </w:rPr>
              <w:t>NBD (</w:t>
            </w:r>
            <w:proofErr w:type="spellStart"/>
            <w:r w:rsidRPr="006E5647">
              <w:rPr>
                <w:rFonts w:ascii="Calibri" w:hAnsi="Calibri" w:cs="Calibri"/>
                <w:b/>
                <w:bCs/>
                <w:color w:val="000000"/>
                <w:lang w:eastAsia="pl-PL"/>
              </w:rPr>
              <w:t>next</w:t>
            </w:r>
            <w:proofErr w:type="spellEnd"/>
            <w:r w:rsidRPr="006E5647">
              <w:rPr>
                <w:rFonts w:ascii="Calibri" w:hAnsi="Calibri" w:cs="Calibri"/>
                <w:b/>
                <w:bCs/>
                <w:color w:val="000000"/>
                <w:lang w:eastAsia="pl-PL"/>
              </w:rPr>
              <w:t xml:space="preserve"> business </w:t>
            </w:r>
            <w:proofErr w:type="spellStart"/>
            <w:r w:rsidRPr="006E5647">
              <w:rPr>
                <w:rFonts w:ascii="Calibri" w:hAnsi="Calibri" w:cs="Calibri"/>
                <w:b/>
                <w:bCs/>
                <w:color w:val="000000"/>
                <w:lang w:eastAsia="pl-PL"/>
              </w:rPr>
              <w:t>day</w:t>
            </w:r>
            <w:proofErr w:type="spellEnd"/>
            <w:r w:rsidRPr="006E5647">
              <w:rPr>
                <w:rFonts w:ascii="Calibri" w:hAnsi="Calibri" w:cs="Calibri"/>
                <w:b/>
                <w:bCs/>
                <w:color w:val="000000"/>
                <w:lang w:eastAsia="pl-PL"/>
              </w:rPr>
              <w:t>) 3 lata</w:t>
            </w:r>
          </w:p>
        </w:tc>
      </w:tr>
      <w:tr w:rsidR="006E5647" w:rsidRPr="006E5647" w14:paraId="1FDC5E90" w14:textId="77777777" w:rsidTr="00B27987">
        <w:trPr>
          <w:trHeight w:val="1200"/>
        </w:trPr>
        <w:tc>
          <w:tcPr>
            <w:tcW w:w="4460" w:type="dxa"/>
            <w:tcBorders>
              <w:top w:val="nil"/>
              <w:left w:val="single" w:sz="4" w:space="0" w:color="auto"/>
              <w:bottom w:val="single" w:sz="4" w:space="0" w:color="auto"/>
              <w:right w:val="single" w:sz="4" w:space="0" w:color="auto"/>
            </w:tcBorders>
            <w:shd w:val="clear" w:color="auto" w:fill="auto"/>
            <w:hideMark/>
          </w:tcPr>
          <w:p w14:paraId="24277DF5"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 xml:space="preserve">Wykupione i dostarczone subskrypcje rozszerzające możliwości urządzenia opisane poniżej (Network </w:t>
            </w:r>
            <w:proofErr w:type="spellStart"/>
            <w:r w:rsidRPr="006E5647">
              <w:rPr>
                <w:rFonts w:ascii="Calibri" w:hAnsi="Calibri" w:cs="Calibri"/>
                <w:color w:val="000000"/>
                <w:lang w:eastAsia="pl-PL"/>
              </w:rPr>
              <w:t>Protection</w:t>
            </w:r>
            <w:proofErr w:type="spellEnd"/>
            <w:r w:rsidRPr="006E5647">
              <w:rPr>
                <w:rFonts w:ascii="Calibri" w:hAnsi="Calibri" w:cs="Calibri"/>
                <w:color w:val="000000"/>
                <w:lang w:eastAsia="pl-PL"/>
              </w:rPr>
              <w:t xml:space="preserve"> i Web </w:t>
            </w:r>
            <w:proofErr w:type="spellStart"/>
            <w:r w:rsidRPr="006E5647">
              <w:rPr>
                <w:rFonts w:ascii="Calibri" w:hAnsi="Calibri" w:cs="Calibri"/>
                <w:color w:val="000000"/>
                <w:lang w:eastAsia="pl-PL"/>
              </w:rPr>
              <w:t>Protection</w:t>
            </w:r>
            <w:proofErr w:type="spellEnd"/>
            <w:r w:rsidRPr="006E5647">
              <w:rPr>
                <w:rFonts w:ascii="Calibri" w:hAnsi="Calibri" w:cs="Calibri"/>
                <w:color w:val="000000"/>
                <w:lang w:eastAsia="pl-PL"/>
              </w:rPr>
              <w:t>)</w:t>
            </w:r>
          </w:p>
        </w:tc>
        <w:tc>
          <w:tcPr>
            <w:tcW w:w="4182" w:type="dxa"/>
            <w:tcBorders>
              <w:top w:val="nil"/>
              <w:left w:val="nil"/>
              <w:bottom w:val="single" w:sz="4" w:space="0" w:color="auto"/>
              <w:right w:val="single" w:sz="4" w:space="0" w:color="auto"/>
            </w:tcBorders>
            <w:shd w:val="clear" w:color="auto" w:fill="auto"/>
            <w:hideMark/>
          </w:tcPr>
          <w:p w14:paraId="1A17D894" w14:textId="77777777" w:rsidR="006E5647" w:rsidRPr="006E5647" w:rsidRDefault="006E5647" w:rsidP="006E5647">
            <w:pPr>
              <w:widowControl/>
              <w:autoSpaceDE/>
              <w:autoSpaceDN/>
              <w:rPr>
                <w:rFonts w:ascii="Calibri" w:hAnsi="Calibri" w:cs="Calibri"/>
                <w:b/>
                <w:bCs/>
                <w:color w:val="000000"/>
                <w:lang w:eastAsia="pl-PL"/>
              </w:rPr>
            </w:pPr>
            <w:r w:rsidRPr="006E5647">
              <w:rPr>
                <w:rFonts w:ascii="Calibri" w:hAnsi="Calibri" w:cs="Calibri"/>
                <w:b/>
                <w:bCs/>
                <w:color w:val="000000"/>
                <w:lang w:eastAsia="pl-PL"/>
              </w:rPr>
              <w:t>tak na 3 lata</w:t>
            </w:r>
          </w:p>
        </w:tc>
      </w:tr>
      <w:tr w:rsidR="006E5647" w:rsidRPr="006E5647" w14:paraId="7B77A834" w14:textId="77777777" w:rsidTr="00B27987">
        <w:trPr>
          <w:trHeight w:val="300"/>
        </w:trPr>
        <w:tc>
          <w:tcPr>
            <w:tcW w:w="4460" w:type="dxa"/>
            <w:tcBorders>
              <w:top w:val="nil"/>
              <w:left w:val="single" w:sz="4" w:space="0" w:color="auto"/>
              <w:bottom w:val="single" w:sz="4" w:space="0" w:color="auto"/>
              <w:right w:val="single" w:sz="4" w:space="0" w:color="auto"/>
            </w:tcBorders>
            <w:shd w:val="clear" w:color="auto" w:fill="auto"/>
            <w:hideMark/>
          </w:tcPr>
          <w:p w14:paraId="64248803"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 xml:space="preserve">Network </w:t>
            </w:r>
            <w:proofErr w:type="spellStart"/>
            <w:r w:rsidRPr="006E5647">
              <w:rPr>
                <w:rFonts w:ascii="Calibri" w:hAnsi="Calibri" w:cs="Calibri"/>
                <w:color w:val="000000"/>
                <w:lang w:eastAsia="pl-PL"/>
              </w:rPr>
              <w:t>Protection</w:t>
            </w:r>
            <w:proofErr w:type="spellEnd"/>
          </w:p>
        </w:tc>
        <w:tc>
          <w:tcPr>
            <w:tcW w:w="4182" w:type="dxa"/>
            <w:tcBorders>
              <w:top w:val="nil"/>
              <w:left w:val="nil"/>
              <w:bottom w:val="single" w:sz="4" w:space="0" w:color="auto"/>
              <w:right w:val="single" w:sz="4" w:space="0" w:color="auto"/>
            </w:tcBorders>
            <w:shd w:val="clear" w:color="auto" w:fill="auto"/>
            <w:hideMark/>
          </w:tcPr>
          <w:p w14:paraId="6882C2CA"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 xml:space="preserve">Reguły IPS, portal VPN z </w:t>
            </w:r>
            <w:proofErr w:type="spellStart"/>
            <w:r w:rsidRPr="006E5647">
              <w:rPr>
                <w:rFonts w:ascii="Calibri" w:hAnsi="Calibri" w:cs="Calibri"/>
                <w:color w:val="000000"/>
                <w:lang w:eastAsia="pl-PL"/>
              </w:rPr>
              <w:t>opbsługą</w:t>
            </w:r>
            <w:proofErr w:type="spellEnd"/>
            <w:r w:rsidRPr="006E5647">
              <w:rPr>
                <w:rFonts w:ascii="Calibri" w:hAnsi="Calibri" w:cs="Calibri"/>
                <w:color w:val="000000"/>
                <w:lang w:eastAsia="pl-PL"/>
              </w:rPr>
              <w:t xml:space="preserve"> RDP, HTTPS, HTTP, SSH</w:t>
            </w:r>
          </w:p>
        </w:tc>
      </w:tr>
      <w:tr w:rsidR="006E5647" w:rsidRPr="006E5647" w14:paraId="38D72A02" w14:textId="77777777" w:rsidTr="00B27987">
        <w:trPr>
          <w:trHeight w:val="900"/>
        </w:trPr>
        <w:tc>
          <w:tcPr>
            <w:tcW w:w="4460" w:type="dxa"/>
            <w:tcBorders>
              <w:top w:val="nil"/>
              <w:left w:val="single" w:sz="4" w:space="0" w:color="auto"/>
              <w:bottom w:val="single" w:sz="4" w:space="0" w:color="auto"/>
              <w:right w:val="single" w:sz="4" w:space="0" w:color="auto"/>
            </w:tcBorders>
            <w:shd w:val="clear" w:color="auto" w:fill="auto"/>
            <w:hideMark/>
          </w:tcPr>
          <w:p w14:paraId="387CD784"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 xml:space="preserve">Web </w:t>
            </w:r>
            <w:proofErr w:type="spellStart"/>
            <w:r w:rsidRPr="006E5647">
              <w:rPr>
                <w:rFonts w:ascii="Calibri" w:hAnsi="Calibri" w:cs="Calibri"/>
                <w:color w:val="000000"/>
                <w:lang w:eastAsia="pl-PL"/>
              </w:rPr>
              <w:t>Protection</w:t>
            </w:r>
            <w:proofErr w:type="spellEnd"/>
          </w:p>
        </w:tc>
        <w:tc>
          <w:tcPr>
            <w:tcW w:w="4182" w:type="dxa"/>
            <w:tcBorders>
              <w:top w:val="nil"/>
              <w:left w:val="nil"/>
              <w:bottom w:val="single" w:sz="4" w:space="0" w:color="auto"/>
              <w:right w:val="single" w:sz="4" w:space="0" w:color="auto"/>
            </w:tcBorders>
            <w:shd w:val="clear" w:color="auto" w:fill="auto"/>
            <w:hideMark/>
          </w:tcPr>
          <w:p w14:paraId="2864A9E9"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Filtrowanie URL z bazy w kategoriach, skanowanie HTTP i HTTPS, filtrowanie MIME-</w:t>
            </w:r>
            <w:proofErr w:type="spellStart"/>
            <w:r w:rsidRPr="006E5647">
              <w:rPr>
                <w:rFonts w:ascii="Calibri" w:hAnsi="Calibri" w:cs="Calibri"/>
                <w:color w:val="000000"/>
                <w:lang w:eastAsia="pl-PL"/>
              </w:rPr>
              <w:t>Type</w:t>
            </w:r>
            <w:proofErr w:type="spellEnd"/>
            <w:r w:rsidRPr="006E5647">
              <w:rPr>
                <w:rFonts w:ascii="Calibri" w:hAnsi="Calibri" w:cs="Calibri"/>
                <w:color w:val="000000"/>
                <w:lang w:eastAsia="pl-PL"/>
              </w:rPr>
              <w:t>, blokowanie niechcianych aplikacji</w:t>
            </w:r>
          </w:p>
        </w:tc>
      </w:tr>
      <w:tr w:rsidR="006E5647" w:rsidRPr="006E5647" w14:paraId="23141C72" w14:textId="77777777" w:rsidTr="00B27987">
        <w:trPr>
          <w:trHeight w:val="300"/>
        </w:trPr>
        <w:tc>
          <w:tcPr>
            <w:tcW w:w="4460" w:type="dxa"/>
            <w:tcBorders>
              <w:top w:val="nil"/>
              <w:left w:val="single" w:sz="4" w:space="0" w:color="auto"/>
              <w:bottom w:val="single" w:sz="4" w:space="0" w:color="auto"/>
              <w:right w:val="single" w:sz="4" w:space="0" w:color="auto"/>
            </w:tcBorders>
            <w:shd w:val="clear" w:color="auto" w:fill="auto"/>
            <w:hideMark/>
          </w:tcPr>
          <w:p w14:paraId="31736AD1"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możliwość instalacji w szafie RACK 19 cali</w:t>
            </w:r>
          </w:p>
        </w:tc>
        <w:tc>
          <w:tcPr>
            <w:tcW w:w="4182" w:type="dxa"/>
            <w:tcBorders>
              <w:top w:val="nil"/>
              <w:left w:val="nil"/>
              <w:bottom w:val="single" w:sz="4" w:space="0" w:color="auto"/>
              <w:right w:val="single" w:sz="4" w:space="0" w:color="auto"/>
            </w:tcBorders>
            <w:shd w:val="clear" w:color="auto" w:fill="auto"/>
            <w:hideMark/>
          </w:tcPr>
          <w:p w14:paraId="33D59078"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tak, jako 1U</w:t>
            </w:r>
          </w:p>
        </w:tc>
      </w:tr>
      <w:tr w:rsidR="006E5647" w:rsidRPr="006E5647" w14:paraId="45881670" w14:textId="77777777" w:rsidTr="00B27987">
        <w:trPr>
          <w:trHeight w:val="300"/>
        </w:trPr>
        <w:tc>
          <w:tcPr>
            <w:tcW w:w="4460" w:type="dxa"/>
            <w:tcBorders>
              <w:top w:val="nil"/>
              <w:left w:val="single" w:sz="4" w:space="0" w:color="auto"/>
              <w:bottom w:val="single" w:sz="4" w:space="0" w:color="auto"/>
              <w:right w:val="single" w:sz="4" w:space="0" w:color="auto"/>
            </w:tcBorders>
            <w:shd w:val="clear" w:color="auto" w:fill="auto"/>
            <w:hideMark/>
          </w:tcPr>
          <w:p w14:paraId="5593F484"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 xml:space="preserve">Rejestrowanie i raportowanie firewall, </w:t>
            </w:r>
            <w:proofErr w:type="spellStart"/>
            <w:r w:rsidRPr="006E5647">
              <w:rPr>
                <w:rFonts w:ascii="Calibri" w:hAnsi="Calibri" w:cs="Calibri"/>
                <w:color w:val="000000"/>
                <w:lang w:eastAsia="pl-PL"/>
              </w:rPr>
              <w:t>ips</w:t>
            </w:r>
            <w:proofErr w:type="spellEnd"/>
          </w:p>
        </w:tc>
        <w:tc>
          <w:tcPr>
            <w:tcW w:w="4182" w:type="dxa"/>
            <w:tcBorders>
              <w:top w:val="nil"/>
              <w:left w:val="nil"/>
              <w:bottom w:val="single" w:sz="4" w:space="0" w:color="auto"/>
              <w:right w:val="single" w:sz="4" w:space="0" w:color="auto"/>
            </w:tcBorders>
            <w:shd w:val="clear" w:color="auto" w:fill="auto"/>
            <w:hideMark/>
          </w:tcPr>
          <w:p w14:paraId="28184126"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tak</w:t>
            </w:r>
          </w:p>
        </w:tc>
      </w:tr>
      <w:tr w:rsidR="006E5647" w:rsidRPr="006E5647" w14:paraId="2C25CD8D" w14:textId="77777777" w:rsidTr="00B27987">
        <w:trPr>
          <w:trHeight w:val="300"/>
        </w:trPr>
        <w:tc>
          <w:tcPr>
            <w:tcW w:w="4460" w:type="dxa"/>
            <w:tcBorders>
              <w:top w:val="nil"/>
              <w:left w:val="single" w:sz="4" w:space="0" w:color="auto"/>
              <w:bottom w:val="single" w:sz="4" w:space="0" w:color="auto"/>
              <w:right w:val="single" w:sz="4" w:space="0" w:color="auto"/>
            </w:tcBorders>
            <w:shd w:val="clear" w:color="auto" w:fill="auto"/>
            <w:hideMark/>
          </w:tcPr>
          <w:p w14:paraId="10D1930B"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Podgląd logów zdarzeń</w:t>
            </w:r>
          </w:p>
        </w:tc>
        <w:tc>
          <w:tcPr>
            <w:tcW w:w="4182" w:type="dxa"/>
            <w:tcBorders>
              <w:top w:val="nil"/>
              <w:left w:val="nil"/>
              <w:bottom w:val="single" w:sz="4" w:space="0" w:color="auto"/>
              <w:right w:val="single" w:sz="4" w:space="0" w:color="auto"/>
            </w:tcBorders>
            <w:shd w:val="clear" w:color="auto" w:fill="auto"/>
            <w:hideMark/>
          </w:tcPr>
          <w:p w14:paraId="5302C3FE"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tak</w:t>
            </w:r>
          </w:p>
        </w:tc>
      </w:tr>
      <w:tr w:rsidR="006E5647" w:rsidRPr="006E5647" w14:paraId="5C2BAAD3" w14:textId="77777777" w:rsidTr="00B27987">
        <w:trPr>
          <w:trHeight w:val="300"/>
        </w:trPr>
        <w:tc>
          <w:tcPr>
            <w:tcW w:w="4460" w:type="dxa"/>
            <w:tcBorders>
              <w:top w:val="nil"/>
              <w:left w:val="single" w:sz="4" w:space="0" w:color="auto"/>
              <w:bottom w:val="single" w:sz="4" w:space="0" w:color="auto"/>
              <w:right w:val="single" w:sz="4" w:space="0" w:color="auto"/>
            </w:tcBorders>
            <w:shd w:val="clear" w:color="auto" w:fill="auto"/>
            <w:hideMark/>
          </w:tcPr>
          <w:p w14:paraId="414B71BD"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Wsparcie dla HA (High-</w:t>
            </w:r>
            <w:proofErr w:type="spellStart"/>
            <w:r w:rsidRPr="006E5647">
              <w:rPr>
                <w:rFonts w:ascii="Calibri" w:hAnsi="Calibri" w:cs="Calibri"/>
                <w:color w:val="000000"/>
                <w:lang w:eastAsia="pl-PL"/>
              </w:rPr>
              <w:t>Availability</w:t>
            </w:r>
            <w:proofErr w:type="spellEnd"/>
            <w:r w:rsidRPr="006E5647">
              <w:rPr>
                <w:rFonts w:ascii="Calibri" w:hAnsi="Calibri" w:cs="Calibri"/>
                <w:color w:val="000000"/>
                <w:lang w:eastAsia="pl-PL"/>
              </w:rPr>
              <w:t>)</w:t>
            </w:r>
          </w:p>
        </w:tc>
        <w:tc>
          <w:tcPr>
            <w:tcW w:w="4182" w:type="dxa"/>
            <w:tcBorders>
              <w:top w:val="nil"/>
              <w:left w:val="nil"/>
              <w:bottom w:val="single" w:sz="4" w:space="0" w:color="auto"/>
              <w:right w:val="single" w:sz="4" w:space="0" w:color="auto"/>
            </w:tcBorders>
            <w:shd w:val="clear" w:color="auto" w:fill="auto"/>
            <w:hideMark/>
          </w:tcPr>
          <w:p w14:paraId="06573F7F"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tak</w:t>
            </w:r>
          </w:p>
        </w:tc>
      </w:tr>
      <w:tr w:rsidR="006E5647" w:rsidRPr="006E5647" w14:paraId="67F00DB7" w14:textId="77777777" w:rsidTr="00B27987">
        <w:trPr>
          <w:trHeight w:val="300"/>
        </w:trPr>
        <w:tc>
          <w:tcPr>
            <w:tcW w:w="4460" w:type="dxa"/>
            <w:tcBorders>
              <w:top w:val="nil"/>
              <w:left w:val="single" w:sz="4" w:space="0" w:color="auto"/>
              <w:bottom w:val="single" w:sz="4" w:space="0" w:color="auto"/>
              <w:right w:val="single" w:sz="4" w:space="0" w:color="auto"/>
            </w:tcBorders>
            <w:shd w:val="clear" w:color="auto" w:fill="auto"/>
            <w:hideMark/>
          </w:tcPr>
          <w:p w14:paraId="124549A1" w14:textId="77777777" w:rsidR="006E5647" w:rsidRPr="006E5647" w:rsidRDefault="006E5647" w:rsidP="006E5647">
            <w:pPr>
              <w:widowControl/>
              <w:autoSpaceDE/>
              <w:autoSpaceDN/>
              <w:rPr>
                <w:rFonts w:ascii="Calibri" w:hAnsi="Calibri" w:cs="Calibri"/>
                <w:color w:val="000000"/>
                <w:lang w:eastAsia="pl-PL"/>
              </w:rPr>
            </w:pPr>
            <w:proofErr w:type="spellStart"/>
            <w:r w:rsidRPr="006E5647">
              <w:rPr>
                <w:rFonts w:ascii="Calibri" w:hAnsi="Calibri" w:cs="Calibri"/>
                <w:color w:val="000000"/>
                <w:lang w:eastAsia="pl-PL"/>
              </w:rPr>
              <w:t>Firmware</w:t>
            </w:r>
            <w:proofErr w:type="spellEnd"/>
            <w:r w:rsidRPr="006E5647">
              <w:rPr>
                <w:rFonts w:ascii="Calibri" w:hAnsi="Calibri" w:cs="Calibri"/>
                <w:color w:val="000000"/>
                <w:lang w:eastAsia="pl-PL"/>
              </w:rPr>
              <w:t xml:space="preserve"> Update od producenta</w:t>
            </w:r>
          </w:p>
        </w:tc>
        <w:tc>
          <w:tcPr>
            <w:tcW w:w="4182" w:type="dxa"/>
            <w:tcBorders>
              <w:top w:val="nil"/>
              <w:left w:val="nil"/>
              <w:bottom w:val="single" w:sz="4" w:space="0" w:color="auto"/>
              <w:right w:val="single" w:sz="4" w:space="0" w:color="auto"/>
            </w:tcBorders>
            <w:shd w:val="clear" w:color="auto" w:fill="auto"/>
            <w:hideMark/>
          </w:tcPr>
          <w:p w14:paraId="07266B53"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tak</w:t>
            </w:r>
          </w:p>
        </w:tc>
      </w:tr>
      <w:tr w:rsidR="006E5647" w:rsidRPr="006E5647" w14:paraId="7EBC6ED3" w14:textId="77777777" w:rsidTr="00B27987">
        <w:trPr>
          <w:trHeight w:val="300"/>
        </w:trPr>
        <w:tc>
          <w:tcPr>
            <w:tcW w:w="4460" w:type="dxa"/>
            <w:tcBorders>
              <w:top w:val="nil"/>
              <w:left w:val="single" w:sz="4" w:space="0" w:color="auto"/>
              <w:bottom w:val="single" w:sz="4" w:space="0" w:color="auto"/>
              <w:right w:val="single" w:sz="4" w:space="0" w:color="auto"/>
            </w:tcBorders>
            <w:shd w:val="clear" w:color="auto" w:fill="auto"/>
            <w:hideMark/>
          </w:tcPr>
          <w:p w14:paraId="7F4B1904"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Zarządzanie przez www</w:t>
            </w:r>
          </w:p>
        </w:tc>
        <w:tc>
          <w:tcPr>
            <w:tcW w:w="4182" w:type="dxa"/>
            <w:tcBorders>
              <w:top w:val="nil"/>
              <w:left w:val="nil"/>
              <w:bottom w:val="single" w:sz="4" w:space="0" w:color="auto"/>
              <w:right w:val="single" w:sz="4" w:space="0" w:color="auto"/>
            </w:tcBorders>
            <w:shd w:val="clear" w:color="auto" w:fill="auto"/>
            <w:hideMark/>
          </w:tcPr>
          <w:p w14:paraId="7F0BB219"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tak</w:t>
            </w:r>
          </w:p>
        </w:tc>
      </w:tr>
      <w:tr w:rsidR="006E5647" w:rsidRPr="006E5647" w14:paraId="179FCACB" w14:textId="77777777" w:rsidTr="00B27987">
        <w:trPr>
          <w:trHeight w:val="300"/>
        </w:trPr>
        <w:tc>
          <w:tcPr>
            <w:tcW w:w="4460" w:type="dxa"/>
            <w:tcBorders>
              <w:top w:val="nil"/>
              <w:left w:val="single" w:sz="4" w:space="0" w:color="auto"/>
              <w:bottom w:val="single" w:sz="4" w:space="0" w:color="auto"/>
              <w:right w:val="single" w:sz="4" w:space="0" w:color="auto"/>
            </w:tcBorders>
            <w:shd w:val="clear" w:color="auto" w:fill="auto"/>
            <w:hideMark/>
          </w:tcPr>
          <w:p w14:paraId="1DF49DB3"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Zasilanie 230V</w:t>
            </w:r>
          </w:p>
        </w:tc>
        <w:tc>
          <w:tcPr>
            <w:tcW w:w="4182" w:type="dxa"/>
            <w:tcBorders>
              <w:top w:val="nil"/>
              <w:left w:val="nil"/>
              <w:bottom w:val="single" w:sz="4" w:space="0" w:color="auto"/>
              <w:right w:val="single" w:sz="4" w:space="0" w:color="auto"/>
            </w:tcBorders>
            <w:shd w:val="clear" w:color="auto" w:fill="auto"/>
            <w:hideMark/>
          </w:tcPr>
          <w:p w14:paraId="4C52980B"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tak</w:t>
            </w:r>
          </w:p>
        </w:tc>
      </w:tr>
      <w:tr w:rsidR="006E5647" w:rsidRPr="006E5647" w14:paraId="63B84614" w14:textId="77777777" w:rsidTr="00B27987">
        <w:trPr>
          <w:trHeight w:val="300"/>
        </w:trPr>
        <w:tc>
          <w:tcPr>
            <w:tcW w:w="4460" w:type="dxa"/>
            <w:tcBorders>
              <w:top w:val="nil"/>
              <w:left w:val="single" w:sz="4" w:space="0" w:color="auto"/>
              <w:bottom w:val="single" w:sz="4" w:space="0" w:color="auto"/>
              <w:right w:val="single" w:sz="4" w:space="0" w:color="auto"/>
            </w:tcBorders>
            <w:shd w:val="clear" w:color="auto" w:fill="auto"/>
            <w:hideMark/>
          </w:tcPr>
          <w:p w14:paraId="68339DB1"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Dystrybucja w Polsce</w:t>
            </w:r>
          </w:p>
        </w:tc>
        <w:tc>
          <w:tcPr>
            <w:tcW w:w="4182" w:type="dxa"/>
            <w:tcBorders>
              <w:top w:val="nil"/>
              <w:left w:val="nil"/>
              <w:bottom w:val="single" w:sz="4" w:space="0" w:color="auto"/>
              <w:right w:val="single" w:sz="4" w:space="0" w:color="auto"/>
            </w:tcBorders>
            <w:shd w:val="clear" w:color="auto" w:fill="auto"/>
            <w:hideMark/>
          </w:tcPr>
          <w:p w14:paraId="1F35883D"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tak</w:t>
            </w:r>
          </w:p>
        </w:tc>
      </w:tr>
      <w:tr w:rsidR="006E5647" w:rsidRPr="006E5647" w14:paraId="6D79C338" w14:textId="77777777" w:rsidTr="00B27987">
        <w:trPr>
          <w:trHeight w:val="1200"/>
        </w:trPr>
        <w:tc>
          <w:tcPr>
            <w:tcW w:w="4460" w:type="dxa"/>
            <w:tcBorders>
              <w:top w:val="nil"/>
              <w:left w:val="single" w:sz="4" w:space="0" w:color="auto"/>
              <w:bottom w:val="single" w:sz="4" w:space="0" w:color="auto"/>
              <w:right w:val="single" w:sz="4" w:space="0" w:color="auto"/>
            </w:tcBorders>
            <w:shd w:val="clear" w:color="auto" w:fill="auto"/>
            <w:hideMark/>
          </w:tcPr>
          <w:p w14:paraId="2F6556C4"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Możliwość wykupienia subskrypcji przedłużających okres na 2 lub 3 lata gwarancji oraz rozszerzonej funkcjonalności urządzenia</w:t>
            </w:r>
          </w:p>
        </w:tc>
        <w:tc>
          <w:tcPr>
            <w:tcW w:w="4182" w:type="dxa"/>
            <w:tcBorders>
              <w:top w:val="nil"/>
              <w:left w:val="nil"/>
              <w:bottom w:val="single" w:sz="4" w:space="0" w:color="auto"/>
              <w:right w:val="single" w:sz="4" w:space="0" w:color="auto"/>
            </w:tcBorders>
            <w:shd w:val="clear" w:color="auto" w:fill="auto"/>
            <w:hideMark/>
          </w:tcPr>
          <w:p w14:paraId="5DBE6D73"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tak</w:t>
            </w:r>
          </w:p>
        </w:tc>
      </w:tr>
      <w:tr w:rsidR="006E5647" w:rsidRPr="006E5647" w14:paraId="69301C64" w14:textId="77777777" w:rsidTr="00B27987">
        <w:trPr>
          <w:trHeight w:val="300"/>
        </w:trPr>
        <w:tc>
          <w:tcPr>
            <w:tcW w:w="4460" w:type="dxa"/>
            <w:tcBorders>
              <w:top w:val="nil"/>
              <w:left w:val="single" w:sz="4" w:space="0" w:color="auto"/>
              <w:bottom w:val="single" w:sz="4" w:space="0" w:color="auto"/>
              <w:right w:val="single" w:sz="4" w:space="0" w:color="auto"/>
            </w:tcBorders>
            <w:shd w:val="clear" w:color="auto" w:fill="auto"/>
            <w:hideMark/>
          </w:tcPr>
          <w:p w14:paraId="73433181"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 xml:space="preserve">Integracja z </w:t>
            </w:r>
            <w:proofErr w:type="spellStart"/>
            <w:r w:rsidRPr="006E5647">
              <w:rPr>
                <w:rFonts w:ascii="Calibri" w:hAnsi="Calibri" w:cs="Calibri"/>
                <w:color w:val="000000"/>
                <w:lang w:eastAsia="pl-PL"/>
              </w:rPr>
              <w:t>ActiveDirectory</w:t>
            </w:r>
            <w:proofErr w:type="spellEnd"/>
            <w:r w:rsidRPr="006E5647">
              <w:rPr>
                <w:rFonts w:ascii="Calibri" w:hAnsi="Calibri" w:cs="Calibri"/>
                <w:color w:val="000000"/>
                <w:lang w:eastAsia="pl-PL"/>
              </w:rPr>
              <w:t xml:space="preserve"> dla firewall i VPN</w:t>
            </w:r>
          </w:p>
        </w:tc>
        <w:tc>
          <w:tcPr>
            <w:tcW w:w="4182" w:type="dxa"/>
            <w:tcBorders>
              <w:top w:val="nil"/>
              <w:left w:val="nil"/>
              <w:bottom w:val="single" w:sz="4" w:space="0" w:color="auto"/>
              <w:right w:val="single" w:sz="4" w:space="0" w:color="auto"/>
            </w:tcBorders>
            <w:shd w:val="clear" w:color="auto" w:fill="auto"/>
            <w:hideMark/>
          </w:tcPr>
          <w:p w14:paraId="73CF0CEF"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tak</w:t>
            </w:r>
          </w:p>
        </w:tc>
      </w:tr>
    </w:tbl>
    <w:p w14:paraId="75BE13FF" w14:textId="77777777" w:rsidR="006E5647" w:rsidRPr="006E5647" w:rsidRDefault="006E5647" w:rsidP="006E5647">
      <w:pPr>
        <w:widowControl/>
        <w:autoSpaceDE/>
        <w:autoSpaceDN/>
        <w:ind w:firstLine="708"/>
        <w:rPr>
          <w:rFonts w:ascii="Calibri" w:hAnsi="Calibri" w:cs="Calibri"/>
          <w:b/>
          <w:iCs/>
          <w:lang w:eastAsia="pl-PL"/>
        </w:rPr>
      </w:pPr>
    </w:p>
    <w:tbl>
      <w:tblPr>
        <w:tblW w:w="8784" w:type="dxa"/>
        <w:tblInd w:w="75" w:type="dxa"/>
        <w:tblCellMar>
          <w:left w:w="70" w:type="dxa"/>
          <w:right w:w="70" w:type="dxa"/>
        </w:tblCellMar>
        <w:tblLook w:val="04A0" w:firstRow="1" w:lastRow="0" w:firstColumn="1" w:lastColumn="0" w:noHBand="0" w:noVBand="1"/>
      </w:tblPr>
      <w:tblGrid>
        <w:gridCol w:w="4460"/>
        <w:gridCol w:w="4324"/>
      </w:tblGrid>
      <w:tr w:rsidR="006E5647" w:rsidRPr="006E5647" w14:paraId="72F86EB2" w14:textId="77777777" w:rsidTr="00B27987">
        <w:trPr>
          <w:trHeight w:val="600"/>
        </w:trPr>
        <w:tc>
          <w:tcPr>
            <w:tcW w:w="4460" w:type="dxa"/>
            <w:tcBorders>
              <w:top w:val="single" w:sz="4" w:space="0" w:color="auto"/>
              <w:left w:val="single" w:sz="4" w:space="0" w:color="auto"/>
              <w:bottom w:val="single" w:sz="4" w:space="0" w:color="auto"/>
              <w:right w:val="single" w:sz="4" w:space="0" w:color="auto"/>
            </w:tcBorders>
            <w:shd w:val="clear" w:color="000000" w:fill="FFFF00"/>
            <w:hideMark/>
          </w:tcPr>
          <w:p w14:paraId="18121E84" w14:textId="77777777" w:rsidR="006E5647" w:rsidRPr="006E5647" w:rsidRDefault="006E5647" w:rsidP="006E5647">
            <w:pPr>
              <w:widowControl/>
              <w:numPr>
                <w:ilvl w:val="0"/>
                <w:numId w:val="69"/>
              </w:numPr>
              <w:autoSpaceDE/>
              <w:autoSpaceDN/>
              <w:rPr>
                <w:rFonts w:ascii="Calibri" w:hAnsi="Calibri" w:cs="Calibri"/>
                <w:b/>
                <w:bCs/>
                <w:color w:val="000000"/>
                <w:lang w:eastAsia="pl-PL"/>
              </w:rPr>
            </w:pPr>
            <w:r w:rsidRPr="006E5647">
              <w:rPr>
                <w:rFonts w:ascii="Calibri" w:hAnsi="Calibri" w:cs="Calibri"/>
                <w:b/>
                <w:bCs/>
                <w:color w:val="000000"/>
                <w:lang w:eastAsia="pl-PL"/>
              </w:rPr>
              <w:t>Router klasy UTM</w:t>
            </w:r>
          </w:p>
        </w:tc>
        <w:tc>
          <w:tcPr>
            <w:tcW w:w="4324" w:type="dxa"/>
            <w:tcBorders>
              <w:top w:val="single" w:sz="4" w:space="0" w:color="auto"/>
              <w:left w:val="nil"/>
              <w:bottom w:val="single" w:sz="4" w:space="0" w:color="auto"/>
              <w:right w:val="single" w:sz="4" w:space="0" w:color="auto"/>
            </w:tcBorders>
            <w:shd w:val="clear" w:color="000000" w:fill="FFFF00"/>
            <w:hideMark/>
          </w:tcPr>
          <w:p w14:paraId="0A29719E"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Zgodny z poniższymi wymaganiami minimalnymi:</w:t>
            </w:r>
          </w:p>
        </w:tc>
      </w:tr>
      <w:tr w:rsidR="006E5647" w:rsidRPr="006E5647" w14:paraId="5EC8B313" w14:textId="77777777" w:rsidTr="00B27987">
        <w:trPr>
          <w:trHeight w:val="300"/>
        </w:trPr>
        <w:tc>
          <w:tcPr>
            <w:tcW w:w="4460" w:type="dxa"/>
            <w:tcBorders>
              <w:top w:val="nil"/>
              <w:left w:val="single" w:sz="4" w:space="0" w:color="auto"/>
              <w:bottom w:val="single" w:sz="4" w:space="0" w:color="auto"/>
              <w:right w:val="single" w:sz="4" w:space="0" w:color="auto"/>
            </w:tcBorders>
            <w:shd w:val="clear" w:color="000000" w:fill="FFFF00"/>
            <w:hideMark/>
          </w:tcPr>
          <w:p w14:paraId="3FBB9AA0"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Ilość</w:t>
            </w:r>
          </w:p>
        </w:tc>
        <w:tc>
          <w:tcPr>
            <w:tcW w:w="4324" w:type="dxa"/>
            <w:tcBorders>
              <w:top w:val="nil"/>
              <w:left w:val="nil"/>
              <w:bottom w:val="single" w:sz="4" w:space="0" w:color="auto"/>
              <w:right w:val="single" w:sz="4" w:space="0" w:color="auto"/>
            </w:tcBorders>
            <w:shd w:val="clear" w:color="000000" w:fill="FFFF00"/>
            <w:hideMark/>
          </w:tcPr>
          <w:p w14:paraId="1B27BEA0"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4 szt.</w:t>
            </w:r>
          </w:p>
        </w:tc>
      </w:tr>
      <w:tr w:rsidR="006E5647" w:rsidRPr="006E5647" w14:paraId="2540DC31" w14:textId="77777777" w:rsidTr="00B27987">
        <w:trPr>
          <w:trHeight w:val="300"/>
        </w:trPr>
        <w:tc>
          <w:tcPr>
            <w:tcW w:w="4460" w:type="dxa"/>
            <w:tcBorders>
              <w:top w:val="nil"/>
              <w:left w:val="single" w:sz="4" w:space="0" w:color="auto"/>
              <w:bottom w:val="single" w:sz="4" w:space="0" w:color="auto"/>
              <w:right w:val="single" w:sz="4" w:space="0" w:color="auto"/>
            </w:tcBorders>
            <w:shd w:val="clear" w:color="auto" w:fill="auto"/>
            <w:hideMark/>
          </w:tcPr>
          <w:p w14:paraId="548ACD86"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 xml:space="preserve">Interfejs </w:t>
            </w:r>
            <w:proofErr w:type="spellStart"/>
            <w:r w:rsidRPr="006E5647">
              <w:rPr>
                <w:rFonts w:ascii="Calibri" w:hAnsi="Calibri" w:cs="Calibri"/>
                <w:color w:val="000000"/>
                <w:lang w:eastAsia="pl-PL"/>
              </w:rPr>
              <w:t>ethernet</w:t>
            </w:r>
            <w:proofErr w:type="spellEnd"/>
          </w:p>
        </w:tc>
        <w:tc>
          <w:tcPr>
            <w:tcW w:w="4324" w:type="dxa"/>
            <w:tcBorders>
              <w:top w:val="nil"/>
              <w:left w:val="nil"/>
              <w:bottom w:val="single" w:sz="4" w:space="0" w:color="auto"/>
              <w:right w:val="single" w:sz="4" w:space="0" w:color="auto"/>
            </w:tcBorders>
            <w:shd w:val="clear" w:color="auto" w:fill="auto"/>
            <w:hideMark/>
          </w:tcPr>
          <w:p w14:paraId="6BFB5D8D"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4x 1Gbits z funkcją agregacji portów</w:t>
            </w:r>
          </w:p>
        </w:tc>
      </w:tr>
      <w:tr w:rsidR="006E5647" w:rsidRPr="006E5647" w14:paraId="1710DB19" w14:textId="77777777" w:rsidTr="00B27987">
        <w:trPr>
          <w:trHeight w:val="600"/>
        </w:trPr>
        <w:tc>
          <w:tcPr>
            <w:tcW w:w="4460" w:type="dxa"/>
            <w:tcBorders>
              <w:top w:val="nil"/>
              <w:left w:val="single" w:sz="4" w:space="0" w:color="auto"/>
              <w:bottom w:val="single" w:sz="4" w:space="0" w:color="auto"/>
              <w:right w:val="single" w:sz="4" w:space="0" w:color="auto"/>
            </w:tcBorders>
            <w:shd w:val="clear" w:color="auto" w:fill="auto"/>
            <w:hideMark/>
          </w:tcPr>
          <w:p w14:paraId="444C01EB"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Interface WIFI</w:t>
            </w:r>
          </w:p>
        </w:tc>
        <w:tc>
          <w:tcPr>
            <w:tcW w:w="4324" w:type="dxa"/>
            <w:tcBorders>
              <w:top w:val="nil"/>
              <w:left w:val="nil"/>
              <w:bottom w:val="single" w:sz="4" w:space="0" w:color="auto"/>
              <w:right w:val="single" w:sz="4" w:space="0" w:color="auto"/>
            </w:tcBorders>
            <w:shd w:val="clear" w:color="auto" w:fill="auto"/>
            <w:hideMark/>
          </w:tcPr>
          <w:p w14:paraId="32F25E1A"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802.11ac, 2x2 MIMO,</w:t>
            </w:r>
            <w:r w:rsidRPr="006E5647">
              <w:rPr>
                <w:rFonts w:ascii="Calibri" w:hAnsi="Calibri" w:cs="Calibri"/>
                <w:color w:val="000000"/>
                <w:lang w:eastAsia="pl-PL"/>
              </w:rPr>
              <w:br/>
              <w:t xml:space="preserve">2x zewnętrzne anteny, obsługa 2.4 </w:t>
            </w:r>
            <w:proofErr w:type="spellStart"/>
            <w:r w:rsidRPr="006E5647">
              <w:rPr>
                <w:rFonts w:ascii="Calibri" w:hAnsi="Calibri" w:cs="Calibri"/>
                <w:color w:val="000000"/>
                <w:lang w:eastAsia="pl-PL"/>
              </w:rPr>
              <w:t>Ghz</w:t>
            </w:r>
            <w:proofErr w:type="spellEnd"/>
            <w:r w:rsidRPr="006E5647">
              <w:rPr>
                <w:rFonts w:ascii="Calibri" w:hAnsi="Calibri" w:cs="Calibri"/>
                <w:color w:val="000000"/>
                <w:lang w:eastAsia="pl-PL"/>
              </w:rPr>
              <w:t xml:space="preserve"> i 5 GHz</w:t>
            </w:r>
          </w:p>
        </w:tc>
      </w:tr>
      <w:tr w:rsidR="006E5647" w:rsidRPr="006E5647" w14:paraId="23432287" w14:textId="77777777" w:rsidTr="00B27987">
        <w:trPr>
          <w:trHeight w:val="300"/>
        </w:trPr>
        <w:tc>
          <w:tcPr>
            <w:tcW w:w="4460" w:type="dxa"/>
            <w:tcBorders>
              <w:top w:val="nil"/>
              <w:left w:val="single" w:sz="4" w:space="0" w:color="auto"/>
              <w:bottom w:val="single" w:sz="4" w:space="0" w:color="auto"/>
              <w:right w:val="single" w:sz="4" w:space="0" w:color="auto"/>
            </w:tcBorders>
            <w:shd w:val="clear" w:color="auto" w:fill="auto"/>
            <w:hideMark/>
          </w:tcPr>
          <w:p w14:paraId="7CB204C7"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HDMI lub VGA</w:t>
            </w:r>
          </w:p>
        </w:tc>
        <w:tc>
          <w:tcPr>
            <w:tcW w:w="4324" w:type="dxa"/>
            <w:tcBorders>
              <w:top w:val="nil"/>
              <w:left w:val="nil"/>
              <w:bottom w:val="single" w:sz="4" w:space="0" w:color="auto"/>
              <w:right w:val="single" w:sz="4" w:space="0" w:color="auto"/>
            </w:tcBorders>
            <w:shd w:val="clear" w:color="auto" w:fill="auto"/>
            <w:hideMark/>
          </w:tcPr>
          <w:p w14:paraId="546E370F"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tak</w:t>
            </w:r>
          </w:p>
        </w:tc>
      </w:tr>
      <w:tr w:rsidR="006E5647" w:rsidRPr="006E5647" w14:paraId="11F7F793" w14:textId="77777777" w:rsidTr="00B27987">
        <w:trPr>
          <w:trHeight w:val="300"/>
        </w:trPr>
        <w:tc>
          <w:tcPr>
            <w:tcW w:w="4460" w:type="dxa"/>
            <w:tcBorders>
              <w:top w:val="nil"/>
              <w:left w:val="single" w:sz="4" w:space="0" w:color="auto"/>
              <w:bottom w:val="single" w:sz="4" w:space="0" w:color="auto"/>
              <w:right w:val="single" w:sz="4" w:space="0" w:color="auto"/>
            </w:tcBorders>
            <w:shd w:val="clear" w:color="auto" w:fill="auto"/>
            <w:hideMark/>
          </w:tcPr>
          <w:p w14:paraId="619053FB"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port USB</w:t>
            </w:r>
          </w:p>
        </w:tc>
        <w:tc>
          <w:tcPr>
            <w:tcW w:w="4324" w:type="dxa"/>
            <w:tcBorders>
              <w:top w:val="nil"/>
              <w:left w:val="nil"/>
              <w:bottom w:val="single" w:sz="4" w:space="0" w:color="auto"/>
              <w:right w:val="single" w:sz="4" w:space="0" w:color="auto"/>
            </w:tcBorders>
            <w:shd w:val="clear" w:color="auto" w:fill="auto"/>
            <w:hideMark/>
          </w:tcPr>
          <w:p w14:paraId="78F2B433"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tak, 2x</w:t>
            </w:r>
          </w:p>
        </w:tc>
      </w:tr>
      <w:tr w:rsidR="006E5647" w:rsidRPr="006E5647" w14:paraId="564194C0" w14:textId="77777777" w:rsidTr="00B27987">
        <w:trPr>
          <w:trHeight w:val="300"/>
        </w:trPr>
        <w:tc>
          <w:tcPr>
            <w:tcW w:w="4460" w:type="dxa"/>
            <w:tcBorders>
              <w:top w:val="nil"/>
              <w:left w:val="single" w:sz="4" w:space="0" w:color="auto"/>
              <w:bottom w:val="single" w:sz="4" w:space="0" w:color="auto"/>
              <w:right w:val="single" w:sz="4" w:space="0" w:color="auto"/>
            </w:tcBorders>
            <w:shd w:val="clear" w:color="auto" w:fill="auto"/>
            <w:hideMark/>
          </w:tcPr>
          <w:p w14:paraId="70E17D5E"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Firewall</w:t>
            </w:r>
          </w:p>
        </w:tc>
        <w:tc>
          <w:tcPr>
            <w:tcW w:w="4324" w:type="dxa"/>
            <w:tcBorders>
              <w:top w:val="nil"/>
              <w:left w:val="nil"/>
              <w:bottom w:val="single" w:sz="4" w:space="0" w:color="auto"/>
              <w:right w:val="single" w:sz="4" w:space="0" w:color="auto"/>
            </w:tcBorders>
            <w:shd w:val="clear" w:color="auto" w:fill="auto"/>
            <w:hideMark/>
          </w:tcPr>
          <w:p w14:paraId="15937D7B"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 xml:space="preserve">tak, przepustowość 4 </w:t>
            </w:r>
            <w:proofErr w:type="spellStart"/>
            <w:r w:rsidRPr="006E5647">
              <w:rPr>
                <w:rFonts w:ascii="Calibri" w:hAnsi="Calibri" w:cs="Calibri"/>
                <w:color w:val="000000"/>
                <w:lang w:eastAsia="pl-PL"/>
              </w:rPr>
              <w:t>Gbps</w:t>
            </w:r>
            <w:proofErr w:type="spellEnd"/>
          </w:p>
        </w:tc>
      </w:tr>
      <w:tr w:rsidR="006E5647" w:rsidRPr="006E5647" w14:paraId="7F20155A" w14:textId="77777777" w:rsidTr="00B27987">
        <w:trPr>
          <w:trHeight w:val="300"/>
        </w:trPr>
        <w:tc>
          <w:tcPr>
            <w:tcW w:w="4460" w:type="dxa"/>
            <w:tcBorders>
              <w:top w:val="nil"/>
              <w:left w:val="single" w:sz="4" w:space="0" w:color="auto"/>
              <w:bottom w:val="single" w:sz="4" w:space="0" w:color="auto"/>
              <w:right w:val="single" w:sz="4" w:space="0" w:color="auto"/>
            </w:tcBorders>
            <w:shd w:val="clear" w:color="auto" w:fill="auto"/>
            <w:hideMark/>
          </w:tcPr>
          <w:p w14:paraId="2CF46504"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lastRenderedPageBreak/>
              <w:t>NGFW (Zapora nowej generacji)</w:t>
            </w:r>
          </w:p>
        </w:tc>
        <w:tc>
          <w:tcPr>
            <w:tcW w:w="4324" w:type="dxa"/>
            <w:tcBorders>
              <w:top w:val="nil"/>
              <w:left w:val="nil"/>
              <w:bottom w:val="single" w:sz="4" w:space="0" w:color="auto"/>
              <w:right w:val="single" w:sz="4" w:space="0" w:color="auto"/>
            </w:tcBorders>
            <w:shd w:val="clear" w:color="auto" w:fill="auto"/>
            <w:hideMark/>
          </w:tcPr>
          <w:p w14:paraId="36D40712"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 xml:space="preserve">tak, przepustowość 1 </w:t>
            </w:r>
            <w:proofErr w:type="spellStart"/>
            <w:r w:rsidRPr="006E5647">
              <w:rPr>
                <w:rFonts w:ascii="Calibri" w:hAnsi="Calibri" w:cs="Calibri"/>
                <w:color w:val="000000"/>
                <w:lang w:eastAsia="pl-PL"/>
              </w:rPr>
              <w:t>Gbps</w:t>
            </w:r>
            <w:proofErr w:type="spellEnd"/>
          </w:p>
        </w:tc>
      </w:tr>
      <w:tr w:rsidR="006E5647" w:rsidRPr="006E5647" w14:paraId="5BFAE2E4" w14:textId="77777777" w:rsidTr="00B27987">
        <w:trPr>
          <w:trHeight w:val="300"/>
        </w:trPr>
        <w:tc>
          <w:tcPr>
            <w:tcW w:w="4460" w:type="dxa"/>
            <w:tcBorders>
              <w:top w:val="nil"/>
              <w:left w:val="single" w:sz="4" w:space="0" w:color="auto"/>
              <w:bottom w:val="single" w:sz="4" w:space="0" w:color="auto"/>
              <w:right w:val="single" w:sz="4" w:space="0" w:color="auto"/>
            </w:tcBorders>
            <w:shd w:val="clear" w:color="auto" w:fill="auto"/>
            <w:hideMark/>
          </w:tcPr>
          <w:p w14:paraId="0CE01968" w14:textId="77777777" w:rsidR="006E5647" w:rsidRPr="006E5647" w:rsidRDefault="006E5647" w:rsidP="006E5647">
            <w:pPr>
              <w:widowControl/>
              <w:autoSpaceDE/>
              <w:autoSpaceDN/>
              <w:rPr>
                <w:rFonts w:ascii="Calibri" w:hAnsi="Calibri" w:cs="Calibri"/>
                <w:color w:val="000000"/>
                <w:lang w:eastAsia="pl-PL"/>
              </w:rPr>
            </w:pPr>
            <w:proofErr w:type="spellStart"/>
            <w:r w:rsidRPr="006E5647">
              <w:rPr>
                <w:rFonts w:ascii="Calibri" w:hAnsi="Calibri" w:cs="Calibri"/>
                <w:color w:val="000000"/>
                <w:lang w:eastAsia="pl-PL"/>
              </w:rPr>
              <w:t>IPSec</w:t>
            </w:r>
            <w:proofErr w:type="spellEnd"/>
            <w:r w:rsidRPr="006E5647">
              <w:rPr>
                <w:rFonts w:ascii="Calibri" w:hAnsi="Calibri" w:cs="Calibri"/>
                <w:color w:val="000000"/>
                <w:lang w:eastAsia="pl-PL"/>
              </w:rPr>
              <w:t xml:space="preserve"> VPN</w:t>
            </w:r>
          </w:p>
        </w:tc>
        <w:tc>
          <w:tcPr>
            <w:tcW w:w="4324" w:type="dxa"/>
            <w:tcBorders>
              <w:top w:val="nil"/>
              <w:left w:val="nil"/>
              <w:bottom w:val="single" w:sz="4" w:space="0" w:color="auto"/>
              <w:right w:val="single" w:sz="4" w:space="0" w:color="auto"/>
            </w:tcBorders>
            <w:shd w:val="clear" w:color="auto" w:fill="auto"/>
            <w:hideMark/>
          </w:tcPr>
          <w:p w14:paraId="0C3B5A11"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 xml:space="preserve">tak, przepustowość 550 </w:t>
            </w:r>
            <w:proofErr w:type="spellStart"/>
            <w:r w:rsidRPr="006E5647">
              <w:rPr>
                <w:rFonts w:ascii="Calibri" w:hAnsi="Calibri" w:cs="Calibri"/>
                <w:color w:val="000000"/>
                <w:lang w:eastAsia="pl-PL"/>
              </w:rPr>
              <w:t>Mbps</w:t>
            </w:r>
            <w:proofErr w:type="spellEnd"/>
          </w:p>
        </w:tc>
      </w:tr>
      <w:tr w:rsidR="006E5647" w:rsidRPr="006E5647" w14:paraId="25C9B3EB" w14:textId="77777777" w:rsidTr="00B27987">
        <w:trPr>
          <w:trHeight w:val="300"/>
        </w:trPr>
        <w:tc>
          <w:tcPr>
            <w:tcW w:w="4460" w:type="dxa"/>
            <w:tcBorders>
              <w:top w:val="nil"/>
              <w:left w:val="single" w:sz="4" w:space="0" w:color="auto"/>
              <w:bottom w:val="single" w:sz="4" w:space="0" w:color="auto"/>
              <w:right w:val="single" w:sz="4" w:space="0" w:color="auto"/>
            </w:tcBorders>
            <w:shd w:val="clear" w:color="auto" w:fill="auto"/>
            <w:hideMark/>
          </w:tcPr>
          <w:p w14:paraId="42DF1ED1"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Funkcja QOS</w:t>
            </w:r>
          </w:p>
        </w:tc>
        <w:tc>
          <w:tcPr>
            <w:tcW w:w="4324" w:type="dxa"/>
            <w:tcBorders>
              <w:top w:val="nil"/>
              <w:left w:val="nil"/>
              <w:bottom w:val="single" w:sz="4" w:space="0" w:color="auto"/>
              <w:right w:val="single" w:sz="4" w:space="0" w:color="auto"/>
            </w:tcBorders>
            <w:shd w:val="clear" w:color="auto" w:fill="auto"/>
            <w:hideMark/>
          </w:tcPr>
          <w:p w14:paraId="04AE178A"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tak</w:t>
            </w:r>
          </w:p>
        </w:tc>
      </w:tr>
      <w:tr w:rsidR="006E5647" w:rsidRPr="006E5647" w14:paraId="74777320" w14:textId="77777777" w:rsidTr="00B27987">
        <w:trPr>
          <w:trHeight w:val="300"/>
        </w:trPr>
        <w:tc>
          <w:tcPr>
            <w:tcW w:w="4460" w:type="dxa"/>
            <w:tcBorders>
              <w:top w:val="nil"/>
              <w:left w:val="single" w:sz="4" w:space="0" w:color="auto"/>
              <w:bottom w:val="single" w:sz="4" w:space="0" w:color="auto"/>
              <w:right w:val="single" w:sz="4" w:space="0" w:color="auto"/>
            </w:tcBorders>
            <w:shd w:val="clear" w:color="auto" w:fill="auto"/>
            <w:hideMark/>
          </w:tcPr>
          <w:p w14:paraId="46080D58"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IPS</w:t>
            </w:r>
          </w:p>
        </w:tc>
        <w:tc>
          <w:tcPr>
            <w:tcW w:w="4324" w:type="dxa"/>
            <w:tcBorders>
              <w:top w:val="nil"/>
              <w:left w:val="nil"/>
              <w:bottom w:val="single" w:sz="4" w:space="0" w:color="auto"/>
              <w:right w:val="single" w:sz="4" w:space="0" w:color="auto"/>
            </w:tcBorders>
            <w:shd w:val="clear" w:color="auto" w:fill="auto"/>
            <w:hideMark/>
          </w:tcPr>
          <w:p w14:paraId="3DF4D40B"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 xml:space="preserve">Tak, przepustowość 900 </w:t>
            </w:r>
            <w:proofErr w:type="spellStart"/>
            <w:r w:rsidRPr="006E5647">
              <w:rPr>
                <w:rFonts w:ascii="Calibri" w:hAnsi="Calibri" w:cs="Calibri"/>
                <w:color w:val="000000"/>
                <w:lang w:eastAsia="pl-PL"/>
              </w:rPr>
              <w:t>Mbps</w:t>
            </w:r>
            <w:proofErr w:type="spellEnd"/>
          </w:p>
        </w:tc>
      </w:tr>
      <w:tr w:rsidR="006E5647" w:rsidRPr="006E5647" w14:paraId="4D6D016F" w14:textId="77777777" w:rsidTr="00B27987">
        <w:trPr>
          <w:trHeight w:val="300"/>
        </w:trPr>
        <w:tc>
          <w:tcPr>
            <w:tcW w:w="4460" w:type="dxa"/>
            <w:tcBorders>
              <w:top w:val="nil"/>
              <w:left w:val="single" w:sz="4" w:space="0" w:color="auto"/>
              <w:bottom w:val="single" w:sz="4" w:space="0" w:color="auto"/>
              <w:right w:val="single" w:sz="4" w:space="0" w:color="auto"/>
            </w:tcBorders>
            <w:shd w:val="clear" w:color="auto" w:fill="auto"/>
            <w:hideMark/>
          </w:tcPr>
          <w:p w14:paraId="25887741"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redundantne zasilanie</w:t>
            </w:r>
          </w:p>
        </w:tc>
        <w:tc>
          <w:tcPr>
            <w:tcW w:w="4324" w:type="dxa"/>
            <w:tcBorders>
              <w:top w:val="nil"/>
              <w:left w:val="nil"/>
              <w:bottom w:val="single" w:sz="4" w:space="0" w:color="auto"/>
              <w:right w:val="single" w:sz="4" w:space="0" w:color="auto"/>
            </w:tcBorders>
            <w:shd w:val="clear" w:color="auto" w:fill="auto"/>
            <w:hideMark/>
          </w:tcPr>
          <w:p w14:paraId="7F53D05A"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tak (opcjonalnie)</w:t>
            </w:r>
          </w:p>
        </w:tc>
      </w:tr>
      <w:tr w:rsidR="006E5647" w:rsidRPr="006E5647" w14:paraId="58E510D9" w14:textId="77777777" w:rsidTr="00B27987">
        <w:trPr>
          <w:trHeight w:val="300"/>
        </w:trPr>
        <w:tc>
          <w:tcPr>
            <w:tcW w:w="4460" w:type="dxa"/>
            <w:tcBorders>
              <w:top w:val="nil"/>
              <w:left w:val="single" w:sz="4" w:space="0" w:color="auto"/>
              <w:bottom w:val="single" w:sz="4" w:space="0" w:color="auto"/>
              <w:right w:val="single" w:sz="4" w:space="0" w:color="auto"/>
            </w:tcBorders>
            <w:shd w:val="clear" w:color="auto" w:fill="auto"/>
            <w:hideMark/>
          </w:tcPr>
          <w:p w14:paraId="69DCD929"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Gwarancja</w:t>
            </w:r>
          </w:p>
        </w:tc>
        <w:tc>
          <w:tcPr>
            <w:tcW w:w="4324" w:type="dxa"/>
            <w:tcBorders>
              <w:top w:val="nil"/>
              <w:left w:val="nil"/>
              <w:bottom w:val="single" w:sz="4" w:space="0" w:color="auto"/>
              <w:right w:val="single" w:sz="4" w:space="0" w:color="auto"/>
            </w:tcBorders>
            <w:shd w:val="clear" w:color="auto" w:fill="auto"/>
            <w:hideMark/>
          </w:tcPr>
          <w:p w14:paraId="5883F1EE" w14:textId="77777777" w:rsidR="006E5647" w:rsidRPr="006E5647" w:rsidRDefault="006E5647" w:rsidP="006E5647">
            <w:pPr>
              <w:widowControl/>
              <w:autoSpaceDE/>
              <w:autoSpaceDN/>
              <w:rPr>
                <w:rFonts w:ascii="Calibri" w:hAnsi="Calibri" w:cs="Calibri"/>
                <w:b/>
                <w:bCs/>
                <w:color w:val="000000"/>
                <w:lang w:eastAsia="pl-PL"/>
              </w:rPr>
            </w:pPr>
            <w:r w:rsidRPr="006E5647">
              <w:rPr>
                <w:rFonts w:ascii="Calibri" w:hAnsi="Calibri" w:cs="Calibri"/>
                <w:b/>
                <w:bCs/>
                <w:color w:val="000000"/>
                <w:lang w:eastAsia="pl-PL"/>
              </w:rPr>
              <w:t>NBD (</w:t>
            </w:r>
            <w:proofErr w:type="spellStart"/>
            <w:r w:rsidRPr="006E5647">
              <w:rPr>
                <w:rFonts w:ascii="Calibri" w:hAnsi="Calibri" w:cs="Calibri"/>
                <w:b/>
                <w:bCs/>
                <w:color w:val="000000"/>
                <w:lang w:eastAsia="pl-PL"/>
              </w:rPr>
              <w:t>next</w:t>
            </w:r>
            <w:proofErr w:type="spellEnd"/>
            <w:r w:rsidRPr="006E5647">
              <w:rPr>
                <w:rFonts w:ascii="Calibri" w:hAnsi="Calibri" w:cs="Calibri"/>
                <w:b/>
                <w:bCs/>
                <w:color w:val="000000"/>
                <w:lang w:eastAsia="pl-PL"/>
              </w:rPr>
              <w:t xml:space="preserve"> business </w:t>
            </w:r>
            <w:proofErr w:type="spellStart"/>
            <w:r w:rsidRPr="006E5647">
              <w:rPr>
                <w:rFonts w:ascii="Calibri" w:hAnsi="Calibri" w:cs="Calibri"/>
                <w:b/>
                <w:bCs/>
                <w:color w:val="000000"/>
                <w:lang w:eastAsia="pl-PL"/>
              </w:rPr>
              <w:t>day</w:t>
            </w:r>
            <w:proofErr w:type="spellEnd"/>
            <w:r w:rsidRPr="006E5647">
              <w:rPr>
                <w:rFonts w:ascii="Calibri" w:hAnsi="Calibri" w:cs="Calibri"/>
                <w:b/>
                <w:bCs/>
                <w:color w:val="000000"/>
                <w:lang w:eastAsia="pl-PL"/>
              </w:rPr>
              <w:t>) 3 lata</w:t>
            </w:r>
          </w:p>
        </w:tc>
      </w:tr>
      <w:tr w:rsidR="006E5647" w:rsidRPr="006E5647" w14:paraId="52D7D8E3" w14:textId="77777777" w:rsidTr="00B27987">
        <w:trPr>
          <w:trHeight w:val="900"/>
        </w:trPr>
        <w:tc>
          <w:tcPr>
            <w:tcW w:w="4460" w:type="dxa"/>
            <w:tcBorders>
              <w:top w:val="nil"/>
              <w:left w:val="single" w:sz="4" w:space="0" w:color="auto"/>
              <w:bottom w:val="single" w:sz="4" w:space="0" w:color="auto"/>
              <w:right w:val="single" w:sz="4" w:space="0" w:color="auto"/>
            </w:tcBorders>
            <w:shd w:val="clear" w:color="auto" w:fill="auto"/>
            <w:hideMark/>
          </w:tcPr>
          <w:p w14:paraId="66C4496B"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 xml:space="preserve">Wykupione subskrypcje rozszerzające możliwości urządzenia opisane poniżej (Network </w:t>
            </w:r>
            <w:proofErr w:type="spellStart"/>
            <w:r w:rsidRPr="006E5647">
              <w:rPr>
                <w:rFonts w:ascii="Calibri" w:hAnsi="Calibri" w:cs="Calibri"/>
                <w:color w:val="000000"/>
                <w:lang w:eastAsia="pl-PL"/>
              </w:rPr>
              <w:t>Protection</w:t>
            </w:r>
            <w:proofErr w:type="spellEnd"/>
            <w:r w:rsidRPr="006E5647">
              <w:rPr>
                <w:rFonts w:ascii="Calibri" w:hAnsi="Calibri" w:cs="Calibri"/>
                <w:color w:val="000000"/>
                <w:lang w:eastAsia="pl-PL"/>
              </w:rPr>
              <w:t xml:space="preserve"> i Web </w:t>
            </w:r>
            <w:proofErr w:type="spellStart"/>
            <w:r w:rsidRPr="006E5647">
              <w:rPr>
                <w:rFonts w:ascii="Calibri" w:hAnsi="Calibri" w:cs="Calibri"/>
                <w:color w:val="000000"/>
                <w:lang w:eastAsia="pl-PL"/>
              </w:rPr>
              <w:t>Protection</w:t>
            </w:r>
            <w:proofErr w:type="spellEnd"/>
            <w:r w:rsidRPr="006E5647">
              <w:rPr>
                <w:rFonts w:ascii="Calibri" w:hAnsi="Calibri" w:cs="Calibri"/>
                <w:color w:val="000000"/>
                <w:lang w:eastAsia="pl-PL"/>
              </w:rPr>
              <w:t>)</w:t>
            </w:r>
          </w:p>
        </w:tc>
        <w:tc>
          <w:tcPr>
            <w:tcW w:w="4324" w:type="dxa"/>
            <w:tcBorders>
              <w:top w:val="nil"/>
              <w:left w:val="nil"/>
              <w:bottom w:val="single" w:sz="4" w:space="0" w:color="auto"/>
              <w:right w:val="single" w:sz="4" w:space="0" w:color="auto"/>
            </w:tcBorders>
            <w:shd w:val="clear" w:color="auto" w:fill="auto"/>
            <w:hideMark/>
          </w:tcPr>
          <w:p w14:paraId="13417FFD" w14:textId="77777777" w:rsidR="006E5647" w:rsidRPr="006E5647" w:rsidRDefault="006E5647" w:rsidP="006E5647">
            <w:pPr>
              <w:widowControl/>
              <w:autoSpaceDE/>
              <w:autoSpaceDN/>
              <w:rPr>
                <w:rFonts w:ascii="Calibri" w:hAnsi="Calibri" w:cs="Calibri"/>
                <w:b/>
                <w:bCs/>
                <w:color w:val="000000"/>
                <w:lang w:eastAsia="pl-PL"/>
              </w:rPr>
            </w:pPr>
            <w:r w:rsidRPr="006E5647">
              <w:rPr>
                <w:rFonts w:ascii="Calibri" w:hAnsi="Calibri" w:cs="Calibri"/>
                <w:b/>
                <w:bCs/>
                <w:color w:val="000000"/>
                <w:lang w:eastAsia="pl-PL"/>
              </w:rPr>
              <w:t>tak na 3 lata</w:t>
            </w:r>
          </w:p>
        </w:tc>
      </w:tr>
      <w:tr w:rsidR="006E5647" w:rsidRPr="006E5647" w14:paraId="6EC4C7D6" w14:textId="77777777" w:rsidTr="00B27987">
        <w:trPr>
          <w:trHeight w:val="300"/>
        </w:trPr>
        <w:tc>
          <w:tcPr>
            <w:tcW w:w="4460" w:type="dxa"/>
            <w:tcBorders>
              <w:top w:val="nil"/>
              <w:left w:val="single" w:sz="4" w:space="0" w:color="auto"/>
              <w:bottom w:val="single" w:sz="4" w:space="0" w:color="auto"/>
              <w:right w:val="single" w:sz="4" w:space="0" w:color="auto"/>
            </w:tcBorders>
            <w:shd w:val="clear" w:color="auto" w:fill="auto"/>
            <w:hideMark/>
          </w:tcPr>
          <w:p w14:paraId="3DA85D59"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 xml:space="preserve">Network </w:t>
            </w:r>
            <w:proofErr w:type="spellStart"/>
            <w:r w:rsidRPr="006E5647">
              <w:rPr>
                <w:rFonts w:ascii="Calibri" w:hAnsi="Calibri" w:cs="Calibri"/>
                <w:color w:val="000000"/>
                <w:lang w:eastAsia="pl-PL"/>
              </w:rPr>
              <w:t>Protection</w:t>
            </w:r>
            <w:proofErr w:type="spellEnd"/>
          </w:p>
        </w:tc>
        <w:tc>
          <w:tcPr>
            <w:tcW w:w="4324" w:type="dxa"/>
            <w:tcBorders>
              <w:top w:val="nil"/>
              <w:left w:val="nil"/>
              <w:bottom w:val="single" w:sz="4" w:space="0" w:color="auto"/>
              <w:right w:val="single" w:sz="4" w:space="0" w:color="auto"/>
            </w:tcBorders>
            <w:shd w:val="clear" w:color="auto" w:fill="auto"/>
            <w:hideMark/>
          </w:tcPr>
          <w:p w14:paraId="7F11F3D9"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 xml:space="preserve">Reguły IPS, portal VPN z </w:t>
            </w:r>
            <w:proofErr w:type="spellStart"/>
            <w:r w:rsidRPr="006E5647">
              <w:rPr>
                <w:rFonts w:ascii="Calibri" w:hAnsi="Calibri" w:cs="Calibri"/>
                <w:color w:val="000000"/>
                <w:lang w:eastAsia="pl-PL"/>
              </w:rPr>
              <w:t>opbsługą</w:t>
            </w:r>
            <w:proofErr w:type="spellEnd"/>
            <w:r w:rsidRPr="006E5647">
              <w:rPr>
                <w:rFonts w:ascii="Calibri" w:hAnsi="Calibri" w:cs="Calibri"/>
                <w:color w:val="000000"/>
                <w:lang w:eastAsia="pl-PL"/>
              </w:rPr>
              <w:t xml:space="preserve"> RDP, HTTPS, HTTP, SSH</w:t>
            </w:r>
          </w:p>
        </w:tc>
      </w:tr>
      <w:tr w:rsidR="006E5647" w:rsidRPr="006E5647" w14:paraId="0C6EFE30" w14:textId="77777777" w:rsidTr="00B27987">
        <w:trPr>
          <w:trHeight w:val="900"/>
        </w:trPr>
        <w:tc>
          <w:tcPr>
            <w:tcW w:w="4460" w:type="dxa"/>
            <w:tcBorders>
              <w:top w:val="nil"/>
              <w:left w:val="single" w:sz="4" w:space="0" w:color="auto"/>
              <w:bottom w:val="single" w:sz="4" w:space="0" w:color="auto"/>
              <w:right w:val="single" w:sz="4" w:space="0" w:color="auto"/>
            </w:tcBorders>
            <w:shd w:val="clear" w:color="auto" w:fill="auto"/>
            <w:hideMark/>
          </w:tcPr>
          <w:p w14:paraId="0E334E43"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 xml:space="preserve">Web </w:t>
            </w:r>
            <w:proofErr w:type="spellStart"/>
            <w:r w:rsidRPr="006E5647">
              <w:rPr>
                <w:rFonts w:ascii="Calibri" w:hAnsi="Calibri" w:cs="Calibri"/>
                <w:color w:val="000000"/>
                <w:lang w:eastAsia="pl-PL"/>
              </w:rPr>
              <w:t>Protection</w:t>
            </w:r>
            <w:proofErr w:type="spellEnd"/>
          </w:p>
        </w:tc>
        <w:tc>
          <w:tcPr>
            <w:tcW w:w="4324" w:type="dxa"/>
            <w:tcBorders>
              <w:top w:val="nil"/>
              <w:left w:val="nil"/>
              <w:bottom w:val="single" w:sz="4" w:space="0" w:color="auto"/>
              <w:right w:val="single" w:sz="4" w:space="0" w:color="auto"/>
            </w:tcBorders>
            <w:shd w:val="clear" w:color="auto" w:fill="auto"/>
            <w:hideMark/>
          </w:tcPr>
          <w:p w14:paraId="614E1B02"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Filtrowanie URL z bazy w kategoriach, skanowanie HTTP i HTTPS, filtrowanie MIME-</w:t>
            </w:r>
            <w:proofErr w:type="spellStart"/>
            <w:r w:rsidRPr="006E5647">
              <w:rPr>
                <w:rFonts w:ascii="Calibri" w:hAnsi="Calibri" w:cs="Calibri"/>
                <w:color w:val="000000"/>
                <w:lang w:eastAsia="pl-PL"/>
              </w:rPr>
              <w:t>Type</w:t>
            </w:r>
            <w:proofErr w:type="spellEnd"/>
            <w:r w:rsidRPr="006E5647">
              <w:rPr>
                <w:rFonts w:ascii="Calibri" w:hAnsi="Calibri" w:cs="Calibri"/>
                <w:color w:val="000000"/>
                <w:lang w:eastAsia="pl-PL"/>
              </w:rPr>
              <w:t>, blokowanie niechcianych aplikacji</w:t>
            </w:r>
          </w:p>
        </w:tc>
      </w:tr>
      <w:tr w:rsidR="006E5647" w:rsidRPr="006E5647" w14:paraId="71FC56BF" w14:textId="77777777" w:rsidTr="00B27987">
        <w:trPr>
          <w:trHeight w:val="300"/>
        </w:trPr>
        <w:tc>
          <w:tcPr>
            <w:tcW w:w="4460" w:type="dxa"/>
            <w:tcBorders>
              <w:top w:val="nil"/>
              <w:left w:val="single" w:sz="4" w:space="0" w:color="auto"/>
              <w:bottom w:val="single" w:sz="4" w:space="0" w:color="auto"/>
              <w:right w:val="single" w:sz="4" w:space="0" w:color="auto"/>
            </w:tcBorders>
            <w:shd w:val="clear" w:color="auto" w:fill="auto"/>
            <w:hideMark/>
          </w:tcPr>
          <w:p w14:paraId="191A1E7A"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możliwość instalacji w szafie RACK 19 cali</w:t>
            </w:r>
          </w:p>
        </w:tc>
        <w:tc>
          <w:tcPr>
            <w:tcW w:w="4324" w:type="dxa"/>
            <w:tcBorders>
              <w:top w:val="nil"/>
              <w:left w:val="nil"/>
              <w:bottom w:val="single" w:sz="4" w:space="0" w:color="auto"/>
              <w:right w:val="single" w:sz="4" w:space="0" w:color="auto"/>
            </w:tcBorders>
            <w:shd w:val="clear" w:color="auto" w:fill="auto"/>
            <w:hideMark/>
          </w:tcPr>
          <w:p w14:paraId="1A0FFA26"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tak, jako 1U</w:t>
            </w:r>
          </w:p>
        </w:tc>
      </w:tr>
      <w:tr w:rsidR="006E5647" w:rsidRPr="006E5647" w14:paraId="74DBE4FB" w14:textId="77777777" w:rsidTr="00B27987">
        <w:trPr>
          <w:trHeight w:val="300"/>
        </w:trPr>
        <w:tc>
          <w:tcPr>
            <w:tcW w:w="4460" w:type="dxa"/>
            <w:tcBorders>
              <w:top w:val="nil"/>
              <w:left w:val="single" w:sz="4" w:space="0" w:color="auto"/>
              <w:bottom w:val="single" w:sz="4" w:space="0" w:color="auto"/>
              <w:right w:val="single" w:sz="4" w:space="0" w:color="auto"/>
            </w:tcBorders>
            <w:shd w:val="clear" w:color="auto" w:fill="auto"/>
            <w:hideMark/>
          </w:tcPr>
          <w:p w14:paraId="7898E082"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 xml:space="preserve">Rejestrowanie i raportowanie firewall, </w:t>
            </w:r>
            <w:proofErr w:type="spellStart"/>
            <w:r w:rsidRPr="006E5647">
              <w:rPr>
                <w:rFonts w:ascii="Calibri" w:hAnsi="Calibri" w:cs="Calibri"/>
                <w:color w:val="000000"/>
                <w:lang w:eastAsia="pl-PL"/>
              </w:rPr>
              <w:t>ips</w:t>
            </w:r>
            <w:proofErr w:type="spellEnd"/>
          </w:p>
        </w:tc>
        <w:tc>
          <w:tcPr>
            <w:tcW w:w="4324" w:type="dxa"/>
            <w:tcBorders>
              <w:top w:val="nil"/>
              <w:left w:val="nil"/>
              <w:bottom w:val="single" w:sz="4" w:space="0" w:color="auto"/>
              <w:right w:val="single" w:sz="4" w:space="0" w:color="auto"/>
            </w:tcBorders>
            <w:shd w:val="clear" w:color="auto" w:fill="auto"/>
            <w:hideMark/>
          </w:tcPr>
          <w:p w14:paraId="1BE9D6A3"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tak</w:t>
            </w:r>
          </w:p>
        </w:tc>
      </w:tr>
      <w:tr w:rsidR="006E5647" w:rsidRPr="006E5647" w14:paraId="5165EDD5" w14:textId="77777777" w:rsidTr="00B27987">
        <w:trPr>
          <w:trHeight w:val="300"/>
        </w:trPr>
        <w:tc>
          <w:tcPr>
            <w:tcW w:w="4460" w:type="dxa"/>
            <w:tcBorders>
              <w:top w:val="nil"/>
              <w:left w:val="single" w:sz="4" w:space="0" w:color="auto"/>
              <w:bottom w:val="single" w:sz="4" w:space="0" w:color="auto"/>
              <w:right w:val="single" w:sz="4" w:space="0" w:color="auto"/>
            </w:tcBorders>
            <w:shd w:val="clear" w:color="auto" w:fill="auto"/>
            <w:hideMark/>
          </w:tcPr>
          <w:p w14:paraId="32EC731C"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Podgląd logów zdarzeń</w:t>
            </w:r>
          </w:p>
        </w:tc>
        <w:tc>
          <w:tcPr>
            <w:tcW w:w="4324" w:type="dxa"/>
            <w:tcBorders>
              <w:top w:val="nil"/>
              <w:left w:val="nil"/>
              <w:bottom w:val="single" w:sz="4" w:space="0" w:color="auto"/>
              <w:right w:val="single" w:sz="4" w:space="0" w:color="auto"/>
            </w:tcBorders>
            <w:shd w:val="clear" w:color="auto" w:fill="auto"/>
            <w:hideMark/>
          </w:tcPr>
          <w:p w14:paraId="3408D1D0"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tak</w:t>
            </w:r>
          </w:p>
        </w:tc>
      </w:tr>
      <w:tr w:rsidR="006E5647" w:rsidRPr="006E5647" w14:paraId="6841533E" w14:textId="77777777" w:rsidTr="00B27987">
        <w:trPr>
          <w:trHeight w:val="300"/>
        </w:trPr>
        <w:tc>
          <w:tcPr>
            <w:tcW w:w="4460" w:type="dxa"/>
            <w:tcBorders>
              <w:top w:val="nil"/>
              <w:left w:val="single" w:sz="4" w:space="0" w:color="auto"/>
              <w:bottom w:val="single" w:sz="4" w:space="0" w:color="auto"/>
              <w:right w:val="single" w:sz="4" w:space="0" w:color="auto"/>
            </w:tcBorders>
            <w:shd w:val="clear" w:color="auto" w:fill="auto"/>
            <w:hideMark/>
          </w:tcPr>
          <w:p w14:paraId="4E61D2FA"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Wsparcie dla HA (High-</w:t>
            </w:r>
            <w:proofErr w:type="spellStart"/>
            <w:r w:rsidRPr="006E5647">
              <w:rPr>
                <w:rFonts w:ascii="Calibri" w:hAnsi="Calibri" w:cs="Calibri"/>
                <w:color w:val="000000"/>
                <w:lang w:eastAsia="pl-PL"/>
              </w:rPr>
              <w:t>Availability</w:t>
            </w:r>
            <w:proofErr w:type="spellEnd"/>
            <w:r w:rsidRPr="006E5647">
              <w:rPr>
                <w:rFonts w:ascii="Calibri" w:hAnsi="Calibri" w:cs="Calibri"/>
                <w:color w:val="000000"/>
                <w:lang w:eastAsia="pl-PL"/>
              </w:rPr>
              <w:t>)</w:t>
            </w:r>
          </w:p>
        </w:tc>
        <w:tc>
          <w:tcPr>
            <w:tcW w:w="4324" w:type="dxa"/>
            <w:tcBorders>
              <w:top w:val="nil"/>
              <w:left w:val="nil"/>
              <w:bottom w:val="single" w:sz="4" w:space="0" w:color="auto"/>
              <w:right w:val="single" w:sz="4" w:space="0" w:color="auto"/>
            </w:tcBorders>
            <w:shd w:val="clear" w:color="auto" w:fill="auto"/>
            <w:hideMark/>
          </w:tcPr>
          <w:p w14:paraId="19E7AF6B"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tak</w:t>
            </w:r>
          </w:p>
        </w:tc>
      </w:tr>
      <w:tr w:rsidR="006E5647" w:rsidRPr="006E5647" w14:paraId="234C9AE2" w14:textId="77777777" w:rsidTr="00B27987">
        <w:trPr>
          <w:trHeight w:val="300"/>
        </w:trPr>
        <w:tc>
          <w:tcPr>
            <w:tcW w:w="4460" w:type="dxa"/>
            <w:tcBorders>
              <w:top w:val="nil"/>
              <w:left w:val="single" w:sz="4" w:space="0" w:color="auto"/>
              <w:bottom w:val="single" w:sz="4" w:space="0" w:color="auto"/>
              <w:right w:val="single" w:sz="4" w:space="0" w:color="auto"/>
            </w:tcBorders>
            <w:shd w:val="clear" w:color="auto" w:fill="auto"/>
            <w:hideMark/>
          </w:tcPr>
          <w:p w14:paraId="2D235448" w14:textId="77777777" w:rsidR="006E5647" w:rsidRPr="006E5647" w:rsidRDefault="006E5647" w:rsidP="006E5647">
            <w:pPr>
              <w:widowControl/>
              <w:autoSpaceDE/>
              <w:autoSpaceDN/>
              <w:rPr>
                <w:rFonts w:ascii="Calibri" w:hAnsi="Calibri" w:cs="Calibri"/>
                <w:color w:val="000000"/>
                <w:lang w:eastAsia="pl-PL"/>
              </w:rPr>
            </w:pPr>
            <w:proofErr w:type="spellStart"/>
            <w:r w:rsidRPr="006E5647">
              <w:rPr>
                <w:rFonts w:ascii="Calibri" w:hAnsi="Calibri" w:cs="Calibri"/>
                <w:color w:val="000000"/>
                <w:lang w:eastAsia="pl-PL"/>
              </w:rPr>
              <w:t>Firmware</w:t>
            </w:r>
            <w:proofErr w:type="spellEnd"/>
            <w:r w:rsidRPr="006E5647">
              <w:rPr>
                <w:rFonts w:ascii="Calibri" w:hAnsi="Calibri" w:cs="Calibri"/>
                <w:color w:val="000000"/>
                <w:lang w:eastAsia="pl-PL"/>
              </w:rPr>
              <w:t xml:space="preserve"> Update od producenta</w:t>
            </w:r>
          </w:p>
        </w:tc>
        <w:tc>
          <w:tcPr>
            <w:tcW w:w="4324" w:type="dxa"/>
            <w:tcBorders>
              <w:top w:val="nil"/>
              <w:left w:val="nil"/>
              <w:bottom w:val="single" w:sz="4" w:space="0" w:color="auto"/>
              <w:right w:val="single" w:sz="4" w:space="0" w:color="auto"/>
            </w:tcBorders>
            <w:shd w:val="clear" w:color="auto" w:fill="auto"/>
            <w:hideMark/>
          </w:tcPr>
          <w:p w14:paraId="3F651111"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tak</w:t>
            </w:r>
          </w:p>
        </w:tc>
      </w:tr>
      <w:tr w:rsidR="006E5647" w:rsidRPr="006E5647" w14:paraId="10201FF9" w14:textId="77777777" w:rsidTr="00B27987">
        <w:trPr>
          <w:trHeight w:val="300"/>
        </w:trPr>
        <w:tc>
          <w:tcPr>
            <w:tcW w:w="4460" w:type="dxa"/>
            <w:tcBorders>
              <w:top w:val="nil"/>
              <w:left w:val="single" w:sz="4" w:space="0" w:color="auto"/>
              <w:bottom w:val="single" w:sz="4" w:space="0" w:color="auto"/>
              <w:right w:val="single" w:sz="4" w:space="0" w:color="auto"/>
            </w:tcBorders>
            <w:shd w:val="clear" w:color="auto" w:fill="auto"/>
            <w:hideMark/>
          </w:tcPr>
          <w:p w14:paraId="4CDEA48C"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Zarządzanie przez www</w:t>
            </w:r>
          </w:p>
        </w:tc>
        <w:tc>
          <w:tcPr>
            <w:tcW w:w="4324" w:type="dxa"/>
            <w:tcBorders>
              <w:top w:val="nil"/>
              <w:left w:val="nil"/>
              <w:bottom w:val="single" w:sz="4" w:space="0" w:color="auto"/>
              <w:right w:val="single" w:sz="4" w:space="0" w:color="auto"/>
            </w:tcBorders>
            <w:shd w:val="clear" w:color="auto" w:fill="auto"/>
            <w:hideMark/>
          </w:tcPr>
          <w:p w14:paraId="145B5D89"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tak</w:t>
            </w:r>
          </w:p>
        </w:tc>
      </w:tr>
      <w:tr w:rsidR="006E5647" w:rsidRPr="006E5647" w14:paraId="625773DA" w14:textId="77777777" w:rsidTr="00B27987">
        <w:trPr>
          <w:trHeight w:val="300"/>
        </w:trPr>
        <w:tc>
          <w:tcPr>
            <w:tcW w:w="4460" w:type="dxa"/>
            <w:tcBorders>
              <w:top w:val="nil"/>
              <w:left w:val="single" w:sz="4" w:space="0" w:color="auto"/>
              <w:bottom w:val="single" w:sz="4" w:space="0" w:color="auto"/>
              <w:right w:val="single" w:sz="4" w:space="0" w:color="auto"/>
            </w:tcBorders>
            <w:shd w:val="clear" w:color="auto" w:fill="auto"/>
            <w:hideMark/>
          </w:tcPr>
          <w:p w14:paraId="3B7746B5"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Zasilanie 230V</w:t>
            </w:r>
          </w:p>
        </w:tc>
        <w:tc>
          <w:tcPr>
            <w:tcW w:w="4324" w:type="dxa"/>
            <w:tcBorders>
              <w:top w:val="nil"/>
              <w:left w:val="nil"/>
              <w:bottom w:val="single" w:sz="4" w:space="0" w:color="auto"/>
              <w:right w:val="single" w:sz="4" w:space="0" w:color="auto"/>
            </w:tcBorders>
            <w:shd w:val="clear" w:color="auto" w:fill="auto"/>
            <w:hideMark/>
          </w:tcPr>
          <w:p w14:paraId="69E070E2"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tak</w:t>
            </w:r>
          </w:p>
        </w:tc>
      </w:tr>
      <w:tr w:rsidR="006E5647" w:rsidRPr="006E5647" w14:paraId="0F1F5B8D" w14:textId="77777777" w:rsidTr="00B27987">
        <w:trPr>
          <w:trHeight w:val="300"/>
        </w:trPr>
        <w:tc>
          <w:tcPr>
            <w:tcW w:w="4460" w:type="dxa"/>
            <w:tcBorders>
              <w:top w:val="nil"/>
              <w:left w:val="single" w:sz="4" w:space="0" w:color="auto"/>
              <w:bottom w:val="single" w:sz="4" w:space="0" w:color="auto"/>
              <w:right w:val="single" w:sz="4" w:space="0" w:color="auto"/>
            </w:tcBorders>
            <w:shd w:val="clear" w:color="auto" w:fill="auto"/>
            <w:hideMark/>
          </w:tcPr>
          <w:p w14:paraId="500465A9"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Dystrybucja w Polsce</w:t>
            </w:r>
          </w:p>
        </w:tc>
        <w:tc>
          <w:tcPr>
            <w:tcW w:w="4324" w:type="dxa"/>
            <w:tcBorders>
              <w:top w:val="nil"/>
              <w:left w:val="nil"/>
              <w:bottom w:val="single" w:sz="4" w:space="0" w:color="auto"/>
              <w:right w:val="single" w:sz="4" w:space="0" w:color="auto"/>
            </w:tcBorders>
            <w:shd w:val="clear" w:color="auto" w:fill="auto"/>
            <w:hideMark/>
          </w:tcPr>
          <w:p w14:paraId="53BCDAB6"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tak</w:t>
            </w:r>
          </w:p>
        </w:tc>
      </w:tr>
      <w:tr w:rsidR="006E5647" w:rsidRPr="006E5647" w14:paraId="48E85757" w14:textId="77777777" w:rsidTr="00B27987">
        <w:trPr>
          <w:trHeight w:val="1200"/>
        </w:trPr>
        <w:tc>
          <w:tcPr>
            <w:tcW w:w="4460" w:type="dxa"/>
            <w:tcBorders>
              <w:top w:val="nil"/>
              <w:left w:val="single" w:sz="4" w:space="0" w:color="auto"/>
              <w:bottom w:val="single" w:sz="4" w:space="0" w:color="auto"/>
              <w:right w:val="single" w:sz="4" w:space="0" w:color="auto"/>
            </w:tcBorders>
            <w:shd w:val="clear" w:color="auto" w:fill="auto"/>
            <w:hideMark/>
          </w:tcPr>
          <w:p w14:paraId="4107E51F"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Możliwość wykupienia subskrypcji przedłużających okres na 2 lub 3 lata gwarancji oraz rozszerzonej funkcjonalności urządzenia</w:t>
            </w:r>
          </w:p>
        </w:tc>
        <w:tc>
          <w:tcPr>
            <w:tcW w:w="4324" w:type="dxa"/>
            <w:tcBorders>
              <w:top w:val="nil"/>
              <w:left w:val="nil"/>
              <w:bottom w:val="single" w:sz="4" w:space="0" w:color="auto"/>
              <w:right w:val="single" w:sz="4" w:space="0" w:color="auto"/>
            </w:tcBorders>
            <w:shd w:val="clear" w:color="auto" w:fill="auto"/>
            <w:hideMark/>
          </w:tcPr>
          <w:p w14:paraId="66EDB93D"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tak</w:t>
            </w:r>
          </w:p>
        </w:tc>
      </w:tr>
      <w:tr w:rsidR="006E5647" w:rsidRPr="006E5647" w14:paraId="73222CF0" w14:textId="77777777" w:rsidTr="00B27987">
        <w:trPr>
          <w:trHeight w:val="300"/>
        </w:trPr>
        <w:tc>
          <w:tcPr>
            <w:tcW w:w="4460" w:type="dxa"/>
            <w:tcBorders>
              <w:top w:val="nil"/>
              <w:left w:val="single" w:sz="4" w:space="0" w:color="auto"/>
              <w:bottom w:val="single" w:sz="4" w:space="0" w:color="auto"/>
              <w:right w:val="single" w:sz="4" w:space="0" w:color="auto"/>
            </w:tcBorders>
            <w:shd w:val="clear" w:color="auto" w:fill="auto"/>
            <w:hideMark/>
          </w:tcPr>
          <w:p w14:paraId="146B79F4"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 xml:space="preserve">Integracja z </w:t>
            </w:r>
            <w:proofErr w:type="spellStart"/>
            <w:r w:rsidRPr="006E5647">
              <w:rPr>
                <w:rFonts w:ascii="Calibri" w:hAnsi="Calibri" w:cs="Calibri"/>
                <w:color w:val="000000"/>
                <w:lang w:eastAsia="pl-PL"/>
              </w:rPr>
              <w:t>ActiveDirectory</w:t>
            </w:r>
            <w:proofErr w:type="spellEnd"/>
            <w:r w:rsidRPr="006E5647">
              <w:rPr>
                <w:rFonts w:ascii="Calibri" w:hAnsi="Calibri" w:cs="Calibri"/>
                <w:color w:val="000000"/>
                <w:lang w:eastAsia="pl-PL"/>
              </w:rPr>
              <w:t xml:space="preserve"> dla Firewall i VPN</w:t>
            </w:r>
          </w:p>
        </w:tc>
        <w:tc>
          <w:tcPr>
            <w:tcW w:w="4324" w:type="dxa"/>
            <w:tcBorders>
              <w:top w:val="nil"/>
              <w:left w:val="nil"/>
              <w:bottom w:val="single" w:sz="4" w:space="0" w:color="auto"/>
              <w:right w:val="single" w:sz="4" w:space="0" w:color="auto"/>
            </w:tcBorders>
            <w:shd w:val="clear" w:color="auto" w:fill="auto"/>
            <w:hideMark/>
          </w:tcPr>
          <w:p w14:paraId="7A3234D8"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tak</w:t>
            </w:r>
          </w:p>
        </w:tc>
      </w:tr>
    </w:tbl>
    <w:p w14:paraId="0122F7BD" w14:textId="77777777" w:rsidR="006E5647" w:rsidRPr="006E5647" w:rsidRDefault="006E5647" w:rsidP="006E5647">
      <w:pPr>
        <w:widowControl/>
        <w:autoSpaceDE/>
        <w:autoSpaceDN/>
        <w:ind w:firstLine="708"/>
        <w:rPr>
          <w:rFonts w:ascii="Calibri" w:hAnsi="Calibri" w:cs="Calibri"/>
          <w:b/>
          <w:iCs/>
          <w:lang w:eastAsia="pl-PL"/>
        </w:rPr>
      </w:pPr>
    </w:p>
    <w:p w14:paraId="3586CD93" w14:textId="77777777" w:rsidR="006E5647" w:rsidRPr="006E5647" w:rsidRDefault="006E5647" w:rsidP="006E5647">
      <w:pPr>
        <w:widowControl/>
        <w:autoSpaceDE/>
        <w:autoSpaceDN/>
        <w:ind w:firstLine="708"/>
        <w:rPr>
          <w:rFonts w:ascii="Calibri" w:hAnsi="Calibri" w:cs="Calibri"/>
          <w:b/>
          <w:iCs/>
          <w:lang w:eastAsia="pl-PL"/>
        </w:rPr>
      </w:pPr>
    </w:p>
    <w:tbl>
      <w:tblPr>
        <w:tblW w:w="8926" w:type="dxa"/>
        <w:tblInd w:w="75" w:type="dxa"/>
        <w:tblCellMar>
          <w:left w:w="70" w:type="dxa"/>
          <w:right w:w="70" w:type="dxa"/>
        </w:tblCellMar>
        <w:tblLook w:val="04A0" w:firstRow="1" w:lastRow="0" w:firstColumn="1" w:lastColumn="0" w:noHBand="0" w:noVBand="1"/>
      </w:tblPr>
      <w:tblGrid>
        <w:gridCol w:w="5160"/>
        <w:gridCol w:w="3766"/>
      </w:tblGrid>
      <w:tr w:rsidR="006E5647" w:rsidRPr="006E5647" w14:paraId="22FEBDAC" w14:textId="77777777" w:rsidTr="00B27987">
        <w:trPr>
          <w:trHeight w:val="300"/>
        </w:trPr>
        <w:tc>
          <w:tcPr>
            <w:tcW w:w="8926" w:type="dxa"/>
            <w:gridSpan w:val="2"/>
            <w:tcBorders>
              <w:top w:val="single" w:sz="4" w:space="0" w:color="auto"/>
              <w:left w:val="single" w:sz="4" w:space="0" w:color="auto"/>
              <w:bottom w:val="single" w:sz="4" w:space="0" w:color="auto"/>
              <w:right w:val="single" w:sz="4" w:space="0" w:color="000000"/>
            </w:tcBorders>
            <w:shd w:val="clear" w:color="000000" w:fill="FFFF00"/>
            <w:vAlign w:val="center"/>
            <w:hideMark/>
          </w:tcPr>
          <w:p w14:paraId="0F8957EC" w14:textId="77777777" w:rsidR="006E5647" w:rsidRPr="006E5647" w:rsidRDefault="006E5647" w:rsidP="006E5647">
            <w:pPr>
              <w:widowControl/>
              <w:numPr>
                <w:ilvl w:val="0"/>
                <w:numId w:val="69"/>
              </w:numPr>
              <w:autoSpaceDE/>
              <w:autoSpaceDN/>
              <w:rPr>
                <w:rFonts w:ascii="Calibri" w:hAnsi="Calibri" w:cs="Calibri"/>
                <w:color w:val="000000"/>
                <w:lang w:eastAsia="pl-PL"/>
              </w:rPr>
            </w:pPr>
            <w:r w:rsidRPr="006E5647">
              <w:rPr>
                <w:rFonts w:ascii="Calibri" w:hAnsi="Calibri" w:cs="Calibri"/>
                <w:color w:val="000000"/>
                <w:lang w:eastAsia="pl-PL"/>
              </w:rPr>
              <w:t xml:space="preserve">Przełącznik wielowarstwowy L2/L3 </w:t>
            </w:r>
            <w:proofErr w:type="spellStart"/>
            <w:r w:rsidRPr="006E5647">
              <w:rPr>
                <w:rFonts w:ascii="Calibri" w:hAnsi="Calibri" w:cs="Calibri"/>
                <w:color w:val="000000"/>
                <w:lang w:eastAsia="pl-PL"/>
              </w:rPr>
              <w:t>zarządzalny</w:t>
            </w:r>
            <w:proofErr w:type="spellEnd"/>
            <w:r w:rsidRPr="006E5647">
              <w:rPr>
                <w:rFonts w:ascii="Calibri" w:hAnsi="Calibri" w:cs="Calibri"/>
                <w:color w:val="000000"/>
                <w:lang w:eastAsia="pl-PL"/>
              </w:rPr>
              <w:t xml:space="preserve">. </w:t>
            </w:r>
            <w:r w:rsidRPr="006E5647">
              <w:rPr>
                <w:rFonts w:ascii="Calibri" w:hAnsi="Calibri" w:cs="Calibri"/>
                <w:b/>
                <w:bCs/>
                <w:color w:val="000000"/>
                <w:lang w:eastAsia="pl-PL"/>
              </w:rPr>
              <w:t>Zgodny z poniższymi wymaganiami minimalnymi:</w:t>
            </w:r>
          </w:p>
        </w:tc>
      </w:tr>
      <w:tr w:rsidR="006E5647" w:rsidRPr="006E5647" w14:paraId="74A7C7E6" w14:textId="77777777" w:rsidTr="00B27987">
        <w:trPr>
          <w:trHeight w:val="300"/>
        </w:trPr>
        <w:tc>
          <w:tcPr>
            <w:tcW w:w="5160" w:type="dxa"/>
            <w:tcBorders>
              <w:top w:val="nil"/>
              <w:left w:val="single" w:sz="4" w:space="0" w:color="auto"/>
              <w:bottom w:val="single" w:sz="4" w:space="0" w:color="auto"/>
              <w:right w:val="single" w:sz="4" w:space="0" w:color="auto"/>
            </w:tcBorders>
            <w:shd w:val="clear" w:color="000000" w:fill="FFFF00"/>
            <w:vAlign w:val="center"/>
            <w:hideMark/>
          </w:tcPr>
          <w:p w14:paraId="21BF2729"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Ilość</w:t>
            </w:r>
          </w:p>
        </w:tc>
        <w:tc>
          <w:tcPr>
            <w:tcW w:w="3766" w:type="dxa"/>
            <w:tcBorders>
              <w:top w:val="nil"/>
              <w:left w:val="nil"/>
              <w:bottom w:val="single" w:sz="4" w:space="0" w:color="auto"/>
              <w:right w:val="single" w:sz="4" w:space="0" w:color="auto"/>
            </w:tcBorders>
            <w:shd w:val="clear" w:color="000000" w:fill="FFFF00"/>
            <w:vAlign w:val="center"/>
            <w:hideMark/>
          </w:tcPr>
          <w:p w14:paraId="3D4E01CC"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10 szt.</w:t>
            </w:r>
          </w:p>
        </w:tc>
      </w:tr>
      <w:tr w:rsidR="006E5647" w:rsidRPr="006E5647" w14:paraId="088E9D83" w14:textId="77777777" w:rsidTr="00B27987">
        <w:trPr>
          <w:trHeight w:val="300"/>
        </w:trPr>
        <w:tc>
          <w:tcPr>
            <w:tcW w:w="5160" w:type="dxa"/>
            <w:tcBorders>
              <w:top w:val="nil"/>
              <w:left w:val="single" w:sz="4" w:space="0" w:color="auto"/>
              <w:bottom w:val="single" w:sz="4" w:space="0" w:color="auto"/>
              <w:right w:val="single" w:sz="4" w:space="0" w:color="auto"/>
            </w:tcBorders>
            <w:shd w:val="clear" w:color="auto" w:fill="auto"/>
            <w:vAlign w:val="center"/>
            <w:hideMark/>
          </w:tcPr>
          <w:p w14:paraId="63ACA5C2"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 xml:space="preserve">Warstwa </w:t>
            </w:r>
            <w:proofErr w:type="spellStart"/>
            <w:r w:rsidRPr="006E5647">
              <w:rPr>
                <w:rFonts w:ascii="Calibri" w:hAnsi="Calibri" w:cs="Calibri"/>
                <w:color w:val="000000"/>
                <w:lang w:eastAsia="pl-PL"/>
              </w:rPr>
              <w:t>zarządzalna</w:t>
            </w:r>
            <w:proofErr w:type="spellEnd"/>
          </w:p>
        </w:tc>
        <w:tc>
          <w:tcPr>
            <w:tcW w:w="3766" w:type="dxa"/>
            <w:tcBorders>
              <w:top w:val="nil"/>
              <w:left w:val="nil"/>
              <w:bottom w:val="single" w:sz="4" w:space="0" w:color="auto"/>
              <w:right w:val="single" w:sz="4" w:space="0" w:color="auto"/>
            </w:tcBorders>
            <w:shd w:val="clear" w:color="auto" w:fill="auto"/>
            <w:vAlign w:val="center"/>
            <w:hideMark/>
          </w:tcPr>
          <w:p w14:paraId="715FF032"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L2/L3</w:t>
            </w:r>
          </w:p>
        </w:tc>
      </w:tr>
      <w:tr w:rsidR="006E5647" w:rsidRPr="006E5647" w14:paraId="0F246999" w14:textId="77777777" w:rsidTr="00B27987">
        <w:trPr>
          <w:trHeight w:val="300"/>
        </w:trPr>
        <w:tc>
          <w:tcPr>
            <w:tcW w:w="5160" w:type="dxa"/>
            <w:tcBorders>
              <w:top w:val="nil"/>
              <w:left w:val="single" w:sz="4" w:space="0" w:color="auto"/>
              <w:bottom w:val="single" w:sz="4" w:space="0" w:color="auto"/>
              <w:right w:val="single" w:sz="4" w:space="0" w:color="auto"/>
            </w:tcBorders>
            <w:shd w:val="clear" w:color="auto" w:fill="auto"/>
            <w:noWrap/>
            <w:vAlign w:val="center"/>
            <w:hideMark/>
          </w:tcPr>
          <w:p w14:paraId="623D5B11"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ilość portów LAN  Rj-45</w:t>
            </w:r>
          </w:p>
        </w:tc>
        <w:tc>
          <w:tcPr>
            <w:tcW w:w="3766" w:type="dxa"/>
            <w:tcBorders>
              <w:top w:val="nil"/>
              <w:left w:val="nil"/>
              <w:bottom w:val="single" w:sz="4" w:space="0" w:color="auto"/>
              <w:right w:val="single" w:sz="4" w:space="0" w:color="auto"/>
            </w:tcBorders>
            <w:shd w:val="clear" w:color="auto" w:fill="auto"/>
            <w:vAlign w:val="center"/>
            <w:hideMark/>
          </w:tcPr>
          <w:p w14:paraId="66DB8905"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48</w:t>
            </w:r>
          </w:p>
        </w:tc>
      </w:tr>
      <w:tr w:rsidR="006E5647" w:rsidRPr="006E5647" w14:paraId="51D4127D" w14:textId="77777777" w:rsidTr="00B27987">
        <w:trPr>
          <w:trHeight w:val="900"/>
        </w:trPr>
        <w:tc>
          <w:tcPr>
            <w:tcW w:w="5160" w:type="dxa"/>
            <w:tcBorders>
              <w:top w:val="nil"/>
              <w:left w:val="single" w:sz="4" w:space="0" w:color="auto"/>
              <w:bottom w:val="single" w:sz="4" w:space="0" w:color="auto"/>
              <w:right w:val="single" w:sz="4" w:space="0" w:color="auto"/>
            </w:tcBorders>
            <w:shd w:val="clear" w:color="auto" w:fill="auto"/>
            <w:noWrap/>
            <w:vAlign w:val="center"/>
            <w:hideMark/>
          </w:tcPr>
          <w:p w14:paraId="02F3D1D3"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 xml:space="preserve">Ilość portów </w:t>
            </w:r>
            <w:r w:rsidRPr="006E5647">
              <w:rPr>
                <w:rFonts w:ascii="Calibri" w:hAnsi="Calibri" w:cs="Calibri"/>
                <w:b/>
                <w:bCs/>
                <w:color w:val="000000"/>
                <w:lang w:eastAsia="pl-PL"/>
              </w:rPr>
              <w:t>SFP+</w:t>
            </w:r>
            <w:r w:rsidRPr="006E5647">
              <w:rPr>
                <w:rFonts w:ascii="Calibri" w:hAnsi="Calibri" w:cs="Calibri"/>
                <w:color w:val="000000"/>
                <w:lang w:eastAsia="pl-PL"/>
              </w:rPr>
              <w:t xml:space="preserve"> wraz z modułami optycznymi</w:t>
            </w:r>
          </w:p>
        </w:tc>
        <w:tc>
          <w:tcPr>
            <w:tcW w:w="3766" w:type="dxa"/>
            <w:tcBorders>
              <w:top w:val="nil"/>
              <w:left w:val="nil"/>
              <w:bottom w:val="single" w:sz="4" w:space="0" w:color="auto"/>
              <w:right w:val="single" w:sz="4" w:space="0" w:color="auto"/>
            </w:tcBorders>
            <w:shd w:val="clear" w:color="auto" w:fill="auto"/>
            <w:vAlign w:val="center"/>
            <w:hideMark/>
          </w:tcPr>
          <w:p w14:paraId="5EC54AD1"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 xml:space="preserve">4x porty z modułami SFP+  o przepustowości 10Gbps na odległość minimum 100metrów transmisja </w:t>
            </w:r>
            <w:proofErr w:type="spellStart"/>
            <w:r w:rsidRPr="006E5647">
              <w:rPr>
                <w:rFonts w:ascii="Calibri" w:hAnsi="Calibri" w:cs="Calibri"/>
                <w:color w:val="000000"/>
                <w:lang w:eastAsia="pl-PL"/>
              </w:rPr>
              <w:t>multimode</w:t>
            </w:r>
            <w:proofErr w:type="spellEnd"/>
            <w:r w:rsidRPr="006E5647">
              <w:rPr>
                <w:rFonts w:ascii="Calibri" w:hAnsi="Calibri" w:cs="Calibri"/>
                <w:color w:val="000000"/>
                <w:lang w:eastAsia="pl-PL"/>
              </w:rPr>
              <w:t xml:space="preserve"> kompatybilny zamiennik</w:t>
            </w:r>
          </w:p>
        </w:tc>
      </w:tr>
      <w:tr w:rsidR="006E5647" w:rsidRPr="006E5647" w14:paraId="30D759A3" w14:textId="77777777" w:rsidTr="00B27987">
        <w:trPr>
          <w:trHeight w:val="600"/>
        </w:trPr>
        <w:tc>
          <w:tcPr>
            <w:tcW w:w="5160" w:type="dxa"/>
            <w:tcBorders>
              <w:top w:val="nil"/>
              <w:left w:val="single" w:sz="4" w:space="0" w:color="auto"/>
              <w:bottom w:val="single" w:sz="4" w:space="0" w:color="auto"/>
              <w:right w:val="single" w:sz="4" w:space="0" w:color="auto"/>
            </w:tcBorders>
            <w:shd w:val="clear" w:color="auto" w:fill="auto"/>
            <w:noWrap/>
            <w:vAlign w:val="center"/>
            <w:hideMark/>
          </w:tcPr>
          <w:p w14:paraId="4FD618BB"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okablowanie światłowodowe</w:t>
            </w:r>
          </w:p>
        </w:tc>
        <w:tc>
          <w:tcPr>
            <w:tcW w:w="3766" w:type="dxa"/>
            <w:tcBorders>
              <w:top w:val="nil"/>
              <w:left w:val="nil"/>
              <w:bottom w:val="single" w:sz="4" w:space="0" w:color="auto"/>
              <w:right w:val="single" w:sz="4" w:space="0" w:color="auto"/>
            </w:tcBorders>
            <w:shd w:val="clear" w:color="auto" w:fill="auto"/>
            <w:vAlign w:val="center"/>
            <w:hideMark/>
          </w:tcPr>
          <w:p w14:paraId="637F972C"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 xml:space="preserve">4x </w:t>
            </w:r>
            <w:proofErr w:type="spellStart"/>
            <w:r w:rsidRPr="006E5647">
              <w:rPr>
                <w:rFonts w:ascii="Calibri" w:hAnsi="Calibri" w:cs="Calibri"/>
                <w:color w:val="000000"/>
                <w:lang w:eastAsia="pl-PL"/>
              </w:rPr>
              <w:t>Patchcord</w:t>
            </w:r>
            <w:proofErr w:type="spellEnd"/>
            <w:r w:rsidRPr="006E5647">
              <w:rPr>
                <w:rFonts w:ascii="Calibri" w:hAnsi="Calibri" w:cs="Calibri"/>
                <w:color w:val="000000"/>
                <w:lang w:eastAsia="pl-PL"/>
              </w:rPr>
              <w:t xml:space="preserve"> LC/UPC-LC/UPC, </w:t>
            </w:r>
            <w:proofErr w:type="spellStart"/>
            <w:r w:rsidRPr="006E5647">
              <w:rPr>
                <w:rFonts w:ascii="Calibri" w:hAnsi="Calibri" w:cs="Calibri"/>
                <w:color w:val="000000"/>
                <w:lang w:eastAsia="pl-PL"/>
              </w:rPr>
              <w:t>Multimode</w:t>
            </w:r>
            <w:proofErr w:type="spellEnd"/>
            <w:r w:rsidRPr="006E5647">
              <w:rPr>
                <w:rFonts w:ascii="Calibri" w:hAnsi="Calibri" w:cs="Calibri"/>
                <w:color w:val="000000"/>
                <w:lang w:eastAsia="pl-PL"/>
              </w:rPr>
              <w:t xml:space="preserve"> duplex każdy o długości 2metry</w:t>
            </w:r>
          </w:p>
        </w:tc>
      </w:tr>
      <w:tr w:rsidR="006E5647" w:rsidRPr="006E5647" w14:paraId="68492664" w14:textId="77777777" w:rsidTr="00B27987">
        <w:trPr>
          <w:trHeight w:val="300"/>
        </w:trPr>
        <w:tc>
          <w:tcPr>
            <w:tcW w:w="5160" w:type="dxa"/>
            <w:tcBorders>
              <w:top w:val="nil"/>
              <w:left w:val="single" w:sz="4" w:space="0" w:color="auto"/>
              <w:bottom w:val="single" w:sz="4" w:space="0" w:color="auto"/>
              <w:right w:val="single" w:sz="4" w:space="0" w:color="auto"/>
            </w:tcBorders>
            <w:shd w:val="clear" w:color="auto" w:fill="auto"/>
            <w:noWrap/>
            <w:vAlign w:val="center"/>
            <w:hideMark/>
          </w:tcPr>
          <w:p w14:paraId="50969635"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Standard komunikacji</w:t>
            </w:r>
          </w:p>
        </w:tc>
        <w:tc>
          <w:tcPr>
            <w:tcW w:w="3766" w:type="dxa"/>
            <w:tcBorders>
              <w:top w:val="nil"/>
              <w:left w:val="nil"/>
              <w:bottom w:val="single" w:sz="4" w:space="0" w:color="auto"/>
              <w:right w:val="single" w:sz="4" w:space="0" w:color="auto"/>
            </w:tcBorders>
            <w:shd w:val="clear" w:color="auto" w:fill="auto"/>
            <w:vAlign w:val="center"/>
            <w:hideMark/>
          </w:tcPr>
          <w:p w14:paraId="3C0D60D9"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IEEE 802.3,IEEE 802.3ab,IEEE 802.3u</w:t>
            </w:r>
          </w:p>
        </w:tc>
      </w:tr>
      <w:tr w:rsidR="006E5647" w:rsidRPr="006E5647" w14:paraId="23C05344" w14:textId="77777777" w:rsidTr="00B27987">
        <w:trPr>
          <w:trHeight w:val="300"/>
        </w:trPr>
        <w:tc>
          <w:tcPr>
            <w:tcW w:w="5160" w:type="dxa"/>
            <w:tcBorders>
              <w:top w:val="nil"/>
              <w:left w:val="single" w:sz="4" w:space="0" w:color="auto"/>
              <w:bottom w:val="single" w:sz="4" w:space="0" w:color="auto"/>
              <w:right w:val="single" w:sz="4" w:space="0" w:color="auto"/>
            </w:tcBorders>
            <w:shd w:val="clear" w:color="auto" w:fill="auto"/>
            <w:noWrap/>
            <w:vAlign w:val="center"/>
            <w:hideMark/>
          </w:tcPr>
          <w:p w14:paraId="5952C80E"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Pełny dupleks</w:t>
            </w:r>
          </w:p>
        </w:tc>
        <w:tc>
          <w:tcPr>
            <w:tcW w:w="3766" w:type="dxa"/>
            <w:tcBorders>
              <w:top w:val="nil"/>
              <w:left w:val="nil"/>
              <w:bottom w:val="single" w:sz="4" w:space="0" w:color="auto"/>
              <w:right w:val="single" w:sz="4" w:space="0" w:color="auto"/>
            </w:tcBorders>
            <w:shd w:val="clear" w:color="auto" w:fill="auto"/>
            <w:vAlign w:val="center"/>
            <w:hideMark/>
          </w:tcPr>
          <w:p w14:paraId="57D1B958"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tak</w:t>
            </w:r>
          </w:p>
        </w:tc>
      </w:tr>
      <w:tr w:rsidR="006E5647" w:rsidRPr="006E5647" w14:paraId="36FEB500" w14:textId="77777777" w:rsidTr="00B27987">
        <w:trPr>
          <w:trHeight w:val="300"/>
        </w:trPr>
        <w:tc>
          <w:tcPr>
            <w:tcW w:w="5160" w:type="dxa"/>
            <w:tcBorders>
              <w:top w:val="nil"/>
              <w:left w:val="single" w:sz="4" w:space="0" w:color="auto"/>
              <w:bottom w:val="single" w:sz="4" w:space="0" w:color="auto"/>
              <w:right w:val="single" w:sz="4" w:space="0" w:color="auto"/>
            </w:tcBorders>
            <w:shd w:val="clear" w:color="auto" w:fill="auto"/>
            <w:noWrap/>
            <w:vAlign w:val="center"/>
            <w:hideMark/>
          </w:tcPr>
          <w:p w14:paraId="24471991"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Automatyczne MDI/MDI-X</w:t>
            </w:r>
          </w:p>
        </w:tc>
        <w:tc>
          <w:tcPr>
            <w:tcW w:w="3766" w:type="dxa"/>
            <w:tcBorders>
              <w:top w:val="nil"/>
              <w:left w:val="nil"/>
              <w:bottom w:val="single" w:sz="4" w:space="0" w:color="auto"/>
              <w:right w:val="single" w:sz="4" w:space="0" w:color="auto"/>
            </w:tcBorders>
            <w:shd w:val="clear" w:color="auto" w:fill="auto"/>
            <w:vAlign w:val="center"/>
            <w:hideMark/>
          </w:tcPr>
          <w:p w14:paraId="56AC9C8D"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tak</w:t>
            </w:r>
          </w:p>
        </w:tc>
      </w:tr>
      <w:tr w:rsidR="006E5647" w:rsidRPr="006E5647" w14:paraId="334D44A1" w14:textId="77777777" w:rsidTr="00B27987">
        <w:trPr>
          <w:trHeight w:val="300"/>
        </w:trPr>
        <w:tc>
          <w:tcPr>
            <w:tcW w:w="5160" w:type="dxa"/>
            <w:tcBorders>
              <w:top w:val="nil"/>
              <w:left w:val="single" w:sz="4" w:space="0" w:color="auto"/>
              <w:bottom w:val="single" w:sz="4" w:space="0" w:color="auto"/>
              <w:right w:val="single" w:sz="4" w:space="0" w:color="auto"/>
            </w:tcBorders>
            <w:shd w:val="clear" w:color="auto" w:fill="auto"/>
            <w:noWrap/>
            <w:vAlign w:val="center"/>
            <w:hideMark/>
          </w:tcPr>
          <w:p w14:paraId="64728A6E"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Szybkość transmisji Rj-45</w:t>
            </w:r>
          </w:p>
        </w:tc>
        <w:tc>
          <w:tcPr>
            <w:tcW w:w="3766" w:type="dxa"/>
            <w:tcBorders>
              <w:top w:val="nil"/>
              <w:left w:val="nil"/>
              <w:bottom w:val="single" w:sz="4" w:space="0" w:color="auto"/>
              <w:right w:val="single" w:sz="4" w:space="0" w:color="auto"/>
            </w:tcBorders>
            <w:shd w:val="clear" w:color="auto" w:fill="auto"/>
            <w:vAlign w:val="center"/>
            <w:hideMark/>
          </w:tcPr>
          <w:p w14:paraId="1935781A"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 xml:space="preserve">10/100/1000 </w:t>
            </w:r>
            <w:proofErr w:type="spellStart"/>
            <w:r w:rsidRPr="006E5647">
              <w:rPr>
                <w:rFonts w:ascii="Calibri" w:hAnsi="Calibri" w:cs="Calibri"/>
                <w:color w:val="000000"/>
                <w:lang w:eastAsia="pl-PL"/>
              </w:rPr>
              <w:t>Mbps</w:t>
            </w:r>
            <w:proofErr w:type="spellEnd"/>
            <w:r w:rsidRPr="006E5647">
              <w:rPr>
                <w:rFonts w:ascii="Calibri" w:hAnsi="Calibri" w:cs="Calibri"/>
                <w:color w:val="000000"/>
                <w:lang w:eastAsia="pl-PL"/>
              </w:rPr>
              <w:t xml:space="preserve"> </w:t>
            </w:r>
          </w:p>
        </w:tc>
      </w:tr>
      <w:tr w:rsidR="006E5647" w:rsidRPr="006E5647" w14:paraId="6AD1F589" w14:textId="77777777" w:rsidTr="00B27987">
        <w:trPr>
          <w:trHeight w:val="300"/>
        </w:trPr>
        <w:tc>
          <w:tcPr>
            <w:tcW w:w="5160" w:type="dxa"/>
            <w:tcBorders>
              <w:top w:val="nil"/>
              <w:left w:val="single" w:sz="4" w:space="0" w:color="auto"/>
              <w:bottom w:val="single" w:sz="4" w:space="0" w:color="auto"/>
              <w:right w:val="single" w:sz="4" w:space="0" w:color="auto"/>
            </w:tcBorders>
            <w:shd w:val="clear" w:color="auto" w:fill="auto"/>
            <w:noWrap/>
            <w:vAlign w:val="center"/>
            <w:hideMark/>
          </w:tcPr>
          <w:p w14:paraId="364E9D65"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Przepustowość routowania/przełączania</w:t>
            </w:r>
          </w:p>
        </w:tc>
        <w:tc>
          <w:tcPr>
            <w:tcW w:w="3766" w:type="dxa"/>
            <w:tcBorders>
              <w:top w:val="nil"/>
              <w:left w:val="nil"/>
              <w:bottom w:val="single" w:sz="4" w:space="0" w:color="auto"/>
              <w:right w:val="single" w:sz="4" w:space="0" w:color="auto"/>
            </w:tcBorders>
            <w:shd w:val="clear" w:color="auto" w:fill="auto"/>
            <w:vAlign w:val="center"/>
            <w:hideMark/>
          </w:tcPr>
          <w:p w14:paraId="00F8FB6B"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100Gbit/s</w:t>
            </w:r>
          </w:p>
        </w:tc>
      </w:tr>
      <w:tr w:rsidR="006E5647" w:rsidRPr="006E5647" w14:paraId="54C4A3FF" w14:textId="77777777" w:rsidTr="00B27987">
        <w:trPr>
          <w:trHeight w:val="300"/>
        </w:trPr>
        <w:tc>
          <w:tcPr>
            <w:tcW w:w="5160" w:type="dxa"/>
            <w:tcBorders>
              <w:top w:val="nil"/>
              <w:left w:val="single" w:sz="4" w:space="0" w:color="auto"/>
              <w:bottom w:val="single" w:sz="4" w:space="0" w:color="auto"/>
              <w:right w:val="single" w:sz="4" w:space="0" w:color="auto"/>
            </w:tcBorders>
            <w:shd w:val="clear" w:color="auto" w:fill="auto"/>
            <w:noWrap/>
            <w:vAlign w:val="center"/>
            <w:hideMark/>
          </w:tcPr>
          <w:p w14:paraId="13C5756B"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lastRenderedPageBreak/>
              <w:t>Wielkość tabeli adresów MAC</w:t>
            </w:r>
          </w:p>
        </w:tc>
        <w:tc>
          <w:tcPr>
            <w:tcW w:w="3766" w:type="dxa"/>
            <w:tcBorders>
              <w:top w:val="nil"/>
              <w:left w:val="nil"/>
              <w:bottom w:val="single" w:sz="4" w:space="0" w:color="auto"/>
              <w:right w:val="single" w:sz="4" w:space="0" w:color="auto"/>
            </w:tcBorders>
            <w:shd w:val="clear" w:color="auto" w:fill="auto"/>
            <w:vAlign w:val="center"/>
            <w:hideMark/>
          </w:tcPr>
          <w:p w14:paraId="1936576D"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16000</w:t>
            </w:r>
          </w:p>
        </w:tc>
      </w:tr>
      <w:tr w:rsidR="006E5647" w:rsidRPr="006E5647" w14:paraId="3A8FF7C5" w14:textId="77777777" w:rsidTr="00B27987">
        <w:trPr>
          <w:trHeight w:val="300"/>
        </w:trPr>
        <w:tc>
          <w:tcPr>
            <w:tcW w:w="5160" w:type="dxa"/>
            <w:tcBorders>
              <w:top w:val="nil"/>
              <w:left w:val="single" w:sz="4" w:space="0" w:color="auto"/>
              <w:bottom w:val="single" w:sz="4" w:space="0" w:color="auto"/>
              <w:right w:val="single" w:sz="4" w:space="0" w:color="auto"/>
            </w:tcBorders>
            <w:shd w:val="clear" w:color="auto" w:fill="auto"/>
            <w:noWrap/>
            <w:vAlign w:val="center"/>
            <w:hideMark/>
          </w:tcPr>
          <w:p w14:paraId="16D45EB5"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Obsługa 10Gbits poprzez SFP+</w:t>
            </w:r>
          </w:p>
        </w:tc>
        <w:tc>
          <w:tcPr>
            <w:tcW w:w="3766" w:type="dxa"/>
            <w:tcBorders>
              <w:top w:val="nil"/>
              <w:left w:val="nil"/>
              <w:bottom w:val="single" w:sz="4" w:space="0" w:color="auto"/>
              <w:right w:val="single" w:sz="4" w:space="0" w:color="auto"/>
            </w:tcBorders>
            <w:shd w:val="clear" w:color="auto" w:fill="auto"/>
            <w:vAlign w:val="center"/>
            <w:hideMark/>
          </w:tcPr>
          <w:p w14:paraId="6C41FCE6"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tak</w:t>
            </w:r>
          </w:p>
        </w:tc>
      </w:tr>
      <w:tr w:rsidR="006E5647" w:rsidRPr="006E5647" w14:paraId="0D6727D7" w14:textId="77777777" w:rsidTr="00B27987">
        <w:trPr>
          <w:trHeight w:val="300"/>
        </w:trPr>
        <w:tc>
          <w:tcPr>
            <w:tcW w:w="5160" w:type="dxa"/>
            <w:tcBorders>
              <w:top w:val="nil"/>
              <w:left w:val="single" w:sz="4" w:space="0" w:color="auto"/>
              <w:bottom w:val="single" w:sz="4" w:space="0" w:color="auto"/>
              <w:right w:val="single" w:sz="4" w:space="0" w:color="auto"/>
            </w:tcBorders>
            <w:shd w:val="clear" w:color="auto" w:fill="auto"/>
            <w:noWrap/>
            <w:vAlign w:val="center"/>
            <w:hideMark/>
          </w:tcPr>
          <w:p w14:paraId="40210FEA"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Agregator portów</w:t>
            </w:r>
          </w:p>
        </w:tc>
        <w:tc>
          <w:tcPr>
            <w:tcW w:w="3766" w:type="dxa"/>
            <w:tcBorders>
              <w:top w:val="nil"/>
              <w:left w:val="nil"/>
              <w:bottom w:val="single" w:sz="4" w:space="0" w:color="auto"/>
              <w:right w:val="single" w:sz="4" w:space="0" w:color="auto"/>
            </w:tcBorders>
            <w:shd w:val="clear" w:color="auto" w:fill="auto"/>
            <w:vAlign w:val="center"/>
            <w:hideMark/>
          </w:tcPr>
          <w:p w14:paraId="4F6C6B8F"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tak</w:t>
            </w:r>
          </w:p>
        </w:tc>
      </w:tr>
      <w:tr w:rsidR="006E5647" w:rsidRPr="006E5647" w14:paraId="4E293062" w14:textId="77777777" w:rsidTr="00B27987">
        <w:trPr>
          <w:trHeight w:val="300"/>
        </w:trPr>
        <w:tc>
          <w:tcPr>
            <w:tcW w:w="5160" w:type="dxa"/>
            <w:tcBorders>
              <w:top w:val="nil"/>
              <w:left w:val="single" w:sz="4" w:space="0" w:color="auto"/>
              <w:bottom w:val="single" w:sz="4" w:space="0" w:color="auto"/>
              <w:right w:val="single" w:sz="4" w:space="0" w:color="auto"/>
            </w:tcBorders>
            <w:shd w:val="clear" w:color="auto" w:fill="auto"/>
            <w:noWrap/>
            <w:vAlign w:val="center"/>
            <w:hideMark/>
          </w:tcPr>
          <w:p w14:paraId="4970233E"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Możliwy montaż w szafie RACK 19 cali</w:t>
            </w:r>
          </w:p>
        </w:tc>
        <w:tc>
          <w:tcPr>
            <w:tcW w:w="3766" w:type="dxa"/>
            <w:tcBorders>
              <w:top w:val="nil"/>
              <w:left w:val="nil"/>
              <w:bottom w:val="single" w:sz="4" w:space="0" w:color="auto"/>
              <w:right w:val="single" w:sz="4" w:space="0" w:color="auto"/>
            </w:tcBorders>
            <w:shd w:val="clear" w:color="auto" w:fill="auto"/>
            <w:vAlign w:val="center"/>
            <w:hideMark/>
          </w:tcPr>
          <w:p w14:paraId="6E04EDF1"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tak w zestawie akcesoria</w:t>
            </w:r>
          </w:p>
        </w:tc>
      </w:tr>
      <w:tr w:rsidR="006E5647" w:rsidRPr="006E5647" w14:paraId="010B47EC" w14:textId="77777777" w:rsidTr="00B27987">
        <w:trPr>
          <w:trHeight w:val="300"/>
        </w:trPr>
        <w:tc>
          <w:tcPr>
            <w:tcW w:w="5160" w:type="dxa"/>
            <w:tcBorders>
              <w:top w:val="nil"/>
              <w:left w:val="single" w:sz="4" w:space="0" w:color="auto"/>
              <w:bottom w:val="single" w:sz="4" w:space="0" w:color="auto"/>
              <w:right w:val="single" w:sz="4" w:space="0" w:color="auto"/>
            </w:tcBorders>
            <w:shd w:val="clear" w:color="auto" w:fill="auto"/>
            <w:noWrap/>
            <w:vAlign w:val="center"/>
            <w:hideMark/>
          </w:tcPr>
          <w:p w14:paraId="1D3206EE"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Zarządzanie</w:t>
            </w:r>
          </w:p>
        </w:tc>
        <w:tc>
          <w:tcPr>
            <w:tcW w:w="3766" w:type="dxa"/>
            <w:tcBorders>
              <w:top w:val="nil"/>
              <w:left w:val="nil"/>
              <w:bottom w:val="single" w:sz="4" w:space="0" w:color="auto"/>
              <w:right w:val="single" w:sz="4" w:space="0" w:color="auto"/>
            </w:tcBorders>
            <w:shd w:val="clear" w:color="auto" w:fill="auto"/>
            <w:vAlign w:val="center"/>
            <w:hideMark/>
          </w:tcPr>
          <w:p w14:paraId="23409E72"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 xml:space="preserve">www, telnet, </w:t>
            </w:r>
            <w:proofErr w:type="spellStart"/>
            <w:r w:rsidRPr="006E5647">
              <w:rPr>
                <w:rFonts w:ascii="Calibri" w:hAnsi="Calibri" w:cs="Calibri"/>
                <w:color w:val="000000"/>
                <w:lang w:eastAsia="pl-PL"/>
              </w:rPr>
              <w:t>ssh</w:t>
            </w:r>
            <w:proofErr w:type="spellEnd"/>
          </w:p>
        </w:tc>
      </w:tr>
      <w:tr w:rsidR="006E5647" w:rsidRPr="006E5647" w14:paraId="3B83F548" w14:textId="77777777" w:rsidTr="00B27987">
        <w:trPr>
          <w:trHeight w:val="300"/>
        </w:trPr>
        <w:tc>
          <w:tcPr>
            <w:tcW w:w="5160" w:type="dxa"/>
            <w:tcBorders>
              <w:top w:val="nil"/>
              <w:left w:val="single" w:sz="4" w:space="0" w:color="auto"/>
              <w:bottom w:val="single" w:sz="4" w:space="0" w:color="auto"/>
              <w:right w:val="single" w:sz="4" w:space="0" w:color="auto"/>
            </w:tcBorders>
            <w:shd w:val="clear" w:color="auto" w:fill="auto"/>
            <w:noWrap/>
            <w:vAlign w:val="center"/>
            <w:hideMark/>
          </w:tcPr>
          <w:p w14:paraId="28D2C74F"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SNMP</w:t>
            </w:r>
          </w:p>
        </w:tc>
        <w:tc>
          <w:tcPr>
            <w:tcW w:w="3766" w:type="dxa"/>
            <w:tcBorders>
              <w:top w:val="nil"/>
              <w:left w:val="nil"/>
              <w:bottom w:val="single" w:sz="4" w:space="0" w:color="auto"/>
              <w:right w:val="single" w:sz="4" w:space="0" w:color="auto"/>
            </w:tcBorders>
            <w:shd w:val="clear" w:color="auto" w:fill="auto"/>
            <w:vAlign w:val="center"/>
            <w:hideMark/>
          </w:tcPr>
          <w:p w14:paraId="3934D95F"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tak</w:t>
            </w:r>
          </w:p>
        </w:tc>
      </w:tr>
      <w:tr w:rsidR="006E5647" w:rsidRPr="006E5647" w14:paraId="00A97249" w14:textId="77777777" w:rsidTr="00B27987">
        <w:trPr>
          <w:trHeight w:val="300"/>
        </w:trPr>
        <w:tc>
          <w:tcPr>
            <w:tcW w:w="5160" w:type="dxa"/>
            <w:tcBorders>
              <w:top w:val="nil"/>
              <w:left w:val="single" w:sz="4" w:space="0" w:color="auto"/>
              <w:bottom w:val="single" w:sz="4" w:space="0" w:color="auto"/>
              <w:right w:val="single" w:sz="4" w:space="0" w:color="auto"/>
            </w:tcBorders>
            <w:shd w:val="clear" w:color="auto" w:fill="auto"/>
            <w:noWrap/>
            <w:vAlign w:val="center"/>
            <w:hideMark/>
          </w:tcPr>
          <w:p w14:paraId="50658C31"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Obsługa sieci VLAN</w:t>
            </w:r>
          </w:p>
        </w:tc>
        <w:tc>
          <w:tcPr>
            <w:tcW w:w="3766" w:type="dxa"/>
            <w:tcBorders>
              <w:top w:val="nil"/>
              <w:left w:val="nil"/>
              <w:bottom w:val="single" w:sz="4" w:space="0" w:color="auto"/>
              <w:right w:val="single" w:sz="4" w:space="0" w:color="auto"/>
            </w:tcBorders>
            <w:shd w:val="clear" w:color="auto" w:fill="auto"/>
            <w:vAlign w:val="center"/>
            <w:hideMark/>
          </w:tcPr>
          <w:p w14:paraId="62C0271D"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tak</w:t>
            </w:r>
          </w:p>
        </w:tc>
      </w:tr>
      <w:tr w:rsidR="006E5647" w:rsidRPr="006E5647" w14:paraId="38BA8296" w14:textId="77777777" w:rsidTr="00B27987">
        <w:trPr>
          <w:trHeight w:val="300"/>
        </w:trPr>
        <w:tc>
          <w:tcPr>
            <w:tcW w:w="5160" w:type="dxa"/>
            <w:tcBorders>
              <w:top w:val="nil"/>
              <w:left w:val="single" w:sz="4" w:space="0" w:color="auto"/>
              <w:bottom w:val="single" w:sz="4" w:space="0" w:color="auto"/>
              <w:right w:val="single" w:sz="4" w:space="0" w:color="auto"/>
            </w:tcBorders>
            <w:shd w:val="clear" w:color="auto" w:fill="auto"/>
            <w:noWrap/>
            <w:vAlign w:val="center"/>
            <w:hideMark/>
          </w:tcPr>
          <w:p w14:paraId="7F91F976"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Rozmiar</w:t>
            </w:r>
          </w:p>
        </w:tc>
        <w:tc>
          <w:tcPr>
            <w:tcW w:w="3766" w:type="dxa"/>
            <w:tcBorders>
              <w:top w:val="nil"/>
              <w:left w:val="nil"/>
              <w:bottom w:val="single" w:sz="4" w:space="0" w:color="auto"/>
              <w:right w:val="single" w:sz="4" w:space="0" w:color="auto"/>
            </w:tcBorders>
            <w:shd w:val="clear" w:color="auto" w:fill="auto"/>
            <w:vAlign w:val="center"/>
            <w:hideMark/>
          </w:tcPr>
          <w:p w14:paraId="1E1C24BF"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1U</w:t>
            </w:r>
          </w:p>
        </w:tc>
      </w:tr>
      <w:tr w:rsidR="006E5647" w:rsidRPr="006E5647" w14:paraId="7AA0D0F0" w14:textId="77777777" w:rsidTr="00B27987">
        <w:trPr>
          <w:trHeight w:val="600"/>
        </w:trPr>
        <w:tc>
          <w:tcPr>
            <w:tcW w:w="5160" w:type="dxa"/>
            <w:tcBorders>
              <w:top w:val="nil"/>
              <w:left w:val="single" w:sz="4" w:space="0" w:color="auto"/>
              <w:bottom w:val="single" w:sz="4" w:space="0" w:color="auto"/>
              <w:right w:val="single" w:sz="4" w:space="0" w:color="auto"/>
            </w:tcBorders>
            <w:shd w:val="clear" w:color="auto" w:fill="auto"/>
            <w:noWrap/>
            <w:vAlign w:val="center"/>
            <w:hideMark/>
          </w:tcPr>
          <w:p w14:paraId="66308E1B"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Zasilanie</w:t>
            </w:r>
          </w:p>
        </w:tc>
        <w:tc>
          <w:tcPr>
            <w:tcW w:w="3766" w:type="dxa"/>
            <w:tcBorders>
              <w:top w:val="nil"/>
              <w:left w:val="nil"/>
              <w:bottom w:val="single" w:sz="4" w:space="0" w:color="auto"/>
              <w:right w:val="single" w:sz="4" w:space="0" w:color="auto"/>
            </w:tcBorders>
            <w:shd w:val="clear" w:color="auto" w:fill="auto"/>
            <w:vAlign w:val="center"/>
            <w:hideMark/>
          </w:tcPr>
          <w:p w14:paraId="6FC884F0"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 xml:space="preserve">Napięcie wejściowe AC  Napięcie prądu elektrycznego 100-240V Częstotliwość wejściowa AC 50/60  </w:t>
            </w:r>
            <w:proofErr w:type="spellStart"/>
            <w:r w:rsidRPr="006E5647">
              <w:rPr>
                <w:rFonts w:ascii="Calibri" w:hAnsi="Calibri" w:cs="Calibri"/>
                <w:color w:val="000000"/>
                <w:lang w:eastAsia="pl-PL"/>
              </w:rPr>
              <w:t>Hz</w:t>
            </w:r>
            <w:proofErr w:type="spellEnd"/>
          </w:p>
        </w:tc>
      </w:tr>
      <w:tr w:rsidR="006E5647" w:rsidRPr="006E5647" w14:paraId="76F910A0" w14:textId="77777777" w:rsidTr="00B27987">
        <w:trPr>
          <w:trHeight w:val="300"/>
        </w:trPr>
        <w:tc>
          <w:tcPr>
            <w:tcW w:w="5160" w:type="dxa"/>
            <w:tcBorders>
              <w:top w:val="nil"/>
              <w:left w:val="single" w:sz="4" w:space="0" w:color="auto"/>
              <w:bottom w:val="single" w:sz="4" w:space="0" w:color="auto"/>
              <w:right w:val="single" w:sz="4" w:space="0" w:color="auto"/>
            </w:tcBorders>
            <w:shd w:val="clear" w:color="auto" w:fill="auto"/>
            <w:noWrap/>
            <w:vAlign w:val="center"/>
            <w:hideMark/>
          </w:tcPr>
          <w:p w14:paraId="067C7ACE"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Gwarancja</w:t>
            </w:r>
          </w:p>
        </w:tc>
        <w:tc>
          <w:tcPr>
            <w:tcW w:w="3766" w:type="dxa"/>
            <w:tcBorders>
              <w:top w:val="nil"/>
              <w:left w:val="nil"/>
              <w:bottom w:val="single" w:sz="4" w:space="0" w:color="auto"/>
              <w:right w:val="single" w:sz="4" w:space="0" w:color="auto"/>
            </w:tcBorders>
            <w:shd w:val="clear" w:color="auto" w:fill="auto"/>
            <w:noWrap/>
            <w:vAlign w:val="center"/>
            <w:hideMark/>
          </w:tcPr>
          <w:p w14:paraId="707FEECD"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24 miesiące</w:t>
            </w:r>
          </w:p>
        </w:tc>
      </w:tr>
    </w:tbl>
    <w:p w14:paraId="4BFFC887" w14:textId="77777777" w:rsidR="006E5647" w:rsidRPr="006E5647" w:rsidRDefault="006E5647" w:rsidP="006E5647">
      <w:pPr>
        <w:widowControl/>
        <w:autoSpaceDE/>
        <w:autoSpaceDN/>
        <w:ind w:firstLine="708"/>
        <w:rPr>
          <w:rFonts w:ascii="Calibri" w:hAnsi="Calibri" w:cs="Calibri"/>
          <w:b/>
          <w:iCs/>
          <w:lang w:eastAsia="pl-PL"/>
        </w:rPr>
      </w:pPr>
    </w:p>
    <w:p w14:paraId="2EBCCD5E" w14:textId="77777777" w:rsidR="006E5647" w:rsidRPr="006E5647" w:rsidRDefault="006E5647" w:rsidP="006E5647">
      <w:pPr>
        <w:widowControl/>
        <w:autoSpaceDE/>
        <w:autoSpaceDN/>
        <w:ind w:firstLine="708"/>
        <w:rPr>
          <w:rFonts w:ascii="Calibri" w:hAnsi="Calibri" w:cs="Calibri"/>
          <w:b/>
          <w:iCs/>
          <w:lang w:eastAsia="pl-PL"/>
        </w:rPr>
      </w:pPr>
    </w:p>
    <w:tbl>
      <w:tblPr>
        <w:tblW w:w="8926" w:type="dxa"/>
        <w:tblInd w:w="75" w:type="dxa"/>
        <w:tblCellMar>
          <w:left w:w="70" w:type="dxa"/>
          <w:right w:w="70" w:type="dxa"/>
        </w:tblCellMar>
        <w:tblLook w:val="04A0" w:firstRow="1" w:lastRow="0" w:firstColumn="1" w:lastColumn="0" w:noHBand="0" w:noVBand="1"/>
      </w:tblPr>
      <w:tblGrid>
        <w:gridCol w:w="3940"/>
        <w:gridCol w:w="4986"/>
      </w:tblGrid>
      <w:tr w:rsidR="006E5647" w:rsidRPr="006E5647" w14:paraId="27E28663" w14:textId="77777777" w:rsidTr="00B27987">
        <w:trPr>
          <w:trHeight w:val="300"/>
        </w:trPr>
        <w:tc>
          <w:tcPr>
            <w:tcW w:w="394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1C1F5F53" w14:textId="77777777" w:rsidR="006E5647" w:rsidRPr="006E5647" w:rsidRDefault="006E5647" w:rsidP="006E5647">
            <w:pPr>
              <w:widowControl/>
              <w:numPr>
                <w:ilvl w:val="0"/>
                <w:numId w:val="69"/>
              </w:numPr>
              <w:autoSpaceDE/>
              <w:autoSpaceDN/>
              <w:rPr>
                <w:rFonts w:ascii="Calibri" w:hAnsi="Calibri" w:cs="Calibri"/>
                <w:color w:val="000000"/>
                <w:lang w:eastAsia="pl-PL"/>
              </w:rPr>
            </w:pPr>
            <w:r w:rsidRPr="006E5647">
              <w:rPr>
                <w:rFonts w:ascii="Calibri" w:hAnsi="Calibri" w:cs="Calibri"/>
                <w:b/>
                <w:bCs/>
                <w:color w:val="000000"/>
                <w:lang w:eastAsia="pl-PL"/>
              </w:rPr>
              <w:t xml:space="preserve">Wewnętrzna Karta sieciowa </w:t>
            </w:r>
          </w:p>
        </w:tc>
        <w:tc>
          <w:tcPr>
            <w:tcW w:w="4986" w:type="dxa"/>
            <w:tcBorders>
              <w:top w:val="single" w:sz="4" w:space="0" w:color="auto"/>
              <w:left w:val="nil"/>
              <w:bottom w:val="single" w:sz="4" w:space="0" w:color="auto"/>
              <w:right w:val="single" w:sz="4" w:space="0" w:color="auto"/>
            </w:tcBorders>
            <w:shd w:val="clear" w:color="000000" w:fill="FFFF00"/>
            <w:vAlign w:val="bottom"/>
            <w:hideMark/>
          </w:tcPr>
          <w:p w14:paraId="7A98B443"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2 szt.</w:t>
            </w:r>
          </w:p>
          <w:p w14:paraId="4F48689F"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Zgodny z poniższymi wymaganiami minimalnymi:</w:t>
            </w:r>
          </w:p>
        </w:tc>
      </w:tr>
      <w:tr w:rsidR="006E5647" w:rsidRPr="006E5647" w14:paraId="14F83C4D" w14:textId="77777777" w:rsidTr="00B27987">
        <w:trPr>
          <w:trHeight w:val="300"/>
        </w:trPr>
        <w:tc>
          <w:tcPr>
            <w:tcW w:w="89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4A49A6" w14:textId="77777777" w:rsidR="006E5647" w:rsidRPr="006E5647" w:rsidRDefault="006E5647" w:rsidP="006E5647">
            <w:pPr>
              <w:widowControl/>
              <w:autoSpaceDE/>
              <w:autoSpaceDN/>
              <w:rPr>
                <w:rFonts w:ascii="Calibri" w:hAnsi="Calibri" w:cs="Calibri"/>
                <w:b/>
                <w:bCs/>
                <w:color w:val="000000"/>
                <w:lang w:eastAsia="pl-PL"/>
              </w:rPr>
            </w:pPr>
          </w:p>
        </w:tc>
      </w:tr>
      <w:tr w:rsidR="006E5647" w:rsidRPr="006E5647" w14:paraId="7A86779D" w14:textId="77777777" w:rsidTr="00B27987">
        <w:trPr>
          <w:trHeight w:val="300"/>
        </w:trPr>
        <w:tc>
          <w:tcPr>
            <w:tcW w:w="3940" w:type="dxa"/>
            <w:tcBorders>
              <w:top w:val="nil"/>
              <w:left w:val="single" w:sz="4" w:space="0" w:color="auto"/>
              <w:bottom w:val="single" w:sz="4" w:space="0" w:color="auto"/>
              <w:right w:val="single" w:sz="4" w:space="0" w:color="auto"/>
            </w:tcBorders>
            <w:shd w:val="clear" w:color="auto" w:fill="auto"/>
            <w:noWrap/>
            <w:vAlign w:val="center"/>
            <w:hideMark/>
          </w:tcPr>
          <w:p w14:paraId="122E0508"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Port komunikacyjny</w:t>
            </w:r>
          </w:p>
        </w:tc>
        <w:tc>
          <w:tcPr>
            <w:tcW w:w="4986" w:type="dxa"/>
            <w:tcBorders>
              <w:top w:val="nil"/>
              <w:left w:val="nil"/>
              <w:bottom w:val="single" w:sz="4" w:space="0" w:color="auto"/>
              <w:right w:val="single" w:sz="4" w:space="0" w:color="auto"/>
            </w:tcBorders>
            <w:shd w:val="clear" w:color="auto" w:fill="auto"/>
            <w:vAlign w:val="center"/>
            <w:hideMark/>
          </w:tcPr>
          <w:p w14:paraId="0A83BA15"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Ethernet Rj45</w:t>
            </w:r>
          </w:p>
        </w:tc>
      </w:tr>
      <w:tr w:rsidR="006E5647" w:rsidRPr="006E5647" w14:paraId="70869CDC" w14:textId="77777777" w:rsidTr="00B27987">
        <w:trPr>
          <w:trHeight w:val="300"/>
        </w:trPr>
        <w:tc>
          <w:tcPr>
            <w:tcW w:w="3940" w:type="dxa"/>
            <w:tcBorders>
              <w:top w:val="nil"/>
              <w:left w:val="single" w:sz="4" w:space="0" w:color="auto"/>
              <w:bottom w:val="single" w:sz="4" w:space="0" w:color="auto"/>
              <w:right w:val="single" w:sz="4" w:space="0" w:color="auto"/>
            </w:tcBorders>
            <w:shd w:val="clear" w:color="auto" w:fill="auto"/>
            <w:noWrap/>
            <w:vAlign w:val="center"/>
            <w:hideMark/>
          </w:tcPr>
          <w:p w14:paraId="13A7C6E3"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 xml:space="preserve">Ilość portów </w:t>
            </w:r>
          </w:p>
        </w:tc>
        <w:tc>
          <w:tcPr>
            <w:tcW w:w="4986" w:type="dxa"/>
            <w:tcBorders>
              <w:top w:val="nil"/>
              <w:left w:val="nil"/>
              <w:bottom w:val="single" w:sz="4" w:space="0" w:color="auto"/>
              <w:right w:val="single" w:sz="4" w:space="0" w:color="auto"/>
            </w:tcBorders>
            <w:shd w:val="clear" w:color="auto" w:fill="auto"/>
            <w:vAlign w:val="center"/>
            <w:hideMark/>
          </w:tcPr>
          <w:p w14:paraId="2685A7E4"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2x 10Gbps</w:t>
            </w:r>
          </w:p>
        </w:tc>
      </w:tr>
      <w:tr w:rsidR="006E5647" w:rsidRPr="006E5647" w14:paraId="542D7EFE" w14:textId="77777777" w:rsidTr="00B27987">
        <w:trPr>
          <w:trHeight w:val="300"/>
        </w:trPr>
        <w:tc>
          <w:tcPr>
            <w:tcW w:w="3940" w:type="dxa"/>
            <w:tcBorders>
              <w:top w:val="nil"/>
              <w:left w:val="single" w:sz="4" w:space="0" w:color="auto"/>
              <w:bottom w:val="single" w:sz="4" w:space="0" w:color="auto"/>
              <w:right w:val="single" w:sz="4" w:space="0" w:color="auto"/>
            </w:tcBorders>
            <w:shd w:val="clear" w:color="auto" w:fill="auto"/>
            <w:noWrap/>
            <w:vAlign w:val="center"/>
            <w:hideMark/>
          </w:tcPr>
          <w:p w14:paraId="773C8540" w14:textId="77777777" w:rsidR="006E5647" w:rsidRPr="006E5647" w:rsidRDefault="006E5647" w:rsidP="006E5647">
            <w:pPr>
              <w:widowControl/>
              <w:autoSpaceDE/>
              <w:autoSpaceDN/>
              <w:rPr>
                <w:rFonts w:ascii="Calibri" w:hAnsi="Calibri" w:cs="Calibri"/>
                <w:color w:val="000000"/>
                <w:lang w:eastAsia="pl-PL"/>
              </w:rPr>
            </w:pPr>
            <w:proofErr w:type="spellStart"/>
            <w:r w:rsidRPr="006E5647">
              <w:rPr>
                <w:rFonts w:ascii="Calibri" w:hAnsi="Calibri" w:cs="Calibri"/>
                <w:color w:val="000000"/>
                <w:lang w:eastAsia="pl-PL"/>
              </w:rPr>
              <w:t>interface</w:t>
            </w:r>
            <w:proofErr w:type="spellEnd"/>
            <w:r w:rsidRPr="006E5647">
              <w:rPr>
                <w:rFonts w:ascii="Calibri" w:hAnsi="Calibri" w:cs="Calibri"/>
                <w:color w:val="000000"/>
                <w:lang w:eastAsia="pl-PL"/>
              </w:rPr>
              <w:t xml:space="preserve"> hosta</w:t>
            </w:r>
          </w:p>
        </w:tc>
        <w:tc>
          <w:tcPr>
            <w:tcW w:w="4986" w:type="dxa"/>
            <w:tcBorders>
              <w:top w:val="nil"/>
              <w:left w:val="nil"/>
              <w:bottom w:val="single" w:sz="4" w:space="0" w:color="auto"/>
              <w:right w:val="single" w:sz="4" w:space="0" w:color="auto"/>
            </w:tcBorders>
            <w:shd w:val="clear" w:color="auto" w:fill="auto"/>
            <w:vAlign w:val="center"/>
            <w:hideMark/>
          </w:tcPr>
          <w:p w14:paraId="67D0E6A7"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PCI Express</w:t>
            </w:r>
          </w:p>
        </w:tc>
      </w:tr>
      <w:tr w:rsidR="006E5647" w:rsidRPr="006E5647" w14:paraId="7C20E0D2" w14:textId="77777777" w:rsidTr="00B27987">
        <w:trPr>
          <w:trHeight w:val="300"/>
        </w:trPr>
        <w:tc>
          <w:tcPr>
            <w:tcW w:w="3940" w:type="dxa"/>
            <w:tcBorders>
              <w:top w:val="nil"/>
              <w:left w:val="single" w:sz="4" w:space="0" w:color="auto"/>
              <w:bottom w:val="single" w:sz="4" w:space="0" w:color="auto"/>
              <w:right w:val="single" w:sz="4" w:space="0" w:color="auto"/>
            </w:tcBorders>
            <w:shd w:val="clear" w:color="auto" w:fill="auto"/>
            <w:noWrap/>
            <w:vAlign w:val="center"/>
            <w:hideMark/>
          </w:tcPr>
          <w:p w14:paraId="706DA672"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wersja PCI</w:t>
            </w:r>
          </w:p>
        </w:tc>
        <w:tc>
          <w:tcPr>
            <w:tcW w:w="4986" w:type="dxa"/>
            <w:tcBorders>
              <w:top w:val="nil"/>
              <w:left w:val="nil"/>
              <w:bottom w:val="single" w:sz="4" w:space="0" w:color="auto"/>
              <w:right w:val="single" w:sz="4" w:space="0" w:color="auto"/>
            </w:tcBorders>
            <w:shd w:val="clear" w:color="auto" w:fill="auto"/>
            <w:vAlign w:val="center"/>
            <w:hideMark/>
          </w:tcPr>
          <w:p w14:paraId="39974AE4"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3.0</w:t>
            </w:r>
          </w:p>
        </w:tc>
      </w:tr>
      <w:tr w:rsidR="006E5647" w:rsidRPr="006E5647" w14:paraId="18B7E520" w14:textId="77777777" w:rsidTr="00B27987">
        <w:trPr>
          <w:trHeight w:val="300"/>
        </w:trPr>
        <w:tc>
          <w:tcPr>
            <w:tcW w:w="3940" w:type="dxa"/>
            <w:tcBorders>
              <w:top w:val="nil"/>
              <w:left w:val="single" w:sz="4" w:space="0" w:color="auto"/>
              <w:bottom w:val="single" w:sz="4" w:space="0" w:color="auto"/>
              <w:right w:val="single" w:sz="4" w:space="0" w:color="auto"/>
            </w:tcBorders>
            <w:shd w:val="clear" w:color="auto" w:fill="auto"/>
            <w:noWrap/>
            <w:vAlign w:val="center"/>
            <w:hideMark/>
          </w:tcPr>
          <w:p w14:paraId="145DC9E2"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Maksymalna szybkość przesyłania danych</w:t>
            </w:r>
          </w:p>
        </w:tc>
        <w:tc>
          <w:tcPr>
            <w:tcW w:w="4986" w:type="dxa"/>
            <w:tcBorders>
              <w:top w:val="nil"/>
              <w:left w:val="nil"/>
              <w:bottom w:val="single" w:sz="4" w:space="0" w:color="auto"/>
              <w:right w:val="single" w:sz="4" w:space="0" w:color="auto"/>
            </w:tcBorders>
            <w:shd w:val="clear" w:color="auto" w:fill="auto"/>
            <w:vAlign w:val="center"/>
            <w:hideMark/>
          </w:tcPr>
          <w:p w14:paraId="6D16A4A9"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 xml:space="preserve">10000 </w:t>
            </w:r>
            <w:proofErr w:type="spellStart"/>
            <w:r w:rsidRPr="006E5647">
              <w:rPr>
                <w:rFonts w:ascii="Calibri" w:hAnsi="Calibri" w:cs="Calibri"/>
                <w:color w:val="000000"/>
                <w:lang w:eastAsia="pl-PL"/>
              </w:rPr>
              <w:t>Mbit</w:t>
            </w:r>
            <w:proofErr w:type="spellEnd"/>
            <w:r w:rsidRPr="006E5647">
              <w:rPr>
                <w:rFonts w:ascii="Calibri" w:hAnsi="Calibri" w:cs="Calibri"/>
                <w:color w:val="000000"/>
                <w:lang w:eastAsia="pl-PL"/>
              </w:rPr>
              <w:t>/s</w:t>
            </w:r>
          </w:p>
        </w:tc>
      </w:tr>
      <w:tr w:rsidR="006E5647" w:rsidRPr="006E5647" w14:paraId="7D85C6AD" w14:textId="77777777" w:rsidTr="00B27987">
        <w:trPr>
          <w:trHeight w:val="300"/>
        </w:trPr>
        <w:tc>
          <w:tcPr>
            <w:tcW w:w="3940" w:type="dxa"/>
            <w:tcBorders>
              <w:top w:val="nil"/>
              <w:left w:val="single" w:sz="4" w:space="0" w:color="auto"/>
              <w:bottom w:val="single" w:sz="4" w:space="0" w:color="auto"/>
              <w:right w:val="single" w:sz="4" w:space="0" w:color="auto"/>
            </w:tcBorders>
            <w:shd w:val="clear" w:color="auto" w:fill="auto"/>
            <w:noWrap/>
            <w:vAlign w:val="center"/>
            <w:hideMark/>
          </w:tcPr>
          <w:p w14:paraId="61DDCEAB"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przewodowa sieć LAN</w:t>
            </w:r>
          </w:p>
        </w:tc>
        <w:tc>
          <w:tcPr>
            <w:tcW w:w="4986" w:type="dxa"/>
            <w:tcBorders>
              <w:top w:val="nil"/>
              <w:left w:val="nil"/>
              <w:bottom w:val="single" w:sz="4" w:space="0" w:color="auto"/>
              <w:right w:val="single" w:sz="4" w:space="0" w:color="auto"/>
            </w:tcBorders>
            <w:shd w:val="clear" w:color="auto" w:fill="auto"/>
            <w:vAlign w:val="center"/>
            <w:hideMark/>
          </w:tcPr>
          <w:p w14:paraId="154E725B"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tak</w:t>
            </w:r>
          </w:p>
        </w:tc>
      </w:tr>
      <w:tr w:rsidR="006E5647" w:rsidRPr="006E5647" w14:paraId="7391B6E6" w14:textId="77777777" w:rsidTr="00B27987">
        <w:trPr>
          <w:trHeight w:val="300"/>
        </w:trPr>
        <w:tc>
          <w:tcPr>
            <w:tcW w:w="3940" w:type="dxa"/>
            <w:tcBorders>
              <w:top w:val="nil"/>
              <w:left w:val="single" w:sz="4" w:space="0" w:color="auto"/>
              <w:bottom w:val="single" w:sz="4" w:space="0" w:color="auto"/>
              <w:right w:val="single" w:sz="4" w:space="0" w:color="auto"/>
            </w:tcBorders>
            <w:shd w:val="clear" w:color="auto" w:fill="auto"/>
            <w:noWrap/>
            <w:vAlign w:val="center"/>
            <w:hideMark/>
          </w:tcPr>
          <w:p w14:paraId="1023CED7"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 xml:space="preserve">Obsługa </w:t>
            </w:r>
            <w:proofErr w:type="spellStart"/>
            <w:r w:rsidRPr="006E5647">
              <w:rPr>
                <w:rFonts w:ascii="Calibri" w:hAnsi="Calibri" w:cs="Calibri"/>
                <w:color w:val="000000"/>
                <w:lang w:eastAsia="pl-PL"/>
              </w:rPr>
              <w:t>iSCSI</w:t>
            </w:r>
            <w:proofErr w:type="spellEnd"/>
          </w:p>
        </w:tc>
        <w:tc>
          <w:tcPr>
            <w:tcW w:w="4986" w:type="dxa"/>
            <w:tcBorders>
              <w:top w:val="nil"/>
              <w:left w:val="nil"/>
              <w:bottom w:val="single" w:sz="4" w:space="0" w:color="auto"/>
              <w:right w:val="single" w:sz="4" w:space="0" w:color="auto"/>
            </w:tcBorders>
            <w:shd w:val="clear" w:color="auto" w:fill="auto"/>
            <w:vAlign w:val="center"/>
            <w:hideMark/>
          </w:tcPr>
          <w:p w14:paraId="48C2C879"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tak</w:t>
            </w:r>
          </w:p>
        </w:tc>
      </w:tr>
      <w:tr w:rsidR="006E5647" w:rsidRPr="006E5647" w14:paraId="3A279229" w14:textId="77777777" w:rsidTr="00B27987">
        <w:trPr>
          <w:trHeight w:val="300"/>
        </w:trPr>
        <w:tc>
          <w:tcPr>
            <w:tcW w:w="3940" w:type="dxa"/>
            <w:tcBorders>
              <w:top w:val="nil"/>
              <w:left w:val="single" w:sz="4" w:space="0" w:color="auto"/>
              <w:bottom w:val="single" w:sz="4" w:space="0" w:color="auto"/>
              <w:right w:val="single" w:sz="4" w:space="0" w:color="auto"/>
            </w:tcBorders>
            <w:shd w:val="clear" w:color="auto" w:fill="auto"/>
            <w:noWrap/>
            <w:vAlign w:val="center"/>
            <w:hideMark/>
          </w:tcPr>
          <w:p w14:paraId="382299CE"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Rodzaj karty sieciowej</w:t>
            </w:r>
          </w:p>
        </w:tc>
        <w:tc>
          <w:tcPr>
            <w:tcW w:w="4986" w:type="dxa"/>
            <w:tcBorders>
              <w:top w:val="nil"/>
              <w:left w:val="nil"/>
              <w:bottom w:val="single" w:sz="4" w:space="0" w:color="auto"/>
              <w:right w:val="single" w:sz="4" w:space="0" w:color="auto"/>
            </w:tcBorders>
            <w:shd w:val="clear" w:color="auto" w:fill="auto"/>
            <w:vAlign w:val="center"/>
            <w:hideMark/>
          </w:tcPr>
          <w:p w14:paraId="22733E3E"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serwerowa</w:t>
            </w:r>
          </w:p>
        </w:tc>
      </w:tr>
      <w:tr w:rsidR="006E5647" w:rsidRPr="006E5647" w14:paraId="136A05ED" w14:textId="77777777" w:rsidTr="00B27987">
        <w:trPr>
          <w:trHeight w:val="300"/>
        </w:trPr>
        <w:tc>
          <w:tcPr>
            <w:tcW w:w="3940" w:type="dxa"/>
            <w:tcBorders>
              <w:top w:val="nil"/>
              <w:left w:val="single" w:sz="4" w:space="0" w:color="auto"/>
              <w:bottom w:val="single" w:sz="4" w:space="0" w:color="auto"/>
              <w:right w:val="single" w:sz="4" w:space="0" w:color="auto"/>
            </w:tcBorders>
            <w:shd w:val="clear" w:color="auto" w:fill="auto"/>
            <w:noWrap/>
            <w:vAlign w:val="center"/>
            <w:hideMark/>
          </w:tcPr>
          <w:p w14:paraId="1B1F0D3B" w14:textId="77777777" w:rsidR="006E5647" w:rsidRPr="006E5647" w:rsidRDefault="006E5647" w:rsidP="006E5647">
            <w:pPr>
              <w:widowControl/>
              <w:autoSpaceDE/>
              <w:autoSpaceDN/>
              <w:rPr>
                <w:rFonts w:ascii="Calibri" w:hAnsi="Calibri" w:cs="Calibri"/>
                <w:color w:val="000000"/>
                <w:lang w:eastAsia="pl-PL"/>
              </w:rPr>
            </w:pPr>
            <w:proofErr w:type="spellStart"/>
            <w:r w:rsidRPr="006E5647">
              <w:rPr>
                <w:rFonts w:ascii="Calibri" w:hAnsi="Calibri" w:cs="Calibri"/>
                <w:color w:val="000000"/>
                <w:lang w:eastAsia="pl-PL"/>
              </w:rPr>
              <w:t>Tagowanie</w:t>
            </w:r>
            <w:proofErr w:type="spellEnd"/>
            <w:r w:rsidRPr="006E5647">
              <w:rPr>
                <w:rFonts w:ascii="Calibri" w:hAnsi="Calibri" w:cs="Calibri"/>
                <w:color w:val="000000"/>
                <w:lang w:eastAsia="pl-PL"/>
              </w:rPr>
              <w:t xml:space="preserve"> VLAN</w:t>
            </w:r>
          </w:p>
        </w:tc>
        <w:tc>
          <w:tcPr>
            <w:tcW w:w="4986" w:type="dxa"/>
            <w:tcBorders>
              <w:top w:val="nil"/>
              <w:left w:val="nil"/>
              <w:bottom w:val="single" w:sz="4" w:space="0" w:color="auto"/>
              <w:right w:val="single" w:sz="4" w:space="0" w:color="auto"/>
            </w:tcBorders>
            <w:shd w:val="clear" w:color="auto" w:fill="auto"/>
            <w:vAlign w:val="center"/>
            <w:hideMark/>
          </w:tcPr>
          <w:p w14:paraId="114B5E36"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tak</w:t>
            </w:r>
          </w:p>
        </w:tc>
      </w:tr>
      <w:tr w:rsidR="006E5647" w:rsidRPr="006E5647" w14:paraId="6740C970" w14:textId="77777777" w:rsidTr="00B27987">
        <w:trPr>
          <w:trHeight w:val="300"/>
        </w:trPr>
        <w:tc>
          <w:tcPr>
            <w:tcW w:w="3940" w:type="dxa"/>
            <w:tcBorders>
              <w:top w:val="nil"/>
              <w:left w:val="single" w:sz="4" w:space="0" w:color="auto"/>
              <w:bottom w:val="single" w:sz="4" w:space="0" w:color="auto"/>
              <w:right w:val="single" w:sz="4" w:space="0" w:color="auto"/>
            </w:tcBorders>
            <w:shd w:val="clear" w:color="auto" w:fill="auto"/>
            <w:noWrap/>
            <w:vAlign w:val="center"/>
            <w:hideMark/>
          </w:tcPr>
          <w:p w14:paraId="65721370"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 xml:space="preserve">Szyna </w:t>
            </w:r>
            <w:proofErr w:type="spellStart"/>
            <w:r w:rsidRPr="006E5647">
              <w:rPr>
                <w:rFonts w:ascii="Calibri" w:hAnsi="Calibri" w:cs="Calibri"/>
                <w:color w:val="000000"/>
                <w:lang w:eastAsia="pl-PL"/>
              </w:rPr>
              <w:t>niskoprofilowa</w:t>
            </w:r>
            <w:proofErr w:type="spellEnd"/>
          </w:p>
        </w:tc>
        <w:tc>
          <w:tcPr>
            <w:tcW w:w="4986" w:type="dxa"/>
            <w:tcBorders>
              <w:top w:val="nil"/>
              <w:left w:val="nil"/>
              <w:bottom w:val="single" w:sz="4" w:space="0" w:color="auto"/>
              <w:right w:val="single" w:sz="4" w:space="0" w:color="auto"/>
            </w:tcBorders>
            <w:shd w:val="clear" w:color="auto" w:fill="auto"/>
            <w:vAlign w:val="center"/>
            <w:hideMark/>
          </w:tcPr>
          <w:p w14:paraId="64608E52"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tak</w:t>
            </w:r>
          </w:p>
        </w:tc>
      </w:tr>
      <w:tr w:rsidR="006E5647" w:rsidRPr="006E5647" w14:paraId="2F0FBE88" w14:textId="77777777" w:rsidTr="00B27987">
        <w:trPr>
          <w:trHeight w:val="1800"/>
        </w:trPr>
        <w:tc>
          <w:tcPr>
            <w:tcW w:w="3940" w:type="dxa"/>
            <w:tcBorders>
              <w:top w:val="nil"/>
              <w:left w:val="single" w:sz="4" w:space="0" w:color="auto"/>
              <w:bottom w:val="single" w:sz="4" w:space="0" w:color="auto"/>
              <w:right w:val="single" w:sz="4" w:space="0" w:color="auto"/>
            </w:tcBorders>
            <w:shd w:val="clear" w:color="auto" w:fill="auto"/>
            <w:noWrap/>
            <w:vAlign w:val="center"/>
            <w:hideMark/>
          </w:tcPr>
          <w:p w14:paraId="3B7CABDF"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Obsługiwane systemy operacyjne</w:t>
            </w:r>
          </w:p>
        </w:tc>
        <w:tc>
          <w:tcPr>
            <w:tcW w:w="4986" w:type="dxa"/>
            <w:tcBorders>
              <w:top w:val="nil"/>
              <w:left w:val="nil"/>
              <w:bottom w:val="single" w:sz="4" w:space="0" w:color="auto"/>
              <w:right w:val="single" w:sz="4" w:space="0" w:color="auto"/>
            </w:tcBorders>
            <w:shd w:val="clear" w:color="auto" w:fill="auto"/>
            <w:vAlign w:val="center"/>
            <w:hideMark/>
          </w:tcPr>
          <w:p w14:paraId="38DA7037"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Windows Server 2008 R2,Windows Server 2008 R2 x64,Windows Server 2008 x64,Windows Server 2012 R2,Windows Server 2012 R2 x64 , Windows Server 2016, Windows Server 2019</w:t>
            </w:r>
          </w:p>
        </w:tc>
      </w:tr>
      <w:tr w:rsidR="006E5647" w:rsidRPr="006E5647" w14:paraId="06B75990" w14:textId="77777777" w:rsidTr="00B27987">
        <w:trPr>
          <w:trHeight w:val="300"/>
        </w:trPr>
        <w:tc>
          <w:tcPr>
            <w:tcW w:w="3940" w:type="dxa"/>
            <w:tcBorders>
              <w:top w:val="nil"/>
              <w:left w:val="single" w:sz="4" w:space="0" w:color="auto"/>
              <w:bottom w:val="single" w:sz="4" w:space="0" w:color="auto"/>
              <w:right w:val="single" w:sz="4" w:space="0" w:color="auto"/>
            </w:tcBorders>
            <w:shd w:val="clear" w:color="auto" w:fill="auto"/>
            <w:noWrap/>
            <w:vAlign w:val="center"/>
            <w:hideMark/>
          </w:tcPr>
          <w:p w14:paraId="0A0D2500"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Gwarancja</w:t>
            </w:r>
          </w:p>
        </w:tc>
        <w:tc>
          <w:tcPr>
            <w:tcW w:w="4986" w:type="dxa"/>
            <w:tcBorders>
              <w:top w:val="nil"/>
              <w:left w:val="nil"/>
              <w:bottom w:val="single" w:sz="4" w:space="0" w:color="auto"/>
              <w:right w:val="single" w:sz="4" w:space="0" w:color="auto"/>
            </w:tcBorders>
            <w:shd w:val="clear" w:color="auto" w:fill="auto"/>
            <w:vAlign w:val="center"/>
            <w:hideMark/>
          </w:tcPr>
          <w:p w14:paraId="35513051"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12 miesięcy</w:t>
            </w:r>
          </w:p>
        </w:tc>
      </w:tr>
    </w:tbl>
    <w:p w14:paraId="42F39D63" w14:textId="77777777" w:rsidR="006E5647" w:rsidRPr="006E5647" w:rsidRDefault="006E5647" w:rsidP="006E5647">
      <w:pPr>
        <w:widowControl/>
        <w:autoSpaceDE/>
        <w:autoSpaceDN/>
        <w:ind w:firstLine="708"/>
        <w:rPr>
          <w:rFonts w:ascii="Calibri" w:hAnsi="Calibri" w:cs="Calibri"/>
          <w:b/>
          <w:iCs/>
          <w:lang w:eastAsia="pl-PL"/>
        </w:rPr>
      </w:pPr>
    </w:p>
    <w:p w14:paraId="16E9C206" w14:textId="77777777" w:rsidR="006E5647" w:rsidRPr="006E5647" w:rsidRDefault="006E5647" w:rsidP="006E5647">
      <w:pPr>
        <w:widowControl/>
        <w:autoSpaceDE/>
        <w:autoSpaceDN/>
        <w:ind w:firstLine="708"/>
        <w:rPr>
          <w:rFonts w:ascii="Calibri" w:hAnsi="Calibri" w:cs="Calibri"/>
          <w:b/>
          <w:iCs/>
          <w:lang w:eastAsia="pl-PL"/>
        </w:rPr>
      </w:pPr>
    </w:p>
    <w:p w14:paraId="20C5189A" w14:textId="77777777" w:rsidR="006E5647" w:rsidRPr="006E5647" w:rsidRDefault="006E5647" w:rsidP="006E5647">
      <w:pPr>
        <w:widowControl/>
        <w:autoSpaceDE/>
        <w:autoSpaceDN/>
        <w:ind w:firstLine="708"/>
        <w:rPr>
          <w:rFonts w:ascii="Calibri" w:hAnsi="Calibri" w:cs="Calibri"/>
          <w:b/>
          <w:iCs/>
          <w:lang w:eastAsia="pl-PL"/>
        </w:rPr>
      </w:pPr>
      <w:r w:rsidRPr="006E5647">
        <w:rPr>
          <w:rFonts w:ascii="Calibri" w:hAnsi="Calibri" w:cs="Calibri"/>
          <w:b/>
          <w:iCs/>
          <w:lang w:eastAsia="pl-PL"/>
        </w:rPr>
        <w:t xml:space="preserve">CZ. III </w:t>
      </w:r>
    </w:p>
    <w:tbl>
      <w:tblPr>
        <w:tblW w:w="8647" w:type="dxa"/>
        <w:tblInd w:w="70" w:type="dxa"/>
        <w:tblCellMar>
          <w:left w:w="70" w:type="dxa"/>
          <w:right w:w="70" w:type="dxa"/>
        </w:tblCellMar>
        <w:tblLook w:val="04A0" w:firstRow="1" w:lastRow="0" w:firstColumn="1" w:lastColumn="0" w:noHBand="0" w:noVBand="1"/>
      </w:tblPr>
      <w:tblGrid>
        <w:gridCol w:w="2860"/>
        <w:gridCol w:w="5787"/>
      </w:tblGrid>
      <w:tr w:rsidR="006E5647" w:rsidRPr="006E5647" w14:paraId="70935090" w14:textId="77777777" w:rsidTr="00B27987">
        <w:trPr>
          <w:trHeight w:val="300"/>
        </w:trPr>
        <w:tc>
          <w:tcPr>
            <w:tcW w:w="8647" w:type="dxa"/>
            <w:gridSpan w:val="2"/>
            <w:tcBorders>
              <w:top w:val="nil"/>
              <w:left w:val="nil"/>
              <w:bottom w:val="single" w:sz="4" w:space="0" w:color="auto"/>
              <w:right w:val="nil"/>
            </w:tcBorders>
            <w:shd w:val="clear" w:color="auto" w:fill="auto"/>
            <w:noWrap/>
            <w:vAlign w:val="bottom"/>
            <w:hideMark/>
          </w:tcPr>
          <w:p w14:paraId="444D9D2B" w14:textId="77777777" w:rsidR="006E5647" w:rsidRPr="006E5647" w:rsidRDefault="006E5647" w:rsidP="006E5647">
            <w:pPr>
              <w:widowControl/>
              <w:autoSpaceDE/>
              <w:autoSpaceDN/>
              <w:jc w:val="center"/>
              <w:rPr>
                <w:rFonts w:ascii="Calibri" w:hAnsi="Calibri" w:cs="Calibri"/>
                <w:color w:val="000000"/>
                <w:lang w:eastAsia="pl-PL"/>
              </w:rPr>
            </w:pPr>
          </w:p>
        </w:tc>
      </w:tr>
      <w:tr w:rsidR="006E5647" w:rsidRPr="006E5647" w14:paraId="1CD1871B" w14:textId="77777777" w:rsidTr="00B27987">
        <w:trPr>
          <w:trHeight w:val="300"/>
        </w:trPr>
        <w:tc>
          <w:tcPr>
            <w:tcW w:w="2860" w:type="dxa"/>
            <w:tcBorders>
              <w:top w:val="nil"/>
              <w:left w:val="single" w:sz="4" w:space="0" w:color="auto"/>
              <w:bottom w:val="single" w:sz="4" w:space="0" w:color="auto"/>
              <w:right w:val="single" w:sz="4" w:space="0" w:color="auto"/>
            </w:tcBorders>
            <w:shd w:val="clear" w:color="000000" w:fill="FFFF00"/>
            <w:noWrap/>
            <w:vAlign w:val="bottom"/>
            <w:hideMark/>
          </w:tcPr>
          <w:p w14:paraId="5E868B43"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 xml:space="preserve">Nazwa </w:t>
            </w:r>
          </w:p>
        </w:tc>
        <w:tc>
          <w:tcPr>
            <w:tcW w:w="5787" w:type="dxa"/>
            <w:tcBorders>
              <w:top w:val="nil"/>
              <w:left w:val="nil"/>
              <w:bottom w:val="single" w:sz="4" w:space="0" w:color="auto"/>
              <w:right w:val="single" w:sz="4" w:space="0" w:color="auto"/>
            </w:tcBorders>
            <w:shd w:val="clear" w:color="000000" w:fill="FFFF00"/>
            <w:noWrap/>
            <w:vAlign w:val="bottom"/>
            <w:hideMark/>
          </w:tcPr>
          <w:p w14:paraId="6A99795B" w14:textId="77777777" w:rsidR="006E5647" w:rsidRPr="006E5647" w:rsidRDefault="006E5647" w:rsidP="006E5647">
            <w:pPr>
              <w:widowControl/>
              <w:numPr>
                <w:ilvl w:val="0"/>
                <w:numId w:val="102"/>
              </w:numPr>
              <w:autoSpaceDE/>
              <w:autoSpaceDN/>
              <w:rPr>
                <w:rFonts w:ascii="Calibri" w:hAnsi="Calibri" w:cs="Calibri"/>
                <w:color w:val="000000"/>
                <w:lang w:eastAsia="pl-PL"/>
              </w:rPr>
            </w:pPr>
            <w:r w:rsidRPr="006E5647">
              <w:rPr>
                <w:rFonts w:ascii="Calibri" w:hAnsi="Calibri" w:cs="Calibri"/>
                <w:b/>
                <w:bCs/>
                <w:color w:val="000000"/>
                <w:lang w:eastAsia="pl-PL"/>
              </w:rPr>
              <w:t xml:space="preserve">Kamera konferencyjna + mocowanie + stojak. </w:t>
            </w:r>
            <w:r w:rsidRPr="006E5647">
              <w:rPr>
                <w:rFonts w:ascii="Calibri" w:hAnsi="Calibri" w:cs="Calibri"/>
                <w:color w:val="000000"/>
                <w:lang w:eastAsia="pl-PL"/>
              </w:rPr>
              <w:t>Zgodna z poniższymi wymaganiami minimalnymi:</w:t>
            </w:r>
          </w:p>
        </w:tc>
      </w:tr>
      <w:tr w:rsidR="006E5647" w:rsidRPr="006E5647" w14:paraId="552ECE79" w14:textId="77777777" w:rsidTr="00B27987">
        <w:trPr>
          <w:trHeight w:val="300"/>
        </w:trPr>
        <w:tc>
          <w:tcPr>
            <w:tcW w:w="2860" w:type="dxa"/>
            <w:tcBorders>
              <w:top w:val="nil"/>
              <w:left w:val="single" w:sz="4" w:space="0" w:color="auto"/>
              <w:bottom w:val="single" w:sz="4" w:space="0" w:color="auto"/>
              <w:right w:val="single" w:sz="4" w:space="0" w:color="auto"/>
            </w:tcBorders>
            <w:shd w:val="clear" w:color="000000" w:fill="FFFF00"/>
            <w:vAlign w:val="center"/>
            <w:hideMark/>
          </w:tcPr>
          <w:p w14:paraId="2D38D1A1"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 xml:space="preserve">Ilość </w:t>
            </w:r>
          </w:p>
        </w:tc>
        <w:tc>
          <w:tcPr>
            <w:tcW w:w="5787" w:type="dxa"/>
            <w:tcBorders>
              <w:top w:val="nil"/>
              <w:left w:val="nil"/>
              <w:bottom w:val="single" w:sz="4" w:space="0" w:color="auto"/>
              <w:right w:val="single" w:sz="4" w:space="0" w:color="auto"/>
            </w:tcBorders>
            <w:shd w:val="clear" w:color="000000" w:fill="FFFF00"/>
            <w:vAlign w:val="center"/>
            <w:hideMark/>
          </w:tcPr>
          <w:p w14:paraId="77CED784"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2 sztuki</w:t>
            </w:r>
            <w:r w:rsidRPr="006E5647" w:rsidDel="0055259E">
              <w:rPr>
                <w:rFonts w:ascii="Calibri" w:hAnsi="Calibri" w:cs="Calibri"/>
                <w:color w:val="000000"/>
                <w:lang w:eastAsia="pl-PL"/>
              </w:rPr>
              <w:t xml:space="preserve"> </w:t>
            </w:r>
          </w:p>
        </w:tc>
      </w:tr>
      <w:tr w:rsidR="006E5647" w:rsidRPr="006E5647" w14:paraId="1B86DD76" w14:textId="77777777" w:rsidTr="00B27987">
        <w:trPr>
          <w:trHeight w:val="300"/>
        </w:trPr>
        <w:tc>
          <w:tcPr>
            <w:tcW w:w="2860" w:type="dxa"/>
            <w:tcBorders>
              <w:top w:val="nil"/>
              <w:left w:val="single" w:sz="4" w:space="0" w:color="auto"/>
              <w:bottom w:val="single" w:sz="4" w:space="0" w:color="auto"/>
              <w:right w:val="single" w:sz="4" w:space="0" w:color="auto"/>
            </w:tcBorders>
            <w:shd w:val="clear" w:color="auto" w:fill="auto"/>
            <w:vAlign w:val="center"/>
            <w:hideMark/>
          </w:tcPr>
          <w:p w14:paraId="7FB3EAF8"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Pole Widzenia</w:t>
            </w:r>
          </w:p>
        </w:tc>
        <w:tc>
          <w:tcPr>
            <w:tcW w:w="5787" w:type="dxa"/>
            <w:tcBorders>
              <w:top w:val="nil"/>
              <w:left w:val="nil"/>
              <w:bottom w:val="single" w:sz="4" w:space="0" w:color="auto"/>
              <w:right w:val="single" w:sz="4" w:space="0" w:color="auto"/>
            </w:tcBorders>
            <w:shd w:val="clear" w:color="auto" w:fill="auto"/>
            <w:vAlign w:val="center"/>
            <w:hideMark/>
          </w:tcPr>
          <w:p w14:paraId="344A2554"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180 stopni</w:t>
            </w:r>
          </w:p>
        </w:tc>
      </w:tr>
      <w:tr w:rsidR="006E5647" w:rsidRPr="006E5647" w14:paraId="165F6FD6" w14:textId="77777777" w:rsidTr="00B27987">
        <w:trPr>
          <w:trHeight w:val="300"/>
        </w:trPr>
        <w:tc>
          <w:tcPr>
            <w:tcW w:w="2860" w:type="dxa"/>
            <w:tcBorders>
              <w:top w:val="nil"/>
              <w:left w:val="single" w:sz="4" w:space="0" w:color="auto"/>
              <w:bottom w:val="single" w:sz="4" w:space="0" w:color="auto"/>
              <w:right w:val="single" w:sz="4" w:space="0" w:color="auto"/>
            </w:tcBorders>
            <w:shd w:val="clear" w:color="auto" w:fill="auto"/>
            <w:vAlign w:val="center"/>
            <w:hideMark/>
          </w:tcPr>
          <w:p w14:paraId="1FEAB875"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Rozdzielczość</w:t>
            </w:r>
          </w:p>
        </w:tc>
        <w:tc>
          <w:tcPr>
            <w:tcW w:w="5787" w:type="dxa"/>
            <w:tcBorders>
              <w:top w:val="nil"/>
              <w:left w:val="nil"/>
              <w:bottom w:val="single" w:sz="4" w:space="0" w:color="auto"/>
              <w:right w:val="single" w:sz="4" w:space="0" w:color="auto"/>
            </w:tcBorders>
            <w:shd w:val="clear" w:color="auto" w:fill="auto"/>
            <w:vAlign w:val="center"/>
            <w:hideMark/>
          </w:tcPr>
          <w:p w14:paraId="0AB32A03"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4K @ 30fps</w:t>
            </w:r>
          </w:p>
        </w:tc>
      </w:tr>
      <w:tr w:rsidR="006E5647" w:rsidRPr="006E5647" w14:paraId="0B28F21B" w14:textId="77777777" w:rsidTr="00B27987">
        <w:trPr>
          <w:trHeight w:val="300"/>
        </w:trPr>
        <w:tc>
          <w:tcPr>
            <w:tcW w:w="2860" w:type="dxa"/>
            <w:tcBorders>
              <w:top w:val="nil"/>
              <w:left w:val="single" w:sz="4" w:space="0" w:color="auto"/>
              <w:bottom w:val="single" w:sz="4" w:space="0" w:color="auto"/>
              <w:right w:val="single" w:sz="4" w:space="0" w:color="auto"/>
            </w:tcBorders>
            <w:shd w:val="clear" w:color="auto" w:fill="auto"/>
            <w:vAlign w:val="center"/>
            <w:hideMark/>
          </w:tcPr>
          <w:p w14:paraId="665227CD"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Pole widzenia</w:t>
            </w:r>
          </w:p>
        </w:tc>
        <w:tc>
          <w:tcPr>
            <w:tcW w:w="5787" w:type="dxa"/>
            <w:tcBorders>
              <w:top w:val="nil"/>
              <w:left w:val="nil"/>
              <w:bottom w:val="single" w:sz="4" w:space="0" w:color="auto"/>
              <w:right w:val="single" w:sz="4" w:space="0" w:color="auto"/>
            </w:tcBorders>
            <w:shd w:val="clear" w:color="auto" w:fill="auto"/>
            <w:vAlign w:val="center"/>
            <w:hideMark/>
          </w:tcPr>
          <w:p w14:paraId="78CDD31D"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 xml:space="preserve">Poziomo: 180 stopni </w:t>
            </w:r>
          </w:p>
        </w:tc>
      </w:tr>
      <w:tr w:rsidR="006E5647" w:rsidRPr="006E5647" w14:paraId="50924747" w14:textId="77777777" w:rsidTr="00B27987">
        <w:trPr>
          <w:trHeight w:val="300"/>
        </w:trPr>
        <w:tc>
          <w:tcPr>
            <w:tcW w:w="2860" w:type="dxa"/>
            <w:tcBorders>
              <w:top w:val="nil"/>
              <w:left w:val="single" w:sz="4" w:space="0" w:color="auto"/>
              <w:bottom w:val="single" w:sz="4" w:space="0" w:color="auto"/>
              <w:right w:val="single" w:sz="4" w:space="0" w:color="auto"/>
            </w:tcBorders>
            <w:shd w:val="clear" w:color="auto" w:fill="auto"/>
            <w:vAlign w:val="center"/>
            <w:hideMark/>
          </w:tcPr>
          <w:p w14:paraId="3CDC9EF2" w14:textId="77777777" w:rsidR="006E5647" w:rsidRPr="006E5647" w:rsidRDefault="006E5647" w:rsidP="006E5647">
            <w:pPr>
              <w:widowControl/>
              <w:autoSpaceDE/>
              <w:autoSpaceDN/>
              <w:rPr>
                <w:rFonts w:ascii="Calibri" w:hAnsi="Calibri" w:cs="Calibri"/>
                <w:color w:val="000000"/>
                <w:lang w:eastAsia="pl-PL"/>
              </w:rPr>
            </w:pPr>
            <w:proofErr w:type="spellStart"/>
            <w:r w:rsidRPr="006E5647">
              <w:rPr>
                <w:rFonts w:ascii="Calibri" w:hAnsi="Calibri" w:cs="Calibri"/>
                <w:color w:val="000000"/>
                <w:lang w:eastAsia="pl-PL"/>
              </w:rPr>
              <w:t>Dzwięk</w:t>
            </w:r>
            <w:proofErr w:type="spellEnd"/>
          </w:p>
        </w:tc>
        <w:tc>
          <w:tcPr>
            <w:tcW w:w="5787" w:type="dxa"/>
            <w:tcBorders>
              <w:top w:val="nil"/>
              <w:left w:val="nil"/>
              <w:bottom w:val="single" w:sz="4" w:space="0" w:color="auto"/>
              <w:right w:val="single" w:sz="4" w:space="0" w:color="auto"/>
            </w:tcBorders>
            <w:shd w:val="clear" w:color="auto" w:fill="auto"/>
            <w:vAlign w:val="center"/>
            <w:hideMark/>
          </w:tcPr>
          <w:p w14:paraId="76CA7909"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Wbudowane 2 mikrofony</w:t>
            </w:r>
          </w:p>
        </w:tc>
      </w:tr>
      <w:tr w:rsidR="006E5647" w:rsidRPr="006E5647" w14:paraId="41BAA264" w14:textId="77777777" w:rsidTr="00B27987">
        <w:trPr>
          <w:trHeight w:val="300"/>
        </w:trPr>
        <w:tc>
          <w:tcPr>
            <w:tcW w:w="2860" w:type="dxa"/>
            <w:tcBorders>
              <w:top w:val="nil"/>
              <w:left w:val="single" w:sz="4" w:space="0" w:color="auto"/>
              <w:bottom w:val="single" w:sz="4" w:space="0" w:color="auto"/>
              <w:right w:val="single" w:sz="4" w:space="0" w:color="auto"/>
            </w:tcBorders>
            <w:shd w:val="clear" w:color="auto" w:fill="auto"/>
            <w:vAlign w:val="center"/>
            <w:hideMark/>
          </w:tcPr>
          <w:p w14:paraId="16C5561F"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Łączność</w:t>
            </w:r>
          </w:p>
        </w:tc>
        <w:tc>
          <w:tcPr>
            <w:tcW w:w="5787" w:type="dxa"/>
            <w:tcBorders>
              <w:top w:val="nil"/>
              <w:left w:val="nil"/>
              <w:bottom w:val="single" w:sz="4" w:space="0" w:color="auto"/>
              <w:right w:val="single" w:sz="4" w:space="0" w:color="auto"/>
            </w:tcBorders>
            <w:shd w:val="clear" w:color="auto" w:fill="auto"/>
            <w:vAlign w:val="center"/>
            <w:hideMark/>
          </w:tcPr>
          <w:p w14:paraId="2B85A93F"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 xml:space="preserve">USB typu plug and </w:t>
            </w:r>
            <w:proofErr w:type="spellStart"/>
            <w:r w:rsidRPr="006E5647">
              <w:rPr>
                <w:rFonts w:ascii="Calibri" w:hAnsi="Calibri" w:cs="Calibri"/>
                <w:color w:val="000000"/>
                <w:lang w:eastAsia="pl-PL"/>
              </w:rPr>
              <w:t>play</w:t>
            </w:r>
            <w:proofErr w:type="spellEnd"/>
          </w:p>
        </w:tc>
      </w:tr>
      <w:tr w:rsidR="006E5647" w:rsidRPr="006E5647" w14:paraId="3B5A3624" w14:textId="77777777" w:rsidTr="00B27987">
        <w:trPr>
          <w:trHeight w:val="300"/>
        </w:trPr>
        <w:tc>
          <w:tcPr>
            <w:tcW w:w="2860" w:type="dxa"/>
            <w:tcBorders>
              <w:top w:val="nil"/>
              <w:left w:val="single" w:sz="4" w:space="0" w:color="auto"/>
              <w:bottom w:val="single" w:sz="4" w:space="0" w:color="auto"/>
              <w:right w:val="single" w:sz="4" w:space="0" w:color="auto"/>
            </w:tcBorders>
            <w:shd w:val="clear" w:color="auto" w:fill="auto"/>
            <w:vAlign w:val="center"/>
            <w:hideMark/>
          </w:tcPr>
          <w:p w14:paraId="2FF49B43"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lastRenderedPageBreak/>
              <w:t>Zasilanie</w:t>
            </w:r>
          </w:p>
        </w:tc>
        <w:tc>
          <w:tcPr>
            <w:tcW w:w="5787" w:type="dxa"/>
            <w:tcBorders>
              <w:top w:val="nil"/>
              <w:left w:val="nil"/>
              <w:bottom w:val="single" w:sz="4" w:space="0" w:color="auto"/>
              <w:right w:val="single" w:sz="4" w:space="0" w:color="auto"/>
            </w:tcBorders>
            <w:shd w:val="clear" w:color="auto" w:fill="auto"/>
            <w:vAlign w:val="center"/>
            <w:hideMark/>
          </w:tcPr>
          <w:p w14:paraId="55F53760"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Przy pomocy kabla USB</w:t>
            </w:r>
          </w:p>
        </w:tc>
      </w:tr>
      <w:tr w:rsidR="006E5647" w:rsidRPr="006E5647" w14:paraId="3509B5EB" w14:textId="77777777" w:rsidTr="00B27987">
        <w:trPr>
          <w:trHeight w:val="600"/>
        </w:trPr>
        <w:tc>
          <w:tcPr>
            <w:tcW w:w="2860" w:type="dxa"/>
            <w:tcBorders>
              <w:top w:val="nil"/>
              <w:left w:val="single" w:sz="4" w:space="0" w:color="auto"/>
              <w:bottom w:val="single" w:sz="4" w:space="0" w:color="auto"/>
              <w:right w:val="single" w:sz="4" w:space="0" w:color="auto"/>
            </w:tcBorders>
            <w:shd w:val="clear" w:color="auto" w:fill="auto"/>
            <w:vAlign w:val="center"/>
            <w:hideMark/>
          </w:tcPr>
          <w:p w14:paraId="0EDBDBDF"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Obsługiwane systemy operacyjne</w:t>
            </w:r>
          </w:p>
        </w:tc>
        <w:tc>
          <w:tcPr>
            <w:tcW w:w="5787" w:type="dxa"/>
            <w:tcBorders>
              <w:top w:val="nil"/>
              <w:left w:val="nil"/>
              <w:bottom w:val="single" w:sz="4" w:space="0" w:color="auto"/>
              <w:right w:val="single" w:sz="4" w:space="0" w:color="auto"/>
            </w:tcBorders>
            <w:shd w:val="clear" w:color="auto" w:fill="auto"/>
            <w:vAlign w:val="center"/>
            <w:hideMark/>
          </w:tcPr>
          <w:p w14:paraId="238EB6DB"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Windows 10</w:t>
            </w:r>
          </w:p>
        </w:tc>
      </w:tr>
      <w:tr w:rsidR="006E5647" w:rsidRPr="006E5647" w14:paraId="724665DF" w14:textId="77777777" w:rsidTr="00B27987">
        <w:trPr>
          <w:trHeight w:val="300"/>
        </w:trPr>
        <w:tc>
          <w:tcPr>
            <w:tcW w:w="2860" w:type="dxa"/>
            <w:tcBorders>
              <w:top w:val="nil"/>
              <w:left w:val="single" w:sz="4" w:space="0" w:color="auto"/>
              <w:bottom w:val="single" w:sz="4" w:space="0" w:color="auto"/>
              <w:right w:val="single" w:sz="4" w:space="0" w:color="auto"/>
            </w:tcBorders>
            <w:shd w:val="clear" w:color="auto" w:fill="auto"/>
            <w:vAlign w:val="center"/>
            <w:hideMark/>
          </w:tcPr>
          <w:p w14:paraId="5094C15A"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Kompatybilne aplikacje</w:t>
            </w:r>
          </w:p>
        </w:tc>
        <w:tc>
          <w:tcPr>
            <w:tcW w:w="5787" w:type="dxa"/>
            <w:tcBorders>
              <w:top w:val="nil"/>
              <w:left w:val="nil"/>
              <w:bottom w:val="single" w:sz="4" w:space="0" w:color="auto"/>
              <w:right w:val="single" w:sz="4" w:space="0" w:color="auto"/>
            </w:tcBorders>
            <w:shd w:val="clear" w:color="auto" w:fill="auto"/>
            <w:vAlign w:val="center"/>
            <w:hideMark/>
          </w:tcPr>
          <w:p w14:paraId="75CA7062"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 xml:space="preserve">MS </w:t>
            </w:r>
            <w:proofErr w:type="spellStart"/>
            <w:r w:rsidRPr="006E5647">
              <w:rPr>
                <w:rFonts w:ascii="Calibri" w:hAnsi="Calibri" w:cs="Calibri"/>
                <w:color w:val="000000"/>
                <w:lang w:eastAsia="pl-PL"/>
              </w:rPr>
              <w:t>Teams</w:t>
            </w:r>
            <w:proofErr w:type="spellEnd"/>
            <w:r w:rsidRPr="006E5647">
              <w:rPr>
                <w:rFonts w:ascii="Calibri" w:hAnsi="Calibri" w:cs="Calibri"/>
                <w:color w:val="000000"/>
                <w:lang w:eastAsia="pl-PL"/>
              </w:rPr>
              <w:t xml:space="preserve">, Zoom, Google </w:t>
            </w:r>
            <w:proofErr w:type="spellStart"/>
            <w:r w:rsidRPr="006E5647">
              <w:rPr>
                <w:rFonts w:ascii="Calibri" w:hAnsi="Calibri" w:cs="Calibri"/>
                <w:color w:val="000000"/>
                <w:lang w:eastAsia="pl-PL"/>
              </w:rPr>
              <w:t>Hangouts</w:t>
            </w:r>
            <w:proofErr w:type="spellEnd"/>
          </w:p>
        </w:tc>
      </w:tr>
      <w:tr w:rsidR="006E5647" w:rsidRPr="006E5647" w14:paraId="36584AEB" w14:textId="77777777" w:rsidTr="00B27987">
        <w:trPr>
          <w:trHeight w:val="300"/>
        </w:trPr>
        <w:tc>
          <w:tcPr>
            <w:tcW w:w="2860" w:type="dxa"/>
            <w:tcBorders>
              <w:top w:val="nil"/>
              <w:left w:val="single" w:sz="4" w:space="0" w:color="auto"/>
              <w:bottom w:val="single" w:sz="4" w:space="0" w:color="auto"/>
              <w:right w:val="single" w:sz="4" w:space="0" w:color="auto"/>
            </w:tcBorders>
            <w:shd w:val="clear" w:color="auto" w:fill="auto"/>
            <w:vAlign w:val="center"/>
            <w:hideMark/>
          </w:tcPr>
          <w:p w14:paraId="11BF0909"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Gwarancja</w:t>
            </w:r>
          </w:p>
        </w:tc>
        <w:tc>
          <w:tcPr>
            <w:tcW w:w="5787" w:type="dxa"/>
            <w:tcBorders>
              <w:top w:val="nil"/>
              <w:left w:val="nil"/>
              <w:bottom w:val="single" w:sz="4" w:space="0" w:color="auto"/>
              <w:right w:val="single" w:sz="4" w:space="0" w:color="auto"/>
            </w:tcBorders>
            <w:shd w:val="clear" w:color="auto" w:fill="auto"/>
            <w:vAlign w:val="center"/>
            <w:hideMark/>
          </w:tcPr>
          <w:p w14:paraId="68CA5CD5"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2 lata</w:t>
            </w:r>
          </w:p>
        </w:tc>
      </w:tr>
      <w:tr w:rsidR="006E5647" w:rsidRPr="006E5647" w14:paraId="68C1673E" w14:textId="77777777" w:rsidTr="00B27987">
        <w:trPr>
          <w:trHeight w:val="900"/>
        </w:trPr>
        <w:tc>
          <w:tcPr>
            <w:tcW w:w="2860" w:type="dxa"/>
            <w:tcBorders>
              <w:top w:val="nil"/>
              <w:left w:val="single" w:sz="4" w:space="0" w:color="auto"/>
              <w:bottom w:val="single" w:sz="4" w:space="0" w:color="auto"/>
              <w:right w:val="single" w:sz="4" w:space="0" w:color="auto"/>
            </w:tcBorders>
            <w:shd w:val="clear" w:color="auto" w:fill="auto"/>
            <w:vAlign w:val="center"/>
            <w:hideMark/>
          </w:tcPr>
          <w:p w14:paraId="743EF6A7"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 xml:space="preserve">PTZ (obrót/pochylenie/zbliżenie) </w:t>
            </w:r>
          </w:p>
        </w:tc>
        <w:tc>
          <w:tcPr>
            <w:tcW w:w="5787" w:type="dxa"/>
            <w:tcBorders>
              <w:top w:val="nil"/>
              <w:left w:val="nil"/>
              <w:bottom w:val="single" w:sz="4" w:space="0" w:color="auto"/>
              <w:right w:val="single" w:sz="4" w:space="0" w:color="auto"/>
            </w:tcBorders>
            <w:shd w:val="clear" w:color="auto" w:fill="auto"/>
            <w:vAlign w:val="center"/>
            <w:hideMark/>
          </w:tcPr>
          <w:p w14:paraId="2E896A57"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Tak</w:t>
            </w:r>
          </w:p>
        </w:tc>
      </w:tr>
      <w:tr w:rsidR="006E5647" w:rsidRPr="006E5647" w14:paraId="3D52CBB2" w14:textId="77777777" w:rsidTr="00B27987">
        <w:trPr>
          <w:trHeight w:val="300"/>
        </w:trPr>
        <w:tc>
          <w:tcPr>
            <w:tcW w:w="2860" w:type="dxa"/>
            <w:vMerge w:val="restart"/>
            <w:tcBorders>
              <w:top w:val="nil"/>
              <w:left w:val="single" w:sz="4" w:space="0" w:color="auto"/>
              <w:bottom w:val="single" w:sz="4" w:space="0" w:color="000000"/>
              <w:right w:val="single" w:sz="4" w:space="0" w:color="auto"/>
            </w:tcBorders>
            <w:shd w:val="clear" w:color="auto" w:fill="auto"/>
            <w:vAlign w:val="center"/>
            <w:hideMark/>
          </w:tcPr>
          <w:p w14:paraId="5EA294FB" w14:textId="77777777" w:rsidR="006E5647" w:rsidRPr="006E5647" w:rsidRDefault="006E5647" w:rsidP="006E5647">
            <w:pPr>
              <w:widowControl/>
              <w:autoSpaceDE/>
              <w:autoSpaceDN/>
              <w:jc w:val="center"/>
              <w:rPr>
                <w:rFonts w:ascii="Calibri" w:hAnsi="Calibri" w:cs="Calibri"/>
                <w:color w:val="000000"/>
                <w:lang w:eastAsia="pl-PL"/>
              </w:rPr>
            </w:pPr>
            <w:r w:rsidRPr="006E5647">
              <w:rPr>
                <w:rFonts w:ascii="Calibri" w:hAnsi="Calibri" w:cs="Calibri"/>
                <w:color w:val="000000"/>
                <w:lang w:eastAsia="pl-PL"/>
              </w:rPr>
              <w:t>Akcesoria dodatkowe mogą być pakowane oddzielnie</w:t>
            </w:r>
          </w:p>
        </w:tc>
        <w:tc>
          <w:tcPr>
            <w:tcW w:w="5787" w:type="dxa"/>
            <w:tcBorders>
              <w:top w:val="nil"/>
              <w:left w:val="nil"/>
              <w:bottom w:val="single" w:sz="4" w:space="0" w:color="auto"/>
              <w:right w:val="single" w:sz="4" w:space="0" w:color="auto"/>
            </w:tcBorders>
            <w:shd w:val="clear" w:color="auto" w:fill="auto"/>
            <w:vAlign w:val="center"/>
            <w:hideMark/>
          </w:tcPr>
          <w:p w14:paraId="1E3A4AC3"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Mocowanie ścienne do kamery</w:t>
            </w:r>
          </w:p>
        </w:tc>
      </w:tr>
      <w:tr w:rsidR="006E5647" w:rsidRPr="006E5647" w14:paraId="1F4E9416" w14:textId="77777777" w:rsidTr="00B27987">
        <w:trPr>
          <w:trHeight w:val="300"/>
        </w:trPr>
        <w:tc>
          <w:tcPr>
            <w:tcW w:w="2860" w:type="dxa"/>
            <w:vMerge/>
            <w:tcBorders>
              <w:top w:val="nil"/>
              <w:left w:val="single" w:sz="4" w:space="0" w:color="auto"/>
              <w:bottom w:val="single" w:sz="4" w:space="0" w:color="000000"/>
              <w:right w:val="single" w:sz="4" w:space="0" w:color="auto"/>
            </w:tcBorders>
            <w:vAlign w:val="center"/>
            <w:hideMark/>
          </w:tcPr>
          <w:p w14:paraId="2C5D2FA0" w14:textId="77777777" w:rsidR="006E5647" w:rsidRPr="006E5647" w:rsidRDefault="006E5647" w:rsidP="006E5647">
            <w:pPr>
              <w:widowControl/>
              <w:autoSpaceDE/>
              <w:autoSpaceDN/>
              <w:rPr>
                <w:rFonts w:ascii="Calibri" w:hAnsi="Calibri" w:cs="Calibri"/>
                <w:color w:val="000000"/>
                <w:lang w:eastAsia="pl-PL"/>
              </w:rPr>
            </w:pPr>
          </w:p>
        </w:tc>
        <w:tc>
          <w:tcPr>
            <w:tcW w:w="5787" w:type="dxa"/>
            <w:tcBorders>
              <w:top w:val="nil"/>
              <w:left w:val="nil"/>
              <w:bottom w:val="single" w:sz="4" w:space="0" w:color="auto"/>
              <w:right w:val="single" w:sz="4" w:space="0" w:color="auto"/>
            </w:tcBorders>
            <w:shd w:val="clear" w:color="auto" w:fill="auto"/>
            <w:vAlign w:val="center"/>
            <w:hideMark/>
          </w:tcPr>
          <w:p w14:paraId="0DF8DD4D"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Stojak na stół do kamery</w:t>
            </w:r>
          </w:p>
        </w:tc>
      </w:tr>
      <w:tr w:rsidR="006E5647" w:rsidRPr="006E5647" w14:paraId="58C9B8C0" w14:textId="77777777" w:rsidTr="00B27987">
        <w:trPr>
          <w:trHeight w:val="900"/>
        </w:trPr>
        <w:tc>
          <w:tcPr>
            <w:tcW w:w="2860" w:type="dxa"/>
            <w:vMerge/>
            <w:tcBorders>
              <w:top w:val="nil"/>
              <w:left w:val="single" w:sz="4" w:space="0" w:color="auto"/>
              <w:bottom w:val="single" w:sz="4" w:space="0" w:color="000000"/>
              <w:right w:val="single" w:sz="4" w:space="0" w:color="auto"/>
            </w:tcBorders>
            <w:vAlign w:val="center"/>
            <w:hideMark/>
          </w:tcPr>
          <w:p w14:paraId="2493E3EA" w14:textId="77777777" w:rsidR="006E5647" w:rsidRPr="006E5647" w:rsidRDefault="006E5647" w:rsidP="006E5647">
            <w:pPr>
              <w:widowControl/>
              <w:autoSpaceDE/>
              <w:autoSpaceDN/>
              <w:rPr>
                <w:rFonts w:ascii="Calibri" w:hAnsi="Calibri" w:cs="Calibri"/>
                <w:color w:val="000000"/>
                <w:lang w:eastAsia="pl-PL"/>
              </w:rPr>
            </w:pPr>
          </w:p>
        </w:tc>
        <w:tc>
          <w:tcPr>
            <w:tcW w:w="5787" w:type="dxa"/>
            <w:tcBorders>
              <w:top w:val="nil"/>
              <w:left w:val="nil"/>
              <w:bottom w:val="single" w:sz="4" w:space="0" w:color="auto"/>
              <w:right w:val="single" w:sz="4" w:space="0" w:color="auto"/>
            </w:tcBorders>
            <w:shd w:val="clear" w:color="auto" w:fill="auto"/>
            <w:vAlign w:val="center"/>
            <w:hideMark/>
          </w:tcPr>
          <w:p w14:paraId="589B4C44"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 xml:space="preserve">przewód USB typu </w:t>
            </w:r>
            <w:proofErr w:type="spellStart"/>
            <w:r w:rsidRPr="006E5647">
              <w:rPr>
                <w:rFonts w:ascii="Calibri" w:hAnsi="Calibri" w:cs="Calibri"/>
                <w:color w:val="000000"/>
                <w:lang w:eastAsia="pl-PL"/>
              </w:rPr>
              <w:t>Quick</w:t>
            </w:r>
            <w:proofErr w:type="spellEnd"/>
            <w:r w:rsidRPr="006E5647">
              <w:rPr>
                <w:rFonts w:ascii="Calibri" w:hAnsi="Calibri" w:cs="Calibri"/>
                <w:color w:val="000000"/>
                <w:lang w:eastAsia="pl-PL"/>
              </w:rPr>
              <w:t xml:space="preserve"> </w:t>
            </w:r>
            <w:proofErr w:type="spellStart"/>
            <w:r w:rsidRPr="006E5647">
              <w:rPr>
                <w:rFonts w:ascii="Calibri" w:hAnsi="Calibri" w:cs="Calibri"/>
                <w:color w:val="000000"/>
                <w:lang w:eastAsia="pl-PL"/>
              </w:rPr>
              <w:t>Charge</w:t>
            </w:r>
            <w:proofErr w:type="spellEnd"/>
            <w:r w:rsidRPr="006E5647">
              <w:rPr>
                <w:rFonts w:ascii="Calibri" w:hAnsi="Calibri" w:cs="Calibri"/>
                <w:color w:val="000000"/>
                <w:lang w:eastAsia="pl-PL"/>
              </w:rPr>
              <w:t xml:space="preserve"> 3.0 o długości minimum 180cm obsługujący kamerę.</w:t>
            </w:r>
          </w:p>
        </w:tc>
      </w:tr>
    </w:tbl>
    <w:p w14:paraId="4DC174BE" w14:textId="77777777" w:rsidR="006E5647" w:rsidRPr="006E5647" w:rsidRDefault="006E5647" w:rsidP="006E5647">
      <w:pPr>
        <w:widowControl/>
        <w:autoSpaceDE/>
        <w:autoSpaceDN/>
        <w:ind w:firstLine="708"/>
        <w:rPr>
          <w:rFonts w:ascii="Calibri" w:hAnsi="Calibri" w:cs="Calibri"/>
          <w:b/>
          <w:iCs/>
          <w:lang w:eastAsia="pl-PL"/>
        </w:rPr>
      </w:pPr>
    </w:p>
    <w:tbl>
      <w:tblPr>
        <w:tblW w:w="8642" w:type="dxa"/>
        <w:tblInd w:w="75" w:type="dxa"/>
        <w:tblCellMar>
          <w:left w:w="70" w:type="dxa"/>
          <w:right w:w="70" w:type="dxa"/>
        </w:tblCellMar>
        <w:tblLook w:val="04A0" w:firstRow="1" w:lastRow="0" w:firstColumn="1" w:lastColumn="0" w:noHBand="0" w:noVBand="1"/>
      </w:tblPr>
      <w:tblGrid>
        <w:gridCol w:w="3740"/>
        <w:gridCol w:w="4902"/>
      </w:tblGrid>
      <w:tr w:rsidR="006E5647" w:rsidRPr="006E5647" w14:paraId="063B3597" w14:textId="77777777" w:rsidTr="00B27987">
        <w:trPr>
          <w:trHeight w:val="615"/>
        </w:trPr>
        <w:tc>
          <w:tcPr>
            <w:tcW w:w="8642" w:type="dxa"/>
            <w:gridSpan w:val="2"/>
            <w:tcBorders>
              <w:top w:val="single" w:sz="4" w:space="0" w:color="auto"/>
              <w:left w:val="single" w:sz="4" w:space="0" w:color="auto"/>
              <w:bottom w:val="single" w:sz="4" w:space="0" w:color="auto"/>
              <w:right w:val="single" w:sz="4" w:space="0" w:color="000000"/>
            </w:tcBorders>
            <w:shd w:val="clear" w:color="000000" w:fill="FFFF00"/>
            <w:vAlign w:val="center"/>
            <w:hideMark/>
          </w:tcPr>
          <w:p w14:paraId="11A87272" w14:textId="77777777" w:rsidR="006E5647" w:rsidRPr="006E5647" w:rsidRDefault="006E5647" w:rsidP="006E5647">
            <w:pPr>
              <w:widowControl/>
              <w:numPr>
                <w:ilvl w:val="0"/>
                <w:numId w:val="102"/>
              </w:numPr>
              <w:autoSpaceDE/>
              <w:autoSpaceDN/>
              <w:rPr>
                <w:rFonts w:ascii="Calibri" w:hAnsi="Calibri" w:cs="Calibri"/>
                <w:color w:val="000000"/>
                <w:lang w:eastAsia="pl-PL"/>
              </w:rPr>
            </w:pPr>
            <w:r w:rsidRPr="006E5647">
              <w:rPr>
                <w:rFonts w:ascii="Calibri" w:hAnsi="Calibri" w:cs="Calibri"/>
                <w:color w:val="000000"/>
                <w:lang w:eastAsia="pl-PL"/>
              </w:rPr>
              <w:t>Zestaw głośnomówiący do sali konferencyjnej . Zgodny z poniższymi wymaganiami minimalnymi:</w:t>
            </w:r>
          </w:p>
        </w:tc>
      </w:tr>
      <w:tr w:rsidR="006E5647" w:rsidRPr="006E5647" w14:paraId="4DBEA15A" w14:textId="77777777" w:rsidTr="00B27987">
        <w:trPr>
          <w:trHeight w:val="300"/>
        </w:trPr>
        <w:tc>
          <w:tcPr>
            <w:tcW w:w="3740" w:type="dxa"/>
            <w:tcBorders>
              <w:top w:val="nil"/>
              <w:left w:val="single" w:sz="4" w:space="0" w:color="auto"/>
              <w:bottom w:val="single" w:sz="4" w:space="0" w:color="auto"/>
              <w:right w:val="single" w:sz="4" w:space="0" w:color="auto"/>
            </w:tcBorders>
            <w:shd w:val="clear" w:color="000000" w:fill="FFFF00"/>
            <w:vAlign w:val="center"/>
            <w:hideMark/>
          </w:tcPr>
          <w:p w14:paraId="2883A1D9"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ilość</w:t>
            </w:r>
          </w:p>
        </w:tc>
        <w:tc>
          <w:tcPr>
            <w:tcW w:w="4902" w:type="dxa"/>
            <w:tcBorders>
              <w:top w:val="nil"/>
              <w:left w:val="nil"/>
              <w:bottom w:val="single" w:sz="4" w:space="0" w:color="auto"/>
              <w:right w:val="single" w:sz="4" w:space="0" w:color="auto"/>
            </w:tcBorders>
            <w:shd w:val="clear" w:color="000000" w:fill="FFFF00"/>
            <w:vAlign w:val="center"/>
            <w:hideMark/>
          </w:tcPr>
          <w:p w14:paraId="5CE4B9F4"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 xml:space="preserve">2 </w:t>
            </w:r>
            <w:proofErr w:type="spellStart"/>
            <w:r w:rsidRPr="006E5647">
              <w:rPr>
                <w:rFonts w:ascii="Calibri" w:hAnsi="Calibri" w:cs="Calibri"/>
                <w:color w:val="000000"/>
                <w:lang w:eastAsia="pl-PL"/>
              </w:rPr>
              <w:t>szt</w:t>
            </w:r>
            <w:proofErr w:type="spellEnd"/>
          </w:p>
        </w:tc>
      </w:tr>
      <w:tr w:rsidR="006E5647" w:rsidRPr="006E5647" w14:paraId="50534612" w14:textId="77777777" w:rsidTr="00B27987">
        <w:trPr>
          <w:trHeight w:val="300"/>
        </w:trPr>
        <w:tc>
          <w:tcPr>
            <w:tcW w:w="3740" w:type="dxa"/>
            <w:tcBorders>
              <w:top w:val="nil"/>
              <w:left w:val="single" w:sz="4" w:space="0" w:color="auto"/>
              <w:bottom w:val="single" w:sz="4" w:space="0" w:color="auto"/>
              <w:right w:val="single" w:sz="4" w:space="0" w:color="auto"/>
            </w:tcBorders>
            <w:shd w:val="clear" w:color="auto" w:fill="auto"/>
            <w:vAlign w:val="center"/>
            <w:hideMark/>
          </w:tcPr>
          <w:p w14:paraId="2540E020"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Typ mikrofonu</w:t>
            </w:r>
          </w:p>
        </w:tc>
        <w:tc>
          <w:tcPr>
            <w:tcW w:w="4902" w:type="dxa"/>
            <w:tcBorders>
              <w:top w:val="nil"/>
              <w:left w:val="nil"/>
              <w:bottom w:val="single" w:sz="4" w:space="0" w:color="auto"/>
              <w:right w:val="single" w:sz="4" w:space="0" w:color="auto"/>
            </w:tcBorders>
            <w:shd w:val="clear" w:color="auto" w:fill="auto"/>
            <w:vAlign w:val="center"/>
            <w:hideMark/>
          </w:tcPr>
          <w:p w14:paraId="44E2EAB7"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Mikrofon dookólny</w:t>
            </w:r>
          </w:p>
        </w:tc>
      </w:tr>
      <w:tr w:rsidR="006E5647" w:rsidRPr="006E5647" w14:paraId="08F24F1F" w14:textId="77777777" w:rsidTr="00B27987">
        <w:trPr>
          <w:trHeight w:val="300"/>
        </w:trPr>
        <w:tc>
          <w:tcPr>
            <w:tcW w:w="3740" w:type="dxa"/>
            <w:tcBorders>
              <w:top w:val="nil"/>
              <w:left w:val="single" w:sz="4" w:space="0" w:color="auto"/>
              <w:bottom w:val="single" w:sz="4" w:space="0" w:color="auto"/>
              <w:right w:val="single" w:sz="4" w:space="0" w:color="auto"/>
            </w:tcBorders>
            <w:shd w:val="clear" w:color="auto" w:fill="auto"/>
            <w:vAlign w:val="center"/>
            <w:hideMark/>
          </w:tcPr>
          <w:p w14:paraId="25B40758"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Łączność</w:t>
            </w:r>
          </w:p>
        </w:tc>
        <w:tc>
          <w:tcPr>
            <w:tcW w:w="4902" w:type="dxa"/>
            <w:tcBorders>
              <w:top w:val="nil"/>
              <w:left w:val="nil"/>
              <w:bottom w:val="single" w:sz="4" w:space="0" w:color="auto"/>
              <w:right w:val="single" w:sz="4" w:space="0" w:color="auto"/>
            </w:tcBorders>
            <w:shd w:val="clear" w:color="auto" w:fill="auto"/>
            <w:vAlign w:val="center"/>
            <w:hideMark/>
          </w:tcPr>
          <w:p w14:paraId="068A768A"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USB i Bluetooth</w:t>
            </w:r>
          </w:p>
        </w:tc>
      </w:tr>
      <w:tr w:rsidR="006E5647" w:rsidRPr="006E5647" w14:paraId="2CE3339F" w14:textId="77777777" w:rsidTr="00B27987">
        <w:trPr>
          <w:trHeight w:val="300"/>
        </w:trPr>
        <w:tc>
          <w:tcPr>
            <w:tcW w:w="3740" w:type="dxa"/>
            <w:tcBorders>
              <w:top w:val="nil"/>
              <w:left w:val="single" w:sz="4" w:space="0" w:color="auto"/>
              <w:bottom w:val="single" w:sz="4" w:space="0" w:color="auto"/>
              <w:right w:val="single" w:sz="4" w:space="0" w:color="auto"/>
            </w:tcBorders>
            <w:shd w:val="clear" w:color="auto" w:fill="auto"/>
            <w:vAlign w:val="center"/>
            <w:hideMark/>
          </w:tcPr>
          <w:p w14:paraId="52D21A93"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Bluetooth</w:t>
            </w:r>
          </w:p>
        </w:tc>
        <w:tc>
          <w:tcPr>
            <w:tcW w:w="4902" w:type="dxa"/>
            <w:tcBorders>
              <w:top w:val="nil"/>
              <w:left w:val="nil"/>
              <w:bottom w:val="single" w:sz="4" w:space="0" w:color="auto"/>
              <w:right w:val="single" w:sz="4" w:space="0" w:color="auto"/>
            </w:tcBorders>
            <w:shd w:val="clear" w:color="auto" w:fill="auto"/>
            <w:vAlign w:val="center"/>
            <w:hideMark/>
          </w:tcPr>
          <w:p w14:paraId="615249B9"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TAK o zasięgu nie mniejszym jak 8m</w:t>
            </w:r>
          </w:p>
        </w:tc>
      </w:tr>
      <w:tr w:rsidR="006E5647" w:rsidRPr="006E5647" w14:paraId="40FD5E74" w14:textId="77777777" w:rsidTr="00B27987">
        <w:trPr>
          <w:trHeight w:val="300"/>
        </w:trPr>
        <w:tc>
          <w:tcPr>
            <w:tcW w:w="3740" w:type="dxa"/>
            <w:tcBorders>
              <w:top w:val="nil"/>
              <w:left w:val="single" w:sz="4" w:space="0" w:color="auto"/>
              <w:bottom w:val="single" w:sz="4" w:space="0" w:color="auto"/>
              <w:right w:val="single" w:sz="4" w:space="0" w:color="auto"/>
            </w:tcBorders>
            <w:shd w:val="clear" w:color="auto" w:fill="auto"/>
            <w:vAlign w:val="center"/>
            <w:hideMark/>
          </w:tcPr>
          <w:p w14:paraId="23402671"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Bateria</w:t>
            </w:r>
          </w:p>
        </w:tc>
        <w:tc>
          <w:tcPr>
            <w:tcW w:w="4902" w:type="dxa"/>
            <w:tcBorders>
              <w:top w:val="nil"/>
              <w:left w:val="nil"/>
              <w:bottom w:val="single" w:sz="4" w:space="0" w:color="auto"/>
              <w:right w:val="single" w:sz="4" w:space="0" w:color="auto"/>
            </w:tcBorders>
            <w:shd w:val="clear" w:color="auto" w:fill="auto"/>
            <w:vAlign w:val="center"/>
            <w:hideMark/>
          </w:tcPr>
          <w:p w14:paraId="6F0F820F"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wbudowana w urządzenie</w:t>
            </w:r>
          </w:p>
        </w:tc>
      </w:tr>
      <w:tr w:rsidR="006E5647" w:rsidRPr="006E5647" w14:paraId="0D9A5A43" w14:textId="77777777" w:rsidTr="00B27987">
        <w:trPr>
          <w:trHeight w:val="600"/>
        </w:trPr>
        <w:tc>
          <w:tcPr>
            <w:tcW w:w="3740" w:type="dxa"/>
            <w:tcBorders>
              <w:top w:val="nil"/>
              <w:left w:val="single" w:sz="4" w:space="0" w:color="auto"/>
              <w:bottom w:val="single" w:sz="4" w:space="0" w:color="auto"/>
              <w:right w:val="single" w:sz="4" w:space="0" w:color="auto"/>
            </w:tcBorders>
            <w:shd w:val="clear" w:color="auto" w:fill="auto"/>
            <w:vAlign w:val="center"/>
            <w:hideMark/>
          </w:tcPr>
          <w:p w14:paraId="531D5C49"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Czas rozmów</w:t>
            </w:r>
          </w:p>
        </w:tc>
        <w:tc>
          <w:tcPr>
            <w:tcW w:w="4902" w:type="dxa"/>
            <w:tcBorders>
              <w:top w:val="nil"/>
              <w:left w:val="nil"/>
              <w:bottom w:val="single" w:sz="4" w:space="0" w:color="auto"/>
              <w:right w:val="single" w:sz="4" w:space="0" w:color="auto"/>
            </w:tcBorders>
            <w:shd w:val="clear" w:color="auto" w:fill="auto"/>
            <w:vAlign w:val="center"/>
            <w:hideMark/>
          </w:tcPr>
          <w:p w14:paraId="286A35B0"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do 10 godzin deklarowane przez producenta</w:t>
            </w:r>
          </w:p>
        </w:tc>
      </w:tr>
      <w:tr w:rsidR="006E5647" w:rsidRPr="006E5647" w14:paraId="38C22190" w14:textId="77777777" w:rsidTr="00B27987">
        <w:trPr>
          <w:trHeight w:val="300"/>
        </w:trPr>
        <w:tc>
          <w:tcPr>
            <w:tcW w:w="3740" w:type="dxa"/>
            <w:tcBorders>
              <w:top w:val="nil"/>
              <w:left w:val="single" w:sz="4" w:space="0" w:color="auto"/>
              <w:bottom w:val="single" w:sz="4" w:space="0" w:color="auto"/>
              <w:right w:val="single" w:sz="4" w:space="0" w:color="auto"/>
            </w:tcBorders>
            <w:shd w:val="clear" w:color="auto" w:fill="auto"/>
            <w:vAlign w:val="center"/>
            <w:hideMark/>
          </w:tcPr>
          <w:p w14:paraId="75856E17"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Dedykowany adapter USB Bluetooth</w:t>
            </w:r>
          </w:p>
        </w:tc>
        <w:tc>
          <w:tcPr>
            <w:tcW w:w="4902" w:type="dxa"/>
            <w:tcBorders>
              <w:top w:val="nil"/>
              <w:left w:val="nil"/>
              <w:bottom w:val="single" w:sz="4" w:space="0" w:color="auto"/>
              <w:right w:val="single" w:sz="4" w:space="0" w:color="auto"/>
            </w:tcBorders>
            <w:shd w:val="clear" w:color="auto" w:fill="auto"/>
            <w:vAlign w:val="center"/>
            <w:hideMark/>
          </w:tcPr>
          <w:p w14:paraId="1ADD5993"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Tak</w:t>
            </w:r>
          </w:p>
        </w:tc>
      </w:tr>
      <w:tr w:rsidR="006E5647" w:rsidRPr="006E5647" w14:paraId="3B2C42D9" w14:textId="77777777" w:rsidTr="00B27987">
        <w:trPr>
          <w:trHeight w:val="300"/>
        </w:trPr>
        <w:tc>
          <w:tcPr>
            <w:tcW w:w="3740" w:type="dxa"/>
            <w:tcBorders>
              <w:top w:val="nil"/>
              <w:left w:val="single" w:sz="4" w:space="0" w:color="auto"/>
              <w:bottom w:val="single" w:sz="4" w:space="0" w:color="auto"/>
              <w:right w:val="single" w:sz="4" w:space="0" w:color="auto"/>
            </w:tcBorders>
            <w:shd w:val="clear" w:color="auto" w:fill="auto"/>
            <w:vAlign w:val="center"/>
            <w:hideMark/>
          </w:tcPr>
          <w:p w14:paraId="0A8E5DE5"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 xml:space="preserve">Gwarancja </w:t>
            </w:r>
          </w:p>
        </w:tc>
        <w:tc>
          <w:tcPr>
            <w:tcW w:w="4902" w:type="dxa"/>
            <w:tcBorders>
              <w:top w:val="nil"/>
              <w:left w:val="nil"/>
              <w:bottom w:val="single" w:sz="4" w:space="0" w:color="auto"/>
              <w:right w:val="single" w:sz="4" w:space="0" w:color="auto"/>
            </w:tcBorders>
            <w:shd w:val="clear" w:color="auto" w:fill="auto"/>
            <w:vAlign w:val="center"/>
            <w:hideMark/>
          </w:tcPr>
          <w:p w14:paraId="12B4BFBC"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2 lata</w:t>
            </w:r>
          </w:p>
        </w:tc>
      </w:tr>
      <w:tr w:rsidR="006E5647" w:rsidRPr="006E5647" w14:paraId="66B389AB" w14:textId="77777777" w:rsidTr="00B27987">
        <w:trPr>
          <w:trHeight w:val="900"/>
        </w:trPr>
        <w:tc>
          <w:tcPr>
            <w:tcW w:w="3740" w:type="dxa"/>
            <w:tcBorders>
              <w:top w:val="nil"/>
              <w:left w:val="single" w:sz="4" w:space="0" w:color="auto"/>
              <w:bottom w:val="single" w:sz="4" w:space="0" w:color="auto"/>
              <w:right w:val="single" w:sz="4" w:space="0" w:color="auto"/>
            </w:tcBorders>
            <w:shd w:val="clear" w:color="auto" w:fill="auto"/>
            <w:vAlign w:val="center"/>
            <w:hideMark/>
          </w:tcPr>
          <w:p w14:paraId="2C0D5779"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 xml:space="preserve">Możliwość sparowania 2 identycznych urządzeń w celu rozbudowania systemu audio o mikrofony i głośniki </w:t>
            </w:r>
          </w:p>
        </w:tc>
        <w:tc>
          <w:tcPr>
            <w:tcW w:w="4902" w:type="dxa"/>
            <w:tcBorders>
              <w:top w:val="nil"/>
              <w:left w:val="nil"/>
              <w:bottom w:val="single" w:sz="4" w:space="0" w:color="auto"/>
              <w:right w:val="single" w:sz="4" w:space="0" w:color="auto"/>
            </w:tcBorders>
            <w:shd w:val="clear" w:color="auto" w:fill="auto"/>
            <w:vAlign w:val="center"/>
            <w:hideMark/>
          </w:tcPr>
          <w:p w14:paraId="16E1923A"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Tak</w:t>
            </w:r>
          </w:p>
        </w:tc>
      </w:tr>
      <w:tr w:rsidR="006E5647" w:rsidRPr="006E5647" w14:paraId="5D592DBC" w14:textId="77777777" w:rsidTr="00B27987">
        <w:trPr>
          <w:trHeight w:val="300"/>
        </w:trPr>
        <w:tc>
          <w:tcPr>
            <w:tcW w:w="3740" w:type="dxa"/>
            <w:tcBorders>
              <w:top w:val="nil"/>
              <w:left w:val="single" w:sz="4" w:space="0" w:color="auto"/>
              <w:bottom w:val="single" w:sz="4" w:space="0" w:color="auto"/>
              <w:right w:val="single" w:sz="4" w:space="0" w:color="auto"/>
            </w:tcBorders>
            <w:shd w:val="clear" w:color="auto" w:fill="auto"/>
            <w:vAlign w:val="center"/>
            <w:hideMark/>
          </w:tcPr>
          <w:p w14:paraId="10B553B8"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Obsługa Systemu operacyjnego</w:t>
            </w:r>
          </w:p>
        </w:tc>
        <w:tc>
          <w:tcPr>
            <w:tcW w:w="4902" w:type="dxa"/>
            <w:tcBorders>
              <w:top w:val="nil"/>
              <w:left w:val="nil"/>
              <w:bottom w:val="single" w:sz="4" w:space="0" w:color="auto"/>
              <w:right w:val="single" w:sz="4" w:space="0" w:color="auto"/>
            </w:tcBorders>
            <w:shd w:val="clear" w:color="auto" w:fill="auto"/>
            <w:vAlign w:val="center"/>
            <w:hideMark/>
          </w:tcPr>
          <w:p w14:paraId="17597138"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Windows 10</w:t>
            </w:r>
          </w:p>
        </w:tc>
      </w:tr>
    </w:tbl>
    <w:p w14:paraId="413C6E92" w14:textId="77777777" w:rsidR="006E5647" w:rsidRPr="006E5647" w:rsidRDefault="006E5647" w:rsidP="006E5647">
      <w:pPr>
        <w:widowControl/>
        <w:autoSpaceDE/>
        <w:autoSpaceDN/>
        <w:ind w:firstLine="708"/>
        <w:rPr>
          <w:rFonts w:ascii="Calibri" w:hAnsi="Calibri" w:cs="Calibri"/>
          <w:b/>
          <w:iCs/>
          <w:lang w:eastAsia="pl-PL"/>
        </w:rPr>
      </w:pPr>
    </w:p>
    <w:tbl>
      <w:tblPr>
        <w:tblW w:w="8642" w:type="dxa"/>
        <w:tblInd w:w="75" w:type="dxa"/>
        <w:tblCellMar>
          <w:left w:w="70" w:type="dxa"/>
          <w:right w:w="70" w:type="dxa"/>
        </w:tblCellMar>
        <w:tblLook w:val="04A0" w:firstRow="1" w:lastRow="0" w:firstColumn="1" w:lastColumn="0" w:noHBand="0" w:noVBand="1"/>
      </w:tblPr>
      <w:tblGrid>
        <w:gridCol w:w="3360"/>
        <w:gridCol w:w="5282"/>
      </w:tblGrid>
      <w:tr w:rsidR="006E5647" w:rsidRPr="006E5647" w14:paraId="7BEFF90D" w14:textId="77777777" w:rsidTr="00B27987">
        <w:trPr>
          <w:trHeight w:val="300"/>
        </w:trPr>
        <w:tc>
          <w:tcPr>
            <w:tcW w:w="336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466AB8BF"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Nazwa</w:t>
            </w:r>
          </w:p>
        </w:tc>
        <w:tc>
          <w:tcPr>
            <w:tcW w:w="5282" w:type="dxa"/>
            <w:tcBorders>
              <w:top w:val="single" w:sz="4" w:space="0" w:color="auto"/>
              <w:left w:val="nil"/>
              <w:bottom w:val="single" w:sz="4" w:space="0" w:color="auto"/>
              <w:right w:val="single" w:sz="4" w:space="0" w:color="auto"/>
            </w:tcBorders>
            <w:shd w:val="clear" w:color="000000" w:fill="FFFF00"/>
            <w:noWrap/>
            <w:vAlign w:val="bottom"/>
            <w:hideMark/>
          </w:tcPr>
          <w:p w14:paraId="073E4BD6" w14:textId="77777777" w:rsidR="006E5647" w:rsidRPr="006E5647" w:rsidRDefault="006E5647" w:rsidP="006E5647">
            <w:pPr>
              <w:widowControl/>
              <w:numPr>
                <w:ilvl w:val="0"/>
                <w:numId w:val="102"/>
              </w:numPr>
              <w:autoSpaceDE/>
              <w:autoSpaceDN/>
              <w:rPr>
                <w:rFonts w:ascii="Calibri" w:hAnsi="Calibri" w:cs="Calibri"/>
                <w:color w:val="000000"/>
                <w:lang w:eastAsia="pl-PL"/>
              </w:rPr>
            </w:pPr>
            <w:r w:rsidRPr="006E5647">
              <w:rPr>
                <w:rFonts w:ascii="Calibri" w:hAnsi="Calibri" w:cs="Calibri"/>
                <w:color w:val="000000"/>
                <w:lang w:eastAsia="pl-PL"/>
              </w:rPr>
              <w:t>Kamera Internetowa USB. Zgodna z poniższymi wymaganiami minimalnymi:</w:t>
            </w:r>
          </w:p>
        </w:tc>
      </w:tr>
      <w:tr w:rsidR="006E5647" w:rsidRPr="006E5647" w14:paraId="73E94259" w14:textId="77777777" w:rsidTr="00B27987">
        <w:trPr>
          <w:trHeight w:val="300"/>
        </w:trPr>
        <w:tc>
          <w:tcPr>
            <w:tcW w:w="3360" w:type="dxa"/>
            <w:tcBorders>
              <w:top w:val="nil"/>
              <w:left w:val="single" w:sz="4" w:space="0" w:color="auto"/>
              <w:bottom w:val="single" w:sz="4" w:space="0" w:color="auto"/>
              <w:right w:val="single" w:sz="4" w:space="0" w:color="auto"/>
            </w:tcBorders>
            <w:shd w:val="clear" w:color="000000" w:fill="FFFF00"/>
            <w:noWrap/>
            <w:vAlign w:val="center"/>
            <w:hideMark/>
          </w:tcPr>
          <w:p w14:paraId="40325D49"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 xml:space="preserve">Ilość </w:t>
            </w:r>
          </w:p>
        </w:tc>
        <w:tc>
          <w:tcPr>
            <w:tcW w:w="5282" w:type="dxa"/>
            <w:tcBorders>
              <w:top w:val="nil"/>
              <w:left w:val="nil"/>
              <w:bottom w:val="single" w:sz="4" w:space="0" w:color="auto"/>
              <w:right w:val="single" w:sz="4" w:space="0" w:color="auto"/>
            </w:tcBorders>
            <w:shd w:val="clear" w:color="000000" w:fill="FFFF00"/>
            <w:noWrap/>
            <w:vAlign w:val="center"/>
            <w:hideMark/>
          </w:tcPr>
          <w:p w14:paraId="67319335"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 xml:space="preserve">12 </w:t>
            </w:r>
            <w:proofErr w:type="spellStart"/>
            <w:r w:rsidRPr="006E5647">
              <w:rPr>
                <w:rFonts w:ascii="Calibri" w:hAnsi="Calibri" w:cs="Calibri"/>
                <w:color w:val="000000"/>
                <w:lang w:eastAsia="pl-PL"/>
              </w:rPr>
              <w:t>szt</w:t>
            </w:r>
            <w:proofErr w:type="spellEnd"/>
            <w:r w:rsidRPr="006E5647">
              <w:rPr>
                <w:rFonts w:ascii="Calibri" w:hAnsi="Calibri" w:cs="Calibri"/>
                <w:color w:val="000000"/>
                <w:lang w:eastAsia="pl-PL"/>
              </w:rPr>
              <w:t> </w:t>
            </w:r>
          </w:p>
        </w:tc>
      </w:tr>
      <w:tr w:rsidR="006E5647" w:rsidRPr="006E5647" w14:paraId="7E58D1F0" w14:textId="77777777" w:rsidTr="00B27987">
        <w:trPr>
          <w:trHeight w:val="570"/>
        </w:trPr>
        <w:tc>
          <w:tcPr>
            <w:tcW w:w="3360" w:type="dxa"/>
            <w:tcBorders>
              <w:top w:val="nil"/>
              <w:left w:val="single" w:sz="4" w:space="0" w:color="auto"/>
              <w:bottom w:val="single" w:sz="4" w:space="0" w:color="auto"/>
              <w:right w:val="single" w:sz="4" w:space="0" w:color="auto"/>
            </w:tcBorders>
            <w:shd w:val="clear" w:color="000000" w:fill="FFFFFF"/>
            <w:vAlign w:val="center"/>
            <w:hideMark/>
          </w:tcPr>
          <w:p w14:paraId="56A35853" w14:textId="77777777" w:rsidR="006E5647" w:rsidRPr="006E5647" w:rsidRDefault="006E5647" w:rsidP="006E5647">
            <w:pPr>
              <w:widowControl/>
              <w:autoSpaceDE/>
              <w:autoSpaceDN/>
              <w:rPr>
                <w:rFonts w:ascii="Calibri" w:hAnsi="Calibri" w:cs="Calibri"/>
                <w:color w:val="333333"/>
                <w:lang w:eastAsia="pl-PL"/>
              </w:rPr>
            </w:pPr>
            <w:r w:rsidRPr="006E5647">
              <w:rPr>
                <w:rFonts w:ascii="Calibri" w:hAnsi="Calibri" w:cs="Calibri"/>
                <w:color w:val="333333"/>
                <w:lang w:eastAsia="pl-PL"/>
              </w:rPr>
              <w:t>Rozdzielczość video</w:t>
            </w:r>
          </w:p>
        </w:tc>
        <w:tc>
          <w:tcPr>
            <w:tcW w:w="5282" w:type="dxa"/>
            <w:tcBorders>
              <w:top w:val="nil"/>
              <w:left w:val="nil"/>
              <w:bottom w:val="single" w:sz="4" w:space="0" w:color="auto"/>
              <w:right w:val="nil"/>
            </w:tcBorders>
            <w:shd w:val="clear" w:color="000000" w:fill="FFFFFF"/>
            <w:vAlign w:val="center"/>
            <w:hideMark/>
          </w:tcPr>
          <w:p w14:paraId="53805C11" w14:textId="77777777" w:rsidR="006E5647" w:rsidRPr="006E5647" w:rsidRDefault="006E5647" w:rsidP="006E5647">
            <w:pPr>
              <w:widowControl/>
              <w:autoSpaceDE/>
              <w:autoSpaceDN/>
              <w:rPr>
                <w:rFonts w:ascii="Calibri" w:hAnsi="Calibri" w:cs="Calibri"/>
                <w:color w:val="333333"/>
                <w:lang w:eastAsia="pl-PL"/>
              </w:rPr>
            </w:pPr>
            <w:r w:rsidRPr="006E5647">
              <w:rPr>
                <w:rFonts w:ascii="Calibri" w:hAnsi="Calibri" w:cs="Calibri"/>
                <w:color w:val="333333"/>
                <w:lang w:eastAsia="pl-PL"/>
              </w:rPr>
              <w:t>1920 x 1080 30kl/s</w:t>
            </w:r>
          </w:p>
        </w:tc>
      </w:tr>
      <w:tr w:rsidR="006E5647" w:rsidRPr="006E5647" w14:paraId="77FF0558" w14:textId="77777777" w:rsidTr="00B27987">
        <w:trPr>
          <w:trHeight w:val="570"/>
        </w:trPr>
        <w:tc>
          <w:tcPr>
            <w:tcW w:w="3360" w:type="dxa"/>
            <w:tcBorders>
              <w:top w:val="nil"/>
              <w:left w:val="single" w:sz="4" w:space="0" w:color="auto"/>
              <w:bottom w:val="single" w:sz="4" w:space="0" w:color="auto"/>
              <w:right w:val="single" w:sz="4" w:space="0" w:color="auto"/>
            </w:tcBorders>
            <w:shd w:val="clear" w:color="000000" w:fill="FFFFFF"/>
            <w:vAlign w:val="center"/>
            <w:hideMark/>
          </w:tcPr>
          <w:p w14:paraId="307AD541" w14:textId="77777777" w:rsidR="006E5647" w:rsidRPr="006E5647" w:rsidRDefault="006E5647" w:rsidP="006E5647">
            <w:pPr>
              <w:widowControl/>
              <w:autoSpaceDE/>
              <w:autoSpaceDN/>
              <w:rPr>
                <w:rFonts w:ascii="Calibri" w:hAnsi="Calibri" w:cs="Calibri"/>
                <w:color w:val="333333"/>
                <w:lang w:eastAsia="pl-PL"/>
              </w:rPr>
            </w:pPr>
            <w:r w:rsidRPr="006E5647">
              <w:rPr>
                <w:rFonts w:ascii="Calibri" w:hAnsi="Calibri" w:cs="Calibri"/>
                <w:color w:val="333333"/>
                <w:lang w:eastAsia="pl-PL"/>
              </w:rPr>
              <w:t>Focus</w:t>
            </w:r>
          </w:p>
        </w:tc>
        <w:tc>
          <w:tcPr>
            <w:tcW w:w="5282" w:type="dxa"/>
            <w:tcBorders>
              <w:top w:val="nil"/>
              <w:left w:val="nil"/>
              <w:bottom w:val="single" w:sz="4" w:space="0" w:color="auto"/>
              <w:right w:val="nil"/>
            </w:tcBorders>
            <w:shd w:val="clear" w:color="000000" w:fill="FFFFFF"/>
            <w:vAlign w:val="center"/>
            <w:hideMark/>
          </w:tcPr>
          <w:p w14:paraId="7353FC32" w14:textId="77777777" w:rsidR="006E5647" w:rsidRPr="006E5647" w:rsidRDefault="006E5647" w:rsidP="006E5647">
            <w:pPr>
              <w:widowControl/>
              <w:autoSpaceDE/>
              <w:autoSpaceDN/>
              <w:rPr>
                <w:rFonts w:ascii="Calibri" w:hAnsi="Calibri" w:cs="Calibri"/>
                <w:color w:val="333333"/>
                <w:lang w:eastAsia="pl-PL"/>
              </w:rPr>
            </w:pPr>
            <w:r w:rsidRPr="006E5647">
              <w:rPr>
                <w:rFonts w:ascii="Calibri" w:hAnsi="Calibri" w:cs="Calibri"/>
                <w:color w:val="333333"/>
                <w:lang w:eastAsia="pl-PL"/>
              </w:rPr>
              <w:t>Tak</w:t>
            </w:r>
          </w:p>
        </w:tc>
      </w:tr>
      <w:tr w:rsidR="006E5647" w:rsidRPr="006E5647" w14:paraId="04C5C1BA" w14:textId="77777777" w:rsidTr="00B27987">
        <w:trPr>
          <w:trHeight w:val="570"/>
        </w:trPr>
        <w:tc>
          <w:tcPr>
            <w:tcW w:w="3360" w:type="dxa"/>
            <w:tcBorders>
              <w:top w:val="nil"/>
              <w:left w:val="single" w:sz="4" w:space="0" w:color="auto"/>
              <w:bottom w:val="single" w:sz="4" w:space="0" w:color="auto"/>
              <w:right w:val="single" w:sz="4" w:space="0" w:color="auto"/>
            </w:tcBorders>
            <w:shd w:val="clear" w:color="000000" w:fill="FFFFFF"/>
            <w:vAlign w:val="center"/>
            <w:hideMark/>
          </w:tcPr>
          <w:p w14:paraId="0D7CF27D" w14:textId="77777777" w:rsidR="006E5647" w:rsidRPr="006E5647" w:rsidRDefault="006E5647" w:rsidP="006E5647">
            <w:pPr>
              <w:widowControl/>
              <w:autoSpaceDE/>
              <w:autoSpaceDN/>
              <w:rPr>
                <w:rFonts w:ascii="Calibri" w:hAnsi="Calibri" w:cs="Calibri"/>
                <w:color w:val="333333"/>
                <w:lang w:eastAsia="pl-PL"/>
              </w:rPr>
            </w:pPr>
            <w:r w:rsidRPr="006E5647">
              <w:rPr>
                <w:rFonts w:ascii="Calibri" w:hAnsi="Calibri" w:cs="Calibri"/>
                <w:color w:val="333333"/>
                <w:lang w:eastAsia="pl-PL"/>
              </w:rPr>
              <w:t>Funkcja aparatu cyfrowego</w:t>
            </w:r>
          </w:p>
        </w:tc>
        <w:tc>
          <w:tcPr>
            <w:tcW w:w="5282" w:type="dxa"/>
            <w:tcBorders>
              <w:top w:val="nil"/>
              <w:left w:val="nil"/>
              <w:bottom w:val="single" w:sz="4" w:space="0" w:color="auto"/>
              <w:right w:val="nil"/>
            </w:tcBorders>
            <w:shd w:val="clear" w:color="000000" w:fill="FFFFFF"/>
            <w:vAlign w:val="center"/>
            <w:hideMark/>
          </w:tcPr>
          <w:p w14:paraId="0D6F6015" w14:textId="77777777" w:rsidR="006E5647" w:rsidRPr="006E5647" w:rsidRDefault="006E5647" w:rsidP="006E5647">
            <w:pPr>
              <w:widowControl/>
              <w:autoSpaceDE/>
              <w:autoSpaceDN/>
              <w:rPr>
                <w:rFonts w:ascii="Calibri" w:hAnsi="Calibri" w:cs="Calibri"/>
                <w:color w:val="333333"/>
                <w:lang w:eastAsia="pl-PL"/>
              </w:rPr>
            </w:pPr>
            <w:r w:rsidRPr="006E5647">
              <w:rPr>
                <w:rFonts w:ascii="Calibri" w:hAnsi="Calibri" w:cs="Calibri"/>
                <w:color w:val="333333"/>
                <w:lang w:eastAsia="pl-PL"/>
              </w:rPr>
              <w:t>Tak</w:t>
            </w:r>
          </w:p>
        </w:tc>
      </w:tr>
      <w:tr w:rsidR="006E5647" w:rsidRPr="006E5647" w14:paraId="372FF872" w14:textId="77777777" w:rsidTr="00B27987">
        <w:trPr>
          <w:trHeight w:val="300"/>
        </w:trPr>
        <w:tc>
          <w:tcPr>
            <w:tcW w:w="3360" w:type="dxa"/>
            <w:tcBorders>
              <w:top w:val="nil"/>
              <w:left w:val="single" w:sz="4" w:space="0" w:color="auto"/>
              <w:bottom w:val="single" w:sz="4" w:space="0" w:color="auto"/>
              <w:right w:val="single" w:sz="4" w:space="0" w:color="auto"/>
            </w:tcBorders>
            <w:shd w:val="clear" w:color="000000" w:fill="FFFFFF"/>
            <w:vAlign w:val="center"/>
            <w:hideMark/>
          </w:tcPr>
          <w:p w14:paraId="31A5A39C" w14:textId="77777777" w:rsidR="006E5647" w:rsidRPr="006E5647" w:rsidRDefault="006E5647" w:rsidP="006E5647">
            <w:pPr>
              <w:widowControl/>
              <w:autoSpaceDE/>
              <w:autoSpaceDN/>
              <w:rPr>
                <w:rFonts w:ascii="Calibri" w:hAnsi="Calibri" w:cs="Calibri"/>
                <w:color w:val="333333"/>
                <w:lang w:eastAsia="pl-PL"/>
              </w:rPr>
            </w:pPr>
            <w:r w:rsidRPr="006E5647">
              <w:rPr>
                <w:rFonts w:ascii="Calibri" w:hAnsi="Calibri" w:cs="Calibri"/>
                <w:color w:val="333333"/>
                <w:lang w:eastAsia="pl-PL"/>
              </w:rPr>
              <w:t>Interfejs</w:t>
            </w:r>
          </w:p>
        </w:tc>
        <w:tc>
          <w:tcPr>
            <w:tcW w:w="5282" w:type="dxa"/>
            <w:tcBorders>
              <w:top w:val="nil"/>
              <w:left w:val="nil"/>
              <w:bottom w:val="single" w:sz="4" w:space="0" w:color="auto"/>
              <w:right w:val="single" w:sz="4" w:space="0" w:color="auto"/>
            </w:tcBorders>
            <w:shd w:val="clear" w:color="000000" w:fill="FFFFFF"/>
            <w:vAlign w:val="center"/>
            <w:hideMark/>
          </w:tcPr>
          <w:p w14:paraId="3A826380" w14:textId="77777777" w:rsidR="006E5647" w:rsidRPr="006E5647" w:rsidRDefault="006E5647" w:rsidP="006E5647">
            <w:pPr>
              <w:widowControl/>
              <w:autoSpaceDE/>
              <w:autoSpaceDN/>
              <w:rPr>
                <w:rFonts w:ascii="Calibri" w:hAnsi="Calibri" w:cs="Calibri"/>
                <w:color w:val="333333"/>
                <w:lang w:eastAsia="pl-PL"/>
              </w:rPr>
            </w:pPr>
            <w:r w:rsidRPr="006E5647">
              <w:rPr>
                <w:rFonts w:ascii="Calibri" w:hAnsi="Calibri" w:cs="Calibri"/>
                <w:color w:val="333333"/>
                <w:lang w:eastAsia="pl-PL"/>
              </w:rPr>
              <w:t>USB</w:t>
            </w:r>
          </w:p>
        </w:tc>
      </w:tr>
      <w:tr w:rsidR="006E5647" w:rsidRPr="006E5647" w14:paraId="42E15DA5" w14:textId="77777777" w:rsidTr="00B27987">
        <w:trPr>
          <w:trHeight w:val="300"/>
        </w:trPr>
        <w:tc>
          <w:tcPr>
            <w:tcW w:w="3360" w:type="dxa"/>
            <w:tcBorders>
              <w:top w:val="nil"/>
              <w:left w:val="single" w:sz="4" w:space="0" w:color="auto"/>
              <w:bottom w:val="single" w:sz="4" w:space="0" w:color="auto"/>
              <w:right w:val="single" w:sz="4" w:space="0" w:color="auto"/>
            </w:tcBorders>
            <w:shd w:val="clear" w:color="000000" w:fill="FFFFFF"/>
            <w:vAlign w:val="center"/>
            <w:hideMark/>
          </w:tcPr>
          <w:p w14:paraId="465B0A2D" w14:textId="77777777" w:rsidR="006E5647" w:rsidRPr="006E5647" w:rsidRDefault="006E5647" w:rsidP="006E5647">
            <w:pPr>
              <w:widowControl/>
              <w:autoSpaceDE/>
              <w:autoSpaceDN/>
              <w:rPr>
                <w:rFonts w:ascii="Calibri" w:hAnsi="Calibri" w:cs="Calibri"/>
                <w:color w:val="333333"/>
                <w:lang w:eastAsia="pl-PL"/>
              </w:rPr>
            </w:pPr>
            <w:r w:rsidRPr="006E5647">
              <w:rPr>
                <w:rFonts w:ascii="Calibri" w:hAnsi="Calibri" w:cs="Calibri"/>
                <w:color w:val="333333"/>
                <w:lang w:eastAsia="pl-PL"/>
              </w:rPr>
              <w:t>Zasilanie</w:t>
            </w:r>
          </w:p>
        </w:tc>
        <w:tc>
          <w:tcPr>
            <w:tcW w:w="5282" w:type="dxa"/>
            <w:tcBorders>
              <w:top w:val="nil"/>
              <w:left w:val="nil"/>
              <w:bottom w:val="single" w:sz="4" w:space="0" w:color="auto"/>
              <w:right w:val="single" w:sz="4" w:space="0" w:color="auto"/>
            </w:tcBorders>
            <w:shd w:val="clear" w:color="000000" w:fill="FFFFFF"/>
            <w:vAlign w:val="center"/>
            <w:hideMark/>
          </w:tcPr>
          <w:p w14:paraId="2DA2353E" w14:textId="77777777" w:rsidR="006E5647" w:rsidRPr="006E5647" w:rsidRDefault="006E5647" w:rsidP="006E5647">
            <w:pPr>
              <w:widowControl/>
              <w:autoSpaceDE/>
              <w:autoSpaceDN/>
              <w:rPr>
                <w:rFonts w:ascii="Calibri" w:hAnsi="Calibri" w:cs="Calibri"/>
                <w:color w:val="333333"/>
                <w:lang w:eastAsia="pl-PL"/>
              </w:rPr>
            </w:pPr>
            <w:r w:rsidRPr="006E5647">
              <w:rPr>
                <w:rFonts w:ascii="Calibri" w:hAnsi="Calibri" w:cs="Calibri"/>
                <w:color w:val="333333"/>
                <w:lang w:eastAsia="pl-PL"/>
              </w:rPr>
              <w:t>USB</w:t>
            </w:r>
          </w:p>
        </w:tc>
      </w:tr>
      <w:tr w:rsidR="006E5647" w:rsidRPr="006E5647" w14:paraId="4FB79988" w14:textId="77777777" w:rsidTr="00B27987">
        <w:trPr>
          <w:trHeight w:val="300"/>
        </w:trPr>
        <w:tc>
          <w:tcPr>
            <w:tcW w:w="3360" w:type="dxa"/>
            <w:tcBorders>
              <w:top w:val="nil"/>
              <w:left w:val="single" w:sz="4" w:space="0" w:color="auto"/>
              <w:bottom w:val="single" w:sz="4" w:space="0" w:color="auto"/>
              <w:right w:val="single" w:sz="4" w:space="0" w:color="auto"/>
            </w:tcBorders>
            <w:shd w:val="clear" w:color="000000" w:fill="FFFFFF"/>
            <w:vAlign w:val="center"/>
            <w:hideMark/>
          </w:tcPr>
          <w:p w14:paraId="5AD25FC7" w14:textId="77777777" w:rsidR="006E5647" w:rsidRPr="006E5647" w:rsidRDefault="006E5647" w:rsidP="006E5647">
            <w:pPr>
              <w:widowControl/>
              <w:autoSpaceDE/>
              <w:autoSpaceDN/>
              <w:rPr>
                <w:rFonts w:ascii="Calibri" w:hAnsi="Calibri" w:cs="Calibri"/>
                <w:color w:val="333333"/>
                <w:lang w:eastAsia="pl-PL"/>
              </w:rPr>
            </w:pPr>
            <w:r w:rsidRPr="006E5647">
              <w:rPr>
                <w:rFonts w:ascii="Calibri" w:hAnsi="Calibri" w:cs="Calibri"/>
                <w:color w:val="333333"/>
                <w:lang w:eastAsia="pl-PL"/>
              </w:rPr>
              <w:t xml:space="preserve">wbudowany mikrofon </w:t>
            </w:r>
          </w:p>
        </w:tc>
        <w:tc>
          <w:tcPr>
            <w:tcW w:w="5282" w:type="dxa"/>
            <w:tcBorders>
              <w:top w:val="nil"/>
              <w:left w:val="nil"/>
              <w:bottom w:val="single" w:sz="4" w:space="0" w:color="auto"/>
              <w:right w:val="single" w:sz="4" w:space="0" w:color="auto"/>
            </w:tcBorders>
            <w:shd w:val="clear" w:color="000000" w:fill="FFFFFF"/>
            <w:vAlign w:val="center"/>
            <w:hideMark/>
          </w:tcPr>
          <w:p w14:paraId="53B13127" w14:textId="77777777" w:rsidR="006E5647" w:rsidRPr="006E5647" w:rsidRDefault="006E5647" w:rsidP="006E5647">
            <w:pPr>
              <w:widowControl/>
              <w:autoSpaceDE/>
              <w:autoSpaceDN/>
              <w:rPr>
                <w:rFonts w:ascii="Calibri" w:hAnsi="Calibri" w:cs="Calibri"/>
                <w:color w:val="333333"/>
                <w:lang w:eastAsia="pl-PL"/>
              </w:rPr>
            </w:pPr>
            <w:r w:rsidRPr="006E5647">
              <w:rPr>
                <w:rFonts w:ascii="Calibri" w:hAnsi="Calibri" w:cs="Calibri"/>
                <w:color w:val="333333"/>
                <w:lang w:eastAsia="pl-PL"/>
              </w:rPr>
              <w:t>z redukcją szumów</w:t>
            </w:r>
          </w:p>
        </w:tc>
      </w:tr>
      <w:tr w:rsidR="006E5647" w:rsidRPr="006E5647" w14:paraId="16292E6C" w14:textId="77777777" w:rsidTr="00B27987">
        <w:trPr>
          <w:trHeight w:val="900"/>
        </w:trPr>
        <w:tc>
          <w:tcPr>
            <w:tcW w:w="3360" w:type="dxa"/>
            <w:tcBorders>
              <w:top w:val="nil"/>
              <w:left w:val="single" w:sz="4" w:space="0" w:color="auto"/>
              <w:bottom w:val="single" w:sz="4" w:space="0" w:color="auto"/>
              <w:right w:val="single" w:sz="4" w:space="0" w:color="auto"/>
            </w:tcBorders>
            <w:shd w:val="clear" w:color="000000" w:fill="FFFFFF"/>
            <w:vAlign w:val="center"/>
            <w:hideMark/>
          </w:tcPr>
          <w:p w14:paraId="5189D39E" w14:textId="77777777" w:rsidR="006E5647" w:rsidRPr="006E5647" w:rsidRDefault="006E5647" w:rsidP="006E5647">
            <w:pPr>
              <w:widowControl/>
              <w:autoSpaceDE/>
              <w:autoSpaceDN/>
              <w:rPr>
                <w:rFonts w:ascii="Calibri" w:hAnsi="Calibri" w:cs="Calibri"/>
                <w:color w:val="333333"/>
                <w:lang w:eastAsia="pl-PL"/>
              </w:rPr>
            </w:pPr>
            <w:r w:rsidRPr="006E5647">
              <w:rPr>
                <w:rFonts w:ascii="Calibri" w:hAnsi="Calibri" w:cs="Calibri"/>
                <w:color w:val="333333"/>
                <w:lang w:eastAsia="pl-PL"/>
              </w:rPr>
              <w:t>obudowa</w:t>
            </w:r>
          </w:p>
        </w:tc>
        <w:tc>
          <w:tcPr>
            <w:tcW w:w="5282" w:type="dxa"/>
            <w:tcBorders>
              <w:top w:val="nil"/>
              <w:left w:val="nil"/>
              <w:bottom w:val="single" w:sz="4" w:space="0" w:color="auto"/>
              <w:right w:val="single" w:sz="4" w:space="0" w:color="auto"/>
            </w:tcBorders>
            <w:shd w:val="clear" w:color="000000" w:fill="FFFFFF"/>
            <w:vAlign w:val="center"/>
            <w:hideMark/>
          </w:tcPr>
          <w:p w14:paraId="2F882CBD" w14:textId="77777777" w:rsidR="006E5647" w:rsidRPr="006E5647" w:rsidRDefault="006E5647" w:rsidP="006E5647">
            <w:pPr>
              <w:widowControl/>
              <w:autoSpaceDE/>
              <w:autoSpaceDN/>
              <w:rPr>
                <w:rFonts w:ascii="Calibri" w:hAnsi="Calibri" w:cs="Calibri"/>
                <w:color w:val="333333"/>
                <w:lang w:eastAsia="pl-PL"/>
              </w:rPr>
            </w:pPr>
            <w:r w:rsidRPr="006E5647">
              <w:rPr>
                <w:rFonts w:ascii="Calibri" w:hAnsi="Calibri" w:cs="Calibri"/>
                <w:color w:val="333333"/>
                <w:lang w:eastAsia="pl-PL"/>
              </w:rPr>
              <w:t>uchwyt umożliwiający umieszczenie kamery na monitorze laptopa</w:t>
            </w:r>
          </w:p>
        </w:tc>
      </w:tr>
      <w:tr w:rsidR="006E5647" w:rsidRPr="006E5647" w14:paraId="52ABC61E" w14:textId="77777777" w:rsidTr="00B27987">
        <w:trPr>
          <w:trHeight w:val="300"/>
        </w:trPr>
        <w:tc>
          <w:tcPr>
            <w:tcW w:w="3360" w:type="dxa"/>
            <w:tcBorders>
              <w:top w:val="nil"/>
              <w:left w:val="single" w:sz="4" w:space="0" w:color="auto"/>
              <w:bottom w:val="single" w:sz="4" w:space="0" w:color="auto"/>
              <w:right w:val="single" w:sz="4" w:space="0" w:color="auto"/>
            </w:tcBorders>
            <w:shd w:val="clear" w:color="000000" w:fill="FFFFFF"/>
            <w:vAlign w:val="center"/>
            <w:hideMark/>
          </w:tcPr>
          <w:p w14:paraId="44E69DF5" w14:textId="77777777" w:rsidR="006E5647" w:rsidRPr="006E5647" w:rsidRDefault="006E5647" w:rsidP="006E5647">
            <w:pPr>
              <w:widowControl/>
              <w:autoSpaceDE/>
              <w:autoSpaceDN/>
              <w:rPr>
                <w:rFonts w:ascii="Calibri" w:hAnsi="Calibri" w:cs="Calibri"/>
                <w:color w:val="333333"/>
                <w:lang w:eastAsia="pl-PL"/>
              </w:rPr>
            </w:pPr>
            <w:r w:rsidRPr="006E5647">
              <w:rPr>
                <w:rFonts w:ascii="Calibri" w:hAnsi="Calibri" w:cs="Calibri"/>
                <w:color w:val="333333"/>
                <w:lang w:eastAsia="pl-PL"/>
              </w:rPr>
              <w:lastRenderedPageBreak/>
              <w:t>Kolor</w:t>
            </w:r>
          </w:p>
        </w:tc>
        <w:tc>
          <w:tcPr>
            <w:tcW w:w="5282" w:type="dxa"/>
            <w:tcBorders>
              <w:top w:val="nil"/>
              <w:left w:val="nil"/>
              <w:bottom w:val="single" w:sz="4" w:space="0" w:color="auto"/>
              <w:right w:val="single" w:sz="4" w:space="0" w:color="auto"/>
            </w:tcBorders>
            <w:shd w:val="clear" w:color="000000" w:fill="FFFFFF"/>
            <w:vAlign w:val="center"/>
            <w:hideMark/>
          </w:tcPr>
          <w:p w14:paraId="5E4686BC" w14:textId="77777777" w:rsidR="006E5647" w:rsidRPr="006E5647" w:rsidRDefault="006E5647" w:rsidP="006E5647">
            <w:pPr>
              <w:widowControl/>
              <w:autoSpaceDE/>
              <w:autoSpaceDN/>
              <w:rPr>
                <w:rFonts w:ascii="Calibri" w:hAnsi="Calibri" w:cs="Calibri"/>
                <w:color w:val="333333"/>
                <w:lang w:eastAsia="pl-PL"/>
              </w:rPr>
            </w:pPr>
            <w:r w:rsidRPr="006E5647">
              <w:rPr>
                <w:rFonts w:ascii="Calibri" w:hAnsi="Calibri" w:cs="Calibri"/>
                <w:color w:val="333333"/>
                <w:lang w:eastAsia="pl-PL"/>
              </w:rPr>
              <w:t>czarny lub szary</w:t>
            </w:r>
          </w:p>
        </w:tc>
      </w:tr>
      <w:tr w:rsidR="006E5647" w:rsidRPr="006E5647" w14:paraId="4CA748F2" w14:textId="77777777" w:rsidTr="00B27987">
        <w:trPr>
          <w:trHeight w:val="300"/>
        </w:trPr>
        <w:tc>
          <w:tcPr>
            <w:tcW w:w="3360" w:type="dxa"/>
            <w:tcBorders>
              <w:top w:val="nil"/>
              <w:left w:val="single" w:sz="4" w:space="0" w:color="auto"/>
              <w:bottom w:val="single" w:sz="4" w:space="0" w:color="auto"/>
              <w:right w:val="single" w:sz="4" w:space="0" w:color="auto"/>
            </w:tcBorders>
            <w:shd w:val="clear" w:color="000000" w:fill="FFFFFF"/>
            <w:vAlign w:val="center"/>
            <w:hideMark/>
          </w:tcPr>
          <w:p w14:paraId="22DC555A" w14:textId="77777777" w:rsidR="006E5647" w:rsidRPr="006E5647" w:rsidRDefault="006E5647" w:rsidP="006E5647">
            <w:pPr>
              <w:widowControl/>
              <w:autoSpaceDE/>
              <w:autoSpaceDN/>
              <w:rPr>
                <w:rFonts w:ascii="Calibri" w:hAnsi="Calibri" w:cs="Calibri"/>
                <w:color w:val="333333"/>
                <w:lang w:eastAsia="pl-PL"/>
              </w:rPr>
            </w:pPr>
            <w:r w:rsidRPr="006E5647">
              <w:rPr>
                <w:rFonts w:ascii="Calibri" w:hAnsi="Calibri" w:cs="Calibri"/>
                <w:color w:val="333333"/>
                <w:lang w:eastAsia="pl-PL"/>
              </w:rPr>
              <w:t>Gwarancja</w:t>
            </w:r>
          </w:p>
        </w:tc>
        <w:tc>
          <w:tcPr>
            <w:tcW w:w="5282" w:type="dxa"/>
            <w:tcBorders>
              <w:top w:val="nil"/>
              <w:left w:val="nil"/>
              <w:bottom w:val="single" w:sz="4" w:space="0" w:color="auto"/>
              <w:right w:val="single" w:sz="4" w:space="0" w:color="auto"/>
            </w:tcBorders>
            <w:shd w:val="clear" w:color="000000" w:fill="FFFFFF"/>
            <w:vAlign w:val="center"/>
            <w:hideMark/>
          </w:tcPr>
          <w:p w14:paraId="79C3191C" w14:textId="77777777" w:rsidR="006E5647" w:rsidRPr="006E5647" w:rsidRDefault="006E5647" w:rsidP="006E5647">
            <w:pPr>
              <w:widowControl/>
              <w:autoSpaceDE/>
              <w:autoSpaceDN/>
              <w:rPr>
                <w:rFonts w:ascii="Calibri" w:hAnsi="Calibri" w:cs="Calibri"/>
                <w:color w:val="333333"/>
                <w:lang w:eastAsia="pl-PL"/>
              </w:rPr>
            </w:pPr>
            <w:r w:rsidRPr="006E5647">
              <w:rPr>
                <w:rFonts w:ascii="Calibri" w:hAnsi="Calibri" w:cs="Calibri"/>
                <w:color w:val="333333"/>
                <w:lang w:eastAsia="pl-PL"/>
              </w:rPr>
              <w:t>2 lata</w:t>
            </w:r>
          </w:p>
        </w:tc>
      </w:tr>
    </w:tbl>
    <w:p w14:paraId="48A65CD5" w14:textId="77777777" w:rsidR="006E5647" w:rsidRPr="006E5647" w:rsidRDefault="006E5647" w:rsidP="006E5647">
      <w:pPr>
        <w:widowControl/>
        <w:autoSpaceDE/>
        <w:autoSpaceDN/>
        <w:ind w:firstLine="708"/>
        <w:rPr>
          <w:rFonts w:ascii="Calibri" w:hAnsi="Calibri" w:cs="Calibri"/>
          <w:b/>
          <w:iCs/>
          <w:lang w:eastAsia="pl-PL"/>
        </w:rPr>
      </w:pPr>
    </w:p>
    <w:tbl>
      <w:tblPr>
        <w:tblW w:w="8480" w:type="dxa"/>
        <w:tblInd w:w="75" w:type="dxa"/>
        <w:tblCellMar>
          <w:left w:w="70" w:type="dxa"/>
          <w:right w:w="70" w:type="dxa"/>
        </w:tblCellMar>
        <w:tblLook w:val="04A0" w:firstRow="1" w:lastRow="0" w:firstColumn="1" w:lastColumn="0" w:noHBand="0" w:noVBand="1"/>
      </w:tblPr>
      <w:tblGrid>
        <w:gridCol w:w="3640"/>
        <w:gridCol w:w="4840"/>
      </w:tblGrid>
      <w:tr w:rsidR="006E5647" w:rsidRPr="006E5647" w14:paraId="1E9734BC" w14:textId="77777777" w:rsidTr="00B27987">
        <w:trPr>
          <w:trHeight w:val="300"/>
        </w:trPr>
        <w:tc>
          <w:tcPr>
            <w:tcW w:w="8480" w:type="dxa"/>
            <w:gridSpan w:val="2"/>
            <w:tcBorders>
              <w:top w:val="single" w:sz="4" w:space="0" w:color="auto"/>
              <w:left w:val="single" w:sz="4" w:space="0" w:color="auto"/>
              <w:bottom w:val="single" w:sz="4" w:space="0" w:color="auto"/>
              <w:right w:val="single" w:sz="4" w:space="0" w:color="000000"/>
            </w:tcBorders>
            <w:shd w:val="clear" w:color="000000" w:fill="FFFF00"/>
            <w:vAlign w:val="center"/>
            <w:hideMark/>
          </w:tcPr>
          <w:p w14:paraId="314426F4" w14:textId="77777777" w:rsidR="006E5647" w:rsidRPr="006E5647" w:rsidRDefault="006E5647" w:rsidP="006E5647">
            <w:pPr>
              <w:widowControl/>
              <w:numPr>
                <w:ilvl w:val="0"/>
                <w:numId w:val="102"/>
              </w:numPr>
              <w:autoSpaceDE/>
              <w:autoSpaceDN/>
              <w:rPr>
                <w:rFonts w:ascii="Calibri" w:hAnsi="Calibri" w:cs="Calibri"/>
                <w:color w:val="000000"/>
                <w:lang w:eastAsia="pl-PL"/>
              </w:rPr>
            </w:pPr>
            <w:r w:rsidRPr="006E5647">
              <w:rPr>
                <w:rFonts w:ascii="Calibri" w:hAnsi="Calibri" w:cs="Calibri"/>
                <w:color w:val="000000"/>
                <w:lang w:eastAsia="pl-PL"/>
              </w:rPr>
              <w:t>Zestaw bezprzewodowy ergonomicznej klawiatury i myszy. Zgodny z poniższymi wymaganiami minimalnymi:</w:t>
            </w:r>
          </w:p>
        </w:tc>
      </w:tr>
      <w:tr w:rsidR="006E5647" w:rsidRPr="006E5647" w14:paraId="3FBAC3DD" w14:textId="77777777" w:rsidTr="00B27987">
        <w:trPr>
          <w:trHeight w:val="300"/>
        </w:trPr>
        <w:tc>
          <w:tcPr>
            <w:tcW w:w="3640" w:type="dxa"/>
            <w:tcBorders>
              <w:top w:val="nil"/>
              <w:left w:val="single" w:sz="4" w:space="0" w:color="auto"/>
              <w:bottom w:val="single" w:sz="4" w:space="0" w:color="auto"/>
              <w:right w:val="single" w:sz="4" w:space="0" w:color="auto"/>
            </w:tcBorders>
            <w:shd w:val="clear" w:color="000000" w:fill="FFFF00"/>
            <w:vAlign w:val="center"/>
            <w:hideMark/>
          </w:tcPr>
          <w:p w14:paraId="29CEDED3"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ilość</w:t>
            </w:r>
          </w:p>
        </w:tc>
        <w:tc>
          <w:tcPr>
            <w:tcW w:w="4840" w:type="dxa"/>
            <w:tcBorders>
              <w:top w:val="nil"/>
              <w:left w:val="nil"/>
              <w:bottom w:val="single" w:sz="4" w:space="0" w:color="auto"/>
              <w:right w:val="single" w:sz="4" w:space="0" w:color="auto"/>
            </w:tcBorders>
            <w:shd w:val="clear" w:color="000000" w:fill="FFFF00"/>
            <w:vAlign w:val="center"/>
            <w:hideMark/>
          </w:tcPr>
          <w:p w14:paraId="004705EB"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6 szt.</w:t>
            </w:r>
          </w:p>
        </w:tc>
      </w:tr>
      <w:tr w:rsidR="006E5647" w:rsidRPr="006E5647" w14:paraId="5A7CDBB4" w14:textId="77777777" w:rsidTr="00B27987">
        <w:trPr>
          <w:trHeight w:val="300"/>
        </w:trPr>
        <w:tc>
          <w:tcPr>
            <w:tcW w:w="3640" w:type="dxa"/>
            <w:tcBorders>
              <w:top w:val="nil"/>
              <w:left w:val="single" w:sz="4" w:space="0" w:color="auto"/>
              <w:bottom w:val="single" w:sz="4" w:space="0" w:color="auto"/>
              <w:right w:val="single" w:sz="4" w:space="0" w:color="auto"/>
            </w:tcBorders>
            <w:shd w:val="clear" w:color="auto" w:fill="auto"/>
            <w:vAlign w:val="center"/>
            <w:hideMark/>
          </w:tcPr>
          <w:p w14:paraId="7AF8D7AA"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typ klawiatury</w:t>
            </w:r>
          </w:p>
        </w:tc>
        <w:tc>
          <w:tcPr>
            <w:tcW w:w="4840" w:type="dxa"/>
            <w:tcBorders>
              <w:top w:val="nil"/>
              <w:left w:val="nil"/>
              <w:bottom w:val="single" w:sz="4" w:space="0" w:color="auto"/>
              <w:right w:val="single" w:sz="4" w:space="0" w:color="auto"/>
            </w:tcBorders>
            <w:shd w:val="clear" w:color="auto" w:fill="auto"/>
            <w:vAlign w:val="center"/>
            <w:hideMark/>
          </w:tcPr>
          <w:p w14:paraId="37768FF1"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membranowa QWERTY</w:t>
            </w:r>
          </w:p>
        </w:tc>
      </w:tr>
      <w:tr w:rsidR="006E5647" w:rsidRPr="006E5647" w14:paraId="0BBA87D1" w14:textId="77777777" w:rsidTr="00B27987">
        <w:trPr>
          <w:trHeight w:val="300"/>
        </w:trPr>
        <w:tc>
          <w:tcPr>
            <w:tcW w:w="3640" w:type="dxa"/>
            <w:tcBorders>
              <w:top w:val="nil"/>
              <w:left w:val="single" w:sz="4" w:space="0" w:color="auto"/>
              <w:bottom w:val="single" w:sz="4" w:space="0" w:color="auto"/>
              <w:right w:val="single" w:sz="4" w:space="0" w:color="auto"/>
            </w:tcBorders>
            <w:shd w:val="clear" w:color="auto" w:fill="auto"/>
            <w:vAlign w:val="center"/>
            <w:hideMark/>
          </w:tcPr>
          <w:p w14:paraId="0305695A"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Klawisze multimedialne</w:t>
            </w:r>
          </w:p>
        </w:tc>
        <w:tc>
          <w:tcPr>
            <w:tcW w:w="4840" w:type="dxa"/>
            <w:tcBorders>
              <w:top w:val="nil"/>
              <w:left w:val="nil"/>
              <w:bottom w:val="single" w:sz="4" w:space="0" w:color="auto"/>
              <w:right w:val="single" w:sz="4" w:space="0" w:color="auto"/>
            </w:tcBorders>
            <w:shd w:val="clear" w:color="auto" w:fill="auto"/>
            <w:vAlign w:val="center"/>
            <w:hideMark/>
          </w:tcPr>
          <w:p w14:paraId="01A756D3"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Tak</w:t>
            </w:r>
          </w:p>
        </w:tc>
      </w:tr>
      <w:tr w:rsidR="006E5647" w:rsidRPr="006E5647" w14:paraId="705B9565" w14:textId="77777777" w:rsidTr="00B27987">
        <w:trPr>
          <w:trHeight w:val="300"/>
        </w:trPr>
        <w:tc>
          <w:tcPr>
            <w:tcW w:w="3640" w:type="dxa"/>
            <w:tcBorders>
              <w:top w:val="nil"/>
              <w:left w:val="single" w:sz="4" w:space="0" w:color="auto"/>
              <w:bottom w:val="single" w:sz="4" w:space="0" w:color="auto"/>
              <w:right w:val="single" w:sz="4" w:space="0" w:color="auto"/>
            </w:tcBorders>
            <w:shd w:val="clear" w:color="auto" w:fill="auto"/>
            <w:vAlign w:val="center"/>
            <w:hideMark/>
          </w:tcPr>
          <w:p w14:paraId="0DF91904"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Klawisze numeryczne wydzielone</w:t>
            </w:r>
          </w:p>
        </w:tc>
        <w:tc>
          <w:tcPr>
            <w:tcW w:w="4840" w:type="dxa"/>
            <w:tcBorders>
              <w:top w:val="nil"/>
              <w:left w:val="nil"/>
              <w:bottom w:val="single" w:sz="4" w:space="0" w:color="auto"/>
              <w:right w:val="single" w:sz="4" w:space="0" w:color="auto"/>
            </w:tcBorders>
            <w:shd w:val="clear" w:color="auto" w:fill="auto"/>
            <w:vAlign w:val="center"/>
            <w:hideMark/>
          </w:tcPr>
          <w:p w14:paraId="284168BB"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Tak</w:t>
            </w:r>
          </w:p>
        </w:tc>
      </w:tr>
      <w:tr w:rsidR="006E5647" w:rsidRPr="006E5647" w14:paraId="05F7B6F5" w14:textId="77777777" w:rsidTr="00B27987">
        <w:trPr>
          <w:trHeight w:val="300"/>
        </w:trPr>
        <w:tc>
          <w:tcPr>
            <w:tcW w:w="3640" w:type="dxa"/>
            <w:tcBorders>
              <w:top w:val="nil"/>
              <w:left w:val="single" w:sz="4" w:space="0" w:color="auto"/>
              <w:bottom w:val="single" w:sz="4" w:space="0" w:color="auto"/>
              <w:right w:val="single" w:sz="4" w:space="0" w:color="auto"/>
            </w:tcBorders>
            <w:shd w:val="clear" w:color="auto" w:fill="auto"/>
            <w:vAlign w:val="center"/>
            <w:hideMark/>
          </w:tcPr>
          <w:p w14:paraId="047F3057"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profil klawiszy</w:t>
            </w:r>
          </w:p>
        </w:tc>
        <w:tc>
          <w:tcPr>
            <w:tcW w:w="4840" w:type="dxa"/>
            <w:tcBorders>
              <w:top w:val="nil"/>
              <w:left w:val="nil"/>
              <w:bottom w:val="single" w:sz="4" w:space="0" w:color="auto"/>
              <w:right w:val="single" w:sz="4" w:space="0" w:color="auto"/>
            </w:tcBorders>
            <w:shd w:val="clear" w:color="auto" w:fill="auto"/>
            <w:vAlign w:val="center"/>
            <w:hideMark/>
          </w:tcPr>
          <w:p w14:paraId="1E6E3BC5"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płaski, krótki skok</w:t>
            </w:r>
          </w:p>
        </w:tc>
      </w:tr>
      <w:tr w:rsidR="006E5647" w:rsidRPr="006E5647" w14:paraId="04AF742B" w14:textId="77777777" w:rsidTr="00B27987">
        <w:trPr>
          <w:trHeight w:val="300"/>
        </w:trPr>
        <w:tc>
          <w:tcPr>
            <w:tcW w:w="3640" w:type="dxa"/>
            <w:tcBorders>
              <w:top w:val="nil"/>
              <w:left w:val="single" w:sz="4" w:space="0" w:color="auto"/>
              <w:bottom w:val="single" w:sz="4" w:space="0" w:color="auto"/>
              <w:right w:val="single" w:sz="4" w:space="0" w:color="auto"/>
            </w:tcBorders>
            <w:shd w:val="clear" w:color="auto" w:fill="auto"/>
            <w:vAlign w:val="center"/>
            <w:hideMark/>
          </w:tcPr>
          <w:p w14:paraId="0B3285F0"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Mysz optyczna z rolką</w:t>
            </w:r>
          </w:p>
        </w:tc>
        <w:tc>
          <w:tcPr>
            <w:tcW w:w="4840" w:type="dxa"/>
            <w:tcBorders>
              <w:top w:val="nil"/>
              <w:left w:val="nil"/>
              <w:bottom w:val="single" w:sz="4" w:space="0" w:color="auto"/>
              <w:right w:val="single" w:sz="4" w:space="0" w:color="auto"/>
            </w:tcBorders>
            <w:shd w:val="clear" w:color="auto" w:fill="auto"/>
            <w:vAlign w:val="center"/>
            <w:hideMark/>
          </w:tcPr>
          <w:p w14:paraId="2C48ECC1"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tak, praworęczna 3 przyciski</w:t>
            </w:r>
          </w:p>
        </w:tc>
      </w:tr>
      <w:tr w:rsidR="006E5647" w:rsidRPr="006E5647" w14:paraId="3863C00F" w14:textId="77777777" w:rsidTr="00B27987">
        <w:trPr>
          <w:trHeight w:val="300"/>
        </w:trPr>
        <w:tc>
          <w:tcPr>
            <w:tcW w:w="3640" w:type="dxa"/>
            <w:tcBorders>
              <w:top w:val="nil"/>
              <w:left w:val="single" w:sz="4" w:space="0" w:color="auto"/>
              <w:bottom w:val="single" w:sz="4" w:space="0" w:color="auto"/>
              <w:right w:val="single" w:sz="4" w:space="0" w:color="auto"/>
            </w:tcBorders>
            <w:shd w:val="clear" w:color="auto" w:fill="auto"/>
            <w:vAlign w:val="bottom"/>
            <w:hideMark/>
          </w:tcPr>
          <w:p w14:paraId="5A08571B"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odbiornik USB</w:t>
            </w:r>
          </w:p>
        </w:tc>
        <w:tc>
          <w:tcPr>
            <w:tcW w:w="4840" w:type="dxa"/>
            <w:tcBorders>
              <w:top w:val="nil"/>
              <w:left w:val="nil"/>
              <w:bottom w:val="single" w:sz="4" w:space="0" w:color="auto"/>
              <w:right w:val="single" w:sz="4" w:space="0" w:color="auto"/>
            </w:tcBorders>
            <w:shd w:val="clear" w:color="auto" w:fill="auto"/>
            <w:vAlign w:val="center"/>
            <w:hideMark/>
          </w:tcPr>
          <w:p w14:paraId="0D029D93"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tak</w:t>
            </w:r>
          </w:p>
        </w:tc>
      </w:tr>
      <w:tr w:rsidR="006E5647" w:rsidRPr="006E5647" w14:paraId="3766DCA8" w14:textId="77777777" w:rsidTr="00B27987">
        <w:trPr>
          <w:trHeight w:val="300"/>
        </w:trPr>
        <w:tc>
          <w:tcPr>
            <w:tcW w:w="3640" w:type="dxa"/>
            <w:tcBorders>
              <w:top w:val="nil"/>
              <w:left w:val="single" w:sz="4" w:space="0" w:color="auto"/>
              <w:bottom w:val="single" w:sz="4" w:space="0" w:color="auto"/>
              <w:right w:val="single" w:sz="4" w:space="0" w:color="auto"/>
            </w:tcBorders>
            <w:shd w:val="clear" w:color="auto" w:fill="auto"/>
            <w:vAlign w:val="center"/>
            <w:hideMark/>
          </w:tcPr>
          <w:p w14:paraId="65CBC701"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Łączność</w:t>
            </w:r>
          </w:p>
        </w:tc>
        <w:tc>
          <w:tcPr>
            <w:tcW w:w="4840" w:type="dxa"/>
            <w:tcBorders>
              <w:top w:val="nil"/>
              <w:left w:val="nil"/>
              <w:bottom w:val="single" w:sz="4" w:space="0" w:color="auto"/>
              <w:right w:val="single" w:sz="4" w:space="0" w:color="auto"/>
            </w:tcBorders>
            <w:shd w:val="clear" w:color="auto" w:fill="auto"/>
            <w:vAlign w:val="center"/>
            <w:hideMark/>
          </w:tcPr>
          <w:p w14:paraId="559E5D1C"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Bezprzewodowa, Bluetooth</w:t>
            </w:r>
          </w:p>
        </w:tc>
      </w:tr>
      <w:tr w:rsidR="006E5647" w:rsidRPr="006E5647" w14:paraId="477AB158" w14:textId="77777777" w:rsidTr="00B27987">
        <w:trPr>
          <w:trHeight w:val="300"/>
        </w:trPr>
        <w:tc>
          <w:tcPr>
            <w:tcW w:w="3640" w:type="dxa"/>
            <w:tcBorders>
              <w:top w:val="nil"/>
              <w:left w:val="single" w:sz="4" w:space="0" w:color="auto"/>
              <w:bottom w:val="single" w:sz="4" w:space="0" w:color="auto"/>
              <w:right w:val="single" w:sz="4" w:space="0" w:color="auto"/>
            </w:tcBorders>
            <w:shd w:val="clear" w:color="auto" w:fill="auto"/>
            <w:vAlign w:val="center"/>
            <w:hideMark/>
          </w:tcPr>
          <w:p w14:paraId="002BD893"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Kolor</w:t>
            </w:r>
          </w:p>
        </w:tc>
        <w:tc>
          <w:tcPr>
            <w:tcW w:w="4840" w:type="dxa"/>
            <w:tcBorders>
              <w:top w:val="nil"/>
              <w:left w:val="nil"/>
              <w:bottom w:val="single" w:sz="4" w:space="0" w:color="auto"/>
              <w:right w:val="single" w:sz="4" w:space="0" w:color="auto"/>
            </w:tcBorders>
            <w:shd w:val="clear" w:color="auto" w:fill="auto"/>
            <w:vAlign w:val="center"/>
            <w:hideMark/>
          </w:tcPr>
          <w:p w14:paraId="2D203414"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Czarny lub szary</w:t>
            </w:r>
          </w:p>
        </w:tc>
      </w:tr>
      <w:tr w:rsidR="006E5647" w:rsidRPr="006E5647" w14:paraId="6F93404C" w14:textId="77777777" w:rsidTr="00B27987">
        <w:trPr>
          <w:trHeight w:val="300"/>
        </w:trPr>
        <w:tc>
          <w:tcPr>
            <w:tcW w:w="3640" w:type="dxa"/>
            <w:tcBorders>
              <w:top w:val="nil"/>
              <w:left w:val="single" w:sz="4" w:space="0" w:color="auto"/>
              <w:bottom w:val="single" w:sz="4" w:space="0" w:color="auto"/>
              <w:right w:val="single" w:sz="4" w:space="0" w:color="auto"/>
            </w:tcBorders>
            <w:shd w:val="clear" w:color="auto" w:fill="auto"/>
            <w:vAlign w:val="bottom"/>
            <w:hideMark/>
          </w:tcPr>
          <w:p w14:paraId="48F2492C"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Rozdzielczość myszy</w:t>
            </w:r>
          </w:p>
        </w:tc>
        <w:tc>
          <w:tcPr>
            <w:tcW w:w="4840" w:type="dxa"/>
            <w:tcBorders>
              <w:top w:val="nil"/>
              <w:left w:val="nil"/>
              <w:bottom w:val="single" w:sz="4" w:space="0" w:color="auto"/>
              <w:right w:val="single" w:sz="4" w:space="0" w:color="auto"/>
            </w:tcBorders>
            <w:shd w:val="clear" w:color="auto" w:fill="auto"/>
            <w:vAlign w:val="center"/>
            <w:hideMark/>
          </w:tcPr>
          <w:p w14:paraId="11EDEC69"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minimum 800 DPI</w:t>
            </w:r>
          </w:p>
        </w:tc>
      </w:tr>
      <w:tr w:rsidR="006E5647" w:rsidRPr="006E5647" w14:paraId="747A857C" w14:textId="77777777" w:rsidTr="00B27987">
        <w:trPr>
          <w:trHeight w:val="300"/>
        </w:trPr>
        <w:tc>
          <w:tcPr>
            <w:tcW w:w="3640" w:type="dxa"/>
            <w:tcBorders>
              <w:top w:val="nil"/>
              <w:left w:val="single" w:sz="4" w:space="0" w:color="auto"/>
              <w:bottom w:val="single" w:sz="4" w:space="0" w:color="auto"/>
              <w:right w:val="single" w:sz="4" w:space="0" w:color="auto"/>
            </w:tcBorders>
            <w:shd w:val="clear" w:color="auto" w:fill="auto"/>
            <w:vAlign w:val="bottom"/>
            <w:hideMark/>
          </w:tcPr>
          <w:p w14:paraId="7F16A0BC"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Gwarancja</w:t>
            </w:r>
          </w:p>
        </w:tc>
        <w:tc>
          <w:tcPr>
            <w:tcW w:w="4840" w:type="dxa"/>
            <w:tcBorders>
              <w:top w:val="nil"/>
              <w:left w:val="nil"/>
              <w:bottom w:val="single" w:sz="4" w:space="0" w:color="auto"/>
              <w:right w:val="single" w:sz="4" w:space="0" w:color="auto"/>
            </w:tcBorders>
            <w:shd w:val="clear" w:color="auto" w:fill="auto"/>
            <w:vAlign w:val="center"/>
            <w:hideMark/>
          </w:tcPr>
          <w:p w14:paraId="222159B0"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24 miesięcy</w:t>
            </w:r>
          </w:p>
        </w:tc>
      </w:tr>
    </w:tbl>
    <w:p w14:paraId="1B5FCA01" w14:textId="77777777" w:rsidR="006E5647" w:rsidRPr="006E5647" w:rsidRDefault="006E5647" w:rsidP="006E5647">
      <w:pPr>
        <w:widowControl/>
        <w:autoSpaceDE/>
        <w:autoSpaceDN/>
        <w:ind w:firstLine="708"/>
        <w:rPr>
          <w:rFonts w:ascii="Calibri" w:hAnsi="Calibri" w:cs="Calibri"/>
          <w:b/>
          <w:iCs/>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28"/>
        <w:gridCol w:w="5433"/>
      </w:tblGrid>
      <w:tr w:rsidR="006E5647" w:rsidRPr="006E5647" w14:paraId="45316416" w14:textId="77777777" w:rsidTr="00B27987">
        <w:trPr>
          <w:trHeight w:val="300"/>
        </w:trPr>
        <w:tc>
          <w:tcPr>
            <w:tcW w:w="8861" w:type="dxa"/>
            <w:gridSpan w:val="2"/>
            <w:shd w:val="clear" w:color="auto" w:fill="FFFF00"/>
            <w:noWrap/>
            <w:hideMark/>
          </w:tcPr>
          <w:p w14:paraId="44D547D4" w14:textId="77777777" w:rsidR="006E5647" w:rsidRPr="006E5647" w:rsidRDefault="006E5647" w:rsidP="006E5647">
            <w:pPr>
              <w:widowControl/>
              <w:numPr>
                <w:ilvl w:val="0"/>
                <w:numId w:val="102"/>
              </w:numPr>
              <w:autoSpaceDE/>
              <w:autoSpaceDN/>
              <w:rPr>
                <w:rFonts w:ascii="Calibri" w:hAnsi="Calibri" w:cs="Calibri"/>
                <w:b/>
                <w:iCs/>
                <w:lang w:eastAsia="pl-PL"/>
              </w:rPr>
            </w:pPr>
            <w:r w:rsidRPr="006E5647">
              <w:rPr>
                <w:rFonts w:ascii="Calibri" w:hAnsi="Calibri" w:cs="Calibri"/>
                <w:b/>
                <w:iCs/>
                <w:lang w:eastAsia="pl-PL"/>
              </w:rPr>
              <w:t xml:space="preserve">Kamera sportowa </w:t>
            </w:r>
            <w:r w:rsidRPr="006E5647">
              <w:rPr>
                <w:sz w:val="24"/>
                <w:szCs w:val="24"/>
                <w:lang w:eastAsia="pl-PL"/>
              </w:rPr>
              <w:t xml:space="preserve"> </w:t>
            </w:r>
            <w:r w:rsidRPr="006E5647">
              <w:rPr>
                <w:rFonts w:ascii="Calibri" w:hAnsi="Calibri" w:cs="Calibri"/>
                <w:b/>
                <w:iCs/>
                <w:lang w:eastAsia="pl-PL"/>
              </w:rPr>
              <w:t>Zgodna z poniższymi wymaganiami minimalnymi:</w:t>
            </w:r>
          </w:p>
        </w:tc>
      </w:tr>
      <w:tr w:rsidR="006E5647" w:rsidRPr="006E5647" w14:paraId="50644544" w14:textId="77777777" w:rsidTr="00B27987">
        <w:trPr>
          <w:trHeight w:val="300"/>
        </w:trPr>
        <w:tc>
          <w:tcPr>
            <w:tcW w:w="3428" w:type="dxa"/>
            <w:shd w:val="clear" w:color="auto" w:fill="auto"/>
            <w:noWrap/>
            <w:hideMark/>
          </w:tcPr>
          <w:p w14:paraId="12D97231" w14:textId="77777777" w:rsidR="006E5647" w:rsidRPr="006E5647" w:rsidRDefault="006E5647" w:rsidP="006E5647">
            <w:pPr>
              <w:widowControl/>
              <w:autoSpaceDE/>
              <w:autoSpaceDN/>
              <w:ind w:firstLine="708"/>
              <w:rPr>
                <w:rFonts w:ascii="Calibri" w:hAnsi="Calibri" w:cs="Calibri"/>
                <w:bCs/>
                <w:iCs/>
                <w:lang w:eastAsia="pl-PL"/>
              </w:rPr>
            </w:pPr>
            <w:r w:rsidRPr="006E5647">
              <w:rPr>
                <w:rFonts w:ascii="Calibri" w:hAnsi="Calibri" w:cs="Calibri"/>
                <w:bCs/>
                <w:iCs/>
                <w:lang w:eastAsia="pl-PL"/>
              </w:rPr>
              <w:t>ilość</w:t>
            </w:r>
          </w:p>
        </w:tc>
        <w:tc>
          <w:tcPr>
            <w:tcW w:w="5433" w:type="dxa"/>
            <w:shd w:val="clear" w:color="auto" w:fill="auto"/>
            <w:noWrap/>
            <w:hideMark/>
          </w:tcPr>
          <w:p w14:paraId="3AFE7F3E" w14:textId="77777777" w:rsidR="006E5647" w:rsidRPr="006E5647" w:rsidRDefault="006E5647" w:rsidP="006E5647">
            <w:pPr>
              <w:widowControl/>
              <w:autoSpaceDE/>
              <w:autoSpaceDN/>
              <w:ind w:firstLine="708"/>
              <w:rPr>
                <w:rFonts w:ascii="Calibri" w:hAnsi="Calibri" w:cs="Calibri"/>
                <w:bCs/>
                <w:iCs/>
                <w:lang w:eastAsia="pl-PL"/>
              </w:rPr>
            </w:pPr>
            <w:r w:rsidRPr="006E5647">
              <w:rPr>
                <w:rFonts w:ascii="Calibri" w:hAnsi="Calibri" w:cs="Calibri"/>
                <w:bCs/>
                <w:iCs/>
                <w:lang w:eastAsia="pl-PL"/>
              </w:rPr>
              <w:t xml:space="preserve">1 </w:t>
            </w:r>
            <w:proofErr w:type="spellStart"/>
            <w:r w:rsidRPr="006E5647">
              <w:rPr>
                <w:rFonts w:ascii="Calibri" w:hAnsi="Calibri" w:cs="Calibri"/>
                <w:bCs/>
                <w:iCs/>
                <w:lang w:eastAsia="pl-PL"/>
              </w:rPr>
              <w:t>szt</w:t>
            </w:r>
            <w:proofErr w:type="spellEnd"/>
          </w:p>
        </w:tc>
      </w:tr>
      <w:tr w:rsidR="006E5647" w:rsidRPr="006E5647" w14:paraId="113182BE" w14:textId="77777777" w:rsidTr="00B27987">
        <w:trPr>
          <w:trHeight w:val="300"/>
        </w:trPr>
        <w:tc>
          <w:tcPr>
            <w:tcW w:w="3428" w:type="dxa"/>
            <w:shd w:val="clear" w:color="auto" w:fill="auto"/>
            <w:noWrap/>
            <w:hideMark/>
          </w:tcPr>
          <w:p w14:paraId="31C21014" w14:textId="77777777" w:rsidR="006E5647" w:rsidRPr="006E5647" w:rsidRDefault="006E5647" w:rsidP="006E5647">
            <w:pPr>
              <w:widowControl/>
              <w:autoSpaceDE/>
              <w:autoSpaceDN/>
              <w:ind w:firstLine="708"/>
              <w:rPr>
                <w:rFonts w:ascii="Calibri" w:hAnsi="Calibri" w:cs="Calibri"/>
                <w:bCs/>
                <w:iCs/>
                <w:lang w:eastAsia="pl-PL"/>
              </w:rPr>
            </w:pPr>
            <w:r w:rsidRPr="006E5647">
              <w:rPr>
                <w:rFonts w:ascii="Calibri" w:hAnsi="Calibri" w:cs="Calibri"/>
                <w:bCs/>
                <w:iCs/>
                <w:lang w:eastAsia="pl-PL"/>
              </w:rPr>
              <w:t>Matryca (sensor)</w:t>
            </w:r>
          </w:p>
        </w:tc>
        <w:tc>
          <w:tcPr>
            <w:tcW w:w="5433" w:type="dxa"/>
            <w:shd w:val="clear" w:color="auto" w:fill="auto"/>
            <w:noWrap/>
            <w:hideMark/>
          </w:tcPr>
          <w:p w14:paraId="7CEFA8F4" w14:textId="77777777" w:rsidR="006E5647" w:rsidRPr="006E5647" w:rsidRDefault="006E5647" w:rsidP="006E5647">
            <w:pPr>
              <w:widowControl/>
              <w:autoSpaceDE/>
              <w:autoSpaceDN/>
              <w:ind w:firstLine="708"/>
              <w:rPr>
                <w:rFonts w:ascii="Calibri" w:hAnsi="Calibri" w:cs="Calibri"/>
                <w:bCs/>
                <w:iCs/>
                <w:lang w:eastAsia="pl-PL"/>
              </w:rPr>
            </w:pPr>
            <w:r w:rsidRPr="006E5647">
              <w:rPr>
                <w:rFonts w:ascii="Calibri" w:hAnsi="Calibri" w:cs="Calibri"/>
                <w:bCs/>
                <w:iCs/>
                <w:lang w:eastAsia="pl-PL"/>
              </w:rPr>
              <w:t>23MPix</w:t>
            </w:r>
          </w:p>
        </w:tc>
      </w:tr>
      <w:tr w:rsidR="006E5647" w:rsidRPr="006E5647" w14:paraId="38A58C01" w14:textId="77777777" w:rsidTr="00B27987">
        <w:trPr>
          <w:trHeight w:val="300"/>
        </w:trPr>
        <w:tc>
          <w:tcPr>
            <w:tcW w:w="3428" w:type="dxa"/>
            <w:shd w:val="clear" w:color="auto" w:fill="auto"/>
            <w:noWrap/>
            <w:hideMark/>
          </w:tcPr>
          <w:p w14:paraId="33716E4B" w14:textId="77777777" w:rsidR="006E5647" w:rsidRPr="006E5647" w:rsidRDefault="006E5647" w:rsidP="006E5647">
            <w:pPr>
              <w:widowControl/>
              <w:autoSpaceDE/>
              <w:autoSpaceDN/>
              <w:ind w:firstLine="708"/>
              <w:rPr>
                <w:rFonts w:ascii="Calibri" w:hAnsi="Calibri" w:cs="Calibri"/>
                <w:bCs/>
                <w:iCs/>
                <w:lang w:eastAsia="pl-PL"/>
              </w:rPr>
            </w:pPr>
            <w:r w:rsidRPr="006E5647">
              <w:rPr>
                <w:rFonts w:ascii="Calibri" w:hAnsi="Calibri" w:cs="Calibri"/>
                <w:bCs/>
                <w:iCs/>
                <w:lang w:eastAsia="pl-PL"/>
              </w:rPr>
              <w:t>Stabilizacja</w:t>
            </w:r>
          </w:p>
        </w:tc>
        <w:tc>
          <w:tcPr>
            <w:tcW w:w="5433" w:type="dxa"/>
            <w:shd w:val="clear" w:color="auto" w:fill="auto"/>
            <w:noWrap/>
            <w:hideMark/>
          </w:tcPr>
          <w:p w14:paraId="21A100B9" w14:textId="77777777" w:rsidR="006E5647" w:rsidRPr="006E5647" w:rsidRDefault="006E5647" w:rsidP="006E5647">
            <w:pPr>
              <w:widowControl/>
              <w:autoSpaceDE/>
              <w:autoSpaceDN/>
              <w:ind w:firstLine="708"/>
              <w:rPr>
                <w:rFonts w:ascii="Calibri" w:hAnsi="Calibri" w:cs="Calibri"/>
                <w:bCs/>
                <w:iCs/>
                <w:lang w:eastAsia="pl-PL"/>
              </w:rPr>
            </w:pPr>
            <w:r w:rsidRPr="006E5647">
              <w:rPr>
                <w:rFonts w:ascii="Calibri" w:hAnsi="Calibri" w:cs="Calibri"/>
                <w:bCs/>
                <w:iCs/>
                <w:lang w:eastAsia="pl-PL"/>
              </w:rPr>
              <w:t>tak, z funkcją kontroli horyzontu</w:t>
            </w:r>
          </w:p>
        </w:tc>
      </w:tr>
      <w:tr w:rsidR="006E5647" w:rsidRPr="006E5647" w14:paraId="592907C6" w14:textId="77777777" w:rsidTr="00B27987">
        <w:trPr>
          <w:trHeight w:val="300"/>
        </w:trPr>
        <w:tc>
          <w:tcPr>
            <w:tcW w:w="3428" w:type="dxa"/>
            <w:shd w:val="clear" w:color="auto" w:fill="auto"/>
            <w:noWrap/>
            <w:hideMark/>
          </w:tcPr>
          <w:p w14:paraId="41F8D130" w14:textId="77777777" w:rsidR="006E5647" w:rsidRPr="006E5647" w:rsidRDefault="006E5647" w:rsidP="006E5647">
            <w:pPr>
              <w:widowControl/>
              <w:autoSpaceDE/>
              <w:autoSpaceDN/>
              <w:ind w:firstLine="708"/>
              <w:rPr>
                <w:rFonts w:ascii="Calibri" w:hAnsi="Calibri" w:cs="Calibri"/>
                <w:bCs/>
                <w:iCs/>
                <w:lang w:eastAsia="pl-PL"/>
              </w:rPr>
            </w:pPr>
            <w:r w:rsidRPr="006E5647">
              <w:rPr>
                <w:rFonts w:ascii="Calibri" w:hAnsi="Calibri" w:cs="Calibri"/>
                <w:bCs/>
                <w:iCs/>
                <w:lang w:eastAsia="pl-PL"/>
              </w:rPr>
              <w:t>Rozdzielczość 5K</w:t>
            </w:r>
          </w:p>
        </w:tc>
        <w:tc>
          <w:tcPr>
            <w:tcW w:w="5433" w:type="dxa"/>
            <w:shd w:val="clear" w:color="auto" w:fill="auto"/>
            <w:noWrap/>
            <w:hideMark/>
          </w:tcPr>
          <w:p w14:paraId="017DFB94" w14:textId="77777777" w:rsidR="006E5647" w:rsidRPr="006E5647" w:rsidRDefault="006E5647" w:rsidP="006E5647">
            <w:pPr>
              <w:widowControl/>
              <w:autoSpaceDE/>
              <w:autoSpaceDN/>
              <w:ind w:firstLine="708"/>
              <w:rPr>
                <w:rFonts w:ascii="Calibri" w:hAnsi="Calibri" w:cs="Calibri"/>
                <w:bCs/>
                <w:iCs/>
                <w:lang w:eastAsia="pl-PL"/>
              </w:rPr>
            </w:pPr>
            <w:r w:rsidRPr="006E5647">
              <w:rPr>
                <w:rFonts w:ascii="Calibri" w:hAnsi="Calibri" w:cs="Calibri"/>
                <w:bCs/>
                <w:iCs/>
                <w:lang w:eastAsia="pl-PL"/>
              </w:rPr>
              <w:t>tak, 30kl/s</w:t>
            </w:r>
          </w:p>
        </w:tc>
      </w:tr>
      <w:tr w:rsidR="006E5647" w:rsidRPr="006E5647" w14:paraId="00CD621E" w14:textId="77777777" w:rsidTr="00B27987">
        <w:trPr>
          <w:trHeight w:val="300"/>
        </w:trPr>
        <w:tc>
          <w:tcPr>
            <w:tcW w:w="3428" w:type="dxa"/>
            <w:shd w:val="clear" w:color="auto" w:fill="auto"/>
            <w:noWrap/>
            <w:hideMark/>
          </w:tcPr>
          <w:p w14:paraId="161C1AD0" w14:textId="77777777" w:rsidR="006E5647" w:rsidRPr="006E5647" w:rsidRDefault="006E5647" w:rsidP="006E5647">
            <w:pPr>
              <w:widowControl/>
              <w:autoSpaceDE/>
              <w:autoSpaceDN/>
              <w:ind w:firstLine="708"/>
              <w:rPr>
                <w:rFonts w:ascii="Calibri" w:hAnsi="Calibri" w:cs="Calibri"/>
                <w:bCs/>
                <w:iCs/>
                <w:lang w:eastAsia="pl-PL"/>
              </w:rPr>
            </w:pPr>
            <w:r w:rsidRPr="006E5647">
              <w:rPr>
                <w:rFonts w:ascii="Calibri" w:hAnsi="Calibri" w:cs="Calibri"/>
                <w:bCs/>
                <w:iCs/>
                <w:lang w:eastAsia="pl-PL"/>
              </w:rPr>
              <w:t>Rozdzielczość 4K</w:t>
            </w:r>
          </w:p>
        </w:tc>
        <w:tc>
          <w:tcPr>
            <w:tcW w:w="5433" w:type="dxa"/>
            <w:shd w:val="clear" w:color="auto" w:fill="auto"/>
            <w:noWrap/>
            <w:hideMark/>
          </w:tcPr>
          <w:p w14:paraId="4F3D615F" w14:textId="77777777" w:rsidR="006E5647" w:rsidRPr="006E5647" w:rsidRDefault="006E5647" w:rsidP="006E5647">
            <w:pPr>
              <w:widowControl/>
              <w:autoSpaceDE/>
              <w:autoSpaceDN/>
              <w:ind w:firstLine="708"/>
              <w:rPr>
                <w:rFonts w:ascii="Calibri" w:hAnsi="Calibri" w:cs="Calibri"/>
                <w:bCs/>
                <w:iCs/>
                <w:lang w:eastAsia="pl-PL"/>
              </w:rPr>
            </w:pPr>
            <w:r w:rsidRPr="006E5647">
              <w:rPr>
                <w:rFonts w:ascii="Calibri" w:hAnsi="Calibri" w:cs="Calibri"/>
                <w:bCs/>
                <w:iCs/>
                <w:lang w:eastAsia="pl-PL"/>
              </w:rPr>
              <w:t xml:space="preserve">Tak, 30 </w:t>
            </w:r>
            <w:proofErr w:type="spellStart"/>
            <w:r w:rsidRPr="006E5647">
              <w:rPr>
                <w:rFonts w:ascii="Calibri" w:hAnsi="Calibri" w:cs="Calibri"/>
                <w:bCs/>
                <w:iCs/>
                <w:lang w:eastAsia="pl-PL"/>
              </w:rPr>
              <w:t>kl</w:t>
            </w:r>
            <w:proofErr w:type="spellEnd"/>
            <w:r w:rsidRPr="006E5647">
              <w:rPr>
                <w:rFonts w:ascii="Calibri" w:hAnsi="Calibri" w:cs="Calibri"/>
                <w:bCs/>
                <w:iCs/>
                <w:lang w:eastAsia="pl-PL"/>
              </w:rPr>
              <w:t xml:space="preserve">/s w trybie </w:t>
            </w:r>
            <w:proofErr w:type="spellStart"/>
            <w:r w:rsidRPr="006E5647">
              <w:rPr>
                <w:rFonts w:ascii="Calibri" w:hAnsi="Calibri" w:cs="Calibri"/>
                <w:bCs/>
                <w:iCs/>
                <w:lang w:eastAsia="pl-PL"/>
              </w:rPr>
              <w:t>SuperView</w:t>
            </w:r>
            <w:proofErr w:type="spellEnd"/>
            <w:r w:rsidRPr="006E5647">
              <w:rPr>
                <w:rFonts w:ascii="Calibri" w:hAnsi="Calibri" w:cs="Calibri"/>
                <w:bCs/>
                <w:iCs/>
                <w:lang w:eastAsia="pl-PL"/>
              </w:rPr>
              <w:t xml:space="preserve">, Tryb </w:t>
            </w:r>
            <w:proofErr w:type="spellStart"/>
            <w:r w:rsidRPr="006E5647">
              <w:rPr>
                <w:rFonts w:ascii="Calibri" w:hAnsi="Calibri" w:cs="Calibri"/>
                <w:bCs/>
                <w:iCs/>
                <w:lang w:eastAsia="pl-PL"/>
              </w:rPr>
              <w:t>Wide</w:t>
            </w:r>
            <w:proofErr w:type="spellEnd"/>
            <w:r w:rsidRPr="006E5647">
              <w:rPr>
                <w:rFonts w:ascii="Calibri" w:hAnsi="Calibri" w:cs="Calibri"/>
                <w:bCs/>
                <w:iCs/>
                <w:lang w:eastAsia="pl-PL"/>
              </w:rPr>
              <w:t xml:space="preserve"> 60 </w:t>
            </w:r>
            <w:proofErr w:type="spellStart"/>
            <w:r w:rsidRPr="006E5647">
              <w:rPr>
                <w:rFonts w:ascii="Calibri" w:hAnsi="Calibri" w:cs="Calibri"/>
                <w:bCs/>
                <w:iCs/>
                <w:lang w:eastAsia="pl-PL"/>
              </w:rPr>
              <w:t>kl</w:t>
            </w:r>
            <w:proofErr w:type="spellEnd"/>
            <w:r w:rsidRPr="006E5647">
              <w:rPr>
                <w:rFonts w:ascii="Calibri" w:hAnsi="Calibri" w:cs="Calibri"/>
                <w:bCs/>
                <w:iCs/>
                <w:lang w:eastAsia="pl-PL"/>
              </w:rPr>
              <w:t>/s</w:t>
            </w:r>
          </w:p>
        </w:tc>
      </w:tr>
      <w:tr w:rsidR="006E5647" w:rsidRPr="006E5647" w14:paraId="3835EFC5" w14:textId="77777777" w:rsidTr="00B27987">
        <w:trPr>
          <w:trHeight w:val="300"/>
        </w:trPr>
        <w:tc>
          <w:tcPr>
            <w:tcW w:w="3428" w:type="dxa"/>
            <w:shd w:val="clear" w:color="auto" w:fill="auto"/>
            <w:noWrap/>
            <w:hideMark/>
          </w:tcPr>
          <w:p w14:paraId="6239BBE3" w14:textId="77777777" w:rsidR="006E5647" w:rsidRPr="006E5647" w:rsidRDefault="006E5647" w:rsidP="006E5647">
            <w:pPr>
              <w:widowControl/>
              <w:autoSpaceDE/>
              <w:autoSpaceDN/>
              <w:ind w:firstLine="708"/>
              <w:rPr>
                <w:rFonts w:ascii="Calibri" w:hAnsi="Calibri" w:cs="Calibri"/>
                <w:bCs/>
                <w:iCs/>
                <w:lang w:eastAsia="pl-PL"/>
              </w:rPr>
            </w:pPr>
            <w:r w:rsidRPr="006E5647">
              <w:rPr>
                <w:rFonts w:ascii="Calibri" w:hAnsi="Calibri" w:cs="Calibri"/>
                <w:bCs/>
                <w:iCs/>
                <w:lang w:eastAsia="pl-PL"/>
              </w:rPr>
              <w:t>Rozdzielczość 1080p</w:t>
            </w:r>
          </w:p>
        </w:tc>
        <w:tc>
          <w:tcPr>
            <w:tcW w:w="5433" w:type="dxa"/>
            <w:shd w:val="clear" w:color="auto" w:fill="auto"/>
            <w:noWrap/>
            <w:hideMark/>
          </w:tcPr>
          <w:p w14:paraId="5BE9ED00" w14:textId="77777777" w:rsidR="006E5647" w:rsidRPr="006E5647" w:rsidRDefault="006E5647" w:rsidP="006E5647">
            <w:pPr>
              <w:widowControl/>
              <w:autoSpaceDE/>
              <w:autoSpaceDN/>
              <w:ind w:firstLine="708"/>
              <w:rPr>
                <w:rFonts w:ascii="Calibri" w:hAnsi="Calibri" w:cs="Calibri"/>
                <w:bCs/>
                <w:iCs/>
                <w:lang w:eastAsia="pl-PL"/>
              </w:rPr>
            </w:pPr>
            <w:r w:rsidRPr="006E5647">
              <w:rPr>
                <w:rFonts w:ascii="Calibri" w:hAnsi="Calibri" w:cs="Calibri"/>
                <w:bCs/>
                <w:iCs/>
                <w:lang w:eastAsia="pl-PL"/>
              </w:rPr>
              <w:t xml:space="preserve">tak, 120kl/s w trybie </w:t>
            </w:r>
            <w:proofErr w:type="spellStart"/>
            <w:r w:rsidRPr="006E5647">
              <w:rPr>
                <w:rFonts w:ascii="Calibri" w:hAnsi="Calibri" w:cs="Calibri"/>
                <w:bCs/>
                <w:iCs/>
                <w:lang w:eastAsia="pl-PL"/>
              </w:rPr>
              <w:t>SuperView</w:t>
            </w:r>
            <w:proofErr w:type="spellEnd"/>
            <w:r w:rsidRPr="006E5647">
              <w:rPr>
                <w:rFonts w:ascii="Calibri" w:hAnsi="Calibri" w:cs="Calibri"/>
                <w:bCs/>
                <w:iCs/>
                <w:lang w:eastAsia="pl-PL"/>
              </w:rPr>
              <w:t xml:space="preserve">, tryb </w:t>
            </w:r>
            <w:proofErr w:type="spellStart"/>
            <w:r w:rsidRPr="006E5647">
              <w:rPr>
                <w:rFonts w:ascii="Calibri" w:hAnsi="Calibri" w:cs="Calibri"/>
                <w:bCs/>
                <w:iCs/>
                <w:lang w:eastAsia="pl-PL"/>
              </w:rPr>
              <w:t>Wide</w:t>
            </w:r>
            <w:proofErr w:type="spellEnd"/>
            <w:r w:rsidRPr="006E5647">
              <w:rPr>
                <w:rFonts w:ascii="Calibri" w:hAnsi="Calibri" w:cs="Calibri"/>
                <w:bCs/>
                <w:iCs/>
                <w:lang w:eastAsia="pl-PL"/>
              </w:rPr>
              <w:t xml:space="preserve"> minimum 200 </w:t>
            </w:r>
            <w:proofErr w:type="spellStart"/>
            <w:r w:rsidRPr="006E5647">
              <w:rPr>
                <w:rFonts w:ascii="Calibri" w:hAnsi="Calibri" w:cs="Calibri"/>
                <w:bCs/>
                <w:iCs/>
                <w:lang w:eastAsia="pl-PL"/>
              </w:rPr>
              <w:t>kl</w:t>
            </w:r>
            <w:proofErr w:type="spellEnd"/>
            <w:r w:rsidRPr="006E5647">
              <w:rPr>
                <w:rFonts w:ascii="Calibri" w:hAnsi="Calibri" w:cs="Calibri"/>
                <w:bCs/>
                <w:iCs/>
                <w:lang w:eastAsia="pl-PL"/>
              </w:rPr>
              <w:t>/s</w:t>
            </w:r>
          </w:p>
        </w:tc>
      </w:tr>
      <w:tr w:rsidR="006E5647" w:rsidRPr="006E5647" w14:paraId="48EF197C" w14:textId="77777777" w:rsidTr="00B27987">
        <w:trPr>
          <w:trHeight w:val="300"/>
        </w:trPr>
        <w:tc>
          <w:tcPr>
            <w:tcW w:w="3428" w:type="dxa"/>
            <w:shd w:val="clear" w:color="auto" w:fill="auto"/>
            <w:noWrap/>
            <w:hideMark/>
          </w:tcPr>
          <w:p w14:paraId="083C1915" w14:textId="77777777" w:rsidR="006E5647" w:rsidRPr="006E5647" w:rsidRDefault="006E5647" w:rsidP="006E5647">
            <w:pPr>
              <w:widowControl/>
              <w:autoSpaceDE/>
              <w:autoSpaceDN/>
              <w:ind w:firstLine="708"/>
              <w:rPr>
                <w:rFonts w:ascii="Calibri" w:hAnsi="Calibri" w:cs="Calibri"/>
                <w:bCs/>
                <w:iCs/>
                <w:lang w:eastAsia="pl-PL"/>
              </w:rPr>
            </w:pPr>
            <w:r w:rsidRPr="006E5647">
              <w:rPr>
                <w:rFonts w:ascii="Calibri" w:hAnsi="Calibri" w:cs="Calibri"/>
                <w:bCs/>
                <w:iCs/>
                <w:lang w:eastAsia="pl-PL"/>
              </w:rPr>
              <w:t>Rozdzielczość zdjęć</w:t>
            </w:r>
          </w:p>
        </w:tc>
        <w:tc>
          <w:tcPr>
            <w:tcW w:w="5433" w:type="dxa"/>
            <w:shd w:val="clear" w:color="auto" w:fill="auto"/>
            <w:noWrap/>
            <w:hideMark/>
          </w:tcPr>
          <w:p w14:paraId="049AFD2B" w14:textId="77777777" w:rsidR="006E5647" w:rsidRPr="006E5647" w:rsidRDefault="006E5647" w:rsidP="006E5647">
            <w:pPr>
              <w:widowControl/>
              <w:autoSpaceDE/>
              <w:autoSpaceDN/>
              <w:ind w:firstLine="708"/>
              <w:rPr>
                <w:rFonts w:ascii="Calibri" w:hAnsi="Calibri" w:cs="Calibri"/>
                <w:bCs/>
                <w:iCs/>
                <w:lang w:eastAsia="pl-PL"/>
              </w:rPr>
            </w:pPr>
            <w:r w:rsidRPr="006E5647">
              <w:rPr>
                <w:rFonts w:ascii="Calibri" w:hAnsi="Calibri" w:cs="Calibri"/>
                <w:bCs/>
                <w:iCs/>
                <w:lang w:eastAsia="pl-PL"/>
              </w:rPr>
              <w:t>20Mpix z HDR</w:t>
            </w:r>
          </w:p>
        </w:tc>
      </w:tr>
      <w:tr w:rsidR="006E5647" w:rsidRPr="006E5647" w14:paraId="45C6A8E9" w14:textId="77777777" w:rsidTr="00B27987">
        <w:trPr>
          <w:trHeight w:val="300"/>
        </w:trPr>
        <w:tc>
          <w:tcPr>
            <w:tcW w:w="3428" w:type="dxa"/>
            <w:shd w:val="clear" w:color="auto" w:fill="auto"/>
            <w:noWrap/>
            <w:hideMark/>
          </w:tcPr>
          <w:p w14:paraId="17B19319" w14:textId="77777777" w:rsidR="006E5647" w:rsidRPr="006E5647" w:rsidRDefault="006E5647" w:rsidP="006E5647">
            <w:pPr>
              <w:widowControl/>
              <w:autoSpaceDE/>
              <w:autoSpaceDN/>
              <w:ind w:firstLine="708"/>
              <w:rPr>
                <w:rFonts w:ascii="Calibri" w:hAnsi="Calibri" w:cs="Calibri"/>
                <w:bCs/>
                <w:iCs/>
                <w:lang w:eastAsia="pl-PL"/>
              </w:rPr>
            </w:pPr>
            <w:r w:rsidRPr="006E5647">
              <w:rPr>
                <w:rFonts w:ascii="Calibri" w:hAnsi="Calibri" w:cs="Calibri"/>
                <w:bCs/>
                <w:iCs/>
                <w:lang w:eastAsia="pl-PL"/>
              </w:rPr>
              <w:t xml:space="preserve">Time </w:t>
            </w:r>
            <w:proofErr w:type="spellStart"/>
            <w:r w:rsidRPr="006E5647">
              <w:rPr>
                <w:rFonts w:ascii="Calibri" w:hAnsi="Calibri" w:cs="Calibri"/>
                <w:bCs/>
                <w:iCs/>
                <w:lang w:eastAsia="pl-PL"/>
              </w:rPr>
              <w:t>Lapse</w:t>
            </w:r>
            <w:proofErr w:type="spellEnd"/>
          </w:p>
        </w:tc>
        <w:tc>
          <w:tcPr>
            <w:tcW w:w="5433" w:type="dxa"/>
            <w:shd w:val="clear" w:color="auto" w:fill="auto"/>
            <w:noWrap/>
            <w:hideMark/>
          </w:tcPr>
          <w:p w14:paraId="1264F2E3" w14:textId="77777777" w:rsidR="006E5647" w:rsidRPr="006E5647" w:rsidRDefault="006E5647" w:rsidP="006E5647">
            <w:pPr>
              <w:widowControl/>
              <w:autoSpaceDE/>
              <w:autoSpaceDN/>
              <w:ind w:firstLine="708"/>
              <w:rPr>
                <w:rFonts w:ascii="Calibri" w:hAnsi="Calibri" w:cs="Calibri"/>
                <w:bCs/>
                <w:iCs/>
                <w:lang w:eastAsia="pl-PL"/>
              </w:rPr>
            </w:pPr>
            <w:r w:rsidRPr="006E5647">
              <w:rPr>
                <w:rFonts w:ascii="Calibri" w:hAnsi="Calibri" w:cs="Calibri"/>
                <w:bCs/>
                <w:iCs/>
                <w:lang w:eastAsia="pl-PL"/>
              </w:rPr>
              <w:t>Tak</w:t>
            </w:r>
          </w:p>
        </w:tc>
      </w:tr>
      <w:tr w:rsidR="006E5647" w:rsidRPr="006E5647" w14:paraId="59EED050" w14:textId="77777777" w:rsidTr="00B27987">
        <w:trPr>
          <w:trHeight w:val="300"/>
        </w:trPr>
        <w:tc>
          <w:tcPr>
            <w:tcW w:w="3428" w:type="dxa"/>
            <w:shd w:val="clear" w:color="auto" w:fill="auto"/>
            <w:noWrap/>
            <w:hideMark/>
          </w:tcPr>
          <w:p w14:paraId="714AC031" w14:textId="77777777" w:rsidR="006E5647" w:rsidRPr="006E5647" w:rsidRDefault="006E5647" w:rsidP="006E5647">
            <w:pPr>
              <w:widowControl/>
              <w:autoSpaceDE/>
              <w:autoSpaceDN/>
              <w:ind w:firstLine="708"/>
              <w:rPr>
                <w:rFonts w:ascii="Calibri" w:hAnsi="Calibri" w:cs="Calibri"/>
                <w:bCs/>
                <w:iCs/>
                <w:lang w:eastAsia="pl-PL"/>
              </w:rPr>
            </w:pPr>
            <w:r w:rsidRPr="006E5647">
              <w:rPr>
                <w:rFonts w:ascii="Calibri" w:hAnsi="Calibri" w:cs="Calibri"/>
                <w:bCs/>
                <w:iCs/>
                <w:lang w:eastAsia="pl-PL"/>
              </w:rPr>
              <w:t>Łączność bezprzewodowa</w:t>
            </w:r>
          </w:p>
        </w:tc>
        <w:tc>
          <w:tcPr>
            <w:tcW w:w="5433" w:type="dxa"/>
            <w:shd w:val="clear" w:color="auto" w:fill="auto"/>
            <w:noWrap/>
            <w:hideMark/>
          </w:tcPr>
          <w:p w14:paraId="5BBC17ED" w14:textId="77777777" w:rsidR="006E5647" w:rsidRPr="006E5647" w:rsidRDefault="006E5647" w:rsidP="006E5647">
            <w:pPr>
              <w:widowControl/>
              <w:autoSpaceDE/>
              <w:autoSpaceDN/>
              <w:ind w:firstLine="708"/>
              <w:rPr>
                <w:rFonts w:ascii="Calibri" w:hAnsi="Calibri" w:cs="Calibri"/>
                <w:bCs/>
                <w:iCs/>
                <w:lang w:eastAsia="pl-PL"/>
              </w:rPr>
            </w:pPr>
            <w:r w:rsidRPr="006E5647">
              <w:rPr>
                <w:rFonts w:ascii="Calibri" w:hAnsi="Calibri" w:cs="Calibri"/>
                <w:bCs/>
                <w:iCs/>
                <w:lang w:eastAsia="pl-PL"/>
              </w:rPr>
              <w:t>WIFI i Bluetooth</w:t>
            </w:r>
          </w:p>
        </w:tc>
      </w:tr>
      <w:tr w:rsidR="006E5647" w:rsidRPr="006E5647" w14:paraId="4B24178D" w14:textId="77777777" w:rsidTr="00B27987">
        <w:trPr>
          <w:trHeight w:val="300"/>
        </w:trPr>
        <w:tc>
          <w:tcPr>
            <w:tcW w:w="3428" w:type="dxa"/>
            <w:shd w:val="clear" w:color="auto" w:fill="auto"/>
            <w:noWrap/>
            <w:hideMark/>
          </w:tcPr>
          <w:p w14:paraId="39BA7883" w14:textId="77777777" w:rsidR="006E5647" w:rsidRPr="006E5647" w:rsidRDefault="006E5647" w:rsidP="006E5647">
            <w:pPr>
              <w:widowControl/>
              <w:autoSpaceDE/>
              <w:autoSpaceDN/>
              <w:ind w:firstLine="708"/>
              <w:rPr>
                <w:rFonts w:ascii="Calibri" w:hAnsi="Calibri" w:cs="Calibri"/>
                <w:bCs/>
                <w:iCs/>
                <w:lang w:eastAsia="pl-PL"/>
              </w:rPr>
            </w:pPr>
            <w:r w:rsidRPr="006E5647">
              <w:rPr>
                <w:rFonts w:ascii="Calibri" w:hAnsi="Calibri" w:cs="Calibri"/>
                <w:bCs/>
                <w:iCs/>
                <w:lang w:eastAsia="pl-PL"/>
              </w:rPr>
              <w:t>Automatyczne dostosowanie do oświetlenia</w:t>
            </w:r>
          </w:p>
        </w:tc>
        <w:tc>
          <w:tcPr>
            <w:tcW w:w="5433" w:type="dxa"/>
            <w:shd w:val="clear" w:color="auto" w:fill="auto"/>
            <w:noWrap/>
            <w:hideMark/>
          </w:tcPr>
          <w:p w14:paraId="41ADFF33" w14:textId="77777777" w:rsidR="006E5647" w:rsidRPr="006E5647" w:rsidRDefault="006E5647" w:rsidP="006E5647">
            <w:pPr>
              <w:widowControl/>
              <w:autoSpaceDE/>
              <w:autoSpaceDN/>
              <w:ind w:firstLine="708"/>
              <w:rPr>
                <w:rFonts w:ascii="Calibri" w:hAnsi="Calibri" w:cs="Calibri"/>
                <w:bCs/>
                <w:iCs/>
                <w:lang w:eastAsia="pl-PL"/>
              </w:rPr>
            </w:pPr>
            <w:r w:rsidRPr="006E5647">
              <w:rPr>
                <w:rFonts w:ascii="Calibri" w:hAnsi="Calibri" w:cs="Calibri"/>
                <w:bCs/>
                <w:iCs/>
                <w:lang w:eastAsia="pl-PL"/>
              </w:rPr>
              <w:t>tak</w:t>
            </w:r>
          </w:p>
        </w:tc>
      </w:tr>
      <w:tr w:rsidR="006E5647" w:rsidRPr="006E5647" w14:paraId="406047E0" w14:textId="77777777" w:rsidTr="00B27987">
        <w:trPr>
          <w:trHeight w:val="300"/>
        </w:trPr>
        <w:tc>
          <w:tcPr>
            <w:tcW w:w="3428" w:type="dxa"/>
            <w:shd w:val="clear" w:color="auto" w:fill="auto"/>
            <w:noWrap/>
            <w:hideMark/>
          </w:tcPr>
          <w:p w14:paraId="42A855C3" w14:textId="77777777" w:rsidR="006E5647" w:rsidRPr="006E5647" w:rsidRDefault="006E5647" w:rsidP="006E5647">
            <w:pPr>
              <w:widowControl/>
              <w:autoSpaceDE/>
              <w:autoSpaceDN/>
              <w:ind w:firstLine="708"/>
              <w:rPr>
                <w:rFonts w:ascii="Calibri" w:hAnsi="Calibri" w:cs="Calibri"/>
                <w:bCs/>
                <w:iCs/>
                <w:lang w:eastAsia="pl-PL"/>
              </w:rPr>
            </w:pPr>
            <w:r w:rsidRPr="006E5647">
              <w:rPr>
                <w:rFonts w:ascii="Calibri" w:hAnsi="Calibri" w:cs="Calibri"/>
                <w:bCs/>
                <w:iCs/>
                <w:lang w:eastAsia="pl-PL"/>
              </w:rPr>
              <w:t>Tryb kamery internetowej</w:t>
            </w:r>
          </w:p>
        </w:tc>
        <w:tc>
          <w:tcPr>
            <w:tcW w:w="5433" w:type="dxa"/>
            <w:shd w:val="clear" w:color="auto" w:fill="auto"/>
            <w:noWrap/>
            <w:hideMark/>
          </w:tcPr>
          <w:p w14:paraId="4EEEF600" w14:textId="77777777" w:rsidR="006E5647" w:rsidRPr="006E5647" w:rsidRDefault="006E5647" w:rsidP="006E5647">
            <w:pPr>
              <w:widowControl/>
              <w:autoSpaceDE/>
              <w:autoSpaceDN/>
              <w:ind w:firstLine="708"/>
              <w:rPr>
                <w:rFonts w:ascii="Calibri" w:hAnsi="Calibri" w:cs="Calibri"/>
                <w:bCs/>
                <w:iCs/>
                <w:lang w:eastAsia="pl-PL"/>
              </w:rPr>
            </w:pPr>
            <w:r w:rsidRPr="006E5647">
              <w:rPr>
                <w:rFonts w:ascii="Calibri" w:hAnsi="Calibri" w:cs="Calibri"/>
                <w:bCs/>
                <w:iCs/>
                <w:lang w:eastAsia="pl-PL"/>
              </w:rPr>
              <w:t>tak</w:t>
            </w:r>
          </w:p>
        </w:tc>
      </w:tr>
      <w:tr w:rsidR="006E5647" w:rsidRPr="006E5647" w14:paraId="1FAE5632" w14:textId="77777777" w:rsidTr="00B27987">
        <w:trPr>
          <w:trHeight w:val="300"/>
        </w:trPr>
        <w:tc>
          <w:tcPr>
            <w:tcW w:w="3428" w:type="dxa"/>
            <w:shd w:val="clear" w:color="auto" w:fill="auto"/>
            <w:noWrap/>
            <w:hideMark/>
          </w:tcPr>
          <w:p w14:paraId="48B2291A" w14:textId="77777777" w:rsidR="006E5647" w:rsidRPr="006E5647" w:rsidRDefault="006E5647" w:rsidP="006E5647">
            <w:pPr>
              <w:widowControl/>
              <w:autoSpaceDE/>
              <w:autoSpaceDN/>
              <w:ind w:firstLine="708"/>
              <w:rPr>
                <w:rFonts w:ascii="Calibri" w:hAnsi="Calibri" w:cs="Calibri"/>
                <w:bCs/>
                <w:iCs/>
                <w:lang w:eastAsia="pl-PL"/>
              </w:rPr>
            </w:pPr>
            <w:r w:rsidRPr="006E5647">
              <w:rPr>
                <w:rFonts w:ascii="Calibri" w:hAnsi="Calibri" w:cs="Calibri"/>
                <w:bCs/>
                <w:iCs/>
                <w:lang w:eastAsia="pl-PL"/>
              </w:rPr>
              <w:t>zdjęcia RAW</w:t>
            </w:r>
          </w:p>
        </w:tc>
        <w:tc>
          <w:tcPr>
            <w:tcW w:w="5433" w:type="dxa"/>
            <w:shd w:val="clear" w:color="auto" w:fill="auto"/>
            <w:noWrap/>
            <w:hideMark/>
          </w:tcPr>
          <w:p w14:paraId="75DFA448" w14:textId="77777777" w:rsidR="006E5647" w:rsidRPr="006E5647" w:rsidRDefault="006E5647" w:rsidP="006E5647">
            <w:pPr>
              <w:widowControl/>
              <w:autoSpaceDE/>
              <w:autoSpaceDN/>
              <w:ind w:firstLine="708"/>
              <w:rPr>
                <w:rFonts w:ascii="Calibri" w:hAnsi="Calibri" w:cs="Calibri"/>
                <w:bCs/>
                <w:iCs/>
                <w:lang w:eastAsia="pl-PL"/>
              </w:rPr>
            </w:pPr>
            <w:r w:rsidRPr="006E5647">
              <w:rPr>
                <w:rFonts w:ascii="Calibri" w:hAnsi="Calibri" w:cs="Calibri"/>
                <w:bCs/>
                <w:iCs/>
                <w:lang w:eastAsia="pl-PL"/>
              </w:rPr>
              <w:t>tak</w:t>
            </w:r>
          </w:p>
        </w:tc>
      </w:tr>
      <w:tr w:rsidR="006E5647" w:rsidRPr="006E5647" w14:paraId="392FA13A" w14:textId="77777777" w:rsidTr="00B27987">
        <w:trPr>
          <w:trHeight w:val="300"/>
        </w:trPr>
        <w:tc>
          <w:tcPr>
            <w:tcW w:w="3428" w:type="dxa"/>
            <w:shd w:val="clear" w:color="auto" w:fill="auto"/>
            <w:noWrap/>
            <w:hideMark/>
          </w:tcPr>
          <w:p w14:paraId="7E2D6F56" w14:textId="77777777" w:rsidR="006E5647" w:rsidRPr="006E5647" w:rsidRDefault="006E5647" w:rsidP="006E5647">
            <w:pPr>
              <w:widowControl/>
              <w:autoSpaceDE/>
              <w:autoSpaceDN/>
              <w:ind w:firstLine="708"/>
              <w:rPr>
                <w:rFonts w:ascii="Calibri" w:hAnsi="Calibri" w:cs="Calibri"/>
                <w:bCs/>
                <w:iCs/>
                <w:lang w:eastAsia="pl-PL"/>
              </w:rPr>
            </w:pPr>
            <w:proofErr w:type="spellStart"/>
            <w:r w:rsidRPr="006E5647">
              <w:rPr>
                <w:rFonts w:ascii="Calibri" w:hAnsi="Calibri" w:cs="Calibri"/>
                <w:bCs/>
                <w:iCs/>
                <w:lang w:eastAsia="pl-PL"/>
              </w:rPr>
              <w:t>Dzwięk</w:t>
            </w:r>
            <w:proofErr w:type="spellEnd"/>
            <w:r w:rsidRPr="006E5647">
              <w:rPr>
                <w:rFonts w:ascii="Calibri" w:hAnsi="Calibri" w:cs="Calibri"/>
                <w:bCs/>
                <w:iCs/>
                <w:lang w:eastAsia="pl-PL"/>
              </w:rPr>
              <w:t xml:space="preserve"> RAW</w:t>
            </w:r>
          </w:p>
        </w:tc>
        <w:tc>
          <w:tcPr>
            <w:tcW w:w="5433" w:type="dxa"/>
            <w:shd w:val="clear" w:color="auto" w:fill="auto"/>
            <w:noWrap/>
            <w:hideMark/>
          </w:tcPr>
          <w:p w14:paraId="301538C5" w14:textId="77777777" w:rsidR="006E5647" w:rsidRPr="006E5647" w:rsidRDefault="006E5647" w:rsidP="006E5647">
            <w:pPr>
              <w:widowControl/>
              <w:autoSpaceDE/>
              <w:autoSpaceDN/>
              <w:ind w:firstLine="708"/>
              <w:rPr>
                <w:rFonts w:ascii="Calibri" w:hAnsi="Calibri" w:cs="Calibri"/>
                <w:bCs/>
                <w:iCs/>
                <w:lang w:eastAsia="pl-PL"/>
              </w:rPr>
            </w:pPr>
            <w:r w:rsidRPr="006E5647">
              <w:rPr>
                <w:rFonts w:ascii="Calibri" w:hAnsi="Calibri" w:cs="Calibri"/>
                <w:bCs/>
                <w:iCs/>
                <w:lang w:eastAsia="pl-PL"/>
              </w:rPr>
              <w:t>tak</w:t>
            </w:r>
          </w:p>
        </w:tc>
      </w:tr>
      <w:tr w:rsidR="006E5647" w:rsidRPr="006E5647" w14:paraId="75E054AF" w14:textId="77777777" w:rsidTr="00B27987">
        <w:trPr>
          <w:trHeight w:val="300"/>
        </w:trPr>
        <w:tc>
          <w:tcPr>
            <w:tcW w:w="3428" w:type="dxa"/>
            <w:shd w:val="clear" w:color="auto" w:fill="auto"/>
            <w:noWrap/>
            <w:hideMark/>
          </w:tcPr>
          <w:p w14:paraId="734908BB" w14:textId="77777777" w:rsidR="006E5647" w:rsidRPr="006E5647" w:rsidRDefault="006E5647" w:rsidP="006E5647">
            <w:pPr>
              <w:widowControl/>
              <w:autoSpaceDE/>
              <w:autoSpaceDN/>
              <w:ind w:firstLine="708"/>
              <w:rPr>
                <w:rFonts w:ascii="Calibri" w:hAnsi="Calibri" w:cs="Calibri"/>
                <w:bCs/>
                <w:iCs/>
                <w:lang w:eastAsia="pl-PL"/>
              </w:rPr>
            </w:pPr>
            <w:r w:rsidRPr="006E5647">
              <w:rPr>
                <w:rFonts w:ascii="Calibri" w:hAnsi="Calibri" w:cs="Calibri"/>
                <w:bCs/>
                <w:iCs/>
                <w:lang w:eastAsia="pl-PL"/>
              </w:rPr>
              <w:t>Kodeki VIDEO</w:t>
            </w:r>
          </w:p>
        </w:tc>
        <w:tc>
          <w:tcPr>
            <w:tcW w:w="5433" w:type="dxa"/>
            <w:shd w:val="clear" w:color="auto" w:fill="auto"/>
            <w:noWrap/>
            <w:hideMark/>
          </w:tcPr>
          <w:p w14:paraId="53E0E5E5" w14:textId="77777777" w:rsidR="006E5647" w:rsidRPr="006E5647" w:rsidRDefault="006E5647" w:rsidP="006E5647">
            <w:pPr>
              <w:widowControl/>
              <w:autoSpaceDE/>
              <w:autoSpaceDN/>
              <w:ind w:firstLine="708"/>
              <w:rPr>
                <w:rFonts w:ascii="Calibri" w:hAnsi="Calibri" w:cs="Calibri"/>
                <w:bCs/>
                <w:iCs/>
                <w:lang w:eastAsia="pl-PL"/>
              </w:rPr>
            </w:pPr>
            <w:r w:rsidRPr="006E5647">
              <w:rPr>
                <w:rFonts w:ascii="Calibri" w:hAnsi="Calibri" w:cs="Calibri"/>
                <w:bCs/>
                <w:iCs/>
                <w:lang w:eastAsia="pl-PL"/>
              </w:rPr>
              <w:t>MP4 (H.264) i MP4 (H.265)</w:t>
            </w:r>
          </w:p>
        </w:tc>
      </w:tr>
      <w:tr w:rsidR="006E5647" w:rsidRPr="006E5647" w14:paraId="62D693E2" w14:textId="77777777" w:rsidTr="00B27987">
        <w:trPr>
          <w:trHeight w:val="300"/>
        </w:trPr>
        <w:tc>
          <w:tcPr>
            <w:tcW w:w="3428" w:type="dxa"/>
            <w:shd w:val="clear" w:color="auto" w:fill="auto"/>
            <w:noWrap/>
            <w:hideMark/>
          </w:tcPr>
          <w:p w14:paraId="3A1DBD41" w14:textId="77777777" w:rsidR="006E5647" w:rsidRPr="006E5647" w:rsidRDefault="006E5647" w:rsidP="006E5647">
            <w:pPr>
              <w:widowControl/>
              <w:autoSpaceDE/>
              <w:autoSpaceDN/>
              <w:ind w:firstLine="708"/>
              <w:rPr>
                <w:rFonts w:ascii="Calibri" w:hAnsi="Calibri" w:cs="Calibri"/>
                <w:bCs/>
                <w:iCs/>
                <w:lang w:eastAsia="pl-PL"/>
              </w:rPr>
            </w:pPr>
            <w:r w:rsidRPr="006E5647">
              <w:rPr>
                <w:rFonts w:ascii="Calibri" w:hAnsi="Calibri" w:cs="Calibri"/>
                <w:bCs/>
                <w:iCs/>
                <w:lang w:eastAsia="pl-PL"/>
              </w:rPr>
              <w:t xml:space="preserve">Maksymalny </w:t>
            </w:r>
            <w:proofErr w:type="spellStart"/>
            <w:r w:rsidRPr="006E5647">
              <w:rPr>
                <w:rFonts w:ascii="Calibri" w:hAnsi="Calibri" w:cs="Calibri"/>
                <w:bCs/>
                <w:iCs/>
                <w:lang w:eastAsia="pl-PL"/>
              </w:rPr>
              <w:t>bitrate</w:t>
            </w:r>
            <w:proofErr w:type="spellEnd"/>
            <w:r w:rsidRPr="006E5647">
              <w:rPr>
                <w:rFonts w:ascii="Calibri" w:hAnsi="Calibri" w:cs="Calibri"/>
                <w:bCs/>
                <w:iCs/>
                <w:lang w:eastAsia="pl-PL"/>
              </w:rPr>
              <w:t xml:space="preserve"> video dla 4K</w:t>
            </w:r>
          </w:p>
        </w:tc>
        <w:tc>
          <w:tcPr>
            <w:tcW w:w="5433" w:type="dxa"/>
            <w:shd w:val="clear" w:color="auto" w:fill="auto"/>
            <w:noWrap/>
            <w:hideMark/>
          </w:tcPr>
          <w:p w14:paraId="21F22DDF" w14:textId="77777777" w:rsidR="006E5647" w:rsidRPr="006E5647" w:rsidRDefault="006E5647" w:rsidP="006E5647">
            <w:pPr>
              <w:widowControl/>
              <w:autoSpaceDE/>
              <w:autoSpaceDN/>
              <w:ind w:firstLine="708"/>
              <w:rPr>
                <w:rFonts w:ascii="Calibri" w:hAnsi="Calibri" w:cs="Calibri"/>
                <w:bCs/>
                <w:iCs/>
                <w:lang w:eastAsia="pl-PL"/>
              </w:rPr>
            </w:pPr>
            <w:r w:rsidRPr="006E5647">
              <w:rPr>
                <w:rFonts w:ascii="Calibri" w:hAnsi="Calibri" w:cs="Calibri"/>
                <w:bCs/>
                <w:iCs/>
                <w:lang w:eastAsia="pl-PL"/>
              </w:rPr>
              <w:t>100Mb/s</w:t>
            </w:r>
          </w:p>
        </w:tc>
      </w:tr>
      <w:tr w:rsidR="006E5647" w:rsidRPr="006E5647" w14:paraId="0BB8F5E5" w14:textId="77777777" w:rsidTr="00B27987">
        <w:trPr>
          <w:trHeight w:val="300"/>
        </w:trPr>
        <w:tc>
          <w:tcPr>
            <w:tcW w:w="3428" w:type="dxa"/>
            <w:shd w:val="clear" w:color="auto" w:fill="auto"/>
            <w:noWrap/>
            <w:hideMark/>
          </w:tcPr>
          <w:p w14:paraId="5CF43711" w14:textId="77777777" w:rsidR="006E5647" w:rsidRPr="006E5647" w:rsidRDefault="006E5647" w:rsidP="006E5647">
            <w:pPr>
              <w:widowControl/>
              <w:autoSpaceDE/>
              <w:autoSpaceDN/>
              <w:ind w:firstLine="708"/>
              <w:rPr>
                <w:rFonts w:ascii="Calibri" w:hAnsi="Calibri" w:cs="Calibri"/>
                <w:bCs/>
                <w:iCs/>
                <w:lang w:eastAsia="pl-PL"/>
              </w:rPr>
            </w:pPr>
            <w:proofErr w:type="spellStart"/>
            <w:r w:rsidRPr="006E5647">
              <w:rPr>
                <w:rFonts w:ascii="Calibri" w:hAnsi="Calibri" w:cs="Calibri"/>
                <w:bCs/>
                <w:iCs/>
                <w:lang w:eastAsia="pl-PL"/>
              </w:rPr>
              <w:t>Dzwięk</w:t>
            </w:r>
            <w:proofErr w:type="spellEnd"/>
            <w:r w:rsidRPr="006E5647">
              <w:rPr>
                <w:rFonts w:ascii="Calibri" w:hAnsi="Calibri" w:cs="Calibri"/>
                <w:bCs/>
                <w:iCs/>
                <w:lang w:eastAsia="pl-PL"/>
              </w:rPr>
              <w:t xml:space="preserve"> stereo</w:t>
            </w:r>
          </w:p>
        </w:tc>
        <w:tc>
          <w:tcPr>
            <w:tcW w:w="5433" w:type="dxa"/>
            <w:shd w:val="clear" w:color="auto" w:fill="auto"/>
            <w:noWrap/>
            <w:hideMark/>
          </w:tcPr>
          <w:p w14:paraId="1FF16B95" w14:textId="77777777" w:rsidR="006E5647" w:rsidRPr="006E5647" w:rsidRDefault="006E5647" w:rsidP="006E5647">
            <w:pPr>
              <w:widowControl/>
              <w:autoSpaceDE/>
              <w:autoSpaceDN/>
              <w:ind w:firstLine="708"/>
              <w:rPr>
                <w:rFonts w:ascii="Calibri" w:hAnsi="Calibri" w:cs="Calibri"/>
                <w:bCs/>
                <w:iCs/>
                <w:lang w:eastAsia="pl-PL"/>
              </w:rPr>
            </w:pPr>
            <w:r w:rsidRPr="006E5647">
              <w:rPr>
                <w:rFonts w:ascii="Calibri" w:hAnsi="Calibri" w:cs="Calibri"/>
                <w:bCs/>
                <w:iCs/>
                <w:lang w:eastAsia="pl-PL"/>
              </w:rPr>
              <w:t>tak</w:t>
            </w:r>
          </w:p>
        </w:tc>
      </w:tr>
      <w:tr w:rsidR="006E5647" w:rsidRPr="006E5647" w14:paraId="7B83BDFD" w14:textId="77777777" w:rsidTr="00B27987">
        <w:trPr>
          <w:trHeight w:val="300"/>
        </w:trPr>
        <w:tc>
          <w:tcPr>
            <w:tcW w:w="3428" w:type="dxa"/>
            <w:shd w:val="clear" w:color="auto" w:fill="auto"/>
            <w:noWrap/>
            <w:hideMark/>
          </w:tcPr>
          <w:p w14:paraId="51BDFF99" w14:textId="77777777" w:rsidR="006E5647" w:rsidRPr="006E5647" w:rsidRDefault="006E5647" w:rsidP="006E5647">
            <w:pPr>
              <w:widowControl/>
              <w:autoSpaceDE/>
              <w:autoSpaceDN/>
              <w:ind w:firstLine="708"/>
              <w:rPr>
                <w:rFonts w:ascii="Calibri" w:hAnsi="Calibri" w:cs="Calibri"/>
                <w:bCs/>
                <w:iCs/>
                <w:lang w:eastAsia="pl-PL"/>
              </w:rPr>
            </w:pPr>
            <w:r w:rsidRPr="006E5647">
              <w:rPr>
                <w:rFonts w:ascii="Calibri" w:hAnsi="Calibri" w:cs="Calibri"/>
                <w:bCs/>
                <w:iCs/>
                <w:lang w:eastAsia="pl-PL"/>
              </w:rPr>
              <w:t>Wbudowany moduł GPS</w:t>
            </w:r>
          </w:p>
        </w:tc>
        <w:tc>
          <w:tcPr>
            <w:tcW w:w="5433" w:type="dxa"/>
            <w:shd w:val="clear" w:color="auto" w:fill="auto"/>
            <w:noWrap/>
            <w:hideMark/>
          </w:tcPr>
          <w:p w14:paraId="01036D46" w14:textId="77777777" w:rsidR="006E5647" w:rsidRPr="006E5647" w:rsidRDefault="006E5647" w:rsidP="006E5647">
            <w:pPr>
              <w:widowControl/>
              <w:autoSpaceDE/>
              <w:autoSpaceDN/>
              <w:ind w:firstLine="708"/>
              <w:rPr>
                <w:rFonts w:ascii="Calibri" w:hAnsi="Calibri" w:cs="Calibri"/>
                <w:bCs/>
                <w:iCs/>
                <w:lang w:eastAsia="pl-PL"/>
              </w:rPr>
            </w:pPr>
            <w:r w:rsidRPr="006E5647">
              <w:rPr>
                <w:rFonts w:ascii="Calibri" w:hAnsi="Calibri" w:cs="Calibri"/>
                <w:bCs/>
                <w:iCs/>
                <w:lang w:eastAsia="pl-PL"/>
              </w:rPr>
              <w:t>tak</w:t>
            </w:r>
          </w:p>
        </w:tc>
      </w:tr>
      <w:tr w:rsidR="006E5647" w:rsidRPr="006E5647" w14:paraId="750D28D8" w14:textId="77777777" w:rsidTr="00B27987">
        <w:trPr>
          <w:trHeight w:val="300"/>
        </w:trPr>
        <w:tc>
          <w:tcPr>
            <w:tcW w:w="3428" w:type="dxa"/>
            <w:shd w:val="clear" w:color="auto" w:fill="auto"/>
            <w:noWrap/>
            <w:hideMark/>
          </w:tcPr>
          <w:p w14:paraId="081C8F85" w14:textId="77777777" w:rsidR="006E5647" w:rsidRPr="006E5647" w:rsidRDefault="006E5647" w:rsidP="006E5647">
            <w:pPr>
              <w:widowControl/>
              <w:autoSpaceDE/>
              <w:autoSpaceDN/>
              <w:ind w:firstLine="708"/>
              <w:rPr>
                <w:rFonts w:ascii="Calibri" w:hAnsi="Calibri" w:cs="Calibri"/>
                <w:bCs/>
                <w:iCs/>
                <w:lang w:eastAsia="pl-PL"/>
              </w:rPr>
            </w:pPr>
            <w:r w:rsidRPr="006E5647">
              <w:rPr>
                <w:rFonts w:ascii="Calibri" w:hAnsi="Calibri" w:cs="Calibri"/>
                <w:bCs/>
                <w:iCs/>
                <w:lang w:eastAsia="pl-PL"/>
              </w:rPr>
              <w:t>Obsługa kart pamięci</w:t>
            </w:r>
          </w:p>
        </w:tc>
        <w:tc>
          <w:tcPr>
            <w:tcW w:w="5433" w:type="dxa"/>
            <w:shd w:val="clear" w:color="auto" w:fill="auto"/>
            <w:noWrap/>
            <w:hideMark/>
          </w:tcPr>
          <w:p w14:paraId="4ABAA307" w14:textId="77777777" w:rsidR="006E5647" w:rsidRPr="006E5647" w:rsidRDefault="006E5647" w:rsidP="006E5647">
            <w:pPr>
              <w:widowControl/>
              <w:autoSpaceDE/>
              <w:autoSpaceDN/>
              <w:ind w:firstLine="708"/>
              <w:rPr>
                <w:rFonts w:ascii="Calibri" w:hAnsi="Calibri" w:cs="Calibri"/>
                <w:bCs/>
                <w:iCs/>
                <w:lang w:eastAsia="pl-PL"/>
              </w:rPr>
            </w:pPr>
            <w:r w:rsidRPr="006E5647">
              <w:rPr>
                <w:rFonts w:ascii="Calibri" w:hAnsi="Calibri" w:cs="Calibri"/>
                <w:bCs/>
                <w:iCs/>
                <w:lang w:eastAsia="pl-PL"/>
              </w:rPr>
              <w:t>tak</w:t>
            </w:r>
          </w:p>
        </w:tc>
      </w:tr>
      <w:tr w:rsidR="006E5647" w:rsidRPr="006E5647" w14:paraId="26C82D69" w14:textId="77777777" w:rsidTr="00B27987">
        <w:trPr>
          <w:trHeight w:val="300"/>
        </w:trPr>
        <w:tc>
          <w:tcPr>
            <w:tcW w:w="3428" w:type="dxa"/>
            <w:shd w:val="clear" w:color="auto" w:fill="auto"/>
            <w:noWrap/>
            <w:hideMark/>
          </w:tcPr>
          <w:p w14:paraId="14E4D67D" w14:textId="77777777" w:rsidR="006E5647" w:rsidRPr="006E5647" w:rsidRDefault="006E5647" w:rsidP="006E5647">
            <w:pPr>
              <w:widowControl/>
              <w:autoSpaceDE/>
              <w:autoSpaceDN/>
              <w:ind w:firstLine="708"/>
              <w:rPr>
                <w:rFonts w:ascii="Calibri" w:hAnsi="Calibri" w:cs="Calibri"/>
                <w:bCs/>
                <w:iCs/>
                <w:lang w:eastAsia="pl-PL"/>
              </w:rPr>
            </w:pPr>
            <w:r w:rsidRPr="006E5647">
              <w:rPr>
                <w:rFonts w:ascii="Calibri" w:hAnsi="Calibri" w:cs="Calibri"/>
                <w:bCs/>
                <w:iCs/>
                <w:lang w:eastAsia="pl-PL"/>
              </w:rPr>
              <w:t>Redukcja szumu</w:t>
            </w:r>
          </w:p>
        </w:tc>
        <w:tc>
          <w:tcPr>
            <w:tcW w:w="5433" w:type="dxa"/>
            <w:shd w:val="clear" w:color="auto" w:fill="auto"/>
            <w:noWrap/>
            <w:hideMark/>
          </w:tcPr>
          <w:p w14:paraId="2A05422B" w14:textId="77777777" w:rsidR="006E5647" w:rsidRPr="006E5647" w:rsidRDefault="006E5647" w:rsidP="006E5647">
            <w:pPr>
              <w:widowControl/>
              <w:autoSpaceDE/>
              <w:autoSpaceDN/>
              <w:ind w:firstLine="708"/>
              <w:rPr>
                <w:rFonts w:ascii="Calibri" w:hAnsi="Calibri" w:cs="Calibri"/>
                <w:bCs/>
                <w:iCs/>
                <w:lang w:eastAsia="pl-PL"/>
              </w:rPr>
            </w:pPr>
            <w:r w:rsidRPr="006E5647">
              <w:rPr>
                <w:rFonts w:ascii="Calibri" w:hAnsi="Calibri" w:cs="Calibri"/>
                <w:bCs/>
                <w:iCs/>
                <w:lang w:eastAsia="pl-PL"/>
              </w:rPr>
              <w:t>tak</w:t>
            </w:r>
          </w:p>
        </w:tc>
      </w:tr>
      <w:tr w:rsidR="006E5647" w:rsidRPr="006E5647" w14:paraId="33EC35D1" w14:textId="77777777" w:rsidTr="00B27987">
        <w:trPr>
          <w:trHeight w:val="300"/>
        </w:trPr>
        <w:tc>
          <w:tcPr>
            <w:tcW w:w="3428" w:type="dxa"/>
            <w:shd w:val="clear" w:color="auto" w:fill="auto"/>
            <w:noWrap/>
            <w:hideMark/>
          </w:tcPr>
          <w:p w14:paraId="6882DB0D" w14:textId="77777777" w:rsidR="006E5647" w:rsidRPr="006E5647" w:rsidRDefault="006E5647" w:rsidP="006E5647">
            <w:pPr>
              <w:widowControl/>
              <w:autoSpaceDE/>
              <w:autoSpaceDN/>
              <w:ind w:firstLine="708"/>
              <w:rPr>
                <w:rFonts w:ascii="Calibri" w:hAnsi="Calibri" w:cs="Calibri"/>
                <w:bCs/>
                <w:iCs/>
                <w:lang w:eastAsia="pl-PL"/>
              </w:rPr>
            </w:pPr>
            <w:r w:rsidRPr="006E5647">
              <w:rPr>
                <w:rFonts w:ascii="Calibri" w:hAnsi="Calibri" w:cs="Calibri"/>
                <w:bCs/>
                <w:iCs/>
                <w:lang w:eastAsia="pl-PL"/>
              </w:rPr>
              <w:t>wbudowane mikrofony</w:t>
            </w:r>
          </w:p>
        </w:tc>
        <w:tc>
          <w:tcPr>
            <w:tcW w:w="5433" w:type="dxa"/>
            <w:shd w:val="clear" w:color="auto" w:fill="auto"/>
            <w:noWrap/>
            <w:hideMark/>
          </w:tcPr>
          <w:p w14:paraId="7F1A6D9E" w14:textId="77777777" w:rsidR="006E5647" w:rsidRPr="006E5647" w:rsidRDefault="006E5647" w:rsidP="006E5647">
            <w:pPr>
              <w:widowControl/>
              <w:autoSpaceDE/>
              <w:autoSpaceDN/>
              <w:ind w:firstLine="708"/>
              <w:rPr>
                <w:rFonts w:ascii="Calibri" w:hAnsi="Calibri" w:cs="Calibri"/>
                <w:bCs/>
                <w:iCs/>
                <w:lang w:eastAsia="pl-PL"/>
              </w:rPr>
            </w:pPr>
            <w:r w:rsidRPr="006E5647">
              <w:rPr>
                <w:rFonts w:ascii="Calibri" w:hAnsi="Calibri" w:cs="Calibri"/>
                <w:bCs/>
                <w:iCs/>
                <w:lang w:eastAsia="pl-PL"/>
              </w:rPr>
              <w:t xml:space="preserve">tak, 3 </w:t>
            </w:r>
            <w:proofErr w:type="spellStart"/>
            <w:r w:rsidRPr="006E5647">
              <w:rPr>
                <w:rFonts w:ascii="Calibri" w:hAnsi="Calibri" w:cs="Calibri"/>
                <w:bCs/>
                <w:iCs/>
                <w:lang w:eastAsia="pl-PL"/>
              </w:rPr>
              <w:t>szt</w:t>
            </w:r>
            <w:proofErr w:type="spellEnd"/>
          </w:p>
        </w:tc>
      </w:tr>
      <w:tr w:rsidR="006E5647" w:rsidRPr="006E5647" w14:paraId="65612914" w14:textId="77777777" w:rsidTr="00B27987">
        <w:trPr>
          <w:trHeight w:val="300"/>
        </w:trPr>
        <w:tc>
          <w:tcPr>
            <w:tcW w:w="3428" w:type="dxa"/>
            <w:shd w:val="clear" w:color="auto" w:fill="auto"/>
            <w:noWrap/>
            <w:hideMark/>
          </w:tcPr>
          <w:p w14:paraId="07D970AA" w14:textId="77777777" w:rsidR="006E5647" w:rsidRPr="006E5647" w:rsidRDefault="006E5647" w:rsidP="006E5647">
            <w:pPr>
              <w:widowControl/>
              <w:autoSpaceDE/>
              <w:autoSpaceDN/>
              <w:ind w:firstLine="708"/>
              <w:rPr>
                <w:rFonts w:ascii="Calibri" w:hAnsi="Calibri" w:cs="Calibri"/>
                <w:bCs/>
                <w:iCs/>
                <w:lang w:eastAsia="pl-PL"/>
              </w:rPr>
            </w:pPr>
            <w:r w:rsidRPr="006E5647">
              <w:rPr>
                <w:rFonts w:ascii="Calibri" w:hAnsi="Calibri" w:cs="Calibri"/>
                <w:bCs/>
                <w:iCs/>
                <w:lang w:eastAsia="pl-PL"/>
              </w:rPr>
              <w:t>Obsługa mikrofonu zewnętrznego stereo</w:t>
            </w:r>
          </w:p>
        </w:tc>
        <w:tc>
          <w:tcPr>
            <w:tcW w:w="5433" w:type="dxa"/>
            <w:shd w:val="clear" w:color="auto" w:fill="auto"/>
            <w:noWrap/>
            <w:hideMark/>
          </w:tcPr>
          <w:p w14:paraId="3BC3E627" w14:textId="77777777" w:rsidR="006E5647" w:rsidRPr="006E5647" w:rsidRDefault="006E5647" w:rsidP="006E5647">
            <w:pPr>
              <w:widowControl/>
              <w:autoSpaceDE/>
              <w:autoSpaceDN/>
              <w:ind w:firstLine="708"/>
              <w:rPr>
                <w:rFonts w:ascii="Calibri" w:hAnsi="Calibri" w:cs="Calibri"/>
                <w:bCs/>
                <w:iCs/>
                <w:lang w:eastAsia="pl-PL"/>
              </w:rPr>
            </w:pPr>
            <w:r w:rsidRPr="006E5647">
              <w:rPr>
                <w:rFonts w:ascii="Calibri" w:hAnsi="Calibri" w:cs="Calibri"/>
                <w:bCs/>
                <w:iCs/>
                <w:lang w:eastAsia="pl-PL"/>
              </w:rPr>
              <w:t xml:space="preserve">tak, </w:t>
            </w:r>
            <w:proofErr w:type="spellStart"/>
            <w:r w:rsidRPr="006E5647">
              <w:rPr>
                <w:rFonts w:ascii="Calibri" w:hAnsi="Calibri" w:cs="Calibri"/>
                <w:bCs/>
                <w:iCs/>
                <w:lang w:eastAsia="pl-PL"/>
              </w:rPr>
              <w:t>jack</w:t>
            </w:r>
            <w:proofErr w:type="spellEnd"/>
            <w:r w:rsidRPr="006E5647">
              <w:rPr>
                <w:rFonts w:ascii="Calibri" w:hAnsi="Calibri" w:cs="Calibri"/>
                <w:bCs/>
                <w:iCs/>
                <w:lang w:eastAsia="pl-PL"/>
              </w:rPr>
              <w:t xml:space="preserve"> 3.5mm</w:t>
            </w:r>
          </w:p>
        </w:tc>
      </w:tr>
      <w:tr w:rsidR="006E5647" w:rsidRPr="006E5647" w14:paraId="33832D98" w14:textId="77777777" w:rsidTr="00B27987">
        <w:trPr>
          <w:trHeight w:val="300"/>
        </w:trPr>
        <w:tc>
          <w:tcPr>
            <w:tcW w:w="3428" w:type="dxa"/>
            <w:shd w:val="clear" w:color="auto" w:fill="auto"/>
            <w:noWrap/>
            <w:hideMark/>
          </w:tcPr>
          <w:p w14:paraId="5B71C5F9" w14:textId="77777777" w:rsidR="006E5647" w:rsidRPr="006E5647" w:rsidRDefault="006E5647" w:rsidP="006E5647">
            <w:pPr>
              <w:widowControl/>
              <w:autoSpaceDE/>
              <w:autoSpaceDN/>
              <w:ind w:firstLine="708"/>
              <w:rPr>
                <w:rFonts w:ascii="Calibri" w:hAnsi="Calibri" w:cs="Calibri"/>
                <w:bCs/>
                <w:iCs/>
                <w:lang w:eastAsia="pl-PL"/>
              </w:rPr>
            </w:pPr>
            <w:proofErr w:type="spellStart"/>
            <w:r w:rsidRPr="006E5647">
              <w:rPr>
                <w:rFonts w:ascii="Calibri" w:hAnsi="Calibri" w:cs="Calibri"/>
                <w:bCs/>
                <w:iCs/>
                <w:lang w:eastAsia="pl-PL"/>
              </w:rPr>
              <w:t>Wbudowanu</w:t>
            </w:r>
            <w:proofErr w:type="spellEnd"/>
            <w:r w:rsidRPr="006E5647">
              <w:rPr>
                <w:rFonts w:ascii="Calibri" w:hAnsi="Calibri" w:cs="Calibri"/>
                <w:bCs/>
                <w:iCs/>
                <w:lang w:eastAsia="pl-PL"/>
              </w:rPr>
              <w:t xml:space="preserve"> ekran dotykowy kolorowy tylny</w:t>
            </w:r>
          </w:p>
        </w:tc>
        <w:tc>
          <w:tcPr>
            <w:tcW w:w="5433" w:type="dxa"/>
            <w:shd w:val="clear" w:color="auto" w:fill="auto"/>
            <w:noWrap/>
            <w:hideMark/>
          </w:tcPr>
          <w:p w14:paraId="36C4B5E7" w14:textId="77777777" w:rsidR="006E5647" w:rsidRPr="006E5647" w:rsidRDefault="006E5647" w:rsidP="006E5647">
            <w:pPr>
              <w:widowControl/>
              <w:autoSpaceDE/>
              <w:autoSpaceDN/>
              <w:ind w:firstLine="708"/>
              <w:rPr>
                <w:rFonts w:ascii="Calibri" w:hAnsi="Calibri" w:cs="Calibri"/>
                <w:bCs/>
                <w:iCs/>
                <w:lang w:eastAsia="pl-PL"/>
              </w:rPr>
            </w:pPr>
            <w:r w:rsidRPr="006E5647">
              <w:rPr>
                <w:rFonts w:ascii="Calibri" w:hAnsi="Calibri" w:cs="Calibri"/>
                <w:bCs/>
                <w:iCs/>
                <w:lang w:eastAsia="pl-PL"/>
              </w:rPr>
              <w:t>2,3 cala</w:t>
            </w:r>
          </w:p>
        </w:tc>
      </w:tr>
      <w:tr w:rsidR="006E5647" w:rsidRPr="006E5647" w14:paraId="5090392D" w14:textId="77777777" w:rsidTr="00B27987">
        <w:trPr>
          <w:trHeight w:val="300"/>
        </w:trPr>
        <w:tc>
          <w:tcPr>
            <w:tcW w:w="3428" w:type="dxa"/>
            <w:shd w:val="clear" w:color="auto" w:fill="auto"/>
            <w:noWrap/>
            <w:hideMark/>
          </w:tcPr>
          <w:p w14:paraId="4A78EF6B" w14:textId="77777777" w:rsidR="006E5647" w:rsidRPr="006E5647" w:rsidRDefault="006E5647" w:rsidP="006E5647">
            <w:pPr>
              <w:widowControl/>
              <w:autoSpaceDE/>
              <w:autoSpaceDN/>
              <w:ind w:firstLine="708"/>
              <w:rPr>
                <w:rFonts w:ascii="Calibri" w:hAnsi="Calibri" w:cs="Calibri"/>
                <w:bCs/>
                <w:iCs/>
                <w:lang w:eastAsia="pl-PL"/>
              </w:rPr>
            </w:pPr>
            <w:r w:rsidRPr="006E5647">
              <w:rPr>
                <w:rFonts w:ascii="Calibri" w:hAnsi="Calibri" w:cs="Calibri"/>
                <w:bCs/>
                <w:iCs/>
                <w:lang w:eastAsia="pl-PL"/>
              </w:rPr>
              <w:t>Bateria wymienna</w:t>
            </w:r>
          </w:p>
        </w:tc>
        <w:tc>
          <w:tcPr>
            <w:tcW w:w="5433" w:type="dxa"/>
            <w:shd w:val="clear" w:color="auto" w:fill="auto"/>
            <w:noWrap/>
            <w:hideMark/>
          </w:tcPr>
          <w:p w14:paraId="1C85B57D" w14:textId="77777777" w:rsidR="006E5647" w:rsidRPr="006E5647" w:rsidRDefault="006E5647" w:rsidP="006E5647">
            <w:pPr>
              <w:widowControl/>
              <w:autoSpaceDE/>
              <w:autoSpaceDN/>
              <w:ind w:firstLine="708"/>
              <w:rPr>
                <w:rFonts w:ascii="Calibri" w:hAnsi="Calibri" w:cs="Calibri"/>
                <w:bCs/>
                <w:iCs/>
                <w:lang w:eastAsia="pl-PL"/>
              </w:rPr>
            </w:pPr>
            <w:r w:rsidRPr="006E5647">
              <w:rPr>
                <w:rFonts w:ascii="Calibri" w:hAnsi="Calibri" w:cs="Calibri"/>
                <w:bCs/>
                <w:iCs/>
                <w:lang w:eastAsia="pl-PL"/>
              </w:rPr>
              <w:t>tak, pojemność nie mniej niż 1700mAh</w:t>
            </w:r>
          </w:p>
        </w:tc>
      </w:tr>
      <w:tr w:rsidR="006E5647" w:rsidRPr="006E5647" w14:paraId="43775C2D" w14:textId="77777777" w:rsidTr="00B27987">
        <w:trPr>
          <w:trHeight w:val="300"/>
        </w:trPr>
        <w:tc>
          <w:tcPr>
            <w:tcW w:w="3428" w:type="dxa"/>
            <w:shd w:val="clear" w:color="auto" w:fill="auto"/>
            <w:noWrap/>
            <w:hideMark/>
          </w:tcPr>
          <w:p w14:paraId="47EE591A" w14:textId="77777777" w:rsidR="006E5647" w:rsidRPr="006E5647" w:rsidRDefault="006E5647" w:rsidP="006E5647">
            <w:pPr>
              <w:widowControl/>
              <w:autoSpaceDE/>
              <w:autoSpaceDN/>
              <w:ind w:firstLine="708"/>
              <w:rPr>
                <w:rFonts w:ascii="Calibri" w:hAnsi="Calibri" w:cs="Calibri"/>
                <w:bCs/>
                <w:iCs/>
                <w:lang w:eastAsia="pl-PL"/>
              </w:rPr>
            </w:pPr>
            <w:r w:rsidRPr="006E5647">
              <w:rPr>
                <w:rFonts w:ascii="Calibri" w:hAnsi="Calibri" w:cs="Calibri"/>
                <w:bCs/>
                <w:iCs/>
                <w:lang w:eastAsia="pl-PL"/>
              </w:rPr>
              <w:lastRenderedPageBreak/>
              <w:t>złącze USB-C</w:t>
            </w:r>
          </w:p>
        </w:tc>
        <w:tc>
          <w:tcPr>
            <w:tcW w:w="5433" w:type="dxa"/>
            <w:shd w:val="clear" w:color="auto" w:fill="auto"/>
            <w:noWrap/>
            <w:hideMark/>
          </w:tcPr>
          <w:p w14:paraId="1DDD078D" w14:textId="77777777" w:rsidR="006E5647" w:rsidRPr="006E5647" w:rsidRDefault="006E5647" w:rsidP="006E5647">
            <w:pPr>
              <w:widowControl/>
              <w:autoSpaceDE/>
              <w:autoSpaceDN/>
              <w:ind w:firstLine="708"/>
              <w:rPr>
                <w:rFonts w:ascii="Calibri" w:hAnsi="Calibri" w:cs="Calibri"/>
                <w:bCs/>
                <w:iCs/>
                <w:lang w:eastAsia="pl-PL"/>
              </w:rPr>
            </w:pPr>
            <w:r w:rsidRPr="006E5647">
              <w:rPr>
                <w:rFonts w:ascii="Calibri" w:hAnsi="Calibri" w:cs="Calibri"/>
                <w:bCs/>
                <w:iCs/>
                <w:lang w:eastAsia="pl-PL"/>
              </w:rPr>
              <w:t>tak</w:t>
            </w:r>
          </w:p>
        </w:tc>
      </w:tr>
      <w:tr w:rsidR="006E5647" w:rsidRPr="006E5647" w14:paraId="13CC3892" w14:textId="77777777" w:rsidTr="00B27987">
        <w:trPr>
          <w:trHeight w:val="600"/>
        </w:trPr>
        <w:tc>
          <w:tcPr>
            <w:tcW w:w="3428" w:type="dxa"/>
            <w:vMerge w:val="restart"/>
            <w:shd w:val="clear" w:color="auto" w:fill="auto"/>
            <w:noWrap/>
            <w:hideMark/>
          </w:tcPr>
          <w:p w14:paraId="55180DC7" w14:textId="77777777" w:rsidR="006E5647" w:rsidRPr="006E5647" w:rsidRDefault="006E5647" w:rsidP="006E5647">
            <w:pPr>
              <w:widowControl/>
              <w:autoSpaceDE/>
              <w:autoSpaceDN/>
              <w:ind w:firstLine="708"/>
              <w:rPr>
                <w:rFonts w:ascii="Calibri" w:hAnsi="Calibri" w:cs="Calibri"/>
                <w:bCs/>
                <w:iCs/>
                <w:lang w:eastAsia="pl-PL"/>
              </w:rPr>
            </w:pPr>
            <w:r w:rsidRPr="006E5647">
              <w:rPr>
                <w:rFonts w:ascii="Calibri" w:hAnsi="Calibri" w:cs="Calibri"/>
                <w:bCs/>
                <w:iCs/>
                <w:lang w:eastAsia="pl-PL"/>
              </w:rPr>
              <w:t>Akcesoria dodatkowe</w:t>
            </w:r>
          </w:p>
        </w:tc>
        <w:tc>
          <w:tcPr>
            <w:tcW w:w="5433" w:type="dxa"/>
            <w:shd w:val="clear" w:color="auto" w:fill="auto"/>
            <w:hideMark/>
          </w:tcPr>
          <w:p w14:paraId="16D5668F" w14:textId="77777777" w:rsidR="006E5647" w:rsidRPr="006E5647" w:rsidRDefault="006E5647" w:rsidP="006E5647">
            <w:pPr>
              <w:widowControl/>
              <w:autoSpaceDE/>
              <w:autoSpaceDN/>
              <w:ind w:firstLine="708"/>
              <w:rPr>
                <w:rFonts w:ascii="Calibri" w:hAnsi="Calibri" w:cs="Calibri"/>
                <w:bCs/>
                <w:iCs/>
                <w:lang w:eastAsia="pl-PL"/>
              </w:rPr>
            </w:pPr>
            <w:r w:rsidRPr="006E5647">
              <w:rPr>
                <w:rFonts w:ascii="Calibri" w:hAnsi="Calibri" w:cs="Calibri"/>
                <w:bCs/>
                <w:iCs/>
                <w:lang w:eastAsia="pl-PL"/>
              </w:rPr>
              <w:t>dodatkowa bateria z ładowarką dedykowana przez producenta nie mniejsza niż 1700mAh</w:t>
            </w:r>
          </w:p>
        </w:tc>
      </w:tr>
      <w:tr w:rsidR="006E5647" w:rsidRPr="006E5647" w14:paraId="036C8978" w14:textId="77777777" w:rsidTr="00B27987">
        <w:trPr>
          <w:trHeight w:val="900"/>
        </w:trPr>
        <w:tc>
          <w:tcPr>
            <w:tcW w:w="3428" w:type="dxa"/>
            <w:vMerge/>
            <w:shd w:val="clear" w:color="auto" w:fill="auto"/>
            <w:hideMark/>
          </w:tcPr>
          <w:p w14:paraId="1CA2EA7F" w14:textId="77777777" w:rsidR="006E5647" w:rsidRPr="006E5647" w:rsidRDefault="006E5647" w:rsidP="006E5647">
            <w:pPr>
              <w:widowControl/>
              <w:autoSpaceDE/>
              <w:autoSpaceDN/>
              <w:ind w:firstLine="708"/>
              <w:rPr>
                <w:rFonts w:ascii="Calibri" w:hAnsi="Calibri" w:cs="Calibri"/>
                <w:bCs/>
                <w:iCs/>
                <w:lang w:eastAsia="pl-PL"/>
              </w:rPr>
            </w:pPr>
          </w:p>
        </w:tc>
        <w:tc>
          <w:tcPr>
            <w:tcW w:w="5433" w:type="dxa"/>
            <w:shd w:val="clear" w:color="auto" w:fill="auto"/>
            <w:hideMark/>
          </w:tcPr>
          <w:p w14:paraId="310AB91E" w14:textId="77777777" w:rsidR="006E5647" w:rsidRPr="006E5647" w:rsidRDefault="006E5647" w:rsidP="006E5647">
            <w:pPr>
              <w:widowControl/>
              <w:autoSpaceDE/>
              <w:autoSpaceDN/>
              <w:ind w:firstLine="708"/>
              <w:rPr>
                <w:rFonts w:ascii="Calibri" w:hAnsi="Calibri" w:cs="Calibri"/>
                <w:bCs/>
                <w:iCs/>
                <w:lang w:eastAsia="pl-PL"/>
              </w:rPr>
            </w:pPr>
            <w:r w:rsidRPr="006E5647">
              <w:rPr>
                <w:rFonts w:ascii="Calibri" w:hAnsi="Calibri" w:cs="Calibri"/>
                <w:bCs/>
                <w:iCs/>
                <w:lang w:eastAsia="pl-PL"/>
              </w:rPr>
              <w:t xml:space="preserve">Dedykowany </w:t>
            </w:r>
            <w:proofErr w:type="spellStart"/>
            <w:r w:rsidRPr="006E5647">
              <w:rPr>
                <w:rFonts w:ascii="Calibri" w:hAnsi="Calibri" w:cs="Calibri"/>
                <w:bCs/>
                <w:iCs/>
                <w:lang w:eastAsia="pl-PL"/>
              </w:rPr>
              <w:t>MonoPod</w:t>
            </w:r>
            <w:proofErr w:type="spellEnd"/>
            <w:r w:rsidRPr="006E5647">
              <w:rPr>
                <w:rFonts w:ascii="Calibri" w:hAnsi="Calibri" w:cs="Calibri"/>
                <w:bCs/>
                <w:iCs/>
                <w:lang w:eastAsia="pl-PL"/>
              </w:rPr>
              <w:t xml:space="preserve"> mający funkcje: krótki uchwyt do ręki (np. do nurkowania), wysięgnik (statyw) do ujęć typu selfie czy okolicy, schowany w rączce statyw, z możliwością montażu bezpośrednio do kamery lub uchwytu</w:t>
            </w:r>
          </w:p>
        </w:tc>
      </w:tr>
      <w:tr w:rsidR="006E5647" w:rsidRPr="006E5647" w14:paraId="28D0CCBC" w14:textId="77777777" w:rsidTr="00B27987">
        <w:trPr>
          <w:trHeight w:val="300"/>
        </w:trPr>
        <w:tc>
          <w:tcPr>
            <w:tcW w:w="3428" w:type="dxa"/>
            <w:vMerge/>
            <w:shd w:val="clear" w:color="auto" w:fill="auto"/>
            <w:hideMark/>
          </w:tcPr>
          <w:p w14:paraId="75E284B3" w14:textId="77777777" w:rsidR="006E5647" w:rsidRPr="006E5647" w:rsidRDefault="006E5647" w:rsidP="006E5647">
            <w:pPr>
              <w:widowControl/>
              <w:autoSpaceDE/>
              <w:autoSpaceDN/>
              <w:ind w:firstLine="708"/>
              <w:rPr>
                <w:rFonts w:ascii="Calibri" w:hAnsi="Calibri" w:cs="Calibri"/>
                <w:bCs/>
                <w:iCs/>
                <w:lang w:eastAsia="pl-PL"/>
              </w:rPr>
            </w:pPr>
          </w:p>
        </w:tc>
        <w:tc>
          <w:tcPr>
            <w:tcW w:w="5433" w:type="dxa"/>
            <w:shd w:val="clear" w:color="auto" w:fill="auto"/>
            <w:noWrap/>
            <w:hideMark/>
          </w:tcPr>
          <w:p w14:paraId="0E09CB81" w14:textId="77777777" w:rsidR="006E5647" w:rsidRPr="006E5647" w:rsidRDefault="006E5647" w:rsidP="006E5647">
            <w:pPr>
              <w:widowControl/>
              <w:autoSpaceDE/>
              <w:autoSpaceDN/>
              <w:ind w:firstLine="708"/>
              <w:rPr>
                <w:rFonts w:ascii="Calibri" w:hAnsi="Calibri" w:cs="Calibri"/>
                <w:bCs/>
                <w:iCs/>
                <w:lang w:eastAsia="pl-PL"/>
              </w:rPr>
            </w:pPr>
            <w:r w:rsidRPr="006E5647">
              <w:rPr>
                <w:rFonts w:ascii="Calibri" w:hAnsi="Calibri" w:cs="Calibri"/>
                <w:bCs/>
                <w:iCs/>
                <w:lang w:eastAsia="pl-PL"/>
              </w:rPr>
              <w:t>dedykowana karta pamięci 32GB</w:t>
            </w:r>
          </w:p>
        </w:tc>
      </w:tr>
    </w:tbl>
    <w:p w14:paraId="6D4B1CF7" w14:textId="77777777" w:rsidR="006E5647" w:rsidRPr="006E5647" w:rsidRDefault="006E5647" w:rsidP="006E5647">
      <w:pPr>
        <w:widowControl/>
        <w:autoSpaceDE/>
        <w:autoSpaceDN/>
        <w:ind w:firstLine="708"/>
        <w:rPr>
          <w:rFonts w:ascii="Calibri" w:hAnsi="Calibri" w:cs="Calibri"/>
          <w:b/>
          <w:iCs/>
          <w:lang w:eastAsia="pl-PL"/>
        </w:rPr>
      </w:pPr>
    </w:p>
    <w:tbl>
      <w:tblPr>
        <w:tblW w:w="9320" w:type="dxa"/>
        <w:tblInd w:w="70" w:type="dxa"/>
        <w:tblCellMar>
          <w:left w:w="70" w:type="dxa"/>
          <w:right w:w="70" w:type="dxa"/>
        </w:tblCellMar>
        <w:tblLook w:val="04A0" w:firstRow="1" w:lastRow="0" w:firstColumn="1" w:lastColumn="0" w:noHBand="0" w:noVBand="1"/>
      </w:tblPr>
      <w:tblGrid>
        <w:gridCol w:w="3880"/>
        <w:gridCol w:w="5440"/>
      </w:tblGrid>
      <w:tr w:rsidR="006E5647" w:rsidRPr="006E5647" w14:paraId="0C28A6FA" w14:textId="77777777" w:rsidTr="00B27987">
        <w:trPr>
          <w:trHeight w:val="900"/>
        </w:trPr>
        <w:tc>
          <w:tcPr>
            <w:tcW w:w="9320" w:type="dxa"/>
            <w:gridSpan w:val="2"/>
            <w:tcBorders>
              <w:top w:val="nil"/>
              <w:left w:val="nil"/>
              <w:bottom w:val="single" w:sz="4" w:space="0" w:color="auto"/>
              <w:right w:val="nil"/>
            </w:tcBorders>
            <w:shd w:val="clear" w:color="auto" w:fill="auto"/>
            <w:vAlign w:val="center"/>
          </w:tcPr>
          <w:p w14:paraId="75A3134F" w14:textId="77777777" w:rsidR="006E5647" w:rsidRPr="006E5647" w:rsidRDefault="006E5647" w:rsidP="006E5647">
            <w:pPr>
              <w:widowControl/>
              <w:autoSpaceDE/>
              <w:autoSpaceDN/>
              <w:rPr>
                <w:rFonts w:ascii="Calibri" w:hAnsi="Calibri" w:cs="Calibri"/>
                <w:lang w:eastAsia="pl-PL"/>
              </w:rPr>
            </w:pPr>
          </w:p>
        </w:tc>
      </w:tr>
      <w:tr w:rsidR="006E5647" w:rsidRPr="006E5647" w14:paraId="3DC8F4F5" w14:textId="77777777" w:rsidTr="00B27987">
        <w:trPr>
          <w:trHeight w:val="300"/>
        </w:trPr>
        <w:tc>
          <w:tcPr>
            <w:tcW w:w="3880" w:type="dxa"/>
            <w:tcBorders>
              <w:top w:val="nil"/>
              <w:left w:val="single" w:sz="4" w:space="0" w:color="auto"/>
              <w:bottom w:val="single" w:sz="4" w:space="0" w:color="auto"/>
              <w:right w:val="single" w:sz="4" w:space="0" w:color="auto"/>
            </w:tcBorders>
            <w:shd w:val="clear" w:color="000000" w:fill="FFFF00"/>
            <w:vAlign w:val="center"/>
            <w:hideMark/>
          </w:tcPr>
          <w:p w14:paraId="0E9A803E"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Nazwa</w:t>
            </w:r>
          </w:p>
        </w:tc>
        <w:tc>
          <w:tcPr>
            <w:tcW w:w="5440" w:type="dxa"/>
            <w:tcBorders>
              <w:top w:val="nil"/>
              <w:left w:val="nil"/>
              <w:bottom w:val="single" w:sz="4" w:space="0" w:color="auto"/>
              <w:right w:val="single" w:sz="4" w:space="0" w:color="auto"/>
            </w:tcBorders>
            <w:shd w:val="clear" w:color="000000" w:fill="FFFF00"/>
            <w:vAlign w:val="center"/>
            <w:hideMark/>
          </w:tcPr>
          <w:p w14:paraId="58367F92" w14:textId="77777777" w:rsidR="006E5647" w:rsidRPr="006E5647" w:rsidRDefault="006E5647" w:rsidP="006E5647">
            <w:pPr>
              <w:widowControl/>
              <w:numPr>
                <w:ilvl w:val="0"/>
                <w:numId w:val="102"/>
              </w:numPr>
              <w:autoSpaceDE/>
              <w:autoSpaceDN/>
              <w:rPr>
                <w:rFonts w:ascii="Calibri" w:hAnsi="Calibri" w:cs="Calibri"/>
                <w:color w:val="000000"/>
                <w:lang w:eastAsia="pl-PL"/>
              </w:rPr>
            </w:pPr>
            <w:r w:rsidRPr="006E5647">
              <w:rPr>
                <w:rFonts w:ascii="Calibri" w:hAnsi="Calibri" w:cs="Calibri"/>
                <w:color w:val="000000"/>
                <w:lang w:eastAsia="pl-PL"/>
              </w:rPr>
              <w:t>Access Point WIFI 2,4Ghz i 5Ghz. Zgodny z poniższymi wymaganiami minimalnymi:</w:t>
            </w:r>
          </w:p>
        </w:tc>
      </w:tr>
      <w:tr w:rsidR="006E5647" w:rsidRPr="006E5647" w14:paraId="5CB4D772" w14:textId="77777777" w:rsidTr="00B27987">
        <w:trPr>
          <w:trHeight w:val="300"/>
        </w:trPr>
        <w:tc>
          <w:tcPr>
            <w:tcW w:w="3880" w:type="dxa"/>
            <w:tcBorders>
              <w:top w:val="nil"/>
              <w:left w:val="single" w:sz="4" w:space="0" w:color="auto"/>
              <w:bottom w:val="single" w:sz="4" w:space="0" w:color="auto"/>
              <w:right w:val="single" w:sz="4" w:space="0" w:color="auto"/>
            </w:tcBorders>
            <w:shd w:val="clear" w:color="000000" w:fill="FFFF00"/>
            <w:vAlign w:val="center"/>
          </w:tcPr>
          <w:p w14:paraId="616A2A93"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lang w:eastAsia="pl-PL"/>
              </w:rPr>
              <w:t>Ilość</w:t>
            </w:r>
          </w:p>
        </w:tc>
        <w:tc>
          <w:tcPr>
            <w:tcW w:w="5440" w:type="dxa"/>
            <w:tcBorders>
              <w:top w:val="nil"/>
              <w:left w:val="nil"/>
              <w:bottom w:val="single" w:sz="4" w:space="0" w:color="auto"/>
              <w:right w:val="single" w:sz="4" w:space="0" w:color="auto"/>
            </w:tcBorders>
            <w:shd w:val="clear" w:color="000000" w:fill="FFFF00"/>
            <w:vAlign w:val="center"/>
          </w:tcPr>
          <w:p w14:paraId="40F045DC" w14:textId="77777777" w:rsidR="006E5647" w:rsidRPr="006E5647" w:rsidRDefault="006E5647" w:rsidP="006E5647">
            <w:pPr>
              <w:widowControl/>
              <w:autoSpaceDE/>
              <w:autoSpaceDN/>
              <w:ind w:left="360"/>
              <w:rPr>
                <w:rFonts w:ascii="Calibri" w:hAnsi="Calibri" w:cs="Calibri"/>
                <w:color w:val="000000"/>
                <w:lang w:eastAsia="pl-PL"/>
              </w:rPr>
            </w:pPr>
            <w:r w:rsidRPr="006E5647">
              <w:rPr>
                <w:rFonts w:ascii="Calibri" w:hAnsi="Calibri" w:cs="Calibri"/>
                <w:lang w:eastAsia="pl-PL"/>
              </w:rPr>
              <w:t>3 sztuki</w:t>
            </w:r>
          </w:p>
        </w:tc>
      </w:tr>
      <w:tr w:rsidR="006E5647" w:rsidRPr="006E5647" w14:paraId="0F93B2CB" w14:textId="77777777" w:rsidTr="00B27987">
        <w:trPr>
          <w:trHeight w:val="300"/>
        </w:trPr>
        <w:tc>
          <w:tcPr>
            <w:tcW w:w="3880" w:type="dxa"/>
            <w:tcBorders>
              <w:top w:val="nil"/>
              <w:left w:val="single" w:sz="4" w:space="0" w:color="auto"/>
              <w:bottom w:val="single" w:sz="4" w:space="0" w:color="auto"/>
              <w:right w:val="single" w:sz="4" w:space="0" w:color="auto"/>
            </w:tcBorders>
            <w:shd w:val="clear" w:color="auto" w:fill="auto"/>
            <w:vAlign w:val="center"/>
            <w:hideMark/>
          </w:tcPr>
          <w:p w14:paraId="20BA180B"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Częstotliwość pracy</w:t>
            </w:r>
          </w:p>
        </w:tc>
        <w:tc>
          <w:tcPr>
            <w:tcW w:w="5440" w:type="dxa"/>
            <w:tcBorders>
              <w:top w:val="nil"/>
              <w:left w:val="nil"/>
              <w:bottom w:val="single" w:sz="4" w:space="0" w:color="auto"/>
              <w:right w:val="single" w:sz="4" w:space="0" w:color="auto"/>
            </w:tcBorders>
            <w:shd w:val="clear" w:color="auto" w:fill="auto"/>
            <w:vAlign w:val="center"/>
            <w:hideMark/>
          </w:tcPr>
          <w:p w14:paraId="1E39197E"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2,4 GHz, 5 GHz</w:t>
            </w:r>
          </w:p>
        </w:tc>
      </w:tr>
      <w:tr w:rsidR="006E5647" w:rsidRPr="006E5647" w14:paraId="4BCD45F7" w14:textId="77777777" w:rsidTr="00B27987">
        <w:trPr>
          <w:trHeight w:val="300"/>
        </w:trPr>
        <w:tc>
          <w:tcPr>
            <w:tcW w:w="3880" w:type="dxa"/>
            <w:tcBorders>
              <w:top w:val="nil"/>
              <w:left w:val="single" w:sz="4" w:space="0" w:color="auto"/>
              <w:bottom w:val="single" w:sz="4" w:space="0" w:color="auto"/>
              <w:right w:val="single" w:sz="4" w:space="0" w:color="auto"/>
            </w:tcBorders>
            <w:shd w:val="clear" w:color="auto" w:fill="auto"/>
            <w:vAlign w:val="center"/>
            <w:hideMark/>
          </w:tcPr>
          <w:p w14:paraId="303EDC2E"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Standard</w:t>
            </w:r>
          </w:p>
        </w:tc>
        <w:tc>
          <w:tcPr>
            <w:tcW w:w="5440" w:type="dxa"/>
            <w:tcBorders>
              <w:top w:val="nil"/>
              <w:left w:val="nil"/>
              <w:bottom w:val="single" w:sz="4" w:space="0" w:color="auto"/>
              <w:right w:val="single" w:sz="4" w:space="0" w:color="auto"/>
            </w:tcBorders>
            <w:shd w:val="clear" w:color="auto" w:fill="auto"/>
            <w:vAlign w:val="center"/>
            <w:hideMark/>
          </w:tcPr>
          <w:p w14:paraId="7691A0A8"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Wi-Fi 5 (802.11 a/b/g/n/</w:t>
            </w:r>
            <w:proofErr w:type="spellStart"/>
            <w:r w:rsidRPr="006E5647">
              <w:rPr>
                <w:rFonts w:ascii="Calibri" w:hAnsi="Calibri" w:cs="Calibri"/>
                <w:color w:val="000000"/>
                <w:lang w:eastAsia="pl-PL"/>
              </w:rPr>
              <w:t>ac</w:t>
            </w:r>
            <w:proofErr w:type="spellEnd"/>
            <w:r w:rsidRPr="006E5647">
              <w:rPr>
                <w:rFonts w:ascii="Calibri" w:hAnsi="Calibri" w:cs="Calibri"/>
                <w:color w:val="000000"/>
                <w:lang w:eastAsia="pl-PL"/>
              </w:rPr>
              <w:t>)</w:t>
            </w:r>
          </w:p>
        </w:tc>
      </w:tr>
      <w:tr w:rsidR="006E5647" w:rsidRPr="006E5647" w14:paraId="4A9D0DE2" w14:textId="77777777" w:rsidTr="00B27987">
        <w:trPr>
          <w:trHeight w:val="300"/>
        </w:trPr>
        <w:tc>
          <w:tcPr>
            <w:tcW w:w="3880" w:type="dxa"/>
            <w:tcBorders>
              <w:top w:val="nil"/>
              <w:left w:val="single" w:sz="4" w:space="0" w:color="auto"/>
              <w:bottom w:val="single" w:sz="4" w:space="0" w:color="auto"/>
              <w:right w:val="single" w:sz="4" w:space="0" w:color="auto"/>
            </w:tcBorders>
            <w:shd w:val="clear" w:color="auto" w:fill="auto"/>
            <w:vAlign w:val="center"/>
            <w:hideMark/>
          </w:tcPr>
          <w:p w14:paraId="1D01F52A"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Prędkość transmisji</w:t>
            </w:r>
          </w:p>
        </w:tc>
        <w:tc>
          <w:tcPr>
            <w:tcW w:w="5440" w:type="dxa"/>
            <w:tcBorders>
              <w:top w:val="nil"/>
              <w:left w:val="nil"/>
              <w:bottom w:val="single" w:sz="4" w:space="0" w:color="auto"/>
              <w:right w:val="single" w:sz="4" w:space="0" w:color="auto"/>
            </w:tcBorders>
            <w:shd w:val="clear" w:color="auto" w:fill="auto"/>
            <w:vAlign w:val="center"/>
            <w:hideMark/>
          </w:tcPr>
          <w:p w14:paraId="6F271D54"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 xml:space="preserve"> do 1200 </w:t>
            </w:r>
            <w:proofErr w:type="spellStart"/>
            <w:r w:rsidRPr="006E5647">
              <w:rPr>
                <w:rFonts w:ascii="Calibri" w:hAnsi="Calibri" w:cs="Calibri"/>
                <w:color w:val="000000"/>
                <w:lang w:eastAsia="pl-PL"/>
              </w:rPr>
              <w:t>Mb</w:t>
            </w:r>
            <w:proofErr w:type="spellEnd"/>
            <w:r w:rsidRPr="006E5647">
              <w:rPr>
                <w:rFonts w:ascii="Calibri" w:hAnsi="Calibri" w:cs="Calibri"/>
                <w:color w:val="000000"/>
                <w:lang w:eastAsia="pl-PL"/>
              </w:rPr>
              <w:t>/s</w:t>
            </w:r>
          </w:p>
        </w:tc>
      </w:tr>
      <w:tr w:rsidR="006E5647" w:rsidRPr="006E5647" w14:paraId="2E0273D4" w14:textId="77777777" w:rsidTr="00B27987">
        <w:trPr>
          <w:trHeight w:val="300"/>
        </w:trPr>
        <w:tc>
          <w:tcPr>
            <w:tcW w:w="3880" w:type="dxa"/>
            <w:tcBorders>
              <w:top w:val="nil"/>
              <w:left w:val="single" w:sz="4" w:space="0" w:color="auto"/>
              <w:bottom w:val="single" w:sz="4" w:space="0" w:color="auto"/>
              <w:right w:val="single" w:sz="4" w:space="0" w:color="auto"/>
            </w:tcBorders>
            <w:shd w:val="clear" w:color="auto" w:fill="auto"/>
            <w:vAlign w:val="center"/>
            <w:hideMark/>
          </w:tcPr>
          <w:p w14:paraId="062A8660"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Rodzaje wejść/wyjść</w:t>
            </w:r>
          </w:p>
        </w:tc>
        <w:tc>
          <w:tcPr>
            <w:tcW w:w="5440" w:type="dxa"/>
            <w:tcBorders>
              <w:top w:val="nil"/>
              <w:left w:val="nil"/>
              <w:bottom w:val="single" w:sz="4" w:space="0" w:color="auto"/>
              <w:right w:val="single" w:sz="4" w:space="0" w:color="auto"/>
            </w:tcBorders>
            <w:shd w:val="clear" w:color="auto" w:fill="auto"/>
            <w:vAlign w:val="center"/>
            <w:hideMark/>
          </w:tcPr>
          <w:p w14:paraId="2871BA3D"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Ethernet RJ45, 1000Mbits</w:t>
            </w:r>
          </w:p>
        </w:tc>
      </w:tr>
      <w:tr w:rsidR="006E5647" w:rsidRPr="006E5647" w14:paraId="14A43F5D" w14:textId="77777777" w:rsidTr="00B27987">
        <w:trPr>
          <w:trHeight w:val="300"/>
        </w:trPr>
        <w:tc>
          <w:tcPr>
            <w:tcW w:w="3880" w:type="dxa"/>
            <w:tcBorders>
              <w:top w:val="nil"/>
              <w:left w:val="single" w:sz="4" w:space="0" w:color="auto"/>
              <w:bottom w:val="single" w:sz="4" w:space="0" w:color="auto"/>
              <w:right w:val="single" w:sz="4" w:space="0" w:color="auto"/>
            </w:tcBorders>
            <w:shd w:val="clear" w:color="auto" w:fill="auto"/>
            <w:vAlign w:val="bottom"/>
            <w:hideMark/>
          </w:tcPr>
          <w:p w14:paraId="2F22524D"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Antena</w:t>
            </w:r>
          </w:p>
        </w:tc>
        <w:tc>
          <w:tcPr>
            <w:tcW w:w="5440" w:type="dxa"/>
            <w:tcBorders>
              <w:top w:val="nil"/>
              <w:left w:val="nil"/>
              <w:bottom w:val="single" w:sz="4" w:space="0" w:color="auto"/>
              <w:right w:val="single" w:sz="4" w:space="0" w:color="auto"/>
            </w:tcBorders>
            <w:shd w:val="clear" w:color="auto" w:fill="auto"/>
            <w:vAlign w:val="center"/>
            <w:hideMark/>
          </w:tcPr>
          <w:p w14:paraId="52BC15FC"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Tak</w:t>
            </w:r>
          </w:p>
        </w:tc>
      </w:tr>
      <w:tr w:rsidR="006E5647" w:rsidRPr="006E5647" w14:paraId="4898DE52" w14:textId="77777777" w:rsidTr="00B27987">
        <w:trPr>
          <w:trHeight w:val="300"/>
        </w:trPr>
        <w:tc>
          <w:tcPr>
            <w:tcW w:w="3880" w:type="dxa"/>
            <w:tcBorders>
              <w:top w:val="nil"/>
              <w:left w:val="single" w:sz="4" w:space="0" w:color="auto"/>
              <w:bottom w:val="single" w:sz="4" w:space="0" w:color="auto"/>
              <w:right w:val="single" w:sz="4" w:space="0" w:color="auto"/>
            </w:tcBorders>
            <w:shd w:val="clear" w:color="auto" w:fill="auto"/>
            <w:vAlign w:val="center"/>
            <w:hideMark/>
          </w:tcPr>
          <w:p w14:paraId="7C1F8BF4"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Prędkość transmisji bezprzewodowej</w:t>
            </w:r>
          </w:p>
        </w:tc>
        <w:tc>
          <w:tcPr>
            <w:tcW w:w="5440" w:type="dxa"/>
            <w:tcBorders>
              <w:top w:val="nil"/>
              <w:left w:val="nil"/>
              <w:bottom w:val="single" w:sz="4" w:space="0" w:color="auto"/>
              <w:right w:val="single" w:sz="4" w:space="0" w:color="auto"/>
            </w:tcBorders>
            <w:shd w:val="clear" w:color="auto" w:fill="auto"/>
            <w:vAlign w:val="center"/>
            <w:hideMark/>
          </w:tcPr>
          <w:p w14:paraId="6149002E"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1000Mb/s</w:t>
            </w:r>
          </w:p>
        </w:tc>
      </w:tr>
      <w:tr w:rsidR="006E5647" w:rsidRPr="006E5647" w14:paraId="36A2F254" w14:textId="77777777" w:rsidTr="00B27987">
        <w:trPr>
          <w:trHeight w:val="600"/>
        </w:trPr>
        <w:tc>
          <w:tcPr>
            <w:tcW w:w="3880" w:type="dxa"/>
            <w:tcBorders>
              <w:top w:val="nil"/>
              <w:left w:val="single" w:sz="4" w:space="0" w:color="auto"/>
              <w:bottom w:val="single" w:sz="4" w:space="0" w:color="auto"/>
              <w:right w:val="single" w:sz="4" w:space="0" w:color="auto"/>
            </w:tcBorders>
            <w:shd w:val="clear" w:color="auto" w:fill="auto"/>
            <w:vAlign w:val="center"/>
            <w:hideMark/>
          </w:tcPr>
          <w:p w14:paraId="2B95C210"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Zabezpieczenia transmisji bezprzewodowej</w:t>
            </w:r>
          </w:p>
        </w:tc>
        <w:tc>
          <w:tcPr>
            <w:tcW w:w="5440" w:type="dxa"/>
            <w:tcBorders>
              <w:top w:val="nil"/>
              <w:left w:val="nil"/>
              <w:bottom w:val="single" w:sz="4" w:space="0" w:color="auto"/>
              <w:right w:val="single" w:sz="4" w:space="0" w:color="auto"/>
            </w:tcBorders>
            <w:shd w:val="clear" w:color="auto" w:fill="auto"/>
            <w:vAlign w:val="center"/>
            <w:hideMark/>
          </w:tcPr>
          <w:p w14:paraId="2B42A439"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AES, TKIP, 64/128-bit WEP, WPA-PSK, WPA, WPA2</w:t>
            </w:r>
          </w:p>
        </w:tc>
      </w:tr>
      <w:tr w:rsidR="006E5647" w:rsidRPr="006E5647" w14:paraId="132F7582" w14:textId="77777777" w:rsidTr="00B27987">
        <w:trPr>
          <w:trHeight w:val="300"/>
        </w:trPr>
        <w:tc>
          <w:tcPr>
            <w:tcW w:w="3880" w:type="dxa"/>
            <w:tcBorders>
              <w:top w:val="nil"/>
              <w:left w:val="single" w:sz="4" w:space="0" w:color="auto"/>
              <w:bottom w:val="single" w:sz="4" w:space="0" w:color="auto"/>
              <w:right w:val="single" w:sz="4" w:space="0" w:color="auto"/>
            </w:tcBorders>
            <w:shd w:val="clear" w:color="auto" w:fill="auto"/>
            <w:vAlign w:val="bottom"/>
            <w:hideMark/>
          </w:tcPr>
          <w:p w14:paraId="24374F44"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Zasilanie</w:t>
            </w:r>
          </w:p>
        </w:tc>
        <w:tc>
          <w:tcPr>
            <w:tcW w:w="5440" w:type="dxa"/>
            <w:tcBorders>
              <w:top w:val="nil"/>
              <w:left w:val="nil"/>
              <w:bottom w:val="single" w:sz="4" w:space="0" w:color="auto"/>
              <w:right w:val="single" w:sz="4" w:space="0" w:color="auto"/>
            </w:tcBorders>
            <w:shd w:val="clear" w:color="auto" w:fill="auto"/>
            <w:vAlign w:val="center"/>
            <w:hideMark/>
          </w:tcPr>
          <w:p w14:paraId="78E8B9DE" w14:textId="77777777" w:rsidR="006E5647" w:rsidRPr="006E5647" w:rsidRDefault="006E5647" w:rsidP="006E5647">
            <w:pPr>
              <w:widowControl/>
              <w:autoSpaceDE/>
              <w:autoSpaceDN/>
              <w:rPr>
                <w:rFonts w:ascii="Calibri" w:hAnsi="Calibri" w:cs="Calibri"/>
                <w:color w:val="000000"/>
                <w:lang w:eastAsia="pl-PL"/>
              </w:rPr>
            </w:pPr>
            <w:proofErr w:type="spellStart"/>
            <w:r w:rsidRPr="006E5647">
              <w:rPr>
                <w:rFonts w:ascii="Calibri" w:hAnsi="Calibri" w:cs="Calibri"/>
                <w:color w:val="000000"/>
                <w:lang w:eastAsia="pl-PL"/>
              </w:rPr>
              <w:t>PoE</w:t>
            </w:r>
            <w:proofErr w:type="spellEnd"/>
          </w:p>
        </w:tc>
      </w:tr>
      <w:tr w:rsidR="006E5647" w:rsidRPr="006E5647" w14:paraId="22F72AFE" w14:textId="77777777" w:rsidTr="00B27987">
        <w:trPr>
          <w:trHeight w:val="300"/>
        </w:trPr>
        <w:tc>
          <w:tcPr>
            <w:tcW w:w="3880" w:type="dxa"/>
            <w:tcBorders>
              <w:top w:val="nil"/>
              <w:left w:val="single" w:sz="4" w:space="0" w:color="auto"/>
              <w:bottom w:val="single" w:sz="4" w:space="0" w:color="auto"/>
              <w:right w:val="single" w:sz="4" w:space="0" w:color="auto"/>
            </w:tcBorders>
            <w:shd w:val="clear" w:color="auto" w:fill="auto"/>
            <w:vAlign w:val="center"/>
            <w:hideMark/>
          </w:tcPr>
          <w:p w14:paraId="1EBBB972"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 xml:space="preserve">Gwarancja </w:t>
            </w:r>
          </w:p>
        </w:tc>
        <w:tc>
          <w:tcPr>
            <w:tcW w:w="5440" w:type="dxa"/>
            <w:tcBorders>
              <w:top w:val="nil"/>
              <w:left w:val="nil"/>
              <w:bottom w:val="single" w:sz="4" w:space="0" w:color="auto"/>
              <w:right w:val="single" w:sz="4" w:space="0" w:color="auto"/>
            </w:tcBorders>
            <w:shd w:val="clear" w:color="auto" w:fill="auto"/>
            <w:vAlign w:val="center"/>
            <w:hideMark/>
          </w:tcPr>
          <w:p w14:paraId="22C60D41"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1 rok</w:t>
            </w:r>
          </w:p>
        </w:tc>
      </w:tr>
      <w:tr w:rsidR="006E5647" w:rsidRPr="006E5647" w14:paraId="0A6BC890" w14:textId="77777777" w:rsidTr="00B27987">
        <w:trPr>
          <w:trHeight w:val="300"/>
        </w:trPr>
        <w:tc>
          <w:tcPr>
            <w:tcW w:w="3880" w:type="dxa"/>
            <w:tcBorders>
              <w:top w:val="nil"/>
              <w:left w:val="single" w:sz="4" w:space="0" w:color="auto"/>
              <w:bottom w:val="single" w:sz="4" w:space="0" w:color="auto"/>
              <w:right w:val="single" w:sz="4" w:space="0" w:color="auto"/>
            </w:tcBorders>
            <w:shd w:val="clear" w:color="auto" w:fill="auto"/>
            <w:vAlign w:val="center"/>
            <w:hideMark/>
          </w:tcPr>
          <w:p w14:paraId="7F390479"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Dodatkowe akcesoria</w:t>
            </w:r>
          </w:p>
        </w:tc>
        <w:tc>
          <w:tcPr>
            <w:tcW w:w="5440" w:type="dxa"/>
            <w:tcBorders>
              <w:top w:val="nil"/>
              <w:left w:val="nil"/>
              <w:bottom w:val="single" w:sz="4" w:space="0" w:color="auto"/>
              <w:right w:val="single" w:sz="4" w:space="0" w:color="auto"/>
            </w:tcBorders>
            <w:shd w:val="clear" w:color="auto" w:fill="auto"/>
            <w:vAlign w:val="center"/>
            <w:hideMark/>
          </w:tcPr>
          <w:p w14:paraId="496D8A9F"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 xml:space="preserve">Adapter Gigabit </w:t>
            </w:r>
            <w:proofErr w:type="spellStart"/>
            <w:r w:rsidRPr="006E5647">
              <w:rPr>
                <w:rFonts w:ascii="Calibri" w:hAnsi="Calibri" w:cs="Calibri"/>
                <w:color w:val="000000"/>
                <w:lang w:eastAsia="pl-PL"/>
              </w:rPr>
              <w:t>PoE</w:t>
            </w:r>
            <w:proofErr w:type="spellEnd"/>
          </w:p>
        </w:tc>
      </w:tr>
      <w:tr w:rsidR="006E5647" w:rsidRPr="006E5647" w14:paraId="6261268C" w14:textId="77777777" w:rsidTr="00B27987">
        <w:trPr>
          <w:trHeight w:val="300"/>
        </w:trPr>
        <w:tc>
          <w:tcPr>
            <w:tcW w:w="3880" w:type="dxa"/>
            <w:tcBorders>
              <w:top w:val="nil"/>
              <w:left w:val="single" w:sz="4" w:space="0" w:color="auto"/>
              <w:bottom w:val="single" w:sz="4" w:space="0" w:color="auto"/>
              <w:right w:val="single" w:sz="4" w:space="0" w:color="auto"/>
            </w:tcBorders>
            <w:shd w:val="clear" w:color="auto" w:fill="auto"/>
            <w:vAlign w:val="center"/>
            <w:hideMark/>
          </w:tcPr>
          <w:p w14:paraId="63F9E4C6"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Gwarancja</w:t>
            </w:r>
          </w:p>
        </w:tc>
        <w:tc>
          <w:tcPr>
            <w:tcW w:w="5440" w:type="dxa"/>
            <w:tcBorders>
              <w:top w:val="nil"/>
              <w:left w:val="nil"/>
              <w:bottom w:val="single" w:sz="4" w:space="0" w:color="auto"/>
              <w:right w:val="single" w:sz="4" w:space="0" w:color="auto"/>
            </w:tcBorders>
            <w:shd w:val="clear" w:color="auto" w:fill="auto"/>
            <w:vAlign w:val="center"/>
            <w:hideMark/>
          </w:tcPr>
          <w:p w14:paraId="04CA5D12"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12 miesięcy</w:t>
            </w:r>
          </w:p>
        </w:tc>
      </w:tr>
    </w:tbl>
    <w:p w14:paraId="4410ACBD" w14:textId="77777777" w:rsidR="006E5647" w:rsidRPr="006E5647" w:rsidRDefault="006E5647" w:rsidP="006E5647">
      <w:pPr>
        <w:widowControl/>
        <w:autoSpaceDE/>
        <w:autoSpaceDN/>
        <w:ind w:firstLine="708"/>
        <w:rPr>
          <w:rFonts w:ascii="Calibri" w:hAnsi="Calibri" w:cs="Calibri"/>
          <w:b/>
          <w:iCs/>
          <w:lang w:eastAsia="pl-PL"/>
        </w:rPr>
      </w:pPr>
    </w:p>
    <w:p w14:paraId="4EBFAD5E" w14:textId="77777777" w:rsidR="006E5647" w:rsidRPr="006E5647" w:rsidRDefault="006E5647" w:rsidP="006E5647">
      <w:pPr>
        <w:widowControl/>
        <w:autoSpaceDE/>
        <w:autoSpaceDN/>
        <w:ind w:firstLine="708"/>
        <w:jc w:val="right"/>
        <w:rPr>
          <w:rFonts w:ascii="Calibri" w:hAnsi="Calibri" w:cs="Calibri"/>
          <w:b/>
          <w:iCs/>
          <w:lang w:eastAsia="pl-PL"/>
        </w:rPr>
      </w:pPr>
    </w:p>
    <w:p w14:paraId="2A6ADFC4" w14:textId="77777777" w:rsidR="006E5647" w:rsidRPr="006E5647" w:rsidRDefault="006E5647" w:rsidP="006E5647">
      <w:pPr>
        <w:widowControl/>
        <w:autoSpaceDE/>
        <w:autoSpaceDN/>
        <w:ind w:firstLine="708"/>
        <w:jc w:val="right"/>
        <w:rPr>
          <w:rFonts w:ascii="Calibri" w:hAnsi="Calibri" w:cs="Calibri"/>
          <w:b/>
          <w:iCs/>
          <w:lang w:eastAsia="pl-PL"/>
        </w:rPr>
      </w:pPr>
      <w:r w:rsidRPr="006E5647">
        <w:rPr>
          <w:rFonts w:ascii="Calibri" w:hAnsi="Calibri" w:cs="Calibri"/>
          <w:b/>
          <w:iCs/>
          <w:lang w:eastAsia="pl-PL"/>
        </w:rPr>
        <w:br w:type="page"/>
      </w:r>
      <w:r w:rsidRPr="006E5647">
        <w:rPr>
          <w:rFonts w:ascii="Calibri" w:hAnsi="Calibri" w:cs="Calibri"/>
          <w:b/>
          <w:iCs/>
          <w:lang w:eastAsia="pl-PL"/>
        </w:rPr>
        <w:lastRenderedPageBreak/>
        <w:t>Załącznik nr 4 do umowy</w:t>
      </w:r>
    </w:p>
    <w:p w14:paraId="61173C44" w14:textId="77777777" w:rsidR="006E5647" w:rsidRPr="006E5647" w:rsidRDefault="006E5647" w:rsidP="006E5647">
      <w:pPr>
        <w:widowControl/>
        <w:autoSpaceDE/>
        <w:autoSpaceDN/>
        <w:ind w:firstLine="708"/>
        <w:jc w:val="right"/>
        <w:rPr>
          <w:rFonts w:ascii="Calibri" w:hAnsi="Calibri" w:cs="Calibri"/>
          <w:b/>
          <w:lang w:eastAsia="pl-PL"/>
        </w:rPr>
      </w:pPr>
    </w:p>
    <w:p w14:paraId="536FE347" w14:textId="77777777" w:rsidR="006E5647" w:rsidRPr="006E5647" w:rsidRDefault="006E5647" w:rsidP="006E5647">
      <w:pPr>
        <w:keepNext/>
        <w:widowControl/>
        <w:autoSpaceDE/>
        <w:autoSpaceDN/>
        <w:spacing w:line="276" w:lineRule="auto"/>
        <w:jc w:val="center"/>
        <w:outlineLvl w:val="0"/>
        <w:rPr>
          <w:rFonts w:ascii="Calibri" w:hAnsi="Calibri" w:cs="Calibri"/>
          <w:lang w:eastAsia="pl-PL"/>
        </w:rPr>
      </w:pPr>
      <w:r w:rsidRPr="006E5647">
        <w:rPr>
          <w:rFonts w:ascii="Calibri" w:hAnsi="Calibri" w:cs="Calibri"/>
          <w:lang w:eastAsia="pl-PL"/>
        </w:rPr>
        <w:t>PROTOKÓŁ ODBIORU ILOŚCIOWEGO</w:t>
      </w:r>
    </w:p>
    <w:p w14:paraId="066F0E30" w14:textId="77777777" w:rsidR="006E5647" w:rsidRPr="006E5647" w:rsidRDefault="006E5647" w:rsidP="006E5647">
      <w:pPr>
        <w:widowControl/>
        <w:autoSpaceDE/>
        <w:autoSpaceDN/>
        <w:rPr>
          <w:rFonts w:ascii="Calibri" w:hAnsi="Calibri" w:cs="Calibri"/>
          <w:lang w:eastAsia="pl-PL"/>
        </w:rPr>
      </w:pPr>
    </w:p>
    <w:p w14:paraId="6D7FF06C" w14:textId="77777777" w:rsidR="006E5647" w:rsidRPr="006E5647" w:rsidRDefault="006E5647" w:rsidP="006E5647">
      <w:pPr>
        <w:keepNext/>
        <w:widowControl/>
        <w:autoSpaceDE/>
        <w:autoSpaceDN/>
        <w:spacing w:line="276" w:lineRule="auto"/>
        <w:jc w:val="center"/>
        <w:outlineLvl w:val="0"/>
        <w:rPr>
          <w:rFonts w:ascii="Calibri" w:hAnsi="Calibri" w:cs="Calibri"/>
          <w:b/>
          <w:lang w:eastAsia="pl-PL"/>
        </w:rPr>
      </w:pPr>
      <w:r w:rsidRPr="006E5647">
        <w:rPr>
          <w:rFonts w:ascii="Calibri" w:hAnsi="Calibri" w:cs="Calibri"/>
          <w:lang w:eastAsia="pl-PL"/>
        </w:rPr>
        <w:t xml:space="preserve">Na podstawie umowy nr WA.263.9.2021.U.….  zawartej w Warszawie w dniu ……………. roku </w:t>
      </w:r>
    </w:p>
    <w:p w14:paraId="603746C9" w14:textId="77777777" w:rsidR="006E5647" w:rsidRPr="006E5647" w:rsidRDefault="006E5647" w:rsidP="006E5647">
      <w:pPr>
        <w:keepNext/>
        <w:widowControl/>
        <w:autoSpaceDE/>
        <w:autoSpaceDN/>
        <w:spacing w:line="276" w:lineRule="auto"/>
        <w:outlineLvl w:val="0"/>
        <w:rPr>
          <w:rFonts w:ascii="Calibri" w:hAnsi="Calibri" w:cs="Calibri"/>
          <w:b/>
          <w:lang w:eastAsia="pl-PL"/>
        </w:rPr>
      </w:pPr>
      <w:r w:rsidRPr="006E5647">
        <w:rPr>
          <w:rFonts w:ascii="Calibri" w:hAnsi="Calibri" w:cs="Calibri"/>
          <w:lang w:eastAsia="pl-PL"/>
        </w:rPr>
        <w:t>pomiędzy:</w:t>
      </w:r>
    </w:p>
    <w:p w14:paraId="43A3680F" w14:textId="77777777" w:rsidR="006E5647" w:rsidRPr="006E5647" w:rsidRDefault="006E5647" w:rsidP="006E5647">
      <w:pPr>
        <w:widowControl/>
        <w:tabs>
          <w:tab w:val="left" w:pos="5670"/>
        </w:tabs>
        <w:autoSpaceDE/>
        <w:autoSpaceDN/>
        <w:jc w:val="both"/>
        <w:rPr>
          <w:rFonts w:ascii="Calibri" w:hAnsi="Calibri" w:cs="Calibri"/>
          <w:b/>
          <w:bCs/>
          <w:lang w:eastAsia="pl-PL"/>
        </w:rPr>
      </w:pPr>
      <w:r w:rsidRPr="006E5647">
        <w:rPr>
          <w:rFonts w:ascii="Calibri" w:hAnsi="Calibri" w:cs="Calibri"/>
          <w:b/>
          <w:lang w:eastAsia="pl-PL"/>
        </w:rPr>
        <w:t>Skarbem Państwa - państwową jednostką budżetową Centrum Projektów Europejskich</w:t>
      </w:r>
      <w:r w:rsidRPr="006E5647">
        <w:rPr>
          <w:rFonts w:ascii="Calibri" w:hAnsi="Calibri" w:cs="Calibri"/>
          <w:lang w:eastAsia="pl-PL"/>
        </w:rPr>
        <w:t>,  z siedzibą w Warszawie przy ul. Domaniewskiej 39a, 02- 672 Warszawa, posiadającym numer identyfikacji REGON 141681456 oraz  NIP 7010158887, reprezentowanym przez Pana Leszka Buller – Dyrektora Centrum Projektów Europejskich na podstawie powołania w dniu 16 maja 2016 r. przez Ministra Rozwoju,</w:t>
      </w:r>
      <w:r w:rsidRPr="006E5647">
        <w:rPr>
          <w:rFonts w:ascii="Calibri" w:hAnsi="Calibri" w:cs="Calibri"/>
          <w:b/>
          <w:bCs/>
          <w:lang w:eastAsia="pl-PL"/>
        </w:rPr>
        <w:t xml:space="preserve"> </w:t>
      </w:r>
      <w:r w:rsidRPr="006E5647">
        <w:rPr>
          <w:rFonts w:ascii="Calibri" w:hAnsi="Calibri" w:cs="Calibri"/>
          <w:lang w:eastAsia="pl-PL"/>
        </w:rPr>
        <w:t xml:space="preserve">zwanym w dalszej części  </w:t>
      </w:r>
      <w:r w:rsidRPr="006E5647">
        <w:rPr>
          <w:rFonts w:ascii="Calibri" w:hAnsi="Calibri" w:cs="Calibri"/>
          <w:b/>
          <w:bCs/>
          <w:lang w:eastAsia="pl-PL"/>
        </w:rPr>
        <w:t>„Zamawiającym”</w:t>
      </w:r>
    </w:p>
    <w:p w14:paraId="6EDBD586" w14:textId="77777777" w:rsidR="006E5647" w:rsidRPr="006E5647" w:rsidRDefault="006E5647" w:rsidP="006E5647">
      <w:pPr>
        <w:widowControl/>
        <w:tabs>
          <w:tab w:val="left" w:pos="5670"/>
        </w:tabs>
        <w:autoSpaceDE/>
        <w:autoSpaceDN/>
        <w:jc w:val="both"/>
        <w:rPr>
          <w:rFonts w:ascii="Calibri" w:hAnsi="Calibri" w:cs="Calibri"/>
          <w:b/>
          <w:lang w:eastAsia="pl-PL"/>
        </w:rPr>
      </w:pPr>
      <w:r w:rsidRPr="006E5647">
        <w:rPr>
          <w:rFonts w:ascii="Calibri" w:hAnsi="Calibri" w:cs="Calibri"/>
          <w:lang w:eastAsia="pl-PL"/>
        </w:rPr>
        <w:t xml:space="preserve">a </w:t>
      </w:r>
      <w:r w:rsidRPr="006E5647">
        <w:rPr>
          <w:rFonts w:ascii="Calibri" w:hAnsi="Calibri" w:cs="Calibri"/>
          <w:b/>
          <w:lang w:eastAsia="pl-PL"/>
        </w:rPr>
        <w:t xml:space="preserve">………………………………….. </w:t>
      </w:r>
      <w:r w:rsidRPr="006E5647">
        <w:rPr>
          <w:rFonts w:ascii="Calibri" w:hAnsi="Calibri" w:cs="Calibri"/>
          <w:lang w:eastAsia="pl-PL"/>
        </w:rPr>
        <w:t xml:space="preserve">z siedzibą w ………………. przy ul. …………………, ……………….., ………………., posiadającą numer identyfikacji REGON …………. oraz  NIP …………….., a także wpisaną do Krajowego Rejestru Sądowego pod numerem KRS ……………………..…../wpisaną do Centralnej Ewidencji I Informacji o Działalności Gospodarczej, reprezentowanym przez </w:t>
      </w:r>
      <w:r w:rsidRPr="006E5647">
        <w:rPr>
          <w:rFonts w:ascii="Calibri" w:hAnsi="Calibri" w:cs="Calibri"/>
          <w:b/>
          <w:lang w:eastAsia="pl-PL"/>
        </w:rPr>
        <w:t xml:space="preserve">Pana/Panią …………………………… – </w:t>
      </w:r>
      <w:r w:rsidRPr="006E5647">
        <w:rPr>
          <w:rFonts w:ascii="Calibri" w:hAnsi="Calibri" w:cs="Calibri"/>
          <w:lang w:eastAsia="pl-PL"/>
        </w:rPr>
        <w:t xml:space="preserve">……………………………. zwanym w dalszej części umowy </w:t>
      </w:r>
      <w:r w:rsidRPr="006E5647">
        <w:rPr>
          <w:rFonts w:ascii="Calibri" w:hAnsi="Calibri" w:cs="Calibri"/>
          <w:b/>
          <w:lang w:eastAsia="pl-PL"/>
        </w:rPr>
        <w:t>„Wykonawcą”</w:t>
      </w:r>
    </w:p>
    <w:p w14:paraId="029B59DD" w14:textId="77777777" w:rsidR="006E5647" w:rsidRPr="006E5647" w:rsidRDefault="006E5647" w:rsidP="006E5647">
      <w:pPr>
        <w:widowControl/>
        <w:tabs>
          <w:tab w:val="left" w:pos="5670"/>
        </w:tabs>
        <w:autoSpaceDE/>
        <w:autoSpaceDN/>
        <w:jc w:val="both"/>
        <w:rPr>
          <w:rFonts w:ascii="Calibri" w:hAnsi="Calibri" w:cs="Calibri"/>
          <w:b/>
          <w:lang w:eastAsia="pl-PL"/>
        </w:rPr>
      </w:pPr>
      <w:r w:rsidRPr="006E5647">
        <w:rPr>
          <w:rFonts w:ascii="Calibri" w:hAnsi="Calibri" w:cs="Calibri"/>
          <w:b/>
          <w:lang w:eastAsia="pl-PL"/>
        </w:rPr>
        <w:t>Zamawiający potwierdza odbiór sprzętu dla części ….. zamówienia w dniu ……………………………….</w:t>
      </w:r>
    </w:p>
    <w:tbl>
      <w:tblPr>
        <w:tblW w:w="9700" w:type="dxa"/>
        <w:tblInd w:w="58" w:type="dxa"/>
        <w:tblCellMar>
          <w:left w:w="70" w:type="dxa"/>
          <w:right w:w="70" w:type="dxa"/>
        </w:tblCellMar>
        <w:tblLook w:val="04A0" w:firstRow="1" w:lastRow="0" w:firstColumn="1" w:lastColumn="0" w:noHBand="0" w:noVBand="1"/>
      </w:tblPr>
      <w:tblGrid>
        <w:gridCol w:w="1974"/>
        <w:gridCol w:w="2574"/>
        <w:gridCol w:w="2878"/>
        <w:gridCol w:w="1194"/>
        <w:gridCol w:w="1080"/>
      </w:tblGrid>
      <w:tr w:rsidR="006E5647" w:rsidRPr="006E5647" w14:paraId="7FCCE2B4" w14:textId="77777777" w:rsidTr="00B27987">
        <w:trPr>
          <w:trHeight w:val="293"/>
        </w:trPr>
        <w:tc>
          <w:tcPr>
            <w:tcW w:w="1974"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1CD32138" w14:textId="77777777" w:rsidR="006E5647" w:rsidRPr="006E5647" w:rsidRDefault="006E5647" w:rsidP="006E5647">
            <w:pPr>
              <w:widowControl/>
              <w:autoSpaceDE/>
              <w:autoSpaceDN/>
              <w:jc w:val="center"/>
              <w:rPr>
                <w:rFonts w:ascii="Calibri" w:hAnsi="Calibri" w:cs="Calibri"/>
                <w:color w:val="000000"/>
                <w:lang w:eastAsia="pl-PL"/>
              </w:rPr>
            </w:pPr>
            <w:r w:rsidRPr="006E5647">
              <w:rPr>
                <w:rFonts w:ascii="Calibri" w:hAnsi="Calibri" w:cs="Calibri"/>
                <w:color w:val="000000"/>
                <w:lang w:eastAsia="pl-PL"/>
              </w:rPr>
              <w:t>Lp.</w:t>
            </w:r>
          </w:p>
        </w:tc>
        <w:tc>
          <w:tcPr>
            <w:tcW w:w="2574"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6AAE2215" w14:textId="77777777" w:rsidR="006E5647" w:rsidRPr="006E5647" w:rsidRDefault="006E5647" w:rsidP="006E5647">
            <w:pPr>
              <w:widowControl/>
              <w:autoSpaceDE/>
              <w:autoSpaceDN/>
              <w:jc w:val="center"/>
              <w:rPr>
                <w:rFonts w:ascii="Calibri" w:hAnsi="Calibri" w:cs="Calibri"/>
                <w:color w:val="000000"/>
                <w:lang w:eastAsia="pl-PL"/>
              </w:rPr>
            </w:pPr>
            <w:r w:rsidRPr="006E5647">
              <w:rPr>
                <w:rFonts w:ascii="Calibri" w:hAnsi="Calibri" w:cs="Calibri"/>
                <w:color w:val="000000"/>
                <w:lang w:eastAsia="pl-PL"/>
              </w:rPr>
              <w:t>Przedmiot zamówienia</w:t>
            </w:r>
          </w:p>
        </w:tc>
        <w:tc>
          <w:tcPr>
            <w:tcW w:w="2878"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355E6E13" w14:textId="77777777" w:rsidR="006E5647" w:rsidRPr="006E5647" w:rsidRDefault="006E5647" w:rsidP="006E5647">
            <w:pPr>
              <w:widowControl/>
              <w:autoSpaceDE/>
              <w:autoSpaceDN/>
              <w:jc w:val="center"/>
              <w:rPr>
                <w:rFonts w:ascii="Calibri" w:hAnsi="Calibri" w:cs="Calibri"/>
                <w:color w:val="000000"/>
                <w:lang w:eastAsia="pl-PL"/>
              </w:rPr>
            </w:pPr>
            <w:r w:rsidRPr="006E5647">
              <w:rPr>
                <w:rFonts w:ascii="Calibri" w:hAnsi="Calibri" w:cs="Calibri"/>
                <w:color w:val="000000"/>
                <w:lang w:eastAsia="pl-PL"/>
              </w:rPr>
              <w:t>ilość opisana przez Zamawiającego w OPZ</w:t>
            </w:r>
          </w:p>
        </w:tc>
        <w:tc>
          <w:tcPr>
            <w:tcW w:w="1194" w:type="dxa"/>
            <w:vMerge w:val="restar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2B19EB4" w14:textId="77777777" w:rsidR="006E5647" w:rsidRPr="006E5647" w:rsidRDefault="006E5647" w:rsidP="006E5647">
            <w:pPr>
              <w:widowControl/>
              <w:autoSpaceDE/>
              <w:autoSpaceDN/>
              <w:jc w:val="center"/>
              <w:rPr>
                <w:rFonts w:ascii="Calibri" w:hAnsi="Calibri" w:cs="Calibri"/>
                <w:color w:val="000000"/>
                <w:lang w:eastAsia="pl-PL"/>
              </w:rPr>
            </w:pPr>
            <w:r w:rsidRPr="006E5647">
              <w:rPr>
                <w:rFonts w:ascii="Calibri" w:hAnsi="Calibri" w:cs="Calibri"/>
                <w:color w:val="000000"/>
                <w:lang w:eastAsia="pl-PL"/>
              </w:rPr>
              <w:t>otrzymano</w:t>
            </w:r>
          </w:p>
        </w:tc>
        <w:tc>
          <w:tcPr>
            <w:tcW w:w="1080" w:type="dxa"/>
            <w:vMerge w:val="restar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3222406" w14:textId="77777777" w:rsidR="006E5647" w:rsidRPr="006E5647" w:rsidRDefault="006E5647" w:rsidP="006E5647">
            <w:pPr>
              <w:widowControl/>
              <w:autoSpaceDE/>
              <w:autoSpaceDN/>
              <w:jc w:val="center"/>
              <w:rPr>
                <w:rFonts w:ascii="Calibri" w:hAnsi="Calibri" w:cs="Calibri"/>
                <w:color w:val="000000"/>
                <w:lang w:eastAsia="pl-PL"/>
              </w:rPr>
            </w:pPr>
            <w:r w:rsidRPr="006E5647">
              <w:rPr>
                <w:rFonts w:ascii="Calibri" w:hAnsi="Calibri" w:cs="Calibri"/>
                <w:color w:val="000000"/>
                <w:lang w:eastAsia="pl-PL"/>
              </w:rPr>
              <w:t>Uwagi</w:t>
            </w:r>
          </w:p>
        </w:tc>
      </w:tr>
      <w:tr w:rsidR="006E5647" w:rsidRPr="006E5647" w14:paraId="4E234EDB" w14:textId="77777777" w:rsidTr="00B27987">
        <w:trPr>
          <w:trHeight w:val="293"/>
        </w:trPr>
        <w:tc>
          <w:tcPr>
            <w:tcW w:w="1974" w:type="dxa"/>
            <w:vMerge/>
            <w:tcBorders>
              <w:top w:val="single" w:sz="4" w:space="0" w:color="auto"/>
              <w:left w:val="single" w:sz="4" w:space="0" w:color="auto"/>
              <w:bottom w:val="single" w:sz="4" w:space="0" w:color="auto"/>
              <w:right w:val="single" w:sz="4" w:space="0" w:color="auto"/>
            </w:tcBorders>
            <w:vAlign w:val="center"/>
            <w:hideMark/>
          </w:tcPr>
          <w:p w14:paraId="72221324" w14:textId="77777777" w:rsidR="006E5647" w:rsidRPr="006E5647" w:rsidRDefault="006E5647" w:rsidP="006E5647">
            <w:pPr>
              <w:widowControl/>
              <w:autoSpaceDE/>
              <w:autoSpaceDN/>
              <w:rPr>
                <w:rFonts w:ascii="Calibri" w:hAnsi="Calibri" w:cs="Calibri"/>
                <w:color w:val="000000"/>
                <w:lang w:eastAsia="pl-PL"/>
              </w:rPr>
            </w:pPr>
          </w:p>
        </w:tc>
        <w:tc>
          <w:tcPr>
            <w:tcW w:w="2574" w:type="dxa"/>
            <w:vMerge/>
            <w:tcBorders>
              <w:top w:val="single" w:sz="4" w:space="0" w:color="auto"/>
              <w:left w:val="single" w:sz="4" w:space="0" w:color="auto"/>
              <w:bottom w:val="single" w:sz="4" w:space="0" w:color="auto"/>
              <w:right w:val="single" w:sz="4" w:space="0" w:color="auto"/>
            </w:tcBorders>
            <w:vAlign w:val="center"/>
            <w:hideMark/>
          </w:tcPr>
          <w:p w14:paraId="204540BE" w14:textId="77777777" w:rsidR="006E5647" w:rsidRPr="006E5647" w:rsidRDefault="006E5647" w:rsidP="006E5647">
            <w:pPr>
              <w:widowControl/>
              <w:autoSpaceDE/>
              <w:autoSpaceDN/>
              <w:rPr>
                <w:rFonts w:ascii="Calibri" w:hAnsi="Calibri" w:cs="Calibri"/>
                <w:color w:val="000000"/>
                <w:lang w:eastAsia="pl-PL"/>
              </w:rPr>
            </w:pPr>
          </w:p>
        </w:tc>
        <w:tc>
          <w:tcPr>
            <w:tcW w:w="2878" w:type="dxa"/>
            <w:vMerge/>
            <w:tcBorders>
              <w:top w:val="single" w:sz="4" w:space="0" w:color="auto"/>
              <w:left w:val="single" w:sz="4" w:space="0" w:color="auto"/>
              <w:bottom w:val="single" w:sz="4" w:space="0" w:color="auto"/>
              <w:right w:val="single" w:sz="4" w:space="0" w:color="auto"/>
            </w:tcBorders>
            <w:vAlign w:val="center"/>
            <w:hideMark/>
          </w:tcPr>
          <w:p w14:paraId="1BD18BD2" w14:textId="77777777" w:rsidR="006E5647" w:rsidRPr="006E5647" w:rsidRDefault="006E5647" w:rsidP="006E5647">
            <w:pPr>
              <w:widowControl/>
              <w:autoSpaceDE/>
              <w:autoSpaceDN/>
              <w:jc w:val="center"/>
              <w:rPr>
                <w:rFonts w:ascii="Calibri" w:hAnsi="Calibri" w:cs="Calibri"/>
                <w:color w:val="000000"/>
                <w:lang w:eastAsia="pl-PL"/>
              </w:rPr>
            </w:pPr>
          </w:p>
        </w:tc>
        <w:tc>
          <w:tcPr>
            <w:tcW w:w="1194" w:type="dxa"/>
            <w:vMerge/>
            <w:tcBorders>
              <w:top w:val="single" w:sz="4" w:space="0" w:color="auto"/>
              <w:left w:val="single" w:sz="4" w:space="0" w:color="auto"/>
              <w:bottom w:val="single" w:sz="4" w:space="0" w:color="auto"/>
              <w:right w:val="single" w:sz="4" w:space="0" w:color="auto"/>
            </w:tcBorders>
            <w:vAlign w:val="center"/>
            <w:hideMark/>
          </w:tcPr>
          <w:p w14:paraId="50EDC61D" w14:textId="77777777" w:rsidR="006E5647" w:rsidRPr="006E5647" w:rsidRDefault="006E5647" w:rsidP="006E5647">
            <w:pPr>
              <w:widowControl/>
              <w:autoSpaceDE/>
              <w:autoSpaceDN/>
              <w:rPr>
                <w:rFonts w:ascii="Calibri" w:hAnsi="Calibri" w:cs="Calibri"/>
                <w:color w:val="000000"/>
                <w:lang w:eastAsia="pl-PL"/>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4CD623AC" w14:textId="77777777" w:rsidR="006E5647" w:rsidRPr="006E5647" w:rsidRDefault="006E5647" w:rsidP="006E5647">
            <w:pPr>
              <w:widowControl/>
              <w:autoSpaceDE/>
              <w:autoSpaceDN/>
              <w:rPr>
                <w:rFonts w:ascii="Calibri" w:hAnsi="Calibri" w:cs="Calibri"/>
                <w:color w:val="000000"/>
                <w:lang w:eastAsia="pl-PL"/>
              </w:rPr>
            </w:pPr>
          </w:p>
        </w:tc>
      </w:tr>
      <w:tr w:rsidR="006E5647" w:rsidRPr="006E5647" w14:paraId="32302DE6" w14:textId="77777777" w:rsidTr="00B27987">
        <w:trPr>
          <w:trHeight w:val="293"/>
        </w:trPr>
        <w:tc>
          <w:tcPr>
            <w:tcW w:w="1974" w:type="dxa"/>
            <w:vMerge/>
            <w:tcBorders>
              <w:top w:val="single" w:sz="4" w:space="0" w:color="auto"/>
              <w:left w:val="single" w:sz="4" w:space="0" w:color="auto"/>
              <w:bottom w:val="single" w:sz="4" w:space="0" w:color="auto"/>
              <w:right w:val="single" w:sz="4" w:space="0" w:color="auto"/>
            </w:tcBorders>
            <w:vAlign w:val="center"/>
            <w:hideMark/>
          </w:tcPr>
          <w:p w14:paraId="3B950B70" w14:textId="77777777" w:rsidR="006E5647" w:rsidRPr="006E5647" w:rsidRDefault="006E5647" w:rsidP="006E5647">
            <w:pPr>
              <w:widowControl/>
              <w:autoSpaceDE/>
              <w:autoSpaceDN/>
              <w:rPr>
                <w:rFonts w:ascii="Calibri" w:hAnsi="Calibri" w:cs="Calibri"/>
                <w:color w:val="000000"/>
                <w:lang w:eastAsia="pl-PL"/>
              </w:rPr>
            </w:pPr>
          </w:p>
        </w:tc>
        <w:tc>
          <w:tcPr>
            <w:tcW w:w="2574" w:type="dxa"/>
            <w:vMerge/>
            <w:tcBorders>
              <w:top w:val="single" w:sz="4" w:space="0" w:color="auto"/>
              <w:left w:val="single" w:sz="4" w:space="0" w:color="auto"/>
              <w:bottom w:val="single" w:sz="4" w:space="0" w:color="auto"/>
              <w:right w:val="single" w:sz="4" w:space="0" w:color="auto"/>
            </w:tcBorders>
            <w:vAlign w:val="center"/>
            <w:hideMark/>
          </w:tcPr>
          <w:p w14:paraId="5FE4A665" w14:textId="77777777" w:rsidR="006E5647" w:rsidRPr="006E5647" w:rsidRDefault="006E5647" w:rsidP="006E5647">
            <w:pPr>
              <w:widowControl/>
              <w:autoSpaceDE/>
              <w:autoSpaceDN/>
              <w:rPr>
                <w:rFonts w:ascii="Calibri" w:hAnsi="Calibri" w:cs="Calibri"/>
                <w:color w:val="000000"/>
                <w:lang w:eastAsia="pl-PL"/>
              </w:rPr>
            </w:pPr>
          </w:p>
        </w:tc>
        <w:tc>
          <w:tcPr>
            <w:tcW w:w="2878" w:type="dxa"/>
            <w:vMerge/>
            <w:tcBorders>
              <w:top w:val="single" w:sz="4" w:space="0" w:color="auto"/>
              <w:left w:val="single" w:sz="4" w:space="0" w:color="auto"/>
              <w:bottom w:val="single" w:sz="4" w:space="0" w:color="auto"/>
              <w:right w:val="single" w:sz="4" w:space="0" w:color="auto"/>
            </w:tcBorders>
            <w:vAlign w:val="center"/>
            <w:hideMark/>
          </w:tcPr>
          <w:p w14:paraId="61D0614F" w14:textId="77777777" w:rsidR="006E5647" w:rsidRPr="006E5647" w:rsidRDefault="006E5647" w:rsidP="006E5647">
            <w:pPr>
              <w:widowControl/>
              <w:autoSpaceDE/>
              <w:autoSpaceDN/>
              <w:jc w:val="center"/>
              <w:rPr>
                <w:rFonts w:ascii="Calibri" w:hAnsi="Calibri" w:cs="Calibri"/>
                <w:color w:val="000000"/>
                <w:lang w:eastAsia="pl-PL"/>
              </w:rPr>
            </w:pPr>
          </w:p>
        </w:tc>
        <w:tc>
          <w:tcPr>
            <w:tcW w:w="1194" w:type="dxa"/>
            <w:vMerge/>
            <w:tcBorders>
              <w:top w:val="single" w:sz="4" w:space="0" w:color="auto"/>
              <w:left w:val="single" w:sz="4" w:space="0" w:color="auto"/>
              <w:bottom w:val="single" w:sz="4" w:space="0" w:color="auto"/>
              <w:right w:val="single" w:sz="4" w:space="0" w:color="auto"/>
            </w:tcBorders>
            <w:vAlign w:val="center"/>
            <w:hideMark/>
          </w:tcPr>
          <w:p w14:paraId="1231EDC4" w14:textId="77777777" w:rsidR="006E5647" w:rsidRPr="006E5647" w:rsidRDefault="006E5647" w:rsidP="006E5647">
            <w:pPr>
              <w:widowControl/>
              <w:autoSpaceDE/>
              <w:autoSpaceDN/>
              <w:rPr>
                <w:rFonts w:ascii="Calibri" w:hAnsi="Calibri" w:cs="Calibri"/>
                <w:color w:val="000000"/>
                <w:lang w:eastAsia="pl-PL"/>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207B386B" w14:textId="77777777" w:rsidR="006E5647" w:rsidRPr="006E5647" w:rsidRDefault="006E5647" w:rsidP="006E5647">
            <w:pPr>
              <w:widowControl/>
              <w:autoSpaceDE/>
              <w:autoSpaceDN/>
              <w:rPr>
                <w:rFonts w:ascii="Calibri" w:hAnsi="Calibri" w:cs="Calibri"/>
                <w:color w:val="000000"/>
                <w:lang w:eastAsia="pl-PL"/>
              </w:rPr>
            </w:pPr>
          </w:p>
        </w:tc>
      </w:tr>
      <w:tr w:rsidR="006E5647" w:rsidRPr="006E5647" w14:paraId="1A86EA04" w14:textId="77777777" w:rsidTr="00B27987">
        <w:trPr>
          <w:trHeight w:val="315"/>
        </w:trPr>
        <w:tc>
          <w:tcPr>
            <w:tcW w:w="1974" w:type="dxa"/>
            <w:tcBorders>
              <w:top w:val="nil"/>
              <w:left w:val="single" w:sz="4" w:space="0" w:color="auto"/>
              <w:bottom w:val="single" w:sz="4" w:space="0" w:color="auto"/>
              <w:right w:val="single" w:sz="4" w:space="0" w:color="auto"/>
            </w:tcBorders>
            <w:shd w:val="clear" w:color="auto" w:fill="auto"/>
            <w:vAlign w:val="center"/>
          </w:tcPr>
          <w:p w14:paraId="7D5D9FE6"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1</w:t>
            </w:r>
          </w:p>
        </w:tc>
        <w:tc>
          <w:tcPr>
            <w:tcW w:w="2574" w:type="dxa"/>
            <w:tcBorders>
              <w:top w:val="nil"/>
              <w:left w:val="nil"/>
              <w:bottom w:val="single" w:sz="4" w:space="0" w:color="auto"/>
              <w:right w:val="single" w:sz="4" w:space="0" w:color="auto"/>
            </w:tcBorders>
            <w:shd w:val="clear" w:color="auto" w:fill="auto"/>
            <w:vAlign w:val="bottom"/>
            <w:hideMark/>
          </w:tcPr>
          <w:p w14:paraId="0BCC4879" w14:textId="77777777" w:rsidR="006E5647" w:rsidRPr="006E5647" w:rsidRDefault="006E5647" w:rsidP="006E5647">
            <w:pPr>
              <w:widowControl/>
              <w:autoSpaceDE/>
              <w:autoSpaceDN/>
              <w:rPr>
                <w:rFonts w:ascii="Calibri" w:hAnsi="Calibri" w:cs="Calibri"/>
                <w:color w:val="000000"/>
                <w:lang w:eastAsia="pl-PL"/>
              </w:rPr>
            </w:pPr>
          </w:p>
        </w:tc>
        <w:tc>
          <w:tcPr>
            <w:tcW w:w="2878" w:type="dxa"/>
            <w:tcBorders>
              <w:top w:val="nil"/>
              <w:left w:val="single" w:sz="4" w:space="0" w:color="auto"/>
              <w:bottom w:val="single" w:sz="4" w:space="0" w:color="auto"/>
              <w:right w:val="single" w:sz="4" w:space="0" w:color="auto"/>
            </w:tcBorders>
            <w:shd w:val="clear" w:color="auto" w:fill="auto"/>
            <w:noWrap/>
            <w:vAlign w:val="center"/>
            <w:hideMark/>
          </w:tcPr>
          <w:p w14:paraId="3704FEA2" w14:textId="77777777" w:rsidR="006E5647" w:rsidRPr="006E5647" w:rsidRDefault="006E5647" w:rsidP="006E5647">
            <w:pPr>
              <w:widowControl/>
              <w:autoSpaceDE/>
              <w:autoSpaceDN/>
              <w:jc w:val="center"/>
              <w:rPr>
                <w:rFonts w:ascii="Calibri" w:hAnsi="Calibri" w:cs="Calibri"/>
                <w:color w:val="000000"/>
                <w:lang w:eastAsia="pl-PL"/>
              </w:rPr>
            </w:pPr>
          </w:p>
        </w:tc>
        <w:tc>
          <w:tcPr>
            <w:tcW w:w="1194" w:type="dxa"/>
            <w:tcBorders>
              <w:top w:val="nil"/>
              <w:left w:val="single" w:sz="4" w:space="0" w:color="auto"/>
              <w:bottom w:val="single" w:sz="4" w:space="0" w:color="auto"/>
              <w:right w:val="single" w:sz="4" w:space="0" w:color="auto"/>
            </w:tcBorders>
            <w:shd w:val="clear" w:color="auto" w:fill="auto"/>
            <w:noWrap/>
            <w:vAlign w:val="center"/>
            <w:hideMark/>
          </w:tcPr>
          <w:p w14:paraId="55A95AED" w14:textId="77777777" w:rsidR="006E5647" w:rsidRPr="006E5647" w:rsidRDefault="006E5647" w:rsidP="006E5647">
            <w:pPr>
              <w:widowControl/>
              <w:autoSpaceDE/>
              <w:autoSpaceDN/>
              <w:jc w:val="center"/>
              <w:rPr>
                <w:rFonts w:ascii="Calibri" w:hAnsi="Calibri" w:cs="Calibri"/>
                <w:color w:val="000000"/>
                <w:lang w:eastAsia="pl-PL"/>
              </w:rPr>
            </w:pPr>
            <w:r w:rsidRPr="006E5647">
              <w:rPr>
                <w:rFonts w:ascii="Calibri" w:hAnsi="Calibri" w:cs="Calibri"/>
                <w:color w:val="000000"/>
                <w:lang w:eastAsia="pl-PL"/>
              </w:rPr>
              <w:t>TAK/NIE</w:t>
            </w:r>
          </w:p>
        </w:tc>
        <w:tc>
          <w:tcPr>
            <w:tcW w:w="1080" w:type="dxa"/>
            <w:tcBorders>
              <w:top w:val="nil"/>
              <w:left w:val="single" w:sz="4" w:space="0" w:color="auto"/>
              <w:bottom w:val="single" w:sz="4" w:space="0" w:color="auto"/>
              <w:right w:val="single" w:sz="4" w:space="0" w:color="auto"/>
            </w:tcBorders>
            <w:shd w:val="clear" w:color="auto" w:fill="auto"/>
            <w:noWrap/>
            <w:vAlign w:val="bottom"/>
            <w:hideMark/>
          </w:tcPr>
          <w:p w14:paraId="5D121A46" w14:textId="77777777" w:rsidR="006E5647" w:rsidRPr="006E5647" w:rsidRDefault="006E5647" w:rsidP="006E5647">
            <w:pPr>
              <w:widowControl/>
              <w:autoSpaceDE/>
              <w:autoSpaceDN/>
              <w:jc w:val="center"/>
              <w:rPr>
                <w:rFonts w:ascii="Calibri" w:hAnsi="Calibri" w:cs="Calibri"/>
                <w:color w:val="000000"/>
                <w:lang w:eastAsia="pl-PL"/>
              </w:rPr>
            </w:pPr>
            <w:r w:rsidRPr="006E5647">
              <w:rPr>
                <w:rFonts w:ascii="Calibri" w:hAnsi="Calibri" w:cs="Calibri"/>
                <w:color w:val="000000"/>
                <w:lang w:eastAsia="pl-PL"/>
              </w:rPr>
              <w:t> </w:t>
            </w:r>
          </w:p>
        </w:tc>
      </w:tr>
      <w:tr w:rsidR="006E5647" w:rsidRPr="006E5647" w14:paraId="5C102D5F" w14:textId="77777777" w:rsidTr="00B27987">
        <w:trPr>
          <w:trHeight w:val="356"/>
        </w:trPr>
        <w:tc>
          <w:tcPr>
            <w:tcW w:w="1974" w:type="dxa"/>
            <w:tcBorders>
              <w:top w:val="nil"/>
              <w:left w:val="single" w:sz="4" w:space="0" w:color="auto"/>
              <w:bottom w:val="single" w:sz="4" w:space="0" w:color="auto"/>
              <w:right w:val="single" w:sz="4" w:space="0" w:color="auto"/>
            </w:tcBorders>
            <w:shd w:val="clear" w:color="auto" w:fill="auto"/>
            <w:vAlign w:val="center"/>
          </w:tcPr>
          <w:p w14:paraId="44CC5539"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2</w:t>
            </w:r>
          </w:p>
        </w:tc>
        <w:tc>
          <w:tcPr>
            <w:tcW w:w="2574" w:type="dxa"/>
            <w:tcBorders>
              <w:top w:val="nil"/>
              <w:left w:val="nil"/>
              <w:bottom w:val="single" w:sz="4" w:space="0" w:color="auto"/>
              <w:right w:val="single" w:sz="4" w:space="0" w:color="auto"/>
            </w:tcBorders>
            <w:shd w:val="clear" w:color="auto" w:fill="auto"/>
            <w:vAlign w:val="bottom"/>
            <w:hideMark/>
          </w:tcPr>
          <w:p w14:paraId="6DEE4744" w14:textId="77777777" w:rsidR="006E5647" w:rsidRPr="006E5647" w:rsidRDefault="006E5647" w:rsidP="006E5647">
            <w:pPr>
              <w:widowControl/>
              <w:autoSpaceDE/>
              <w:autoSpaceDN/>
              <w:rPr>
                <w:rFonts w:ascii="Calibri" w:hAnsi="Calibri" w:cs="Calibri"/>
                <w:color w:val="000000"/>
                <w:lang w:eastAsia="pl-PL"/>
              </w:rPr>
            </w:pPr>
          </w:p>
        </w:tc>
        <w:tc>
          <w:tcPr>
            <w:tcW w:w="2878" w:type="dxa"/>
            <w:tcBorders>
              <w:top w:val="nil"/>
              <w:left w:val="single" w:sz="4" w:space="0" w:color="auto"/>
              <w:bottom w:val="single" w:sz="4" w:space="0" w:color="auto"/>
              <w:right w:val="single" w:sz="4" w:space="0" w:color="auto"/>
            </w:tcBorders>
            <w:shd w:val="clear" w:color="auto" w:fill="auto"/>
            <w:vAlign w:val="center"/>
            <w:hideMark/>
          </w:tcPr>
          <w:p w14:paraId="6930FA8E" w14:textId="77777777" w:rsidR="006E5647" w:rsidRPr="006E5647" w:rsidRDefault="006E5647" w:rsidP="006E5647">
            <w:pPr>
              <w:widowControl/>
              <w:autoSpaceDE/>
              <w:autoSpaceDN/>
              <w:jc w:val="center"/>
              <w:rPr>
                <w:rFonts w:ascii="Calibri" w:hAnsi="Calibri" w:cs="Calibri"/>
                <w:color w:val="000000"/>
                <w:lang w:eastAsia="pl-PL"/>
              </w:rPr>
            </w:pPr>
          </w:p>
        </w:tc>
        <w:tc>
          <w:tcPr>
            <w:tcW w:w="1194" w:type="dxa"/>
            <w:tcBorders>
              <w:top w:val="nil"/>
              <w:left w:val="single" w:sz="4" w:space="0" w:color="auto"/>
              <w:bottom w:val="single" w:sz="4" w:space="0" w:color="auto"/>
              <w:right w:val="single" w:sz="4" w:space="0" w:color="auto"/>
            </w:tcBorders>
            <w:shd w:val="clear" w:color="auto" w:fill="auto"/>
            <w:vAlign w:val="center"/>
            <w:hideMark/>
          </w:tcPr>
          <w:p w14:paraId="1709075C" w14:textId="77777777" w:rsidR="006E5647" w:rsidRPr="006E5647" w:rsidRDefault="006E5647" w:rsidP="006E5647">
            <w:pPr>
              <w:widowControl/>
              <w:autoSpaceDE/>
              <w:autoSpaceDN/>
              <w:jc w:val="center"/>
              <w:rPr>
                <w:rFonts w:ascii="Calibri" w:hAnsi="Calibri" w:cs="Calibri"/>
                <w:color w:val="000000"/>
                <w:lang w:eastAsia="pl-PL"/>
              </w:rPr>
            </w:pPr>
            <w:r w:rsidRPr="006E5647">
              <w:rPr>
                <w:rFonts w:ascii="Calibri" w:hAnsi="Calibri" w:cs="Calibri"/>
                <w:color w:val="000000"/>
                <w:lang w:eastAsia="pl-PL"/>
              </w:rPr>
              <w:t>TAK/NIE</w:t>
            </w:r>
          </w:p>
        </w:tc>
        <w:tc>
          <w:tcPr>
            <w:tcW w:w="1080" w:type="dxa"/>
            <w:tcBorders>
              <w:top w:val="nil"/>
              <w:left w:val="single" w:sz="4" w:space="0" w:color="auto"/>
              <w:bottom w:val="single" w:sz="4" w:space="0" w:color="auto"/>
              <w:right w:val="single" w:sz="4" w:space="0" w:color="auto"/>
            </w:tcBorders>
            <w:shd w:val="clear" w:color="auto" w:fill="auto"/>
            <w:vAlign w:val="center"/>
            <w:hideMark/>
          </w:tcPr>
          <w:p w14:paraId="506C0BDE" w14:textId="77777777" w:rsidR="006E5647" w:rsidRPr="006E5647" w:rsidRDefault="006E5647" w:rsidP="006E5647">
            <w:pPr>
              <w:widowControl/>
              <w:autoSpaceDE/>
              <w:autoSpaceDN/>
              <w:rPr>
                <w:rFonts w:ascii="Calibri" w:hAnsi="Calibri" w:cs="Calibri"/>
                <w:color w:val="000000"/>
                <w:lang w:eastAsia="pl-PL"/>
              </w:rPr>
            </w:pPr>
          </w:p>
        </w:tc>
      </w:tr>
      <w:tr w:rsidR="006E5647" w:rsidRPr="006E5647" w14:paraId="1FC7EA67" w14:textId="77777777" w:rsidTr="00B27987">
        <w:trPr>
          <w:trHeight w:val="403"/>
        </w:trPr>
        <w:tc>
          <w:tcPr>
            <w:tcW w:w="1974" w:type="dxa"/>
            <w:tcBorders>
              <w:top w:val="single" w:sz="4" w:space="0" w:color="auto"/>
              <w:left w:val="single" w:sz="4" w:space="0" w:color="auto"/>
              <w:bottom w:val="single" w:sz="4" w:space="0" w:color="auto"/>
              <w:right w:val="single" w:sz="4" w:space="0" w:color="auto"/>
            </w:tcBorders>
            <w:shd w:val="clear" w:color="auto" w:fill="auto"/>
            <w:vAlign w:val="center"/>
          </w:tcPr>
          <w:p w14:paraId="73A97AA9"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3</w:t>
            </w:r>
          </w:p>
        </w:tc>
        <w:tc>
          <w:tcPr>
            <w:tcW w:w="2574" w:type="dxa"/>
            <w:tcBorders>
              <w:top w:val="nil"/>
              <w:left w:val="nil"/>
              <w:bottom w:val="single" w:sz="4" w:space="0" w:color="auto"/>
              <w:right w:val="single" w:sz="4" w:space="0" w:color="auto"/>
            </w:tcBorders>
            <w:shd w:val="clear" w:color="auto" w:fill="auto"/>
            <w:vAlign w:val="bottom"/>
            <w:hideMark/>
          </w:tcPr>
          <w:p w14:paraId="47D3ADD7" w14:textId="77777777" w:rsidR="006E5647" w:rsidRPr="006E5647" w:rsidRDefault="006E5647" w:rsidP="006E5647">
            <w:pPr>
              <w:widowControl/>
              <w:autoSpaceDE/>
              <w:autoSpaceDN/>
              <w:rPr>
                <w:rFonts w:ascii="Calibri" w:hAnsi="Calibri" w:cs="Calibri"/>
                <w:color w:val="000000"/>
                <w:lang w:eastAsia="pl-PL"/>
              </w:rPr>
            </w:pPr>
          </w:p>
        </w:tc>
        <w:tc>
          <w:tcPr>
            <w:tcW w:w="28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C0E21B" w14:textId="77777777" w:rsidR="006E5647" w:rsidRPr="006E5647" w:rsidRDefault="006E5647" w:rsidP="006E5647">
            <w:pPr>
              <w:widowControl/>
              <w:autoSpaceDE/>
              <w:autoSpaceDN/>
              <w:jc w:val="center"/>
              <w:rPr>
                <w:rFonts w:ascii="Calibri" w:hAnsi="Calibri" w:cs="Calibri"/>
                <w:color w:val="000000"/>
                <w:lang w:eastAsia="pl-PL"/>
              </w:rPr>
            </w:pPr>
          </w:p>
        </w:tc>
        <w:tc>
          <w:tcPr>
            <w:tcW w:w="1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AEE6D8" w14:textId="77777777" w:rsidR="006E5647" w:rsidRPr="006E5647" w:rsidRDefault="006E5647" w:rsidP="006E5647">
            <w:pPr>
              <w:widowControl/>
              <w:autoSpaceDE/>
              <w:autoSpaceDN/>
              <w:jc w:val="center"/>
              <w:rPr>
                <w:rFonts w:ascii="Calibri" w:hAnsi="Calibri" w:cs="Calibri"/>
                <w:color w:val="000000"/>
                <w:lang w:eastAsia="pl-PL"/>
              </w:rPr>
            </w:pPr>
            <w:r w:rsidRPr="006E5647">
              <w:rPr>
                <w:rFonts w:ascii="Calibri" w:hAnsi="Calibri" w:cs="Calibri"/>
                <w:color w:val="000000"/>
                <w:lang w:eastAsia="pl-PL"/>
              </w:rPr>
              <w:t>TAK/NIE</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DADFC9" w14:textId="77777777" w:rsidR="006E5647" w:rsidRPr="006E5647" w:rsidRDefault="006E5647" w:rsidP="006E5647">
            <w:pPr>
              <w:widowControl/>
              <w:autoSpaceDE/>
              <w:autoSpaceDN/>
              <w:jc w:val="center"/>
              <w:rPr>
                <w:rFonts w:ascii="Calibri" w:hAnsi="Calibri" w:cs="Calibri"/>
                <w:color w:val="000000"/>
                <w:lang w:eastAsia="pl-PL"/>
              </w:rPr>
            </w:pPr>
            <w:r w:rsidRPr="006E5647">
              <w:rPr>
                <w:rFonts w:ascii="Calibri" w:hAnsi="Calibri" w:cs="Calibri"/>
                <w:color w:val="000000"/>
                <w:lang w:eastAsia="pl-PL"/>
              </w:rPr>
              <w:t> </w:t>
            </w:r>
          </w:p>
        </w:tc>
      </w:tr>
      <w:tr w:rsidR="006E5647" w:rsidRPr="006E5647" w14:paraId="66667CBD" w14:textId="77777777" w:rsidTr="00B27987">
        <w:trPr>
          <w:trHeight w:val="423"/>
        </w:trPr>
        <w:tc>
          <w:tcPr>
            <w:tcW w:w="19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7836BA"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4</w:t>
            </w:r>
          </w:p>
        </w:tc>
        <w:tc>
          <w:tcPr>
            <w:tcW w:w="2574" w:type="dxa"/>
            <w:tcBorders>
              <w:top w:val="nil"/>
              <w:left w:val="nil"/>
              <w:bottom w:val="single" w:sz="4" w:space="0" w:color="auto"/>
              <w:right w:val="single" w:sz="4" w:space="0" w:color="auto"/>
            </w:tcBorders>
            <w:shd w:val="clear" w:color="auto" w:fill="auto"/>
            <w:vAlign w:val="bottom"/>
            <w:hideMark/>
          </w:tcPr>
          <w:p w14:paraId="45D85815" w14:textId="77777777" w:rsidR="006E5647" w:rsidRPr="006E5647" w:rsidRDefault="006E5647" w:rsidP="006E5647">
            <w:pPr>
              <w:widowControl/>
              <w:autoSpaceDE/>
              <w:autoSpaceDN/>
              <w:rPr>
                <w:rFonts w:ascii="Calibri" w:hAnsi="Calibri" w:cs="Calibri"/>
                <w:color w:val="000000"/>
                <w:lang w:eastAsia="pl-PL"/>
              </w:rPr>
            </w:pPr>
          </w:p>
        </w:tc>
        <w:tc>
          <w:tcPr>
            <w:tcW w:w="28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B807A8" w14:textId="77777777" w:rsidR="006E5647" w:rsidRPr="006E5647" w:rsidRDefault="006E5647" w:rsidP="006E5647">
            <w:pPr>
              <w:widowControl/>
              <w:autoSpaceDE/>
              <w:autoSpaceDN/>
              <w:jc w:val="center"/>
              <w:rPr>
                <w:rFonts w:ascii="Calibri" w:hAnsi="Calibri" w:cs="Calibri"/>
                <w:color w:val="000000"/>
                <w:lang w:eastAsia="pl-PL"/>
              </w:rPr>
            </w:pPr>
          </w:p>
        </w:tc>
        <w:tc>
          <w:tcPr>
            <w:tcW w:w="11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0A6C56" w14:textId="77777777" w:rsidR="006E5647" w:rsidRPr="006E5647" w:rsidRDefault="006E5647" w:rsidP="006E5647">
            <w:pPr>
              <w:widowControl/>
              <w:autoSpaceDE/>
              <w:autoSpaceDN/>
              <w:jc w:val="center"/>
              <w:rPr>
                <w:rFonts w:ascii="Calibri" w:hAnsi="Calibri" w:cs="Calibri"/>
                <w:color w:val="000000"/>
                <w:lang w:eastAsia="pl-PL"/>
              </w:rPr>
            </w:pPr>
            <w:r w:rsidRPr="006E5647">
              <w:rPr>
                <w:rFonts w:ascii="Calibri" w:hAnsi="Calibri" w:cs="Calibri"/>
                <w:color w:val="000000"/>
                <w:lang w:eastAsia="pl-PL"/>
              </w:rPr>
              <w:t>TAK/NIE</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EACA7A" w14:textId="77777777" w:rsidR="006E5647" w:rsidRPr="006E5647" w:rsidRDefault="006E5647" w:rsidP="006E5647">
            <w:pPr>
              <w:widowControl/>
              <w:autoSpaceDE/>
              <w:autoSpaceDN/>
              <w:rPr>
                <w:rFonts w:ascii="Calibri" w:hAnsi="Calibri" w:cs="Calibri"/>
                <w:color w:val="000000"/>
                <w:lang w:eastAsia="pl-PL"/>
              </w:rPr>
            </w:pPr>
          </w:p>
        </w:tc>
      </w:tr>
      <w:tr w:rsidR="006E5647" w:rsidRPr="006E5647" w14:paraId="337DFC6C" w14:textId="77777777" w:rsidTr="00B27987">
        <w:trPr>
          <w:trHeight w:val="415"/>
        </w:trPr>
        <w:tc>
          <w:tcPr>
            <w:tcW w:w="1974" w:type="dxa"/>
            <w:tcBorders>
              <w:top w:val="single" w:sz="4" w:space="0" w:color="auto"/>
              <w:left w:val="single" w:sz="4" w:space="0" w:color="auto"/>
              <w:bottom w:val="single" w:sz="4" w:space="0" w:color="auto"/>
              <w:right w:val="single" w:sz="4" w:space="0" w:color="auto"/>
            </w:tcBorders>
            <w:shd w:val="clear" w:color="auto" w:fill="auto"/>
            <w:vAlign w:val="center"/>
          </w:tcPr>
          <w:p w14:paraId="04CC5760"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5</w:t>
            </w:r>
          </w:p>
        </w:tc>
        <w:tc>
          <w:tcPr>
            <w:tcW w:w="2574" w:type="dxa"/>
            <w:tcBorders>
              <w:top w:val="single" w:sz="4" w:space="0" w:color="auto"/>
              <w:left w:val="nil"/>
              <w:bottom w:val="single" w:sz="4" w:space="0" w:color="auto"/>
              <w:right w:val="single" w:sz="4" w:space="0" w:color="auto"/>
            </w:tcBorders>
            <w:shd w:val="clear" w:color="auto" w:fill="auto"/>
            <w:vAlign w:val="bottom"/>
          </w:tcPr>
          <w:p w14:paraId="2E40A2E4" w14:textId="77777777" w:rsidR="006E5647" w:rsidRPr="006E5647" w:rsidRDefault="006E5647" w:rsidP="006E5647">
            <w:pPr>
              <w:widowControl/>
              <w:autoSpaceDE/>
              <w:autoSpaceDN/>
              <w:rPr>
                <w:rFonts w:ascii="Calibri" w:hAnsi="Calibri" w:cs="Calibri"/>
                <w:color w:val="000000"/>
                <w:lang w:eastAsia="pl-PL"/>
              </w:rPr>
            </w:pPr>
          </w:p>
        </w:tc>
        <w:tc>
          <w:tcPr>
            <w:tcW w:w="2878" w:type="dxa"/>
            <w:tcBorders>
              <w:top w:val="single" w:sz="4" w:space="0" w:color="auto"/>
              <w:left w:val="single" w:sz="4" w:space="0" w:color="auto"/>
              <w:bottom w:val="single" w:sz="4" w:space="0" w:color="auto"/>
              <w:right w:val="single" w:sz="4" w:space="0" w:color="auto"/>
            </w:tcBorders>
            <w:shd w:val="clear" w:color="auto" w:fill="auto"/>
            <w:vAlign w:val="center"/>
          </w:tcPr>
          <w:p w14:paraId="00B5D455" w14:textId="77777777" w:rsidR="006E5647" w:rsidRPr="006E5647" w:rsidRDefault="006E5647" w:rsidP="006E5647">
            <w:pPr>
              <w:widowControl/>
              <w:autoSpaceDE/>
              <w:autoSpaceDN/>
              <w:jc w:val="center"/>
              <w:rPr>
                <w:rFonts w:ascii="Calibri" w:hAnsi="Calibri" w:cs="Calibri"/>
                <w:color w:val="000000"/>
                <w:lang w:eastAsia="pl-PL"/>
              </w:rPr>
            </w:pPr>
          </w:p>
        </w:tc>
        <w:tc>
          <w:tcPr>
            <w:tcW w:w="1194" w:type="dxa"/>
            <w:tcBorders>
              <w:top w:val="single" w:sz="4" w:space="0" w:color="auto"/>
              <w:left w:val="single" w:sz="4" w:space="0" w:color="auto"/>
              <w:bottom w:val="single" w:sz="4" w:space="0" w:color="auto"/>
              <w:right w:val="single" w:sz="4" w:space="0" w:color="auto"/>
            </w:tcBorders>
            <w:shd w:val="clear" w:color="auto" w:fill="auto"/>
            <w:vAlign w:val="center"/>
          </w:tcPr>
          <w:p w14:paraId="5A9F69A3" w14:textId="77777777" w:rsidR="006E5647" w:rsidRPr="006E5647" w:rsidRDefault="006E5647" w:rsidP="006E5647">
            <w:pPr>
              <w:widowControl/>
              <w:autoSpaceDE/>
              <w:autoSpaceDN/>
              <w:jc w:val="center"/>
              <w:rPr>
                <w:rFonts w:ascii="Calibri" w:hAnsi="Calibri" w:cs="Calibri"/>
                <w:color w:val="000000"/>
                <w:lang w:eastAsia="pl-PL"/>
              </w:rPr>
            </w:pPr>
            <w:r w:rsidRPr="006E5647">
              <w:rPr>
                <w:rFonts w:ascii="Calibri" w:hAnsi="Calibri" w:cs="Calibri"/>
                <w:color w:val="000000"/>
                <w:lang w:eastAsia="pl-PL"/>
              </w:rPr>
              <w:t>TAK/NIE</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30A48B3A" w14:textId="77777777" w:rsidR="006E5647" w:rsidRPr="006E5647" w:rsidRDefault="006E5647" w:rsidP="006E5647">
            <w:pPr>
              <w:widowControl/>
              <w:autoSpaceDE/>
              <w:autoSpaceDN/>
              <w:rPr>
                <w:rFonts w:ascii="Calibri" w:hAnsi="Calibri" w:cs="Calibri"/>
                <w:color w:val="000000"/>
                <w:lang w:eastAsia="pl-PL"/>
              </w:rPr>
            </w:pPr>
          </w:p>
        </w:tc>
      </w:tr>
      <w:tr w:rsidR="006E5647" w:rsidRPr="006E5647" w14:paraId="211630A2" w14:textId="77777777" w:rsidTr="00B27987">
        <w:trPr>
          <w:trHeight w:val="415"/>
        </w:trPr>
        <w:tc>
          <w:tcPr>
            <w:tcW w:w="1974" w:type="dxa"/>
            <w:tcBorders>
              <w:top w:val="single" w:sz="4" w:space="0" w:color="auto"/>
              <w:left w:val="single" w:sz="4" w:space="0" w:color="auto"/>
              <w:bottom w:val="single" w:sz="4" w:space="0" w:color="auto"/>
              <w:right w:val="single" w:sz="4" w:space="0" w:color="auto"/>
            </w:tcBorders>
            <w:shd w:val="clear" w:color="auto" w:fill="auto"/>
            <w:vAlign w:val="center"/>
          </w:tcPr>
          <w:p w14:paraId="03499899"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w:t>
            </w:r>
          </w:p>
        </w:tc>
        <w:tc>
          <w:tcPr>
            <w:tcW w:w="2574" w:type="dxa"/>
            <w:tcBorders>
              <w:top w:val="single" w:sz="4" w:space="0" w:color="auto"/>
              <w:left w:val="nil"/>
              <w:bottom w:val="single" w:sz="4" w:space="0" w:color="auto"/>
              <w:right w:val="single" w:sz="4" w:space="0" w:color="auto"/>
            </w:tcBorders>
            <w:shd w:val="clear" w:color="auto" w:fill="auto"/>
            <w:vAlign w:val="bottom"/>
          </w:tcPr>
          <w:p w14:paraId="396FE57F" w14:textId="77777777" w:rsidR="006E5647" w:rsidRPr="006E5647" w:rsidRDefault="006E5647" w:rsidP="006E5647">
            <w:pPr>
              <w:widowControl/>
              <w:autoSpaceDE/>
              <w:autoSpaceDN/>
              <w:rPr>
                <w:rFonts w:ascii="Calibri" w:hAnsi="Calibri" w:cs="Calibri"/>
                <w:color w:val="000000"/>
                <w:lang w:eastAsia="pl-PL"/>
              </w:rPr>
            </w:pPr>
          </w:p>
        </w:tc>
        <w:tc>
          <w:tcPr>
            <w:tcW w:w="2878" w:type="dxa"/>
            <w:tcBorders>
              <w:top w:val="single" w:sz="4" w:space="0" w:color="auto"/>
              <w:left w:val="single" w:sz="4" w:space="0" w:color="auto"/>
              <w:bottom w:val="single" w:sz="4" w:space="0" w:color="auto"/>
              <w:right w:val="single" w:sz="4" w:space="0" w:color="auto"/>
            </w:tcBorders>
            <w:shd w:val="clear" w:color="auto" w:fill="auto"/>
            <w:vAlign w:val="center"/>
          </w:tcPr>
          <w:p w14:paraId="14C410A9" w14:textId="77777777" w:rsidR="006E5647" w:rsidRPr="006E5647" w:rsidRDefault="006E5647" w:rsidP="006E5647">
            <w:pPr>
              <w:widowControl/>
              <w:autoSpaceDE/>
              <w:autoSpaceDN/>
              <w:jc w:val="center"/>
              <w:rPr>
                <w:rFonts w:ascii="Calibri" w:hAnsi="Calibri" w:cs="Calibri"/>
                <w:color w:val="000000"/>
                <w:lang w:eastAsia="pl-PL"/>
              </w:rPr>
            </w:pPr>
          </w:p>
        </w:tc>
        <w:tc>
          <w:tcPr>
            <w:tcW w:w="1194" w:type="dxa"/>
            <w:tcBorders>
              <w:top w:val="single" w:sz="4" w:space="0" w:color="auto"/>
              <w:left w:val="single" w:sz="4" w:space="0" w:color="auto"/>
              <w:bottom w:val="single" w:sz="4" w:space="0" w:color="auto"/>
              <w:right w:val="single" w:sz="4" w:space="0" w:color="auto"/>
            </w:tcBorders>
            <w:shd w:val="clear" w:color="auto" w:fill="auto"/>
            <w:vAlign w:val="center"/>
          </w:tcPr>
          <w:p w14:paraId="40BFCD81" w14:textId="77777777" w:rsidR="006E5647" w:rsidRPr="006E5647" w:rsidRDefault="006E5647" w:rsidP="006E5647">
            <w:pPr>
              <w:widowControl/>
              <w:autoSpaceDE/>
              <w:autoSpaceDN/>
              <w:jc w:val="center"/>
              <w:rPr>
                <w:rFonts w:ascii="Calibri" w:hAnsi="Calibri" w:cs="Calibri"/>
                <w:color w:val="000000"/>
                <w:lang w:eastAsia="pl-PL"/>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193BAADA" w14:textId="77777777" w:rsidR="006E5647" w:rsidRPr="006E5647" w:rsidRDefault="006E5647" w:rsidP="006E5647">
            <w:pPr>
              <w:widowControl/>
              <w:autoSpaceDE/>
              <w:autoSpaceDN/>
              <w:rPr>
                <w:rFonts w:ascii="Calibri" w:hAnsi="Calibri" w:cs="Calibri"/>
                <w:color w:val="000000"/>
                <w:lang w:eastAsia="pl-PL"/>
              </w:rPr>
            </w:pPr>
          </w:p>
        </w:tc>
      </w:tr>
    </w:tbl>
    <w:p w14:paraId="6B547C9C" w14:textId="77777777" w:rsidR="006E5647" w:rsidRPr="006E5647" w:rsidRDefault="006E5647" w:rsidP="006E5647">
      <w:pPr>
        <w:widowControl/>
        <w:tabs>
          <w:tab w:val="left" w:pos="0"/>
        </w:tabs>
        <w:autoSpaceDE/>
        <w:autoSpaceDN/>
        <w:jc w:val="both"/>
        <w:rPr>
          <w:rFonts w:ascii="Calibri" w:hAnsi="Calibri" w:cs="Calibri"/>
          <w:lang w:eastAsia="pl-PL"/>
        </w:rPr>
      </w:pPr>
    </w:p>
    <w:p w14:paraId="233D4AA2" w14:textId="77777777" w:rsidR="006E5647" w:rsidRPr="006E5647" w:rsidRDefault="006E5647" w:rsidP="006E5647">
      <w:pPr>
        <w:widowControl/>
        <w:tabs>
          <w:tab w:val="left" w:pos="0"/>
        </w:tabs>
        <w:autoSpaceDE/>
        <w:autoSpaceDN/>
        <w:jc w:val="both"/>
        <w:rPr>
          <w:rFonts w:ascii="Calibri" w:hAnsi="Calibri" w:cs="Calibri"/>
          <w:lang w:eastAsia="pl-PL"/>
        </w:rPr>
      </w:pPr>
    </w:p>
    <w:p w14:paraId="0164FA4E" w14:textId="77777777" w:rsidR="006E5647" w:rsidRPr="006E5647" w:rsidRDefault="006E5647" w:rsidP="006E5647">
      <w:pPr>
        <w:widowControl/>
        <w:tabs>
          <w:tab w:val="left" w:pos="0"/>
        </w:tabs>
        <w:autoSpaceDE/>
        <w:autoSpaceDN/>
        <w:jc w:val="both"/>
        <w:rPr>
          <w:rFonts w:ascii="Calibri" w:hAnsi="Calibri" w:cs="Calibri"/>
          <w:lang w:eastAsia="pl-PL"/>
        </w:rPr>
      </w:pPr>
      <w:r w:rsidRPr="006E5647">
        <w:rPr>
          <w:rFonts w:ascii="Calibri" w:hAnsi="Calibri" w:cs="Calibri"/>
          <w:lang w:eastAsia="pl-PL"/>
        </w:rPr>
        <w:t>Zamawiający nie zgłasza/</w:t>
      </w:r>
      <w:r w:rsidRPr="006E5647">
        <w:rPr>
          <w:rFonts w:ascii="Calibri" w:hAnsi="Calibri" w:cs="Calibri"/>
          <w:kern w:val="26"/>
          <w:lang w:eastAsia="pl-PL"/>
        </w:rPr>
        <w:t>zgłasza</w:t>
      </w:r>
      <w:r w:rsidRPr="006E5647">
        <w:rPr>
          <w:rFonts w:ascii="Calibri" w:hAnsi="Calibri" w:cs="Calibri"/>
          <w:lang w:eastAsia="pl-PL"/>
        </w:rPr>
        <w:t xml:space="preserve"> * zastrzeżeń do przedmiotu odbioru.</w:t>
      </w:r>
    </w:p>
    <w:p w14:paraId="19E32076" w14:textId="77777777" w:rsidR="006E5647" w:rsidRPr="006E5647" w:rsidRDefault="006E5647" w:rsidP="006E5647">
      <w:pPr>
        <w:widowControl/>
        <w:autoSpaceDE/>
        <w:autoSpaceDN/>
        <w:rPr>
          <w:rFonts w:ascii="Calibri" w:hAnsi="Calibri" w:cs="Calibri"/>
          <w:lang w:eastAsia="pl-PL"/>
        </w:rPr>
      </w:pPr>
      <w:r w:rsidRPr="006E5647">
        <w:rPr>
          <w:rFonts w:ascii="Calibri" w:hAnsi="Calibri" w:cs="Calibri"/>
          <w:lang w:eastAsia="pl-PL"/>
        </w:rPr>
        <w:t>Uwagi:……………………………………………………………………………………………………………….………………………….</w:t>
      </w:r>
    </w:p>
    <w:p w14:paraId="39610318" w14:textId="77777777" w:rsidR="006E5647" w:rsidRPr="006E5647" w:rsidRDefault="006E5647" w:rsidP="006E5647">
      <w:pPr>
        <w:widowControl/>
        <w:autoSpaceDE/>
        <w:autoSpaceDN/>
        <w:jc w:val="both"/>
        <w:rPr>
          <w:rFonts w:ascii="Calibri" w:hAnsi="Calibri" w:cs="Calibri"/>
          <w:lang w:eastAsia="pl-PL"/>
        </w:rPr>
      </w:pPr>
      <w:r w:rsidRPr="006E5647">
        <w:rPr>
          <w:rFonts w:ascii="Calibri" w:hAnsi="Calibri" w:cs="Calibri"/>
          <w:lang w:eastAsia="pl-PL"/>
        </w:rPr>
        <w:t>W odbiorze uczestniczyli:</w:t>
      </w:r>
    </w:p>
    <w:p w14:paraId="59C085D9" w14:textId="77777777" w:rsidR="006E5647" w:rsidRPr="006E5647" w:rsidRDefault="006E5647" w:rsidP="006E5647">
      <w:pPr>
        <w:widowControl/>
        <w:autoSpaceDE/>
        <w:autoSpaceDN/>
        <w:rPr>
          <w:rFonts w:ascii="Calibri" w:hAnsi="Calibri" w:cs="Calibri"/>
          <w:lang w:eastAsia="pl-PL"/>
        </w:rPr>
      </w:pPr>
      <w:r w:rsidRPr="006E5647">
        <w:rPr>
          <w:rFonts w:ascii="Calibri" w:hAnsi="Calibri" w:cs="Calibri"/>
          <w:lang w:eastAsia="pl-PL"/>
        </w:rPr>
        <w:t>W imieniu Zamawiającego</w:t>
      </w:r>
      <w:r w:rsidRPr="006E5647">
        <w:rPr>
          <w:rFonts w:ascii="Calibri" w:hAnsi="Calibri" w:cs="Calibri"/>
          <w:lang w:eastAsia="pl-PL"/>
        </w:rPr>
        <w:tab/>
        <w:t xml:space="preserve">    </w:t>
      </w:r>
      <w:r w:rsidRPr="006E5647">
        <w:rPr>
          <w:rFonts w:ascii="Calibri" w:hAnsi="Calibri" w:cs="Calibri"/>
          <w:lang w:eastAsia="pl-PL"/>
        </w:rPr>
        <w:tab/>
      </w:r>
      <w:r w:rsidRPr="006E5647">
        <w:rPr>
          <w:rFonts w:ascii="Calibri" w:hAnsi="Calibri" w:cs="Calibri"/>
          <w:lang w:eastAsia="pl-PL"/>
        </w:rPr>
        <w:tab/>
      </w:r>
      <w:r w:rsidRPr="006E5647">
        <w:rPr>
          <w:rFonts w:ascii="Calibri" w:hAnsi="Calibri" w:cs="Calibri"/>
          <w:lang w:eastAsia="pl-PL"/>
        </w:rPr>
        <w:tab/>
      </w:r>
      <w:r w:rsidRPr="006E5647">
        <w:rPr>
          <w:rFonts w:ascii="Calibri" w:hAnsi="Calibri" w:cs="Calibri"/>
          <w:lang w:eastAsia="pl-PL"/>
        </w:rPr>
        <w:tab/>
      </w:r>
    </w:p>
    <w:p w14:paraId="49DBBAFC" w14:textId="77777777" w:rsidR="006E5647" w:rsidRPr="006E5647" w:rsidRDefault="006E5647" w:rsidP="006E5647">
      <w:pPr>
        <w:widowControl/>
        <w:autoSpaceDE/>
        <w:autoSpaceDN/>
        <w:rPr>
          <w:rFonts w:ascii="Calibri" w:hAnsi="Calibri" w:cs="Calibri"/>
          <w:kern w:val="24"/>
          <w:lang w:eastAsia="pl-PL"/>
        </w:rPr>
      </w:pPr>
    </w:p>
    <w:p w14:paraId="0DA137A2" w14:textId="77777777" w:rsidR="006E5647" w:rsidRPr="006E5647" w:rsidRDefault="006E5647" w:rsidP="006E5647">
      <w:pPr>
        <w:widowControl/>
        <w:autoSpaceDE/>
        <w:autoSpaceDN/>
        <w:rPr>
          <w:rFonts w:ascii="Calibri" w:hAnsi="Calibri" w:cs="Calibri"/>
          <w:kern w:val="24"/>
          <w:lang w:eastAsia="pl-PL"/>
        </w:rPr>
      </w:pPr>
    </w:p>
    <w:p w14:paraId="7CDFEC68" w14:textId="77777777" w:rsidR="006E5647" w:rsidRPr="006E5647" w:rsidRDefault="006E5647" w:rsidP="006E5647">
      <w:pPr>
        <w:widowControl/>
        <w:autoSpaceDE/>
        <w:autoSpaceDN/>
        <w:rPr>
          <w:rFonts w:ascii="Calibri" w:hAnsi="Calibri" w:cs="Calibri"/>
          <w:kern w:val="24"/>
          <w:lang w:eastAsia="pl-PL"/>
        </w:rPr>
      </w:pPr>
    </w:p>
    <w:p w14:paraId="357D5894" w14:textId="77777777" w:rsidR="006E5647" w:rsidRPr="006E5647" w:rsidRDefault="006E5647" w:rsidP="006E5647">
      <w:pPr>
        <w:widowControl/>
        <w:autoSpaceDE/>
        <w:autoSpaceDN/>
        <w:rPr>
          <w:rFonts w:ascii="Calibri" w:hAnsi="Calibri" w:cs="Calibri"/>
          <w:kern w:val="24"/>
          <w:lang w:eastAsia="pl-PL"/>
        </w:rPr>
      </w:pPr>
      <w:r w:rsidRPr="006E5647">
        <w:rPr>
          <w:rFonts w:ascii="Calibri" w:hAnsi="Calibri" w:cs="Calibri"/>
          <w:kern w:val="24"/>
          <w:lang w:eastAsia="pl-PL"/>
        </w:rPr>
        <w:t>*niepotrzebne skreślić</w:t>
      </w:r>
    </w:p>
    <w:p w14:paraId="24BBF6EA" w14:textId="77777777" w:rsidR="006E5647" w:rsidRPr="006E5647" w:rsidRDefault="006E5647" w:rsidP="006E5647">
      <w:pPr>
        <w:widowControl/>
        <w:autoSpaceDE/>
        <w:autoSpaceDN/>
        <w:ind w:firstLine="708"/>
        <w:jc w:val="right"/>
        <w:rPr>
          <w:rFonts w:ascii="Calibri" w:hAnsi="Calibri" w:cs="Calibri"/>
          <w:b/>
          <w:iCs/>
          <w:lang w:eastAsia="pl-PL"/>
        </w:rPr>
      </w:pPr>
    </w:p>
    <w:p w14:paraId="59FC3DFB" w14:textId="77777777" w:rsidR="006E5647" w:rsidRPr="006E5647" w:rsidRDefault="006E5647" w:rsidP="006E5647">
      <w:pPr>
        <w:widowControl/>
        <w:autoSpaceDE/>
        <w:autoSpaceDN/>
        <w:ind w:firstLine="708"/>
        <w:jc w:val="right"/>
        <w:rPr>
          <w:rFonts w:ascii="Calibri" w:hAnsi="Calibri" w:cs="Calibri"/>
          <w:b/>
          <w:iCs/>
          <w:lang w:eastAsia="pl-PL"/>
        </w:rPr>
      </w:pPr>
    </w:p>
    <w:p w14:paraId="3CE2B142" w14:textId="77777777" w:rsidR="006E5647" w:rsidRPr="006E5647" w:rsidRDefault="006E5647" w:rsidP="006E5647">
      <w:pPr>
        <w:widowControl/>
        <w:autoSpaceDE/>
        <w:autoSpaceDN/>
        <w:ind w:firstLine="708"/>
        <w:jc w:val="right"/>
        <w:rPr>
          <w:rFonts w:ascii="Calibri" w:hAnsi="Calibri" w:cs="Calibri"/>
          <w:b/>
          <w:iCs/>
          <w:lang w:eastAsia="pl-PL"/>
        </w:rPr>
      </w:pPr>
    </w:p>
    <w:p w14:paraId="5FB6FA1B" w14:textId="77777777" w:rsidR="006E5647" w:rsidRPr="006E5647" w:rsidRDefault="006E5647" w:rsidP="006E5647">
      <w:pPr>
        <w:widowControl/>
        <w:autoSpaceDE/>
        <w:autoSpaceDN/>
        <w:ind w:firstLine="708"/>
        <w:jc w:val="right"/>
        <w:rPr>
          <w:rFonts w:ascii="Calibri" w:hAnsi="Calibri" w:cs="Calibri"/>
          <w:b/>
          <w:iCs/>
          <w:lang w:eastAsia="pl-PL"/>
        </w:rPr>
      </w:pPr>
    </w:p>
    <w:p w14:paraId="09A5C271" w14:textId="77777777" w:rsidR="006E5647" w:rsidRPr="006E5647" w:rsidRDefault="006E5647" w:rsidP="006E5647">
      <w:pPr>
        <w:widowControl/>
        <w:autoSpaceDE/>
        <w:autoSpaceDN/>
        <w:ind w:firstLine="708"/>
        <w:jc w:val="right"/>
        <w:rPr>
          <w:rFonts w:ascii="Calibri" w:hAnsi="Calibri" w:cs="Calibri"/>
          <w:b/>
          <w:iCs/>
          <w:lang w:eastAsia="pl-PL"/>
        </w:rPr>
      </w:pPr>
    </w:p>
    <w:p w14:paraId="37211A5B" w14:textId="77777777" w:rsidR="006E5647" w:rsidRPr="006E5647" w:rsidRDefault="006E5647" w:rsidP="006E5647">
      <w:pPr>
        <w:widowControl/>
        <w:autoSpaceDE/>
        <w:autoSpaceDN/>
        <w:ind w:firstLine="708"/>
        <w:jc w:val="right"/>
        <w:rPr>
          <w:rFonts w:ascii="Calibri" w:hAnsi="Calibri" w:cs="Calibri"/>
          <w:b/>
          <w:iCs/>
          <w:lang w:eastAsia="pl-PL"/>
        </w:rPr>
      </w:pPr>
    </w:p>
    <w:p w14:paraId="0BFCDC78" w14:textId="77777777" w:rsidR="006E5647" w:rsidRPr="006E5647" w:rsidRDefault="006E5647" w:rsidP="006E5647">
      <w:pPr>
        <w:widowControl/>
        <w:autoSpaceDE/>
        <w:autoSpaceDN/>
        <w:ind w:firstLine="708"/>
        <w:jc w:val="right"/>
        <w:rPr>
          <w:rFonts w:ascii="Calibri" w:hAnsi="Calibri" w:cs="Calibri"/>
          <w:b/>
          <w:iCs/>
          <w:lang w:eastAsia="pl-PL"/>
        </w:rPr>
      </w:pPr>
    </w:p>
    <w:p w14:paraId="7EA29F0A" w14:textId="77777777" w:rsidR="006E5647" w:rsidRPr="006E5647" w:rsidRDefault="006E5647" w:rsidP="006E5647">
      <w:pPr>
        <w:widowControl/>
        <w:autoSpaceDE/>
        <w:autoSpaceDN/>
        <w:ind w:firstLine="708"/>
        <w:jc w:val="right"/>
        <w:rPr>
          <w:rFonts w:ascii="Calibri" w:hAnsi="Calibri" w:cs="Calibri"/>
          <w:b/>
          <w:iCs/>
          <w:lang w:eastAsia="pl-PL"/>
        </w:rPr>
      </w:pPr>
    </w:p>
    <w:p w14:paraId="3FBC2C5B" w14:textId="77777777" w:rsidR="006E5647" w:rsidRPr="006E5647" w:rsidRDefault="006E5647" w:rsidP="006E5647">
      <w:pPr>
        <w:widowControl/>
        <w:autoSpaceDE/>
        <w:autoSpaceDN/>
        <w:ind w:firstLine="708"/>
        <w:jc w:val="right"/>
        <w:rPr>
          <w:rFonts w:ascii="Calibri" w:hAnsi="Calibri" w:cs="Calibri"/>
          <w:b/>
          <w:iCs/>
          <w:lang w:eastAsia="pl-PL"/>
        </w:rPr>
      </w:pPr>
    </w:p>
    <w:p w14:paraId="30FE844A" w14:textId="77777777" w:rsidR="006E5647" w:rsidRPr="006E5647" w:rsidRDefault="006E5647" w:rsidP="006E5647">
      <w:pPr>
        <w:widowControl/>
        <w:autoSpaceDE/>
        <w:autoSpaceDN/>
        <w:ind w:firstLine="708"/>
        <w:jc w:val="right"/>
        <w:rPr>
          <w:rFonts w:ascii="Calibri" w:hAnsi="Calibri" w:cs="Calibri"/>
          <w:b/>
          <w:iCs/>
          <w:lang w:eastAsia="pl-PL"/>
        </w:rPr>
      </w:pPr>
    </w:p>
    <w:p w14:paraId="2F25CD92" w14:textId="77777777" w:rsidR="006E5647" w:rsidRPr="006E5647" w:rsidRDefault="006E5647" w:rsidP="006E5647">
      <w:pPr>
        <w:widowControl/>
        <w:autoSpaceDE/>
        <w:autoSpaceDN/>
        <w:ind w:firstLine="708"/>
        <w:jc w:val="right"/>
        <w:rPr>
          <w:rFonts w:ascii="Calibri" w:hAnsi="Calibri" w:cs="Calibri"/>
          <w:b/>
          <w:iCs/>
          <w:lang w:eastAsia="pl-PL"/>
        </w:rPr>
      </w:pPr>
    </w:p>
    <w:p w14:paraId="584C26D7" w14:textId="77777777" w:rsidR="006E5647" w:rsidRPr="006E5647" w:rsidRDefault="006E5647" w:rsidP="006E5647">
      <w:pPr>
        <w:widowControl/>
        <w:autoSpaceDE/>
        <w:autoSpaceDN/>
        <w:ind w:firstLine="708"/>
        <w:jc w:val="right"/>
        <w:rPr>
          <w:rFonts w:ascii="Calibri" w:hAnsi="Calibri" w:cs="Calibri"/>
          <w:b/>
          <w:iCs/>
          <w:lang w:eastAsia="pl-PL"/>
        </w:rPr>
      </w:pPr>
    </w:p>
    <w:p w14:paraId="7C7AE6E9" w14:textId="77777777" w:rsidR="006E5647" w:rsidRPr="006E5647" w:rsidRDefault="006E5647" w:rsidP="006E5647">
      <w:pPr>
        <w:widowControl/>
        <w:autoSpaceDE/>
        <w:autoSpaceDN/>
        <w:ind w:firstLine="708"/>
        <w:jc w:val="right"/>
        <w:rPr>
          <w:rFonts w:ascii="Calibri" w:hAnsi="Calibri" w:cs="Calibri"/>
          <w:b/>
          <w:iCs/>
          <w:lang w:eastAsia="pl-PL"/>
        </w:rPr>
      </w:pPr>
      <w:r w:rsidRPr="006E5647">
        <w:rPr>
          <w:rFonts w:ascii="Calibri" w:hAnsi="Calibri" w:cs="Calibri"/>
          <w:b/>
          <w:iCs/>
          <w:lang w:eastAsia="pl-PL"/>
        </w:rPr>
        <w:t>Załącznik nr  5 do umowy</w:t>
      </w:r>
    </w:p>
    <w:p w14:paraId="11F96C90" w14:textId="77777777" w:rsidR="006E5647" w:rsidRPr="006E5647" w:rsidRDefault="006E5647" w:rsidP="006E5647">
      <w:pPr>
        <w:keepNext/>
        <w:widowControl/>
        <w:autoSpaceDE/>
        <w:autoSpaceDN/>
        <w:spacing w:line="276" w:lineRule="auto"/>
        <w:outlineLvl w:val="0"/>
        <w:rPr>
          <w:rFonts w:ascii="Calibri" w:hAnsi="Calibri" w:cs="Calibri"/>
          <w:lang w:eastAsia="pl-PL"/>
        </w:rPr>
      </w:pPr>
    </w:p>
    <w:p w14:paraId="28C683CA" w14:textId="77777777" w:rsidR="006E5647" w:rsidRPr="006E5647" w:rsidRDefault="006E5647" w:rsidP="006E5647">
      <w:pPr>
        <w:keepNext/>
        <w:widowControl/>
        <w:autoSpaceDE/>
        <w:autoSpaceDN/>
        <w:spacing w:line="276" w:lineRule="auto"/>
        <w:jc w:val="center"/>
        <w:outlineLvl w:val="0"/>
        <w:rPr>
          <w:rFonts w:ascii="Calibri" w:hAnsi="Calibri" w:cs="Calibri"/>
          <w:lang w:eastAsia="pl-PL"/>
        </w:rPr>
      </w:pPr>
      <w:r w:rsidRPr="006E5647">
        <w:rPr>
          <w:rFonts w:ascii="Calibri" w:hAnsi="Calibri" w:cs="Calibri"/>
          <w:lang w:eastAsia="pl-PL"/>
        </w:rPr>
        <w:t>PROTOKÓŁ ODBIORU KOŃCOWEGO</w:t>
      </w:r>
    </w:p>
    <w:p w14:paraId="62BAAE0E" w14:textId="77777777" w:rsidR="006E5647" w:rsidRPr="006E5647" w:rsidRDefault="006E5647" w:rsidP="006E5647">
      <w:pPr>
        <w:widowControl/>
        <w:autoSpaceDE/>
        <w:autoSpaceDN/>
        <w:rPr>
          <w:rFonts w:ascii="Calibri" w:hAnsi="Calibri" w:cs="Calibri"/>
          <w:lang w:eastAsia="pl-PL"/>
        </w:rPr>
      </w:pPr>
    </w:p>
    <w:p w14:paraId="2EB4287A" w14:textId="77777777" w:rsidR="006E5647" w:rsidRPr="006E5647" w:rsidRDefault="006E5647" w:rsidP="006E5647">
      <w:pPr>
        <w:keepNext/>
        <w:widowControl/>
        <w:autoSpaceDE/>
        <w:autoSpaceDN/>
        <w:spacing w:line="276" w:lineRule="auto"/>
        <w:jc w:val="center"/>
        <w:outlineLvl w:val="0"/>
        <w:rPr>
          <w:rFonts w:ascii="Calibri" w:hAnsi="Calibri" w:cs="Calibri"/>
          <w:b/>
          <w:lang w:eastAsia="pl-PL"/>
        </w:rPr>
      </w:pPr>
      <w:r w:rsidRPr="006E5647">
        <w:rPr>
          <w:rFonts w:ascii="Calibri" w:hAnsi="Calibri" w:cs="Calibri"/>
          <w:lang w:eastAsia="pl-PL"/>
        </w:rPr>
        <w:t xml:space="preserve">Na podstawie umowy nr WA.263.9.2020.MW.U.….. zawartej w Warszawie w dniu …………….….. roku </w:t>
      </w:r>
    </w:p>
    <w:p w14:paraId="50819E8B" w14:textId="77777777" w:rsidR="006E5647" w:rsidRPr="006E5647" w:rsidRDefault="006E5647" w:rsidP="006E5647">
      <w:pPr>
        <w:widowControl/>
        <w:autoSpaceDE/>
        <w:autoSpaceDN/>
        <w:rPr>
          <w:rFonts w:ascii="Calibri" w:hAnsi="Calibri" w:cs="Calibri"/>
          <w:lang w:eastAsia="pl-PL"/>
        </w:rPr>
      </w:pPr>
    </w:p>
    <w:p w14:paraId="17AC2C9D" w14:textId="77777777" w:rsidR="006E5647" w:rsidRPr="006E5647" w:rsidRDefault="006E5647" w:rsidP="006E5647">
      <w:pPr>
        <w:keepNext/>
        <w:widowControl/>
        <w:autoSpaceDE/>
        <w:autoSpaceDN/>
        <w:spacing w:line="276" w:lineRule="auto"/>
        <w:outlineLvl w:val="0"/>
        <w:rPr>
          <w:rFonts w:ascii="Calibri" w:hAnsi="Calibri" w:cs="Calibri"/>
          <w:b/>
          <w:lang w:eastAsia="pl-PL"/>
        </w:rPr>
      </w:pPr>
      <w:r w:rsidRPr="006E5647">
        <w:rPr>
          <w:rFonts w:ascii="Calibri" w:hAnsi="Calibri" w:cs="Calibri"/>
          <w:lang w:eastAsia="pl-PL"/>
        </w:rPr>
        <w:t>pomiędzy:</w:t>
      </w:r>
    </w:p>
    <w:p w14:paraId="43384F03" w14:textId="77777777" w:rsidR="006E5647" w:rsidRPr="006E5647" w:rsidRDefault="006E5647" w:rsidP="006E5647">
      <w:pPr>
        <w:widowControl/>
        <w:tabs>
          <w:tab w:val="left" w:pos="5670"/>
        </w:tabs>
        <w:autoSpaceDE/>
        <w:autoSpaceDN/>
        <w:jc w:val="both"/>
        <w:rPr>
          <w:rFonts w:ascii="Calibri" w:hAnsi="Calibri" w:cs="Calibri"/>
          <w:b/>
          <w:bCs/>
          <w:lang w:eastAsia="pl-PL"/>
        </w:rPr>
      </w:pPr>
      <w:r w:rsidRPr="006E5647">
        <w:rPr>
          <w:rFonts w:ascii="Calibri" w:hAnsi="Calibri" w:cs="Calibri"/>
          <w:b/>
          <w:lang w:eastAsia="pl-PL"/>
        </w:rPr>
        <w:t>Skarbem Państwa - państwową jednostką budżetową Centrum Projektów Europejskich</w:t>
      </w:r>
      <w:r w:rsidRPr="006E5647">
        <w:rPr>
          <w:rFonts w:ascii="Calibri" w:hAnsi="Calibri" w:cs="Calibri"/>
          <w:lang w:eastAsia="pl-PL"/>
        </w:rPr>
        <w:t>,  z siedzibą w Warszawie przy ul. Domaniewskiej 39a, 02- 672 Warszawa, posiadającym numer identyfikacji REGON 141681456 oraz  NIP 7010158887, reprezentowanym przez Pana Leszka Buller – Dyrektora Centrum Projektów Europejskich na podstawie powołania w dniu 16 maja 2016 r. przez Ministra Rozwoju,</w:t>
      </w:r>
      <w:r w:rsidRPr="006E5647">
        <w:rPr>
          <w:rFonts w:ascii="Calibri" w:hAnsi="Calibri" w:cs="Calibri"/>
          <w:b/>
          <w:bCs/>
          <w:lang w:eastAsia="pl-PL"/>
        </w:rPr>
        <w:t xml:space="preserve"> </w:t>
      </w:r>
      <w:r w:rsidRPr="006E5647">
        <w:rPr>
          <w:rFonts w:ascii="Calibri" w:hAnsi="Calibri" w:cs="Calibri"/>
          <w:lang w:eastAsia="pl-PL"/>
        </w:rPr>
        <w:t xml:space="preserve">zwanym w dalszej części  </w:t>
      </w:r>
      <w:r w:rsidRPr="006E5647">
        <w:rPr>
          <w:rFonts w:ascii="Calibri" w:hAnsi="Calibri" w:cs="Calibri"/>
          <w:b/>
          <w:bCs/>
          <w:lang w:eastAsia="pl-PL"/>
        </w:rPr>
        <w:t>„Zamawiającym”</w:t>
      </w:r>
    </w:p>
    <w:p w14:paraId="623C06F8" w14:textId="77777777" w:rsidR="006E5647" w:rsidRPr="006E5647" w:rsidRDefault="006E5647" w:rsidP="006E5647">
      <w:pPr>
        <w:widowControl/>
        <w:tabs>
          <w:tab w:val="left" w:pos="5670"/>
        </w:tabs>
        <w:autoSpaceDE/>
        <w:autoSpaceDN/>
        <w:jc w:val="both"/>
        <w:rPr>
          <w:rFonts w:ascii="Calibri" w:hAnsi="Calibri" w:cs="Calibri"/>
          <w:b/>
          <w:lang w:eastAsia="pl-PL"/>
        </w:rPr>
      </w:pPr>
      <w:r w:rsidRPr="006E5647">
        <w:rPr>
          <w:rFonts w:ascii="Calibri" w:hAnsi="Calibri" w:cs="Calibri"/>
          <w:lang w:eastAsia="pl-PL"/>
        </w:rPr>
        <w:t xml:space="preserve">a </w:t>
      </w:r>
      <w:r w:rsidRPr="006E5647">
        <w:rPr>
          <w:rFonts w:ascii="Calibri" w:hAnsi="Calibri" w:cs="Calibri"/>
          <w:b/>
          <w:lang w:eastAsia="pl-PL"/>
        </w:rPr>
        <w:t xml:space="preserve">………………………………….. </w:t>
      </w:r>
      <w:r w:rsidRPr="006E5647">
        <w:rPr>
          <w:rFonts w:ascii="Calibri" w:hAnsi="Calibri" w:cs="Calibri"/>
          <w:lang w:eastAsia="pl-PL"/>
        </w:rPr>
        <w:t xml:space="preserve">z siedzibą w ………………. przy ul. …………………, ……………….., ………………., posiadającą numer identyfikacji REGON …………. oraz  NIP …………….., a także wpisaną do Krajowego Rejestru Sądowego pod numerem KRS ……………………..…../wpisaną do Centralnej Ewidencji I Informacji o Działalności Gospodarczej, reprezentowanym przez </w:t>
      </w:r>
      <w:r w:rsidRPr="006E5647">
        <w:rPr>
          <w:rFonts w:ascii="Calibri" w:hAnsi="Calibri" w:cs="Calibri"/>
          <w:b/>
          <w:lang w:eastAsia="pl-PL"/>
        </w:rPr>
        <w:t xml:space="preserve">Pana/Panią …………………………… – </w:t>
      </w:r>
      <w:r w:rsidRPr="006E5647">
        <w:rPr>
          <w:rFonts w:ascii="Calibri" w:hAnsi="Calibri" w:cs="Calibri"/>
          <w:lang w:eastAsia="pl-PL"/>
        </w:rPr>
        <w:t xml:space="preserve">……………………………. zwanym w dalszej części umowy </w:t>
      </w:r>
      <w:r w:rsidRPr="006E5647">
        <w:rPr>
          <w:rFonts w:ascii="Calibri" w:hAnsi="Calibri" w:cs="Calibri"/>
          <w:b/>
          <w:lang w:eastAsia="pl-PL"/>
        </w:rPr>
        <w:t>„Wykonawcą”</w:t>
      </w:r>
    </w:p>
    <w:p w14:paraId="33E452FA" w14:textId="77777777" w:rsidR="006E5647" w:rsidRPr="006E5647" w:rsidRDefault="006E5647" w:rsidP="006E5647">
      <w:pPr>
        <w:widowControl/>
        <w:tabs>
          <w:tab w:val="left" w:pos="709"/>
        </w:tabs>
        <w:autoSpaceDE/>
        <w:autoSpaceDN/>
        <w:rPr>
          <w:rFonts w:ascii="Calibri" w:hAnsi="Calibri" w:cs="Calibri"/>
          <w:lang w:eastAsia="pl-PL"/>
        </w:rPr>
      </w:pPr>
      <w:r w:rsidRPr="006E5647">
        <w:rPr>
          <w:rFonts w:ascii="Calibri" w:hAnsi="Calibri" w:cs="Calibri"/>
          <w:lang w:eastAsia="pl-PL"/>
        </w:rPr>
        <w:t xml:space="preserve">Przedmiot umowy został wykonany zgodnie z wyznaczonym terminem/ </w:t>
      </w:r>
      <w:r w:rsidRPr="006E5647">
        <w:rPr>
          <w:rFonts w:ascii="Calibri" w:hAnsi="Calibri" w:cs="Calibri"/>
          <w:kern w:val="26"/>
          <w:lang w:eastAsia="pl-PL"/>
        </w:rPr>
        <w:t>nie został</w:t>
      </w:r>
      <w:r w:rsidRPr="006E5647">
        <w:rPr>
          <w:rFonts w:ascii="Calibri" w:hAnsi="Calibri" w:cs="Calibri"/>
          <w:strike/>
          <w:kern w:val="26"/>
          <w:lang w:eastAsia="pl-PL"/>
        </w:rPr>
        <w:t xml:space="preserve">  </w:t>
      </w:r>
      <w:r w:rsidRPr="006E5647">
        <w:rPr>
          <w:rFonts w:ascii="Calibri" w:hAnsi="Calibri" w:cs="Calibri"/>
          <w:kern w:val="26"/>
          <w:lang w:eastAsia="pl-PL"/>
        </w:rPr>
        <w:t>wykonany zgodnie z wyznaczonym terminem</w:t>
      </w:r>
      <w:r w:rsidRPr="006E5647">
        <w:rPr>
          <w:rFonts w:ascii="Calibri" w:hAnsi="Calibri" w:cs="Calibri"/>
          <w:lang w:eastAsia="pl-PL"/>
        </w:rPr>
        <w:t xml:space="preserve"> *.</w:t>
      </w:r>
    </w:p>
    <w:p w14:paraId="59501676" w14:textId="77777777" w:rsidR="006E5647" w:rsidRPr="006E5647" w:rsidRDefault="006E5647" w:rsidP="006E5647">
      <w:pPr>
        <w:widowControl/>
        <w:tabs>
          <w:tab w:val="left" w:pos="0"/>
        </w:tabs>
        <w:autoSpaceDE/>
        <w:autoSpaceDN/>
        <w:jc w:val="both"/>
        <w:rPr>
          <w:rFonts w:ascii="Calibri" w:hAnsi="Calibri" w:cs="Calibri"/>
          <w:lang w:eastAsia="pl-PL"/>
        </w:rPr>
      </w:pPr>
      <w:r w:rsidRPr="006E5647">
        <w:rPr>
          <w:rFonts w:ascii="Calibri" w:hAnsi="Calibri" w:cs="Calibri"/>
          <w:lang w:eastAsia="pl-PL"/>
        </w:rPr>
        <w:t>Zamawiający nie zgłasza/</w:t>
      </w:r>
      <w:r w:rsidRPr="006E5647">
        <w:rPr>
          <w:rFonts w:ascii="Calibri" w:hAnsi="Calibri" w:cs="Calibri"/>
          <w:kern w:val="26"/>
          <w:lang w:eastAsia="pl-PL"/>
        </w:rPr>
        <w:t>zgłasza</w:t>
      </w:r>
      <w:r w:rsidRPr="006E5647">
        <w:rPr>
          <w:rFonts w:ascii="Calibri" w:hAnsi="Calibri" w:cs="Calibri"/>
          <w:lang w:eastAsia="pl-PL"/>
        </w:rPr>
        <w:t xml:space="preserve"> * zastrzeżeń do przedmiotu odbioru.</w:t>
      </w:r>
    </w:p>
    <w:p w14:paraId="707A9E4E" w14:textId="77777777" w:rsidR="006E5647" w:rsidRPr="006E5647" w:rsidRDefault="006E5647" w:rsidP="006E5647">
      <w:pPr>
        <w:widowControl/>
        <w:autoSpaceDE/>
        <w:autoSpaceDN/>
        <w:rPr>
          <w:rFonts w:ascii="Calibri" w:hAnsi="Calibri" w:cs="Calibri"/>
          <w:lang w:eastAsia="pl-PL"/>
        </w:rPr>
      </w:pPr>
      <w:r w:rsidRPr="006E5647">
        <w:rPr>
          <w:rFonts w:ascii="Calibri" w:hAnsi="Calibri" w:cs="Calibri"/>
          <w:lang w:eastAsia="pl-PL"/>
        </w:rPr>
        <w:t>Uwagi:……………………………………………………………………………………………………………………………………………….</w:t>
      </w:r>
    </w:p>
    <w:p w14:paraId="2B1816B1" w14:textId="77777777" w:rsidR="006E5647" w:rsidRPr="006E5647" w:rsidRDefault="006E5647" w:rsidP="006E5647">
      <w:pPr>
        <w:widowControl/>
        <w:autoSpaceDE/>
        <w:autoSpaceDN/>
        <w:jc w:val="both"/>
        <w:rPr>
          <w:rFonts w:ascii="Calibri" w:hAnsi="Calibri" w:cs="Calibri"/>
          <w:lang w:eastAsia="pl-PL"/>
        </w:rPr>
      </w:pPr>
      <w:r w:rsidRPr="006E5647">
        <w:rPr>
          <w:rFonts w:ascii="Calibri" w:hAnsi="Calibri" w:cs="Calibri"/>
          <w:lang w:eastAsia="pl-PL"/>
        </w:rPr>
        <w:t>W dniu ………………………….. w odbiorze uczestniczyli:</w:t>
      </w:r>
    </w:p>
    <w:p w14:paraId="562B3D9F" w14:textId="77777777" w:rsidR="006E5647" w:rsidRPr="006E5647" w:rsidRDefault="006E5647" w:rsidP="006E5647">
      <w:pPr>
        <w:widowControl/>
        <w:autoSpaceDE/>
        <w:autoSpaceDN/>
        <w:jc w:val="both"/>
        <w:rPr>
          <w:rFonts w:ascii="Calibri" w:hAnsi="Calibri" w:cs="Calibri"/>
          <w:lang w:eastAsia="pl-PL"/>
        </w:rPr>
      </w:pPr>
    </w:p>
    <w:p w14:paraId="53E7D4E0" w14:textId="77777777" w:rsidR="006E5647" w:rsidRPr="006E5647" w:rsidRDefault="006E5647" w:rsidP="006E5647">
      <w:pPr>
        <w:widowControl/>
        <w:autoSpaceDE/>
        <w:autoSpaceDN/>
        <w:jc w:val="both"/>
        <w:rPr>
          <w:rFonts w:ascii="Calibri" w:hAnsi="Calibri" w:cs="Calibri"/>
          <w:lang w:eastAsia="pl-PL"/>
        </w:rPr>
      </w:pPr>
    </w:p>
    <w:p w14:paraId="7FDE8697" w14:textId="77777777" w:rsidR="006E5647" w:rsidRPr="006E5647" w:rsidRDefault="006E5647" w:rsidP="006E5647">
      <w:pPr>
        <w:widowControl/>
        <w:autoSpaceDE/>
        <w:autoSpaceDN/>
        <w:rPr>
          <w:rFonts w:ascii="Calibri" w:hAnsi="Calibri" w:cs="Calibri"/>
          <w:lang w:eastAsia="pl-PL"/>
        </w:rPr>
      </w:pPr>
      <w:r w:rsidRPr="006E5647">
        <w:rPr>
          <w:rFonts w:ascii="Calibri" w:hAnsi="Calibri" w:cs="Calibri"/>
          <w:lang w:eastAsia="pl-PL"/>
        </w:rPr>
        <w:t>W imieniu Zamawiającego</w:t>
      </w:r>
      <w:r w:rsidRPr="006E5647">
        <w:rPr>
          <w:rFonts w:ascii="Calibri" w:hAnsi="Calibri" w:cs="Calibri"/>
          <w:lang w:eastAsia="pl-PL"/>
        </w:rPr>
        <w:tab/>
        <w:t xml:space="preserve">    </w:t>
      </w:r>
      <w:r w:rsidRPr="006E5647">
        <w:rPr>
          <w:rFonts w:ascii="Calibri" w:hAnsi="Calibri" w:cs="Calibri"/>
          <w:lang w:eastAsia="pl-PL"/>
        </w:rPr>
        <w:tab/>
      </w:r>
      <w:r w:rsidRPr="006E5647">
        <w:rPr>
          <w:rFonts w:ascii="Calibri" w:hAnsi="Calibri" w:cs="Calibri"/>
          <w:lang w:eastAsia="pl-PL"/>
        </w:rPr>
        <w:tab/>
      </w:r>
      <w:r w:rsidRPr="006E5647">
        <w:rPr>
          <w:rFonts w:ascii="Calibri" w:hAnsi="Calibri" w:cs="Calibri"/>
          <w:lang w:eastAsia="pl-PL"/>
        </w:rPr>
        <w:tab/>
      </w:r>
      <w:r w:rsidRPr="006E5647">
        <w:rPr>
          <w:rFonts w:ascii="Calibri" w:hAnsi="Calibri" w:cs="Calibri"/>
          <w:lang w:eastAsia="pl-PL"/>
        </w:rPr>
        <w:tab/>
        <w:t>W imieniu Wykonawcy</w:t>
      </w:r>
    </w:p>
    <w:p w14:paraId="16DE3A4E" w14:textId="77777777" w:rsidR="006E5647" w:rsidRPr="006E5647" w:rsidRDefault="006E5647" w:rsidP="006E5647">
      <w:pPr>
        <w:widowControl/>
        <w:autoSpaceDE/>
        <w:autoSpaceDN/>
        <w:jc w:val="both"/>
        <w:rPr>
          <w:rFonts w:ascii="Calibri" w:hAnsi="Calibri" w:cs="Calibri"/>
          <w:kern w:val="24"/>
          <w:lang w:eastAsia="pl-PL"/>
        </w:rPr>
      </w:pPr>
    </w:p>
    <w:p w14:paraId="666F8818" w14:textId="77777777" w:rsidR="006E5647" w:rsidRPr="006E5647" w:rsidRDefault="006E5647" w:rsidP="006E5647">
      <w:pPr>
        <w:widowControl/>
        <w:autoSpaceDE/>
        <w:autoSpaceDN/>
        <w:jc w:val="both"/>
        <w:rPr>
          <w:rFonts w:ascii="Calibri" w:hAnsi="Calibri" w:cs="Calibri"/>
          <w:kern w:val="24"/>
          <w:lang w:eastAsia="pl-PL"/>
        </w:rPr>
      </w:pPr>
    </w:p>
    <w:p w14:paraId="5FC4DEAD" w14:textId="77777777" w:rsidR="006E5647" w:rsidRPr="006E5647" w:rsidRDefault="006E5647" w:rsidP="006E5647">
      <w:pPr>
        <w:widowControl/>
        <w:autoSpaceDE/>
        <w:autoSpaceDN/>
        <w:jc w:val="both"/>
        <w:rPr>
          <w:rFonts w:ascii="Calibri" w:hAnsi="Calibri" w:cs="Calibri"/>
          <w:kern w:val="24"/>
          <w:lang w:eastAsia="pl-PL"/>
        </w:rPr>
      </w:pPr>
    </w:p>
    <w:p w14:paraId="1E9F8A83" w14:textId="77777777" w:rsidR="006E5647" w:rsidRPr="006E5647" w:rsidRDefault="006E5647" w:rsidP="006E5647">
      <w:pPr>
        <w:widowControl/>
        <w:autoSpaceDE/>
        <w:autoSpaceDN/>
        <w:jc w:val="both"/>
        <w:rPr>
          <w:rFonts w:ascii="Calibri" w:hAnsi="Calibri" w:cs="Calibri"/>
          <w:kern w:val="24"/>
          <w:lang w:eastAsia="pl-PL"/>
        </w:rPr>
      </w:pPr>
    </w:p>
    <w:p w14:paraId="69917A23" w14:textId="77777777" w:rsidR="006E5647" w:rsidRPr="006E5647" w:rsidRDefault="006E5647" w:rsidP="006E5647">
      <w:pPr>
        <w:widowControl/>
        <w:autoSpaceDE/>
        <w:autoSpaceDN/>
        <w:jc w:val="both"/>
        <w:rPr>
          <w:rFonts w:ascii="Calibri" w:hAnsi="Calibri" w:cs="Calibri"/>
          <w:kern w:val="24"/>
          <w:lang w:eastAsia="pl-PL"/>
        </w:rPr>
      </w:pPr>
    </w:p>
    <w:p w14:paraId="0D07738C" w14:textId="77777777" w:rsidR="006E5647" w:rsidRPr="006E5647" w:rsidRDefault="006E5647" w:rsidP="006E5647">
      <w:pPr>
        <w:widowControl/>
        <w:autoSpaceDE/>
        <w:autoSpaceDN/>
        <w:jc w:val="both"/>
        <w:rPr>
          <w:rFonts w:ascii="Calibri" w:hAnsi="Calibri" w:cs="Calibri"/>
          <w:kern w:val="24"/>
          <w:lang w:eastAsia="pl-PL"/>
        </w:rPr>
      </w:pPr>
    </w:p>
    <w:p w14:paraId="71E88BBC" w14:textId="77777777" w:rsidR="006E5647" w:rsidRPr="006E5647" w:rsidRDefault="006E5647" w:rsidP="006E5647">
      <w:pPr>
        <w:widowControl/>
        <w:autoSpaceDE/>
        <w:autoSpaceDN/>
        <w:jc w:val="both"/>
        <w:rPr>
          <w:rFonts w:ascii="Calibri" w:hAnsi="Calibri" w:cs="Calibri"/>
          <w:lang w:eastAsia="pl-PL"/>
        </w:rPr>
      </w:pPr>
      <w:r w:rsidRPr="006E5647">
        <w:rPr>
          <w:rFonts w:ascii="Calibri" w:hAnsi="Calibri" w:cs="Calibri"/>
          <w:kern w:val="24"/>
          <w:lang w:eastAsia="pl-PL"/>
        </w:rPr>
        <w:t>*niepotrzebne skreślić</w:t>
      </w:r>
      <w:r w:rsidRPr="006E5647">
        <w:rPr>
          <w:rFonts w:ascii="Calibri" w:hAnsi="Calibri" w:cs="Calibri"/>
          <w:lang w:eastAsia="pl-PL"/>
        </w:rPr>
        <w:t xml:space="preserve"> </w:t>
      </w:r>
    </w:p>
    <w:p w14:paraId="0145AF40" w14:textId="77777777" w:rsidR="006E5647" w:rsidRPr="006E5647" w:rsidRDefault="006E5647" w:rsidP="006E5647">
      <w:pPr>
        <w:widowControl/>
        <w:autoSpaceDE/>
        <w:autoSpaceDN/>
        <w:jc w:val="both"/>
        <w:rPr>
          <w:rFonts w:ascii="Calibri" w:hAnsi="Calibri" w:cs="Calibri"/>
          <w:lang w:eastAsia="pl-PL"/>
        </w:rPr>
      </w:pPr>
    </w:p>
    <w:p w14:paraId="6960D8C7" w14:textId="77777777" w:rsidR="006E5647" w:rsidRPr="006E5647" w:rsidRDefault="006E5647" w:rsidP="006E5647">
      <w:pPr>
        <w:widowControl/>
        <w:autoSpaceDE/>
        <w:autoSpaceDN/>
        <w:jc w:val="both"/>
        <w:rPr>
          <w:rFonts w:ascii="Calibri" w:hAnsi="Calibri" w:cs="Calibri"/>
          <w:lang w:eastAsia="pl-PL"/>
        </w:rPr>
      </w:pPr>
    </w:p>
    <w:p w14:paraId="436942C7" w14:textId="77777777" w:rsidR="006E5647" w:rsidRPr="006E5647" w:rsidRDefault="006E5647" w:rsidP="006E5647">
      <w:pPr>
        <w:widowControl/>
        <w:autoSpaceDE/>
        <w:autoSpaceDN/>
        <w:jc w:val="both"/>
        <w:rPr>
          <w:rFonts w:ascii="Calibri" w:hAnsi="Calibri" w:cs="Calibri"/>
          <w:lang w:eastAsia="pl-PL"/>
        </w:rPr>
      </w:pPr>
    </w:p>
    <w:p w14:paraId="3833B498" w14:textId="77777777" w:rsidR="006E5647" w:rsidRPr="006E5647" w:rsidRDefault="006E5647" w:rsidP="006E5647">
      <w:pPr>
        <w:widowControl/>
        <w:autoSpaceDE/>
        <w:autoSpaceDN/>
        <w:jc w:val="both"/>
        <w:rPr>
          <w:rFonts w:ascii="Calibri" w:hAnsi="Calibri" w:cs="Calibri"/>
          <w:lang w:eastAsia="pl-PL"/>
        </w:rPr>
      </w:pPr>
    </w:p>
    <w:p w14:paraId="32A3FF11" w14:textId="77777777" w:rsidR="006E5647" w:rsidRPr="006E5647" w:rsidRDefault="006E5647" w:rsidP="006E5647">
      <w:pPr>
        <w:widowControl/>
        <w:autoSpaceDE/>
        <w:autoSpaceDN/>
        <w:jc w:val="both"/>
        <w:rPr>
          <w:rFonts w:ascii="Calibri" w:hAnsi="Calibri" w:cs="Calibri"/>
          <w:lang w:eastAsia="pl-PL"/>
        </w:rPr>
      </w:pPr>
    </w:p>
    <w:p w14:paraId="587CEC77" w14:textId="77777777" w:rsidR="006E5647" w:rsidRPr="006E5647" w:rsidRDefault="006E5647" w:rsidP="006E5647">
      <w:pPr>
        <w:widowControl/>
        <w:autoSpaceDE/>
        <w:autoSpaceDN/>
        <w:jc w:val="both"/>
        <w:rPr>
          <w:rFonts w:ascii="Calibri" w:hAnsi="Calibri" w:cs="Calibri"/>
          <w:lang w:eastAsia="pl-PL"/>
        </w:rPr>
      </w:pPr>
    </w:p>
    <w:p w14:paraId="4B888166" w14:textId="77777777" w:rsidR="006E5647" w:rsidRPr="006E5647" w:rsidRDefault="006E5647" w:rsidP="006E5647">
      <w:pPr>
        <w:widowControl/>
        <w:autoSpaceDE/>
        <w:autoSpaceDN/>
        <w:jc w:val="both"/>
        <w:rPr>
          <w:rFonts w:ascii="Calibri" w:hAnsi="Calibri" w:cs="Calibri"/>
          <w:lang w:eastAsia="pl-PL"/>
        </w:rPr>
      </w:pPr>
    </w:p>
    <w:p w14:paraId="4ED8FCAC" w14:textId="77777777" w:rsidR="006E5647" w:rsidRPr="006E5647" w:rsidRDefault="006E5647" w:rsidP="006E5647">
      <w:pPr>
        <w:widowControl/>
        <w:autoSpaceDE/>
        <w:autoSpaceDN/>
        <w:jc w:val="both"/>
        <w:rPr>
          <w:rFonts w:ascii="Calibri" w:hAnsi="Calibri" w:cs="Calibri"/>
          <w:lang w:eastAsia="pl-PL"/>
        </w:rPr>
      </w:pPr>
    </w:p>
    <w:p w14:paraId="75622B6C" w14:textId="77777777" w:rsidR="006E5647" w:rsidRPr="006E5647" w:rsidRDefault="006E5647" w:rsidP="006E5647">
      <w:pPr>
        <w:widowControl/>
        <w:autoSpaceDE/>
        <w:autoSpaceDN/>
        <w:jc w:val="both"/>
        <w:rPr>
          <w:rFonts w:ascii="Calibri" w:hAnsi="Calibri" w:cs="Calibri"/>
          <w:lang w:eastAsia="pl-PL"/>
        </w:rPr>
      </w:pPr>
    </w:p>
    <w:p w14:paraId="5228BF60" w14:textId="77777777" w:rsidR="006E5647" w:rsidRPr="006E5647" w:rsidRDefault="006E5647" w:rsidP="006E5647">
      <w:pPr>
        <w:widowControl/>
        <w:autoSpaceDE/>
        <w:autoSpaceDN/>
        <w:jc w:val="both"/>
        <w:rPr>
          <w:rFonts w:ascii="Calibri" w:hAnsi="Calibri" w:cs="Calibri"/>
          <w:lang w:eastAsia="pl-PL"/>
        </w:rPr>
      </w:pPr>
    </w:p>
    <w:p w14:paraId="0042AA82" w14:textId="77777777" w:rsidR="006E5647" w:rsidRPr="006E5647" w:rsidRDefault="006E5647" w:rsidP="006E5647">
      <w:pPr>
        <w:widowControl/>
        <w:autoSpaceDE/>
        <w:autoSpaceDN/>
        <w:jc w:val="both"/>
        <w:rPr>
          <w:rFonts w:ascii="Calibri" w:hAnsi="Calibri" w:cs="Calibri"/>
          <w:lang w:eastAsia="pl-PL"/>
        </w:rPr>
      </w:pPr>
    </w:p>
    <w:p w14:paraId="1893EE88" w14:textId="77777777" w:rsidR="006E5647" w:rsidRPr="006E5647" w:rsidRDefault="006E5647" w:rsidP="006E5647">
      <w:pPr>
        <w:widowControl/>
        <w:autoSpaceDE/>
        <w:autoSpaceDN/>
        <w:jc w:val="both"/>
        <w:rPr>
          <w:rFonts w:ascii="Calibri" w:hAnsi="Calibri" w:cs="Calibri"/>
          <w:lang w:eastAsia="pl-PL"/>
        </w:rPr>
      </w:pPr>
    </w:p>
    <w:p w14:paraId="7E329ED0" w14:textId="77777777" w:rsidR="006E5647" w:rsidRPr="006E5647" w:rsidRDefault="006E5647" w:rsidP="006E5647">
      <w:pPr>
        <w:widowControl/>
        <w:autoSpaceDE/>
        <w:autoSpaceDN/>
        <w:jc w:val="both"/>
        <w:rPr>
          <w:rFonts w:ascii="Calibri" w:hAnsi="Calibri" w:cs="Calibri"/>
          <w:lang w:eastAsia="pl-PL"/>
        </w:rPr>
      </w:pPr>
    </w:p>
    <w:p w14:paraId="77037DBD" w14:textId="77777777" w:rsidR="006E5647" w:rsidRPr="006E5647" w:rsidRDefault="006E5647" w:rsidP="006E5647">
      <w:pPr>
        <w:widowControl/>
        <w:autoSpaceDE/>
        <w:autoSpaceDN/>
        <w:jc w:val="both"/>
        <w:rPr>
          <w:rFonts w:ascii="Calibri" w:hAnsi="Calibri" w:cs="Calibri"/>
          <w:lang w:eastAsia="pl-PL"/>
        </w:rPr>
      </w:pPr>
    </w:p>
    <w:p w14:paraId="5BFBA888" w14:textId="77777777" w:rsidR="006E5647" w:rsidRPr="006E5647" w:rsidRDefault="006E5647" w:rsidP="006E5647">
      <w:pPr>
        <w:widowControl/>
        <w:autoSpaceDE/>
        <w:autoSpaceDN/>
        <w:jc w:val="both"/>
        <w:rPr>
          <w:rFonts w:ascii="Calibri" w:hAnsi="Calibri" w:cs="Calibri"/>
          <w:lang w:eastAsia="pl-PL"/>
        </w:rPr>
      </w:pPr>
    </w:p>
    <w:p w14:paraId="607D4065" w14:textId="77777777" w:rsidR="006E5647" w:rsidRPr="006E5647" w:rsidRDefault="006E5647" w:rsidP="006E5647">
      <w:pPr>
        <w:widowControl/>
        <w:autoSpaceDE/>
        <w:autoSpaceDN/>
        <w:spacing w:after="200"/>
        <w:jc w:val="right"/>
        <w:rPr>
          <w:b/>
          <w:bCs/>
          <w:lang w:eastAsia="pl-PL"/>
        </w:rPr>
      </w:pPr>
    </w:p>
    <w:p w14:paraId="401C5E79" w14:textId="77777777" w:rsidR="006E5647" w:rsidRPr="006E5647" w:rsidRDefault="006E5647" w:rsidP="006E5647">
      <w:pPr>
        <w:widowControl/>
        <w:autoSpaceDE/>
        <w:autoSpaceDN/>
        <w:spacing w:after="200"/>
        <w:jc w:val="right"/>
        <w:rPr>
          <w:b/>
          <w:bCs/>
          <w:lang w:eastAsia="pl-PL"/>
        </w:rPr>
      </w:pPr>
    </w:p>
    <w:p w14:paraId="1B61247F" w14:textId="77777777" w:rsidR="006E5647" w:rsidRPr="006E5647" w:rsidRDefault="006E5647" w:rsidP="006E5647">
      <w:pPr>
        <w:widowControl/>
        <w:autoSpaceDE/>
        <w:autoSpaceDN/>
        <w:spacing w:after="200"/>
        <w:jc w:val="right"/>
        <w:rPr>
          <w:b/>
          <w:bCs/>
          <w:lang w:eastAsia="pl-PL"/>
        </w:rPr>
      </w:pPr>
    </w:p>
    <w:tbl>
      <w:tblPr>
        <w:tblW w:w="8505"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8505"/>
      </w:tblGrid>
      <w:tr w:rsidR="006E5647" w:rsidRPr="006E5647" w14:paraId="4026961C" w14:textId="77777777" w:rsidTr="00B27987">
        <w:tc>
          <w:tcPr>
            <w:tcW w:w="8505" w:type="dxa"/>
            <w:tcBorders>
              <w:bottom w:val="nil"/>
            </w:tcBorders>
          </w:tcPr>
          <w:p w14:paraId="78C1DC1F" w14:textId="77777777" w:rsidR="006E5647" w:rsidRPr="006E5647" w:rsidRDefault="006E5647" w:rsidP="006E5647">
            <w:pPr>
              <w:keepNext/>
              <w:widowControl/>
              <w:autoSpaceDE/>
              <w:autoSpaceDN/>
              <w:jc w:val="both"/>
              <w:outlineLvl w:val="2"/>
              <w:rPr>
                <w:rFonts w:ascii="Calibri" w:hAnsi="Calibri" w:cs="Calibri"/>
                <w:b/>
                <w:lang w:eastAsia="pl-PL"/>
              </w:rPr>
            </w:pPr>
            <w:r w:rsidRPr="006E5647">
              <w:rPr>
                <w:rFonts w:ascii="Calibri" w:hAnsi="Calibri" w:cs="Calibri"/>
                <w:b/>
                <w:lang w:eastAsia="pl-PL"/>
              </w:rPr>
              <w:t xml:space="preserve">WA.263.9.2020.MW                                                                           ZAŁĄCZNIK NR 4a do SWZ                   </w:t>
            </w:r>
          </w:p>
        </w:tc>
      </w:tr>
      <w:tr w:rsidR="006E5647" w:rsidRPr="006E5647" w14:paraId="3D5B2366" w14:textId="77777777" w:rsidTr="00B27987">
        <w:tc>
          <w:tcPr>
            <w:tcW w:w="8505" w:type="dxa"/>
            <w:tcBorders>
              <w:top w:val="nil"/>
              <w:bottom w:val="single" w:sz="4" w:space="0" w:color="auto"/>
            </w:tcBorders>
          </w:tcPr>
          <w:p w14:paraId="23598BF6" w14:textId="77777777" w:rsidR="006E5647" w:rsidRPr="006E5647" w:rsidRDefault="006E5647" w:rsidP="006E5647">
            <w:pPr>
              <w:keepNext/>
              <w:widowControl/>
              <w:autoSpaceDE/>
              <w:autoSpaceDN/>
              <w:jc w:val="center"/>
              <w:outlineLvl w:val="1"/>
              <w:rPr>
                <w:rFonts w:ascii="Calibri" w:hAnsi="Calibri" w:cs="Calibri"/>
                <w:b/>
                <w:lang w:eastAsia="pl-PL"/>
              </w:rPr>
            </w:pPr>
            <w:r w:rsidRPr="006E5647">
              <w:rPr>
                <w:rFonts w:ascii="Calibri" w:hAnsi="Calibri" w:cs="Calibri"/>
                <w:b/>
                <w:lang w:eastAsia="pl-PL"/>
              </w:rPr>
              <w:t>PROJEKTOWANE POSTANOWIENIA UMOWY</w:t>
            </w:r>
          </w:p>
        </w:tc>
      </w:tr>
    </w:tbl>
    <w:p w14:paraId="6C69E162" w14:textId="77777777" w:rsidR="006E5647" w:rsidRPr="006E5647" w:rsidRDefault="006E5647" w:rsidP="006E5647">
      <w:pPr>
        <w:widowControl/>
        <w:tabs>
          <w:tab w:val="left" w:pos="426"/>
        </w:tabs>
        <w:autoSpaceDE/>
        <w:autoSpaceDN/>
        <w:ind w:right="14"/>
        <w:jc w:val="center"/>
        <w:rPr>
          <w:rFonts w:ascii="Calibri" w:eastAsia="Calibri" w:hAnsi="Calibri" w:cs="Calibri"/>
          <w:b/>
          <w:bCs/>
        </w:rPr>
      </w:pPr>
      <w:r w:rsidRPr="006E5647">
        <w:rPr>
          <w:rFonts w:ascii="Calibri" w:eastAsia="Calibri" w:hAnsi="Calibri" w:cs="Calibri"/>
          <w:b/>
          <w:bCs/>
        </w:rPr>
        <w:t>UMOWA Nr WA.263.9.2021.U.2</w:t>
      </w:r>
    </w:p>
    <w:p w14:paraId="34F86AEF" w14:textId="77777777" w:rsidR="006E5647" w:rsidRPr="006E5647" w:rsidRDefault="006E5647" w:rsidP="006E5647">
      <w:pPr>
        <w:widowControl/>
        <w:tabs>
          <w:tab w:val="left" w:pos="426"/>
        </w:tabs>
        <w:autoSpaceDE/>
        <w:autoSpaceDN/>
        <w:ind w:right="14"/>
        <w:jc w:val="center"/>
        <w:rPr>
          <w:rFonts w:ascii="Calibri" w:eastAsia="Calibri" w:hAnsi="Calibri" w:cs="Calibri"/>
        </w:rPr>
      </w:pPr>
      <w:r w:rsidRPr="006E5647">
        <w:rPr>
          <w:rFonts w:ascii="Calibri" w:eastAsia="Calibri" w:hAnsi="Calibri" w:cs="Calibri"/>
        </w:rPr>
        <w:t>zawarta w dniu…………………………. 2021 r. w Warszawie pomiędzy:</w:t>
      </w:r>
    </w:p>
    <w:p w14:paraId="392B0FE4" w14:textId="77777777" w:rsidR="006E5647" w:rsidRPr="006E5647" w:rsidRDefault="006E5647" w:rsidP="006E5647">
      <w:pPr>
        <w:widowControl/>
        <w:tabs>
          <w:tab w:val="left" w:pos="426"/>
        </w:tabs>
        <w:autoSpaceDE/>
        <w:autoSpaceDN/>
        <w:jc w:val="both"/>
        <w:rPr>
          <w:rFonts w:ascii="Calibri" w:eastAsia="Calibri" w:hAnsi="Calibri" w:cs="Calibri"/>
        </w:rPr>
      </w:pPr>
      <w:r w:rsidRPr="006E5647">
        <w:rPr>
          <w:rFonts w:ascii="Calibri" w:eastAsia="Calibri" w:hAnsi="Calibri" w:cs="Calibri"/>
          <w:b/>
          <w:bCs/>
        </w:rPr>
        <w:t xml:space="preserve">Skarbem Państwa – państwową jednostką budżetową Centrum Projektów Europejskich, </w:t>
      </w:r>
      <w:r w:rsidRPr="006E5647">
        <w:rPr>
          <w:rFonts w:ascii="Calibri" w:eastAsia="Calibri" w:hAnsi="Calibri" w:cs="Calibri"/>
        </w:rPr>
        <w:t xml:space="preserve">z siedzibą w Warszawie przy ul. Domaniewskiej 39a, 02- 672 Warszawa, posiadającym numer identyfikacji REGON 141681456 oraz NIP 7010158887, </w:t>
      </w:r>
    </w:p>
    <w:p w14:paraId="440D7917" w14:textId="77777777" w:rsidR="006E5647" w:rsidRPr="006E5647" w:rsidRDefault="006E5647" w:rsidP="006E5647">
      <w:pPr>
        <w:widowControl/>
        <w:tabs>
          <w:tab w:val="left" w:pos="426"/>
        </w:tabs>
        <w:autoSpaceDE/>
        <w:autoSpaceDN/>
        <w:jc w:val="both"/>
        <w:rPr>
          <w:rFonts w:ascii="Calibri" w:eastAsia="Calibri" w:hAnsi="Calibri" w:cs="Calibri"/>
        </w:rPr>
      </w:pPr>
      <w:r w:rsidRPr="006E5647">
        <w:rPr>
          <w:rFonts w:ascii="Calibri" w:eastAsia="Calibri" w:hAnsi="Calibri" w:cs="Calibri"/>
        </w:rPr>
        <w:t xml:space="preserve">reprezentowanym przez </w:t>
      </w:r>
      <w:r w:rsidRPr="006E5647">
        <w:rPr>
          <w:rFonts w:ascii="Calibri" w:eastAsia="Calibri" w:hAnsi="Calibri" w:cs="Calibri"/>
          <w:b/>
          <w:bCs/>
        </w:rPr>
        <w:t xml:space="preserve">Pana Leszka Buller </w:t>
      </w:r>
      <w:r w:rsidRPr="006E5647">
        <w:rPr>
          <w:rFonts w:ascii="Calibri" w:eastAsia="Calibri" w:hAnsi="Calibri" w:cs="Calibri"/>
          <w:bCs/>
        </w:rPr>
        <w:t>– Dyrektora Centrum Projektów Europejskich na podstawie powołania na stanowisko dyrektora Centrum Projektów Europejskich z dnia 16.05.2016 r. przez Ministra Rozwoju, zwanym w dalszej części „</w:t>
      </w:r>
      <w:r w:rsidRPr="006E5647">
        <w:rPr>
          <w:rFonts w:ascii="Calibri" w:eastAsia="Calibri" w:hAnsi="Calibri" w:cs="Calibri"/>
          <w:b/>
          <w:bCs/>
        </w:rPr>
        <w:t>Zamawiającym”,</w:t>
      </w:r>
    </w:p>
    <w:p w14:paraId="53EB4A56" w14:textId="77777777" w:rsidR="006E5647" w:rsidRPr="006E5647" w:rsidRDefault="006E5647" w:rsidP="006E5647">
      <w:pPr>
        <w:widowControl/>
        <w:tabs>
          <w:tab w:val="left" w:pos="426"/>
        </w:tabs>
        <w:adjustRightInd w:val="0"/>
        <w:contextualSpacing/>
        <w:jc w:val="both"/>
        <w:rPr>
          <w:rFonts w:ascii="Calibri" w:eastAsia="Calibri" w:hAnsi="Calibri" w:cs="Calibri"/>
        </w:rPr>
      </w:pPr>
      <w:r w:rsidRPr="006E5647">
        <w:rPr>
          <w:rFonts w:ascii="Calibri" w:eastAsia="Calibri" w:hAnsi="Calibri" w:cs="Calibri"/>
        </w:rPr>
        <w:t>a</w:t>
      </w:r>
    </w:p>
    <w:p w14:paraId="048F9D10" w14:textId="77777777" w:rsidR="006E5647" w:rsidRPr="006E5647" w:rsidRDefault="006E5647" w:rsidP="006E5647">
      <w:pPr>
        <w:widowControl/>
        <w:tabs>
          <w:tab w:val="left" w:pos="426"/>
        </w:tabs>
        <w:adjustRightInd w:val="0"/>
        <w:contextualSpacing/>
        <w:jc w:val="both"/>
        <w:rPr>
          <w:rFonts w:ascii="Calibri" w:eastAsia="Calibri" w:hAnsi="Calibri" w:cs="Calibri"/>
        </w:rPr>
      </w:pPr>
      <w:r w:rsidRPr="006E5647">
        <w:rPr>
          <w:rFonts w:ascii="Calibri" w:eastAsia="Calibri" w:hAnsi="Calibri" w:cs="Calibri"/>
        </w:rPr>
        <w:t xml:space="preserve">……………………….., z siedzibą w ……….. (…-…….), przy ul. ………………, wpisaną w ……………………………………………………………. pod numerem …………….., reprezentowaną przez .................., na podstawie ……………. ………… którego potwierdzona za zgodność z oryginałem kopia stanowi </w:t>
      </w:r>
      <w:r w:rsidRPr="006E5647">
        <w:rPr>
          <w:rFonts w:ascii="Calibri" w:eastAsia="Calibri" w:hAnsi="Calibri" w:cs="Calibri"/>
          <w:b/>
        </w:rPr>
        <w:t>Załącznik nr 2</w:t>
      </w:r>
      <w:r w:rsidRPr="006E5647">
        <w:rPr>
          <w:rFonts w:ascii="Calibri" w:eastAsia="Calibri" w:hAnsi="Calibri" w:cs="Calibri"/>
        </w:rPr>
        <w:t xml:space="preserve"> do niniejszej Umowy,</w:t>
      </w:r>
    </w:p>
    <w:p w14:paraId="14891DCC" w14:textId="77777777" w:rsidR="006E5647" w:rsidRPr="006E5647" w:rsidRDefault="006E5647" w:rsidP="006E5647">
      <w:pPr>
        <w:tabs>
          <w:tab w:val="left" w:pos="426"/>
        </w:tabs>
        <w:autoSpaceDE/>
        <w:autoSpaceDN/>
        <w:adjustRightInd w:val="0"/>
        <w:textAlignment w:val="baseline"/>
        <w:rPr>
          <w:rFonts w:ascii="Calibri" w:eastAsia="Calibri" w:hAnsi="Calibri" w:cs="Calibri"/>
        </w:rPr>
      </w:pPr>
      <w:r w:rsidRPr="006E5647">
        <w:rPr>
          <w:rFonts w:ascii="Calibri" w:eastAsia="Calibri" w:hAnsi="Calibri" w:cs="Calibri"/>
        </w:rPr>
        <w:t>zwanym/ą dalej: „</w:t>
      </w:r>
      <w:r w:rsidRPr="006E5647">
        <w:rPr>
          <w:rFonts w:ascii="Calibri" w:eastAsia="Calibri" w:hAnsi="Calibri" w:cs="Calibri"/>
          <w:b/>
        </w:rPr>
        <w:t>Wykonawcą</w:t>
      </w:r>
      <w:r w:rsidRPr="006E5647">
        <w:rPr>
          <w:rFonts w:ascii="Calibri" w:eastAsia="Calibri" w:hAnsi="Calibri" w:cs="Calibri"/>
        </w:rPr>
        <w:t xml:space="preserve">”, </w:t>
      </w:r>
    </w:p>
    <w:p w14:paraId="6B48CA50" w14:textId="77777777" w:rsidR="006E5647" w:rsidRPr="006E5647" w:rsidRDefault="006E5647" w:rsidP="006E5647">
      <w:pPr>
        <w:widowControl/>
        <w:tabs>
          <w:tab w:val="left" w:pos="426"/>
        </w:tabs>
        <w:autoSpaceDE/>
        <w:autoSpaceDN/>
        <w:jc w:val="both"/>
        <w:rPr>
          <w:rFonts w:ascii="Calibri" w:eastAsia="Calibri" w:hAnsi="Calibri" w:cs="Calibri"/>
        </w:rPr>
      </w:pPr>
      <w:r w:rsidRPr="006E5647">
        <w:rPr>
          <w:rFonts w:ascii="Calibri" w:eastAsia="Calibri" w:hAnsi="Calibri" w:cs="Calibri"/>
        </w:rPr>
        <w:t>zwanymi dalej z osobna „</w:t>
      </w:r>
      <w:r w:rsidRPr="006E5647">
        <w:rPr>
          <w:rFonts w:ascii="Calibri" w:eastAsia="Calibri" w:hAnsi="Calibri" w:cs="Calibri"/>
          <w:b/>
        </w:rPr>
        <w:t>Stroną</w:t>
      </w:r>
      <w:r w:rsidRPr="006E5647">
        <w:rPr>
          <w:rFonts w:ascii="Calibri" w:eastAsia="Calibri" w:hAnsi="Calibri" w:cs="Calibri"/>
        </w:rPr>
        <w:t>” lub łącznie „</w:t>
      </w:r>
      <w:r w:rsidRPr="006E5647">
        <w:rPr>
          <w:rFonts w:ascii="Calibri" w:eastAsia="Calibri" w:hAnsi="Calibri" w:cs="Calibri"/>
          <w:b/>
        </w:rPr>
        <w:t>Stronami</w:t>
      </w:r>
      <w:r w:rsidRPr="006E5647">
        <w:rPr>
          <w:rFonts w:ascii="Calibri" w:eastAsia="Calibri" w:hAnsi="Calibri" w:cs="Calibri"/>
        </w:rPr>
        <w:t>”.</w:t>
      </w:r>
    </w:p>
    <w:p w14:paraId="62864989" w14:textId="77777777" w:rsidR="006E5647" w:rsidRPr="006E5647" w:rsidRDefault="006E5647" w:rsidP="006E5647">
      <w:pPr>
        <w:widowControl/>
        <w:tabs>
          <w:tab w:val="left" w:pos="426"/>
        </w:tabs>
        <w:autoSpaceDE/>
        <w:autoSpaceDN/>
        <w:ind w:right="14"/>
        <w:rPr>
          <w:rFonts w:ascii="Calibri" w:eastAsia="Calibri" w:hAnsi="Calibri" w:cs="Calibri"/>
        </w:rPr>
      </w:pPr>
      <w:r w:rsidRPr="006E5647">
        <w:rPr>
          <w:rFonts w:ascii="Calibri" w:eastAsia="Calibri" w:hAnsi="Calibri" w:cs="Calibri"/>
        </w:rPr>
        <w:t>Strony zawierają Umowę o następującej treści:</w:t>
      </w:r>
    </w:p>
    <w:p w14:paraId="54BFEAF4" w14:textId="77777777" w:rsidR="006E5647" w:rsidRPr="006E5647" w:rsidRDefault="006E5647" w:rsidP="006E5647">
      <w:pPr>
        <w:widowControl/>
        <w:tabs>
          <w:tab w:val="left" w:pos="426"/>
        </w:tabs>
        <w:autoSpaceDE/>
        <w:autoSpaceDN/>
        <w:jc w:val="center"/>
        <w:rPr>
          <w:rFonts w:ascii="Calibri" w:eastAsia="Calibri" w:hAnsi="Calibri" w:cs="Calibri"/>
        </w:rPr>
      </w:pPr>
      <w:r w:rsidRPr="006E5647">
        <w:rPr>
          <w:rFonts w:ascii="Calibri" w:eastAsia="Calibri" w:hAnsi="Calibri" w:cs="Calibri"/>
        </w:rPr>
        <w:t>§ 1</w:t>
      </w:r>
    </w:p>
    <w:p w14:paraId="61A578D7" w14:textId="77777777" w:rsidR="006E5647" w:rsidRPr="006E5647" w:rsidRDefault="006E5647" w:rsidP="006E5647">
      <w:pPr>
        <w:widowControl/>
        <w:tabs>
          <w:tab w:val="left" w:pos="426"/>
        </w:tabs>
        <w:autoSpaceDE/>
        <w:autoSpaceDN/>
        <w:jc w:val="center"/>
        <w:rPr>
          <w:rFonts w:ascii="Calibri" w:eastAsia="Calibri" w:hAnsi="Calibri" w:cs="Calibri"/>
          <w:b/>
          <w:bCs/>
        </w:rPr>
      </w:pPr>
      <w:r w:rsidRPr="006E5647">
        <w:rPr>
          <w:rFonts w:ascii="Calibri" w:eastAsia="Calibri" w:hAnsi="Calibri" w:cs="Calibri"/>
          <w:b/>
          <w:bCs/>
        </w:rPr>
        <w:t>Informacje ogólne</w:t>
      </w:r>
    </w:p>
    <w:p w14:paraId="2419C705" w14:textId="77777777" w:rsidR="006E5647" w:rsidRPr="006E5647" w:rsidRDefault="006E5647" w:rsidP="006E5647">
      <w:pPr>
        <w:widowControl/>
        <w:numPr>
          <w:ilvl w:val="0"/>
          <w:numId w:val="91"/>
        </w:numPr>
        <w:tabs>
          <w:tab w:val="left" w:pos="284"/>
          <w:tab w:val="left" w:pos="426"/>
        </w:tabs>
        <w:autoSpaceDE/>
        <w:autoSpaceDN/>
        <w:ind w:left="0" w:firstLine="0"/>
        <w:contextualSpacing/>
        <w:jc w:val="both"/>
        <w:rPr>
          <w:rFonts w:ascii="Calibri" w:eastAsia="Calibri" w:hAnsi="Calibri" w:cs="Calibri"/>
        </w:rPr>
      </w:pPr>
      <w:r w:rsidRPr="006E5647">
        <w:rPr>
          <w:rFonts w:ascii="Calibri" w:eastAsia="Calibri" w:hAnsi="Calibri" w:cs="Calibri"/>
        </w:rPr>
        <w:t xml:space="preserve">Przedmiot umowy jest współfinansowany ze środków Unii Europejskiej w ramach Programu Operacyjnego Pomoc Techniczna 2014-2020, Programu Współpracy </w:t>
      </w:r>
      <w:proofErr w:type="spellStart"/>
      <w:r w:rsidRPr="006E5647">
        <w:rPr>
          <w:rFonts w:ascii="Calibri" w:eastAsia="Calibri" w:hAnsi="Calibri" w:cs="Calibri"/>
        </w:rPr>
        <w:t>Interreg</w:t>
      </w:r>
      <w:proofErr w:type="spellEnd"/>
      <w:r w:rsidRPr="006E5647">
        <w:rPr>
          <w:rFonts w:ascii="Calibri" w:eastAsia="Calibri" w:hAnsi="Calibri" w:cs="Calibri"/>
        </w:rPr>
        <w:t xml:space="preserve"> V-A </w:t>
      </w:r>
      <w:r w:rsidRPr="006E5647">
        <w:rPr>
          <w:rFonts w:ascii="Calibri" w:hAnsi="Calibri" w:cs="Calibri"/>
          <w:color w:val="000000"/>
          <w:lang w:eastAsia="pl-PL"/>
        </w:rPr>
        <w:t>Południowy Bałtyk</w:t>
      </w:r>
      <w:r w:rsidRPr="006E5647">
        <w:rPr>
          <w:rFonts w:ascii="Calibri" w:hAnsi="Calibri" w:cs="Calibri"/>
          <w:color w:val="000000"/>
          <w:lang w:val="x-none" w:eastAsia="pl-PL"/>
        </w:rPr>
        <w:t xml:space="preserve"> 2014-2020</w:t>
      </w:r>
      <w:r w:rsidRPr="006E5647">
        <w:rPr>
          <w:rFonts w:ascii="Calibri" w:hAnsi="Calibri" w:cs="Calibri"/>
          <w:color w:val="000000"/>
          <w:lang w:eastAsia="pl-PL"/>
        </w:rPr>
        <w:t>.</w:t>
      </w:r>
    </w:p>
    <w:p w14:paraId="0BF4C869" w14:textId="77777777" w:rsidR="006E5647" w:rsidRPr="006E5647" w:rsidRDefault="006E5647" w:rsidP="006E5647">
      <w:pPr>
        <w:widowControl/>
        <w:numPr>
          <w:ilvl w:val="0"/>
          <w:numId w:val="91"/>
        </w:numPr>
        <w:tabs>
          <w:tab w:val="left" w:pos="284"/>
          <w:tab w:val="left" w:pos="426"/>
        </w:tabs>
        <w:autoSpaceDE/>
        <w:autoSpaceDN/>
        <w:ind w:left="0" w:firstLine="0"/>
        <w:contextualSpacing/>
        <w:jc w:val="both"/>
        <w:rPr>
          <w:rFonts w:ascii="Calibri" w:eastAsia="Calibri" w:hAnsi="Calibri" w:cs="Calibri"/>
        </w:rPr>
      </w:pPr>
      <w:r w:rsidRPr="006E5647">
        <w:rPr>
          <w:rFonts w:ascii="Calibri" w:hAnsi="Calibri" w:cs="Calibri"/>
          <w:color w:val="000000"/>
          <w:lang w:eastAsia="pl-PL"/>
        </w:rPr>
        <w:t>S</w:t>
      </w:r>
      <w:r w:rsidRPr="006E5647">
        <w:rPr>
          <w:rFonts w:ascii="Calibri" w:eastAsia="Calibri" w:hAnsi="Calibri" w:cs="Calibri"/>
        </w:rPr>
        <w:t xml:space="preserve">trony oświadczają, że niniejsza umowa została zawarta w wyniku udzielenia zamówienia publicznego nr WA.263.9.2021.MW, </w:t>
      </w:r>
      <w:r w:rsidRPr="006E5647">
        <w:rPr>
          <w:rFonts w:ascii="Calibri" w:eastAsia="Calibri" w:hAnsi="Calibri" w:cs="Calibri"/>
          <w:b/>
          <w:bCs/>
        </w:rPr>
        <w:t>część IV</w:t>
      </w:r>
      <w:r w:rsidRPr="006E5647">
        <w:rPr>
          <w:rFonts w:ascii="Calibri" w:eastAsia="Calibri" w:hAnsi="Calibri" w:cs="Calibri"/>
        </w:rPr>
        <w:t xml:space="preserve">, prowadzonego w trybie </w:t>
      </w:r>
      <w:r w:rsidRPr="006E5647">
        <w:rPr>
          <w:rFonts w:ascii="Calibri" w:hAnsi="Calibri" w:cs="Calibri"/>
          <w:lang w:eastAsia="pl-PL"/>
        </w:rPr>
        <w:t xml:space="preserve">podstawowym </w:t>
      </w:r>
      <w:r w:rsidRPr="006E5647">
        <w:rPr>
          <w:rFonts w:ascii="Calibri" w:eastAsia="Calibri" w:hAnsi="Calibri" w:cs="Calibri"/>
          <w:bCs/>
          <w:lang w:eastAsia="pl-PL"/>
        </w:rPr>
        <w:t>na podstawie art. 275 pkt 1 ustawy z dnia 11 września 2019 r. (Dz. U. poz. 2019 ze zm.).</w:t>
      </w:r>
    </w:p>
    <w:p w14:paraId="48B92375" w14:textId="77777777" w:rsidR="006E5647" w:rsidRPr="006E5647" w:rsidRDefault="006E5647" w:rsidP="006E5647">
      <w:pPr>
        <w:widowControl/>
        <w:tabs>
          <w:tab w:val="left" w:pos="426"/>
        </w:tabs>
        <w:autoSpaceDE/>
        <w:autoSpaceDN/>
        <w:jc w:val="center"/>
        <w:rPr>
          <w:rFonts w:ascii="Calibri" w:eastAsia="Calibri" w:hAnsi="Calibri" w:cs="Calibri"/>
        </w:rPr>
      </w:pPr>
      <w:r w:rsidRPr="006E5647">
        <w:rPr>
          <w:rFonts w:ascii="Calibri" w:eastAsia="Calibri" w:hAnsi="Calibri" w:cs="Calibri"/>
        </w:rPr>
        <w:t>§ 2</w:t>
      </w:r>
    </w:p>
    <w:p w14:paraId="01922C01" w14:textId="77777777" w:rsidR="006E5647" w:rsidRPr="006E5647" w:rsidRDefault="006E5647" w:rsidP="006E5647">
      <w:pPr>
        <w:widowControl/>
        <w:tabs>
          <w:tab w:val="left" w:pos="426"/>
        </w:tabs>
        <w:autoSpaceDE/>
        <w:autoSpaceDN/>
        <w:jc w:val="center"/>
        <w:rPr>
          <w:rFonts w:ascii="Calibri" w:eastAsia="Calibri" w:hAnsi="Calibri" w:cs="Calibri"/>
          <w:b/>
          <w:bCs/>
        </w:rPr>
      </w:pPr>
      <w:r w:rsidRPr="006E5647">
        <w:rPr>
          <w:rFonts w:ascii="Calibri" w:eastAsia="Calibri" w:hAnsi="Calibri" w:cs="Calibri"/>
          <w:b/>
          <w:bCs/>
        </w:rPr>
        <w:t>Przedmiot Umowy</w:t>
      </w:r>
    </w:p>
    <w:p w14:paraId="5FAED670" w14:textId="77777777" w:rsidR="006E5647" w:rsidRPr="006E5647" w:rsidRDefault="006E5647" w:rsidP="006E5647">
      <w:pPr>
        <w:widowControl/>
        <w:tabs>
          <w:tab w:val="left" w:pos="426"/>
        </w:tabs>
        <w:autoSpaceDE/>
        <w:autoSpaceDN/>
        <w:jc w:val="both"/>
        <w:rPr>
          <w:rFonts w:ascii="Calibri" w:eastAsia="Calibri" w:hAnsi="Calibri" w:cs="Calibri"/>
        </w:rPr>
      </w:pPr>
      <w:r w:rsidRPr="006E5647">
        <w:rPr>
          <w:rFonts w:ascii="Calibri" w:eastAsia="Calibri" w:hAnsi="Calibri" w:cs="Calibri"/>
        </w:rPr>
        <w:t xml:space="preserve">1. Przedmiotem niniejszej umowy jest zakup i dostawa przez Wykonawcę przedmiotu zamówienia opisanego w załączniku nr 1 do niniejszej umowy, w ramach jednej dostawy; wraz z usługą wsparcia technicznego. </w:t>
      </w:r>
      <w:r w:rsidRPr="006E5647">
        <w:rPr>
          <w:rFonts w:ascii="Calibri" w:eastAsia="Calibri" w:hAnsi="Calibri" w:cs="Calibri"/>
          <w:vertAlign w:val="superscript"/>
        </w:rPr>
        <w:footnoteReference w:id="21"/>
      </w:r>
    </w:p>
    <w:p w14:paraId="516569BE" w14:textId="77777777" w:rsidR="006E5647" w:rsidRPr="006E5647" w:rsidRDefault="006E5647" w:rsidP="006E5647">
      <w:pPr>
        <w:widowControl/>
        <w:tabs>
          <w:tab w:val="left" w:pos="426"/>
        </w:tabs>
        <w:autoSpaceDE/>
        <w:autoSpaceDN/>
        <w:jc w:val="both"/>
        <w:rPr>
          <w:rFonts w:ascii="Calibri" w:eastAsia="Calibri" w:hAnsi="Calibri" w:cs="Calibri"/>
        </w:rPr>
      </w:pPr>
      <w:r w:rsidRPr="006E5647">
        <w:rPr>
          <w:rFonts w:ascii="Calibri" w:eastAsia="Calibri" w:hAnsi="Calibri" w:cs="Calibri"/>
        </w:rPr>
        <w:t xml:space="preserve">2. Realizacja Przedmiotu Umowy, o którym mowa w ust. 1, odbywać się będzie na zasadach </w:t>
      </w:r>
      <w:r w:rsidRPr="006E5647">
        <w:rPr>
          <w:rFonts w:ascii="Calibri" w:eastAsia="Calibri" w:hAnsi="Calibri" w:cs="Calibri"/>
        </w:rPr>
        <w:br/>
        <w:t xml:space="preserve">i warunkach opisanych w Umowie, w Ofercie Wykonawcy stanowiącej Załącznik nr 2 do Umowy (zwanej dalej „Ofertą”) i w OPZ. </w:t>
      </w:r>
    </w:p>
    <w:p w14:paraId="3A968846" w14:textId="77777777" w:rsidR="006E5647" w:rsidRPr="006E5647" w:rsidRDefault="006E5647" w:rsidP="006E5647">
      <w:pPr>
        <w:widowControl/>
        <w:tabs>
          <w:tab w:val="left" w:pos="426"/>
        </w:tabs>
        <w:autoSpaceDE/>
        <w:autoSpaceDN/>
        <w:jc w:val="center"/>
        <w:rPr>
          <w:rFonts w:ascii="Calibri" w:eastAsia="Calibri" w:hAnsi="Calibri" w:cs="Calibri"/>
        </w:rPr>
      </w:pPr>
      <w:r w:rsidRPr="006E5647">
        <w:rPr>
          <w:rFonts w:ascii="Calibri" w:eastAsia="Calibri" w:hAnsi="Calibri" w:cs="Calibri"/>
        </w:rPr>
        <w:t>§3</w:t>
      </w:r>
    </w:p>
    <w:p w14:paraId="3BF6AEA3" w14:textId="77777777" w:rsidR="006E5647" w:rsidRPr="006E5647" w:rsidRDefault="006E5647" w:rsidP="006E5647">
      <w:pPr>
        <w:widowControl/>
        <w:tabs>
          <w:tab w:val="left" w:pos="426"/>
        </w:tabs>
        <w:autoSpaceDE/>
        <w:autoSpaceDN/>
        <w:jc w:val="center"/>
        <w:rPr>
          <w:rFonts w:ascii="Calibri" w:eastAsia="Calibri" w:hAnsi="Calibri" w:cs="Calibri"/>
          <w:b/>
          <w:bCs/>
        </w:rPr>
      </w:pPr>
      <w:r w:rsidRPr="006E5647">
        <w:rPr>
          <w:rFonts w:ascii="Calibri" w:eastAsia="Calibri" w:hAnsi="Calibri" w:cs="Calibri"/>
          <w:b/>
          <w:bCs/>
        </w:rPr>
        <w:t>Termin realizacji</w:t>
      </w:r>
    </w:p>
    <w:p w14:paraId="01966874" w14:textId="77777777" w:rsidR="006E5647" w:rsidRPr="006E5647" w:rsidRDefault="006E5647" w:rsidP="006E5647">
      <w:pPr>
        <w:widowControl/>
        <w:numPr>
          <w:ilvl w:val="0"/>
          <w:numId w:val="92"/>
        </w:numPr>
        <w:tabs>
          <w:tab w:val="left" w:pos="284"/>
          <w:tab w:val="left" w:pos="426"/>
        </w:tabs>
        <w:autoSpaceDE/>
        <w:autoSpaceDN/>
        <w:adjustRightInd w:val="0"/>
        <w:ind w:left="0" w:firstLine="0"/>
        <w:jc w:val="both"/>
        <w:rPr>
          <w:rFonts w:ascii="Calibri" w:hAnsi="Calibri" w:cs="Calibri"/>
          <w:spacing w:val="-12"/>
          <w:lang w:eastAsia="pl-PL"/>
        </w:rPr>
      </w:pPr>
      <w:bookmarkStart w:id="11" w:name="_Hlk46988711"/>
      <w:r w:rsidRPr="006E5647">
        <w:rPr>
          <w:rFonts w:ascii="Calibri" w:hAnsi="Calibri" w:cs="Calibri"/>
          <w:spacing w:val="-12"/>
          <w:lang w:eastAsia="pl-PL"/>
        </w:rPr>
        <w:t>Wykonawca zobowiązuje się do zrealizowania umowy w terminie dwóch miesięcy od dnia podpisania umowy.</w:t>
      </w:r>
    </w:p>
    <w:bookmarkEnd w:id="11"/>
    <w:p w14:paraId="0231D754" w14:textId="77777777" w:rsidR="006E5647" w:rsidRPr="006E5647" w:rsidRDefault="006E5647" w:rsidP="006E5647">
      <w:pPr>
        <w:widowControl/>
        <w:numPr>
          <w:ilvl w:val="0"/>
          <w:numId w:val="92"/>
        </w:numPr>
        <w:tabs>
          <w:tab w:val="left" w:pos="284"/>
          <w:tab w:val="left" w:pos="426"/>
        </w:tabs>
        <w:autoSpaceDE/>
        <w:autoSpaceDN/>
        <w:adjustRightInd w:val="0"/>
        <w:ind w:left="0" w:firstLine="0"/>
        <w:jc w:val="both"/>
        <w:rPr>
          <w:rFonts w:ascii="Calibri" w:hAnsi="Calibri" w:cs="Calibri"/>
          <w:spacing w:val="-12"/>
          <w:lang w:eastAsia="pl-PL"/>
        </w:rPr>
      </w:pPr>
      <w:r w:rsidRPr="006E5647">
        <w:rPr>
          <w:rFonts w:ascii="Calibri" w:eastAsia="Calibri" w:hAnsi="Calibri" w:cs="Calibri"/>
        </w:rPr>
        <w:t>Potwierdzeniem dostawy licencji stanowił będzie protokół odbioru zamówienia, którego wzór stanowi Załącznik nr 4 do Umowy („Protokół odbioru zamówienia”) przyjęty bez uwag i zastrzeżeń.</w:t>
      </w:r>
    </w:p>
    <w:p w14:paraId="4D1E52EF" w14:textId="77777777" w:rsidR="006E5647" w:rsidRPr="006E5647" w:rsidRDefault="006E5647" w:rsidP="006E5647">
      <w:pPr>
        <w:widowControl/>
        <w:numPr>
          <w:ilvl w:val="0"/>
          <w:numId w:val="92"/>
        </w:numPr>
        <w:tabs>
          <w:tab w:val="left" w:pos="284"/>
          <w:tab w:val="left" w:pos="426"/>
        </w:tabs>
        <w:autoSpaceDE/>
        <w:autoSpaceDN/>
        <w:adjustRightInd w:val="0"/>
        <w:ind w:left="0" w:firstLine="0"/>
        <w:jc w:val="both"/>
        <w:rPr>
          <w:rFonts w:ascii="Calibri" w:hAnsi="Calibri" w:cs="Calibri"/>
          <w:spacing w:val="-12"/>
          <w:lang w:eastAsia="pl-PL"/>
        </w:rPr>
      </w:pPr>
      <w:r w:rsidRPr="006E5647">
        <w:rPr>
          <w:rFonts w:ascii="Calibri" w:eastAsia="Calibri" w:hAnsi="Calibri" w:cs="Calibri"/>
        </w:rPr>
        <w:t>Wykonawca zobowiązuje się zapewnić świadczenie usług ogólnodostępnego wsparcia technicznego przez producenta oprogramowania, o którym mowa w § 2 ust. 1 i § 4 Umowy przez okres co najmniej 5 lat od dnia podpisania umowy</w:t>
      </w:r>
      <w:r w:rsidRPr="006E5647">
        <w:rPr>
          <w:rFonts w:ascii="Calibri" w:eastAsia="Calibri" w:hAnsi="Calibri" w:cs="Calibri"/>
          <w:vertAlign w:val="superscript"/>
        </w:rPr>
        <w:footnoteReference w:id="22"/>
      </w:r>
      <w:r w:rsidRPr="006E5647">
        <w:rPr>
          <w:rFonts w:ascii="Calibri" w:eastAsia="Calibri" w:hAnsi="Calibri" w:cs="Calibri"/>
        </w:rPr>
        <w:t xml:space="preserve">. </w:t>
      </w:r>
    </w:p>
    <w:p w14:paraId="1F60809D" w14:textId="77777777" w:rsidR="006E5647" w:rsidRPr="006E5647" w:rsidRDefault="006E5647" w:rsidP="006E5647">
      <w:pPr>
        <w:widowControl/>
        <w:numPr>
          <w:ilvl w:val="0"/>
          <w:numId w:val="92"/>
        </w:numPr>
        <w:tabs>
          <w:tab w:val="left" w:pos="284"/>
          <w:tab w:val="left" w:pos="426"/>
        </w:tabs>
        <w:autoSpaceDE/>
        <w:autoSpaceDN/>
        <w:adjustRightInd w:val="0"/>
        <w:ind w:left="0" w:firstLine="0"/>
        <w:jc w:val="both"/>
        <w:rPr>
          <w:rFonts w:ascii="Calibri" w:hAnsi="Calibri" w:cs="Calibri"/>
          <w:spacing w:val="-12"/>
          <w:lang w:eastAsia="pl-PL"/>
        </w:rPr>
      </w:pPr>
      <w:r w:rsidRPr="006E5647">
        <w:rPr>
          <w:rFonts w:ascii="Calibri" w:eastAsia="Calibri" w:hAnsi="Calibri" w:cs="Calibri"/>
        </w:rPr>
        <w:t xml:space="preserve">Odbiór licencji nastąpi drogą elektroniczną nie później niż do dnia określonego w ust 1. </w:t>
      </w:r>
    </w:p>
    <w:p w14:paraId="5432D3D6" w14:textId="77777777" w:rsidR="006E5647" w:rsidRPr="006E5647" w:rsidRDefault="006E5647" w:rsidP="006E5647">
      <w:pPr>
        <w:widowControl/>
        <w:tabs>
          <w:tab w:val="left" w:pos="426"/>
        </w:tabs>
        <w:autoSpaceDE/>
        <w:autoSpaceDN/>
        <w:jc w:val="both"/>
        <w:rPr>
          <w:rFonts w:ascii="Calibri" w:eastAsia="Calibri" w:hAnsi="Calibri" w:cs="Calibri"/>
          <w:spacing w:val="-16"/>
        </w:rPr>
      </w:pPr>
      <w:r w:rsidRPr="006E5647">
        <w:rPr>
          <w:rFonts w:ascii="Calibri" w:eastAsia="Calibri" w:hAnsi="Calibri" w:cs="Calibri"/>
        </w:rPr>
        <w:t xml:space="preserve">5. Zamawiający dokona odbioru lub odmówi odbioru, jeżeli przedmiot umowy nie spełnia wymagań </w:t>
      </w:r>
      <w:r w:rsidRPr="006E5647">
        <w:rPr>
          <w:rFonts w:ascii="Calibri" w:eastAsia="Calibri" w:hAnsi="Calibri" w:cs="Calibri"/>
          <w:spacing w:val="-16"/>
        </w:rPr>
        <w:t xml:space="preserve">określonych w umowie. Wszystkie czynności odbiorcze powinny się zakończyć w terminie określonym w ust 1. </w:t>
      </w:r>
    </w:p>
    <w:p w14:paraId="3CF5998D" w14:textId="77777777" w:rsidR="006E5647" w:rsidRPr="006E5647" w:rsidRDefault="006E5647" w:rsidP="006E5647">
      <w:pPr>
        <w:widowControl/>
        <w:tabs>
          <w:tab w:val="left" w:pos="426"/>
        </w:tabs>
        <w:autoSpaceDE/>
        <w:autoSpaceDN/>
        <w:jc w:val="both"/>
        <w:rPr>
          <w:rFonts w:ascii="Calibri" w:eastAsia="Calibri" w:hAnsi="Calibri" w:cs="Calibri"/>
        </w:rPr>
      </w:pPr>
      <w:r w:rsidRPr="006E5647">
        <w:rPr>
          <w:rFonts w:ascii="Calibri" w:eastAsia="Calibri" w:hAnsi="Calibri" w:cs="Calibri"/>
        </w:rPr>
        <w:lastRenderedPageBreak/>
        <w:t xml:space="preserve">6. W przypadku zgłoszenia wad lub zastrzeżeń przez Zamawiającego, Wykonawca usunie wady lub uwzględni zastrzeżenia w terminie wyznaczonym przez Zamawiającego. </w:t>
      </w:r>
    </w:p>
    <w:p w14:paraId="351083C6" w14:textId="77777777" w:rsidR="006E5647" w:rsidRPr="006E5647" w:rsidRDefault="006E5647" w:rsidP="006E5647">
      <w:pPr>
        <w:widowControl/>
        <w:tabs>
          <w:tab w:val="left" w:pos="426"/>
        </w:tabs>
        <w:autoSpaceDE/>
        <w:autoSpaceDN/>
        <w:jc w:val="both"/>
        <w:rPr>
          <w:rFonts w:ascii="Calibri" w:eastAsia="Calibri" w:hAnsi="Calibri" w:cs="Calibri"/>
        </w:rPr>
      </w:pPr>
      <w:r w:rsidRPr="006E5647">
        <w:rPr>
          <w:rFonts w:ascii="Calibri" w:eastAsia="Calibri" w:hAnsi="Calibri" w:cs="Calibri"/>
        </w:rPr>
        <w:t>7. Wykonawca zawiadomi Zamawiającego o terminie dostawy przedmiotu Umowy najpóźniej na jeden dzień roboczy przed planowanym terminem dostawy.</w:t>
      </w:r>
    </w:p>
    <w:p w14:paraId="559C1CB1" w14:textId="77777777" w:rsidR="006E5647" w:rsidRPr="006E5647" w:rsidRDefault="006E5647" w:rsidP="006E5647">
      <w:pPr>
        <w:widowControl/>
        <w:tabs>
          <w:tab w:val="left" w:pos="426"/>
        </w:tabs>
        <w:autoSpaceDE/>
        <w:autoSpaceDN/>
        <w:jc w:val="center"/>
        <w:rPr>
          <w:rFonts w:ascii="Calibri" w:eastAsia="Calibri" w:hAnsi="Calibri" w:cs="Calibri"/>
          <w:b/>
          <w:bCs/>
        </w:rPr>
      </w:pPr>
      <w:r w:rsidRPr="006E5647">
        <w:rPr>
          <w:rFonts w:ascii="Calibri" w:eastAsia="Calibri" w:hAnsi="Calibri" w:cs="Calibri"/>
          <w:b/>
          <w:bCs/>
        </w:rPr>
        <w:t>§4</w:t>
      </w:r>
    </w:p>
    <w:p w14:paraId="6105A35E" w14:textId="77777777" w:rsidR="006E5647" w:rsidRPr="006E5647" w:rsidRDefault="006E5647" w:rsidP="006E5647">
      <w:pPr>
        <w:widowControl/>
        <w:tabs>
          <w:tab w:val="left" w:pos="426"/>
        </w:tabs>
        <w:autoSpaceDE/>
        <w:autoSpaceDN/>
        <w:jc w:val="center"/>
        <w:rPr>
          <w:rFonts w:ascii="Calibri" w:eastAsia="Calibri" w:hAnsi="Calibri" w:cs="Calibri"/>
          <w:b/>
          <w:bCs/>
        </w:rPr>
      </w:pPr>
      <w:r w:rsidRPr="006E5647">
        <w:rPr>
          <w:rFonts w:ascii="Calibri" w:eastAsia="Calibri" w:hAnsi="Calibri" w:cs="Calibri"/>
          <w:b/>
          <w:bCs/>
        </w:rPr>
        <w:t>Warunki realizacji umowy</w:t>
      </w:r>
    </w:p>
    <w:p w14:paraId="30592AA9" w14:textId="77777777" w:rsidR="006E5647" w:rsidRPr="006E5647" w:rsidRDefault="006E5647" w:rsidP="006E5647">
      <w:pPr>
        <w:widowControl/>
        <w:tabs>
          <w:tab w:val="left" w:pos="426"/>
        </w:tabs>
        <w:autoSpaceDE/>
        <w:autoSpaceDN/>
        <w:jc w:val="both"/>
        <w:rPr>
          <w:rFonts w:ascii="Calibri" w:eastAsia="Calibri" w:hAnsi="Calibri" w:cs="Calibri"/>
        </w:rPr>
      </w:pPr>
      <w:r w:rsidRPr="006E5647">
        <w:rPr>
          <w:rFonts w:ascii="Calibri" w:eastAsia="Calibri" w:hAnsi="Calibri" w:cs="Calibri"/>
        </w:rPr>
        <w:t xml:space="preserve">1. W okresie ważności licencji na korzystanie z Oprogramowania:  </w:t>
      </w:r>
    </w:p>
    <w:p w14:paraId="67C6633E" w14:textId="77777777" w:rsidR="006E5647" w:rsidRPr="006E5647" w:rsidRDefault="006E5647" w:rsidP="006E5647">
      <w:pPr>
        <w:widowControl/>
        <w:tabs>
          <w:tab w:val="left" w:pos="426"/>
        </w:tabs>
        <w:autoSpaceDE/>
        <w:autoSpaceDN/>
        <w:jc w:val="both"/>
        <w:rPr>
          <w:rFonts w:ascii="Calibri" w:eastAsia="Calibri" w:hAnsi="Calibri" w:cs="Calibri"/>
        </w:rPr>
      </w:pPr>
      <w:r w:rsidRPr="006E5647">
        <w:rPr>
          <w:rFonts w:ascii="Calibri" w:eastAsia="Calibri" w:hAnsi="Calibri" w:cs="Calibri"/>
        </w:rPr>
        <w:t>1) Wykonawca zobowiązuje się zapewnić Zamawiającemu dostęp on-line za pośrednictwem sieci Internet do serwera producenta, z którego Zamawiający będzie miał prawo i możliwość pobierania aktualnych bibliotek, sterowników, nowych wersji Oprogramowania i technologii, obejmujących m.in. poprawki serwisowe, wydań uzupełniających oraz poprawek oprogramowania.</w:t>
      </w:r>
    </w:p>
    <w:p w14:paraId="40DA3729" w14:textId="77777777" w:rsidR="006E5647" w:rsidRPr="006E5647" w:rsidRDefault="006E5647" w:rsidP="006E5647">
      <w:pPr>
        <w:widowControl/>
        <w:tabs>
          <w:tab w:val="left" w:pos="426"/>
        </w:tabs>
        <w:autoSpaceDE/>
        <w:autoSpaceDN/>
        <w:jc w:val="both"/>
        <w:rPr>
          <w:rFonts w:ascii="Calibri" w:eastAsia="Calibri" w:hAnsi="Calibri" w:cs="Calibri"/>
        </w:rPr>
      </w:pPr>
      <w:r w:rsidRPr="006E5647">
        <w:rPr>
          <w:rFonts w:ascii="Calibri" w:eastAsia="Calibri" w:hAnsi="Calibri" w:cs="Calibri"/>
        </w:rPr>
        <w:t xml:space="preserve">2) w przypadku braku dostępu, o którym mowa w pkt 1, z przyczyn leżących po stronie Wykonawcy, Zamawiający powiadomi Wykonawcę na adres e-mail osoby, wskazanej w § 13 ust. 2 umowy; </w:t>
      </w:r>
    </w:p>
    <w:p w14:paraId="0E83007B" w14:textId="77777777" w:rsidR="006E5647" w:rsidRPr="006E5647" w:rsidRDefault="006E5647" w:rsidP="006E5647">
      <w:pPr>
        <w:widowControl/>
        <w:tabs>
          <w:tab w:val="left" w:pos="426"/>
        </w:tabs>
        <w:autoSpaceDE/>
        <w:autoSpaceDN/>
        <w:jc w:val="both"/>
        <w:rPr>
          <w:rFonts w:ascii="Calibri" w:eastAsia="Calibri" w:hAnsi="Calibri" w:cs="Calibri"/>
        </w:rPr>
      </w:pPr>
      <w:r w:rsidRPr="006E5647">
        <w:rPr>
          <w:rFonts w:ascii="Calibri" w:eastAsia="Calibri" w:hAnsi="Calibri" w:cs="Calibri"/>
        </w:rPr>
        <w:t xml:space="preserve">3) Wykonawca w terminie 7 dni od daty powiadomienia przez Zamawiającego zobowiązuje się dostarczać Zamawiającemu aktualne biblioteki, sterowniki, nowe wersje Oprogramowania i technologie, obejmujące m.in. poprawki serwisowe, wydania uzupełniające oraz poprawki oprogramowania na nośnikach zewnętrznych CD-ROM lub wskazać inne źródło zapewniające Zamawiającemu dostęp.  </w:t>
      </w:r>
    </w:p>
    <w:p w14:paraId="52B62754" w14:textId="77777777" w:rsidR="006E5647" w:rsidRPr="006E5647" w:rsidRDefault="006E5647" w:rsidP="006E5647">
      <w:pPr>
        <w:widowControl/>
        <w:tabs>
          <w:tab w:val="left" w:pos="426"/>
        </w:tabs>
        <w:autoSpaceDE/>
        <w:autoSpaceDN/>
        <w:jc w:val="both"/>
        <w:rPr>
          <w:rFonts w:ascii="Calibri" w:eastAsia="Calibri" w:hAnsi="Calibri" w:cs="Calibri"/>
          <w:spacing w:val="-12"/>
        </w:rPr>
      </w:pPr>
      <w:r w:rsidRPr="006E5647">
        <w:rPr>
          <w:rFonts w:ascii="Calibri" w:eastAsia="Calibri" w:hAnsi="Calibri" w:cs="Calibri"/>
          <w:spacing w:val="-12"/>
        </w:rPr>
        <w:t>2. W ramach realizacji przedmiotu umowy Wykonawca zobowiązuje się do zapewnienia Zamawiającemu:</w:t>
      </w:r>
      <w:r w:rsidRPr="006E5647">
        <w:rPr>
          <w:rFonts w:ascii="Calibri" w:eastAsia="Calibri" w:hAnsi="Calibri" w:cs="Calibri"/>
          <w:spacing w:val="-12"/>
          <w:vertAlign w:val="superscript"/>
        </w:rPr>
        <w:footnoteReference w:id="23"/>
      </w:r>
      <w:r w:rsidRPr="006E5647">
        <w:rPr>
          <w:rFonts w:ascii="Calibri" w:eastAsia="Calibri" w:hAnsi="Calibri" w:cs="Calibri"/>
          <w:spacing w:val="-12"/>
        </w:rPr>
        <w:t xml:space="preserve"> </w:t>
      </w:r>
    </w:p>
    <w:p w14:paraId="310FA7A5" w14:textId="77777777" w:rsidR="006E5647" w:rsidRPr="006E5647" w:rsidRDefault="006E5647" w:rsidP="006E5647">
      <w:pPr>
        <w:widowControl/>
        <w:tabs>
          <w:tab w:val="left" w:pos="426"/>
        </w:tabs>
        <w:autoSpaceDE/>
        <w:autoSpaceDN/>
        <w:jc w:val="both"/>
        <w:rPr>
          <w:rFonts w:ascii="Calibri" w:eastAsia="Calibri" w:hAnsi="Calibri" w:cs="Calibri"/>
        </w:rPr>
      </w:pPr>
      <w:r w:rsidRPr="006E5647">
        <w:rPr>
          <w:rFonts w:ascii="Calibri" w:eastAsia="Calibri" w:hAnsi="Calibri" w:cs="Calibri"/>
        </w:rPr>
        <w:t xml:space="preserve">1) dostępu do pomocy technicznej (wsparcie techniczne) w siedzibie Wykonawcy obejmującej udzielanie konsultacji dokonywanych telefonicznie lub za pośrednictwem poczty elektronicznej, przez pięć dni roboczych (od poniedziałku do piątku) w godzinach od 8.00 do 17.00, a także reagowanie na problemy techniczne z zakresu działania Oprogramowania leżące po stronie Zamawiającego w czasie reakcji nie dłuższym niż 24 godziny od chwili ich zgłoszenia Wykonawcy przez Zamawiającego drogą telefoniczną: nr …………..…….. lub mailową na adres: …………….………….. </w:t>
      </w:r>
    </w:p>
    <w:p w14:paraId="409F2E85" w14:textId="77777777" w:rsidR="006E5647" w:rsidRPr="006E5647" w:rsidRDefault="006E5647" w:rsidP="006E5647">
      <w:pPr>
        <w:widowControl/>
        <w:tabs>
          <w:tab w:val="left" w:pos="426"/>
        </w:tabs>
        <w:autoSpaceDE/>
        <w:autoSpaceDN/>
        <w:jc w:val="both"/>
        <w:rPr>
          <w:rFonts w:ascii="Calibri" w:eastAsia="Calibri" w:hAnsi="Calibri" w:cs="Calibri"/>
        </w:rPr>
      </w:pPr>
      <w:r w:rsidRPr="006E5647">
        <w:rPr>
          <w:rFonts w:ascii="Calibri" w:eastAsia="Calibri" w:hAnsi="Calibri" w:cs="Calibri"/>
        </w:rPr>
        <w:t>3. W ramach licencji na Oprogramowanie</w:t>
      </w:r>
      <w:r w:rsidRPr="006E5647">
        <w:rPr>
          <w:rFonts w:ascii="Calibri" w:eastAsia="Calibri" w:hAnsi="Calibri" w:cs="Calibri"/>
          <w:vertAlign w:val="superscript"/>
        </w:rPr>
        <w:footnoteReference w:id="24"/>
      </w:r>
      <w:r w:rsidRPr="006E5647">
        <w:rPr>
          <w:rFonts w:ascii="Calibri" w:eastAsia="Calibri" w:hAnsi="Calibri" w:cs="Calibri"/>
        </w:rPr>
        <w:t xml:space="preserve">, w okresie ważności licencji, Zamawiający ma prawo instalować i użytkować Oprogramowanie na dowolnych serwerach stanowiących własność Zamawiającego niezależnie od ich lokalizacji. </w:t>
      </w:r>
    </w:p>
    <w:p w14:paraId="35C88C65" w14:textId="77777777" w:rsidR="006E5647" w:rsidRPr="006E5647" w:rsidRDefault="006E5647" w:rsidP="006E5647">
      <w:pPr>
        <w:spacing w:beforeLines="40" w:before="96" w:afterLines="40" w:after="96"/>
        <w:jc w:val="both"/>
        <w:rPr>
          <w:rFonts w:ascii="Calibri" w:hAnsi="Calibri" w:cs="Calibri"/>
          <w:lang w:eastAsia="pl-PL"/>
        </w:rPr>
      </w:pPr>
      <w:r w:rsidRPr="006E5647">
        <w:rPr>
          <w:rFonts w:ascii="Calibri" w:eastAsia="Calibri" w:hAnsi="Calibri" w:cs="Calibri"/>
        </w:rPr>
        <w:t xml:space="preserve">4. Licencje na Oprogramowanie oraz dokumenty licencyjne- Certyfikat użytkownika licencji programu/ umowa licencyjna, uprawniający Zamawiającego do wykonania instalacji tego oprogramowania i jego użytkowania zostaną przekazane w wersji papierowej lub elektronicznej w języku polskim lub angielskim oraz wszystkie wymagane klucze licencyjne i aktywacyjne. W przypadku dostarczania licencji w formie elektronicznej należy je przesłać na adres: </w:t>
      </w:r>
      <w:hyperlink r:id="rId13" w:history="1">
        <w:r w:rsidRPr="006E5647">
          <w:rPr>
            <w:rFonts w:ascii="Calibri" w:eastAsia="Calibri" w:hAnsi="Calibri" w:cs="Calibri"/>
            <w:color w:val="0000FF"/>
            <w:u w:val="single"/>
          </w:rPr>
          <w:t>pawel.tur@cpe.gov.pl</w:t>
        </w:r>
      </w:hyperlink>
      <w:r w:rsidRPr="006E5647">
        <w:rPr>
          <w:rFonts w:ascii="Calibri" w:eastAsia="Calibri" w:hAnsi="Calibri" w:cs="Calibri"/>
        </w:rPr>
        <w:t xml:space="preserve"> lub</w:t>
      </w:r>
      <w:r w:rsidRPr="006E5647">
        <w:rPr>
          <w:rFonts w:ascii="Calibri" w:hAnsi="Calibri" w:cs="Calibri"/>
        </w:rPr>
        <w:t xml:space="preserve"> </w:t>
      </w:r>
      <w:hyperlink r:id="rId14" w:history="1">
        <w:r w:rsidRPr="006E5647">
          <w:rPr>
            <w:rFonts w:ascii="Calibri" w:hAnsi="Calibri" w:cs="Calibri"/>
            <w:color w:val="0000FF"/>
            <w:u w:val="single"/>
            <w:lang w:eastAsia="pl-PL"/>
          </w:rPr>
          <w:t>slawomir.martowski@cpe.gov.pl</w:t>
        </w:r>
      </w:hyperlink>
      <w:r w:rsidRPr="006E5647">
        <w:rPr>
          <w:rFonts w:ascii="Calibri" w:hAnsi="Calibri" w:cs="Calibri"/>
          <w:lang w:eastAsia="pl-PL"/>
        </w:rPr>
        <w:t xml:space="preserve">. </w:t>
      </w:r>
    </w:p>
    <w:p w14:paraId="69BEBDA1" w14:textId="77777777" w:rsidR="006E5647" w:rsidRPr="006E5647" w:rsidRDefault="006E5647" w:rsidP="006E5647">
      <w:pPr>
        <w:widowControl/>
        <w:tabs>
          <w:tab w:val="left" w:pos="426"/>
        </w:tabs>
        <w:autoSpaceDE/>
        <w:autoSpaceDN/>
        <w:jc w:val="both"/>
        <w:rPr>
          <w:rFonts w:ascii="Calibri" w:eastAsia="Calibri" w:hAnsi="Calibri" w:cs="Calibri"/>
        </w:rPr>
      </w:pPr>
    </w:p>
    <w:p w14:paraId="557DB981" w14:textId="77777777" w:rsidR="006E5647" w:rsidRPr="006E5647" w:rsidRDefault="006E5647" w:rsidP="006E5647">
      <w:pPr>
        <w:widowControl/>
        <w:tabs>
          <w:tab w:val="left" w:pos="426"/>
        </w:tabs>
        <w:autoSpaceDE/>
        <w:autoSpaceDN/>
        <w:jc w:val="center"/>
        <w:rPr>
          <w:rFonts w:ascii="Calibri" w:eastAsia="Calibri" w:hAnsi="Calibri" w:cs="Calibri"/>
          <w:b/>
          <w:bCs/>
        </w:rPr>
      </w:pPr>
      <w:r w:rsidRPr="006E5647">
        <w:rPr>
          <w:rFonts w:ascii="Calibri" w:eastAsia="Calibri" w:hAnsi="Calibri" w:cs="Calibri"/>
          <w:b/>
          <w:bCs/>
        </w:rPr>
        <w:t>§5</w:t>
      </w:r>
    </w:p>
    <w:p w14:paraId="534278E8" w14:textId="77777777" w:rsidR="006E5647" w:rsidRPr="006E5647" w:rsidRDefault="006E5647" w:rsidP="006E5647">
      <w:pPr>
        <w:widowControl/>
        <w:tabs>
          <w:tab w:val="left" w:pos="426"/>
        </w:tabs>
        <w:autoSpaceDE/>
        <w:autoSpaceDN/>
        <w:jc w:val="center"/>
        <w:rPr>
          <w:rFonts w:ascii="Calibri" w:eastAsia="Calibri" w:hAnsi="Calibri" w:cs="Calibri"/>
          <w:b/>
          <w:bCs/>
        </w:rPr>
      </w:pPr>
      <w:r w:rsidRPr="006E5647">
        <w:rPr>
          <w:rFonts w:ascii="Calibri" w:eastAsia="Calibri" w:hAnsi="Calibri" w:cs="Calibri"/>
          <w:b/>
          <w:bCs/>
        </w:rPr>
        <w:t>Wynagrodzenie i warunki płatności</w:t>
      </w:r>
    </w:p>
    <w:p w14:paraId="38253D77" w14:textId="77777777" w:rsidR="006E5647" w:rsidRPr="006E5647" w:rsidRDefault="006E5647" w:rsidP="006E5647">
      <w:pPr>
        <w:widowControl/>
        <w:tabs>
          <w:tab w:val="left" w:pos="426"/>
        </w:tabs>
        <w:autoSpaceDE/>
        <w:autoSpaceDN/>
        <w:jc w:val="both"/>
        <w:rPr>
          <w:rFonts w:ascii="Calibri" w:eastAsia="Calibri" w:hAnsi="Calibri" w:cs="Calibri"/>
        </w:rPr>
      </w:pPr>
      <w:r w:rsidRPr="006E5647">
        <w:rPr>
          <w:rFonts w:ascii="Calibri" w:eastAsia="Calibri" w:hAnsi="Calibri" w:cs="Calibri"/>
        </w:rPr>
        <w:t>1. Zgodnie z Ofertą całkowite łączne Wynagrodzenie Wykonawcy za realizację przedmiotu Umowy nie przekroczy kwoty ……………. zł brutto (słownie: ……………………..).</w:t>
      </w:r>
    </w:p>
    <w:p w14:paraId="07B3C843" w14:textId="77777777" w:rsidR="006E5647" w:rsidRPr="006E5647" w:rsidRDefault="006E5647" w:rsidP="006E5647">
      <w:pPr>
        <w:widowControl/>
        <w:tabs>
          <w:tab w:val="left" w:pos="426"/>
        </w:tabs>
        <w:autoSpaceDE/>
        <w:autoSpaceDN/>
        <w:jc w:val="both"/>
        <w:rPr>
          <w:rFonts w:ascii="Calibri" w:eastAsia="Calibri" w:hAnsi="Calibri" w:cs="Calibri"/>
        </w:rPr>
      </w:pPr>
      <w:r w:rsidRPr="006E5647">
        <w:rPr>
          <w:rFonts w:ascii="Calibri" w:eastAsia="Calibri" w:hAnsi="Calibri" w:cs="Calibri"/>
        </w:rPr>
        <w:t xml:space="preserve">2. Kwota, o której mowa w ust. 1 określa górną granicę zobowiązań, jakie Zamawiający może zaciągnąć na podstawie Umowy. </w:t>
      </w:r>
    </w:p>
    <w:p w14:paraId="17167780" w14:textId="77777777" w:rsidR="006E5647" w:rsidRPr="006E5647" w:rsidRDefault="006E5647" w:rsidP="006E5647">
      <w:pPr>
        <w:widowControl/>
        <w:tabs>
          <w:tab w:val="left" w:pos="426"/>
        </w:tabs>
        <w:autoSpaceDE/>
        <w:autoSpaceDN/>
        <w:jc w:val="both"/>
        <w:rPr>
          <w:rFonts w:ascii="Calibri" w:eastAsia="Calibri" w:hAnsi="Calibri" w:cs="Calibri"/>
        </w:rPr>
      </w:pPr>
      <w:r w:rsidRPr="006E5647">
        <w:rPr>
          <w:rFonts w:ascii="Calibri" w:eastAsia="Calibri" w:hAnsi="Calibri" w:cs="Calibri"/>
        </w:rPr>
        <w:t>3. Wynagrodzenie, o którym mowa w ust. 1 obejmuje wszystkie świadczenia Wykonawcy wynikające z Umowy, w tym zapewnienie wsparcia przez okres wskazany w § 3 ust. 3 umowy</w:t>
      </w:r>
      <w:r w:rsidRPr="006E5647">
        <w:rPr>
          <w:rFonts w:ascii="Calibri" w:eastAsia="Calibri" w:hAnsi="Calibri" w:cs="Calibri"/>
          <w:vertAlign w:val="superscript"/>
        </w:rPr>
        <w:footnoteReference w:id="25"/>
      </w:r>
      <w:r w:rsidRPr="006E5647">
        <w:rPr>
          <w:rFonts w:ascii="Calibri" w:eastAsia="Calibri" w:hAnsi="Calibri" w:cs="Calibri"/>
        </w:rPr>
        <w:t xml:space="preserve">, dostarczenie i udzielenie Zamawiającemu licencji na Oprogramowanie, a także przeniesienie na Zamawiającego praw autorskich na wszystkich wskazanych w Umowie polach eksploatacji oraz na instalowane aktualizacje oraz publikowane poprawki Oprogramowania. Zamawiający nie jest zobowiązany do ponoszenia jakichkolwiek kosztów w związku z realizacją Umowy oprócz zapłaty na rzecz Wykonawcy wynagrodzenia, o którym mowa w niniejszym paragrafie. Wykonawcy nie przysługują więc żadne inne roszczenia w stosunku do </w:t>
      </w:r>
      <w:r w:rsidRPr="006E5647">
        <w:rPr>
          <w:rFonts w:ascii="Calibri" w:eastAsia="Calibri" w:hAnsi="Calibri" w:cs="Calibri"/>
        </w:rPr>
        <w:lastRenderedPageBreak/>
        <w:t xml:space="preserve">Zamawiającego w tym o zwrot jakichkolwiek innych, dodatkowych kosztów ponoszonych przez Wykonawcę związanych z wykonaniem Umowy. </w:t>
      </w:r>
    </w:p>
    <w:p w14:paraId="53F33613" w14:textId="77777777" w:rsidR="006E5647" w:rsidRPr="006E5647" w:rsidRDefault="006E5647" w:rsidP="006E5647">
      <w:pPr>
        <w:widowControl/>
        <w:tabs>
          <w:tab w:val="left" w:pos="426"/>
        </w:tabs>
        <w:autoSpaceDE/>
        <w:autoSpaceDN/>
        <w:jc w:val="center"/>
        <w:rPr>
          <w:rFonts w:ascii="Calibri" w:eastAsia="Calibri" w:hAnsi="Calibri" w:cs="Calibri"/>
        </w:rPr>
      </w:pPr>
      <w:r w:rsidRPr="006E5647">
        <w:rPr>
          <w:rFonts w:ascii="Calibri" w:eastAsia="Calibri" w:hAnsi="Calibri" w:cs="Calibri"/>
        </w:rPr>
        <w:t>§6</w:t>
      </w:r>
    </w:p>
    <w:p w14:paraId="346E692B" w14:textId="77777777" w:rsidR="006E5647" w:rsidRPr="006E5647" w:rsidRDefault="006E5647" w:rsidP="006E5647">
      <w:pPr>
        <w:widowControl/>
        <w:numPr>
          <w:ilvl w:val="1"/>
          <w:numId w:val="87"/>
        </w:numPr>
        <w:tabs>
          <w:tab w:val="left" w:pos="284"/>
          <w:tab w:val="left" w:pos="426"/>
        </w:tabs>
        <w:autoSpaceDE/>
        <w:autoSpaceDN/>
        <w:ind w:left="307" w:hanging="307"/>
        <w:jc w:val="both"/>
        <w:rPr>
          <w:rFonts w:ascii="Calibri" w:eastAsia="Calibri" w:hAnsi="Calibri" w:cs="Calibri"/>
        </w:rPr>
      </w:pPr>
      <w:r w:rsidRPr="006E5647">
        <w:rPr>
          <w:rFonts w:ascii="Calibri" w:eastAsia="Calibri" w:hAnsi="Calibri" w:cs="Calibri"/>
        </w:rPr>
        <w:t>Wykonawca jest uprawniony do wystawiania rachunku/faktury VAT (e-faktury) z tytułu prawidłowo wykonanej umowy po wykonaniu zamówienia.</w:t>
      </w:r>
    </w:p>
    <w:p w14:paraId="0AC5708A" w14:textId="77777777" w:rsidR="006E5647" w:rsidRPr="006E5647" w:rsidRDefault="006E5647" w:rsidP="006E5647">
      <w:pPr>
        <w:widowControl/>
        <w:numPr>
          <w:ilvl w:val="1"/>
          <w:numId w:val="87"/>
        </w:numPr>
        <w:tabs>
          <w:tab w:val="left" w:pos="284"/>
          <w:tab w:val="left" w:pos="426"/>
        </w:tabs>
        <w:autoSpaceDE/>
        <w:autoSpaceDN/>
        <w:ind w:left="307" w:hanging="307"/>
        <w:jc w:val="both"/>
        <w:rPr>
          <w:rFonts w:ascii="Calibri" w:eastAsia="Calibri" w:hAnsi="Calibri" w:cs="Calibri"/>
        </w:rPr>
      </w:pPr>
      <w:r w:rsidRPr="006E5647">
        <w:rPr>
          <w:rFonts w:ascii="Calibri" w:eastAsia="Calibri" w:hAnsi="Calibri" w:cs="Calibri"/>
        </w:rPr>
        <w:t>Warunkiem wystawienia rachunku/faktury VAT (e-faktury) przez Wykonawcę jest akceptacja przez Zamawiającego protokołu odbioru, którego wzór stanowi załącznik nr 4 do umowy. Osobą odpowiedzialną za odebranie protokołu jest Naczelnik Wydziału Administracji lub osoba go zastępująca.</w:t>
      </w:r>
    </w:p>
    <w:p w14:paraId="537B1069" w14:textId="77777777" w:rsidR="006E5647" w:rsidRPr="006E5647" w:rsidRDefault="006E5647" w:rsidP="006E5647">
      <w:pPr>
        <w:widowControl/>
        <w:numPr>
          <w:ilvl w:val="1"/>
          <w:numId w:val="87"/>
        </w:numPr>
        <w:tabs>
          <w:tab w:val="left" w:pos="284"/>
          <w:tab w:val="left" w:pos="426"/>
        </w:tabs>
        <w:autoSpaceDE/>
        <w:autoSpaceDN/>
        <w:ind w:left="307" w:hanging="307"/>
        <w:jc w:val="both"/>
        <w:rPr>
          <w:rFonts w:ascii="Calibri" w:eastAsia="Calibri" w:hAnsi="Calibri" w:cs="Calibri"/>
        </w:rPr>
      </w:pPr>
      <w:r w:rsidRPr="006E5647">
        <w:rPr>
          <w:rFonts w:ascii="Calibri" w:eastAsia="Calibri" w:hAnsi="Calibri" w:cs="Calibri"/>
        </w:rPr>
        <w:t xml:space="preserve">Zapłata wynagrodzenia nastąpi na podstawie rachunku/faktury VAT (e-faktury) wystawionej przez Wykonawcę, w terminie 21 dni od dnia doręczenia prawidłowo wystawionego rachunku/faktury VAT (e-faktury) Zamawiającemu.  </w:t>
      </w:r>
    </w:p>
    <w:p w14:paraId="3331616A" w14:textId="77777777" w:rsidR="006E5647" w:rsidRPr="006E5647" w:rsidRDefault="006E5647" w:rsidP="006E5647">
      <w:pPr>
        <w:widowControl/>
        <w:numPr>
          <w:ilvl w:val="1"/>
          <w:numId w:val="87"/>
        </w:numPr>
        <w:tabs>
          <w:tab w:val="left" w:pos="284"/>
          <w:tab w:val="left" w:pos="426"/>
        </w:tabs>
        <w:autoSpaceDE/>
        <w:autoSpaceDN/>
        <w:ind w:left="307" w:hanging="307"/>
        <w:jc w:val="both"/>
        <w:rPr>
          <w:rFonts w:ascii="Calibri" w:eastAsia="Calibri" w:hAnsi="Calibri" w:cs="Calibri"/>
        </w:rPr>
      </w:pPr>
      <w:r w:rsidRPr="006E5647">
        <w:rPr>
          <w:rFonts w:ascii="Calibri" w:eastAsia="Calibri" w:hAnsi="Calibri" w:cs="Calibri"/>
        </w:rPr>
        <w:t>Dane do rachunku/faktury (e-faktury):</w:t>
      </w:r>
    </w:p>
    <w:p w14:paraId="0872EE1C" w14:textId="77777777" w:rsidR="006E5647" w:rsidRPr="006E5647" w:rsidRDefault="006E5647" w:rsidP="006E5647">
      <w:pPr>
        <w:widowControl/>
        <w:tabs>
          <w:tab w:val="left" w:pos="426"/>
        </w:tabs>
        <w:autoSpaceDE/>
        <w:autoSpaceDN/>
        <w:ind w:left="284"/>
        <w:jc w:val="both"/>
        <w:rPr>
          <w:rFonts w:ascii="Calibri" w:eastAsia="Calibri" w:hAnsi="Calibri" w:cs="Calibri"/>
        </w:rPr>
      </w:pPr>
      <w:r w:rsidRPr="006E5647">
        <w:rPr>
          <w:rFonts w:ascii="Calibri" w:eastAsia="Calibri" w:hAnsi="Calibri" w:cs="Calibri"/>
        </w:rPr>
        <w:t>Centrum Projektów Europejskich</w:t>
      </w:r>
    </w:p>
    <w:p w14:paraId="3C257067" w14:textId="77777777" w:rsidR="006E5647" w:rsidRPr="006E5647" w:rsidRDefault="006E5647" w:rsidP="006E5647">
      <w:pPr>
        <w:widowControl/>
        <w:tabs>
          <w:tab w:val="left" w:pos="426"/>
        </w:tabs>
        <w:autoSpaceDE/>
        <w:autoSpaceDN/>
        <w:ind w:left="284"/>
        <w:jc w:val="both"/>
        <w:rPr>
          <w:rFonts w:ascii="Calibri" w:eastAsia="Calibri" w:hAnsi="Calibri" w:cs="Calibri"/>
        </w:rPr>
      </w:pPr>
      <w:r w:rsidRPr="006E5647">
        <w:rPr>
          <w:rFonts w:ascii="Calibri" w:eastAsia="Calibri" w:hAnsi="Calibri" w:cs="Calibri"/>
        </w:rPr>
        <w:t xml:space="preserve">ul. Domaniewska 39 a </w:t>
      </w:r>
    </w:p>
    <w:p w14:paraId="0355FD28" w14:textId="77777777" w:rsidR="006E5647" w:rsidRPr="006E5647" w:rsidRDefault="006E5647" w:rsidP="006E5647">
      <w:pPr>
        <w:widowControl/>
        <w:tabs>
          <w:tab w:val="left" w:pos="426"/>
        </w:tabs>
        <w:autoSpaceDE/>
        <w:autoSpaceDN/>
        <w:ind w:left="284"/>
        <w:jc w:val="both"/>
        <w:rPr>
          <w:rFonts w:ascii="Calibri" w:eastAsia="Calibri" w:hAnsi="Calibri" w:cs="Calibri"/>
        </w:rPr>
      </w:pPr>
      <w:r w:rsidRPr="006E5647">
        <w:rPr>
          <w:rFonts w:ascii="Calibri" w:eastAsia="Calibri" w:hAnsi="Calibri" w:cs="Calibri"/>
        </w:rPr>
        <w:t>02-672 Warszawa</w:t>
      </w:r>
    </w:p>
    <w:p w14:paraId="14DDA3ED" w14:textId="77777777" w:rsidR="006E5647" w:rsidRPr="006E5647" w:rsidRDefault="006E5647" w:rsidP="006E5647">
      <w:pPr>
        <w:widowControl/>
        <w:tabs>
          <w:tab w:val="left" w:pos="426"/>
        </w:tabs>
        <w:autoSpaceDE/>
        <w:autoSpaceDN/>
        <w:ind w:left="284"/>
        <w:jc w:val="both"/>
        <w:rPr>
          <w:rFonts w:ascii="Calibri" w:eastAsia="Calibri" w:hAnsi="Calibri" w:cs="Calibri"/>
        </w:rPr>
      </w:pPr>
      <w:r w:rsidRPr="006E5647">
        <w:rPr>
          <w:rFonts w:ascii="Calibri" w:eastAsia="Calibri" w:hAnsi="Calibri" w:cs="Calibri"/>
        </w:rPr>
        <w:t>NIP: 7010 1588 87</w:t>
      </w:r>
    </w:p>
    <w:p w14:paraId="15E67E03" w14:textId="77777777" w:rsidR="006E5647" w:rsidRPr="006E5647" w:rsidRDefault="006E5647" w:rsidP="006E5647">
      <w:pPr>
        <w:widowControl/>
        <w:numPr>
          <w:ilvl w:val="1"/>
          <w:numId w:val="87"/>
        </w:numPr>
        <w:tabs>
          <w:tab w:val="left" w:pos="284"/>
          <w:tab w:val="left" w:pos="426"/>
        </w:tabs>
        <w:autoSpaceDE/>
        <w:autoSpaceDN/>
        <w:adjustRightInd w:val="0"/>
        <w:ind w:left="284" w:hanging="284"/>
        <w:jc w:val="both"/>
        <w:rPr>
          <w:rFonts w:ascii="Calibri" w:hAnsi="Calibri" w:cs="Calibri"/>
        </w:rPr>
      </w:pPr>
      <w:r w:rsidRPr="006E5647">
        <w:rPr>
          <w:rFonts w:ascii="Calibri" w:hAnsi="Calibri" w:cs="Calibri"/>
        </w:rPr>
        <w:t xml:space="preserve">Wykonawca zobowiązuje się do niezwłocznego po podpisaniu protokołu odbioru końcowego wystawienia i doręczenia Zamawiającemu faktury (e-faktury). Przez niezwłoczne wystawienie i doręczenie Zamawiającemu faktury rozumie się doręczenie Zamawiającemu faktury w dniu odbioru lub niezwłocznie po dniu odbioru nie później niż w ciągu 7 dni od dnia podpisania protokołu końcowego. Przywołane zdaniem poprzednim zobowiązanie wynika z okoliczności dotyczących finansowania w ramach programu, o którym mowa w § 1 ust. 1, co Wykonawca przyjmuje do wiadomości i akceptuje. </w:t>
      </w:r>
    </w:p>
    <w:p w14:paraId="467CF46F" w14:textId="77777777" w:rsidR="006E5647" w:rsidRPr="006E5647" w:rsidRDefault="006E5647" w:rsidP="006E5647">
      <w:pPr>
        <w:widowControl/>
        <w:numPr>
          <w:ilvl w:val="1"/>
          <w:numId w:val="87"/>
        </w:numPr>
        <w:tabs>
          <w:tab w:val="left" w:pos="284"/>
          <w:tab w:val="left" w:pos="426"/>
        </w:tabs>
        <w:autoSpaceDE/>
        <w:autoSpaceDN/>
        <w:adjustRightInd w:val="0"/>
        <w:ind w:left="284" w:hanging="284"/>
        <w:jc w:val="both"/>
        <w:rPr>
          <w:rFonts w:ascii="Calibri" w:hAnsi="Calibri" w:cs="Calibri"/>
        </w:rPr>
      </w:pPr>
      <w:r w:rsidRPr="006E5647">
        <w:rPr>
          <w:rFonts w:ascii="Calibri" w:eastAsia="Calibri" w:hAnsi="Calibri" w:cs="Calibri"/>
        </w:rPr>
        <w:t>Zamawiający ma prawo potrącić kwotę kar umownych z płatności za fakturę VAT wystawionej w związku z realizacją niniejszej umowy, na co Wykonawca wyraża zgodę.</w:t>
      </w:r>
    </w:p>
    <w:p w14:paraId="42BA1AC5" w14:textId="77777777" w:rsidR="006E5647" w:rsidRPr="006E5647" w:rsidRDefault="006E5647" w:rsidP="006E5647">
      <w:pPr>
        <w:widowControl/>
        <w:numPr>
          <w:ilvl w:val="1"/>
          <w:numId w:val="87"/>
        </w:numPr>
        <w:tabs>
          <w:tab w:val="left" w:pos="284"/>
          <w:tab w:val="left" w:pos="426"/>
        </w:tabs>
        <w:autoSpaceDE/>
        <w:autoSpaceDN/>
        <w:adjustRightInd w:val="0"/>
        <w:ind w:left="284" w:hanging="284"/>
        <w:jc w:val="both"/>
        <w:rPr>
          <w:rFonts w:ascii="Calibri" w:hAnsi="Calibri" w:cs="Calibri"/>
        </w:rPr>
      </w:pPr>
      <w:r w:rsidRPr="006E5647">
        <w:rPr>
          <w:rFonts w:ascii="Calibri" w:hAnsi="Calibri" w:cs="Calibri"/>
        </w:rPr>
        <w:t>Zapłata wynagrodzenia nastąpi na rachunek bankowy nr ………………..</w:t>
      </w:r>
    </w:p>
    <w:p w14:paraId="78A1C63D" w14:textId="77777777" w:rsidR="006E5647" w:rsidRPr="006E5647" w:rsidRDefault="006E5647" w:rsidP="006E5647">
      <w:pPr>
        <w:widowControl/>
        <w:numPr>
          <w:ilvl w:val="1"/>
          <w:numId w:val="87"/>
        </w:numPr>
        <w:tabs>
          <w:tab w:val="left" w:pos="284"/>
          <w:tab w:val="left" w:pos="426"/>
        </w:tabs>
        <w:autoSpaceDE/>
        <w:autoSpaceDN/>
        <w:adjustRightInd w:val="0"/>
        <w:ind w:left="284" w:hanging="284"/>
        <w:jc w:val="both"/>
        <w:rPr>
          <w:rFonts w:ascii="Calibri" w:hAnsi="Calibri" w:cs="Calibri"/>
        </w:rPr>
      </w:pPr>
      <w:r w:rsidRPr="006E5647">
        <w:rPr>
          <w:rFonts w:ascii="Calibri" w:hAnsi="Calibri" w:cs="Calibri"/>
        </w:rPr>
        <w:t xml:space="preserve">Za dzień zapłaty przyjmuje się dzień obciążenia rachunku bankowego Zamawiającego. </w:t>
      </w:r>
    </w:p>
    <w:p w14:paraId="713F07B8" w14:textId="77777777" w:rsidR="006E5647" w:rsidRPr="006E5647" w:rsidRDefault="006E5647" w:rsidP="006E5647">
      <w:pPr>
        <w:widowControl/>
        <w:numPr>
          <w:ilvl w:val="1"/>
          <w:numId w:val="87"/>
        </w:numPr>
        <w:tabs>
          <w:tab w:val="left" w:pos="284"/>
          <w:tab w:val="left" w:pos="426"/>
        </w:tabs>
        <w:autoSpaceDE/>
        <w:autoSpaceDN/>
        <w:adjustRightInd w:val="0"/>
        <w:ind w:left="284" w:hanging="284"/>
        <w:jc w:val="both"/>
        <w:rPr>
          <w:rFonts w:ascii="Calibri" w:hAnsi="Calibri" w:cs="Calibri"/>
        </w:rPr>
      </w:pPr>
      <w:r w:rsidRPr="006E5647">
        <w:rPr>
          <w:rFonts w:ascii="Calibri" w:hAnsi="Calibri" w:cs="Calibri"/>
          <w:color w:val="000000"/>
          <w:lang w:eastAsia="pl-PL"/>
        </w:rPr>
        <w:t>Zamawiający dopuszcza stosowanie ustrukturyzowanych faktur, o których mowa w ustawie z dnia 9 listopada 2018 r. o elektronicznym fakturowaniu w zamówieniach publicznych, koncesjach na roboty budowlane lub usługi oraz partnerstwie publiczno-prawnym (Dz. U. 2020 r. poz. 1666).</w:t>
      </w:r>
    </w:p>
    <w:p w14:paraId="1A181DE6" w14:textId="77777777" w:rsidR="006E5647" w:rsidRPr="006E5647" w:rsidRDefault="006E5647" w:rsidP="006E5647">
      <w:pPr>
        <w:widowControl/>
        <w:tabs>
          <w:tab w:val="left" w:pos="426"/>
        </w:tabs>
        <w:autoSpaceDE/>
        <w:autoSpaceDN/>
        <w:ind w:left="284" w:hanging="284"/>
        <w:jc w:val="both"/>
        <w:rPr>
          <w:rFonts w:ascii="Calibri" w:hAnsi="Calibri" w:cs="Calibri"/>
          <w:lang w:eastAsia="pl-PL"/>
        </w:rPr>
      </w:pPr>
      <w:r w:rsidRPr="006E5647">
        <w:rPr>
          <w:rFonts w:ascii="Calibri" w:eastAsia="Calibri" w:hAnsi="Calibri" w:cs="Calibri"/>
        </w:rPr>
        <w:t xml:space="preserve">10. </w:t>
      </w:r>
      <w:r w:rsidRPr="006E5647">
        <w:rPr>
          <w:rFonts w:ascii="Calibri" w:eastAsia="Calibri" w:hAnsi="Calibri" w:cs="Calibri"/>
          <w:lang w:eastAsia="pl-PL"/>
        </w:rPr>
        <w:t>Wykonawca nie może dokonać przelewu wierzytelności Wykonawcy z tytułu wynagrodzenia wynikającego z niniejszej Umowy na osoby trzecie bez uprzedniej zgody Zamawiającego wyrażonej w formie pisemnej pod rygorem nieważności</w:t>
      </w:r>
      <w:r w:rsidRPr="006E5647">
        <w:rPr>
          <w:rFonts w:ascii="Calibri" w:hAnsi="Calibri" w:cs="Calibri"/>
          <w:lang w:eastAsia="pl-PL"/>
        </w:rPr>
        <w:t>.</w:t>
      </w:r>
    </w:p>
    <w:p w14:paraId="2A3FC45E" w14:textId="77777777" w:rsidR="006E5647" w:rsidRPr="006E5647" w:rsidRDefault="006E5647" w:rsidP="006E5647">
      <w:pPr>
        <w:widowControl/>
        <w:tabs>
          <w:tab w:val="left" w:pos="426"/>
        </w:tabs>
        <w:autoSpaceDE/>
        <w:autoSpaceDN/>
        <w:jc w:val="both"/>
        <w:rPr>
          <w:rFonts w:ascii="Calibri" w:hAnsi="Calibri" w:cs="Calibri"/>
          <w:lang w:eastAsia="pl-PL"/>
        </w:rPr>
      </w:pPr>
    </w:p>
    <w:p w14:paraId="6B5D0C62" w14:textId="77777777" w:rsidR="006E5647" w:rsidRPr="006E5647" w:rsidRDefault="006E5647" w:rsidP="006E5647">
      <w:pPr>
        <w:widowControl/>
        <w:tabs>
          <w:tab w:val="left" w:pos="426"/>
        </w:tabs>
        <w:autoSpaceDE/>
        <w:autoSpaceDN/>
        <w:jc w:val="center"/>
        <w:rPr>
          <w:rFonts w:ascii="Calibri" w:eastAsia="Calibri" w:hAnsi="Calibri" w:cs="Calibri"/>
          <w:b/>
          <w:bCs/>
        </w:rPr>
      </w:pPr>
      <w:r w:rsidRPr="006E5647">
        <w:rPr>
          <w:rFonts w:ascii="Calibri" w:eastAsia="Calibri" w:hAnsi="Calibri" w:cs="Calibri"/>
          <w:b/>
          <w:bCs/>
        </w:rPr>
        <w:t>§7</w:t>
      </w:r>
    </w:p>
    <w:p w14:paraId="6BB0FB51" w14:textId="77777777" w:rsidR="006E5647" w:rsidRPr="006E5647" w:rsidRDefault="006E5647" w:rsidP="006E5647">
      <w:pPr>
        <w:widowControl/>
        <w:tabs>
          <w:tab w:val="left" w:pos="426"/>
        </w:tabs>
        <w:autoSpaceDE/>
        <w:autoSpaceDN/>
        <w:jc w:val="center"/>
        <w:rPr>
          <w:rFonts w:ascii="Calibri" w:eastAsia="Calibri" w:hAnsi="Calibri" w:cs="Calibri"/>
          <w:b/>
          <w:bCs/>
        </w:rPr>
      </w:pPr>
      <w:r w:rsidRPr="006E5647">
        <w:rPr>
          <w:rFonts w:ascii="Calibri" w:eastAsia="Calibri" w:hAnsi="Calibri" w:cs="Calibri"/>
          <w:b/>
          <w:bCs/>
        </w:rPr>
        <w:t>Oświadczenia Stron</w:t>
      </w:r>
    </w:p>
    <w:p w14:paraId="7FA64C08" w14:textId="77777777" w:rsidR="006E5647" w:rsidRPr="006E5647" w:rsidRDefault="006E5647" w:rsidP="006E5647">
      <w:pPr>
        <w:widowControl/>
        <w:tabs>
          <w:tab w:val="left" w:pos="426"/>
        </w:tabs>
        <w:autoSpaceDE/>
        <w:autoSpaceDN/>
        <w:jc w:val="both"/>
        <w:rPr>
          <w:rFonts w:ascii="Calibri" w:eastAsia="Calibri" w:hAnsi="Calibri" w:cs="Calibri"/>
        </w:rPr>
      </w:pPr>
      <w:r w:rsidRPr="006E5647">
        <w:rPr>
          <w:rFonts w:ascii="Calibri" w:eastAsia="Calibri" w:hAnsi="Calibri" w:cs="Calibri"/>
        </w:rPr>
        <w:t xml:space="preserve">1. Wykonawca oświadcza, że: </w:t>
      </w:r>
    </w:p>
    <w:p w14:paraId="29BFC79E" w14:textId="77777777" w:rsidR="006E5647" w:rsidRPr="006E5647" w:rsidRDefault="006E5647" w:rsidP="006E5647">
      <w:pPr>
        <w:widowControl/>
        <w:tabs>
          <w:tab w:val="left" w:pos="426"/>
        </w:tabs>
        <w:autoSpaceDE/>
        <w:autoSpaceDN/>
        <w:jc w:val="both"/>
        <w:rPr>
          <w:rFonts w:ascii="Calibri" w:eastAsia="Calibri" w:hAnsi="Calibri" w:cs="Calibri"/>
        </w:rPr>
      </w:pPr>
      <w:r w:rsidRPr="006E5647">
        <w:rPr>
          <w:rFonts w:ascii="Calibri" w:eastAsia="Calibri" w:hAnsi="Calibri" w:cs="Calibri"/>
          <w:spacing w:val="-12"/>
        </w:rPr>
        <w:t>1) posiada zasoby, kwalifikacje i uprawnienia wymagane do prawidłowego wykonywania przedmiotu Umowy</w:t>
      </w:r>
      <w:r w:rsidRPr="006E5647">
        <w:rPr>
          <w:rFonts w:ascii="Calibri" w:eastAsia="Calibri" w:hAnsi="Calibri" w:cs="Calibri"/>
        </w:rPr>
        <w:t xml:space="preserve">, </w:t>
      </w:r>
    </w:p>
    <w:p w14:paraId="3D59C3DA" w14:textId="77777777" w:rsidR="006E5647" w:rsidRPr="006E5647" w:rsidRDefault="006E5647" w:rsidP="006E5647">
      <w:pPr>
        <w:widowControl/>
        <w:tabs>
          <w:tab w:val="left" w:pos="426"/>
        </w:tabs>
        <w:autoSpaceDE/>
        <w:autoSpaceDN/>
        <w:jc w:val="both"/>
        <w:rPr>
          <w:rFonts w:ascii="Calibri" w:eastAsia="Calibri" w:hAnsi="Calibri" w:cs="Calibri"/>
        </w:rPr>
      </w:pPr>
      <w:r w:rsidRPr="006E5647">
        <w:rPr>
          <w:rFonts w:ascii="Calibri" w:eastAsia="Calibri" w:hAnsi="Calibri" w:cs="Calibri"/>
        </w:rPr>
        <w:t>2) jest uprawniony do udzielania licencji na terenie Polski oraz oświadcza, że na podstawie udzielonej Zamawiającemu licencji Zamawiający otrzymuje prawo do korzystania z Oprogramowania, w zakresie umożliwiającym Zamawiającemu eksploatację Oprogramowania dla jego potrzeb, bez żadnych ograniczeń czasowych i terytorialnych</w:t>
      </w:r>
    </w:p>
    <w:p w14:paraId="37BB58AA" w14:textId="77777777" w:rsidR="006E5647" w:rsidRPr="006E5647" w:rsidRDefault="006E5647" w:rsidP="006E5647">
      <w:pPr>
        <w:widowControl/>
        <w:tabs>
          <w:tab w:val="left" w:pos="426"/>
        </w:tabs>
        <w:autoSpaceDE/>
        <w:autoSpaceDN/>
        <w:jc w:val="both"/>
        <w:rPr>
          <w:rFonts w:ascii="Calibri" w:eastAsia="Calibri" w:hAnsi="Calibri" w:cs="Calibri"/>
        </w:rPr>
      </w:pPr>
      <w:r w:rsidRPr="006E5647">
        <w:rPr>
          <w:rFonts w:ascii="Calibri" w:eastAsia="Calibri" w:hAnsi="Calibri" w:cs="Calibri"/>
        </w:rPr>
        <w:t xml:space="preserve">3) wykona przedmiot Umowy zgodnie z obowiązującymi przepisami i normami, w sposób profesjonalny, z uwzględnieniem najlepszych praktyk, </w:t>
      </w:r>
    </w:p>
    <w:p w14:paraId="29453CC3" w14:textId="77777777" w:rsidR="006E5647" w:rsidRPr="006E5647" w:rsidRDefault="006E5647" w:rsidP="006E5647">
      <w:pPr>
        <w:widowControl/>
        <w:tabs>
          <w:tab w:val="left" w:pos="426"/>
        </w:tabs>
        <w:autoSpaceDE/>
        <w:autoSpaceDN/>
        <w:jc w:val="both"/>
        <w:rPr>
          <w:rFonts w:ascii="Calibri" w:eastAsia="Calibri" w:hAnsi="Calibri" w:cs="Calibri"/>
        </w:rPr>
      </w:pPr>
      <w:r w:rsidRPr="006E5647">
        <w:rPr>
          <w:rFonts w:ascii="Calibri" w:eastAsia="Calibri" w:hAnsi="Calibri" w:cs="Calibri"/>
        </w:rPr>
        <w:t>4) wykonanie Umowy nie będzie prowadzić do wypełnienia przesłanek czynu nieuczciwej konkurencji, w szczególności nie stanowi naruszenia tajemnicy przedsiębiorstwa osoby trzeciej,</w:t>
      </w:r>
    </w:p>
    <w:p w14:paraId="6038D7DC" w14:textId="77777777" w:rsidR="006E5647" w:rsidRPr="006E5647" w:rsidRDefault="006E5647" w:rsidP="006E5647">
      <w:pPr>
        <w:widowControl/>
        <w:tabs>
          <w:tab w:val="left" w:pos="426"/>
        </w:tabs>
        <w:autoSpaceDE/>
        <w:autoSpaceDN/>
        <w:jc w:val="both"/>
        <w:rPr>
          <w:rFonts w:ascii="Calibri" w:eastAsia="Calibri" w:hAnsi="Calibri" w:cs="Calibri"/>
        </w:rPr>
      </w:pPr>
      <w:r w:rsidRPr="006E5647">
        <w:rPr>
          <w:rFonts w:ascii="Calibri" w:eastAsia="Calibri" w:hAnsi="Calibri" w:cs="Calibri"/>
        </w:rPr>
        <w:t>5) dostarczone w ramach umowy licencje są wolne od jakichkolwiek wad prawnych,</w:t>
      </w:r>
    </w:p>
    <w:p w14:paraId="7FBDF6A6" w14:textId="77777777" w:rsidR="006E5647" w:rsidRPr="006E5647" w:rsidRDefault="006E5647" w:rsidP="006E5647">
      <w:pPr>
        <w:widowControl/>
        <w:tabs>
          <w:tab w:val="left" w:pos="426"/>
        </w:tabs>
        <w:autoSpaceDE/>
        <w:autoSpaceDN/>
        <w:jc w:val="both"/>
        <w:rPr>
          <w:rFonts w:ascii="Calibri" w:eastAsia="Calibri" w:hAnsi="Calibri" w:cs="Calibri"/>
        </w:rPr>
      </w:pPr>
      <w:r w:rsidRPr="006E5647">
        <w:rPr>
          <w:rFonts w:ascii="Calibri" w:eastAsia="Calibri" w:hAnsi="Calibri" w:cs="Calibri"/>
        </w:rPr>
        <w:t>6) o ile Wykonawca nie jest producentem Oprogramowania Wykonawca oświadcza, że licencje pochodzić będą z autoryzowanego przez producenta Oprogramowania kanału dystrybucji. Wykonawca w odniesieniu do wszystkich rodzajów licencji zobowiązany jest dostarczyć Zamawiającemu tzw. dowody poświadczające autentyczność zakupionych licencji na zasadach określonych przez producenta Oprogramowania.</w:t>
      </w:r>
    </w:p>
    <w:p w14:paraId="35AC3571" w14:textId="77777777" w:rsidR="006E5647" w:rsidRPr="006E5647" w:rsidRDefault="006E5647" w:rsidP="006E5647">
      <w:pPr>
        <w:widowControl/>
        <w:tabs>
          <w:tab w:val="left" w:pos="426"/>
        </w:tabs>
        <w:autoSpaceDE/>
        <w:autoSpaceDN/>
        <w:jc w:val="both"/>
        <w:rPr>
          <w:rFonts w:ascii="Calibri" w:eastAsia="Calibri" w:hAnsi="Calibri" w:cs="Calibri"/>
        </w:rPr>
      </w:pPr>
      <w:r w:rsidRPr="006E5647">
        <w:rPr>
          <w:rFonts w:ascii="Calibri" w:eastAsia="Calibri" w:hAnsi="Calibri" w:cs="Calibri"/>
        </w:rPr>
        <w:lastRenderedPageBreak/>
        <w:t xml:space="preserve">2. Wykonawca zapewnia, że w wyniku zawarcia Umowy nie dojdzie do naruszenia praw osób trzecich. Jeżeli Zamawiający poinformuje Wykonawcę o jakichkolwiek roszczeniach osób trzecich zgłaszanych wobec Zamawiającego w związku z Oprogramowaniem, w tym zarzucających naruszenie praw własności intelektualnej, Wykonawca podejmie wszelkie działania mające na celu zażegnanie sporu i poniesie w związku z tym wszelkie koszty, w tym koszty doradztwa prawnego, procesu od chwili zgłoszenia roszczenia oraz koszty zasadzonych kwot, odszkodowań. W szczególności, w razie wytoczenia przeciwko Zamawiającemu powództwa z tytułu naruszenia praw własności intelektualnej, Wykonawca wstąpi do postępowania w charakterze strony pozwanej, a w razie braku takiej możliwości wystąpi z interwencją uboczną po stronie Zamawiającego. </w:t>
      </w:r>
    </w:p>
    <w:p w14:paraId="2A8B02B3" w14:textId="77777777" w:rsidR="006E5647" w:rsidRPr="006E5647" w:rsidRDefault="006E5647" w:rsidP="006E5647">
      <w:pPr>
        <w:widowControl/>
        <w:tabs>
          <w:tab w:val="left" w:pos="426"/>
        </w:tabs>
        <w:autoSpaceDE/>
        <w:autoSpaceDN/>
        <w:jc w:val="both"/>
        <w:rPr>
          <w:rFonts w:ascii="Calibri" w:eastAsia="Calibri" w:hAnsi="Calibri" w:cs="Calibri"/>
        </w:rPr>
      </w:pPr>
      <w:r w:rsidRPr="006E5647">
        <w:rPr>
          <w:rFonts w:ascii="Calibri" w:eastAsia="Calibri" w:hAnsi="Calibri" w:cs="Calibri"/>
        </w:rPr>
        <w:t xml:space="preserve">3. Wykonawca zobowiązuje się do zapewnienia we własnym zakresie i w ramach wynagrodzenia, </w:t>
      </w:r>
      <w:r w:rsidRPr="006E5647">
        <w:rPr>
          <w:rFonts w:ascii="Calibri" w:eastAsia="Calibri" w:hAnsi="Calibri" w:cs="Calibri"/>
        </w:rPr>
        <w:br/>
        <w:t xml:space="preserve">o którym mowa w § 5 ust. 1. Umowy wszystkich ewentualnych pozwoleń, zgód, certyfikatów </w:t>
      </w:r>
      <w:r w:rsidRPr="006E5647">
        <w:rPr>
          <w:rFonts w:ascii="Calibri" w:eastAsia="Calibri" w:hAnsi="Calibri" w:cs="Calibri"/>
          <w:spacing w:val="-16"/>
        </w:rPr>
        <w:t>wymaganych przez obowiązujące przepisy prawa w zakresie niezbędnym do prawidłowej realizacji  Umowy.</w:t>
      </w:r>
      <w:r w:rsidRPr="006E5647">
        <w:rPr>
          <w:rFonts w:ascii="Calibri" w:eastAsia="Calibri" w:hAnsi="Calibri" w:cs="Calibri"/>
        </w:rPr>
        <w:t xml:space="preserve"> </w:t>
      </w:r>
    </w:p>
    <w:p w14:paraId="31F34DEB" w14:textId="77777777" w:rsidR="006E5647" w:rsidRPr="006E5647" w:rsidRDefault="006E5647" w:rsidP="006E5647">
      <w:pPr>
        <w:widowControl/>
        <w:tabs>
          <w:tab w:val="left" w:pos="426"/>
        </w:tabs>
        <w:autoSpaceDE/>
        <w:autoSpaceDN/>
        <w:jc w:val="both"/>
        <w:rPr>
          <w:rFonts w:ascii="Calibri" w:eastAsia="Calibri" w:hAnsi="Calibri" w:cs="Calibri"/>
        </w:rPr>
      </w:pPr>
      <w:r w:rsidRPr="006E5647">
        <w:rPr>
          <w:rFonts w:ascii="Calibri" w:eastAsia="Calibri" w:hAnsi="Calibri" w:cs="Calibri"/>
        </w:rPr>
        <w:t xml:space="preserve">4. Wykonawca oświadcza i gwarantuje, że w przypadku Oprogramowania, którego nie jest producentem, uzyskał zgodę producenta lub podmiotu upoważnionego przez producenta, na korzystanie </w:t>
      </w:r>
      <w:r w:rsidRPr="006E5647">
        <w:rPr>
          <w:rFonts w:ascii="Calibri" w:eastAsia="Calibri" w:hAnsi="Calibri" w:cs="Calibri"/>
          <w:spacing w:val="-12"/>
        </w:rPr>
        <w:t>z Oprogramowania lub jego aktualizacji, w tym na przekazywanie dokumentów zawierających warunki licencji.</w:t>
      </w:r>
      <w:r w:rsidRPr="006E5647">
        <w:rPr>
          <w:rFonts w:ascii="Calibri" w:eastAsia="Calibri" w:hAnsi="Calibri" w:cs="Calibri"/>
        </w:rPr>
        <w:t xml:space="preserve"> </w:t>
      </w:r>
    </w:p>
    <w:p w14:paraId="5E00EF62" w14:textId="77777777" w:rsidR="006E5647" w:rsidRPr="006E5647" w:rsidRDefault="006E5647" w:rsidP="006E5647">
      <w:pPr>
        <w:widowControl/>
        <w:tabs>
          <w:tab w:val="left" w:pos="426"/>
        </w:tabs>
        <w:autoSpaceDE/>
        <w:autoSpaceDN/>
        <w:jc w:val="both"/>
        <w:rPr>
          <w:rFonts w:ascii="Calibri" w:eastAsia="Calibri" w:hAnsi="Calibri" w:cs="Calibri"/>
        </w:rPr>
      </w:pPr>
      <w:r w:rsidRPr="006E5647">
        <w:rPr>
          <w:rFonts w:ascii="Calibri" w:eastAsia="Calibri" w:hAnsi="Calibri" w:cs="Calibri"/>
        </w:rPr>
        <w:t xml:space="preserve">5. Wykonawca oświadcza, że korzystanie przez niego i przez Zamawiającego z udzielonych w ramach Umowy lub związanych z przedmiotem Umowy praw autorskich, licencji, praw własności przemysłowej i intelektualnej nie narusza przepisów prawa, prawem chronionych dóbr osobistych lub majątkowych osób trzecich ani też praw na dobrach niematerialnych, w szczególności praw autorskich, praw pokrewnych, praw rejestracji wzorów przemysłowych oraz praw ochronnych na znaki towarowe. </w:t>
      </w:r>
    </w:p>
    <w:p w14:paraId="64EC7996" w14:textId="77777777" w:rsidR="006E5647" w:rsidRPr="006E5647" w:rsidRDefault="006E5647" w:rsidP="006E5647">
      <w:pPr>
        <w:widowControl/>
        <w:tabs>
          <w:tab w:val="left" w:pos="426"/>
        </w:tabs>
        <w:autoSpaceDE/>
        <w:autoSpaceDN/>
        <w:jc w:val="center"/>
        <w:rPr>
          <w:rFonts w:ascii="Calibri" w:eastAsia="Calibri" w:hAnsi="Calibri" w:cs="Calibri"/>
          <w:b/>
          <w:bCs/>
        </w:rPr>
      </w:pPr>
      <w:r w:rsidRPr="006E5647">
        <w:rPr>
          <w:rFonts w:ascii="Calibri" w:eastAsia="Calibri" w:hAnsi="Calibri" w:cs="Calibri"/>
          <w:b/>
          <w:bCs/>
        </w:rPr>
        <w:t>§ 8</w:t>
      </w:r>
    </w:p>
    <w:p w14:paraId="5F015A6A" w14:textId="77777777" w:rsidR="006E5647" w:rsidRPr="006E5647" w:rsidRDefault="006E5647" w:rsidP="006E5647">
      <w:pPr>
        <w:widowControl/>
        <w:tabs>
          <w:tab w:val="left" w:pos="426"/>
        </w:tabs>
        <w:autoSpaceDE/>
        <w:autoSpaceDN/>
        <w:jc w:val="center"/>
        <w:rPr>
          <w:rFonts w:ascii="Calibri" w:eastAsia="Calibri" w:hAnsi="Calibri" w:cs="Calibri"/>
          <w:b/>
          <w:bCs/>
        </w:rPr>
      </w:pPr>
      <w:r w:rsidRPr="006E5647">
        <w:rPr>
          <w:rFonts w:ascii="Calibri" w:eastAsia="Calibri" w:hAnsi="Calibri" w:cs="Calibri"/>
          <w:b/>
          <w:bCs/>
        </w:rPr>
        <w:t>Licencje</w:t>
      </w:r>
    </w:p>
    <w:p w14:paraId="51F67610" w14:textId="77777777" w:rsidR="006E5647" w:rsidRPr="006E5647" w:rsidRDefault="006E5647" w:rsidP="006E5647">
      <w:pPr>
        <w:widowControl/>
        <w:numPr>
          <w:ilvl w:val="0"/>
          <w:numId w:val="101"/>
        </w:numPr>
        <w:tabs>
          <w:tab w:val="left" w:pos="426"/>
        </w:tabs>
        <w:autoSpaceDE/>
        <w:autoSpaceDN/>
        <w:jc w:val="both"/>
        <w:rPr>
          <w:rFonts w:ascii="Calibri" w:eastAsia="Calibri" w:hAnsi="Calibri" w:cs="Calibri"/>
        </w:rPr>
      </w:pPr>
      <w:r w:rsidRPr="006E5647">
        <w:rPr>
          <w:rFonts w:ascii="Calibri" w:eastAsia="Calibri" w:hAnsi="Calibri" w:cs="Calibri"/>
        </w:rPr>
        <w:t xml:space="preserve">Dostarczone przez Wykonawcę licencje muszą zapewniać pełną i prawidłową realizację celu umowy, zamierzonego przez Zamawiającego.  </w:t>
      </w:r>
    </w:p>
    <w:p w14:paraId="771C30AE" w14:textId="77777777" w:rsidR="006E5647" w:rsidRPr="006E5647" w:rsidRDefault="006E5647" w:rsidP="006E5647">
      <w:pPr>
        <w:widowControl/>
        <w:numPr>
          <w:ilvl w:val="0"/>
          <w:numId w:val="101"/>
        </w:numPr>
        <w:tabs>
          <w:tab w:val="left" w:pos="426"/>
        </w:tabs>
        <w:autoSpaceDE/>
        <w:autoSpaceDN/>
        <w:spacing w:before="100" w:beforeAutospacing="1" w:after="100" w:afterAutospacing="1"/>
        <w:jc w:val="both"/>
        <w:rPr>
          <w:rFonts w:ascii="Calibri" w:eastAsia="Calibri" w:hAnsi="Calibri" w:cs="Calibri"/>
          <w:spacing w:val="-16"/>
        </w:rPr>
      </w:pPr>
      <w:r w:rsidRPr="006E5647">
        <w:rPr>
          <w:rFonts w:ascii="Calibri" w:hAnsi="Calibri" w:cs="Calibri"/>
          <w:lang w:eastAsia="pl-PL"/>
        </w:rPr>
        <w:t xml:space="preserve">Wykonawca oświadcza, że dostarczone przez niego licencje, nie naruszają jakichkolwiek praw osób trzecich, zwłaszcza w zakresie własności przemysłowej, praw autorskich i praw pokrewnych oraz nieuczciwej konkurencji, i że posiada prawo do sprzedaży/udzielania licencji na oprogramowanie, które Wykonawca dostarczył i przejmuje w tym zakresie odpowiedzialność w przypadku roszczeń osób trzecich. </w:t>
      </w:r>
      <w:r w:rsidRPr="006E5647">
        <w:rPr>
          <w:rFonts w:ascii="Calibri" w:eastAsia="Calibri" w:hAnsi="Calibri" w:cs="Calibri"/>
        </w:rPr>
        <w:t xml:space="preserve">Wykonawca oświadcza i gwarantuje, że jeżeli nie jest producentem Oprogramowania, to uzyskał zgodę producenta lub podmiotu upoważnionego przez producenta na korzystanie z Oprogramowania </w:t>
      </w:r>
      <w:r w:rsidRPr="006E5647">
        <w:rPr>
          <w:rFonts w:ascii="Calibri" w:eastAsia="Calibri" w:hAnsi="Calibri" w:cs="Calibri"/>
          <w:spacing w:val="-16"/>
        </w:rPr>
        <w:t xml:space="preserve">na zasadach określonych w umowie, w tym na przekazywanie dokumentów zawierających warunki licencji. </w:t>
      </w:r>
    </w:p>
    <w:p w14:paraId="0F84807F" w14:textId="77777777" w:rsidR="006E5647" w:rsidRPr="006E5647" w:rsidRDefault="006E5647" w:rsidP="006E5647">
      <w:pPr>
        <w:widowControl/>
        <w:numPr>
          <w:ilvl w:val="0"/>
          <w:numId w:val="101"/>
        </w:numPr>
        <w:tabs>
          <w:tab w:val="left" w:pos="426"/>
        </w:tabs>
        <w:autoSpaceDE/>
        <w:autoSpaceDN/>
        <w:jc w:val="both"/>
        <w:rPr>
          <w:rFonts w:ascii="Calibri" w:eastAsia="Calibri" w:hAnsi="Calibri" w:cs="Calibri"/>
        </w:rPr>
      </w:pPr>
      <w:r w:rsidRPr="006E5647">
        <w:rPr>
          <w:rFonts w:ascii="Calibri" w:eastAsia="Calibri" w:hAnsi="Calibri" w:cs="Calibri"/>
        </w:rPr>
        <w:t xml:space="preserve">Licencje na Oprogramowanie, wskazane w OPZ, uprawniają do korzystania z oprogramowania przez Zamawiającego, na zasadach określonych w warunkach licencyjnych producenta.  </w:t>
      </w:r>
    </w:p>
    <w:p w14:paraId="69423039" w14:textId="77777777" w:rsidR="006E5647" w:rsidRPr="006E5647" w:rsidRDefault="006E5647" w:rsidP="006E5647">
      <w:pPr>
        <w:widowControl/>
        <w:numPr>
          <w:ilvl w:val="0"/>
          <w:numId w:val="101"/>
        </w:numPr>
        <w:autoSpaceDE/>
        <w:autoSpaceDN/>
        <w:spacing w:before="100" w:beforeAutospacing="1" w:after="100" w:afterAutospacing="1"/>
        <w:rPr>
          <w:rFonts w:ascii="Calibri" w:hAnsi="Calibri" w:cs="Calibri"/>
          <w:lang w:eastAsia="pl-PL"/>
        </w:rPr>
      </w:pPr>
      <w:r w:rsidRPr="006E5647">
        <w:rPr>
          <w:rFonts w:ascii="Calibri" w:hAnsi="Calibri" w:cs="Calibri"/>
          <w:lang w:eastAsia="pl-PL"/>
        </w:rPr>
        <w:t>Wykonawca zapewnia Zamawiającemu bezterminowe prawo do korzystania z licencji na Oprogramowanie, o którym mowa w OPZ na następujących polach eksploatacji:</w:t>
      </w:r>
    </w:p>
    <w:p w14:paraId="2B40DB5E" w14:textId="77777777" w:rsidR="006E5647" w:rsidRPr="006E5647" w:rsidRDefault="006E5647" w:rsidP="006E5647">
      <w:pPr>
        <w:widowControl/>
        <w:numPr>
          <w:ilvl w:val="0"/>
          <w:numId w:val="91"/>
        </w:numPr>
        <w:autoSpaceDE/>
        <w:autoSpaceDN/>
        <w:spacing w:before="100" w:beforeAutospacing="1" w:after="100" w:afterAutospacing="1"/>
        <w:ind w:firstLine="0"/>
        <w:rPr>
          <w:rFonts w:ascii="Calibri" w:hAnsi="Calibri" w:cs="Calibri"/>
          <w:lang w:eastAsia="pl-PL"/>
        </w:rPr>
      </w:pPr>
      <w:r w:rsidRPr="006E5647">
        <w:rPr>
          <w:rFonts w:ascii="Calibri" w:hAnsi="Calibri" w:cs="Calibri"/>
          <w:lang w:eastAsia="pl-PL"/>
        </w:rPr>
        <w:t>- korzystania z Oprogramowania w ramach wszystkich funkcjonalności w dowolny sposób,</w:t>
      </w:r>
    </w:p>
    <w:p w14:paraId="722C64C3" w14:textId="77777777" w:rsidR="006E5647" w:rsidRPr="006E5647" w:rsidRDefault="006E5647" w:rsidP="006E5647">
      <w:pPr>
        <w:widowControl/>
        <w:numPr>
          <w:ilvl w:val="0"/>
          <w:numId w:val="91"/>
        </w:numPr>
        <w:autoSpaceDE/>
        <w:autoSpaceDN/>
        <w:spacing w:before="100" w:beforeAutospacing="1" w:after="100" w:afterAutospacing="1"/>
        <w:ind w:firstLine="0"/>
        <w:rPr>
          <w:rFonts w:ascii="Calibri" w:hAnsi="Calibri" w:cs="Calibri"/>
          <w:lang w:eastAsia="pl-PL"/>
        </w:rPr>
      </w:pPr>
      <w:r w:rsidRPr="006E5647">
        <w:rPr>
          <w:rFonts w:ascii="Calibri" w:hAnsi="Calibri" w:cs="Calibri"/>
          <w:lang w:eastAsia="pl-PL"/>
        </w:rPr>
        <w:t>- wprowadzanie i zapisywanie w pamięci komputerów,</w:t>
      </w:r>
    </w:p>
    <w:p w14:paraId="2C226ED9" w14:textId="77777777" w:rsidR="006E5647" w:rsidRPr="006E5647" w:rsidRDefault="006E5647" w:rsidP="006E5647">
      <w:pPr>
        <w:widowControl/>
        <w:numPr>
          <w:ilvl w:val="0"/>
          <w:numId w:val="91"/>
        </w:numPr>
        <w:autoSpaceDE/>
        <w:autoSpaceDN/>
        <w:spacing w:before="100" w:beforeAutospacing="1" w:after="100" w:afterAutospacing="1"/>
        <w:ind w:firstLine="0"/>
        <w:rPr>
          <w:rFonts w:ascii="Calibri" w:hAnsi="Calibri" w:cs="Calibri"/>
          <w:lang w:eastAsia="pl-PL"/>
        </w:rPr>
      </w:pPr>
      <w:r w:rsidRPr="006E5647">
        <w:rPr>
          <w:rFonts w:ascii="Calibri" w:hAnsi="Calibri" w:cs="Calibri"/>
          <w:lang w:eastAsia="pl-PL"/>
        </w:rPr>
        <w:t>- odtwarzania,</w:t>
      </w:r>
    </w:p>
    <w:p w14:paraId="400344C9" w14:textId="77777777" w:rsidR="006E5647" w:rsidRPr="006E5647" w:rsidRDefault="006E5647" w:rsidP="006E5647">
      <w:pPr>
        <w:widowControl/>
        <w:numPr>
          <w:ilvl w:val="0"/>
          <w:numId w:val="91"/>
        </w:numPr>
        <w:autoSpaceDE/>
        <w:autoSpaceDN/>
        <w:spacing w:before="100" w:beforeAutospacing="1" w:after="100" w:afterAutospacing="1"/>
        <w:ind w:firstLine="0"/>
        <w:rPr>
          <w:rFonts w:ascii="Calibri" w:hAnsi="Calibri" w:cs="Calibri"/>
          <w:lang w:eastAsia="pl-PL"/>
        </w:rPr>
      </w:pPr>
      <w:r w:rsidRPr="006E5647">
        <w:rPr>
          <w:rFonts w:ascii="Calibri" w:hAnsi="Calibri" w:cs="Calibri"/>
          <w:lang w:eastAsia="pl-PL"/>
        </w:rPr>
        <w:t>- utrwalania,</w:t>
      </w:r>
    </w:p>
    <w:p w14:paraId="5872B792" w14:textId="77777777" w:rsidR="006E5647" w:rsidRPr="006E5647" w:rsidRDefault="006E5647" w:rsidP="006E5647">
      <w:pPr>
        <w:widowControl/>
        <w:numPr>
          <w:ilvl w:val="0"/>
          <w:numId w:val="91"/>
        </w:numPr>
        <w:autoSpaceDE/>
        <w:autoSpaceDN/>
        <w:spacing w:before="100" w:beforeAutospacing="1" w:after="100" w:afterAutospacing="1"/>
        <w:ind w:firstLine="0"/>
        <w:rPr>
          <w:rFonts w:ascii="Calibri" w:hAnsi="Calibri" w:cs="Calibri"/>
          <w:lang w:eastAsia="pl-PL"/>
        </w:rPr>
      </w:pPr>
      <w:r w:rsidRPr="006E5647">
        <w:rPr>
          <w:rFonts w:ascii="Calibri" w:hAnsi="Calibri" w:cs="Calibri"/>
          <w:lang w:eastAsia="pl-PL"/>
        </w:rPr>
        <w:t>- przekazywania,</w:t>
      </w:r>
    </w:p>
    <w:p w14:paraId="43F9531A" w14:textId="77777777" w:rsidR="006E5647" w:rsidRPr="006E5647" w:rsidRDefault="006E5647" w:rsidP="006E5647">
      <w:pPr>
        <w:widowControl/>
        <w:numPr>
          <w:ilvl w:val="0"/>
          <w:numId w:val="91"/>
        </w:numPr>
        <w:autoSpaceDE/>
        <w:autoSpaceDN/>
        <w:spacing w:before="100" w:beforeAutospacing="1" w:after="100" w:afterAutospacing="1"/>
        <w:ind w:firstLine="0"/>
        <w:rPr>
          <w:rFonts w:ascii="Calibri" w:hAnsi="Calibri" w:cs="Calibri"/>
          <w:lang w:eastAsia="pl-PL"/>
        </w:rPr>
      </w:pPr>
      <w:r w:rsidRPr="006E5647">
        <w:rPr>
          <w:rFonts w:ascii="Calibri" w:hAnsi="Calibri" w:cs="Calibri"/>
          <w:lang w:eastAsia="pl-PL"/>
        </w:rPr>
        <w:t>- przechowywania,</w:t>
      </w:r>
    </w:p>
    <w:p w14:paraId="4EF5D7F9" w14:textId="77777777" w:rsidR="006E5647" w:rsidRPr="006E5647" w:rsidRDefault="006E5647" w:rsidP="006E5647">
      <w:pPr>
        <w:widowControl/>
        <w:numPr>
          <w:ilvl w:val="0"/>
          <w:numId w:val="91"/>
        </w:numPr>
        <w:autoSpaceDE/>
        <w:autoSpaceDN/>
        <w:spacing w:before="100" w:beforeAutospacing="1" w:after="100" w:afterAutospacing="1"/>
        <w:ind w:firstLine="0"/>
        <w:rPr>
          <w:rFonts w:ascii="Calibri" w:hAnsi="Calibri" w:cs="Calibri"/>
          <w:lang w:eastAsia="pl-PL"/>
        </w:rPr>
      </w:pPr>
      <w:r w:rsidRPr="006E5647">
        <w:rPr>
          <w:rFonts w:ascii="Calibri" w:hAnsi="Calibri" w:cs="Calibri"/>
          <w:lang w:eastAsia="pl-PL"/>
        </w:rPr>
        <w:t>-wyświetlania,</w:t>
      </w:r>
    </w:p>
    <w:p w14:paraId="486B48E4" w14:textId="77777777" w:rsidR="006E5647" w:rsidRPr="006E5647" w:rsidRDefault="006E5647" w:rsidP="006E5647">
      <w:pPr>
        <w:widowControl/>
        <w:numPr>
          <w:ilvl w:val="0"/>
          <w:numId w:val="91"/>
        </w:numPr>
        <w:autoSpaceDE/>
        <w:autoSpaceDN/>
        <w:spacing w:before="100" w:beforeAutospacing="1" w:after="100" w:afterAutospacing="1"/>
        <w:ind w:firstLine="0"/>
        <w:rPr>
          <w:rFonts w:ascii="Calibri" w:hAnsi="Calibri" w:cs="Calibri"/>
          <w:lang w:eastAsia="pl-PL"/>
        </w:rPr>
      </w:pPr>
      <w:r w:rsidRPr="006E5647">
        <w:rPr>
          <w:rFonts w:ascii="Calibri" w:hAnsi="Calibri" w:cs="Calibri"/>
          <w:lang w:eastAsia="pl-PL"/>
        </w:rPr>
        <w:t>- stosowania,</w:t>
      </w:r>
    </w:p>
    <w:p w14:paraId="56D84013" w14:textId="77777777" w:rsidR="006E5647" w:rsidRPr="006E5647" w:rsidRDefault="006E5647" w:rsidP="006E5647">
      <w:pPr>
        <w:widowControl/>
        <w:numPr>
          <w:ilvl w:val="0"/>
          <w:numId w:val="91"/>
        </w:numPr>
        <w:autoSpaceDE/>
        <w:autoSpaceDN/>
        <w:spacing w:before="100" w:beforeAutospacing="1" w:after="100" w:afterAutospacing="1"/>
        <w:ind w:firstLine="0"/>
        <w:rPr>
          <w:rFonts w:ascii="Calibri" w:hAnsi="Calibri" w:cs="Calibri"/>
          <w:lang w:eastAsia="pl-PL"/>
        </w:rPr>
      </w:pPr>
      <w:r w:rsidRPr="006E5647">
        <w:rPr>
          <w:rFonts w:ascii="Calibri" w:hAnsi="Calibri" w:cs="Calibri"/>
          <w:lang w:eastAsia="pl-PL"/>
        </w:rPr>
        <w:t>- instalowania i deinstalowania pod warunkiem zachowania liczby udzielonych licencji,</w:t>
      </w:r>
    </w:p>
    <w:p w14:paraId="411EEC4C" w14:textId="77777777" w:rsidR="006E5647" w:rsidRPr="006E5647" w:rsidRDefault="006E5647" w:rsidP="006E5647">
      <w:pPr>
        <w:widowControl/>
        <w:numPr>
          <w:ilvl w:val="0"/>
          <w:numId w:val="91"/>
        </w:numPr>
        <w:autoSpaceDE/>
        <w:autoSpaceDN/>
        <w:spacing w:before="100" w:beforeAutospacing="1" w:after="100" w:afterAutospacing="1"/>
        <w:ind w:firstLine="0"/>
        <w:rPr>
          <w:rFonts w:ascii="Calibri" w:hAnsi="Calibri" w:cs="Calibri"/>
          <w:lang w:eastAsia="pl-PL"/>
        </w:rPr>
      </w:pPr>
      <w:r w:rsidRPr="006E5647">
        <w:rPr>
          <w:rFonts w:ascii="Calibri" w:hAnsi="Calibri" w:cs="Calibri"/>
          <w:lang w:eastAsia="pl-PL"/>
        </w:rPr>
        <w:t>- .sporządzania kopii zapasowej(kopii bezpieczeństwa) zainstalowanego oprogramowania.</w:t>
      </w:r>
    </w:p>
    <w:p w14:paraId="5A5BFFD1" w14:textId="77777777" w:rsidR="006E5647" w:rsidRPr="006E5647" w:rsidRDefault="006E5647" w:rsidP="006E5647">
      <w:pPr>
        <w:widowControl/>
        <w:numPr>
          <w:ilvl w:val="0"/>
          <w:numId w:val="101"/>
        </w:numPr>
        <w:tabs>
          <w:tab w:val="left" w:pos="426"/>
        </w:tabs>
        <w:autoSpaceDE/>
        <w:autoSpaceDN/>
        <w:spacing w:before="100" w:beforeAutospacing="1" w:after="100" w:afterAutospacing="1"/>
        <w:jc w:val="both"/>
        <w:rPr>
          <w:rFonts w:ascii="Calibri" w:eastAsia="Calibri" w:hAnsi="Calibri" w:cs="Calibri"/>
        </w:rPr>
      </w:pPr>
      <w:r w:rsidRPr="006E5647">
        <w:rPr>
          <w:rFonts w:ascii="Calibri" w:hAnsi="Calibri" w:cs="Calibri"/>
          <w:lang w:eastAsia="pl-PL"/>
        </w:rPr>
        <w:t>Wykonawca oświadcza, że aktualizacja oprogramowania, nie powoduje zmian w zakresie uprawnień, w tym pól eksploatacji uzyskanych przez Zamawiającego na podstawie niniejszej umowy.</w:t>
      </w:r>
      <w:r w:rsidRPr="006E5647">
        <w:rPr>
          <w:rFonts w:ascii="Calibri" w:eastAsia="Calibri" w:hAnsi="Calibri" w:cs="Calibri"/>
        </w:rPr>
        <w:t xml:space="preserve"> </w:t>
      </w:r>
    </w:p>
    <w:p w14:paraId="1671D776" w14:textId="77777777" w:rsidR="006E5647" w:rsidRPr="006E5647" w:rsidRDefault="006E5647" w:rsidP="006E5647">
      <w:pPr>
        <w:widowControl/>
        <w:numPr>
          <w:ilvl w:val="0"/>
          <w:numId w:val="101"/>
        </w:numPr>
        <w:tabs>
          <w:tab w:val="left" w:pos="426"/>
        </w:tabs>
        <w:autoSpaceDE/>
        <w:autoSpaceDN/>
        <w:spacing w:before="100" w:beforeAutospacing="1" w:after="100" w:afterAutospacing="1"/>
        <w:jc w:val="both"/>
        <w:rPr>
          <w:rFonts w:ascii="Calibri" w:eastAsia="Calibri" w:hAnsi="Calibri" w:cs="Calibri"/>
        </w:rPr>
      </w:pPr>
      <w:r w:rsidRPr="006E5647">
        <w:rPr>
          <w:rFonts w:ascii="Calibri" w:eastAsia="Calibri" w:hAnsi="Calibri" w:cs="Calibri"/>
        </w:rPr>
        <w:lastRenderedPageBreak/>
        <w:t xml:space="preserve"> Wykonawca oświadcza, że licencje dostarczone w ramach Umowy zapewniają pełną realizację funkcjonalności zgodnie z wymaganiami Zamawiającego. W przypadku, gdy w trakcie trwania Umowy okaże się, że licencje nie zapewniają pełnej funkcjonalności zgodnie z wymaganiami, Wykonawca jest zobowiązany uzupełnić brakujące licencje bez dodatkowego wynagrodzenia.  </w:t>
      </w:r>
    </w:p>
    <w:p w14:paraId="286377E0" w14:textId="77777777" w:rsidR="006E5647" w:rsidRPr="006E5647" w:rsidRDefault="006E5647" w:rsidP="006E5647">
      <w:pPr>
        <w:widowControl/>
        <w:tabs>
          <w:tab w:val="left" w:pos="426"/>
        </w:tabs>
        <w:autoSpaceDE/>
        <w:autoSpaceDN/>
        <w:jc w:val="center"/>
        <w:rPr>
          <w:rFonts w:ascii="Calibri" w:eastAsia="Calibri" w:hAnsi="Calibri" w:cs="Calibri"/>
          <w:b/>
          <w:bCs/>
        </w:rPr>
      </w:pPr>
      <w:r w:rsidRPr="006E5647">
        <w:rPr>
          <w:rFonts w:ascii="Calibri" w:eastAsia="Calibri" w:hAnsi="Calibri" w:cs="Calibri"/>
          <w:b/>
          <w:bCs/>
        </w:rPr>
        <w:t>§9</w:t>
      </w:r>
    </w:p>
    <w:p w14:paraId="0AFA9416" w14:textId="77777777" w:rsidR="006E5647" w:rsidRPr="006E5647" w:rsidRDefault="006E5647" w:rsidP="006E5647">
      <w:pPr>
        <w:widowControl/>
        <w:tabs>
          <w:tab w:val="left" w:pos="426"/>
        </w:tabs>
        <w:autoSpaceDE/>
        <w:autoSpaceDN/>
        <w:jc w:val="center"/>
        <w:rPr>
          <w:rFonts w:ascii="Calibri" w:eastAsia="Calibri" w:hAnsi="Calibri" w:cs="Calibri"/>
          <w:b/>
          <w:bCs/>
        </w:rPr>
      </w:pPr>
      <w:r w:rsidRPr="006E5647">
        <w:rPr>
          <w:rFonts w:ascii="Calibri" w:eastAsia="Calibri" w:hAnsi="Calibri" w:cs="Calibri"/>
          <w:b/>
          <w:bCs/>
        </w:rPr>
        <w:t>Poufność informacji</w:t>
      </w:r>
    </w:p>
    <w:p w14:paraId="4A0FBCF3" w14:textId="77777777" w:rsidR="006E5647" w:rsidRPr="006E5647" w:rsidRDefault="006E5647" w:rsidP="006E5647">
      <w:pPr>
        <w:widowControl/>
        <w:tabs>
          <w:tab w:val="left" w:pos="426"/>
        </w:tabs>
        <w:autoSpaceDE/>
        <w:autoSpaceDN/>
        <w:jc w:val="both"/>
        <w:rPr>
          <w:rFonts w:ascii="Calibri" w:eastAsia="Calibri" w:hAnsi="Calibri" w:cs="Calibri"/>
        </w:rPr>
      </w:pPr>
      <w:r w:rsidRPr="006E5647">
        <w:rPr>
          <w:rFonts w:ascii="Calibri" w:eastAsia="Calibri" w:hAnsi="Calibri" w:cs="Calibri"/>
        </w:rPr>
        <w:t xml:space="preserve">1. Wykonawca zobowiązuje się do zachowania w poufności wszelkich informacji i danych, jakie uzyskał w związku z wykonywaniem Umowy, oraz informacji, co do których może powziąć </w:t>
      </w:r>
      <w:r w:rsidRPr="006E5647">
        <w:rPr>
          <w:rFonts w:ascii="Calibri" w:eastAsia="Calibri" w:hAnsi="Calibri" w:cs="Calibri"/>
          <w:spacing w:val="-12"/>
        </w:rPr>
        <w:t>podejrzenie, iż są poufnymi informacjami albo danymi lub są jako takie traktowane przez Zamawiającego.</w:t>
      </w:r>
      <w:r w:rsidRPr="006E5647">
        <w:rPr>
          <w:rFonts w:ascii="Calibri" w:eastAsia="Calibri" w:hAnsi="Calibri" w:cs="Calibri"/>
        </w:rPr>
        <w:t xml:space="preserve"> </w:t>
      </w:r>
    </w:p>
    <w:p w14:paraId="58D08F84" w14:textId="77777777" w:rsidR="006E5647" w:rsidRPr="006E5647" w:rsidRDefault="006E5647" w:rsidP="006E5647">
      <w:pPr>
        <w:widowControl/>
        <w:tabs>
          <w:tab w:val="left" w:pos="426"/>
        </w:tabs>
        <w:autoSpaceDE/>
        <w:autoSpaceDN/>
        <w:jc w:val="both"/>
        <w:rPr>
          <w:rFonts w:ascii="Calibri" w:eastAsia="Calibri" w:hAnsi="Calibri" w:cs="Calibri"/>
        </w:rPr>
      </w:pPr>
      <w:r w:rsidRPr="006E5647">
        <w:rPr>
          <w:rFonts w:ascii="Calibri" w:eastAsia="Calibri" w:hAnsi="Calibri" w:cs="Calibri"/>
        </w:rPr>
        <w:t xml:space="preserve">2. W przypadku jakichkolwiek wątpliwości co do charakteru danej informacji lub danych, przed ich ujawnieniem lub uczynieniem dostępną, Wykonawca zwróci się na piśmie do Zamawiającego o wskazanie, czy informację tę ma traktować jako poufną. </w:t>
      </w:r>
    </w:p>
    <w:p w14:paraId="541EA19B" w14:textId="77777777" w:rsidR="006E5647" w:rsidRPr="006E5647" w:rsidRDefault="006E5647" w:rsidP="006E5647">
      <w:pPr>
        <w:widowControl/>
        <w:tabs>
          <w:tab w:val="left" w:pos="426"/>
        </w:tabs>
        <w:autoSpaceDE/>
        <w:autoSpaceDN/>
        <w:jc w:val="both"/>
        <w:rPr>
          <w:rFonts w:ascii="Calibri" w:eastAsia="Calibri" w:hAnsi="Calibri" w:cs="Calibri"/>
        </w:rPr>
      </w:pPr>
      <w:r w:rsidRPr="006E5647">
        <w:rPr>
          <w:rFonts w:ascii="Calibri" w:eastAsia="Calibri" w:hAnsi="Calibri" w:cs="Calibri"/>
        </w:rPr>
        <w:t xml:space="preserve">3. Wykonawca zobowiązuje się do ochrony przed nieuprawnionym ujawnieniem wszystkich danych i informacji uzyskanych w trakcie realizacji Umowy, w szczególności dotyczących Zamawiającego oraz jego pracowników i podmiotów z Zamawiającym współpracujących, jakie Wykonawca uzyska w toku realizacji Umowy, zarówno w czasie jej wykonywania, jak i po zrealizowaniu Umowy. </w:t>
      </w:r>
    </w:p>
    <w:p w14:paraId="362A8B4E" w14:textId="77777777" w:rsidR="006E5647" w:rsidRPr="006E5647" w:rsidRDefault="006E5647" w:rsidP="006E5647">
      <w:pPr>
        <w:widowControl/>
        <w:tabs>
          <w:tab w:val="left" w:pos="426"/>
        </w:tabs>
        <w:autoSpaceDE/>
        <w:autoSpaceDN/>
        <w:jc w:val="center"/>
        <w:rPr>
          <w:rFonts w:ascii="Calibri" w:eastAsia="Calibri" w:hAnsi="Calibri" w:cs="Calibri"/>
          <w:b/>
          <w:bCs/>
        </w:rPr>
      </w:pPr>
      <w:r w:rsidRPr="006E5647">
        <w:rPr>
          <w:rFonts w:ascii="Calibri" w:eastAsia="Calibri" w:hAnsi="Calibri" w:cs="Calibri"/>
          <w:b/>
          <w:bCs/>
        </w:rPr>
        <w:t>§10</w:t>
      </w:r>
    </w:p>
    <w:p w14:paraId="192EFA91" w14:textId="77777777" w:rsidR="006E5647" w:rsidRPr="006E5647" w:rsidRDefault="006E5647" w:rsidP="006E5647">
      <w:pPr>
        <w:widowControl/>
        <w:tabs>
          <w:tab w:val="left" w:pos="426"/>
        </w:tabs>
        <w:autoSpaceDE/>
        <w:autoSpaceDN/>
        <w:jc w:val="center"/>
        <w:rPr>
          <w:rFonts w:ascii="Calibri" w:eastAsia="Calibri" w:hAnsi="Calibri" w:cs="Calibri"/>
          <w:b/>
          <w:bCs/>
        </w:rPr>
      </w:pPr>
      <w:r w:rsidRPr="006E5647">
        <w:rPr>
          <w:rFonts w:ascii="Calibri" w:eastAsia="Calibri" w:hAnsi="Calibri" w:cs="Calibri"/>
          <w:b/>
          <w:bCs/>
        </w:rPr>
        <w:t>Kary umowne i odszkodowania</w:t>
      </w:r>
    </w:p>
    <w:p w14:paraId="3A4F4E3D" w14:textId="77777777" w:rsidR="006E5647" w:rsidRPr="006E5647" w:rsidRDefault="006E5647" w:rsidP="006E5647">
      <w:pPr>
        <w:widowControl/>
        <w:tabs>
          <w:tab w:val="left" w:pos="426"/>
        </w:tabs>
        <w:autoSpaceDE/>
        <w:autoSpaceDN/>
        <w:jc w:val="both"/>
        <w:rPr>
          <w:rFonts w:ascii="Calibri" w:eastAsia="Calibri" w:hAnsi="Calibri" w:cs="Calibri"/>
          <w:spacing w:val="-16"/>
        </w:rPr>
      </w:pPr>
      <w:r w:rsidRPr="006E5647">
        <w:rPr>
          <w:rFonts w:ascii="Calibri" w:eastAsia="Calibri" w:hAnsi="Calibri" w:cs="Calibri"/>
          <w:spacing w:val="-16"/>
        </w:rPr>
        <w:t xml:space="preserve">1. Wykonawca zapłaci Zamawiającemu kary umowne w okolicznościach i wysokościach ustalonych poniżej: </w:t>
      </w:r>
    </w:p>
    <w:p w14:paraId="0F795188" w14:textId="77777777" w:rsidR="006E5647" w:rsidRPr="006E5647" w:rsidRDefault="006E5647" w:rsidP="006E5647">
      <w:pPr>
        <w:widowControl/>
        <w:tabs>
          <w:tab w:val="left" w:pos="426"/>
        </w:tabs>
        <w:autoSpaceDE/>
        <w:autoSpaceDN/>
        <w:jc w:val="both"/>
        <w:rPr>
          <w:rFonts w:ascii="Calibri" w:eastAsia="Calibri" w:hAnsi="Calibri" w:cs="Calibri"/>
        </w:rPr>
      </w:pPr>
      <w:r w:rsidRPr="006E5647">
        <w:rPr>
          <w:rFonts w:ascii="Calibri" w:eastAsia="Calibri" w:hAnsi="Calibri" w:cs="Calibri"/>
        </w:rPr>
        <w:t>1) w przypadku odstąpienia od umowy z powodów, za które odpowiada Wykonawca lub w przypadku odstąpienia od Umowy przez Wykonawcę z powodów leżących po jego stronie lub jej wypowiedzenia przez Wykonawcę, Wykonawca zobowiązany jest zapłacić Zamawiającemu karę umowną w wysokości 20% wynagrodzenia brutto, o którym mowa § 5 ust. 1, w przypadku częściowego odstąpienia od Umowy 20% wynagrodzenia pozostającego do zapłaty za niezrealizowaną w wyniku odstąpienia część Umowy;</w:t>
      </w:r>
    </w:p>
    <w:p w14:paraId="3C3979F1" w14:textId="77777777" w:rsidR="006E5647" w:rsidRPr="006E5647" w:rsidRDefault="006E5647" w:rsidP="006E5647">
      <w:pPr>
        <w:widowControl/>
        <w:tabs>
          <w:tab w:val="left" w:pos="426"/>
        </w:tabs>
        <w:autoSpaceDE/>
        <w:autoSpaceDN/>
        <w:jc w:val="both"/>
        <w:rPr>
          <w:rFonts w:ascii="Calibri" w:eastAsia="Calibri" w:hAnsi="Calibri" w:cs="Calibri"/>
        </w:rPr>
      </w:pPr>
      <w:r w:rsidRPr="006E5647">
        <w:rPr>
          <w:rFonts w:ascii="Calibri" w:eastAsia="Calibri" w:hAnsi="Calibri" w:cs="Calibri"/>
        </w:rPr>
        <w:t>2) w przypadku zwłoki w stosunku do terminu określonego w § 3 ust. 1 Umowy – w wysokości 2 % wynagrodzenia brutto określonego w § 5 ust. 1 za każdy rozpoczęty dzień zwłoki; nie więcej niż 20% wynagrodzenia maksymalnego Wykonawcy z tytułu realizacji umowy, o którym mowa w § 5 ust. 1 Umowy;</w:t>
      </w:r>
    </w:p>
    <w:p w14:paraId="0407DA7C" w14:textId="77777777" w:rsidR="006E5647" w:rsidRPr="006E5647" w:rsidRDefault="006E5647" w:rsidP="006E5647">
      <w:pPr>
        <w:widowControl/>
        <w:tabs>
          <w:tab w:val="left" w:pos="426"/>
        </w:tabs>
        <w:autoSpaceDE/>
        <w:autoSpaceDN/>
        <w:jc w:val="both"/>
        <w:rPr>
          <w:rFonts w:ascii="Calibri" w:eastAsia="Calibri" w:hAnsi="Calibri" w:cs="Calibri"/>
          <w:spacing w:val="-16"/>
        </w:rPr>
      </w:pPr>
      <w:r w:rsidRPr="006E5647">
        <w:rPr>
          <w:rFonts w:ascii="Calibri" w:eastAsia="Calibri" w:hAnsi="Calibri" w:cs="Calibri"/>
        </w:rPr>
        <w:t>3) w przypadku zwłoki w stosunku do terminu określonego w § 4 ust. 1 pkt 3 Umowy – w wysokości 100 (słownie: sto) zł</w:t>
      </w:r>
      <w:r w:rsidRPr="006E5647">
        <w:rPr>
          <w:rFonts w:ascii="Calibri" w:eastAsia="Calibri" w:hAnsi="Calibri" w:cs="Calibri"/>
          <w:spacing w:val="-16"/>
        </w:rPr>
        <w:t xml:space="preserve"> za każdy dzień zwłoki – kara naliczana będzie do 14 dnia zwłoki, po upływie 14 dnia zwłoki Zamawiający będzie mógł od Umowy odstąpić; </w:t>
      </w:r>
    </w:p>
    <w:p w14:paraId="3C5588E9" w14:textId="77777777" w:rsidR="006E5647" w:rsidRPr="006E5647" w:rsidRDefault="006E5647" w:rsidP="006E5647">
      <w:pPr>
        <w:widowControl/>
        <w:tabs>
          <w:tab w:val="left" w:pos="426"/>
        </w:tabs>
        <w:autoSpaceDE/>
        <w:autoSpaceDN/>
        <w:jc w:val="both"/>
        <w:rPr>
          <w:rFonts w:ascii="Calibri" w:eastAsia="Calibri" w:hAnsi="Calibri" w:cs="Calibri"/>
        </w:rPr>
      </w:pPr>
      <w:r w:rsidRPr="006E5647">
        <w:rPr>
          <w:rFonts w:ascii="Calibri" w:eastAsia="Calibri" w:hAnsi="Calibri" w:cs="Calibri"/>
        </w:rPr>
        <w:t xml:space="preserve">3) w przypadku naruszenia przez Wykonawcę zasad poufności wskazanych w Umowie, w tym w § 9 Umowy - w wysokości 10 000,00 zł za każdy przypadek takiego naruszenia; </w:t>
      </w:r>
    </w:p>
    <w:p w14:paraId="38721F86" w14:textId="77777777" w:rsidR="006E5647" w:rsidRPr="006E5647" w:rsidRDefault="006E5647" w:rsidP="006E5647">
      <w:pPr>
        <w:widowControl/>
        <w:tabs>
          <w:tab w:val="left" w:pos="426"/>
        </w:tabs>
        <w:autoSpaceDE/>
        <w:autoSpaceDN/>
        <w:jc w:val="both"/>
        <w:rPr>
          <w:rFonts w:ascii="Calibri" w:eastAsia="Calibri" w:hAnsi="Calibri" w:cs="Calibri"/>
        </w:rPr>
      </w:pPr>
      <w:r w:rsidRPr="006E5647">
        <w:rPr>
          <w:rFonts w:ascii="Calibri" w:eastAsia="Calibri" w:hAnsi="Calibri" w:cs="Calibri"/>
        </w:rPr>
        <w:t>3. Kary umowne, o których mowa w Umowie mogą podlegać sumowaniu.</w:t>
      </w:r>
    </w:p>
    <w:p w14:paraId="0D301918" w14:textId="77777777" w:rsidR="006E5647" w:rsidRPr="006E5647" w:rsidRDefault="006E5647" w:rsidP="006E5647">
      <w:pPr>
        <w:widowControl/>
        <w:tabs>
          <w:tab w:val="left" w:pos="426"/>
        </w:tabs>
        <w:autoSpaceDE/>
        <w:autoSpaceDN/>
        <w:jc w:val="both"/>
        <w:rPr>
          <w:rFonts w:ascii="Calibri" w:eastAsia="Calibri" w:hAnsi="Calibri" w:cs="Calibri"/>
        </w:rPr>
      </w:pPr>
      <w:r w:rsidRPr="006E5647">
        <w:rPr>
          <w:rFonts w:ascii="Calibri" w:eastAsia="Calibri" w:hAnsi="Calibri" w:cs="Calibri"/>
        </w:rPr>
        <w:t xml:space="preserve">4. Zamawiający może dochodzić odszkodowania przewyższającego wysokość kar umownych, na zasadach ogólnych uregulowanych w Kodeksie cywilnym. </w:t>
      </w:r>
    </w:p>
    <w:p w14:paraId="093F7727" w14:textId="77777777" w:rsidR="006E5647" w:rsidRPr="006E5647" w:rsidRDefault="006E5647" w:rsidP="006E5647">
      <w:pPr>
        <w:widowControl/>
        <w:tabs>
          <w:tab w:val="left" w:pos="426"/>
        </w:tabs>
        <w:autoSpaceDE/>
        <w:autoSpaceDN/>
        <w:jc w:val="both"/>
        <w:rPr>
          <w:rFonts w:ascii="Calibri" w:eastAsia="Calibri" w:hAnsi="Calibri" w:cs="Calibri"/>
        </w:rPr>
      </w:pPr>
      <w:r w:rsidRPr="006E5647">
        <w:rPr>
          <w:rFonts w:ascii="Calibri" w:eastAsia="Calibri" w:hAnsi="Calibri" w:cs="Calibri"/>
        </w:rPr>
        <w:t>5. Zamawiający ma prawo do potrącania kar umownych z należnego Wykonawcy wynagrodzenia (o ile właściwe w dniu potrącenia przepisy nie stanowią inaczej), bez potrzeby uzyskania odrębnej zgody Wykonawcy. Zamawiający prześle Wykonawcy wyliczenie kar umownych wraz z notą obciążeniową.</w:t>
      </w:r>
    </w:p>
    <w:p w14:paraId="62CAC6F1" w14:textId="77777777" w:rsidR="006E5647" w:rsidRPr="006E5647" w:rsidRDefault="006E5647" w:rsidP="006E5647">
      <w:pPr>
        <w:widowControl/>
        <w:tabs>
          <w:tab w:val="left" w:pos="426"/>
        </w:tabs>
        <w:autoSpaceDE/>
        <w:autoSpaceDN/>
        <w:jc w:val="both"/>
        <w:rPr>
          <w:rFonts w:ascii="Calibri" w:eastAsia="Calibri" w:hAnsi="Calibri" w:cs="Calibri"/>
        </w:rPr>
      </w:pPr>
      <w:r w:rsidRPr="006E5647">
        <w:rPr>
          <w:rFonts w:ascii="Calibri" w:eastAsia="Calibri" w:hAnsi="Calibri" w:cs="Calibri"/>
        </w:rPr>
        <w:t xml:space="preserve">6. Wykonawca ponosi pełną i nieograniczoną odpowiedzialność za szkody wyrządzone Zamawiającemu przy wykonywaniu lub w związku z wykonywaniem Umowy, w tym za działania i zaniechania osób, którymi Wykonawca będzie się posługiwał przy wykonywaniu Umowy. </w:t>
      </w:r>
    </w:p>
    <w:p w14:paraId="183EF919" w14:textId="77777777" w:rsidR="006E5647" w:rsidRPr="006E5647" w:rsidRDefault="006E5647" w:rsidP="006E5647">
      <w:pPr>
        <w:widowControl/>
        <w:tabs>
          <w:tab w:val="left" w:pos="426"/>
        </w:tabs>
        <w:autoSpaceDE/>
        <w:autoSpaceDN/>
        <w:jc w:val="center"/>
        <w:rPr>
          <w:rFonts w:ascii="Calibri" w:eastAsia="Calibri" w:hAnsi="Calibri" w:cs="Calibri"/>
          <w:b/>
          <w:bCs/>
        </w:rPr>
      </w:pPr>
      <w:r w:rsidRPr="006E5647">
        <w:rPr>
          <w:rFonts w:ascii="Calibri" w:eastAsia="Calibri" w:hAnsi="Calibri" w:cs="Calibri"/>
          <w:b/>
          <w:bCs/>
        </w:rPr>
        <w:t>§ 11</w:t>
      </w:r>
    </w:p>
    <w:p w14:paraId="42E6FCFD" w14:textId="77777777" w:rsidR="006E5647" w:rsidRPr="006E5647" w:rsidRDefault="006E5647" w:rsidP="006E5647">
      <w:pPr>
        <w:widowControl/>
        <w:tabs>
          <w:tab w:val="left" w:pos="426"/>
        </w:tabs>
        <w:autoSpaceDE/>
        <w:autoSpaceDN/>
        <w:jc w:val="center"/>
        <w:rPr>
          <w:rFonts w:ascii="Calibri" w:eastAsia="Calibri" w:hAnsi="Calibri" w:cs="Calibri"/>
          <w:b/>
          <w:bCs/>
        </w:rPr>
      </w:pPr>
      <w:r w:rsidRPr="006E5647">
        <w:rPr>
          <w:rFonts w:ascii="Calibri" w:eastAsia="Calibri" w:hAnsi="Calibri" w:cs="Calibri"/>
          <w:b/>
          <w:bCs/>
        </w:rPr>
        <w:t>Rozwiązanie Umowy</w:t>
      </w:r>
    </w:p>
    <w:p w14:paraId="328445A3" w14:textId="77777777" w:rsidR="006E5647" w:rsidRPr="006E5647" w:rsidRDefault="006E5647" w:rsidP="006E5647">
      <w:pPr>
        <w:widowControl/>
        <w:numPr>
          <w:ilvl w:val="0"/>
          <w:numId w:val="98"/>
        </w:numPr>
        <w:autoSpaceDE/>
        <w:autoSpaceDN/>
        <w:ind w:left="0"/>
        <w:jc w:val="both"/>
        <w:rPr>
          <w:rFonts w:ascii="Calibri" w:eastAsia="Calibri" w:hAnsi="Calibri" w:cs="Calibri"/>
        </w:rPr>
      </w:pPr>
      <w:r w:rsidRPr="006E5647">
        <w:rPr>
          <w:rFonts w:ascii="Calibri" w:eastAsia="Calibri" w:hAnsi="Calibri" w:cs="Calibri"/>
        </w:rPr>
        <w:t>Zamawiający może odstąpić od części lub całości umowy ze skutkiem natychmiastowym bez konieczności dodatkowego wezwania (z wyjątkiem sytuacji opisanej w pkt 3) i bez konieczności wypłaty odszkodowania, gdy:</w:t>
      </w:r>
    </w:p>
    <w:p w14:paraId="17703BE2" w14:textId="77777777" w:rsidR="006E5647" w:rsidRPr="006E5647" w:rsidRDefault="006E5647" w:rsidP="006E5647">
      <w:pPr>
        <w:widowControl/>
        <w:numPr>
          <w:ilvl w:val="0"/>
          <w:numId w:val="99"/>
        </w:numPr>
        <w:autoSpaceDE/>
        <w:autoSpaceDN/>
        <w:ind w:left="426" w:hanging="426"/>
        <w:jc w:val="both"/>
        <w:rPr>
          <w:rFonts w:ascii="Calibri" w:eastAsia="Calibri" w:hAnsi="Calibri" w:cs="Calibri"/>
        </w:rPr>
      </w:pPr>
      <w:r w:rsidRPr="006E5647">
        <w:rPr>
          <w:rFonts w:ascii="Calibri" w:eastAsia="Calibri" w:hAnsi="Calibri" w:cs="Calibri"/>
        </w:rPr>
        <w:t>Wykonawca zleca, bez zgody Zamawiającego wykonanie umowy lub jej części osobie trzeciej, o ile nie wskazał tego faktu w ofercie;</w:t>
      </w:r>
    </w:p>
    <w:p w14:paraId="47B61362" w14:textId="77777777" w:rsidR="006E5647" w:rsidRPr="006E5647" w:rsidRDefault="006E5647" w:rsidP="006E5647">
      <w:pPr>
        <w:widowControl/>
        <w:numPr>
          <w:ilvl w:val="0"/>
          <w:numId w:val="99"/>
        </w:numPr>
        <w:autoSpaceDE/>
        <w:autoSpaceDN/>
        <w:ind w:left="426" w:hanging="426"/>
        <w:jc w:val="both"/>
        <w:rPr>
          <w:rFonts w:ascii="Calibri" w:eastAsia="Calibri" w:hAnsi="Calibri" w:cs="Calibri"/>
          <w:b/>
          <w:bCs/>
        </w:rPr>
      </w:pPr>
      <w:r w:rsidRPr="006E5647">
        <w:rPr>
          <w:rFonts w:ascii="Calibri" w:eastAsia="Calibri" w:hAnsi="Calibri" w:cs="Calibri"/>
          <w:b/>
          <w:bCs/>
        </w:rPr>
        <w:t>dostawa nie nastąpi w ciągu dwóch miesięcy od dnia podpisania umowy;</w:t>
      </w:r>
    </w:p>
    <w:p w14:paraId="2F127EFA" w14:textId="77777777" w:rsidR="006E5647" w:rsidRPr="006E5647" w:rsidRDefault="006E5647" w:rsidP="006E5647">
      <w:pPr>
        <w:widowControl/>
        <w:numPr>
          <w:ilvl w:val="0"/>
          <w:numId w:val="99"/>
        </w:numPr>
        <w:autoSpaceDE/>
        <w:autoSpaceDN/>
        <w:ind w:left="426" w:hanging="426"/>
        <w:jc w:val="both"/>
        <w:rPr>
          <w:rFonts w:ascii="Calibri" w:eastAsia="Calibri" w:hAnsi="Calibri" w:cs="Calibri"/>
        </w:rPr>
      </w:pPr>
      <w:r w:rsidRPr="006E5647">
        <w:rPr>
          <w:rFonts w:ascii="Calibri" w:eastAsia="Calibri" w:hAnsi="Calibri" w:cs="Calibri"/>
        </w:rPr>
        <w:lastRenderedPageBreak/>
        <w:t>Wykonawca nienależycie wykonuje umowę, w szczególności nie stosuje się do uwag Zamawiającego lub narusza postanowienia umowy i po upływie 3 dnia roboczego od wezwania przez Zamawiającego do zaniechania przez Wykonawcę naruszeń zapisów umowy i usunięcia ewentualnych skutków naruszeń, Wykonawca nie zastosuje się do wezwania;</w:t>
      </w:r>
    </w:p>
    <w:p w14:paraId="739E17A1" w14:textId="77777777" w:rsidR="006E5647" w:rsidRPr="006E5647" w:rsidRDefault="006E5647" w:rsidP="006E5647">
      <w:pPr>
        <w:widowControl/>
        <w:numPr>
          <w:ilvl w:val="0"/>
          <w:numId w:val="99"/>
        </w:numPr>
        <w:autoSpaceDE/>
        <w:autoSpaceDN/>
        <w:ind w:left="426" w:hanging="426"/>
        <w:jc w:val="both"/>
        <w:rPr>
          <w:rFonts w:ascii="Calibri" w:eastAsia="Calibri" w:hAnsi="Calibri" w:cs="Calibri"/>
        </w:rPr>
      </w:pPr>
      <w:r w:rsidRPr="006E5647">
        <w:rPr>
          <w:rFonts w:ascii="Calibri" w:eastAsia="Calibri" w:hAnsi="Calibri" w:cs="Calibri"/>
        </w:rPr>
        <w:t>w przypadku określonym w § 10 ust. 1 pkt 3;</w:t>
      </w:r>
    </w:p>
    <w:p w14:paraId="12FD8163" w14:textId="77777777" w:rsidR="006E5647" w:rsidRPr="006E5647" w:rsidRDefault="006E5647" w:rsidP="006E5647">
      <w:pPr>
        <w:widowControl/>
        <w:numPr>
          <w:ilvl w:val="0"/>
          <w:numId w:val="99"/>
        </w:numPr>
        <w:autoSpaceDE/>
        <w:autoSpaceDN/>
        <w:ind w:left="426" w:hanging="426"/>
        <w:jc w:val="both"/>
        <w:rPr>
          <w:rFonts w:ascii="Calibri" w:eastAsia="Calibri" w:hAnsi="Calibri" w:cs="Calibri"/>
          <w:spacing w:val="-12"/>
        </w:rPr>
      </w:pPr>
      <w:r w:rsidRPr="006E5647">
        <w:rPr>
          <w:rFonts w:ascii="Calibri" w:eastAsia="Calibri" w:hAnsi="Calibri" w:cs="Calibri"/>
          <w:spacing w:val="-12"/>
        </w:rPr>
        <w:t>20% dostarczonego przedmiotu zamówienia nie spełnia wymogów, co zostało wskazane w protokole odbioru końcowego.</w:t>
      </w:r>
    </w:p>
    <w:p w14:paraId="22597D39" w14:textId="77777777" w:rsidR="006E5647" w:rsidRPr="006E5647" w:rsidRDefault="006E5647" w:rsidP="006E5647">
      <w:pPr>
        <w:widowControl/>
        <w:numPr>
          <w:ilvl w:val="0"/>
          <w:numId w:val="98"/>
        </w:numPr>
        <w:autoSpaceDE/>
        <w:autoSpaceDN/>
        <w:ind w:left="0"/>
        <w:jc w:val="both"/>
        <w:rPr>
          <w:rFonts w:ascii="Calibri" w:eastAsia="Calibri" w:hAnsi="Calibri" w:cs="Calibri"/>
        </w:rPr>
      </w:pPr>
      <w:r w:rsidRPr="006E5647">
        <w:rPr>
          <w:rFonts w:ascii="Calibri" w:eastAsia="Calibri" w:hAnsi="Calibri" w:cs="Calibri"/>
        </w:rPr>
        <w:t>Zamawiający będzie mógł odstąpić od umowy w razie zaistnienia istotnej zmiany okoliczności powodującej, że wykonanie umowy nie leży w interesie publicznym, czego nie można było przewidzieć w chwili zawarcia umowy. W tym przypadku Wykonawca może żądać wyłącznie wynagrodzenia należnego z tytułu wykonania części umowy.</w:t>
      </w:r>
    </w:p>
    <w:p w14:paraId="5E25A768" w14:textId="77777777" w:rsidR="006E5647" w:rsidRPr="006E5647" w:rsidRDefault="006E5647" w:rsidP="006E5647">
      <w:pPr>
        <w:widowControl/>
        <w:numPr>
          <w:ilvl w:val="0"/>
          <w:numId w:val="98"/>
        </w:numPr>
        <w:autoSpaceDE/>
        <w:autoSpaceDN/>
        <w:ind w:left="0"/>
        <w:jc w:val="both"/>
        <w:rPr>
          <w:rFonts w:ascii="Calibri" w:eastAsia="Calibri" w:hAnsi="Calibri" w:cs="Calibri"/>
        </w:rPr>
      </w:pPr>
      <w:r w:rsidRPr="006E5647">
        <w:rPr>
          <w:rFonts w:ascii="Calibri" w:eastAsia="Calibri" w:hAnsi="Calibri" w:cs="Calibri"/>
        </w:rPr>
        <w:t>Częściowe odstąpienie od Umowy wywołuje skutki na przyszłość.</w:t>
      </w:r>
    </w:p>
    <w:p w14:paraId="6594275B" w14:textId="77777777" w:rsidR="006E5647" w:rsidRPr="006E5647" w:rsidRDefault="006E5647" w:rsidP="006E5647">
      <w:pPr>
        <w:widowControl/>
        <w:numPr>
          <w:ilvl w:val="0"/>
          <w:numId w:val="98"/>
        </w:numPr>
        <w:autoSpaceDE/>
        <w:autoSpaceDN/>
        <w:ind w:left="0"/>
        <w:jc w:val="both"/>
        <w:rPr>
          <w:rFonts w:ascii="Calibri" w:eastAsia="Calibri" w:hAnsi="Calibri" w:cs="Calibri"/>
          <w:color w:val="000000"/>
        </w:rPr>
      </w:pPr>
      <w:r w:rsidRPr="006E5647">
        <w:rPr>
          <w:rFonts w:ascii="Calibri" w:eastAsia="Calibri" w:hAnsi="Calibri" w:cs="Calibri"/>
          <w:color w:val="000000"/>
        </w:rPr>
        <w:t>Umowne prawo odstąpienia Zamawiający może wykonać w terminie 30 dni od powzięcia wiadomości o wskazanych w umowie okolicznościach uzasadniających odstąpienie.  </w:t>
      </w:r>
    </w:p>
    <w:p w14:paraId="7FB6C172" w14:textId="77777777" w:rsidR="006E5647" w:rsidRPr="006E5647" w:rsidRDefault="006E5647" w:rsidP="006E5647">
      <w:pPr>
        <w:widowControl/>
        <w:numPr>
          <w:ilvl w:val="0"/>
          <w:numId w:val="98"/>
        </w:numPr>
        <w:autoSpaceDE/>
        <w:autoSpaceDN/>
        <w:ind w:left="0"/>
        <w:jc w:val="both"/>
        <w:rPr>
          <w:rFonts w:ascii="Calibri" w:eastAsia="Calibri" w:hAnsi="Calibri" w:cs="Calibri"/>
          <w:spacing w:val="-12"/>
        </w:rPr>
      </w:pPr>
      <w:r w:rsidRPr="006E5647">
        <w:rPr>
          <w:rFonts w:ascii="Calibri" w:eastAsia="Calibri" w:hAnsi="Calibri" w:cs="Calibri"/>
          <w:spacing w:val="-12"/>
        </w:rPr>
        <w:t>Odstąpienie od umowy następuje w formie pisemnej pod rygorem nieważności i wymaga uzasadnieni</w:t>
      </w:r>
    </w:p>
    <w:p w14:paraId="21282821" w14:textId="77777777" w:rsidR="006E5647" w:rsidRPr="006E5647" w:rsidRDefault="006E5647" w:rsidP="006E5647">
      <w:pPr>
        <w:widowControl/>
        <w:numPr>
          <w:ilvl w:val="0"/>
          <w:numId w:val="98"/>
        </w:numPr>
        <w:autoSpaceDE/>
        <w:autoSpaceDN/>
        <w:ind w:left="0"/>
        <w:jc w:val="both"/>
        <w:rPr>
          <w:rFonts w:ascii="Calibri" w:eastAsia="Calibri" w:hAnsi="Calibri" w:cs="Calibri"/>
        </w:rPr>
      </w:pPr>
      <w:r w:rsidRPr="006E5647">
        <w:rPr>
          <w:rFonts w:ascii="Calibri" w:eastAsia="Calibri" w:hAnsi="Calibri" w:cs="Calibri"/>
        </w:rPr>
        <w:t>W przypadku odstąpienia od umowy przez Zamawiającego w sytuacjach, o których mowa w ust. 2 niniejszego paragrafu:</w:t>
      </w:r>
    </w:p>
    <w:p w14:paraId="1C983B41" w14:textId="77777777" w:rsidR="006E5647" w:rsidRPr="006E5647" w:rsidRDefault="006E5647" w:rsidP="006E5647">
      <w:pPr>
        <w:widowControl/>
        <w:numPr>
          <w:ilvl w:val="0"/>
          <w:numId w:val="100"/>
        </w:numPr>
        <w:tabs>
          <w:tab w:val="left" w:pos="426"/>
        </w:tabs>
        <w:autoSpaceDE/>
        <w:autoSpaceDN/>
        <w:ind w:left="426"/>
        <w:jc w:val="both"/>
        <w:rPr>
          <w:rFonts w:ascii="Calibri" w:eastAsia="Calibri" w:hAnsi="Calibri" w:cs="Calibri"/>
        </w:rPr>
      </w:pPr>
      <w:r w:rsidRPr="006E5647">
        <w:rPr>
          <w:rFonts w:ascii="Calibri" w:eastAsia="Calibri" w:hAnsi="Calibri" w:cs="Calibri"/>
        </w:rPr>
        <w:t>Strony zobowiązują się w terminie 3 dni od dnia odstąpienia do sporządzenia protokołu, który będzie stwierdzał stan realizacji umowy do dnia odstąpienia od umowy;</w:t>
      </w:r>
    </w:p>
    <w:p w14:paraId="1725E81C" w14:textId="77777777" w:rsidR="006E5647" w:rsidRPr="006E5647" w:rsidRDefault="006E5647" w:rsidP="006E5647">
      <w:pPr>
        <w:widowControl/>
        <w:numPr>
          <w:ilvl w:val="0"/>
          <w:numId w:val="100"/>
        </w:numPr>
        <w:tabs>
          <w:tab w:val="left" w:pos="426"/>
        </w:tabs>
        <w:autoSpaceDE/>
        <w:autoSpaceDN/>
        <w:ind w:left="426"/>
        <w:jc w:val="both"/>
        <w:rPr>
          <w:rFonts w:ascii="Calibri" w:eastAsia="Calibri" w:hAnsi="Calibri" w:cs="Calibri"/>
        </w:rPr>
      </w:pPr>
      <w:r w:rsidRPr="006E5647">
        <w:rPr>
          <w:rFonts w:ascii="Calibri" w:eastAsia="Calibri" w:hAnsi="Calibri" w:cs="Calibri"/>
        </w:rPr>
        <w:t>wysokość wynagrodzenia należna Wykonawcy zostanie ustalona proporcjonalnie na podstawie stwierdzonego protokołem zakresu wykonanego przedmiotu zamówienia zaakceptowanego przez Zamawiającego bez zastrzeżeń do dnia odstąpienia od umowy, o ile wykonany zakres umowy będzie miał dla Zamawiającego znaczenie;</w:t>
      </w:r>
    </w:p>
    <w:p w14:paraId="24463631" w14:textId="77777777" w:rsidR="006E5647" w:rsidRPr="006E5647" w:rsidRDefault="006E5647" w:rsidP="006E5647">
      <w:pPr>
        <w:widowControl/>
        <w:numPr>
          <w:ilvl w:val="0"/>
          <w:numId w:val="98"/>
        </w:numPr>
        <w:tabs>
          <w:tab w:val="left" w:pos="426"/>
        </w:tabs>
        <w:autoSpaceDE/>
        <w:autoSpaceDN/>
        <w:ind w:left="426"/>
        <w:jc w:val="both"/>
        <w:rPr>
          <w:rFonts w:ascii="Calibri" w:eastAsia="Calibri" w:hAnsi="Calibri" w:cs="Calibri"/>
        </w:rPr>
      </w:pPr>
      <w:r w:rsidRPr="006E5647">
        <w:rPr>
          <w:rFonts w:ascii="Calibri" w:eastAsia="Calibri" w:hAnsi="Calibri" w:cs="Calibri"/>
        </w:rPr>
        <w:t xml:space="preserve">Uprawnienie z licencji na korzystanie z Oprogramowania Zamawiający nabywa z chwilą jego odbioru, dokonanego przez Zamawiającego zgodnie Umową. </w:t>
      </w:r>
    </w:p>
    <w:p w14:paraId="3499BC3C" w14:textId="77777777" w:rsidR="006E5647" w:rsidRPr="006E5647" w:rsidRDefault="006E5647" w:rsidP="006E5647">
      <w:pPr>
        <w:widowControl/>
        <w:tabs>
          <w:tab w:val="left" w:pos="426"/>
        </w:tabs>
        <w:autoSpaceDE/>
        <w:autoSpaceDN/>
        <w:jc w:val="center"/>
        <w:rPr>
          <w:rFonts w:ascii="Calibri" w:eastAsia="Calibri" w:hAnsi="Calibri" w:cs="Calibri"/>
          <w:b/>
          <w:bCs/>
        </w:rPr>
      </w:pPr>
      <w:r w:rsidRPr="006E5647">
        <w:rPr>
          <w:rFonts w:ascii="Calibri" w:eastAsia="Calibri" w:hAnsi="Calibri" w:cs="Calibri"/>
          <w:b/>
          <w:bCs/>
        </w:rPr>
        <w:t>§ 12</w:t>
      </w:r>
    </w:p>
    <w:p w14:paraId="08D719C0" w14:textId="77777777" w:rsidR="006E5647" w:rsidRPr="006E5647" w:rsidRDefault="006E5647" w:rsidP="006E5647">
      <w:pPr>
        <w:widowControl/>
        <w:tabs>
          <w:tab w:val="left" w:pos="426"/>
        </w:tabs>
        <w:autoSpaceDE/>
        <w:autoSpaceDN/>
        <w:jc w:val="center"/>
        <w:rPr>
          <w:rFonts w:ascii="Calibri" w:eastAsia="Calibri" w:hAnsi="Calibri" w:cs="Calibri"/>
          <w:b/>
          <w:bCs/>
        </w:rPr>
      </w:pPr>
      <w:r w:rsidRPr="006E5647">
        <w:rPr>
          <w:rFonts w:ascii="Calibri" w:eastAsia="Calibri" w:hAnsi="Calibri" w:cs="Calibri"/>
          <w:b/>
          <w:bCs/>
        </w:rPr>
        <w:t>Zmiany Umowy</w:t>
      </w:r>
    </w:p>
    <w:p w14:paraId="3F0386F5" w14:textId="77777777" w:rsidR="006E5647" w:rsidRPr="006E5647" w:rsidRDefault="006E5647" w:rsidP="006E5647">
      <w:pPr>
        <w:widowControl/>
        <w:numPr>
          <w:ilvl w:val="0"/>
          <w:numId w:val="93"/>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Na podstawie art. 455 ust. 1 ustawy - Prawo zamówień publicznych Zamawiający przewiduje możliwość dokonania następujących zmian niniejszej umowy w przypadku, gdy produkt stanowiący przedmiot oferty został wycofany z rynku, lub zaprzestano jego produkcji, co wynika z przedstawionego przez Wykonawcę oświadczenia podpisanego przez producenta lub dystrybutora, a zaproponowany przez Wykonawcę w jego miejsce produkt posiada nie gorsze cechy, parametry i funkcjonalności niż produkt będący przedmiotem oferty, w zakresie parametrów cech, funkcjonalności wymaganych w opisie przedmiotu zamówienia, oraz w zakresie pozostałych parametrów zmiana jest korzystna dla Zamawiającego. Warunki dostaw, świadczenia usług w tym gwarancyjnych pozostają bez zmian z zastrzeżeniem postanowień niniejszego paragrafu. Wynagrodzenie Wykonawcy nie może zostać zwiększone.</w:t>
      </w:r>
    </w:p>
    <w:p w14:paraId="055D454A" w14:textId="77777777" w:rsidR="006E5647" w:rsidRPr="006E5647" w:rsidRDefault="006E5647" w:rsidP="006E5647">
      <w:pPr>
        <w:widowControl/>
        <w:numPr>
          <w:ilvl w:val="0"/>
          <w:numId w:val="93"/>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 xml:space="preserve">Zmiana umowy, o których mowa powyżej może być wprowadzona w następującym trybie: </w:t>
      </w:r>
    </w:p>
    <w:p w14:paraId="6637EB04" w14:textId="77777777" w:rsidR="006E5647" w:rsidRPr="006E5647" w:rsidRDefault="006E5647" w:rsidP="006E5647">
      <w:pPr>
        <w:widowControl/>
        <w:numPr>
          <w:ilvl w:val="0"/>
          <w:numId w:val="94"/>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W przypadku wystąpienia okoliczności, o których mowa w ust. 1, Wykonawca zwróci się do Zamawiającego z wnioskiem o dokonanie zmiany umowy, zawierającym stosowne uzasadnienie. Wniosek winien być złożony w formie pisemnej, niezwłocznie;</w:t>
      </w:r>
    </w:p>
    <w:p w14:paraId="0A3FEF11" w14:textId="77777777" w:rsidR="006E5647" w:rsidRPr="006E5647" w:rsidRDefault="006E5647" w:rsidP="006E5647">
      <w:pPr>
        <w:widowControl/>
        <w:numPr>
          <w:ilvl w:val="0"/>
          <w:numId w:val="94"/>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Zamawiający po zapoznaniu się z uzasadnieniem i przy uwzględnieniu okoliczności sprawy dokona oceny zasadności zmiany umowy;</w:t>
      </w:r>
    </w:p>
    <w:p w14:paraId="51C32742" w14:textId="77777777" w:rsidR="006E5647" w:rsidRPr="006E5647" w:rsidRDefault="006E5647" w:rsidP="006E5647">
      <w:pPr>
        <w:widowControl/>
        <w:numPr>
          <w:ilvl w:val="0"/>
          <w:numId w:val="94"/>
        </w:numPr>
        <w:tabs>
          <w:tab w:val="left" w:pos="284"/>
          <w:tab w:val="left" w:pos="426"/>
        </w:tabs>
        <w:autoSpaceDE/>
        <w:autoSpaceDN/>
        <w:adjustRightInd w:val="0"/>
        <w:ind w:left="0" w:firstLine="0"/>
        <w:jc w:val="both"/>
        <w:rPr>
          <w:rFonts w:ascii="Calibri" w:hAnsi="Calibri" w:cs="Calibri"/>
          <w:lang w:eastAsia="pl-PL"/>
        </w:rPr>
      </w:pPr>
      <w:r w:rsidRPr="006E5647">
        <w:rPr>
          <w:rFonts w:ascii="Calibri" w:hAnsi="Calibri" w:cs="Calibri"/>
          <w:lang w:eastAsia="pl-PL"/>
        </w:rPr>
        <w:t xml:space="preserve">Wszelkie zmiany umowy wymagają formy pisemnej i mogą być wprowadzone po przeprowadzeniu stosownych negocjacji. </w:t>
      </w:r>
    </w:p>
    <w:p w14:paraId="46C5DEC6" w14:textId="77777777" w:rsidR="006E5647" w:rsidRPr="006E5647" w:rsidRDefault="006E5647" w:rsidP="006E5647">
      <w:pPr>
        <w:widowControl/>
        <w:numPr>
          <w:ilvl w:val="0"/>
          <w:numId w:val="93"/>
        </w:numPr>
        <w:tabs>
          <w:tab w:val="left" w:pos="426"/>
        </w:tabs>
        <w:autoSpaceDE/>
        <w:autoSpaceDN/>
        <w:ind w:left="0" w:firstLine="0"/>
        <w:jc w:val="both"/>
        <w:rPr>
          <w:rFonts w:ascii="Calibri" w:hAnsi="Calibri" w:cs="Calibri"/>
          <w:lang w:eastAsia="pl-PL"/>
        </w:rPr>
      </w:pPr>
      <w:r w:rsidRPr="006E5647">
        <w:rPr>
          <w:rFonts w:ascii="Calibri" w:hAnsi="Calibri" w:cs="Calibri"/>
          <w:lang w:eastAsia="pl-PL"/>
        </w:rPr>
        <w:t xml:space="preserve">Z wnioskiem o dokonanie zmiany przewidzianej w ust. 2 pkt. 1 może wystąpić również Zamawiający. Postanowienia ust. 2 pkt 3) stosuje się odpowiednio. </w:t>
      </w:r>
    </w:p>
    <w:p w14:paraId="30003CEE" w14:textId="77777777" w:rsidR="006E5647" w:rsidRPr="006E5647" w:rsidRDefault="006E5647" w:rsidP="006E5647">
      <w:pPr>
        <w:widowControl/>
        <w:tabs>
          <w:tab w:val="left" w:pos="426"/>
        </w:tabs>
        <w:autoSpaceDE/>
        <w:autoSpaceDN/>
        <w:jc w:val="center"/>
        <w:rPr>
          <w:rFonts w:ascii="Calibri" w:eastAsia="Calibri" w:hAnsi="Calibri" w:cs="Calibri"/>
          <w:b/>
          <w:bCs/>
        </w:rPr>
      </w:pPr>
      <w:r w:rsidRPr="006E5647">
        <w:rPr>
          <w:rFonts w:ascii="Calibri" w:eastAsia="Calibri" w:hAnsi="Calibri" w:cs="Calibri"/>
          <w:b/>
          <w:bCs/>
        </w:rPr>
        <w:t>§13</w:t>
      </w:r>
    </w:p>
    <w:p w14:paraId="142E38A0" w14:textId="77777777" w:rsidR="006E5647" w:rsidRPr="006E5647" w:rsidRDefault="006E5647" w:rsidP="006E5647">
      <w:pPr>
        <w:widowControl/>
        <w:tabs>
          <w:tab w:val="left" w:pos="426"/>
        </w:tabs>
        <w:autoSpaceDE/>
        <w:autoSpaceDN/>
        <w:jc w:val="center"/>
        <w:rPr>
          <w:rFonts w:ascii="Calibri" w:eastAsia="Calibri" w:hAnsi="Calibri" w:cs="Calibri"/>
          <w:b/>
          <w:bCs/>
        </w:rPr>
      </w:pPr>
      <w:r w:rsidRPr="006E5647">
        <w:rPr>
          <w:rFonts w:ascii="Calibri" w:eastAsia="Calibri" w:hAnsi="Calibri" w:cs="Calibri"/>
          <w:b/>
          <w:bCs/>
        </w:rPr>
        <w:t>Przedstawiciele Stron</w:t>
      </w:r>
    </w:p>
    <w:p w14:paraId="4C3F1483" w14:textId="77777777" w:rsidR="006E5647" w:rsidRPr="006E5647" w:rsidRDefault="006E5647" w:rsidP="006E5647">
      <w:pPr>
        <w:widowControl/>
        <w:tabs>
          <w:tab w:val="left" w:pos="284"/>
          <w:tab w:val="left" w:pos="426"/>
        </w:tabs>
        <w:adjustRightInd w:val="0"/>
        <w:jc w:val="both"/>
        <w:rPr>
          <w:rFonts w:ascii="Calibri" w:eastAsia="Calibri" w:hAnsi="Calibri" w:cs="Calibri"/>
        </w:rPr>
      </w:pPr>
      <w:r w:rsidRPr="006E5647">
        <w:rPr>
          <w:rFonts w:ascii="Calibri" w:eastAsia="Calibri" w:hAnsi="Calibri" w:cs="Calibri"/>
        </w:rPr>
        <w:t xml:space="preserve">1. Przedstawicielem ze strony Zamawiającego w zakresie realizacji obowiązków umownych jest: </w:t>
      </w:r>
      <w:r w:rsidRPr="006E5647">
        <w:rPr>
          <w:rFonts w:ascii="Calibri" w:hAnsi="Calibri" w:cs="Calibri"/>
          <w:lang w:eastAsia="pl-PL"/>
        </w:rPr>
        <w:t xml:space="preserve">P. Paweł Tur, mail: </w:t>
      </w:r>
      <w:hyperlink r:id="rId15" w:history="1">
        <w:r w:rsidRPr="006E5647">
          <w:rPr>
            <w:rFonts w:ascii="Calibri" w:hAnsi="Calibri" w:cs="Calibri"/>
            <w:color w:val="0000FF"/>
            <w:u w:val="single"/>
            <w:lang w:eastAsia="pl-PL"/>
          </w:rPr>
          <w:t>pawel.tur@cpe.gov.pl</w:t>
        </w:r>
      </w:hyperlink>
      <w:r w:rsidRPr="006E5647">
        <w:rPr>
          <w:rFonts w:ascii="Calibri" w:hAnsi="Calibri" w:cs="Calibri"/>
          <w:lang w:eastAsia="pl-PL"/>
        </w:rPr>
        <w:t>, , tel. kom.: 782 110 015 , tel.22 378 31 14</w:t>
      </w:r>
      <w:r w:rsidRPr="006E5647">
        <w:rPr>
          <w:rFonts w:ascii="Calibri" w:eastAsia="Calibri" w:hAnsi="Calibri" w:cs="Calibri"/>
        </w:rPr>
        <w:t xml:space="preserve">, </w:t>
      </w:r>
    </w:p>
    <w:p w14:paraId="2B02BCE2" w14:textId="77777777" w:rsidR="006E5647" w:rsidRPr="006E5647" w:rsidRDefault="006E5647" w:rsidP="006E5647">
      <w:pPr>
        <w:spacing w:beforeLines="40" w:before="96" w:afterLines="40" w:after="96"/>
        <w:jc w:val="both"/>
        <w:rPr>
          <w:rFonts w:ascii="Calibri" w:hAnsi="Calibri" w:cs="Calibri"/>
          <w:lang w:eastAsia="pl-PL"/>
        </w:rPr>
      </w:pPr>
      <w:r w:rsidRPr="006E5647">
        <w:rPr>
          <w:rFonts w:ascii="Calibri" w:hAnsi="Calibri" w:cs="Calibri"/>
        </w:rPr>
        <w:t xml:space="preserve">P. Sławomir Martowski, mail: </w:t>
      </w:r>
      <w:hyperlink r:id="rId16" w:history="1">
        <w:r w:rsidRPr="006E5647">
          <w:rPr>
            <w:rFonts w:ascii="Calibri" w:hAnsi="Calibri" w:cs="Calibri"/>
            <w:color w:val="0000FF"/>
            <w:u w:val="single"/>
            <w:lang w:eastAsia="pl-PL"/>
          </w:rPr>
          <w:t>slawomir.martowski@cpe.gov.pl</w:t>
        </w:r>
      </w:hyperlink>
      <w:r w:rsidRPr="006E5647">
        <w:rPr>
          <w:rFonts w:ascii="Calibri" w:hAnsi="Calibri" w:cs="Calibri"/>
          <w:lang w:eastAsia="pl-PL"/>
        </w:rPr>
        <w:t xml:space="preserve">, tel. kom. 782 110 212, tel. 22 378 31 13. </w:t>
      </w:r>
    </w:p>
    <w:p w14:paraId="2314F508" w14:textId="77777777" w:rsidR="006E5647" w:rsidRPr="006E5647" w:rsidRDefault="006E5647" w:rsidP="006E5647">
      <w:pPr>
        <w:widowControl/>
        <w:tabs>
          <w:tab w:val="left" w:pos="426"/>
        </w:tabs>
        <w:autoSpaceDE/>
        <w:autoSpaceDN/>
        <w:jc w:val="both"/>
        <w:rPr>
          <w:rFonts w:ascii="Calibri" w:eastAsia="Calibri" w:hAnsi="Calibri" w:cs="Calibri"/>
        </w:rPr>
      </w:pPr>
      <w:r w:rsidRPr="006E5647">
        <w:rPr>
          <w:rFonts w:ascii="Calibri" w:eastAsia="Calibri" w:hAnsi="Calibri" w:cs="Calibri"/>
        </w:rPr>
        <w:lastRenderedPageBreak/>
        <w:t xml:space="preserve">2. Przedstawicielem ze strony Wykonawcy w zakresie realizacji obowiązków umownych jest: ………………………..……………, e-mail: …………, tel. kom.: …………….., tel. ………………….. </w:t>
      </w:r>
    </w:p>
    <w:p w14:paraId="7608FFF5" w14:textId="77777777" w:rsidR="006E5647" w:rsidRPr="006E5647" w:rsidRDefault="006E5647" w:rsidP="006E5647">
      <w:pPr>
        <w:widowControl/>
        <w:tabs>
          <w:tab w:val="left" w:pos="426"/>
        </w:tabs>
        <w:autoSpaceDE/>
        <w:autoSpaceDN/>
        <w:jc w:val="both"/>
        <w:rPr>
          <w:rFonts w:ascii="Calibri" w:eastAsia="Calibri" w:hAnsi="Calibri" w:cs="Calibri"/>
        </w:rPr>
      </w:pPr>
      <w:r w:rsidRPr="006E5647">
        <w:rPr>
          <w:rFonts w:ascii="Calibri" w:eastAsia="Calibri" w:hAnsi="Calibri" w:cs="Calibri"/>
        </w:rPr>
        <w:t xml:space="preserve">3. Osoby wymienione w ust. 1 i 2 odpowiedzialne są merytorycznie za nadzór nad prawidłowością i terminowością realizacji Umowy, w szczególności upoważnione są do monitorowania należytego wykonania Umowy. </w:t>
      </w:r>
    </w:p>
    <w:p w14:paraId="525041DB" w14:textId="77777777" w:rsidR="006E5647" w:rsidRPr="006E5647" w:rsidRDefault="006E5647" w:rsidP="006E5647">
      <w:pPr>
        <w:widowControl/>
        <w:tabs>
          <w:tab w:val="left" w:pos="426"/>
        </w:tabs>
        <w:autoSpaceDE/>
        <w:autoSpaceDN/>
        <w:jc w:val="both"/>
        <w:rPr>
          <w:rFonts w:ascii="Calibri" w:eastAsia="Calibri" w:hAnsi="Calibri" w:cs="Calibri"/>
        </w:rPr>
      </w:pPr>
      <w:r w:rsidRPr="006E5647">
        <w:rPr>
          <w:rFonts w:ascii="Calibri" w:eastAsia="Calibri" w:hAnsi="Calibri" w:cs="Calibri"/>
        </w:rPr>
        <w:t xml:space="preserve">4. Zmiana osób wskazanych w ust. 1 lub ust. 2 oraz ich danych kontaktowych nie wymaga zmiany Umowy, a jedynie poinformowania drugiej Strony w formie pisemnej. Zawiadomienie takie powinno zostać podpisane przez osoby uprawnione do reprezentacji Stron. </w:t>
      </w:r>
    </w:p>
    <w:p w14:paraId="6BFB3F1B" w14:textId="77777777" w:rsidR="006E5647" w:rsidRPr="006E5647" w:rsidRDefault="006E5647" w:rsidP="006E5647">
      <w:pPr>
        <w:widowControl/>
        <w:tabs>
          <w:tab w:val="left" w:pos="426"/>
        </w:tabs>
        <w:autoSpaceDE/>
        <w:autoSpaceDN/>
        <w:jc w:val="center"/>
        <w:rPr>
          <w:rFonts w:ascii="Calibri" w:eastAsia="Calibri" w:hAnsi="Calibri" w:cs="Calibri"/>
          <w:b/>
          <w:bCs/>
        </w:rPr>
      </w:pPr>
      <w:r w:rsidRPr="006E5647">
        <w:rPr>
          <w:rFonts w:ascii="Calibri" w:eastAsia="Calibri" w:hAnsi="Calibri" w:cs="Calibri"/>
          <w:b/>
          <w:bCs/>
        </w:rPr>
        <w:t>§ 14</w:t>
      </w:r>
    </w:p>
    <w:p w14:paraId="20B0D2C4" w14:textId="77777777" w:rsidR="006E5647" w:rsidRPr="006E5647" w:rsidRDefault="006E5647" w:rsidP="006E5647">
      <w:pPr>
        <w:widowControl/>
        <w:tabs>
          <w:tab w:val="left" w:pos="426"/>
        </w:tabs>
        <w:autoSpaceDE/>
        <w:autoSpaceDN/>
        <w:jc w:val="center"/>
        <w:rPr>
          <w:rFonts w:ascii="Calibri" w:eastAsia="Calibri" w:hAnsi="Calibri" w:cs="Calibri"/>
          <w:b/>
          <w:bCs/>
        </w:rPr>
      </w:pPr>
      <w:r w:rsidRPr="006E5647">
        <w:rPr>
          <w:rFonts w:ascii="Calibri" w:eastAsia="Calibri" w:hAnsi="Calibri" w:cs="Calibri"/>
          <w:b/>
          <w:bCs/>
        </w:rPr>
        <w:t>Dane osobowe</w:t>
      </w:r>
    </w:p>
    <w:p w14:paraId="3A9268AB" w14:textId="77777777" w:rsidR="006E5647" w:rsidRPr="006E5647" w:rsidRDefault="006E5647" w:rsidP="006E5647">
      <w:pPr>
        <w:widowControl/>
        <w:tabs>
          <w:tab w:val="left" w:pos="426"/>
        </w:tabs>
        <w:autoSpaceDE/>
        <w:autoSpaceDN/>
        <w:jc w:val="both"/>
        <w:rPr>
          <w:rFonts w:ascii="Calibri" w:eastAsia="Calibri" w:hAnsi="Calibri" w:cs="Calibri"/>
          <w:spacing w:val="-12"/>
        </w:rPr>
      </w:pPr>
      <w:r w:rsidRPr="006E5647">
        <w:rPr>
          <w:rFonts w:ascii="Calibri" w:eastAsia="Calibri" w:hAnsi="Calibri" w:cs="Calibri"/>
        </w:rPr>
        <w:t xml:space="preserve">W ramach wykonania przedmiotu Umowy Wykonawca nie będzie miał dostępu do danych osobowych. W przypadku, jeśli Wykonawca zyska dostęp do danych osobowych jest zobowiązany powiadomić o tym niezwłocznie Zamawiającego i przestrzegać przepisów prawa w zakresie ich ochrony, w tym </w:t>
      </w:r>
      <w:r w:rsidRPr="006E5647">
        <w:rPr>
          <w:rFonts w:ascii="Calibri" w:eastAsia="Calibri" w:hAnsi="Calibri" w:cs="Calibri"/>
          <w:spacing w:val="-12"/>
        </w:rPr>
        <w:t xml:space="preserve">zobowiązuje się do zawarcia stosownej umowy o powierzeniu przetwarzania danych osobowych z Zamawiającym. </w:t>
      </w:r>
    </w:p>
    <w:p w14:paraId="1DC63C31" w14:textId="77777777" w:rsidR="006E5647" w:rsidRPr="006E5647" w:rsidRDefault="006E5647" w:rsidP="006E5647">
      <w:pPr>
        <w:widowControl/>
        <w:tabs>
          <w:tab w:val="left" w:pos="426"/>
        </w:tabs>
        <w:autoSpaceDE/>
        <w:autoSpaceDN/>
        <w:jc w:val="center"/>
        <w:rPr>
          <w:rFonts w:ascii="Calibri" w:eastAsia="Calibri" w:hAnsi="Calibri" w:cs="Calibri"/>
          <w:b/>
          <w:bCs/>
        </w:rPr>
      </w:pPr>
      <w:r w:rsidRPr="006E5647">
        <w:rPr>
          <w:rFonts w:ascii="Calibri" w:eastAsia="Calibri" w:hAnsi="Calibri" w:cs="Calibri"/>
          <w:b/>
          <w:bCs/>
        </w:rPr>
        <w:t>§15</w:t>
      </w:r>
    </w:p>
    <w:p w14:paraId="58FFF5FF" w14:textId="77777777" w:rsidR="006E5647" w:rsidRPr="006E5647" w:rsidRDefault="006E5647" w:rsidP="006E5647">
      <w:pPr>
        <w:widowControl/>
        <w:tabs>
          <w:tab w:val="left" w:pos="426"/>
        </w:tabs>
        <w:autoSpaceDE/>
        <w:autoSpaceDN/>
        <w:jc w:val="center"/>
        <w:rPr>
          <w:rFonts w:ascii="Calibri" w:eastAsia="Calibri" w:hAnsi="Calibri" w:cs="Calibri"/>
          <w:b/>
          <w:bCs/>
        </w:rPr>
      </w:pPr>
      <w:r w:rsidRPr="006E5647">
        <w:rPr>
          <w:rFonts w:ascii="Calibri" w:eastAsia="Calibri" w:hAnsi="Calibri" w:cs="Calibri"/>
          <w:b/>
          <w:bCs/>
        </w:rPr>
        <w:t>Postanowienia końcowe</w:t>
      </w:r>
    </w:p>
    <w:p w14:paraId="6E8D1B70" w14:textId="77777777" w:rsidR="006E5647" w:rsidRPr="006E5647" w:rsidRDefault="006E5647" w:rsidP="006E5647">
      <w:pPr>
        <w:widowControl/>
        <w:numPr>
          <w:ilvl w:val="0"/>
          <w:numId w:val="40"/>
        </w:numPr>
        <w:tabs>
          <w:tab w:val="left" w:pos="284"/>
          <w:tab w:val="left" w:pos="426"/>
        </w:tabs>
        <w:autoSpaceDE/>
        <w:autoSpaceDN/>
        <w:ind w:left="0" w:right="11" w:firstLine="0"/>
        <w:contextualSpacing/>
        <w:jc w:val="both"/>
        <w:rPr>
          <w:rFonts w:ascii="Calibri" w:eastAsia="Calibri" w:hAnsi="Calibri" w:cs="Calibri"/>
        </w:rPr>
      </w:pPr>
      <w:r w:rsidRPr="006E5647">
        <w:rPr>
          <w:rFonts w:ascii="Calibri" w:eastAsia="Calibri" w:hAnsi="Calibri" w:cs="Calibri"/>
        </w:rPr>
        <w:t xml:space="preserve">Wszelkie ewentualne spory powstałe na tle realizacji niniejszej Umowy lub w związku z jej interpretacją Strony zobowiązują się rozwiązać polubownie, a w przypadku braku porozumienia poddać je pod rozstrzygnięcie sądu powszechnego właściwego miejscowo dla siedziby Zamawiającego. </w:t>
      </w:r>
    </w:p>
    <w:p w14:paraId="366295CB" w14:textId="77777777" w:rsidR="006E5647" w:rsidRPr="006E5647" w:rsidRDefault="006E5647" w:rsidP="006E5647">
      <w:pPr>
        <w:widowControl/>
        <w:numPr>
          <w:ilvl w:val="0"/>
          <w:numId w:val="40"/>
        </w:numPr>
        <w:tabs>
          <w:tab w:val="left" w:pos="284"/>
          <w:tab w:val="left" w:pos="426"/>
        </w:tabs>
        <w:autoSpaceDE/>
        <w:autoSpaceDN/>
        <w:ind w:left="0" w:right="11" w:firstLine="0"/>
        <w:jc w:val="both"/>
        <w:rPr>
          <w:rFonts w:ascii="Calibri" w:eastAsia="Calibri" w:hAnsi="Calibri" w:cs="Calibri"/>
        </w:rPr>
      </w:pPr>
      <w:r w:rsidRPr="006E5647">
        <w:rPr>
          <w:rFonts w:ascii="Calibri" w:eastAsia="Calibri" w:hAnsi="Calibri" w:cs="Calibri"/>
        </w:rPr>
        <w:t>W sprawach nie uregulowanych Umową mają zastosowanie przepisy prawa polskiego,  w tym w szczególności Kodeksu Cywilnego, Ustawy o prawie autorskim i prawach pokrewnych</w:t>
      </w:r>
      <w:r w:rsidRPr="006E5647">
        <w:rPr>
          <w:rFonts w:ascii="Calibri" w:eastAsia="Calibri" w:hAnsi="Calibri" w:cs="Calibri"/>
          <w:i/>
        </w:rPr>
        <w:t xml:space="preserve">. </w:t>
      </w:r>
    </w:p>
    <w:p w14:paraId="7F195B31" w14:textId="77777777" w:rsidR="006E5647" w:rsidRPr="006E5647" w:rsidRDefault="006E5647" w:rsidP="006E5647">
      <w:pPr>
        <w:widowControl/>
        <w:numPr>
          <w:ilvl w:val="0"/>
          <w:numId w:val="40"/>
        </w:numPr>
        <w:tabs>
          <w:tab w:val="left" w:pos="284"/>
          <w:tab w:val="left" w:pos="426"/>
        </w:tabs>
        <w:autoSpaceDE/>
        <w:autoSpaceDN/>
        <w:ind w:left="0" w:right="11" w:firstLine="0"/>
        <w:jc w:val="both"/>
        <w:rPr>
          <w:rFonts w:ascii="Calibri" w:eastAsia="Calibri" w:hAnsi="Calibri" w:cs="Calibri"/>
        </w:rPr>
      </w:pPr>
      <w:r w:rsidRPr="006E5647">
        <w:rPr>
          <w:rFonts w:ascii="Calibri" w:eastAsia="Calibri" w:hAnsi="Calibri" w:cs="Calibri"/>
        </w:rPr>
        <w:t xml:space="preserve">Wszystkie Załączniki wymienione w treści Umowy stanowią jej integralną część. </w:t>
      </w:r>
    </w:p>
    <w:p w14:paraId="0ACC6DD3" w14:textId="77777777" w:rsidR="006E5647" w:rsidRPr="006E5647" w:rsidRDefault="006E5647" w:rsidP="006E5647">
      <w:pPr>
        <w:widowControl/>
        <w:numPr>
          <w:ilvl w:val="0"/>
          <w:numId w:val="40"/>
        </w:numPr>
        <w:tabs>
          <w:tab w:val="left" w:pos="284"/>
          <w:tab w:val="left" w:pos="426"/>
        </w:tabs>
        <w:autoSpaceDE/>
        <w:autoSpaceDN/>
        <w:ind w:left="0" w:right="11" w:firstLine="0"/>
        <w:jc w:val="both"/>
        <w:rPr>
          <w:rFonts w:ascii="Calibri" w:eastAsia="Calibri" w:hAnsi="Calibri" w:cs="Calibri"/>
        </w:rPr>
      </w:pPr>
      <w:r w:rsidRPr="006E5647">
        <w:rPr>
          <w:rFonts w:ascii="Calibri" w:eastAsia="Calibri" w:hAnsi="Calibri" w:cs="Calibri"/>
        </w:rPr>
        <w:t xml:space="preserve">Zamawiający ma prawo podawać do publicznej wiadomości informacje o zawartej umowie,  w tym informacje o przedmiocie umowy, Wykonawcy oraz wysokości wynagrodzenia. </w:t>
      </w:r>
    </w:p>
    <w:p w14:paraId="5F9DF76A" w14:textId="77777777" w:rsidR="006E5647" w:rsidRPr="006E5647" w:rsidRDefault="006E5647" w:rsidP="006E5647">
      <w:pPr>
        <w:widowControl/>
        <w:numPr>
          <w:ilvl w:val="0"/>
          <w:numId w:val="40"/>
        </w:numPr>
        <w:tabs>
          <w:tab w:val="left" w:pos="284"/>
          <w:tab w:val="left" w:pos="426"/>
        </w:tabs>
        <w:autoSpaceDE/>
        <w:autoSpaceDN/>
        <w:ind w:left="0" w:right="11" w:firstLine="0"/>
        <w:jc w:val="both"/>
        <w:rPr>
          <w:rFonts w:ascii="Calibri" w:eastAsia="Calibri" w:hAnsi="Calibri" w:cs="Calibri"/>
        </w:rPr>
      </w:pPr>
      <w:r w:rsidRPr="006E5647">
        <w:rPr>
          <w:rFonts w:ascii="Calibri" w:eastAsia="Calibri" w:hAnsi="Calibri" w:cs="Calibri"/>
        </w:rPr>
        <w:t xml:space="preserve">Wszelkie tytuły paragrafów w Umowie mają charakter wyłącznie informacyjny i nie mają wpływu na interpretację postanowień Umowy. </w:t>
      </w:r>
    </w:p>
    <w:p w14:paraId="4A298D73" w14:textId="77777777" w:rsidR="006E5647" w:rsidRPr="006E5647" w:rsidRDefault="006E5647" w:rsidP="006E5647">
      <w:pPr>
        <w:widowControl/>
        <w:numPr>
          <w:ilvl w:val="0"/>
          <w:numId w:val="40"/>
        </w:numPr>
        <w:tabs>
          <w:tab w:val="left" w:pos="284"/>
          <w:tab w:val="left" w:pos="426"/>
        </w:tabs>
        <w:autoSpaceDE/>
        <w:autoSpaceDN/>
        <w:ind w:left="0" w:right="11" w:firstLine="0"/>
        <w:jc w:val="both"/>
        <w:rPr>
          <w:rFonts w:ascii="Calibri" w:eastAsia="Calibri" w:hAnsi="Calibri" w:cs="Calibri"/>
        </w:rPr>
      </w:pPr>
      <w:r w:rsidRPr="006E5647">
        <w:rPr>
          <w:rFonts w:ascii="Calibri" w:eastAsia="Calibri" w:hAnsi="Calibri" w:cs="Calibri"/>
        </w:rPr>
        <w:t xml:space="preserve">Umowa została sporządzona w dwóch jednobrzmiących egzemplarzach w języku polskim: 1 dla Wykonawcy, 1 dla Zamawiającego. </w:t>
      </w:r>
    </w:p>
    <w:p w14:paraId="37245CDB" w14:textId="77777777" w:rsidR="006E5647" w:rsidRPr="006E5647" w:rsidRDefault="006E5647" w:rsidP="006E5647">
      <w:pPr>
        <w:widowControl/>
        <w:numPr>
          <w:ilvl w:val="0"/>
          <w:numId w:val="40"/>
        </w:numPr>
        <w:tabs>
          <w:tab w:val="left" w:pos="284"/>
          <w:tab w:val="left" w:pos="426"/>
        </w:tabs>
        <w:autoSpaceDE/>
        <w:autoSpaceDN/>
        <w:ind w:left="0" w:right="11" w:firstLine="0"/>
        <w:jc w:val="both"/>
        <w:rPr>
          <w:rFonts w:ascii="Calibri" w:eastAsia="Calibri" w:hAnsi="Calibri" w:cs="Calibri"/>
        </w:rPr>
      </w:pPr>
      <w:r w:rsidRPr="006E5647">
        <w:rPr>
          <w:rFonts w:ascii="Calibri" w:eastAsia="Calibri" w:hAnsi="Calibri" w:cs="Calibri"/>
        </w:rPr>
        <w:t>Integralną część Umowy stanowią:</w:t>
      </w:r>
    </w:p>
    <w:p w14:paraId="090AFC81" w14:textId="77777777" w:rsidR="006E5647" w:rsidRPr="006E5647" w:rsidRDefault="006E5647" w:rsidP="006E5647">
      <w:pPr>
        <w:widowControl/>
        <w:tabs>
          <w:tab w:val="left" w:pos="426"/>
        </w:tabs>
        <w:autoSpaceDE/>
        <w:autoSpaceDN/>
        <w:jc w:val="both"/>
        <w:rPr>
          <w:rFonts w:ascii="Calibri" w:eastAsia="Calibri" w:hAnsi="Calibri" w:cs="Calibri"/>
        </w:rPr>
      </w:pPr>
      <w:r w:rsidRPr="006E5647">
        <w:rPr>
          <w:rFonts w:ascii="Calibri" w:eastAsia="Calibri" w:hAnsi="Calibri" w:cs="Calibri"/>
        </w:rPr>
        <w:t xml:space="preserve">• Załącznik nr 1 – zaświadczenie o wpisie do </w:t>
      </w:r>
      <w:proofErr w:type="spellStart"/>
      <w:r w:rsidRPr="006E5647">
        <w:rPr>
          <w:rFonts w:ascii="Calibri" w:eastAsia="Calibri" w:hAnsi="Calibri" w:cs="Calibri"/>
        </w:rPr>
        <w:t>CEiDG</w:t>
      </w:r>
      <w:proofErr w:type="spellEnd"/>
      <w:r w:rsidRPr="006E5647">
        <w:rPr>
          <w:rFonts w:ascii="Calibri" w:eastAsia="Calibri" w:hAnsi="Calibri" w:cs="Calibri"/>
        </w:rPr>
        <w:t xml:space="preserve"> z dnia … / odpis aktualny z KRS z dnia ….., </w:t>
      </w:r>
    </w:p>
    <w:p w14:paraId="05858429" w14:textId="77777777" w:rsidR="006E5647" w:rsidRPr="006E5647" w:rsidRDefault="006E5647" w:rsidP="006E5647">
      <w:pPr>
        <w:widowControl/>
        <w:tabs>
          <w:tab w:val="left" w:pos="426"/>
        </w:tabs>
        <w:autoSpaceDE/>
        <w:autoSpaceDN/>
        <w:jc w:val="both"/>
        <w:rPr>
          <w:rFonts w:ascii="Calibri" w:eastAsia="Calibri" w:hAnsi="Calibri" w:cs="Calibri"/>
        </w:rPr>
      </w:pPr>
      <w:r w:rsidRPr="006E5647">
        <w:rPr>
          <w:rFonts w:ascii="Calibri" w:eastAsia="Calibri" w:hAnsi="Calibri" w:cs="Calibri"/>
        </w:rPr>
        <w:t xml:space="preserve">• Załącznik nr 2 – opis przedmiotu zamówienia, </w:t>
      </w:r>
    </w:p>
    <w:p w14:paraId="6E2BBB36" w14:textId="77777777" w:rsidR="006E5647" w:rsidRPr="006E5647" w:rsidRDefault="006E5647" w:rsidP="006E5647">
      <w:pPr>
        <w:widowControl/>
        <w:tabs>
          <w:tab w:val="left" w:pos="426"/>
        </w:tabs>
        <w:autoSpaceDE/>
        <w:autoSpaceDN/>
        <w:jc w:val="both"/>
        <w:rPr>
          <w:rFonts w:ascii="Calibri" w:eastAsia="Calibri" w:hAnsi="Calibri" w:cs="Calibri"/>
        </w:rPr>
      </w:pPr>
      <w:r w:rsidRPr="006E5647">
        <w:rPr>
          <w:rFonts w:ascii="Calibri" w:eastAsia="Calibri" w:hAnsi="Calibri" w:cs="Calibri"/>
        </w:rPr>
        <w:t>• Załącznik nr 3 – oferta Wykonawcy,</w:t>
      </w:r>
    </w:p>
    <w:p w14:paraId="1EB9E7CD" w14:textId="77777777" w:rsidR="006E5647" w:rsidRPr="006E5647" w:rsidRDefault="006E5647" w:rsidP="006E5647">
      <w:pPr>
        <w:widowControl/>
        <w:tabs>
          <w:tab w:val="left" w:pos="426"/>
        </w:tabs>
        <w:autoSpaceDE/>
        <w:autoSpaceDN/>
        <w:jc w:val="both"/>
        <w:rPr>
          <w:rFonts w:ascii="Calibri" w:eastAsia="Calibri" w:hAnsi="Calibri" w:cs="Calibri"/>
        </w:rPr>
      </w:pPr>
      <w:bookmarkStart w:id="12" w:name="_Hlk18068836"/>
      <w:r w:rsidRPr="006E5647">
        <w:rPr>
          <w:rFonts w:ascii="Calibri" w:eastAsia="Calibri" w:hAnsi="Calibri" w:cs="Calibri"/>
        </w:rPr>
        <w:t>• Załącznik nr 4 – protokół odbioru (wzór).</w:t>
      </w:r>
    </w:p>
    <w:bookmarkEnd w:id="12"/>
    <w:p w14:paraId="5CFE6D93" w14:textId="77777777" w:rsidR="006E5647" w:rsidRPr="006E5647" w:rsidRDefault="006E5647" w:rsidP="006E5647">
      <w:pPr>
        <w:widowControl/>
        <w:tabs>
          <w:tab w:val="left" w:pos="426"/>
          <w:tab w:val="center" w:pos="1534"/>
          <w:tab w:val="center" w:pos="2905"/>
          <w:tab w:val="center" w:pos="3613"/>
          <w:tab w:val="center" w:pos="4321"/>
          <w:tab w:val="center" w:pos="5029"/>
          <w:tab w:val="center" w:pos="5737"/>
          <w:tab w:val="center" w:pos="6445"/>
          <w:tab w:val="center" w:pos="7864"/>
        </w:tabs>
        <w:autoSpaceDE/>
        <w:autoSpaceDN/>
        <w:rPr>
          <w:rFonts w:ascii="Calibri" w:eastAsia="Calibri" w:hAnsi="Calibri" w:cs="Calibri"/>
          <w:b/>
        </w:rPr>
      </w:pPr>
    </w:p>
    <w:p w14:paraId="27BE92E5" w14:textId="77777777" w:rsidR="006E5647" w:rsidRPr="006E5647" w:rsidRDefault="006E5647" w:rsidP="006E5647">
      <w:pPr>
        <w:widowControl/>
        <w:tabs>
          <w:tab w:val="left" w:pos="426"/>
          <w:tab w:val="center" w:pos="1534"/>
          <w:tab w:val="center" w:pos="2905"/>
          <w:tab w:val="center" w:pos="3613"/>
          <w:tab w:val="center" w:pos="4321"/>
          <w:tab w:val="center" w:pos="5029"/>
          <w:tab w:val="center" w:pos="5737"/>
          <w:tab w:val="center" w:pos="6445"/>
          <w:tab w:val="center" w:pos="7864"/>
        </w:tabs>
        <w:autoSpaceDE/>
        <w:autoSpaceDN/>
        <w:rPr>
          <w:rFonts w:ascii="Calibri" w:eastAsia="Calibri" w:hAnsi="Calibri" w:cs="Calibri"/>
          <w:b/>
        </w:rPr>
      </w:pPr>
    </w:p>
    <w:p w14:paraId="551623A5" w14:textId="77777777" w:rsidR="006E5647" w:rsidRPr="006E5647" w:rsidRDefault="006E5647" w:rsidP="006E5647">
      <w:pPr>
        <w:widowControl/>
        <w:tabs>
          <w:tab w:val="left" w:pos="426"/>
          <w:tab w:val="center" w:pos="1534"/>
          <w:tab w:val="center" w:pos="2905"/>
          <w:tab w:val="center" w:pos="3613"/>
          <w:tab w:val="center" w:pos="4321"/>
          <w:tab w:val="center" w:pos="5029"/>
          <w:tab w:val="center" w:pos="5737"/>
          <w:tab w:val="center" w:pos="6445"/>
          <w:tab w:val="center" w:pos="7864"/>
        </w:tabs>
        <w:autoSpaceDE/>
        <w:autoSpaceDN/>
        <w:rPr>
          <w:rFonts w:ascii="Calibri" w:eastAsia="Calibri" w:hAnsi="Calibri" w:cs="Calibri"/>
        </w:rPr>
      </w:pPr>
      <w:r w:rsidRPr="006E5647">
        <w:rPr>
          <w:rFonts w:ascii="Calibri" w:eastAsia="Calibri" w:hAnsi="Calibri" w:cs="Calibri"/>
          <w:b/>
        </w:rPr>
        <w:tab/>
        <w:t xml:space="preserve">ZAMAWIAJĄCY  </w:t>
      </w:r>
      <w:r w:rsidRPr="006E5647">
        <w:rPr>
          <w:rFonts w:ascii="Calibri" w:eastAsia="Calibri" w:hAnsi="Calibri" w:cs="Calibri"/>
          <w:b/>
        </w:rPr>
        <w:tab/>
      </w:r>
      <w:r w:rsidRPr="006E5647">
        <w:rPr>
          <w:rFonts w:ascii="Calibri" w:eastAsia="Calibri" w:hAnsi="Calibri" w:cs="Calibri"/>
          <w:b/>
        </w:rPr>
        <w:tab/>
      </w:r>
      <w:r w:rsidRPr="006E5647">
        <w:rPr>
          <w:rFonts w:ascii="Calibri" w:eastAsia="Calibri" w:hAnsi="Calibri" w:cs="Calibri"/>
          <w:b/>
        </w:rPr>
        <w:tab/>
      </w:r>
      <w:r w:rsidRPr="006E5647">
        <w:rPr>
          <w:rFonts w:ascii="Calibri" w:eastAsia="Calibri" w:hAnsi="Calibri" w:cs="Calibri"/>
          <w:b/>
        </w:rPr>
        <w:tab/>
      </w:r>
      <w:r w:rsidRPr="006E5647">
        <w:rPr>
          <w:rFonts w:ascii="Calibri" w:eastAsia="Calibri" w:hAnsi="Calibri" w:cs="Calibri"/>
          <w:b/>
        </w:rPr>
        <w:tab/>
      </w:r>
      <w:r w:rsidRPr="006E5647">
        <w:rPr>
          <w:rFonts w:ascii="Calibri" w:eastAsia="Calibri" w:hAnsi="Calibri" w:cs="Calibri"/>
          <w:b/>
        </w:rPr>
        <w:tab/>
      </w:r>
      <w:r w:rsidRPr="006E5647">
        <w:rPr>
          <w:rFonts w:ascii="Calibri" w:eastAsia="Calibri" w:hAnsi="Calibri" w:cs="Calibri"/>
          <w:b/>
        </w:rPr>
        <w:tab/>
        <w:t xml:space="preserve">WYKONAWCA </w:t>
      </w:r>
    </w:p>
    <w:p w14:paraId="4D626395" w14:textId="77777777" w:rsidR="006E5647" w:rsidRPr="006E5647" w:rsidRDefault="006E5647" w:rsidP="006E5647">
      <w:pPr>
        <w:widowControl/>
        <w:autoSpaceDE/>
        <w:autoSpaceDN/>
        <w:ind w:left="4956" w:firstLine="708"/>
        <w:jc w:val="center"/>
        <w:rPr>
          <w:b/>
          <w:sz w:val="20"/>
          <w:szCs w:val="20"/>
          <w:lang w:eastAsia="pl-PL"/>
        </w:rPr>
      </w:pPr>
    </w:p>
    <w:p w14:paraId="52932185" w14:textId="77777777" w:rsidR="006E5647" w:rsidRPr="006E5647" w:rsidRDefault="006E5647" w:rsidP="006E5647">
      <w:pPr>
        <w:widowControl/>
        <w:autoSpaceDE/>
        <w:autoSpaceDN/>
        <w:ind w:left="4956" w:firstLine="708"/>
        <w:jc w:val="center"/>
        <w:rPr>
          <w:rFonts w:ascii="Calibri" w:hAnsi="Calibri" w:cs="Calibri"/>
          <w:b/>
          <w:lang w:eastAsia="pl-PL"/>
        </w:rPr>
      </w:pPr>
    </w:p>
    <w:p w14:paraId="7179D5B6" w14:textId="77777777" w:rsidR="006E5647" w:rsidRPr="006E5647" w:rsidRDefault="006E5647" w:rsidP="006E5647">
      <w:pPr>
        <w:widowControl/>
        <w:autoSpaceDE/>
        <w:autoSpaceDN/>
        <w:ind w:left="4956" w:firstLine="708"/>
        <w:jc w:val="center"/>
        <w:rPr>
          <w:rFonts w:ascii="Calibri" w:hAnsi="Calibri" w:cs="Calibri"/>
          <w:b/>
          <w:lang w:eastAsia="pl-PL"/>
        </w:rPr>
      </w:pPr>
    </w:p>
    <w:p w14:paraId="6A08A49F" w14:textId="77777777" w:rsidR="006E5647" w:rsidRPr="006E5647" w:rsidRDefault="006E5647" w:rsidP="006E5647">
      <w:pPr>
        <w:widowControl/>
        <w:autoSpaceDE/>
        <w:autoSpaceDN/>
        <w:ind w:left="4956" w:firstLine="708"/>
        <w:jc w:val="center"/>
        <w:rPr>
          <w:rFonts w:ascii="Calibri" w:hAnsi="Calibri" w:cs="Calibri"/>
          <w:b/>
          <w:lang w:eastAsia="pl-PL"/>
        </w:rPr>
      </w:pPr>
    </w:p>
    <w:p w14:paraId="68A04B30" w14:textId="77777777" w:rsidR="006E5647" w:rsidRPr="006E5647" w:rsidRDefault="006E5647" w:rsidP="006E5647">
      <w:pPr>
        <w:widowControl/>
        <w:autoSpaceDE/>
        <w:autoSpaceDN/>
        <w:ind w:left="4956" w:firstLine="708"/>
        <w:jc w:val="center"/>
        <w:rPr>
          <w:rFonts w:ascii="Calibri" w:hAnsi="Calibri" w:cs="Calibri"/>
          <w:b/>
          <w:lang w:eastAsia="pl-PL"/>
        </w:rPr>
      </w:pPr>
    </w:p>
    <w:p w14:paraId="68717210" w14:textId="77777777" w:rsidR="006E5647" w:rsidRPr="006E5647" w:rsidRDefault="006E5647" w:rsidP="006E5647">
      <w:pPr>
        <w:widowControl/>
        <w:autoSpaceDE/>
        <w:autoSpaceDN/>
        <w:ind w:left="4956" w:firstLine="708"/>
        <w:jc w:val="center"/>
        <w:rPr>
          <w:rFonts w:ascii="Calibri" w:hAnsi="Calibri" w:cs="Calibri"/>
          <w:b/>
          <w:lang w:eastAsia="pl-PL"/>
        </w:rPr>
      </w:pPr>
    </w:p>
    <w:p w14:paraId="6331B2CA" w14:textId="77777777" w:rsidR="006E5647" w:rsidRPr="006E5647" w:rsidRDefault="006E5647" w:rsidP="006E5647">
      <w:pPr>
        <w:widowControl/>
        <w:autoSpaceDE/>
        <w:autoSpaceDN/>
        <w:ind w:left="4956" w:firstLine="708"/>
        <w:jc w:val="center"/>
        <w:rPr>
          <w:rFonts w:ascii="Calibri" w:hAnsi="Calibri" w:cs="Calibri"/>
          <w:b/>
          <w:lang w:eastAsia="pl-PL"/>
        </w:rPr>
      </w:pPr>
    </w:p>
    <w:p w14:paraId="04A4ED91" w14:textId="77777777" w:rsidR="006E5647" w:rsidRPr="006E5647" w:rsidRDefault="006E5647" w:rsidP="006E5647">
      <w:pPr>
        <w:widowControl/>
        <w:autoSpaceDE/>
        <w:autoSpaceDN/>
        <w:ind w:left="4956" w:firstLine="708"/>
        <w:jc w:val="center"/>
        <w:rPr>
          <w:rFonts w:ascii="Calibri" w:hAnsi="Calibri" w:cs="Calibri"/>
          <w:b/>
          <w:lang w:eastAsia="pl-PL"/>
        </w:rPr>
      </w:pPr>
    </w:p>
    <w:p w14:paraId="463A82A8" w14:textId="77777777" w:rsidR="006E5647" w:rsidRPr="006E5647" w:rsidRDefault="006E5647" w:rsidP="006E5647">
      <w:pPr>
        <w:widowControl/>
        <w:autoSpaceDE/>
        <w:autoSpaceDN/>
        <w:ind w:left="4956" w:firstLine="708"/>
        <w:jc w:val="center"/>
        <w:rPr>
          <w:rFonts w:ascii="Calibri" w:hAnsi="Calibri" w:cs="Calibri"/>
          <w:b/>
          <w:lang w:eastAsia="pl-PL"/>
        </w:rPr>
      </w:pPr>
    </w:p>
    <w:p w14:paraId="4DB33C99" w14:textId="77777777" w:rsidR="006E5647" w:rsidRPr="006E5647" w:rsidRDefault="006E5647" w:rsidP="006E5647">
      <w:pPr>
        <w:widowControl/>
        <w:autoSpaceDE/>
        <w:autoSpaceDN/>
        <w:ind w:left="4956" w:firstLine="708"/>
        <w:jc w:val="center"/>
        <w:rPr>
          <w:rFonts w:ascii="Calibri" w:hAnsi="Calibri" w:cs="Calibri"/>
          <w:b/>
          <w:lang w:eastAsia="pl-PL"/>
        </w:rPr>
      </w:pPr>
    </w:p>
    <w:p w14:paraId="7028A40D" w14:textId="77777777" w:rsidR="006E5647" w:rsidRPr="006E5647" w:rsidRDefault="006E5647" w:rsidP="006E5647">
      <w:pPr>
        <w:widowControl/>
        <w:autoSpaceDE/>
        <w:autoSpaceDN/>
        <w:ind w:left="4956" w:firstLine="708"/>
        <w:jc w:val="center"/>
        <w:rPr>
          <w:rFonts w:ascii="Calibri" w:hAnsi="Calibri" w:cs="Calibri"/>
          <w:b/>
          <w:lang w:eastAsia="pl-PL"/>
        </w:rPr>
      </w:pPr>
    </w:p>
    <w:p w14:paraId="622A8B32" w14:textId="77777777" w:rsidR="006E5647" w:rsidRPr="006E5647" w:rsidRDefault="006E5647" w:rsidP="006E5647">
      <w:pPr>
        <w:widowControl/>
        <w:autoSpaceDE/>
        <w:autoSpaceDN/>
        <w:ind w:left="4956" w:firstLine="708"/>
        <w:jc w:val="center"/>
        <w:rPr>
          <w:rFonts w:ascii="Calibri" w:hAnsi="Calibri" w:cs="Calibri"/>
          <w:b/>
          <w:lang w:eastAsia="pl-PL"/>
        </w:rPr>
      </w:pPr>
    </w:p>
    <w:p w14:paraId="152ADC67" w14:textId="77777777" w:rsidR="006E5647" w:rsidRPr="006E5647" w:rsidRDefault="006E5647" w:rsidP="006E5647">
      <w:pPr>
        <w:widowControl/>
        <w:autoSpaceDE/>
        <w:autoSpaceDN/>
        <w:ind w:left="4956" w:firstLine="708"/>
        <w:jc w:val="center"/>
        <w:rPr>
          <w:rFonts w:ascii="Calibri" w:hAnsi="Calibri" w:cs="Calibri"/>
          <w:b/>
          <w:lang w:eastAsia="pl-PL"/>
        </w:rPr>
      </w:pPr>
    </w:p>
    <w:p w14:paraId="285609BA" w14:textId="77777777" w:rsidR="006E5647" w:rsidRPr="006E5647" w:rsidRDefault="006E5647" w:rsidP="006E5647">
      <w:pPr>
        <w:widowControl/>
        <w:autoSpaceDE/>
        <w:autoSpaceDN/>
        <w:ind w:left="4956" w:firstLine="708"/>
        <w:jc w:val="center"/>
        <w:rPr>
          <w:rFonts w:ascii="Calibri" w:hAnsi="Calibri" w:cs="Calibri"/>
          <w:b/>
          <w:lang w:eastAsia="pl-PL"/>
        </w:rPr>
      </w:pPr>
    </w:p>
    <w:p w14:paraId="07BFE1CA" w14:textId="77777777" w:rsidR="006E5647" w:rsidRPr="006E5647" w:rsidRDefault="006E5647" w:rsidP="006E5647">
      <w:pPr>
        <w:widowControl/>
        <w:autoSpaceDE/>
        <w:autoSpaceDN/>
        <w:ind w:left="4956" w:firstLine="708"/>
        <w:jc w:val="center"/>
        <w:rPr>
          <w:rFonts w:ascii="Calibri" w:hAnsi="Calibri" w:cs="Calibri"/>
          <w:b/>
          <w:lang w:eastAsia="pl-PL"/>
        </w:rPr>
      </w:pPr>
    </w:p>
    <w:p w14:paraId="77F0FBA6" w14:textId="77777777" w:rsidR="006E5647" w:rsidRPr="006E5647" w:rsidRDefault="006E5647" w:rsidP="006E5647">
      <w:pPr>
        <w:widowControl/>
        <w:autoSpaceDE/>
        <w:autoSpaceDN/>
        <w:ind w:left="4956" w:firstLine="708"/>
        <w:jc w:val="center"/>
        <w:rPr>
          <w:rFonts w:ascii="Calibri" w:hAnsi="Calibri" w:cs="Calibri"/>
          <w:b/>
          <w:lang w:eastAsia="pl-PL"/>
        </w:rPr>
      </w:pPr>
      <w:r w:rsidRPr="006E5647">
        <w:rPr>
          <w:rFonts w:ascii="Calibri" w:hAnsi="Calibri" w:cs="Calibri"/>
          <w:b/>
          <w:lang w:eastAsia="pl-PL"/>
        </w:rPr>
        <w:lastRenderedPageBreak/>
        <w:t>Załącznik nr 1 do Umowy</w:t>
      </w:r>
    </w:p>
    <w:p w14:paraId="72F30EE8" w14:textId="77777777" w:rsidR="006E5647" w:rsidRPr="006E5647" w:rsidRDefault="006E5647" w:rsidP="006E5647">
      <w:pPr>
        <w:widowControl/>
        <w:autoSpaceDE/>
        <w:autoSpaceDN/>
        <w:jc w:val="center"/>
        <w:rPr>
          <w:rFonts w:ascii="Calibri" w:hAnsi="Calibri" w:cs="Calibri"/>
          <w:b/>
          <w:lang w:eastAsia="pl-PL"/>
        </w:rPr>
      </w:pPr>
      <w:r w:rsidRPr="006E5647">
        <w:rPr>
          <w:rFonts w:ascii="Calibri" w:hAnsi="Calibri" w:cs="Calibri"/>
          <w:b/>
          <w:lang w:eastAsia="pl-PL"/>
        </w:rPr>
        <w:t>Opis przedmiotu zamówienia</w:t>
      </w:r>
    </w:p>
    <w:p w14:paraId="718FC101" w14:textId="77777777" w:rsidR="006E5647" w:rsidRPr="006E5647" w:rsidRDefault="006E5647" w:rsidP="006E5647">
      <w:pPr>
        <w:widowControl/>
        <w:autoSpaceDE/>
        <w:autoSpaceDN/>
        <w:jc w:val="both"/>
        <w:rPr>
          <w:rFonts w:ascii="Calibri" w:hAnsi="Calibri" w:cs="Calibri"/>
          <w:lang w:eastAsia="pl-PL"/>
        </w:rPr>
      </w:pPr>
    </w:p>
    <w:p w14:paraId="32EC44C4" w14:textId="77777777" w:rsidR="006E5647" w:rsidRPr="006E5647" w:rsidRDefault="006E5647" w:rsidP="006E5647">
      <w:pPr>
        <w:widowControl/>
        <w:autoSpaceDE/>
        <w:autoSpaceDN/>
        <w:jc w:val="both"/>
        <w:rPr>
          <w:rFonts w:ascii="Calibri" w:hAnsi="Calibri" w:cs="Calibri"/>
          <w:lang w:eastAsia="pl-PL"/>
        </w:rPr>
      </w:pPr>
      <w:r w:rsidRPr="006E5647">
        <w:rPr>
          <w:rFonts w:ascii="Calibri" w:hAnsi="Calibri" w:cs="Calibri"/>
          <w:lang w:eastAsia="pl-PL"/>
        </w:rPr>
        <w:t>Przedmiotem zamówienia jest dostawa licencji dostępowych dla użytkowników licencji drogą elektroniczną poprzez dostęp do strony internetowej zawierającej dane licencje. Zamawiający wykorzystuje Windows Server 2019 w środowisku domenowym (Active Directory), co skutkuje koniecznością zakupu opisanych poniżej licencji Microsoft.</w:t>
      </w:r>
    </w:p>
    <w:p w14:paraId="2D16E15B" w14:textId="77777777" w:rsidR="006E5647" w:rsidRPr="006E5647" w:rsidRDefault="006E5647" w:rsidP="006E5647">
      <w:pPr>
        <w:widowControl/>
        <w:autoSpaceDE/>
        <w:autoSpaceDN/>
        <w:jc w:val="both"/>
        <w:rPr>
          <w:rFonts w:ascii="Calibri" w:hAnsi="Calibri" w:cs="Calibri"/>
          <w:lang w:eastAsia="pl-PL"/>
        </w:rPr>
      </w:pPr>
    </w:p>
    <w:p w14:paraId="61D024D7" w14:textId="77777777" w:rsidR="006E5647" w:rsidRPr="006E5647" w:rsidRDefault="006E5647" w:rsidP="006E5647">
      <w:pPr>
        <w:widowControl/>
        <w:autoSpaceDE/>
        <w:autoSpaceDN/>
        <w:jc w:val="both"/>
        <w:rPr>
          <w:rFonts w:ascii="Calibri" w:hAnsi="Calibri" w:cs="Calibri"/>
          <w:lang w:eastAsia="pl-PL"/>
        </w:rPr>
      </w:pPr>
      <w:r w:rsidRPr="006E5647">
        <w:rPr>
          <w:rFonts w:ascii="Calibri" w:hAnsi="Calibri" w:cs="Calibri"/>
          <w:lang w:eastAsia="pl-PL"/>
        </w:rPr>
        <w:t xml:space="preserve">Zamawiający musi posiadać dostęp do bazy wiedzy producenta oprogramowania, do narzędzi do rozwiązywania problemów i innych zasobów dostarczanych przez producenta.  </w:t>
      </w:r>
    </w:p>
    <w:p w14:paraId="09224292" w14:textId="77777777" w:rsidR="006E5647" w:rsidRPr="006E5647" w:rsidRDefault="006E5647" w:rsidP="006E5647">
      <w:pPr>
        <w:widowControl/>
        <w:autoSpaceDE/>
        <w:autoSpaceDN/>
        <w:jc w:val="both"/>
        <w:rPr>
          <w:rFonts w:ascii="Calibri" w:hAnsi="Calibri" w:cs="Calibri"/>
          <w:lang w:eastAsia="pl-PL"/>
        </w:rPr>
      </w:pPr>
      <w:r w:rsidRPr="006E5647">
        <w:rPr>
          <w:rFonts w:ascii="Calibri" w:hAnsi="Calibri" w:cs="Calibri"/>
          <w:lang w:eastAsia="pl-PL"/>
        </w:rPr>
        <w:t>Zamawiający wymaga dostawy oprogramowania na warunkach przewidzianych przez producenta oprogramowania, zwanego dalej: „Producentem”, dla jednostek realizujących zadania publiczne.</w:t>
      </w:r>
    </w:p>
    <w:p w14:paraId="02609530" w14:textId="77777777" w:rsidR="006E5647" w:rsidRPr="006E5647" w:rsidRDefault="006E5647" w:rsidP="006E5647">
      <w:pPr>
        <w:widowControl/>
        <w:autoSpaceDE/>
        <w:autoSpaceDN/>
        <w:jc w:val="both"/>
        <w:rPr>
          <w:rFonts w:ascii="Calibri" w:hAnsi="Calibri" w:cs="Calibri"/>
          <w:lang w:eastAsia="pl-PL"/>
        </w:rPr>
      </w:pPr>
      <w:r w:rsidRPr="006E5647">
        <w:rPr>
          <w:rFonts w:ascii="Calibri" w:hAnsi="Calibri" w:cs="Calibri"/>
          <w:lang w:eastAsia="pl-PL"/>
        </w:rPr>
        <w:t>Dostawa licencji, zgodnie z przedmiotem Umowy, nastąpi w terminie dwóch miesięcy od dnia podpisania umowy.</w:t>
      </w:r>
    </w:p>
    <w:p w14:paraId="4E48041D" w14:textId="77777777" w:rsidR="006E5647" w:rsidRPr="006E5647" w:rsidRDefault="006E5647" w:rsidP="006E5647">
      <w:pPr>
        <w:widowControl/>
        <w:autoSpaceDE/>
        <w:autoSpaceDN/>
        <w:jc w:val="both"/>
        <w:rPr>
          <w:rFonts w:ascii="Calibri" w:hAnsi="Calibri" w:cs="Calibri"/>
          <w:lang w:eastAsia="pl-PL"/>
        </w:rPr>
      </w:pPr>
      <w:r w:rsidRPr="006E5647">
        <w:rPr>
          <w:rFonts w:ascii="Calibri" w:hAnsi="Calibri" w:cs="Calibri"/>
          <w:lang w:eastAsia="pl-PL"/>
        </w:rPr>
        <w:t xml:space="preserve">Wsparcie świadczone będzie na warunkach wskazanych w umowie oraz przez producenta. W przypadku różnić pomiędzy wsparciem oferowanym przez producenta, a określonym w umowie zastosowanie mają postanowienia umowy. </w:t>
      </w:r>
    </w:p>
    <w:p w14:paraId="3BD2B6C9" w14:textId="77777777" w:rsidR="006E5647" w:rsidRPr="006E5647" w:rsidRDefault="006E5647" w:rsidP="006E5647">
      <w:pPr>
        <w:widowControl/>
        <w:autoSpaceDE/>
        <w:autoSpaceDN/>
        <w:jc w:val="both"/>
        <w:rPr>
          <w:rFonts w:ascii="Calibri" w:hAnsi="Calibri" w:cs="Calibri"/>
          <w:lang w:eastAsia="pl-PL"/>
        </w:rPr>
      </w:pPr>
      <w:r w:rsidRPr="006E5647">
        <w:rPr>
          <w:rFonts w:ascii="Calibri" w:hAnsi="Calibri" w:cs="Calibri"/>
          <w:lang w:eastAsia="pl-PL"/>
        </w:rPr>
        <w:t xml:space="preserve">Licencje  muszą spełniać następujące wymagania: </w:t>
      </w:r>
    </w:p>
    <w:p w14:paraId="1DBB1D3B" w14:textId="77777777" w:rsidR="006E5647" w:rsidRPr="006E5647" w:rsidRDefault="006E5647" w:rsidP="006E5647">
      <w:pPr>
        <w:widowControl/>
        <w:autoSpaceDE/>
        <w:autoSpaceDN/>
        <w:spacing w:after="120"/>
        <w:rPr>
          <w:rFonts w:ascii="Calibri" w:hAnsi="Calibri" w:cs="Calibri"/>
          <w:lang w:eastAsia="pl-PL"/>
        </w:rPr>
      </w:pPr>
      <w:r w:rsidRPr="006E5647">
        <w:rPr>
          <w:rFonts w:ascii="Calibri" w:hAnsi="Calibri" w:cs="Calibri"/>
          <w:lang w:eastAsia="pl-PL"/>
        </w:rPr>
        <w:t xml:space="preserve"> </w:t>
      </w:r>
    </w:p>
    <w:tbl>
      <w:tblPr>
        <w:tblW w:w="9209" w:type="dxa"/>
        <w:tblInd w:w="75" w:type="dxa"/>
        <w:tblCellMar>
          <w:left w:w="70" w:type="dxa"/>
          <w:right w:w="70" w:type="dxa"/>
        </w:tblCellMar>
        <w:tblLook w:val="04A0" w:firstRow="1" w:lastRow="0" w:firstColumn="1" w:lastColumn="0" w:noHBand="0" w:noVBand="1"/>
      </w:tblPr>
      <w:tblGrid>
        <w:gridCol w:w="9209"/>
      </w:tblGrid>
      <w:tr w:rsidR="006E5647" w:rsidRPr="006E5647" w14:paraId="451F1451" w14:textId="77777777" w:rsidTr="00B27987">
        <w:trPr>
          <w:trHeight w:val="300"/>
        </w:trPr>
        <w:tc>
          <w:tcPr>
            <w:tcW w:w="9209"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2E5D1C9A"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 xml:space="preserve">Licencja Windows CAL użytkownika dla organów administracji publicznej </w:t>
            </w:r>
          </w:p>
        </w:tc>
      </w:tr>
      <w:tr w:rsidR="006E5647" w:rsidRPr="006E5647" w14:paraId="492BFEAC" w14:textId="77777777" w:rsidTr="00B27987">
        <w:trPr>
          <w:trHeight w:val="900"/>
        </w:trPr>
        <w:tc>
          <w:tcPr>
            <w:tcW w:w="9209" w:type="dxa"/>
            <w:tcBorders>
              <w:top w:val="nil"/>
              <w:left w:val="single" w:sz="4" w:space="0" w:color="auto"/>
              <w:bottom w:val="single" w:sz="4" w:space="0" w:color="auto"/>
              <w:right w:val="single" w:sz="4" w:space="0" w:color="auto"/>
            </w:tcBorders>
            <w:shd w:val="clear" w:color="auto" w:fill="auto"/>
            <w:hideMark/>
          </w:tcPr>
          <w:p w14:paraId="545B2F22"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Licencje dla użytkownika typu CAL (per User) uprawniająca do korzystania z usług takich jak drukowanie sieciowe, przechowywanie plików  w systemie Windows Server 2019 (</w:t>
            </w:r>
            <w:proofErr w:type="spellStart"/>
            <w:r w:rsidRPr="006E5647">
              <w:rPr>
                <w:rFonts w:ascii="Calibri" w:hAnsi="Calibri" w:cs="Calibri"/>
                <w:color w:val="000000"/>
                <w:lang w:eastAsia="pl-PL"/>
              </w:rPr>
              <w:t>ActiveDirectory</w:t>
            </w:r>
            <w:proofErr w:type="spellEnd"/>
            <w:r w:rsidRPr="006E5647">
              <w:rPr>
                <w:rFonts w:ascii="Calibri" w:hAnsi="Calibri" w:cs="Calibri"/>
                <w:color w:val="000000"/>
                <w:lang w:eastAsia="pl-PL"/>
              </w:rPr>
              <w:t>)</w:t>
            </w:r>
          </w:p>
        </w:tc>
      </w:tr>
      <w:tr w:rsidR="006E5647" w:rsidRPr="006E5647" w14:paraId="23DAD0DC" w14:textId="77777777" w:rsidTr="00B27987">
        <w:trPr>
          <w:trHeight w:val="1268"/>
        </w:trPr>
        <w:tc>
          <w:tcPr>
            <w:tcW w:w="9209" w:type="dxa"/>
            <w:tcBorders>
              <w:top w:val="nil"/>
              <w:left w:val="single" w:sz="4" w:space="0" w:color="auto"/>
              <w:bottom w:val="single" w:sz="4" w:space="0" w:color="auto"/>
              <w:right w:val="single" w:sz="4" w:space="0" w:color="auto"/>
            </w:tcBorders>
            <w:shd w:val="clear" w:color="auto" w:fill="auto"/>
            <w:vAlign w:val="bottom"/>
            <w:hideMark/>
          </w:tcPr>
          <w:p w14:paraId="37D5E5BA"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Zamawiający wymaga dostarczenia bezterminowych licencji CAL na użytkowanie oprogramowania Windows Server 2019 w środowisku Active Directory. Licencje CAL powinny być dostarczone elektronicznie na konto zakupowe Centrum Projektów Europejskich w systemie businessaccount.microsoft.com</w:t>
            </w:r>
          </w:p>
        </w:tc>
      </w:tr>
    </w:tbl>
    <w:p w14:paraId="1C8B5BEB" w14:textId="77777777" w:rsidR="006E5647" w:rsidRPr="006E5647" w:rsidRDefault="006E5647" w:rsidP="006E5647">
      <w:pPr>
        <w:widowControl/>
        <w:autoSpaceDE/>
        <w:autoSpaceDN/>
        <w:spacing w:after="120"/>
        <w:rPr>
          <w:rFonts w:ascii="Calibri" w:hAnsi="Calibri" w:cs="Calibri"/>
          <w:lang w:eastAsia="pl-PL"/>
        </w:rPr>
      </w:pPr>
    </w:p>
    <w:p w14:paraId="2952119A" w14:textId="77777777" w:rsidR="006E5647" w:rsidRPr="006E5647" w:rsidRDefault="006E5647" w:rsidP="006E5647">
      <w:pPr>
        <w:widowControl/>
        <w:tabs>
          <w:tab w:val="left" w:pos="284"/>
        </w:tabs>
        <w:autoSpaceDE/>
        <w:autoSpaceDN/>
        <w:spacing w:after="200" w:line="276" w:lineRule="auto"/>
        <w:contextualSpacing/>
        <w:jc w:val="both"/>
        <w:rPr>
          <w:rFonts w:ascii="Calibri" w:hAnsi="Calibri" w:cs="Calibri"/>
          <w:lang w:eastAsia="pl-PL"/>
        </w:rPr>
      </w:pPr>
      <w:bookmarkStart w:id="13" w:name="_Hlk46489145"/>
      <w:r w:rsidRPr="006E5647">
        <w:rPr>
          <w:rFonts w:ascii="Calibri" w:hAnsi="Calibri" w:cs="Calibri"/>
          <w:lang w:eastAsia="pl-PL"/>
        </w:rPr>
        <w:t xml:space="preserve">Uwaga: </w:t>
      </w:r>
    </w:p>
    <w:p w14:paraId="4C7A0282" w14:textId="77777777" w:rsidR="006E5647" w:rsidRPr="006E5647" w:rsidRDefault="006E5647" w:rsidP="006E5647">
      <w:pPr>
        <w:widowControl/>
        <w:tabs>
          <w:tab w:val="left" w:pos="284"/>
        </w:tabs>
        <w:autoSpaceDE/>
        <w:autoSpaceDN/>
        <w:spacing w:after="200" w:line="276" w:lineRule="auto"/>
        <w:contextualSpacing/>
        <w:jc w:val="both"/>
        <w:rPr>
          <w:rFonts w:ascii="Calibri" w:hAnsi="Calibri" w:cs="Calibri"/>
          <w:lang w:eastAsia="pl-PL"/>
        </w:rPr>
      </w:pPr>
      <w:r w:rsidRPr="006E5647">
        <w:rPr>
          <w:rFonts w:ascii="Calibri" w:hAnsi="Calibri" w:cs="Calibri"/>
          <w:lang w:eastAsia="pl-PL"/>
        </w:rPr>
        <w:t>1) W przypadkach, kiedy w opisie przedmiotu zamówienia wskazane zostały znaki towarowe, patenty, pochodzenie, źródło lub szczególny proces, który charakteryzuje produkty lub usługi dostarczane przez konkretnego wykonawcę co prowadziłoby do uprzywilejowania lub wyeliminowania niektórych wykonawców lub produktów, oznacza to, że Zamawiający nie może opisać przedmiotu zamówienia za pomocą dostatecznie dokładnych określeń i jest to uzasadnione specyfiką przedmiotu zamówienia. W takich sytuacjach ewentualne wskazania na znaki towarowe, patenty, pochodzenie, źródło lub szczególny proces, należy odczytywać z wyrazami „lub równoważne”.</w:t>
      </w:r>
    </w:p>
    <w:p w14:paraId="7FBF0C97" w14:textId="77777777" w:rsidR="006E5647" w:rsidRPr="006E5647" w:rsidRDefault="006E5647" w:rsidP="006E5647">
      <w:pPr>
        <w:widowControl/>
        <w:tabs>
          <w:tab w:val="left" w:pos="284"/>
        </w:tabs>
        <w:autoSpaceDE/>
        <w:autoSpaceDN/>
        <w:spacing w:after="200" w:line="276" w:lineRule="auto"/>
        <w:contextualSpacing/>
        <w:jc w:val="both"/>
        <w:rPr>
          <w:rFonts w:ascii="Calibri" w:hAnsi="Calibri" w:cs="Calibri"/>
          <w:lang w:eastAsia="pl-PL"/>
        </w:rPr>
      </w:pPr>
      <w:r w:rsidRPr="006E5647">
        <w:rPr>
          <w:rFonts w:ascii="Calibri" w:hAnsi="Calibri" w:cs="Calibri"/>
          <w:lang w:eastAsia="pl-PL"/>
        </w:rPr>
        <w:t xml:space="preserve">2)  W sytuacjach, kiedy Zamawiający opisuje przedmiot zamówienia poprzez odniesienie się do norm, europejskich ocen technicznych, aprobat, specyfikacji technicznych i systemów referencji technicznych, o których mowa w art. 101 ust. 1 pkt 2 i ust. 3 ustawy </w:t>
      </w:r>
      <w:proofErr w:type="spellStart"/>
      <w:r w:rsidRPr="006E5647">
        <w:rPr>
          <w:rFonts w:ascii="Calibri" w:hAnsi="Calibri" w:cs="Calibri"/>
          <w:lang w:eastAsia="pl-PL"/>
        </w:rPr>
        <w:t>Pzp</w:t>
      </w:r>
      <w:proofErr w:type="spellEnd"/>
      <w:r w:rsidRPr="006E5647">
        <w:rPr>
          <w:rFonts w:ascii="Calibri" w:hAnsi="Calibri" w:cs="Calibri"/>
          <w:lang w:eastAsia="pl-PL"/>
        </w:rPr>
        <w:t>, Zamawiający dopuszcza rozwiązania równoważne opisywanym, a wskazane powyżej odniesienia należy odczytywać z wyrazami „lub równoważne”.</w:t>
      </w:r>
    </w:p>
    <w:p w14:paraId="5F52F51D" w14:textId="77777777" w:rsidR="006E5647" w:rsidRPr="006E5647" w:rsidRDefault="006E5647" w:rsidP="006E5647">
      <w:pPr>
        <w:widowControl/>
        <w:tabs>
          <w:tab w:val="left" w:pos="284"/>
        </w:tabs>
        <w:autoSpaceDE/>
        <w:autoSpaceDN/>
        <w:spacing w:after="200" w:line="276" w:lineRule="auto"/>
        <w:contextualSpacing/>
        <w:jc w:val="both"/>
        <w:rPr>
          <w:rFonts w:ascii="Calibri" w:hAnsi="Calibri" w:cs="Calibri"/>
          <w:lang w:eastAsia="pl-PL"/>
        </w:rPr>
      </w:pPr>
      <w:r w:rsidRPr="006E5647">
        <w:rPr>
          <w:rFonts w:ascii="Calibri" w:hAnsi="Calibri" w:cs="Calibri"/>
          <w:lang w:eastAsia="pl-PL"/>
        </w:rPr>
        <w:t>4) Wykonawca, który powoła się na oprogramowanie równoważne w zakresie opisanym przez Zamawiającego, jest obowiązany wykazać w ofercie, że oferowany przez niego przedmiot dostawy spełnia wymagania określone przez Zamawiającego.</w:t>
      </w:r>
    </w:p>
    <w:p w14:paraId="0C9247E8" w14:textId="77777777" w:rsidR="006E5647" w:rsidRPr="006E5647" w:rsidRDefault="006E5647" w:rsidP="006E5647">
      <w:pPr>
        <w:widowControl/>
        <w:numPr>
          <w:ilvl w:val="0"/>
          <w:numId w:val="90"/>
        </w:numPr>
        <w:tabs>
          <w:tab w:val="left" w:pos="284"/>
        </w:tabs>
        <w:autoSpaceDE/>
        <w:autoSpaceDN/>
        <w:spacing w:after="200" w:line="276" w:lineRule="auto"/>
        <w:ind w:left="0" w:firstLine="0"/>
        <w:contextualSpacing/>
        <w:jc w:val="both"/>
        <w:rPr>
          <w:rFonts w:ascii="Calibri" w:hAnsi="Calibri" w:cs="Calibri"/>
          <w:lang w:eastAsia="pl-PL"/>
        </w:rPr>
      </w:pPr>
      <w:r w:rsidRPr="006E5647">
        <w:rPr>
          <w:rFonts w:ascii="Calibri" w:hAnsi="Calibri" w:cs="Calibri"/>
          <w:lang w:eastAsia="pl-PL"/>
        </w:rPr>
        <w:t xml:space="preserve">Ciężar dowodowy w zakresie udowodnienia równoważności zaoferowanego oprogramowania z opisanymi warunkami równoważności spoczywa na Wykonawcy, składającym ofertę równoważną. </w:t>
      </w:r>
    </w:p>
    <w:p w14:paraId="62DD581C" w14:textId="77777777" w:rsidR="006E5647" w:rsidRPr="006E5647" w:rsidRDefault="006E5647" w:rsidP="006E5647">
      <w:pPr>
        <w:widowControl/>
        <w:numPr>
          <w:ilvl w:val="0"/>
          <w:numId w:val="90"/>
        </w:numPr>
        <w:tabs>
          <w:tab w:val="left" w:pos="284"/>
        </w:tabs>
        <w:autoSpaceDE/>
        <w:autoSpaceDN/>
        <w:spacing w:after="200" w:line="276" w:lineRule="auto"/>
        <w:ind w:left="0" w:firstLine="0"/>
        <w:contextualSpacing/>
        <w:jc w:val="both"/>
        <w:rPr>
          <w:rFonts w:ascii="Calibri" w:hAnsi="Calibri" w:cs="Calibri"/>
          <w:lang w:eastAsia="pl-PL"/>
        </w:rPr>
      </w:pPr>
      <w:r w:rsidRPr="006E5647">
        <w:rPr>
          <w:rFonts w:ascii="Calibri" w:hAnsi="Calibri" w:cs="Calibri"/>
          <w:lang w:eastAsia="pl-PL"/>
        </w:rPr>
        <w:lastRenderedPageBreak/>
        <w:t xml:space="preserve">Zamawiający wymaga, aby zaoferowane przez Wykonawcę oprogramowanie równoważne nie powodowało konieczności wykonania dodatkowych prac integracyjnych po stronie Zamawiającego, tym samym poniesienia dodatkowych, niezaplanowanych kosztów. </w:t>
      </w:r>
    </w:p>
    <w:p w14:paraId="608A194A" w14:textId="77777777" w:rsidR="006E5647" w:rsidRPr="006E5647" w:rsidRDefault="006E5647" w:rsidP="006E5647">
      <w:pPr>
        <w:widowControl/>
        <w:numPr>
          <w:ilvl w:val="0"/>
          <w:numId w:val="90"/>
        </w:numPr>
        <w:tabs>
          <w:tab w:val="left" w:pos="284"/>
        </w:tabs>
        <w:autoSpaceDE/>
        <w:autoSpaceDN/>
        <w:spacing w:after="200" w:line="276" w:lineRule="auto"/>
        <w:ind w:left="0" w:firstLine="0"/>
        <w:contextualSpacing/>
        <w:jc w:val="both"/>
        <w:rPr>
          <w:rFonts w:ascii="Calibri" w:hAnsi="Calibri" w:cs="Calibri"/>
          <w:lang w:eastAsia="pl-PL"/>
        </w:rPr>
      </w:pPr>
      <w:r w:rsidRPr="006E5647">
        <w:rPr>
          <w:rFonts w:ascii="Calibri" w:hAnsi="Calibri" w:cs="Calibri"/>
          <w:lang w:eastAsia="pl-PL"/>
        </w:rPr>
        <w:t>W celu potwierdzenia, iż oferowana dostawa spełnia wymagania określone przez Zamawiającego, Wykonawca, który zaoferuje oprogramowanie równoważne do wskazanego przez Zamawiającego załączy do oferty szczegółową specyfikację techniczną dla oferowanego oprogramowania równoważnego, wystawioną przez producenta oferowanego oprogramowania równoważnego, zawierającą opis wszystkich cech i funkcjonalności oferowanego oprogramowania równoważnego.</w:t>
      </w:r>
    </w:p>
    <w:p w14:paraId="2CF91409" w14:textId="77777777" w:rsidR="006E5647" w:rsidRPr="006E5647" w:rsidRDefault="006E5647" w:rsidP="006E5647">
      <w:pPr>
        <w:widowControl/>
        <w:numPr>
          <w:ilvl w:val="0"/>
          <w:numId w:val="90"/>
        </w:numPr>
        <w:tabs>
          <w:tab w:val="left" w:pos="284"/>
        </w:tabs>
        <w:autoSpaceDE/>
        <w:autoSpaceDN/>
        <w:spacing w:after="200" w:line="276" w:lineRule="auto"/>
        <w:ind w:left="0" w:firstLine="0"/>
        <w:contextualSpacing/>
        <w:jc w:val="both"/>
        <w:rPr>
          <w:rFonts w:ascii="Calibri" w:hAnsi="Calibri" w:cs="Calibri"/>
          <w:lang w:eastAsia="pl-PL"/>
        </w:rPr>
      </w:pPr>
      <w:r w:rsidRPr="006E5647">
        <w:rPr>
          <w:rFonts w:ascii="Calibri" w:hAnsi="Calibri" w:cs="Calibri"/>
          <w:lang w:eastAsia="pl-PL"/>
        </w:rPr>
        <w:t xml:space="preserve">Oprogramowanie musi pochodzić z autoryzowanego kanału dystrybucji producenta przeznaczonego na teren Unii Europejskiej, a korzystanie przez Zamawiającego z dostarczonego oprogramowania nie może stanowić naruszenia majątkowych praw autorskich osób trzecich. </w:t>
      </w:r>
    </w:p>
    <w:p w14:paraId="6A82632D" w14:textId="77777777" w:rsidR="006E5647" w:rsidRPr="006E5647" w:rsidRDefault="006E5647" w:rsidP="006E5647">
      <w:pPr>
        <w:widowControl/>
        <w:tabs>
          <w:tab w:val="left" w:pos="284"/>
        </w:tabs>
        <w:autoSpaceDE/>
        <w:autoSpaceDN/>
        <w:spacing w:after="200" w:line="276" w:lineRule="auto"/>
        <w:contextualSpacing/>
        <w:jc w:val="both"/>
        <w:rPr>
          <w:rFonts w:ascii="Calibri" w:hAnsi="Calibri" w:cs="Calibri"/>
          <w:lang w:eastAsia="pl-PL"/>
        </w:rPr>
      </w:pPr>
    </w:p>
    <w:bookmarkEnd w:id="13"/>
    <w:p w14:paraId="2723A13F" w14:textId="77777777" w:rsidR="006E5647" w:rsidRPr="006E5647" w:rsidRDefault="006E5647" w:rsidP="006E5647">
      <w:pPr>
        <w:widowControl/>
        <w:autoSpaceDE/>
        <w:autoSpaceDN/>
        <w:spacing w:after="200" w:line="276" w:lineRule="auto"/>
        <w:contextualSpacing/>
        <w:jc w:val="both"/>
        <w:rPr>
          <w:rFonts w:ascii="Calibri" w:hAnsi="Calibri" w:cs="Calibri"/>
          <w:lang w:eastAsia="pl-PL"/>
        </w:rPr>
      </w:pPr>
    </w:p>
    <w:p w14:paraId="1CEDB6F2" w14:textId="77777777" w:rsidR="006E5647" w:rsidRPr="006E5647" w:rsidRDefault="006E5647" w:rsidP="006E5647">
      <w:pPr>
        <w:widowControl/>
        <w:autoSpaceDE/>
        <w:autoSpaceDN/>
        <w:spacing w:after="200" w:line="276" w:lineRule="auto"/>
        <w:contextualSpacing/>
        <w:jc w:val="both"/>
        <w:rPr>
          <w:rFonts w:ascii="Calibri" w:hAnsi="Calibri" w:cs="Calibri"/>
          <w:lang w:eastAsia="pl-PL"/>
        </w:rPr>
      </w:pPr>
    </w:p>
    <w:p w14:paraId="66901936" w14:textId="77777777" w:rsidR="006E5647" w:rsidRPr="006E5647" w:rsidRDefault="006E5647" w:rsidP="006E5647">
      <w:pPr>
        <w:widowControl/>
        <w:autoSpaceDE/>
        <w:autoSpaceDN/>
        <w:spacing w:after="200" w:line="276" w:lineRule="auto"/>
        <w:contextualSpacing/>
        <w:jc w:val="both"/>
        <w:rPr>
          <w:lang w:eastAsia="pl-PL"/>
        </w:rPr>
      </w:pPr>
    </w:p>
    <w:p w14:paraId="41240868" w14:textId="77777777" w:rsidR="006E5647" w:rsidRPr="006E5647" w:rsidRDefault="006E5647" w:rsidP="006E5647">
      <w:pPr>
        <w:widowControl/>
        <w:autoSpaceDE/>
        <w:autoSpaceDN/>
        <w:spacing w:after="200" w:line="276" w:lineRule="auto"/>
        <w:contextualSpacing/>
        <w:jc w:val="both"/>
        <w:rPr>
          <w:lang w:eastAsia="pl-PL"/>
        </w:rPr>
      </w:pPr>
    </w:p>
    <w:p w14:paraId="1E6344D1" w14:textId="77777777" w:rsidR="006E5647" w:rsidRPr="006E5647" w:rsidRDefault="006E5647" w:rsidP="006E5647">
      <w:pPr>
        <w:widowControl/>
        <w:autoSpaceDE/>
        <w:autoSpaceDN/>
        <w:spacing w:after="200" w:line="276" w:lineRule="auto"/>
        <w:contextualSpacing/>
        <w:jc w:val="both"/>
        <w:rPr>
          <w:lang w:eastAsia="pl-PL"/>
        </w:rPr>
      </w:pPr>
    </w:p>
    <w:p w14:paraId="6153C0E5" w14:textId="77777777" w:rsidR="006E5647" w:rsidRPr="006E5647" w:rsidRDefault="006E5647" w:rsidP="006E5647">
      <w:pPr>
        <w:widowControl/>
        <w:autoSpaceDE/>
        <w:autoSpaceDN/>
        <w:spacing w:after="200" w:line="276" w:lineRule="auto"/>
        <w:contextualSpacing/>
        <w:jc w:val="both"/>
        <w:rPr>
          <w:lang w:eastAsia="pl-PL"/>
        </w:rPr>
      </w:pPr>
    </w:p>
    <w:p w14:paraId="651BE928" w14:textId="77777777" w:rsidR="006E5647" w:rsidRPr="006E5647" w:rsidRDefault="006E5647" w:rsidP="006E5647">
      <w:pPr>
        <w:widowControl/>
        <w:autoSpaceDE/>
        <w:autoSpaceDN/>
        <w:spacing w:after="200" w:line="276" w:lineRule="auto"/>
        <w:contextualSpacing/>
        <w:jc w:val="both"/>
        <w:rPr>
          <w:lang w:eastAsia="pl-PL"/>
        </w:rPr>
      </w:pPr>
    </w:p>
    <w:p w14:paraId="7ACC86CF" w14:textId="77777777" w:rsidR="006E5647" w:rsidRPr="006E5647" w:rsidRDefault="006E5647" w:rsidP="006E5647">
      <w:pPr>
        <w:widowControl/>
        <w:autoSpaceDE/>
        <w:autoSpaceDN/>
        <w:spacing w:after="200" w:line="276" w:lineRule="auto"/>
        <w:contextualSpacing/>
        <w:jc w:val="both"/>
        <w:rPr>
          <w:lang w:eastAsia="pl-PL"/>
        </w:rPr>
      </w:pPr>
    </w:p>
    <w:p w14:paraId="135CA6E4" w14:textId="77777777" w:rsidR="006E5647" w:rsidRPr="006E5647" w:rsidRDefault="006E5647" w:rsidP="006E5647">
      <w:pPr>
        <w:widowControl/>
        <w:autoSpaceDE/>
        <w:autoSpaceDN/>
        <w:spacing w:after="200" w:line="276" w:lineRule="auto"/>
        <w:contextualSpacing/>
        <w:jc w:val="both"/>
        <w:rPr>
          <w:lang w:eastAsia="pl-PL"/>
        </w:rPr>
      </w:pPr>
    </w:p>
    <w:p w14:paraId="647B3DAF" w14:textId="77777777" w:rsidR="006E5647" w:rsidRPr="006E5647" w:rsidRDefault="006E5647" w:rsidP="006E5647">
      <w:pPr>
        <w:widowControl/>
        <w:autoSpaceDE/>
        <w:autoSpaceDN/>
        <w:spacing w:after="200" w:line="276" w:lineRule="auto"/>
        <w:contextualSpacing/>
        <w:jc w:val="both"/>
        <w:rPr>
          <w:lang w:eastAsia="pl-PL"/>
        </w:rPr>
      </w:pPr>
    </w:p>
    <w:p w14:paraId="66FA6001" w14:textId="77777777" w:rsidR="006E5647" w:rsidRPr="006E5647" w:rsidRDefault="006E5647" w:rsidP="006E5647">
      <w:pPr>
        <w:widowControl/>
        <w:autoSpaceDE/>
        <w:autoSpaceDN/>
        <w:spacing w:after="200" w:line="276" w:lineRule="auto"/>
        <w:contextualSpacing/>
        <w:jc w:val="both"/>
        <w:rPr>
          <w:lang w:eastAsia="pl-PL"/>
        </w:rPr>
      </w:pPr>
    </w:p>
    <w:p w14:paraId="2E41E2C0" w14:textId="77777777" w:rsidR="006E5647" w:rsidRPr="006E5647" w:rsidRDefault="006E5647" w:rsidP="006E5647">
      <w:pPr>
        <w:widowControl/>
        <w:autoSpaceDE/>
        <w:autoSpaceDN/>
        <w:spacing w:after="200" w:line="276" w:lineRule="auto"/>
        <w:contextualSpacing/>
        <w:jc w:val="both"/>
        <w:rPr>
          <w:lang w:eastAsia="pl-PL"/>
        </w:rPr>
      </w:pPr>
    </w:p>
    <w:p w14:paraId="30A4B82B" w14:textId="77777777" w:rsidR="006E5647" w:rsidRPr="006E5647" w:rsidRDefault="006E5647" w:rsidP="006E5647">
      <w:pPr>
        <w:widowControl/>
        <w:autoSpaceDE/>
        <w:autoSpaceDN/>
        <w:spacing w:after="200" w:line="276" w:lineRule="auto"/>
        <w:contextualSpacing/>
        <w:jc w:val="both"/>
        <w:rPr>
          <w:lang w:eastAsia="pl-PL"/>
        </w:rPr>
      </w:pPr>
    </w:p>
    <w:p w14:paraId="3A3A09FC" w14:textId="77777777" w:rsidR="006E5647" w:rsidRPr="006E5647" w:rsidRDefault="006E5647" w:rsidP="006E5647">
      <w:pPr>
        <w:widowControl/>
        <w:autoSpaceDE/>
        <w:autoSpaceDN/>
        <w:spacing w:after="200" w:line="276" w:lineRule="auto"/>
        <w:contextualSpacing/>
        <w:jc w:val="both"/>
        <w:rPr>
          <w:lang w:eastAsia="pl-PL"/>
        </w:rPr>
      </w:pPr>
    </w:p>
    <w:p w14:paraId="5F9DE382" w14:textId="77777777" w:rsidR="006E5647" w:rsidRPr="006E5647" w:rsidRDefault="006E5647" w:rsidP="006E5647">
      <w:pPr>
        <w:widowControl/>
        <w:autoSpaceDE/>
        <w:autoSpaceDN/>
        <w:spacing w:after="200" w:line="276" w:lineRule="auto"/>
        <w:contextualSpacing/>
        <w:jc w:val="both"/>
        <w:rPr>
          <w:lang w:eastAsia="pl-PL"/>
        </w:rPr>
      </w:pPr>
    </w:p>
    <w:p w14:paraId="472DDFB2" w14:textId="77777777" w:rsidR="006E5647" w:rsidRPr="006E5647" w:rsidRDefault="006E5647" w:rsidP="006E5647">
      <w:pPr>
        <w:widowControl/>
        <w:autoSpaceDE/>
        <w:autoSpaceDN/>
        <w:spacing w:after="200" w:line="276" w:lineRule="auto"/>
        <w:contextualSpacing/>
        <w:jc w:val="both"/>
        <w:rPr>
          <w:lang w:eastAsia="pl-PL"/>
        </w:rPr>
      </w:pPr>
    </w:p>
    <w:p w14:paraId="45EB97F7" w14:textId="77777777" w:rsidR="006E5647" w:rsidRPr="006E5647" w:rsidRDefault="006E5647" w:rsidP="006E5647">
      <w:pPr>
        <w:widowControl/>
        <w:autoSpaceDE/>
        <w:autoSpaceDN/>
        <w:spacing w:after="200" w:line="276" w:lineRule="auto"/>
        <w:contextualSpacing/>
        <w:jc w:val="both"/>
        <w:rPr>
          <w:lang w:eastAsia="pl-PL"/>
        </w:rPr>
      </w:pPr>
    </w:p>
    <w:p w14:paraId="7A31B292" w14:textId="77777777" w:rsidR="006E5647" w:rsidRPr="006E5647" w:rsidRDefault="006E5647" w:rsidP="006E5647">
      <w:pPr>
        <w:widowControl/>
        <w:autoSpaceDE/>
        <w:autoSpaceDN/>
        <w:spacing w:after="200" w:line="276" w:lineRule="auto"/>
        <w:contextualSpacing/>
        <w:jc w:val="both"/>
        <w:rPr>
          <w:lang w:eastAsia="pl-PL"/>
        </w:rPr>
      </w:pPr>
    </w:p>
    <w:p w14:paraId="5F9C950E" w14:textId="77777777" w:rsidR="006E5647" w:rsidRPr="006E5647" w:rsidRDefault="006E5647" w:rsidP="006E5647">
      <w:pPr>
        <w:widowControl/>
        <w:autoSpaceDE/>
        <w:autoSpaceDN/>
        <w:spacing w:after="200" w:line="276" w:lineRule="auto"/>
        <w:contextualSpacing/>
        <w:jc w:val="both"/>
        <w:rPr>
          <w:lang w:eastAsia="pl-PL"/>
        </w:rPr>
      </w:pPr>
    </w:p>
    <w:p w14:paraId="150F2A68" w14:textId="77777777" w:rsidR="006E5647" w:rsidRPr="006E5647" w:rsidRDefault="006E5647" w:rsidP="006E5647">
      <w:pPr>
        <w:widowControl/>
        <w:autoSpaceDE/>
        <w:autoSpaceDN/>
        <w:spacing w:after="200" w:line="276" w:lineRule="auto"/>
        <w:contextualSpacing/>
        <w:jc w:val="both"/>
        <w:rPr>
          <w:lang w:eastAsia="pl-PL"/>
        </w:rPr>
      </w:pPr>
    </w:p>
    <w:p w14:paraId="01DA95FA" w14:textId="77777777" w:rsidR="006E5647" w:rsidRPr="006E5647" w:rsidRDefault="006E5647" w:rsidP="006E5647">
      <w:pPr>
        <w:widowControl/>
        <w:autoSpaceDE/>
        <w:autoSpaceDN/>
        <w:spacing w:after="200" w:line="276" w:lineRule="auto"/>
        <w:contextualSpacing/>
        <w:jc w:val="both"/>
        <w:rPr>
          <w:lang w:eastAsia="pl-PL"/>
        </w:rPr>
      </w:pPr>
    </w:p>
    <w:p w14:paraId="39B84228" w14:textId="77777777" w:rsidR="006E5647" w:rsidRPr="006E5647" w:rsidRDefault="006E5647" w:rsidP="006E5647">
      <w:pPr>
        <w:widowControl/>
        <w:autoSpaceDE/>
        <w:autoSpaceDN/>
        <w:spacing w:after="200" w:line="276" w:lineRule="auto"/>
        <w:contextualSpacing/>
        <w:jc w:val="both"/>
        <w:rPr>
          <w:lang w:eastAsia="pl-PL"/>
        </w:rPr>
      </w:pPr>
    </w:p>
    <w:p w14:paraId="6CCEC40F" w14:textId="77777777" w:rsidR="006E5647" w:rsidRPr="006E5647" w:rsidRDefault="006E5647" w:rsidP="006E5647">
      <w:pPr>
        <w:widowControl/>
        <w:autoSpaceDE/>
        <w:autoSpaceDN/>
        <w:spacing w:after="200" w:line="276" w:lineRule="auto"/>
        <w:contextualSpacing/>
        <w:jc w:val="both"/>
        <w:rPr>
          <w:lang w:eastAsia="pl-PL"/>
        </w:rPr>
      </w:pPr>
    </w:p>
    <w:p w14:paraId="534467E3" w14:textId="77777777" w:rsidR="006E5647" w:rsidRPr="006E5647" w:rsidRDefault="006E5647" w:rsidP="006E5647">
      <w:pPr>
        <w:widowControl/>
        <w:autoSpaceDE/>
        <w:autoSpaceDN/>
        <w:spacing w:after="200" w:line="276" w:lineRule="auto"/>
        <w:contextualSpacing/>
        <w:jc w:val="both"/>
        <w:rPr>
          <w:lang w:eastAsia="pl-PL"/>
        </w:rPr>
      </w:pPr>
    </w:p>
    <w:p w14:paraId="025253CC" w14:textId="77777777" w:rsidR="006E5647" w:rsidRPr="006E5647" w:rsidRDefault="006E5647" w:rsidP="006E5647">
      <w:pPr>
        <w:widowControl/>
        <w:autoSpaceDE/>
        <w:autoSpaceDN/>
        <w:spacing w:after="200" w:line="276" w:lineRule="auto"/>
        <w:contextualSpacing/>
        <w:jc w:val="both"/>
        <w:rPr>
          <w:lang w:eastAsia="pl-PL"/>
        </w:rPr>
      </w:pPr>
    </w:p>
    <w:p w14:paraId="2B6574E7" w14:textId="77777777" w:rsidR="006E5647" w:rsidRPr="006E5647" w:rsidRDefault="006E5647" w:rsidP="006E5647">
      <w:pPr>
        <w:widowControl/>
        <w:autoSpaceDE/>
        <w:autoSpaceDN/>
        <w:spacing w:after="200" w:line="276" w:lineRule="auto"/>
        <w:contextualSpacing/>
        <w:jc w:val="both"/>
        <w:rPr>
          <w:lang w:eastAsia="pl-PL"/>
        </w:rPr>
      </w:pPr>
    </w:p>
    <w:p w14:paraId="6E4299CF" w14:textId="77777777" w:rsidR="006E5647" w:rsidRPr="006E5647" w:rsidRDefault="006E5647" w:rsidP="006E5647">
      <w:pPr>
        <w:widowControl/>
        <w:autoSpaceDE/>
        <w:autoSpaceDN/>
        <w:spacing w:after="200" w:line="276" w:lineRule="auto"/>
        <w:contextualSpacing/>
        <w:jc w:val="both"/>
        <w:rPr>
          <w:lang w:eastAsia="pl-PL"/>
        </w:rPr>
      </w:pPr>
    </w:p>
    <w:p w14:paraId="0C138D84" w14:textId="77777777" w:rsidR="006E5647" w:rsidRPr="006E5647" w:rsidRDefault="006E5647" w:rsidP="006E5647">
      <w:pPr>
        <w:widowControl/>
        <w:autoSpaceDE/>
        <w:autoSpaceDN/>
        <w:spacing w:after="200" w:line="276" w:lineRule="auto"/>
        <w:contextualSpacing/>
        <w:jc w:val="both"/>
        <w:rPr>
          <w:lang w:eastAsia="pl-PL"/>
        </w:rPr>
      </w:pPr>
    </w:p>
    <w:p w14:paraId="6528C968" w14:textId="77777777" w:rsidR="006E5647" w:rsidRPr="006E5647" w:rsidRDefault="006E5647" w:rsidP="006E5647">
      <w:pPr>
        <w:widowControl/>
        <w:autoSpaceDE/>
        <w:autoSpaceDN/>
        <w:spacing w:after="200" w:line="276" w:lineRule="auto"/>
        <w:contextualSpacing/>
        <w:jc w:val="both"/>
        <w:rPr>
          <w:lang w:eastAsia="pl-PL"/>
        </w:rPr>
      </w:pPr>
    </w:p>
    <w:p w14:paraId="68C38D6B" w14:textId="77777777" w:rsidR="006E5647" w:rsidRPr="006E5647" w:rsidRDefault="006E5647" w:rsidP="006E5647">
      <w:pPr>
        <w:widowControl/>
        <w:autoSpaceDE/>
        <w:autoSpaceDN/>
        <w:spacing w:after="200" w:line="276" w:lineRule="auto"/>
        <w:contextualSpacing/>
        <w:jc w:val="both"/>
        <w:rPr>
          <w:lang w:eastAsia="pl-PL"/>
        </w:rPr>
      </w:pPr>
    </w:p>
    <w:p w14:paraId="31153EA1" w14:textId="77777777" w:rsidR="006E5647" w:rsidRPr="006E5647" w:rsidRDefault="006E5647" w:rsidP="006E5647">
      <w:pPr>
        <w:widowControl/>
        <w:autoSpaceDE/>
        <w:autoSpaceDN/>
        <w:spacing w:after="200" w:line="276" w:lineRule="auto"/>
        <w:contextualSpacing/>
        <w:jc w:val="both"/>
        <w:rPr>
          <w:lang w:eastAsia="pl-PL"/>
        </w:rPr>
      </w:pPr>
    </w:p>
    <w:p w14:paraId="17106A87" w14:textId="77777777" w:rsidR="006E5647" w:rsidRPr="006E5647" w:rsidRDefault="006E5647" w:rsidP="006E5647">
      <w:pPr>
        <w:widowControl/>
        <w:autoSpaceDE/>
        <w:autoSpaceDN/>
        <w:spacing w:after="200" w:line="276" w:lineRule="auto"/>
        <w:contextualSpacing/>
        <w:jc w:val="both"/>
        <w:rPr>
          <w:lang w:eastAsia="pl-PL"/>
        </w:rPr>
      </w:pPr>
    </w:p>
    <w:p w14:paraId="6BD36DD2" w14:textId="77777777" w:rsidR="006E5647" w:rsidRPr="006E5647" w:rsidRDefault="006E5647" w:rsidP="006E5647">
      <w:pPr>
        <w:widowControl/>
        <w:autoSpaceDE/>
        <w:autoSpaceDN/>
        <w:spacing w:after="200" w:line="276" w:lineRule="auto"/>
        <w:contextualSpacing/>
        <w:jc w:val="both"/>
        <w:rPr>
          <w:lang w:eastAsia="pl-PL"/>
        </w:rPr>
      </w:pPr>
    </w:p>
    <w:p w14:paraId="2928F4A5" w14:textId="77777777" w:rsidR="006E5647" w:rsidRPr="006E5647" w:rsidRDefault="006E5647" w:rsidP="006E5647">
      <w:pPr>
        <w:widowControl/>
        <w:autoSpaceDE/>
        <w:autoSpaceDN/>
        <w:spacing w:after="200" w:line="276" w:lineRule="auto"/>
        <w:contextualSpacing/>
        <w:jc w:val="both"/>
        <w:rPr>
          <w:lang w:eastAsia="pl-PL"/>
        </w:rPr>
      </w:pPr>
    </w:p>
    <w:p w14:paraId="0264CF1B" w14:textId="03C90F3A" w:rsidR="006E5647" w:rsidRPr="006E5647" w:rsidRDefault="008C7814" w:rsidP="006E5647">
      <w:pPr>
        <w:widowControl/>
        <w:tabs>
          <w:tab w:val="left" w:pos="284"/>
        </w:tabs>
        <w:adjustRightInd w:val="0"/>
        <w:spacing w:line="276" w:lineRule="auto"/>
        <w:jc w:val="right"/>
        <w:rPr>
          <w:rFonts w:ascii="Calibri" w:eastAsia="Calibri" w:hAnsi="Calibri" w:cs="Calibri"/>
          <w:b/>
          <w:bCs/>
          <w:color w:val="000000"/>
          <w:lang w:eastAsia="pl-PL"/>
        </w:rPr>
      </w:pPr>
      <w:r>
        <w:rPr>
          <w:rFonts w:ascii="Calibri" w:eastAsia="Calibri" w:hAnsi="Calibri" w:cs="Calibri"/>
          <w:b/>
          <w:bCs/>
          <w:color w:val="000000"/>
          <w:lang w:eastAsia="pl-PL"/>
        </w:rPr>
        <w:lastRenderedPageBreak/>
        <w:t>Z</w:t>
      </w:r>
      <w:r w:rsidR="006E5647" w:rsidRPr="006E5647">
        <w:rPr>
          <w:rFonts w:ascii="Calibri" w:eastAsia="Calibri" w:hAnsi="Calibri" w:cs="Calibri"/>
          <w:b/>
          <w:bCs/>
          <w:color w:val="000000"/>
          <w:lang w:eastAsia="pl-PL"/>
        </w:rPr>
        <w:t>ałącznik nr 4 do umowy</w:t>
      </w:r>
    </w:p>
    <w:p w14:paraId="7069FB6C" w14:textId="77777777" w:rsidR="006E5647" w:rsidRPr="006E5647" w:rsidRDefault="006E5647" w:rsidP="006E5647">
      <w:pPr>
        <w:widowControl/>
        <w:tabs>
          <w:tab w:val="left" w:pos="284"/>
        </w:tabs>
        <w:adjustRightInd w:val="0"/>
        <w:spacing w:line="276" w:lineRule="auto"/>
        <w:jc w:val="center"/>
        <w:rPr>
          <w:rFonts w:ascii="Calibri" w:eastAsia="Calibri" w:hAnsi="Calibri" w:cs="Calibri"/>
          <w:b/>
          <w:bCs/>
          <w:color w:val="000000"/>
          <w:lang w:eastAsia="pl-PL"/>
        </w:rPr>
      </w:pPr>
    </w:p>
    <w:p w14:paraId="2CDF5C6B" w14:textId="77777777" w:rsidR="006E5647" w:rsidRPr="006E5647" w:rsidRDefault="006E5647" w:rsidP="006E5647">
      <w:pPr>
        <w:keepNext/>
        <w:widowControl/>
        <w:autoSpaceDE/>
        <w:autoSpaceDN/>
        <w:spacing w:line="276" w:lineRule="auto"/>
        <w:jc w:val="center"/>
        <w:outlineLvl w:val="0"/>
        <w:rPr>
          <w:rFonts w:ascii="Calibri" w:hAnsi="Calibri" w:cs="Calibri"/>
          <w:lang w:eastAsia="pl-PL"/>
        </w:rPr>
      </w:pPr>
      <w:r w:rsidRPr="006E5647">
        <w:rPr>
          <w:rFonts w:ascii="Calibri" w:hAnsi="Calibri" w:cs="Calibri"/>
          <w:lang w:eastAsia="pl-PL"/>
        </w:rPr>
        <w:t>PROTOKÓŁ ODBIORU ILOŚCIOWEGO</w:t>
      </w:r>
    </w:p>
    <w:p w14:paraId="0FE93AEF" w14:textId="77777777" w:rsidR="006E5647" w:rsidRPr="006E5647" w:rsidRDefault="006E5647" w:rsidP="006E5647">
      <w:pPr>
        <w:widowControl/>
        <w:autoSpaceDE/>
        <w:autoSpaceDN/>
        <w:rPr>
          <w:rFonts w:ascii="Calibri" w:hAnsi="Calibri" w:cs="Calibri"/>
          <w:lang w:eastAsia="pl-PL"/>
        </w:rPr>
      </w:pPr>
    </w:p>
    <w:p w14:paraId="01868FEF" w14:textId="77777777" w:rsidR="006E5647" w:rsidRPr="006E5647" w:rsidRDefault="006E5647" w:rsidP="006E5647">
      <w:pPr>
        <w:keepNext/>
        <w:widowControl/>
        <w:autoSpaceDE/>
        <w:autoSpaceDN/>
        <w:spacing w:line="276" w:lineRule="auto"/>
        <w:jc w:val="center"/>
        <w:outlineLvl w:val="0"/>
        <w:rPr>
          <w:rFonts w:ascii="Calibri" w:hAnsi="Calibri" w:cs="Calibri"/>
          <w:b/>
          <w:lang w:eastAsia="pl-PL"/>
        </w:rPr>
      </w:pPr>
      <w:r w:rsidRPr="006E5647">
        <w:rPr>
          <w:rFonts w:ascii="Calibri" w:hAnsi="Calibri" w:cs="Calibri"/>
          <w:lang w:eastAsia="pl-PL"/>
        </w:rPr>
        <w:t xml:space="preserve">Na podstawie umowy nr WA.263.9.2021.U.4  zawartej w Warszawie w dniu ……………. roku </w:t>
      </w:r>
    </w:p>
    <w:p w14:paraId="224C84A4" w14:textId="77777777" w:rsidR="006E5647" w:rsidRPr="006E5647" w:rsidRDefault="006E5647" w:rsidP="006E5647">
      <w:pPr>
        <w:keepNext/>
        <w:widowControl/>
        <w:autoSpaceDE/>
        <w:autoSpaceDN/>
        <w:spacing w:line="276" w:lineRule="auto"/>
        <w:outlineLvl w:val="0"/>
        <w:rPr>
          <w:rFonts w:ascii="Calibri" w:hAnsi="Calibri" w:cs="Calibri"/>
          <w:b/>
          <w:lang w:eastAsia="pl-PL"/>
        </w:rPr>
      </w:pPr>
      <w:r w:rsidRPr="006E5647">
        <w:rPr>
          <w:rFonts w:ascii="Calibri" w:hAnsi="Calibri" w:cs="Calibri"/>
          <w:lang w:eastAsia="pl-PL"/>
        </w:rPr>
        <w:t>pomiędzy:</w:t>
      </w:r>
    </w:p>
    <w:p w14:paraId="6C893FA0" w14:textId="77777777" w:rsidR="006E5647" w:rsidRPr="006E5647" w:rsidRDefault="006E5647" w:rsidP="006E5647">
      <w:pPr>
        <w:widowControl/>
        <w:tabs>
          <w:tab w:val="left" w:pos="5670"/>
        </w:tabs>
        <w:autoSpaceDE/>
        <w:autoSpaceDN/>
        <w:jc w:val="both"/>
        <w:rPr>
          <w:rFonts w:ascii="Calibri" w:hAnsi="Calibri" w:cs="Calibri"/>
          <w:b/>
          <w:bCs/>
          <w:lang w:eastAsia="pl-PL"/>
        </w:rPr>
      </w:pPr>
      <w:r w:rsidRPr="006E5647">
        <w:rPr>
          <w:rFonts w:ascii="Calibri" w:hAnsi="Calibri" w:cs="Calibri"/>
          <w:b/>
          <w:lang w:eastAsia="pl-PL"/>
        </w:rPr>
        <w:t>Skarbem Państwa - państwową jednostką budżetową Centrum Projektów Europejskich</w:t>
      </w:r>
      <w:r w:rsidRPr="006E5647">
        <w:rPr>
          <w:rFonts w:ascii="Calibri" w:hAnsi="Calibri" w:cs="Calibri"/>
          <w:lang w:eastAsia="pl-PL"/>
        </w:rPr>
        <w:t>,  z siedzibą w Warszawie przy ul. Domaniewskiej 39a, 02- 672 Warszawa, posiadającym numer identyfikacji REGON 141681456 oraz  NIP 7010158887, reprezentowanym przez Pana Leszka Buller – Dyrektora Centrum Projektów Europejskich na podstawie powołania w dniu 16 maja 2016 r. przez Ministra Rozwoju,</w:t>
      </w:r>
      <w:r w:rsidRPr="006E5647">
        <w:rPr>
          <w:rFonts w:ascii="Calibri" w:hAnsi="Calibri" w:cs="Calibri"/>
          <w:b/>
          <w:bCs/>
          <w:lang w:eastAsia="pl-PL"/>
        </w:rPr>
        <w:t xml:space="preserve"> </w:t>
      </w:r>
      <w:r w:rsidRPr="006E5647">
        <w:rPr>
          <w:rFonts w:ascii="Calibri" w:hAnsi="Calibri" w:cs="Calibri"/>
          <w:lang w:eastAsia="pl-PL"/>
        </w:rPr>
        <w:t xml:space="preserve">zwanym w dalszej części  </w:t>
      </w:r>
      <w:r w:rsidRPr="006E5647">
        <w:rPr>
          <w:rFonts w:ascii="Calibri" w:hAnsi="Calibri" w:cs="Calibri"/>
          <w:b/>
          <w:bCs/>
          <w:lang w:eastAsia="pl-PL"/>
        </w:rPr>
        <w:t>„Zamawiającym”</w:t>
      </w:r>
    </w:p>
    <w:p w14:paraId="685ABD5E" w14:textId="77777777" w:rsidR="006E5647" w:rsidRPr="006E5647" w:rsidRDefault="006E5647" w:rsidP="006E5647">
      <w:pPr>
        <w:widowControl/>
        <w:tabs>
          <w:tab w:val="left" w:pos="5670"/>
        </w:tabs>
        <w:autoSpaceDE/>
        <w:autoSpaceDN/>
        <w:jc w:val="both"/>
        <w:rPr>
          <w:rFonts w:ascii="Calibri" w:hAnsi="Calibri" w:cs="Calibri"/>
          <w:b/>
          <w:lang w:eastAsia="pl-PL"/>
        </w:rPr>
      </w:pPr>
      <w:r w:rsidRPr="006E5647">
        <w:rPr>
          <w:rFonts w:ascii="Calibri" w:hAnsi="Calibri" w:cs="Calibri"/>
          <w:lang w:eastAsia="pl-PL"/>
        </w:rPr>
        <w:t xml:space="preserve">a </w:t>
      </w:r>
      <w:r w:rsidRPr="006E5647">
        <w:rPr>
          <w:rFonts w:ascii="Calibri" w:hAnsi="Calibri" w:cs="Calibri"/>
          <w:b/>
          <w:lang w:eastAsia="pl-PL"/>
        </w:rPr>
        <w:t xml:space="preserve">………………………………….. </w:t>
      </w:r>
      <w:r w:rsidRPr="006E5647">
        <w:rPr>
          <w:rFonts w:ascii="Calibri" w:hAnsi="Calibri" w:cs="Calibri"/>
          <w:lang w:eastAsia="pl-PL"/>
        </w:rPr>
        <w:t xml:space="preserve">z siedzibą w ………………. przy ul. …………………, ……………….., ………………., posiadającą numer identyfikacji REGON …………. oraz  NIP …………….., a także wpisaną do Krajowego Rejestru Sądowego pod numerem KRS ……………………..…../wpisaną do Centralnej Ewidencji I Informacji o Działalności Gospodarczej, reprezentowanym przez </w:t>
      </w:r>
      <w:r w:rsidRPr="006E5647">
        <w:rPr>
          <w:rFonts w:ascii="Calibri" w:hAnsi="Calibri" w:cs="Calibri"/>
          <w:b/>
          <w:lang w:eastAsia="pl-PL"/>
        </w:rPr>
        <w:t xml:space="preserve">Pana/Panią …………………………… – </w:t>
      </w:r>
      <w:r w:rsidRPr="006E5647">
        <w:rPr>
          <w:rFonts w:ascii="Calibri" w:hAnsi="Calibri" w:cs="Calibri"/>
          <w:lang w:eastAsia="pl-PL"/>
        </w:rPr>
        <w:t xml:space="preserve">……………………………. zwanym w dalszej części umowy </w:t>
      </w:r>
      <w:r w:rsidRPr="006E5647">
        <w:rPr>
          <w:rFonts w:ascii="Calibri" w:hAnsi="Calibri" w:cs="Calibri"/>
          <w:b/>
          <w:lang w:eastAsia="pl-PL"/>
        </w:rPr>
        <w:t>„Wykonawcą”</w:t>
      </w:r>
    </w:p>
    <w:p w14:paraId="7C1FB874" w14:textId="77777777" w:rsidR="006E5647" w:rsidRPr="006E5647" w:rsidRDefault="006E5647" w:rsidP="006E5647">
      <w:pPr>
        <w:widowControl/>
        <w:tabs>
          <w:tab w:val="left" w:pos="5670"/>
        </w:tabs>
        <w:autoSpaceDE/>
        <w:autoSpaceDN/>
        <w:jc w:val="both"/>
        <w:rPr>
          <w:rFonts w:ascii="Calibri" w:hAnsi="Calibri" w:cs="Calibri"/>
          <w:b/>
          <w:lang w:eastAsia="pl-PL"/>
        </w:rPr>
      </w:pPr>
      <w:r w:rsidRPr="006E5647">
        <w:rPr>
          <w:rFonts w:ascii="Calibri" w:hAnsi="Calibri" w:cs="Calibri"/>
          <w:b/>
          <w:lang w:eastAsia="pl-PL"/>
        </w:rPr>
        <w:t>Zamawiający potwierdza odbiór licencji w dniu ……………………………….</w:t>
      </w:r>
    </w:p>
    <w:tbl>
      <w:tblPr>
        <w:tblW w:w="9700" w:type="dxa"/>
        <w:tblInd w:w="58" w:type="dxa"/>
        <w:tblCellMar>
          <w:left w:w="70" w:type="dxa"/>
          <w:right w:w="70" w:type="dxa"/>
        </w:tblCellMar>
        <w:tblLook w:val="04A0" w:firstRow="1" w:lastRow="0" w:firstColumn="1" w:lastColumn="0" w:noHBand="0" w:noVBand="1"/>
      </w:tblPr>
      <w:tblGrid>
        <w:gridCol w:w="1974"/>
        <w:gridCol w:w="3210"/>
        <w:gridCol w:w="2242"/>
        <w:gridCol w:w="1194"/>
        <w:gridCol w:w="1080"/>
      </w:tblGrid>
      <w:tr w:rsidR="006E5647" w:rsidRPr="006E5647" w14:paraId="09F47891" w14:textId="77777777" w:rsidTr="00B27987">
        <w:trPr>
          <w:trHeight w:val="293"/>
        </w:trPr>
        <w:tc>
          <w:tcPr>
            <w:tcW w:w="1974"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67F43D43" w14:textId="77777777" w:rsidR="006E5647" w:rsidRPr="006E5647" w:rsidRDefault="006E5647" w:rsidP="006E5647">
            <w:pPr>
              <w:widowControl/>
              <w:autoSpaceDE/>
              <w:autoSpaceDN/>
              <w:jc w:val="center"/>
              <w:rPr>
                <w:rFonts w:ascii="Calibri" w:hAnsi="Calibri" w:cs="Calibri"/>
                <w:color w:val="000000"/>
                <w:lang w:eastAsia="pl-PL"/>
              </w:rPr>
            </w:pPr>
            <w:r w:rsidRPr="006E5647">
              <w:rPr>
                <w:rFonts w:ascii="Calibri" w:hAnsi="Calibri" w:cs="Calibri"/>
                <w:color w:val="000000"/>
                <w:lang w:eastAsia="pl-PL"/>
              </w:rPr>
              <w:t>Lp.</w:t>
            </w:r>
          </w:p>
        </w:tc>
        <w:tc>
          <w:tcPr>
            <w:tcW w:w="3210"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1FDF2EC0" w14:textId="77777777" w:rsidR="006E5647" w:rsidRPr="006E5647" w:rsidRDefault="006E5647" w:rsidP="006E5647">
            <w:pPr>
              <w:widowControl/>
              <w:autoSpaceDE/>
              <w:autoSpaceDN/>
              <w:jc w:val="center"/>
              <w:rPr>
                <w:rFonts w:ascii="Calibri" w:hAnsi="Calibri" w:cs="Calibri"/>
                <w:color w:val="000000"/>
                <w:lang w:eastAsia="pl-PL"/>
              </w:rPr>
            </w:pPr>
            <w:r w:rsidRPr="006E5647">
              <w:rPr>
                <w:rFonts w:ascii="Calibri" w:hAnsi="Calibri" w:cs="Calibri"/>
                <w:color w:val="000000"/>
                <w:lang w:eastAsia="pl-PL"/>
              </w:rPr>
              <w:t>Przedmiot zamówienia</w:t>
            </w:r>
          </w:p>
        </w:tc>
        <w:tc>
          <w:tcPr>
            <w:tcW w:w="2242"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50113572" w14:textId="77777777" w:rsidR="006E5647" w:rsidRPr="006E5647" w:rsidRDefault="006E5647" w:rsidP="006E5647">
            <w:pPr>
              <w:widowControl/>
              <w:autoSpaceDE/>
              <w:autoSpaceDN/>
              <w:jc w:val="center"/>
              <w:rPr>
                <w:rFonts w:ascii="Calibri" w:hAnsi="Calibri" w:cs="Calibri"/>
                <w:color w:val="000000"/>
                <w:lang w:eastAsia="pl-PL"/>
              </w:rPr>
            </w:pPr>
            <w:r w:rsidRPr="006E5647">
              <w:rPr>
                <w:rFonts w:ascii="Calibri" w:hAnsi="Calibri" w:cs="Calibri"/>
                <w:color w:val="000000"/>
                <w:lang w:eastAsia="pl-PL"/>
              </w:rPr>
              <w:t>ilość opisana przez Zamawiającego w OPZ</w:t>
            </w:r>
          </w:p>
        </w:tc>
        <w:tc>
          <w:tcPr>
            <w:tcW w:w="1194" w:type="dxa"/>
            <w:vMerge w:val="restar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F3C2B02" w14:textId="77777777" w:rsidR="006E5647" w:rsidRPr="006E5647" w:rsidRDefault="006E5647" w:rsidP="006E5647">
            <w:pPr>
              <w:widowControl/>
              <w:autoSpaceDE/>
              <w:autoSpaceDN/>
              <w:jc w:val="center"/>
              <w:rPr>
                <w:rFonts w:ascii="Calibri" w:hAnsi="Calibri" w:cs="Calibri"/>
                <w:color w:val="000000"/>
                <w:lang w:eastAsia="pl-PL"/>
              </w:rPr>
            </w:pPr>
            <w:r w:rsidRPr="006E5647">
              <w:rPr>
                <w:rFonts w:ascii="Calibri" w:hAnsi="Calibri" w:cs="Calibri"/>
                <w:color w:val="000000"/>
                <w:lang w:eastAsia="pl-PL"/>
              </w:rPr>
              <w:t>otrzymano</w:t>
            </w:r>
          </w:p>
        </w:tc>
        <w:tc>
          <w:tcPr>
            <w:tcW w:w="1080" w:type="dxa"/>
            <w:vMerge w:val="restar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24AC858" w14:textId="77777777" w:rsidR="006E5647" w:rsidRPr="006E5647" w:rsidRDefault="006E5647" w:rsidP="006E5647">
            <w:pPr>
              <w:widowControl/>
              <w:autoSpaceDE/>
              <w:autoSpaceDN/>
              <w:jc w:val="center"/>
              <w:rPr>
                <w:rFonts w:ascii="Calibri" w:hAnsi="Calibri" w:cs="Calibri"/>
                <w:color w:val="000000"/>
                <w:lang w:eastAsia="pl-PL"/>
              </w:rPr>
            </w:pPr>
            <w:r w:rsidRPr="006E5647">
              <w:rPr>
                <w:rFonts w:ascii="Calibri" w:hAnsi="Calibri" w:cs="Calibri"/>
                <w:color w:val="000000"/>
                <w:lang w:eastAsia="pl-PL"/>
              </w:rPr>
              <w:t>Uwagi</w:t>
            </w:r>
          </w:p>
        </w:tc>
      </w:tr>
      <w:tr w:rsidR="006E5647" w:rsidRPr="006E5647" w14:paraId="5616147C" w14:textId="77777777" w:rsidTr="00B27987">
        <w:trPr>
          <w:trHeight w:val="293"/>
        </w:trPr>
        <w:tc>
          <w:tcPr>
            <w:tcW w:w="1974" w:type="dxa"/>
            <w:vMerge/>
            <w:tcBorders>
              <w:top w:val="single" w:sz="4" w:space="0" w:color="auto"/>
              <w:left w:val="single" w:sz="4" w:space="0" w:color="auto"/>
              <w:bottom w:val="single" w:sz="4" w:space="0" w:color="auto"/>
              <w:right w:val="single" w:sz="4" w:space="0" w:color="auto"/>
            </w:tcBorders>
            <w:vAlign w:val="center"/>
            <w:hideMark/>
          </w:tcPr>
          <w:p w14:paraId="02C206AF" w14:textId="77777777" w:rsidR="006E5647" w:rsidRPr="006E5647" w:rsidRDefault="006E5647" w:rsidP="006E5647">
            <w:pPr>
              <w:widowControl/>
              <w:autoSpaceDE/>
              <w:autoSpaceDN/>
              <w:rPr>
                <w:rFonts w:ascii="Calibri" w:hAnsi="Calibri" w:cs="Calibri"/>
                <w:color w:val="000000"/>
                <w:lang w:eastAsia="pl-PL"/>
              </w:rPr>
            </w:pPr>
          </w:p>
        </w:tc>
        <w:tc>
          <w:tcPr>
            <w:tcW w:w="3210" w:type="dxa"/>
            <w:vMerge/>
            <w:tcBorders>
              <w:top w:val="single" w:sz="4" w:space="0" w:color="auto"/>
              <w:left w:val="single" w:sz="4" w:space="0" w:color="auto"/>
              <w:bottom w:val="single" w:sz="4" w:space="0" w:color="auto"/>
              <w:right w:val="single" w:sz="4" w:space="0" w:color="auto"/>
            </w:tcBorders>
            <w:vAlign w:val="center"/>
            <w:hideMark/>
          </w:tcPr>
          <w:p w14:paraId="68870DED" w14:textId="77777777" w:rsidR="006E5647" w:rsidRPr="006E5647" w:rsidRDefault="006E5647" w:rsidP="006E5647">
            <w:pPr>
              <w:widowControl/>
              <w:autoSpaceDE/>
              <w:autoSpaceDN/>
              <w:rPr>
                <w:rFonts w:ascii="Calibri" w:hAnsi="Calibri" w:cs="Calibri"/>
                <w:color w:val="000000"/>
                <w:lang w:eastAsia="pl-PL"/>
              </w:rPr>
            </w:pPr>
          </w:p>
        </w:tc>
        <w:tc>
          <w:tcPr>
            <w:tcW w:w="2242" w:type="dxa"/>
            <w:vMerge/>
            <w:tcBorders>
              <w:top w:val="single" w:sz="4" w:space="0" w:color="auto"/>
              <w:left w:val="single" w:sz="4" w:space="0" w:color="auto"/>
              <w:bottom w:val="single" w:sz="4" w:space="0" w:color="auto"/>
              <w:right w:val="single" w:sz="4" w:space="0" w:color="auto"/>
            </w:tcBorders>
            <w:vAlign w:val="center"/>
            <w:hideMark/>
          </w:tcPr>
          <w:p w14:paraId="202E2E0C" w14:textId="77777777" w:rsidR="006E5647" w:rsidRPr="006E5647" w:rsidRDefault="006E5647" w:rsidP="006E5647">
            <w:pPr>
              <w:widowControl/>
              <w:autoSpaceDE/>
              <w:autoSpaceDN/>
              <w:jc w:val="center"/>
              <w:rPr>
                <w:rFonts w:ascii="Calibri" w:hAnsi="Calibri" w:cs="Calibri"/>
                <w:color w:val="000000"/>
                <w:lang w:eastAsia="pl-PL"/>
              </w:rPr>
            </w:pPr>
          </w:p>
        </w:tc>
        <w:tc>
          <w:tcPr>
            <w:tcW w:w="1194" w:type="dxa"/>
            <w:vMerge/>
            <w:tcBorders>
              <w:top w:val="single" w:sz="4" w:space="0" w:color="auto"/>
              <w:left w:val="single" w:sz="4" w:space="0" w:color="auto"/>
              <w:bottom w:val="single" w:sz="4" w:space="0" w:color="auto"/>
              <w:right w:val="single" w:sz="4" w:space="0" w:color="auto"/>
            </w:tcBorders>
            <w:vAlign w:val="center"/>
            <w:hideMark/>
          </w:tcPr>
          <w:p w14:paraId="26A949FE" w14:textId="77777777" w:rsidR="006E5647" w:rsidRPr="006E5647" w:rsidRDefault="006E5647" w:rsidP="006E5647">
            <w:pPr>
              <w:widowControl/>
              <w:autoSpaceDE/>
              <w:autoSpaceDN/>
              <w:rPr>
                <w:rFonts w:ascii="Calibri" w:hAnsi="Calibri" w:cs="Calibri"/>
                <w:color w:val="000000"/>
                <w:lang w:eastAsia="pl-PL"/>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478861A0" w14:textId="77777777" w:rsidR="006E5647" w:rsidRPr="006E5647" w:rsidRDefault="006E5647" w:rsidP="006E5647">
            <w:pPr>
              <w:widowControl/>
              <w:autoSpaceDE/>
              <w:autoSpaceDN/>
              <w:rPr>
                <w:rFonts w:ascii="Calibri" w:hAnsi="Calibri" w:cs="Calibri"/>
                <w:color w:val="000000"/>
                <w:lang w:eastAsia="pl-PL"/>
              </w:rPr>
            </w:pPr>
          </w:p>
        </w:tc>
      </w:tr>
      <w:tr w:rsidR="006E5647" w:rsidRPr="006E5647" w14:paraId="2D2EF164" w14:textId="77777777" w:rsidTr="00B27987">
        <w:trPr>
          <w:trHeight w:val="293"/>
        </w:trPr>
        <w:tc>
          <w:tcPr>
            <w:tcW w:w="1974" w:type="dxa"/>
            <w:vMerge/>
            <w:tcBorders>
              <w:top w:val="single" w:sz="4" w:space="0" w:color="auto"/>
              <w:left w:val="single" w:sz="4" w:space="0" w:color="auto"/>
              <w:bottom w:val="single" w:sz="4" w:space="0" w:color="auto"/>
              <w:right w:val="single" w:sz="4" w:space="0" w:color="auto"/>
            </w:tcBorders>
            <w:vAlign w:val="center"/>
            <w:hideMark/>
          </w:tcPr>
          <w:p w14:paraId="281CBF53" w14:textId="77777777" w:rsidR="006E5647" w:rsidRPr="006E5647" w:rsidRDefault="006E5647" w:rsidP="006E5647">
            <w:pPr>
              <w:widowControl/>
              <w:autoSpaceDE/>
              <w:autoSpaceDN/>
              <w:rPr>
                <w:rFonts w:ascii="Calibri" w:hAnsi="Calibri" w:cs="Calibri"/>
                <w:color w:val="000000"/>
                <w:lang w:eastAsia="pl-PL"/>
              </w:rPr>
            </w:pPr>
          </w:p>
        </w:tc>
        <w:tc>
          <w:tcPr>
            <w:tcW w:w="3210" w:type="dxa"/>
            <w:vMerge/>
            <w:tcBorders>
              <w:top w:val="single" w:sz="4" w:space="0" w:color="auto"/>
              <w:left w:val="single" w:sz="4" w:space="0" w:color="auto"/>
              <w:bottom w:val="single" w:sz="4" w:space="0" w:color="auto"/>
              <w:right w:val="single" w:sz="4" w:space="0" w:color="auto"/>
            </w:tcBorders>
            <w:vAlign w:val="center"/>
            <w:hideMark/>
          </w:tcPr>
          <w:p w14:paraId="71E4AAAA" w14:textId="77777777" w:rsidR="006E5647" w:rsidRPr="006E5647" w:rsidRDefault="006E5647" w:rsidP="006E5647">
            <w:pPr>
              <w:widowControl/>
              <w:autoSpaceDE/>
              <w:autoSpaceDN/>
              <w:rPr>
                <w:rFonts w:ascii="Calibri" w:hAnsi="Calibri" w:cs="Calibri"/>
                <w:color w:val="000000"/>
                <w:lang w:eastAsia="pl-PL"/>
              </w:rPr>
            </w:pPr>
          </w:p>
        </w:tc>
        <w:tc>
          <w:tcPr>
            <w:tcW w:w="2242" w:type="dxa"/>
            <w:vMerge/>
            <w:tcBorders>
              <w:top w:val="single" w:sz="4" w:space="0" w:color="auto"/>
              <w:left w:val="single" w:sz="4" w:space="0" w:color="auto"/>
              <w:bottom w:val="single" w:sz="4" w:space="0" w:color="auto"/>
              <w:right w:val="single" w:sz="4" w:space="0" w:color="auto"/>
            </w:tcBorders>
            <w:vAlign w:val="center"/>
            <w:hideMark/>
          </w:tcPr>
          <w:p w14:paraId="6C7441F4" w14:textId="77777777" w:rsidR="006E5647" w:rsidRPr="006E5647" w:rsidRDefault="006E5647" w:rsidP="006E5647">
            <w:pPr>
              <w:widowControl/>
              <w:autoSpaceDE/>
              <w:autoSpaceDN/>
              <w:jc w:val="center"/>
              <w:rPr>
                <w:rFonts w:ascii="Calibri" w:hAnsi="Calibri" w:cs="Calibri"/>
                <w:color w:val="000000"/>
                <w:lang w:eastAsia="pl-PL"/>
              </w:rPr>
            </w:pPr>
          </w:p>
        </w:tc>
        <w:tc>
          <w:tcPr>
            <w:tcW w:w="1194" w:type="dxa"/>
            <w:vMerge/>
            <w:tcBorders>
              <w:top w:val="single" w:sz="4" w:space="0" w:color="auto"/>
              <w:left w:val="single" w:sz="4" w:space="0" w:color="auto"/>
              <w:bottom w:val="single" w:sz="4" w:space="0" w:color="auto"/>
              <w:right w:val="single" w:sz="4" w:space="0" w:color="auto"/>
            </w:tcBorders>
            <w:vAlign w:val="center"/>
            <w:hideMark/>
          </w:tcPr>
          <w:p w14:paraId="431313C5" w14:textId="77777777" w:rsidR="006E5647" w:rsidRPr="006E5647" w:rsidRDefault="006E5647" w:rsidP="006E5647">
            <w:pPr>
              <w:widowControl/>
              <w:autoSpaceDE/>
              <w:autoSpaceDN/>
              <w:rPr>
                <w:rFonts w:ascii="Calibri" w:hAnsi="Calibri" w:cs="Calibri"/>
                <w:color w:val="000000"/>
                <w:lang w:eastAsia="pl-PL"/>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4DEA3638" w14:textId="77777777" w:rsidR="006E5647" w:rsidRPr="006E5647" w:rsidRDefault="006E5647" w:rsidP="006E5647">
            <w:pPr>
              <w:widowControl/>
              <w:autoSpaceDE/>
              <w:autoSpaceDN/>
              <w:rPr>
                <w:rFonts w:ascii="Calibri" w:hAnsi="Calibri" w:cs="Calibri"/>
                <w:color w:val="000000"/>
                <w:lang w:eastAsia="pl-PL"/>
              </w:rPr>
            </w:pPr>
          </w:p>
        </w:tc>
      </w:tr>
      <w:tr w:rsidR="006E5647" w:rsidRPr="006E5647" w14:paraId="141A9CD9" w14:textId="77777777" w:rsidTr="00B27987">
        <w:trPr>
          <w:trHeight w:val="315"/>
        </w:trPr>
        <w:tc>
          <w:tcPr>
            <w:tcW w:w="1974" w:type="dxa"/>
            <w:tcBorders>
              <w:top w:val="nil"/>
              <w:left w:val="single" w:sz="4" w:space="0" w:color="auto"/>
              <w:bottom w:val="single" w:sz="4" w:space="0" w:color="auto"/>
              <w:right w:val="single" w:sz="4" w:space="0" w:color="auto"/>
            </w:tcBorders>
            <w:shd w:val="clear" w:color="auto" w:fill="auto"/>
            <w:vAlign w:val="center"/>
          </w:tcPr>
          <w:p w14:paraId="7CEF4425" w14:textId="77777777" w:rsidR="006E5647" w:rsidRPr="006E5647" w:rsidRDefault="006E5647" w:rsidP="006E5647">
            <w:pPr>
              <w:widowControl/>
              <w:autoSpaceDE/>
              <w:autoSpaceDN/>
              <w:rPr>
                <w:rFonts w:ascii="Calibri" w:hAnsi="Calibri" w:cs="Calibri"/>
                <w:color w:val="000000"/>
                <w:lang w:eastAsia="pl-PL"/>
              </w:rPr>
            </w:pPr>
            <w:r w:rsidRPr="006E5647">
              <w:rPr>
                <w:rFonts w:ascii="Calibri" w:hAnsi="Calibri" w:cs="Calibri"/>
                <w:color w:val="000000"/>
                <w:lang w:eastAsia="pl-PL"/>
              </w:rPr>
              <w:t>1</w:t>
            </w:r>
          </w:p>
        </w:tc>
        <w:tc>
          <w:tcPr>
            <w:tcW w:w="3210" w:type="dxa"/>
            <w:tcBorders>
              <w:top w:val="nil"/>
              <w:left w:val="nil"/>
              <w:bottom w:val="single" w:sz="4" w:space="0" w:color="auto"/>
              <w:right w:val="single" w:sz="4" w:space="0" w:color="auto"/>
            </w:tcBorders>
            <w:shd w:val="clear" w:color="auto" w:fill="auto"/>
            <w:vAlign w:val="bottom"/>
            <w:hideMark/>
          </w:tcPr>
          <w:p w14:paraId="02162FD7" w14:textId="77777777" w:rsidR="006E5647" w:rsidRPr="006E5647" w:rsidRDefault="006E5647" w:rsidP="006E5647">
            <w:pPr>
              <w:widowControl/>
              <w:autoSpaceDE/>
              <w:autoSpaceDN/>
              <w:rPr>
                <w:rFonts w:ascii="Calibri" w:hAnsi="Calibri" w:cs="Calibri"/>
                <w:color w:val="000000"/>
                <w:lang w:eastAsia="pl-PL"/>
              </w:rPr>
            </w:pPr>
          </w:p>
        </w:tc>
        <w:tc>
          <w:tcPr>
            <w:tcW w:w="2242" w:type="dxa"/>
            <w:tcBorders>
              <w:top w:val="nil"/>
              <w:left w:val="single" w:sz="4" w:space="0" w:color="auto"/>
              <w:bottom w:val="single" w:sz="4" w:space="0" w:color="auto"/>
              <w:right w:val="single" w:sz="4" w:space="0" w:color="auto"/>
            </w:tcBorders>
            <w:shd w:val="clear" w:color="auto" w:fill="auto"/>
            <w:noWrap/>
            <w:vAlign w:val="center"/>
            <w:hideMark/>
          </w:tcPr>
          <w:p w14:paraId="2835E9E7" w14:textId="77777777" w:rsidR="006E5647" w:rsidRPr="006E5647" w:rsidRDefault="006E5647" w:rsidP="006E5647">
            <w:pPr>
              <w:widowControl/>
              <w:autoSpaceDE/>
              <w:autoSpaceDN/>
              <w:jc w:val="center"/>
              <w:rPr>
                <w:rFonts w:ascii="Calibri" w:hAnsi="Calibri" w:cs="Calibri"/>
                <w:color w:val="000000"/>
                <w:lang w:eastAsia="pl-PL"/>
              </w:rPr>
            </w:pPr>
          </w:p>
        </w:tc>
        <w:tc>
          <w:tcPr>
            <w:tcW w:w="1194" w:type="dxa"/>
            <w:tcBorders>
              <w:top w:val="nil"/>
              <w:left w:val="single" w:sz="4" w:space="0" w:color="auto"/>
              <w:bottom w:val="single" w:sz="4" w:space="0" w:color="auto"/>
              <w:right w:val="single" w:sz="4" w:space="0" w:color="auto"/>
            </w:tcBorders>
            <w:shd w:val="clear" w:color="auto" w:fill="auto"/>
            <w:noWrap/>
            <w:vAlign w:val="center"/>
            <w:hideMark/>
          </w:tcPr>
          <w:p w14:paraId="375B0F7F" w14:textId="77777777" w:rsidR="006E5647" w:rsidRPr="006E5647" w:rsidRDefault="006E5647" w:rsidP="006E5647">
            <w:pPr>
              <w:widowControl/>
              <w:autoSpaceDE/>
              <w:autoSpaceDN/>
              <w:jc w:val="center"/>
              <w:rPr>
                <w:rFonts w:ascii="Calibri" w:hAnsi="Calibri" w:cs="Calibri"/>
                <w:color w:val="000000"/>
                <w:lang w:eastAsia="pl-PL"/>
              </w:rPr>
            </w:pPr>
            <w:r w:rsidRPr="006E5647">
              <w:rPr>
                <w:rFonts w:ascii="Calibri" w:hAnsi="Calibri" w:cs="Calibri"/>
                <w:color w:val="000000"/>
                <w:lang w:eastAsia="pl-PL"/>
              </w:rPr>
              <w:t>TAK/NIE</w:t>
            </w:r>
          </w:p>
        </w:tc>
        <w:tc>
          <w:tcPr>
            <w:tcW w:w="1080" w:type="dxa"/>
            <w:tcBorders>
              <w:top w:val="nil"/>
              <w:left w:val="single" w:sz="4" w:space="0" w:color="auto"/>
              <w:bottom w:val="single" w:sz="4" w:space="0" w:color="auto"/>
              <w:right w:val="single" w:sz="4" w:space="0" w:color="auto"/>
            </w:tcBorders>
            <w:shd w:val="clear" w:color="auto" w:fill="auto"/>
            <w:noWrap/>
            <w:vAlign w:val="bottom"/>
            <w:hideMark/>
          </w:tcPr>
          <w:p w14:paraId="3B6E5E0B" w14:textId="77777777" w:rsidR="006E5647" w:rsidRPr="006E5647" w:rsidRDefault="006E5647" w:rsidP="006E5647">
            <w:pPr>
              <w:widowControl/>
              <w:autoSpaceDE/>
              <w:autoSpaceDN/>
              <w:jc w:val="center"/>
              <w:rPr>
                <w:rFonts w:ascii="Calibri" w:hAnsi="Calibri" w:cs="Calibri"/>
                <w:color w:val="000000"/>
                <w:lang w:eastAsia="pl-PL"/>
              </w:rPr>
            </w:pPr>
            <w:r w:rsidRPr="006E5647">
              <w:rPr>
                <w:rFonts w:ascii="Calibri" w:hAnsi="Calibri" w:cs="Calibri"/>
                <w:color w:val="000000"/>
                <w:lang w:eastAsia="pl-PL"/>
              </w:rPr>
              <w:t> </w:t>
            </w:r>
          </w:p>
        </w:tc>
      </w:tr>
    </w:tbl>
    <w:p w14:paraId="5BFFE3EF" w14:textId="77777777" w:rsidR="006E5647" w:rsidRPr="006E5647" w:rsidRDefault="006E5647" w:rsidP="006E5647">
      <w:pPr>
        <w:widowControl/>
        <w:tabs>
          <w:tab w:val="left" w:pos="0"/>
        </w:tabs>
        <w:autoSpaceDE/>
        <w:autoSpaceDN/>
        <w:jc w:val="both"/>
        <w:rPr>
          <w:rFonts w:ascii="Calibri" w:hAnsi="Calibri" w:cs="Calibri"/>
          <w:lang w:eastAsia="pl-PL"/>
        </w:rPr>
      </w:pPr>
    </w:p>
    <w:p w14:paraId="02D81D06" w14:textId="77777777" w:rsidR="006E5647" w:rsidRPr="006E5647" w:rsidRDefault="006E5647" w:rsidP="006E5647">
      <w:pPr>
        <w:widowControl/>
        <w:tabs>
          <w:tab w:val="left" w:pos="0"/>
        </w:tabs>
        <w:autoSpaceDE/>
        <w:autoSpaceDN/>
        <w:jc w:val="both"/>
        <w:rPr>
          <w:rFonts w:ascii="Calibri" w:hAnsi="Calibri" w:cs="Calibri"/>
          <w:lang w:eastAsia="pl-PL"/>
        </w:rPr>
      </w:pPr>
    </w:p>
    <w:p w14:paraId="37DE1073" w14:textId="77777777" w:rsidR="006E5647" w:rsidRPr="006E5647" w:rsidRDefault="006E5647" w:rsidP="006E5647">
      <w:pPr>
        <w:widowControl/>
        <w:tabs>
          <w:tab w:val="left" w:pos="0"/>
        </w:tabs>
        <w:autoSpaceDE/>
        <w:autoSpaceDN/>
        <w:jc w:val="both"/>
        <w:rPr>
          <w:rFonts w:ascii="Calibri" w:hAnsi="Calibri" w:cs="Calibri"/>
          <w:lang w:eastAsia="pl-PL"/>
        </w:rPr>
      </w:pPr>
      <w:r w:rsidRPr="006E5647">
        <w:rPr>
          <w:rFonts w:ascii="Calibri" w:hAnsi="Calibri" w:cs="Calibri"/>
          <w:lang w:eastAsia="pl-PL"/>
        </w:rPr>
        <w:t>Zamawiający nie zgłasza/</w:t>
      </w:r>
      <w:r w:rsidRPr="006E5647">
        <w:rPr>
          <w:rFonts w:ascii="Calibri" w:hAnsi="Calibri" w:cs="Calibri"/>
          <w:kern w:val="26"/>
          <w:lang w:eastAsia="pl-PL"/>
        </w:rPr>
        <w:t>zgłasza</w:t>
      </w:r>
      <w:r w:rsidRPr="006E5647">
        <w:rPr>
          <w:rFonts w:ascii="Calibri" w:hAnsi="Calibri" w:cs="Calibri"/>
          <w:lang w:eastAsia="pl-PL"/>
        </w:rPr>
        <w:t xml:space="preserve"> * zastrzeżeń do przedmiotu odbioru.</w:t>
      </w:r>
    </w:p>
    <w:p w14:paraId="5D29D821" w14:textId="77777777" w:rsidR="006E5647" w:rsidRPr="006E5647" w:rsidRDefault="006E5647" w:rsidP="006E5647">
      <w:pPr>
        <w:widowControl/>
        <w:autoSpaceDE/>
        <w:autoSpaceDN/>
        <w:rPr>
          <w:rFonts w:ascii="Calibri" w:hAnsi="Calibri" w:cs="Calibri"/>
          <w:lang w:eastAsia="pl-PL"/>
        </w:rPr>
      </w:pPr>
      <w:r w:rsidRPr="006E5647">
        <w:rPr>
          <w:rFonts w:ascii="Calibri" w:hAnsi="Calibri" w:cs="Calibri"/>
          <w:lang w:eastAsia="pl-PL"/>
        </w:rPr>
        <w:t>Uwagi:……………………………………………………………………………………………………………….………………………….</w:t>
      </w:r>
    </w:p>
    <w:p w14:paraId="29555E5B" w14:textId="77777777" w:rsidR="006E5647" w:rsidRPr="006E5647" w:rsidRDefault="006E5647" w:rsidP="006E5647">
      <w:pPr>
        <w:widowControl/>
        <w:autoSpaceDE/>
        <w:autoSpaceDN/>
        <w:jc w:val="both"/>
        <w:rPr>
          <w:rFonts w:ascii="Calibri" w:hAnsi="Calibri" w:cs="Calibri"/>
          <w:lang w:eastAsia="pl-PL"/>
        </w:rPr>
      </w:pPr>
      <w:r w:rsidRPr="006E5647">
        <w:rPr>
          <w:rFonts w:ascii="Calibri" w:hAnsi="Calibri" w:cs="Calibri"/>
          <w:lang w:eastAsia="pl-PL"/>
        </w:rPr>
        <w:t>W odbiorze uczestniczyli:</w:t>
      </w:r>
    </w:p>
    <w:p w14:paraId="4B117FE8" w14:textId="77777777" w:rsidR="006E5647" w:rsidRPr="006E5647" w:rsidRDefault="006E5647" w:rsidP="006E5647">
      <w:pPr>
        <w:widowControl/>
        <w:autoSpaceDE/>
        <w:autoSpaceDN/>
        <w:rPr>
          <w:rFonts w:ascii="Calibri" w:hAnsi="Calibri" w:cs="Calibri"/>
          <w:lang w:eastAsia="pl-PL"/>
        </w:rPr>
      </w:pPr>
      <w:r w:rsidRPr="006E5647">
        <w:rPr>
          <w:rFonts w:ascii="Calibri" w:hAnsi="Calibri" w:cs="Calibri"/>
          <w:lang w:eastAsia="pl-PL"/>
        </w:rPr>
        <w:t>W imieniu Zamawiającego</w:t>
      </w:r>
      <w:r w:rsidRPr="006E5647">
        <w:rPr>
          <w:rFonts w:ascii="Calibri" w:hAnsi="Calibri" w:cs="Calibri"/>
          <w:lang w:eastAsia="pl-PL"/>
        </w:rPr>
        <w:tab/>
        <w:t xml:space="preserve">    </w:t>
      </w:r>
      <w:r w:rsidRPr="006E5647">
        <w:rPr>
          <w:rFonts w:ascii="Calibri" w:hAnsi="Calibri" w:cs="Calibri"/>
          <w:lang w:eastAsia="pl-PL"/>
        </w:rPr>
        <w:tab/>
      </w:r>
      <w:r w:rsidRPr="006E5647">
        <w:rPr>
          <w:rFonts w:ascii="Calibri" w:hAnsi="Calibri" w:cs="Calibri"/>
          <w:lang w:eastAsia="pl-PL"/>
        </w:rPr>
        <w:tab/>
      </w:r>
      <w:r w:rsidRPr="006E5647">
        <w:rPr>
          <w:rFonts w:ascii="Calibri" w:hAnsi="Calibri" w:cs="Calibri"/>
          <w:lang w:eastAsia="pl-PL"/>
        </w:rPr>
        <w:tab/>
      </w:r>
      <w:r w:rsidRPr="006E5647">
        <w:rPr>
          <w:rFonts w:ascii="Calibri" w:hAnsi="Calibri" w:cs="Calibri"/>
          <w:lang w:eastAsia="pl-PL"/>
        </w:rPr>
        <w:tab/>
      </w:r>
    </w:p>
    <w:p w14:paraId="7964BF9E" w14:textId="77777777" w:rsidR="006E5647" w:rsidRPr="006E5647" w:rsidRDefault="006E5647" w:rsidP="006E5647">
      <w:pPr>
        <w:widowControl/>
        <w:autoSpaceDE/>
        <w:autoSpaceDN/>
        <w:rPr>
          <w:rFonts w:ascii="Calibri" w:hAnsi="Calibri" w:cs="Calibri"/>
          <w:kern w:val="24"/>
          <w:lang w:eastAsia="pl-PL"/>
        </w:rPr>
      </w:pPr>
    </w:p>
    <w:p w14:paraId="29181686" w14:textId="77777777" w:rsidR="006E5647" w:rsidRPr="006E5647" w:rsidRDefault="006E5647" w:rsidP="006E5647">
      <w:pPr>
        <w:widowControl/>
        <w:autoSpaceDE/>
        <w:autoSpaceDN/>
        <w:rPr>
          <w:rFonts w:ascii="Calibri" w:hAnsi="Calibri" w:cs="Calibri"/>
          <w:kern w:val="24"/>
          <w:lang w:eastAsia="pl-PL"/>
        </w:rPr>
      </w:pPr>
    </w:p>
    <w:p w14:paraId="1C24CB8E" w14:textId="77777777" w:rsidR="006E5647" w:rsidRPr="006E5647" w:rsidRDefault="006E5647" w:rsidP="006E5647">
      <w:pPr>
        <w:widowControl/>
        <w:autoSpaceDE/>
        <w:autoSpaceDN/>
        <w:rPr>
          <w:rFonts w:ascii="Calibri" w:hAnsi="Calibri" w:cs="Calibri"/>
          <w:kern w:val="24"/>
          <w:lang w:eastAsia="pl-PL"/>
        </w:rPr>
      </w:pPr>
    </w:p>
    <w:p w14:paraId="4AA1B4E4" w14:textId="77777777" w:rsidR="006E5647" w:rsidRPr="006E5647" w:rsidRDefault="006E5647" w:rsidP="006E5647">
      <w:pPr>
        <w:widowControl/>
        <w:autoSpaceDE/>
        <w:autoSpaceDN/>
        <w:rPr>
          <w:rFonts w:ascii="Calibri" w:hAnsi="Calibri" w:cs="Calibri"/>
          <w:kern w:val="24"/>
          <w:lang w:eastAsia="pl-PL"/>
        </w:rPr>
      </w:pPr>
      <w:r w:rsidRPr="006E5647">
        <w:rPr>
          <w:rFonts w:ascii="Calibri" w:hAnsi="Calibri" w:cs="Calibri"/>
          <w:kern w:val="24"/>
          <w:lang w:eastAsia="pl-PL"/>
        </w:rPr>
        <w:t>*niepotrzebne skreślić</w:t>
      </w:r>
    </w:p>
    <w:p w14:paraId="38A57269" w14:textId="77777777" w:rsidR="006E5647" w:rsidRPr="006E5647" w:rsidRDefault="006E5647" w:rsidP="006E5647">
      <w:pPr>
        <w:widowControl/>
        <w:autoSpaceDE/>
        <w:autoSpaceDN/>
        <w:ind w:firstLine="708"/>
        <w:jc w:val="right"/>
        <w:rPr>
          <w:rFonts w:ascii="Calibri" w:hAnsi="Calibri" w:cs="Calibri"/>
          <w:b/>
          <w:iCs/>
          <w:lang w:eastAsia="pl-PL"/>
        </w:rPr>
      </w:pPr>
    </w:p>
    <w:p w14:paraId="3E22E8FB" w14:textId="77777777" w:rsidR="006E5647" w:rsidRPr="006E5647" w:rsidRDefault="006E5647" w:rsidP="006E5647">
      <w:pPr>
        <w:widowControl/>
        <w:autoSpaceDE/>
        <w:autoSpaceDN/>
        <w:ind w:firstLine="708"/>
        <w:jc w:val="right"/>
        <w:rPr>
          <w:rFonts w:ascii="Calibri" w:hAnsi="Calibri" w:cs="Calibri"/>
          <w:b/>
          <w:iCs/>
          <w:lang w:eastAsia="pl-PL"/>
        </w:rPr>
      </w:pPr>
    </w:p>
    <w:p w14:paraId="5C50BFEC" w14:textId="77777777" w:rsidR="006E5647" w:rsidRPr="006E5647" w:rsidRDefault="006E5647" w:rsidP="006E5647">
      <w:pPr>
        <w:widowControl/>
        <w:autoSpaceDE/>
        <w:autoSpaceDN/>
        <w:ind w:firstLine="708"/>
        <w:jc w:val="right"/>
        <w:rPr>
          <w:rFonts w:ascii="Calibri" w:hAnsi="Calibri" w:cs="Calibri"/>
          <w:b/>
          <w:iCs/>
          <w:lang w:eastAsia="pl-PL"/>
        </w:rPr>
      </w:pPr>
    </w:p>
    <w:p w14:paraId="20DF994D" w14:textId="77777777" w:rsidR="006E5647" w:rsidRPr="006E5647" w:rsidRDefault="006E5647" w:rsidP="006E5647">
      <w:pPr>
        <w:widowControl/>
        <w:autoSpaceDE/>
        <w:autoSpaceDN/>
        <w:ind w:firstLine="708"/>
        <w:jc w:val="right"/>
        <w:rPr>
          <w:rFonts w:ascii="Calibri" w:hAnsi="Calibri" w:cs="Calibri"/>
          <w:b/>
          <w:iCs/>
          <w:lang w:eastAsia="pl-PL"/>
        </w:rPr>
      </w:pPr>
    </w:p>
    <w:p w14:paraId="3D08ED46" w14:textId="77777777" w:rsidR="006E5647" w:rsidRPr="006E5647" w:rsidRDefault="006E5647" w:rsidP="006E5647">
      <w:pPr>
        <w:widowControl/>
        <w:autoSpaceDE/>
        <w:autoSpaceDN/>
        <w:ind w:firstLine="708"/>
        <w:jc w:val="right"/>
        <w:rPr>
          <w:rFonts w:ascii="Calibri" w:hAnsi="Calibri" w:cs="Calibri"/>
          <w:b/>
          <w:iCs/>
          <w:lang w:eastAsia="pl-PL"/>
        </w:rPr>
      </w:pPr>
    </w:p>
    <w:p w14:paraId="1A836927" w14:textId="77777777" w:rsidR="006E5647" w:rsidRPr="006E5647" w:rsidRDefault="006E5647" w:rsidP="006E5647">
      <w:pPr>
        <w:widowControl/>
        <w:autoSpaceDE/>
        <w:autoSpaceDN/>
        <w:ind w:firstLine="708"/>
        <w:jc w:val="right"/>
        <w:rPr>
          <w:rFonts w:ascii="Calibri" w:hAnsi="Calibri" w:cs="Calibri"/>
          <w:b/>
          <w:iCs/>
          <w:lang w:eastAsia="pl-PL"/>
        </w:rPr>
      </w:pPr>
    </w:p>
    <w:p w14:paraId="3E65C506" w14:textId="77777777" w:rsidR="006E5647" w:rsidRPr="006E5647" w:rsidRDefault="006E5647" w:rsidP="006E5647">
      <w:pPr>
        <w:widowControl/>
        <w:autoSpaceDE/>
        <w:autoSpaceDN/>
        <w:ind w:firstLine="708"/>
        <w:jc w:val="right"/>
        <w:rPr>
          <w:rFonts w:ascii="Calibri" w:hAnsi="Calibri" w:cs="Calibri"/>
          <w:b/>
          <w:iCs/>
          <w:lang w:eastAsia="pl-PL"/>
        </w:rPr>
      </w:pPr>
    </w:p>
    <w:p w14:paraId="6144586F" w14:textId="77777777" w:rsidR="006E5647" w:rsidRPr="006E5647" w:rsidRDefault="006E5647" w:rsidP="006E5647">
      <w:pPr>
        <w:widowControl/>
        <w:autoSpaceDE/>
        <w:autoSpaceDN/>
        <w:ind w:firstLine="708"/>
        <w:jc w:val="right"/>
        <w:rPr>
          <w:rFonts w:ascii="Calibri" w:hAnsi="Calibri" w:cs="Calibri"/>
          <w:b/>
          <w:iCs/>
          <w:lang w:eastAsia="pl-PL"/>
        </w:rPr>
      </w:pPr>
    </w:p>
    <w:p w14:paraId="160191B0" w14:textId="77777777" w:rsidR="006E5647" w:rsidRPr="006E5647" w:rsidRDefault="006E5647" w:rsidP="006E5647">
      <w:pPr>
        <w:widowControl/>
        <w:autoSpaceDE/>
        <w:autoSpaceDN/>
        <w:ind w:firstLine="708"/>
        <w:jc w:val="right"/>
        <w:rPr>
          <w:rFonts w:ascii="Calibri" w:hAnsi="Calibri" w:cs="Calibri"/>
          <w:b/>
          <w:iCs/>
          <w:lang w:eastAsia="pl-PL"/>
        </w:rPr>
      </w:pPr>
    </w:p>
    <w:p w14:paraId="553ECDF9" w14:textId="77777777" w:rsidR="006E5647" w:rsidRPr="006E5647" w:rsidRDefault="006E5647" w:rsidP="006E5647">
      <w:pPr>
        <w:widowControl/>
        <w:autoSpaceDE/>
        <w:autoSpaceDN/>
        <w:ind w:firstLine="708"/>
        <w:jc w:val="right"/>
        <w:rPr>
          <w:rFonts w:ascii="Calibri" w:hAnsi="Calibri" w:cs="Calibri"/>
          <w:b/>
          <w:iCs/>
          <w:lang w:eastAsia="pl-PL"/>
        </w:rPr>
      </w:pPr>
    </w:p>
    <w:p w14:paraId="6570BCC5" w14:textId="77777777" w:rsidR="006E5647" w:rsidRPr="006E5647" w:rsidRDefault="006E5647" w:rsidP="006E5647">
      <w:pPr>
        <w:widowControl/>
        <w:autoSpaceDE/>
        <w:autoSpaceDN/>
        <w:ind w:firstLine="708"/>
        <w:jc w:val="right"/>
        <w:rPr>
          <w:rFonts w:ascii="Calibri" w:hAnsi="Calibri" w:cs="Calibri"/>
          <w:b/>
          <w:iCs/>
          <w:lang w:eastAsia="pl-PL"/>
        </w:rPr>
      </w:pPr>
    </w:p>
    <w:p w14:paraId="3106C050" w14:textId="77777777" w:rsidR="006E5647" w:rsidRPr="006E5647" w:rsidRDefault="006E5647" w:rsidP="006E5647">
      <w:pPr>
        <w:widowControl/>
        <w:autoSpaceDE/>
        <w:autoSpaceDN/>
        <w:ind w:firstLine="708"/>
        <w:jc w:val="right"/>
        <w:rPr>
          <w:rFonts w:ascii="Calibri" w:hAnsi="Calibri" w:cs="Calibri"/>
          <w:b/>
          <w:iCs/>
          <w:lang w:eastAsia="pl-PL"/>
        </w:rPr>
      </w:pPr>
    </w:p>
    <w:p w14:paraId="6B0C825E" w14:textId="77777777" w:rsidR="006E5647" w:rsidRPr="006E5647" w:rsidRDefault="006E5647" w:rsidP="006E5647">
      <w:pPr>
        <w:widowControl/>
        <w:autoSpaceDE/>
        <w:autoSpaceDN/>
        <w:ind w:firstLine="708"/>
        <w:jc w:val="right"/>
        <w:rPr>
          <w:rFonts w:ascii="Calibri" w:hAnsi="Calibri" w:cs="Calibri"/>
          <w:b/>
          <w:iCs/>
          <w:lang w:eastAsia="pl-PL"/>
        </w:rPr>
      </w:pPr>
    </w:p>
    <w:p w14:paraId="59F25106" w14:textId="77777777" w:rsidR="006E5647" w:rsidRPr="006E5647" w:rsidRDefault="006E5647" w:rsidP="006E5647">
      <w:pPr>
        <w:widowControl/>
        <w:autoSpaceDE/>
        <w:autoSpaceDN/>
        <w:ind w:firstLine="708"/>
        <w:jc w:val="right"/>
        <w:rPr>
          <w:rFonts w:ascii="Calibri" w:hAnsi="Calibri" w:cs="Calibri"/>
          <w:b/>
          <w:iCs/>
          <w:lang w:eastAsia="pl-PL"/>
        </w:rPr>
      </w:pPr>
    </w:p>
    <w:p w14:paraId="401B3D34" w14:textId="77777777" w:rsidR="006E5647" w:rsidRPr="006E5647" w:rsidRDefault="006E5647" w:rsidP="006E5647">
      <w:pPr>
        <w:widowControl/>
        <w:autoSpaceDE/>
        <w:autoSpaceDN/>
        <w:ind w:firstLine="708"/>
        <w:jc w:val="right"/>
        <w:rPr>
          <w:rFonts w:ascii="Calibri" w:hAnsi="Calibri" w:cs="Calibri"/>
          <w:b/>
          <w:iCs/>
          <w:lang w:eastAsia="pl-PL"/>
        </w:rPr>
      </w:pPr>
    </w:p>
    <w:p w14:paraId="7007CE8D" w14:textId="77777777" w:rsidR="006E5647" w:rsidRPr="006E5647" w:rsidRDefault="006E5647" w:rsidP="006E5647">
      <w:pPr>
        <w:widowControl/>
        <w:autoSpaceDE/>
        <w:autoSpaceDN/>
        <w:ind w:firstLine="708"/>
        <w:jc w:val="right"/>
        <w:rPr>
          <w:rFonts w:ascii="Calibri" w:hAnsi="Calibri" w:cs="Calibri"/>
          <w:b/>
          <w:iCs/>
          <w:lang w:eastAsia="pl-PL"/>
        </w:rPr>
      </w:pPr>
    </w:p>
    <w:p w14:paraId="768BEF2E" w14:textId="77777777" w:rsidR="006E5647" w:rsidRPr="006E5647" w:rsidRDefault="006E5647" w:rsidP="006E5647">
      <w:pPr>
        <w:widowControl/>
        <w:autoSpaceDE/>
        <w:autoSpaceDN/>
        <w:ind w:firstLine="708"/>
        <w:jc w:val="right"/>
        <w:rPr>
          <w:rFonts w:ascii="Calibri" w:hAnsi="Calibri" w:cs="Calibri"/>
          <w:b/>
          <w:iCs/>
          <w:lang w:eastAsia="pl-PL"/>
        </w:rPr>
      </w:pPr>
    </w:p>
    <w:p w14:paraId="7163B091" w14:textId="77777777" w:rsidR="006E5647" w:rsidRPr="006E5647" w:rsidRDefault="006E5647" w:rsidP="006E5647">
      <w:pPr>
        <w:widowControl/>
        <w:autoSpaceDE/>
        <w:autoSpaceDN/>
        <w:ind w:firstLine="708"/>
        <w:jc w:val="right"/>
        <w:rPr>
          <w:rFonts w:ascii="Calibri" w:hAnsi="Calibri" w:cs="Calibri"/>
          <w:b/>
          <w:iCs/>
          <w:lang w:eastAsia="pl-PL"/>
        </w:rPr>
      </w:pPr>
    </w:p>
    <w:p w14:paraId="1879AA6E" w14:textId="77777777" w:rsidR="006E5647" w:rsidRPr="006E5647" w:rsidRDefault="006E5647" w:rsidP="006E5647">
      <w:pPr>
        <w:widowControl/>
        <w:autoSpaceDE/>
        <w:autoSpaceDN/>
        <w:ind w:firstLine="708"/>
        <w:jc w:val="right"/>
        <w:rPr>
          <w:rFonts w:ascii="Calibri" w:hAnsi="Calibri" w:cs="Calibri"/>
          <w:b/>
          <w:iCs/>
          <w:lang w:eastAsia="pl-PL"/>
        </w:rPr>
      </w:pPr>
    </w:p>
    <w:p w14:paraId="0E8C0C44" w14:textId="77777777" w:rsidR="006E5647" w:rsidRPr="006E5647" w:rsidRDefault="006E5647" w:rsidP="006E5647">
      <w:pPr>
        <w:widowControl/>
        <w:autoSpaceDE/>
        <w:autoSpaceDN/>
        <w:ind w:firstLine="708"/>
        <w:jc w:val="right"/>
        <w:rPr>
          <w:rFonts w:ascii="Calibri" w:hAnsi="Calibri" w:cs="Calibri"/>
          <w:b/>
          <w:iCs/>
          <w:lang w:eastAsia="pl-PL"/>
        </w:rPr>
      </w:pPr>
    </w:p>
    <w:p w14:paraId="2DBF3910" w14:textId="77777777" w:rsidR="006E5647" w:rsidRPr="006E5647" w:rsidRDefault="006E5647" w:rsidP="006E5647">
      <w:pPr>
        <w:widowControl/>
        <w:autoSpaceDE/>
        <w:autoSpaceDN/>
        <w:ind w:firstLine="708"/>
        <w:jc w:val="right"/>
        <w:rPr>
          <w:rFonts w:ascii="Calibri" w:hAnsi="Calibri" w:cs="Calibri"/>
          <w:b/>
          <w:iCs/>
          <w:lang w:eastAsia="pl-PL"/>
        </w:rPr>
      </w:pPr>
      <w:r w:rsidRPr="006E5647">
        <w:rPr>
          <w:rFonts w:ascii="Calibri" w:hAnsi="Calibri" w:cs="Calibri"/>
          <w:b/>
          <w:iCs/>
          <w:lang w:eastAsia="pl-PL"/>
        </w:rPr>
        <w:t>Załącznik nr  5 do umowy</w:t>
      </w:r>
    </w:p>
    <w:p w14:paraId="1BFCE2AC" w14:textId="77777777" w:rsidR="006E5647" w:rsidRPr="006E5647" w:rsidRDefault="006E5647" w:rsidP="006E5647">
      <w:pPr>
        <w:keepNext/>
        <w:widowControl/>
        <w:autoSpaceDE/>
        <w:autoSpaceDN/>
        <w:spacing w:line="276" w:lineRule="auto"/>
        <w:outlineLvl w:val="0"/>
        <w:rPr>
          <w:rFonts w:ascii="Calibri" w:hAnsi="Calibri" w:cs="Calibri"/>
          <w:lang w:eastAsia="pl-PL"/>
        </w:rPr>
      </w:pPr>
    </w:p>
    <w:p w14:paraId="4F909B61" w14:textId="77777777" w:rsidR="006E5647" w:rsidRPr="006E5647" w:rsidRDefault="006E5647" w:rsidP="006E5647">
      <w:pPr>
        <w:keepNext/>
        <w:widowControl/>
        <w:autoSpaceDE/>
        <w:autoSpaceDN/>
        <w:spacing w:line="276" w:lineRule="auto"/>
        <w:jc w:val="center"/>
        <w:outlineLvl w:val="0"/>
        <w:rPr>
          <w:rFonts w:ascii="Calibri" w:hAnsi="Calibri" w:cs="Calibri"/>
          <w:lang w:eastAsia="pl-PL"/>
        </w:rPr>
      </w:pPr>
      <w:r w:rsidRPr="006E5647">
        <w:rPr>
          <w:rFonts w:ascii="Calibri" w:hAnsi="Calibri" w:cs="Calibri"/>
          <w:lang w:eastAsia="pl-PL"/>
        </w:rPr>
        <w:t>PROTOKÓŁ ODBIORU KOŃCOWEGO</w:t>
      </w:r>
    </w:p>
    <w:p w14:paraId="79A5A93C" w14:textId="77777777" w:rsidR="006E5647" w:rsidRPr="006E5647" w:rsidRDefault="006E5647" w:rsidP="006E5647">
      <w:pPr>
        <w:widowControl/>
        <w:autoSpaceDE/>
        <w:autoSpaceDN/>
        <w:rPr>
          <w:rFonts w:ascii="Calibri" w:hAnsi="Calibri" w:cs="Calibri"/>
          <w:lang w:eastAsia="pl-PL"/>
        </w:rPr>
      </w:pPr>
    </w:p>
    <w:p w14:paraId="635A4A32" w14:textId="77777777" w:rsidR="006E5647" w:rsidRPr="006E5647" w:rsidRDefault="006E5647" w:rsidP="006E5647">
      <w:pPr>
        <w:keepNext/>
        <w:widowControl/>
        <w:autoSpaceDE/>
        <w:autoSpaceDN/>
        <w:spacing w:line="276" w:lineRule="auto"/>
        <w:jc w:val="center"/>
        <w:outlineLvl w:val="0"/>
        <w:rPr>
          <w:rFonts w:ascii="Calibri" w:hAnsi="Calibri" w:cs="Calibri"/>
          <w:b/>
          <w:lang w:eastAsia="pl-PL"/>
        </w:rPr>
      </w:pPr>
      <w:r w:rsidRPr="006E5647">
        <w:rPr>
          <w:rFonts w:ascii="Calibri" w:hAnsi="Calibri" w:cs="Calibri"/>
          <w:lang w:eastAsia="pl-PL"/>
        </w:rPr>
        <w:t xml:space="preserve">Na podstawie umowy nr WA.263.9.2021.U4 zawartej w Warszawie w dniu …………….….. roku </w:t>
      </w:r>
    </w:p>
    <w:p w14:paraId="19DD537B" w14:textId="77777777" w:rsidR="006E5647" w:rsidRPr="006E5647" w:rsidRDefault="006E5647" w:rsidP="006E5647">
      <w:pPr>
        <w:widowControl/>
        <w:autoSpaceDE/>
        <w:autoSpaceDN/>
        <w:rPr>
          <w:rFonts w:ascii="Calibri" w:hAnsi="Calibri" w:cs="Calibri"/>
          <w:lang w:eastAsia="pl-PL"/>
        </w:rPr>
      </w:pPr>
    </w:p>
    <w:p w14:paraId="5AD85E10" w14:textId="77777777" w:rsidR="006E5647" w:rsidRPr="006E5647" w:rsidRDefault="006E5647" w:rsidP="006E5647">
      <w:pPr>
        <w:keepNext/>
        <w:widowControl/>
        <w:autoSpaceDE/>
        <w:autoSpaceDN/>
        <w:spacing w:line="276" w:lineRule="auto"/>
        <w:outlineLvl w:val="0"/>
        <w:rPr>
          <w:rFonts w:ascii="Calibri" w:hAnsi="Calibri" w:cs="Calibri"/>
          <w:b/>
          <w:lang w:eastAsia="pl-PL"/>
        </w:rPr>
      </w:pPr>
      <w:r w:rsidRPr="006E5647">
        <w:rPr>
          <w:rFonts w:ascii="Calibri" w:hAnsi="Calibri" w:cs="Calibri"/>
          <w:lang w:eastAsia="pl-PL"/>
        </w:rPr>
        <w:t>pomiędzy:</w:t>
      </w:r>
    </w:p>
    <w:p w14:paraId="399D777C" w14:textId="77777777" w:rsidR="006E5647" w:rsidRPr="006E5647" w:rsidRDefault="006E5647" w:rsidP="006E5647">
      <w:pPr>
        <w:widowControl/>
        <w:tabs>
          <w:tab w:val="left" w:pos="5670"/>
        </w:tabs>
        <w:autoSpaceDE/>
        <w:autoSpaceDN/>
        <w:jc w:val="both"/>
        <w:rPr>
          <w:rFonts w:ascii="Calibri" w:hAnsi="Calibri" w:cs="Calibri"/>
          <w:b/>
          <w:bCs/>
          <w:lang w:eastAsia="pl-PL"/>
        </w:rPr>
      </w:pPr>
      <w:r w:rsidRPr="006E5647">
        <w:rPr>
          <w:rFonts w:ascii="Calibri" w:hAnsi="Calibri" w:cs="Calibri"/>
          <w:b/>
          <w:lang w:eastAsia="pl-PL"/>
        </w:rPr>
        <w:t>Skarbem Państwa - państwową jednostką budżetową Centrum Projektów Europejskich</w:t>
      </w:r>
      <w:r w:rsidRPr="006E5647">
        <w:rPr>
          <w:rFonts w:ascii="Calibri" w:hAnsi="Calibri" w:cs="Calibri"/>
          <w:lang w:eastAsia="pl-PL"/>
        </w:rPr>
        <w:t>,  z siedzibą w Warszawie przy ul. Domaniewskiej 39a, 02- 672 Warszawa, posiadającym numer identyfikacji REGON 141681456 oraz  NIP 7010158887, reprezentowanym przez Pana Leszka Buller – Dyrektora Centrum Projektów Europejskich na podstawie powołania w dniu 16 maja 2016 r. przez Ministra Rozwoju,</w:t>
      </w:r>
      <w:r w:rsidRPr="006E5647">
        <w:rPr>
          <w:rFonts w:ascii="Calibri" w:hAnsi="Calibri" w:cs="Calibri"/>
          <w:b/>
          <w:bCs/>
          <w:lang w:eastAsia="pl-PL"/>
        </w:rPr>
        <w:t xml:space="preserve"> </w:t>
      </w:r>
      <w:r w:rsidRPr="006E5647">
        <w:rPr>
          <w:rFonts w:ascii="Calibri" w:hAnsi="Calibri" w:cs="Calibri"/>
          <w:lang w:eastAsia="pl-PL"/>
        </w:rPr>
        <w:t xml:space="preserve">zwanym w dalszej części  </w:t>
      </w:r>
      <w:r w:rsidRPr="006E5647">
        <w:rPr>
          <w:rFonts w:ascii="Calibri" w:hAnsi="Calibri" w:cs="Calibri"/>
          <w:b/>
          <w:bCs/>
          <w:lang w:eastAsia="pl-PL"/>
        </w:rPr>
        <w:t>„Zamawiającym”</w:t>
      </w:r>
    </w:p>
    <w:p w14:paraId="68FDAA8F" w14:textId="77777777" w:rsidR="006E5647" w:rsidRPr="006E5647" w:rsidRDefault="006E5647" w:rsidP="006E5647">
      <w:pPr>
        <w:widowControl/>
        <w:tabs>
          <w:tab w:val="left" w:pos="5670"/>
        </w:tabs>
        <w:autoSpaceDE/>
        <w:autoSpaceDN/>
        <w:jc w:val="both"/>
        <w:rPr>
          <w:rFonts w:ascii="Calibri" w:hAnsi="Calibri" w:cs="Calibri"/>
          <w:b/>
          <w:lang w:eastAsia="pl-PL"/>
        </w:rPr>
      </w:pPr>
      <w:r w:rsidRPr="006E5647">
        <w:rPr>
          <w:rFonts w:ascii="Calibri" w:hAnsi="Calibri" w:cs="Calibri"/>
          <w:lang w:eastAsia="pl-PL"/>
        </w:rPr>
        <w:t xml:space="preserve">a </w:t>
      </w:r>
      <w:r w:rsidRPr="006E5647">
        <w:rPr>
          <w:rFonts w:ascii="Calibri" w:hAnsi="Calibri" w:cs="Calibri"/>
          <w:b/>
          <w:lang w:eastAsia="pl-PL"/>
        </w:rPr>
        <w:t xml:space="preserve">………………………………….. </w:t>
      </w:r>
      <w:r w:rsidRPr="006E5647">
        <w:rPr>
          <w:rFonts w:ascii="Calibri" w:hAnsi="Calibri" w:cs="Calibri"/>
          <w:lang w:eastAsia="pl-PL"/>
        </w:rPr>
        <w:t xml:space="preserve">z siedzibą w ………………. przy ul. …………………, ……………….., ………………., posiadającą numer identyfikacji REGON …………. oraz  NIP …………….., a także wpisaną do Krajowego Rejestru Sądowego pod numerem KRS ……………………..…../wpisaną do Centralnej Ewidencji I Informacji o Działalności Gospodarczej, reprezentowanym przez </w:t>
      </w:r>
      <w:r w:rsidRPr="006E5647">
        <w:rPr>
          <w:rFonts w:ascii="Calibri" w:hAnsi="Calibri" w:cs="Calibri"/>
          <w:b/>
          <w:lang w:eastAsia="pl-PL"/>
        </w:rPr>
        <w:t xml:space="preserve">Pana/Panią …………………………… – </w:t>
      </w:r>
      <w:r w:rsidRPr="006E5647">
        <w:rPr>
          <w:rFonts w:ascii="Calibri" w:hAnsi="Calibri" w:cs="Calibri"/>
          <w:lang w:eastAsia="pl-PL"/>
        </w:rPr>
        <w:t xml:space="preserve">……………………………. zwanym w dalszej części umowy </w:t>
      </w:r>
      <w:r w:rsidRPr="006E5647">
        <w:rPr>
          <w:rFonts w:ascii="Calibri" w:hAnsi="Calibri" w:cs="Calibri"/>
          <w:b/>
          <w:lang w:eastAsia="pl-PL"/>
        </w:rPr>
        <w:t>„Wykonawcą”</w:t>
      </w:r>
    </w:p>
    <w:p w14:paraId="668519F9" w14:textId="77777777" w:rsidR="006E5647" w:rsidRPr="006E5647" w:rsidRDefault="006E5647" w:rsidP="006E5647">
      <w:pPr>
        <w:widowControl/>
        <w:tabs>
          <w:tab w:val="left" w:pos="709"/>
        </w:tabs>
        <w:autoSpaceDE/>
        <w:autoSpaceDN/>
        <w:rPr>
          <w:rFonts w:ascii="Calibri" w:hAnsi="Calibri" w:cs="Calibri"/>
          <w:lang w:eastAsia="pl-PL"/>
        </w:rPr>
      </w:pPr>
      <w:r w:rsidRPr="006E5647">
        <w:rPr>
          <w:rFonts w:ascii="Calibri" w:hAnsi="Calibri" w:cs="Calibri"/>
          <w:lang w:eastAsia="pl-PL"/>
        </w:rPr>
        <w:t xml:space="preserve">Przedmiot umowy został wykonany zgodnie z wyznaczonym terminem/ </w:t>
      </w:r>
      <w:r w:rsidRPr="006E5647">
        <w:rPr>
          <w:rFonts w:ascii="Calibri" w:hAnsi="Calibri" w:cs="Calibri"/>
          <w:kern w:val="26"/>
          <w:lang w:eastAsia="pl-PL"/>
        </w:rPr>
        <w:t>nie został</w:t>
      </w:r>
      <w:r w:rsidRPr="006E5647">
        <w:rPr>
          <w:rFonts w:ascii="Calibri" w:hAnsi="Calibri" w:cs="Calibri"/>
          <w:strike/>
          <w:kern w:val="26"/>
          <w:lang w:eastAsia="pl-PL"/>
        </w:rPr>
        <w:t xml:space="preserve">  </w:t>
      </w:r>
      <w:r w:rsidRPr="006E5647">
        <w:rPr>
          <w:rFonts w:ascii="Calibri" w:hAnsi="Calibri" w:cs="Calibri"/>
          <w:kern w:val="26"/>
          <w:lang w:eastAsia="pl-PL"/>
        </w:rPr>
        <w:t>wykonany zgodnie z wyznaczonym terminem</w:t>
      </w:r>
      <w:r w:rsidRPr="006E5647">
        <w:rPr>
          <w:rFonts w:ascii="Calibri" w:hAnsi="Calibri" w:cs="Calibri"/>
          <w:lang w:eastAsia="pl-PL"/>
        </w:rPr>
        <w:t xml:space="preserve"> *.</w:t>
      </w:r>
    </w:p>
    <w:p w14:paraId="1B42401F" w14:textId="77777777" w:rsidR="006E5647" w:rsidRPr="006E5647" w:rsidRDefault="006E5647" w:rsidP="006E5647">
      <w:pPr>
        <w:widowControl/>
        <w:tabs>
          <w:tab w:val="left" w:pos="0"/>
        </w:tabs>
        <w:autoSpaceDE/>
        <w:autoSpaceDN/>
        <w:jc w:val="both"/>
        <w:rPr>
          <w:rFonts w:ascii="Calibri" w:hAnsi="Calibri" w:cs="Calibri"/>
          <w:lang w:eastAsia="pl-PL"/>
        </w:rPr>
      </w:pPr>
      <w:r w:rsidRPr="006E5647">
        <w:rPr>
          <w:rFonts w:ascii="Calibri" w:hAnsi="Calibri" w:cs="Calibri"/>
          <w:lang w:eastAsia="pl-PL"/>
        </w:rPr>
        <w:t>Zamawiający nie zgłasza/</w:t>
      </w:r>
      <w:r w:rsidRPr="006E5647">
        <w:rPr>
          <w:rFonts w:ascii="Calibri" w:hAnsi="Calibri" w:cs="Calibri"/>
          <w:kern w:val="26"/>
          <w:lang w:eastAsia="pl-PL"/>
        </w:rPr>
        <w:t>zgłasza</w:t>
      </w:r>
      <w:r w:rsidRPr="006E5647">
        <w:rPr>
          <w:rFonts w:ascii="Calibri" w:hAnsi="Calibri" w:cs="Calibri"/>
          <w:lang w:eastAsia="pl-PL"/>
        </w:rPr>
        <w:t xml:space="preserve"> * zastrzeżeń do przedmiotu odbioru.</w:t>
      </w:r>
    </w:p>
    <w:p w14:paraId="57A2B6DC" w14:textId="77777777" w:rsidR="006E5647" w:rsidRPr="006E5647" w:rsidRDefault="006E5647" w:rsidP="006E5647">
      <w:pPr>
        <w:widowControl/>
        <w:autoSpaceDE/>
        <w:autoSpaceDN/>
        <w:rPr>
          <w:rFonts w:ascii="Calibri" w:hAnsi="Calibri" w:cs="Calibri"/>
          <w:lang w:eastAsia="pl-PL"/>
        </w:rPr>
      </w:pPr>
      <w:r w:rsidRPr="006E5647">
        <w:rPr>
          <w:rFonts w:ascii="Calibri" w:hAnsi="Calibri" w:cs="Calibri"/>
          <w:lang w:eastAsia="pl-PL"/>
        </w:rPr>
        <w:t>Uwagi:……………………………………………………………………………………………………………………………………………….</w:t>
      </w:r>
    </w:p>
    <w:p w14:paraId="184DE859" w14:textId="77777777" w:rsidR="006E5647" w:rsidRPr="006E5647" w:rsidRDefault="006E5647" w:rsidP="006E5647">
      <w:pPr>
        <w:widowControl/>
        <w:autoSpaceDE/>
        <w:autoSpaceDN/>
        <w:jc w:val="both"/>
        <w:rPr>
          <w:rFonts w:ascii="Calibri" w:hAnsi="Calibri" w:cs="Calibri"/>
          <w:lang w:eastAsia="pl-PL"/>
        </w:rPr>
      </w:pPr>
      <w:r w:rsidRPr="006E5647">
        <w:rPr>
          <w:rFonts w:ascii="Calibri" w:hAnsi="Calibri" w:cs="Calibri"/>
          <w:lang w:eastAsia="pl-PL"/>
        </w:rPr>
        <w:t>W dniu ………………………….. w odbiorze uczestniczyli:</w:t>
      </w:r>
    </w:p>
    <w:p w14:paraId="7FD74A50" w14:textId="77777777" w:rsidR="006E5647" w:rsidRPr="006E5647" w:rsidRDefault="006E5647" w:rsidP="006E5647">
      <w:pPr>
        <w:widowControl/>
        <w:autoSpaceDE/>
        <w:autoSpaceDN/>
        <w:jc w:val="both"/>
        <w:rPr>
          <w:rFonts w:ascii="Calibri" w:hAnsi="Calibri" w:cs="Calibri"/>
          <w:lang w:eastAsia="pl-PL"/>
        </w:rPr>
      </w:pPr>
    </w:p>
    <w:p w14:paraId="014AD0CF" w14:textId="77777777" w:rsidR="006E5647" w:rsidRPr="006E5647" w:rsidRDefault="006E5647" w:rsidP="006E5647">
      <w:pPr>
        <w:widowControl/>
        <w:autoSpaceDE/>
        <w:autoSpaceDN/>
        <w:jc w:val="both"/>
        <w:rPr>
          <w:rFonts w:ascii="Calibri" w:hAnsi="Calibri" w:cs="Calibri"/>
          <w:lang w:eastAsia="pl-PL"/>
        </w:rPr>
      </w:pPr>
    </w:p>
    <w:p w14:paraId="2E393E7C" w14:textId="77777777" w:rsidR="006E5647" w:rsidRPr="006E5647" w:rsidRDefault="006E5647" w:rsidP="006E5647">
      <w:pPr>
        <w:widowControl/>
        <w:autoSpaceDE/>
        <w:autoSpaceDN/>
        <w:rPr>
          <w:rFonts w:ascii="Calibri" w:hAnsi="Calibri" w:cs="Calibri"/>
          <w:lang w:eastAsia="pl-PL"/>
        </w:rPr>
      </w:pPr>
      <w:r w:rsidRPr="006E5647">
        <w:rPr>
          <w:rFonts w:ascii="Calibri" w:hAnsi="Calibri" w:cs="Calibri"/>
          <w:lang w:eastAsia="pl-PL"/>
        </w:rPr>
        <w:t>W imieniu Zamawiającego</w:t>
      </w:r>
      <w:r w:rsidRPr="006E5647">
        <w:rPr>
          <w:rFonts w:ascii="Calibri" w:hAnsi="Calibri" w:cs="Calibri"/>
          <w:lang w:eastAsia="pl-PL"/>
        </w:rPr>
        <w:tab/>
        <w:t xml:space="preserve">    </w:t>
      </w:r>
      <w:r w:rsidRPr="006E5647">
        <w:rPr>
          <w:rFonts w:ascii="Calibri" w:hAnsi="Calibri" w:cs="Calibri"/>
          <w:lang w:eastAsia="pl-PL"/>
        </w:rPr>
        <w:tab/>
      </w:r>
      <w:r w:rsidRPr="006E5647">
        <w:rPr>
          <w:rFonts w:ascii="Calibri" w:hAnsi="Calibri" w:cs="Calibri"/>
          <w:lang w:eastAsia="pl-PL"/>
        </w:rPr>
        <w:tab/>
      </w:r>
      <w:r w:rsidRPr="006E5647">
        <w:rPr>
          <w:rFonts w:ascii="Calibri" w:hAnsi="Calibri" w:cs="Calibri"/>
          <w:lang w:eastAsia="pl-PL"/>
        </w:rPr>
        <w:tab/>
      </w:r>
      <w:r w:rsidRPr="006E5647">
        <w:rPr>
          <w:rFonts w:ascii="Calibri" w:hAnsi="Calibri" w:cs="Calibri"/>
          <w:lang w:eastAsia="pl-PL"/>
        </w:rPr>
        <w:tab/>
        <w:t>W imieniu Wykonawcy</w:t>
      </w:r>
    </w:p>
    <w:p w14:paraId="651EF81B" w14:textId="77777777" w:rsidR="006E5647" w:rsidRPr="006E5647" w:rsidRDefault="006E5647" w:rsidP="006E5647">
      <w:pPr>
        <w:widowControl/>
        <w:autoSpaceDE/>
        <w:autoSpaceDN/>
        <w:jc w:val="both"/>
        <w:rPr>
          <w:rFonts w:ascii="Calibri" w:hAnsi="Calibri" w:cs="Calibri"/>
          <w:kern w:val="24"/>
          <w:lang w:eastAsia="pl-PL"/>
        </w:rPr>
      </w:pPr>
    </w:p>
    <w:p w14:paraId="70212013" w14:textId="77777777" w:rsidR="006E5647" w:rsidRPr="006E5647" w:rsidRDefault="006E5647" w:rsidP="006E5647">
      <w:pPr>
        <w:widowControl/>
        <w:autoSpaceDE/>
        <w:autoSpaceDN/>
        <w:jc w:val="both"/>
        <w:rPr>
          <w:rFonts w:ascii="Calibri" w:hAnsi="Calibri" w:cs="Calibri"/>
          <w:kern w:val="24"/>
          <w:lang w:eastAsia="pl-PL"/>
        </w:rPr>
      </w:pPr>
    </w:p>
    <w:p w14:paraId="41D86F97" w14:textId="77777777" w:rsidR="006E5647" w:rsidRPr="006E5647" w:rsidRDefault="006E5647" w:rsidP="006E5647">
      <w:pPr>
        <w:widowControl/>
        <w:autoSpaceDE/>
        <w:autoSpaceDN/>
        <w:jc w:val="both"/>
        <w:rPr>
          <w:rFonts w:ascii="Calibri" w:hAnsi="Calibri" w:cs="Calibri"/>
          <w:kern w:val="24"/>
          <w:lang w:eastAsia="pl-PL"/>
        </w:rPr>
      </w:pPr>
    </w:p>
    <w:p w14:paraId="273DC2E8" w14:textId="77777777" w:rsidR="006E5647" w:rsidRPr="006E5647" w:rsidRDefault="006E5647" w:rsidP="006E5647">
      <w:pPr>
        <w:widowControl/>
        <w:autoSpaceDE/>
        <w:autoSpaceDN/>
        <w:jc w:val="both"/>
        <w:rPr>
          <w:rFonts w:ascii="Calibri" w:hAnsi="Calibri" w:cs="Calibri"/>
          <w:kern w:val="24"/>
          <w:lang w:eastAsia="pl-PL"/>
        </w:rPr>
      </w:pPr>
    </w:p>
    <w:p w14:paraId="076B09F6" w14:textId="77777777" w:rsidR="006E5647" w:rsidRPr="006E5647" w:rsidRDefault="006E5647" w:rsidP="006E5647">
      <w:pPr>
        <w:widowControl/>
        <w:autoSpaceDE/>
        <w:autoSpaceDN/>
        <w:jc w:val="both"/>
        <w:rPr>
          <w:rFonts w:ascii="Calibri" w:hAnsi="Calibri" w:cs="Calibri"/>
          <w:kern w:val="24"/>
          <w:lang w:eastAsia="pl-PL"/>
        </w:rPr>
      </w:pPr>
    </w:p>
    <w:p w14:paraId="3069E761" w14:textId="77777777" w:rsidR="006E5647" w:rsidRPr="006E5647" w:rsidRDefault="006E5647" w:rsidP="006E5647">
      <w:pPr>
        <w:widowControl/>
        <w:autoSpaceDE/>
        <w:autoSpaceDN/>
        <w:jc w:val="both"/>
        <w:rPr>
          <w:rFonts w:ascii="Calibri" w:hAnsi="Calibri" w:cs="Calibri"/>
          <w:kern w:val="24"/>
          <w:lang w:eastAsia="pl-PL"/>
        </w:rPr>
      </w:pPr>
    </w:p>
    <w:p w14:paraId="69DE32E0" w14:textId="77777777" w:rsidR="006E5647" w:rsidRPr="006E5647" w:rsidRDefault="006E5647" w:rsidP="006E5647">
      <w:pPr>
        <w:widowControl/>
        <w:autoSpaceDE/>
        <w:autoSpaceDN/>
        <w:jc w:val="both"/>
        <w:rPr>
          <w:rFonts w:ascii="Calibri" w:hAnsi="Calibri" w:cs="Calibri"/>
          <w:lang w:eastAsia="pl-PL"/>
        </w:rPr>
      </w:pPr>
      <w:r w:rsidRPr="006E5647">
        <w:rPr>
          <w:rFonts w:ascii="Calibri" w:hAnsi="Calibri" w:cs="Calibri"/>
          <w:kern w:val="24"/>
          <w:lang w:eastAsia="pl-PL"/>
        </w:rPr>
        <w:t>*niepotrzebne skreślić</w:t>
      </w:r>
      <w:r w:rsidRPr="006E5647">
        <w:rPr>
          <w:rFonts w:ascii="Calibri" w:hAnsi="Calibri" w:cs="Calibri"/>
          <w:lang w:eastAsia="pl-PL"/>
        </w:rPr>
        <w:t xml:space="preserve"> </w:t>
      </w:r>
    </w:p>
    <w:p w14:paraId="2D14909A" w14:textId="08FC2BE1" w:rsidR="005211AB" w:rsidRDefault="005211AB">
      <w:pPr>
        <w:spacing w:line="369" w:lineRule="auto"/>
        <w:jc w:val="right"/>
        <w:rPr>
          <w:rFonts w:asciiTheme="minorHAnsi" w:hAnsiTheme="minorHAnsi" w:cstheme="minorHAnsi"/>
        </w:rPr>
      </w:pPr>
    </w:p>
    <w:p w14:paraId="3CBD9DBA" w14:textId="4BC3E633" w:rsidR="00991F16" w:rsidRPr="00991F16" w:rsidRDefault="00991F16">
      <w:pPr>
        <w:spacing w:line="369" w:lineRule="auto"/>
        <w:jc w:val="right"/>
        <w:rPr>
          <w:rFonts w:asciiTheme="minorHAnsi" w:hAnsiTheme="minorHAnsi" w:cstheme="minorHAnsi"/>
        </w:rPr>
        <w:sectPr w:rsidR="00991F16" w:rsidRPr="00991F16">
          <w:pgSz w:w="11910" w:h="16840"/>
          <w:pgMar w:top="1580" w:right="1300" w:bottom="680" w:left="1160" w:header="0" w:footer="400" w:gutter="0"/>
          <w:cols w:space="708"/>
        </w:sectPr>
      </w:pPr>
    </w:p>
    <w:tbl>
      <w:tblPr>
        <w:tblW w:w="10110" w:type="dxa"/>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10110"/>
      </w:tblGrid>
      <w:tr w:rsidR="0076501B" w:rsidRPr="00991F16" w14:paraId="5F0CABAF" w14:textId="77777777" w:rsidTr="00286905">
        <w:trPr>
          <w:trHeight w:val="769"/>
          <w:jc w:val="center"/>
        </w:trPr>
        <w:tc>
          <w:tcPr>
            <w:tcW w:w="10110" w:type="dxa"/>
          </w:tcPr>
          <w:p w14:paraId="166FEE10" w14:textId="2313ED23" w:rsidR="0076501B" w:rsidRPr="00991F16" w:rsidRDefault="0076501B" w:rsidP="0076501B">
            <w:pPr>
              <w:keepNext/>
              <w:widowControl/>
              <w:autoSpaceDE/>
              <w:autoSpaceDN/>
              <w:jc w:val="both"/>
              <w:outlineLvl w:val="2"/>
              <w:rPr>
                <w:rFonts w:asciiTheme="minorHAnsi" w:hAnsiTheme="minorHAnsi" w:cstheme="minorHAnsi"/>
                <w:b/>
                <w:lang w:eastAsia="pl-PL"/>
              </w:rPr>
            </w:pPr>
            <w:bookmarkStart w:id="14" w:name="_Toc67999496"/>
            <w:r w:rsidRPr="00991F16">
              <w:rPr>
                <w:rFonts w:asciiTheme="minorHAnsi" w:hAnsiTheme="minorHAnsi" w:cstheme="minorHAnsi"/>
                <w:bCs/>
                <w:lang w:eastAsia="pl-PL"/>
              </w:rPr>
              <w:lastRenderedPageBreak/>
              <w:t>WA.263.</w:t>
            </w:r>
            <w:r w:rsidR="00DA6579">
              <w:rPr>
                <w:rFonts w:asciiTheme="minorHAnsi" w:hAnsiTheme="minorHAnsi" w:cstheme="minorHAnsi"/>
                <w:bCs/>
                <w:lang w:eastAsia="pl-PL"/>
              </w:rPr>
              <w:t>9</w:t>
            </w:r>
            <w:r w:rsidRPr="00991F16">
              <w:rPr>
                <w:rFonts w:asciiTheme="minorHAnsi" w:hAnsiTheme="minorHAnsi" w:cstheme="minorHAnsi"/>
                <w:bCs/>
                <w:lang w:eastAsia="pl-PL"/>
              </w:rPr>
              <w:t>.2021.</w:t>
            </w:r>
            <w:r w:rsidR="00DA6579">
              <w:rPr>
                <w:rFonts w:asciiTheme="minorHAnsi" w:hAnsiTheme="minorHAnsi" w:cstheme="minorHAnsi"/>
                <w:bCs/>
                <w:lang w:eastAsia="pl-PL"/>
              </w:rPr>
              <w:t>MW</w:t>
            </w:r>
            <w:r w:rsidRPr="00991F16">
              <w:rPr>
                <w:rFonts w:asciiTheme="minorHAnsi" w:hAnsiTheme="minorHAnsi" w:cstheme="minorHAnsi"/>
                <w:b/>
                <w:lang w:eastAsia="pl-PL"/>
              </w:rPr>
              <w:t xml:space="preserve">                                                                                              ZAŁĄCZNIK NR 5 do SWZ</w:t>
            </w:r>
            <w:bookmarkEnd w:id="14"/>
          </w:p>
        </w:tc>
      </w:tr>
      <w:tr w:rsidR="0076501B" w:rsidRPr="00991F16" w14:paraId="58EF7489" w14:textId="77777777" w:rsidTr="00286905">
        <w:trPr>
          <w:trHeight w:val="81"/>
          <w:jc w:val="center"/>
        </w:trPr>
        <w:tc>
          <w:tcPr>
            <w:tcW w:w="10110" w:type="dxa"/>
          </w:tcPr>
          <w:p w14:paraId="04234A8B" w14:textId="62BBF589" w:rsidR="0076501B" w:rsidRPr="00991F16" w:rsidRDefault="0076501B" w:rsidP="0076501B">
            <w:pPr>
              <w:widowControl/>
              <w:autoSpaceDE/>
              <w:autoSpaceDN/>
              <w:jc w:val="center"/>
              <w:rPr>
                <w:rFonts w:asciiTheme="minorHAnsi" w:hAnsiTheme="minorHAnsi" w:cstheme="minorHAnsi"/>
                <w:b/>
                <w:lang w:eastAsia="pl-PL"/>
              </w:rPr>
            </w:pPr>
            <w:r w:rsidRPr="00991F16">
              <w:rPr>
                <w:rFonts w:asciiTheme="minorHAnsi" w:hAnsiTheme="minorHAnsi" w:cstheme="minorHAnsi"/>
                <w:b/>
                <w:caps/>
                <w:lang w:eastAsia="pl-PL"/>
              </w:rPr>
              <w:t xml:space="preserve">Wykaz </w:t>
            </w:r>
            <w:r w:rsidR="005059C0" w:rsidRPr="00991F16">
              <w:rPr>
                <w:rFonts w:asciiTheme="minorHAnsi" w:hAnsiTheme="minorHAnsi" w:cstheme="minorHAnsi"/>
                <w:b/>
                <w:caps/>
                <w:lang w:eastAsia="pl-PL"/>
              </w:rPr>
              <w:t>DOSTAW</w:t>
            </w:r>
            <w:r w:rsidRPr="00991F16">
              <w:rPr>
                <w:rFonts w:asciiTheme="minorHAnsi" w:hAnsiTheme="minorHAnsi" w:cstheme="minorHAnsi"/>
                <w:b/>
                <w:caps/>
                <w:lang w:eastAsia="pl-PL"/>
              </w:rPr>
              <w:t xml:space="preserve"> </w:t>
            </w:r>
            <w:r w:rsidR="001A4103">
              <w:rPr>
                <w:rFonts w:asciiTheme="minorHAnsi" w:hAnsiTheme="minorHAnsi" w:cstheme="minorHAnsi"/>
                <w:b/>
                <w:caps/>
                <w:lang w:eastAsia="pl-PL"/>
              </w:rPr>
              <w:t>– dla cz. 1-4</w:t>
            </w:r>
          </w:p>
        </w:tc>
      </w:tr>
    </w:tbl>
    <w:p w14:paraId="755694E4" w14:textId="77777777" w:rsidR="0076501B" w:rsidRPr="00991F16" w:rsidRDefault="0076501B" w:rsidP="0076501B">
      <w:pPr>
        <w:widowControl/>
        <w:autoSpaceDE/>
        <w:autoSpaceDN/>
        <w:jc w:val="both"/>
        <w:rPr>
          <w:rFonts w:asciiTheme="minorHAnsi" w:hAnsiTheme="minorHAnsi" w:cstheme="minorHAnsi"/>
          <w:lang w:eastAsia="pl-PL"/>
        </w:rPr>
      </w:pPr>
    </w:p>
    <w:p w14:paraId="159AE8F7" w14:textId="6A48BD4A" w:rsidR="0076501B" w:rsidRPr="00991F16" w:rsidRDefault="0076501B" w:rsidP="0076501B">
      <w:pPr>
        <w:widowControl/>
        <w:autoSpaceDE/>
        <w:autoSpaceDN/>
        <w:jc w:val="both"/>
        <w:rPr>
          <w:rFonts w:asciiTheme="minorHAnsi" w:hAnsiTheme="minorHAnsi" w:cstheme="minorHAnsi"/>
          <w:lang w:eastAsia="pl-PL"/>
        </w:rPr>
      </w:pPr>
      <w:r w:rsidRPr="00991F16">
        <w:rPr>
          <w:rFonts w:asciiTheme="minorHAnsi" w:hAnsiTheme="minorHAnsi" w:cstheme="minorHAnsi"/>
          <w:lang w:eastAsia="pl-PL"/>
        </w:rPr>
        <w:t xml:space="preserve">           potwierdzenie warunku udziału w postępowaniu, o którym mowa w Rozdz. VII ust.1 pkt </w:t>
      </w:r>
      <w:r w:rsidR="00081596" w:rsidRPr="00991F16">
        <w:rPr>
          <w:rFonts w:asciiTheme="minorHAnsi" w:hAnsiTheme="minorHAnsi" w:cstheme="minorHAnsi"/>
          <w:lang w:eastAsia="pl-PL"/>
        </w:rPr>
        <w:t>4</w:t>
      </w:r>
      <w:r w:rsidRPr="00991F16">
        <w:rPr>
          <w:rFonts w:asciiTheme="minorHAnsi" w:hAnsiTheme="minorHAnsi" w:cstheme="minorHAnsi"/>
          <w:lang w:eastAsia="pl-PL"/>
        </w:rPr>
        <w:t xml:space="preserve"> SWZ</w:t>
      </w:r>
    </w:p>
    <w:p w14:paraId="202766B9" w14:textId="0861D855" w:rsidR="0076501B" w:rsidRPr="00991F16" w:rsidRDefault="0076501B" w:rsidP="0076501B">
      <w:pPr>
        <w:widowControl/>
        <w:tabs>
          <w:tab w:val="left" w:pos="5670"/>
        </w:tabs>
        <w:autoSpaceDE/>
        <w:autoSpaceDN/>
        <w:jc w:val="both"/>
        <w:rPr>
          <w:rFonts w:asciiTheme="minorHAnsi" w:hAnsiTheme="minorHAnsi" w:cstheme="minorHAnsi"/>
          <w:lang w:eastAsia="pl-PL"/>
        </w:rPr>
      </w:pPr>
    </w:p>
    <w:p w14:paraId="2CB4D7DF" w14:textId="30CA592F" w:rsidR="00DC1313" w:rsidRPr="00991F16" w:rsidRDefault="00DC1313" w:rsidP="0076501B">
      <w:pPr>
        <w:widowControl/>
        <w:tabs>
          <w:tab w:val="left" w:pos="5670"/>
        </w:tabs>
        <w:autoSpaceDE/>
        <w:autoSpaceDN/>
        <w:jc w:val="both"/>
        <w:rPr>
          <w:rFonts w:asciiTheme="minorHAnsi" w:hAnsiTheme="minorHAnsi" w:cstheme="minorHAnsi"/>
          <w:lang w:eastAsia="pl-PL"/>
        </w:rPr>
      </w:pP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8"/>
        <w:gridCol w:w="2687"/>
        <w:gridCol w:w="2687"/>
        <w:gridCol w:w="1689"/>
        <w:gridCol w:w="1689"/>
      </w:tblGrid>
      <w:tr w:rsidR="005059C0" w:rsidRPr="00991F16" w14:paraId="23A37844" w14:textId="77777777" w:rsidTr="005059C0">
        <w:trPr>
          <w:cantSplit/>
          <w:trHeight w:val="626"/>
        </w:trPr>
        <w:tc>
          <w:tcPr>
            <w:tcW w:w="310" w:type="pct"/>
            <w:vAlign w:val="center"/>
          </w:tcPr>
          <w:p w14:paraId="1F623E0C" w14:textId="77777777" w:rsidR="005059C0" w:rsidRPr="00991F16" w:rsidRDefault="005059C0" w:rsidP="005059C0">
            <w:pPr>
              <w:widowControl/>
              <w:autoSpaceDE/>
              <w:autoSpaceDN/>
              <w:jc w:val="center"/>
              <w:rPr>
                <w:rFonts w:asciiTheme="minorHAnsi" w:hAnsiTheme="minorHAnsi" w:cstheme="minorHAnsi"/>
                <w:b/>
                <w:lang w:eastAsia="pl-PL"/>
              </w:rPr>
            </w:pPr>
            <w:r w:rsidRPr="00991F16">
              <w:rPr>
                <w:rFonts w:asciiTheme="minorHAnsi" w:hAnsiTheme="minorHAnsi" w:cstheme="minorHAnsi"/>
                <w:b/>
                <w:lang w:eastAsia="pl-PL"/>
              </w:rPr>
              <w:t>Lp.</w:t>
            </w:r>
          </w:p>
        </w:tc>
        <w:tc>
          <w:tcPr>
            <w:tcW w:w="1440" w:type="pct"/>
            <w:vAlign w:val="center"/>
          </w:tcPr>
          <w:p w14:paraId="16F30C22" w14:textId="77777777" w:rsidR="005059C0" w:rsidRPr="00991F16" w:rsidRDefault="005059C0" w:rsidP="005059C0">
            <w:pPr>
              <w:widowControl/>
              <w:autoSpaceDE/>
              <w:autoSpaceDN/>
              <w:jc w:val="center"/>
              <w:rPr>
                <w:rFonts w:asciiTheme="minorHAnsi" w:hAnsiTheme="minorHAnsi" w:cstheme="minorHAnsi"/>
                <w:b/>
                <w:lang w:eastAsia="pl-PL"/>
              </w:rPr>
            </w:pPr>
            <w:r w:rsidRPr="00991F16">
              <w:rPr>
                <w:rFonts w:asciiTheme="minorHAnsi" w:hAnsiTheme="minorHAnsi" w:cstheme="minorHAnsi"/>
                <w:b/>
                <w:lang w:eastAsia="pl-PL"/>
              </w:rPr>
              <w:t>Przedmiot dostawy</w:t>
            </w:r>
          </w:p>
        </w:tc>
        <w:tc>
          <w:tcPr>
            <w:tcW w:w="1440" w:type="pct"/>
            <w:vAlign w:val="center"/>
          </w:tcPr>
          <w:p w14:paraId="0525298E" w14:textId="77777777" w:rsidR="005059C0" w:rsidRPr="00991F16" w:rsidRDefault="005059C0" w:rsidP="005059C0">
            <w:pPr>
              <w:widowControl/>
              <w:autoSpaceDE/>
              <w:autoSpaceDN/>
              <w:jc w:val="center"/>
              <w:rPr>
                <w:rFonts w:asciiTheme="minorHAnsi" w:hAnsiTheme="minorHAnsi" w:cstheme="minorHAnsi"/>
                <w:b/>
                <w:lang w:eastAsia="pl-PL"/>
              </w:rPr>
            </w:pPr>
            <w:r w:rsidRPr="00991F16">
              <w:rPr>
                <w:rFonts w:asciiTheme="minorHAnsi" w:hAnsiTheme="minorHAnsi" w:cstheme="minorHAnsi"/>
                <w:b/>
                <w:lang w:eastAsia="pl-PL"/>
              </w:rPr>
              <w:t>Odbiorca</w:t>
            </w:r>
          </w:p>
        </w:tc>
        <w:tc>
          <w:tcPr>
            <w:tcW w:w="905" w:type="pct"/>
          </w:tcPr>
          <w:p w14:paraId="7DB7DEB6" w14:textId="77777777" w:rsidR="005059C0" w:rsidRPr="00991F16" w:rsidRDefault="005059C0" w:rsidP="005059C0">
            <w:pPr>
              <w:widowControl/>
              <w:autoSpaceDE/>
              <w:autoSpaceDN/>
              <w:jc w:val="center"/>
              <w:rPr>
                <w:rFonts w:asciiTheme="minorHAnsi" w:hAnsiTheme="minorHAnsi" w:cstheme="minorHAnsi"/>
                <w:b/>
                <w:lang w:eastAsia="pl-PL"/>
              </w:rPr>
            </w:pPr>
            <w:r w:rsidRPr="00991F16">
              <w:rPr>
                <w:rFonts w:asciiTheme="minorHAnsi" w:hAnsiTheme="minorHAnsi" w:cstheme="minorHAnsi"/>
                <w:b/>
                <w:lang w:eastAsia="pl-PL"/>
              </w:rPr>
              <w:t>Wartość dostawy/ umowy</w:t>
            </w:r>
          </w:p>
        </w:tc>
        <w:tc>
          <w:tcPr>
            <w:tcW w:w="905" w:type="pct"/>
            <w:vAlign w:val="center"/>
          </w:tcPr>
          <w:p w14:paraId="11E7D9D1" w14:textId="77777777" w:rsidR="005059C0" w:rsidRPr="00991F16" w:rsidRDefault="005059C0" w:rsidP="005059C0">
            <w:pPr>
              <w:widowControl/>
              <w:autoSpaceDE/>
              <w:autoSpaceDN/>
              <w:jc w:val="center"/>
              <w:rPr>
                <w:rFonts w:asciiTheme="minorHAnsi" w:hAnsiTheme="minorHAnsi" w:cstheme="minorHAnsi"/>
                <w:b/>
                <w:lang w:eastAsia="pl-PL"/>
              </w:rPr>
            </w:pPr>
            <w:r w:rsidRPr="00991F16">
              <w:rPr>
                <w:rFonts w:asciiTheme="minorHAnsi" w:hAnsiTheme="minorHAnsi" w:cstheme="minorHAnsi"/>
                <w:b/>
                <w:lang w:eastAsia="pl-PL"/>
              </w:rPr>
              <w:t>Data wykonania dostawy</w:t>
            </w:r>
          </w:p>
          <w:p w14:paraId="069BD769" w14:textId="77777777" w:rsidR="005059C0" w:rsidRPr="00991F16" w:rsidRDefault="005059C0" w:rsidP="005059C0">
            <w:pPr>
              <w:widowControl/>
              <w:autoSpaceDE/>
              <w:autoSpaceDN/>
              <w:jc w:val="center"/>
              <w:rPr>
                <w:rFonts w:asciiTheme="minorHAnsi" w:hAnsiTheme="minorHAnsi" w:cstheme="minorHAnsi"/>
                <w:b/>
                <w:lang w:eastAsia="pl-PL"/>
              </w:rPr>
            </w:pPr>
            <w:r w:rsidRPr="00991F16">
              <w:rPr>
                <w:rFonts w:asciiTheme="minorHAnsi" w:hAnsiTheme="minorHAnsi" w:cstheme="minorHAnsi"/>
                <w:b/>
                <w:lang w:eastAsia="pl-PL"/>
              </w:rPr>
              <w:t>(dzień-miesiąc-rok)</w:t>
            </w:r>
          </w:p>
        </w:tc>
      </w:tr>
      <w:tr w:rsidR="005059C0" w:rsidRPr="00991F16" w14:paraId="763A2E06" w14:textId="77777777" w:rsidTr="005059C0">
        <w:trPr>
          <w:cantSplit/>
          <w:trHeight w:val="423"/>
        </w:trPr>
        <w:tc>
          <w:tcPr>
            <w:tcW w:w="310" w:type="pct"/>
            <w:vAlign w:val="center"/>
          </w:tcPr>
          <w:p w14:paraId="5149871E" w14:textId="77777777" w:rsidR="005059C0" w:rsidRPr="00991F16" w:rsidRDefault="005059C0" w:rsidP="005059C0">
            <w:pPr>
              <w:widowControl/>
              <w:autoSpaceDE/>
              <w:autoSpaceDN/>
              <w:jc w:val="center"/>
              <w:rPr>
                <w:rFonts w:asciiTheme="minorHAnsi" w:hAnsiTheme="minorHAnsi" w:cstheme="minorHAnsi"/>
                <w:lang w:eastAsia="pl-PL"/>
              </w:rPr>
            </w:pPr>
            <w:r w:rsidRPr="00991F16">
              <w:rPr>
                <w:rFonts w:asciiTheme="minorHAnsi" w:hAnsiTheme="minorHAnsi" w:cstheme="minorHAnsi"/>
                <w:lang w:eastAsia="pl-PL"/>
              </w:rPr>
              <w:t>1.</w:t>
            </w:r>
          </w:p>
        </w:tc>
        <w:tc>
          <w:tcPr>
            <w:tcW w:w="1440" w:type="pct"/>
            <w:vAlign w:val="center"/>
          </w:tcPr>
          <w:p w14:paraId="0CD16F81" w14:textId="77777777" w:rsidR="005059C0" w:rsidRPr="00991F16" w:rsidRDefault="005059C0" w:rsidP="005059C0">
            <w:pPr>
              <w:widowControl/>
              <w:autoSpaceDE/>
              <w:autoSpaceDN/>
              <w:rPr>
                <w:rFonts w:asciiTheme="minorHAnsi" w:hAnsiTheme="minorHAnsi" w:cstheme="minorHAnsi"/>
                <w:lang w:eastAsia="pl-PL"/>
              </w:rPr>
            </w:pPr>
          </w:p>
          <w:p w14:paraId="59AF6707" w14:textId="77777777" w:rsidR="005059C0" w:rsidRPr="00991F16" w:rsidRDefault="005059C0" w:rsidP="005059C0">
            <w:pPr>
              <w:widowControl/>
              <w:autoSpaceDE/>
              <w:autoSpaceDN/>
              <w:rPr>
                <w:rFonts w:asciiTheme="minorHAnsi" w:hAnsiTheme="minorHAnsi" w:cstheme="minorHAnsi"/>
                <w:lang w:eastAsia="pl-PL"/>
              </w:rPr>
            </w:pPr>
          </w:p>
          <w:p w14:paraId="3910561A" w14:textId="77777777" w:rsidR="005059C0" w:rsidRPr="00991F16" w:rsidRDefault="005059C0" w:rsidP="005059C0">
            <w:pPr>
              <w:widowControl/>
              <w:autoSpaceDE/>
              <w:autoSpaceDN/>
              <w:rPr>
                <w:rFonts w:asciiTheme="minorHAnsi" w:hAnsiTheme="minorHAnsi" w:cstheme="minorHAnsi"/>
                <w:lang w:eastAsia="pl-PL"/>
              </w:rPr>
            </w:pPr>
          </w:p>
        </w:tc>
        <w:tc>
          <w:tcPr>
            <w:tcW w:w="1440" w:type="pct"/>
            <w:vAlign w:val="center"/>
          </w:tcPr>
          <w:p w14:paraId="42C40620" w14:textId="77777777" w:rsidR="005059C0" w:rsidRPr="00991F16" w:rsidRDefault="005059C0" w:rsidP="005059C0">
            <w:pPr>
              <w:widowControl/>
              <w:autoSpaceDE/>
              <w:autoSpaceDN/>
              <w:rPr>
                <w:rFonts w:asciiTheme="minorHAnsi" w:hAnsiTheme="minorHAnsi" w:cstheme="minorHAnsi"/>
                <w:lang w:eastAsia="pl-PL"/>
              </w:rPr>
            </w:pPr>
          </w:p>
        </w:tc>
        <w:tc>
          <w:tcPr>
            <w:tcW w:w="905" w:type="pct"/>
          </w:tcPr>
          <w:p w14:paraId="752BDBEE" w14:textId="77777777" w:rsidR="005059C0" w:rsidRPr="00991F16" w:rsidRDefault="005059C0" w:rsidP="005059C0">
            <w:pPr>
              <w:widowControl/>
              <w:autoSpaceDE/>
              <w:autoSpaceDN/>
              <w:rPr>
                <w:rFonts w:asciiTheme="minorHAnsi" w:hAnsiTheme="minorHAnsi" w:cstheme="minorHAnsi"/>
                <w:lang w:eastAsia="pl-PL"/>
              </w:rPr>
            </w:pPr>
          </w:p>
        </w:tc>
        <w:tc>
          <w:tcPr>
            <w:tcW w:w="905" w:type="pct"/>
            <w:vAlign w:val="center"/>
          </w:tcPr>
          <w:p w14:paraId="2EA11F4A" w14:textId="77777777" w:rsidR="005059C0" w:rsidRPr="00991F16" w:rsidRDefault="005059C0" w:rsidP="005059C0">
            <w:pPr>
              <w:widowControl/>
              <w:autoSpaceDE/>
              <w:autoSpaceDN/>
              <w:rPr>
                <w:rFonts w:asciiTheme="minorHAnsi" w:hAnsiTheme="minorHAnsi" w:cstheme="minorHAnsi"/>
                <w:lang w:eastAsia="pl-PL"/>
              </w:rPr>
            </w:pPr>
          </w:p>
        </w:tc>
      </w:tr>
      <w:tr w:rsidR="005059C0" w:rsidRPr="00991F16" w14:paraId="047BFBA7" w14:textId="77777777" w:rsidTr="005059C0">
        <w:trPr>
          <w:cantSplit/>
          <w:trHeight w:val="410"/>
        </w:trPr>
        <w:tc>
          <w:tcPr>
            <w:tcW w:w="310" w:type="pct"/>
            <w:vAlign w:val="center"/>
          </w:tcPr>
          <w:p w14:paraId="31049BB5" w14:textId="77777777" w:rsidR="005059C0" w:rsidRPr="00991F16" w:rsidRDefault="005059C0" w:rsidP="005059C0">
            <w:pPr>
              <w:widowControl/>
              <w:autoSpaceDE/>
              <w:autoSpaceDN/>
              <w:jc w:val="center"/>
              <w:rPr>
                <w:rFonts w:asciiTheme="minorHAnsi" w:hAnsiTheme="minorHAnsi" w:cstheme="minorHAnsi"/>
                <w:lang w:eastAsia="pl-PL"/>
              </w:rPr>
            </w:pPr>
            <w:r w:rsidRPr="00991F16">
              <w:rPr>
                <w:rFonts w:asciiTheme="minorHAnsi" w:hAnsiTheme="minorHAnsi" w:cstheme="minorHAnsi"/>
                <w:lang w:eastAsia="pl-PL"/>
              </w:rPr>
              <w:t>2.</w:t>
            </w:r>
          </w:p>
        </w:tc>
        <w:tc>
          <w:tcPr>
            <w:tcW w:w="1440" w:type="pct"/>
            <w:vAlign w:val="center"/>
          </w:tcPr>
          <w:p w14:paraId="18D64E97" w14:textId="77777777" w:rsidR="005059C0" w:rsidRPr="00991F16" w:rsidRDefault="005059C0" w:rsidP="005059C0">
            <w:pPr>
              <w:widowControl/>
              <w:autoSpaceDE/>
              <w:autoSpaceDN/>
              <w:rPr>
                <w:rFonts w:asciiTheme="minorHAnsi" w:hAnsiTheme="minorHAnsi" w:cstheme="minorHAnsi"/>
                <w:lang w:eastAsia="pl-PL"/>
              </w:rPr>
            </w:pPr>
          </w:p>
          <w:p w14:paraId="7091B68B" w14:textId="77777777" w:rsidR="005059C0" w:rsidRPr="00991F16" w:rsidRDefault="005059C0" w:rsidP="005059C0">
            <w:pPr>
              <w:widowControl/>
              <w:autoSpaceDE/>
              <w:autoSpaceDN/>
              <w:rPr>
                <w:rFonts w:asciiTheme="minorHAnsi" w:hAnsiTheme="minorHAnsi" w:cstheme="minorHAnsi"/>
                <w:lang w:eastAsia="pl-PL"/>
              </w:rPr>
            </w:pPr>
          </w:p>
          <w:p w14:paraId="2114DB79" w14:textId="77777777" w:rsidR="005059C0" w:rsidRPr="00991F16" w:rsidRDefault="005059C0" w:rsidP="005059C0">
            <w:pPr>
              <w:widowControl/>
              <w:autoSpaceDE/>
              <w:autoSpaceDN/>
              <w:rPr>
                <w:rFonts w:asciiTheme="minorHAnsi" w:hAnsiTheme="minorHAnsi" w:cstheme="minorHAnsi"/>
                <w:lang w:eastAsia="pl-PL"/>
              </w:rPr>
            </w:pPr>
          </w:p>
        </w:tc>
        <w:tc>
          <w:tcPr>
            <w:tcW w:w="1440" w:type="pct"/>
            <w:vAlign w:val="center"/>
          </w:tcPr>
          <w:p w14:paraId="383476DE" w14:textId="77777777" w:rsidR="005059C0" w:rsidRPr="00991F16" w:rsidRDefault="005059C0" w:rsidP="005059C0">
            <w:pPr>
              <w:widowControl/>
              <w:autoSpaceDE/>
              <w:autoSpaceDN/>
              <w:rPr>
                <w:rFonts w:asciiTheme="minorHAnsi" w:hAnsiTheme="minorHAnsi" w:cstheme="minorHAnsi"/>
                <w:lang w:eastAsia="pl-PL"/>
              </w:rPr>
            </w:pPr>
          </w:p>
        </w:tc>
        <w:tc>
          <w:tcPr>
            <w:tcW w:w="905" w:type="pct"/>
          </w:tcPr>
          <w:p w14:paraId="4FC0E82E" w14:textId="77777777" w:rsidR="005059C0" w:rsidRPr="00991F16" w:rsidRDefault="005059C0" w:rsidP="005059C0">
            <w:pPr>
              <w:widowControl/>
              <w:autoSpaceDE/>
              <w:autoSpaceDN/>
              <w:rPr>
                <w:rFonts w:asciiTheme="minorHAnsi" w:hAnsiTheme="minorHAnsi" w:cstheme="minorHAnsi"/>
                <w:lang w:eastAsia="pl-PL"/>
              </w:rPr>
            </w:pPr>
          </w:p>
        </w:tc>
        <w:tc>
          <w:tcPr>
            <w:tcW w:w="905" w:type="pct"/>
            <w:vAlign w:val="center"/>
          </w:tcPr>
          <w:p w14:paraId="36981C21" w14:textId="77777777" w:rsidR="005059C0" w:rsidRPr="00991F16" w:rsidRDefault="005059C0" w:rsidP="005059C0">
            <w:pPr>
              <w:widowControl/>
              <w:autoSpaceDE/>
              <w:autoSpaceDN/>
              <w:rPr>
                <w:rFonts w:asciiTheme="minorHAnsi" w:hAnsiTheme="minorHAnsi" w:cstheme="minorHAnsi"/>
                <w:lang w:eastAsia="pl-PL"/>
              </w:rPr>
            </w:pPr>
          </w:p>
        </w:tc>
      </w:tr>
    </w:tbl>
    <w:p w14:paraId="5DCC2B60" w14:textId="7CA8F0C4" w:rsidR="00DC1313" w:rsidRPr="00991F16" w:rsidRDefault="00DC1313" w:rsidP="0076501B">
      <w:pPr>
        <w:widowControl/>
        <w:tabs>
          <w:tab w:val="left" w:pos="5670"/>
        </w:tabs>
        <w:autoSpaceDE/>
        <w:autoSpaceDN/>
        <w:jc w:val="both"/>
        <w:rPr>
          <w:rFonts w:asciiTheme="minorHAnsi" w:hAnsiTheme="minorHAnsi" w:cstheme="minorHAnsi"/>
          <w:lang w:eastAsia="pl-PL"/>
        </w:rPr>
      </w:pPr>
    </w:p>
    <w:p w14:paraId="782988CF" w14:textId="6C7265E8" w:rsidR="00DC1313" w:rsidRPr="00991F16" w:rsidRDefault="00DC1313" w:rsidP="0076501B">
      <w:pPr>
        <w:widowControl/>
        <w:tabs>
          <w:tab w:val="left" w:pos="5670"/>
        </w:tabs>
        <w:autoSpaceDE/>
        <w:autoSpaceDN/>
        <w:jc w:val="both"/>
        <w:rPr>
          <w:rFonts w:asciiTheme="minorHAnsi" w:hAnsiTheme="minorHAnsi" w:cstheme="minorHAnsi"/>
          <w:lang w:eastAsia="pl-PL"/>
        </w:rPr>
      </w:pPr>
    </w:p>
    <w:p w14:paraId="7BBC6718" w14:textId="05CC00A1" w:rsidR="00DC1313" w:rsidRPr="00991F16" w:rsidRDefault="00DC1313" w:rsidP="0076501B">
      <w:pPr>
        <w:widowControl/>
        <w:tabs>
          <w:tab w:val="left" w:pos="5670"/>
        </w:tabs>
        <w:autoSpaceDE/>
        <w:autoSpaceDN/>
        <w:jc w:val="both"/>
        <w:rPr>
          <w:rFonts w:asciiTheme="minorHAnsi" w:hAnsiTheme="minorHAnsi" w:cstheme="minorHAnsi"/>
          <w:lang w:eastAsia="pl-PL"/>
        </w:rPr>
      </w:pPr>
    </w:p>
    <w:p w14:paraId="7E40CC2B" w14:textId="16E589DB" w:rsidR="00DC1313" w:rsidRPr="00991F16" w:rsidRDefault="00DC1313" w:rsidP="0076501B">
      <w:pPr>
        <w:widowControl/>
        <w:tabs>
          <w:tab w:val="left" w:pos="5670"/>
        </w:tabs>
        <w:autoSpaceDE/>
        <w:autoSpaceDN/>
        <w:jc w:val="both"/>
        <w:rPr>
          <w:rFonts w:asciiTheme="minorHAnsi" w:hAnsiTheme="minorHAnsi" w:cstheme="minorHAnsi"/>
          <w:lang w:eastAsia="pl-PL"/>
        </w:rPr>
      </w:pPr>
    </w:p>
    <w:p w14:paraId="7EE65053" w14:textId="64A48213" w:rsidR="00DC1313" w:rsidRPr="00991F16" w:rsidRDefault="00DC1313" w:rsidP="0076501B">
      <w:pPr>
        <w:widowControl/>
        <w:tabs>
          <w:tab w:val="left" w:pos="5670"/>
        </w:tabs>
        <w:autoSpaceDE/>
        <w:autoSpaceDN/>
        <w:jc w:val="both"/>
        <w:rPr>
          <w:rFonts w:asciiTheme="minorHAnsi" w:hAnsiTheme="minorHAnsi" w:cstheme="minorHAnsi"/>
          <w:lang w:eastAsia="pl-PL"/>
        </w:rPr>
      </w:pPr>
    </w:p>
    <w:p w14:paraId="161F11E9" w14:textId="77777777" w:rsidR="00DC1313" w:rsidRPr="00991F16" w:rsidRDefault="00DC1313" w:rsidP="0076501B">
      <w:pPr>
        <w:widowControl/>
        <w:tabs>
          <w:tab w:val="left" w:pos="5670"/>
        </w:tabs>
        <w:autoSpaceDE/>
        <w:autoSpaceDN/>
        <w:jc w:val="both"/>
        <w:rPr>
          <w:rFonts w:asciiTheme="minorHAnsi" w:hAnsiTheme="minorHAnsi" w:cstheme="minorHAnsi"/>
          <w:lang w:eastAsia="pl-PL"/>
        </w:rPr>
      </w:pPr>
    </w:p>
    <w:p w14:paraId="229C870C" w14:textId="77777777" w:rsidR="0076501B" w:rsidRPr="00991F16" w:rsidRDefault="0076501B" w:rsidP="0076501B">
      <w:pPr>
        <w:widowControl/>
        <w:tabs>
          <w:tab w:val="left" w:pos="5670"/>
        </w:tabs>
        <w:autoSpaceDE/>
        <w:autoSpaceDN/>
        <w:jc w:val="both"/>
        <w:rPr>
          <w:rFonts w:asciiTheme="minorHAnsi" w:hAnsiTheme="minorHAnsi" w:cstheme="minorHAnsi"/>
          <w:lang w:eastAsia="pl-PL"/>
        </w:rPr>
      </w:pPr>
    </w:p>
    <w:p w14:paraId="6EF1021C" w14:textId="12E2B246" w:rsidR="00D23F9B" w:rsidRPr="00991F16" w:rsidRDefault="0076501B" w:rsidP="0076501B">
      <w:pPr>
        <w:spacing w:before="161"/>
        <w:ind w:right="116"/>
        <w:jc w:val="right"/>
        <w:rPr>
          <w:rFonts w:asciiTheme="minorHAnsi" w:hAnsiTheme="minorHAnsi" w:cstheme="minorHAnsi"/>
          <w:lang w:eastAsia="pl-PL"/>
        </w:rPr>
      </w:pPr>
      <w:r w:rsidRPr="00991F16">
        <w:rPr>
          <w:rFonts w:asciiTheme="minorHAnsi" w:hAnsiTheme="minorHAnsi" w:cstheme="minorHAnsi"/>
          <w:lang w:eastAsia="pl-PL"/>
        </w:rPr>
        <w:t>................................., dn. ..................... 202</w:t>
      </w:r>
      <w:r w:rsidR="009C5871" w:rsidRPr="00991F16">
        <w:rPr>
          <w:rFonts w:asciiTheme="minorHAnsi" w:hAnsiTheme="minorHAnsi" w:cstheme="minorHAnsi"/>
          <w:lang w:eastAsia="pl-PL"/>
        </w:rPr>
        <w:t>1</w:t>
      </w:r>
      <w:r w:rsidRPr="00991F16">
        <w:rPr>
          <w:rFonts w:asciiTheme="minorHAnsi" w:hAnsiTheme="minorHAnsi" w:cstheme="minorHAnsi"/>
          <w:lang w:eastAsia="pl-PL"/>
        </w:rPr>
        <w:t xml:space="preserve"> r.      </w:t>
      </w:r>
    </w:p>
    <w:p w14:paraId="7D48A972" w14:textId="73AA7FAD" w:rsidR="0076501B" w:rsidRPr="00991F16" w:rsidRDefault="0076501B" w:rsidP="0076501B">
      <w:pPr>
        <w:spacing w:before="161"/>
        <w:ind w:right="116"/>
        <w:jc w:val="right"/>
        <w:rPr>
          <w:rFonts w:asciiTheme="minorHAnsi" w:hAnsiTheme="minorHAnsi" w:cstheme="minorHAnsi"/>
          <w:b/>
          <w:i/>
        </w:rPr>
      </w:pPr>
      <w:r w:rsidRPr="00991F16">
        <w:rPr>
          <w:rFonts w:asciiTheme="minorHAnsi" w:hAnsiTheme="minorHAnsi" w:cstheme="minorHAnsi"/>
          <w:lang w:eastAsia="pl-PL"/>
        </w:rPr>
        <w:t xml:space="preserve">       </w:t>
      </w:r>
    </w:p>
    <w:p w14:paraId="43613E4D" w14:textId="77777777" w:rsidR="00D23F9B" w:rsidRPr="00991F16" w:rsidRDefault="00D23F9B" w:rsidP="00D23F9B">
      <w:pPr>
        <w:spacing w:before="161"/>
        <w:ind w:right="116"/>
        <w:jc w:val="right"/>
        <w:rPr>
          <w:rFonts w:asciiTheme="minorHAnsi" w:hAnsiTheme="minorHAnsi" w:cstheme="minorHAnsi"/>
          <w:b/>
          <w:i/>
        </w:rPr>
      </w:pPr>
      <w:r w:rsidRPr="00991F16">
        <w:rPr>
          <w:rFonts w:asciiTheme="minorHAnsi" w:hAnsiTheme="minorHAnsi" w:cstheme="minorHAnsi"/>
          <w:b/>
          <w:i/>
        </w:rPr>
        <w:t>……………………………….</w:t>
      </w:r>
    </w:p>
    <w:p w14:paraId="63D145A7" w14:textId="049FDCC7" w:rsidR="00D23F9B" w:rsidRPr="00991F16" w:rsidRDefault="00D23F9B" w:rsidP="00D23F9B">
      <w:pPr>
        <w:spacing w:before="161"/>
        <w:ind w:right="116"/>
        <w:jc w:val="right"/>
        <w:rPr>
          <w:rFonts w:asciiTheme="minorHAnsi" w:hAnsiTheme="minorHAnsi" w:cstheme="minorHAnsi"/>
          <w:b/>
          <w:i/>
        </w:rPr>
      </w:pPr>
      <w:r w:rsidRPr="00991F16">
        <w:rPr>
          <w:rFonts w:asciiTheme="minorHAnsi" w:hAnsiTheme="minorHAnsi" w:cstheme="minorHAnsi"/>
          <w:b/>
          <w:i/>
        </w:rPr>
        <w:t>Imię i nazwisko podpisano elektronicznie</w:t>
      </w:r>
    </w:p>
    <w:p w14:paraId="73AD3F83" w14:textId="77777777" w:rsidR="00D23F9B" w:rsidRPr="00991F16" w:rsidRDefault="00D23F9B">
      <w:pPr>
        <w:spacing w:before="161"/>
        <w:ind w:right="116"/>
        <w:jc w:val="right"/>
        <w:rPr>
          <w:rFonts w:asciiTheme="minorHAnsi" w:hAnsiTheme="minorHAnsi" w:cstheme="minorHAnsi"/>
          <w:b/>
          <w:i/>
        </w:rPr>
      </w:pPr>
    </w:p>
    <w:p w14:paraId="09E82C53" w14:textId="77777777" w:rsidR="00D23F9B" w:rsidRPr="00991F16" w:rsidRDefault="00D23F9B">
      <w:pPr>
        <w:spacing w:before="161"/>
        <w:ind w:right="116"/>
        <w:jc w:val="right"/>
        <w:rPr>
          <w:rFonts w:asciiTheme="minorHAnsi" w:hAnsiTheme="minorHAnsi" w:cstheme="minorHAnsi"/>
          <w:b/>
          <w:i/>
        </w:rPr>
      </w:pPr>
    </w:p>
    <w:p w14:paraId="31845D91" w14:textId="77777777" w:rsidR="00D23F9B" w:rsidRPr="00991F16" w:rsidRDefault="00D23F9B">
      <w:pPr>
        <w:spacing w:before="161"/>
        <w:ind w:right="116"/>
        <w:jc w:val="right"/>
        <w:rPr>
          <w:rFonts w:asciiTheme="minorHAnsi" w:hAnsiTheme="minorHAnsi" w:cstheme="minorHAnsi"/>
          <w:b/>
          <w:i/>
        </w:rPr>
      </w:pPr>
    </w:p>
    <w:p w14:paraId="15134491" w14:textId="77777777" w:rsidR="00D23F9B" w:rsidRPr="00991F16" w:rsidRDefault="00D23F9B">
      <w:pPr>
        <w:spacing w:before="161"/>
        <w:ind w:right="116"/>
        <w:jc w:val="right"/>
        <w:rPr>
          <w:rFonts w:asciiTheme="minorHAnsi" w:hAnsiTheme="minorHAnsi" w:cstheme="minorHAnsi"/>
          <w:b/>
          <w:i/>
        </w:rPr>
      </w:pPr>
    </w:p>
    <w:p w14:paraId="17AF7C24" w14:textId="77777777" w:rsidR="00D23F9B" w:rsidRPr="00991F16" w:rsidRDefault="00D23F9B">
      <w:pPr>
        <w:spacing w:before="161"/>
        <w:ind w:right="116"/>
        <w:jc w:val="right"/>
        <w:rPr>
          <w:rFonts w:asciiTheme="minorHAnsi" w:hAnsiTheme="minorHAnsi" w:cstheme="minorHAnsi"/>
          <w:b/>
          <w:i/>
        </w:rPr>
      </w:pPr>
    </w:p>
    <w:p w14:paraId="4BA78C9C" w14:textId="77777777" w:rsidR="00D23F9B" w:rsidRPr="00991F16" w:rsidRDefault="00D23F9B">
      <w:pPr>
        <w:spacing w:before="161"/>
        <w:ind w:right="116"/>
        <w:jc w:val="right"/>
        <w:rPr>
          <w:rFonts w:asciiTheme="minorHAnsi" w:hAnsiTheme="minorHAnsi" w:cstheme="minorHAnsi"/>
          <w:b/>
          <w:i/>
        </w:rPr>
      </w:pPr>
    </w:p>
    <w:p w14:paraId="67667363" w14:textId="77777777" w:rsidR="00D23F9B" w:rsidRPr="00991F16" w:rsidRDefault="00D23F9B">
      <w:pPr>
        <w:spacing w:before="161"/>
        <w:ind w:right="116"/>
        <w:jc w:val="right"/>
        <w:rPr>
          <w:rFonts w:asciiTheme="minorHAnsi" w:hAnsiTheme="minorHAnsi" w:cstheme="minorHAnsi"/>
          <w:b/>
          <w:i/>
        </w:rPr>
      </w:pPr>
    </w:p>
    <w:p w14:paraId="308E42DF" w14:textId="77777777" w:rsidR="00D23F9B" w:rsidRPr="00991F16" w:rsidRDefault="00D23F9B">
      <w:pPr>
        <w:spacing w:before="161"/>
        <w:ind w:right="116"/>
        <w:jc w:val="right"/>
        <w:rPr>
          <w:rFonts w:asciiTheme="minorHAnsi" w:hAnsiTheme="minorHAnsi" w:cstheme="minorHAnsi"/>
          <w:b/>
          <w:i/>
        </w:rPr>
      </w:pPr>
    </w:p>
    <w:p w14:paraId="3997AFE0" w14:textId="77777777" w:rsidR="00D23F9B" w:rsidRPr="00991F16" w:rsidRDefault="00D23F9B">
      <w:pPr>
        <w:spacing w:before="161"/>
        <w:ind w:right="116"/>
        <w:jc w:val="right"/>
        <w:rPr>
          <w:rFonts w:asciiTheme="minorHAnsi" w:hAnsiTheme="minorHAnsi" w:cstheme="minorHAnsi"/>
          <w:b/>
          <w:i/>
        </w:rPr>
      </w:pPr>
    </w:p>
    <w:p w14:paraId="2081BF4C" w14:textId="77777777" w:rsidR="00D23F9B" w:rsidRPr="00991F16" w:rsidRDefault="00D23F9B">
      <w:pPr>
        <w:spacing w:before="161"/>
        <w:ind w:right="116"/>
        <w:jc w:val="right"/>
        <w:rPr>
          <w:rFonts w:asciiTheme="minorHAnsi" w:hAnsiTheme="minorHAnsi" w:cstheme="minorHAnsi"/>
          <w:b/>
          <w:i/>
        </w:rPr>
      </w:pPr>
    </w:p>
    <w:p w14:paraId="5A6F4962" w14:textId="77777777" w:rsidR="00D23F9B" w:rsidRPr="00991F16" w:rsidRDefault="00D23F9B">
      <w:pPr>
        <w:spacing w:before="161"/>
        <w:ind w:right="116"/>
        <w:jc w:val="right"/>
        <w:rPr>
          <w:rFonts w:asciiTheme="minorHAnsi" w:hAnsiTheme="minorHAnsi" w:cstheme="minorHAnsi"/>
          <w:b/>
          <w:i/>
        </w:rPr>
      </w:pPr>
    </w:p>
    <w:p w14:paraId="70DDFAF4" w14:textId="2A243B9A" w:rsidR="00F7208E" w:rsidRPr="00991F16" w:rsidRDefault="008C7CF7">
      <w:pPr>
        <w:spacing w:before="161"/>
        <w:ind w:right="116"/>
        <w:jc w:val="right"/>
        <w:rPr>
          <w:rFonts w:asciiTheme="minorHAnsi" w:hAnsiTheme="minorHAnsi" w:cstheme="minorHAnsi"/>
          <w:b/>
          <w:i/>
        </w:rPr>
      </w:pPr>
      <w:r w:rsidRPr="00991F16">
        <w:rPr>
          <w:rFonts w:asciiTheme="minorHAnsi" w:hAnsiTheme="minorHAnsi" w:cstheme="minorHAnsi"/>
          <w:b/>
          <w:i/>
        </w:rPr>
        <w:lastRenderedPageBreak/>
        <w:t>Załącznik nr 6 do SWZ</w:t>
      </w:r>
    </w:p>
    <w:p w14:paraId="0EF16997" w14:textId="77777777" w:rsidR="00F7208E" w:rsidRPr="00991F16" w:rsidRDefault="00F7208E">
      <w:pPr>
        <w:pStyle w:val="Tekstpodstawowy"/>
        <w:rPr>
          <w:rFonts w:asciiTheme="minorHAnsi" w:hAnsiTheme="minorHAnsi" w:cstheme="minorHAnsi"/>
          <w:b/>
          <w:i/>
        </w:rPr>
      </w:pPr>
    </w:p>
    <w:p w14:paraId="0340BA81" w14:textId="77777777" w:rsidR="00F7208E" w:rsidRPr="00991F16" w:rsidRDefault="008C7CF7">
      <w:pPr>
        <w:pStyle w:val="Nagwek1"/>
        <w:ind w:left="258"/>
        <w:jc w:val="both"/>
        <w:rPr>
          <w:rFonts w:asciiTheme="minorHAnsi" w:hAnsiTheme="minorHAnsi" w:cstheme="minorHAnsi"/>
        </w:rPr>
      </w:pPr>
      <w:bookmarkStart w:id="15" w:name="_Toc67999497"/>
      <w:r w:rsidRPr="00991F16">
        <w:rPr>
          <w:rFonts w:asciiTheme="minorHAnsi" w:hAnsiTheme="minorHAnsi" w:cstheme="minorHAnsi"/>
        </w:rPr>
        <w:t>Klauzula informacyjna dotycząca przetwarzania danych osobowych</w:t>
      </w:r>
      <w:bookmarkEnd w:id="15"/>
    </w:p>
    <w:p w14:paraId="653F85F5" w14:textId="0D10F825" w:rsidR="00F7208E" w:rsidRPr="00991F16" w:rsidRDefault="008C7CF7">
      <w:pPr>
        <w:pStyle w:val="Akapitzlist"/>
        <w:numPr>
          <w:ilvl w:val="0"/>
          <w:numId w:val="2"/>
        </w:numPr>
        <w:tabs>
          <w:tab w:val="left" w:pos="542"/>
        </w:tabs>
        <w:spacing w:before="136" w:line="276" w:lineRule="auto"/>
        <w:ind w:right="116"/>
        <w:rPr>
          <w:rFonts w:asciiTheme="minorHAnsi" w:hAnsiTheme="minorHAnsi" w:cstheme="minorHAnsi"/>
        </w:rPr>
      </w:pPr>
      <w:r w:rsidRPr="00991F16">
        <w:rPr>
          <w:rFonts w:asciiTheme="minorHAnsi" w:hAnsiTheme="minorHAnsi" w:cstheme="minorHAnsi"/>
        </w:rPr>
        <w:t xml:space="preserve">Zgodnie z art. 13 ust. 1 i 2 oraz 14 ust. 1 i 2 rozporządzenia Parlamentu Europejskiego i Rady (UE) 2016/679 z  dnia 27 kwietnia 2016 r. w  sprawie  ochrony  osób  fizycznych  w  związku  </w:t>
      </w:r>
      <w:r w:rsidR="007A2A5C">
        <w:rPr>
          <w:rFonts w:asciiTheme="minorHAnsi" w:hAnsiTheme="minorHAnsi" w:cstheme="minorHAnsi"/>
        </w:rPr>
        <w:br/>
      </w:r>
      <w:r w:rsidRPr="00991F16">
        <w:rPr>
          <w:rFonts w:asciiTheme="minorHAnsi" w:hAnsiTheme="minorHAnsi" w:cstheme="minorHAnsi"/>
        </w:rPr>
        <w:t>z przetwarzaniem danych osobowych i w sprawie swobodnego przepływu takich danych oraz uchylenia dyrektywy 95/46/WE (ogólne rozporządzenie o ochronie danych) (Dz. Urz. UE L 119    z 04.05.2016, str. 1), dalej „RODO”, informuję,</w:t>
      </w:r>
      <w:r w:rsidRPr="00991F16">
        <w:rPr>
          <w:rFonts w:asciiTheme="minorHAnsi" w:hAnsiTheme="minorHAnsi" w:cstheme="minorHAnsi"/>
          <w:spacing w:val="-6"/>
        </w:rPr>
        <w:t xml:space="preserve"> </w:t>
      </w:r>
      <w:r w:rsidRPr="00991F16">
        <w:rPr>
          <w:rFonts w:asciiTheme="minorHAnsi" w:hAnsiTheme="minorHAnsi" w:cstheme="minorHAnsi"/>
        </w:rPr>
        <w:t>że:</w:t>
      </w:r>
    </w:p>
    <w:p w14:paraId="5102F075" w14:textId="0F64DB4F" w:rsidR="00F7208E" w:rsidRPr="00991F16" w:rsidRDefault="008C7CF7">
      <w:pPr>
        <w:pStyle w:val="Akapitzlist"/>
        <w:numPr>
          <w:ilvl w:val="1"/>
          <w:numId w:val="2"/>
        </w:numPr>
        <w:tabs>
          <w:tab w:val="left" w:pos="825"/>
        </w:tabs>
        <w:spacing w:line="273" w:lineRule="auto"/>
        <w:ind w:left="824" w:right="117"/>
        <w:rPr>
          <w:rFonts w:asciiTheme="minorHAnsi" w:hAnsiTheme="minorHAnsi" w:cstheme="minorHAnsi"/>
          <w:i/>
        </w:rPr>
      </w:pPr>
      <w:r w:rsidRPr="00991F16">
        <w:rPr>
          <w:rFonts w:asciiTheme="minorHAnsi" w:hAnsiTheme="minorHAnsi" w:cstheme="minorHAnsi"/>
        </w:rPr>
        <w:t xml:space="preserve">administratorem Pani/Pana danych osobowych  jest  </w:t>
      </w:r>
      <w:r w:rsidR="00D51A5C" w:rsidRPr="00991F16">
        <w:rPr>
          <w:rFonts w:asciiTheme="minorHAnsi" w:hAnsiTheme="minorHAnsi" w:cstheme="minorHAnsi"/>
        </w:rPr>
        <w:t>Centrum Projektów Europejskich w Warszawie, ul. Domaniewska 39, 02-672 Warszawa</w:t>
      </w:r>
      <w:r w:rsidRPr="00991F16">
        <w:rPr>
          <w:rFonts w:asciiTheme="minorHAnsi" w:hAnsiTheme="minorHAnsi" w:cstheme="minorHAnsi"/>
        </w:rPr>
        <w:t xml:space="preserve"> (dalej</w:t>
      </w:r>
      <w:r w:rsidRPr="00991F16">
        <w:rPr>
          <w:rFonts w:asciiTheme="minorHAnsi" w:hAnsiTheme="minorHAnsi" w:cstheme="minorHAnsi"/>
          <w:spacing w:val="-3"/>
        </w:rPr>
        <w:t xml:space="preserve"> </w:t>
      </w:r>
      <w:r w:rsidR="00D51A5C" w:rsidRPr="00991F16">
        <w:rPr>
          <w:rFonts w:asciiTheme="minorHAnsi" w:hAnsiTheme="minorHAnsi" w:cstheme="minorHAnsi"/>
        </w:rPr>
        <w:t>CPE</w:t>
      </w:r>
      <w:r w:rsidRPr="00991F16">
        <w:rPr>
          <w:rFonts w:asciiTheme="minorHAnsi" w:hAnsiTheme="minorHAnsi" w:cstheme="minorHAnsi"/>
        </w:rPr>
        <w:t>)</w:t>
      </w:r>
      <w:r w:rsidRPr="00991F16">
        <w:rPr>
          <w:rFonts w:asciiTheme="minorHAnsi" w:hAnsiTheme="minorHAnsi" w:cstheme="minorHAnsi"/>
          <w:i/>
        </w:rPr>
        <w:t>;</w:t>
      </w:r>
    </w:p>
    <w:p w14:paraId="78CF8AEC" w14:textId="77777777" w:rsidR="00F7208E" w:rsidRPr="00991F16" w:rsidRDefault="008C7CF7">
      <w:pPr>
        <w:pStyle w:val="Akapitzlist"/>
        <w:numPr>
          <w:ilvl w:val="1"/>
          <w:numId w:val="2"/>
        </w:numPr>
        <w:tabs>
          <w:tab w:val="left" w:pos="825"/>
        </w:tabs>
        <w:spacing w:before="62" w:line="273" w:lineRule="auto"/>
        <w:ind w:left="824" w:right="116"/>
        <w:rPr>
          <w:rFonts w:asciiTheme="minorHAnsi" w:hAnsiTheme="minorHAnsi" w:cstheme="minorHAnsi"/>
        </w:rPr>
      </w:pPr>
      <w:r w:rsidRPr="00991F16">
        <w:rPr>
          <w:rFonts w:asciiTheme="minorHAnsi" w:hAnsiTheme="minorHAnsi" w:cstheme="minorHAnsi"/>
        </w:rPr>
        <w:t>w sprawach związanych z Pani/Pana danymi proszę kontaktować się z Inspektorem Ochrony Danych,</w:t>
      </w:r>
      <w:r w:rsidRPr="00991F16">
        <w:rPr>
          <w:rFonts w:asciiTheme="minorHAnsi" w:hAnsiTheme="minorHAnsi" w:cstheme="minorHAnsi"/>
          <w:spacing w:val="13"/>
        </w:rPr>
        <w:t xml:space="preserve"> </w:t>
      </w:r>
      <w:r w:rsidRPr="00991F16">
        <w:rPr>
          <w:rFonts w:asciiTheme="minorHAnsi" w:hAnsiTheme="minorHAnsi" w:cstheme="minorHAnsi"/>
        </w:rPr>
        <w:t>kontakt</w:t>
      </w:r>
      <w:r w:rsidRPr="00991F16">
        <w:rPr>
          <w:rFonts w:asciiTheme="minorHAnsi" w:hAnsiTheme="minorHAnsi" w:cstheme="minorHAnsi"/>
          <w:spacing w:val="14"/>
        </w:rPr>
        <w:t xml:space="preserve"> </w:t>
      </w:r>
      <w:r w:rsidRPr="00991F16">
        <w:rPr>
          <w:rFonts w:asciiTheme="minorHAnsi" w:hAnsiTheme="minorHAnsi" w:cstheme="minorHAnsi"/>
        </w:rPr>
        <w:t>pisemny</w:t>
      </w:r>
      <w:r w:rsidRPr="00991F16">
        <w:rPr>
          <w:rFonts w:asciiTheme="minorHAnsi" w:hAnsiTheme="minorHAnsi" w:cstheme="minorHAnsi"/>
          <w:spacing w:val="14"/>
        </w:rPr>
        <w:t xml:space="preserve"> </w:t>
      </w:r>
      <w:r w:rsidRPr="00991F16">
        <w:rPr>
          <w:rFonts w:asciiTheme="minorHAnsi" w:hAnsiTheme="minorHAnsi" w:cstheme="minorHAnsi"/>
        </w:rPr>
        <w:t>za</w:t>
      </w:r>
      <w:r w:rsidRPr="00991F16">
        <w:rPr>
          <w:rFonts w:asciiTheme="minorHAnsi" w:hAnsiTheme="minorHAnsi" w:cstheme="minorHAnsi"/>
          <w:spacing w:val="14"/>
        </w:rPr>
        <w:t xml:space="preserve"> </w:t>
      </w:r>
      <w:r w:rsidRPr="00991F16">
        <w:rPr>
          <w:rFonts w:asciiTheme="minorHAnsi" w:hAnsiTheme="minorHAnsi" w:cstheme="minorHAnsi"/>
        </w:rPr>
        <w:t>pomocą</w:t>
      </w:r>
      <w:r w:rsidRPr="00991F16">
        <w:rPr>
          <w:rFonts w:asciiTheme="minorHAnsi" w:hAnsiTheme="minorHAnsi" w:cstheme="minorHAnsi"/>
          <w:spacing w:val="14"/>
        </w:rPr>
        <w:t xml:space="preserve"> </w:t>
      </w:r>
      <w:r w:rsidRPr="00991F16">
        <w:rPr>
          <w:rFonts w:asciiTheme="minorHAnsi" w:hAnsiTheme="minorHAnsi" w:cstheme="minorHAnsi"/>
        </w:rPr>
        <w:t>poczty</w:t>
      </w:r>
      <w:r w:rsidRPr="00991F16">
        <w:rPr>
          <w:rFonts w:asciiTheme="minorHAnsi" w:hAnsiTheme="minorHAnsi" w:cstheme="minorHAnsi"/>
          <w:spacing w:val="14"/>
        </w:rPr>
        <w:t xml:space="preserve"> </w:t>
      </w:r>
      <w:r w:rsidRPr="00991F16">
        <w:rPr>
          <w:rFonts w:asciiTheme="minorHAnsi" w:hAnsiTheme="minorHAnsi" w:cstheme="minorHAnsi"/>
        </w:rPr>
        <w:t>tradycyjnej</w:t>
      </w:r>
      <w:r w:rsidRPr="00991F16">
        <w:rPr>
          <w:rFonts w:asciiTheme="minorHAnsi" w:hAnsiTheme="minorHAnsi" w:cstheme="minorHAnsi"/>
          <w:spacing w:val="16"/>
        </w:rPr>
        <w:t xml:space="preserve"> </w:t>
      </w:r>
      <w:r w:rsidRPr="00991F16">
        <w:rPr>
          <w:rFonts w:asciiTheme="minorHAnsi" w:hAnsiTheme="minorHAnsi" w:cstheme="minorHAnsi"/>
        </w:rPr>
        <w:t>na</w:t>
      </w:r>
      <w:r w:rsidRPr="00991F16">
        <w:rPr>
          <w:rFonts w:asciiTheme="minorHAnsi" w:hAnsiTheme="minorHAnsi" w:cstheme="minorHAnsi"/>
          <w:spacing w:val="14"/>
        </w:rPr>
        <w:t xml:space="preserve"> </w:t>
      </w:r>
      <w:r w:rsidRPr="00991F16">
        <w:rPr>
          <w:rFonts w:asciiTheme="minorHAnsi" w:hAnsiTheme="minorHAnsi" w:cstheme="minorHAnsi"/>
        </w:rPr>
        <w:t>adres</w:t>
      </w:r>
    </w:p>
    <w:p w14:paraId="4D117872" w14:textId="0C40CBB9" w:rsidR="00F7208E" w:rsidRPr="00991F16" w:rsidRDefault="00C43C8A">
      <w:pPr>
        <w:pStyle w:val="Tekstpodstawowy"/>
        <w:spacing w:before="2" w:line="276" w:lineRule="auto"/>
        <w:ind w:left="824" w:right="117"/>
        <w:jc w:val="both"/>
        <w:rPr>
          <w:rFonts w:asciiTheme="minorHAnsi" w:hAnsiTheme="minorHAnsi" w:cstheme="minorHAnsi"/>
          <w:b/>
        </w:rPr>
      </w:pPr>
      <w:r w:rsidRPr="00991F16">
        <w:rPr>
          <w:rFonts w:asciiTheme="minorHAnsi" w:hAnsiTheme="minorHAnsi" w:cstheme="minorHAnsi"/>
        </w:rPr>
        <w:t xml:space="preserve">Centrum Projektów Europejskich w </w:t>
      </w:r>
      <w:r w:rsidR="0076501B" w:rsidRPr="00991F16">
        <w:rPr>
          <w:rFonts w:asciiTheme="minorHAnsi" w:hAnsiTheme="minorHAnsi" w:cstheme="minorHAnsi"/>
        </w:rPr>
        <w:t>W</w:t>
      </w:r>
      <w:r w:rsidRPr="00991F16">
        <w:rPr>
          <w:rFonts w:asciiTheme="minorHAnsi" w:hAnsiTheme="minorHAnsi" w:cstheme="minorHAnsi"/>
        </w:rPr>
        <w:t xml:space="preserve">arszawie, ul. Domaniewska 39a, 02-672 Warszawa </w:t>
      </w:r>
      <w:r w:rsidR="008C7CF7" w:rsidRPr="00991F16">
        <w:rPr>
          <w:rFonts w:asciiTheme="minorHAnsi" w:hAnsiTheme="minorHAnsi" w:cstheme="minorHAnsi"/>
        </w:rPr>
        <w:t>bądź pocztą elektroniczną na adres e-mail: iod@</w:t>
      </w:r>
      <w:r w:rsidR="00D51A5C" w:rsidRPr="00991F16">
        <w:rPr>
          <w:rFonts w:asciiTheme="minorHAnsi" w:hAnsiTheme="minorHAnsi" w:cstheme="minorHAnsi"/>
        </w:rPr>
        <w:t>cpe</w:t>
      </w:r>
      <w:r w:rsidR="008C7CF7" w:rsidRPr="00991F16">
        <w:rPr>
          <w:rFonts w:asciiTheme="minorHAnsi" w:hAnsiTheme="minorHAnsi" w:cstheme="minorHAnsi"/>
        </w:rPr>
        <w:t>.gov.pl</w:t>
      </w:r>
      <w:r w:rsidR="008C7CF7" w:rsidRPr="00991F16">
        <w:rPr>
          <w:rFonts w:asciiTheme="minorHAnsi" w:hAnsiTheme="minorHAnsi" w:cstheme="minorHAnsi"/>
          <w:b/>
        </w:rPr>
        <w:t>;</w:t>
      </w:r>
    </w:p>
    <w:p w14:paraId="324678DE" w14:textId="6758FD66" w:rsidR="00F7208E" w:rsidRPr="00991F16" w:rsidRDefault="008C7CF7">
      <w:pPr>
        <w:pStyle w:val="Akapitzlist"/>
        <w:numPr>
          <w:ilvl w:val="1"/>
          <w:numId w:val="2"/>
        </w:numPr>
        <w:tabs>
          <w:tab w:val="left" w:pos="825"/>
        </w:tabs>
        <w:spacing w:line="276" w:lineRule="auto"/>
        <w:ind w:left="824" w:right="116"/>
        <w:rPr>
          <w:rFonts w:asciiTheme="minorHAnsi" w:hAnsiTheme="minorHAnsi" w:cstheme="minorHAnsi"/>
        </w:rPr>
      </w:pPr>
      <w:r w:rsidRPr="00991F16">
        <w:rPr>
          <w:rFonts w:asciiTheme="minorHAnsi" w:hAnsiTheme="minorHAnsi" w:cstheme="minorHAnsi"/>
        </w:rPr>
        <w:t xml:space="preserve">Pani/Pana dane osobowe przetwarzane będą na podstawie art. 6 ust. 1 lit. c RODO w celu prowadzenia zamówienia publicznego </w:t>
      </w:r>
      <w:r w:rsidR="0045145A" w:rsidRPr="00991F16">
        <w:rPr>
          <w:rFonts w:asciiTheme="minorHAnsi" w:hAnsiTheme="minorHAnsi" w:cstheme="minorHAnsi"/>
        </w:rPr>
        <w:t xml:space="preserve">na </w:t>
      </w:r>
      <w:r w:rsidR="000C02EE" w:rsidRPr="000C02EE">
        <w:rPr>
          <w:rFonts w:asciiTheme="minorHAnsi" w:hAnsiTheme="minorHAnsi" w:cstheme="minorHAnsi"/>
        </w:rPr>
        <w:t>zakup i dostaw</w:t>
      </w:r>
      <w:r w:rsidR="000C02EE">
        <w:rPr>
          <w:rFonts w:asciiTheme="minorHAnsi" w:hAnsiTheme="minorHAnsi" w:cstheme="minorHAnsi"/>
        </w:rPr>
        <w:t>ę</w:t>
      </w:r>
      <w:r w:rsidR="000C02EE" w:rsidRPr="000C02EE">
        <w:rPr>
          <w:rFonts w:asciiTheme="minorHAnsi" w:hAnsiTheme="minorHAnsi" w:cstheme="minorHAnsi"/>
        </w:rPr>
        <w:t xml:space="preserve"> różnego sprzętu komputerowego i licencji dla Centrum Projektów Europejskich w podziale na 4 części</w:t>
      </w:r>
      <w:r w:rsidR="0007721C" w:rsidRPr="00991F16">
        <w:rPr>
          <w:rFonts w:asciiTheme="minorHAnsi" w:hAnsiTheme="minorHAnsi" w:cstheme="minorHAnsi"/>
          <w:i/>
        </w:rPr>
        <w:t xml:space="preserve">, </w:t>
      </w:r>
      <w:r w:rsidRPr="00991F16">
        <w:rPr>
          <w:rFonts w:asciiTheme="minorHAnsi" w:hAnsiTheme="minorHAnsi" w:cstheme="minorHAnsi"/>
          <w:i/>
        </w:rPr>
        <w:t>nr postępowania</w:t>
      </w:r>
      <w:r w:rsidR="00C43C8A" w:rsidRPr="00991F16">
        <w:rPr>
          <w:rFonts w:asciiTheme="minorHAnsi" w:hAnsiTheme="minorHAnsi" w:cstheme="minorHAnsi"/>
          <w:i/>
        </w:rPr>
        <w:t xml:space="preserve">  WA.263.</w:t>
      </w:r>
      <w:r w:rsidR="000C02EE">
        <w:rPr>
          <w:rFonts w:asciiTheme="minorHAnsi" w:hAnsiTheme="minorHAnsi" w:cstheme="minorHAnsi"/>
          <w:i/>
        </w:rPr>
        <w:t>9</w:t>
      </w:r>
      <w:r w:rsidR="00C43C8A" w:rsidRPr="00991F16">
        <w:rPr>
          <w:rFonts w:asciiTheme="minorHAnsi" w:hAnsiTheme="minorHAnsi" w:cstheme="minorHAnsi"/>
          <w:i/>
        </w:rPr>
        <w:t>.2021.</w:t>
      </w:r>
      <w:r w:rsidR="000C02EE">
        <w:rPr>
          <w:rFonts w:asciiTheme="minorHAnsi" w:hAnsiTheme="minorHAnsi" w:cstheme="minorHAnsi"/>
          <w:i/>
        </w:rPr>
        <w:t>MW</w:t>
      </w:r>
      <w:r w:rsidRPr="00991F16">
        <w:rPr>
          <w:rFonts w:asciiTheme="minorHAnsi" w:hAnsiTheme="minorHAnsi" w:cstheme="minorHAnsi"/>
        </w:rPr>
        <w:t>, udzielonego w trybie podstawowym bez negocjacji art. 275 pkt 1 ustawy</w:t>
      </w:r>
      <w:r w:rsidRPr="00991F16">
        <w:rPr>
          <w:rFonts w:asciiTheme="minorHAnsi" w:hAnsiTheme="minorHAnsi" w:cstheme="minorHAnsi"/>
          <w:spacing w:val="-1"/>
        </w:rPr>
        <w:t xml:space="preserve"> </w:t>
      </w:r>
      <w:proofErr w:type="spellStart"/>
      <w:r w:rsidRPr="00991F16">
        <w:rPr>
          <w:rFonts w:asciiTheme="minorHAnsi" w:hAnsiTheme="minorHAnsi" w:cstheme="minorHAnsi"/>
        </w:rPr>
        <w:t>Pzp</w:t>
      </w:r>
      <w:proofErr w:type="spellEnd"/>
      <w:r w:rsidRPr="00991F16">
        <w:rPr>
          <w:rFonts w:asciiTheme="minorHAnsi" w:hAnsiTheme="minorHAnsi" w:cstheme="minorHAnsi"/>
        </w:rPr>
        <w:t>;</w:t>
      </w:r>
    </w:p>
    <w:p w14:paraId="5497B31D" w14:textId="77777777" w:rsidR="00F7208E" w:rsidRPr="00991F16" w:rsidRDefault="008C7CF7">
      <w:pPr>
        <w:pStyle w:val="Akapitzlist"/>
        <w:numPr>
          <w:ilvl w:val="1"/>
          <w:numId w:val="2"/>
        </w:numPr>
        <w:tabs>
          <w:tab w:val="left" w:pos="825"/>
        </w:tabs>
        <w:spacing w:before="56"/>
        <w:rPr>
          <w:rFonts w:asciiTheme="minorHAnsi" w:hAnsiTheme="minorHAnsi" w:cstheme="minorHAnsi"/>
        </w:rPr>
      </w:pPr>
      <w:r w:rsidRPr="00991F16">
        <w:rPr>
          <w:rFonts w:asciiTheme="minorHAnsi" w:hAnsiTheme="minorHAnsi" w:cstheme="minorHAnsi"/>
        </w:rPr>
        <w:t>Pani/Pana</w:t>
      </w:r>
      <w:r w:rsidRPr="00991F16">
        <w:rPr>
          <w:rFonts w:asciiTheme="minorHAnsi" w:hAnsiTheme="minorHAnsi" w:cstheme="minorHAnsi"/>
          <w:spacing w:val="39"/>
        </w:rPr>
        <w:t xml:space="preserve"> </w:t>
      </w:r>
      <w:r w:rsidRPr="00991F16">
        <w:rPr>
          <w:rFonts w:asciiTheme="minorHAnsi" w:hAnsiTheme="minorHAnsi" w:cstheme="minorHAnsi"/>
        </w:rPr>
        <w:t>dane</w:t>
      </w:r>
      <w:r w:rsidRPr="00991F16">
        <w:rPr>
          <w:rFonts w:asciiTheme="minorHAnsi" w:hAnsiTheme="minorHAnsi" w:cstheme="minorHAnsi"/>
          <w:spacing w:val="39"/>
        </w:rPr>
        <w:t xml:space="preserve"> </w:t>
      </w:r>
      <w:r w:rsidRPr="00991F16">
        <w:rPr>
          <w:rFonts w:asciiTheme="minorHAnsi" w:hAnsiTheme="minorHAnsi" w:cstheme="minorHAnsi"/>
        </w:rPr>
        <w:t>osobowe</w:t>
      </w:r>
      <w:r w:rsidRPr="00991F16">
        <w:rPr>
          <w:rFonts w:asciiTheme="minorHAnsi" w:hAnsiTheme="minorHAnsi" w:cstheme="minorHAnsi"/>
          <w:spacing w:val="39"/>
        </w:rPr>
        <w:t xml:space="preserve"> </w:t>
      </w:r>
      <w:r w:rsidRPr="00991F16">
        <w:rPr>
          <w:rFonts w:asciiTheme="minorHAnsi" w:hAnsiTheme="minorHAnsi" w:cstheme="minorHAnsi"/>
        </w:rPr>
        <w:t>zostały</w:t>
      </w:r>
      <w:r w:rsidRPr="00991F16">
        <w:rPr>
          <w:rFonts w:asciiTheme="minorHAnsi" w:hAnsiTheme="minorHAnsi" w:cstheme="minorHAnsi"/>
          <w:spacing w:val="40"/>
        </w:rPr>
        <w:t xml:space="preserve"> </w:t>
      </w:r>
      <w:r w:rsidRPr="00991F16">
        <w:rPr>
          <w:rFonts w:asciiTheme="minorHAnsi" w:hAnsiTheme="minorHAnsi" w:cstheme="minorHAnsi"/>
        </w:rPr>
        <w:t>pozyskane</w:t>
      </w:r>
      <w:r w:rsidRPr="00991F16">
        <w:rPr>
          <w:rFonts w:asciiTheme="minorHAnsi" w:hAnsiTheme="minorHAnsi" w:cstheme="minorHAnsi"/>
          <w:spacing w:val="38"/>
        </w:rPr>
        <w:t xml:space="preserve"> </w:t>
      </w:r>
      <w:r w:rsidRPr="00991F16">
        <w:rPr>
          <w:rFonts w:asciiTheme="minorHAnsi" w:hAnsiTheme="minorHAnsi" w:cstheme="minorHAnsi"/>
        </w:rPr>
        <w:t>od</w:t>
      </w:r>
      <w:r w:rsidRPr="00991F16">
        <w:rPr>
          <w:rFonts w:asciiTheme="minorHAnsi" w:hAnsiTheme="minorHAnsi" w:cstheme="minorHAnsi"/>
          <w:spacing w:val="39"/>
        </w:rPr>
        <w:t xml:space="preserve"> </w:t>
      </w:r>
      <w:r w:rsidRPr="00991F16">
        <w:rPr>
          <w:rFonts w:asciiTheme="minorHAnsi" w:hAnsiTheme="minorHAnsi" w:cstheme="minorHAnsi"/>
        </w:rPr>
        <w:t>podmiotu,</w:t>
      </w:r>
      <w:r w:rsidRPr="00991F16">
        <w:rPr>
          <w:rFonts w:asciiTheme="minorHAnsi" w:hAnsiTheme="minorHAnsi" w:cstheme="minorHAnsi"/>
          <w:spacing w:val="39"/>
        </w:rPr>
        <w:t xml:space="preserve"> </w:t>
      </w:r>
      <w:r w:rsidRPr="00991F16">
        <w:rPr>
          <w:rFonts w:asciiTheme="minorHAnsi" w:hAnsiTheme="minorHAnsi" w:cstheme="minorHAnsi"/>
        </w:rPr>
        <w:t>który</w:t>
      </w:r>
      <w:r w:rsidRPr="00991F16">
        <w:rPr>
          <w:rFonts w:asciiTheme="minorHAnsi" w:hAnsiTheme="minorHAnsi" w:cstheme="minorHAnsi"/>
          <w:spacing w:val="39"/>
        </w:rPr>
        <w:t xml:space="preserve"> </w:t>
      </w:r>
      <w:r w:rsidRPr="00991F16">
        <w:rPr>
          <w:rFonts w:asciiTheme="minorHAnsi" w:hAnsiTheme="minorHAnsi" w:cstheme="minorHAnsi"/>
        </w:rPr>
        <w:t>odpowiedział</w:t>
      </w:r>
      <w:r w:rsidRPr="00991F16">
        <w:rPr>
          <w:rFonts w:asciiTheme="minorHAnsi" w:hAnsiTheme="minorHAnsi" w:cstheme="minorHAnsi"/>
          <w:spacing w:val="39"/>
        </w:rPr>
        <w:t xml:space="preserve"> </w:t>
      </w:r>
      <w:r w:rsidRPr="00991F16">
        <w:rPr>
          <w:rFonts w:asciiTheme="minorHAnsi" w:hAnsiTheme="minorHAnsi" w:cstheme="minorHAnsi"/>
        </w:rPr>
        <w:t>na</w:t>
      </w:r>
      <w:r w:rsidRPr="00991F16">
        <w:rPr>
          <w:rFonts w:asciiTheme="minorHAnsi" w:hAnsiTheme="minorHAnsi" w:cstheme="minorHAnsi"/>
          <w:spacing w:val="38"/>
        </w:rPr>
        <w:t xml:space="preserve"> </w:t>
      </w:r>
      <w:r w:rsidRPr="00991F16">
        <w:rPr>
          <w:rFonts w:asciiTheme="minorHAnsi" w:hAnsiTheme="minorHAnsi" w:cstheme="minorHAnsi"/>
        </w:rPr>
        <w:t>ogłoszenie</w:t>
      </w:r>
    </w:p>
    <w:p w14:paraId="5ABF50E6" w14:textId="77777777" w:rsidR="00F7208E" w:rsidRPr="00991F16" w:rsidRDefault="008C7CF7">
      <w:pPr>
        <w:pStyle w:val="Tekstpodstawowy"/>
        <w:spacing w:before="38"/>
        <w:ind w:left="824"/>
        <w:rPr>
          <w:rFonts w:asciiTheme="minorHAnsi" w:hAnsiTheme="minorHAnsi" w:cstheme="minorHAnsi"/>
        </w:rPr>
      </w:pPr>
      <w:r w:rsidRPr="00991F16">
        <w:rPr>
          <w:rFonts w:asciiTheme="minorHAnsi" w:hAnsiTheme="minorHAnsi" w:cstheme="minorHAnsi"/>
        </w:rPr>
        <w:t>o postępowaniu o udzielenie zamówienia publicznego wskazanym powyżej;</w:t>
      </w:r>
    </w:p>
    <w:p w14:paraId="788F80EF" w14:textId="64ED2403" w:rsidR="00F7208E" w:rsidRPr="00991F16" w:rsidRDefault="00D51A5C">
      <w:pPr>
        <w:pStyle w:val="Akapitzlist"/>
        <w:numPr>
          <w:ilvl w:val="1"/>
          <w:numId w:val="2"/>
        </w:numPr>
        <w:tabs>
          <w:tab w:val="left" w:pos="825"/>
        </w:tabs>
        <w:spacing w:before="98"/>
        <w:ind w:left="824"/>
        <w:jc w:val="left"/>
        <w:rPr>
          <w:rFonts w:asciiTheme="minorHAnsi" w:hAnsiTheme="minorHAnsi" w:cstheme="minorHAnsi"/>
        </w:rPr>
      </w:pPr>
      <w:r w:rsidRPr="00991F16">
        <w:rPr>
          <w:rFonts w:asciiTheme="minorHAnsi" w:hAnsiTheme="minorHAnsi" w:cstheme="minorHAnsi"/>
        </w:rPr>
        <w:t>CPE</w:t>
      </w:r>
      <w:r w:rsidRPr="00991F16">
        <w:rPr>
          <w:rFonts w:asciiTheme="minorHAnsi" w:hAnsiTheme="minorHAnsi" w:cstheme="minorHAnsi"/>
          <w:spacing w:val="28"/>
        </w:rPr>
        <w:t xml:space="preserve"> </w:t>
      </w:r>
      <w:r w:rsidR="008C7CF7" w:rsidRPr="00991F16">
        <w:rPr>
          <w:rFonts w:asciiTheme="minorHAnsi" w:hAnsiTheme="minorHAnsi" w:cstheme="minorHAnsi"/>
        </w:rPr>
        <w:t>będzie</w:t>
      </w:r>
      <w:r w:rsidR="008C7CF7" w:rsidRPr="00991F16">
        <w:rPr>
          <w:rFonts w:asciiTheme="minorHAnsi" w:hAnsiTheme="minorHAnsi" w:cstheme="minorHAnsi"/>
          <w:spacing w:val="28"/>
        </w:rPr>
        <w:t xml:space="preserve"> </w:t>
      </w:r>
      <w:r w:rsidR="008C7CF7" w:rsidRPr="00991F16">
        <w:rPr>
          <w:rFonts w:asciiTheme="minorHAnsi" w:hAnsiTheme="minorHAnsi" w:cstheme="minorHAnsi"/>
        </w:rPr>
        <w:t>przetwarzał</w:t>
      </w:r>
      <w:r w:rsidRPr="00991F16">
        <w:rPr>
          <w:rFonts w:asciiTheme="minorHAnsi" w:hAnsiTheme="minorHAnsi" w:cstheme="minorHAnsi"/>
        </w:rPr>
        <w:t>o</w:t>
      </w:r>
      <w:r w:rsidR="008C7CF7" w:rsidRPr="00991F16">
        <w:rPr>
          <w:rFonts w:asciiTheme="minorHAnsi" w:hAnsiTheme="minorHAnsi" w:cstheme="minorHAnsi"/>
          <w:spacing w:val="28"/>
        </w:rPr>
        <w:t xml:space="preserve"> </w:t>
      </w:r>
      <w:r w:rsidR="008C7CF7" w:rsidRPr="00991F16">
        <w:rPr>
          <w:rFonts w:asciiTheme="minorHAnsi" w:hAnsiTheme="minorHAnsi" w:cstheme="minorHAnsi"/>
        </w:rPr>
        <w:t>Pani/Pana</w:t>
      </w:r>
      <w:r w:rsidR="008C7CF7" w:rsidRPr="00991F16">
        <w:rPr>
          <w:rFonts w:asciiTheme="minorHAnsi" w:hAnsiTheme="minorHAnsi" w:cstheme="minorHAnsi"/>
          <w:spacing w:val="29"/>
        </w:rPr>
        <w:t xml:space="preserve"> </w:t>
      </w:r>
      <w:r w:rsidR="008C7CF7" w:rsidRPr="00991F16">
        <w:rPr>
          <w:rFonts w:asciiTheme="minorHAnsi" w:hAnsiTheme="minorHAnsi" w:cstheme="minorHAnsi"/>
        </w:rPr>
        <w:t>dane</w:t>
      </w:r>
      <w:r w:rsidR="008C7CF7" w:rsidRPr="00991F16">
        <w:rPr>
          <w:rFonts w:asciiTheme="minorHAnsi" w:hAnsiTheme="minorHAnsi" w:cstheme="minorHAnsi"/>
          <w:spacing w:val="29"/>
        </w:rPr>
        <w:t xml:space="preserve"> </w:t>
      </w:r>
      <w:r w:rsidR="008C7CF7" w:rsidRPr="00991F16">
        <w:rPr>
          <w:rFonts w:asciiTheme="minorHAnsi" w:hAnsiTheme="minorHAnsi" w:cstheme="minorHAnsi"/>
        </w:rPr>
        <w:t>w</w:t>
      </w:r>
      <w:r w:rsidR="008C7CF7" w:rsidRPr="00991F16">
        <w:rPr>
          <w:rFonts w:asciiTheme="minorHAnsi" w:hAnsiTheme="minorHAnsi" w:cstheme="minorHAnsi"/>
          <w:spacing w:val="28"/>
        </w:rPr>
        <w:t xml:space="preserve"> </w:t>
      </w:r>
      <w:r w:rsidR="008C7CF7" w:rsidRPr="00991F16">
        <w:rPr>
          <w:rFonts w:asciiTheme="minorHAnsi" w:hAnsiTheme="minorHAnsi" w:cstheme="minorHAnsi"/>
        </w:rPr>
        <w:t>zakresie</w:t>
      </w:r>
      <w:r w:rsidR="008C7CF7" w:rsidRPr="00991F16">
        <w:rPr>
          <w:rFonts w:asciiTheme="minorHAnsi" w:hAnsiTheme="minorHAnsi" w:cstheme="minorHAnsi"/>
          <w:spacing w:val="30"/>
        </w:rPr>
        <w:t xml:space="preserve"> </w:t>
      </w:r>
      <w:r w:rsidR="008C7CF7" w:rsidRPr="00991F16">
        <w:rPr>
          <w:rFonts w:asciiTheme="minorHAnsi" w:hAnsiTheme="minorHAnsi" w:cstheme="minorHAnsi"/>
        </w:rPr>
        <w:t>danych</w:t>
      </w:r>
      <w:r w:rsidR="008C7CF7" w:rsidRPr="00991F16">
        <w:rPr>
          <w:rFonts w:asciiTheme="minorHAnsi" w:hAnsiTheme="minorHAnsi" w:cstheme="minorHAnsi"/>
          <w:spacing w:val="28"/>
        </w:rPr>
        <w:t xml:space="preserve"> </w:t>
      </w:r>
      <w:r w:rsidR="008C7CF7" w:rsidRPr="00991F16">
        <w:rPr>
          <w:rFonts w:asciiTheme="minorHAnsi" w:hAnsiTheme="minorHAnsi" w:cstheme="minorHAnsi"/>
        </w:rPr>
        <w:t>kontaktowych,</w:t>
      </w:r>
      <w:r w:rsidR="008C7CF7" w:rsidRPr="00991F16">
        <w:rPr>
          <w:rFonts w:asciiTheme="minorHAnsi" w:hAnsiTheme="minorHAnsi" w:cstheme="minorHAnsi"/>
          <w:spacing w:val="29"/>
        </w:rPr>
        <w:t xml:space="preserve"> </w:t>
      </w:r>
      <w:r w:rsidR="008C7CF7" w:rsidRPr="00991F16">
        <w:rPr>
          <w:rFonts w:asciiTheme="minorHAnsi" w:hAnsiTheme="minorHAnsi" w:cstheme="minorHAnsi"/>
        </w:rPr>
        <w:t>informacji</w:t>
      </w:r>
    </w:p>
    <w:p w14:paraId="34525AEB" w14:textId="77777777" w:rsidR="00F7208E" w:rsidRPr="00991F16" w:rsidRDefault="008C7CF7">
      <w:pPr>
        <w:pStyle w:val="Tekstpodstawowy"/>
        <w:spacing w:before="37"/>
        <w:ind w:left="824"/>
        <w:rPr>
          <w:rFonts w:asciiTheme="minorHAnsi" w:hAnsiTheme="minorHAnsi" w:cstheme="minorHAnsi"/>
        </w:rPr>
      </w:pPr>
      <w:r w:rsidRPr="00991F16">
        <w:rPr>
          <w:rFonts w:asciiTheme="minorHAnsi" w:hAnsiTheme="minorHAnsi" w:cstheme="minorHAnsi"/>
        </w:rPr>
        <w:t>o zatrudnieniu, stopni naukowych oraz inne w zakresie podanym przez podmiot składający ofertę</w:t>
      </w:r>
    </w:p>
    <w:p w14:paraId="5676BA38" w14:textId="77777777" w:rsidR="00F7208E" w:rsidRPr="00991F16" w:rsidRDefault="008C7CF7">
      <w:pPr>
        <w:pStyle w:val="Tekstpodstawowy"/>
        <w:spacing w:before="38"/>
        <w:ind w:left="824"/>
        <w:rPr>
          <w:rFonts w:asciiTheme="minorHAnsi" w:hAnsiTheme="minorHAnsi" w:cstheme="minorHAnsi"/>
        </w:rPr>
      </w:pPr>
      <w:r w:rsidRPr="00991F16">
        <w:rPr>
          <w:rFonts w:asciiTheme="minorHAnsi" w:hAnsiTheme="minorHAnsi" w:cstheme="minorHAnsi"/>
        </w:rPr>
        <w:t>w odpowiedzi na ogłoszenie o udzieleniu zamówienia publicznego;</w:t>
      </w:r>
    </w:p>
    <w:p w14:paraId="23D2CFCF" w14:textId="77777777" w:rsidR="00F7208E" w:rsidRPr="00991F16" w:rsidRDefault="008C7CF7">
      <w:pPr>
        <w:pStyle w:val="Akapitzlist"/>
        <w:numPr>
          <w:ilvl w:val="1"/>
          <w:numId w:val="2"/>
        </w:numPr>
        <w:tabs>
          <w:tab w:val="left" w:pos="825"/>
        </w:tabs>
        <w:spacing w:before="98"/>
        <w:jc w:val="left"/>
        <w:rPr>
          <w:rFonts w:asciiTheme="minorHAnsi" w:hAnsiTheme="minorHAnsi" w:cstheme="minorHAnsi"/>
        </w:rPr>
      </w:pPr>
      <w:r w:rsidRPr="00991F16">
        <w:rPr>
          <w:rFonts w:asciiTheme="minorHAnsi" w:hAnsiTheme="minorHAnsi" w:cstheme="minorHAnsi"/>
        </w:rPr>
        <w:t>odbiorcami Pani/Pana danych osobowych będą osoby lub podmioty, którym</w:t>
      </w:r>
      <w:r w:rsidRPr="00991F16">
        <w:rPr>
          <w:rFonts w:asciiTheme="minorHAnsi" w:hAnsiTheme="minorHAnsi" w:cstheme="minorHAnsi"/>
          <w:spacing w:val="54"/>
        </w:rPr>
        <w:t xml:space="preserve"> </w:t>
      </w:r>
      <w:r w:rsidRPr="00991F16">
        <w:rPr>
          <w:rFonts w:asciiTheme="minorHAnsi" w:hAnsiTheme="minorHAnsi" w:cstheme="minorHAnsi"/>
        </w:rPr>
        <w:t>udostępniona</w:t>
      </w:r>
    </w:p>
    <w:p w14:paraId="697B0D64" w14:textId="77777777" w:rsidR="00F7208E" w:rsidRPr="00991F16" w:rsidRDefault="008C7CF7">
      <w:pPr>
        <w:pStyle w:val="Tekstpodstawowy"/>
        <w:spacing w:before="37"/>
        <w:ind w:left="824"/>
        <w:rPr>
          <w:rFonts w:asciiTheme="minorHAnsi" w:hAnsiTheme="minorHAnsi" w:cstheme="minorHAnsi"/>
        </w:rPr>
      </w:pPr>
      <w:r w:rsidRPr="00991F16">
        <w:rPr>
          <w:rFonts w:asciiTheme="minorHAnsi" w:hAnsiTheme="minorHAnsi" w:cstheme="minorHAnsi"/>
        </w:rPr>
        <w:t xml:space="preserve">zostanie dokumentacja postępowania w oparciu o art. 18 oraz art. 74 ustawy </w:t>
      </w:r>
      <w:proofErr w:type="spellStart"/>
      <w:r w:rsidRPr="00991F16">
        <w:rPr>
          <w:rFonts w:asciiTheme="minorHAnsi" w:hAnsiTheme="minorHAnsi" w:cstheme="minorHAnsi"/>
        </w:rPr>
        <w:t>Pzp</w:t>
      </w:r>
      <w:proofErr w:type="spellEnd"/>
      <w:r w:rsidRPr="00991F16">
        <w:rPr>
          <w:rFonts w:asciiTheme="minorHAnsi" w:hAnsiTheme="minorHAnsi" w:cstheme="minorHAnsi"/>
        </w:rPr>
        <w:t>;</w:t>
      </w:r>
    </w:p>
    <w:p w14:paraId="30BDA353" w14:textId="6833E021" w:rsidR="00F7208E" w:rsidRPr="00991F16" w:rsidRDefault="008C7CF7">
      <w:pPr>
        <w:pStyle w:val="Akapitzlist"/>
        <w:numPr>
          <w:ilvl w:val="1"/>
          <w:numId w:val="2"/>
        </w:numPr>
        <w:tabs>
          <w:tab w:val="left" w:pos="825"/>
        </w:tabs>
        <w:spacing w:before="98" w:line="276" w:lineRule="auto"/>
        <w:ind w:left="824" w:right="115"/>
        <w:rPr>
          <w:rFonts w:asciiTheme="minorHAnsi" w:hAnsiTheme="minorHAnsi" w:cstheme="minorHAnsi"/>
        </w:rPr>
      </w:pPr>
      <w:r w:rsidRPr="00991F16">
        <w:rPr>
          <w:rFonts w:asciiTheme="minorHAnsi" w:hAnsiTheme="minorHAnsi" w:cstheme="minorHAnsi"/>
        </w:rPr>
        <w:t xml:space="preserve">Pani/Pana dane osobowe będą przechowywane, zgodnie z art. 78 ust. 1 i 4 ustawy </w:t>
      </w:r>
      <w:proofErr w:type="spellStart"/>
      <w:r w:rsidRPr="00991F16">
        <w:rPr>
          <w:rFonts w:asciiTheme="minorHAnsi" w:hAnsiTheme="minorHAnsi" w:cstheme="minorHAnsi"/>
        </w:rPr>
        <w:t>Pzp</w:t>
      </w:r>
      <w:proofErr w:type="spellEnd"/>
      <w:r w:rsidRPr="00991F16">
        <w:rPr>
          <w:rFonts w:asciiTheme="minorHAnsi" w:hAnsiTheme="minorHAnsi" w:cstheme="minorHAnsi"/>
        </w:rPr>
        <w:t>, przez okres 4 lat od dnia zakończenia postępowania o udzielenie zamówienia, a jeżeli czas trwania umowy</w:t>
      </w:r>
      <w:r w:rsidRPr="00991F16">
        <w:rPr>
          <w:rFonts w:asciiTheme="minorHAnsi" w:hAnsiTheme="minorHAnsi" w:cstheme="minorHAnsi"/>
          <w:spacing w:val="-10"/>
        </w:rPr>
        <w:t xml:space="preserve"> </w:t>
      </w:r>
      <w:r w:rsidRPr="00991F16">
        <w:rPr>
          <w:rFonts w:asciiTheme="minorHAnsi" w:hAnsiTheme="minorHAnsi" w:cstheme="minorHAnsi"/>
        </w:rPr>
        <w:t>przekracza</w:t>
      </w:r>
      <w:r w:rsidRPr="00991F16">
        <w:rPr>
          <w:rFonts w:asciiTheme="minorHAnsi" w:hAnsiTheme="minorHAnsi" w:cstheme="minorHAnsi"/>
          <w:spacing w:val="-9"/>
        </w:rPr>
        <w:t xml:space="preserve"> </w:t>
      </w:r>
      <w:r w:rsidRPr="00991F16">
        <w:rPr>
          <w:rFonts w:asciiTheme="minorHAnsi" w:hAnsiTheme="minorHAnsi" w:cstheme="minorHAnsi"/>
        </w:rPr>
        <w:t>4</w:t>
      </w:r>
      <w:r w:rsidRPr="00991F16">
        <w:rPr>
          <w:rFonts w:asciiTheme="minorHAnsi" w:hAnsiTheme="minorHAnsi" w:cstheme="minorHAnsi"/>
          <w:spacing w:val="-9"/>
        </w:rPr>
        <w:t xml:space="preserve"> </w:t>
      </w:r>
      <w:r w:rsidRPr="00991F16">
        <w:rPr>
          <w:rFonts w:asciiTheme="minorHAnsi" w:hAnsiTheme="minorHAnsi" w:cstheme="minorHAnsi"/>
        </w:rPr>
        <w:t>lata,</w:t>
      </w:r>
      <w:r w:rsidRPr="00991F16">
        <w:rPr>
          <w:rFonts w:asciiTheme="minorHAnsi" w:hAnsiTheme="minorHAnsi" w:cstheme="minorHAnsi"/>
          <w:spacing w:val="-9"/>
        </w:rPr>
        <w:t xml:space="preserve"> </w:t>
      </w:r>
      <w:r w:rsidRPr="00991F16">
        <w:rPr>
          <w:rFonts w:asciiTheme="minorHAnsi" w:hAnsiTheme="minorHAnsi" w:cstheme="minorHAnsi"/>
        </w:rPr>
        <w:t>okres</w:t>
      </w:r>
      <w:r w:rsidRPr="00991F16">
        <w:rPr>
          <w:rFonts w:asciiTheme="minorHAnsi" w:hAnsiTheme="minorHAnsi" w:cstheme="minorHAnsi"/>
          <w:spacing w:val="-9"/>
        </w:rPr>
        <w:t xml:space="preserve"> </w:t>
      </w:r>
      <w:r w:rsidRPr="00991F16">
        <w:rPr>
          <w:rFonts w:asciiTheme="minorHAnsi" w:hAnsiTheme="minorHAnsi" w:cstheme="minorHAnsi"/>
        </w:rPr>
        <w:t>przechowywania</w:t>
      </w:r>
      <w:r w:rsidRPr="00991F16">
        <w:rPr>
          <w:rFonts w:asciiTheme="minorHAnsi" w:hAnsiTheme="minorHAnsi" w:cstheme="minorHAnsi"/>
          <w:spacing w:val="-9"/>
        </w:rPr>
        <w:t xml:space="preserve"> </w:t>
      </w:r>
      <w:r w:rsidRPr="00991F16">
        <w:rPr>
          <w:rFonts w:asciiTheme="minorHAnsi" w:hAnsiTheme="minorHAnsi" w:cstheme="minorHAnsi"/>
        </w:rPr>
        <w:t>obejmuje</w:t>
      </w:r>
      <w:r w:rsidRPr="00991F16">
        <w:rPr>
          <w:rFonts w:asciiTheme="minorHAnsi" w:hAnsiTheme="minorHAnsi" w:cstheme="minorHAnsi"/>
          <w:spacing w:val="-9"/>
        </w:rPr>
        <w:t xml:space="preserve"> </w:t>
      </w:r>
      <w:r w:rsidRPr="00991F16">
        <w:rPr>
          <w:rFonts w:asciiTheme="minorHAnsi" w:hAnsiTheme="minorHAnsi" w:cstheme="minorHAnsi"/>
        </w:rPr>
        <w:t>cały</w:t>
      </w:r>
      <w:r w:rsidRPr="00991F16">
        <w:rPr>
          <w:rFonts w:asciiTheme="minorHAnsi" w:hAnsiTheme="minorHAnsi" w:cstheme="minorHAnsi"/>
          <w:spacing w:val="-9"/>
        </w:rPr>
        <w:t xml:space="preserve"> </w:t>
      </w:r>
      <w:r w:rsidRPr="00991F16">
        <w:rPr>
          <w:rFonts w:asciiTheme="minorHAnsi" w:hAnsiTheme="minorHAnsi" w:cstheme="minorHAnsi"/>
        </w:rPr>
        <w:t>czas</w:t>
      </w:r>
      <w:r w:rsidRPr="00991F16">
        <w:rPr>
          <w:rFonts w:asciiTheme="minorHAnsi" w:hAnsiTheme="minorHAnsi" w:cstheme="minorHAnsi"/>
          <w:spacing w:val="-8"/>
        </w:rPr>
        <w:t xml:space="preserve"> </w:t>
      </w:r>
      <w:r w:rsidRPr="00991F16">
        <w:rPr>
          <w:rFonts w:asciiTheme="minorHAnsi" w:hAnsiTheme="minorHAnsi" w:cstheme="minorHAnsi"/>
        </w:rPr>
        <w:t>trwania</w:t>
      </w:r>
      <w:r w:rsidRPr="00991F16">
        <w:rPr>
          <w:rFonts w:asciiTheme="minorHAnsi" w:hAnsiTheme="minorHAnsi" w:cstheme="minorHAnsi"/>
          <w:spacing w:val="-8"/>
        </w:rPr>
        <w:t xml:space="preserve"> </w:t>
      </w:r>
      <w:r w:rsidRPr="00991F16">
        <w:rPr>
          <w:rFonts w:asciiTheme="minorHAnsi" w:hAnsiTheme="minorHAnsi" w:cstheme="minorHAnsi"/>
        </w:rPr>
        <w:t>umowy,</w:t>
      </w:r>
      <w:r w:rsidRPr="00991F16">
        <w:rPr>
          <w:rFonts w:asciiTheme="minorHAnsi" w:hAnsiTheme="minorHAnsi" w:cstheme="minorHAnsi"/>
          <w:spacing w:val="-9"/>
        </w:rPr>
        <w:t xml:space="preserve"> </w:t>
      </w:r>
      <w:r w:rsidRPr="00991F16">
        <w:rPr>
          <w:rFonts w:asciiTheme="minorHAnsi" w:hAnsiTheme="minorHAnsi" w:cstheme="minorHAnsi"/>
        </w:rPr>
        <w:t>a</w:t>
      </w:r>
      <w:r w:rsidRPr="00991F16">
        <w:rPr>
          <w:rFonts w:asciiTheme="minorHAnsi" w:hAnsiTheme="minorHAnsi" w:cstheme="minorHAnsi"/>
          <w:spacing w:val="-10"/>
        </w:rPr>
        <w:t xml:space="preserve"> </w:t>
      </w:r>
      <w:r w:rsidRPr="00991F16">
        <w:rPr>
          <w:rFonts w:asciiTheme="minorHAnsi" w:hAnsiTheme="minorHAnsi" w:cstheme="minorHAnsi"/>
        </w:rPr>
        <w:t xml:space="preserve">następnie w celu archiwalnym przez okres zgodny z instrukcją kancelaryjną </w:t>
      </w:r>
      <w:r w:rsidR="00D51A5C" w:rsidRPr="00991F16">
        <w:rPr>
          <w:rFonts w:asciiTheme="minorHAnsi" w:hAnsiTheme="minorHAnsi" w:cstheme="minorHAnsi"/>
        </w:rPr>
        <w:t xml:space="preserve">CPE </w:t>
      </w:r>
      <w:r w:rsidRPr="00991F16">
        <w:rPr>
          <w:rFonts w:asciiTheme="minorHAnsi" w:hAnsiTheme="minorHAnsi" w:cstheme="minorHAnsi"/>
        </w:rPr>
        <w:t>i Jednolitym Rzeczowym Wykazem</w:t>
      </w:r>
      <w:r w:rsidRPr="00991F16">
        <w:rPr>
          <w:rFonts w:asciiTheme="minorHAnsi" w:hAnsiTheme="minorHAnsi" w:cstheme="minorHAnsi"/>
          <w:spacing w:val="-3"/>
        </w:rPr>
        <w:t xml:space="preserve"> </w:t>
      </w:r>
      <w:r w:rsidRPr="00991F16">
        <w:rPr>
          <w:rFonts w:asciiTheme="minorHAnsi" w:hAnsiTheme="minorHAnsi" w:cstheme="minorHAnsi"/>
        </w:rPr>
        <w:t>Akt;</w:t>
      </w:r>
    </w:p>
    <w:p w14:paraId="762F7380" w14:textId="77777777" w:rsidR="00F7208E" w:rsidRPr="00991F16" w:rsidRDefault="008C7CF7">
      <w:pPr>
        <w:pStyle w:val="Akapitzlist"/>
        <w:numPr>
          <w:ilvl w:val="1"/>
          <w:numId w:val="2"/>
        </w:numPr>
        <w:tabs>
          <w:tab w:val="left" w:pos="825"/>
        </w:tabs>
        <w:spacing w:before="56" w:line="276" w:lineRule="auto"/>
        <w:ind w:left="824" w:right="116"/>
        <w:rPr>
          <w:rFonts w:asciiTheme="minorHAnsi" w:hAnsiTheme="minorHAnsi" w:cstheme="minorHAnsi"/>
        </w:rPr>
      </w:pPr>
      <w:r w:rsidRPr="00991F16">
        <w:rPr>
          <w:rFonts w:asciiTheme="minorHAnsi" w:hAnsiTheme="minorHAnsi" w:cstheme="minorHAnsi"/>
        </w:rPr>
        <w:t xml:space="preserve">obowiązek podania przez Panią/Pana danych osobowych bezpośrednio Pani/Pana dotyczących jest wymogiem ustawowym określonym w przepisach ustawy </w:t>
      </w:r>
      <w:proofErr w:type="spellStart"/>
      <w:r w:rsidRPr="00991F16">
        <w:rPr>
          <w:rFonts w:asciiTheme="minorHAnsi" w:hAnsiTheme="minorHAnsi" w:cstheme="minorHAnsi"/>
        </w:rPr>
        <w:t>Pzp</w:t>
      </w:r>
      <w:proofErr w:type="spellEnd"/>
      <w:r w:rsidRPr="00991F16">
        <w:rPr>
          <w:rFonts w:asciiTheme="minorHAnsi" w:hAnsiTheme="minorHAnsi" w:cstheme="minorHAnsi"/>
        </w:rPr>
        <w:t>, związanym z udziałem        w postępowaniu o udzielenie zamówienia publicznego; konsekwencje niepodania określonych danych wynikają z ustawy</w:t>
      </w:r>
      <w:r w:rsidRPr="00991F16">
        <w:rPr>
          <w:rFonts w:asciiTheme="minorHAnsi" w:hAnsiTheme="minorHAnsi" w:cstheme="minorHAnsi"/>
          <w:spacing w:val="-2"/>
        </w:rPr>
        <w:t xml:space="preserve"> </w:t>
      </w:r>
      <w:proofErr w:type="spellStart"/>
      <w:r w:rsidRPr="00991F16">
        <w:rPr>
          <w:rFonts w:asciiTheme="minorHAnsi" w:hAnsiTheme="minorHAnsi" w:cstheme="minorHAnsi"/>
        </w:rPr>
        <w:t>Pzp</w:t>
      </w:r>
      <w:proofErr w:type="spellEnd"/>
      <w:r w:rsidRPr="00991F16">
        <w:rPr>
          <w:rFonts w:asciiTheme="minorHAnsi" w:hAnsiTheme="minorHAnsi" w:cstheme="minorHAnsi"/>
        </w:rPr>
        <w:t>;</w:t>
      </w:r>
    </w:p>
    <w:p w14:paraId="156EF93A" w14:textId="77777777" w:rsidR="00F7208E" w:rsidRPr="00991F16" w:rsidRDefault="008C7CF7">
      <w:pPr>
        <w:pStyle w:val="Akapitzlist"/>
        <w:numPr>
          <w:ilvl w:val="1"/>
          <w:numId w:val="2"/>
        </w:numPr>
        <w:tabs>
          <w:tab w:val="left" w:pos="825"/>
        </w:tabs>
        <w:spacing w:before="57" w:line="273" w:lineRule="auto"/>
        <w:ind w:left="824" w:right="116"/>
        <w:rPr>
          <w:rFonts w:asciiTheme="minorHAnsi" w:hAnsiTheme="minorHAnsi" w:cstheme="minorHAnsi"/>
        </w:rPr>
      </w:pPr>
      <w:r w:rsidRPr="00991F16">
        <w:rPr>
          <w:rFonts w:asciiTheme="minorHAnsi" w:hAnsiTheme="minorHAnsi" w:cstheme="minorHAnsi"/>
        </w:rPr>
        <w:t>w odniesieniu do Pani/Pana danych osobowych decyzje nie będą podejmowane w sposób zautomatyzowany, stosowanie do art. 22</w:t>
      </w:r>
      <w:r w:rsidRPr="00991F16">
        <w:rPr>
          <w:rFonts w:asciiTheme="minorHAnsi" w:hAnsiTheme="minorHAnsi" w:cstheme="minorHAnsi"/>
          <w:spacing w:val="-1"/>
        </w:rPr>
        <w:t xml:space="preserve"> </w:t>
      </w:r>
      <w:r w:rsidRPr="00991F16">
        <w:rPr>
          <w:rFonts w:asciiTheme="minorHAnsi" w:hAnsiTheme="minorHAnsi" w:cstheme="minorHAnsi"/>
        </w:rPr>
        <w:t>RODO;</w:t>
      </w:r>
    </w:p>
    <w:p w14:paraId="5D5BE622" w14:textId="77777777" w:rsidR="00F7208E" w:rsidRPr="00991F16" w:rsidRDefault="008C7CF7">
      <w:pPr>
        <w:pStyle w:val="Akapitzlist"/>
        <w:numPr>
          <w:ilvl w:val="1"/>
          <w:numId w:val="2"/>
        </w:numPr>
        <w:tabs>
          <w:tab w:val="left" w:pos="825"/>
        </w:tabs>
        <w:spacing w:before="62"/>
        <w:rPr>
          <w:rFonts w:asciiTheme="minorHAnsi" w:hAnsiTheme="minorHAnsi" w:cstheme="minorHAnsi"/>
        </w:rPr>
      </w:pPr>
      <w:r w:rsidRPr="00991F16">
        <w:rPr>
          <w:rFonts w:asciiTheme="minorHAnsi" w:hAnsiTheme="minorHAnsi" w:cstheme="minorHAnsi"/>
        </w:rPr>
        <w:t>posiada</w:t>
      </w:r>
      <w:r w:rsidRPr="00991F16">
        <w:rPr>
          <w:rFonts w:asciiTheme="minorHAnsi" w:hAnsiTheme="minorHAnsi" w:cstheme="minorHAnsi"/>
          <w:spacing w:val="-1"/>
        </w:rPr>
        <w:t xml:space="preserve"> </w:t>
      </w:r>
      <w:r w:rsidRPr="00991F16">
        <w:rPr>
          <w:rFonts w:asciiTheme="minorHAnsi" w:hAnsiTheme="minorHAnsi" w:cstheme="minorHAnsi"/>
        </w:rPr>
        <w:t>Pani/Pan:</w:t>
      </w:r>
    </w:p>
    <w:p w14:paraId="29988BCE" w14:textId="77777777" w:rsidR="00F7208E" w:rsidRPr="00991F16" w:rsidRDefault="008C7CF7">
      <w:pPr>
        <w:pStyle w:val="Akapitzlist"/>
        <w:numPr>
          <w:ilvl w:val="0"/>
          <w:numId w:val="1"/>
        </w:numPr>
        <w:tabs>
          <w:tab w:val="left" w:pos="721"/>
        </w:tabs>
        <w:spacing w:before="97"/>
        <w:ind w:left="720"/>
        <w:rPr>
          <w:rFonts w:asciiTheme="minorHAnsi" w:hAnsiTheme="minorHAnsi" w:cstheme="minorHAnsi"/>
        </w:rPr>
      </w:pPr>
      <w:r w:rsidRPr="00991F16">
        <w:rPr>
          <w:rFonts w:asciiTheme="minorHAnsi" w:hAnsiTheme="minorHAnsi" w:cstheme="minorHAnsi"/>
        </w:rPr>
        <w:t>na podstawie art. 15 RODO prawo dostępu do danych osobowych Pani/Pana</w:t>
      </w:r>
      <w:r w:rsidRPr="00991F16">
        <w:rPr>
          <w:rFonts w:asciiTheme="minorHAnsi" w:hAnsiTheme="minorHAnsi" w:cstheme="minorHAnsi"/>
          <w:spacing w:val="-8"/>
        </w:rPr>
        <w:t xml:space="preserve"> </w:t>
      </w:r>
      <w:r w:rsidRPr="00991F16">
        <w:rPr>
          <w:rFonts w:asciiTheme="minorHAnsi" w:hAnsiTheme="minorHAnsi" w:cstheme="minorHAnsi"/>
        </w:rPr>
        <w:t>dotyczących;</w:t>
      </w:r>
    </w:p>
    <w:p w14:paraId="3DE593FD" w14:textId="4A5DC29A" w:rsidR="00F7208E" w:rsidRPr="00991F16" w:rsidRDefault="008C7CF7" w:rsidP="001832DE">
      <w:pPr>
        <w:pStyle w:val="Akapitzlist"/>
        <w:rPr>
          <w:rFonts w:asciiTheme="minorHAnsi" w:hAnsiTheme="minorHAnsi" w:cstheme="minorHAnsi"/>
        </w:rPr>
      </w:pPr>
      <w:r w:rsidRPr="00A478C8">
        <w:rPr>
          <w:rFonts w:asciiTheme="minorHAnsi" w:hAnsiTheme="minorHAnsi" w:cstheme="minorHAnsi"/>
        </w:rPr>
        <w:t xml:space="preserve">na podstawie art. 16 RODO prawo do sprostowania lub uzupełnienia Pani/Pana danych osobowych, przy czym skorzystanie z prawa do sprostowania lub uzupełnienia nie może skutkować zmianą wyniku </w:t>
      </w:r>
      <w:r w:rsidRPr="00A478C8">
        <w:rPr>
          <w:rFonts w:asciiTheme="minorHAnsi" w:hAnsiTheme="minorHAnsi" w:cstheme="minorHAnsi"/>
        </w:rPr>
        <w:lastRenderedPageBreak/>
        <w:t>postępowania o udzielenie zamówienia publicznego ani</w:t>
      </w:r>
      <w:r w:rsidRPr="00A478C8">
        <w:rPr>
          <w:rFonts w:asciiTheme="minorHAnsi" w:hAnsiTheme="minorHAnsi" w:cstheme="minorHAnsi"/>
          <w:spacing w:val="32"/>
        </w:rPr>
        <w:t xml:space="preserve"> </w:t>
      </w:r>
      <w:r w:rsidRPr="00A478C8">
        <w:rPr>
          <w:rFonts w:asciiTheme="minorHAnsi" w:hAnsiTheme="minorHAnsi" w:cstheme="minorHAnsi"/>
        </w:rPr>
        <w:t>zmian</w:t>
      </w:r>
      <w:r w:rsidR="00A478C8" w:rsidRPr="00A478C8">
        <w:rPr>
          <w:rFonts w:asciiTheme="minorHAnsi" w:hAnsiTheme="minorHAnsi" w:cstheme="minorHAnsi"/>
        </w:rPr>
        <w:t xml:space="preserve">ą </w:t>
      </w:r>
      <w:r w:rsidRPr="00991F16">
        <w:rPr>
          <w:rFonts w:asciiTheme="minorHAnsi" w:hAnsiTheme="minorHAnsi" w:cstheme="minorHAnsi"/>
        </w:rPr>
        <w:t xml:space="preserve">postanowień umowy w zakresie niezgodnym z ustawą </w:t>
      </w:r>
      <w:proofErr w:type="spellStart"/>
      <w:r w:rsidRPr="00991F16">
        <w:rPr>
          <w:rFonts w:asciiTheme="minorHAnsi" w:hAnsiTheme="minorHAnsi" w:cstheme="minorHAnsi"/>
        </w:rPr>
        <w:t>Pzp</w:t>
      </w:r>
      <w:proofErr w:type="spellEnd"/>
      <w:r w:rsidRPr="00991F16">
        <w:rPr>
          <w:rFonts w:asciiTheme="minorHAnsi" w:hAnsiTheme="minorHAnsi" w:cstheme="minorHAnsi"/>
        </w:rPr>
        <w:t xml:space="preserve"> oraz nie może naruszać integralności protokołu oraz jego załączników.</w:t>
      </w:r>
    </w:p>
    <w:p w14:paraId="2B6B13F9" w14:textId="77777777" w:rsidR="00F7208E" w:rsidRPr="00991F16" w:rsidRDefault="008C7CF7">
      <w:pPr>
        <w:pStyle w:val="Akapitzlist"/>
        <w:numPr>
          <w:ilvl w:val="0"/>
          <w:numId w:val="1"/>
        </w:numPr>
        <w:tabs>
          <w:tab w:val="left" w:pos="727"/>
        </w:tabs>
        <w:spacing w:line="276" w:lineRule="auto"/>
        <w:ind w:left="824" w:right="115" w:hanging="283"/>
        <w:rPr>
          <w:rFonts w:asciiTheme="minorHAnsi" w:hAnsiTheme="minorHAnsi" w:cstheme="minorHAnsi"/>
        </w:rPr>
      </w:pPr>
      <w:r w:rsidRPr="00991F16">
        <w:rPr>
          <w:rFonts w:asciiTheme="minorHAnsi" w:hAnsiTheme="minorHAnsi" w:cstheme="minorHAnsi"/>
        </w:rPr>
        <w:t>na podstawie art. 18 RODO prawo żądania od administratora ograniczenia przetwarzania danych osobowych</w:t>
      </w:r>
      <w:r w:rsidRPr="00991F16">
        <w:rPr>
          <w:rFonts w:asciiTheme="minorHAnsi" w:hAnsiTheme="minorHAnsi" w:cstheme="minorHAnsi"/>
          <w:spacing w:val="-8"/>
        </w:rPr>
        <w:t xml:space="preserve"> </w:t>
      </w:r>
      <w:r w:rsidRPr="00991F16">
        <w:rPr>
          <w:rFonts w:asciiTheme="minorHAnsi" w:hAnsiTheme="minorHAnsi" w:cstheme="minorHAnsi"/>
        </w:rPr>
        <w:t>z</w:t>
      </w:r>
      <w:r w:rsidRPr="00991F16">
        <w:rPr>
          <w:rFonts w:asciiTheme="minorHAnsi" w:hAnsiTheme="minorHAnsi" w:cstheme="minorHAnsi"/>
          <w:spacing w:val="-7"/>
        </w:rPr>
        <w:t xml:space="preserve"> </w:t>
      </w:r>
      <w:r w:rsidRPr="00991F16">
        <w:rPr>
          <w:rFonts w:asciiTheme="minorHAnsi" w:hAnsiTheme="minorHAnsi" w:cstheme="minorHAnsi"/>
        </w:rPr>
        <w:t>zastrzeżeniem</w:t>
      </w:r>
      <w:r w:rsidRPr="00991F16">
        <w:rPr>
          <w:rFonts w:asciiTheme="minorHAnsi" w:hAnsiTheme="minorHAnsi" w:cstheme="minorHAnsi"/>
          <w:spacing w:val="-6"/>
        </w:rPr>
        <w:t xml:space="preserve"> </w:t>
      </w:r>
      <w:r w:rsidRPr="00991F16">
        <w:rPr>
          <w:rFonts w:asciiTheme="minorHAnsi" w:hAnsiTheme="minorHAnsi" w:cstheme="minorHAnsi"/>
        </w:rPr>
        <w:t>przypadków,</w:t>
      </w:r>
      <w:r w:rsidRPr="00991F16">
        <w:rPr>
          <w:rFonts w:asciiTheme="minorHAnsi" w:hAnsiTheme="minorHAnsi" w:cstheme="minorHAnsi"/>
          <w:spacing w:val="-7"/>
        </w:rPr>
        <w:t xml:space="preserve"> </w:t>
      </w:r>
      <w:r w:rsidRPr="00991F16">
        <w:rPr>
          <w:rFonts w:asciiTheme="minorHAnsi" w:hAnsiTheme="minorHAnsi" w:cstheme="minorHAnsi"/>
        </w:rPr>
        <w:t>o</w:t>
      </w:r>
      <w:r w:rsidRPr="00991F16">
        <w:rPr>
          <w:rFonts w:asciiTheme="minorHAnsi" w:hAnsiTheme="minorHAnsi" w:cstheme="minorHAnsi"/>
          <w:spacing w:val="-8"/>
        </w:rPr>
        <w:t xml:space="preserve"> </w:t>
      </w:r>
      <w:r w:rsidRPr="00991F16">
        <w:rPr>
          <w:rFonts w:asciiTheme="minorHAnsi" w:hAnsiTheme="minorHAnsi" w:cstheme="minorHAnsi"/>
        </w:rPr>
        <w:t>których</w:t>
      </w:r>
      <w:r w:rsidRPr="00991F16">
        <w:rPr>
          <w:rFonts w:asciiTheme="minorHAnsi" w:hAnsiTheme="minorHAnsi" w:cstheme="minorHAnsi"/>
          <w:spacing w:val="-7"/>
        </w:rPr>
        <w:t xml:space="preserve"> </w:t>
      </w:r>
      <w:r w:rsidRPr="00991F16">
        <w:rPr>
          <w:rFonts w:asciiTheme="minorHAnsi" w:hAnsiTheme="minorHAnsi" w:cstheme="minorHAnsi"/>
        </w:rPr>
        <w:t>mowa</w:t>
      </w:r>
      <w:r w:rsidRPr="00991F16">
        <w:rPr>
          <w:rFonts w:asciiTheme="minorHAnsi" w:hAnsiTheme="minorHAnsi" w:cstheme="minorHAnsi"/>
          <w:spacing w:val="-8"/>
        </w:rPr>
        <w:t xml:space="preserve"> </w:t>
      </w:r>
      <w:r w:rsidRPr="00991F16">
        <w:rPr>
          <w:rFonts w:asciiTheme="minorHAnsi" w:hAnsiTheme="minorHAnsi" w:cstheme="minorHAnsi"/>
        </w:rPr>
        <w:t>w</w:t>
      </w:r>
      <w:r w:rsidRPr="00991F16">
        <w:rPr>
          <w:rFonts w:asciiTheme="minorHAnsi" w:hAnsiTheme="minorHAnsi" w:cstheme="minorHAnsi"/>
          <w:spacing w:val="-7"/>
        </w:rPr>
        <w:t xml:space="preserve"> </w:t>
      </w:r>
      <w:r w:rsidRPr="00991F16">
        <w:rPr>
          <w:rFonts w:asciiTheme="minorHAnsi" w:hAnsiTheme="minorHAnsi" w:cstheme="minorHAnsi"/>
        </w:rPr>
        <w:t>art.</w:t>
      </w:r>
      <w:r w:rsidRPr="00991F16">
        <w:rPr>
          <w:rFonts w:asciiTheme="minorHAnsi" w:hAnsiTheme="minorHAnsi" w:cstheme="minorHAnsi"/>
          <w:spacing w:val="-7"/>
        </w:rPr>
        <w:t xml:space="preserve"> </w:t>
      </w:r>
      <w:r w:rsidRPr="00991F16">
        <w:rPr>
          <w:rFonts w:asciiTheme="minorHAnsi" w:hAnsiTheme="minorHAnsi" w:cstheme="minorHAnsi"/>
        </w:rPr>
        <w:t>18</w:t>
      </w:r>
      <w:r w:rsidRPr="00991F16">
        <w:rPr>
          <w:rFonts w:asciiTheme="minorHAnsi" w:hAnsiTheme="minorHAnsi" w:cstheme="minorHAnsi"/>
          <w:spacing w:val="-8"/>
        </w:rPr>
        <w:t xml:space="preserve"> </w:t>
      </w:r>
      <w:r w:rsidRPr="00991F16">
        <w:rPr>
          <w:rFonts w:asciiTheme="minorHAnsi" w:hAnsiTheme="minorHAnsi" w:cstheme="minorHAnsi"/>
        </w:rPr>
        <w:t>ust.</w:t>
      </w:r>
      <w:r w:rsidRPr="00991F16">
        <w:rPr>
          <w:rFonts w:asciiTheme="minorHAnsi" w:hAnsiTheme="minorHAnsi" w:cstheme="minorHAnsi"/>
          <w:spacing w:val="-7"/>
        </w:rPr>
        <w:t xml:space="preserve"> </w:t>
      </w:r>
      <w:r w:rsidRPr="00991F16">
        <w:rPr>
          <w:rFonts w:asciiTheme="minorHAnsi" w:hAnsiTheme="minorHAnsi" w:cstheme="minorHAnsi"/>
        </w:rPr>
        <w:t>2</w:t>
      </w:r>
      <w:r w:rsidRPr="00991F16">
        <w:rPr>
          <w:rFonts w:asciiTheme="minorHAnsi" w:hAnsiTheme="minorHAnsi" w:cstheme="minorHAnsi"/>
          <w:spacing w:val="-8"/>
        </w:rPr>
        <w:t xml:space="preserve"> </w:t>
      </w:r>
      <w:r w:rsidRPr="00991F16">
        <w:rPr>
          <w:rFonts w:asciiTheme="minorHAnsi" w:hAnsiTheme="minorHAnsi" w:cstheme="minorHAnsi"/>
        </w:rPr>
        <w:t>RODO</w:t>
      </w:r>
      <w:r w:rsidRPr="00991F16">
        <w:rPr>
          <w:rFonts w:asciiTheme="minorHAnsi" w:hAnsiTheme="minorHAnsi" w:cstheme="minorHAnsi"/>
          <w:spacing w:val="-7"/>
        </w:rPr>
        <w:t xml:space="preserve"> </w:t>
      </w:r>
      <w:r w:rsidRPr="00991F16">
        <w:rPr>
          <w:rFonts w:asciiTheme="minorHAnsi" w:hAnsiTheme="minorHAnsi" w:cstheme="minorHAnsi"/>
        </w:rPr>
        <w:t>oraz</w:t>
      </w:r>
      <w:r w:rsidRPr="00991F16">
        <w:rPr>
          <w:rFonts w:asciiTheme="minorHAnsi" w:hAnsiTheme="minorHAnsi" w:cstheme="minorHAnsi"/>
          <w:spacing w:val="-8"/>
        </w:rPr>
        <w:t xml:space="preserve"> </w:t>
      </w:r>
      <w:r w:rsidRPr="00991F16">
        <w:rPr>
          <w:rFonts w:asciiTheme="minorHAnsi" w:hAnsiTheme="minorHAnsi" w:cstheme="minorHAnsi"/>
        </w:rPr>
        <w:t>art.</w:t>
      </w:r>
      <w:r w:rsidRPr="00991F16">
        <w:rPr>
          <w:rFonts w:asciiTheme="minorHAnsi" w:hAnsiTheme="minorHAnsi" w:cstheme="minorHAnsi"/>
          <w:spacing w:val="-7"/>
        </w:rPr>
        <w:t xml:space="preserve"> </w:t>
      </w:r>
      <w:r w:rsidRPr="00991F16">
        <w:rPr>
          <w:rFonts w:asciiTheme="minorHAnsi" w:hAnsiTheme="minorHAnsi" w:cstheme="minorHAnsi"/>
        </w:rPr>
        <w:t>19</w:t>
      </w:r>
      <w:r w:rsidRPr="00991F16">
        <w:rPr>
          <w:rFonts w:asciiTheme="minorHAnsi" w:hAnsiTheme="minorHAnsi" w:cstheme="minorHAnsi"/>
          <w:spacing w:val="-8"/>
        </w:rPr>
        <w:t xml:space="preserve"> </w:t>
      </w:r>
      <w:r w:rsidRPr="00991F16">
        <w:rPr>
          <w:rFonts w:asciiTheme="minorHAnsi" w:hAnsiTheme="minorHAnsi" w:cstheme="minorHAnsi"/>
        </w:rPr>
        <w:t xml:space="preserve">ust. 3 ustawy </w:t>
      </w:r>
      <w:proofErr w:type="spellStart"/>
      <w:r w:rsidRPr="00991F16">
        <w:rPr>
          <w:rFonts w:asciiTheme="minorHAnsi" w:hAnsiTheme="minorHAnsi" w:cstheme="minorHAnsi"/>
        </w:rPr>
        <w:t>Pzp</w:t>
      </w:r>
      <w:proofErr w:type="spellEnd"/>
      <w:r w:rsidRPr="00991F16">
        <w:rPr>
          <w:rFonts w:asciiTheme="minorHAnsi" w:hAnsiTheme="minorHAnsi" w:cstheme="minorHAnsi"/>
          <w:spacing w:val="-2"/>
        </w:rPr>
        <w:t xml:space="preserve"> </w:t>
      </w:r>
      <w:r w:rsidRPr="00991F16">
        <w:rPr>
          <w:rFonts w:asciiTheme="minorHAnsi" w:hAnsiTheme="minorHAnsi" w:cstheme="minorHAnsi"/>
        </w:rPr>
        <w:t>;</w:t>
      </w:r>
    </w:p>
    <w:p w14:paraId="45EA00BD" w14:textId="77777777" w:rsidR="00F7208E" w:rsidRPr="00991F16" w:rsidRDefault="008C7CF7">
      <w:pPr>
        <w:pStyle w:val="Akapitzlist"/>
        <w:numPr>
          <w:ilvl w:val="0"/>
          <w:numId w:val="1"/>
        </w:numPr>
        <w:tabs>
          <w:tab w:val="left" w:pos="723"/>
        </w:tabs>
        <w:ind w:left="722" w:hanging="181"/>
        <w:rPr>
          <w:rFonts w:asciiTheme="minorHAnsi" w:hAnsiTheme="minorHAnsi" w:cstheme="minorHAnsi"/>
        </w:rPr>
      </w:pPr>
      <w:r w:rsidRPr="00991F16">
        <w:rPr>
          <w:rFonts w:asciiTheme="minorHAnsi" w:hAnsiTheme="minorHAnsi" w:cstheme="minorHAnsi"/>
        </w:rPr>
        <w:t>prawo do wniesienia skargi do Prezesa Urzędu Ochrony Danych Osobowych, gdy uzna</w:t>
      </w:r>
      <w:r w:rsidRPr="00991F16">
        <w:rPr>
          <w:rFonts w:asciiTheme="minorHAnsi" w:hAnsiTheme="minorHAnsi" w:cstheme="minorHAnsi"/>
          <w:spacing w:val="-31"/>
        </w:rPr>
        <w:t xml:space="preserve"> </w:t>
      </w:r>
      <w:r w:rsidRPr="00991F16">
        <w:rPr>
          <w:rFonts w:asciiTheme="minorHAnsi" w:hAnsiTheme="minorHAnsi" w:cstheme="minorHAnsi"/>
        </w:rPr>
        <w:t>Pani/Pan,</w:t>
      </w:r>
    </w:p>
    <w:p w14:paraId="3D2B1EDD" w14:textId="77777777" w:rsidR="00F7208E" w:rsidRPr="00991F16" w:rsidRDefault="008C7CF7">
      <w:pPr>
        <w:pStyle w:val="Tekstpodstawowy"/>
        <w:spacing w:before="38"/>
        <w:ind w:left="824"/>
        <w:jc w:val="both"/>
        <w:rPr>
          <w:rFonts w:asciiTheme="minorHAnsi" w:hAnsiTheme="minorHAnsi" w:cstheme="minorHAnsi"/>
        </w:rPr>
      </w:pPr>
      <w:r w:rsidRPr="00991F16">
        <w:rPr>
          <w:rFonts w:asciiTheme="minorHAnsi" w:hAnsiTheme="minorHAnsi" w:cstheme="minorHAnsi"/>
        </w:rPr>
        <w:t>że przetwarzanie danych osobowych Pani/Pana dotyczących narusza przepisy RODO;</w:t>
      </w:r>
    </w:p>
    <w:p w14:paraId="3A4BD3B6" w14:textId="77777777" w:rsidR="00F7208E" w:rsidRPr="00991F16" w:rsidRDefault="008C7CF7">
      <w:pPr>
        <w:pStyle w:val="Akapitzlist"/>
        <w:numPr>
          <w:ilvl w:val="1"/>
          <w:numId w:val="2"/>
        </w:numPr>
        <w:tabs>
          <w:tab w:val="left" w:pos="825"/>
        </w:tabs>
        <w:spacing w:before="97"/>
        <w:jc w:val="left"/>
        <w:rPr>
          <w:rFonts w:asciiTheme="minorHAnsi" w:hAnsiTheme="minorHAnsi" w:cstheme="minorHAnsi"/>
        </w:rPr>
      </w:pPr>
      <w:r w:rsidRPr="00991F16">
        <w:rPr>
          <w:rFonts w:asciiTheme="minorHAnsi" w:hAnsiTheme="minorHAnsi" w:cstheme="minorHAnsi"/>
        </w:rPr>
        <w:t>nie przysługuje</w:t>
      </w:r>
      <w:r w:rsidRPr="00991F16">
        <w:rPr>
          <w:rFonts w:asciiTheme="minorHAnsi" w:hAnsiTheme="minorHAnsi" w:cstheme="minorHAnsi"/>
          <w:spacing w:val="-1"/>
        </w:rPr>
        <w:t xml:space="preserve"> </w:t>
      </w:r>
      <w:r w:rsidRPr="00991F16">
        <w:rPr>
          <w:rFonts w:asciiTheme="minorHAnsi" w:hAnsiTheme="minorHAnsi" w:cstheme="minorHAnsi"/>
        </w:rPr>
        <w:t>Pani/Panu:</w:t>
      </w:r>
    </w:p>
    <w:p w14:paraId="0A05B547" w14:textId="77777777" w:rsidR="00F7208E" w:rsidRPr="00991F16" w:rsidRDefault="008C7CF7">
      <w:pPr>
        <w:pStyle w:val="Akapitzlist"/>
        <w:numPr>
          <w:ilvl w:val="0"/>
          <w:numId w:val="1"/>
        </w:numPr>
        <w:tabs>
          <w:tab w:val="left" w:pos="721"/>
        </w:tabs>
        <w:spacing w:before="98"/>
        <w:ind w:left="720"/>
        <w:jc w:val="left"/>
        <w:rPr>
          <w:rFonts w:asciiTheme="minorHAnsi" w:hAnsiTheme="minorHAnsi" w:cstheme="minorHAnsi"/>
        </w:rPr>
      </w:pPr>
      <w:r w:rsidRPr="00991F16">
        <w:rPr>
          <w:rFonts w:asciiTheme="minorHAnsi" w:hAnsiTheme="minorHAnsi" w:cstheme="minorHAnsi"/>
        </w:rPr>
        <w:t>w związku z art. 17 ust. 3 lit. b, d lub e RODO prawo do usunięcia danych</w:t>
      </w:r>
      <w:r w:rsidRPr="00991F16">
        <w:rPr>
          <w:rFonts w:asciiTheme="minorHAnsi" w:hAnsiTheme="minorHAnsi" w:cstheme="minorHAnsi"/>
          <w:spacing w:val="-12"/>
        </w:rPr>
        <w:t xml:space="preserve"> </w:t>
      </w:r>
      <w:r w:rsidRPr="00991F16">
        <w:rPr>
          <w:rFonts w:asciiTheme="minorHAnsi" w:hAnsiTheme="minorHAnsi" w:cstheme="minorHAnsi"/>
        </w:rPr>
        <w:t>osobowych;</w:t>
      </w:r>
    </w:p>
    <w:p w14:paraId="18081533" w14:textId="77777777" w:rsidR="00F7208E" w:rsidRPr="00991F16" w:rsidRDefault="008C7CF7">
      <w:pPr>
        <w:pStyle w:val="Akapitzlist"/>
        <w:numPr>
          <w:ilvl w:val="0"/>
          <w:numId w:val="1"/>
        </w:numPr>
        <w:tabs>
          <w:tab w:val="left" w:pos="721"/>
        </w:tabs>
        <w:spacing w:before="98"/>
        <w:ind w:left="720"/>
        <w:jc w:val="left"/>
        <w:rPr>
          <w:rFonts w:asciiTheme="minorHAnsi" w:hAnsiTheme="minorHAnsi" w:cstheme="minorHAnsi"/>
        </w:rPr>
      </w:pPr>
      <w:r w:rsidRPr="00991F16">
        <w:rPr>
          <w:rFonts w:asciiTheme="minorHAnsi" w:hAnsiTheme="minorHAnsi" w:cstheme="minorHAnsi"/>
        </w:rPr>
        <w:t>prawo do przenoszenia danych osobowych, o którym mowa w art. 20</w:t>
      </w:r>
      <w:r w:rsidRPr="00991F16">
        <w:rPr>
          <w:rFonts w:asciiTheme="minorHAnsi" w:hAnsiTheme="minorHAnsi" w:cstheme="minorHAnsi"/>
          <w:spacing w:val="-6"/>
        </w:rPr>
        <w:t xml:space="preserve"> </w:t>
      </w:r>
      <w:r w:rsidRPr="00991F16">
        <w:rPr>
          <w:rFonts w:asciiTheme="minorHAnsi" w:hAnsiTheme="minorHAnsi" w:cstheme="minorHAnsi"/>
        </w:rPr>
        <w:t>RODO;</w:t>
      </w:r>
    </w:p>
    <w:p w14:paraId="0922060B" w14:textId="77777777" w:rsidR="00F7208E" w:rsidRPr="00991F16" w:rsidRDefault="008C7CF7">
      <w:pPr>
        <w:pStyle w:val="Akapitzlist"/>
        <w:numPr>
          <w:ilvl w:val="0"/>
          <w:numId w:val="1"/>
        </w:numPr>
        <w:tabs>
          <w:tab w:val="left" w:pos="751"/>
        </w:tabs>
        <w:spacing w:before="98" w:line="276" w:lineRule="auto"/>
        <w:ind w:left="824" w:right="116" w:hanging="283"/>
        <w:jc w:val="left"/>
        <w:rPr>
          <w:rFonts w:asciiTheme="minorHAnsi" w:hAnsiTheme="minorHAnsi" w:cstheme="minorHAnsi"/>
        </w:rPr>
      </w:pPr>
      <w:r w:rsidRPr="00991F16">
        <w:rPr>
          <w:rFonts w:asciiTheme="minorHAnsi" w:hAnsiTheme="minorHAnsi" w:cstheme="minorHAnsi"/>
        </w:rPr>
        <w:t>na podstawie art. 21 RODO prawo sprzeciwu, wobec przetwarzania danych osobowych, gdyż podstawą prawną przetwarzania Pani/Pana danych osobowych jest art. 6 ust. 1 lit. c</w:t>
      </w:r>
      <w:r w:rsidRPr="00991F16">
        <w:rPr>
          <w:rFonts w:asciiTheme="minorHAnsi" w:hAnsiTheme="minorHAnsi" w:cstheme="minorHAnsi"/>
          <w:spacing w:val="-17"/>
        </w:rPr>
        <w:t xml:space="preserve"> </w:t>
      </w:r>
      <w:r w:rsidRPr="00991F16">
        <w:rPr>
          <w:rFonts w:asciiTheme="minorHAnsi" w:hAnsiTheme="minorHAnsi" w:cstheme="minorHAnsi"/>
        </w:rPr>
        <w:t>RODO.</w:t>
      </w:r>
    </w:p>
    <w:p w14:paraId="794E9687" w14:textId="12B282C7" w:rsidR="00F7208E" w:rsidRPr="00991F16" w:rsidRDefault="008C7CF7">
      <w:pPr>
        <w:pStyle w:val="Akapitzlist"/>
        <w:numPr>
          <w:ilvl w:val="0"/>
          <w:numId w:val="2"/>
        </w:numPr>
        <w:tabs>
          <w:tab w:val="left" w:pos="542"/>
        </w:tabs>
        <w:spacing w:line="276" w:lineRule="auto"/>
        <w:ind w:right="115"/>
        <w:rPr>
          <w:rFonts w:asciiTheme="minorHAnsi" w:hAnsiTheme="minorHAnsi" w:cstheme="minorHAnsi"/>
        </w:rPr>
      </w:pPr>
      <w:r w:rsidRPr="00991F16">
        <w:rPr>
          <w:rFonts w:asciiTheme="minorHAnsi" w:hAnsiTheme="minorHAnsi" w:cstheme="minorHAnsi"/>
        </w:rPr>
        <w:t>Jednocześnie Zamawiający przypomina o ciążącym na Pani/Panu obowiązku informacyjnym wynikającym z art. 14 RODO względem osób fizycznych, których dane przekazane zostaną Zamawiającemu</w:t>
      </w:r>
      <w:r w:rsidRPr="00991F16">
        <w:rPr>
          <w:rFonts w:asciiTheme="minorHAnsi" w:hAnsiTheme="minorHAnsi" w:cstheme="minorHAnsi"/>
          <w:spacing w:val="-15"/>
        </w:rPr>
        <w:t xml:space="preserve"> </w:t>
      </w:r>
      <w:r w:rsidRPr="00991F16">
        <w:rPr>
          <w:rFonts w:asciiTheme="minorHAnsi" w:hAnsiTheme="minorHAnsi" w:cstheme="minorHAnsi"/>
        </w:rPr>
        <w:t>w</w:t>
      </w:r>
      <w:r w:rsidRPr="00991F16">
        <w:rPr>
          <w:rFonts w:asciiTheme="minorHAnsi" w:hAnsiTheme="minorHAnsi" w:cstheme="minorHAnsi"/>
          <w:spacing w:val="-17"/>
        </w:rPr>
        <w:t xml:space="preserve"> </w:t>
      </w:r>
      <w:r w:rsidRPr="00991F16">
        <w:rPr>
          <w:rFonts w:asciiTheme="minorHAnsi" w:hAnsiTheme="minorHAnsi" w:cstheme="minorHAnsi"/>
        </w:rPr>
        <w:t>związku</w:t>
      </w:r>
      <w:r w:rsidRPr="00991F16">
        <w:rPr>
          <w:rFonts w:asciiTheme="minorHAnsi" w:hAnsiTheme="minorHAnsi" w:cstheme="minorHAnsi"/>
          <w:spacing w:val="-15"/>
        </w:rPr>
        <w:t xml:space="preserve"> </w:t>
      </w:r>
      <w:r w:rsidRPr="00991F16">
        <w:rPr>
          <w:rFonts w:asciiTheme="minorHAnsi" w:hAnsiTheme="minorHAnsi" w:cstheme="minorHAnsi"/>
        </w:rPr>
        <w:t>z</w:t>
      </w:r>
      <w:r w:rsidRPr="00991F16">
        <w:rPr>
          <w:rFonts w:asciiTheme="minorHAnsi" w:hAnsiTheme="minorHAnsi" w:cstheme="minorHAnsi"/>
          <w:spacing w:val="-17"/>
        </w:rPr>
        <w:t xml:space="preserve"> </w:t>
      </w:r>
      <w:r w:rsidRPr="00991F16">
        <w:rPr>
          <w:rFonts w:asciiTheme="minorHAnsi" w:hAnsiTheme="minorHAnsi" w:cstheme="minorHAnsi"/>
        </w:rPr>
        <w:t>prowadzonym</w:t>
      </w:r>
      <w:r w:rsidRPr="00991F16">
        <w:rPr>
          <w:rFonts w:asciiTheme="minorHAnsi" w:hAnsiTheme="minorHAnsi" w:cstheme="minorHAnsi"/>
          <w:spacing w:val="-16"/>
        </w:rPr>
        <w:t xml:space="preserve"> </w:t>
      </w:r>
      <w:r w:rsidRPr="00991F16">
        <w:rPr>
          <w:rFonts w:asciiTheme="minorHAnsi" w:hAnsiTheme="minorHAnsi" w:cstheme="minorHAnsi"/>
        </w:rPr>
        <w:t>postępowaniem</w:t>
      </w:r>
      <w:r w:rsidRPr="00991F16">
        <w:rPr>
          <w:rFonts w:asciiTheme="minorHAnsi" w:hAnsiTheme="minorHAnsi" w:cstheme="minorHAnsi"/>
          <w:spacing w:val="-17"/>
        </w:rPr>
        <w:t xml:space="preserve"> </w:t>
      </w:r>
      <w:r w:rsidRPr="00991F16">
        <w:rPr>
          <w:rFonts w:asciiTheme="minorHAnsi" w:hAnsiTheme="minorHAnsi" w:cstheme="minorHAnsi"/>
        </w:rPr>
        <w:t>i</w:t>
      </w:r>
      <w:r w:rsidRPr="00991F16">
        <w:rPr>
          <w:rFonts w:asciiTheme="minorHAnsi" w:hAnsiTheme="minorHAnsi" w:cstheme="minorHAnsi"/>
          <w:spacing w:val="-16"/>
        </w:rPr>
        <w:t xml:space="preserve"> </w:t>
      </w:r>
      <w:r w:rsidRPr="00991F16">
        <w:rPr>
          <w:rFonts w:asciiTheme="minorHAnsi" w:hAnsiTheme="minorHAnsi" w:cstheme="minorHAnsi"/>
        </w:rPr>
        <w:t>które</w:t>
      </w:r>
      <w:r w:rsidRPr="00991F16">
        <w:rPr>
          <w:rFonts w:asciiTheme="minorHAnsi" w:hAnsiTheme="minorHAnsi" w:cstheme="minorHAnsi"/>
          <w:spacing w:val="-17"/>
        </w:rPr>
        <w:t xml:space="preserve"> </w:t>
      </w:r>
      <w:r w:rsidRPr="00991F16">
        <w:rPr>
          <w:rFonts w:asciiTheme="minorHAnsi" w:hAnsiTheme="minorHAnsi" w:cstheme="minorHAnsi"/>
        </w:rPr>
        <w:t>Zamawiający</w:t>
      </w:r>
      <w:r w:rsidRPr="00991F16">
        <w:rPr>
          <w:rFonts w:asciiTheme="minorHAnsi" w:hAnsiTheme="minorHAnsi" w:cstheme="minorHAnsi"/>
          <w:spacing w:val="-15"/>
        </w:rPr>
        <w:t xml:space="preserve"> </w:t>
      </w:r>
      <w:r w:rsidRPr="00991F16">
        <w:rPr>
          <w:rFonts w:asciiTheme="minorHAnsi" w:hAnsiTheme="minorHAnsi" w:cstheme="minorHAnsi"/>
        </w:rPr>
        <w:t>pośrednio</w:t>
      </w:r>
      <w:r w:rsidRPr="00991F16">
        <w:rPr>
          <w:rFonts w:asciiTheme="minorHAnsi" w:hAnsiTheme="minorHAnsi" w:cstheme="minorHAnsi"/>
          <w:spacing w:val="-16"/>
        </w:rPr>
        <w:t xml:space="preserve"> </w:t>
      </w:r>
      <w:r w:rsidRPr="00991F16">
        <w:rPr>
          <w:rFonts w:asciiTheme="minorHAnsi" w:hAnsiTheme="minorHAnsi" w:cstheme="minorHAnsi"/>
        </w:rPr>
        <w:t xml:space="preserve">pozyska od wykonawcy biorącego udział w postępowaniu, chyba że ma zastosowanie co najmniej jedno      z </w:t>
      </w:r>
      <w:proofErr w:type="spellStart"/>
      <w:r w:rsidRPr="00991F16">
        <w:rPr>
          <w:rFonts w:asciiTheme="minorHAnsi" w:hAnsiTheme="minorHAnsi" w:cstheme="minorHAnsi"/>
        </w:rPr>
        <w:t>wyłączeń</w:t>
      </w:r>
      <w:proofErr w:type="spellEnd"/>
      <w:r w:rsidRPr="00991F16">
        <w:rPr>
          <w:rFonts w:asciiTheme="minorHAnsi" w:hAnsiTheme="minorHAnsi" w:cstheme="minorHAnsi"/>
        </w:rPr>
        <w:t>, o których mowa w art. 14 ust. 5</w:t>
      </w:r>
      <w:r w:rsidRPr="00991F16">
        <w:rPr>
          <w:rFonts w:asciiTheme="minorHAnsi" w:hAnsiTheme="minorHAnsi" w:cstheme="minorHAnsi"/>
          <w:spacing w:val="-6"/>
        </w:rPr>
        <w:t xml:space="preserve"> </w:t>
      </w:r>
      <w:r w:rsidRPr="00991F16">
        <w:rPr>
          <w:rFonts w:asciiTheme="minorHAnsi" w:hAnsiTheme="minorHAnsi" w:cstheme="minorHAnsi"/>
        </w:rPr>
        <w:t>RODO.</w:t>
      </w:r>
    </w:p>
    <w:p w14:paraId="654FD14D" w14:textId="465BCDDE" w:rsidR="002375F8" w:rsidRPr="00991F16" w:rsidRDefault="002375F8" w:rsidP="002375F8">
      <w:pPr>
        <w:tabs>
          <w:tab w:val="left" w:pos="542"/>
        </w:tabs>
        <w:spacing w:line="276" w:lineRule="auto"/>
        <w:ind w:right="115"/>
        <w:rPr>
          <w:rFonts w:asciiTheme="minorHAnsi" w:hAnsiTheme="minorHAnsi" w:cstheme="minorHAnsi"/>
        </w:rPr>
      </w:pPr>
    </w:p>
    <w:p w14:paraId="4AF5A2F3" w14:textId="4C79344B" w:rsidR="002375F8" w:rsidRPr="00991F16" w:rsidRDefault="002375F8" w:rsidP="002375F8">
      <w:pPr>
        <w:tabs>
          <w:tab w:val="left" w:pos="542"/>
        </w:tabs>
        <w:spacing w:line="276" w:lineRule="auto"/>
        <w:ind w:right="115"/>
        <w:rPr>
          <w:rFonts w:asciiTheme="minorHAnsi" w:hAnsiTheme="minorHAnsi" w:cstheme="minorHAnsi"/>
        </w:rPr>
      </w:pPr>
    </w:p>
    <w:p w14:paraId="60D8104A" w14:textId="5BF5C810" w:rsidR="002375F8" w:rsidRPr="00991F16" w:rsidRDefault="002375F8" w:rsidP="002375F8">
      <w:pPr>
        <w:tabs>
          <w:tab w:val="left" w:pos="542"/>
        </w:tabs>
        <w:spacing w:line="276" w:lineRule="auto"/>
        <w:ind w:right="115"/>
        <w:rPr>
          <w:rFonts w:asciiTheme="minorHAnsi" w:hAnsiTheme="minorHAnsi" w:cstheme="minorHAnsi"/>
        </w:rPr>
      </w:pPr>
    </w:p>
    <w:p w14:paraId="7F08FE34" w14:textId="170CFC6A" w:rsidR="002375F8" w:rsidRPr="00991F16" w:rsidRDefault="002375F8" w:rsidP="002375F8">
      <w:pPr>
        <w:tabs>
          <w:tab w:val="left" w:pos="542"/>
        </w:tabs>
        <w:spacing w:line="276" w:lineRule="auto"/>
        <w:ind w:right="115"/>
        <w:rPr>
          <w:rFonts w:asciiTheme="minorHAnsi" w:hAnsiTheme="minorHAnsi" w:cstheme="minorHAnsi"/>
        </w:rPr>
      </w:pPr>
    </w:p>
    <w:p w14:paraId="683C3B28" w14:textId="69B666C3" w:rsidR="002375F8" w:rsidRPr="00991F16" w:rsidRDefault="002375F8" w:rsidP="002375F8">
      <w:pPr>
        <w:tabs>
          <w:tab w:val="left" w:pos="542"/>
        </w:tabs>
        <w:spacing w:line="276" w:lineRule="auto"/>
        <w:ind w:right="115"/>
        <w:rPr>
          <w:rFonts w:asciiTheme="minorHAnsi" w:hAnsiTheme="minorHAnsi" w:cstheme="minorHAnsi"/>
        </w:rPr>
      </w:pPr>
    </w:p>
    <w:p w14:paraId="15914300" w14:textId="00C409A8" w:rsidR="002375F8" w:rsidRPr="00991F16" w:rsidRDefault="002375F8" w:rsidP="002375F8">
      <w:pPr>
        <w:tabs>
          <w:tab w:val="left" w:pos="542"/>
        </w:tabs>
        <w:spacing w:line="276" w:lineRule="auto"/>
        <w:ind w:right="115"/>
        <w:rPr>
          <w:rFonts w:asciiTheme="minorHAnsi" w:hAnsiTheme="minorHAnsi" w:cstheme="minorHAnsi"/>
        </w:rPr>
      </w:pPr>
    </w:p>
    <w:p w14:paraId="7BB31D69" w14:textId="217C4BDE" w:rsidR="002375F8" w:rsidRPr="00991F16" w:rsidRDefault="002375F8" w:rsidP="002375F8">
      <w:pPr>
        <w:tabs>
          <w:tab w:val="left" w:pos="542"/>
        </w:tabs>
        <w:spacing w:line="276" w:lineRule="auto"/>
        <w:ind w:right="115"/>
        <w:rPr>
          <w:rFonts w:asciiTheme="minorHAnsi" w:hAnsiTheme="minorHAnsi" w:cstheme="minorHAnsi"/>
        </w:rPr>
      </w:pPr>
    </w:p>
    <w:p w14:paraId="3877594B" w14:textId="55A95D53" w:rsidR="002375F8" w:rsidRPr="00991F16" w:rsidRDefault="002375F8" w:rsidP="002375F8">
      <w:pPr>
        <w:tabs>
          <w:tab w:val="left" w:pos="542"/>
        </w:tabs>
        <w:spacing w:line="276" w:lineRule="auto"/>
        <w:ind w:right="115"/>
        <w:rPr>
          <w:rFonts w:asciiTheme="minorHAnsi" w:hAnsiTheme="minorHAnsi" w:cstheme="minorHAnsi"/>
        </w:rPr>
      </w:pPr>
    </w:p>
    <w:p w14:paraId="5D6E1324" w14:textId="62E12BAF" w:rsidR="002375F8" w:rsidRPr="00991F16" w:rsidRDefault="002375F8" w:rsidP="002375F8">
      <w:pPr>
        <w:tabs>
          <w:tab w:val="left" w:pos="542"/>
        </w:tabs>
        <w:spacing w:line="276" w:lineRule="auto"/>
        <w:ind w:right="115"/>
        <w:rPr>
          <w:rFonts w:asciiTheme="minorHAnsi" w:hAnsiTheme="minorHAnsi" w:cstheme="minorHAnsi"/>
        </w:rPr>
      </w:pPr>
    </w:p>
    <w:p w14:paraId="7355D015" w14:textId="3E1CAAF8" w:rsidR="002375F8" w:rsidRPr="00991F16" w:rsidRDefault="002375F8" w:rsidP="002375F8">
      <w:pPr>
        <w:tabs>
          <w:tab w:val="left" w:pos="542"/>
        </w:tabs>
        <w:spacing w:line="276" w:lineRule="auto"/>
        <w:ind w:right="115"/>
        <w:rPr>
          <w:rFonts w:asciiTheme="minorHAnsi" w:hAnsiTheme="minorHAnsi" w:cstheme="minorHAnsi"/>
        </w:rPr>
      </w:pPr>
    </w:p>
    <w:p w14:paraId="6CD7B0F3" w14:textId="29AC57B6" w:rsidR="002375F8" w:rsidRPr="00991F16" w:rsidRDefault="002375F8" w:rsidP="002375F8">
      <w:pPr>
        <w:tabs>
          <w:tab w:val="left" w:pos="542"/>
        </w:tabs>
        <w:spacing w:line="276" w:lineRule="auto"/>
        <w:ind w:right="115"/>
        <w:rPr>
          <w:rFonts w:asciiTheme="minorHAnsi" w:hAnsiTheme="minorHAnsi" w:cstheme="minorHAnsi"/>
        </w:rPr>
      </w:pPr>
    </w:p>
    <w:p w14:paraId="53AD974A" w14:textId="4591D83C" w:rsidR="002375F8" w:rsidRPr="00991F16" w:rsidRDefault="002375F8" w:rsidP="002375F8">
      <w:pPr>
        <w:tabs>
          <w:tab w:val="left" w:pos="542"/>
        </w:tabs>
        <w:spacing w:line="276" w:lineRule="auto"/>
        <w:ind w:right="115"/>
        <w:rPr>
          <w:rFonts w:asciiTheme="minorHAnsi" w:hAnsiTheme="minorHAnsi" w:cstheme="minorHAnsi"/>
        </w:rPr>
      </w:pPr>
    </w:p>
    <w:p w14:paraId="07215449" w14:textId="24AB29DF" w:rsidR="002375F8" w:rsidRPr="00991F16" w:rsidRDefault="002375F8" w:rsidP="002375F8">
      <w:pPr>
        <w:tabs>
          <w:tab w:val="left" w:pos="542"/>
        </w:tabs>
        <w:spacing w:line="276" w:lineRule="auto"/>
        <w:ind w:right="115"/>
        <w:rPr>
          <w:rFonts w:asciiTheme="minorHAnsi" w:hAnsiTheme="minorHAnsi" w:cstheme="minorHAnsi"/>
        </w:rPr>
      </w:pPr>
    </w:p>
    <w:p w14:paraId="55721013" w14:textId="13DF8E5C" w:rsidR="002375F8" w:rsidRPr="00991F16" w:rsidRDefault="002375F8" w:rsidP="002375F8">
      <w:pPr>
        <w:tabs>
          <w:tab w:val="left" w:pos="542"/>
        </w:tabs>
        <w:spacing w:line="276" w:lineRule="auto"/>
        <w:ind w:right="115"/>
        <w:rPr>
          <w:rFonts w:asciiTheme="minorHAnsi" w:hAnsiTheme="minorHAnsi" w:cstheme="minorHAnsi"/>
        </w:rPr>
      </w:pPr>
    </w:p>
    <w:p w14:paraId="026510A7" w14:textId="7A3C971A" w:rsidR="002375F8" w:rsidRPr="00991F16" w:rsidRDefault="002375F8" w:rsidP="002375F8">
      <w:pPr>
        <w:tabs>
          <w:tab w:val="left" w:pos="542"/>
        </w:tabs>
        <w:spacing w:line="276" w:lineRule="auto"/>
        <w:ind w:right="115"/>
        <w:rPr>
          <w:rFonts w:asciiTheme="minorHAnsi" w:hAnsiTheme="minorHAnsi" w:cstheme="minorHAnsi"/>
        </w:rPr>
      </w:pPr>
    </w:p>
    <w:p w14:paraId="017DC8BF" w14:textId="518AFB03" w:rsidR="002375F8" w:rsidRPr="00991F16" w:rsidRDefault="002375F8" w:rsidP="002375F8">
      <w:pPr>
        <w:tabs>
          <w:tab w:val="left" w:pos="542"/>
        </w:tabs>
        <w:spacing w:line="276" w:lineRule="auto"/>
        <w:ind w:right="115"/>
        <w:rPr>
          <w:rFonts w:asciiTheme="minorHAnsi" w:hAnsiTheme="minorHAnsi" w:cstheme="minorHAnsi"/>
        </w:rPr>
      </w:pPr>
    </w:p>
    <w:p w14:paraId="5BCC81B3" w14:textId="4F988CA3" w:rsidR="002375F8" w:rsidRPr="00991F16" w:rsidRDefault="002375F8" w:rsidP="002375F8">
      <w:pPr>
        <w:tabs>
          <w:tab w:val="left" w:pos="542"/>
        </w:tabs>
        <w:spacing w:line="276" w:lineRule="auto"/>
        <w:ind w:right="115"/>
        <w:rPr>
          <w:rFonts w:asciiTheme="minorHAnsi" w:hAnsiTheme="minorHAnsi" w:cstheme="minorHAnsi"/>
        </w:rPr>
      </w:pPr>
    </w:p>
    <w:p w14:paraId="2A583689" w14:textId="15310023" w:rsidR="002375F8" w:rsidRPr="00991F16" w:rsidRDefault="002375F8" w:rsidP="002375F8">
      <w:pPr>
        <w:tabs>
          <w:tab w:val="left" w:pos="542"/>
        </w:tabs>
        <w:spacing w:line="276" w:lineRule="auto"/>
        <w:ind w:right="115"/>
        <w:rPr>
          <w:rFonts w:asciiTheme="minorHAnsi" w:hAnsiTheme="minorHAnsi" w:cstheme="minorHAnsi"/>
        </w:rPr>
      </w:pPr>
    </w:p>
    <w:p w14:paraId="13DEF471" w14:textId="6B544F97" w:rsidR="002375F8" w:rsidRPr="00991F16" w:rsidRDefault="002375F8" w:rsidP="002375F8">
      <w:pPr>
        <w:tabs>
          <w:tab w:val="left" w:pos="542"/>
        </w:tabs>
        <w:spacing w:line="276" w:lineRule="auto"/>
        <w:ind w:right="115"/>
        <w:rPr>
          <w:rFonts w:asciiTheme="minorHAnsi" w:hAnsiTheme="minorHAnsi" w:cstheme="minorHAnsi"/>
        </w:rPr>
      </w:pPr>
    </w:p>
    <w:p w14:paraId="1C7E4B12" w14:textId="3412A4B7" w:rsidR="002375F8" w:rsidRPr="00991F16" w:rsidRDefault="002375F8" w:rsidP="002375F8">
      <w:pPr>
        <w:tabs>
          <w:tab w:val="left" w:pos="542"/>
        </w:tabs>
        <w:spacing w:line="276" w:lineRule="auto"/>
        <w:ind w:right="115"/>
        <w:rPr>
          <w:rFonts w:asciiTheme="minorHAnsi" w:hAnsiTheme="minorHAnsi" w:cstheme="minorHAnsi"/>
        </w:rPr>
      </w:pPr>
    </w:p>
    <w:p w14:paraId="4A45DCA4" w14:textId="752E6973" w:rsidR="002375F8" w:rsidRPr="00991F16" w:rsidRDefault="002375F8" w:rsidP="002375F8">
      <w:pPr>
        <w:tabs>
          <w:tab w:val="left" w:pos="542"/>
        </w:tabs>
        <w:spacing w:line="276" w:lineRule="auto"/>
        <w:ind w:right="115"/>
        <w:rPr>
          <w:rFonts w:asciiTheme="minorHAnsi" w:hAnsiTheme="minorHAnsi" w:cstheme="minorHAnsi"/>
        </w:rPr>
      </w:pPr>
    </w:p>
    <w:p w14:paraId="109053DF" w14:textId="0BEE457E" w:rsidR="002375F8" w:rsidRPr="00991F16" w:rsidRDefault="002375F8" w:rsidP="002375F8">
      <w:pPr>
        <w:tabs>
          <w:tab w:val="left" w:pos="542"/>
        </w:tabs>
        <w:spacing w:line="276" w:lineRule="auto"/>
        <w:ind w:right="115"/>
        <w:rPr>
          <w:rFonts w:asciiTheme="minorHAnsi" w:hAnsiTheme="minorHAnsi" w:cstheme="minorHAnsi"/>
        </w:rPr>
      </w:pPr>
    </w:p>
    <w:p w14:paraId="4EEC9E15" w14:textId="66796504" w:rsidR="002375F8" w:rsidRPr="00991F16" w:rsidRDefault="002375F8" w:rsidP="002375F8">
      <w:pPr>
        <w:tabs>
          <w:tab w:val="left" w:pos="542"/>
        </w:tabs>
        <w:spacing w:line="276" w:lineRule="auto"/>
        <w:ind w:right="115"/>
        <w:rPr>
          <w:rFonts w:asciiTheme="minorHAnsi" w:hAnsiTheme="minorHAnsi" w:cstheme="minorHAnsi"/>
        </w:rPr>
      </w:pPr>
    </w:p>
    <w:p w14:paraId="5A253F0A" w14:textId="61F054BF" w:rsidR="002375F8" w:rsidRPr="00991F16" w:rsidRDefault="002375F8" w:rsidP="002375F8">
      <w:pPr>
        <w:tabs>
          <w:tab w:val="left" w:pos="542"/>
        </w:tabs>
        <w:spacing w:line="276" w:lineRule="auto"/>
        <w:ind w:right="115"/>
        <w:rPr>
          <w:rFonts w:asciiTheme="minorHAnsi" w:hAnsiTheme="minorHAnsi" w:cstheme="minorHAnsi"/>
        </w:rPr>
      </w:pPr>
    </w:p>
    <w:p w14:paraId="5BF015BA" w14:textId="247E6174" w:rsidR="002375F8" w:rsidRPr="00991F16" w:rsidRDefault="002375F8" w:rsidP="002375F8">
      <w:pPr>
        <w:tabs>
          <w:tab w:val="left" w:pos="542"/>
        </w:tabs>
        <w:spacing w:line="276" w:lineRule="auto"/>
        <w:ind w:right="115"/>
        <w:rPr>
          <w:rFonts w:asciiTheme="minorHAnsi" w:hAnsiTheme="minorHAnsi" w:cstheme="minorHAnsi"/>
        </w:rPr>
      </w:pPr>
    </w:p>
    <w:p w14:paraId="7B70E53D" w14:textId="3517434E" w:rsidR="002375F8" w:rsidRPr="00991F16" w:rsidRDefault="002375F8" w:rsidP="002375F8">
      <w:pPr>
        <w:tabs>
          <w:tab w:val="left" w:pos="542"/>
        </w:tabs>
        <w:spacing w:line="276" w:lineRule="auto"/>
        <w:ind w:right="115"/>
        <w:rPr>
          <w:rFonts w:asciiTheme="minorHAnsi" w:hAnsiTheme="minorHAnsi" w:cstheme="minorHAnsi"/>
        </w:rPr>
      </w:pPr>
    </w:p>
    <w:p w14:paraId="587DE1C6" w14:textId="704B4BFB" w:rsidR="002375F8" w:rsidRPr="00991F16" w:rsidRDefault="002375F8" w:rsidP="002375F8">
      <w:pPr>
        <w:tabs>
          <w:tab w:val="left" w:pos="542"/>
        </w:tabs>
        <w:spacing w:line="276" w:lineRule="auto"/>
        <w:ind w:right="115"/>
        <w:rPr>
          <w:rFonts w:asciiTheme="minorHAnsi" w:hAnsiTheme="minorHAnsi" w:cstheme="minorHAnsi"/>
        </w:rPr>
      </w:pPr>
    </w:p>
    <w:p w14:paraId="10DB082A" w14:textId="77777777" w:rsidR="002375F8" w:rsidRPr="00991F16" w:rsidRDefault="002375F8" w:rsidP="002375F8">
      <w:pPr>
        <w:widowControl/>
        <w:autoSpaceDE/>
        <w:autoSpaceDN/>
        <w:spacing w:after="60" w:line="312" w:lineRule="auto"/>
        <w:jc w:val="right"/>
        <w:rPr>
          <w:rFonts w:asciiTheme="minorHAnsi" w:hAnsiTheme="minorHAnsi" w:cstheme="minorHAnsi"/>
          <w:b/>
          <w:i/>
          <w:lang w:eastAsia="pl-PL"/>
        </w:rPr>
      </w:pPr>
      <w:r w:rsidRPr="00991F16">
        <w:rPr>
          <w:rFonts w:asciiTheme="minorHAnsi" w:hAnsiTheme="minorHAnsi" w:cstheme="minorHAnsi"/>
          <w:b/>
          <w:i/>
          <w:lang w:eastAsia="pl-PL"/>
        </w:rPr>
        <w:t>Załącznik nr 7 do SWZ</w:t>
      </w:r>
    </w:p>
    <w:p w14:paraId="3DD4DAE5" w14:textId="77777777" w:rsidR="002375F8" w:rsidRPr="00991F16" w:rsidRDefault="002375F8" w:rsidP="002375F8">
      <w:pPr>
        <w:widowControl/>
        <w:autoSpaceDE/>
        <w:autoSpaceDN/>
        <w:spacing w:after="60" w:line="312" w:lineRule="auto"/>
        <w:jc w:val="both"/>
        <w:rPr>
          <w:rFonts w:asciiTheme="minorHAnsi" w:hAnsiTheme="minorHAnsi" w:cstheme="minorHAnsi"/>
          <w:lang w:eastAsia="pl-PL"/>
        </w:rPr>
      </w:pPr>
    </w:p>
    <w:p w14:paraId="29DE6067" w14:textId="77777777" w:rsidR="002375F8" w:rsidRPr="00991F16" w:rsidRDefault="002375F8" w:rsidP="002375F8">
      <w:pPr>
        <w:widowControl/>
        <w:autoSpaceDE/>
        <w:autoSpaceDN/>
        <w:spacing w:after="60" w:line="312" w:lineRule="auto"/>
        <w:jc w:val="both"/>
        <w:rPr>
          <w:rFonts w:asciiTheme="minorHAnsi" w:hAnsiTheme="minorHAnsi" w:cstheme="minorHAnsi"/>
          <w:lang w:eastAsia="pl-PL"/>
        </w:rPr>
      </w:pPr>
    </w:p>
    <w:p w14:paraId="532527C2" w14:textId="77777777" w:rsidR="002375F8" w:rsidRPr="00991F16" w:rsidRDefault="002375F8" w:rsidP="002375F8">
      <w:pPr>
        <w:widowControl/>
        <w:autoSpaceDE/>
        <w:autoSpaceDN/>
        <w:spacing w:after="60" w:line="312" w:lineRule="auto"/>
        <w:jc w:val="center"/>
        <w:rPr>
          <w:rFonts w:asciiTheme="minorHAnsi" w:hAnsiTheme="minorHAnsi" w:cstheme="minorHAnsi"/>
          <w:b/>
          <w:lang w:eastAsia="pl-PL"/>
        </w:rPr>
      </w:pPr>
      <w:r w:rsidRPr="00991F16">
        <w:rPr>
          <w:rFonts w:asciiTheme="minorHAnsi" w:hAnsiTheme="minorHAnsi" w:cstheme="minorHAnsi"/>
          <w:b/>
          <w:lang w:eastAsia="pl-PL"/>
        </w:rPr>
        <w:t xml:space="preserve">Oświadczenie, o którym mowa w art. 117 ust. 4 </w:t>
      </w:r>
      <w:r w:rsidRPr="00991F16">
        <w:rPr>
          <w:rFonts w:asciiTheme="minorHAnsi" w:eastAsia="Calibri" w:hAnsiTheme="minorHAnsi" w:cstheme="minorHAnsi"/>
          <w:b/>
          <w:bCs/>
        </w:rPr>
        <w:t xml:space="preserve">ustawy z dnia 11 września 2019 r. Prawo zamówień publicznych </w:t>
      </w:r>
      <w:r w:rsidRPr="00991F16">
        <w:rPr>
          <w:rFonts w:asciiTheme="minorHAnsi" w:eastAsia="Calibri" w:hAnsiTheme="minorHAnsi" w:cstheme="minorHAnsi"/>
          <w:bCs/>
        </w:rPr>
        <w:t xml:space="preserve">(dalej jako: </w:t>
      </w:r>
      <w:proofErr w:type="spellStart"/>
      <w:r w:rsidRPr="00991F16">
        <w:rPr>
          <w:rFonts w:asciiTheme="minorHAnsi" w:eastAsia="Calibri" w:hAnsiTheme="minorHAnsi" w:cstheme="minorHAnsi"/>
          <w:bCs/>
        </w:rPr>
        <w:t>Pzp</w:t>
      </w:r>
      <w:proofErr w:type="spellEnd"/>
      <w:r w:rsidRPr="00991F16">
        <w:rPr>
          <w:rFonts w:asciiTheme="minorHAnsi" w:eastAsia="Calibri" w:hAnsiTheme="minorHAnsi" w:cstheme="minorHAnsi"/>
          <w:bCs/>
        </w:rPr>
        <w:t>)</w:t>
      </w:r>
    </w:p>
    <w:p w14:paraId="53731D3C" w14:textId="77777777" w:rsidR="002375F8" w:rsidRPr="00991F16" w:rsidRDefault="002375F8" w:rsidP="002375F8">
      <w:pPr>
        <w:widowControl/>
        <w:autoSpaceDE/>
        <w:autoSpaceDN/>
        <w:spacing w:after="60" w:line="312" w:lineRule="auto"/>
        <w:jc w:val="center"/>
        <w:rPr>
          <w:rFonts w:asciiTheme="minorHAnsi" w:hAnsiTheme="minorHAnsi" w:cstheme="minorHAnsi"/>
          <w:lang w:eastAsia="pl-PL"/>
        </w:rPr>
      </w:pPr>
      <w:r w:rsidRPr="00991F16">
        <w:rPr>
          <w:rFonts w:asciiTheme="minorHAnsi" w:hAnsiTheme="minorHAnsi" w:cstheme="minorHAnsi"/>
          <w:lang w:eastAsia="pl-PL"/>
        </w:rPr>
        <w:t>W przypadku Wykonawców wspólnie ubiegających się o udzielenie zamówienia</w:t>
      </w:r>
    </w:p>
    <w:p w14:paraId="023565E3" w14:textId="77777777" w:rsidR="002375F8" w:rsidRPr="00991F16" w:rsidRDefault="002375F8" w:rsidP="002375F8">
      <w:pPr>
        <w:widowControl/>
        <w:autoSpaceDE/>
        <w:autoSpaceDN/>
        <w:spacing w:after="60" w:line="312" w:lineRule="auto"/>
        <w:rPr>
          <w:rFonts w:asciiTheme="minorHAnsi" w:hAnsiTheme="minorHAnsi" w:cstheme="minorHAnsi"/>
          <w:lang w:eastAsia="pl-PL"/>
        </w:rPr>
      </w:pPr>
    </w:p>
    <w:p w14:paraId="559255D5" w14:textId="1DDDF29F" w:rsidR="002375F8" w:rsidRPr="00991F16" w:rsidRDefault="002375F8" w:rsidP="002375F8">
      <w:pPr>
        <w:widowControl/>
        <w:tabs>
          <w:tab w:val="left" w:leader="dot" w:pos="142"/>
          <w:tab w:val="left" w:leader="dot" w:pos="8931"/>
        </w:tabs>
        <w:autoSpaceDE/>
        <w:autoSpaceDN/>
        <w:spacing w:after="60" w:line="312" w:lineRule="auto"/>
        <w:jc w:val="both"/>
        <w:rPr>
          <w:rFonts w:asciiTheme="minorHAnsi" w:hAnsiTheme="minorHAnsi" w:cstheme="minorHAnsi"/>
          <w:lang w:eastAsia="pl-PL"/>
        </w:rPr>
      </w:pPr>
      <w:r w:rsidRPr="00991F16">
        <w:rPr>
          <w:rFonts w:asciiTheme="minorHAnsi" w:hAnsiTheme="minorHAnsi" w:cstheme="minorHAnsi"/>
          <w:lang w:eastAsia="pl-PL"/>
        </w:rPr>
        <w:t xml:space="preserve">Działając na podstawie art. 117 ust. 4 ustawy </w:t>
      </w:r>
      <w:r w:rsidR="009410A1" w:rsidRPr="00991F16">
        <w:rPr>
          <w:rFonts w:asciiTheme="minorHAnsi" w:hAnsiTheme="minorHAnsi" w:cstheme="minorHAnsi"/>
          <w:lang w:eastAsia="pl-PL"/>
        </w:rPr>
        <w:t>PZP</w:t>
      </w:r>
      <w:r w:rsidRPr="00991F16">
        <w:rPr>
          <w:rFonts w:asciiTheme="minorHAnsi" w:hAnsiTheme="minorHAnsi" w:cstheme="minorHAnsi"/>
          <w:lang w:eastAsia="pl-PL"/>
        </w:rPr>
        <w:t xml:space="preserve"> oświadczam, iż Wykonawcy wspólnie ubiegający się o udzielenie zamówienia zrealizują przedmiotowe zamówienie w zakresie określonym w tabeli:</w:t>
      </w:r>
    </w:p>
    <w:tbl>
      <w:tblPr>
        <w:tblStyle w:val="Tabela-Siatka"/>
        <w:tblW w:w="0" w:type="auto"/>
        <w:tblLook w:val="04A0" w:firstRow="1" w:lastRow="0" w:firstColumn="1" w:lastColumn="0" w:noHBand="0" w:noVBand="1"/>
      </w:tblPr>
      <w:tblGrid>
        <w:gridCol w:w="562"/>
        <w:gridCol w:w="3828"/>
        <w:gridCol w:w="4536"/>
      </w:tblGrid>
      <w:tr w:rsidR="002375F8" w:rsidRPr="00991F16" w14:paraId="37EF67CB" w14:textId="77777777" w:rsidTr="00F826A5">
        <w:tc>
          <w:tcPr>
            <w:tcW w:w="562" w:type="dxa"/>
          </w:tcPr>
          <w:p w14:paraId="69F3B833" w14:textId="77777777" w:rsidR="002375F8" w:rsidRPr="00991F16" w:rsidRDefault="002375F8" w:rsidP="002375F8">
            <w:pPr>
              <w:tabs>
                <w:tab w:val="left" w:leader="dot" w:pos="142"/>
                <w:tab w:val="left" w:leader="dot" w:pos="8931"/>
              </w:tabs>
              <w:spacing w:after="60" w:line="312" w:lineRule="auto"/>
              <w:jc w:val="center"/>
              <w:rPr>
                <w:rFonts w:asciiTheme="minorHAnsi" w:hAnsiTheme="minorHAnsi" w:cstheme="minorHAnsi"/>
                <w:sz w:val="22"/>
                <w:szCs w:val="22"/>
              </w:rPr>
            </w:pPr>
            <w:r w:rsidRPr="00991F16">
              <w:rPr>
                <w:rFonts w:asciiTheme="minorHAnsi" w:hAnsiTheme="minorHAnsi" w:cstheme="minorHAnsi"/>
                <w:sz w:val="22"/>
                <w:szCs w:val="22"/>
              </w:rPr>
              <w:t>l.p.</w:t>
            </w:r>
          </w:p>
        </w:tc>
        <w:tc>
          <w:tcPr>
            <w:tcW w:w="3828" w:type="dxa"/>
          </w:tcPr>
          <w:p w14:paraId="45EE7BFB" w14:textId="77777777" w:rsidR="002375F8" w:rsidRPr="00991F16" w:rsidRDefault="002375F8" w:rsidP="002375F8">
            <w:pPr>
              <w:tabs>
                <w:tab w:val="left" w:leader="dot" w:pos="142"/>
                <w:tab w:val="left" w:leader="dot" w:pos="8931"/>
              </w:tabs>
              <w:spacing w:after="60" w:line="312" w:lineRule="auto"/>
              <w:jc w:val="center"/>
              <w:rPr>
                <w:rFonts w:asciiTheme="minorHAnsi" w:hAnsiTheme="minorHAnsi" w:cstheme="minorHAnsi"/>
                <w:sz w:val="22"/>
                <w:szCs w:val="22"/>
              </w:rPr>
            </w:pPr>
            <w:r w:rsidRPr="00991F16">
              <w:rPr>
                <w:rFonts w:asciiTheme="minorHAnsi" w:hAnsiTheme="minorHAnsi" w:cstheme="minorHAnsi"/>
                <w:sz w:val="22"/>
                <w:szCs w:val="22"/>
              </w:rPr>
              <w:t>Nazwa Wykonawcy</w:t>
            </w:r>
          </w:p>
        </w:tc>
        <w:tc>
          <w:tcPr>
            <w:tcW w:w="4536" w:type="dxa"/>
          </w:tcPr>
          <w:p w14:paraId="691724E6" w14:textId="77777777" w:rsidR="002375F8" w:rsidRPr="00991F16" w:rsidRDefault="002375F8" w:rsidP="002375F8">
            <w:pPr>
              <w:tabs>
                <w:tab w:val="left" w:leader="dot" w:pos="142"/>
                <w:tab w:val="left" w:leader="dot" w:pos="8931"/>
              </w:tabs>
              <w:spacing w:after="60" w:line="312" w:lineRule="auto"/>
              <w:jc w:val="center"/>
              <w:rPr>
                <w:rFonts w:asciiTheme="minorHAnsi" w:hAnsiTheme="minorHAnsi" w:cstheme="minorHAnsi"/>
                <w:sz w:val="22"/>
                <w:szCs w:val="22"/>
              </w:rPr>
            </w:pPr>
            <w:r w:rsidRPr="00991F16">
              <w:rPr>
                <w:rFonts w:asciiTheme="minorHAnsi" w:hAnsiTheme="minorHAnsi" w:cstheme="minorHAnsi"/>
                <w:sz w:val="22"/>
                <w:szCs w:val="22"/>
              </w:rPr>
              <w:t>Zakres zamówienia realizowany przez Wykonawcę</w:t>
            </w:r>
          </w:p>
        </w:tc>
      </w:tr>
      <w:tr w:rsidR="002375F8" w:rsidRPr="00991F16" w14:paraId="47CF84D5" w14:textId="77777777" w:rsidTr="00F826A5">
        <w:tc>
          <w:tcPr>
            <w:tcW w:w="562" w:type="dxa"/>
          </w:tcPr>
          <w:p w14:paraId="766DA139" w14:textId="77777777" w:rsidR="002375F8" w:rsidRPr="00991F16" w:rsidRDefault="002375F8" w:rsidP="002375F8">
            <w:pPr>
              <w:tabs>
                <w:tab w:val="left" w:leader="dot" w:pos="142"/>
                <w:tab w:val="left" w:leader="dot" w:pos="8931"/>
              </w:tabs>
              <w:spacing w:after="60" w:line="312" w:lineRule="auto"/>
              <w:jc w:val="both"/>
              <w:rPr>
                <w:rFonts w:asciiTheme="minorHAnsi" w:hAnsiTheme="minorHAnsi" w:cstheme="minorHAnsi"/>
                <w:sz w:val="22"/>
                <w:szCs w:val="22"/>
              </w:rPr>
            </w:pPr>
            <w:r w:rsidRPr="00991F16">
              <w:rPr>
                <w:rFonts w:asciiTheme="minorHAnsi" w:hAnsiTheme="minorHAnsi" w:cstheme="minorHAnsi"/>
                <w:sz w:val="22"/>
                <w:szCs w:val="22"/>
              </w:rPr>
              <w:t>1.</w:t>
            </w:r>
          </w:p>
        </w:tc>
        <w:tc>
          <w:tcPr>
            <w:tcW w:w="3828" w:type="dxa"/>
          </w:tcPr>
          <w:p w14:paraId="66CEF6AC" w14:textId="77777777" w:rsidR="002375F8" w:rsidRPr="00991F16" w:rsidRDefault="002375F8" w:rsidP="002375F8">
            <w:pPr>
              <w:tabs>
                <w:tab w:val="left" w:leader="dot" w:pos="142"/>
                <w:tab w:val="left" w:leader="dot" w:pos="8931"/>
              </w:tabs>
              <w:spacing w:after="60" w:line="312" w:lineRule="auto"/>
              <w:jc w:val="both"/>
              <w:rPr>
                <w:rFonts w:asciiTheme="minorHAnsi" w:hAnsiTheme="minorHAnsi" w:cstheme="minorHAnsi"/>
                <w:sz w:val="22"/>
                <w:szCs w:val="22"/>
              </w:rPr>
            </w:pPr>
          </w:p>
        </w:tc>
        <w:tc>
          <w:tcPr>
            <w:tcW w:w="4536" w:type="dxa"/>
          </w:tcPr>
          <w:p w14:paraId="2CDA2523" w14:textId="77777777" w:rsidR="002375F8" w:rsidRPr="00991F16" w:rsidRDefault="002375F8" w:rsidP="002375F8">
            <w:pPr>
              <w:tabs>
                <w:tab w:val="left" w:leader="dot" w:pos="142"/>
                <w:tab w:val="left" w:leader="dot" w:pos="8931"/>
              </w:tabs>
              <w:spacing w:after="60" w:line="312" w:lineRule="auto"/>
              <w:jc w:val="both"/>
              <w:rPr>
                <w:rFonts w:asciiTheme="minorHAnsi" w:hAnsiTheme="minorHAnsi" w:cstheme="minorHAnsi"/>
                <w:sz w:val="22"/>
                <w:szCs w:val="22"/>
              </w:rPr>
            </w:pPr>
          </w:p>
        </w:tc>
      </w:tr>
      <w:tr w:rsidR="002375F8" w:rsidRPr="00991F16" w14:paraId="684C7D1F" w14:textId="77777777" w:rsidTr="00F826A5">
        <w:tc>
          <w:tcPr>
            <w:tcW w:w="562" w:type="dxa"/>
          </w:tcPr>
          <w:p w14:paraId="7F27C667" w14:textId="77777777" w:rsidR="002375F8" w:rsidRPr="00991F16" w:rsidRDefault="002375F8" w:rsidP="002375F8">
            <w:pPr>
              <w:tabs>
                <w:tab w:val="left" w:leader="dot" w:pos="142"/>
                <w:tab w:val="left" w:leader="dot" w:pos="8931"/>
              </w:tabs>
              <w:spacing w:after="60" w:line="312" w:lineRule="auto"/>
              <w:jc w:val="both"/>
              <w:rPr>
                <w:rFonts w:asciiTheme="minorHAnsi" w:hAnsiTheme="minorHAnsi" w:cstheme="minorHAnsi"/>
                <w:sz w:val="22"/>
                <w:szCs w:val="22"/>
              </w:rPr>
            </w:pPr>
            <w:r w:rsidRPr="00991F16">
              <w:rPr>
                <w:rFonts w:asciiTheme="minorHAnsi" w:hAnsiTheme="minorHAnsi" w:cstheme="minorHAnsi"/>
                <w:sz w:val="22"/>
                <w:szCs w:val="22"/>
              </w:rPr>
              <w:t>2.</w:t>
            </w:r>
          </w:p>
        </w:tc>
        <w:tc>
          <w:tcPr>
            <w:tcW w:w="3828" w:type="dxa"/>
          </w:tcPr>
          <w:p w14:paraId="33F35441" w14:textId="77777777" w:rsidR="002375F8" w:rsidRPr="00991F16" w:rsidRDefault="002375F8" w:rsidP="002375F8">
            <w:pPr>
              <w:tabs>
                <w:tab w:val="left" w:leader="dot" w:pos="142"/>
                <w:tab w:val="left" w:leader="dot" w:pos="8931"/>
              </w:tabs>
              <w:spacing w:after="60" w:line="312" w:lineRule="auto"/>
              <w:jc w:val="both"/>
              <w:rPr>
                <w:rFonts w:asciiTheme="minorHAnsi" w:hAnsiTheme="minorHAnsi" w:cstheme="minorHAnsi"/>
                <w:sz w:val="22"/>
                <w:szCs w:val="22"/>
              </w:rPr>
            </w:pPr>
          </w:p>
        </w:tc>
        <w:tc>
          <w:tcPr>
            <w:tcW w:w="4536" w:type="dxa"/>
          </w:tcPr>
          <w:p w14:paraId="18F41EC0" w14:textId="77777777" w:rsidR="002375F8" w:rsidRPr="00991F16" w:rsidRDefault="002375F8" w:rsidP="002375F8">
            <w:pPr>
              <w:tabs>
                <w:tab w:val="left" w:leader="dot" w:pos="142"/>
                <w:tab w:val="left" w:leader="dot" w:pos="8931"/>
              </w:tabs>
              <w:spacing w:after="60" w:line="312" w:lineRule="auto"/>
              <w:jc w:val="both"/>
              <w:rPr>
                <w:rFonts w:asciiTheme="minorHAnsi" w:hAnsiTheme="minorHAnsi" w:cstheme="minorHAnsi"/>
                <w:sz w:val="22"/>
                <w:szCs w:val="22"/>
              </w:rPr>
            </w:pPr>
          </w:p>
        </w:tc>
      </w:tr>
    </w:tbl>
    <w:p w14:paraId="5968F224" w14:textId="77777777" w:rsidR="002375F8" w:rsidRPr="00991F16" w:rsidRDefault="002375F8" w:rsidP="002375F8">
      <w:pPr>
        <w:widowControl/>
        <w:tabs>
          <w:tab w:val="left" w:leader="dot" w:pos="142"/>
          <w:tab w:val="left" w:leader="dot" w:pos="8931"/>
        </w:tabs>
        <w:autoSpaceDE/>
        <w:autoSpaceDN/>
        <w:spacing w:after="60" w:line="312" w:lineRule="auto"/>
        <w:jc w:val="both"/>
        <w:rPr>
          <w:rFonts w:asciiTheme="minorHAnsi" w:hAnsiTheme="minorHAnsi" w:cstheme="minorHAnsi"/>
          <w:lang w:eastAsia="pl-PL"/>
        </w:rPr>
      </w:pPr>
    </w:p>
    <w:p w14:paraId="2A1E2DCA" w14:textId="77777777" w:rsidR="002375F8" w:rsidRPr="00991F16" w:rsidRDefault="002375F8" w:rsidP="002375F8">
      <w:pPr>
        <w:widowControl/>
        <w:tabs>
          <w:tab w:val="left" w:leader="underscore" w:pos="2251"/>
          <w:tab w:val="left" w:leader="underscore" w:pos="3566"/>
        </w:tabs>
        <w:adjustRightInd w:val="0"/>
        <w:spacing w:after="60" w:line="312" w:lineRule="auto"/>
        <w:ind w:firstLine="1793"/>
        <w:jc w:val="right"/>
        <w:rPr>
          <w:rFonts w:asciiTheme="minorHAnsi" w:eastAsia="Calibri" w:hAnsiTheme="minorHAnsi" w:cstheme="minorHAnsi"/>
        </w:rPr>
      </w:pPr>
      <w:r w:rsidRPr="00991F16">
        <w:rPr>
          <w:rFonts w:asciiTheme="minorHAnsi" w:eastAsia="Calibri" w:hAnsiTheme="minorHAnsi" w:cstheme="minorHAnsi"/>
        </w:rPr>
        <w:t>…………….……., dnia …………………. r.</w:t>
      </w:r>
    </w:p>
    <w:p w14:paraId="62CF68A3" w14:textId="77777777" w:rsidR="002375F8" w:rsidRPr="00991F16" w:rsidRDefault="002375F8" w:rsidP="002375F8">
      <w:pPr>
        <w:widowControl/>
        <w:tabs>
          <w:tab w:val="left" w:leader="underscore" w:pos="2251"/>
          <w:tab w:val="left" w:leader="underscore" w:pos="3566"/>
        </w:tabs>
        <w:adjustRightInd w:val="0"/>
        <w:spacing w:after="60" w:line="312" w:lineRule="auto"/>
        <w:ind w:firstLine="1793"/>
        <w:jc w:val="right"/>
        <w:rPr>
          <w:rFonts w:asciiTheme="minorHAnsi" w:hAnsiTheme="minorHAnsi" w:cstheme="minorHAnsi"/>
          <w:i/>
          <w:lang w:eastAsia="pl-PL"/>
        </w:rPr>
      </w:pPr>
      <w:r w:rsidRPr="00991F16">
        <w:rPr>
          <w:rFonts w:asciiTheme="minorHAnsi" w:hAnsiTheme="minorHAnsi" w:cstheme="minorHAnsi"/>
          <w:i/>
          <w:lang w:eastAsia="pl-PL"/>
        </w:rPr>
        <w:t>……………………………….</w:t>
      </w:r>
    </w:p>
    <w:p w14:paraId="49EE0F47" w14:textId="77777777" w:rsidR="002375F8" w:rsidRPr="00991F16" w:rsidRDefault="002375F8" w:rsidP="002375F8">
      <w:pPr>
        <w:widowControl/>
        <w:tabs>
          <w:tab w:val="left" w:leader="underscore" w:pos="2251"/>
          <w:tab w:val="left" w:leader="underscore" w:pos="3566"/>
        </w:tabs>
        <w:adjustRightInd w:val="0"/>
        <w:spacing w:after="60" w:line="312" w:lineRule="auto"/>
        <w:ind w:firstLine="1793"/>
        <w:jc w:val="right"/>
        <w:rPr>
          <w:rFonts w:asciiTheme="minorHAnsi" w:eastAsia="Calibri" w:hAnsiTheme="minorHAnsi" w:cstheme="minorHAnsi"/>
        </w:rPr>
      </w:pPr>
      <w:r w:rsidRPr="00991F16">
        <w:rPr>
          <w:rFonts w:asciiTheme="minorHAnsi" w:hAnsiTheme="minorHAnsi" w:cstheme="minorHAnsi"/>
          <w:i/>
          <w:lang w:eastAsia="pl-PL"/>
        </w:rPr>
        <w:t>Imię i nazwisko</w:t>
      </w:r>
    </w:p>
    <w:p w14:paraId="4CCCFD5F" w14:textId="77777777" w:rsidR="002375F8" w:rsidRPr="00991F16" w:rsidRDefault="002375F8" w:rsidP="002375F8">
      <w:pPr>
        <w:keepNext/>
        <w:keepLines/>
        <w:widowControl/>
        <w:adjustRightInd w:val="0"/>
        <w:spacing w:before="200" w:after="60" w:line="312" w:lineRule="auto"/>
        <w:ind w:left="284"/>
        <w:jc w:val="right"/>
        <w:outlineLvl w:val="3"/>
        <w:rPr>
          <w:rFonts w:asciiTheme="minorHAnsi" w:eastAsia="Calibri" w:hAnsiTheme="minorHAnsi" w:cstheme="minorHAnsi"/>
          <w:bCs/>
          <w:i/>
          <w:iCs/>
          <w:lang w:val="x-none"/>
        </w:rPr>
      </w:pPr>
      <w:r w:rsidRPr="00991F16">
        <w:rPr>
          <w:rFonts w:asciiTheme="minorHAnsi" w:hAnsiTheme="minorHAnsi" w:cstheme="minorHAnsi"/>
          <w:bCs/>
          <w:i/>
          <w:iCs/>
          <w:lang w:val="x-none" w:eastAsia="x-none"/>
        </w:rPr>
        <w:t>podpisano elektronicznie</w:t>
      </w:r>
    </w:p>
    <w:sectPr w:rsidR="002375F8" w:rsidRPr="00991F16">
      <w:pgSz w:w="11910" w:h="16840"/>
      <w:pgMar w:top="1580" w:right="1300" w:bottom="680" w:left="1160" w:header="0" w:footer="40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D0D78A" w14:textId="77777777" w:rsidR="0048424C" w:rsidRDefault="0048424C">
      <w:r>
        <w:separator/>
      </w:r>
    </w:p>
  </w:endnote>
  <w:endnote w:type="continuationSeparator" w:id="0">
    <w:p w14:paraId="445CA23F" w14:textId="77777777" w:rsidR="0048424C" w:rsidRDefault="004842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EE"/>
    <w:family w:val="swiss"/>
    <w:pitch w:val="variable"/>
    <w:sig w:usb0="E0002EFF" w:usb1="C000785B" w:usb2="00000009" w:usb3="00000000" w:csb0="000001FF" w:csb1="00000000"/>
  </w:font>
  <w:font w:name="SlimbachItcTEE">
    <w:altName w:val="Courier New"/>
    <w:panose1 w:val="00000000000000000000"/>
    <w:charset w:val="00"/>
    <w:family w:val="decorative"/>
    <w:notTrueType/>
    <w:pitch w:val="variable"/>
    <w:sig w:usb0="00000007" w:usb1="00000000" w:usb2="00000000" w:usb3="00000000" w:csb0="00000083"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8FFD6" w14:textId="77777777" w:rsidR="00584561" w:rsidRDefault="003F300B" w:rsidP="00DF595C">
    <w:pPr>
      <w:pStyle w:val="Stopka"/>
      <w:jc w:val="center"/>
    </w:pPr>
    <w:r>
      <w:pict w14:anchorId="2E107D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75pt;height:54.75pt;mso-position-horizontal-relative:char;mso-position-vertical-relative:line">
          <v:imagedata r:id="rId1" o:titl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AB1C7" w14:textId="15DFB6A4" w:rsidR="009237AB" w:rsidRDefault="009237AB" w:rsidP="00DF595C">
    <w:pPr>
      <w:pStyle w:val="Stopka"/>
      <w:jc w:val="center"/>
    </w:pPr>
    <w:r>
      <w:rPr>
        <w:noProof/>
      </w:rPr>
      <w:drawing>
        <wp:inline distT="0" distB="0" distL="0" distR="0" wp14:anchorId="18D10648" wp14:editId="0ADE86A2">
          <wp:extent cx="5489575" cy="664210"/>
          <wp:effectExtent l="0" t="0" r="0" b="254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9575" cy="66421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E0D079" w14:textId="77777777" w:rsidR="0048424C" w:rsidRDefault="0048424C">
      <w:r>
        <w:separator/>
      </w:r>
    </w:p>
  </w:footnote>
  <w:footnote w:type="continuationSeparator" w:id="0">
    <w:p w14:paraId="3C9D8986" w14:textId="77777777" w:rsidR="0048424C" w:rsidRDefault="0048424C">
      <w:r>
        <w:continuationSeparator/>
      </w:r>
    </w:p>
  </w:footnote>
  <w:footnote w:id="1">
    <w:p w14:paraId="3EA7610F" w14:textId="77777777" w:rsidR="005A5634" w:rsidRPr="00A13B6D" w:rsidDel="00647F93" w:rsidRDefault="005A5634" w:rsidP="005A5634">
      <w:pPr>
        <w:pStyle w:val="Tekstprzypisudolnego"/>
        <w:rPr>
          <w:ins w:id="5" w:author="Maria Wojewoda" w:date="2021-05-12T08:59:00Z"/>
          <w:del w:id="6" w:author="Maria Wojewoda" w:date="2021-05-12T07:47:00Z"/>
          <w:sz w:val="16"/>
          <w:szCs w:val="16"/>
        </w:rPr>
      </w:pPr>
    </w:p>
  </w:footnote>
  <w:footnote w:id="2">
    <w:p w14:paraId="501F7D3D" w14:textId="77777777" w:rsidR="000A6997" w:rsidRDefault="000A6997"/>
  </w:footnote>
  <w:footnote w:id="3">
    <w:p w14:paraId="3446B293" w14:textId="77777777" w:rsidR="0048424C" w:rsidRPr="00A13B6D" w:rsidRDefault="0048424C" w:rsidP="00B11A4E">
      <w:pPr>
        <w:pStyle w:val="Tekstprzypisudolnego"/>
        <w:jc w:val="both"/>
        <w:rPr>
          <w:sz w:val="16"/>
          <w:szCs w:val="16"/>
        </w:rPr>
      </w:pPr>
      <w:r>
        <w:rPr>
          <w:rStyle w:val="Odwoanieprzypisudolnego"/>
        </w:rPr>
        <w:footnoteRef/>
      </w:r>
      <w:r>
        <w:t xml:space="preserve"> </w:t>
      </w:r>
      <w:r w:rsidRPr="00A13B6D">
        <w:rPr>
          <w:sz w:val="16"/>
          <w:szCs w:val="16"/>
        </w:rPr>
        <w:t xml:space="preserve">Pouczenie o odpowiedzialności karnej Art. 297 § 1 Kodeksu karnego (Dz. U. Nr 88 poz. 553 z </w:t>
      </w:r>
      <w:r w:rsidRPr="00A13B6D">
        <w:rPr>
          <w:sz w:val="16"/>
          <w:szCs w:val="16"/>
        </w:rPr>
        <w:t>późn. zm.):</w:t>
      </w:r>
    </w:p>
    <w:p w14:paraId="786B3B02" w14:textId="173D6EFF" w:rsidR="0048424C" w:rsidRDefault="0048424C" w:rsidP="00B11A4E">
      <w:pPr>
        <w:pStyle w:val="Tekstprzypisudolnego"/>
        <w:jc w:val="both"/>
      </w:pPr>
      <w:r w:rsidRPr="00A13B6D">
        <w:rPr>
          <w:sz w:val="16"/>
          <w:szCs w:val="16"/>
        </w:rPr>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elektronicznego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w:t>
      </w:r>
    </w:p>
  </w:footnote>
  <w:footnote w:id="4">
    <w:p w14:paraId="0C52B5E3" w14:textId="77777777" w:rsidR="006E5647" w:rsidRDefault="006E5647" w:rsidP="006E5647">
      <w:pPr>
        <w:pStyle w:val="Tekstprzypisudolnego"/>
      </w:pPr>
      <w:r>
        <w:rPr>
          <w:rStyle w:val="Odwoanieprzypisudolnego"/>
        </w:rPr>
        <w:footnoteRef/>
      </w:r>
      <w:r>
        <w:t xml:space="preserve"> Dot. części 1 zamówienia</w:t>
      </w:r>
    </w:p>
  </w:footnote>
  <w:footnote w:id="5">
    <w:p w14:paraId="5C187844" w14:textId="77777777" w:rsidR="006E5647" w:rsidRDefault="006E5647" w:rsidP="006E5647">
      <w:pPr>
        <w:pStyle w:val="Tekstprzypisudolnego"/>
      </w:pPr>
      <w:r>
        <w:rPr>
          <w:rStyle w:val="Odwoanieprzypisudolnego"/>
        </w:rPr>
        <w:footnoteRef/>
      </w:r>
      <w:r>
        <w:t xml:space="preserve"> Dotyczy części I zamówienia </w:t>
      </w:r>
    </w:p>
  </w:footnote>
  <w:footnote w:id="6">
    <w:p w14:paraId="31CAA863" w14:textId="77777777" w:rsidR="006E5647" w:rsidRDefault="006E5647" w:rsidP="006E5647">
      <w:pPr>
        <w:pStyle w:val="Tekstprzypisudolnego"/>
      </w:pPr>
      <w:r>
        <w:rPr>
          <w:rStyle w:val="Odwoanieprzypisudolnego"/>
        </w:rPr>
        <w:footnoteRef/>
      </w:r>
      <w:r>
        <w:t xml:space="preserve"> Zgodnie z Ofertą Wykonawcy</w:t>
      </w:r>
    </w:p>
  </w:footnote>
  <w:footnote w:id="7">
    <w:p w14:paraId="46AAB615" w14:textId="77777777" w:rsidR="006E5647" w:rsidRDefault="006E5647" w:rsidP="006E5647">
      <w:pPr>
        <w:pStyle w:val="Tekstprzypisudolnego"/>
      </w:pPr>
      <w:r>
        <w:rPr>
          <w:rStyle w:val="Odwoanieprzypisudolnego"/>
        </w:rPr>
        <w:footnoteRef/>
      </w:r>
      <w:r>
        <w:t xml:space="preserve"> Zgodnie z Ofertą Wykonawcy</w:t>
      </w:r>
    </w:p>
  </w:footnote>
  <w:footnote w:id="8">
    <w:p w14:paraId="1E180E7C" w14:textId="77777777" w:rsidR="006E5647" w:rsidRDefault="006E5647" w:rsidP="006E5647">
      <w:pPr>
        <w:pStyle w:val="Tekstprzypisudolnego"/>
      </w:pPr>
      <w:r>
        <w:rPr>
          <w:rStyle w:val="Odwoanieprzypisudolnego"/>
        </w:rPr>
        <w:footnoteRef/>
      </w:r>
      <w:r>
        <w:t xml:space="preserve"> Zgodnie z Ofertą Wykonawcy</w:t>
      </w:r>
    </w:p>
  </w:footnote>
  <w:footnote w:id="9">
    <w:p w14:paraId="1BF07022" w14:textId="77777777" w:rsidR="006E5647" w:rsidRDefault="006E5647" w:rsidP="006E5647">
      <w:pPr>
        <w:pStyle w:val="Tekstprzypisudolnego"/>
      </w:pPr>
      <w:r>
        <w:rPr>
          <w:rStyle w:val="Odwoanieprzypisudolnego"/>
        </w:rPr>
        <w:footnoteRef/>
      </w:r>
      <w:r>
        <w:t xml:space="preserve"> Zgodnie z Ofertą Wykonawcy</w:t>
      </w:r>
    </w:p>
  </w:footnote>
  <w:footnote w:id="10">
    <w:p w14:paraId="720A8DF5" w14:textId="77777777" w:rsidR="006E5647" w:rsidRDefault="006E5647" w:rsidP="006E5647">
      <w:pPr>
        <w:pStyle w:val="Tekstprzypisudolnego"/>
      </w:pPr>
      <w:r>
        <w:rPr>
          <w:rStyle w:val="Odwoanieprzypisudolnego"/>
        </w:rPr>
        <w:footnoteRef/>
      </w:r>
      <w:r>
        <w:t xml:space="preserve"> Zgodnie z Ofertą Wykonawcy</w:t>
      </w:r>
    </w:p>
  </w:footnote>
  <w:footnote w:id="11">
    <w:p w14:paraId="19F4E665" w14:textId="77777777" w:rsidR="006E5647" w:rsidRDefault="006E5647" w:rsidP="006E5647">
      <w:pPr>
        <w:pStyle w:val="Tekstprzypisudolnego"/>
      </w:pPr>
      <w:r>
        <w:rPr>
          <w:rStyle w:val="Odwoanieprzypisudolnego"/>
        </w:rPr>
        <w:footnoteRef/>
      </w:r>
      <w:r>
        <w:t xml:space="preserve"> Zgodnie z Ofertą Wykonawcy</w:t>
      </w:r>
    </w:p>
  </w:footnote>
  <w:footnote w:id="12">
    <w:p w14:paraId="633763DE" w14:textId="77777777" w:rsidR="006E5647" w:rsidRDefault="006E5647" w:rsidP="006E5647">
      <w:pPr>
        <w:pStyle w:val="Tekstprzypisudolnego"/>
      </w:pPr>
      <w:r>
        <w:rPr>
          <w:rStyle w:val="Odwoanieprzypisudolnego"/>
        </w:rPr>
        <w:footnoteRef/>
      </w:r>
      <w:r>
        <w:t xml:space="preserve"> Zgodnie z Ofertą Wykonawcy</w:t>
      </w:r>
    </w:p>
  </w:footnote>
  <w:footnote w:id="13">
    <w:p w14:paraId="5EFF17CF" w14:textId="77777777" w:rsidR="006E5647" w:rsidRDefault="006E5647" w:rsidP="006E5647">
      <w:pPr>
        <w:pStyle w:val="Tekstprzypisudolnego"/>
      </w:pPr>
      <w:r>
        <w:rPr>
          <w:rStyle w:val="Odwoanieprzypisudolnego"/>
        </w:rPr>
        <w:footnoteRef/>
      </w:r>
      <w:r>
        <w:t xml:space="preserve"> Zgodnie z Ofertą Wykonawcy</w:t>
      </w:r>
    </w:p>
  </w:footnote>
  <w:footnote w:id="14">
    <w:p w14:paraId="7B414A12" w14:textId="77777777" w:rsidR="006E5647" w:rsidRDefault="006E5647" w:rsidP="006E5647">
      <w:pPr>
        <w:pStyle w:val="Tekstprzypisudolnego"/>
      </w:pPr>
      <w:r>
        <w:rPr>
          <w:rStyle w:val="Odwoanieprzypisudolnego"/>
        </w:rPr>
        <w:footnoteRef/>
      </w:r>
      <w:r>
        <w:t xml:space="preserve"> Zgodnie z Ofertą Wykonawcy</w:t>
      </w:r>
    </w:p>
  </w:footnote>
  <w:footnote w:id="15">
    <w:p w14:paraId="12C387A2" w14:textId="77777777" w:rsidR="006E5647" w:rsidRDefault="006E5647" w:rsidP="006E5647">
      <w:pPr>
        <w:pStyle w:val="Tekstprzypisudolnego"/>
      </w:pPr>
      <w:r>
        <w:rPr>
          <w:rStyle w:val="Odwoanieprzypisudolnego"/>
        </w:rPr>
        <w:footnoteRef/>
      </w:r>
      <w:r>
        <w:t xml:space="preserve"> Zgodnie z Ofertą Wykonawcy</w:t>
      </w:r>
    </w:p>
  </w:footnote>
  <w:footnote w:id="16">
    <w:p w14:paraId="72370553" w14:textId="77777777" w:rsidR="006E5647" w:rsidRDefault="006E5647" w:rsidP="006E5647">
      <w:pPr>
        <w:pStyle w:val="Tekstprzypisudolnego"/>
      </w:pPr>
      <w:r>
        <w:rPr>
          <w:rStyle w:val="Odwoanieprzypisudolnego"/>
        </w:rPr>
        <w:footnoteRef/>
      </w:r>
      <w:r>
        <w:t xml:space="preserve"> Zgodnie z Ofertą Wykonawcy</w:t>
      </w:r>
    </w:p>
  </w:footnote>
  <w:footnote w:id="17">
    <w:p w14:paraId="43D43930" w14:textId="77777777" w:rsidR="006E5647" w:rsidRDefault="006E5647" w:rsidP="006E5647">
      <w:pPr>
        <w:pStyle w:val="Tekstprzypisudolnego"/>
      </w:pPr>
      <w:r>
        <w:rPr>
          <w:rStyle w:val="Odwoanieprzypisudolnego"/>
        </w:rPr>
        <w:footnoteRef/>
      </w:r>
      <w:r>
        <w:t xml:space="preserve"> Zgodnie z Ofertą Wykonawcy</w:t>
      </w:r>
    </w:p>
  </w:footnote>
  <w:footnote w:id="18">
    <w:p w14:paraId="3FA2BFFA" w14:textId="77777777" w:rsidR="006E5647" w:rsidRDefault="006E5647" w:rsidP="006E5647">
      <w:pPr>
        <w:pStyle w:val="Tekstprzypisudolnego"/>
      </w:pPr>
      <w:r>
        <w:rPr>
          <w:rStyle w:val="Odwoanieprzypisudolnego"/>
        </w:rPr>
        <w:footnoteRef/>
      </w:r>
      <w:r>
        <w:t xml:space="preserve"> Zgodnie z Ofertą Wykonawcy</w:t>
      </w:r>
    </w:p>
  </w:footnote>
  <w:footnote w:id="19">
    <w:p w14:paraId="61ABB5FB" w14:textId="77777777" w:rsidR="006E5647" w:rsidRDefault="006E5647" w:rsidP="006E5647">
      <w:pPr>
        <w:pStyle w:val="Tekstprzypisudolnego"/>
      </w:pPr>
      <w:r>
        <w:rPr>
          <w:rStyle w:val="Odwoanieprzypisudolnego"/>
        </w:rPr>
        <w:footnoteRef/>
      </w:r>
      <w:r>
        <w:t xml:space="preserve"> Zgodnie z Ofertą Wykonawcy</w:t>
      </w:r>
    </w:p>
  </w:footnote>
  <w:footnote w:id="20">
    <w:p w14:paraId="1371480F" w14:textId="77777777" w:rsidR="006E5647" w:rsidRDefault="006E5647" w:rsidP="006E5647">
      <w:pPr>
        <w:pStyle w:val="Tekstprzypisudolnego"/>
      </w:pPr>
      <w:r>
        <w:rPr>
          <w:rStyle w:val="Odwoanieprzypisudolnego"/>
        </w:rPr>
        <w:footnoteRef/>
      </w:r>
      <w:r>
        <w:t xml:space="preserve"> Zapis dotyczy </w:t>
      </w:r>
      <w:r>
        <w:t>ppkt 1)-14)</w:t>
      </w:r>
    </w:p>
  </w:footnote>
  <w:footnote w:id="21">
    <w:p w14:paraId="7BE6342C" w14:textId="77777777" w:rsidR="006E5647" w:rsidRDefault="006E5647" w:rsidP="006E5647">
      <w:pPr>
        <w:pStyle w:val="Tekstprzypisudolnego"/>
      </w:pPr>
      <w:r>
        <w:rPr>
          <w:rStyle w:val="Odwoanieprzypisudolnego"/>
        </w:rPr>
        <w:footnoteRef/>
      </w:r>
      <w:r>
        <w:t xml:space="preserve"> </w:t>
      </w:r>
      <w:r w:rsidRPr="00340073">
        <w:t>Ostateczna treść zapis ust. 1 uzależniona jest od rodzaju zaoferowanego przez Wykonawcę oprogramowania, zgodnie z projektowanym alternatywnym brzmieniem</w:t>
      </w:r>
      <w:r>
        <w:t xml:space="preserve"> </w:t>
      </w:r>
    </w:p>
  </w:footnote>
  <w:footnote w:id="22">
    <w:p w14:paraId="496C7C30" w14:textId="77777777" w:rsidR="006E5647" w:rsidRDefault="006E5647" w:rsidP="006E5647">
      <w:pPr>
        <w:pStyle w:val="Tekstprzypisudolnego"/>
      </w:pPr>
      <w:r>
        <w:rPr>
          <w:rStyle w:val="Odwoanieprzypisudolnego"/>
        </w:rPr>
        <w:footnoteRef/>
      </w:r>
      <w:r>
        <w:t xml:space="preserve"> Dotyczy poz. 1 i 2 wskazanych w opisie przedmiotu zamówienia </w:t>
      </w:r>
    </w:p>
  </w:footnote>
  <w:footnote w:id="23">
    <w:p w14:paraId="61E50F2F" w14:textId="77777777" w:rsidR="006E5647" w:rsidRDefault="006E5647" w:rsidP="006E5647">
      <w:pPr>
        <w:pStyle w:val="Tekstprzypisudolnego"/>
      </w:pPr>
      <w:r>
        <w:rPr>
          <w:rStyle w:val="Odwoanieprzypisudolnego"/>
        </w:rPr>
        <w:footnoteRef/>
      </w:r>
      <w:r>
        <w:t xml:space="preserve"> </w:t>
      </w:r>
      <w:r w:rsidRPr="009E25FE">
        <w:t xml:space="preserve">Dotyczy w przypadku zaoferowania </w:t>
      </w:r>
      <w:r>
        <w:t>oprogramowania r</w:t>
      </w:r>
      <w:r w:rsidRPr="009E25FE">
        <w:t>ównoważnego</w:t>
      </w:r>
      <w:r>
        <w:t xml:space="preserve"> </w:t>
      </w:r>
    </w:p>
  </w:footnote>
  <w:footnote w:id="24">
    <w:p w14:paraId="2B845E6F" w14:textId="77777777" w:rsidR="006E5647" w:rsidRDefault="006E5647" w:rsidP="006E5647">
      <w:pPr>
        <w:pStyle w:val="Tekstprzypisudolnego"/>
      </w:pPr>
      <w:r>
        <w:rPr>
          <w:rStyle w:val="Odwoanieprzypisudolnego"/>
        </w:rPr>
        <w:footnoteRef/>
      </w:r>
      <w:r>
        <w:t xml:space="preserve"> Dotyczy poz. 1 i 2 wskazanych w opisie przedmiotu zamówienia</w:t>
      </w:r>
    </w:p>
  </w:footnote>
  <w:footnote w:id="25">
    <w:p w14:paraId="1027926E" w14:textId="77777777" w:rsidR="006E5647" w:rsidRDefault="006E5647" w:rsidP="006E5647">
      <w:pPr>
        <w:pStyle w:val="Tekstprzypisudolnego"/>
      </w:pPr>
      <w:r>
        <w:rPr>
          <w:rStyle w:val="Odwoanieprzypisudolnego"/>
        </w:rPr>
        <w:footnoteRef/>
      </w:r>
      <w:r>
        <w:t xml:space="preserve"> </w:t>
      </w:r>
      <w:r w:rsidRPr="009E25FE">
        <w:t xml:space="preserve">Dotyczy w przypadku zaoferowania </w:t>
      </w:r>
      <w:r>
        <w:t>oprogramowania r</w:t>
      </w:r>
      <w:r w:rsidRPr="009E25FE">
        <w:t>ównoważnego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BBE93D8"/>
    <w:lvl w:ilvl="0">
      <w:start w:val="1"/>
      <w:numFmt w:val="decimal"/>
      <w:pStyle w:val="Listanumerowana"/>
      <w:lvlText w:val="%1."/>
      <w:lvlJc w:val="left"/>
      <w:pPr>
        <w:tabs>
          <w:tab w:val="num" w:pos="4601"/>
        </w:tabs>
        <w:ind w:left="4601" w:hanging="360"/>
      </w:pPr>
    </w:lvl>
  </w:abstractNum>
  <w:abstractNum w:abstractNumId="1" w15:restartNumberingAfterBreak="0">
    <w:nsid w:val="FFFFFF89"/>
    <w:multiLevelType w:val="singleLevel"/>
    <w:tmpl w:val="F73C6678"/>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014849BB"/>
    <w:multiLevelType w:val="hybridMultilevel"/>
    <w:tmpl w:val="9A0E77FA"/>
    <w:styleLink w:val="WWNum201211"/>
    <w:lvl w:ilvl="0" w:tplc="177438E4">
      <w:start w:val="1"/>
      <w:numFmt w:val="decimal"/>
      <w:lvlText w:val="%1."/>
      <w:lvlJc w:val="left"/>
    </w:lvl>
    <w:lvl w:ilvl="1" w:tplc="F13C0B8A">
      <w:start w:val="1"/>
      <w:numFmt w:val="lowerLetter"/>
      <w:lvlText w:val="%2."/>
      <w:lvlJc w:val="left"/>
    </w:lvl>
    <w:lvl w:ilvl="2" w:tplc="17D24E24">
      <w:start w:val="1"/>
      <w:numFmt w:val="lowerRoman"/>
      <w:lvlText w:val="%3."/>
      <w:lvlJc w:val="right"/>
    </w:lvl>
    <w:lvl w:ilvl="3" w:tplc="35986014">
      <w:start w:val="1"/>
      <w:numFmt w:val="decimal"/>
      <w:lvlText w:val="%4."/>
      <w:lvlJc w:val="left"/>
    </w:lvl>
    <w:lvl w:ilvl="4" w:tplc="408463C0">
      <w:start w:val="1"/>
      <w:numFmt w:val="lowerLetter"/>
      <w:lvlText w:val="%5."/>
      <w:lvlJc w:val="left"/>
    </w:lvl>
    <w:lvl w:ilvl="5" w:tplc="46AED7E2">
      <w:start w:val="1"/>
      <w:numFmt w:val="lowerRoman"/>
      <w:lvlText w:val="%6."/>
      <w:lvlJc w:val="right"/>
    </w:lvl>
    <w:lvl w:ilvl="6" w:tplc="B1A4807A">
      <w:start w:val="1"/>
      <w:numFmt w:val="decimal"/>
      <w:lvlText w:val="%7."/>
      <w:lvlJc w:val="left"/>
    </w:lvl>
    <w:lvl w:ilvl="7" w:tplc="25F69B14">
      <w:start w:val="1"/>
      <w:numFmt w:val="lowerLetter"/>
      <w:lvlText w:val="%8."/>
      <w:lvlJc w:val="left"/>
    </w:lvl>
    <w:lvl w:ilvl="8" w:tplc="F4E48F18">
      <w:start w:val="1"/>
      <w:numFmt w:val="lowerRoman"/>
      <w:lvlText w:val="%9."/>
      <w:lvlJc w:val="right"/>
    </w:lvl>
  </w:abstractNum>
  <w:abstractNum w:abstractNumId="3" w15:restartNumberingAfterBreak="0">
    <w:nsid w:val="038B2DC6"/>
    <w:multiLevelType w:val="hybridMultilevel"/>
    <w:tmpl w:val="A996592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07358A"/>
    <w:multiLevelType w:val="hybridMultilevel"/>
    <w:tmpl w:val="48C642D4"/>
    <w:name w:val="WW8Num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8E9029D"/>
    <w:multiLevelType w:val="hybridMultilevel"/>
    <w:tmpl w:val="D5A81010"/>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341C88"/>
    <w:multiLevelType w:val="hybridMultilevel"/>
    <w:tmpl w:val="94EE1698"/>
    <w:styleLink w:val="WWNum201111"/>
    <w:lvl w:ilvl="0" w:tplc="37588830">
      <w:start w:val="1"/>
      <w:numFmt w:val="decimal"/>
      <w:lvlText w:val="%1."/>
      <w:lvlJc w:val="left"/>
      <w:pPr>
        <w:ind w:left="542" w:hanging="284"/>
      </w:pPr>
      <w:rPr>
        <w:rFonts w:ascii="Times New Roman" w:eastAsia="Times New Roman" w:hAnsi="Times New Roman" w:cs="Times New Roman" w:hint="default"/>
        <w:w w:val="100"/>
        <w:sz w:val="22"/>
        <w:szCs w:val="22"/>
        <w:lang w:val="pl-PL" w:eastAsia="en-US" w:bidi="ar-SA"/>
      </w:rPr>
    </w:lvl>
    <w:lvl w:ilvl="1" w:tplc="156AE834">
      <w:numFmt w:val="bullet"/>
      <w:lvlText w:val="•"/>
      <w:lvlJc w:val="left"/>
      <w:pPr>
        <w:ind w:left="1430" w:hanging="284"/>
      </w:pPr>
      <w:rPr>
        <w:rFonts w:hint="default"/>
        <w:lang w:val="pl-PL" w:eastAsia="en-US" w:bidi="ar-SA"/>
      </w:rPr>
    </w:lvl>
    <w:lvl w:ilvl="2" w:tplc="96AA999A">
      <w:numFmt w:val="bullet"/>
      <w:lvlText w:val="•"/>
      <w:lvlJc w:val="left"/>
      <w:pPr>
        <w:ind w:left="2321" w:hanging="284"/>
      </w:pPr>
      <w:rPr>
        <w:rFonts w:hint="default"/>
        <w:lang w:val="pl-PL" w:eastAsia="en-US" w:bidi="ar-SA"/>
      </w:rPr>
    </w:lvl>
    <w:lvl w:ilvl="3" w:tplc="1FCA07C0">
      <w:numFmt w:val="bullet"/>
      <w:lvlText w:val="•"/>
      <w:lvlJc w:val="left"/>
      <w:pPr>
        <w:ind w:left="3211" w:hanging="284"/>
      </w:pPr>
      <w:rPr>
        <w:rFonts w:hint="default"/>
        <w:lang w:val="pl-PL" w:eastAsia="en-US" w:bidi="ar-SA"/>
      </w:rPr>
    </w:lvl>
    <w:lvl w:ilvl="4" w:tplc="9B4A1084">
      <w:numFmt w:val="bullet"/>
      <w:lvlText w:val="•"/>
      <w:lvlJc w:val="left"/>
      <w:pPr>
        <w:ind w:left="4102" w:hanging="284"/>
      </w:pPr>
      <w:rPr>
        <w:rFonts w:hint="default"/>
        <w:lang w:val="pl-PL" w:eastAsia="en-US" w:bidi="ar-SA"/>
      </w:rPr>
    </w:lvl>
    <w:lvl w:ilvl="5" w:tplc="DA880D7A">
      <w:numFmt w:val="bullet"/>
      <w:lvlText w:val="•"/>
      <w:lvlJc w:val="left"/>
      <w:pPr>
        <w:ind w:left="4993" w:hanging="284"/>
      </w:pPr>
      <w:rPr>
        <w:rFonts w:hint="default"/>
        <w:lang w:val="pl-PL" w:eastAsia="en-US" w:bidi="ar-SA"/>
      </w:rPr>
    </w:lvl>
    <w:lvl w:ilvl="6" w:tplc="745A3D12">
      <w:numFmt w:val="bullet"/>
      <w:lvlText w:val="•"/>
      <w:lvlJc w:val="left"/>
      <w:pPr>
        <w:ind w:left="5883" w:hanging="284"/>
      </w:pPr>
      <w:rPr>
        <w:rFonts w:hint="default"/>
        <w:lang w:val="pl-PL" w:eastAsia="en-US" w:bidi="ar-SA"/>
      </w:rPr>
    </w:lvl>
    <w:lvl w:ilvl="7" w:tplc="603EBDD4">
      <w:numFmt w:val="bullet"/>
      <w:lvlText w:val="•"/>
      <w:lvlJc w:val="left"/>
      <w:pPr>
        <w:ind w:left="6774" w:hanging="284"/>
      </w:pPr>
      <w:rPr>
        <w:rFonts w:hint="default"/>
        <w:lang w:val="pl-PL" w:eastAsia="en-US" w:bidi="ar-SA"/>
      </w:rPr>
    </w:lvl>
    <w:lvl w:ilvl="8" w:tplc="DFBE13BC">
      <w:numFmt w:val="bullet"/>
      <w:lvlText w:val="•"/>
      <w:lvlJc w:val="left"/>
      <w:pPr>
        <w:ind w:left="7664" w:hanging="284"/>
      </w:pPr>
      <w:rPr>
        <w:rFonts w:hint="default"/>
        <w:lang w:val="pl-PL" w:eastAsia="en-US" w:bidi="ar-SA"/>
      </w:rPr>
    </w:lvl>
  </w:abstractNum>
  <w:abstractNum w:abstractNumId="7" w15:restartNumberingAfterBreak="0">
    <w:nsid w:val="0C2630AB"/>
    <w:multiLevelType w:val="hybridMultilevel"/>
    <w:tmpl w:val="A33EFBBE"/>
    <w:styleLink w:val="WWNum18121"/>
    <w:lvl w:ilvl="0" w:tplc="4CEE9C8E">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DB51ACC"/>
    <w:multiLevelType w:val="hybridMultilevel"/>
    <w:tmpl w:val="1618F988"/>
    <w:lvl w:ilvl="0" w:tplc="5288BA86">
      <w:start w:val="1"/>
      <w:numFmt w:val="decimal"/>
      <w:lvlText w:val="%1."/>
      <w:lvlJc w:val="left"/>
      <w:pPr>
        <w:ind w:left="719" w:hanging="360"/>
      </w:pPr>
      <w:rPr>
        <w:rFonts w:hint="default"/>
      </w:rPr>
    </w:lvl>
    <w:lvl w:ilvl="1" w:tplc="04150019" w:tentative="1">
      <w:start w:val="1"/>
      <w:numFmt w:val="lowerLetter"/>
      <w:lvlText w:val="%2."/>
      <w:lvlJc w:val="left"/>
      <w:pPr>
        <w:ind w:left="1439" w:hanging="360"/>
      </w:pPr>
    </w:lvl>
    <w:lvl w:ilvl="2" w:tplc="0415001B" w:tentative="1">
      <w:start w:val="1"/>
      <w:numFmt w:val="lowerRoman"/>
      <w:lvlText w:val="%3."/>
      <w:lvlJc w:val="right"/>
      <w:pPr>
        <w:ind w:left="2159" w:hanging="180"/>
      </w:pPr>
    </w:lvl>
    <w:lvl w:ilvl="3" w:tplc="0415000F" w:tentative="1">
      <w:start w:val="1"/>
      <w:numFmt w:val="decimal"/>
      <w:lvlText w:val="%4."/>
      <w:lvlJc w:val="left"/>
      <w:pPr>
        <w:ind w:left="2879" w:hanging="360"/>
      </w:pPr>
    </w:lvl>
    <w:lvl w:ilvl="4" w:tplc="04150019" w:tentative="1">
      <w:start w:val="1"/>
      <w:numFmt w:val="lowerLetter"/>
      <w:lvlText w:val="%5."/>
      <w:lvlJc w:val="left"/>
      <w:pPr>
        <w:ind w:left="3599" w:hanging="360"/>
      </w:pPr>
    </w:lvl>
    <w:lvl w:ilvl="5" w:tplc="0415001B" w:tentative="1">
      <w:start w:val="1"/>
      <w:numFmt w:val="lowerRoman"/>
      <w:lvlText w:val="%6."/>
      <w:lvlJc w:val="right"/>
      <w:pPr>
        <w:ind w:left="4319" w:hanging="180"/>
      </w:pPr>
    </w:lvl>
    <w:lvl w:ilvl="6" w:tplc="0415000F" w:tentative="1">
      <w:start w:val="1"/>
      <w:numFmt w:val="decimal"/>
      <w:lvlText w:val="%7."/>
      <w:lvlJc w:val="left"/>
      <w:pPr>
        <w:ind w:left="5039" w:hanging="360"/>
      </w:pPr>
    </w:lvl>
    <w:lvl w:ilvl="7" w:tplc="04150019" w:tentative="1">
      <w:start w:val="1"/>
      <w:numFmt w:val="lowerLetter"/>
      <w:lvlText w:val="%8."/>
      <w:lvlJc w:val="left"/>
      <w:pPr>
        <w:ind w:left="5759" w:hanging="360"/>
      </w:pPr>
    </w:lvl>
    <w:lvl w:ilvl="8" w:tplc="0415001B" w:tentative="1">
      <w:start w:val="1"/>
      <w:numFmt w:val="lowerRoman"/>
      <w:lvlText w:val="%9."/>
      <w:lvlJc w:val="right"/>
      <w:pPr>
        <w:ind w:left="6479" w:hanging="180"/>
      </w:pPr>
    </w:lvl>
  </w:abstractNum>
  <w:abstractNum w:abstractNumId="9" w15:restartNumberingAfterBreak="0">
    <w:nsid w:val="0DDD0640"/>
    <w:multiLevelType w:val="hybridMultilevel"/>
    <w:tmpl w:val="036C8066"/>
    <w:styleLink w:val="WWNum251211"/>
    <w:lvl w:ilvl="0" w:tplc="B5945F92">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0" w15:restartNumberingAfterBreak="0">
    <w:nsid w:val="0DE40B03"/>
    <w:multiLevelType w:val="hybridMultilevel"/>
    <w:tmpl w:val="349EFD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F6139D6"/>
    <w:multiLevelType w:val="multilevel"/>
    <w:tmpl w:val="8A125FA0"/>
    <w:styleLink w:val="WWNum251111"/>
    <w:lvl w:ilvl="0">
      <w:start w:val="1"/>
      <w:numFmt w:val="decimal"/>
      <w:lvlText w:val="%1."/>
      <w:lvlJc w:val="left"/>
      <w:pPr>
        <w:ind w:left="542" w:hanging="360"/>
        <w:jc w:val="right"/>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978" w:hanging="360"/>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1260" w:hanging="360"/>
      </w:pPr>
      <w:rPr>
        <w:rFonts w:hint="default"/>
        <w:lang w:val="pl-PL" w:eastAsia="en-US" w:bidi="ar-SA"/>
      </w:rPr>
    </w:lvl>
    <w:lvl w:ilvl="3">
      <w:numFmt w:val="bullet"/>
      <w:lvlText w:val="•"/>
      <w:lvlJc w:val="left"/>
      <w:pPr>
        <w:ind w:left="2283" w:hanging="360"/>
      </w:pPr>
      <w:rPr>
        <w:rFonts w:hint="default"/>
        <w:lang w:val="pl-PL" w:eastAsia="en-US" w:bidi="ar-SA"/>
      </w:rPr>
    </w:lvl>
    <w:lvl w:ilvl="4">
      <w:numFmt w:val="bullet"/>
      <w:lvlText w:val="•"/>
      <w:lvlJc w:val="left"/>
      <w:pPr>
        <w:ind w:left="3306" w:hanging="360"/>
      </w:pPr>
      <w:rPr>
        <w:rFonts w:hint="default"/>
        <w:lang w:val="pl-PL" w:eastAsia="en-US" w:bidi="ar-SA"/>
      </w:rPr>
    </w:lvl>
    <w:lvl w:ilvl="5">
      <w:numFmt w:val="bullet"/>
      <w:lvlText w:val="•"/>
      <w:lvlJc w:val="left"/>
      <w:pPr>
        <w:ind w:left="4329" w:hanging="360"/>
      </w:pPr>
      <w:rPr>
        <w:rFonts w:hint="default"/>
        <w:lang w:val="pl-PL" w:eastAsia="en-US" w:bidi="ar-SA"/>
      </w:rPr>
    </w:lvl>
    <w:lvl w:ilvl="6">
      <w:numFmt w:val="bullet"/>
      <w:lvlText w:val="•"/>
      <w:lvlJc w:val="left"/>
      <w:pPr>
        <w:ind w:left="5353" w:hanging="360"/>
      </w:pPr>
      <w:rPr>
        <w:rFonts w:hint="default"/>
        <w:lang w:val="pl-PL" w:eastAsia="en-US" w:bidi="ar-SA"/>
      </w:rPr>
    </w:lvl>
    <w:lvl w:ilvl="7">
      <w:numFmt w:val="bullet"/>
      <w:lvlText w:val="•"/>
      <w:lvlJc w:val="left"/>
      <w:pPr>
        <w:ind w:left="6376" w:hanging="360"/>
      </w:pPr>
      <w:rPr>
        <w:rFonts w:hint="default"/>
        <w:lang w:val="pl-PL" w:eastAsia="en-US" w:bidi="ar-SA"/>
      </w:rPr>
    </w:lvl>
    <w:lvl w:ilvl="8">
      <w:numFmt w:val="bullet"/>
      <w:lvlText w:val="•"/>
      <w:lvlJc w:val="left"/>
      <w:pPr>
        <w:ind w:left="7399" w:hanging="360"/>
      </w:pPr>
      <w:rPr>
        <w:rFonts w:hint="default"/>
        <w:lang w:val="pl-PL" w:eastAsia="en-US" w:bidi="ar-SA"/>
      </w:rPr>
    </w:lvl>
  </w:abstractNum>
  <w:abstractNum w:abstractNumId="12" w15:restartNumberingAfterBreak="0">
    <w:nsid w:val="108F70EB"/>
    <w:multiLevelType w:val="hybridMultilevel"/>
    <w:tmpl w:val="680C02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130083A"/>
    <w:multiLevelType w:val="hybridMultilevel"/>
    <w:tmpl w:val="3FD2ADBC"/>
    <w:styleLink w:val="WWNum241211"/>
    <w:lvl w:ilvl="0" w:tplc="A1723464">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3991390"/>
    <w:multiLevelType w:val="hybridMultilevel"/>
    <w:tmpl w:val="756EA2B4"/>
    <w:styleLink w:val="WWNum7411"/>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39B5BD3"/>
    <w:multiLevelType w:val="hybridMultilevel"/>
    <w:tmpl w:val="E1A86F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4750E8A"/>
    <w:multiLevelType w:val="hybridMultilevel"/>
    <w:tmpl w:val="064039AE"/>
    <w:styleLink w:val="Styl1211"/>
    <w:lvl w:ilvl="0" w:tplc="5A968C84">
      <w:start w:val="1"/>
      <w:numFmt w:val="lowerLetter"/>
      <w:lvlText w:val="%1)"/>
      <w:lvlJc w:val="left"/>
      <w:pPr>
        <w:ind w:left="967" w:hanging="459"/>
      </w:pPr>
      <w:rPr>
        <w:rFonts w:ascii="Times New Roman" w:eastAsia="Times New Roman" w:hAnsi="Times New Roman" w:cs="Times New Roman" w:hint="default"/>
        <w:spacing w:val="-1"/>
        <w:w w:val="100"/>
        <w:sz w:val="22"/>
        <w:szCs w:val="22"/>
        <w:lang w:val="pl-PL" w:eastAsia="en-US" w:bidi="ar-SA"/>
      </w:rPr>
    </w:lvl>
    <w:lvl w:ilvl="1" w:tplc="0C3A5016">
      <w:numFmt w:val="bullet"/>
      <w:lvlText w:val="•"/>
      <w:lvlJc w:val="left"/>
      <w:pPr>
        <w:ind w:left="1808" w:hanging="459"/>
      </w:pPr>
      <w:rPr>
        <w:rFonts w:hint="default"/>
        <w:lang w:val="pl-PL" w:eastAsia="en-US" w:bidi="ar-SA"/>
      </w:rPr>
    </w:lvl>
    <w:lvl w:ilvl="2" w:tplc="B6F2D858">
      <w:numFmt w:val="bullet"/>
      <w:lvlText w:val="•"/>
      <w:lvlJc w:val="left"/>
      <w:pPr>
        <w:ind w:left="2657" w:hanging="459"/>
      </w:pPr>
      <w:rPr>
        <w:rFonts w:hint="default"/>
        <w:lang w:val="pl-PL" w:eastAsia="en-US" w:bidi="ar-SA"/>
      </w:rPr>
    </w:lvl>
    <w:lvl w:ilvl="3" w:tplc="22CA299A">
      <w:numFmt w:val="bullet"/>
      <w:lvlText w:val="•"/>
      <w:lvlJc w:val="left"/>
      <w:pPr>
        <w:ind w:left="3505" w:hanging="459"/>
      </w:pPr>
      <w:rPr>
        <w:rFonts w:hint="default"/>
        <w:lang w:val="pl-PL" w:eastAsia="en-US" w:bidi="ar-SA"/>
      </w:rPr>
    </w:lvl>
    <w:lvl w:ilvl="4" w:tplc="717C1792">
      <w:numFmt w:val="bullet"/>
      <w:lvlText w:val="•"/>
      <w:lvlJc w:val="left"/>
      <w:pPr>
        <w:ind w:left="4354" w:hanging="459"/>
      </w:pPr>
      <w:rPr>
        <w:rFonts w:hint="default"/>
        <w:lang w:val="pl-PL" w:eastAsia="en-US" w:bidi="ar-SA"/>
      </w:rPr>
    </w:lvl>
    <w:lvl w:ilvl="5" w:tplc="946C9976">
      <w:numFmt w:val="bullet"/>
      <w:lvlText w:val="•"/>
      <w:lvlJc w:val="left"/>
      <w:pPr>
        <w:ind w:left="5203" w:hanging="459"/>
      </w:pPr>
      <w:rPr>
        <w:rFonts w:hint="default"/>
        <w:lang w:val="pl-PL" w:eastAsia="en-US" w:bidi="ar-SA"/>
      </w:rPr>
    </w:lvl>
    <w:lvl w:ilvl="6" w:tplc="DD8CBE14">
      <w:numFmt w:val="bullet"/>
      <w:lvlText w:val="•"/>
      <w:lvlJc w:val="left"/>
      <w:pPr>
        <w:ind w:left="6051" w:hanging="459"/>
      </w:pPr>
      <w:rPr>
        <w:rFonts w:hint="default"/>
        <w:lang w:val="pl-PL" w:eastAsia="en-US" w:bidi="ar-SA"/>
      </w:rPr>
    </w:lvl>
    <w:lvl w:ilvl="7" w:tplc="950EDB00">
      <w:numFmt w:val="bullet"/>
      <w:lvlText w:val="•"/>
      <w:lvlJc w:val="left"/>
      <w:pPr>
        <w:ind w:left="6900" w:hanging="459"/>
      </w:pPr>
      <w:rPr>
        <w:rFonts w:hint="default"/>
        <w:lang w:val="pl-PL" w:eastAsia="en-US" w:bidi="ar-SA"/>
      </w:rPr>
    </w:lvl>
    <w:lvl w:ilvl="8" w:tplc="1468549C">
      <w:numFmt w:val="bullet"/>
      <w:lvlText w:val="•"/>
      <w:lvlJc w:val="left"/>
      <w:pPr>
        <w:ind w:left="7748" w:hanging="459"/>
      </w:pPr>
      <w:rPr>
        <w:rFonts w:hint="default"/>
        <w:lang w:val="pl-PL" w:eastAsia="en-US" w:bidi="ar-SA"/>
      </w:rPr>
    </w:lvl>
  </w:abstractNum>
  <w:abstractNum w:abstractNumId="17" w15:restartNumberingAfterBreak="0">
    <w:nsid w:val="148D15AF"/>
    <w:multiLevelType w:val="multilevel"/>
    <w:tmpl w:val="1A520E8E"/>
    <w:styleLink w:val="WWNum21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15:restartNumberingAfterBreak="0">
    <w:nsid w:val="189258A3"/>
    <w:multiLevelType w:val="hybridMultilevel"/>
    <w:tmpl w:val="4446A508"/>
    <w:lvl w:ilvl="0" w:tplc="0415000F">
      <w:start w:val="1"/>
      <w:numFmt w:val="decimal"/>
      <w:lvlText w:val="%1."/>
      <w:lvlJc w:val="left"/>
      <w:pPr>
        <w:ind w:left="35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8971ED5"/>
    <w:multiLevelType w:val="hybridMultilevel"/>
    <w:tmpl w:val="1EFE64FE"/>
    <w:styleLink w:val="Styl1111"/>
    <w:lvl w:ilvl="0" w:tplc="F9EA463C">
      <w:start w:val="1"/>
      <w:numFmt w:val="decimal"/>
      <w:lvlText w:val="%1."/>
      <w:lvlJc w:val="left"/>
      <w:pPr>
        <w:tabs>
          <w:tab w:val="num" w:pos="360"/>
        </w:tabs>
        <w:ind w:left="360" w:hanging="360"/>
      </w:pPr>
      <w:rPr>
        <w:rFonts w:ascii="Times New Roman" w:eastAsia="Times New Roman" w:hAnsi="Times New Roman" w:cs="Times New Roman"/>
        <w:b w:val="0"/>
        <w:i w:val="0"/>
        <w:sz w:val="22"/>
        <w:szCs w:val="24"/>
      </w:rPr>
    </w:lvl>
    <w:lvl w:ilvl="1" w:tplc="F5D23936">
      <w:start w:val="1"/>
      <w:numFmt w:val="lowerLetter"/>
      <w:lvlText w:val="%2."/>
      <w:lvlJc w:val="left"/>
      <w:pPr>
        <w:tabs>
          <w:tab w:val="num" w:pos="1440"/>
        </w:tabs>
        <w:ind w:left="1440" w:hanging="360"/>
      </w:pPr>
    </w:lvl>
    <w:lvl w:ilvl="2" w:tplc="5CACB99C" w:tentative="1">
      <w:start w:val="1"/>
      <w:numFmt w:val="lowerRoman"/>
      <w:lvlText w:val="%3."/>
      <w:lvlJc w:val="right"/>
      <w:pPr>
        <w:tabs>
          <w:tab w:val="num" w:pos="2160"/>
        </w:tabs>
        <w:ind w:left="2160" w:hanging="180"/>
      </w:pPr>
    </w:lvl>
    <w:lvl w:ilvl="3" w:tplc="132015A2" w:tentative="1">
      <w:start w:val="1"/>
      <w:numFmt w:val="decimal"/>
      <w:lvlText w:val="%4."/>
      <w:lvlJc w:val="left"/>
      <w:pPr>
        <w:tabs>
          <w:tab w:val="num" w:pos="2880"/>
        </w:tabs>
        <w:ind w:left="2880" w:hanging="360"/>
      </w:pPr>
    </w:lvl>
    <w:lvl w:ilvl="4" w:tplc="24A8C8E6" w:tentative="1">
      <w:start w:val="1"/>
      <w:numFmt w:val="lowerLetter"/>
      <w:lvlText w:val="%5."/>
      <w:lvlJc w:val="left"/>
      <w:pPr>
        <w:tabs>
          <w:tab w:val="num" w:pos="3600"/>
        </w:tabs>
        <w:ind w:left="3600" w:hanging="360"/>
      </w:pPr>
    </w:lvl>
    <w:lvl w:ilvl="5" w:tplc="D1E494FA" w:tentative="1">
      <w:start w:val="1"/>
      <w:numFmt w:val="lowerRoman"/>
      <w:lvlText w:val="%6."/>
      <w:lvlJc w:val="right"/>
      <w:pPr>
        <w:tabs>
          <w:tab w:val="num" w:pos="4320"/>
        </w:tabs>
        <w:ind w:left="4320" w:hanging="180"/>
      </w:pPr>
    </w:lvl>
    <w:lvl w:ilvl="6" w:tplc="A976AAF8" w:tentative="1">
      <w:start w:val="1"/>
      <w:numFmt w:val="decimal"/>
      <w:lvlText w:val="%7."/>
      <w:lvlJc w:val="left"/>
      <w:pPr>
        <w:tabs>
          <w:tab w:val="num" w:pos="5040"/>
        </w:tabs>
        <w:ind w:left="5040" w:hanging="360"/>
      </w:pPr>
    </w:lvl>
    <w:lvl w:ilvl="7" w:tplc="A0FA00EE" w:tentative="1">
      <w:start w:val="1"/>
      <w:numFmt w:val="lowerLetter"/>
      <w:lvlText w:val="%8."/>
      <w:lvlJc w:val="left"/>
      <w:pPr>
        <w:tabs>
          <w:tab w:val="num" w:pos="5760"/>
        </w:tabs>
        <w:ind w:left="5760" w:hanging="360"/>
      </w:pPr>
    </w:lvl>
    <w:lvl w:ilvl="8" w:tplc="2C948C20" w:tentative="1">
      <w:start w:val="1"/>
      <w:numFmt w:val="lowerRoman"/>
      <w:lvlText w:val="%9."/>
      <w:lvlJc w:val="right"/>
      <w:pPr>
        <w:tabs>
          <w:tab w:val="num" w:pos="6480"/>
        </w:tabs>
        <w:ind w:left="6480" w:hanging="180"/>
      </w:pPr>
    </w:lvl>
  </w:abstractNum>
  <w:abstractNum w:abstractNumId="20" w15:restartNumberingAfterBreak="0">
    <w:nsid w:val="1C616641"/>
    <w:multiLevelType w:val="hybridMultilevel"/>
    <w:tmpl w:val="2E34CD00"/>
    <w:styleLink w:val="WWNum3821"/>
    <w:lvl w:ilvl="0" w:tplc="FDCADE5E">
      <w:start w:val="21"/>
      <w:numFmt w:val="decimal"/>
      <w:lvlText w:val="%1."/>
      <w:lvlJc w:val="left"/>
      <w:pPr>
        <w:ind w:left="708" w:hanging="450"/>
      </w:pPr>
      <w:rPr>
        <w:rFonts w:ascii="Times New Roman" w:eastAsia="Times New Roman" w:hAnsi="Times New Roman" w:cs="Times New Roman" w:hint="default"/>
        <w:w w:val="100"/>
        <w:sz w:val="22"/>
        <w:szCs w:val="22"/>
        <w:lang w:val="pl-PL" w:eastAsia="en-US" w:bidi="ar-SA"/>
      </w:rPr>
    </w:lvl>
    <w:lvl w:ilvl="1" w:tplc="70889F52">
      <w:numFmt w:val="bullet"/>
      <w:lvlText w:val="•"/>
      <w:lvlJc w:val="left"/>
      <w:pPr>
        <w:ind w:left="1574" w:hanging="450"/>
      </w:pPr>
      <w:rPr>
        <w:rFonts w:hint="default"/>
        <w:lang w:val="pl-PL" w:eastAsia="en-US" w:bidi="ar-SA"/>
      </w:rPr>
    </w:lvl>
    <w:lvl w:ilvl="2" w:tplc="9B105988">
      <w:numFmt w:val="bullet"/>
      <w:lvlText w:val="•"/>
      <w:lvlJc w:val="left"/>
      <w:pPr>
        <w:ind w:left="2449" w:hanging="450"/>
      </w:pPr>
      <w:rPr>
        <w:rFonts w:hint="default"/>
        <w:lang w:val="pl-PL" w:eastAsia="en-US" w:bidi="ar-SA"/>
      </w:rPr>
    </w:lvl>
    <w:lvl w:ilvl="3" w:tplc="45FA094C">
      <w:numFmt w:val="bullet"/>
      <w:lvlText w:val="•"/>
      <w:lvlJc w:val="left"/>
      <w:pPr>
        <w:ind w:left="3323" w:hanging="450"/>
      </w:pPr>
      <w:rPr>
        <w:rFonts w:hint="default"/>
        <w:lang w:val="pl-PL" w:eastAsia="en-US" w:bidi="ar-SA"/>
      </w:rPr>
    </w:lvl>
    <w:lvl w:ilvl="4" w:tplc="ED94E662">
      <w:numFmt w:val="bullet"/>
      <w:lvlText w:val="•"/>
      <w:lvlJc w:val="left"/>
      <w:pPr>
        <w:ind w:left="4198" w:hanging="450"/>
      </w:pPr>
      <w:rPr>
        <w:rFonts w:hint="default"/>
        <w:lang w:val="pl-PL" w:eastAsia="en-US" w:bidi="ar-SA"/>
      </w:rPr>
    </w:lvl>
    <w:lvl w:ilvl="5" w:tplc="FD6825DC">
      <w:numFmt w:val="bullet"/>
      <w:lvlText w:val="•"/>
      <w:lvlJc w:val="left"/>
      <w:pPr>
        <w:ind w:left="5073" w:hanging="450"/>
      </w:pPr>
      <w:rPr>
        <w:rFonts w:hint="default"/>
        <w:lang w:val="pl-PL" w:eastAsia="en-US" w:bidi="ar-SA"/>
      </w:rPr>
    </w:lvl>
    <w:lvl w:ilvl="6" w:tplc="BFDE5148">
      <w:numFmt w:val="bullet"/>
      <w:lvlText w:val="•"/>
      <w:lvlJc w:val="left"/>
      <w:pPr>
        <w:ind w:left="5947" w:hanging="450"/>
      </w:pPr>
      <w:rPr>
        <w:rFonts w:hint="default"/>
        <w:lang w:val="pl-PL" w:eastAsia="en-US" w:bidi="ar-SA"/>
      </w:rPr>
    </w:lvl>
    <w:lvl w:ilvl="7" w:tplc="A164EC84">
      <w:numFmt w:val="bullet"/>
      <w:lvlText w:val="•"/>
      <w:lvlJc w:val="left"/>
      <w:pPr>
        <w:ind w:left="6822" w:hanging="450"/>
      </w:pPr>
      <w:rPr>
        <w:rFonts w:hint="default"/>
        <w:lang w:val="pl-PL" w:eastAsia="en-US" w:bidi="ar-SA"/>
      </w:rPr>
    </w:lvl>
    <w:lvl w:ilvl="8" w:tplc="13F60696">
      <w:numFmt w:val="bullet"/>
      <w:lvlText w:val="•"/>
      <w:lvlJc w:val="left"/>
      <w:pPr>
        <w:ind w:left="7696" w:hanging="450"/>
      </w:pPr>
      <w:rPr>
        <w:rFonts w:hint="default"/>
        <w:lang w:val="pl-PL" w:eastAsia="en-US" w:bidi="ar-SA"/>
      </w:rPr>
    </w:lvl>
  </w:abstractNum>
  <w:abstractNum w:abstractNumId="21" w15:restartNumberingAfterBreak="0">
    <w:nsid w:val="1C7C710F"/>
    <w:multiLevelType w:val="hybridMultilevel"/>
    <w:tmpl w:val="1D20D7C6"/>
    <w:styleLink w:val="WWNum20121"/>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E0302F5"/>
    <w:multiLevelType w:val="hybridMultilevel"/>
    <w:tmpl w:val="29B428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0214775"/>
    <w:multiLevelType w:val="hybridMultilevel"/>
    <w:tmpl w:val="3AFC4C74"/>
    <w:styleLink w:val="WWNum241111"/>
    <w:lvl w:ilvl="0" w:tplc="5852AB4A">
      <w:start w:val="1"/>
      <w:numFmt w:val="decimal"/>
      <w:lvlText w:val="%1."/>
      <w:lvlJc w:val="left"/>
      <w:pPr>
        <w:ind w:left="542" w:hanging="360"/>
      </w:pPr>
      <w:rPr>
        <w:rFonts w:ascii="Times New Roman" w:eastAsia="Times New Roman" w:hAnsi="Times New Roman" w:cs="Times New Roman" w:hint="default"/>
        <w:w w:val="100"/>
        <w:sz w:val="22"/>
        <w:szCs w:val="22"/>
        <w:lang w:val="pl-PL" w:eastAsia="en-US" w:bidi="ar-SA"/>
      </w:rPr>
    </w:lvl>
    <w:lvl w:ilvl="1" w:tplc="DA14DF44">
      <w:numFmt w:val="bullet"/>
      <w:lvlText w:val="•"/>
      <w:lvlJc w:val="left"/>
      <w:pPr>
        <w:ind w:left="980" w:hanging="360"/>
      </w:pPr>
      <w:rPr>
        <w:rFonts w:hint="default"/>
        <w:lang w:val="pl-PL" w:eastAsia="en-US" w:bidi="ar-SA"/>
      </w:rPr>
    </w:lvl>
    <w:lvl w:ilvl="2" w:tplc="E1D43006">
      <w:numFmt w:val="bullet"/>
      <w:lvlText w:val="•"/>
      <w:lvlJc w:val="left"/>
      <w:pPr>
        <w:ind w:left="1920" w:hanging="360"/>
      </w:pPr>
      <w:rPr>
        <w:rFonts w:hint="default"/>
        <w:lang w:val="pl-PL" w:eastAsia="en-US" w:bidi="ar-SA"/>
      </w:rPr>
    </w:lvl>
    <w:lvl w:ilvl="3" w:tplc="AEC89F20">
      <w:numFmt w:val="bullet"/>
      <w:lvlText w:val="•"/>
      <w:lvlJc w:val="left"/>
      <w:pPr>
        <w:ind w:left="2861" w:hanging="360"/>
      </w:pPr>
      <w:rPr>
        <w:rFonts w:hint="default"/>
        <w:lang w:val="pl-PL" w:eastAsia="en-US" w:bidi="ar-SA"/>
      </w:rPr>
    </w:lvl>
    <w:lvl w:ilvl="4" w:tplc="28CCA2BA">
      <w:numFmt w:val="bullet"/>
      <w:lvlText w:val="•"/>
      <w:lvlJc w:val="left"/>
      <w:pPr>
        <w:ind w:left="3802" w:hanging="360"/>
      </w:pPr>
      <w:rPr>
        <w:rFonts w:hint="default"/>
        <w:lang w:val="pl-PL" w:eastAsia="en-US" w:bidi="ar-SA"/>
      </w:rPr>
    </w:lvl>
    <w:lvl w:ilvl="5" w:tplc="4E3A8214">
      <w:numFmt w:val="bullet"/>
      <w:lvlText w:val="•"/>
      <w:lvlJc w:val="left"/>
      <w:pPr>
        <w:ind w:left="4742" w:hanging="360"/>
      </w:pPr>
      <w:rPr>
        <w:rFonts w:hint="default"/>
        <w:lang w:val="pl-PL" w:eastAsia="en-US" w:bidi="ar-SA"/>
      </w:rPr>
    </w:lvl>
    <w:lvl w:ilvl="6" w:tplc="AFEA275E">
      <w:numFmt w:val="bullet"/>
      <w:lvlText w:val="•"/>
      <w:lvlJc w:val="left"/>
      <w:pPr>
        <w:ind w:left="5683" w:hanging="360"/>
      </w:pPr>
      <w:rPr>
        <w:rFonts w:hint="default"/>
        <w:lang w:val="pl-PL" w:eastAsia="en-US" w:bidi="ar-SA"/>
      </w:rPr>
    </w:lvl>
    <w:lvl w:ilvl="7" w:tplc="C03EB204">
      <w:numFmt w:val="bullet"/>
      <w:lvlText w:val="•"/>
      <w:lvlJc w:val="left"/>
      <w:pPr>
        <w:ind w:left="6624" w:hanging="360"/>
      </w:pPr>
      <w:rPr>
        <w:rFonts w:hint="default"/>
        <w:lang w:val="pl-PL" w:eastAsia="en-US" w:bidi="ar-SA"/>
      </w:rPr>
    </w:lvl>
    <w:lvl w:ilvl="8" w:tplc="CD00101E">
      <w:numFmt w:val="bullet"/>
      <w:lvlText w:val="•"/>
      <w:lvlJc w:val="left"/>
      <w:pPr>
        <w:ind w:left="7564" w:hanging="360"/>
      </w:pPr>
      <w:rPr>
        <w:rFonts w:hint="default"/>
        <w:lang w:val="pl-PL" w:eastAsia="en-US" w:bidi="ar-SA"/>
      </w:rPr>
    </w:lvl>
  </w:abstractNum>
  <w:abstractNum w:abstractNumId="24" w15:restartNumberingAfterBreak="0">
    <w:nsid w:val="20907860"/>
    <w:multiLevelType w:val="hybridMultilevel"/>
    <w:tmpl w:val="9162FA92"/>
    <w:lvl w:ilvl="0" w:tplc="0415000F">
      <w:start w:val="1"/>
      <w:numFmt w:val="decimal"/>
      <w:lvlText w:val="%1."/>
      <w:lvlJc w:val="left"/>
      <w:pPr>
        <w:ind w:left="36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4306EB5"/>
    <w:multiLevelType w:val="hybridMultilevel"/>
    <w:tmpl w:val="DFBA7AB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248F4BC5"/>
    <w:multiLevelType w:val="hybridMultilevel"/>
    <w:tmpl w:val="FF1C5E6E"/>
    <w:lvl w:ilvl="0" w:tplc="0415000F">
      <w:start w:val="1"/>
      <w:numFmt w:val="decimal"/>
      <w:lvlText w:val="%1."/>
      <w:lvlJc w:val="left"/>
      <w:pPr>
        <w:ind w:left="35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77978D1"/>
    <w:multiLevelType w:val="multilevel"/>
    <w:tmpl w:val="61AEDDDC"/>
    <w:styleLink w:val="WWNum20211"/>
    <w:lvl w:ilvl="0">
      <w:start w:val="1"/>
      <w:numFmt w:val="decimal"/>
      <w:lvlText w:val="%1."/>
      <w:lvlJc w:val="left"/>
      <w:pPr>
        <w:ind w:left="927" w:hanging="360"/>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050" w:hanging="432"/>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1100" w:hanging="432"/>
      </w:pPr>
      <w:rPr>
        <w:rFonts w:hint="default"/>
        <w:lang w:val="pl-PL" w:eastAsia="en-US" w:bidi="ar-SA"/>
      </w:rPr>
    </w:lvl>
    <w:lvl w:ilvl="3">
      <w:numFmt w:val="bullet"/>
      <w:lvlText w:val="•"/>
      <w:lvlJc w:val="left"/>
      <w:pPr>
        <w:ind w:left="2143" w:hanging="432"/>
      </w:pPr>
      <w:rPr>
        <w:rFonts w:hint="default"/>
        <w:lang w:val="pl-PL" w:eastAsia="en-US" w:bidi="ar-SA"/>
      </w:rPr>
    </w:lvl>
    <w:lvl w:ilvl="4">
      <w:numFmt w:val="bullet"/>
      <w:lvlText w:val="•"/>
      <w:lvlJc w:val="left"/>
      <w:pPr>
        <w:ind w:left="3186" w:hanging="432"/>
      </w:pPr>
      <w:rPr>
        <w:rFonts w:hint="default"/>
        <w:lang w:val="pl-PL" w:eastAsia="en-US" w:bidi="ar-SA"/>
      </w:rPr>
    </w:lvl>
    <w:lvl w:ilvl="5">
      <w:numFmt w:val="bullet"/>
      <w:lvlText w:val="•"/>
      <w:lvlJc w:val="left"/>
      <w:pPr>
        <w:ind w:left="4229" w:hanging="432"/>
      </w:pPr>
      <w:rPr>
        <w:rFonts w:hint="default"/>
        <w:lang w:val="pl-PL" w:eastAsia="en-US" w:bidi="ar-SA"/>
      </w:rPr>
    </w:lvl>
    <w:lvl w:ilvl="6">
      <w:numFmt w:val="bullet"/>
      <w:lvlText w:val="•"/>
      <w:lvlJc w:val="left"/>
      <w:pPr>
        <w:ind w:left="5273" w:hanging="432"/>
      </w:pPr>
      <w:rPr>
        <w:rFonts w:hint="default"/>
        <w:lang w:val="pl-PL" w:eastAsia="en-US" w:bidi="ar-SA"/>
      </w:rPr>
    </w:lvl>
    <w:lvl w:ilvl="7">
      <w:numFmt w:val="bullet"/>
      <w:lvlText w:val="•"/>
      <w:lvlJc w:val="left"/>
      <w:pPr>
        <w:ind w:left="6316" w:hanging="432"/>
      </w:pPr>
      <w:rPr>
        <w:rFonts w:hint="default"/>
        <w:lang w:val="pl-PL" w:eastAsia="en-US" w:bidi="ar-SA"/>
      </w:rPr>
    </w:lvl>
    <w:lvl w:ilvl="8">
      <w:numFmt w:val="bullet"/>
      <w:lvlText w:val="•"/>
      <w:lvlJc w:val="left"/>
      <w:pPr>
        <w:ind w:left="7359" w:hanging="432"/>
      </w:pPr>
      <w:rPr>
        <w:rFonts w:hint="default"/>
        <w:lang w:val="pl-PL" w:eastAsia="en-US" w:bidi="ar-SA"/>
      </w:rPr>
    </w:lvl>
  </w:abstractNum>
  <w:abstractNum w:abstractNumId="28" w15:restartNumberingAfterBreak="0">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9" w15:restartNumberingAfterBreak="0">
    <w:nsid w:val="2859161C"/>
    <w:multiLevelType w:val="hybridMultilevel"/>
    <w:tmpl w:val="59D00E74"/>
    <w:lvl w:ilvl="0" w:tplc="8294F92A">
      <w:start w:val="2"/>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86B54B5"/>
    <w:multiLevelType w:val="hybridMultilevel"/>
    <w:tmpl w:val="2F6472F0"/>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9891AD2"/>
    <w:multiLevelType w:val="hybridMultilevel"/>
    <w:tmpl w:val="7AFEDBFC"/>
    <w:styleLink w:val="WWNum2021"/>
    <w:lvl w:ilvl="0" w:tplc="851A9A8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A2B5D47"/>
    <w:multiLevelType w:val="hybridMultilevel"/>
    <w:tmpl w:val="91B437E6"/>
    <w:lvl w:ilvl="0" w:tplc="023AB0B8">
      <w:numFmt w:val="bullet"/>
      <w:lvlText w:val="−"/>
      <w:lvlJc w:val="left"/>
      <w:pPr>
        <w:ind w:left="825" w:hanging="179"/>
      </w:pPr>
      <w:rPr>
        <w:rFonts w:ascii="Times New Roman" w:eastAsia="Times New Roman" w:hAnsi="Times New Roman" w:cs="Times New Roman" w:hint="default"/>
        <w:w w:val="100"/>
        <w:sz w:val="22"/>
        <w:szCs w:val="22"/>
        <w:lang w:val="pl-PL" w:eastAsia="en-US" w:bidi="ar-SA"/>
      </w:rPr>
    </w:lvl>
    <w:lvl w:ilvl="1" w:tplc="0D780F94">
      <w:numFmt w:val="bullet"/>
      <w:lvlText w:val="•"/>
      <w:lvlJc w:val="left"/>
      <w:pPr>
        <w:ind w:left="1682" w:hanging="179"/>
      </w:pPr>
      <w:rPr>
        <w:rFonts w:hint="default"/>
        <w:lang w:val="pl-PL" w:eastAsia="en-US" w:bidi="ar-SA"/>
      </w:rPr>
    </w:lvl>
    <w:lvl w:ilvl="2" w:tplc="F648D98E">
      <w:numFmt w:val="bullet"/>
      <w:lvlText w:val="•"/>
      <w:lvlJc w:val="left"/>
      <w:pPr>
        <w:ind w:left="2545" w:hanging="179"/>
      </w:pPr>
      <w:rPr>
        <w:rFonts w:hint="default"/>
        <w:lang w:val="pl-PL" w:eastAsia="en-US" w:bidi="ar-SA"/>
      </w:rPr>
    </w:lvl>
    <w:lvl w:ilvl="3" w:tplc="94D08CA0">
      <w:numFmt w:val="bullet"/>
      <w:lvlText w:val="•"/>
      <w:lvlJc w:val="left"/>
      <w:pPr>
        <w:ind w:left="3407" w:hanging="179"/>
      </w:pPr>
      <w:rPr>
        <w:rFonts w:hint="default"/>
        <w:lang w:val="pl-PL" w:eastAsia="en-US" w:bidi="ar-SA"/>
      </w:rPr>
    </w:lvl>
    <w:lvl w:ilvl="4" w:tplc="7D325160">
      <w:numFmt w:val="bullet"/>
      <w:lvlText w:val="•"/>
      <w:lvlJc w:val="left"/>
      <w:pPr>
        <w:ind w:left="4270" w:hanging="179"/>
      </w:pPr>
      <w:rPr>
        <w:rFonts w:hint="default"/>
        <w:lang w:val="pl-PL" w:eastAsia="en-US" w:bidi="ar-SA"/>
      </w:rPr>
    </w:lvl>
    <w:lvl w:ilvl="5" w:tplc="39A249E4">
      <w:numFmt w:val="bullet"/>
      <w:lvlText w:val="•"/>
      <w:lvlJc w:val="left"/>
      <w:pPr>
        <w:ind w:left="5133" w:hanging="179"/>
      </w:pPr>
      <w:rPr>
        <w:rFonts w:hint="default"/>
        <w:lang w:val="pl-PL" w:eastAsia="en-US" w:bidi="ar-SA"/>
      </w:rPr>
    </w:lvl>
    <w:lvl w:ilvl="6" w:tplc="193216BE">
      <w:numFmt w:val="bullet"/>
      <w:lvlText w:val="•"/>
      <w:lvlJc w:val="left"/>
      <w:pPr>
        <w:ind w:left="5995" w:hanging="179"/>
      </w:pPr>
      <w:rPr>
        <w:rFonts w:hint="default"/>
        <w:lang w:val="pl-PL" w:eastAsia="en-US" w:bidi="ar-SA"/>
      </w:rPr>
    </w:lvl>
    <w:lvl w:ilvl="7" w:tplc="D486D766">
      <w:numFmt w:val="bullet"/>
      <w:lvlText w:val="•"/>
      <w:lvlJc w:val="left"/>
      <w:pPr>
        <w:ind w:left="6858" w:hanging="179"/>
      </w:pPr>
      <w:rPr>
        <w:rFonts w:hint="default"/>
        <w:lang w:val="pl-PL" w:eastAsia="en-US" w:bidi="ar-SA"/>
      </w:rPr>
    </w:lvl>
    <w:lvl w:ilvl="8" w:tplc="1E1ECDF4">
      <w:numFmt w:val="bullet"/>
      <w:lvlText w:val="•"/>
      <w:lvlJc w:val="left"/>
      <w:pPr>
        <w:ind w:left="7720" w:hanging="179"/>
      </w:pPr>
      <w:rPr>
        <w:rFonts w:hint="default"/>
        <w:lang w:val="pl-PL" w:eastAsia="en-US" w:bidi="ar-SA"/>
      </w:rPr>
    </w:lvl>
  </w:abstractNum>
  <w:abstractNum w:abstractNumId="33" w15:restartNumberingAfterBreak="0">
    <w:nsid w:val="2A9673ED"/>
    <w:multiLevelType w:val="hybridMultilevel"/>
    <w:tmpl w:val="46DA8114"/>
    <w:styleLink w:val="WWNum161111"/>
    <w:lvl w:ilvl="0" w:tplc="501A5FDC">
      <w:start w:val="13"/>
      <w:numFmt w:val="upperRoman"/>
      <w:lvlText w:val="%1."/>
      <w:lvlJc w:val="left"/>
      <w:pPr>
        <w:ind w:left="783" w:hanging="526"/>
      </w:pPr>
      <w:rPr>
        <w:rFonts w:ascii="Times New Roman" w:eastAsia="Times New Roman" w:hAnsi="Times New Roman" w:cs="Times New Roman" w:hint="default"/>
        <w:b/>
        <w:bCs/>
        <w:spacing w:val="-1"/>
        <w:w w:val="100"/>
        <w:sz w:val="22"/>
        <w:szCs w:val="22"/>
        <w:lang w:val="pl-PL" w:eastAsia="en-US" w:bidi="ar-SA"/>
      </w:rPr>
    </w:lvl>
    <w:lvl w:ilvl="1" w:tplc="EA4033EA">
      <w:numFmt w:val="bullet"/>
      <w:lvlText w:val="•"/>
      <w:lvlJc w:val="left"/>
      <w:pPr>
        <w:ind w:left="1646" w:hanging="526"/>
      </w:pPr>
      <w:rPr>
        <w:rFonts w:hint="default"/>
        <w:lang w:val="pl-PL" w:eastAsia="en-US" w:bidi="ar-SA"/>
      </w:rPr>
    </w:lvl>
    <w:lvl w:ilvl="2" w:tplc="E5E29706">
      <w:numFmt w:val="bullet"/>
      <w:lvlText w:val="•"/>
      <w:lvlJc w:val="left"/>
      <w:pPr>
        <w:ind w:left="2513" w:hanging="526"/>
      </w:pPr>
      <w:rPr>
        <w:rFonts w:hint="default"/>
        <w:lang w:val="pl-PL" w:eastAsia="en-US" w:bidi="ar-SA"/>
      </w:rPr>
    </w:lvl>
    <w:lvl w:ilvl="3" w:tplc="49407C34">
      <w:numFmt w:val="bullet"/>
      <w:lvlText w:val="•"/>
      <w:lvlJc w:val="left"/>
      <w:pPr>
        <w:ind w:left="3379" w:hanging="526"/>
      </w:pPr>
      <w:rPr>
        <w:rFonts w:hint="default"/>
        <w:lang w:val="pl-PL" w:eastAsia="en-US" w:bidi="ar-SA"/>
      </w:rPr>
    </w:lvl>
    <w:lvl w:ilvl="4" w:tplc="3588322E">
      <w:numFmt w:val="bullet"/>
      <w:lvlText w:val="•"/>
      <w:lvlJc w:val="left"/>
      <w:pPr>
        <w:ind w:left="4246" w:hanging="526"/>
      </w:pPr>
      <w:rPr>
        <w:rFonts w:hint="default"/>
        <w:lang w:val="pl-PL" w:eastAsia="en-US" w:bidi="ar-SA"/>
      </w:rPr>
    </w:lvl>
    <w:lvl w:ilvl="5" w:tplc="9D7C2250">
      <w:numFmt w:val="bullet"/>
      <w:lvlText w:val="•"/>
      <w:lvlJc w:val="left"/>
      <w:pPr>
        <w:ind w:left="5113" w:hanging="526"/>
      </w:pPr>
      <w:rPr>
        <w:rFonts w:hint="default"/>
        <w:lang w:val="pl-PL" w:eastAsia="en-US" w:bidi="ar-SA"/>
      </w:rPr>
    </w:lvl>
    <w:lvl w:ilvl="6" w:tplc="A4C25928">
      <w:numFmt w:val="bullet"/>
      <w:lvlText w:val="•"/>
      <w:lvlJc w:val="left"/>
      <w:pPr>
        <w:ind w:left="5979" w:hanging="526"/>
      </w:pPr>
      <w:rPr>
        <w:rFonts w:hint="default"/>
        <w:lang w:val="pl-PL" w:eastAsia="en-US" w:bidi="ar-SA"/>
      </w:rPr>
    </w:lvl>
    <w:lvl w:ilvl="7" w:tplc="B42C7030">
      <w:numFmt w:val="bullet"/>
      <w:lvlText w:val="•"/>
      <w:lvlJc w:val="left"/>
      <w:pPr>
        <w:ind w:left="6846" w:hanging="526"/>
      </w:pPr>
      <w:rPr>
        <w:rFonts w:hint="default"/>
        <w:lang w:val="pl-PL" w:eastAsia="en-US" w:bidi="ar-SA"/>
      </w:rPr>
    </w:lvl>
    <w:lvl w:ilvl="8" w:tplc="7164A19A">
      <w:numFmt w:val="bullet"/>
      <w:lvlText w:val="•"/>
      <w:lvlJc w:val="left"/>
      <w:pPr>
        <w:ind w:left="7712" w:hanging="526"/>
      </w:pPr>
      <w:rPr>
        <w:rFonts w:hint="default"/>
        <w:lang w:val="pl-PL" w:eastAsia="en-US" w:bidi="ar-SA"/>
      </w:rPr>
    </w:lvl>
  </w:abstractNum>
  <w:abstractNum w:abstractNumId="34" w15:restartNumberingAfterBreak="0">
    <w:nsid w:val="2AF07275"/>
    <w:multiLevelType w:val="multilevel"/>
    <w:tmpl w:val="67B6313C"/>
    <w:styleLink w:val="WWNum74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5" w15:restartNumberingAfterBreak="0">
    <w:nsid w:val="2BF81418"/>
    <w:multiLevelType w:val="hybridMultilevel"/>
    <w:tmpl w:val="B7BC2988"/>
    <w:styleLink w:val="WWNum161211"/>
    <w:lvl w:ilvl="0" w:tplc="BC243C84">
      <w:start w:val="1"/>
      <w:numFmt w:val="decimal"/>
      <w:lvlText w:val="%1."/>
      <w:lvlJc w:val="left"/>
      <w:pPr>
        <w:ind w:left="163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14C620E"/>
    <w:multiLevelType w:val="hybridMultilevel"/>
    <w:tmpl w:val="D520BDE8"/>
    <w:styleLink w:val="WWNum381111"/>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407271E"/>
    <w:multiLevelType w:val="multilevel"/>
    <w:tmpl w:val="626A038C"/>
    <w:styleLink w:val="WWNum2413"/>
    <w:lvl w:ilvl="0">
      <w:start w:val="1"/>
      <w:numFmt w:val="decimal"/>
      <w:lvlText w:val="%1."/>
      <w:lvlJc w:val="left"/>
      <w:pPr>
        <w:tabs>
          <w:tab w:val="num" w:pos="360"/>
        </w:tabs>
        <w:ind w:left="360" w:hanging="360"/>
      </w:pPr>
      <w:rPr>
        <w:rFonts w:hint="default"/>
        <w:b w:val="0"/>
        <w:i w:val="0"/>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8" w15:restartNumberingAfterBreak="0">
    <w:nsid w:val="343B6C9E"/>
    <w:multiLevelType w:val="hybridMultilevel"/>
    <w:tmpl w:val="A170B9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48C2EDD"/>
    <w:multiLevelType w:val="hybridMultilevel"/>
    <w:tmpl w:val="14CC2BC6"/>
    <w:styleLink w:val="WWNum3813"/>
    <w:lvl w:ilvl="0" w:tplc="A288E1BE">
      <w:start w:val="1"/>
      <w:numFmt w:val="decimal"/>
      <w:lvlText w:val="%1."/>
      <w:lvlJc w:val="left"/>
      <w:pPr>
        <w:tabs>
          <w:tab w:val="num" w:pos="360"/>
        </w:tabs>
        <w:ind w:left="360" w:hanging="360"/>
      </w:pPr>
      <w:rPr>
        <w:rFonts w:hint="default"/>
        <w:b w:val="0"/>
        <w:i w:val="0"/>
        <w:sz w:val="22"/>
        <w:szCs w:val="24"/>
      </w:rPr>
    </w:lvl>
    <w:lvl w:ilvl="1" w:tplc="E4BE0B18" w:tentative="1">
      <w:start w:val="1"/>
      <w:numFmt w:val="lowerLetter"/>
      <w:lvlText w:val="%2."/>
      <w:lvlJc w:val="left"/>
      <w:pPr>
        <w:tabs>
          <w:tab w:val="num" w:pos="1440"/>
        </w:tabs>
        <w:ind w:left="1440" w:hanging="360"/>
      </w:pPr>
    </w:lvl>
    <w:lvl w:ilvl="2" w:tplc="F3D00B52" w:tentative="1">
      <w:start w:val="1"/>
      <w:numFmt w:val="lowerRoman"/>
      <w:lvlText w:val="%3."/>
      <w:lvlJc w:val="right"/>
      <w:pPr>
        <w:tabs>
          <w:tab w:val="num" w:pos="2160"/>
        </w:tabs>
        <w:ind w:left="2160" w:hanging="180"/>
      </w:pPr>
    </w:lvl>
    <w:lvl w:ilvl="3" w:tplc="88BAE8E4" w:tentative="1">
      <w:start w:val="1"/>
      <w:numFmt w:val="decimal"/>
      <w:lvlText w:val="%4."/>
      <w:lvlJc w:val="left"/>
      <w:pPr>
        <w:tabs>
          <w:tab w:val="num" w:pos="2880"/>
        </w:tabs>
        <w:ind w:left="2880" w:hanging="360"/>
      </w:pPr>
    </w:lvl>
    <w:lvl w:ilvl="4" w:tplc="02E699D8" w:tentative="1">
      <w:start w:val="1"/>
      <w:numFmt w:val="lowerLetter"/>
      <w:lvlText w:val="%5."/>
      <w:lvlJc w:val="left"/>
      <w:pPr>
        <w:tabs>
          <w:tab w:val="num" w:pos="3600"/>
        </w:tabs>
        <w:ind w:left="3600" w:hanging="360"/>
      </w:pPr>
    </w:lvl>
    <w:lvl w:ilvl="5" w:tplc="5D20107A" w:tentative="1">
      <w:start w:val="1"/>
      <w:numFmt w:val="lowerRoman"/>
      <w:lvlText w:val="%6."/>
      <w:lvlJc w:val="right"/>
      <w:pPr>
        <w:tabs>
          <w:tab w:val="num" w:pos="4320"/>
        </w:tabs>
        <w:ind w:left="4320" w:hanging="180"/>
      </w:pPr>
    </w:lvl>
    <w:lvl w:ilvl="6" w:tplc="57AA7868" w:tentative="1">
      <w:start w:val="1"/>
      <w:numFmt w:val="decimal"/>
      <w:lvlText w:val="%7."/>
      <w:lvlJc w:val="left"/>
      <w:pPr>
        <w:tabs>
          <w:tab w:val="num" w:pos="5040"/>
        </w:tabs>
        <w:ind w:left="5040" w:hanging="360"/>
      </w:pPr>
    </w:lvl>
    <w:lvl w:ilvl="7" w:tplc="9C52987A" w:tentative="1">
      <w:start w:val="1"/>
      <w:numFmt w:val="lowerLetter"/>
      <w:lvlText w:val="%8."/>
      <w:lvlJc w:val="left"/>
      <w:pPr>
        <w:tabs>
          <w:tab w:val="num" w:pos="5760"/>
        </w:tabs>
        <w:ind w:left="5760" w:hanging="360"/>
      </w:pPr>
    </w:lvl>
    <w:lvl w:ilvl="8" w:tplc="1C72CAA8" w:tentative="1">
      <w:start w:val="1"/>
      <w:numFmt w:val="lowerRoman"/>
      <w:lvlText w:val="%9."/>
      <w:lvlJc w:val="right"/>
      <w:pPr>
        <w:tabs>
          <w:tab w:val="num" w:pos="6480"/>
        </w:tabs>
        <w:ind w:left="6480" w:hanging="180"/>
      </w:pPr>
    </w:lvl>
  </w:abstractNum>
  <w:abstractNum w:abstractNumId="40" w15:restartNumberingAfterBreak="0">
    <w:nsid w:val="38001D38"/>
    <w:multiLevelType w:val="hybridMultilevel"/>
    <w:tmpl w:val="2AF2E4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AD77B0B"/>
    <w:multiLevelType w:val="hybridMultilevel"/>
    <w:tmpl w:val="2D00D2AE"/>
    <w:styleLink w:val="Styl112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EC264B0"/>
    <w:multiLevelType w:val="hybridMultilevel"/>
    <w:tmpl w:val="17440D3E"/>
    <w:styleLink w:val="WWNum24131"/>
    <w:lvl w:ilvl="0" w:tplc="4A028DC0">
      <w:start w:val="1"/>
      <w:numFmt w:val="decimal"/>
      <w:lvlText w:val="%1."/>
      <w:lvlJc w:val="left"/>
      <w:pPr>
        <w:ind w:left="542" w:hanging="284"/>
      </w:pPr>
      <w:rPr>
        <w:rFonts w:ascii="Times New Roman" w:eastAsia="Times New Roman" w:hAnsi="Times New Roman" w:cs="Times New Roman" w:hint="default"/>
        <w:w w:val="100"/>
        <w:sz w:val="22"/>
        <w:szCs w:val="22"/>
        <w:lang w:val="pl-PL" w:eastAsia="en-US" w:bidi="ar-SA"/>
      </w:rPr>
    </w:lvl>
    <w:lvl w:ilvl="1" w:tplc="A0A41D6E">
      <w:numFmt w:val="bullet"/>
      <w:lvlText w:val=""/>
      <w:lvlJc w:val="left"/>
      <w:pPr>
        <w:ind w:left="825" w:hanging="283"/>
      </w:pPr>
      <w:rPr>
        <w:rFonts w:ascii="Symbol" w:eastAsia="Symbol" w:hAnsi="Symbol" w:cs="Symbol" w:hint="default"/>
        <w:w w:val="100"/>
        <w:sz w:val="22"/>
        <w:szCs w:val="22"/>
        <w:lang w:val="pl-PL" w:eastAsia="en-US" w:bidi="ar-SA"/>
      </w:rPr>
    </w:lvl>
    <w:lvl w:ilvl="2" w:tplc="75D8791C">
      <w:numFmt w:val="bullet"/>
      <w:lvlText w:val="•"/>
      <w:lvlJc w:val="left"/>
      <w:pPr>
        <w:ind w:left="1778" w:hanging="283"/>
      </w:pPr>
      <w:rPr>
        <w:rFonts w:hint="default"/>
        <w:lang w:val="pl-PL" w:eastAsia="en-US" w:bidi="ar-SA"/>
      </w:rPr>
    </w:lvl>
    <w:lvl w:ilvl="3" w:tplc="8C0E96E6">
      <w:numFmt w:val="bullet"/>
      <w:lvlText w:val="•"/>
      <w:lvlJc w:val="left"/>
      <w:pPr>
        <w:ind w:left="2736" w:hanging="283"/>
      </w:pPr>
      <w:rPr>
        <w:rFonts w:hint="default"/>
        <w:lang w:val="pl-PL" w:eastAsia="en-US" w:bidi="ar-SA"/>
      </w:rPr>
    </w:lvl>
    <w:lvl w:ilvl="4" w:tplc="8FC266D0">
      <w:numFmt w:val="bullet"/>
      <w:lvlText w:val="•"/>
      <w:lvlJc w:val="left"/>
      <w:pPr>
        <w:ind w:left="3695" w:hanging="283"/>
      </w:pPr>
      <w:rPr>
        <w:rFonts w:hint="default"/>
        <w:lang w:val="pl-PL" w:eastAsia="en-US" w:bidi="ar-SA"/>
      </w:rPr>
    </w:lvl>
    <w:lvl w:ilvl="5" w:tplc="9CB6839C">
      <w:numFmt w:val="bullet"/>
      <w:lvlText w:val="•"/>
      <w:lvlJc w:val="left"/>
      <w:pPr>
        <w:ind w:left="4653" w:hanging="283"/>
      </w:pPr>
      <w:rPr>
        <w:rFonts w:hint="default"/>
        <w:lang w:val="pl-PL" w:eastAsia="en-US" w:bidi="ar-SA"/>
      </w:rPr>
    </w:lvl>
    <w:lvl w:ilvl="6" w:tplc="94CCBA64">
      <w:numFmt w:val="bullet"/>
      <w:lvlText w:val="•"/>
      <w:lvlJc w:val="left"/>
      <w:pPr>
        <w:ind w:left="5612" w:hanging="283"/>
      </w:pPr>
      <w:rPr>
        <w:rFonts w:hint="default"/>
        <w:lang w:val="pl-PL" w:eastAsia="en-US" w:bidi="ar-SA"/>
      </w:rPr>
    </w:lvl>
    <w:lvl w:ilvl="7" w:tplc="3768E6F2">
      <w:numFmt w:val="bullet"/>
      <w:lvlText w:val="•"/>
      <w:lvlJc w:val="left"/>
      <w:pPr>
        <w:ind w:left="6570" w:hanging="283"/>
      </w:pPr>
      <w:rPr>
        <w:rFonts w:hint="default"/>
        <w:lang w:val="pl-PL" w:eastAsia="en-US" w:bidi="ar-SA"/>
      </w:rPr>
    </w:lvl>
    <w:lvl w:ilvl="8" w:tplc="91981FF0">
      <w:numFmt w:val="bullet"/>
      <w:lvlText w:val="•"/>
      <w:lvlJc w:val="left"/>
      <w:pPr>
        <w:ind w:left="7529" w:hanging="283"/>
      </w:pPr>
      <w:rPr>
        <w:rFonts w:hint="default"/>
        <w:lang w:val="pl-PL" w:eastAsia="en-US" w:bidi="ar-SA"/>
      </w:rPr>
    </w:lvl>
  </w:abstractNum>
  <w:abstractNum w:abstractNumId="43" w15:restartNumberingAfterBreak="0">
    <w:nsid w:val="3EC37397"/>
    <w:multiLevelType w:val="hybridMultilevel"/>
    <w:tmpl w:val="49247F8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ECD7B82"/>
    <w:multiLevelType w:val="hybridMultilevel"/>
    <w:tmpl w:val="F3EAF0A4"/>
    <w:styleLink w:val="WWNum38111"/>
    <w:lvl w:ilvl="0" w:tplc="62EEC6B4">
      <w:start w:val="3"/>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ED11181"/>
    <w:multiLevelType w:val="hybridMultilevel"/>
    <w:tmpl w:val="531CB6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FE614A5"/>
    <w:multiLevelType w:val="hybridMultilevel"/>
    <w:tmpl w:val="144C29BE"/>
    <w:styleLink w:val="WWNum2513"/>
    <w:lvl w:ilvl="0" w:tplc="D2CC5A70">
      <w:start w:val="1"/>
      <w:numFmt w:val="decimal"/>
      <w:lvlText w:val="%1."/>
      <w:lvlJc w:val="left"/>
      <w:pPr>
        <w:tabs>
          <w:tab w:val="num" w:pos="360"/>
        </w:tabs>
        <w:ind w:left="360" w:hanging="360"/>
      </w:pPr>
      <w:rPr>
        <w:rFonts w:hint="default"/>
        <w:b w:val="0"/>
        <w:i w:val="0"/>
        <w:sz w:val="22"/>
        <w:szCs w:val="24"/>
      </w:rPr>
    </w:lvl>
    <w:lvl w:ilvl="1" w:tplc="650C1C78"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47" w15:restartNumberingAfterBreak="0">
    <w:nsid w:val="411B6018"/>
    <w:multiLevelType w:val="hybridMultilevel"/>
    <w:tmpl w:val="F9AE0F58"/>
    <w:lvl w:ilvl="0" w:tplc="C8E227A6">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418D1147"/>
    <w:multiLevelType w:val="hybridMultilevel"/>
    <w:tmpl w:val="07824B14"/>
    <w:styleLink w:val="Styl21211"/>
    <w:lvl w:ilvl="0" w:tplc="A13A97FA">
      <w:start w:val="1"/>
      <w:numFmt w:val="decimal"/>
      <w:lvlText w:val="%1."/>
      <w:lvlJc w:val="left"/>
    </w:lvl>
    <w:lvl w:ilvl="1" w:tplc="F27C3304">
      <w:start w:val="1"/>
      <w:numFmt w:val="lowerLetter"/>
      <w:lvlText w:val="%2."/>
      <w:lvlJc w:val="left"/>
    </w:lvl>
    <w:lvl w:ilvl="2" w:tplc="6FE4EFF6">
      <w:start w:val="1"/>
      <w:numFmt w:val="lowerRoman"/>
      <w:lvlText w:val="%3."/>
      <w:lvlJc w:val="right"/>
    </w:lvl>
    <w:lvl w:ilvl="3" w:tplc="61F2E9CE">
      <w:start w:val="1"/>
      <w:numFmt w:val="decimal"/>
      <w:lvlText w:val="%4."/>
      <w:lvlJc w:val="left"/>
    </w:lvl>
    <w:lvl w:ilvl="4" w:tplc="35CC5FF8">
      <w:start w:val="1"/>
      <w:numFmt w:val="lowerLetter"/>
      <w:lvlText w:val="%5."/>
      <w:lvlJc w:val="left"/>
    </w:lvl>
    <w:lvl w:ilvl="5" w:tplc="4B4C0634">
      <w:start w:val="1"/>
      <w:numFmt w:val="lowerRoman"/>
      <w:lvlText w:val="%6."/>
      <w:lvlJc w:val="right"/>
    </w:lvl>
    <w:lvl w:ilvl="6" w:tplc="6E6CA560">
      <w:start w:val="1"/>
      <w:numFmt w:val="decimal"/>
      <w:lvlText w:val="%7."/>
      <w:lvlJc w:val="left"/>
    </w:lvl>
    <w:lvl w:ilvl="7" w:tplc="FA74FD22">
      <w:start w:val="1"/>
      <w:numFmt w:val="lowerLetter"/>
      <w:lvlText w:val="%8."/>
      <w:lvlJc w:val="left"/>
    </w:lvl>
    <w:lvl w:ilvl="8" w:tplc="A326640A">
      <w:start w:val="1"/>
      <w:numFmt w:val="lowerRoman"/>
      <w:lvlText w:val="%9."/>
      <w:lvlJc w:val="right"/>
    </w:lvl>
  </w:abstractNum>
  <w:abstractNum w:abstractNumId="49" w15:restartNumberingAfterBreak="0">
    <w:nsid w:val="41C73FEC"/>
    <w:multiLevelType w:val="hybridMultilevel"/>
    <w:tmpl w:val="E22435F2"/>
    <w:lvl w:ilvl="0" w:tplc="13C85A2C">
      <w:start w:val="1"/>
      <w:numFmt w:val="decimal"/>
      <w:lvlText w:val="%1."/>
      <w:lvlJc w:val="left"/>
      <w:pPr>
        <w:ind w:left="503" w:hanging="360"/>
      </w:pPr>
      <w:rPr>
        <w:rFonts w:hint="default"/>
      </w:rPr>
    </w:lvl>
    <w:lvl w:ilvl="1" w:tplc="04150019">
      <w:start w:val="1"/>
      <w:numFmt w:val="lowerLetter"/>
      <w:lvlText w:val="%2."/>
      <w:lvlJc w:val="left"/>
      <w:pPr>
        <w:ind w:left="1223" w:hanging="360"/>
      </w:pPr>
    </w:lvl>
    <w:lvl w:ilvl="2" w:tplc="0415001B" w:tentative="1">
      <w:start w:val="1"/>
      <w:numFmt w:val="lowerRoman"/>
      <w:lvlText w:val="%3."/>
      <w:lvlJc w:val="right"/>
      <w:pPr>
        <w:ind w:left="1943" w:hanging="180"/>
      </w:pPr>
    </w:lvl>
    <w:lvl w:ilvl="3" w:tplc="0415000F" w:tentative="1">
      <w:start w:val="1"/>
      <w:numFmt w:val="decimal"/>
      <w:lvlText w:val="%4."/>
      <w:lvlJc w:val="left"/>
      <w:pPr>
        <w:ind w:left="2663" w:hanging="360"/>
      </w:pPr>
    </w:lvl>
    <w:lvl w:ilvl="4" w:tplc="04150019" w:tentative="1">
      <w:start w:val="1"/>
      <w:numFmt w:val="lowerLetter"/>
      <w:lvlText w:val="%5."/>
      <w:lvlJc w:val="left"/>
      <w:pPr>
        <w:ind w:left="3383" w:hanging="360"/>
      </w:pPr>
    </w:lvl>
    <w:lvl w:ilvl="5" w:tplc="0415001B" w:tentative="1">
      <w:start w:val="1"/>
      <w:numFmt w:val="lowerRoman"/>
      <w:lvlText w:val="%6."/>
      <w:lvlJc w:val="right"/>
      <w:pPr>
        <w:ind w:left="4103" w:hanging="180"/>
      </w:pPr>
    </w:lvl>
    <w:lvl w:ilvl="6" w:tplc="0415000F" w:tentative="1">
      <w:start w:val="1"/>
      <w:numFmt w:val="decimal"/>
      <w:lvlText w:val="%7."/>
      <w:lvlJc w:val="left"/>
      <w:pPr>
        <w:ind w:left="4823" w:hanging="360"/>
      </w:pPr>
    </w:lvl>
    <w:lvl w:ilvl="7" w:tplc="04150019" w:tentative="1">
      <w:start w:val="1"/>
      <w:numFmt w:val="lowerLetter"/>
      <w:lvlText w:val="%8."/>
      <w:lvlJc w:val="left"/>
      <w:pPr>
        <w:ind w:left="5543" w:hanging="360"/>
      </w:pPr>
    </w:lvl>
    <w:lvl w:ilvl="8" w:tplc="0415001B" w:tentative="1">
      <w:start w:val="1"/>
      <w:numFmt w:val="lowerRoman"/>
      <w:lvlText w:val="%9."/>
      <w:lvlJc w:val="right"/>
      <w:pPr>
        <w:ind w:left="6263" w:hanging="180"/>
      </w:pPr>
    </w:lvl>
  </w:abstractNum>
  <w:abstractNum w:abstractNumId="50" w15:restartNumberingAfterBreak="0">
    <w:nsid w:val="42265FBC"/>
    <w:multiLevelType w:val="multilevel"/>
    <w:tmpl w:val="5CDE292E"/>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51" w15:restartNumberingAfterBreak="0">
    <w:nsid w:val="426F6EA6"/>
    <w:multiLevelType w:val="hybridMultilevel"/>
    <w:tmpl w:val="6F14C1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3987265"/>
    <w:multiLevelType w:val="hybridMultilevel"/>
    <w:tmpl w:val="C4CC40BE"/>
    <w:styleLink w:val="WWNum191211"/>
    <w:lvl w:ilvl="0" w:tplc="04150011">
      <w:start w:val="1"/>
      <w:numFmt w:val="decimal"/>
      <w:lvlText w:val="%1)"/>
      <w:lvlJc w:val="left"/>
      <w:pPr>
        <w:ind w:left="3054" w:hanging="360"/>
      </w:pPr>
    </w:lvl>
    <w:lvl w:ilvl="1" w:tplc="04150019">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53" w15:restartNumberingAfterBreak="0">
    <w:nsid w:val="442F795D"/>
    <w:multiLevelType w:val="hybridMultilevel"/>
    <w:tmpl w:val="80A4852C"/>
    <w:styleLink w:val="WWNum1913"/>
    <w:lvl w:ilvl="0" w:tplc="84E0114C">
      <w:start w:val="1"/>
      <w:numFmt w:val="decimal"/>
      <w:lvlText w:val="%1."/>
      <w:lvlJc w:val="left"/>
      <w:pPr>
        <w:tabs>
          <w:tab w:val="num" w:pos="360"/>
        </w:tabs>
        <w:ind w:left="360" w:hanging="360"/>
      </w:pPr>
      <w:rPr>
        <w:rFonts w:hint="default"/>
        <w:b w:val="0"/>
        <w:i w:val="0"/>
        <w:sz w:val="22"/>
        <w:szCs w:val="24"/>
      </w:rPr>
    </w:lvl>
    <w:lvl w:ilvl="1" w:tplc="321E36D6" w:tentative="1">
      <w:start w:val="1"/>
      <w:numFmt w:val="lowerLetter"/>
      <w:lvlText w:val="%2."/>
      <w:lvlJc w:val="left"/>
      <w:pPr>
        <w:tabs>
          <w:tab w:val="num" w:pos="1440"/>
        </w:tabs>
        <w:ind w:left="1440" w:hanging="360"/>
      </w:pPr>
    </w:lvl>
    <w:lvl w:ilvl="2" w:tplc="34589EF6" w:tentative="1">
      <w:start w:val="1"/>
      <w:numFmt w:val="lowerRoman"/>
      <w:lvlText w:val="%3."/>
      <w:lvlJc w:val="right"/>
      <w:pPr>
        <w:tabs>
          <w:tab w:val="num" w:pos="2160"/>
        </w:tabs>
        <w:ind w:left="2160" w:hanging="180"/>
      </w:pPr>
    </w:lvl>
    <w:lvl w:ilvl="3" w:tplc="AB80DF70" w:tentative="1">
      <w:start w:val="1"/>
      <w:numFmt w:val="decimal"/>
      <w:lvlText w:val="%4."/>
      <w:lvlJc w:val="left"/>
      <w:pPr>
        <w:tabs>
          <w:tab w:val="num" w:pos="2880"/>
        </w:tabs>
        <w:ind w:left="2880" w:hanging="360"/>
      </w:pPr>
    </w:lvl>
    <w:lvl w:ilvl="4" w:tplc="89CCBB7E" w:tentative="1">
      <w:start w:val="1"/>
      <w:numFmt w:val="lowerLetter"/>
      <w:lvlText w:val="%5."/>
      <w:lvlJc w:val="left"/>
      <w:pPr>
        <w:tabs>
          <w:tab w:val="num" w:pos="3600"/>
        </w:tabs>
        <w:ind w:left="3600" w:hanging="360"/>
      </w:pPr>
    </w:lvl>
    <w:lvl w:ilvl="5" w:tplc="51407EE4" w:tentative="1">
      <w:start w:val="1"/>
      <w:numFmt w:val="lowerRoman"/>
      <w:lvlText w:val="%6."/>
      <w:lvlJc w:val="right"/>
      <w:pPr>
        <w:tabs>
          <w:tab w:val="num" w:pos="4320"/>
        </w:tabs>
        <w:ind w:left="4320" w:hanging="180"/>
      </w:pPr>
    </w:lvl>
    <w:lvl w:ilvl="6" w:tplc="716254FA" w:tentative="1">
      <w:start w:val="1"/>
      <w:numFmt w:val="decimal"/>
      <w:lvlText w:val="%7."/>
      <w:lvlJc w:val="left"/>
      <w:pPr>
        <w:tabs>
          <w:tab w:val="num" w:pos="5040"/>
        </w:tabs>
        <w:ind w:left="5040" w:hanging="360"/>
      </w:pPr>
    </w:lvl>
    <w:lvl w:ilvl="7" w:tplc="6DA8584E" w:tentative="1">
      <w:start w:val="1"/>
      <w:numFmt w:val="lowerLetter"/>
      <w:lvlText w:val="%8."/>
      <w:lvlJc w:val="left"/>
      <w:pPr>
        <w:tabs>
          <w:tab w:val="num" w:pos="5760"/>
        </w:tabs>
        <w:ind w:left="5760" w:hanging="360"/>
      </w:pPr>
    </w:lvl>
    <w:lvl w:ilvl="8" w:tplc="06DA2ED2" w:tentative="1">
      <w:start w:val="1"/>
      <w:numFmt w:val="lowerRoman"/>
      <w:lvlText w:val="%9."/>
      <w:lvlJc w:val="right"/>
      <w:pPr>
        <w:tabs>
          <w:tab w:val="num" w:pos="6480"/>
        </w:tabs>
        <w:ind w:left="6480" w:hanging="180"/>
      </w:pPr>
    </w:lvl>
  </w:abstractNum>
  <w:abstractNum w:abstractNumId="54" w15:restartNumberingAfterBreak="0">
    <w:nsid w:val="443A2E86"/>
    <w:multiLevelType w:val="multilevel"/>
    <w:tmpl w:val="C1E4CE7C"/>
    <w:styleLink w:val="WWNum19131"/>
    <w:lvl w:ilvl="0">
      <w:start w:val="1"/>
      <w:numFmt w:val="decimal"/>
      <w:lvlText w:val="%1."/>
      <w:lvlJc w:val="left"/>
      <w:pPr>
        <w:ind w:left="683" w:hanging="425"/>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978" w:hanging="360"/>
      </w:pPr>
      <w:rPr>
        <w:rFonts w:ascii="Times New Roman" w:eastAsia="Times New Roman" w:hAnsi="Times New Roman" w:cs="Times New Roman" w:hint="default"/>
        <w:b/>
        <w:bCs/>
        <w:w w:val="100"/>
        <w:sz w:val="22"/>
        <w:szCs w:val="22"/>
        <w:lang w:val="pl-PL" w:eastAsia="en-US" w:bidi="ar-SA"/>
      </w:rPr>
    </w:lvl>
    <w:lvl w:ilvl="2">
      <w:numFmt w:val="bullet"/>
      <w:lvlText w:val="•"/>
      <w:lvlJc w:val="left"/>
      <w:pPr>
        <w:ind w:left="1920" w:hanging="360"/>
      </w:pPr>
      <w:rPr>
        <w:rFonts w:hint="default"/>
        <w:lang w:val="pl-PL" w:eastAsia="en-US" w:bidi="ar-SA"/>
      </w:rPr>
    </w:lvl>
    <w:lvl w:ilvl="3">
      <w:numFmt w:val="bullet"/>
      <w:lvlText w:val="•"/>
      <w:lvlJc w:val="left"/>
      <w:pPr>
        <w:ind w:left="2861" w:hanging="360"/>
      </w:pPr>
      <w:rPr>
        <w:rFonts w:hint="default"/>
        <w:lang w:val="pl-PL" w:eastAsia="en-US" w:bidi="ar-SA"/>
      </w:rPr>
    </w:lvl>
    <w:lvl w:ilvl="4">
      <w:numFmt w:val="bullet"/>
      <w:lvlText w:val="•"/>
      <w:lvlJc w:val="left"/>
      <w:pPr>
        <w:ind w:left="3802" w:hanging="360"/>
      </w:pPr>
      <w:rPr>
        <w:rFonts w:hint="default"/>
        <w:lang w:val="pl-PL" w:eastAsia="en-US" w:bidi="ar-SA"/>
      </w:rPr>
    </w:lvl>
    <w:lvl w:ilvl="5">
      <w:numFmt w:val="bullet"/>
      <w:lvlText w:val="•"/>
      <w:lvlJc w:val="left"/>
      <w:pPr>
        <w:ind w:left="4742" w:hanging="360"/>
      </w:pPr>
      <w:rPr>
        <w:rFonts w:hint="default"/>
        <w:lang w:val="pl-PL" w:eastAsia="en-US" w:bidi="ar-SA"/>
      </w:rPr>
    </w:lvl>
    <w:lvl w:ilvl="6">
      <w:numFmt w:val="bullet"/>
      <w:lvlText w:val="•"/>
      <w:lvlJc w:val="left"/>
      <w:pPr>
        <w:ind w:left="5683" w:hanging="360"/>
      </w:pPr>
      <w:rPr>
        <w:rFonts w:hint="default"/>
        <w:lang w:val="pl-PL" w:eastAsia="en-US" w:bidi="ar-SA"/>
      </w:rPr>
    </w:lvl>
    <w:lvl w:ilvl="7">
      <w:numFmt w:val="bullet"/>
      <w:lvlText w:val="•"/>
      <w:lvlJc w:val="left"/>
      <w:pPr>
        <w:ind w:left="6624" w:hanging="360"/>
      </w:pPr>
      <w:rPr>
        <w:rFonts w:hint="default"/>
        <w:lang w:val="pl-PL" w:eastAsia="en-US" w:bidi="ar-SA"/>
      </w:rPr>
    </w:lvl>
    <w:lvl w:ilvl="8">
      <w:numFmt w:val="bullet"/>
      <w:lvlText w:val="•"/>
      <w:lvlJc w:val="left"/>
      <w:pPr>
        <w:ind w:left="7564" w:hanging="360"/>
      </w:pPr>
      <w:rPr>
        <w:rFonts w:hint="default"/>
        <w:lang w:val="pl-PL" w:eastAsia="en-US" w:bidi="ar-SA"/>
      </w:rPr>
    </w:lvl>
  </w:abstractNum>
  <w:abstractNum w:abstractNumId="55" w15:restartNumberingAfterBreak="0">
    <w:nsid w:val="44D56F75"/>
    <w:multiLevelType w:val="hybridMultilevel"/>
    <w:tmpl w:val="DA4C40FA"/>
    <w:lvl w:ilvl="0" w:tplc="28744DC4">
      <w:start w:val="1"/>
      <w:numFmt w:val="decimal"/>
      <w:lvlText w:val="%1."/>
      <w:lvlJc w:val="left"/>
      <w:pPr>
        <w:ind w:left="719" w:hanging="360"/>
      </w:pPr>
      <w:rPr>
        <w:rFonts w:hint="default"/>
      </w:rPr>
    </w:lvl>
    <w:lvl w:ilvl="1" w:tplc="04150019" w:tentative="1">
      <w:start w:val="1"/>
      <w:numFmt w:val="lowerLetter"/>
      <w:lvlText w:val="%2."/>
      <w:lvlJc w:val="left"/>
      <w:pPr>
        <w:ind w:left="1439" w:hanging="360"/>
      </w:pPr>
    </w:lvl>
    <w:lvl w:ilvl="2" w:tplc="0415001B" w:tentative="1">
      <w:start w:val="1"/>
      <w:numFmt w:val="lowerRoman"/>
      <w:lvlText w:val="%3."/>
      <w:lvlJc w:val="right"/>
      <w:pPr>
        <w:ind w:left="2159" w:hanging="180"/>
      </w:pPr>
    </w:lvl>
    <w:lvl w:ilvl="3" w:tplc="0415000F" w:tentative="1">
      <w:start w:val="1"/>
      <w:numFmt w:val="decimal"/>
      <w:lvlText w:val="%4."/>
      <w:lvlJc w:val="left"/>
      <w:pPr>
        <w:ind w:left="2879" w:hanging="360"/>
      </w:pPr>
    </w:lvl>
    <w:lvl w:ilvl="4" w:tplc="04150019" w:tentative="1">
      <w:start w:val="1"/>
      <w:numFmt w:val="lowerLetter"/>
      <w:lvlText w:val="%5."/>
      <w:lvlJc w:val="left"/>
      <w:pPr>
        <w:ind w:left="3599" w:hanging="360"/>
      </w:pPr>
    </w:lvl>
    <w:lvl w:ilvl="5" w:tplc="0415001B" w:tentative="1">
      <w:start w:val="1"/>
      <w:numFmt w:val="lowerRoman"/>
      <w:lvlText w:val="%6."/>
      <w:lvlJc w:val="right"/>
      <w:pPr>
        <w:ind w:left="4319" w:hanging="180"/>
      </w:pPr>
    </w:lvl>
    <w:lvl w:ilvl="6" w:tplc="0415000F" w:tentative="1">
      <w:start w:val="1"/>
      <w:numFmt w:val="decimal"/>
      <w:lvlText w:val="%7."/>
      <w:lvlJc w:val="left"/>
      <w:pPr>
        <w:ind w:left="5039" w:hanging="360"/>
      </w:pPr>
    </w:lvl>
    <w:lvl w:ilvl="7" w:tplc="04150019" w:tentative="1">
      <w:start w:val="1"/>
      <w:numFmt w:val="lowerLetter"/>
      <w:lvlText w:val="%8."/>
      <w:lvlJc w:val="left"/>
      <w:pPr>
        <w:ind w:left="5759" w:hanging="360"/>
      </w:pPr>
    </w:lvl>
    <w:lvl w:ilvl="8" w:tplc="0415001B" w:tentative="1">
      <w:start w:val="1"/>
      <w:numFmt w:val="lowerRoman"/>
      <w:lvlText w:val="%9."/>
      <w:lvlJc w:val="right"/>
      <w:pPr>
        <w:ind w:left="6479" w:hanging="180"/>
      </w:pPr>
    </w:lvl>
  </w:abstractNum>
  <w:abstractNum w:abstractNumId="56" w15:restartNumberingAfterBreak="0">
    <w:nsid w:val="46197DD1"/>
    <w:multiLevelType w:val="hybridMultilevel"/>
    <w:tmpl w:val="409866C8"/>
    <w:styleLink w:val="WWNum181111"/>
    <w:lvl w:ilvl="0" w:tplc="6E203C66">
      <w:start w:val="9"/>
      <w:numFmt w:val="upperRoman"/>
      <w:lvlText w:val="%1."/>
      <w:lvlJc w:val="left"/>
      <w:pPr>
        <w:ind w:left="258" w:hanging="389"/>
      </w:pPr>
      <w:rPr>
        <w:rFonts w:ascii="Times New Roman" w:eastAsia="Times New Roman" w:hAnsi="Times New Roman" w:cs="Times New Roman" w:hint="default"/>
        <w:b/>
        <w:bCs/>
        <w:spacing w:val="-1"/>
        <w:w w:val="100"/>
        <w:sz w:val="22"/>
        <w:szCs w:val="22"/>
        <w:lang w:val="pl-PL" w:eastAsia="en-US" w:bidi="ar-SA"/>
      </w:rPr>
    </w:lvl>
    <w:lvl w:ilvl="1" w:tplc="6834EC52">
      <w:start w:val="1"/>
      <w:numFmt w:val="decimal"/>
      <w:lvlText w:val="%2."/>
      <w:lvlJc w:val="left"/>
      <w:pPr>
        <w:ind w:left="542" w:hanging="284"/>
      </w:pPr>
      <w:rPr>
        <w:rFonts w:ascii="Times New Roman" w:eastAsia="Times New Roman" w:hAnsi="Times New Roman" w:cs="Times New Roman" w:hint="default"/>
        <w:w w:val="100"/>
        <w:sz w:val="22"/>
        <w:szCs w:val="22"/>
        <w:lang w:val="pl-PL" w:eastAsia="en-US" w:bidi="ar-SA"/>
      </w:rPr>
    </w:lvl>
    <w:lvl w:ilvl="2" w:tplc="975E8F22">
      <w:numFmt w:val="bullet"/>
      <w:lvlText w:val="•"/>
      <w:lvlJc w:val="left"/>
      <w:pPr>
        <w:ind w:left="1529" w:hanging="284"/>
      </w:pPr>
      <w:rPr>
        <w:rFonts w:hint="default"/>
        <w:lang w:val="pl-PL" w:eastAsia="en-US" w:bidi="ar-SA"/>
      </w:rPr>
    </w:lvl>
    <w:lvl w:ilvl="3" w:tplc="8C005550">
      <w:numFmt w:val="bullet"/>
      <w:lvlText w:val="•"/>
      <w:lvlJc w:val="left"/>
      <w:pPr>
        <w:ind w:left="2519" w:hanging="284"/>
      </w:pPr>
      <w:rPr>
        <w:rFonts w:hint="default"/>
        <w:lang w:val="pl-PL" w:eastAsia="en-US" w:bidi="ar-SA"/>
      </w:rPr>
    </w:lvl>
    <w:lvl w:ilvl="4" w:tplc="4FE44FE2">
      <w:numFmt w:val="bullet"/>
      <w:lvlText w:val="•"/>
      <w:lvlJc w:val="left"/>
      <w:pPr>
        <w:ind w:left="3508" w:hanging="284"/>
      </w:pPr>
      <w:rPr>
        <w:rFonts w:hint="default"/>
        <w:lang w:val="pl-PL" w:eastAsia="en-US" w:bidi="ar-SA"/>
      </w:rPr>
    </w:lvl>
    <w:lvl w:ilvl="5" w:tplc="0CA0C6C2">
      <w:numFmt w:val="bullet"/>
      <w:lvlText w:val="•"/>
      <w:lvlJc w:val="left"/>
      <w:pPr>
        <w:ind w:left="4498" w:hanging="284"/>
      </w:pPr>
      <w:rPr>
        <w:rFonts w:hint="default"/>
        <w:lang w:val="pl-PL" w:eastAsia="en-US" w:bidi="ar-SA"/>
      </w:rPr>
    </w:lvl>
    <w:lvl w:ilvl="6" w:tplc="BB0A02CC">
      <w:numFmt w:val="bullet"/>
      <w:lvlText w:val="•"/>
      <w:lvlJc w:val="left"/>
      <w:pPr>
        <w:ind w:left="5487" w:hanging="284"/>
      </w:pPr>
      <w:rPr>
        <w:rFonts w:hint="default"/>
        <w:lang w:val="pl-PL" w:eastAsia="en-US" w:bidi="ar-SA"/>
      </w:rPr>
    </w:lvl>
    <w:lvl w:ilvl="7" w:tplc="B1DE18DA">
      <w:numFmt w:val="bullet"/>
      <w:lvlText w:val="•"/>
      <w:lvlJc w:val="left"/>
      <w:pPr>
        <w:ind w:left="6477" w:hanging="284"/>
      </w:pPr>
      <w:rPr>
        <w:rFonts w:hint="default"/>
        <w:lang w:val="pl-PL" w:eastAsia="en-US" w:bidi="ar-SA"/>
      </w:rPr>
    </w:lvl>
    <w:lvl w:ilvl="8" w:tplc="B388D8D0">
      <w:numFmt w:val="bullet"/>
      <w:lvlText w:val="•"/>
      <w:lvlJc w:val="left"/>
      <w:pPr>
        <w:ind w:left="7466" w:hanging="284"/>
      </w:pPr>
      <w:rPr>
        <w:rFonts w:hint="default"/>
        <w:lang w:val="pl-PL" w:eastAsia="en-US" w:bidi="ar-SA"/>
      </w:rPr>
    </w:lvl>
  </w:abstractNum>
  <w:abstractNum w:abstractNumId="57" w15:restartNumberingAfterBreak="0">
    <w:nsid w:val="462F4415"/>
    <w:multiLevelType w:val="hybridMultilevel"/>
    <w:tmpl w:val="5A34E870"/>
    <w:styleLink w:val="WWNum1613"/>
    <w:lvl w:ilvl="0" w:tplc="AC8056CE">
      <w:start w:val="1"/>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46D50B52"/>
    <w:multiLevelType w:val="hybridMultilevel"/>
    <w:tmpl w:val="F8D22084"/>
    <w:styleLink w:val="Styl11211"/>
    <w:lvl w:ilvl="0" w:tplc="4386D2B8">
      <w:start w:val="1"/>
      <w:numFmt w:val="lowerLetter"/>
      <w:lvlText w:val="%1)"/>
      <w:lvlJc w:val="left"/>
    </w:lvl>
    <w:lvl w:ilvl="1" w:tplc="5F281894">
      <w:start w:val="1"/>
      <w:numFmt w:val="lowerLetter"/>
      <w:lvlText w:val="%2."/>
      <w:lvlJc w:val="left"/>
    </w:lvl>
    <w:lvl w:ilvl="2" w:tplc="667C172A">
      <w:start w:val="1"/>
      <w:numFmt w:val="lowerRoman"/>
      <w:lvlText w:val="%3."/>
      <w:lvlJc w:val="right"/>
    </w:lvl>
    <w:lvl w:ilvl="3" w:tplc="0B46BAB6">
      <w:start w:val="1"/>
      <w:numFmt w:val="decimal"/>
      <w:lvlText w:val="%4."/>
      <w:lvlJc w:val="left"/>
    </w:lvl>
    <w:lvl w:ilvl="4" w:tplc="573E703E">
      <w:start w:val="1"/>
      <w:numFmt w:val="lowerLetter"/>
      <w:lvlText w:val="%5."/>
      <w:lvlJc w:val="left"/>
    </w:lvl>
    <w:lvl w:ilvl="5" w:tplc="66CAE0DE">
      <w:start w:val="1"/>
      <w:numFmt w:val="lowerRoman"/>
      <w:lvlText w:val="%6."/>
      <w:lvlJc w:val="right"/>
    </w:lvl>
    <w:lvl w:ilvl="6" w:tplc="235E276E">
      <w:start w:val="1"/>
      <w:numFmt w:val="decimal"/>
      <w:lvlText w:val="%7."/>
      <w:lvlJc w:val="left"/>
    </w:lvl>
    <w:lvl w:ilvl="7" w:tplc="2D6CCF44">
      <w:start w:val="1"/>
      <w:numFmt w:val="lowerLetter"/>
      <w:lvlText w:val="%8."/>
      <w:lvlJc w:val="left"/>
    </w:lvl>
    <w:lvl w:ilvl="8" w:tplc="2186741E">
      <w:start w:val="1"/>
      <w:numFmt w:val="lowerRoman"/>
      <w:lvlText w:val="%9."/>
      <w:lvlJc w:val="right"/>
    </w:lvl>
  </w:abstractNum>
  <w:abstractNum w:abstractNumId="59" w15:restartNumberingAfterBreak="0">
    <w:nsid w:val="47C21E1B"/>
    <w:multiLevelType w:val="hybridMultilevel"/>
    <w:tmpl w:val="AEFC84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7FD7E55"/>
    <w:multiLevelType w:val="hybridMultilevel"/>
    <w:tmpl w:val="B1409B5A"/>
    <w:styleLink w:val="Styl11111"/>
    <w:lvl w:ilvl="0" w:tplc="773CAF0E">
      <w:start w:val="1"/>
      <w:numFmt w:val="decimal"/>
      <w:lvlText w:val="%1."/>
      <w:lvlJc w:val="left"/>
      <w:pPr>
        <w:ind w:left="542" w:hanging="284"/>
      </w:pPr>
      <w:rPr>
        <w:rFonts w:ascii="Times New Roman" w:eastAsia="Times New Roman" w:hAnsi="Times New Roman" w:cs="Times New Roman" w:hint="default"/>
        <w:w w:val="100"/>
        <w:sz w:val="22"/>
        <w:szCs w:val="22"/>
        <w:lang w:val="pl-PL" w:eastAsia="en-US" w:bidi="ar-SA"/>
      </w:rPr>
    </w:lvl>
    <w:lvl w:ilvl="1" w:tplc="391A1FE0">
      <w:numFmt w:val="bullet"/>
      <w:lvlText w:val="•"/>
      <w:lvlJc w:val="left"/>
      <w:pPr>
        <w:ind w:left="1430" w:hanging="284"/>
      </w:pPr>
      <w:rPr>
        <w:rFonts w:hint="default"/>
        <w:lang w:val="pl-PL" w:eastAsia="en-US" w:bidi="ar-SA"/>
      </w:rPr>
    </w:lvl>
    <w:lvl w:ilvl="2" w:tplc="579A3B14">
      <w:numFmt w:val="bullet"/>
      <w:lvlText w:val="•"/>
      <w:lvlJc w:val="left"/>
      <w:pPr>
        <w:ind w:left="2321" w:hanging="284"/>
      </w:pPr>
      <w:rPr>
        <w:rFonts w:hint="default"/>
        <w:lang w:val="pl-PL" w:eastAsia="en-US" w:bidi="ar-SA"/>
      </w:rPr>
    </w:lvl>
    <w:lvl w:ilvl="3" w:tplc="B9989048">
      <w:numFmt w:val="bullet"/>
      <w:lvlText w:val="•"/>
      <w:lvlJc w:val="left"/>
      <w:pPr>
        <w:ind w:left="3211" w:hanging="284"/>
      </w:pPr>
      <w:rPr>
        <w:rFonts w:hint="default"/>
        <w:lang w:val="pl-PL" w:eastAsia="en-US" w:bidi="ar-SA"/>
      </w:rPr>
    </w:lvl>
    <w:lvl w:ilvl="4" w:tplc="B76C3FF4">
      <w:numFmt w:val="bullet"/>
      <w:lvlText w:val="•"/>
      <w:lvlJc w:val="left"/>
      <w:pPr>
        <w:ind w:left="4102" w:hanging="284"/>
      </w:pPr>
      <w:rPr>
        <w:rFonts w:hint="default"/>
        <w:lang w:val="pl-PL" w:eastAsia="en-US" w:bidi="ar-SA"/>
      </w:rPr>
    </w:lvl>
    <w:lvl w:ilvl="5" w:tplc="E88CC528">
      <w:numFmt w:val="bullet"/>
      <w:lvlText w:val="•"/>
      <w:lvlJc w:val="left"/>
      <w:pPr>
        <w:ind w:left="4993" w:hanging="284"/>
      </w:pPr>
      <w:rPr>
        <w:rFonts w:hint="default"/>
        <w:lang w:val="pl-PL" w:eastAsia="en-US" w:bidi="ar-SA"/>
      </w:rPr>
    </w:lvl>
    <w:lvl w:ilvl="6" w:tplc="388227C2">
      <w:numFmt w:val="bullet"/>
      <w:lvlText w:val="•"/>
      <w:lvlJc w:val="left"/>
      <w:pPr>
        <w:ind w:left="5883" w:hanging="284"/>
      </w:pPr>
      <w:rPr>
        <w:rFonts w:hint="default"/>
        <w:lang w:val="pl-PL" w:eastAsia="en-US" w:bidi="ar-SA"/>
      </w:rPr>
    </w:lvl>
    <w:lvl w:ilvl="7" w:tplc="91BC73B6">
      <w:numFmt w:val="bullet"/>
      <w:lvlText w:val="•"/>
      <w:lvlJc w:val="left"/>
      <w:pPr>
        <w:ind w:left="6774" w:hanging="284"/>
      </w:pPr>
      <w:rPr>
        <w:rFonts w:hint="default"/>
        <w:lang w:val="pl-PL" w:eastAsia="en-US" w:bidi="ar-SA"/>
      </w:rPr>
    </w:lvl>
    <w:lvl w:ilvl="8" w:tplc="A4340A14">
      <w:numFmt w:val="bullet"/>
      <w:lvlText w:val="•"/>
      <w:lvlJc w:val="left"/>
      <w:pPr>
        <w:ind w:left="7664" w:hanging="284"/>
      </w:pPr>
      <w:rPr>
        <w:rFonts w:hint="default"/>
        <w:lang w:val="pl-PL" w:eastAsia="en-US" w:bidi="ar-SA"/>
      </w:rPr>
    </w:lvl>
  </w:abstractNum>
  <w:abstractNum w:abstractNumId="61" w15:restartNumberingAfterBreak="0">
    <w:nsid w:val="495E5CEB"/>
    <w:multiLevelType w:val="hybridMultilevel"/>
    <w:tmpl w:val="DF8EE6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98A6FBB"/>
    <w:multiLevelType w:val="hybridMultilevel"/>
    <w:tmpl w:val="4D32EF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9A15CAA"/>
    <w:multiLevelType w:val="hybridMultilevel"/>
    <w:tmpl w:val="6A54ABE6"/>
    <w:lvl w:ilvl="0" w:tplc="0415000F">
      <w:start w:val="1"/>
      <w:numFmt w:val="decimal"/>
      <w:lvlText w:val="%1."/>
      <w:lvlJc w:val="left"/>
      <w:pPr>
        <w:ind w:left="360" w:hanging="360"/>
      </w:pPr>
      <w:rPr>
        <w:rFonts w:hint="default"/>
      </w:rPr>
    </w:lvl>
    <w:lvl w:ilvl="1" w:tplc="F710B60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9EF1FF5"/>
    <w:multiLevelType w:val="hybridMultilevel"/>
    <w:tmpl w:val="CF8A79EC"/>
    <w:styleLink w:val="WWNum381211"/>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AAC7F4F"/>
    <w:multiLevelType w:val="hybridMultilevel"/>
    <w:tmpl w:val="C6E26B26"/>
    <w:lvl w:ilvl="0" w:tplc="462A064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C03616E"/>
    <w:multiLevelType w:val="multilevel"/>
    <w:tmpl w:val="31C257D0"/>
    <w:styleLink w:val="WWNum16131"/>
    <w:lvl w:ilvl="0">
      <w:start w:val="1"/>
      <w:numFmt w:val="decimal"/>
      <w:lvlText w:val="%1."/>
      <w:lvlJc w:val="left"/>
      <w:pPr>
        <w:ind w:left="618" w:hanging="360"/>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109" w:hanging="425"/>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2027" w:hanging="425"/>
      </w:pPr>
      <w:rPr>
        <w:rFonts w:hint="default"/>
        <w:lang w:val="pl-PL" w:eastAsia="en-US" w:bidi="ar-SA"/>
      </w:rPr>
    </w:lvl>
    <w:lvl w:ilvl="3">
      <w:numFmt w:val="bullet"/>
      <w:lvlText w:val="•"/>
      <w:lvlJc w:val="left"/>
      <w:pPr>
        <w:ind w:left="2954" w:hanging="425"/>
      </w:pPr>
      <w:rPr>
        <w:rFonts w:hint="default"/>
        <w:lang w:val="pl-PL" w:eastAsia="en-US" w:bidi="ar-SA"/>
      </w:rPr>
    </w:lvl>
    <w:lvl w:ilvl="4">
      <w:numFmt w:val="bullet"/>
      <w:lvlText w:val="•"/>
      <w:lvlJc w:val="left"/>
      <w:pPr>
        <w:ind w:left="3882" w:hanging="425"/>
      </w:pPr>
      <w:rPr>
        <w:rFonts w:hint="default"/>
        <w:lang w:val="pl-PL" w:eastAsia="en-US" w:bidi="ar-SA"/>
      </w:rPr>
    </w:lvl>
    <w:lvl w:ilvl="5">
      <w:numFmt w:val="bullet"/>
      <w:lvlText w:val="•"/>
      <w:lvlJc w:val="left"/>
      <w:pPr>
        <w:ind w:left="4809" w:hanging="425"/>
      </w:pPr>
      <w:rPr>
        <w:rFonts w:hint="default"/>
        <w:lang w:val="pl-PL" w:eastAsia="en-US" w:bidi="ar-SA"/>
      </w:rPr>
    </w:lvl>
    <w:lvl w:ilvl="6">
      <w:numFmt w:val="bullet"/>
      <w:lvlText w:val="•"/>
      <w:lvlJc w:val="left"/>
      <w:pPr>
        <w:ind w:left="5736" w:hanging="425"/>
      </w:pPr>
      <w:rPr>
        <w:rFonts w:hint="default"/>
        <w:lang w:val="pl-PL" w:eastAsia="en-US" w:bidi="ar-SA"/>
      </w:rPr>
    </w:lvl>
    <w:lvl w:ilvl="7">
      <w:numFmt w:val="bullet"/>
      <w:lvlText w:val="•"/>
      <w:lvlJc w:val="left"/>
      <w:pPr>
        <w:ind w:left="6664" w:hanging="425"/>
      </w:pPr>
      <w:rPr>
        <w:rFonts w:hint="default"/>
        <w:lang w:val="pl-PL" w:eastAsia="en-US" w:bidi="ar-SA"/>
      </w:rPr>
    </w:lvl>
    <w:lvl w:ilvl="8">
      <w:numFmt w:val="bullet"/>
      <w:lvlText w:val="•"/>
      <w:lvlJc w:val="left"/>
      <w:pPr>
        <w:ind w:left="7591" w:hanging="425"/>
      </w:pPr>
      <w:rPr>
        <w:rFonts w:hint="default"/>
        <w:lang w:val="pl-PL" w:eastAsia="en-US" w:bidi="ar-SA"/>
      </w:rPr>
    </w:lvl>
  </w:abstractNum>
  <w:abstractNum w:abstractNumId="67" w15:restartNumberingAfterBreak="0">
    <w:nsid w:val="4C772748"/>
    <w:multiLevelType w:val="hybridMultilevel"/>
    <w:tmpl w:val="B2922DFC"/>
    <w:styleLink w:val="WWNum24121"/>
    <w:lvl w:ilvl="0" w:tplc="04150019">
      <w:start w:val="1"/>
      <w:numFmt w:val="decimal"/>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68" w15:restartNumberingAfterBreak="0">
    <w:nsid w:val="4E5151E6"/>
    <w:multiLevelType w:val="hybridMultilevel"/>
    <w:tmpl w:val="83C6C0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F245576"/>
    <w:multiLevelType w:val="hybridMultilevel"/>
    <w:tmpl w:val="D55E0E1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0" w15:restartNumberingAfterBreak="0">
    <w:nsid w:val="50A21A08"/>
    <w:multiLevelType w:val="multilevel"/>
    <w:tmpl w:val="3CC6F914"/>
    <w:styleLink w:val="WWNum2"/>
    <w:lvl w:ilvl="0">
      <w:start w:val="1"/>
      <w:numFmt w:val="lowerLetter"/>
      <w:lvlText w:val="%1)"/>
      <w:lvlJc w:val="left"/>
      <w:rPr>
        <w:rFonts w:eastAsia="Times New Roman" w:cs="Times New Roman"/>
        <w:i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71" w15:restartNumberingAfterBreak="0">
    <w:nsid w:val="50A4646F"/>
    <w:multiLevelType w:val="hybridMultilevel"/>
    <w:tmpl w:val="E5CE9160"/>
    <w:lvl w:ilvl="0" w:tplc="F17CE356">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2" w15:restartNumberingAfterBreak="0">
    <w:nsid w:val="51AB476A"/>
    <w:multiLevelType w:val="hybridMultilevel"/>
    <w:tmpl w:val="0B3C52D6"/>
    <w:lvl w:ilvl="0" w:tplc="04150011">
      <w:start w:val="1"/>
      <w:numFmt w:val="decimal"/>
      <w:lvlText w:val="%1)"/>
      <w:lvlJc w:val="left"/>
      <w:pPr>
        <w:ind w:left="786" w:hanging="360"/>
      </w:pPr>
    </w:lvl>
    <w:lvl w:ilvl="1" w:tplc="4E1044A0">
      <w:start w:val="1"/>
      <w:numFmt w:val="decimal"/>
      <w:lvlText w:val="%2)"/>
      <w:lvlJc w:val="left"/>
      <w:pPr>
        <w:ind w:left="1506" w:hanging="360"/>
      </w:pPr>
      <w:rPr>
        <w:rFonts w:ascii="Calibri" w:eastAsia="Times New Roman" w:hAnsi="Calibri" w:cs="Calibri"/>
      </w:rPr>
    </w:lvl>
    <w:lvl w:ilvl="2" w:tplc="1666C2B8">
      <w:start w:val="70"/>
      <w:numFmt w:val="decimal"/>
      <w:lvlText w:val="%3"/>
      <w:lvlJc w:val="left"/>
      <w:pPr>
        <w:ind w:left="2406" w:hanging="360"/>
      </w:pPr>
      <w:rPr>
        <w:rFonts w:hint="default"/>
      </w:r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3" w15:restartNumberingAfterBreak="0">
    <w:nsid w:val="52623D3A"/>
    <w:multiLevelType w:val="hybridMultilevel"/>
    <w:tmpl w:val="7FAC5DFC"/>
    <w:lvl w:ilvl="0" w:tplc="3C46C54C">
      <w:start w:val="5"/>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4" w15:restartNumberingAfterBreak="0">
    <w:nsid w:val="551125C9"/>
    <w:multiLevelType w:val="hybridMultilevel"/>
    <w:tmpl w:val="7ABCFB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58220F7"/>
    <w:multiLevelType w:val="hybridMultilevel"/>
    <w:tmpl w:val="5BAE9F6E"/>
    <w:styleLink w:val="WWNum1813"/>
    <w:lvl w:ilvl="0" w:tplc="E75A0206">
      <w:start w:val="1"/>
      <w:numFmt w:val="decimal"/>
      <w:lvlText w:val="%1."/>
      <w:lvlJc w:val="left"/>
      <w:pPr>
        <w:ind w:left="426" w:hanging="360"/>
      </w:pPr>
      <w:rPr>
        <w:rFonts w:hint="default"/>
        <w:sz w:val="22"/>
        <w:szCs w:val="22"/>
      </w:rPr>
    </w:lvl>
    <w:lvl w:ilvl="1" w:tplc="1F06A9F6" w:tentative="1">
      <w:start w:val="1"/>
      <w:numFmt w:val="lowerLetter"/>
      <w:lvlText w:val="%2."/>
      <w:lvlJc w:val="left"/>
      <w:pPr>
        <w:ind w:left="1146" w:hanging="360"/>
      </w:pPr>
    </w:lvl>
    <w:lvl w:ilvl="2" w:tplc="F5BE2D36" w:tentative="1">
      <w:start w:val="1"/>
      <w:numFmt w:val="lowerRoman"/>
      <w:lvlText w:val="%3."/>
      <w:lvlJc w:val="right"/>
      <w:pPr>
        <w:ind w:left="1866" w:hanging="180"/>
      </w:pPr>
    </w:lvl>
    <w:lvl w:ilvl="3" w:tplc="B7224C72" w:tentative="1">
      <w:start w:val="1"/>
      <w:numFmt w:val="decimal"/>
      <w:lvlText w:val="%4."/>
      <w:lvlJc w:val="left"/>
      <w:pPr>
        <w:ind w:left="2586" w:hanging="360"/>
      </w:pPr>
    </w:lvl>
    <w:lvl w:ilvl="4" w:tplc="28B877E2" w:tentative="1">
      <w:start w:val="1"/>
      <w:numFmt w:val="lowerLetter"/>
      <w:lvlText w:val="%5."/>
      <w:lvlJc w:val="left"/>
      <w:pPr>
        <w:ind w:left="3306" w:hanging="360"/>
      </w:pPr>
    </w:lvl>
    <w:lvl w:ilvl="5" w:tplc="8EE092C6" w:tentative="1">
      <w:start w:val="1"/>
      <w:numFmt w:val="lowerRoman"/>
      <w:lvlText w:val="%6."/>
      <w:lvlJc w:val="right"/>
      <w:pPr>
        <w:ind w:left="4026" w:hanging="180"/>
      </w:pPr>
    </w:lvl>
    <w:lvl w:ilvl="6" w:tplc="631804AE" w:tentative="1">
      <w:start w:val="1"/>
      <w:numFmt w:val="decimal"/>
      <w:lvlText w:val="%7."/>
      <w:lvlJc w:val="left"/>
      <w:pPr>
        <w:ind w:left="4746" w:hanging="360"/>
      </w:pPr>
    </w:lvl>
    <w:lvl w:ilvl="7" w:tplc="F9280C14" w:tentative="1">
      <w:start w:val="1"/>
      <w:numFmt w:val="lowerLetter"/>
      <w:lvlText w:val="%8."/>
      <w:lvlJc w:val="left"/>
      <w:pPr>
        <w:ind w:left="5466" w:hanging="360"/>
      </w:pPr>
    </w:lvl>
    <w:lvl w:ilvl="8" w:tplc="CCC075D6" w:tentative="1">
      <w:start w:val="1"/>
      <w:numFmt w:val="lowerRoman"/>
      <w:lvlText w:val="%9."/>
      <w:lvlJc w:val="right"/>
      <w:pPr>
        <w:ind w:left="6186" w:hanging="180"/>
      </w:pPr>
    </w:lvl>
  </w:abstractNum>
  <w:abstractNum w:abstractNumId="76" w15:restartNumberingAfterBreak="0">
    <w:nsid w:val="55BF379C"/>
    <w:multiLevelType w:val="hybridMultilevel"/>
    <w:tmpl w:val="3AA645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6320F98"/>
    <w:multiLevelType w:val="hybridMultilevel"/>
    <w:tmpl w:val="96EA2C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8C96CEF"/>
    <w:multiLevelType w:val="hybridMultilevel"/>
    <w:tmpl w:val="D414AB7C"/>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79" w15:restartNumberingAfterBreak="0">
    <w:nsid w:val="59C52632"/>
    <w:multiLevelType w:val="hybridMultilevel"/>
    <w:tmpl w:val="04964E28"/>
    <w:lvl w:ilvl="0" w:tplc="0415000F">
      <w:start w:val="1"/>
      <w:numFmt w:val="decimal"/>
      <w:lvlText w:val="%1."/>
      <w:lvlJc w:val="left"/>
      <w:pPr>
        <w:ind w:left="359" w:hanging="360"/>
      </w:pPr>
      <w:rPr>
        <w:rFonts w:hint="default"/>
      </w:rPr>
    </w:lvl>
    <w:lvl w:ilvl="1" w:tplc="F710B60C">
      <w:start w:val="1"/>
      <w:numFmt w:val="decimal"/>
      <w:lvlText w:val="%2)"/>
      <w:lvlJc w:val="left"/>
      <w:pPr>
        <w:ind w:left="786"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A0A0718"/>
    <w:multiLevelType w:val="hybridMultilevel"/>
    <w:tmpl w:val="9B42AD12"/>
    <w:lvl w:ilvl="0" w:tplc="04150011">
      <w:start w:val="1"/>
      <w:numFmt w:val="decimal"/>
      <w:lvlText w:val="%1)"/>
      <w:lvlJc w:val="left"/>
      <w:pPr>
        <w:tabs>
          <w:tab w:val="num" w:pos="360"/>
        </w:tabs>
        <w:ind w:left="360" w:hanging="360"/>
      </w:pPr>
      <w:rPr>
        <w:rFonts w:hint="default"/>
        <w:b w:val="0"/>
        <w:i w:val="0"/>
        <w:sz w:val="20"/>
        <w:szCs w:val="20"/>
      </w:rPr>
    </w:lvl>
    <w:lvl w:ilvl="1" w:tplc="0415000F">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1" w15:restartNumberingAfterBreak="0">
    <w:nsid w:val="5A442B67"/>
    <w:multiLevelType w:val="hybridMultilevel"/>
    <w:tmpl w:val="7812EDAA"/>
    <w:styleLink w:val="WWNum181211"/>
    <w:lvl w:ilvl="0" w:tplc="F7A87ACE">
      <w:start w:val="1"/>
      <w:numFmt w:val="decimal"/>
      <w:lvlText w:val="%1."/>
      <w:lvlJc w:val="left"/>
    </w:lvl>
    <w:lvl w:ilvl="1" w:tplc="C518E530">
      <w:start w:val="1"/>
      <w:numFmt w:val="lowerLetter"/>
      <w:lvlText w:val="%2."/>
      <w:lvlJc w:val="left"/>
    </w:lvl>
    <w:lvl w:ilvl="2" w:tplc="0540DDBC">
      <w:start w:val="1"/>
      <w:numFmt w:val="lowerRoman"/>
      <w:lvlText w:val="%3."/>
      <w:lvlJc w:val="right"/>
    </w:lvl>
    <w:lvl w:ilvl="3" w:tplc="086A155A">
      <w:start w:val="1"/>
      <w:numFmt w:val="decimal"/>
      <w:lvlText w:val="%4."/>
      <w:lvlJc w:val="left"/>
    </w:lvl>
    <w:lvl w:ilvl="4" w:tplc="99B09FE0">
      <w:start w:val="1"/>
      <w:numFmt w:val="lowerLetter"/>
      <w:lvlText w:val="%5."/>
      <w:lvlJc w:val="left"/>
    </w:lvl>
    <w:lvl w:ilvl="5" w:tplc="CC18679E">
      <w:start w:val="1"/>
      <w:numFmt w:val="lowerRoman"/>
      <w:lvlText w:val="%6."/>
      <w:lvlJc w:val="right"/>
    </w:lvl>
    <w:lvl w:ilvl="6" w:tplc="785E3A4E">
      <w:start w:val="1"/>
      <w:numFmt w:val="decimal"/>
      <w:lvlText w:val="%7."/>
      <w:lvlJc w:val="left"/>
    </w:lvl>
    <w:lvl w:ilvl="7" w:tplc="53F6848A">
      <w:start w:val="1"/>
      <w:numFmt w:val="lowerLetter"/>
      <w:lvlText w:val="%8."/>
      <w:lvlJc w:val="left"/>
    </w:lvl>
    <w:lvl w:ilvl="8" w:tplc="14926258">
      <w:start w:val="1"/>
      <w:numFmt w:val="lowerRoman"/>
      <w:lvlText w:val="%9."/>
      <w:lvlJc w:val="right"/>
    </w:lvl>
  </w:abstractNum>
  <w:abstractNum w:abstractNumId="82" w15:restartNumberingAfterBreak="0">
    <w:nsid w:val="5BC425A4"/>
    <w:multiLevelType w:val="hybridMultilevel"/>
    <w:tmpl w:val="83ACFE46"/>
    <w:styleLink w:val="WWNum18131"/>
    <w:lvl w:ilvl="0" w:tplc="8CF63A98">
      <w:start w:val="1"/>
      <w:numFmt w:val="decimal"/>
      <w:lvlText w:val="%1."/>
      <w:lvlJc w:val="left"/>
      <w:pPr>
        <w:ind w:left="684" w:hanging="426"/>
      </w:pPr>
      <w:rPr>
        <w:rFonts w:ascii="Times New Roman" w:eastAsia="Times New Roman" w:hAnsi="Times New Roman" w:cs="Times New Roman" w:hint="default"/>
        <w:w w:val="100"/>
        <w:sz w:val="22"/>
        <w:szCs w:val="22"/>
        <w:lang w:val="pl-PL" w:eastAsia="en-US" w:bidi="ar-SA"/>
      </w:rPr>
    </w:lvl>
    <w:lvl w:ilvl="1" w:tplc="4260CFD6">
      <w:numFmt w:val="bullet"/>
      <w:lvlText w:val="•"/>
      <w:lvlJc w:val="left"/>
      <w:pPr>
        <w:ind w:left="1556" w:hanging="426"/>
      </w:pPr>
      <w:rPr>
        <w:rFonts w:hint="default"/>
        <w:lang w:val="pl-PL" w:eastAsia="en-US" w:bidi="ar-SA"/>
      </w:rPr>
    </w:lvl>
    <w:lvl w:ilvl="2" w:tplc="C6BCCF22">
      <w:numFmt w:val="bullet"/>
      <w:lvlText w:val="•"/>
      <w:lvlJc w:val="left"/>
      <w:pPr>
        <w:ind w:left="2433" w:hanging="426"/>
      </w:pPr>
      <w:rPr>
        <w:rFonts w:hint="default"/>
        <w:lang w:val="pl-PL" w:eastAsia="en-US" w:bidi="ar-SA"/>
      </w:rPr>
    </w:lvl>
    <w:lvl w:ilvl="3" w:tplc="E6969DDA">
      <w:numFmt w:val="bullet"/>
      <w:lvlText w:val="•"/>
      <w:lvlJc w:val="left"/>
      <w:pPr>
        <w:ind w:left="3309" w:hanging="426"/>
      </w:pPr>
      <w:rPr>
        <w:rFonts w:hint="default"/>
        <w:lang w:val="pl-PL" w:eastAsia="en-US" w:bidi="ar-SA"/>
      </w:rPr>
    </w:lvl>
    <w:lvl w:ilvl="4" w:tplc="3D94ADC2">
      <w:numFmt w:val="bullet"/>
      <w:lvlText w:val="•"/>
      <w:lvlJc w:val="left"/>
      <w:pPr>
        <w:ind w:left="4186" w:hanging="426"/>
      </w:pPr>
      <w:rPr>
        <w:rFonts w:hint="default"/>
        <w:lang w:val="pl-PL" w:eastAsia="en-US" w:bidi="ar-SA"/>
      </w:rPr>
    </w:lvl>
    <w:lvl w:ilvl="5" w:tplc="6F466A3C">
      <w:numFmt w:val="bullet"/>
      <w:lvlText w:val="•"/>
      <w:lvlJc w:val="left"/>
      <w:pPr>
        <w:ind w:left="5063" w:hanging="426"/>
      </w:pPr>
      <w:rPr>
        <w:rFonts w:hint="default"/>
        <w:lang w:val="pl-PL" w:eastAsia="en-US" w:bidi="ar-SA"/>
      </w:rPr>
    </w:lvl>
    <w:lvl w:ilvl="6" w:tplc="1D3277B6">
      <w:numFmt w:val="bullet"/>
      <w:lvlText w:val="•"/>
      <w:lvlJc w:val="left"/>
      <w:pPr>
        <w:ind w:left="5939" w:hanging="426"/>
      </w:pPr>
      <w:rPr>
        <w:rFonts w:hint="default"/>
        <w:lang w:val="pl-PL" w:eastAsia="en-US" w:bidi="ar-SA"/>
      </w:rPr>
    </w:lvl>
    <w:lvl w:ilvl="7" w:tplc="FF2CCD00">
      <w:numFmt w:val="bullet"/>
      <w:lvlText w:val="•"/>
      <w:lvlJc w:val="left"/>
      <w:pPr>
        <w:ind w:left="6816" w:hanging="426"/>
      </w:pPr>
      <w:rPr>
        <w:rFonts w:hint="default"/>
        <w:lang w:val="pl-PL" w:eastAsia="en-US" w:bidi="ar-SA"/>
      </w:rPr>
    </w:lvl>
    <w:lvl w:ilvl="8" w:tplc="2C04F914">
      <w:numFmt w:val="bullet"/>
      <w:lvlText w:val="•"/>
      <w:lvlJc w:val="left"/>
      <w:pPr>
        <w:ind w:left="7692" w:hanging="426"/>
      </w:pPr>
      <w:rPr>
        <w:rFonts w:hint="default"/>
        <w:lang w:val="pl-PL" w:eastAsia="en-US" w:bidi="ar-SA"/>
      </w:rPr>
    </w:lvl>
  </w:abstractNum>
  <w:abstractNum w:abstractNumId="83" w15:restartNumberingAfterBreak="0">
    <w:nsid w:val="5BFB0754"/>
    <w:multiLevelType w:val="hybridMultilevel"/>
    <w:tmpl w:val="A7FA94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C6F504A"/>
    <w:multiLevelType w:val="multilevel"/>
    <w:tmpl w:val="F5C8ACD2"/>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85" w15:restartNumberingAfterBreak="0">
    <w:nsid w:val="5D281693"/>
    <w:multiLevelType w:val="multilevel"/>
    <w:tmpl w:val="9EC22298"/>
    <w:styleLink w:val="WWNum1"/>
    <w:lvl w:ilvl="0">
      <w:start w:val="1"/>
      <w:numFmt w:val="lowerLetter"/>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6" w15:restartNumberingAfterBreak="0">
    <w:nsid w:val="5EF52A95"/>
    <w:multiLevelType w:val="hybridMultilevel"/>
    <w:tmpl w:val="A308EF4A"/>
    <w:styleLink w:val="Styl2121"/>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7" w15:restartNumberingAfterBreak="0">
    <w:nsid w:val="60270D6D"/>
    <w:multiLevelType w:val="hybridMultilevel"/>
    <w:tmpl w:val="7B62C740"/>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1D43C40"/>
    <w:multiLevelType w:val="hybridMultilevel"/>
    <w:tmpl w:val="95D0B214"/>
    <w:lvl w:ilvl="0" w:tplc="0415000F">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21F06A1"/>
    <w:multiLevelType w:val="multilevel"/>
    <w:tmpl w:val="1E8C32C2"/>
    <w:styleLink w:val="WWNum191111"/>
    <w:lvl w:ilvl="0">
      <w:start w:val="1"/>
      <w:numFmt w:val="decimal"/>
      <w:lvlText w:val="%1."/>
      <w:lvlJc w:val="left"/>
      <w:pPr>
        <w:ind w:left="684" w:hanging="426"/>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183" w:hanging="499"/>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2098" w:hanging="499"/>
      </w:pPr>
      <w:rPr>
        <w:rFonts w:hint="default"/>
        <w:lang w:val="pl-PL" w:eastAsia="en-US" w:bidi="ar-SA"/>
      </w:rPr>
    </w:lvl>
    <w:lvl w:ilvl="3">
      <w:numFmt w:val="bullet"/>
      <w:lvlText w:val="•"/>
      <w:lvlJc w:val="left"/>
      <w:pPr>
        <w:ind w:left="3016" w:hanging="499"/>
      </w:pPr>
      <w:rPr>
        <w:rFonts w:hint="default"/>
        <w:lang w:val="pl-PL" w:eastAsia="en-US" w:bidi="ar-SA"/>
      </w:rPr>
    </w:lvl>
    <w:lvl w:ilvl="4">
      <w:numFmt w:val="bullet"/>
      <w:lvlText w:val="•"/>
      <w:lvlJc w:val="left"/>
      <w:pPr>
        <w:ind w:left="3935" w:hanging="499"/>
      </w:pPr>
      <w:rPr>
        <w:rFonts w:hint="default"/>
        <w:lang w:val="pl-PL" w:eastAsia="en-US" w:bidi="ar-SA"/>
      </w:rPr>
    </w:lvl>
    <w:lvl w:ilvl="5">
      <w:numFmt w:val="bullet"/>
      <w:lvlText w:val="•"/>
      <w:lvlJc w:val="left"/>
      <w:pPr>
        <w:ind w:left="4853" w:hanging="499"/>
      </w:pPr>
      <w:rPr>
        <w:rFonts w:hint="default"/>
        <w:lang w:val="pl-PL" w:eastAsia="en-US" w:bidi="ar-SA"/>
      </w:rPr>
    </w:lvl>
    <w:lvl w:ilvl="6">
      <w:numFmt w:val="bullet"/>
      <w:lvlText w:val="•"/>
      <w:lvlJc w:val="left"/>
      <w:pPr>
        <w:ind w:left="5772" w:hanging="499"/>
      </w:pPr>
      <w:rPr>
        <w:rFonts w:hint="default"/>
        <w:lang w:val="pl-PL" w:eastAsia="en-US" w:bidi="ar-SA"/>
      </w:rPr>
    </w:lvl>
    <w:lvl w:ilvl="7">
      <w:numFmt w:val="bullet"/>
      <w:lvlText w:val="•"/>
      <w:lvlJc w:val="left"/>
      <w:pPr>
        <w:ind w:left="6690" w:hanging="499"/>
      </w:pPr>
      <w:rPr>
        <w:rFonts w:hint="default"/>
        <w:lang w:val="pl-PL" w:eastAsia="en-US" w:bidi="ar-SA"/>
      </w:rPr>
    </w:lvl>
    <w:lvl w:ilvl="8">
      <w:numFmt w:val="bullet"/>
      <w:lvlText w:val="•"/>
      <w:lvlJc w:val="left"/>
      <w:pPr>
        <w:ind w:left="7609" w:hanging="499"/>
      </w:pPr>
      <w:rPr>
        <w:rFonts w:hint="default"/>
        <w:lang w:val="pl-PL" w:eastAsia="en-US" w:bidi="ar-SA"/>
      </w:rPr>
    </w:lvl>
  </w:abstractNum>
  <w:abstractNum w:abstractNumId="90" w15:restartNumberingAfterBreak="0">
    <w:nsid w:val="69593D40"/>
    <w:multiLevelType w:val="hybridMultilevel"/>
    <w:tmpl w:val="F4425378"/>
    <w:styleLink w:val="WWNum18"/>
    <w:lvl w:ilvl="0" w:tplc="650C114C">
      <w:start w:val="1"/>
      <w:numFmt w:val="decimal"/>
      <w:lvlText w:val="%1."/>
      <w:lvlJc w:val="left"/>
    </w:lvl>
    <w:lvl w:ilvl="1" w:tplc="D0EA5034">
      <w:start w:val="1"/>
      <w:numFmt w:val="lowerLetter"/>
      <w:lvlText w:val="%2."/>
      <w:lvlJc w:val="left"/>
    </w:lvl>
    <w:lvl w:ilvl="2" w:tplc="5CDA8ECE">
      <w:start w:val="1"/>
      <w:numFmt w:val="lowerRoman"/>
      <w:lvlText w:val="%3."/>
      <w:lvlJc w:val="right"/>
    </w:lvl>
    <w:lvl w:ilvl="3" w:tplc="E286D920">
      <w:start w:val="1"/>
      <w:numFmt w:val="decimal"/>
      <w:lvlText w:val="%4."/>
      <w:lvlJc w:val="left"/>
    </w:lvl>
    <w:lvl w:ilvl="4" w:tplc="399C5E46">
      <w:start w:val="1"/>
      <w:numFmt w:val="lowerLetter"/>
      <w:lvlText w:val="%5."/>
      <w:lvlJc w:val="left"/>
    </w:lvl>
    <w:lvl w:ilvl="5" w:tplc="14EE2DC0">
      <w:start w:val="1"/>
      <w:numFmt w:val="lowerRoman"/>
      <w:lvlText w:val="%6."/>
      <w:lvlJc w:val="right"/>
    </w:lvl>
    <w:lvl w:ilvl="6" w:tplc="6B006908">
      <w:start w:val="1"/>
      <w:numFmt w:val="decimal"/>
      <w:lvlText w:val="%7."/>
      <w:lvlJc w:val="left"/>
    </w:lvl>
    <w:lvl w:ilvl="7" w:tplc="D348024E">
      <w:start w:val="1"/>
      <w:numFmt w:val="lowerLetter"/>
      <w:lvlText w:val="%8."/>
      <w:lvlJc w:val="left"/>
    </w:lvl>
    <w:lvl w:ilvl="8" w:tplc="B69E7D5A">
      <w:start w:val="1"/>
      <w:numFmt w:val="lowerRoman"/>
      <w:lvlText w:val="%9."/>
      <w:lvlJc w:val="right"/>
    </w:lvl>
  </w:abstractNum>
  <w:abstractNum w:abstractNumId="91" w15:restartNumberingAfterBreak="0">
    <w:nsid w:val="69DE2576"/>
    <w:multiLevelType w:val="hybridMultilevel"/>
    <w:tmpl w:val="9ED8734A"/>
    <w:lvl w:ilvl="0" w:tplc="F0FED436">
      <w:start w:val="1"/>
      <w:numFmt w:val="decimal"/>
      <w:lvlText w:val="%1)"/>
      <w:lvlJc w:val="left"/>
      <w:pPr>
        <w:ind w:left="1800" w:hanging="360"/>
      </w:pPr>
      <w:rPr>
        <w:rFonts w:hint="default"/>
      </w:rPr>
    </w:lvl>
    <w:lvl w:ilvl="1" w:tplc="04150019">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92" w15:restartNumberingAfterBreak="0">
    <w:nsid w:val="6CB94209"/>
    <w:multiLevelType w:val="hybridMultilevel"/>
    <w:tmpl w:val="41860D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DCF5B44"/>
    <w:multiLevelType w:val="hybridMultilevel"/>
    <w:tmpl w:val="253485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EF04BDA"/>
    <w:multiLevelType w:val="hybridMultilevel"/>
    <w:tmpl w:val="FA0C2A20"/>
    <w:lvl w:ilvl="0" w:tplc="04150011">
      <w:start w:val="1"/>
      <w:numFmt w:val="decimal"/>
      <w:lvlText w:val="%1)"/>
      <w:lvlJc w:val="left"/>
      <w:pPr>
        <w:ind w:left="720" w:hanging="360"/>
      </w:pPr>
    </w:lvl>
    <w:lvl w:ilvl="1" w:tplc="6BF0502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F9D1BCC"/>
    <w:multiLevelType w:val="hybridMultilevel"/>
    <w:tmpl w:val="102CB7FC"/>
    <w:styleLink w:val="WWNum38131"/>
    <w:lvl w:ilvl="0" w:tplc="ECD0AC5C">
      <w:start w:val="1"/>
      <w:numFmt w:val="decimal"/>
      <w:lvlText w:val="%1."/>
      <w:lvlJc w:val="left"/>
      <w:pPr>
        <w:ind w:left="618" w:hanging="360"/>
      </w:pPr>
      <w:rPr>
        <w:rFonts w:ascii="Times New Roman" w:eastAsia="Times New Roman" w:hAnsi="Times New Roman" w:cs="Times New Roman" w:hint="default"/>
        <w:w w:val="100"/>
        <w:sz w:val="22"/>
        <w:szCs w:val="22"/>
        <w:lang w:val="pl-PL" w:eastAsia="en-US" w:bidi="ar-SA"/>
      </w:rPr>
    </w:lvl>
    <w:lvl w:ilvl="1" w:tplc="F7B47B78">
      <w:numFmt w:val="bullet"/>
      <w:lvlText w:val="•"/>
      <w:lvlJc w:val="left"/>
      <w:pPr>
        <w:ind w:left="1502" w:hanging="360"/>
      </w:pPr>
      <w:rPr>
        <w:rFonts w:hint="default"/>
        <w:lang w:val="pl-PL" w:eastAsia="en-US" w:bidi="ar-SA"/>
      </w:rPr>
    </w:lvl>
    <w:lvl w:ilvl="2" w:tplc="39607060">
      <w:numFmt w:val="bullet"/>
      <w:lvlText w:val="•"/>
      <w:lvlJc w:val="left"/>
      <w:pPr>
        <w:ind w:left="2385" w:hanging="360"/>
      </w:pPr>
      <w:rPr>
        <w:rFonts w:hint="default"/>
        <w:lang w:val="pl-PL" w:eastAsia="en-US" w:bidi="ar-SA"/>
      </w:rPr>
    </w:lvl>
    <w:lvl w:ilvl="3" w:tplc="9AC4C7C8">
      <w:numFmt w:val="bullet"/>
      <w:lvlText w:val="•"/>
      <w:lvlJc w:val="left"/>
      <w:pPr>
        <w:ind w:left="3267" w:hanging="360"/>
      </w:pPr>
      <w:rPr>
        <w:rFonts w:hint="default"/>
        <w:lang w:val="pl-PL" w:eastAsia="en-US" w:bidi="ar-SA"/>
      </w:rPr>
    </w:lvl>
    <w:lvl w:ilvl="4" w:tplc="EA520D3A">
      <w:numFmt w:val="bullet"/>
      <w:lvlText w:val="•"/>
      <w:lvlJc w:val="left"/>
      <w:pPr>
        <w:ind w:left="4150" w:hanging="360"/>
      </w:pPr>
      <w:rPr>
        <w:rFonts w:hint="default"/>
        <w:lang w:val="pl-PL" w:eastAsia="en-US" w:bidi="ar-SA"/>
      </w:rPr>
    </w:lvl>
    <w:lvl w:ilvl="5" w:tplc="E07204F8">
      <w:numFmt w:val="bullet"/>
      <w:lvlText w:val="•"/>
      <w:lvlJc w:val="left"/>
      <w:pPr>
        <w:ind w:left="5033" w:hanging="360"/>
      </w:pPr>
      <w:rPr>
        <w:rFonts w:hint="default"/>
        <w:lang w:val="pl-PL" w:eastAsia="en-US" w:bidi="ar-SA"/>
      </w:rPr>
    </w:lvl>
    <w:lvl w:ilvl="6" w:tplc="146A67EA">
      <w:numFmt w:val="bullet"/>
      <w:lvlText w:val="•"/>
      <w:lvlJc w:val="left"/>
      <w:pPr>
        <w:ind w:left="5915" w:hanging="360"/>
      </w:pPr>
      <w:rPr>
        <w:rFonts w:hint="default"/>
        <w:lang w:val="pl-PL" w:eastAsia="en-US" w:bidi="ar-SA"/>
      </w:rPr>
    </w:lvl>
    <w:lvl w:ilvl="7" w:tplc="0C683D74">
      <w:numFmt w:val="bullet"/>
      <w:lvlText w:val="•"/>
      <w:lvlJc w:val="left"/>
      <w:pPr>
        <w:ind w:left="6798" w:hanging="360"/>
      </w:pPr>
      <w:rPr>
        <w:rFonts w:hint="default"/>
        <w:lang w:val="pl-PL" w:eastAsia="en-US" w:bidi="ar-SA"/>
      </w:rPr>
    </w:lvl>
    <w:lvl w:ilvl="8" w:tplc="EE745F92">
      <w:numFmt w:val="bullet"/>
      <w:lvlText w:val="•"/>
      <w:lvlJc w:val="left"/>
      <w:pPr>
        <w:ind w:left="7680" w:hanging="360"/>
      </w:pPr>
      <w:rPr>
        <w:rFonts w:hint="default"/>
        <w:lang w:val="pl-PL" w:eastAsia="en-US" w:bidi="ar-SA"/>
      </w:rPr>
    </w:lvl>
  </w:abstractNum>
  <w:abstractNum w:abstractNumId="96" w15:restartNumberingAfterBreak="0">
    <w:nsid w:val="70931916"/>
    <w:multiLevelType w:val="hybridMultilevel"/>
    <w:tmpl w:val="C3D67C62"/>
    <w:styleLink w:val="Styl121"/>
    <w:lvl w:ilvl="0" w:tplc="B3568B36">
      <w:start w:val="1"/>
      <w:numFmt w:val="decimal"/>
      <w:lvlText w:val="%1)"/>
      <w:lvlJc w:val="left"/>
      <w:pPr>
        <w:ind w:left="786" w:hanging="360"/>
      </w:pPr>
      <w:rPr>
        <w:rFonts w:hint="default"/>
        <w:b w:val="0"/>
        <w:color w:val="auto"/>
        <w:sz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7" w15:restartNumberingAfterBreak="0">
    <w:nsid w:val="72265CFE"/>
    <w:multiLevelType w:val="hybridMultilevel"/>
    <w:tmpl w:val="A3DE02EC"/>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2C70ADF"/>
    <w:multiLevelType w:val="multilevel"/>
    <w:tmpl w:val="A81494DE"/>
    <w:styleLink w:val="Styl2"/>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99" w15:restartNumberingAfterBreak="0">
    <w:nsid w:val="7A572966"/>
    <w:multiLevelType w:val="hybridMultilevel"/>
    <w:tmpl w:val="19647A78"/>
    <w:styleLink w:val="Styl2111"/>
    <w:lvl w:ilvl="0" w:tplc="BEA09E8A">
      <w:start w:val="1"/>
      <w:numFmt w:val="decimal"/>
      <w:lvlText w:val="%1)"/>
      <w:lvlJc w:val="left"/>
      <w:pPr>
        <w:ind w:left="720" w:hanging="360"/>
      </w:pPr>
      <w:rPr>
        <w:rFonts w:hint="default"/>
        <w:b w:val="0"/>
        <w:bCs/>
        <w:color w:val="auto"/>
      </w:rPr>
    </w:lvl>
    <w:lvl w:ilvl="1" w:tplc="04150003">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100" w15:restartNumberingAfterBreak="0">
    <w:nsid w:val="7BD03221"/>
    <w:multiLevelType w:val="hybridMultilevel"/>
    <w:tmpl w:val="BEEABA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D6F4D3E"/>
    <w:multiLevelType w:val="multilevel"/>
    <w:tmpl w:val="96B2AA54"/>
    <w:styleLink w:val="WWNum25131"/>
    <w:lvl w:ilvl="0">
      <w:start w:val="1"/>
      <w:numFmt w:val="decimal"/>
      <w:lvlText w:val="%1."/>
      <w:lvlJc w:val="left"/>
      <w:pPr>
        <w:ind w:left="618" w:hanging="360"/>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050" w:hanging="432"/>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1991" w:hanging="432"/>
      </w:pPr>
      <w:rPr>
        <w:rFonts w:hint="default"/>
        <w:lang w:val="pl-PL" w:eastAsia="en-US" w:bidi="ar-SA"/>
      </w:rPr>
    </w:lvl>
    <w:lvl w:ilvl="3">
      <w:numFmt w:val="bullet"/>
      <w:lvlText w:val="•"/>
      <w:lvlJc w:val="left"/>
      <w:pPr>
        <w:ind w:left="2923" w:hanging="432"/>
      </w:pPr>
      <w:rPr>
        <w:rFonts w:hint="default"/>
        <w:lang w:val="pl-PL" w:eastAsia="en-US" w:bidi="ar-SA"/>
      </w:rPr>
    </w:lvl>
    <w:lvl w:ilvl="4">
      <w:numFmt w:val="bullet"/>
      <w:lvlText w:val="•"/>
      <w:lvlJc w:val="left"/>
      <w:pPr>
        <w:ind w:left="3855" w:hanging="432"/>
      </w:pPr>
      <w:rPr>
        <w:rFonts w:hint="default"/>
        <w:lang w:val="pl-PL" w:eastAsia="en-US" w:bidi="ar-SA"/>
      </w:rPr>
    </w:lvl>
    <w:lvl w:ilvl="5">
      <w:numFmt w:val="bullet"/>
      <w:lvlText w:val="•"/>
      <w:lvlJc w:val="left"/>
      <w:pPr>
        <w:ind w:left="4787" w:hanging="432"/>
      </w:pPr>
      <w:rPr>
        <w:rFonts w:hint="default"/>
        <w:lang w:val="pl-PL" w:eastAsia="en-US" w:bidi="ar-SA"/>
      </w:rPr>
    </w:lvl>
    <w:lvl w:ilvl="6">
      <w:numFmt w:val="bullet"/>
      <w:lvlText w:val="•"/>
      <w:lvlJc w:val="left"/>
      <w:pPr>
        <w:ind w:left="5718" w:hanging="432"/>
      </w:pPr>
      <w:rPr>
        <w:rFonts w:hint="default"/>
        <w:lang w:val="pl-PL" w:eastAsia="en-US" w:bidi="ar-SA"/>
      </w:rPr>
    </w:lvl>
    <w:lvl w:ilvl="7">
      <w:numFmt w:val="bullet"/>
      <w:lvlText w:val="•"/>
      <w:lvlJc w:val="left"/>
      <w:pPr>
        <w:ind w:left="6650" w:hanging="432"/>
      </w:pPr>
      <w:rPr>
        <w:rFonts w:hint="default"/>
        <w:lang w:val="pl-PL" w:eastAsia="en-US" w:bidi="ar-SA"/>
      </w:rPr>
    </w:lvl>
    <w:lvl w:ilvl="8">
      <w:numFmt w:val="bullet"/>
      <w:lvlText w:val="•"/>
      <w:lvlJc w:val="left"/>
      <w:pPr>
        <w:ind w:left="7582" w:hanging="432"/>
      </w:pPr>
      <w:rPr>
        <w:rFonts w:hint="default"/>
        <w:lang w:val="pl-PL" w:eastAsia="en-US" w:bidi="ar-SA"/>
      </w:rPr>
    </w:lvl>
  </w:abstractNum>
  <w:abstractNum w:abstractNumId="102" w15:restartNumberingAfterBreak="0">
    <w:nsid w:val="7DD36CB9"/>
    <w:multiLevelType w:val="multilevel"/>
    <w:tmpl w:val="0608E03C"/>
    <w:styleLink w:val="Styl21111"/>
    <w:lvl w:ilvl="0">
      <w:start w:val="1"/>
      <w:numFmt w:val="upperRoman"/>
      <w:lvlText w:val="%1."/>
      <w:lvlJc w:val="left"/>
      <w:pPr>
        <w:ind w:left="542" w:hanging="284"/>
      </w:pPr>
      <w:rPr>
        <w:rFonts w:ascii="Times New Roman" w:eastAsia="Times New Roman" w:hAnsi="Times New Roman" w:cs="Times New Roman" w:hint="default"/>
        <w:b/>
        <w:bCs/>
        <w:spacing w:val="-1"/>
        <w:w w:val="100"/>
        <w:sz w:val="22"/>
        <w:szCs w:val="22"/>
        <w:lang w:val="pl-PL" w:eastAsia="en-US" w:bidi="ar-SA"/>
      </w:rPr>
    </w:lvl>
    <w:lvl w:ilvl="1">
      <w:start w:val="1"/>
      <w:numFmt w:val="decimal"/>
      <w:lvlText w:val="%2."/>
      <w:lvlJc w:val="left"/>
      <w:pPr>
        <w:ind w:left="618" w:hanging="360"/>
      </w:pPr>
      <w:rPr>
        <w:rFonts w:hint="default"/>
        <w:w w:val="100"/>
        <w:lang w:val="pl-PL" w:eastAsia="en-US" w:bidi="ar-SA"/>
      </w:rPr>
    </w:lvl>
    <w:lvl w:ilvl="2">
      <w:start w:val="1"/>
      <w:numFmt w:val="decimal"/>
      <w:lvlText w:val="%2.%3"/>
      <w:lvlJc w:val="left"/>
      <w:pPr>
        <w:ind w:left="902" w:hanging="360"/>
      </w:pPr>
      <w:rPr>
        <w:rFonts w:ascii="Times New Roman" w:eastAsia="Times New Roman" w:hAnsi="Times New Roman" w:cs="Times New Roman" w:hint="default"/>
        <w:w w:val="100"/>
        <w:sz w:val="22"/>
        <w:szCs w:val="22"/>
        <w:lang w:val="pl-PL" w:eastAsia="en-US" w:bidi="ar-SA"/>
      </w:rPr>
    </w:lvl>
    <w:lvl w:ilvl="3">
      <w:numFmt w:val="bullet"/>
      <w:lvlText w:val="•"/>
      <w:lvlJc w:val="left"/>
      <w:pPr>
        <w:ind w:left="1968" w:hanging="360"/>
      </w:pPr>
      <w:rPr>
        <w:rFonts w:hint="default"/>
        <w:lang w:val="pl-PL" w:eastAsia="en-US" w:bidi="ar-SA"/>
      </w:rPr>
    </w:lvl>
    <w:lvl w:ilvl="4">
      <w:numFmt w:val="bullet"/>
      <w:lvlText w:val="•"/>
      <w:lvlJc w:val="left"/>
      <w:pPr>
        <w:ind w:left="3036" w:hanging="360"/>
      </w:pPr>
      <w:rPr>
        <w:rFonts w:hint="default"/>
        <w:lang w:val="pl-PL" w:eastAsia="en-US" w:bidi="ar-SA"/>
      </w:rPr>
    </w:lvl>
    <w:lvl w:ilvl="5">
      <w:numFmt w:val="bullet"/>
      <w:lvlText w:val="•"/>
      <w:lvlJc w:val="left"/>
      <w:pPr>
        <w:ind w:left="4104" w:hanging="360"/>
      </w:pPr>
      <w:rPr>
        <w:rFonts w:hint="default"/>
        <w:lang w:val="pl-PL" w:eastAsia="en-US" w:bidi="ar-SA"/>
      </w:rPr>
    </w:lvl>
    <w:lvl w:ilvl="6">
      <w:numFmt w:val="bullet"/>
      <w:lvlText w:val="•"/>
      <w:lvlJc w:val="left"/>
      <w:pPr>
        <w:ind w:left="5173" w:hanging="360"/>
      </w:pPr>
      <w:rPr>
        <w:rFonts w:hint="default"/>
        <w:lang w:val="pl-PL" w:eastAsia="en-US" w:bidi="ar-SA"/>
      </w:rPr>
    </w:lvl>
    <w:lvl w:ilvl="7">
      <w:numFmt w:val="bullet"/>
      <w:lvlText w:val="•"/>
      <w:lvlJc w:val="left"/>
      <w:pPr>
        <w:ind w:left="6241" w:hanging="360"/>
      </w:pPr>
      <w:rPr>
        <w:rFonts w:hint="default"/>
        <w:lang w:val="pl-PL" w:eastAsia="en-US" w:bidi="ar-SA"/>
      </w:rPr>
    </w:lvl>
    <w:lvl w:ilvl="8">
      <w:numFmt w:val="bullet"/>
      <w:lvlText w:val="•"/>
      <w:lvlJc w:val="left"/>
      <w:pPr>
        <w:ind w:left="7309" w:hanging="360"/>
      </w:pPr>
      <w:rPr>
        <w:rFonts w:hint="default"/>
        <w:lang w:val="pl-PL" w:eastAsia="en-US" w:bidi="ar-SA"/>
      </w:rPr>
    </w:lvl>
  </w:abstractNum>
  <w:num w:numId="1">
    <w:abstractNumId w:val="32"/>
  </w:num>
  <w:num w:numId="2">
    <w:abstractNumId w:val="42"/>
  </w:num>
  <w:num w:numId="3">
    <w:abstractNumId w:val="54"/>
  </w:num>
  <w:num w:numId="4">
    <w:abstractNumId w:val="66"/>
  </w:num>
  <w:num w:numId="5">
    <w:abstractNumId w:val="95"/>
  </w:num>
  <w:num w:numId="6">
    <w:abstractNumId w:val="101"/>
  </w:num>
  <w:num w:numId="7">
    <w:abstractNumId w:val="27"/>
  </w:num>
  <w:num w:numId="8">
    <w:abstractNumId w:val="82"/>
  </w:num>
  <w:num w:numId="9">
    <w:abstractNumId w:val="16"/>
  </w:num>
  <w:num w:numId="10">
    <w:abstractNumId w:val="23"/>
  </w:num>
  <w:num w:numId="11">
    <w:abstractNumId w:val="89"/>
  </w:num>
  <w:num w:numId="12">
    <w:abstractNumId w:val="33"/>
  </w:num>
  <w:num w:numId="13">
    <w:abstractNumId w:val="20"/>
  </w:num>
  <w:num w:numId="14">
    <w:abstractNumId w:val="11"/>
  </w:num>
  <w:num w:numId="15">
    <w:abstractNumId w:val="6"/>
  </w:num>
  <w:num w:numId="16">
    <w:abstractNumId w:val="56"/>
  </w:num>
  <w:num w:numId="17">
    <w:abstractNumId w:val="60"/>
  </w:num>
  <w:num w:numId="18">
    <w:abstractNumId w:val="102"/>
  </w:num>
  <w:num w:numId="19">
    <w:abstractNumId w:val="13"/>
  </w:num>
  <w:num w:numId="20">
    <w:abstractNumId w:val="52"/>
  </w:num>
  <w:num w:numId="21">
    <w:abstractNumId w:val="35"/>
  </w:num>
  <w:num w:numId="22">
    <w:abstractNumId w:val="64"/>
  </w:num>
  <w:num w:numId="23">
    <w:abstractNumId w:val="9"/>
  </w:num>
  <w:num w:numId="24">
    <w:abstractNumId w:val="2"/>
  </w:num>
  <w:num w:numId="25">
    <w:abstractNumId w:val="81"/>
  </w:num>
  <w:num w:numId="26">
    <w:abstractNumId w:val="58"/>
  </w:num>
  <w:num w:numId="27">
    <w:abstractNumId w:val="48"/>
  </w:num>
  <w:num w:numId="28">
    <w:abstractNumId w:val="28"/>
  </w:num>
  <w:num w:numId="29">
    <w:abstractNumId w:val="17"/>
  </w:num>
  <w:num w:numId="30">
    <w:abstractNumId w:val="90"/>
  </w:num>
  <w:num w:numId="31">
    <w:abstractNumId w:val="50"/>
  </w:num>
  <w:num w:numId="32">
    <w:abstractNumId w:val="98"/>
  </w:num>
  <w:num w:numId="33">
    <w:abstractNumId w:val="47"/>
  </w:num>
  <w:num w:numId="34">
    <w:abstractNumId w:val="1"/>
  </w:num>
  <w:num w:numId="35">
    <w:abstractNumId w:val="70"/>
  </w:num>
  <w:num w:numId="36">
    <w:abstractNumId w:val="85"/>
  </w:num>
  <w:num w:numId="37">
    <w:abstractNumId w:val="84"/>
  </w:num>
  <w:num w:numId="38">
    <w:abstractNumId w:val="36"/>
  </w:num>
  <w:num w:numId="39">
    <w:abstractNumId w:val="14"/>
  </w:num>
  <w:num w:numId="40">
    <w:abstractNumId w:val="49"/>
  </w:num>
  <w:num w:numId="41">
    <w:abstractNumId w:val="37"/>
  </w:num>
  <w:num w:numId="42">
    <w:abstractNumId w:val="53"/>
  </w:num>
  <w:num w:numId="43">
    <w:abstractNumId w:val="57"/>
  </w:num>
  <w:num w:numId="44">
    <w:abstractNumId w:val="39"/>
  </w:num>
  <w:num w:numId="45">
    <w:abstractNumId w:val="46"/>
  </w:num>
  <w:num w:numId="46">
    <w:abstractNumId w:val="31"/>
  </w:num>
  <w:num w:numId="47">
    <w:abstractNumId w:val="75"/>
  </w:num>
  <w:num w:numId="48">
    <w:abstractNumId w:val="96"/>
  </w:num>
  <w:num w:numId="49">
    <w:abstractNumId w:val="67"/>
  </w:num>
  <w:num w:numId="50">
    <w:abstractNumId w:val="21"/>
  </w:num>
  <w:num w:numId="51">
    <w:abstractNumId w:val="7"/>
  </w:num>
  <w:num w:numId="52">
    <w:abstractNumId w:val="41"/>
  </w:num>
  <w:num w:numId="53">
    <w:abstractNumId w:val="86"/>
  </w:num>
  <w:num w:numId="54">
    <w:abstractNumId w:val="44"/>
  </w:num>
  <w:num w:numId="55">
    <w:abstractNumId w:val="0"/>
  </w:num>
  <w:num w:numId="56">
    <w:abstractNumId w:val="34"/>
  </w:num>
  <w:num w:numId="57">
    <w:abstractNumId w:val="38"/>
  </w:num>
  <w:num w:numId="58">
    <w:abstractNumId w:val="83"/>
  </w:num>
  <w:num w:numId="59">
    <w:abstractNumId w:val="91"/>
  </w:num>
  <w:num w:numId="60">
    <w:abstractNumId w:val="29"/>
  </w:num>
  <w:num w:numId="61">
    <w:abstractNumId w:val="19"/>
  </w:num>
  <w:num w:numId="62">
    <w:abstractNumId w:val="99"/>
  </w:num>
  <w:num w:numId="63">
    <w:abstractNumId w:val="80"/>
  </w:num>
  <w:num w:numId="64">
    <w:abstractNumId w:val="87"/>
  </w:num>
  <w:num w:numId="65">
    <w:abstractNumId w:val="5"/>
  </w:num>
  <w:num w:numId="66">
    <w:abstractNumId w:val="43"/>
  </w:num>
  <w:num w:numId="67">
    <w:abstractNumId w:val="97"/>
  </w:num>
  <w:num w:numId="68">
    <w:abstractNumId w:val="30"/>
  </w:num>
  <w:num w:numId="69">
    <w:abstractNumId w:val="59"/>
  </w:num>
  <w:num w:numId="70">
    <w:abstractNumId w:val="88"/>
  </w:num>
  <w:num w:numId="71">
    <w:abstractNumId w:val="72"/>
  </w:num>
  <w:num w:numId="72">
    <w:abstractNumId w:val="51"/>
  </w:num>
  <w:num w:numId="73">
    <w:abstractNumId w:val="62"/>
  </w:num>
  <w:num w:numId="74">
    <w:abstractNumId w:val="15"/>
  </w:num>
  <w:num w:numId="75">
    <w:abstractNumId w:val="100"/>
  </w:num>
  <w:num w:numId="76">
    <w:abstractNumId w:val="24"/>
  </w:num>
  <w:num w:numId="77">
    <w:abstractNumId w:val="61"/>
  </w:num>
  <w:num w:numId="78">
    <w:abstractNumId w:val="76"/>
  </w:num>
  <w:num w:numId="79">
    <w:abstractNumId w:val="26"/>
  </w:num>
  <w:num w:numId="80">
    <w:abstractNumId w:val="18"/>
  </w:num>
  <w:num w:numId="81">
    <w:abstractNumId w:val="93"/>
  </w:num>
  <w:num w:numId="82">
    <w:abstractNumId w:val="10"/>
  </w:num>
  <w:num w:numId="83">
    <w:abstractNumId w:val="45"/>
  </w:num>
  <w:num w:numId="84">
    <w:abstractNumId w:val="63"/>
  </w:num>
  <w:num w:numId="85">
    <w:abstractNumId w:val="74"/>
  </w:num>
  <w:num w:numId="86">
    <w:abstractNumId w:val="40"/>
  </w:num>
  <w:num w:numId="87">
    <w:abstractNumId w:val="94"/>
  </w:num>
  <w:num w:numId="88">
    <w:abstractNumId w:val="79"/>
  </w:num>
  <w:num w:numId="89">
    <w:abstractNumId w:val="78"/>
  </w:num>
  <w:num w:numId="90">
    <w:abstractNumId w:val="73"/>
  </w:num>
  <w:num w:numId="91">
    <w:abstractNumId w:val="69"/>
  </w:num>
  <w:num w:numId="92">
    <w:abstractNumId w:val="55"/>
  </w:num>
  <w:num w:numId="93">
    <w:abstractNumId w:val="8"/>
  </w:num>
  <w:num w:numId="94">
    <w:abstractNumId w:val="12"/>
  </w:num>
  <w:num w:numId="95">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77"/>
  </w:num>
  <w:num w:numId="99">
    <w:abstractNumId w:val="71"/>
  </w:num>
  <w:num w:numId="100">
    <w:abstractNumId w:val="3"/>
  </w:num>
  <w:num w:numId="101">
    <w:abstractNumId w:val="68"/>
  </w:num>
  <w:num w:numId="102">
    <w:abstractNumId w:val="65"/>
  </w:num>
  <w:numIdMacAtCleanup w:val="10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ia Wojewoda">
    <w15:presenceInfo w15:providerId="AD" w15:userId="S::maria_wojewoda@cpe.gov.pl::22ca8aca-a31c-470c-90cc-583e713c5cf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55298"/>
  </w:hdrShapeDefaults>
  <w:footnotePr>
    <w:pos w:val="beneathText"/>
    <w:numRestart w:val="eachPage"/>
    <w:footnote w:id="-1"/>
    <w:footnote w:id="0"/>
  </w:footnotePr>
  <w:endnotePr>
    <w:numFmt w:val="decimal"/>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08E"/>
    <w:rsid w:val="00012DAE"/>
    <w:rsid w:val="000230BD"/>
    <w:rsid w:val="000257A1"/>
    <w:rsid w:val="0003026E"/>
    <w:rsid w:val="000303B5"/>
    <w:rsid w:val="00037919"/>
    <w:rsid w:val="000431C3"/>
    <w:rsid w:val="00046BC8"/>
    <w:rsid w:val="00047A7F"/>
    <w:rsid w:val="0005572B"/>
    <w:rsid w:val="000635AD"/>
    <w:rsid w:val="00067F90"/>
    <w:rsid w:val="0007721C"/>
    <w:rsid w:val="00081596"/>
    <w:rsid w:val="000909F2"/>
    <w:rsid w:val="00094915"/>
    <w:rsid w:val="000A3572"/>
    <w:rsid w:val="000A6997"/>
    <w:rsid w:val="000B00F0"/>
    <w:rsid w:val="000B1404"/>
    <w:rsid w:val="000B4740"/>
    <w:rsid w:val="000B6AD9"/>
    <w:rsid w:val="000B6BE9"/>
    <w:rsid w:val="000C02EE"/>
    <w:rsid w:val="000E19C1"/>
    <w:rsid w:val="000E46F9"/>
    <w:rsid w:val="000E6A20"/>
    <w:rsid w:val="000F14DF"/>
    <w:rsid w:val="000F7406"/>
    <w:rsid w:val="0010003C"/>
    <w:rsid w:val="00100255"/>
    <w:rsid w:val="0010090B"/>
    <w:rsid w:val="0010150A"/>
    <w:rsid w:val="00112B19"/>
    <w:rsid w:val="0012043D"/>
    <w:rsid w:val="0012376E"/>
    <w:rsid w:val="001239C5"/>
    <w:rsid w:val="001265B0"/>
    <w:rsid w:val="001379F4"/>
    <w:rsid w:val="001414CC"/>
    <w:rsid w:val="00146FED"/>
    <w:rsid w:val="00153816"/>
    <w:rsid w:val="0016530E"/>
    <w:rsid w:val="00166713"/>
    <w:rsid w:val="00176BE1"/>
    <w:rsid w:val="00177974"/>
    <w:rsid w:val="00182708"/>
    <w:rsid w:val="001832DE"/>
    <w:rsid w:val="00186696"/>
    <w:rsid w:val="00190CFA"/>
    <w:rsid w:val="00191E79"/>
    <w:rsid w:val="00196A22"/>
    <w:rsid w:val="001978C9"/>
    <w:rsid w:val="001A4103"/>
    <w:rsid w:val="001A66F8"/>
    <w:rsid w:val="001B7CD3"/>
    <w:rsid w:val="001C265D"/>
    <w:rsid w:val="001C3B4E"/>
    <w:rsid w:val="001D0C45"/>
    <w:rsid w:val="001E7FC4"/>
    <w:rsid w:val="002025EF"/>
    <w:rsid w:val="002040F0"/>
    <w:rsid w:val="00205C2C"/>
    <w:rsid w:val="00215DD4"/>
    <w:rsid w:val="00223EE6"/>
    <w:rsid w:val="0022548A"/>
    <w:rsid w:val="00236BDA"/>
    <w:rsid w:val="002375F8"/>
    <w:rsid w:val="002405A3"/>
    <w:rsid w:val="002513AD"/>
    <w:rsid w:val="002544A5"/>
    <w:rsid w:val="0027368C"/>
    <w:rsid w:val="00274180"/>
    <w:rsid w:val="00274B71"/>
    <w:rsid w:val="00286905"/>
    <w:rsid w:val="00287CE8"/>
    <w:rsid w:val="00293A2F"/>
    <w:rsid w:val="002A1200"/>
    <w:rsid w:val="002A1B9C"/>
    <w:rsid w:val="002A1CEE"/>
    <w:rsid w:val="002A65E8"/>
    <w:rsid w:val="002C084A"/>
    <w:rsid w:val="002C16E0"/>
    <w:rsid w:val="002D3A86"/>
    <w:rsid w:val="002D448F"/>
    <w:rsid w:val="002E7C15"/>
    <w:rsid w:val="002F280D"/>
    <w:rsid w:val="003003E7"/>
    <w:rsid w:val="00310821"/>
    <w:rsid w:val="00322C14"/>
    <w:rsid w:val="00333DB0"/>
    <w:rsid w:val="00337174"/>
    <w:rsid w:val="003421DF"/>
    <w:rsid w:val="00352264"/>
    <w:rsid w:val="00382E02"/>
    <w:rsid w:val="003857F2"/>
    <w:rsid w:val="00385E09"/>
    <w:rsid w:val="00390C69"/>
    <w:rsid w:val="003967D0"/>
    <w:rsid w:val="003A3587"/>
    <w:rsid w:val="003B155D"/>
    <w:rsid w:val="003B45E8"/>
    <w:rsid w:val="003C3FC0"/>
    <w:rsid w:val="003C787D"/>
    <w:rsid w:val="003C7B04"/>
    <w:rsid w:val="003D03CB"/>
    <w:rsid w:val="003D0BEF"/>
    <w:rsid w:val="003E6225"/>
    <w:rsid w:val="003F19E7"/>
    <w:rsid w:val="003F300B"/>
    <w:rsid w:val="003F5685"/>
    <w:rsid w:val="00401851"/>
    <w:rsid w:val="00404DE9"/>
    <w:rsid w:val="00410F8E"/>
    <w:rsid w:val="00412893"/>
    <w:rsid w:val="00415D44"/>
    <w:rsid w:val="004206DF"/>
    <w:rsid w:val="00423CFF"/>
    <w:rsid w:val="004272FC"/>
    <w:rsid w:val="0043458A"/>
    <w:rsid w:val="0043648F"/>
    <w:rsid w:val="0045145A"/>
    <w:rsid w:val="00456B2E"/>
    <w:rsid w:val="0045795C"/>
    <w:rsid w:val="00460238"/>
    <w:rsid w:val="004623C8"/>
    <w:rsid w:val="00465ECD"/>
    <w:rsid w:val="00470B22"/>
    <w:rsid w:val="00470D8A"/>
    <w:rsid w:val="004820A5"/>
    <w:rsid w:val="0048424C"/>
    <w:rsid w:val="0048634C"/>
    <w:rsid w:val="00491955"/>
    <w:rsid w:val="004932A1"/>
    <w:rsid w:val="0049535A"/>
    <w:rsid w:val="004A1576"/>
    <w:rsid w:val="004A55AC"/>
    <w:rsid w:val="004D030F"/>
    <w:rsid w:val="004E6632"/>
    <w:rsid w:val="005059C0"/>
    <w:rsid w:val="00517EE2"/>
    <w:rsid w:val="005211AB"/>
    <w:rsid w:val="005305F2"/>
    <w:rsid w:val="00544A25"/>
    <w:rsid w:val="00546FB8"/>
    <w:rsid w:val="00551241"/>
    <w:rsid w:val="005616D6"/>
    <w:rsid w:val="0057083C"/>
    <w:rsid w:val="00574D42"/>
    <w:rsid w:val="005821A6"/>
    <w:rsid w:val="00583162"/>
    <w:rsid w:val="00584561"/>
    <w:rsid w:val="005901C6"/>
    <w:rsid w:val="005912E6"/>
    <w:rsid w:val="00597A56"/>
    <w:rsid w:val="005A20CE"/>
    <w:rsid w:val="005A5634"/>
    <w:rsid w:val="005B11D9"/>
    <w:rsid w:val="005B2DCF"/>
    <w:rsid w:val="005B454F"/>
    <w:rsid w:val="005B530A"/>
    <w:rsid w:val="005C3A40"/>
    <w:rsid w:val="005D6910"/>
    <w:rsid w:val="005E0916"/>
    <w:rsid w:val="005E0E16"/>
    <w:rsid w:val="005E4DA8"/>
    <w:rsid w:val="005F2525"/>
    <w:rsid w:val="005F5980"/>
    <w:rsid w:val="00601985"/>
    <w:rsid w:val="00602825"/>
    <w:rsid w:val="006141C2"/>
    <w:rsid w:val="006176BB"/>
    <w:rsid w:val="00623197"/>
    <w:rsid w:val="006239FB"/>
    <w:rsid w:val="00624696"/>
    <w:rsid w:val="006261A2"/>
    <w:rsid w:val="00634005"/>
    <w:rsid w:val="0063458A"/>
    <w:rsid w:val="006362CF"/>
    <w:rsid w:val="006413CF"/>
    <w:rsid w:val="00642798"/>
    <w:rsid w:val="00643A54"/>
    <w:rsid w:val="00647F93"/>
    <w:rsid w:val="00653244"/>
    <w:rsid w:val="00664137"/>
    <w:rsid w:val="006660CF"/>
    <w:rsid w:val="00672C09"/>
    <w:rsid w:val="0067588A"/>
    <w:rsid w:val="00675F13"/>
    <w:rsid w:val="00677B14"/>
    <w:rsid w:val="00686C62"/>
    <w:rsid w:val="0069014C"/>
    <w:rsid w:val="006924C2"/>
    <w:rsid w:val="006948FD"/>
    <w:rsid w:val="00695A08"/>
    <w:rsid w:val="006B4F5D"/>
    <w:rsid w:val="006B707C"/>
    <w:rsid w:val="006B73D8"/>
    <w:rsid w:val="006B7E27"/>
    <w:rsid w:val="006E2212"/>
    <w:rsid w:val="006E2841"/>
    <w:rsid w:val="006E5358"/>
    <w:rsid w:val="006E5647"/>
    <w:rsid w:val="006E78FA"/>
    <w:rsid w:val="006F1FDB"/>
    <w:rsid w:val="00705F0E"/>
    <w:rsid w:val="00710AB7"/>
    <w:rsid w:val="00712788"/>
    <w:rsid w:val="0072545E"/>
    <w:rsid w:val="00736563"/>
    <w:rsid w:val="007378D6"/>
    <w:rsid w:val="00762690"/>
    <w:rsid w:val="0076501B"/>
    <w:rsid w:val="00767EF7"/>
    <w:rsid w:val="00771700"/>
    <w:rsid w:val="00774A9E"/>
    <w:rsid w:val="00774DE1"/>
    <w:rsid w:val="0078194C"/>
    <w:rsid w:val="00787637"/>
    <w:rsid w:val="00793F0F"/>
    <w:rsid w:val="00796C40"/>
    <w:rsid w:val="007A21B2"/>
    <w:rsid w:val="007A2A5C"/>
    <w:rsid w:val="007A548C"/>
    <w:rsid w:val="007C2269"/>
    <w:rsid w:val="007C2DFE"/>
    <w:rsid w:val="007C31C8"/>
    <w:rsid w:val="007C5F30"/>
    <w:rsid w:val="007C6647"/>
    <w:rsid w:val="007C714C"/>
    <w:rsid w:val="007C7A62"/>
    <w:rsid w:val="007D181F"/>
    <w:rsid w:val="007D57AE"/>
    <w:rsid w:val="007D6871"/>
    <w:rsid w:val="007D7653"/>
    <w:rsid w:val="007F65D1"/>
    <w:rsid w:val="0080169D"/>
    <w:rsid w:val="00806333"/>
    <w:rsid w:val="00811CF9"/>
    <w:rsid w:val="008121BA"/>
    <w:rsid w:val="00813DCA"/>
    <w:rsid w:val="00815418"/>
    <w:rsid w:val="0081705B"/>
    <w:rsid w:val="008229A4"/>
    <w:rsid w:val="008303B7"/>
    <w:rsid w:val="00832BFD"/>
    <w:rsid w:val="0083460C"/>
    <w:rsid w:val="00841472"/>
    <w:rsid w:val="00852AB3"/>
    <w:rsid w:val="00854C72"/>
    <w:rsid w:val="00856220"/>
    <w:rsid w:val="00856758"/>
    <w:rsid w:val="00873120"/>
    <w:rsid w:val="008773CC"/>
    <w:rsid w:val="008805B2"/>
    <w:rsid w:val="00885178"/>
    <w:rsid w:val="00894B36"/>
    <w:rsid w:val="008A601E"/>
    <w:rsid w:val="008C7814"/>
    <w:rsid w:val="008C7CF7"/>
    <w:rsid w:val="008E4701"/>
    <w:rsid w:val="008F1328"/>
    <w:rsid w:val="008F5716"/>
    <w:rsid w:val="008F5A09"/>
    <w:rsid w:val="00901E51"/>
    <w:rsid w:val="00903881"/>
    <w:rsid w:val="0090545E"/>
    <w:rsid w:val="009136EC"/>
    <w:rsid w:val="00917339"/>
    <w:rsid w:val="00917C97"/>
    <w:rsid w:val="00920025"/>
    <w:rsid w:val="009237AB"/>
    <w:rsid w:val="0092533A"/>
    <w:rsid w:val="009262D7"/>
    <w:rsid w:val="0093007D"/>
    <w:rsid w:val="009410A1"/>
    <w:rsid w:val="009423A3"/>
    <w:rsid w:val="0094244E"/>
    <w:rsid w:val="009462DF"/>
    <w:rsid w:val="00960C54"/>
    <w:rsid w:val="009656D8"/>
    <w:rsid w:val="00965E41"/>
    <w:rsid w:val="0097367D"/>
    <w:rsid w:val="00973F23"/>
    <w:rsid w:val="00984180"/>
    <w:rsid w:val="00991F16"/>
    <w:rsid w:val="009962A5"/>
    <w:rsid w:val="009B3277"/>
    <w:rsid w:val="009C11D6"/>
    <w:rsid w:val="009C48FC"/>
    <w:rsid w:val="009C5871"/>
    <w:rsid w:val="009C7559"/>
    <w:rsid w:val="009D07CD"/>
    <w:rsid w:val="009D4B98"/>
    <w:rsid w:val="009E0C49"/>
    <w:rsid w:val="009E38B8"/>
    <w:rsid w:val="00A02D58"/>
    <w:rsid w:val="00A10F16"/>
    <w:rsid w:val="00A11196"/>
    <w:rsid w:val="00A1352C"/>
    <w:rsid w:val="00A13B6D"/>
    <w:rsid w:val="00A16BA8"/>
    <w:rsid w:val="00A268E7"/>
    <w:rsid w:val="00A26B36"/>
    <w:rsid w:val="00A413E2"/>
    <w:rsid w:val="00A4252B"/>
    <w:rsid w:val="00A478C8"/>
    <w:rsid w:val="00A5230B"/>
    <w:rsid w:val="00A54F34"/>
    <w:rsid w:val="00A5533C"/>
    <w:rsid w:val="00A60210"/>
    <w:rsid w:val="00A65546"/>
    <w:rsid w:val="00A746F9"/>
    <w:rsid w:val="00A75B23"/>
    <w:rsid w:val="00A823A1"/>
    <w:rsid w:val="00A850D8"/>
    <w:rsid w:val="00A85BDE"/>
    <w:rsid w:val="00A87887"/>
    <w:rsid w:val="00AA1A88"/>
    <w:rsid w:val="00AA1D4C"/>
    <w:rsid w:val="00AA349B"/>
    <w:rsid w:val="00AA4F6E"/>
    <w:rsid w:val="00AB26AD"/>
    <w:rsid w:val="00AB366D"/>
    <w:rsid w:val="00AD5534"/>
    <w:rsid w:val="00AD6C4D"/>
    <w:rsid w:val="00AD740B"/>
    <w:rsid w:val="00AE3B14"/>
    <w:rsid w:val="00AE578C"/>
    <w:rsid w:val="00AF3206"/>
    <w:rsid w:val="00AF595C"/>
    <w:rsid w:val="00B00852"/>
    <w:rsid w:val="00B00D92"/>
    <w:rsid w:val="00B04E0F"/>
    <w:rsid w:val="00B07237"/>
    <w:rsid w:val="00B11A4E"/>
    <w:rsid w:val="00B12CCB"/>
    <w:rsid w:val="00B15C2C"/>
    <w:rsid w:val="00B1784C"/>
    <w:rsid w:val="00B17F4C"/>
    <w:rsid w:val="00B20B8F"/>
    <w:rsid w:val="00B26A06"/>
    <w:rsid w:val="00B34FC3"/>
    <w:rsid w:val="00B35D08"/>
    <w:rsid w:val="00B40EEC"/>
    <w:rsid w:val="00B41934"/>
    <w:rsid w:val="00B5534B"/>
    <w:rsid w:val="00B65BAB"/>
    <w:rsid w:val="00B66F6D"/>
    <w:rsid w:val="00B83EC2"/>
    <w:rsid w:val="00B84D93"/>
    <w:rsid w:val="00B93C06"/>
    <w:rsid w:val="00B94A0E"/>
    <w:rsid w:val="00B96B92"/>
    <w:rsid w:val="00B9731B"/>
    <w:rsid w:val="00B97B80"/>
    <w:rsid w:val="00BA4371"/>
    <w:rsid w:val="00BA4DEE"/>
    <w:rsid w:val="00BB020A"/>
    <w:rsid w:val="00BB3FA0"/>
    <w:rsid w:val="00BC4A34"/>
    <w:rsid w:val="00BC7F55"/>
    <w:rsid w:val="00BD07EE"/>
    <w:rsid w:val="00BD68E8"/>
    <w:rsid w:val="00BE224F"/>
    <w:rsid w:val="00BE28CB"/>
    <w:rsid w:val="00BE7C7F"/>
    <w:rsid w:val="00BF2786"/>
    <w:rsid w:val="00BF74DD"/>
    <w:rsid w:val="00BF78D0"/>
    <w:rsid w:val="00C2390A"/>
    <w:rsid w:val="00C2614E"/>
    <w:rsid w:val="00C36DAB"/>
    <w:rsid w:val="00C3735E"/>
    <w:rsid w:val="00C41FFE"/>
    <w:rsid w:val="00C43C8A"/>
    <w:rsid w:val="00C731F1"/>
    <w:rsid w:val="00C73FBA"/>
    <w:rsid w:val="00C74A94"/>
    <w:rsid w:val="00C75B9F"/>
    <w:rsid w:val="00C75F20"/>
    <w:rsid w:val="00C80911"/>
    <w:rsid w:val="00C861C0"/>
    <w:rsid w:val="00C9091B"/>
    <w:rsid w:val="00C90F91"/>
    <w:rsid w:val="00C918CA"/>
    <w:rsid w:val="00CA300D"/>
    <w:rsid w:val="00CA4695"/>
    <w:rsid w:val="00CA489C"/>
    <w:rsid w:val="00CB0A12"/>
    <w:rsid w:val="00CB5B39"/>
    <w:rsid w:val="00CC2EF8"/>
    <w:rsid w:val="00CD16E1"/>
    <w:rsid w:val="00CD53C0"/>
    <w:rsid w:val="00CE686A"/>
    <w:rsid w:val="00CF16A1"/>
    <w:rsid w:val="00CF4FE5"/>
    <w:rsid w:val="00CF71BE"/>
    <w:rsid w:val="00D007F5"/>
    <w:rsid w:val="00D05CCA"/>
    <w:rsid w:val="00D07742"/>
    <w:rsid w:val="00D1346D"/>
    <w:rsid w:val="00D156A6"/>
    <w:rsid w:val="00D20D54"/>
    <w:rsid w:val="00D23F9B"/>
    <w:rsid w:val="00D31A8A"/>
    <w:rsid w:val="00D33202"/>
    <w:rsid w:val="00D33810"/>
    <w:rsid w:val="00D349A4"/>
    <w:rsid w:val="00D36EBC"/>
    <w:rsid w:val="00D40FEE"/>
    <w:rsid w:val="00D47DFC"/>
    <w:rsid w:val="00D51A5C"/>
    <w:rsid w:val="00D543B0"/>
    <w:rsid w:val="00D56F4B"/>
    <w:rsid w:val="00D635C1"/>
    <w:rsid w:val="00D67DB0"/>
    <w:rsid w:val="00D71F64"/>
    <w:rsid w:val="00D73C8B"/>
    <w:rsid w:val="00D76331"/>
    <w:rsid w:val="00D828DB"/>
    <w:rsid w:val="00DA1A8C"/>
    <w:rsid w:val="00DA6579"/>
    <w:rsid w:val="00DB1F93"/>
    <w:rsid w:val="00DC073C"/>
    <w:rsid w:val="00DC1313"/>
    <w:rsid w:val="00DD0D20"/>
    <w:rsid w:val="00DD3F8F"/>
    <w:rsid w:val="00DE3993"/>
    <w:rsid w:val="00DE621F"/>
    <w:rsid w:val="00DF2635"/>
    <w:rsid w:val="00DF2883"/>
    <w:rsid w:val="00E030D9"/>
    <w:rsid w:val="00E03EA3"/>
    <w:rsid w:val="00E10409"/>
    <w:rsid w:val="00E13156"/>
    <w:rsid w:val="00E21169"/>
    <w:rsid w:val="00E248AC"/>
    <w:rsid w:val="00E3341C"/>
    <w:rsid w:val="00E3462A"/>
    <w:rsid w:val="00E373A3"/>
    <w:rsid w:val="00E460F5"/>
    <w:rsid w:val="00E617E8"/>
    <w:rsid w:val="00E65834"/>
    <w:rsid w:val="00E72062"/>
    <w:rsid w:val="00E72354"/>
    <w:rsid w:val="00E93B71"/>
    <w:rsid w:val="00E95D0F"/>
    <w:rsid w:val="00EA1667"/>
    <w:rsid w:val="00EA28DA"/>
    <w:rsid w:val="00EA7014"/>
    <w:rsid w:val="00EC07EF"/>
    <w:rsid w:val="00EC2DB3"/>
    <w:rsid w:val="00EC4A71"/>
    <w:rsid w:val="00EC7BA8"/>
    <w:rsid w:val="00EC7DFE"/>
    <w:rsid w:val="00ED1926"/>
    <w:rsid w:val="00ED5213"/>
    <w:rsid w:val="00ED5304"/>
    <w:rsid w:val="00ED54B0"/>
    <w:rsid w:val="00ED7929"/>
    <w:rsid w:val="00EE1657"/>
    <w:rsid w:val="00EE27BA"/>
    <w:rsid w:val="00EE355B"/>
    <w:rsid w:val="00EE3BB7"/>
    <w:rsid w:val="00F07769"/>
    <w:rsid w:val="00F10B19"/>
    <w:rsid w:val="00F110FF"/>
    <w:rsid w:val="00F17974"/>
    <w:rsid w:val="00F27621"/>
    <w:rsid w:val="00F27A57"/>
    <w:rsid w:val="00F33840"/>
    <w:rsid w:val="00F46963"/>
    <w:rsid w:val="00F46B5F"/>
    <w:rsid w:val="00F5028B"/>
    <w:rsid w:val="00F634D0"/>
    <w:rsid w:val="00F7208E"/>
    <w:rsid w:val="00F7367F"/>
    <w:rsid w:val="00F800DA"/>
    <w:rsid w:val="00F826A5"/>
    <w:rsid w:val="00F84798"/>
    <w:rsid w:val="00F91F97"/>
    <w:rsid w:val="00F97713"/>
    <w:rsid w:val="00FA318F"/>
    <w:rsid w:val="00FB75D0"/>
    <w:rsid w:val="00FD7F5C"/>
    <w:rsid w:val="00FE12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5298"/>
    <o:shapelayout v:ext="edit">
      <o:idmap v:ext="edit" data="1"/>
    </o:shapelayout>
  </w:shapeDefaults>
  <w:decimalSymbol w:val=","/>
  <w:listSeparator w:val=";"/>
  <w14:docId w14:val="5DBD7467"/>
  <w15:docId w15:val="{1ACCFB53-8068-4393-B52B-D5C7DACA9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imes New Roman" w:eastAsia="Times New Roman" w:hAnsi="Times New Roman" w:cs="Times New Roman"/>
      <w:lang w:val="pl-PL"/>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link w:val="Nagwek1Znak"/>
    <w:qFormat/>
    <w:pPr>
      <w:ind w:left="749"/>
      <w:outlineLvl w:val="0"/>
    </w:pPr>
    <w:rPr>
      <w:b/>
      <w:bCs/>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unhideWhenUsed/>
    <w:qFormat/>
    <w:rsid w:val="005211A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unhideWhenUsed/>
    <w:qFormat/>
    <w:rsid w:val="005211AB"/>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qFormat/>
    <w:rsid w:val="005211AB"/>
    <w:pPr>
      <w:keepNext/>
      <w:widowControl/>
      <w:autoSpaceDE/>
      <w:autoSpaceDN/>
      <w:jc w:val="center"/>
      <w:outlineLvl w:val="3"/>
    </w:pPr>
    <w:rPr>
      <w:b/>
      <w:sz w:val="32"/>
      <w:szCs w:val="20"/>
      <w:lang w:eastAsia="pl-PL"/>
    </w:rPr>
  </w:style>
  <w:style w:type="paragraph" w:styleId="Nagwek5">
    <w:name w:val="heading 5"/>
    <w:basedOn w:val="Normalny"/>
    <w:next w:val="Normalny"/>
    <w:link w:val="Nagwek5Znak"/>
    <w:unhideWhenUsed/>
    <w:qFormat/>
    <w:rsid w:val="005211AB"/>
    <w:pPr>
      <w:keepNext/>
      <w:keepLines/>
      <w:widowControl/>
      <w:autoSpaceDE/>
      <w:autoSpaceDN/>
      <w:spacing w:before="200"/>
      <w:outlineLvl w:val="4"/>
    </w:pPr>
    <w:rPr>
      <w:rFonts w:ascii="Cambria" w:hAnsi="Cambria"/>
      <w:color w:val="243F60"/>
      <w:sz w:val="20"/>
      <w:szCs w:val="20"/>
      <w:lang w:eastAsia="pl-PL"/>
    </w:rPr>
  </w:style>
  <w:style w:type="paragraph" w:styleId="Nagwek6">
    <w:name w:val="heading 6"/>
    <w:basedOn w:val="Normalny"/>
    <w:next w:val="Normalny"/>
    <w:link w:val="Nagwek6Znak"/>
    <w:unhideWhenUsed/>
    <w:qFormat/>
    <w:rsid w:val="005211AB"/>
    <w:pPr>
      <w:keepNext/>
      <w:keepLines/>
      <w:widowControl/>
      <w:autoSpaceDE/>
      <w:autoSpaceDN/>
      <w:spacing w:before="200"/>
      <w:outlineLvl w:val="5"/>
    </w:pPr>
    <w:rPr>
      <w:rFonts w:ascii="Cambria" w:hAnsi="Cambria"/>
      <w:i/>
      <w:iCs/>
      <w:color w:val="243F60"/>
      <w:sz w:val="20"/>
      <w:szCs w:val="20"/>
      <w:lang w:eastAsia="pl-PL"/>
    </w:rPr>
  </w:style>
  <w:style w:type="paragraph" w:styleId="Nagwek7">
    <w:name w:val="heading 7"/>
    <w:basedOn w:val="Normalny"/>
    <w:next w:val="Normalny"/>
    <w:link w:val="Nagwek7Znak"/>
    <w:qFormat/>
    <w:rsid w:val="005211AB"/>
    <w:pPr>
      <w:widowControl/>
      <w:autoSpaceDE/>
      <w:autoSpaceDN/>
      <w:spacing w:before="240" w:after="60"/>
      <w:outlineLvl w:val="6"/>
    </w:pPr>
    <w:rPr>
      <w:rFonts w:ascii="Calibri" w:eastAsia="Calibri" w:hAnsi="Calibri"/>
      <w:sz w:val="24"/>
      <w:szCs w:val="20"/>
      <w:lang w:eastAsia="pl-PL"/>
    </w:rPr>
  </w:style>
  <w:style w:type="paragraph" w:styleId="Nagwek8">
    <w:name w:val="heading 8"/>
    <w:aliases w:val="l8"/>
    <w:basedOn w:val="Normalny"/>
    <w:next w:val="Normalny"/>
    <w:link w:val="Nagwek8Znak"/>
    <w:qFormat/>
    <w:rsid w:val="005211AB"/>
    <w:pPr>
      <w:keepNext/>
      <w:widowControl/>
      <w:pBdr>
        <w:top w:val="single" w:sz="4" w:space="1" w:color="auto"/>
        <w:left w:val="single" w:sz="4" w:space="0" w:color="auto"/>
        <w:bottom w:val="single" w:sz="4" w:space="1" w:color="auto"/>
        <w:right w:val="single" w:sz="4" w:space="5" w:color="auto"/>
      </w:pBdr>
      <w:autoSpaceDE/>
      <w:autoSpaceDN/>
      <w:jc w:val="center"/>
      <w:outlineLvl w:val="7"/>
    </w:pPr>
    <w:rPr>
      <w:b/>
      <w:sz w:val="24"/>
      <w:szCs w:val="20"/>
      <w:lang w:eastAsia="pl-PL"/>
    </w:rPr>
  </w:style>
  <w:style w:type="paragraph" w:styleId="Nagwek9">
    <w:name w:val="heading 9"/>
    <w:basedOn w:val="Normalny"/>
    <w:next w:val="Normalny"/>
    <w:link w:val="Nagwek9Znak"/>
    <w:unhideWhenUsed/>
    <w:qFormat/>
    <w:rsid w:val="005211AB"/>
    <w:pPr>
      <w:keepNext/>
      <w:keepLines/>
      <w:widowControl/>
      <w:autoSpaceDE/>
      <w:autoSpaceDN/>
      <w:spacing w:before="200"/>
      <w:outlineLvl w:val="8"/>
    </w:pPr>
    <w:rPr>
      <w:rFonts w:ascii="Cambria" w:hAnsi="Cambria"/>
      <w:i/>
      <w:iCs/>
      <w:color w:val="404040"/>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39"/>
    <w:qFormat/>
    <w:pPr>
      <w:spacing w:before="129"/>
      <w:ind w:left="258"/>
    </w:pPr>
    <w:rPr>
      <w:b/>
      <w:bCs/>
      <w:sz w:val="20"/>
      <w:szCs w:val="20"/>
    </w:rPr>
  </w:style>
  <w:style w:type="paragraph" w:styleId="Spistreci2">
    <w:name w:val="toc 2"/>
    <w:basedOn w:val="Normalny"/>
    <w:uiPriority w:val="39"/>
    <w:qFormat/>
    <w:pPr>
      <w:ind w:left="542"/>
    </w:pPr>
    <w:rPr>
      <w:b/>
      <w:bCs/>
      <w:sz w:val="20"/>
      <w:szCs w:val="20"/>
    </w:rPr>
  </w:style>
  <w:style w:type="paragraph" w:styleId="Tekstpodstawowy">
    <w:name w:val="Body Text"/>
    <w:aliases w:val="Tekst podstawow.(F2),(F2),body text,contents,Szövegtörzs"/>
    <w:basedOn w:val="Normalny"/>
    <w:link w:val="TekstpodstawowyZnak"/>
    <w:qFormat/>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uiPriority w:val="34"/>
    <w:qFormat/>
    <w:pPr>
      <w:spacing w:before="60"/>
      <w:ind w:left="542" w:hanging="360"/>
      <w:jc w:val="both"/>
    </w:pPr>
  </w:style>
  <w:style w:type="paragraph" w:customStyle="1" w:styleId="TableParagraph">
    <w:name w:val="Table Paragraph"/>
    <w:basedOn w:val="Normalny"/>
    <w:uiPriority w:val="1"/>
    <w:qFormat/>
  </w:style>
  <w:style w:type="character" w:styleId="Hipercze">
    <w:name w:val="Hyperlink"/>
    <w:basedOn w:val="Domylnaczcionkaakapitu"/>
    <w:uiPriority w:val="99"/>
    <w:unhideWhenUsed/>
    <w:rsid w:val="00112B19"/>
    <w:rPr>
      <w:color w:val="0000FF" w:themeColor="hyperlink"/>
      <w:u w:val="single"/>
    </w:rPr>
  </w:style>
  <w:style w:type="character" w:customStyle="1" w:styleId="Nierozpoznanawzmianka1">
    <w:name w:val="Nierozpoznana wzmianka1"/>
    <w:basedOn w:val="Domylnaczcionkaakapitu"/>
    <w:uiPriority w:val="99"/>
    <w:semiHidden/>
    <w:unhideWhenUsed/>
    <w:rsid w:val="00112B19"/>
    <w:rPr>
      <w:color w:val="605E5C"/>
      <w:shd w:val="clear" w:color="auto" w:fill="E1DFDD"/>
    </w:rPr>
  </w:style>
  <w:style w:type="character" w:styleId="Odwoaniedokomentarza">
    <w:name w:val="annotation reference"/>
    <w:basedOn w:val="Domylnaczcionkaakapitu"/>
    <w:uiPriority w:val="99"/>
    <w:unhideWhenUsed/>
    <w:rsid w:val="00A11196"/>
    <w:rPr>
      <w:sz w:val="16"/>
      <w:szCs w:val="16"/>
    </w:rPr>
  </w:style>
  <w:style w:type="paragraph" w:styleId="Tekstkomentarza">
    <w:name w:val="annotation text"/>
    <w:basedOn w:val="Normalny"/>
    <w:link w:val="TekstkomentarzaZnak"/>
    <w:uiPriority w:val="99"/>
    <w:unhideWhenUsed/>
    <w:rsid w:val="00A11196"/>
    <w:rPr>
      <w:sz w:val="20"/>
      <w:szCs w:val="20"/>
    </w:rPr>
  </w:style>
  <w:style w:type="character" w:customStyle="1" w:styleId="TekstkomentarzaZnak">
    <w:name w:val="Tekst komentarza Znak"/>
    <w:basedOn w:val="Domylnaczcionkaakapitu"/>
    <w:link w:val="Tekstkomentarza"/>
    <w:uiPriority w:val="99"/>
    <w:rsid w:val="00A11196"/>
    <w:rPr>
      <w:rFonts w:ascii="Times New Roman" w:eastAsia="Times New Roman" w:hAnsi="Times New Roman" w:cs="Times New Roman"/>
      <w:sz w:val="20"/>
      <w:szCs w:val="20"/>
      <w:lang w:val="pl-PL"/>
    </w:rPr>
  </w:style>
  <w:style w:type="paragraph" w:styleId="Tematkomentarza">
    <w:name w:val="annotation subject"/>
    <w:basedOn w:val="Tekstkomentarza"/>
    <w:next w:val="Tekstkomentarza"/>
    <w:link w:val="TematkomentarzaZnak"/>
    <w:uiPriority w:val="99"/>
    <w:semiHidden/>
    <w:unhideWhenUsed/>
    <w:rsid w:val="00A11196"/>
    <w:rPr>
      <w:b/>
      <w:bCs/>
    </w:rPr>
  </w:style>
  <w:style w:type="character" w:customStyle="1" w:styleId="TematkomentarzaZnak">
    <w:name w:val="Temat komentarza Znak"/>
    <w:basedOn w:val="TekstkomentarzaZnak"/>
    <w:link w:val="Tematkomentarza"/>
    <w:uiPriority w:val="99"/>
    <w:semiHidden/>
    <w:rsid w:val="00A11196"/>
    <w:rPr>
      <w:rFonts w:ascii="Times New Roman" w:eastAsia="Times New Roman" w:hAnsi="Times New Roman" w:cs="Times New Roman"/>
      <w:b/>
      <w:bCs/>
      <w:sz w:val="20"/>
      <w:szCs w:val="20"/>
      <w:lang w:val="pl-PL"/>
    </w:rPr>
  </w:style>
  <w:style w:type="table" w:styleId="Tabela-Siatka">
    <w:name w:val="Table Grid"/>
    <w:basedOn w:val="Standardowy"/>
    <w:uiPriority w:val="39"/>
    <w:rsid w:val="002375F8"/>
    <w:pPr>
      <w:widowControl/>
      <w:autoSpaceDE/>
      <w:autoSpaceDN/>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nhideWhenUsed/>
    <w:rsid w:val="00BF74DD"/>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rsid w:val="00BF74DD"/>
    <w:rPr>
      <w:rFonts w:ascii="Times New Roman" w:eastAsia="Times New Roman" w:hAnsi="Times New Roman" w:cs="Times New Roman"/>
      <w:sz w:val="20"/>
      <w:szCs w:val="20"/>
      <w:lang w:val="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uiPriority w:val="99"/>
    <w:unhideWhenUsed/>
    <w:rsid w:val="00BF74DD"/>
    <w:rPr>
      <w:vertAlign w:val="superscript"/>
    </w:rPr>
  </w:style>
  <w:style w:type="paragraph" w:styleId="Tekstdymka">
    <w:name w:val="Balloon Text"/>
    <w:basedOn w:val="Normalny"/>
    <w:link w:val="TekstdymkaZnak"/>
    <w:uiPriority w:val="99"/>
    <w:semiHidden/>
    <w:unhideWhenUsed/>
    <w:rsid w:val="004A55AC"/>
    <w:rPr>
      <w:rFonts w:ascii="Segoe UI" w:hAnsi="Segoe UI" w:cs="Segoe UI"/>
      <w:sz w:val="18"/>
      <w:szCs w:val="18"/>
    </w:rPr>
  </w:style>
  <w:style w:type="character" w:customStyle="1" w:styleId="TekstdymkaZnak">
    <w:name w:val="Tekst dymka Znak"/>
    <w:basedOn w:val="Domylnaczcionkaakapitu"/>
    <w:link w:val="Tekstdymka"/>
    <w:uiPriority w:val="99"/>
    <w:semiHidden/>
    <w:rsid w:val="004A55AC"/>
    <w:rPr>
      <w:rFonts w:ascii="Segoe UI" w:eastAsia="Times New Roman" w:hAnsi="Segoe UI" w:cs="Segoe UI"/>
      <w:sz w:val="18"/>
      <w:szCs w:val="18"/>
      <w:lang w:val="pl-PL"/>
    </w:r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rsid w:val="005211AB"/>
    <w:rPr>
      <w:rFonts w:asciiTheme="majorHAnsi" w:eastAsiaTheme="majorEastAsia" w:hAnsiTheme="majorHAnsi" w:cstheme="majorBidi"/>
      <w:color w:val="365F91" w:themeColor="accent1" w:themeShade="BF"/>
      <w:sz w:val="26"/>
      <w:szCs w:val="26"/>
      <w:lang w:val="pl-PL"/>
    </w:rPr>
  </w:style>
  <w:style w:type="character" w:customStyle="1" w:styleId="Nagwek3Znak">
    <w:name w:val="Nagłówek 3 Znak"/>
    <w:basedOn w:val="Domylnaczcionkaakapitu"/>
    <w:link w:val="Nagwek3"/>
    <w:uiPriority w:val="9"/>
    <w:rsid w:val="005211AB"/>
    <w:rPr>
      <w:rFonts w:asciiTheme="majorHAnsi" w:eastAsiaTheme="majorEastAsia" w:hAnsiTheme="majorHAnsi" w:cstheme="majorBidi"/>
      <w:color w:val="243F60" w:themeColor="accent1" w:themeShade="7F"/>
      <w:sz w:val="24"/>
      <w:szCs w:val="24"/>
      <w:lang w:val="pl-PL"/>
    </w:rPr>
  </w:style>
  <w:style w:type="character" w:customStyle="1" w:styleId="Nagwek4Znak">
    <w:name w:val="Nagłówek 4 Znak"/>
    <w:basedOn w:val="Domylnaczcionkaakapitu"/>
    <w:link w:val="Nagwek4"/>
    <w:rsid w:val="005211AB"/>
    <w:rPr>
      <w:rFonts w:ascii="Times New Roman" w:eastAsia="Times New Roman" w:hAnsi="Times New Roman" w:cs="Times New Roman"/>
      <w:b/>
      <w:sz w:val="32"/>
      <w:szCs w:val="20"/>
      <w:lang w:val="pl-PL" w:eastAsia="pl-PL"/>
    </w:rPr>
  </w:style>
  <w:style w:type="character" w:customStyle="1" w:styleId="Nagwek5Znak">
    <w:name w:val="Nagłówek 5 Znak"/>
    <w:basedOn w:val="Domylnaczcionkaakapitu"/>
    <w:link w:val="Nagwek5"/>
    <w:rsid w:val="005211AB"/>
    <w:rPr>
      <w:rFonts w:ascii="Cambria" w:eastAsia="Times New Roman" w:hAnsi="Cambria" w:cs="Times New Roman"/>
      <w:color w:val="243F60"/>
      <w:sz w:val="20"/>
      <w:szCs w:val="20"/>
      <w:lang w:val="pl-PL" w:eastAsia="pl-PL"/>
    </w:rPr>
  </w:style>
  <w:style w:type="character" w:customStyle="1" w:styleId="Nagwek6Znak">
    <w:name w:val="Nagłówek 6 Znak"/>
    <w:basedOn w:val="Domylnaczcionkaakapitu"/>
    <w:link w:val="Nagwek6"/>
    <w:rsid w:val="005211AB"/>
    <w:rPr>
      <w:rFonts w:ascii="Cambria" w:eastAsia="Times New Roman" w:hAnsi="Cambria" w:cs="Times New Roman"/>
      <w:i/>
      <w:iCs/>
      <w:color w:val="243F60"/>
      <w:sz w:val="20"/>
      <w:szCs w:val="20"/>
      <w:lang w:val="pl-PL" w:eastAsia="pl-PL"/>
    </w:rPr>
  </w:style>
  <w:style w:type="character" w:customStyle="1" w:styleId="Nagwek7Znak">
    <w:name w:val="Nagłówek 7 Znak"/>
    <w:basedOn w:val="Domylnaczcionkaakapitu"/>
    <w:link w:val="Nagwek7"/>
    <w:rsid w:val="005211AB"/>
    <w:rPr>
      <w:rFonts w:ascii="Calibri" w:eastAsia="Calibri" w:hAnsi="Calibri" w:cs="Times New Roman"/>
      <w:sz w:val="24"/>
      <w:szCs w:val="20"/>
      <w:lang w:val="pl-PL" w:eastAsia="pl-PL"/>
    </w:rPr>
  </w:style>
  <w:style w:type="character" w:customStyle="1" w:styleId="Nagwek8Znak">
    <w:name w:val="Nagłówek 8 Znak"/>
    <w:aliases w:val="l8 Znak"/>
    <w:basedOn w:val="Domylnaczcionkaakapitu"/>
    <w:link w:val="Nagwek8"/>
    <w:rsid w:val="005211AB"/>
    <w:rPr>
      <w:rFonts w:ascii="Times New Roman" w:eastAsia="Times New Roman" w:hAnsi="Times New Roman" w:cs="Times New Roman"/>
      <w:b/>
      <w:sz w:val="24"/>
      <w:szCs w:val="20"/>
      <w:lang w:val="pl-PL" w:eastAsia="pl-PL"/>
    </w:rPr>
  </w:style>
  <w:style w:type="character" w:customStyle="1" w:styleId="Nagwek9Znak">
    <w:name w:val="Nagłówek 9 Znak"/>
    <w:basedOn w:val="Domylnaczcionkaakapitu"/>
    <w:link w:val="Nagwek9"/>
    <w:rsid w:val="005211AB"/>
    <w:rPr>
      <w:rFonts w:ascii="Cambria" w:eastAsia="Times New Roman" w:hAnsi="Cambria" w:cs="Times New Roman"/>
      <w:i/>
      <w:iCs/>
      <w:color w:val="404040"/>
      <w:sz w:val="20"/>
      <w:szCs w:val="20"/>
      <w:lang w:val="pl-PL" w:eastAsia="pl-PL"/>
    </w:rPr>
  </w:style>
  <w:style w:type="numbering" w:customStyle="1" w:styleId="Bezlisty1">
    <w:name w:val="Bez listy1"/>
    <w:next w:val="Bezlisty"/>
    <w:uiPriority w:val="99"/>
    <w:semiHidden/>
    <w:unhideWhenUsed/>
    <w:rsid w:val="005211AB"/>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basedOn w:val="Domylnaczcionkaakapitu"/>
    <w:link w:val="Nagwek1"/>
    <w:rsid w:val="005211AB"/>
    <w:rPr>
      <w:rFonts w:ascii="Times New Roman" w:eastAsia="Times New Roman" w:hAnsi="Times New Roman" w:cs="Times New Roman"/>
      <w:b/>
      <w:bCs/>
      <w:lang w:val="pl-PL"/>
    </w:rPr>
  </w:style>
  <w:style w:type="character" w:customStyle="1" w:styleId="TekstpodstawowyZnak">
    <w:name w:val="Tekst podstawowy Znak"/>
    <w:aliases w:val="Tekst podstawow.(F2) Znak,(F2) Znak,body text Znak,contents Znak,Szövegtörzs Znak"/>
    <w:basedOn w:val="Domylnaczcionkaakapitu"/>
    <w:link w:val="Tekstpodstawowy"/>
    <w:rsid w:val="005211AB"/>
    <w:rPr>
      <w:rFonts w:ascii="Times New Roman" w:eastAsia="Times New Roman" w:hAnsi="Times New Roman" w:cs="Times New Roman"/>
      <w:lang w:val="pl-PL"/>
    </w:rPr>
  </w:style>
  <w:style w:type="paragraph" w:styleId="Tekstpodstawowywcity">
    <w:name w:val="Body Text Indent"/>
    <w:basedOn w:val="Normalny"/>
    <w:link w:val="TekstpodstawowywcityZnak"/>
    <w:uiPriority w:val="99"/>
    <w:rsid w:val="005211AB"/>
    <w:pPr>
      <w:widowControl/>
      <w:autoSpaceDE/>
      <w:autoSpaceDN/>
      <w:jc w:val="both"/>
    </w:pPr>
    <w:rPr>
      <w:sz w:val="24"/>
      <w:szCs w:val="20"/>
      <w:lang w:eastAsia="pl-PL"/>
    </w:rPr>
  </w:style>
  <w:style w:type="character" w:customStyle="1" w:styleId="TekstpodstawowywcityZnak">
    <w:name w:val="Tekst podstawowy wcięty Znak"/>
    <w:basedOn w:val="Domylnaczcionkaakapitu"/>
    <w:link w:val="Tekstpodstawowywcity"/>
    <w:uiPriority w:val="99"/>
    <w:rsid w:val="005211AB"/>
    <w:rPr>
      <w:rFonts w:ascii="Times New Roman" w:eastAsia="Times New Roman" w:hAnsi="Times New Roman" w:cs="Times New Roman"/>
      <w:sz w:val="24"/>
      <w:szCs w:val="20"/>
      <w:lang w:val="pl-PL" w:eastAsia="pl-PL"/>
    </w:rPr>
  </w:style>
  <w:style w:type="paragraph" w:styleId="Tekstprzypisukocowego">
    <w:name w:val="endnote text"/>
    <w:basedOn w:val="Normalny"/>
    <w:link w:val="TekstprzypisukocowegoZnak"/>
    <w:rsid w:val="005211AB"/>
    <w:pPr>
      <w:widowControl/>
      <w:autoSpaceDE/>
      <w:autoSpaceDN/>
    </w:pPr>
    <w:rPr>
      <w:sz w:val="20"/>
      <w:szCs w:val="20"/>
      <w:lang w:eastAsia="pl-PL"/>
    </w:rPr>
  </w:style>
  <w:style w:type="character" w:customStyle="1" w:styleId="TekstprzypisukocowegoZnak">
    <w:name w:val="Tekst przypisu końcowego Znak"/>
    <w:basedOn w:val="Domylnaczcionkaakapitu"/>
    <w:link w:val="Tekstprzypisukocowego"/>
    <w:rsid w:val="005211AB"/>
    <w:rPr>
      <w:rFonts w:ascii="Times New Roman" w:eastAsia="Times New Roman" w:hAnsi="Times New Roman" w:cs="Times New Roman"/>
      <w:sz w:val="20"/>
      <w:szCs w:val="20"/>
      <w:lang w:val="pl-PL" w:eastAsia="pl-PL"/>
    </w:rPr>
  </w:style>
  <w:style w:type="paragraph" w:styleId="Listapunktowana2">
    <w:name w:val="List Bullet 2"/>
    <w:basedOn w:val="Normalny"/>
    <w:autoRedefine/>
    <w:rsid w:val="005211AB"/>
    <w:pPr>
      <w:widowControl/>
      <w:autoSpaceDE/>
      <w:autoSpaceDN/>
      <w:ind w:left="349"/>
      <w:jc w:val="both"/>
    </w:pPr>
    <w:rPr>
      <w:sz w:val="23"/>
      <w:szCs w:val="20"/>
      <w:lang w:eastAsia="pl-PL"/>
    </w:rPr>
  </w:style>
  <w:style w:type="paragraph" w:styleId="Stopka">
    <w:name w:val="footer"/>
    <w:basedOn w:val="Normalny"/>
    <w:link w:val="StopkaZnak"/>
    <w:uiPriority w:val="99"/>
    <w:rsid w:val="005211AB"/>
    <w:pPr>
      <w:widowControl/>
      <w:tabs>
        <w:tab w:val="center" w:pos="4536"/>
        <w:tab w:val="right" w:pos="9072"/>
      </w:tabs>
      <w:autoSpaceDE/>
      <w:autoSpaceDN/>
    </w:pPr>
    <w:rPr>
      <w:sz w:val="24"/>
      <w:szCs w:val="20"/>
      <w:lang w:eastAsia="pl-PL"/>
    </w:rPr>
  </w:style>
  <w:style w:type="character" w:customStyle="1" w:styleId="StopkaZnak">
    <w:name w:val="Stopka Znak"/>
    <w:basedOn w:val="Domylnaczcionkaakapitu"/>
    <w:link w:val="Stopka"/>
    <w:uiPriority w:val="99"/>
    <w:rsid w:val="005211AB"/>
    <w:rPr>
      <w:rFonts w:ascii="Times New Roman" w:eastAsia="Times New Roman" w:hAnsi="Times New Roman" w:cs="Times New Roman"/>
      <w:sz w:val="24"/>
      <w:szCs w:val="20"/>
      <w:lang w:val="pl-PL" w:eastAsia="pl-PL"/>
    </w:rPr>
  </w:style>
  <w:style w:type="paragraph" w:customStyle="1" w:styleId="Tekstpodstawowy31">
    <w:name w:val="Tekst podstawowy 31"/>
    <w:basedOn w:val="Normalny"/>
    <w:rsid w:val="005211AB"/>
    <w:pPr>
      <w:widowControl/>
      <w:autoSpaceDE/>
      <w:autoSpaceDN/>
      <w:jc w:val="both"/>
    </w:pPr>
    <w:rPr>
      <w:sz w:val="24"/>
      <w:szCs w:val="20"/>
      <w:lang w:eastAsia="pl-PL"/>
    </w:rPr>
  </w:style>
  <w:style w:type="paragraph" w:styleId="Tekstpodstawowywcity2">
    <w:name w:val="Body Text Indent 2"/>
    <w:basedOn w:val="Normalny"/>
    <w:link w:val="Tekstpodstawowywcity2Znak"/>
    <w:uiPriority w:val="99"/>
    <w:rsid w:val="005211AB"/>
    <w:pPr>
      <w:widowControl/>
      <w:autoSpaceDE/>
      <w:autoSpaceDN/>
      <w:spacing w:after="120" w:line="480" w:lineRule="auto"/>
      <w:ind w:left="283"/>
    </w:pPr>
    <w:rPr>
      <w:sz w:val="20"/>
      <w:szCs w:val="20"/>
      <w:lang w:eastAsia="pl-PL"/>
    </w:rPr>
  </w:style>
  <w:style w:type="character" w:customStyle="1" w:styleId="Tekstpodstawowywcity2Znak">
    <w:name w:val="Tekst podstawowy wcięty 2 Znak"/>
    <w:basedOn w:val="Domylnaczcionkaakapitu"/>
    <w:link w:val="Tekstpodstawowywcity2"/>
    <w:uiPriority w:val="99"/>
    <w:rsid w:val="005211AB"/>
    <w:rPr>
      <w:rFonts w:ascii="Times New Roman" w:eastAsia="Times New Roman" w:hAnsi="Times New Roman" w:cs="Times New Roman"/>
      <w:sz w:val="20"/>
      <w:szCs w:val="20"/>
      <w:lang w:val="pl-PL" w:eastAsia="pl-PL"/>
    </w:rPr>
  </w:style>
  <w:style w:type="paragraph" w:styleId="Tekstpodstawowy2">
    <w:name w:val="Body Text 2"/>
    <w:basedOn w:val="Normalny"/>
    <w:link w:val="Tekstpodstawowy2Znak"/>
    <w:unhideWhenUsed/>
    <w:rsid w:val="005211AB"/>
    <w:pPr>
      <w:widowControl/>
      <w:autoSpaceDE/>
      <w:autoSpaceDN/>
      <w:spacing w:after="120" w:line="480" w:lineRule="auto"/>
    </w:pPr>
    <w:rPr>
      <w:sz w:val="20"/>
      <w:szCs w:val="20"/>
      <w:lang w:eastAsia="pl-PL"/>
    </w:rPr>
  </w:style>
  <w:style w:type="character" w:customStyle="1" w:styleId="Tekstpodstawowy2Znak">
    <w:name w:val="Tekst podstawowy 2 Znak"/>
    <w:basedOn w:val="Domylnaczcionkaakapitu"/>
    <w:link w:val="Tekstpodstawowy2"/>
    <w:rsid w:val="005211AB"/>
    <w:rPr>
      <w:rFonts w:ascii="Times New Roman" w:eastAsia="Times New Roman" w:hAnsi="Times New Roman" w:cs="Times New Roman"/>
      <w:sz w:val="20"/>
      <w:szCs w:val="20"/>
      <w:lang w:val="pl-PL" w:eastAsia="pl-PL"/>
    </w:rPr>
  </w:style>
  <w:style w:type="paragraph" w:styleId="Nagwek">
    <w:name w:val="header"/>
    <w:basedOn w:val="Normalny"/>
    <w:link w:val="NagwekZnak"/>
    <w:uiPriority w:val="99"/>
    <w:rsid w:val="005211AB"/>
    <w:pPr>
      <w:widowControl/>
      <w:tabs>
        <w:tab w:val="center" w:pos="4536"/>
        <w:tab w:val="right" w:pos="9072"/>
      </w:tabs>
      <w:autoSpaceDE/>
      <w:autoSpaceDN/>
    </w:pPr>
    <w:rPr>
      <w:sz w:val="20"/>
      <w:szCs w:val="20"/>
      <w:lang w:eastAsia="pl-PL"/>
    </w:rPr>
  </w:style>
  <w:style w:type="character" w:customStyle="1" w:styleId="NagwekZnak">
    <w:name w:val="Nagłówek Znak"/>
    <w:basedOn w:val="Domylnaczcionkaakapitu"/>
    <w:link w:val="Nagwek"/>
    <w:uiPriority w:val="99"/>
    <w:rsid w:val="005211AB"/>
    <w:rPr>
      <w:rFonts w:ascii="Times New Roman" w:eastAsia="Times New Roman" w:hAnsi="Times New Roman" w:cs="Times New Roman"/>
      <w:sz w:val="20"/>
      <w:szCs w:val="20"/>
      <w:lang w:val="pl-PL" w:eastAsia="pl-PL"/>
    </w:rPr>
  </w:style>
  <w:style w:type="paragraph" w:customStyle="1" w:styleId="Tekstpodstawowy21">
    <w:name w:val="Tekst podstawowy 21"/>
    <w:basedOn w:val="Normalny"/>
    <w:rsid w:val="005211AB"/>
    <w:pPr>
      <w:widowControl/>
      <w:autoSpaceDE/>
      <w:autoSpaceDN/>
      <w:jc w:val="both"/>
    </w:pPr>
    <w:rPr>
      <w:b/>
      <w:sz w:val="24"/>
      <w:szCs w:val="20"/>
      <w:lang w:eastAsia="pl-PL"/>
    </w:rPr>
  </w:style>
  <w:style w:type="paragraph" w:styleId="HTML-wstpniesformatowany">
    <w:name w:val="HTML Preformatted"/>
    <w:basedOn w:val="Normalny"/>
    <w:link w:val="HTML-wstpniesformatowanyZnak"/>
    <w:unhideWhenUsed/>
    <w:rsid w:val="005211A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rsid w:val="005211AB"/>
    <w:rPr>
      <w:rFonts w:ascii="Courier New" w:eastAsia="Times New Roman" w:hAnsi="Courier New" w:cs="Courier New"/>
      <w:sz w:val="20"/>
      <w:szCs w:val="20"/>
      <w:lang w:val="pl-PL" w:eastAsia="pl-PL"/>
    </w:rPr>
  </w:style>
  <w:style w:type="paragraph" w:customStyle="1" w:styleId="xl25">
    <w:name w:val="xl25"/>
    <w:basedOn w:val="Normalny"/>
    <w:rsid w:val="005211AB"/>
    <w:pPr>
      <w:widowControl/>
      <w:autoSpaceDE/>
      <w:autoSpaceDN/>
      <w:spacing w:before="100" w:beforeAutospacing="1" w:after="100" w:afterAutospacing="1"/>
    </w:pPr>
    <w:rPr>
      <w:rFonts w:ascii="Arial" w:hAnsi="Arial" w:cs="Arial"/>
      <w:b/>
      <w:bCs/>
      <w:sz w:val="24"/>
      <w:szCs w:val="24"/>
      <w:lang w:val="en-US"/>
    </w:rPr>
  </w:style>
  <w:style w:type="paragraph" w:customStyle="1" w:styleId="Default">
    <w:name w:val="Default"/>
    <w:rsid w:val="005211AB"/>
    <w:pPr>
      <w:widowControl/>
      <w:adjustRightInd w:val="0"/>
    </w:pPr>
    <w:rPr>
      <w:rFonts w:ascii="Times New Roman" w:eastAsia="Times New Roman" w:hAnsi="Times New Roman" w:cs="Times New Roman"/>
      <w:color w:val="000000"/>
      <w:sz w:val="24"/>
      <w:szCs w:val="24"/>
      <w:lang w:val="pl-PL" w:eastAsia="pl-PL"/>
    </w:rPr>
  </w:style>
  <w:style w:type="character" w:customStyle="1" w:styleId="FontStyle59">
    <w:name w:val="Font Style59"/>
    <w:basedOn w:val="Domylnaczcionkaakapitu"/>
    <w:rsid w:val="005211AB"/>
    <w:rPr>
      <w:rFonts w:ascii="Times New Roman" w:hAnsi="Times New Roman" w:cs="Times New Roman"/>
      <w:i/>
      <w:iCs/>
      <w:sz w:val="22"/>
      <w:szCs w:val="22"/>
    </w:rPr>
  </w:style>
  <w:style w:type="table" w:customStyle="1" w:styleId="Tabela-Siatka1">
    <w:name w:val="Tabela - Siatka1"/>
    <w:basedOn w:val="Standardowy"/>
    <w:next w:val="Tabela-Siatka"/>
    <w:uiPriority w:val="39"/>
    <w:rsid w:val="005211AB"/>
    <w:pPr>
      <w:widowControl/>
      <w:autoSpaceDE/>
      <w:autoSpaceDN/>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5211AB"/>
    <w:pPr>
      <w:widowControl/>
      <w:autoSpaceDE/>
      <w:autoSpaceDN/>
      <w:spacing w:after="200"/>
    </w:pPr>
    <w:rPr>
      <w:b/>
      <w:bCs/>
      <w:color w:val="4F81BD"/>
      <w:sz w:val="18"/>
      <w:szCs w:val="18"/>
      <w:lang w:eastAsia="pl-PL"/>
    </w:rPr>
  </w:style>
  <w:style w:type="paragraph" w:customStyle="1" w:styleId="Style1">
    <w:name w:val="Style1"/>
    <w:basedOn w:val="Normalny"/>
    <w:rsid w:val="005211AB"/>
    <w:pPr>
      <w:widowControl/>
      <w:tabs>
        <w:tab w:val="left" w:pos="851"/>
        <w:tab w:val="left" w:pos="4536"/>
      </w:tabs>
      <w:autoSpaceDE/>
      <w:autoSpaceDN/>
      <w:jc w:val="both"/>
    </w:pPr>
    <w:rPr>
      <w:rFonts w:ascii="PL NewBrunswick" w:hAnsi="PL NewBrunswick"/>
      <w:sz w:val="24"/>
      <w:szCs w:val="20"/>
      <w:lang w:eastAsia="pl-PL"/>
    </w:rPr>
  </w:style>
  <w:style w:type="character" w:customStyle="1" w:styleId="FontStyle21">
    <w:name w:val="Font Style21"/>
    <w:basedOn w:val="Domylnaczcionkaakapitu"/>
    <w:rsid w:val="005211AB"/>
    <w:rPr>
      <w:rFonts w:ascii="Times New Roman" w:hAnsi="Times New Roman" w:cs="Times New Roman"/>
      <w:sz w:val="22"/>
      <w:szCs w:val="22"/>
    </w:rPr>
  </w:style>
  <w:style w:type="paragraph" w:customStyle="1" w:styleId="Style5">
    <w:name w:val="Style5"/>
    <w:basedOn w:val="Normalny"/>
    <w:rsid w:val="005211AB"/>
    <w:pPr>
      <w:adjustRightInd w:val="0"/>
      <w:spacing w:line="415" w:lineRule="exact"/>
      <w:jc w:val="both"/>
    </w:pPr>
    <w:rPr>
      <w:rFonts w:ascii="Calibri" w:hAnsi="Calibri"/>
      <w:sz w:val="24"/>
      <w:szCs w:val="24"/>
      <w:lang w:eastAsia="pl-PL"/>
    </w:rPr>
  </w:style>
  <w:style w:type="paragraph" w:customStyle="1" w:styleId="Style7">
    <w:name w:val="Style7"/>
    <w:basedOn w:val="Normalny"/>
    <w:rsid w:val="005211AB"/>
    <w:pPr>
      <w:adjustRightInd w:val="0"/>
      <w:spacing w:line="384" w:lineRule="exact"/>
      <w:ind w:firstLine="425"/>
    </w:pPr>
    <w:rPr>
      <w:rFonts w:ascii="Calibri" w:hAnsi="Calibri"/>
      <w:sz w:val="24"/>
      <w:szCs w:val="24"/>
      <w:lang w:eastAsia="pl-PL"/>
    </w:rPr>
  </w:style>
  <w:style w:type="character" w:customStyle="1" w:styleId="FontStyle22">
    <w:name w:val="Font Style22"/>
    <w:basedOn w:val="Domylnaczcionkaakapitu"/>
    <w:rsid w:val="005211AB"/>
    <w:rPr>
      <w:rFonts w:ascii="Times New Roman" w:hAnsi="Times New Roman" w:cs="Times New Roman"/>
      <w:i/>
      <w:iCs/>
      <w:sz w:val="18"/>
      <w:szCs w:val="18"/>
    </w:rPr>
  </w:style>
  <w:style w:type="paragraph" w:customStyle="1" w:styleId="WW-Domylnie">
    <w:name w:val="WW-Domyślnie"/>
    <w:rsid w:val="005211AB"/>
    <w:pPr>
      <w:widowControl/>
      <w:suppressAutoHyphens/>
      <w:autoSpaceDE/>
      <w:autoSpaceDN/>
    </w:pPr>
    <w:rPr>
      <w:rFonts w:ascii="Arial" w:eastAsia="Arial" w:hAnsi="Arial" w:cs="Times New Roman"/>
      <w:sz w:val="20"/>
      <w:szCs w:val="20"/>
      <w:lang w:val="pl-PL"/>
    </w:rPr>
  </w:style>
  <w:style w:type="paragraph" w:styleId="Tekstpodstawowy3">
    <w:name w:val="Body Text 3"/>
    <w:basedOn w:val="Normalny"/>
    <w:link w:val="Tekstpodstawowy3Znak"/>
    <w:rsid w:val="005211AB"/>
    <w:pPr>
      <w:widowControl/>
      <w:autoSpaceDE/>
      <w:autoSpaceDN/>
      <w:spacing w:after="120"/>
    </w:pPr>
    <w:rPr>
      <w:sz w:val="16"/>
      <w:szCs w:val="16"/>
      <w:lang w:eastAsia="pl-PL"/>
    </w:rPr>
  </w:style>
  <w:style w:type="character" w:customStyle="1" w:styleId="Tekstpodstawowy3Znak">
    <w:name w:val="Tekst podstawowy 3 Znak"/>
    <w:basedOn w:val="Domylnaczcionkaakapitu"/>
    <w:link w:val="Tekstpodstawowy3"/>
    <w:rsid w:val="005211AB"/>
    <w:rPr>
      <w:rFonts w:ascii="Times New Roman" w:eastAsia="Times New Roman" w:hAnsi="Times New Roman" w:cs="Times New Roman"/>
      <w:sz w:val="16"/>
      <w:szCs w:val="16"/>
      <w:lang w:val="pl-PL" w:eastAsia="pl-PL"/>
    </w:rPr>
  </w:style>
  <w:style w:type="paragraph" w:styleId="NormalnyWeb">
    <w:name w:val="Normal (Web)"/>
    <w:basedOn w:val="Normalny"/>
    <w:uiPriority w:val="99"/>
    <w:rsid w:val="005211AB"/>
    <w:pPr>
      <w:widowControl/>
      <w:autoSpaceDE/>
      <w:autoSpaceDN/>
      <w:spacing w:before="100" w:beforeAutospacing="1" w:after="100" w:afterAutospacing="1"/>
    </w:pPr>
    <w:rPr>
      <w:sz w:val="24"/>
      <w:szCs w:val="24"/>
      <w:lang w:eastAsia="pl-PL"/>
    </w:rPr>
  </w:style>
  <w:style w:type="paragraph" w:customStyle="1" w:styleId="Standard">
    <w:name w:val="Standard"/>
    <w:uiPriority w:val="99"/>
    <w:rsid w:val="005211AB"/>
    <w:pPr>
      <w:widowControl/>
      <w:suppressAutoHyphens/>
      <w:autoSpaceDE/>
      <w:textAlignment w:val="baseline"/>
    </w:pPr>
    <w:rPr>
      <w:rFonts w:ascii="Times New Roman" w:eastAsia="Times New Roman" w:hAnsi="Times New Roman" w:cs="Times New Roman"/>
      <w:kern w:val="3"/>
      <w:sz w:val="20"/>
      <w:szCs w:val="20"/>
      <w:lang w:val="pl-PL" w:eastAsia="pl-PL"/>
    </w:rPr>
  </w:style>
  <w:style w:type="paragraph" w:customStyle="1" w:styleId="Textbody">
    <w:name w:val="Text body"/>
    <w:basedOn w:val="Standard"/>
    <w:rsid w:val="005211AB"/>
    <w:rPr>
      <w:sz w:val="24"/>
    </w:rPr>
  </w:style>
  <w:style w:type="paragraph" w:customStyle="1" w:styleId="Nagwek11">
    <w:name w:val="Nagłówek 11"/>
    <w:basedOn w:val="Standard"/>
    <w:next w:val="Textbody"/>
    <w:rsid w:val="005211AB"/>
    <w:pPr>
      <w:keepNext/>
      <w:jc w:val="center"/>
      <w:outlineLvl w:val="0"/>
    </w:pPr>
    <w:rPr>
      <w:sz w:val="24"/>
    </w:rPr>
  </w:style>
  <w:style w:type="paragraph" w:customStyle="1" w:styleId="Nagwek21">
    <w:name w:val="Nagłówek 21"/>
    <w:basedOn w:val="Standard"/>
    <w:next w:val="Textbody"/>
    <w:rsid w:val="005211AB"/>
    <w:pPr>
      <w:keepNext/>
      <w:jc w:val="center"/>
      <w:outlineLvl w:val="1"/>
    </w:pPr>
    <w:rPr>
      <w:b/>
      <w:sz w:val="24"/>
    </w:rPr>
  </w:style>
  <w:style w:type="numbering" w:customStyle="1" w:styleId="WWNum18">
    <w:name w:val="WWNum18"/>
    <w:basedOn w:val="Bezlisty"/>
    <w:rsid w:val="005211AB"/>
    <w:pPr>
      <w:numPr>
        <w:numId w:val="30"/>
      </w:numPr>
    </w:pPr>
  </w:style>
  <w:style w:type="paragraph" w:customStyle="1" w:styleId="WW-Tekstpodstawowy2">
    <w:name w:val="WW-Tekst podstawowy 2"/>
    <w:basedOn w:val="Normalny"/>
    <w:rsid w:val="005211AB"/>
    <w:pPr>
      <w:pBdr>
        <w:top w:val="single" w:sz="1" w:space="1" w:color="000000"/>
        <w:left w:val="single" w:sz="1" w:space="1" w:color="000000"/>
        <w:bottom w:val="single" w:sz="1" w:space="0" w:color="000000"/>
        <w:right w:val="single" w:sz="1" w:space="3" w:color="000000"/>
      </w:pBdr>
      <w:suppressAutoHyphens/>
      <w:autoSpaceDE/>
      <w:autoSpaceDN/>
      <w:spacing w:line="480" w:lineRule="auto"/>
      <w:jc w:val="center"/>
    </w:pPr>
    <w:rPr>
      <w:rFonts w:ascii="Arial" w:hAnsi="Arial"/>
      <w:szCs w:val="20"/>
      <w:lang w:eastAsia="ar-SA"/>
    </w:rPr>
  </w:style>
  <w:style w:type="numbering" w:customStyle="1" w:styleId="WWNum24">
    <w:name w:val="WWNum24"/>
    <w:basedOn w:val="Bezlisty"/>
    <w:rsid w:val="005211AB"/>
  </w:style>
  <w:style w:type="numbering" w:customStyle="1" w:styleId="WWNum19">
    <w:name w:val="WWNum19"/>
    <w:basedOn w:val="Bezlisty"/>
    <w:rsid w:val="005211AB"/>
  </w:style>
  <w:style w:type="numbering" w:customStyle="1" w:styleId="WWNum16">
    <w:name w:val="WWNum16"/>
    <w:basedOn w:val="Bezlisty"/>
    <w:rsid w:val="005211AB"/>
  </w:style>
  <w:style w:type="numbering" w:customStyle="1" w:styleId="WWNum38">
    <w:name w:val="WWNum38"/>
    <w:basedOn w:val="Bezlisty"/>
    <w:rsid w:val="005211AB"/>
  </w:style>
  <w:style w:type="numbering" w:customStyle="1" w:styleId="WWNum25">
    <w:name w:val="WWNum25"/>
    <w:basedOn w:val="Bezlisty"/>
    <w:rsid w:val="005211AB"/>
    <w:pPr>
      <w:numPr>
        <w:numId w:val="28"/>
      </w:numPr>
    </w:pPr>
  </w:style>
  <w:style w:type="numbering" w:customStyle="1" w:styleId="WWNum20">
    <w:name w:val="WWNum20"/>
    <w:basedOn w:val="Bezlisty"/>
    <w:rsid w:val="005211AB"/>
  </w:style>
  <w:style w:type="character" w:styleId="Odwoanieprzypisukocowego">
    <w:name w:val="endnote reference"/>
    <w:basedOn w:val="Domylnaczcionkaakapitu"/>
    <w:uiPriority w:val="99"/>
    <w:semiHidden/>
    <w:unhideWhenUsed/>
    <w:rsid w:val="005211AB"/>
    <w:rPr>
      <w:vertAlign w:val="superscript"/>
    </w:rPr>
  </w:style>
  <w:style w:type="character" w:customStyle="1" w:styleId="Absatz-Standardschriftart">
    <w:name w:val="Absatz-Standardschriftart"/>
    <w:rsid w:val="005211AB"/>
  </w:style>
  <w:style w:type="character" w:customStyle="1" w:styleId="WW-Absatz-Standardschriftart">
    <w:name w:val="WW-Absatz-Standardschriftart"/>
    <w:rsid w:val="005211AB"/>
  </w:style>
  <w:style w:type="character" w:customStyle="1" w:styleId="WW-Absatz-Standardschriftart1">
    <w:name w:val="WW-Absatz-Standardschriftart1"/>
    <w:rsid w:val="005211AB"/>
  </w:style>
  <w:style w:type="character" w:customStyle="1" w:styleId="WW-Absatz-Standardschriftart11">
    <w:name w:val="WW-Absatz-Standardschriftart11"/>
    <w:rsid w:val="005211AB"/>
  </w:style>
  <w:style w:type="character" w:customStyle="1" w:styleId="WW-Absatz-Standardschriftart111">
    <w:name w:val="WW-Absatz-Standardschriftart111"/>
    <w:rsid w:val="005211AB"/>
  </w:style>
  <w:style w:type="character" w:customStyle="1" w:styleId="WW-Absatz-Standardschriftart1111">
    <w:name w:val="WW-Absatz-Standardschriftart1111"/>
    <w:rsid w:val="005211AB"/>
  </w:style>
  <w:style w:type="character" w:customStyle="1" w:styleId="WW-Absatz-Standardschriftart11111">
    <w:name w:val="WW-Absatz-Standardschriftart11111"/>
    <w:rsid w:val="005211AB"/>
  </w:style>
  <w:style w:type="character" w:customStyle="1" w:styleId="WW-Absatz-Standardschriftart111111">
    <w:name w:val="WW-Absatz-Standardschriftart111111"/>
    <w:rsid w:val="005211AB"/>
  </w:style>
  <w:style w:type="character" w:customStyle="1" w:styleId="WW-Absatz-Standardschriftart1111111">
    <w:name w:val="WW-Absatz-Standardschriftart1111111"/>
    <w:rsid w:val="005211AB"/>
  </w:style>
  <w:style w:type="character" w:customStyle="1" w:styleId="WW-Absatz-Standardschriftart11111111">
    <w:name w:val="WW-Absatz-Standardschriftart11111111"/>
    <w:rsid w:val="005211AB"/>
  </w:style>
  <w:style w:type="paragraph" w:customStyle="1" w:styleId="Nagwek10">
    <w:name w:val="Nagłówek1"/>
    <w:basedOn w:val="Normalny"/>
    <w:next w:val="Tekstpodstawowy"/>
    <w:rsid w:val="005211AB"/>
    <w:pPr>
      <w:keepNext/>
      <w:suppressAutoHyphens/>
      <w:autoSpaceDE/>
      <w:autoSpaceDN/>
      <w:spacing w:before="240" w:after="120"/>
    </w:pPr>
    <w:rPr>
      <w:rFonts w:ascii="Arial" w:eastAsia="MS Mincho" w:hAnsi="Arial" w:cs="Tahoma"/>
      <w:kern w:val="1"/>
      <w:sz w:val="28"/>
      <w:szCs w:val="28"/>
      <w:lang w:eastAsia="pl-PL"/>
    </w:rPr>
  </w:style>
  <w:style w:type="paragraph" w:styleId="Lista">
    <w:name w:val="List"/>
    <w:basedOn w:val="Tekstpodstawowy"/>
    <w:rsid w:val="005211AB"/>
    <w:pPr>
      <w:suppressAutoHyphens/>
      <w:autoSpaceDE/>
      <w:autoSpaceDN/>
      <w:spacing w:after="120"/>
    </w:pPr>
    <w:rPr>
      <w:rFonts w:eastAsia="Arial Unicode MS" w:cs="Tahoma"/>
      <w:kern w:val="1"/>
      <w:sz w:val="24"/>
      <w:szCs w:val="24"/>
      <w:lang w:eastAsia="pl-PL"/>
    </w:rPr>
  </w:style>
  <w:style w:type="paragraph" w:customStyle="1" w:styleId="Podpis1">
    <w:name w:val="Podpis1"/>
    <w:basedOn w:val="Normalny"/>
    <w:rsid w:val="005211AB"/>
    <w:pPr>
      <w:suppressLineNumbers/>
      <w:suppressAutoHyphens/>
      <w:autoSpaceDE/>
      <w:autoSpaceDN/>
      <w:spacing w:before="120" w:after="120"/>
    </w:pPr>
    <w:rPr>
      <w:rFonts w:eastAsia="Arial Unicode MS" w:cs="Tahoma"/>
      <w:i/>
      <w:iCs/>
      <w:kern w:val="1"/>
      <w:sz w:val="24"/>
      <w:szCs w:val="24"/>
      <w:lang w:eastAsia="pl-PL"/>
    </w:rPr>
  </w:style>
  <w:style w:type="paragraph" w:customStyle="1" w:styleId="Indeks">
    <w:name w:val="Indeks"/>
    <w:basedOn w:val="Normalny"/>
    <w:rsid w:val="005211AB"/>
    <w:pPr>
      <w:suppressLineNumbers/>
      <w:suppressAutoHyphens/>
      <w:autoSpaceDE/>
      <w:autoSpaceDN/>
    </w:pPr>
    <w:rPr>
      <w:rFonts w:eastAsia="Arial Unicode MS" w:cs="Tahoma"/>
      <w:kern w:val="1"/>
      <w:sz w:val="24"/>
      <w:szCs w:val="24"/>
      <w:lang w:eastAsia="pl-PL"/>
    </w:rPr>
  </w:style>
  <w:style w:type="paragraph" w:styleId="Bezodstpw">
    <w:name w:val="No Spacing"/>
    <w:basedOn w:val="Normalny"/>
    <w:link w:val="BezodstpwZnak"/>
    <w:uiPriority w:val="1"/>
    <w:qFormat/>
    <w:rsid w:val="005211AB"/>
    <w:pPr>
      <w:widowControl/>
      <w:autoSpaceDE/>
      <w:autoSpaceDN/>
      <w:jc w:val="both"/>
    </w:pPr>
    <w:rPr>
      <w:rFonts w:ascii="Calibri" w:hAnsi="Calibri"/>
      <w:sz w:val="24"/>
      <w:szCs w:val="20"/>
      <w:lang w:val="en-US" w:bidi="en-US"/>
    </w:rPr>
  </w:style>
  <w:style w:type="character" w:customStyle="1" w:styleId="BezodstpwZnak">
    <w:name w:val="Bez odstępów Znak"/>
    <w:basedOn w:val="Domylnaczcionkaakapitu"/>
    <w:link w:val="Bezodstpw"/>
    <w:uiPriority w:val="1"/>
    <w:rsid w:val="005211AB"/>
    <w:rPr>
      <w:rFonts w:ascii="Calibri" w:eastAsia="Times New Roman" w:hAnsi="Calibri" w:cs="Times New Roman"/>
      <w:sz w:val="24"/>
      <w:szCs w:val="20"/>
      <w:lang w:bidi="en-US"/>
    </w:rPr>
  </w:style>
  <w:style w:type="table" w:styleId="Kolorowalistaakcent4">
    <w:name w:val="Colorful List Accent 4"/>
    <w:basedOn w:val="Standardowy"/>
    <w:uiPriority w:val="72"/>
    <w:rsid w:val="005211AB"/>
    <w:pPr>
      <w:widowControl/>
      <w:autoSpaceDE/>
      <w:autoSpaceDN/>
      <w:jc w:val="both"/>
    </w:pPr>
    <w:rPr>
      <w:rFonts w:ascii="Calibri" w:eastAsia="Calibri" w:hAnsi="Calibri" w:cs="Times New Roman"/>
      <w:color w:val="000000"/>
      <w:sz w:val="20"/>
      <w:szCs w:val="20"/>
      <w:lang w:val="pl-PL" w:eastAsia="pl-PL"/>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5211AB"/>
    <w:pPr>
      <w:widowControl/>
      <w:autoSpaceDE/>
      <w:autoSpaceDN/>
      <w:jc w:val="both"/>
    </w:pPr>
    <w:rPr>
      <w:rFonts w:ascii="Calibri" w:eastAsia="Calibri" w:hAnsi="Calibri" w:cs="Times New Roman"/>
      <w:sz w:val="20"/>
      <w:szCs w:val="20"/>
      <w:lang w:val="pl-PL" w:eastAsia="pl-PL"/>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uiPriority w:val="10"/>
    <w:qFormat/>
    <w:rsid w:val="005211AB"/>
    <w:pPr>
      <w:widowControl/>
      <w:autoSpaceDE/>
      <w:autoSpaceDN/>
      <w:spacing w:after="200" w:line="480" w:lineRule="auto"/>
      <w:jc w:val="center"/>
    </w:pPr>
    <w:rPr>
      <w:rFonts w:eastAsia="Calibri"/>
      <w:b/>
      <w:color w:val="000000"/>
      <w:sz w:val="32"/>
      <w:szCs w:val="32"/>
    </w:rPr>
  </w:style>
  <w:style w:type="character" w:customStyle="1" w:styleId="TytuZnak">
    <w:name w:val="Tytuł Znak"/>
    <w:basedOn w:val="Domylnaczcionkaakapitu"/>
    <w:link w:val="Tytu"/>
    <w:uiPriority w:val="10"/>
    <w:rsid w:val="005211AB"/>
    <w:rPr>
      <w:rFonts w:ascii="Times New Roman" w:eastAsia="Calibri" w:hAnsi="Times New Roman" w:cs="Times New Roman"/>
      <w:b/>
      <w:color w:val="000000"/>
      <w:sz w:val="32"/>
      <w:szCs w:val="32"/>
      <w:lang w:val="pl-PL"/>
    </w:rPr>
  </w:style>
  <w:style w:type="paragraph" w:customStyle="1" w:styleId="Akapitzlist1">
    <w:name w:val="Akapit z listą1"/>
    <w:basedOn w:val="Normalny"/>
    <w:qFormat/>
    <w:rsid w:val="005211AB"/>
    <w:pPr>
      <w:widowControl/>
      <w:autoSpaceDE/>
      <w:autoSpaceDN/>
      <w:ind w:left="720"/>
      <w:contextualSpacing/>
    </w:pPr>
    <w:rPr>
      <w:sz w:val="24"/>
      <w:szCs w:val="24"/>
      <w:lang w:eastAsia="pl-PL"/>
    </w:rPr>
  </w:style>
  <w:style w:type="paragraph" w:styleId="Podtytu">
    <w:name w:val="Subtitle"/>
    <w:basedOn w:val="Normalny"/>
    <w:next w:val="Normalny"/>
    <w:link w:val="PodtytuZnak"/>
    <w:uiPriority w:val="99"/>
    <w:qFormat/>
    <w:rsid w:val="005211AB"/>
    <w:pPr>
      <w:widowControl/>
      <w:numPr>
        <w:ilvl w:val="1"/>
      </w:numPr>
      <w:autoSpaceDE/>
      <w:autoSpaceDN/>
    </w:pPr>
    <w:rPr>
      <w:rFonts w:ascii="Cambria" w:hAnsi="Cambria"/>
      <w:i/>
      <w:iCs/>
      <w:color w:val="4F81BD"/>
      <w:spacing w:val="15"/>
      <w:sz w:val="24"/>
      <w:szCs w:val="24"/>
      <w:lang w:eastAsia="pl-PL"/>
    </w:rPr>
  </w:style>
  <w:style w:type="character" w:customStyle="1" w:styleId="PodtytuZnak">
    <w:name w:val="Podtytuł Znak"/>
    <w:basedOn w:val="Domylnaczcionkaakapitu"/>
    <w:link w:val="Podtytu"/>
    <w:uiPriority w:val="99"/>
    <w:rsid w:val="005211AB"/>
    <w:rPr>
      <w:rFonts w:ascii="Cambria" w:eastAsia="Times New Roman" w:hAnsi="Cambria" w:cs="Times New Roman"/>
      <w:i/>
      <w:iCs/>
      <w:color w:val="4F81BD"/>
      <w:spacing w:val="15"/>
      <w:sz w:val="24"/>
      <w:szCs w:val="24"/>
      <w:lang w:val="pl-PL" w:eastAsia="pl-PL"/>
    </w:rPr>
  </w:style>
  <w:style w:type="character" w:styleId="Pogrubienie">
    <w:name w:val="Strong"/>
    <w:aliases w:val="Tekst treści + MS Reference Sans Serif,126 pt"/>
    <w:basedOn w:val="Domylnaczcionkaakapitu"/>
    <w:uiPriority w:val="22"/>
    <w:qFormat/>
    <w:rsid w:val="005211AB"/>
    <w:rPr>
      <w:b/>
      <w:bCs/>
    </w:rPr>
  </w:style>
  <w:style w:type="paragraph" w:customStyle="1" w:styleId="TableText">
    <w:name w:val="Table Text"/>
    <w:basedOn w:val="Normalny"/>
    <w:uiPriority w:val="99"/>
    <w:rsid w:val="005211AB"/>
    <w:pPr>
      <w:widowControl/>
    </w:pPr>
    <w:rPr>
      <w:noProof/>
      <w:sz w:val="20"/>
      <w:szCs w:val="20"/>
      <w:lang w:val="en-US" w:eastAsia="pl-PL"/>
    </w:rPr>
  </w:style>
  <w:style w:type="numbering" w:customStyle="1" w:styleId="Styl1">
    <w:name w:val="Styl1"/>
    <w:rsid w:val="005211AB"/>
    <w:pPr>
      <w:numPr>
        <w:numId w:val="31"/>
      </w:numPr>
    </w:pPr>
  </w:style>
  <w:style w:type="numbering" w:customStyle="1" w:styleId="Styl2">
    <w:name w:val="Styl2"/>
    <w:rsid w:val="005211AB"/>
    <w:pPr>
      <w:numPr>
        <w:numId w:val="32"/>
      </w:numPr>
    </w:pPr>
  </w:style>
  <w:style w:type="paragraph" w:customStyle="1" w:styleId="Text">
    <w:name w:val="Text"/>
    <w:basedOn w:val="Normalny"/>
    <w:rsid w:val="005211AB"/>
    <w:pPr>
      <w:widowControl/>
      <w:suppressAutoHyphens/>
      <w:autoSpaceDE/>
      <w:autoSpaceDN/>
      <w:spacing w:after="240"/>
      <w:ind w:firstLine="1440"/>
    </w:pPr>
    <w:rPr>
      <w:rFonts w:eastAsia="Calibri"/>
      <w:sz w:val="24"/>
      <w:szCs w:val="20"/>
      <w:lang w:val="en-US" w:eastAsia="ar-SA"/>
    </w:rPr>
  </w:style>
  <w:style w:type="paragraph" w:customStyle="1" w:styleId="WypunktowanieKOEFS">
    <w:name w:val="Wypunktowanie KOEFS"/>
    <w:basedOn w:val="Normalny"/>
    <w:next w:val="Normalny"/>
    <w:rsid w:val="005211AB"/>
    <w:pPr>
      <w:widowControl/>
      <w:numPr>
        <w:numId w:val="33"/>
      </w:numPr>
      <w:autoSpaceDE/>
      <w:autoSpaceDN/>
      <w:spacing w:line="360" w:lineRule="auto"/>
      <w:jc w:val="both"/>
    </w:pPr>
    <w:rPr>
      <w:rFonts w:ascii="Calibri" w:eastAsia="Calibri" w:hAnsi="Calibri"/>
    </w:rPr>
  </w:style>
  <w:style w:type="character" w:styleId="UyteHipercze">
    <w:name w:val="FollowedHyperlink"/>
    <w:basedOn w:val="Domylnaczcionkaakapitu"/>
    <w:uiPriority w:val="99"/>
    <w:semiHidden/>
    <w:unhideWhenUsed/>
    <w:rsid w:val="005211AB"/>
    <w:rPr>
      <w:color w:val="800080"/>
      <w:u w:val="single"/>
    </w:rPr>
  </w:style>
  <w:style w:type="character" w:customStyle="1" w:styleId="TekstkomentarzaZnak1">
    <w:name w:val="Tekst komentarza Znak1"/>
    <w:basedOn w:val="Domylnaczcionkaakapitu"/>
    <w:semiHidden/>
    <w:locked/>
    <w:rsid w:val="005211AB"/>
    <w:rPr>
      <w:rFonts w:ascii="Times New Roman" w:eastAsia="Arial Unicode MS" w:hAnsi="Times New Roman" w:cs="Times New Roman"/>
      <w:kern w:val="2"/>
      <w:sz w:val="20"/>
      <w:szCs w:val="20"/>
    </w:rPr>
  </w:style>
  <w:style w:type="paragraph" w:styleId="Poprawka">
    <w:name w:val="Revision"/>
    <w:hidden/>
    <w:uiPriority w:val="99"/>
    <w:semiHidden/>
    <w:rsid w:val="005211AB"/>
    <w:pPr>
      <w:widowControl/>
      <w:autoSpaceDE/>
      <w:autoSpaceDN/>
    </w:pPr>
    <w:rPr>
      <w:rFonts w:ascii="Calibri" w:eastAsia="Calibri" w:hAnsi="Calibri" w:cs="Times New Roman"/>
      <w:lang w:val="pl-PL"/>
    </w:rPr>
  </w:style>
  <w:style w:type="paragraph" w:styleId="Zwykytekst">
    <w:name w:val="Plain Text"/>
    <w:basedOn w:val="Normalny"/>
    <w:link w:val="ZwykytekstZnak"/>
    <w:uiPriority w:val="99"/>
    <w:unhideWhenUsed/>
    <w:rsid w:val="005211AB"/>
    <w:pPr>
      <w:widowControl/>
      <w:autoSpaceDE/>
      <w:autoSpaceDN/>
    </w:pPr>
    <w:rPr>
      <w:rFonts w:ascii="Consolas" w:eastAsia="Calibri" w:hAnsi="Consolas"/>
      <w:sz w:val="21"/>
      <w:szCs w:val="21"/>
    </w:rPr>
  </w:style>
  <w:style w:type="character" w:customStyle="1" w:styleId="ZwykytekstZnak">
    <w:name w:val="Zwykły tekst Znak"/>
    <w:basedOn w:val="Domylnaczcionkaakapitu"/>
    <w:link w:val="Zwykytekst"/>
    <w:uiPriority w:val="99"/>
    <w:rsid w:val="005211AB"/>
    <w:rPr>
      <w:rFonts w:ascii="Consolas" w:eastAsia="Calibri" w:hAnsi="Consolas" w:cs="Times New Roman"/>
      <w:sz w:val="21"/>
      <w:szCs w:val="21"/>
      <w:lang w:val="pl-PL"/>
    </w:rPr>
  </w:style>
  <w:style w:type="paragraph" w:customStyle="1" w:styleId="CM19">
    <w:name w:val="CM19"/>
    <w:basedOn w:val="Default"/>
    <w:next w:val="Default"/>
    <w:uiPriority w:val="99"/>
    <w:rsid w:val="005211AB"/>
    <w:pPr>
      <w:widowControl w:val="0"/>
    </w:pPr>
    <w:rPr>
      <w:rFonts w:ascii="Calibri" w:hAnsi="Calibri"/>
      <w:color w:val="auto"/>
    </w:rPr>
  </w:style>
  <w:style w:type="paragraph" w:customStyle="1" w:styleId="CM2">
    <w:name w:val="CM2"/>
    <w:basedOn w:val="Default"/>
    <w:next w:val="Default"/>
    <w:uiPriority w:val="99"/>
    <w:rsid w:val="005211AB"/>
    <w:pPr>
      <w:widowControl w:val="0"/>
      <w:spacing w:line="293" w:lineRule="atLeast"/>
    </w:pPr>
    <w:rPr>
      <w:rFonts w:ascii="Calibri" w:hAnsi="Calibri"/>
      <w:color w:val="auto"/>
    </w:rPr>
  </w:style>
  <w:style w:type="paragraph" w:customStyle="1" w:styleId="CM18">
    <w:name w:val="CM18"/>
    <w:basedOn w:val="Default"/>
    <w:next w:val="Default"/>
    <w:uiPriority w:val="99"/>
    <w:rsid w:val="005211AB"/>
    <w:pPr>
      <w:widowControl w:val="0"/>
    </w:pPr>
    <w:rPr>
      <w:rFonts w:ascii="Calibri" w:hAnsi="Calibri"/>
      <w:color w:val="auto"/>
    </w:rPr>
  </w:style>
  <w:style w:type="paragraph" w:customStyle="1" w:styleId="CM22">
    <w:name w:val="CM22"/>
    <w:basedOn w:val="Default"/>
    <w:next w:val="Default"/>
    <w:uiPriority w:val="99"/>
    <w:rsid w:val="005211AB"/>
    <w:pPr>
      <w:widowControl w:val="0"/>
    </w:pPr>
    <w:rPr>
      <w:rFonts w:ascii="Calibri" w:hAnsi="Calibri"/>
      <w:color w:val="auto"/>
    </w:rPr>
  </w:style>
  <w:style w:type="paragraph" w:customStyle="1" w:styleId="CM21">
    <w:name w:val="CM21"/>
    <w:basedOn w:val="Default"/>
    <w:next w:val="Default"/>
    <w:uiPriority w:val="99"/>
    <w:rsid w:val="005211AB"/>
    <w:pPr>
      <w:widowControl w:val="0"/>
    </w:pPr>
    <w:rPr>
      <w:rFonts w:ascii="Calibri" w:hAnsi="Calibri"/>
      <w:color w:val="auto"/>
    </w:rPr>
  </w:style>
  <w:style w:type="paragraph" w:customStyle="1" w:styleId="Akapitzlist2">
    <w:name w:val="Akapit z listą2"/>
    <w:basedOn w:val="Normalny"/>
    <w:uiPriority w:val="99"/>
    <w:rsid w:val="005211AB"/>
    <w:pPr>
      <w:widowControl/>
      <w:autoSpaceDE/>
      <w:autoSpaceDN/>
      <w:spacing w:after="200" w:line="276" w:lineRule="auto"/>
      <w:ind w:left="720"/>
      <w:contextualSpacing/>
    </w:pPr>
    <w:rPr>
      <w:rFonts w:ascii="Calibri" w:hAnsi="Calibri"/>
    </w:rPr>
  </w:style>
  <w:style w:type="paragraph" w:styleId="Nagwekspisutreci">
    <w:name w:val="TOC Heading"/>
    <w:basedOn w:val="Nagwek1"/>
    <w:next w:val="Normalny"/>
    <w:uiPriority w:val="39"/>
    <w:qFormat/>
    <w:rsid w:val="005211AB"/>
    <w:pPr>
      <w:keepNext/>
      <w:keepLines/>
      <w:widowControl/>
      <w:autoSpaceDE/>
      <w:autoSpaceDN/>
      <w:spacing w:before="480" w:line="276" w:lineRule="auto"/>
      <w:ind w:left="0"/>
      <w:outlineLvl w:val="9"/>
    </w:pPr>
    <w:rPr>
      <w:rFonts w:ascii="Cambria" w:hAnsi="Cambria"/>
      <w:bCs w:val="0"/>
      <w:color w:val="365F91"/>
      <w:sz w:val="28"/>
      <w:szCs w:val="28"/>
    </w:rPr>
  </w:style>
  <w:style w:type="paragraph" w:styleId="Spistreci3">
    <w:name w:val="toc 3"/>
    <w:basedOn w:val="Normalny"/>
    <w:next w:val="Normalny"/>
    <w:autoRedefine/>
    <w:uiPriority w:val="39"/>
    <w:qFormat/>
    <w:rsid w:val="005211AB"/>
    <w:pPr>
      <w:widowControl/>
      <w:autoSpaceDE/>
      <w:autoSpaceDN/>
      <w:spacing w:after="100" w:line="276" w:lineRule="auto"/>
      <w:ind w:left="440"/>
    </w:pPr>
    <w:rPr>
      <w:rFonts w:ascii="Calibri" w:hAnsi="Calibri"/>
    </w:rPr>
  </w:style>
  <w:style w:type="paragraph" w:styleId="Tekstpodstawowywcity3">
    <w:name w:val="Body Text Indent 3"/>
    <w:basedOn w:val="Normalny"/>
    <w:link w:val="Tekstpodstawowywcity3Znak"/>
    <w:unhideWhenUsed/>
    <w:rsid w:val="005211AB"/>
    <w:pPr>
      <w:widowControl/>
      <w:autoSpaceDE/>
      <w:autoSpaceDN/>
      <w:spacing w:after="120"/>
      <w:ind w:left="283"/>
    </w:pPr>
    <w:rPr>
      <w:sz w:val="16"/>
      <w:szCs w:val="16"/>
      <w:lang w:eastAsia="pl-PL"/>
    </w:rPr>
  </w:style>
  <w:style w:type="character" w:customStyle="1" w:styleId="Tekstpodstawowywcity3Znak">
    <w:name w:val="Tekst podstawowy wcięty 3 Znak"/>
    <w:basedOn w:val="Domylnaczcionkaakapitu"/>
    <w:link w:val="Tekstpodstawowywcity3"/>
    <w:rsid w:val="005211AB"/>
    <w:rPr>
      <w:rFonts w:ascii="Times New Roman" w:eastAsia="Times New Roman" w:hAnsi="Times New Roman" w:cs="Times New Roman"/>
      <w:sz w:val="16"/>
      <w:szCs w:val="16"/>
      <w:lang w:val="pl-PL" w:eastAsia="pl-PL"/>
    </w:rPr>
  </w:style>
  <w:style w:type="paragraph" w:customStyle="1" w:styleId="Akapitzlist3">
    <w:name w:val="Akapit z listą3"/>
    <w:basedOn w:val="Normalny"/>
    <w:rsid w:val="005211AB"/>
    <w:pPr>
      <w:widowControl/>
      <w:autoSpaceDE/>
      <w:autoSpaceDN/>
      <w:spacing w:after="200" w:line="276" w:lineRule="auto"/>
      <w:ind w:left="720"/>
      <w:contextualSpacing/>
    </w:pPr>
    <w:rPr>
      <w:rFonts w:ascii="Calibri" w:hAnsi="Calibri"/>
    </w:rPr>
  </w:style>
  <w:style w:type="paragraph" w:customStyle="1" w:styleId="TekstnormalnyKOEFS">
    <w:name w:val="Tekst normalny KOEFS"/>
    <w:basedOn w:val="Normalny"/>
    <w:rsid w:val="005211AB"/>
    <w:pPr>
      <w:widowControl/>
      <w:autoSpaceDE/>
      <w:autoSpaceDN/>
      <w:spacing w:line="360" w:lineRule="auto"/>
      <w:ind w:firstLine="397"/>
      <w:jc w:val="both"/>
    </w:pPr>
    <w:rPr>
      <w:rFonts w:ascii="Calibri" w:eastAsia="Calibri" w:hAnsi="Calibri"/>
    </w:rPr>
  </w:style>
  <w:style w:type="paragraph" w:styleId="Listapunktowana">
    <w:name w:val="List Bullet"/>
    <w:basedOn w:val="Normalny"/>
    <w:uiPriority w:val="99"/>
    <w:rsid w:val="005211AB"/>
    <w:pPr>
      <w:numPr>
        <w:numId w:val="34"/>
      </w:numPr>
      <w:suppressAutoHyphens/>
      <w:autoSpaceDE/>
      <w:autoSpaceDN/>
      <w:contextualSpacing/>
    </w:pPr>
    <w:rPr>
      <w:rFonts w:eastAsia="Arial Unicode MS"/>
      <w:kern w:val="1"/>
      <w:sz w:val="24"/>
      <w:szCs w:val="24"/>
      <w:lang w:eastAsia="uk-UA"/>
    </w:rPr>
  </w:style>
  <w:style w:type="paragraph" w:customStyle="1" w:styleId="BodyA">
    <w:name w:val="Body A"/>
    <w:rsid w:val="005211AB"/>
    <w:pPr>
      <w:widowControl/>
      <w:pBdr>
        <w:top w:val="nil"/>
        <w:left w:val="nil"/>
        <w:bottom w:val="nil"/>
        <w:right w:val="nil"/>
        <w:between w:val="nil"/>
        <w:bar w:val="nil"/>
      </w:pBdr>
      <w:autoSpaceDE/>
      <w:autoSpaceDN/>
    </w:pPr>
    <w:rPr>
      <w:rFonts w:ascii="Helvetica" w:eastAsia="Arial Unicode MS" w:hAnsi="Arial Unicode MS" w:cs="Arial Unicode MS"/>
      <w:color w:val="000000"/>
      <w:u w:color="000000"/>
      <w:bdr w:val="nil"/>
      <w:lang w:val="pl-PL" w:eastAsia="pl-PL"/>
    </w:rPr>
  </w:style>
  <w:style w:type="character" w:customStyle="1" w:styleId="apple-converted-space">
    <w:name w:val="apple-converted-space"/>
    <w:basedOn w:val="Domylnaczcionkaakapitu"/>
    <w:rsid w:val="005211AB"/>
  </w:style>
  <w:style w:type="paragraph" w:styleId="Zagicieoddouformularza">
    <w:name w:val="HTML Bottom of Form"/>
    <w:basedOn w:val="Normalny"/>
    <w:next w:val="Normalny"/>
    <w:link w:val="ZagicieoddouformularzaZnak"/>
    <w:hidden/>
    <w:uiPriority w:val="99"/>
    <w:semiHidden/>
    <w:unhideWhenUsed/>
    <w:rsid w:val="005211AB"/>
    <w:pPr>
      <w:widowControl/>
      <w:pBdr>
        <w:top w:val="single" w:sz="6" w:space="1" w:color="auto"/>
      </w:pBdr>
      <w:autoSpaceDE/>
      <w:autoSpaceDN/>
      <w:jc w:val="center"/>
    </w:pPr>
    <w:rPr>
      <w:rFonts w:ascii="Arial"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5211AB"/>
    <w:rPr>
      <w:rFonts w:ascii="Arial" w:eastAsia="Times New Roman" w:hAnsi="Arial" w:cs="Arial"/>
      <w:vanish/>
      <w:sz w:val="16"/>
      <w:szCs w:val="16"/>
      <w:lang w:val="pl-PL" w:eastAsia="pl-PL"/>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lp1 Znak"/>
    <w:link w:val="Akapitzlist"/>
    <w:uiPriority w:val="34"/>
    <w:qFormat/>
    <w:rsid w:val="005211AB"/>
    <w:rPr>
      <w:rFonts w:ascii="Times New Roman" w:eastAsia="Times New Roman" w:hAnsi="Times New Roman" w:cs="Times New Roman"/>
      <w:lang w:val="pl-PL"/>
    </w:rPr>
  </w:style>
  <w:style w:type="paragraph" w:customStyle="1" w:styleId="Kropki">
    <w:name w:val="Kropki"/>
    <w:basedOn w:val="Normalny"/>
    <w:rsid w:val="005211AB"/>
    <w:pPr>
      <w:widowControl/>
      <w:tabs>
        <w:tab w:val="left" w:leader="dot" w:pos="9072"/>
      </w:tabs>
      <w:autoSpaceDE/>
      <w:autoSpaceDN/>
      <w:spacing w:line="360" w:lineRule="auto"/>
      <w:jc w:val="right"/>
    </w:pPr>
    <w:rPr>
      <w:rFonts w:ascii="Arial" w:hAnsi="Arial"/>
      <w:sz w:val="24"/>
      <w:szCs w:val="20"/>
      <w:lang w:eastAsia="ar-SA"/>
    </w:rPr>
  </w:style>
  <w:style w:type="paragraph" w:customStyle="1" w:styleId="pkt">
    <w:name w:val="pkt"/>
    <w:basedOn w:val="Normalny"/>
    <w:link w:val="pktZnak"/>
    <w:rsid w:val="005211AB"/>
    <w:pPr>
      <w:widowControl/>
      <w:autoSpaceDE/>
      <w:autoSpaceDN/>
      <w:spacing w:before="60" w:after="60"/>
      <w:ind w:left="851" w:hanging="295"/>
      <w:jc w:val="both"/>
    </w:pPr>
    <w:rPr>
      <w:sz w:val="24"/>
      <w:szCs w:val="20"/>
      <w:lang w:eastAsia="pl-PL"/>
    </w:rPr>
  </w:style>
  <w:style w:type="character" w:customStyle="1" w:styleId="pktZnak">
    <w:name w:val="pkt Znak"/>
    <w:link w:val="pkt"/>
    <w:rsid w:val="005211AB"/>
    <w:rPr>
      <w:rFonts w:ascii="Times New Roman" w:eastAsia="Times New Roman" w:hAnsi="Times New Roman" w:cs="Times New Roman"/>
      <w:sz w:val="24"/>
      <w:szCs w:val="20"/>
      <w:lang w:val="pl-PL" w:eastAsia="pl-PL"/>
    </w:rPr>
  </w:style>
  <w:style w:type="numbering" w:customStyle="1" w:styleId="WWNum2">
    <w:name w:val="WWNum2"/>
    <w:basedOn w:val="Bezlisty"/>
    <w:rsid w:val="005211AB"/>
    <w:pPr>
      <w:numPr>
        <w:numId w:val="35"/>
      </w:numPr>
    </w:pPr>
  </w:style>
  <w:style w:type="character" w:styleId="Tekstzastpczy">
    <w:name w:val="Placeholder Text"/>
    <w:basedOn w:val="Domylnaczcionkaakapitu"/>
    <w:uiPriority w:val="99"/>
    <w:semiHidden/>
    <w:rsid w:val="005211AB"/>
    <w:rPr>
      <w:color w:val="808080"/>
    </w:rPr>
  </w:style>
  <w:style w:type="character" w:customStyle="1" w:styleId="hps">
    <w:name w:val="hps"/>
    <w:rsid w:val="005211AB"/>
  </w:style>
  <w:style w:type="paragraph" w:styleId="Mapadokumentu">
    <w:name w:val="Document Map"/>
    <w:aliases w:val="Plan dokumentu"/>
    <w:basedOn w:val="Normalny"/>
    <w:link w:val="MapadokumentuZnak"/>
    <w:uiPriority w:val="99"/>
    <w:semiHidden/>
    <w:unhideWhenUsed/>
    <w:rsid w:val="005211AB"/>
    <w:pPr>
      <w:widowControl/>
      <w:autoSpaceDE/>
      <w:autoSpaceDN/>
    </w:pPr>
    <w:rPr>
      <w:rFonts w:ascii="Tahoma" w:hAnsi="Tahoma" w:cs="Tahoma"/>
      <w:sz w:val="16"/>
      <w:szCs w:val="16"/>
      <w:lang w:eastAsia="pl-PL"/>
    </w:rPr>
  </w:style>
  <w:style w:type="character" w:customStyle="1" w:styleId="MapadokumentuZnak">
    <w:name w:val="Mapa dokumentu Znak"/>
    <w:aliases w:val="Plan dokumentu Znak1"/>
    <w:basedOn w:val="Domylnaczcionkaakapitu"/>
    <w:link w:val="Mapadokumentu"/>
    <w:uiPriority w:val="99"/>
    <w:semiHidden/>
    <w:rsid w:val="005211AB"/>
    <w:rPr>
      <w:rFonts w:ascii="Tahoma" w:eastAsia="Times New Roman" w:hAnsi="Tahoma" w:cs="Tahoma"/>
      <w:sz w:val="16"/>
      <w:szCs w:val="16"/>
      <w:lang w:val="pl-PL" w:eastAsia="pl-PL"/>
    </w:rPr>
  </w:style>
  <w:style w:type="character" w:customStyle="1" w:styleId="Teksttreci">
    <w:name w:val="Tekst treści_"/>
    <w:basedOn w:val="Domylnaczcionkaakapitu"/>
    <w:link w:val="Teksttreci1"/>
    <w:uiPriority w:val="99"/>
    <w:rsid w:val="005211AB"/>
    <w:rPr>
      <w:rFonts w:ascii="Times New Roman" w:hAnsi="Times New Roman"/>
      <w:sz w:val="21"/>
      <w:szCs w:val="21"/>
      <w:shd w:val="clear" w:color="auto" w:fill="FFFFFF"/>
    </w:rPr>
  </w:style>
  <w:style w:type="paragraph" w:customStyle="1" w:styleId="Teksttreci1">
    <w:name w:val="Tekst treści1"/>
    <w:basedOn w:val="Normalny"/>
    <w:link w:val="Teksttreci"/>
    <w:uiPriority w:val="99"/>
    <w:rsid w:val="005211AB"/>
    <w:pPr>
      <w:shd w:val="clear" w:color="auto" w:fill="FFFFFF"/>
      <w:autoSpaceDE/>
      <w:autoSpaceDN/>
      <w:spacing w:after="780" w:line="269" w:lineRule="exact"/>
      <w:ind w:hanging="420"/>
      <w:jc w:val="center"/>
    </w:pPr>
    <w:rPr>
      <w:rFonts w:eastAsiaTheme="minorHAnsi" w:cstheme="minorBidi"/>
      <w:sz w:val="21"/>
      <w:szCs w:val="21"/>
      <w:lang w:val="en-US"/>
    </w:rPr>
  </w:style>
  <w:style w:type="numbering" w:customStyle="1" w:styleId="WWNum1">
    <w:name w:val="WWNum1"/>
    <w:basedOn w:val="Bezlisty"/>
    <w:rsid w:val="005211AB"/>
    <w:pPr>
      <w:numPr>
        <w:numId w:val="36"/>
      </w:numPr>
    </w:pPr>
  </w:style>
  <w:style w:type="paragraph" w:customStyle="1" w:styleId="CMSHeadL7">
    <w:name w:val="CMS Head L7"/>
    <w:basedOn w:val="Normalny"/>
    <w:rsid w:val="005211AB"/>
    <w:pPr>
      <w:widowControl/>
      <w:numPr>
        <w:ilvl w:val="6"/>
        <w:numId w:val="37"/>
      </w:numPr>
      <w:autoSpaceDE/>
      <w:autoSpaceDN/>
      <w:spacing w:after="240"/>
      <w:outlineLvl w:val="6"/>
    </w:pPr>
    <w:rPr>
      <w:szCs w:val="24"/>
      <w:lang w:val="en-GB"/>
    </w:rPr>
  </w:style>
  <w:style w:type="paragraph" w:customStyle="1" w:styleId="Nagwek110">
    <w:name w:val="Nagłówek 110"/>
    <w:basedOn w:val="Standard"/>
    <w:next w:val="Normalny"/>
    <w:rsid w:val="005211AB"/>
    <w:pPr>
      <w:keepNext/>
      <w:jc w:val="center"/>
      <w:outlineLvl w:val="0"/>
    </w:pPr>
    <w:rPr>
      <w:sz w:val="24"/>
    </w:rPr>
  </w:style>
  <w:style w:type="paragraph" w:customStyle="1" w:styleId="Nagwek111">
    <w:name w:val="Nagłówek 111"/>
    <w:basedOn w:val="Standard"/>
    <w:next w:val="Normalny"/>
    <w:rsid w:val="000431C3"/>
    <w:pPr>
      <w:keepNext/>
      <w:jc w:val="center"/>
      <w:outlineLvl w:val="0"/>
    </w:pPr>
    <w:rPr>
      <w:sz w:val="24"/>
    </w:rPr>
  </w:style>
  <w:style w:type="paragraph" w:customStyle="1" w:styleId="a">
    <w:basedOn w:val="Normalny"/>
    <w:next w:val="Mapadokumentu"/>
    <w:link w:val="PlandokumentuZnak"/>
    <w:uiPriority w:val="99"/>
    <w:unhideWhenUsed/>
    <w:rsid w:val="000431C3"/>
    <w:pPr>
      <w:widowControl/>
      <w:autoSpaceDE/>
      <w:autoSpaceDN/>
    </w:pPr>
    <w:rPr>
      <w:rFonts w:ascii="Tahoma" w:hAnsi="Tahoma" w:cs="Tahoma"/>
      <w:sz w:val="16"/>
      <w:szCs w:val="16"/>
      <w:lang w:val="en-US"/>
    </w:rPr>
  </w:style>
  <w:style w:type="character" w:customStyle="1" w:styleId="PlandokumentuZnak">
    <w:name w:val="Plan dokumentu Znak"/>
    <w:link w:val="a"/>
    <w:uiPriority w:val="99"/>
    <w:semiHidden/>
    <w:rsid w:val="000431C3"/>
    <w:rPr>
      <w:rFonts w:ascii="Tahoma" w:eastAsia="Times New Roman" w:hAnsi="Tahoma" w:cs="Tahoma"/>
      <w:sz w:val="16"/>
      <w:szCs w:val="16"/>
    </w:rPr>
  </w:style>
  <w:style w:type="paragraph" w:customStyle="1" w:styleId="m40">
    <w:name w:val="m40"/>
    <w:basedOn w:val="Normalny"/>
    <w:rsid w:val="000431C3"/>
    <w:pPr>
      <w:widowControl/>
      <w:autoSpaceDE/>
      <w:autoSpaceDN/>
      <w:spacing w:before="100" w:beforeAutospacing="1" w:after="100" w:afterAutospacing="1"/>
    </w:pPr>
    <w:rPr>
      <w:sz w:val="24"/>
      <w:szCs w:val="24"/>
      <w:lang w:eastAsia="pl-PL"/>
    </w:rPr>
  </w:style>
  <w:style w:type="character" w:styleId="Uwydatnienie">
    <w:name w:val="Emphasis"/>
    <w:qFormat/>
    <w:rsid w:val="000431C3"/>
    <w:rPr>
      <w:i/>
      <w:iCs/>
    </w:rPr>
  </w:style>
  <w:style w:type="numbering" w:customStyle="1" w:styleId="WWNum201">
    <w:name w:val="WWNum201"/>
    <w:basedOn w:val="Bezlisty"/>
    <w:rsid w:val="000431C3"/>
  </w:style>
  <w:style w:type="numbering" w:customStyle="1" w:styleId="Styl11">
    <w:name w:val="Styl11"/>
    <w:rsid w:val="000431C3"/>
  </w:style>
  <w:style w:type="numbering" w:customStyle="1" w:styleId="WWNum181">
    <w:name w:val="WWNum181"/>
    <w:basedOn w:val="Bezlisty"/>
    <w:rsid w:val="000431C3"/>
  </w:style>
  <w:style w:type="numbering" w:customStyle="1" w:styleId="WWNum241">
    <w:name w:val="WWNum241"/>
    <w:basedOn w:val="Bezlisty"/>
    <w:rsid w:val="000431C3"/>
  </w:style>
  <w:style w:type="numbering" w:customStyle="1" w:styleId="WWNum191">
    <w:name w:val="WWNum191"/>
    <w:basedOn w:val="Bezlisty"/>
    <w:rsid w:val="000431C3"/>
  </w:style>
  <w:style w:type="numbering" w:customStyle="1" w:styleId="WWNum161">
    <w:name w:val="WWNum161"/>
    <w:basedOn w:val="Bezlisty"/>
    <w:rsid w:val="000431C3"/>
  </w:style>
  <w:style w:type="numbering" w:customStyle="1" w:styleId="WWNum381">
    <w:name w:val="WWNum381"/>
    <w:basedOn w:val="Bezlisty"/>
    <w:rsid w:val="000431C3"/>
  </w:style>
  <w:style w:type="numbering" w:customStyle="1" w:styleId="WWNum251">
    <w:name w:val="WWNum251"/>
    <w:basedOn w:val="Bezlisty"/>
    <w:rsid w:val="000431C3"/>
  </w:style>
  <w:style w:type="numbering" w:customStyle="1" w:styleId="WWNum202">
    <w:name w:val="WWNum202"/>
    <w:basedOn w:val="Bezlisty"/>
    <w:rsid w:val="000431C3"/>
  </w:style>
  <w:style w:type="numbering" w:customStyle="1" w:styleId="Styl12">
    <w:name w:val="Styl12"/>
    <w:rsid w:val="000431C3"/>
  </w:style>
  <w:style w:type="numbering" w:customStyle="1" w:styleId="Styl21">
    <w:name w:val="Styl21"/>
    <w:rsid w:val="000431C3"/>
  </w:style>
  <w:style w:type="character" w:customStyle="1" w:styleId="MapadokumentuZnak2">
    <w:name w:val="Mapa dokumentu Znak2"/>
    <w:uiPriority w:val="99"/>
    <w:semiHidden/>
    <w:rsid w:val="000431C3"/>
    <w:rPr>
      <w:rFonts w:ascii="Tahoma" w:eastAsia="Times New Roman" w:hAnsi="Tahoma"/>
      <w:sz w:val="16"/>
      <w:szCs w:val="16"/>
      <w:lang w:val="x-none" w:eastAsia="x-none"/>
    </w:rPr>
  </w:style>
  <w:style w:type="paragraph" w:customStyle="1" w:styleId="Tekstpodstawowywcity21">
    <w:name w:val="Tekst podstawowy wcięty 21"/>
    <w:basedOn w:val="Normalny"/>
    <w:rsid w:val="000431C3"/>
    <w:pPr>
      <w:widowControl/>
      <w:suppressAutoHyphens/>
      <w:autoSpaceDE/>
      <w:autoSpaceDN/>
      <w:spacing w:line="284" w:lineRule="atLeast"/>
      <w:ind w:left="375" w:firstLine="480"/>
      <w:jc w:val="both"/>
    </w:pPr>
    <w:rPr>
      <w:kern w:val="1"/>
      <w:sz w:val="26"/>
      <w:szCs w:val="26"/>
      <w:lang w:eastAsia="pl-PL"/>
    </w:rPr>
  </w:style>
  <w:style w:type="paragraph" w:customStyle="1" w:styleId="tekst-tabelka-lub-formularz">
    <w:name w:val="tekst-tabelka-lub-formularz"/>
    <w:basedOn w:val="Normalny"/>
    <w:rsid w:val="000431C3"/>
    <w:pPr>
      <w:keepLines/>
      <w:widowControl/>
      <w:tabs>
        <w:tab w:val="left" w:pos="2540"/>
      </w:tabs>
      <w:autoSpaceDE/>
      <w:autoSpaceDN/>
      <w:spacing w:line="220" w:lineRule="exact"/>
      <w:jc w:val="both"/>
    </w:pPr>
    <w:rPr>
      <w:rFonts w:ascii="SlimbachItcTEE" w:hAnsi="SlimbachItcTEE"/>
      <w:noProof/>
      <w:sz w:val="18"/>
      <w:szCs w:val="20"/>
      <w:lang w:eastAsia="pl-PL"/>
    </w:rPr>
  </w:style>
  <w:style w:type="numbering" w:customStyle="1" w:styleId="WWNum1811">
    <w:name w:val="WWNum1811"/>
    <w:basedOn w:val="Bezlisty"/>
    <w:rsid w:val="000431C3"/>
  </w:style>
  <w:style w:type="numbering" w:customStyle="1" w:styleId="WWNum2411">
    <w:name w:val="WWNum2411"/>
    <w:basedOn w:val="Bezlisty"/>
    <w:rsid w:val="000431C3"/>
  </w:style>
  <w:style w:type="numbering" w:customStyle="1" w:styleId="WWNum1911">
    <w:name w:val="WWNum1911"/>
    <w:basedOn w:val="Bezlisty"/>
    <w:rsid w:val="000431C3"/>
  </w:style>
  <w:style w:type="numbering" w:customStyle="1" w:styleId="WWNum1611">
    <w:name w:val="WWNum1611"/>
    <w:basedOn w:val="Bezlisty"/>
    <w:rsid w:val="000431C3"/>
  </w:style>
  <w:style w:type="numbering" w:customStyle="1" w:styleId="WWNum3811">
    <w:name w:val="WWNum3811"/>
    <w:basedOn w:val="Bezlisty"/>
    <w:rsid w:val="000431C3"/>
  </w:style>
  <w:style w:type="numbering" w:customStyle="1" w:styleId="WWNum2511">
    <w:name w:val="WWNum2511"/>
    <w:basedOn w:val="Bezlisty"/>
    <w:rsid w:val="000431C3"/>
  </w:style>
  <w:style w:type="numbering" w:customStyle="1" w:styleId="WWNum2011">
    <w:name w:val="WWNum2011"/>
    <w:basedOn w:val="Bezlisty"/>
    <w:rsid w:val="000431C3"/>
  </w:style>
  <w:style w:type="numbering" w:customStyle="1" w:styleId="Styl111">
    <w:name w:val="Styl111"/>
    <w:rsid w:val="000431C3"/>
  </w:style>
  <w:style w:type="numbering" w:customStyle="1" w:styleId="Styl211">
    <w:name w:val="Styl211"/>
    <w:rsid w:val="000431C3"/>
  </w:style>
  <w:style w:type="paragraph" w:customStyle="1" w:styleId="ZnakZnak2ZnakZnakZnak1ZnakZnakZnak21ZnakZnakZnakZnak">
    <w:name w:val="Znak Znak2 Znak Znak Znak1 Znak Znak Znak21 Znak Znak Znak Znak"/>
    <w:aliases w:val=" Znak Znak2 Znak Znak Znak1 Znak Znak Znak1 Znak Znak Znak Znak Znak Znak Znak Znak Znak Znak Znak Znak Znak Znak Znak Znak Znak Znak Znak Znak"/>
    <w:basedOn w:val="Normalny"/>
    <w:rsid w:val="000431C3"/>
    <w:pPr>
      <w:widowControl/>
      <w:autoSpaceDE/>
      <w:autoSpaceDN/>
    </w:pPr>
    <w:rPr>
      <w:sz w:val="24"/>
      <w:szCs w:val="24"/>
      <w:lang w:eastAsia="pl-PL"/>
    </w:rPr>
  </w:style>
  <w:style w:type="character" w:styleId="Numerstrony">
    <w:name w:val="page number"/>
    <w:rsid w:val="000431C3"/>
  </w:style>
  <w:style w:type="paragraph" w:customStyle="1" w:styleId="Normalny12">
    <w:name w:val="Normalny 12"/>
    <w:basedOn w:val="Normalny"/>
    <w:rsid w:val="000431C3"/>
    <w:pPr>
      <w:widowControl/>
      <w:autoSpaceDE/>
      <w:autoSpaceDN/>
    </w:pPr>
    <w:rPr>
      <w:sz w:val="20"/>
      <w:szCs w:val="20"/>
      <w:lang w:eastAsia="pl-PL"/>
    </w:rPr>
  </w:style>
  <w:style w:type="paragraph" w:customStyle="1" w:styleId="Blockquote">
    <w:name w:val="Blockquote"/>
    <w:basedOn w:val="Normalny"/>
    <w:rsid w:val="000431C3"/>
    <w:pPr>
      <w:widowControl/>
      <w:autoSpaceDE/>
      <w:autoSpaceDN/>
      <w:spacing w:before="100" w:after="100"/>
      <w:ind w:left="360" w:right="360"/>
    </w:pPr>
    <w:rPr>
      <w:snapToGrid w:val="0"/>
      <w:sz w:val="24"/>
      <w:szCs w:val="20"/>
      <w:lang w:eastAsia="pl-PL"/>
    </w:rPr>
  </w:style>
  <w:style w:type="paragraph" w:customStyle="1" w:styleId="ZnakZnakZnakZnakZnakZnakZnakZnakZnakZnakZnakZnakZnakZnakZnakZnakZnakZnakZnakZnakZnakZnakZnakZnakZnakZnakZnakZnak1ZnakZnakZnak">
    <w:name w:val="Znak Znak Znak Znak Znak Znak Znak Znak Znak Znak Znak Znak Znak Znak Znak Znak Znak Znak Znak Znak Znak Znak Znak Znak Znak Znak Znak Znak1 Znak Znak Znak"/>
    <w:basedOn w:val="Normalny"/>
    <w:rsid w:val="000431C3"/>
    <w:pPr>
      <w:widowControl/>
      <w:autoSpaceDE/>
      <w:autoSpaceDN/>
    </w:pPr>
    <w:rPr>
      <w:sz w:val="24"/>
      <w:szCs w:val="24"/>
      <w:lang w:eastAsia="pl-PL"/>
    </w:rPr>
  </w:style>
  <w:style w:type="paragraph" w:customStyle="1" w:styleId="ZnakZnakZnakZnakZnakZnak">
    <w:name w:val="Znak Znak Znak Znak Znak Znak"/>
    <w:basedOn w:val="Normalny"/>
    <w:rsid w:val="000431C3"/>
    <w:pPr>
      <w:widowControl/>
      <w:autoSpaceDE/>
      <w:autoSpaceDN/>
    </w:pPr>
    <w:rPr>
      <w:sz w:val="24"/>
      <w:szCs w:val="24"/>
      <w:lang w:eastAsia="pl-PL"/>
    </w:rPr>
  </w:style>
  <w:style w:type="paragraph" w:customStyle="1" w:styleId="ZnakZnakZnak">
    <w:name w:val="Znak Znak Znak"/>
    <w:basedOn w:val="Normalny"/>
    <w:rsid w:val="000431C3"/>
    <w:pPr>
      <w:widowControl/>
      <w:autoSpaceDE/>
      <w:autoSpaceDN/>
    </w:pPr>
    <w:rPr>
      <w:sz w:val="24"/>
      <w:szCs w:val="24"/>
      <w:lang w:eastAsia="pl-PL"/>
    </w:rPr>
  </w:style>
  <w:style w:type="paragraph" w:customStyle="1" w:styleId="DomylnaczcionkaakapituAkapitZnakZnakZnakZnakZnakZnakZnakZnakZnakZnak">
    <w:name w:val="Domyślna czcionka akapitu Akapit Znak Znak Znak Znak Znak Znak Znak Znak Znak Znak"/>
    <w:basedOn w:val="Normalny"/>
    <w:rsid w:val="000431C3"/>
    <w:pPr>
      <w:widowControl/>
      <w:autoSpaceDE/>
      <w:autoSpaceDN/>
    </w:pPr>
    <w:rPr>
      <w:sz w:val="24"/>
      <w:szCs w:val="24"/>
      <w:lang w:eastAsia="pl-PL"/>
    </w:rPr>
  </w:style>
  <w:style w:type="paragraph" w:customStyle="1" w:styleId="Znak">
    <w:name w:val="Znak"/>
    <w:basedOn w:val="Normalny"/>
    <w:rsid w:val="000431C3"/>
    <w:pPr>
      <w:widowControl/>
      <w:autoSpaceDE/>
      <w:autoSpaceDN/>
    </w:pPr>
    <w:rPr>
      <w:sz w:val="24"/>
      <w:szCs w:val="24"/>
      <w:lang w:eastAsia="pl-PL"/>
    </w:rPr>
  </w:style>
  <w:style w:type="paragraph" w:customStyle="1" w:styleId="ZnakZnakZnak1">
    <w:name w:val="Znak Znak Znak1"/>
    <w:basedOn w:val="Normalny"/>
    <w:rsid w:val="000431C3"/>
    <w:pPr>
      <w:widowControl/>
      <w:autoSpaceDE/>
      <w:autoSpaceDN/>
    </w:pPr>
    <w:rPr>
      <w:sz w:val="24"/>
      <w:szCs w:val="24"/>
      <w:lang w:eastAsia="pl-PL"/>
    </w:rPr>
  </w:style>
  <w:style w:type="paragraph" w:customStyle="1" w:styleId="ZnakZnakZnak1Znak">
    <w:name w:val="Znak Znak Znak1 Znak"/>
    <w:basedOn w:val="Normalny"/>
    <w:rsid w:val="000431C3"/>
    <w:pPr>
      <w:widowControl/>
      <w:autoSpaceDE/>
      <w:autoSpaceDN/>
    </w:pPr>
    <w:rPr>
      <w:sz w:val="24"/>
      <w:szCs w:val="24"/>
      <w:lang w:eastAsia="pl-PL"/>
    </w:rPr>
  </w:style>
  <w:style w:type="character" w:customStyle="1" w:styleId="sbold1">
    <w:name w:val="sbold1"/>
    <w:rsid w:val="000431C3"/>
    <w:rPr>
      <w:rFonts w:ascii="Verdana" w:hAnsi="Verdana" w:hint="default"/>
      <w:b/>
      <w:bCs/>
      <w:strike w:val="0"/>
      <w:dstrike w:val="0"/>
      <w:color w:val="863F69"/>
      <w:sz w:val="11"/>
      <w:szCs w:val="11"/>
      <w:u w:val="none"/>
      <w:effect w:val="none"/>
    </w:rPr>
  </w:style>
  <w:style w:type="paragraph" w:customStyle="1" w:styleId="BOB">
    <w:name w:val="BOB"/>
    <w:basedOn w:val="Normalny"/>
    <w:link w:val="BOBZnak"/>
    <w:rsid w:val="000431C3"/>
    <w:pPr>
      <w:widowControl/>
      <w:autoSpaceDE/>
      <w:autoSpaceDN/>
    </w:pPr>
    <w:rPr>
      <w:rFonts w:ascii="Arial" w:hAnsi="Arial"/>
      <w:sz w:val="24"/>
      <w:szCs w:val="24"/>
      <w:lang w:eastAsia="pl-PL"/>
    </w:rPr>
  </w:style>
  <w:style w:type="character" w:customStyle="1" w:styleId="BOBZnak">
    <w:name w:val="BOB Znak"/>
    <w:link w:val="BOB"/>
    <w:rsid w:val="000431C3"/>
    <w:rPr>
      <w:rFonts w:ascii="Arial" w:eastAsia="Times New Roman" w:hAnsi="Arial" w:cs="Times New Roman"/>
      <w:sz w:val="24"/>
      <w:szCs w:val="24"/>
      <w:lang w:val="pl-PL" w:eastAsia="pl-PL"/>
    </w:rPr>
  </w:style>
  <w:style w:type="character" w:customStyle="1" w:styleId="czarny11b1">
    <w:name w:val="czarny_11b1"/>
    <w:rsid w:val="000431C3"/>
    <w:rPr>
      <w:rFonts w:ascii="Verdana" w:hAnsi="Verdana" w:hint="default"/>
      <w:b/>
      <w:bCs/>
      <w:i w:val="0"/>
      <w:iCs w:val="0"/>
      <w:smallCaps w:val="0"/>
      <w:color w:val="000000"/>
      <w:sz w:val="17"/>
      <w:szCs w:val="17"/>
    </w:rPr>
  </w:style>
  <w:style w:type="character" w:customStyle="1" w:styleId="cszary101">
    <w:name w:val="c_szary_101"/>
    <w:rsid w:val="000431C3"/>
    <w:rPr>
      <w:rFonts w:ascii="Verdana" w:hAnsi="Verdana" w:hint="default"/>
      <w:i w:val="0"/>
      <w:iCs w:val="0"/>
      <w:smallCaps w:val="0"/>
      <w:color w:val="333333"/>
      <w:sz w:val="15"/>
      <w:szCs w:val="15"/>
    </w:rPr>
  </w:style>
  <w:style w:type="paragraph" w:customStyle="1" w:styleId="ZnakZnakZnakZnakZnakZnakZnakZnakZnakZnak">
    <w:name w:val="Znak Znak Znak Znak Znak Znak Znak Znak Znak Znak"/>
    <w:basedOn w:val="Normalny"/>
    <w:rsid w:val="000431C3"/>
    <w:pPr>
      <w:widowControl/>
      <w:autoSpaceDE/>
      <w:autoSpaceDN/>
    </w:pPr>
    <w:rPr>
      <w:sz w:val="24"/>
      <w:szCs w:val="24"/>
      <w:lang w:eastAsia="pl-PL"/>
    </w:rPr>
  </w:style>
  <w:style w:type="paragraph" w:customStyle="1" w:styleId="ZnakZnakZnak1ZnakZnakZnakZnak">
    <w:name w:val="Znak Znak Znak1 Znak Znak Znak Znak"/>
    <w:basedOn w:val="Normalny"/>
    <w:rsid w:val="000431C3"/>
    <w:pPr>
      <w:widowControl/>
      <w:autoSpaceDE/>
      <w:autoSpaceDN/>
    </w:pPr>
    <w:rPr>
      <w:sz w:val="24"/>
      <w:szCs w:val="24"/>
      <w:lang w:eastAsia="pl-PL"/>
    </w:rPr>
  </w:style>
  <w:style w:type="paragraph" w:customStyle="1" w:styleId="ZnakZnakZnakZnakZnakZnakZnakZnakZnakZnakZnakZnakZnakZnakZnakZnakZnakZnakZnakZnakZnakZnak">
    <w:name w:val="Znak Znak Znak Znak Znak Znak Znak Znak Znak Znak Znak Znak Znak Znak Znak Znak Znak Znak Znak Znak Znak Znak"/>
    <w:basedOn w:val="Normalny"/>
    <w:rsid w:val="000431C3"/>
    <w:pPr>
      <w:widowControl/>
      <w:autoSpaceDE/>
      <w:autoSpaceDN/>
    </w:pPr>
    <w:rPr>
      <w:sz w:val="24"/>
      <w:szCs w:val="24"/>
      <w:lang w:eastAsia="pl-PL"/>
    </w:rPr>
  </w:style>
  <w:style w:type="paragraph" w:customStyle="1" w:styleId="H4">
    <w:name w:val="H4"/>
    <w:basedOn w:val="Normalny"/>
    <w:next w:val="Normalny"/>
    <w:rsid w:val="000431C3"/>
    <w:pPr>
      <w:keepNext/>
      <w:widowControl/>
      <w:autoSpaceDE/>
      <w:autoSpaceDN/>
      <w:spacing w:before="100" w:after="100"/>
      <w:outlineLvl w:val="4"/>
    </w:pPr>
    <w:rPr>
      <w:b/>
      <w:snapToGrid w:val="0"/>
      <w:sz w:val="24"/>
      <w:szCs w:val="20"/>
      <w:lang w:eastAsia="pl-PL"/>
    </w:rPr>
  </w:style>
  <w:style w:type="paragraph" w:customStyle="1" w:styleId="ZnakZnakZnakZnakZnakZnakZnakZnakZnakZnakZnakZnakZnak">
    <w:name w:val="Znak Znak Znak Znak Znak Znak Znak Znak Znak Znak Znak Znak Znak"/>
    <w:basedOn w:val="Normalny"/>
    <w:rsid w:val="000431C3"/>
    <w:pPr>
      <w:widowControl/>
      <w:autoSpaceDE/>
      <w:autoSpaceDN/>
    </w:pPr>
    <w:rPr>
      <w:sz w:val="24"/>
      <w:szCs w:val="24"/>
      <w:lang w:eastAsia="pl-PL"/>
    </w:rPr>
  </w:style>
  <w:style w:type="paragraph" w:customStyle="1" w:styleId="DomylnaczcionkaakapituAkapitZnakZnakZnakZnakZnakZnakZnak">
    <w:name w:val="Domyślna czcionka akapitu Akapit Znak Znak Znak Znak Znak Znak Znak"/>
    <w:basedOn w:val="Normalny"/>
    <w:rsid w:val="000431C3"/>
    <w:pPr>
      <w:framePr w:hSpace="141" w:wrap="around" w:vAnchor="text" w:hAnchor="margin" w:xAlign="center" w:y="1212"/>
      <w:widowControl/>
      <w:autoSpaceDE/>
      <w:autoSpaceDN/>
      <w:jc w:val="both"/>
    </w:pPr>
    <w:rPr>
      <w:sz w:val="24"/>
      <w:szCs w:val="24"/>
      <w:lang w:eastAsia="pl-PL"/>
    </w:rPr>
  </w:style>
  <w:style w:type="paragraph" w:customStyle="1" w:styleId="p3">
    <w:name w:val="p3"/>
    <w:basedOn w:val="Normalny"/>
    <w:rsid w:val="000431C3"/>
    <w:pPr>
      <w:widowControl/>
      <w:tabs>
        <w:tab w:val="left" w:pos="720"/>
      </w:tabs>
      <w:autoSpaceDE/>
      <w:autoSpaceDN/>
      <w:spacing w:line="280" w:lineRule="auto"/>
      <w:jc w:val="both"/>
    </w:pPr>
    <w:rPr>
      <w:sz w:val="24"/>
      <w:szCs w:val="20"/>
      <w:lang w:eastAsia="pl-PL"/>
    </w:rPr>
  </w:style>
  <w:style w:type="paragraph" w:customStyle="1" w:styleId="ZnakZnakZnakZnakZnakZnakZnakZnakZnakZnakZnakZnakZnakZnakZnakZnak">
    <w:name w:val="Znak Znak Znak Znak Znak Znak Znak Znak Znak Znak Znak Znak Znak Znak Znak Znak"/>
    <w:basedOn w:val="Normalny"/>
    <w:rsid w:val="000431C3"/>
    <w:pPr>
      <w:widowControl/>
      <w:autoSpaceDE/>
      <w:autoSpaceDN/>
    </w:pPr>
    <w:rPr>
      <w:sz w:val="24"/>
      <w:szCs w:val="24"/>
      <w:lang w:eastAsia="pl-PL"/>
    </w:rPr>
  </w:style>
  <w:style w:type="paragraph" w:customStyle="1" w:styleId="ZnakZnakZnakZnakZnakZnakZnakZnakZnakZnakZnakZnakZnakZnakZnakZnakZnakZnakZnakZnakZnakZnakZnakZnakZnakZnakZnakZnak">
    <w:name w:val="Znak Znak Znak Znak Znak Znak Znak Znak Znak Znak Znak Znak Znak Znak Znak Znak Znak Znak Znak Znak Znak Znak Znak Znak Znak Znak Znak Znak"/>
    <w:basedOn w:val="Normalny"/>
    <w:rsid w:val="000431C3"/>
    <w:pPr>
      <w:widowControl/>
      <w:autoSpaceDE/>
      <w:autoSpaceDN/>
    </w:pPr>
    <w:rPr>
      <w:sz w:val="24"/>
      <w:szCs w:val="24"/>
      <w:lang w:eastAsia="pl-PL"/>
    </w:rPr>
  </w:style>
  <w:style w:type="paragraph" w:customStyle="1" w:styleId="St4-punkt">
    <w:name w:val="St4-punkt"/>
    <w:rsid w:val="000431C3"/>
    <w:pPr>
      <w:widowControl/>
      <w:autoSpaceDE/>
      <w:autoSpaceDN/>
      <w:ind w:left="680" w:hanging="340"/>
      <w:jc w:val="both"/>
    </w:pPr>
    <w:rPr>
      <w:rFonts w:ascii="Times New Roman" w:eastAsia="Times New Roman" w:hAnsi="Times New Roman" w:cs="Times New Roman"/>
      <w:sz w:val="24"/>
      <w:szCs w:val="20"/>
      <w:lang w:val="pl-PL"/>
    </w:rPr>
  </w:style>
  <w:style w:type="paragraph" w:customStyle="1" w:styleId="ZnakZnakZnakZnak">
    <w:name w:val="Znak Znak Znak Znak"/>
    <w:basedOn w:val="Normalny"/>
    <w:rsid w:val="000431C3"/>
    <w:pPr>
      <w:widowControl/>
      <w:autoSpaceDE/>
      <w:autoSpaceDN/>
    </w:pPr>
    <w:rPr>
      <w:sz w:val="24"/>
      <w:szCs w:val="24"/>
      <w:lang w:eastAsia="pl-PL"/>
    </w:rPr>
  </w:style>
  <w:style w:type="paragraph" w:customStyle="1" w:styleId="Style2">
    <w:name w:val="Style 2"/>
    <w:basedOn w:val="Normalny"/>
    <w:rsid w:val="000431C3"/>
    <w:pPr>
      <w:spacing w:line="360" w:lineRule="auto"/>
      <w:ind w:left="360" w:right="72"/>
      <w:jc w:val="both"/>
    </w:pPr>
    <w:rPr>
      <w:sz w:val="24"/>
      <w:szCs w:val="24"/>
      <w:lang w:eastAsia="pl-PL"/>
    </w:rPr>
  </w:style>
  <w:style w:type="paragraph" w:customStyle="1" w:styleId="ZnakZnakZnakZnakZnakZnakZnakZnakZnakZnakZnakZnakZnakZnakZnakZnakZnakZnakZnakZnakZnakZnakZnakZnakZnak">
    <w:name w:val="Znak Znak Znak Znak Znak Znak Znak Znak Znak Znak Znak Znak Znak Znak Znak Znak Znak Znak Znak Znak Znak Znak Znak Znak Znak"/>
    <w:basedOn w:val="Normalny"/>
    <w:rsid w:val="000431C3"/>
    <w:pPr>
      <w:widowControl/>
      <w:autoSpaceDE/>
      <w:autoSpaceDN/>
    </w:pPr>
    <w:rPr>
      <w:sz w:val="24"/>
      <w:szCs w:val="24"/>
      <w:lang w:eastAsia="pl-PL"/>
    </w:rPr>
  </w:style>
  <w:style w:type="paragraph" w:customStyle="1" w:styleId="ZnakZnakZnakZnakZnakZnakZnakZnakZnakZnakZnakZnakZnakZnakZnakZnakZnakZnakZnakZnakZnakZnakZnakZnakZnakZnakZnakZnak1ZnakZnakZnakZnakZnakZnak">
    <w:name w:val="Znak Znak Znak Znak Znak Znak Znak Znak Znak Znak Znak Znak Znak Znak Znak Znak Znak Znak Znak Znak Znak Znak Znak Znak Znak Znak Znak Znak1 Znak Znak Znak Znak Znak Znak"/>
    <w:basedOn w:val="Normalny"/>
    <w:rsid w:val="000431C3"/>
    <w:pPr>
      <w:widowControl/>
      <w:autoSpaceDE/>
      <w:autoSpaceDN/>
    </w:pPr>
    <w:rPr>
      <w:sz w:val="24"/>
      <w:szCs w:val="24"/>
      <w:lang w:eastAsia="pl-PL"/>
    </w:rPr>
  </w:style>
  <w:style w:type="paragraph" w:customStyle="1" w:styleId="DomylnaczcionkaakapituAkapitZnak">
    <w:name w:val="Domyślna czcionka akapitu Akapit Znak"/>
    <w:basedOn w:val="Normalny"/>
    <w:rsid w:val="000431C3"/>
    <w:pPr>
      <w:widowControl/>
      <w:autoSpaceDE/>
      <w:autoSpaceDN/>
    </w:pPr>
    <w:rPr>
      <w:sz w:val="24"/>
      <w:szCs w:val="24"/>
      <w:lang w:eastAsia="pl-PL"/>
    </w:rPr>
  </w:style>
  <w:style w:type="paragraph" w:customStyle="1" w:styleId="BodyText21">
    <w:name w:val="Body Text 21"/>
    <w:basedOn w:val="Normalny"/>
    <w:rsid w:val="000431C3"/>
    <w:pPr>
      <w:suppressAutoHyphens/>
      <w:autoSpaceDE/>
      <w:autoSpaceDN/>
      <w:spacing w:line="360" w:lineRule="auto"/>
      <w:jc w:val="center"/>
    </w:pPr>
    <w:rPr>
      <w:b/>
      <w:sz w:val="24"/>
      <w:szCs w:val="20"/>
      <w:lang w:eastAsia="ar-SA"/>
    </w:rPr>
  </w:style>
  <w:style w:type="paragraph" w:customStyle="1" w:styleId="StandardowyNormalny1">
    <w:name w:val="Standardowy.Normalny1"/>
    <w:rsid w:val="000431C3"/>
    <w:pPr>
      <w:widowControl/>
      <w:suppressAutoHyphens/>
      <w:autoSpaceDE/>
      <w:autoSpaceDN/>
    </w:pPr>
    <w:rPr>
      <w:rFonts w:ascii="Times New Roman" w:eastAsia="Arial" w:hAnsi="Times New Roman" w:cs="Times New Roman"/>
      <w:sz w:val="20"/>
      <w:szCs w:val="20"/>
      <w:lang w:val="pl-PL" w:eastAsia="ar-SA"/>
    </w:rPr>
  </w:style>
  <w:style w:type="paragraph" w:customStyle="1" w:styleId="WW-Tekstpodstawowy3">
    <w:name w:val="WW-Tekst podstawowy 3"/>
    <w:basedOn w:val="Normalny"/>
    <w:rsid w:val="000431C3"/>
    <w:pPr>
      <w:adjustRightInd w:val="0"/>
      <w:jc w:val="both"/>
    </w:pPr>
    <w:rPr>
      <w:sz w:val="20"/>
      <w:szCs w:val="24"/>
    </w:rPr>
  </w:style>
  <w:style w:type="paragraph" w:customStyle="1" w:styleId="BodyTextIndent31">
    <w:name w:val="Body Text Indent 31"/>
    <w:basedOn w:val="Normalny"/>
    <w:rsid w:val="000431C3"/>
    <w:pPr>
      <w:widowControl/>
      <w:autoSpaceDE/>
      <w:autoSpaceDN/>
      <w:ind w:left="851"/>
    </w:pPr>
    <w:rPr>
      <w:rFonts w:eastAsia="Calibri"/>
      <w:sz w:val="24"/>
      <w:szCs w:val="24"/>
      <w:lang w:eastAsia="pl-PL"/>
    </w:rPr>
  </w:style>
  <w:style w:type="character" w:customStyle="1" w:styleId="FontStyle60">
    <w:name w:val="Font Style60"/>
    <w:rsid w:val="000431C3"/>
    <w:rPr>
      <w:rFonts w:ascii="Times New Roman" w:hAnsi="Times New Roman" w:cs="Times New Roman"/>
      <w:sz w:val="22"/>
      <w:szCs w:val="22"/>
    </w:rPr>
  </w:style>
  <w:style w:type="paragraph" w:customStyle="1" w:styleId="Tekstpodstawowy32">
    <w:name w:val="Tekst podstawowy 32"/>
    <w:basedOn w:val="Normalny"/>
    <w:rsid w:val="000431C3"/>
    <w:pPr>
      <w:widowControl/>
      <w:autoSpaceDE/>
      <w:autoSpaceDN/>
      <w:jc w:val="both"/>
    </w:pPr>
    <w:rPr>
      <w:sz w:val="24"/>
      <w:szCs w:val="20"/>
      <w:lang w:eastAsia="pl-PL"/>
    </w:rPr>
  </w:style>
  <w:style w:type="character" w:customStyle="1" w:styleId="A2">
    <w:name w:val="A2"/>
    <w:rsid w:val="000431C3"/>
    <w:rPr>
      <w:rFonts w:cs="Verdana"/>
      <w:color w:val="000000"/>
      <w:sz w:val="18"/>
      <w:szCs w:val="18"/>
    </w:rPr>
  </w:style>
  <w:style w:type="paragraph" w:styleId="Listanumerowana">
    <w:name w:val="List Number"/>
    <w:basedOn w:val="Normalny"/>
    <w:rsid w:val="000431C3"/>
    <w:pPr>
      <w:widowControl/>
      <w:numPr>
        <w:numId w:val="55"/>
      </w:numPr>
      <w:autoSpaceDE/>
      <w:autoSpaceDN/>
      <w:contextualSpacing/>
    </w:pPr>
    <w:rPr>
      <w:sz w:val="20"/>
      <w:szCs w:val="20"/>
      <w:lang w:eastAsia="pl-PL"/>
    </w:rPr>
  </w:style>
  <w:style w:type="paragraph" w:customStyle="1" w:styleId="ZnakZnak">
    <w:name w:val="Znak Znak"/>
    <w:basedOn w:val="Normalny"/>
    <w:rsid w:val="000431C3"/>
    <w:pPr>
      <w:widowControl/>
      <w:autoSpaceDE/>
      <w:autoSpaceDN/>
      <w:spacing w:line="360" w:lineRule="auto"/>
      <w:jc w:val="both"/>
    </w:pPr>
    <w:rPr>
      <w:rFonts w:ascii="Verdana" w:hAnsi="Verdana"/>
      <w:sz w:val="20"/>
      <w:szCs w:val="20"/>
      <w:lang w:eastAsia="pl-PL"/>
    </w:rPr>
  </w:style>
  <w:style w:type="character" w:styleId="Nierozpoznanawzmianka">
    <w:name w:val="Unresolved Mention"/>
    <w:uiPriority w:val="99"/>
    <w:semiHidden/>
    <w:unhideWhenUsed/>
    <w:rsid w:val="000431C3"/>
    <w:rPr>
      <w:color w:val="605E5C"/>
      <w:shd w:val="clear" w:color="auto" w:fill="E1DFDD"/>
    </w:rPr>
  </w:style>
  <w:style w:type="character" w:customStyle="1" w:styleId="BodyTextIndent2Char1">
    <w:name w:val="Body Text Indent 2 Char1"/>
    <w:uiPriority w:val="99"/>
    <w:rsid w:val="000431C3"/>
    <w:rPr>
      <w:rFonts w:ascii="Times New Roman" w:eastAsia="Times New Roman" w:hAnsi="Times New Roman" w:cs="Times New Roman"/>
      <w:sz w:val="20"/>
      <w:szCs w:val="20"/>
      <w:lang w:eastAsia="pl-PL"/>
    </w:rPr>
  </w:style>
  <w:style w:type="numbering" w:customStyle="1" w:styleId="Bezlisty2">
    <w:name w:val="Bez listy2"/>
    <w:next w:val="Bezlisty"/>
    <w:uiPriority w:val="99"/>
    <w:semiHidden/>
    <w:unhideWhenUsed/>
    <w:rsid w:val="000431C3"/>
  </w:style>
  <w:style w:type="table" w:customStyle="1" w:styleId="TableNormal1">
    <w:name w:val="Table Normal1"/>
    <w:uiPriority w:val="2"/>
    <w:semiHidden/>
    <w:unhideWhenUsed/>
    <w:qFormat/>
    <w:rsid w:val="000431C3"/>
    <w:rPr>
      <w:rFonts w:ascii="Calibri" w:eastAsia="Calibri" w:hAnsi="Calibri" w:cs="Times New Roman"/>
    </w:rPr>
    <w:tblPr>
      <w:tblInd w:w="0" w:type="dxa"/>
      <w:tblCellMar>
        <w:top w:w="0" w:type="dxa"/>
        <w:left w:w="0" w:type="dxa"/>
        <w:bottom w:w="0" w:type="dxa"/>
        <w:right w:w="0" w:type="dxa"/>
      </w:tblCellMar>
    </w:tblPr>
  </w:style>
  <w:style w:type="character" w:customStyle="1" w:styleId="MapadokumentuZnak1">
    <w:name w:val="Mapa dokumentu Znak1"/>
    <w:uiPriority w:val="99"/>
    <w:semiHidden/>
    <w:rsid w:val="000431C3"/>
    <w:rPr>
      <w:rFonts w:ascii="Tahoma" w:eastAsia="Times New Roman" w:hAnsi="Tahoma" w:cs="Tahoma"/>
      <w:sz w:val="16"/>
      <w:szCs w:val="16"/>
    </w:rPr>
  </w:style>
  <w:style w:type="numbering" w:customStyle="1" w:styleId="WWNum74">
    <w:name w:val="WWNum74"/>
    <w:rsid w:val="000431C3"/>
  </w:style>
  <w:style w:type="character" w:customStyle="1" w:styleId="SBBULLETSChar">
    <w:name w:val="SB BULLETS Char"/>
    <w:link w:val="SBBULLETS"/>
    <w:qFormat/>
    <w:rsid w:val="000431C3"/>
    <w:rPr>
      <w:color w:val="595959"/>
      <w:szCs w:val="24"/>
      <w:lang w:eastAsia="ar-SA"/>
    </w:rPr>
  </w:style>
  <w:style w:type="paragraph" w:customStyle="1" w:styleId="SBText">
    <w:name w:val="SB Text"/>
    <w:autoRedefine/>
    <w:qFormat/>
    <w:rsid w:val="000431C3"/>
    <w:pPr>
      <w:widowControl/>
      <w:autoSpaceDE/>
      <w:autoSpaceDN/>
      <w:spacing w:before="120" w:after="120"/>
    </w:pPr>
    <w:rPr>
      <w:rFonts w:ascii="Calibri" w:eastAsia="Times New Roman" w:hAnsi="Calibri" w:cs="Times New Roman"/>
      <w:color w:val="595959"/>
      <w:sz w:val="24"/>
      <w:szCs w:val="24"/>
      <w:lang w:eastAsia="pl-PL"/>
    </w:rPr>
  </w:style>
  <w:style w:type="paragraph" w:customStyle="1" w:styleId="SBBULLETS">
    <w:name w:val="SB BULLETS"/>
    <w:link w:val="SBBULLETSChar"/>
    <w:autoRedefine/>
    <w:qFormat/>
    <w:rsid w:val="000431C3"/>
    <w:pPr>
      <w:widowControl/>
      <w:autoSpaceDE/>
      <w:autoSpaceDN/>
    </w:pPr>
    <w:rPr>
      <w:color w:val="595959"/>
      <w:szCs w:val="24"/>
      <w:lang w:eastAsia="ar-SA"/>
    </w:rPr>
  </w:style>
  <w:style w:type="numbering" w:customStyle="1" w:styleId="WWNum1812">
    <w:name w:val="WWNum1812"/>
    <w:basedOn w:val="Bezlisty"/>
    <w:rsid w:val="000431C3"/>
  </w:style>
  <w:style w:type="numbering" w:customStyle="1" w:styleId="WWNum2412">
    <w:name w:val="WWNum2412"/>
    <w:basedOn w:val="Bezlisty"/>
    <w:rsid w:val="000431C3"/>
  </w:style>
  <w:style w:type="numbering" w:customStyle="1" w:styleId="WWNum1912">
    <w:name w:val="WWNum1912"/>
    <w:basedOn w:val="Bezlisty"/>
    <w:rsid w:val="000431C3"/>
  </w:style>
  <w:style w:type="numbering" w:customStyle="1" w:styleId="WWNum1612">
    <w:name w:val="WWNum1612"/>
    <w:basedOn w:val="Bezlisty"/>
    <w:rsid w:val="000431C3"/>
  </w:style>
  <w:style w:type="numbering" w:customStyle="1" w:styleId="WWNum3812">
    <w:name w:val="WWNum3812"/>
    <w:basedOn w:val="Bezlisty"/>
    <w:rsid w:val="000431C3"/>
  </w:style>
  <w:style w:type="numbering" w:customStyle="1" w:styleId="WWNum2512">
    <w:name w:val="WWNum2512"/>
    <w:basedOn w:val="Bezlisty"/>
    <w:rsid w:val="000431C3"/>
  </w:style>
  <w:style w:type="numbering" w:customStyle="1" w:styleId="WWNum2012">
    <w:name w:val="WWNum2012"/>
    <w:basedOn w:val="Bezlisty"/>
    <w:rsid w:val="000431C3"/>
  </w:style>
  <w:style w:type="numbering" w:customStyle="1" w:styleId="Styl112">
    <w:name w:val="Styl112"/>
    <w:rsid w:val="000431C3"/>
  </w:style>
  <w:style w:type="numbering" w:customStyle="1" w:styleId="Styl212">
    <w:name w:val="Styl212"/>
    <w:rsid w:val="000431C3"/>
  </w:style>
  <w:style w:type="table" w:customStyle="1" w:styleId="Tabela-Siatka2">
    <w:name w:val="Tabela - Siatka2"/>
    <w:basedOn w:val="Standardowy"/>
    <w:next w:val="Tabela-Siatka"/>
    <w:uiPriority w:val="39"/>
    <w:rsid w:val="000431C3"/>
    <w:pPr>
      <w:widowControl/>
      <w:autoSpaceDE/>
      <w:autoSpaceDN/>
    </w:pPr>
    <w:rPr>
      <w:rFonts w:ascii="Calibri" w:eastAsia="Calibri" w:hAnsi="Calibri" w:cs="Times New Roman"/>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0431C3"/>
  </w:style>
  <w:style w:type="numbering" w:customStyle="1" w:styleId="Bezlisty4">
    <w:name w:val="Bez listy4"/>
    <w:next w:val="Bezlisty"/>
    <w:uiPriority w:val="99"/>
    <w:semiHidden/>
    <w:unhideWhenUsed/>
    <w:rsid w:val="000431C3"/>
  </w:style>
  <w:style w:type="numbering" w:customStyle="1" w:styleId="Bezlisty5">
    <w:name w:val="Bez listy5"/>
    <w:next w:val="Bezlisty"/>
    <w:uiPriority w:val="99"/>
    <w:semiHidden/>
    <w:unhideWhenUsed/>
    <w:rsid w:val="000431C3"/>
  </w:style>
  <w:style w:type="numbering" w:customStyle="1" w:styleId="Bezlisty11">
    <w:name w:val="Bez listy11"/>
    <w:next w:val="Bezlisty"/>
    <w:uiPriority w:val="99"/>
    <w:semiHidden/>
    <w:unhideWhenUsed/>
    <w:rsid w:val="000431C3"/>
  </w:style>
  <w:style w:type="numbering" w:customStyle="1" w:styleId="WWNum182">
    <w:name w:val="WWNum182"/>
    <w:basedOn w:val="Bezlisty"/>
    <w:rsid w:val="000431C3"/>
  </w:style>
  <w:style w:type="numbering" w:customStyle="1" w:styleId="WWNum242">
    <w:name w:val="WWNum242"/>
    <w:basedOn w:val="Bezlisty"/>
    <w:rsid w:val="000431C3"/>
  </w:style>
  <w:style w:type="numbering" w:customStyle="1" w:styleId="WWNum192">
    <w:name w:val="WWNum192"/>
    <w:basedOn w:val="Bezlisty"/>
    <w:rsid w:val="000431C3"/>
  </w:style>
  <w:style w:type="numbering" w:customStyle="1" w:styleId="WWNum162">
    <w:name w:val="WWNum162"/>
    <w:basedOn w:val="Bezlisty"/>
    <w:rsid w:val="000431C3"/>
  </w:style>
  <w:style w:type="numbering" w:customStyle="1" w:styleId="WWNum382">
    <w:name w:val="WWNum382"/>
    <w:basedOn w:val="Bezlisty"/>
    <w:rsid w:val="000431C3"/>
  </w:style>
  <w:style w:type="numbering" w:customStyle="1" w:styleId="WWNum252">
    <w:name w:val="WWNum252"/>
    <w:basedOn w:val="Bezlisty"/>
    <w:rsid w:val="000431C3"/>
  </w:style>
  <w:style w:type="numbering" w:customStyle="1" w:styleId="WWNum203">
    <w:name w:val="WWNum203"/>
    <w:basedOn w:val="Bezlisty"/>
    <w:rsid w:val="000431C3"/>
  </w:style>
  <w:style w:type="numbering" w:customStyle="1" w:styleId="Styl13">
    <w:name w:val="Styl13"/>
    <w:rsid w:val="000431C3"/>
  </w:style>
  <w:style w:type="numbering" w:customStyle="1" w:styleId="Styl22">
    <w:name w:val="Styl22"/>
    <w:rsid w:val="000431C3"/>
  </w:style>
  <w:style w:type="numbering" w:customStyle="1" w:styleId="WWNum21">
    <w:name w:val="WWNum21"/>
    <w:basedOn w:val="Bezlisty"/>
    <w:rsid w:val="000431C3"/>
  </w:style>
  <w:style w:type="numbering" w:customStyle="1" w:styleId="WWNum2013">
    <w:name w:val="WWNum2013"/>
    <w:basedOn w:val="Bezlisty"/>
    <w:rsid w:val="000431C3"/>
  </w:style>
  <w:style w:type="numbering" w:customStyle="1" w:styleId="Styl113">
    <w:name w:val="Styl113"/>
    <w:rsid w:val="000431C3"/>
  </w:style>
  <w:style w:type="numbering" w:customStyle="1" w:styleId="WWNum1813">
    <w:name w:val="WWNum1813"/>
    <w:basedOn w:val="Bezlisty"/>
    <w:rsid w:val="000431C3"/>
    <w:pPr>
      <w:numPr>
        <w:numId w:val="47"/>
      </w:numPr>
    </w:pPr>
  </w:style>
  <w:style w:type="numbering" w:customStyle="1" w:styleId="WWNum2413">
    <w:name w:val="WWNum2413"/>
    <w:basedOn w:val="Bezlisty"/>
    <w:rsid w:val="000431C3"/>
    <w:pPr>
      <w:numPr>
        <w:numId w:val="41"/>
      </w:numPr>
    </w:pPr>
  </w:style>
  <w:style w:type="numbering" w:customStyle="1" w:styleId="WWNum1913">
    <w:name w:val="WWNum1913"/>
    <w:basedOn w:val="Bezlisty"/>
    <w:rsid w:val="000431C3"/>
    <w:pPr>
      <w:numPr>
        <w:numId w:val="42"/>
      </w:numPr>
    </w:pPr>
  </w:style>
  <w:style w:type="numbering" w:customStyle="1" w:styleId="WWNum1613">
    <w:name w:val="WWNum1613"/>
    <w:basedOn w:val="Bezlisty"/>
    <w:rsid w:val="000431C3"/>
    <w:pPr>
      <w:numPr>
        <w:numId w:val="43"/>
      </w:numPr>
    </w:pPr>
  </w:style>
  <w:style w:type="numbering" w:customStyle="1" w:styleId="WWNum3813">
    <w:name w:val="WWNum3813"/>
    <w:basedOn w:val="Bezlisty"/>
    <w:rsid w:val="000431C3"/>
    <w:pPr>
      <w:numPr>
        <w:numId w:val="44"/>
      </w:numPr>
    </w:pPr>
  </w:style>
  <w:style w:type="numbering" w:customStyle="1" w:styleId="WWNum2513">
    <w:name w:val="WWNum2513"/>
    <w:basedOn w:val="Bezlisty"/>
    <w:rsid w:val="000431C3"/>
    <w:pPr>
      <w:numPr>
        <w:numId w:val="45"/>
      </w:numPr>
    </w:pPr>
  </w:style>
  <w:style w:type="numbering" w:customStyle="1" w:styleId="WWNum2021">
    <w:name w:val="WWNum2021"/>
    <w:basedOn w:val="Bezlisty"/>
    <w:rsid w:val="000431C3"/>
    <w:pPr>
      <w:numPr>
        <w:numId w:val="46"/>
      </w:numPr>
    </w:pPr>
  </w:style>
  <w:style w:type="numbering" w:customStyle="1" w:styleId="Styl121">
    <w:name w:val="Styl121"/>
    <w:rsid w:val="000431C3"/>
    <w:pPr>
      <w:numPr>
        <w:numId w:val="48"/>
      </w:numPr>
    </w:pPr>
  </w:style>
  <w:style w:type="numbering" w:customStyle="1" w:styleId="Styl213">
    <w:name w:val="Styl213"/>
    <w:rsid w:val="000431C3"/>
  </w:style>
  <w:style w:type="numbering" w:customStyle="1" w:styleId="Bezlisty111">
    <w:name w:val="Bez listy111"/>
    <w:next w:val="Bezlisty"/>
    <w:uiPriority w:val="99"/>
    <w:semiHidden/>
    <w:unhideWhenUsed/>
    <w:rsid w:val="000431C3"/>
  </w:style>
  <w:style w:type="numbering" w:customStyle="1" w:styleId="WWNum18111">
    <w:name w:val="WWNum18111"/>
    <w:basedOn w:val="Bezlisty"/>
    <w:rsid w:val="000431C3"/>
  </w:style>
  <w:style w:type="numbering" w:customStyle="1" w:styleId="WWNum24111">
    <w:name w:val="WWNum24111"/>
    <w:basedOn w:val="Bezlisty"/>
    <w:rsid w:val="000431C3"/>
  </w:style>
  <w:style w:type="numbering" w:customStyle="1" w:styleId="WWNum19111">
    <w:name w:val="WWNum19111"/>
    <w:basedOn w:val="Bezlisty"/>
    <w:rsid w:val="000431C3"/>
  </w:style>
  <w:style w:type="numbering" w:customStyle="1" w:styleId="WWNum16111">
    <w:name w:val="WWNum16111"/>
    <w:basedOn w:val="Bezlisty"/>
    <w:rsid w:val="000431C3"/>
  </w:style>
  <w:style w:type="numbering" w:customStyle="1" w:styleId="WWNum38111">
    <w:name w:val="WWNum38111"/>
    <w:basedOn w:val="Bezlisty"/>
    <w:rsid w:val="000431C3"/>
    <w:pPr>
      <w:numPr>
        <w:numId w:val="54"/>
      </w:numPr>
    </w:pPr>
  </w:style>
  <w:style w:type="numbering" w:customStyle="1" w:styleId="WWNum25111">
    <w:name w:val="WWNum25111"/>
    <w:basedOn w:val="Bezlisty"/>
    <w:rsid w:val="000431C3"/>
  </w:style>
  <w:style w:type="numbering" w:customStyle="1" w:styleId="WWNum20111">
    <w:name w:val="WWNum20111"/>
    <w:basedOn w:val="Bezlisty"/>
    <w:rsid w:val="000431C3"/>
  </w:style>
  <w:style w:type="numbering" w:customStyle="1" w:styleId="Styl1111">
    <w:name w:val="Styl1111"/>
    <w:rsid w:val="000431C3"/>
    <w:pPr>
      <w:numPr>
        <w:numId w:val="61"/>
      </w:numPr>
    </w:pPr>
  </w:style>
  <w:style w:type="numbering" w:customStyle="1" w:styleId="Styl2111">
    <w:name w:val="Styl2111"/>
    <w:rsid w:val="000431C3"/>
    <w:pPr>
      <w:numPr>
        <w:numId w:val="62"/>
      </w:numPr>
    </w:pPr>
  </w:style>
  <w:style w:type="numbering" w:customStyle="1" w:styleId="Bezlisty21">
    <w:name w:val="Bez listy21"/>
    <w:next w:val="Bezlisty"/>
    <w:uiPriority w:val="99"/>
    <w:semiHidden/>
    <w:unhideWhenUsed/>
    <w:rsid w:val="000431C3"/>
  </w:style>
  <w:style w:type="numbering" w:customStyle="1" w:styleId="WWNum741">
    <w:name w:val="WWNum741"/>
    <w:rsid w:val="000431C3"/>
    <w:pPr>
      <w:numPr>
        <w:numId w:val="56"/>
      </w:numPr>
    </w:pPr>
  </w:style>
  <w:style w:type="numbering" w:customStyle="1" w:styleId="WWNum18121">
    <w:name w:val="WWNum18121"/>
    <w:basedOn w:val="Bezlisty"/>
    <w:rsid w:val="000431C3"/>
    <w:pPr>
      <w:numPr>
        <w:numId w:val="51"/>
      </w:numPr>
    </w:pPr>
  </w:style>
  <w:style w:type="numbering" w:customStyle="1" w:styleId="WWNum24121">
    <w:name w:val="WWNum24121"/>
    <w:basedOn w:val="Bezlisty"/>
    <w:rsid w:val="000431C3"/>
    <w:pPr>
      <w:numPr>
        <w:numId w:val="49"/>
      </w:numPr>
    </w:pPr>
  </w:style>
  <w:style w:type="numbering" w:customStyle="1" w:styleId="WWNum19121">
    <w:name w:val="WWNum19121"/>
    <w:basedOn w:val="Bezlisty"/>
    <w:rsid w:val="000431C3"/>
  </w:style>
  <w:style w:type="numbering" w:customStyle="1" w:styleId="WWNum16121">
    <w:name w:val="WWNum16121"/>
    <w:basedOn w:val="Bezlisty"/>
    <w:rsid w:val="000431C3"/>
  </w:style>
  <w:style w:type="numbering" w:customStyle="1" w:styleId="WWNum38121">
    <w:name w:val="WWNum38121"/>
    <w:basedOn w:val="Bezlisty"/>
    <w:rsid w:val="000431C3"/>
  </w:style>
  <w:style w:type="numbering" w:customStyle="1" w:styleId="WWNum25121">
    <w:name w:val="WWNum25121"/>
    <w:basedOn w:val="Bezlisty"/>
    <w:rsid w:val="000431C3"/>
  </w:style>
  <w:style w:type="numbering" w:customStyle="1" w:styleId="WWNum20121">
    <w:name w:val="WWNum20121"/>
    <w:basedOn w:val="Bezlisty"/>
    <w:rsid w:val="000431C3"/>
    <w:pPr>
      <w:numPr>
        <w:numId w:val="50"/>
      </w:numPr>
    </w:pPr>
  </w:style>
  <w:style w:type="numbering" w:customStyle="1" w:styleId="Styl1121">
    <w:name w:val="Styl1121"/>
    <w:rsid w:val="000431C3"/>
    <w:pPr>
      <w:numPr>
        <w:numId w:val="52"/>
      </w:numPr>
    </w:pPr>
  </w:style>
  <w:style w:type="numbering" w:customStyle="1" w:styleId="Styl2121">
    <w:name w:val="Styl2121"/>
    <w:rsid w:val="000431C3"/>
    <w:pPr>
      <w:numPr>
        <w:numId w:val="53"/>
      </w:numPr>
    </w:pPr>
  </w:style>
  <w:style w:type="numbering" w:customStyle="1" w:styleId="Bezlisty31">
    <w:name w:val="Bez listy31"/>
    <w:next w:val="Bezlisty"/>
    <w:uiPriority w:val="99"/>
    <w:semiHidden/>
    <w:unhideWhenUsed/>
    <w:rsid w:val="000431C3"/>
  </w:style>
  <w:style w:type="numbering" w:customStyle="1" w:styleId="Bezlisty41">
    <w:name w:val="Bez listy41"/>
    <w:next w:val="Bezlisty"/>
    <w:uiPriority w:val="99"/>
    <w:semiHidden/>
    <w:unhideWhenUsed/>
    <w:rsid w:val="000431C3"/>
  </w:style>
  <w:style w:type="character" w:customStyle="1" w:styleId="MapadokumentuZnak3">
    <w:name w:val="Mapa dokumentu Znak3"/>
    <w:uiPriority w:val="99"/>
    <w:semiHidden/>
    <w:rsid w:val="000431C3"/>
    <w:rPr>
      <w:rFonts w:ascii="Segoe UI" w:hAnsi="Segoe UI" w:cs="Segoe UI"/>
      <w:sz w:val="16"/>
      <w:szCs w:val="16"/>
    </w:rPr>
  </w:style>
  <w:style w:type="paragraph" w:customStyle="1" w:styleId="Normalny1">
    <w:name w:val="Normalny1"/>
    <w:basedOn w:val="Normalny"/>
    <w:rsid w:val="006F1FDB"/>
    <w:pPr>
      <w:widowControl/>
      <w:autoSpaceDE/>
      <w:autoSpaceDN/>
      <w:spacing w:before="100" w:beforeAutospacing="1" w:after="100" w:afterAutospacing="1"/>
    </w:pPr>
    <w:rPr>
      <w:sz w:val="24"/>
      <w:szCs w:val="24"/>
      <w:lang w:eastAsia="pl-PL"/>
    </w:rPr>
  </w:style>
  <w:style w:type="numbering" w:customStyle="1" w:styleId="Bezlisty6">
    <w:name w:val="Bez listy6"/>
    <w:next w:val="Bezlisty"/>
    <w:uiPriority w:val="99"/>
    <w:semiHidden/>
    <w:unhideWhenUsed/>
    <w:rsid w:val="006E5647"/>
  </w:style>
  <w:style w:type="table" w:customStyle="1" w:styleId="Tabela-Siatka3">
    <w:name w:val="Tabela - Siatka3"/>
    <w:basedOn w:val="Standardowy"/>
    <w:next w:val="Tabela-Siatka"/>
    <w:uiPriority w:val="39"/>
    <w:rsid w:val="006E5647"/>
    <w:pPr>
      <w:widowControl/>
      <w:autoSpaceDE/>
      <w:autoSpaceDN/>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83">
    <w:name w:val="WWNum183"/>
    <w:basedOn w:val="Bezlisty"/>
    <w:rsid w:val="006E5647"/>
  </w:style>
  <w:style w:type="numbering" w:customStyle="1" w:styleId="WWNum243">
    <w:name w:val="WWNum243"/>
    <w:basedOn w:val="Bezlisty"/>
    <w:rsid w:val="006E5647"/>
  </w:style>
  <w:style w:type="numbering" w:customStyle="1" w:styleId="WWNum193">
    <w:name w:val="WWNum193"/>
    <w:basedOn w:val="Bezlisty"/>
    <w:rsid w:val="006E5647"/>
  </w:style>
  <w:style w:type="numbering" w:customStyle="1" w:styleId="WWNum163">
    <w:name w:val="WWNum163"/>
    <w:basedOn w:val="Bezlisty"/>
    <w:rsid w:val="006E5647"/>
  </w:style>
  <w:style w:type="numbering" w:customStyle="1" w:styleId="WWNum383">
    <w:name w:val="WWNum383"/>
    <w:basedOn w:val="Bezlisty"/>
    <w:rsid w:val="006E5647"/>
  </w:style>
  <w:style w:type="numbering" w:customStyle="1" w:styleId="WWNum253">
    <w:name w:val="WWNum253"/>
    <w:basedOn w:val="Bezlisty"/>
    <w:rsid w:val="006E5647"/>
  </w:style>
  <w:style w:type="numbering" w:customStyle="1" w:styleId="WWNum204">
    <w:name w:val="WWNum204"/>
    <w:basedOn w:val="Bezlisty"/>
    <w:rsid w:val="006E5647"/>
  </w:style>
  <w:style w:type="numbering" w:customStyle="1" w:styleId="Styl14">
    <w:name w:val="Styl14"/>
    <w:rsid w:val="006E5647"/>
  </w:style>
  <w:style w:type="numbering" w:customStyle="1" w:styleId="Styl23">
    <w:name w:val="Styl23"/>
    <w:rsid w:val="006E5647"/>
  </w:style>
  <w:style w:type="numbering" w:customStyle="1" w:styleId="WWNum22">
    <w:name w:val="WWNum22"/>
    <w:basedOn w:val="Bezlisty"/>
    <w:rsid w:val="006E5647"/>
  </w:style>
  <w:style w:type="numbering" w:customStyle="1" w:styleId="WWNum2014">
    <w:name w:val="WWNum2014"/>
    <w:basedOn w:val="Bezlisty"/>
    <w:rsid w:val="006E5647"/>
  </w:style>
  <w:style w:type="numbering" w:customStyle="1" w:styleId="Styl114">
    <w:name w:val="Styl114"/>
    <w:rsid w:val="006E5647"/>
  </w:style>
  <w:style w:type="numbering" w:customStyle="1" w:styleId="WWNum1814">
    <w:name w:val="WWNum1814"/>
    <w:basedOn w:val="Bezlisty"/>
    <w:rsid w:val="006E5647"/>
  </w:style>
  <w:style w:type="numbering" w:customStyle="1" w:styleId="WWNum2414">
    <w:name w:val="WWNum2414"/>
    <w:basedOn w:val="Bezlisty"/>
    <w:rsid w:val="006E5647"/>
  </w:style>
  <w:style w:type="numbering" w:customStyle="1" w:styleId="WWNum1914">
    <w:name w:val="WWNum1914"/>
    <w:basedOn w:val="Bezlisty"/>
    <w:rsid w:val="006E5647"/>
  </w:style>
  <w:style w:type="numbering" w:customStyle="1" w:styleId="WWNum1614">
    <w:name w:val="WWNum1614"/>
    <w:basedOn w:val="Bezlisty"/>
    <w:rsid w:val="006E5647"/>
  </w:style>
  <w:style w:type="numbering" w:customStyle="1" w:styleId="WWNum3814">
    <w:name w:val="WWNum3814"/>
    <w:basedOn w:val="Bezlisty"/>
    <w:rsid w:val="006E5647"/>
  </w:style>
  <w:style w:type="numbering" w:customStyle="1" w:styleId="WWNum2514">
    <w:name w:val="WWNum2514"/>
    <w:basedOn w:val="Bezlisty"/>
    <w:rsid w:val="006E5647"/>
  </w:style>
  <w:style w:type="numbering" w:customStyle="1" w:styleId="WWNum2022">
    <w:name w:val="WWNum2022"/>
    <w:basedOn w:val="Bezlisty"/>
    <w:rsid w:val="006E5647"/>
  </w:style>
  <w:style w:type="numbering" w:customStyle="1" w:styleId="Styl122">
    <w:name w:val="Styl122"/>
    <w:rsid w:val="006E5647"/>
  </w:style>
  <w:style w:type="numbering" w:customStyle="1" w:styleId="Styl214">
    <w:name w:val="Styl214"/>
    <w:rsid w:val="006E5647"/>
  </w:style>
  <w:style w:type="numbering" w:customStyle="1" w:styleId="Bezlisty12">
    <w:name w:val="Bez listy12"/>
    <w:next w:val="Bezlisty"/>
    <w:uiPriority w:val="99"/>
    <w:semiHidden/>
    <w:unhideWhenUsed/>
    <w:rsid w:val="006E5647"/>
  </w:style>
  <w:style w:type="numbering" w:customStyle="1" w:styleId="WWNum18112">
    <w:name w:val="WWNum18112"/>
    <w:basedOn w:val="Bezlisty"/>
    <w:rsid w:val="006E5647"/>
  </w:style>
  <w:style w:type="numbering" w:customStyle="1" w:styleId="WWNum24112">
    <w:name w:val="WWNum24112"/>
    <w:basedOn w:val="Bezlisty"/>
    <w:rsid w:val="006E5647"/>
  </w:style>
  <w:style w:type="numbering" w:customStyle="1" w:styleId="WWNum19112">
    <w:name w:val="WWNum19112"/>
    <w:basedOn w:val="Bezlisty"/>
    <w:rsid w:val="006E5647"/>
  </w:style>
  <w:style w:type="numbering" w:customStyle="1" w:styleId="WWNum16112">
    <w:name w:val="WWNum16112"/>
    <w:basedOn w:val="Bezlisty"/>
    <w:rsid w:val="006E5647"/>
  </w:style>
  <w:style w:type="numbering" w:customStyle="1" w:styleId="WWNum38112">
    <w:name w:val="WWNum38112"/>
    <w:basedOn w:val="Bezlisty"/>
    <w:rsid w:val="006E5647"/>
  </w:style>
  <w:style w:type="numbering" w:customStyle="1" w:styleId="WWNum25112">
    <w:name w:val="WWNum25112"/>
    <w:basedOn w:val="Bezlisty"/>
    <w:rsid w:val="006E5647"/>
  </w:style>
  <w:style w:type="numbering" w:customStyle="1" w:styleId="WWNum20112">
    <w:name w:val="WWNum20112"/>
    <w:basedOn w:val="Bezlisty"/>
    <w:rsid w:val="006E5647"/>
  </w:style>
  <w:style w:type="numbering" w:customStyle="1" w:styleId="Styl1112">
    <w:name w:val="Styl1112"/>
    <w:rsid w:val="006E5647"/>
  </w:style>
  <w:style w:type="numbering" w:customStyle="1" w:styleId="Styl2112">
    <w:name w:val="Styl2112"/>
    <w:rsid w:val="006E5647"/>
  </w:style>
  <w:style w:type="numbering" w:customStyle="1" w:styleId="Bezlisty22">
    <w:name w:val="Bez listy22"/>
    <w:next w:val="Bezlisty"/>
    <w:uiPriority w:val="99"/>
    <w:semiHidden/>
    <w:unhideWhenUsed/>
    <w:rsid w:val="006E5647"/>
  </w:style>
  <w:style w:type="numbering" w:customStyle="1" w:styleId="WWNum742">
    <w:name w:val="WWNum742"/>
    <w:rsid w:val="006E5647"/>
  </w:style>
  <w:style w:type="numbering" w:customStyle="1" w:styleId="WWNum18122">
    <w:name w:val="WWNum18122"/>
    <w:basedOn w:val="Bezlisty"/>
    <w:rsid w:val="006E5647"/>
  </w:style>
  <w:style w:type="numbering" w:customStyle="1" w:styleId="WWNum24122">
    <w:name w:val="WWNum24122"/>
    <w:basedOn w:val="Bezlisty"/>
    <w:rsid w:val="006E5647"/>
  </w:style>
  <w:style w:type="numbering" w:customStyle="1" w:styleId="WWNum19122">
    <w:name w:val="WWNum19122"/>
    <w:basedOn w:val="Bezlisty"/>
    <w:rsid w:val="006E5647"/>
  </w:style>
  <w:style w:type="numbering" w:customStyle="1" w:styleId="WWNum16122">
    <w:name w:val="WWNum16122"/>
    <w:basedOn w:val="Bezlisty"/>
    <w:rsid w:val="006E5647"/>
  </w:style>
  <w:style w:type="numbering" w:customStyle="1" w:styleId="WWNum38122">
    <w:name w:val="WWNum38122"/>
    <w:basedOn w:val="Bezlisty"/>
    <w:rsid w:val="006E5647"/>
  </w:style>
  <w:style w:type="numbering" w:customStyle="1" w:styleId="WWNum25122">
    <w:name w:val="WWNum25122"/>
    <w:basedOn w:val="Bezlisty"/>
    <w:rsid w:val="006E5647"/>
  </w:style>
  <w:style w:type="numbering" w:customStyle="1" w:styleId="WWNum20122">
    <w:name w:val="WWNum20122"/>
    <w:basedOn w:val="Bezlisty"/>
    <w:rsid w:val="006E5647"/>
  </w:style>
  <w:style w:type="numbering" w:customStyle="1" w:styleId="Styl1122">
    <w:name w:val="Styl1122"/>
    <w:rsid w:val="006E5647"/>
  </w:style>
  <w:style w:type="numbering" w:customStyle="1" w:styleId="Styl2122">
    <w:name w:val="Styl2122"/>
    <w:rsid w:val="006E5647"/>
  </w:style>
  <w:style w:type="table" w:customStyle="1" w:styleId="Tabela-Siatka11">
    <w:name w:val="Tabela - Siatka11"/>
    <w:basedOn w:val="Standardowy"/>
    <w:next w:val="Tabela-Siatka"/>
    <w:uiPriority w:val="39"/>
    <w:rsid w:val="006E5647"/>
    <w:pPr>
      <w:widowControl/>
      <w:autoSpaceDE/>
      <w:autoSpaceDN/>
    </w:pPr>
    <w:rPr>
      <w:rFonts w:ascii="Calibri" w:eastAsia="Calibri" w:hAnsi="Calibri" w:cs="Times New Roman"/>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2">
    <w:name w:val="Bez listy32"/>
    <w:next w:val="Bezlisty"/>
    <w:uiPriority w:val="99"/>
    <w:semiHidden/>
    <w:unhideWhenUsed/>
    <w:rsid w:val="006E5647"/>
  </w:style>
  <w:style w:type="numbering" w:customStyle="1" w:styleId="Bezlisty42">
    <w:name w:val="Bez listy42"/>
    <w:next w:val="Bezlisty"/>
    <w:uiPriority w:val="99"/>
    <w:semiHidden/>
    <w:unhideWhenUsed/>
    <w:rsid w:val="006E5647"/>
  </w:style>
  <w:style w:type="numbering" w:customStyle="1" w:styleId="Bezlisty51">
    <w:name w:val="Bez listy51"/>
    <w:next w:val="Bezlisty"/>
    <w:uiPriority w:val="99"/>
    <w:semiHidden/>
    <w:unhideWhenUsed/>
    <w:rsid w:val="006E5647"/>
  </w:style>
  <w:style w:type="numbering" w:customStyle="1" w:styleId="Bezlisty112">
    <w:name w:val="Bez listy112"/>
    <w:next w:val="Bezlisty"/>
    <w:uiPriority w:val="99"/>
    <w:semiHidden/>
    <w:unhideWhenUsed/>
    <w:rsid w:val="006E5647"/>
  </w:style>
  <w:style w:type="numbering" w:customStyle="1" w:styleId="WWNum1821">
    <w:name w:val="WWNum1821"/>
    <w:basedOn w:val="Bezlisty"/>
    <w:rsid w:val="006E5647"/>
  </w:style>
  <w:style w:type="numbering" w:customStyle="1" w:styleId="WWNum2421">
    <w:name w:val="WWNum2421"/>
    <w:basedOn w:val="Bezlisty"/>
    <w:rsid w:val="006E5647"/>
  </w:style>
  <w:style w:type="numbering" w:customStyle="1" w:styleId="WWNum1921">
    <w:name w:val="WWNum1921"/>
    <w:basedOn w:val="Bezlisty"/>
    <w:rsid w:val="006E5647"/>
  </w:style>
  <w:style w:type="numbering" w:customStyle="1" w:styleId="WWNum1621">
    <w:name w:val="WWNum1621"/>
    <w:basedOn w:val="Bezlisty"/>
    <w:rsid w:val="006E5647"/>
  </w:style>
  <w:style w:type="numbering" w:customStyle="1" w:styleId="WWNum3821">
    <w:name w:val="WWNum3821"/>
    <w:basedOn w:val="Bezlisty"/>
    <w:rsid w:val="006E5647"/>
    <w:pPr>
      <w:numPr>
        <w:numId w:val="13"/>
      </w:numPr>
    </w:pPr>
  </w:style>
  <w:style w:type="numbering" w:customStyle="1" w:styleId="WWNum2521">
    <w:name w:val="WWNum2521"/>
    <w:basedOn w:val="Bezlisty"/>
    <w:rsid w:val="006E5647"/>
  </w:style>
  <w:style w:type="numbering" w:customStyle="1" w:styleId="WWNum2031">
    <w:name w:val="WWNum2031"/>
    <w:basedOn w:val="Bezlisty"/>
    <w:rsid w:val="006E5647"/>
  </w:style>
  <w:style w:type="numbering" w:customStyle="1" w:styleId="Styl131">
    <w:name w:val="Styl131"/>
    <w:rsid w:val="006E5647"/>
  </w:style>
  <w:style w:type="numbering" w:customStyle="1" w:styleId="Styl221">
    <w:name w:val="Styl221"/>
    <w:rsid w:val="006E5647"/>
  </w:style>
  <w:style w:type="numbering" w:customStyle="1" w:styleId="WWNum211">
    <w:name w:val="WWNum211"/>
    <w:basedOn w:val="Bezlisty"/>
    <w:rsid w:val="006E5647"/>
    <w:pPr>
      <w:numPr>
        <w:numId w:val="29"/>
      </w:numPr>
    </w:pPr>
  </w:style>
  <w:style w:type="paragraph" w:customStyle="1" w:styleId="2">
    <w:name w:val="2"/>
    <w:basedOn w:val="Normalny"/>
    <w:next w:val="Mapadokumentu"/>
    <w:uiPriority w:val="99"/>
    <w:unhideWhenUsed/>
    <w:rsid w:val="006E5647"/>
    <w:pPr>
      <w:widowControl/>
      <w:autoSpaceDE/>
      <w:autoSpaceDN/>
    </w:pPr>
    <w:rPr>
      <w:rFonts w:ascii="Tahoma" w:hAnsi="Tahoma" w:cs="Tahoma"/>
      <w:sz w:val="16"/>
      <w:szCs w:val="16"/>
    </w:rPr>
  </w:style>
  <w:style w:type="numbering" w:customStyle="1" w:styleId="WWNum20131">
    <w:name w:val="WWNum20131"/>
    <w:basedOn w:val="Bezlisty"/>
    <w:rsid w:val="006E5647"/>
  </w:style>
  <w:style w:type="numbering" w:customStyle="1" w:styleId="Styl1131">
    <w:name w:val="Styl1131"/>
    <w:rsid w:val="006E5647"/>
  </w:style>
  <w:style w:type="numbering" w:customStyle="1" w:styleId="WWNum18131">
    <w:name w:val="WWNum18131"/>
    <w:basedOn w:val="Bezlisty"/>
    <w:rsid w:val="006E5647"/>
    <w:pPr>
      <w:numPr>
        <w:numId w:val="8"/>
      </w:numPr>
    </w:pPr>
  </w:style>
  <w:style w:type="numbering" w:customStyle="1" w:styleId="WWNum24131">
    <w:name w:val="WWNum24131"/>
    <w:basedOn w:val="Bezlisty"/>
    <w:rsid w:val="006E5647"/>
    <w:pPr>
      <w:numPr>
        <w:numId w:val="2"/>
      </w:numPr>
    </w:pPr>
  </w:style>
  <w:style w:type="numbering" w:customStyle="1" w:styleId="WWNum19131">
    <w:name w:val="WWNum19131"/>
    <w:basedOn w:val="Bezlisty"/>
    <w:rsid w:val="006E5647"/>
    <w:pPr>
      <w:numPr>
        <w:numId w:val="3"/>
      </w:numPr>
    </w:pPr>
  </w:style>
  <w:style w:type="numbering" w:customStyle="1" w:styleId="WWNum16131">
    <w:name w:val="WWNum16131"/>
    <w:basedOn w:val="Bezlisty"/>
    <w:rsid w:val="006E5647"/>
    <w:pPr>
      <w:numPr>
        <w:numId w:val="4"/>
      </w:numPr>
    </w:pPr>
  </w:style>
  <w:style w:type="numbering" w:customStyle="1" w:styleId="WWNum38131">
    <w:name w:val="WWNum38131"/>
    <w:basedOn w:val="Bezlisty"/>
    <w:rsid w:val="006E5647"/>
    <w:pPr>
      <w:numPr>
        <w:numId w:val="5"/>
      </w:numPr>
    </w:pPr>
  </w:style>
  <w:style w:type="numbering" w:customStyle="1" w:styleId="WWNum25131">
    <w:name w:val="WWNum25131"/>
    <w:basedOn w:val="Bezlisty"/>
    <w:rsid w:val="006E5647"/>
    <w:pPr>
      <w:numPr>
        <w:numId w:val="6"/>
      </w:numPr>
    </w:pPr>
  </w:style>
  <w:style w:type="numbering" w:customStyle="1" w:styleId="WWNum20211">
    <w:name w:val="WWNum20211"/>
    <w:basedOn w:val="Bezlisty"/>
    <w:rsid w:val="006E5647"/>
    <w:pPr>
      <w:numPr>
        <w:numId w:val="7"/>
      </w:numPr>
    </w:pPr>
  </w:style>
  <w:style w:type="numbering" w:customStyle="1" w:styleId="Styl1211">
    <w:name w:val="Styl1211"/>
    <w:rsid w:val="006E5647"/>
    <w:pPr>
      <w:numPr>
        <w:numId w:val="9"/>
      </w:numPr>
    </w:pPr>
  </w:style>
  <w:style w:type="numbering" w:customStyle="1" w:styleId="Styl2131">
    <w:name w:val="Styl2131"/>
    <w:rsid w:val="006E5647"/>
  </w:style>
  <w:style w:type="numbering" w:customStyle="1" w:styleId="Bezlisty1111">
    <w:name w:val="Bez listy1111"/>
    <w:next w:val="Bezlisty"/>
    <w:uiPriority w:val="99"/>
    <w:semiHidden/>
    <w:unhideWhenUsed/>
    <w:rsid w:val="006E5647"/>
  </w:style>
  <w:style w:type="numbering" w:customStyle="1" w:styleId="WWNum181111">
    <w:name w:val="WWNum181111"/>
    <w:basedOn w:val="Bezlisty"/>
    <w:rsid w:val="006E5647"/>
    <w:pPr>
      <w:numPr>
        <w:numId w:val="16"/>
      </w:numPr>
    </w:pPr>
  </w:style>
  <w:style w:type="numbering" w:customStyle="1" w:styleId="WWNum241111">
    <w:name w:val="WWNum241111"/>
    <w:basedOn w:val="Bezlisty"/>
    <w:rsid w:val="006E5647"/>
    <w:pPr>
      <w:numPr>
        <w:numId w:val="10"/>
      </w:numPr>
    </w:pPr>
  </w:style>
  <w:style w:type="numbering" w:customStyle="1" w:styleId="WWNum191111">
    <w:name w:val="WWNum191111"/>
    <w:basedOn w:val="Bezlisty"/>
    <w:rsid w:val="006E5647"/>
    <w:pPr>
      <w:numPr>
        <w:numId w:val="11"/>
      </w:numPr>
    </w:pPr>
  </w:style>
  <w:style w:type="numbering" w:customStyle="1" w:styleId="WWNum161111">
    <w:name w:val="WWNum161111"/>
    <w:basedOn w:val="Bezlisty"/>
    <w:rsid w:val="006E5647"/>
    <w:pPr>
      <w:numPr>
        <w:numId w:val="12"/>
      </w:numPr>
    </w:pPr>
  </w:style>
  <w:style w:type="numbering" w:customStyle="1" w:styleId="WWNum381111">
    <w:name w:val="WWNum381111"/>
    <w:basedOn w:val="Bezlisty"/>
    <w:rsid w:val="006E5647"/>
    <w:pPr>
      <w:numPr>
        <w:numId w:val="38"/>
      </w:numPr>
    </w:pPr>
  </w:style>
  <w:style w:type="numbering" w:customStyle="1" w:styleId="WWNum251111">
    <w:name w:val="WWNum251111"/>
    <w:basedOn w:val="Bezlisty"/>
    <w:rsid w:val="006E5647"/>
    <w:pPr>
      <w:numPr>
        <w:numId w:val="14"/>
      </w:numPr>
    </w:pPr>
  </w:style>
  <w:style w:type="numbering" w:customStyle="1" w:styleId="WWNum201111">
    <w:name w:val="WWNum201111"/>
    <w:basedOn w:val="Bezlisty"/>
    <w:rsid w:val="006E5647"/>
    <w:pPr>
      <w:numPr>
        <w:numId w:val="15"/>
      </w:numPr>
    </w:pPr>
  </w:style>
  <w:style w:type="numbering" w:customStyle="1" w:styleId="Styl11111">
    <w:name w:val="Styl11111"/>
    <w:rsid w:val="006E5647"/>
    <w:pPr>
      <w:numPr>
        <w:numId w:val="17"/>
      </w:numPr>
    </w:pPr>
  </w:style>
  <w:style w:type="numbering" w:customStyle="1" w:styleId="Styl21111">
    <w:name w:val="Styl21111"/>
    <w:rsid w:val="006E5647"/>
    <w:pPr>
      <w:numPr>
        <w:numId w:val="18"/>
      </w:numPr>
    </w:pPr>
  </w:style>
  <w:style w:type="numbering" w:customStyle="1" w:styleId="Bezlisty211">
    <w:name w:val="Bez listy211"/>
    <w:next w:val="Bezlisty"/>
    <w:uiPriority w:val="99"/>
    <w:semiHidden/>
    <w:unhideWhenUsed/>
    <w:rsid w:val="006E5647"/>
  </w:style>
  <w:style w:type="numbering" w:customStyle="1" w:styleId="WWNum7411">
    <w:name w:val="WWNum7411"/>
    <w:rsid w:val="006E5647"/>
    <w:pPr>
      <w:numPr>
        <w:numId w:val="39"/>
      </w:numPr>
    </w:pPr>
  </w:style>
  <w:style w:type="numbering" w:customStyle="1" w:styleId="WWNum181211">
    <w:name w:val="WWNum181211"/>
    <w:basedOn w:val="Bezlisty"/>
    <w:rsid w:val="006E5647"/>
    <w:pPr>
      <w:numPr>
        <w:numId w:val="25"/>
      </w:numPr>
    </w:pPr>
  </w:style>
  <w:style w:type="numbering" w:customStyle="1" w:styleId="WWNum241211">
    <w:name w:val="WWNum241211"/>
    <w:basedOn w:val="Bezlisty"/>
    <w:rsid w:val="006E5647"/>
    <w:pPr>
      <w:numPr>
        <w:numId w:val="19"/>
      </w:numPr>
    </w:pPr>
  </w:style>
  <w:style w:type="numbering" w:customStyle="1" w:styleId="WWNum191211">
    <w:name w:val="WWNum191211"/>
    <w:basedOn w:val="Bezlisty"/>
    <w:rsid w:val="006E5647"/>
    <w:pPr>
      <w:numPr>
        <w:numId w:val="20"/>
      </w:numPr>
    </w:pPr>
  </w:style>
  <w:style w:type="numbering" w:customStyle="1" w:styleId="WWNum161211">
    <w:name w:val="WWNum161211"/>
    <w:basedOn w:val="Bezlisty"/>
    <w:rsid w:val="006E5647"/>
    <w:pPr>
      <w:numPr>
        <w:numId w:val="21"/>
      </w:numPr>
    </w:pPr>
  </w:style>
  <w:style w:type="numbering" w:customStyle="1" w:styleId="WWNum381211">
    <w:name w:val="WWNum381211"/>
    <w:basedOn w:val="Bezlisty"/>
    <w:rsid w:val="006E5647"/>
    <w:pPr>
      <w:numPr>
        <w:numId w:val="22"/>
      </w:numPr>
    </w:pPr>
  </w:style>
  <w:style w:type="numbering" w:customStyle="1" w:styleId="WWNum251211">
    <w:name w:val="WWNum251211"/>
    <w:basedOn w:val="Bezlisty"/>
    <w:rsid w:val="006E5647"/>
    <w:pPr>
      <w:numPr>
        <w:numId w:val="23"/>
      </w:numPr>
    </w:pPr>
  </w:style>
  <w:style w:type="numbering" w:customStyle="1" w:styleId="WWNum201211">
    <w:name w:val="WWNum201211"/>
    <w:basedOn w:val="Bezlisty"/>
    <w:rsid w:val="006E5647"/>
    <w:pPr>
      <w:numPr>
        <w:numId w:val="24"/>
      </w:numPr>
    </w:pPr>
  </w:style>
  <w:style w:type="numbering" w:customStyle="1" w:styleId="Styl11211">
    <w:name w:val="Styl11211"/>
    <w:rsid w:val="006E5647"/>
    <w:pPr>
      <w:numPr>
        <w:numId w:val="26"/>
      </w:numPr>
    </w:pPr>
  </w:style>
  <w:style w:type="numbering" w:customStyle="1" w:styleId="Styl21211">
    <w:name w:val="Styl21211"/>
    <w:rsid w:val="006E5647"/>
    <w:pPr>
      <w:numPr>
        <w:numId w:val="27"/>
      </w:numPr>
    </w:pPr>
  </w:style>
  <w:style w:type="numbering" w:customStyle="1" w:styleId="Bezlisty311">
    <w:name w:val="Bez listy311"/>
    <w:next w:val="Bezlisty"/>
    <w:uiPriority w:val="99"/>
    <w:semiHidden/>
    <w:unhideWhenUsed/>
    <w:rsid w:val="006E5647"/>
  </w:style>
  <w:style w:type="numbering" w:customStyle="1" w:styleId="Bezlisty411">
    <w:name w:val="Bez listy411"/>
    <w:next w:val="Bezlisty"/>
    <w:uiPriority w:val="99"/>
    <w:semiHidden/>
    <w:unhideWhenUsed/>
    <w:rsid w:val="006E5647"/>
  </w:style>
  <w:style w:type="paragraph" w:customStyle="1" w:styleId="pf0">
    <w:name w:val="pf0"/>
    <w:basedOn w:val="Normalny"/>
    <w:rsid w:val="006E5647"/>
    <w:pPr>
      <w:widowControl/>
      <w:autoSpaceDE/>
      <w:autoSpaceDN/>
      <w:spacing w:before="100" w:beforeAutospacing="1" w:after="100" w:afterAutospacing="1"/>
    </w:pPr>
    <w:rPr>
      <w:sz w:val="24"/>
      <w:szCs w:val="24"/>
      <w:lang w:eastAsia="pl-PL"/>
    </w:rPr>
  </w:style>
  <w:style w:type="character" w:customStyle="1" w:styleId="cf01">
    <w:name w:val="cf01"/>
    <w:rsid w:val="006E564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299479">
      <w:bodyDiv w:val="1"/>
      <w:marLeft w:val="0"/>
      <w:marRight w:val="0"/>
      <w:marTop w:val="0"/>
      <w:marBottom w:val="0"/>
      <w:divBdr>
        <w:top w:val="none" w:sz="0" w:space="0" w:color="auto"/>
        <w:left w:val="none" w:sz="0" w:space="0" w:color="auto"/>
        <w:bottom w:val="none" w:sz="0" w:space="0" w:color="auto"/>
        <w:right w:val="none" w:sz="0" w:space="0" w:color="auto"/>
      </w:divBdr>
      <w:divsChild>
        <w:div w:id="1264537035">
          <w:marLeft w:val="360"/>
          <w:marRight w:val="0"/>
          <w:marTop w:val="0"/>
          <w:marBottom w:val="0"/>
          <w:divBdr>
            <w:top w:val="none" w:sz="0" w:space="0" w:color="auto"/>
            <w:left w:val="none" w:sz="0" w:space="0" w:color="auto"/>
            <w:bottom w:val="none" w:sz="0" w:space="0" w:color="auto"/>
            <w:right w:val="none" w:sz="0" w:space="0" w:color="auto"/>
          </w:divBdr>
          <w:divsChild>
            <w:div w:id="91820278">
              <w:marLeft w:val="0"/>
              <w:marRight w:val="0"/>
              <w:marTop w:val="0"/>
              <w:marBottom w:val="0"/>
              <w:divBdr>
                <w:top w:val="none" w:sz="0" w:space="0" w:color="auto"/>
                <w:left w:val="none" w:sz="0" w:space="0" w:color="auto"/>
                <w:bottom w:val="none" w:sz="0" w:space="0" w:color="auto"/>
                <w:right w:val="none" w:sz="0" w:space="0" w:color="auto"/>
              </w:divBdr>
            </w:div>
            <w:div w:id="1859482">
              <w:marLeft w:val="0"/>
              <w:marRight w:val="0"/>
              <w:marTop w:val="0"/>
              <w:marBottom w:val="0"/>
              <w:divBdr>
                <w:top w:val="none" w:sz="0" w:space="0" w:color="auto"/>
                <w:left w:val="none" w:sz="0" w:space="0" w:color="auto"/>
                <w:bottom w:val="none" w:sz="0" w:space="0" w:color="auto"/>
                <w:right w:val="none" w:sz="0" w:space="0" w:color="auto"/>
              </w:divBdr>
              <w:divsChild>
                <w:div w:id="909312567">
                  <w:marLeft w:val="0"/>
                  <w:marRight w:val="0"/>
                  <w:marTop w:val="0"/>
                  <w:marBottom w:val="0"/>
                  <w:divBdr>
                    <w:top w:val="none" w:sz="0" w:space="0" w:color="auto"/>
                    <w:left w:val="none" w:sz="0" w:space="0" w:color="auto"/>
                    <w:bottom w:val="none" w:sz="0" w:space="0" w:color="auto"/>
                    <w:right w:val="none" w:sz="0" w:space="0" w:color="auto"/>
                  </w:divBdr>
                </w:div>
              </w:divsChild>
            </w:div>
            <w:div w:id="1040284794">
              <w:marLeft w:val="0"/>
              <w:marRight w:val="0"/>
              <w:marTop w:val="0"/>
              <w:marBottom w:val="0"/>
              <w:divBdr>
                <w:top w:val="none" w:sz="0" w:space="0" w:color="auto"/>
                <w:left w:val="none" w:sz="0" w:space="0" w:color="auto"/>
                <w:bottom w:val="none" w:sz="0" w:space="0" w:color="auto"/>
                <w:right w:val="none" w:sz="0" w:space="0" w:color="auto"/>
              </w:divBdr>
              <w:divsChild>
                <w:div w:id="682560057">
                  <w:marLeft w:val="0"/>
                  <w:marRight w:val="0"/>
                  <w:marTop w:val="0"/>
                  <w:marBottom w:val="0"/>
                  <w:divBdr>
                    <w:top w:val="none" w:sz="0" w:space="0" w:color="auto"/>
                    <w:left w:val="none" w:sz="0" w:space="0" w:color="auto"/>
                    <w:bottom w:val="none" w:sz="0" w:space="0" w:color="auto"/>
                    <w:right w:val="none" w:sz="0" w:space="0" w:color="auto"/>
                  </w:divBdr>
                </w:div>
              </w:divsChild>
            </w:div>
            <w:div w:id="399794281">
              <w:marLeft w:val="0"/>
              <w:marRight w:val="0"/>
              <w:marTop w:val="0"/>
              <w:marBottom w:val="0"/>
              <w:divBdr>
                <w:top w:val="none" w:sz="0" w:space="0" w:color="auto"/>
                <w:left w:val="none" w:sz="0" w:space="0" w:color="auto"/>
                <w:bottom w:val="none" w:sz="0" w:space="0" w:color="auto"/>
                <w:right w:val="none" w:sz="0" w:space="0" w:color="auto"/>
              </w:divBdr>
              <w:divsChild>
                <w:div w:id="189152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647041">
          <w:marLeft w:val="360"/>
          <w:marRight w:val="0"/>
          <w:marTop w:val="0"/>
          <w:marBottom w:val="0"/>
          <w:divBdr>
            <w:top w:val="none" w:sz="0" w:space="0" w:color="auto"/>
            <w:left w:val="none" w:sz="0" w:space="0" w:color="auto"/>
            <w:bottom w:val="none" w:sz="0" w:space="0" w:color="auto"/>
            <w:right w:val="none" w:sz="0" w:space="0" w:color="auto"/>
          </w:divBdr>
          <w:divsChild>
            <w:div w:id="149250532">
              <w:marLeft w:val="0"/>
              <w:marRight w:val="0"/>
              <w:marTop w:val="0"/>
              <w:marBottom w:val="0"/>
              <w:divBdr>
                <w:top w:val="none" w:sz="0" w:space="0" w:color="auto"/>
                <w:left w:val="none" w:sz="0" w:space="0" w:color="auto"/>
                <w:bottom w:val="none" w:sz="0" w:space="0" w:color="auto"/>
                <w:right w:val="none" w:sz="0" w:space="0" w:color="auto"/>
              </w:divBdr>
            </w:div>
          </w:divsChild>
        </w:div>
        <w:div w:id="1269511786">
          <w:marLeft w:val="360"/>
          <w:marRight w:val="0"/>
          <w:marTop w:val="0"/>
          <w:marBottom w:val="0"/>
          <w:divBdr>
            <w:top w:val="none" w:sz="0" w:space="0" w:color="auto"/>
            <w:left w:val="none" w:sz="0" w:space="0" w:color="auto"/>
            <w:bottom w:val="none" w:sz="0" w:space="0" w:color="auto"/>
            <w:right w:val="none" w:sz="0" w:space="0" w:color="auto"/>
          </w:divBdr>
          <w:divsChild>
            <w:div w:id="1426535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159010">
      <w:bodyDiv w:val="1"/>
      <w:marLeft w:val="0"/>
      <w:marRight w:val="0"/>
      <w:marTop w:val="0"/>
      <w:marBottom w:val="0"/>
      <w:divBdr>
        <w:top w:val="none" w:sz="0" w:space="0" w:color="auto"/>
        <w:left w:val="none" w:sz="0" w:space="0" w:color="auto"/>
        <w:bottom w:val="none" w:sz="0" w:space="0" w:color="auto"/>
        <w:right w:val="none" w:sz="0" w:space="0" w:color="auto"/>
      </w:divBdr>
    </w:div>
    <w:div w:id="1075126101">
      <w:bodyDiv w:val="1"/>
      <w:marLeft w:val="0"/>
      <w:marRight w:val="0"/>
      <w:marTop w:val="0"/>
      <w:marBottom w:val="0"/>
      <w:divBdr>
        <w:top w:val="none" w:sz="0" w:space="0" w:color="auto"/>
        <w:left w:val="none" w:sz="0" w:space="0" w:color="auto"/>
        <w:bottom w:val="none" w:sz="0" w:space="0" w:color="auto"/>
        <w:right w:val="none" w:sz="0" w:space="0" w:color="auto"/>
      </w:divBdr>
      <w:divsChild>
        <w:div w:id="1747726121">
          <w:marLeft w:val="360"/>
          <w:marRight w:val="0"/>
          <w:marTop w:val="0"/>
          <w:marBottom w:val="0"/>
          <w:divBdr>
            <w:top w:val="none" w:sz="0" w:space="0" w:color="auto"/>
            <w:left w:val="none" w:sz="0" w:space="0" w:color="auto"/>
            <w:bottom w:val="none" w:sz="0" w:space="0" w:color="auto"/>
            <w:right w:val="none" w:sz="0" w:space="0" w:color="auto"/>
          </w:divBdr>
          <w:divsChild>
            <w:div w:id="507986006">
              <w:marLeft w:val="0"/>
              <w:marRight w:val="0"/>
              <w:marTop w:val="0"/>
              <w:marBottom w:val="0"/>
              <w:divBdr>
                <w:top w:val="none" w:sz="0" w:space="0" w:color="auto"/>
                <w:left w:val="none" w:sz="0" w:space="0" w:color="auto"/>
                <w:bottom w:val="none" w:sz="0" w:space="0" w:color="auto"/>
                <w:right w:val="none" w:sz="0" w:space="0" w:color="auto"/>
              </w:divBdr>
            </w:div>
            <w:div w:id="1707221129">
              <w:marLeft w:val="0"/>
              <w:marRight w:val="0"/>
              <w:marTop w:val="0"/>
              <w:marBottom w:val="0"/>
              <w:divBdr>
                <w:top w:val="none" w:sz="0" w:space="0" w:color="auto"/>
                <w:left w:val="none" w:sz="0" w:space="0" w:color="auto"/>
                <w:bottom w:val="none" w:sz="0" w:space="0" w:color="auto"/>
                <w:right w:val="none" w:sz="0" w:space="0" w:color="auto"/>
              </w:divBdr>
              <w:divsChild>
                <w:div w:id="982199245">
                  <w:marLeft w:val="0"/>
                  <w:marRight w:val="0"/>
                  <w:marTop w:val="0"/>
                  <w:marBottom w:val="0"/>
                  <w:divBdr>
                    <w:top w:val="none" w:sz="0" w:space="0" w:color="auto"/>
                    <w:left w:val="none" w:sz="0" w:space="0" w:color="auto"/>
                    <w:bottom w:val="none" w:sz="0" w:space="0" w:color="auto"/>
                    <w:right w:val="none" w:sz="0" w:space="0" w:color="auto"/>
                  </w:divBdr>
                </w:div>
              </w:divsChild>
            </w:div>
            <w:div w:id="925841717">
              <w:marLeft w:val="0"/>
              <w:marRight w:val="0"/>
              <w:marTop w:val="0"/>
              <w:marBottom w:val="0"/>
              <w:divBdr>
                <w:top w:val="none" w:sz="0" w:space="0" w:color="auto"/>
                <w:left w:val="none" w:sz="0" w:space="0" w:color="auto"/>
                <w:bottom w:val="none" w:sz="0" w:space="0" w:color="auto"/>
                <w:right w:val="none" w:sz="0" w:space="0" w:color="auto"/>
              </w:divBdr>
              <w:divsChild>
                <w:div w:id="1086151738">
                  <w:marLeft w:val="0"/>
                  <w:marRight w:val="0"/>
                  <w:marTop w:val="0"/>
                  <w:marBottom w:val="0"/>
                  <w:divBdr>
                    <w:top w:val="none" w:sz="0" w:space="0" w:color="auto"/>
                    <w:left w:val="none" w:sz="0" w:space="0" w:color="auto"/>
                    <w:bottom w:val="none" w:sz="0" w:space="0" w:color="auto"/>
                    <w:right w:val="none" w:sz="0" w:space="0" w:color="auto"/>
                  </w:divBdr>
                </w:div>
              </w:divsChild>
            </w:div>
            <w:div w:id="273758128">
              <w:marLeft w:val="0"/>
              <w:marRight w:val="0"/>
              <w:marTop w:val="0"/>
              <w:marBottom w:val="0"/>
              <w:divBdr>
                <w:top w:val="none" w:sz="0" w:space="0" w:color="auto"/>
                <w:left w:val="none" w:sz="0" w:space="0" w:color="auto"/>
                <w:bottom w:val="none" w:sz="0" w:space="0" w:color="auto"/>
                <w:right w:val="none" w:sz="0" w:space="0" w:color="auto"/>
              </w:divBdr>
              <w:divsChild>
                <w:div w:id="1107383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397120">
          <w:marLeft w:val="360"/>
          <w:marRight w:val="0"/>
          <w:marTop w:val="0"/>
          <w:marBottom w:val="0"/>
          <w:divBdr>
            <w:top w:val="none" w:sz="0" w:space="0" w:color="auto"/>
            <w:left w:val="none" w:sz="0" w:space="0" w:color="auto"/>
            <w:bottom w:val="none" w:sz="0" w:space="0" w:color="auto"/>
            <w:right w:val="none" w:sz="0" w:space="0" w:color="auto"/>
          </w:divBdr>
          <w:divsChild>
            <w:div w:id="1142650529">
              <w:marLeft w:val="0"/>
              <w:marRight w:val="0"/>
              <w:marTop w:val="0"/>
              <w:marBottom w:val="0"/>
              <w:divBdr>
                <w:top w:val="none" w:sz="0" w:space="0" w:color="auto"/>
                <w:left w:val="none" w:sz="0" w:space="0" w:color="auto"/>
                <w:bottom w:val="none" w:sz="0" w:space="0" w:color="auto"/>
                <w:right w:val="none" w:sz="0" w:space="0" w:color="auto"/>
              </w:divBdr>
            </w:div>
          </w:divsChild>
        </w:div>
        <w:div w:id="1358003310">
          <w:marLeft w:val="360"/>
          <w:marRight w:val="0"/>
          <w:marTop w:val="0"/>
          <w:marBottom w:val="0"/>
          <w:divBdr>
            <w:top w:val="none" w:sz="0" w:space="0" w:color="auto"/>
            <w:left w:val="none" w:sz="0" w:space="0" w:color="auto"/>
            <w:bottom w:val="none" w:sz="0" w:space="0" w:color="auto"/>
            <w:right w:val="none" w:sz="0" w:space="0" w:color="auto"/>
          </w:divBdr>
          <w:divsChild>
            <w:div w:id="162360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8281043">
      <w:bodyDiv w:val="1"/>
      <w:marLeft w:val="0"/>
      <w:marRight w:val="0"/>
      <w:marTop w:val="0"/>
      <w:marBottom w:val="0"/>
      <w:divBdr>
        <w:top w:val="none" w:sz="0" w:space="0" w:color="auto"/>
        <w:left w:val="none" w:sz="0" w:space="0" w:color="auto"/>
        <w:bottom w:val="none" w:sz="0" w:space="0" w:color="auto"/>
        <w:right w:val="none" w:sz="0" w:space="0" w:color="auto"/>
      </w:divBdr>
    </w:div>
    <w:div w:id="18820875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pawel.tur@cpe.gov.pl"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awomir.martowski@cpe.gov.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sawomir.martowski@cpe.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awel.tur@cpe.gov.pl" TargetMode="External"/><Relationship Id="rId5" Type="http://schemas.openxmlformats.org/officeDocument/2006/relationships/webSettings" Target="webSettings.xml"/><Relationship Id="rId15" Type="http://schemas.openxmlformats.org/officeDocument/2006/relationships/hyperlink" Target="mailto:pawel.tur@cpe.gov.pl" TargetMode="External"/><Relationship Id="rId10" Type="http://schemas.openxmlformats.org/officeDocument/2006/relationships/hyperlink" Target="mailto:cpe@cpe.gov.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mailto:sawomir.martowski@cpe.gov.p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9388A5-8FDE-431E-A8F6-F8E6C241E4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66</Pages>
  <Words>16818</Words>
  <Characters>100908</Characters>
  <Application>Microsoft Office Word</Application>
  <DocSecurity>0</DocSecurity>
  <Lines>840</Lines>
  <Paragraphs>234</Paragraphs>
  <ScaleCrop>false</ScaleCrop>
  <HeadingPairs>
    <vt:vector size="2" baseType="variant">
      <vt:variant>
        <vt:lpstr>Tytuł</vt:lpstr>
      </vt:variant>
      <vt:variant>
        <vt:i4>1</vt:i4>
      </vt:variant>
    </vt:vector>
  </HeadingPairs>
  <TitlesOfParts>
    <vt:vector size="1" baseType="lpstr">
      <vt:lpstr>siwz 9/13/PN</vt:lpstr>
    </vt:vector>
  </TitlesOfParts>
  <Company/>
  <LinksUpToDate>false</LinksUpToDate>
  <CharactersWithSpaces>117492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9/13/PN</dc:title>
  <dc:creator>Maja Hernik</dc:creator>
  <cp:lastModifiedBy>Barbara Skoczeń</cp:lastModifiedBy>
  <cp:revision>3</cp:revision>
  <cp:lastPrinted>2021-06-24T07:16:00Z</cp:lastPrinted>
  <dcterms:created xsi:type="dcterms:W3CDTF">2021-06-24T12:56:00Z</dcterms:created>
  <dcterms:modified xsi:type="dcterms:W3CDTF">2021-06-24T12:57:00Z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2021-01-12T00:00:00Z</vt:filetime>
  </property>
  <property fmtid="{D5CDD505-2E9C-101B-9397-08002B2CF9AE}" pid="3" name="Creator">
    <vt:lpwstr>Microsoft Office Word</vt:lpwstr>
  </property>
  <property fmtid="{D5CDD505-2E9C-101B-9397-08002B2CF9AE}" pid="4" name="LastSaved">
    <vt:filetime>2021-01-18T00:00:00Z</vt:filetime>
  </property>
</Properties>
</file>