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87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0D2C4D" w:rsidRPr="00462844" w:rsidTr="00541001">
        <w:trPr>
          <w:trHeight w:val="700"/>
        </w:trPr>
        <w:tc>
          <w:tcPr>
            <w:tcW w:w="9640" w:type="dxa"/>
          </w:tcPr>
          <w:p w:rsidR="000D2C4D" w:rsidRPr="00462844" w:rsidRDefault="000D2C4D" w:rsidP="00541001">
            <w:pPr>
              <w:pStyle w:val="Nagwek3"/>
              <w:spacing w:line="276" w:lineRule="auto"/>
              <w:rPr>
                <w:b/>
                <w:sz w:val="22"/>
                <w:szCs w:val="22"/>
              </w:rPr>
            </w:pPr>
            <w:r w:rsidRPr="009B221F">
              <w:rPr>
                <w:b/>
                <w:sz w:val="22"/>
                <w:szCs w:val="22"/>
              </w:rPr>
              <w:t>WA.263.</w:t>
            </w:r>
            <w:ins w:id="0" w:author="barbara_grzes" w:date="2018-08-08T13:24:00Z">
              <w:r>
                <w:rPr>
                  <w:b/>
                  <w:sz w:val="22"/>
                  <w:szCs w:val="22"/>
                </w:rPr>
                <w:t>34</w:t>
              </w:r>
            </w:ins>
            <w:r w:rsidRPr="009B221F">
              <w:rPr>
                <w:b/>
                <w:sz w:val="22"/>
                <w:szCs w:val="22"/>
              </w:rPr>
              <w:t>.2018.</w:t>
            </w:r>
            <w:r>
              <w:rPr>
                <w:b/>
                <w:sz w:val="22"/>
                <w:szCs w:val="22"/>
              </w:rPr>
              <w:t>BG</w:t>
            </w:r>
            <w:r w:rsidRPr="009B221F"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 w:rsidRPr="00462844">
              <w:rPr>
                <w:b/>
                <w:sz w:val="22"/>
                <w:szCs w:val="22"/>
              </w:rPr>
              <w:t xml:space="preserve">ZAŁĄCZNIK NR </w:t>
            </w:r>
            <w:r>
              <w:rPr>
                <w:b/>
                <w:sz w:val="22"/>
                <w:szCs w:val="22"/>
              </w:rPr>
              <w:t>4</w:t>
            </w:r>
            <w:r w:rsidRPr="00462844">
              <w:rPr>
                <w:b/>
                <w:sz w:val="22"/>
                <w:szCs w:val="22"/>
              </w:rPr>
              <w:t xml:space="preserve"> do SIWZ                                                                                                                                      </w:t>
            </w:r>
          </w:p>
        </w:tc>
      </w:tr>
      <w:tr w:rsidR="000D2C4D" w:rsidRPr="00462844" w:rsidTr="00541001">
        <w:trPr>
          <w:trHeight w:val="157"/>
        </w:trPr>
        <w:tc>
          <w:tcPr>
            <w:tcW w:w="9640" w:type="dxa"/>
          </w:tcPr>
          <w:p w:rsidR="000D2C4D" w:rsidRPr="00462844" w:rsidRDefault="000D2C4D" w:rsidP="00541001">
            <w:pPr>
              <w:pStyle w:val="Nagwek1"/>
              <w:spacing w:line="276" w:lineRule="auto"/>
              <w:rPr>
                <w:sz w:val="22"/>
                <w:szCs w:val="22"/>
              </w:rPr>
            </w:pPr>
            <w:r w:rsidRPr="00462844">
              <w:rPr>
                <w:b/>
                <w:caps/>
                <w:sz w:val="22"/>
                <w:szCs w:val="22"/>
              </w:rPr>
              <w:t>Wykaz USŁUG</w:t>
            </w:r>
          </w:p>
        </w:tc>
      </w:tr>
    </w:tbl>
    <w:p w:rsidR="000D2C4D" w:rsidRDefault="000D2C4D" w:rsidP="000D2C4D">
      <w:pPr>
        <w:spacing w:line="276" w:lineRule="auto"/>
        <w:jc w:val="both"/>
        <w:rPr>
          <w:sz w:val="22"/>
          <w:szCs w:val="22"/>
        </w:rPr>
      </w:pPr>
    </w:p>
    <w:p w:rsidR="000D2C4D" w:rsidRDefault="000D2C4D" w:rsidP="000D2C4D">
      <w:pPr>
        <w:spacing w:line="276" w:lineRule="auto"/>
        <w:jc w:val="both"/>
        <w:rPr>
          <w:sz w:val="22"/>
          <w:szCs w:val="22"/>
        </w:rPr>
      </w:pPr>
    </w:p>
    <w:p w:rsidR="000D2C4D" w:rsidRPr="00576D80" w:rsidRDefault="000D2C4D" w:rsidP="000D2C4D">
      <w:pPr>
        <w:spacing w:line="276" w:lineRule="auto"/>
        <w:jc w:val="both"/>
        <w:rPr>
          <w:sz w:val="22"/>
          <w:szCs w:val="22"/>
        </w:rPr>
      </w:pPr>
      <w:r w:rsidRPr="00576D80">
        <w:rPr>
          <w:sz w:val="22"/>
          <w:szCs w:val="22"/>
        </w:rPr>
        <w:t>dot. wykazania spełniania warunku określonego w rozdziale IV ust</w:t>
      </w:r>
      <w:ins w:id="1" w:author="barbara_grzes" w:date="2018-08-08T13:31:00Z">
        <w:r>
          <w:rPr>
            <w:sz w:val="22"/>
            <w:szCs w:val="22"/>
          </w:rPr>
          <w:t>.</w:t>
        </w:r>
      </w:ins>
      <w:r w:rsidRPr="00576D80">
        <w:rPr>
          <w:sz w:val="22"/>
          <w:szCs w:val="22"/>
        </w:rPr>
        <w:t xml:space="preserve"> 1 </w:t>
      </w:r>
      <w:proofErr w:type="spellStart"/>
      <w:r w:rsidRPr="00576D80">
        <w:rPr>
          <w:sz w:val="22"/>
          <w:szCs w:val="22"/>
        </w:rPr>
        <w:t>pkt</w:t>
      </w:r>
      <w:proofErr w:type="spellEnd"/>
      <w:r w:rsidRPr="00576D80">
        <w:rPr>
          <w:sz w:val="22"/>
          <w:szCs w:val="22"/>
        </w:rPr>
        <w:t xml:space="preserve"> 2) SIWZ</w:t>
      </w:r>
    </w:p>
    <w:tbl>
      <w:tblPr>
        <w:tblW w:w="0" w:type="auto"/>
        <w:jc w:val="center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"/>
        <w:gridCol w:w="1039"/>
        <w:gridCol w:w="1051"/>
        <w:gridCol w:w="1094"/>
        <w:gridCol w:w="909"/>
        <w:gridCol w:w="1246"/>
        <w:gridCol w:w="1216"/>
        <w:gridCol w:w="1422"/>
        <w:gridCol w:w="1383"/>
      </w:tblGrid>
      <w:tr w:rsidR="000D2C4D" w:rsidRPr="00501CED" w:rsidTr="00541001">
        <w:trPr>
          <w:trHeight w:val="626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C4D" w:rsidRPr="00501CED" w:rsidRDefault="000D2C4D" w:rsidP="00541001">
            <w:pPr>
              <w:spacing w:line="276" w:lineRule="auto"/>
              <w:jc w:val="center"/>
            </w:pPr>
            <w:r w:rsidRPr="00501CED">
              <w:t>Lp.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C4D" w:rsidRPr="00501CED" w:rsidRDefault="000D2C4D" w:rsidP="00541001">
            <w:pPr>
              <w:spacing w:line="276" w:lineRule="auto"/>
              <w:jc w:val="center"/>
            </w:pPr>
            <w:r w:rsidRPr="00501CED">
              <w:t>Przedmiot usługi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C4D" w:rsidRPr="00501CED" w:rsidRDefault="000D2C4D" w:rsidP="00541001">
            <w:pPr>
              <w:spacing w:line="276" w:lineRule="auto"/>
              <w:jc w:val="center"/>
            </w:pPr>
            <w:r w:rsidRPr="00501CED">
              <w:t>Nazwa podmiotu, na rzecz którego wykonano usługę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C4D" w:rsidRPr="00501CED" w:rsidRDefault="000D2C4D" w:rsidP="00541001">
            <w:pPr>
              <w:spacing w:line="276" w:lineRule="auto"/>
              <w:jc w:val="center"/>
            </w:pPr>
            <w:r w:rsidRPr="00501CED">
              <w:t>Data wykonania usługi</w:t>
            </w:r>
          </w:p>
          <w:p w:rsidR="000D2C4D" w:rsidRPr="00501CED" w:rsidRDefault="000D2C4D" w:rsidP="00541001">
            <w:pPr>
              <w:spacing w:line="276" w:lineRule="auto"/>
              <w:jc w:val="center"/>
            </w:pPr>
            <w:r w:rsidRPr="00501CED">
              <w:t>(od – do)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501CED" w:rsidRDefault="000D2C4D" w:rsidP="00541001">
            <w:pPr>
              <w:spacing w:line="276" w:lineRule="auto"/>
              <w:jc w:val="center"/>
            </w:pPr>
            <w:r w:rsidRPr="00501CED">
              <w:t>Liczba osób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501CED" w:rsidRDefault="000D2C4D" w:rsidP="00541001">
            <w:pPr>
              <w:spacing w:line="276" w:lineRule="auto"/>
              <w:jc w:val="center"/>
            </w:pPr>
            <w:r w:rsidRPr="00501CED">
              <w:t>Usługa obejmowała zapewnienie wyżywienia</w:t>
            </w:r>
          </w:p>
          <w:p w:rsidR="000D2C4D" w:rsidRPr="00501CED" w:rsidRDefault="000D2C4D" w:rsidP="00541001">
            <w:pPr>
              <w:spacing w:line="276" w:lineRule="auto"/>
              <w:jc w:val="center"/>
            </w:pPr>
            <w:r w:rsidRPr="00501CED">
              <w:t>TAK/NIE*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501CED" w:rsidRDefault="000D2C4D" w:rsidP="00541001">
            <w:pPr>
              <w:spacing w:line="276" w:lineRule="auto"/>
              <w:jc w:val="center"/>
            </w:pPr>
            <w:r w:rsidRPr="00501CED">
              <w:t>Usługa obejmowała zapewnienie  usług hotelarskich</w:t>
            </w:r>
          </w:p>
          <w:p w:rsidR="000D2C4D" w:rsidRPr="00501CED" w:rsidRDefault="000D2C4D" w:rsidP="00541001">
            <w:pPr>
              <w:spacing w:line="276" w:lineRule="auto"/>
              <w:jc w:val="center"/>
            </w:pPr>
            <w:r w:rsidRPr="00501CED">
              <w:t>TAK/NIE*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501CED" w:rsidRDefault="000D2C4D" w:rsidP="00541001">
            <w:pPr>
              <w:spacing w:line="276" w:lineRule="auto"/>
              <w:jc w:val="center"/>
            </w:pPr>
            <w:r w:rsidRPr="00501CED">
              <w:t>Usługa obejmowała dostawę materiałów promocyjnych</w:t>
            </w:r>
            <w:del w:id="2" w:author="barbara_grzes" w:date="2018-08-08T13:30:00Z">
              <w:r w:rsidRPr="00501CED" w:rsidDel="00A647BD">
                <w:delText>,</w:delText>
              </w:r>
            </w:del>
          </w:p>
          <w:p w:rsidR="000D2C4D" w:rsidRPr="00501CED" w:rsidRDefault="000D2C4D" w:rsidP="00541001">
            <w:pPr>
              <w:spacing w:line="276" w:lineRule="auto"/>
              <w:jc w:val="center"/>
            </w:pPr>
            <w:r w:rsidRPr="00501CED">
              <w:t>TAK/NIE*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4D" w:rsidRPr="00501CED" w:rsidRDefault="000D2C4D" w:rsidP="00541001">
            <w:pPr>
              <w:spacing w:line="276" w:lineRule="auto"/>
              <w:jc w:val="center"/>
            </w:pPr>
            <w:r w:rsidRPr="00501CED">
              <w:t>Usługa obejmowała ustawienie sceny muzycznej na koncert plenerowy wraz z nagłośnieniem</w:t>
            </w:r>
            <w:r>
              <w:t xml:space="preserve"> lub sceny wewnątrz budynku wraz z </w:t>
            </w:r>
            <w:r w:rsidR="00F03FBF">
              <w:t>nagłośnieniem</w:t>
            </w:r>
          </w:p>
          <w:p w:rsidR="000D2C4D" w:rsidRPr="00501CED" w:rsidRDefault="000D2C4D" w:rsidP="00541001">
            <w:pPr>
              <w:spacing w:line="276" w:lineRule="auto"/>
              <w:jc w:val="center"/>
            </w:pPr>
            <w:r w:rsidRPr="00501CED">
              <w:t>TAK/NIE*</w:t>
            </w:r>
          </w:p>
        </w:tc>
      </w:tr>
      <w:tr w:rsidR="000D2C4D" w:rsidRPr="00341EDF" w:rsidTr="00541001">
        <w:trPr>
          <w:trHeight w:val="626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C4D" w:rsidRPr="00341EDF" w:rsidRDefault="000D2C4D" w:rsidP="00541001">
            <w:pPr>
              <w:spacing w:line="276" w:lineRule="auto"/>
              <w:jc w:val="center"/>
            </w:pPr>
            <w:r w:rsidRPr="00FE609E">
              <w:t>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341EDF" w:rsidRDefault="000D2C4D" w:rsidP="00541001">
            <w:pPr>
              <w:spacing w:line="276" w:lineRule="auto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341EDF" w:rsidRDefault="000D2C4D" w:rsidP="00541001">
            <w:pPr>
              <w:spacing w:line="276" w:lineRule="auto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341EDF" w:rsidRDefault="000D2C4D" w:rsidP="00541001">
            <w:pPr>
              <w:spacing w:line="276" w:lineRule="auto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341EDF" w:rsidRDefault="000D2C4D" w:rsidP="00541001">
            <w:pPr>
              <w:spacing w:line="276" w:lineRule="auto"/>
              <w:jc w:val="center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4D" w:rsidRPr="00341EDF" w:rsidRDefault="000D2C4D" w:rsidP="00541001">
            <w:pPr>
              <w:spacing w:line="276" w:lineRule="auto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341EDF" w:rsidRDefault="000D2C4D" w:rsidP="00541001">
            <w:pPr>
              <w:spacing w:line="276" w:lineRule="auto"/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341EDF" w:rsidRDefault="000D2C4D" w:rsidP="00541001">
            <w:pPr>
              <w:spacing w:line="276" w:lineRule="auto"/>
              <w:jc w:val="center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4D" w:rsidRPr="00341EDF" w:rsidRDefault="000D2C4D" w:rsidP="00541001">
            <w:pPr>
              <w:spacing w:line="276" w:lineRule="auto"/>
              <w:jc w:val="center"/>
            </w:pPr>
          </w:p>
        </w:tc>
      </w:tr>
      <w:tr w:rsidR="000D2C4D" w:rsidRPr="00341EDF" w:rsidTr="00541001">
        <w:trPr>
          <w:trHeight w:val="626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C4D" w:rsidRPr="00341EDF" w:rsidRDefault="000D2C4D" w:rsidP="00541001">
            <w:pPr>
              <w:spacing w:line="276" w:lineRule="auto"/>
              <w:jc w:val="center"/>
            </w:pPr>
            <w:r w:rsidRPr="00FE609E"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341EDF" w:rsidRDefault="000D2C4D" w:rsidP="00541001">
            <w:pPr>
              <w:spacing w:line="276" w:lineRule="auto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341EDF" w:rsidRDefault="000D2C4D" w:rsidP="00541001">
            <w:pPr>
              <w:spacing w:line="276" w:lineRule="auto"/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341EDF" w:rsidRDefault="000D2C4D" w:rsidP="00541001">
            <w:pPr>
              <w:spacing w:line="276" w:lineRule="auto"/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341EDF" w:rsidRDefault="000D2C4D" w:rsidP="00541001">
            <w:pPr>
              <w:spacing w:line="276" w:lineRule="auto"/>
              <w:jc w:val="center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4D" w:rsidRPr="00341EDF" w:rsidRDefault="000D2C4D" w:rsidP="00541001">
            <w:pPr>
              <w:spacing w:line="276" w:lineRule="auto"/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341EDF" w:rsidRDefault="000D2C4D" w:rsidP="00541001">
            <w:pPr>
              <w:spacing w:line="276" w:lineRule="auto"/>
              <w:jc w:val="center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341EDF" w:rsidRDefault="000D2C4D" w:rsidP="00541001">
            <w:pPr>
              <w:spacing w:line="276" w:lineRule="auto"/>
              <w:jc w:val="center"/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4D" w:rsidRPr="00341EDF" w:rsidRDefault="000D2C4D" w:rsidP="00541001">
            <w:pPr>
              <w:spacing w:line="276" w:lineRule="auto"/>
              <w:jc w:val="center"/>
            </w:pPr>
          </w:p>
        </w:tc>
      </w:tr>
      <w:tr w:rsidR="000D2C4D" w:rsidRPr="00341EDF" w:rsidTr="00541001">
        <w:trPr>
          <w:trHeight w:val="626"/>
          <w:jc w:val="center"/>
          <w:ins w:id="3" w:author="barbara_grzes" w:date="2018-08-08T13:31:00Z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C4D" w:rsidRPr="00FE609E" w:rsidRDefault="000D2C4D" w:rsidP="00541001">
            <w:pPr>
              <w:spacing w:line="276" w:lineRule="auto"/>
              <w:jc w:val="center"/>
              <w:rPr>
                <w:ins w:id="4" w:author="barbara_grzes" w:date="2018-08-08T13:31:00Z"/>
              </w:rPr>
            </w:pPr>
            <w:ins w:id="5" w:author="barbara_grzes" w:date="2018-08-08T13:31:00Z">
              <w:r>
                <w:t>3</w:t>
              </w:r>
            </w:ins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341EDF" w:rsidRDefault="000D2C4D" w:rsidP="00541001">
            <w:pPr>
              <w:spacing w:line="276" w:lineRule="auto"/>
              <w:rPr>
                <w:ins w:id="6" w:author="barbara_grzes" w:date="2018-08-08T13:31:00Z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341EDF" w:rsidRDefault="000D2C4D" w:rsidP="00541001">
            <w:pPr>
              <w:spacing w:line="276" w:lineRule="auto"/>
              <w:rPr>
                <w:ins w:id="7" w:author="barbara_grzes" w:date="2018-08-08T13:31:00Z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341EDF" w:rsidRDefault="000D2C4D" w:rsidP="00541001">
            <w:pPr>
              <w:spacing w:line="276" w:lineRule="auto"/>
              <w:rPr>
                <w:ins w:id="8" w:author="barbara_grzes" w:date="2018-08-08T13:31:00Z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341EDF" w:rsidRDefault="000D2C4D" w:rsidP="00541001">
            <w:pPr>
              <w:spacing w:line="276" w:lineRule="auto"/>
              <w:jc w:val="center"/>
              <w:rPr>
                <w:ins w:id="9" w:author="barbara_grzes" w:date="2018-08-08T13:31:00Z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4D" w:rsidRPr="00341EDF" w:rsidRDefault="000D2C4D" w:rsidP="00541001">
            <w:pPr>
              <w:spacing w:line="276" w:lineRule="auto"/>
              <w:jc w:val="center"/>
              <w:rPr>
                <w:ins w:id="10" w:author="barbara_grzes" w:date="2018-08-08T13:31:00Z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341EDF" w:rsidRDefault="000D2C4D" w:rsidP="00541001">
            <w:pPr>
              <w:spacing w:line="276" w:lineRule="auto"/>
              <w:jc w:val="center"/>
              <w:rPr>
                <w:ins w:id="11" w:author="barbara_grzes" w:date="2018-08-08T13:31:00Z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4D" w:rsidRPr="00341EDF" w:rsidRDefault="000D2C4D" w:rsidP="00541001">
            <w:pPr>
              <w:spacing w:line="276" w:lineRule="auto"/>
              <w:jc w:val="center"/>
              <w:rPr>
                <w:ins w:id="12" w:author="barbara_grzes" w:date="2018-08-08T13:31:00Z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4D" w:rsidRPr="00341EDF" w:rsidRDefault="000D2C4D" w:rsidP="00541001">
            <w:pPr>
              <w:spacing w:line="276" w:lineRule="auto"/>
              <w:jc w:val="center"/>
              <w:rPr>
                <w:ins w:id="13" w:author="barbara_grzes" w:date="2018-08-08T13:31:00Z"/>
              </w:rPr>
            </w:pPr>
          </w:p>
        </w:tc>
      </w:tr>
    </w:tbl>
    <w:p w:rsidR="000D2C4D" w:rsidRDefault="000D2C4D" w:rsidP="000D2C4D">
      <w:pPr>
        <w:spacing w:line="276" w:lineRule="auto"/>
        <w:jc w:val="both"/>
        <w:rPr>
          <w:sz w:val="24"/>
          <w:szCs w:val="24"/>
        </w:rPr>
      </w:pPr>
    </w:p>
    <w:p w:rsidR="000D2C4D" w:rsidRDefault="000D2C4D" w:rsidP="000D2C4D">
      <w:pPr>
        <w:spacing w:line="276" w:lineRule="auto"/>
        <w:jc w:val="both"/>
        <w:rPr>
          <w:sz w:val="24"/>
          <w:szCs w:val="24"/>
        </w:rPr>
      </w:pPr>
    </w:p>
    <w:p w:rsidR="000D2C4D" w:rsidRPr="00341EDF" w:rsidRDefault="000D2C4D" w:rsidP="000D2C4D">
      <w:pPr>
        <w:spacing w:line="276" w:lineRule="auto"/>
        <w:ind w:right="565"/>
        <w:jc w:val="both"/>
        <w:rPr>
          <w:sz w:val="16"/>
          <w:szCs w:val="24"/>
        </w:rPr>
      </w:pPr>
      <w:r w:rsidRPr="00FE609E">
        <w:rPr>
          <w:szCs w:val="24"/>
        </w:rPr>
        <w:t>* Wypełnić właściwie</w:t>
      </w:r>
    </w:p>
    <w:p w:rsidR="000D2C4D" w:rsidRPr="00462844" w:rsidRDefault="000D2C4D" w:rsidP="000D2C4D">
      <w:pPr>
        <w:spacing w:line="276" w:lineRule="auto"/>
        <w:jc w:val="both"/>
        <w:rPr>
          <w:sz w:val="22"/>
          <w:szCs w:val="22"/>
        </w:rPr>
      </w:pPr>
    </w:p>
    <w:p w:rsidR="000D2C4D" w:rsidRDefault="000D2C4D" w:rsidP="000D2C4D">
      <w:pPr>
        <w:spacing w:line="276" w:lineRule="auto"/>
        <w:ind w:right="565"/>
        <w:jc w:val="both"/>
        <w:rPr>
          <w:sz w:val="22"/>
          <w:szCs w:val="22"/>
        </w:rPr>
      </w:pPr>
    </w:p>
    <w:p w:rsidR="000D2C4D" w:rsidRDefault="000D2C4D" w:rsidP="000D2C4D">
      <w:pPr>
        <w:spacing w:line="276" w:lineRule="auto"/>
        <w:ind w:right="565"/>
        <w:jc w:val="both"/>
        <w:rPr>
          <w:sz w:val="22"/>
          <w:szCs w:val="22"/>
        </w:rPr>
      </w:pPr>
    </w:p>
    <w:p w:rsidR="000D2C4D" w:rsidRPr="00462844" w:rsidRDefault="000D2C4D" w:rsidP="000D2C4D">
      <w:pPr>
        <w:spacing w:line="276" w:lineRule="auto"/>
        <w:ind w:right="565"/>
        <w:jc w:val="both"/>
        <w:rPr>
          <w:sz w:val="22"/>
          <w:szCs w:val="22"/>
        </w:rPr>
      </w:pPr>
    </w:p>
    <w:p w:rsidR="000D2C4D" w:rsidRDefault="000D2C4D" w:rsidP="000D2C4D">
      <w:pPr>
        <w:tabs>
          <w:tab w:val="left" w:pos="5670"/>
        </w:tabs>
        <w:spacing w:line="276" w:lineRule="auto"/>
        <w:jc w:val="center"/>
        <w:rPr>
          <w:sz w:val="22"/>
          <w:szCs w:val="22"/>
        </w:rPr>
      </w:pPr>
      <w:r w:rsidRPr="00462844">
        <w:rPr>
          <w:sz w:val="22"/>
          <w:szCs w:val="22"/>
        </w:rPr>
        <w:t>................................., dn. ..................... 2018 r.              .............................................................</w:t>
      </w:r>
    </w:p>
    <w:p w:rsidR="000D2C4D" w:rsidRDefault="000D2C4D" w:rsidP="000D2C4D">
      <w:pPr>
        <w:tabs>
          <w:tab w:val="left" w:pos="5670"/>
        </w:tabs>
        <w:spacing w:line="276" w:lineRule="auto"/>
        <w:jc w:val="center"/>
        <w:rPr>
          <w:sz w:val="22"/>
          <w:szCs w:val="22"/>
        </w:rPr>
      </w:pPr>
    </w:p>
    <w:p w:rsidR="00E42627" w:rsidRDefault="00E42627"/>
    <w:sectPr w:rsidR="00E42627" w:rsidSect="00E42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revisionView w:markup="0"/>
  <w:defaultTabStop w:val="708"/>
  <w:hyphenationZone w:val="425"/>
  <w:characterSpacingControl w:val="doNotCompress"/>
  <w:compat/>
  <w:rsids>
    <w:rsidRoot w:val="000D2C4D"/>
    <w:rsid w:val="000D2C4D"/>
    <w:rsid w:val="00E42627"/>
    <w:rsid w:val="00F03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0D2C4D"/>
    <w:pPr>
      <w:keepNext/>
      <w:jc w:val="center"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0D2C4D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0D2C4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0D2C4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829</Characters>
  <Application>Microsoft Office Word</Application>
  <DocSecurity>0</DocSecurity>
  <Lines>6</Lines>
  <Paragraphs>1</Paragraphs>
  <ScaleCrop>false</ScaleCrop>
  <Company>CPE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anna_zapala</cp:lastModifiedBy>
  <cp:revision>3</cp:revision>
  <dcterms:created xsi:type="dcterms:W3CDTF">2018-08-17T13:05:00Z</dcterms:created>
  <dcterms:modified xsi:type="dcterms:W3CDTF">2018-08-17T13:05:00Z</dcterms:modified>
</cp:coreProperties>
</file>